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6AB9C4" w14:textId="5829E96B" w:rsidR="00AB1A5D" w:rsidRPr="001A42F4" w:rsidRDefault="00C805F3" w:rsidP="000463D1">
      <w:pPr>
        <w:pStyle w:val="NormalWeb"/>
        <w:shd w:val="clear" w:color="auto" w:fill="FFFFFF"/>
      </w:pPr>
      <w:r>
        <w:t>IWG-4/</w:t>
      </w:r>
      <w:r w:rsidR="005D7912">
        <w:t xml:space="preserve">Doc </w:t>
      </w:r>
      <w:r>
        <w:t>03</w:t>
      </w:r>
      <w:r w:rsidR="002A2D2E">
        <w:t>6</w:t>
      </w:r>
    </w:p>
    <w:p w14:paraId="6BB11CDA" w14:textId="2846C03A" w:rsidR="00AB1A5D" w:rsidRPr="001A42F4" w:rsidRDefault="00AB1A5D" w:rsidP="005D7912">
      <w:pPr>
        <w:pStyle w:val="NormalWeb"/>
        <w:shd w:val="clear" w:color="auto" w:fill="FFFFFF"/>
      </w:pPr>
    </w:p>
    <w:p w14:paraId="04ACD84D" w14:textId="24FF8E45" w:rsidR="00257DD3" w:rsidRPr="001A42F4" w:rsidRDefault="00257DD3" w:rsidP="00642C0C">
      <w:pPr>
        <w:pStyle w:val="NormalWeb"/>
        <w:shd w:val="clear" w:color="auto" w:fill="FFFFFF"/>
        <w:jc w:val="center"/>
      </w:pPr>
      <w:r w:rsidRPr="001A42F4">
        <w:t xml:space="preserve">IWG-4 </w:t>
      </w:r>
      <w:r w:rsidR="005D7912">
        <w:t xml:space="preserve">MEETING </w:t>
      </w:r>
      <w:r w:rsidR="002A2D2E">
        <w:t>MINUTES</w:t>
      </w:r>
    </w:p>
    <w:p w14:paraId="75F2B43F" w14:textId="7EB770C7" w:rsidR="00257DD3" w:rsidRPr="001A42F4" w:rsidRDefault="00C44EF8" w:rsidP="00642C0C">
      <w:pPr>
        <w:pStyle w:val="NormalWeb"/>
        <w:shd w:val="clear" w:color="auto" w:fill="FFFFFF"/>
        <w:jc w:val="center"/>
      </w:pPr>
      <w:r>
        <w:t>Wednesday</w:t>
      </w:r>
      <w:r w:rsidR="00C805F3">
        <w:t>, April 11</w:t>
      </w:r>
      <w:r w:rsidR="00A5421F">
        <w:t xml:space="preserve">, 2018 </w:t>
      </w:r>
      <w:r w:rsidR="00A65AE2">
        <w:t xml:space="preserve">at </w:t>
      </w:r>
      <w:r w:rsidR="00EA7EC1">
        <w:t>1</w:t>
      </w:r>
      <w:r w:rsidR="00AC65AF">
        <w:t>0 am</w:t>
      </w:r>
      <w:r w:rsidR="00AA46D7">
        <w:t xml:space="preserve"> E</w:t>
      </w:r>
      <w:r w:rsidR="00AC65AF">
        <w:t>D</w:t>
      </w:r>
      <w:r w:rsidR="00AA46D7">
        <w:t>T</w:t>
      </w:r>
    </w:p>
    <w:p w14:paraId="7AF9D084" w14:textId="77777777" w:rsidR="008653BA" w:rsidRPr="001A42F4" w:rsidRDefault="008653BA" w:rsidP="00642C0C">
      <w:pPr>
        <w:pStyle w:val="NormalWeb"/>
        <w:shd w:val="clear" w:color="auto" w:fill="FFFFFF"/>
        <w:jc w:val="center"/>
      </w:pPr>
    </w:p>
    <w:p w14:paraId="5CC14D11" w14:textId="77777777" w:rsidR="00A5421F" w:rsidRDefault="00A5421F" w:rsidP="00A5421F">
      <w:pPr>
        <w:pStyle w:val="Subtitle"/>
        <w:rPr>
          <w:rFonts w:ascii="Times New Roman" w:hAnsi="Times New Roman" w:cs="Times New Roman"/>
        </w:rPr>
      </w:pPr>
    </w:p>
    <w:p w14:paraId="34DDF455" w14:textId="595E43C1" w:rsidR="00D12213" w:rsidRDefault="005D7912" w:rsidP="00D12213">
      <w:pPr>
        <w:pStyle w:val="Subtitle"/>
        <w:ind w:left="1080" w:hanging="1080"/>
        <w:rPr>
          <w:rFonts w:ascii="Times New Roman" w:hAnsi="Times New Roman" w:cs="Times New Roman"/>
          <w:u w:val="none"/>
        </w:rPr>
      </w:pPr>
      <w:r>
        <w:rPr>
          <w:rFonts w:ascii="Times New Roman" w:hAnsi="Times New Roman" w:cs="Times New Roman"/>
        </w:rPr>
        <w:t>Meeting</w:t>
      </w:r>
      <w:r w:rsidRPr="005D7912">
        <w:rPr>
          <w:rFonts w:ascii="Times New Roman" w:hAnsi="Times New Roman" w:cs="Times New Roman"/>
          <w:u w:val="none"/>
        </w:rPr>
        <w:t>:  IWG-4 (Meeting 13)</w:t>
      </w:r>
    </w:p>
    <w:p w14:paraId="105A2798" w14:textId="2CC61D6A" w:rsidR="00075B21" w:rsidRDefault="00075B21" w:rsidP="00D12213">
      <w:pPr>
        <w:pStyle w:val="Subtitle"/>
        <w:ind w:left="1080" w:hanging="1080"/>
        <w:rPr>
          <w:rFonts w:ascii="Times New Roman" w:hAnsi="Times New Roman" w:cs="Times New Roman"/>
          <w:u w:val="none"/>
        </w:rPr>
      </w:pPr>
      <w:r>
        <w:rPr>
          <w:rFonts w:ascii="Times New Roman" w:hAnsi="Times New Roman" w:cs="Times New Roman"/>
        </w:rPr>
        <w:t>Location</w:t>
      </w:r>
      <w:r w:rsidRPr="00075B21">
        <w:rPr>
          <w:rFonts w:ascii="Times New Roman" w:hAnsi="Times New Roman" w:cs="Times New Roman"/>
          <w:u w:val="none"/>
        </w:rPr>
        <w:t>:</w:t>
      </w:r>
      <w:r>
        <w:rPr>
          <w:rFonts w:ascii="Times New Roman" w:hAnsi="Times New Roman" w:cs="Times New Roman"/>
          <w:u w:val="none"/>
        </w:rPr>
        <w:t xml:space="preserve">  Conference call only</w:t>
      </w:r>
    </w:p>
    <w:p w14:paraId="47633A08" w14:textId="60A6C6F7" w:rsidR="00075B21" w:rsidRDefault="00075B21" w:rsidP="00D12213">
      <w:pPr>
        <w:pStyle w:val="Subtitle"/>
        <w:ind w:left="1080" w:hanging="1080"/>
        <w:rPr>
          <w:rFonts w:ascii="Times New Roman" w:hAnsi="Times New Roman" w:cs="Times New Roman"/>
          <w:u w:val="none"/>
        </w:rPr>
      </w:pPr>
      <w:r>
        <w:rPr>
          <w:rFonts w:ascii="Times New Roman" w:hAnsi="Times New Roman" w:cs="Times New Roman"/>
        </w:rPr>
        <w:t>Committee Members and Observers Present</w:t>
      </w:r>
      <w:r w:rsidRPr="00075B21">
        <w:rPr>
          <w:rFonts w:ascii="Times New Roman" w:hAnsi="Times New Roman" w:cs="Times New Roman"/>
          <w:u w:val="none"/>
        </w:rPr>
        <w:t>:</w:t>
      </w:r>
      <w:r>
        <w:rPr>
          <w:rFonts w:ascii="Times New Roman" w:hAnsi="Times New Roman" w:cs="Times New Roman"/>
          <w:u w:val="none"/>
        </w:rPr>
        <w:t xml:space="preserve">  See attached list</w:t>
      </w:r>
    </w:p>
    <w:p w14:paraId="792BDD53" w14:textId="55C01126" w:rsidR="00075B21" w:rsidRDefault="00075B21" w:rsidP="00D12213">
      <w:pPr>
        <w:pStyle w:val="Subtitle"/>
        <w:ind w:left="1080" w:hanging="1080"/>
        <w:rPr>
          <w:rFonts w:ascii="Times New Roman" w:hAnsi="Times New Roman" w:cs="Times New Roman"/>
          <w:u w:val="none"/>
        </w:rPr>
      </w:pPr>
      <w:r>
        <w:rPr>
          <w:rFonts w:ascii="Times New Roman" w:hAnsi="Times New Roman" w:cs="Times New Roman"/>
        </w:rPr>
        <w:t xml:space="preserve">FCC </w:t>
      </w:r>
      <w:r w:rsidR="002F2090">
        <w:rPr>
          <w:rFonts w:ascii="Times New Roman" w:hAnsi="Times New Roman" w:cs="Times New Roman"/>
        </w:rPr>
        <w:t>DFO</w:t>
      </w:r>
      <w:r w:rsidRPr="00075B21">
        <w:rPr>
          <w:rFonts w:ascii="Times New Roman" w:hAnsi="Times New Roman" w:cs="Times New Roman"/>
          <w:u w:val="none"/>
        </w:rPr>
        <w:t>:</w:t>
      </w:r>
      <w:r>
        <w:rPr>
          <w:rFonts w:ascii="Times New Roman" w:hAnsi="Times New Roman" w:cs="Times New Roman"/>
          <w:u w:val="none"/>
        </w:rPr>
        <w:t xml:space="preserve">  </w:t>
      </w:r>
      <w:r w:rsidR="002F2090">
        <w:rPr>
          <w:rFonts w:ascii="Times New Roman" w:hAnsi="Times New Roman" w:cs="Times New Roman"/>
          <w:u w:val="none"/>
        </w:rPr>
        <w:t>Dante Ibarra</w:t>
      </w:r>
    </w:p>
    <w:p w14:paraId="0CCE6712" w14:textId="2FB6A6B9" w:rsidR="00075B21" w:rsidRDefault="00075B21" w:rsidP="00D12213">
      <w:pPr>
        <w:pStyle w:val="Subtitle"/>
        <w:ind w:left="1080" w:hanging="1080"/>
        <w:rPr>
          <w:rFonts w:ascii="Times New Roman" w:hAnsi="Times New Roman" w:cs="Times New Roman"/>
          <w:u w:val="none"/>
        </w:rPr>
      </w:pPr>
      <w:r>
        <w:rPr>
          <w:rFonts w:ascii="Times New Roman" w:hAnsi="Times New Roman" w:cs="Times New Roman"/>
        </w:rPr>
        <w:t>Minutes Prepared by</w:t>
      </w:r>
      <w:r w:rsidRPr="00075B21">
        <w:rPr>
          <w:rFonts w:ascii="Times New Roman" w:hAnsi="Times New Roman" w:cs="Times New Roman"/>
          <w:u w:val="none"/>
        </w:rPr>
        <w:t>:</w:t>
      </w:r>
      <w:r>
        <w:rPr>
          <w:rFonts w:ascii="Times New Roman" w:hAnsi="Times New Roman" w:cs="Times New Roman"/>
          <w:u w:val="none"/>
        </w:rPr>
        <w:t xml:space="preserve">  Robert Weller</w:t>
      </w:r>
    </w:p>
    <w:p w14:paraId="0D26CF5E" w14:textId="24EDF98E" w:rsidR="00075B21" w:rsidRDefault="00075B21" w:rsidP="00D12213">
      <w:pPr>
        <w:pStyle w:val="Subtitle"/>
        <w:ind w:left="1080" w:hanging="1080"/>
        <w:rPr>
          <w:rFonts w:ascii="Times New Roman" w:hAnsi="Times New Roman" w:cs="Times New Roman"/>
          <w:u w:val="none"/>
        </w:rPr>
      </w:pPr>
    </w:p>
    <w:p w14:paraId="588B7D19" w14:textId="7B8CCAE1" w:rsidR="00075B21" w:rsidRPr="00292D61" w:rsidRDefault="00075B21" w:rsidP="00D12213">
      <w:pPr>
        <w:pStyle w:val="Subtitle"/>
        <w:ind w:left="1080" w:hanging="1080"/>
        <w:rPr>
          <w:rFonts w:ascii="Times New Roman" w:hAnsi="Times New Roman" w:cs="Times New Roman"/>
          <w:u w:val="none"/>
        </w:rPr>
      </w:pPr>
      <w:r w:rsidRPr="00D146A4">
        <w:rPr>
          <w:rFonts w:ascii="Times New Roman" w:hAnsi="Times New Roman" w:cs="Times New Roman"/>
        </w:rPr>
        <w:t>Meeting Summary</w:t>
      </w:r>
      <w:r>
        <w:rPr>
          <w:rFonts w:ascii="Times New Roman" w:hAnsi="Times New Roman" w:cs="Times New Roman"/>
          <w:u w:val="none"/>
        </w:rPr>
        <w:t>:</w:t>
      </w:r>
    </w:p>
    <w:p w14:paraId="41F3406A" w14:textId="77777777" w:rsidR="008653BA" w:rsidRPr="001A42F4" w:rsidRDefault="008653BA" w:rsidP="008653BA">
      <w:pPr>
        <w:pStyle w:val="NormalWeb"/>
        <w:shd w:val="clear" w:color="auto" w:fill="FFFFFF"/>
        <w:jc w:val="center"/>
      </w:pPr>
    </w:p>
    <w:p w14:paraId="2BFAECB0" w14:textId="5B833EE6" w:rsidR="001A6E05" w:rsidRDefault="001A6E05" w:rsidP="001A6E05">
      <w:pPr>
        <w:pStyle w:val="NormalWeb"/>
        <w:numPr>
          <w:ilvl w:val="0"/>
          <w:numId w:val="1"/>
        </w:numPr>
        <w:shd w:val="clear" w:color="auto" w:fill="FFFFFF"/>
      </w:pPr>
      <w:r w:rsidRPr="001A42F4">
        <w:t>Opening Remarks and Introductions</w:t>
      </w:r>
      <w:r w:rsidR="00075B21">
        <w:t>.  The meeting was called to order at 10:02 am ET, and all participants introduced themselves</w:t>
      </w:r>
      <w:r w:rsidR="004531F5">
        <w:t>.</w:t>
      </w:r>
    </w:p>
    <w:p w14:paraId="5510D36C" w14:textId="77777777" w:rsidR="004531F5" w:rsidRDefault="004531F5" w:rsidP="004531F5">
      <w:pPr>
        <w:pStyle w:val="NormalWeb"/>
        <w:shd w:val="clear" w:color="auto" w:fill="FFFFFF"/>
        <w:ind w:left="720"/>
      </w:pPr>
    </w:p>
    <w:p w14:paraId="5456EF08" w14:textId="19454AD7" w:rsidR="00084064" w:rsidRDefault="00084064" w:rsidP="001A6E05">
      <w:pPr>
        <w:pStyle w:val="NormalWeb"/>
        <w:numPr>
          <w:ilvl w:val="0"/>
          <w:numId w:val="1"/>
        </w:numPr>
        <w:shd w:val="clear" w:color="auto" w:fill="FFFFFF"/>
      </w:pPr>
      <w:r>
        <w:t>Approval of the Agenda</w:t>
      </w:r>
      <w:r w:rsidR="004531F5">
        <w:t>.  The agenda of the meeting (Doc. IWG4/032) was approved.</w:t>
      </w:r>
      <w:r w:rsidR="00C60813">
        <w:t xml:space="preserve">  Note that the </w:t>
      </w:r>
      <w:r w:rsidR="00C44EF8">
        <w:t>day</w:t>
      </w:r>
      <w:r w:rsidR="00C60813">
        <w:t xml:space="preserve"> shown on the draft agenda (Thursday, April 11, 2018) was incorrect.</w:t>
      </w:r>
      <w:r w:rsidR="00C44EF8">
        <w:t xml:space="preserve">  The correct day is Wednesday.  </w:t>
      </w:r>
    </w:p>
    <w:p w14:paraId="5EDC45F5" w14:textId="77777777" w:rsidR="004531F5" w:rsidRPr="001A42F4" w:rsidRDefault="004531F5" w:rsidP="004531F5">
      <w:pPr>
        <w:pStyle w:val="NormalWeb"/>
        <w:shd w:val="clear" w:color="auto" w:fill="FFFFFF"/>
      </w:pPr>
    </w:p>
    <w:p w14:paraId="261CF09B" w14:textId="2EF51FDC" w:rsidR="001E080A" w:rsidRDefault="004531F5" w:rsidP="001A6E05">
      <w:pPr>
        <w:pStyle w:val="NormalWeb"/>
        <w:numPr>
          <w:ilvl w:val="0"/>
          <w:numId w:val="1"/>
        </w:numPr>
        <w:shd w:val="clear" w:color="auto" w:fill="FFFFFF"/>
      </w:pPr>
      <w:r>
        <w:t>Approval of Minutes.</w:t>
      </w:r>
      <w:r w:rsidR="001E080A" w:rsidRPr="001A42F4">
        <w:t xml:space="preserve"> </w:t>
      </w:r>
      <w:r>
        <w:t xml:space="preserve"> The</w:t>
      </w:r>
      <w:r w:rsidR="00866DAC">
        <w:t xml:space="preserve"> minutes of meeting 12 (Doc</w:t>
      </w:r>
      <w:r w:rsidR="00CE28B0">
        <w:t>. IWG4/031) were approved.</w:t>
      </w:r>
    </w:p>
    <w:p w14:paraId="0CD4028F" w14:textId="77777777" w:rsidR="00CE28B0" w:rsidRPr="001A42F4" w:rsidRDefault="00CE28B0" w:rsidP="00CE28B0">
      <w:pPr>
        <w:pStyle w:val="NormalWeb"/>
        <w:shd w:val="clear" w:color="auto" w:fill="FFFFFF"/>
      </w:pPr>
    </w:p>
    <w:p w14:paraId="2A144E3D" w14:textId="77777777" w:rsidR="00456229" w:rsidRPr="00C805F3" w:rsidRDefault="00456229" w:rsidP="00C963F0">
      <w:pPr>
        <w:pStyle w:val="NormalWeb"/>
        <w:numPr>
          <w:ilvl w:val="0"/>
          <w:numId w:val="1"/>
        </w:numPr>
        <w:shd w:val="clear" w:color="auto" w:fill="FFFFFF"/>
      </w:pPr>
      <w:r w:rsidRPr="001A42F4">
        <w:t>Proposed Preliminary Views</w:t>
      </w:r>
      <w:r w:rsidR="0051705C">
        <w:t>/</w:t>
      </w:r>
      <w:r w:rsidR="0051705C" w:rsidRPr="00C805F3">
        <w:t>Proposals</w:t>
      </w:r>
    </w:p>
    <w:p w14:paraId="680A4FF3" w14:textId="057B5B40" w:rsidR="00C805F3" w:rsidRDefault="00C805F3" w:rsidP="00C805F3">
      <w:pPr>
        <w:pStyle w:val="ListParagraph"/>
        <w:numPr>
          <w:ilvl w:val="1"/>
          <w:numId w:val="1"/>
        </w:numPr>
        <w:rPr>
          <w:rFonts w:ascii="Times New Roman" w:eastAsia="Times New Roman" w:hAnsi="Times New Roman" w:cs="Times New Roman"/>
        </w:rPr>
      </w:pPr>
      <w:r w:rsidRPr="00C805F3">
        <w:rPr>
          <w:rFonts w:ascii="Times New Roman" w:hAnsi="Times New Roman" w:cs="Times New Roman"/>
        </w:rPr>
        <w:t xml:space="preserve">NTIA </w:t>
      </w:r>
      <w:r w:rsidR="00E44425">
        <w:rPr>
          <w:rFonts w:ascii="Times New Roman" w:hAnsi="Times New Roman" w:cs="Times New Roman"/>
        </w:rPr>
        <w:t xml:space="preserve">Proposals </w:t>
      </w:r>
      <w:r w:rsidR="00901D82">
        <w:rPr>
          <w:rFonts w:ascii="Times New Roman" w:hAnsi="Times New Roman" w:cs="Times New Roman"/>
        </w:rPr>
        <w:t xml:space="preserve">on </w:t>
      </w:r>
      <w:r w:rsidRPr="00C805F3">
        <w:rPr>
          <w:rFonts w:ascii="Times New Roman" w:eastAsia="Times New Roman" w:hAnsi="Times New Roman" w:cs="Times New Roman"/>
        </w:rPr>
        <w:t>AI 7</w:t>
      </w:r>
      <w:r w:rsidR="00901D82">
        <w:rPr>
          <w:rFonts w:ascii="Times New Roman" w:eastAsia="Times New Roman" w:hAnsi="Times New Roman" w:cs="Times New Roman"/>
        </w:rPr>
        <w:t>,</w:t>
      </w:r>
      <w:r w:rsidRPr="00C805F3">
        <w:rPr>
          <w:rFonts w:ascii="Times New Roman" w:eastAsia="Times New Roman" w:hAnsi="Times New Roman" w:cs="Times New Roman"/>
        </w:rPr>
        <w:t xml:space="preserve"> issues B, C5, and D </w:t>
      </w:r>
      <w:r>
        <w:rPr>
          <w:rFonts w:ascii="Times New Roman" w:eastAsia="Times New Roman" w:hAnsi="Times New Roman" w:cs="Times New Roman"/>
        </w:rPr>
        <w:t xml:space="preserve">(Docs </w:t>
      </w:r>
      <w:r w:rsidR="00901D82">
        <w:rPr>
          <w:rFonts w:ascii="Times New Roman" w:eastAsia="Times New Roman" w:hAnsi="Times New Roman" w:cs="Times New Roman"/>
        </w:rPr>
        <w:t>IWG4</w:t>
      </w:r>
      <w:r w:rsidR="00452F6B">
        <w:rPr>
          <w:rFonts w:ascii="Times New Roman" w:eastAsia="Times New Roman" w:hAnsi="Times New Roman" w:cs="Times New Roman"/>
        </w:rPr>
        <w:t>/ 0</w:t>
      </w:r>
      <w:r>
        <w:rPr>
          <w:rFonts w:ascii="Times New Roman" w:eastAsia="Times New Roman" w:hAnsi="Times New Roman" w:cs="Times New Roman"/>
        </w:rPr>
        <w:t xml:space="preserve">33, </w:t>
      </w:r>
      <w:r w:rsidR="00452F6B">
        <w:rPr>
          <w:rFonts w:ascii="Times New Roman" w:eastAsia="Times New Roman" w:hAnsi="Times New Roman" w:cs="Times New Roman"/>
        </w:rPr>
        <w:t>0</w:t>
      </w:r>
      <w:r>
        <w:rPr>
          <w:rFonts w:ascii="Times New Roman" w:eastAsia="Times New Roman" w:hAnsi="Times New Roman" w:cs="Times New Roman"/>
        </w:rPr>
        <w:t xml:space="preserve">34 and </w:t>
      </w:r>
      <w:r w:rsidR="00452F6B">
        <w:rPr>
          <w:rFonts w:ascii="Times New Roman" w:eastAsia="Times New Roman" w:hAnsi="Times New Roman" w:cs="Times New Roman"/>
        </w:rPr>
        <w:t>0</w:t>
      </w:r>
      <w:r>
        <w:rPr>
          <w:rFonts w:ascii="Times New Roman" w:eastAsia="Times New Roman" w:hAnsi="Times New Roman" w:cs="Times New Roman"/>
        </w:rPr>
        <w:t>35</w:t>
      </w:r>
      <w:r w:rsidR="00A824D4">
        <w:rPr>
          <w:rFonts w:ascii="Times New Roman" w:eastAsia="Times New Roman" w:hAnsi="Times New Roman" w:cs="Times New Roman"/>
        </w:rPr>
        <w:t>, attached</w:t>
      </w:r>
      <w:r>
        <w:rPr>
          <w:rFonts w:ascii="Times New Roman" w:eastAsia="Times New Roman" w:hAnsi="Times New Roman" w:cs="Times New Roman"/>
        </w:rPr>
        <w:t>)</w:t>
      </w:r>
    </w:p>
    <w:p w14:paraId="2DE98D9B" w14:textId="482E6675" w:rsidR="00452F6B" w:rsidRDefault="004A5FE3" w:rsidP="00C805F3">
      <w:pPr>
        <w:pStyle w:val="ListParagraph"/>
        <w:numPr>
          <w:ilvl w:val="1"/>
          <w:numId w:val="1"/>
        </w:numPr>
        <w:rPr>
          <w:rFonts w:ascii="Times New Roman" w:eastAsia="Times New Roman" w:hAnsi="Times New Roman" w:cs="Times New Roman"/>
        </w:rPr>
      </w:pPr>
      <w:r>
        <w:rPr>
          <w:rFonts w:ascii="Times New Roman" w:eastAsia="Times New Roman" w:hAnsi="Times New Roman" w:cs="Times New Roman"/>
        </w:rPr>
        <w:t xml:space="preserve">Kellen Gibson introduced document 33.  </w:t>
      </w:r>
      <w:r w:rsidR="003E39E3">
        <w:rPr>
          <w:rFonts w:ascii="Times New Roman" w:eastAsia="Times New Roman" w:hAnsi="Times New Roman" w:cs="Times New Roman"/>
        </w:rPr>
        <w:t>Jack W suggested edits</w:t>
      </w:r>
      <w:r w:rsidR="00281974">
        <w:rPr>
          <w:rFonts w:ascii="Times New Roman" w:eastAsia="Times New Roman" w:hAnsi="Times New Roman" w:cs="Times New Roman"/>
        </w:rPr>
        <w:t xml:space="preserve"> </w:t>
      </w:r>
      <w:r w:rsidR="00ED1650">
        <w:rPr>
          <w:rFonts w:ascii="Times New Roman" w:eastAsia="Times New Roman" w:hAnsi="Times New Roman" w:cs="Times New Roman"/>
        </w:rPr>
        <w:t xml:space="preserve">to the background section.  Following some discussion, it was agreed that Jack, Kellen, </w:t>
      </w:r>
      <w:r w:rsidR="008D614E">
        <w:rPr>
          <w:rFonts w:ascii="Times New Roman" w:eastAsia="Times New Roman" w:hAnsi="Times New Roman" w:cs="Times New Roman"/>
        </w:rPr>
        <w:t xml:space="preserve">Don J </w:t>
      </w:r>
      <w:r w:rsidR="00ED1650">
        <w:rPr>
          <w:rFonts w:ascii="Times New Roman" w:eastAsia="Times New Roman" w:hAnsi="Times New Roman" w:cs="Times New Roman"/>
        </w:rPr>
        <w:t xml:space="preserve">and others would </w:t>
      </w:r>
      <w:r w:rsidR="001906EE">
        <w:rPr>
          <w:rFonts w:ascii="Times New Roman" w:eastAsia="Times New Roman" w:hAnsi="Times New Roman" w:cs="Times New Roman"/>
        </w:rPr>
        <w:t xml:space="preserve">form an editorial group to </w:t>
      </w:r>
      <w:r w:rsidR="00ED1650">
        <w:rPr>
          <w:rFonts w:ascii="Times New Roman" w:eastAsia="Times New Roman" w:hAnsi="Times New Roman" w:cs="Times New Roman"/>
        </w:rPr>
        <w:t>w</w:t>
      </w:r>
      <w:r w:rsidR="0099798E">
        <w:rPr>
          <w:rFonts w:ascii="Times New Roman" w:eastAsia="Times New Roman" w:hAnsi="Times New Roman" w:cs="Times New Roman"/>
        </w:rPr>
        <w:t xml:space="preserve">ork out precise language.  </w:t>
      </w:r>
    </w:p>
    <w:p w14:paraId="0919A56E" w14:textId="0701DDD7" w:rsidR="0099798E" w:rsidRDefault="0099798E" w:rsidP="00C805F3">
      <w:pPr>
        <w:pStyle w:val="ListParagraph"/>
        <w:numPr>
          <w:ilvl w:val="1"/>
          <w:numId w:val="1"/>
        </w:numPr>
        <w:rPr>
          <w:rFonts w:ascii="Times New Roman" w:eastAsia="Times New Roman" w:hAnsi="Times New Roman" w:cs="Times New Roman"/>
        </w:rPr>
      </w:pPr>
      <w:r>
        <w:rPr>
          <w:rFonts w:ascii="Times New Roman" w:eastAsia="Times New Roman" w:hAnsi="Times New Roman" w:cs="Times New Roman"/>
        </w:rPr>
        <w:t>Kellen introduced documen</w:t>
      </w:r>
      <w:r w:rsidR="00FC3502">
        <w:rPr>
          <w:rFonts w:ascii="Times New Roman" w:eastAsia="Times New Roman" w:hAnsi="Times New Roman" w:cs="Times New Roman"/>
        </w:rPr>
        <w:t>t 34</w:t>
      </w:r>
      <w:r>
        <w:rPr>
          <w:rFonts w:ascii="Times New Roman" w:eastAsia="Times New Roman" w:hAnsi="Times New Roman" w:cs="Times New Roman"/>
        </w:rPr>
        <w:t>.  Jack W had similar suggested edits</w:t>
      </w:r>
      <w:r w:rsidR="0064073F">
        <w:rPr>
          <w:rFonts w:ascii="Times New Roman" w:eastAsia="Times New Roman" w:hAnsi="Times New Roman" w:cs="Times New Roman"/>
        </w:rPr>
        <w:t>.  Don J suggested removing any mention of the CPM text.  Dante I indicated that since the proposal had already been approved by IRAC’s RCS</w:t>
      </w:r>
      <w:r w:rsidR="00092186">
        <w:rPr>
          <w:rFonts w:ascii="Times New Roman" w:eastAsia="Times New Roman" w:hAnsi="Times New Roman" w:cs="Times New Roman"/>
        </w:rPr>
        <w:t xml:space="preserve">, IWG-4 should not make edits and instead consider the proposal as written.  Steve B indicated that since there are still </w:t>
      </w:r>
      <w:r w:rsidR="008D614E">
        <w:rPr>
          <w:rFonts w:ascii="Times New Roman" w:eastAsia="Times New Roman" w:hAnsi="Times New Roman" w:cs="Times New Roman"/>
        </w:rPr>
        <w:t>more meetings</w:t>
      </w:r>
      <w:r w:rsidR="00092186">
        <w:rPr>
          <w:rFonts w:ascii="Times New Roman" w:eastAsia="Times New Roman" w:hAnsi="Times New Roman" w:cs="Times New Roman"/>
        </w:rPr>
        <w:t xml:space="preserve"> of WP4</w:t>
      </w:r>
      <w:r w:rsidR="00E44425">
        <w:rPr>
          <w:rFonts w:ascii="Times New Roman" w:eastAsia="Times New Roman" w:hAnsi="Times New Roman" w:cs="Times New Roman"/>
        </w:rPr>
        <w:t>A</w:t>
      </w:r>
      <w:bookmarkStart w:id="0" w:name="_GoBack"/>
      <w:bookmarkEnd w:id="0"/>
      <w:r w:rsidR="008D614E">
        <w:rPr>
          <w:rFonts w:ascii="Times New Roman" w:eastAsia="Times New Roman" w:hAnsi="Times New Roman" w:cs="Times New Roman"/>
        </w:rPr>
        <w:t xml:space="preserve">, the CPM text is not yet final.  Don J agreed to </w:t>
      </w:r>
      <w:r w:rsidR="001906EE">
        <w:rPr>
          <w:rFonts w:ascii="Times New Roman" w:eastAsia="Times New Roman" w:hAnsi="Times New Roman" w:cs="Times New Roman"/>
        </w:rPr>
        <w:t>work out edits in the same group.</w:t>
      </w:r>
    </w:p>
    <w:p w14:paraId="2EE86988" w14:textId="67E0AA80" w:rsidR="001906EE" w:rsidRDefault="00FC3502" w:rsidP="00C805F3">
      <w:pPr>
        <w:pStyle w:val="ListParagraph"/>
        <w:numPr>
          <w:ilvl w:val="1"/>
          <w:numId w:val="1"/>
        </w:numPr>
        <w:rPr>
          <w:rFonts w:ascii="Times New Roman" w:eastAsia="Times New Roman" w:hAnsi="Times New Roman" w:cs="Times New Roman"/>
        </w:rPr>
      </w:pPr>
      <w:r>
        <w:rPr>
          <w:rFonts w:ascii="Times New Roman" w:eastAsia="Times New Roman" w:hAnsi="Times New Roman" w:cs="Times New Roman"/>
        </w:rPr>
        <w:t>Kellen introduced document 35.  Larry R had similar suggested edits</w:t>
      </w:r>
      <w:r w:rsidR="00E24A2C">
        <w:rPr>
          <w:rFonts w:ascii="Times New Roman" w:eastAsia="Times New Roman" w:hAnsi="Times New Roman" w:cs="Times New Roman"/>
        </w:rPr>
        <w:t>.  The editorial group will resolve</w:t>
      </w:r>
      <w:r w:rsidR="00903E99">
        <w:rPr>
          <w:rFonts w:ascii="Times New Roman" w:eastAsia="Times New Roman" w:hAnsi="Times New Roman" w:cs="Times New Roman"/>
        </w:rPr>
        <w:t xml:space="preserve"> and provide an input for the next meeting</w:t>
      </w:r>
      <w:r w:rsidR="00E24A2C">
        <w:rPr>
          <w:rFonts w:ascii="Times New Roman" w:eastAsia="Times New Roman" w:hAnsi="Times New Roman" w:cs="Times New Roman"/>
        </w:rPr>
        <w:t>.</w:t>
      </w:r>
    </w:p>
    <w:p w14:paraId="6AC24CD8" w14:textId="77777777" w:rsidR="00E24A2C" w:rsidRPr="00C805F3" w:rsidRDefault="00E24A2C" w:rsidP="00E24A2C">
      <w:pPr>
        <w:pStyle w:val="ListParagraph"/>
        <w:ind w:left="1440"/>
        <w:rPr>
          <w:rFonts w:ascii="Times New Roman" w:eastAsia="Times New Roman" w:hAnsi="Times New Roman" w:cs="Times New Roman"/>
        </w:rPr>
      </w:pPr>
    </w:p>
    <w:p w14:paraId="28ABD8DA" w14:textId="349371F1" w:rsidR="00ED2B1E" w:rsidRPr="00452F6B" w:rsidRDefault="00452F6B" w:rsidP="00452F6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Other a</w:t>
      </w:r>
      <w:r w:rsidR="00ED2B1E" w:rsidRPr="001A42F4">
        <w:rPr>
          <w:rFonts w:ascii="Times New Roman" w:hAnsi="Times New Roman" w:cs="Times New Roman"/>
          <w:sz w:val="24"/>
          <w:szCs w:val="24"/>
        </w:rPr>
        <w:t>genda Items</w:t>
      </w:r>
      <w:r w:rsidR="00FD789C" w:rsidRPr="001A42F4">
        <w:rPr>
          <w:rFonts w:ascii="Times New Roman" w:hAnsi="Times New Roman" w:cs="Times New Roman"/>
          <w:sz w:val="24"/>
          <w:szCs w:val="24"/>
        </w:rPr>
        <w:t xml:space="preserve"> for Discussion</w:t>
      </w:r>
      <w:r>
        <w:rPr>
          <w:rFonts w:ascii="Times New Roman" w:hAnsi="Times New Roman" w:cs="Times New Roman"/>
          <w:sz w:val="24"/>
          <w:szCs w:val="24"/>
        </w:rPr>
        <w:t xml:space="preserve"> - </w:t>
      </w:r>
      <w:r w:rsidRPr="00452F6B">
        <w:rPr>
          <w:rFonts w:ascii="Times New Roman" w:hAnsi="Times New Roman" w:cs="Times New Roman"/>
          <w:sz w:val="24"/>
          <w:szCs w:val="24"/>
        </w:rPr>
        <w:t>none</w:t>
      </w:r>
    </w:p>
    <w:p w14:paraId="23D2C45C" w14:textId="2B8A95AB" w:rsidR="00AB2C36" w:rsidRDefault="00AB2C36" w:rsidP="00AB2C36">
      <w:pPr>
        <w:pStyle w:val="NormalWeb"/>
        <w:numPr>
          <w:ilvl w:val="0"/>
          <w:numId w:val="1"/>
        </w:numPr>
        <w:shd w:val="clear" w:color="auto" w:fill="FFFFFF"/>
      </w:pPr>
      <w:r w:rsidRPr="001A42F4">
        <w:t>Updates on relevant International meetings</w:t>
      </w:r>
      <w:r w:rsidR="00452F6B">
        <w:t xml:space="preserve"> – none </w:t>
      </w:r>
    </w:p>
    <w:p w14:paraId="7E9C9A48" w14:textId="77777777" w:rsidR="00452F6B" w:rsidRPr="001A42F4" w:rsidRDefault="00452F6B" w:rsidP="00452F6B">
      <w:pPr>
        <w:pStyle w:val="NormalWeb"/>
        <w:shd w:val="clear" w:color="auto" w:fill="FFFFFF"/>
        <w:ind w:left="720"/>
      </w:pPr>
    </w:p>
    <w:p w14:paraId="67C3CB58" w14:textId="352EFE32" w:rsidR="009B46F1" w:rsidRDefault="00C805F3" w:rsidP="00574B01">
      <w:pPr>
        <w:pStyle w:val="NormalWeb"/>
        <w:numPr>
          <w:ilvl w:val="0"/>
          <w:numId w:val="1"/>
        </w:numPr>
        <w:shd w:val="clear" w:color="auto" w:fill="FFFFFF"/>
      </w:pPr>
      <w:r>
        <w:t>Next  Meeting</w:t>
      </w:r>
      <w:r w:rsidR="005E409A">
        <w:t>s</w:t>
      </w:r>
      <w:r w:rsidR="00D146A4">
        <w:t>:</w:t>
      </w:r>
    </w:p>
    <w:p w14:paraId="5D5CEB93" w14:textId="3AA6D5E4" w:rsidR="00F8605E" w:rsidRDefault="00F8605E" w:rsidP="00F8605E">
      <w:pPr>
        <w:pStyle w:val="NormalWeb"/>
        <w:numPr>
          <w:ilvl w:val="1"/>
          <w:numId w:val="1"/>
        </w:numPr>
        <w:shd w:val="clear" w:color="auto" w:fill="FFFFFF"/>
      </w:pPr>
      <w:r>
        <w:t>WAC April 23</w:t>
      </w:r>
      <w:r w:rsidR="00D05784">
        <w:t>; next WAC meeting probably October</w:t>
      </w:r>
    </w:p>
    <w:p w14:paraId="50C642DD" w14:textId="7A80B567" w:rsidR="005E409A" w:rsidRDefault="005E409A" w:rsidP="00F8605E">
      <w:pPr>
        <w:pStyle w:val="NormalWeb"/>
        <w:numPr>
          <w:ilvl w:val="1"/>
          <w:numId w:val="1"/>
        </w:numPr>
        <w:shd w:val="clear" w:color="auto" w:fill="FFFFFF"/>
      </w:pPr>
      <w:r>
        <w:t>IWG 4</w:t>
      </w:r>
      <w:r w:rsidR="00D05784">
        <w:t xml:space="preserve"> to be coordinated with IWG 3</w:t>
      </w:r>
    </w:p>
    <w:p w14:paraId="68421D14" w14:textId="77777777" w:rsidR="00452F6B" w:rsidRPr="001A42F4" w:rsidRDefault="00452F6B" w:rsidP="00452F6B">
      <w:pPr>
        <w:pStyle w:val="NormalWeb"/>
        <w:shd w:val="clear" w:color="auto" w:fill="FFFFFF"/>
        <w:ind w:left="1440"/>
      </w:pPr>
    </w:p>
    <w:p w14:paraId="60FFF7AB" w14:textId="02AA2474" w:rsidR="00A378C3" w:rsidRDefault="00A378C3" w:rsidP="00574B01">
      <w:pPr>
        <w:pStyle w:val="NormalWeb"/>
        <w:numPr>
          <w:ilvl w:val="0"/>
          <w:numId w:val="1"/>
        </w:numPr>
        <w:shd w:val="clear" w:color="auto" w:fill="FFFFFF"/>
      </w:pPr>
      <w:r w:rsidRPr="001A42F4">
        <w:t>Other Issues</w:t>
      </w:r>
      <w:r w:rsidR="00D146A4">
        <w:t xml:space="preserve"> - none</w:t>
      </w:r>
    </w:p>
    <w:p w14:paraId="1CE6A31B" w14:textId="77777777" w:rsidR="00452F6B" w:rsidRDefault="00452F6B" w:rsidP="00452F6B">
      <w:pPr>
        <w:pStyle w:val="NormalWeb"/>
        <w:shd w:val="clear" w:color="auto" w:fill="FFFFFF"/>
        <w:ind w:left="720"/>
      </w:pPr>
    </w:p>
    <w:p w14:paraId="08662D7E" w14:textId="373656F7" w:rsidR="00504A81" w:rsidRDefault="00504A81" w:rsidP="00574B01">
      <w:pPr>
        <w:pStyle w:val="NormalWeb"/>
        <w:numPr>
          <w:ilvl w:val="0"/>
          <w:numId w:val="1"/>
        </w:numPr>
        <w:shd w:val="clear" w:color="auto" w:fill="FFFFFF"/>
      </w:pPr>
      <w:r>
        <w:t>Documents Distributed:</w:t>
      </w:r>
    </w:p>
    <w:p w14:paraId="3AB32071" w14:textId="67B96E43" w:rsidR="00504A81" w:rsidRDefault="00504A81" w:rsidP="00504A81">
      <w:pPr>
        <w:pStyle w:val="NormalWeb"/>
        <w:numPr>
          <w:ilvl w:val="1"/>
          <w:numId w:val="1"/>
        </w:numPr>
        <w:shd w:val="clear" w:color="auto" w:fill="FFFFFF"/>
      </w:pPr>
      <w:r>
        <w:t>Agenda for 13</w:t>
      </w:r>
      <w:r w:rsidRPr="00504A81">
        <w:rPr>
          <w:vertAlign w:val="superscript"/>
        </w:rPr>
        <w:t>th</w:t>
      </w:r>
      <w:r>
        <w:t xml:space="preserve"> meeting</w:t>
      </w:r>
    </w:p>
    <w:p w14:paraId="37CA196B" w14:textId="77204774" w:rsidR="00504A81" w:rsidRDefault="00504A81" w:rsidP="00504A81">
      <w:pPr>
        <w:pStyle w:val="NormalWeb"/>
        <w:numPr>
          <w:ilvl w:val="1"/>
          <w:numId w:val="1"/>
        </w:numPr>
        <w:shd w:val="clear" w:color="auto" w:fill="FFFFFF"/>
      </w:pPr>
      <w:r>
        <w:t>Draft minutes from 12</w:t>
      </w:r>
      <w:r w:rsidRPr="00504A81">
        <w:rPr>
          <w:vertAlign w:val="superscript"/>
        </w:rPr>
        <w:t>th</w:t>
      </w:r>
      <w:r>
        <w:t xml:space="preserve"> meeting</w:t>
      </w:r>
    </w:p>
    <w:p w14:paraId="2C6229E6" w14:textId="3BE968AF" w:rsidR="00504A81" w:rsidRDefault="00452F6B" w:rsidP="00504A81">
      <w:pPr>
        <w:pStyle w:val="NormalWeb"/>
        <w:numPr>
          <w:ilvl w:val="1"/>
          <w:numId w:val="1"/>
        </w:numPr>
        <w:shd w:val="clear" w:color="auto" w:fill="FFFFFF"/>
      </w:pPr>
      <w:r>
        <w:t>NTIA input documents</w:t>
      </w:r>
      <w:r w:rsidR="00E24A2C">
        <w:t xml:space="preserve"> (Docs 33, 34, 35)</w:t>
      </w:r>
    </w:p>
    <w:p w14:paraId="0461E5E8" w14:textId="3ABDB113" w:rsidR="00E24A2C" w:rsidRDefault="00E24A2C" w:rsidP="00E24A2C">
      <w:pPr>
        <w:pStyle w:val="NormalWeb"/>
        <w:shd w:val="clear" w:color="auto" w:fill="FFFFFF"/>
        <w:ind w:left="1440"/>
      </w:pPr>
    </w:p>
    <w:p w14:paraId="1A3EFDCC" w14:textId="5207FB05" w:rsidR="00E24A2C" w:rsidRPr="001A42F4" w:rsidRDefault="00E24A2C" w:rsidP="00E24A2C">
      <w:pPr>
        <w:pStyle w:val="NormalWeb"/>
        <w:numPr>
          <w:ilvl w:val="0"/>
          <w:numId w:val="1"/>
        </w:numPr>
        <w:shd w:val="clear" w:color="auto" w:fill="FFFFFF"/>
      </w:pPr>
      <w:r>
        <w:t xml:space="preserve">Adjournment at </w:t>
      </w:r>
      <w:r w:rsidR="00C14663">
        <w:t>10:29 am.</w:t>
      </w:r>
    </w:p>
    <w:p w14:paraId="56CD3DBA" w14:textId="19AED604" w:rsidR="000702C9" w:rsidRDefault="000702C9">
      <w:pPr>
        <w:rPr>
          <w:rFonts w:ascii="Times New Roman" w:hAnsi="Times New Roman" w:cs="Times New Roman"/>
          <w:sz w:val="24"/>
          <w:szCs w:val="24"/>
        </w:rPr>
      </w:pPr>
    </w:p>
    <w:p w14:paraId="6355254D" w14:textId="5484F09C" w:rsidR="008C35FD" w:rsidRDefault="008C35FD">
      <w:pPr>
        <w:rPr>
          <w:rFonts w:ascii="Times New Roman" w:hAnsi="Times New Roman" w:cs="Times New Roman"/>
          <w:sz w:val="24"/>
          <w:szCs w:val="24"/>
        </w:rPr>
      </w:pPr>
    </w:p>
    <w:p w14:paraId="092E1ADE" w14:textId="77777777" w:rsidR="00C14663" w:rsidRDefault="00C14663">
      <w:pPr>
        <w:rPr>
          <w:rFonts w:ascii="Times New Roman" w:hAnsi="Times New Roman" w:cs="Times New Roman"/>
          <w:b/>
        </w:rPr>
      </w:pPr>
      <w:r>
        <w:rPr>
          <w:rFonts w:ascii="Times New Roman" w:hAnsi="Times New Roman" w:cs="Times New Roman"/>
          <w:b/>
        </w:rPr>
        <w:br w:type="page"/>
      </w:r>
    </w:p>
    <w:p w14:paraId="6CB700D6" w14:textId="636D2FD8" w:rsidR="00C14663" w:rsidRDefault="00C14663" w:rsidP="00C14663">
      <w:pPr>
        <w:widowControl w:val="0"/>
        <w:autoSpaceDE w:val="0"/>
        <w:autoSpaceDN w:val="0"/>
        <w:adjustRightInd w:val="0"/>
        <w:jc w:val="center"/>
        <w:rPr>
          <w:rFonts w:ascii="Times New Roman" w:hAnsi="Times New Roman" w:cs="Times New Roman"/>
          <w:b/>
        </w:rPr>
      </w:pPr>
      <w:r>
        <w:rPr>
          <w:rFonts w:ascii="Times New Roman" w:hAnsi="Times New Roman" w:cs="Times New Roman"/>
          <w:b/>
        </w:rPr>
        <w:lastRenderedPageBreak/>
        <w:t>Participant List – April 11, 2018 IWG-4 Teleconference</w:t>
      </w:r>
    </w:p>
    <w:p w14:paraId="6ED14B9B" w14:textId="77777777" w:rsidR="00C14663" w:rsidRDefault="00C14663" w:rsidP="008C35FD">
      <w:pPr>
        <w:widowControl w:val="0"/>
        <w:autoSpaceDE w:val="0"/>
        <w:autoSpaceDN w:val="0"/>
        <w:adjustRightInd w:val="0"/>
        <w:rPr>
          <w:rFonts w:ascii="Times New Roman" w:hAnsi="Times New Roman" w:cs="Times New Roman"/>
          <w:b/>
        </w:rPr>
      </w:pPr>
    </w:p>
    <w:p w14:paraId="6A78A99F" w14:textId="28F8B266" w:rsidR="008C35FD" w:rsidRPr="00B7095D" w:rsidRDefault="008C35FD" w:rsidP="008C35FD">
      <w:pPr>
        <w:widowControl w:val="0"/>
        <w:autoSpaceDE w:val="0"/>
        <w:autoSpaceDN w:val="0"/>
        <w:adjustRightInd w:val="0"/>
        <w:rPr>
          <w:rFonts w:ascii="Times New Roman" w:hAnsi="Times New Roman" w:cs="Times New Roman"/>
          <w:b/>
        </w:rPr>
      </w:pPr>
      <w:r w:rsidRPr="00B7095D">
        <w:rPr>
          <w:rFonts w:ascii="Times New Roman" w:hAnsi="Times New Roman" w:cs="Times New Roman"/>
          <w:b/>
        </w:rPr>
        <w:t>Members</w:t>
      </w:r>
    </w:p>
    <w:p w14:paraId="221566CA" w14:textId="77777777" w:rsidR="00AF7E4E" w:rsidRDefault="00AF7E4E" w:rsidP="008C35FD">
      <w:pPr>
        <w:rPr>
          <w:rFonts w:ascii="Times New Roman" w:hAnsi="Times New Roman" w:cs="Times New Roman"/>
        </w:rPr>
        <w:sectPr w:rsidR="00AF7E4E" w:rsidSect="00702C52">
          <w:footerReference w:type="even" r:id="rId7"/>
          <w:footerReference w:type="first" r:id="rId8"/>
          <w:pgSz w:w="11907" w:h="16840" w:code="9"/>
          <w:pgMar w:top="720" w:right="720" w:bottom="720" w:left="1152" w:header="562" w:footer="720" w:gutter="0"/>
          <w:paperSrc w:first="9149" w:other="9149"/>
          <w:cols w:space="720"/>
          <w:docGrid w:linePitch="326"/>
        </w:sectPr>
      </w:pPr>
    </w:p>
    <w:p w14:paraId="4A224A7B" w14:textId="437607C8" w:rsidR="00040C02" w:rsidRDefault="00040C02" w:rsidP="008C35FD">
      <w:pPr>
        <w:rPr>
          <w:rFonts w:ascii="Times New Roman" w:hAnsi="Times New Roman" w:cs="Times New Roman"/>
        </w:rPr>
      </w:pPr>
      <w:r>
        <w:rPr>
          <w:rFonts w:ascii="Times New Roman" w:hAnsi="Times New Roman" w:cs="Times New Roman"/>
        </w:rPr>
        <w:t>Audrey Allison, Boeing</w:t>
      </w:r>
    </w:p>
    <w:p w14:paraId="650E6410" w14:textId="559E907B" w:rsidR="002C3BC3" w:rsidRDefault="002C3BC3" w:rsidP="002C3BC3">
      <w:pPr>
        <w:rPr>
          <w:rFonts w:ascii="Times New Roman" w:hAnsi="Times New Roman" w:cs="Times New Roman"/>
        </w:rPr>
      </w:pPr>
      <w:r>
        <w:rPr>
          <w:rFonts w:ascii="Times New Roman" w:hAnsi="Times New Roman" w:cs="Times New Roman"/>
        </w:rPr>
        <w:t>Steve Baruch, New Wave Spectrum Partners</w:t>
      </w:r>
    </w:p>
    <w:p w14:paraId="3F19A6C2" w14:textId="79613021" w:rsidR="00527914" w:rsidRDefault="00527914" w:rsidP="002C3BC3">
      <w:pPr>
        <w:rPr>
          <w:rFonts w:ascii="Times New Roman" w:hAnsi="Times New Roman" w:cs="Times New Roman"/>
        </w:rPr>
      </w:pPr>
      <w:r>
        <w:rPr>
          <w:rFonts w:ascii="Times New Roman" w:hAnsi="Times New Roman" w:cs="Times New Roman"/>
        </w:rPr>
        <w:t>Kim Baum, SES</w:t>
      </w:r>
    </w:p>
    <w:p w14:paraId="5AEDAA26" w14:textId="77777777" w:rsidR="002C3BC3" w:rsidRDefault="002C3BC3" w:rsidP="002C3BC3">
      <w:pPr>
        <w:rPr>
          <w:rFonts w:ascii="Times New Roman" w:hAnsi="Times New Roman" w:cs="Times New Roman"/>
        </w:rPr>
      </w:pPr>
      <w:r>
        <w:rPr>
          <w:rFonts w:ascii="Times New Roman" w:hAnsi="Times New Roman" w:cs="Times New Roman"/>
        </w:rPr>
        <w:t>Christine Di Lapi, Peraton</w:t>
      </w:r>
    </w:p>
    <w:p w14:paraId="55CAAA21" w14:textId="515690BB" w:rsidR="002C3BC3" w:rsidRDefault="002C3BC3" w:rsidP="002C3BC3">
      <w:pPr>
        <w:rPr>
          <w:rFonts w:ascii="Times New Roman" w:hAnsi="Times New Roman" w:cs="Times New Roman"/>
        </w:rPr>
      </w:pPr>
      <w:r>
        <w:rPr>
          <w:rFonts w:ascii="Times New Roman" w:hAnsi="Times New Roman" w:cs="Times New Roman"/>
        </w:rPr>
        <w:t>Charles Einolf, CBS</w:t>
      </w:r>
    </w:p>
    <w:p w14:paraId="5DBE9459" w14:textId="77777777" w:rsidR="002C3BC3" w:rsidRDefault="002C3BC3" w:rsidP="002C3BC3">
      <w:pPr>
        <w:rPr>
          <w:rFonts w:ascii="Times New Roman" w:hAnsi="Times New Roman" w:cs="Times New Roman"/>
        </w:rPr>
      </w:pPr>
      <w:r>
        <w:rPr>
          <w:rFonts w:ascii="Times New Roman" w:hAnsi="Times New Roman" w:cs="Times New Roman"/>
        </w:rPr>
        <w:t>David Eierman, Motorola</w:t>
      </w:r>
    </w:p>
    <w:p w14:paraId="1A19A652" w14:textId="25F0F2E5" w:rsidR="002C3BC3" w:rsidRDefault="002C3BC3" w:rsidP="008C35FD">
      <w:pPr>
        <w:rPr>
          <w:rFonts w:ascii="Times New Roman" w:hAnsi="Times New Roman" w:cs="Times New Roman"/>
        </w:rPr>
      </w:pPr>
      <w:r w:rsidRPr="00283C54">
        <w:rPr>
          <w:rFonts w:ascii="Times New Roman" w:hAnsi="Times New Roman" w:cs="Times New Roman"/>
        </w:rPr>
        <w:t>Kyle Entz, Sprint</w:t>
      </w:r>
    </w:p>
    <w:p w14:paraId="32101EE4" w14:textId="3B047925" w:rsidR="008C35FD" w:rsidRDefault="008C35FD" w:rsidP="008C35FD">
      <w:pPr>
        <w:rPr>
          <w:rFonts w:ascii="Times New Roman" w:hAnsi="Times New Roman" w:cs="Times New Roman"/>
        </w:rPr>
      </w:pPr>
      <w:r w:rsidRPr="00283C54">
        <w:rPr>
          <w:rFonts w:ascii="Times New Roman" w:hAnsi="Times New Roman" w:cs="Times New Roman"/>
        </w:rPr>
        <w:t>Alexander Gerdenitsch, Intelsat</w:t>
      </w:r>
    </w:p>
    <w:p w14:paraId="35A84B98" w14:textId="0E184FF6" w:rsidR="00BF707A" w:rsidRDefault="00BF707A" w:rsidP="008C35FD">
      <w:pPr>
        <w:rPr>
          <w:rFonts w:ascii="Times New Roman" w:hAnsi="Times New Roman" w:cs="Times New Roman"/>
        </w:rPr>
      </w:pPr>
      <w:r>
        <w:rPr>
          <w:rFonts w:ascii="Times New Roman" w:hAnsi="Times New Roman" w:cs="Times New Roman"/>
        </w:rPr>
        <w:t>Chris Hofer, ViaSat</w:t>
      </w:r>
    </w:p>
    <w:p w14:paraId="130EF47B" w14:textId="7E3D77EB" w:rsidR="002C3BC3" w:rsidRPr="00283C54" w:rsidRDefault="002C3BC3" w:rsidP="008C35FD">
      <w:pPr>
        <w:rPr>
          <w:rFonts w:ascii="Times New Roman" w:hAnsi="Times New Roman" w:cs="Times New Roman"/>
        </w:rPr>
      </w:pPr>
      <w:r>
        <w:rPr>
          <w:rFonts w:ascii="Times New Roman" w:hAnsi="Times New Roman" w:cs="Times New Roman"/>
        </w:rPr>
        <w:t>Don Jansky, Jansky-Barmat</w:t>
      </w:r>
    </w:p>
    <w:p w14:paraId="2F7DDA69" w14:textId="26ECC653" w:rsidR="008C35FD" w:rsidRDefault="008C35FD" w:rsidP="008C35FD">
      <w:pPr>
        <w:rPr>
          <w:rFonts w:ascii="Times New Roman" w:hAnsi="Times New Roman" w:cs="Times New Roman"/>
        </w:rPr>
      </w:pPr>
      <w:r w:rsidRPr="00133085">
        <w:rPr>
          <w:rFonts w:ascii="Times New Roman" w:hAnsi="Times New Roman" w:cs="Times New Roman"/>
        </w:rPr>
        <w:t>Scott Kotler, Lockheed Martin</w:t>
      </w:r>
    </w:p>
    <w:p w14:paraId="64811958" w14:textId="56408634" w:rsidR="0064219D" w:rsidRDefault="0064219D" w:rsidP="008C35FD">
      <w:pPr>
        <w:rPr>
          <w:rFonts w:ascii="Times New Roman" w:hAnsi="Times New Roman" w:cs="Times New Roman"/>
        </w:rPr>
      </w:pPr>
      <w:r>
        <w:rPr>
          <w:rFonts w:ascii="Times New Roman" w:hAnsi="Times New Roman" w:cs="Times New Roman"/>
        </w:rPr>
        <w:t>Jennifer Manner, Echostar</w:t>
      </w:r>
    </w:p>
    <w:p w14:paraId="352E73CE" w14:textId="6330C727" w:rsidR="002C3BC3" w:rsidRDefault="002C3BC3" w:rsidP="008C35FD">
      <w:pPr>
        <w:rPr>
          <w:rFonts w:ascii="Times New Roman" w:hAnsi="Times New Roman" w:cs="Times New Roman"/>
        </w:rPr>
      </w:pPr>
      <w:r>
        <w:rPr>
          <w:rFonts w:ascii="Times New Roman" w:hAnsi="Times New Roman" w:cs="Times New Roman"/>
        </w:rPr>
        <w:t>Jen Oberhausen, CTIA</w:t>
      </w:r>
    </w:p>
    <w:p w14:paraId="6155180E" w14:textId="797B0038" w:rsidR="002F2090" w:rsidRPr="00133085" w:rsidRDefault="002F2090" w:rsidP="008C35FD">
      <w:pPr>
        <w:rPr>
          <w:rFonts w:ascii="Times New Roman" w:hAnsi="Times New Roman" w:cs="Times New Roman"/>
        </w:rPr>
      </w:pPr>
      <w:r>
        <w:rPr>
          <w:rFonts w:ascii="Times New Roman" w:hAnsi="Times New Roman" w:cs="Times New Roman"/>
        </w:rPr>
        <w:t>Maria Shuman, OneWeb</w:t>
      </w:r>
    </w:p>
    <w:p w14:paraId="3C3D3609" w14:textId="3194AC16" w:rsidR="00191BE7" w:rsidRDefault="00191BE7" w:rsidP="008C35FD">
      <w:pPr>
        <w:rPr>
          <w:rFonts w:ascii="Times New Roman" w:hAnsi="Times New Roman" w:cs="Times New Roman"/>
        </w:rPr>
      </w:pPr>
      <w:r>
        <w:rPr>
          <w:rFonts w:ascii="Times New Roman" w:hAnsi="Times New Roman" w:cs="Times New Roman"/>
        </w:rPr>
        <w:t>Robert Weller, NAB</w:t>
      </w:r>
    </w:p>
    <w:p w14:paraId="2F9A8B94" w14:textId="0AD08D7D" w:rsidR="004A5FE3" w:rsidRDefault="004A5FE3" w:rsidP="008C35FD">
      <w:pPr>
        <w:rPr>
          <w:rFonts w:ascii="Times New Roman" w:hAnsi="Times New Roman" w:cs="Times New Roman"/>
        </w:rPr>
      </w:pPr>
      <w:r>
        <w:rPr>
          <w:rFonts w:ascii="Times New Roman" w:hAnsi="Times New Roman" w:cs="Times New Roman"/>
        </w:rPr>
        <w:t>Jack W</w:t>
      </w:r>
      <w:r w:rsidR="00DA4958">
        <w:rPr>
          <w:rFonts w:ascii="Times New Roman" w:hAnsi="Times New Roman" w:cs="Times New Roman"/>
        </w:rPr>
        <w:t>engryniuk, Inmarsat</w:t>
      </w:r>
    </w:p>
    <w:p w14:paraId="71D8FE67" w14:textId="2595BEE0" w:rsidR="001110B7" w:rsidRDefault="001110B7" w:rsidP="008C35FD">
      <w:pPr>
        <w:rPr>
          <w:rFonts w:ascii="Times New Roman" w:hAnsi="Times New Roman" w:cs="Times New Roman"/>
        </w:rPr>
      </w:pPr>
      <w:r>
        <w:rPr>
          <w:rFonts w:ascii="Times New Roman" w:hAnsi="Times New Roman" w:cs="Times New Roman"/>
        </w:rPr>
        <w:t>Julie Zoller, Omnispace</w:t>
      </w:r>
    </w:p>
    <w:p w14:paraId="057E0309" w14:textId="77777777" w:rsidR="00AF7E4E" w:rsidRDefault="00AF7E4E" w:rsidP="008C35FD">
      <w:pPr>
        <w:rPr>
          <w:rFonts w:ascii="Times New Roman" w:hAnsi="Times New Roman" w:cs="Times New Roman"/>
        </w:rPr>
        <w:sectPr w:rsidR="00AF7E4E" w:rsidSect="00AF7E4E">
          <w:type w:val="continuous"/>
          <w:pgSz w:w="11907" w:h="16840" w:code="9"/>
          <w:pgMar w:top="1411" w:right="1138" w:bottom="1411" w:left="1138" w:header="562" w:footer="720" w:gutter="0"/>
          <w:paperSrc w:first="9149" w:other="9149"/>
          <w:cols w:num="2" w:space="720"/>
          <w:docGrid w:linePitch="326"/>
        </w:sectPr>
      </w:pPr>
    </w:p>
    <w:p w14:paraId="2350D389" w14:textId="2A1512C6" w:rsidR="008C35FD" w:rsidRDefault="008C35FD" w:rsidP="008C35FD">
      <w:pPr>
        <w:rPr>
          <w:rFonts w:ascii="Times New Roman" w:hAnsi="Times New Roman" w:cs="Times New Roman"/>
        </w:rPr>
      </w:pPr>
    </w:p>
    <w:p w14:paraId="3807BDFB" w14:textId="77777777" w:rsidR="008C35FD" w:rsidRDefault="008C35FD" w:rsidP="008C35FD">
      <w:pPr>
        <w:widowControl w:val="0"/>
        <w:autoSpaceDE w:val="0"/>
        <w:autoSpaceDN w:val="0"/>
        <w:adjustRightInd w:val="0"/>
        <w:rPr>
          <w:rFonts w:ascii="Times New Roman" w:hAnsi="Times New Roman" w:cs="Times New Roman"/>
          <w:b/>
        </w:rPr>
      </w:pPr>
    </w:p>
    <w:p w14:paraId="1C10269E" w14:textId="77777777" w:rsidR="008C35FD" w:rsidRPr="00B7095D" w:rsidRDefault="008C35FD" w:rsidP="008C35FD">
      <w:pPr>
        <w:widowControl w:val="0"/>
        <w:autoSpaceDE w:val="0"/>
        <w:autoSpaceDN w:val="0"/>
        <w:adjustRightInd w:val="0"/>
        <w:rPr>
          <w:rFonts w:ascii="Times New Roman" w:hAnsi="Times New Roman" w:cs="Times New Roman"/>
          <w:b/>
        </w:rPr>
      </w:pPr>
      <w:r w:rsidRPr="00B7095D">
        <w:rPr>
          <w:rFonts w:ascii="Times New Roman" w:hAnsi="Times New Roman" w:cs="Times New Roman"/>
          <w:b/>
        </w:rPr>
        <w:t>Observers</w:t>
      </w:r>
    </w:p>
    <w:p w14:paraId="17D9D213" w14:textId="69175D72" w:rsidR="0094294C" w:rsidRDefault="0094294C" w:rsidP="008C35FD">
      <w:pPr>
        <w:rPr>
          <w:rFonts w:ascii="Times New Roman" w:hAnsi="Times New Roman" w:cs="Times New Roman"/>
        </w:rPr>
      </w:pPr>
      <w:r>
        <w:rPr>
          <w:rFonts w:ascii="Times New Roman" w:hAnsi="Times New Roman" w:cs="Times New Roman"/>
        </w:rPr>
        <w:t>Bob Denny (NTIA)</w:t>
      </w:r>
    </w:p>
    <w:p w14:paraId="4068C24B" w14:textId="11846CCA" w:rsidR="001110B7" w:rsidRDefault="001110B7" w:rsidP="008C35FD">
      <w:pPr>
        <w:rPr>
          <w:rFonts w:ascii="Times New Roman" w:hAnsi="Times New Roman" w:cs="Times New Roman"/>
        </w:rPr>
      </w:pPr>
      <w:r>
        <w:rPr>
          <w:rFonts w:ascii="Times New Roman" w:hAnsi="Times New Roman" w:cs="Times New Roman"/>
        </w:rPr>
        <w:t>Kellen Gibson (NTIA)</w:t>
      </w:r>
    </w:p>
    <w:p w14:paraId="7485FD0D" w14:textId="77777777" w:rsidR="008272CA" w:rsidRDefault="008C35FD" w:rsidP="008C35FD">
      <w:pPr>
        <w:rPr>
          <w:rFonts w:ascii="Times New Roman" w:hAnsi="Times New Roman" w:cs="Times New Roman"/>
        </w:rPr>
      </w:pPr>
      <w:r>
        <w:rPr>
          <w:rFonts w:ascii="Times New Roman" w:hAnsi="Times New Roman" w:cs="Times New Roman"/>
        </w:rPr>
        <w:t>Shelli Haskins, ACES (NOAA)</w:t>
      </w:r>
    </w:p>
    <w:p w14:paraId="30D085F7" w14:textId="677217A9" w:rsidR="008C35FD" w:rsidRDefault="008272CA" w:rsidP="008C35FD">
      <w:pPr>
        <w:rPr>
          <w:rFonts w:ascii="Times New Roman" w:hAnsi="Times New Roman" w:cs="Times New Roman"/>
        </w:rPr>
      </w:pPr>
      <w:r>
        <w:rPr>
          <w:rFonts w:ascii="Times New Roman" w:hAnsi="Times New Roman" w:cs="Times New Roman"/>
        </w:rPr>
        <w:t>Tom Hayden, TLH Consulting</w:t>
      </w:r>
      <w:r w:rsidR="008C35FD">
        <w:rPr>
          <w:rFonts w:ascii="Times New Roman" w:hAnsi="Times New Roman" w:cs="Times New Roman"/>
        </w:rPr>
        <w:br/>
      </w:r>
      <w:r w:rsidR="008C35FD" w:rsidRPr="00283C54">
        <w:rPr>
          <w:rFonts w:ascii="Times New Roman" w:hAnsi="Times New Roman" w:cs="Times New Roman"/>
        </w:rPr>
        <w:t>Bruce Lamb, NTIA</w:t>
      </w:r>
    </w:p>
    <w:p w14:paraId="1F02A190" w14:textId="0897F32D" w:rsidR="00040C02" w:rsidRDefault="00040C02" w:rsidP="008C35FD">
      <w:pPr>
        <w:rPr>
          <w:rFonts w:ascii="Times New Roman" w:hAnsi="Times New Roman" w:cs="Times New Roman"/>
        </w:rPr>
      </w:pPr>
      <w:r>
        <w:rPr>
          <w:rFonts w:ascii="Times New Roman" w:hAnsi="Times New Roman" w:cs="Times New Roman"/>
        </w:rPr>
        <w:t>Brian Patten, NTIA</w:t>
      </w:r>
    </w:p>
    <w:p w14:paraId="1E5256A0" w14:textId="53ACDED4" w:rsidR="00893E46" w:rsidRDefault="00893E46" w:rsidP="008C35FD">
      <w:pPr>
        <w:rPr>
          <w:rFonts w:ascii="Times New Roman" w:hAnsi="Times New Roman" w:cs="Times New Roman"/>
        </w:rPr>
      </w:pPr>
      <w:r>
        <w:rPr>
          <w:rFonts w:ascii="Times New Roman" w:hAnsi="Times New Roman" w:cs="Times New Roman"/>
        </w:rPr>
        <w:t>Larry Reed</w:t>
      </w:r>
    </w:p>
    <w:p w14:paraId="29ED4921" w14:textId="55102541" w:rsidR="00040C02" w:rsidRDefault="00040C02" w:rsidP="008C35FD">
      <w:pPr>
        <w:rPr>
          <w:rFonts w:ascii="Times New Roman" w:hAnsi="Times New Roman" w:cs="Times New Roman"/>
        </w:rPr>
      </w:pPr>
      <w:r>
        <w:rPr>
          <w:rFonts w:ascii="Times New Roman" w:hAnsi="Times New Roman" w:cs="Times New Roman"/>
        </w:rPr>
        <w:t>Amy Sanders, NTIA</w:t>
      </w:r>
    </w:p>
    <w:p w14:paraId="28A297C0" w14:textId="5CAC6661" w:rsidR="00283C54" w:rsidRPr="00283C54" w:rsidRDefault="00283C54" w:rsidP="008C35FD">
      <w:pPr>
        <w:rPr>
          <w:rFonts w:ascii="Times New Roman" w:hAnsi="Times New Roman" w:cs="Times New Roman"/>
        </w:rPr>
      </w:pPr>
      <w:r w:rsidRPr="00283C54">
        <w:rPr>
          <w:rFonts w:ascii="Times New Roman" w:hAnsi="Times New Roman" w:cs="Times New Roman"/>
        </w:rPr>
        <w:t>Jonathan Williams, NSF</w:t>
      </w:r>
    </w:p>
    <w:p w14:paraId="3DAB166D" w14:textId="77777777" w:rsidR="008C35FD" w:rsidRDefault="008C35FD" w:rsidP="008C35FD">
      <w:pPr>
        <w:rPr>
          <w:rFonts w:ascii="Times New Roman" w:hAnsi="Times New Roman" w:cs="Times New Roman"/>
        </w:rPr>
      </w:pPr>
    </w:p>
    <w:p w14:paraId="67881921" w14:textId="77777777" w:rsidR="008C35FD" w:rsidRPr="00B7095D" w:rsidRDefault="008C35FD" w:rsidP="008C35FD">
      <w:pPr>
        <w:widowControl w:val="0"/>
        <w:autoSpaceDE w:val="0"/>
        <w:autoSpaceDN w:val="0"/>
        <w:adjustRightInd w:val="0"/>
        <w:rPr>
          <w:rFonts w:ascii="Times New Roman" w:hAnsi="Times New Roman" w:cs="Times New Roman"/>
        </w:rPr>
      </w:pPr>
    </w:p>
    <w:p w14:paraId="6B38F668" w14:textId="4CF65EAF" w:rsidR="008C35FD" w:rsidRPr="00023252" w:rsidRDefault="008C35FD" w:rsidP="008C35FD">
      <w:pPr>
        <w:widowControl w:val="0"/>
        <w:autoSpaceDE w:val="0"/>
        <w:autoSpaceDN w:val="0"/>
        <w:adjustRightInd w:val="0"/>
        <w:rPr>
          <w:rFonts w:ascii="Times New Roman" w:hAnsi="Times New Roman" w:cs="Times New Roman"/>
          <w:b/>
          <w:lang w:val="es-NI"/>
        </w:rPr>
      </w:pPr>
      <w:r w:rsidRPr="00023252">
        <w:rPr>
          <w:rFonts w:ascii="Times New Roman" w:hAnsi="Times New Roman" w:cs="Times New Roman"/>
          <w:b/>
          <w:lang w:val="es-NI"/>
        </w:rPr>
        <w:t>FCC Representativ</w:t>
      </w:r>
      <w:r>
        <w:rPr>
          <w:rFonts w:ascii="Times New Roman" w:hAnsi="Times New Roman" w:cs="Times New Roman"/>
          <w:b/>
          <w:lang w:val="es-NI"/>
        </w:rPr>
        <w:t>e</w:t>
      </w:r>
      <w:r w:rsidR="00893E46">
        <w:rPr>
          <w:rFonts w:ascii="Times New Roman" w:hAnsi="Times New Roman" w:cs="Times New Roman"/>
          <w:b/>
          <w:lang w:val="es-NI"/>
        </w:rPr>
        <w:t>s</w:t>
      </w:r>
    </w:p>
    <w:p w14:paraId="2E622E0A" w14:textId="77777777" w:rsidR="002F2090" w:rsidRDefault="002F2090" w:rsidP="008C35FD">
      <w:pPr>
        <w:rPr>
          <w:rFonts w:ascii="Times New Roman" w:hAnsi="Times New Roman" w:cs="Times New Roman"/>
          <w:lang w:val="es-NI"/>
        </w:rPr>
      </w:pPr>
      <w:r>
        <w:rPr>
          <w:rFonts w:ascii="Times New Roman" w:hAnsi="Times New Roman" w:cs="Times New Roman"/>
          <w:lang w:val="es-NI"/>
        </w:rPr>
        <w:t>Dante Ibarra</w:t>
      </w:r>
    </w:p>
    <w:p w14:paraId="0351D172" w14:textId="5471D76C" w:rsidR="008C35FD" w:rsidRDefault="008C35FD" w:rsidP="008C35FD">
      <w:pPr>
        <w:rPr>
          <w:rFonts w:ascii="Times New Roman" w:hAnsi="Times New Roman" w:cs="Times New Roman"/>
          <w:lang w:val="es-NI"/>
        </w:rPr>
      </w:pPr>
      <w:r>
        <w:rPr>
          <w:rFonts w:ascii="Times New Roman" w:hAnsi="Times New Roman" w:cs="Times New Roman"/>
          <w:lang w:val="es-NI"/>
        </w:rPr>
        <w:t>Michael Mullinix</w:t>
      </w:r>
    </w:p>
    <w:p w14:paraId="3A7BB6BB" w14:textId="2F186C60" w:rsidR="00893E46" w:rsidRDefault="00893E46" w:rsidP="008C35FD">
      <w:pPr>
        <w:rPr>
          <w:rFonts w:ascii="Times New Roman" w:hAnsi="Times New Roman" w:cs="Times New Roman"/>
          <w:lang w:val="es-NI"/>
        </w:rPr>
      </w:pPr>
      <w:r>
        <w:rPr>
          <w:rFonts w:ascii="Times New Roman" w:hAnsi="Times New Roman" w:cs="Times New Roman"/>
          <w:lang w:val="es-NI"/>
        </w:rPr>
        <w:t>Larry Olson</w:t>
      </w:r>
    </w:p>
    <w:p w14:paraId="37DC8A58" w14:textId="62566EEB" w:rsidR="00893E46" w:rsidRPr="00023252" w:rsidRDefault="00893E46" w:rsidP="008C35FD">
      <w:pPr>
        <w:rPr>
          <w:rFonts w:ascii="Times New Roman" w:hAnsi="Times New Roman" w:cs="Times New Roman"/>
          <w:lang w:val="es-NI"/>
        </w:rPr>
      </w:pPr>
      <w:r>
        <w:rPr>
          <w:rFonts w:ascii="Times New Roman" w:hAnsi="Times New Roman" w:cs="Times New Roman"/>
          <w:lang w:val="es-NI"/>
        </w:rPr>
        <w:t>Allen Yang</w:t>
      </w:r>
    </w:p>
    <w:p w14:paraId="74DCB7FC" w14:textId="77777777" w:rsidR="008C35FD" w:rsidRDefault="008C35FD" w:rsidP="008C35FD">
      <w:pPr>
        <w:rPr>
          <w:rFonts w:ascii="Times New Roman" w:hAnsi="Times New Roman" w:cs="Times New Roman"/>
        </w:rPr>
      </w:pPr>
    </w:p>
    <w:p w14:paraId="1386E81A" w14:textId="3982D888" w:rsidR="00AF7E4E" w:rsidRDefault="00AF7E4E">
      <w:pPr>
        <w:rPr>
          <w:rFonts w:ascii="Times New Roman" w:hAnsi="Times New Roman" w:cs="Times New Roman"/>
          <w:sz w:val="24"/>
          <w:szCs w:val="24"/>
        </w:rPr>
      </w:pPr>
      <w:r>
        <w:rPr>
          <w:rFonts w:ascii="Times New Roman" w:hAnsi="Times New Roman" w:cs="Times New Roman"/>
          <w:sz w:val="24"/>
          <w:szCs w:val="24"/>
        </w:rPr>
        <w:br w:type="page"/>
      </w:r>
    </w:p>
    <w:p w14:paraId="6BB99DE3" w14:textId="77777777" w:rsidR="00AF7E4E" w:rsidRDefault="00AF7E4E">
      <w:pPr>
        <w:rPr>
          <w:rFonts w:ascii="Times New Roman" w:hAnsi="Times New Roman" w:cs="Times New Roman"/>
          <w:sz w:val="24"/>
          <w:szCs w:val="24"/>
        </w:rPr>
      </w:pPr>
    </w:p>
    <w:p w14:paraId="165FB7B8" w14:textId="2FA2CC5D" w:rsidR="00916572" w:rsidRDefault="00916572">
      <w:pPr>
        <w:rPr>
          <w:rFonts w:ascii="Times New Roman" w:hAnsi="Times New Roman" w:cs="Times New Roman"/>
          <w:sz w:val="24"/>
          <w:szCs w:val="24"/>
        </w:rPr>
      </w:pPr>
      <w:r>
        <w:rPr>
          <w:rFonts w:ascii="Times New Roman" w:hAnsi="Times New Roman" w:cs="Times New Roman"/>
          <w:sz w:val="24"/>
          <w:szCs w:val="24"/>
        </w:rPr>
        <w:t xml:space="preserve">IWG4/033 </w:t>
      </w:r>
    </w:p>
    <w:p w14:paraId="11339EA1" w14:textId="77777777" w:rsidR="00916572" w:rsidRPr="00DB1AC2" w:rsidRDefault="00916572" w:rsidP="00916572">
      <w:pPr>
        <w:pStyle w:val="Heading1"/>
        <w:spacing w:after="120"/>
        <w:jc w:val="center"/>
        <w:rPr>
          <w:szCs w:val="24"/>
          <w:u w:val="none"/>
        </w:rPr>
      </w:pPr>
      <w:r w:rsidRPr="00DB1AC2">
        <w:rPr>
          <w:szCs w:val="24"/>
          <w:u w:val="none"/>
        </w:rPr>
        <w:t>UNITED STATES OF AMERICA</w:t>
      </w:r>
    </w:p>
    <w:p w14:paraId="04593D44" w14:textId="77777777" w:rsidR="00916572" w:rsidRPr="00DB1AC2" w:rsidRDefault="00916572" w:rsidP="00916572">
      <w:pPr>
        <w:pStyle w:val="Heading1"/>
        <w:spacing w:after="120"/>
        <w:jc w:val="center"/>
        <w:rPr>
          <w:szCs w:val="24"/>
          <w:u w:val="none"/>
        </w:rPr>
      </w:pPr>
      <w:r w:rsidRPr="00DB1AC2">
        <w:rPr>
          <w:szCs w:val="24"/>
          <w:u w:val="none"/>
        </w:rPr>
        <w:t>DRAFT PROPOSAL FOR WRC-19</w:t>
      </w:r>
    </w:p>
    <w:p w14:paraId="6E9004B6" w14:textId="77777777" w:rsidR="00916572" w:rsidRPr="00FC1215" w:rsidRDefault="00916572" w:rsidP="00916572">
      <w:pPr>
        <w:tabs>
          <w:tab w:val="left" w:pos="2268"/>
          <w:tab w:val="left" w:pos="5103"/>
          <w:tab w:val="left" w:pos="5954"/>
          <w:tab w:val="left" w:pos="8789"/>
        </w:tabs>
        <w:spacing w:before="120" w:after="120"/>
      </w:pPr>
    </w:p>
    <w:p w14:paraId="26119E00" w14:textId="77777777" w:rsidR="00916572" w:rsidRPr="00720D3B" w:rsidRDefault="00916572" w:rsidP="00916572">
      <w:pPr>
        <w:tabs>
          <w:tab w:val="left" w:pos="2268"/>
          <w:tab w:val="left" w:pos="5103"/>
          <w:tab w:val="left" w:pos="5954"/>
          <w:tab w:val="left" w:pos="8789"/>
        </w:tabs>
        <w:spacing w:after="120"/>
        <w:rPr>
          <w:color w:val="000000"/>
        </w:rPr>
      </w:pPr>
      <w:r>
        <w:rPr>
          <w:b/>
        </w:rPr>
        <w:t xml:space="preserve">Agenda Item </w:t>
      </w:r>
      <w:r>
        <w:rPr>
          <w:b/>
          <w:bCs/>
          <w:color w:val="000000"/>
        </w:rPr>
        <w:t>7</w:t>
      </w:r>
      <w:r w:rsidRPr="003621D7">
        <w:rPr>
          <w:color w:val="000000"/>
        </w:rPr>
        <w:t>:</w:t>
      </w:r>
      <w:r>
        <w:rPr>
          <w:color w:val="000000"/>
        </w:rPr>
        <w:t xml:space="preserve">  </w:t>
      </w:r>
      <w:r w:rsidRPr="00720D3B">
        <w:rPr>
          <w:color w:val="000000"/>
        </w:rPr>
        <w:t>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720D3B">
        <w:rPr>
          <w:b/>
          <w:bCs/>
          <w:color w:val="000000"/>
        </w:rPr>
        <w:t>86 (Rev.WRC</w:t>
      </w:r>
      <w:r w:rsidRPr="00720D3B">
        <w:rPr>
          <w:b/>
          <w:bCs/>
          <w:color w:val="000000"/>
        </w:rPr>
        <w:noBreakHyphen/>
        <w:t>07)</w:t>
      </w:r>
      <w:r w:rsidRPr="00720D3B">
        <w:rPr>
          <w:color w:val="000000"/>
        </w:rPr>
        <w:t>, in order to facilitate rational, efficient and economical use of radio frequencies and any associated orbits, including the geostationary</w:t>
      </w:r>
      <w:r w:rsidRPr="00720D3B">
        <w:rPr>
          <w:color w:val="000000"/>
        </w:rPr>
        <w:noBreakHyphen/>
        <w:t>satellite orbit;</w:t>
      </w:r>
    </w:p>
    <w:p w14:paraId="0CE71E6D" w14:textId="77777777" w:rsidR="00916572" w:rsidRDefault="00916572" w:rsidP="00916572">
      <w:pPr>
        <w:tabs>
          <w:tab w:val="left" w:pos="2268"/>
          <w:tab w:val="left" w:pos="5103"/>
          <w:tab w:val="left" w:pos="5954"/>
          <w:tab w:val="left" w:pos="8789"/>
        </w:tabs>
        <w:spacing w:after="120"/>
      </w:pPr>
    </w:p>
    <w:p w14:paraId="1986E676" w14:textId="77777777" w:rsidR="00916572" w:rsidRDefault="00916572" w:rsidP="00916572">
      <w:pPr>
        <w:tabs>
          <w:tab w:val="left" w:pos="2268"/>
          <w:tab w:val="left" w:pos="5103"/>
          <w:tab w:val="left" w:pos="5954"/>
          <w:tab w:val="left" w:pos="8789"/>
        </w:tabs>
        <w:spacing w:after="120"/>
      </w:pPr>
      <w:r w:rsidRPr="00720D3B">
        <w:rPr>
          <w:b/>
        </w:rPr>
        <w:t>Issue B</w:t>
      </w:r>
      <w:r w:rsidRPr="00720D3B">
        <w:t xml:space="preserve"> – Application of coordination arc in the Ka-band, to determine coordination requirements between the FSS and other satellite services</w:t>
      </w:r>
    </w:p>
    <w:p w14:paraId="6743EC72" w14:textId="77777777" w:rsidR="00916572" w:rsidRPr="00307801" w:rsidRDefault="00916572" w:rsidP="00916572">
      <w:pPr>
        <w:tabs>
          <w:tab w:val="left" w:pos="2268"/>
          <w:tab w:val="left" w:pos="5103"/>
          <w:tab w:val="left" w:pos="5954"/>
          <w:tab w:val="left" w:pos="8789"/>
        </w:tabs>
        <w:spacing w:after="120"/>
      </w:pPr>
    </w:p>
    <w:p w14:paraId="33D2B85E" w14:textId="77777777" w:rsidR="00916572" w:rsidRPr="00313A56" w:rsidRDefault="00916572" w:rsidP="00916572">
      <w:pPr>
        <w:spacing w:after="120"/>
      </w:pPr>
      <w:r w:rsidRPr="00307801">
        <w:rPr>
          <w:b/>
        </w:rPr>
        <w:t>Background Information</w:t>
      </w:r>
      <w:r w:rsidRPr="00307801">
        <w:t>:</w:t>
      </w:r>
      <w:r w:rsidRPr="00E5524F">
        <w:t xml:space="preserve">  </w:t>
      </w:r>
      <w:r w:rsidRPr="00313A56">
        <w:t xml:space="preserve">WRC-19 agenda item 7, Issue B, proposes the introduction of the coordination arc with a value of 8 degrees as coordination criteria between </w:t>
      </w:r>
      <w:r>
        <w:t>fixed-satellite service (</w:t>
      </w:r>
      <w:r w:rsidRPr="00313A56">
        <w:t>FSS</w:t>
      </w:r>
      <w:r>
        <w:t>)</w:t>
      </w:r>
      <w:r w:rsidRPr="00313A56">
        <w:t xml:space="preserve"> and</w:t>
      </w:r>
      <w:r>
        <w:t xml:space="preserve"> mobile-satellite service (</w:t>
      </w:r>
      <w:r w:rsidRPr="00313A56">
        <w:t>MSS</w:t>
      </w:r>
      <w:r>
        <w:t>)</w:t>
      </w:r>
      <w:r w:rsidRPr="00313A56">
        <w:t xml:space="preserve"> systems and </w:t>
      </w:r>
      <w:r>
        <w:t xml:space="preserve">between </w:t>
      </w:r>
      <w:r w:rsidRPr="00313A56">
        <w:t>MSS systems, in the frequency bands 29.5-30 GHz (Earth-to-space)/19.7-20.2 GHz (s</w:t>
      </w:r>
      <w:r>
        <w:t>pace-to-Earth) in all 3 Regions. The introduction of an 8 degree coordination arc would serve</w:t>
      </w:r>
      <w:r w:rsidRPr="00313A56">
        <w:t xml:space="preserve"> as </w:t>
      </w:r>
      <w:r>
        <w:t xml:space="preserve">a </w:t>
      </w:r>
      <w:r w:rsidRPr="00313A56">
        <w:t xml:space="preserve">substitution of the existing </w:t>
      </w:r>
      <w:r>
        <w:t xml:space="preserve">coordination </w:t>
      </w:r>
      <w:r w:rsidRPr="00313A56">
        <w:t>trigger of Δ</w:t>
      </w:r>
      <w:r w:rsidRPr="00313A56">
        <w:rPr>
          <w:i/>
          <w:iCs/>
        </w:rPr>
        <w:t>T/T</w:t>
      </w:r>
      <w:r w:rsidRPr="00313A56">
        <w:t xml:space="preserve"> &gt; 6%. </w:t>
      </w:r>
      <w:r>
        <w:t>Currently, when determining</w:t>
      </w:r>
      <w:r w:rsidRPr="00313A56">
        <w:t xml:space="preserve"> whether coordination under RR No. </w:t>
      </w:r>
      <w:r w:rsidRPr="00313A56">
        <w:rPr>
          <w:b/>
          <w:bCs/>
        </w:rPr>
        <w:t>9.7</w:t>
      </w:r>
      <w:r w:rsidRPr="00313A56">
        <w:t xml:space="preserve"> is required between FSS vs FSS satellite networks, a coordination arc of 8º is the coordination criteria appl</w:t>
      </w:r>
      <w:r>
        <w:t xml:space="preserve">ied in the frequency bands </w:t>
      </w:r>
      <w:r w:rsidRPr="00313A56">
        <w:t>29.5-30 GHz (Earth-to-space)/19.7-20.2 GHz (s</w:t>
      </w:r>
      <w:r>
        <w:t xml:space="preserve">pace-to-Earth). </w:t>
      </w:r>
      <w:r w:rsidRPr="00313A56">
        <w:t xml:space="preserve">Results of </w:t>
      </w:r>
      <w:r>
        <w:t xml:space="preserve">ITU-R </w:t>
      </w:r>
      <w:r w:rsidRPr="00313A56">
        <w:t xml:space="preserve">studies show that earth station terminals used in </w:t>
      </w:r>
      <w:r>
        <w:t>the MSS and FSS for</w:t>
      </w:r>
      <w:r w:rsidRPr="00313A56">
        <w:t xml:space="preserve"> th</w:t>
      </w:r>
      <w:r>
        <w:t xml:space="preserve">ese frequency bands </w:t>
      </w:r>
      <w:r w:rsidRPr="00313A56">
        <w:t xml:space="preserve">are </w:t>
      </w:r>
      <w:r>
        <w:t>quite similar. Therefore, it could</w:t>
      </w:r>
      <w:r w:rsidRPr="00313A56">
        <w:t xml:space="preserve"> be considered that the coordination arc that currently trigger</w:t>
      </w:r>
      <w:r>
        <w:t>s</w:t>
      </w:r>
      <w:r w:rsidRPr="00313A56">
        <w:t xml:space="preserve"> coordination between FSS systems c</w:t>
      </w:r>
      <w:r>
        <w:t xml:space="preserve">ould </w:t>
      </w:r>
      <w:r w:rsidRPr="00313A56">
        <w:t xml:space="preserve">be applied to trigger coordination between MSS and FSS systems and </w:t>
      </w:r>
      <w:r>
        <w:t xml:space="preserve">between </w:t>
      </w:r>
      <w:r w:rsidRPr="00313A56">
        <w:t>MSS systems.</w:t>
      </w:r>
    </w:p>
    <w:p w14:paraId="35F7B7A7" w14:textId="77777777" w:rsidR="00916572" w:rsidRDefault="00916572" w:rsidP="00916572">
      <w:pPr>
        <w:spacing w:after="120"/>
        <w:ind w:left="720" w:hanging="720"/>
      </w:pPr>
    </w:p>
    <w:p w14:paraId="7B4D62C6" w14:textId="77777777" w:rsidR="00916572" w:rsidRDefault="00916572" w:rsidP="00916572">
      <w:pPr>
        <w:spacing w:after="120"/>
        <w:rPr>
          <w:b/>
        </w:rPr>
      </w:pPr>
      <w:r w:rsidRPr="00313A56">
        <w:t xml:space="preserve">Introduction of the coordination arc </w:t>
      </w:r>
      <w:r>
        <w:t>of 8 degrees would</w:t>
      </w:r>
      <w:r w:rsidRPr="00313A56">
        <w:t xml:space="preserve"> reduce the number of Administrations identified </w:t>
      </w:r>
      <w:r>
        <w:t xml:space="preserve">for </w:t>
      </w:r>
      <w:r w:rsidRPr="00313A56">
        <w:t xml:space="preserve">coordination, </w:t>
      </w:r>
      <w:r>
        <w:t xml:space="preserve">thereby </w:t>
      </w:r>
      <w:r w:rsidRPr="00313A56">
        <w:t>reducing the number of coordination processes and resulting in a reduction of required resources in Admin</w:t>
      </w:r>
      <w:r>
        <w:t xml:space="preserve">istrations, operators, and Bureau. </w:t>
      </w:r>
      <w:r w:rsidRPr="00313A56">
        <w:t>Administration</w:t>
      </w:r>
      <w:r>
        <w:t>s</w:t>
      </w:r>
      <w:r w:rsidRPr="00313A56">
        <w:t xml:space="preserve"> will </w:t>
      </w:r>
      <w:r>
        <w:t>continue to</w:t>
      </w:r>
      <w:r w:rsidRPr="00313A56">
        <w:t xml:space="preserve"> have the possibility to request application of RR No. </w:t>
      </w:r>
      <w:r w:rsidRPr="00313A56">
        <w:rPr>
          <w:b/>
          <w:bCs/>
        </w:rPr>
        <w:t>9.41</w:t>
      </w:r>
      <w:r w:rsidRPr="00313A56">
        <w:t xml:space="preserve"> </w:t>
      </w:r>
      <w:r>
        <w:t>for inclusion of</w:t>
      </w:r>
      <w:r w:rsidRPr="00313A56">
        <w:t xml:space="preserve"> additional </w:t>
      </w:r>
      <w:r>
        <w:t xml:space="preserve">affected </w:t>
      </w:r>
      <w:r w:rsidRPr="00313A56">
        <w:t>satellite networks, taking into account the Δ</w:t>
      </w:r>
      <w:r w:rsidRPr="00313A56">
        <w:rPr>
          <w:i/>
          <w:iCs/>
        </w:rPr>
        <w:t>T/T</w:t>
      </w:r>
      <w:r w:rsidRPr="00313A56">
        <w:t xml:space="preserve"> &gt; 6% criteria.</w:t>
      </w:r>
      <w:r>
        <w:t xml:space="preserve"> </w:t>
      </w:r>
      <w:r w:rsidRPr="00D107DF">
        <w:t xml:space="preserve">In this proposal, it is proposed to implement the modifications to the Radio Regulations in accordance with Method </w:t>
      </w:r>
      <w:r>
        <w:t>B</w:t>
      </w:r>
      <w:r w:rsidRPr="00D107DF">
        <w:t>.</w:t>
      </w:r>
    </w:p>
    <w:p w14:paraId="62D32F5A" w14:textId="77777777" w:rsidR="00916572" w:rsidRDefault="00916572" w:rsidP="00916572">
      <w:pPr>
        <w:tabs>
          <w:tab w:val="left" w:pos="2268"/>
          <w:tab w:val="left" w:pos="5103"/>
          <w:tab w:val="left" w:pos="5954"/>
          <w:tab w:val="left" w:pos="8789"/>
        </w:tabs>
        <w:spacing w:after="120"/>
      </w:pPr>
    </w:p>
    <w:p w14:paraId="5ACC7F69" w14:textId="77777777" w:rsidR="00916572" w:rsidRDefault="00916572" w:rsidP="00916572">
      <w:pPr>
        <w:keepNext/>
        <w:keepLines/>
        <w:tabs>
          <w:tab w:val="left" w:pos="1134"/>
          <w:tab w:val="left" w:pos="1871"/>
          <w:tab w:val="left" w:pos="2268"/>
        </w:tabs>
        <w:overflowPunct w:val="0"/>
        <w:autoSpaceDE w:val="0"/>
        <w:autoSpaceDN w:val="0"/>
        <w:adjustRightInd w:val="0"/>
        <w:spacing w:before="480" w:after="120"/>
        <w:jc w:val="center"/>
        <w:textAlignment w:val="baseline"/>
        <w:rPr>
          <w:caps/>
          <w:sz w:val="28"/>
          <w:szCs w:val="20"/>
          <w:lang w:val="en-GB"/>
        </w:rPr>
        <w:sectPr w:rsidR="00916572" w:rsidSect="00AF7E4E">
          <w:type w:val="continuous"/>
          <w:pgSz w:w="11907" w:h="16840" w:code="9"/>
          <w:pgMar w:top="1411" w:right="1138" w:bottom="1411" w:left="1138" w:header="562" w:footer="720" w:gutter="0"/>
          <w:paperSrc w:first="9149" w:other="9149"/>
          <w:cols w:space="720"/>
          <w:docGrid w:linePitch="326"/>
        </w:sectPr>
      </w:pPr>
      <w:bookmarkStart w:id="1" w:name="_Toc454787409"/>
    </w:p>
    <w:p w14:paraId="7240D8AD" w14:textId="77777777" w:rsidR="00916572" w:rsidRDefault="00916572" w:rsidP="00916572">
      <w:pPr>
        <w:tabs>
          <w:tab w:val="left" w:pos="2268"/>
          <w:tab w:val="left" w:pos="5103"/>
          <w:tab w:val="left" w:pos="5954"/>
          <w:tab w:val="left" w:pos="8789"/>
        </w:tabs>
        <w:spacing w:after="120"/>
      </w:pPr>
      <w:r>
        <w:rPr>
          <w:b/>
        </w:rPr>
        <w:lastRenderedPageBreak/>
        <w:t>Proposal</w:t>
      </w:r>
      <w:r w:rsidRPr="00C66CA0">
        <w:t>:</w:t>
      </w:r>
    </w:p>
    <w:p w14:paraId="3CC55684" w14:textId="77777777" w:rsidR="00916572" w:rsidRDefault="00916572" w:rsidP="00916572">
      <w:pPr>
        <w:tabs>
          <w:tab w:val="left" w:pos="2268"/>
          <w:tab w:val="left" w:pos="5103"/>
          <w:tab w:val="left" w:pos="5954"/>
          <w:tab w:val="left" w:pos="8789"/>
        </w:tabs>
        <w:spacing w:after="120"/>
      </w:pPr>
    </w:p>
    <w:p w14:paraId="7994CE8E" w14:textId="77777777" w:rsidR="00916572" w:rsidRPr="004C5047" w:rsidRDefault="00916572" w:rsidP="00916572">
      <w:pPr>
        <w:keepNext/>
        <w:keepLines/>
        <w:tabs>
          <w:tab w:val="left" w:pos="1134"/>
          <w:tab w:val="left" w:pos="1871"/>
          <w:tab w:val="left" w:pos="2268"/>
        </w:tabs>
        <w:overflowPunct w:val="0"/>
        <w:autoSpaceDE w:val="0"/>
        <w:autoSpaceDN w:val="0"/>
        <w:adjustRightInd w:val="0"/>
        <w:spacing w:before="480" w:after="120"/>
        <w:jc w:val="center"/>
        <w:textAlignment w:val="baseline"/>
        <w:rPr>
          <w:caps/>
          <w:sz w:val="28"/>
          <w:szCs w:val="20"/>
          <w:lang w:val="en-GB"/>
        </w:rPr>
      </w:pPr>
      <w:r w:rsidRPr="004C5047">
        <w:rPr>
          <w:caps/>
          <w:sz w:val="28"/>
          <w:szCs w:val="20"/>
          <w:lang w:val="en-GB"/>
        </w:rPr>
        <w:t>APPENDIX 5 (</w:t>
      </w:r>
      <w:r w:rsidRPr="004C5047">
        <w:rPr>
          <w:sz w:val="28"/>
          <w:szCs w:val="20"/>
          <w:lang w:val="en-GB"/>
        </w:rPr>
        <w:t>Rev</w:t>
      </w:r>
      <w:r w:rsidRPr="004C5047">
        <w:rPr>
          <w:caps/>
          <w:sz w:val="28"/>
          <w:szCs w:val="20"/>
          <w:lang w:val="en-GB"/>
        </w:rPr>
        <w:t>.WRC</w:t>
      </w:r>
      <w:r w:rsidRPr="004C5047">
        <w:rPr>
          <w:caps/>
          <w:sz w:val="28"/>
          <w:szCs w:val="20"/>
          <w:lang w:val="en-GB"/>
        </w:rPr>
        <w:noBreakHyphen/>
        <w:t>15)</w:t>
      </w:r>
      <w:bookmarkEnd w:id="1"/>
    </w:p>
    <w:p w14:paraId="5CC51E29" w14:textId="77777777" w:rsidR="00916572" w:rsidRPr="004C5047" w:rsidRDefault="00916572" w:rsidP="00916572">
      <w:pPr>
        <w:tabs>
          <w:tab w:val="left" w:pos="1134"/>
          <w:tab w:val="left" w:pos="1871"/>
          <w:tab w:val="left" w:pos="2268"/>
        </w:tabs>
        <w:overflowPunct w:val="0"/>
        <w:autoSpaceDE w:val="0"/>
        <w:autoSpaceDN w:val="0"/>
        <w:adjustRightInd w:val="0"/>
        <w:spacing w:before="240" w:after="120"/>
        <w:jc w:val="center"/>
        <w:textAlignment w:val="baseline"/>
        <w:rPr>
          <w:rFonts w:ascii="Times New Roman Bold" w:hAnsi="Times New Roman Bold"/>
          <w:b/>
          <w:sz w:val="28"/>
          <w:szCs w:val="20"/>
          <w:lang w:val="en-GB"/>
        </w:rPr>
      </w:pPr>
      <w:bookmarkStart w:id="2" w:name="_Toc328648895"/>
      <w:bookmarkStart w:id="3" w:name="_Toc454787410"/>
      <w:r w:rsidRPr="004C5047">
        <w:rPr>
          <w:rFonts w:ascii="Times New Roman Bold" w:hAnsi="Times New Roman Bold"/>
          <w:b/>
          <w:sz w:val="28"/>
          <w:szCs w:val="20"/>
          <w:lang w:val="en-GB"/>
        </w:rPr>
        <w:t>Identification of administrations with which coordination is to be effected or</w:t>
      </w:r>
      <w:r w:rsidRPr="004C5047">
        <w:rPr>
          <w:rFonts w:ascii="Times New Roman Bold" w:hAnsi="Times New Roman Bold"/>
          <w:b/>
          <w:sz w:val="28"/>
          <w:szCs w:val="20"/>
          <w:lang w:val="en-GB"/>
        </w:rPr>
        <w:br/>
        <w:t>agreement sought under the provisions of Article 9</w:t>
      </w:r>
      <w:bookmarkEnd w:id="2"/>
      <w:bookmarkEnd w:id="3"/>
    </w:p>
    <w:p w14:paraId="1122FF69" w14:textId="77777777" w:rsidR="00916572" w:rsidRPr="00432411" w:rsidRDefault="00916572" w:rsidP="00916572">
      <w:pPr>
        <w:tabs>
          <w:tab w:val="left" w:pos="2268"/>
          <w:tab w:val="left" w:pos="5103"/>
          <w:tab w:val="left" w:pos="5954"/>
          <w:tab w:val="left" w:pos="8789"/>
        </w:tabs>
        <w:spacing w:after="120"/>
        <w:jc w:val="center"/>
      </w:pPr>
    </w:p>
    <w:p w14:paraId="06AD23EF" w14:textId="77777777" w:rsidR="00916572" w:rsidRPr="00474A9F" w:rsidRDefault="00916572" w:rsidP="00916572">
      <w:pPr>
        <w:tabs>
          <w:tab w:val="left" w:pos="1080"/>
          <w:tab w:val="left" w:pos="5103"/>
          <w:tab w:val="left" w:pos="5954"/>
          <w:tab w:val="left" w:pos="8789"/>
        </w:tabs>
        <w:spacing w:after="120"/>
        <w:rPr>
          <w:bCs/>
        </w:rPr>
      </w:pPr>
      <w:r w:rsidRPr="004C5047">
        <w:rPr>
          <w:b/>
        </w:rPr>
        <w:t>MOD</w:t>
      </w:r>
      <w:r w:rsidRPr="00432411">
        <w:t xml:space="preserve">     </w:t>
      </w:r>
      <w:r>
        <w:rPr>
          <w:bCs/>
        </w:rPr>
        <w:t>USA/AI7</w:t>
      </w:r>
      <w:r w:rsidRPr="00474A9F">
        <w:rPr>
          <w:bCs/>
        </w:rPr>
        <w:t>/1</w:t>
      </w:r>
    </w:p>
    <w:p w14:paraId="3B48318F" w14:textId="77777777" w:rsidR="00916572" w:rsidRPr="00474A9F" w:rsidRDefault="00916572" w:rsidP="00916572">
      <w:pPr>
        <w:spacing w:after="120"/>
        <w:jc w:val="both"/>
      </w:pPr>
    </w:p>
    <w:p w14:paraId="5BA21B75" w14:textId="77777777" w:rsidR="00916572" w:rsidRPr="004C5047" w:rsidRDefault="00916572" w:rsidP="00916572">
      <w:pPr>
        <w:keepNext/>
        <w:tabs>
          <w:tab w:val="left" w:pos="1134"/>
          <w:tab w:val="left" w:pos="1871"/>
          <w:tab w:val="left" w:pos="2268"/>
        </w:tabs>
        <w:overflowPunct w:val="0"/>
        <w:autoSpaceDE w:val="0"/>
        <w:autoSpaceDN w:val="0"/>
        <w:adjustRightInd w:val="0"/>
        <w:spacing w:after="120"/>
        <w:jc w:val="center"/>
        <w:textAlignment w:val="baseline"/>
        <w:rPr>
          <w:caps/>
          <w:sz w:val="20"/>
          <w:szCs w:val="20"/>
        </w:rPr>
      </w:pPr>
      <w:r w:rsidRPr="004C5047">
        <w:rPr>
          <w:caps/>
          <w:sz w:val="20"/>
          <w:szCs w:val="20"/>
          <w:lang w:val="en-GB"/>
        </w:rPr>
        <w:t>TABLE</w:t>
      </w:r>
      <w:r w:rsidRPr="004C5047">
        <w:rPr>
          <w:caps/>
          <w:sz w:val="20"/>
          <w:szCs w:val="20"/>
        </w:rPr>
        <w:t xml:space="preserve"> 5-1</w:t>
      </w:r>
      <w:r w:rsidRPr="004C5047">
        <w:rPr>
          <w:caps/>
          <w:sz w:val="16"/>
          <w:szCs w:val="16"/>
        </w:rPr>
        <w:t>     (</w:t>
      </w:r>
      <w:r w:rsidRPr="004C5047">
        <w:rPr>
          <w:sz w:val="16"/>
          <w:szCs w:val="16"/>
        </w:rPr>
        <w:t>Rev</w:t>
      </w:r>
      <w:r w:rsidRPr="004C5047">
        <w:rPr>
          <w:caps/>
          <w:sz w:val="16"/>
          <w:szCs w:val="16"/>
        </w:rPr>
        <w:t>.WRC</w:t>
      </w:r>
      <w:r w:rsidRPr="004C5047">
        <w:rPr>
          <w:caps/>
          <w:sz w:val="16"/>
          <w:szCs w:val="16"/>
        </w:rPr>
        <w:noBreakHyphen/>
        <w:t>1</w:t>
      </w:r>
      <w:del w:id="4" w:author="delaRosaT" w:date="2018-03-07T15:22:00Z">
        <w:r w:rsidRPr="004C5047" w:rsidDel="00903DB2">
          <w:rPr>
            <w:caps/>
            <w:sz w:val="16"/>
            <w:szCs w:val="16"/>
          </w:rPr>
          <w:delText>5</w:delText>
        </w:r>
      </w:del>
      <w:ins w:id="5" w:author="delaRosaT" w:date="2018-03-07T15:22:00Z">
        <w:r w:rsidRPr="004C5047">
          <w:rPr>
            <w:caps/>
            <w:sz w:val="16"/>
            <w:szCs w:val="16"/>
          </w:rPr>
          <w:t>9</w:t>
        </w:r>
      </w:ins>
      <w:r w:rsidRPr="004C5047">
        <w:rPr>
          <w:caps/>
          <w:sz w:val="16"/>
          <w:szCs w:val="16"/>
        </w:rPr>
        <w:t>)</w:t>
      </w:r>
    </w:p>
    <w:p w14:paraId="75042F8B" w14:textId="77777777" w:rsidR="00916572" w:rsidRPr="004C5047" w:rsidRDefault="00916572" w:rsidP="00916572">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0"/>
          <w:szCs w:val="20"/>
        </w:rPr>
      </w:pPr>
      <w:r w:rsidRPr="004C5047">
        <w:rPr>
          <w:rFonts w:ascii="Times New Roman Bold" w:hAnsi="Times New Roman Bold"/>
          <w:b/>
          <w:sz w:val="20"/>
          <w:szCs w:val="20"/>
        </w:rPr>
        <w:t>Technical conditions for coordination</w:t>
      </w:r>
    </w:p>
    <w:p w14:paraId="3CA0D1BF" w14:textId="77777777" w:rsidR="00916572" w:rsidRPr="004C5047" w:rsidRDefault="00916572" w:rsidP="00916572">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0"/>
          <w:szCs w:val="20"/>
          <w:lang w:val="en-GB"/>
        </w:rPr>
      </w:pPr>
      <w:r w:rsidRPr="004C5047">
        <w:rPr>
          <w:rFonts w:hAnsi="Times New Roman Bold"/>
          <w:sz w:val="20"/>
          <w:szCs w:val="20"/>
          <w:lang w:val="en-GB"/>
        </w:rPr>
        <w:t>(see Article</w:t>
      </w:r>
      <w:r w:rsidRPr="004C5047">
        <w:rPr>
          <w:rFonts w:hAnsi="Times New Roman Bold"/>
          <w:sz w:val="20"/>
          <w:szCs w:val="20"/>
          <w:lang w:val="en-GB"/>
        </w:rPr>
        <w:t> </w:t>
      </w:r>
      <w:r w:rsidRPr="004C5047">
        <w:rPr>
          <w:rFonts w:ascii="Times New Roman Bold" w:hAnsi="Times New Roman Bold"/>
          <w:b/>
          <w:bCs/>
          <w:sz w:val="20"/>
          <w:szCs w:val="20"/>
          <w:lang w:val="en-GB"/>
        </w:rPr>
        <w:t>9</w:t>
      </w:r>
      <w:r w:rsidRPr="004C5047">
        <w:rPr>
          <w:rFonts w:hAnsi="Times New Roman Bold"/>
          <w:sz w:val="20"/>
          <w:szCs w:val="20"/>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135"/>
        <w:gridCol w:w="2552"/>
        <w:gridCol w:w="2552"/>
        <w:gridCol w:w="3683"/>
        <w:gridCol w:w="1985"/>
        <w:gridCol w:w="2552"/>
      </w:tblGrid>
      <w:tr w:rsidR="00916572" w:rsidRPr="004C5047" w14:paraId="04F7F0F5" w14:textId="77777777" w:rsidTr="005E51A4">
        <w:trPr>
          <w:jc w:val="center"/>
        </w:trPr>
        <w:tc>
          <w:tcPr>
            <w:tcW w:w="1135" w:type="dxa"/>
            <w:vAlign w:val="center"/>
          </w:tcPr>
          <w:p w14:paraId="009B55BF"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Reference</w:t>
            </w:r>
            <w:r w:rsidRPr="004C5047">
              <w:rPr>
                <w:rFonts w:ascii="Times New Roman Bold" w:hAnsi="Times New Roman Bold" w:cs="Times New Roman Bold"/>
                <w:b/>
                <w:sz w:val="20"/>
                <w:szCs w:val="20"/>
                <w:lang w:val="en-GB"/>
              </w:rPr>
              <w:br/>
              <w:t>of</w:t>
            </w:r>
            <w:r w:rsidRPr="004C5047">
              <w:rPr>
                <w:rFonts w:ascii="Times New Roman Bold" w:hAnsi="Times New Roman Bold" w:cs="Times New Roman Bold"/>
                <w:b/>
                <w:sz w:val="20"/>
                <w:szCs w:val="20"/>
                <w:lang w:val="en-GB"/>
              </w:rPr>
              <w:br/>
              <w:t>Article 9</w:t>
            </w:r>
          </w:p>
        </w:tc>
        <w:tc>
          <w:tcPr>
            <w:tcW w:w="2552" w:type="dxa"/>
            <w:vAlign w:val="center"/>
          </w:tcPr>
          <w:p w14:paraId="62352D31"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Case</w:t>
            </w:r>
          </w:p>
        </w:tc>
        <w:tc>
          <w:tcPr>
            <w:tcW w:w="2552" w:type="dxa"/>
            <w:tcBorders>
              <w:bottom w:val="single" w:sz="4" w:space="0" w:color="auto"/>
            </w:tcBorders>
            <w:vAlign w:val="center"/>
          </w:tcPr>
          <w:p w14:paraId="2D13A278"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rPr>
            </w:pPr>
            <w:r w:rsidRPr="004C5047">
              <w:rPr>
                <w:rFonts w:ascii="Times New Roman Bold" w:hAnsi="Times New Roman Bold" w:cs="Times New Roman Bold"/>
                <w:b/>
                <w:sz w:val="20"/>
                <w:szCs w:val="20"/>
              </w:rPr>
              <w:t>Frequency bands</w:t>
            </w:r>
            <w:r w:rsidRPr="004C5047">
              <w:rPr>
                <w:rFonts w:ascii="Times New Roman Bold" w:hAnsi="Times New Roman Bold" w:cs="Times New Roman Bold"/>
                <w:b/>
                <w:sz w:val="20"/>
                <w:szCs w:val="20"/>
              </w:rPr>
              <w:br/>
              <w:t>(and Region) of the service for which coordination</w:t>
            </w:r>
            <w:r w:rsidRPr="004C5047">
              <w:rPr>
                <w:rFonts w:ascii="Times New Roman Bold" w:hAnsi="Times New Roman Bold" w:cs="Times New Roman Bold"/>
                <w:b/>
                <w:sz w:val="20"/>
                <w:szCs w:val="20"/>
              </w:rPr>
              <w:br/>
              <w:t>is sought</w:t>
            </w:r>
          </w:p>
        </w:tc>
        <w:tc>
          <w:tcPr>
            <w:tcW w:w="3683" w:type="dxa"/>
            <w:tcBorders>
              <w:bottom w:val="single" w:sz="4" w:space="0" w:color="auto"/>
            </w:tcBorders>
            <w:vAlign w:val="center"/>
          </w:tcPr>
          <w:p w14:paraId="654CA996"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Threshold/condition</w:t>
            </w:r>
          </w:p>
        </w:tc>
        <w:tc>
          <w:tcPr>
            <w:tcW w:w="1985" w:type="dxa"/>
            <w:vAlign w:val="center"/>
          </w:tcPr>
          <w:p w14:paraId="4912D115"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 xml:space="preserve">Calculation </w:t>
            </w:r>
            <w:r w:rsidRPr="004C5047">
              <w:rPr>
                <w:rFonts w:ascii="Times New Roman Bold" w:hAnsi="Times New Roman Bold" w:cs="Times New Roman Bold"/>
                <w:b/>
                <w:sz w:val="20"/>
                <w:szCs w:val="20"/>
                <w:lang w:val="en-GB"/>
              </w:rPr>
              <w:br/>
              <w:t>method</w:t>
            </w:r>
          </w:p>
        </w:tc>
        <w:tc>
          <w:tcPr>
            <w:tcW w:w="2552" w:type="dxa"/>
            <w:vAlign w:val="center"/>
          </w:tcPr>
          <w:p w14:paraId="71EBFA8D"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Remarks</w:t>
            </w:r>
          </w:p>
        </w:tc>
      </w:tr>
      <w:tr w:rsidR="00916572" w:rsidRPr="004C5047" w14:paraId="77AFF861" w14:textId="77777777" w:rsidTr="005E51A4">
        <w:trPr>
          <w:jc w:val="center"/>
        </w:trPr>
        <w:tc>
          <w:tcPr>
            <w:tcW w:w="1135" w:type="dxa"/>
            <w:vMerge w:val="restart"/>
          </w:tcPr>
          <w:p w14:paraId="36E392B0"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r w:rsidRPr="004C5047">
              <w:rPr>
                <w:sz w:val="20"/>
                <w:szCs w:val="20"/>
                <w:lang w:val="en-GB"/>
              </w:rPr>
              <w:t>No. </w:t>
            </w:r>
            <w:r w:rsidRPr="004C5047">
              <w:rPr>
                <w:b/>
                <w:bCs/>
                <w:sz w:val="20"/>
                <w:szCs w:val="20"/>
                <w:lang w:val="en-GB"/>
              </w:rPr>
              <w:t>9.7</w:t>
            </w:r>
            <w:r w:rsidRPr="004C5047">
              <w:rPr>
                <w:sz w:val="20"/>
                <w:szCs w:val="20"/>
                <w:lang w:val="en-GB"/>
              </w:rPr>
              <w:br/>
              <w:t>GSO/GSO</w:t>
            </w:r>
          </w:p>
        </w:tc>
        <w:tc>
          <w:tcPr>
            <w:tcW w:w="2552" w:type="dxa"/>
            <w:vMerge w:val="restart"/>
          </w:tcPr>
          <w:p w14:paraId="537F3FCE"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rPr>
            </w:pPr>
            <w:r w:rsidRPr="004C5047">
              <w:rPr>
                <w:sz w:val="20"/>
                <w:szCs w:val="20"/>
                <w:lang w:val="en-GB"/>
              </w:rPr>
              <w:t xml:space="preserve">A station in a satellite network using the geostationary-satellite orbit (GSO), in any space radiocommunication service, in a frequency band and in a Region where this service is not subject to a Plan, in respect of any other satellite network using that orbit, in any space radiocommunication service </w:t>
            </w:r>
            <w:r w:rsidRPr="004C5047">
              <w:rPr>
                <w:sz w:val="20"/>
                <w:szCs w:val="20"/>
                <w:lang w:val="en-GB"/>
              </w:rPr>
              <w:lastRenderedPageBreak/>
              <w:t>in a frequency band and in a Region where this service is not subject to a Plan, with the exception of the coordination between earth stations operating in the opposite direction of transmission</w:t>
            </w:r>
          </w:p>
        </w:tc>
        <w:tc>
          <w:tcPr>
            <w:tcW w:w="2552" w:type="dxa"/>
            <w:tcBorders>
              <w:bottom w:val="single" w:sz="4" w:space="0" w:color="auto"/>
            </w:tcBorders>
          </w:tcPr>
          <w:p w14:paraId="53BFA1D1"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lang w:val="de-CH"/>
              </w:rPr>
            </w:pPr>
            <w:r w:rsidRPr="004C5047">
              <w:rPr>
                <w:sz w:val="20"/>
                <w:szCs w:val="20"/>
                <w:lang w:val="de-CH"/>
              </w:rPr>
              <w:lastRenderedPageBreak/>
              <w:t>1)</w:t>
            </w:r>
            <w:r w:rsidRPr="004C5047">
              <w:rPr>
                <w:sz w:val="20"/>
                <w:szCs w:val="20"/>
                <w:lang w:val="de-CH"/>
              </w:rPr>
              <w:tab/>
              <w:t>3 400-4 200 MHz</w:t>
            </w:r>
            <w:r w:rsidRPr="004C5047">
              <w:rPr>
                <w:sz w:val="20"/>
                <w:szCs w:val="20"/>
                <w:lang w:val="de-CH"/>
              </w:rPr>
              <w:br/>
              <w:t>5 725-5 850 MHz (Region 1) and</w:t>
            </w:r>
            <w:r w:rsidRPr="004C5047">
              <w:rPr>
                <w:sz w:val="20"/>
                <w:szCs w:val="20"/>
                <w:lang w:val="de-CH"/>
              </w:rPr>
              <w:br/>
              <w:t>5 850-6 725 MHz</w:t>
            </w:r>
            <w:r w:rsidRPr="004C5047">
              <w:rPr>
                <w:sz w:val="20"/>
                <w:szCs w:val="20"/>
                <w:lang w:val="de-CH"/>
              </w:rPr>
              <w:br/>
              <w:t>7 025-7 075 MHz</w:t>
            </w:r>
          </w:p>
        </w:tc>
        <w:tc>
          <w:tcPr>
            <w:tcW w:w="3683" w:type="dxa"/>
            <w:tcBorders>
              <w:bottom w:val="single" w:sz="4" w:space="0" w:color="auto"/>
            </w:tcBorders>
          </w:tcPr>
          <w:p w14:paraId="79AFC2E9"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r w:rsidRPr="004C5047">
              <w:rPr>
                <w:sz w:val="20"/>
                <w:szCs w:val="20"/>
                <w:lang w:val="en-GB"/>
              </w:rPr>
              <w:t>i)</w:t>
            </w:r>
            <w:r w:rsidRPr="004C5047">
              <w:rPr>
                <w:sz w:val="20"/>
                <w:szCs w:val="20"/>
                <w:lang w:val="en-GB"/>
              </w:rPr>
              <w:tab/>
              <w:t>Bandwidth overlap, and</w:t>
            </w:r>
          </w:p>
          <w:p w14:paraId="66D56BBD"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lang w:val="en-GB"/>
              </w:rPr>
            </w:pPr>
            <w:r w:rsidRPr="004C5047">
              <w:rPr>
                <w:sz w:val="20"/>
                <w:szCs w:val="20"/>
                <w:lang w:val="en-GB"/>
              </w:rPr>
              <w:t>ii)</w:t>
            </w:r>
            <w:r w:rsidRPr="004C5047">
              <w:rPr>
                <w:sz w:val="20"/>
                <w:szCs w:val="20"/>
                <w:lang w:val="en-GB"/>
              </w:rPr>
              <w:tab/>
              <w:t>any network in the fixed-satellite service (FSS) and any associated space operation functions (see No. </w:t>
            </w:r>
            <w:r w:rsidRPr="004C5047">
              <w:rPr>
                <w:b/>
                <w:bCs/>
                <w:sz w:val="20"/>
                <w:szCs w:val="20"/>
                <w:lang w:val="en-GB"/>
              </w:rPr>
              <w:t>1.23</w:t>
            </w:r>
            <w:r w:rsidRPr="004C5047">
              <w:rPr>
                <w:sz w:val="20"/>
                <w:szCs w:val="20"/>
                <w:lang w:val="en-GB"/>
              </w:rPr>
              <w:t xml:space="preserve">) with a space station within an orbital arc of </w:t>
            </w:r>
            <w:r w:rsidRPr="004C5047">
              <w:rPr>
                <w:sz w:val="20"/>
                <w:szCs w:val="20"/>
                <w:lang w:val="en-GB"/>
              </w:rPr>
              <w:sym w:font="Symbol" w:char="F0B1"/>
            </w:r>
            <w:r w:rsidRPr="004C5047">
              <w:rPr>
                <w:sz w:val="20"/>
                <w:szCs w:val="20"/>
                <w:lang w:val="en-GB"/>
              </w:rPr>
              <w:t>7° of the nominal orbital position of a proposed network in the FSS</w:t>
            </w:r>
          </w:p>
        </w:tc>
        <w:tc>
          <w:tcPr>
            <w:tcW w:w="1985" w:type="dxa"/>
            <w:vMerge w:val="restart"/>
          </w:tcPr>
          <w:p w14:paraId="24931EAF"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p>
        </w:tc>
        <w:tc>
          <w:tcPr>
            <w:tcW w:w="2552" w:type="dxa"/>
            <w:vMerge w:val="restart"/>
          </w:tcPr>
          <w:p w14:paraId="3B0CDE11"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rPr>
            </w:pPr>
            <w:r w:rsidRPr="004C5047">
              <w:rPr>
                <w:sz w:val="20"/>
                <w:szCs w:val="20"/>
                <w:lang w:val="en-GB"/>
              </w:rPr>
              <w:t>With respect to the space services listed in the threshold/condition column in the frequency bands in 1), 2), 2</w:t>
            </w:r>
            <w:r w:rsidRPr="004C5047">
              <w:rPr>
                <w:i/>
                <w:iCs/>
                <w:sz w:val="20"/>
                <w:szCs w:val="20"/>
                <w:lang w:val="en-GB"/>
              </w:rPr>
              <w:t>bis</w:t>
            </w:r>
            <w:r w:rsidRPr="004C5047">
              <w:rPr>
                <w:sz w:val="20"/>
                <w:szCs w:val="20"/>
                <w:lang w:val="en-GB"/>
              </w:rPr>
              <w:t xml:space="preserve">), 3), </w:t>
            </w:r>
            <w:ins w:id="6" w:author="REV" w:date="2018-02-21T13:47:00Z">
              <w:r w:rsidRPr="004C5047">
                <w:rPr>
                  <w:sz w:val="20"/>
                  <w:szCs w:val="20"/>
                  <w:lang w:val="en-GB"/>
                </w:rPr>
                <w:t>3</w:t>
              </w:r>
              <w:r w:rsidRPr="004C5047">
                <w:rPr>
                  <w:i/>
                  <w:iCs/>
                  <w:sz w:val="20"/>
                  <w:szCs w:val="20"/>
                  <w:lang w:val="en-GB"/>
                </w:rPr>
                <w:t>bis</w:t>
              </w:r>
              <w:r w:rsidRPr="004C5047">
                <w:rPr>
                  <w:sz w:val="20"/>
                  <w:szCs w:val="20"/>
                  <w:lang w:val="en-GB"/>
                </w:rPr>
                <w:t xml:space="preserve">), </w:t>
              </w:r>
            </w:ins>
            <w:r w:rsidRPr="004C5047">
              <w:rPr>
                <w:sz w:val="20"/>
                <w:szCs w:val="20"/>
                <w:lang w:val="en-GB"/>
              </w:rPr>
              <w:t>4), 5), 6), 7) and 8), an administration may request, pursuant to No. </w:t>
            </w:r>
            <w:r w:rsidRPr="004C5047">
              <w:rPr>
                <w:b/>
                <w:bCs/>
                <w:sz w:val="20"/>
                <w:szCs w:val="20"/>
                <w:lang w:val="en-GB"/>
              </w:rPr>
              <w:t>9.41</w:t>
            </w:r>
            <w:r w:rsidRPr="004C5047">
              <w:rPr>
                <w:sz w:val="20"/>
                <w:szCs w:val="20"/>
                <w:lang w:val="en-GB"/>
              </w:rPr>
              <w:t xml:space="preserve">, to be included in requests for coordination, indicating the networks for which the value of </w:t>
            </w:r>
            <w:r w:rsidRPr="004C5047">
              <w:rPr>
                <w:sz w:val="20"/>
                <w:szCs w:val="20"/>
                <w:lang w:val="en-GB"/>
              </w:rPr>
              <w:sym w:font="Symbol" w:char="F044"/>
            </w:r>
            <w:r w:rsidRPr="004C5047">
              <w:rPr>
                <w:i/>
                <w:iCs/>
                <w:sz w:val="20"/>
                <w:szCs w:val="20"/>
                <w:lang w:val="en-GB"/>
              </w:rPr>
              <w:t>T</w:t>
            </w:r>
            <w:r w:rsidRPr="004C5047">
              <w:rPr>
                <w:sz w:val="20"/>
                <w:szCs w:val="20"/>
                <w:lang w:val="en-GB"/>
              </w:rPr>
              <w:t>/</w:t>
            </w:r>
            <w:r w:rsidRPr="004C5047">
              <w:rPr>
                <w:i/>
                <w:iCs/>
                <w:sz w:val="20"/>
                <w:szCs w:val="20"/>
                <w:lang w:val="en-GB"/>
              </w:rPr>
              <w:t>T</w:t>
            </w:r>
            <w:r w:rsidRPr="004C5047">
              <w:rPr>
                <w:sz w:val="20"/>
                <w:szCs w:val="20"/>
                <w:lang w:val="en-GB"/>
              </w:rPr>
              <w:t xml:space="preserve"> calculated by the method in </w:t>
            </w:r>
            <w:r w:rsidRPr="004C5047">
              <w:rPr>
                <w:sz w:val="20"/>
                <w:szCs w:val="20"/>
                <w:lang w:val="en-GB"/>
              </w:rPr>
              <w:lastRenderedPageBreak/>
              <w:t>§ 2.2.1.2 and 3.2 of Appendix </w:t>
            </w:r>
            <w:r w:rsidRPr="004C5047">
              <w:rPr>
                <w:b/>
                <w:bCs/>
                <w:sz w:val="20"/>
                <w:szCs w:val="20"/>
                <w:lang w:val="en-GB"/>
              </w:rPr>
              <w:t>8</w:t>
            </w:r>
            <w:r w:rsidRPr="004C5047">
              <w:rPr>
                <w:sz w:val="20"/>
                <w:szCs w:val="20"/>
                <w:lang w:val="en-GB"/>
              </w:rPr>
              <w:t xml:space="preserve"> exceeds 6%. When the Bureau, on request by an affected administration, studies this information pursuant to No. </w:t>
            </w:r>
            <w:r w:rsidRPr="004C5047">
              <w:rPr>
                <w:b/>
                <w:bCs/>
                <w:sz w:val="20"/>
                <w:szCs w:val="20"/>
                <w:lang w:val="en-GB"/>
              </w:rPr>
              <w:t>9.42</w:t>
            </w:r>
            <w:r w:rsidRPr="004C5047">
              <w:rPr>
                <w:sz w:val="20"/>
                <w:szCs w:val="20"/>
                <w:lang w:val="en-GB"/>
              </w:rPr>
              <w:t>, the calculation method given in § 2.2.1.2 and 3.2 of Appendix </w:t>
            </w:r>
            <w:r w:rsidRPr="004C5047">
              <w:rPr>
                <w:b/>
                <w:bCs/>
                <w:sz w:val="20"/>
                <w:szCs w:val="20"/>
                <w:lang w:val="en-GB"/>
              </w:rPr>
              <w:t>8</w:t>
            </w:r>
            <w:r w:rsidRPr="004C5047">
              <w:rPr>
                <w:sz w:val="20"/>
                <w:szCs w:val="20"/>
                <w:lang w:val="en-GB"/>
              </w:rPr>
              <w:t xml:space="preserve"> shall be used</w:t>
            </w:r>
          </w:p>
        </w:tc>
      </w:tr>
      <w:tr w:rsidR="00916572" w:rsidRPr="004C5047" w14:paraId="75DCAB40" w14:textId="77777777" w:rsidTr="005E51A4">
        <w:trPr>
          <w:jc w:val="center"/>
        </w:trPr>
        <w:tc>
          <w:tcPr>
            <w:tcW w:w="1135" w:type="dxa"/>
            <w:vMerge/>
            <w:vAlign w:val="center"/>
          </w:tcPr>
          <w:p w14:paraId="34D8A902"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120"/>
              <w:textAlignment w:val="baseline"/>
              <w:rPr>
                <w:sz w:val="20"/>
                <w:szCs w:val="20"/>
              </w:rPr>
            </w:pPr>
          </w:p>
        </w:tc>
        <w:tc>
          <w:tcPr>
            <w:tcW w:w="2552" w:type="dxa"/>
            <w:vMerge/>
            <w:vAlign w:val="center"/>
          </w:tcPr>
          <w:p w14:paraId="76D890A8"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120"/>
              <w:textAlignment w:val="baseline"/>
              <w:rPr>
                <w:sz w:val="20"/>
                <w:szCs w:val="20"/>
              </w:rPr>
            </w:pPr>
          </w:p>
        </w:tc>
        <w:tc>
          <w:tcPr>
            <w:tcW w:w="2552" w:type="dxa"/>
            <w:tcBorders>
              <w:top w:val="single" w:sz="4" w:space="0" w:color="auto"/>
            </w:tcBorders>
          </w:tcPr>
          <w:p w14:paraId="6D32828D"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lang w:val="de-CH"/>
              </w:rPr>
            </w:pPr>
            <w:r w:rsidRPr="004C5047">
              <w:rPr>
                <w:sz w:val="20"/>
                <w:szCs w:val="20"/>
                <w:lang w:val="de-CH"/>
              </w:rPr>
              <w:t>2)</w:t>
            </w:r>
            <w:r w:rsidRPr="004C5047">
              <w:rPr>
                <w:sz w:val="20"/>
                <w:szCs w:val="20"/>
                <w:lang w:val="de-CH"/>
              </w:rPr>
              <w:tab/>
              <w:t>10.95-11.2 GHz</w:t>
            </w:r>
            <w:r w:rsidRPr="004C5047">
              <w:rPr>
                <w:sz w:val="20"/>
                <w:szCs w:val="20"/>
                <w:lang w:val="de-CH"/>
              </w:rPr>
              <w:br/>
              <w:t>11.45</w:t>
            </w:r>
            <w:r w:rsidRPr="004C5047">
              <w:rPr>
                <w:sz w:val="20"/>
                <w:szCs w:val="20"/>
                <w:lang w:val="de-CH"/>
              </w:rPr>
              <w:noBreakHyphen/>
              <w:t xml:space="preserve">11.7 GHz </w:t>
            </w:r>
            <w:r w:rsidRPr="004C5047">
              <w:rPr>
                <w:sz w:val="20"/>
                <w:szCs w:val="20"/>
                <w:lang w:val="de-CH"/>
              </w:rPr>
              <w:br/>
              <w:t xml:space="preserve">11.7-12.2 GHz </w:t>
            </w:r>
            <w:r w:rsidRPr="004C5047">
              <w:rPr>
                <w:sz w:val="20"/>
                <w:szCs w:val="20"/>
                <w:lang w:val="de-CH"/>
              </w:rPr>
              <w:br/>
              <w:t>(Region 2)</w:t>
            </w:r>
            <w:r w:rsidRPr="004C5047">
              <w:rPr>
                <w:sz w:val="20"/>
                <w:szCs w:val="20"/>
                <w:lang w:val="de-CH"/>
              </w:rPr>
              <w:br/>
            </w:r>
            <w:r w:rsidRPr="004C5047">
              <w:rPr>
                <w:sz w:val="20"/>
                <w:szCs w:val="20"/>
                <w:lang w:val="de-CH"/>
              </w:rPr>
              <w:lastRenderedPageBreak/>
              <w:t xml:space="preserve">12.2-12.5 GHz </w:t>
            </w:r>
            <w:r w:rsidRPr="004C5047">
              <w:rPr>
                <w:sz w:val="20"/>
                <w:szCs w:val="20"/>
                <w:lang w:val="de-CH"/>
              </w:rPr>
              <w:br/>
              <w:t>(Region 3)</w:t>
            </w:r>
            <w:r w:rsidRPr="004C5047">
              <w:rPr>
                <w:sz w:val="20"/>
                <w:szCs w:val="20"/>
                <w:lang w:val="de-CH"/>
              </w:rPr>
              <w:br/>
              <w:t>12.5</w:t>
            </w:r>
            <w:r w:rsidRPr="004C5047">
              <w:rPr>
                <w:sz w:val="20"/>
                <w:szCs w:val="20"/>
                <w:lang w:val="de-CH"/>
              </w:rPr>
              <w:noBreakHyphen/>
              <w:t>12.75 GHz (Regions 1 and 3) 12.7</w:t>
            </w:r>
            <w:r w:rsidRPr="004C5047">
              <w:rPr>
                <w:sz w:val="20"/>
                <w:szCs w:val="20"/>
                <w:lang w:val="de-CH"/>
              </w:rPr>
              <w:noBreakHyphen/>
              <w:t xml:space="preserve">12.75 GHz (Region 2) and </w:t>
            </w:r>
            <w:r w:rsidRPr="004C5047">
              <w:rPr>
                <w:sz w:val="20"/>
                <w:szCs w:val="20"/>
                <w:lang w:val="de-CH"/>
              </w:rPr>
              <w:br/>
              <w:t>13.75</w:t>
            </w:r>
            <w:r w:rsidRPr="004C5047">
              <w:rPr>
                <w:sz w:val="20"/>
                <w:szCs w:val="20"/>
                <w:lang w:val="de-CH"/>
              </w:rPr>
              <w:noBreakHyphen/>
              <w:t>14.8 GHz</w:t>
            </w:r>
          </w:p>
        </w:tc>
        <w:tc>
          <w:tcPr>
            <w:tcW w:w="3683" w:type="dxa"/>
            <w:tcBorders>
              <w:top w:val="single" w:sz="4" w:space="0" w:color="auto"/>
            </w:tcBorders>
          </w:tcPr>
          <w:p w14:paraId="45C74F70"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r w:rsidRPr="004C5047">
              <w:rPr>
                <w:sz w:val="20"/>
                <w:szCs w:val="20"/>
                <w:lang w:val="en-GB"/>
              </w:rPr>
              <w:lastRenderedPageBreak/>
              <w:t>i)</w:t>
            </w:r>
            <w:r w:rsidRPr="004C5047">
              <w:rPr>
                <w:sz w:val="20"/>
                <w:szCs w:val="20"/>
                <w:lang w:val="en-GB"/>
              </w:rPr>
              <w:tab/>
              <w:t>Bandwidth overlap, and</w:t>
            </w:r>
          </w:p>
          <w:p w14:paraId="0A3F4B0A"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lang w:val="en-GB"/>
              </w:rPr>
            </w:pPr>
            <w:r w:rsidRPr="004C5047">
              <w:rPr>
                <w:sz w:val="20"/>
                <w:szCs w:val="20"/>
                <w:lang w:val="en-GB"/>
              </w:rPr>
              <w:t>ii)</w:t>
            </w:r>
            <w:r w:rsidRPr="004C5047">
              <w:rPr>
                <w:sz w:val="20"/>
                <w:szCs w:val="20"/>
                <w:lang w:val="en-GB"/>
              </w:rPr>
              <w:tab/>
              <w:t xml:space="preserve">any network in the FSS or broadcasting-satellite service (BSS), not subject to a Plan, and any associated space </w:t>
            </w:r>
            <w:r w:rsidRPr="004C5047">
              <w:rPr>
                <w:sz w:val="20"/>
                <w:szCs w:val="20"/>
                <w:lang w:val="en-GB"/>
              </w:rPr>
              <w:lastRenderedPageBreak/>
              <w:t>operation functions (see No. </w:t>
            </w:r>
            <w:r w:rsidRPr="004C5047">
              <w:rPr>
                <w:b/>
                <w:bCs/>
                <w:sz w:val="20"/>
                <w:szCs w:val="20"/>
                <w:lang w:val="en-GB"/>
              </w:rPr>
              <w:t>1.23</w:t>
            </w:r>
            <w:r w:rsidRPr="004C5047">
              <w:rPr>
                <w:sz w:val="20"/>
                <w:szCs w:val="20"/>
                <w:lang w:val="en-GB"/>
              </w:rPr>
              <w:t xml:space="preserve">) with a space station within an orbital arc of </w:t>
            </w:r>
            <w:r w:rsidRPr="004C5047">
              <w:rPr>
                <w:sz w:val="20"/>
                <w:szCs w:val="20"/>
                <w:lang w:val="en-GB"/>
              </w:rPr>
              <w:sym w:font="Symbol" w:char="F0B1"/>
            </w:r>
            <w:r w:rsidRPr="004C5047">
              <w:rPr>
                <w:sz w:val="20"/>
                <w:szCs w:val="20"/>
                <w:lang w:val="en-GB"/>
              </w:rPr>
              <w:t>6° of the nominal orbital position of a proposed network in the FSS or BSS, not subject to a Plan</w:t>
            </w:r>
          </w:p>
          <w:p w14:paraId="392E7FD2"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lang w:val="en-GB"/>
              </w:rPr>
            </w:pPr>
            <w:r w:rsidRPr="004C5047">
              <w:rPr>
                <w:sz w:val="20"/>
                <w:szCs w:val="20"/>
                <w:lang w:val="en-GB"/>
              </w:rPr>
              <w:t>iii)</w:t>
            </w:r>
            <w:r w:rsidRPr="004C5047">
              <w:rPr>
                <w:sz w:val="20"/>
                <w:szCs w:val="20"/>
                <w:lang w:val="en-GB"/>
              </w:rPr>
              <w:tab/>
              <w:t>in the band 14.5-14.8</w:t>
            </w:r>
            <w:r w:rsidRPr="004C5047">
              <w:rPr>
                <w:sz w:val="18"/>
                <w:szCs w:val="18"/>
                <w:lang w:val="en-GB"/>
              </w:rPr>
              <w:t> </w:t>
            </w:r>
            <w:r w:rsidRPr="004C5047">
              <w:rPr>
                <w:sz w:val="20"/>
                <w:szCs w:val="20"/>
                <w:lang w:val="en-GB"/>
              </w:rPr>
              <w:t>GHz any network in the space research service (SRS) or FSS not subject to a Plan and any associated space operation functions (see No.</w:t>
            </w:r>
            <w:r w:rsidRPr="004C5047">
              <w:rPr>
                <w:sz w:val="18"/>
                <w:szCs w:val="18"/>
                <w:lang w:val="en-GB"/>
              </w:rPr>
              <w:t> </w:t>
            </w:r>
            <w:r w:rsidRPr="004C5047">
              <w:rPr>
                <w:b/>
                <w:bCs/>
                <w:sz w:val="20"/>
                <w:szCs w:val="20"/>
                <w:lang w:val="en-GB"/>
              </w:rPr>
              <w:t>1.23</w:t>
            </w:r>
            <w:r w:rsidRPr="004C5047">
              <w:rPr>
                <w:sz w:val="20"/>
                <w:szCs w:val="20"/>
                <w:lang w:val="en-GB"/>
              </w:rPr>
              <w:t xml:space="preserve">) with a space station within an orbital arc of ±6° of the nominal orbital position of a proposed network in </w:t>
            </w:r>
            <w:r w:rsidRPr="004C5047">
              <w:rPr>
                <w:rFonts w:eastAsia="Calibri"/>
                <w:sz w:val="20"/>
                <w:szCs w:val="20"/>
                <w:lang w:val="en-GB"/>
              </w:rPr>
              <w:t xml:space="preserve">the SRS </w:t>
            </w:r>
            <w:r w:rsidRPr="004C5047">
              <w:rPr>
                <w:sz w:val="20"/>
                <w:szCs w:val="20"/>
                <w:lang w:val="en-GB"/>
              </w:rPr>
              <w:t xml:space="preserve">or </w:t>
            </w:r>
            <w:r w:rsidRPr="004C5047">
              <w:rPr>
                <w:rFonts w:eastAsia="Calibri"/>
                <w:sz w:val="20"/>
                <w:szCs w:val="20"/>
                <w:lang w:val="en-GB"/>
              </w:rPr>
              <w:t>FSS not subject to a Plan</w:t>
            </w:r>
          </w:p>
        </w:tc>
        <w:tc>
          <w:tcPr>
            <w:tcW w:w="1985" w:type="dxa"/>
            <w:vMerge/>
            <w:vAlign w:val="center"/>
          </w:tcPr>
          <w:p w14:paraId="47EA762D"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120"/>
              <w:textAlignment w:val="baseline"/>
              <w:rPr>
                <w:sz w:val="20"/>
                <w:szCs w:val="20"/>
              </w:rPr>
            </w:pPr>
          </w:p>
        </w:tc>
        <w:tc>
          <w:tcPr>
            <w:tcW w:w="2552" w:type="dxa"/>
            <w:vMerge/>
            <w:vAlign w:val="center"/>
          </w:tcPr>
          <w:p w14:paraId="08C482DA"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120"/>
              <w:textAlignment w:val="baseline"/>
              <w:rPr>
                <w:sz w:val="20"/>
                <w:szCs w:val="20"/>
              </w:rPr>
            </w:pPr>
          </w:p>
        </w:tc>
      </w:tr>
    </w:tbl>
    <w:p w14:paraId="2DA2B016" w14:textId="77777777" w:rsidR="00916572" w:rsidRPr="004C5047" w:rsidRDefault="00916572" w:rsidP="00916572">
      <w:pPr>
        <w:tabs>
          <w:tab w:val="left" w:pos="1134"/>
          <w:tab w:val="left" w:pos="1871"/>
          <w:tab w:val="left" w:pos="2268"/>
        </w:tabs>
        <w:overflowPunct w:val="0"/>
        <w:autoSpaceDE w:val="0"/>
        <w:autoSpaceDN w:val="0"/>
        <w:adjustRightInd w:val="0"/>
        <w:spacing w:before="120" w:after="120"/>
        <w:textAlignment w:val="baseline"/>
        <w:rPr>
          <w:szCs w:val="20"/>
          <w:lang w:val="en-GB"/>
        </w:rPr>
      </w:pPr>
    </w:p>
    <w:p w14:paraId="5549FCF4" w14:textId="77777777" w:rsidR="00916572" w:rsidRPr="004C5047" w:rsidRDefault="00916572" w:rsidP="00916572">
      <w:pPr>
        <w:spacing w:after="120"/>
        <w:rPr>
          <w:caps/>
          <w:sz w:val="20"/>
          <w:szCs w:val="20"/>
          <w:lang w:val="en-GB"/>
        </w:rPr>
      </w:pPr>
    </w:p>
    <w:p w14:paraId="127A08FD" w14:textId="77777777" w:rsidR="00916572" w:rsidRPr="004C5047" w:rsidRDefault="00916572" w:rsidP="00916572">
      <w:pPr>
        <w:keepNext/>
        <w:tabs>
          <w:tab w:val="left" w:pos="1134"/>
          <w:tab w:val="left" w:pos="1871"/>
          <w:tab w:val="left" w:pos="2268"/>
        </w:tabs>
        <w:overflowPunct w:val="0"/>
        <w:autoSpaceDE w:val="0"/>
        <w:autoSpaceDN w:val="0"/>
        <w:adjustRightInd w:val="0"/>
        <w:spacing w:before="560" w:after="120"/>
        <w:jc w:val="center"/>
        <w:textAlignment w:val="baseline"/>
        <w:rPr>
          <w:caps/>
          <w:sz w:val="20"/>
          <w:szCs w:val="20"/>
          <w:lang w:val="en-GB"/>
        </w:rPr>
      </w:pPr>
      <w:r w:rsidRPr="004C5047">
        <w:rPr>
          <w:caps/>
          <w:sz w:val="20"/>
          <w:szCs w:val="20"/>
          <w:lang w:val="en-GB"/>
        </w:rPr>
        <w:t>TABLE 5-1 (</w:t>
      </w:r>
      <w:r w:rsidRPr="004C5047">
        <w:rPr>
          <w:i/>
          <w:iCs/>
          <w:sz w:val="20"/>
          <w:szCs w:val="20"/>
          <w:lang w:val="en-GB"/>
        </w:rPr>
        <w:t>continued</w:t>
      </w:r>
      <w:r w:rsidRPr="004C5047">
        <w:rPr>
          <w:caps/>
          <w:sz w:val="20"/>
          <w:szCs w:val="20"/>
          <w:lang w:val="en-GB"/>
        </w:rPr>
        <w:t>)</w:t>
      </w:r>
      <w:r w:rsidRPr="004C5047">
        <w:rPr>
          <w:caps/>
          <w:sz w:val="16"/>
          <w:szCs w:val="16"/>
          <w:lang w:val="en-GB"/>
        </w:rPr>
        <w:t>     (R</w:t>
      </w:r>
      <w:r w:rsidRPr="004C5047">
        <w:rPr>
          <w:sz w:val="16"/>
          <w:szCs w:val="16"/>
          <w:lang w:val="en-GB"/>
        </w:rPr>
        <w:t>ev.</w:t>
      </w:r>
      <w:r w:rsidRPr="004C5047">
        <w:rPr>
          <w:caps/>
          <w:sz w:val="16"/>
          <w:szCs w:val="16"/>
          <w:lang w:val="en-GB"/>
        </w:rPr>
        <w:t>WRC</w:t>
      </w:r>
      <w:r w:rsidRPr="004C5047">
        <w:rPr>
          <w:caps/>
          <w:sz w:val="16"/>
          <w:szCs w:val="16"/>
          <w:lang w:val="en-GB"/>
        </w:rPr>
        <w:noBreakHyphen/>
        <w:t>1</w:t>
      </w:r>
      <w:del w:id="7" w:author="delaRosaT" w:date="2018-03-07T15:22:00Z">
        <w:r w:rsidRPr="004C5047" w:rsidDel="00903DB2">
          <w:rPr>
            <w:caps/>
            <w:sz w:val="16"/>
            <w:szCs w:val="16"/>
            <w:lang w:val="en-GB"/>
          </w:rPr>
          <w:delText>5</w:delText>
        </w:r>
      </w:del>
      <w:ins w:id="8" w:author="delaRosaT" w:date="2018-03-07T15:22:00Z">
        <w:r w:rsidRPr="004C5047">
          <w:rPr>
            <w:caps/>
            <w:sz w:val="16"/>
            <w:szCs w:val="16"/>
            <w:lang w:val="en-GB"/>
          </w:rPr>
          <w:t>9</w:t>
        </w:r>
      </w:ins>
      <w:r w:rsidRPr="004C5047">
        <w:rPr>
          <w:caps/>
          <w:sz w:val="16"/>
          <w:szCs w:val="16"/>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135"/>
        <w:gridCol w:w="2552"/>
        <w:gridCol w:w="2552"/>
        <w:gridCol w:w="3683"/>
        <w:gridCol w:w="1985"/>
        <w:gridCol w:w="2552"/>
      </w:tblGrid>
      <w:tr w:rsidR="00916572" w:rsidRPr="004C5047" w14:paraId="5DA13280" w14:textId="77777777" w:rsidTr="005E51A4">
        <w:trPr>
          <w:jc w:val="center"/>
        </w:trPr>
        <w:tc>
          <w:tcPr>
            <w:tcW w:w="1135" w:type="dxa"/>
            <w:tcBorders>
              <w:bottom w:val="single" w:sz="4" w:space="0" w:color="auto"/>
            </w:tcBorders>
            <w:vAlign w:val="center"/>
          </w:tcPr>
          <w:p w14:paraId="6EB79E69"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Reference</w:t>
            </w:r>
            <w:r w:rsidRPr="004C5047">
              <w:rPr>
                <w:rFonts w:ascii="Times New Roman Bold" w:hAnsi="Times New Roman Bold" w:cs="Times New Roman Bold"/>
                <w:b/>
                <w:sz w:val="20"/>
                <w:szCs w:val="20"/>
                <w:lang w:val="en-GB"/>
              </w:rPr>
              <w:br/>
              <w:t>of</w:t>
            </w:r>
            <w:r w:rsidRPr="004C5047">
              <w:rPr>
                <w:rFonts w:ascii="Times New Roman Bold" w:hAnsi="Times New Roman Bold" w:cs="Times New Roman Bold"/>
                <w:b/>
                <w:sz w:val="20"/>
                <w:szCs w:val="20"/>
                <w:lang w:val="en-GB"/>
              </w:rPr>
              <w:br/>
              <w:t>Article 9</w:t>
            </w:r>
          </w:p>
        </w:tc>
        <w:tc>
          <w:tcPr>
            <w:tcW w:w="2552" w:type="dxa"/>
            <w:tcBorders>
              <w:bottom w:val="single" w:sz="4" w:space="0" w:color="auto"/>
            </w:tcBorders>
            <w:vAlign w:val="center"/>
          </w:tcPr>
          <w:p w14:paraId="15450D72"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Case</w:t>
            </w:r>
          </w:p>
        </w:tc>
        <w:tc>
          <w:tcPr>
            <w:tcW w:w="2552" w:type="dxa"/>
            <w:tcBorders>
              <w:bottom w:val="single" w:sz="4" w:space="0" w:color="auto"/>
            </w:tcBorders>
            <w:vAlign w:val="center"/>
          </w:tcPr>
          <w:p w14:paraId="15218617"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rPr>
            </w:pPr>
            <w:r w:rsidRPr="004C5047">
              <w:rPr>
                <w:rFonts w:ascii="Times New Roman Bold" w:hAnsi="Times New Roman Bold" w:cs="Times New Roman Bold"/>
                <w:b/>
                <w:sz w:val="20"/>
                <w:szCs w:val="20"/>
              </w:rPr>
              <w:t>Frequency bands</w:t>
            </w:r>
            <w:r w:rsidRPr="004C5047">
              <w:rPr>
                <w:rFonts w:ascii="Times New Roman Bold" w:hAnsi="Times New Roman Bold" w:cs="Times New Roman Bold"/>
                <w:b/>
                <w:sz w:val="20"/>
                <w:szCs w:val="20"/>
              </w:rPr>
              <w:br/>
              <w:t>(and Region) of the service for which coordination</w:t>
            </w:r>
            <w:r w:rsidRPr="004C5047">
              <w:rPr>
                <w:rFonts w:ascii="Times New Roman Bold" w:hAnsi="Times New Roman Bold" w:cs="Times New Roman Bold"/>
                <w:b/>
                <w:sz w:val="20"/>
                <w:szCs w:val="20"/>
              </w:rPr>
              <w:br/>
              <w:t>is sought</w:t>
            </w:r>
          </w:p>
        </w:tc>
        <w:tc>
          <w:tcPr>
            <w:tcW w:w="3683" w:type="dxa"/>
            <w:tcBorders>
              <w:bottom w:val="single" w:sz="4" w:space="0" w:color="auto"/>
            </w:tcBorders>
            <w:vAlign w:val="center"/>
          </w:tcPr>
          <w:p w14:paraId="4221D242"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Threshold/condition</w:t>
            </w:r>
          </w:p>
        </w:tc>
        <w:tc>
          <w:tcPr>
            <w:tcW w:w="1985" w:type="dxa"/>
            <w:tcBorders>
              <w:bottom w:val="single" w:sz="4" w:space="0" w:color="auto"/>
            </w:tcBorders>
            <w:vAlign w:val="center"/>
          </w:tcPr>
          <w:p w14:paraId="268C06C5"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 xml:space="preserve">Calculation </w:t>
            </w:r>
            <w:r w:rsidRPr="004C5047">
              <w:rPr>
                <w:rFonts w:ascii="Times New Roman Bold" w:hAnsi="Times New Roman Bold" w:cs="Times New Roman Bold"/>
                <w:b/>
                <w:sz w:val="20"/>
                <w:szCs w:val="20"/>
                <w:lang w:val="en-GB"/>
              </w:rPr>
              <w:br/>
              <w:t>method</w:t>
            </w:r>
          </w:p>
        </w:tc>
        <w:tc>
          <w:tcPr>
            <w:tcW w:w="2552" w:type="dxa"/>
            <w:tcBorders>
              <w:bottom w:val="single" w:sz="4" w:space="0" w:color="auto"/>
            </w:tcBorders>
            <w:vAlign w:val="center"/>
          </w:tcPr>
          <w:p w14:paraId="64EC7068"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Remarks</w:t>
            </w:r>
          </w:p>
        </w:tc>
      </w:tr>
      <w:tr w:rsidR="00916572" w:rsidRPr="004C5047" w14:paraId="7DC70FF7" w14:textId="77777777" w:rsidTr="005E51A4">
        <w:trPr>
          <w:jc w:val="center"/>
        </w:trPr>
        <w:tc>
          <w:tcPr>
            <w:tcW w:w="1135" w:type="dxa"/>
            <w:vMerge w:val="restart"/>
          </w:tcPr>
          <w:p w14:paraId="0C1B47D9"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r w:rsidRPr="004C5047">
              <w:rPr>
                <w:sz w:val="20"/>
                <w:szCs w:val="20"/>
                <w:lang w:val="en-GB"/>
              </w:rPr>
              <w:t>No. </w:t>
            </w:r>
            <w:r w:rsidRPr="004C5047">
              <w:rPr>
                <w:b/>
                <w:bCs/>
                <w:sz w:val="20"/>
                <w:szCs w:val="20"/>
                <w:lang w:val="en-GB"/>
              </w:rPr>
              <w:t>9.7</w:t>
            </w:r>
            <w:r w:rsidRPr="004C5047">
              <w:rPr>
                <w:sz w:val="20"/>
                <w:szCs w:val="20"/>
                <w:lang w:val="en-GB"/>
              </w:rPr>
              <w:br/>
              <w:t>GSO/GSO</w:t>
            </w:r>
            <w:r w:rsidRPr="004C5047">
              <w:rPr>
                <w:sz w:val="20"/>
                <w:szCs w:val="20"/>
                <w:lang w:val="en-GB"/>
              </w:rPr>
              <w:br/>
              <w:t>(</w:t>
            </w:r>
            <w:r w:rsidRPr="004C5047">
              <w:rPr>
                <w:i/>
                <w:iCs/>
                <w:sz w:val="20"/>
                <w:szCs w:val="20"/>
                <w:lang w:val="en-GB"/>
              </w:rPr>
              <w:t>cont.</w:t>
            </w:r>
            <w:r w:rsidRPr="004C5047">
              <w:rPr>
                <w:sz w:val="20"/>
                <w:szCs w:val="20"/>
                <w:lang w:val="en-GB"/>
              </w:rPr>
              <w:t>)</w:t>
            </w:r>
          </w:p>
        </w:tc>
        <w:tc>
          <w:tcPr>
            <w:tcW w:w="2552" w:type="dxa"/>
            <w:tcBorders>
              <w:bottom w:val="nil"/>
            </w:tcBorders>
          </w:tcPr>
          <w:p w14:paraId="0DA0002A"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p>
        </w:tc>
        <w:tc>
          <w:tcPr>
            <w:tcW w:w="2552" w:type="dxa"/>
            <w:tcBorders>
              <w:bottom w:val="nil"/>
            </w:tcBorders>
          </w:tcPr>
          <w:p w14:paraId="4E3304CD"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rPr>
            </w:pPr>
            <w:r w:rsidRPr="004C5047">
              <w:rPr>
                <w:sz w:val="20"/>
                <w:szCs w:val="20"/>
                <w:lang w:val="en-GB"/>
              </w:rPr>
              <w:t>2</w:t>
            </w:r>
            <w:r w:rsidRPr="004C5047">
              <w:rPr>
                <w:i/>
                <w:iCs/>
                <w:sz w:val="20"/>
                <w:szCs w:val="20"/>
                <w:lang w:val="en-GB"/>
              </w:rPr>
              <w:t>bis</w:t>
            </w:r>
            <w:r w:rsidRPr="004C5047">
              <w:rPr>
                <w:sz w:val="20"/>
                <w:szCs w:val="20"/>
                <w:lang w:val="en-GB"/>
              </w:rPr>
              <w:t>)</w:t>
            </w:r>
            <w:r w:rsidRPr="004C5047">
              <w:rPr>
                <w:sz w:val="20"/>
                <w:szCs w:val="20"/>
                <w:lang w:val="en-GB"/>
              </w:rPr>
              <w:tab/>
              <w:t>13.4-13.65 GHz</w:t>
            </w:r>
            <w:r w:rsidRPr="004C5047">
              <w:rPr>
                <w:sz w:val="20"/>
                <w:szCs w:val="20"/>
                <w:lang w:val="en-GB"/>
              </w:rPr>
              <w:br/>
            </w:r>
            <w:r w:rsidRPr="004C5047">
              <w:rPr>
                <w:sz w:val="20"/>
                <w:szCs w:val="20"/>
                <w:lang w:val="en-GB"/>
              </w:rPr>
              <w:tab/>
              <w:t>(</w:t>
            </w:r>
            <w:r w:rsidRPr="004C5047">
              <w:rPr>
                <w:sz w:val="20"/>
                <w:szCs w:val="20"/>
              </w:rPr>
              <w:t>Region</w:t>
            </w:r>
            <w:r w:rsidRPr="004C5047">
              <w:rPr>
                <w:sz w:val="20"/>
                <w:szCs w:val="20"/>
                <w:lang w:val="en-GB"/>
              </w:rPr>
              <w:t> 1)</w:t>
            </w:r>
          </w:p>
        </w:tc>
        <w:tc>
          <w:tcPr>
            <w:tcW w:w="3683" w:type="dxa"/>
            <w:tcBorders>
              <w:bottom w:val="nil"/>
            </w:tcBorders>
          </w:tcPr>
          <w:p w14:paraId="164C197F"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r w:rsidRPr="004C5047">
              <w:rPr>
                <w:sz w:val="20"/>
                <w:szCs w:val="20"/>
                <w:lang w:val="en-GB"/>
              </w:rPr>
              <w:t xml:space="preserve">i) </w:t>
            </w:r>
            <w:r w:rsidRPr="004C5047">
              <w:rPr>
                <w:sz w:val="20"/>
                <w:szCs w:val="20"/>
                <w:lang w:val="en-GB"/>
              </w:rPr>
              <w:tab/>
              <w:t>Bandwidth overlap, and</w:t>
            </w:r>
          </w:p>
          <w:p w14:paraId="007ADBA2"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rPr>
            </w:pPr>
            <w:r w:rsidRPr="004C5047">
              <w:rPr>
                <w:sz w:val="20"/>
                <w:szCs w:val="20"/>
              </w:rPr>
              <w:t xml:space="preserve">ii) </w:t>
            </w:r>
            <w:r w:rsidRPr="004C5047">
              <w:rPr>
                <w:sz w:val="20"/>
                <w:szCs w:val="20"/>
              </w:rPr>
              <w:tab/>
              <w:t>any network in the space research service (SRS) or any network in the FSS and any associated space operation functions (see No. </w:t>
            </w:r>
            <w:r w:rsidRPr="004C5047">
              <w:rPr>
                <w:b/>
                <w:bCs/>
                <w:sz w:val="20"/>
                <w:szCs w:val="20"/>
              </w:rPr>
              <w:t>1.23</w:t>
            </w:r>
            <w:r w:rsidRPr="004C5047">
              <w:rPr>
                <w:sz w:val="20"/>
                <w:szCs w:val="20"/>
              </w:rPr>
              <w:t>) with a space station within an orbital arc of ±6° of the nominal orbital position of a proposed network in the FSS or SRS</w:t>
            </w:r>
          </w:p>
        </w:tc>
        <w:tc>
          <w:tcPr>
            <w:tcW w:w="1985" w:type="dxa"/>
            <w:tcBorders>
              <w:bottom w:val="nil"/>
            </w:tcBorders>
          </w:tcPr>
          <w:p w14:paraId="044875B3"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p>
        </w:tc>
        <w:tc>
          <w:tcPr>
            <w:tcW w:w="2552" w:type="dxa"/>
            <w:tcBorders>
              <w:bottom w:val="nil"/>
            </w:tcBorders>
          </w:tcPr>
          <w:p w14:paraId="6AD80F12"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p>
        </w:tc>
      </w:tr>
      <w:tr w:rsidR="00916572" w:rsidRPr="004C5047" w14:paraId="2FDB7146" w14:textId="77777777" w:rsidTr="005E51A4">
        <w:trPr>
          <w:jc w:val="center"/>
        </w:trPr>
        <w:tc>
          <w:tcPr>
            <w:tcW w:w="1135" w:type="dxa"/>
            <w:vMerge/>
            <w:tcBorders>
              <w:bottom w:val="single" w:sz="4" w:space="0" w:color="auto"/>
            </w:tcBorders>
          </w:tcPr>
          <w:p w14:paraId="58BC835F"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p>
        </w:tc>
        <w:tc>
          <w:tcPr>
            <w:tcW w:w="2552" w:type="dxa"/>
            <w:tcBorders>
              <w:top w:val="nil"/>
              <w:bottom w:val="single" w:sz="4" w:space="0" w:color="auto"/>
            </w:tcBorders>
          </w:tcPr>
          <w:p w14:paraId="5308AB1A"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p>
        </w:tc>
        <w:tc>
          <w:tcPr>
            <w:tcW w:w="2552" w:type="dxa"/>
            <w:tcBorders>
              <w:top w:val="nil"/>
              <w:bottom w:val="single" w:sz="4" w:space="0" w:color="auto"/>
            </w:tcBorders>
          </w:tcPr>
          <w:p w14:paraId="0E98EB40"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rPr>
            </w:pPr>
            <w:r w:rsidRPr="004C5047">
              <w:rPr>
                <w:sz w:val="20"/>
                <w:szCs w:val="20"/>
              </w:rPr>
              <w:t>3)</w:t>
            </w:r>
            <w:r w:rsidRPr="004C5047">
              <w:rPr>
                <w:sz w:val="20"/>
                <w:szCs w:val="20"/>
              </w:rPr>
              <w:tab/>
              <w:t>17.7</w:t>
            </w:r>
            <w:r w:rsidRPr="004C5047">
              <w:rPr>
                <w:sz w:val="20"/>
                <w:szCs w:val="20"/>
              </w:rPr>
              <w:noBreakHyphen/>
            </w:r>
            <w:ins w:id="9" w:author="REV" w:date="2018-02-01T12:01:00Z">
              <w:r w:rsidRPr="004C5047">
                <w:rPr>
                  <w:sz w:val="20"/>
                  <w:szCs w:val="20"/>
                </w:rPr>
                <w:t>19.7</w:t>
              </w:r>
            </w:ins>
            <w:del w:id="10" w:author="REV" w:date="2018-02-01T12:01:00Z">
              <w:r w:rsidRPr="004C5047" w:rsidDel="004964F7">
                <w:rPr>
                  <w:sz w:val="20"/>
                  <w:szCs w:val="20"/>
                </w:rPr>
                <w:delText>20.2</w:delText>
              </w:r>
            </w:del>
            <w:r w:rsidRPr="004C5047">
              <w:rPr>
                <w:sz w:val="20"/>
                <w:szCs w:val="20"/>
              </w:rPr>
              <w:t> GHz,</w:t>
            </w:r>
            <w:r w:rsidRPr="004C5047">
              <w:rPr>
                <w:sz w:val="20"/>
                <w:szCs w:val="20"/>
              </w:rPr>
              <w:br/>
              <w:t xml:space="preserve">(Regions 2 and 3), </w:t>
            </w:r>
            <w:r w:rsidRPr="004C5047">
              <w:rPr>
                <w:sz w:val="20"/>
                <w:szCs w:val="20"/>
              </w:rPr>
              <w:br/>
              <w:t>17.3-</w:t>
            </w:r>
            <w:ins w:id="11" w:author="REV" w:date="2018-02-01T12:01:00Z">
              <w:r w:rsidRPr="004C5047">
                <w:rPr>
                  <w:sz w:val="20"/>
                  <w:szCs w:val="20"/>
                </w:rPr>
                <w:t>19.7</w:t>
              </w:r>
            </w:ins>
            <w:del w:id="12" w:author="REV" w:date="2018-02-01T12:01:00Z">
              <w:r w:rsidRPr="004C5047" w:rsidDel="004964F7">
                <w:rPr>
                  <w:sz w:val="20"/>
                  <w:szCs w:val="20"/>
                </w:rPr>
                <w:delText>20.2</w:delText>
              </w:r>
            </w:del>
            <w:r w:rsidRPr="004C5047">
              <w:rPr>
                <w:sz w:val="20"/>
                <w:szCs w:val="20"/>
              </w:rPr>
              <w:t xml:space="preserve"> GHz </w:t>
            </w:r>
            <w:r w:rsidRPr="004C5047">
              <w:rPr>
                <w:sz w:val="20"/>
                <w:szCs w:val="20"/>
              </w:rPr>
              <w:br/>
              <w:t>(Region 1) and</w:t>
            </w:r>
            <w:r w:rsidRPr="004C5047">
              <w:rPr>
                <w:sz w:val="20"/>
                <w:szCs w:val="20"/>
              </w:rPr>
              <w:br/>
              <w:t>27.5</w:t>
            </w:r>
            <w:r w:rsidRPr="004C5047">
              <w:rPr>
                <w:sz w:val="20"/>
                <w:szCs w:val="20"/>
              </w:rPr>
              <w:noBreakHyphen/>
            </w:r>
            <w:ins w:id="13" w:author="REV" w:date="2018-02-01T12:01:00Z">
              <w:r w:rsidRPr="004C5047">
                <w:rPr>
                  <w:sz w:val="20"/>
                  <w:szCs w:val="20"/>
                </w:rPr>
                <w:t>29.5</w:t>
              </w:r>
            </w:ins>
            <w:del w:id="14" w:author="REV" w:date="2018-02-01T12:01:00Z">
              <w:r w:rsidRPr="004C5047" w:rsidDel="004964F7">
                <w:rPr>
                  <w:sz w:val="20"/>
                  <w:szCs w:val="20"/>
                </w:rPr>
                <w:delText>30</w:delText>
              </w:r>
            </w:del>
            <w:r w:rsidRPr="004C5047">
              <w:rPr>
                <w:sz w:val="20"/>
                <w:szCs w:val="20"/>
              </w:rPr>
              <w:t> GHz</w:t>
            </w:r>
          </w:p>
        </w:tc>
        <w:tc>
          <w:tcPr>
            <w:tcW w:w="3683" w:type="dxa"/>
            <w:tcBorders>
              <w:top w:val="nil"/>
              <w:bottom w:val="single" w:sz="4" w:space="0" w:color="auto"/>
            </w:tcBorders>
          </w:tcPr>
          <w:p w14:paraId="1B85B1D2"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rPr>
            </w:pPr>
            <w:r w:rsidRPr="004C5047">
              <w:rPr>
                <w:sz w:val="20"/>
                <w:szCs w:val="20"/>
              </w:rPr>
              <w:t>i)</w:t>
            </w:r>
            <w:r w:rsidRPr="004C5047">
              <w:rPr>
                <w:sz w:val="20"/>
                <w:szCs w:val="20"/>
              </w:rPr>
              <w:tab/>
              <w:t>Bandwidth overlap, and</w:t>
            </w:r>
          </w:p>
          <w:p w14:paraId="73038846"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rPr>
            </w:pPr>
            <w:r w:rsidRPr="004C5047">
              <w:rPr>
                <w:sz w:val="20"/>
                <w:szCs w:val="20"/>
              </w:rPr>
              <w:t>ii)</w:t>
            </w:r>
            <w:r w:rsidRPr="004C5047">
              <w:rPr>
                <w:sz w:val="20"/>
                <w:szCs w:val="20"/>
              </w:rPr>
              <w:tab/>
              <w:t>any network in the FSS and any associated space operation functions (see No. </w:t>
            </w:r>
            <w:r w:rsidRPr="004C5047">
              <w:rPr>
                <w:b/>
                <w:bCs/>
                <w:sz w:val="20"/>
                <w:szCs w:val="20"/>
              </w:rPr>
              <w:t>1.23</w:t>
            </w:r>
            <w:r w:rsidRPr="004C5047">
              <w:rPr>
                <w:sz w:val="20"/>
                <w:szCs w:val="20"/>
              </w:rPr>
              <w:t xml:space="preserve">) with a space station within an orbital arc of </w:t>
            </w:r>
            <w:r w:rsidRPr="004C5047">
              <w:rPr>
                <w:sz w:val="20"/>
                <w:szCs w:val="20"/>
              </w:rPr>
              <w:sym w:font="Symbol" w:char="F0B1"/>
            </w:r>
            <w:r w:rsidRPr="004C5047">
              <w:rPr>
                <w:sz w:val="20"/>
                <w:szCs w:val="20"/>
              </w:rPr>
              <w:t>8° of the nominal orbital position of a proposed network in the FSS</w:t>
            </w:r>
          </w:p>
        </w:tc>
        <w:tc>
          <w:tcPr>
            <w:tcW w:w="1985" w:type="dxa"/>
            <w:tcBorders>
              <w:top w:val="nil"/>
              <w:bottom w:val="single" w:sz="4" w:space="0" w:color="auto"/>
            </w:tcBorders>
          </w:tcPr>
          <w:p w14:paraId="698FCE1A"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p>
        </w:tc>
        <w:tc>
          <w:tcPr>
            <w:tcW w:w="2552" w:type="dxa"/>
            <w:tcBorders>
              <w:top w:val="nil"/>
              <w:bottom w:val="single" w:sz="4" w:space="0" w:color="auto"/>
            </w:tcBorders>
          </w:tcPr>
          <w:p w14:paraId="4CE2B235"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p>
        </w:tc>
      </w:tr>
      <w:tr w:rsidR="00916572" w:rsidRPr="004C5047" w14:paraId="74B1E0D3" w14:textId="77777777" w:rsidTr="005E51A4">
        <w:trPr>
          <w:trHeight w:val="1800"/>
          <w:jc w:val="center"/>
        </w:trPr>
        <w:tc>
          <w:tcPr>
            <w:tcW w:w="1135" w:type="dxa"/>
            <w:vMerge/>
            <w:tcBorders>
              <w:top w:val="single" w:sz="4" w:space="0" w:color="auto"/>
            </w:tcBorders>
          </w:tcPr>
          <w:p w14:paraId="109551FD"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p>
        </w:tc>
        <w:tc>
          <w:tcPr>
            <w:tcW w:w="2552" w:type="dxa"/>
            <w:tcBorders>
              <w:top w:val="single" w:sz="4" w:space="0" w:color="auto"/>
              <w:bottom w:val="nil"/>
            </w:tcBorders>
          </w:tcPr>
          <w:p w14:paraId="4B771C4B"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p>
        </w:tc>
        <w:tc>
          <w:tcPr>
            <w:tcW w:w="2552" w:type="dxa"/>
            <w:tcBorders>
              <w:top w:val="single" w:sz="4" w:space="0" w:color="auto"/>
              <w:bottom w:val="nil"/>
            </w:tcBorders>
          </w:tcPr>
          <w:p w14:paraId="33854ABB"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rPr>
            </w:pPr>
            <w:r w:rsidRPr="004C5047">
              <w:rPr>
                <w:sz w:val="20"/>
                <w:szCs w:val="20"/>
              </w:rPr>
              <w:t>3</w:t>
            </w:r>
            <w:ins w:id="15" w:author="REV" w:date="2018-02-01T12:00:00Z">
              <w:r w:rsidRPr="004C5047">
                <w:rPr>
                  <w:i/>
                  <w:iCs/>
                  <w:sz w:val="20"/>
                  <w:szCs w:val="20"/>
                </w:rPr>
                <w:t>bis)</w:t>
              </w:r>
              <w:r w:rsidRPr="004C5047">
                <w:rPr>
                  <w:i/>
                  <w:iCs/>
                  <w:sz w:val="20"/>
                  <w:szCs w:val="20"/>
                </w:rPr>
                <w:tab/>
              </w:r>
              <w:r w:rsidRPr="004C5047">
                <w:rPr>
                  <w:sz w:val="20"/>
                  <w:szCs w:val="20"/>
                </w:rPr>
                <w:t>19.7-20.2 GHz and</w:t>
              </w:r>
              <w:r w:rsidRPr="004C5047">
                <w:rPr>
                  <w:sz w:val="20"/>
                  <w:szCs w:val="20"/>
                </w:rPr>
                <w:br/>
              </w:r>
              <w:r w:rsidRPr="004C5047">
                <w:rPr>
                  <w:sz w:val="20"/>
                  <w:szCs w:val="20"/>
                </w:rPr>
                <w:tab/>
                <w:t>29.5-30 GHz</w:t>
              </w:r>
            </w:ins>
          </w:p>
        </w:tc>
        <w:tc>
          <w:tcPr>
            <w:tcW w:w="3683" w:type="dxa"/>
            <w:tcBorders>
              <w:top w:val="single" w:sz="4" w:space="0" w:color="auto"/>
              <w:bottom w:val="nil"/>
            </w:tcBorders>
          </w:tcPr>
          <w:p w14:paraId="1B90A77A"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ins w:id="16" w:author="REV" w:date="2018-02-01T11:59:00Z"/>
                <w:sz w:val="20"/>
                <w:szCs w:val="20"/>
              </w:rPr>
            </w:pPr>
            <w:ins w:id="17" w:author="REV" w:date="2018-02-01T11:59:00Z">
              <w:r w:rsidRPr="004C5047">
                <w:rPr>
                  <w:sz w:val="20"/>
                  <w:szCs w:val="20"/>
                </w:rPr>
                <w:t>i)</w:t>
              </w:r>
              <w:r w:rsidRPr="004C5047">
                <w:rPr>
                  <w:sz w:val="20"/>
                  <w:szCs w:val="20"/>
                </w:rPr>
                <w:tab/>
                <w:t>Bandwidth overlap, and</w:t>
              </w:r>
            </w:ins>
          </w:p>
          <w:p w14:paraId="1775A7FF"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pacing w:val="-2"/>
                <w:sz w:val="20"/>
                <w:szCs w:val="20"/>
                <w:lang w:val="en-GB"/>
              </w:rPr>
            </w:pPr>
            <w:r w:rsidRPr="004C5047">
              <w:rPr>
                <w:spacing w:val="-2"/>
                <w:sz w:val="20"/>
                <w:szCs w:val="20"/>
                <w:lang w:val="en-GB"/>
              </w:rPr>
              <w:t>ii)</w:t>
            </w:r>
            <w:r w:rsidRPr="004C5047">
              <w:rPr>
                <w:spacing w:val="-2"/>
                <w:sz w:val="20"/>
                <w:szCs w:val="20"/>
                <w:lang w:val="en-GB"/>
              </w:rPr>
              <w:tab/>
              <w:t>any network in the FSS or in the MSS and any associated space operation functions (see No. </w:t>
            </w:r>
            <w:ins w:id="18" w:author="REV" w:date="2018-02-01T11:59:00Z">
              <w:r w:rsidRPr="004C5047">
                <w:rPr>
                  <w:b/>
                  <w:bCs/>
                  <w:spacing w:val="-2"/>
                  <w:sz w:val="20"/>
                  <w:szCs w:val="20"/>
                  <w:lang w:val="en-GB"/>
                </w:rPr>
                <w:t>1.23</w:t>
              </w:r>
              <w:r w:rsidRPr="004C5047">
                <w:rPr>
                  <w:spacing w:val="-2"/>
                  <w:sz w:val="20"/>
                  <w:szCs w:val="20"/>
                  <w:lang w:val="en-GB"/>
                </w:rPr>
                <w:t xml:space="preserve">) with a space station within an orbital arc of </w:t>
              </w:r>
              <w:r w:rsidRPr="004C5047">
                <w:rPr>
                  <w:spacing w:val="-2"/>
                  <w:sz w:val="20"/>
                  <w:szCs w:val="20"/>
                  <w:lang w:val="en-GB"/>
                </w:rPr>
                <w:sym w:font="Symbol" w:char="F0B1"/>
              </w:r>
              <w:r w:rsidRPr="004C5047">
                <w:rPr>
                  <w:spacing w:val="-2"/>
                  <w:sz w:val="20"/>
                  <w:szCs w:val="20"/>
                  <w:lang w:val="en-GB"/>
                </w:rPr>
                <w:t>8° of the nominal orbital position of a proposed network in the FSS or in the MSS.</w:t>
              </w:r>
            </w:ins>
          </w:p>
        </w:tc>
        <w:tc>
          <w:tcPr>
            <w:tcW w:w="1985" w:type="dxa"/>
            <w:tcBorders>
              <w:top w:val="single" w:sz="4" w:space="0" w:color="auto"/>
              <w:bottom w:val="nil"/>
            </w:tcBorders>
          </w:tcPr>
          <w:p w14:paraId="17BAAFB7"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p>
        </w:tc>
        <w:tc>
          <w:tcPr>
            <w:tcW w:w="2552" w:type="dxa"/>
            <w:tcBorders>
              <w:top w:val="single" w:sz="4" w:space="0" w:color="auto"/>
              <w:bottom w:val="nil"/>
            </w:tcBorders>
          </w:tcPr>
          <w:p w14:paraId="6FF3BD4B"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p>
        </w:tc>
      </w:tr>
      <w:tr w:rsidR="00916572" w:rsidRPr="004C5047" w14:paraId="73A07823" w14:textId="77777777" w:rsidTr="005E51A4">
        <w:trPr>
          <w:jc w:val="center"/>
        </w:trPr>
        <w:tc>
          <w:tcPr>
            <w:tcW w:w="1135" w:type="dxa"/>
            <w:vMerge/>
            <w:tcBorders>
              <w:bottom w:val="single" w:sz="4" w:space="0" w:color="auto"/>
            </w:tcBorders>
          </w:tcPr>
          <w:p w14:paraId="670B0526"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p>
        </w:tc>
        <w:tc>
          <w:tcPr>
            <w:tcW w:w="2552" w:type="dxa"/>
            <w:tcBorders>
              <w:top w:val="nil"/>
              <w:bottom w:val="single" w:sz="4" w:space="0" w:color="auto"/>
            </w:tcBorders>
          </w:tcPr>
          <w:p w14:paraId="2CD15E72"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p>
        </w:tc>
        <w:tc>
          <w:tcPr>
            <w:tcW w:w="2552" w:type="dxa"/>
            <w:tcBorders>
              <w:top w:val="nil"/>
              <w:bottom w:val="single" w:sz="4" w:space="0" w:color="auto"/>
            </w:tcBorders>
          </w:tcPr>
          <w:p w14:paraId="7720F482"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rPr>
            </w:pPr>
            <w:r w:rsidRPr="004C5047">
              <w:rPr>
                <w:sz w:val="20"/>
                <w:szCs w:val="20"/>
              </w:rPr>
              <w:t>4)</w:t>
            </w:r>
            <w:r w:rsidRPr="004C5047">
              <w:rPr>
                <w:sz w:val="20"/>
                <w:szCs w:val="20"/>
              </w:rPr>
              <w:tab/>
              <w:t>17.3</w:t>
            </w:r>
            <w:r w:rsidRPr="004C5047">
              <w:rPr>
                <w:sz w:val="20"/>
                <w:szCs w:val="20"/>
              </w:rPr>
              <w:noBreakHyphen/>
              <w:t xml:space="preserve">17.7 GHz </w:t>
            </w:r>
            <w:r w:rsidRPr="004C5047">
              <w:rPr>
                <w:sz w:val="20"/>
                <w:szCs w:val="20"/>
              </w:rPr>
              <w:br/>
              <w:t>(Regions 1 and 2)</w:t>
            </w:r>
          </w:p>
        </w:tc>
        <w:tc>
          <w:tcPr>
            <w:tcW w:w="3683" w:type="dxa"/>
            <w:tcBorders>
              <w:top w:val="nil"/>
              <w:bottom w:val="single" w:sz="4" w:space="0" w:color="auto"/>
            </w:tcBorders>
          </w:tcPr>
          <w:p w14:paraId="465108CD"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rPr>
            </w:pPr>
            <w:r w:rsidRPr="004C5047">
              <w:rPr>
                <w:sz w:val="20"/>
                <w:szCs w:val="20"/>
                <w:lang w:val="en-GB"/>
              </w:rPr>
              <w:t>i)</w:t>
            </w:r>
            <w:r w:rsidRPr="004C5047">
              <w:rPr>
                <w:sz w:val="20"/>
                <w:szCs w:val="20"/>
                <w:lang w:val="en-GB"/>
              </w:rPr>
              <w:tab/>
              <w:t>Bandwidth overlap, and</w:t>
            </w:r>
          </w:p>
          <w:p w14:paraId="2DCB77C4"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567" w:hanging="567"/>
              <w:textAlignment w:val="baseline"/>
              <w:rPr>
                <w:sz w:val="20"/>
                <w:szCs w:val="20"/>
              </w:rPr>
            </w:pPr>
            <w:r w:rsidRPr="004C5047">
              <w:rPr>
                <w:sz w:val="20"/>
                <w:szCs w:val="20"/>
              </w:rPr>
              <w:t>ii)</w:t>
            </w:r>
            <w:r w:rsidRPr="004C5047">
              <w:rPr>
                <w:sz w:val="20"/>
                <w:szCs w:val="20"/>
              </w:rPr>
              <w:tab/>
              <w:t>a)</w:t>
            </w:r>
            <w:r w:rsidRPr="004C5047">
              <w:rPr>
                <w:sz w:val="20"/>
                <w:szCs w:val="20"/>
              </w:rPr>
              <w:tab/>
              <w:t>any network in the FSS and any associated space operation functions (see No. </w:t>
            </w:r>
            <w:r w:rsidRPr="004C5047">
              <w:rPr>
                <w:b/>
                <w:bCs/>
                <w:sz w:val="20"/>
                <w:szCs w:val="20"/>
              </w:rPr>
              <w:t>1.23</w:t>
            </w:r>
            <w:r w:rsidRPr="004C5047">
              <w:rPr>
                <w:sz w:val="20"/>
                <w:szCs w:val="20"/>
              </w:rPr>
              <w:t xml:space="preserve">) with a space station within an orbital arc of </w:t>
            </w:r>
            <w:r w:rsidRPr="004C5047">
              <w:rPr>
                <w:sz w:val="20"/>
                <w:szCs w:val="20"/>
              </w:rPr>
              <w:sym w:font="Symbol" w:char="F0B1"/>
            </w:r>
            <w:r w:rsidRPr="004C5047">
              <w:rPr>
                <w:sz w:val="20"/>
                <w:szCs w:val="20"/>
              </w:rPr>
              <w:t>8° of the nominal orbital position of a proposed network in the BSS,</w:t>
            </w:r>
          </w:p>
          <w:p w14:paraId="71BE6521"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rPr>
            </w:pPr>
            <w:r w:rsidRPr="004C5047">
              <w:rPr>
                <w:sz w:val="20"/>
                <w:szCs w:val="20"/>
              </w:rPr>
              <w:tab/>
              <w:t>or</w:t>
            </w:r>
          </w:p>
          <w:p w14:paraId="303A9568"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567" w:hanging="567"/>
              <w:textAlignment w:val="baseline"/>
              <w:rPr>
                <w:sz w:val="20"/>
                <w:szCs w:val="20"/>
              </w:rPr>
            </w:pPr>
            <w:r w:rsidRPr="004C5047">
              <w:rPr>
                <w:sz w:val="20"/>
                <w:szCs w:val="20"/>
              </w:rPr>
              <w:tab/>
              <w:t>b)</w:t>
            </w:r>
            <w:r w:rsidRPr="004C5047">
              <w:rPr>
                <w:sz w:val="20"/>
                <w:szCs w:val="20"/>
              </w:rPr>
              <w:tab/>
              <w:t>any network in the BSS and any associated space operation functions (see No. </w:t>
            </w:r>
            <w:r w:rsidRPr="004C5047">
              <w:rPr>
                <w:b/>
                <w:bCs/>
                <w:sz w:val="20"/>
                <w:szCs w:val="20"/>
              </w:rPr>
              <w:t>1.23</w:t>
            </w:r>
            <w:r w:rsidRPr="004C5047">
              <w:rPr>
                <w:sz w:val="20"/>
                <w:szCs w:val="20"/>
              </w:rPr>
              <w:t xml:space="preserve">) with a space station within an orbital arc of </w:t>
            </w:r>
            <w:r w:rsidRPr="004C5047">
              <w:rPr>
                <w:sz w:val="20"/>
                <w:szCs w:val="20"/>
              </w:rPr>
              <w:sym w:font="Symbol" w:char="F0B1"/>
            </w:r>
            <w:r w:rsidRPr="004C5047">
              <w:rPr>
                <w:sz w:val="20"/>
                <w:szCs w:val="20"/>
              </w:rPr>
              <w:t>8° of the nominal orbital position of a proposed network in the FSS</w:t>
            </w:r>
          </w:p>
        </w:tc>
        <w:tc>
          <w:tcPr>
            <w:tcW w:w="1985" w:type="dxa"/>
            <w:tcBorders>
              <w:top w:val="nil"/>
              <w:bottom w:val="single" w:sz="4" w:space="0" w:color="auto"/>
            </w:tcBorders>
          </w:tcPr>
          <w:p w14:paraId="52827858"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p>
        </w:tc>
        <w:tc>
          <w:tcPr>
            <w:tcW w:w="2552" w:type="dxa"/>
            <w:tcBorders>
              <w:top w:val="nil"/>
              <w:bottom w:val="single" w:sz="4" w:space="0" w:color="auto"/>
            </w:tcBorders>
          </w:tcPr>
          <w:p w14:paraId="724F9F55"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p>
        </w:tc>
      </w:tr>
    </w:tbl>
    <w:p w14:paraId="6E2DC515" w14:textId="77777777" w:rsidR="00916572" w:rsidRPr="004C5047" w:rsidRDefault="00916572" w:rsidP="00916572">
      <w:pPr>
        <w:keepNext/>
        <w:tabs>
          <w:tab w:val="left" w:pos="1134"/>
          <w:tab w:val="left" w:pos="1871"/>
          <w:tab w:val="left" w:pos="2268"/>
        </w:tabs>
        <w:overflowPunct w:val="0"/>
        <w:autoSpaceDE w:val="0"/>
        <w:autoSpaceDN w:val="0"/>
        <w:adjustRightInd w:val="0"/>
        <w:spacing w:before="560" w:after="120"/>
        <w:jc w:val="center"/>
        <w:textAlignment w:val="baseline"/>
        <w:rPr>
          <w:caps/>
          <w:sz w:val="20"/>
          <w:szCs w:val="20"/>
          <w:lang w:val="en-GB"/>
        </w:rPr>
      </w:pPr>
      <w:r w:rsidRPr="004C5047">
        <w:rPr>
          <w:caps/>
          <w:sz w:val="20"/>
          <w:szCs w:val="20"/>
          <w:lang w:val="en-GB"/>
        </w:rPr>
        <w:lastRenderedPageBreak/>
        <w:t>TABLE 5-1 (</w:t>
      </w:r>
      <w:r w:rsidRPr="004C5047">
        <w:rPr>
          <w:i/>
          <w:iCs/>
          <w:sz w:val="20"/>
          <w:szCs w:val="20"/>
          <w:lang w:val="en-GB"/>
        </w:rPr>
        <w:t>continued</w:t>
      </w:r>
      <w:r w:rsidRPr="004C5047">
        <w:rPr>
          <w:caps/>
          <w:sz w:val="20"/>
          <w:szCs w:val="20"/>
          <w:lang w:val="en-GB"/>
        </w:rPr>
        <w:t>)</w:t>
      </w:r>
      <w:r w:rsidRPr="004C5047">
        <w:rPr>
          <w:caps/>
          <w:sz w:val="16"/>
          <w:szCs w:val="16"/>
          <w:lang w:val="en-GB"/>
        </w:rPr>
        <w:t>     (</w:t>
      </w:r>
      <w:r w:rsidRPr="004C5047">
        <w:rPr>
          <w:sz w:val="16"/>
          <w:szCs w:val="16"/>
          <w:lang w:val="en-GB"/>
        </w:rPr>
        <w:t>Rev</w:t>
      </w:r>
      <w:r w:rsidRPr="004C5047">
        <w:rPr>
          <w:caps/>
          <w:sz w:val="16"/>
          <w:szCs w:val="16"/>
          <w:lang w:val="en-GB"/>
        </w:rPr>
        <w:t>.WRC</w:t>
      </w:r>
      <w:r w:rsidRPr="004C5047">
        <w:rPr>
          <w:caps/>
          <w:sz w:val="16"/>
          <w:szCs w:val="16"/>
          <w:lang w:val="en-GB"/>
        </w:rPr>
        <w:noBreakHyphen/>
        <w:t>1</w:t>
      </w:r>
      <w:del w:id="19" w:author="delaRosaT" w:date="2018-03-07T15:24:00Z">
        <w:r w:rsidRPr="004C5047" w:rsidDel="00903DB2">
          <w:rPr>
            <w:caps/>
            <w:sz w:val="16"/>
            <w:szCs w:val="16"/>
            <w:lang w:val="en-GB"/>
          </w:rPr>
          <w:delText>5</w:delText>
        </w:r>
      </w:del>
      <w:ins w:id="20" w:author="delaRosaT" w:date="2018-03-07T15:24:00Z">
        <w:r w:rsidRPr="004C5047">
          <w:rPr>
            <w:caps/>
            <w:sz w:val="16"/>
            <w:szCs w:val="16"/>
            <w:lang w:val="en-GB"/>
          </w:rPr>
          <w:t>9</w:t>
        </w:r>
      </w:ins>
      <w:r w:rsidRPr="004C5047">
        <w:rPr>
          <w:caps/>
          <w:sz w:val="16"/>
          <w:szCs w:val="16"/>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135"/>
        <w:gridCol w:w="2552"/>
        <w:gridCol w:w="2552"/>
        <w:gridCol w:w="3683"/>
        <w:gridCol w:w="1985"/>
        <w:gridCol w:w="2552"/>
      </w:tblGrid>
      <w:tr w:rsidR="00916572" w:rsidRPr="004C5047" w14:paraId="230E6A91" w14:textId="77777777" w:rsidTr="005E51A4">
        <w:trPr>
          <w:jc w:val="center"/>
        </w:trPr>
        <w:tc>
          <w:tcPr>
            <w:tcW w:w="1135" w:type="dxa"/>
            <w:tcBorders>
              <w:bottom w:val="single" w:sz="4" w:space="0" w:color="auto"/>
            </w:tcBorders>
            <w:vAlign w:val="center"/>
          </w:tcPr>
          <w:p w14:paraId="6CEEA5E5"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Reference</w:t>
            </w:r>
            <w:r w:rsidRPr="004C5047">
              <w:rPr>
                <w:rFonts w:ascii="Times New Roman Bold" w:hAnsi="Times New Roman Bold" w:cs="Times New Roman Bold"/>
                <w:b/>
                <w:sz w:val="20"/>
                <w:szCs w:val="20"/>
                <w:lang w:val="en-GB"/>
              </w:rPr>
              <w:br/>
              <w:t>of</w:t>
            </w:r>
            <w:r w:rsidRPr="004C5047">
              <w:rPr>
                <w:rFonts w:ascii="Times New Roman Bold" w:hAnsi="Times New Roman Bold" w:cs="Times New Roman Bold"/>
                <w:b/>
                <w:sz w:val="20"/>
                <w:szCs w:val="20"/>
                <w:lang w:val="en-GB"/>
              </w:rPr>
              <w:br/>
              <w:t>Article 9</w:t>
            </w:r>
          </w:p>
        </w:tc>
        <w:tc>
          <w:tcPr>
            <w:tcW w:w="2552" w:type="dxa"/>
            <w:tcBorders>
              <w:bottom w:val="single" w:sz="4" w:space="0" w:color="auto"/>
            </w:tcBorders>
            <w:vAlign w:val="center"/>
          </w:tcPr>
          <w:p w14:paraId="1A5F385B"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Case</w:t>
            </w:r>
          </w:p>
        </w:tc>
        <w:tc>
          <w:tcPr>
            <w:tcW w:w="2552" w:type="dxa"/>
            <w:tcBorders>
              <w:bottom w:val="single" w:sz="4" w:space="0" w:color="auto"/>
            </w:tcBorders>
            <w:vAlign w:val="center"/>
          </w:tcPr>
          <w:p w14:paraId="5201BFC4"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rPr>
            </w:pPr>
            <w:r w:rsidRPr="004C5047">
              <w:rPr>
                <w:rFonts w:ascii="Times New Roman Bold" w:hAnsi="Times New Roman Bold" w:cs="Times New Roman Bold"/>
                <w:b/>
                <w:sz w:val="20"/>
                <w:szCs w:val="20"/>
              </w:rPr>
              <w:t>Frequency bands</w:t>
            </w:r>
            <w:r w:rsidRPr="004C5047">
              <w:rPr>
                <w:rFonts w:ascii="Times New Roman Bold" w:hAnsi="Times New Roman Bold" w:cs="Times New Roman Bold"/>
                <w:b/>
                <w:sz w:val="20"/>
                <w:szCs w:val="20"/>
              </w:rPr>
              <w:br/>
              <w:t>(and Region) of the service for which coordination</w:t>
            </w:r>
            <w:r w:rsidRPr="004C5047">
              <w:rPr>
                <w:rFonts w:ascii="Times New Roman Bold" w:hAnsi="Times New Roman Bold" w:cs="Times New Roman Bold"/>
                <w:b/>
                <w:sz w:val="20"/>
                <w:szCs w:val="20"/>
              </w:rPr>
              <w:br/>
              <w:t>is sought</w:t>
            </w:r>
          </w:p>
        </w:tc>
        <w:tc>
          <w:tcPr>
            <w:tcW w:w="3683" w:type="dxa"/>
            <w:tcBorders>
              <w:bottom w:val="single" w:sz="4" w:space="0" w:color="auto"/>
            </w:tcBorders>
            <w:vAlign w:val="center"/>
          </w:tcPr>
          <w:p w14:paraId="2826B1B3"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Threshold/condition</w:t>
            </w:r>
          </w:p>
        </w:tc>
        <w:tc>
          <w:tcPr>
            <w:tcW w:w="1985" w:type="dxa"/>
            <w:tcBorders>
              <w:bottom w:val="single" w:sz="4" w:space="0" w:color="auto"/>
            </w:tcBorders>
            <w:vAlign w:val="center"/>
          </w:tcPr>
          <w:p w14:paraId="6F7BDE4A"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 xml:space="preserve">Calculation </w:t>
            </w:r>
            <w:r w:rsidRPr="004C5047">
              <w:rPr>
                <w:rFonts w:ascii="Times New Roman Bold" w:hAnsi="Times New Roman Bold" w:cs="Times New Roman Bold"/>
                <w:b/>
                <w:sz w:val="20"/>
                <w:szCs w:val="20"/>
                <w:lang w:val="en-GB"/>
              </w:rPr>
              <w:br/>
              <w:t>method</w:t>
            </w:r>
          </w:p>
        </w:tc>
        <w:tc>
          <w:tcPr>
            <w:tcW w:w="2552" w:type="dxa"/>
            <w:tcBorders>
              <w:bottom w:val="single" w:sz="4" w:space="0" w:color="auto"/>
            </w:tcBorders>
            <w:vAlign w:val="center"/>
          </w:tcPr>
          <w:p w14:paraId="7E0BBAE9"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Remarks</w:t>
            </w:r>
          </w:p>
        </w:tc>
      </w:tr>
      <w:tr w:rsidR="00916572" w:rsidRPr="004C5047" w14:paraId="55AA0CE7" w14:textId="77777777" w:rsidTr="005E51A4">
        <w:trPr>
          <w:jc w:val="center"/>
        </w:trPr>
        <w:tc>
          <w:tcPr>
            <w:tcW w:w="1135" w:type="dxa"/>
            <w:tcBorders>
              <w:top w:val="single" w:sz="4" w:space="0" w:color="auto"/>
              <w:bottom w:val="single" w:sz="4" w:space="0" w:color="auto"/>
            </w:tcBorders>
          </w:tcPr>
          <w:p w14:paraId="7B1B0222"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r w:rsidRPr="004C5047">
              <w:rPr>
                <w:sz w:val="20"/>
                <w:szCs w:val="20"/>
                <w:lang w:val="en-GB"/>
              </w:rPr>
              <w:t>No. </w:t>
            </w:r>
            <w:r w:rsidRPr="004C5047">
              <w:rPr>
                <w:b/>
                <w:bCs/>
                <w:sz w:val="20"/>
                <w:szCs w:val="20"/>
                <w:lang w:val="en-GB"/>
              </w:rPr>
              <w:t>9.7</w:t>
            </w:r>
            <w:r w:rsidRPr="004C5047">
              <w:rPr>
                <w:sz w:val="20"/>
                <w:szCs w:val="20"/>
                <w:lang w:val="en-GB"/>
              </w:rPr>
              <w:br/>
              <w:t>GSO/GSO</w:t>
            </w:r>
            <w:r w:rsidRPr="004C5047">
              <w:rPr>
                <w:sz w:val="20"/>
                <w:szCs w:val="20"/>
                <w:lang w:val="en-GB"/>
              </w:rPr>
              <w:br/>
              <w:t>(</w:t>
            </w:r>
            <w:r w:rsidRPr="004C5047">
              <w:rPr>
                <w:i/>
                <w:iCs/>
                <w:sz w:val="20"/>
                <w:szCs w:val="20"/>
                <w:lang w:val="en-GB"/>
              </w:rPr>
              <w:t>cont.</w:t>
            </w:r>
            <w:r w:rsidRPr="004C5047">
              <w:rPr>
                <w:sz w:val="20"/>
                <w:szCs w:val="20"/>
                <w:lang w:val="en-GB"/>
              </w:rPr>
              <w:t>)</w:t>
            </w:r>
          </w:p>
        </w:tc>
        <w:tc>
          <w:tcPr>
            <w:tcW w:w="2552" w:type="dxa"/>
            <w:tcBorders>
              <w:top w:val="single" w:sz="4" w:space="0" w:color="auto"/>
              <w:bottom w:val="single" w:sz="4" w:space="0" w:color="auto"/>
            </w:tcBorders>
          </w:tcPr>
          <w:p w14:paraId="562DBACD"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p>
        </w:tc>
        <w:tc>
          <w:tcPr>
            <w:tcW w:w="2552" w:type="dxa"/>
            <w:tcBorders>
              <w:top w:val="single" w:sz="4" w:space="0" w:color="auto"/>
              <w:bottom w:val="single" w:sz="4" w:space="0" w:color="auto"/>
            </w:tcBorders>
          </w:tcPr>
          <w:p w14:paraId="33642C68" w14:textId="77777777" w:rsidR="00916572" w:rsidRPr="004C5047" w:rsidDel="00EB4BB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r w:rsidRPr="004C5047">
              <w:rPr>
                <w:sz w:val="20"/>
                <w:szCs w:val="20"/>
                <w:lang w:val="en-GB"/>
              </w:rPr>
              <w:t>5)</w:t>
            </w:r>
            <w:r w:rsidRPr="004C5047">
              <w:rPr>
                <w:sz w:val="20"/>
                <w:szCs w:val="20"/>
                <w:lang w:val="en-GB"/>
              </w:rPr>
              <w:tab/>
              <w:t>17.7</w:t>
            </w:r>
            <w:r w:rsidRPr="004C5047">
              <w:rPr>
                <w:sz w:val="20"/>
                <w:szCs w:val="20"/>
                <w:lang w:val="en-GB"/>
              </w:rPr>
              <w:noBreakHyphen/>
              <w:t>17.8 GHz</w:t>
            </w:r>
          </w:p>
        </w:tc>
        <w:tc>
          <w:tcPr>
            <w:tcW w:w="3683" w:type="dxa"/>
            <w:tcBorders>
              <w:top w:val="single" w:sz="4" w:space="0" w:color="auto"/>
              <w:bottom w:val="single" w:sz="4" w:space="0" w:color="auto"/>
            </w:tcBorders>
          </w:tcPr>
          <w:p w14:paraId="250854C5"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r w:rsidRPr="004C5047">
              <w:rPr>
                <w:sz w:val="20"/>
                <w:szCs w:val="20"/>
                <w:lang w:val="en-GB"/>
              </w:rPr>
              <w:t>i)</w:t>
            </w:r>
            <w:r w:rsidRPr="004C5047">
              <w:rPr>
                <w:sz w:val="20"/>
                <w:szCs w:val="20"/>
                <w:lang w:val="en-GB"/>
              </w:rPr>
              <w:tab/>
              <w:t>Bandwidth overlap, and</w:t>
            </w:r>
          </w:p>
          <w:p w14:paraId="4BA8CBE1"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567" w:hanging="567"/>
              <w:textAlignment w:val="baseline"/>
              <w:rPr>
                <w:sz w:val="20"/>
                <w:szCs w:val="20"/>
              </w:rPr>
            </w:pPr>
            <w:r w:rsidRPr="004C5047">
              <w:rPr>
                <w:sz w:val="20"/>
                <w:szCs w:val="20"/>
              </w:rPr>
              <w:t>ii)</w:t>
            </w:r>
            <w:r w:rsidRPr="004C5047">
              <w:rPr>
                <w:sz w:val="20"/>
                <w:szCs w:val="20"/>
              </w:rPr>
              <w:tab/>
              <w:t>a)</w:t>
            </w:r>
            <w:r w:rsidRPr="004C5047">
              <w:rPr>
                <w:sz w:val="20"/>
                <w:szCs w:val="20"/>
              </w:rPr>
              <w:tab/>
              <w:t>any network in the FSS and any associated space operation functions (see No. </w:t>
            </w:r>
            <w:r w:rsidRPr="004C5047">
              <w:rPr>
                <w:b/>
                <w:bCs/>
                <w:sz w:val="20"/>
                <w:szCs w:val="20"/>
              </w:rPr>
              <w:t>1.23</w:t>
            </w:r>
            <w:r w:rsidRPr="004C5047">
              <w:rPr>
                <w:sz w:val="20"/>
                <w:szCs w:val="20"/>
              </w:rPr>
              <w:t xml:space="preserve">) with a space station within an orbital arc of </w:t>
            </w:r>
            <w:r w:rsidRPr="004C5047">
              <w:rPr>
                <w:sz w:val="20"/>
                <w:szCs w:val="20"/>
              </w:rPr>
              <w:sym w:font="Symbol" w:char="F0B1"/>
            </w:r>
            <w:r w:rsidRPr="004C5047">
              <w:rPr>
                <w:sz w:val="20"/>
                <w:szCs w:val="20"/>
              </w:rPr>
              <w:t>8° of the nominal orbital position of a proposed network in the BSS,</w:t>
            </w:r>
          </w:p>
          <w:p w14:paraId="25A24710"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r w:rsidRPr="004C5047">
              <w:rPr>
                <w:sz w:val="20"/>
                <w:szCs w:val="20"/>
                <w:lang w:val="en-GB"/>
              </w:rPr>
              <w:tab/>
              <w:t>or</w:t>
            </w:r>
          </w:p>
          <w:p w14:paraId="5D8CFFDC"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567" w:hanging="567"/>
              <w:textAlignment w:val="baseline"/>
              <w:rPr>
                <w:sz w:val="20"/>
                <w:szCs w:val="20"/>
              </w:rPr>
            </w:pPr>
            <w:r w:rsidRPr="004C5047">
              <w:rPr>
                <w:sz w:val="20"/>
                <w:szCs w:val="20"/>
              </w:rPr>
              <w:tab/>
              <w:t>b)</w:t>
            </w:r>
            <w:r w:rsidRPr="004C5047">
              <w:rPr>
                <w:sz w:val="20"/>
                <w:szCs w:val="20"/>
              </w:rPr>
              <w:tab/>
              <w:t>any network in the BSS and any associated space operation functions (see No. </w:t>
            </w:r>
            <w:r w:rsidRPr="004C5047">
              <w:rPr>
                <w:b/>
                <w:bCs/>
                <w:sz w:val="20"/>
                <w:szCs w:val="20"/>
              </w:rPr>
              <w:t>1.23</w:t>
            </w:r>
            <w:r w:rsidRPr="004C5047">
              <w:rPr>
                <w:sz w:val="20"/>
                <w:szCs w:val="20"/>
              </w:rPr>
              <w:t xml:space="preserve">) with a space station within an orbital arc of </w:t>
            </w:r>
            <w:r w:rsidRPr="004C5047">
              <w:rPr>
                <w:sz w:val="20"/>
                <w:szCs w:val="20"/>
              </w:rPr>
              <w:sym w:font="Symbol" w:char="F0B1"/>
            </w:r>
            <w:r w:rsidRPr="004C5047">
              <w:rPr>
                <w:sz w:val="20"/>
                <w:szCs w:val="20"/>
              </w:rPr>
              <w:t>8° of the nominal orbital position of a proposed network in the FSS</w:t>
            </w:r>
          </w:p>
          <w:p w14:paraId="05408CF7"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rPr>
            </w:pPr>
            <w:r w:rsidRPr="004C5047">
              <w:rPr>
                <w:sz w:val="20"/>
                <w:szCs w:val="20"/>
                <w:lang w:val="en-GB"/>
              </w:rPr>
              <w:t>NOTE – No. </w:t>
            </w:r>
            <w:r w:rsidRPr="004C5047">
              <w:rPr>
                <w:b/>
                <w:bCs/>
                <w:sz w:val="20"/>
                <w:szCs w:val="20"/>
                <w:lang w:val="en-GB"/>
              </w:rPr>
              <w:t>5.517</w:t>
            </w:r>
            <w:r w:rsidRPr="004C5047">
              <w:rPr>
                <w:sz w:val="20"/>
                <w:szCs w:val="20"/>
                <w:lang w:val="en-GB"/>
              </w:rPr>
              <w:t xml:space="preserve"> applies in Region 2.</w:t>
            </w:r>
          </w:p>
        </w:tc>
        <w:tc>
          <w:tcPr>
            <w:tcW w:w="1985" w:type="dxa"/>
            <w:tcBorders>
              <w:top w:val="single" w:sz="4" w:space="0" w:color="auto"/>
              <w:bottom w:val="single" w:sz="4" w:space="0" w:color="auto"/>
            </w:tcBorders>
          </w:tcPr>
          <w:p w14:paraId="186CA4BE"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rPr>
            </w:pPr>
          </w:p>
        </w:tc>
        <w:tc>
          <w:tcPr>
            <w:tcW w:w="2552" w:type="dxa"/>
            <w:tcBorders>
              <w:top w:val="single" w:sz="4" w:space="0" w:color="auto"/>
              <w:bottom w:val="single" w:sz="4" w:space="0" w:color="auto"/>
            </w:tcBorders>
          </w:tcPr>
          <w:p w14:paraId="1AF8CBAB"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rPr>
            </w:pPr>
          </w:p>
        </w:tc>
      </w:tr>
      <w:tr w:rsidR="00916572" w:rsidRPr="004C5047" w14:paraId="46FDE2AE" w14:textId="77777777" w:rsidTr="005E51A4">
        <w:trPr>
          <w:jc w:val="center"/>
        </w:trPr>
        <w:tc>
          <w:tcPr>
            <w:tcW w:w="1135" w:type="dxa"/>
            <w:tcBorders>
              <w:top w:val="single" w:sz="4" w:space="0" w:color="auto"/>
              <w:bottom w:val="single" w:sz="4" w:space="0" w:color="auto"/>
            </w:tcBorders>
          </w:tcPr>
          <w:p w14:paraId="77BDD314"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p>
        </w:tc>
        <w:tc>
          <w:tcPr>
            <w:tcW w:w="2552" w:type="dxa"/>
            <w:tcBorders>
              <w:top w:val="single" w:sz="4" w:space="0" w:color="auto"/>
              <w:bottom w:val="single" w:sz="4" w:space="0" w:color="auto"/>
            </w:tcBorders>
          </w:tcPr>
          <w:p w14:paraId="4857AC50"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rPr>
            </w:pPr>
          </w:p>
        </w:tc>
        <w:tc>
          <w:tcPr>
            <w:tcW w:w="2552" w:type="dxa"/>
            <w:tcBorders>
              <w:top w:val="single" w:sz="4" w:space="0" w:color="auto"/>
              <w:bottom w:val="single" w:sz="4" w:space="0" w:color="auto"/>
            </w:tcBorders>
            <w:shd w:val="clear" w:color="auto" w:fill="auto"/>
          </w:tcPr>
          <w:p w14:paraId="667A5140" w14:textId="77777777" w:rsidR="00916572" w:rsidRPr="004C5047" w:rsidDel="00DD03DA"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rPr>
            </w:pPr>
            <w:r w:rsidRPr="004C5047">
              <w:rPr>
                <w:sz w:val="20"/>
                <w:szCs w:val="20"/>
              </w:rPr>
              <w:t>6)</w:t>
            </w:r>
            <w:r w:rsidRPr="004C5047">
              <w:rPr>
                <w:sz w:val="20"/>
                <w:szCs w:val="20"/>
              </w:rPr>
              <w:tab/>
              <w:t xml:space="preserve">18.0-18.3 GHz (Region 2) 18.1-18.4 GHz (Regions 1 and 3) </w:t>
            </w:r>
          </w:p>
        </w:tc>
        <w:tc>
          <w:tcPr>
            <w:tcW w:w="3683" w:type="dxa"/>
            <w:tcBorders>
              <w:top w:val="single" w:sz="4" w:space="0" w:color="auto"/>
              <w:bottom w:val="single" w:sz="4" w:space="0" w:color="auto"/>
            </w:tcBorders>
            <w:shd w:val="clear" w:color="auto" w:fill="auto"/>
          </w:tcPr>
          <w:p w14:paraId="7D8BFC6E"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r w:rsidRPr="004C5047">
              <w:rPr>
                <w:sz w:val="20"/>
                <w:szCs w:val="20"/>
                <w:lang w:val="en-GB"/>
              </w:rPr>
              <w:t>i)</w:t>
            </w:r>
            <w:r w:rsidRPr="004C5047">
              <w:rPr>
                <w:sz w:val="20"/>
                <w:szCs w:val="20"/>
                <w:lang w:val="en-GB"/>
              </w:rPr>
              <w:tab/>
              <w:t>Bandwidth overlap, and</w:t>
            </w:r>
          </w:p>
          <w:p w14:paraId="7E6015A6"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rPr>
            </w:pPr>
            <w:r w:rsidRPr="004C5047">
              <w:rPr>
                <w:sz w:val="20"/>
                <w:szCs w:val="20"/>
              </w:rPr>
              <w:t>ii)</w:t>
            </w:r>
            <w:r w:rsidRPr="004C5047">
              <w:rPr>
                <w:sz w:val="20"/>
                <w:szCs w:val="20"/>
              </w:rPr>
              <w:tab/>
              <w:t>any network in the FSS or meteorological-satellite service and any associated space operation functions (see No. </w:t>
            </w:r>
            <w:r w:rsidRPr="004C5047">
              <w:rPr>
                <w:b/>
                <w:bCs/>
                <w:sz w:val="20"/>
                <w:szCs w:val="20"/>
              </w:rPr>
              <w:t>1.23</w:t>
            </w:r>
            <w:r w:rsidRPr="004C5047">
              <w:rPr>
                <w:sz w:val="20"/>
                <w:szCs w:val="20"/>
              </w:rPr>
              <w:t xml:space="preserve">) with a space station within an orbital arc of </w:t>
            </w:r>
            <w:r w:rsidRPr="004C5047">
              <w:rPr>
                <w:sz w:val="20"/>
                <w:szCs w:val="20"/>
              </w:rPr>
              <w:sym w:font="Symbol" w:char="F0B1"/>
            </w:r>
            <w:r w:rsidRPr="004C5047">
              <w:rPr>
                <w:sz w:val="20"/>
                <w:szCs w:val="20"/>
              </w:rPr>
              <w:t>8° of the nominal orbital position of a proposed network in the FSS or the meteorological-satellite service</w:t>
            </w:r>
          </w:p>
        </w:tc>
        <w:tc>
          <w:tcPr>
            <w:tcW w:w="1985" w:type="dxa"/>
            <w:tcBorders>
              <w:top w:val="single" w:sz="4" w:space="0" w:color="auto"/>
              <w:bottom w:val="single" w:sz="4" w:space="0" w:color="auto"/>
            </w:tcBorders>
          </w:tcPr>
          <w:p w14:paraId="472B6DBA"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rPr>
            </w:pPr>
          </w:p>
        </w:tc>
        <w:tc>
          <w:tcPr>
            <w:tcW w:w="2552" w:type="dxa"/>
            <w:tcBorders>
              <w:top w:val="single" w:sz="4" w:space="0" w:color="auto"/>
              <w:bottom w:val="single" w:sz="4" w:space="0" w:color="auto"/>
            </w:tcBorders>
          </w:tcPr>
          <w:p w14:paraId="681D4C1D"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rPr>
            </w:pPr>
          </w:p>
        </w:tc>
      </w:tr>
    </w:tbl>
    <w:p w14:paraId="14EE0781" w14:textId="77777777" w:rsidR="00916572" w:rsidRPr="004C5047" w:rsidRDefault="00916572" w:rsidP="00916572">
      <w:pPr>
        <w:keepNext/>
        <w:tabs>
          <w:tab w:val="left" w:pos="1134"/>
          <w:tab w:val="left" w:pos="1871"/>
          <w:tab w:val="left" w:pos="2268"/>
        </w:tabs>
        <w:overflowPunct w:val="0"/>
        <w:autoSpaceDE w:val="0"/>
        <w:autoSpaceDN w:val="0"/>
        <w:adjustRightInd w:val="0"/>
        <w:spacing w:before="560" w:after="120"/>
        <w:jc w:val="center"/>
        <w:textAlignment w:val="baseline"/>
        <w:rPr>
          <w:caps/>
          <w:sz w:val="20"/>
          <w:szCs w:val="20"/>
          <w:lang w:val="en-GB"/>
        </w:rPr>
      </w:pPr>
      <w:r w:rsidRPr="004C5047">
        <w:rPr>
          <w:caps/>
          <w:sz w:val="20"/>
          <w:szCs w:val="20"/>
          <w:lang w:val="en-GB"/>
        </w:rPr>
        <w:lastRenderedPageBreak/>
        <w:br/>
        <w:t>TABLE 5-1 (</w:t>
      </w:r>
      <w:r w:rsidRPr="004C5047">
        <w:rPr>
          <w:i/>
          <w:iCs/>
          <w:sz w:val="20"/>
          <w:szCs w:val="20"/>
          <w:lang w:val="en-GB"/>
        </w:rPr>
        <w:t>continued</w:t>
      </w:r>
      <w:r w:rsidRPr="004C5047">
        <w:rPr>
          <w:caps/>
          <w:sz w:val="20"/>
          <w:szCs w:val="20"/>
          <w:lang w:val="en-GB"/>
        </w:rPr>
        <w:t>)</w:t>
      </w:r>
      <w:r w:rsidRPr="004C5047">
        <w:rPr>
          <w:caps/>
          <w:sz w:val="16"/>
          <w:szCs w:val="16"/>
          <w:lang w:val="en-GB"/>
        </w:rPr>
        <w:t>     (</w:t>
      </w:r>
      <w:r w:rsidRPr="004C5047">
        <w:rPr>
          <w:sz w:val="16"/>
          <w:szCs w:val="16"/>
          <w:lang w:val="en-GB"/>
        </w:rPr>
        <w:t>Rev</w:t>
      </w:r>
      <w:r w:rsidRPr="004C5047">
        <w:rPr>
          <w:caps/>
          <w:sz w:val="16"/>
          <w:szCs w:val="16"/>
          <w:lang w:val="en-GB"/>
        </w:rPr>
        <w:t>.WRC</w:t>
      </w:r>
      <w:r w:rsidRPr="004C5047">
        <w:rPr>
          <w:caps/>
          <w:sz w:val="16"/>
          <w:szCs w:val="16"/>
          <w:lang w:val="en-GB"/>
        </w:rPr>
        <w:noBreakHyphen/>
        <w:t>1</w:t>
      </w:r>
      <w:del w:id="21" w:author="delaRosaT" w:date="2018-03-07T15:27:00Z">
        <w:r w:rsidRPr="004C5047" w:rsidDel="00774D06">
          <w:rPr>
            <w:caps/>
            <w:sz w:val="16"/>
            <w:szCs w:val="16"/>
            <w:lang w:val="en-GB"/>
          </w:rPr>
          <w:delText>5</w:delText>
        </w:r>
      </w:del>
      <w:ins w:id="22" w:author="delaRosaT" w:date="2018-03-07T15:27:00Z">
        <w:r w:rsidRPr="004C5047">
          <w:rPr>
            <w:caps/>
            <w:sz w:val="16"/>
            <w:szCs w:val="16"/>
            <w:lang w:val="en-GB"/>
          </w:rPr>
          <w:t>9</w:t>
        </w:r>
      </w:ins>
      <w:r w:rsidRPr="004C5047">
        <w:rPr>
          <w:caps/>
          <w:sz w:val="16"/>
          <w:szCs w:val="16"/>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135"/>
        <w:gridCol w:w="2552"/>
        <w:gridCol w:w="2552"/>
        <w:gridCol w:w="3683"/>
        <w:gridCol w:w="1985"/>
        <w:gridCol w:w="2552"/>
      </w:tblGrid>
      <w:tr w:rsidR="00916572" w:rsidRPr="004C5047" w14:paraId="6381D202" w14:textId="77777777" w:rsidTr="005E51A4">
        <w:trPr>
          <w:jc w:val="center"/>
        </w:trPr>
        <w:tc>
          <w:tcPr>
            <w:tcW w:w="1135" w:type="dxa"/>
            <w:tcBorders>
              <w:bottom w:val="single" w:sz="4" w:space="0" w:color="auto"/>
            </w:tcBorders>
            <w:vAlign w:val="center"/>
          </w:tcPr>
          <w:p w14:paraId="0AA28E9F"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Reference</w:t>
            </w:r>
            <w:r w:rsidRPr="004C5047">
              <w:rPr>
                <w:rFonts w:ascii="Times New Roman Bold" w:hAnsi="Times New Roman Bold" w:cs="Times New Roman Bold"/>
                <w:b/>
                <w:sz w:val="20"/>
                <w:szCs w:val="20"/>
                <w:lang w:val="en-GB"/>
              </w:rPr>
              <w:br/>
              <w:t>of</w:t>
            </w:r>
            <w:r w:rsidRPr="004C5047">
              <w:rPr>
                <w:rFonts w:ascii="Times New Roman Bold" w:hAnsi="Times New Roman Bold" w:cs="Times New Roman Bold"/>
                <w:b/>
                <w:sz w:val="20"/>
                <w:szCs w:val="20"/>
                <w:lang w:val="en-GB"/>
              </w:rPr>
              <w:br/>
              <w:t>Article 9</w:t>
            </w:r>
          </w:p>
        </w:tc>
        <w:tc>
          <w:tcPr>
            <w:tcW w:w="2552" w:type="dxa"/>
            <w:tcBorders>
              <w:bottom w:val="single" w:sz="4" w:space="0" w:color="auto"/>
            </w:tcBorders>
            <w:vAlign w:val="center"/>
          </w:tcPr>
          <w:p w14:paraId="19462A6D"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Case</w:t>
            </w:r>
          </w:p>
        </w:tc>
        <w:tc>
          <w:tcPr>
            <w:tcW w:w="2552" w:type="dxa"/>
            <w:tcBorders>
              <w:bottom w:val="single" w:sz="4" w:space="0" w:color="auto"/>
            </w:tcBorders>
            <w:vAlign w:val="center"/>
          </w:tcPr>
          <w:p w14:paraId="33D66812"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rPr>
            </w:pPr>
            <w:r w:rsidRPr="004C5047">
              <w:rPr>
                <w:rFonts w:ascii="Times New Roman Bold" w:hAnsi="Times New Roman Bold" w:cs="Times New Roman Bold"/>
                <w:b/>
                <w:sz w:val="20"/>
                <w:szCs w:val="20"/>
              </w:rPr>
              <w:t>Frequency bands</w:t>
            </w:r>
            <w:r w:rsidRPr="004C5047">
              <w:rPr>
                <w:rFonts w:ascii="Times New Roman Bold" w:hAnsi="Times New Roman Bold" w:cs="Times New Roman Bold"/>
                <w:b/>
                <w:sz w:val="20"/>
                <w:szCs w:val="20"/>
              </w:rPr>
              <w:br/>
              <w:t>(and Region) of the service for which coordination</w:t>
            </w:r>
            <w:r w:rsidRPr="004C5047">
              <w:rPr>
                <w:rFonts w:ascii="Times New Roman Bold" w:hAnsi="Times New Roman Bold" w:cs="Times New Roman Bold"/>
                <w:b/>
                <w:sz w:val="20"/>
                <w:szCs w:val="20"/>
              </w:rPr>
              <w:br/>
              <w:t>is sought</w:t>
            </w:r>
          </w:p>
        </w:tc>
        <w:tc>
          <w:tcPr>
            <w:tcW w:w="3683" w:type="dxa"/>
            <w:tcBorders>
              <w:bottom w:val="single" w:sz="4" w:space="0" w:color="auto"/>
            </w:tcBorders>
            <w:vAlign w:val="center"/>
          </w:tcPr>
          <w:p w14:paraId="43635786"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Threshold/condition</w:t>
            </w:r>
          </w:p>
        </w:tc>
        <w:tc>
          <w:tcPr>
            <w:tcW w:w="1985" w:type="dxa"/>
            <w:tcBorders>
              <w:bottom w:val="single" w:sz="4" w:space="0" w:color="auto"/>
            </w:tcBorders>
            <w:vAlign w:val="center"/>
          </w:tcPr>
          <w:p w14:paraId="5521997A"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 xml:space="preserve">Calculation </w:t>
            </w:r>
            <w:r w:rsidRPr="004C5047">
              <w:rPr>
                <w:rFonts w:ascii="Times New Roman Bold" w:hAnsi="Times New Roman Bold" w:cs="Times New Roman Bold"/>
                <w:b/>
                <w:sz w:val="20"/>
                <w:szCs w:val="20"/>
                <w:lang w:val="en-GB"/>
              </w:rPr>
              <w:br/>
              <w:t>method</w:t>
            </w:r>
          </w:p>
        </w:tc>
        <w:tc>
          <w:tcPr>
            <w:tcW w:w="2552" w:type="dxa"/>
            <w:tcBorders>
              <w:bottom w:val="single" w:sz="4" w:space="0" w:color="auto"/>
            </w:tcBorders>
            <w:vAlign w:val="center"/>
          </w:tcPr>
          <w:p w14:paraId="0509C972"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Remarks</w:t>
            </w:r>
          </w:p>
        </w:tc>
      </w:tr>
      <w:tr w:rsidR="00916572" w:rsidRPr="004C5047" w14:paraId="749EFFC4" w14:textId="77777777" w:rsidTr="005E51A4">
        <w:trPr>
          <w:jc w:val="center"/>
        </w:trPr>
        <w:tc>
          <w:tcPr>
            <w:tcW w:w="1135" w:type="dxa"/>
            <w:tcBorders>
              <w:top w:val="single" w:sz="4" w:space="0" w:color="auto"/>
              <w:bottom w:val="single" w:sz="4" w:space="0" w:color="auto"/>
            </w:tcBorders>
          </w:tcPr>
          <w:p w14:paraId="06628E64"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r w:rsidRPr="004C5047">
              <w:rPr>
                <w:sz w:val="20"/>
                <w:szCs w:val="20"/>
                <w:lang w:val="en-GB"/>
              </w:rPr>
              <w:t>No. </w:t>
            </w:r>
            <w:r w:rsidRPr="004C5047">
              <w:rPr>
                <w:b/>
                <w:bCs/>
                <w:sz w:val="20"/>
                <w:szCs w:val="20"/>
                <w:lang w:val="en-GB"/>
              </w:rPr>
              <w:t>9.7</w:t>
            </w:r>
            <w:r w:rsidRPr="004C5047">
              <w:rPr>
                <w:sz w:val="20"/>
                <w:szCs w:val="20"/>
                <w:lang w:val="en-GB"/>
              </w:rPr>
              <w:br/>
              <w:t>GSO/GSO</w:t>
            </w:r>
            <w:r w:rsidRPr="004C5047">
              <w:rPr>
                <w:sz w:val="20"/>
                <w:szCs w:val="20"/>
                <w:lang w:val="en-GB"/>
              </w:rPr>
              <w:br/>
              <w:t>(</w:t>
            </w:r>
            <w:r w:rsidRPr="004C5047">
              <w:rPr>
                <w:i/>
                <w:iCs/>
                <w:sz w:val="20"/>
                <w:szCs w:val="20"/>
                <w:lang w:val="en-GB"/>
              </w:rPr>
              <w:t>cont.</w:t>
            </w:r>
            <w:r w:rsidRPr="004C5047">
              <w:rPr>
                <w:sz w:val="20"/>
                <w:szCs w:val="20"/>
                <w:lang w:val="en-GB"/>
              </w:rPr>
              <w:t>)</w:t>
            </w:r>
          </w:p>
        </w:tc>
        <w:tc>
          <w:tcPr>
            <w:tcW w:w="2552" w:type="dxa"/>
            <w:tcBorders>
              <w:top w:val="single" w:sz="4" w:space="0" w:color="auto"/>
              <w:bottom w:val="single" w:sz="4" w:space="0" w:color="auto"/>
            </w:tcBorders>
          </w:tcPr>
          <w:p w14:paraId="0DFD48E1"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p>
        </w:tc>
        <w:tc>
          <w:tcPr>
            <w:tcW w:w="2552" w:type="dxa"/>
            <w:tcBorders>
              <w:top w:val="single" w:sz="4" w:space="0" w:color="auto"/>
              <w:bottom w:val="single" w:sz="4" w:space="0" w:color="auto"/>
            </w:tcBorders>
          </w:tcPr>
          <w:p w14:paraId="48E19C35" w14:textId="77777777" w:rsidR="00916572" w:rsidRPr="004C5047" w:rsidDel="00DD03DA"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lang w:val="en-GB"/>
              </w:rPr>
            </w:pPr>
            <w:r w:rsidRPr="004C5047">
              <w:rPr>
                <w:sz w:val="20"/>
                <w:szCs w:val="20"/>
                <w:lang w:val="en-GB"/>
              </w:rPr>
              <w:t>6</w:t>
            </w:r>
            <w:r w:rsidRPr="004C5047">
              <w:rPr>
                <w:i/>
                <w:iCs/>
                <w:sz w:val="20"/>
                <w:szCs w:val="20"/>
                <w:lang w:val="en-GB"/>
              </w:rPr>
              <w:t>bis</w:t>
            </w:r>
            <w:r w:rsidRPr="004C5047">
              <w:rPr>
                <w:sz w:val="20"/>
                <w:szCs w:val="20"/>
                <w:lang w:val="en-GB"/>
              </w:rPr>
              <w:t>)</w:t>
            </w:r>
            <w:r w:rsidRPr="004C5047">
              <w:rPr>
                <w:sz w:val="20"/>
                <w:szCs w:val="20"/>
                <w:lang w:val="en-GB"/>
              </w:rPr>
              <w:tab/>
            </w:r>
            <w:r w:rsidRPr="004C5047">
              <w:rPr>
                <w:rFonts w:eastAsia="Malgun Gothic"/>
                <w:sz w:val="20"/>
                <w:szCs w:val="20"/>
                <w:lang w:val="en-GB"/>
              </w:rPr>
              <w:t xml:space="preserve">21.4-22 GHz </w:t>
            </w:r>
            <w:r w:rsidRPr="004C5047">
              <w:rPr>
                <w:rFonts w:eastAsia="Malgun Gothic"/>
                <w:sz w:val="20"/>
                <w:szCs w:val="20"/>
                <w:lang w:val="en-GB"/>
              </w:rPr>
              <w:br/>
              <w:t>(Regions 1 and 3)</w:t>
            </w:r>
          </w:p>
        </w:tc>
        <w:tc>
          <w:tcPr>
            <w:tcW w:w="3683" w:type="dxa"/>
            <w:tcBorders>
              <w:top w:val="single" w:sz="4" w:space="0" w:color="auto"/>
              <w:bottom w:val="single" w:sz="4" w:space="0" w:color="auto"/>
            </w:tcBorders>
          </w:tcPr>
          <w:p w14:paraId="12326723"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lang w:val="en-GB"/>
              </w:rPr>
            </w:pPr>
            <w:r w:rsidRPr="004C5047">
              <w:rPr>
                <w:sz w:val="20"/>
                <w:szCs w:val="20"/>
                <w:lang w:val="en-GB"/>
              </w:rPr>
              <w:t>i)</w:t>
            </w:r>
            <w:r w:rsidRPr="004C5047">
              <w:rPr>
                <w:sz w:val="20"/>
                <w:szCs w:val="20"/>
                <w:lang w:val="en-GB"/>
              </w:rPr>
              <w:tab/>
              <w:t>Bandwidth overlap; and</w:t>
            </w:r>
          </w:p>
          <w:p w14:paraId="32AB60F0"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lang w:val="en-GB"/>
              </w:rPr>
            </w:pPr>
            <w:r w:rsidRPr="004C5047">
              <w:rPr>
                <w:sz w:val="20"/>
                <w:szCs w:val="20"/>
                <w:lang w:val="en-GB"/>
              </w:rPr>
              <w:t>ii)</w:t>
            </w:r>
            <w:r w:rsidRPr="004C5047">
              <w:rPr>
                <w:sz w:val="20"/>
                <w:szCs w:val="20"/>
                <w:lang w:val="en-GB"/>
              </w:rPr>
              <w:tab/>
              <w:t>any network in the BSS and any associated space operation functions (see No. </w:t>
            </w:r>
            <w:r w:rsidRPr="004C5047">
              <w:rPr>
                <w:b/>
                <w:bCs/>
                <w:sz w:val="20"/>
                <w:szCs w:val="20"/>
                <w:lang w:val="en-GB"/>
              </w:rPr>
              <w:t>1.23</w:t>
            </w:r>
            <w:r w:rsidRPr="004C5047">
              <w:rPr>
                <w:sz w:val="20"/>
                <w:szCs w:val="20"/>
                <w:lang w:val="en-GB"/>
              </w:rPr>
              <w:t xml:space="preserve">) with a space station within an orbital arc of ±12° of the nominal orbital position of a proposed network in the BSS (see also Resolutions </w:t>
            </w:r>
            <w:r w:rsidRPr="004C5047">
              <w:rPr>
                <w:b/>
                <w:bCs/>
                <w:sz w:val="20"/>
                <w:szCs w:val="20"/>
                <w:lang w:val="en-GB"/>
              </w:rPr>
              <w:t>554 (WRC</w:t>
            </w:r>
            <w:r w:rsidRPr="004C5047">
              <w:rPr>
                <w:b/>
                <w:bCs/>
                <w:sz w:val="20"/>
                <w:szCs w:val="20"/>
                <w:lang w:val="en-GB"/>
              </w:rPr>
              <w:noBreakHyphen/>
              <w:t xml:space="preserve">12) </w:t>
            </w:r>
            <w:r w:rsidRPr="004C5047">
              <w:rPr>
                <w:sz w:val="20"/>
                <w:szCs w:val="20"/>
                <w:lang w:val="en-GB"/>
              </w:rPr>
              <w:t xml:space="preserve">and </w:t>
            </w:r>
            <w:r w:rsidRPr="004C5047">
              <w:rPr>
                <w:b/>
                <w:bCs/>
                <w:sz w:val="20"/>
                <w:szCs w:val="20"/>
                <w:lang w:val="en-GB"/>
              </w:rPr>
              <w:t>553 (WRC</w:t>
            </w:r>
            <w:r w:rsidRPr="004C5047">
              <w:rPr>
                <w:b/>
                <w:bCs/>
                <w:sz w:val="20"/>
                <w:szCs w:val="20"/>
                <w:lang w:val="en-GB"/>
              </w:rPr>
              <w:noBreakHyphen/>
              <w:t>12)</w:t>
            </w:r>
            <w:r w:rsidRPr="004C5047">
              <w:rPr>
                <w:sz w:val="20"/>
                <w:szCs w:val="20"/>
                <w:lang w:val="en-GB"/>
              </w:rPr>
              <w:t>).</w:t>
            </w:r>
          </w:p>
        </w:tc>
        <w:tc>
          <w:tcPr>
            <w:tcW w:w="1985" w:type="dxa"/>
            <w:tcBorders>
              <w:top w:val="single" w:sz="4" w:space="0" w:color="auto"/>
              <w:bottom w:val="single" w:sz="4" w:space="0" w:color="auto"/>
            </w:tcBorders>
          </w:tcPr>
          <w:p w14:paraId="73B2AC01"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rPr>
            </w:pPr>
          </w:p>
        </w:tc>
        <w:tc>
          <w:tcPr>
            <w:tcW w:w="2552" w:type="dxa"/>
            <w:tcBorders>
              <w:top w:val="single" w:sz="4" w:space="0" w:color="auto"/>
              <w:bottom w:val="single" w:sz="4" w:space="0" w:color="auto"/>
            </w:tcBorders>
          </w:tcPr>
          <w:p w14:paraId="287D93E2"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rPr>
            </w:pPr>
            <w:r w:rsidRPr="004C5047">
              <w:rPr>
                <w:sz w:val="20"/>
                <w:szCs w:val="20"/>
                <w:lang w:val="en-GB"/>
              </w:rPr>
              <w:t>No. </w:t>
            </w:r>
            <w:r w:rsidRPr="004C5047">
              <w:rPr>
                <w:b/>
                <w:bCs/>
                <w:sz w:val="20"/>
                <w:szCs w:val="20"/>
                <w:lang w:val="en-GB"/>
              </w:rPr>
              <w:t>9.41</w:t>
            </w:r>
            <w:r w:rsidRPr="004C5047">
              <w:rPr>
                <w:sz w:val="20"/>
                <w:szCs w:val="20"/>
                <w:lang w:val="en-GB"/>
              </w:rPr>
              <w:t xml:space="preserve"> does not apply.</w:t>
            </w:r>
          </w:p>
        </w:tc>
      </w:tr>
      <w:tr w:rsidR="00916572" w:rsidRPr="004C5047" w14:paraId="65775524" w14:textId="77777777" w:rsidTr="005E51A4">
        <w:trPr>
          <w:jc w:val="center"/>
        </w:trPr>
        <w:tc>
          <w:tcPr>
            <w:tcW w:w="1135" w:type="dxa"/>
            <w:tcBorders>
              <w:top w:val="single" w:sz="4" w:space="0" w:color="auto"/>
              <w:bottom w:val="nil"/>
            </w:tcBorders>
          </w:tcPr>
          <w:p w14:paraId="12C70B06"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rPr>
            </w:pPr>
          </w:p>
        </w:tc>
        <w:tc>
          <w:tcPr>
            <w:tcW w:w="2552" w:type="dxa"/>
            <w:tcBorders>
              <w:top w:val="single" w:sz="4" w:space="0" w:color="auto"/>
              <w:bottom w:val="nil"/>
            </w:tcBorders>
          </w:tcPr>
          <w:p w14:paraId="78FEB2BA"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rPr>
            </w:pPr>
          </w:p>
        </w:tc>
        <w:tc>
          <w:tcPr>
            <w:tcW w:w="2552" w:type="dxa"/>
            <w:tcBorders>
              <w:top w:val="single" w:sz="4" w:space="0" w:color="auto"/>
              <w:bottom w:val="nil"/>
            </w:tcBorders>
          </w:tcPr>
          <w:p w14:paraId="5E1B89B2"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lang w:val="en-GB"/>
              </w:rPr>
            </w:pPr>
            <w:r w:rsidRPr="004C5047">
              <w:rPr>
                <w:sz w:val="20"/>
                <w:szCs w:val="20"/>
                <w:lang w:val="en-GB"/>
              </w:rPr>
              <w:t>7)</w:t>
            </w:r>
            <w:r w:rsidRPr="004C5047">
              <w:rPr>
                <w:sz w:val="20"/>
                <w:szCs w:val="20"/>
                <w:lang w:val="en-GB"/>
              </w:rPr>
              <w:tab/>
              <w:t>Bands above 17.3 GHz, except those defined in § 3),</w:t>
            </w:r>
            <w:r w:rsidRPr="004C5047">
              <w:rPr>
                <w:sz w:val="20"/>
                <w:szCs w:val="20"/>
              </w:rPr>
              <w:t xml:space="preserve"> </w:t>
            </w:r>
            <w:ins w:id="23" w:author="REV" w:date="2018-02-21T13:47:00Z">
              <w:r w:rsidRPr="004C5047">
                <w:rPr>
                  <w:sz w:val="20"/>
                  <w:szCs w:val="20"/>
                </w:rPr>
                <w:t>3</w:t>
              </w:r>
              <w:r w:rsidRPr="004C5047">
                <w:rPr>
                  <w:i/>
                  <w:iCs/>
                  <w:sz w:val="20"/>
                  <w:szCs w:val="20"/>
                </w:rPr>
                <w:t>bis</w:t>
              </w:r>
              <w:r w:rsidRPr="004C5047">
                <w:rPr>
                  <w:sz w:val="20"/>
                  <w:szCs w:val="20"/>
                </w:rPr>
                <w:t>)</w:t>
              </w:r>
            </w:ins>
            <w:r w:rsidRPr="004C5047">
              <w:rPr>
                <w:sz w:val="20"/>
                <w:szCs w:val="20"/>
                <w:lang w:val="en-GB"/>
              </w:rPr>
              <w:t xml:space="preserve"> and 6)</w:t>
            </w:r>
          </w:p>
        </w:tc>
        <w:tc>
          <w:tcPr>
            <w:tcW w:w="3683" w:type="dxa"/>
            <w:tcBorders>
              <w:top w:val="single" w:sz="4" w:space="0" w:color="auto"/>
              <w:bottom w:val="nil"/>
            </w:tcBorders>
          </w:tcPr>
          <w:p w14:paraId="617E62E1"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r w:rsidRPr="004C5047">
              <w:rPr>
                <w:sz w:val="20"/>
                <w:szCs w:val="20"/>
                <w:lang w:val="en-GB"/>
              </w:rPr>
              <w:t>i)</w:t>
            </w:r>
            <w:r w:rsidRPr="004C5047">
              <w:rPr>
                <w:sz w:val="20"/>
                <w:szCs w:val="20"/>
                <w:lang w:val="en-GB"/>
              </w:rPr>
              <w:tab/>
              <w:t>Bandwidth overlap, and</w:t>
            </w:r>
          </w:p>
          <w:p w14:paraId="48A43D2F"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r w:rsidRPr="004C5047">
              <w:rPr>
                <w:sz w:val="20"/>
                <w:szCs w:val="20"/>
                <w:lang w:val="en-GB"/>
              </w:rPr>
              <w:t>ii)</w:t>
            </w:r>
            <w:r w:rsidRPr="004C5047">
              <w:rPr>
                <w:sz w:val="20"/>
                <w:szCs w:val="20"/>
                <w:lang w:val="en-GB"/>
              </w:rPr>
              <w:tab/>
              <w:t>any network in the FSS and any associated space operation functions (see No. </w:t>
            </w:r>
            <w:r w:rsidRPr="004C5047">
              <w:rPr>
                <w:b/>
                <w:bCs/>
                <w:sz w:val="20"/>
                <w:szCs w:val="20"/>
                <w:lang w:val="en-GB"/>
              </w:rPr>
              <w:t>1.23</w:t>
            </w:r>
            <w:r w:rsidRPr="004C5047">
              <w:rPr>
                <w:sz w:val="20"/>
                <w:szCs w:val="20"/>
                <w:lang w:val="en-GB"/>
              </w:rPr>
              <w:t xml:space="preserve">) with a space station within an orbital arc of </w:t>
            </w:r>
            <w:r w:rsidRPr="004C5047">
              <w:rPr>
                <w:sz w:val="20"/>
                <w:szCs w:val="20"/>
                <w:lang w:val="en-GB"/>
              </w:rPr>
              <w:sym w:font="Symbol" w:char="F0B1"/>
            </w:r>
            <w:r w:rsidRPr="004C5047">
              <w:rPr>
                <w:sz w:val="20"/>
                <w:szCs w:val="20"/>
                <w:lang w:val="en-GB"/>
              </w:rPr>
              <w:t>8° of the nominal orbital position of a proposed network in the FSS (see also</w:t>
            </w:r>
            <w:r w:rsidRPr="004C5047">
              <w:rPr>
                <w:sz w:val="20"/>
                <w:szCs w:val="20"/>
                <w:lang w:val="en-GB"/>
              </w:rPr>
              <w:br/>
              <w:t xml:space="preserve">Resolution </w:t>
            </w:r>
            <w:r w:rsidRPr="004C5047">
              <w:rPr>
                <w:b/>
                <w:sz w:val="20"/>
                <w:szCs w:val="20"/>
                <w:lang w:val="en-GB"/>
              </w:rPr>
              <w:t xml:space="preserve">901 </w:t>
            </w:r>
            <w:r w:rsidRPr="004C5047">
              <w:rPr>
                <w:b/>
                <w:bCs/>
                <w:sz w:val="20"/>
                <w:szCs w:val="20"/>
                <w:lang w:val="en-GB"/>
              </w:rPr>
              <w:t>(Rev.WRC</w:t>
            </w:r>
            <w:r w:rsidRPr="004C5047">
              <w:rPr>
                <w:b/>
                <w:bCs/>
                <w:sz w:val="20"/>
                <w:szCs w:val="20"/>
                <w:lang w:val="en-GB"/>
              </w:rPr>
              <w:noBreakHyphen/>
              <w:t>07)</w:t>
            </w:r>
            <w:r w:rsidRPr="004C5047">
              <w:rPr>
                <w:sz w:val="20"/>
                <w:szCs w:val="20"/>
                <w:lang w:val="en-GB"/>
              </w:rPr>
              <w:t>)</w:t>
            </w:r>
          </w:p>
        </w:tc>
        <w:tc>
          <w:tcPr>
            <w:tcW w:w="1985" w:type="dxa"/>
            <w:tcBorders>
              <w:top w:val="single" w:sz="4" w:space="0" w:color="auto"/>
              <w:bottom w:val="nil"/>
            </w:tcBorders>
          </w:tcPr>
          <w:p w14:paraId="5FCC200B"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rPr>
            </w:pPr>
          </w:p>
        </w:tc>
        <w:tc>
          <w:tcPr>
            <w:tcW w:w="2552" w:type="dxa"/>
            <w:tcBorders>
              <w:top w:val="single" w:sz="4" w:space="0" w:color="auto"/>
              <w:bottom w:val="nil"/>
            </w:tcBorders>
          </w:tcPr>
          <w:p w14:paraId="34F63C62"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rPr>
            </w:pPr>
          </w:p>
        </w:tc>
      </w:tr>
      <w:tr w:rsidR="00916572" w:rsidRPr="004C5047" w14:paraId="7004414C" w14:textId="77777777" w:rsidTr="005E51A4">
        <w:trPr>
          <w:jc w:val="center"/>
        </w:trPr>
        <w:tc>
          <w:tcPr>
            <w:tcW w:w="1135" w:type="dxa"/>
            <w:tcBorders>
              <w:top w:val="nil"/>
              <w:bottom w:val="single" w:sz="4" w:space="0" w:color="auto"/>
            </w:tcBorders>
          </w:tcPr>
          <w:p w14:paraId="2E0A223E"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rPr>
            </w:pPr>
          </w:p>
        </w:tc>
        <w:tc>
          <w:tcPr>
            <w:tcW w:w="2552" w:type="dxa"/>
            <w:tcBorders>
              <w:top w:val="nil"/>
              <w:bottom w:val="single" w:sz="4" w:space="0" w:color="auto"/>
            </w:tcBorders>
          </w:tcPr>
          <w:p w14:paraId="55D06808"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rPr>
            </w:pPr>
          </w:p>
        </w:tc>
        <w:tc>
          <w:tcPr>
            <w:tcW w:w="2552" w:type="dxa"/>
            <w:tcBorders>
              <w:top w:val="nil"/>
              <w:bottom w:val="single" w:sz="4" w:space="0" w:color="auto"/>
            </w:tcBorders>
          </w:tcPr>
          <w:p w14:paraId="3733EDFF"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rPr>
            </w:pPr>
            <w:r w:rsidRPr="004C5047">
              <w:rPr>
                <w:sz w:val="20"/>
                <w:szCs w:val="20"/>
                <w:lang w:val="en-GB"/>
              </w:rPr>
              <w:t>8)</w:t>
            </w:r>
            <w:r w:rsidRPr="004C5047">
              <w:rPr>
                <w:sz w:val="20"/>
                <w:szCs w:val="20"/>
                <w:lang w:val="en-GB"/>
              </w:rPr>
              <w:tab/>
              <w:t>Bands above 17.3 GHz except those defined in § 4), 5) and 6</w:t>
            </w:r>
            <w:r w:rsidRPr="004C5047">
              <w:rPr>
                <w:i/>
                <w:iCs/>
                <w:sz w:val="20"/>
                <w:szCs w:val="20"/>
                <w:lang w:val="en-GB"/>
              </w:rPr>
              <w:t>bis</w:t>
            </w:r>
            <w:r w:rsidRPr="004C5047">
              <w:rPr>
                <w:sz w:val="20"/>
                <w:szCs w:val="20"/>
                <w:lang w:val="en-GB"/>
              </w:rPr>
              <w:t>)</w:t>
            </w:r>
          </w:p>
        </w:tc>
        <w:tc>
          <w:tcPr>
            <w:tcW w:w="3683" w:type="dxa"/>
            <w:tcBorders>
              <w:top w:val="nil"/>
              <w:bottom w:val="single" w:sz="4" w:space="0" w:color="auto"/>
            </w:tcBorders>
          </w:tcPr>
          <w:p w14:paraId="5E3E2979"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r w:rsidRPr="004C5047">
              <w:rPr>
                <w:sz w:val="20"/>
                <w:szCs w:val="20"/>
                <w:lang w:val="en-GB"/>
              </w:rPr>
              <w:t>i)</w:t>
            </w:r>
            <w:r w:rsidRPr="004C5047">
              <w:rPr>
                <w:sz w:val="20"/>
                <w:szCs w:val="20"/>
                <w:lang w:val="en-GB"/>
              </w:rPr>
              <w:tab/>
              <w:t>Bandwidth overlap, and</w:t>
            </w:r>
          </w:p>
          <w:p w14:paraId="11C9FEFF"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rPr>
            </w:pPr>
            <w:r w:rsidRPr="004C5047">
              <w:rPr>
                <w:sz w:val="20"/>
                <w:szCs w:val="20"/>
              </w:rPr>
              <w:t>ii)</w:t>
            </w:r>
            <w:r w:rsidRPr="004C5047">
              <w:rPr>
                <w:sz w:val="20"/>
                <w:szCs w:val="20"/>
              </w:rPr>
              <w:tab/>
              <w:t>any network in the FSS or BSS, not subject to a Plan, and any associated space operation functions (see No. </w:t>
            </w:r>
            <w:r w:rsidRPr="004C5047">
              <w:rPr>
                <w:b/>
                <w:bCs/>
                <w:sz w:val="20"/>
                <w:szCs w:val="20"/>
              </w:rPr>
              <w:t>1.23</w:t>
            </w:r>
            <w:r w:rsidRPr="004C5047">
              <w:rPr>
                <w:sz w:val="20"/>
                <w:szCs w:val="20"/>
              </w:rPr>
              <w:t xml:space="preserve">) with a space station within an orbital arc of </w:t>
            </w:r>
            <w:r w:rsidRPr="004C5047">
              <w:rPr>
                <w:sz w:val="20"/>
                <w:szCs w:val="20"/>
              </w:rPr>
              <w:sym w:font="Symbol" w:char="F0B1"/>
            </w:r>
            <w:r w:rsidRPr="004C5047">
              <w:rPr>
                <w:sz w:val="20"/>
                <w:szCs w:val="20"/>
              </w:rPr>
              <w:t xml:space="preserve">16° of the nominal orbital position of a proposed network in the FSS or BSS, not subject to a Plan, except in the case of a network in the </w:t>
            </w:r>
            <w:r w:rsidRPr="004C5047">
              <w:rPr>
                <w:sz w:val="20"/>
                <w:szCs w:val="20"/>
              </w:rPr>
              <w:lastRenderedPageBreak/>
              <w:t>FSS with respect to a network in the FSS (see also Resolution </w:t>
            </w:r>
            <w:r w:rsidRPr="004C5047">
              <w:rPr>
                <w:b/>
                <w:sz w:val="20"/>
                <w:szCs w:val="20"/>
              </w:rPr>
              <w:t xml:space="preserve">901 </w:t>
            </w:r>
            <w:r w:rsidRPr="004C5047">
              <w:rPr>
                <w:b/>
                <w:bCs/>
                <w:sz w:val="20"/>
                <w:szCs w:val="20"/>
              </w:rPr>
              <w:t>(Rev.WRC</w:t>
            </w:r>
            <w:r w:rsidRPr="004C5047">
              <w:rPr>
                <w:b/>
                <w:bCs/>
                <w:sz w:val="20"/>
                <w:szCs w:val="20"/>
              </w:rPr>
              <w:noBreakHyphen/>
              <w:t>07)</w:t>
            </w:r>
            <w:r w:rsidRPr="004C5047">
              <w:rPr>
                <w:sz w:val="20"/>
                <w:szCs w:val="20"/>
              </w:rPr>
              <w:t>)</w:t>
            </w:r>
          </w:p>
        </w:tc>
        <w:tc>
          <w:tcPr>
            <w:tcW w:w="1985" w:type="dxa"/>
            <w:tcBorders>
              <w:top w:val="nil"/>
              <w:bottom w:val="single" w:sz="4" w:space="0" w:color="auto"/>
            </w:tcBorders>
          </w:tcPr>
          <w:p w14:paraId="0D482FAB"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rPr>
            </w:pPr>
          </w:p>
        </w:tc>
        <w:tc>
          <w:tcPr>
            <w:tcW w:w="2552" w:type="dxa"/>
            <w:tcBorders>
              <w:top w:val="nil"/>
              <w:bottom w:val="single" w:sz="4" w:space="0" w:color="auto"/>
            </w:tcBorders>
          </w:tcPr>
          <w:p w14:paraId="25595AFC"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rPr>
            </w:pPr>
          </w:p>
        </w:tc>
      </w:tr>
    </w:tbl>
    <w:p w14:paraId="6E49F2F3" w14:textId="77777777" w:rsidR="00916572" w:rsidRPr="004C5047" w:rsidRDefault="00916572" w:rsidP="00916572">
      <w:pPr>
        <w:spacing w:after="120"/>
        <w:rPr>
          <w:rFonts w:ascii="Times New Roman Bold" w:hAnsi="Times New Roman Bold"/>
          <w:b/>
          <w:sz w:val="28"/>
          <w:szCs w:val="20"/>
          <w:lang w:val="en-GB"/>
        </w:rPr>
        <w:sectPr w:rsidR="00916572" w:rsidRPr="004C5047" w:rsidSect="00241B14">
          <w:pgSz w:w="16840" w:h="11907" w:orient="landscape" w:code="9"/>
          <w:pgMar w:top="1134" w:right="1418" w:bottom="1134" w:left="1418" w:header="567" w:footer="720" w:gutter="0"/>
          <w:paperSrc w:first="15" w:other="15"/>
          <w:cols w:space="720"/>
          <w:docGrid w:linePitch="326"/>
        </w:sectPr>
      </w:pPr>
    </w:p>
    <w:p w14:paraId="25FA3550" w14:textId="77777777" w:rsidR="00916572" w:rsidRPr="004C5047" w:rsidRDefault="00916572" w:rsidP="00916572">
      <w:pPr>
        <w:keepNext/>
        <w:tabs>
          <w:tab w:val="left" w:pos="1134"/>
          <w:tab w:val="left" w:pos="1871"/>
          <w:tab w:val="left" w:pos="2268"/>
        </w:tabs>
        <w:overflowPunct w:val="0"/>
        <w:autoSpaceDE w:val="0"/>
        <w:autoSpaceDN w:val="0"/>
        <w:adjustRightInd w:val="0"/>
        <w:spacing w:before="240" w:after="120"/>
        <w:jc w:val="center"/>
        <w:textAlignment w:val="baseline"/>
        <w:rPr>
          <w:caps/>
          <w:sz w:val="20"/>
          <w:szCs w:val="20"/>
          <w:lang w:val="en-GB"/>
        </w:rPr>
      </w:pPr>
      <w:r w:rsidRPr="004C5047">
        <w:rPr>
          <w:caps/>
          <w:sz w:val="20"/>
          <w:szCs w:val="20"/>
          <w:lang w:val="en-GB"/>
        </w:rPr>
        <w:lastRenderedPageBreak/>
        <w:t>TABLE 5-1 (</w:t>
      </w:r>
      <w:r w:rsidRPr="004C5047">
        <w:rPr>
          <w:i/>
          <w:iCs/>
          <w:sz w:val="20"/>
          <w:szCs w:val="20"/>
          <w:lang w:val="en-GB"/>
        </w:rPr>
        <w:t>continued</w:t>
      </w:r>
      <w:r w:rsidRPr="004C5047">
        <w:rPr>
          <w:caps/>
          <w:sz w:val="20"/>
          <w:szCs w:val="20"/>
          <w:lang w:val="en-GB"/>
        </w:rPr>
        <w:t>)</w:t>
      </w:r>
      <w:r w:rsidRPr="004C5047">
        <w:rPr>
          <w:caps/>
          <w:sz w:val="16"/>
          <w:szCs w:val="16"/>
          <w:lang w:val="en-GB"/>
        </w:rPr>
        <w:t>     (</w:t>
      </w:r>
      <w:r w:rsidRPr="004C5047">
        <w:rPr>
          <w:sz w:val="16"/>
          <w:szCs w:val="16"/>
          <w:lang w:val="en-GB"/>
        </w:rPr>
        <w:t>Rev</w:t>
      </w:r>
      <w:r w:rsidRPr="004C5047">
        <w:rPr>
          <w:caps/>
          <w:sz w:val="16"/>
          <w:szCs w:val="16"/>
          <w:lang w:val="en-GB"/>
        </w:rPr>
        <w:t>.WRC</w:t>
      </w:r>
      <w:r w:rsidRPr="004C5047">
        <w:rPr>
          <w:caps/>
          <w:sz w:val="16"/>
          <w:szCs w:val="16"/>
          <w:lang w:val="en-GB"/>
        </w:rPr>
        <w:noBreakHyphen/>
        <w:t>1</w:t>
      </w:r>
      <w:del w:id="24" w:author="delaRosaT" w:date="2018-03-07T15:27:00Z">
        <w:r w:rsidRPr="004C5047" w:rsidDel="00774D06">
          <w:rPr>
            <w:caps/>
            <w:sz w:val="16"/>
            <w:szCs w:val="16"/>
            <w:lang w:val="en-GB"/>
          </w:rPr>
          <w:delText>5</w:delText>
        </w:r>
      </w:del>
      <w:ins w:id="25" w:author="delaRosaT" w:date="2018-03-07T15:27:00Z">
        <w:r w:rsidRPr="004C5047">
          <w:rPr>
            <w:caps/>
            <w:sz w:val="16"/>
            <w:szCs w:val="16"/>
            <w:lang w:val="en-GB"/>
          </w:rPr>
          <w:t>9</w:t>
        </w:r>
      </w:ins>
      <w:r w:rsidRPr="004C5047">
        <w:rPr>
          <w:caps/>
          <w:sz w:val="16"/>
          <w:szCs w:val="16"/>
          <w:lang w:val="en-GB"/>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135"/>
        <w:gridCol w:w="2552"/>
        <w:gridCol w:w="2552"/>
        <w:gridCol w:w="3683"/>
        <w:gridCol w:w="1985"/>
        <w:gridCol w:w="2552"/>
      </w:tblGrid>
      <w:tr w:rsidR="00916572" w:rsidRPr="004C5047" w14:paraId="29A9B083" w14:textId="77777777" w:rsidTr="005E51A4">
        <w:trPr>
          <w:jc w:val="center"/>
        </w:trPr>
        <w:tc>
          <w:tcPr>
            <w:tcW w:w="1135" w:type="dxa"/>
            <w:tcBorders>
              <w:bottom w:val="single" w:sz="4" w:space="0" w:color="auto"/>
            </w:tcBorders>
            <w:vAlign w:val="center"/>
          </w:tcPr>
          <w:p w14:paraId="0ADBFA3C"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Reference</w:t>
            </w:r>
            <w:r w:rsidRPr="004C5047">
              <w:rPr>
                <w:rFonts w:ascii="Times New Roman Bold" w:hAnsi="Times New Roman Bold" w:cs="Times New Roman Bold"/>
                <w:b/>
                <w:sz w:val="20"/>
                <w:szCs w:val="20"/>
                <w:lang w:val="en-GB"/>
              </w:rPr>
              <w:br/>
              <w:t>of</w:t>
            </w:r>
            <w:r w:rsidRPr="004C5047">
              <w:rPr>
                <w:rFonts w:ascii="Times New Roman Bold" w:hAnsi="Times New Roman Bold" w:cs="Times New Roman Bold"/>
                <w:b/>
                <w:sz w:val="20"/>
                <w:szCs w:val="20"/>
                <w:lang w:val="en-GB"/>
              </w:rPr>
              <w:br/>
              <w:t>Article 9</w:t>
            </w:r>
          </w:p>
        </w:tc>
        <w:tc>
          <w:tcPr>
            <w:tcW w:w="2552" w:type="dxa"/>
            <w:tcBorders>
              <w:bottom w:val="single" w:sz="4" w:space="0" w:color="auto"/>
            </w:tcBorders>
            <w:vAlign w:val="center"/>
          </w:tcPr>
          <w:p w14:paraId="341B7DCE"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Case</w:t>
            </w:r>
          </w:p>
        </w:tc>
        <w:tc>
          <w:tcPr>
            <w:tcW w:w="2552" w:type="dxa"/>
            <w:tcBorders>
              <w:bottom w:val="single" w:sz="4" w:space="0" w:color="auto"/>
            </w:tcBorders>
            <w:vAlign w:val="center"/>
          </w:tcPr>
          <w:p w14:paraId="1DB60F8B"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rPr>
            </w:pPr>
            <w:r w:rsidRPr="004C5047">
              <w:rPr>
                <w:rFonts w:ascii="Times New Roman Bold" w:hAnsi="Times New Roman Bold" w:cs="Times New Roman Bold"/>
                <w:b/>
                <w:sz w:val="20"/>
                <w:szCs w:val="20"/>
              </w:rPr>
              <w:t>Frequency bands</w:t>
            </w:r>
            <w:r w:rsidRPr="004C5047">
              <w:rPr>
                <w:rFonts w:ascii="Times New Roman Bold" w:hAnsi="Times New Roman Bold" w:cs="Times New Roman Bold"/>
                <w:b/>
                <w:sz w:val="20"/>
                <w:szCs w:val="20"/>
              </w:rPr>
              <w:br/>
              <w:t>(and Region) of the service for which coordination</w:t>
            </w:r>
            <w:r w:rsidRPr="004C5047">
              <w:rPr>
                <w:rFonts w:ascii="Times New Roman Bold" w:hAnsi="Times New Roman Bold" w:cs="Times New Roman Bold"/>
                <w:b/>
                <w:sz w:val="20"/>
                <w:szCs w:val="20"/>
              </w:rPr>
              <w:br/>
              <w:t>is sought</w:t>
            </w:r>
          </w:p>
        </w:tc>
        <w:tc>
          <w:tcPr>
            <w:tcW w:w="3683" w:type="dxa"/>
            <w:tcBorders>
              <w:bottom w:val="single" w:sz="4" w:space="0" w:color="auto"/>
            </w:tcBorders>
            <w:vAlign w:val="center"/>
          </w:tcPr>
          <w:p w14:paraId="6C7F1AD0"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Threshold/condition</w:t>
            </w:r>
          </w:p>
        </w:tc>
        <w:tc>
          <w:tcPr>
            <w:tcW w:w="1985" w:type="dxa"/>
            <w:tcBorders>
              <w:bottom w:val="single" w:sz="4" w:space="0" w:color="auto"/>
            </w:tcBorders>
            <w:vAlign w:val="center"/>
          </w:tcPr>
          <w:p w14:paraId="63349D2A"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 xml:space="preserve">Calculation </w:t>
            </w:r>
            <w:r w:rsidRPr="004C5047">
              <w:rPr>
                <w:rFonts w:ascii="Times New Roman Bold" w:hAnsi="Times New Roman Bold" w:cs="Times New Roman Bold"/>
                <w:b/>
                <w:sz w:val="20"/>
                <w:szCs w:val="20"/>
                <w:lang w:val="en-GB"/>
              </w:rPr>
              <w:br/>
              <w:t>method</w:t>
            </w:r>
          </w:p>
        </w:tc>
        <w:tc>
          <w:tcPr>
            <w:tcW w:w="2552" w:type="dxa"/>
            <w:tcBorders>
              <w:bottom w:val="single" w:sz="4" w:space="0" w:color="auto"/>
            </w:tcBorders>
            <w:vAlign w:val="center"/>
          </w:tcPr>
          <w:p w14:paraId="747E3AFB" w14:textId="77777777" w:rsidR="00916572" w:rsidRPr="004C5047" w:rsidRDefault="00916572" w:rsidP="005E51A4">
            <w:pPr>
              <w:keepNext/>
              <w:tabs>
                <w:tab w:val="left" w:pos="1134"/>
                <w:tab w:val="left" w:pos="1871"/>
                <w:tab w:val="left" w:pos="2268"/>
              </w:tabs>
              <w:overflowPunct w:val="0"/>
              <w:autoSpaceDE w:val="0"/>
              <w:autoSpaceDN w:val="0"/>
              <w:adjustRightInd w:val="0"/>
              <w:spacing w:before="80" w:after="120"/>
              <w:jc w:val="center"/>
              <w:textAlignment w:val="baseline"/>
              <w:rPr>
                <w:rFonts w:ascii="Times New Roman Bold" w:hAnsi="Times New Roman Bold" w:cs="Times New Roman Bold"/>
                <w:b/>
                <w:sz w:val="20"/>
                <w:szCs w:val="20"/>
                <w:lang w:val="en-GB"/>
              </w:rPr>
            </w:pPr>
            <w:r w:rsidRPr="004C5047">
              <w:rPr>
                <w:rFonts w:ascii="Times New Roman Bold" w:hAnsi="Times New Roman Bold" w:cs="Times New Roman Bold"/>
                <w:b/>
                <w:sz w:val="20"/>
                <w:szCs w:val="20"/>
                <w:lang w:val="en-GB"/>
              </w:rPr>
              <w:t>Remarks</w:t>
            </w:r>
          </w:p>
        </w:tc>
      </w:tr>
      <w:tr w:rsidR="00916572" w:rsidRPr="004C5047" w14:paraId="0980F7F0" w14:textId="77777777" w:rsidTr="005E51A4">
        <w:trPr>
          <w:trHeight w:val="3524"/>
          <w:jc w:val="center"/>
        </w:trPr>
        <w:tc>
          <w:tcPr>
            <w:tcW w:w="1135" w:type="dxa"/>
            <w:tcBorders>
              <w:top w:val="nil"/>
              <w:bottom w:val="single" w:sz="4" w:space="0" w:color="auto"/>
            </w:tcBorders>
          </w:tcPr>
          <w:p w14:paraId="6DE558D8"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r w:rsidRPr="004C5047">
              <w:rPr>
                <w:sz w:val="20"/>
                <w:szCs w:val="20"/>
                <w:lang w:val="en-GB"/>
              </w:rPr>
              <w:t>No. </w:t>
            </w:r>
            <w:r w:rsidRPr="004C5047">
              <w:rPr>
                <w:b/>
                <w:bCs/>
                <w:sz w:val="20"/>
                <w:szCs w:val="20"/>
                <w:lang w:val="en-GB"/>
              </w:rPr>
              <w:t>9.7</w:t>
            </w:r>
            <w:r w:rsidRPr="004C5047">
              <w:rPr>
                <w:sz w:val="20"/>
                <w:szCs w:val="20"/>
                <w:lang w:val="en-GB"/>
              </w:rPr>
              <w:br/>
              <w:t>GSO/GSO</w:t>
            </w:r>
            <w:r w:rsidRPr="004C5047">
              <w:rPr>
                <w:sz w:val="20"/>
                <w:szCs w:val="20"/>
                <w:lang w:val="en-GB"/>
              </w:rPr>
              <w:br/>
              <w:t>(</w:t>
            </w:r>
            <w:r w:rsidRPr="004C5047">
              <w:rPr>
                <w:i/>
                <w:iCs/>
                <w:sz w:val="20"/>
                <w:szCs w:val="20"/>
                <w:lang w:val="en-GB"/>
              </w:rPr>
              <w:t>cont.</w:t>
            </w:r>
            <w:r w:rsidRPr="004C5047">
              <w:rPr>
                <w:sz w:val="20"/>
                <w:szCs w:val="20"/>
                <w:lang w:val="en-GB"/>
              </w:rPr>
              <w:t>)</w:t>
            </w:r>
          </w:p>
        </w:tc>
        <w:tc>
          <w:tcPr>
            <w:tcW w:w="2552" w:type="dxa"/>
            <w:tcBorders>
              <w:top w:val="nil"/>
              <w:bottom w:val="single" w:sz="4" w:space="0" w:color="auto"/>
            </w:tcBorders>
          </w:tcPr>
          <w:p w14:paraId="128E4CB5"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p>
        </w:tc>
        <w:tc>
          <w:tcPr>
            <w:tcW w:w="2552" w:type="dxa"/>
            <w:tcBorders>
              <w:top w:val="nil"/>
              <w:bottom w:val="single" w:sz="4" w:space="0" w:color="auto"/>
            </w:tcBorders>
          </w:tcPr>
          <w:p w14:paraId="78218781"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rPr>
            </w:pPr>
            <w:r w:rsidRPr="004C5047">
              <w:rPr>
                <w:sz w:val="20"/>
                <w:szCs w:val="20"/>
                <w:lang w:val="en-GB"/>
              </w:rPr>
              <w:t>9)</w:t>
            </w:r>
            <w:r w:rsidRPr="004C5047">
              <w:rPr>
                <w:sz w:val="20"/>
                <w:szCs w:val="20"/>
                <w:lang w:val="en-GB"/>
              </w:rPr>
              <w:tab/>
              <w:t>All frequency bands, other than those in 1), 2), 2</w:t>
            </w:r>
            <w:r w:rsidRPr="004C5047">
              <w:rPr>
                <w:i/>
                <w:iCs/>
                <w:sz w:val="20"/>
                <w:szCs w:val="20"/>
                <w:lang w:val="en-GB"/>
              </w:rPr>
              <w:t>bis</w:t>
            </w:r>
            <w:r w:rsidRPr="004C5047">
              <w:rPr>
                <w:sz w:val="20"/>
                <w:szCs w:val="20"/>
                <w:lang w:val="en-GB"/>
              </w:rPr>
              <w:t>), 3),</w:t>
            </w:r>
            <w:r w:rsidRPr="004C5047">
              <w:rPr>
                <w:sz w:val="20"/>
                <w:szCs w:val="20"/>
              </w:rPr>
              <w:t xml:space="preserve"> </w:t>
            </w:r>
            <w:ins w:id="26" w:author="REV" w:date="2018-02-21T13:47:00Z">
              <w:r w:rsidRPr="004C5047">
                <w:rPr>
                  <w:sz w:val="20"/>
                  <w:szCs w:val="20"/>
                </w:rPr>
                <w:t>3</w:t>
              </w:r>
              <w:r w:rsidRPr="004C5047">
                <w:rPr>
                  <w:i/>
                  <w:iCs/>
                  <w:sz w:val="20"/>
                  <w:szCs w:val="20"/>
                </w:rPr>
                <w:t>bis</w:t>
              </w:r>
              <w:r w:rsidRPr="004C5047">
                <w:rPr>
                  <w:sz w:val="20"/>
                  <w:szCs w:val="20"/>
                </w:rPr>
                <w:t>)</w:t>
              </w:r>
            </w:ins>
            <w:r w:rsidRPr="004C5047">
              <w:rPr>
                <w:sz w:val="20"/>
                <w:szCs w:val="20"/>
              </w:rPr>
              <w:t>,</w:t>
            </w:r>
            <w:r w:rsidRPr="004C5047">
              <w:rPr>
                <w:sz w:val="20"/>
                <w:szCs w:val="20"/>
                <w:lang w:val="en-GB"/>
              </w:rPr>
              <w:t xml:space="preserve"> 4), 5), 6), 6</w:t>
            </w:r>
            <w:r w:rsidRPr="004C5047">
              <w:rPr>
                <w:i/>
                <w:iCs/>
                <w:sz w:val="20"/>
                <w:szCs w:val="20"/>
                <w:lang w:val="en-GB"/>
              </w:rPr>
              <w:t>bis)</w:t>
            </w:r>
            <w:r w:rsidRPr="004C5047">
              <w:rPr>
                <w:sz w:val="20"/>
                <w:szCs w:val="20"/>
                <w:lang w:val="en-GB"/>
              </w:rPr>
              <w:t>, 7) and 8), allocated to a space service, and the bands in 1), 2), 2</w:t>
            </w:r>
            <w:r w:rsidRPr="004C5047">
              <w:rPr>
                <w:i/>
                <w:iCs/>
                <w:sz w:val="20"/>
                <w:szCs w:val="20"/>
                <w:lang w:val="en-GB"/>
              </w:rPr>
              <w:t>bis</w:t>
            </w:r>
            <w:r w:rsidRPr="004C5047">
              <w:rPr>
                <w:sz w:val="20"/>
                <w:szCs w:val="20"/>
                <w:lang w:val="en-GB"/>
              </w:rPr>
              <w:t xml:space="preserve">), 3),  </w:t>
            </w:r>
            <w:ins w:id="27" w:author="REV" w:date="2018-02-21T13:47:00Z">
              <w:r w:rsidRPr="004C5047">
                <w:rPr>
                  <w:sz w:val="20"/>
                  <w:szCs w:val="20"/>
                </w:rPr>
                <w:t>3</w:t>
              </w:r>
              <w:r w:rsidRPr="004C5047">
                <w:rPr>
                  <w:i/>
                  <w:iCs/>
                  <w:sz w:val="20"/>
                  <w:szCs w:val="20"/>
                </w:rPr>
                <w:t>bis</w:t>
              </w:r>
              <w:r w:rsidRPr="004C5047">
                <w:rPr>
                  <w:sz w:val="20"/>
                  <w:szCs w:val="20"/>
                </w:rPr>
                <w:t>)</w:t>
              </w:r>
            </w:ins>
            <w:r w:rsidRPr="004C5047">
              <w:rPr>
                <w:sz w:val="20"/>
                <w:szCs w:val="20"/>
                <w:lang w:val="en-GB"/>
              </w:rPr>
              <w:t>, 4), 5), 6), 6</w:t>
            </w:r>
            <w:r w:rsidRPr="004C5047">
              <w:rPr>
                <w:i/>
                <w:iCs/>
                <w:sz w:val="20"/>
                <w:szCs w:val="20"/>
                <w:lang w:val="en-GB"/>
              </w:rPr>
              <w:t>bis</w:t>
            </w:r>
            <w:r w:rsidRPr="004C5047">
              <w:rPr>
                <w:sz w:val="20"/>
                <w:szCs w:val="20"/>
                <w:lang w:val="en-GB"/>
              </w:rPr>
              <w:t>), 7) and 8) where the radio service of the proposed network or affected networks is other than the space services listed in the threshold/ condition column, or in the case of coordination of space stations operating in the opposite direction of transmission</w:t>
            </w:r>
          </w:p>
        </w:tc>
        <w:tc>
          <w:tcPr>
            <w:tcW w:w="3683" w:type="dxa"/>
            <w:tcBorders>
              <w:top w:val="nil"/>
              <w:bottom w:val="single" w:sz="4" w:space="0" w:color="auto"/>
            </w:tcBorders>
          </w:tcPr>
          <w:p w14:paraId="39585234"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lang w:val="en-GB"/>
              </w:rPr>
            </w:pPr>
            <w:r w:rsidRPr="004C5047">
              <w:rPr>
                <w:sz w:val="20"/>
                <w:szCs w:val="20"/>
                <w:lang w:val="en-GB"/>
              </w:rPr>
              <w:t>i)</w:t>
            </w:r>
            <w:r w:rsidRPr="004C5047">
              <w:rPr>
                <w:sz w:val="20"/>
                <w:szCs w:val="20"/>
                <w:lang w:val="en-GB"/>
              </w:rPr>
              <w:tab/>
              <w:t>Bandwidth overlap, and</w:t>
            </w:r>
          </w:p>
          <w:p w14:paraId="0C5675ED"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lang w:val="en-GB"/>
              </w:rPr>
            </w:pPr>
          </w:p>
          <w:p w14:paraId="6BF6C130"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b/>
                <w:sz w:val="20"/>
                <w:szCs w:val="20"/>
              </w:rPr>
            </w:pPr>
            <w:r w:rsidRPr="004C5047">
              <w:rPr>
                <w:sz w:val="20"/>
                <w:szCs w:val="20"/>
                <w:lang w:val="en-GB"/>
              </w:rPr>
              <w:t>ii)</w:t>
            </w:r>
            <w:r w:rsidRPr="004C5047">
              <w:rPr>
                <w:sz w:val="20"/>
                <w:szCs w:val="20"/>
                <w:lang w:val="en-GB"/>
              </w:rPr>
              <w:tab/>
              <w:t>Value of ∆</w:t>
            </w:r>
            <w:r w:rsidRPr="004C5047">
              <w:rPr>
                <w:i/>
                <w:iCs/>
                <w:sz w:val="20"/>
                <w:szCs w:val="20"/>
                <w:lang w:val="en-GB"/>
              </w:rPr>
              <w:t>T/T</w:t>
            </w:r>
            <w:r w:rsidRPr="004C5047">
              <w:rPr>
                <w:sz w:val="20"/>
                <w:szCs w:val="20"/>
                <w:lang w:val="en-GB"/>
              </w:rPr>
              <w:t xml:space="preserve"> exceeds 6%</w:t>
            </w:r>
          </w:p>
        </w:tc>
        <w:tc>
          <w:tcPr>
            <w:tcW w:w="1985" w:type="dxa"/>
            <w:tcBorders>
              <w:top w:val="nil"/>
              <w:bottom w:val="single" w:sz="4" w:space="0" w:color="auto"/>
            </w:tcBorders>
          </w:tcPr>
          <w:p w14:paraId="745E4233"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rPr>
            </w:pPr>
          </w:p>
          <w:p w14:paraId="5F1E90CB"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rPr>
            </w:pPr>
          </w:p>
          <w:p w14:paraId="32A595BC"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ind w:left="284" w:hanging="284"/>
              <w:textAlignment w:val="baseline"/>
              <w:rPr>
                <w:sz w:val="20"/>
                <w:szCs w:val="20"/>
              </w:rPr>
            </w:pPr>
            <w:r w:rsidRPr="004C5047">
              <w:rPr>
                <w:sz w:val="20"/>
                <w:szCs w:val="20"/>
                <w:lang w:val="en-GB"/>
              </w:rPr>
              <w:t xml:space="preserve">Appendix </w:t>
            </w:r>
            <w:r w:rsidRPr="004C5047">
              <w:rPr>
                <w:b/>
                <w:bCs/>
                <w:sz w:val="20"/>
                <w:szCs w:val="20"/>
              </w:rPr>
              <w:t>8</w:t>
            </w:r>
          </w:p>
        </w:tc>
        <w:tc>
          <w:tcPr>
            <w:tcW w:w="2552" w:type="dxa"/>
            <w:tcBorders>
              <w:top w:val="nil"/>
              <w:bottom w:val="single" w:sz="4" w:space="0" w:color="auto"/>
            </w:tcBorders>
          </w:tcPr>
          <w:p w14:paraId="156E2CE9"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lang w:val="en-GB"/>
              </w:rPr>
            </w:pPr>
            <w:r w:rsidRPr="004C5047">
              <w:rPr>
                <w:sz w:val="20"/>
                <w:szCs w:val="20"/>
                <w:lang w:val="en-GB"/>
              </w:rPr>
              <w:t xml:space="preserve">In application of Article 2A of Appendix </w:t>
            </w:r>
            <w:r w:rsidRPr="004C5047">
              <w:rPr>
                <w:b/>
                <w:bCs/>
                <w:sz w:val="20"/>
                <w:szCs w:val="20"/>
                <w:lang w:val="en-GB"/>
              </w:rPr>
              <w:t>30</w:t>
            </w:r>
            <w:r w:rsidRPr="004C5047">
              <w:rPr>
                <w:sz w:val="20"/>
                <w:szCs w:val="20"/>
                <w:lang w:val="en-GB"/>
              </w:rPr>
              <w:t xml:space="preserve"> for the space operation functions using the guardbands defined in § 3.9 of Annex 5 of Appendix </w:t>
            </w:r>
            <w:r w:rsidRPr="004C5047">
              <w:rPr>
                <w:b/>
                <w:bCs/>
                <w:sz w:val="20"/>
                <w:szCs w:val="20"/>
                <w:lang w:val="en-GB"/>
              </w:rPr>
              <w:t>30</w:t>
            </w:r>
            <w:r w:rsidRPr="004C5047">
              <w:rPr>
                <w:sz w:val="20"/>
                <w:szCs w:val="20"/>
                <w:lang w:val="en-GB"/>
              </w:rPr>
              <w:t>, the threshold/condition specified for the FSS in the bands in 2) applies.</w:t>
            </w:r>
          </w:p>
          <w:p w14:paraId="3EBD916E" w14:textId="77777777" w:rsidR="00916572" w:rsidRPr="004C5047" w:rsidRDefault="00916572" w:rsidP="005E51A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120"/>
              <w:textAlignment w:val="baseline"/>
              <w:rPr>
                <w:sz w:val="20"/>
                <w:szCs w:val="20"/>
              </w:rPr>
            </w:pPr>
            <w:r w:rsidRPr="004C5047">
              <w:rPr>
                <w:sz w:val="20"/>
                <w:szCs w:val="20"/>
                <w:lang w:val="en-GB"/>
              </w:rPr>
              <w:t>In application of Article 2A of Appendix</w:t>
            </w:r>
            <w:r w:rsidRPr="004C5047">
              <w:rPr>
                <w:b/>
                <w:bCs/>
                <w:sz w:val="20"/>
                <w:szCs w:val="20"/>
                <w:lang w:val="en-GB"/>
              </w:rPr>
              <w:t> 30A</w:t>
            </w:r>
            <w:r w:rsidRPr="004C5047">
              <w:rPr>
                <w:sz w:val="20"/>
                <w:szCs w:val="20"/>
                <w:lang w:val="en-GB"/>
              </w:rPr>
              <w:t xml:space="preserve"> for the space operation functions using the guardbands defined in § 3.1 and 4.1 of Annex 3 of Appendix</w:t>
            </w:r>
            <w:r w:rsidRPr="004C5047">
              <w:rPr>
                <w:b/>
                <w:bCs/>
                <w:sz w:val="20"/>
                <w:szCs w:val="20"/>
                <w:lang w:val="en-GB"/>
              </w:rPr>
              <w:t> 30A</w:t>
            </w:r>
            <w:r w:rsidRPr="004C5047">
              <w:rPr>
                <w:sz w:val="20"/>
                <w:szCs w:val="20"/>
                <w:lang w:val="en-GB"/>
              </w:rPr>
              <w:t>, the threshold/condition specified for the FSS in the bands in 7) applies</w:t>
            </w:r>
          </w:p>
        </w:tc>
      </w:tr>
    </w:tbl>
    <w:p w14:paraId="33B476E6" w14:textId="77777777" w:rsidR="00916572" w:rsidRPr="004C5047" w:rsidRDefault="00916572" w:rsidP="00916572">
      <w:pPr>
        <w:tabs>
          <w:tab w:val="left" w:pos="1134"/>
          <w:tab w:val="left" w:pos="1871"/>
          <w:tab w:val="left" w:pos="2268"/>
        </w:tabs>
        <w:overflowPunct w:val="0"/>
        <w:autoSpaceDE w:val="0"/>
        <w:autoSpaceDN w:val="0"/>
        <w:adjustRightInd w:val="0"/>
        <w:spacing w:after="120"/>
        <w:textAlignment w:val="baseline"/>
        <w:rPr>
          <w:sz w:val="20"/>
          <w:szCs w:val="20"/>
          <w:lang w:val="en-GB"/>
        </w:rPr>
      </w:pPr>
    </w:p>
    <w:p w14:paraId="2D421EB0" w14:textId="77777777" w:rsidR="00916572" w:rsidRPr="004C5047" w:rsidRDefault="00916572" w:rsidP="00916572">
      <w:pPr>
        <w:tabs>
          <w:tab w:val="left" w:pos="1134"/>
          <w:tab w:val="left" w:pos="1588"/>
          <w:tab w:val="left" w:pos="1985"/>
        </w:tabs>
        <w:overflowPunct w:val="0"/>
        <w:autoSpaceDE w:val="0"/>
        <w:autoSpaceDN w:val="0"/>
        <w:adjustRightInd w:val="0"/>
        <w:spacing w:before="120" w:after="120"/>
        <w:textAlignment w:val="baseline"/>
        <w:rPr>
          <w:szCs w:val="20"/>
          <w:lang w:val="en-GB"/>
        </w:rPr>
      </w:pPr>
      <w:r w:rsidRPr="004C5047">
        <w:rPr>
          <w:b/>
          <w:szCs w:val="20"/>
          <w:lang w:val="en-GB"/>
        </w:rPr>
        <w:t>Reasons:</w:t>
      </w:r>
      <w:r w:rsidRPr="004C5047">
        <w:rPr>
          <w:szCs w:val="20"/>
          <w:lang w:val="en-GB"/>
        </w:rPr>
        <w:tab/>
        <w:t>Extend the coordination arc to consider MSS in the frequency bands 29.5-30 GHz and 19.7-20.2 GHz.</w:t>
      </w:r>
    </w:p>
    <w:p w14:paraId="5CA00434" w14:textId="77777777" w:rsidR="00916572" w:rsidRPr="00B023DA" w:rsidRDefault="00916572" w:rsidP="00916572">
      <w:pPr>
        <w:spacing w:after="120"/>
        <w:rPr>
          <w:u w:val="single"/>
        </w:rPr>
      </w:pPr>
    </w:p>
    <w:p w14:paraId="01CE1690" w14:textId="77777777" w:rsidR="00916572" w:rsidRDefault="00916572" w:rsidP="00916572">
      <w:pPr>
        <w:spacing w:after="120"/>
        <w:ind w:left="-360"/>
        <w:jc w:val="center"/>
      </w:pPr>
      <w:r w:rsidRPr="001374EB">
        <w:t>__</w:t>
      </w:r>
      <w:r>
        <w:t>__________________</w:t>
      </w:r>
    </w:p>
    <w:p w14:paraId="5A44335B" w14:textId="77777777" w:rsidR="00916572" w:rsidRDefault="00916572" w:rsidP="00916572">
      <w:pPr>
        <w:spacing w:after="120"/>
        <w:rPr>
          <w:b/>
        </w:rPr>
      </w:pPr>
    </w:p>
    <w:p w14:paraId="057307E0" w14:textId="77777777" w:rsidR="00916572" w:rsidRDefault="00916572" w:rsidP="00916572">
      <w:pPr>
        <w:spacing w:after="120"/>
        <w:rPr>
          <w:u w:val="single"/>
        </w:rPr>
      </w:pPr>
    </w:p>
    <w:p w14:paraId="2901D061" w14:textId="77777777" w:rsidR="00916572" w:rsidRDefault="00916572" w:rsidP="00916572">
      <w:pPr>
        <w:spacing w:after="120"/>
        <w:rPr>
          <w:b/>
        </w:rPr>
        <w:sectPr w:rsidR="00916572" w:rsidSect="00241B14">
          <w:footerReference w:type="default" r:id="rId9"/>
          <w:headerReference w:type="first" r:id="rId10"/>
          <w:footerReference w:type="first" r:id="rId11"/>
          <w:pgSz w:w="15840" w:h="12240" w:orient="landscape" w:code="1"/>
          <w:pgMar w:top="1152" w:right="1296" w:bottom="1152" w:left="1296" w:header="576" w:footer="576" w:gutter="0"/>
          <w:cols w:space="720"/>
          <w:titlePg/>
          <w:docGrid w:linePitch="360"/>
        </w:sectPr>
      </w:pPr>
    </w:p>
    <w:p w14:paraId="40419BDD" w14:textId="50346ABE" w:rsidR="00916572" w:rsidRPr="000853C9" w:rsidRDefault="00916572" w:rsidP="000853C9">
      <w:pPr>
        <w:rPr>
          <w:rFonts w:ascii="Times New Roman" w:hAnsi="Times New Roman" w:cs="Times New Roman"/>
          <w:sz w:val="24"/>
          <w:szCs w:val="24"/>
        </w:rPr>
      </w:pPr>
      <w:r>
        <w:rPr>
          <w:rFonts w:ascii="Times New Roman" w:hAnsi="Times New Roman" w:cs="Times New Roman"/>
          <w:sz w:val="24"/>
          <w:szCs w:val="24"/>
        </w:rPr>
        <w:lastRenderedPageBreak/>
        <w:t>IWG4/034</w:t>
      </w:r>
    </w:p>
    <w:p w14:paraId="45A3CEF6" w14:textId="1E8A71EF" w:rsidR="00916572" w:rsidRPr="00DB1AC2" w:rsidRDefault="00916572" w:rsidP="00916572">
      <w:pPr>
        <w:pStyle w:val="Heading1"/>
        <w:spacing w:after="120"/>
        <w:jc w:val="center"/>
        <w:rPr>
          <w:szCs w:val="24"/>
          <w:u w:val="none"/>
        </w:rPr>
      </w:pPr>
      <w:r w:rsidRPr="00DB1AC2">
        <w:rPr>
          <w:szCs w:val="24"/>
          <w:u w:val="none"/>
        </w:rPr>
        <w:t>UNITED STATES OF AMERICA</w:t>
      </w:r>
    </w:p>
    <w:p w14:paraId="38479646" w14:textId="77777777" w:rsidR="00916572" w:rsidRPr="00DB1AC2" w:rsidRDefault="00916572" w:rsidP="00916572">
      <w:pPr>
        <w:pStyle w:val="Heading1"/>
        <w:spacing w:after="120"/>
        <w:jc w:val="center"/>
        <w:rPr>
          <w:szCs w:val="24"/>
          <w:u w:val="none"/>
        </w:rPr>
      </w:pPr>
      <w:r w:rsidRPr="00DB1AC2">
        <w:rPr>
          <w:szCs w:val="24"/>
          <w:u w:val="none"/>
        </w:rPr>
        <w:t>DRAFT PROPOSAL FOR WRC-19</w:t>
      </w:r>
    </w:p>
    <w:p w14:paraId="2D5CCC47" w14:textId="77777777" w:rsidR="00916572" w:rsidRPr="00FC1215" w:rsidRDefault="00916572" w:rsidP="00916572">
      <w:pPr>
        <w:tabs>
          <w:tab w:val="left" w:pos="2268"/>
          <w:tab w:val="left" w:pos="5103"/>
          <w:tab w:val="left" w:pos="5954"/>
          <w:tab w:val="left" w:pos="8789"/>
        </w:tabs>
        <w:spacing w:before="120" w:after="120"/>
      </w:pPr>
    </w:p>
    <w:p w14:paraId="5C159942" w14:textId="77777777" w:rsidR="00916572" w:rsidRPr="00720D3B" w:rsidRDefault="00916572" w:rsidP="00916572">
      <w:pPr>
        <w:tabs>
          <w:tab w:val="left" w:pos="2268"/>
          <w:tab w:val="left" w:pos="5103"/>
          <w:tab w:val="left" w:pos="5954"/>
          <w:tab w:val="left" w:pos="8789"/>
        </w:tabs>
        <w:spacing w:after="120"/>
        <w:rPr>
          <w:color w:val="000000"/>
        </w:rPr>
      </w:pPr>
      <w:r>
        <w:rPr>
          <w:b/>
        </w:rPr>
        <w:t xml:space="preserve">Agenda Item </w:t>
      </w:r>
      <w:r>
        <w:rPr>
          <w:b/>
          <w:bCs/>
          <w:color w:val="000000"/>
        </w:rPr>
        <w:t>7</w:t>
      </w:r>
      <w:r w:rsidRPr="003621D7">
        <w:rPr>
          <w:color w:val="000000"/>
        </w:rPr>
        <w:t>:</w:t>
      </w:r>
      <w:r>
        <w:rPr>
          <w:color w:val="000000"/>
        </w:rPr>
        <w:t xml:space="preserve">  </w:t>
      </w:r>
      <w:r w:rsidRPr="00720D3B">
        <w:rPr>
          <w:color w:val="000000"/>
        </w:rPr>
        <w:t>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720D3B">
        <w:rPr>
          <w:b/>
          <w:bCs/>
          <w:color w:val="000000"/>
        </w:rPr>
        <w:t>86 (Rev.WRC</w:t>
      </w:r>
      <w:r w:rsidRPr="00720D3B">
        <w:rPr>
          <w:b/>
          <w:bCs/>
          <w:color w:val="000000"/>
        </w:rPr>
        <w:noBreakHyphen/>
        <w:t>07)</w:t>
      </w:r>
      <w:r w:rsidRPr="00720D3B">
        <w:rPr>
          <w:color w:val="000000"/>
        </w:rPr>
        <w:t>, in order to facilitate rational, efficient and economical use of radio frequencies and any associated orbits, including the geostationary</w:t>
      </w:r>
      <w:r w:rsidRPr="00720D3B">
        <w:rPr>
          <w:color w:val="000000"/>
        </w:rPr>
        <w:noBreakHyphen/>
        <w:t>satellite orbit;</w:t>
      </w:r>
    </w:p>
    <w:p w14:paraId="43A54E2C" w14:textId="77777777" w:rsidR="00916572" w:rsidRDefault="00916572" w:rsidP="00916572">
      <w:pPr>
        <w:tabs>
          <w:tab w:val="left" w:pos="2268"/>
          <w:tab w:val="left" w:pos="5103"/>
          <w:tab w:val="left" w:pos="5954"/>
          <w:tab w:val="left" w:pos="8789"/>
        </w:tabs>
        <w:spacing w:after="120"/>
      </w:pPr>
    </w:p>
    <w:p w14:paraId="37B4B59E" w14:textId="77777777" w:rsidR="00916572" w:rsidRDefault="00916572" w:rsidP="00916572">
      <w:pPr>
        <w:tabs>
          <w:tab w:val="left" w:pos="2268"/>
          <w:tab w:val="left" w:pos="5103"/>
          <w:tab w:val="left" w:pos="5954"/>
          <w:tab w:val="left" w:pos="8789"/>
        </w:tabs>
        <w:spacing w:after="120"/>
      </w:pPr>
      <w:r w:rsidRPr="00434BB5">
        <w:rPr>
          <w:b/>
          <w:bCs/>
        </w:rPr>
        <w:t>Issue C</w:t>
      </w:r>
      <w:r>
        <w:rPr>
          <w:b/>
          <w:bCs/>
        </w:rPr>
        <w:t>5</w:t>
      </w:r>
      <w:r>
        <w:rPr>
          <w:bCs/>
        </w:rPr>
        <w:t xml:space="preserve"> – </w:t>
      </w:r>
      <w:r>
        <w:rPr>
          <w:lang w:eastAsia="zh-CN"/>
        </w:rPr>
        <w:t>Issues for which consensus was achieved in ITU-R</w:t>
      </w:r>
    </w:p>
    <w:p w14:paraId="2AA83AC1" w14:textId="77777777" w:rsidR="00916572" w:rsidRPr="00307801" w:rsidRDefault="00916572" w:rsidP="00916572">
      <w:pPr>
        <w:tabs>
          <w:tab w:val="left" w:pos="2268"/>
          <w:tab w:val="left" w:pos="5103"/>
          <w:tab w:val="left" w:pos="5954"/>
          <w:tab w:val="left" w:pos="8789"/>
        </w:tabs>
        <w:spacing w:after="120"/>
      </w:pPr>
    </w:p>
    <w:p w14:paraId="12E2B51D" w14:textId="77777777" w:rsidR="00916572" w:rsidRPr="0024723F" w:rsidRDefault="00916572" w:rsidP="00916572">
      <w:pPr>
        <w:spacing w:after="120"/>
      </w:pPr>
      <w:r w:rsidRPr="00307801">
        <w:rPr>
          <w:b/>
        </w:rPr>
        <w:t>Background Information</w:t>
      </w:r>
      <w:r w:rsidRPr="00307801">
        <w:t>:</w:t>
      </w:r>
      <w:r w:rsidRPr="00E5524F">
        <w:t xml:space="preserve">  </w:t>
      </w:r>
      <w:r w:rsidRPr="0024723F">
        <w:t>Issue C is a collection of several different topics that are viewed as being straightforward and for which consensus was readily achieved within ITU-R. The issues address such things as resolving inconsistencies in regulatory provisions, clarifying certain existing practices, or increasing transpar</w:t>
      </w:r>
      <w:r>
        <w:t>ency in the regulatory process.</w:t>
      </w:r>
    </w:p>
    <w:p w14:paraId="1E4AD974" w14:textId="77777777" w:rsidR="00916572" w:rsidRPr="00313A56" w:rsidRDefault="00916572" w:rsidP="00916572">
      <w:pPr>
        <w:spacing w:after="120"/>
        <w:ind w:left="720" w:hanging="720"/>
      </w:pPr>
      <w:r>
        <w:t xml:space="preserve"> </w:t>
      </w:r>
    </w:p>
    <w:p w14:paraId="3884E84B" w14:textId="77777777" w:rsidR="00916572" w:rsidRPr="0024723F" w:rsidRDefault="00916572" w:rsidP="00916572">
      <w:pPr>
        <w:spacing w:after="120"/>
      </w:pPr>
      <w:r w:rsidRPr="0024723F">
        <w:t xml:space="preserve">Pursuant to RR No. </w:t>
      </w:r>
      <w:r w:rsidRPr="0024723F">
        <w:rPr>
          <w:b/>
          <w:bCs/>
        </w:rPr>
        <w:t>11.46</w:t>
      </w:r>
      <w:r w:rsidRPr="0024723F">
        <w:t>, the Bureau allows Notifying Administrations six months to resubmit their notified frequency assignments</w:t>
      </w:r>
      <w:r>
        <w:t xml:space="preserve">, </w:t>
      </w:r>
      <w:r w:rsidRPr="0024723F">
        <w:t xml:space="preserve">which were returned due to an unfavorable finding with respect to RR Nos. </w:t>
      </w:r>
      <w:r w:rsidRPr="0024723F">
        <w:rPr>
          <w:b/>
          <w:bCs/>
        </w:rPr>
        <w:t>11.32</w:t>
      </w:r>
      <w:r w:rsidRPr="0024723F">
        <w:t xml:space="preserve">, </w:t>
      </w:r>
      <w:r w:rsidRPr="0024723F">
        <w:rPr>
          <w:b/>
          <w:bCs/>
        </w:rPr>
        <w:t>11.32A</w:t>
      </w:r>
      <w:r w:rsidRPr="0024723F">
        <w:t xml:space="preserve"> or </w:t>
      </w:r>
      <w:r w:rsidRPr="0024723F">
        <w:rPr>
          <w:b/>
          <w:bCs/>
        </w:rPr>
        <w:t>11.33</w:t>
      </w:r>
      <w:r w:rsidRPr="0024723F">
        <w:t xml:space="preserve">. Any notification resubmitted beyond six months is considered as a new notification with a new date of receipt and would be subject to cost recovery fees. However, neither RR No. </w:t>
      </w:r>
      <w:r w:rsidRPr="0024723F">
        <w:rPr>
          <w:b/>
          <w:bCs/>
        </w:rPr>
        <w:t>11.46</w:t>
      </w:r>
      <w:r w:rsidRPr="0024723F">
        <w:t xml:space="preserve"> nor any other provision in the Radio Regulations requires the Bureau to send a reminder to the Notifying Administration at any point during the six</w:t>
      </w:r>
      <w:r>
        <w:t>-</w:t>
      </w:r>
      <w:r w:rsidRPr="0024723F">
        <w:t>month period. If the Notifying administration resubmits the notice to the Bureau beyond the required six</w:t>
      </w:r>
      <w:r>
        <w:t>-</w:t>
      </w:r>
      <w:r w:rsidRPr="0024723F">
        <w:t xml:space="preserve">month period, the Bureau assigns a new date of receipt and reviews whether the notice complies with the period in RR No. </w:t>
      </w:r>
      <w:r w:rsidRPr="0024723F">
        <w:rPr>
          <w:b/>
          <w:bCs/>
        </w:rPr>
        <w:t>11.44.1</w:t>
      </w:r>
      <w:r w:rsidRPr="0024723F">
        <w:t xml:space="preserve"> or RR No. </w:t>
      </w:r>
      <w:r w:rsidRPr="0024723F">
        <w:rPr>
          <w:b/>
          <w:bCs/>
        </w:rPr>
        <w:t>11.43A</w:t>
      </w:r>
      <w:r w:rsidRPr="0024723F">
        <w:t xml:space="preserve"> and takes the appropriate action. In the case that a no</w:t>
      </w:r>
      <w:r>
        <w:t>tice resubmitted beyond the six-</w:t>
      </w:r>
      <w:r w:rsidRPr="0024723F">
        <w:t>month deadline is receivable, cost recovery fees would be required for the resubmitted assignments. Addressing this lack of a reminder would be beneficial to Administrations who may have experienced difficulties receiving or addressing the Bureau’s return of notice and the need to ensure that frequency assignments that are in use are properly recorded in the Master Register.</w:t>
      </w:r>
    </w:p>
    <w:p w14:paraId="5DD06514" w14:textId="77777777" w:rsidR="00916572" w:rsidRDefault="00916572" w:rsidP="00916572">
      <w:pPr>
        <w:spacing w:after="120"/>
      </w:pPr>
    </w:p>
    <w:p w14:paraId="1EC29652" w14:textId="77777777" w:rsidR="00916572" w:rsidRDefault="00916572" w:rsidP="00916572">
      <w:pPr>
        <w:spacing w:after="120"/>
      </w:pPr>
      <w:r w:rsidRPr="0024723F">
        <w:t xml:space="preserve">A single method has been identified to address this issue.  It would be considered advantageous to Notifying Administrations if the Bureau sends a reminder of the option to resubmit returned frequency assignments under RR No. </w:t>
      </w:r>
      <w:r w:rsidRPr="0024723F">
        <w:rPr>
          <w:b/>
        </w:rPr>
        <w:t>11.37</w:t>
      </w:r>
      <w:r w:rsidRPr="0024723F">
        <w:t xml:space="preserve"> or </w:t>
      </w:r>
      <w:r w:rsidRPr="0024723F">
        <w:rPr>
          <w:b/>
        </w:rPr>
        <w:t>11.38</w:t>
      </w:r>
      <w:r w:rsidRPr="0024723F">
        <w:t xml:space="preserve">. Modification of RR No. </w:t>
      </w:r>
      <w:r w:rsidRPr="0024723F">
        <w:rPr>
          <w:b/>
        </w:rPr>
        <w:t>11.46</w:t>
      </w:r>
      <w:r w:rsidRPr="0024723F">
        <w:t xml:space="preserve"> requiring the Bureau to remind the Notifying Administration of the </w:t>
      </w:r>
      <w:r>
        <w:t>six-</w:t>
      </w:r>
      <w:r w:rsidRPr="0024723F">
        <w:t>month deadline would aid Administrations who may have had difficulties in receiving the communication of returned frequency assignments.</w:t>
      </w:r>
    </w:p>
    <w:p w14:paraId="2A0D8A67" w14:textId="77777777" w:rsidR="00916572" w:rsidRPr="00432411" w:rsidRDefault="00916572" w:rsidP="00916572">
      <w:pPr>
        <w:spacing w:after="120"/>
      </w:pPr>
    </w:p>
    <w:p w14:paraId="64835740" w14:textId="77777777" w:rsidR="00916572" w:rsidRDefault="00916572" w:rsidP="00916572">
      <w:pPr>
        <w:spacing w:after="120"/>
        <w:rPr>
          <w:b/>
        </w:rPr>
      </w:pPr>
      <w:r>
        <w:rPr>
          <w:b/>
        </w:rPr>
        <w:br w:type="page"/>
      </w:r>
    </w:p>
    <w:p w14:paraId="1DB7172E" w14:textId="77777777" w:rsidR="00916572" w:rsidRPr="00432411" w:rsidRDefault="00916572" w:rsidP="00916572">
      <w:pPr>
        <w:tabs>
          <w:tab w:val="left" w:pos="2268"/>
          <w:tab w:val="left" w:pos="5103"/>
          <w:tab w:val="left" w:pos="5954"/>
          <w:tab w:val="left" w:pos="8789"/>
        </w:tabs>
        <w:spacing w:after="120"/>
      </w:pPr>
      <w:r>
        <w:rPr>
          <w:b/>
        </w:rPr>
        <w:lastRenderedPageBreak/>
        <w:t>Proposal</w:t>
      </w:r>
      <w:r w:rsidRPr="00C66CA0">
        <w:t>:</w:t>
      </w:r>
    </w:p>
    <w:p w14:paraId="14010CE4" w14:textId="77777777" w:rsidR="00916572" w:rsidRPr="00334FE2" w:rsidRDefault="00916572" w:rsidP="00916572">
      <w:pPr>
        <w:keepNext/>
        <w:keepLines/>
        <w:tabs>
          <w:tab w:val="left" w:pos="1134"/>
          <w:tab w:val="left" w:pos="1871"/>
          <w:tab w:val="left" w:pos="2268"/>
        </w:tabs>
        <w:overflowPunct w:val="0"/>
        <w:autoSpaceDE w:val="0"/>
        <w:autoSpaceDN w:val="0"/>
        <w:adjustRightInd w:val="0"/>
        <w:spacing w:before="480" w:after="120"/>
        <w:jc w:val="center"/>
        <w:rPr>
          <w:caps/>
          <w:sz w:val="28"/>
          <w:szCs w:val="20"/>
        </w:rPr>
      </w:pPr>
      <w:bookmarkStart w:id="28" w:name="_Toc451865304"/>
      <w:bookmarkStart w:id="29" w:name="_Toc327956595"/>
      <w:r w:rsidRPr="00334FE2">
        <w:rPr>
          <w:caps/>
          <w:sz w:val="28"/>
          <w:szCs w:val="20"/>
        </w:rPr>
        <w:t>ARTICLE 11</w:t>
      </w:r>
      <w:bookmarkEnd w:id="28"/>
      <w:bookmarkEnd w:id="29"/>
    </w:p>
    <w:p w14:paraId="07583DC1" w14:textId="77777777" w:rsidR="00916572" w:rsidRPr="00334FE2" w:rsidRDefault="00916572" w:rsidP="00916572">
      <w:pPr>
        <w:keepNext/>
        <w:keepLines/>
        <w:tabs>
          <w:tab w:val="left" w:pos="1134"/>
          <w:tab w:val="left" w:pos="1871"/>
          <w:tab w:val="left" w:pos="2268"/>
        </w:tabs>
        <w:overflowPunct w:val="0"/>
        <w:autoSpaceDE w:val="0"/>
        <w:autoSpaceDN w:val="0"/>
        <w:adjustRightInd w:val="0"/>
        <w:spacing w:before="240" w:after="120"/>
        <w:jc w:val="center"/>
        <w:rPr>
          <w:b/>
          <w:sz w:val="16"/>
          <w:szCs w:val="16"/>
        </w:rPr>
      </w:pPr>
      <w:bookmarkStart w:id="30" w:name="_Toc451865305"/>
      <w:bookmarkStart w:id="31" w:name="_Toc327956596"/>
      <w:r w:rsidRPr="00334FE2">
        <w:rPr>
          <w:b/>
          <w:sz w:val="28"/>
          <w:szCs w:val="20"/>
        </w:rPr>
        <w:t xml:space="preserve">Notification and recording of frequency </w:t>
      </w:r>
      <w:r w:rsidRPr="00334FE2">
        <w:rPr>
          <w:b/>
          <w:sz w:val="28"/>
          <w:szCs w:val="20"/>
        </w:rPr>
        <w:br/>
        <w:t>assignments</w:t>
      </w:r>
      <w:r w:rsidRPr="00334FE2">
        <w:rPr>
          <w:b/>
          <w:position w:val="6"/>
          <w:sz w:val="18"/>
          <w:szCs w:val="20"/>
        </w:rPr>
        <w:t>1, 2, 3, 4, 5, 6, 7, 8</w:t>
      </w:r>
      <w:r w:rsidRPr="00334FE2">
        <w:rPr>
          <w:b/>
          <w:bCs/>
          <w:sz w:val="16"/>
          <w:szCs w:val="16"/>
        </w:rPr>
        <w:t>    (WRC</w:t>
      </w:r>
      <w:r w:rsidRPr="00334FE2">
        <w:rPr>
          <w:b/>
          <w:bCs/>
          <w:sz w:val="16"/>
          <w:szCs w:val="16"/>
        </w:rPr>
        <w:noBreakHyphen/>
        <w:t>15)</w:t>
      </w:r>
      <w:bookmarkEnd w:id="30"/>
      <w:bookmarkEnd w:id="31"/>
    </w:p>
    <w:p w14:paraId="5F45CE0F" w14:textId="77777777" w:rsidR="00916572" w:rsidRDefault="00916572" w:rsidP="00916572">
      <w:pPr>
        <w:keepNext/>
        <w:tabs>
          <w:tab w:val="left" w:pos="1134"/>
          <w:tab w:val="left" w:pos="1871"/>
          <w:tab w:val="left" w:pos="2268"/>
        </w:tabs>
        <w:overflowPunct w:val="0"/>
        <w:autoSpaceDE w:val="0"/>
        <w:autoSpaceDN w:val="0"/>
        <w:adjustRightInd w:val="0"/>
        <w:spacing w:before="240" w:after="120"/>
        <w:rPr>
          <w:rFonts w:hAnsi="Times New Roman Bold"/>
          <w:b/>
          <w:szCs w:val="20"/>
        </w:rPr>
      </w:pPr>
    </w:p>
    <w:p w14:paraId="13FEF117" w14:textId="77777777" w:rsidR="00916572" w:rsidRPr="0024723F" w:rsidRDefault="00916572" w:rsidP="00916572">
      <w:pPr>
        <w:keepNext/>
        <w:tabs>
          <w:tab w:val="left" w:pos="1134"/>
          <w:tab w:val="left" w:pos="1871"/>
          <w:tab w:val="left" w:pos="2268"/>
        </w:tabs>
        <w:overflowPunct w:val="0"/>
        <w:autoSpaceDE w:val="0"/>
        <w:autoSpaceDN w:val="0"/>
        <w:adjustRightInd w:val="0"/>
        <w:spacing w:before="240" w:after="120"/>
        <w:rPr>
          <w:rFonts w:hAnsi="Times New Roman Bold"/>
          <w:sz w:val="28"/>
          <w:szCs w:val="20"/>
        </w:rPr>
      </w:pPr>
      <w:r w:rsidRPr="0024723F">
        <w:rPr>
          <w:rFonts w:hAnsi="Times New Roman Bold"/>
          <w:b/>
          <w:szCs w:val="20"/>
        </w:rPr>
        <w:t>MOD</w:t>
      </w:r>
      <w:r>
        <w:rPr>
          <w:rFonts w:hAnsi="Times New Roman Bold"/>
          <w:b/>
          <w:szCs w:val="20"/>
        </w:rPr>
        <w:tab/>
      </w:r>
      <w:r>
        <w:rPr>
          <w:bCs/>
        </w:rPr>
        <w:t>USA/AI7(C5)</w:t>
      </w:r>
      <w:r w:rsidRPr="00474A9F">
        <w:rPr>
          <w:bCs/>
        </w:rPr>
        <w:t>/1</w:t>
      </w:r>
    </w:p>
    <w:p w14:paraId="3673B874" w14:textId="77777777" w:rsidR="00916572" w:rsidRPr="0024723F" w:rsidRDefault="00916572" w:rsidP="00916572">
      <w:pPr>
        <w:tabs>
          <w:tab w:val="left" w:pos="1134"/>
          <w:tab w:val="left" w:pos="1871"/>
          <w:tab w:val="left" w:pos="2268"/>
        </w:tabs>
        <w:overflowPunct w:val="0"/>
        <w:autoSpaceDE w:val="0"/>
        <w:autoSpaceDN w:val="0"/>
        <w:adjustRightInd w:val="0"/>
        <w:spacing w:before="120" w:after="120"/>
        <w:rPr>
          <w:szCs w:val="20"/>
        </w:rPr>
      </w:pPr>
      <w:r w:rsidRPr="0024723F">
        <w:rPr>
          <w:b/>
          <w:szCs w:val="20"/>
        </w:rPr>
        <w:t>11.46</w:t>
      </w:r>
      <w:r w:rsidRPr="0024723F">
        <w:rPr>
          <w:b/>
          <w:szCs w:val="20"/>
        </w:rPr>
        <w:tab/>
      </w:r>
      <w:r w:rsidRPr="0024723F">
        <w:rPr>
          <w:b/>
          <w:szCs w:val="20"/>
        </w:rPr>
        <w:tab/>
      </w:r>
      <w:r w:rsidRPr="0024723F">
        <w:rPr>
          <w:szCs w:val="20"/>
        </w:rPr>
        <w:t>In applying the provisions of this Article, any resubmitted notice which is received by the Bureau more than six months after the date on which the original notice was returned by the Bureau shall be considered to be a new notification with a new date of receipt</w:t>
      </w:r>
      <w:ins w:id="32" w:author="Wengryniuk, Jack" w:date="2017-10-21T05:41:00Z">
        <w:r w:rsidRPr="0024723F">
          <w:rPr>
            <w:szCs w:val="20"/>
            <w:vertAlign w:val="superscript"/>
          </w:rPr>
          <w:t>X</w:t>
        </w:r>
      </w:ins>
      <w:r w:rsidRPr="0024723F">
        <w:rPr>
          <w:szCs w:val="20"/>
        </w:rPr>
        <w:t>. For frequency assignments to a space station, should the new date of receipt of such a notice not comply with the period specified in No. </w:t>
      </w:r>
      <w:r w:rsidRPr="0024723F">
        <w:rPr>
          <w:b/>
          <w:bCs/>
          <w:szCs w:val="20"/>
        </w:rPr>
        <w:t>11.44.1</w:t>
      </w:r>
      <w:r w:rsidRPr="0024723F">
        <w:rPr>
          <w:szCs w:val="20"/>
        </w:rPr>
        <w:t xml:space="preserve"> or No. </w:t>
      </w:r>
      <w:r w:rsidRPr="0024723F">
        <w:rPr>
          <w:b/>
          <w:bCs/>
          <w:szCs w:val="20"/>
        </w:rPr>
        <w:t>11.43A</w:t>
      </w:r>
      <w:r w:rsidRPr="0024723F">
        <w:rPr>
          <w:szCs w:val="20"/>
        </w:rPr>
        <w:t>, as appropriate, the notice shall be returned to the notifying administration in the case of No. </w:t>
      </w:r>
      <w:r w:rsidRPr="0024723F">
        <w:rPr>
          <w:b/>
          <w:bCs/>
          <w:szCs w:val="20"/>
        </w:rPr>
        <w:t>11.44.1</w:t>
      </w:r>
      <w:r w:rsidRPr="0024723F">
        <w:rPr>
          <w:szCs w:val="20"/>
        </w:rPr>
        <w:t>, and the notice shall be examined as a new notice of a change in the characteristics of an assignment already recorded with a new date of receipt in the case of No. </w:t>
      </w:r>
      <w:r w:rsidRPr="0024723F">
        <w:rPr>
          <w:b/>
          <w:bCs/>
          <w:szCs w:val="20"/>
        </w:rPr>
        <w:t>11.43A</w:t>
      </w:r>
      <w:r w:rsidRPr="0024723F">
        <w:rPr>
          <w:szCs w:val="20"/>
        </w:rPr>
        <w:t>.</w:t>
      </w:r>
      <w:r w:rsidRPr="0024723F">
        <w:rPr>
          <w:sz w:val="16"/>
          <w:szCs w:val="16"/>
        </w:rPr>
        <w:t>     (WRC</w:t>
      </w:r>
      <w:r w:rsidRPr="0024723F">
        <w:rPr>
          <w:sz w:val="16"/>
          <w:szCs w:val="16"/>
        </w:rPr>
        <w:noBreakHyphen/>
      </w:r>
      <w:del w:id="33" w:author="^_^" w:date="2017-10-26T13:35:00Z">
        <w:r w:rsidRPr="0024723F">
          <w:rPr>
            <w:sz w:val="16"/>
            <w:szCs w:val="16"/>
          </w:rPr>
          <w:delText>07</w:delText>
        </w:r>
      </w:del>
      <w:ins w:id="34" w:author="^_^" w:date="2017-10-26T13:35:00Z">
        <w:r w:rsidRPr="0024723F">
          <w:rPr>
            <w:sz w:val="16"/>
            <w:szCs w:val="16"/>
          </w:rPr>
          <w:t>19</w:t>
        </w:r>
      </w:ins>
      <w:r w:rsidRPr="0024723F">
        <w:rPr>
          <w:sz w:val="16"/>
          <w:szCs w:val="16"/>
        </w:rPr>
        <w:t>)</w:t>
      </w:r>
      <w:r w:rsidRPr="0024723F">
        <w:rPr>
          <w:szCs w:val="20"/>
        </w:rPr>
        <w:t xml:space="preserve"> </w:t>
      </w:r>
    </w:p>
    <w:p w14:paraId="1077FD5B" w14:textId="77777777" w:rsidR="00916572" w:rsidRPr="0024723F" w:rsidRDefault="00916572" w:rsidP="00916572">
      <w:pPr>
        <w:tabs>
          <w:tab w:val="left" w:pos="1134"/>
          <w:tab w:val="left" w:pos="1588"/>
          <w:tab w:val="left" w:pos="1985"/>
        </w:tabs>
        <w:overflowPunct w:val="0"/>
        <w:autoSpaceDE w:val="0"/>
        <w:autoSpaceDN w:val="0"/>
        <w:adjustRightInd w:val="0"/>
        <w:spacing w:before="120" w:after="120"/>
        <w:rPr>
          <w:szCs w:val="20"/>
        </w:rPr>
      </w:pPr>
      <w:r>
        <w:rPr>
          <w:szCs w:val="20"/>
        </w:rPr>
        <w:br/>
      </w:r>
      <w:r w:rsidRPr="00681928">
        <w:rPr>
          <w:b/>
          <w:szCs w:val="20"/>
        </w:rPr>
        <w:t>Reasons</w:t>
      </w:r>
      <w:r>
        <w:rPr>
          <w:szCs w:val="20"/>
        </w:rPr>
        <w:t xml:space="preserve">: </w:t>
      </w:r>
      <w:r w:rsidRPr="00681928">
        <w:rPr>
          <w:szCs w:val="20"/>
        </w:rPr>
        <w:t xml:space="preserve">To include a reference to a footnote provision requiring the Bureau to send a reminder 2 months prior to the end of the six-month period referred to in No. </w:t>
      </w:r>
      <w:r w:rsidRPr="00681928">
        <w:rPr>
          <w:b/>
          <w:szCs w:val="20"/>
        </w:rPr>
        <w:t>11.46</w:t>
      </w:r>
      <w:r w:rsidRPr="00681928">
        <w:rPr>
          <w:szCs w:val="20"/>
        </w:rPr>
        <w:t>.</w:t>
      </w:r>
      <w:r w:rsidRPr="00681928">
        <w:rPr>
          <w:szCs w:val="20"/>
        </w:rPr>
        <w:tab/>
      </w:r>
    </w:p>
    <w:p w14:paraId="663F3CE9" w14:textId="77777777" w:rsidR="00916572" w:rsidRPr="0024723F" w:rsidRDefault="00916572" w:rsidP="00916572">
      <w:pPr>
        <w:keepNext/>
        <w:tabs>
          <w:tab w:val="left" w:pos="1134"/>
          <w:tab w:val="left" w:pos="1871"/>
          <w:tab w:val="left" w:pos="2268"/>
        </w:tabs>
        <w:overflowPunct w:val="0"/>
        <w:autoSpaceDE w:val="0"/>
        <w:autoSpaceDN w:val="0"/>
        <w:adjustRightInd w:val="0"/>
        <w:spacing w:before="240" w:after="120"/>
        <w:rPr>
          <w:rFonts w:hAnsi="Times New Roman Bold"/>
          <w:b/>
          <w:szCs w:val="20"/>
        </w:rPr>
      </w:pPr>
      <w:r w:rsidRPr="0024723F">
        <w:rPr>
          <w:rFonts w:hAnsi="Times New Roman Bold"/>
          <w:b/>
          <w:szCs w:val="20"/>
        </w:rPr>
        <w:t>ADD</w:t>
      </w:r>
      <w:r>
        <w:rPr>
          <w:rFonts w:hAnsi="Times New Roman Bold"/>
          <w:b/>
          <w:szCs w:val="20"/>
        </w:rPr>
        <w:tab/>
      </w:r>
      <w:r>
        <w:rPr>
          <w:bCs/>
        </w:rPr>
        <w:t>USA/AI7(C5)/2</w:t>
      </w:r>
    </w:p>
    <w:p w14:paraId="2310A0F8" w14:textId="77777777" w:rsidR="00916572" w:rsidRPr="0024723F" w:rsidRDefault="00916572" w:rsidP="00916572">
      <w:pPr>
        <w:tabs>
          <w:tab w:val="left" w:pos="1134"/>
          <w:tab w:val="left" w:pos="1871"/>
          <w:tab w:val="left" w:pos="2268"/>
        </w:tabs>
        <w:overflowPunct w:val="0"/>
        <w:autoSpaceDE w:val="0"/>
        <w:autoSpaceDN w:val="0"/>
        <w:adjustRightInd w:val="0"/>
        <w:spacing w:before="120" w:after="120"/>
        <w:rPr>
          <w:szCs w:val="20"/>
        </w:rPr>
      </w:pPr>
      <w:r w:rsidRPr="0024723F">
        <w:rPr>
          <w:szCs w:val="20"/>
        </w:rPr>
        <w:t>_______________</w:t>
      </w:r>
    </w:p>
    <w:p w14:paraId="4FFC1A44" w14:textId="77777777" w:rsidR="00916572" w:rsidRPr="0024723F" w:rsidRDefault="00916572" w:rsidP="00916572">
      <w:pPr>
        <w:tabs>
          <w:tab w:val="left" w:pos="1134"/>
          <w:tab w:val="left" w:pos="1871"/>
          <w:tab w:val="left" w:pos="2268"/>
        </w:tabs>
        <w:overflowPunct w:val="0"/>
        <w:autoSpaceDE w:val="0"/>
        <w:autoSpaceDN w:val="0"/>
        <w:adjustRightInd w:val="0"/>
        <w:spacing w:before="120" w:after="120"/>
        <w:jc w:val="both"/>
        <w:rPr>
          <w:szCs w:val="20"/>
        </w:rPr>
      </w:pPr>
      <w:r w:rsidRPr="0024723F">
        <w:rPr>
          <w:b/>
          <w:szCs w:val="20"/>
          <w:vertAlign w:val="superscript"/>
        </w:rPr>
        <w:t xml:space="preserve">X </w:t>
      </w:r>
      <w:r w:rsidRPr="0024723F">
        <w:rPr>
          <w:b/>
          <w:szCs w:val="20"/>
          <w:lang w:val="en-GB"/>
        </w:rPr>
        <w:t>11.46.1</w:t>
      </w:r>
      <w:r w:rsidRPr="0024723F">
        <w:rPr>
          <w:b/>
          <w:szCs w:val="20"/>
        </w:rPr>
        <w:tab/>
      </w:r>
      <w:r w:rsidRPr="0024723F">
        <w:rPr>
          <w:szCs w:val="20"/>
        </w:rPr>
        <w:t>If the notifying administration does not resubmit its notice within four months from the date on which the original notice was returned by the Bureau, the Bureau shall issue a reminder.</w:t>
      </w:r>
    </w:p>
    <w:p w14:paraId="15888A2F" w14:textId="77777777" w:rsidR="00916572" w:rsidRDefault="00916572" w:rsidP="00916572">
      <w:pPr>
        <w:spacing w:after="120"/>
        <w:jc w:val="both"/>
      </w:pPr>
    </w:p>
    <w:p w14:paraId="3229DAA2" w14:textId="77777777" w:rsidR="00916572" w:rsidRPr="00681928" w:rsidRDefault="00916572" w:rsidP="00916572">
      <w:pPr>
        <w:spacing w:after="120"/>
      </w:pPr>
      <w:r w:rsidRPr="00681928">
        <w:rPr>
          <w:b/>
        </w:rPr>
        <w:t>Reasons</w:t>
      </w:r>
      <w:r>
        <w:t xml:space="preserve">: </w:t>
      </w:r>
      <w:r w:rsidRPr="00681928">
        <w:t xml:space="preserve">To implement the requirement for reminders during the six-month period and reduce the risk of a resubmission beyond the end </w:t>
      </w:r>
      <w:r>
        <w:t>six</w:t>
      </w:r>
      <w:r w:rsidRPr="00681928">
        <w:t xml:space="preserve">-month period referred to in No. </w:t>
      </w:r>
      <w:r w:rsidRPr="00681928">
        <w:rPr>
          <w:b/>
        </w:rPr>
        <w:t>11.46.</w:t>
      </w:r>
    </w:p>
    <w:p w14:paraId="0AB53D1D" w14:textId="77777777" w:rsidR="00916572" w:rsidRPr="00B023DA" w:rsidRDefault="00916572" w:rsidP="00916572">
      <w:pPr>
        <w:spacing w:after="120"/>
        <w:rPr>
          <w:u w:val="single"/>
        </w:rPr>
      </w:pPr>
    </w:p>
    <w:p w14:paraId="65F64737" w14:textId="77777777" w:rsidR="00916572" w:rsidRDefault="00916572" w:rsidP="00916572">
      <w:pPr>
        <w:spacing w:after="120"/>
        <w:ind w:left="-360"/>
        <w:jc w:val="center"/>
      </w:pPr>
      <w:r w:rsidRPr="001374EB">
        <w:t>__</w:t>
      </w:r>
      <w:r>
        <w:t>__________________</w:t>
      </w:r>
    </w:p>
    <w:p w14:paraId="34170656" w14:textId="77777777" w:rsidR="00916572" w:rsidRDefault="00916572" w:rsidP="00916572">
      <w:pPr>
        <w:spacing w:after="120"/>
        <w:rPr>
          <w:b/>
        </w:rPr>
      </w:pPr>
    </w:p>
    <w:p w14:paraId="725AE6A8" w14:textId="1CA6D141" w:rsidR="00916572" w:rsidRDefault="00916572" w:rsidP="00916572">
      <w:pPr>
        <w:spacing w:after="120"/>
        <w:rPr>
          <w:b/>
        </w:rPr>
      </w:pPr>
      <w:r>
        <w:rPr>
          <w:b/>
        </w:rPr>
        <w:br w:type="page"/>
      </w:r>
    </w:p>
    <w:p w14:paraId="593598BA" w14:textId="350153C7" w:rsidR="00A824D4" w:rsidRDefault="00A824D4" w:rsidP="00916572">
      <w:pPr>
        <w:spacing w:after="120"/>
        <w:rPr>
          <w:b/>
        </w:rPr>
      </w:pPr>
      <w:r>
        <w:rPr>
          <w:b/>
        </w:rPr>
        <w:lastRenderedPageBreak/>
        <w:t>IWG4/035</w:t>
      </w:r>
    </w:p>
    <w:p w14:paraId="244FBDEF" w14:textId="77777777" w:rsidR="00916572" w:rsidRPr="00DB1AC2" w:rsidRDefault="00916572" w:rsidP="00916572">
      <w:pPr>
        <w:pStyle w:val="Heading1"/>
        <w:spacing w:after="120"/>
        <w:jc w:val="center"/>
        <w:rPr>
          <w:szCs w:val="24"/>
          <w:u w:val="none"/>
        </w:rPr>
      </w:pPr>
      <w:r w:rsidRPr="00DB1AC2">
        <w:rPr>
          <w:szCs w:val="24"/>
          <w:u w:val="none"/>
        </w:rPr>
        <w:t>UNITED STATES OF AMERICA</w:t>
      </w:r>
    </w:p>
    <w:p w14:paraId="223639E4" w14:textId="77777777" w:rsidR="00916572" w:rsidRPr="00DB1AC2" w:rsidRDefault="00916572" w:rsidP="00916572">
      <w:pPr>
        <w:pStyle w:val="Heading1"/>
        <w:spacing w:after="120"/>
        <w:jc w:val="center"/>
        <w:rPr>
          <w:szCs w:val="24"/>
          <w:u w:val="none"/>
        </w:rPr>
      </w:pPr>
      <w:r w:rsidRPr="00DB1AC2">
        <w:rPr>
          <w:szCs w:val="24"/>
          <w:u w:val="none"/>
        </w:rPr>
        <w:t>DRAFT PROPOSAL FOR WRC-19</w:t>
      </w:r>
    </w:p>
    <w:p w14:paraId="15579EEC" w14:textId="77777777" w:rsidR="00916572" w:rsidRPr="00FC1215" w:rsidRDefault="00916572" w:rsidP="00916572">
      <w:pPr>
        <w:tabs>
          <w:tab w:val="left" w:pos="2268"/>
          <w:tab w:val="left" w:pos="5103"/>
          <w:tab w:val="left" w:pos="5954"/>
          <w:tab w:val="left" w:pos="8789"/>
        </w:tabs>
        <w:spacing w:before="120" w:after="120"/>
      </w:pPr>
    </w:p>
    <w:p w14:paraId="5D7874F6" w14:textId="77777777" w:rsidR="00916572" w:rsidRPr="00720D3B" w:rsidRDefault="00916572" w:rsidP="00916572">
      <w:pPr>
        <w:tabs>
          <w:tab w:val="left" w:pos="2268"/>
          <w:tab w:val="left" w:pos="5103"/>
          <w:tab w:val="left" w:pos="5954"/>
          <w:tab w:val="left" w:pos="8789"/>
        </w:tabs>
        <w:spacing w:after="120"/>
        <w:rPr>
          <w:color w:val="000000"/>
        </w:rPr>
      </w:pPr>
      <w:r>
        <w:rPr>
          <w:b/>
        </w:rPr>
        <w:t xml:space="preserve">Agenda Item </w:t>
      </w:r>
      <w:r>
        <w:rPr>
          <w:b/>
          <w:bCs/>
          <w:color w:val="000000"/>
        </w:rPr>
        <w:t>7</w:t>
      </w:r>
      <w:r w:rsidRPr="003621D7">
        <w:rPr>
          <w:color w:val="000000"/>
        </w:rPr>
        <w:t>:</w:t>
      </w:r>
      <w:r>
        <w:rPr>
          <w:color w:val="000000"/>
        </w:rPr>
        <w:t xml:space="preserve">  </w:t>
      </w:r>
      <w:r w:rsidRPr="00720D3B">
        <w:rPr>
          <w:color w:val="000000"/>
        </w:rPr>
        <w:t>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720D3B">
        <w:rPr>
          <w:b/>
          <w:bCs/>
          <w:color w:val="000000"/>
        </w:rPr>
        <w:t>86 (Rev.WRC</w:t>
      </w:r>
      <w:r w:rsidRPr="00720D3B">
        <w:rPr>
          <w:b/>
          <w:bCs/>
          <w:color w:val="000000"/>
        </w:rPr>
        <w:noBreakHyphen/>
        <w:t>07)</w:t>
      </w:r>
      <w:r w:rsidRPr="00720D3B">
        <w:rPr>
          <w:color w:val="000000"/>
        </w:rPr>
        <w:t>, in order to facilitate rational, efficient and economical use of radio frequencies and any associated orbits, including the geostationary</w:t>
      </w:r>
      <w:r w:rsidRPr="00720D3B">
        <w:rPr>
          <w:color w:val="000000"/>
        </w:rPr>
        <w:noBreakHyphen/>
        <w:t>satellite orbit;</w:t>
      </w:r>
    </w:p>
    <w:p w14:paraId="712BE82B" w14:textId="77777777" w:rsidR="00916572" w:rsidRDefault="00916572" w:rsidP="00916572">
      <w:pPr>
        <w:tabs>
          <w:tab w:val="left" w:pos="2268"/>
          <w:tab w:val="left" w:pos="5103"/>
          <w:tab w:val="left" w:pos="5954"/>
          <w:tab w:val="left" w:pos="8789"/>
        </w:tabs>
        <w:spacing w:after="120"/>
      </w:pPr>
    </w:p>
    <w:p w14:paraId="3C769B8E" w14:textId="77777777" w:rsidR="00916572" w:rsidRDefault="00916572" w:rsidP="00916572">
      <w:pPr>
        <w:tabs>
          <w:tab w:val="left" w:pos="2268"/>
          <w:tab w:val="left" w:pos="5103"/>
          <w:tab w:val="left" w:pos="5954"/>
          <w:tab w:val="left" w:pos="8789"/>
        </w:tabs>
        <w:spacing w:after="120"/>
      </w:pPr>
      <w:r w:rsidRPr="00720D3B">
        <w:rPr>
          <w:b/>
        </w:rPr>
        <w:t xml:space="preserve">Issue </w:t>
      </w:r>
      <w:r>
        <w:rPr>
          <w:b/>
        </w:rPr>
        <w:t>D</w:t>
      </w:r>
      <w:r w:rsidRPr="00720D3B">
        <w:t xml:space="preserve"> – </w:t>
      </w:r>
      <w:r w:rsidRPr="002D4AF9">
        <w:t>Identification of those specific satellite networks and systems with which coordination needs to be effected under RR Nos. 9.12, 9.12A and 9.13</w:t>
      </w:r>
    </w:p>
    <w:p w14:paraId="2D3A59A6" w14:textId="77777777" w:rsidR="00916572" w:rsidRPr="00307801" w:rsidRDefault="00916572" w:rsidP="00916572">
      <w:pPr>
        <w:tabs>
          <w:tab w:val="left" w:pos="2268"/>
          <w:tab w:val="left" w:pos="5103"/>
          <w:tab w:val="left" w:pos="5954"/>
          <w:tab w:val="left" w:pos="8789"/>
        </w:tabs>
        <w:spacing w:after="120"/>
      </w:pPr>
    </w:p>
    <w:p w14:paraId="328DFE96" w14:textId="77777777" w:rsidR="00916572" w:rsidRPr="00313A56" w:rsidRDefault="00916572" w:rsidP="00916572">
      <w:pPr>
        <w:spacing w:after="120"/>
      </w:pPr>
      <w:r w:rsidRPr="00307801">
        <w:rPr>
          <w:b/>
        </w:rPr>
        <w:t>Background Information</w:t>
      </w:r>
      <w:r w:rsidRPr="00307801">
        <w:t>:</w:t>
      </w:r>
      <w:r w:rsidRPr="00E5524F">
        <w:t xml:space="preserve">  </w:t>
      </w:r>
      <w:r>
        <w:t>At the</w:t>
      </w:r>
      <w:r w:rsidRPr="002D4AF9">
        <w:t xml:space="preserve"> 2012 World Radiocommunication Conference (WRC-12) </w:t>
      </w:r>
      <w:r>
        <w:t>modifications to</w:t>
      </w:r>
      <w:r w:rsidRPr="002D4AF9">
        <w:t xml:space="preserve"> RR No. </w:t>
      </w:r>
      <w:r w:rsidRPr="002D4AF9">
        <w:rPr>
          <w:b/>
        </w:rPr>
        <w:t>9.36.2</w:t>
      </w:r>
      <w:r w:rsidRPr="002D4AF9">
        <w:t xml:space="preserve"> to Article </w:t>
      </w:r>
      <w:r w:rsidRPr="002D4AF9">
        <w:rPr>
          <w:b/>
        </w:rPr>
        <w:t>9</w:t>
      </w:r>
      <w:r w:rsidRPr="002D4AF9">
        <w:t xml:space="preserve"> of the Radio Regulations</w:t>
      </w:r>
      <w:r>
        <w:t xml:space="preserve"> were adopted to </w:t>
      </w:r>
      <w:r w:rsidRPr="00AD0FD5">
        <w:t xml:space="preserve">decrease the administrative workload related to the identification of the satellite networks, systems and earth stations, as applicable, with which coordination needs to be effected under RR Nos. </w:t>
      </w:r>
      <w:r w:rsidRPr="00AD0FD5">
        <w:rPr>
          <w:b/>
        </w:rPr>
        <w:t>9.7</w:t>
      </w:r>
      <w:r w:rsidRPr="00AD0FD5">
        <w:t xml:space="preserve">, </w:t>
      </w:r>
      <w:r w:rsidRPr="00AD0FD5">
        <w:rPr>
          <w:b/>
        </w:rPr>
        <w:t>9.7A</w:t>
      </w:r>
      <w:r w:rsidRPr="00AD0FD5">
        <w:t xml:space="preserve"> and </w:t>
      </w:r>
      <w:r w:rsidRPr="00AD0FD5">
        <w:rPr>
          <w:b/>
        </w:rPr>
        <w:t>9.7B</w:t>
      </w:r>
      <w:r>
        <w:t xml:space="preserve">. The </w:t>
      </w:r>
      <w:r w:rsidRPr="002D4AF9">
        <w:t xml:space="preserve">Bureau now publishes a “definitive list” of those networks, systems and earth stations with which coordination under RR Nos. </w:t>
      </w:r>
      <w:r w:rsidRPr="002D4AF9">
        <w:rPr>
          <w:b/>
        </w:rPr>
        <w:t>9.7</w:t>
      </w:r>
      <w:r w:rsidRPr="002D4AF9">
        <w:t xml:space="preserve">, </w:t>
      </w:r>
      <w:r w:rsidRPr="002D4AF9">
        <w:rPr>
          <w:b/>
        </w:rPr>
        <w:t>9.7A</w:t>
      </w:r>
      <w:r w:rsidRPr="002D4AF9">
        <w:t xml:space="preserve"> and </w:t>
      </w:r>
      <w:r w:rsidRPr="002D4AF9">
        <w:rPr>
          <w:b/>
        </w:rPr>
        <w:t>9.7B</w:t>
      </w:r>
      <w:r w:rsidRPr="002D4AF9">
        <w:t xml:space="preserve"> needs to be effected once a coordination request (a new one or a modification to an existing one, as appropriate) for a satellite network or system is processed. Such a list is published in the relevant Special Section of the BR International Frequency Information Circular (BR IFIC).</w:t>
      </w:r>
      <w:r>
        <w:t xml:space="preserve"> </w:t>
      </w:r>
      <w:r w:rsidRPr="002D4AF9">
        <w:t xml:space="preserve">However, in the cases of coordination under RR Nos. </w:t>
      </w:r>
      <w:r w:rsidRPr="002D4AF9">
        <w:rPr>
          <w:b/>
        </w:rPr>
        <w:t>9.12</w:t>
      </w:r>
      <w:r w:rsidRPr="002D4AF9">
        <w:t xml:space="preserve">, </w:t>
      </w:r>
      <w:r w:rsidRPr="002D4AF9">
        <w:rPr>
          <w:b/>
        </w:rPr>
        <w:t>9.12A</w:t>
      </w:r>
      <w:r w:rsidRPr="002D4AF9">
        <w:t xml:space="preserve"> and </w:t>
      </w:r>
      <w:r w:rsidRPr="002D4AF9">
        <w:rPr>
          <w:b/>
        </w:rPr>
        <w:t>9.13</w:t>
      </w:r>
      <w:r w:rsidRPr="002D4AF9">
        <w:t>, the Bureau does not publish a list of the satellite networks or systems potentially affected to complement the list of administrations potentially affected by incoming satellite networks or systems that they do provide.</w:t>
      </w:r>
    </w:p>
    <w:p w14:paraId="0C6C8CB3" w14:textId="77777777" w:rsidR="00916572" w:rsidRDefault="00916572" w:rsidP="00916572">
      <w:pPr>
        <w:spacing w:after="120"/>
      </w:pPr>
    </w:p>
    <w:p w14:paraId="3B5E5817" w14:textId="77777777" w:rsidR="00916572" w:rsidRDefault="00916572" w:rsidP="00916572">
      <w:pPr>
        <w:spacing w:after="120"/>
      </w:pPr>
      <w:r w:rsidRPr="00A10319">
        <w:t xml:space="preserve">Bearing in mind that, according to RR No. </w:t>
      </w:r>
      <w:r w:rsidRPr="00A10319">
        <w:rPr>
          <w:b/>
        </w:rPr>
        <w:t>9.36.1</w:t>
      </w:r>
      <w:r w:rsidRPr="00A10319">
        <w:t xml:space="preserve">, the list of administrations </w:t>
      </w:r>
      <w:r>
        <w:t xml:space="preserve">identified for </w:t>
      </w:r>
      <w:r w:rsidRPr="002D4AF9">
        <w:t xml:space="preserve">coordination under RR Nos. </w:t>
      </w:r>
      <w:r w:rsidRPr="002D4AF9">
        <w:rPr>
          <w:b/>
        </w:rPr>
        <w:t>9.12</w:t>
      </w:r>
      <w:r w:rsidRPr="002D4AF9">
        <w:t xml:space="preserve">, </w:t>
      </w:r>
      <w:r w:rsidRPr="002D4AF9">
        <w:rPr>
          <w:b/>
        </w:rPr>
        <w:t>9.12A</w:t>
      </w:r>
      <w:r w:rsidRPr="002D4AF9">
        <w:t xml:space="preserve"> and </w:t>
      </w:r>
      <w:r w:rsidRPr="002D4AF9">
        <w:rPr>
          <w:b/>
        </w:rPr>
        <w:t>9.13</w:t>
      </w:r>
      <w:r w:rsidRPr="00A10319">
        <w:t xml:space="preserve"> is only for information purposes, each of those potentially affected administrations needs to carry out the following tasks:</w:t>
      </w:r>
    </w:p>
    <w:p w14:paraId="2D663283" w14:textId="77777777" w:rsidR="00916572" w:rsidRPr="00A10319" w:rsidRDefault="00916572" w:rsidP="00916572">
      <w:pPr>
        <w:spacing w:after="120"/>
      </w:pPr>
    </w:p>
    <w:p w14:paraId="44ACA25B" w14:textId="77777777" w:rsidR="00916572" w:rsidRPr="00A10319" w:rsidRDefault="00916572" w:rsidP="00916572">
      <w:pPr>
        <w:spacing w:after="120"/>
        <w:ind w:left="720" w:hanging="720"/>
      </w:pPr>
      <w:r w:rsidRPr="00A10319">
        <w:t>1</w:t>
      </w:r>
      <w:r w:rsidRPr="00A10319">
        <w:tab/>
        <w:t>Identify, together with each of its operators, those GSO networks and non-GSO systems that may be affected by the new satellite system requesting coordination;</w:t>
      </w:r>
    </w:p>
    <w:p w14:paraId="2DDD63F0" w14:textId="77777777" w:rsidR="00916572" w:rsidRPr="00A10319" w:rsidRDefault="00916572" w:rsidP="00916572">
      <w:pPr>
        <w:spacing w:after="120"/>
        <w:ind w:left="720" w:hanging="720"/>
      </w:pPr>
      <w:r w:rsidRPr="00A10319">
        <w:t>2</w:t>
      </w:r>
      <w:r w:rsidRPr="00A10319">
        <w:tab/>
        <w:t>Compile, in case the administration is responsible for more than one operator, a comprehensive list covering all the GSO networks and non-GSO systems with which coordination is required;</w:t>
      </w:r>
    </w:p>
    <w:p w14:paraId="214FB0BA" w14:textId="77777777" w:rsidR="00916572" w:rsidRPr="00A10319" w:rsidRDefault="00916572" w:rsidP="00916572">
      <w:pPr>
        <w:spacing w:after="120"/>
        <w:ind w:left="720" w:hanging="720"/>
      </w:pPr>
      <w:r w:rsidRPr="00A10319">
        <w:t>3</w:t>
      </w:r>
      <w:r w:rsidRPr="00A10319">
        <w:tab/>
        <w:t xml:space="preserve">Transmit to the administration having filed a CR/C (a new one or a modification to an existing one, as appropriate) and to the Bureau its comments on or disagreement to the request for coordination pursuant to RR No. </w:t>
      </w:r>
      <w:r w:rsidRPr="00A10319">
        <w:rPr>
          <w:b/>
          <w:bCs/>
        </w:rPr>
        <w:t>9.52</w:t>
      </w:r>
      <w:r w:rsidRPr="00A10319">
        <w:t xml:space="preserve">. </w:t>
      </w:r>
    </w:p>
    <w:p w14:paraId="093B8E70" w14:textId="77777777" w:rsidR="00916572" w:rsidRDefault="00916572" w:rsidP="00916572">
      <w:pPr>
        <w:spacing w:after="120"/>
      </w:pPr>
    </w:p>
    <w:p w14:paraId="4CD42160" w14:textId="77777777" w:rsidR="00916572" w:rsidRPr="00432411" w:rsidRDefault="00916572" w:rsidP="00916572">
      <w:pPr>
        <w:spacing w:after="120"/>
      </w:pPr>
      <w:r w:rsidRPr="00A10319">
        <w:lastRenderedPageBreak/>
        <w:t xml:space="preserve">The above process could be simplified if a pre-compiled list of satellite networks or systems considered as potentially affected would be available, for information purposes only, in the cases of coordination under RR Nos. </w:t>
      </w:r>
      <w:r w:rsidRPr="00A10319">
        <w:rPr>
          <w:b/>
        </w:rPr>
        <w:t>9.12</w:t>
      </w:r>
      <w:r w:rsidRPr="00A10319">
        <w:t>,</w:t>
      </w:r>
      <w:r w:rsidRPr="00A10319">
        <w:rPr>
          <w:b/>
        </w:rPr>
        <w:t xml:space="preserve"> 9.12A </w:t>
      </w:r>
      <w:r w:rsidRPr="00A10319">
        <w:t>and</w:t>
      </w:r>
      <w:r w:rsidRPr="00A10319">
        <w:rPr>
          <w:b/>
        </w:rPr>
        <w:t xml:space="preserve"> 9.13 </w:t>
      </w:r>
      <w:r w:rsidRPr="00A10319">
        <w:t xml:space="preserve">as it is currently for the cases of RR Nos. </w:t>
      </w:r>
      <w:r w:rsidRPr="00A10319">
        <w:rPr>
          <w:b/>
        </w:rPr>
        <w:t>9.7</w:t>
      </w:r>
      <w:r w:rsidRPr="00A10319">
        <w:t xml:space="preserve">, </w:t>
      </w:r>
      <w:r w:rsidRPr="00A10319">
        <w:rPr>
          <w:b/>
        </w:rPr>
        <w:t>9.7A</w:t>
      </w:r>
      <w:r w:rsidRPr="00A10319">
        <w:t xml:space="preserve"> and </w:t>
      </w:r>
      <w:r w:rsidRPr="00A10319">
        <w:rPr>
          <w:b/>
        </w:rPr>
        <w:t xml:space="preserve">9.7B </w:t>
      </w:r>
      <w:r>
        <w:t xml:space="preserve">in the CR/C Special Section. </w:t>
      </w:r>
      <w:r w:rsidRPr="00A10319">
        <w:t xml:space="preserve">In this </w:t>
      </w:r>
      <w:r>
        <w:t>proposal</w:t>
      </w:r>
      <w:r w:rsidRPr="00A10319">
        <w:t>, it is proposed to implement the modifications to the Radio Regulations in accordance with Method D2.</w:t>
      </w:r>
    </w:p>
    <w:p w14:paraId="01112CAE" w14:textId="77777777" w:rsidR="00916572" w:rsidRDefault="00916572" w:rsidP="00916572">
      <w:pPr>
        <w:tabs>
          <w:tab w:val="left" w:pos="2268"/>
          <w:tab w:val="left" w:pos="5103"/>
          <w:tab w:val="left" w:pos="5954"/>
          <w:tab w:val="left" w:pos="8789"/>
        </w:tabs>
        <w:spacing w:after="120"/>
        <w:rPr>
          <w:b/>
        </w:rPr>
      </w:pPr>
    </w:p>
    <w:p w14:paraId="0AEBC9A9" w14:textId="77777777" w:rsidR="00916572" w:rsidRDefault="00916572" w:rsidP="00916572">
      <w:pPr>
        <w:spacing w:after="120"/>
        <w:rPr>
          <w:b/>
        </w:rPr>
      </w:pPr>
      <w:r>
        <w:rPr>
          <w:b/>
        </w:rPr>
        <w:br w:type="page"/>
      </w:r>
    </w:p>
    <w:p w14:paraId="12A3FF96" w14:textId="77777777" w:rsidR="00916572" w:rsidRPr="00432411" w:rsidRDefault="00916572" w:rsidP="00916572">
      <w:pPr>
        <w:tabs>
          <w:tab w:val="left" w:pos="2268"/>
          <w:tab w:val="left" w:pos="5103"/>
          <w:tab w:val="left" w:pos="5954"/>
          <w:tab w:val="left" w:pos="8789"/>
        </w:tabs>
        <w:spacing w:after="120"/>
      </w:pPr>
      <w:r>
        <w:rPr>
          <w:b/>
        </w:rPr>
        <w:lastRenderedPageBreak/>
        <w:t>Proposal</w:t>
      </w:r>
      <w:r w:rsidRPr="00C66CA0">
        <w:t>:</w:t>
      </w:r>
    </w:p>
    <w:p w14:paraId="3890DC65" w14:textId="77777777" w:rsidR="00916572" w:rsidRPr="00703E3F" w:rsidRDefault="00916572" w:rsidP="00916572">
      <w:pPr>
        <w:keepNext/>
        <w:tabs>
          <w:tab w:val="left" w:pos="1134"/>
          <w:tab w:val="left" w:pos="1871"/>
          <w:tab w:val="left" w:pos="2268"/>
        </w:tabs>
        <w:overflowPunct w:val="0"/>
        <w:autoSpaceDE w:val="0"/>
        <w:autoSpaceDN w:val="0"/>
        <w:adjustRightInd w:val="0"/>
        <w:spacing w:after="120"/>
        <w:jc w:val="center"/>
        <w:textAlignment w:val="baseline"/>
        <w:rPr>
          <w:caps/>
          <w:sz w:val="28"/>
          <w:szCs w:val="28"/>
          <w:lang w:val="en-GB"/>
        </w:rPr>
      </w:pPr>
      <w:r w:rsidRPr="00703E3F">
        <w:rPr>
          <w:caps/>
          <w:sz w:val="28"/>
          <w:szCs w:val="28"/>
          <w:lang w:val="en-GB"/>
        </w:rPr>
        <w:t>ARTICLE 9</w:t>
      </w:r>
    </w:p>
    <w:p w14:paraId="2863E80C" w14:textId="77777777" w:rsidR="00916572" w:rsidRPr="00A10319" w:rsidRDefault="00916572" w:rsidP="00916572">
      <w:pPr>
        <w:keepNext/>
        <w:tabs>
          <w:tab w:val="left" w:pos="1134"/>
          <w:tab w:val="left" w:pos="1871"/>
          <w:tab w:val="left" w:pos="2268"/>
        </w:tabs>
        <w:overflowPunct w:val="0"/>
        <w:autoSpaceDE w:val="0"/>
        <w:autoSpaceDN w:val="0"/>
        <w:adjustRightInd w:val="0"/>
        <w:spacing w:before="120" w:after="120"/>
        <w:jc w:val="center"/>
        <w:textAlignment w:val="baseline"/>
        <w:rPr>
          <w:b/>
          <w:lang w:val="en-GB"/>
        </w:rPr>
      </w:pPr>
      <w:bookmarkStart w:id="35" w:name="_Toc327956593"/>
      <w:bookmarkStart w:id="36" w:name="_Toc451865302"/>
      <w:r w:rsidRPr="002C33EC">
        <w:rPr>
          <w:b/>
          <w:sz w:val="28"/>
          <w:szCs w:val="28"/>
          <w:lang w:val="en-GB"/>
        </w:rPr>
        <w:t>Procedure for effecting coordination with or obtaining agreement of other administrations</w:t>
      </w:r>
      <w:r w:rsidRPr="00A10319">
        <w:rPr>
          <w:bCs/>
          <w:vertAlign w:val="superscript"/>
          <w:lang w:val="en-GB"/>
        </w:rPr>
        <w:t>1, 2, 3, 4, 5, 6, 7, 8,</w:t>
      </w:r>
      <w:r w:rsidRPr="00A10319">
        <w:rPr>
          <w:bCs/>
          <w:lang w:val="en-GB"/>
        </w:rPr>
        <w:t xml:space="preserve"> </w:t>
      </w:r>
      <w:r w:rsidRPr="00A10319">
        <w:rPr>
          <w:bCs/>
          <w:vertAlign w:val="superscript"/>
          <w:lang w:val="en-GB"/>
        </w:rPr>
        <w:t>9</w:t>
      </w:r>
      <w:r w:rsidRPr="00A10319">
        <w:rPr>
          <w:bCs/>
          <w:lang w:val="en-GB"/>
        </w:rPr>
        <w:t>    (WRC</w:t>
      </w:r>
      <w:r w:rsidRPr="00A10319">
        <w:rPr>
          <w:bCs/>
          <w:lang w:val="en-GB"/>
        </w:rPr>
        <w:noBreakHyphen/>
        <w:t>15)</w:t>
      </w:r>
      <w:bookmarkEnd w:id="35"/>
      <w:bookmarkEnd w:id="36"/>
    </w:p>
    <w:p w14:paraId="1BC9CBF5" w14:textId="77777777" w:rsidR="00916572" w:rsidRPr="00A10319" w:rsidRDefault="00916572" w:rsidP="00916572">
      <w:pPr>
        <w:keepNext/>
        <w:tabs>
          <w:tab w:val="center" w:pos="4820"/>
        </w:tabs>
        <w:overflowPunct w:val="0"/>
        <w:autoSpaceDE w:val="0"/>
        <w:autoSpaceDN w:val="0"/>
        <w:adjustRightInd w:val="0"/>
        <w:spacing w:before="360" w:after="120"/>
        <w:jc w:val="center"/>
        <w:rPr>
          <w:b/>
          <w:lang w:val="en-GB"/>
        </w:rPr>
      </w:pPr>
      <w:r w:rsidRPr="002C33EC">
        <w:rPr>
          <w:b/>
          <w:lang w:val="en-GB"/>
        </w:rPr>
        <w:t>Section II − Procedure for effecting</w:t>
      </w:r>
      <w:r w:rsidRPr="002C33EC">
        <w:rPr>
          <w:b/>
          <w:sz w:val="28"/>
          <w:szCs w:val="28"/>
          <w:lang w:val="en-GB"/>
        </w:rPr>
        <w:t xml:space="preserve"> coordination</w:t>
      </w:r>
      <w:r w:rsidRPr="00A10319">
        <w:rPr>
          <w:bCs/>
          <w:vertAlign w:val="superscript"/>
          <w:lang w:val="en-GB"/>
        </w:rPr>
        <w:t>12, 13</w:t>
      </w:r>
    </w:p>
    <w:p w14:paraId="27A2474E" w14:textId="77777777" w:rsidR="00916572" w:rsidRPr="002C33EC" w:rsidRDefault="00916572" w:rsidP="00916572">
      <w:pPr>
        <w:tabs>
          <w:tab w:val="center" w:pos="4820"/>
        </w:tabs>
        <w:overflowPunct w:val="0"/>
        <w:autoSpaceDE w:val="0"/>
        <w:autoSpaceDN w:val="0"/>
        <w:adjustRightInd w:val="0"/>
        <w:spacing w:before="360" w:after="120"/>
        <w:jc w:val="center"/>
        <w:textAlignment w:val="baseline"/>
        <w:rPr>
          <w:b/>
          <w:lang w:val="en-GB"/>
        </w:rPr>
      </w:pPr>
      <w:r w:rsidRPr="002C33EC">
        <w:rPr>
          <w:b/>
          <w:lang w:val="en-GB"/>
        </w:rPr>
        <w:t>Sub-Section IIA − Requirement and request for coordination</w:t>
      </w:r>
    </w:p>
    <w:p w14:paraId="179631E3" w14:textId="77777777" w:rsidR="00916572" w:rsidRPr="00A10319" w:rsidRDefault="00916572" w:rsidP="00916572">
      <w:pPr>
        <w:tabs>
          <w:tab w:val="left" w:pos="1080"/>
          <w:tab w:val="left" w:pos="5103"/>
          <w:tab w:val="left" w:pos="5954"/>
          <w:tab w:val="left" w:pos="8789"/>
        </w:tabs>
        <w:spacing w:after="120"/>
        <w:rPr>
          <w:b/>
        </w:rPr>
      </w:pPr>
    </w:p>
    <w:p w14:paraId="78048DEE" w14:textId="77777777" w:rsidR="00916572" w:rsidRDefault="00916572" w:rsidP="00916572">
      <w:pPr>
        <w:tabs>
          <w:tab w:val="left" w:pos="1080"/>
          <w:tab w:val="left" w:pos="5103"/>
          <w:tab w:val="left" w:pos="5954"/>
          <w:tab w:val="left" w:pos="8789"/>
        </w:tabs>
        <w:spacing w:after="120"/>
        <w:rPr>
          <w:bCs/>
        </w:rPr>
      </w:pPr>
      <w:r w:rsidRPr="00A10319">
        <w:rPr>
          <w:b/>
        </w:rPr>
        <w:t>MOD</w:t>
      </w:r>
      <w:r w:rsidRPr="00A10319">
        <w:t xml:space="preserve">     </w:t>
      </w:r>
      <w:r w:rsidRPr="00A10319">
        <w:rPr>
          <w:bCs/>
        </w:rPr>
        <w:t>USA/AI7(D)/1</w:t>
      </w:r>
    </w:p>
    <w:p w14:paraId="61C5D3B4" w14:textId="77777777" w:rsidR="00916572" w:rsidRPr="00A10319" w:rsidRDefault="00916572" w:rsidP="00916572">
      <w:pPr>
        <w:tabs>
          <w:tab w:val="left" w:pos="1080"/>
          <w:tab w:val="left" w:pos="5103"/>
          <w:tab w:val="left" w:pos="5954"/>
          <w:tab w:val="left" w:pos="8789"/>
        </w:tabs>
        <w:spacing w:after="120"/>
        <w:rPr>
          <w:bCs/>
        </w:rPr>
      </w:pPr>
    </w:p>
    <w:p w14:paraId="7D577E1F" w14:textId="77777777" w:rsidR="00916572" w:rsidRPr="00A10319" w:rsidRDefault="00916572" w:rsidP="00916572">
      <w:pPr>
        <w:spacing w:after="120"/>
        <w:jc w:val="both"/>
        <w:rPr>
          <w:rFonts w:eastAsia="Calibri"/>
        </w:rPr>
      </w:pPr>
      <w:r w:rsidRPr="00A10319">
        <w:rPr>
          <w:rFonts w:eastAsia="Calibri"/>
          <w:vertAlign w:val="superscript"/>
        </w:rPr>
        <w:t>20</w:t>
      </w:r>
      <w:r w:rsidRPr="00A10319">
        <w:rPr>
          <w:rFonts w:eastAsia="Calibri"/>
        </w:rPr>
        <w:t xml:space="preserve"> </w:t>
      </w:r>
      <w:r w:rsidRPr="00A10319">
        <w:rPr>
          <w:rFonts w:eastAsia="Calibri"/>
        </w:rPr>
        <w:tab/>
      </w:r>
      <w:r w:rsidRPr="00A10319">
        <w:rPr>
          <w:rFonts w:eastAsia="Calibri"/>
          <w:b/>
        </w:rPr>
        <w:t>9.36.1</w:t>
      </w:r>
      <w:r w:rsidRPr="00A10319">
        <w:rPr>
          <w:rFonts w:eastAsia="Calibri"/>
          <w:b/>
        </w:rPr>
        <w:tab/>
      </w:r>
      <w:ins w:id="37" w:author="Satcoord Workstation" w:date="2017-10-19T06:08:00Z">
        <w:r w:rsidRPr="00A10319">
          <w:rPr>
            <w:rFonts w:eastAsia="Calibri"/>
          </w:rPr>
          <w:t>In the c</w:t>
        </w:r>
      </w:ins>
      <w:ins w:id="38" w:author="Gallagher, Christina: DGEPS-DGGPN" w:date="2017-10-19T21:33:00Z">
        <w:r w:rsidRPr="00A10319">
          <w:rPr>
            <w:rFonts w:eastAsia="Calibri"/>
          </w:rPr>
          <w:t>a</w:t>
        </w:r>
      </w:ins>
      <w:ins w:id="39" w:author="Satcoord Workstation" w:date="2017-10-19T06:08:00Z">
        <w:r w:rsidRPr="00A10319">
          <w:rPr>
            <w:rFonts w:eastAsia="Calibri"/>
          </w:rPr>
          <w:t xml:space="preserve">se of coordination under Nos. </w:t>
        </w:r>
        <w:r w:rsidRPr="00A10319">
          <w:rPr>
            <w:rFonts w:eastAsia="Calibri"/>
            <w:b/>
          </w:rPr>
          <w:t>9.12, 9.12A</w:t>
        </w:r>
        <w:r w:rsidRPr="00A10319">
          <w:rPr>
            <w:rFonts w:eastAsia="Calibri"/>
          </w:rPr>
          <w:t xml:space="preserve"> and </w:t>
        </w:r>
        <w:r w:rsidRPr="00A10319">
          <w:rPr>
            <w:rFonts w:eastAsia="Calibri"/>
            <w:b/>
          </w:rPr>
          <w:t>9.13</w:t>
        </w:r>
        <w:r w:rsidRPr="00A10319">
          <w:rPr>
            <w:rFonts w:eastAsia="Calibri"/>
          </w:rPr>
          <w:t xml:space="preserve">, as appropriate, the Bureau shall also identify the satellite </w:t>
        </w:r>
      </w:ins>
      <w:ins w:id="40" w:author="Satcoord Workstation" w:date="2017-10-19T06:09:00Z">
        <w:r w:rsidRPr="00A10319">
          <w:rPr>
            <w:rFonts w:eastAsia="Calibri"/>
          </w:rPr>
          <w:t>networks or systems with which coordination may need to be effected.</w:t>
        </w:r>
      </w:ins>
      <w:ins w:id="41" w:author="Satcoord Workstation" w:date="2017-10-19T06:13:00Z">
        <w:r w:rsidRPr="00A10319">
          <w:rPr>
            <w:rFonts w:eastAsia="Calibri"/>
            <w:b/>
          </w:rPr>
          <w:t xml:space="preserve"> </w:t>
        </w:r>
      </w:ins>
      <w:r w:rsidRPr="00A10319">
        <w:rPr>
          <w:rFonts w:eastAsia="Calibri"/>
        </w:rPr>
        <w:t>The list of administrations identified by the Bureau under Nos. </w:t>
      </w:r>
      <w:r w:rsidRPr="00A10319">
        <w:rPr>
          <w:rFonts w:eastAsia="Calibri"/>
          <w:b/>
        </w:rPr>
        <w:t xml:space="preserve">9.11 </w:t>
      </w:r>
      <w:r w:rsidRPr="00A10319">
        <w:rPr>
          <w:rFonts w:eastAsia="Calibri"/>
        </w:rPr>
        <w:t>to</w:t>
      </w:r>
      <w:r w:rsidRPr="00A10319">
        <w:rPr>
          <w:rFonts w:eastAsia="Calibri"/>
          <w:b/>
        </w:rPr>
        <w:t xml:space="preserve"> 9.14</w:t>
      </w:r>
      <w:r w:rsidRPr="00A10319">
        <w:rPr>
          <w:rFonts w:eastAsia="Calibri"/>
        </w:rPr>
        <w:t xml:space="preserve"> and </w:t>
      </w:r>
      <w:r w:rsidRPr="00A10319">
        <w:rPr>
          <w:rFonts w:eastAsia="Calibri"/>
          <w:b/>
        </w:rPr>
        <w:t>9.21</w:t>
      </w:r>
      <w:ins w:id="42" w:author="Satcoord Workstation" w:date="2017-10-19T06:12:00Z">
        <w:r w:rsidRPr="00A10319">
          <w:rPr>
            <w:rFonts w:eastAsia="Calibri"/>
            <w:b/>
          </w:rPr>
          <w:t xml:space="preserve"> </w:t>
        </w:r>
        <w:r w:rsidRPr="00A10319">
          <w:rPr>
            <w:rFonts w:eastAsia="Calibri"/>
          </w:rPr>
          <w:t xml:space="preserve">and the list of satellite networks or systems identified by the Bureau under Nos. </w:t>
        </w:r>
        <w:r w:rsidRPr="00A10319">
          <w:rPr>
            <w:rFonts w:eastAsia="Calibri"/>
            <w:b/>
          </w:rPr>
          <w:t>9.12, 9.12A</w:t>
        </w:r>
        <w:r w:rsidRPr="00A10319">
          <w:rPr>
            <w:rFonts w:eastAsia="Calibri"/>
          </w:rPr>
          <w:t xml:space="preserve"> and </w:t>
        </w:r>
        <w:r w:rsidRPr="00A10319">
          <w:rPr>
            <w:rFonts w:eastAsia="Calibri"/>
            <w:b/>
          </w:rPr>
          <w:t>9.</w:t>
        </w:r>
      </w:ins>
      <w:ins w:id="43" w:author="Satcoord Workstation" w:date="2017-10-19T06:13:00Z">
        <w:r w:rsidRPr="00A10319">
          <w:rPr>
            <w:rFonts w:eastAsia="Calibri"/>
            <w:b/>
          </w:rPr>
          <w:t>13</w:t>
        </w:r>
        <w:r w:rsidRPr="00A10319">
          <w:rPr>
            <w:rFonts w:eastAsia="Calibri"/>
          </w:rPr>
          <w:t xml:space="preserve"> are</w:t>
        </w:r>
      </w:ins>
      <w:del w:id="44" w:author="Satcoord Workstation" w:date="2017-10-19T06:13:00Z">
        <w:r w:rsidRPr="00A10319" w:rsidDel="00E43D12">
          <w:rPr>
            <w:rFonts w:eastAsia="Calibri"/>
          </w:rPr>
          <w:delText xml:space="preserve"> is</w:delText>
        </w:r>
      </w:del>
      <w:r w:rsidRPr="00A10319">
        <w:rPr>
          <w:rFonts w:eastAsia="Calibri"/>
        </w:rPr>
        <w:t xml:space="preserve"> only for information purposes, to help administrations comply with this procedure.</w:t>
      </w:r>
      <w:ins w:id="45" w:author="Satcoord Workstation" w:date="2017-10-19T06:14:00Z">
        <w:r w:rsidRPr="00A10319">
          <w:rPr>
            <w:rFonts w:eastAsia="Calibri"/>
          </w:rPr>
          <w:t xml:space="preserve"> </w:t>
        </w:r>
        <w:r w:rsidRPr="00A10319">
          <w:rPr>
            <w:rFonts w:eastAsia="Calibri"/>
            <w:vertAlign w:val="subscript"/>
          </w:rPr>
          <w:t>(WRC-19)</w:t>
        </w:r>
      </w:ins>
    </w:p>
    <w:p w14:paraId="208E7462" w14:textId="77777777" w:rsidR="00916572" w:rsidRPr="00A10319" w:rsidRDefault="00916572" w:rsidP="00916572">
      <w:pPr>
        <w:tabs>
          <w:tab w:val="left" w:pos="1134"/>
          <w:tab w:val="left" w:pos="1588"/>
          <w:tab w:val="left" w:pos="1985"/>
        </w:tabs>
        <w:overflowPunct w:val="0"/>
        <w:autoSpaceDE w:val="0"/>
        <w:autoSpaceDN w:val="0"/>
        <w:adjustRightInd w:val="0"/>
        <w:spacing w:after="120"/>
        <w:jc w:val="both"/>
        <w:textAlignment w:val="baseline"/>
        <w:rPr>
          <w:b/>
          <w:lang w:val="en-GB"/>
        </w:rPr>
      </w:pPr>
    </w:p>
    <w:p w14:paraId="141396AA" w14:textId="77777777" w:rsidR="00916572" w:rsidRPr="00A10319" w:rsidRDefault="00916572" w:rsidP="00916572">
      <w:pPr>
        <w:tabs>
          <w:tab w:val="left" w:pos="1134"/>
          <w:tab w:val="left" w:pos="1588"/>
          <w:tab w:val="left" w:pos="1985"/>
        </w:tabs>
        <w:overflowPunct w:val="0"/>
        <w:autoSpaceDE w:val="0"/>
        <w:autoSpaceDN w:val="0"/>
        <w:adjustRightInd w:val="0"/>
        <w:spacing w:after="120"/>
        <w:jc w:val="both"/>
        <w:textAlignment w:val="baseline"/>
        <w:rPr>
          <w:lang w:val="en-GB"/>
        </w:rPr>
      </w:pPr>
      <w:r w:rsidRPr="00A10319">
        <w:rPr>
          <w:b/>
          <w:lang w:val="en-GB"/>
        </w:rPr>
        <w:t>Reasons:</w:t>
      </w:r>
      <w:r w:rsidRPr="00A10319">
        <w:rPr>
          <w:lang w:val="en-GB"/>
        </w:rPr>
        <w:tab/>
        <w:t>This modification is required in order to have the list of potentially affected satellite networks or systems published in addition to the list of administrations.</w:t>
      </w:r>
    </w:p>
    <w:p w14:paraId="4E87C10A" w14:textId="77777777" w:rsidR="00916572" w:rsidRPr="00A10319" w:rsidRDefault="00916572" w:rsidP="00916572">
      <w:pPr>
        <w:tabs>
          <w:tab w:val="center" w:pos="4820"/>
        </w:tabs>
        <w:overflowPunct w:val="0"/>
        <w:autoSpaceDE w:val="0"/>
        <w:autoSpaceDN w:val="0"/>
        <w:adjustRightInd w:val="0"/>
        <w:spacing w:before="360" w:after="120"/>
        <w:jc w:val="center"/>
        <w:textAlignment w:val="baseline"/>
        <w:rPr>
          <w:b/>
          <w:lang w:val="en-GB"/>
        </w:rPr>
      </w:pPr>
      <w:r w:rsidRPr="00A10319">
        <w:rPr>
          <w:b/>
          <w:lang w:val="en-GB"/>
        </w:rPr>
        <w:t>Sub-Section IIC − Action upon a request for coordination</w:t>
      </w:r>
    </w:p>
    <w:p w14:paraId="490568D6" w14:textId="77777777" w:rsidR="00916572" w:rsidRPr="00A10319" w:rsidRDefault="00916572" w:rsidP="00916572">
      <w:pPr>
        <w:keepNext/>
        <w:tabs>
          <w:tab w:val="left" w:pos="1134"/>
          <w:tab w:val="left" w:pos="1871"/>
          <w:tab w:val="left" w:pos="2268"/>
        </w:tabs>
        <w:overflowPunct w:val="0"/>
        <w:autoSpaceDE w:val="0"/>
        <w:autoSpaceDN w:val="0"/>
        <w:adjustRightInd w:val="0"/>
        <w:spacing w:before="240" w:after="120"/>
        <w:textAlignment w:val="baseline"/>
        <w:rPr>
          <w:rFonts w:hAnsi="Times New Roman Bold"/>
          <w:b/>
          <w:lang w:val="en-GB"/>
        </w:rPr>
      </w:pPr>
      <w:r w:rsidRPr="00A10319">
        <w:rPr>
          <w:rFonts w:hAnsi="Times New Roman Bold"/>
          <w:b/>
          <w:lang w:val="en-GB"/>
        </w:rPr>
        <w:t>MOD</w:t>
      </w:r>
      <w:r w:rsidRPr="00A10319">
        <w:rPr>
          <w:rFonts w:hAnsi="Times New Roman Bold"/>
          <w:b/>
          <w:lang w:val="en-GB"/>
        </w:rPr>
        <w:tab/>
      </w:r>
      <w:r w:rsidRPr="00A10319">
        <w:rPr>
          <w:rFonts w:hAnsi="Times New Roman Bold"/>
          <w:lang w:val="en-GB"/>
        </w:rPr>
        <w:t>USA/AI7(B)/2</w:t>
      </w:r>
    </w:p>
    <w:p w14:paraId="6F93A92A" w14:textId="77777777" w:rsidR="00916572" w:rsidRPr="00A10319" w:rsidRDefault="00916572" w:rsidP="00916572">
      <w:pPr>
        <w:spacing w:after="120"/>
        <w:jc w:val="both"/>
        <w:rPr>
          <w:rFonts w:eastAsia="Calibri"/>
          <w:b/>
        </w:rPr>
      </w:pPr>
    </w:p>
    <w:p w14:paraId="0ECD9EC8" w14:textId="77777777" w:rsidR="00916572" w:rsidRPr="00A10319" w:rsidRDefault="00916572" w:rsidP="00916572">
      <w:pPr>
        <w:spacing w:after="120"/>
        <w:jc w:val="both"/>
        <w:rPr>
          <w:ins w:id="46" w:author="Satcoord Workstation" w:date="2017-10-19T06:20:00Z"/>
          <w:rFonts w:eastAsia="Calibri"/>
        </w:rPr>
      </w:pPr>
      <w:r w:rsidRPr="00A10319">
        <w:rPr>
          <w:rFonts w:eastAsia="Calibri"/>
          <w:b/>
        </w:rPr>
        <w:t>9.52C</w:t>
      </w:r>
      <w:r w:rsidRPr="00A10319">
        <w:rPr>
          <w:rFonts w:eastAsia="Calibri"/>
          <w:b/>
        </w:rPr>
        <w:tab/>
      </w:r>
      <w:r w:rsidRPr="00A10319">
        <w:rPr>
          <w:rFonts w:eastAsia="Calibri"/>
        </w:rPr>
        <w:tab/>
        <w:t>For coordination requests under Nos. </w:t>
      </w:r>
      <w:r w:rsidRPr="00A10319">
        <w:rPr>
          <w:rFonts w:eastAsia="Calibri"/>
          <w:b/>
        </w:rPr>
        <w:t>9.11</w:t>
      </w:r>
      <w:r w:rsidRPr="00A10319">
        <w:rPr>
          <w:rFonts w:eastAsia="Calibri"/>
        </w:rPr>
        <w:t xml:space="preserve"> to </w:t>
      </w:r>
      <w:r w:rsidRPr="00A10319">
        <w:rPr>
          <w:rFonts w:eastAsia="Calibri"/>
          <w:b/>
          <w:bCs/>
          <w:color w:val="000000"/>
        </w:rPr>
        <w:t>9.14</w:t>
      </w:r>
      <w:r w:rsidRPr="00A10319">
        <w:rPr>
          <w:rFonts w:eastAsia="Calibri"/>
        </w:rPr>
        <w:t xml:space="preserve"> and </w:t>
      </w:r>
      <w:r w:rsidRPr="00A10319">
        <w:rPr>
          <w:rFonts w:eastAsia="Calibri"/>
          <w:b/>
        </w:rPr>
        <w:t>9.21</w:t>
      </w:r>
      <w:r w:rsidRPr="00A10319">
        <w:rPr>
          <w:rFonts w:eastAsia="Calibri"/>
        </w:rPr>
        <w:t>, an administration not responding under No. </w:t>
      </w:r>
      <w:r w:rsidRPr="00A10319">
        <w:rPr>
          <w:rFonts w:eastAsia="Calibri"/>
          <w:b/>
        </w:rPr>
        <w:t>9.52</w:t>
      </w:r>
      <w:r w:rsidRPr="00A10319">
        <w:rPr>
          <w:rFonts w:eastAsia="Calibri"/>
        </w:rPr>
        <w:t xml:space="preserve"> within the same four</w:t>
      </w:r>
      <w:r w:rsidRPr="00A10319">
        <w:rPr>
          <w:rFonts w:eastAsia="Calibri"/>
        </w:rPr>
        <w:noBreakHyphen/>
        <w:t>month period shall be regarded as unaffected and, in the cases of Nos. </w:t>
      </w:r>
      <w:r w:rsidRPr="00A10319">
        <w:rPr>
          <w:rFonts w:eastAsia="Calibri"/>
          <w:b/>
        </w:rPr>
        <w:t>9.11</w:t>
      </w:r>
      <w:r w:rsidRPr="00A10319">
        <w:rPr>
          <w:rFonts w:eastAsia="Calibri"/>
        </w:rPr>
        <w:t xml:space="preserve"> to </w:t>
      </w:r>
      <w:r w:rsidRPr="00A10319">
        <w:rPr>
          <w:rFonts w:eastAsia="Calibri"/>
          <w:b/>
        </w:rPr>
        <w:t>9.14</w:t>
      </w:r>
      <w:r w:rsidRPr="00A10319">
        <w:rPr>
          <w:rFonts w:eastAsia="Calibri"/>
        </w:rPr>
        <w:t>, the provisions of Nos. </w:t>
      </w:r>
      <w:r w:rsidRPr="00A10319">
        <w:rPr>
          <w:rFonts w:eastAsia="Calibri"/>
          <w:b/>
        </w:rPr>
        <w:t>9.48</w:t>
      </w:r>
      <w:r w:rsidRPr="00A10319">
        <w:rPr>
          <w:rFonts w:eastAsia="Calibri"/>
        </w:rPr>
        <w:t xml:space="preserve"> and </w:t>
      </w:r>
      <w:r w:rsidRPr="00A10319">
        <w:rPr>
          <w:rFonts w:eastAsia="Calibri"/>
          <w:b/>
        </w:rPr>
        <w:t>9.49</w:t>
      </w:r>
      <w:r w:rsidRPr="00A10319">
        <w:rPr>
          <w:rFonts w:eastAsia="Calibri"/>
        </w:rPr>
        <w:t xml:space="preserve"> shall apply.</w:t>
      </w:r>
      <w:ins w:id="47" w:author="Satcoord Workstation" w:date="2017-10-19T06:15:00Z">
        <w:r w:rsidRPr="00A10319">
          <w:rPr>
            <w:rFonts w:eastAsia="Calibri"/>
          </w:rPr>
          <w:t xml:space="preserve"> Furthermore, for coordination under Nos. </w:t>
        </w:r>
        <w:r w:rsidRPr="00A10319">
          <w:rPr>
            <w:rFonts w:eastAsia="Calibri"/>
            <w:b/>
          </w:rPr>
          <w:t>9.12</w:t>
        </w:r>
        <w:r w:rsidRPr="00A10319">
          <w:rPr>
            <w:rFonts w:eastAsia="Calibri"/>
          </w:rPr>
          <w:t xml:space="preserve">, </w:t>
        </w:r>
        <w:r w:rsidRPr="00A10319">
          <w:rPr>
            <w:rFonts w:eastAsia="Calibri"/>
            <w:b/>
          </w:rPr>
          <w:t>9.12A</w:t>
        </w:r>
        <w:r w:rsidRPr="00A10319">
          <w:rPr>
            <w:rFonts w:eastAsia="Calibri"/>
          </w:rPr>
          <w:t xml:space="preserve"> and </w:t>
        </w:r>
        <w:r w:rsidRPr="00A10319">
          <w:rPr>
            <w:rFonts w:eastAsia="Calibri"/>
            <w:b/>
          </w:rPr>
          <w:t>9.13</w:t>
        </w:r>
        <w:r w:rsidRPr="00A10319">
          <w:rPr>
            <w:rFonts w:eastAsia="Calibri"/>
          </w:rPr>
          <w:t>,</w:t>
        </w:r>
      </w:ins>
      <w:ins w:id="48" w:author="Satcoord Workstation" w:date="2017-10-19T06:16:00Z">
        <w:r w:rsidRPr="00A10319">
          <w:rPr>
            <w:rFonts w:eastAsia="Calibri"/>
          </w:rPr>
          <w:t xml:space="preserve"> any satellite network or system identified under No.</w:t>
        </w:r>
      </w:ins>
      <w:ins w:id="49" w:author="Satcoord Workstation" w:date="2017-10-19T06:17:00Z">
        <w:r w:rsidRPr="00A10319">
          <w:rPr>
            <w:rFonts w:eastAsia="Calibri"/>
          </w:rPr>
          <w:t xml:space="preserve"> </w:t>
        </w:r>
        <w:r w:rsidRPr="00A10319">
          <w:rPr>
            <w:rFonts w:eastAsia="Calibri"/>
            <w:b/>
          </w:rPr>
          <w:t>9.36.1</w:t>
        </w:r>
        <w:r w:rsidRPr="00A10319">
          <w:rPr>
            <w:rFonts w:eastAsia="Calibri"/>
          </w:rPr>
          <w:t xml:space="preserve"> but not </w:t>
        </w:r>
      </w:ins>
      <w:ins w:id="50" w:author="NTIA" w:date="2018-03-26T11:04:00Z">
        <w:r>
          <w:rPr>
            <w:rFonts w:eastAsia="Calibri"/>
          </w:rPr>
          <w:t>confirmed</w:t>
        </w:r>
      </w:ins>
      <w:ins w:id="51" w:author="Satcoord Workstation" w:date="2017-10-19T06:17:00Z">
        <w:r w:rsidRPr="00A10319">
          <w:rPr>
            <w:rFonts w:eastAsia="Calibri"/>
          </w:rPr>
          <w:t xml:space="preserve"> in the response provided by administrations under No.</w:t>
        </w:r>
      </w:ins>
      <w:ins w:id="52" w:author="Satcoord Workstation" w:date="2017-10-19T06:18:00Z">
        <w:r w:rsidRPr="00A10319">
          <w:rPr>
            <w:rFonts w:eastAsia="Calibri"/>
          </w:rPr>
          <w:t xml:space="preserve"> </w:t>
        </w:r>
        <w:r w:rsidRPr="00A10319">
          <w:rPr>
            <w:rFonts w:eastAsia="Calibri"/>
            <w:b/>
          </w:rPr>
          <w:t>9.52</w:t>
        </w:r>
        <w:r w:rsidRPr="00A10319">
          <w:rPr>
            <w:rFonts w:eastAsia="Calibri"/>
          </w:rPr>
          <w:t xml:space="preserve"> within the same four-month period shall be regarded</w:t>
        </w:r>
      </w:ins>
      <w:ins w:id="53" w:author="Satcoord Workstation" w:date="2017-10-19T06:19:00Z">
        <w:r w:rsidRPr="00A10319">
          <w:rPr>
            <w:rFonts w:eastAsia="Calibri"/>
          </w:rPr>
          <w:t xml:space="preserve"> </w:t>
        </w:r>
      </w:ins>
      <w:ins w:id="54" w:author="Satcoord Workstation" w:date="2017-10-19T06:18:00Z">
        <w:r w:rsidRPr="00A10319">
          <w:rPr>
            <w:rFonts w:eastAsia="Calibri"/>
          </w:rPr>
          <w:t xml:space="preserve">as unaffected and the provisions of Nos. </w:t>
        </w:r>
        <w:r w:rsidRPr="00A10319">
          <w:rPr>
            <w:rFonts w:eastAsia="Calibri"/>
            <w:b/>
          </w:rPr>
          <w:t>9.48</w:t>
        </w:r>
        <w:r w:rsidRPr="00A10319">
          <w:rPr>
            <w:rFonts w:eastAsia="Calibri"/>
          </w:rPr>
          <w:t xml:space="preserve"> and </w:t>
        </w:r>
        <w:r w:rsidRPr="00A10319">
          <w:rPr>
            <w:rFonts w:eastAsia="Calibri"/>
            <w:b/>
          </w:rPr>
          <w:t>9.</w:t>
        </w:r>
      </w:ins>
      <w:ins w:id="55" w:author="Satcoord Workstation" w:date="2017-10-19T06:19:00Z">
        <w:r w:rsidRPr="00A10319">
          <w:rPr>
            <w:rFonts w:eastAsia="Calibri"/>
            <w:b/>
          </w:rPr>
          <w:t>49</w:t>
        </w:r>
        <w:r w:rsidRPr="00A10319">
          <w:rPr>
            <w:rFonts w:eastAsia="Calibri"/>
          </w:rPr>
          <w:t xml:space="preserve"> shall also apply</w:t>
        </w:r>
      </w:ins>
      <w:ins w:id="56" w:author="Satcoord Workstation" w:date="2017-10-19T06:20:00Z">
        <w:r w:rsidRPr="00A10319">
          <w:rPr>
            <w:rFonts w:eastAsia="Calibri"/>
          </w:rPr>
          <w:t xml:space="preserve">. </w:t>
        </w:r>
        <w:r w:rsidRPr="00A10319">
          <w:rPr>
            <w:rFonts w:eastAsia="Calibri"/>
            <w:vertAlign w:val="subscript"/>
          </w:rPr>
          <w:t>(WRC-19)</w:t>
        </w:r>
      </w:ins>
    </w:p>
    <w:p w14:paraId="01510F24" w14:textId="77777777" w:rsidR="00916572" w:rsidRPr="00A10319" w:rsidRDefault="00916572" w:rsidP="00916572">
      <w:pPr>
        <w:spacing w:after="120"/>
        <w:jc w:val="both"/>
        <w:rPr>
          <w:ins w:id="57" w:author="Gallagher, Christina: DGEPS-DGGPN" w:date="2017-10-19T21:36:00Z"/>
          <w:rFonts w:eastAsia="Calibri"/>
        </w:rPr>
      </w:pPr>
    </w:p>
    <w:p w14:paraId="1DBE7933" w14:textId="77777777" w:rsidR="00916572" w:rsidRPr="00A10319" w:rsidRDefault="00916572" w:rsidP="00916572">
      <w:pPr>
        <w:tabs>
          <w:tab w:val="left" w:pos="1134"/>
          <w:tab w:val="left" w:pos="1588"/>
          <w:tab w:val="left" w:pos="1985"/>
        </w:tabs>
        <w:overflowPunct w:val="0"/>
        <w:autoSpaceDE w:val="0"/>
        <w:autoSpaceDN w:val="0"/>
        <w:adjustRightInd w:val="0"/>
        <w:spacing w:after="120"/>
        <w:jc w:val="both"/>
        <w:textAlignment w:val="baseline"/>
        <w:rPr>
          <w:lang w:val="en-GB"/>
        </w:rPr>
      </w:pPr>
      <w:r w:rsidRPr="00A10319">
        <w:rPr>
          <w:b/>
          <w:lang w:val="en-GB"/>
        </w:rPr>
        <w:t xml:space="preserve">Reasons: </w:t>
      </w:r>
      <w:r w:rsidRPr="00A10319">
        <w:rPr>
          <w:lang w:val="en-GB"/>
        </w:rPr>
        <w:t xml:space="preserve">This modification is required to indicate the consequence for not identifying satellite networks or systems in the response provided under No. </w:t>
      </w:r>
      <w:r w:rsidRPr="00A10319">
        <w:rPr>
          <w:b/>
          <w:lang w:val="en-GB"/>
        </w:rPr>
        <w:t>9.52</w:t>
      </w:r>
      <w:r w:rsidRPr="00A10319">
        <w:rPr>
          <w:lang w:val="en-GB"/>
        </w:rPr>
        <w:t>.</w:t>
      </w:r>
      <w:r w:rsidRPr="00A10319">
        <w:rPr>
          <w:lang w:val="en-GB"/>
        </w:rPr>
        <w:tab/>
      </w:r>
    </w:p>
    <w:p w14:paraId="2F3C57F2" w14:textId="77777777" w:rsidR="00916572" w:rsidRPr="00A10319" w:rsidRDefault="00916572" w:rsidP="00916572">
      <w:pPr>
        <w:keepNext/>
        <w:tabs>
          <w:tab w:val="left" w:pos="1134"/>
          <w:tab w:val="left" w:pos="1871"/>
          <w:tab w:val="left" w:pos="2268"/>
        </w:tabs>
        <w:overflowPunct w:val="0"/>
        <w:autoSpaceDE w:val="0"/>
        <w:autoSpaceDN w:val="0"/>
        <w:adjustRightInd w:val="0"/>
        <w:spacing w:after="120"/>
        <w:jc w:val="both"/>
        <w:textAlignment w:val="baseline"/>
        <w:rPr>
          <w:rFonts w:hAnsi="Times New Roman Bold"/>
          <w:b/>
          <w:lang w:val="en-GB"/>
        </w:rPr>
      </w:pPr>
    </w:p>
    <w:p w14:paraId="3906A9A8" w14:textId="77777777" w:rsidR="00916572" w:rsidRPr="00A10319" w:rsidRDefault="00916572" w:rsidP="00916572">
      <w:pPr>
        <w:keepNext/>
        <w:tabs>
          <w:tab w:val="left" w:pos="1134"/>
          <w:tab w:val="left" w:pos="1871"/>
          <w:tab w:val="left" w:pos="2268"/>
        </w:tabs>
        <w:overflowPunct w:val="0"/>
        <w:autoSpaceDE w:val="0"/>
        <w:autoSpaceDN w:val="0"/>
        <w:adjustRightInd w:val="0"/>
        <w:spacing w:after="120"/>
        <w:jc w:val="both"/>
        <w:textAlignment w:val="baseline"/>
        <w:rPr>
          <w:rFonts w:hAnsi="Times New Roman Bold"/>
          <w:b/>
          <w:lang w:val="en-GB"/>
        </w:rPr>
      </w:pPr>
      <w:r w:rsidRPr="00A10319">
        <w:rPr>
          <w:rFonts w:hAnsi="Times New Roman Bold"/>
          <w:b/>
          <w:lang w:val="en-GB"/>
        </w:rPr>
        <w:t>MOD</w:t>
      </w:r>
      <w:r w:rsidRPr="00A10319">
        <w:rPr>
          <w:rFonts w:hAnsi="Times New Roman Bold"/>
          <w:b/>
          <w:lang w:val="en-GB"/>
        </w:rPr>
        <w:tab/>
      </w:r>
      <w:r w:rsidRPr="00A10319">
        <w:rPr>
          <w:rFonts w:hAnsi="Times New Roman Bold"/>
          <w:lang w:val="en-GB"/>
        </w:rPr>
        <w:t>USA/AI7(D)/3</w:t>
      </w:r>
    </w:p>
    <w:p w14:paraId="4FA75FD8" w14:textId="77777777" w:rsidR="00916572" w:rsidRPr="00A10319" w:rsidRDefault="00916572" w:rsidP="00916572">
      <w:pPr>
        <w:spacing w:after="120"/>
        <w:jc w:val="both"/>
        <w:rPr>
          <w:rFonts w:eastAsia="Calibri"/>
          <w:b/>
        </w:rPr>
      </w:pPr>
    </w:p>
    <w:p w14:paraId="6314C07A" w14:textId="77777777" w:rsidR="00916572" w:rsidRPr="00A10319" w:rsidRDefault="00916572" w:rsidP="00916572">
      <w:pPr>
        <w:spacing w:after="120"/>
        <w:jc w:val="both"/>
        <w:rPr>
          <w:rFonts w:eastAsia="Calibri"/>
        </w:rPr>
      </w:pPr>
      <w:r w:rsidRPr="00A10319">
        <w:rPr>
          <w:rFonts w:eastAsia="Calibri"/>
          <w:b/>
        </w:rPr>
        <w:lastRenderedPageBreak/>
        <w:t>9.53A</w:t>
      </w:r>
      <w:r w:rsidRPr="00A10319">
        <w:rPr>
          <w:rFonts w:eastAsia="Calibri"/>
        </w:rPr>
        <w:tab/>
      </w:r>
      <w:r w:rsidRPr="00A10319">
        <w:rPr>
          <w:rFonts w:eastAsia="Calibri"/>
        </w:rPr>
        <w:tab/>
        <w:t>Upon expiry of the deadline for comments in respect of a coordination request under Nos. </w:t>
      </w:r>
      <w:r w:rsidRPr="00A10319">
        <w:rPr>
          <w:rFonts w:eastAsia="Calibri"/>
          <w:b/>
        </w:rPr>
        <w:t>9.11</w:t>
      </w:r>
      <w:r w:rsidRPr="00A10319">
        <w:rPr>
          <w:rFonts w:eastAsia="Calibri"/>
        </w:rPr>
        <w:t xml:space="preserve"> to </w:t>
      </w:r>
      <w:r w:rsidRPr="00A10319">
        <w:rPr>
          <w:rFonts w:eastAsia="Calibri"/>
          <w:b/>
        </w:rPr>
        <w:t>9.14</w:t>
      </w:r>
      <w:r w:rsidRPr="00A10319">
        <w:rPr>
          <w:rFonts w:eastAsia="Calibri"/>
        </w:rPr>
        <w:t xml:space="preserve"> and </w:t>
      </w:r>
      <w:r w:rsidRPr="00A10319">
        <w:rPr>
          <w:rFonts w:eastAsia="Calibri"/>
          <w:b/>
        </w:rPr>
        <w:t>9.21</w:t>
      </w:r>
      <w:r w:rsidRPr="00A10319">
        <w:rPr>
          <w:rFonts w:eastAsia="Calibri"/>
        </w:rPr>
        <w:t>, the Bureau shall, according to its records, publish a Special Section, indicating the list of administrations having submitted their disagreement</w:t>
      </w:r>
      <w:ins w:id="58" w:author="Satcoord Workstation" w:date="2017-10-19T06:22:00Z">
        <w:r w:rsidRPr="00A10319">
          <w:rPr>
            <w:rFonts w:eastAsia="Calibri"/>
          </w:rPr>
          <w:t xml:space="preserve"> and the list of satellite networks or systems upon which their disagreement</w:t>
        </w:r>
      </w:ins>
      <w:ins w:id="59" w:author="Satcoord Workstation" w:date="2017-10-19T06:24:00Z">
        <w:r w:rsidRPr="00A10319">
          <w:rPr>
            <w:rFonts w:eastAsia="Calibri"/>
          </w:rPr>
          <w:t xml:space="preserve"> is based, as appropriate,</w:t>
        </w:r>
      </w:ins>
      <w:r w:rsidRPr="00A10319">
        <w:rPr>
          <w:rFonts w:eastAsia="Calibri"/>
        </w:rPr>
        <w:t xml:space="preserve"> or other comments within the regulatory deadline.     (WRC</w:t>
      </w:r>
      <w:r w:rsidRPr="00A10319">
        <w:rPr>
          <w:rFonts w:eastAsia="Calibri"/>
        </w:rPr>
        <w:noBreakHyphen/>
      </w:r>
      <w:ins w:id="60" w:author="Satcoord Workstation" w:date="2017-10-19T06:24:00Z">
        <w:r w:rsidRPr="00A10319">
          <w:rPr>
            <w:rFonts w:eastAsia="Calibri"/>
          </w:rPr>
          <w:t>19</w:t>
        </w:r>
      </w:ins>
      <w:del w:id="61" w:author="Satcoord Workstation" w:date="2017-10-19T06:24:00Z">
        <w:r w:rsidRPr="00A10319" w:rsidDel="003662DA">
          <w:rPr>
            <w:rFonts w:eastAsia="Calibri"/>
          </w:rPr>
          <w:delText>2000</w:delText>
        </w:r>
      </w:del>
      <w:r w:rsidRPr="00A10319">
        <w:rPr>
          <w:rFonts w:eastAsia="Calibri"/>
        </w:rPr>
        <w:t>)</w:t>
      </w:r>
    </w:p>
    <w:p w14:paraId="2E28EE73" w14:textId="77777777" w:rsidR="00916572" w:rsidRPr="00A10319" w:rsidRDefault="00916572" w:rsidP="00916572">
      <w:pPr>
        <w:tabs>
          <w:tab w:val="left" w:pos="1134"/>
          <w:tab w:val="left" w:pos="1588"/>
          <w:tab w:val="left" w:pos="1985"/>
        </w:tabs>
        <w:overflowPunct w:val="0"/>
        <w:autoSpaceDE w:val="0"/>
        <w:autoSpaceDN w:val="0"/>
        <w:adjustRightInd w:val="0"/>
        <w:spacing w:after="120"/>
        <w:jc w:val="both"/>
        <w:textAlignment w:val="baseline"/>
        <w:rPr>
          <w:b/>
          <w:lang w:val="en-GB"/>
        </w:rPr>
      </w:pPr>
    </w:p>
    <w:p w14:paraId="73507B5B" w14:textId="77777777" w:rsidR="00916572" w:rsidRPr="00A10319" w:rsidRDefault="00916572" w:rsidP="00916572">
      <w:pPr>
        <w:tabs>
          <w:tab w:val="left" w:pos="1134"/>
          <w:tab w:val="left" w:pos="1588"/>
          <w:tab w:val="left" w:pos="1985"/>
        </w:tabs>
        <w:overflowPunct w:val="0"/>
        <w:autoSpaceDE w:val="0"/>
        <w:autoSpaceDN w:val="0"/>
        <w:adjustRightInd w:val="0"/>
        <w:spacing w:after="120"/>
        <w:jc w:val="both"/>
        <w:textAlignment w:val="baseline"/>
        <w:rPr>
          <w:lang w:val="en-GB"/>
        </w:rPr>
      </w:pPr>
      <w:r w:rsidRPr="00A10319">
        <w:rPr>
          <w:b/>
          <w:lang w:val="en-GB"/>
        </w:rPr>
        <w:t>Reasons:</w:t>
      </w:r>
      <w:r w:rsidRPr="00A10319">
        <w:rPr>
          <w:lang w:val="en-GB"/>
        </w:rPr>
        <w:tab/>
        <w:t>This modification is required in order to have the definitive list of affected satellite networks or systems published in addition to the list of administrations.</w:t>
      </w:r>
    </w:p>
    <w:p w14:paraId="71993A22" w14:textId="77777777" w:rsidR="00916572" w:rsidRPr="00B023DA" w:rsidRDefault="00916572" w:rsidP="00916572">
      <w:pPr>
        <w:spacing w:after="120"/>
        <w:rPr>
          <w:u w:val="single"/>
        </w:rPr>
      </w:pPr>
    </w:p>
    <w:p w14:paraId="1E580FBB" w14:textId="77777777" w:rsidR="00916572" w:rsidRDefault="00916572" w:rsidP="00916572">
      <w:pPr>
        <w:spacing w:after="120"/>
        <w:ind w:left="-360"/>
        <w:jc w:val="center"/>
      </w:pPr>
      <w:r w:rsidRPr="001374EB">
        <w:t>__</w:t>
      </w:r>
      <w:r>
        <w:t>__________________</w:t>
      </w:r>
    </w:p>
    <w:p w14:paraId="372F5AA9" w14:textId="77777777" w:rsidR="00916572" w:rsidRPr="001A42F4" w:rsidRDefault="00916572">
      <w:pPr>
        <w:rPr>
          <w:rFonts w:ascii="Times New Roman" w:hAnsi="Times New Roman" w:cs="Times New Roman"/>
          <w:sz w:val="24"/>
          <w:szCs w:val="24"/>
        </w:rPr>
      </w:pPr>
    </w:p>
    <w:sectPr w:rsidR="00916572" w:rsidRPr="001A42F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F93BC4" w14:textId="77777777" w:rsidR="00175776" w:rsidRDefault="00175776">
      <w:pPr>
        <w:spacing w:after="0" w:line="240" w:lineRule="auto"/>
      </w:pPr>
      <w:r>
        <w:separator/>
      </w:r>
    </w:p>
  </w:endnote>
  <w:endnote w:type="continuationSeparator" w:id="0">
    <w:p w14:paraId="58BD584C" w14:textId="77777777" w:rsidR="00175776" w:rsidRDefault="001757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049A2" w14:textId="77777777" w:rsidR="002077AC" w:rsidRDefault="00702C52">
    <w:pPr>
      <w:framePr w:wrap="around" w:vAnchor="text" w:hAnchor="margin" w:xAlign="right" w:y="1"/>
    </w:pPr>
    <w:r>
      <w:fldChar w:fldCharType="begin"/>
    </w:r>
    <w:r>
      <w:instrText xml:space="preserve">PAGE  </w:instrText>
    </w:r>
    <w:r>
      <w:fldChar w:fldCharType="end"/>
    </w:r>
  </w:p>
  <w:p w14:paraId="0FF59762" w14:textId="77777777" w:rsidR="002077AC" w:rsidRPr="0041348E" w:rsidRDefault="00702C52">
    <w:pPr>
      <w:ind w:right="360"/>
    </w:pPr>
    <w:r>
      <w:fldChar w:fldCharType="begin"/>
    </w:r>
    <w:r w:rsidRPr="0041348E">
      <w:instrText xml:space="preserve"> FILENAME \p  \* MERGEFORMAT </w:instrText>
    </w:r>
    <w:r>
      <w:fldChar w:fldCharType="separate"/>
    </w:r>
    <w:r>
      <w:rPr>
        <w:noProof/>
      </w:rPr>
      <w:t>\\nthnetapp002g\users\ARichardson\Desktop\NTIA AA Coord Letter to FCC on Agend Items 1.1_1.3_1.7_1.10_1.15_7(Issue B)_7(Issue C5)_7(IssueD).doc</w:t>
    </w:r>
    <w:r>
      <w:fldChar w:fldCharType="end"/>
    </w:r>
    <w:r w:rsidRPr="0041348E">
      <w:tab/>
    </w:r>
    <w:r>
      <w:fldChar w:fldCharType="begin"/>
    </w:r>
    <w:r>
      <w:instrText xml:space="preserve"> SAVEDATE \@ DD.MM.YY </w:instrText>
    </w:r>
    <w:r>
      <w:fldChar w:fldCharType="separate"/>
    </w:r>
    <w:r w:rsidR="00E44425">
      <w:rPr>
        <w:noProof/>
      </w:rPr>
      <w:t>16.04.18</w:t>
    </w:r>
    <w:r>
      <w:fldChar w:fldCharType="end"/>
    </w:r>
    <w:r w:rsidRPr="0041348E">
      <w:tab/>
    </w:r>
    <w:r>
      <w:fldChar w:fldCharType="begin"/>
    </w:r>
    <w:r>
      <w:instrText xml:space="preserve"> PRINTDATE \@ DD.MM.YY </w:instrText>
    </w:r>
    <w:r>
      <w:fldChar w:fldCharType="separate"/>
    </w:r>
    <w:r>
      <w:rPr>
        <w:noProof/>
      </w:rPr>
      <w:t>10.04.18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D50BC" w14:textId="77777777" w:rsidR="002077AC" w:rsidRPr="00130FB3" w:rsidRDefault="00175776" w:rsidP="00241B14">
    <w:pPr>
      <w:pStyle w:val="Footer"/>
    </w:pPr>
    <w:r>
      <w:fldChar w:fldCharType="begin"/>
    </w:r>
    <w:r>
      <w:instrText xml:space="preserve"> FILENAME \p  \* MERGEFORMAT </w:instrText>
    </w:r>
    <w:r>
      <w:fldChar w:fldCharType="separate"/>
    </w:r>
    <w:r w:rsidR="00702C52">
      <w:rPr>
        <w:noProof/>
      </w:rPr>
      <w:t>\\nthnetapp002g\users\ARichardson\Desktop\NTIA AA Coord Letter to FCC on Agend Items 1.1_1.3_1.7_1.10_1.15_7(Issue B)_7(Issue C5)_7(IssueD).doc</w:t>
    </w:r>
    <w:r>
      <w:rPr>
        <w:noProof/>
      </w:rPr>
      <w:fldChar w:fldCharType="end"/>
    </w:r>
    <w:r w:rsidR="00702C52">
      <w:t xml:space="preserve"> (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A1BBA" w14:textId="77777777" w:rsidR="002077AC" w:rsidRDefault="00175776">
    <w:pPr>
      <w:pStyle w:val="Footer"/>
    </w:pPr>
  </w:p>
  <w:p w14:paraId="14766ABE" w14:textId="77777777" w:rsidR="002077AC" w:rsidRDefault="0017577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3DB43" w14:textId="77777777" w:rsidR="002077AC" w:rsidRDefault="00175776">
    <w:pPr>
      <w:pStyle w:val="Footer"/>
      <w:tabs>
        <w:tab w:val="center" w:pos="4860"/>
        <w:tab w:val="right" w:pos="9900"/>
      </w:tabs>
    </w:pPr>
  </w:p>
  <w:p w14:paraId="20AF6D56" w14:textId="77777777" w:rsidR="002077AC" w:rsidRDefault="0017577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4152A2" w14:textId="77777777" w:rsidR="00175776" w:rsidRDefault="00175776">
      <w:pPr>
        <w:spacing w:after="0" w:line="240" w:lineRule="auto"/>
      </w:pPr>
      <w:r>
        <w:separator/>
      </w:r>
    </w:p>
  </w:footnote>
  <w:footnote w:type="continuationSeparator" w:id="0">
    <w:p w14:paraId="6829FFAD" w14:textId="77777777" w:rsidR="00175776" w:rsidRDefault="001757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65F9D" w14:textId="77777777" w:rsidR="002077AC" w:rsidRDefault="00175776">
    <w:pPr>
      <w:pStyle w:val="Header"/>
      <w:tabs>
        <w:tab w:val="right" w:pos="9720"/>
      </w:tabs>
      <w:jc w:val="center"/>
      <w:rPr>
        <w:b/>
        <w:bCs/>
      </w:rPr>
    </w:pPr>
  </w:p>
  <w:p w14:paraId="178EDD5C" w14:textId="77777777" w:rsidR="002077AC" w:rsidRDefault="0017577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A62303"/>
    <w:multiLevelType w:val="hybridMultilevel"/>
    <w:tmpl w:val="8C4475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822457"/>
    <w:multiLevelType w:val="hybridMultilevel"/>
    <w:tmpl w:val="1F48957E"/>
    <w:lvl w:ilvl="0" w:tplc="5F12AF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23E"/>
    <w:rsid w:val="00040C02"/>
    <w:rsid w:val="000463D1"/>
    <w:rsid w:val="000702C9"/>
    <w:rsid w:val="00075B21"/>
    <w:rsid w:val="00084064"/>
    <w:rsid w:val="000853C9"/>
    <w:rsid w:val="00092186"/>
    <w:rsid w:val="000A4044"/>
    <w:rsid w:val="000C7449"/>
    <w:rsid w:val="000D6C37"/>
    <w:rsid w:val="001110B7"/>
    <w:rsid w:val="00112EB0"/>
    <w:rsid w:val="00133085"/>
    <w:rsid w:val="00147C27"/>
    <w:rsid w:val="00167E32"/>
    <w:rsid w:val="00175776"/>
    <w:rsid w:val="001906EE"/>
    <w:rsid w:val="00191BE7"/>
    <w:rsid w:val="001A42F4"/>
    <w:rsid w:val="001A6E05"/>
    <w:rsid w:val="001A7DF8"/>
    <w:rsid w:val="001B423E"/>
    <w:rsid w:val="001D340D"/>
    <w:rsid w:val="001E080A"/>
    <w:rsid w:val="001F6B51"/>
    <w:rsid w:val="0023512C"/>
    <w:rsid w:val="00240314"/>
    <w:rsid w:val="00257DD3"/>
    <w:rsid w:val="00281974"/>
    <w:rsid w:val="00283C54"/>
    <w:rsid w:val="00292D61"/>
    <w:rsid w:val="002A2D2E"/>
    <w:rsid w:val="002C3BC3"/>
    <w:rsid w:val="002F2090"/>
    <w:rsid w:val="00374701"/>
    <w:rsid w:val="003E39E3"/>
    <w:rsid w:val="0040264B"/>
    <w:rsid w:val="00452F6B"/>
    <w:rsid w:val="004531F5"/>
    <w:rsid w:val="00456229"/>
    <w:rsid w:val="004A5FE3"/>
    <w:rsid w:val="0050232C"/>
    <w:rsid w:val="00503C39"/>
    <w:rsid w:val="00504A81"/>
    <w:rsid w:val="0050676F"/>
    <w:rsid w:val="0051705C"/>
    <w:rsid w:val="00517FEB"/>
    <w:rsid w:val="00527914"/>
    <w:rsid w:val="005436B2"/>
    <w:rsid w:val="0059229B"/>
    <w:rsid w:val="005D7912"/>
    <w:rsid w:val="005E21C2"/>
    <w:rsid w:val="005E409A"/>
    <w:rsid w:val="00625703"/>
    <w:rsid w:val="006366DA"/>
    <w:rsid w:val="0064073F"/>
    <w:rsid w:val="00642038"/>
    <w:rsid w:val="0064219D"/>
    <w:rsid w:val="00642C0C"/>
    <w:rsid w:val="006D27F1"/>
    <w:rsid w:val="00702C52"/>
    <w:rsid w:val="007F7D35"/>
    <w:rsid w:val="008272CA"/>
    <w:rsid w:val="00854014"/>
    <w:rsid w:val="008653BA"/>
    <w:rsid w:val="00866DAC"/>
    <w:rsid w:val="00893E46"/>
    <w:rsid w:val="008C35FD"/>
    <w:rsid w:val="008D614E"/>
    <w:rsid w:val="008F1C03"/>
    <w:rsid w:val="00901D82"/>
    <w:rsid w:val="00903E99"/>
    <w:rsid w:val="00912A6E"/>
    <w:rsid w:val="00916572"/>
    <w:rsid w:val="0094294C"/>
    <w:rsid w:val="00965C5A"/>
    <w:rsid w:val="0099798E"/>
    <w:rsid w:val="009B46F1"/>
    <w:rsid w:val="009C7D8E"/>
    <w:rsid w:val="009D3DBE"/>
    <w:rsid w:val="00A221A8"/>
    <w:rsid w:val="00A378C3"/>
    <w:rsid w:val="00A5421F"/>
    <w:rsid w:val="00A544D9"/>
    <w:rsid w:val="00A65AE2"/>
    <w:rsid w:val="00A824D4"/>
    <w:rsid w:val="00AA32D0"/>
    <w:rsid w:val="00AA46D7"/>
    <w:rsid w:val="00AB1A5D"/>
    <w:rsid w:val="00AB2C36"/>
    <w:rsid w:val="00AC65AF"/>
    <w:rsid w:val="00AF51CF"/>
    <w:rsid w:val="00AF7E4E"/>
    <w:rsid w:val="00B41571"/>
    <w:rsid w:val="00BB4CAC"/>
    <w:rsid w:val="00BF707A"/>
    <w:rsid w:val="00C14663"/>
    <w:rsid w:val="00C36ECE"/>
    <w:rsid w:val="00C44EF8"/>
    <w:rsid w:val="00C46C6F"/>
    <w:rsid w:val="00C60813"/>
    <w:rsid w:val="00C743E8"/>
    <w:rsid w:val="00C805F3"/>
    <w:rsid w:val="00CB54BB"/>
    <w:rsid w:val="00CE28B0"/>
    <w:rsid w:val="00D05784"/>
    <w:rsid w:val="00D12213"/>
    <w:rsid w:val="00D146A4"/>
    <w:rsid w:val="00D805A1"/>
    <w:rsid w:val="00DA4958"/>
    <w:rsid w:val="00E24A2C"/>
    <w:rsid w:val="00E44425"/>
    <w:rsid w:val="00EA7EC1"/>
    <w:rsid w:val="00ED1650"/>
    <w:rsid w:val="00ED2B1E"/>
    <w:rsid w:val="00EF3568"/>
    <w:rsid w:val="00F12AB0"/>
    <w:rsid w:val="00F1667C"/>
    <w:rsid w:val="00F6464E"/>
    <w:rsid w:val="00F8605E"/>
    <w:rsid w:val="00F97054"/>
    <w:rsid w:val="00FA265C"/>
    <w:rsid w:val="00FC3502"/>
    <w:rsid w:val="00FD7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5253B"/>
  <w15:chartTrackingRefBased/>
  <w15:docId w15:val="{1FFC619D-2FA2-4546-A515-49922377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916572"/>
    <w:pPr>
      <w:keepNext/>
      <w:tabs>
        <w:tab w:val="left" w:pos="360"/>
        <w:tab w:val="left" w:pos="900"/>
      </w:tabs>
      <w:spacing w:after="0" w:line="240" w:lineRule="auto"/>
      <w:outlineLvl w:val="0"/>
    </w:pPr>
    <w:rPr>
      <w:rFonts w:ascii="Times New Roman" w:eastAsia="Times New Roman" w:hAnsi="Times New Roman" w:cs="Times New Roman"/>
      <w:b/>
      <w:bCs/>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57DD3"/>
    <w:rPr>
      <w:color w:val="0000FF"/>
      <w:u w:val="single"/>
    </w:rPr>
  </w:style>
  <w:style w:type="paragraph" w:styleId="NormalWeb">
    <w:name w:val="Normal (Web)"/>
    <w:basedOn w:val="Normal"/>
    <w:uiPriority w:val="99"/>
    <w:unhideWhenUsed/>
    <w:rsid w:val="00257DD3"/>
    <w:pPr>
      <w:spacing w:after="0" w:line="240" w:lineRule="auto"/>
    </w:pPr>
    <w:rPr>
      <w:rFonts w:ascii="Times New Roman" w:hAnsi="Times New Roman" w:cs="Times New Roman"/>
      <w:sz w:val="24"/>
      <w:szCs w:val="24"/>
    </w:rPr>
  </w:style>
  <w:style w:type="paragraph" w:customStyle="1" w:styleId="ECCTabletext">
    <w:name w:val="ECC Table text"/>
    <w:rsid w:val="00BB4CAC"/>
    <w:pPr>
      <w:spacing w:before="60" w:after="60" w:line="240" w:lineRule="auto"/>
    </w:pPr>
    <w:rPr>
      <w:rFonts w:ascii="Arial" w:eastAsia="Times New Roman" w:hAnsi="Arial" w:cs="Times New Roman"/>
      <w:sz w:val="20"/>
      <w:szCs w:val="20"/>
      <w:lang w:val="da-DK"/>
    </w:rPr>
  </w:style>
  <w:style w:type="paragraph" w:styleId="ListParagraph">
    <w:name w:val="List Paragraph"/>
    <w:basedOn w:val="Normal"/>
    <w:uiPriority w:val="34"/>
    <w:qFormat/>
    <w:rsid w:val="00BB4CAC"/>
    <w:pPr>
      <w:ind w:left="720"/>
      <w:contextualSpacing/>
    </w:pPr>
  </w:style>
  <w:style w:type="paragraph" w:styleId="Subtitle">
    <w:name w:val="Subtitle"/>
    <w:basedOn w:val="Normal"/>
    <w:link w:val="SubtitleChar"/>
    <w:uiPriority w:val="11"/>
    <w:qFormat/>
    <w:rsid w:val="00A5421F"/>
    <w:pPr>
      <w:spacing w:after="0" w:line="240" w:lineRule="auto"/>
    </w:pPr>
    <w:rPr>
      <w:rFonts w:ascii="Arial" w:eastAsia="Times New Roman" w:hAnsi="Arial" w:cs="Arial"/>
      <w:sz w:val="24"/>
      <w:szCs w:val="24"/>
      <w:u w:val="single"/>
      <w:lang w:eastAsia="ko-KR"/>
    </w:rPr>
  </w:style>
  <w:style w:type="character" w:customStyle="1" w:styleId="SubtitleChar">
    <w:name w:val="Subtitle Char"/>
    <w:basedOn w:val="DefaultParagraphFont"/>
    <w:link w:val="Subtitle"/>
    <w:uiPriority w:val="11"/>
    <w:rsid w:val="00A5421F"/>
    <w:rPr>
      <w:rFonts w:ascii="Arial" w:eastAsia="Times New Roman" w:hAnsi="Arial" w:cs="Arial"/>
      <w:sz w:val="24"/>
      <w:szCs w:val="24"/>
      <w:u w:val="single"/>
      <w:lang w:eastAsia="ko-KR"/>
    </w:rPr>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916572"/>
    <w:rPr>
      <w:rFonts w:ascii="Times New Roman" w:eastAsia="Times New Roman" w:hAnsi="Times New Roman" w:cs="Times New Roman"/>
      <w:b/>
      <w:bCs/>
      <w:sz w:val="24"/>
      <w:szCs w:val="20"/>
      <w:u w:val="single"/>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uiPriority w:val="99"/>
    <w:rsid w:val="0091657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basedOn w:val="DefaultParagraphFont"/>
    <w:link w:val="Header"/>
    <w:uiPriority w:val="99"/>
    <w:rsid w:val="00916572"/>
    <w:rPr>
      <w:rFonts w:ascii="Times New Roman" w:eastAsia="Times New Roman" w:hAnsi="Times New Roman" w:cs="Times New Roman"/>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rsid w:val="0091657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uiPriority w:val="99"/>
    <w:rsid w:val="0091657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00254">
      <w:bodyDiv w:val="1"/>
      <w:marLeft w:val="0"/>
      <w:marRight w:val="0"/>
      <w:marTop w:val="0"/>
      <w:marBottom w:val="0"/>
      <w:divBdr>
        <w:top w:val="none" w:sz="0" w:space="0" w:color="auto"/>
        <w:left w:val="none" w:sz="0" w:space="0" w:color="auto"/>
        <w:bottom w:val="none" w:sz="0" w:space="0" w:color="auto"/>
        <w:right w:val="none" w:sz="0" w:space="0" w:color="auto"/>
      </w:divBdr>
    </w:div>
    <w:div w:id="430508870">
      <w:bodyDiv w:val="1"/>
      <w:marLeft w:val="0"/>
      <w:marRight w:val="0"/>
      <w:marTop w:val="0"/>
      <w:marBottom w:val="0"/>
      <w:divBdr>
        <w:top w:val="none" w:sz="0" w:space="0" w:color="auto"/>
        <w:left w:val="none" w:sz="0" w:space="0" w:color="auto"/>
        <w:bottom w:val="none" w:sz="0" w:space="0" w:color="auto"/>
        <w:right w:val="none" w:sz="0" w:space="0" w:color="auto"/>
      </w:divBdr>
    </w:div>
    <w:div w:id="488251433">
      <w:bodyDiv w:val="1"/>
      <w:marLeft w:val="0"/>
      <w:marRight w:val="0"/>
      <w:marTop w:val="0"/>
      <w:marBottom w:val="0"/>
      <w:divBdr>
        <w:top w:val="none" w:sz="0" w:space="0" w:color="auto"/>
        <w:left w:val="none" w:sz="0" w:space="0" w:color="auto"/>
        <w:bottom w:val="none" w:sz="0" w:space="0" w:color="auto"/>
        <w:right w:val="none" w:sz="0" w:space="0" w:color="auto"/>
      </w:divBdr>
    </w:div>
    <w:div w:id="567108906">
      <w:bodyDiv w:val="1"/>
      <w:marLeft w:val="0"/>
      <w:marRight w:val="0"/>
      <w:marTop w:val="0"/>
      <w:marBottom w:val="0"/>
      <w:divBdr>
        <w:top w:val="none" w:sz="0" w:space="0" w:color="auto"/>
        <w:left w:val="none" w:sz="0" w:space="0" w:color="auto"/>
        <w:bottom w:val="none" w:sz="0" w:space="0" w:color="auto"/>
        <w:right w:val="none" w:sz="0" w:space="0" w:color="auto"/>
      </w:divBdr>
    </w:div>
    <w:div w:id="1169904603">
      <w:bodyDiv w:val="1"/>
      <w:marLeft w:val="0"/>
      <w:marRight w:val="0"/>
      <w:marTop w:val="0"/>
      <w:marBottom w:val="0"/>
      <w:divBdr>
        <w:top w:val="none" w:sz="0" w:space="0" w:color="auto"/>
        <w:left w:val="none" w:sz="0" w:space="0" w:color="auto"/>
        <w:bottom w:val="none" w:sz="0" w:space="0" w:color="auto"/>
        <w:right w:val="none" w:sz="0" w:space="0" w:color="auto"/>
      </w:divBdr>
    </w:div>
    <w:div w:id="1279987964">
      <w:bodyDiv w:val="1"/>
      <w:marLeft w:val="0"/>
      <w:marRight w:val="0"/>
      <w:marTop w:val="0"/>
      <w:marBottom w:val="0"/>
      <w:divBdr>
        <w:top w:val="none" w:sz="0" w:space="0" w:color="auto"/>
        <w:left w:val="none" w:sz="0" w:space="0" w:color="auto"/>
        <w:bottom w:val="none" w:sz="0" w:space="0" w:color="auto"/>
        <w:right w:val="none" w:sz="0" w:space="0" w:color="auto"/>
      </w:divBdr>
      <w:divsChild>
        <w:div w:id="1694963122">
          <w:marLeft w:val="0"/>
          <w:marRight w:val="0"/>
          <w:marTop w:val="0"/>
          <w:marBottom w:val="0"/>
          <w:divBdr>
            <w:top w:val="none" w:sz="0" w:space="0" w:color="auto"/>
            <w:left w:val="none" w:sz="0" w:space="0" w:color="auto"/>
            <w:bottom w:val="none" w:sz="0" w:space="0" w:color="auto"/>
            <w:right w:val="none" w:sz="0" w:space="0" w:color="auto"/>
          </w:divBdr>
          <w:divsChild>
            <w:div w:id="741486291">
              <w:marLeft w:val="0"/>
              <w:marRight w:val="0"/>
              <w:marTop w:val="225"/>
              <w:marBottom w:val="0"/>
              <w:divBdr>
                <w:top w:val="none" w:sz="0" w:space="0" w:color="auto"/>
                <w:left w:val="none" w:sz="0" w:space="0" w:color="auto"/>
                <w:bottom w:val="none" w:sz="0" w:space="0" w:color="auto"/>
                <w:right w:val="none" w:sz="0" w:space="0" w:color="auto"/>
              </w:divBdr>
              <w:divsChild>
                <w:div w:id="1659113891">
                  <w:marLeft w:val="0"/>
                  <w:marRight w:val="0"/>
                  <w:marTop w:val="0"/>
                  <w:marBottom w:val="225"/>
                  <w:divBdr>
                    <w:top w:val="none" w:sz="0" w:space="0" w:color="auto"/>
                    <w:left w:val="none" w:sz="0" w:space="0" w:color="auto"/>
                    <w:bottom w:val="none" w:sz="0" w:space="0" w:color="auto"/>
                    <w:right w:val="none" w:sz="0" w:space="0" w:color="auto"/>
                  </w:divBdr>
                  <w:divsChild>
                    <w:div w:id="1716346659">
                      <w:marLeft w:val="0"/>
                      <w:marRight w:val="0"/>
                      <w:marTop w:val="0"/>
                      <w:marBottom w:val="0"/>
                      <w:divBdr>
                        <w:top w:val="none" w:sz="0" w:space="0" w:color="auto"/>
                        <w:left w:val="none" w:sz="0" w:space="0" w:color="auto"/>
                        <w:bottom w:val="none" w:sz="0" w:space="0" w:color="auto"/>
                        <w:right w:val="none" w:sz="0" w:space="0" w:color="auto"/>
                      </w:divBdr>
                      <w:divsChild>
                        <w:div w:id="1849321435">
                          <w:marLeft w:val="0"/>
                          <w:marRight w:val="0"/>
                          <w:marTop w:val="0"/>
                          <w:marBottom w:val="225"/>
                          <w:divBdr>
                            <w:top w:val="none" w:sz="0" w:space="0" w:color="auto"/>
                            <w:left w:val="none" w:sz="0" w:space="0" w:color="auto"/>
                            <w:bottom w:val="none" w:sz="0" w:space="0" w:color="auto"/>
                            <w:right w:val="none" w:sz="0" w:space="0" w:color="auto"/>
                          </w:divBdr>
                          <w:divsChild>
                            <w:div w:id="11149540">
                              <w:marLeft w:val="0"/>
                              <w:marRight w:val="0"/>
                              <w:marTop w:val="0"/>
                              <w:marBottom w:val="0"/>
                              <w:divBdr>
                                <w:top w:val="none" w:sz="0" w:space="0" w:color="auto"/>
                                <w:left w:val="none" w:sz="0" w:space="0" w:color="auto"/>
                                <w:bottom w:val="none" w:sz="0" w:space="0" w:color="auto"/>
                                <w:right w:val="none" w:sz="0" w:space="0" w:color="auto"/>
                              </w:divBdr>
                              <w:divsChild>
                                <w:div w:id="940067565">
                                  <w:marLeft w:val="0"/>
                                  <w:marRight w:val="0"/>
                                  <w:marTop w:val="0"/>
                                  <w:marBottom w:val="0"/>
                                  <w:divBdr>
                                    <w:top w:val="none" w:sz="0" w:space="0" w:color="auto"/>
                                    <w:left w:val="none" w:sz="0" w:space="0" w:color="auto"/>
                                    <w:bottom w:val="none" w:sz="0" w:space="0" w:color="auto"/>
                                    <w:right w:val="none" w:sz="0" w:space="0" w:color="auto"/>
                                  </w:divBdr>
                                  <w:divsChild>
                                    <w:div w:id="723874632">
                                      <w:marLeft w:val="0"/>
                                      <w:marRight w:val="0"/>
                                      <w:marTop w:val="0"/>
                                      <w:marBottom w:val="0"/>
                                      <w:divBdr>
                                        <w:top w:val="none" w:sz="0" w:space="0" w:color="auto"/>
                                        <w:left w:val="none" w:sz="0" w:space="0" w:color="auto"/>
                                        <w:bottom w:val="none" w:sz="0" w:space="0" w:color="auto"/>
                                        <w:right w:val="none" w:sz="0" w:space="0" w:color="auto"/>
                                      </w:divBdr>
                                      <w:divsChild>
                                        <w:div w:id="205068721">
                                          <w:marLeft w:val="0"/>
                                          <w:marRight w:val="0"/>
                                          <w:marTop w:val="0"/>
                                          <w:marBottom w:val="0"/>
                                          <w:divBdr>
                                            <w:top w:val="none" w:sz="0" w:space="0" w:color="auto"/>
                                            <w:left w:val="none" w:sz="0" w:space="0" w:color="auto"/>
                                            <w:bottom w:val="none" w:sz="0" w:space="0" w:color="auto"/>
                                            <w:right w:val="none" w:sz="0" w:space="0" w:color="auto"/>
                                          </w:divBdr>
                                          <w:divsChild>
                                            <w:div w:id="130746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4579057">
      <w:bodyDiv w:val="1"/>
      <w:marLeft w:val="0"/>
      <w:marRight w:val="0"/>
      <w:marTop w:val="0"/>
      <w:marBottom w:val="0"/>
      <w:divBdr>
        <w:top w:val="none" w:sz="0" w:space="0" w:color="auto"/>
        <w:left w:val="none" w:sz="0" w:space="0" w:color="auto"/>
        <w:bottom w:val="none" w:sz="0" w:space="0" w:color="auto"/>
        <w:right w:val="none" w:sz="0" w:space="0" w:color="auto"/>
      </w:divBdr>
      <w:divsChild>
        <w:div w:id="821121803">
          <w:marLeft w:val="0"/>
          <w:marRight w:val="0"/>
          <w:marTop w:val="0"/>
          <w:marBottom w:val="0"/>
          <w:divBdr>
            <w:top w:val="none" w:sz="0" w:space="0" w:color="auto"/>
            <w:left w:val="none" w:sz="0" w:space="0" w:color="auto"/>
            <w:bottom w:val="none" w:sz="0" w:space="0" w:color="auto"/>
            <w:right w:val="none" w:sz="0" w:space="0" w:color="auto"/>
          </w:divBdr>
          <w:divsChild>
            <w:div w:id="1867014662">
              <w:marLeft w:val="0"/>
              <w:marRight w:val="0"/>
              <w:marTop w:val="225"/>
              <w:marBottom w:val="0"/>
              <w:divBdr>
                <w:top w:val="none" w:sz="0" w:space="0" w:color="auto"/>
                <w:left w:val="none" w:sz="0" w:space="0" w:color="auto"/>
                <w:bottom w:val="none" w:sz="0" w:space="0" w:color="auto"/>
                <w:right w:val="none" w:sz="0" w:space="0" w:color="auto"/>
              </w:divBdr>
              <w:divsChild>
                <w:div w:id="839976489">
                  <w:marLeft w:val="0"/>
                  <w:marRight w:val="0"/>
                  <w:marTop w:val="0"/>
                  <w:marBottom w:val="225"/>
                  <w:divBdr>
                    <w:top w:val="none" w:sz="0" w:space="0" w:color="auto"/>
                    <w:left w:val="none" w:sz="0" w:space="0" w:color="auto"/>
                    <w:bottom w:val="none" w:sz="0" w:space="0" w:color="auto"/>
                    <w:right w:val="none" w:sz="0" w:space="0" w:color="auto"/>
                  </w:divBdr>
                  <w:divsChild>
                    <w:div w:id="2106488084">
                      <w:marLeft w:val="0"/>
                      <w:marRight w:val="0"/>
                      <w:marTop w:val="0"/>
                      <w:marBottom w:val="0"/>
                      <w:divBdr>
                        <w:top w:val="none" w:sz="0" w:space="0" w:color="auto"/>
                        <w:left w:val="none" w:sz="0" w:space="0" w:color="auto"/>
                        <w:bottom w:val="none" w:sz="0" w:space="0" w:color="auto"/>
                        <w:right w:val="none" w:sz="0" w:space="0" w:color="auto"/>
                      </w:divBdr>
                      <w:divsChild>
                        <w:div w:id="669453640">
                          <w:marLeft w:val="0"/>
                          <w:marRight w:val="0"/>
                          <w:marTop w:val="0"/>
                          <w:marBottom w:val="225"/>
                          <w:divBdr>
                            <w:top w:val="none" w:sz="0" w:space="0" w:color="auto"/>
                            <w:left w:val="none" w:sz="0" w:space="0" w:color="auto"/>
                            <w:bottom w:val="none" w:sz="0" w:space="0" w:color="auto"/>
                            <w:right w:val="none" w:sz="0" w:space="0" w:color="auto"/>
                          </w:divBdr>
                          <w:divsChild>
                            <w:div w:id="2110276430">
                              <w:marLeft w:val="0"/>
                              <w:marRight w:val="0"/>
                              <w:marTop w:val="0"/>
                              <w:marBottom w:val="0"/>
                              <w:divBdr>
                                <w:top w:val="none" w:sz="0" w:space="0" w:color="auto"/>
                                <w:left w:val="none" w:sz="0" w:space="0" w:color="auto"/>
                                <w:bottom w:val="none" w:sz="0" w:space="0" w:color="auto"/>
                                <w:right w:val="none" w:sz="0" w:space="0" w:color="auto"/>
                              </w:divBdr>
                              <w:divsChild>
                                <w:div w:id="1814174532">
                                  <w:marLeft w:val="0"/>
                                  <w:marRight w:val="0"/>
                                  <w:marTop w:val="0"/>
                                  <w:marBottom w:val="0"/>
                                  <w:divBdr>
                                    <w:top w:val="none" w:sz="0" w:space="0" w:color="auto"/>
                                    <w:left w:val="none" w:sz="0" w:space="0" w:color="auto"/>
                                    <w:bottom w:val="none" w:sz="0" w:space="0" w:color="auto"/>
                                    <w:right w:val="none" w:sz="0" w:space="0" w:color="auto"/>
                                  </w:divBdr>
                                  <w:divsChild>
                                    <w:div w:id="1912691097">
                                      <w:marLeft w:val="0"/>
                                      <w:marRight w:val="0"/>
                                      <w:marTop w:val="0"/>
                                      <w:marBottom w:val="0"/>
                                      <w:divBdr>
                                        <w:top w:val="none" w:sz="0" w:space="0" w:color="auto"/>
                                        <w:left w:val="none" w:sz="0" w:space="0" w:color="auto"/>
                                        <w:bottom w:val="none" w:sz="0" w:space="0" w:color="auto"/>
                                        <w:right w:val="none" w:sz="0" w:space="0" w:color="auto"/>
                                      </w:divBdr>
                                      <w:divsChild>
                                        <w:div w:id="794713367">
                                          <w:marLeft w:val="0"/>
                                          <w:marRight w:val="0"/>
                                          <w:marTop w:val="0"/>
                                          <w:marBottom w:val="0"/>
                                          <w:divBdr>
                                            <w:top w:val="none" w:sz="0" w:space="0" w:color="auto"/>
                                            <w:left w:val="none" w:sz="0" w:space="0" w:color="auto"/>
                                            <w:bottom w:val="none" w:sz="0" w:space="0" w:color="auto"/>
                                            <w:right w:val="none" w:sz="0" w:space="0" w:color="auto"/>
                                          </w:divBdr>
                                          <w:divsChild>
                                            <w:div w:id="152201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698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3421</Words>
  <Characters>19503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Echostar</Company>
  <LinksUpToDate>false</LinksUpToDate>
  <CharactersWithSpaces>22879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Manner, Jennifer</dc:creator>
  <cp:keywords/>
  <dc:description/>
  <cp:lastModifiedBy>Manner, Jennifer</cp:lastModifiedBy>
  <cp:revision>4</cp:revision>
  <dcterms:created xsi:type="dcterms:W3CDTF">2018-04-16T16:50:00Z</dcterms:created>
  <dcterms:modified xsi:type="dcterms:W3CDTF">2018-08-02T15:53:00Z</dcterms:modified>
</cp:coreProperties>
</file>