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7698A" w14:textId="77777777" w:rsidR="00942452" w:rsidRPr="008052CB" w:rsidRDefault="00942452" w:rsidP="00942452">
      <w:pPr>
        <w:pStyle w:val="Heading1"/>
        <w:jc w:val="center"/>
        <w:rPr>
          <w:szCs w:val="24"/>
          <w:u w:val="none"/>
        </w:rPr>
      </w:pPr>
      <w:r w:rsidRPr="008052CB">
        <w:rPr>
          <w:szCs w:val="24"/>
          <w:u w:val="none"/>
        </w:rPr>
        <w:t>UNITED STATES OF AMERICA</w:t>
      </w:r>
    </w:p>
    <w:p w14:paraId="0F58C3AE" w14:textId="77777777" w:rsidR="00942452" w:rsidRPr="008052CB" w:rsidRDefault="00942452" w:rsidP="00942452">
      <w:pPr>
        <w:jc w:val="center"/>
      </w:pPr>
    </w:p>
    <w:p w14:paraId="5B5796F1" w14:textId="77777777" w:rsidR="00942452" w:rsidRPr="00E11F4B" w:rsidRDefault="00942452" w:rsidP="00942452">
      <w:pPr>
        <w:pStyle w:val="Heading1"/>
        <w:jc w:val="center"/>
        <w:rPr>
          <w:szCs w:val="24"/>
          <w:u w:val="none"/>
        </w:rPr>
      </w:pPr>
      <w:r w:rsidRPr="008052CB">
        <w:rPr>
          <w:szCs w:val="24"/>
          <w:u w:val="none"/>
        </w:rPr>
        <w:t xml:space="preserve">DRAFT </w:t>
      </w:r>
      <w:r w:rsidRPr="00E11F4B">
        <w:rPr>
          <w:u w:val="none"/>
        </w:rPr>
        <w:t>PROPOSALS FOR THE WORK OF THE CONFERENCE</w:t>
      </w:r>
    </w:p>
    <w:p w14:paraId="4A468640" w14:textId="77777777" w:rsidR="00942452" w:rsidRPr="00241F98" w:rsidRDefault="00942452" w:rsidP="00942452"/>
    <w:p w14:paraId="230DE901" w14:textId="77777777" w:rsidR="00942452" w:rsidRPr="00D44160" w:rsidRDefault="00942452" w:rsidP="00942452">
      <w:pPr>
        <w:pStyle w:val="Normalaftertitle"/>
        <w:rPr>
          <w:b/>
          <w:i/>
          <w:iCs/>
          <w:lang w:val="en-US"/>
        </w:rPr>
      </w:pPr>
      <w:r>
        <w:rPr>
          <w:b/>
          <w:bCs/>
        </w:rPr>
        <w:t>AGENDA ITEM</w:t>
      </w:r>
      <w:r w:rsidRPr="00241F98">
        <w:rPr>
          <w:b/>
          <w:bCs/>
        </w:rPr>
        <w:t xml:space="preserve"> 1.</w:t>
      </w:r>
      <w:r>
        <w:rPr>
          <w:b/>
          <w:bCs/>
        </w:rPr>
        <w:t>5</w:t>
      </w:r>
      <w:r w:rsidRPr="00241F98">
        <w:rPr>
          <w:bCs/>
        </w:rPr>
        <w:t>:</w:t>
      </w:r>
      <w:r w:rsidRPr="000B186B">
        <w:rPr>
          <w:bCs/>
        </w:rPr>
        <w:t xml:space="preserve"> </w:t>
      </w:r>
      <w:r w:rsidRPr="00D44160">
        <w:rPr>
          <w:i/>
          <w:iCs/>
          <w:lang w:val="en-US"/>
        </w:rPr>
        <w:t>to consider the use of the frequency bands 17.7-19.7 GHz (space-to-Earth) and 27.5</w:t>
      </w:r>
      <w:r w:rsidRPr="00D44160">
        <w:rPr>
          <w:i/>
          <w:iCs/>
          <w:lang w:val="en-US"/>
        </w:rPr>
        <w:noBreakHyphen/>
        <w:t xml:space="preserve">29.5 GHz (Earth-to-space) by earth stations in motion communicating with geostationary space stations in the fixed-satellite service and take appropriate action, in accordance with Resolution </w:t>
      </w:r>
      <w:r w:rsidRPr="00D44160">
        <w:rPr>
          <w:b/>
          <w:i/>
          <w:iCs/>
          <w:lang w:val="en-US"/>
        </w:rPr>
        <w:t>158 (WRC-15)</w:t>
      </w:r>
    </w:p>
    <w:p w14:paraId="1F13BD30" w14:textId="60C5E5CE" w:rsidR="00942452" w:rsidRPr="00B40899" w:rsidRDefault="00942452" w:rsidP="00942452">
      <w:pPr>
        <w:rPr>
          <w:bCs/>
        </w:rPr>
      </w:pPr>
    </w:p>
    <w:p w14:paraId="534DAD9B" w14:textId="4CA1E5B0" w:rsidR="00942452" w:rsidRDefault="00942452" w:rsidP="00942452">
      <w:r w:rsidRPr="00241F98">
        <w:rPr>
          <w:b/>
          <w:bCs/>
        </w:rPr>
        <w:t>BACKGROUND</w:t>
      </w:r>
      <w:r>
        <w:rPr>
          <w:b/>
          <w:bCs/>
        </w:rPr>
        <w:t xml:space="preserve"> INFORMATION</w:t>
      </w:r>
      <w:r w:rsidRPr="00241F98">
        <w:t xml:space="preserve">: </w:t>
      </w:r>
    </w:p>
    <w:p w14:paraId="79F57BEF" w14:textId="77777777" w:rsidR="00942452" w:rsidRDefault="00942452" w:rsidP="00942452"/>
    <w:p w14:paraId="6E7D97FC" w14:textId="59A06859" w:rsidR="00942452" w:rsidRDefault="00942452" w:rsidP="00942452">
      <w:r w:rsidRPr="00040D20">
        <w:t xml:space="preserve">The global demand for broadband communications continues unabated and is not location specific. Such demand includes requirements of connectivity for users on vessels, aircraft and vehicles that operate at both fixed locations and while in motion, often in very </w:t>
      </w:r>
      <w:r>
        <w:t xml:space="preserve">remote parts of the globe. </w:t>
      </w:r>
      <w:r w:rsidRPr="00040D20">
        <w:t>ITU for many years has and continues to address ways of meet</w:t>
      </w:r>
      <w:r>
        <w:t>ing this important need. State </w:t>
      </w:r>
      <w:r w:rsidRPr="00040D20">
        <w:t xml:space="preserve">of the art 30/20 GHz </w:t>
      </w:r>
      <w:r w:rsidRPr="00040D20">
        <w:rPr>
          <w:lang w:eastAsia="en-GB"/>
        </w:rPr>
        <w:t xml:space="preserve">GSO FSS satellite networks and earth stations that employ advanced technology available today are </w:t>
      </w:r>
      <w:r w:rsidRPr="00040D20">
        <w:t>capable of meeting the connectivity requirements of broadband users on vehicles and vessels, including h</w:t>
      </w:r>
      <w:r>
        <w:t>igh-throughput applications.</w:t>
      </w:r>
    </w:p>
    <w:p w14:paraId="79D00727" w14:textId="77777777" w:rsidR="00942452" w:rsidRPr="00040D20" w:rsidRDefault="00942452" w:rsidP="00942452"/>
    <w:p w14:paraId="633C9442" w14:textId="3CAF67CB" w:rsidR="00942452" w:rsidRDefault="00942452" w:rsidP="00942452">
      <w:r w:rsidRPr="00040D20">
        <w:t>Advances in satellite manufacturing and directional earth station technology, particularly the development of</w:t>
      </w:r>
      <w:r>
        <w:t xml:space="preserve"> </w:t>
      </w:r>
      <w:r w:rsidRPr="00040D20">
        <w:t>multi-axis stabilized earth station antennas capable of maintaining a high degree of pointing accuracy while stationary or on rapidly moving platforms, have made earth stations with very stable pointing characteristics both available and practical.</w:t>
      </w:r>
      <w:r>
        <w:t xml:space="preserve"> </w:t>
      </w:r>
      <w:r w:rsidRPr="00040D20">
        <w:t>These earth stations can operate in the same interference environment, and comply with same regulatory and technical constraints as typical GSO FSS earth stations.</w:t>
      </w:r>
      <w:r>
        <w:t xml:space="preserve"> </w:t>
      </w:r>
      <w:r w:rsidRPr="00040D20">
        <w:t>Satellite network operators are designing, coordinating, and bringing into use GSO FSS networks that can offer both stationary and moving broadband services using a single stabilized directional antenna within existing G</w:t>
      </w:r>
      <w:r>
        <w:t>SO FSS technical parameters.</w:t>
      </w:r>
    </w:p>
    <w:p w14:paraId="302D9DB4" w14:textId="77777777" w:rsidR="00942452" w:rsidRPr="00040D20" w:rsidRDefault="00942452" w:rsidP="00942452"/>
    <w:p w14:paraId="15277540" w14:textId="2E5F8364" w:rsidR="00942452" w:rsidRDefault="00942452" w:rsidP="00942452">
      <w:r>
        <w:t xml:space="preserve">The </w:t>
      </w:r>
      <w:r w:rsidRPr="00040D20">
        <w:t>ITU-R</w:t>
      </w:r>
      <w:r>
        <w:t xml:space="preserve"> has </w:t>
      </w:r>
      <w:r w:rsidRPr="00040D20">
        <w:t xml:space="preserve">been studying deployment of earth stations in motion </w:t>
      </w:r>
      <w:r>
        <w:t xml:space="preserve">(ESIM) communicating </w:t>
      </w:r>
      <w:r w:rsidRPr="00040D20">
        <w:t xml:space="preserve">with GSO FSS </w:t>
      </w:r>
      <w:r>
        <w:t xml:space="preserve">space stations </w:t>
      </w:r>
      <w:r w:rsidRPr="00040D20">
        <w:t>for many years</w:t>
      </w:r>
      <w:r>
        <w:t xml:space="preserve">.  WRC-15 adopted regulatory provisions for the operation of ESIM communicating with GSO FSS space stations in the 29.5-30 GHz and 19.7-20.2 GHz bands under No. </w:t>
      </w:r>
      <w:r w:rsidRPr="002260FA">
        <w:rPr>
          <w:b/>
        </w:rPr>
        <w:t>5.</w:t>
      </w:r>
      <w:r w:rsidR="002260FA" w:rsidRPr="002260FA">
        <w:rPr>
          <w:b/>
        </w:rPr>
        <w:t>527A</w:t>
      </w:r>
      <w:r>
        <w:t xml:space="preserve"> and Resolution </w:t>
      </w:r>
      <w:r w:rsidRPr="002260FA">
        <w:rPr>
          <w:b/>
        </w:rPr>
        <w:t>156 (WRC-15)</w:t>
      </w:r>
      <w:r>
        <w:t xml:space="preserve">, and prior Conferences adopted provisions for operation of ESIM on maritime vessels communicating with GSO FSS space stations in lower FSS bands.  </w:t>
      </w:r>
    </w:p>
    <w:p w14:paraId="4A4028BE" w14:textId="77777777" w:rsidR="00942452" w:rsidRDefault="00942452" w:rsidP="00942452"/>
    <w:p w14:paraId="718C5634" w14:textId="77777777" w:rsidR="00B8775F" w:rsidRDefault="00942452" w:rsidP="00942452">
      <w:r>
        <w:t>The latest bands to be considered for ESIM communication with GSO FSS space stations are the 27.5-29.5 GHz and 17.7-19.7 GHz bands</w:t>
      </w:r>
      <w:r w:rsidR="00B8775F">
        <w:t>.  These bands were considered separately from t</w:t>
      </w:r>
      <w:r>
        <w:t>he </w:t>
      </w:r>
      <w:r w:rsidRPr="00040D20">
        <w:t>“upper 500</w:t>
      </w:r>
      <w:r>
        <w:t> </w:t>
      </w:r>
      <w:r w:rsidRPr="00040D20">
        <w:t>MHz” of the 30/20</w:t>
      </w:r>
      <w:r>
        <w:t> GHz</w:t>
      </w:r>
      <w:r w:rsidRPr="00040D20">
        <w:t xml:space="preserve"> band</w:t>
      </w:r>
      <w:r w:rsidR="00B8775F">
        <w:t xml:space="preserve"> due to the fact that the upper bands are allocated predominantly to satellite services while the lower portions of the 30/20 GHz bands </w:t>
      </w:r>
      <w:r w:rsidRPr="00040D20">
        <w:t>are shared on a global basis with the fixed and mobile services as well as other users.</w:t>
      </w:r>
      <w:r>
        <w:t xml:space="preserve"> </w:t>
      </w:r>
      <w:r w:rsidR="00B8775F">
        <w:t xml:space="preserve"> </w:t>
      </w:r>
    </w:p>
    <w:p w14:paraId="702F2059" w14:textId="77777777" w:rsidR="00B8775F" w:rsidRDefault="00B8775F" w:rsidP="00942452"/>
    <w:p w14:paraId="6461E8CD" w14:textId="1E001EAF" w:rsidR="00942452" w:rsidRDefault="00B8775F" w:rsidP="002260FA">
      <w:r>
        <w:t xml:space="preserve">The sharing cases requiring study in the 27.5-29.5 GHz and 17.7-19.7 GHz bands were set out in Resolution </w:t>
      </w:r>
      <w:r w:rsidRPr="002260FA">
        <w:rPr>
          <w:b/>
        </w:rPr>
        <w:t>158 (WRC-15)</w:t>
      </w:r>
      <w:r>
        <w:t xml:space="preserve">.  Where provisions were shown to be required for the protection of existing services and applications – such as the mobile service, the fixed service, and non-GSO </w:t>
      </w:r>
      <w:r>
        <w:lastRenderedPageBreak/>
        <w:t>FSS systems</w:t>
      </w:r>
      <w:r w:rsidR="002260FA">
        <w:t xml:space="preserve"> in portions of the band subject to No. </w:t>
      </w:r>
      <w:r w:rsidR="002260FA" w:rsidRPr="002260FA">
        <w:rPr>
          <w:b/>
        </w:rPr>
        <w:t>22.2</w:t>
      </w:r>
      <w:r>
        <w:t xml:space="preserve"> – studies leading to the conditions necessary for such protection have been identified or are nearing conclusion.  The ITU-R determined that a resolution containing the regulatory, technical, and operational conditions for ESIM operation on aircraft, maritime vessels, and land vehicles could be developed and effectively implemented.  </w:t>
      </w:r>
    </w:p>
    <w:p w14:paraId="05A5CFAF" w14:textId="77777777" w:rsidR="002260FA" w:rsidRPr="00040D20" w:rsidRDefault="002260FA" w:rsidP="002260FA"/>
    <w:p w14:paraId="1B2CE2DB" w14:textId="6D5D5AEB" w:rsidR="00942452" w:rsidRPr="00040D20" w:rsidRDefault="00942452" w:rsidP="00942452">
      <w:pPr>
        <w:rPr>
          <w:szCs w:val="24"/>
        </w:rPr>
      </w:pPr>
      <w:r w:rsidRPr="00040D20">
        <w:rPr>
          <w:szCs w:val="24"/>
        </w:rPr>
        <w:t>Adoption of th</w:t>
      </w:r>
      <w:r w:rsidR="00580090">
        <w:rPr>
          <w:szCs w:val="24"/>
        </w:rPr>
        <w:t>e</w:t>
      </w:r>
      <w:r w:rsidRPr="00040D20">
        <w:rPr>
          <w:szCs w:val="24"/>
        </w:rPr>
        <w:t xml:space="preserve"> proposal</w:t>
      </w:r>
      <w:r w:rsidR="00580090">
        <w:rPr>
          <w:szCs w:val="24"/>
        </w:rPr>
        <w:t>s below</w:t>
      </w:r>
      <w:r w:rsidRPr="00040D20">
        <w:rPr>
          <w:szCs w:val="24"/>
        </w:rPr>
        <w:t xml:space="preserve"> will provide </w:t>
      </w:r>
      <w:r w:rsidR="002260FA">
        <w:rPr>
          <w:szCs w:val="24"/>
        </w:rPr>
        <w:t>up to 20</w:t>
      </w:r>
      <w:r w:rsidRPr="00040D20">
        <w:rPr>
          <w:szCs w:val="24"/>
        </w:rPr>
        <w:t>00 megahertz</w:t>
      </w:r>
      <w:r w:rsidR="002260FA">
        <w:rPr>
          <w:szCs w:val="24"/>
        </w:rPr>
        <w:t>,</w:t>
      </w:r>
      <w:r w:rsidRPr="00040D20">
        <w:rPr>
          <w:szCs w:val="24"/>
        </w:rPr>
        <w:t xml:space="preserve"> in </w:t>
      </w:r>
      <w:r w:rsidR="00580090">
        <w:rPr>
          <w:szCs w:val="24"/>
        </w:rPr>
        <w:t>each</w:t>
      </w:r>
      <w:r w:rsidRPr="00040D20">
        <w:rPr>
          <w:szCs w:val="24"/>
        </w:rPr>
        <w:t xml:space="preserve"> the uplink and downlink</w:t>
      </w:r>
      <w:r w:rsidR="00580090">
        <w:rPr>
          <w:szCs w:val="24"/>
        </w:rPr>
        <w:t xml:space="preserve"> directions</w:t>
      </w:r>
      <w:r w:rsidR="002260FA">
        <w:rPr>
          <w:szCs w:val="24"/>
        </w:rPr>
        <w:t>,</w:t>
      </w:r>
      <w:r w:rsidRPr="00040D20">
        <w:rPr>
          <w:szCs w:val="24"/>
        </w:rPr>
        <w:t xml:space="preserve"> to support these important and growing global broadband requirements, on an equal basis in all three Regions and result in rational and efficient use of the radio spectrum resource.</w:t>
      </w:r>
      <w:r>
        <w:rPr>
          <w:szCs w:val="24"/>
        </w:rPr>
        <w:t xml:space="preserve"> </w:t>
      </w:r>
      <w:r w:rsidRPr="00040D20">
        <w:rPr>
          <w:szCs w:val="24"/>
        </w:rPr>
        <w:t xml:space="preserve">Adoption of this proposal will also </w:t>
      </w:r>
      <w:r w:rsidR="00580090">
        <w:rPr>
          <w:szCs w:val="24"/>
        </w:rPr>
        <w:t>assure the protection of existing services.</w:t>
      </w:r>
    </w:p>
    <w:p w14:paraId="25B9DD3F" w14:textId="327C2392" w:rsidR="00647AF7" w:rsidRPr="006947B9" w:rsidRDefault="00647AF7" w:rsidP="00647AF7">
      <w:pPr>
        <w:pStyle w:val="Methodheading2"/>
        <w:rPr>
          <w:lang w:val="en-US"/>
        </w:rPr>
      </w:pPr>
      <w:r w:rsidRPr="00BF77A2">
        <w:rPr>
          <w:lang w:val="en-US"/>
        </w:rPr>
        <w:t>Proposals</w:t>
      </w:r>
      <w:r w:rsidRPr="00647AF7">
        <w:t xml:space="preserve"> </w:t>
      </w:r>
    </w:p>
    <w:p w14:paraId="66699286" w14:textId="77777777" w:rsidR="00647AF7" w:rsidRPr="006947B9" w:rsidRDefault="00647AF7" w:rsidP="00647AF7">
      <w:pPr>
        <w:pStyle w:val="ArtNo"/>
        <w:rPr>
          <w:lang w:val="en-AU"/>
        </w:rPr>
      </w:pPr>
      <w:bookmarkStart w:id="0" w:name="_Hlk505672077"/>
      <w:bookmarkStart w:id="1" w:name="_Hlk505671996"/>
      <w:r w:rsidRPr="006947B9">
        <w:t>ARTICLE</w:t>
      </w:r>
      <w:r w:rsidRPr="006947B9">
        <w:rPr>
          <w:lang w:val="en-AU"/>
        </w:rPr>
        <w:t xml:space="preserve"> </w:t>
      </w:r>
      <w:r w:rsidRPr="006947B9">
        <w:rPr>
          <w:rFonts w:eastAsia="SimSun"/>
          <w:color w:val="000000"/>
          <w:lang w:val="en-AU"/>
        </w:rPr>
        <w:t>5</w:t>
      </w:r>
    </w:p>
    <w:p w14:paraId="7B271A4F" w14:textId="77777777" w:rsidR="00647AF7" w:rsidRPr="006947B9" w:rsidRDefault="00647AF7" w:rsidP="00647AF7">
      <w:pPr>
        <w:pStyle w:val="Arttitle"/>
      </w:pPr>
      <w:bookmarkStart w:id="2" w:name="_Toc327956583"/>
      <w:bookmarkStart w:id="3" w:name="_Toc451865292"/>
      <w:r w:rsidRPr="006947B9">
        <w:t>Frequency allocations</w:t>
      </w:r>
      <w:bookmarkEnd w:id="2"/>
      <w:bookmarkEnd w:id="3"/>
    </w:p>
    <w:bookmarkEnd w:id="0"/>
    <w:p w14:paraId="26293DAA" w14:textId="77777777" w:rsidR="00647AF7" w:rsidRPr="006947B9" w:rsidRDefault="00647AF7" w:rsidP="00647AF7">
      <w:pPr>
        <w:pStyle w:val="Section1"/>
        <w:keepNext/>
        <w:rPr>
          <w:bCs/>
        </w:rPr>
      </w:pPr>
      <w:r w:rsidRPr="006947B9">
        <w:t>Section</w:t>
      </w:r>
      <w:r w:rsidRPr="006947B9">
        <w:rPr>
          <w:lang w:val="en-AU"/>
        </w:rPr>
        <w:t xml:space="preserve"> IV – Table of Frequency Allocations</w:t>
      </w:r>
      <w:bookmarkEnd w:id="1"/>
      <w:r w:rsidRPr="006947B9">
        <w:rPr>
          <w:lang w:val="en-AU"/>
        </w:rPr>
        <w:br/>
      </w:r>
      <w:bookmarkStart w:id="4" w:name="_Hlk505672023"/>
      <w:r w:rsidRPr="006947B9">
        <w:rPr>
          <w:b w:val="0"/>
          <w:bCs/>
        </w:rPr>
        <w:t xml:space="preserve">(See No. </w:t>
      </w:r>
      <w:r w:rsidRPr="006947B9">
        <w:t>2.1</w:t>
      </w:r>
      <w:r w:rsidRPr="006947B9">
        <w:rPr>
          <w:b w:val="0"/>
          <w:bCs/>
        </w:rPr>
        <w:t>)</w:t>
      </w:r>
      <w:bookmarkEnd w:id="4"/>
    </w:p>
    <w:p w14:paraId="560E9830" w14:textId="43CFAB8A" w:rsidR="00647AF7" w:rsidRDefault="00647AF7" w:rsidP="00647AF7">
      <w:pPr>
        <w:pStyle w:val="Proposal"/>
      </w:pPr>
      <w:r>
        <w:t>MOD</w:t>
      </w:r>
      <w:r>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647AF7" w:rsidRPr="006947B9" w14:paraId="3FE48B96" w14:textId="77777777" w:rsidTr="00701E07">
        <w:trPr>
          <w:cantSplit/>
          <w:jc w:val="center"/>
        </w:trPr>
        <w:tc>
          <w:tcPr>
            <w:tcW w:w="9299" w:type="dxa"/>
            <w:gridSpan w:val="3"/>
            <w:tcBorders>
              <w:bottom w:val="single" w:sz="4" w:space="0" w:color="auto"/>
            </w:tcBorders>
          </w:tcPr>
          <w:p w14:paraId="112B2985" w14:textId="77777777" w:rsidR="00647AF7" w:rsidRPr="006947B9" w:rsidRDefault="00647AF7" w:rsidP="00701E07">
            <w:pPr>
              <w:pStyle w:val="Tabletitle"/>
            </w:pPr>
            <w:r w:rsidRPr="006947B9">
              <w:t>15.4-18.4 GHz</w:t>
            </w:r>
          </w:p>
        </w:tc>
      </w:tr>
      <w:tr w:rsidR="00647AF7" w:rsidRPr="006947B9" w14:paraId="51D5BA43" w14:textId="77777777" w:rsidTr="00701E0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CBE324" w14:textId="77777777" w:rsidR="00647AF7" w:rsidRPr="006947B9" w:rsidRDefault="00647AF7" w:rsidP="00701E07">
            <w:pPr>
              <w:pStyle w:val="Tablehead"/>
            </w:pPr>
            <w:r w:rsidRPr="006947B9">
              <w:t>Allocation to services</w:t>
            </w:r>
          </w:p>
        </w:tc>
      </w:tr>
      <w:tr w:rsidR="00647AF7" w:rsidRPr="00647AF7" w14:paraId="27502BF5" w14:textId="77777777" w:rsidTr="00701E07">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F57828C" w14:textId="77777777" w:rsidR="00647AF7" w:rsidRPr="00647AF7" w:rsidRDefault="00647AF7" w:rsidP="00701E07">
            <w:pPr>
              <w:pStyle w:val="Tablehead"/>
            </w:pPr>
            <w:r w:rsidRPr="00647AF7">
              <w:t>Region 1</w:t>
            </w:r>
          </w:p>
        </w:tc>
        <w:tc>
          <w:tcPr>
            <w:tcW w:w="3100" w:type="dxa"/>
            <w:tcBorders>
              <w:top w:val="single" w:sz="4" w:space="0" w:color="auto"/>
              <w:left w:val="single" w:sz="4" w:space="0" w:color="auto"/>
              <w:bottom w:val="single" w:sz="4" w:space="0" w:color="auto"/>
              <w:right w:val="single" w:sz="4" w:space="0" w:color="auto"/>
            </w:tcBorders>
            <w:hideMark/>
          </w:tcPr>
          <w:p w14:paraId="2B37DF0C" w14:textId="77777777" w:rsidR="00647AF7" w:rsidRPr="00647AF7" w:rsidRDefault="00647AF7" w:rsidP="00701E07">
            <w:pPr>
              <w:pStyle w:val="Tablehead"/>
            </w:pPr>
            <w:r w:rsidRPr="00647AF7">
              <w:t>Region 2</w:t>
            </w:r>
          </w:p>
        </w:tc>
        <w:tc>
          <w:tcPr>
            <w:tcW w:w="3100" w:type="dxa"/>
            <w:tcBorders>
              <w:top w:val="single" w:sz="4" w:space="0" w:color="auto"/>
              <w:left w:val="single" w:sz="4" w:space="0" w:color="auto"/>
              <w:bottom w:val="single" w:sz="4" w:space="0" w:color="auto"/>
              <w:right w:val="single" w:sz="4" w:space="0" w:color="auto"/>
            </w:tcBorders>
            <w:hideMark/>
          </w:tcPr>
          <w:p w14:paraId="19748CF4" w14:textId="77777777" w:rsidR="00647AF7" w:rsidRPr="00647AF7" w:rsidRDefault="00647AF7" w:rsidP="00701E07">
            <w:pPr>
              <w:pStyle w:val="Tablehead"/>
            </w:pPr>
            <w:r w:rsidRPr="00647AF7">
              <w:t>Region 3</w:t>
            </w:r>
          </w:p>
        </w:tc>
      </w:tr>
      <w:tr w:rsidR="00647AF7" w:rsidRPr="00647AF7" w14:paraId="41268464" w14:textId="77777777" w:rsidTr="00701E07">
        <w:trPr>
          <w:cantSplit/>
          <w:jc w:val="center"/>
        </w:trPr>
        <w:tc>
          <w:tcPr>
            <w:tcW w:w="3099" w:type="dxa"/>
            <w:tcBorders>
              <w:top w:val="single" w:sz="4" w:space="0" w:color="auto"/>
              <w:left w:val="single" w:sz="4" w:space="0" w:color="auto"/>
              <w:bottom w:val="nil"/>
              <w:right w:val="single" w:sz="4" w:space="0" w:color="auto"/>
            </w:tcBorders>
            <w:hideMark/>
          </w:tcPr>
          <w:p w14:paraId="49B31C23" w14:textId="77777777" w:rsidR="00647AF7" w:rsidRPr="00647AF7" w:rsidRDefault="00647AF7" w:rsidP="00701E07">
            <w:pPr>
              <w:pStyle w:val="TableTextS5"/>
              <w:spacing w:before="30" w:after="30"/>
              <w:rPr>
                <w:rStyle w:val="Tablefreq"/>
              </w:rPr>
            </w:pPr>
            <w:r w:rsidRPr="00647AF7">
              <w:rPr>
                <w:rStyle w:val="Tablefreq"/>
              </w:rPr>
              <w:t>17.7-18.1</w:t>
            </w:r>
          </w:p>
          <w:p w14:paraId="774B4526" w14:textId="77777777" w:rsidR="00647AF7" w:rsidRPr="00647AF7" w:rsidRDefault="00647AF7" w:rsidP="00701E07">
            <w:pPr>
              <w:pStyle w:val="TableTextS5"/>
              <w:spacing w:before="30" w:after="30"/>
              <w:rPr>
                <w:color w:val="000000"/>
              </w:rPr>
            </w:pPr>
            <w:r w:rsidRPr="00647AF7">
              <w:rPr>
                <w:color w:val="000000"/>
              </w:rPr>
              <w:t>FIXED</w:t>
            </w:r>
          </w:p>
          <w:p w14:paraId="1DA8CC3A" w14:textId="2115E05C"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5"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6FAF85A3" w14:textId="77777777" w:rsidR="00647AF7" w:rsidRPr="00647AF7" w:rsidRDefault="00647AF7" w:rsidP="00701E07">
            <w:pPr>
              <w:pStyle w:val="TableTextS5"/>
              <w:spacing w:before="30" w:after="30"/>
              <w:rPr>
                <w:color w:val="000000"/>
                <w:lang w:val="fr-FR"/>
              </w:rPr>
            </w:pPr>
            <w:r w:rsidRPr="00647AF7">
              <w:rPr>
                <w:color w:val="000000"/>
              </w:rPr>
              <w:t>MOBILE</w:t>
            </w:r>
          </w:p>
        </w:tc>
        <w:tc>
          <w:tcPr>
            <w:tcW w:w="3100" w:type="dxa"/>
            <w:tcBorders>
              <w:top w:val="single" w:sz="4" w:space="0" w:color="auto"/>
              <w:left w:val="single" w:sz="4" w:space="0" w:color="auto"/>
              <w:bottom w:val="single" w:sz="4" w:space="0" w:color="auto"/>
              <w:right w:val="single" w:sz="4" w:space="0" w:color="auto"/>
            </w:tcBorders>
            <w:hideMark/>
          </w:tcPr>
          <w:p w14:paraId="3BA6C3BD" w14:textId="77777777" w:rsidR="00647AF7" w:rsidRPr="00647AF7" w:rsidRDefault="00647AF7" w:rsidP="00701E07">
            <w:pPr>
              <w:pStyle w:val="TableTextS5"/>
              <w:spacing w:before="30" w:after="30"/>
              <w:rPr>
                <w:rStyle w:val="Tablefreq"/>
              </w:rPr>
            </w:pPr>
            <w:r w:rsidRPr="00647AF7">
              <w:rPr>
                <w:rStyle w:val="Tablefreq"/>
              </w:rPr>
              <w:t>17.7-17.8</w:t>
            </w:r>
          </w:p>
          <w:p w14:paraId="07AFF784" w14:textId="77777777" w:rsidR="00647AF7" w:rsidRPr="00647AF7" w:rsidRDefault="00647AF7" w:rsidP="00701E07">
            <w:pPr>
              <w:pStyle w:val="TableTextS5"/>
              <w:spacing w:before="30" w:after="30"/>
              <w:rPr>
                <w:color w:val="000000"/>
              </w:rPr>
            </w:pPr>
            <w:r w:rsidRPr="00647AF7">
              <w:rPr>
                <w:color w:val="000000"/>
              </w:rPr>
              <w:t>FIXED</w:t>
            </w:r>
          </w:p>
          <w:p w14:paraId="04B72BDE" w14:textId="30785E53"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rPr>
              <w:t>5</w:t>
            </w:r>
            <w:r w:rsidRPr="00647AF7">
              <w:rPr>
                <w:rStyle w:val="Artref"/>
                <w:color w:val="000000"/>
              </w:rPr>
              <w:t xml:space="preserve">.517  </w:t>
            </w:r>
            <w:ins w:id="6" w:author="Author">
              <w:r w:rsidR="00865609">
                <w:rPr>
                  <w:rStyle w:val="Artref"/>
                  <w:color w:val="000000"/>
                </w:rPr>
                <w:t>ADD5.A15</w:t>
              </w:r>
            </w:ins>
            <w:r w:rsidRPr="00647AF7">
              <w:rPr>
                <w:color w:val="000000"/>
              </w:rPr>
              <w:br/>
              <w:t xml:space="preserve">(Earth-to-space)  </w:t>
            </w:r>
            <w:r w:rsidRPr="00647AF7">
              <w:rPr>
                <w:rStyle w:val="Artref"/>
                <w:color w:val="000000"/>
              </w:rPr>
              <w:t>5.516</w:t>
            </w:r>
          </w:p>
          <w:p w14:paraId="021A9DDF" w14:textId="77777777" w:rsidR="00647AF7" w:rsidRPr="00647AF7" w:rsidRDefault="00647AF7" w:rsidP="00701E07">
            <w:pPr>
              <w:pStyle w:val="TableTextS5"/>
              <w:spacing w:before="30" w:after="30"/>
              <w:rPr>
                <w:color w:val="000000"/>
              </w:rPr>
            </w:pPr>
            <w:r w:rsidRPr="00647AF7">
              <w:rPr>
                <w:color w:val="000000"/>
              </w:rPr>
              <w:t>BROADCASTING-SATELLITE</w:t>
            </w:r>
          </w:p>
          <w:p w14:paraId="52272CA8" w14:textId="77777777" w:rsidR="00647AF7" w:rsidRPr="00647AF7" w:rsidRDefault="00647AF7" w:rsidP="00701E07">
            <w:pPr>
              <w:pStyle w:val="TableTextS5"/>
              <w:spacing w:before="30" w:after="30"/>
              <w:rPr>
                <w:color w:val="000000"/>
              </w:rPr>
            </w:pPr>
            <w:r w:rsidRPr="00647AF7">
              <w:rPr>
                <w:color w:val="000000"/>
              </w:rPr>
              <w:t>Mobile</w:t>
            </w:r>
          </w:p>
          <w:p w14:paraId="43E90F29" w14:textId="77777777" w:rsidR="00647AF7" w:rsidRPr="00647AF7" w:rsidRDefault="00647AF7" w:rsidP="00701E07">
            <w:pPr>
              <w:pStyle w:val="TableTextS5"/>
              <w:spacing w:before="30" w:after="30"/>
              <w:rPr>
                <w:color w:val="000000"/>
                <w:lang w:val="fr-FR"/>
              </w:rPr>
            </w:pPr>
            <w:r w:rsidRPr="00647AF7">
              <w:rPr>
                <w:rStyle w:val="Artref"/>
                <w:color w:val="000000"/>
              </w:rPr>
              <w:t>5.515</w:t>
            </w:r>
          </w:p>
        </w:tc>
        <w:tc>
          <w:tcPr>
            <w:tcW w:w="3100" w:type="dxa"/>
            <w:tcBorders>
              <w:top w:val="single" w:sz="4" w:space="0" w:color="auto"/>
              <w:left w:val="single" w:sz="4" w:space="0" w:color="auto"/>
              <w:bottom w:val="nil"/>
              <w:right w:val="single" w:sz="4" w:space="0" w:color="auto"/>
            </w:tcBorders>
            <w:hideMark/>
          </w:tcPr>
          <w:p w14:paraId="5EF7787A" w14:textId="77777777" w:rsidR="00647AF7" w:rsidRPr="00647AF7" w:rsidRDefault="00647AF7" w:rsidP="00701E07">
            <w:pPr>
              <w:pStyle w:val="TableTextS5"/>
              <w:spacing w:before="30" w:after="30"/>
              <w:rPr>
                <w:rStyle w:val="Tablefreq"/>
              </w:rPr>
            </w:pPr>
            <w:r w:rsidRPr="00647AF7">
              <w:rPr>
                <w:rStyle w:val="Tablefreq"/>
              </w:rPr>
              <w:t>17.7-18.1</w:t>
            </w:r>
          </w:p>
          <w:p w14:paraId="56D5BF54" w14:textId="77777777" w:rsidR="00647AF7" w:rsidRPr="00647AF7" w:rsidRDefault="00647AF7" w:rsidP="00701E07">
            <w:pPr>
              <w:pStyle w:val="TableTextS5"/>
              <w:spacing w:before="30" w:after="30"/>
              <w:rPr>
                <w:color w:val="000000"/>
              </w:rPr>
            </w:pPr>
            <w:r w:rsidRPr="00647AF7">
              <w:rPr>
                <w:color w:val="000000"/>
              </w:rPr>
              <w:t>FIXED</w:t>
            </w:r>
          </w:p>
          <w:p w14:paraId="6119DFA4" w14:textId="2018CE26"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7"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38A58686" w14:textId="77777777" w:rsidR="00647AF7" w:rsidRPr="00647AF7" w:rsidRDefault="00647AF7" w:rsidP="00701E07">
            <w:pPr>
              <w:pStyle w:val="TableTextS5"/>
              <w:spacing w:before="30" w:after="30"/>
              <w:rPr>
                <w:color w:val="000000"/>
                <w:lang w:val="fr-FR"/>
              </w:rPr>
            </w:pPr>
            <w:r w:rsidRPr="00647AF7">
              <w:rPr>
                <w:color w:val="000000"/>
              </w:rPr>
              <w:t>MOBILE</w:t>
            </w:r>
          </w:p>
        </w:tc>
      </w:tr>
      <w:tr w:rsidR="00647AF7" w:rsidRPr="00647AF7" w14:paraId="242DA414" w14:textId="77777777" w:rsidTr="00701E07">
        <w:trPr>
          <w:cantSplit/>
          <w:jc w:val="center"/>
        </w:trPr>
        <w:tc>
          <w:tcPr>
            <w:tcW w:w="3099" w:type="dxa"/>
            <w:tcBorders>
              <w:top w:val="nil"/>
              <w:left w:val="single" w:sz="4" w:space="0" w:color="auto"/>
              <w:bottom w:val="single" w:sz="4" w:space="0" w:color="auto"/>
              <w:right w:val="single" w:sz="6" w:space="0" w:color="auto"/>
            </w:tcBorders>
          </w:tcPr>
          <w:p w14:paraId="7DB1D5A1" w14:textId="77777777" w:rsidR="00647AF7" w:rsidRPr="00647AF7" w:rsidRDefault="00647AF7" w:rsidP="00701E07">
            <w:pPr>
              <w:pStyle w:val="TableTextS5"/>
              <w:spacing w:before="30" w:after="30"/>
              <w:rPr>
                <w:color w:val="000000"/>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2A5D7182" w14:textId="77777777" w:rsidR="00647AF7" w:rsidRPr="00647AF7" w:rsidRDefault="00647AF7" w:rsidP="00701E07">
            <w:pPr>
              <w:pStyle w:val="TableTextS5"/>
              <w:spacing w:before="30" w:after="30"/>
              <w:rPr>
                <w:rStyle w:val="Tablefreq"/>
              </w:rPr>
            </w:pPr>
            <w:r w:rsidRPr="00647AF7">
              <w:rPr>
                <w:rStyle w:val="Tablefreq"/>
              </w:rPr>
              <w:t>17.8-18.1</w:t>
            </w:r>
          </w:p>
          <w:p w14:paraId="5DD850FB" w14:textId="77777777" w:rsidR="00647AF7" w:rsidRPr="00647AF7" w:rsidRDefault="00647AF7" w:rsidP="00701E07">
            <w:pPr>
              <w:pStyle w:val="TableTextS5"/>
              <w:spacing w:before="30" w:after="30"/>
              <w:rPr>
                <w:color w:val="000000"/>
              </w:rPr>
            </w:pPr>
            <w:r w:rsidRPr="00647AF7">
              <w:rPr>
                <w:color w:val="000000"/>
              </w:rPr>
              <w:t>FIXED</w:t>
            </w:r>
          </w:p>
          <w:p w14:paraId="4EA79555" w14:textId="4D8D92A6"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8"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0E18CA27" w14:textId="77777777" w:rsidR="00647AF7" w:rsidRPr="00647AF7" w:rsidRDefault="00647AF7" w:rsidP="00701E07">
            <w:pPr>
              <w:pStyle w:val="TableTextS5"/>
              <w:spacing w:before="30" w:after="30"/>
              <w:rPr>
                <w:color w:val="000000"/>
              </w:rPr>
            </w:pPr>
            <w:r w:rsidRPr="00647AF7">
              <w:rPr>
                <w:color w:val="000000"/>
              </w:rPr>
              <w:t>MOBILE</w:t>
            </w:r>
          </w:p>
          <w:p w14:paraId="680FFFB3" w14:textId="77777777" w:rsidR="00647AF7" w:rsidRPr="00647AF7" w:rsidRDefault="00647AF7" w:rsidP="00701E07">
            <w:pPr>
              <w:pStyle w:val="TableTextS5"/>
              <w:spacing w:before="30" w:after="30"/>
              <w:rPr>
                <w:color w:val="000000"/>
                <w:lang w:val="fr-FR"/>
              </w:rPr>
            </w:pPr>
            <w:r w:rsidRPr="00647AF7">
              <w:rPr>
                <w:rStyle w:val="Artref"/>
              </w:rPr>
              <w:t>5.519</w:t>
            </w:r>
          </w:p>
        </w:tc>
        <w:tc>
          <w:tcPr>
            <w:tcW w:w="3100" w:type="dxa"/>
            <w:tcBorders>
              <w:top w:val="nil"/>
              <w:left w:val="single" w:sz="6" w:space="0" w:color="auto"/>
              <w:bottom w:val="single" w:sz="4" w:space="0" w:color="auto"/>
              <w:right w:val="single" w:sz="4" w:space="0" w:color="auto"/>
            </w:tcBorders>
          </w:tcPr>
          <w:p w14:paraId="48D16572" w14:textId="77777777" w:rsidR="00647AF7" w:rsidRPr="00647AF7" w:rsidRDefault="00647AF7" w:rsidP="00701E07">
            <w:pPr>
              <w:pStyle w:val="TableTextS5"/>
              <w:spacing w:before="30" w:after="30"/>
              <w:rPr>
                <w:color w:val="000000"/>
                <w:lang w:val="fr-FR"/>
              </w:rPr>
            </w:pPr>
          </w:p>
        </w:tc>
      </w:tr>
      <w:tr w:rsidR="00647AF7" w:rsidRPr="00647AF7" w14:paraId="59698636" w14:textId="77777777" w:rsidTr="00701E07">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05FC48B2" w14:textId="77777777" w:rsidR="00647AF7" w:rsidRPr="00647AF7" w:rsidRDefault="00647AF7" w:rsidP="00701E07">
            <w:pPr>
              <w:pStyle w:val="TableTextS5"/>
              <w:spacing w:before="30" w:after="30"/>
              <w:rPr>
                <w:color w:val="000000"/>
                <w:lang w:val="en-AU"/>
              </w:rPr>
            </w:pPr>
            <w:r w:rsidRPr="00647AF7">
              <w:rPr>
                <w:rStyle w:val="Tablefreq"/>
              </w:rPr>
              <w:lastRenderedPageBreak/>
              <w:t>18.1-18.4</w:t>
            </w:r>
            <w:r w:rsidRPr="00647AF7">
              <w:rPr>
                <w:color w:val="000000"/>
              </w:rPr>
              <w:tab/>
              <w:t>FIXED</w:t>
            </w:r>
          </w:p>
          <w:p w14:paraId="3A7D7555" w14:textId="55556341" w:rsidR="00647AF7" w:rsidRPr="00647AF7" w:rsidRDefault="00647AF7" w:rsidP="00701E07">
            <w:pPr>
              <w:pStyle w:val="TableTextS5"/>
              <w:tabs>
                <w:tab w:val="clear" w:pos="170"/>
                <w:tab w:val="left" w:pos="3297"/>
              </w:tabs>
              <w:ind w:left="2955" w:hanging="2872"/>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647AF7">
              <w:t>5.484A</w:t>
            </w:r>
            <w:r w:rsidRPr="00647AF7">
              <w:rPr>
                <w:color w:val="000000"/>
                <w:lang w:val="en-AU"/>
              </w:rPr>
              <w:t xml:space="preserve">  </w:t>
            </w:r>
            <w:r w:rsidRPr="00647AF7">
              <w:rPr>
                <w:lang w:val="en-AU"/>
              </w:rPr>
              <w:t xml:space="preserve">5.516B  </w:t>
            </w:r>
            <w:ins w:id="9" w:author="Author">
              <w:r w:rsidR="00865609">
                <w:rPr>
                  <w:rStyle w:val="Artref"/>
                  <w:color w:val="000000"/>
                </w:rPr>
                <w:t>ADD5.A15</w:t>
              </w:r>
            </w:ins>
          </w:p>
          <w:p w14:paraId="7A0B1F35" w14:textId="77777777" w:rsidR="00647AF7" w:rsidRPr="00647AF7" w:rsidRDefault="00647AF7" w:rsidP="00701E07">
            <w:pPr>
              <w:pStyle w:val="TableTextS5"/>
              <w:spacing w:before="30" w:after="30"/>
              <w:rPr>
                <w:color w:val="000000"/>
              </w:rPr>
            </w:pPr>
            <w:r w:rsidRPr="00647AF7">
              <w:rPr>
                <w:color w:val="000000"/>
              </w:rPr>
              <w:tab/>
            </w:r>
            <w:r w:rsidRPr="00647AF7">
              <w:rPr>
                <w:color w:val="000000"/>
              </w:rPr>
              <w:tab/>
            </w:r>
            <w:r w:rsidRPr="00647AF7">
              <w:rPr>
                <w:color w:val="000000"/>
              </w:rPr>
              <w:tab/>
            </w:r>
            <w:r w:rsidRPr="00647AF7">
              <w:rPr>
                <w:color w:val="000000"/>
              </w:rPr>
              <w:tab/>
              <w:t xml:space="preserve">(Earth-to-space)  </w:t>
            </w:r>
            <w:r w:rsidRPr="00647AF7">
              <w:rPr>
                <w:rStyle w:val="Artref"/>
                <w:color w:val="000000"/>
              </w:rPr>
              <w:t>5.520</w:t>
            </w:r>
          </w:p>
          <w:p w14:paraId="17B93296" w14:textId="77777777" w:rsidR="00647AF7" w:rsidRPr="00647AF7" w:rsidRDefault="00647AF7" w:rsidP="00701E07">
            <w:pPr>
              <w:pStyle w:val="TableTextS5"/>
              <w:spacing w:before="30" w:after="30"/>
              <w:rPr>
                <w:color w:val="000000"/>
              </w:rPr>
            </w:pPr>
            <w:r w:rsidRPr="00647AF7">
              <w:rPr>
                <w:color w:val="000000"/>
              </w:rPr>
              <w:tab/>
            </w:r>
            <w:r w:rsidRPr="00647AF7">
              <w:rPr>
                <w:color w:val="000000"/>
              </w:rPr>
              <w:tab/>
            </w:r>
            <w:r w:rsidRPr="00647AF7">
              <w:rPr>
                <w:color w:val="000000"/>
              </w:rPr>
              <w:tab/>
            </w:r>
            <w:r w:rsidRPr="00647AF7">
              <w:rPr>
                <w:color w:val="000000"/>
              </w:rPr>
              <w:tab/>
              <w:t>MOBILE</w:t>
            </w:r>
          </w:p>
          <w:p w14:paraId="36D6618F" w14:textId="77777777" w:rsidR="00647AF7" w:rsidRPr="00647AF7" w:rsidRDefault="00647AF7" w:rsidP="00701E07">
            <w:pPr>
              <w:pStyle w:val="TableTextS5"/>
              <w:spacing w:before="30" w:after="30"/>
              <w:rPr>
                <w:color w:val="000000"/>
                <w:lang w:val="fr-FR"/>
              </w:rPr>
            </w:pPr>
            <w:r w:rsidRPr="00647AF7">
              <w:rPr>
                <w:color w:val="000000"/>
              </w:rPr>
              <w:tab/>
            </w:r>
            <w:r w:rsidRPr="00647AF7">
              <w:rPr>
                <w:color w:val="000000"/>
              </w:rPr>
              <w:tab/>
            </w:r>
            <w:r w:rsidRPr="00647AF7">
              <w:rPr>
                <w:color w:val="000000"/>
              </w:rPr>
              <w:tab/>
            </w:r>
            <w:r w:rsidRPr="00647AF7">
              <w:rPr>
                <w:color w:val="000000"/>
              </w:rPr>
              <w:tab/>
            </w:r>
            <w:r w:rsidRPr="00647AF7">
              <w:rPr>
                <w:rStyle w:val="Artref"/>
                <w:color w:val="000000"/>
              </w:rPr>
              <w:t>5.519</w:t>
            </w:r>
            <w:r w:rsidRPr="00647AF7">
              <w:rPr>
                <w:color w:val="000000"/>
              </w:rPr>
              <w:t xml:space="preserve">  </w:t>
            </w:r>
            <w:r w:rsidRPr="00647AF7">
              <w:rPr>
                <w:rStyle w:val="Artref"/>
                <w:color w:val="000000"/>
              </w:rPr>
              <w:t>5.521</w:t>
            </w:r>
          </w:p>
        </w:tc>
      </w:tr>
    </w:tbl>
    <w:p w14:paraId="404EA899" w14:textId="514074A5" w:rsidR="00647AF7" w:rsidRDefault="00647AF7" w:rsidP="00647AF7">
      <w:pPr>
        <w:pStyle w:val="Tablefin"/>
      </w:pPr>
    </w:p>
    <w:p w14:paraId="7A6373FF" w14:textId="63866C4B" w:rsidR="00865609" w:rsidRDefault="00865609" w:rsidP="00865609">
      <w:pPr>
        <w:pStyle w:val="Proposal"/>
      </w:pPr>
      <w:r>
        <w:t>MOD</w:t>
      </w:r>
      <w:r>
        <w:tab/>
        <w:t>USA/1.5/2</w:t>
      </w:r>
    </w:p>
    <w:p w14:paraId="30C7C1D2" w14:textId="77777777" w:rsidR="00865609" w:rsidRPr="00647AF7" w:rsidRDefault="00865609" w:rsidP="00647AF7">
      <w:pPr>
        <w:pStyle w:val="Tablefin"/>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647AF7" w:rsidRPr="00647AF7" w14:paraId="2E229766" w14:textId="77777777" w:rsidTr="00701E07">
        <w:trPr>
          <w:cantSplit/>
          <w:jc w:val="center"/>
        </w:trPr>
        <w:tc>
          <w:tcPr>
            <w:tcW w:w="9304" w:type="dxa"/>
            <w:gridSpan w:val="3"/>
            <w:tcBorders>
              <w:bottom w:val="single" w:sz="4" w:space="0" w:color="auto"/>
            </w:tcBorders>
          </w:tcPr>
          <w:p w14:paraId="24A6CD66" w14:textId="77777777" w:rsidR="00647AF7" w:rsidRPr="00647AF7" w:rsidRDefault="00647AF7" w:rsidP="00701E07">
            <w:pPr>
              <w:pStyle w:val="Tabletitle"/>
            </w:pPr>
            <w:r w:rsidRPr="00647AF7">
              <w:t>18.4-22 GHz</w:t>
            </w:r>
          </w:p>
        </w:tc>
      </w:tr>
      <w:tr w:rsidR="00647AF7" w:rsidRPr="00647AF7" w14:paraId="0C73333D"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016F9A1" w14:textId="77777777" w:rsidR="00647AF7" w:rsidRPr="00647AF7" w:rsidRDefault="00647AF7" w:rsidP="00701E07">
            <w:pPr>
              <w:pStyle w:val="Tablehead"/>
            </w:pPr>
            <w:r w:rsidRPr="00647AF7">
              <w:t>Allocation to services</w:t>
            </w:r>
          </w:p>
        </w:tc>
      </w:tr>
      <w:tr w:rsidR="00647AF7" w:rsidRPr="00647AF7" w14:paraId="6E9A72F2"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3A8162E9" w14:textId="77777777" w:rsidR="00647AF7" w:rsidRPr="00647AF7" w:rsidRDefault="00647AF7" w:rsidP="00701E07">
            <w:pPr>
              <w:pStyle w:val="Tablehead"/>
            </w:pPr>
            <w:r w:rsidRPr="00647AF7">
              <w:t>Region 1</w:t>
            </w:r>
          </w:p>
        </w:tc>
        <w:tc>
          <w:tcPr>
            <w:tcW w:w="3084" w:type="dxa"/>
            <w:tcBorders>
              <w:top w:val="single" w:sz="4" w:space="0" w:color="auto"/>
            </w:tcBorders>
            <w:hideMark/>
          </w:tcPr>
          <w:p w14:paraId="10BC4B2D" w14:textId="77777777" w:rsidR="00647AF7" w:rsidRPr="00647AF7" w:rsidRDefault="00647AF7" w:rsidP="00701E07">
            <w:pPr>
              <w:pStyle w:val="Tablehead"/>
            </w:pPr>
            <w:r w:rsidRPr="00647AF7">
              <w:t>Region 2</w:t>
            </w:r>
          </w:p>
        </w:tc>
        <w:tc>
          <w:tcPr>
            <w:tcW w:w="3137" w:type="dxa"/>
            <w:tcBorders>
              <w:top w:val="single" w:sz="4" w:space="0" w:color="auto"/>
            </w:tcBorders>
            <w:hideMark/>
          </w:tcPr>
          <w:p w14:paraId="229CA609" w14:textId="77777777" w:rsidR="00647AF7" w:rsidRPr="00647AF7" w:rsidRDefault="00647AF7" w:rsidP="00701E07">
            <w:pPr>
              <w:pStyle w:val="Tablehead"/>
            </w:pPr>
            <w:r w:rsidRPr="00647AF7">
              <w:t>Region 3</w:t>
            </w:r>
          </w:p>
        </w:tc>
      </w:tr>
      <w:tr w:rsidR="00647AF7" w:rsidRPr="00647AF7" w14:paraId="717163B4"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3638994A" w14:textId="77777777" w:rsidR="00647AF7" w:rsidRPr="00647AF7" w:rsidRDefault="00647AF7" w:rsidP="00701E07">
            <w:pPr>
              <w:pStyle w:val="TableTextS5"/>
              <w:spacing w:before="30" w:after="30"/>
              <w:rPr>
                <w:color w:val="000000"/>
                <w:lang w:val="en-AU"/>
              </w:rPr>
            </w:pPr>
            <w:r w:rsidRPr="00647AF7">
              <w:rPr>
                <w:rStyle w:val="Tablefreq"/>
              </w:rPr>
              <w:t>18.4-18.6</w:t>
            </w:r>
            <w:r w:rsidRPr="00647AF7">
              <w:rPr>
                <w:color w:val="000000"/>
                <w:lang w:val="en-AU"/>
              </w:rPr>
              <w:tab/>
              <w:t>FIXED</w:t>
            </w:r>
          </w:p>
          <w:p w14:paraId="345D6A99" w14:textId="45FB5D01" w:rsidR="00647AF7" w:rsidRPr="00647AF7" w:rsidRDefault="00647AF7">
            <w:pPr>
              <w:pStyle w:val="TableTextS5"/>
              <w:tabs>
                <w:tab w:val="clear" w:pos="170"/>
                <w:tab w:val="left" w:pos="3297"/>
              </w:tabs>
              <w:ind w:left="2955" w:hanging="2872"/>
              <w:rPr>
                <w:color w:val="000000"/>
                <w:lang w:val="en-AU"/>
              </w:rPr>
              <w:pPrChange w:id="10" w:author="Author">
                <w:pPr>
                  <w:pStyle w:val="TableTextS5"/>
                  <w:tabs>
                    <w:tab w:val="left" w:pos="3297"/>
                  </w:tabs>
                  <w:spacing w:before="30" w:after="30"/>
                  <w:ind w:hanging="2872"/>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9533C6">
              <w:rPr>
                <w:rPrChange w:id="11" w:author="Author">
                  <w:rPr>
                    <w:color w:val="000000"/>
                    <w:lang w:val="en-AU"/>
                  </w:rPr>
                </w:rPrChange>
              </w:rPr>
              <w:t>5.484A</w:t>
            </w:r>
            <w:r w:rsidRPr="009533C6">
              <w:rPr>
                <w:color w:val="000000"/>
                <w:lang w:val="en-AU"/>
                <w:rPrChange w:id="12" w:author="Author">
                  <w:rPr>
                    <w:color w:val="000000"/>
                  </w:rPr>
                </w:rPrChange>
              </w:rPr>
              <w:t xml:space="preserve">  </w:t>
            </w:r>
            <w:r w:rsidRPr="009533C6">
              <w:rPr>
                <w:lang w:val="en-AU"/>
                <w:rPrChange w:id="13" w:author="Author">
                  <w:rPr>
                    <w:color w:val="000000"/>
                  </w:rPr>
                </w:rPrChange>
              </w:rPr>
              <w:t xml:space="preserve">5.516B  </w:t>
            </w:r>
            <w:ins w:id="14" w:author="Author">
              <w:r w:rsidR="00865609">
                <w:rPr>
                  <w:rStyle w:val="Artref"/>
                  <w:color w:val="000000"/>
                </w:rPr>
                <w:t>ADD5.A15</w:t>
              </w:r>
            </w:ins>
          </w:p>
          <w:p w14:paraId="7ECF4AB1"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r w:rsidR="00647AF7" w:rsidRPr="00647AF7" w14:paraId="1A7D1FD8"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260AF6E4" w14:textId="77777777" w:rsidR="00647AF7" w:rsidRPr="00647AF7" w:rsidRDefault="00647AF7" w:rsidP="00701E07">
            <w:pPr>
              <w:pStyle w:val="TableTextS5"/>
              <w:spacing w:before="30" w:after="30"/>
              <w:rPr>
                <w:rStyle w:val="Tablefreq"/>
              </w:rPr>
            </w:pPr>
            <w:r w:rsidRPr="00647AF7">
              <w:rPr>
                <w:rStyle w:val="Tablefreq"/>
              </w:rPr>
              <w:t>18.6-18.8</w:t>
            </w:r>
          </w:p>
          <w:p w14:paraId="0DAE3E1B" w14:textId="77777777" w:rsidR="00647AF7" w:rsidRPr="00647AF7" w:rsidRDefault="00647AF7" w:rsidP="00701E07">
            <w:pPr>
              <w:pStyle w:val="TableTextS5"/>
              <w:spacing w:before="30" w:after="30"/>
              <w:rPr>
                <w:color w:val="000000"/>
                <w:lang w:val="en-US"/>
              </w:rPr>
            </w:pPr>
            <w:r w:rsidRPr="00647AF7">
              <w:rPr>
                <w:color w:val="000000"/>
                <w:lang w:val="en-US"/>
              </w:rPr>
              <w:t>EARTH EXPLORATION-SATELLITE (passive)</w:t>
            </w:r>
          </w:p>
          <w:p w14:paraId="70914AE7"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10F3697F" w14:textId="15DDD34C"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lang w:val="en-US"/>
              </w:rPr>
              <w:t>5.522B</w:t>
            </w:r>
            <w:r w:rsidRPr="00647AF7">
              <w:rPr>
                <w:rStyle w:val="Artref"/>
                <w:color w:val="000000"/>
              </w:rPr>
              <w:t xml:space="preserve"> </w:t>
            </w:r>
            <w:ins w:id="15" w:author="Author">
              <w:r w:rsidR="00865609">
                <w:rPr>
                  <w:rStyle w:val="Artref"/>
                  <w:color w:val="000000"/>
                </w:rPr>
                <w:t>ADD5.A15</w:t>
              </w:r>
            </w:ins>
          </w:p>
          <w:p w14:paraId="6522DE10" w14:textId="77777777" w:rsidR="00647AF7" w:rsidRPr="00647AF7" w:rsidRDefault="00647AF7" w:rsidP="00701E07">
            <w:pPr>
              <w:pStyle w:val="TableTextS5"/>
              <w:spacing w:before="30" w:after="30"/>
              <w:rPr>
                <w:color w:val="000000"/>
                <w:lang w:val="fr-FR"/>
              </w:rPr>
            </w:pPr>
            <w:r w:rsidRPr="00647AF7">
              <w:rPr>
                <w:color w:val="000000"/>
              </w:rPr>
              <w:t>MOBILE except aeronautical</w:t>
            </w:r>
            <w:r w:rsidRPr="00647AF7">
              <w:rPr>
                <w:color w:val="000000"/>
              </w:rPr>
              <w:br/>
              <w:t>mobile</w:t>
            </w:r>
          </w:p>
          <w:p w14:paraId="05ADFD1C"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c>
          <w:tcPr>
            <w:tcW w:w="3084" w:type="dxa"/>
            <w:tcBorders>
              <w:bottom w:val="nil"/>
            </w:tcBorders>
            <w:hideMark/>
          </w:tcPr>
          <w:p w14:paraId="7ED3C0DB" w14:textId="77777777" w:rsidR="00647AF7" w:rsidRPr="00647AF7" w:rsidRDefault="00647AF7" w:rsidP="00701E07">
            <w:pPr>
              <w:pStyle w:val="TableTextS5"/>
              <w:spacing w:before="30" w:after="30"/>
              <w:rPr>
                <w:rStyle w:val="Tablefreq"/>
              </w:rPr>
            </w:pPr>
            <w:r w:rsidRPr="00647AF7">
              <w:rPr>
                <w:rStyle w:val="Tablefreq"/>
              </w:rPr>
              <w:t>18.6-18.8</w:t>
            </w:r>
          </w:p>
          <w:p w14:paraId="1C9A9FC6" w14:textId="77777777" w:rsidR="00647AF7" w:rsidRPr="00647AF7" w:rsidRDefault="00647AF7" w:rsidP="00701E07">
            <w:pPr>
              <w:pStyle w:val="TableTextS5"/>
              <w:spacing w:before="30" w:after="30"/>
              <w:rPr>
                <w:color w:val="000000"/>
                <w:lang w:val="en-US"/>
              </w:rPr>
            </w:pPr>
            <w:r w:rsidRPr="00647AF7">
              <w:rPr>
                <w:color w:val="000000"/>
                <w:lang w:val="en-US"/>
              </w:rPr>
              <w:t>EARTH EXPLORATION-</w:t>
            </w:r>
            <w:r w:rsidRPr="00647AF7">
              <w:rPr>
                <w:color w:val="000000"/>
                <w:lang w:val="en-US"/>
              </w:rPr>
              <w:br/>
              <w:t>SATELLITE (passive)</w:t>
            </w:r>
          </w:p>
          <w:p w14:paraId="72F03F7A"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05C00F47" w14:textId="1922CDC9"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rPr>
              <w:t>5.516B</w:t>
            </w:r>
            <w:r w:rsidRPr="00647AF7">
              <w:rPr>
                <w:color w:val="000000"/>
                <w:lang w:val="en-US"/>
              </w:rPr>
              <w:t xml:space="preserve">  </w:t>
            </w:r>
            <w:r w:rsidRPr="00647AF7">
              <w:rPr>
                <w:rStyle w:val="Artref"/>
                <w:color w:val="000000"/>
                <w:lang w:val="en-US"/>
              </w:rPr>
              <w:t>5.522B</w:t>
            </w:r>
            <w:r w:rsidRPr="00647AF7">
              <w:rPr>
                <w:rStyle w:val="Artref"/>
                <w:color w:val="000000"/>
              </w:rPr>
              <w:t xml:space="preserve">  </w:t>
            </w:r>
            <w:ins w:id="16" w:author="Author">
              <w:r w:rsidR="00865609">
                <w:rPr>
                  <w:rStyle w:val="Artref"/>
                  <w:color w:val="000000"/>
                </w:rPr>
                <w:t>ADD5.A15</w:t>
              </w:r>
            </w:ins>
            <w:del w:id="17" w:author="Unknown">
              <w:r w:rsidRPr="00647AF7" w:rsidDel="00184A52">
                <w:rPr>
                  <w:rStyle w:val="Artref"/>
                  <w:color w:val="000000"/>
                </w:rPr>
                <w:delText xml:space="preserve"> </w:delText>
              </w:r>
            </w:del>
          </w:p>
          <w:p w14:paraId="3416D642" w14:textId="77777777" w:rsidR="00647AF7" w:rsidRPr="00647AF7" w:rsidRDefault="00647AF7" w:rsidP="00701E07">
            <w:pPr>
              <w:pStyle w:val="TableTextS5"/>
              <w:spacing w:before="30" w:after="30"/>
              <w:rPr>
                <w:color w:val="000000"/>
                <w:lang w:val="fr-FR"/>
              </w:rPr>
            </w:pPr>
            <w:r w:rsidRPr="00647AF7">
              <w:rPr>
                <w:color w:val="000000"/>
              </w:rPr>
              <w:t>MOBILE except aeronautical mobile</w:t>
            </w:r>
          </w:p>
          <w:p w14:paraId="6B26760B"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c>
          <w:tcPr>
            <w:tcW w:w="3137" w:type="dxa"/>
            <w:tcBorders>
              <w:bottom w:val="nil"/>
            </w:tcBorders>
            <w:hideMark/>
          </w:tcPr>
          <w:p w14:paraId="3D8B7C8E" w14:textId="77777777" w:rsidR="00647AF7" w:rsidRPr="00647AF7" w:rsidRDefault="00647AF7" w:rsidP="00701E07">
            <w:pPr>
              <w:pStyle w:val="TableTextS5"/>
              <w:spacing w:before="30" w:after="30"/>
              <w:rPr>
                <w:rStyle w:val="Tablefreq"/>
              </w:rPr>
            </w:pPr>
            <w:r w:rsidRPr="00647AF7">
              <w:rPr>
                <w:rStyle w:val="Tablefreq"/>
              </w:rPr>
              <w:t>18.6-18.8</w:t>
            </w:r>
          </w:p>
          <w:p w14:paraId="2B363778" w14:textId="77777777" w:rsidR="00647AF7" w:rsidRPr="00647AF7" w:rsidRDefault="00647AF7" w:rsidP="00701E07">
            <w:pPr>
              <w:pStyle w:val="TableTextS5"/>
              <w:spacing w:before="30" w:after="30"/>
              <w:rPr>
                <w:color w:val="000000"/>
                <w:lang w:val="en-US"/>
              </w:rPr>
            </w:pPr>
            <w:r w:rsidRPr="00647AF7">
              <w:rPr>
                <w:color w:val="000000"/>
                <w:lang w:val="en-US"/>
              </w:rPr>
              <w:t>EARTH EXPLORATION-SATELLITE (passive)</w:t>
            </w:r>
          </w:p>
          <w:p w14:paraId="59FAAEF0"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01161DCF" w14:textId="0865E738"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lang w:val="en-US"/>
              </w:rPr>
              <w:t>5.522B</w:t>
            </w:r>
            <w:r w:rsidRPr="00647AF7">
              <w:rPr>
                <w:rStyle w:val="Artref"/>
                <w:color w:val="000000"/>
              </w:rPr>
              <w:t xml:space="preserve"> </w:t>
            </w:r>
            <w:ins w:id="18" w:author="Author">
              <w:r w:rsidR="00865609">
                <w:rPr>
                  <w:rStyle w:val="Artref"/>
                  <w:color w:val="000000"/>
                </w:rPr>
                <w:t>ADD5.A15</w:t>
              </w:r>
            </w:ins>
            <w:del w:id="19" w:author="Unknown">
              <w:r w:rsidRPr="00647AF7" w:rsidDel="00AD5685">
                <w:rPr>
                  <w:rStyle w:val="Artref"/>
                  <w:color w:val="000000"/>
                  <w:lang w:val="en-US"/>
                </w:rPr>
                <w:delText xml:space="preserve"> </w:delText>
              </w:r>
              <w:r w:rsidRPr="00647AF7" w:rsidDel="00AD5685">
                <w:rPr>
                  <w:rStyle w:val="Artref"/>
                  <w:color w:val="000000"/>
                </w:rPr>
                <w:delText xml:space="preserve"> </w:delText>
              </w:r>
            </w:del>
          </w:p>
          <w:p w14:paraId="488241E6" w14:textId="77777777" w:rsidR="00647AF7" w:rsidRPr="00647AF7" w:rsidRDefault="00647AF7" w:rsidP="00701E07">
            <w:pPr>
              <w:pStyle w:val="TableTextS5"/>
              <w:spacing w:before="30" w:after="30"/>
              <w:rPr>
                <w:color w:val="000000"/>
                <w:lang w:val="fr-FR"/>
              </w:rPr>
            </w:pPr>
            <w:r w:rsidRPr="00647AF7">
              <w:rPr>
                <w:color w:val="000000"/>
              </w:rPr>
              <w:t>MOBILE except aeronautical</w:t>
            </w:r>
            <w:r w:rsidRPr="00647AF7">
              <w:rPr>
                <w:color w:val="000000"/>
              </w:rPr>
              <w:br/>
              <w:t>mobile</w:t>
            </w:r>
          </w:p>
          <w:p w14:paraId="4826FB22"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r>
      <w:tr w:rsidR="00647AF7" w:rsidRPr="00647AF7" w14:paraId="7827FA35"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4D3B68CD"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  5.522C</w:t>
            </w:r>
          </w:p>
        </w:tc>
        <w:tc>
          <w:tcPr>
            <w:tcW w:w="3084" w:type="dxa"/>
            <w:tcBorders>
              <w:top w:val="nil"/>
            </w:tcBorders>
            <w:hideMark/>
          </w:tcPr>
          <w:p w14:paraId="7B305750"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w:t>
            </w:r>
          </w:p>
        </w:tc>
        <w:tc>
          <w:tcPr>
            <w:tcW w:w="3137" w:type="dxa"/>
            <w:tcBorders>
              <w:top w:val="nil"/>
            </w:tcBorders>
            <w:hideMark/>
          </w:tcPr>
          <w:p w14:paraId="089285E9"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w:t>
            </w:r>
          </w:p>
        </w:tc>
      </w:tr>
      <w:tr w:rsidR="00647AF7" w:rsidRPr="00647AF7" w14:paraId="570D568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30B6B6CB" w14:textId="77777777" w:rsidR="00647AF7" w:rsidRPr="00647AF7" w:rsidRDefault="00647AF7" w:rsidP="00701E07">
            <w:pPr>
              <w:pStyle w:val="TableTextS5"/>
              <w:spacing w:before="30" w:after="30"/>
              <w:rPr>
                <w:color w:val="000000"/>
                <w:lang w:val="en-AU"/>
              </w:rPr>
            </w:pPr>
            <w:r w:rsidRPr="00647AF7">
              <w:rPr>
                <w:rStyle w:val="Tablefreq"/>
              </w:rPr>
              <w:t>18.8-19.3</w:t>
            </w:r>
            <w:r w:rsidRPr="00647AF7">
              <w:rPr>
                <w:color w:val="000000"/>
                <w:lang w:val="en-AU"/>
              </w:rPr>
              <w:tab/>
              <w:t>FIXED</w:t>
            </w:r>
          </w:p>
          <w:p w14:paraId="6C8F672E" w14:textId="289F9303" w:rsidR="00647AF7" w:rsidRPr="00647AF7" w:rsidRDefault="00647AF7">
            <w:pPr>
              <w:pStyle w:val="TableTextS5"/>
              <w:tabs>
                <w:tab w:val="left" w:pos="3297"/>
              </w:tabs>
              <w:ind w:left="2955" w:hanging="2955"/>
              <w:rPr>
                <w:color w:val="000000"/>
                <w:lang w:val="en-AU"/>
              </w:rPr>
              <w:pPrChange w:id="20" w:author="Author">
                <w:pPr>
                  <w:pStyle w:val="TableTextS5"/>
                  <w:tabs>
                    <w:tab w:val="left" w:pos="3297"/>
                  </w:tabs>
                  <w:spacing w:before="30" w:after="30"/>
                  <w:ind w:hanging="2955"/>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9533C6">
              <w:rPr>
                <w:lang w:val="en-AU"/>
                <w:rPrChange w:id="21" w:author="Author">
                  <w:rPr>
                    <w:color w:val="000000"/>
                  </w:rPr>
                </w:rPrChange>
              </w:rPr>
              <w:t>5.516B</w:t>
            </w:r>
            <w:r w:rsidRPr="009533C6">
              <w:rPr>
                <w:color w:val="000000"/>
                <w:lang w:val="en-AU"/>
                <w:rPrChange w:id="22" w:author="Author">
                  <w:rPr>
                    <w:color w:val="000000"/>
                  </w:rPr>
                </w:rPrChange>
              </w:rPr>
              <w:t xml:space="preserve">  </w:t>
            </w:r>
            <w:r w:rsidRPr="009533C6">
              <w:rPr>
                <w:rPrChange w:id="23" w:author="Author">
                  <w:rPr>
                    <w:color w:val="000000"/>
                    <w:lang w:val="en-AU"/>
                  </w:rPr>
                </w:rPrChange>
              </w:rPr>
              <w:t>5.523A</w:t>
            </w:r>
            <w:r w:rsidRPr="009533C6">
              <w:rPr>
                <w:lang w:val="en-AU"/>
                <w:rPrChange w:id="24" w:author="Author">
                  <w:rPr>
                    <w:color w:val="000000"/>
                  </w:rPr>
                </w:rPrChange>
              </w:rPr>
              <w:t xml:space="preserve"> </w:t>
            </w:r>
            <w:ins w:id="25" w:author="Author">
              <w:r w:rsidR="00865609">
                <w:rPr>
                  <w:rStyle w:val="Artref"/>
                  <w:color w:val="000000"/>
                </w:rPr>
                <w:t>ADD5.A15</w:t>
              </w:r>
            </w:ins>
            <w:del w:id="26" w:author="Unknown">
              <w:r w:rsidRPr="009533C6" w:rsidDel="00AD5685">
                <w:rPr>
                  <w:rPrChange w:id="27" w:author="Author">
                    <w:rPr>
                      <w:color w:val="000000"/>
                      <w:lang w:val="en-AU"/>
                    </w:rPr>
                  </w:rPrChange>
                </w:rPr>
                <w:delText xml:space="preserve"> </w:delText>
              </w:r>
              <w:r w:rsidRPr="009533C6" w:rsidDel="00AD5685">
                <w:rPr>
                  <w:lang w:val="en-AU"/>
                  <w:rPrChange w:id="28" w:author="Author">
                    <w:rPr>
                      <w:color w:val="000000"/>
                    </w:rPr>
                  </w:rPrChange>
                </w:rPr>
                <w:delText xml:space="preserve"> </w:delText>
              </w:r>
            </w:del>
          </w:p>
          <w:p w14:paraId="54763CF5"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r w:rsidR="00647AF7" w:rsidRPr="00647AF7" w14:paraId="2CD1580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5BE2701" w14:textId="77777777" w:rsidR="00647AF7" w:rsidRPr="00647AF7" w:rsidRDefault="00647AF7" w:rsidP="00701E07">
            <w:pPr>
              <w:pStyle w:val="TableTextS5"/>
              <w:spacing w:before="30" w:after="30"/>
              <w:rPr>
                <w:color w:val="000000"/>
                <w:lang w:val="en-AU"/>
              </w:rPr>
            </w:pPr>
            <w:r w:rsidRPr="00647AF7">
              <w:rPr>
                <w:rStyle w:val="Tablefreq"/>
              </w:rPr>
              <w:t>19.3-19.7</w:t>
            </w:r>
            <w:r w:rsidRPr="00647AF7">
              <w:rPr>
                <w:color w:val="000000"/>
                <w:lang w:val="en-AU"/>
              </w:rPr>
              <w:tab/>
              <w:t>FIXED</w:t>
            </w:r>
          </w:p>
          <w:p w14:paraId="5AEB2BA7" w14:textId="62566FAA" w:rsidR="00647AF7" w:rsidRPr="00647AF7" w:rsidDel="00865609" w:rsidRDefault="00647AF7" w:rsidP="00701E07">
            <w:pPr>
              <w:pStyle w:val="TableTextS5"/>
              <w:spacing w:before="30" w:after="30"/>
              <w:ind w:left="3266" w:hanging="3266"/>
              <w:rPr>
                <w:del w:id="29" w:author="Autho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(Earth-to-space)  </w:t>
            </w:r>
            <w:r w:rsidRPr="00647AF7">
              <w:rPr>
                <w:rStyle w:val="Artref"/>
                <w:color w:val="000000"/>
                <w:lang w:val="en-AU"/>
              </w:rPr>
              <w:t>5.523B</w:t>
            </w:r>
            <w:r w:rsidRPr="00647AF7">
              <w:rPr>
                <w:rStyle w:val="Artref"/>
                <w:color w:val="000000"/>
                <w:lang w:val="en-AU"/>
              </w:rPr>
              <w:br/>
              <w:t>5.523C</w:t>
            </w:r>
            <w:r w:rsidRPr="00647AF7">
              <w:rPr>
                <w:color w:val="000000"/>
              </w:rPr>
              <w:t xml:space="preserve">  </w:t>
            </w:r>
            <w:r w:rsidRPr="00647AF7">
              <w:rPr>
                <w:rStyle w:val="Artref"/>
                <w:color w:val="000000"/>
                <w:lang w:val="en-AU"/>
              </w:rPr>
              <w:t>5.523D</w:t>
            </w:r>
            <w:r w:rsidRPr="00647AF7">
              <w:rPr>
                <w:color w:val="000000"/>
                <w:lang w:val="en-AU"/>
              </w:rPr>
              <w:t xml:space="preserve">  </w:t>
            </w:r>
            <w:r w:rsidRPr="00647AF7">
              <w:rPr>
                <w:rStyle w:val="Artref"/>
                <w:color w:val="000000"/>
                <w:lang w:val="en-AU"/>
              </w:rPr>
              <w:t>5.523E</w:t>
            </w:r>
            <w:r w:rsidRPr="00647AF7">
              <w:rPr>
                <w:rStyle w:val="Artref"/>
                <w:color w:val="000000"/>
              </w:rPr>
              <w:t xml:space="preserve">  </w:t>
            </w:r>
            <w:ins w:id="30" w:author="Author">
              <w:r w:rsidR="00865609">
                <w:rPr>
                  <w:rStyle w:val="Artref"/>
                  <w:color w:val="000000"/>
                </w:rPr>
                <w:t>ADD5.A15</w:t>
              </w:r>
            </w:ins>
            <w:del w:id="31" w:author="Author">
              <w:r w:rsidRPr="00647AF7" w:rsidDel="00865609">
                <w:rPr>
                  <w:rStyle w:val="Artref"/>
                  <w:color w:val="000000"/>
                  <w:lang w:val="en-AU"/>
                </w:rPr>
                <w:delText xml:space="preserve"> </w:delText>
              </w:r>
              <w:r w:rsidRPr="00647AF7" w:rsidDel="00865609">
                <w:rPr>
                  <w:rStyle w:val="Artref"/>
                  <w:color w:val="000000"/>
                </w:rPr>
                <w:delText xml:space="preserve"> </w:delText>
              </w:r>
            </w:del>
          </w:p>
          <w:p w14:paraId="0AF67ACA"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bl>
    <w:p w14:paraId="762B94D4" w14:textId="77777777" w:rsidR="00647AF7" w:rsidRPr="00647AF7" w:rsidRDefault="00647AF7" w:rsidP="00647AF7">
      <w:pPr>
        <w:pStyle w:val="Tablefin"/>
        <w:rPr>
          <w:rStyle w:val="Artdef"/>
          <w:b w:val="0"/>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647AF7" w:rsidRPr="00647AF7" w14:paraId="008AB5AA" w14:textId="77777777" w:rsidTr="00701E07">
        <w:trPr>
          <w:cantSplit/>
          <w:jc w:val="center"/>
        </w:trPr>
        <w:tc>
          <w:tcPr>
            <w:tcW w:w="9304" w:type="dxa"/>
            <w:gridSpan w:val="3"/>
            <w:tcBorders>
              <w:bottom w:val="single" w:sz="4" w:space="0" w:color="auto"/>
            </w:tcBorders>
          </w:tcPr>
          <w:p w14:paraId="7FB75FAC" w14:textId="38DE53E1" w:rsidR="00865609" w:rsidRDefault="00865609" w:rsidP="00701E07">
            <w:pPr>
              <w:pStyle w:val="Tabletitle"/>
            </w:pPr>
          </w:p>
          <w:p w14:paraId="187E7911" w14:textId="03D7CF97" w:rsidR="00865609" w:rsidRDefault="00865609" w:rsidP="00865609">
            <w:pPr>
              <w:pStyle w:val="Proposal"/>
            </w:pPr>
            <w:r>
              <w:t>MOD</w:t>
            </w:r>
            <w:r>
              <w:tab/>
              <w:t>USA/1.5/3</w:t>
            </w:r>
          </w:p>
          <w:p w14:paraId="4444A519" w14:textId="77777777" w:rsidR="00865609" w:rsidRPr="00865609" w:rsidRDefault="00865609" w:rsidP="00865609">
            <w:pPr>
              <w:rPr>
                <w:lang w:val="en-GB"/>
              </w:rPr>
            </w:pPr>
          </w:p>
          <w:p w14:paraId="00F98C5E" w14:textId="36F56884" w:rsidR="00647AF7" w:rsidRPr="00647AF7" w:rsidRDefault="00647AF7" w:rsidP="00701E07">
            <w:pPr>
              <w:pStyle w:val="Tabletitle"/>
            </w:pPr>
            <w:r w:rsidRPr="00647AF7">
              <w:t>24.75-29.9 GHz</w:t>
            </w:r>
          </w:p>
        </w:tc>
      </w:tr>
      <w:tr w:rsidR="00647AF7" w:rsidRPr="00647AF7" w14:paraId="0034479B"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467E11F" w14:textId="77777777" w:rsidR="00647AF7" w:rsidRPr="00647AF7" w:rsidRDefault="00647AF7" w:rsidP="00701E07">
            <w:pPr>
              <w:pStyle w:val="Tablehead"/>
            </w:pPr>
            <w:r w:rsidRPr="00647AF7">
              <w:t>Allocation to services</w:t>
            </w:r>
          </w:p>
        </w:tc>
      </w:tr>
      <w:tr w:rsidR="00647AF7" w:rsidRPr="00647AF7" w14:paraId="1822DA1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70ABA84C" w14:textId="77777777" w:rsidR="00647AF7" w:rsidRPr="00647AF7" w:rsidRDefault="00647AF7" w:rsidP="00701E07">
            <w:pPr>
              <w:pStyle w:val="Tablehead"/>
            </w:pPr>
            <w:r w:rsidRPr="00647AF7">
              <w:t>Region 1</w:t>
            </w:r>
          </w:p>
        </w:tc>
        <w:tc>
          <w:tcPr>
            <w:tcW w:w="3084" w:type="dxa"/>
            <w:hideMark/>
          </w:tcPr>
          <w:p w14:paraId="04646526" w14:textId="77777777" w:rsidR="00647AF7" w:rsidRPr="00647AF7" w:rsidRDefault="00647AF7" w:rsidP="00701E07">
            <w:pPr>
              <w:pStyle w:val="Tablehead"/>
            </w:pPr>
            <w:r w:rsidRPr="00647AF7">
              <w:t>Region 2</w:t>
            </w:r>
          </w:p>
        </w:tc>
        <w:tc>
          <w:tcPr>
            <w:tcW w:w="3136" w:type="dxa"/>
            <w:hideMark/>
          </w:tcPr>
          <w:p w14:paraId="1A891622" w14:textId="77777777" w:rsidR="00647AF7" w:rsidRPr="00647AF7" w:rsidRDefault="00647AF7" w:rsidP="00701E07">
            <w:pPr>
              <w:pStyle w:val="Tablehead"/>
            </w:pPr>
            <w:r w:rsidRPr="00647AF7">
              <w:t>Region 3</w:t>
            </w:r>
          </w:p>
        </w:tc>
      </w:tr>
      <w:tr w:rsidR="00647AF7" w:rsidRPr="00647AF7" w14:paraId="228F34F8"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0C155FA1" w14:textId="77777777" w:rsidR="00647AF7" w:rsidRPr="00647AF7" w:rsidRDefault="00647AF7" w:rsidP="00701E07">
            <w:pPr>
              <w:pStyle w:val="TableTextS5"/>
              <w:rPr>
                <w:color w:val="000000"/>
                <w:lang w:val="en-AU"/>
              </w:rPr>
            </w:pPr>
            <w:r w:rsidRPr="00647AF7">
              <w:rPr>
                <w:rStyle w:val="Tablefreq"/>
              </w:rPr>
              <w:t>27.5-28.5</w:t>
            </w:r>
            <w:r w:rsidRPr="00647AF7">
              <w:rPr>
                <w:color w:val="000000"/>
                <w:lang w:val="en-AU"/>
              </w:rPr>
              <w:tab/>
              <w:t>FIXED</w:t>
            </w:r>
            <w:r w:rsidRPr="00647AF7">
              <w:rPr>
                <w:color w:val="000000"/>
                <w:lang w:val="en-US"/>
              </w:rPr>
              <w:t xml:space="preserve">  </w:t>
            </w:r>
            <w:r w:rsidRPr="00647AF7">
              <w:rPr>
                <w:rStyle w:val="Artref"/>
                <w:color w:val="000000"/>
              </w:rPr>
              <w:t>5.537A</w:t>
            </w:r>
          </w:p>
          <w:p w14:paraId="2B024A9A" w14:textId="31EAF26A" w:rsidR="00647AF7" w:rsidRPr="00647AF7" w:rsidRDefault="00647AF7">
            <w:pPr>
              <w:pStyle w:val="TableTextS5"/>
              <w:tabs>
                <w:tab w:val="left" w:pos="3297"/>
              </w:tabs>
              <w:ind w:left="2955" w:hanging="2872"/>
              <w:rPr>
                <w:color w:val="000000"/>
                <w:lang w:val="en-AU"/>
              </w:rPr>
              <w:pPrChange w:id="32" w:author="Author">
                <w:pPr>
                  <w:pStyle w:val="TableTextS5"/>
                  <w:tabs>
                    <w:tab w:val="left" w:pos="3297"/>
                  </w:tabs>
                  <w:ind w:hanging="2872"/>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rPr>
                <w:rStyle w:val="Artref"/>
                <w:color w:val="000000"/>
                <w:lang w:val="en-AU"/>
              </w:rPr>
              <w:t>5.484A</w:t>
            </w:r>
            <w:r w:rsidRPr="00647AF7">
              <w:rPr>
                <w:color w:val="000000"/>
              </w:rPr>
              <w:t xml:space="preserve">  </w:t>
            </w:r>
            <w:r w:rsidRPr="00647AF7">
              <w:rPr>
                <w:rStyle w:val="Artref"/>
                <w:color w:val="000000"/>
              </w:rPr>
              <w:t>5.516B</w:t>
            </w:r>
            <w:r w:rsidRPr="00647AF7">
              <w:rPr>
                <w:color w:val="000000"/>
              </w:rPr>
              <w:t xml:space="preserve">  </w:t>
            </w:r>
            <w:r w:rsidRPr="00647AF7">
              <w:rPr>
                <w:rStyle w:val="Artref"/>
                <w:color w:val="000000"/>
              </w:rPr>
              <w:t>5</w:t>
            </w:r>
            <w:r w:rsidRPr="00647AF7">
              <w:rPr>
                <w:rStyle w:val="Artref"/>
                <w:color w:val="000000"/>
                <w:lang w:val="en-AU"/>
              </w:rPr>
              <w:t>.539</w:t>
            </w:r>
            <w:r w:rsidRPr="00647AF7">
              <w:rPr>
                <w:rStyle w:val="Artref"/>
                <w:color w:val="000000"/>
              </w:rPr>
              <w:t xml:space="preserve">  </w:t>
            </w:r>
            <w:ins w:id="33" w:author="Author">
              <w:r w:rsidR="00865609">
                <w:rPr>
                  <w:rStyle w:val="Artref"/>
                  <w:color w:val="000000"/>
                </w:rPr>
                <w:t>ADD5.A15</w:t>
              </w:r>
            </w:ins>
            <w:del w:id="34" w:author="Unknown">
              <w:r w:rsidRPr="00647AF7" w:rsidDel="00AD5685">
                <w:rPr>
                  <w:rStyle w:val="Artref"/>
                  <w:color w:val="000000"/>
                </w:rPr>
                <w:delText xml:space="preserve">  </w:delText>
              </w:r>
            </w:del>
          </w:p>
          <w:p w14:paraId="11F4C8BF"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76C5EFD8" w14:textId="77777777" w:rsidR="00647AF7" w:rsidRPr="00647AF7"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5.538</w:t>
            </w:r>
            <w:r w:rsidRPr="00647AF7">
              <w:rPr>
                <w:color w:val="000000"/>
                <w:lang w:val="en-AU"/>
              </w:rPr>
              <w:t xml:space="preserve">  </w:t>
            </w:r>
            <w:r w:rsidRPr="00647AF7">
              <w:rPr>
                <w:rStyle w:val="Artref"/>
                <w:color w:val="000000"/>
                <w:lang w:val="en-AU"/>
              </w:rPr>
              <w:t>5.540</w:t>
            </w:r>
          </w:p>
        </w:tc>
      </w:tr>
      <w:tr w:rsidR="00647AF7" w:rsidRPr="00647AF7" w14:paraId="39168C2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AEFDF8A" w14:textId="77777777" w:rsidR="00647AF7" w:rsidRPr="00647AF7" w:rsidRDefault="00647AF7" w:rsidP="00701E07">
            <w:pPr>
              <w:pStyle w:val="TableTextS5"/>
              <w:rPr>
                <w:color w:val="000000"/>
                <w:lang w:val="en-AU"/>
              </w:rPr>
            </w:pPr>
            <w:r w:rsidRPr="00647AF7">
              <w:rPr>
                <w:rStyle w:val="Tablefreq"/>
              </w:rPr>
              <w:lastRenderedPageBreak/>
              <w:t>28.5-29.1</w:t>
            </w:r>
            <w:r w:rsidRPr="00647AF7">
              <w:rPr>
                <w:color w:val="000000"/>
                <w:lang w:val="en-AU"/>
              </w:rPr>
              <w:tab/>
              <w:t>FIXED</w:t>
            </w:r>
          </w:p>
          <w:p w14:paraId="0F5F9BFC" w14:textId="67BB80D2" w:rsidR="00647AF7" w:rsidRPr="00647AF7" w:rsidRDefault="00647AF7" w:rsidP="00701E07">
            <w:pPr>
              <w:pStyle w:val="TableTextS5"/>
              <w:tabs>
                <w:tab w:val="clear" w:pos="170"/>
                <w:tab w:val="left" w:pos="3297"/>
              </w:tabs>
              <w:ind w:left="2955" w:hanging="2872"/>
              <w:rPr>
                <w:lang w:val="en-AU"/>
              </w:rPr>
            </w:pP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t>5.484A</w:t>
            </w:r>
            <w:r w:rsidRPr="00647AF7">
              <w:rPr>
                <w:color w:val="000000"/>
                <w:lang w:val="en-AU"/>
              </w:rPr>
              <w:t xml:space="preserve">  </w:t>
            </w:r>
            <w:r w:rsidRPr="00647AF7">
              <w:t>5.516B</w:t>
            </w:r>
            <w:r w:rsidRPr="00647AF7">
              <w:rPr>
                <w:color w:val="000000"/>
                <w:lang w:val="en-AU"/>
              </w:rPr>
              <w:t xml:space="preserve">  </w:t>
            </w:r>
            <w:r w:rsidRPr="00647AF7">
              <w:t>5.523A</w:t>
            </w:r>
            <w:r w:rsidRPr="00647AF7">
              <w:rPr>
                <w:color w:val="000000"/>
                <w:lang w:val="en-AU"/>
              </w:rPr>
              <w:t xml:space="preserve">  </w:t>
            </w:r>
            <w:r w:rsidRPr="00647AF7">
              <w:t>5.539</w:t>
            </w:r>
            <w:r w:rsidRPr="00647AF7">
              <w:rPr>
                <w:lang w:val="en-AU"/>
              </w:rPr>
              <w:t xml:space="preserve">  </w:t>
            </w:r>
            <w:ins w:id="35" w:author="Author">
              <w:r w:rsidR="00865609">
                <w:rPr>
                  <w:rStyle w:val="Artref"/>
                  <w:color w:val="000000"/>
                </w:rPr>
                <w:t>ADD5.A15</w:t>
              </w:r>
            </w:ins>
          </w:p>
          <w:p w14:paraId="61EFC6EC"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46AF244D"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Earth exploration-satellite (Earth-to-space)  </w:t>
            </w:r>
            <w:r w:rsidRPr="00647AF7">
              <w:rPr>
                <w:rStyle w:val="Artref"/>
                <w:color w:val="000000"/>
                <w:lang w:val="en-AU"/>
              </w:rPr>
              <w:t>5.541</w:t>
            </w:r>
          </w:p>
          <w:p w14:paraId="48106C46" w14:textId="77777777" w:rsidR="00647AF7" w:rsidRPr="00647AF7"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5.540</w:t>
            </w:r>
          </w:p>
        </w:tc>
      </w:tr>
      <w:tr w:rsidR="00647AF7" w:rsidRPr="006947B9" w14:paraId="68D52B4F"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310B7C07" w14:textId="77777777" w:rsidR="00647AF7" w:rsidRPr="00647AF7" w:rsidRDefault="00647AF7" w:rsidP="00701E07">
            <w:pPr>
              <w:pStyle w:val="TableTextS5"/>
              <w:rPr>
                <w:color w:val="000000"/>
                <w:lang w:val="en-AU"/>
              </w:rPr>
            </w:pPr>
            <w:bookmarkStart w:id="36" w:name="_Hlk505672199"/>
            <w:r w:rsidRPr="00647AF7">
              <w:rPr>
                <w:rStyle w:val="Tablefreq"/>
              </w:rPr>
              <w:t>29.1-29.5</w:t>
            </w:r>
            <w:r w:rsidRPr="00647AF7">
              <w:rPr>
                <w:color w:val="000000"/>
                <w:lang w:val="en-AU"/>
              </w:rPr>
              <w:tab/>
              <w:t>FIXED</w:t>
            </w:r>
          </w:p>
          <w:p w14:paraId="20A1D370" w14:textId="664D6F5A" w:rsidR="00647AF7" w:rsidRPr="00647AF7" w:rsidRDefault="00647AF7">
            <w:pPr>
              <w:pStyle w:val="TableTextS5"/>
              <w:tabs>
                <w:tab w:val="left" w:pos="2870"/>
              </w:tabs>
              <w:ind w:left="2872" w:hanging="2872"/>
              <w:rPr>
                <w:color w:val="000000"/>
                <w:lang w:val="en-AU"/>
              </w:rPr>
              <w:pPrChange w:id="37" w:author="Author">
                <w:pPr>
                  <w:pStyle w:val="TableTextS5"/>
                  <w:tabs>
                    <w:tab w:val="left" w:pos="2870"/>
                  </w:tabs>
                  <w:ind w:hanging="2872"/>
                </w:pPr>
              </w:pPrChange>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rPr>
                <w:rStyle w:val="Artref"/>
                <w:color w:val="000000"/>
                <w:lang w:val="en-AU"/>
              </w:rPr>
              <w:t>5.516B</w:t>
            </w:r>
            <w:r w:rsidRPr="00647AF7">
              <w:rPr>
                <w:color w:val="000000"/>
                <w:lang w:val="en-AU"/>
              </w:rPr>
              <w:t xml:space="preserve">  </w:t>
            </w:r>
            <w:r w:rsidRPr="00647AF7">
              <w:rPr>
                <w:rStyle w:val="Artref"/>
                <w:color w:val="000000"/>
                <w:lang w:val="en-AU"/>
              </w:rPr>
              <w:t>5.523C</w:t>
            </w:r>
            <w:r w:rsidRPr="00647AF7">
              <w:rPr>
                <w:color w:val="000000"/>
                <w:lang w:val="en-AU"/>
              </w:rPr>
              <w:t xml:space="preserve">  </w:t>
            </w:r>
            <w:r w:rsidRPr="00647AF7">
              <w:rPr>
                <w:rStyle w:val="Artref"/>
                <w:color w:val="000000"/>
                <w:lang w:val="en-AU"/>
              </w:rPr>
              <w:t>5.523E</w:t>
            </w:r>
            <w:r w:rsidRPr="00647AF7">
              <w:rPr>
                <w:color w:val="000000"/>
                <w:lang w:val="en-AU"/>
              </w:rPr>
              <w:t xml:space="preserve">  </w:t>
            </w:r>
            <w:r w:rsidRPr="00647AF7">
              <w:rPr>
                <w:rStyle w:val="Artref"/>
                <w:color w:val="000000"/>
                <w:lang w:val="en-AU"/>
              </w:rPr>
              <w:t>5.535A</w:t>
            </w:r>
            <w:del w:id="38" w:author="Unknown">
              <w:r w:rsidRPr="00647AF7" w:rsidDel="00DD4711">
                <w:rPr>
                  <w:color w:val="000000"/>
                  <w:lang w:val="en-AU"/>
                </w:rPr>
                <w:br/>
              </w:r>
            </w:del>
            <w:r w:rsidRPr="00647AF7">
              <w:rPr>
                <w:rStyle w:val="Artref"/>
                <w:color w:val="000000"/>
                <w:lang w:val="en-AU"/>
              </w:rPr>
              <w:tab/>
            </w:r>
            <w:r w:rsidRPr="00647AF7">
              <w:rPr>
                <w:rStyle w:val="Artref"/>
                <w:color w:val="000000"/>
                <w:lang w:val="en-AU"/>
              </w:rPr>
              <w:tab/>
            </w:r>
            <w:r w:rsidRPr="00647AF7">
              <w:rPr>
                <w:rStyle w:val="Artref"/>
                <w:color w:val="000000"/>
                <w:lang w:val="en-AU"/>
              </w:rPr>
              <w:tab/>
              <w:t>5.539</w:t>
            </w:r>
            <w:r w:rsidRPr="00647AF7">
              <w:rPr>
                <w:color w:val="000000"/>
                <w:lang w:val="en-AU"/>
              </w:rPr>
              <w:t xml:space="preserve">  </w:t>
            </w:r>
            <w:r w:rsidRPr="00647AF7">
              <w:rPr>
                <w:rStyle w:val="Artref"/>
                <w:color w:val="000000"/>
                <w:lang w:val="en-AU"/>
              </w:rPr>
              <w:t>5.541A</w:t>
            </w:r>
            <w:r w:rsidRPr="00647AF7">
              <w:rPr>
                <w:rStyle w:val="Artref"/>
                <w:color w:val="000000"/>
              </w:rPr>
              <w:t xml:space="preserve">  </w:t>
            </w:r>
            <w:ins w:id="39" w:author="Author">
              <w:r w:rsidR="00865609">
                <w:rPr>
                  <w:rStyle w:val="Artref"/>
                  <w:color w:val="000000"/>
                </w:rPr>
                <w:t>ADD5.A15</w:t>
              </w:r>
            </w:ins>
            <w:del w:id="40" w:author="Unknown">
              <w:r w:rsidRPr="00647AF7" w:rsidDel="00AD5685">
                <w:rPr>
                  <w:rStyle w:val="Artref"/>
                  <w:color w:val="000000"/>
                </w:rPr>
                <w:delText xml:space="preserve">  </w:delText>
              </w:r>
            </w:del>
          </w:p>
          <w:p w14:paraId="7B3940AF"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5E7360F9"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Earth exploration-satellite (Earth-to-space)  </w:t>
            </w:r>
            <w:r w:rsidRPr="00647AF7">
              <w:rPr>
                <w:rStyle w:val="Artref"/>
                <w:color w:val="000000"/>
                <w:lang w:val="en-AU"/>
              </w:rPr>
              <w:t>5.541</w:t>
            </w:r>
          </w:p>
          <w:p w14:paraId="0B5C23C6" w14:textId="77777777" w:rsidR="00647AF7" w:rsidRPr="006947B9"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5.540</w:t>
            </w:r>
          </w:p>
        </w:tc>
      </w:tr>
      <w:bookmarkEnd w:id="36"/>
    </w:tbl>
    <w:p w14:paraId="54EB615F" w14:textId="77777777" w:rsidR="00647AF7" w:rsidRPr="006947B9" w:rsidRDefault="00647AF7" w:rsidP="00647AF7">
      <w:pPr>
        <w:pStyle w:val="Reasons"/>
      </w:pPr>
    </w:p>
    <w:p w14:paraId="65035406" w14:textId="2885C67D" w:rsidR="00647AF7" w:rsidRPr="0088133A" w:rsidRDefault="00647AF7" w:rsidP="00647AF7">
      <w:pPr>
        <w:pStyle w:val="Proposal"/>
      </w:pPr>
      <w:r w:rsidRPr="006947B9">
        <w:rPr>
          <w:lang w:val="en-US"/>
        </w:rPr>
        <w:t>ADD</w:t>
      </w:r>
      <w:r w:rsidR="00865609">
        <w:rPr>
          <w:lang w:val="en-US"/>
        </w:rPr>
        <w:tab/>
      </w:r>
      <w:r w:rsidR="00865609">
        <w:t>USA/1.5/4</w:t>
      </w:r>
    </w:p>
    <w:p w14:paraId="4BBB5434" w14:textId="5E431142" w:rsidR="00647AF7" w:rsidRPr="006947B9" w:rsidRDefault="00647AF7" w:rsidP="00647AF7">
      <w:pPr>
        <w:tabs>
          <w:tab w:val="clear" w:pos="792"/>
          <w:tab w:val="left" w:pos="794"/>
          <w:tab w:val="left" w:pos="1191"/>
          <w:tab w:val="left" w:pos="1588"/>
          <w:tab w:val="left" w:pos="1985"/>
        </w:tabs>
        <w:rPr>
          <w:rFonts w:eastAsiaTheme="minorHAnsi"/>
          <w:szCs w:val="24"/>
        </w:rPr>
      </w:pPr>
      <w:r w:rsidRPr="00865609">
        <w:rPr>
          <w:rStyle w:val="Artref"/>
          <w:b/>
          <w:bCs/>
        </w:rPr>
        <w:t>5.A15</w:t>
      </w:r>
      <w:r w:rsidRPr="00865609">
        <w:rPr>
          <w:b/>
        </w:rPr>
        <w:tab/>
      </w:r>
      <w:r w:rsidRPr="00865609">
        <w:rPr>
          <w:rFonts w:eastAsiaTheme="minorHAnsi"/>
          <w:szCs w:val="24"/>
        </w:rPr>
        <w:t xml:space="preserve">The operation of earth stations in motion communicating with geostationary FSS space stations </w:t>
      </w:r>
      <w:r w:rsidRPr="00865609">
        <w:t xml:space="preserve">in the bands 17.7-19.7 GHz and 27.5-29.5 GHz </w:t>
      </w:r>
      <w:r w:rsidRPr="00865609">
        <w:rPr>
          <w:rFonts w:eastAsiaTheme="minorHAnsi"/>
          <w:szCs w:val="24"/>
        </w:rPr>
        <w:t xml:space="preserve">shall be subject to </w:t>
      </w:r>
      <w:r w:rsidRPr="00865609">
        <w:t xml:space="preserve">Resolution </w:t>
      </w:r>
      <w:r w:rsidRPr="00865609">
        <w:rPr>
          <w:b/>
          <w:bCs/>
        </w:rPr>
        <w:t>[A15] (WRC-19)</w:t>
      </w:r>
      <w:r w:rsidRPr="00865609">
        <w:rPr>
          <w:rFonts w:eastAsiaTheme="minorHAnsi"/>
          <w:szCs w:val="24"/>
        </w:rPr>
        <w:t>.</w:t>
      </w:r>
    </w:p>
    <w:p w14:paraId="295596E6" w14:textId="415FC7BA" w:rsidR="00865609" w:rsidRDefault="00865609" w:rsidP="00865609">
      <w:pPr>
        <w:pStyle w:val="Reasons"/>
      </w:pPr>
      <w:r>
        <w:rPr>
          <w:b/>
        </w:rPr>
        <w:t>Reasons:</w:t>
      </w:r>
      <w:r>
        <w:tab/>
      </w:r>
      <w:r w:rsidRPr="00683128">
        <w:t>Adoption of th</w:t>
      </w:r>
      <w:r w:rsidR="0088133A">
        <w:t>ese</w:t>
      </w:r>
      <w:r w:rsidRPr="00683128">
        <w:t xml:space="preserve"> proposal</w:t>
      </w:r>
      <w:r w:rsidR="0088133A">
        <w:t>s</w:t>
      </w:r>
      <w:r w:rsidRPr="00683128">
        <w:t xml:space="preserve"> would provide the availability of </w:t>
      </w:r>
      <w:r>
        <w:t xml:space="preserve">2 GHz of additional spectrum </w:t>
      </w:r>
      <w:r w:rsidRPr="00683128">
        <w:t xml:space="preserve">in </w:t>
      </w:r>
      <w:r>
        <w:t xml:space="preserve">each </w:t>
      </w:r>
      <w:r w:rsidRPr="00683128">
        <w:t xml:space="preserve">the </w:t>
      </w:r>
      <w:r>
        <w:t>FSS uplink and downlink directions at 30/20 GHz</w:t>
      </w:r>
      <w:r w:rsidRPr="00683128">
        <w:t xml:space="preserve"> to support important and growing global broadband communication requirements for users on ships, airplanes, and land vehicles, on an equal basis in all three Regions and result in rational and efficient use of the radio spectrum resource.</w:t>
      </w:r>
      <w:r>
        <w:t xml:space="preserve"> </w:t>
      </w:r>
    </w:p>
    <w:p w14:paraId="0F5FE613" w14:textId="70AA2F8D" w:rsidR="00865609" w:rsidRDefault="00865609" w:rsidP="0088133A">
      <w:pPr>
        <w:pStyle w:val="Proposal"/>
      </w:pPr>
      <w:r>
        <w:t>ADD</w:t>
      </w:r>
      <w:r>
        <w:tab/>
        <w:t>USA/1.5/5</w:t>
      </w:r>
    </w:p>
    <w:p w14:paraId="1627903B" w14:textId="77777777" w:rsidR="00012650" w:rsidRPr="00081FAE" w:rsidRDefault="00012650" w:rsidP="00012650">
      <w:pPr>
        <w:pStyle w:val="ResNo"/>
      </w:pPr>
      <w:r w:rsidRPr="00012650">
        <w:t>draft new RESOLUTION [A15] (WRC-19)</w:t>
      </w:r>
    </w:p>
    <w:p w14:paraId="06D4E51A" w14:textId="77777777" w:rsidR="00012650" w:rsidRPr="00081FAE" w:rsidRDefault="00012650" w:rsidP="00012650">
      <w:pPr>
        <w:pStyle w:val="Restitle"/>
      </w:pPr>
      <w:r w:rsidRPr="00081FAE">
        <w:t>Use of the frequency bands 17.7-19.7 GHz and 27.5-29.5 GHz by earth stations in motion (ESIM) communicating with geostationary space stations</w:t>
      </w:r>
      <w:r w:rsidRPr="00081FAE">
        <w:br/>
        <w:t>in the fixed-satellite service</w:t>
      </w:r>
      <w:r w:rsidRPr="00081FAE">
        <w:rPr>
          <w:vertAlign w:val="superscript"/>
        </w:rPr>
        <w:t>1</w:t>
      </w:r>
    </w:p>
    <w:p w14:paraId="3065DCBB" w14:textId="77777777" w:rsidR="00012650" w:rsidRPr="00081FAE" w:rsidRDefault="00012650" w:rsidP="00012650">
      <w:pPr>
        <w:spacing w:before="360"/>
      </w:pPr>
      <w:r w:rsidRPr="00081FAE">
        <w:t>The World Radiocommunication Conference (Sharm-El-Sheikh, 2019),</w:t>
      </w:r>
    </w:p>
    <w:p w14:paraId="4ED1B3F2" w14:textId="77777777" w:rsidR="00012650" w:rsidRPr="00081FAE" w:rsidRDefault="00012650" w:rsidP="00FD5CFB">
      <w:pPr>
        <w:pStyle w:val="Call"/>
        <w:spacing w:after="120"/>
      </w:pPr>
      <w:r w:rsidRPr="00081FAE">
        <w:t>considering</w:t>
      </w:r>
    </w:p>
    <w:p w14:paraId="5DF125BA" w14:textId="5CC1BD97" w:rsidR="00012650" w:rsidRPr="00081FAE" w:rsidRDefault="00012650" w:rsidP="00FD5CFB">
      <w:pPr>
        <w:spacing w:after="120"/>
      </w:pPr>
      <w:r w:rsidRPr="00081FAE">
        <w:rPr>
          <w:i/>
          <w:iCs/>
        </w:rPr>
        <w:t>a)</w:t>
      </w:r>
      <w:r w:rsidRPr="00081FAE">
        <w:tab/>
        <w:t xml:space="preserve">that there is a need for global broadband mobile-satellite communications, and that some of this need could be met by allowing ESIM to communicate with space stations of </w:t>
      </w:r>
      <w:r w:rsidR="000A2C35">
        <w:t>geostationary-satellite orbit (</w:t>
      </w:r>
      <w:r w:rsidRPr="00081FAE">
        <w:t>GSO</w:t>
      </w:r>
      <w:r w:rsidR="000A2C35">
        <w:t>)</w:t>
      </w:r>
      <w:r w:rsidRPr="00081FAE">
        <w:t xml:space="preserve"> fixed-satellite service (FSS) operating in the frequency bands 17.7-19.7 GHz (space-to-Earth) and 27.5</w:t>
      </w:r>
      <w:r w:rsidRPr="00081FAE">
        <w:noBreakHyphen/>
        <w:t>29.5 GHz (Earth-to-space)</w:t>
      </w:r>
      <w:r>
        <w:t>;</w:t>
      </w:r>
    </w:p>
    <w:p w14:paraId="0741301C" w14:textId="070DE0B5" w:rsidR="00012650" w:rsidRPr="00081FAE" w:rsidRDefault="00012650" w:rsidP="00FD5CFB">
      <w:pPr>
        <w:spacing w:after="120"/>
      </w:pPr>
      <w:r w:rsidRPr="00081FAE">
        <w:rPr>
          <w:i/>
          <w:iCs/>
        </w:rPr>
        <w:t>b)</w:t>
      </w:r>
      <w:r w:rsidRPr="00081FAE">
        <w:tab/>
        <w:t>that appropriate regulatory and interference management mechanisms are necessary for the operation of ESIM</w:t>
      </w:r>
      <w:r>
        <w:t>;</w:t>
      </w:r>
    </w:p>
    <w:p w14:paraId="6ADF45FC" w14:textId="0F2CD9E9" w:rsidR="00012650" w:rsidRDefault="00012650" w:rsidP="00FD5CFB">
      <w:pPr>
        <w:spacing w:after="120"/>
      </w:pPr>
      <w:r w:rsidRPr="00081FAE">
        <w:rPr>
          <w:i/>
        </w:rPr>
        <w:t>c)</w:t>
      </w:r>
      <w:r w:rsidRPr="00081FAE">
        <w:tab/>
        <w:t>that the frequency bands 17.7-19.7 GHz (space-to-Earth) and 27.5-29.5 GHz (Earth</w:t>
      </w:r>
      <w:r w:rsidRPr="00081FAE">
        <w:noBreakHyphen/>
        <w:t>to</w:t>
      </w:r>
      <w:r w:rsidRPr="00081FAE">
        <w:noBreakHyphen/>
        <w:t xml:space="preserve">space) are also allocated to terrestrial and space services used by a variety of different </w:t>
      </w:r>
      <w:r w:rsidRPr="00081FAE">
        <w:lastRenderedPageBreak/>
        <w:t>systems and these existing services and their future development need to be protected from the operation of ESIM</w:t>
      </w:r>
      <w:r>
        <w:t>,</w:t>
      </w:r>
    </w:p>
    <w:p w14:paraId="50A0D759" w14:textId="61DADA31" w:rsidR="006F4CB3" w:rsidRPr="00081FAE" w:rsidRDefault="006F4CB3" w:rsidP="006F4CB3">
      <w:pPr>
        <w:spacing w:after="120"/>
      </w:pPr>
      <w:r>
        <w:rPr>
          <w:i/>
        </w:rPr>
        <w:t>d)</w:t>
      </w:r>
      <w:r>
        <w:rPr>
          <w:i/>
        </w:rPr>
        <w:tab/>
      </w:r>
      <w:r>
        <w:t xml:space="preserve">that ITU-R studies have shown that aeronautical ESIM are capable of operating without </w:t>
      </w:r>
      <w:r w:rsidR="00ED703A">
        <w:t xml:space="preserve">causing harmful interference </w:t>
      </w:r>
      <w:r>
        <w:t>inte</w:t>
      </w:r>
      <w:bookmarkStart w:id="41" w:name="_GoBack"/>
      <w:bookmarkEnd w:id="41"/>
      <w:r>
        <w:t xml:space="preserve">rfering with non-GSO mobile-satellite service feeder link satellite receivers in the 29.1-29.5 GHz band, </w:t>
      </w:r>
    </w:p>
    <w:p w14:paraId="795826A8" w14:textId="77777777" w:rsidR="008C7898" w:rsidRPr="00081FAE" w:rsidRDefault="008C7898" w:rsidP="00FD5CFB">
      <w:pPr>
        <w:spacing w:after="120"/>
      </w:pPr>
    </w:p>
    <w:p w14:paraId="128CCE02" w14:textId="77777777" w:rsidR="00012650" w:rsidRPr="00081FAE" w:rsidRDefault="00012650" w:rsidP="00FD5CFB">
      <w:pPr>
        <w:pStyle w:val="Call"/>
        <w:spacing w:after="120"/>
      </w:pPr>
      <w:proofErr w:type="gramStart"/>
      <w:r w:rsidRPr="00081FAE">
        <w:t>recognizing</w:t>
      </w:r>
      <w:proofErr w:type="gramEnd"/>
    </w:p>
    <w:p w14:paraId="3EC7E723" w14:textId="122BF5DB" w:rsidR="00012650" w:rsidRPr="00081FAE" w:rsidRDefault="00012650" w:rsidP="00FD5CFB">
      <w:pPr>
        <w:spacing w:after="120"/>
      </w:pPr>
      <w:r w:rsidRPr="00744B80">
        <w:rPr>
          <w:i/>
        </w:rPr>
        <w:t>a)</w:t>
      </w:r>
      <w:r w:rsidRPr="00081FAE">
        <w:tab/>
        <w:t xml:space="preserve">that the administration </w:t>
      </w:r>
      <w:proofErr w:type="spellStart"/>
      <w:r w:rsidRPr="00081FAE">
        <w:t>authorising</w:t>
      </w:r>
      <w:proofErr w:type="spellEnd"/>
      <w:r w:rsidRPr="00081FAE">
        <w:t xml:space="preserve"> ESIM on territory under its jurisdiction has the right to require that ESIM </w:t>
      </w:r>
      <w:r>
        <w:t xml:space="preserve">referred to above </w:t>
      </w:r>
      <w:r w:rsidRPr="00081FAE">
        <w:t xml:space="preserve">only use those assignments associated with </w:t>
      </w:r>
      <w:r w:rsidR="000A2C35">
        <w:t xml:space="preserve">GSO </w:t>
      </w:r>
      <w:r w:rsidRPr="00081FAE">
        <w:t xml:space="preserve">FSS networks which have </w:t>
      </w:r>
      <w:r>
        <w:t xml:space="preserve">been </w:t>
      </w:r>
      <w:r w:rsidRPr="00081FAE">
        <w:t xml:space="preserve">successfully coordinated, notified, brought into use and recorded in the MIFR with a </w:t>
      </w:r>
      <w:proofErr w:type="spellStart"/>
      <w:r w:rsidRPr="00081FAE">
        <w:t>favourable</w:t>
      </w:r>
      <w:proofErr w:type="spellEnd"/>
      <w:r w:rsidRPr="00081FAE">
        <w:t xml:space="preserve"> finding under Article </w:t>
      </w:r>
      <w:r w:rsidRPr="00081FAE">
        <w:rPr>
          <w:rStyle w:val="Artref"/>
          <w:b/>
          <w:bCs/>
        </w:rPr>
        <w:t>11</w:t>
      </w:r>
      <w:r w:rsidRPr="00081FAE">
        <w:t xml:space="preserve">, including Nos. </w:t>
      </w:r>
      <w:r w:rsidRPr="00081FAE">
        <w:rPr>
          <w:rStyle w:val="Artref"/>
          <w:b/>
          <w:bCs/>
        </w:rPr>
        <w:t>11.31</w:t>
      </w:r>
      <w:r w:rsidRPr="00081FAE">
        <w:t xml:space="preserve">, </w:t>
      </w:r>
      <w:r w:rsidRPr="00081FAE">
        <w:rPr>
          <w:rStyle w:val="Artref"/>
          <w:b/>
          <w:bCs/>
        </w:rPr>
        <w:t>11.32</w:t>
      </w:r>
      <w:r w:rsidRPr="00081FAE">
        <w:t xml:space="preserve"> or </w:t>
      </w:r>
      <w:r w:rsidRPr="00081FAE">
        <w:rPr>
          <w:rStyle w:val="Artref"/>
          <w:b/>
          <w:bCs/>
        </w:rPr>
        <w:t>11.32A</w:t>
      </w:r>
      <w:r w:rsidRPr="005D102C">
        <w:rPr>
          <w:rStyle w:val="Artref"/>
          <w:bCs/>
        </w:rPr>
        <w:t>,</w:t>
      </w:r>
      <w:r w:rsidRPr="00081FAE">
        <w:t xml:space="preserve"> where applicable</w:t>
      </w:r>
      <w:r>
        <w:t>;</w:t>
      </w:r>
    </w:p>
    <w:p w14:paraId="15FAFD56" w14:textId="2AF219E2" w:rsidR="00012650" w:rsidRDefault="00012650" w:rsidP="00FD5CFB">
      <w:pPr>
        <w:spacing w:after="120"/>
        <w:rPr>
          <w:rStyle w:val="Artref"/>
          <w:b/>
          <w:bCs/>
        </w:rPr>
      </w:pPr>
      <w:r w:rsidRPr="00744B80">
        <w:rPr>
          <w:i/>
        </w:rPr>
        <w:t>b)</w:t>
      </w:r>
      <w:r w:rsidRPr="00081FAE">
        <w:tab/>
        <w:t>that for case</w:t>
      </w:r>
      <w:r>
        <w:t>s</w:t>
      </w:r>
      <w:r w:rsidRPr="00081FAE">
        <w:t xml:space="preserve"> of incomplete coordination under No. </w:t>
      </w:r>
      <w:r w:rsidRPr="00081FAE">
        <w:rPr>
          <w:rStyle w:val="Artref"/>
          <w:b/>
          <w:bCs/>
        </w:rPr>
        <w:t>9.7</w:t>
      </w:r>
      <w:r>
        <w:rPr>
          <w:rStyle w:val="Artref"/>
          <w:b/>
          <w:bCs/>
        </w:rPr>
        <w:t xml:space="preserve"> </w:t>
      </w:r>
      <w:r>
        <w:rPr>
          <w:rStyle w:val="Artref"/>
          <w:bCs/>
        </w:rPr>
        <w:t xml:space="preserve">of the GSO FSS network </w:t>
      </w:r>
      <w:r w:rsidRPr="00081FAE">
        <w:t xml:space="preserve">with </w:t>
      </w:r>
      <w:r w:rsidR="0031083C">
        <w:t xml:space="preserve">assignments to be used by </w:t>
      </w:r>
      <w:r>
        <w:t>ESIM</w:t>
      </w:r>
      <w:r w:rsidRPr="00081FAE">
        <w:t xml:space="preserve">, </w:t>
      </w:r>
      <w:r w:rsidRPr="00D1672D">
        <w:t>the operation of ESIM</w:t>
      </w:r>
      <w:r w:rsidR="0031083C">
        <w:t xml:space="preserve"> on those assignments </w:t>
      </w:r>
      <w:r>
        <w:t>needs to</w:t>
      </w:r>
      <w:r w:rsidRPr="00081FAE">
        <w:t xml:space="preserve"> be </w:t>
      </w:r>
      <w:r>
        <w:t>in accordance with</w:t>
      </w:r>
      <w:r w:rsidRPr="00D1672D">
        <w:t xml:space="preserve"> </w:t>
      </w:r>
      <w:r w:rsidRPr="00081FAE">
        <w:t xml:space="preserve">the provisions of No. </w:t>
      </w:r>
      <w:r w:rsidRPr="00081FAE">
        <w:rPr>
          <w:rStyle w:val="Artref"/>
          <w:b/>
          <w:bCs/>
        </w:rPr>
        <w:t>11.42</w:t>
      </w:r>
      <w:r w:rsidRPr="00081FAE">
        <w:t xml:space="preserve"> with respect to any recorded frequency assignment which was the basis of the </w:t>
      </w:r>
      <w:proofErr w:type="spellStart"/>
      <w:r w:rsidRPr="00081FAE">
        <w:t>unfavourable</w:t>
      </w:r>
      <w:proofErr w:type="spellEnd"/>
      <w:r w:rsidRPr="00081FAE">
        <w:t xml:space="preserve"> finding under No. </w:t>
      </w:r>
      <w:r w:rsidRPr="00081FAE">
        <w:rPr>
          <w:rStyle w:val="Artref"/>
          <w:b/>
          <w:bCs/>
        </w:rPr>
        <w:t>11.38</w:t>
      </w:r>
      <w:r>
        <w:rPr>
          <w:rStyle w:val="Artref"/>
          <w:b/>
          <w:bCs/>
        </w:rPr>
        <w:t>;</w:t>
      </w:r>
    </w:p>
    <w:p w14:paraId="58D59AFE" w14:textId="3987A5C5" w:rsidR="00012650" w:rsidRDefault="00012650" w:rsidP="00FD5CFB">
      <w:pPr>
        <w:keepNext/>
        <w:keepLines/>
        <w:spacing w:before="160" w:after="120"/>
        <w:rPr>
          <w:bCs/>
        </w:rPr>
      </w:pPr>
      <w:r>
        <w:rPr>
          <w:bCs/>
          <w:i/>
        </w:rPr>
        <w:t>c)</w:t>
      </w:r>
      <w:r>
        <w:rPr>
          <w:bCs/>
          <w:i/>
        </w:rPr>
        <w:tab/>
      </w:r>
      <w:r>
        <w:rPr>
          <w:bCs/>
        </w:rPr>
        <w:t>that a</w:t>
      </w:r>
      <w:r w:rsidRPr="00D772A7">
        <w:rPr>
          <w:bCs/>
        </w:rPr>
        <w:t xml:space="preserve">ny course of action taken under this Resolution has no </w:t>
      </w:r>
      <w:r>
        <w:rPr>
          <w:bCs/>
        </w:rPr>
        <w:t>impact</w:t>
      </w:r>
      <w:r w:rsidRPr="00D772A7">
        <w:rPr>
          <w:bCs/>
        </w:rPr>
        <w:t xml:space="preserve"> on the original date of receipt of the frequency assignments of </w:t>
      </w:r>
      <w:r>
        <w:rPr>
          <w:bCs/>
        </w:rPr>
        <w:t>the GSO FSS</w:t>
      </w:r>
      <w:r w:rsidRPr="00D772A7">
        <w:rPr>
          <w:bCs/>
        </w:rPr>
        <w:t xml:space="preserve"> satellite network </w:t>
      </w:r>
      <w:r>
        <w:rPr>
          <w:bCs/>
        </w:rPr>
        <w:t>with which ESIM communicate or</w:t>
      </w:r>
      <w:r w:rsidRPr="00D772A7">
        <w:rPr>
          <w:bCs/>
        </w:rPr>
        <w:t xml:space="preserve"> on the coordination requirements of that satellite network</w:t>
      </w:r>
      <w:r>
        <w:rPr>
          <w:bCs/>
        </w:rPr>
        <w:t>,</w:t>
      </w:r>
      <w:r w:rsidRPr="00D772A7">
        <w:rPr>
          <w:bCs/>
        </w:rPr>
        <w:t xml:space="preserve"> </w:t>
      </w:r>
    </w:p>
    <w:p w14:paraId="15A7D872" w14:textId="77777777" w:rsidR="00012650" w:rsidRPr="00081FAE" w:rsidRDefault="00012650" w:rsidP="00FD5CFB">
      <w:pPr>
        <w:pStyle w:val="Call"/>
        <w:spacing w:after="120"/>
      </w:pPr>
      <w:r w:rsidRPr="00081FAE">
        <w:t>resolves</w:t>
      </w:r>
    </w:p>
    <w:p w14:paraId="63273C8B" w14:textId="77777777" w:rsidR="00012650" w:rsidRPr="00081FAE" w:rsidRDefault="00012650" w:rsidP="00FD5CFB">
      <w:pPr>
        <w:spacing w:after="120"/>
      </w:pPr>
      <w:r w:rsidRPr="00081FAE">
        <w:t>1</w:t>
      </w:r>
      <w:r w:rsidRPr="00081FAE">
        <w:tab/>
        <w:t xml:space="preserve">that </w:t>
      </w:r>
      <w:r>
        <w:t xml:space="preserve">for any </w:t>
      </w:r>
      <w:r w:rsidRPr="00081FAE">
        <w:t xml:space="preserve">ESIM communicating with </w:t>
      </w:r>
      <w:r>
        <w:t>a</w:t>
      </w:r>
      <w:r w:rsidRPr="00081FAE">
        <w:t xml:space="preserve"> GSO FSS </w:t>
      </w:r>
      <w:r>
        <w:t xml:space="preserve">space station </w:t>
      </w:r>
      <w:r w:rsidRPr="00081FAE">
        <w:t>in the frequency bands 17.7-19.7 GHz and 27.5-29.5 GHz</w:t>
      </w:r>
      <w:r>
        <w:t>, or portions thereof,</w:t>
      </w:r>
      <w:r w:rsidRPr="00081FAE">
        <w:t xml:space="preserve"> the following conditions</w:t>
      </w:r>
      <w:r>
        <w:t xml:space="preserve"> shall apply</w:t>
      </w:r>
      <w:r w:rsidRPr="00081FAE">
        <w:t>:</w:t>
      </w:r>
    </w:p>
    <w:p w14:paraId="734A8400" w14:textId="77777777" w:rsidR="00012650" w:rsidRPr="00081FAE" w:rsidRDefault="00012650" w:rsidP="00FD5CFB">
      <w:pPr>
        <w:spacing w:after="120"/>
      </w:pPr>
      <w:r w:rsidRPr="00081FAE">
        <w:t>1.1</w:t>
      </w:r>
      <w:r w:rsidRPr="00081FAE">
        <w:tab/>
        <w:t>with respect to space services in the 17.7-19.7 GHz and 27.5-29.5 GHz bands, ESIM shall comply with the following conditions:</w:t>
      </w:r>
    </w:p>
    <w:p w14:paraId="0CB6D63C" w14:textId="3B83958C" w:rsidR="00012650" w:rsidRPr="00081FAE" w:rsidRDefault="00012650" w:rsidP="00FD5CFB">
      <w:pPr>
        <w:spacing w:after="120"/>
      </w:pPr>
      <w:r w:rsidRPr="00081FAE">
        <w:t>1.1.1</w:t>
      </w:r>
      <w:r w:rsidRPr="00081FAE">
        <w:tab/>
        <w:t>with respect to satellite networks or systems of other administrations, ESIM shall remain within the envelope of the satellite network with which these ESIM communicate</w:t>
      </w:r>
      <w:r w:rsidR="000A2C35">
        <w:t>;</w:t>
      </w:r>
    </w:p>
    <w:p w14:paraId="5D45745E" w14:textId="773B598E" w:rsidR="00012650" w:rsidRDefault="00012650" w:rsidP="00FD5CFB">
      <w:pPr>
        <w:spacing w:after="120"/>
        <w:rPr>
          <w:b/>
        </w:rPr>
      </w:pPr>
      <w:r w:rsidRPr="00081FAE">
        <w:t>1.1</w:t>
      </w:r>
      <w:r w:rsidRPr="00081FAE">
        <w:rPr>
          <w:i/>
        </w:rPr>
        <w:t>.</w:t>
      </w:r>
      <w:r w:rsidRPr="00081FAE">
        <w:t>2</w:t>
      </w:r>
      <w:r w:rsidRPr="00081FAE">
        <w:tab/>
        <w:t xml:space="preserve">for the implementation of </w:t>
      </w:r>
      <w:r w:rsidRPr="00081FAE">
        <w:rPr>
          <w:i/>
        </w:rPr>
        <w:t xml:space="preserve">resolves </w:t>
      </w:r>
      <w:r w:rsidRPr="00081FAE">
        <w:t>1.1.1 above, the notifying administration of the GSO FSS network with which ESIM communicate shall send to the Bureau under this Resolution</w:t>
      </w:r>
      <w:r w:rsidRPr="00081FAE">
        <w:rPr>
          <w:b/>
        </w:rPr>
        <w:t xml:space="preserve"> </w:t>
      </w:r>
      <w:r w:rsidRPr="00081FAE">
        <w:t xml:space="preserve">the relevant Appendix </w:t>
      </w:r>
      <w:r w:rsidRPr="00364B37">
        <w:rPr>
          <w:rStyle w:val="Appref"/>
          <w:b/>
          <w:bCs/>
        </w:rPr>
        <w:t>4</w:t>
      </w:r>
      <w:r w:rsidRPr="00081FAE">
        <w:t xml:space="preserve"> information related to the characteristics of the ESIM intended to communicate with the space station of that GSO FSS network</w:t>
      </w:r>
      <w:r w:rsidR="00701E07">
        <w:t xml:space="preserve">, including </w:t>
      </w:r>
      <w:r w:rsidR="00701E07" w:rsidRPr="00BD6C46">
        <w:t>a commitment that the</w:t>
      </w:r>
      <w:r w:rsidR="00701E07">
        <w:t xml:space="preserve"> ESIM</w:t>
      </w:r>
      <w:r w:rsidR="00701E07" w:rsidRPr="00BD6C46">
        <w:t xml:space="preserve"> operation would be in conformity with the Radio Regulations and this Resolution</w:t>
      </w:r>
      <w:r w:rsidR="00701E07">
        <w:t xml:space="preserve"> (including its annexes, as applicable)</w:t>
      </w:r>
      <w:r w:rsidR="000A2C35">
        <w:t>;</w:t>
      </w:r>
    </w:p>
    <w:p w14:paraId="2BAC52FA" w14:textId="24D7CA2C" w:rsidR="00701E07" w:rsidRDefault="00012650" w:rsidP="00FD5CFB">
      <w:pPr>
        <w:spacing w:after="120"/>
      </w:pPr>
      <w:r w:rsidRPr="00081FAE">
        <w:t>1.1.3</w:t>
      </w:r>
      <w:r w:rsidRPr="00081FAE">
        <w:tab/>
        <w:t>upon receipt of the information</w:t>
      </w:r>
      <w:r>
        <w:t xml:space="preserve"> provided in accordance with </w:t>
      </w:r>
      <w:r>
        <w:rPr>
          <w:i/>
        </w:rPr>
        <w:t xml:space="preserve">resolves </w:t>
      </w:r>
      <w:r>
        <w:t>1.1.2 above</w:t>
      </w:r>
      <w:r w:rsidRPr="00081FAE">
        <w:t>, the Bureau shall examine</w:t>
      </w:r>
      <w:r>
        <w:t xml:space="preserve"> it in relation to</w:t>
      </w:r>
      <w:r w:rsidRPr="00081FAE">
        <w:t xml:space="preserve"> the requirements referred to in </w:t>
      </w:r>
      <w:r w:rsidRPr="00081FAE">
        <w:rPr>
          <w:i/>
        </w:rPr>
        <w:t xml:space="preserve">resolves </w:t>
      </w:r>
      <w:r w:rsidRPr="00081FAE">
        <w:t xml:space="preserve">1.1.1 </w:t>
      </w:r>
      <w:r>
        <w:t xml:space="preserve">based on the complete information submitted </w:t>
      </w:r>
      <w:r w:rsidR="000A2C35">
        <w:t xml:space="preserve">to the Bureau </w:t>
      </w:r>
      <w:r>
        <w:t xml:space="preserve">under No. </w:t>
      </w:r>
      <w:r w:rsidRPr="00364B37">
        <w:rPr>
          <w:rStyle w:val="Artref"/>
          <w:b/>
          <w:bCs/>
        </w:rPr>
        <w:t>11.2</w:t>
      </w:r>
      <w:r w:rsidR="000A2C35">
        <w:rPr>
          <w:rStyle w:val="Artref"/>
          <w:b/>
          <w:bCs/>
        </w:rPr>
        <w:t>,</w:t>
      </w:r>
      <w:r>
        <w:t xml:space="preserve"> and complying with No. </w:t>
      </w:r>
      <w:r w:rsidRPr="00364B37">
        <w:rPr>
          <w:rStyle w:val="Artref"/>
          <w:b/>
          <w:bCs/>
        </w:rPr>
        <w:t>11.28</w:t>
      </w:r>
      <w:r w:rsidR="000A2C35">
        <w:rPr>
          <w:rStyle w:val="Artref"/>
          <w:b/>
          <w:bCs/>
        </w:rPr>
        <w:t xml:space="preserve">, </w:t>
      </w:r>
      <w:r w:rsidR="000A2C35">
        <w:t xml:space="preserve">for the satellite network of the GSO FSS space station with which the ESIM </w:t>
      </w:r>
      <w:r w:rsidR="0031083C">
        <w:t>is intended to</w:t>
      </w:r>
      <w:r w:rsidR="000A2C35">
        <w:t xml:space="preserve"> communicate</w:t>
      </w:r>
      <w:r w:rsidR="00701E07">
        <w:t>;</w:t>
      </w:r>
      <w:r>
        <w:t xml:space="preserve"> </w:t>
      </w:r>
    </w:p>
    <w:p w14:paraId="1853E2D5" w14:textId="4BB42072" w:rsidR="00701E07" w:rsidRDefault="00701E07" w:rsidP="00701E07">
      <w:pPr>
        <w:spacing w:after="120"/>
        <w:rPr>
          <w:b/>
        </w:rPr>
      </w:pPr>
      <w:r>
        <w:t>1.1.4</w:t>
      </w:r>
      <w:r>
        <w:tab/>
        <w:t xml:space="preserve">If, following the examination referred to in </w:t>
      </w:r>
      <w:r>
        <w:rPr>
          <w:i/>
        </w:rPr>
        <w:t xml:space="preserve">resolves </w:t>
      </w:r>
      <w:r>
        <w:t xml:space="preserve">1.1.3 above, the Bureau concludes that </w:t>
      </w:r>
      <w:r w:rsidR="0031083C">
        <w:t xml:space="preserve">the </w:t>
      </w:r>
      <w:r>
        <w:t xml:space="preserve">ESIM </w:t>
      </w:r>
      <w:r w:rsidR="0031083C">
        <w:t xml:space="preserve">characteristics </w:t>
      </w:r>
      <w:r>
        <w:t>are within the envelope of the satellite network, it shall</w:t>
      </w:r>
      <w:r w:rsidR="00012650">
        <w:t xml:space="preserve"> </w:t>
      </w:r>
      <w:r w:rsidR="00012650" w:rsidRPr="00081FAE">
        <w:t>publish the results in a Special Section annexed to the BR IFIC</w:t>
      </w:r>
      <w:r>
        <w:t xml:space="preserve">, and retain the </w:t>
      </w:r>
      <w:r w:rsidRPr="00977772">
        <w:t xml:space="preserve">original date of protection for </w:t>
      </w:r>
      <w:r w:rsidRPr="00977772">
        <w:lastRenderedPageBreak/>
        <w:t xml:space="preserve">the </w:t>
      </w:r>
      <w:r>
        <w:t xml:space="preserve">assignment being </w:t>
      </w:r>
      <w:r w:rsidRPr="00977772">
        <w:t xml:space="preserve">modified </w:t>
      </w:r>
      <w:r>
        <w:t xml:space="preserve">where the information is presented as </w:t>
      </w:r>
      <w:r w:rsidRPr="00977772">
        <w:t>a modification of a</w:t>
      </w:r>
      <w:r>
        <w:t>n existing</w:t>
      </w:r>
      <w:r w:rsidRPr="00977772">
        <w:t xml:space="preserve"> notice</w:t>
      </w:r>
      <w:r w:rsidR="00012650" w:rsidRPr="00081FAE">
        <w:t>;</w:t>
      </w:r>
    </w:p>
    <w:p w14:paraId="144285F1" w14:textId="21F03CA9" w:rsidR="00012650" w:rsidRDefault="00012650" w:rsidP="00FD5CFB">
      <w:pPr>
        <w:spacing w:after="120"/>
      </w:pPr>
    </w:p>
    <w:p w14:paraId="57193D73" w14:textId="4D3554F2" w:rsidR="00012650" w:rsidRDefault="00012650" w:rsidP="00FD5CFB">
      <w:pPr>
        <w:spacing w:after="120"/>
      </w:pPr>
      <w:r>
        <w:t>1.1.</w:t>
      </w:r>
      <w:r w:rsidR="00701E07">
        <w:t>5</w:t>
      </w:r>
      <w:r>
        <w:tab/>
        <w:t xml:space="preserve">if, following the examination referred to in </w:t>
      </w:r>
      <w:r>
        <w:rPr>
          <w:i/>
        </w:rPr>
        <w:t xml:space="preserve">resolves </w:t>
      </w:r>
      <w:r>
        <w:t xml:space="preserve">1.1.3 above, the Bureau concludes that </w:t>
      </w:r>
      <w:r w:rsidR="0031083C">
        <w:t xml:space="preserve">the </w:t>
      </w:r>
      <w:r>
        <w:t xml:space="preserve">ESIM </w:t>
      </w:r>
      <w:r w:rsidR="0031083C">
        <w:t xml:space="preserve">characteristics </w:t>
      </w:r>
      <w:r>
        <w:t xml:space="preserve">are not </w:t>
      </w:r>
      <w:r w:rsidRPr="00F14F11">
        <w:t>within the envelope of the satellite network</w:t>
      </w:r>
      <w:r>
        <w:t>, the information shall be returned to the notifying administration</w:t>
      </w:r>
      <w:r w:rsidR="000A2C35">
        <w:t>;</w:t>
      </w:r>
    </w:p>
    <w:p w14:paraId="43200806" w14:textId="403196BC" w:rsidR="00012650" w:rsidRPr="00FD5CFB" w:rsidRDefault="00012650" w:rsidP="00202B4F">
      <w:pPr>
        <w:spacing w:after="120"/>
        <w:rPr>
          <w:b/>
        </w:rPr>
      </w:pPr>
      <w:r>
        <w:t>1.1.6</w:t>
      </w:r>
      <w:r w:rsidRPr="00081FAE">
        <w:tab/>
        <w:t>for the protection of non-GSO FSS systems</w:t>
      </w:r>
      <w:r>
        <w:t xml:space="preserve"> operating in the band 27</w:t>
      </w:r>
      <w:r w:rsidRPr="005D102C">
        <w:t>.5-28.6</w:t>
      </w:r>
      <w:r>
        <w:t xml:space="preserve"> GHz</w:t>
      </w:r>
      <w:r w:rsidRPr="00081FAE">
        <w:t>, ESIM communicating with GSO FSS networks shall comply with the provisions contained in Annex 1</w:t>
      </w:r>
      <w:r>
        <w:t xml:space="preserve"> to this Resolution</w:t>
      </w:r>
      <w:r w:rsidR="00FD5CFB">
        <w:t>;</w:t>
      </w:r>
      <w:r w:rsidR="00E2101C">
        <w:t xml:space="preserve"> </w:t>
      </w:r>
    </w:p>
    <w:p w14:paraId="3AD5B71C" w14:textId="0573B003" w:rsidR="00012650" w:rsidRDefault="00012650" w:rsidP="00701E07">
      <w:pPr>
        <w:rPr>
          <w:rStyle w:val="Artref"/>
          <w:b/>
          <w:bCs/>
        </w:rPr>
      </w:pPr>
      <w:r w:rsidRPr="00081FAE">
        <w:t>1.1.</w:t>
      </w:r>
      <w:r w:rsidR="00701E07">
        <w:t>7</w:t>
      </w:r>
      <w:r w:rsidRPr="00081FAE">
        <w:tab/>
        <w:t xml:space="preserve">ESIM shall not claim protection from non-GSO FSS systems operating in the </w:t>
      </w:r>
      <w:r>
        <w:t xml:space="preserve">frequency </w:t>
      </w:r>
      <w:r w:rsidRPr="00081FAE">
        <w:t xml:space="preserve">band 17.8-18.6 GHz </w:t>
      </w:r>
      <w:r>
        <w:t xml:space="preserve">in </w:t>
      </w:r>
      <w:r w:rsidRPr="00081FAE">
        <w:t>accordance with the Radio Regulations</w:t>
      </w:r>
      <w:r>
        <w:t xml:space="preserve">, including </w:t>
      </w:r>
      <w:r w:rsidRPr="00081FAE">
        <w:t xml:space="preserve">No. </w:t>
      </w:r>
      <w:r w:rsidRPr="00081FAE">
        <w:rPr>
          <w:rStyle w:val="Artref"/>
          <w:b/>
          <w:bCs/>
        </w:rPr>
        <w:t>22.5C</w:t>
      </w:r>
      <w:r w:rsidR="00701E07" w:rsidRPr="00FD5CFB">
        <w:rPr>
          <w:rStyle w:val="Artref"/>
          <w:bCs/>
        </w:rPr>
        <w:t>;</w:t>
      </w:r>
    </w:p>
    <w:p w14:paraId="40887DD9" w14:textId="77777777" w:rsidR="00701E07" w:rsidRDefault="00701E07" w:rsidP="00701E07">
      <w:pPr>
        <w:rPr>
          <w:bCs/>
        </w:rPr>
      </w:pPr>
    </w:p>
    <w:p w14:paraId="33DE7328" w14:textId="42341524" w:rsidR="00012650" w:rsidRDefault="00012650" w:rsidP="00FD5CFB">
      <w:pPr>
        <w:spacing w:after="120"/>
      </w:pPr>
      <w:r w:rsidRPr="00081FAE">
        <w:t>1.1.</w:t>
      </w:r>
      <w:r w:rsidR="00701E07">
        <w:t>8</w:t>
      </w:r>
      <w:r w:rsidRPr="00081FAE">
        <w:tab/>
      </w:r>
      <w:r w:rsidRPr="00331A8A">
        <w:t xml:space="preserve">ESIM shall not claim protection from </w:t>
      </w:r>
      <w:r>
        <w:t>BSS feeder link earth stations</w:t>
      </w:r>
      <w:r w:rsidRPr="00331A8A">
        <w:t xml:space="preserve"> operating in the frequency band 17.</w:t>
      </w:r>
      <w:r>
        <w:t>7</w:t>
      </w:r>
      <w:r w:rsidRPr="00331A8A">
        <w:t>-18.</w:t>
      </w:r>
      <w:r>
        <w:t>4</w:t>
      </w:r>
      <w:r w:rsidRPr="00331A8A">
        <w:t xml:space="preserve"> GHz in accordance with the Radio Regulations</w:t>
      </w:r>
      <w:r>
        <w:t xml:space="preserve"> and shall not affect their future development</w:t>
      </w:r>
      <w:r w:rsidR="00E2101C">
        <w:t>;</w:t>
      </w:r>
    </w:p>
    <w:p w14:paraId="77F49208" w14:textId="77777777" w:rsidR="00012650" w:rsidRPr="00081FAE" w:rsidRDefault="00012650" w:rsidP="00FD5CFB">
      <w:pPr>
        <w:spacing w:after="120"/>
      </w:pPr>
      <w:r w:rsidRPr="00081FAE">
        <w:t>1.2</w:t>
      </w:r>
      <w:r w:rsidRPr="00081FAE">
        <w:tab/>
        <w:t xml:space="preserve">with </w:t>
      </w:r>
      <w:r w:rsidRPr="00654C62">
        <w:t>respect to terrestrial</w:t>
      </w:r>
      <w:r w:rsidRPr="00081FAE">
        <w:t xml:space="preserve"> services in the 17.7-19.7 GHz and 27.5-29.5 GHz </w:t>
      </w:r>
      <w:r>
        <w:t xml:space="preserve">frequency </w:t>
      </w:r>
      <w:r w:rsidRPr="00081FAE">
        <w:t>bands</w:t>
      </w:r>
      <w:r>
        <w:t xml:space="preserve"> </w:t>
      </w:r>
      <w:r w:rsidRPr="00E20B8C">
        <w:t>ESIM</w:t>
      </w:r>
      <w:r w:rsidRPr="00081FAE">
        <w:t xml:space="preserve"> shall comply with the following conditions</w:t>
      </w:r>
      <w:r>
        <w:t>:</w:t>
      </w:r>
    </w:p>
    <w:p w14:paraId="7C932833" w14:textId="0B5F9A11" w:rsidR="00012650" w:rsidRDefault="00012650" w:rsidP="00FD5CFB">
      <w:pPr>
        <w:spacing w:after="120"/>
      </w:pPr>
      <w:r w:rsidRPr="00081FAE">
        <w:t>1.2.1</w:t>
      </w:r>
      <w:r w:rsidRPr="00081FAE">
        <w:tab/>
        <w:t xml:space="preserve">the receiving ESIM in the 17.7-19.7 GHz </w:t>
      </w:r>
      <w:r>
        <w:t xml:space="preserve">frequency </w:t>
      </w:r>
      <w:r w:rsidRPr="00081FAE">
        <w:t xml:space="preserve">band shall not claim protection from any </w:t>
      </w:r>
      <w:r>
        <w:t>stations in the terrestrial services in this band operating in accordance with the Radio Regulations and shall not affect the future development of these services</w:t>
      </w:r>
      <w:r w:rsidR="00E2101C">
        <w:t>;</w:t>
      </w:r>
    </w:p>
    <w:p w14:paraId="347A30ED" w14:textId="72E01FE1" w:rsidR="00012650" w:rsidRDefault="00012650" w:rsidP="00FD5CFB">
      <w:pPr>
        <w:spacing w:after="120"/>
      </w:pPr>
      <w:r w:rsidRPr="00081FAE">
        <w:t>1.2.2</w:t>
      </w:r>
      <w:r w:rsidRPr="00081FAE">
        <w:tab/>
      </w:r>
      <w:r w:rsidRPr="00A14586">
        <w:t xml:space="preserve">the </w:t>
      </w:r>
      <w:r w:rsidRPr="00BD7FA3">
        <w:t>transmitting aeronautical and maritime ESIM</w:t>
      </w:r>
      <w:r w:rsidRPr="00A14586">
        <w:t xml:space="preserve"> in the </w:t>
      </w:r>
      <w:r>
        <w:t>27.5-29.5</w:t>
      </w:r>
      <w:r w:rsidRPr="00A14586">
        <w:t xml:space="preserve"> GHz frequency band shall not </w:t>
      </w:r>
      <w:r>
        <w:t xml:space="preserve">cause unacceptable interference to </w:t>
      </w:r>
      <w:r w:rsidRPr="00A14586">
        <w:t>any stations in</w:t>
      </w:r>
      <w:r>
        <w:t xml:space="preserve"> the terrestrial services</w:t>
      </w:r>
      <w:r w:rsidRPr="00A14586">
        <w:t xml:space="preserve"> in this band operating in accord</w:t>
      </w:r>
      <w:r>
        <w:t xml:space="preserve">ance with the Radio </w:t>
      </w:r>
      <w:r w:rsidRPr="00BD7FA3">
        <w:t>Regulations</w:t>
      </w:r>
      <w:r w:rsidRPr="00806CDF">
        <w:rPr>
          <w:szCs w:val="24"/>
        </w:rPr>
        <w:t xml:space="preserve"> </w:t>
      </w:r>
      <w:r w:rsidRPr="00806CDF">
        <w:t>and</w:t>
      </w:r>
      <w:r w:rsidRPr="00A14586">
        <w:t xml:space="preserve"> shall not affect the future development of these services</w:t>
      </w:r>
      <w:r w:rsidR="00E2101C">
        <w:t>,</w:t>
      </w:r>
      <w:r>
        <w:t xml:space="preserve"> and Annex 2 applies</w:t>
      </w:r>
      <w:r w:rsidR="00E2101C">
        <w:t>;</w:t>
      </w:r>
    </w:p>
    <w:p w14:paraId="4EB3CC70" w14:textId="343D2094" w:rsidR="00012650" w:rsidRDefault="00012650" w:rsidP="00FD5CFB">
      <w:pPr>
        <w:spacing w:after="120"/>
      </w:pPr>
      <w:r w:rsidRPr="00806CDF">
        <w:t>1.2.</w:t>
      </w:r>
      <w:r>
        <w:t>3</w:t>
      </w:r>
      <w:r w:rsidRPr="00806CDF">
        <w:tab/>
        <w:t xml:space="preserve">the transmitting land ESIM in the 27.5-29.5 GHz frequency band shall not cause interference to any stations in the terrestrial services in this band operating in accordance with the Radio Regulations and shall not affect the future development of these services, </w:t>
      </w:r>
      <w:r w:rsidR="00E2101C">
        <w:t xml:space="preserve">and </w:t>
      </w:r>
      <w:r w:rsidRPr="00806CDF">
        <w:t>Annex 3</w:t>
      </w:r>
      <w:r>
        <w:t xml:space="preserve"> applies</w:t>
      </w:r>
      <w:r w:rsidR="00E2101C">
        <w:t>;</w:t>
      </w:r>
    </w:p>
    <w:p w14:paraId="189B2880" w14:textId="287282CB" w:rsidR="00012650" w:rsidRPr="00806CDF" w:rsidRDefault="00012650" w:rsidP="00FD5CFB">
      <w:pPr>
        <w:spacing w:after="120"/>
      </w:pPr>
      <w:r>
        <w:t>1.2.4</w:t>
      </w:r>
      <w:r w:rsidRPr="00081FAE">
        <w:tab/>
        <w:t xml:space="preserve">for the implementation of </w:t>
      </w:r>
      <w:r w:rsidRPr="00806CDF">
        <w:rPr>
          <w:i/>
        </w:rPr>
        <w:t xml:space="preserve">resolves </w:t>
      </w:r>
      <w:r w:rsidRPr="00806CDF">
        <w:t xml:space="preserve">1.2.2 </w:t>
      </w:r>
      <w:r w:rsidRPr="00737377">
        <w:t>and 1.2.</w:t>
      </w:r>
      <w:r>
        <w:t>3</w:t>
      </w:r>
      <w:r w:rsidRPr="00806CDF">
        <w:t xml:space="preserve"> above, the notifying administration responsible for the GSO FSS satellite network with which ESIM communicate shall</w:t>
      </w:r>
      <w:r w:rsidR="00E2101C">
        <w:t xml:space="preserve">, in making the commitment </w:t>
      </w:r>
      <w:r w:rsidRPr="00806CDF">
        <w:t xml:space="preserve">referred to in </w:t>
      </w:r>
      <w:r w:rsidRPr="00806CDF">
        <w:rPr>
          <w:i/>
        </w:rPr>
        <w:t xml:space="preserve">resolves </w:t>
      </w:r>
      <w:r w:rsidRPr="00806CDF">
        <w:t xml:space="preserve">1.1.2 </w:t>
      </w:r>
      <w:r w:rsidR="00E2101C">
        <w:t xml:space="preserve">above, be deemed to have committed that it shall, </w:t>
      </w:r>
      <w:r w:rsidRPr="00806CDF">
        <w:t xml:space="preserve">upon receipt of a report of </w:t>
      </w:r>
      <w:r w:rsidR="00E2101C">
        <w:t xml:space="preserve">unacceptable </w:t>
      </w:r>
      <w:r w:rsidRPr="00806CDF">
        <w:t>interference</w:t>
      </w:r>
      <w:r w:rsidR="00E2101C">
        <w:t xml:space="preserve"> (in the case of aeronautical or maritime ESIM) or interference (in the case of land ESIM)</w:t>
      </w:r>
      <w:r w:rsidRPr="00806CDF">
        <w:t>, take necessary action to immediately cease or reduce interference to an acceptable level</w:t>
      </w:r>
      <w:r w:rsidR="00E2101C">
        <w:t>;</w:t>
      </w:r>
      <w:r w:rsidRPr="00806CDF">
        <w:t xml:space="preserve"> </w:t>
      </w:r>
    </w:p>
    <w:p w14:paraId="12C62199" w14:textId="13EA7C6E" w:rsidR="00012650" w:rsidRPr="009269AE" w:rsidRDefault="00012650" w:rsidP="00FD5CFB">
      <w:pPr>
        <w:spacing w:after="120"/>
        <w:rPr>
          <w:szCs w:val="24"/>
        </w:rPr>
      </w:pPr>
      <w:r w:rsidRPr="009269AE">
        <w:rPr>
          <w:szCs w:val="24"/>
        </w:rPr>
        <w:t>1.2.</w:t>
      </w:r>
      <w:r>
        <w:rPr>
          <w:szCs w:val="24"/>
        </w:rPr>
        <w:t>5</w:t>
      </w:r>
      <w:r w:rsidRPr="009269AE">
        <w:rPr>
          <w:szCs w:val="24"/>
        </w:rPr>
        <w:tab/>
        <w:t>any transmitting aeronautical or maritime ESIM that conforms to the requirements in Annex 2 to this Resolution shall be deemed to have met its obl</w:t>
      </w:r>
      <w:r>
        <w:rPr>
          <w:szCs w:val="24"/>
        </w:rPr>
        <w:t>igation to terrestrial stations</w:t>
      </w:r>
      <w:r w:rsidR="00E2101C">
        <w:rPr>
          <w:szCs w:val="24"/>
        </w:rPr>
        <w:t xml:space="preserve"> under </w:t>
      </w:r>
      <w:r w:rsidR="00E2101C" w:rsidRPr="009269AE">
        <w:rPr>
          <w:i/>
        </w:rPr>
        <w:t xml:space="preserve">resolves </w:t>
      </w:r>
      <w:r w:rsidR="00E2101C">
        <w:t>1.2.2 above</w:t>
      </w:r>
      <w:r w:rsidR="0030314D">
        <w:rPr>
          <w:szCs w:val="24"/>
        </w:rPr>
        <w:t>;</w:t>
      </w:r>
    </w:p>
    <w:p w14:paraId="0A720CB2" w14:textId="74DE9AEF" w:rsidR="00012650" w:rsidRPr="00A470D3" w:rsidRDefault="00012650" w:rsidP="00FD5CFB">
      <w:pPr>
        <w:spacing w:after="120"/>
      </w:pPr>
      <w:r>
        <w:t>2</w:t>
      </w:r>
      <w:r w:rsidRPr="00081FAE">
        <w:tab/>
        <w:t xml:space="preserve">that ESIM shall not be used or relied upon </w:t>
      </w:r>
      <w:r>
        <w:t>for safety-of-life applications</w:t>
      </w:r>
      <w:r w:rsidR="0031083C">
        <w:t>;</w:t>
      </w:r>
      <w:r>
        <w:t xml:space="preserve"> </w:t>
      </w:r>
    </w:p>
    <w:p w14:paraId="545DC9ED" w14:textId="1AEAC25B" w:rsidR="00012650" w:rsidRDefault="00012650" w:rsidP="00FD5CFB">
      <w:pPr>
        <w:spacing w:after="120"/>
      </w:pPr>
      <w:r>
        <w:t>3</w:t>
      </w:r>
      <w:r w:rsidRPr="00081FAE">
        <w:tab/>
      </w:r>
      <w:r w:rsidR="0031083C">
        <w:t xml:space="preserve">that </w:t>
      </w:r>
      <w:r>
        <w:t xml:space="preserve">for the implementation of this Resolution, </w:t>
      </w:r>
      <w:r w:rsidRPr="00041D68">
        <w:t xml:space="preserve">administrations </w:t>
      </w:r>
      <w:r>
        <w:t>may</w:t>
      </w:r>
      <w:r w:rsidRPr="00041D68">
        <w:t xml:space="preserve"> </w:t>
      </w:r>
      <w:r>
        <w:t xml:space="preserve">consider relevant parts of </w:t>
      </w:r>
      <w:r w:rsidRPr="00081FAE">
        <w:t>Annex 3</w:t>
      </w:r>
      <w:r>
        <w:t xml:space="preserve"> when considering to </w:t>
      </w:r>
      <w:proofErr w:type="spellStart"/>
      <w:r>
        <w:t>authorise</w:t>
      </w:r>
      <w:proofErr w:type="spellEnd"/>
      <w:r>
        <w:t xml:space="preserve"> ESIM as well as in their bi-lateral or multi-lateral negotiations</w:t>
      </w:r>
      <w:r w:rsidR="0031083C">
        <w:t>;</w:t>
      </w:r>
    </w:p>
    <w:p w14:paraId="2D186AF5" w14:textId="77777777" w:rsidR="00012650" w:rsidRPr="004223C2" w:rsidRDefault="00012650" w:rsidP="00FD5CFB">
      <w:pPr>
        <w:spacing w:after="120"/>
      </w:pPr>
      <w:r>
        <w:lastRenderedPageBreak/>
        <w:t>4</w:t>
      </w:r>
      <w:r w:rsidRPr="004223C2">
        <w:t> </w:t>
      </w:r>
      <w:r>
        <w:tab/>
      </w:r>
      <w:r w:rsidRPr="004223C2">
        <w:t xml:space="preserve">that, in addition to </w:t>
      </w:r>
      <w:r w:rsidRPr="004223C2">
        <w:rPr>
          <w:i/>
        </w:rPr>
        <w:t>resolves</w:t>
      </w:r>
      <w:r w:rsidRPr="004223C2">
        <w:t xml:space="preserve"> </w:t>
      </w:r>
      <w:r>
        <w:t>3</w:t>
      </w:r>
      <w:r w:rsidRPr="004223C2">
        <w:t xml:space="preserve">, administrations </w:t>
      </w:r>
      <w:r w:rsidRPr="00737377">
        <w:t>authorizing land ESIM</w:t>
      </w:r>
      <w:r w:rsidRPr="004223C2">
        <w:t xml:space="preserve"> shall ensure that </w:t>
      </w:r>
      <w:r w:rsidRPr="00737377">
        <w:t>land ESIM</w:t>
      </w:r>
      <w:r w:rsidRPr="004223C2">
        <w:t xml:space="preserve"> operating in their territory do not cause unacceptable interference to </w:t>
      </w:r>
      <w:r w:rsidRPr="00F12D9C">
        <w:t>terrestrial</w:t>
      </w:r>
      <w:r>
        <w:t xml:space="preserve"> </w:t>
      </w:r>
      <w:r w:rsidRPr="004223C2">
        <w:t xml:space="preserve">services </w:t>
      </w:r>
      <w:r>
        <w:t xml:space="preserve">of other countries </w:t>
      </w:r>
      <w:r w:rsidRPr="004223C2">
        <w:t xml:space="preserve">operating </w:t>
      </w:r>
      <w:r>
        <w:t>in accordance with the Radio Regulations</w:t>
      </w:r>
    </w:p>
    <w:p w14:paraId="1CCBF506" w14:textId="77777777" w:rsidR="00012650" w:rsidRDefault="00012650" w:rsidP="00FD5CFB">
      <w:pPr>
        <w:spacing w:after="120"/>
      </w:pPr>
      <w:r>
        <w:t>5</w:t>
      </w:r>
      <w:r w:rsidRPr="00081FAE">
        <w:tab/>
        <w:t xml:space="preserve">that the administration responsible for the </w:t>
      </w:r>
      <w:r>
        <w:t xml:space="preserve">GSO FSS </w:t>
      </w:r>
      <w:r w:rsidRPr="00081FAE">
        <w:t xml:space="preserve">satellite network </w:t>
      </w:r>
      <w:r>
        <w:t xml:space="preserve">with which the ESIM communicate </w:t>
      </w:r>
      <w:r w:rsidRPr="00081FAE">
        <w:t>shall ensure that</w:t>
      </w:r>
      <w:r>
        <w:t>:</w:t>
      </w:r>
      <w:r w:rsidRPr="00081FAE">
        <w:t xml:space="preserve"> </w:t>
      </w:r>
    </w:p>
    <w:p w14:paraId="5783AD9C" w14:textId="5B0D5CA5" w:rsidR="00012650" w:rsidRDefault="00012650" w:rsidP="00FD5CFB">
      <w:pPr>
        <w:spacing w:after="120"/>
      </w:pPr>
      <w:r>
        <w:t>5.1</w:t>
      </w:r>
      <w:r>
        <w:tab/>
      </w:r>
      <w:r w:rsidRPr="00081FAE">
        <w:t>ESIM employ techniques to track the associated GSO FSS satellite without inadvertently tracking adjacent GSO satellites</w:t>
      </w:r>
      <w:r w:rsidR="0031083C">
        <w:t>;</w:t>
      </w:r>
    </w:p>
    <w:p w14:paraId="619B2BC3" w14:textId="2AA80896" w:rsidR="000A2C35" w:rsidRDefault="00012650" w:rsidP="00FD5CFB">
      <w:pPr>
        <w:spacing w:after="120"/>
      </w:pPr>
      <w:r>
        <w:t>5</w:t>
      </w:r>
      <w:r w:rsidRPr="00DF5077">
        <w:t>.2</w:t>
      </w:r>
      <w:r w:rsidRPr="00DF5077">
        <w:tab/>
        <w:t>the ESIM network operator put</w:t>
      </w:r>
      <w:r w:rsidR="0031083C">
        <w:t>s</w:t>
      </w:r>
      <w:r w:rsidRPr="00DF5077">
        <w:t xml:space="preserve">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w:t>
      </w:r>
      <w:r w:rsidRPr="00737377">
        <w:t>facility (see also Annex 3)</w:t>
      </w:r>
      <w:r w:rsidR="0031083C">
        <w:t>;</w:t>
      </w:r>
      <w:r>
        <w:t xml:space="preserve"> </w:t>
      </w:r>
    </w:p>
    <w:p w14:paraId="5C45A91E" w14:textId="17CB7F48" w:rsidR="00012650" w:rsidRPr="00081FAE" w:rsidRDefault="00012650" w:rsidP="00247DDE">
      <w:r>
        <w:t>6</w:t>
      </w:r>
      <w:r>
        <w:tab/>
        <w:t>that the application of this Resolution does not provide regulatory status to ESIM different from that derived from the GSO FSS network with which they communicate taking into account the provisions referred to in this Resolution</w:t>
      </w:r>
      <w:r w:rsidR="0031083C">
        <w:t>,</w:t>
      </w:r>
    </w:p>
    <w:p w14:paraId="7775C454" w14:textId="77777777" w:rsidR="00012650" w:rsidRPr="00081FAE" w:rsidRDefault="00012650" w:rsidP="00FD5CFB">
      <w:pPr>
        <w:pStyle w:val="Call"/>
        <w:spacing w:after="120"/>
      </w:pPr>
      <w:r w:rsidRPr="00081FAE">
        <w:t>instructs the Director of the Radiocommunication Bureau</w:t>
      </w:r>
    </w:p>
    <w:p w14:paraId="7BF9C1F3" w14:textId="3B2ED687" w:rsidR="00012650" w:rsidRDefault="00012650" w:rsidP="00FD5CFB">
      <w:pPr>
        <w:spacing w:after="120"/>
      </w:pPr>
      <w:r w:rsidRPr="00081FAE">
        <w:t>1</w:t>
      </w:r>
      <w:r w:rsidRPr="00081FAE">
        <w:tab/>
        <w:t xml:space="preserve">to </w:t>
      </w:r>
      <w:r>
        <w:t>take any necessary actions for the implementation of this Resolution</w:t>
      </w:r>
      <w:r w:rsidR="0031083C">
        <w:t>;</w:t>
      </w:r>
    </w:p>
    <w:p w14:paraId="379275CC" w14:textId="0EE8DF19" w:rsidR="00012650" w:rsidRDefault="00012650" w:rsidP="00FD5CFB">
      <w:pPr>
        <w:spacing w:after="120"/>
      </w:pPr>
      <w:r>
        <w:t>2</w:t>
      </w:r>
      <w:r w:rsidRPr="00081FAE">
        <w:tab/>
        <w:t xml:space="preserve">to </w:t>
      </w:r>
      <w:r>
        <w:t>take any necessary actions to facilitate the implementation of this Resolution by administrations, including assisting in resolving</w:t>
      </w:r>
      <w:r w:rsidRPr="00B20E85">
        <w:t xml:space="preserve"> </w:t>
      </w:r>
      <w:r>
        <w:t xml:space="preserve">any </w:t>
      </w:r>
      <w:r w:rsidRPr="00B20E85">
        <w:t>potential interference issues</w:t>
      </w:r>
      <w:r w:rsidR="0031083C">
        <w:t>;</w:t>
      </w:r>
    </w:p>
    <w:p w14:paraId="08BDE9F4" w14:textId="16C384B2" w:rsidR="00012650" w:rsidRPr="0018090C" w:rsidRDefault="00012650" w:rsidP="00FD5CFB">
      <w:pPr>
        <w:spacing w:after="120"/>
        <w:rPr>
          <w:iCs/>
        </w:rPr>
      </w:pPr>
      <w:r>
        <w:rPr>
          <w:iCs/>
        </w:rPr>
        <w:t>3</w:t>
      </w:r>
      <w:r>
        <w:rPr>
          <w:iCs/>
        </w:rPr>
        <w:tab/>
        <w:t>to report to WRC-23 any difficulties or inconsistencies encountered in the implementation of this Resolution</w:t>
      </w:r>
      <w:r w:rsidR="0031083C">
        <w:rPr>
          <w:iCs/>
        </w:rPr>
        <w:t>;</w:t>
      </w:r>
    </w:p>
    <w:p w14:paraId="78C4FD1E" w14:textId="77777777" w:rsidR="00012650" w:rsidRPr="00081FAE" w:rsidRDefault="00012650" w:rsidP="00FD5CFB">
      <w:pPr>
        <w:pStyle w:val="Call"/>
        <w:spacing w:after="120"/>
      </w:pPr>
      <w:r w:rsidRPr="00081FAE">
        <w:t>invites administrations</w:t>
      </w:r>
    </w:p>
    <w:p w14:paraId="382F730B" w14:textId="65C6667F" w:rsidR="00012650" w:rsidRPr="00081FAE" w:rsidRDefault="00012650" w:rsidP="00FD5CFB">
      <w:pPr>
        <w:spacing w:after="120"/>
      </w:pPr>
      <w:r>
        <w:tab/>
        <w:t>to collaborate, to the maximum extent practicable, for the implementation of this Resolution, in particular for resolving any potential interference</w:t>
      </w:r>
      <w:r w:rsidR="0031083C">
        <w:t>.</w:t>
      </w:r>
    </w:p>
    <w:p w14:paraId="4DA8BB9A" w14:textId="77777777" w:rsidR="00012650" w:rsidRPr="00247DDE" w:rsidRDefault="00012650" w:rsidP="00012650">
      <w:pPr>
        <w:pStyle w:val="AnnexNo"/>
      </w:pPr>
      <w:r w:rsidRPr="00081FAE">
        <w:t xml:space="preserve">Annex 1 </w:t>
      </w:r>
      <w:r w:rsidRPr="00247DDE">
        <w:t xml:space="preserve">to </w:t>
      </w:r>
      <w:r w:rsidRPr="00FD5CFB">
        <w:t>draft new</w:t>
      </w:r>
      <w:r w:rsidRPr="00247DDE">
        <w:t xml:space="preserve"> Resolution </w:t>
      </w:r>
      <w:r w:rsidRPr="00FD5CFB">
        <w:t>[A15] (WRC-19)</w:t>
      </w:r>
    </w:p>
    <w:p w14:paraId="5E516CC8" w14:textId="70FFE753" w:rsidR="00012650" w:rsidRPr="00F83C1B" w:rsidRDefault="00012650" w:rsidP="00012650">
      <w:pPr>
        <w:pStyle w:val="Annextitle"/>
      </w:pPr>
      <w:r w:rsidRPr="00F83C1B">
        <w:t xml:space="preserve">Provisions for ESIM to protect non-GSO FSS systems in the frequency band 27.5-28.6 </w:t>
      </w:r>
      <w:r w:rsidR="0030314D">
        <w:t>GHz</w:t>
      </w:r>
    </w:p>
    <w:p w14:paraId="256BFC74" w14:textId="4666BDFF" w:rsidR="00012650" w:rsidRDefault="00012650" w:rsidP="00012650">
      <w:pPr>
        <w:pStyle w:val="Annextitle"/>
      </w:pPr>
    </w:p>
    <w:p w14:paraId="0B7DB6A4" w14:textId="77777777" w:rsidR="00012650" w:rsidRPr="00081FAE" w:rsidRDefault="00012650" w:rsidP="00202B4F">
      <w:pPr>
        <w:spacing w:after="120"/>
      </w:pPr>
      <w:r w:rsidRPr="00081FAE">
        <w:t>1</w:t>
      </w:r>
      <w:r w:rsidRPr="00081FAE">
        <w:tab/>
        <w:t xml:space="preserve">In order to protect those non-GSO FSS referred to in </w:t>
      </w:r>
      <w:r w:rsidRPr="00081FAE">
        <w:rPr>
          <w:i/>
        </w:rPr>
        <w:t xml:space="preserve">resolves </w:t>
      </w:r>
      <w:r w:rsidRPr="00081FAE">
        <w:t>1.1.</w:t>
      </w:r>
      <w:r>
        <w:t>6</w:t>
      </w:r>
      <w:r w:rsidRPr="00081FAE">
        <w:t xml:space="preserve"> of this </w:t>
      </w:r>
      <w:r>
        <w:t>R</w:t>
      </w:r>
      <w:r w:rsidRPr="00081FAE">
        <w:t>esolution, ESIM shall comply with the following provisions:</w:t>
      </w:r>
    </w:p>
    <w:p w14:paraId="10925618" w14:textId="1E84D6B1" w:rsidR="00012650" w:rsidRPr="00E40657" w:rsidRDefault="00012650" w:rsidP="00202B4F">
      <w:pPr>
        <w:spacing w:after="120"/>
      </w:pPr>
      <w:r w:rsidRPr="006A1F58">
        <w:t>a.</w:t>
      </w:r>
      <w:r w:rsidRPr="006A1F58">
        <w:tab/>
      </w:r>
      <w:r w:rsidRPr="00E40657">
        <w:t xml:space="preserve">The level of equivalent </w:t>
      </w:r>
      <w:proofErr w:type="spellStart"/>
      <w:r w:rsidRPr="00E40657">
        <w:t>isotropically</w:t>
      </w:r>
      <w:proofErr w:type="spellEnd"/>
      <w:r w:rsidRPr="00E40657">
        <w:t xml:space="preserve"> radiated power (</w:t>
      </w:r>
      <w:proofErr w:type="spellStart"/>
      <w:r w:rsidRPr="00E40657">
        <w:t>e.i.r.p</w:t>
      </w:r>
      <w:proofErr w:type="spellEnd"/>
      <w:r w:rsidRPr="00E40657">
        <w:t xml:space="preserve">.) density emitted by an ESIM in a geostationary-satellite network in the 27.5-28.6 GHz frequency band shall not exceed the following values for any off-axis angle </w:t>
      </w:r>
      <w:r w:rsidRPr="00E40657">
        <w:sym w:font="Symbol" w:char="F06A"/>
      </w:r>
      <w:r w:rsidRPr="00E40657">
        <w:t xml:space="preserve"> which is 3° or more off the main-lobe axis of an ESIM antenna and outside 3° of the GSO:</w:t>
      </w:r>
    </w:p>
    <w:p w14:paraId="58FD8AF2" w14:textId="77777777" w:rsidR="00012650" w:rsidRPr="00081FAE" w:rsidRDefault="00012650" w:rsidP="00202B4F">
      <w:pPr>
        <w:spacing w:after="120"/>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012650" w:rsidRPr="00081FAE" w14:paraId="0FF8D776" w14:textId="77777777" w:rsidTr="00701E07">
        <w:trPr>
          <w:jc w:val="center"/>
        </w:trPr>
        <w:tc>
          <w:tcPr>
            <w:tcW w:w="1814" w:type="dxa"/>
          </w:tcPr>
          <w:p w14:paraId="11C8478C" w14:textId="77777777" w:rsidR="00012650" w:rsidRPr="00081FAE" w:rsidRDefault="00012650" w:rsidP="00202B4F">
            <w:pPr>
              <w:tabs>
                <w:tab w:val="decimal" w:pos="249"/>
                <w:tab w:val="left" w:pos="2608"/>
                <w:tab w:val="left" w:pos="3345"/>
              </w:tabs>
              <w:spacing w:after="120"/>
              <w:jc w:val="center"/>
              <w:rPr>
                <w:i/>
                <w:color w:val="000000"/>
              </w:rPr>
            </w:pPr>
            <w:r w:rsidRPr="00081FAE">
              <w:rPr>
                <w:i/>
                <w:color w:val="000000"/>
              </w:rPr>
              <w:lastRenderedPageBreak/>
              <w:t>Off-axis angle</w:t>
            </w:r>
          </w:p>
        </w:tc>
        <w:tc>
          <w:tcPr>
            <w:tcW w:w="1435" w:type="dxa"/>
          </w:tcPr>
          <w:p w14:paraId="4B6D9356" w14:textId="77777777" w:rsidR="00012650" w:rsidRPr="00081FAE" w:rsidRDefault="00012650" w:rsidP="00202B4F">
            <w:pPr>
              <w:tabs>
                <w:tab w:val="left" w:pos="2608"/>
                <w:tab w:val="left" w:pos="3345"/>
              </w:tabs>
              <w:spacing w:after="120"/>
              <w:jc w:val="center"/>
              <w:rPr>
                <w:i/>
                <w:color w:val="000000"/>
              </w:rPr>
            </w:pPr>
          </w:p>
        </w:tc>
        <w:tc>
          <w:tcPr>
            <w:tcW w:w="2835" w:type="dxa"/>
          </w:tcPr>
          <w:p w14:paraId="45BA1D0A" w14:textId="77777777" w:rsidR="00012650" w:rsidRPr="00081FAE" w:rsidRDefault="00012650" w:rsidP="00202B4F">
            <w:pPr>
              <w:tabs>
                <w:tab w:val="left" w:pos="319"/>
                <w:tab w:val="left" w:pos="2608"/>
                <w:tab w:val="left" w:pos="3345"/>
              </w:tabs>
              <w:spacing w:after="120"/>
              <w:jc w:val="center"/>
              <w:rPr>
                <w:i/>
                <w:color w:val="000000"/>
              </w:rPr>
            </w:pPr>
            <w:r w:rsidRPr="00081FAE">
              <w:rPr>
                <w:i/>
                <w:color w:val="000000"/>
              </w:rPr>
              <w:t xml:space="preserve">Maximum </w:t>
            </w:r>
            <w:proofErr w:type="spellStart"/>
            <w:r w:rsidRPr="00081FAE">
              <w:rPr>
                <w:i/>
                <w:color w:val="000000"/>
              </w:rPr>
              <w:t>e.i.r.p</w:t>
            </w:r>
            <w:proofErr w:type="spellEnd"/>
            <w:r w:rsidRPr="00081FAE">
              <w:rPr>
                <w:i/>
                <w:color w:val="000000"/>
              </w:rPr>
              <w:t>. density</w:t>
            </w:r>
          </w:p>
        </w:tc>
      </w:tr>
      <w:tr w:rsidR="00012650" w:rsidRPr="00081FAE" w14:paraId="62E8373D" w14:textId="77777777" w:rsidTr="00701E07">
        <w:trPr>
          <w:jc w:val="center"/>
        </w:trPr>
        <w:tc>
          <w:tcPr>
            <w:tcW w:w="1814" w:type="dxa"/>
            <w:vAlign w:val="bottom"/>
          </w:tcPr>
          <w:p w14:paraId="586E80A3"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3</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7</w:t>
            </w:r>
            <w:r w:rsidRPr="00081FAE">
              <w:rPr>
                <w:rFonts w:ascii="Symbol" w:hAnsi="Symbol"/>
                <w:color w:val="000000"/>
              </w:rPr>
              <w:t></w:t>
            </w:r>
          </w:p>
        </w:tc>
        <w:tc>
          <w:tcPr>
            <w:tcW w:w="1435" w:type="dxa"/>
            <w:vAlign w:val="bottom"/>
          </w:tcPr>
          <w:p w14:paraId="2249E4F4"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07E12229" w14:textId="77777777" w:rsidR="00012650" w:rsidRPr="00081FAE" w:rsidRDefault="00012650" w:rsidP="00202B4F">
            <w:pPr>
              <w:tabs>
                <w:tab w:val="left" w:pos="1474"/>
              </w:tabs>
              <w:spacing w:after="120"/>
              <w:ind w:firstLine="7"/>
              <w:rPr>
                <w:color w:val="000000"/>
              </w:rPr>
            </w:pPr>
            <w:r w:rsidRPr="00081FAE">
              <w:rPr>
                <w:color w:val="000000"/>
              </w:rPr>
              <w:t xml:space="preserve">28 – 25 log </w:t>
            </w:r>
            <w:r w:rsidRPr="00081FAE">
              <w:rPr>
                <w:rFonts w:ascii="Symbol" w:hAnsi="Symbol"/>
                <w:color w:val="000000"/>
              </w:rPr>
              <w:t></w:t>
            </w:r>
            <w:r w:rsidRPr="00081FAE">
              <w:rPr>
                <w:rFonts w:ascii="Symbol" w:hAnsi="Symbol"/>
                <w:color w:val="000000"/>
              </w:rPr>
              <w:t></w:t>
            </w:r>
            <w:r w:rsidRPr="00081FAE">
              <w:rPr>
                <w:color w:val="000000"/>
              </w:rPr>
              <w:t>dB(W/40 kHz)</w:t>
            </w:r>
          </w:p>
        </w:tc>
      </w:tr>
      <w:tr w:rsidR="00012650" w:rsidRPr="00081FAE" w14:paraId="5E6061B4" w14:textId="77777777" w:rsidTr="00701E07">
        <w:trPr>
          <w:jc w:val="center"/>
        </w:trPr>
        <w:tc>
          <w:tcPr>
            <w:tcW w:w="1814" w:type="dxa"/>
            <w:vAlign w:val="bottom"/>
          </w:tcPr>
          <w:p w14:paraId="019C0FC8"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7</w:t>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9.2</w:t>
            </w:r>
            <w:r w:rsidRPr="00081FAE">
              <w:rPr>
                <w:rFonts w:ascii="Symbol" w:hAnsi="Symbol"/>
                <w:color w:val="000000"/>
              </w:rPr>
              <w:t></w:t>
            </w:r>
          </w:p>
        </w:tc>
        <w:tc>
          <w:tcPr>
            <w:tcW w:w="1435" w:type="dxa"/>
            <w:vAlign w:val="bottom"/>
          </w:tcPr>
          <w:p w14:paraId="5B161F5B"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7ABDCCA2" w14:textId="77777777" w:rsidR="00012650" w:rsidRPr="00081FAE" w:rsidRDefault="00012650" w:rsidP="00202B4F">
            <w:pPr>
              <w:tabs>
                <w:tab w:val="clear" w:pos="576"/>
                <w:tab w:val="left" w:pos="567"/>
                <w:tab w:val="left" w:pos="737"/>
                <w:tab w:val="left" w:pos="1474"/>
              </w:tabs>
              <w:spacing w:after="120"/>
              <w:rPr>
                <w:color w:val="000000"/>
              </w:rPr>
            </w:pPr>
            <w:r w:rsidRPr="00081FAE">
              <w:rPr>
                <w:color w:val="000000"/>
              </w:rPr>
              <w:t> </w:t>
            </w:r>
            <w:r w:rsidRPr="00081FAE">
              <w:rPr>
                <w:color w:val="000000"/>
              </w:rPr>
              <w:t>7 dB(W/40 kHz)</w:t>
            </w:r>
          </w:p>
        </w:tc>
      </w:tr>
      <w:tr w:rsidR="00012650" w:rsidRPr="00081FAE" w14:paraId="399CFAB0" w14:textId="77777777" w:rsidTr="00701E07">
        <w:trPr>
          <w:jc w:val="center"/>
        </w:trPr>
        <w:tc>
          <w:tcPr>
            <w:tcW w:w="1814" w:type="dxa"/>
            <w:vAlign w:val="bottom"/>
          </w:tcPr>
          <w:p w14:paraId="32912429"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9.2</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48</w:t>
            </w:r>
            <w:r w:rsidRPr="00081FAE">
              <w:rPr>
                <w:rFonts w:ascii="Symbol" w:hAnsi="Symbol"/>
                <w:color w:val="000000"/>
              </w:rPr>
              <w:t></w:t>
            </w:r>
          </w:p>
        </w:tc>
        <w:tc>
          <w:tcPr>
            <w:tcW w:w="1435" w:type="dxa"/>
            <w:vAlign w:val="bottom"/>
          </w:tcPr>
          <w:p w14:paraId="052516B5"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7AE4E11C" w14:textId="77777777" w:rsidR="00012650" w:rsidRPr="00081FAE" w:rsidRDefault="00012650" w:rsidP="00202B4F">
            <w:pPr>
              <w:tabs>
                <w:tab w:val="left" w:pos="1474"/>
              </w:tabs>
              <w:spacing w:after="120"/>
              <w:rPr>
                <w:color w:val="000000"/>
              </w:rPr>
            </w:pPr>
            <w:r w:rsidRPr="00081FAE">
              <w:rPr>
                <w:color w:val="000000"/>
              </w:rPr>
              <w:t xml:space="preserve">31 – 25 log </w:t>
            </w:r>
            <w:r w:rsidRPr="00081FAE">
              <w:rPr>
                <w:rFonts w:ascii="Symbol" w:hAnsi="Symbol"/>
                <w:color w:val="000000"/>
              </w:rPr>
              <w:t></w:t>
            </w:r>
            <w:r w:rsidRPr="00081FAE">
              <w:rPr>
                <w:rFonts w:ascii="Symbol" w:hAnsi="Symbol"/>
                <w:color w:val="000000"/>
              </w:rPr>
              <w:t></w:t>
            </w:r>
            <w:r w:rsidRPr="00081FAE">
              <w:rPr>
                <w:color w:val="000000"/>
              </w:rPr>
              <w:t>dB(W/40 kHz)</w:t>
            </w:r>
          </w:p>
        </w:tc>
      </w:tr>
      <w:tr w:rsidR="00012650" w:rsidRPr="00081FAE" w14:paraId="593B0545" w14:textId="77777777" w:rsidTr="00701E07">
        <w:trPr>
          <w:jc w:val="center"/>
        </w:trPr>
        <w:tc>
          <w:tcPr>
            <w:tcW w:w="1814" w:type="dxa"/>
            <w:vAlign w:val="bottom"/>
          </w:tcPr>
          <w:p w14:paraId="564A142B"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rFonts w:ascii="Symbol" w:hAnsi="Symbol"/>
                <w:color w:val="000000"/>
              </w:rPr>
            </w:pPr>
            <w:r w:rsidRPr="00081FAE">
              <w:rPr>
                <w:color w:val="000000"/>
              </w:rPr>
              <w:t>48</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180</w:t>
            </w:r>
            <w:r w:rsidRPr="00081FAE">
              <w:rPr>
                <w:rFonts w:ascii="Symbol" w:hAnsi="Symbol"/>
                <w:color w:val="000000"/>
              </w:rPr>
              <w:t></w:t>
            </w:r>
          </w:p>
        </w:tc>
        <w:tc>
          <w:tcPr>
            <w:tcW w:w="1435" w:type="dxa"/>
            <w:vAlign w:val="bottom"/>
          </w:tcPr>
          <w:p w14:paraId="72F4947A"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2BF10AE0" w14:textId="77777777" w:rsidR="00012650" w:rsidRPr="00081FAE" w:rsidRDefault="00012650" w:rsidP="00202B4F">
            <w:pPr>
              <w:tabs>
                <w:tab w:val="clear" w:pos="576"/>
                <w:tab w:val="left" w:pos="567"/>
                <w:tab w:val="left" w:pos="737"/>
                <w:tab w:val="left" w:pos="1474"/>
              </w:tabs>
              <w:spacing w:after="120"/>
              <w:rPr>
                <w:color w:val="000000"/>
              </w:rPr>
            </w:pPr>
            <w:r w:rsidRPr="00081FAE">
              <w:rPr>
                <w:rFonts w:ascii="Symbol" w:hAnsi="Symbol"/>
                <w:color w:val="000000"/>
              </w:rPr>
              <w:t></w:t>
            </w:r>
            <w:r w:rsidRPr="00081FAE">
              <w:rPr>
                <w:color w:val="000000"/>
              </w:rPr>
              <w:t>1 dB(W/40 kHz)</w:t>
            </w:r>
          </w:p>
        </w:tc>
      </w:tr>
    </w:tbl>
    <w:p w14:paraId="43D4AFA6" w14:textId="415875CD" w:rsidR="00012650" w:rsidRDefault="00012650" w:rsidP="00202B4F">
      <w:pPr>
        <w:spacing w:after="120"/>
      </w:pPr>
      <w:r w:rsidRPr="00081FAE">
        <w:t>b.</w:t>
      </w:r>
      <w:r w:rsidRPr="00081FAE">
        <w:tab/>
        <w:t xml:space="preserve">For any ESIM that does not meet </w:t>
      </w:r>
      <w:r w:rsidR="0031083C">
        <w:t>C</w:t>
      </w:r>
      <w:r w:rsidR="0031083C" w:rsidRPr="00081FAE">
        <w:t xml:space="preserve">ondition </w:t>
      </w:r>
      <w:r w:rsidR="0031083C">
        <w:t>1.</w:t>
      </w:r>
      <w:r w:rsidRPr="00081FAE">
        <w:t xml:space="preserve">a above, outside of </w:t>
      </w:r>
      <w:r>
        <w:t xml:space="preserve">3 </w:t>
      </w:r>
      <w:proofErr w:type="spellStart"/>
      <w:r>
        <w:t>deg</w:t>
      </w:r>
      <w:proofErr w:type="spellEnd"/>
      <w:r>
        <w:t xml:space="preserve"> of </w:t>
      </w:r>
      <w:r w:rsidRPr="00081FAE">
        <w:t xml:space="preserve">the GSO, the maximum ESIM </w:t>
      </w:r>
      <w:r>
        <w:t xml:space="preserve">on-axis </w:t>
      </w:r>
      <w:proofErr w:type="spellStart"/>
      <w:r w:rsidRPr="00E40657">
        <w:rPr>
          <w:szCs w:val="24"/>
        </w:rPr>
        <w:t>e.i.r.p</w:t>
      </w:r>
      <w:proofErr w:type="spellEnd"/>
      <w:r w:rsidRPr="00E40657">
        <w:rPr>
          <w:szCs w:val="24"/>
        </w:rPr>
        <w:t>.</w:t>
      </w:r>
      <w:r w:rsidRPr="00081FAE">
        <w:t xml:space="preserve"> shall not exceed 55 </w:t>
      </w:r>
      <w:proofErr w:type="spellStart"/>
      <w:r w:rsidRPr="00081FAE">
        <w:t>dBW</w:t>
      </w:r>
      <w:proofErr w:type="spellEnd"/>
      <w:r w:rsidRPr="00081FAE">
        <w:t xml:space="preserve"> for emission bandwidths </w:t>
      </w:r>
      <w:r>
        <w:t xml:space="preserve">up to and including </w:t>
      </w:r>
      <w:r w:rsidRPr="00081FAE">
        <w:t>100 </w:t>
      </w:r>
      <w:proofErr w:type="spellStart"/>
      <w:r w:rsidRPr="00081FAE">
        <w:t>MHz</w:t>
      </w:r>
      <w:r>
        <w:t>.</w:t>
      </w:r>
      <w:proofErr w:type="spellEnd"/>
      <w:r w:rsidRPr="00081FAE">
        <w:t xml:space="preserve"> </w:t>
      </w:r>
      <w:r>
        <w:t>F</w:t>
      </w:r>
      <w:r w:rsidRPr="00081FAE">
        <w:t xml:space="preserve">or emission bandwidths </w:t>
      </w:r>
      <w:r>
        <w:t xml:space="preserve">larger than </w:t>
      </w:r>
      <w:r w:rsidRPr="00081FAE">
        <w:t>100 MHz</w:t>
      </w:r>
      <w:r>
        <w:t xml:space="preserve">, </w:t>
      </w:r>
      <w:r w:rsidRPr="004D1D9E">
        <w:t xml:space="preserve">the maximum ESIM </w:t>
      </w:r>
      <w:r>
        <w:t>on-axis</w:t>
      </w:r>
      <w:r w:rsidRPr="004D1D9E">
        <w:t xml:space="preserve"> </w:t>
      </w:r>
      <w:proofErr w:type="spellStart"/>
      <w:r w:rsidRPr="004D1D9E">
        <w:t>e.i.r.p</w:t>
      </w:r>
      <w:proofErr w:type="spellEnd"/>
      <w:r w:rsidRPr="004D1D9E">
        <w:t xml:space="preserve">. </w:t>
      </w:r>
      <w:r>
        <w:t>may</w:t>
      </w:r>
      <w:r w:rsidRPr="004D1D9E">
        <w:t xml:space="preserve"> be increased proportionately</w:t>
      </w:r>
      <w:r w:rsidR="00247DDE">
        <w:t>.</w:t>
      </w:r>
    </w:p>
    <w:p w14:paraId="71CC10BE" w14:textId="77777777" w:rsidR="00012650" w:rsidRPr="00081FAE" w:rsidRDefault="00012650" w:rsidP="00012650">
      <w:pPr>
        <w:pStyle w:val="AnnexNo"/>
      </w:pPr>
      <w:r w:rsidRPr="00247DDE">
        <w:t xml:space="preserve">Annex 2 to </w:t>
      </w:r>
      <w:r w:rsidRPr="00FD5CFB">
        <w:t>draft new</w:t>
      </w:r>
      <w:r w:rsidRPr="00247DDE">
        <w:t xml:space="preserve"> Resolution </w:t>
      </w:r>
      <w:r w:rsidRPr="00FD5CFB">
        <w:t>[A15] (WRC-19)</w:t>
      </w:r>
    </w:p>
    <w:p w14:paraId="3CAB35AC" w14:textId="77777777" w:rsidR="00012650" w:rsidRDefault="00012650" w:rsidP="00012650">
      <w:pPr>
        <w:pStyle w:val="Annextitle"/>
      </w:pPr>
      <w:r>
        <w:t>Part 1:</w:t>
      </w:r>
    </w:p>
    <w:p w14:paraId="0F36C9A6" w14:textId="77777777" w:rsidR="00012650" w:rsidRDefault="00012650" w:rsidP="00012650">
      <w:pPr>
        <w:pStyle w:val="Annextitle"/>
        <w:rPr>
          <w:b w:val="0"/>
        </w:rPr>
      </w:pPr>
      <w:r w:rsidRPr="005752A1">
        <w:t>Provisions for maritime ESIM to protect terrestrial services operating in the frequency band 27.5-29.5 GHz</w:t>
      </w:r>
      <w:r>
        <w:t xml:space="preserve"> </w:t>
      </w:r>
      <w:r w:rsidRPr="00445104">
        <w:rPr>
          <w:b w:val="0"/>
        </w:rPr>
        <w:t>for the implementation of resolves 1.2.2</w:t>
      </w:r>
    </w:p>
    <w:p w14:paraId="43E2A7B1" w14:textId="77777777" w:rsidR="00012650" w:rsidRPr="00471856" w:rsidRDefault="00012650" w:rsidP="00012650"/>
    <w:p w14:paraId="69480897" w14:textId="77777777" w:rsidR="00012650" w:rsidRDefault="00012650" w:rsidP="00012650">
      <w:pPr>
        <w:pStyle w:val="Annextitle"/>
      </w:pPr>
      <w:r>
        <w:t>Part 2:</w:t>
      </w:r>
    </w:p>
    <w:p w14:paraId="0E20CFDC" w14:textId="77777777" w:rsidR="00012650" w:rsidRPr="00D95546" w:rsidRDefault="00012650" w:rsidP="00012650">
      <w:pPr>
        <w:pStyle w:val="Annextitle"/>
      </w:pPr>
      <w:r w:rsidRPr="00D95546">
        <w:t xml:space="preserve">Provisions for aeronautical ESIM to protect terrestrial services operating in the frequency band 27.5-29.5 GHz </w:t>
      </w:r>
      <w:r w:rsidRPr="00445104">
        <w:rPr>
          <w:b w:val="0"/>
        </w:rPr>
        <w:t>for the implementation of resolves 1.2.2</w:t>
      </w:r>
    </w:p>
    <w:p w14:paraId="50A08ED7" w14:textId="73BCD201" w:rsidR="00012650" w:rsidRDefault="00012650" w:rsidP="00012650">
      <w:pPr>
        <w:pStyle w:val="Annextitle"/>
        <w:rPr>
          <w:iCs/>
        </w:rPr>
      </w:pPr>
      <w:r w:rsidRPr="00215440">
        <w:t>Part</w:t>
      </w:r>
      <w:r>
        <w:rPr>
          <w:iCs/>
        </w:rPr>
        <w:t xml:space="preserve"> 1:</w:t>
      </w:r>
      <w:r w:rsidR="00940545">
        <w:rPr>
          <w:iCs/>
        </w:rPr>
        <w:t xml:space="preserve"> Maritime ESIM</w:t>
      </w:r>
    </w:p>
    <w:p w14:paraId="65A61F81" w14:textId="3247E317" w:rsidR="00012650" w:rsidRPr="00471856" w:rsidRDefault="00012650" w:rsidP="00202B4F">
      <w:pPr>
        <w:keepNext/>
        <w:spacing w:before="120"/>
        <w:rPr>
          <w:iCs/>
        </w:rPr>
      </w:pPr>
      <w:r>
        <w:rPr>
          <w:iCs/>
        </w:rPr>
        <w:t>1</w:t>
      </w:r>
      <w:r w:rsidRPr="00471856">
        <w:rPr>
          <w:iCs/>
        </w:rPr>
        <w:tab/>
        <w:t xml:space="preserve">Maritime ESIM shall comply with items 1.1 and 1.2 below: </w:t>
      </w:r>
    </w:p>
    <w:p w14:paraId="7E1AAB7E" w14:textId="79AC0094" w:rsidR="00012650" w:rsidRPr="00471856" w:rsidRDefault="00012650" w:rsidP="00202B4F">
      <w:pPr>
        <w:spacing w:before="120"/>
      </w:pPr>
      <w:r>
        <w:t>1</w:t>
      </w:r>
      <w:r w:rsidRPr="00471856">
        <w:t>.1</w:t>
      </w:r>
      <w:r w:rsidRPr="00471856">
        <w:tab/>
        <w:t>The minimum distance from the low-water mark as officially recognized by the coastal State beyond which maritime ESIM can operate without the prior agreement of any administration is 60 km in the 27.5-29.5 GHz frequency band. Any transmissions from maritime ESIM within the minimum distance shall be subject to the prior agreement of the concerned coastal State.</w:t>
      </w:r>
    </w:p>
    <w:p w14:paraId="6031EEEB" w14:textId="4A07A31D" w:rsidR="00012650" w:rsidRPr="00081FAE" w:rsidRDefault="00012650" w:rsidP="00202B4F">
      <w:pPr>
        <w:spacing w:before="120"/>
      </w:pPr>
      <w:r>
        <w:t>1</w:t>
      </w:r>
      <w:r w:rsidRPr="00471856">
        <w:t>.2</w:t>
      </w:r>
      <w:r w:rsidRPr="00471856">
        <w:tab/>
        <w:t xml:space="preserve">The maximum maritime ESIM </w:t>
      </w:r>
      <w:proofErr w:type="spellStart"/>
      <w:r w:rsidRPr="00471856">
        <w:t>e.i.r.p</w:t>
      </w:r>
      <w:proofErr w:type="spellEnd"/>
      <w:r w:rsidRPr="00471856">
        <w:t xml:space="preserve">. spectral density towards the territory of any coastal State will be limited to 24.44 </w:t>
      </w:r>
      <w:proofErr w:type="spellStart"/>
      <w:r w:rsidRPr="00471856">
        <w:t>dBW</w:t>
      </w:r>
      <w:proofErr w:type="spellEnd"/>
      <w:r w:rsidRPr="00471856">
        <w:t xml:space="preserve"> in reference bandwidth of 14 </w:t>
      </w:r>
      <w:proofErr w:type="spellStart"/>
      <w:r w:rsidRPr="00471856">
        <w:t>MHz.</w:t>
      </w:r>
      <w:proofErr w:type="spellEnd"/>
      <w:r w:rsidRPr="00471856">
        <w:t xml:space="preserve"> Transmissions from maritime ESIM with higher </w:t>
      </w:r>
      <w:proofErr w:type="spellStart"/>
      <w:r w:rsidRPr="00471856">
        <w:t>e.i.r.p</w:t>
      </w:r>
      <w:proofErr w:type="spellEnd"/>
      <w:r w:rsidRPr="00471856">
        <w:t>. spectral density levels towards the territory of any coastal state shall be subject to the prior agreement of the concerned coastal State.</w:t>
      </w:r>
    </w:p>
    <w:p w14:paraId="76A787CE" w14:textId="7821B445" w:rsidR="00012650" w:rsidRDefault="00012650" w:rsidP="00012650">
      <w:pPr>
        <w:pStyle w:val="Annextitle"/>
        <w:rPr>
          <w:iCs/>
        </w:rPr>
      </w:pPr>
      <w:r w:rsidRPr="00F2220F">
        <w:t>Part</w:t>
      </w:r>
      <w:r>
        <w:rPr>
          <w:iCs/>
        </w:rPr>
        <w:t xml:space="preserve"> 2:</w:t>
      </w:r>
      <w:r w:rsidR="00940545">
        <w:rPr>
          <w:iCs/>
        </w:rPr>
        <w:t xml:space="preserve"> Aeronautical ESIM</w:t>
      </w:r>
    </w:p>
    <w:p w14:paraId="0FADE38D" w14:textId="77777777" w:rsidR="00012650" w:rsidRPr="00081FAE" w:rsidRDefault="00012650" w:rsidP="00202B4F">
      <w:pPr>
        <w:spacing w:before="120"/>
      </w:pPr>
      <w:r>
        <w:t>1</w:t>
      </w:r>
      <w:r w:rsidRPr="00081FAE">
        <w:tab/>
      </w:r>
      <w:r>
        <w:t>A</w:t>
      </w:r>
      <w:r w:rsidRPr="00081FAE">
        <w:t xml:space="preserve">eronautical ESIM </w:t>
      </w:r>
      <w:r>
        <w:t xml:space="preserve">communicating with GSO FSS networks </w:t>
      </w:r>
      <w:r w:rsidRPr="00081FAE">
        <w:t xml:space="preserve">shall </w:t>
      </w:r>
      <w:r>
        <w:t xml:space="preserve">comply </w:t>
      </w:r>
      <w:r w:rsidRPr="00081FAE">
        <w:t>with the provision</w:t>
      </w:r>
      <w:r>
        <w:t>s</w:t>
      </w:r>
      <w:r w:rsidRPr="00081FAE">
        <w:t xml:space="preserve"> of items </w:t>
      </w:r>
      <w:r>
        <w:t>1</w:t>
      </w:r>
      <w:r w:rsidRPr="00081FAE">
        <w:t xml:space="preserve">.1 and </w:t>
      </w:r>
      <w:r>
        <w:t>1</w:t>
      </w:r>
      <w:r w:rsidRPr="00081FAE">
        <w:t>.2 below:</w:t>
      </w:r>
      <w:r>
        <w:t xml:space="preserve"> </w:t>
      </w:r>
      <w:r>
        <w:tab/>
      </w:r>
    </w:p>
    <w:p w14:paraId="1CFF5105" w14:textId="1C5B3F76" w:rsidR="00012650" w:rsidRDefault="00012650" w:rsidP="00202B4F">
      <w:pPr>
        <w:spacing w:before="120"/>
      </w:pPr>
      <w:r>
        <w:lastRenderedPageBreak/>
        <w:t>1</w:t>
      </w:r>
      <w:r w:rsidRPr="00081FAE">
        <w:t>.1</w:t>
      </w:r>
      <w:r w:rsidRPr="00081FAE">
        <w:tab/>
      </w:r>
      <w:r w:rsidR="00210F51">
        <w:t>When w</w:t>
      </w:r>
      <w:r w:rsidR="00210F51" w:rsidRPr="00BD6C46">
        <w:t>ithin line-of-sight of the territory of an administratio</w:t>
      </w:r>
      <w:r w:rsidR="00210F51">
        <w:t xml:space="preserve">n, the maximum </w:t>
      </w:r>
      <w:proofErr w:type="spellStart"/>
      <w:r w:rsidR="00210F51">
        <w:t>pfd</w:t>
      </w:r>
      <w:proofErr w:type="spellEnd"/>
      <w:r w:rsidR="00210F51">
        <w:t xml:space="preserve"> produced (in </w:t>
      </w:r>
      <w:r w:rsidR="00210F51" w:rsidRPr="00BD6C46">
        <w:t>a reference bandwidth of 14 MHz) at the surface of the Earth</w:t>
      </w:r>
      <w:r w:rsidR="00210F51">
        <w:t xml:space="preserve"> within the territory of that administration</w:t>
      </w:r>
      <w:r w:rsidR="00210F51" w:rsidRPr="00BD6C46">
        <w:t xml:space="preserve"> by emissions from a single aeronautical ESIM </w:t>
      </w:r>
      <w:r>
        <w:t>shall</w:t>
      </w:r>
      <w:r w:rsidRPr="00081FAE">
        <w:t xml:space="preserve"> not exceed:</w:t>
      </w:r>
    </w:p>
    <w:p w14:paraId="243E81A8" w14:textId="7678F96A" w:rsidR="00012650" w:rsidRDefault="00012650" w:rsidP="00202B4F">
      <w:pPr>
        <w:spacing w:before="120"/>
      </w:pPr>
    </w:p>
    <w:p w14:paraId="72B1DC08" w14:textId="77777777" w:rsidR="00012650" w:rsidRPr="00E51B5C" w:rsidRDefault="00012650" w:rsidP="00202B4F">
      <w:pPr>
        <w:tabs>
          <w:tab w:val="right" w:pos="1871"/>
          <w:tab w:val="left" w:pos="2041"/>
        </w:tabs>
        <w:spacing w:before="120"/>
        <w:ind w:left="2041" w:hanging="2041"/>
      </w:pPr>
      <w:r w:rsidRPr="00E51B5C">
        <w:t>PFD(δ)=-124.7</w:t>
      </w:r>
      <w:r w:rsidRPr="00E51B5C">
        <w:tab/>
      </w:r>
      <w:r w:rsidRPr="00E51B5C">
        <w:tab/>
      </w:r>
      <w:r w:rsidRPr="00E51B5C">
        <w:tab/>
      </w:r>
      <w:r w:rsidRPr="00E51B5C">
        <w:tab/>
      </w:r>
      <w:r w:rsidRPr="00E51B5C">
        <w:tab/>
        <w:t>(</w:t>
      </w:r>
      <w:proofErr w:type="spellStart"/>
      <w:r w:rsidRPr="00E51B5C">
        <w:t>dBW</w:t>
      </w:r>
      <w:proofErr w:type="spellEnd"/>
      <w:r w:rsidRPr="00E51B5C">
        <w:t>/m</w:t>
      </w:r>
      <w:r w:rsidRPr="00E51B5C">
        <w:rPr>
          <w:vertAlign w:val="superscript"/>
        </w:rPr>
        <w:t>2</w:t>
      </w:r>
      <w:r w:rsidRPr="00E51B5C">
        <w:t>/14 MHz)</w:t>
      </w:r>
      <w:r w:rsidRPr="00E51B5C">
        <w:tab/>
        <w:t>for</w:t>
      </w:r>
      <w:r w:rsidRPr="00E51B5C">
        <w:tab/>
        <w:t>0°≤δ≤0.01°</w:t>
      </w:r>
    </w:p>
    <w:p w14:paraId="2C530C14" w14:textId="77777777" w:rsidR="00012650" w:rsidRPr="00E51B5C" w:rsidRDefault="00012650" w:rsidP="00202B4F">
      <w:pPr>
        <w:tabs>
          <w:tab w:val="right" w:pos="1871"/>
          <w:tab w:val="left" w:pos="2041"/>
        </w:tabs>
        <w:spacing w:before="120"/>
        <w:ind w:left="2041" w:hanging="2041"/>
      </w:pPr>
      <w:r w:rsidRPr="00E51B5C">
        <w:t>PFD(δ)=-120.9+1.9∙log10(δ)</w:t>
      </w:r>
      <w:r w:rsidRPr="00E51B5C">
        <w:tab/>
      </w:r>
      <w:r w:rsidRPr="00E51B5C">
        <w:tab/>
        <w:t>(</w:t>
      </w:r>
      <w:proofErr w:type="spellStart"/>
      <w:r w:rsidRPr="00E51B5C">
        <w:t>dBW</w:t>
      </w:r>
      <w:proofErr w:type="spellEnd"/>
      <w:r w:rsidRPr="00E51B5C">
        <w:t>/m</w:t>
      </w:r>
      <w:r w:rsidRPr="00E51B5C">
        <w:rPr>
          <w:vertAlign w:val="superscript"/>
        </w:rPr>
        <w:t>2</w:t>
      </w:r>
      <w:r w:rsidRPr="00E51B5C">
        <w:t>/14 MHz)</w:t>
      </w:r>
      <w:r w:rsidRPr="00E51B5C">
        <w:tab/>
        <w:t xml:space="preserve">for </w:t>
      </w:r>
      <w:r w:rsidRPr="00E51B5C">
        <w:tab/>
        <w:t>0.01°≤ δ≤0.3°</w:t>
      </w:r>
    </w:p>
    <w:p w14:paraId="61BCCE34" w14:textId="77777777" w:rsidR="00505E62" w:rsidRPr="00505E62" w:rsidRDefault="00505E62" w:rsidP="00202B4F">
      <w:pPr>
        <w:tabs>
          <w:tab w:val="right" w:pos="1871"/>
          <w:tab w:val="left" w:pos="2041"/>
        </w:tabs>
        <w:spacing w:before="120"/>
        <w:ind w:left="2041" w:hanging="2041"/>
      </w:pPr>
      <w:r w:rsidRPr="00505E62">
        <w:t>PFD(δ)=-124.7</w:t>
      </w:r>
      <w:r w:rsidRPr="00505E62">
        <w:tab/>
      </w:r>
      <w:r w:rsidRPr="00505E62">
        <w:tab/>
      </w:r>
      <w:r w:rsidRPr="00505E62">
        <w:tab/>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for</w:t>
      </w:r>
      <w:r w:rsidRPr="00505E62">
        <w:tab/>
        <w:t>0°≤δ≤0.01°</w:t>
      </w:r>
    </w:p>
    <w:p w14:paraId="233F9508" w14:textId="77777777" w:rsidR="00505E62" w:rsidRPr="00505E62" w:rsidRDefault="00505E62" w:rsidP="00202B4F">
      <w:pPr>
        <w:tabs>
          <w:tab w:val="right" w:pos="1871"/>
          <w:tab w:val="left" w:pos="2041"/>
        </w:tabs>
        <w:spacing w:before="120"/>
        <w:ind w:left="2041" w:hanging="2041"/>
      </w:pPr>
      <w:r w:rsidRPr="00505E62">
        <w:t>PFD(δ)=-120.9+1.9∙log10(δ)</w:t>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0.01°≤ δ≤0.3°</w:t>
      </w:r>
    </w:p>
    <w:p w14:paraId="59451C36" w14:textId="77777777" w:rsidR="00505E62" w:rsidRPr="00505E62" w:rsidRDefault="00505E62" w:rsidP="00202B4F">
      <w:pPr>
        <w:tabs>
          <w:tab w:val="right" w:pos="1871"/>
          <w:tab w:val="left" w:pos="2041"/>
        </w:tabs>
        <w:spacing w:before="120"/>
        <w:ind w:left="2041" w:hanging="2041"/>
      </w:pPr>
      <w:r w:rsidRPr="00505E62">
        <w:t>PFD(δ)=-116.2+11∙log10(δ)</w:t>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0.3°&lt;δ≤1°</w:t>
      </w:r>
    </w:p>
    <w:p w14:paraId="4B582852" w14:textId="77777777" w:rsidR="00505E62" w:rsidRPr="00505E62" w:rsidRDefault="00505E62" w:rsidP="00202B4F">
      <w:pPr>
        <w:tabs>
          <w:tab w:val="right" w:pos="1871"/>
          <w:tab w:val="left" w:pos="2041"/>
        </w:tabs>
        <w:spacing w:before="120"/>
        <w:ind w:left="2041" w:hanging="2041"/>
      </w:pPr>
      <w:r w:rsidRPr="00505E62">
        <w:t>PFD(δ)=-116.2+18∙log10(δ)</w:t>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1°&lt;δ≤2°</w:t>
      </w:r>
    </w:p>
    <w:p w14:paraId="100FB06D" w14:textId="77777777" w:rsidR="00505E62" w:rsidRPr="00505E62" w:rsidRDefault="00505E62" w:rsidP="00202B4F">
      <w:pPr>
        <w:tabs>
          <w:tab w:val="right" w:pos="1871"/>
          <w:tab w:val="left" w:pos="2041"/>
        </w:tabs>
        <w:spacing w:before="120"/>
        <w:ind w:left="2041" w:hanging="2041"/>
      </w:pPr>
      <w:r w:rsidRPr="00505E62">
        <w:t>PFD(δ)=-117.9+23.7∙log10(δ)</w:t>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2°&lt;δ≤8°</w:t>
      </w:r>
    </w:p>
    <w:p w14:paraId="44F008E2" w14:textId="77777777" w:rsidR="00505E62" w:rsidRPr="00505E62" w:rsidRDefault="00505E62" w:rsidP="00202B4F">
      <w:pPr>
        <w:tabs>
          <w:tab w:val="right" w:pos="1871"/>
          <w:tab w:val="left" w:pos="2041"/>
        </w:tabs>
        <w:spacing w:before="120"/>
        <w:ind w:left="2041" w:hanging="2041"/>
      </w:pPr>
      <w:r w:rsidRPr="00505E62">
        <w:t>PFD(δ)=-96.5</w:t>
      </w:r>
      <w:r w:rsidRPr="00505E62">
        <w:tab/>
      </w:r>
      <w:r w:rsidRPr="00505E62">
        <w:tab/>
      </w:r>
      <w:r w:rsidRPr="00505E62">
        <w:tab/>
      </w:r>
      <w:r w:rsidRPr="00505E62">
        <w:tab/>
      </w:r>
      <w:r w:rsidRPr="00505E62">
        <w:tab/>
      </w:r>
      <w:r w:rsidRPr="00505E62">
        <w:tab/>
        <w:t>(</w:t>
      </w:r>
      <w:proofErr w:type="spellStart"/>
      <w:r w:rsidRPr="00505E62">
        <w:t>dBW</w:t>
      </w:r>
      <w:proofErr w:type="spellEnd"/>
      <w:r w:rsidRPr="00505E62">
        <w:t>/m</w:t>
      </w:r>
      <w:r w:rsidRPr="00505E62">
        <w:rPr>
          <w:vertAlign w:val="superscript"/>
        </w:rPr>
        <w:t>2</w:t>
      </w:r>
      <w:r w:rsidRPr="00505E62">
        <w:t>/14 MHz)</w:t>
      </w:r>
      <w:r w:rsidRPr="00505E62">
        <w:tab/>
        <w:t xml:space="preserve">for </w:t>
      </w:r>
      <w:r w:rsidRPr="00505E62">
        <w:tab/>
        <w:t>8°&lt;δ≤90.0°</w:t>
      </w:r>
    </w:p>
    <w:p w14:paraId="4791A449" w14:textId="77777777" w:rsidR="00505E62" w:rsidRPr="00505E62" w:rsidRDefault="00505E62" w:rsidP="00202B4F">
      <w:pPr>
        <w:spacing w:before="120"/>
        <w:rPr>
          <w:iCs/>
        </w:rPr>
      </w:pPr>
      <w:r w:rsidRPr="00505E62">
        <w:rPr>
          <w:iCs/>
        </w:rPr>
        <w:t>where δ is the angle of arrival of the radio-frequency wave (degrees above the horizon).</w:t>
      </w:r>
    </w:p>
    <w:p w14:paraId="73A921B9" w14:textId="77777777" w:rsidR="00E51B5C" w:rsidRDefault="00E51B5C" w:rsidP="00202B4F">
      <w:pPr>
        <w:spacing w:before="120"/>
      </w:pPr>
    </w:p>
    <w:p w14:paraId="188220D2" w14:textId="5E6B53A0" w:rsidR="00012650" w:rsidRPr="00081FAE" w:rsidRDefault="00247DDE" w:rsidP="00202B4F">
      <w:pPr>
        <w:spacing w:before="120"/>
      </w:pPr>
      <w:r>
        <w:t>1</w:t>
      </w:r>
      <w:r w:rsidR="00012650" w:rsidRPr="00081FAE">
        <w:t>.2</w:t>
      </w:r>
      <w:r w:rsidR="00012650" w:rsidRPr="00081FAE">
        <w:tab/>
        <w:t xml:space="preserve">Higher </w:t>
      </w:r>
      <w:proofErr w:type="spellStart"/>
      <w:r w:rsidR="00012650" w:rsidRPr="00081FAE">
        <w:t>pfd</w:t>
      </w:r>
      <w:proofErr w:type="spellEnd"/>
      <w:r w:rsidR="00012650" w:rsidRPr="00081FAE">
        <w:t xml:space="preserve"> levels </w:t>
      </w:r>
      <w:r w:rsidR="0031083C" w:rsidRPr="00081FAE">
        <w:t xml:space="preserve">than provided in </w:t>
      </w:r>
      <w:r w:rsidR="0031083C">
        <w:t>1</w:t>
      </w:r>
      <w:r w:rsidR="0031083C" w:rsidRPr="00081FAE">
        <w:t xml:space="preserve">.1 above </w:t>
      </w:r>
      <w:r w:rsidR="00012650" w:rsidRPr="00081FAE">
        <w:t xml:space="preserve">produced by aeronautical ESIM on surface of the Earth </w:t>
      </w:r>
      <w:r w:rsidR="0031083C">
        <w:t xml:space="preserve">within the territory of an administration that is </w:t>
      </w:r>
      <w:r w:rsidR="00012650" w:rsidRPr="00081FAE">
        <w:t>within line-of-sight of the aeronautical ESIM</w:t>
      </w:r>
      <w:r w:rsidR="0031083C">
        <w:t xml:space="preserve"> </w:t>
      </w:r>
      <w:r w:rsidR="0031083C" w:rsidRPr="00081FAE">
        <w:t>shall be subject to the prior agreement of th</w:t>
      </w:r>
      <w:r w:rsidR="00C65C25">
        <w:t>at</w:t>
      </w:r>
      <w:r w:rsidR="0031083C" w:rsidRPr="00081FAE">
        <w:t xml:space="preserve"> administration</w:t>
      </w:r>
      <w:r w:rsidR="00012650" w:rsidRPr="00081FAE">
        <w:t>.</w:t>
      </w:r>
    </w:p>
    <w:p w14:paraId="5331E4DD" w14:textId="6AA128E9" w:rsidR="00012650" w:rsidRPr="00081FAE" w:rsidRDefault="00012650" w:rsidP="00202B4F">
      <w:pPr>
        <w:pStyle w:val="Note"/>
        <w:spacing w:before="120"/>
      </w:pPr>
      <w:r w:rsidRPr="00081FAE">
        <w:t xml:space="preserve">NOTE 1 – </w:t>
      </w:r>
      <w:r w:rsidR="00210F51">
        <w:t>When calculating whether an ESIM meets t</w:t>
      </w:r>
      <w:r w:rsidR="00210F51" w:rsidRPr="00081FAE">
        <w:t xml:space="preserve">he </w:t>
      </w:r>
      <w:proofErr w:type="spellStart"/>
      <w:r w:rsidRPr="00081FAE">
        <w:t>pfd</w:t>
      </w:r>
      <w:proofErr w:type="spellEnd"/>
      <w:r w:rsidRPr="00081FAE">
        <w:t xml:space="preserve"> levels </w:t>
      </w:r>
      <w:r w:rsidR="00C65C25">
        <w:t xml:space="preserve">specified </w:t>
      </w:r>
      <w:r w:rsidRPr="00081FAE">
        <w:t xml:space="preserve">in provision </w:t>
      </w:r>
      <w:r w:rsidR="00210F51">
        <w:t>1</w:t>
      </w:r>
      <w:r w:rsidRPr="00081FAE">
        <w:t>.1 above</w:t>
      </w:r>
      <w:r w:rsidR="00210F51">
        <w:t>,</w:t>
      </w:r>
      <w:r w:rsidRPr="00081FAE">
        <w:t xml:space="preserve"> free-space propagation, atmospheric absorption</w:t>
      </w:r>
      <w:r w:rsidR="00C65C25">
        <w:t>,</w:t>
      </w:r>
      <w:r w:rsidRPr="00081FAE">
        <w:t xml:space="preserve"> and any attenuation due to the aircraft fuselage</w:t>
      </w:r>
      <w:r w:rsidR="00210F51">
        <w:t xml:space="preserve"> should be considered</w:t>
      </w:r>
      <w:r w:rsidRPr="00081FAE">
        <w:t>.</w:t>
      </w:r>
    </w:p>
    <w:p w14:paraId="3C25E48D" w14:textId="77777777" w:rsidR="00012650" w:rsidRPr="00081FAE" w:rsidRDefault="00012650" w:rsidP="00012650">
      <w:pPr>
        <w:pStyle w:val="AnnexNo"/>
      </w:pPr>
      <w:r w:rsidRPr="00081FAE">
        <w:t xml:space="preserve">Annex 3 to </w:t>
      </w:r>
      <w:r w:rsidRPr="00B964F2">
        <w:t>draft new Resolution [A15] (WRC-19)</w:t>
      </w:r>
    </w:p>
    <w:p w14:paraId="7BF15A53" w14:textId="7296F8CE" w:rsidR="00012650" w:rsidRDefault="00012650" w:rsidP="00012650">
      <w:pPr>
        <w:pStyle w:val="Annextitle"/>
        <w:rPr>
          <w:rFonts w:eastAsia="Calibri"/>
        </w:rPr>
      </w:pPr>
      <w:r w:rsidRPr="00081FAE">
        <w:rPr>
          <w:rFonts w:eastAsia="Calibri"/>
        </w:rPr>
        <w:t xml:space="preserve">Guidelines to assist administrations to authorize ESIM </w:t>
      </w:r>
      <w:r w:rsidRPr="00081FAE">
        <w:rPr>
          <w:rFonts w:eastAsia="Calibri"/>
        </w:rPr>
        <w:br/>
        <w:t>in the frequency band 27.5-29.5 GHz</w:t>
      </w:r>
    </w:p>
    <w:p w14:paraId="24D3F4DE" w14:textId="7265B034" w:rsidR="00B964F2" w:rsidRDefault="00B964F2" w:rsidP="00FD5CFB"/>
    <w:p w14:paraId="44F8494B" w14:textId="77777777" w:rsidR="00B964F2" w:rsidRPr="00BD6C46" w:rsidRDefault="00B964F2" w:rsidP="00B964F2">
      <w:pPr>
        <w:pStyle w:val="enumlev1"/>
        <w:ind w:left="0" w:firstLine="0"/>
        <w:rPr>
          <w:lang w:val="en-US"/>
        </w:rPr>
      </w:pPr>
      <w:r>
        <w:rPr>
          <w:lang w:val="en-US"/>
        </w:rPr>
        <w:t>The following guidelines are provided for all administrations involved in the authorization and operation of ESIM in the 27.5-29.5 GHz and 17.7-19.7 GHz frequency bands:</w:t>
      </w:r>
    </w:p>
    <w:p w14:paraId="0420A588" w14:textId="56740EE5" w:rsidR="00B964F2" w:rsidRPr="00BD6C46" w:rsidRDefault="00B964F2" w:rsidP="00B964F2">
      <w:r>
        <w:t>1</w:t>
      </w:r>
      <w:r w:rsidRPr="00BD6C46">
        <w:t>.</w:t>
      </w:r>
      <w:r w:rsidRPr="00BD6C46">
        <w:tab/>
        <w:t>With regard to Land ESIM (L-ESIM)</w:t>
      </w:r>
      <w:r>
        <w:t>, the administration authorizing L-ESIM has the right to require</w:t>
      </w:r>
      <w:r w:rsidRPr="00BD6C46">
        <w:t>:</w:t>
      </w:r>
    </w:p>
    <w:p w14:paraId="737AF95E" w14:textId="1EF65949" w:rsidR="00B964F2" w:rsidRPr="00BD6C46" w:rsidRDefault="00B964F2" w:rsidP="00B964F2">
      <w:pPr>
        <w:pStyle w:val="enumlev1"/>
        <w:rPr>
          <w:lang w:val="en-US"/>
        </w:rPr>
      </w:pPr>
      <w:r>
        <w:rPr>
          <w:lang w:val="en-US"/>
        </w:rPr>
        <w:t>1.1</w:t>
      </w:r>
      <w:r w:rsidRPr="00BD6C46">
        <w:rPr>
          <w:lang w:val="en-US"/>
        </w:rPr>
        <w:tab/>
      </w:r>
      <w:r w:rsidR="00C65C25">
        <w:rPr>
          <w:lang w:val="en-US"/>
        </w:rPr>
        <w:t xml:space="preserve">that </w:t>
      </w:r>
      <w:r w:rsidRPr="00BD6C46">
        <w:rPr>
          <w:lang w:val="en-US"/>
        </w:rPr>
        <w:t xml:space="preserve">L-ESIM operate within the territory under the jurisdiction of an administration only if </w:t>
      </w:r>
      <w:proofErr w:type="spellStart"/>
      <w:r w:rsidRPr="00BD6C46">
        <w:rPr>
          <w:lang w:val="en-US"/>
        </w:rPr>
        <w:t>authorised</w:t>
      </w:r>
      <w:proofErr w:type="spellEnd"/>
      <w:r w:rsidRPr="00BD6C46">
        <w:rPr>
          <w:lang w:val="en-US"/>
        </w:rPr>
        <w:t xml:space="preserve"> by that administration</w:t>
      </w:r>
      <w:r>
        <w:rPr>
          <w:lang w:val="en-US"/>
        </w:rPr>
        <w:t>;</w:t>
      </w:r>
    </w:p>
    <w:p w14:paraId="4FBD765F" w14:textId="7D9FFAB8" w:rsidR="00B964F2" w:rsidRPr="00BD6C46" w:rsidRDefault="00B964F2" w:rsidP="00B964F2">
      <w:pPr>
        <w:pStyle w:val="enumlev1"/>
        <w:rPr>
          <w:lang w:val="en-US"/>
        </w:rPr>
      </w:pPr>
      <w:r>
        <w:rPr>
          <w:lang w:val="en-US"/>
        </w:rPr>
        <w:t>1.2</w:t>
      </w:r>
      <w:r w:rsidRPr="00BD6C46">
        <w:rPr>
          <w:lang w:val="en-US"/>
        </w:rPr>
        <w:tab/>
      </w:r>
      <w:proofErr w:type="gramStart"/>
      <w:r w:rsidR="00C65C25">
        <w:rPr>
          <w:lang w:val="en-US"/>
        </w:rPr>
        <w:t>the</w:t>
      </w:r>
      <w:proofErr w:type="gramEnd"/>
      <w:r w:rsidR="00C65C25">
        <w:rPr>
          <w:lang w:val="en-US"/>
        </w:rPr>
        <w:t xml:space="preserve"> </w:t>
      </w:r>
      <w:r>
        <w:rPr>
          <w:lang w:val="en-US"/>
        </w:rPr>
        <w:t xml:space="preserve">operator of any </w:t>
      </w:r>
      <w:r w:rsidRPr="00BD6C46">
        <w:rPr>
          <w:lang w:val="en-US"/>
        </w:rPr>
        <w:t xml:space="preserve">ESIM network </w:t>
      </w:r>
      <w:r>
        <w:rPr>
          <w:lang w:val="en-US"/>
        </w:rPr>
        <w:t xml:space="preserve">within which the L-ESIM operate </w:t>
      </w:r>
      <w:r w:rsidR="00C65C25">
        <w:rPr>
          <w:lang w:val="en-US"/>
        </w:rPr>
        <w:t>to confirm</w:t>
      </w:r>
      <w:r w:rsidRPr="00BD6C46">
        <w:rPr>
          <w:lang w:val="en-US"/>
        </w:rPr>
        <w:t xml:space="preserve"> that such L-ESIM have the capability to limit operations </w:t>
      </w:r>
      <w:r>
        <w:rPr>
          <w:lang w:val="en-US"/>
        </w:rPr>
        <w:t>to</w:t>
      </w:r>
      <w:r w:rsidRPr="00BD6C46">
        <w:rPr>
          <w:lang w:val="en-US"/>
        </w:rPr>
        <w:t xml:space="preserve"> the territory of administrations having authorized those L-ESIM</w:t>
      </w:r>
      <w:r>
        <w:rPr>
          <w:lang w:val="en-US"/>
        </w:rPr>
        <w:t>;</w:t>
      </w:r>
    </w:p>
    <w:p w14:paraId="3272F1A8" w14:textId="1D4784C7" w:rsidR="00B964F2" w:rsidRDefault="00B964F2" w:rsidP="00B964F2">
      <w:pPr>
        <w:pStyle w:val="enumlev1"/>
        <w:rPr>
          <w:i/>
          <w:lang w:val="en-US"/>
        </w:rPr>
      </w:pPr>
    </w:p>
    <w:p w14:paraId="7EAD7705" w14:textId="00E924EF" w:rsidR="00B964F2" w:rsidRDefault="00B964F2" w:rsidP="00B964F2">
      <w:pPr>
        <w:pStyle w:val="enumlev1"/>
        <w:rPr>
          <w:lang w:val="en-US"/>
        </w:rPr>
      </w:pPr>
      <w:r>
        <w:rPr>
          <w:lang w:val="en-US"/>
        </w:rPr>
        <w:lastRenderedPageBreak/>
        <w:t>1.3</w:t>
      </w:r>
      <w:r w:rsidRPr="00BD6C46">
        <w:rPr>
          <w:lang w:val="en-US"/>
        </w:rPr>
        <w:tab/>
      </w:r>
      <w:r>
        <w:rPr>
          <w:lang w:val="en-US"/>
        </w:rPr>
        <w:t xml:space="preserve">The operator of the </w:t>
      </w:r>
      <w:r w:rsidRPr="00BD6C46">
        <w:rPr>
          <w:lang w:val="en-US"/>
        </w:rPr>
        <w:t xml:space="preserve">ESIM network </w:t>
      </w:r>
      <w:r>
        <w:rPr>
          <w:lang w:val="en-US"/>
        </w:rPr>
        <w:t xml:space="preserve">within which the L-ESIM </w:t>
      </w:r>
      <w:proofErr w:type="gramStart"/>
      <w:r>
        <w:rPr>
          <w:lang w:val="en-US"/>
        </w:rPr>
        <w:t xml:space="preserve">operate </w:t>
      </w:r>
      <w:r w:rsidRPr="00BD6C46">
        <w:rPr>
          <w:lang w:val="en-US"/>
        </w:rPr>
        <w:t xml:space="preserve"> provide</w:t>
      </w:r>
      <w:proofErr w:type="gramEnd"/>
      <w:r w:rsidRPr="00BD6C46">
        <w:rPr>
          <w:lang w:val="en-US"/>
        </w:rPr>
        <w:t xml:space="preserve"> a point of contact for the purpose of tracing any suspected cases of interference from L-ESIM</w:t>
      </w:r>
      <w:r>
        <w:rPr>
          <w:lang w:val="en-US"/>
        </w:rPr>
        <w:t>.</w:t>
      </w:r>
    </w:p>
    <w:p w14:paraId="4F1751A8" w14:textId="77777777" w:rsidR="00B964F2" w:rsidRPr="00BD6C46" w:rsidRDefault="00B964F2" w:rsidP="00B964F2">
      <w:pPr>
        <w:pStyle w:val="enumlev1"/>
        <w:rPr>
          <w:lang w:val="en-US"/>
        </w:rPr>
      </w:pPr>
    </w:p>
    <w:p w14:paraId="5FBBF579" w14:textId="7D62705B" w:rsidR="00B964F2" w:rsidRPr="00BD6C46" w:rsidRDefault="00B964F2" w:rsidP="00B964F2">
      <w:r>
        <w:t>2</w:t>
      </w:r>
      <w:r w:rsidRPr="00BD6C46">
        <w:t xml:space="preserve">. </w:t>
      </w:r>
      <w:r w:rsidRPr="00BD6C46">
        <w:tab/>
        <w:t>With regard to Maritime ESIM (M-ESIM)</w:t>
      </w:r>
      <w:r>
        <w:t>, the administration authorizing M-ESIM has the right to require</w:t>
      </w:r>
      <w:r w:rsidRPr="00BD6C46">
        <w:t>:</w:t>
      </w:r>
    </w:p>
    <w:p w14:paraId="48C50A22" w14:textId="44CBA2AF" w:rsidR="00B964F2" w:rsidRPr="00BD6C46" w:rsidRDefault="00B964F2" w:rsidP="00B964F2">
      <w:pPr>
        <w:pStyle w:val="enumlev1"/>
        <w:rPr>
          <w:lang w:val="en-US"/>
        </w:rPr>
      </w:pPr>
      <w:r>
        <w:rPr>
          <w:lang w:val="en-US"/>
        </w:rPr>
        <w:t>2.1</w:t>
      </w:r>
      <w:r w:rsidRPr="00BD6C46">
        <w:rPr>
          <w:lang w:val="en-US"/>
        </w:rPr>
        <w:tab/>
      </w:r>
      <w:r w:rsidR="00C65C25">
        <w:rPr>
          <w:lang w:val="en-US"/>
        </w:rPr>
        <w:t xml:space="preserve">that </w:t>
      </w:r>
      <w:r w:rsidRPr="00BD6C46">
        <w:rPr>
          <w:lang w:val="en-US"/>
        </w:rPr>
        <w:t xml:space="preserve">M-ESIM operate within the territorial waters under the jurisdiction of an administration only if </w:t>
      </w:r>
      <w:proofErr w:type="spellStart"/>
      <w:r w:rsidRPr="00BD6C46">
        <w:rPr>
          <w:lang w:val="en-US"/>
        </w:rPr>
        <w:t>authorised</w:t>
      </w:r>
      <w:proofErr w:type="spellEnd"/>
      <w:r w:rsidRPr="00BD6C46">
        <w:rPr>
          <w:lang w:val="en-US"/>
        </w:rPr>
        <w:t xml:space="preserve"> by that administration</w:t>
      </w:r>
      <w:r>
        <w:rPr>
          <w:lang w:val="en-US"/>
        </w:rPr>
        <w:t>.</w:t>
      </w:r>
    </w:p>
    <w:p w14:paraId="4A2298C3" w14:textId="4F81971B" w:rsidR="00B964F2" w:rsidRPr="00BD6C46" w:rsidRDefault="00B964F2" w:rsidP="00B964F2">
      <w:pPr>
        <w:pStyle w:val="enumlev1"/>
        <w:rPr>
          <w:lang w:val="en-US"/>
        </w:rPr>
      </w:pPr>
      <w:r>
        <w:rPr>
          <w:lang w:val="en-US"/>
        </w:rPr>
        <w:t>2.2</w:t>
      </w:r>
      <w:r w:rsidRPr="00BD6C46">
        <w:rPr>
          <w:lang w:val="en-US"/>
        </w:rPr>
        <w:t>.</w:t>
      </w:r>
      <w:r w:rsidRPr="00BD6C46">
        <w:rPr>
          <w:lang w:val="en-US"/>
        </w:rPr>
        <w:tab/>
      </w:r>
      <w:proofErr w:type="gramStart"/>
      <w:r w:rsidR="00C65C25">
        <w:rPr>
          <w:lang w:val="en-US"/>
        </w:rPr>
        <w:t>the</w:t>
      </w:r>
      <w:proofErr w:type="gramEnd"/>
      <w:r w:rsidR="00C65C25">
        <w:rPr>
          <w:lang w:val="en-US"/>
        </w:rPr>
        <w:t xml:space="preserve"> </w:t>
      </w:r>
      <w:r>
        <w:rPr>
          <w:lang w:val="en-US"/>
        </w:rPr>
        <w:t xml:space="preserve">operator of any ESIM network within which the M-ESIM operate </w:t>
      </w:r>
      <w:r w:rsidR="00C65C25">
        <w:rPr>
          <w:lang w:val="en-US"/>
        </w:rPr>
        <w:t>to confirm</w:t>
      </w:r>
      <w:r>
        <w:rPr>
          <w:lang w:val="en-US"/>
        </w:rPr>
        <w:t xml:space="preserve"> that </w:t>
      </w:r>
      <w:r w:rsidRPr="00BD6C46">
        <w:rPr>
          <w:lang w:val="en-US"/>
        </w:rPr>
        <w:t xml:space="preserve">such M-ESIM have the capability to limit operations </w:t>
      </w:r>
      <w:r>
        <w:rPr>
          <w:lang w:val="en-US"/>
        </w:rPr>
        <w:t>to</w:t>
      </w:r>
      <w:r w:rsidRPr="00BD6C46">
        <w:rPr>
          <w:lang w:val="en-US"/>
        </w:rPr>
        <w:t xml:space="preserve"> the territorial waters of administrations having authorized those M-ESIM</w:t>
      </w:r>
      <w:r>
        <w:rPr>
          <w:lang w:val="en-US"/>
        </w:rPr>
        <w:t>.</w:t>
      </w:r>
      <w:r w:rsidRPr="00DF3352">
        <w:rPr>
          <w:lang w:val="en-US"/>
        </w:rPr>
        <w:t xml:space="preserve"> </w:t>
      </w:r>
    </w:p>
    <w:p w14:paraId="2C4B4596" w14:textId="0B3A9DA0" w:rsidR="00B964F2" w:rsidRPr="00BD6C46" w:rsidRDefault="00B964F2" w:rsidP="00B964F2">
      <w:pPr>
        <w:ind w:left="1134" w:hanging="1134"/>
      </w:pPr>
      <w:r>
        <w:t>2.3</w:t>
      </w:r>
      <w:r w:rsidRPr="00BD6C46">
        <w:tab/>
      </w:r>
      <w:r w:rsidR="00C65C25">
        <w:tab/>
      </w:r>
      <w:r w:rsidR="00C65C25">
        <w:tab/>
      </w:r>
      <w:r w:rsidR="00C65C25">
        <w:tab/>
      </w:r>
      <w:r>
        <w:t xml:space="preserve">The operator of the </w:t>
      </w:r>
      <w:r w:rsidRPr="00BD6C46">
        <w:t xml:space="preserve">ESIM network </w:t>
      </w:r>
      <w:r>
        <w:t xml:space="preserve">within which the M-ESIM operate </w:t>
      </w:r>
      <w:r w:rsidRPr="00BD6C46">
        <w:t xml:space="preserve">provide a point of contact for the purpose of tracing any suspected cases of interference from </w:t>
      </w:r>
      <w:r>
        <w:t>M</w:t>
      </w:r>
      <w:r w:rsidRPr="00BD6C46">
        <w:t>-ESIM</w:t>
      </w:r>
      <w:r>
        <w:t>.</w:t>
      </w:r>
    </w:p>
    <w:p w14:paraId="5EB94FAD" w14:textId="6038819A" w:rsidR="00B964F2" w:rsidRPr="00BD6C46" w:rsidRDefault="00B964F2" w:rsidP="00B964F2">
      <w:pPr>
        <w:pStyle w:val="enumlev1"/>
        <w:rPr>
          <w:lang w:val="en-US"/>
        </w:rPr>
      </w:pPr>
    </w:p>
    <w:p w14:paraId="063284EE" w14:textId="398EB483" w:rsidR="00B964F2" w:rsidRDefault="00B964F2" w:rsidP="00B964F2">
      <w:r>
        <w:t>3</w:t>
      </w:r>
      <w:r w:rsidRPr="00BD6C46">
        <w:t xml:space="preserve">. </w:t>
      </w:r>
      <w:r w:rsidRPr="00BD6C46">
        <w:tab/>
        <w:t>With regard to Aeronautical ESIM (A-ESIM)</w:t>
      </w:r>
      <w:r>
        <w:t>, the administration authorizing A-ESIM has the right to require</w:t>
      </w:r>
      <w:r w:rsidRPr="00BD6C46">
        <w:t>:</w:t>
      </w:r>
    </w:p>
    <w:p w14:paraId="5B225336" w14:textId="4306FC7E" w:rsidR="00B964F2" w:rsidRPr="00BD6C46" w:rsidRDefault="00B964F2" w:rsidP="00B964F2">
      <w:pPr>
        <w:pStyle w:val="enumlev1"/>
        <w:rPr>
          <w:lang w:val="en-US"/>
        </w:rPr>
      </w:pPr>
      <w:r>
        <w:rPr>
          <w:lang w:val="en-US"/>
        </w:rPr>
        <w:t>3.1</w:t>
      </w:r>
      <w:r w:rsidRPr="00BD6C46">
        <w:rPr>
          <w:lang w:val="en-US"/>
        </w:rPr>
        <w:tab/>
      </w:r>
      <w:r w:rsidR="00C65C25">
        <w:rPr>
          <w:lang w:val="en-US"/>
        </w:rPr>
        <w:t xml:space="preserve">that </w:t>
      </w:r>
      <w:r>
        <w:rPr>
          <w:lang w:val="en-US"/>
        </w:rPr>
        <w:t>A</w:t>
      </w:r>
      <w:r w:rsidRPr="00BD6C46">
        <w:rPr>
          <w:lang w:val="en-US"/>
        </w:rPr>
        <w:t xml:space="preserve">-ESIM operate within the territorial </w:t>
      </w:r>
      <w:r>
        <w:rPr>
          <w:lang w:val="en-US"/>
        </w:rPr>
        <w:t xml:space="preserve">airspace </w:t>
      </w:r>
      <w:r w:rsidRPr="00BD6C46">
        <w:rPr>
          <w:lang w:val="en-US"/>
        </w:rPr>
        <w:t>under the jurisdiction of an administration only if authori</w:t>
      </w:r>
      <w:r>
        <w:rPr>
          <w:lang w:val="en-US"/>
        </w:rPr>
        <w:t>z</w:t>
      </w:r>
      <w:r w:rsidRPr="00BD6C46">
        <w:rPr>
          <w:lang w:val="en-US"/>
        </w:rPr>
        <w:t>ed by that administration</w:t>
      </w:r>
      <w:r>
        <w:rPr>
          <w:lang w:val="en-US"/>
        </w:rPr>
        <w:t>;</w:t>
      </w:r>
    </w:p>
    <w:p w14:paraId="4EDF13A9" w14:textId="1C6F5AED" w:rsidR="00B964F2" w:rsidRPr="00BD6C46" w:rsidRDefault="00B964F2" w:rsidP="00B964F2">
      <w:pPr>
        <w:pStyle w:val="enumlev1"/>
        <w:rPr>
          <w:lang w:val="en-US"/>
        </w:rPr>
      </w:pPr>
      <w:r>
        <w:rPr>
          <w:lang w:val="en-US"/>
        </w:rPr>
        <w:t>3.2</w:t>
      </w:r>
      <w:r w:rsidRPr="00BD6C46">
        <w:rPr>
          <w:lang w:val="en-US"/>
        </w:rPr>
        <w:tab/>
      </w:r>
      <w:proofErr w:type="gramStart"/>
      <w:r w:rsidR="00C65C25">
        <w:rPr>
          <w:lang w:val="en-US"/>
        </w:rPr>
        <w:t>the</w:t>
      </w:r>
      <w:proofErr w:type="gramEnd"/>
      <w:r>
        <w:rPr>
          <w:lang w:val="en-US"/>
        </w:rPr>
        <w:t xml:space="preserve"> operator of any </w:t>
      </w:r>
      <w:r w:rsidRPr="00BD6C46">
        <w:rPr>
          <w:lang w:val="en-US"/>
        </w:rPr>
        <w:t xml:space="preserve">ESIM network </w:t>
      </w:r>
      <w:r>
        <w:rPr>
          <w:lang w:val="en-US"/>
        </w:rPr>
        <w:t xml:space="preserve">within which the A-ESIM operate </w:t>
      </w:r>
      <w:r w:rsidR="00C65C25">
        <w:rPr>
          <w:lang w:val="en-US"/>
        </w:rPr>
        <w:t>to confirm</w:t>
      </w:r>
      <w:r w:rsidRPr="00BD6C46">
        <w:rPr>
          <w:lang w:val="en-US"/>
        </w:rPr>
        <w:t xml:space="preserve"> that such </w:t>
      </w:r>
      <w:r>
        <w:rPr>
          <w:lang w:val="en-US"/>
        </w:rPr>
        <w:t>A</w:t>
      </w:r>
      <w:r w:rsidRPr="00BD6C46">
        <w:rPr>
          <w:lang w:val="en-US"/>
        </w:rPr>
        <w:t xml:space="preserve">-ESIM have the capability to limit operations </w:t>
      </w:r>
      <w:r>
        <w:rPr>
          <w:lang w:val="en-US"/>
        </w:rPr>
        <w:t>to</w:t>
      </w:r>
      <w:r w:rsidRPr="00BD6C46">
        <w:rPr>
          <w:lang w:val="en-US"/>
        </w:rPr>
        <w:t xml:space="preserve"> the </w:t>
      </w:r>
      <w:r>
        <w:rPr>
          <w:lang w:val="en-US"/>
        </w:rPr>
        <w:t xml:space="preserve">territorial airspace </w:t>
      </w:r>
      <w:r w:rsidRPr="00BD6C46">
        <w:rPr>
          <w:lang w:val="en-US"/>
        </w:rPr>
        <w:t>of administr</w:t>
      </w:r>
      <w:r>
        <w:rPr>
          <w:lang w:val="en-US"/>
        </w:rPr>
        <w:t>ations having authorized those A</w:t>
      </w:r>
      <w:r w:rsidRPr="00BD6C46">
        <w:rPr>
          <w:lang w:val="en-US"/>
        </w:rPr>
        <w:t>-ESIM</w:t>
      </w:r>
      <w:r>
        <w:rPr>
          <w:lang w:val="en-US"/>
        </w:rPr>
        <w:t>.</w:t>
      </w:r>
    </w:p>
    <w:p w14:paraId="5F021A73" w14:textId="62BDAA76" w:rsidR="00B964F2" w:rsidRPr="00BD6C46" w:rsidRDefault="00B964F2" w:rsidP="00B964F2">
      <w:pPr>
        <w:ind w:left="1134" w:hanging="1134"/>
      </w:pPr>
      <w:r>
        <w:t>3.3</w:t>
      </w:r>
      <w:r w:rsidRPr="00BD6C46">
        <w:tab/>
      </w:r>
      <w:r w:rsidR="00C65C25">
        <w:tab/>
      </w:r>
      <w:r w:rsidR="00C65C25">
        <w:tab/>
      </w:r>
      <w:r w:rsidR="00C65C25">
        <w:tab/>
      </w:r>
      <w:r>
        <w:t xml:space="preserve">The operator of the </w:t>
      </w:r>
      <w:r w:rsidRPr="00BD6C46">
        <w:t xml:space="preserve">ESIM network </w:t>
      </w:r>
      <w:r>
        <w:t>within which the A-ESIM operate</w:t>
      </w:r>
      <w:r w:rsidRPr="00BD6C46">
        <w:t xml:space="preserve"> provide a point of contact for the purpose of tracing any suspected cases of interference from </w:t>
      </w:r>
      <w:r>
        <w:t>A</w:t>
      </w:r>
      <w:r w:rsidRPr="00BD6C46">
        <w:t>-ESIM</w:t>
      </w:r>
      <w:r>
        <w:t>.</w:t>
      </w:r>
    </w:p>
    <w:p w14:paraId="62250357" w14:textId="77777777" w:rsidR="00865609" w:rsidRDefault="00865609" w:rsidP="00865609">
      <w:pPr>
        <w:pStyle w:val="Reasons"/>
      </w:pPr>
      <w:r>
        <w:rPr>
          <w:b/>
        </w:rPr>
        <w:t>Reasons:</w:t>
      </w:r>
      <w:r>
        <w:tab/>
      </w:r>
      <w:r w:rsidRPr="00683128">
        <w:t xml:space="preserve">Adoption of this proposal would provide the availability of </w:t>
      </w:r>
      <w:r>
        <w:t xml:space="preserve">2 GHz of additional spectrum </w:t>
      </w:r>
      <w:r w:rsidRPr="00683128">
        <w:t xml:space="preserve">in </w:t>
      </w:r>
      <w:r>
        <w:t xml:space="preserve">each </w:t>
      </w:r>
      <w:r w:rsidRPr="00683128">
        <w:t xml:space="preserve">the </w:t>
      </w:r>
      <w:r>
        <w:t>FSS uplink and downlink directions at 30/20 GHz</w:t>
      </w:r>
      <w:r w:rsidRPr="00683128">
        <w:t xml:space="preserve"> to support important and growing global broadband communication requirements for users on ships, airplanes, and land vehicles, on an equal basis in all three Regions and result in rational and efficient use of the radio spectrum resource.</w:t>
      </w:r>
      <w:r>
        <w:t xml:space="preserve"> </w:t>
      </w:r>
    </w:p>
    <w:p w14:paraId="30B6714A" w14:textId="127E02FD" w:rsidR="00865609" w:rsidRDefault="00865609" w:rsidP="00865609">
      <w:pPr>
        <w:rPr>
          <w:lang w:val="fr-CH"/>
        </w:rPr>
      </w:pPr>
    </w:p>
    <w:p w14:paraId="0C24AC65" w14:textId="28B6C756" w:rsidR="00B270EC" w:rsidRDefault="00B270EC" w:rsidP="00B270EC">
      <w:pPr>
        <w:pStyle w:val="Proposal"/>
      </w:pPr>
      <w:r>
        <w:rPr>
          <w:lang w:val="en-US"/>
        </w:rPr>
        <w:t>MO</w:t>
      </w:r>
      <w:r w:rsidRPr="006947B9">
        <w:rPr>
          <w:lang w:val="en-US"/>
        </w:rPr>
        <w:t>D</w:t>
      </w:r>
      <w:r>
        <w:rPr>
          <w:lang w:val="en-US"/>
        </w:rPr>
        <w:tab/>
      </w:r>
      <w:r>
        <w:t>USA/1.5/6</w:t>
      </w:r>
    </w:p>
    <w:p w14:paraId="2320BBE6" w14:textId="77777777" w:rsidR="00B270EC" w:rsidRPr="00107360" w:rsidRDefault="00B270EC" w:rsidP="00B270EC">
      <w:pPr>
        <w:pStyle w:val="AppendixNo"/>
      </w:pPr>
      <w:bookmarkStart w:id="42" w:name="_Toc454787403"/>
      <w:r w:rsidRPr="00107360">
        <w:t xml:space="preserve">APPENDIX </w:t>
      </w:r>
      <w:r w:rsidRPr="00494285">
        <w:rPr>
          <w:rStyle w:val="href"/>
        </w:rPr>
        <w:t>4</w:t>
      </w:r>
      <w:r w:rsidRPr="00107360">
        <w:t xml:space="preserve"> (</w:t>
      </w:r>
      <w:r w:rsidRPr="00AA3CCC">
        <w:t>REV</w:t>
      </w:r>
      <w:r>
        <w:t>.WRC</w:t>
      </w:r>
      <w:r>
        <w:noBreakHyphen/>
      </w:r>
      <w:r w:rsidRPr="00107360">
        <w:t>1</w:t>
      </w:r>
      <w:r>
        <w:t>5</w:t>
      </w:r>
      <w:r w:rsidRPr="00107360">
        <w:t>)</w:t>
      </w:r>
      <w:bookmarkEnd w:id="42"/>
    </w:p>
    <w:p w14:paraId="39D52B7D" w14:textId="77777777" w:rsidR="00B270EC" w:rsidRPr="00821BE4" w:rsidRDefault="00B270EC" w:rsidP="00B270EC">
      <w:pPr>
        <w:pStyle w:val="Appendixtitle"/>
        <w:keepNext w:val="0"/>
        <w:keepLines w:val="0"/>
      </w:pPr>
      <w:bookmarkStart w:id="43" w:name="_Toc328648889"/>
      <w:bookmarkStart w:id="44" w:name="_Toc454787404"/>
      <w:r w:rsidRPr="00821BE4">
        <w:t>Consolidated list and tables of characteristics for use in the</w:t>
      </w:r>
      <w:r w:rsidRPr="00821BE4">
        <w:br/>
        <w:t>application of the procedures of Chapter III</w:t>
      </w:r>
      <w:bookmarkEnd w:id="43"/>
      <w:bookmarkEnd w:id="44"/>
    </w:p>
    <w:p w14:paraId="41F23872" w14:textId="77777777" w:rsidR="00B270EC" w:rsidRPr="00F5119C" w:rsidRDefault="00B270EC" w:rsidP="00B270EC">
      <w:pPr>
        <w:pStyle w:val="AnnexNo"/>
      </w:pPr>
      <w:bookmarkStart w:id="45" w:name="_Toc328648892"/>
      <w:bookmarkStart w:id="46" w:name="_Toc454787407"/>
      <w:r w:rsidRPr="00F5119C">
        <w:lastRenderedPageBreak/>
        <w:t>ANNEX 2</w:t>
      </w:r>
      <w:bookmarkEnd w:id="45"/>
      <w:bookmarkEnd w:id="46"/>
    </w:p>
    <w:p w14:paraId="046C45AF" w14:textId="77777777" w:rsidR="00B270EC" w:rsidRPr="001B7EA4" w:rsidRDefault="00B270EC" w:rsidP="00B270EC">
      <w:pPr>
        <w:pStyle w:val="Annextitle"/>
      </w:pPr>
      <w:bookmarkStart w:id="47" w:name="_Toc328648893"/>
      <w:bookmarkStart w:id="48" w:name="_Toc454787408"/>
      <w:r w:rsidRPr="001B7EA4">
        <w:t>Characteristics of satellite networks, earth stations</w:t>
      </w:r>
      <w:r w:rsidRPr="001B7EA4">
        <w:br/>
        <w:t>or radio astronomy stations</w:t>
      </w:r>
      <w:r w:rsidRPr="00AA3CCC">
        <w:rPr>
          <w:rStyle w:val="FootnoteReference"/>
        </w:rPr>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7"/>
      <w:bookmarkEnd w:id="48"/>
    </w:p>
    <w:p w14:paraId="48B9FD00" w14:textId="77777777" w:rsidR="00B270EC" w:rsidRDefault="00B270EC" w:rsidP="00B270EC">
      <w:pPr>
        <w:pStyle w:val="Headingb"/>
        <w:rPr>
          <w:lang w:val="en-GB"/>
        </w:rPr>
      </w:pPr>
      <w:r w:rsidRPr="004046E7">
        <w:rPr>
          <w:lang w:val="en-GB"/>
        </w:rPr>
        <w:t>Footnotes to Tables A, B, C and D</w:t>
      </w:r>
    </w:p>
    <w:p w14:paraId="222BCC35" w14:textId="77777777" w:rsidR="00B270EC" w:rsidRPr="00F1794C" w:rsidRDefault="00B270EC" w:rsidP="00B270EC"/>
    <w:p w14:paraId="62D3F703" w14:textId="77777777" w:rsidR="00B270EC" w:rsidRPr="00063F52" w:rsidRDefault="00B270EC" w:rsidP="00B270EC">
      <w:pPr>
        <w:pStyle w:val="Proposal"/>
        <w:spacing w:before="120"/>
      </w:pPr>
      <w:r>
        <w:lastRenderedPageBreak/>
        <w:t>MOD</w:t>
      </w:r>
    </w:p>
    <w:p w14:paraId="78B82B24" w14:textId="77777777" w:rsidR="00B270EC" w:rsidRDefault="00B270EC" w:rsidP="00B270EC">
      <w:pPr>
        <w:pStyle w:val="TableNo"/>
        <w:spacing w:before="240"/>
      </w:pPr>
      <w:r w:rsidRPr="00301CBE">
        <w:t>TABLE A</w:t>
      </w:r>
    </w:p>
    <w:p w14:paraId="4C5C0A59" w14:textId="77777777" w:rsidR="00B270EC" w:rsidRPr="00F1794C" w:rsidRDefault="00B270EC" w:rsidP="00B270EC">
      <w:pPr>
        <w:pStyle w:val="Tabletitle"/>
        <w:spacing w:after="0"/>
      </w:pPr>
      <w:r w:rsidRPr="00D41CE2">
        <w:t>Table of characteristics to be submitted for spac</w:t>
      </w:r>
      <w:r>
        <w:t xml:space="preserve">e </w:t>
      </w:r>
      <w:proofErr w:type="spellStart"/>
      <w:r>
        <w:t>andradio</w:t>
      </w:r>
      <w:proofErr w:type="spellEnd"/>
      <w:r>
        <w:t xml:space="preserve"> astronomy services </w:t>
      </w:r>
      <w:r>
        <w:br/>
      </w:r>
      <w:r w:rsidRPr="00577A24">
        <w:rPr>
          <w:rFonts w:ascii="Times New Roman"/>
          <w:b w:val="0"/>
          <w:sz w:val="16"/>
          <w:szCs w:val="16"/>
        </w:rPr>
        <w:t>(</w:t>
      </w:r>
      <w:proofErr w:type="spellStart"/>
      <w:r>
        <w:rPr>
          <w:rFonts w:ascii="Times New Roman"/>
          <w:b w:val="0"/>
          <w:color w:val="000000"/>
          <w:sz w:val="16"/>
        </w:rPr>
        <w:t>Rev.</w:t>
      </w:r>
      <w:r w:rsidRPr="00577A24">
        <w:rPr>
          <w:rFonts w:ascii="Times New Roman"/>
          <w:b w:val="0"/>
          <w:color w:val="000000"/>
          <w:sz w:val="16"/>
        </w:rPr>
        <w:t>WRC</w:t>
      </w:r>
      <w:proofErr w:type="spellEnd"/>
      <w:r w:rsidRPr="00577A24">
        <w:rPr>
          <w:rFonts w:ascii="Times New Roman"/>
          <w:b w:val="0"/>
          <w:sz w:val="16"/>
          <w:szCs w:val="16"/>
        </w:rPr>
        <w:t xml:space="preserve"> </w:t>
      </w:r>
      <w:r w:rsidRPr="00577A24">
        <w:rPr>
          <w:rFonts w:ascii="Times New Roman"/>
          <w:b w:val="0"/>
          <w:sz w:val="16"/>
          <w:szCs w:val="16"/>
        </w:rPr>
        <w:noBreakHyphen/>
        <w:t>12)</w:t>
      </w:r>
    </w:p>
    <w:tbl>
      <w:tblPr>
        <w:tblpPr w:leftFromText="180" w:rightFromText="180" w:vertAnchor="page" w:horzAnchor="margin" w:tblpY="2923"/>
        <w:tblW w:w="5162" w:type="pct"/>
        <w:tblLook w:val="04A0" w:firstRow="1" w:lastRow="0" w:firstColumn="1" w:lastColumn="0" w:noHBand="0" w:noVBand="1"/>
      </w:tblPr>
      <w:tblGrid>
        <w:gridCol w:w="926"/>
        <w:gridCol w:w="2063"/>
        <w:gridCol w:w="590"/>
        <w:gridCol w:w="590"/>
        <w:gridCol w:w="590"/>
        <w:gridCol w:w="406"/>
        <w:gridCol w:w="406"/>
        <w:gridCol w:w="590"/>
        <w:gridCol w:w="590"/>
        <w:gridCol w:w="774"/>
        <w:gridCol w:w="774"/>
        <w:gridCol w:w="927"/>
        <w:gridCol w:w="406"/>
      </w:tblGrid>
      <w:tr w:rsidR="00B270EC" w:rsidRPr="00513363" w14:paraId="5066B347" w14:textId="77777777" w:rsidTr="00375742">
        <w:trPr>
          <w:trHeight w:val="3000"/>
          <w:tblHeader/>
        </w:trPr>
        <w:tc>
          <w:tcPr>
            <w:tcW w:w="510"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0205E55B" w14:textId="77777777" w:rsidR="00B270EC" w:rsidRPr="00AA2322" w:rsidRDefault="00B270EC" w:rsidP="00375742">
            <w:pPr>
              <w:pStyle w:val="Tablehead"/>
              <w:rPr>
                <w:sz w:val="16"/>
                <w:szCs w:val="16"/>
              </w:rPr>
            </w:pPr>
            <w:r w:rsidRPr="00AA2322">
              <w:rPr>
                <w:sz w:val="16"/>
                <w:szCs w:val="16"/>
              </w:rPr>
              <w:t>Items in Appendix</w:t>
            </w:r>
          </w:p>
        </w:tc>
        <w:tc>
          <w:tcPr>
            <w:tcW w:w="1100"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373C928D" w14:textId="77777777" w:rsidR="00B270EC" w:rsidRPr="00AA2322" w:rsidRDefault="00B270EC" w:rsidP="00375742">
            <w:pPr>
              <w:pStyle w:val="Tablehead"/>
              <w:rPr>
                <w:i/>
                <w:iCs/>
                <w:sz w:val="16"/>
                <w:szCs w:val="16"/>
              </w:rPr>
            </w:pPr>
            <w:r w:rsidRPr="00AA2322">
              <w:rPr>
                <w:i/>
                <w:iCs/>
                <w:sz w:val="16"/>
                <w:szCs w:val="16"/>
              </w:rPr>
              <w:t xml:space="preserve">A </w:t>
            </w:r>
            <w:r w:rsidRPr="00AA2322">
              <w:rPr>
                <w:i/>
                <w:iCs/>
                <w:sz w:val="16"/>
                <w:szCs w:val="16"/>
                <w:vertAlign w:val="superscript"/>
              </w:rPr>
              <w:t>_</w:t>
            </w:r>
            <w:r w:rsidRPr="00AA2322">
              <w:rPr>
                <w:i/>
                <w:iCs/>
                <w:sz w:val="16"/>
                <w:szCs w:val="16"/>
              </w:rPr>
              <w:t xml:space="preserve"> GENERAL CHARACTERISTICS OF THE SATELLITE NETWORK, </w:t>
            </w:r>
            <w:r w:rsidRPr="00AA2322">
              <w:rPr>
                <w:i/>
                <w:iCs/>
                <w:sz w:val="16"/>
                <w:szCs w:val="16"/>
              </w:rPr>
              <w:br/>
              <w:t xml:space="preserve">EARTH STATION OR RADIO ASTRONOMY STATION </w:t>
            </w:r>
          </w:p>
        </w:tc>
        <w:tc>
          <w:tcPr>
            <w:tcW w:w="297"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29CEF16F" w14:textId="77777777" w:rsidR="00B270EC" w:rsidRPr="00513363" w:rsidRDefault="00B270EC" w:rsidP="00375742">
            <w:pPr>
              <w:pStyle w:val="Tablehead"/>
              <w:spacing w:before="0" w:after="0"/>
              <w:rPr>
                <w:i/>
                <w:iCs/>
                <w:sz w:val="16"/>
                <w:szCs w:val="16"/>
              </w:rPr>
            </w:pPr>
            <w:r w:rsidRPr="00513363">
              <w:rPr>
                <w:i/>
                <w:iCs/>
                <w:sz w:val="16"/>
                <w:szCs w:val="16"/>
              </w:rPr>
              <w:t>Advance publication of a geostationary-</w:t>
            </w:r>
            <w:r w:rsidRPr="00513363">
              <w:rPr>
                <w:i/>
                <w:iCs/>
                <w:sz w:val="16"/>
                <w:szCs w:val="16"/>
              </w:rPr>
              <w:br/>
              <w:t>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03110160" w14:textId="77777777" w:rsidR="00B270EC" w:rsidRPr="00513363" w:rsidRDefault="00B270EC" w:rsidP="00375742">
            <w:pPr>
              <w:pStyle w:val="Tablehead"/>
              <w:spacing w:before="0" w:after="0"/>
              <w:rPr>
                <w:i/>
                <w:iCs/>
                <w:sz w:val="16"/>
                <w:szCs w:val="16"/>
              </w:rPr>
            </w:pPr>
            <w:r w:rsidRPr="00513363">
              <w:rPr>
                <w:i/>
                <w:iCs/>
                <w:sz w:val="16"/>
                <w:szCs w:val="16"/>
              </w:rPr>
              <w:t xml:space="preserve">Advance publication of a non-geostationary-satellite network subject to coordination under Section II </w:t>
            </w:r>
            <w:r w:rsidRPr="00513363">
              <w:rPr>
                <w:i/>
                <w:iCs/>
                <w:sz w:val="16"/>
                <w:szCs w:val="16"/>
              </w:rPr>
              <w:br/>
              <w:t>of Article 9</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3E6E6F61" w14:textId="77777777" w:rsidR="00B270EC" w:rsidRPr="00513363" w:rsidRDefault="00B270EC" w:rsidP="00375742">
            <w:pPr>
              <w:pStyle w:val="Tablehead"/>
              <w:spacing w:before="0" w:after="0"/>
              <w:rPr>
                <w:i/>
                <w:iCs/>
                <w:sz w:val="16"/>
                <w:szCs w:val="16"/>
              </w:rPr>
            </w:pPr>
            <w:r w:rsidRPr="00513363">
              <w:rPr>
                <w:i/>
                <w:iCs/>
                <w:sz w:val="16"/>
                <w:szCs w:val="16"/>
              </w:rPr>
              <w:t xml:space="preserve">Advance publication of a non-geostationary-satellite network not subject to coordination under Section II </w:t>
            </w:r>
            <w:r w:rsidRPr="00513363">
              <w:rPr>
                <w:i/>
                <w:iCs/>
                <w:sz w:val="16"/>
                <w:szCs w:val="16"/>
              </w:rPr>
              <w:br/>
              <w:t>of Article 9</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2DB3BC3A" w14:textId="77777777" w:rsidR="00B270EC" w:rsidRPr="00513363" w:rsidRDefault="00B270EC" w:rsidP="00375742">
            <w:pPr>
              <w:pStyle w:val="Tablehead"/>
              <w:spacing w:before="0" w:after="0"/>
              <w:rPr>
                <w:i/>
                <w:iCs/>
                <w:sz w:val="16"/>
                <w:szCs w:val="16"/>
              </w:rPr>
            </w:pPr>
            <w:r w:rsidRPr="00513363">
              <w:rPr>
                <w:i/>
                <w:iCs/>
                <w:sz w:val="16"/>
                <w:szCs w:val="16"/>
              </w:rPr>
              <w:t xml:space="preserve">Notification or coordination of a geostationary-satellite network (including space operation functions under Article 2A of Appendices 30 or 30A) </w:t>
            </w:r>
          </w:p>
        </w:tc>
        <w:tc>
          <w:tcPr>
            <w:tcW w:w="20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348BB55" w14:textId="77777777" w:rsidR="00B270EC" w:rsidRPr="00513363" w:rsidRDefault="00B270EC" w:rsidP="00375742">
            <w:pPr>
              <w:pStyle w:val="Tablehead"/>
              <w:spacing w:before="0" w:after="0"/>
              <w:rPr>
                <w:i/>
                <w:iCs/>
                <w:sz w:val="16"/>
                <w:szCs w:val="16"/>
              </w:rPr>
            </w:pPr>
            <w:r w:rsidRPr="00513363">
              <w:rPr>
                <w:i/>
                <w:iCs/>
                <w:sz w:val="16"/>
                <w:szCs w:val="16"/>
              </w:rPr>
              <w:t>Notification or coordination of a non-geostationary-satellite network</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847A9E8" w14:textId="77777777" w:rsidR="00B270EC" w:rsidRPr="00513363" w:rsidRDefault="00B270EC" w:rsidP="00375742">
            <w:pPr>
              <w:pStyle w:val="Tablehead"/>
              <w:spacing w:before="0" w:after="0"/>
              <w:rPr>
                <w:i/>
                <w:iCs/>
                <w:sz w:val="16"/>
                <w:szCs w:val="16"/>
              </w:rPr>
            </w:pPr>
            <w:r w:rsidRPr="00513363">
              <w:rPr>
                <w:i/>
                <w:iCs/>
                <w:sz w:val="16"/>
                <w:szCs w:val="16"/>
              </w:rPr>
              <w:t xml:space="preserve">Notification or coordination of an earth station (including notification under </w:t>
            </w:r>
            <w:r w:rsidRPr="00513363">
              <w:rPr>
                <w:i/>
                <w:iCs/>
                <w:sz w:val="16"/>
                <w:szCs w:val="16"/>
              </w:rPr>
              <w:br/>
              <w:t xml:space="preserve">Appendices 30A or 30B) </w:t>
            </w:r>
          </w:p>
        </w:tc>
        <w:tc>
          <w:tcPr>
            <w:tcW w:w="297"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04E170C" w14:textId="77777777" w:rsidR="00B270EC" w:rsidRPr="00513363" w:rsidRDefault="00B270EC" w:rsidP="00375742">
            <w:pPr>
              <w:pStyle w:val="Tablehead"/>
              <w:spacing w:before="0" w:after="0"/>
              <w:rPr>
                <w:i/>
                <w:iCs/>
                <w:sz w:val="16"/>
                <w:szCs w:val="16"/>
              </w:rPr>
            </w:pPr>
            <w:r w:rsidRPr="00513363">
              <w:rPr>
                <w:i/>
                <w:iCs/>
                <w:sz w:val="16"/>
                <w:szCs w:val="16"/>
              </w:rPr>
              <w:t xml:space="preserve">Notice for a satellite network in the broadcasting-satellite service under </w:t>
            </w:r>
            <w:r w:rsidRPr="00513363">
              <w:rPr>
                <w:i/>
                <w:iCs/>
                <w:sz w:val="16"/>
                <w:szCs w:val="16"/>
              </w:rPr>
              <w:br/>
              <w:t>Appendix 30 (Articles 4 and 5)</w:t>
            </w:r>
          </w:p>
        </w:tc>
        <w:tc>
          <w:tcPr>
            <w:tcW w:w="390"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ED72B9B" w14:textId="77777777" w:rsidR="00B270EC" w:rsidRPr="00513363" w:rsidRDefault="00B270EC" w:rsidP="00375742">
            <w:pPr>
              <w:pStyle w:val="Tablehead"/>
              <w:spacing w:before="0" w:after="0"/>
              <w:rPr>
                <w:i/>
                <w:iCs/>
                <w:sz w:val="16"/>
                <w:szCs w:val="16"/>
              </w:rPr>
            </w:pPr>
            <w:r w:rsidRPr="00513363">
              <w:rPr>
                <w:i/>
                <w:iCs/>
                <w:sz w:val="16"/>
                <w:szCs w:val="16"/>
              </w:rPr>
              <w:t xml:space="preserve">Notice for a satellite network </w:t>
            </w:r>
            <w:r w:rsidRPr="00513363">
              <w:rPr>
                <w:i/>
                <w:iCs/>
                <w:sz w:val="16"/>
                <w:szCs w:val="16"/>
              </w:rPr>
              <w:br/>
              <w:t xml:space="preserve">(feeder-link) under Appendix 30A </w:t>
            </w:r>
            <w:r w:rsidRPr="00513363">
              <w:rPr>
                <w:i/>
                <w:iCs/>
                <w:sz w:val="16"/>
                <w:szCs w:val="16"/>
              </w:rPr>
              <w:br/>
              <w:t>(Articles 4 and 5)</w:t>
            </w:r>
          </w:p>
        </w:tc>
        <w:tc>
          <w:tcPr>
            <w:tcW w:w="390"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1FB0CA14" w14:textId="77777777" w:rsidR="00B270EC" w:rsidRPr="00513363" w:rsidRDefault="00B270EC" w:rsidP="00375742">
            <w:pPr>
              <w:pStyle w:val="Tablehead"/>
              <w:spacing w:before="0" w:after="0"/>
              <w:rPr>
                <w:i/>
                <w:iCs/>
                <w:sz w:val="16"/>
                <w:szCs w:val="16"/>
              </w:rPr>
            </w:pPr>
            <w:r w:rsidRPr="00513363">
              <w:rPr>
                <w:i/>
                <w:iCs/>
                <w:sz w:val="16"/>
                <w:szCs w:val="16"/>
              </w:rPr>
              <w:t>Notice for a satellite network in the fixed-</w:t>
            </w:r>
            <w:r w:rsidRPr="00513363">
              <w:rPr>
                <w:i/>
                <w:iCs/>
                <w:sz w:val="16"/>
                <w:szCs w:val="16"/>
              </w:rPr>
              <w:br/>
              <w:t xml:space="preserve">satellite service under Appendix 30B </w:t>
            </w:r>
            <w:r w:rsidRPr="00513363">
              <w:rPr>
                <w:i/>
                <w:iCs/>
                <w:sz w:val="16"/>
                <w:szCs w:val="16"/>
              </w:rPr>
              <w:br/>
              <w:t>(Articles 6 and 8)</w:t>
            </w:r>
          </w:p>
        </w:tc>
        <w:tc>
          <w:tcPr>
            <w:tcW w:w="510" w:type="pct"/>
            <w:tcBorders>
              <w:top w:val="single" w:sz="12" w:space="0" w:color="auto"/>
              <w:left w:val="nil"/>
              <w:bottom w:val="single" w:sz="12" w:space="0" w:color="auto"/>
              <w:right w:val="nil"/>
            </w:tcBorders>
            <w:shd w:val="clear" w:color="000000" w:fill="auto"/>
            <w:textDirection w:val="btLr"/>
            <w:vAlign w:val="center"/>
            <w:hideMark/>
          </w:tcPr>
          <w:p w14:paraId="5C4522FA" w14:textId="77777777" w:rsidR="00B270EC" w:rsidRPr="00513363" w:rsidRDefault="00B270EC" w:rsidP="00375742">
            <w:pPr>
              <w:pStyle w:val="Tablehead"/>
              <w:spacing w:before="0" w:after="0"/>
              <w:rPr>
                <w:i/>
                <w:iCs/>
                <w:sz w:val="16"/>
                <w:szCs w:val="16"/>
              </w:rPr>
            </w:pPr>
            <w:r w:rsidRPr="00513363">
              <w:rPr>
                <w:i/>
                <w:iCs/>
                <w:sz w:val="16"/>
                <w:szCs w:val="16"/>
              </w:rPr>
              <w:t>Items in Appendix</w:t>
            </w:r>
          </w:p>
        </w:tc>
        <w:tc>
          <w:tcPr>
            <w:tcW w:w="205"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35BB61F" w14:textId="77777777" w:rsidR="00B270EC" w:rsidRPr="00513363" w:rsidRDefault="00B270EC" w:rsidP="00375742">
            <w:pPr>
              <w:pStyle w:val="Tablehead"/>
              <w:spacing w:before="0" w:after="0"/>
              <w:rPr>
                <w:i/>
                <w:iCs/>
                <w:sz w:val="16"/>
                <w:szCs w:val="16"/>
              </w:rPr>
            </w:pPr>
            <w:r w:rsidRPr="00513363">
              <w:rPr>
                <w:i/>
                <w:iCs/>
                <w:sz w:val="16"/>
                <w:szCs w:val="16"/>
              </w:rPr>
              <w:t>Radio astronomy</w:t>
            </w:r>
          </w:p>
        </w:tc>
      </w:tr>
      <w:tr w:rsidR="00B270EC" w:rsidRPr="00C94A22" w14:paraId="1759A03D"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000000" w:fill="auto"/>
            <w:hideMark/>
          </w:tcPr>
          <w:p w14:paraId="0EF899D7" w14:textId="77777777" w:rsidR="00B270EC" w:rsidRPr="00B35E95" w:rsidRDefault="00B270EC" w:rsidP="00375742">
            <w:pPr>
              <w:keepNext/>
              <w:spacing w:before="40" w:after="40"/>
              <w:rPr>
                <w:rFonts w:asciiTheme="majorBidi" w:hAnsiTheme="majorBidi" w:cstheme="majorBidi"/>
                <w:sz w:val="16"/>
                <w:szCs w:val="16"/>
                <w:lang w:eastAsia="zh-CN"/>
              </w:rPr>
            </w:pPr>
            <w:r>
              <w:rPr>
                <w:rFonts w:asciiTheme="majorBidi" w:hAnsiTheme="majorBidi" w:cstheme="majorBidi"/>
                <w:sz w:val="16"/>
                <w:szCs w:val="16"/>
                <w:lang w:eastAsia="zh-CN"/>
              </w:rPr>
              <w:t>* * *</w:t>
            </w:r>
          </w:p>
        </w:tc>
        <w:tc>
          <w:tcPr>
            <w:tcW w:w="1100" w:type="pct"/>
            <w:tcBorders>
              <w:top w:val="single" w:sz="4" w:space="0" w:color="auto"/>
              <w:left w:val="nil"/>
              <w:bottom w:val="single" w:sz="4" w:space="0" w:color="auto"/>
              <w:right w:val="double" w:sz="4" w:space="0" w:color="auto"/>
            </w:tcBorders>
            <w:shd w:val="clear" w:color="auto" w:fill="auto"/>
            <w:hideMark/>
          </w:tcPr>
          <w:p w14:paraId="723287EC" w14:textId="77777777" w:rsidR="00B270EC" w:rsidRPr="00B35E95" w:rsidRDefault="00B270EC" w:rsidP="00375742">
            <w:pPr>
              <w:keepNext/>
              <w:spacing w:before="40" w:after="40"/>
              <w:rPr>
                <w:rFonts w:asciiTheme="majorBidi" w:hAnsiTheme="majorBidi" w:cstheme="majorBidi"/>
                <w:sz w:val="16"/>
                <w:szCs w:val="16"/>
              </w:rPr>
            </w:pPr>
            <w:r>
              <w:rPr>
                <w:rFonts w:asciiTheme="majorBidi" w:hAnsiTheme="majorBidi" w:cstheme="majorBidi"/>
                <w:b/>
                <w:bCs/>
                <w:sz w:val="16"/>
                <w:szCs w:val="16"/>
                <w:lang w:eastAsia="zh-CN"/>
              </w:rPr>
              <w:t>* * *</w:t>
            </w:r>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17955921"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57890C25"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FA3DA62"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BFDAD82"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DF607C8"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029535F0"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142E718"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6EA85251"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390" w:type="pct"/>
            <w:tcBorders>
              <w:top w:val="single" w:sz="4" w:space="0" w:color="auto"/>
              <w:left w:val="nil"/>
              <w:bottom w:val="single" w:sz="4" w:space="0" w:color="auto"/>
              <w:right w:val="double" w:sz="6" w:space="0" w:color="auto"/>
            </w:tcBorders>
            <w:shd w:val="clear" w:color="auto" w:fill="auto"/>
            <w:vAlign w:val="center"/>
            <w:hideMark/>
          </w:tcPr>
          <w:p w14:paraId="4A6AF306"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510" w:type="pct"/>
            <w:tcBorders>
              <w:top w:val="single" w:sz="4" w:space="0" w:color="auto"/>
              <w:left w:val="nil"/>
              <w:bottom w:val="single" w:sz="4" w:space="0" w:color="auto"/>
              <w:right w:val="double" w:sz="6" w:space="0" w:color="auto"/>
            </w:tcBorders>
            <w:shd w:val="clear" w:color="000000" w:fill="auto"/>
            <w:hideMark/>
          </w:tcPr>
          <w:p w14:paraId="03FA01ED" w14:textId="77777777" w:rsidR="00B270EC" w:rsidRPr="00B35E95" w:rsidRDefault="00B270EC" w:rsidP="00375742">
            <w:pPr>
              <w:keepNext/>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 * *</w:t>
            </w:r>
          </w:p>
        </w:tc>
        <w:tc>
          <w:tcPr>
            <w:tcW w:w="205" w:type="pct"/>
            <w:tcBorders>
              <w:top w:val="single" w:sz="4" w:space="0" w:color="auto"/>
              <w:left w:val="nil"/>
              <w:bottom w:val="single" w:sz="4" w:space="0" w:color="auto"/>
              <w:right w:val="single" w:sz="12" w:space="0" w:color="auto"/>
            </w:tcBorders>
            <w:shd w:val="clear" w:color="auto" w:fill="auto"/>
            <w:vAlign w:val="center"/>
            <w:hideMark/>
          </w:tcPr>
          <w:p w14:paraId="2928A549"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7FC21312" w14:textId="77777777" w:rsidTr="00375742">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6464F8E8"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A.18</w:t>
            </w:r>
          </w:p>
        </w:tc>
        <w:tc>
          <w:tcPr>
            <w:tcW w:w="1100" w:type="pct"/>
            <w:tcBorders>
              <w:top w:val="nil"/>
              <w:left w:val="nil"/>
              <w:bottom w:val="single" w:sz="4" w:space="0" w:color="auto"/>
              <w:right w:val="double" w:sz="4" w:space="0" w:color="auto"/>
            </w:tcBorders>
            <w:shd w:val="clear" w:color="auto" w:fill="auto"/>
            <w:hideMark/>
          </w:tcPr>
          <w:p w14:paraId="10ADD7B1"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COMPLIANCE WITH NOTIFICATION OF AIRCRAFT EARTH STATION(S)</w:t>
            </w:r>
          </w:p>
        </w:tc>
        <w:tc>
          <w:tcPr>
            <w:tcW w:w="297" w:type="pct"/>
            <w:tcBorders>
              <w:top w:val="nil"/>
              <w:left w:val="double" w:sz="4" w:space="0" w:color="auto"/>
              <w:bottom w:val="single" w:sz="4" w:space="0" w:color="auto"/>
              <w:right w:val="single" w:sz="4" w:space="0" w:color="auto"/>
            </w:tcBorders>
            <w:shd w:val="clear" w:color="auto" w:fill="BFBFBF" w:themeFill="background1" w:themeFillShade="BF"/>
            <w:vAlign w:val="center"/>
            <w:hideMark/>
          </w:tcPr>
          <w:p w14:paraId="78385AFE" w14:textId="77777777" w:rsidR="00B270EC" w:rsidRPr="00B35E95" w:rsidRDefault="00B270EC" w:rsidP="00375742">
            <w:pPr>
              <w:keepNext/>
              <w:spacing w:before="40" w:after="40"/>
              <w:jc w:val="center"/>
              <w:rPr>
                <w:rFonts w:asciiTheme="majorBidi" w:hAnsiTheme="majorBidi" w:cstheme="majorBidi"/>
                <w:b/>
                <w:bCs/>
                <w:sz w:val="16"/>
                <w:szCs w:val="16"/>
              </w:rPr>
            </w:pPr>
          </w:p>
        </w:tc>
        <w:tc>
          <w:tcPr>
            <w:tcW w:w="297" w:type="pct"/>
            <w:tcBorders>
              <w:top w:val="nil"/>
              <w:left w:val="nil"/>
              <w:bottom w:val="single" w:sz="4" w:space="0" w:color="auto"/>
              <w:right w:val="single" w:sz="4" w:space="0" w:color="auto"/>
            </w:tcBorders>
            <w:shd w:val="clear" w:color="auto" w:fill="BFBFBF" w:themeFill="background1" w:themeFillShade="BF"/>
            <w:hideMark/>
          </w:tcPr>
          <w:p w14:paraId="2507BD3C" w14:textId="77777777" w:rsidR="00B270EC" w:rsidRPr="00B35E95" w:rsidRDefault="00B270EC" w:rsidP="00375742">
            <w:pPr>
              <w:keepNext/>
              <w:spacing w:before="40" w:after="40"/>
              <w:rPr>
                <w:rFonts w:asciiTheme="majorBidi" w:hAnsiTheme="majorBidi" w:cstheme="majorBidi"/>
                <w:b/>
                <w:bCs/>
                <w:sz w:val="16"/>
                <w:szCs w:val="16"/>
                <w:lang w:eastAsia="zh-CN"/>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34F35D1F"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05" w:type="pct"/>
            <w:tcBorders>
              <w:top w:val="nil"/>
              <w:left w:val="nil"/>
              <w:bottom w:val="single" w:sz="4" w:space="0" w:color="auto"/>
              <w:right w:val="single" w:sz="4" w:space="0" w:color="auto"/>
            </w:tcBorders>
            <w:shd w:val="clear" w:color="auto" w:fill="BFBFBF" w:themeFill="background1" w:themeFillShade="BF"/>
            <w:hideMark/>
          </w:tcPr>
          <w:p w14:paraId="77483C2F" w14:textId="77777777" w:rsidR="00B270EC" w:rsidRPr="00AA2322" w:rsidRDefault="00B270EC" w:rsidP="00375742">
            <w:pPr>
              <w:pStyle w:val="Tabletext"/>
              <w:jc w:val="center"/>
              <w:rPr>
                <w:b/>
                <w:bCs/>
                <w:sz w:val="18"/>
                <w:szCs w:val="18"/>
              </w:rPr>
            </w:pPr>
          </w:p>
        </w:tc>
        <w:tc>
          <w:tcPr>
            <w:tcW w:w="205" w:type="pct"/>
            <w:tcBorders>
              <w:top w:val="nil"/>
              <w:left w:val="nil"/>
              <w:bottom w:val="single" w:sz="4" w:space="0" w:color="auto"/>
              <w:right w:val="single" w:sz="4" w:space="0" w:color="auto"/>
            </w:tcBorders>
            <w:shd w:val="clear" w:color="auto" w:fill="BFBFBF" w:themeFill="background1" w:themeFillShade="BF"/>
            <w:vAlign w:val="center"/>
            <w:hideMark/>
          </w:tcPr>
          <w:p w14:paraId="2939D3AF" w14:textId="77777777" w:rsidR="00B270EC" w:rsidRPr="00AA2322" w:rsidRDefault="00B270EC" w:rsidP="00375742">
            <w:pPr>
              <w:pStyle w:val="Tabletext"/>
              <w:jc w:val="center"/>
              <w:rPr>
                <w:b/>
                <w:bCs/>
                <w:sz w:val="18"/>
                <w:szCs w:val="18"/>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2A7A96C0" w14:textId="77777777" w:rsidR="00B270EC" w:rsidRPr="00AA2322" w:rsidRDefault="00B270EC" w:rsidP="00375742">
            <w:pPr>
              <w:pStyle w:val="Tabletext"/>
              <w:jc w:val="center"/>
              <w:rPr>
                <w:b/>
                <w:bCs/>
                <w:sz w:val="18"/>
                <w:szCs w:val="18"/>
              </w:rPr>
            </w:pPr>
          </w:p>
        </w:tc>
        <w:tc>
          <w:tcPr>
            <w:tcW w:w="297" w:type="pct"/>
            <w:tcBorders>
              <w:top w:val="nil"/>
              <w:left w:val="nil"/>
              <w:bottom w:val="single" w:sz="4" w:space="0" w:color="auto"/>
              <w:right w:val="single" w:sz="4" w:space="0" w:color="auto"/>
            </w:tcBorders>
            <w:shd w:val="clear" w:color="auto" w:fill="BFBFBF" w:themeFill="background1" w:themeFillShade="BF"/>
            <w:vAlign w:val="center"/>
            <w:hideMark/>
          </w:tcPr>
          <w:p w14:paraId="3BF603BD" w14:textId="77777777" w:rsidR="00B270EC" w:rsidRPr="00AA2322" w:rsidRDefault="00B270EC" w:rsidP="00375742">
            <w:pPr>
              <w:pStyle w:val="Tabletext"/>
              <w:jc w:val="center"/>
              <w:rPr>
                <w:b/>
                <w:bCs/>
                <w:sz w:val="18"/>
                <w:szCs w:val="18"/>
              </w:rPr>
            </w:pPr>
          </w:p>
        </w:tc>
        <w:tc>
          <w:tcPr>
            <w:tcW w:w="390" w:type="pct"/>
            <w:tcBorders>
              <w:top w:val="nil"/>
              <w:left w:val="nil"/>
              <w:bottom w:val="single" w:sz="4" w:space="0" w:color="auto"/>
              <w:right w:val="single" w:sz="4" w:space="0" w:color="auto"/>
            </w:tcBorders>
            <w:shd w:val="clear" w:color="auto" w:fill="BFBFBF" w:themeFill="background1" w:themeFillShade="BF"/>
            <w:vAlign w:val="center"/>
            <w:hideMark/>
          </w:tcPr>
          <w:p w14:paraId="67FA4825" w14:textId="77777777" w:rsidR="00B270EC" w:rsidRPr="00AA2322" w:rsidRDefault="00B270EC" w:rsidP="00375742">
            <w:pPr>
              <w:pStyle w:val="Tabletext"/>
              <w:jc w:val="center"/>
              <w:rPr>
                <w:b/>
                <w:bCs/>
                <w:sz w:val="18"/>
                <w:szCs w:val="18"/>
              </w:rPr>
            </w:pPr>
          </w:p>
        </w:tc>
        <w:tc>
          <w:tcPr>
            <w:tcW w:w="390" w:type="pct"/>
            <w:tcBorders>
              <w:top w:val="nil"/>
              <w:left w:val="nil"/>
              <w:bottom w:val="single" w:sz="4" w:space="0" w:color="auto"/>
              <w:right w:val="double" w:sz="6" w:space="0" w:color="auto"/>
            </w:tcBorders>
            <w:shd w:val="clear" w:color="auto" w:fill="BFBFBF" w:themeFill="background1" w:themeFillShade="BF"/>
            <w:vAlign w:val="center"/>
            <w:hideMark/>
          </w:tcPr>
          <w:p w14:paraId="07AE8F28" w14:textId="77777777" w:rsidR="00B270EC" w:rsidRPr="00AA2322" w:rsidRDefault="00B270EC" w:rsidP="00375742">
            <w:pPr>
              <w:pStyle w:val="Tabletext"/>
              <w:jc w:val="center"/>
              <w:rPr>
                <w:b/>
                <w:bCs/>
                <w:sz w:val="18"/>
                <w:szCs w:val="18"/>
              </w:rPr>
            </w:pPr>
          </w:p>
        </w:tc>
        <w:tc>
          <w:tcPr>
            <w:tcW w:w="510" w:type="pct"/>
            <w:tcBorders>
              <w:top w:val="nil"/>
              <w:left w:val="nil"/>
              <w:bottom w:val="single" w:sz="4" w:space="0" w:color="auto"/>
              <w:right w:val="double" w:sz="6" w:space="0" w:color="auto"/>
            </w:tcBorders>
            <w:shd w:val="clear" w:color="000000" w:fill="auto"/>
            <w:hideMark/>
          </w:tcPr>
          <w:p w14:paraId="4EB6B198" w14:textId="77777777" w:rsidR="00B270EC" w:rsidRPr="002B5F67" w:rsidRDefault="00B270EC" w:rsidP="00375742">
            <w:pPr>
              <w:keepNext/>
              <w:spacing w:before="40" w:after="40"/>
              <w:rPr>
                <w:rFonts w:asciiTheme="majorBidi" w:hAnsiTheme="majorBidi" w:cstheme="majorBidi"/>
                <w:sz w:val="18"/>
                <w:szCs w:val="18"/>
                <w:lang w:eastAsia="zh-CN"/>
              </w:rPr>
            </w:pPr>
          </w:p>
        </w:tc>
        <w:tc>
          <w:tcPr>
            <w:tcW w:w="205" w:type="pct"/>
            <w:tcBorders>
              <w:top w:val="nil"/>
              <w:left w:val="nil"/>
              <w:bottom w:val="single" w:sz="4" w:space="0" w:color="auto"/>
              <w:right w:val="single" w:sz="12" w:space="0" w:color="auto"/>
            </w:tcBorders>
            <w:shd w:val="clear" w:color="auto" w:fill="auto"/>
            <w:vAlign w:val="center"/>
            <w:hideMark/>
          </w:tcPr>
          <w:p w14:paraId="51C7F9AC" w14:textId="77777777" w:rsidR="00B270EC" w:rsidRPr="00C94A22" w:rsidRDefault="00B270EC" w:rsidP="00375742">
            <w:pPr>
              <w:keepNext/>
              <w:spacing w:before="40" w:after="40"/>
              <w:jc w:val="center"/>
              <w:rPr>
                <w:rFonts w:asciiTheme="majorBidi" w:hAnsiTheme="majorBidi" w:cstheme="majorBidi"/>
                <w:b/>
                <w:bCs/>
                <w:sz w:val="18"/>
                <w:szCs w:val="18"/>
              </w:rPr>
            </w:pPr>
          </w:p>
        </w:tc>
      </w:tr>
      <w:tr w:rsidR="00B270EC" w:rsidRPr="001D3133" w14:paraId="03EFDE11"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hemeFill="background1"/>
          </w:tcPr>
          <w:p w14:paraId="5362A6B4"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A.18.a</w:t>
            </w:r>
          </w:p>
        </w:tc>
        <w:tc>
          <w:tcPr>
            <w:tcW w:w="1100" w:type="pct"/>
            <w:tcBorders>
              <w:top w:val="single" w:sz="4" w:space="0" w:color="auto"/>
              <w:left w:val="nil"/>
              <w:bottom w:val="single" w:sz="4" w:space="0" w:color="auto"/>
              <w:right w:val="double" w:sz="4" w:space="0" w:color="auto"/>
            </w:tcBorders>
            <w:shd w:val="clear" w:color="auto" w:fill="FFFFFF" w:themeFill="background1"/>
          </w:tcPr>
          <w:p w14:paraId="0AA22953" w14:textId="77777777" w:rsidR="00B270EC" w:rsidRPr="00B35E95" w:rsidRDefault="00B270EC" w:rsidP="00375742">
            <w:pPr>
              <w:spacing w:before="40" w:after="40"/>
              <w:ind w:left="170"/>
              <w:rPr>
                <w:rFonts w:asciiTheme="majorBidi" w:hAnsiTheme="majorBidi" w:cstheme="majorBidi"/>
                <w:sz w:val="16"/>
                <w:szCs w:val="16"/>
              </w:rPr>
            </w:pPr>
            <w:r w:rsidRPr="008070E1">
              <w:rPr>
                <w:rFonts w:asciiTheme="majorBidi" w:hAnsiTheme="majorBidi" w:cstheme="majorBidi"/>
                <w:sz w:val="16"/>
                <w:szCs w:val="16"/>
              </w:rPr>
              <w:t>a commitment</w:t>
            </w:r>
            <w:r w:rsidRPr="00B35E95">
              <w:rPr>
                <w:rFonts w:asciiTheme="majorBidi" w:hAnsiTheme="majorBidi" w:cstheme="majorBidi"/>
                <w:sz w:val="16"/>
                <w:szCs w:val="16"/>
              </w:rPr>
              <w:t xml:space="preserve"> that the characteristics of the aircraft earth station (AES) in the aeronautical mobile-satellite service are within the characteristics of the specific and/or typical earth station published by the Bureau for the space station to which the AES is associated</w:t>
            </w:r>
          </w:p>
          <w:p w14:paraId="0A181824" w14:textId="77777777" w:rsidR="00B270EC" w:rsidRPr="00B35E95" w:rsidRDefault="00B270EC" w:rsidP="00375742">
            <w:pPr>
              <w:spacing w:before="40" w:after="40"/>
              <w:ind w:left="340"/>
              <w:rPr>
                <w:rFonts w:asciiTheme="majorBidi" w:hAnsiTheme="majorBidi" w:cstheme="majorBidi"/>
                <w:sz w:val="16"/>
                <w:szCs w:val="16"/>
              </w:rPr>
            </w:pPr>
            <w:r w:rsidRPr="00B35E95">
              <w:rPr>
                <w:sz w:val="16"/>
                <w:szCs w:val="16"/>
              </w:rPr>
              <w:t>Required only for the band 14-14.5 GHz, when an aircraft earth station in the aeronautical mobile-satellite service communicates with a space station in the fixed-satellite service</w:t>
            </w:r>
          </w:p>
        </w:tc>
        <w:tc>
          <w:tcPr>
            <w:tcW w:w="297"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962DF6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4120CFA7"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22CB08B8"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FFFFFF" w:themeFill="background1"/>
            <w:vAlign w:val="center"/>
          </w:tcPr>
          <w:p w14:paraId="621A4685"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w:t>
            </w:r>
          </w:p>
        </w:tc>
        <w:tc>
          <w:tcPr>
            <w:tcW w:w="205" w:type="pct"/>
            <w:tcBorders>
              <w:top w:val="single" w:sz="4" w:space="0" w:color="auto"/>
              <w:left w:val="nil"/>
              <w:bottom w:val="single" w:sz="4" w:space="0" w:color="auto"/>
              <w:right w:val="single" w:sz="4" w:space="0" w:color="auto"/>
            </w:tcBorders>
            <w:shd w:val="clear" w:color="auto" w:fill="FFFFFF" w:themeFill="background1"/>
            <w:vAlign w:val="center"/>
          </w:tcPr>
          <w:p w14:paraId="251047B1"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7C9B0FF0"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FFFFFF" w:themeFill="background1"/>
            <w:vAlign w:val="center"/>
          </w:tcPr>
          <w:p w14:paraId="63BF64B2"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single" w:sz="4" w:space="0" w:color="auto"/>
            </w:tcBorders>
            <w:shd w:val="clear" w:color="auto" w:fill="FFFFFF" w:themeFill="background1"/>
            <w:vAlign w:val="center"/>
          </w:tcPr>
          <w:p w14:paraId="4086D9E7"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double" w:sz="6" w:space="0" w:color="auto"/>
            </w:tcBorders>
            <w:shd w:val="clear" w:color="auto" w:fill="FFFFFF" w:themeFill="background1"/>
            <w:vAlign w:val="center"/>
          </w:tcPr>
          <w:p w14:paraId="1062599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hemeFill="background1"/>
          </w:tcPr>
          <w:p w14:paraId="28130A09"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A.18.a</w:t>
            </w:r>
          </w:p>
        </w:tc>
        <w:tc>
          <w:tcPr>
            <w:tcW w:w="205" w:type="pct"/>
            <w:tcBorders>
              <w:top w:val="single" w:sz="4" w:space="0" w:color="auto"/>
              <w:left w:val="nil"/>
              <w:bottom w:val="single" w:sz="4" w:space="0" w:color="auto"/>
              <w:right w:val="single" w:sz="12" w:space="0" w:color="auto"/>
            </w:tcBorders>
            <w:shd w:val="clear" w:color="auto" w:fill="FFFFFF" w:themeFill="background1"/>
            <w:vAlign w:val="center"/>
          </w:tcPr>
          <w:p w14:paraId="7D74C67E" w14:textId="77777777" w:rsidR="00B270EC" w:rsidRPr="00C94A22" w:rsidRDefault="00B270EC" w:rsidP="00375742">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1D3133" w14:paraId="01CDEF56"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FFFFFF" w:themeFill="background1"/>
          </w:tcPr>
          <w:p w14:paraId="2426E341"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A.19</w:t>
            </w:r>
          </w:p>
        </w:tc>
        <w:tc>
          <w:tcPr>
            <w:tcW w:w="1100" w:type="pct"/>
            <w:tcBorders>
              <w:top w:val="single" w:sz="4" w:space="0" w:color="auto"/>
              <w:left w:val="nil"/>
              <w:bottom w:val="single" w:sz="4" w:space="0" w:color="auto"/>
              <w:right w:val="double" w:sz="4" w:space="0" w:color="auto"/>
            </w:tcBorders>
            <w:shd w:val="clear" w:color="auto" w:fill="FFFFFF" w:themeFill="background1"/>
          </w:tcPr>
          <w:p w14:paraId="02E90D7B" w14:textId="77777777" w:rsidR="00B270EC" w:rsidRPr="00B35E95" w:rsidRDefault="00B270EC" w:rsidP="00375742">
            <w:pPr>
              <w:keepNext/>
              <w:spacing w:before="40" w:after="40"/>
              <w:rPr>
                <w:rFonts w:asciiTheme="majorBidi" w:hAnsiTheme="majorBidi" w:cstheme="majorBidi"/>
                <w:b/>
                <w:bCs/>
                <w:sz w:val="16"/>
                <w:szCs w:val="16"/>
                <w:lang w:eastAsia="zh-CN"/>
              </w:rPr>
            </w:pPr>
            <w:r w:rsidRPr="00B35E95">
              <w:rPr>
                <w:rFonts w:asciiTheme="majorBidi" w:hAnsiTheme="majorBidi" w:cstheme="majorBidi"/>
                <w:b/>
                <w:bCs/>
                <w:sz w:val="16"/>
                <w:szCs w:val="16"/>
                <w:lang w:eastAsia="zh-CN"/>
              </w:rPr>
              <w:t>COMPLIANCE WITH § 6.26 OF ARTICLE 6 OF APPENDIX 30B</w:t>
            </w:r>
          </w:p>
        </w:tc>
        <w:tc>
          <w:tcPr>
            <w:tcW w:w="297" w:type="pct"/>
            <w:tcBorders>
              <w:top w:val="single" w:sz="4" w:space="0" w:color="auto"/>
              <w:left w:val="double" w:sz="4" w:space="0" w:color="auto"/>
              <w:bottom w:val="single" w:sz="4" w:space="0" w:color="auto"/>
              <w:right w:val="single" w:sz="4" w:space="0" w:color="auto"/>
            </w:tcBorders>
            <w:shd w:val="clear" w:color="auto" w:fill="BFBFBF" w:themeFill="background1" w:themeFillShade="BF"/>
            <w:vAlign w:val="center"/>
          </w:tcPr>
          <w:p w14:paraId="41B6EB7E"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1752961"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6C1283C"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B314FE6"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DD31D0C"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70E1DD0"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39AA733"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F0D4C70"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nil"/>
              <w:bottom w:val="single" w:sz="4" w:space="0" w:color="auto"/>
              <w:right w:val="double" w:sz="6" w:space="0" w:color="auto"/>
            </w:tcBorders>
            <w:shd w:val="clear" w:color="auto" w:fill="BFBFBF" w:themeFill="background1" w:themeFillShade="BF"/>
            <w:vAlign w:val="center"/>
          </w:tcPr>
          <w:p w14:paraId="0C3A1060"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510" w:type="pct"/>
            <w:tcBorders>
              <w:top w:val="single" w:sz="4" w:space="0" w:color="auto"/>
              <w:left w:val="nil"/>
              <w:bottom w:val="single" w:sz="4" w:space="0" w:color="auto"/>
              <w:right w:val="double" w:sz="6" w:space="0" w:color="auto"/>
            </w:tcBorders>
            <w:shd w:val="clear" w:color="auto" w:fill="FFFFFF" w:themeFill="background1"/>
          </w:tcPr>
          <w:p w14:paraId="2A92E262" w14:textId="77777777" w:rsidR="00B270EC" w:rsidRPr="00B35E95" w:rsidRDefault="00B270EC" w:rsidP="00375742">
            <w:pPr>
              <w:keepNext/>
              <w:spacing w:before="40" w:after="40"/>
              <w:rPr>
                <w:rFonts w:asciiTheme="majorBidi" w:hAnsiTheme="majorBidi" w:cstheme="majorBidi"/>
                <w:b/>
                <w:bCs/>
                <w:sz w:val="16"/>
                <w:szCs w:val="16"/>
              </w:rPr>
            </w:pPr>
            <w:r w:rsidRPr="00B35E95">
              <w:rPr>
                <w:rFonts w:asciiTheme="majorBidi" w:hAnsiTheme="majorBidi" w:cstheme="majorBidi"/>
                <w:b/>
                <w:bCs/>
                <w:sz w:val="16"/>
                <w:szCs w:val="16"/>
              </w:rPr>
              <w:t>A.19</w:t>
            </w:r>
          </w:p>
        </w:tc>
        <w:tc>
          <w:tcPr>
            <w:tcW w:w="205" w:type="pct"/>
            <w:tcBorders>
              <w:top w:val="single" w:sz="4" w:space="0" w:color="auto"/>
              <w:left w:val="nil"/>
              <w:bottom w:val="single" w:sz="4" w:space="0" w:color="auto"/>
              <w:right w:val="single" w:sz="12" w:space="0" w:color="auto"/>
            </w:tcBorders>
            <w:shd w:val="clear" w:color="auto" w:fill="FFFFFF" w:themeFill="background1"/>
            <w:vAlign w:val="center"/>
          </w:tcPr>
          <w:p w14:paraId="60038338"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4DC7D9D2" w14:textId="77777777" w:rsidTr="00375742">
        <w:trPr>
          <w:cantSplit/>
        </w:trPr>
        <w:tc>
          <w:tcPr>
            <w:tcW w:w="510" w:type="pct"/>
            <w:tcBorders>
              <w:top w:val="nil"/>
              <w:left w:val="single" w:sz="12" w:space="0" w:color="auto"/>
              <w:bottom w:val="single" w:sz="4" w:space="0" w:color="auto"/>
              <w:right w:val="double" w:sz="6" w:space="0" w:color="auto"/>
            </w:tcBorders>
            <w:shd w:val="clear" w:color="000000" w:fill="auto"/>
            <w:hideMark/>
          </w:tcPr>
          <w:p w14:paraId="5463709C"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A.19.a</w:t>
            </w:r>
          </w:p>
        </w:tc>
        <w:tc>
          <w:tcPr>
            <w:tcW w:w="1100" w:type="pct"/>
            <w:tcBorders>
              <w:top w:val="nil"/>
              <w:left w:val="nil"/>
              <w:bottom w:val="single" w:sz="4" w:space="0" w:color="auto"/>
              <w:right w:val="double" w:sz="4" w:space="0" w:color="auto"/>
            </w:tcBorders>
            <w:shd w:val="clear" w:color="auto" w:fill="auto"/>
            <w:hideMark/>
          </w:tcPr>
          <w:p w14:paraId="05E3FDA0" w14:textId="77777777" w:rsidR="00B270EC" w:rsidRPr="00B35E95" w:rsidRDefault="00B270EC" w:rsidP="00375742">
            <w:pPr>
              <w:spacing w:before="40" w:after="40"/>
              <w:ind w:left="170"/>
              <w:rPr>
                <w:rFonts w:asciiTheme="majorBidi" w:hAnsiTheme="majorBidi" w:cstheme="majorBidi"/>
                <w:sz w:val="16"/>
                <w:szCs w:val="16"/>
              </w:rPr>
            </w:pPr>
            <w:r w:rsidRPr="008070E1">
              <w:rPr>
                <w:rFonts w:asciiTheme="majorBidi" w:hAnsiTheme="majorBidi" w:cstheme="majorBidi"/>
                <w:sz w:val="16"/>
                <w:szCs w:val="16"/>
              </w:rPr>
              <w:t>a commitment</w:t>
            </w:r>
            <w:r w:rsidRPr="00432B01">
              <w:rPr>
                <w:rFonts w:asciiTheme="majorBidi" w:hAnsiTheme="majorBidi" w:cstheme="majorBidi"/>
                <w:sz w:val="16"/>
                <w:szCs w:val="16"/>
              </w:rPr>
              <w:t xml:space="preserve"> that the use of the assignment shall not cause unacceptable interference to, nor claim protection from, those assignments for which agreement still needs to be obtained</w:t>
            </w:r>
            <w:r w:rsidRPr="00B35E95">
              <w:rPr>
                <w:rFonts w:asciiTheme="majorBidi" w:hAnsiTheme="majorBidi" w:cstheme="majorBidi"/>
                <w:sz w:val="16"/>
                <w:szCs w:val="16"/>
              </w:rPr>
              <w:t xml:space="preserve"> </w:t>
            </w:r>
          </w:p>
          <w:p w14:paraId="16858B4A" w14:textId="77777777" w:rsidR="00B270EC" w:rsidRPr="00B35E95" w:rsidRDefault="00B270EC" w:rsidP="00375742">
            <w:pPr>
              <w:spacing w:before="40" w:after="40"/>
              <w:ind w:left="340"/>
              <w:rPr>
                <w:rFonts w:asciiTheme="majorBidi" w:hAnsiTheme="majorBidi" w:cstheme="majorBidi"/>
                <w:sz w:val="16"/>
                <w:szCs w:val="16"/>
              </w:rPr>
            </w:pPr>
            <w:r w:rsidRPr="00B35E95">
              <w:rPr>
                <w:sz w:val="16"/>
                <w:szCs w:val="16"/>
              </w:rPr>
              <w:t>Required if the notice is submitted under § 6.25 of Article 6 of Appendix </w:t>
            </w:r>
            <w:r w:rsidRPr="00B35E95">
              <w:rPr>
                <w:b/>
                <w:bCs/>
                <w:sz w:val="16"/>
                <w:szCs w:val="16"/>
              </w:rPr>
              <w:t>30B</w:t>
            </w:r>
          </w:p>
        </w:tc>
        <w:tc>
          <w:tcPr>
            <w:tcW w:w="297" w:type="pct"/>
            <w:tcBorders>
              <w:top w:val="nil"/>
              <w:left w:val="double" w:sz="4" w:space="0" w:color="auto"/>
              <w:bottom w:val="single" w:sz="4" w:space="0" w:color="auto"/>
              <w:right w:val="single" w:sz="4" w:space="0" w:color="auto"/>
            </w:tcBorders>
            <w:shd w:val="clear" w:color="auto" w:fill="auto"/>
            <w:vAlign w:val="center"/>
            <w:hideMark/>
          </w:tcPr>
          <w:p w14:paraId="1C3D5726"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7845084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0B5C2DFE"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6A5D2FC7"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nil"/>
              <w:left w:val="nil"/>
              <w:bottom w:val="single" w:sz="4" w:space="0" w:color="auto"/>
              <w:right w:val="single" w:sz="4" w:space="0" w:color="auto"/>
            </w:tcBorders>
            <w:shd w:val="clear" w:color="auto" w:fill="auto"/>
            <w:vAlign w:val="center"/>
            <w:hideMark/>
          </w:tcPr>
          <w:p w14:paraId="13FEE29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3446EFDA"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nil"/>
              <w:left w:val="nil"/>
              <w:bottom w:val="single" w:sz="4" w:space="0" w:color="auto"/>
              <w:right w:val="single" w:sz="4" w:space="0" w:color="auto"/>
            </w:tcBorders>
            <w:shd w:val="clear" w:color="auto" w:fill="auto"/>
            <w:vAlign w:val="center"/>
            <w:hideMark/>
          </w:tcPr>
          <w:p w14:paraId="206C5ED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nil"/>
              <w:left w:val="nil"/>
              <w:bottom w:val="single" w:sz="4" w:space="0" w:color="auto"/>
              <w:right w:val="single" w:sz="4" w:space="0" w:color="auto"/>
            </w:tcBorders>
            <w:shd w:val="clear" w:color="auto" w:fill="auto"/>
            <w:vAlign w:val="center"/>
            <w:hideMark/>
          </w:tcPr>
          <w:p w14:paraId="787FB72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nil"/>
              <w:left w:val="nil"/>
              <w:bottom w:val="single" w:sz="4" w:space="0" w:color="auto"/>
              <w:right w:val="double" w:sz="6" w:space="0" w:color="auto"/>
            </w:tcBorders>
            <w:shd w:val="clear" w:color="auto" w:fill="auto"/>
            <w:vAlign w:val="center"/>
            <w:hideMark/>
          </w:tcPr>
          <w:p w14:paraId="56A2F4FD"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w:t>
            </w:r>
          </w:p>
        </w:tc>
        <w:tc>
          <w:tcPr>
            <w:tcW w:w="510" w:type="pct"/>
            <w:tcBorders>
              <w:top w:val="nil"/>
              <w:left w:val="nil"/>
              <w:bottom w:val="single" w:sz="4" w:space="0" w:color="auto"/>
              <w:right w:val="double" w:sz="6" w:space="0" w:color="auto"/>
            </w:tcBorders>
            <w:shd w:val="clear" w:color="000000" w:fill="auto"/>
            <w:hideMark/>
          </w:tcPr>
          <w:p w14:paraId="449D7E3A"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sz w:val="16"/>
                <w:szCs w:val="16"/>
                <w:lang w:eastAsia="zh-CN"/>
              </w:rPr>
              <w:t>A.19.a</w:t>
            </w:r>
          </w:p>
        </w:tc>
        <w:tc>
          <w:tcPr>
            <w:tcW w:w="205" w:type="pct"/>
            <w:tcBorders>
              <w:top w:val="nil"/>
              <w:left w:val="nil"/>
              <w:bottom w:val="single" w:sz="4" w:space="0" w:color="auto"/>
              <w:right w:val="single" w:sz="12" w:space="0" w:color="auto"/>
            </w:tcBorders>
            <w:shd w:val="clear" w:color="auto" w:fill="auto"/>
            <w:vAlign w:val="center"/>
            <w:hideMark/>
          </w:tcPr>
          <w:p w14:paraId="69005B9F" w14:textId="77777777" w:rsidR="00B270EC" w:rsidRPr="00C94A22" w:rsidRDefault="00B270EC" w:rsidP="00375742">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605028EE"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hideMark/>
          </w:tcPr>
          <w:p w14:paraId="06FC3F2F" w14:textId="77777777" w:rsidR="00B270EC" w:rsidRPr="00B35E95" w:rsidRDefault="00B270EC" w:rsidP="00375742">
            <w:pPr>
              <w:spacing w:before="40" w:after="40"/>
              <w:rPr>
                <w:rFonts w:asciiTheme="majorBidi" w:hAnsiTheme="majorBidi" w:cstheme="majorBidi"/>
                <w:sz w:val="16"/>
                <w:szCs w:val="16"/>
                <w:lang w:eastAsia="zh-CN"/>
              </w:rPr>
            </w:pPr>
            <w:r w:rsidRPr="00B35E95">
              <w:rPr>
                <w:rFonts w:asciiTheme="majorBidi" w:hAnsiTheme="majorBidi" w:cstheme="majorBidi"/>
                <w:b/>
                <w:bCs/>
                <w:sz w:val="16"/>
                <w:szCs w:val="16"/>
                <w:lang w:eastAsia="zh-CN"/>
              </w:rPr>
              <w:lastRenderedPageBreak/>
              <w:t>A.</w:t>
            </w:r>
            <w:r>
              <w:rPr>
                <w:rFonts w:asciiTheme="majorBidi" w:hAnsiTheme="majorBidi" w:cstheme="majorBidi"/>
                <w:b/>
                <w:bCs/>
                <w:sz w:val="16"/>
                <w:szCs w:val="16"/>
                <w:lang w:eastAsia="zh-CN"/>
              </w:rPr>
              <w:t>20</w:t>
            </w:r>
          </w:p>
        </w:tc>
        <w:tc>
          <w:tcPr>
            <w:tcW w:w="1100" w:type="pct"/>
            <w:tcBorders>
              <w:top w:val="single" w:sz="4" w:space="0" w:color="auto"/>
              <w:left w:val="nil"/>
              <w:bottom w:val="single" w:sz="4" w:space="0" w:color="auto"/>
              <w:right w:val="double" w:sz="4" w:space="0" w:color="auto"/>
            </w:tcBorders>
            <w:shd w:val="clear" w:color="auto" w:fill="auto"/>
            <w:hideMark/>
          </w:tcPr>
          <w:p w14:paraId="1610A526" w14:textId="77777777" w:rsidR="00B270EC" w:rsidRPr="00605BA1" w:rsidRDefault="00B270EC" w:rsidP="00375742">
            <w:pPr>
              <w:spacing w:before="40" w:after="40"/>
              <w:ind w:left="170"/>
              <w:rPr>
                <w:rFonts w:asciiTheme="majorBidi" w:hAnsiTheme="majorBidi" w:cstheme="majorBidi"/>
                <w:sz w:val="16"/>
                <w:szCs w:val="16"/>
              </w:rPr>
            </w:pPr>
            <w:ins w:id="49" w:author="Author">
              <w:r w:rsidRPr="00605BA1">
                <w:rPr>
                  <w:rFonts w:asciiTheme="majorBidi" w:hAnsiTheme="majorBidi" w:cstheme="majorBidi"/>
                  <w:b/>
                  <w:bCs/>
                  <w:sz w:val="16"/>
                  <w:szCs w:val="16"/>
                  <w:lang w:eastAsia="zh-CN"/>
                </w:rPr>
                <w:t xml:space="preserve">COMPLIANCE WITH </w:t>
              </w:r>
              <w:r w:rsidRPr="00605BA1">
                <w:rPr>
                  <w:rFonts w:asciiTheme="majorBidi" w:hAnsiTheme="majorBidi" w:cstheme="majorBidi"/>
                  <w:b/>
                  <w:bCs/>
                  <w:i/>
                  <w:sz w:val="16"/>
                  <w:szCs w:val="16"/>
                  <w:lang w:eastAsia="zh-CN"/>
                </w:rPr>
                <w:t xml:space="preserve">Resolves </w:t>
              </w:r>
              <w:r w:rsidRPr="00605BA1">
                <w:rPr>
                  <w:rFonts w:asciiTheme="majorBidi" w:hAnsiTheme="majorBidi" w:cstheme="majorBidi"/>
                  <w:b/>
                  <w:bCs/>
                  <w:sz w:val="16"/>
                  <w:szCs w:val="16"/>
                  <w:lang w:eastAsia="zh-CN"/>
                </w:rPr>
                <w:t>1.1.2 of Resolution [AI 1.5/XXX] (WRC-19)</w:t>
              </w:r>
            </w:ins>
          </w:p>
        </w:tc>
        <w:tc>
          <w:tcPr>
            <w:tcW w:w="297" w:type="pct"/>
            <w:tcBorders>
              <w:top w:val="single" w:sz="4" w:space="0" w:color="auto"/>
              <w:left w:val="double" w:sz="4" w:space="0" w:color="auto"/>
              <w:bottom w:val="single" w:sz="4" w:space="0" w:color="auto"/>
              <w:right w:val="single" w:sz="4" w:space="0" w:color="auto"/>
            </w:tcBorders>
            <w:shd w:val="clear" w:color="auto" w:fill="BFBFBF" w:themeFill="background1" w:themeFillShade="BF"/>
            <w:vAlign w:val="center"/>
            <w:hideMark/>
          </w:tcPr>
          <w:p w14:paraId="179C69B1"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8F5855"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3C9517" w14:textId="77777777" w:rsidR="00B270EC" w:rsidRPr="00AA2322" w:rsidRDefault="00B270EC" w:rsidP="00375742">
            <w:pPr>
              <w:pStyle w:val="Tabletext"/>
              <w:jc w:val="center"/>
              <w:rPr>
                <w:b/>
                <w:bCs/>
                <w:sz w:val="18"/>
                <w:szCs w:val="18"/>
              </w:rPr>
            </w:pPr>
          </w:p>
        </w:tc>
        <w:tc>
          <w:tcPr>
            <w:tcW w:w="2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304F86" w14:textId="77777777" w:rsidR="00B270EC" w:rsidRPr="00AA2322" w:rsidRDefault="00B270EC" w:rsidP="00375742">
            <w:pPr>
              <w:pStyle w:val="Tabletext"/>
              <w:jc w:val="center"/>
              <w:rPr>
                <w:b/>
                <w:bCs/>
                <w:sz w:val="18"/>
                <w:szCs w:val="18"/>
              </w:rPr>
            </w:pPr>
          </w:p>
        </w:tc>
        <w:tc>
          <w:tcPr>
            <w:tcW w:w="2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679C0D"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DA666E" w14:textId="77777777" w:rsidR="00B270EC" w:rsidRPr="00AA2322" w:rsidRDefault="00B270EC" w:rsidP="00375742">
            <w:pPr>
              <w:pStyle w:val="Tabletext"/>
              <w:jc w:val="center"/>
              <w:rPr>
                <w:b/>
                <w:bCs/>
                <w:sz w:val="18"/>
                <w:szCs w:val="18"/>
              </w:rPr>
            </w:pPr>
          </w:p>
        </w:tc>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985D48" w14:textId="77777777" w:rsidR="00B270EC" w:rsidRPr="00AA2322" w:rsidRDefault="00B270EC" w:rsidP="00375742">
            <w:pPr>
              <w:pStyle w:val="Tabletext"/>
              <w:jc w:val="center"/>
              <w:rPr>
                <w:b/>
                <w:bCs/>
                <w:sz w:val="18"/>
                <w:szCs w:val="18"/>
              </w:rPr>
            </w:pPr>
          </w:p>
        </w:tc>
        <w:tc>
          <w:tcPr>
            <w:tcW w:w="3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3F6C66" w14:textId="77777777" w:rsidR="00B270EC" w:rsidRPr="00AA2322" w:rsidRDefault="00B270EC" w:rsidP="00375742">
            <w:pPr>
              <w:pStyle w:val="Tabletext"/>
              <w:jc w:val="center"/>
              <w:rPr>
                <w:b/>
                <w:bCs/>
                <w:sz w:val="18"/>
                <w:szCs w:val="18"/>
              </w:rPr>
            </w:pPr>
          </w:p>
        </w:tc>
        <w:tc>
          <w:tcPr>
            <w:tcW w:w="390" w:type="pct"/>
            <w:tcBorders>
              <w:top w:val="single" w:sz="4" w:space="0" w:color="auto"/>
              <w:left w:val="single" w:sz="4" w:space="0" w:color="auto"/>
              <w:bottom w:val="single" w:sz="4" w:space="0" w:color="auto"/>
              <w:right w:val="double" w:sz="4" w:space="0" w:color="auto"/>
            </w:tcBorders>
            <w:shd w:val="clear" w:color="auto" w:fill="BFBFBF" w:themeFill="background1" w:themeFillShade="BF"/>
            <w:vAlign w:val="center"/>
            <w:hideMark/>
          </w:tcPr>
          <w:p w14:paraId="0D2E4559" w14:textId="77777777" w:rsidR="00B270EC" w:rsidRPr="00AA2322" w:rsidRDefault="00B270EC" w:rsidP="00375742">
            <w:pPr>
              <w:pStyle w:val="Tabletext"/>
              <w:jc w:val="center"/>
              <w:rPr>
                <w:b/>
                <w:bCs/>
                <w:sz w:val="18"/>
                <w:szCs w:val="18"/>
              </w:rPr>
            </w:pPr>
          </w:p>
        </w:tc>
        <w:tc>
          <w:tcPr>
            <w:tcW w:w="510" w:type="pct"/>
            <w:tcBorders>
              <w:top w:val="single" w:sz="4" w:space="0" w:color="auto"/>
              <w:left w:val="double" w:sz="4" w:space="0" w:color="auto"/>
              <w:bottom w:val="single" w:sz="4" w:space="0" w:color="auto"/>
              <w:right w:val="double" w:sz="4" w:space="0" w:color="auto"/>
            </w:tcBorders>
            <w:shd w:val="clear" w:color="auto" w:fill="auto"/>
            <w:hideMark/>
          </w:tcPr>
          <w:p w14:paraId="432714F7" w14:textId="77777777" w:rsidR="00B270EC" w:rsidRPr="00B35E95" w:rsidRDefault="00B270EC" w:rsidP="00375742">
            <w:pPr>
              <w:spacing w:before="40" w:after="40"/>
              <w:rPr>
                <w:rFonts w:asciiTheme="majorBidi" w:hAnsiTheme="majorBidi" w:cstheme="majorBidi"/>
                <w:sz w:val="16"/>
                <w:szCs w:val="16"/>
                <w:lang w:eastAsia="zh-CN"/>
              </w:rPr>
            </w:pPr>
            <w:ins w:id="50" w:author="Author">
              <w:r w:rsidRPr="00B35E95">
                <w:rPr>
                  <w:rFonts w:asciiTheme="majorBidi" w:hAnsiTheme="majorBidi" w:cstheme="majorBidi"/>
                  <w:b/>
                  <w:bCs/>
                  <w:sz w:val="16"/>
                  <w:szCs w:val="16"/>
                  <w:lang w:eastAsia="zh-CN"/>
                </w:rPr>
                <w:t>A.</w:t>
              </w:r>
              <w:r>
                <w:rPr>
                  <w:rFonts w:asciiTheme="majorBidi" w:hAnsiTheme="majorBidi" w:cstheme="majorBidi"/>
                  <w:b/>
                  <w:bCs/>
                  <w:sz w:val="16"/>
                  <w:szCs w:val="16"/>
                  <w:lang w:eastAsia="zh-CN"/>
                </w:rPr>
                <w:t>20</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4D5C12F5"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3084819C"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7E3F09D3" w14:textId="77777777" w:rsidR="00B270EC" w:rsidRPr="00B35E95" w:rsidRDefault="00B270EC" w:rsidP="00375742">
            <w:pPr>
              <w:spacing w:before="40" w:after="40"/>
              <w:rPr>
                <w:rFonts w:asciiTheme="majorBidi" w:hAnsiTheme="majorBidi" w:cstheme="majorBidi"/>
                <w:sz w:val="16"/>
                <w:szCs w:val="16"/>
                <w:lang w:eastAsia="zh-CN"/>
              </w:rPr>
            </w:pPr>
            <w:ins w:id="51" w:author="Author">
              <w:r>
                <w:rPr>
                  <w:rFonts w:asciiTheme="majorBidi" w:hAnsiTheme="majorBidi" w:cstheme="majorBidi"/>
                  <w:sz w:val="16"/>
                  <w:szCs w:val="16"/>
                  <w:lang w:eastAsia="zh-CN"/>
                </w:rPr>
                <w:t>A.20.a</w:t>
              </w:r>
            </w:ins>
          </w:p>
        </w:tc>
        <w:tc>
          <w:tcPr>
            <w:tcW w:w="1100" w:type="pct"/>
            <w:tcBorders>
              <w:top w:val="single" w:sz="4" w:space="0" w:color="auto"/>
              <w:left w:val="nil"/>
              <w:bottom w:val="single" w:sz="4" w:space="0" w:color="auto"/>
              <w:right w:val="double" w:sz="4" w:space="0" w:color="auto"/>
            </w:tcBorders>
            <w:shd w:val="clear" w:color="auto" w:fill="auto"/>
          </w:tcPr>
          <w:p w14:paraId="5368DBE9" w14:textId="77777777" w:rsidR="00B270EC" w:rsidRPr="00605BA1" w:rsidRDefault="00B270EC" w:rsidP="00375742">
            <w:pPr>
              <w:spacing w:before="40" w:after="40"/>
              <w:ind w:left="170"/>
              <w:rPr>
                <w:rFonts w:asciiTheme="majorBidi" w:hAnsiTheme="majorBidi" w:cstheme="majorBidi"/>
                <w:sz w:val="16"/>
                <w:szCs w:val="16"/>
              </w:rPr>
            </w:pPr>
            <w:ins w:id="52" w:author="Author">
              <w:r w:rsidRPr="00605BA1">
                <w:rPr>
                  <w:sz w:val="16"/>
                  <w:szCs w:val="16"/>
                  <w:rPrChange w:id="53" w:author="Author">
                    <w:rPr/>
                  </w:rPrChange>
                </w:rPr>
                <w:t>indicator (yes) if an assignment for the 27.5</w:t>
              </w:r>
              <w:r>
                <w:rPr>
                  <w:sz w:val="16"/>
                  <w:szCs w:val="16"/>
                </w:rPr>
                <w:noBreakHyphen/>
              </w:r>
              <w:r w:rsidRPr="00605BA1">
                <w:rPr>
                  <w:sz w:val="16"/>
                  <w:szCs w:val="16"/>
                  <w:rPrChange w:id="54" w:author="Author">
                    <w:rPr/>
                  </w:rPrChange>
                </w:rPr>
                <w:t xml:space="preserve">29.5 GHz and/or </w:t>
              </w:r>
              <w:r w:rsidRPr="00605BA1">
                <w:rPr>
                  <w:sz w:val="16"/>
                  <w:szCs w:val="16"/>
                </w:rPr>
                <w:t>17.7-19.7</w:t>
              </w:r>
              <w:r w:rsidRPr="00605BA1">
                <w:rPr>
                  <w:sz w:val="16"/>
                  <w:szCs w:val="16"/>
                  <w:rPrChange w:id="55" w:author="Author">
                    <w:rPr/>
                  </w:rPrChange>
                </w:rPr>
                <w:t xml:space="preserve"> GHz band in the satellite network will be used by ESIM</w:t>
              </w:r>
            </w:ins>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78C96803"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1A82A48"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0B6AFB47"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369495"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2EEDE0A"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40C8EB2B" w14:textId="77777777" w:rsidR="00B270EC" w:rsidRPr="00B35E95" w:rsidRDefault="00B270EC" w:rsidP="00375742">
            <w:pPr>
              <w:spacing w:before="40" w:after="40"/>
              <w:jc w:val="center"/>
              <w:rPr>
                <w:rFonts w:asciiTheme="majorBidi" w:hAnsiTheme="majorBidi" w:cstheme="majorBidi"/>
                <w:b/>
                <w:bCs/>
                <w:sz w:val="16"/>
                <w:szCs w:val="16"/>
              </w:rPr>
            </w:pPr>
            <w:ins w:id="56" w:author="Author">
              <w:r>
                <w:rPr>
                  <w:rFonts w:asciiTheme="majorBidi" w:hAnsiTheme="majorBidi" w:cstheme="majorBidi"/>
                  <w:b/>
                  <w:bCs/>
                  <w:sz w:val="16"/>
                  <w:szCs w:val="16"/>
                </w:rPr>
                <w:t>O</w:t>
              </w:r>
            </w:ins>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6F299AC"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53FE5F82"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60A2DA29" w14:textId="77777777" w:rsidR="00B270EC" w:rsidRPr="00B35E95" w:rsidRDefault="00B270EC" w:rsidP="00375742">
            <w:pPr>
              <w:keepNext/>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6298523A" w14:textId="77777777" w:rsidR="00B270EC" w:rsidRPr="00B35E95" w:rsidRDefault="00B270EC" w:rsidP="00375742">
            <w:pPr>
              <w:spacing w:before="40" w:after="40"/>
              <w:rPr>
                <w:rFonts w:asciiTheme="majorBidi" w:hAnsiTheme="majorBidi" w:cstheme="majorBidi"/>
                <w:sz w:val="16"/>
                <w:szCs w:val="16"/>
                <w:lang w:eastAsia="zh-CN"/>
              </w:rPr>
            </w:pPr>
            <w:ins w:id="57" w:author="Author">
              <w:r>
                <w:rPr>
                  <w:rFonts w:asciiTheme="majorBidi" w:hAnsiTheme="majorBidi" w:cstheme="majorBidi"/>
                  <w:sz w:val="16"/>
                  <w:szCs w:val="16"/>
                  <w:lang w:eastAsia="zh-CN"/>
                </w:rPr>
                <w:t>A.20.a</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0897542A" w14:textId="77777777" w:rsidR="00B270EC" w:rsidRPr="00C94A22" w:rsidRDefault="00B270EC" w:rsidP="00375742">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270EC" w:rsidRPr="00C94A22" w14:paraId="01C96C21" w14:textId="77777777" w:rsidTr="00375742">
        <w:trPr>
          <w:cantSplit/>
        </w:trPr>
        <w:tc>
          <w:tcPr>
            <w:tcW w:w="510" w:type="pct"/>
            <w:tcBorders>
              <w:top w:val="single" w:sz="4" w:space="0" w:color="auto"/>
              <w:left w:val="single" w:sz="12" w:space="0" w:color="auto"/>
              <w:bottom w:val="single" w:sz="4" w:space="0" w:color="auto"/>
              <w:right w:val="double" w:sz="6" w:space="0" w:color="auto"/>
            </w:tcBorders>
            <w:shd w:val="clear" w:color="auto" w:fill="auto"/>
          </w:tcPr>
          <w:p w14:paraId="666D19E8" w14:textId="77777777" w:rsidR="00B270EC" w:rsidRPr="00B35E95" w:rsidRDefault="00B270EC" w:rsidP="00375742">
            <w:pPr>
              <w:spacing w:before="40" w:after="40"/>
              <w:rPr>
                <w:rFonts w:asciiTheme="majorBidi" w:hAnsiTheme="majorBidi" w:cstheme="majorBidi"/>
                <w:sz w:val="16"/>
                <w:szCs w:val="16"/>
                <w:lang w:eastAsia="zh-CN"/>
              </w:rPr>
            </w:pPr>
            <w:ins w:id="58" w:author="Author">
              <w:r>
                <w:rPr>
                  <w:rFonts w:asciiTheme="majorBidi" w:hAnsiTheme="majorBidi" w:cstheme="majorBidi"/>
                  <w:sz w:val="16"/>
                  <w:szCs w:val="16"/>
                  <w:lang w:eastAsia="zh-CN"/>
                </w:rPr>
                <w:t>A.20.b</w:t>
              </w:r>
            </w:ins>
          </w:p>
        </w:tc>
        <w:tc>
          <w:tcPr>
            <w:tcW w:w="1100" w:type="pct"/>
            <w:tcBorders>
              <w:top w:val="single" w:sz="4" w:space="0" w:color="auto"/>
              <w:left w:val="nil"/>
              <w:bottom w:val="single" w:sz="4" w:space="0" w:color="auto"/>
              <w:right w:val="double" w:sz="4" w:space="0" w:color="auto"/>
            </w:tcBorders>
            <w:shd w:val="clear" w:color="auto" w:fill="auto"/>
          </w:tcPr>
          <w:p w14:paraId="0287CA21" w14:textId="77777777" w:rsidR="00B270EC" w:rsidRPr="00605BA1" w:rsidRDefault="00B270EC" w:rsidP="00375742">
            <w:pPr>
              <w:spacing w:before="40" w:after="40"/>
              <w:ind w:left="170"/>
              <w:rPr>
                <w:rFonts w:asciiTheme="majorBidi" w:hAnsiTheme="majorBidi" w:cstheme="majorBidi"/>
                <w:sz w:val="16"/>
                <w:szCs w:val="16"/>
              </w:rPr>
            </w:pPr>
            <w:ins w:id="59" w:author="Author">
              <w:r w:rsidRPr="00605BA1">
                <w:rPr>
                  <w:sz w:val="16"/>
                  <w:szCs w:val="16"/>
                  <w:rPrChange w:id="60" w:author="Author">
                    <w:rPr/>
                  </w:rPrChange>
                </w:rPr>
                <w:t>if yes under A.20.a, a commitment that the ESIM operation would be in conformity with the Radio Regulations and Resolution</w:t>
              </w:r>
              <w:r>
                <w:rPr>
                  <w:sz w:val="16"/>
                  <w:szCs w:val="16"/>
                </w:rPr>
                <w:t> </w:t>
              </w:r>
              <w:r w:rsidRPr="00605BA1">
                <w:rPr>
                  <w:b/>
                  <w:sz w:val="16"/>
                  <w:szCs w:val="16"/>
                  <w:rPrChange w:id="61" w:author="Author">
                    <w:rPr/>
                  </w:rPrChange>
                </w:rPr>
                <w:t>[AI1.5/XXX] (WRC-19)</w:t>
              </w:r>
              <w:r w:rsidRPr="00605BA1">
                <w:rPr>
                  <w:sz w:val="16"/>
                  <w:szCs w:val="16"/>
                  <w:rPrChange w:id="62" w:author="Author">
                    <w:rPr/>
                  </w:rPrChange>
                </w:rPr>
                <w:t xml:space="preserve"> (including its annexes)</w:t>
              </w:r>
            </w:ins>
          </w:p>
        </w:tc>
        <w:tc>
          <w:tcPr>
            <w:tcW w:w="297" w:type="pct"/>
            <w:tcBorders>
              <w:top w:val="single" w:sz="4" w:space="0" w:color="auto"/>
              <w:left w:val="double" w:sz="4" w:space="0" w:color="auto"/>
              <w:bottom w:val="single" w:sz="4" w:space="0" w:color="auto"/>
              <w:right w:val="single" w:sz="4" w:space="0" w:color="auto"/>
            </w:tcBorders>
            <w:shd w:val="clear" w:color="auto" w:fill="auto"/>
            <w:vAlign w:val="center"/>
          </w:tcPr>
          <w:p w14:paraId="2E61F63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F300FA5"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1D53875"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BE3C2BD"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0BB2853C"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5AAE0797" w14:textId="77777777" w:rsidR="00B270EC" w:rsidRPr="00B35E95" w:rsidRDefault="00B270EC" w:rsidP="00375742">
            <w:pPr>
              <w:spacing w:before="40" w:after="40"/>
              <w:jc w:val="center"/>
              <w:rPr>
                <w:rFonts w:asciiTheme="majorBidi" w:hAnsiTheme="majorBidi" w:cstheme="majorBidi"/>
                <w:b/>
                <w:bCs/>
                <w:sz w:val="16"/>
                <w:szCs w:val="16"/>
              </w:rPr>
            </w:pPr>
            <w:ins w:id="63" w:author="Author">
              <w:r>
                <w:rPr>
                  <w:rFonts w:asciiTheme="majorBidi" w:hAnsiTheme="majorBidi" w:cstheme="majorBidi"/>
                  <w:b/>
                  <w:bCs/>
                  <w:sz w:val="16"/>
                  <w:szCs w:val="16"/>
                </w:rPr>
                <w:t>+</w:t>
              </w:r>
            </w:ins>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1661FEB"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25E36213" w14:textId="77777777" w:rsidR="00B270EC" w:rsidRPr="00B35E95" w:rsidRDefault="00B270EC" w:rsidP="00375742">
            <w:pPr>
              <w:spacing w:before="40" w:after="40"/>
              <w:jc w:val="center"/>
              <w:rPr>
                <w:rFonts w:asciiTheme="majorBidi" w:hAnsiTheme="majorBidi" w:cstheme="majorBidi"/>
                <w:b/>
                <w:bCs/>
                <w:sz w:val="16"/>
                <w:szCs w:val="16"/>
              </w:rPr>
            </w:pPr>
            <w:r w:rsidRPr="00B35E95">
              <w:rPr>
                <w:rFonts w:asciiTheme="majorBidi" w:hAnsiTheme="majorBidi" w:cstheme="majorBidi"/>
                <w:b/>
                <w:bCs/>
                <w:sz w:val="16"/>
                <w:szCs w:val="16"/>
              </w:rPr>
              <w:t> </w:t>
            </w:r>
          </w:p>
        </w:tc>
        <w:tc>
          <w:tcPr>
            <w:tcW w:w="390" w:type="pct"/>
            <w:tcBorders>
              <w:top w:val="single" w:sz="4" w:space="0" w:color="auto"/>
              <w:left w:val="single" w:sz="4" w:space="0" w:color="auto"/>
              <w:bottom w:val="single" w:sz="4" w:space="0" w:color="auto"/>
              <w:right w:val="double" w:sz="4" w:space="0" w:color="auto"/>
            </w:tcBorders>
            <w:shd w:val="clear" w:color="auto" w:fill="auto"/>
            <w:vAlign w:val="center"/>
          </w:tcPr>
          <w:p w14:paraId="1F36355E" w14:textId="77777777" w:rsidR="00B270EC" w:rsidRPr="00B35E95" w:rsidRDefault="00B270EC" w:rsidP="00375742">
            <w:pPr>
              <w:spacing w:before="40" w:after="40"/>
              <w:jc w:val="center"/>
              <w:rPr>
                <w:rFonts w:asciiTheme="majorBidi" w:hAnsiTheme="majorBidi" w:cstheme="majorBidi"/>
                <w:b/>
                <w:bCs/>
                <w:sz w:val="16"/>
                <w:szCs w:val="16"/>
              </w:rPr>
            </w:pPr>
          </w:p>
        </w:tc>
        <w:tc>
          <w:tcPr>
            <w:tcW w:w="510" w:type="pct"/>
            <w:tcBorders>
              <w:top w:val="single" w:sz="4" w:space="0" w:color="auto"/>
              <w:left w:val="double" w:sz="4" w:space="0" w:color="auto"/>
              <w:bottom w:val="single" w:sz="4" w:space="0" w:color="auto"/>
              <w:right w:val="double" w:sz="4" w:space="0" w:color="auto"/>
            </w:tcBorders>
            <w:shd w:val="clear" w:color="auto" w:fill="auto"/>
          </w:tcPr>
          <w:p w14:paraId="7DAA0F0B" w14:textId="77777777" w:rsidR="00B270EC" w:rsidRPr="00B35E95" w:rsidRDefault="00B270EC" w:rsidP="00375742">
            <w:pPr>
              <w:spacing w:before="40" w:after="40"/>
              <w:rPr>
                <w:rFonts w:asciiTheme="majorBidi" w:hAnsiTheme="majorBidi" w:cstheme="majorBidi"/>
                <w:sz w:val="16"/>
                <w:szCs w:val="16"/>
                <w:lang w:eastAsia="zh-CN"/>
              </w:rPr>
            </w:pPr>
            <w:ins w:id="64" w:author="Author">
              <w:r>
                <w:rPr>
                  <w:rFonts w:asciiTheme="majorBidi" w:hAnsiTheme="majorBidi" w:cstheme="majorBidi"/>
                  <w:sz w:val="16"/>
                  <w:szCs w:val="16"/>
                  <w:lang w:eastAsia="zh-CN"/>
                </w:rPr>
                <w:t>A.20.b</w:t>
              </w:r>
            </w:ins>
          </w:p>
        </w:tc>
        <w:tc>
          <w:tcPr>
            <w:tcW w:w="205" w:type="pct"/>
            <w:tcBorders>
              <w:top w:val="single" w:sz="4" w:space="0" w:color="auto"/>
              <w:left w:val="double" w:sz="4" w:space="0" w:color="auto"/>
              <w:bottom w:val="single" w:sz="4" w:space="0" w:color="auto"/>
              <w:right w:val="single" w:sz="4" w:space="0" w:color="auto"/>
            </w:tcBorders>
            <w:shd w:val="clear" w:color="auto" w:fill="auto"/>
            <w:vAlign w:val="center"/>
          </w:tcPr>
          <w:p w14:paraId="0010062C" w14:textId="77777777" w:rsidR="00B270EC" w:rsidRPr="00C94A22" w:rsidRDefault="00B270EC" w:rsidP="00375742">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bl>
    <w:p w14:paraId="2745CC90" w14:textId="77777777" w:rsidR="00B270EC" w:rsidRDefault="00B270EC" w:rsidP="00B270EC">
      <w:pPr>
        <w:pStyle w:val="Reasons"/>
      </w:pPr>
    </w:p>
    <w:p w14:paraId="3BC575A4" w14:textId="77777777" w:rsidR="00B270EC" w:rsidRDefault="00B270EC" w:rsidP="00B270EC"/>
    <w:p w14:paraId="45559F91" w14:textId="535A1671" w:rsidR="00B270EC" w:rsidRDefault="00B270EC" w:rsidP="00B270EC">
      <w:pPr>
        <w:rPr>
          <w:b/>
        </w:rPr>
      </w:pPr>
      <w:r>
        <w:t xml:space="preserve">Reasons:  This Appendix </w:t>
      </w:r>
      <w:r w:rsidRPr="00B270EC">
        <w:rPr>
          <w:b/>
        </w:rPr>
        <w:t>4</w:t>
      </w:r>
      <w:r w:rsidR="00202B4F">
        <w:rPr>
          <w:b/>
        </w:rPr>
        <w:t xml:space="preserve"> </w:t>
      </w:r>
      <w:r>
        <w:t xml:space="preserve">element is needed to implement </w:t>
      </w:r>
      <w:r>
        <w:rPr>
          <w:i/>
        </w:rPr>
        <w:t xml:space="preserve">resolves </w:t>
      </w:r>
      <w:r>
        <w:t xml:space="preserve">1.1.2 of Draft New Resolution </w:t>
      </w:r>
      <w:r w:rsidRPr="00B270EC">
        <w:rPr>
          <w:b/>
        </w:rPr>
        <w:t>[A1.5] (WRC-19)</w:t>
      </w:r>
      <w:r>
        <w:rPr>
          <w:b/>
        </w:rPr>
        <w:t>.</w:t>
      </w:r>
    </w:p>
    <w:p w14:paraId="584EAD25" w14:textId="77777777" w:rsidR="00B270EC" w:rsidRDefault="00B270EC" w:rsidP="00B270EC">
      <w:pPr>
        <w:rPr>
          <w:b/>
        </w:rPr>
      </w:pPr>
    </w:p>
    <w:p w14:paraId="04B00863" w14:textId="643C4420" w:rsidR="00B270EC" w:rsidRPr="00B270EC" w:rsidRDefault="00B270EC" w:rsidP="00B270EC">
      <w:pPr>
        <w:rPr>
          <w:b/>
        </w:rPr>
      </w:pPr>
      <w:r>
        <w:rPr>
          <w:b/>
        </w:rPr>
        <w:t>SUP</w:t>
      </w:r>
      <w:r>
        <w:rPr>
          <w:b/>
        </w:rPr>
        <w:tab/>
        <w:t>USA/1.5/7</w:t>
      </w:r>
    </w:p>
    <w:p w14:paraId="703E6839" w14:textId="77777777" w:rsidR="00B270EC" w:rsidRPr="008070E1" w:rsidRDefault="00B270EC" w:rsidP="00B270EC">
      <w:pPr>
        <w:pStyle w:val="ResNo"/>
        <w:spacing w:before="360"/>
        <w:rPr>
          <w:lang w:val="en-US"/>
        </w:rPr>
      </w:pPr>
      <w:r w:rsidRPr="008070E1">
        <w:t>RESOLUTION 158 (WRC</w:t>
      </w:r>
      <w:r w:rsidRPr="008070E1">
        <w:noBreakHyphen/>
        <w:t>15)</w:t>
      </w:r>
    </w:p>
    <w:p w14:paraId="25313DA2" w14:textId="77777777" w:rsidR="00B270EC" w:rsidRDefault="00B270EC" w:rsidP="00B270EC">
      <w:pPr>
        <w:pStyle w:val="Restitle"/>
      </w:pPr>
      <w:r w:rsidRPr="008070E1">
        <w:t>Use of the frequency bands 17.7-19.7 GHz (space-to-Earth) and 27.5-29.5 GHz (Earth-to-space) by earth stations in motion communicating with</w:t>
      </w:r>
      <w:r w:rsidRPr="008070E1">
        <w:br/>
        <w:t>geostationary space stations in the fixed-satellite service</w:t>
      </w:r>
    </w:p>
    <w:p w14:paraId="6D162B1E" w14:textId="7C12AE58" w:rsidR="00B270EC" w:rsidRDefault="00B270EC" w:rsidP="00B270EC">
      <w:pPr>
        <w:pStyle w:val="Reasons"/>
      </w:pPr>
    </w:p>
    <w:p w14:paraId="5B05F81E" w14:textId="25E69E21" w:rsidR="00B270EC" w:rsidRDefault="00B270EC" w:rsidP="00B270EC">
      <w:pPr>
        <w:rPr>
          <w:b/>
        </w:rPr>
      </w:pPr>
      <w:r>
        <w:t>Reasons:  Consequential</w:t>
      </w:r>
      <w:r w:rsidRPr="00B270EC">
        <w:t>.</w:t>
      </w:r>
    </w:p>
    <w:p w14:paraId="73B7535C" w14:textId="77777777" w:rsidR="00B270EC" w:rsidRPr="009F42FB" w:rsidRDefault="00B270EC" w:rsidP="00B270EC">
      <w:pPr>
        <w:pStyle w:val="Reasons"/>
      </w:pPr>
    </w:p>
    <w:p w14:paraId="068111BE" w14:textId="77777777" w:rsidR="00B270EC" w:rsidRPr="008053CE" w:rsidRDefault="00B270EC" w:rsidP="00B270EC">
      <w:pPr>
        <w:jc w:val="center"/>
        <w:rPr>
          <w:lang w:eastAsia="zh-CN"/>
        </w:rPr>
      </w:pPr>
      <w:r>
        <w:t>______________</w:t>
      </w:r>
    </w:p>
    <w:p w14:paraId="17834CA9" w14:textId="77777777" w:rsidR="00B270EC" w:rsidRPr="00B270EC" w:rsidRDefault="00B270EC" w:rsidP="00B270EC">
      <w:pPr>
        <w:rPr>
          <w:lang w:val="en-GB"/>
        </w:rPr>
      </w:pPr>
    </w:p>
    <w:p w14:paraId="07456447" w14:textId="77777777" w:rsidR="00B270EC" w:rsidRPr="00865609" w:rsidRDefault="00B270EC" w:rsidP="00865609">
      <w:pPr>
        <w:rPr>
          <w:lang w:val="fr-CH"/>
        </w:rPr>
      </w:pPr>
    </w:p>
    <w:sectPr w:rsidR="00B270EC" w:rsidRPr="00865609" w:rsidSect="00B47EB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42B8C" w14:textId="77777777" w:rsidR="002E23BF" w:rsidRDefault="002E23BF" w:rsidP="00942452">
      <w:r>
        <w:separator/>
      </w:r>
    </w:p>
  </w:endnote>
  <w:endnote w:type="continuationSeparator" w:id="0">
    <w:p w14:paraId="5255AAFB" w14:textId="77777777" w:rsidR="002E23BF" w:rsidRDefault="002E23BF" w:rsidP="0094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EDD5" w14:textId="77777777" w:rsidR="009533C6" w:rsidRDefault="009533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37EC9" w14:textId="77777777" w:rsidR="009533C6" w:rsidRDefault="009533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B2978" w14:textId="77777777" w:rsidR="009533C6" w:rsidRDefault="009533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2C4FE" w14:textId="77777777" w:rsidR="002E23BF" w:rsidRDefault="002E23BF" w:rsidP="00942452">
      <w:r>
        <w:separator/>
      </w:r>
    </w:p>
  </w:footnote>
  <w:footnote w:type="continuationSeparator" w:id="0">
    <w:p w14:paraId="297A03BD" w14:textId="77777777" w:rsidR="002E23BF" w:rsidRDefault="002E23BF" w:rsidP="00942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738C5" w14:textId="77777777" w:rsidR="009533C6" w:rsidRDefault="009533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6DBBA" w14:textId="2681EEC5" w:rsidR="00701E07" w:rsidRPr="00942452" w:rsidRDefault="00701E07">
    <w:pPr>
      <w:pStyle w:val="Header"/>
      <w:rPr>
        <w:b/>
      </w:rPr>
    </w:pPr>
    <w:r>
      <w:rPr>
        <w:b/>
      </w:rPr>
      <w:tab/>
    </w:r>
    <w:r>
      <w:rPr>
        <w:b/>
      </w:rPr>
      <w:tab/>
    </w:r>
    <w:r w:rsidRPr="00942452">
      <w:rPr>
        <w:b/>
      </w:rPr>
      <w:t>IWG-3_XX (August 2, 2018)</w:t>
    </w:r>
  </w:p>
  <w:p w14:paraId="7DF9169D" w14:textId="2CC6352F" w:rsidR="00701E07" w:rsidRDefault="00701E07">
    <w:pPr>
      <w:pStyle w:val="Header"/>
      <w:rPr>
        <w:b/>
      </w:rPr>
    </w:pPr>
    <w:r>
      <w:rPr>
        <w:b/>
      </w:rPr>
      <w:tab/>
    </w:r>
    <w:r>
      <w:rPr>
        <w:b/>
      </w:rPr>
      <w:tab/>
    </w:r>
    <w:r w:rsidRPr="00942452">
      <w:rPr>
        <w:b/>
      </w:rPr>
      <w:t>Author:  Chris Hofer</w:t>
    </w:r>
  </w:p>
  <w:p w14:paraId="4AF31A13" w14:textId="77777777" w:rsidR="00B964F2" w:rsidRPr="00942452" w:rsidRDefault="00B964F2">
    <w:pPr>
      <w:pStyle w:val="Head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42099" w14:textId="77777777" w:rsidR="009533C6" w:rsidRDefault="00953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452"/>
    <w:rsid w:val="00012650"/>
    <w:rsid w:val="000A2C35"/>
    <w:rsid w:val="00144C4B"/>
    <w:rsid w:val="00202B4F"/>
    <w:rsid w:val="00210F51"/>
    <w:rsid w:val="002260FA"/>
    <w:rsid w:val="00247DDE"/>
    <w:rsid w:val="002558D6"/>
    <w:rsid w:val="0026338E"/>
    <w:rsid w:val="002A2131"/>
    <w:rsid w:val="002E23BF"/>
    <w:rsid w:val="002E5B60"/>
    <w:rsid w:val="0030314D"/>
    <w:rsid w:val="0031083C"/>
    <w:rsid w:val="0039461A"/>
    <w:rsid w:val="00441881"/>
    <w:rsid w:val="00455CBE"/>
    <w:rsid w:val="00505E62"/>
    <w:rsid w:val="00580090"/>
    <w:rsid w:val="005C3A72"/>
    <w:rsid w:val="005C692E"/>
    <w:rsid w:val="005F2D9C"/>
    <w:rsid w:val="00607F8A"/>
    <w:rsid w:val="00647AF7"/>
    <w:rsid w:val="006E53C9"/>
    <w:rsid w:val="006F4CB3"/>
    <w:rsid w:val="00701E07"/>
    <w:rsid w:val="007F7609"/>
    <w:rsid w:val="00822DF1"/>
    <w:rsid w:val="00865609"/>
    <w:rsid w:val="0088133A"/>
    <w:rsid w:val="00896E01"/>
    <w:rsid w:val="008C7898"/>
    <w:rsid w:val="008F78D4"/>
    <w:rsid w:val="00940545"/>
    <w:rsid w:val="00942452"/>
    <w:rsid w:val="00944DA8"/>
    <w:rsid w:val="009533C6"/>
    <w:rsid w:val="009A01E7"/>
    <w:rsid w:val="009B3C95"/>
    <w:rsid w:val="00A06D0A"/>
    <w:rsid w:val="00A31A2F"/>
    <w:rsid w:val="00A37C0D"/>
    <w:rsid w:val="00A8201D"/>
    <w:rsid w:val="00B270EC"/>
    <w:rsid w:val="00B47EB3"/>
    <w:rsid w:val="00B8775F"/>
    <w:rsid w:val="00B964F2"/>
    <w:rsid w:val="00BD3E8A"/>
    <w:rsid w:val="00C65C25"/>
    <w:rsid w:val="00CD2399"/>
    <w:rsid w:val="00D0667D"/>
    <w:rsid w:val="00E127E6"/>
    <w:rsid w:val="00E2101C"/>
    <w:rsid w:val="00E51B5C"/>
    <w:rsid w:val="00ED652B"/>
    <w:rsid w:val="00ED703A"/>
    <w:rsid w:val="00F163DE"/>
    <w:rsid w:val="00FD5CFB"/>
    <w:rsid w:val="00FD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576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452"/>
    <w:pPr>
      <w:tabs>
        <w:tab w:val="left" w:pos="576"/>
        <w:tab w:val="left" w:pos="792"/>
        <w:tab w:val="left" w:pos="1008"/>
        <w:tab w:val="left" w:pos="1224"/>
        <w:tab w:val="left" w:pos="1440"/>
      </w:tabs>
    </w:pPr>
    <w:rPr>
      <w:rFonts w:ascii="Times New Roman" w:eastAsia="Calibri" w:hAnsi="Times New Roman" w:cs="Times New Roman"/>
      <w:szCs w:val="22"/>
    </w:rPr>
  </w:style>
  <w:style w:type="paragraph" w:styleId="Heading1">
    <w:name w:val="heading 1"/>
    <w:basedOn w:val="Normal"/>
    <w:next w:val="Normal"/>
    <w:link w:val="Heading1Char"/>
    <w:qFormat/>
    <w:rsid w:val="00942452"/>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647A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270EC"/>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2452"/>
    <w:rPr>
      <w:rFonts w:ascii="Times New Roman" w:eastAsia="Times New Roman" w:hAnsi="Times New Roman" w:cs="Times New Roman"/>
      <w:b/>
      <w:bCs/>
      <w:szCs w:val="20"/>
      <w:u w:val="single"/>
    </w:rPr>
  </w:style>
  <w:style w:type="paragraph" w:styleId="Header">
    <w:name w:val="header"/>
    <w:basedOn w:val="Normal"/>
    <w:link w:val="HeaderChar"/>
    <w:uiPriority w:val="99"/>
    <w:unhideWhenUsed/>
    <w:rsid w:val="00942452"/>
    <w:pPr>
      <w:tabs>
        <w:tab w:val="clear" w:pos="576"/>
        <w:tab w:val="clear" w:pos="792"/>
        <w:tab w:val="clear" w:pos="1008"/>
        <w:tab w:val="clear" w:pos="1224"/>
        <w:tab w:val="clear" w:pos="1440"/>
        <w:tab w:val="center" w:pos="4680"/>
        <w:tab w:val="right" w:pos="9360"/>
      </w:tabs>
    </w:pPr>
  </w:style>
  <w:style w:type="character" w:customStyle="1" w:styleId="HeaderChar">
    <w:name w:val="Header Char"/>
    <w:basedOn w:val="DefaultParagraphFont"/>
    <w:link w:val="Header"/>
    <w:uiPriority w:val="99"/>
    <w:rsid w:val="00942452"/>
    <w:rPr>
      <w:rFonts w:ascii="Times New Roman" w:eastAsia="Calibri" w:hAnsi="Times New Roman" w:cs="Times New Roman"/>
      <w:szCs w:val="22"/>
    </w:rPr>
  </w:style>
  <w:style w:type="paragraph" w:styleId="Footer">
    <w:name w:val="footer"/>
    <w:basedOn w:val="Normal"/>
    <w:link w:val="FooterChar"/>
    <w:unhideWhenUsed/>
    <w:rsid w:val="00942452"/>
    <w:pPr>
      <w:tabs>
        <w:tab w:val="clear" w:pos="576"/>
        <w:tab w:val="clear" w:pos="792"/>
        <w:tab w:val="clear" w:pos="1008"/>
        <w:tab w:val="clear" w:pos="1224"/>
        <w:tab w:val="clear" w:pos="1440"/>
        <w:tab w:val="center" w:pos="4680"/>
        <w:tab w:val="right" w:pos="9360"/>
      </w:tabs>
    </w:pPr>
  </w:style>
  <w:style w:type="character" w:customStyle="1" w:styleId="FooterChar">
    <w:name w:val="Footer Char"/>
    <w:basedOn w:val="DefaultParagraphFont"/>
    <w:link w:val="Footer"/>
    <w:rsid w:val="00942452"/>
    <w:rPr>
      <w:rFonts w:ascii="Times New Roman" w:eastAsia="Calibri" w:hAnsi="Times New Roman" w:cs="Times New Roman"/>
      <w:szCs w:val="22"/>
    </w:rPr>
  </w:style>
  <w:style w:type="paragraph" w:customStyle="1" w:styleId="Normalaftertitle">
    <w:name w:val="Normal after title"/>
    <w:basedOn w:val="Normal"/>
    <w:next w:val="Normal"/>
    <w:rsid w:val="0094245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ArtNo">
    <w:name w:val="Art_No"/>
    <w:basedOn w:val="Normal"/>
    <w:next w:val="Normal"/>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Headingb">
    <w:name w:val="Heading_b"/>
    <w:basedOn w:val="Normal"/>
    <w:next w:val="Normal"/>
    <w:link w:val="HeadingbChar"/>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ref">
    <w:name w:val="href"/>
    <w:basedOn w:val="DefaultParagraphFont"/>
    <w:rsid w:val="00647AF7"/>
  </w:style>
  <w:style w:type="paragraph" w:customStyle="1" w:styleId="Tablehead">
    <w:name w:val="Table_head"/>
    <w:basedOn w:val="Normal"/>
    <w:link w:val="TableheadChar"/>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Artdef">
    <w:name w:val="Art_def"/>
    <w:basedOn w:val="DefaultParagraphFont"/>
    <w:rsid w:val="00647AF7"/>
    <w:rPr>
      <w:rFonts w:ascii="Times New Roman" w:hAnsi="Times New Roman"/>
      <w:b/>
    </w:rPr>
  </w:style>
  <w:style w:type="character" w:customStyle="1" w:styleId="Artref">
    <w:name w:val="Art_ref"/>
    <w:basedOn w:val="DefaultParagraphFont"/>
    <w:rsid w:val="00647AF7"/>
  </w:style>
  <w:style w:type="character" w:customStyle="1" w:styleId="Tablefreq">
    <w:name w:val="Table_freq"/>
    <w:basedOn w:val="DefaultParagraphFont"/>
    <w:rsid w:val="00647AF7"/>
    <w:rPr>
      <w:b/>
      <w:color w:val="auto"/>
      <w:sz w:val="20"/>
    </w:rPr>
  </w:style>
  <w:style w:type="paragraph" w:customStyle="1" w:styleId="Section1">
    <w:name w:val="Section_1"/>
    <w:basedOn w:val="Normal"/>
    <w:rsid w:val="00647AF7"/>
    <w:pPr>
      <w:tabs>
        <w:tab w:val="clear" w:pos="576"/>
        <w:tab w:val="clear" w:pos="792"/>
        <w:tab w:val="clear" w:pos="1008"/>
        <w:tab w:val="clear" w:pos="1224"/>
        <w:tab w:val="clear" w:pos="1440"/>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Proposal">
    <w:name w:val="Proposal"/>
    <w:basedOn w:val="Normal"/>
    <w:next w:val="Normal"/>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asons">
    <w:name w:val="Reasons"/>
    <w:basedOn w:val="Normal"/>
    <w:qFormat/>
    <w:rsid w:val="00647AF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ableTextS5">
    <w:name w:val="Table_TextS5"/>
    <w:basedOn w:val="Normal"/>
    <w:rsid w:val="00647AF7"/>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Methodheading2">
    <w:name w:val="Method_heading2"/>
    <w:basedOn w:val="Heading2"/>
    <w:next w:val="Normal"/>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 w:val="24"/>
      <w:szCs w:val="20"/>
      <w:lang w:val="en-GB"/>
    </w:rPr>
  </w:style>
  <w:style w:type="paragraph" w:customStyle="1" w:styleId="Tablefin">
    <w:name w:val="Table_fin"/>
    <w:basedOn w:val="Normal"/>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jc w:val="both"/>
      <w:textAlignment w:val="baseline"/>
    </w:pPr>
    <w:rPr>
      <w:rFonts w:eastAsia="Times New Roman"/>
      <w:sz w:val="20"/>
      <w:szCs w:val="20"/>
      <w:lang w:eastAsia="zh-CN"/>
    </w:rPr>
  </w:style>
  <w:style w:type="character" w:customStyle="1" w:styleId="TableheadChar">
    <w:name w:val="Table_head Char"/>
    <w:basedOn w:val="DefaultParagraphFont"/>
    <w:link w:val="Tablehead"/>
    <w:locked/>
    <w:rsid w:val="00647AF7"/>
    <w:rPr>
      <w:rFonts w:ascii="Times New Roman Bold" w:eastAsia="Times New Roman" w:hAnsi="Times New Roman Bold" w:cs="Times New Roman Bold"/>
      <w:b/>
      <w:sz w:val="20"/>
      <w:szCs w:val="20"/>
      <w:lang w:val="en-GB"/>
    </w:rPr>
  </w:style>
  <w:style w:type="character" w:customStyle="1" w:styleId="TabletitleChar">
    <w:name w:val="Table_title Char"/>
    <w:basedOn w:val="DefaultParagraphFont"/>
    <w:link w:val="Tabletitle"/>
    <w:locked/>
    <w:rsid w:val="00647AF7"/>
    <w:rPr>
      <w:rFonts w:ascii="Times New Roman Bold" w:eastAsia="Times New Roman" w:hAnsi="Times New Roman Bold" w:cs="Times New Roman"/>
      <w:b/>
      <w:sz w:val="20"/>
      <w:szCs w:val="20"/>
      <w:lang w:val="en-GB"/>
    </w:rPr>
  </w:style>
  <w:style w:type="character" w:customStyle="1" w:styleId="ArttitleCar">
    <w:name w:val="Art_title Car"/>
    <w:basedOn w:val="DefaultParagraphFont"/>
    <w:link w:val="Arttitle"/>
    <w:locked/>
    <w:rsid w:val="00647AF7"/>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
    <w:semiHidden/>
    <w:rsid w:val="00647AF7"/>
    <w:rPr>
      <w:rFonts w:asciiTheme="majorHAnsi" w:eastAsiaTheme="majorEastAsia" w:hAnsiTheme="majorHAnsi" w:cstheme="majorBidi"/>
      <w:color w:val="2F5496" w:themeColor="accent1" w:themeShade="BF"/>
      <w:sz w:val="26"/>
      <w:szCs w:val="26"/>
    </w:rPr>
  </w:style>
  <w:style w:type="paragraph" w:customStyle="1" w:styleId="Call">
    <w:name w:val="Call"/>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Char"/>
    <w:rsid w:val="00012650"/>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Note">
    <w:name w:val="Note"/>
    <w:basedOn w:val="Normal"/>
    <w:next w:val="Normal"/>
    <w:rsid w:val="00012650"/>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ResNo">
    <w:name w:val="Res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Appref">
    <w:name w:val="App_ref"/>
    <w:basedOn w:val="DefaultParagraphFont"/>
    <w:rsid w:val="00012650"/>
  </w:style>
  <w:style w:type="paragraph" w:customStyle="1" w:styleId="AnnexNo">
    <w:name w:val="Annex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HeadingbChar">
    <w:name w:val="Heading_b Char"/>
    <w:link w:val="Headingb"/>
    <w:locked/>
    <w:rsid w:val="00012650"/>
    <w:rPr>
      <w:rFonts w:ascii="Times New Roman Bold" w:eastAsia="Times New Roman" w:hAnsi="Times New Roman Bold" w:cs="Times New Roman Bold"/>
      <w:b/>
      <w:szCs w:val="20"/>
      <w:lang w:val="fr-CH"/>
    </w:rPr>
  </w:style>
  <w:style w:type="character" w:customStyle="1" w:styleId="enumlev1Char">
    <w:name w:val="enumlev1 Char"/>
    <w:link w:val="enumlev1"/>
    <w:locked/>
    <w:rsid w:val="00012650"/>
    <w:rPr>
      <w:rFonts w:ascii="Times New Roman" w:eastAsia="Times New Roman" w:hAnsi="Times New Roman" w:cs="Times New Roman"/>
      <w:szCs w:val="20"/>
      <w:lang w:val="en-GB"/>
    </w:rPr>
  </w:style>
  <w:style w:type="paragraph" w:customStyle="1" w:styleId="Normalaftertitle0">
    <w:name w:val="Normal_after_title"/>
    <w:basedOn w:val="Normal"/>
    <w:next w:val="Normal"/>
    <w:link w:val="NormalaftertitleChar"/>
    <w:rsid w:val="00B964F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0"/>
    <w:locked/>
    <w:rsid w:val="00B964F2"/>
    <w:rPr>
      <w:rFonts w:ascii="Times New Roman" w:eastAsia="Times New Roman" w:hAnsi="Times New Roman" w:cs="Times New Roman"/>
      <w:szCs w:val="20"/>
      <w:lang w:val="en-GB"/>
    </w:rPr>
  </w:style>
  <w:style w:type="paragraph" w:customStyle="1" w:styleId="Tabletext">
    <w:name w:val="Table_text"/>
    <w:basedOn w:val="Normal"/>
    <w:rsid w:val="00B270EC"/>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character" w:styleId="FootnoteReference">
    <w:name w:val="footnote reference"/>
    <w:aliases w:val="Appel note de bas de p,Footnote Reference/"/>
    <w:basedOn w:val="DefaultParagraphFont"/>
    <w:rsid w:val="00B270EC"/>
    <w:rPr>
      <w:position w:val="6"/>
      <w:sz w:val="18"/>
    </w:rPr>
  </w:style>
  <w:style w:type="paragraph" w:customStyle="1" w:styleId="TableNo">
    <w:name w:val="Table_No"/>
    <w:basedOn w:val="Normal"/>
    <w:next w:val="Normal"/>
    <w:link w:val="TableNoChar"/>
    <w:rsid w:val="00B270EC"/>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Char">
    <w:name w:val="Table_No Char"/>
    <w:basedOn w:val="DefaultParagraphFont"/>
    <w:link w:val="TableNo"/>
    <w:locked/>
    <w:rsid w:val="00B270EC"/>
    <w:rPr>
      <w:rFonts w:ascii="Times New Roman" w:eastAsia="Times New Roman" w:hAnsi="Times New Roman" w:cs="Times New Roman"/>
      <w:caps/>
      <w:sz w:val="20"/>
      <w:szCs w:val="20"/>
      <w:lang w:val="en-GB"/>
    </w:rPr>
  </w:style>
  <w:style w:type="paragraph" w:customStyle="1" w:styleId="AppendixNo">
    <w:name w:val="Appendix_No"/>
    <w:basedOn w:val="AnnexNo"/>
    <w:next w:val="Normal"/>
    <w:rsid w:val="00B270EC"/>
  </w:style>
  <w:style w:type="paragraph" w:customStyle="1" w:styleId="Appendixtitle">
    <w:name w:val="Appendix_title"/>
    <w:basedOn w:val="Annextitle"/>
    <w:next w:val="Normal"/>
    <w:rsid w:val="00B270EC"/>
  </w:style>
  <w:style w:type="paragraph" w:customStyle="1" w:styleId="Methodheading3">
    <w:name w:val="Method_heading3"/>
    <w:basedOn w:val="Heading3"/>
    <w:next w:val="Normal"/>
    <w:qFormat/>
    <w:rsid w:val="00B270EC"/>
    <w:pPr>
      <w:tabs>
        <w:tab w:val="clear" w:pos="576"/>
        <w:tab w:val="clear" w:pos="792"/>
        <w:tab w:val="clear" w:pos="1008"/>
        <w:tab w:val="clear" w:pos="1224"/>
        <w:tab w:val="clear" w:pos="1440"/>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uiPriority w:val="9"/>
    <w:semiHidden/>
    <w:rsid w:val="00B270E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3703</Words>
  <Characters>21110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2018-07-31T22:23:00Z</dcterms:created>
  <dcterms:modified xsi:type="dcterms:W3CDTF">2018-08-01T21:51:00Z</dcterms:modified>
</cp:coreProperties>
</file>