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A1" w:rsidRDefault="005B7FA1" w:rsidP="005B7FA1">
      <w:pPr>
        <w:pStyle w:val="NormalWeb"/>
        <w:spacing w:before="0" w:beforeAutospacing="0" w:after="0" w:afterAutospacing="0"/>
        <w:jc w:val="both"/>
        <w:rPr>
          <w:b/>
          <w:bCs/>
          <w:color w:val="000000"/>
          <w:u w:val="single"/>
        </w:rPr>
      </w:pPr>
    </w:p>
    <w:p w:rsidR="005B7FA1" w:rsidRPr="00FA1332" w:rsidRDefault="005B7FA1" w:rsidP="005B7FA1">
      <w:pPr>
        <w:spacing w:after="0"/>
        <w:jc w:val="center"/>
        <w:rPr>
          <w:rFonts w:ascii="Times New Roman" w:hAnsi="Times New Roman" w:cs="Times New Roman"/>
          <w:b/>
          <w:sz w:val="28"/>
          <w:szCs w:val="28"/>
        </w:rPr>
      </w:pPr>
      <w:r>
        <w:rPr>
          <w:rFonts w:ascii="Times New Roman" w:hAnsi="Times New Roman" w:cs="Times New Roman"/>
          <w:b/>
          <w:sz w:val="28"/>
          <w:szCs w:val="28"/>
        </w:rPr>
        <w:t>Everbridge</w:t>
      </w:r>
      <w:r w:rsidRPr="00FA1332">
        <w:rPr>
          <w:rFonts w:ascii="Times New Roman" w:hAnsi="Times New Roman" w:cs="Times New Roman"/>
          <w:b/>
          <w:sz w:val="28"/>
          <w:szCs w:val="28"/>
        </w:rPr>
        <w:t xml:space="preserve"> </w:t>
      </w:r>
      <w:r w:rsidRPr="00FA1332">
        <w:rPr>
          <w:rFonts w:ascii="Times New Roman" w:hAnsi="Times New Roman" w:cs="Times New Roman"/>
          <w:b/>
          <w:i/>
          <w:sz w:val="28"/>
          <w:szCs w:val="28"/>
        </w:rPr>
        <w:t>Ex Parte</w:t>
      </w:r>
      <w:r w:rsidRPr="00FA1332">
        <w:rPr>
          <w:rFonts w:ascii="Times New Roman" w:hAnsi="Times New Roman" w:cs="Times New Roman"/>
          <w:b/>
          <w:sz w:val="28"/>
          <w:szCs w:val="28"/>
        </w:rPr>
        <w:t xml:space="preserve"> Phone Call – </w:t>
      </w:r>
      <w:r>
        <w:rPr>
          <w:rFonts w:ascii="Times New Roman" w:hAnsi="Times New Roman" w:cs="Times New Roman"/>
          <w:b/>
          <w:sz w:val="28"/>
          <w:szCs w:val="28"/>
        </w:rPr>
        <w:t>July 31, 2017</w:t>
      </w:r>
      <w:r w:rsidRPr="00FA1332">
        <w:rPr>
          <w:rFonts w:ascii="Times New Roman" w:hAnsi="Times New Roman" w:cs="Times New Roman"/>
          <w:b/>
          <w:sz w:val="28"/>
          <w:szCs w:val="28"/>
        </w:rPr>
        <w:t xml:space="preserve">, </w:t>
      </w:r>
      <w:r>
        <w:rPr>
          <w:rFonts w:ascii="Times New Roman" w:hAnsi="Times New Roman" w:cs="Times New Roman"/>
          <w:b/>
          <w:sz w:val="28"/>
          <w:szCs w:val="28"/>
        </w:rPr>
        <w:t>3:00 - 4</w:t>
      </w:r>
      <w:r w:rsidRPr="00FA1332">
        <w:rPr>
          <w:rFonts w:ascii="Times New Roman" w:hAnsi="Times New Roman" w:cs="Times New Roman"/>
          <w:b/>
          <w:sz w:val="28"/>
          <w:szCs w:val="28"/>
        </w:rPr>
        <w:t>:00PM</w:t>
      </w:r>
    </w:p>
    <w:p w:rsidR="005B7FA1" w:rsidRPr="00FA1332" w:rsidRDefault="005B7FA1" w:rsidP="005B7FA1">
      <w:pPr>
        <w:spacing w:after="0"/>
        <w:jc w:val="center"/>
        <w:rPr>
          <w:rFonts w:ascii="Times New Roman" w:hAnsi="Times New Roman" w:cs="Times New Roman"/>
          <w:sz w:val="16"/>
          <w:szCs w:val="16"/>
          <w:u w:val="single"/>
        </w:rPr>
      </w:pPr>
    </w:p>
    <w:p w:rsidR="005B7FA1" w:rsidRDefault="005B7FA1" w:rsidP="005B7FA1">
      <w:pPr>
        <w:spacing w:after="0"/>
        <w:jc w:val="both"/>
        <w:rPr>
          <w:rFonts w:ascii="Times New Roman" w:hAnsi="Times New Roman" w:cs="Times New Roman"/>
        </w:rPr>
      </w:pPr>
      <w:r w:rsidRPr="00173CAC">
        <w:rPr>
          <w:rFonts w:ascii="Times New Roman" w:hAnsi="Times New Roman" w:cs="Times New Roman"/>
          <w:u w:val="single"/>
        </w:rPr>
        <w:t>FCC Personnel on Call</w:t>
      </w:r>
      <w:r w:rsidRPr="00173CAC">
        <w:rPr>
          <w:rFonts w:ascii="Times New Roman" w:hAnsi="Times New Roman" w:cs="Times New Roman"/>
        </w:rPr>
        <w:t xml:space="preserve">: James Wiley, </w:t>
      </w:r>
      <w:r>
        <w:rPr>
          <w:rFonts w:ascii="Times New Roman" w:hAnsi="Times New Roman" w:cs="Times New Roman"/>
        </w:rPr>
        <w:t xml:space="preserve">Megan Henry, Linda Nagel, Marcus Brown, Eric Manski, David Mansor </w:t>
      </w:r>
    </w:p>
    <w:p w:rsidR="005B7FA1" w:rsidRPr="002E162F" w:rsidRDefault="005B7FA1" w:rsidP="005B7FA1">
      <w:pPr>
        <w:spacing w:after="0"/>
        <w:jc w:val="both"/>
        <w:rPr>
          <w:rFonts w:ascii="Times New Roman" w:hAnsi="Times New Roman" w:cs="Times New Roman"/>
          <w:sz w:val="16"/>
          <w:szCs w:val="16"/>
        </w:rPr>
      </w:pPr>
    </w:p>
    <w:p w:rsidR="005B7FA1" w:rsidRPr="00173CAC" w:rsidRDefault="005B7FA1" w:rsidP="005B7FA1">
      <w:pPr>
        <w:spacing w:after="0"/>
        <w:jc w:val="center"/>
        <w:rPr>
          <w:rFonts w:ascii="Times New Roman" w:hAnsi="Times New Roman" w:cs="Times New Roman"/>
        </w:rPr>
      </w:pPr>
      <w:r>
        <w:rPr>
          <w:rFonts w:ascii="Times New Roman" w:hAnsi="Times New Roman" w:cs="Times New Roman"/>
        </w:rPr>
        <w:t xml:space="preserve">** </w:t>
      </w:r>
      <w:r w:rsidRPr="00173CAC">
        <w:rPr>
          <w:rFonts w:ascii="Times New Roman" w:hAnsi="Times New Roman" w:cs="Times New Roman"/>
        </w:rPr>
        <w:t>Please note</w:t>
      </w:r>
      <w:r>
        <w:rPr>
          <w:rFonts w:ascii="Times New Roman" w:hAnsi="Times New Roman" w:cs="Times New Roman"/>
        </w:rPr>
        <w:t>,</w:t>
      </w:r>
      <w:r w:rsidRPr="00173CAC">
        <w:rPr>
          <w:rFonts w:ascii="Times New Roman" w:hAnsi="Times New Roman" w:cs="Times New Roman"/>
        </w:rPr>
        <w:t xml:space="preserve"> that this discussion is governed by the Commission’s </w:t>
      </w:r>
      <w:r>
        <w:rPr>
          <w:rFonts w:ascii="Times New Roman" w:hAnsi="Times New Roman" w:cs="Times New Roman"/>
          <w:i/>
        </w:rPr>
        <w:t>E</w:t>
      </w:r>
      <w:r w:rsidRPr="00173CAC">
        <w:rPr>
          <w:rFonts w:ascii="Times New Roman" w:hAnsi="Times New Roman" w:cs="Times New Roman"/>
          <w:i/>
        </w:rPr>
        <w:t xml:space="preserve">x </w:t>
      </w:r>
      <w:r>
        <w:rPr>
          <w:rFonts w:ascii="Times New Roman" w:hAnsi="Times New Roman" w:cs="Times New Roman"/>
          <w:i/>
        </w:rPr>
        <w:t>P</w:t>
      </w:r>
      <w:r w:rsidRPr="00173CAC">
        <w:rPr>
          <w:rFonts w:ascii="Times New Roman" w:hAnsi="Times New Roman" w:cs="Times New Roman"/>
          <w:i/>
        </w:rPr>
        <w:t>arte</w:t>
      </w:r>
      <w:r w:rsidRPr="00173CAC">
        <w:rPr>
          <w:rFonts w:ascii="Times New Roman" w:hAnsi="Times New Roman" w:cs="Times New Roman"/>
        </w:rPr>
        <w:t xml:space="preserve"> rules, which requires you to file documenta</w:t>
      </w:r>
      <w:r>
        <w:rPr>
          <w:rFonts w:ascii="Times New Roman" w:hAnsi="Times New Roman" w:cs="Times New Roman"/>
        </w:rPr>
        <w:t xml:space="preserve">tion of this discussion within two </w:t>
      </w:r>
      <w:r w:rsidRPr="00173CAC">
        <w:rPr>
          <w:rFonts w:ascii="Times New Roman" w:hAnsi="Times New Roman" w:cs="Times New Roman"/>
        </w:rPr>
        <w:t>business days.</w:t>
      </w:r>
      <w:r>
        <w:rPr>
          <w:rFonts w:ascii="Times New Roman" w:hAnsi="Times New Roman" w:cs="Times New Roman"/>
        </w:rPr>
        <w:t xml:space="preserve"> **</w:t>
      </w:r>
    </w:p>
    <w:p w:rsidR="005B7FA1" w:rsidRDefault="005B7FA1" w:rsidP="005B7FA1">
      <w:pPr>
        <w:pStyle w:val="NormalWeb"/>
        <w:spacing w:before="0" w:beforeAutospacing="0" w:after="0" w:afterAutospacing="0"/>
        <w:jc w:val="both"/>
        <w:rPr>
          <w:b/>
          <w:bCs/>
          <w:color w:val="000000"/>
          <w:u w:val="single"/>
        </w:rPr>
      </w:pPr>
    </w:p>
    <w:p w:rsidR="00671401" w:rsidRDefault="00671401" w:rsidP="00671401">
      <w:pPr>
        <w:numPr>
          <w:ilvl w:val="0"/>
          <w:numId w:val="5"/>
        </w:numPr>
        <w:spacing w:after="0" w:line="240" w:lineRule="auto"/>
        <w:rPr>
          <w:ins w:id="0" w:author="Thomas Crane" w:date="2017-08-03T07:30:00Z"/>
          <w:rFonts w:eastAsia="Times New Roman"/>
          <w:color w:val="1F3864"/>
        </w:rPr>
      </w:pPr>
      <w:ins w:id="1" w:author="Thomas Crane" w:date="2017-08-03T07:30:00Z">
        <w:r>
          <w:rPr>
            <w:rFonts w:eastAsia="Times New Roman"/>
            <w:color w:val="1F3864"/>
          </w:rPr>
          <w:t>Geo Targeting – FCC/IPAWS is c</w:t>
        </w:r>
        <w:r>
          <w:rPr>
            <w:rFonts w:eastAsia="Times New Roman"/>
            <w:color w:val="1F3864"/>
          </w:rPr>
          <w:t xml:space="preserve">onsidering sending polygons to mobile devices to provide geo-fencing for targeted messaging. Doing so would lessen the number (360) of text characters supported in a WEA message. </w:t>
        </w:r>
      </w:ins>
    </w:p>
    <w:p w:rsidR="00671401" w:rsidRDefault="00671401" w:rsidP="00671401">
      <w:pPr>
        <w:numPr>
          <w:ilvl w:val="1"/>
          <w:numId w:val="5"/>
        </w:numPr>
        <w:spacing w:after="0" w:line="240" w:lineRule="auto"/>
        <w:rPr>
          <w:ins w:id="2" w:author="Thomas Crane" w:date="2017-08-03T07:30:00Z"/>
          <w:rFonts w:eastAsia="Times New Roman"/>
          <w:color w:val="1F3864"/>
        </w:rPr>
      </w:pPr>
      <w:ins w:id="3" w:author="Thomas Crane" w:date="2017-08-03T07:30:00Z">
        <w:r>
          <w:rPr>
            <w:rFonts w:eastAsia="Times New Roman"/>
            <w:color w:val="1F3864"/>
          </w:rPr>
          <w:t xml:space="preserve">Does Everbridge </w:t>
        </w:r>
      </w:ins>
      <w:ins w:id="4" w:author="Thomas Crane" w:date="2017-08-03T07:31:00Z">
        <w:r>
          <w:rPr>
            <w:rFonts w:eastAsia="Times New Roman"/>
            <w:color w:val="1F3864"/>
          </w:rPr>
          <w:t xml:space="preserve">(EB) </w:t>
        </w:r>
      </w:ins>
      <w:ins w:id="5" w:author="Thomas Crane" w:date="2017-08-03T07:30:00Z">
        <w:r>
          <w:rPr>
            <w:rFonts w:eastAsia="Times New Roman"/>
            <w:color w:val="1F3864"/>
          </w:rPr>
          <w:t xml:space="preserve">support character counting towards WEA message? Yes, EB does have a character counter but does not take into consideration the polygon if it is submitted as part of the IPAWS message. </w:t>
        </w:r>
      </w:ins>
    </w:p>
    <w:p w:rsidR="00671401" w:rsidRDefault="00671401" w:rsidP="00671401">
      <w:pPr>
        <w:numPr>
          <w:ilvl w:val="1"/>
          <w:numId w:val="5"/>
        </w:numPr>
        <w:spacing w:after="0" w:line="240" w:lineRule="auto"/>
        <w:rPr>
          <w:ins w:id="6" w:author="Thomas Crane" w:date="2017-08-03T07:30:00Z"/>
          <w:rFonts w:eastAsia="Times New Roman"/>
          <w:color w:val="1F3864"/>
        </w:rPr>
      </w:pPr>
      <w:ins w:id="7" w:author="Thomas Crane" w:date="2017-08-03T07:30:00Z">
        <w:r>
          <w:rPr>
            <w:rFonts w:eastAsia="Times New Roman"/>
            <w:color w:val="1F3864"/>
          </w:rPr>
          <w:t xml:space="preserve">Can Everbridge support dynamic char counter to include polygon? EB would need to review technology internally, but may be able to support this if needed and if technology is available. </w:t>
        </w:r>
      </w:ins>
    </w:p>
    <w:p w:rsidR="00671401" w:rsidRDefault="00671401" w:rsidP="00671401">
      <w:pPr>
        <w:numPr>
          <w:ilvl w:val="0"/>
          <w:numId w:val="5"/>
        </w:numPr>
        <w:spacing w:after="0" w:line="240" w:lineRule="auto"/>
        <w:rPr>
          <w:ins w:id="8" w:author="Thomas Crane" w:date="2017-08-03T07:30:00Z"/>
          <w:rFonts w:eastAsia="Times New Roman"/>
          <w:color w:val="1F3864"/>
        </w:rPr>
      </w:pPr>
      <w:ins w:id="9" w:author="Thomas Crane" w:date="2017-08-03T07:30:00Z">
        <w:r>
          <w:rPr>
            <w:rFonts w:eastAsia="Times New Roman"/>
            <w:color w:val="1F3864"/>
          </w:rPr>
          <w:t xml:space="preserve">What is the definition of a mobile device? </w:t>
        </w:r>
      </w:ins>
    </w:p>
    <w:p w:rsidR="00671401" w:rsidRDefault="00671401" w:rsidP="00671401">
      <w:pPr>
        <w:numPr>
          <w:ilvl w:val="1"/>
          <w:numId w:val="5"/>
        </w:numPr>
        <w:spacing w:after="0" w:line="240" w:lineRule="auto"/>
        <w:rPr>
          <w:ins w:id="10" w:author="Thomas Crane" w:date="2017-08-03T07:30:00Z"/>
          <w:rFonts w:eastAsia="Times New Roman"/>
          <w:color w:val="1F3864"/>
        </w:rPr>
      </w:pPr>
      <w:ins w:id="11" w:author="Thomas Crane" w:date="2017-08-03T07:30:00Z">
        <w:r>
          <w:rPr>
            <w:rFonts w:eastAsia="Times New Roman"/>
            <w:color w:val="1F3864"/>
          </w:rPr>
          <w:t>Since Everbridge</w:t>
        </w:r>
        <w:r>
          <w:rPr>
            <w:rFonts w:eastAsia="Times New Roman"/>
            <w:color w:val="1F3864"/>
          </w:rPr>
          <w:t xml:space="preserve"> only provides a SaaS for message origination, we cannot contribute to this redefinition of mobile device for FCC. </w:t>
        </w:r>
      </w:ins>
    </w:p>
    <w:p w:rsidR="00671401" w:rsidRDefault="00671401" w:rsidP="00671401">
      <w:pPr>
        <w:numPr>
          <w:ilvl w:val="0"/>
          <w:numId w:val="5"/>
        </w:numPr>
        <w:spacing w:after="0" w:line="240" w:lineRule="auto"/>
        <w:rPr>
          <w:ins w:id="12" w:author="Thomas Crane" w:date="2017-08-03T07:30:00Z"/>
          <w:rFonts w:eastAsia="Times New Roman"/>
          <w:color w:val="1F3864"/>
        </w:rPr>
      </w:pPr>
      <w:ins w:id="13" w:author="Thomas Crane" w:date="2017-08-03T07:30:00Z">
        <w:r>
          <w:rPr>
            <w:rFonts w:eastAsia="Times New Roman"/>
            <w:color w:val="1F3864"/>
          </w:rPr>
          <w:t xml:space="preserve">Mulitmedia/Multilingual support – Does EB have the ability to prompt the native mobile device to translate or surface images based on the message sent? </w:t>
        </w:r>
      </w:ins>
    </w:p>
    <w:p w:rsidR="00671401" w:rsidRDefault="00671401" w:rsidP="00671401">
      <w:pPr>
        <w:numPr>
          <w:ilvl w:val="1"/>
          <w:numId w:val="5"/>
        </w:numPr>
        <w:spacing w:after="0" w:line="240" w:lineRule="auto"/>
        <w:ind w:right="1440"/>
        <w:rPr>
          <w:ins w:id="14" w:author="Thomas Crane" w:date="2017-08-03T07:30:00Z"/>
          <w:rFonts w:eastAsia="Times New Roman"/>
          <w:color w:val="1F3864"/>
        </w:rPr>
      </w:pPr>
      <w:ins w:id="15" w:author="Thomas Crane" w:date="2017-08-03T07:30:00Z">
        <w:r>
          <w:rPr>
            <w:rFonts w:eastAsia="Times New Roman"/>
            <w:color w:val="1F3864"/>
          </w:rPr>
          <w:t>No, EB doesn</w:t>
        </w:r>
      </w:ins>
      <w:ins w:id="16" w:author="Thomas Crane" w:date="2017-08-03T07:33:00Z">
        <w:r>
          <w:rPr>
            <w:rFonts w:eastAsia="Times New Roman"/>
            <w:color w:val="1F3864"/>
          </w:rPr>
          <w:t xml:space="preserve">’t </w:t>
        </w:r>
      </w:ins>
      <w:ins w:id="17" w:author="Thomas Crane" w:date="2017-08-03T07:30:00Z">
        <w:r>
          <w:rPr>
            <w:rFonts w:eastAsia="Times New Roman"/>
            <w:color w:val="1F3864"/>
          </w:rPr>
          <w:t>trigger the mobile device to natively translate a message or surface images, such as a tornado warning.</w:t>
        </w:r>
      </w:ins>
    </w:p>
    <w:p w:rsidR="00671401" w:rsidRDefault="00671401" w:rsidP="00671401">
      <w:pPr>
        <w:numPr>
          <w:ilvl w:val="1"/>
          <w:numId w:val="5"/>
        </w:numPr>
        <w:spacing w:before="100" w:after="100" w:line="240" w:lineRule="auto"/>
        <w:ind w:right="2160"/>
        <w:rPr>
          <w:ins w:id="18" w:author="Thomas Crane" w:date="2017-08-03T07:30:00Z"/>
          <w:rFonts w:eastAsia="Times New Roman"/>
          <w:color w:val="1F3864"/>
        </w:rPr>
      </w:pPr>
      <w:ins w:id="19" w:author="Thomas Crane" w:date="2017-08-03T07:30:00Z">
        <w:r>
          <w:rPr>
            <w:rFonts w:eastAsia="Times New Roman"/>
            <w:color w:val="1F3864"/>
          </w:rPr>
          <w:t>ND - "We recommend the alerting authority not depend on the decision of the message sender or the capability of the originating software.  If an individual uses their mobile device in a language other than English U.S., then they prefer to see communication in their preferred language.  All WEA messages sent should trigger an automatic translation on the local device to the subscriber's preferred language."</w:t>
        </w:r>
      </w:ins>
    </w:p>
    <w:p w:rsidR="00671401" w:rsidRPr="00671401" w:rsidRDefault="00671401" w:rsidP="00671401">
      <w:pPr>
        <w:numPr>
          <w:ilvl w:val="1"/>
          <w:numId w:val="5"/>
        </w:numPr>
        <w:spacing w:after="0" w:line="240" w:lineRule="auto"/>
        <w:jc w:val="both"/>
        <w:rPr>
          <w:ins w:id="20" w:author="Thomas Crane" w:date="2017-08-03T07:34:00Z"/>
          <w:color w:val="1F3864"/>
          <w:rPrChange w:id="21" w:author="Thomas Crane" w:date="2017-08-03T07:34:00Z">
            <w:rPr>
              <w:ins w:id="22" w:author="Thomas Crane" w:date="2017-08-03T07:34:00Z"/>
              <w:color w:val="1F3864"/>
            </w:rPr>
          </w:rPrChange>
        </w:rPr>
        <w:pPrChange w:id="23" w:author="Thomas Crane" w:date="2017-08-03T07:34:00Z">
          <w:pPr>
            <w:pStyle w:val="NormalWeb"/>
            <w:spacing w:before="0" w:beforeAutospacing="0" w:after="0" w:afterAutospacing="0"/>
            <w:jc w:val="both"/>
          </w:pPr>
        </w:pPrChange>
      </w:pPr>
      <w:ins w:id="24" w:author="Thomas Crane" w:date="2017-08-03T07:30:00Z">
        <w:r w:rsidRPr="00671401">
          <w:rPr>
            <w:rFonts w:eastAsia="Times New Roman"/>
            <w:color w:val="1F3864"/>
            <w:rPrChange w:id="25" w:author="Thomas Crane" w:date="2017-08-03T07:34:00Z">
              <w:rPr>
                <w:color w:val="1F3864"/>
              </w:rPr>
            </w:rPrChange>
          </w:rPr>
          <w:t>EB supports images, audio attachments but not to WEA.  WEA currently does not support this.  </w:t>
        </w:r>
      </w:ins>
    </w:p>
    <w:p w:rsidR="005B7FA1" w:rsidRPr="00671401" w:rsidRDefault="00671401" w:rsidP="00671401">
      <w:pPr>
        <w:numPr>
          <w:ilvl w:val="1"/>
          <w:numId w:val="5"/>
        </w:numPr>
        <w:spacing w:after="0" w:line="240" w:lineRule="auto"/>
        <w:jc w:val="both"/>
        <w:rPr>
          <w:ins w:id="26" w:author="Thomas Crane" w:date="2017-08-03T07:30:00Z"/>
          <w:color w:val="1F3864"/>
          <w:rPrChange w:id="27" w:author="Thomas Crane" w:date="2017-08-03T07:34:00Z">
            <w:rPr>
              <w:ins w:id="28" w:author="Thomas Crane" w:date="2017-08-03T07:30:00Z"/>
              <w:b/>
              <w:bCs/>
              <w:color w:val="000000"/>
              <w:u w:val="single"/>
            </w:rPr>
          </w:rPrChange>
        </w:rPr>
        <w:pPrChange w:id="29" w:author="Thomas Crane" w:date="2017-08-03T07:34:00Z">
          <w:pPr>
            <w:pStyle w:val="NormalWeb"/>
            <w:spacing w:before="0" w:beforeAutospacing="0" w:after="0" w:afterAutospacing="0"/>
            <w:jc w:val="both"/>
          </w:pPr>
        </w:pPrChange>
      </w:pPr>
      <w:ins w:id="30" w:author="Thomas Crane" w:date="2017-08-03T07:30:00Z">
        <w:r w:rsidRPr="00671401">
          <w:rPr>
            <w:rFonts w:eastAsia="Times New Roman"/>
            <w:color w:val="1F3864"/>
            <w:rPrChange w:id="31" w:author="Thomas Crane" w:date="2017-08-03T07:34:00Z">
              <w:rPr>
                <w:color w:val="1F3864"/>
              </w:rPr>
            </w:rPrChange>
          </w:rPr>
          <w:t xml:space="preserve">EB supports </w:t>
        </w:r>
        <w:r w:rsidRPr="00671401">
          <w:rPr>
            <w:color w:val="1F3864"/>
            <w:rPrChange w:id="32" w:author="Thomas Crane" w:date="2017-08-03T07:34:00Z">
              <w:rPr>
                <w:color w:val="1F3864"/>
              </w:rPr>
            </w:rPrChange>
          </w:rPr>
          <w:t>multiple languages but not auto-</w:t>
        </w:r>
        <w:r w:rsidRPr="00671401">
          <w:rPr>
            <w:rFonts w:eastAsia="Times New Roman"/>
            <w:color w:val="1F3864"/>
            <w:rPrChange w:id="33" w:author="Thomas Crane" w:date="2017-08-03T07:34:00Z">
              <w:rPr>
                <w:color w:val="1F3864"/>
              </w:rPr>
            </w:rPrChange>
          </w:rPr>
          <w:t>translate for WEA.  </w:t>
        </w:r>
      </w:ins>
    </w:p>
    <w:p w:rsidR="00671401" w:rsidRDefault="00671401" w:rsidP="005B7FA1">
      <w:pPr>
        <w:pStyle w:val="NormalWeb"/>
        <w:spacing w:before="0" w:beforeAutospacing="0" w:after="0" w:afterAutospacing="0"/>
        <w:jc w:val="both"/>
        <w:rPr>
          <w:b/>
          <w:bCs/>
          <w:color w:val="000000"/>
          <w:u w:val="single"/>
        </w:rPr>
      </w:pPr>
    </w:p>
    <w:p w:rsidR="005B7FA1" w:rsidDel="00671401" w:rsidRDefault="005B7FA1" w:rsidP="00671401">
      <w:pPr>
        <w:pStyle w:val="NormalWeb"/>
        <w:spacing w:before="0" w:beforeAutospacing="0" w:after="0" w:afterAutospacing="0"/>
        <w:jc w:val="both"/>
        <w:rPr>
          <w:del w:id="34" w:author="Thomas Crane" w:date="2017-08-03T07:36:00Z"/>
          <w:b/>
          <w:bCs/>
          <w:color w:val="000000"/>
          <w:u w:val="single"/>
        </w:rPr>
        <w:pPrChange w:id="35" w:author="Thomas Crane" w:date="2017-08-03T07:36:00Z">
          <w:pPr>
            <w:pStyle w:val="NormalWeb"/>
            <w:spacing w:before="0" w:beforeAutospacing="0" w:after="0" w:afterAutospacing="0"/>
            <w:jc w:val="both"/>
          </w:pPr>
        </w:pPrChange>
      </w:pPr>
      <w:del w:id="36" w:author="Thomas Crane" w:date="2017-08-03T07:36:00Z">
        <w:r w:rsidDel="00671401">
          <w:rPr>
            <w:b/>
            <w:bCs/>
            <w:color w:val="000000"/>
            <w:u w:val="single"/>
          </w:rPr>
          <w:delText>Geo-targeting</w:delText>
        </w:r>
      </w:del>
    </w:p>
    <w:p w:rsidR="002A5202" w:rsidRPr="005B7FA1" w:rsidDel="00671401" w:rsidRDefault="002A5202" w:rsidP="00671401">
      <w:pPr>
        <w:pStyle w:val="NormalWeb"/>
        <w:spacing w:before="0" w:beforeAutospacing="0" w:after="0" w:afterAutospacing="0"/>
        <w:jc w:val="both"/>
        <w:rPr>
          <w:del w:id="37" w:author="Thomas Crane" w:date="2017-08-03T07:36:00Z"/>
          <w:b/>
          <w:bCs/>
          <w:color w:val="000000"/>
          <w:u w:val="single"/>
        </w:rPr>
        <w:pPrChange w:id="38" w:author="Thomas Crane" w:date="2017-08-03T07:36:00Z">
          <w:pPr>
            <w:pStyle w:val="NormalWeb"/>
            <w:spacing w:before="0" w:beforeAutospacing="0" w:after="0" w:afterAutospacing="0"/>
            <w:jc w:val="both"/>
          </w:pPr>
        </w:pPrChange>
      </w:pPr>
    </w:p>
    <w:p w:rsidR="005B7FA1" w:rsidDel="00671401" w:rsidRDefault="005B7FA1" w:rsidP="00671401">
      <w:pPr>
        <w:pStyle w:val="NormalWeb"/>
        <w:numPr>
          <w:ilvl w:val="0"/>
          <w:numId w:val="2"/>
        </w:numPr>
        <w:spacing w:before="0" w:beforeAutospacing="0" w:after="0" w:afterAutospacing="0"/>
        <w:ind w:left="0"/>
        <w:jc w:val="both"/>
        <w:rPr>
          <w:del w:id="39" w:author="Thomas Crane" w:date="2017-08-03T07:36:00Z"/>
        </w:rPr>
        <w:pPrChange w:id="40" w:author="Thomas Crane" w:date="2017-08-03T07:36:00Z">
          <w:pPr>
            <w:pStyle w:val="NormalWeb"/>
            <w:numPr>
              <w:numId w:val="2"/>
            </w:numPr>
            <w:spacing w:before="0" w:beforeAutospacing="0" w:after="0" w:afterAutospacing="0"/>
            <w:ind w:left="720" w:hanging="360"/>
            <w:jc w:val="both"/>
          </w:pPr>
        </w:pPrChange>
      </w:pPr>
      <w:del w:id="41" w:author="Thomas Crane" w:date="2017-08-03T07:36:00Z">
        <w:r w:rsidDel="00671401">
          <w:rPr>
            <w:color w:val="000000"/>
          </w:rPr>
          <w:delText>Everbridge currently has a character count feature that tracks the text only. Everbridge agrees that a dynamic character counter</w:delText>
        </w:r>
        <w:r w:rsidR="001400E4" w:rsidDel="00671401">
          <w:rPr>
            <w:color w:val="000000"/>
          </w:rPr>
          <w:delText xml:space="preserve"> that took into account the message data necessary for including polygon coordinates</w:delText>
        </w:r>
        <w:r w:rsidDel="00671401">
          <w:rPr>
            <w:color w:val="000000"/>
          </w:rPr>
          <w:delText xml:space="preserve"> would be technologically feasible</w:delText>
        </w:r>
        <w:r w:rsidR="001400E4" w:rsidDel="00671401">
          <w:rPr>
            <w:color w:val="000000"/>
          </w:rPr>
          <w:delText xml:space="preserve"> to implement.</w:delText>
        </w:r>
      </w:del>
    </w:p>
    <w:p w:rsidR="005B7FA1" w:rsidDel="00671401" w:rsidRDefault="005B7FA1" w:rsidP="00671401">
      <w:pPr>
        <w:pStyle w:val="NormalWeb"/>
        <w:numPr>
          <w:ilvl w:val="0"/>
          <w:numId w:val="2"/>
        </w:numPr>
        <w:spacing w:before="0" w:beforeAutospacing="0" w:after="0" w:afterAutospacing="0"/>
        <w:ind w:left="0"/>
        <w:jc w:val="both"/>
        <w:rPr>
          <w:del w:id="42" w:author="Thomas Crane" w:date="2017-08-03T07:36:00Z"/>
        </w:rPr>
        <w:pPrChange w:id="43" w:author="Thomas Crane" w:date="2017-08-03T07:36:00Z">
          <w:pPr>
            <w:pStyle w:val="NormalWeb"/>
            <w:numPr>
              <w:numId w:val="2"/>
            </w:numPr>
            <w:spacing w:before="0" w:beforeAutospacing="0" w:after="0" w:afterAutospacing="0"/>
            <w:ind w:left="720" w:hanging="360"/>
            <w:jc w:val="both"/>
          </w:pPr>
        </w:pPrChange>
      </w:pPr>
      <w:del w:id="44" w:author="Thomas Crane" w:date="2017-08-03T07:36:00Z">
        <w:r w:rsidDel="00671401">
          <w:rPr>
            <w:color w:val="000000"/>
          </w:rPr>
          <w:delText>There is a 100 vertex maximum for specifying a target area.</w:delText>
        </w:r>
      </w:del>
    </w:p>
    <w:p w:rsidR="005B7FA1" w:rsidDel="00671401" w:rsidRDefault="005B7FA1" w:rsidP="00671401">
      <w:pPr>
        <w:pStyle w:val="NormalWeb"/>
        <w:numPr>
          <w:ilvl w:val="1"/>
          <w:numId w:val="2"/>
        </w:numPr>
        <w:spacing w:before="0" w:beforeAutospacing="0" w:after="0" w:afterAutospacing="0"/>
        <w:ind w:left="0"/>
        <w:jc w:val="both"/>
        <w:rPr>
          <w:del w:id="45" w:author="Thomas Crane" w:date="2017-08-03T07:36:00Z"/>
        </w:rPr>
        <w:pPrChange w:id="46" w:author="Thomas Crane" w:date="2017-08-03T07:36:00Z">
          <w:pPr>
            <w:pStyle w:val="NormalWeb"/>
            <w:numPr>
              <w:ilvl w:val="1"/>
              <w:numId w:val="2"/>
            </w:numPr>
            <w:spacing w:before="0" w:beforeAutospacing="0" w:after="0" w:afterAutospacing="0"/>
            <w:ind w:left="1440" w:hanging="360"/>
            <w:jc w:val="both"/>
          </w:pPr>
        </w:pPrChange>
      </w:pPr>
      <w:del w:id="47" w:author="Thomas Crane" w:date="2017-08-03T07:36:00Z">
        <w:r w:rsidRPr="005B7FA1" w:rsidDel="00671401">
          <w:rPr>
            <w:color w:val="000000"/>
          </w:rPr>
          <w:delText>IPAWS has a restriction of 100 points.</w:delText>
        </w:r>
      </w:del>
    </w:p>
    <w:p w:rsidR="005B7FA1" w:rsidDel="00671401" w:rsidRDefault="005B7FA1" w:rsidP="00671401">
      <w:pPr>
        <w:pStyle w:val="NormalWeb"/>
        <w:numPr>
          <w:ilvl w:val="1"/>
          <w:numId w:val="2"/>
        </w:numPr>
        <w:spacing w:before="0" w:beforeAutospacing="0" w:after="0" w:afterAutospacing="0"/>
        <w:ind w:left="0"/>
        <w:jc w:val="both"/>
        <w:rPr>
          <w:del w:id="48" w:author="Thomas Crane" w:date="2017-08-03T07:36:00Z"/>
        </w:rPr>
        <w:pPrChange w:id="49" w:author="Thomas Crane" w:date="2017-08-03T07:36:00Z">
          <w:pPr>
            <w:pStyle w:val="NormalWeb"/>
            <w:numPr>
              <w:ilvl w:val="1"/>
              <w:numId w:val="2"/>
            </w:numPr>
            <w:spacing w:before="0" w:beforeAutospacing="0" w:after="0" w:afterAutospacing="0"/>
            <w:ind w:left="1440" w:hanging="360"/>
            <w:jc w:val="both"/>
          </w:pPr>
        </w:pPrChange>
      </w:pPr>
      <w:del w:id="50" w:author="Thomas Crane" w:date="2017-08-03T07:36:00Z">
        <w:r w:rsidRPr="005B7FA1" w:rsidDel="00671401">
          <w:rPr>
            <w:color w:val="000000"/>
          </w:rPr>
          <w:delText xml:space="preserve">There </w:delText>
        </w:r>
        <w:r w:rsidR="001400E4" w:rsidDel="00671401">
          <w:rPr>
            <w:color w:val="000000"/>
          </w:rPr>
          <w:delText>might be</w:delText>
        </w:r>
        <w:r w:rsidRPr="005B7FA1" w:rsidDel="00671401">
          <w:rPr>
            <w:color w:val="000000"/>
          </w:rPr>
          <w:delText xml:space="preserve"> less flexibility to draw a more accurate polygon</w:delText>
        </w:r>
        <w:r w:rsidR="001400E4" w:rsidDel="00671401">
          <w:rPr>
            <w:color w:val="000000"/>
          </w:rPr>
          <w:delText xml:space="preserve"> if the Commission were to limit the permissible data for polygoin coordinates</w:delText>
        </w:r>
        <w:r w:rsidRPr="005B7FA1" w:rsidDel="00671401">
          <w:rPr>
            <w:color w:val="000000"/>
          </w:rPr>
          <w:delText>.</w:delText>
        </w:r>
      </w:del>
    </w:p>
    <w:p w:rsidR="005B7FA1" w:rsidDel="00671401" w:rsidRDefault="005B7FA1" w:rsidP="00671401">
      <w:pPr>
        <w:pStyle w:val="NormalWeb"/>
        <w:spacing w:before="0" w:beforeAutospacing="0" w:after="0" w:afterAutospacing="0"/>
        <w:jc w:val="both"/>
        <w:rPr>
          <w:del w:id="51" w:author="Thomas Crane" w:date="2017-08-03T07:36:00Z"/>
        </w:rPr>
        <w:pPrChange w:id="52" w:author="Thomas Crane" w:date="2017-08-03T07:36:00Z">
          <w:pPr>
            <w:pStyle w:val="NormalWeb"/>
            <w:spacing w:before="0" w:beforeAutospacing="0" w:after="0" w:afterAutospacing="0"/>
            <w:ind w:left="720"/>
            <w:jc w:val="both"/>
          </w:pPr>
        </w:pPrChange>
      </w:pPr>
    </w:p>
    <w:p w:rsidR="005B7FA1" w:rsidDel="00671401" w:rsidRDefault="005B7FA1" w:rsidP="00671401">
      <w:pPr>
        <w:pStyle w:val="NormalWeb"/>
        <w:spacing w:before="0" w:beforeAutospacing="0" w:after="0" w:afterAutospacing="0"/>
        <w:jc w:val="both"/>
        <w:rPr>
          <w:del w:id="53" w:author="Thomas Crane" w:date="2017-08-03T07:36:00Z"/>
          <w:b/>
          <w:bCs/>
          <w:color w:val="000000"/>
          <w:u w:val="single"/>
        </w:rPr>
        <w:pPrChange w:id="54" w:author="Thomas Crane" w:date="2017-08-03T07:36:00Z">
          <w:pPr>
            <w:pStyle w:val="NormalWeb"/>
            <w:spacing w:before="0" w:beforeAutospacing="0" w:after="0" w:afterAutospacing="0"/>
            <w:jc w:val="both"/>
          </w:pPr>
        </w:pPrChange>
      </w:pPr>
      <w:del w:id="55" w:author="Thomas Crane" w:date="2017-08-03T07:36:00Z">
        <w:r w:rsidDel="00671401">
          <w:rPr>
            <w:b/>
            <w:bCs/>
            <w:color w:val="000000"/>
            <w:u w:val="single"/>
          </w:rPr>
          <w:delText>Definition of a Mobile Device</w:delText>
        </w:r>
      </w:del>
    </w:p>
    <w:p w:rsidR="002A5202" w:rsidDel="00671401" w:rsidRDefault="002A5202" w:rsidP="00671401">
      <w:pPr>
        <w:pStyle w:val="NormalWeb"/>
        <w:spacing w:before="0" w:beforeAutospacing="0" w:after="0" w:afterAutospacing="0"/>
        <w:jc w:val="both"/>
        <w:rPr>
          <w:del w:id="56" w:author="Thomas Crane" w:date="2017-08-03T07:36:00Z"/>
        </w:rPr>
        <w:pPrChange w:id="57" w:author="Thomas Crane" w:date="2017-08-03T07:36:00Z">
          <w:pPr>
            <w:pStyle w:val="NormalWeb"/>
            <w:spacing w:before="0" w:beforeAutospacing="0" w:after="0" w:afterAutospacing="0"/>
            <w:jc w:val="both"/>
          </w:pPr>
        </w:pPrChange>
      </w:pPr>
    </w:p>
    <w:p w:rsidR="005B7FA1" w:rsidDel="00671401" w:rsidRDefault="005B7FA1" w:rsidP="00671401">
      <w:pPr>
        <w:pStyle w:val="NormalWeb"/>
        <w:numPr>
          <w:ilvl w:val="0"/>
          <w:numId w:val="3"/>
        </w:numPr>
        <w:spacing w:before="0" w:beforeAutospacing="0" w:after="0" w:afterAutospacing="0"/>
        <w:ind w:left="0"/>
        <w:jc w:val="both"/>
        <w:rPr>
          <w:del w:id="58" w:author="Thomas Crane" w:date="2017-08-03T07:36:00Z"/>
        </w:rPr>
        <w:pPrChange w:id="59" w:author="Thomas Crane" w:date="2017-08-03T07:36:00Z">
          <w:pPr>
            <w:pStyle w:val="NormalWeb"/>
            <w:numPr>
              <w:numId w:val="3"/>
            </w:numPr>
            <w:spacing w:before="0" w:beforeAutospacing="0" w:after="0" w:afterAutospacing="0"/>
            <w:ind w:left="720" w:hanging="360"/>
            <w:jc w:val="both"/>
          </w:pPr>
        </w:pPrChange>
      </w:pPr>
      <w:del w:id="60" w:author="Thomas Crane" w:date="2017-08-03T07:36:00Z">
        <w:r w:rsidDel="00671401">
          <w:rPr>
            <w:color w:val="000000"/>
          </w:rPr>
          <w:delText>Everbridge does not believe it is their place to say what the definition of a mobile device is.</w:delText>
        </w:r>
      </w:del>
    </w:p>
    <w:p w:rsidR="005B7FA1" w:rsidRPr="005B7FA1" w:rsidDel="00671401" w:rsidRDefault="005B7FA1" w:rsidP="00671401">
      <w:pPr>
        <w:pStyle w:val="NormalWeb"/>
        <w:numPr>
          <w:ilvl w:val="0"/>
          <w:numId w:val="3"/>
        </w:numPr>
        <w:spacing w:before="0" w:beforeAutospacing="0" w:after="0" w:afterAutospacing="0"/>
        <w:ind w:left="0"/>
        <w:jc w:val="both"/>
        <w:rPr>
          <w:del w:id="61" w:author="Thomas Crane" w:date="2017-08-03T07:36:00Z"/>
        </w:rPr>
        <w:pPrChange w:id="62" w:author="Thomas Crane" w:date="2017-08-03T07:36:00Z">
          <w:pPr>
            <w:pStyle w:val="NormalWeb"/>
            <w:numPr>
              <w:numId w:val="3"/>
            </w:numPr>
            <w:spacing w:before="0" w:beforeAutospacing="0" w:after="0" w:afterAutospacing="0"/>
            <w:ind w:left="720" w:hanging="360"/>
            <w:jc w:val="both"/>
          </w:pPr>
        </w:pPrChange>
      </w:pPr>
      <w:del w:id="63" w:author="Thomas Crane" w:date="2017-08-03T07:36:00Z">
        <w:r w:rsidRPr="005B7FA1" w:rsidDel="00671401">
          <w:rPr>
            <w:color w:val="000000"/>
          </w:rPr>
          <w:delText>Believe it should be left to device manufactures.</w:delText>
        </w:r>
      </w:del>
    </w:p>
    <w:p w:rsidR="005B7FA1" w:rsidDel="00671401" w:rsidRDefault="005B7FA1" w:rsidP="00671401">
      <w:pPr>
        <w:pStyle w:val="NormalWeb"/>
        <w:spacing w:before="0" w:beforeAutospacing="0" w:after="0" w:afterAutospacing="0"/>
        <w:jc w:val="both"/>
        <w:rPr>
          <w:del w:id="64" w:author="Thomas Crane" w:date="2017-08-03T07:36:00Z"/>
        </w:rPr>
        <w:pPrChange w:id="65" w:author="Thomas Crane" w:date="2017-08-03T07:36:00Z">
          <w:pPr>
            <w:pStyle w:val="NormalWeb"/>
            <w:spacing w:before="0" w:beforeAutospacing="0" w:after="0" w:afterAutospacing="0"/>
            <w:ind w:left="720"/>
            <w:jc w:val="both"/>
          </w:pPr>
        </w:pPrChange>
      </w:pPr>
    </w:p>
    <w:p w:rsidR="005B7FA1" w:rsidDel="00671401" w:rsidRDefault="005B7FA1" w:rsidP="00671401">
      <w:pPr>
        <w:pStyle w:val="NormalWeb"/>
        <w:spacing w:before="0" w:beforeAutospacing="0" w:after="0" w:afterAutospacing="0"/>
        <w:jc w:val="both"/>
        <w:rPr>
          <w:del w:id="66" w:author="Thomas Crane" w:date="2017-08-03T07:36:00Z"/>
          <w:b/>
          <w:bCs/>
          <w:color w:val="000000"/>
          <w:u w:val="single"/>
        </w:rPr>
        <w:pPrChange w:id="67" w:author="Thomas Crane" w:date="2017-08-03T07:36:00Z">
          <w:pPr>
            <w:pStyle w:val="NormalWeb"/>
            <w:spacing w:before="0" w:beforeAutospacing="0" w:after="0" w:afterAutospacing="0"/>
            <w:jc w:val="both"/>
          </w:pPr>
        </w:pPrChange>
      </w:pPr>
      <w:del w:id="68" w:author="Thomas Crane" w:date="2017-08-03T07:36:00Z">
        <w:r w:rsidDel="00671401">
          <w:rPr>
            <w:b/>
            <w:bCs/>
            <w:color w:val="000000"/>
            <w:u w:val="single"/>
          </w:rPr>
          <w:delText>Multimedia &amp; Multilingual</w:delText>
        </w:r>
      </w:del>
    </w:p>
    <w:p w:rsidR="002A5202" w:rsidDel="00671401" w:rsidRDefault="002A5202" w:rsidP="00671401">
      <w:pPr>
        <w:pStyle w:val="NormalWeb"/>
        <w:spacing w:before="0" w:beforeAutospacing="0" w:after="0" w:afterAutospacing="0"/>
        <w:jc w:val="both"/>
        <w:rPr>
          <w:del w:id="69" w:author="Thomas Crane" w:date="2017-08-03T07:36:00Z"/>
        </w:rPr>
        <w:pPrChange w:id="70" w:author="Thomas Crane" w:date="2017-08-03T07:36:00Z">
          <w:pPr>
            <w:pStyle w:val="NormalWeb"/>
            <w:spacing w:before="0" w:beforeAutospacing="0" w:after="0" w:afterAutospacing="0"/>
            <w:jc w:val="both"/>
          </w:pPr>
        </w:pPrChange>
      </w:pPr>
    </w:p>
    <w:p w:rsidR="005B7FA1" w:rsidDel="00671401" w:rsidRDefault="005B7FA1" w:rsidP="00671401">
      <w:pPr>
        <w:pStyle w:val="NormalWeb"/>
        <w:numPr>
          <w:ilvl w:val="0"/>
          <w:numId w:val="4"/>
        </w:numPr>
        <w:spacing w:before="0" w:beforeAutospacing="0" w:after="0" w:afterAutospacing="0"/>
        <w:ind w:left="0"/>
        <w:jc w:val="both"/>
        <w:rPr>
          <w:del w:id="71" w:author="Thomas Crane" w:date="2017-08-03T07:36:00Z"/>
        </w:rPr>
        <w:pPrChange w:id="72" w:author="Thomas Crane" w:date="2017-08-03T07:36:00Z">
          <w:pPr>
            <w:pStyle w:val="NormalWeb"/>
            <w:numPr>
              <w:numId w:val="4"/>
            </w:numPr>
            <w:spacing w:before="0" w:beforeAutospacing="0" w:after="0" w:afterAutospacing="0"/>
            <w:ind w:left="720" w:hanging="360"/>
            <w:jc w:val="both"/>
          </w:pPr>
        </w:pPrChange>
      </w:pPr>
      <w:del w:id="73" w:author="Thomas Crane" w:date="2017-08-03T07:36:00Z">
        <w:r w:rsidDel="00671401">
          <w:rPr>
            <w:i/>
            <w:iCs/>
            <w:color w:val="000000"/>
          </w:rPr>
          <w:delText>What extent do Everbridge products support multimedia/multilingual?</w:delText>
        </w:r>
      </w:del>
    </w:p>
    <w:p w:rsidR="005B7FA1" w:rsidDel="00671401" w:rsidRDefault="005B7FA1" w:rsidP="00671401">
      <w:pPr>
        <w:pStyle w:val="NormalWeb"/>
        <w:numPr>
          <w:ilvl w:val="1"/>
          <w:numId w:val="4"/>
        </w:numPr>
        <w:spacing w:before="0" w:beforeAutospacing="0" w:after="0" w:afterAutospacing="0"/>
        <w:ind w:left="0"/>
        <w:jc w:val="both"/>
        <w:rPr>
          <w:del w:id="74" w:author="Thomas Crane" w:date="2017-08-03T07:36:00Z"/>
        </w:rPr>
        <w:pPrChange w:id="75" w:author="Thomas Crane" w:date="2017-08-03T07:36:00Z">
          <w:pPr>
            <w:pStyle w:val="NormalWeb"/>
            <w:numPr>
              <w:ilvl w:val="1"/>
              <w:numId w:val="4"/>
            </w:numPr>
            <w:spacing w:before="0" w:beforeAutospacing="0" w:after="0" w:afterAutospacing="0"/>
            <w:ind w:left="1440" w:hanging="360"/>
            <w:jc w:val="both"/>
          </w:pPr>
        </w:pPrChange>
      </w:pPr>
      <w:del w:id="76" w:author="Thomas Crane" w:date="2017-08-03T07:36:00Z">
        <w:r w:rsidRPr="005B7FA1" w:rsidDel="00671401">
          <w:rPr>
            <w:color w:val="000000"/>
          </w:rPr>
          <w:delText>At this time Everbridge does not send multimedia messages nor does it support multilingual apart from WEA</w:delText>
        </w:r>
      </w:del>
    </w:p>
    <w:p w:rsidR="005B7FA1" w:rsidRPr="005B7FA1" w:rsidDel="00671401" w:rsidRDefault="005B7FA1" w:rsidP="00671401">
      <w:pPr>
        <w:pStyle w:val="NormalWeb"/>
        <w:numPr>
          <w:ilvl w:val="1"/>
          <w:numId w:val="4"/>
        </w:numPr>
        <w:spacing w:before="0" w:beforeAutospacing="0" w:after="0" w:afterAutospacing="0"/>
        <w:ind w:left="0"/>
        <w:jc w:val="both"/>
        <w:rPr>
          <w:del w:id="77" w:author="Thomas Crane" w:date="2017-08-03T07:36:00Z"/>
        </w:rPr>
        <w:pPrChange w:id="78" w:author="Thomas Crane" w:date="2017-08-03T07:36:00Z">
          <w:pPr>
            <w:pStyle w:val="NormalWeb"/>
            <w:numPr>
              <w:ilvl w:val="1"/>
              <w:numId w:val="4"/>
            </w:numPr>
            <w:spacing w:before="0" w:beforeAutospacing="0" w:after="0" w:afterAutospacing="0"/>
            <w:ind w:left="1440" w:hanging="360"/>
            <w:jc w:val="both"/>
          </w:pPr>
        </w:pPrChange>
      </w:pPr>
      <w:del w:id="79" w:author="Thomas Crane" w:date="2017-08-03T07:36:00Z">
        <w:r w:rsidRPr="005B7FA1" w:rsidDel="00671401">
          <w:rPr>
            <w:color w:val="000000"/>
          </w:rPr>
          <w:delText>Multimedia can be included but content isn’t transmitted through WEA due to WEA set up (not set up to send over cell broadcast).</w:delText>
        </w:r>
      </w:del>
    </w:p>
    <w:p w:rsidR="005B7FA1" w:rsidDel="00671401" w:rsidRDefault="005B7FA1" w:rsidP="00671401">
      <w:pPr>
        <w:pStyle w:val="NormalWeb"/>
        <w:numPr>
          <w:ilvl w:val="0"/>
          <w:numId w:val="4"/>
        </w:numPr>
        <w:spacing w:before="0" w:beforeAutospacing="0" w:after="0" w:afterAutospacing="0"/>
        <w:ind w:left="0"/>
        <w:jc w:val="both"/>
        <w:rPr>
          <w:del w:id="80" w:author="Thomas Crane" w:date="2017-08-03T07:36:00Z"/>
        </w:rPr>
        <w:pPrChange w:id="81" w:author="Thomas Crane" w:date="2017-08-03T07:36:00Z">
          <w:pPr>
            <w:pStyle w:val="NormalWeb"/>
            <w:numPr>
              <w:numId w:val="4"/>
            </w:numPr>
            <w:spacing w:before="0" w:beforeAutospacing="0" w:after="0" w:afterAutospacing="0"/>
            <w:ind w:left="720" w:hanging="360"/>
            <w:jc w:val="both"/>
          </w:pPr>
        </w:pPrChange>
      </w:pPr>
      <w:del w:id="82" w:author="Thomas Crane" w:date="2017-08-03T07:36:00Z">
        <w:r w:rsidRPr="005B7FA1" w:rsidDel="00671401">
          <w:rPr>
            <w:color w:val="000000"/>
          </w:rPr>
          <w:delText>Translation</w:delText>
        </w:r>
      </w:del>
    </w:p>
    <w:p w:rsidR="005B7FA1" w:rsidDel="00671401" w:rsidRDefault="005B7FA1" w:rsidP="00671401">
      <w:pPr>
        <w:pStyle w:val="NormalWeb"/>
        <w:numPr>
          <w:ilvl w:val="1"/>
          <w:numId w:val="4"/>
        </w:numPr>
        <w:spacing w:before="0" w:beforeAutospacing="0" w:after="0" w:afterAutospacing="0"/>
        <w:ind w:left="0"/>
        <w:jc w:val="both"/>
        <w:rPr>
          <w:del w:id="83" w:author="Thomas Crane" w:date="2017-08-03T07:36:00Z"/>
        </w:rPr>
        <w:pPrChange w:id="84" w:author="Thomas Crane" w:date="2017-08-03T07:36:00Z">
          <w:pPr>
            <w:pStyle w:val="NormalWeb"/>
            <w:numPr>
              <w:ilvl w:val="1"/>
              <w:numId w:val="4"/>
            </w:numPr>
            <w:spacing w:before="0" w:beforeAutospacing="0" w:after="0" w:afterAutospacing="0"/>
            <w:ind w:left="1440" w:hanging="360"/>
            <w:jc w:val="both"/>
          </w:pPr>
        </w:pPrChange>
      </w:pPr>
      <w:del w:id="85" w:author="Thomas Crane" w:date="2017-08-03T07:36:00Z">
        <w:r w:rsidRPr="005B7FA1" w:rsidDel="00671401">
          <w:rPr>
            <w:color w:val="000000"/>
          </w:rPr>
          <w:delText>Can support multiple languages in message sending</w:delText>
        </w:r>
      </w:del>
    </w:p>
    <w:p w:rsidR="005B7FA1" w:rsidRPr="005B7FA1" w:rsidDel="00671401" w:rsidRDefault="005B7FA1" w:rsidP="00671401">
      <w:pPr>
        <w:pStyle w:val="NormalWeb"/>
        <w:numPr>
          <w:ilvl w:val="1"/>
          <w:numId w:val="4"/>
        </w:numPr>
        <w:spacing w:before="0" w:beforeAutospacing="0" w:after="0" w:afterAutospacing="0"/>
        <w:ind w:left="0"/>
        <w:jc w:val="both"/>
        <w:rPr>
          <w:del w:id="86" w:author="Thomas Crane" w:date="2017-08-03T07:36:00Z"/>
        </w:rPr>
        <w:pPrChange w:id="87" w:author="Thomas Crane" w:date="2017-08-03T07:36:00Z">
          <w:pPr>
            <w:pStyle w:val="NormalWeb"/>
            <w:numPr>
              <w:ilvl w:val="1"/>
              <w:numId w:val="4"/>
            </w:numPr>
            <w:spacing w:before="0" w:beforeAutospacing="0" w:after="0" w:afterAutospacing="0"/>
            <w:ind w:left="1440" w:hanging="360"/>
            <w:jc w:val="both"/>
          </w:pPr>
        </w:pPrChange>
      </w:pPr>
      <w:del w:id="88" w:author="Thomas Crane" w:date="2017-08-03T07:36:00Z">
        <w:r w:rsidRPr="005B7FA1" w:rsidDel="00671401">
          <w:rPr>
            <w:color w:val="000000"/>
          </w:rPr>
          <w:delText>Idiographic languages</w:delText>
        </w:r>
        <w:r w:rsidDel="00671401">
          <w:rPr>
            <w:color w:val="000000"/>
          </w:rPr>
          <w:delText>:</w:delText>
        </w:r>
      </w:del>
    </w:p>
    <w:p w:rsidR="005B7FA1" w:rsidDel="00671401" w:rsidRDefault="005B7FA1" w:rsidP="00671401">
      <w:pPr>
        <w:pStyle w:val="NormalWeb"/>
        <w:numPr>
          <w:ilvl w:val="2"/>
          <w:numId w:val="4"/>
        </w:numPr>
        <w:spacing w:before="0" w:beforeAutospacing="0" w:after="0" w:afterAutospacing="0"/>
        <w:ind w:left="0"/>
        <w:jc w:val="both"/>
        <w:rPr>
          <w:del w:id="89" w:author="Thomas Crane" w:date="2017-08-03T07:36:00Z"/>
        </w:rPr>
        <w:pPrChange w:id="90" w:author="Thomas Crane" w:date="2017-08-03T07:36:00Z">
          <w:pPr>
            <w:pStyle w:val="NormalWeb"/>
            <w:numPr>
              <w:ilvl w:val="2"/>
              <w:numId w:val="4"/>
            </w:numPr>
            <w:spacing w:before="0" w:beforeAutospacing="0" w:after="0" w:afterAutospacing="0"/>
            <w:ind w:left="2160" w:hanging="360"/>
            <w:jc w:val="both"/>
          </w:pPr>
        </w:pPrChange>
      </w:pPr>
      <w:del w:id="91" w:author="Thomas Crane" w:date="2017-08-03T07:36:00Z">
        <w:r w:rsidRPr="005B7FA1" w:rsidDel="00671401">
          <w:rPr>
            <w:color w:val="000000"/>
          </w:rPr>
          <w:delText>Everbridge supports in their system today but not enabled for IPAWS at this time</w:delText>
        </w:r>
      </w:del>
    </w:p>
    <w:p w:rsidR="005B7FA1" w:rsidDel="00671401" w:rsidRDefault="005B7FA1" w:rsidP="00671401">
      <w:pPr>
        <w:pStyle w:val="NormalWeb"/>
        <w:numPr>
          <w:ilvl w:val="0"/>
          <w:numId w:val="4"/>
        </w:numPr>
        <w:spacing w:before="0" w:beforeAutospacing="0" w:after="0" w:afterAutospacing="0"/>
        <w:ind w:left="0"/>
        <w:jc w:val="both"/>
        <w:rPr>
          <w:del w:id="92" w:author="Thomas Crane" w:date="2017-08-03T07:36:00Z"/>
        </w:rPr>
        <w:pPrChange w:id="93" w:author="Thomas Crane" w:date="2017-08-03T07:36:00Z">
          <w:pPr>
            <w:pStyle w:val="NormalWeb"/>
            <w:numPr>
              <w:numId w:val="4"/>
            </w:numPr>
            <w:spacing w:before="0" w:beforeAutospacing="0" w:after="0" w:afterAutospacing="0"/>
            <w:ind w:left="720" w:hanging="360"/>
            <w:jc w:val="both"/>
          </w:pPr>
        </w:pPrChange>
      </w:pPr>
      <w:del w:id="94" w:author="Thomas Crane" w:date="2017-08-03T07:36:00Z">
        <w:r w:rsidRPr="005B7FA1" w:rsidDel="00671401">
          <w:rPr>
            <w:i/>
            <w:iCs/>
            <w:color w:val="000000"/>
          </w:rPr>
          <w:delText>Does Everbridge have the ability to trigger WEA software to cue up a pre-fabricated translation?</w:delText>
        </w:r>
      </w:del>
    </w:p>
    <w:p w:rsidR="005B7FA1" w:rsidDel="00671401" w:rsidRDefault="005B7FA1" w:rsidP="00671401">
      <w:pPr>
        <w:pStyle w:val="NormalWeb"/>
        <w:numPr>
          <w:ilvl w:val="1"/>
          <w:numId w:val="4"/>
        </w:numPr>
        <w:spacing w:before="0" w:beforeAutospacing="0" w:after="0" w:afterAutospacing="0"/>
        <w:ind w:left="0"/>
        <w:jc w:val="both"/>
        <w:rPr>
          <w:del w:id="95" w:author="Thomas Crane" w:date="2017-08-03T07:36:00Z"/>
        </w:rPr>
        <w:pPrChange w:id="96" w:author="Thomas Crane" w:date="2017-08-03T07:36:00Z">
          <w:pPr>
            <w:pStyle w:val="NormalWeb"/>
            <w:numPr>
              <w:ilvl w:val="1"/>
              <w:numId w:val="4"/>
            </w:numPr>
            <w:spacing w:before="0" w:beforeAutospacing="0" w:after="0" w:afterAutospacing="0"/>
            <w:ind w:left="1440" w:hanging="360"/>
            <w:jc w:val="both"/>
          </w:pPr>
        </w:pPrChange>
      </w:pPr>
      <w:del w:id="97" w:author="Thomas Crane" w:date="2017-08-03T07:36:00Z">
        <w:r w:rsidRPr="005B7FA1" w:rsidDel="00671401">
          <w:rPr>
            <w:color w:val="000000"/>
          </w:rPr>
          <w:delText xml:space="preserve">No, not currently. </w:delText>
        </w:r>
      </w:del>
    </w:p>
    <w:p w:rsidR="00A57087" w:rsidRDefault="00A57087" w:rsidP="00671401">
      <w:pPr>
        <w:pStyle w:val="ListParagraph"/>
        <w:spacing w:after="0" w:line="240" w:lineRule="auto"/>
        <w:ind w:left="0"/>
        <w:contextualSpacing w:val="0"/>
        <w:jc w:val="both"/>
        <w:pPrChange w:id="98" w:author="Thomas Crane" w:date="2017-08-03T07:36:00Z">
          <w:pPr>
            <w:pStyle w:val="ListParagraph"/>
            <w:ind w:left="1440"/>
          </w:pPr>
        </w:pPrChange>
      </w:pPr>
      <w:bookmarkStart w:id="99" w:name="_GoBack"/>
      <w:bookmarkEnd w:id="99"/>
    </w:p>
    <w:sectPr w:rsidR="00A570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02C" w:rsidRDefault="0060102C" w:rsidP="001400E4">
      <w:pPr>
        <w:spacing w:after="0" w:line="240" w:lineRule="auto"/>
      </w:pPr>
      <w:r>
        <w:separator/>
      </w:r>
    </w:p>
  </w:endnote>
  <w:endnote w:type="continuationSeparator" w:id="0">
    <w:p w:rsidR="0060102C" w:rsidRDefault="0060102C" w:rsidP="00140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02C" w:rsidRDefault="0060102C" w:rsidP="001400E4">
      <w:pPr>
        <w:spacing w:after="0" w:line="240" w:lineRule="auto"/>
      </w:pPr>
      <w:r>
        <w:separator/>
      </w:r>
    </w:p>
  </w:footnote>
  <w:footnote w:type="continuationSeparator" w:id="0">
    <w:p w:rsidR="0060102C" w:rsidRDefault="0060102C" w:rsidP="00140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044E8"/>
    <w:multiLevelType w:val="hybridMultilevel"/>
    <w:tmpl w:val="0D40A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11786E"/>
    <w:multiLevelType w:val="hybridMultilevel"/>
    <w:tmpl w:val="B8D4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620A4"/>
    <w:multiLevelType w:val="hybridMultilevel"/>
    <w:tmpl w:val="E528A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21609B"/>
    <w:multiLevelType w:val="hybridMultilevel"/>
    <w:tmpl w:val="25F2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0C1330F"/>
    <w:multiLevelType w:val="hybridMultilevel"/>
    <w:tmpl w:val="5C942430"/>
    <w:lvl w:ilvl="0" w:tplc="CBAC23C4">
      <w:start w:val="10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omas Crane">
    <w15:presenceInfo w15:providerId="AD" w15:userId="S-1-5-21-1954418207-1310086396-4158894592-2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532"/>
    <w:rsid w:val="001400E4"/>
    <w:rsid w:val="002A5202"/>
    <w:rsid w:val="00436B9C"/>
    <w:rsid w:val="00556300"/>
    <w:rsid w:val="005B7FA1"/>
    <w:rsid w:val="0060102C"/>
    <w:rsid w:val="006678F7"/>
    <w:rsid w:val="00671401"/>
    <w:rsid w:val="00A57087"/>
    <w:rsid w:val="00AB04D8"/>
    <w:rsid w:val="00CA6532"/>
    <w:rsid w:val="00D641D3"/>
    <w:rsid w:val="00E00835"/>
    <w:rsid w:val="00F2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72A6"/>
  <w15:chartTrackingRefBased/>
  <w15:docId w15:val="{F1A22AB5-C020-4C59-A8F1-D0A41B970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532"/>
    <w:pPr>
      <w:ind w:left="720"/>
      <w:contextualSpacing/>
    </w:pPr>
  </w:style>
  <w:style w:type="paragraph" w:styleId="NormalWeb">
    <w:name w:val="Normal (Web)"/>
    <w:basedOn w:val="Normal"/>
    <w:uiPriority w:val="99"/>
    <w:semiHidden/>
    <w:unhideWhenUsed/>
    <w:rsid w:val="005B7FA1"/>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400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00E4"/>
    <w:rPr>
      <w:sz w:val="20"/>
      <w:szCs w:val="20"/>
    </w:rPr>
  </w:style>
  <w:style w:type="character" w:styleId="FootnoteReference">
    <w:name w:val="footnote reference"/>
    <w:basedOn w:val="DefaultParagraphFont"/>
    <w:uiPriority w:val="99"/>
    <w:semiHidden/>
    <w:unhideWhenUsed/>
    <w:rsid w:val="001400E4"/>
    <w:rPr>
      <w:vertAlign w:val="superscript"/>
    </w:rPr>
  </w:style>
  <w:style w:type="paragraph" w:styleId="BalloonText">
    <w:name w:val="Balloon Text"/>
    <w:basedOn w:val="Normal"/>
    <w:link w:val="BalloonTextChar"/>
    <w:uiPriority w:val="99"/>
    <w:semiHidden/>
    <w:unhideWhenUsed/>
    <w:rsid w:val="00671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4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117330">
      <w:bodyDiv w:val="1"/>
      <w:marLeft w:val="0"/>
      <w:marRight w:val="0"/>
      <w:marTop w:val="0"/>
      <w:marBottom w:val="0"/>
      <w:divBdr>
        <w:top w:val="none" w:sz="0" w:space="0" w:color="auto"/>
        <w:left w:val="none" w:sz="0" w:space="0" w:color="auto"/>
        <w:bottom w:val="none" w:sz="0" w:space="0" w:color="auto"/>
        <w:right w:val="none" w:sz="0" w:space="0" w:color="auto"/>
      </w:divBdr>
    </w:div>
    <w:div w:id="687831186">
      <w:bodyDiv w:val="1"/>
      <w:marLeft w:val="0"/>
      <w:marRight w:val="0"/>
      <w:marTop w:val="0"/>
      <w:marBottom w:val="0"/>
      <w:divBdr>
        <w:top w:val="none" w:sz="0" w:space="0" w:color="auto"/>
        <w:left w:val="none" w:sz="0" w:space="0" w:color="auto"/>
        <w:bottom w:val="none" w:sz="0" w:space="0" w:color="auto"/>
        <w:right w:val="none" w:sz="0" w:space="0" w:color="auto"/>
      </w:divBdr>
    </w:div>
    <w:div w:id="175080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65C0E-14FA-4D7B-B64D-C1BCF600B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Manski</dc:creator>
  <cp:keywords/>
  <dc:description/>
  <cp:lastModifiedBy>Thomas Crane</cp:lastModifiedBy>
  <cp:revision>2</cp:revision>
  <dcterms:created xsi:type="dcterms:W3CDTF">2017-08-03T11:36:00Z</dcterms:created>
  <dcterms:modified xsi:type="dcterms:W3CDTF">2017-08-03T11:36:00Z</dcterms:modified>
</cp:coreProperties>
</file>