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1F5F" w:rsidRDefault="00051F5F">
      <w:pPr>
        <w:rPr>
          <w:b/>
          <w:sz w:val="22"/>
          <w:szCs w:val="22"/>
        </w:rPr>
      </w:pPr>
      <w:bookmarkStart w:id="0" w:name="_GoBack"/>
      <w:bookmarkEnd w:id="0"/>
    </w:p>
    <w:p w:rsidR="00051F5F" w:rsidRDefault="00051F5F">
      <w:pPr>
        <w:rPr>
          <w:b/>
          <w:sz w:val="22"/>
          <w:szCs w:val="22"/>
        </w:rPr>
      </w:pPr>
    </w:p>
    <w:p w:rsidR="00051F5F" w:rsidRDefault="00051F5F" w:rsidP="00051F5F">
      <w:pPr>
        <w:pStyle w:val="NoSpacing"/>
        <w:spacing w:after="240"/>
        <w:jc w:val="center"/>
        <w:rPr>
          <w:b/>
          <w:sz w:val="22"/>
          <w:szCs w:val="22"/>
        </w:rPr>
      </w:pPr>
      <w:r>
        <w:rPr>
          <w:b/>
          <w:sz w:val="22"/>
          <w:szCs w:val="22"/>
        </w:rPr>
        <w:t>UNITED STATES OF AMERICA</w:t>
      </w:r>
    </w:p>
    <w:p w:rsidR="00051F5F" w:rsidRDefault="00051F5F" w:rsidP="00C87106">
      <w:pPr>
        <w:pStyle w:val="NoSpacing"/>
        <w:spacing w:after="240"/>
        <w:jc w:val="center"/>
        <w:rPr>
          <w:b/>
          <w:sz w:val="22"/>
          <w:szCs w:val="22"/>
        </w:rPr>
      </w:pPr>
      <w:r>
        <w:rPr>
          <w:b/>
          <w:sz w:val="22"/>
          <w:szCs w:val="22"/>
        </w:rPr>
        <w:t>DRAFT PROPOSAL FOR THE WORK OF THE CONFERENCE</w:t>
      </w:r>
    </w:p>
    <w:p w:rsidR="00051F5F" w:rsidRPr="007A373B" w:rsidRDefault="00051F5F" w:rsidP="00051F5F">
      <w:pPr>
        <w:pStyle w:val="NoSpacing"/>
        <w:rPr>
          <w:b/>
          <w:sz w:val="22"/>
          <w:szCs w:val="22"/>
        </w:rPr>
      </w:pPr>
    </w:p>
    <w:p w:rsidR="00051F5F" w:rsidRPr="001B1F7C" w:rsidRDefault="00051F5F" w:rsidP="00051F5F">
      <w:pPr>
        <w:pStyle w:val="NoSpacing"/>
        <w:rPr>
          <w:i/>
          <w:sz w:val="22"/>
          <w:szCs w:val="22"/>
        </w:rPr>
      </w:pPr>
      <w:r w:rsidRPr="007A373B">
        <w:rPr>
          <w:b/>
          <w:sz w:val="22"/>
          <w:szCs w:val="22"/>
        </w:rPr>
        <w:t>Agenda Item 1.14:</w:t>
      </w:r>
      <w:r w:rsidRPr="007A373B">
        <w:rPr>
          <w:sz w:val="22"/>
          <w:szCs w:val="22"/>
        </w:rPr>
        <w:t xml:space="preserve">  </w:t>
      </w:r>
      <w:r w:rsidRPr="001B1F7C">
        <w:rPr>
          <w:i/>
          <w:sz w:val="22"/>
          <w:szCs w:val="22"/>
        </w:rPr>
        <w:t>to consider, on the basis of ITU-R studies in accordance with Resolution 160 (WRC-15), appropriate regulatory actions for high-altitude platform stations (HAPS), within existing fixed-service allocations.</w:t>
      </w:r>
    </w:p>
    <w:p w:rsidR="00384C1B" w:rsidRDefault="00384C1B"/>
    <w:p w:rsidR="00CC78CD" w:rsidRPr="00C8255F" w:rsidRDefault="00CC78CD" w:rsidP="00CC78CD">
      <w:pPr>
        <w:pStyle w:val="Heading1"/>
        <w:keepLines/>
        <w:spacing w:before="0" w:after="0"/>
        <w:rPr>
          <w:rFonts w:ascii="Times New Roman" w:hAnsi="Times New Roman"/>
          <w:sz w:val="22"/>
          <w:szCs w:val="22"/>
        </w:rPr>
      </w:pPr>
      <w:r w:rsidRPr="00C8255F">
        <w:rPr>
          <w:rFonts w:ascii="Times New Roman" w:hAnsi="Times New Roman"/>
          <w:sz w:val="22"/>
          <w:szCs w:val="22"/>
        </w:rPr>
        <w:t xml:space="preserve">BACKGROUND  </w:t>
      </w:r>
    </w:p>
    <w:p w:rsidR="00316FFF" w:rsidRDefault="00316FFF" w:rsidP="00316FFF">
      <w:pPr>
        <w:jc w:val="both"/>
        <w:rPr>
          <w:sz w:val="22"/>
          <w:szCs w:val="22"/>
        </w:rPr>
      </w:pPr>
    </w:p>
    <w:p w:rsidR="00316FFF" w:rsidRPr="00E85490" w:rsidRDefault="00316FFF" w:rsidP="00316FFF">
      <w:pPr>
        <w:jc w:val="both"/>
        <w:rPr>
          <w:sz w:val="22"/>
          <w:szCs w:val="22"/>
        </w:rPr>
      </w:pPr>
      <w:r w:rsidRPr="00E85490">
        <w:rPr>
          <w:sz w:val="22"/>
          <w:szCs w:val="22"/>
        </w:rPr>
        <w:t xml:space="preserve">Article 1.66A of the ITU Radio Regulations define a high-altitude platform station (HAPS) as "a station on an object at an altitude of 20 to 50 km and at a specified, nominal, fixed point relative to the Earth". </w:t>
      </w:r>
      <w:r w:rsidR="00F32368">
        <w:rPr>
          <w:sz w:val="22"/>
          <w:szCs w:val="22"/>
        </w:rPr>
        <w:t xml:space="preserve"> </w:t>
      </w:r>
      <w:r w:rsidRPr="00E85490">
        <w:rPr>
          <w:sz w:val="22"/>
          <w:szCs w:val="22"/>
        </w:rPr>
        <w:t>Agenda Item 1.14 was adopted by WRC-15 to consider, in accordance with Resolution 160 (WRC-15), regulatory actions that can facilitate deployment of HAPS for broadband delivery. Resolution 160 resolves to invite ITU-R to study additional spectrum needs of HAPS, examining the suitability of existing HAPS identifications and conducting sharing and compatibility studies for additional identification</w:t>
      </w:r>
      <w:r>
        <w:rPr>
          <w:sz w:val="22"/>
          <w:szCs w:val="22"/>
        </w:rPr>
        <w:t>s</w:t>
      </w:r>
      <w:r w:rsidRPr="00E85490">
        <w:rPr>
          <w:sz w:val="22"/>
          <w:szCs w:val="22"/>
        </w:rPr>
        <w:t xml:space="preserve"> in existing fixed allocations in the 38-39.5 GHz band on a global basis and in 21.4-22 GHz and 24.25-27.5 GHz bands in Region 2 exclusively.</w:t>
      </w:r>
    </w:p>
    <w:p w:rsidR="00316FFF" w:rsidRDefault="00316FFF" w:rsidP="00316FFF">
      <w:pPr>
        <w:jc w:val="both"/>
        <w:rPr>
          <w:sz w:val="22"/>
          <w:szCs w:val="22"/>
        </w:rPr>
      </w:pPr>
    </w:p>
    <w:p w:rsidR="00316FFF" w:rsidRPr="00E85490" w:rsidRDefault="00316FFF" w:rsidP="00316FFF">
      <w:pPr>
        <w:jc w:val="both"/>
        <w:rPr>
          <w:sz w:val="22"/>
          <w:szCs w:val="22"/>
        </w:rPr>
      </w:pPr>
      <w:r w:rsidRPr="00E85490">
        <w:rPr>
          <w:sz w:val="22"/>
          <w:szCs w:val="22"/>
        </w:rPr>
        <w:t>Currently there are 3 spectrum bands identified for HAPS</w:t>
      </w:r>
      <w:r>
        <w:rPr>
          <w:sz w:val="22"/>
          <w:szCs w:val="22"/>
        </w:rPr>
        <w:t xml:space="preserve"> in the fixed services</w:t>
      </w:r>
      <w:r w:rsidRPr="00E85490">
        <w:rPr>
          <w:sz w:val="22"/>
          <w:szCs w:val="22"/>
        </w:rPr>
        <w:t>.  These are:</w:t>
      </w:r>
    </w:p>
    <w:p w:rsidR="00316FFF" w:rsidRPr="00E85490" w:rsidRDefault="00316FFF" w:rsidP="00316FFF">
      <w:pPr>
        <w:jc w:val="both"/>
        <w:rPr>
          <w:sz w:val="22"/>
          <w:szCs w:val="22"/>
        </w:rPr>
      </w:pPr>
      <w:r w:rsidRPr="00E85490">
        <w:rPr>
          <w:sz w:val="22"/>
          <w:szCs w:val="22"/>
        </w:rPr>
        <w:t>-</w:t>
      </w:r>
      <w:r w:rsidRPr="00E85490">
        <w:rPr>
          <w:sz w:val="22"/>
          <w:szCs w:val="22"/>
        </w:rPr>
        <w:tab/>
        <w:t xml:space="preserve">47.2–47.5 GHz and 47.9 48.2 GHz, </w:t>
      </w:r>
    </w:p>
    <w:p w:rsidR="00316FFF" w:rsidRPr="00E85490" w:rsidRDefault="00316FFF" w:rsidP="00316FFF">
      <w:pPr>
        <w:jc w:val="both"/>
        <w:rPr>
          <w:sz w:val="22"/>
          <w:szCs w:val="22"/>
        </w:rPr>
      </w:pPr>
      <w:r w:rsidRPr="00E85490">
        <w:rPr>
          <w:sz w:val="22"/>
          <w:szCs w:val="22"/>
        </w:rPr>
        <w:t>-</w:t>
      </w:r>
      <w:r w:rsidRPr="00E85490">
        <w:rPr>
          <w:sz w:val="22"/>
          <w:szCs w:val="22"/>
        </w:rPr>
        <w:tab/>
        <w:t>27.9-28.2 GHz and 31.0-31.3 GHz,</w:t>
      </w:r>
    </w:p>
    <w:p w:rsidR="00316FFF" w:rsidRPr="00E85490" w:rsidRDefault="00316FFF" w:rsidP="00316FFF">
      <w:pPr>
        <w:jc w:val="both"/>
        <w:rPr>
          <w:sz w:val="22"/>
          <w:szCs w:val="22"/>
        </w:rPr>
      </w:pPr>
      <w:r w:rsidRPr="00E85490">
        <w:rPr>
          <w:sz w:val="22"/>
          <w:szCs w:val="22"/>
        </w:rPr>
        <w:t>-</w:t>
      </w:r>
      <w:r w:rsidRPr="00E85490">
        <w:rPr>
          <w:sz w:val="22"/>
          <w:szCs w:val="22"/>
        </w:rPr>
        <w:tab/>
        <w:t>6 440–6 520 MHz (HAPS-ground) and 6 560-6 640 MHz (ground-HAPS).</w:t>
      </w:r>
    </w:p>
    <w:p w:rsidR="00316FFF" w:rsidRDefault="00316FFF" w:rsidP="00316FFF">
      <w:pPr>
        <w:jc w:val="both"/>
        <w:rPr>
          <w:sz w:val="22"/>
          <w:szCs w:val="22"/>
        </w:rPr>
      </w:pPr>
    </w:p>
    <w:p w:rsidR="00316FFF" w:rsidRPr="00132E74" w:rsidRDefault="00316FFF" w:rsidP="00316FFF">
      <w:pPr>
        <w:spacing w:before="120"/>
        <w:jc w:val="both"/>
        <w:rPr>
          <w:sz w:val="22"/>
          <w:lang w:eastAsia="ja-JP"/>
        </w:rPr>
      </w:pPr>
      <w:r w:rsidRPr="00E85490">
        <w:rPr>
          <w:sz w:val="22"/>
          <w:szCs w:val="22"/>
        </w:rPr>
        <w:t xml:space="preserve">However, spectrum needs of next-generation HAPS cannot be accommodated within these identifications due to either geographical restrictions or technical limitations which impairs their operation. The global identification for HAPS links (which is in the 47.2-47.5 GHz band fixed-service allocation paired with the 47.9-48.2 GHz band fixed-service allocation) suffers from the effects of rain fade attenuation that severely limit service provision over high-precipitation geographies. The remaining 2 available bands (27.9-28.2 GHz paired with the frequency band 31.0-31.3 GHz, and 6440-6 520 MHz paired with 6 560-6 640 MHz) have been identified by a limited </w:t>
      </w:r>
      <w:r>
        <w:rPr>
          <w:sz w:val="22"/>
          <w:szCs w:val="22"/>
        </w:rPr>
        <w:t>number</w:t>
      </w:r>
      <w:r w:rsidRPr="00E85490">
        <w:rPr>
          <w:sz w:val="22"/>
          <w:szCs w:val="22"/>
        </w:rPr>
        <w:t xml:space="preserve"> of countries, none of which is within ITU Region 2.</w:t>
      </w:r>
      <w:r>
        <w:rPr>
          <w:sz w:val="22"/>
          <w:szCs w:val="22"/>
        </w:rPr>
        <w:t xml:space="preserve"> </w:t>
      </w:r>
      <w:r w:rsidRPr="00132E74">
        <w:rPr>
          <w:sz w:val="22"/>
        </w:rPr>
        <w:t xml:space="preserve">ITU-R Working Party 5C developed a Preliminary New Draft Recommendation (PDNR) assessing spectrum needs for broadband HAPS at an approximate 4 GHz aggregate capacity. </w:t>
      </w:r>
    </w:p>
    <w:p w:rsidR="00316FFF" w:rsidRPr="00E85490" w:rsidRDefault="00316FFF" w:rsidP="00316FFF">
      <w:pPr>
        <w:jc w:val="both"/>
        <w:rPr>
          <w:sz w:val="22"/>
          <w:szCs w:val="22"/>
        </w:rPr>
      </w:pPr>
    </w:p>
    <w:p w:rsidR="00316FFF" w:rsidRDefault="00316FFF" w:rsidP="00316FFF">
      <w:pPr>
        <w:jc w:val="both"/>
        <w:rPr>
          <w:sz w:val="22"/>
          <w:szCs w:val="22"/>
          <w:highlight w:val="green"/>
        </w:rPr>
      </w:pPr>
    </w:p>
    <w:p w:rsidR="00316FFF" w:rsidRPr="00F32368" w:rsidRDefault="00316FFF" w:rsidP="00316FFF">
      <w:pPr>
        <w:jc w:val="both"/>
        <w:rPr>
          <w:b/>
          <w:i/>
          <w:sz w:val="22"/>
          <w:szCs w:val="22"/>
        </w:rPr>
      </w:pPr>
      <w:r w:rsidRPr="00E719F7">
        <w:rPr>
          <w:b/>
          <w:sz w:val="22"/>
          <w:szCs w:val="22"/>
        </w:rPr>
        <w:t>BROADBAND HAPS</w:t>
      </w:r>
      <w:r>
        <w:rPr>
          <w:b/>
          <w:sz w:val="22"/>
          <w:szCs w:val="22"/>
        </w:rPr>
        <w:t xml:space="preserve"> </w:t>
      </w:r>
      <w:r w:rsidRPr="00F32368">
        <w:rPr>
          <w:b/>
          <w:i/>
          <w:sz w:val="22"/>
          <w:szCs w:val="22"/>
        </w:rPr>
        <w:t>(connectivity applications)</w:t>
      </w:r>
    </w:p>
    <w:p w:rsidR="00316FFF" w:rsidRDefault="00316FFF" w:rsidP="00316FFF">
      <w:pPr>
        <w:jc w:val="both"/>
        <w:rPr>
          <w:sz w:val="22"/>
          <w:szCs w:val="22"/>
        </w:rPr>
      </w:pPr>
    </w:p>
    <w:p w:rsidR="00316FFF" w:rsidRPr="00AD7218" w:rsidRDefault="00316FFF" w:rsidP="00316FFF">
      <w:pPr>
        <w:jc w:val="both"/>
        <w:rPr>
          <w:b/>
          <w:sz w:val="22"/>
          <w:szCs w:val="22"/>
        </w:rPr>
      </w:pPr>
      <w:r w:rsidRPr="00AD7218">
        <w:rPr>
          <w:sz w:val="22"/>
          <w:szCs w:val="22"/>
        </w:rPr>
        <w:t>Advances in aeronautics and transmission technologies have significantly improved the capabilities of HAPS to provide effective connectivity solutions and meet the growing demand for high capacity broadband networks, particularly in currently underserved areas. Recently conducted full-scale test flights have shown that solar-powered platforms in the upper-atmosphere can now be used to carry payloads that offer connectivity over large areas in a reliable and cost-effective way, and a growing number of applications for the new generation of HAPS are being developed. The technology appears particularly well suited to complementing terrestrial networks by providing backhaul. A number of advantages of the new generation of HAPS are foreseen:</w:t>
      </w:r>
    </w:p>
    <w:p w:rsidR="00316FFF" w:rsidRPr="00AD7218" w:rsidRDefault="00316FFF" w:rsidP="00316FFF">
      <w:pPr>
        <w:jc w:val="both"/>
        <w:rPr>
          <w:sz w:val="22"/>
          <w:szCs w:val="22"/>
        </w:rPr>
      </w:pPr>
    </w:p>
    <w:p w:rsidR="00316FFF" w:rsidRPr="00AD7218" w:rsidRDefault="00316FFF" w:rsidP="00316FFF">
      <w:pPr>
        <w:numPr>
          <w:ilvl w:val="0"/>
          <w:numId w:val="5"/>
        </w:numPr>
        <w:jc w:val="both"/>
        <w:rPr>
          <w:sz w:val="22"/>
          <w:szCs w:val="22"/>
          <w:lang w:val="en-GB"/>
        </w:rPr>
      </w:pPr>
      <w:r w:rsidRPr="00AD7218">
        <w:rPr>
          <w:b/>
          <w:bCs/>
          <w:sz w:val="22"/>
          <w:szCs w:val="22"/>
          <w:lang w:val="en-GB"/>
        </w:rPr>
        <w:lastRenderedPageBreak/>
        <w:t>Wide-area coverage:</w:t>
      </w:r>
      <w:r w:rsidRPr="00AD7218">
        <w:rPr>
          <w:sz w:val="22"/>
          <w:szCs w:val="22"/>
          <w:lang w:val="en-GB"/>
        </w:rPr>
        <w:t xml:space="preserve"> A single plane will be able to serve footprints larger than 100 km in diameter, and recent technological advances in the development of optical inter-HAPS links now allow the deployment of multiple linked HAPS, in fleets that can cover whole nations. </w:t>
      </w:r>
    </w:p>
    <w:p w:rsidR="00316FFF" w:rsidRPr="00AD7218" w:rsidRDefault="00316FFF" w:rsidP="00316FFF">
      <w:pPr>
        <w:numPr>
          <w:ilvl w:val="0"/>
          <w:numId w:val="5"/>
        </w:numPr>
        <w:jc w:val="both"/>
        <w:rPr>
          <w:sz w:val="22"/>
          <w:szCs w:val="22"/>
          <w:lang w:val="en-GB"/>
        </w:rPr>
      </w:pPr>
      <w:r w:rsidRPr="00AD7218">
        <w:rPr>
          <w:b/>
          <w:bCs/>
          <w:sz w:val="22"/>
          <w:szCs w:val="22"/>
          <w:lang w:val="en-GB"/>
        </w:rPr>
        <w:t>Low cost:</w:t>
      </w:r>
      <w:r w:rsidRPr="00AD7218">
        <w:rPr>
          <w:sz w:val="22"/>
          <w:szCs w:val="22"/>
          <w:lang w:val="en-GB"/>
        </w:rPr>
        <w:t xml:space="preserve"> The cost of operating solar </w:t>
      </w:r>
      <w:r>
        <w:rPr>
          <w:sz w:val="22"/>
          <w:szCs w:val="22"/>
          <w:lang w:val="en-GB"/>
        </w:rPr>
        <w:t>platforms</w:t>
      </w:r>
      <w:r w:rsidRPr="00AD7218">
        <w:rPr>
          <w:sz w:val="22"/>
          <w:szCs w:val="22"/>
          <w:lang w:val="en-GB"/>
        </w:rPr>
        <w:t xml:space="preserve"> is projected to be significantly lower than other connectivity solutions in many areas, while mass production of the aircraft will significantly lower upfront capital expenditure for deployment.</w:t>
      </w:r>
    </w:p>
    <w:p w:rsidR="00316FFF" w:rsidRPr="00AD7218" w:rsidRDefault="00316FFF" w:rsidP="00316FFF">
      <w:pPr>
        <w:numPr>
          <w:ilvl w:val="0"/>
          <w:numId w:val="5"/>
        </w:numPr>
        <w:jc w:val="both"/>
        <w:rPr>
          <w:sz w:val="22"/>
          <w:szCs w:val="22"/>
          <w:lang w:val="en-GB"/>
        </w:rPr>
      </w:pPr>
      <w:r w:rsidRPr="00AD7218">
        <w:rPr>
          <w:b/>
          <w:bCs/>
          <w:sz w:val="22"/>
          <w:szCs w:val="22"/>
          <w:lang w:val="en-GB"/>
        </w:rPr>
        <w:t>Reach:</w:t>
      </w:r>
      <w:r w:rsidRPr="00AD7218">
        <w:rPr>
          <w:sz w:val="22"/>
          <w:szCs w:val="22"/>
          <w:lang w:val="en-GB"/>
        </w:rPr>
        <w:t xml:space="preserve"> HAPS </w:t>
      </w:r>
      <w:r>
        <w:rPr>
          <w:sz w:val="22"/>
          <w:szCs w:val="22"/>
          <w:lang w:val="en-GB"/>
        </w:rPr>
        <w:t xml:space="preserve">platforms </w:t>
      </w:r>
      <w:r w:rsidRPr="00AD7218">
        <w:rPr>
          <w:sz w:val="22"/>
          <w:szCs w:val="22"/>
          <w:lang w:val="en-GB"/>
        </w:rPr>
        <w:t>will operate at around 20 km above ground, which reduces their vulnerability to weather conditions that may affect service, provides large coverage areas and avoids interference caused by physical obstacles.</w:t>
      </w:r>
    </w:p>
    <w:p w:rsidR="00316FFF" w:rsidRPr="00AD7218" w:rsidRDefault="00316FFF" w:rsidP="00316FFF">
      <w:pPr>
        <w:numPr>
          <w:ilvl w:val="0"/>
          <w:numId w:val="5"/>
        </w:numPr>
        <w:jc w:val="both"/>
        <w:rPr>
          <w:sz w:val="22"/>
          <w:szCs w:val="22"/>
          <w:lang w:val="en-GB"/>
        </w:rPr>
      </w:pPr>
      <w:r w:rsidRPr="00AD7218">
        <w:rPr>
          <w:b/>
          <w:bCs/>
          <w:sz w:val="22"/>
          <w:szCs w:val="22"/>
          <w:lang w:val="en-GB"/>
        </w:rPr>
        <w:t xml:space="preserve">Rapid deployment and flexibility: </w:t>
      </w:r>
      <w:r w:rsidRPr="00AD7218">
        <w:rPr>
          <w:sz w:val="22"/>
          <w:szCs w:val="22"/>
          <w:lang w:val="en-GB"/>
        </w:rPr>
        <w:t xml:space="preserve">It will be possible to deploy HAPS services without long lead times and it is relatively simple to return solar </w:t>
      </w:r>
      <w:r>
        <w:rPr>
          <w:sz w:val="22"/>
          <w:szCs w:val="22"/>
          <w:lang w:val="en-GB"/>
        </w:rPr>
        <w:t>platforms</w:t>
      </w:r>
      <w:r w:rsidRPr="00AD7218">
        <w:rPr>
          <w:sz w:val="22"/>
          <w:szCs w:val="22"/>
          <w:lang w:val="en-GB"/>
        </w:rPr>
        <w:t xml:space="preserve"> to the ground for maintenance or payload reconfiguration.</w:t>
      </w:r>
    </w:p>
    <w:p w:rsidR="00316FFF" w:rsidRPr="00AD7218" w:rsidRDefault="00316FFF" w:rsidP="00316FFF">
      <w:pPr>
        <w:numPr>
          <w:ilvl w:val="0"/>
          <w:numId w:val="5"/>
        </w:numPr>
        <w:jc w:val="both"/>
        <w:rPr>
          <w:sz w:val="22"/>
          <w:szCs w:val="22"/>
          <w:lang w:val="en-GB"/>
        </w:rPr>
      </w:pPr>
      <w:r w:rsidRPr="00AD7218">
        <w:rPr>
          <w:b/>
          <w:bCs/>
          <w:sz w:val="22"/>
          <w:szCs w:val="22"/>
          <w:lang w:val="en-GB"/>
        </w:rPr>
        <w:t xml:space="preserve">Geographical reach: </w:t>
      </w:r>
      <w:r w:rsidRPr="00AD7218">
        <w:rPr>
          <w:sz w:val="22"/>
          <w:szCs w:val="22"/>
          <w:lang w:val="en-GB"/>
        </w:rPr>
        <w:t xml:space="preserve">HAPS that use the architecture of solar </w:t>
      </w:r>
      <w:r>
        <w:rPr>
          <w:sz w:val="22"/>
          <w:szCs w:val="22"/>
          <w:lang w:val="en-GB"/>
        </w:rPr>
        <w:t>platforms</w:t>
      </w:r>
      <w:r w:rsidRPr="00AD7218">
        <w:rPr>
          <w:sz w:val="22"/>
          <w:szCs w:val="22"/>
          <w:lang w:val="en-GB"/>
        </w:rPr>
        <w:t xml:space="preserve"> can also provide connectivity where it is impossible to deploy terrestrial infrastructure: remote sites on land or sea.</w:t>
      </w:r>
    </w:p>
    <w:p w:rsidR="00316FFF" w:rsidRPr="00AD7218" w:rsidRDefault="00316FFF" w:rsidP="00316FFF">
      <w:pPr>
        <w:numPr>
          <w:ilvl w:val="0"/>
          <w:numId w:val="5"/>
        </w:numPr>
        <w:jc w:val="both"/>
        <w:rPr>
          <w:sz w:val="22"/>
          <w:szCs w:val="22"/>
          <w:lang w:val="en-GB"/>
        </w:rPr>
      </w:pPr>
      <w:r w:rsidRPr="00AD7218">
        <w:rPr>
          <w:b/>
          <w:sz w:val="22"/>
          <w:szCs w:val="22"/>
          <w:lang w:val="en-GB"/>
        </w:rPr>
        <w:t>Environmentally friendly:</w:t>
      </w:r>
      <w:r w:rsidRPr="00AD7218">
        <w:rPr>
          <w:sz w:val="22"/>
          <w:szCs w:val="22"/>
          <w:lang w:val="en-GB"/>
        </w:rPr>
        <w:t xml:space="preserve"> HAPS can run exclusively on solar power for long periods, connecting people with almost no environmental impact.  </w:t>
      </w:r>
    </w:p>
    <w:p w:rsidR="00316FFF" w:rsidRPr="00BA4A8A" w:rsidRDefault="00316FFF" w:rsidP="00316FFF">
      <w:pPr>
        <w:jc w:val="both"/>
        <w:rPr>
          <w:sz w:val="22"/>
          <w:szCs w:val="22"/>
        </w:rPr>
      </w:pPr>
    </w:p>
    <w:p w:rsidR="00316FFF" w:rsidRDefault="00316FFF" w:rsidP="00316FFF">
      <w:pPr>
        <w:jc w:val="both"/>
        <w:rPr>
          <w:sz w:val="22"/>
          <w:szCs w:val="22"/>
        </w:rPr>
      </w:pPr>
      <w:r w:rsidRPr="00BA4A8A">
        <w:rPr>
          <w:sz w:val="22"/>
          <w:szCs w:val="22"/>
        </w:rPr>
        <w:t xml:space="preserve">Spectrum harmonization and utilization is facilitated by common worldwide identifications. International regulatory flexibility </w:t>
      </w:r>
      <w:r>
        <w:rPr>
          <w:sz w:val="22"/>
          <w:szCs w:val="22"/>
        </w:rPr>
        <w:t xml:space="preserve">can </w:t>
      </w:r>
      <w:r w:rsidRPr="00BA4A8A">
        <w:rPr>
          <w:sz w:val="22"/>
          <w:szCs w:val="22"/>
        </w:rPr>
        <w:t xml:space="preserve">enable improvements in global connectivity by encouraging national regulators to permit operation of higher-speed Internet access services over new, complementary platforms, while ensuring protection of existing services.  Additionally, harmonization of spectrum promotes economies of scale and commonality of equipment.  </w:t>
      </w:r>
    </w:p>
    <w:p w:rsidR="00316FFF" w:rsidRDefault="00316FFF" w:rsidP="00316FFF">
      <w:pPr>
        <w:jc w:val="both"/>
        <w:rPr>
          <w:sz w:val="22"/>
          <w:szCs w:val="22"/>
        </w:rPr>
      </w:pPr>
    </w:p>
    <w:p w:rsidR="00316FFF" w:rsidRPr="00F32368" w:rsidRDefault="00316FFF" w:rsidP="00316FFF">
      <w:pPr>
        <w:spacing w:before="120"/>
        <w:jc w:val="both"/>
        <w:rPr>
          <w:b/>
          <w:i/>
          <w:sz w:val="22"/>
          <w:szCs w:val="22"/>
        </w:rPr>
      </w:pPr>
      <w:r w:rsidRPr="007D6627">
        <w:rPr>
          <w:b/>
          <w:sz w:val="22"/>
          <w:szCs w:val="22"/>
        </w:rPr>
        <w:t xml:space="preserve">BROADBAND HAPS </w:t>
      </w:r>
      <w:r w:rsidRPr="00F32368">
        <w:rPr>
          <w:b/>
          <w:i/>
          <w:sz w:val="22"/>
          <w:szCs w:val="22"/>
        </w:rPr>
        <w:t>(specific applications)</w:t>
      </w:r>
    </w:p>
    <w:p w:rsidR="00316FFF" w:rsidRPr="007D6627" w:rsidRDefault="00316FFF" w:rsidP="00316FFF">
      <w:pPr>
        <w:jc w:val="both"/>
        <w:outlineLvl w:val="0"/>
        <w:rPr>
          <w:b/>
          <w:sz w:val="22"/>
          <w:szCs w:val="22"/>
        </w:rPr>
      </w:pPr>
    </w:p>
    <w:p w:rsidR="00316FFF" w:rsidRPr="007D6627" w:rsidRDefault="00316FFF" w:rsidP="00316FFF">
      <w:pPr>
        <w:rPr>
          <w:rStyle w:val="ECCParagraph"/>
          <w:rFonts w:ascii="Times New Roman" w:hAnsi="Times New Roman" w:cs="Times New Roman"/>
          <w:sz w:val="22"/>
          <w:szCs w:val="22"/>
        </w:rPr>
      </w:pPr>
      <w:r w:rsidRPr="007D6627">
        <w:rPr>
          <w:rStyle w:val="ECCParagraph"/>
          <w:rFonts w:ascii="Times New Roman" w:hAnsi="Times New Roman" w:cs="Times New Roman"/>
          <w:sz w:val="22"/>
          <w:szCs w:val="22"/>
        </w:rPr>
        <w:t>Broadband HAPS for specific applications are designed to focus on multiple usage cases, including:</w:t>
      </w:r>
    </w:p>
    <w:p w:rsidR="00316FFF" w:rsidRPr="007D6627" w:rsidRDefault="00316FFF" w:rsidP="00316FFF">
      <w:pPr>
        <w:pStyle w:val="ECCBulletsLv1"/>
        <w:numPr>
          <w:ilvl w:val="0"/>
          <w:numId w:val="7"/>
        </w:numPr>
        <w:tabs>
          <w:tab w:val="clear" w:pos="340"/>
        </w:tabs>
        <w:spacing w:before="0"/>
        <w:ind w:left="720" w:hanging="720"/>
        <w:jc w:val="left"/>
        <w:rPr>
          <w:rStyle w:val="ECCParagraph"/>
          <w:rFonts w:ascii="Times New Roman" w:hAnsi="Times New Roman" w:cs="Times New Roman"/>
          <w:sz w:val="22"/>
        </w:rPr>
      </w:pPr>
      <w:r w:rsidRPr="007D6627">
        <w:rPr>
          <w:rStyle w:val="ECCParagraph"/>
          <w:rFonts w:ascii="Times New Roman" w:hAnsi="Times New Roman" w:cs="Times New Roman"/>
          <w:sz w:val="22"/>
        </w:rPr>
        <w:t xml:space="preserve">Response to natural disasters. </w:t>
      </w:r>
    </w:p>
    <w:p w:rsidR="00316FFF" w:rsidRPr="007D6627" w:rsidRDefault="00316FFF" w:rsidP="00316FFF">
      <w:pPr>
        <w:pStyle w:val="ECCBulletsLv1"/>
        <w:numPr>
          <w:ilvl w:val="0"/>
          <w:numId w:val="7"/>
        </w:numPr>
        <w:tabs>
          <w:tab w:val="clear" w:pos="340"/>
        </w:tabs>
        <w:spacing w:before="0"/>
        <w:ind w:left="720" w:hanging="720"/>
        <w:jc w:val="left"/>
        <w:rPr>
          <w:rStyle w:val="ECCParagraph"/>
          <w:rFonts w:ascii="Times New Roman" w:hAnsi="Times New Roman" w:cs="Times New Roman"/>
          <w:sz w:val="22"/>
        </w:rPr>
      </w:pPr>
      <w:r w:rsidRPr="007D6627">
        <w:rPr>
          <w:rStyle w:val="ECCParagraph"/>
          <w:rFonts w:ascii="Times New Roman" w:hAnsi="Times New Roman" w:cs="Times New Roman"/>
          <w:sz w:val="22"/>
        </w:rPr>
        <w:t xml:space="preserve">Fire detection, monitoring, and firefighting. </w:t>
      </w:r>
    </w:p>
    <w:p w:rsidR="00316FFF" w:rsidRPr="007D6627" w:rsidRDefault="00316FFF" w:rsidP="00316FFF">
      <w:pPr>
        <w:pStyle w:val="ECCBulletsLv1"/>
        <w:numPr>
          <w:ilvl w:val="0"/>
          <w:numId w:val="7"/>
        </w:numPr>
        <w:tabs>
          <w:tab w:val="clear" w:pos="340"/>
        </w:tabs>
        <w:spacing w:before="0"/>
        <w:ind w:left="720" w:hanging="720"/>
        <w:jc w:val="left"/>
        <w:rPr>
          <w:rStyle w:val="ECCParagraph"/>
          <w:rFonts w:ascii="Times New Roman" w:hAnsi="Times New Roman" w:cs="Times New Roman"/>
          <w:sz w:val="22"/>
        </w:rPr>
      </w:pPr>
      <w:r w:rsidRPr="007D6627">
        <w:rPr>
          <w:rStyle w:val="ECCParagraph"/>
          <w:rFonts w:ascii="Times New Roman" w:hAnsi="Times New Roman" w:cs="Times New Roman"/>
          <w:sz w:val="22"/>
        </w:rPr>
        <w:t>Law enforcement with communication needs across local actors and regional headquarters.</w:t>
      </w:r>
    </w:p>
    <w:p w:rsidR="00316FFF" w:rsidRPr="007D6627" w:rsidRDefault="00316FFF" w:rsidP="00316FFF">
      <w:pPr>
        <w:pStyle w:val="ECCBulletsLv1"/>
        <w:numPr>
          <w:ilvl w:val="0"/>
          <w:numId w:val="7"/>
        </w:numPr>
        <w:tabs>
          <w:tab w:val="clear" w:pos="340"/>
        </w:tabs>
        <w:spacing w:before="0"/>
        <w:ind w:left="720" w:hanging="720"/>
        <w:jc w:val="left"/>
        <w:rPr>
          <w:rStyle w:val="ECCParagraph"/>
          <w:rFonts w:ascii="Times New Roman" w:hAnsi="Times New Roman" w:cs="Times New Roman"/>
          <w:sz w:val="22"/>
        </w:rPr>
      </w:pPr>
      <w:r w:rsidRPr="007D6627">
        <w:rPr>
          <w:rStyle w:val="ECCParagraph"/>
          <w:rFonts w:ascii="Times New Roman" w:hAnsi="Times New Roman" w:cs="Times New Roman"/>
          <w:sz w:val="22"/>
        </w:rPr>
        <w:t>Resource exploration missions for communication between exploration teams and regional home base.</w:t>
      </w:r>
    </w:p>
    <w:p w:rsidR="00316FFF" w:rsidRPr="00F32368" w:rsidRDefault="00316FFF" w:rsidP="00316FFF">
      <w:pPr>
        <w:jc w:val="both"/>
        <w:rPr>
          <w:sz w:val="22"/>
          <w:szCs w:val="22"/>
          <w:lang w:val="en-GB"/>
        </w:rPr>
      </w:pPr>
    </w:p>
    <w:p w:rsidR="00316FFF" w:rsidRDefault="00316FFF" w:rsidP="00316FFF">
      <w:pPr>
        <w:jc w:val="both"/>
        <w:rPr>
          <w:b/>
          <w:sz w:val="22"/>
          <w:szCs w:val="22"/>
          <w:lang w:val="en-GB"/>
        </w:rPr>
      </w:pPr>
    </w:p>
    <w:p w:rsidR="00316FFF" w:rsidRPr="004D6CD9" w:rsidRDefault="00316FFF" w:rsidP="00316FFF">
      <w:pPr>
        <w:jc w:val="both"/>
        <w:rPr>
          <w:b/>
          <w:sz w:val="22"/>
          <w:szCs w:val="22"/>
          <w:lang w:val="en-GB"/>
        </w:rPr>
      </w:pPr>
      <w:r w:rsidRPr="004D6CD9">
        <w:rPr>
          <w:b/>
          <w:sz w:val="22"/>
          <w:szCs w:val="22"/>
          <w:lang w:val="en-GB"/>
        </w:rPr>
        <w:t>SHARING STUDIES</w:t>
      </w:r>
    </w:p>
    <w:p w:rsidR="00316FFF" w:rsidRDefault="00316FFF" w:rsidP="00316FFF">
      <w:pPr>
        <w:jc w:val="both"/>
        <w:rPr>
          <w:sz w:val="22"/>
          <w:szCs w:val="22"/>
          <w:lang w:val="en-GB"/>
        </w:rPr>
      </w:pPr>
    </w:p>
    <w:p w:rsidR="00316FFF" w:rsidRDefault="00316FFF" w:rsidP="00316FFF">
      <w:pPr>
        <w:jc w:val="both"/>
        <w:rPr>
          <w:sz w:val="22"/>
          <w:szCs w:val="22"/>
          <w:lang w:val="en-GB"/>
        </w:rPr>
      </w:pPr>
      <w:r>
        <w:rPr>
          <w:sz w:val="22"/>
          <w:szCs w:val="22"/>
          <w:lang w:val="en-GB"/>
        </w:rPr>
        <w:t xml:space="preserve">ITU-R </w:t>
      </w:r>
      <w:r w:rsidRPr="00B90D7B">
        <w:rPr>
          <w:sz w:val="22"/>
          <w:szCs w:val="22"/>
          <w:lang w:val="en-GB"/>
        </w:rPr>
        <w:t>W</w:t>
      </w:r>
      <w:r>
        <w:rPr>
          <w:sz w:val="22"/>
          <w:szCs w:val="22"/>
          <w:lang w:val="en-GB"/>
        </w:rPr>
        <w:t xml:space="preserve">orking Party </w:t>
      </w:r>
      <w:r w:rsidRPr="00B90D7B">
        <w:rPr>
          <w:sz w:val="22"/>
          <w:szCs w:val="22"/>
          <w:lang w:val="en-GB"/>
        </w:rPr>
        <w:t xml:space="preserve">5C </w:t>
      </w:r>
      <w:r>
        <w:rPr>
          <w:sz w:val="22"/>
          <w:szCs w:val="22"/>
          <w:lang w:val="en-GB"/>
        </w:rPr>
        <w:t xml:space="preserve">(WP 5C) is the group responsible for Agenda Item 1.14. WP 5C has, in turn, established a specific </w:t>
      </w:r>
      <w:r w:rsidRPr="00B90D7B">
        <w:rPr>
          <w:sz w:val="22"/>
          <w:szCs w:val="22"/>
          <w:lang w:val="en-GB"/>
        </w:rPr>
        <w:t xml:space="preserve">Sharing Studies Drafting Group </w:t>
      </w:r>
      <w:r>
        <w:rPr>
          <w:sz w:val="22"/>
          <w:szCs w:val="22"/>
          <w:lang w:val="en-GB"/>
        </w:rPr>
        <w:t>to examine the compatibility between HAPS and services operating or planning to operate in the bands under study as per Resolution 160 (WRC 15).</w:t>
      </w:r>
    </w:p>
    <w:p w:rsidR="00316FFF" w:rsidRPr="00250C00" w:rsidRDefault="00316FFF" w:rsidP="00316FFF">
      <w:pPr>
        <w:jc w:val="both"/>
        <w:rPr>
          <w:sz w:val="22"/>
          <w:szCs w:val="22"/>
        </w:rPr>
      </w:pPr>
    </w:p>
    <w:p w:rsidR="00316FFF" w:rsidRPr="00E719F7" w:rsidRDefault="00316FFF" w:rsidP="00316FFF">
      <w:pPr>
        <w:jc w:val="both"/>
        <w:rPr>
          <w:color w:val="000000"/>
          <w:lang w:eastAsia="pt-BR"/>
        </w:rPr>
      </w:pPr>
      <w:r w:rsidRPr="00E719F7">
        <w:rPr>
          <w:i/>
          <w:iCs/>
          <w:color w:val="000000"/>
          <w:sz w:val="22"/>
          <w:szCs w:val="22"/>
          <w:shd w:val="clear" w:color="auto" w:fill="FFFFFF"/>
          <w:lang w:eastAsia="pt-BR"/>
        </w:rPr>
        <w:t>Further resolves 1</w:t>
      </w:r>
      <w:r w:rsidRPr="00E719F7">
        <w:rPr>
          <w:color w:val="000000"/>
          <w:sz w:val="22"/>
          <w:szCs w:val="22"/>
          <w:shd w:val="clear" w:color="auto" w:fill="FFFFFF"/>
          <w:lang w:eastAsia="pt-BR"/>
        </w:rPr>
        <w:t> of Resolution 160 (WRC-15) asks that ITU-R studies on AI 1.14 “</w:t>
      </w:r>
      <w:r w:rsidRPr="00E719F7">
        <w:rPr>
          <w:i/>
          <w:iCs/>
          <w:color w:val="000000"/>
          <w:sz w:val="22"/>
          <w:szCs w:val="22"/>
          <w:shd w:val="clear" w:color="auto" w:fill="FFFFFF"/>
          <w:lang w:eastAsia="pt-BR"/>
        </w:rPr>
        <w:t>include sharing and compatibility studies to ensure protection of existing services allocated in the frequency ranges identified and, as appropriate, adjacent band studies, taking into account studies already performed in ITU-R</w:t>
      </w:r>
      <w:r w:rsidRPr="00E719F7">
        <w:rPr>
          <w:color w:val="000000"/>
          <w:sz w:val="22"/>
          <w:szCs w:val="22"/>
          <w:shd w:val="clear" w:color="auto" w:fill="FFFFFF"/>
          <w:lang w:eastAsia="pt-BR"/>
        </w:rPr>
        <w:t>”. WP 5C has identified</w:t>
      </w:r>
      <w:r>
        <w:rPr>
          <w:color w:val="000000"/>
          <w:sz w:val="22"/>
          <w:szCs w:val="22"/>
          <w:shd w:val="clear" w:color="auto" w:fill="FFFFFF"/>
          <w:lang w:eastAsia="pt-BR"/>
        </w:rPr>
        <w:t xml:space="preserve"> </w:t>
      </w:r>
      <w:r w:rsidRPr="00CB129F">
        <w:rPr>
          <w:color w:val="000000"/>
          <w:sz w:val="22"/>
          <w:szCs w:val="22"/>
          <w:shd w:val="clear" w:color="auto" w:fill="FFFFFF"/>
          <w:lang w:eastAsia="pt-BR"/>
        </w:rPr>
        <w:t>and carried out</w:t>
      </w:r>
      <w:r w:rsidRPr="00E719F7">
        <w:rPr>
          <w:color w:val="000000"/>
          <w:sz w:val="22"/>
          <w:szCs w:val="22"/>
          <w:shd w:val="clear" w:color="auto" w:fill="FFFFFF"/>
          <w:lang w:eastAsia="pt-BR"/>
        </w:rPr>
        <w:t xml:space="preserve"> a number of sharing and compatibility studies, including adjacent band studi</w:t>
      </w:r>
      <w:r w:rsidR="00F32368">
        <w:rPr>
          <w:color w:val="000000"/>
          <w:sz w:val="22"/>
          <w:szCs w:val="22"/>
          <w:shd w:val="clear" w:color="auto" w:fill="FFFFFF"/>
          <w:lang w:eastAsia="pt-BR"/>
        </w:rPr>
        <w:t>es.</w:t>
      </w:r>
      <w:r w:rsidRPr="00E719F7">
        <w:rPr>
          <w:color w:val="000000"/>
          <w:sz w:val="22"/>
          <w:szCs w:val="22"/>
          <w:shd w:val="clear" w:color="auto" w:fill="FFFFFF"/>
          <w:lang w:eastAsia="pt-BR"/>
        </w:rPr>
        <w:t> The draft studies are currently located in the Working Party 5C Chair’s Report.</w:t>
      </w:r>
    </w:p>
    <w:p w:rsidR="00316FFF" w:rsidRPr="00E719F7" w:rsidRDefault="00316FFF" w:rsidP="00316FFF">
      <w:pPr>
        <w:jc w:val="both"/>
        <w:rPr>
          <w:color w:val="000000"/>
          <w:lang w:eastAsia="pt-BR"/>
        </w:rPr>
      </w:pPr>
    </w:p>
    <w:p w:rsidR="00316FFF" w:rsidRPr="00E719F7" w:rsidRDefault="00316FFF" w:rsidP="00316FFF">
      <w:pPr>
        <w:jc w:val="both"/>
        <w:rPr>
          <w:sz w:val="24"/>
          <w:szCs w:val="24"/>
          <w:lang w:eastAsia="pt-BR"/>
        </w:rPr>
      </w:pPr>
      <w:r w:rsidRPr="00E719F7">
        <w:rPr>
          <w:color w:val="000000"/>
          <w:sz w:val="22"/>
          <w:szCs w:val="22"/>
          <w:shd w:val="clear" w:color="auto" w:fill="FFFFFF"/>
          <w:lang w:eastAsia="pt-BR"/>
        </w:rPr>
        <w:t xml:space="preserve">A number of administrations and technology proponents </w:t>
      </w:r>
      <w:r>
        <w:rPr>
          <w:color w:val="000000"/>
          <w:sz w:val="22"/>
          <w:szCs w:val="22"/>
          <w:shd w:val="clear" w:color="auto" w:fill="FFFFFF"/>
          <w:lang w:eastAsia="pt-BR"/>
        </w:rPr>
        <w:t>have</w:t>
      </w:r>
      <w:r w:rsidRPr="00E719F7">
        <w:rPr>
          <w:color w:val="000000"/>
          <w:sz w:val="22"/>
          <w:szCs w:val="22"/>
          <w:shd w:val="clear" w:color="auto" w:fill="FFFFFF"/>
          <w:lang w:eastAsia="pt-BR"/>
        </w:rPr>
        <w:t xml:space="preserve"> conduct</w:t>
      </w:r>
      <w:r>
        <w:rPr>
          <w:color w:val="000000"/>
          <w:sz w:val="22"/>
          <w:szCs w:val="22"/>
          <w:shd w:val="clear" w:color="auto" w:fill="FFFFFF"/>
          <w:lang w:eastAsia="pt-BR"/>
        </w:rPr>
        <w:t>ed</w:t>
      </w:r>
      <w:r w:rsidRPr="00E719F7">
        <w:rPr>
          <w:color w:val="000000"/>
          <w:sz w:val="22"/>
          <w:szCs w:val="22"/>
          <w:shd w:val="clear" w:color="auto" w:fill="FFFFFF"/>
          <w:lang w:eastAsia="pt-BR"/>
        </w:rPr>
        <w:t xml:space="preserve"> compatibility studies to assess coexistence between HAPS and incumbent and proposed systems and services (</w:t>
      </w:r>
      <w:r>
        <w:rPr>
          <w:color w:val="000000"/>
          <w:sz w:val="22"/>
          <w:szCs w:val="22"/>
          <w:shd w:val="clear" w:color="auto" w:fill="FFFFFF"/>
          <w:lang w:eastAsia="pt-BR"/>
        </w:rPr>
        <w:t xml:space="preserve">including </w:t>
      </w:r>
      <w:r w:rsidRPr="00E719F7">
        <w:rPr>
          <w:color w:val="000000"/>
          <w:sz w:val="22"/>
          <w:szCs w:val="22"/>
          <w:shd w:val="clear" w:color="auto" w:fill="FFFFFF"/>
          <w:lang w:eastAsia="pt-BR"/>
        </w:rPr>
        <w:t>WRC-19 Agenda Items 1.6 and 1.13). </w:t>
      </w:r>
    </w:p>
    <w:p w:rsidR="00316FFF" w:rsidRPr="00E719F7" w:rsidRDefault="00316FFF" w:rsidP="00316FFF">
      <w:pPr>
        <w:jc w:val="both"/>
        <w:rPr>
          <w:sz w:val="22"/>
          <w:szCs w:val="22"/>
        </w:rPr>
      </w:pPr>
    </w:p>
    <w:p w:rsidR="00316FFF" w:rsidRPr="00F32368" w:rsidRDefault="00316FFF" w:rsidP="00316FFF">
      <w:pPr>
        <w:jc w:val="both"/>
        <w:rPr>
          <w:color w:val="000000"/>
          <w:sz w:val="22"/>
          <w:szCs w:val="22"/>
          <w:shd w:val="clear" w:color="auto" w:fill="FFFFFF"/>
          <w:lang w:eastAsia="pt-BR"/>
        </w:rPr>
      </w:pPr>
      <w:r w:rsidRPr="0076587F">
        <w:rPr>
          <w:color w:val="000000"/>
          <w:sz w:val="22"/>
          <w:szCs w:val="22"/>
          <w:shd w:val="clear" w:color="auto" w:fill="FFFFFF"/>
          <w:lang w:eastAsia="pt-BR"/>
        </w:rPr>
        <w:lastRenderedPageBreak/>
        <w:t>The sharing and compatibility studies have been developed on a band-by-band basis as separate new reports. In general, these studies consider the impact of HAPS uplink (ground-to-HAPS) and/or downlink (HAPS-to-ground) transmissions. In most cases, the studies identify specific methods to ensure the protection of each service. The studies are based on assumptions related to the types of deployment scenarios and technical characteristics of HAPS systems which are described in the draft of a new recommendation on HAPS characteristics</w:t>
      </w:r>
      <w:r w:rsidR="00F32368">
        <w:rPr>
          <w:color w:val="000000"/>
          <w:sz w:val="22"/>
          <w:szCs w:val="22"/>
          <w:shd w:val="clear" w:color="auto" w:fill="FFFFFF"/>
          <w:lang w:eastAsia="pt-BR"/>
        </w:rPr>
        <w:t xml:space="preserve"> </w:t>
      </w:r>
      <w:r w:rsidRPr="0076587F">
        <w:rPr>
          <w:color w:val="000000"/>
          <w:sz w:val="22"/>
          <w:szCs w:val="22"/>
          <w:shd w:val="clear" w:color="auto" w:fill="FFFFFF"/>
          <w:lang w:eastAsia="pt-BR"/>
        </w:rPr>
        <w:t>as well as the specific text within each sharing study.</w:t>
      </w:r>
    </w:p>
    <w:p w:rsidR="00316FFF" w:rsidRDefault="00316FFF" w:rsidP="00316FFF">
      <w:pPr>
        <w:jc w:val="both"/>
        <w:rPr>
          <w:b/>
          <w:sz w:val="22"/>
          <w:szCs w:val="22"/>
          <w:lang w:eastAsia="zh-CN"/>
        </w:rPr>
      </w:pPr>
    </w:p>
    <w:p w:rsidR="00316FFF" w:rsidRPr="0025436F" w:rsidRDefault="00316FFF" w:rsidP="00316FFF">
      <w:pPr>
        <w:jc w:val="both"/>
        <w:rPr>
          <w:b/>
          <w:sz w:val="22"/>
          <w:szCs w:val="22"/>
          <w:lang w:eastAsia="zh-CN"/>
        </w:rPr>
      </w:pPr>
      <w:r>
        <w:rPr>
          <w:b/>
          <w:sz w:val="22"/>
          <w:szCs w:val="22"/>
          <w:lang w:eastAsia="zh-CN"/>
        </w:rPr>
        <w:t>WP 5C MAY-JUNE 2018</w:t>
      </w:r>
    </w:p>
    <w:p w:rsidR="00316FFF" w:rsidRDefault="00316FFF" w:rsidP="00316FFF">
      <w:pPr>
        <w:jc w:val="both"/>
        <w:rPr>
          <w:sz w:val="22"/>
          <w:szCs w:val="22"/>
          <w:lang w:val="en-GB" w:eastAsia="zh-CN"/>
        </w:rPr>
      </w:pPr>
    </w:p>
    <w:p w:rsidR="00316FFF" w:rsidRDefault="00316FFF" w:rsidP="00316FFF">
      <w:pPr>
        <w:jc w:val="both"/>
        <w:rPr>
          <w:sz w:val="22"/>
          <w:szCs w:val="22"/>
          <w:lang w:eastAsia="zh-CN"/>
        </w:rPr>
      </w:pPr>
      <w:r w:rsidRPr="00F8390E">
        <w:rPr>
          <w:sz w:val="22"/>
          <w:szCs w:val="22"/>
          <w:lang w:val="en-GB" w:eastAsia="zh-CN"/>
        </w:rPr>
        <w:t xml:space="preserve">In May 2018, WP 5C completed the draft CPM text for WRC-19 Agenda Item 1.14, which contains viable methods and regulatory options to facilitate use of broadband applications via HAPS. Section 5 of the report contains draft footnotes, </w:t>
      </w:r>
      <w:r>
        <w:rPr>
          <w:sz w:val="22"/>
          <w:szCs w:val="22"/>
          <w:lang w:val="en-GB" w:eastAsia="zh-CN"/>
        </w:rPr>
        <w:t xml:space="preserve">WRC </w:t>
      </w:r>
      <w:r w:rsidRPr="00F8390E">
        <w:rPr>
          <w:sz w:val="22"/>
          <w:szCs w:val="22"/>
          <w:lang w:val="en-GB" w:eastAsia="zh-CN"/>
        </w:rPr>
        <w:t xml:space="preserve">Resolutions and modifications to the Table of Allocations for possible HAPS identifications. The </w:t>
      </w:r>
      <w:r w:rsidRPr="00CB129F">
        <w:rPr>
          <w:sz w:val="22"/>
          <w:szCs w:val="22"/>
          <w:lang w:val="en-GB" w:eastAsia="zh-CN"/>
        </w:rPr>
        <w:t>draft</w:t>
      </w:r>
      <w:r>
        <w:rPr>
          <w:sz w:val="22"/>
          <w:szCs w:val="22"/>
          <w:lang w:val="en-GB" w:eastAsia="zh-CN"/>
        </w:rPr>
        <w:t xml:space="preserve"> </w:t>
      </w:r>
      <w:r w:rsidRPr="00F8390E">
        <w:rPr>
          <w:sz w:val="22"/>
          <w:szCs w:val="22"/>
          <w:lang w:val="en-GB" w:eastAsia="zh-CN"/>
        </w:rPr>
        <w:t xml:space="preserve">CPM </w:t>
      </w:r>
      <w:r>
        <w:rPr>
          <w:sz w:val="22"/>
          <w:szCs w:val="22"/>
          <w:lang w:val="en-GB" w:eastAsia="zh-CN"/>
        </w:rPr>
        <w:t>text also</w:t>
      </w:r>
      <w:r w:rsidRPr="00F8390E">
        <w:rPr>
          <w:sz w:val="22"/>
          <w:szCs w:val="22"/>
          <w:lang w:val="en-GB" w:eastAsia="zh-CN"/>
        </w:rPr>
        <w:t xml:space="preserve"> contains a section that characterizes the status of the studies undertaken and their results, through summaries complete with details of the </w:t>
      </w:r>
      <w:proofErr w:type="spellStart"/>
      <w:r w:rsidRPr="00F8390E">
        <w:rPr>
          <w:sz w:val="22"/>
          <w:szCs w:val="22"/>
          <w:lang w:val="en-GB" w:eastAsia="zh-CN"/>
        </w:rPr>
        <w:t>pfd</w:t>
      </w:r>
      <w:proofErr w:type="spellEnd"/>
      <w:r w:rsidRPr="00F8390E">
        <w:rPr>
          <w:sz w:val="22"/>
          <w:szCs w:val="22"/>
          <w:lang w:val="en-GB" w:eastAsia="zh-CN"/>
        </w:rPr>
        <w:t xml:space="preserve"> masks and limits for protecting incumbent services.</w:t>
      </w:r>
    </w:p>
    <w:p w:rsidR="00316FFF" w:rsidRDefault="00316FFF" w:rsidP="00316FFF">
      <w:pPr>
        <w:jc w:val="both"/>
        <w:rPr>
          <w:sz w:val="22"/>
          <w:szCs w:val="22"/>
          <w:lang w:eastAsia="zh-CN"/>
        </w:rPr>
      </w:pPr>
    </w:p>
    <w:p w:rsidR="00316FFF" w:rsidRPr="002C7B76" w:rsidRDefault="00316FFF" w:rsidP="00316FFF">
      <w:pPr>
        <w:jc w:val="both"/>
        <w:rPr>
          <w:sz w:val="22"/>
          <w:szCs w:val="22"/>
          <w:lang w:eastAsia="zh-CN"/>
        </w:rPr>
      </w:pPr>
      <w:r w:rsidRPr="00F869A2">
        <w:rPr>
          <w:sz w:val="22"/>
          <w:szCs w:val="22"/>
          <w:lang w:eastAsia="zh-CN"/>
        </w:rPr>
        <w:t>A power-flux density (PFD) limit can be used to ensure the protection of the fixed and mobile services from downlink emissions by HAPS platforms (HAPS-to-ground). This PFD limit ensures that the signal level produced by HAPS systems at the location of fixed and mobile service stations will not cause interference. Protection from uplink emissions by HAPS ground stations could be ensured through coordination at national level, based on the relatively short separation distances (and other mitigation techniques) provided by the studies.</w:t>
      </w:r>
      <w:r w:rsidRPr="002C7B76">
        <w:rPr>
          <w:sz w:val="22"/>
          <w:szCs w:val="22"/>
          <w:lang w:eastAsia="zh-CN"/>
        </w:rPr>
        <w:t xml:space="preserve">  </w:t>
      </w:r>
    </w:p>
    <w:p w:rsidR="00316FFF" w:rsidRDefault="00316FFF" w:rsidP="00316FFF">
      <w:pPr>
        <w:jc w:val="both"/>
        <w:rPr>
          <w:sz w:val="22"/>
          <w:szCs w:val="22"/>
          <w:lang w:eastAsia="zh-CN"/>
        </w:rPr>
      </w:pPr>
    </w:p>
    <w:p w:rsidR="00316FFF" w:rsidRDefault="00316FFF" w:rsidP="00316FFF">
      <w:pPr>
        <w:jc w:val="both"/>
        <w:rPr>
          <w:sz w:val="22"/>
          <w:szCs w:val="22"/>
          <w:lang w:eastAsia="zh-CN"/>
        </w:rPr>
      </w:pPr>
      <w:r w:rsidRPr="0008356B">
        <w:rPr>
          <w:sz w:val="22"/>
          <w:szCs w:val="22"/>
          <w:lang w:eastAsia="zh-CN"/>
        </w:rPr>
        <w:t xml:space="preserve">The protection of FSS satellite networks on a co-channel basis appears to be </w:t>
      </w:r>
      <w:r>
        <w:rPr>
          <w:sz w:val="22"/>
          <w:szCs w:val="22"/>
          <w:lang w:eastAsia="zh-CN"/>
        </w:rPr>
        <w:t>feasible</w:t>
      </w:r>
      <w:r w:rsidRPr="0008356B">
        <w:rPr>
          <w:sz w:val="22"/>
          <w:szCs w:val="22"/>
          <w:lang w:eastAsia="zh-CN"/>
        </w:rPr>
        <w:t xml:space="preserve"> if the frequency bands used by a HAPS network is transmitting in an opposite direction from that of the FSS satellite network (i.e., satellite Earth-to-space with HAPS-to-ground, and satellite space-to-Earth with ground-to-HAPS). In these cases, some studies suggest that satellite stations can be protected from HAPS-to-ground emissions, while relatively short separation distances can be used to protect Earth stations from ground-to-HAPS emissions through station coordination </w:t>
      </w:r>
      <w:r>
        <w:rPr>
          <w:sz w:val="22"/>
          <w:szCs w:val="22"/>
          <w:lang w:eastAsia="zh-CN"/>
        </w:rPr>
        <w:t xml:space="preserve">amongst administrations or usual link planning procedures used </w:t>
      </w:r>
      <w:r w:rsidRPr="0008356B">
        <w:rPr>
          <w:sz w:val="22"/>
          <w:szCs w:val="22"/>
          <w:lang w:eastAsia="zh-CN"/>
        </w:rPr>
        <w:t>at a national level. In this latter case of national level coordination, th</w:t>
      </w:r>
      <w:r w:rsidR="00F32368">
        <w:rPr>
          <w:sz w:val="22"/>
          <w:szCs w:val="22"/>
          <w:lang w:eastAsia="zh-CN"/>
        </w:rPr>
        <w:t xml:space="preserve">e use of mitigation techniques </w:t>
      </w:r>
      <w:r w:rsidRPr="0008356B">
        <w:rPr>
          <w:sz w:val="22"/>
          <w:szCs w:val="22"/>
          <w:lang w:eastAsia="zh-CN"/>
        </w:rPr>
        <w:t xml:space="preserve">and/or geographical separation could be used to enable ubiquitous levels of deployments by either service. </w:t>
      </w:r>
    </w:p>
    <w:p w:rsidR="00316FFF" w:rsidRDefault="00316FFF" w:rsidP="00316FFF">
      <w:pPr>
        <w:jc w:val="both"/>
        <w:rPr>
          <w:sz w:val="22"/>
          <w:szCs w:val="22"/>
          <w:lang w:eastAsia="zh-CN"/>
        </w:rPr>
      </w:pPr>
    </w:p>
    <w:p w:rsidR="00316FFF" w:rsidRDefault="00316FFF" w:rsidP="00316FFF">
      <w:pPr>
        <w:jc w:val="both"/>
        <w:rPr>
          <w:sz w:val="22"/>
          <w:szCs w:val="22"/>
          <w:lang w:eastAsia="zh-CN"/>
        </w:rPr>
      </w:pPr>
      <w:r w:rsidRPr="0008356B">
        <w:rPr>
          <w:sz w:val="22"/>
          <w:szCs w:val="22"/>
          <w:lang w:eastAsia="zh-CN"/>
        </w:rPr>
        <w:t>For the protection of scien</w:t>
      </w:r>
      <w:r w:rsidRPr="00F32368">
        <w:rPr>
          <w:sz w:val="22"/>
          <w:szCs w:val="22"/>
          <w:lang w:eastAsia="zh-CN"/>
        </w:rPr>
        <w:t>ce</w:t>
      </w:r>
      <w:r w:rsidRPr="0008356B">
        <w:rPr>
          <w:sz w:val="22"/>
          <w:szCs w:val="22"/>
          <w:lang w:eastAsia="zh-CN"/>
        </w:rPr>
        <w:t xml:space="preserve"> services (EESS, SRS, RAS), radiated power limits and coordination </w:t>
      </w:r>
      <w:r>
        <w:rPr>
          <w:sz w:val="22"/>
          <w:szCs w:val="22"/>
          <w:lang w:eastAsia="zh-CN"/>
        </w:rPr>
        <w:t>amongst administrations</w:t>
      </w:r>
      <w:r w:rsidRPr="0008356B">
        <w:rPr>
          <w:sz w:val="22"/>
          <w:szCs w:val="22"/>
          <w:lang w:eastAsia="zh-CN"/>
        </w:rPr>
        <w:t xml:space="preserve"> could be used to ensure the protection of these services. The protection of these services is most feasible when the direction of HAPS transmission is opposite to the direction of reception of the scientific service (e.g. HAPS-to-ground with EESS passive satellite and ground-to-HAPS with EESS/SRS earth stations). In the case of scien</w:t>
      </w:r>
      <w:r>
        <w:rPr>
          <w:sz w:val="22"/>
          <w:szCs w:val="22"/>
          <w:lang w:eastAsia="zh-CN"/>
        </w:rPr>
        <w:t>ce</w:t>
      </w:r>
      <w:r w:rsidRPr="0008356B">
        <w:rPr>
          <w:sz w:val="22"/>
          <w:szCs w:val="22"/>
          <w:lang w:eastAsia="zh-CN"/>
        </w:rPr>
        <w:t xml:space="preserve"> services operating in adjacent bands to HAPS, specific limits on out-of-band emissions for both HAPS platforms and ground stations can be used to ensure their protection. </w:t>
      </w:r>
    </w:p>
    <w:p w:rsidR="00316FFF" w:rsidRDefault="00316FFF" w:rsidP="00316FFF">
      <w:pPr>
        <w:jc w:val="both"/>
      </w:pPr>
    </w:p>
    <w:p w:rsidR="00316FFF" w:rsidRPr="004D6CD9" w:rsidRDefault="00316FFF" w:rsidP="00316FFF">
      <w:pPr>
        <w:jc w:val="both"/>
        <w:outlineLvl w:val="0"/>
        <w:rPr>
          <w:b/>
          <w:sz w:val="22"/>
          <w:szCs w:val="22"/>
          <w:lang w:val="en-GB"/>
        </w:rPr>
      </w:pPr>
      <w:r>
        <w:rPr>
          <w:b/>
          <w:sz w:val="22"/>
          <w:szCs w:val="22"/>
          <w:lang w:val="en-GB"/>
        </w:rPr>
        <w:t>METHODS</w:t>
      </w:r>
    </w:p>
    <w:p w:rsidR="00316FFF" w:rsidRDefault="00316FFF" w:rsidP="00316FFF">
      <w:pPr>
        <w:jc w:val="both"/>
        <w:rPr>
          <w:sz w:val="22"/>
          <w:szCs w:val="22"/>
        </w:rPr>
      </w:pPr>
    </w:p>
    <w:p w:rsidR="00316FFF" w:rsidRDefault="00316FFF" w:rsidP="00316FFF">
      <w:pPr>
        <w:jc w:val="both"/>
        <w:rPr>
          <w:sz w:val="22"/>
          <w:szCs w:val="22"/>
        </w:rPr>
      </w:pPr>
      <w:r>
        <w:rPr>
          <w:sz w:val="22"/>
          <w:szCs w:val="22"/>
        </w:rPr>
        <w:t>M</w:t>
      </w:r>
      <w:r w:rsidRPr="00171505">
        <w:rPr>
          <w:sz w:val="22"/>
          <w:szCs w:val="22"/>
        </w:rPr>
        <w:t xml:space="preserve">ethods </w:t>
      </w:r>
      <w:r>
        <w:rPr>
          <w:sz w:val="22"/>
          <w:szCs w:val="22"/>
        </w:rPr>
        <w:t xml:space="preserve">to address Agenda Item 1.14 </w:t>
      </w:r>
      <w:r w:rsidRPr="00171505">
        <w:rPr>
          <w:sz w:val="22"/>
          <w:szCs w:val="22"/>
        </w:rPr>
        <w:t>envisage potential global</w:t>
      </w:r>
      <w:r w:rsidRPr="00171AA6">
        <w:rPr>
          <w:sz w:val="22"/>
          <w:szCs w:val="22"/>
        </w:rPr>
        <w:t>/</w:t>
      </w:r>
      <w:r w:rsidRPr="0025436F">
        <w:rPr>
          <w:sz w:val="22"/>
          <w:szCs w:val="22"/>
        </w:rPr>
        <w:t>r</w:t>
      </w:r>
      <w:r w:rsidRPr="00171AA6">
        <w:rPr>
          <w:sz w:val="22"/>
          <w:szCs w:val="22"/>
        </w:rPr>
        <w:t>egional</w:t>
      </w:r>
      <w:r w:rsidRPr="00171505">
        <w:rPr>
          <w:sz w:val="22"/>
          <w:szCs w:val="22"/>
        </w:rPr>
        <w:t xml:space="preserve"> HAPS </w:t>
      </w:r>
      <w:r w:rsidRPr="00171AA6">
        <w:rPr>
          <w:sz w:val="22"/>
          <w:szCs w:val="22"/>
        </w:rPr>
        <w:t>designation</w:t>
      </w:r>
      <w:r w:rsidRPr="00171505">
        <w:rPr>
          <w:sz w:val="22"/>
          <w:szCs w:val="22"/>
        </w:rPr>
        <w:t xml:space="preserve"> of all existing </w:t>
      </w:r>
      <w:r w:rsidRPr="00171AA6">
        <w:rPr>
          <w:sz w:val="22"/>
          <w:szCs w:val="22"/>
        </w:rPr>
        <w:t>bands</w:t>
      </w:r>
      <w:r>
        <w:rPr>
          <w:sz w:val="22"/>
          <w:szCs w:val="22"/>
        </w:rPr>
        <w:t xml:space="preserve"> </w:t>
      </w:r>
      <w:r w:rsidRPr="00171505">
        <w:rPr>
          <w:sz w:val="22"/>
          <w:szCs w:val="22"/>
        </w:rPr>
        <w:t xml:space="preserve">and </w:t>
      </w:r>
      <w:r w:rsidRPr="00171AA6">
        <w:rPr>
          <w:sz w:val="22"/>
          <w:szCs w:val="22"/>
        </w:rPr>
        <w:t>candidate</w:t>
      </w:r>
      <w:r w:rsidRPr="00171505">
        <w:rPr>
          <w:sz w:val="22"/>
          <w:szCs w:val="22"/>
        </w:rPr>
        <w:t xml:space="preserve"> band</w:t>
      </w:r>
      <w:r w:rsidRPr="00171AA6">
        <w:rPr>
          <w:sz w:val="22"/>
          <w:szCs w:val="22"/>
        </w:rPr>
        <w:t>s</w:t>
      </w:r>
      <w:r w:rsidRPr="00171505">
        <w:rPr>
          <w:sz w:val="22"/>
          <w:szCs w:val="22"/>
        </w:rPr>
        <w:t xml:space="preserve"> outlined in Resolution 160.</w:t>
      </w:r>
      <w:r>
        <w:rPr>
          <w:sz w:val="22"/>
          <w:szCs w:val="22"/>
        </w:rPr>
        <w:t xml:space="preserve"> This signals that technical studies foresee </w:t>
      </w:r>
      <w:r w:rsidRPr="00CB129F">
        <w:rPr>
          <w:sz w:val="22"/>
          <w:szCs w:val="22"/>
        </w:rPr>
        <w:t xml:space="preserve">the </w:t>
      </w:r>
      <w:r w:rsidRPr="00C21386">
        <w:rPr>
          <w:sz w:val="22"/>
          <w:szCs w:val="22"/>
        </w:rPr>
        <w:t>feasibility of sharing with other services in all bands with appropriate conditions to protect other services</w:t>
      </w:r>
      <w:r>
        <w:rPr>
          <w:sz w:val="22"/>
          <w:szCs w:val="22"/>
        </w:rPr>
        <w:t xml:space="preserve">. At its May 2018 meeting, ITU-R WP 5C approved the </w:t>
      </w:r>
      <w:r w:rsidRPr="0013063E">
        <w:rPr>
          <w:sz w:val="22"/>
          <w:szCs w:val="22"/>
        </w:rPr>
        <w:t xml:space="preserve">following </w:t>
      </w:r>
      <w:r>
        <w:rPr>
          <w:sz w:val="22"/>
          <w:szCs w:val="22"/>
        </w:rPr>
        <w:t xml:space="preserve">methods </w:t>
      </w:r>
      <w:r w:rsidRPr="00CB129F">
        <w:rPr>
          <w:sz w:val="22"/>
          <w:szCs w:val="22"/>
        </w:rPr>
        <w:t>in the draft CPM text</w:t>
      </w:r>
      <w:r>
        <w:rPr>
          <w:sz w:val="22"/>
          <w:szCs w:val="22"/>
        </w:rPr>
        <w:t>:</w:t>
      </w:r>
    </w:p>
    <w:p w:rsidR="00316FFF" w:rsidRPr="0013063E" w:rsidRDefault="00316FFF" w:rsidP="00316FFF">
      <w:pPr>
        <w:jc w:val="both"/>
        <w:rPr>
          <w:sz w:val="22"/>
          <w:szCs w:val="22"/>
        </w:rPr>
      </w:pPr>
    </w:p>
    <w:p w:rsidR="00316FFF" w:rsidRPr="0013063E" w:rsidRDefault="00316FFF" w:rsidP="00F32368">
      <w:pPr>
        <w:ind w:left="720"/>
        <w:jc w:val="both"/>
        <w:rPr>
          <w:sz w:val="22"/>
          <w:szCs w:val="22"/>
        </w:rPr>
      </w:pPr>
      <w:r w:rsidRPr="0013063E">
        <w:rPr>
          <w:b/>
          <w:sz w:val="22"/>
          <w:szCs w:val="22"/>
        </w:rPr>
        <w:t>Method A</w:t>
      </w:r>
      <w:r w:rsidRPr="0013063E">
        <w:rPr>
          <w:sz w:val="22"/>
          <w:szCs w:val="22"/>
        </w:rPr>
        <w:t xml:space="preserve"> – No change</w:t>
      </w:r>
      <w:r>
        <w:rPr>
          <w:sz w:val="22"/>
          <w:szCs w:val="22"/>
        </w:rPr>
        <w:t xml:space="preserve">. </w:t>
      </w:r>
      <w:r w:rsidRPr="0013063E">
        <w:rPr>
          <w:sz w:val="22"/>
          <w:szCs w:val="22"/>
        </w:rPr>
        <w:t xml:space="preserve">The existing provisions in the Radio Regulation remain unchanged in the corresponding frequency band. </w:t>
      </w:r>
    </w:p>
    <w:p w:rsidR="00316FFF" w:rsidRPr="0013063E" w:rsidRDefault="00316FFF" w:rsidP="00F32368">
      <w:pPr>
        <w:ind w:left="720"/>
        <w:jc w:val="both"/>
        <w:rPr>
          <w:sz w:val="22"/>
          <w:szCs w:val="22"/>
        </w:rPr>
      </w:pPr>
    </w:p>
    <w:p w:rsidR="00316FFF" w:rsidRPr="0013063E" w:rsidRDefault="00316FFF" w:rsidP="00F32368">
      <w:pPr>
        <w:ind w:left="720"/>
        <w:jc w:val="both"/>
        <w:rPr>
          <w:sz w:val="22"/>
          <w:szCs w:val="22"/>
        </w:rPr>
      </w:pPr>
      <w:r w:rsidRPr="0013063E">
        <w:rPr>
          <w:b/>
          <w:sz w:val="22"/>
          <w:szCs w:val="22"/>
        </w:rPr>
        <w:lastRenderedPageBreak/>
        <w:t>Method B</w:t>
      </w:r>
      <w:r w:rsidRPr="0013063E">
        <w:rPr>
          <w:sz w:val="22"/>
          <w:szCs w:val="22"/>
        </w:rPr>
        <w:t xml:space="preserve"> – Designation of bands, in accordance with Resolution </w:t>
      </w:r>
      <w:r w:rsidRPr="0013063E">
        <w:rPr>
          <w:b/>
          <w:sz w:val="22"/>
          <w:szCs w:val="22"/>
          <w:lang w:val="en-GB"/>
        </w:rPr>
        <w:t>160 (WRC-15)</w:t>
      </w:r>
      <w:r w:rsidRPr="0013063E">
        <w:rPr>
          <w:sz w:val="22"/>
          <w:szCs w:val="22"/>
        </w:rPr>
        <w:t xml:space="preserve"> with options</w:t>
      </w:r>
      <w:r>
        <w:rPr>
          <w:sz w:val="22"/>
          <w:szCs w:val="22"/>
        </w:rPr>
        <w:t>.</w:t>
      </w:r>
      <w:r w:rsidRPr="0015750E">
        <w:rPr>
          <w:sz w:val="22"/>
          <w:szCs w:val="22"/>
        </w:rPr>
        <w:t xml:space="preserve"> </w:t>
      </w:r>
      <w:r w:rsidRPr="0013063E">
        <w:rPr>
          <w:sz w:val="22"/>
          <w:szCs w:val="22"/>
        </w:rPr>
        <w:t xml:space="preserve">This may include, e.g. global or regional designation for HAPS, limitations regarding link directions, and inclusion of the technical conditions of operation of HAPS systems for the protection of other services. This could be achieved by new or revised footnotes to the Table of Frequency Allocations, and new or revised associated </w:t>
      </w:r>
      <w:r>
        <w:rPr>
          <w:sz w:val="22"/>
          <w:szCs w:val="22"/>
        </w:rPr>
        <w:t xml:space="preserve">WRC </w:t>
      </w:r>
      <w:r w:rsidRPr="0013063E">
        <w:rPr>
          <w:sz w:val="22"/>
          <w:szCs w:val="22"/>
        </w:rPr>
        <w:t>Resolutions.</w:t>
      </w:r>
    </w:p>
    <w:p w:rsidR="00316FFF" w:rsidRDefault="00316FFF" w:rsidP="00F32368">
      <w:pPr>
        <w:ind w:left="1440"/>
        <w:jc w:val="both"/>
        <w:rPr>
          <w:b/>
          <w:sz w:val="22"/>
          <w:szCs w:val="22"/>
        </w:rPr>
      </w:pPr>
    </w:p>
    <w:p w:rsidR="00316FFF" w:rsidRPr="0013063E" w:rsidRDefault="00316FFF" w:rsidP="00F32368">
      <w:pPr>
        <w:ind w:left="1440"/>
        <w:jc w:val="both"/>
        <w:rPr>
          <w:sz w:val="22"/>
          <w:szCs w:val="22"/>
        </w:rPr>
      </w:pPr>
      <w:r w:rsidRPr="0013063E">
        <w:rPr>
          <w:b/>
          <w:sz w:val="22"/>
          <w:szCs w:val="22"/>
        </w:rPr>
        <w:t>Method B1</w:t>
      </w:r>
      <w:r w:rsidRPr="0013063E">
        <w:rPr>
          <w:sz w:val="22"/>
          <w:szCs w:val="22"/>
        </w:rPr>
        <w:t xml:space="preserve"> – </w:t>
      </w:r>
      <w:r w:rsidRPr="0013063E">
        <w:rPr>
          <w:sz w:val="22"/>
          <w:szCs w:val="22"/>
        </w:rPr>
        <w:tab/>
        <w:t>Revision of the regulatory provisions for HAPS in the fixed service (FS) with a primary status in bands already designated for HAPS</w:t>
      </w:r>
      <w:r>
        <w:rPr>
          <w:sz w:val="22"/>
          <w:szCs w:val="22"/>
        </w:rPr>
        <w:t>.</w:t>
      </w:r>
      <w:r w:rsidRPr="0013063E">
        <w:rPr>
          <w:sz w:val="22"/>
          <w:szCs w:val="22"/>
        </w:rPr>
        <w:tab/>
      </w:r>
    </w:p>
    <w:p w:rsidR="00316FFF" w:rsidRPr="0013063E" w:rsidRDefault="00316FFF" w:rsidP="00F32368">
      <w:pPr>
        <w:ind w:left="1440"/>
        <w:jc w:val="both"/>
        <w:rPr>
          <w:sz w:val="22"/>
          <w:szCs w:val="22"/>
        </w:rPr>
      </w:pPr>
    </w:p>
    <w:p w:rsidR="00316FFF" w:rsidRPr="0013063E" w:rsidRDefault="00316FFF" w:rsidP="00F32368">
      <w:pPr>
        <w:ind w:left="1440"/>
        <w:jc w:val="both"/>
        <w:rPr>
          <w:sz w:val="22"/>
          <w:szCs w:val="22"/>
        </w:rPr>
      </w:pPr>
      <w:r w:rsidRPr="0013063E">
        <w:rPr>
          <w:b/>
          <w:sz w:val="22"/>
          <w:szCs w:val="22"/>
        </w:rPr>
        <w:t>Method B2</w:t>
      </w:r>
      <w:r w:rsidRPr="0013063E">
        <w:rPr>
          <w:sz w:val="22"/>
          <w:szCs w:val="22"/>
        </w:rPr>
        <w:t xml:space="preserve"> – </w:t>
      </w:r>
      <w:r w:rsidRPr="0013063E">
        <w:rPr>
          <w:sz w:val="22"/>
          <w:szCs w:val="22"/>
        </w:rPr>
        <w:tab/>
        <w:t>Add new designation(s) for HAPS in bands already allocated to the FS with a primary status</w:t>
      </w:r>
      <w:r>
        <w:rPr>
          <w:sz w:val="22"/>
          <w:szCs w:val="22"/>
        </w:rPr>
        <w:t>.</w:t>
      </w:r>
      <w:r w:rsidRPr="0013063E">
        <w:rPr>
          <w:sz w:val="22"/>
          <w:szCs w:val="22"/>
        </w:rPr>
        <w:tab/>
      </w:r>
    </w:p>
    <w:p w:rsidR="00316FFF" w:rsidRPr="0013063E" w:rsidRDefault="00316FFF" w:rsidP="00F32368">
      <w:pPr>
        <w:ind w:left="1440"/>
        <w:jc w:val="both"/>
        <w:rPr>
          <w:sz w:val="22"/>
          <w:szCs w:val="22"/>
        </w:rPr>
      </w:pPr>
    </w:p>
    <w:p w:rsidR="00316FFF" w:rsidRPr="0013063E" w:rsidRDefault="00316FFF" w:rsidP="00F32368">
      <w:pPr>
        <w:ind w:left="1440"/>
        <w:jc w:val="both"/>
        <w:rPr>
          <w:sz w:val="22"/>
          <w:szCs w:val="22"/>
        </w:rPr>
      </w:pPr>
      <w:r w:rsidRPr="0013063E">
        <w:rPr>
          <w:b/>
          <w:sz w:val="22"/>
          <w:szCs w:val="22"/>
        </w:rPr>
        <w:t>Method B3</w:t>
      </w:r>
      <w:r w:rsidRPr="0013063E">
        <w:rPr>
          <w:sz w:val="22"/>
          <w:szCs w:val="22"/>
        </w:rPr>
        <w:t xml:space="preserve"> – </w:t>
      </w:r>
      <w:r w:rsidRPr="0013063E">
        <w:rPr>
          <w:sz w:val="22"/>
          <w:szCs w:val="22"/>
        </w:rPr>
        <w:tab/>
        <w:t>Add a primary allocation to the FS and a new designation for HAPS</w:t>
      </w:r>
      <w:r w:rsidRPr="0013063E" w:rsidDel="003A6721">
        <w:rPr>
          <w:sz w:val="22"/>
          <w:szCs w:val="22"/>
        </w:rPr>
        <w:t xml:space="preserve"> </w:t>
      </w:r>
      <w:r w:rsidRPr="0013063E">
        <w:rPr>
          <w:sz w:val="22"/>
          <w:szCs w:val="22"/>
        </w:rPr>
        <w:t>in the band 24.25-25.25 GHz (Region 2) not already allocated to the FS</w:t>
      </w:r>
      <w:r>
        <w:rPr>
          <w:sz w:val="22"/>
          <w:szCs w:val="22"/>
        </w:rPr>
        <w:t>.</w:t>
      </w:r>
      <w:r w:rsidRPr="0013063E">
        <w:rPr>
          <w:sz w:val="22"/>
          <w:szCs w:val="22"/>
        </w:rPr>
        <w:tab/>
      </w:r>
    </w:p>
    <w:p w:rsidR="00316FFF" w:rsidRPr="0013063E" w:rsidRDefault="00316FFF" w:rsidP="00F32368">
      <w:pPr>
        <w:ind w:left="720"/>
        <w:jc w:val="both"/>
        <w:rPr>
          <w:sz w:val="22"/>
          <w:szCs w:val="22"/>
        </w:rPr>
      </w:pPr>
    </w:p>
    <w:p w:rsidR="00316FFF" w:rsidRDefault="00316FFF" w:rsidP="00F32368">
      <w:pPr>
        <w:ind w:left="720"/>
        <w:jc w:val="both"/>
        <w:rPr>
          <w:sz w:val="22"/>
          <w:szCs w:val="22"/>
        </w:rPr>
      </w:pPr>
      <w:r w:rsidRPr="0013063E">
        <w:rPr>
          <w:b/>
          <w:sz w:val="22"/>
          <w:szCs w:val="22"/>
        </w:rPr>
        <w:t>Method C</w:t>
      </w:r>
      <w:r w:rsidRPr="0013063E">
        <w:rPr>
          <w:sz w:val="22"/>
          <w:szCs w:val="22"/>
        </w:rPr>
        <w:t xml:space="preserve"> – Suppress the existing HAPS designation, pursuant to resolves 3 of Resolution </w:t>
      </w:r>
      <w:r w:rsidRPr="00F32368">
        <w:rPr>
          <w:sz w:val="22"/>
          <w:szCs w:val="22"/>
          <w:lang w:val="en-GB"/>
        </w:rPr>
        <w:t>160</w:t>
      </w:r>
      <w:r w:rsidRPr="00F32368">
        <w:rPr>
          <w:sz w:val="22"/>
          <w:szCs w:val="22"/>
        </w:rPr>
        <w:t xml:space="preserve"> </w:t>
      </w:r>
      <w:r w:rsidRPr="0013063E">
        <w:rPr>
          <w:b/>
          <w:sz w:val="22"/>
          <w:szCs w:val="22"/>
          <w:lang w:val="en-GB"/>
        </w:rPr>
        <w:t>(WRC-15)</w:t>
      </w:r>
      <w:r w:rsidRPr="0013063E">
        <w:rPr>
          <w:sz w:val="22"/>
          <w:szCs w:val="22"/>
        </w:rPr>
        <w:t>.</w:t>
      </w:r>
    </w:p>
    <w:p w:rsidR="00316FFF" w:rsidRDefault="00316FFF" w:rsidP="00F32368">
      <w:pPr>
        <w:ind w:left="720"/>
        <w:jc w:val="both"/>
        <w:rPr>
          <w:sz w:val="22"/>
          <w:szCs w:val="22"/>
        </w:rPr>
      </w:pPr>
    </w:p>
    <w:tbl>
      <w:tblPr>
        <w:tblW w:w="84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31"/>
        <w:gridCol w:w="1174"/>
        <w:gridCol w:w="2507"/>
        <w:gridCol w:w="988"/>
        <w:gridCol w:w="2238"/>
      </w:tblGrid>
      <w:tr w:rsidR="00316FFF" w:rsidRPr="001B3964" w:rsidTr="00F32368">
        <w:trPr>
          <w:cantSplit/>
          <w:tblHeader/>
          <w:jc w:val="center"/>
        </w:trPr>
        <w:tc>
          <w:tcPr>
            <w:tcW w:w="1554" w:type="dxa"/>
            <w:vMerge w:val="restart"/>
            <w:vAlign w:val="center"/>
            <w:hideMark/>
          </w:tcPr>
          <w:p w:rsidR="00316FFF" w:rsidRPr="00483C4B" w:rsidRDefault="00316FFF" w:rsidP="00B23BBB">
            <w:pPr>
              <w:pStyle w:val="Tablehead"/>
              <w:rPr>
                <w:rFonts w:ascii="Times New Roman" w:hAnsi="Times New Roman" w:cs="Times New Roman"/>
              </w:rPr>
            </w:pPr>
            <w:r w:rsidRPr="00483C4B">
              <w:rPr>
                <w:rFonts w:ascii="Times New Roman" w:hAnsi="Times New Roman" w:cs="Times New Roman"/>
              </w:rPr>
              <w:t>Bands</w:t>
            </w:r>
          </w:p>
        </w:tc>
        <w:tc>
          <w:tcPr>
            <w:tcW w:w="4624" w:type="dxa"/>
            <w:gridSpan w:val="3"/>
            <w:vAlign w:val="center"/>
            <w:hideMark/>
          </w:tcPr>
          <w:p w:rsidR="00316FFF" w:rsidRPr="00483C4B" w:rsidRDefault="00316FFF" w:rsidP="00B23BBB">
            <w:pPr>
              <w:pStyle w:val="Tablehead"/>
              <w:rPr>
                <w:rFonts w:ascii="Times New Roman" w:hAnsi="Times New Roman" w:cs="Times New Roman"/>
              </w:rPr>
            </w:pPr>
            <w:r w:rsidRPr="00483C4B">
              <w:rPr>
                <w:rFonts w:ascii="Times New Roman" w:hAnsi="Times New Roman" w:cs="Times New Roman"/>
              </w:rPr>
              <w:t>Methods</w:t>
            </w:r>
            <w:r w:rsidRPr="00483C4B">
              <w:rPr>
                <w:rFonts w:ascii="Times New Roman" w:hAnsi="Times New Roman" w:cs="Times New Roman"/>
                <w:iCs/>
              </w:rPr>
              <w:t xml:space="preserve"> and Options</w:t>
            </w:r>
          </w:p>
        </w:tc>
        <w:tc>
          <w:tcPr>
            <w:tcW w:w="2260" w:type="dxa"/>
            <w:vMerge w:val="restart"/>
          </w:tcPr>
          <w:p w:rsidR="00316FFF" w:rsidRPr="00483C4B" w:rsidRDefault="00316FFF" w:rsidP="00B23BBB">
            <w:pPr>
              <w:pStyle w:val="Tablehead"/>
              <w:rPr>
                <w:rFonts w:ascii="Times New Roman" w:hAnsi="Times New Roman" w:cs="Times New Roman"/>
              </w:rPr>
            </w:pPr>
            <w:r w:rsidRPr="00483C4B">
              <w:rPr>
                <w:rFonts w:ascii="Times New Roman" w:hAnsi="Times New Roman" w:cs="Times New Roman"/>
              </w:rPr>
              <w:t>Services Studied for Compatibility</w:t>
            </w:r>
          </w:p>
        </w:tc>
      </w:tr>
      <w:tr w:rsidR="00316FFF" w:rsidRPr="001B3964" w:rsidTr="00F32368">
        <w:trPr>
          <w:cantSplit/>
          <w:tblHeader/>
          <w:jc w:val="center"/>
        </w:trPr>
        <w:tc>
          <w:tcPr>
            <w:tcW w:w="1554" w:type="dxa"/>
            <w:vMerge/>
            <w:vAlign w:val="center"/>
            <w:hideMark/>
          </w:tcPr>
          <w:p w:rsidR="00316FFF" w:rsidRPr="00483C4B" w:rsidRDefault="00316FFF" w:rsidP="00B23BBB">
            <w:pPr>
              <w:pStyle w:val="Tablehead"/>
              <w:rPr>
                <w:rFonts w:ascii="Times New Roman" w:hAnsi="Times New Roman" w:cs="Times New Roman"/>
              </w:rPr>
            </w:pPr>
          </w:p>
        </w:tc>
        <w:tc>
          <w:tcPr>
            <w:tcW w:w="1088" w:type="dxa"/>
            <w:vAlign w:val="center"/>
            <w:hideMark/>
          </w:tcPr>
          <w:p w:rsidR="00316FFF" w:rsidRPr="00483C4B" w:rsidRDefault="00316FFF" w:rsidP="00B23BBB">
            <w:pPr>
              <w:pStyle w:val="Tablehead"/>
              <w:rPr>
                <w:rFonts w:ascii="Times New Roman" w:hAnsi="Times New Roman" w:cs="Times New Roman"/>
              </w:rPr>
            </w:pPr>
            <w:r w:rsidRPr="00483C4B">
              <w:rPr>
                <w:rFonts w:ascii="Times New Roman" w:hAnsi="Times New Roman" w:cs="Times New Roman"/>
              </w:rPr>
              <w:t>Method A (NOC)</w:t>
            </w:r>
          </w:p>
        </w:tc>
        <w:tc>
          <w:tcPr>
            <w:tcW w:w="2546" w:type="dxa"/>
            <w:vAlign w:val="center"/>
            <w:hideMark/>
          </w:tcPr>
          <w:p w:rsidR="00316FFF" w:rsidRPr="00483C4B" w:rsidRDefault="00316FFF" w:rsidP="00B23BBB">
            <w:pPr>
              <w:pStyle w:val="Tablehead"/>
              <w:rPr>
                <w:rFonts w:ascii="Times New Roman" w:hAnsi="Times New Roman" w:cs="Times New Roman"/>
              </w:rPr>
            </w:pPr>
            <w:r w:rsidRPr="00483C4B">
              <w:rPr>
                <w:rFonts w:ascii="Times New Roman" w:hAnsi="Times New Roman" w:cs="Times New Roman"/>
              </w:rPr>
              <w:t>Method B (Designate)</w:t>
            </w:r>
          </w:p>
        </w:tc>
        <w:tc>
          <w:tcPr>
            <w:tcW w:w="990" w:type="dxa"/>
            <w:vAlign w:val="center"/>
            <w:hideMark/>
          </w:tcPr>
          <w:p w:rsidR="00316FFF" w:rsidRPr="00483C4B" w:rsidRDefault="00316FFF" w:rsidP="00B23BBB">
            <w:pPr>
              <w:pStyle w:val="Tablehead"/>
              <w:rPr>
                <w:rFonts w:ascii="Times New Roman" w:hAnsi="Times New Roman" w:cs="Times New Roman"/>
              </w:rPr>
            </w:pPr>
            <w:r w:rsidRPr="00483C4B">
              <w:rPr>
                <w:rFonts w:ascii="Times New Roman" w:hAnsi="Times New Roman" w:cs="Times New Roman"/>
              </w:rPr>
              <w:t>Method C (SUP)</w:t>
            </w:r>
          </w:p>
        </w:tc>
        <w:tc>
          <w:tcPr>
            <w:tcW w:w="2260" w:type="dxa"/>
            <w:vMerge/>
          </w:tcPr>
          <w:p w:rsidR="00316FFF" w:rsidRPr="00483C4B" w:rsidRDefault="00316FFF" w:rsidP="00B23BBB">
            <w:pPr>
              <w:pStyle w:val="Tablehead"/>
              <w:rPr>
                <w:rFonts w:ascii="Times New Roman" w:hAnsi="Times New Roman" w:cs="Times New Roman"/>
              </w:rPr>
            </w:pPr>
          </w:p>
        </w:tc>
      </w:tr>
      <w:tr w:rsidR="00316FFF" w:rsidRPr="001B3964" w:rsidTr="00F32368">
        <w:trPr>
          <w:cantSplit/>
          <w:jc w:val="center"/>
        </w:trPr>
        <w:tc>
          <w:tcPr>
            <w:tcW w:w="1554" w:type="dxa"/>
            <w:vAlign w:val="center"/>
            <w:hideMark/>
          </w:tcPr>
          <w:p w:rsidR="00316FFF" w:rsidRPr="00483C4B" w:rsidRDefault="00316FFF" w:rsidP="00316FFF">
            <w:pPr>
              <w:pStyle w:val="Tabletext"/>
            </w:pPr>
            <w:r w:rsidRPr="00483C4B">
              <w:t>6 440- 6 520 MHz</w:t>
            </w:r>
          </w:p>
        </w:tc>
        <w:tc>
          <w:tcPr>
            <w:tcW w:w="1088" w:type="dxa"/>
            <w:vAlign w:val="center"/>
          </w:tcPr>
          <w:p w:rsidR="00316FFF" w:rsidRPr="00483C4B" w:rsidRDefault="00316FFF" w:rsidP="00B23BBB">
            <w:pPr>
              <w:pStyle w:val="Tabletext"/>
              <w:jc w:val="center"/>
            </w:pPr>
            <w:r w:rsidRPr="00483C4B">
              <w:t>√</w:t>
            </w:r>
          </w:p>
        </w:tc>
        <w:tc>
          <w:tcPr>
            <w:tcW w:w="2546" w:type="dxa"/>
            <w:vAlign w:val="center"/>
          </w:tcPr>
          <w:p w:rsidR="00316FFF" w:rsidRPr="00483C4B" w:rsidRDefault="00316FFF" w:rsidP="00B23BBB">
            <w:pPr>
              <w:pStyle w:val="Tabletext"/>
            </w:pPr>
            <w:r w:rsidRPr="00483C4B">
              <w:t>B1-O1 ↓</w:t>
            </w:r>
          </w:p>
          <w:p w:rsidR="00316FFF" w:rsidRPr="00483C4B" w:rsidRDefault="00316FFF" w:rsidP="00B23BBB">
            <w:pPr>
              <w:pStyle w:val="Tabletext"/>
              <w:rPr>
                <w:i/>
              </w:rPr>
            </w:pPr>
            <w:r w:rsidRPr="00483C4B">
              <w:t xml:space="preserve">B1-O2 ↓ </w:t>
            </w:r>
            <w:r>
              <w:t>(</w:t>
            </w:r>
            <w:r w:rsidRPr="00483C4B">
              <w:t>NPNI</w:t>
            </w:r>
            <w:r>
              <w:t>)</w:t>
            </w:r>
          </w:p>
        </w:tc>
        <w:tc>
          <w:tcPr>
            <w:tcW w:w="990" w:type="dxa"/>
            <w:vAlign w:val="center"/>
          </w:tcPr>
          <w:p w:rsidR="00316FFF" w:rsidRPr="00483C4B" w:rsidRDefault="00316FFF" w:rsidP="00B23BBB">
            <w:pPr>
              <w:pStyle w:val="Tabletext"/>
              <w:jc w:val="center"/>
              <w:rPr>
                <w:i/>
              </w:rPr>
            </w:pPr>
            <w:r w:rsidRPr="00483C4B">
              <w:t>√</w:t>
            </w:r>
          </w:p>
        </w:tc>
        <w:tc>
          <w:tcPr>
            <w:tcW w:w="2260" w:type="dxa"/>
            <w:vAlign w:val="center"/>
          </w:tcPr>
          <w:p w:rsidR="00316FFF" w:rsidRPr="00483C4B" w:rsidRDefault="00316FFF" w:rsidP="00B23BBB">
            <w:pPr>
              <w:pStyle w:val="Tabletext"/>
              <w:jc w:val="center"/>
            </w:pPr>
            <w:r>
              <w:t>FS</w:t>
            </w:r>
            <w:r w:rsidRPr="00483C4B">
              <w:t>, MS, FSS</w:t>
            </w:r>
            <w:r>
              <w:t xml:space="preserve"> (</w:t>
            </w:r>
            <w:r w:rsidRPr="00483C4B">
              <w:t>↑</w:t>
            </w:r>
            <w:r>
              <w:t>)</w:t>
            </w:r>
            <w:r w:rsidRPr="00483C4B">
              <w:t>, EESS</w:t>
            </w:r>
          </w:p>
        </w:tc>
      </w:tr>
      <w:tr w:rsidR="00316FFF" w:rsidRPr="001B3964" w:rsidTr="00F32368">
        <w:trPr>
          <w:cantSplit/>
          <w:jc w:val="center"/>
        </w:trPr>
        <w:tc>
          <w:tcPr>
            <w:tcW w:w="1554" w:type="dxa"/>
            <w:vAlign w:val="center"/>
            <w:hideMark/>
          </w:tcPr>
          <w:p w:rsidR="00316FFF" w:rsidRPr="00483C4B" w:rsidRDefault="00316FFF" w:rsidP="00316FFF">
            <w:pPr>
              <w:pStyle w:val="Tabletext"/>
            </w:pPr>
            <w:r w:rsidRPr="00483C4B">
              <w:t>6 560- 6 640 MHz</w:t>
            </w:r>
          </w:p>
        </w:tc>
        <w:tc>
          <w:tcPr>
            <w:tcW w:w="1088" w:type="dxa"/>
            <w:vAlign w:val="center"/>
          </w:tcPr>
          <w:p w:rsidR="00316FFF" w:rsidRPr="00483C4B" w:rsidRDefault="00316FFF" w:rsidP="00B23BBB">
            <w:pPr>
              <w:pStyle w:val="Tabletext"/>
              <w:jc w:val="center"/>
            </w:pPr>
            <w:r w:rsidRPr="00483C4B">
              <w:t>√</w:t>
            </w:r>
          </w:p>
        </w:tc>
        <w:tc>
          <w:tcPr>
            <w:tcW w:w="2546" w:type="dxa"/>
            <w:vAlign w:val="center"/>
          </w:tcPr>
          <w:p w:rsidR="00316FFF" w:rsidRPr="00483C4B" w:rsidRDefault="00316FFF" w:rsidP="00B23BBB">
            <w:pPr>
              <w:pStyle w:val="Tabletext"/>
              <w:rPr>
                <w:i/>
              </w:rPr>
            </w:pPr>
            <w:r w:rsidRPr="00483C4B">
              <w:t>Not proposed</w:t>
            </w:r>
          </w:p>
        </w:tc>
        <w:tc>
          <w:tcPr>
            <w:tcW w:w="990" w:type="dxa"/>
            <w:vAlign w:val="center"/>
          </w:tcPr>
          <w:p w:rsidR="00316FFF" w:rsidRPr="00483C4B" w:rsidRDefault="00316FFF" w:rsidP="00B23BBB">
            <w:pPr>
              <w:pStyle w:val="Tabletext"/>
              <w:jc w:val="center"/>
              <w:rPr>
                <w:i/>
              </w:rPr>
            </w:pPr>
            <w:r w:rsidRPr="00483C4B">
              <w:t>√</w:t>
            </w:r>
          </w:p>
        </w:tc>
        <w:tc>
          <w:tcPr>
            <w:tcW w:w="2260" w:type="dxa"/>
            <w:vAlign w:val="center"/>
          </w:tcPr>
          <w:p w:rsidR="00316FFF" w:rsidRPr="00483C4B" w:rsidRDefault="00316FFF" w:rsidP="00B23BBB">
            <w:pPr>
              <w:pStyle w:val="Tabletext"/>
              <w:jc w:val="center"/>
            </w:pPr>
          </w:p>
        </w:tc>
      </w:tr>
      <w:tr w:rsidR="00316FFF" w:rsidRPr="001B3964" w:rsidTr="00F32368">
        <w:trPr>
          <w:cantSplit/>
          <w:jc w:val="center"/>
        </w:trPr>
        <w:tc>
          <w:tcPr>
            <w:tcW w:w="1554" w:type="dxa"/>
            <w:vAlign w:val="center"/>
            <w:hideMark/>
          </w:tcPr>
          <w:p w:rsidR="00316FFF" w:rsidRPr="00483C4B" w:rsidRDefault="00316FFF" w:rsidP="00316FFF">
            <w:pPr>
              <w:pStyle w:val="Tabletext"/>
            </w:pPr>
            <w:r w:rsidRPr="00483C4B">
              <w:t xml:space="preserve">21.4-22 </w:t>
            </w:r>
            <w:proofErr w:type="gramStart"/>
            <w:r w:rsidRPr="00483C4B">
              <w:t>GHz  (</w:t>
            </w:r>
            <w:proofErr w:type="gramEnd"/>
            <w:r w:rsidRPr="00483C4B">
              <w:t>R2 only)</w:t>
            </w:r>
          </w:p>
        </w:tc>
        <w:tc>
          <w:tcPr>
            <w:tcW w:w="1088" w:type="dxa"/>
            <w:vAlign w:val="center"/>
          </w:tcPr>
          <w:p w:rsidR="00316FFF" w:rsidRPr="00483C4B" w:rsidRDefault="00316FFF" w:rsidP="00B23BBB">
            <w:pPr>
              <w:pStyle w:val="Tabletext"/>
              <w:jc w:val="center"/>
            </w:pPr>
            <w:r w:rsidRPr="00483C4B">
              <w:t>√</w:t>
            </w:r>
          </w:p>
        </w:tc>
        <w:tc>
          <w:tcPr>
            <w:tcW w:w="2546" w:type="dxa"/>
            <w:vAlign w:val="center"/>
          </w:tcPr>
          <w:p w:rsidR="00316FFF" w:rsidRPr="00483C4B" w:rsidRDefault="00316FFF" w:rsidP="00B23BBB">
            <w:pPr>
              <w:pStyle w:val="Tabletext"/>
            </w:pPr>
            <w:r w:rsidRPr="00483C4B">
              <w:t>B2-O1 ↓</w:t>
            </w:r>
          </w:p>
          <w:p w:rsidR="00316FFF" w:rsidRPr="00483C4B" w:rsidRDefault="00316FFF" w:rsidP="00B23BBB">
            <w:pPr>
              <w:pStyle w:val="Tabletext"/>
            </w:pPr>
            <w:r w:rsidRPr="00483C4B">
              <w:t xml:space="preserve">B2-O2 ↓↑ </w:t>
            </w:r>
            <w:r>
              <w:t>(</w:t>
            </w:r>
            <w:r w:rsidRPr="00483C4B">
              <w:t>NPNI</w:t>
            </w:r>
            <w:r>
              <w:t>)</w:t>
            </w:r>
          </w:p>
        </w:tc>
        <w:tc>
          <w:tcPr>
            <w:tcW w:w="990" w:type="dxa"/>
            <w:vAlign w:val="center"/>
          </w:tcPr>
          <w:p w:rsidR="00316FFF" w:rsidRPr="00483C4B" w:rsidRDefault="00316FFF" w:rsidP="00B23BBB">
            <w:pPr>
              <w:pStyle w:val="Tabletext"/>
              <w:jc w:val="center"/>
            </w:pPr>
            <w:r w:rsidRPr="00483C4B">
              <w:t>N/A</w:t>
            </w:r>
          </w:p>
        </w:tc>
        <w:tc>
          <w:tcPr>
            <w:tcW w:w="2260" w:type="dxa"/>
            <w:vAlign w:val="center"/>
          </w:tcPr>
          <w:p w:rsidR="00316FFF" w:rsidRPr="00483C4B" w:rsidRDefault="00316FFF" w:rsidP="00B23BBB">
            <w:pPr>
              <w:pStyle w:val="Tabletext"/>
              <w:jc w:val="center"/>
            </w:pPr>
            <w:r>
              <w:t>FS, AMS, EESS (co./adj. band), RAS</w:t>
            </w:r>
          </w:p>
        </w:tc>
      </w:tr>
      <w:tr w:rsidR="00316FFF" w:rsidRPr="001B3964" w:rsidTr="00F32368">
        <w:trPr>
          <w:cantSplit/>
          <w:jc w:val="center"/>
        </w:trPr>
        <w:tc>
          <w:tcPr>
            <w:tcW w:w="1554" w:type="dxa"/>
            <w:vAlign w:val="center"/>
          </w:tcPr>
          <w:p w:rsidR="00316FFF" w:rsidRPr="00483C4B" w:rsidRDefault="00316FFF" w:rsidP="00316FFF">
            <w:pPr>
              <w:pStyle w:val="Tabletext"/>
            </w:pPr>
            <w:r w:rsidRPr="00483C4B">
              <w:t>24.25-25.25 GHz (R2 only)</w:t>
            </w:r>
          </w:p>
        </w:tc>
        <w:tc>
          <w:tcPr>
            <w:tcW w:w="1088" w:type="dxa"/>
            <w:vAlign w:val="center"/>
          </w:tcPr>
          <w:p w:rsidR="00316FFF" w:rsidRPr="00483C4B" w:rsidRDefault="00316FFF" w:rsidP="00B23BBB">
            <w:pPr>
              <w:pStyle w:val="Tabletext"/>
              <w:jc w:val="center"/>
            </w:pPr>
            <w:r w:rsidRPr="00483C4B">
              <w:t>√</w:t>
            </w:r>
          </w:p>
        </w:tc>
        <w:tc>
          <w:tcPr>
            <w:tcW w:w="2546" w:type="dxa"/>
            <w:vAlign w:val="center"/>
          </w:tcPr>
          <w:p w:rsidR="00316FFF" w:rsidRPr="00483C4B" w:rsidRDefault="00316FFF" w:rsidP="00B23BBB">
            <w:pPr>
              <w:pStyle w:val="Tabletext"/>
            </w:pPr>
            <w:r w:rsidRPr="00483C4B">
              <w:t>B3-O1 ↓↑</w:t>
            </w:r>
          </w:p>
          <w:p w:rsidR="00316FFF" w:rsidRPr="00483C4B" w:rsidRDefault="00316FFF" w:rsidP="00B23BBB">
            <w:pPr>
              <w:pStyle w:val="Tabletext"/>
            </w:pPr>
            <w:r w:rsidRPr="00483C4B">
              <w:t>B3-O2 ↓↑</w:t>
            </w:r>
          </w:p>
        </w:tc>
        <w:tc>
          <w:tcPr>
            <w:tcW w:w="990" w:type="dxa"/>
            <w:vAlign w:val="center"/>
          </w:tcPr>
          <w:p w:rsidR="00316FFF" w:rsidRPr="00483C4B" w:rsidRDefault="00316FFF" w:rsidP="00B23BBB">
            <w:pPr>
              <w:pStyle w:val="Tabletext"/>
              <w:jc w:val="center"/>
            </w:pPr>
            <w:r w:rsidRPr="00483C4B">
              <w:t>N/A</w:t>
            </w:r>
          </w:p>
        </w:tc>
        <w:tc>
          <w:tcPr>
            <w:tcW w:w="2260" w:type="dxa"/>
            <w:vMerge w:val="restart"/>
            <w:vAlign w:val="center"/>
          </w:tcPr>
          <w:p w:rsidR="00316FFF" w:rsidRPr="00483C4B" w:rsidRDefault="00316FFF" w:rsidP="00B23BBB">
            <w:pPr>
              <w:pStyle w:val="Tabletext"/>
              <w:jc w:val="center"/>
            </w:pPr>
            <w:r>
              <w:t>FS, MS, ISS, FSS (</w:t>
            </w:r>
            <w:r w:rsidRPr="00483C4B">
              <w:t>↑</w:t>
            </w:r>
            <w:r>
              <w:t>), EESS/SRS (co./adj. band), RAS (adj. band)</w:t>
            </w:r>
          </w:p>
        </w:tc>
      </w:tr>
      <w:tr w:rsidR="00316FFF" w:rsidRPr="001B3964" w:rsidTr="00F32368">
        <w:trPr>
          <w:cantSplit/>
          <w:jc w:val="center"/>
        </w:trPr>
        <w:tc>
          <w:tcPr>
            <w:tcW w:w="1554" w:type="dxa"/>
            <w:vAlign w:val="center"/>
          </w:tcPr>
          <w:p w:rsidR="00316FFF" w:rsidRPr="00483C4B" w:rsidRDefault="00316FFF" w:rsidP="00316FFF">
            <w:pPr>
              <w:pStyle w:val="Tabletext"/>
            </w:pPr>
            <w:r w:rsidRPr="00483C4B">
              <w:t>25.25-27.5 GHz (R2 only)</w:t>
            </w:r>
          </w:p>
        </w:tc>
        <w:tc>
          <w:tcPr>
            <w:tcW w:w="1088" w:type="dxa"/>
            <w:vAlign w:val="center"/>
          </w:tcPr>
          <w:p w:rsidR="00316FFF" w:rsidRPr="00483C4B" w:rsidRDefault="00316FFF" w:rsidP="00B23BBB">
            <w:pPr>
              <w:pStyle w:val="Tabletext"/>
              <w:jc w:val="center"/>
            </w:pPr>
            <w:r w:rsidRPr="00483C4B">
              <w:t>√</w:t>
            </w:r>
          </w:p>
        </w:tc>
        <w:tc>
          <w:tcPr>
            <w:tcW w:w="2546" w:type="dxa"/>
            <w:vAlign w:val="center"/>
          </w:tcPr>
          <w:p w:rsidR="00316FFF" w:rsidRPr="00F32368" w:rsidRDefault="00316FFF" w:rsidP="00B23BBB">
            <w:pPr>
              <w:pStyle w:val="Tabletext"/>
              <w:rPr>
                <w:lang w:val="pt-BR"/>
              </w:rPr>
            </w:pPr>
            <w:r w:rsidRPr="00F32368">
              <w:rPr>
                <w:lang w:val="pt-BR"/>
              </w:rPr>
              <w:t xml:space="preserve">B2-O1 ↓ (27-27.5 GHz </w:t>
            </w:r>
            <w:proofErr w:type="spellStart"/>
            <w:r w:rsidRPr="00F32368">
              <w:rPr>
                <w:lang w:val="pt-BR"/>
              </w:rPr>
              <w:t>only</w:t>
            </w:r>
            <w:proofErr w:type="spellEnd"/>
            <w:r w:rsidRPr="00F32368">
              <w:rPr>
                <w:lang w:val="pt-BR"/>
              </w:rPr>
              <w:t>)</w:t>
            </w:r>
          </w:p>
          <w:p w:rsidR="00316FFF" w:rsidRPr="00F32368" w:rsidRDefault="00316FFF" w:rsidP="00B23BBB">
            <w:pPr>
              <w:pStyle w:val="Tabletext"/>
              <w:rPr>
                <w:lang w:val="pt-BR"/>
              </w:rPr>
            </w:pPr>
            <w:r w:rsidRPr="00F32368">
              <w:rPr>
                <w:lang w:val="pt-BR"/>
              </w:rPr>
              <w:t>B2-O2 ↓↑</w:t>
            </w:r>
          </w:p>
          <w:p w:rsidR="00316FFF" w:rsidRPr="00483C4B" w:rsidRDefault="00316FFF" w:rsidP="00B23BBB">
            <w:pPr>
              <w:pStyle w:val="Tabletext"/>
            </w:pPr>
            <w:r w:rsidRPr="00483C4B">
              <w:t xml:space="preserve">B2-O3 ↓↑ </w:t>
            </w:r>
            <w:r>
              <w:t>(</w:t>
            </w:r>
            <w:r w:rsidRPr="00483C4B">
              <w:t>NPNI</w:t>
            </w:r>
            <w:r>
              <w:t>)</w:t>
            </w:r>
          </w:p>
        </w:tc>
        <w:tc>
          <w:tcPr>
            <w:tcW w:w="990" w:type="dxa"/>
            <w:vAlign w:val="center"/>
          </w:tcPr>
          <w:p w:rsidR="00316FFF" w:rsidRPr="00483C4B" w:rsidRDefault="00316FFF" w:rsidP="00B23BBB">
            <w:pPr>
              <w:pStyle w:val="Tabletext"/>
              <w:jc w:val="center"/>
            </w:pPr>
            <w:r w:rsidRPr="00483C4B">
              <w:t>N/A</w:t>
            </w:r>
          </w:p>
        </w:tc>
        <w:tc>
          <w:tcPr>
            <w:tcW w:w="2260" w:type="dxa"/>
            <w:vMerge/>
            <w:vAlign w:val="center"/>
          </w:tcPr>
          <w:p w:rsidR="00316FFF" w:rsidRPr="00483C4B" w:rsidRDefault="00316FFF" w:rsidP="00B23BBB">
            <w:pPr>
              <w:pStyle w:val="Tabletext"/>
              <w:jc w:val="center"/>
            </w:pPr>
          </w:p>
        </w:tc>
      </w:tr>
      <w:tr w:rsidR="00316FFF" w:rsidRPr="001B3964" w:rsidTr="00F32368">
        <w:trPr>
          <w:cantSplit/>
          <w:jc w:val="center"/>
        </w:trPr>
        <w:tc>
          <w:tcPr>
            <w:tcW w:w="1554" w:type="dxa"/>
            <w:vAlign w:val="center"/>
            <w:hideMark/>
          </w:tcPr>
          <w:p w:rsidR="00316FFF" w:rsidRPr="00483C4B" w:rsidRDefault="00316FFF" w:rsidP="00316FFF">
            <w:pPr>
              <w:pStyle w:val="Tabletext"/>
            </w:pPr>
            <w:r w:rsidRPr="00483C4B">
              <w:t>27.9-28.2 GHz</w:t>
            </w:r>
          </w:p>
        </w:tc>
        <w:tc>
          <w:tcPr>
            <w:tcW w:w="1088" w:type="dxa"/>
            <w:vAlign w:val="center"/>
          </w:tcPr>
          <w:p w:rsidR="00316FFF" w:rsidRPr="00483C4B" w:rsidRDefault="00316FFF" w:rsidP="00B23BBB">
            <w:pPr>
              <w:pStyle w:val="Tabletext"/>
              <w:jc w:val="center"/>
            </w:pPr>
            <w:r w:rsidRPr="00483C4B">
              <w:t>√</w:t>
            </w:r>
          </w:p>
        </w:tc>
        <w:tc>
          <w:tcPr>
            <w:tcW w:w="2546" w:type="dxa"/>
            <w:vAlign w:val="center"/>
          </w:tcPr>
          <w:p w:rsidR="00316FFF" w:rsidRPr="00483C4B" w:rsidRDefault="00316FFF" w:rsidP="00B23BBB">
            <w:pPr>
              <w:pStyle w:val="Tabletext"/>
            </w:pPr>
            <w:r w:rsidRPr="00483C4B">
              <w:t>B1-O1 ↓</w:t>
            </w:r>
          </w:p>
          <w:p w:rsidR="00316FFF" w:rsidRPr="00483C4B" w:rsidRDefault="00316FFF" w:rsidP="00B23BBB">
            <w:pPr>
              <w:pStyle w:val="Tabletext"/>
            </w:pPr>
            <w:r w:rsidRPr="00483C4B">
              <w:t xml:space="preserve">B1-O1 ↓ </w:t>
            </w:r>
            <w:r>
              <w:t>(</w:t>
            </w:r>
            <w:r w:rsidRPr="00483C4B">
              <w:t>NPNI</w:t>
            </w:r>
            <w:r>
              <w:t>)</w:t>
            </w:r>
          </w:p>
        </w:tc>
        <w:tc>
          <w:tcPr>
            <w:tcW w:w="990" w:type="dxa"/>
            <w:vAlign w:val="center"/>
          </w:tcPr>
          <w:p w:rsidR="00316FFF" w:rsidRPr="00483C4B" w:rsidRDefault="00316FFF" w:rsidP="00B23BBB">
            <w:pPr>
              <w:pStyle w:val="Tabletext"/>
              <w:jc w:val="center"/>
            </w:pPr>
            <w:r w:rsidRPr="00483C4B">
              <w:t>√</w:t>
            </w:r>
          </w:p>
        </w:tc>
        <w:tc>
          <w:tcPr>
            <w:tcW w:w="2260" w:type="dxa"/>
            <w:vAlign w:val="center"/>
          </w:tcPr>
          <w:p w:rsidR="00316FFF" w:rsidRPr="00483C4B" w:rsidRDefault="00316FFF" w:rsidP="00B23BBB">
            <w:pPr>
              <w:pStyle w:val="Tabletext"/>
              <w:jc w:val="center"/>
            </w:pPr>
            <w:r>
              <w:t>FS, FSS (</w:t>
            </w:r>
            <w:r w:rsidRPr="00483C4B">
              <w:t>↑</w:t>
            </w:r>
            <w:r>
              <w:t>), MS</w:t>
            </w:r>
          </w:p>
        </w:tc>
      </w:tr>
      <w:tr w:rsidR="00316FFF" w:rsidRPr="001B3964" w:rsidTr="00F32368">
        <w:trPr>
          <w:cantSplit/>
          <w:jc w:val="center"/>
        </w:trPr>
        <w:tc>
          <w:tcPr>
            <w:tcW w:w="1554" w:type="dxa"/>
            <w:vAlign w:val="center"/>
            <w:hideMark/>
          </w:tcPr>
          <w:p w:rsidR="00316FFF" w:rsidRPr="00483C4B" w:rsidRDefault="00316FFF" w:rsidP="00316FFF">
            <w:pPr>
              <w:pStyle w:val="Tabletext"/>
            </w:pPr>
            <w:r w:rsidRPr="00483C4B">
              <w:t>31.0-31.3 GHz</w:t>
            </w:r>
          </w:p>
        </w:tc>
        <w:tc>
          <w:tcPr>
            <w:tcW w:w="1088" w:type="dxa"/>
            <w:vAlign w:val="center"/>
          </w:tcPr>
          <w:p w:rsidR="00316FFF" w:rsidRPr="00483C4B" w:rsidRDefault="00316FFF" w:rsidP="00B23BBB">
            <w:pPr>
              <w:pStyle w:val="Tabletext"/>
              <w:jc w:val="center"/>
            </w:pPr>
            <w:r w:rsidRPr="00483C4B">
              <w:t>√</w:t>
            </w:r>
          </w:p>
        </w:tc>
        <w:tc>
          <w:tcPr>
            <w:tcW w:w="2546" w:type="dxa"/>
            <w:vAlign w:val="center"/>
          </w:tcPr>
          <w:p w:rsidR="00316FFF" w:rsidRPr="00F32368" w:rsidRDefault="00316FFF" w:rsidP="00B23BBB">
            <w:pPr>
              <w:pStyle w:val="Tabletext"/>
              <w:rPr>
                <w:lang w:val="pt-BR"/>
              </w:rPr>
            </w:pPr>
            <w:r w:rsidRPr="00F32368">
              <w:rPr>
                <w:lang w:val="pt-BR"/>
              </w:rPr>
              <w:t>B1-O1A ↑</w:t>
            </w:r>
          </w:p>
          <w:p w:rsidR="00316FFF" w:rsidRPr="00F32368" w:rsidRDefault="00316FFF" w:rsidP="00B23BBB">
            <w:pPr>
              <w:pStyle w:val="Tabletext"/>
              <w:rPr>
                <w:lang w:val="pt-BR"/>
              </w:rPr>
            </w:pPr>
            <w:r w:rsidRPr="00F32368">
              <w:rPr>
                <w:lang w:val="pt-BR"/>
              </w:rPr>
              <w:t>B1-O1B ↓</w:t>
            </w:r>
          </w:p>
          <w:p w:rsidR="00316FFF" w:rsidRPr="00F32368" w:rsidRDefault="00316FFF" w:rsidP="00B23BBB">
            <w:pPr>
              <w:pStyle w:val="Tabletext"/>
              <w:rPr>
                <w:lang w:val="pt-BR"/>
              </w:rPr>
            </w:pPr>
            <w:r w:rsidRPr="00F32368">
              <w:rPr>
                <w:lang w:val="pt-BR"/>
              </w:rPr>
              <w:t>B1-O2 ↓ (NPNI)</w:t>
            </w:r>
          </w:p>
        </w:tc>
        <w:tc>
          <w:tcPr>
            <w:tcW w:w="990" w:type="dxa"/>
            <w:vAlign w:val="center"/>
          </w:tcPr>
          <w:p w:rsidR="00316FFF" w:rsidRPr="00483C4B" w:rsidRDefault="00316FFF" w:rsidP="00B23BBB">
            <w:pPr>
              <w:pStyle w:val="Tabletext"/>
              <w:jc w:val="center"/>
            </w:pPr>
            <w:r w:rsidRPr="00483C4B">
              <w:t>√</w:t>
            </w:r>
          </w:p>
        </w:tc>
        <w:tc>
          <w:tcPr>
            <w:tcW w:w="2260" w:type="dxa"/>
            <w:vAlign w:val="center"/>
          </w:tcPr>
          <w:p w:rsidR="00316FFF" w:rsidRPr="00483C4B" w:rsidRDefault="00316FFF" w:rsidP="00B23BBB">
            <w:pPr>
              <w:pStyle w:val="Tabletext"/>
              <w:jc w:val="center"/>
            </w:pPr>
            <w:r>
              <w:t>FS, EESS (adj. band), RAS (adj. band)</w:t>
            </w:r>
          </w:p>
        </w:tc>
      </w:tr>
      <w:tr w:rsidR="00316FFF" w:rsidRPr="001B3964" w:rsidTr="00F32368">
        <w:trPr>
          <w:cantSplit/>
          <w:jc w:val="center"/>
        </w:trPr>
        <w:tc>
          <w:tcPr>
            <w:tcW w:w="1554" w:type="dxa"/>
            <w:vAlign w:val="center"/>
            <w:hideMark/>
          </w:tcPr>
          <w:p w:rsidR="00316FFF" w:rsidRPr="00483C4B" w:rsidRDefault="00316FFF" w:rsidP="00316FFF">
            <w:pPr>
              <w:pStyle w:val="Tabletext"/>
            </w:pPr>
            <w:r w:rsidRPr="00483C4B">
              <w:t>38-39.5 GHz</w:t>
            </w:r>
          </w:p>
        </w:tc>
        <w:tc>
          <w:tcPr>
            <w:tcW w:w="1088" w:type="dxa"/>
            <w:vAlign w:val="center"/>
          </w:tcPr>
          <w:p w:rsidR="00316FFF" w:rsidRPr="00483C4B" w:rsidRDefault="00316FFF" w:rsidP="00B23BBB">
            <w:pPr>
              <w:pStyle w:val="Tabletext"/>
              <w:jc w:val="center"/>
            </w:pPr>
            <w:r w:rsidRPr="00483C4B">
              <w:t>√</w:t>
            </w:r>
          </w:p>
        </w:tc>
        <w:tc>
          <w:tcPr>
            <w:tcW w:w="2546" w:type="dxa"/>
            <w:vAlign w:val="center"/>
          </w:tcPr>
          <w:p w:rsidR="00316FFF" w:rsidRPr="00F32368" w:rsidRDefault="00316FFF" w:rsidP="00B23BBB">
            <w:pPr>
              <w:pStyle w:val="Tabletext"/>
              <w:rPr>
                <w:lang w:val="pt-BR"/>
              </w:rPr>
            </w:pPr>
            <w:r w:rsidRPr="00F32368">
              <w:rPr>
                <w:lang w:val="pt-BR"/>
              </w:rPr>
              <w:t>B2-O1A ↑</w:t>
            </w:r>
          </w:p>
          <w:p w:rsidR="00316FFF" w:rsidRPr="00F32368" w:rsidRDefault="00316FFF" w:rsidP="00B23BBB">
            <w:pPr>
              <w:pStyle w:val="Tabletext"/>
              <w:rPr>
                <w:lang w:val="pt-BR"/>
              </w:rPr>
            </w:pPr>
            <w:r w:rsidRPr="00F32368">
              <w:rPr>
                <w:lang w:val="pt-BR"/>
              </w:rPr>
              <w:t>B2-O1B ↓</w:t>
            </w:r>
          </w:p>
          <w:p w:rsidR="00316FFF" w:rsidRPr="00F32368" w:rsidRDefault="00316FFF" w:rsidP="00B23BBB">
            <w:pPr>
              <w:pStyle w:val="Tabletext"/>
              <w:rPr>
                <w:lang w:val="pt-BR"/>
              </w:rPr>
            </w:pPr>
            <w:r w:rsidRPr="00F32368">
              <w:rPr>
                <w:lang w:val="pt-BR"/>
              </w:rPr>
              <w:t>B2-O1C ↓↑</w:t>
            </w:r>
          </w:p>
          <w:p w:rsidR="00316FFF" w:rsidRPr="00F32368" w:rsidRDefault="00316FFF" w:rsidP="00B23BBB">
            <w:pPr>
              <w:pStyle w:val="Tabletext"/>
              <w:rPr>
                <w:lang w:val="pt-BR"/>
              </w:rPr>
            </w:pPr>
            <w:r w:rsidRPr="00F32368">
              <w:rPr>
                <w:lang w:val="pt-BR"/>
              </w:rPr>
              <w:t>B2-O2 ↑ (NPNI)</w:t>
            </w:r>
          </w:p>
        </w:tc>
        <w:tc>
          <w:tcPr>
            <w:tcW w:w="990" w:type="dxa"/>
            <w:vAlign w:val="center"/>
          </w:tcPr>
          <w:p w:rsidR="00316FFF" w:rsidRPr="00483C4B" w:rsidRDefault="00316FFF" w:rsidP="00B23BBB">
            <w:pPr>
              <w:pStyle w:val="Tabletext"/>
              <w:jc w:val="center"/>
            </w:pPr>
            <w:r w:rsidRPr="00483C4B">
              <w:t>N/A</w:t>
            </w:r>
          </w:p>
        </w:tc>
        <w:tc>
          <w:tcPr>
            <w:tcW w:w="2260" w:type="dxa"/>
            <w:vAlign w:val="center"/>
          </w:tcPr>
          <w:p w:rsidR="00316FFF" w:rsidRPr="00483C4B" w:rsidRDefault="00316FFF" w:rsidP="00B23BBB">
            <w:pPr>
              <w:pStyle w:val="Tabletext"/>
              <w:jc w:val="center"/>
            </w:pPr>
            <w:r>
              <w:t>FS, MS, FSS (</w:t>
            </w:r>
            <w:r w:rsidRPr="00483C4B">
              <w:t>↓</w:t>
            </w:r>
            <w:r>
              <w:t>), SRS (adj. band)</w:t>
            </w:r>
          </w:p>
        </w:tc>
      </w:tr>
      <w:tr w:rsidR="00316FFF" w:rsidRPr="001B3964" w:rsidTr="00F32368">
        <w:trPr>
          <w:cantSplit/>
          <w:jc w:val="center"/>
        </w:trPr>
        <w:tc>
          <w:tcPr>
            <w:tcW w:w="1554" w:type="dxa"/>
            <w:vAlign w:val="center"/>
            <w:hideMark/>
          </w:tcPr>
          <w:p w:rsidR="00316FFF" w:rsidRPr="00483C4B" w:rsidRDefault="00316FFF" w:rsidP="00316FFF">
            <w:pPr>
              <w:pStyle w:val="Tabletext"/>
            </w:pPr>
            <w:r w:rsidRPr="00483C4B">
              <w:t>47.2-47.5 GHz / 47.9-48.2 GHz</w:t>
            </w:r>
          </w:p>
        </w:tc>
        <w:tc>
          <w:tcPr>
            <w:tcW w:w="1088" w:type="dxa"/>
            <w:vAlign w:val="center"/>
          </w:tcPr>
          <w:p w:rsidR="00316FFF" w:rsidRPr="00483C4B" w:rsidRDefault="00316FFF" w:rsidP="00B23BBB">
            <w:pPr>
              <w:pStyle w:val="Tabletext"/>
              <w:jc w:val="center"/>
            </w:pPr>
            <w:r w:rsidRPr="00483C4B">
              <w:t>√</w:t>
            </w:r>
          </w:p>
        </w:tc>
        <w:tc>
          <w:tcPr>
            <w:tcW w:w="2546" w:type="dxa"/>
            <w:vAlign w:val="center"/>
          </w:tcPr>
          <w:p w:rsidR="00316FFF" w:rsidRPr="00483C4B" w:rsidRDefault="00316FFF" w:rsidP="00B23BBB">
            <w:pPr>
              <w:pStyle w:val="Tabletext"/>
              <w:rPr>
                <w:i/>
              </w:rPr>
            </w:pPr>
            <w:r w:rsidRPr="00483C4B">
              <w:t>B1 ↓↑</w:t>
            </w:r>
          </w:p>
        </w:tc>
        <w:tc>
          <w:tcPr>
            <w:tcW w:w="990" w:type="dxa"/>
            <w:vAlign w:val="center"/>
          </w:tcPr>
          <w:p w:rsidR="00316FFF" w:rsidRPr="00483C4B" w:rsidRDefault="00316FFF" w:rsidP="00B23BBB">
            <w:pPr>
              <w:pStyle w:val="Tabletext"/>
              <w:jc w:val="center"/>
              <w:rPr>
                <w:i/>
              </w:rPr>
            </w:pPr>
            <w:r w:rsidRPr="00483C4B">
              <w:t>√</w:t>
            </w:r>
          </w:p>
        </w:tc>
        <w:tc>
          <w:tcPr>
            <w:tcW w:w="2260" w:type="dxa"/>
            <w:vAlign w:val="center"/>
          </w:tcPr>
          <w:p w:rsidR="00316FFF" w:rsidRPr="00483C4B" w:rsidRDefault="00316FFF" w:rsidP="00B23BBB">
            <w:pPr>
              <w:pStyle w:val="Tabletext"/>
              <w:jc w:val="center"/>
            </w:pPr>
            <w:r>
              <w:t>MS</w:t>
            </w:r>
          </w:p>
        </w:tc>
      </w:tr>
    </w:tbl>
    <w:p w:rsidR="00316FFF" w:rsidRDefault="00316FFF" w:rsidP="00316FFF">
      <w:pPr>
        <w:ind w:left="720"/>
        <w:jc w:val="both"/>
      </w:pPr>
    </w:p>
    <w:p w:rsidR="00316FFF" w:rsidRDefault="00316FFF" w:rsidP="00F32368">
      <w:pPr>
        <w:ind w:left="720"/>
        <w:jc w:val="both"/>
      </w:pPr>
      <w:r w:rsidRPr="00F32368">
        <w:lastRenderedPageBreak/>
        <w:t xml:space="preserve">* The terms O1, O2, O3 refer to the options developed for each method; the </w:t>
      </w:r>
      <w:r w:rsidRPr="00F869A2">
        <w:t>↓ and ↑ symbols describe direction of HAPS transmission, and the term NPNI refers to application of a no-protection and no-interference status.</w:t>
      </w:r>
    </w:p>
    <w:p w:rsidR="00CC78CD" w:rsidRDefault="00CC78CD" w:rsidP="00CC78CD">
      <w:pPr>
        <w:jc w:val="both"/>
        <w:rPr>
          <w:sz w:val="22"/>
          <w:szCs w:val="22"/>
        </w:rPr>
      </w:pPr>
    </w:p>
    <w:p w:rsidR="00CA6670" w:rsidRDefault="00CA6670" w:rsidP="00CC78CD">
      <w:pPr>
        <w:jc w:val="both"/>
        <w:rPr>
          <w:sz w:val="22"/>
          <w:szCs w:val="22"/>
        </w:rPr>
      </w:pPr>
    </w:p>
    <w:p w:rsidR="00CA6670" w:rsidRPr="00AE405A" w:rsidRDefault="00857555" w:rsidP="00AE405A">
      <w:pPr>
        <w:jc w:val="both"/>
        <w:rPr>
          <w:b/>
          <w:sz w:val="22"/>
          <w:szCs w:val="22"/>
        </w:rPr>
      </w:pPr>
      <w:r w:rsidRPr="00AE405A">
        <w:rPr>
          <w:b/>
          <w:sz w:val="22"/>
          <w:szCs w:val="22"/>
        </w:rPr>
        <w:t>PROPOSALS</w:t>
      </w:r>
      <w:r w:rsidR="00AE405A" w:rsidRPr="00AE405A">
        <w:rPr>
          <w:b/>
          <w:sz w:val="22"/>
          <w:szCs w:val="22"/>
        </w:rPr>
        <w:t>:</w:t>
      </w:r>
    </w:p>
    <w:p w:rsidR="00CC78CD" w:rsidRPr="00AE405A" w:rsidRDefault="00857555" w:rsidP="00CC78CD">
      <w:pPr>
        <w:pStyle w:val="Heading1"/>
        <w:rPr>
          <w:rFonts w:ascii="Times New Roman" w:hAnsi="Times New Roman"/>
          <w:sz w:val="22"/>
          <w:szCs w:val="22"/>
          <w:u w:val="single"/>
        </w:rPr>
      </w:pPr>
      <w:r>
        <w:rPr>
          <w:rFonts w:ascii="Times New Roman" w:hAnsi="Times New Roman"/>
          <w:sz w:val="22"/>
          <w:szCs w:val="22"/>
          <w:u w:val="single"/>
        </w:rPr>
        <w:t xml:space="preserve">For the </w:t>
      </w:r>
      <w:r w:rsidR="00CC78CD" w:rsidRPr="00AE405A">
        <w:rPr>
          <w:rFonts w:ascii="Times New Roman" w:hAnsi="Times New Roman"/>
          <w:sz w:val="22"/>
          <w:szCs w:val="22"/>
          <w:u w:val="single"/>
        </w:rPr>
        <w:t>21.4-22 GHz</w:t>
      </w:r>
      <w:r w:rsidR="005F11DC">
        <w:rPr>
          <w:rFonts w:ascii="Times New Roman" w:hAnsi="Times New Roman"/>
          <w:sz w:val="22"/>
          <w:szCs w:val="22"/>
          <w:u w:val="single"/>
        </w:rPr>
        <w:t xml:space="preserve"> Band</w:t>
      </w:r>
      <w:r w:rsidR="00AE405A" w:rsidRPr="00AE405A">
        <w:rPr>
          <w:rFonts w:ascii="Times New Roman" w:hAnsi="Times New Roman"/>
          <w:sz w:val="22"/>
          <w:szCs w:val="22"/>
          <w:u w:val="single"/>
        </w:rPr>
        <w:t xml:space="preserve"> </w:t>
      </w:r>
    </w:p>
    <w:p w:rsidR="00CC78CD" w:rsidRPr="003F026C" w:rsidRDefault="00CC78CD" w:rsidP="003C429F"/>
    <w:p w:rsidR="00C7125F" w:rsidRPr="00AE405A" w:rsidRDefault="00D14B7B" w:rsidP="00C7125F">
      <w:pPr>
        <w:pStyle w:val="Methodheading3"/>
        <w:rPr>
          <w:sz w:val="22"/>
          <w:szCs w:val="22"/>
        </w:rPr>
      </w:pPr>
      <w:r w:rsidRPr="00AE405A">
        <w:rPr>
          <w:sz w:val="22"/>
          <w:szCs w:val="22"/>
        </w:rPr>
        <w:t>MOD</w:t>
      </w:r>
      <w:r w:rsidRPr="00AE405A">
        <w:rPr>
          <w:sz w:val="22"/>
          <w:szCs w:val="22"/>
        </w:rPr>
        <w:tab/>
      </w:r>
      <w:r w:rsidRPr="00AE405A">
        <w:rPr>
          <w:sz w:val="22"/>
          <w:szCs w:val="22"/>
        </w:rPr>
        <w:tab/>
        <w:t>USA/1.14/1</w:t>
      </w:r>
    </w:p>
    <w:p w:rsidR="00C7125F" w:rsidRDefault="00C7125F" w:rsidP="00C7125F">
      <w:pPr>
        <w:pStyle w:val="ArtNo"/>
        <w:rPr>
          <w:lang w:val="en-AU"/>
        </w:rPr>
      </w:pPr>
      <w:bookmarkStart w:id="1" w:name="_Toc451865291"/>
      <w:r w:rsidRPr="00D86A27">
        <w:t>ARTICLE</w:t>
      </w:r>
      <w:r>
        <w:rPr>
          <w:lang w:val="en-AU"/>
        </w:rPr>
        <w:t xml:space="preserve"> </w:t>
      </w:r>
      <w:r>
        <w:rPr>
          <w:rStyle w:val="href"/>
          <w:rFonts w:eastAsiaTheme="majorEastAsia"/>
          <w:color w:val="000000"/>
          <w:lang w:val="en-AU"/>
        </w:rPr>
        <w:t>5</w:t>
      </w:r>
      <w:bookmarkEnd w:id="1"/>
    </w:p>
    <w:p w:rsidR="00C7125F" w:rsidRDefault="00C7125F" w:rsidP="00C7125F">
      <w:pPr>
        <w:pStyle w:val="Arttitle"/>
        <w:rPr>
          <w:lang w:val="en-US"/>
        </w:rPr>
      </w:pPr>
      <w:bookmarkStart w:id="2" w:name="_Toc327956583"/>
      <w:bookmarkStart w:id="3" w:name="_Toc451865292"/>
      <w:r w:rsidRPr="006D07BF">
        <w:t>Frequency</w:t>
      </w:r>
      <w:r>
        <w:t xml:space="preserve"> allocations</w:t>
      </w:r>
      <w:bookmarkEnd w:id="2"/>
      <w:bookmarkEnd w:id="3"/>
    </w:p>
    <w:p w:rsidR="00C7125F" w:rsidRPr="00B25B23" w:rsidRDefault="00C7125F" w:rsidP="00C7125F">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Pr>
          <w:b w:val="0"/>
          <w:bCs/>
        </w:rPr>
        <w:br/>
      </w:r>
      <w:r>
        <w:rPr>
          <w:b w:val="0"/>
          <w:bCs/>
        </w:rPr>
        <w:br/>
      </w:r>
    </w:p>
    <w:p w:rsidR="00C7125F" w:rsidRPr="000633D9" w:rsidRDefault="00C7125F" w:rsidP="00C7125F">
      <w:pPr>
        <w:pStyle w:val="Tabletitle"/>
        <w:rPr>
          <w:lang w:val="en-US"/>
        </w:rPr>
      </w:pPr>
      <w:r w:rsidRPr="006C1736">
        <w:t>18</w:t>
      </w:r>
      <w:r w:rsidRPr="000633D9">
        <w:t>.4-22 GHz</w:t>
      </w:r>
    </w:p>
    <w:tbl>
      <w:tblPr>
        <w:tblpPr w:leftFromText="180" w:rightFromText="180" w:vertAnchor="text" w:tblpXSpec="center" w:tblpY="1"/>
        <w:tblOverlap w:val="never"/>
        <w:tblW w:w="9265" w:type="dxa"/>
        <w:tblLayout w:type="fixed"/>
        <w:tblCellMar>
          <w:left w:w="107" w:type="dxa"/>
          <w:right w:w="107" w:type="dxa"/>
        </w:tblCellMar>
        <w:tblLook w:val="04A0" w:firstRow="1" w:lastRow="0" w:firstColumn="1" w:lastColumn="0" w:noHBand="0" w:noVBand="1"/>
      </w:tblPr>
      <w:tblGrid>
        <w:gridCol w:w="3055"/>
        <w:gridCol w:w="3144"/>
        <w:gridCol w:w="3066"/>
      </w:tblGrid>
      <w:tr w:rsidR="00C7125F" w:rsidRPr="00EE7075" w:rsidTr="00687667">
        <w:trPr>
          <w:cantSplit/>
        </w:trPr>
        <w:tc>
          <w:tcPr>
            <w:tcW w:w="9265" w:type="dxa"/>
            <w:gridSpan w:val="3"/>
            <w:tcBorders>
              <w:top w:val="single" w:sz="4" w:space="0" w:color="auto"/>
              <w:left w:val="single" w:sz="4" w:space="0" w:color="auto"/>
              <w:bottom w:val="single" w:sz="4" w:space="0" w:color="auto"/>
              <w:right w:val="single" w:sz="4" w:space="0" w:color="auto"/>
            </w:tcBorders>
          </w:tcPr>
          <w:p w:rsidR="00C7125F" w:rsidRPr="000633D9" w:rsidRDefault="00C7125F" w:rsidP="00384C1B">
            <w:pPr>
              <w:pStyle w:val="Tablehead"/>
            </w:pPr>
            <w:r w:rsidRPr="000633D9">
              <w:t>Allocation to services</w:t>
            </w:r>
          </w:p>
        </w:tc>
      </w:tr>
      <w:tr w:rsidR="00C7125F" w:rsidRPr="00EE7075" w:rsidTr="00687667">
        <w:trPr>
          <w:cantSplit/>
        </w:trPr>
        <w:tc>
          <w:tcPr>
            <w:tcW w:w="3055" w:type="dxa"/>
            <w:tcBorders>
              <w:top w:val="single" w:sz="4" w:space="0" w:color="auto"/>
              <w:left w:val="single" w:sz="4" w:space="0" w:color="auto"/>
              <w:bottom w:val="single" w:sz="4" w:space="0" w:color="auto"/>
              <w:right w:val="single" w:sz="4" w:space="0" w:color="auto"/>
            </w:tcBorders>
          </w:tcPr>
          <w:p w:rsidR="00C7125F" w:rsidRPr="000633D9" w:rsidRDefault="00C7125F" w:rsidP="00384C1B">
            <w:pPr>
              <w:pStyle w:val="Tablehead"/>
            </w:pPr>
            <w:r w:rsidRPr="000633D9">
              <w:t>Region 1</w:t>
            </w:r>
          </w:p>
        </w:tc>
        <w:tc>
          <w:tcPr>
            <w:tcW w:w="3144" w:type="dxa"/>
            <w:tcBorders>
              <w:top w:val="single" w:sz="4" w:space="0" w:color="auto"/>
              <w:left w:val="single" w:sz="4" w:space="0" w:color="auto"/>
              <w:bottom w:val="single" w:sz="4" w:space="0" w:color="auto"/>
              <w:right w:val="single" w:sz="4" w:space="0" w:color="auto"/>
            </w:tcBorders>
          </w:tcPr>
          <w:p w:rsidR="00C7125F" w:rsidRPr="000633D9" w:rsidRDefault="00C7125F" w:rsidP="00384C1B">
            <w:pPr>
              <w:pStyle w:val="Tablehead"/>
            </w:pPr>
            <w:r w:rsidRPr="000633D9">
              <w:t>Region 2</w:t>
            </w:r>
          </w:p>
        </w:tc>
        <w:tc>
          <w:tcPr>
            <w:tcW w:w="3066" w:type="dxa"/>
            <w:tcBorders>
              <w:top w:val="single" w:sz="4" w:space="0" w:color="auto"/>
              <w:left w:val="single" w:sz="4" w:space="0" w:color="auto"/>
              <w:bottom w:val="single" w:sz="4" w:space="0" w:color="auto"/>
              <w:right w:val="single" w:sz="4" w:space="0" w:color="auto"/>
            </w:tcBorders>
          </w:tcPr>
          <w:p w:rsidR="00C7125F" w:rsidRPr="000633D9" w:rsidRDefault="00C7125F" w:rsidP="00384C1B">
            <w:pPr>
              <w:pStyle w:val="Tablehead"/>
            </w:pPr>
            <w:r w:rsidRPr="000633D9">
              <w:t>Region 3</w:t>
            </w:r>
          </w:p>
        </w:tc>
      </w:tr>
      <w:tr w:rsidR="00C7125F" w:rsidRPr="00EE7075" w:rsidTr="00384C1B">
        <w:trPr>
          <w:cantSplit/>
        </w:trPr>
        <w:tc>
          <w:tcPr>
            <w:tcW w:w="3055" w:type="dxa"/>
            <w:tcBorders>
              <w:top w:val="single" w:sz="4" w:space="0" w:color="auto"/>
              <w:left w:val="single" w:sz="4" w:space="0" w:color="auto"/>
              <w:bottom w:val="single" w:sz="4" w:space="0" w:color="auto"/>
              <w:right w:val="single" w:sz="4" w:space="0" w:color="auto"/>
            </w:tcBorders>
          </w:tcPr>
          <w:p w:rsidR="00C7125F" w:rsidRPr="0075516F" w:rsidRDefault="00C7125F" w:rsidP="00384C1B">
            <w:pPr>
              <w:pStyle w:val="TableTextS5"/>
              <w:spacing w:before="30" w:after="30"/>
              <w:rPr>
                <w:rStyle w:val="Tablefreq"/>
              </w:rPr>
            </w:pPr>
            <w:r w:rsidRPr="0075516F">
              <w:rPr>
                <w:rStyle w:val="Tablefreq"/>
              </w:rPr>
              <w:t>21.4-22</w:t>
            </w:r>
          </w:p>
          <w:p w:rsidR="00C7125F" w:rsidRPr="0075516F" w:rsidRDefault="00C7125F" w:rsidP="00384C1B">
            <w:pPr>
              <w:pStyle w:val="TableTextS5"/>
              <w:spacing w:before="30" w:after="30"/>
              <w:rPr>
                <w:color w:val="000000"/>
              </w:rPr>
            </w:pPr>
            <w:r w:rsidRPr="0075516F">
              <w:rPr>
                <w:color w:val="000000"/>
              </w:rPr>
              <w:t>FIXED</w:t>
            </w:r>
          </w:p>
          <w:p w:rsidR="00C7125F" w:rsidRPr="0075516F" w:rsidRDefault="00C7125F" w:rsidP="00384C1B">
            <w:pPr>
              <w:pStyle w:val="TableTextS5"/>
              <w:spacing w:before="30" w:after="30"/>
              <w:rPr>
                <w:color w:val="000000"/>
              </w:rPr>
            </w:pPr>
            <w:r w:rsidRPr="0075516F">
              <w:rPr>
                <w:color w:val="000000"/>
              </w:rPr>
              <w:t>MOBILE</w:t>
            </w:r>
          </w:p>
          <w:p w:rsidR="00C7125F" w:rsidRPr="0075516F" w:rsidRDefault="00C7125F" w:rsidP="00384C1B">
            <w:pPr>
              <w:pStyle w:val="TableTextS5"/>
              <w:spacing w:before="30" w:after="30"/>
              <w:rPr>
                <w:rStyle w:val="Artref"/>
              </w:rPr>
            </w:pPr>
            <w:r w:rsidRPr="0075516F">
              <w:rPr>
                <w:color w:val="000000"/>
              </w:rPr>
              <w:t xml:space="preserve">BROADCASTING-SATELLITE  </w:t>
            </w:r>
            <w:r w:rsidRPr="0075516F">
              <w:rPr>
                <w:rStyle w:val="Artref"/>
              </w:rPr>
              <w:t>5.208B</w:t>
            </w:r>
          </w:p>
          <w:p w:rsidR="00C7125F" w:rsidRPr="0075516F" w:rsidRDefault="00C7125F" w:rsidP="00384C1B">
            <w:pPr>
              <w:pStyle w:val="TableTextS5"/>
              <w:spacing w:before="30" w:after="30"/>
              <w:rPr>
                <w:color w:val="000000"/>
              </w:rPr>
            </w:pPr>
            <w:r w:rsidRPr="0075516F">
              <w:rPr>
                <w:rStyle w:val="Artref"/>
                <w:color w:val="000000"/>
              </w:rPr>
              <w:t>5.530</w:t>
            </w:r>
            <w:proofErr w:type="gramStart"/>
            <w:r w:rsidRPr="0075516F">
              <w:rPr>
                <w:rStyle w:val="Artref"/>
                <w:color w:val="000000"/>
              </w:rPr>
              <w:t>A  5</w:t>
            </w:r>
            <w:proofErr w:type="gramEnd"/>
            <w:r w:rsidRPr="0075516F">
              <w:rPr>
                <w:rStyle w:val="Artref"/>
                <w:color w:val="000000"/>
              </w:rPr>
              <w:t xml:space="preserve">.530B </w:t>
            </w:r>
            <w:r>
              <w:rPr>
                <w:rStyle w:val="Artref"/>
                <w:color w:val="000000"/>
              </w:rPr>
              <w:t xml:space="preserve"> </w:t>
            </w:r>
            <w:r w:rsidRPr="0075516F">
              <w:rPr>
                <w:rStyle w:val="Artref"/>
                <w:color w:val="000000"/>
              </w:rPr>
              <w:t>5.530D</w:t>
            </w:r>
          </w:p>
        </w:tc>
        <w:tc>
          <w:tcPr>
            <w:tcW w:w="3144" w:type="dxa"/>
            <w:tcBorders>
              <w:top w:val="single" w:sz="4" w:space="0" w:color="auto"/>
              <w:left w:val="single" w:sz="4" w:space="0" w:color="auto"/>
              <w:bottom w:val="single" w:sz="4" w:space="0" w:color="auto"/>
              <w:right w:val="single" w:sz="4" w:space="0" w:color="auto"/>
            </w:tcBorders>
          </w:tcPr>
          <w:p w:rsidR="00C7125F" w:rsidRPr="0075516F" w:rsidRDefault="00C7125F" w:rsidP="00384C1B">
            <w:pPr>
              <w:pStyle w:val="TableTextS5"/>
              <w:spacing w:before="30" w:after="30"/>
              <w:rPr>
                <w:rStyle w:val="Tablefreq"/>
              </w:rPr>
            </w:pPr>
            <w:r w:rsidRPr="0075516F">
              <w:rPr>
                <w:rStyle w:val="Tablefreq"/>
              </w:rPr>
              <w:t>21.4-22</w:t>
            </w:r>
          </w:p>
          <w:p w:rsidR="00C7125F" w:rsidRPr="0075516F" w:rsidRDefault="00C7125F" w:rsidP="00384C1B">
            <w:pPr>
              <w:pStyle w:val="TableTextS5"/>
              <w:spacing w:before="30" w:after="30"/>
              <w:rPr>
                <w:color w:val="000000"/>
              </w:rPr>
            </w:pPr>
            <w:proofErr w:type="gramStart"/>
            <w:r w:rsidRPr="0075516F">
              <w:rPr>
                <w:color w:val="000000"/>
              </w:rPr>
              <w:t>FIXED</w:t>
            </w:r>
            <w:ins w:id="4" w:author="Fernandez Jimenez, Virginia" w:date="2018-06-06T11:05:00Z">
              <w:r>
                <w:rPr>
                  <w:color w:val="000000"/>
                </w:rPr>
                <w:t xml:space="preserve">  </w:t>
              </w:r>
            </w:ins>
            <w:ins w:id="5" w:author="Author">
              <w:r w:rsidRPr="007D73D1">
                <w:t>ADD</w:t>
              </w:r>
              <w:proofErr w:type="gramEnd"/>
              <w:r w:rsidRPr="007D73D1">
                <w:t xml:space="preserve"> </w:t>
              </w:r>
              <w:r w:rsidRPr="00F864F1">
                <w:rPr>
                  <w:rStyle w:val="Artref"/>
                </w:rPr>
                <w:t>5.</w:t>
              </w:r>
            </w:ins>
            <w:ins w:id="6" w:author="CYBER CAFE" w:date="2018-06-04T07:37:00Z">
              <w:r>
                <w:rPr>
                  <w:rStyle w:val="Artref"/>
                </w:rPr>
                <w:t>B</w:t>
              </w:r>
            </w:ins>
            <w:ins w:id="7" w:author="Author">
              <w:r w:rsidRPr="00F864F1">
                <w:rPr>
                  <w:rStyle w:val="Artref"/>
                </w:rPr>
                <w:t>114</w:t>
              </w:r>
            </w:ins>
          </w:p>
          <w:p w:rsidR="00C7125F" w:rsidRPr="0075516F" w:rsidRDefault="00C7125F" w:rsidP="00384C1B">
            <w:pPr>
              <w:pStyle w:val="TableTextS5"/>
              <w:spacing w:before="30" w:after="30"/>
              <w:rPr>
                <w:color w:val="000000"/>
              </w:rPr>
            </w:pPr>
            <w:r w:rsidRPr="0075516F">
              <w:rPr>
                <w:color w:val="000000"/>
              </w:rPr>
              <w:t>MOBILE</w:t>
            </w:r>
          </w:p>
          <w:p w:rsidR="00C7125F" w:rsidRPr="0075516F" w:rsidRDefault="00C7125F" w:rsidP="00384C1B">
            <w:pPr>
              <w:pStyle w:val="TableTextS5"/>
              <w:spacing w:before="30" w:after="30"/>
              <w:rPr>
                <w:color w:val="000000"/>
              </w:rPr>
            </w:pPr>
          </w:p>
          <w:p w:rsidR="00C7125F" w:rsidRPr="0075516F" w:rsidRDefault="00C7125F" w:rsidP="00384C1B">
            <w:pPr>
              <w:pStyle w:val="TableTextS5"/>
              <w:spacing w:before="30" w:after="30"/>
              <w:rPr>
                <w:rStyle w:val="Artref"/>
              </w:rPr>
            </w:pPr>
            <w:r w:rsidRPr="0075516F">
              <w:rPr>
                <w:color w:val="000000"/>
              </w:rPr>
              <w:br/>
            </w:r>
            <w:r w:rsidRPr="0075516F">
              <w:rPr>
                <w:rStyle w:val="Artref"/>
              </w:rPr>
              <w:t>5.530A</w:t>
            </w:r>
          </w:p>
        </w:tc>
        <w:tc>
          <w:tcPr>
            <w:tcW w:w="3066" w:type="dxa"/>
            <w:tcBorders>
              <w:top w:val="single" w:sz="4" w:space="0" w:color="auto"/>
              <w:left w:val="single" w:sz="4" w:space="0" w:color="auto"/>
              <w:bottom w:val="single" w:sz="4" w:space="0" w:color="auto"/>
              <w:right w:val="single" w:sz="4" w:space="0" w:color="auto"/>
            </w:tcBorders>
          </w:tcPr>
          <w:p w:rsidR="00C7125F" w:rsidRPr="0075516F" w:rsidRDefault="00C7125F" w:rsidP="00384C1B">
            <w:pPr>
              <w:pStyle w:val="TableTextS5"/>
              <w:spacing w:before="30" w:after="30"/>
              <w:rPr>
                <w:rStyle w:val="Tablefreq"/>
              </w:rPr>
            </w:pPr>
            <w:r w:rsidRPr="0075516F">
              <w:rPr>
                <w:rStyle w:val="Tablefreq"/>
              </w:rPr>
              <w:t>21.4-22</w:t>
            </w:r>
          </w:p>
          <w:p w:rsidR="00C7125F" w:rsidRPr="0075516F" w:rsidRDefault="00C7125F" w:rsidP="00384C1B">
            <w:pPr>
              <w:pStyle w:val="TableTextS5"/>
              <w:spacing w:before="30" w:after="30"/>
              <w:rPr>
                <w:color w:val="000000"/>
              </w:rPr>
            </w:pPr>
            <w:r w:rsidRPr="0075516F">
              <w:rPr>
                <w:color w:val="000000"/>
              </w:rPr>
              <w:t>FIXED</w:t>
            </w:r>
          </w:p>
          <w:p w:rsidR="00C7125F" w:rsidRPr="0075516F" w:rsidRDefault="00C7125F" w:rsidP="00384C1B">
            <w:pPr>
              <w:pStyle w:val="TableTextS5"/>
              <w:spacing w:before="30" w:after="30"/>
              <w:rPr>
                <w:color w:val="000000"/>
              </w:rPr>
            </w:pPr>
            <w:r w:rsidRPr="0075516F">
              <w:rPr>
                <w:color w:val="000000"/>
              </w:rPr>
              <w:t>MOBILE</w:t>
            </w:r>
          </w:p>
          <w:p w:rsidR="00C7125F" w:rsidRPr="0075516F" w:rsidRDefault="00C7125F" w:rsidP="00384C1B">
            <w:pPr>
              <w:pStyle w:val="TableTextS5"/>
              <w:spacing w:before="30" w:after="30"/>
              <w:rPr>
                <w:color w:val="000000"/>
              </w:rPr>
            </w:pPr>
            <w:r w:rsidRPr="0075516F">
              <w:rPr>
                <w:color w:val="000000"/>
              </w:rPr>
              <w:t xml:space="preserve">BROADCASTING-SATELLITE  </w:t>
            </w:r>
            <w:r w:rsidRPr="0075516F">
              <w:rPr>
                <w:rStyle w:val="Artref"/>
              </w:rPr>
              <w:t>5.208B</w:t>
            </w:r>
          </w:p>
          <w:p w:rsidR="00C7125F" w:rsidRPr="0075516F" w:rsidRDefault="00C7125F" w:rsidP="00384C1B">
            <w:pPr>
              <w:pStyle w:val="TableTextS5"/>
              <w:spacing w:before="30" w:after="30"/>
              <w:rPr>
                <w:noProof/>
                <w:color w:val="000000"/>
              </w:rPr>
            </w:pPr>
            <w:r w:rsidRPr="0075516F">
              <w:rPr>
                <w:rStyle w:val="Artref"/>
                <w:color w:val="000000"/>
              </w:rPr>
              <w:t>5.530</w:t>
            </w:r>
            <w:proofErr w:type="gramStart"/>
            <w:r w:rsidRPr="0075516F">
              <w:rPr>
                <w:rStyle w:val="Artref"/>
                <w:color w:val="000000"/>
              </w:rPr>
              <w:t>A  5</w:t>
            </w:r>
            <w:proofErr w:type="gramEnd"/>
            <w:r w:rsidRPr="0075516F">
              <w:rPr>
                <w:rStyle w:val="Artref"/>
                <w:color w:val="000000"/>
              </w:rPr>
              <w:t>.530B  5.530D  5.531</w:t>
            </w:r>
          </w:p>
        </w:tc>
      </w:tr>
    </w:tbl>
    <w:p w:rsidR="00857555" w:rsidRDefault="00857555" w:rsidP="00857555">
      <w:pPr>
        <w:jc w:val="both"/>
        <w:rPr>
          <w:b/>
          <w:i/>
          <w:sz w:val="22"/>
          <w:szCs w:val="22"/>
        </w:rPr>
      </w:pPr>
    </w:p>
    <w:p w:rsidR="00857555" w:rsidRPr="00953CD2" w:rsidRDefault="00857555" w:rsidP="00857555">
      <w:pPr>
        <w:jc w:val="both"/>
        <w:rPr>
          <w:i/>
          <w:sz w:val="22"/>
          <w:szCs w:val="22"/>
        </w:rPr>
      </w:pPr>
      <w:r w:rsidRPr="00953CD2">
        <w:rPr>
          <w:b/>
          <w:i/>
          <w:sz w:val="22"/>
          <w:szCs w:val="22"/>
        </w:rPr>
        <w:t>Reasons</w:t>
      </w:r>
      <w:r w:rsidRPr="00953CD2">
        <w:rPr>
          <w:i/>
          <w:sz w:val="22"/>
          <w:szCs w:val="22"/>
        </w:rPr>
        <w:t xml:space="preserve">: </w:t>
      </w:r>
      <w:r>
        <w:rPr>
          <w:i/>
          <w:sz w:val="22"/>
          <w:szCs w:val="22"/>
        </w:rPr>
        <w:t xml:space="preserve">To add a footnote to the </w:t>
      </w:r>
      <w:r w:rsidR="00156012">
        <w:rPr>
          <w:i/>
          <w:sz w:val="22"/>
          <w:szCs w:val="22"/>
        </w:rPr>
        <w:t>fixed service</w:t>
      </w:r>
      <w:r>
        <w:rPr>
          <w:i/>
          <w:sz w:val="22"/>
          <w:szCs w:val="22"/>
        </w:rPr>
        <w:t xml:space="preserve"> allocation in support of a HAPS identification in the 21.4-22 GHz band</w:t>
      </w:r>
      <w:r w:rsidRPr="00953CD2">
        <w:rPr>
          <w:i/>
          <w:sz w:val="22"/>
          <w:szCs w:val="22"/>
        </w:rPr>
        <w:t>.</w:t>
      </w:r>
    </w:p>
    <w:p w:rsidR="00C7125F" w:rsidRPr="000633D9" w:rsidRDefault="00C7125F" w:rsidP="00C7125F">
      <w:pPr>
        <w:pStyle w:val="Reasons"/>
        <w:rPr>
          <w:b/>
          <w:szCs w:val="24"/>
        </w:rPr>
      </w:pPr>
    </w:p>
    <w:p w:rsidR="00C7125F" w:rsidRPr="00AF5887" w:rsidRDefault="00C7125F" w:rsidP="003C429F">
      <w:pPr>
        <w:pStyle w:val="Methodheading3"/>
        <w:rPr>
          <w:sz w:val="22"/>
          <w:szCs w:val="22"/>
        </w:rPr>
      </w:pPr>
      <w:r w:rsidRPr="00AF5887">
        <w:rPr>
          <w:sz w:val="22"/>
          <w:szCs w:val="22"/>
        </w:rPr>
        <w:t>ADD</w:t>
      </w:r>
      <w:r w:rsidR="00D14B7B" w:rsidRPr="00AF5887">
        <w:rPr>
          <w:sz w:val="22"/>
          <w:szCs w:val="22"/>
        </w:rPr>
        <w:tab/>
      </w:r>
      <w:r w:rsidR="00D14B7B" w:rsidRPr="00AF5887">
        <w:rPr>
          <w:sz w:val="22"/>
          <w:szCs w:val="22"/>
        </w:rPr>
        <w:tab/>
        <w:t>USA/1.14/2</w:t>
      </w:r>
    </w:p>
    <w:p w:rsidR="00D14B7B" w:rsidRPr="003C429F" w:rsidRDefault="00D14B7B" w:rsidP="00D14B7B">
      <w:pPr>
        <w:rPr>
          <w:sz w:val="22"/>
          <w:szCs w:val="22"/>
          <w:lang w:val="en-GB"/>
        </w:rPr>
      </w:pPr>
    </w:p>
    <w:p w:rsidR="00D14B7B" w:rsidRPr="003C429F" w:rsidRDefault="00D14B7B" w:rsidP="00D14B7B">
      <w:pPr>
        <w:rPr>
          <w:sz w:val="22"/>
          <w:szCs w:val="22"/>
          <w:lang w:val="en-GB"/>
        </w:rPr>
      </w:pPr>
    </w:p>
    <w:p w:rsidR="00C7125F" w:rsidRPr="003C429F" w:rsidRDefault="00C7125F" w:rsidP="00C7125F">
      <w:pPr>
        <w:rPr>
          <w:sz w:val="22"/>
          <w:szCs w:val="22"/>
        </w:rPr>
      </w:pPr>
      <w:r w:rsidRPr="003C429F">
        <w:rPr>
          <w:rStyle w:val="Artdef"/>
          <w:sz w:val="22"/>
          <w:szCs w:val="22"/>
        </w:rPr>
        <w:t>5.B114</w:t>
      </w:r>
      <w:r w:rsidR="00D14B7B" w:rsidRPr="003C429F">
        <w:rPr>
          <w:rStyle w:val="Artdef"/>
          <w:sz w:val="22"/>
          <w:szCs w:val="22"/>
        </w:rPr>
        <w:tab/>
      </w:r>
      <w:proofErr w:type="gramStart"/>
      <w:r w:rsidRPr="003C429F">
        <w:rPr>
          <w:sz w:val="22"/>
          <w:szCs w:val="22"/>
        </w:rPr>
        <w:t>The</w:t>
      </w:r>
      <w:proofErr w:type="gramEnd"/>
      <w:r w:rsidRPr="003C429F">
        <w:rPr>
          <w:sz w:val="22"/>
          <w:szCs w:val="22"/>
        </w:rPr>
        <w:t xml:space="preserve"> allocation to the fixed service in the band 21.4-22 GHz is designated for use in Region 2 by high-altitude platform stations (HAPS). Such use of the fixed-service allocation by HAPS is limited </w:t>
      </w:r>
      <w:r w:rsidR="00F32368">
        <w:rPr>
          <w:sz w:val="22"/>
          <w:szCs w:val="22"/>
        </w:rPr>
        <w:t>to the HAPS-to-ground direction</w:t>
      </w:r>
      <w:r w:rsidRPr="003C429F">
        <w:rPr>
          <w:sz w:val="22"/>
          <w:szCs w:val="22"/>
        </w:rPr>
        <w:t xml:space="preserve"> and is subject to the provisions of Resolution</w:t>
      </w:r>
      <w:r w:rsidRPr="003C429F">
        <w:rPr>
          <w:b/>
          <w:bCs/>
          <w:sz w:val="22"/>
          <w:szCs w:val="22"/>
        </w:rPr>
        <w:t> [B114-21B2-O1] (WRC</w:t>
      </w:r>
      <w:r w:rsidRPr="003C429F">
        <w:rPr>
          <w:b/>
          <w:bCs/>
          <w:sz w:val="22"/>
          <w:szCs w:val="22"/>
        </w:rPr>
        <w:noBreakHyphen/>
        <w:t>19)</w:t>
      </w:r>
      <w:r w:rsidRPr="003C429F">
        <w:rPr>
          <w:sz w:val="22"/>
          <w:szCs w:val="22"/>
        </w:rPr>
        <w:t>.     (WRC</w:t>
      </w:r>
      <w:r w:rsidRPr="003C429F">
        <w:rPr>
          <w:sz w:val="22"/>
          <w:szCs w:val="22"/>
        </w:rPr>
        <w:noBreakHyphen/>
        <w:t>19)</w:t>
      </w:r>
    </w:p>
    <w:p w:rsidR="00CA554F" w:rsidRPr="00AF5887" w:rsidRDefault="00CA554F" w:rsidP="00CC78CD">
      <w:pPr>
        <w:pStyle w:val="Reasons"/>
        <w:spacing w:before="0"/>
        <w:rPr>
          <w:sz w:val="22"/>
          <w:szCs w:val="22"/>
        </w:rPr>
      </w:pPr>
    </w:p>
    <w:p w:rsidR="00857555" w:rsidRPr="00792FC1" w:rsidRDefault="00857555" w:rsidP="00857555">
      <w:pPr>
        <w:jc w:val="both"/>
        <w:rPr>
          <w:i/>
          <w:sz w:val="22"/>
          <w:szCs w:val="22"/>
        </w:rPr>
      </w:pPr>
      <w:r w:rsidRPr="00E5162F">
        <w:rPr>
          <w:b/>
          <w:i/>
          <w:sz w:val="22"/>
          <w:szCs w:val="22"/>
        </w:rPr>
        <w:t>Reasons</w:t>
      </w:r>
      <w:r w:rsidRPr="00E5162F">
        <w:rPr>
          <w:i/>
          <w:sz w:val="22"/>
          <w:szCs w:val="22"/>
        </w:rPr>
        <w:t xml:space="preserve">: To add </w:t>
      </w:r>
      <w:r w:rsidR="00BE29C6" w:rsidRPr="00E5162F">
        <w:rPr>
          <w:i/>
          <w:sz w:val="22"/>
          <w:szCs w:val="22"/>
        </w:rPr>
        <w:t>the text of the footnote allowi</w:t>
      </w:r>
      <w:r w:rsidRPr="00792FC1">
        <w:rPr>
          <w:i/>
          <w:sz w:val="22"/>
          <w:szCs w:val="22"/>
        </w:rPr>
        <w:t>ng HAPS to operate in the fixed service allocation in the 21.4-22 GHz band.</w:t>
      </w:r>
    </w:p>
    <w:p w:rsidR="00857555" w:rsidRDefault="00857555" w:rsidP="00CC78CD">
      <w:pPr>
        <w:pStyle w:val="Reasons"/>
        <w:spacing w:before="0"/>
        <w:rPr>
          <w:sz w:val="22"/>
          <w:szCs w:val="22"/>
        </w:rPr>
      </w:pPr>
    </w:p>
    <w:p w:rsidR="00C7125F" w:rsidRPr="003C429F" w:rsidRDefault="00C7125F" w:rsidP="003C429F">
      <w:pPr>
        <w:pStyle w:val="Methodheading3"/>
        <w:rPr>
          <w:sz w:val="22"/>
          <w:szCs w:val="22"/>
        </w:rPr>
      </w:pPr>
      <w:r w:rsidRPr="003C429F">
        <w:rPr>
          <w:sz w:val="22"/>
          <w:szCs w:val="22"/>
        </w:rPr>
        <w:lastRenderedPageBreak/>
        <w:t>ADD</w:t>
      </w:r>
      <w:r w:rsidR="00D14B7B" w:rsidRPr="003C429F">
        <w:rPr>
          <w:sz w:val="22"/>
          <w:szCs w:val="22"/>
        </w:rPr>
        <w:tab/>
      </w:r>
      <w:r w:rsidR="00D14B7B" w:rsidRPr="003C429F">
        <w:rPr>
          <w:sz w:val="22"/>
          <w:szCs w:val="22"/>
        </w:rPr>
        <w:tab/>
        <w:t>USA/1.14/3</w:t>
      </w:r>
    </w:p>
    <w:p w:rsidR="00C7125F" w:rsidRPr="00E5162F" w:rsidRDefault="00C7125F" w:rsidP="00C7125F">
      <w:pPr>
        <w:pStyle w:val="ResNo"/>
        <w:rPr>
          <w:rFonts w:ascii="Times New Roman" w:eastAsiaTheme="minorEastAsia" w:hAnsi="Times New Roman" w:cs="Times New Roman"/>
          <w:sz w:val="22"/>
          <w:szCs w:val="22"/>
        </w:rPr>
      </w:pPr>
      <w:r w:rsidRPr="00E5162F">
        <w:rPr>
          <w:rFonts w:ascii="Times New Roman" w:eastAsiaTheme="minorEastAsia" w:hAnsi="Times New Roman" w:cs="Times New Roman"/>
          <w:sz w:val="22"/>
          <w:szCs w:val="22"/>
        </w:rPr>
        <w:t xml:space="preserve">DRAFT NEW RESOLUTION </w:t>
      </w:r>
      <w:r w:rsidRPr="00E5162F">
        <w:rPr>
          <w:rFonts w:ascii="Times New Roman" w:hAnsi="Times New Roman" w:cs="Times New Roman"/>
          <w:bCs/>
          <w:sz w:val="22"/>
          <w:szCs w:val="22"/>
        </w:rPr>
        <w:t>[B114-21B2-O1]</w:t>
      </w:r>
      <w:r w:rsidRPr="00E5162F">
        <w:rPr>
          <w:rFonts w:ascii="Times New Roman" w:eastAsiaTheme="minorEastAsia" w:hAnsi="Times New Roman" w:cs="Times New Roman"/>
          <w:sz w:val="22"/>
          <w:szCs w:val="22"/>
        </w:rPr>
        <w:t xml:space="preserve"> (WRC</w:t>
      </w:r>
      <w:r w:rsidRPr="00E5162F">
        <w:rPr>
          <w:rFonts w:ascii="Times New Roman" w:eastAsiaTheme="minorEastAsia" w:hAnsi="Times New Roman" w:cs="Times New Roman"/>
          <w:sz w:val="22"/>
          <w:szCs w:val="22"/>
        </w:rPr>
        <w:noBreakHyphen/>
        <w:t>19)</w:t>
      </w:r>
    </w:p>
    <w:p w:rsidR="00C7125F" w:rsidRPr="00A35CC1" w:rsidRDefault="00C7125F" w:rsidP="00C7125F">
      <w:pPr>
        <w:pStyle w:val="Restitle"/>
        <w:rPr>
          <w:rFonts w:ascii="Times New Roman" w:eastAsiaTheme="minorEastAsia" w:hAnsi="Times New Roman" w:cs="Times New Roman"/>
          <w:bCs/>
          <w:sz w:val="22"/>
          <w:szCs w:val="22"/>
        </w:rPr>
      </w:pPr>
      <w:r w:rsidRPr="003F026C">
        <w:rPr>
          <w:rFonts w:ascii="Times New Roman" w:eastAsiaTheme="minorEastAsia" w:hAnsi="Times New Roman" w:cs="Times New Roman"/>
          <w:bCs/>
          <w:sz w:val="22"/>
          <w:szCs w:val="22"/>
        </w:rPr>
        <w:t>U</w:t>
      </w:r>
      <w:r w:rsidRPr="003F026C">
        <w:rPr>
          <w:rFonts w:ascii="Times New Roman" w:hAnsi="Times New Roman" w:cs="Times New Roman"/>
          <w:sz w:val="22"/>
          <w:szCs w:val="22"/>
        </w:rPr>
        <w:t xml:space="preserve">se of the bands 21.4-22 GHz by high altitude platform </w:t>
      </w:r>
      <w:r w:rsidRPr="003F026C">
        <w:rPr>
          <w:rFonts w:ascii="Times New Roman" w:hAnsi="Times New Roman" w:cs="Times New Roman"/>
          <w:sz w:val="22"/>
          <w:szCs w:val="22"/>
        </w:rPr>
        <w:br/>
        <w:t>stations in the fixed service for Region 2</w:t>
      </w:r>
    </w:p>
    <w:p w:rsidR="00C7125F" w:rsidRPr="00A35CC1" w:rsidRDefault="00C7125F" w:rsidP="00C7125F">
      <w:pPr>
        <w:pStyle w:val="Normalaftertitle"/>
        <w:rPr>
          <w:rFonts w:ascii="Times New Roman" w:hAnsi="Times New Roman" w:cs="Times New Roman"/>
          <w:sz w:val="22"/>
          <w:szCs w:val="22"/>
        </w:rPr>
      </w:pPr>
      <w:r w:rsidRPr="00A35CC1">
        <w:rPr>
          <w:rFonts w:ascii="Times New Roman" w:hAnsi="Times New Roman" w:cs="Times New Roman"/>
          <w:sz w:val="22"/>
          <w:szCs w:val="22"/>
        </w:rPr>
        <w:t xml:space="preserve">The World Radiocommunication Conference (Sharm el-Sheikh, 2019), </w:t>
      </w:r>
    </w:p>
    <w:p w:rsidR="00C7125F" w:rsidRPr="003C429F" w:rsidRDefault="00C7125F" w:rsidP="00C7125F">
      <w:pPr>
        <w:pStyle w:val="Call"/>
        <w:rPr>
          <w:sz w:val="22"/>
          <w:szCs w:val="22"/>
        </w:rPr>
      </w:pPr>
      <w:r w:rsidRPr="003C429F">
        <w:rPr>
          <w:sz w:val="22"/>
          <w:szCs w:val="22"/>
        </w:rPr>
        <w:t>considering</w:t>
      </w:r>
    </w:p>
    <w:p w:rsidR="00C7125F" w:rsidRPr="003C429F" w:rsidRDefault="00C7125F" w:rsidP="00C7125F">
      <w:pPr>
        <w:rPr>
          <w:sz w:val="22"/>
          <w:szCs w:val="22"/>
        </w:rPr>
      </w:pPr>
      <w:r w:rsidRPr="003C429F">
        <w:rPr>
          <w:sz w:val="22"/>
          <w:szCs w:val="22"/>
        </w:rPr>
        <w:t>Note: No text has been developed, it may be proposed in contributions to CPM19-2</w:t>
      </w:r>
    </w:p>
    <w:p w:rsidR="00C7125F" w:rsidRPr="003C429F" w:rsidRDefault="00C7125F" w:rsidP="00C7125F">
      <w:pPr>
        <w:pStyle w:val="Call"/>
        <w:rPr>
          <w:sz w:val="22"/>
          <w:szCs w:val="22"/>
        </w:rPr>
      </w:pPr>
      <w:r w:rsidRPr="003C429F">
        <w:rPr>
          <w:sz w:val="22"/>
          <w:szCs w:val="22"/>
        </w:rPr>
        <w:t>recognizing</w:t>
      </w:r>
    </w:p>
    <w:p w:rsidR="00C7125F" w:rsidRPr="003C429F" w:rsidRDefault="00C7125F" w:rsidP="00C7125F">
      <w:pPr>
        <w:rPr>
          <w:sz w:val="22"/>
          <w:szCs w:val="22"/>
        </w:rPr>
      </w:pPr>
      <w:r w:rsidRPr="003C429F">
        <w:rPr>
          <w:sz w:val="22"/>
          <w:szCs w:val="22"/>
        </w:rPr>
        <w:t>Note: No text has been developed, it may be proposed in contributions to CPM19-2</w:t>
      </w:r>
    </w:p>
    <w:p w:rsidR="00C7125F" w:rsidRPr="003C429F" w:rsidRDefault="00C7125F" w:rsidP="00C7125F">
      <w:pPr>
        <w:pStyle w:val="Call"/>
        <w:rPr>
          <w:sz w:val="22"/>
          <w:szCs w:val="22"/>
        </w:rPr>
      </w:pPr>
      <w:r w:rsidRPr="003C429F">
        <w:rPr>
          <w:sz w:val="22"/>
          <w:szCs w:val="22"/>
        </w:rPr>
        <w:t>resolves</w:t>
      </w:r>
    </w:p>
    <w:p w:rsidR="00C7125F" w:rsidRPr="003C429F" w:rsidRDefault="00C7125F" w:rsidP="003C429F">
      <w:pPr>
        <w:pStyle w:val="ListParagraph"/>
        <w:numPr>
          <w:ilvl w:val="0"/>
          <w:numId w:val="4"/>
        </w:numPr>
        <w:tabs>
          <w:tab w:val="center" w:pos="4820"/>
          <w:tab w:val="right" w:pos="9639"/>
        </w:tabs>
        <w:rPr>
          <w:sz w:val="22"/>
          <w:szCs w:val="22"/>
          <w:lang w:eastAsia="ja-JP"/>
        </w:rPr>
      </w:pPr>
      <w:r w:rsidRPr="003C429F">
        <w:rPr>
          <w:sz w:val="22"/>
          <w:szCs w:val="22"/>
        </w:rPr>
        <w:t xml:space="preserve">that for the purpose of protecting fixed service systems in </w:t>
      </w:r>
      <w:r w:rsidR="003C429F" w:rsidRPr="003C429F">
        <w:rPr>
          <w:sz w:val="22"/>
          <w:szCs w:val="22"/>
        </w:rPr>
        <w:t>neighboring</w:t>
      </w:r>
      <w:r w:rsidRPr="003C429F">
        <w:rPr>
          <w:sz w:val="22"/>
          <w:szCs w:val="22"/>
        </w:rPr>
        <w:t xml:space="preserve"> administrations in the band 21.4-22 GHz, the power flux density</w:t>
      </w:r>
      <w:r w:rsidRPr="003C429F">
        <w:rPr>
          <w:sz w:val="22"/>
          <w:szCs w:val="22"/>
          <w:lang w:eastAsia="ja-JP"/>
        </w:rPr>
        <w:t xml:space="preserve"> level per HAPS platform station produced at the </w:t>
      </w:r>
      <w:r w:rsidR="003C429F" w:rsidRPr="003C429F">
        <w:rPr>
          <w:sz w:val="22"/>
          <w:szCs w:val="22"/>
          <w:lang w:eastAsia="ja-JP"/>
        </w:rPr>
        <w:t>surface of the Earth in neighbo</w:t>
      </w:r>
      <w:r w:rsidRPr="003C429F">
        <w:rPr>
          <w:sz w:val="22"/>
          <w:szCs w:val="22"/>
          <w:lang w:eastAsia="ja-JP"/>
        </w:rPr>
        <w:t xml:space="preserve">ring administrations shall not exceed the following pfd mask </w:t>
      </w:r>
      <w:r w:rsidRPr="003C429F">
        <w:rPr>
          <w:sz w:val="22"/>
          <w:szCs w:val="22"/>
        </w:rPr>
        <w:t>in dBW/m</w:t>
      </w:r>
      <w:r w:rsidRPr="003C429F">
        <w:rPr>
          <w:sz w:val="22"/>
          <w:szCs w:val="22"/>
          <w:vertAlign w:val="superscript"/>
        </w:rPr>
        <w:t>2</w:t>
      </w:r>
      <w:r w:rsidRPr="003C429F">
        <w:rPr>
          <w:sz w:val="22"/>
          <w:szCs w:val="22"/>
        </w:rPr>
        <w:t xml:space="preserve">/MHz, </w:t>
      </w:r>
      <w:r w:rsidRPr="003C429F">
        <w:rPr>
          <w:sz w:val="22"/>
          <w:szCs w:val="22"/>
          <w:lang w:eastAsia="ja-JP"/>
        </w:rPr>
        <w:t xml:space="preserve">under clear sky condition, </w:t>
      </w:r>
      <w:r w:rsidRPr="003C429F">
        <w:rPr>
          <w:sz w:val="22"/>
          <w:szCs w:val="22"/>
        </w:rPr>
        <w:t>without the explicit agreement from the affected administration</w:t>
      </w:r>
      <w:r w:rsidRPr="003C429F">
        <w:rPr>
          <w:sz w:val="22"/>
          <w:szCs w:val="22"/>
          <w:lang w:eastAsia="ja-JP"/>
        </w:rPr>
        <w:t>:</w:t>
      </w:r>
    </w:p>
    <w:p w:rsidR="00AF5887" w:rsidRPr="003C429F" w:rsidRDefault="00AF5887" w:rsidP="003C429F">
      <w:pPr>
        <w:tabs>
          <w:tab w:val="center" w:pos="4820"/>
          <w:tab w:val="right" w:pos="9639"/>
        </w:tabs>
        <w:ind w:left="360"/>
        <w:rPr>
          <w:sz w:val="22"/>
          <w:szCs w:val="22"/>
          <w:lang w:eastAsia="ja-JP"/>
        </w:rPr>
      </w:pPr>
    </w:p>
    <w:p w:rsidR="00C7125F" w:rsidRPr="003C429F" w:rsidRDefault="003979D1" w:rsidP="00C7125F">
      <w:pPr>
        <w:pStyle w:val="Equation"/>
        <w:shd w:val="clear" w:color="auto" w:fill="FFFFFF" w:themeFill="background1"/>
        <w:rPr>
          <w:i/>
          <w:noProof/>
          <w:sz w:val="22"/>
          <w:szCs w:val="22"/>
          <w:lang w:eastAsia="fr-FR"/>
        </w:rPr>
      </w:pPr>
      <m:oMathPara>
        <m:oMath>
          <m:sSub>
            <m:sSubPr>
              <m:ctrlPr>
                <w:rPr>
                  <w:rFonts w:ascii="Cambria Math" w:hAnsi="Cambria Math"/>
                  <w:i/>
                  <w:noProof/>
                  <w:sz w:val="22"/>
                  <w:szCs w:val="22"/>
                  <w:lang w:eastAsia="fr-FR"/>
                </w:rPr>
              </m:ctrlPr>
            </m:sSubPr>
            <m:e>
              <m:r>
                <w:rPr>
                  <w:rFonts w:ascii="Cambria Math" w:hAnsi="Cambria Math"/>
                  <w:noProof/>
                  <w:sz w:val="22"/>
                  <w:szCs w:val="22"/>
                  <w:lang w:eastAsia="fr-FR"/>
                </w:rPr>
                <m:t>pfd</m:t>
              </m:r>
            </m:e>
            <m:sub>
              <m:r>
                <w:rPr>
                  <w:rFonts w:ascii="Cambria Math" w:hAnsi="Cambria Math"/>
                  <w:noProof/>
                  <w:sz w:val="22"/>
                  <w:szCs w:val="22"/>
                  <w:lang w:eastAsia="fr-FR"/>
                </w:rPr>
                <m:t>max</m:t>
              </m:r>
            </m:sub>
          </m:sSub>
          <m:d>
            <m:dPr>
              <m:ctrlPr>
                <w:rPr>
                  <w:rFonts w:ascii="Cambria Math" w:hAnsi="Cambria Math"/>
                  <w:i/>
                  <w:noProof/>
                  <w:sz w:val="22"/>
                  <w:szCs w:val="22"/>
                  <w:lang w:eastAsia="fr-FR"/>
                </w:rPr>
              </m:ctrlPr>
            </m:dPr>
            <m:e>
              <m:r>
                <w:rPr>
                  <w:rFonts w:ascii="Cambria Math" w:hAnsi="Cambria Math"/>
                  <w:noProof/>
                  <w:sz w:val="22"/>
                  <w:szCs w:val="22"/>
                  <w:lang w:eastAsia="fr-FR"/>
                </w:rPr>
                <m:t>El</m:t>
              </m:r>
            </m:e>
          </m:d>
          <m:r>
            <w:rPr>
              <w:rFonts w:ascii="Cambria Math" w:hAnsi="Cambria Math"/>
              <w:noProof/>
              <w:sz w:val="22"/>
              <w:szCs w:val="22"/>
              <w:lang w:eastAsia="fr-FR"/>
            </w:rPr>
            <m:t>=0.7 ×El-135  for 0≤El&lt;10°</m:t>
          </m:r>
        </m:oMath>
      </m:oMathPara>
    </w:p>
    <w:p w:rsidR="00C7125F" w:rsidRPr="003C429F" w:rsidRDefault="003979D1" w:rsidP="00C7125F">
      <w:pPr>
        <w:pStyle w:val="Equation"/>
        <w:shd w:val="clear" w:color="auto" w:fill="FFFFFF" w:themeFill="background1"/>
        <w:jc w:val="center"/>
        <w:rPr>
          <w:i/>
          <w:noProof/>
          <w:sz w:val="22"/>
          <w:szCs w:val="22"/>
          <w:lang w:eastAsia="fr-FR"/>
        </w:rPr>
      </w:pPr>
      <m:oMathPara>
        <m:oMath>
          <m:sSub>
            <m:sSubPr>
              <m:ctrlPr>
                <w:rPr>
                  <w:rFonts w:ascii="Cambria Math" w:hAnsi="Cambria Math"/>
                  <w:i/>
                  <w:noProof/>
                  <w:sz w:val="22"/>
                  <w:szCs w:val="22"/>
                  <w:lang w:eastAsia="fr-FR"/>
                </w:rPr>
              </m:ctrlPr>
            </m:sSubPr>
            <m:e>
              <m:r>
                <w:rPr>
                  <w:rFonts w:ascii="Cambria Math" w:hAnsi="Cambria Math"/>
                  <w:noProof/>
                  <w:sz w:val="22"/>
                  <w:szCs w:val="22"/>
                  <w:lang w:eastAsia="fr-FR"/>
                </w:rPr>
                <m:t>pfd</m:t>
              </m:r>
            </m:e>
            <m:sub>
              <m:r>
                <w:rPr>
                  <w:rFonts w:ascii="Cambria Math" w:hAnsi="Cambria Math"/>
                  <w:noProof/>
                  <w:sz w:val="22"/>
                  <w:szCs w:val="22"/>
                  <w:lang w:eastAsia="fr-FR"/>
                </w:rPr>
                <m:t>max</m:t>
              </m:r>
            </m:sub>
          </m:sSub>
          <m:d>
            <m:dPr>
              <m:ctrlPr>
                <w:rPr>
                  <w:rFonts w:ascii="Cambria Math" w:hAnsi="Cambria Math"/>
                  <w:i/>
                  <w:noProof/>
                  <w:sz w:val="22"/>
                  <w:szCs w:val="22"/>
                  <w:lang w:eastAsia="fr-FR"/>
                </w:rPr>
              </m:ctrlPr>
            </m:dPr>
            <m:e>
              <m:r>
                <w:rPr>
                  <w:rFonts w:ascii="Cambria Math" w:hAnsi="Cambria Math"/>
                  <w:noProof/>
                  <w:sz w:val="22"/>
                  <w:szCs w:val="22"/>
                  <w:lang w:eastAsia="fr-FR"/>
                </w:rPr>
                <m:t>El</m:t>
              </m:r>
            </m:e>
          </m:d>
          <m:r>
            <w:rPr>
              <w:rFonts w:ascii="Cambria Math" w:hAnsi="Cambria Math"/>
              <w:noProof/>
              <w:sz w:val="22"/>
              <w:szCs w:val="22"/>
              <w:lang w:eastAsia="fr-FR"/>
            </w:rPr>
            <m:t>=2.4×El-152 for 10°≤El&lt;20°</m:t>
          </m:r>
        </m:oMath>
      </m:oMathPara>
    </w:p>
    <w:p w:rsidR="00C7125F" w:rsidRPr="003C429F" w:rsidRDefault="003979D1" w:rsidP="00C7125F">
      <w:pPr>
        <w:pStyle w:val="Equation"/>
        <w:shd w:val="clear" w:color="auto" w:fill="FFFFFF" w:themeFill="background1"/>
        <w:jc w:val="center"/>
        <w:rPr>
          <w:rFonts w:ascii="Cambria Math" w:hAnsi="Cambria Math"/>
          <w:noProof/>
          <w:sz w:val="22"/>
          <w:szCs w:val="22"/>
          <w:lang w:eastAsia="fr-FR"/>
          <w:oMath/>
        </w:rPr>
      </w:pPr>
      <m:oMathPara>
        <m:oMath>
          <m:sSub>
            <m:sSubPr>
              <m:ctrlPr>
                <w:rPr>
                  <w:rFonts w:ascii="Cambria Math" w:hAnsi="Cambria Math"/>
                  <w:i/>
                  <w:noProof/>
                  <w:sz w:val="22"/>
                  <w:szCs w:val="22"/>
                  <w:lang w:eastAsia="fr-FR"/>
                </w:rPr>
              </m:ctrlPr>
            </m:sSubPr>
            <m:e>
              <m:r>
                <w:rPr>
                  <w:rFonts w:ascii="Cambria Math" w:hAnsi="Cambria Math"/>
                  <w:noProof/>
                  <w:sz w:val="22"/>
                  <w:szCs w:val="22"/>
                  <w:lang w:eastAsia="fr-FR"/>
                </w:rPr>
                <m:t>pfd</m:t>
              </m:r>
            </m:e>
            <m:sub>
              <m:r>
                <w:rPr>
                  <w:rFonts w:ascii="Cambria Math" w:hAnsi="Cambria Math"/>
                  <w:noProof/>
                  <w:sz w:val="22"/>
                  <w:szCs w:val="22"/>
                  <w:lang w:eastAsia="fr-FR"/>
                </w:rPr>
                <m:t>max</m:t>
              </m:r>
            </m:sub>
          </m:sSub>
          <m:d>
            <m:dPr>
              <m:ctrlPr>
                <w:rPr>
                  <w:rFonts w:ascii="Cambria Math" w:hAnsi="Cambria Math"/>
                  <w:i/>
                  <w:noProof/>
                  <w:sz w:val="22"/>
                  <w:szCs w:val="22"/>
                  <w:lang w:eastAsia="fr-FR"/>
                </w:rPr>
              </m:ctrlPr>
            </m:dPr>
            <m:e>
              <m:r>
                <w:rPr>
                  <w:rFonts w:ascii="Cambria Math" w:hAnsi="Cambria Math"/>
                  <w:noProof/>
                  <w:sz w:val="22"/>
                  <w:szCs w:val="22"/>
                  <w:lang w:eastAsia="fr-FR"/>
                </w:rPr>
                <m:t>El</m:t>
              </m:r>
            </m:e>
          </m:d>
          <m:r>
            <w:rPr>
              <w:rFonts w:ascii="Cambria Math" w:hAnsi="Cambria Math"/>
              <w:noProof/>
              <w:sz w:val="22"/>
              <w:szCs w:val="22"/>
              <w:lang w:eastAsia="fr-FR"/>
            </w:rPr>
            <m:t xml:space="preserve">=0.45×El-113 for 20°≤El&lt;60° </m:t>
          </m:r>
        </m:oMath>
      </m:oMathPara>
    </w:p>
    <w:p w:rsidR="00C7125F" w:rsidRPr="003C429F" w:rsidRDefault="003979D1" w:rsidP="00C7125F">
      <w:pPr>
        <w:pStyle w:val="Equation"/>
        <w:shd w:val="clear" w:color="auto" w:fill="FFFFFF" w:themeFill="background1"/>
        <w:rPr>
          <w:rFonts w:eastAsiaTheme="minorEastAsia"/>
          <w:i/>
          <w:noProof/>
          <w:sz w:val="22"/>
          <w:szCs w:val="22"/>
          <w:lang w:eastAsia="fr-FR"/>
        </w:rPr>
      </w:pPr>
      <m:oMathPara>
        <m:oMath>
          <m:sSub>
            <m:sSubPr>
              <m:ctrlPr>
                <w:rPr>
                  <w:rFonts w:ascii="Cambria Math" w:hAnsi="Cambria Math"/>
                  <w:i/>
                  <w:noProof/>
                  <w:sz w:val="22"/>
                  <w:szCs w:val="22"/>
                  <w:lang w:eastAsia="fr-FR"/>
                </w:rPr>
              </m:ctrlPr>
            </m:sSubPr>
            <m:e>
              <m:r>
                <w:rPr>
                  <w:rFonts w:ascii="Cambria Math" w:hAnsi="Cambria Math"/>
                  <w:noProof/>
                  <w:sz w:val="22"/>
                  <w:szCs w:val="22"/>
                  <w:lang w:eastAsia="fr-FR"/>
                </w:rPr>
                <m:t>pfd</m:t>
              </m:r>
            </m:e>
            <m:sub>
              <m:r>
                <w:rPr>
                  <w:rFonts w:ascii="Cambria Math" w:hAnsi="Cambria Math"/>
                  <w:noProof/>
                  <w:sz w:val="22"/>
                  <w:szCs w:val="22"/>
                  <w:lang w:eastAsia="fr-FR"/>
                </w:rPr>
                <m:t>max</m:t>
              </m:r>
            </m:sub>
          </m:sSub>
          <m:d>
            <m:dPr>
              <m:ctrlPr>
                <w:rPr>
                  <w:rFonts w:ascii="Cambria Math" w:hAnsi="Cambria Math"/>
                  <w:i/>
                  <w:noProof/>
                  <w:sz w:val="22"/>
                  <w:szCs w:val="22"/>
                  <w:lang w:eastAsia="fr-FR"/>
                </w:rPr>
              </m:ctrlPr>
            </m:dPr>
            <m:e>
              <m:r>
                <w:rPr>
                  <w:rFonts w:ascii="Cambria Math" w:hAnsi="Cambria Math"/>
                  <w:noProof/>
                  <w:sz w:val="22"/>
                  <w:szCs w:val="22"/>
                  <w:lang w:eastAsia="fr-FR"/>
                </w:rPr>
                <m:t>El</m:t>
              </m:r>
            </m:e>
          </m:d>
          <m:r>
            <w:rPr>
              <w:rFonts w:ascii="Cambria Math" w:hAnsi="Cambria Math"/>
              <w:noProof/>
              <w:sz w:val="22"/>
              <w:szCs w:val="22"/>
              <w:lang w:eastAsia="fr-FR"/>
            </w:rPr>
            <m:t xml:space="preserve">=-86 for 60°≤El≤90° </m:t>
          </m:r>
        </m:oMath>
      </m:oMathPara>
    </w:p>
    <w:p w:rsidR="00AF5887" w:rsidRPr="003C429F" w:rsidRDefault="00AF5887" w:rsidP="00C7125F">
      <w:pPr>
        <w:pStyle w:val="Equation"/>
        <w:shd w:val="clear" w:color="auto" w:fill="FFFFFF" w:themeFill="background1"/>
        <w:rPr>
          <w:noProof/>
          <w:sz w:val="22"/>
          <w:szCs w:val="22"/>
          <w:lang w:eastAsia="fr-FR"/>
        </w:rPr>
      </w:pPr>
    </w:p>
    <w:p w:rsidR="00C7125F" w:rsidRPr="003C429F" w:rsidRDefault="00C7125F" w:rsidP="003C429F">
      <w:pPr>
        <w:ind w:firstLine="720"/>
        <w:rPr>
          <w:sz w:val="22"/>
          <w:szCs w:val="22"/>
          <w:lang w:eastAsia="ja-JP"/>
        </w:rPr>
      </w:pPr>
      <w:r w:rsidRPr="003C429F">
        <w:rPr>
          <w:sz w:val="22"/>
          <w:szCs w:val="22"/>
          <w:lang w:eastAsia="ja-JP"/>
        </w:rPr>
        <w:t>where El is the elevation angle in degrees (angles of arrival above the horizontal plane).</w:t>
      </w:r>
    </w:p>
    <w:p w:rsidR="00C7125F" w:rsidRPr="003C429F" w:rsidRDefault="00C7125F" w:rsidP="003C429F">
      <w:pPr>
        <w:ind w:left="720"/>
        <w:jc w:val="both"/>
        <w:rPr>
          <w:sz w:val="22"/>
          <w:szCs w:val="22"/>
          <w:lang w:eastAsia="ja-JP"/>
        </w:rPr>
      </w:pPr>
      <w:r w:rsidRPr="003C429F">
        <w:rPr>
          <w:sz w:val="22"/>
          <w:szCs w:val="22"/>
          <w:lang w:eastAsia="ja-JP"/>
        </w:rPr>
        <w:t xml:space="preserve">In order to compensate for additional propagation impairments in the main beam of the HAPS due to rain, any exceedance of the pfd mask shall be limited by a value equivalent to the level of rain fading up to a maximum of 20 </w:t>
      </w:r>
      <w:proofErr w:type="spellStart"/>
      <w:r w:rsidRPr="003C429F">
        <w:rPr>
          <w:sz w:val="22"/>
          <w:szCs w:val="22"/>
          <w:lang w:eastAsia="ja-JP"/>
        </w:rPr>
        <w:t>dB.</w:t>
      </w:r>
      <w:proofErr w:type="spellEnd"/>
    </w:p>
    <w:p w:rsidR="00C7125F" w:rsidRPr="003C429F" w:rsidRDefault="00C7125F" w:rsidP="003C429F">
      <w:pPr>
        <w:ind w:firstLine="720"/>
        <w:jc w:val="both"/>
        <w:rPr>
          <w:sz w:val="22"/>
          <w:szCs w:val="22"/>
          <w:lang w:eastAsia="ja-JP"/>
        </w:rPr>
      </w:pPr>
      <w:r w:rsidRPr="003C429F">
        <w:rPr>
          <w:sz w:val="22"/>
          <w:szCs w:val="22"/>
          <w:lang w:eastAsia="ja-JP"/>
        </w:rPr>
        <w:t xml:space="preserve">To verify the compliance with the propose pfd mask the following equation shall be used: </w:t>
      </w:r>
    </w:p>
    <w:p w:rsidR="00C7125F" w:rsidRPr="003C429F" w:rsidRDefault="00C7125F" w:rsidP="00C7125F">
      <w:pPr>
        <w:tabs>
          <w:tab w:val="center" w:pos="4820"/>
          <w:tab w:val="right" w:pos="9639"/>
        </w:tabs>
        <w:jc w:val="both"/>
        <w:rPr>
          <w:i/>
          <w:sz w:val="22"/>
          <w:szCs w:val="22"/>
          <w:lang w:eastAsia="ja-JP"/>
        </w:rPr>
      </w:pPr>
      <m:oMathPara>
        <m:oMath>
          <m:r>
            <w:rPr>
              <w:rFonts w:ascii="Cambria Math" w:hAnsi="Cambria Math"/>
              <w:sz w:val="22"/>
              <w:szCs w:val="22"/>
              <w:lang w:eastAsia="ja-JP"/>
            </w:rPr>
            <m:t>pfd(El)=</m:t>
          </m:r>
          <m:sSub>
            <m:sSubPr>
              <m:ctrlPr>
                <w:rPr>
                  <w:rFonts w:ascii="Cambria Math" w:hAnsi="Cambria Math"/>
                  <w:i/>
                  <w:sz w:val="22"/>
                  <w:szCs w:val="22"/>
                  <w:lang w:eastAsia="ja-JP"/>
                </w:rPr>
              </m:ctrlPr>
            </m:sSubPr>
            <m:e>
              <m:r>
                <w:rPr>
                  <w:rFonts w:ascii="Cambria Math" w:hAnsi="Cambria Math"/>
                  <w:sz w:val="22"/>
                  <w:szCs w:val="22"/>
                  <w:lang w:eastAsia="ja-JP"/>
                </w:rPr>
                <m:t>EIRP</m:t>
              </m:r>
            </m:e>
            <m:sub>
              <m:f>
                <m:fPr>
                  <m:ctrlPr>
                    <w:rPr>
                      <w:rFonts w:ascii="Cambria Math" w:hAnsi="Cambria Math"/>
                      <w:i/>
                      <w:sz w:val="22"/>
                      <w:szCs w:val="22"/>
                      <w:lang w:eastAsia="ja-JP"/>
                    </w:rPr>
                  </m:ctrlPr>
                </m:fPr>
                <m:num>
                  <m:r>
                    <w:rPr>
                      <w:rFonts w:ascii="Cambria Math" w:hAnsi="Cambria Math"/>
                      <w:sz w:val="22"/>
                      <w:szCs w:val="22"/>
                      <w:lang w:eastAsia="ja-JP"/>
                    </w:rPr>
                    <m:t>dBW</m:t>
                  </m:r>
                </m:num>
                <m:den>
                  <m:r>
                    <w:rPr>
                      <w:rFonts w:ascii="Cambria Math" w:hAnsi="Cambria Math"/>
                      <w:sz w:val="22"/>
                      <w:szCs w:val="22"/>
                      <w:lang w:eastAsia="ja-JP"/>
                    </w:rPr>
                    <m:t>MHz</m:t>
                  </m:r>
                </m:den>
              </m:f>
            </m:sub>
          </m:sSub>
          <m:r>
            <w:rPr>
              <w:rFonts w:ascii="Cambria Math" w:hAnsi="Cambria Math"/>
              <w:sz w:val="22"/>
              <w:szCs w:val="22"/>
              <w:lang w:eastAsia="ja-JP"/>
            </w:rPr>
            <m:t>(El)+10*</m:t>
          </m:r>
          <m:func>
            <m:funcPr>
              <m:ctrlPr>
                <w:rPr>
                  <w:rFonts w:ascii="Cambria Math" w:hAnsi="Cambria Math"/>
                  <w:i/>
                  <w:sz w:val="22"/>
                  <w:szCs w:val="22"/>
                  <w:lang w:eastAsia="ja-JP"/>
                </w:rPr>
              </m:ctrlPr>
            </m:funcPr>
            <m:fName>
              <m:sSub>
                <m:sSubPr>
                  <m:ctrlPr>
                    <w:rPr>
                      <w:rFonts w:ascii="Cambria Math" w:hAnsi="Cambria Math"/>
                      <w:i/>
                      <w:sz w:val="22"/>
                      <w:szCs w:val="22"/>
                      <w:lang w:eastAsia="ja-JP"/>
                    </w:rPr>
                  </m:ctrlPr>
                </m:sSubPr>
                <m:e>
                  <m:r>
                    <w:rPr>
                      <w:rFonts w:ascii="Cambria Math" w:hAnsi="Cambria Math"/>
                      <w:sz w:val="22"/>
                      <w:szCs w:val="22"/>
                      <w:lang w:eastAsia="ja-JP"/>
                    </w:rPr>
                    <m:t>log</m:t>
                  </m:r>
                </m:e>
                <m:sub>
                  <m:r>
                    <w:rPr>
                      <w:rFonts w:ascii="Cambria Math" w:hAnsi="Cambria Math"/>
                      <w:sz w:val="22"/>
                      <w:szCs w:val="22"/>
                      <w:lang w:eastAsia="ja-JP"/>
                    </w:rPr>
                    <m:t>10</m:t>
                  </m:r>
                </m:sub>
              </m:sSub>
            </m:fName>
            <m:e>
              <m:d>
                <m:dPr>
                  <m:ctrlPr>
                    <w:rPr>
                      <w:rFonts w:ascii="Cambria Math" w:hAnsi="Cambria Math"/>
                      <w:i/>
                      <w:sz w:val="22"/>
                      <w:szCs w:val="22"/>
                      <w:lang w:eastAsia="ja-JP"/>
                    </w:rPr>
                  </m:ctrlPr>
                </m:dPr>
                <m:e>
                  <m:f>
                    <m:fPr>
                      <m:ctrlPr>
                        <w:rPr>
                          <w:rFonts w:ascii="Cambria Math" w:hAnsi="Cambria Math"/>
                          <w:i/>
                          <w:sz w:val="22"/>
                          <w:szCs w:val="22"/>
                          <w:lang w:eastAsia="ja-JP"/>
                        </w:rPr>
                      </m:ctrlPr>
                    </m:fPr>
                    <m:num>
                      <m:r>
                        <w:rPr>
                          <w:rFonts w:ascii="Cambria Math" w:hAnsi="Cambria Math"/>
                          <w:sz w:val="22"/>
                          <w:szCs w:val="22"/>
                          <w:lang w:eastAsia="ja-JP"/>
                        </w:rPr>
                        <m:t>1</m:t>
                      </m:r>
                    </m:num>
                    <m:den>
                      <m:r>
                        <w:rPr>
                          <w:rFonts w:ascii="Cambria Math" w:hAnsi="Cambria Math"/>
                          <w:sz w:val="22"/>
                          <w:szCs w:val="22"/>
                          <w:lang w:eastAsia="ja-JP"/>
                        </w:rPr>
                        <m:t>4π</m:t>
                      </m:r>
                      <m:sSub>
                        <m:sSubPr>
                          <m:ctrlPr>
                            <w:rPr>
                              <w:rFonts w:ascii="Cambria Math" w:hAnsi="Cambria Math"/>
                              <w:i/>
                              <w:sz w:val="22"/>
                              <w:szCs w:val="22"/>
                              <w:lang w:eastAsia="ja-JP"/>
                            </w:rPr>
                          </m:ctrlPr>
                        </m:sSubPr>
                        <m:e>
                          <m:sSup>
                            <m:sSupPr>
                              <m:ctrlPr>
                                <w:rPr>
                                  <w:rFonts w:ascii="Cambria Math" w:hAnsi="Cambria Math"/>
                                  <w:i/>
                                  <w:sz w:val="22"/>
                                  <w:szCs w:val="22"/>
                                  <w:lang w:eastAsia="ja-JP"/>
                                </w:rPr>
                              </m:ctrlPr>
                            </m:sSupPr>
                            <m:e>
                              <m:r>
                                <w:rPr>
                                  <w:rFonts w:ascii="Cambria Math" w:hAnsi="Cambria Math"/>
                                  <w:sz w:val="22"/>
                                  <w:szCs w:val="22"/>
                                  <w:lang w:eastAsia="ja-JP"/>
                                </w:rPr>
                                <m:t>d</m:t>
                              </m:r>
                            </m:e>
                            <m:sup>
                              <m:r>
                                <w:rPr>
                                  <w:rFonts w:ascii="Cambria Math" w:hAnsi="Cambria Math"/>
                                  <w:sz w:val="22"/>
                                  <w:szCs w:val="22"/>
                                  <w:lang w:eastAsia="ja-JP"/>
                                </w:rPr>
                                <m:t>2</m:t>
                              </m:r>
                            </m:sup>
                          </m:sSup>
                        </m:e>
                        <m:sub>
                          <m:r>
                            <w:rPr>
                              <w:rFonts w:ascii="Cambria Math" w:hAnsi="Cambria Math"/>
                              <w:sz w:val="22"/>
                              <w:szCs w:val="22"/>
                              <w:lang w:eastAsia="ja-JP"/>
                            </w:rPr>
                            <m:t>(El)</m:t>
                          </m:r>
                        </m:sub>
                      </m:sSub>
                    </m:den>
                  </m:f>
                </m:e>
              </m:d>
            </m:e>
          </m:func>
        </m:oMath>
      </m:oMathPara>
    </w:p>
    <w:p w:rsidR="00C7125F" w:rsidRPr="003C429F" w:rsidRDefault="00C7125F" w:rsidP="003C429F">
      <w:pPr>
        <w:ind w:firstLine="720"/>
        <w:rPr>
          <w:sz w:val="22"/>
          <w:szCs w:val="22"/>
          <w:lang w:eastAsia="ja-JP"/>
        </w:rPr>
      </w:pPr>
      <w:r w:rsidRPr="003C429F">
        <w:rPr>
          <w:sz w:val="22"/>
          <w:szCs w:val="22"/>
          <w:lang w:eastAsia="ja-JP"/>
        </w:rPr>
        <w:t>where:</w:t>
      </w:r>
    </w:p>
    <w:p w:rsidR="00C7125F" w:rsidRPr="003C429F" w:rsidRDefault="00C7125F" w:rsidP="00C7125F">
      <w:pPr>
        <w:pStyle w:val="Equationlegend"/>
        <w:shd w:val="clear" w:color="auto" w:fill="FFFFFF"/>
        <w:rPr>
          <w:sz w:val="22"/>
          <w:szCs w:val="22"/>
          <w:lang w:eastAsia="ja-JP"/>
        </w:rPr>
      </w:pPr>
      <w:r w:rsidRPr="003C429F">
        <w:rPr>
          <w:sz w:val="22"/>
          <w:szCs w:val="22"/>
          <w:lang w:eastAsia="ja-JP"/>
        </w:rPr>
        <w:tab/>
      </w:r>
      <w:r w:rsidRPr="003C429F">
        <w:rPr>
          <w:i/>
          <w:iCs/>
          <w:sz w:val="22"/>
          <w:szCs w:val="22"/>
          <w:lang w:eastAsia="ja-JP"/>
        </w:rPr>
        <w:t>d</w:t>
      </w:r>
      <w:r w:rsidRPr="003C429F">
        <w:rPr>
          <w:sz w:val="22"/>
          <w:szCs w:val="22"/>
          <w:lang w:eastAsia="ja-JP"/>
        </w:rPr>
        <w:tab/>
        <w:t>distance in meters between the HAPS and the ground (elevation angle dependent);</w:t>
      </w:r>
    </w:p>
    <w:p w:rsidR="00C7125F" w:rsidRPr="003C429F" w:rsidRDefault="00C7125F" w:rsidP="00C7125F">
      <w:pPr>
        <w:pStyle w:val="Equationlegend"/>
        <w:shd w:val="clear" w:color="auto" w:fill="FFFFFF"/>
        <w:rPr>
          <w:sz w:val="22"/>
          <w:szCs w:val="22"/>
          <w:lang w:eastAsia="ja-JP"/>
        </w:rPr>
      </w:pPr>
      <w:r w:rsidRPr="003C429F">
        <w:rPr>
          <w:sz w:val="22"/>
          <w:szCs w:val="22"/>
          <w:lang w:eastAsia="ja-JP"/>
        </w:rPr>
        <w:tab/>
      </w:r>
      <w:r w:rsidRPr="003C429F">
        <w:rPr>
          <w:i/>
          <w:iCs/>
          <w:sz w:val="22"/>
          <w:szCs w:val="22"/>
          <w:lang w:eastAsia="ja-JP"/>
        </w:rPr>
        <w:t>EIRP</w:t>
      </w:r>
      <w:r w:rsidRPr="003C429F">
        <w:rPr>
          <w:sz w:val="22"/>
          <w:szCs w:val="22"/>
          <w:lang w:eastAsia="ja-JP"/>
        </w:rPr>
        <w:tab/>
        <w:t xml:space="preserve">HAPS platform nominal EIRP spectral density in </w:t>
      </w:r>
      <w:proofErr w:type="spellStart"/>
      <w:r w:rsidRPr="003C429F">
        <w:rPr>
          <w:sz w:val="22"/>
          <w:szCs w:val="22"/>
          <w:lang w:eastAsia="ja-JP"/>
        </w:rPr>
        <w:t>dBW</w:t>
      </w:r>
      <w:proofErr w:type="spellEnd"/>
      <w:r w:rsidRPr="003C429F">
        <w:rPr>
          <w:sz w:val="22"/>
          <w:szCs w:val="22"/>
          <w:lang w:eastAsia="ja-JP"/>
        </w:rPr>
        <w:t>/MHz at a specific elevation angle;</w:t>
      </w:r>
    </w:p>
    <w:p w:rsidR="00C7125F" w:rsidRDefault="00C7125F" w:rsidP="00C7125F">
      <w:pPr>
        <w:pStyle w:val="Equationlegend"/>
        <w:rPr>
          <w:sz w:val="22"/>
          <w:szCs w:val="22"/>
          <w:lang w:eastAsia="ja-JP"/>
        </w:rPr>
      </w:pPr>
      <w:r w:rsidRPr="003C429F">
        <w:rPr>
          <w:sz w:val="22"/>
          <w:szCs w:val="22"/>
          <w:lang w:eastAsia="ja-JP"/>
        </w:rPr>
        <w:tab/>
      </w:r>
      <w:proofErr w:type="spellStart"/>
      <w:r w:rsidRPr="003C429F">
        <w:rPr>
          <w:i/>
          <w:sz w:val="22"/>
          <w:szCs w:val="22"/>
          <w:lang w:eastAsia="ja-JP"/>
        </w:rPr>
        <w:t>pfd</w:t>
      </w:r>
      <w:proofErr w:type="spellEnd"/>
      <w:r w:rsidRPr="003C429F">
        <w:rPr>
          <w:i/>
          <w:sz w:val="22"/>
          <w:szCs w:val="22"/>
          <w:lang w:eastAsia="ja-JP"/>
        </w:rPr>
        <w:t>(El)</w:t>
      </w:r>
      <w:r w:rsidRPr="003C429F">
        <w:rPr>
          <w:sz w:val="22"/>
          <w:szCs w:val="22"/>
          <w:lang w:eastAsia="ja-JP"/>
        </w:rPr>
        <w:tab/>
        <w:t xml:space="preserve">is the power flux density at the Earth’s surface per HAPS platform station in </w:t>
      </w:r>
      <w:proofErr w:type="spellStart"/>
      <w:r w:rsidRPr="003C429F">
        <w:rPr>
          <w:sz w:val="22"/>
          <w:szCs w:val="22"/>
          <w:lang w:eastAsia="ja-JP"/>
        </w:rPr>
        <w:t>dBW</w:t>
      </w:r>
      <w:proofErr w:type="spellEnd"/>
      <w:r w:rsidRPr="003C429F">
        <w:rPr>
          <w:sz w:val="22"/>
          <w:szCs w:val="22"/>
          <w:lang w:eastAsia="ja-JP"/>
        </w:rPr>
        <w:t>/m</w:t>
      </w:r>
      <w:r w:rsidRPr="003C429F">
        <w:rPr>
          <w:sz w:val="22"/>
          <w:szCs w:val="22"/>
          <w:vertAlign w:val="superscript"/>
          <w:lang w:eastAsia="ja-JP"/>
        </w:rPr>
        <w:t>2</w:t>
      </w:r>
      <w:r w:rsidRPr="003C429F">
        <w:rPr>
          <w:sz w:val="22"/>
          <w:szCs w:val="22"/>
          <w:lang w:eastAsia="ja-JP"/>
        </w:rPr>
        <w:t>/</w:t>
      </w:r>
      <w:proofErr w:type="spellStart"/>
      <w:r w:rsidRPr="003C429F">
        <w:rPr>
          <w:sz w:val="22"/>
          <w:szCs w:val="22"/>
          <w:lang w:eastAsia="ja-JP"/>
        </w:rPr>
        <w:t>MHz</w:t>
      </w:r>
      <w:r w:rsidR="00AF5887">
        <w:rPr>
          <w:sz w:val="22"/>
          <w:szCs w:val="22"/>
          <w:lang w:eastAsia="ja-JP"/>
        </w:rPr>
        <w:t>.</w:t>
      </w:r>
      <w:proofErr w:type="spellEnd"/>
    </w:p>
    <w:p w:rsidR="00AF5887" w:rsidRPr="003C429F" w:rsidRDefault="00AF5887" w:rsidP="00C7125F">
      <w:pPr>
        <w:pStyle w:val="Equationlegend"/>
        <w:rPr>
          <w:sz w:val="22"/>
          <w:szCs w:val="22"/>
          <w:lang w:eastAsia="ja-JP"/>
        </w:rPr>
      </w:pPr>
    </w:p>
    <w:p w:rsidR="00C7125F" w:rsidRPr="003C429F" w:rsidRDefault="00C7125F" w:rsidP="003C429F">
      <w:pPr>
        <w:spacing w:after="240"/>
        <w:ind w:left="720" w:hanging="720"/>
        <w:rPr>
          <w:sz w:val="22"/>
          <w:szCs w:val="22"/>
        </w:rPr>
      </w:pPr>
      <w:r w:rsidRPr="003C429F">
        <w:rPr>
          <w:sz w:val="22"/>
          <w:szCs w:val="22"/>
        </w:rPr>
        <w:t>2</w:t>
      </w:r>
      <w:r w:rsidRPr="003C429F">
        <w:rPr>
          <w:sz w:val="22"/>
          <w:szCs w:val="22"/>
        </w:rPr>
        <w:tab/>
        <w:t>that in order to ensure the protection of EESS (passive), the EIRP per HAPS platform, in the</w:t>
      </w:r>
      <w:r w:rsidR="00AF5887">
        <w:rPr>
          <w:sz w:val="22"/>
          <w:szCs w:val="22"/>
        </w:rPr>
        <w:t xml:space="preserve"> </w:t>
      </w:r>
      <w:r w:rsidRPr="003C429F">
        <w:rPr>
          <w:sz w:val="22"/>
          <w:szCs w:val="22"/>
        </w:rPr>
        <w:t>bands 21.2-21.4 GHz and 22.21-22.5 GHz, shall not exceed:</w:t>
      </w:r>
    </w:p>
    <w:p w:rsidR="00C7125F" w:rsidRPr="003C429F" w:rsidRDefault="00C7125F" w:rsidP="00C7125F">
      <w:pPr>
        <w:pStyle w:val="Equationlegend"/>
        <w:shd w:val="clear" w:color="auto" w:fill="FFFFFF" w:themeFill="background1"/>
        <w:ind w:left="2127" w:hanging="711"/>
        <w:rPr>
          <w:iCs/>
          <w:sz w:val="22"/>
          <w:szCs w:val="22"/>
          <w:lang w:val="en-US" w:eastAsia="fr-FR"/>
        </w:rPr>
      </w:pPr>
      <w:r w:rsidRPr="003C429F">
        <w:rPr>
          <w:iCs/>
          <w:sz w:val="22"/>
          <w:szCs w:val="22"/>
          <w:lang w:val="en-US" w:eastAsia="fr-FR"/>
        </w:rPr>
        <w:tab/>
      </w:r>
      <m:oMath>
        <m:r>
          <w:rPr>
            <w:rFonts w:ascii="Cambria Math" w:hAnsi="Cambria Math"/>
            <w:sz w:val="22"/>
            <w:szCs w:val="22"/>
            <w:lang w:val="en-US" w:eastAsia="fr-FR"/>
          </w:rPr>
          <m:t>EIRP=(-0.76El-9.5) dBW/100MHz      for   -4.53°≤El&lt;35.5°</m:t>
        </m:r>
      </m:oMath>
    </w:p>
    <w:p w:rsidR="00C7125F" w:rsidRPr="003C429F" w:rsidRDefault="00C7125F" w:rsidP="00C7125F">
      <w:pPr>
        <w:tabs>
          <w:tab w:val="left" w:pos="1418"/>
        </w:tabs>
        <w:ind w:left="708"/>
        <w:rPr>
          <w:sz w:val="22"/>
          <w:szCs w:val="22"/>
          <w:lang w:eastAsia="fr-FR"/>
        </w:rPr>
      </w:pPr>
      <w:r w:rsidRPr="003C429F">
        <w:rPr>
          <w:iCs/>
          <w:sz w:val="22"/>
          <w:szCs w:val="22"/>
          <w:lang w:eastAsia="fr-FR"/>
        </w:rPr>
        <w:tab/>
      </w:r>
      <w:r w:rsidRPr="003C429F">
        <w:rPr>
          <w:iCs/>
          <w:sz w:val="22"/>
          <w:szCs w:val="22"/>
          <w:lang w:eastAsia="fr-FR"/>
        </w:rPr>
        <w:tab/>
      </w:r>
      <m:oMath>
        <m:r>
          <w:rPr>
            <w:rFonts w:ascii="Cambria Math" w:hAnsi="Cambria Math"/>
            <w:sz w:val="22"/>
            <w:szCs w:val="22"/>
            <w:lang w:eastAsia="fr-FR"/>
          </w:rPr>
          <m:t>EIRP=-36.5 dBW/100 MHz                       for    35.5°≤El&lt;90°</m:t>
        </m:r>
      </m:oMath>
    </w:p>
    <w:p w:rsidR="00C7125F" w:rsidRPr="003C429F" w:rsidRDefault="00C7125F" w:rsidP="00C7125F">
      <w:pPr>
        <w:rPr>
          <w:sz w:val="22"/>
          <w:szCs w:val="22"/>
          <w:lang w:eastAsia="ja-JP"/>
        </w:rPr>
      </w:pPr>
    </w:p>
    <w:p w:rsidR="00C7125F" w:rsidRDefault="00C7125F" w:rsidP="003C429F">
      <w:pPr>
        <w:ind w:firstLine="708"/>
        <w:rPr>
          <w:sz w:val="22"/>
          <w:szCs w:val="22"/>
          <w:lang w:eastAsia="ja-JP"/>
        </w:rPr>
      </w:pPr>
      <w:r w:rsidRPr="003C429F">
        <w:rPr>
          <w:sz w:val="22"/>
          <w:szCs w:val="22"/>
          <w:lang w:eastAsia="ja-JP"/>
        </w:rPr>
        <w:t>where El is the elevation angle in° (angles of arrival above the horizontal plane);</w:t>
      </w:r>
    </w:p>
    <w:p w:rsidR="00AF5887" w:rsidRPr="003C429F" w:rsidRDefault="00AF5887" w:rsidP="00C7125F">
      <w:pPr>
        <w:rPr>
          <w:sz w:val="22"/>
          <w:szCs w:val="22"/>
          <w:lang w:eastAsia="ja-JP"/>
        </w:rPr>
      </w:pPr>
    </w:p>
    <w:p w:rsidR="00C7125F" w:rsidRPr="003C429F" w:rsidRDefault="00AF5887" w:rsidP="003C429F">
      <w:pPr>
        <w:spacing w:after="240"/>
        <w:ind w:left="720" w:hanging="720"/>
        <w:rPr>
          <w:sz w:val="22"/>
          <w:szCs w:val="22"/>
        </w:rPr>
      </w:pPr>
      <w:r>
        <w:rPr>
          <w:sz w:val="22"/>
          <w:szCs w:val="22"/>
        </w:rPr>
        <w:t>3</w:t>
      </w:r>
      <w:r>
        <w:rPr>
          <w:sz w:val="22"/>
          <w:szCs w:val="22"/>
        </w:rPr>
        <w:tab/>
      </w:r>
      <w:r w:rsidR="00C7125F" w:rsidRPr="003C429F">
        <w:rPr>
          <w:sz w:val="22"/>
          <w:szCs w:val="22"/>
        </w:rPr>
        <w:t>that in order to ensure the protection of the radio astronomy service, the unwanted emission pfd produced by HAPS platform downlink transmissions shall not exceed -176 dBW/m²/290 MHz for continuum observations, and -192 dBW/m²/250 kHz for spectral line observations in the band 22.21-22.5 GHz at an RAS station location at a height of 50m. These pfd values shall be verified considering a percentage of time of 2% in the relevant propagation model;</w:t>
      </w:r>
    </w:p>
    <w:p w:rsidR="00AF5887" w:rsidRPr="003C429F" w:rsidRDefault="00AF5887" w:rsidP="003C429F">
      <w:pPr>
        <w:pStyle w:val="ListParagraph"/>
        <w:ind w:left="816"/>
        <w:rPr>
          <w:sz w:val="22"/>
          <w:szCs w:val="22"/>
        </w:rPr>
      </w:pPr>
    </w:p>
    <w:p w:rsidR="00C7125F" w:rsidRPr="003C429F" w:rsidRDefault="00C7125F" w:rsidP="003C429F">
      <w:pPr>
        <w:ind w:left="708" w:hanging="708"/>
        <w:rPr>
          <w:sz w:val="22"/>
          <w:szCs w:val="22"/>
        </w:rPr>
      </w:pPr>
      <w:r w:rsidRPr="003C429F">
        <w:rPr>
          <w:sz w:val="22"/>
          <w:szCs w:val="22"/>
        </w:rPr>
        <w:t>4</w:t>
      </w:r>
      <w:r w:rsidRPr="003C429F">
        <w:rPr>
          <w:sz w:val="22"/>
          <w:szCs w:val="22"/>
        </w:rPr>
        <w:tab/>
        <w:t xml:space="preserve">that </w:t>
      </w:r>
      <w:r w:rsidRPr="003C429F">
        <w:rPr>
          <w:i/>
          <w:sz w:val="22"/>
          <w:szCs w:val="22"/>
        </w:rPr>
        <w:t xml:space="preserve">resolves </w:t>
      </w:r>
      <w:r w:rsidRPr="003C429F">
        <w:rPr>
          <w:sz w:val="22"/>
          <w:szCs w:val="22"/>
        </w:rPr>
        <w:t>3 above applies at any radio astronomy station that was in operation prior to 22 November 2019; and that has been notified to the Bureau in the band 22.21-22.5 GHz before 22 May 2020.  Radio astronomy stations notified after this date may seek an agreement with administrations that have notified HAPS,</w:t>
      </w:r>
    </w:p>
    <w:p w:rsidR="00C7125F" w:rsidRDefault="00C7125F" w:rsidP="00C7125F">
      <w:pPr>
        <w:pStyle w:val="Call"/>
        <w:rPr>
          <w:sz w:val="22"/>
          <w:szCs w:val="22"/>
          <w:lang w:val="en-US"/>
        </w:rPr>
      </w:pPr>
      <w:r w:rsidRPr="003C429F">
        <w:rPr>
          <w:sz w:val="22"/>
          <w:szCs w:val="22"/>
          <w:lang w:val="en-US"/>
        </w:rPr>
        <w:t xml:space="preserve">instructs the Director of the </w:t>
      </w:r>
      <w:proofErr w:type="spellStart"/>
      <w:r w:rsidRPr="003C429F">
        <w:rPr>
          <w:sz w:val="22"/>
          <w:szCs w:val="22"/>
          <w:lang w:val="en-US"/>
        </w:rPr>
        <w:t>Radiocommunication</w:t>
      </w:r>
      <w:proofErr w:type="spellEnd"/>
      <w:r w:rsidRPr="003C429F">
        <w:rPr>
          <w:sz w:val="22"/>
          <w:szCs w:val="22"/>
          <w:lang w:val="en-US"/>
        </w:rPr>
        <w:t xml:space="preserve"> Bureau</w:t>
      </w:r>
    </w:p>
    <w:p w:rsidR="003C429F" w:rsidRPr="003C429F" w:rsidRDefault="003C429F" w:rsidP="003C429F"/>
    <w:p w:rsidR="003C429F" w:rsidRPr="003C429F" w:rsidRDefault="00C7125F" w:rsidP="00C7125F">
      <w:pPr>
        <w:rPr>
          <w:sz w:val="22"/>
          <w:szCs w:val="22"/>
        </w:rPr>
      </w:pPr>
      <w:r w:rsidRPr="003C429F">
        <w:rPr>
          <w:sz w:val="22"/>
          <w:szCs w:val="22"/>
        </w:rPr>
        <w:t>to take all necessary measures to implement this Resolution.</w:t>
      </w:r>
    </w:p>
    <w:p w:rsidR="00C7125F" w:rsidRPr="003C429F" w:rsidRDefault="00C7125F" w:rsidP="00C7125F">
      <w:pPr>
        <w:pStyle w:val="Reasons"/>
        <w:rPr>
          <w:sz w:val="22"/>
          <w:szCs w:val="22"/>
          <w:lang w:val="en-US" w:eastAsia="ja-JP"/>
        </w:rPr>
      </w:pPr>
    </w:p>
    <w:p w:rsidR="00857555" w:rsidRPr="00E5162F" w:rsidRDefault="00857555" w:rsidP="00857555">
      <w:pPr>
        <w:jc w:val="both"/>
        <w:rPr>
          <w:i/>
          <w:sz w:val="22"/>
          <w:szCs w:val="22"/>
        </w:rPr>
      </w:pPr>
      <w:r w:rsidRPr="00AF5887">
        <w:rPr>
          <w:b/>
          <w:i/>
          <w:sz w:val="22"/>
          <w:szCs w:val="22"/>
        </w:rPr>
        <w:t>Reasons</w:t>
      </w:r>
      <w:r w:rsidRPr="00AF5887">
        <w:rPr>
          <w:i/>
          <w:sz w:val="22"/>
          <w:szCs w:val="22"/>
        </w:rPr>
        <w:t xml:space="preserve">: To add the text of a resolution </w:t>
      </w:r>
      <w:r w:rsidR="003D5453" w:rsidRPr="00AF5887">
        <w:rPr>
          <w:i/>
          <w:sz w:val="22"/>
          <w:szCs w:val="22"/>
        </w:rPr>
        <w:t>specif</w:t>
      </w:r>
      <w:r w:rsidRPr="00AF5887">
        <w:rPr>
          <w:i/>
          <w:sz w:val="22"/>
          <w:szCs w:val="22"/>
        </w:rPr>
        <w:t>y</w:t>
      </w:r>
      <w:r w:rsidR="003D5453" w:rsidRPr="00AF5887">
        <w:rPr>
          <w:i/>
          <w:sz w:val="22"/>
          <w:szCs w:val="22"/>
        </w:rPr>
        <w:t>ing</w:t>
      </w:r>
      <w:r w:rsidRPr="00AF5887">
        <w:rPr>
          <w:i/>
          <w:sz w:val="22"/>
          <w:szCs w:val="22"/>
        </w:rPr>
        <w:t xml:space="preserve"> the operating requirements for HAPS to protect other services.</w:t>
      </w:r>
    </w:p>
    <w:p w:rsidR="00C7125F" w:rsidRPr="00C7125F" w:rsidRDefault="00C7125F" w:rsidP="00CC78CD">
      <w:pPr>
        <w:pStyle w:val="Reasons"/>
        <w:spacing w:before="0"/>
        <w:rPr>
          <w:sz w:val="22"/>
          <w:szCs w:val="22"/>
        </w:rPr>
      </w:pPr>
    </w:p>
    <w:p w:rsidR="00CA554F" w:rsidRPr="00AE405A" w:rsidRDefault="00857555" w:rsidP="00CA554F">
      <w:pPr>
        <w:pStyle w:val="Heading1"/>
        <w:rPr>
          <w:rFonts w:ascii="Times New Roman" w:hAnsi="Times New Roman"/>
          <w:sz w:val="22"/>
          <w:szCs w:val="22"/>
          <w:u w:val="single"/>
        </w:rPr>
      </w:pPr>
      <w:r>
        <w:rPr>
          <w:rFonts w:ascii="Times New Roman" w:hAnsi="Times New Roman"/>
          <w:sz w:val="22"/>
          <w:szCs w:val="22"/>
          <w:u w:val="single"/>
        </w:rPr>
        <w:t xml:space="preserve">For the </w:t>
      </w:r>
      <w:r w:rsidR="00CA554F" w:rsidRPr="00AE405A">
        <w:rPr>
          <w:rFonts w:ascii="Times New Roman" w:hAnsi="Times New Roman"/>
          <w:sz w:val="22"/>
          <w:szCs w:val="22"/>
          <w:u w:val="single"/>
        </w:rPr>
        <w:t>24.25-27.5 GHz</w:t>
      </w:r>
      <w:r w:rsidR="005F11DC">
        <w:rPr>
          <w:rFonts w:ascii="Times New Roman" w:hAnsi="Times New Roman"/>
          <w:sz w:val="22"/>
          <w:szCs w:val="22"/>
          <w:u w:val="single"/>
        </w:rPr>
        <w:t xml:space="preserve"> Band</w:t>
      </w:r>
    </w:p>
    <w:p w:rsidR="00CA554F" w:rsidRPr="00C8255F" w:rsidRDefault="00CA554F" w:rsidP="00CA554F">
      <w:pPr>
        <w:rPr>
          <w:sz w:val="22"/>
          <w:szCs w:val="22"/>
          <w:lang w:val="en-GB"/>
        </w:rPr>
      </w:pPr>
    </w:p>
    <w:p w:rsidR="00CA554F" w:rsidRPr="00A35CC1" w:rsidRDefault="00CA554F" w:rsidP="003C429F">
      <w:pPr>
        <w:pStyle w:val="Methodheading3"/>
        <w:rPr>
          <w:sz w:val="22"/>
          <w:szCs w:val="22"/>
        </w:rPr>
      </w:pPr>
      <w:r w:rsidRPr="003C429F">
        <w:rPr>
          <w:sz w:val="22"/>
          <w:szCs w:val="22"/>
        </w:rPr>
        <w:t xml:space="preserve">MOD </w:t>
      </w:r>
      <w:r w:rsidRPr="003C429F">
        <w:rPr>
          <w:sz w:val="22"/>
          <w:szCs w:val="22"/>
        </w:rPr>
        <w:tab/>
      </w:r>
      <w:r w:rsidR="00AE405A" w:rsidRPr="00A35CC1">
        <w:rPr>
          <w:sz w:val="22"/>
          <w:szCs w:val="22"/>
        </w:rPr>
        <w:tab/>
        <w:t>USA/1.14/4</w:t>
      </w:r>
    </w:p>
    <w:p w:rsidR="00CA554F" w:rsidRDefault="00CA554F" w:rsidP="00CA554F">
      <w:pPr>
        <w:rPr>
          <w:b/>
          <w:sz w:val="22"/>
          <w:szCs w:val="22"/>
          <w:lang w:val="en-GB"/>
        </w:rPr>
      </w:pPr>
    </w:p>
    <w:p w:rsidR="00CA554F" w:rsidRPr="00C8255F" w:rsidRDefault="00CA554F" w:rsidP="00CA554F">
      <w:pPr>
        <w:pStyle w:val="ArtNo"/>
        <w:rPr>
          <w:sz w:val="22"/>
          <w:szCs w:val="22"/>
        </w:rPr>
      </w:pPr>
      <w:r w:rsidRPr="00C8255F">
        <w:rPr>
          <w:sz w:val="22"/>
          <w:szCs w:val="22"/>
        </w:rPr>
        <w:t xml:space="preserve">ARTICLE </w:t>
      </w:r>
      <w:r w:rsidRPr="00C8255F">
        <w:rPr>
          <w:rStyle w:val="href"/>
          <w:sz w:val="22"/>
          <w:szCs w:val="22"/>
        </w:rPr>
        <w:t>5</w:t>
      </w:r>
    </w:p>
    <w:p w:rsidR="00CA554F" w:rsidRPr="00C8255F" w:rsidRDefault="00CA554F" w:rsidP="00CA554F">
      <w:pPr>
        <w:pStyle w:val="Arttitle"/>
        <w:rPr>
          <w:color w:val="000000"/>
          <w:sz w:val="22"/>
          <w:szCs w:val="22"/>
        </w:rPr>
      </w:pPr>
      <w:r w:rsidRPr="00C8255F">
        <w:rPr>
          <w:color w:val="000000"/>
          <w:sz w:val="22"/>
          <w:szCs w:val="22"/>
        </w:rPr>
        <w:t>Frequency allocations</w:t>
      </w:r>
    </w:p>
    <w:p w:rsidR="00CA554F" w:rsidRPr="00C8255F" w:rsidRDefault="00CA554F" w:rsidP="00CA554F">
      <w:pPr>
        <w:pStyle w:val="Section1"/>
        <w:keepNext/>
        <w:keepLines/>
        <w:rPr>
          <w:rFonts w:hAnsi="Times New Roman Bold"/>
          <w:b w:val="0"/>
          <w:sz w:val="22"/>
          <w:szCs w:val="22"/>
        </w:rPr>
      </w:pPr>
      <w:r w:rsidRPr="00C8255F">
        <w:rPr>
          <w:color w:val="000000"/>
          <w:sz w:val="22"/>
          <w:szCs w:val="22"/>
        </w:rPr>
        <w:t>Section IV – Table of Frequency Allocations</w:t>
      </w:r>
      <w:r w:rsidRPr="00C8255F">
        <w:rPr>
          <w:color w:val="000000"/>
          <w:sz w:val="22"/>
          <w:szCs w:val="22"/>
        </w:rPr>
        <w:br/>
      </w:r>
      <w:r w:rsidRPr="00C8255F">
        <w:rPr>
          <w:b w:val="0"/>
          <w:color w:val="000000"/>
          <w:sz w:val="22"/>
          <w:szCs w:val="22"/>
        </w:rPr>
        <w:t xml:space="preserve">(See No. </w:t>
      </w:r>
      <w:r w:rsidRPr="00C8255F">
        <w:rPr>
          <w:rStyle w:val="Artref"/>
          <w:color w:val="000000"/>
          <w:sz w:val="22"/>
          <w:szCs w:val="22"/>
        </w:rPr>
        <w:t>2.1</w:t>
      </w:r>
      <w:r w:rsidRPr="00C8255F">
        <w:rPr>
          <w:b w:val="0"/>
          <w:color w:val="000000"/>
          <w:sz w:val="22"/>
          <w:szCs w:val="22"/>
        </w:rPr>
        <w:t>)</w:t>
      </w:r>
      <w:r w:rsidRPr="00C8255F">
        <w:rPr>
          <w:b w:val="0"/>
          <w:color w:val="000000"/>
          <w:sz w:val="22"/>
          <w:szCs w:val="22"/>
        </w:rPr>
        <w:br/>
      </w:r>
    </w:p>
    <w:p w:rsidR="00CA554F" w:rsidRPr="00C8255F" w:rsidRDefault="00CA554F" w:rsidP="00CA554F">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Bold" w:hAnsi="Times New Roman Bold"/>
          <w:b/>
          <w:sz w:val="22"/>
          <w:szCs w:val="22"/>
          <w:lang w:val="en-GB"/>
        </w:rPr>
      </w:pPr>
      <w:r w:rsidRPr="00C8255F">
        <w:rPr>
          <w:rFonts w:ascii="Times New Roman Bold" w:hAnsi="Times New Roman Bold"/>
          <w:b/>
          <w:sz w:val="22"/>
          <w:szCs w:val="22"/>
          <w:lang w:val="en-GB"/>
        </w:rPr>
        <w:t>24.25-25.25 GHz</w:t>
      </w:r>
    </w:p>
    <w:tbl>
      <w:tblPr>
        <w:tblW w:w="9304" w:type="dxa"/>
        <w:jc w:val="center"/>
        <w:tblBorders>
          <w:top w:val="single" w:sz="6" w:space="0" w:color="auto"/>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0"/>
        <w:gridCol w:w="3118"/>
        <w:gridCol w:w="3096"/>
      </w:tblGrid>
      <w:tr w:rsidR="00CA554F" w:rsidRPr="00C8255F" w:rsidTr="00384C1B">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Allocation to services</w:t>
            </w:r>
          </w:p>
        </w:tc>
      </w:tr>
      <w:tr w:rsidR="00CA554F" w:rsidRPr="00C8255F" w:rsidTr="00384C1B">
        <w:trPr>
          <w:cantSplit/>
          <w:jc w:val="center"/>
        </w:trPr>
        <w:tc>
          <w:tcPr>
            <w:tcW w:w="3090" w:type="dxa"/>
            <w:tcBorders>
              <w:top w:val="single" w:sz="4" w:space="0" w:color="auto"/>
              <w:left w:val="single" w:sz="4" w:space="0" w:color="auto"/>
              <w:bottom w:val="single" w:sz="4" w:space="0" w:color="auto"/>
              <w:right w:val="single" w:sz="6" w:space="0" w:color="auto"/>
            </w:tcBorders>
            <w:hideMark/>
          </w:tcPr>
          <w:p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1</w:t>
            </w:r>
          </w:p>
        </w:tc>
        <w:tc>
          <w:tcPr>
            <w:tcW w:w="3118" w:type="dxa"/>
            <w:tcBorders>
              <w:top w:val="single" w:sz="4" w:space="0" w:color="auto"/>
              <w:left w:val="single" w:sz="6" w:space="0" w:color="auto"/>
              <w:bottom w:val="single" w:sz="4" w:space="0" w:color="auto"/>
              <w:right w:val="single" w:sz="6" w:space="0" w:color="auto"/>
            </w:tcBorders>
            <w:hideMark/>
          </w:tcPr>
          <w:p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2</w:t>
            </w:r>
          </w:p>
        </w:tc>
        <w:tc>
          <w:tcPr>
            <w:tcW w:w="3096" w:type="dxa"/>
            <w:tcBorders>
              <w:top w:val="single" w:sz="4" w:space="0" w:color="auto"/>
              <w:left w:val="single" w:sz="6" w:space="0" w:color="auto"/>
              <w:bottom w:val="single" w:sz="4" w:space="0" w:color="auto"/>
              <w:right w:val="single" w:sz="4" w:space="0" w:color="auto"/>
            </w:tcBorders>
            <w:hideMark/>
          </w:tcPr>
          <w:p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3</w:t>
            </w:r>
          </w:p>
        </w:tc>
      </w:tr>
      <w:tr w:rsidR="00CA554F" w:rsidRPr="00C8255F" w:rsidTr="00384C1B">
        <w:trPr>
          <w:cantSplit/>
          <w:jc w:val="center"/>
        </w:trPr>
        <w:tc>
          <w:tcPr>
            <w:tcW w:w="3090" w:type="dxa"/>
            <w:tcBorders>
              <w:top w:val="single" w:sz="4" w:space="0" w:color="auto"/>
              <w:left w:val="single" w:sz="4" w:space="0" w:color="auto"/>
              <w:bottom w:val="single" w:sz="4" w:space="0" w:color="auto"/>
              <w:right w:val="single" w:sz="6" w:space="0" w:color="auto"/>
            </w:tcBorders>
            <w:hideMark/>
          </w:tcPr>
          <w:p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t>24.25-24.45</w:t>
            </w:r>
          </w:p>
          <w:p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u w:val="double"/>
                <w:lang w:val="fr-FR"/>
              </w:rPr>
            </w:pPr>
            <w:r w:rsidRPr="00B268EA">
              <w:rPr>
                <w:color w:val="000000"/>
                <w:lang w:val="en-GB"/>
              </w:rPr>
              <w:t>FIXED</w:t>
            </w:r>
          </w:p>
        </w:tc>
        <w:tc>
          <w:tcPr>
            <w:tcW w:w="3118" w:type="dxa"/>
            <w:tcBorders>
              <w:top w:val="single" w:sz="4" w:space="0" w:color="auto"/>
              <w:left w:val="single" w:sz="6" w:space="0" w:color="auto"/>
              <w:bottom w:val="single" w:sz="4" w:space="0" w:color="auto"/>
              <w:right w:val="single" w:sz="6" w:space="0" w:color="auto"/>
            </w:tcBorders>
            <w:hideMark/>
          </w:tcPr>
          <w:p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t>24.25-24.45</w:t>
            </w:r>
          </w:p>
          <w:p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ins w:id="8" w:author="Author"/>
                <w:color w:val="000000"/>
                <w:lang w:val="en-GB"/>
              </w:rPr>
            </w:pPr>
            <w:proofErr w:type="gramStart"/>
            <w:ins w:id="9" w:author="Author">
              <w:r w:rsidRPr="00B268EA">
                <w:rPr>
                  <w:lang w:val="en-GB"/>
                </w:rPr>
                <w:t>FIXED  ADD</w:t>
              </w:r>
              <w:proofErr w:type="gramEnd"/>
              <w:r w:rsidRPr="00B268EA">
                <w:rPr>
                  <w:lang w:val="en-GB"/>
                </w:rPr>
                <w:t xml:space="preserve"> 5.C114</w:t>
              </w:r>
            </w:ins>
          </w:p>
          <w:p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u w:val="double"/>
                <w:lang w:val="fr-FR"/>
              </w:rPr>
            </w:pPr>
            <w:r w:rsidRPr="00B268EA">
              <w:rPr>
                <w:color w:val="000000"/>
                <w:lang w:val="en-GB"/>
              </w:rPr>
              <w:t>RADIONAVIGATION</w:t>
            </w:r>
          </w:p>
        </w:tc>
        <w:tc>
          <w:tcPr>
            <w:tcW w:w="3096" w:type="dxa"/>
            <w:tcBorders>
              <w:top w:val="single" w:sz="4" w:space="0" w:color="auto"/>
              <w:left w:val="single" w:sz="6" w:space="0" w:color="auto"/>
              <w:bottom w:val="single" w:sz="4" w:space="0" w:color="auto"/>
              <w:right w:val="single" w:sz="4" w:space="0" w:color="auto"/>
            </w:tcBorders>
            <w:hideMark/>
          </w:tcPr>
          <w:p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t>24.25-24.45</w:t>
            </w:r>
          </w:p>
          <w:p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RADIONAVIGATION</w:t>
            </w:r>
          </w:p>
          <w:p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FIXED</w:t>
            </w:r>
          </w:p>
          <w:p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FR"/>
              </w:rPr>
            </w:pPr>
            <w:r w:rsidRPr="00B268EA">
              <w:rPr>
                <w:color w:val="000000"/>
                <w:lang w:val="en-GB"/>
              </w:rPr>
              <w:t>MOBILE</w:t>
            </w:r>
          </w:p>
        </w:tc>
      </w:tr>
      <w:tr w:rsidR="00CA554F" w:rsidRPr="00C8255F" w:rsidTr="00384C1B">
        <w:trPr>
          <w:cantSplit/>
          <w:jc w:val="center"/>
        </w:trPr>
        <w:tc>
          <w:tcPr>
            <w:tcW w:w="3090" w:type="dxa"/>
            <w:tcBorders>
              <w:top w:val="single" w:sz="4" w:space="0" w:color="auto"/>
              <w:left w:val="single" w:sz="4" w:space="0" w:color="auto"/>
              <w:bottom w:val="nil"/>
              <w:right w:val="single" w:sz="6" w:space="0" w:color="auto"/>
            </w:tcBorders>
            <w:hideMark/>
          </w:tcPr>
          <w:p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lastRenderedPageBreak/>
              <w:t>24.45-24.65</w:t>
            </w:r>
          </w:p>
          <w:p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FIXED</w:t>
            </w:r>
          </w:p>
          <w:p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FR"/>
              </w:rPr>
            </w:pPr>
            <w:r w:rsidRPr="00B268EA">
              <w:rPr>
                <w:color w:val="000000"/>
                <w:lang w:val="en-GB"/>
              </w:rPr>
              <w:t>INTER-SATELLITE</w:t>
            </w:r>
          </w:p>
        </w:tc>
        <w:tc>
          <w:tcPr>
            <w:tcW w:w="3118" w:type="dxa"/>
            <w:tcBorders>
              <w:top w:val="single" w:sz="4" w:space="0" w:color="auto"/>
              <w:left w:val="single" w:sz="6" w:space="0" w:color="auto"/>
              <w:bottom w:val="nil"/>
              <w:right w:val="single" w:sz="6" w:space="0" w:color="auto"/>
            </w:tcBorders>
            <w:hideMark/>
          </w:tcPr>
          <w:p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t>24.45-24.65</w:t>
            </w:r>
          </w:p>
          <w:p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ins w:id="10" w:author="Author"/>
                <w:color w:val="000000"/>
                <w:lang w:val="en-GB"/>
              </w:rPr>
            </w:pPr>
            <w:proofErr w:type="gramStart"/>
            <w:ins w:id="11" w:author="Author">
              <w:r w:rsidRPr="00B268EA">
                <w:rPr>
                  <w:lang w:val="en-GB"/>
                </w:rPr>
                <w:t>FIXED  ADD</w:t>
              </w:r>
              <w:proofErr w:type="gramEnd"/>
              <w:r w:rsidRPr="00B268EA">
                <w:rPr>
                  <w:lang w:val="en-GB"/>
                </w:rPr>
                <w:t xml:space="preserve"> 5.C114</w:t>
              </w:r>
            </w:ins>
          </w:p>
          <w:p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INTER-SATELLITE</w:t>
            </w:r>
          </w:p>
          <w:p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u w:val="double"/>
                <w:lang w:val="fr-FR"/>
              </w:rPr>
            </w:pPr>
            <w:r w:rsidRPr="00B268EA">
              <w:rPr>
                <w:color w:val="000000"/>
                <w:lang w:val="en-GB"/>
              </w:rPr>
              <w:t>RADIONAVIGATION</w:t>
            </w:r>
          </w:p>
        </w:tc>
        <w:tc>
          <w:tcPr>
            <w:tcW w:w="3096" w:type="dxa"/>
            <w:tcBorders>
              <w:top w:val="single" w:sz="4" w:space="0" w:color="auto"/>
              <w:left w:val="single" w:sz="6" w:space="0" w:color="auto"/>
              <w:bottom w:val="nil"/>
              <w:right w:val="single" w:sz="4" w:space="0" w:color="auto"/>
            </w:tcBorders>
            <w:hideMark/>
          </w:tcPr>
          <w:p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fr-CH"/>
              </w:rPr>
            </w:pPr>
            <w:r w:rsidRPr="00B268EA">
              <w:rPr>
                <w:b/>
                <w:lang w:val="fr-CH"/>
              </w:rPr>
              <w:t>24.45-24.65</w:t>
            </w:r>
          </w:p>
          <w:p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CH"/>
              </w:rPr>
            </w:pPr>
            <w:r w:rsidRPr="00B268EA">
              <w:rPr>
                <w:color w:val="000000"/>
                <w:lang w:val="fr-CH"/>
              </w:rPr>
              <w:t>FIXED</w:t>
            </w:r>
          </w:p>
          <w:p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CH"/>
              </w:rPr>
            </w:pPr>
            <w:r w:rsidRPr="00B268EA">
              <w:rPr>
                <w:color w:val="000000"/>
                <w:lang w:val="fr-CH"/>
              </w:rPr>
              <w:t>INTER-SATELLITE</w:t>
            </w:r>
          </w:p>
          <w:p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CH"/>
              </w:rPr>
            </w:pPr>
            <w:r w:rsidRPr="00B268EA">
              <w:rPr>
                <w:color w:val="000000"/>
                <w:lang w:val="fr-CH"/>
              </w:rPr>
              <w:t>MOBILE</w:t>
            </w:r>
          </w:p>
          <w:p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u w:val="double"/>
                <w:lang w:val="fr-CH"/>
              </w:rPr>
            </w:pPr>
            <w:r w:rsidRPr="00B268EA">
              <w:rPr>
                <w:color w:val="000000"/>
                <w:lang w:val="fr-CH"/>
              </w:rPr>
              <w:t>RADIONAVIGATION</w:t>
            </w:r>
          </w:p>
        </w:tc>
      </w:tr>
      <w:tr w:rsidR="00CA554F" w:rsidRPr="00C8255F" w:rsidTr="00384C1B">
        <w:trPr>
          <w:cantSplit/>
          <w:jc w:val="center"/>
        </w:trPr>
        <w:tc>
          <w:tcPr>
            <w:tcW w:w="3090" w:type="dxa"/>
            <w:tcBorders>
              <w:top w:val="nil"/>
              <w:left w:val="single" w:sz="4" w:space="0" w:color="auto"/>
              <w:bottom w:val="single" w:sz="4" w:space="0" w:color="auto"/>
              <w:right w:val="single" w:sz="6" w:space="0" w:color="auto"/>
            </w:tcBorders>
          </w:tcPr>
          <w:p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fr-CH"/>
              </w:rPr>
            </w:pPr>
          </w:p>
        </w:tc>
        <w:tc>
          <w:tcPr>
            <w:tcW w:w="3118" w:type="dxa"/>
            <w:tcBorders>
              <w:top w:val="nil"/>
              <w:left w:val="single" w:sz="6" w:space="0" w:color="auto"/>
              <w:bottom w:val="single" w:sz="4" w:space="0" w:color="auto"/>
              <w:right w:val="single" w:sz="6" w:space="0" w:color="auto"/>
            </w:tcBorders>
            <w:hideMark/>
          </w:tcPr>
          <w:p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AU"/>
              </w:rPr>
            </w:pPr>
            <w:r w:rsidRPr="00B268EA">
              <w:rPr>
                <w:color w:val="000000"/>
                <w:lang w:val="en-AU"/>
              </w:rPr>
              <w:t>5.533</w:t>
            </w:r>
          </w:p>
        </w:tc>
        <w:tc>
          <w:tcPr>
            <w:tcW w:w="3096" w:type="dxa"/>
            <w:tcBorders>
              <w:top w:val="nil"/>
              <w:left w:val="single" w:sz="6" w:space="0" w:color="auto"/>
              <w:bottom w:val="single" w:sz="4" w:space="0" w:color="auto"/>
              <w:right w:val="single" w:sz="4" w:space="0" w:color="auto"/>
            </w:tcBorders>
            <w:hideMark/>
          </w:tcPr>
          <w:p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AU"/>
              </w:rPr>
            </w:pPr>
            <w:r w:rsidRPr="00B268EA">
              <w:rPr>
                <w:color w:val="000000"/>
                <w:lang w:val="en-AU"/>
              </w:rPr>
              <w:t>5.533</w:t>
            </w:r>
          </w:p>
        </w:tc>
      </w:tr>
      <w:tr w:rsidR="00CA554F" w:rsidRPr="00C8255F" w:rsidTr="00384C1B">
        <w:trPr>
          <w:cantSplit/>
          <w:jc w:val="center"/>
        </w:trPr>
        <w:tc>
          <w:tcPr>
            <w:tcW w:w="3090" w:type="dxa"/>
            <w:tcBorders>
              <w:top w:val="single" w:sz="4" w:space="0" w:color="auto"/>
              <w:left w:val="single" w:sz="4" w:space="0" w:color="auto"/>
              <w:bottom w:val="nil"/>
              <w:right w:val="single" w:sz="6" w:space="0" w:color="auto"/>
            </w:tcBorders>
            <w:hideMark/>
          </w:tcPr>
          <w:p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t>24.65-24.75</w:t>
            </w:r>
          </w:p>
          <w:p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FIXED</w:t>
            </w:r>
          </w:p>
          <w:p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FIXED-SATELLITE</w:t>
            </w:r>
            <w:r w:rsidRPr="00B268EA">
              <w:rPr>
                <w:color w:val="000000"/>
                <w:lang w:val="en-GB"/>
              </w:rPr>
              <w:br/>
              <w:t>(Earth-to-</w:t>
            </w:r>
            <w:proofErr w:type="gramStart"/>
            <w:r w:rsidRPr="00B268EA">
              <w:rPr>
                <w:color w:val="000000"/>
                <w:lang w:val="en-GB"/>
              </w:rPr>
              <w:t xml:space="preserve">space)  </w:t>
            </w:r>
            <w:r w:rsidRPr="00B268EA">
              <w:rPr>
                <w:lang w:val="en-AU"/>
              </w:rPr>
              <w:t>5</w:t>
            </w:r>
            <w:proofErr w:type="gramEnd"/>
            <w:r w:rsidRPr="00B268EA">
              <w:rPr>
                <w:lang w:val="en-AU"/>
              </w:rPr>
              <w:t>.532B</w:t>
            </w:r>
          </w:p>
          <w:p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INTER-SATELLITE</w:t>
            </w:r>
          </w:p>
        </w:tc>
        <w:tc>
          <w:tcPr>
            <w:tcW w:w="3118" w:type="dxa"/>
            <w:tcBorders>
              <w:top w:val="single" w:sz="4" w:space="0" w:color="auto"/>
              <w:left w:val="single" w:sz="6" w:space="0" w:color="auto"/>
              <w:bottom w:val="nil"/>
              <w:right w:val="single" w:sz="6" w:space="0" w:color="auto"/>
            </w:tcBorders>
            <w:hideMark/>
          </w:tcPr>
          <w:p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t>24.65-24.75</w:t>
            </w:r>
          </w:p>
          <w:p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ins w:id="12" w:author="Author"/>
                <w:color w:val="000000"/>
                <w:lang w:val="en-GB"/>
              </w:rPr>
            </w:pPr>
            <w:proofErr w:type="gramStart"/>
            <w:ins w:id="13" w:author="Author">
              <w:r w:rsidRPr="00B268EA">
                <w:rPr>
                  <w:lang w:val="en-GB"/>
                </w:rPr>
                <w:t>FIXED  ADD</w:t>
              </w:r>
              <w:proofErr w:type="gramEnd"/>
              <w:r w:rsidRPr="00B268EA">
                <w:rPr>
                  <w:lang w:val="en-GB"/>
                </w:rPr>
                <w:t xml:space="preserve"> 5.C114</w:t>
              </w:r>
            </w:ins>
          </w:p>
          <w:p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INTER-SATELLITE</w:t>
            </w:r>
          </w:p>
          <w:p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RADIOLOCATION-</w:t>
            </w:r>
            <w:r w:rsidRPr="00B268EA">
              <w:rPr>
                <w:color w:val="000000"/>
                <w:lang w:val="en-GB"/>
              </w:rPr>
              <w:br/>
              <w:t>SATELLITE (Earth-to-space)</w:t>
            </w:r>
          </w:p>
        </w:tc>
        <w:tc>
          <w:tcPr>
            <w:tcW w:w="3096" w:type="dxa"/>
            <w:tcBorders>
              <w:top w:val="single" w:sz="4" w:space="0" w:color="auto"/>
              <w:left w:val="single" w:sz="6" w:space="0" w:color="auto"/>
              <w:bottom w:val="nil"/>
              <w:right w:val="single" w:sz="4" w:space="0" w:color="auto"/>
            </w:tcBorders>
            <w:hideMark/>
          </w:tcPr>
          <w:p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b/>
                <w:lang w:val="en-GB"/>
              </w:rPr>
            </w:pPr>
            <w:r w:rsidRPr="00B268EA">
              <w:rPr>
                <w:b/>
                <w:lang w:val="en-GB"/>
              </w:rPr>
              <w:t>24.65-24.75</w:t>
            </w:r>
          </w:p>
          <w:p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FIXED</w:t>
            </w:r>
          </w:p>
          <w:p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FIXED-SATELLITE</w:t>
            </w:r>
            <w:r w:rsidRPr="00B268EA">
              <w:rPr>
                <w:color w:val="000000"/>
                <w:lang w:val="en-GB"/>
              </w:rPr>
              <w:br/>
              <w:t>(Earth-to-</w:t>
            </w:r>
            <w:proofErr w:type="gramStart"/>
            <w:r w:rsidRPr="00B268EA">
              <w:rPr>
                <w:color w:val="000000"/>
                <w:lang w:val="en-GB"/>
              </w:rPr>
              <w:t xml:space="preserve">space)  </w:t>
            </w:r>
            <w:r w:rsidRPr="00B268EA">
              <w:rPr>
                <w:lang w:val="en-AU"/>
              </w:rPr>
              <w:t>5</w:t>
            </w:r>
            <w:proofErr w:type="gramEnd"/>
            <w:r w:rsidRPr="00B268EA">
              <w:rPr>
                <w:lang w:val="en-AU"/>
              </w:rPr>
              <w:t>.532B</w:t>
            </w:r>
          </w:p>
          <w:p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INTER-SATELLITE</w:t>
            </w:r>
          </w:p>
          <w:p w:rsidR="00CA554F" w:rsidRPr="00B268EA" w:rsidRDefault="00CA554F" w:rsidP="00384C1B">
            <w:pPr>
              <w:keepNext/>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GB"/>
              </w:rPr>
            </w:pPr>
            <w:r w:rsidRPr="00B268EA">
              <w:rPr>
                <w:color w:val="000000"/>
                <w:lang w:val="en-GB"/>
              </w:rPr>
              <w:t>MOBILE</w:t>
            </w:r>
          </w:p>
        </w:tc>
      </w:tr>
      <w:tr w:rsidR="00CA554F" w:rsidRPr="00C8255F" w:rsidTr="00384C1B">
        <w:trPr>
          <w:cantSplit/>
          <w:jc w:val="center"/>
        </w:trPr>
        <w:tc>
          <w:tcPr>
            <w:tcW w:w="3090" w:type="dxa"/>
            <w:tcBorders>
              <w:top w:val="nil"/>
              <w:left w:val="single" w:sz="4" w:space="0" w:color="auto"/>
              <w:bottom w:val="nil"/>
              <w:right w:val="single" w:sz="6" w:space="0" w:color="auto"/>
            </w:tcBorders>
          </w:tcPr>
          <w:p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AU"/>
              </w:rPr>
            </w:pPr>
          </w:p>
        </w:tc>
        <w:tc>
          <w:tcPr>
            <w:tcW w:w="3118" w:type="dxa"/>
            <w:tcBorders>
              <w:top w:val="nil"/>
              <w:left w:val="single" w:sz="6" w:space="0" w:color="auto"/>
              <w:bottom w:val="nil"/>
              <w:right w:val="single" w:sz="6" w:space="0" w:color="auto"/>
            </w:tcBorders>
          </w:tcPr>
          <w:p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AU"/>
              </w:rPr>
            </w:pPr>
          </w:p>
        </w:tc>
        <w:tc>
          <w:tcPr>
            <w:tcW w:w="3096" w:type="dxa"/>
            <w:tcBorders>
              <w:top w:val="nil"/>
              <w:left w:val="single" w:sz="6" w:space="0" w:color="auto"/>
              <w:bottom w:val="nil"/>
              <w:right w:val="single" w:sz="4" w:space="0" w:color="auto"/>
            </w:tcBorders>
            <w:hideMark/>
          </w:tcPr>
          <w:p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color w:val="000000"/>
                <w:lang w:val="en-AU"/>
              </w:rPr>
            </w:pPr>
            <w:r w:rsidRPr="00B268EA">
              <w:rPr>
                <w:color w:val="000000"/>
                <w:lang w:val="en-AU"/>
              </w:rPr>
              <w:t>5.533</w:t>
            </w:r>
          </w:p>
        </w:tc>
      </w:tr>
      <w:tr w:rsidR="00CA554F" w:rsidRPr="00C8255F" w:rsidTr="00384C1B">
        <w:tblPrEx>
          <w:tblBorders>
            <w:top w:val="single" w:sz="4" w:space="0" w:color="auto"/>
            <w:bottom w:val="single" w:sz="4" w:space="0" w:color="auto"/>
            <w:insideV w:val="single" w:sz="4" w:space="0" w:color="auto"/>
          </w:tblBorders>
        </w:tblPrEx>
        <w:trPr>
          <w:cantSplit/>
          <w:jc w:val="center"/>
        </w:trPr>
        <w:tc>
          <w:tcPr>
            <w:tcW w:w="3090" w:type="dxa"/>
            <w:tcBorders>
              <w:top w:val="single" w:sz="4" w:space="0" w:color="auto"/>
              <w:left w:val="single" w:sz="4" w:space="0" w:color="auto"/>
              <w:bottom w:val="single" w:sz="4" w:space="0" w:color="auto"/>
              <w:right w:val="single" w:sz="4" w:space="0" w:color="auto"/>
            </w:tcBorders>
            <w:hideMark/>
          </w:tcPr>
          <w:p w:rsidR="00CA554F" w:rsidRPr="00B268EA" w:rsidRDefault="00CA554F" w:rsidP="00384C1B">
            <w:pPr>
              <w:pStyle w:val="TableTextS5"/>
              <w:rPr>
                <w:rStyle w:val="Tablefreq"/>
              </w:rPr>
            </w:pPr>
            <w:r w:rsidRPr="00B268EA">
              <w:rPr>
                <w:rStyle w:val="Tablefreq"/>
              </w:rPr>
              <w:t>24.75-25.25</w:t>
            </w:r>
          </w:p>
          <w:p w:rsidR="00CA554F" w:rsidRPr="00B268EA" w:rsidRDefault="00CA554F" w:rsidP="00384C1B">
            <w:pPr>
              <w:pStyle w:val="TableTextS5"/>
              <w:rPr>
                <w:color w:val="000000"/>
              </w:rPr>
            </w:pPr>
            <w:r w:rsidRPr="00B268EA">
              <w:rPr>
                <w:color w:val="000000"/>
              </w:rPr>
              <w:t>FIXED</w:t>
            </w:r>
          </w:p>
          <w:p w:rsidR="00CA554F" w:rsidRPr="00B268EA" w:rsidRDefault="00CA554F" w:rsidP="00384C1B">
            <w:pPr>
              <w:pStyle w:val="TableTextS5"/>
              <w:rPr>
                <w:color w:val="000000"/>
              </w:rPr>
            </w:pPr>
            <w:r w:rsidRPr="00B268EA">
              <w:rPr>
                <w:color w:val="000000"/>
              </w:rPr>
              <w:t>FIXED-SATELLITE</w:t>
            </w:r>
            <w:r w:rsidRPr="00B268EA">
              <w:rPr>
                <w:color w:val="000000"/>
              </w:rPr>
              <w:br/>
              <w:t>(Earth-to-</w:t>
            </w:r>
            <w:proofErr w:type="gramStart"/>
            <w:r w:rsidRPr="00B268EA">
              <w:rPr>
                <w:color w:val="000000"/>
              </w:rPr>
              <w:t xml:space="preserve">space)  </w:t>
            </w:r>
            <w:r w:rsidRPr="00B268EA">
              <w:rPr>
                <w:rStyle w:val="Artref"/>
              </w:rPr>
              <w:t>5</w:t>
            </w:r>
            <w:proofErr w:type="gramEnd"/>
            <w:r w:rsidRPr="00B268EA">
              <w:rPr>
                <w:rStyle w:val="Artref"/>
              </w:rPr>
              <w:t>.532B</w:t>
            </w:r>
          </w:p>
        </w:tc>
        <w:tc>
          <w:tcPr>
            <w:tcW w:w="3118" w:type="dxa"/>
            <w:tcBorders>
              <w:top w:val="single" w:sz="4" w:space="0" w:color="auto"/>
              <w:left w:val="single" w:sz="4" w:space="0" w:color="auto"/>
              <w:bottom w:val="single" w:sz="4" w:space="0" w:color="auto"/>
              <w:right w:val="single" w:sz="4" w:space="0" w:color="auto"/>
            </w:tcBorders>
            <w:hideMark/>
          </w:tcPr>
          <w:p w:rsidR="00CA554F" w:rsidRPr="00B268EA" w:rsidRDefault="00CA554F" w:rsidP="00384C1B">
            <w:pPr>
              <w:pStyle w:val="TableTextS5"/>
              <w:rPr>
                <w:rStyle w:val="Tablefreq"/>
              </w:rPr>
            </w:pPr>
            <w:r w:rsidRPr="00B268EA">
              <w:rPr>
                <w:rStyle w:val="Tablefreq"/>
              </w:rPr>
              <w:t>24.75-25.25</w:t>
            </w:r>
          </w:p>
          <w:p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20"/>
              <w:ind w:left="170" w:hanging="170"/>
              <w:textAlignment w:val="baseline"/>
              <w:rPr>
                <w:ins w:id="14" w:author="Author"/>
                <w:color w:val="000000"/>
                <w:lang w:val="en-GB"/>
              </w:rPr>
            </w:pPr>
            <w:proofErr w:type="gramStart"/>
            <w:ins w:id="15" w:author="Author">
              <w:r w:rsidRPr="00B268EA">
                <w:rPr>
                  <w:lang w:val="en-GB"/>
                </w:rPr>
                <w:t>FIXED  ADD</w:t>
              </w:r>
              <w:proofErr w:type="gramEnd"/>
              <w:r w:rsidRPr="00B268EA">
                <w:rPr>
                  <w:lang w:val="en-GB"/>
                </w:rPr>
                <w:t xml:space="preserve"> 5.C114</w:t>
              </w:r>
            </w:ins>
          </w:p>
          <w:p w:rsidR="00CA554F" w:rsidRPr="00B268EA" w:rsidRDefault="00CA554F" w:rsidP="00384C1B">
            <w:pPr>
              <w:pStyle w:val="TableTextS5"/>
              <w:rPr>
                <w:color w:val="000000"/>
              </w:rPr>
            </w:pPr>
            <w:r w:rsidRPr="00B268EA">
              <w:rPr>
                <w:color w:val="000000"/>
              </w:rPr>
              <w:t>FIXED-SATELLITE</w:t>
            </w:r>
            <w:r w:rsidRPr="00B268EA">
              <w:rPr>
                <w:color w:val="000000"/>
              </w:rPr>
              <w:br/>
              <w:t>(Earth-to-</w:t>
            </w:r>
            <w:proofErr w:type="gramStart"/>
            <w:r w:rsidRPr="00B268EA">
              <w:rPr>
                <w:color w:val="000000"/>
              </w:rPr>
              <w:t xml:space="preserve">space)  </w:t>
            </w:r>
            <w:r w:rsidRPr="00B268EA">
              <w:rPr>
                <w:rStyle w:val="Artref"/>
                <w:color w:val="000000"/>
              </w:rPr>
              <w:t>5</w:t>
            </w:r>
            <w:proofErr w:type="gramEnd"/>
            <w:r w:rsidRPr="00B268EA">
              <w:rPr>
                <w:rStyle w:val="Artref"/>
                <w:color w:val="000000"/>
              </w:rPr>
              <w:t>.535</w:t>
            </w:r>
          </w:p>
        </w:tc>
        <w:tc>
          <w:tcPr>
            <w:tcW w:w="3096" w:type="dxa"/>
            <w:tcBorders>
              <w:top w:val="single" w:sz="4" w:space="0" w:color="auto"/>
              <w:left w:val="single" w:sz="4" w:space="0" w:color="auto"/>
              <w:bottom w:val="single" w:sz="4" w:space="0" w:color="auto"/>
              <w:right w:val="single" w:sz="4" w:space="0" w:color="auto"/>
            </w:tcBorders>
            <w:hideMark/>
          </w:tcPr>
          <w:p w:rsidR="00CA554F" w:rsidRPr="00B268EA" w:rsidRDefault="00CA554F" w:rsidP="00384C1B">
            <w:pPr>
              <w:pStyle w:val="TableTextS5"/>
              <w:rPr>
                <w:rStyle w:val="Tablefreq"/>
              </w:rPr>
            </w:pPr>
            <w:r w:rsidRPr="00B268EA">
              <w:rPr>
                <w:rStyle w:val="Tablefreq"/>
              </w:rPr>
              <w:t>24.75-25.25</w:t>
            </w:r>
          </w:p>
          <w:p w:rsidR="00CA554F" w:rsidRPr="00B268EA" w:rsidRDefault="00CA554F" w:rsidP="00384C1B">
            <w:pPr>
              <w:pStyle w:val="TableTextS5"/>
              <w:rPr>
                <w:color w:val="000000"/>
              </w:rPr>
            </w:pPr>
            <w:r w:rsidRPr="00B268EA">
              <w:rPr>
                <w:color w:val="000000"/>
              </w:rPr>
              <w:t>FIXED</w:t>
            </w:r>
          </w:p>
          <w:p w:rsidR="00CA554F" w:rsidRPr="00B268EA" w:rsidRDefault="00CA554F" w:rsidP="00384C1B">
            <w:pPr>
              <w:pStyle w:val="TableTextS5"/>
              <w:spacing w:before="0"/>
              <w:rPr>
                <w:color w:val="000000"/>
              </w:rPr>
            </w:pPr>
            <w:r w:rsidRPr="00B268EA">
              <w:rPr>
                <w:color w:val="000000"/>
              </w:rPr>
              <w:t>FIXED-SATELLITE</w:t>
            </w:r>
            <w:r w:rsidRPr="00B268EA">
              <w:rPr>
                <w:color w:val="000000"/>
              </w:rPr>
              <w:br/>
              <w:t>(Earth-to-space</w:t>
            </w:r>
            <w:proofErr w:type="gramStart"/>
            <w:r w:rsidRPr="00B268EA">
              <w:rPr>
                <w:color w:val="000000"/>
              </w:rPr>
              <w:t xml:space="preserve">)  </w:t>
            </w:r>
            <w:r w:rsidRPr="00B268EA">
              <w:rPr>
                <w:rStyle w:val="Artref"/>
                <w:color w:val="000000"/>
              </w:rPr>
              <w:t>5.535</w:t>
            </w:r>
            <w:proofErr w:type="gramEnd"/>
          </w:p>
          <w:p w:rsidR="00CA554F" w:rsidRPr="00B268EA" w:rsidRDefault="00CA554F" w:rsidP="00384C1B">
            <w:pPr>
              <w:pStyle w:val="TableTextS5"/>
              <w:spacing w:before="0"/>
              <w:rPr>
                <w:color w:val="000000"/>
              </w:rPr>
            </w:pPr>
            <w:r w:rsidRPr="00B268EA">
              <w:rPr>
                <w:color w:val="000000"/>
              </w:rPr>
              <w:t>MOBILE</w:t>
            </w:r>
          </w:p>
        </w:tc>
      </w:tr>
    </w:tbl>
    <w:p w:rsidR="00CA554F" w:rsidRPr="00953CD2" w:rsidRDefault="00CA554F" w:rsidP="00CA554F">
      <w:pPr>
        <w:jc w:val="both"/>
        <w:rPr>
          <w:sz w:val="22"/>
          <w:szCs w:val="22"/>
        </w:rPr>
      </w:pPr>
    </w:p>
    <w:p w:rsidR="00CA554F" w:rsidRPr="00953CD2" w:rsidRDefault="00CA554F" w:rsidP="00CA554F">
      <w:pPr>
        <w:jc w:val="both"/>
        <w:rPr>
          <w:i/>
          <w:sz w:val="22"/>
          <w:szCs w:val="22"/>
        </w:rPr>
      </w:pPr>
      <w:r w:rsidRPr="00953CD2">
        <w:rPr>
          <w:b/>
          <w:i/>
          <w:sz w:val="22"/>
          <w:szCs w:val="22"/>
        </w:rPr>
        <w:t>Reasons</w:t>
      </w:r>
      <w:r w:rsidRPr="00953CD2">
        <w:rPr>
          <w:i/>
          <w:sz w:val="22"/>
          <w:szCs w:val="22"/>
        </w:rPr>
        <w:t xml:space="preserve">: To add a primary </w:t>
      </w:r>
      <w:r w:rsidR="00857555">
        <w:rPr>
          <w:i/>
          <w:sz w:val="22"/>
          <w:szCs w:val="22"/>
        </w:rPr>
        <w:t xml:space="preserve">fixed service </w:t>
      </w:r>
      <w:r w:rsidRPr="00953CD2">
        <w:rPr>
          <w:i/>
          <w:sz w:val="22"/>
          <w:szCs w:val="22"/>
        </w:rPr>
        <w:t xml:space="preserve">allocation to the </w:t>
      </w:r>
      <w:r w:rsidR="00857555">
        <w:rPr>
          <w:i/>
          <w:sz w:val="22"/>
          <w:szCs w:val="22"/>
        </w:rPr>
        <w:t>24.25-25.25 GHz band, in order to support a HAPS designation in that band.</w:t>
      </w:r>
    </w:p>
    <w:p w:rsidR="00CA554F" w:rsidRPr="00953CD2" w:rsidRDefault="00CA554F" w:rsidP="00CA554F">
      <w:pPr>
        <w:jc w:val="both"/>
        <w:rPr>
          <w:b/>
          <w:i/>
          <w:sz w:val="22"/>
          <w:szCs w:val="22"/>
        </w:rPr>
      </w:pPr>
      <w:r w:rsidRPr="00C8255F">
        <w:rPr>
          <w:rFonts w:eastAsia="Calibri" w:hAnsi="Times New Roman Bold"/>
          <w:b/>
          <w:sz w:val="22"/>
          <w:szCs w:val="22"/>
          <w:lang w:val="en-GB"/>
        </w:rPr>
        <w:br w:type="page"/>
      </w:r>
    </w:p>
    <w:p w:rsidR="00CA554F" w:rsidRPr="003C429F" w:rsidRDefault="00CA554F" w:rsidP="003C429F">
      <w:pPr>
        <w:pStyle w:val="Methodheading3"/>
        <w:rPr>
          <w:b w:val="0"/>
          <w:sz w:val="22"/>
          <w:szCs w:val="22"/>
        </w:rPr>
      </w:pPr>
      <w:r w:rsidRPr="003C429F">
        <w:rPr>
          <w:sz w:val="22"/>
          <w:szCs w:val="22"/>
        </w:rPr>
        <w:lastRenderedPageBreak/>
        <w:t xml:space="preserve">ADD </w:t>
      </w:r>
      <w:r w:rsidRPr="003C429F">
        <w:rPr>
          <w:sz w:val="22"/>
          <w:szCs w:val="22"/>
        </w:rPr>
        <w:tab/>
      </w:r>
      <w:r w:rsidR="00AE405A" w:rsidRPr="00A35CC1">
        <w:rPr>
          <w:sz w:val="22"/>
          <w:szCs w:val="22"/>
        </w:rPr>
        <w:tab/>
        <w:t>USA/1.14/5</w:t>
      </w:r>
    </w:p>
    <w:p w:rsidR="00CA554F" w:rsidRDefault="00CA554F" w:rsidP="00CA554F">
      <w:pPr>
        <w:jc w:val="both"/>
        <w:rPr>
          <w:b/>
          <w:i/>
          <w:sz w:val="22"/>
          <w:szCs w:val="22"/>
        </w:rPr>
      </w:pPr>
    </w:p>
    <w:p w:rsidR="00CA554F" w:rsidRPr="00D576E8" w:rsidRDefault="00CA554F" w:rsidP="00CA554F">
      <w:pPr>
        <w:jc w:val="both"/>
        <w:rPr>
          <w:b/>
          <w:i/>
          <w:sz w:val="22"/>
          <w:szCs w:val="22"/>
          <w:lang w:val="en-GB"/>
        </w:rPr>
      </w:pPr>
    </w:p>
    <w:p w:rsidR="00CA554F" w:rsidRPr="00C8255F" w:rsidRDefault="00CA554F" w:rsidP="00CA554F">
      <w:pPr>
        <w:tabs>
          <w:tab w:val="left" w:pos="1134"/>
          <w:tab w:val="left" w:pos="1871"/>
          <w:tab w:val="left" w:pos="2268"/>
        </w:tabs>
        <w:overflowPunct w:val="0"/>
        <w:autoSpaceDE w:val="0"/>
        <w:autoSpaceDN w:val="0"/>
        <w:adjustRightInd w:val="0"/>
        <w:spacing w:before="120"/>
        <w:textAlignment w:val="baseline"/>
        <w:rPr>
          <w:rFonts w:eastAsia="Calibri"/>
          <w:sz w:val="22"/>
          <w:szCs w:val="22"/>
          <w:lang w:val="en-GB"/>
        </w:rPr>
      </w:pPr>
      <w:r w:rsidRPr="00C8255F">
        <w:rPr>
          <w:rFonts w:eastAsia="Calibri"/>
          <w:b/>
          <w:sz w:val="22"/>
          <w:szCs w:val="22"/>
          <w:lang w:val="en-GB"/>
        </w:rPr>
        <w:t>5.C114</w:t>
      </w:r>
      <w:r w:rsidRPr="00C8255F">
        <w:rPr>
          <w:rFonts w:eastAsia="Calibri"/>
          <w:sz w:val="22"/>
          <w:szCs w:val="22"/>
          <w:lang w:val="en-GB"/>
        </w:rPr>
        <w:tab/>
      </w:r>
      <w:proofErr w:type="gramStart"/>
      <w:r w:rsidRPr="00C8255F">
        <w:rPr>
          <w:sz w:val="22"/>
          <w:szCs w:val="22"/>
          <w:lang w:val="en-GB"/>
        </w:rPr>
        <w:t>The</w:t>
      </w:r>
      <w:proofErr w:type="gramEnd"/>
      <w:r w:rsidRPr="00C8255F">
        <w:rPr>
          <w:sz w:val="22"/>
          <w:szCs w:val="22"/>
          <w:lang w:val="en-GB"/>
        </w:rPr>
        <w:t xml:space="preserve"> allocation to the fixed service in the band </w:t>
      </w:r>
      <w:r w:rsidRPr="00C8255F">
        <w:rPr>
          <w:rFonts w:eastAsia="Calibri"/>
          <w:sz w:val="22"/>
          <w:szCs w:val="22"/>
          <w:lang w:val="en-GB"/>
        </w:rPr>
        <w:t>24.25-25.25</w:t>
      </w:r>
      <w:r w:rsidRPr="00C8255F">
        <w:rPr>
          <w:sz w:val="22"/>
          <w:szCs w:val="22"/>
          <w:lang w:val="en-GB"/>
        </w:rPr>
        <w:t xml:space="preserve"> GHz is designated for use in Region 2 by high-altitude platform stations (HAPS). Such use of the fixed-service allocation by HAPS is subject to the provisions of </w:t>
      </w:r>
      <w:r w:rsidRPr="00C8255F">
        <w:rPr>
          <w:rFonts w:eastAsia="Calibri"/>
          <w:sz w:val="22"/>
          <w:szCs w:val="22"/>
          <w:lang w:val="en-GB"/>
        </w:rPr>
        <w:t xml:space="preserve">Resolution </w:t>
      </w:r>
      <w:r w:rsidRPr="00C8255F">
        <w:rPr>
          <w:b/>
          <w:bCs/>
          <w:sz w:val="22"/>
          <w:szCs w:val="22"/>
          <w:lang w:val="en-GB"/>
        </w:rPr>
        <w:t>[C114]</w:t>
      </w:r>
      <w:r w:rsidRPr="00C8255F">
        <w:rPr>
          <w:b/>
          <w:sz w:val="22"/>
          <w:szCs w:val="22"/>
          <w:lang w:val="en-GB"/>
        </w:rPr>
        <w:t xml:space="preserve"> </w:t>
      </w:r>
      <w:r w:rsidRPr="00C8255F">
        <w:rPr>
          <w:rFonts w:eastAsia="Calibri"/>
          <w:b/>
          <w:sz w:val="22"/>
          <w:szCs w:val="22"/>
          <w:lang w:val="en-GB"/>
        </w:rPr>
        <w:t>(WRC-19)</w:t>
      </w:r>
      <w:r w:rsidRPr="00C8255F">
        <w:rPr>
          <w:rFonts w:eastAsia="Calibri"/>
          <w:sz w:val="22"/>
          <w:szCs w:val="22"/>
          <w:lang w:val="en-GB"/>
        </w:rPr>
        <w:t>.</w:t>
      </w:r>
    </w:p>
    <w:p w:rsidR="00CA554F" w:rsidRPr="00953CD2" w:rsidRDefault="00CA554F" w:rsidP="00CA554F">
      <w:pPr>
        <w:jc w:val="both"/>
        <w:rPr>
          <w:b/>
          <w:i/>
          <w:sz w:val="22"/>
          <w:szCs w:val="22"/>
        </w:rPr>
      </w:pPr>
    </w:p>
    <w:p w:rsidR="00BE29C6" w:rsidRPr="00953CD2" w:rsidRDefault="00CA554F" w:rsidP="00BE29C6">
      <w:pPr>
        <w:jc w:val="both"/>
        <w:rPr>
          <w:i/>
          <w:sz w:val="22"/>
          <w:szCs w:val="22"/>
        </w:rPr>
      </w:pPr>
      <w:r w:rsidRPr="00953CD2">
        <w:rPr>
          <w:b/>
          <w:i/>
          <w:sz w:val="22"/>
          <w:szCs w:val="22"/>
        </w:rPr>
        <w:t xml:space="preserve">Reasons: </w:t>
      </w:r>
      <w:r w:rsidR="00BE29C6">
        <w:rPr>
          <w:i/>
          <w:sz w:val="22"/>
          <w:szCs w:val="22"/>
        </w:rPr>
        <w:t>To add the text of the footnote allowing HAPS to operate in the fixed service allocation in the 24.25-25.25 GHz band</w:t>
      </w:r>
      <w:r w:rsidR="00BE29C6" w:rsidRPr="00953CD2">
        <w:rPr>
          <w:i/>
          <w:sz w:val="22"/>
          <w:szCs w:val="22"/>
        </w:rPr>
        <w:t>.</w:t>
      </w:r>
    </w:p>
    <w:p w:rsidR="00CA554F" w:rsidRPr="00953CD2" w:rsidRDefault="00CA554F" w:rsidP="00BE29C6">
      <w:pPr>
        <w:jc w:val="both"/>
        <w:rPr>
          <w:b/>
          <w:i/>
          <w:sz w:val="22"/>
          <w:szCs w:val="22"/>
        </w:rPr>
      </w:pPr>
    </w:p>
    <w:p w:rsidR="00CA554F" w:rsidRPr="00C8255F" w:rsidRDefault="00CA554F" w:rsidP="00CA554F">
      <w:pPr>
        <w:rPr>
          <w:b/>
          <w:sz w:val="22"/>
          <w:szCs w:val="22"/>
        </w:rPr>
      </w:pPr>
    </w:p>
    <w:p w:rsidR="00CA554F" w:rsidRPr="00A35CC1" w:rsidRDefault="00CA554F" w:rsidP="003C429F">
      <w:pPr>
        <w:pStyle w:val="Methodheading3"/>
        <w:rPr>
          <w:sz w:val="22"/>
          <w:szCs w:val="22"/>
        </w:rPr>
      </w:pPr>
      <w:r w:rsidRPr="003C429F">
        <w:rPr>
          <w:sz w:val="22"/>
          <w:szCs w:val="22"/>
        </w:rPr>
        <w:t xml:space="preserve">MOD </w:t>
      </w:r>
      <w:r w:rsidRPr="003C429F">
        <w:rPr>
          <w:sz w:val="22"/>
          <w:szCs w:val="22"/>
        </w:rPr>
        <w:tab/>
      </w:r>
      <w:r w:rsidR="00AE405A" w:rsidRPr="00A35CC1">
        <w:rPr>
          <w:sz w:val="22"/>
          <w:szCs w:val="22"/>
        </w:rPr>
        <w:tab/>
        <w:t>USA/1.14/6</w:t>
      </w:r>
    </w:p>
    <w:p w:rsidR="00CA554F" w:rsidRDefault="00CA554F" w:rsidP="00CA554F">
      <w:pPr>
        <w:rPr>
          <w:b/>
          <w:sz w:val="22"/>
          <w:szCs w:val="22"/>
          <w:lang w:val="en-GB"/>
        </w:rPr>
      </w:pPr>
    </w:p>
    <w:p w:rsidR="00CA554F" w:rsidRPr="00C8255F" w:rsidRDefault="00CA554F" w:rsidP="00CA554F">
      <w:pPr>
        <w:keepNext/>
        <w:tabs>
          <w:tab w:val="left" w:pos="1134"/>
          <w:tab w:val="left" w:pos="1871"/>
          <w:tab w:val="left" w:pos="2268"/>
        </w:tabs>
        <w:overflowPunct w:val="0"/>
        <w:autoSpaceDE w:val="0"/>
        <w:autoSpaceDN w:val="0"/>
        <w:adjustRightInd w:val="0"/>
        <w:spacing w:before="240"/>
        <w:textAlignment w:val="baseline"/>
        <w:rPr>
          <w:sz w:val="22"/>
          <w:szCs w:val="22"/>
        </w:rPr>
      </w:pPr>
    </w:p>
    <w:p w:rsidR="00CA554F" w:rsidRPr="00C8255F" w:rsidRDefault="00CA554F" w:rsidP="00CA554F">
      <w:pPr>
        <w:keepNext/>
        <w:keepLines/>
        <w:tabs>
          <w:tab w:val="left" w:pos="1134"/>
          <w:tab w:val="left" w:pos="1871"/>
          <w:tab w:val="left" w:pos="2268"/>
        </w:tabs>
        <w:overflowPunct w:val="0"/>
        <w:autoSpaceDE w:val="0"/>
        <w:autoSpaceDN w:val="0"/>
        <w:adjustRightInd w:val="0"/>
        <w:spacing w:before="480"/>
        <w:jc w:val="center"/>
        <w:textAlignment w:val="baseline"/>
        <w:rPr>
          <w:caps/>
          <w:sz w:val="22"/>
          <w:szCs w:val="22"/>
          <w:lang w:val="en-AU"/>
        </w:rPr>
      </w:pPr>
      <w:r w:rsidRPr="00C8255F">
        <w:rPr>
          <w:caps/>
          <w:sz w:val="22"/>
          <w:szCs w:val="22"/>
          <w:lang w:val="en-GB"/>
        </w:rPr>
        <w:t>ARTICLE</w:t>
      </w:r>
      <w:r w:rsidRPr="00C8255F">
        <w:rPr>
          <w:caps/>
          <w:sz w:val="22"/>
          <w:szCs w:val="22"/>
          <w:lang w:val="en-AU"/>
        </w:rPr>
        <w:t xml:space="preserve"> </w:t>
      </w:r>
      <w:r w:rsidRPr="00C8255F">
        <w:rPr>
          <w:rFonts w:eastAsia="SimSun"/>
          <w:caps/>
          <w:color w:val="000000"/>
          <w:sz w:val="22"/>
          <w:szCs w:val="22"/>
          <w:lang w:val="en-AU"/>
        </w:rPr>
        <w:t>5</w:t>
      </w:r>
    </w:p>
    <w:p w:rsidR="00CA554F" w:rsidRPr="00C8255F" w:rsidRDefault="00CA554F" w:rsidP="00CA554F">
      <w:pPr>
        <w:keepNext/>
        <w:keepLines/>
        <w:tabs>
          <w:tab w:val="left" w:pos="1134"/>
          <w:tab w:val="left" w:pos="1871"/>
          <w:tab w:val="left" w:pos="2268"/>
        </w:tabs>
        <w:overflowPunct w:val="0"/>
        <w:autoSpaceDE w:val="0"/>
        <w:autoSpaceDN w:val="0"/>
        <w:adjustRightInd w:val="0"/>
        <w:spacing w:before="240"/>
        <w:jc w:val="center"/>
        <w:textAlignment w:val="baseline"/>
        <w:rPr>
          <w:b/>
          <w:sz w:val="22"/>
          <w:szCs w:val="22"/>
        </w:rPr>
      </w:pPr>
      <w:r w:rsidRPr="00C8255F">
        <w:rPr>
          <w:b/>
          <w:sz w:val="22"/>
          <w:szCs w:val="22"/>
          <w:lang w:val="en-GB"/>
        </w:rPr>
        <w:t>Frequency allocations</w:t>
      </w:r>
    </w:p>
    <w:p w:rsidR="00CA554F" w:rsidRPr="00953CD2" w:rsidRDefault="00CA554F" w:rsidP="00CA554F">
      <w:pPr>
        <w:keepNext/>
        <w:tabs>
          <w:tab w:val="center" w:pos="4820"/>
        </w:tabs>
        <w:overflowPunct w:val="0"/>
        <w:autoSpaceDE w:val="0"/>
        <w:autoSpaceDN w:val="0"/>
        <w:adjustRightInd w:val="0"/>
        <w:spacing w:before="360"/>
        <w:jc w:val="center"/>
        <w:textAlignment w:val="baseline"/>
        <w:rPr>
          <w:b/>
          <w:sz w:val="22"/>
          <w:szCs w:val="22"/>
          <w:lang w:val="en-GB"/>
        </w:rPr>
      </w:pPr>
      <w:r w:rsidRPr="00C8255F">
        <w:rPr>
          <w:b/>
          <w:sz w:val="22"/>
          <w:szCs w:val="22"/>
          <w:lang w:val="en-GB"/>
        </w:rPr>
        <w:t>Section</w:t>
      </w:r>
      <w:r w:rsidRPr="00C8255F">
        <w:rPr>
          <w:b/>
          <w:sz w:val="22"/>
          <w:szCs w:val="22"/>
          <w:lang w:val="en-AU"/>
        </w:rPr>
        <w:t xml:space="preserve"> IV – Table of Frequency Allocations</w:t>
      </w:r>
      <w:r w:rsidRPr="00C8255F">
        <w:rPr>
          <w:b/>
          <w:sz w:val="22"/>
          <w:szCs w:val="22"/>
          <w:lang w:val="en-AU"/>
        </w:rPr>
        <w:br/>
      </w:r>
      <w:r w:rsidRPr="00C8255F">
        <w:rPr>
          <w:bCs/>
          <w:sz w:val="22"/>
          <w:szCs w:val="22"/>
          <w:lang w:val="en-GB"/>
        </w:rPr>
        <w:t xml:space="preserve">(See No. </w:t>
      </w:r>
      <w:r w:rsidRPr="00C8255F">
        <w:rPr>
          <w:b/>
          <w:sz w:val="22"/>
          <w:szCs w:val="22"/>
          <w:lang w:val="en-GB"/>
        </w:rPr>
        <w:t>2.1</w:t>
      </w:r>
      <w:r>
        <w:rPr>
          <w:bCs/>
          <w:sz w:val="22"/>
          <w:szCs w:val="22"/>
          <w:lang w:val="en-GB"/>
        </w:rPr>
        <w:t>)</w:t>
      </w:r>
      <w:r w:rsidRPr="00C8255F">
        <w:rPr>
          <w:bCs/>
          <w:sz w:val="22"/>
          <w:szCs w:val="22"/>
          <w:lang w:val="en-GB"/>
        </w:rPr>
        <w:br/>
      </w:r>
    </w:p>
    <w:p w:rsidR="00CA554F" w:rsidRPr="00C8255F" w:rsidRDefault="00CA554F" w:rsidP="00CA554F">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Bold" w:hAnsi="Times New Roman Bold"/>
          <w:b/>
          <w:sz w:val="22"/>
          <w:szCs w:val="22"/>
          <w:lang w:val="en-GB"/>
        </w:rPr>
      </w:pPr>
      <w:r w:rsidRPr="00C8255F">
        <w:rPr>
          <w:rFonts w:ascii="Times New Roman Bold" w:hAnsi="Times New Roman Bold"/>
          <w:b/>
          <w:sz w:val="22"/>
          <w:szCs w:val="22"/>
          <w:lang w:val="en-GB"/>
        </w:rPr>
        <w:t>25.25-27.5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84"/>
        <w:gridCol w:w="3084"/>
        <w:gridCol w:w="3136"/>
      </w:tblGrid>
      <w:tr w:rsidR="00CA554F" w:rsidRPr="00C8255F" w:rsidTr="00384C1B">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Allocation to services</w:t>
            </w:r>
          </w:p>
        </w:tc>
      </w:tr>
      <w:tr w:rsidR="00CA554F" w:rsidRPr="00C8255F" w:rsidTr="00384C1B">
        <w:trPr>
          <w:cantSplit/>
          <w:jc w:val="center"/>
        </w:trPr>
        <w:tc>
          <w:tcPr>
            <w:tcW w:w="3084" w:type="dxa"/>
            <w:tcBorders>
              <w:top w:val="single" w:sz="4" w:space="0" w:color="auto"/>
              <w:left w:val="single" w:sz="4" w:space="0" w:color="auto"/>
              <w:bottom w:val="single" w:sz="4" w:space="0" w:color="auto"/>
              <w:right w:val="single" w:sz="4" w:space="0" w:color="auto"/>
            </w:tcBorders>
            <w:hideMark/>
          </w:tcPr>
          <w:p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1</w:t>
            </w:r>
          </w:p>
        </w:tc>
        <w:tc>
          <w:tcPr>
            <w:tcW w:w="3084" w:type="dxa"/>
            <w:tcBorders>
              <w:top w:val="single" w:sz="4" w:space="0" w:color="auto"/>
              <w:left w:val="single" w:sz="4" w:space="0" w:color="auto"/>
              <w:bottom w:val="single" w:sz="4" w:space="0" w:color="auto"/>
              <w:right w:val="single" w:sz="4" w:space="0" w:color="auto"/>
            </w:tcBorders>
            <w:hideMark/>
          </w:tcPr>
          <w:p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2</w:t>
            </w:r>
          </w:p>
        </w:tc>
        <w:tc>
          <w:tcPr>
            <w:tcW w:w="3136" w:type="dxa"/>
            <w:tcBorders>
              <w:top w:val="single" w:sz="4" w:space="0" w:color="auto"/>
              <w:left w:val="single" w:sz="4" w:space="0" w:color="auto"/>
              <w:bottom w:val="single" w:sz="4" w:space="0" w:color="auto"/>
              <w:right w:val="single" w:sz="4" w:space="0" w:color="auto"/>
            </w:tcBorders>
            <w:hideMark/>
          </w:tcPr>
          <w:p w:rsidR="00CA554F" w:rsidRPr="00C8255F" w:rsidRDefault="00CA554F"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3</w:t>
            </w:r>
          </w:p>
        </w:tc>
      </w:tr>
      <w:tr w:rsidR="00CA554F" w:rsidRPr="00C8255F" w:rsidTr="00384C1B">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rPr>
            </w:pPr>
            <w:r w:rsidRPr="00B268EA">
              <w:rPr>
                <w:b/>
                <w:lang w:val="en-GB"/>
              </w:rPr>
              <w:t>25.25-25.5</w:t>
            </w:r>
            <w:r w:rsidRPr="00B268EA">
              <w:rPr>
                <w:color w:val="000000"/>
                <w:lang w:val="en-GB"/>
              </w:rPr>
              <w:tab/>
            </w:r>
            <w:proofErr w:type="gramStart"/>
            <w:r w:rsidRPr="00B268EA">
              <w:rPr>
                <w:color w:val="000000"/>
                <w:lang w:val="en-GB"/>
              </w:rPr>
              <w:t>FIXED</w:t>
            </w:r>
            <w:ins w:id="16" w:author="Author">
              <w:r w:rsidRPr="00B268EA">
                <w:rPr>
                  <w:color w:val="000000"/>
                  <w:lang w:val="en-GB"/>
                </w:rPr>
                <w:t xml:space="preserve">  </w:t>
              </w:r>
              <w:r w:rsidRPr="00B268EA">
                <w:rPr>
                  <w:lang w:val="en-GB"/>
                </w:rPr>
                <w:t>ADD</w:t>
              </w:r>
              <w:proofErr w:type="gramEnd"/>
              <w:r w:rsidRPr="00B268EA">
                <w:rPr>
                  <w:lang w:val="en-GB"/>
                </w:rPr>
                <w:t xml:space="preserve"> 5.D114</w:t>
              </w:r>
            </w:ins>
          </w:p>
          <w:p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INTER-</w:t>
            </w:r>
            <w:proofErr w:type="gramStart"/>
            <w:r w:rsidRPr="00B268EA">
              <w:rPr>
                <w:color w:val="000000"/>
                <w:lang w:val="en-GB"/>
              </w:rPr>
              <w:t>SATELLITE  5.536</w:t>
            </w:r>
            <w:proofErr w:type="gramEnd"/>
          </w:p>
          <w:p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MOBILE</w:t>
            </w:r>
          </w:p>
          <w:p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r>
            <w:r w:rsidRPr="00B268EA">
              <w:rPr>
                <w:color w:val="000000"/>
                <w:lang w:val="en-AU"/>
              </w:rPr>
              <w:t>Standard frequency and time signal-satellite (Earth-to-space)</w:t>
            </w:r>
          </w:p>
        </w:tc>
      </w:tr>
      <w:tr w:rsidR="00CA554F" w:rsidRPr="00C8255F" w:rsidTr="00384C1B">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CA554F" w:rsidRPr="00B268EA" w:rsidRDefault="00CA554F" w:rsidP="00384C1B">
            <w:pPr>
              <w:tabs>
                <w:tab w:val="left" w:pos="2977"/>
                <w:tab w:val="left" w:pos="3266"/>
              </w:tabs>
              <w:overflowPunct w:val="0"/>
              <w:autoSpaceDE w:val="0"/>
              <w:autoSpaceDN w:val="0"/>
              <w:adjustRightInd w:val="0"/>
              <w:spacing w:before="40" w:after="40"/>
              <w:ind w:left="3062" w:hanging="3062"/>
              <w:textAlignment w:val="baseline"/>
              <w:rPr>
                <w:color w:val="000000"/>
              </w:rPr>
            </w:pPr>
            <w:r w:rsidRPr="00B268EA">
              <w:rPr>
                <w:b/>
                <w:lang w:val="en-GB"/>
              </w:rPr>
              <w:t>25.5-27</w:t>
            </w:r>
            <w:r w:rsidRPr="00B268EA">
              <w:rPr>
                <w:b/>
                <w:color w:val="000000"/>
                <w:lang w:val="en-GB"/>
              </w:rPr>
              <w:tab/>
            </w:r>
            <w:r w:rsidRPr="00B268EA">
              <w:rPr>
                <w:color w:val="000000"/>
                <w:lang w:val="en-GB"/>
              </w:rPr>
              <w:t xml:space="preserve">EARTH EXPLORATION-SATELLITE (space-to </w:t>
            </w:r>
            <w:proofErr w:type="gramStart"/>
            <w:r w:rsidRPr="00B268EA">
              <w:rPr>
                <w:color w:val="000000"/>
                <w:lang w:val="en-GB"/>
              </w:rPr>
              <w:t>Earth)  5</w:t>
            </w:r>
            <w:proofErr w:type="gramEnd"/>
            <w:r w:rsidRPr="00B268EA">
              <w:rPr>
                <w:color w:val="000000"/>
                <w:lang w:val="en-GB"/>
              </w:rPr>
              <w:t>.536B</w:t>
            </w:r>
          </w:p>
          <w:p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r>
            <w:proofErr w:type="gramStart"/>
            <w:r w:rsidRPr="00B268EA">
              <w:rPr>
                <w:color w:val="000000"/>
                <w:lang w:val="en-GB"/>
              </w:rPr>
              <w:t>FIXED</w:t>
            </w:r>
            <w:ins w:id="17" w:author="Author">
              <w:r w:rsidRPr="00B268EA">
                <w:rPr>
                  <w:color w:val="000000"/>
                  <w:lang w:val="en-GB"/>
                </w:rPr>
                <w:t xml:space="preserve">  </w:t>
              </w:r>
              <w:r w:rsidRPr="00B268EA">
                <w:rPr>
                  <w:lang w:val="en-GB"/>
                </w:rPr>
                <w:t>ADD</w:t>
              </w:r>
              <w:proofErr w:type="gramEnd"/>
              <w:r w:rsidRPr="00B268EA">
                <w:rPr>
                  <w:lang w:val="en-GB"/>
                </w:rPr>
                <w:t xml:space="preserve"> 5.D114</w:t>
              </w:r>
            </w:ins>
          </w:p>
          <w:p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INTER-</w:t>
            </w:r>
            <w:proofErr w:type="gramStart"/>
            <w:r w:rsidRPr="00B268EA">
              <w:rPr>
                <w:color w:val="000000"/>
                <w:lang w:val="en-GB"/>
              </w:rPr>
              <w:t>SATELLITE  5.536</w:t>
            </w:r>
            <w:proofErr w:type="gramEnd"/>
          </w:p>
          <w:p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MOBILE</w:t>
            </w:r>
          </w:p>
          <w:p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r>
            <w:proofErr w:type="gramStart"/>
            <w:r w:rsidRPr="00B268EA">
              <w:rPr>
                <w:color w:val="000000"/>
                <w:lang w:val="en-GB"/>
              </w:rPr>
              <w:t>SPACE  RESEARCH</w:t>
            </w:r>
            <w:proofErr w:type="gramEnd"/>
            <w:r w:rsidRPr="00B268EA">
              <w:rPr>
                <w:color w:val="000000"/>
                <w:lang w:val="en-GB"/>
              </w:rPr>
              <w:t xml:space="preserve"> (space-to-Earth)  5.536C</w:t>
            </w:r>
          </w:p>
          <w:p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GB"/>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Standard frequency and time signal-satellite (Earth-to-space)</w:t>
            </w:r>
          </w:p>
          <w:p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fr-FR"/>
              </w:rPr>
            </w:pPr>
            <w:r w:rsidRPr="00B268EA">
              <w:rPr>
                <w:color w:val="000000"/>
                <w:lang w:val="en-GB"/>
              </w:rPr>
              <w:tab/>
            </w:r>
            <w:r w:rsidRPr="00B268EA">
              <w:rPr>
                <w:color w:val="000000"/>
                <w:lang w:val="en-GB"/>
              </w:rPr>
              <w:tab/>
            </w:r>
            <w:r w:rsidRPr="00B268EA">
              <w:rPr>
                <w:color w:val="000000"/>
                <w:lang w:val="en-GB"/>
              </w:rPr>
              <w:tab/>
            </w:r>
            <w:r w:rsidRPr="00B268EA">
              <w:rPr>
                <w:color w:val="000000"/>
                <w:lang w:val="en-GB"/>
              </w:rPr>
              <w:tab/>
              <w:t>5.536A</w:t>
            </w:r>
          </w:p>
        </w:tc>
      </w:tr>
      <w:tr w:rsidR="00CA554F" w:rsidRPr="00C8255F" w:rsidTr="00384C1B">
        <w:trPr>
          <w:cantSplit/>
          <w:jc w:val="center"/>
        </w:trPr>
        <w:tc>
          <w:tcPr>
            <w:tcW w:w="3084" w:type="dxa"/>
            <w:tcBorders>
              <w:top w:val="single" w:sz="4" w:space="0" w:color="auto"/>
              <w:left w:val="single" w:sz="4" w:space="0" w:color="auto"/>
              <w:bottom w:val="single" w:sz="4" w:space="0" w:color="auto"/>
              <w:right w:val="single" w:sz="4" w:space="0" w:color="auto"/>
            </w:tcBorders>
            <w:hideMark/>
          </w:tcPr>
          <w:p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b/>
                <w:lang w:val="en-GB"/>
              </w:rPr>
            </w:pPr>
            <w:r w:rsidRPr="00B268EA">
              <w:rPr>
                <w:b/>
                <w:lang w:val="en-GB"/>
              </w:rPr>
              <w:t>27-27.5</w:t>
            </w:r>
          </w:p>
          <w:p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lang w:val="en-AU"/>
              </w:rPr>
            </w:pPr>
            <w:r w:rsidRPr="00B268EA">
              <w:rPr>
                <w:color w:val="000000"/>
                <w:lang w:val="en-AU"/>
              </w:rPr>
              <w:t>FIXED</w:t>
            </w:r>
          </w:p>
          <w:p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B268EA">
              <w:rPr>
                <w:color w:val="000000"/>
                <w:lang w:val="en-AU"/>
              </w:rPr>
              <w:t>INTER-</w:t>
            </w:r>
            <w:proofErr w:type="gramStart"/>
            <w:r w:rsidRPr="00B268EA">
              <w:rPr>
                <w:color w:val="000000"/>
                <w:lang w:val="en-AU"/>
              </w:rPr>
              <w:t>SATELLITE  5.536</w:t>
            </w:r>
            <w:proofErr w:type="gramEnd"/>
          </w:p>
          <w:p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B268EA">
              <w:rPr>
                <w:color w:val="000000"/>
                <w:lang w:val="en-AU"/>
              </w:rPr>
              <w:t>MOBILE</w:t>
            </w:r>
          </w:p>
        </w:tc>
        <w:tc>
          <w:tcPr>
            <w:tcW w:w="6220" w:type="dxa"/>
            <w:gridSpan w:val="2"/>
            <w:tcBorders>
              <w:top w:val="single" w:sz="4" w:space="0" w:color="auto"/>
              <w:left w:val="single" w:sz="4" w:space="0" w:color="auto"/>
              <w:bottom w:val="single" w:sz="4" w:space="0" w:color="auto"/>
              <w:right w:val="single" w:sz="4" w:space="0" w:color="auto"/>
            </w:tcBorders>
            <w:hideMark/>
          </w:tcPr>
          <w:p w:rsidR="00CA554F" w:rsidRPr="00B268EA" w:rsidRDefault="00CA554F"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b/>
                <w:lang w:val="en-GB"/>
              </w:rPr>
            </w:pPr>
            <w:r w:rsidRPr="00B268EA">
              <w:rPr>
                <w:b/>
                <w:lang w:val="en-GB"/>
              </w:rPr>
              <w:t>27-27.5</w:t>
            </w:r>
          </w:p>
          <w:p w:rsidR="00CA554F" w:rsidRPr="00B268EA" w:rsidRDefault="00CA554F" w:rsidP="00384C1B">
            <w:pPr>
              <w:tabs>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lang w:val="en-AU"/>
              </w:rPr>
            </w:pPr>
            <w:r w:rsidRPr="00B268EA">
              <w:rPr>
                <w:color w:val="000000"/>
                <w:lang w:val="en-AU"/>
              </w:rPr>
              <w:tab/>
            </w:r>
            <w:r w:rsidRPr="00B268EA">
              <w:rPr>
                <w:color w:val="000000"/>
                <w:lang w:val="en-AU"/>
              </w:rPr>
              <w:tab/>
            </w:r>
            <w:proofErr w:type="gramStart"/>
            <w:r w:rsidRPr="00B268EA">
              <w:rPr>
                <w:color w:val="000000"/>
                <w:lang w:val="en-AU"/>
              </w:rPr>
              <w:t>FIXED</w:t>
            </w:r>
            <w:ins w:id="18" w:author="Author">
              <w:r w:rsidRPr="00B268EA">
                <w:rPr>
                  <w:color w:val="000000"/>
                  <w:lang w:val="en-GB"/>
                </w:rPr>
                <w:t xml:space="preserve">  </w:t>
              </w:r>
              <w:r w:rsidRPr="00B268EA">
                <w:rPr>
                  <w:lang w:val="en-GB"/>
                </w:rPr>
                <w:t>ADD</w:t>
              </w:r>
              <w:proofErr w:type="gramEnd"/>
              <w:r w:rsidRPr="00B268EA">
                <w:rPr>
                  <w:lang w:val="en-GB"/>
                </w:rPr>
                <w:t xml:space="preserve"> 5.D114</w:t>
              </w:r>
            </w:ins>
          </w:p>
          <w:p w:rsidR="00CA554F" w:rsidRPr="00B268EA" w:rsidRDefault="00CA554F" w:rsidP="00384C1B">
            <w:pPr>
              <w:tabs>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en-AU"/>
              </w:rPr>
            </w:pPr>
            <w:r w:rsidRPr="00B268EA">
              <w:rPr>
                <w:color w:val="000000"/>
                <w:lang w:val="en-AU"/>
              </w:rPr>
              <w:tab/>
            </w:r>
            <w:r w:rsidRPr="00B268EA">
              <w:rPr>
                <w:color w:val="000000"/>
                <w:lang w:val="en-AU"/>
              </w:rPr>
              <w:tab/>
              <w:t>FIXED-SATELLITE (Earth-to-space)</w:t>
            </w:r>
          </w:p>
          <w:p w:rsidR="00CA554F" w:rsidRPr="00B268EA" w:rsidRDefault="00CA554F" w:rsidP="00384C1B">
            <w:pPr>
              <w:tabs>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fr-FR"/>
              </w:rPr>
            </w:pPr>
            <w:r w:rsidRPr="00B268EA">
              <w:rPr>
                <w:color w:val="000000"/>
                <w:lang w:val="en-GB"/>
              </w:rPr>
              <w:tab/>
            </w:r>
            <w:r w:rsidRPr="00B268EA">
              <w:rPr>
                <w:color w:val="000000"/>
                <w:lang w:val="en-GB"/>
              </w:rPr>
              <w:tab/>
              <w:t>INTER-</w:t>
            </w:r>
            <w:proofErr w:type="gramStart"/>
            <w:r w:rsidRPr="00B268EA">
              <w:rPr>
                <w:color w:val="000000"/>
                <w:lang w:val="en-GB"/>
              </w:rPr>
              <w:t>SATELLITE  5.536</w:t>
            </w:r>
            <w:proofErr w:type="gramEnd"/>
            <w:r w:rsidRPr="00B268EA">
              <w:rPr>
                <w:color w:val="000000"/>
                <w:lang w:val="en-GB"/>
              </w:rPr>
              <w:t xml:space="preserve">  5.537</w:t>
            </w:r>
          </w:p>
          <w:p w:rsidR="00CA554F" w:rsidRPr="00B268EA" w:rsidRDefault="00CA554F" w:rsidP="00384C1B">
            <w:pPr>
              <w:tabs>
                <w:tab w:val="left" w:pos="567"/>
                <w:tab w:val="left" w:pos="737"/>
                <w:tab w:val="left" w:pos="2977"/>
                <w:tab w:val="left" w:pos="3266"/>
              </w:tabs>
              <w:overflowPunct w:val="0"/>
              <w:autoSpaceDE w:val="0"/>
              <w:autoSpaceDN w:val="0"/>
              <w:adjustRightInd w:val="0"/>
              <w:spacing w:after="40"/>
              <w:ind w:left="170" w:hanging="170"/>
              <w:textAlignment w:val="baseline"/>
              <w:rPr>
                <w:color w:val="000000"/>
                <w:lang w:val="fr-FR"/>
              </w:rPr>
            </w:pPr>
            <w:r w:rsidRPr="00B268EA">
              <w:rPr>
                <w:color w:val="000000"/>
                <w:lang w:val="en-GB"/>
              </w:rPr>
              <w:tab/>
            </w:r>
            <w:r w:rsidRPr="00B268EA">
              <w:rPr>
                <w:color w:val="000000"/>
                <w:lang w:val="en-GB"/>
              </w:rPr>
              <w:tab/>
              <w:t>MOBILE</w:t>
            </w:r>
          </w:p>
        </w:tc>
      </w:tr>
    </w:tbl>
    <w:p w:rsidR="00CA554F" w:rsidRPr="00C8255F" w:rsidRDefault="00CA554F" w:rsidP="00CA554F">
      <w:pPr>
        <w:rPr>
          <w:b/>
          <w:sz w:val="22"/>
          <w:szCs w:val="22"/>
        </w:rPr>
      </w:pPr>
    </w:p>
    <w:p w:rsidR="00CA554F" w:rsidRPr="00953CD2" w:rsidRDefault="00CA554F" w:rsidP="00CA554F">
      <w:pPr>
        <w:jc w:val="both"/>
        <w:rPr>
          <w:b/>
          <w:i/>
          <w:sz w:val="22"/>
          <w:szCs w:val="22"/>
        </w:rPr>
      </w:pPr>
      <w:r w:rsidRPr="00953CD2">
        <w:rPr>
          <w:b/>
          <w:i/>
          <w:sz w:val="22"/>
          <w:szCs w:val="22"/>
        </w:rPr>
        <w:lastRenderedPageBreak/>
        <w:t xml:space="preserve">Reasons: </w:t>
      </w:r>
      <w:r w:rsidRPr="00953CD2">
        <w:rPr>
          <w:i/>
          <w:sz w:val="22"/>
          <w:szCs w:val="22"/>
        </w:rPr>
        <w:t xml:space="preserve">To </w:t>
      </w:r>
      <w:r w:rsidR="00BE29C6">
        <w:rPr>
          <w:i/>
          <w:sz w:val="22"/>
          <w:szCs w:val="22"/>
        </w:rPr>
        <w:t>add a footnote to the 25.5</w:t>
      </w:r>
      <w:r w:rsidRPr="00953CD2">
        <w:rPr>
          <w:i/>
          <w:sz w:val="22"/>
          <w:szCs w:val="22"/>
        </w:rPr>
        <w:t>-27.5 GHz</w:t>
      </w:r>
      <w:r w:rsidR="00BE29C6">
        <w:rPr>
          <w:i/>
          <w:sz w:val="22"/>
          <w:szCs w:val="22"/>
        </w:rPr>
        <w:t xml:space="preserve"> band</w:t>
      </w:r>
      <w:r w:rsidRPr="00953CD2">
        <w:rPr>
          <w:i/>
          <w:sz w:val="22"/>
          <w:szCs w:val="22"/>
        </w:rPr>
        <w:t xml:space="preserve"> in Region 2 </w:t>
      </w:r>
      <w:r w:rsidR="00BE29C6">
        <w:rPr>
          <w:i/>
          <w:sz w:val="22"/>
          <w:szCs w:val="22"/>
        </w:rPr>
        <w:t>allowing HAPS to operate in the fixed service allocation.</w:t>
      </w:r>
    </w:p>
    <w:p w:rsidR="00CA554F" w:rsidRPr="00C8255F" w:rsidRDefault="00CA554F" w:rsidP="00CA554F">
      <w:pPr>
        <w:rPr>
          <w:b/>
          <w:sz w:val="22"/>
          <w:szCs w:val="22"/>
        </w:rPr>
      </w:pPr>
    </w:p>
    <w:p w:rsidR="00CA554F" w:rsidRPr="00CA554F" w:rsidRDefault="00CA554F" w:rsidP="003C429F">
      <w:pPr>
        <w:pStyle w:val="Methodheading3"/>
        <w:rPr>
          <w:rFonts w:eastAsia="Calibri" w:hAnsi="Times New Roman Bold"/>
          <w:sz w:val="22"/>
          <w:szCs w:val="22"/>
        </w:rPr>
      </w:pPr>
      <w:r w:rsidRPr="003C429F">
        <w:rPr>
          <w:sz w:val="22"/>
          <w:szCs w:val="22"/>
        </w:rPr>
        <w:t xml:space="preserve">ADD </w:t>
      </w:r>
      <w:r w:rsidRPr="003C429F">
        <w:rPr>
          <w:sz w:val="22"/>
          <w:szCs w:val="22"/>
        </w:rPr>
        <w:tab/>
      </w:r>
      <w:r w:rsidR="00AE405A" w:rsidRPr="00A35CC1">
        <w:rPr>
          <w:sz w:val="22"/>
          <w:szCs w:val="22"/>
        </w:rPr>
        <w:tab/>
        <w:t>USA/1.14/7</w:t>
      </w:r>
    </w:p>
    <w:p w:rsidR="00CA554F" w:rsidRPr="00A738EC" w:rsidRDefault="00CA554F" w:rsidP="00CA554F">
      <w:pPr>
        <w:rPr>
          <w:b/>
          <w:sz w:val="22"/>
          <w:szCs w:val="22"/>
          <w:lang w:val="en-GB"/>
        </w:rPr>
      </w:pPr>
    </w:p>
    <w:p w:rsidR="00CA554F" w:rsidRPr="00C8255F" w:rsidRDefault="00CA554F" w:rsidP="00CA554F">
      <w:pPr>
        <w:tabs>
          <w:tab w:val="left" w:pos="1134"/>
          <w:tab w:val="left" w:pos="1871"/>
          <w:tab w:val="left" w:pos="2268"/>
        </w:tabs>
        <w:overflowPunct w:val="0"/>
        <w:autoSpaceDE w:val="0"/>
        <w:autoSpaceDN w:val="0"/>
        <w:adjustRightInd w:val="0"/>
        <w:spacing w:before="120"/>
        <w:textAlignment w:val="baseline"/>
        <w:rPr>
          <w:rFonts w:eastAsia="Calibri"/>
          <w:sz w:val="22"/>
          <w:szCs w:val="22"/>
          <w:lang w:val="en-GB"/>
        </w:rPr>
      </w:pPr>
      <w:r w:rsidRPr="00C8255F">
        <w:rPr>
          <w:rFonts w:eastAsia="Calibri"/>
          <w:b/>
          <w:sz w:val="22"/>
          <w:szCs w:val="22"/>
          <w:lang w:val="en-GB"/>
        </w:rPr>
        <w:t>5.D114</w:t>
      </w:r>
      <w:r w:rsidR="00F82BFA">
        <w:rPr>
          <w:rFonts w:eastAsia="Calibri"/>
          <w:sz w:val="22"/>
          <w:szCs w:val="22"/>
          <w:lang w:val="en-GB"/>
        </w:rPr>
        <w:t xml:space="preserve">   </w:t>
      </w:r>
      <w:proofErr w:type="gramStart"/>
      <w:r w:rsidRPr="00C8255F">
        <w:rPr>
          <w:sz w:val="22"/>
          <w:szCs w:val="22"/>
          <w:lang w:val="en-GB"/>
        </w:rPr>
        <w:t>The</w:t>
      </w:r>
      <w:proofErr w:type="gramEnd"/>
      <w:r w:rsidRPr="00C8255F">
        <w:rPr>
          <w:sz w:val="22"/>
          <w:szCs w:val="22"/>
          <w:lang w:val="en-GB"/>
        </w:rPr>
        <w:t xml:space="preserve"> allocation to the fixed service in the band </w:t>
      </w:r>
      <w:r w:rsidRPr="00C8255F">
        <w:rPr>
          <w:rFonts w:eastAsia="Calibri"/>
          <w:sz w:val="22"/>
          <w:szCs w:val="22"/>
          <w:lang w:val="en-GB"/>
        </w:rPr>
        <w:t>25.25-27.5</w:t>
      </w:r>
      <w:r w:rsidRPr="00C8255F">
        <w:rPr>
          <w:sz w:val="22"/>
          <w:szCs w:val="22"/>
          <w:lang w:val="en-GB"/>
        </w:rPr>
        <w:t xml:space="preserve"> GHz is designated for use in Region 2 by high-altitude platform stations (HAPS). Such use of the fixed-service allocation by HAPS is subject to the provisions of </w:t>
      </w:r>
      <w:r w:rsidRPr="00C8255F">
        <w:rPr>
          <w:rFonts w:eastAsia="Calibri"/>
          <w:sz w:val="22"/>
          <w:szCs w:val="22"/>
          <w:lang w:val="en-GB"/>
        </w:rPr>
        <w:t xml:space="preserve">Resolution </w:t>
      </w:r>
      <w:r w:rsidRPr="00C8255F">
        <w:rPr>
          <w:b/>
          <w:bCs/>
          <w:sz w:val="22"/>
          <w:szCs w:val="22"/>
          <w:lang w:val="en-GB"/>
        </w:rPr>
        <w:t>[C114]</w:t>
      </w:r>
      <w:r w:rsidRPr="00C8255F">
        <w:rPr>
          <w:b/>
          <w:sz w:val="22"/>
          <w:szCs w:val="22"/>
          <w:lang w:val="en-GB"/>
        </w:rPr>
        <w:t xml:space="preserve"> </w:t>
      </w:r>
      <w:r w:rsidRPr="00C8255F">
        <w:rPr>
          <w:rFonts w:eastAsia="Calibri"/>
          <w:b/>
          <w:sz w:val="22"/>
          <w:szCs w:val="22"/>
          <w:lang w:val="en-GB"/>
        </w:rPr>
        <w:t>(WRC-19)</w:t>
      </w:r>
      <w:r w:rsidRPr="00C8255F">
        <w:rPr>
          <w:rFonts w:eastAsia="Calibri"/>
          <w:sz w:val="22"/>
          <w:szCs w:val="22"/>
          <w:lang w:val="en-GB"/>
        </w:rPr>
        <w:t xml:space="preserve">. </w:t>
      </w:r>
    </w:p>
    <w:p w:rsidR="00CA554F" w:rsidRPr="00C8255F" w:rsidRDefault="00CA554F" w:rsidP="00CA554F">
      <w:pPr>
        <w:rPr>
          <w:b/>
          <w:sz w:val="22"/>
          <w:szCs w:val="22"/>
          <w:lang w:val="en-GB"/>
        </w:rPr>
      </w:pPr>
    </w:p>
    <w:p w:rsidR="00CA554F" w:rsidRPr="00A738EC" w:rsidRDefault="00CA554F" w:rsidP="00BE29C6">
      <w:pPr>
        <w:tabs>
          <w:tab w:val="left" w:pos="1352"/>
        </w:tabs>
        <w:rPr>
          <w:b/>
          <w:i/>
          <w:sz w:val="22"/>
          <w:szCs w:val="22"/>
        </w:rPr>
      </w:pPr>
      <w:r w:rsidRPr="00A738EC">
        <w:rPr>
          <w:b/>
          <w:i/>
          <w:sz w:val="22"/>
          <w:szCs w:val="22"/>
        </w:rPr>
        <w:t>Reasons:</w:t>
      </w:r>
      <w:r w:rsidR="00BE29C6">
        <w:rPr>
          <w:i/>
          <w:sz w:val="22"/>
          <w:szCs w:val="22"/>
        </w:rPr>
        <w:tab/>
        <w:t xml:space="preserve"> To add the text of the footnote allowing HAPS to operate in the fixed service allocation in the 25.25-27.25 GHz band</w:t>
      </w:r>
      <w:r w:rsidR="00BE29C6" w:rsidRPr="00953CD2">
        <w:rPr>
          <w:i/>
          <w:sz w:val="22"/>
          <w:szCs w:val="22"/>
        </w:rPr>
        <w:t>.</w:t>
      </w:r>
    </w:p>
    <w:p w:rsidR="00CA554F" w:rsidRPr="00C8255F" w:rsidRDefault="00CA554F" w:rsidP="00CA554F">
      <w:pPr>
        <w:rPr>
          <w:b/>
          <w:sz w:val="22"/>
          <w:szCs w:val="22"/>
          <w:lang w:val="en-GB"/>
        </w:rPr>
      </w:pPr>
    </w:p>
    <w:p w:rsidR="00CA554F" w:rsidRPr="00A35CC1" w:rsidRDefault="00CA554F" w:rsidP="003C429F">
      <w:pPr>
        <w:pStyle w:val="Methodheading3"/>
        <w:rPr>
          <w:sz w:val="22"/>
          <w:szCs w:val="22"/>
        </w:rPr>
      </w:pPr>
      <w:r w:rsidRPr="003C429F">
        <w:rPr>
          <w:sz w:val="22"/>
          <w:szCs w:val="22"/>
        </w:rPr>
        <w:t>ADD</w:t>
      </w:r>
      <w:r w:rsidRPr="003C429F">
        <w:rPr>
          <w:sz w:val="22"/>
          <w:szCs w:val="22"/>
        </w:rPr>
        <w:tab/>
        <w:t xml:space="preserve"> </w:t>
      </w:r>
      <w:r w:rsidR="00AE405A" w:rsidRPr="00A35CC1">
        <w:rPr>
          <w:sz w:val="22"/>
          <w:szCs w:val="22"/>
        </w:rPr>
        <w:tab/>
        <w:t>USA/1.14/8</w:t>
      </w:r>
    </w:p>
    <w:p w:rsidR="00CA554F" w:rsidRDefault="00CA554F" w:rsidP="00CA554F">
      <w:pPr>
        <w:rPr>
          <w:b/>
          <w:sz w:val="22"/>
          <w:szCs w:val="22"/>
        </w:rPr>
      </w:pPr>
    </w:p>
    <w:p w:rsidR="00CA554F" w:rsidRPr="00C8255F" w:rsidRDefault="00CA554F" w:rsidP="00CA554F">
      <w:pPr>
        <w:keepNext/>
        <w:keepLines/>
        <w:tabs>
          <w:tab w:val="left" w:pos="1134"/>
          <w:tab w:val="left" w:pos="1871"/>
          <w:tab w:val="left" w:pos="2268"/>
        </w:tabs>
        <w:overflowPunct w:val="0"/>
        <w:autoSpaceDE w:val="0"/>
        <w:autoSpaceDN w:val="0"/>
        <w:adjustRightInd w:val="0"/>
        <w:spacing w:before="480"/>
        <w:jc w:val="center"/>
        <w:textAlignment w:val="baseline"/>
        <w:rPr>
          <w:rFonts w:eastAsia="SimSun"/>
          <w:caps/>
          <w:sz w:val="22"/>
          <w:szCs w:val="22"/>
          <w:lang w:val="en-GB"/>
        </w:rPr>
      </w:pPr>
      <w:r w:rsidRPr="00C8255F">
        <w:rPr>
          <w:rFonts w:eastAsia="SimSun"/>
          <w:caps/>
          <w:sz w:val="22"/>
          <w:szCs w:val="22"/>
          <w:lang w:val="en-GB"/>
        </w:rPr>
        <w:t>DRAFT NEW RESOLUTION [C114]</w:t>
      </w:r>
    </w:p>
    <w:p w:rsidR="00CA554F" w:rsidRPr="00C8255F" w:rsidRDefault="00CA554F" w:rsidP="00CA554F">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SimSun" w:hAnsi="Times New Roman Bold" w:cs="Times New Roman Bold"/>
          <w:b/>
          <w:bCs/>
          <w:sz w:val="22"/>
          <w:szCs w:val="22"/>
          <w:lang w:val="en-GB"/>
        </w:rPr>
      </w:pPr>
      <w:r w:rsidRPr="00C8255F">
        <w:rPr>
          <w:rFonts w:ascii="Times New Roman Bold" w:eastAsia="SimSun" w:hAnsi="Times New Roman Bold" w:cs="Times New Roman Bold"/>
          <w:b/>
          <w:bCs/>
          <w:sz w:val="22"/>
          <w:szCs w:val="22"/>
          <w:lang w:val="en-GB"/>
        </w:rPr>
        <w:t>U</w:t>
      </w:r>
      <w:r w:rsidRPr="00C8255F">
        <w:rPr>
          <w:rFonts w:ascii="Times New Roman Bold" w:eastAsia="Calibri" w:hAnsi="Times New Roman Bold"/>
          <w:b/>
          <w:sz w:val="22"/>
          <w:szCs w:val="22"/>
          <w:lang w:val="en-GB"/>
        </w:rPr>
        <w:t xml:space="preserve">se of the bands 24.25-27.5 GHz by fixed links for high altitude </w:t>
      </w:r>
      <w:r w:rsidRPr="00C8255F">
        <w:rPr>
          <w:rFonts w:ascii="Times New Roman Bold" w:eastAsia="Calibri" w:hAnsi="Times New Roman Bold"/>
          <w:b/>
          <w:sz w:val="22"/>
          <w:szCs w:val="22"/>
          <w:lang w:val="en-GB"/>
        </w:rPr>
        <w:br/>
        <w:t>platform stations in the fixed service in Region 2</w:t>
      </w:r>
    </w:p>
    <w:p w:rsidR="00CA554F" w:rsidRPr="00C8255F" w:rsidRDefault="00CA554F" w:rsidP="00CA554F">
      <w:pPr>
        <w:tabs>
          <w:tab w:val="left" w:pos="1134"/>
          <w:tab w:val="left" w:pos="1871"/>
          <w:tab w:val="left" w:pos="2268"/>
        </w:tabs>
        <w:overflowPunct w:val="0"/>
        <w:autoSpaceDE w:val="0"/>
        <w:autoSpaceDN w:val="0"/>
        <w:adjustRightInd w:val="0"/>
        <w:spacing w:before="280"/>
        <w:textAlignment w:val="baseline"/>
        <w:rPr>
          <w:sz w:val="22"/>
          <w:szCs w:val="22"/>
          <w:lang w:val="en-GB"/>
        </w:rPr>
      </w:pPr>
      <w:r w:rsidRPr="00C8255F">
        <w:rPr>
          <w:sz w:val="22"/>
          <w:szCs w:val="22"/>
          <w:lang w:val="en-GB"/>
        </w:rPr>
        <w:t xml:space="preserve">The World Radiocommunication Conference (Sharm el-Sheikh, 2019), </w:t>
      </w:r>
    </w:p>
    <w:p w:rsidR="00CA554F" w:rsidRPr="00C8255F" w:rsidRDefault="00CA554F" w:rsidP="00CA554F">
      <w:pPr>
        <w:keepNext/>
        <w:keepLines/>
        <w:tabs>
          <w:tab w:val="left" w:pos="1134"/>
          <w:tab w:val="left" w:pos="1871"/>
          <w:tab w:val="left" w:pos="2268"/>
        </w:tabs>
        <w:overflowPunct w:val="0"/>
        <w:autoSpaceDE w:val="0"/>
        <w:autoSpaceDN w:val="0"/>
        <w:adjustRightInd w:val="0"/>
        <w:spacing w:before="160"/>
        <w:ind w:left="1134"/>
        <w:textAlignment w:val="baseline"/>
        <w:rPr>
          <w:i/>
          <w:sz w:val="22"/>
          <w:szCs w:val="22"/>
          <w:lang w:val="en-GB"/>
        </w:rPr>
      </w:pPr>
      <w:r w:rsidRPr="00C8255F">
        <w:rPr>
          <w:i/>
          <w:sz w:val="22"/>
          <w:szCs w:val="22"/>
          <w:lang w:val="en-GB"/>
        </w:rPr>
        <w:t xml:space="preserve">considering </w:t>
      </w:r>
    </w:p>
    <w:p w:rsidR="00CA554F" w:rsidRPr="00C8255F" w:rsidRDefault="00CA554F" w:rsidP="00CA554F">
      <w:pPr>
        <w:tabs>
          <w:tab w:val="left" w:pos="1134"/>
          <w:tab w:val="left" w:pos="1871"/>
          <w:tab w:val="left" w:pos="2268"/>
        </w:tabs>
        <w:overflowPunct w:val="0"/>
        <w:autoSpaceDE w:val="0"/>
        <w:autoSpaceDN w:val="0"/>
        <w:adjustRightInd w:val="0"/>
        <w:spacing w:before="120"/>
        <w:textAlignment w:val="baseline"/>
        <w:rPr>
          <w:sz w:val="22"/>
          <w:szCs w:val="22"/>
          <w:lang w:val="en-GB"/>
        </w:rPr>
      </w:pPr>
      <w:r w:rsidRPr="00C8255F">
        <w:rPr>
          <w:sz w:val="22"/>
          <w:szCs w:val="22"/>
          <w:lang w:val="en-GB"/>
        </w:rPr>
        <w:t>Note: No text has been developed, it may be proposed in contributions to CPM19-2</w:t>
      </w:r>
    </w:p>
    <w:p w:rsidR="00CA554F" w:rsidRPr="00C8255F" w:rsidRDefault="00CA554F" w:rsidP="00CA554F">
      <w:pPr>
        <w:keepNext/>
        <w:keepLines/>
        <w:tabs>
          <w:tab w:val="left" w:pos="1134"/>
          <w:tab w:val="left" w:pos="1871"/>
          <w:tab w:val="left" w:pos="2268"/>
        </w:tabs>
        <w:overflowPunct w:val="0"/>
        <w:autoSpaceDE w:val="0"/>
        <w:autoSpaceDN w:val="0"/>
        <w:adjustRightInd w:val="0"/>
        <w:spacing w:before="160"/>
        <w:ind w:left="1134"/>
        <w:textAlignment w:val="baseline"/>
        <w:rPr>
          <w:i/>
          <w:sz w:val="22"/>
          <w:szCs w:val="22"/>
          <w:lang w:val="en-GB"/>
        </w:rPr>
      </w:pPr>
      <w:r w:rsidRPr="00C8255F">
        <w:rPr>
          <w:i/>
          <w:sz w:val="22"/>
          <w:szCs w:val="22"/>
          <w:lang w:val="en-GB"/>
        </w:rPr>
        <w:t>resolves</w:t>
      </w:r>
    </w:p>
    <w:p w:rsidR="00CA554F" w:rsidRPr="00C8255F" w:rsidRDefault="00CA554F" w:rsidP="003C429F">
      <w:pPr>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eastAsia="ja-JP"/>
        </w:rPr>
      </w:pPr>
      <w:r w:rsidRPr="00C8255F">
        <w:rPr>
          <w:sz w:val="22"/>
          <w:szCs w:val="22"/>
          <w:lang w:val="en-GB"/>
        </w:rPr>
        <w:t>1</w:t>
      </w:r>
      <w:r w:rsidRPr="00C8255F">
        <w:rPr>
          <w:sz w:val="22"/>
          <w:szCs w:val="22"/>
          <w:lang w:val="en-GB"/>
        </w:rPr>
        <w:tab/>
        <w:t xml:space="preserve">that for the purpose of protecting the fixed service systems in neighbouring administrations in the bands </w:t>
      </w:r>
      <w:r w:rsidRPr="00C8255F">
        <w:rPr>
          <w:rFonts w:eastAsia="Calibri"/>
          <w:sz w:val="22"/>
          <w:szCs w:val="22"/>
          <w:lang w:val="en-GB"/>
        </w:rPr>
        <w:t>24.25-27.5 GHz</w:t>
      </w:r>
      <w:r w:rsidRPr="00C8255F">
        <w:rPr>
          <w:sz w:val="22"/>
          <w:szCs w:val="22"/>
          <w:lang w:val="en-GB"/>
        </w:rPr>
        <w:t xml:space="preserve">, the power flux density limit per HAPS platform station at the surface of the Earth in neighbouring administrations shall not exceed the following </w:t>
      </w:r>
      <w:proofErr w:type="spellStart"/>
      <w:r w:rsidRPr="00C8255F">
        <w:rPr>
          <w:sz w:val="22"/>
          <w:szCs w:val="22"/>
          <w:lang w:val="en-GB"/>
        </w:rPr>
        <w:t>pfd</w:t>
      </w:r>
      <w:proofErr w:type="spellEnd"/>
      <w:r w:rsidRPr="00C8255F">
        <w:rPr>
          <w:sz w:val="22"/>
          <w:szCs w:val="22"/>
          <w:lang w:val="en-GB"/>
        </w:rPr>
        <w:t xml:space="preserve"> mask in </w:t>
      </w:r>
      <w:proofErr w:type="spellStart"/>
      <w:r w:rsidRPr="00C8255F">
        <w:rPr>
          <w:sz w:val="22"/>
          <w:szCs w:val="22"/>
          <w:lang w:val="en-GB"/>
        </w:rPr>
        <w:t>dBW</w:t>
      </w:r>
      <w:proofErr w:type="spellEnd"/>
      <w:r w:rsidRPr="00C8255F">
        <w:rPr>
          <w:sz w:val="22"/>
          <w:szCs w:val="22"/>
          <w:lang w:val="en-GB"/>
        </w:rPr>
        <w:t>/m</w:t>
      </w:r>
      <w:r w:rsidRPr="00C8255F">
        <w:rPr>
          <w:sz w:val="22"/>
          <w:szCs w:val="22"/>
          <w:vertAlign w:val="superscript"/>
          <w:lang w:val="en-GB"/>
        </w:rPr>
        <w:t>2</w:t>
      </w:r>
      <w:r w:rsidRPr="00C8255F">
        <w:rPr>
          <w:sz w:val="22"/>
          <w:szCs w:val="22"/>
          <w:lang w:val="en-GB"/>
        </w:rPr>
        <w:t>/MHz</w:t>
      </w:r>
      <w:r w:rsidRPr="00C8255F">
        <w:rPr>
          <w:sz w:val="22"/>
          <w:szCs w:val="22"/>
          <w:lang w:val="en-GB" w:eastAsia="ja-JP"/>
        </w:rPr>
        <w:t xml:space="preserve">, under clear sky condition, without the </w:t>
      </w:r>
      <w:r w:rsidRPr="00C8255F">
        <w:rPr>
          <w:sz w:val="22"/>
          <w:szCs w:val="22"/>
          <w:lang w:val="en-GB"/>
        </w:rPr>
        <w:t>explicit agreement from the affected administration:</w:t>
      </w:r>
    </w:p>
    <w:p w:rsidR="00AB1DB2" w:rsidRPr="003C429F" w:rsidRDefault="009B550D" w:rsidP="00AB1DB2">
      <w:pPr>
        <w:shd w:val="clear" w:color="auto" w:fill="FFFFFF"/>
        <w:rPr>
          <w:sz w:val="22"/>
          <w:szCs w:val="22"/>
          <w:lang w:eastAsia="ja-JP"/>
        </w:rPr>
      </w:pPr>
      <m:oMathPara>
        <m:oMath>
          <m:r>
            <m:rPr>
              <m:sty m:val="p"/>
            </m:rPr>
            <w:rPr>
              <w:rFonts w:ascii="Cambria Math" w:hAnsi="Cambria Math"/>
              <w:lang w:eastAsia="ja-JP"/>
            </w:rPr>
            <w:br/>
          </m:r>
        </m:oMath>
        <m:oMath>
          <m:sSub>
            <m:sSubPr>
              <m:ctrlPr>
                <w:rPr>
                  <w:rFonts w:ascii="Cambria Math" w:hAnsi="Cambria Math"/>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sz w:val="22"/>
                  <w:szCs w:val="22"/>
                  <w:lang w:eastAsia="ja-JP"/>
                </w:rPr>
              </m:ctrlPr>
            </m:dPr>
            <m:e>
              <m:r>
                <w:rPr>
                  <w:rFonts w:ascii="Cambria Math" w:hAnsi="Cambria Math"/>
                  <w:sz w:val="22"/>
                  <w:szCs w:val="22"/>
                  <w:lang w:eastAsia="ja-JP"/>
                </w:rPr>
                <m:t>El</m:t>
              </m:r>
            </m:e>
          </m:d>
          <m:r>
            <m:rPr>
              <m:sty m:val="p"/>
            </m:rPr>
            <w:rPr>
              <w:rFonts w:ascii="Cambria Math" w:hAnsi="Cambria Math"/>
              <w:sz w:val="22"/>
              <w:szCs w:val="22"/>
              <w:lang w:eastAsia="ja-JP"/>
            </w:rPr>
            <m:t>=0.39</m:t>
          </m:r>
          <m:r>
            <w:rPr>
              <w:rFonts w:ascii="Cambria Math" w:hAnsi="Cambria Math"/>
              <w:sz w:val="22"/>
              <w:szCs w:val="22"/>
              <w:lang w:eastAsia="ja-JP"/>
            </w:rPr>
            <m:t>×El</m:t>
          </m:r>
          <m:r>
            <m:rPr>
              <m:sty m:val="p"/>
            </m:rPr>
            <w:rPr>
              <w:rFonts w:ascii="Cambria Math" w:hAnsi="Cambria Math"/>
              <w:sz w:val="22"/>
              <w:szCs w:val="22"/>
              <w:lang w:eastAsia="ja-JP"/>
            </w:rPr>
            <m:t xml:space="preserve">-132.12 </m:t>
          </m:r>
          <m:r>
            <w:rPr>
              <w:rFonts w:ascii="Cambria Math" w:hAnsi="Cambria Math"/>
              <w:sz w:val="22"/>
              <w:szCs w:val="22"/>
              <w:lang w:eastAsia="ja-JP"/>
            </w:rPr>
            <m:t>for</m:t>
          </m:r>
          <m:r>
            <m:rPr>
              <m:sty m:val="p"/>
            </m:rPr>
            <w:rPr>
              <w:rFonts w:ascii="Cambria Math" w:hAnsi="Cambria Math"/>
              <w:sz w:val="22"/>
              <w:szCs w:val="22"/>
              <w:lang w:eastAsia="ja-JP"/>
            </w:rPr>
            <m:t xml:space="preserve"> 0≤</m:t>
          </m:r>
          <m:r>
            <w:rPr>
              <w:rFonts w:ascii="Cambria Math" w:hAnsi="Cambria Math"/>
              <w:sz w:val="22"/>
              <w:szCs w:val="22"/>
              <w:lang w:eastAsia="ja-JP"/>
            </w:rPr>
            <m:t>El&lt;</m:t>
          </m:r>
          <m:r>
            <m:rPr>
              <m:sty m:val="p"/>
            </m:rPr>
            <w:rPr>
              <w:rFonts w:ascii="Cambria Math" w:hAnsi="Cambria Math"/>
              <w:sz w:val="22"/>
              <w:szCs w:val="22"/>
              <w:lang w:eastAsia="ja-JP"/>
            </w:rPr>
            <m:t>13°</m:t>
          </m:r>
        </m:oMath>
      </m:oMathPara>
    </w:p>
    <w:p w:rsidR="00AB1DB2" w:rsidRPr="003C429F" w:rsidRDefault="003979D1" w:rsidP="00AB1DB2">
      <w:pPr>
        <w:pStyle w:val="Equation"/>
        <w:shd w:val="clear" w:color="auto" w:fill="FFFFFF"/>
        <w:jc w:val="center"/>
        <w:rPr>
          <w:sz w:val="22"/>
          <w:szCs w:val="22"/>
          <w:lang w:eastAsia="ja-JP"/>
        </w:rPr>
      </w:pPr>
      <m:oMathPara>
        <m:oMath>
          <m:sSub>
            <m:sSubPr>
              <m:ctrlPr>
                <w:rPr>
                  <w:rFonts w:ascii="Cambria Math" w:hAnsi="Cambria Math"/>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sz w:val="22"/>
                  <w:szCs w:val="22"/>
                  <w:lang w:eastAsia="ja-JP"/>
                </w:rPr>
              </m:ctrlPr>
            </m:dPr>
            <m:e>
              <m:r>
                <w:rPr>
                  <w:rFonts w:ascii="Cambria Math" w:hAnsi="Cambria Math"/>
                  <w:sz w:val="22"/>
                  <w:szCs w:val="22"/>
                  <w:lang w:eastAsia="ja-JP"/>
                </w:rPr>
                <m:t>El</m:t>
              </m:r>
            </m:e>
          </m:d>
          <m:r>
            <m:rPr>
              <m:sty m:val="p"/>
            </m:rPr>
            <w:rPr>
              <w:rFonts w:ascii="Cambria Math" w:hAnsi="Cambria Math"/>
              <w:sz w:val="22"/>
              <w:szCs w:val="22"/>
              <w:lang w:eastAsia="ja-JP"/>
            </w:rPr>
            <m:t>=</m:t>
          </m:r>
          <m:r>
            <w:rPr>
              <w:rFonts w:ascii="Cambria Math" w:hAnsi="Cambria Math"/>
              <w:sz w:val="22"/>
              <w:szCs w:val="22"/>
              <w:lang w:eastAsia="ja-JP"/>
            </w:rPr>
            <m:t>2.715 ×El-162.3 for</m:t>
          </m:r>
          <m:r>
            <m:rPr>
              <m:sty m:val="p"/>
            </m:rPr>
            <w:rPr>
              <w:rFonts w:ascii="Cambria Math" w:hAnsi="Cambria Math"/>
              <w:sz w:val="22"/>
              <w:szCs w:val="22"/>
              <w:lang w:eastAsia="ja-JP"/>
            </w:rPr>
            <m:t xml:space="preserve"> 13°≤</m:t>
          </m:r>
          <m:r>
            <w:rPr>
              <w:rFonts w:ascii="Cambria Math" w:hAnsi="Cambria Math"/>
              <w:sz w:val="22"/>
              <w:szCs w:val="22"/>
              <w:lang w:eastAsia="ja-JP"/>
            </w:rPr>
            <m:t>El&lt;20</m:t>
          </m:r>
          <m:r>
            <m:rPr>
              <m:sty m:val="p"/>
            </m:rPr>
            <w:rPr>
              <w:rFonts w:ascii="Cambria Math" w:hAnsi="Cambria Math"/>
              <w:sz w:val="22"/>
              <w:szCs w:val="22"/>
              <w:lang w:eastAsia="ja-JP"/>
            </w:rPr>
            <m:t>°</m:t>
          </m:r>
        </m:oMath>
      </m:oMathPara>
    </w:p>
    <w:p w:rsidR="00AB1DB2" w:rsidRPr="003C429F" w:rsidRDefault="003979D1" w:rsidP="00AB1DB2">
      <w:pPr>
        <w:pStyle w:val="Equation"/>
        <w:shd w:val="clear" w:color="auto" w:fill="FFFFFF"/>
        <w:jc w:val="center"/>
        <w:rPr>
          <w:rFonts w:ascii="Cambria Math" w:hAnsi="Cambria Math"/>
          <w:sz w:val="22"/>
          <w:szCs w:val="22"/>
          <w:lang w:eastAsia="ja-JP"/>
        </w:rPr>
      </w:pPr>
      <m:oMathPara>
        <m:oMath>
          <m:sSub>
            <m:sSubPr>
              <m:ctrlPr>
                <w:rPr>
                  <w:rFonts w:ascii="Cambria Math" w:hAnsi="Cambria Math"/>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 xml:space="preserve">=0.45×El-117 for </m:t>
          </m:r>
          <m:r>
            <m:rPr>
              <m:sty m:val="p"/>
            </m:rPr>
            <w:rPr>
              <w:rFonts w:ascii="Cambria Math" w:hAnsi="Cambria Math"/>
              <w:sz w:val="22"/>
              <w:szCs w:val="22"/>
              <w:lang w:eastAsia="ja-JP"/>
            </w:rPr>
            <m:t>20°≤</m:t>
          </m:r>
          <m:r>
            <w:rPr>
              <w:rFonts w:ascii="Cambria Math" w:hAnsi="Cambria Math"/>
              <w:sz w:val="22"/>
              <w:szCs w:val="22"/>
              <w:lang w:eastAsia="ja-JP"/>
            </w:rPr>
            <m:t>El&lt;60</m:t>
          </m:r>
          <m:r>
            <m:rPr>
              <m:sty m:val="p"/>
            </m:rPr>
            <w:rPr>
              <w:rFonts w:ascii="Cambria Math" w:hAnsi="Cambria Math"/>
              <w:sz w:val="22"/>
              <w:szCs w:val="22"/>
              <w:lang w:eastAsia="ja-JP"/>
            </w:rPr>
            <m:t>°</m:t>
          </m:r>
          <m:r>
            <w:rPr>
              <w:rFonts w:ascii="Cambria Math" w:hAnsi="Cambria Math"/>
              <w:sz w:val="22"/>
              <w:szCs w:val="22"/>
              <w:lang w:eastAsia="ja-JP"/>
            </w:rPr>
            <m:t xml:space="preserve"> </m:t>
          </m:r>
        </m:oMath>
      </m:oMathPara>
    </w:p>
    <w:p w:rsidR="00AB1DB2" w:rsidRPr="003C429F" w:rsidRDefault="003979D1" w:rsidP="00AB1DB2">
      <w:pPr>
        <w:pStyle w:val="Equation"/>
        <w:shd w:val="clear" w:color="auto" w:fill="FFFFFF"/>
        <w:rPr>
          <w:color w:val="FF0000"/>
          <w:sz w:val="22"/>
          <w:szCs w:val="22"/>
          <w:lang w:eastAsia="ja-JP"/>
        </w:rPr>
      </w:pPr>
      <m:oMathPara>
        <m:oMath>
          <m:sSub>
            <m:sSubPr>
              <m:ctrlPr>
                <w:rPr>
                  <w:rFonts w:ascii="Cambria Math" w:hAnsi="Cambria Math"/>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 xml:space="preserve">=-90 for </m:t>
          </m:r>
          <m:r>
            <m:rPr>
              <m:sty m:val="p"/>
            </m:rPr>
            <w:rPr>
              <w:rFonts w:ascii="Cambria Math" w:hAnsi="Cambria Math"/>
              <w:sz w:val="22"/>
              <w:szCs w:val="22"/>
              <w:lang w:eastAsia="ja-JP"/>
            </w:rPr>
            <m:t>60°≤</m:t>
          </m:r>
          <m:r>
            <w:rPr>
              <w:rFonts w:ascii="Cambria Math" w:hAnsi="Cambria Math"/>
              <w:sz w:val="22"/>
              <w:szCs w:val="22"/>
              <w:lang w:eastAsia="ja-JP"/>
            </w:rPr>
            <m:t>El</m:t>
          </m:r>
          <m:r>
            <m:rPr>
              <m:sty m:val="p"/>
            </m:rPr>
            <w:rPr>
              <w:rFonts w:ascii="Cambria Math" w:hAnsi="Cambria Math"/>
              <w:sz w:val="22"/>
              <w:szCs w:val="22"/>
              <w:lang w:eastAsia="ja-JP"/>
            </w:rPr>
            <m:t>≤</m:t>
          </m:r>
          <m:r>
            <w:rPr>
              <w:rFonts w:ascii="Cambria Math" w:hAnsi="Cambria Math"/>
              <w:sz w:val="22"/>
              <w:szCs w:val="22"/>
              <w:lang w:eastAsia="ja-JP"/>
            </w:rPr>
            <m:t>90</m:t>
          </m:r>
          <m:r>
            <m:rPr>
              <m:sty m:val="p"/>
            </m:rPr>
            <w:rPr>
              <w:rFonts w:ascii="Cambria Math" w:hAnsi="Cambria Math"/>
              <w:sz w:val="22"/>
              <w:szCs w:val="22"/>
              <w:lang w:eastAsia="ja-JP"/>
            </w:rPr>
            <m:t>°</m:t>
          </m:r>
          <m:r>
            <w:rPr>
              <w:rFonts w:ascii="Cambria Math" w:hAnsi="Cambria Math"/>
              <w:sz w:val="22"/>
              <w:szCs w:val="22"/>
              <w:lang w:eastAsia="ja-JP"/>
            </w:rPr>
            <m:t xml:space="preserve"> </m:t>
          </m:r>
        </m:oMath>
      </m:oMathPara>
    </w:p>
    <w:p w:rsidR="00CA554F" w:rsidRPr="00C8255F" w:rsidRDefault="00CA554F" w:rsidP="00CA554F">
      <w:pPr>
        <w:tabs>
          <w:tab w:val="left" w:pos="1134"/>
          <w:tab w:val="center" w:pos="4820"/>
          <w:tab w:val="right" w:pos="9639"/>
        </w:tabs>
        <w:overflowPunct w:val="0"/>
        <w:autoSpaceDE w:val="0"/>
        <w:autoSpaceDN w:val="0"/>
        <w:adjustRightInd w:val="0"/>
        <w:spacing w:before="120"/>
        <w:textAlignment w:val="baseline"/>
        <w:rPr>
          <w:color w:val="FF0000"/>
          <w:sz w:val="22"/>
          <w:szCs w:val="22"/>
          <w:lang w:eastAsia="ja-JP"/>
        </w:rPr>
      </w:pPr>
    </w:p>
    <w:p w:rsidR="00CA554F" w:rsidRPr="00C8255F" w:rsidRDefault="00AB1DB2" w:rsidP="00CA554F">
      <w:pPr>
        <w:tabs>
          <w:tab w:val="left" w:pos="1134"/>
          <w:tab w:val="left" w:pos="1871"/>
          <w:tab w:val="left" w:pos="2268"/>
        </w:tabs>
        <w:overflowPunct w:val="0"/>
        <w:autoSpaceDE w:val="0"/>
        <w:autoSpaceDN w:val="0"/>
        <w:adjustRightInd w:val="0"/>
        <w:spacing w:before="120"/>
        <w:textAlignment w:val="baseline"/>
        <w:rPr>
          <w:sz w:val="22"/>
          <w:szCs w:val="22"/>
          <w:lang w:val="en-GB" w:eastAsia="ja-JP"/>
        </w:rPr>
      </w:pPr>
      <w:r>
        <w:rPr>
          <w:sz w:val="22"/>
          <w:szCs w:val="22"/>
          <w:lang w:val="en-GB" w:eastAsia="ja-JP"/>
        </w:rPr>
        <w:tab/>
      </w:r>
      <w:r w:rsidR="00CA554F" w:rsidRPr="00C8255F">
        <w:rPr>
          <w:sz w:val="22"/>
          <w:szCs w:val="22"/>
          <w:lang w:val="en-GB" w:eastAsia="ja-JP"/>
        </w:rPr>
        <w:t>where El is the elevation angle in degrees (angles of arrival above the horizontal plane).</w:t>
      </w:r>
    </w:p>
    <w:p w:rsidR="00CA554F" w:rsidRPr="00C8255F" w:rsidRDefault="00CA554F" w:rsidP="003C429F">
      <w:pPr>
        <w:tabs>
          <w:tab w:val="left" w:pos="1134"/>
          <w:tab w:val="left" w:pos="1871"/>
          <w:tab w:val="left" w:pos="2268"/>
        </w:tabs>
        <w:overflowPunct w:val="0"/>
        <w:autoSpaceDE w:val="0"/>
        <w:autoSpaceDN w:val="0"/>
        <w:adjustRightInd w:val="0"/>
        <w:spacing w:before="120"/>
        <w:ind w:left="1134"/>
        <w:jc w:val="both"/>
        <w:textAlignment w:val="baseline"/>
        <w:rPr>
          <w:sz w:val="22"/>
          <w:szCs w:val="22"/>
          <w:lang w:val="en-GB" w:eastAsia="ja-JP"/>
        </w:rPr>
      </w:pPr>
      <w:r w:rsidRPr="00C8255F">
        <w:rPr>
          <w:sz w:val="22"/>
          <w:szCs w:val="22"/>
          <w:lang w:val="en-GB" w:eastAsia="ja-JP"/>
        </w:rPr>
        <w:t xml:space="preserve">To compensate for additional propagation impairments in the main beam of the HAPS due to rain, the </w:t>
      </w:r>
      <w:proofErr w:type="spellStart"/>
      <w:r w:rsidRPr="00C8255F">
        <w:rPr>
          <w:sz w:val="22"/>
          <w:szCs w:val="22"/>
          <w:lang w:val="en-GB" w:eastAsia="ja-JP"/>
        </w:rPr>
        <w:t>pfd</w:t>
      </w:r>
      <w:proofErr w:type="spellEnd"/>
      <w:r w:rsidRPr="00C8255F">
        <w:rPr>
          <w:sz w:val="22"/>
          <w:szCs w:val="22"/>
          <w:lang w:val="en-GB" w:eastAsia="ja-JP"/>
        </w:rPr>
        <w:t xml:space="preserve"> mask can be increased in the corresponding beam by a value equivalent to the level of rain </w:t>
      </w:r>
      <w:proofErr w:type="gramStart"/>
      <w:r w:rsidRPr="00C8255F">
        <w:rPr>
          <w:sz w:val="22"/>
          <w:szCs w:val="22"/>
          <w:lang w:val="en-GB" w:eastAsia="ja-JP"/>
        </w:rPr>
        <w:t>fading, but</w:t>
      </w:r>
      <w:proofErr w:type="gramEnd"/>
      <w:r w:rsidRPr="00C8255F">
        <w:rPr>
          <w:sz w:val="22"/>
          <w:szCs w:val="22"/>
          <w:lang w:val="en-GB" w:eastAsia="ja-JP"/>
        </w:rPr>
        <w:t xml:space="preserve"> limited to a maximum of 20 </w:t>
      </w:r>
      <w:proofErr w:type="spellStart"/>
      <w:r w:rsidRPr="00C8255F">
        <w:rPr>
          <w:sz w:val="22"/>
          <w:szCs w:val="22"/>
          <w:lang w:val="en-GB" w:eastAsia="ja-JP"/>
        </w:rPr>
        <w:t>dB.</w:t>
      </w:r>
      <w:proofErr w:type="spellEnd"/>
    </w:p>
    <w:p w:rsidR="00CA554F" w:rsidRPr="00C8255F" w:rsidRDefault="00AB1DB2" w:rsidP="00CA554F">
      <w:pPr>
        <w:tabs>
          <w:tab w:val="left" w:pos="1134"/>
          <w:tab w:val="left" w:pos="1871"/>
          <w:tab w:val="left" w:pos="2268"/>
        </w:tabs>
        <w:overflowPunct w:val="0"/>
        <w:autoSpaceDE w:val="0"/>
        <w:autoSpaceDN w:val="0"/>
        <w:adjustRightInd w:val="0"/>
        <w:spacing w:before="120" w:after="120"/>
        <w:textAlignment w:val="baseline"/>
        <w:rPr>
          <w:sz w:val="22"/>
          <w:szCs w:val="22"/>
          <w:lang w:val="en-GB" w:eastAsia="ja-JP"/>
        </w:rPr>
      </w:pPr>
      <w:r>
        <w:rPr>
          <w:sz w:val="22"/>
          <w:szCs w:val="22"/>
          <w:lang w:val="en-GB" w:eastAsia="ja-JP"/>
        </w:rPr>
        <w:tab/>
      </w:r>
      <w:r w:rsidR="00CA554F" w:rsidRPr="00C8255F">
        <w:rPr>
          <w:sz w:val="22"/>
          <w:szCs w:val="22"/>
          <w:lang w:val="en-GB" w:eastAsia="ja-JP"/>
        </w:rPr>
        <w:t xml:space="preserve">To verify the compliance with the proposed </w:t>
      </w:r>
      <w:proofErr w:type="spellStart"/>
      <w:r w:rsidR="00CA554F" w:rsidRPr="00C8255F">
        <w:rPr>
          <w:sz w:val="22"/>
          <w:szCs w:val="22"/>
          <w:lang w:val="en-GB" w:eastAsia="ja-JP"/>
        </w:rPr>
        <w:t>pfd</w:t>
      </w:r>
      <w:proofErr w:type="spellEnd"/>
      <w:r w:rsidR="00CA554F" w:rsidRPr="00C8255F">
        <w:rPr>
          <w:sz w:val="22"/>
          <w:szCs w:val="22"/>
          <w:lang w:val="en-GB" w:eastAsia="ja-JP"/>
        </w:rPr>
        <w:t xml:space="preserve"> mask the following equation shall be used:</w:t>
      </w:r>
    </w:p>
    <w:p w:rsidR="00AB1DB2" w:rsidRPr="003C429F" w:rsidRDefault="009B550D" w:rsidP="00AB1DB2">
      <w:pPr>
        <w:tabs>
          <w:tab w:val="left" w:pos="720"/>
        </w:tabs>
        <w:rPr>
          <w:i/>
          <w:sz w:val="22"/>
          <w:szCs w:val="22"/>
          <w:lang w:eastAsia="ja-JP"/>
        </w:rPr>
      </w:pPr>
      <m:oMathPara>
        <m:oMath>
          <m:r>
            <m:rPr>
              <m:sty m:val="p"/>
            </m:rPr>
            <w:rPr>
              <w:rFonts w:ascii="Cambria Math" w:hAnsi="Cambria Math"/>
              <w:sz w:val="22"/>
              <w:szCs w:val="22"/>
              <w:lang w:eastAsia="ja-JP"/>
            </w:rPr>
            <w:br/>
          </m:r>
        </m:oMath>
        <m:oMath>
          <m:r>
            <w:rPr>
              <w:rFonts w:ascii="Cambria Math" w:hAnsi="Cambria Math"/>
              <w:sz w:val="22"/>
              <w:szCs w:val="22"/>
              <w:lang w:eastAsia="ja-JP"/>
            </w:rPr>
            <m:t>pfd</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=EIRP</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-10.</m:t>
          </m:r>
          <m:sSub>
            <m:sSubPr>
              <m:ctrlPr>
                <w:rPr>
                  <w:rFonts w:ascii="Cambria Math" w:hAnsi="Cambria Math"/>
                  <w:i/>
                  <w:sz w:val="22"/>
                  <w:szCs w:val="22"/>
                  <w:lang w:eastAsia="ja-JP"/>
                </w:rPr>
              </m:ctrlPr>
            </m:sSubPr>
            <m:e>
              <m:r>
                <w:rPr>
                  <w:rFonts w:ascii="Cambria Math" w:hAnsi="Cambria Math"/>
                  <w:sz w:val="22"/>
                  <w:szCs w:val="22"/>
                  <w:lang w:eastAsia="ja-JP"/>
                </w:rPr>
                <m:t>log</m:t>
              </m:r>
            </m:e>
            <m:sub>
              <m:r>
                <w:rPr>
                  <w:rFonts w:ascii="Cambria Math" w:hAnsi="Cambria Math"/>
                  <w:sz w:val="22"/>
                  <w:szCs w:val="22"/>
                  <w:lang w:eastAsia="ja-JP"/>
                </w:rPr>
                <m:t>10</m:t>
              </m:r>
            </m:sub>
          </m:sSub>
          <m:d>
            <m:dPr>
              <m:ctrlPr>
                <w:rPr>
                  <w:rFonts w:ascii="Cambria Math" w:hAnsi="Cambria Math"/>
                  <w:i/>
                  <w:sz w:val="22"/>
                  <w:szCs w:val="22"/>
                  <w:lang w:eastAsia="ja-JP"/>
                </w:rPr>
              </m:ctrlPr>
            </m:dPr>
            <m:e>
              <m:r>
                <w:rPr>
                  <w:rFonts w:ascii="Cambria Math" w:hAnsi="Cambria Math"/>
                  <w:sz w:val="22"/>
                  <w:szCs w:val="22"/>
                  <w:lang w:eastAsia="ja-JP"/>
                </w:rPr>
                <m:t>4π</m:t>
              </m:r>
              <m:sSup>
                <m:sSupPr>
                  <m:ctrlPr>
                    <w:rPr>
                      <w:rFonts w:ascii="Cambria Math" w:hAnsi="Cambria Math"/>
                      <w:i/>
                      <w:sz w:val="22"/>
                      <w:szCs w:val="22"/>
                      <w:lang w:eastAsia="ja-JP"/>
                    </w:rPr>
                  </m:ctrlPr>
                </m:sSupPr>
                <m:e>
                  <m:r>
                    <w:rPr>
                      <w:rFonts w:ascii="Cambria Math" w:hAnsi="Cambria Math"/>
                      <w:sz w:val="22"/>
                      <w:szCs w:val="22"/>
                      <w:lang w:eastAsia="ja-JP"/>
                    </w:rPr>
                    <m:t>d</m:t>
                  </m:r>
                </m:e>
                <m:sup>
                  <m:r>
                    <w:rPr>
                      <w:rFonts w:ascii="Cambria Math" w:hAnsi="Cambria Math"/>
                      <w:sz w:val="22"/>
                      <w:szCs w:val="22"/>
                      <w:lang w:eastAsia="ja-JP"/>
                    </w:rPr>
                    <m:t>2</m:t>
                  </m:r>
                </m:sup>
              </m:sSup>
            </m:e>
          </m:d>
        </m:oMath>
      </m:oMathPara>
    </w:p>
    <w:p w:rsidR="00CA554F" w:rsidRPr="00C8255F" w:rsidRDefault="00CA554F" w:rsidP="00CA554F">
      <w:pPr>
        <w:tabs>
          <w:tab w:val="left" w:pos="720"/>
          <w:tab w:val="left" w:pos="1134"/>
          <w:tab w:val="left" w:pos="1871"/>
          <w:tab w:val="left" w:pos="2268"/>
        </w:tabs>
        <w:autoSpaceDE w:val="0"/>
        <w:autoSpaceDN w:val="0"/>
        <w:adjustRightInd w:val="0"/>
        <w:textAlignment w:val="baseline"/>
        <w:rPr>
          <w:i/>
          <w:sz w:val="22"/>
          <w:szCs w:val="22"/>
          <w:lang w:val="en-GB" w:eastAsia="ja-JP"/>
        </w:rPr>
      </w:pPr>
    </w:p>
    <w:p w:rsidR="00CA554F" w:rsidRPr="00C8255F" w:rsidRDefault="00AB1DB2" w:rsidP="00CA554F">
      <w:pPr>
        <w:tabs>
          <w:tab w:val="left" w:pos="1134"/>
          <w:tab w:val="left" w:pos="1871"/>
          <w:tab w:val="left" w:pos="2268"/>
        </w:tabs>
        <w:overflowPunct w:val="0"/>
        <w:autoSpaceDE w:val="0"/>
        <w:autoSpaceDN w:val="0"/>
        <w:adjustRightInd w:val="0"/>
        <w:spacing w:before="120"/>
        <w:textAlignment w:val="baseline"/>
        <w:rPr>
          <w:sz w:val="22"/>
          <w:szCs w:val="22"/>
          <w:lang w:val="en-GB" w:eastAsia="ja-JP"/>
        </w:rPr>
      </w:pPr>
      <w:r>
        <w:rPr>
          <w:sz w:val="22"/>
          <w:szCs w:val="22"/>
          <w:lang w:val="en-GB" w:eastAsia="ja-JP"/>
        </w:rPr>
        <w:tab/>
      </w:r>
      <w:r w:rsidR="00CA554F" w:rsidRPr="00C8255F">
        <w:rPr>
          <w:sz w:val="22"/>
          <w:szCs w:val="22"/>
          <w:lang w:val="en-GB" w:eastAsia="ja-JP"/>
        </w:rPr>
        <w:t>where:</w:t>
      </w:r>
    </w:p>
    <w:p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sidRPr="00C8255F">
        <w:rPr>
          <w:sz w:val="22"/>
          <w:szCs w:val="22"/>
          <w:lang w:val="en-GB" w:eastAsia="ja-JP"/>
        </w:rPr>
        <w:tab/>
      </w:r>
      <w:r w:rsidRPr="00C8255F">
        <w:rPr>
          <w:i/>
          <w:sz w:val="22"/>
          <w:szCs w:val="22"/>
          <w:lang w:val="en-GB" w:eastAsia="ja-JP"/>
        </w:rPr>
        <w:t>EIRP</w:t>
      </w:r>
      <w:r w:rsidRPr="00C8255F">
        <w:rPr>
          <w:sz w:val="22"/>
          <w:szCs w:val="22"/>
          <w:lang w:val="en-GB" w:eastAsia="ja-JP"/>
        </w:rPr>
        <w:tab/>
        <w:t xml:space="preserve">is the nominal HAPS EIRP density level in </w:t>
      </w:r>
      <w:proofErr w:type="spellStart"/>
      <w:r w:rsidRPr="00C8255F">
        <w:rPr>
          <w:sz w:val="22"/>
          <w:szCs w:val="22"/>
          <w:lang w:val="en-GB" w:eastAsia="ja-JP"/>
        </w:rPr>
        <w:t>dBW</w:t>
      </w:r>
      <w:proofErr w:type="spellEnd"/>
      <w:r w:rsidRPr="00C8255F">
        <w:rPr>
          <w:sz w:val="22"/>
          <w:szCs w:val="22"/>
          <w:lang w:val="en-GB" w:eastAsia="ja-JP"/>
        </w:rPr>
        <w:t>/MHz (dependent to the elevation angle);</w:t>
      </w:r>
    </w:p>
    <w:p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sidRPr="00C8255F">
        <w:rPr>
          <w:sz w:val="22"/>
          <w:szCs w:val="22"/>
          <w:lang w:val="en-GB" w:eastAsia="ja-JP"/>
        </w:rPr>
        <w:tab/>
      </w:r>
      <w:r w:rsidRPr="00C8255F">
        <w:rPr>
          <w:i/>
          <w:sz w:val="22"/>
          <w:szCs w:val="22"/>
          <w:lang w:val="en-GB" w:eastAsia="ja-JP"/>
        </w:rPr>
        <w:t>d</w:t>
      </w:r>
      <w:r w:rsidRPr="00C8255F">
        <w:rPr>
          <w:sz w:val="22"/>
          <w:szCs w:val="22"/>
          <w:lang w:val="en-GB" w:eastAsia="ja-JP"/>
        </w:rPr>
        <w:tab/>
        <w:t>is the distance in meters between the HAPS and the ground (elevation angle dependent);</w:t>
      </w:r>
    </w:p>
    <w:p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sidRPr="00C8255F">
        <w:rPr>
          <w:i/>
          <w:sz w:val="22"/>
          <w:szCs w:val="22"/>
          <w:lang w:val="en-GB"/>
        </w:rPr>
        <w:tab/>
      </w:r>
      <w:proofErr w:type="spellStart"/>
      <w:proofErr w:type="gramStart"/>
      <w:r w:rsidR="00757234" w:rsidRPr="003C429F">
        <w:rPr>
          <w:i/>
          <w:sz w:val="22"/>
          <w:szCs w:val="22"/>
          <w:lang w:val="en-GB" w:eastAsia="ja-JP"/>
        </w:rPr>
        <w:t>pfd</w:t>
      </w:r>
      <w:proofErr w:type="spellEnd"/>
      <w:r w:rsidR="00757234" w:rsidRPr="003C429F">
        <w:rPr>
          <w:i/>
          <w:sz w:val="22"/>
          <w:szCs w:val="22"/>
          <w:lang w:val="en-GB" w:eastAsia="ja-JP"/>
        </w:rPr>
        <w:t>(</w:t>
      </w:r>
      <w:proofErr w:type="gramEnd"/>
      <m:oMath>
        <m:r>
          <w:rPr>
            <w:rFonts w:ascii="Cambria Math" w:hAnsi="Cambria Math"/>
            <w:sz w:val="22"/>
            <w:szCs w:val="22"/>
            <w:lang w:val="en-GB" w:eastAsia="ja-JP"/>
          </w:rPr>
          <m:t>El</m:t>
        </m:r>
      </m:oMath>
      <w:r w:rsidR="00757234" w:rsidRPr="003C429F">
        <w:rPr>
          <w:i/>
          <w:sz w:val="22"/>
          <w:szCs w:val="22"/>
          <w:lang w:val="en-GB" w:eastAsia="ja-JP"/>
        </w:rPr>
        <w:t>)</w:t>
      </w:r>
      <w:r w:rsidRPr="00C8255F">
        <w:rPr>
          <w:i/>
          <w:sz w:val="22"/>
          <w:szCs w:val="22"/>
          <w:lang w:val="en-GB"/>
        </w:rPr>
        <w:tab/>
      </w:r>
      <w:r w:rsidRPr="00C8255F">
        <w:rPr>
          <w:sz w:val="22"/>
          <w:szCs w:val="22"/>
          <w:lang w:val="en-GB"/>
        </w:rPr>
        <w:t xml:space="preserve">power flux density at the Earth surface per HAPS platform station in </w:t>
      </w:r>
      <w:proofErr w:type="spellStart"/>
      <w:r w:rsidRPr="00C8255F">
        <w:rPr>
          <w:sz w:val="22"/>
          <w:szCs w:val="22"/>
          <w:lang w:val="en-GB" w:eastAsia="ja-JP"/>
        </w:rPr>
        <w:t>dBW</w:t>
      </w:r>
      <w:proofErr w:type="spellEnd"/>
      <w:r w:rsidRPr="00C8255F">
        <w:rPr>
          <w:sz w:val="22"/>
          <w:szCs w:val="22"/>
          <w:lang w:val="en-GB" w:eastAsia="ja-JP"/>
        </w:rPr>
        <w:t>/m²/MHz;</w:t>
      </w:r>
    </w:p>
    <w:p w:rsidR="00CA554F" w:rsidRPr="00C8255F" w:rsidRDefault="00CA554F" w:rsidP="003C429F">
      <w:pPr>
        <w:shd w:val="clear" w:color="auto" w:fill="FFFFFF"/>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r w:rsidRPr="00C8255F">
        <w:rPr>
          <w:sz w:val="22"/>
          <w:szCs w:val="22"/>
          <w:lang w:val="en-GB"/>
        </w:rPr>
        <w:t>2</w:t>
      </w:r>
      <w:r w:rsidRPr="00C8255F">
        <w:rPr>
          <w:sz w:val="22"/>
          <w:szCs w:val="22"/>
          <w:lang w:val="en-GB"/>
        </w:rPr>
        <w:tab/>
        <w:t xml:space="preserve">that for the purpose of protecting the mobile service systems in neighbouring administrations in the band </w:t>
      </w:r>
      <w:r w:rsidRPr="00C8255F">
        <w:rPr>
          <w:rFonts w:eastAsia="Calibri"/>
          <w:sz w:val="22"/>
          <w:szCs w:val="22"/>
          <w:lang w:val="en-GB"/>
        </w:rPr>
        <w:t>24.25-25.25 GHz and 27-27.5 GHz</w:t>
      </w:r>
      <w:r w:rsidRPr="00C8255F">
        <w:rPr>
          <w:sz w:val="22"/>
          <w:szCs w:val="22"/>
          <w:lang w:val="en-GB"/>
        </w:rPr>
        <w:t xml:space="preserve">, the power flux density limit per HAPS platform station at the surface of the Earth in neighbouring administrations shall not exceed the following </w:t>
      </w:r>
      <w:proofErr w:type="spellStart"/>
      <w:r w:rsidRPr="00C8255F">
        <w:rPr>
          <w:sz w:val="22"/>
          <w:szCs w:val="22"/>
          <w:lang w:val="en-GB"/>
        </w:rPr>
        <w:t>pfd</w:t>
      </w:r>
      <w:proofErr w:type="spellEnd"/>
      <w:r w:rsidRPr="00C8255F">
        <w:rPr>
          <w:sz w:val="22"/>
          <w:szCs w:val="22"/>
          <w:lang w:val="en-GB"/>
        </w:rPr>
        <w:t xml:space="preserve"> masks in </w:t>
      </w:r>
      <w:proofErr w:type="spellStart"/>
      <w:r w:rsidRPr="00C8255F">
        <w:rPr>
          <w:sz w:val="22"/>
          <w:szCs w:val="22"/>
          <w:lang w:val="en-GB"/>
        </w:rPr>
        <w:t>dBW</w:t>
      </w:r>
      <w:proofErr w:type="spellEnd"/>
      <w:r w:rsidRPr="00C8255F">
        <w:rPr>
          <w:sz w:val="22"/>
          <w:szCs w:val="22"/>
          <w:lang w:val="en-GB"/>
        </w:rPr>
        <w:t>/m</w:t>
      </w:r>
      <w:r w:rsidRPr="00C8255F">
        <w:rPr>
          <w:sz w:val="22"/>
          <w:szCs w:val="22"/>
          <w:vertAlign w:val="superscript"/>
          <w:lang w:val="en-GB"/>
        </w:rPr>
        <w:t>2</w:t>
      </w:r>
      <w:r w:rsidRPr="00C8255F">
        <w:rPr>
          <w:sz w:val="22"/>
          <w:szCs w:val="22"/>
          <w:lang w:val="en-GB"/>
        </w:rPr>
        <w:t>/MHz</w:t>
      </w:r>
      <w:r w:rsidRPr="00C8255F">
        <w:rPr>
          <w:sz w:val="22"/>
          <w:szCs w:val="22"/>
          <w:lang w:val="en-GB" w:eastAsia="ja-JP"/>
        </w:rPr>
        <w:t xml:space="preserve">, under clear sky condition, without the </w:t>
      </w:r>
      <w:r w:rsidRPr="00C8255F">
        <w:rPr>
          <w:sz w:val="22"/>
          <w:szCs w:val="22"/>
          <w:lang w:val="en-GB"/>
        </w:rPr>
        <w:t xml:space="preserve">explicit agreement from the affected administration: </w:t>
      </w:r>
    </w:p>
    <w:p w:rsidR="00757234" w:rsidRPr="00BB3E59" w:rsidRDefault="003979D1" w:rsidP="00757234">
      <w:pPr>
        <w:pStyle w:val="Equation"/>
        <w:jc w:val="center"/>
        <w:rPr>
          <w:lang w:eastAsia="ja-JP"/>
        </w:rPr>
      </w:pPr>
      <m:oMathPara>
        <m:oMath>
          <m:sSub>
            <m:sSubPr>
              <m:ctrlPr>
                <w:rPr>
                  <w:rFonts w:ascii="Cambria Math" w:hAnsi="Cambria Math"/>
                  <w:lang w:eastAsia="ja-JP"/>
                </w:rPr>
              </m:ctrlPr>
            </m:sSubPr>
            <m:e>
              <m:r>
                <w:rPr>
                  <w:rFonts w:ascii="Cambria Math" w:hAnsi="Cambria Math"/>
                  <w:lang w:eastAsia="ja-JP"/>
                </w:rPr>
                <m:t>pfd</m:t>
              </m:r>
            </m:e>
            <m:sub>
              <m:r>
                <w:rPr>
                  <w:rFonts w:ascii="Cambria Math" w:hAnsi="Cambria Math"/>
                  <w:lang w:eastAsia="ja-JP"/>
                </w:rPr>
                <m:t>max</m:t>
              </m:r>
            </m:sub>
          </m:sSub>
          <m:d>
            <m:dPr>
              <m:ctrlPr>
                <w:rPr>
                  <w:rFonts w:ascii="Cambria Math" w:hAnsi="Cambria Math"/>
                  <w:lang w:eastAsia="ja-JP"/>
                </w:rPr>
              </m:ctrlPr>
            </m:dPr>
            <m:e>
              <m:r>
                <w:rPr>
                  <w:rFonts w:ascii="Cambria Math" w:hAnsi="Cambria Math"/>
                  <w:lang w:eastAsia="ja-JP"/>
                </w:rPr>
                <m:t>El</m:t>
              </m:r>
            </m:e>
          </m:d>
          <m:r>
            <m:rPr>
              <m:sty m:val="p"/>
            </m:rPr>
            <w:rPr>
              <w:rFonts w:ascii="Cambria Math" w:hAnsi="Cambria Math"/>
              <w:lang w:eastAsia="ja-JP"/>
            </w:rPr>
            <m:t>=0.95</m:t>
          </m:r>
          <m:r>
            <w:rPr>
              <w:rFonts w:ascii="Cambria Math" w:hAnsi="Cambria Math"/>
              <w:lang w:eastAsia="ja-JP"/>
            </w:rPr>
            <m:t>×El-114</m:t>
          </m:r>
          <m:r>
            <m:rPr>
              <m:sty m:val="p"/>
            </m:rPr>
            <w:rPr>
              <w:rFonts w:ascii="Cambria Math" w:hAnsi="Cambria Math"/>
              <w:lang w:eastAsia="ja-JP"/>
            </w:rPr>
            <m:t xml:space="preserve">   </m:t>
          </m:r>
          <m:r>
            <w:rPr>
              <w:rFonts w:ascii="Cambria Math" w:hAnsi="Cambria Math"/>
              <w:lang w:eastAsia="ja-JP"/>
            </w:rPr>
            <m:t>for</m:t>
          </m:r>
          <m:r>
            <m:rPr>
              <m:sty m:val="p"/>
            </m:rPr>
            <w:rPr>
              <w:rFonts w:ascii="Cambria Math" w:hAnsi="Cambria Math"/>
              <w:lang w:eastAsia="ja-JP"/>
            </w:rPr>
            <m:t xml:space="preserve"> 0≤</m:t>
          </m:r>
          <m:r>
            <w:rPr>
              <w:rFonts w:ascii="Cambria Math" w:hAnsi="Cambria Math"/>
              <w:lang w:eastAsia="ja-JP"/>
            </w:rPr>
            <m:t>El&lt;</m:t>
          </m:r>
          <m:r>
            <m:rPr>
              <m:sty m:val="p"/>
            </m:rPr>
            <w:rPr>
              <w:rFonts w:ascii="Cambria Math" w:hAnsi="Cambria Math"/>
              <w:lang w:eastAsia="ja-JP"/>
            </w:rPr>
            <m:t>5.7°</m:t>
          </m:r>
        </m:oMath>
      </m:oMathPara>
    </w:p>
    <w:p w:rsidR="00757234" w:rsidRPr="00C92165" w:rsidRDefault="003979D1" w:rsidP="00757234">
      <w:pPr>
        <w:pStyle w:val="Equation"/>
        <w:jc w:val="center"/>
        <w:rPr>
          <w:lang w:eastAsia="ja-JP"/>
        </w:rPr>
      </w:pPr>
      <m:oMathPara>
        <m:oMath>
          <m:sSub>
            <m:sSubPr>
              <m:ctrlPr>
                <w:rPr>
                  <w:rFonts w:ascii="Cambria Math" w:hAnsi="Cambria Math"/>
                  <w:lang w:eastAsia="ja-JP"/>
                </w:rPr>
              </m:ctrlPr>
            </m:sSubPr>
            <m:e>
              <m:r>
                <w:rPr>
                  <w:rFonts w:ascii="Cambria Math" w:hAnsi="Cambria Math"/>
                  <w:lang w:eastAsia="ja-JP"/>
                </w:rPr>
                <m:t>pfd</m:t>
              </m:r>
            </m:e>
            <m:sub>
              <m:r>
                <w:rPr>
                  <w:rFonts w:ascii="Cambria Math" w:hAnsi="Cambria Math"/>
                  <w:lang w:eastAsia="ja-JP"/>
                </w:rPr>
                <m:t>max</m:t>
              </m:r>
            </m:sub>
          </m:sSub>
          <m:d>
            <m:dPr>
              <m:ctrlPr>
                <w:rPr>
                  <w:rFonts w:ascii="Cambria Math" w:hAnsi="Cambria Math"/>
                  <w:lang w:eastAsia="ja-JP"/>
                </w:rPr>
              </m:ctrlPr>
            </m:dPr>
            <m:e>
              <m:r>
                <w:rPr>
                  <w:rFonts w:ascii="Cambria Math" w:hAnsi="Cambria Math"/>
                  <w:lang w:eastAsia="ja-JP"/>
                </w:rPr>
                <m:t>El</m:t>
              </m:r>
            </m:e>
          </m:d>
          <m:r>
            <m:rPr>
              <m:sty m:val="p"/>
            </m:rPr>
            <w:rPr>
              <w:rFonts w:ascii="Cambria Math" w:hAnsi="Cambria Math"/>
              <w:lang w:eastAsia="ja-JP"/>
            </w:rPr>
            <m:t xml:space="preserve">=0.6 </m:t>
          </m:r>
          <m:r>
            <w:rPr>
              <w:rFonts w:ascii="Cambria Math" w:hAnsi="Cambria Math"/>
              <w:lang w:eastAsia="ja-JP"/>
            </w:rPr>
            <m:t>×El-112          for</m:t>
          </m:r>
          <m:r>
            <m:rPr>
              <m:sty m:val="p"/>
            </m:rPr>
            <w:rPr>
              <w:rFonts w:ascii="Cambria Math" w:hAnsi="Cambria Math"/>
              <w:lang w:eastAsia="ja-JP"/>
            </w:rPr>
            <m:t xml:space="preserve"> 5.7≤</m:t>
          </m:r>
          <m:r>
            <w:rPr>
              <w:rFonts w:ascii="Cambria Math" w:hAnsi="Cambria Math"/>
              <w:lang w:eastAsia="ja-JP"/>
            </w:rPr>
            <m:t>El&lt;</m:t>
          </m:r>
          <m:r>
            <m:rPr>
              <m:sty m:val="p"/>
            </m:rPr>
            <w:rPr>
              <w:rFonts w:ascii="Cambria Math" w:hAnsi="Cambria Math"/>
              <w:lang w:eastAsia="ja-JP"/>
            </w:rPr>
            <m:t>20°</m:t>
          </m:r>
        </m:oMath>
      </m:oMathPara>
    </w:p>
    <w:p w:rsidR="00757234" w:rsidRPr="00C92165" w:rsidRDefault="003979D1" w:rsidP="00757234">
      <w:pPr>
        <w:pStyle w:val="Equation"/>
        <w:jc w:val="center"/>
        <w:rPr>
          <w:lang w:eastAsia="ja-JP"/>
        </w:rPr>
      </w:pPr>
      <m:oMathPara>
        <m:oMath>
          <m:sSub>
            <m:sSubPr>
              <m:ctrlPr>
                <w:rPr>
                  <w:rFonts w:ascii="Cambria Math" w:hAnsi="Cambria Math"/>
                  <w:lang w:eastAsia="ja-JP"/>
                </w:rPr>
              </m:ctrlPr>
            </m:sSubPr>
            <m:e>
              <m:r>
                <w:rPr>
                  <w:rFonts w:ascii="Cambria Math" w:hAnsi="Cambria Math"/>
                  <w:lang w:eastAsia="ja-JP"/>
                </w:rPr>
                <m:t>pfd</m:t>
              </m:r>
            </m:e>
            <m:sub>
              <m:r>
                <w:rPr>
                  <w:rFonts w:ascii="Cambria Math" w:hAnsi="Cambria Math"/>
                  <w:lang w:eastAsia="ja-JP"/>
                </w:rPr>
                <m:t>max</m:t>
              </m:r>
            </m:sub>
          </m:sSub>
          <m:d>
            <m:dPr>
              <m:ctrlPr>
                <w:rPr>
                  <w:rFonts w:ascii="Cambria Math" w:hAnsi="Cambria Math"/>
                  <w:lang w:eastAsia="ja-JP"/>
                </w:rPr>
              </m:ctrlPr>
            </m:dPr>
            <m:e>
              <m:r>
                <w:rPr>
                  <w:rFonts w:ascii="Cambria Math" w:hAnsi="Cambria Math"/>
                  <w:lang w:eastAsia="ja-JP"/>
                </w:rPr>
                <m:t>El</m:t>
              </m:r>
            </m:e>
          </m:d>
          <m:r>
            <m:rPr>
              <m:sty m:val="p"/>
            </m:rPr>
            <w:rPr>
              <w:rFonts w:ascii="Cambria Math" w:hAnsi="Cambria Math"/>
              <w:lang w:eastAsia="ja-JP"/>
            </w:rPr>
            <m:t xml:space="preserve">=-100                               </m:t>
          </m:r>
          <m:r>
            <w:rPr>
              <w:rFonts w:ascii="Cambria Math" w:hAnsi="Cambria Math"/>
              <w:lang w:eastAsia="ja-JP"/>
            </w:rPr>
            <m:t xml:space="preserve"> for</m:t>
          </m:r>
          <m:r>
            <m:rPr>
              <m:sty m:val="p"/>
            </m:rPr>
            <w:rPr>
              <w:rFonts w:ascii="Cambria Math" w:hAnsi="Cambria Math"/>
              <w:lang w:eastAsia="ja-JP"/>
            </w:rPr>
            <m:t xml:space="preserve"> 20°≤</m:t>
          </m:r>
          <m:r>
            <w:rPr>
              <w:rFonts w:ascii="Cambria Math" w:hAnsi="Cambria Math"/>
              <w:lang w:eastAsia="ja-JP"/>
            </w:rPr>
            <m:t>El</m:t>
          </m:r>
          <m:r>
            <m:rPr>
              <m:sty m:val="p"/>
            </m:rPr>
            <w:rPr>
              <w:rFonts w:ascii="Cambria Math" w:hAnsi="Cambria Math"/>
              <w:lang w:eastAsia="ja-JP"/>
            </w:rPr>
            <m:t>≤</m:t>
          </m:r>
          <m:r>
            <w:rPr>
              <w:rFonts w:ascii="Cambria Math" w:hAnsi="Cambria Math"/>
              <w:lang w:eastAsia="ja-JP"/>
            </w:rPr>
            <m:t>90</m:t>
          </m:r>
          <m:r>
            <m:rPr>
              <m:sty m:val="p"/>
            </m:rPr>
            <w:rPr>
              <w:rFonts w:ascii="Cambria Math" w:hAnsi="Cambria Math"/>
              <w:lang w:eastAsia="ja-JP"/>
            </w:rPr>
            <m:t>°</m:t>
          </m:r>
        </m:oMath>
      </m:oMathPara>
    </w:p>
    <w:p w:rsidR="00CA554F" w:rsidRPr="00C8255F" w:rsidRDefault="00757234" w:rsidP="003C429F">
      <w:pPr>
        <w:shd w:val="clear" w:color="auto" w:fill="FFFFFF"/>
        <w:tabs>
          <w:tab w:val="left" w:pos="1134"/>
          <w:tab w:val="left" w:pos="1871"/>
          <w:tab w:val="left" w:pos="2268"/>
        </w:tabs>
        <w:overflowPunct w:val="0"/>
        <w:autoSpaceDE w:val="0"/>
        <w:autoSpaceDN w:val="0"/>
        <w:adjustRightInd w:val="0"/>
        <w:spacing w:before="120"/>
        <w:textAlignment w:val="baseline"/>
        <w:rPr>
          <w:sz w:val="22"/>
          <w:szCs w:val="22"/>
          <w:lang w:val="en-GB" w:eastAsia="ja-JP"/>
        </w:rPr>
      </w:pPr>
      <w:r>
        <w:rPr>
          <w:noProof/>
          <w:sz w:val="22"/>
          <w:szCs w:val="22"/>
        </w:rPr>
        <w:tab/>
      </w:r>
      <w:r w:rsidR="00CA554F" w:rsidRPr="00C8255F">
        <w:rPr>
          <w:sz w:val="22"/>
          <w:szCs w:val="22"/>
          <w:lang w:val="en-GB" w:eastAsia="ja-JP"/>
        </w:rPr>
        <w:t>where El is the elevation angle in degrees (angle of arrival above the horizontal plane).</w:t>
      </w:r>
    </w:p>
    <w:p w:rsidR="00CA554F" w:rsidRPr="00C8255F" w:rsidRDefault="00CA554F" w:rsidP="003C429F">
      <w:pPr>
        <w:tabs>
          <w:tab w:val="left" w:pos="1134"/>
          <w:tab w:val="left" w:pos="1871"/>
          <w:tab w:val="left" w:pos="2268"/>
        </w:tabs>
        <w:overflowPunct w:val="0"/>
        <w:autoSpaceDE w:val="0"/>
        <w:autoSpaceDN w:val="0"/>
        <w:adjustRightInd w:val="0"/>
        <w:spacing w:before="120"/>
        <w:ind w:left="720"/>
        <w:jc w:val="both"/>
        <w:textAlignment w:val="baseline"/>
        <w:rPr>
          <w:sz w:val="22"/>
          <w:szCs w:val="22"/>
          <w:lang w:val="en-GB" w:eastAsia="ja-JP"/>
        </w:rPr>
      </w:pPr>
      <w:r w:rsidRPr="00C8255F">
        <w:rPr>
          <w:sz w:val="22"/>
          <w:szCs w:val="22"/>
          <w:lang w:val="en-GB" w:eastAsia="ja-JP"/>
        </w:rPr>
        <w:t xml:space="preserve">In order to compensate for additional propagation impairments in the main beam of the HAPS due to rain, any exceedance of the </w:t>
      </w:r>
      <w:proofErr w:type="spellStart"/>
      <w:r w:rsidRPr="00C8255F">
        <w:rPr>
          <w:sz w:val="22"/>
          <w:szCs w:val="22"/>
          <w:lang w:val="en-GB" w:eastAsia="ja-JP"/>
        </w:rPr>
        <w:t>pfd</w:t>
      </w:r>
      <w:proofErr w:type="spellEnd"/>
      <w:r w:rsidRPr="00C8255F">
        <w:rPr>
          <w:sz w:val="22"/>
          <w:szCs w:val="22"/>
          <w:lang w:val="en-GB" w:eastAsia="ja-JP"/>
        </w:rPr>
        <w:t xml:space="preserve"> mask shall be limited by a value equivalent to the level of rain fading.</w:t>
      </w:r>
    </w:p>
    <w:p w:rsidR="00CA554F" w:rsidRPr="00C8255F" w:rsidRDefault="00757234" w:rsidP="00CA554F">
      <w:pPr>
        <w:shd w:val="clear" w:color="auto" w:fill="FFFFFF"/>
        <w:tabs>
          <w:tab w:val="left" w:pos="1134"/>
          <w:tab w:val="left" w:pos="1871"/>
          <w:tab w:val="left" w:pos="2268"/>
        </w:tabs>
        <w:overflowPunct w:val="0"/>
        <w:autoSpaceDE w:val="0"/>
        <w:autoSpaceDN w:val="0"/>
        <w:adjustRightInd w:val="0"/>
        <w:spacing w:before="120" w:after="120"/>
        <w:jc w:val="both"/>
        <w:textAlignment w:val="baseline"/>
        <w:rPr>
          <w:sz w:val="22"/>
          <w:szCs w:val="22"/>
          <w:lang w:val="en-GB" w:eastAsia="ja-JP"/>
        </w:rPr>
      </w:pPr>
      <w:r>
        <w:rPr>
          <w:sz w:val="22"/>
          <w:szCs w:val="22"/>
          <w:lang w:val="en-GB" w:eastAsia="ja-JP"/>
        </w:rPr>
        <w:tab/>
      </w:r>
      <w:r w:rsidR="00CA554F" w:rsidRPr="00C8255F">
        <w:rPr>
          <w:sz w:val="22"/>
          <w:szCs w:val="22"/>
          <w:lang w:val="en-GB" w:eastAsia="ja-JP"/>
        </w:rPr>
        <w:t xml:space="preserve">To verify the compliance with the proposed </w:t>
      </w:r>
      <w:proofErr w:type="spellStart"/>
      <w:r w:rsidR="00CA554F" w:rsidRPr="00C8255F">
        <w:rPr>
          <w:sz w:val="22"/>
          <w:szCs w:val="22"/>
          <w:lang w:val="en-GB" w:eastAsia="ja-JP"/>
        </w:rPr>
        <w:t>pfd</w:t>
      </w:r>
      <w:proofErr w:type="spellEnd"/>
      <w:r w:rsidR="00CA554F" w:rsidRPr="00C8255F">
        <w:rPr>
          <w:sz w:val="22"/>
          <w:szCs w:val="22"/>
          <w:lang w:val="en-GB" w:eastAsia="ja-JP"/>
        </w:rPr>
        <w:t xml:space="preserve"> mask the following equation shall be used:</w:t>
      </w:r>
    </w:p>
    <w:p w:rsidR="00CA554F" w:rsidRPr="003C429F" w:rsidRDefault="009B550D" w:rsidP="00CA554F">
      <w:pPr>
        <w:tabs>
          <w:tab w:val="left" w:pos="720"/>
          <w:tab w:val="left" w:pos="1134"/>
          <w:tab w:val="left" w:pos="1871"/>
          <w:tab w:val="left" w:pos="2268"/>
        </w:tabs>
        <w:autoSpaceDE w:val="0"/>
        <w:autoSpaceDN w:val="0"/>
        <w:adjustRightInd w:val="0"/>
        <w:jc w:val="center"/>
        <w:textAlignment w:val="baseline"/>
        <w:rPr>
          <w:i/>
          <w:sz w:val="22"/>
          <w:szCs w:val="22"/>
          <w:lang w:val="en-GB" w:eastAsia="ja-JP"/>
        </w:rPr>
      </w:pPr>
      <m:oMathPara>
        <m:oMath>
          <m:r>
            <w:rPr>
              <w:rFonts w:ascii="Cambria Math" w:hAnsi="Cambria Math"/>
              <w:sz w:val="22"/>
              <w:szCs w:val="22"/>
              <w:lang w:eastAsia="ja-JP"/>
            </w:rPr>
            <m:t xml:space="preserve"> pfd</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=EIRP</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-10.</m:t>
          </m:r>
          <m:sSub>
            <m:sSubPr>
              <m:ctrlPr>
                <w:rPr>
                  <w:rFonts w:ascii="Cambria Math" w:hAnsi="Cambria Math"/>
                  <w:i/>
                  <w:sz w:val="22"/>
                  <w:szCs w:val="22"/>
                  <w:lang w:eastAsia="ja-JP"/>
                </w:rPr>
              </m:ctrlPr>
            </m:sSubPr>
            <m:e>
              <m:r>
                <w:rPr>
                  <w:rFonts w:ascii="Cambria Math" w:hAnsi="Cambria Math"/>
                  <w:sz w:val="22"/>
                  <w:szCs w:val="22"/>
                  <w:lang w:eastAsia="ja-JP"/>
                </w:rPr>
                <m:t>log</m:t>
              </m:r>
            </m:e>
            <m:sub>
              <m:r>
                <w:rPr>
                  <w:rFonts w:ascii="Cambria Math" w:hAnsi="Cambria Math"/>
                  <w:sz w:val="22"/>
                  <w:szCs w:val="22"/>
                  <w:lang w:eastAsia="ja-JP"/>
                </w:rPr>
                <m:t>10</m:t>
              </m:r>
            </m:sub>
          </m:sSub>
          <m:d>
            <m:dPr>
              <m:ctrlPr>
                <w:rPr>
                  <w:rFonts w:ascii="Cambria Math" w:hAnsi="Cambria Math"/>
                  <w:i/>
                  <w:sz w:val="22"/>
                  <w:szCs w:val="22"/>
                  <w:lang w:eastAsia="ja-JP"/>
                </w:rPr>
              </m:ctrlPr>
            </m:dPr>
            <m:e>
              <m:r>
                <w:rPr>
                  <w:rFonts w:ascii="Cambria Math" w:hAnsi="Cambria Math"/>
                  <w:sz w:val="22"/>
                  <w:szCs w:val="22"/>
                  <w:lang w:eastAsia="ja-JP"/>
                </w:rPr>
                <m:t>4π</m:t>
              </m:r>
              <m:sSup>
                <m:sSupPr>
                  <m:ctrlPr>
                    <w:rPr>
                      <w:rFonts w:ascii="Cambria Math" w:hAnsi="Cambria Math"/>
                      <w:i/>
                      <w:sz w:val="22"/>
                      <w:szCs w:val="22"/>
                      <w:lang w:eastAsia="ja-JP"/>
                    </w:rPr>
                  </m:ctrlPr>
                </m:sSupPr>
                <m:e>
                  <m:r>
                    <w:rPr>
                      <w:rFonts w:ascii="Cambria Math" w:hAnsi="Cambria Math"/>
                      <w:sz w:val="22"/>
                      <w:szCs w:val="22"/>
                      <w:lang w:eastAsia="ja-JP"/>
                    </w:rPr>
                    <m:t>d</m:t>
                  </m:r>
                </m:e>
                <m:sup>
                  <m:r>
                    <w:rPr>
                      <w:rFonts w:ascii="Cambria Math" w:hAnsi="Cambria Math"/>
                      <w:sz w:val="22"/>
                      <w:szCs w:val="22"/>
                      <w:lang w:eastAsia="ja-JP"/>
                    </w:rPr>
                    <m:t>2</m:t>
                  </m:r>
                </m:sup>
              </m:sSup>
            </m:e>
          </m:d>
        </m:oMath>
      </m:oMathPara>
    </w:p>
    <w:p w:rsidR="00CA554F" w:rsidRPr="00C8255F" w:rsidRDefault="00757234" w:rsidP="00CA554F">
      <w:pPr>
        <w:shd w:val="clear" w:color="auto" w:fill="FFFFFF"/>
        <w:tabs>
          <w:tab w:val="left" w:pos="1134"/>
          <w:tab w:val="left" w:pos="1871"/>
          <w:tab w:val="left" w:pos="2268"/>
        </w:tabs>
        <w:overflowPunct w:val="0"/>
        <w:autoSpaceDE w:val="0"/>
        <w:autoSpaceDN w:val="0"/>
        <w:adjustRightInd w:val="0"/>
        <w:spacing w:before="120"/>
        <w:textAlignment w:val="baseline"/>
        <w:rPr>
          <w:sz w:val="22"/>
          <w:szCs w:val="22"/>
          <w:lang w:val="en-GB"/>
        </w:rPr>
      </w:pPr>
      <w:r>
        <w:rPr>
          <w:sz w:val="22"/>
          <w:szCs w:val="22"/>
          <w:lang w:val="en-GB"/>
        </w:rPr>
        <w:tab/>
      </w:r>
      <w:r w:rsidR="00CA554F" w:rsidRPr="00C8255F">
        <w:rPr>
          <w:sz w:val="22"/>
          <w:szCs w:val="22"/>
          <w:lang w:val="en-GB"/>
        </w:rPr>
        <w:t xml:space="preserve">where: </w:t>
      </w:r>
    </w:p>
    <w:p w:rsidR="00CA554F" w:rsidRPr="00C8255F" w:rsidRDefault="00CA554F" w:rsidP="00CA554F">
      <w:pPr>
        <w:shd w:val="clear" w:color="auto" w:fill="FFFFFF"/>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sz w:val="22"/>
          <w:szCs w:val="22"/>
          <w:lang w:val="en-GB"/>
        </w:rPr>
        <w:tab/>
      </w:r>
      <w:r w:rsidRPr="00C8255F">
        <w:rPr>
          <w:i/>
          <w:sz w:val="22"/>
          <w:szCs w:val="22"/>
          <w:lang w:val="en-GB"/>
        </w:rPr>
        <w:t>d</w:t>
      </w:r>
      <w:r w:rsidRPr="00C8255F">
        <w:rPr>
          <w:sz w:val="22"/>
          <w:szCs w:val="22"/>
          <w:lang w:val="en-GB"/>
        </w:rPr>
        <w:tab/>
        <w:t>distance in meters between the HAPS and the ground (elevation angle dependent);</w:t>
      </w:r>
    </w:p>
    <w:p w:rsidR="00CA554F" w:rsidRPr="00C8255F" w:rsidRDefault="00CA554F" w:rsidP="00CA554F">
      <w:pPr>
        <w:shd w:val="clear" w:color="auto" w:fill="FFFFFF"/>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sz w:val="22"/>
          <w:szCs w:val="22"/>
          <w:lang w:val="en-GB"/>
        </w:rPr>
        <w:tab/>
      </w:r>
      <w:r w:rsidRPr="00C8255F">
        <w:rPr>
          <w:i/>
          <w:sz w:val="22"/>
          <w:szCs w:val="22"/>
          <w:lang w:val="en-GB"/>
        </w:rPr>
        <w:t>EIRP</w:t>
      </w:r>
      <w:r w:rsidRPr="00C8255F">
        <w:rPr>
          <w:sz w:val="22"/>
          <w:szCs w:val="22"/>
          <w:lang w:val="en-GB"/>
        </w:rPr>
        <w:tab/>
        <w:t xml:space="preserve">HAPS platform nominal EIRP spectral density in </w:t>
      </w:r>
      <w:proofErr w:type="spellStart"/>
      <w:r w:rsidRPr="00C8255F">
        <w:rPr>
          <w:sz w:val="22"/>
          <w:szCs w:val="22"/>
          <w:lang w:val="en-GB"/>
        </w:rPr>
        <w:t>dBW</w:t>
      </w:r>
      <w:proofErr w:type="spellEnd"/>
      <w:r w:rsidRPr="00C8255F">
        <w:rPr>
          <w:sz w:val="22"/>
          <w:szCs w:val="22"/>
          <w:lang w:val="en-GB"/>
        </w:rPr>
        <w:t>/MHz at a specific elevation angle;</w:t>
      </w:r>
    </w:p>
    <w:p w:rsidR="00CA554F" w:rsidRPr="00C8255F" w:rsidRDefault="00CA554F" w:rsidP="00CA554F">
      <w:pPr>
        <w:shd w:val="clear" w:color="auto" w:fill="FFFFFF"/>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i/>
          <w:sz w:val="22"/>
          <w:szCs w:val="22"/>
          <w:lang w:val="en-GB"/>
        </w:rPr>
        <w:tab/>
      </w:r>
      <w:proofErr w:type="spellStart"/>
      <w:proofErr w:type="gramStart"/>
      <w:r w:rsidR="00757234" w:rsidRPr="00B319DF">
        <w:rPr>
          <w:i/>
          <w:sz w:val="22"/>
          <w:szCs w:val="22"/>
          <w:lang w:val="en-GB" w:eastAsia="ja-JP"/>
        </w:rPr>
        <w:t>pfd</w:t>
      </w:r>
      <w:proofErr w:type="spellEnd"/>
      <w:r w:rsidR="00757234" w:rsidRPr="00B319DF">
        <w:rPr>
          <w:i/>
          <w:sz w:val="22"/>
          <w:szCs w:val="22"/>
          <w:lang w:val="en-GB" w:eastAsia="ja-JP"/>
        </w:rPr>
        <w:t>(</w:t>
      </w:r>
      <w:proofErr w:type="gramEnd"/>
      <m:oMath>
        <m:r>
          <w:rPr>
            <w:rFonts w:ascii="Cambria Math" w:hAnsi="Cambria Math"/>
            <w:sz w:val="22"/>
            <w:szCs w:val="22"/>
            <w:lang w:val="en-GB" w:eastAsia="ja-JP"/>
          </w:rPr>
          <m:t>El</m:t>
        </m:r>
      </m:oMath>
      <w:r w:rsidR="00757234" w:rsidRPr="00B319DF">
        <w:rPr>
          <w:i/>
          <w:sz w:val="22"/>
          <w:szCs w:val="22"/>
          <w:lang w:val="en-GB" w:eastAsia="ja-JP"/>
        </w:rPr>
        <w:t>)</w:t>
      </w:r>
      <w:r w:rsidRPr="00C8255F">
        <w:rPr>
          <w:i/>
          <w:sz w:val="22"/>
          <w:szCs w:val="22"/>
          <w:lang w:val="en-GB"/>
        </w:rPr>
        <w:tab/>
      </w:r>
      <w:r w:rsidRPr="00C8255F">
        <w:rPr>
          <w:sz w:val="22"/>
          <w:szCs w:val="22"/>
          <w:lang w:val="en-GB"/>
        </w:rPr>
        <w:t xml:space="preserve">power flux density at the Earth surface per HAPS platform station in </w:t>
      </w:r>
      <w:proofErr w:type="spellStart"/>
      <w:r w:rsidRPr="00C8255F">
        <w:rPr>
          <w:sz w:val="22"/>
          <w:szCs w:val="22"/>
          <w:lang w:val="en-GB" w:eastAsia="ja-JP"/>
        </w:rPr>
        <w:t>dBW</w:t>
      </w:r>
      <w:proofErr w:type="spellEnd"/>
      <w:r w:rsidRPr="00C8255F">
        <w:rPr>
          <w:sz w:val="22"/>
          <w:szCs w:val="22"/>
          <w:lang w:val="en-GB" w:eastAsia="ja-JP"/>
        </w:rPr>
        <w:t>/m²/MHz;</w:t>
      </w:r>
    </w:p>
    <w:p w:rsidR="00CA554F" w:rsidRPr="00C8255F" w:rsidRDefault="00CA554F" w:rsidP="003C429F">
      <w:pPr>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r w:rsidRPr="00C8255F">
        <w:rPr>
          <w:sz w:val="22"/>
          <w:szCs w:val="22"/>
          <w:lang w:val="en-GB"/>
        </w:rPr>
        <w:t>3</w:t>
      </w:r>
      <w:r w:rsidRPr="00C8255F">
        <w:rPr>
          <w:sz w:val="22"/>
          <w:szCs w:val="22"/>
          <w:lang w:val="en-GB"/>
        </w:rPr>
        <w:tab/>
        <w:t xml:space="preserve">that for the purpose of protecting the mobile service systems in neighbouring administrations in the band </w:t>
      </w:r>
      <w:r w:rsidRPr="00C8255F">
        <w:rPr>
          <w:rFonts w:eastAsia="Calibri"/>
          <w:sz w:val="22"/>
          <w:szCs w:val="22"/>
          <w:lang w:val="en-GB"/>
        </w:rPr>
        <w:t>24.25-27.5 GHz</w:t>
      </w:r>
      <w:r w:rsidRPr="00C8255F">
        <w:rPr>
          <w:sz w:val="22"/>
          <w:szCs w:val="22"/>
          <w:lang w:val="en-GB"/>
        </w:rPr>
        <w:t xml:space="preserve">, the power flux density limit per HAPS ground station at the surface of the Earth in neighbouring administrations shall not exceed the following </w:t>
      </w:r>
      <w:proofErr w:type="spellStart"/>
      <w:r w:rsidRPr="00C8255F">
        <w:rPr>
          <w:sz w:val="22"/>
          <w:szCs w:val="22"/>
          <w:lang w:val="en-GB"/>
        </w:rPr>
        <w:t>pfd</w:t>
      </w:r>
      <w:proofErr w:type="spellEnd"/>
      <w:r w:rsidRPr="00C8255F">
        <w:rPr>
          <w:sz w:val="22"/>
          <w:szCs w:val="22"/>
          <w:lang w:val="en-GB"/>
        </w:rPr>
        <w:t xml:space="preserve"> mask in </w:t>
      </w:r>
      <w:proofErr w:type="spellStart"/>
      <w:r w:rsidRPr="00C8255F">
        <w:rPr>
          <w:sz w:val="22"/>
          <w:szCs w:val="22"/>
          <w:lang w:val="en-GB"/>
        </w:rPr>
        <w:t>dBW</w:t>
      </w:r>
      <w:proofErr w:type="spellEnd"/>
      <w:r w:rsidRPr="00C8255F">
        <w:rPr>
          <w:sz w:val="22"/>
          <w:szCs w:val="22"/>
          <w:lang w:val="en-GB"/>
        </w:rPr>
        <w:t>/m</w:t>
      </w:r>
      <w:r w:rsidRPr="00C8255F">
        <w:rPr>
          <w:sz w:val="22"/>
          <w:szCs w:val="22"/>
          <w:vertAlign w:val="superscript"/>
          <w:lang w:val="en-GB"/>
        </w:rPr>
        <w:t>2</w:t>
      </w:r>
      <w:r w:rsidRPr="00C8255F">
        <w:rPr>
          <w:sz w:val="22"/>
          <w:szCs w:val="22"/>
          <w:lang w:val="en-GB"/>
        </w:rPr>
        <w:t>/MHz</w:t>
      </w:r>
      <w:r w:rsidRPr="00C8255F">
        <w:rPr>
          <w:sz w:val="22"/>
          <w:szCs w:val="22"/>
          <w:lang w:val="en-GB" w:eastAsia="ja-JP"/>
        </w:rPr>
        <w:t xml:space="preserve">, under clear sky condition, without the </w:t>
      </w:r>
      <w:r w:rsidRPr="00C8255F">
        <w:rPr>
          <w:sz w:val="22"/>
          <w:szCs w:val="22"/>
          <w:lang w:val="en-GB"/>
        </w:rPr>
        <w:t xml:space="preserve">explicit agreement of the affected administration: </w:t>
      </w:r>
    </w:p>
    <w:p w:rsidR="00757234" w:rsidRDefault="00757234" w:rsidP="00757234">
      <w:pPr>
        <w:jc w:val="center"/>
        <w:rPr>
          <w:szCs w:val="24"/>
          <w:lang w:eastAsia="ja-JP"/>
        </w:rPr>
      </w:pPr>
    </w:p>
    <w:p w:rsidR="00757234" w:rsidRPr="003C429F" w:rsidRDefault="003979D1" w:rsidP="00757234">
      <w:pPr>
        <w:jc w:val="center"/>
        <w:rPr>
          <w:rFonts w:eastAsiaTheme="minorEastAsia"/>
          <w:sz w:val="22"/>
          <w:szCs w:val="22"/>
        </w:rPr>
      </w:pPr>
      <m:oMathPara>
        <m:oMath>
          <m:sSub>
            <m:sSubPr>
              <m:ctrlPr>
                <w:rPr>
                  <w:rFonts w:ascii="Cambria Math" w:hAnsi="Cambria Math"/>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sz w:val="22"/>
                  <w:szCs w:val="22"/>
                  <w:lang w:eastAsia="ja-JP"/>
                </w:rPr>
              </m:ctrlPr>
            </m:dPr>
            <m:e>
              <m:r>
                <w:rPr>
                  <w:rFonts w:ascii="Cambria Math" w:hAnsi="Cambria Math"/>
                  <w:sz w:val="22"/>
                  <w:szCs w:val="22"/>
                  <w:lang w:eastAsia="ja-JP"/>
                </w:rPr>
                <m:t>El</m:t>
              </m:r>
            </m:e>
          </m:d>
          <m:r>
            <w:rPr>
              <w:rFonts w:ascii="Cambria Math" w:hAnsi="Cambria Math"/>
              <w:sz w:val="22"/>
              <w:szCs w:val="22"/>
            </w:rPr>
            <m:t>=</m:t>
          </m:r>
          <m:d>
            <m:dPr>
              <m:begChr m:val="{"/>
              <m:endChr m:val=""/>
              <m:ctrlPr>
                <w:rPr>
                  <w:rFonts w:ascii="Cambria Math" w:hAnsi="Cambria Math"/>
                  <w:i/>
                  <w:sz w:val="22"/>
                  <w:szCs w:val="22"/>
                </w:rPr>
              </m:ctrlPr>
            </m:dPr>
            <m:e>
              <m:m>
                <m:mPr>
                  <m:mcs>
                    <m:mc>
                      <m:mcPr>
                        <m:count m:val="1"/>
                        <m:mcJc m:val="center"/>
                      </m:mcPr>
                    </m:mc>
                  </m:mcs>
                  <m:ctrlPr>
                    <w:rPr>
                      <w:rFonts w:ascii="Cambria Math" w:hAnsi="Cambria Math"/>
                      <w:i/>
                      <w:sz w:val="22"/>
                      <w:szCs w:val="22"/>
                    </w:rPr>
                  </m:ctrlPr>
                </m:mPr>
                <m:mr>
                  <m:e>
                    <m:r>
                      <w:rPr>
                        <w:rFonts w:ascii="Cambria Math" w:hAnsi="Cambria Math"/>
                        <w:sz w:val="22"/>
                        <w:szCs w:val="22"/>
                      </w:rPr>
                      <m:t>1.14×El-111,    0°&lt;El&lt;6.2°</m:t>
                    </m:r>
                  </m:e>
                </m:mr>
                <m:mr>
                  <m:e>
                    <m:r>
                      <w:rPr>
                        <w:rFonts w:ascii="Cambria Math" w:hAnsi="Cambria Math"/>
                        <w:sz w:val="22"/>
                        <w:szCs w:val="22"/>
                      </w:rPr>
                      <m:t>-103.9                          6.2°≤El&lt;60°</m:t>
                    </m:r>
                  </m:e>
                </m:mr>
              </m:m>
            </m:e>
          </m:d>
        </m:oMath>
      </m:oMathPara>
    </w:p>
    <w:p w:rsidR="00CA554F" w:rsidRPr="00C8255F" w:rsidRDefault="00CA554F" w:rsidP="00CA554F">
      <w:pPr>
        <w:tabs>
          <w:tab w:val="left" w:pos="1134"/>
          <w:tab w:val="left" w:pos="1871"/>
          <w:tab w:val="left" w:pos="2268"/>
        </w:tabs>
        <w:overflowPunct w:val="0"/>
        <w:autoSpaceDE w:val="0"/>
        <w:autoSpaceDN w:val="0"/>
        <w:adjustRightInd w:val="0"/>
        <w:spacing w:before="120"/>
        <w:jc w:val="center"/>
        <w:textAlignment w:val="baseline"/>
        <w:rPr>
          <w:rFonts w:eastAsia="SimSun"/>
          <w:sz w:val="22"/>
          <w:szCs w:val="22"/>
          <w:lang w:val="en-GB"/>
        </w:rPr>
      </w:pPr>
    </w:p>
    <w:p w:rsidR="00CA554F" w:rsidRPr="00C8255F" w:rsidRDefault="00757234" w:rsidP="00CA554F">
      <w:pPr>
        <w:tabs>
          <w:tab w:val="left" w:pos="1134"/>
          <w:tab w:val="left" w:pos="1871"/>
          <w:tab w:val="left" w:pos="2268"/>
        </w:tabs>
        <w:overflowPunct w:val="0"/>
        <w:autoSpaceDE w:val="0"/>
        <w:autoSpaceDN w:val="0"/>
        <w:adjustRightInd w:val="0"/>
        <w:spacing w:before="120"/>
        <w:textAlignment w:val="baseline"/>
        <w:rPr>
          <w:sz w:val="22"/>
          <w:szCs w:val="22"/>
          <w:lang w:val="en-GB" w:eastAsia="ja-JP"/>
        </w:rPr>
      </w:pPr>
      <w:r>
        <w:rPr>
          <w:sz w:val="22"/>
          <w:szCs w:val="22"/>
          <w:lang w:val="en-GB" w:eastAsia="ja-JP"/>
        </w:rPr>
        <w:tab/>
      </w:r>
      <w:r w:rsidR="00CA554F" w:rsidRPr="00C8255F">
        <w:rPr>
          <w:sz w:val="22"/>
          <w:szCs w:val="22"/>
          <w:lang w:val="en-GB" w:eastAsia="ja-JP"/>
        </w:rPr>
        <w:t xml:space="preserve">where </w:t>
      </w:r>
      <w:r w:rsidR="00CA554F" w:rsidRPr="003C429F">
        <w:rPr>
          <w:i/>
          <w:sz w:val="22"/>
          <w:szCs w:val="22"/>
          <w:lang w:val="en-GB" w:eastAsia="ja-JP"/>
        </w:rPr>
        <w:t xml:space="preserve">El </w:t>
      </w:r>
      <w:r w:rsidR="00CA554F" w:rsidRPr="00C8255F">
        <w:rPr>
          <w:sz w:val="22"/>
          <w:szCs w:val="22"/>
          <w:lang w:val="en-GB" w:eastAsia="ja-JP"/>
        </w:rPr>
        <w:t>is the elevation angle in degrees (angle of arrival above the horizontal plane).</w:t>
      </w:r>
    </w:p>
    <w:p w:rsidR="00CA554F" w:rsidRPr="00C8255F" w:rsidRDefault="00757234" w:rsidP="003C429F">
      <w:pPr>
        <w:tabs>
          <w:tab w:val="left" w:pos="1134"/>
          <w:tab w:val="left" w:pos="1871"/>
          <w:tab w:val="left" w:pos="2268"/>
        </w:tabs>
        <w:overflowPunct w:val="0"/>
        <w:autoSpaceDE w:val="0"/>
        <w:autoSpaceDN w:val="0"/>
        <w:adjustRightInd w:val="0"/>
        <w:spacing w:before="120"/>
        <w:ind w:left="720"/>
        <w:jc w:val="both"/>
        <w:textAlignment w:val="baseline"/>
        <w:rPr>
          <w:sz w:val="22"/>
          <w:szCs w:val="22"/>
          <w:lang w:val="en-GB" w:eastAsia="ja-JP"/>
        </w:rPr>
      </w:pPr>
      <w:r>
        <w:rPr>
          <w:sz w:val="22"/>
          <w:szCs w:val="22"/>
          <w:lang w:val="en-GB" w:eastAsia="ja-JP"/>
        </w:rPr>
        <w:tab/>
      </w:r>
      <w:r w:rsidR="00CA554F" w:rsidRPr="00C8255F">
        <w:rPr>
          <w:sz w:val="22"/>
          <w:szCs w:val="22"/>
          <w:lang w:val="en-GB" w:eastAsia="ja-JP"/>
        </w:rPr>
        <w:t xml:space="preserve">To verify the that </w:t>
      </w:r>
      <w:proofErr w:type="spellStart"/>
      <w:r w:rsidR="00CA554F" w:rsidRPr="00C8255F">
        <w:rPr>
          <w:sz w:val="22"/>
          <w:szCs w:val="22"/>
          <w:lang w:val="en-GB" w:eastAsia="ja-JP"/>
        </w:rPr>
        <w:t>pfd</w:t>
      </w:r>
      <w:proofErr w:type="spellEnd"/>
      <w:r w:rsidR="00CA554F" w:rsidRPr="00C8255F">
        <w:rPr>
          <w:sz w:val="22"/>
          <w:szCs w:val="22"/>
          <w:lang w:val="en-GB" w:eastAsia="ja-JP"/>
        </w:rPr>
        <w:t xml:space="preserve"> produced by HAPS ground station does not exceed the proposed </w:t>
      </w:r>
      <w:proofErr w:type="spellStart"/>
      <w:r w:rsidR="00CA554F" w:rsidRPr="00C8255F">
        <w:rPr>
          <w:sz w:val="22"/>
          <w:szCs w:val="22"/>
          <w:lang w:val="en-GB" w:eastAsia="ja-JP"/>
        </w:rPr>
        <w:t>pfd</w:t>
      </w:r>
      <w:proofErr w:type="spellEnd"/>
      <w:r w:rsidR="00CA554F" w:rsidRPr="00C8255F">
        <w:rPr>
          <w:sz w:val="22"/>
          <w:szCs w:val="22"/>
          <w:lang w:val="en-GB" w:eastAsia="ja-JP"/>
        </w:rPr>
        <w:t xml:space="preserve"> mask, the following equation was used:</w:t>
      </w:r>
    </w:p>
    <w:p w:rsidR="00757234" w:rsidRPr="008B2D06" w:rsidRDefault="009B550D" w:rsidP="00757234">
      <w:pPr>
        <w:tabs>
          <w:tab w:val="center" w:pos="4820"/>
          <w:tab w:val="right" w:pos="9639"/>
        </w:tabs>
        <w:jc w:val="both"/>
        <w:rPr>
          <w:szCs w:val="24"/>
          <w:lang w:eastAsia="ja-JP"/>
        </w:rPr>
      </w:pPr>
      <m:oMathPara>
        <m:oMath>
          <m:r>
            <m:rPr>
              <m:sty m:val="p"/>
            </m:rPr>
            <w:rPr>
              <w:rFonts w:ascii="Cambria Math" w:hAnsi="Cambria Math"/>
              <w:szCs w:val="24"/>
              <w:lang w:eastAsia="ja-JP"/>
            </w:rPr>
            <w:lastRenderedPageBreak/>
            <w:br/>
          </m:r>
        </m:oMath>
        <m:oMath>
          <m:r>
            <w:rPr>
              <w:rFonts w:ascii="Cambria Math" w:hAnsi="Cambria Math"/>
              <w:sz w:val="22"/>
              <w:szCs w:val="24"/>
              <w:lang w:eastAsia="ja-JP"/>
            </w:rPr>
            <m:t>pfd</m:t>
          </m:r>
          <m:d>
            <m:dPr>
              <m:ctrlPr>
                <w:rPr>
                  <w:rFonts w:ascii="Cambria Math" w:hAnsi="Cambria Math"/>
                  <w:sz w:val="22"/>
                  <w:szCs w:val="24"/>
                  <w:lang w:eastAsia="ja-JP"/>
                </w:rPr>
              </m:ctrlPr>
            </m:dPr>
            <m:e>
              <m:r>
                <w:rPr>
                  <w:rFonts w:ascii="Cambria Math" w:hAnsi="Cambria Math"/>
                  <w:sz w:val="22"/>
                  <w:szCs w:val="24"/>
                  <w:lang w:eastAsia="ja-JP"/>
                </w:rPr>
                <m:t>El</m:t>
              </m:r>
            </m:e>
          </m:d>
          <m:r>
            <m:rPr>
              <m:sty m:val="p"/>
            </m:rPr>
            <w:rPr>
              <w:rFonts w:ascii="Cambria Math" w:hAnsi="Cambria Math"/>
              <w:sz w:val="22"/>
              <w:szCs w:val="24"/>
              <w:lang w:eastAsia="ja-JP"/>
            </w:rPr>
            <m:t>=</m:t>
          </m:r>
          <m:sSub>
            <m:sSubPr>
              <m:ctrlPr>
                <w:rPr>
                  <w:rFonts w:ascii="Cambria Math" w:hAnsi="Cambria Math"/>
                  <w:sz w:val="22"/>
                  <w:szCs w:val="24"/>
                  <w:lang w:eastAsia="ja-JP"/>
                </w:rPr>
              </m:ctrlPr>
            </m:sSubPr>
            <m:e>
              <m:r>
                <w:rPr>
                  <w:rFonts w:ascii="Cambria Math" w:hAnsi="Cambria Math"/>
                  <w:sz w:val="22"/>
                  <w:szCs w:val="24"/>
                  <w:lang w:eastAsia="ja-JP"/>
                </w:rPr>
                <m:t>EIRP</m:t>
              </m:r>
            </m:e>
            <m:sub>
              <m:f>
                <m:fPr>
                  <m:ctrlPr>
                    <w:rPr>
                      <w:rFonts w:ascii="Cambria Math" w:hAnsi="Cambria Math"/>
                      <w:sz w:val="22"/>
                      <w:szCs w:val="24"/>
                      <w:lang w:eastAsia="ja-JP"/>
                    </w:rPr>
                  </m:ctrlPr>
                </m:fPr>
                <m:num>
                  <m:r>
                    <w:rPr>
                      <w:rFonts w:ascii="Cambria Math" w:hAnsi="Cambria Math"/>
                      <w:sz w:val="22"/>
                      <w:szCs w:val="24"/>
                      <w:lang w:eastAsia="ja-JP"/>
                    </w:rPr>
                    <m:t>dBW</m:t>
                  </m:r>
                </m:num>
                <m:den>
                  <m:r>
                    <w:rPr>
                      <w:rFonts w:ascii="Cambria Math" w:hAnsi="Cambria Math"/>
                      <w:sz w:val="22"/>
                      <w:szCs w:val="24"/>
                      <w:lang w:eastAsia="ja-JP"/>
                    </w:rPr>
                    <m:t>MHz</m:t>
                  </m:r>
                </m:den>
              </m:f>
            </m:sub>
          </m:sSub>
          <m:d>
            <m:dPr>
              <m:ctrlPr>
                <w:rPr>
                  <w:rFonts w:ascii="Cambria Math" w:hAnsi="Cambria Math"/>
                  <w:sz w:val="22"/>
                  <w:szCs w:val="24"/>
                  <w:lang w:eastAsia="ja-JP"/>
                </w:rPr>
              </m:ctrlPr>
            </m:dPr>
            <m:e>
              <m:r>
                <w:rPr>
                  <w:rFonts w:ascii="Cambria Math" w:hAnsi="Cambria Math"/>
                  <w:sz w:val="22"/>
                  <w:szCs w:val="24"/>
                  <w:lang w:eastAsia="ja-JP"/>
                </w:rPr>
                <m:t>El</m:t>
              </m:r>
            </m:e>
          </m:d>
          <m:r>
            <m:rPr>
              <m:sty m:val="p"/>
            </m:rPr>
            <w:rPr>
              <w:rFonts w:ascii="Cambria Math" w:hAnsi="Cambria Math"/>
              <w:sz w:val="22"/>
              <w:szCs w:val="24"/>
              <w:lang w:eastAsia="ja-JP"/>
            </w:rPr>
            <m:t>-10*</m:t>
          </m:r>
          <m:func>
            <m:funcPr>
              <m:ctrlPr>
                <w:rPr>
                  <w:rFonts w:ascii="Cambria Math" w:hAnsi="Cambria Math"/>
                  <w:sz w:val="22"/>
                  <w:szCs w:val="24"/>
                  <w:lang w:eastAsia="ja-JP"/>
                </w:rPr>
              </m:ctrlPr>
            </m:funcPr>
            <m:fName>
              <m:sSub>
                <m:sSubPr>
                  <m:ctrlPr>
                    <w:rPr>
                      <w:rFonts w:ascii="Cambria Math" w:hAnsi="Cambria Math"/>
                      <w:sz w:val="22"/>
                      <w:szCs w:val="24"/>
                      <w:lang w:eastAsia="ja-JP"/>
                    </w:rPr>
                  </m:ctrlPr>
                </m:sSubPr>
                <m:e>
                  <m:r>
                    <m:rPr>
                      <m:sty m:val="p"/>
                    </m:rPr>
                    <w:rPr>
                      <w:rFonts w:ascii="Cambria Math" w:hAnsi="Cambria Math"/>
                      <w:sz w:val="22"/>
                      <w:szCs w:val="24"/>
                      <w:lang w:eastAsia="ja-JP"/>
                    </w:rPr>
                    <m:t>log</m:t>
                  </m:r>
                </m:e>
                <m:sub>
                  <m:r>
                    <m:rPr>
                      <m:sty m:val="p"/>
                    </m:rPr>
                    <w:rPr>
                      <w:rFonts w:ascii="Cambria Math" w:hAnsi="Cambria Math"/>
                      <w:sz w:val="22"/>
                      <w:szCs w:val="24"/>
                      <w:lang w:eastAsia="ja-JP"/>
                    </w:rPr>
                    <m:t>10</m:t>
                  </m:r>
                </m:sub>
              </m:sSub>
            </m:fName>
            <m:e>
              <m:d>
                <m:dPr>
                  <m:ctrlPr>
                    <w:rPr>
                      <w:rFonts w:ascii="Cambria Math" w:hAnsi="Cambria Math"/>
                      <w:sz w:val="22"/>
                      <w:szCs w:val="24"/>
                      <w:lang w:eastAsia="ja-JP"/>
                    </w:rPr>
                  </m:ctrlPr>
                </m:dPr>
                <m:e>
                  <m:f>
                    <m:fPr>
                      <m:ctrlPr>
                        <w:rPr>
                          <w:rFonts w:ascii="Cambria Math" w:hAnsi="Cambria Math"/>
                          <w:sz w:val="22"/>
                          <w:szCs w:val="24"/>
                          <w:lang w:eastAsia="ja-JP"/>
                        </w:rPr>
                      </m:ctrlPr>
                    </m:fPr>
                    <m:num>
                      <m:sSup>
                        <m:sSupPr>
                          <m:ctrlPr>
                            <w:rPr>
                              <w:rFonts w:ascii="Cambria Math" w:hAnsi="Cambria Math"/>
                              <w:i/>
                              <w:sz w:val="22"/>
                              <w:szCs w:val="24"/>
                              <w:lang w:eastAsia="ja-JP"/>
                            </w:rPr>
                          </m:ctrlPr>
                        </m:sSupPr>
                        <m:e>
                          <m:r>
                            <w:rPr>
                              <w:rFonts w:ascii="Cambria Math" w:hAnsi="Cambria Math"/>
                              <w:sz w:val="22"/>
                              <w:szCs w:val="24"/>
                              <w:lang w:eastAsia="ja-JP"/>
                            </w:rPr>
                            <m:t>λ</m:t>
                          </m:r>
                        </m:e>
                        <m:sup>
                          <m:r>
                            <w:rPr>
                              <w:rFonts w:ascii="Cambria Math" w:hAnsi="Cambria Math"/>
                              <w:sz w:val="22"/>
                              <w:szCs w:val="24"/>
                              <w:lang w:eastAsia="ja-JP"/>
                            </w:rPr>
                            <m:t>2</m:t>
                          </m:r>
                        </m:sup>
                      </m:sSup>
                    </m:num>
                    <m:den>
                      <m:r>
                        <m:rPr>
                          <m:sty m:val="p"/>
                        </m:rPr>
                        <w:rPr>
                          <w:rFonts w:ascii="Cambria Math" w:hAnsi="Cambria Math"/>
                          <w:sz w:val="22"/>
                          <w:szCs w:val="24"/>
                          <w:lang w:eastAsia="ja-JP"/>
                        </w:rPr>
                        <m:t>4</m:t>
                      </m:r>
                      <m:r>
                        <w:rPr>
                          <w:rFonts w:ascii="Cambria Math" w:hAnsi="Cambria Math"/>
                          <w:sz w:val="22"/>
                          <w:szCs w:val="24"/>
                          <w:lang w:eastAsia="ja-JP"/>
                        </w:rPr>
                        <m:t>π</m:t>
                      </m:r>
                    </m:den>
                  </m:f>
                </m:e>
              </m:d>
              <m:r>
                <w:rPr>
                  <w:rFonts w:ascii="Cambria Math" w:hAnsi="Cambria Math"/>
                  <w:sz w:val="22"/>
                  <w:szCs w:val="24"/>
                  <w:lang w:eastAsia="ja-JP"/>
                </w:rPr>
                <m:t>-P.452</m:t>
              </m:r>
              <m:d>
                <m:dPr>
                  <m:ctrlPr>
                    <w:rPr>
                      <w:rFonts w:ascii="Cambria Math" w:hAnsi="Cambria Math"/>
                      <w:i/>
                      <w:sz w:val="22"/>
                      <w:szCs w:val="24"/>
                      <w:lang w:eastAsia="ja-JP"/>
                    </w:rPr>
                  </m:ctrlPr>
                </m:dPr>
                <m:e>
                  <m:r>
                    <w:rPr>
                      <w:rFonts w:ascii="Cambria Math" w:hAnsi="Cambria Math"/>
                      <w:sz w:val="22"/>
                      <w:szCs w:val="24"/>
                      <w:lang w:eastAsia="ja-JP"/>
                    </w:rPr>
                    <m:t>d</m:t>
                  </m:r>
                </m:e>
              </m:d>
            </m:e>
          </m:func>
          <m:r>
            <w:rPr>
              <w:rFonts w:ascii="Cambria Math" w:hAnsi="Cambria Math"/>
              <w:sz w:val="22"/>
              <w:szCs w:val="24"/>
              <w:lang w:eastAsia="ja-JP"/>
            </w:rPr>
            <m:t>-</m:t>
          </m:r>
          <m:sSub>
            <m:sSubPr>
              <m:ctrlPr>
                <w:rPr>
                  <w:rFonts w:ascii="Cambria Math" w:hAnsi="Cambria Math"/>
                  <w:sz w:val="22"/>
                  <w:lang w:eastAsia="ja-JP"/>
                </w:rPr>
              </m:ctrlPr>
            </m:sSubPr>
            <m:e>
              <m:r>
                <w:rPr>
                  <w:rFonts w:ascii="Cambria Math" w:hAnsi="Cambria Math"/>
                  <w:sz w:val="22"/>
                  <w:lang w:eastAsia="ja-JP"/>
                </w:rPr>
                <m:t>L</m:t>
              </m:r>
            </m:e>
            <m:sub>
              <m:r>
                <w:rPr>
                  <w:rFonts w:ascii="Cambria Math" w:hAnsi="Cambria Math"/>
                  <w:sz w:val="22"/>
                  <w:lang w:eastAsia="ja-JP"/>
                </w:rPr>
                <m:t>Pol</m:t>
              </m:r>
            </m:sub>
          </m:sSub>
          <m:r>
            <w:rPr>
              <w:rFonts w:ascii="Cambria Math" w:hAnsi="Cambria Math"/>
              <w:sz w:val="22"/>
              <w:lang w:eastAsia="ja-JP"/>
            </w:rPr>
            <m:t xml:space="preserve">- </m:t>
          </m:r>
          <m:sSub>
            <m:sSubPr>
              <m:ctrlPr>
                <w:rPr>
                  <w:rFonts w:ascii="Cambria Math" w:hAnsi="Cambria Math"/>
                  <w:sz w:val="22"/>
                  <w:lang w:eastAsia="ja-JP"/>
                </w:rPr>
              </m:ctrlPr>
            </m:sSubPr>
            <m:e>
              <m:r>
                <w:rPr>
                  <w:rFonts w:ascii="Cambria Math" w:hAnsi="Cambria Math"/>
                  <w:sz w:val="22"/>
                  <w:lang w:eastAsia="ja-JP"/>
                </w:rPr>
                <m:t>B</m:t>
              </m:r>
            </m:e>
            <m:sub>
              <m:r>
                <w:rPr>
                  <w:rFonts w:ascii="Cambria Math" w:hAnsi="Cambria Math"/>
                  <w:sz w:val="22"/>
                  <w:lang w:eastAsia="ja-JP"/>
                </w:rPr>
                <m:t>loss</m:t>
              </m:r>
            </m:sub>
          </m:sSub>
          <m:r>
            <w:rPr>
              <w:rFonts w:ascii="Cambria Math" w:hAnsi="Cambria Math"/>
              <w:sz w:val="22"/>
              <w:lang w:eastAsia="ja-JP"/>
            </w:rPr>
            <m:t>-</m:t>
          </m:r>
          <m:sSub>
            <m:sSubPr>
              <m:ctrlPr>
                <w:rPr>
                  <w:rFonts w:ascii="Cambria Math" w:hAnsi="Cambria Math"/>
                  <w:sz w:val="22"/>
                  <w:lang w:eastAsia="ja-JP"/>
                </w:rPr>
              </m:ctrlPr>
            </m:sSubPr>
            <m:e>
              <m:r>
                <w:rPr>
                  <w:rFonts w:ascii="Cambria Math" w:hAnsi="Cambria Math"/>
                  <w:sz w:val="22"/>
                  <w:lang w:eastAsia="ja-JP"/>
                </w:rPr>
                <m:t>C</m:t>
              </m:r>
            </m:e>
            <m:sub>
              <m:r>
                <w:rPr>
                  <w:rFonts w:ascii="Cambria Math" w:hAnsi="Cambria Math"/>
                  <w:sz w:val="22"/>
                  <w:lang w:eastAsia="ja-JP"/>
                </w:rPr>
                <m:t>loss</m:t>
              </m:r>
            </m:sub>
          </m:sSub>
        </m:oMath>
      </m:oMathPara>
    </w:p>
    <w:p w:rsidR="00CA554F" w:rsidRPr="005B0777" w:rsidRDefault="00CA554F" w:rsidP="00CA554F">
      <w:pPr>
        <w:tabs>
          <w:tab w:val="left" w:pos="1134"/>
          <w:tab w:val="left" w:pos="1871"/>
          <w:tab w:val="left" w:pos="2268"/>
          <w:tab w:val="center" w:pos="4820"/>
          <w:tab w:val="right" w:pos="9639"/>
        </w:tabs>
        <w:overflowPunct w:val="0"/>
        <w:autoSpaceDE w:val="0"/>
        <w:autoSpaceDN w:val="0"/>
        <w:adjustRightInd w:val="0"/>
        <w:spacing w:before="120"/>
        <w:jc w:val="both"/>
        <w:textAlignment w:val="baseline"/>
        <w:rPr>
          <w:sz w:val="24"/>
          <w:szCs w:val="24"/>
          <w:lang w:val="en-GB" w:eastAsia="ja-JP"/>
        </w:rPr>
      </w:pPr>
    </w:p>
    <w:p w:rsidR="00CA554F" w:rsidRDefault="00CA554F" w:rsidP="00CA554F">
      <w:pPr>
        <w:tabs>
          <w:tab w:val="left" w:pos="1134"/>
          <w:tab w:val="left" w:pos="1871"/>
          <w:tab w:val="left" w:pos="2268"/>
          <w:tab w:val="center" w:pos="4820"/>
          <w:tab w:val="right" w:pos="9639"/>
        </w:tabs>
        <w:overflowPunct w:val="0"/>
        <w:autoSpaceDE w:val="0"/>
        <w:autoSpaceDN w:val="0"/>
        <w:adjustRightInd w:val="0"/>
        <w:spacing w:before="120"/>
        <w:jc w:val="both"/>
        <w:textAlignment w:val="baseline"/>
        <w:rPr>
          <w:noProof/>
          <w:sz w:val="22"/>
          <w:szCs w:val="22"/>
        </w:rPr>
      </w:pPr>
    </w:p>
    <w:p w:rsidR="00CA554F" w:rsidRPr="00C8255F" w:rsidRDefault="00CA554F" w:rsidP="00CA554F">
      <w:pPr>
        <w:tabs>
          <w:tab w:val="left" w:pos="1134"/>
          <w:tab w:val="left" w:pos="1871"/>
          <w:tab w:val="left" w:pos="2268"/>
        </w:tabs>
        <w:overflowPunct w:val="0"/>
        <w:autoSpaceDE w:val="0"/>
        <w:autoSpaceDN w:val="0"/>
        <w:adjustRightInd w:val="0"/>
        <w:spacing w:before="120"/>
        <w:jc w:val="both"/>
        <w:textAlignment w:val="baseline"/>
        <w:rPr>
          <w:sz w:val="22"/>
          <w:szCs w:val="22"/>
          <w:lang w:val="en-GB" w:eastAsia="ja-JP"/>
        </w:rPr>
      </w:pPr>
      <w:r w:rsidRPr="00C8255F">
        <w:rPr>
          <w:sz w:val="22"/>
          <w:szCs w:val="22"/>
          <w:lang w:val="en-GB" w:eastAsia="ja-JP"/>
        </w:rPr>
        <w:t xml:space="preserve">Where: </w:t>
      </w:r>
    </w:p>
    <w:p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sidRPr="00C8255F">
        <w:rPr>
          <w:i/>
          <w:sz w:val="22"/>
          <w:szCs w:val="22"/>
          <w:lang w:val="en-GB" w:eastAsia="ja-JP"/>
        </w:rPr>
        <w:tab/>
        <w:t xml:space="preserve">EIRP: </w:t>
      </w:r>
      <w:r w:rsidRPr="00C8255F">
        <w:rPr>
          <w:i/>
          <w:sz w:val="22"/>
          <w:szCs w:val="22"/>
          <w:lang w:val="en-GB" w:eastAsia="ja-JP"/>
        </w:rPr>
        <w:tab/>
      </w:r>
      <w:r w:rsidRPr="00C8255F">
        <w:rPr>
          <w:sz w:val="22"/>
          <w:szCs w:val="22"/>
          <w:lang w:val="en-GB" w:eastAsia="ja-JP"/>
        </w:rPr>
        <w:t xml:space="preserve">is the nominal HAPS ground station EIRP density level in </w:t>
      </w:r>
      <w:proofErr w:type="spellStart"/>
      <w:r w:rsidRPr="00C8255F">
        <w:rPr>
          <w:sz w:val="22"/>
          <w:szCs w:val="22"/>
          <w:lang w:val="en-GB" w:eastAsia="ja-JP"/>
        </w:rPr>
        <w:t>dBW</w:t>
      </w:r>
      <w:proofErr w:type="spellEnd"/>
      <w:r w:rsidRPr="00C8255F">
        <w:rPr>
          <w:sz w:val="22"/>
          <w:szCs w:val="22"/>
          <w:lang w:val="en-GB" w:eastAsia="ja-JP"/>
        </w:rPr>
        <w:t>/MHz (dependent to the elevation angle);</w:t>
      </w:r>
    </w:p>
    <w:p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eastAsia="ja-JP"/>
        </w:rPr>
      </w:pPr>
      <w:r w:rsidRPr="00C8255F">
        <w:rPr>
          <w:i/>
          <w:sz w:val="22"/>
          <w:szCs w:val="22"/>
          <w:lang w:val="en-GB" w:eastAsia="ja-JP"/>
        </w:rPr>
        <w:tab/>
        <w:t>d:</w:t>
      </w:r>
      <w:r w:rsidRPr="00C8255F">
        <w:rPr>
          <w:sz w:val="22"/>
          <w:szCs w:val="22"/>
          <w:lang w:val="en-GB" w:eastAsia="ja-JP"/>
        </w:rPr>
        <w:t xml:space="preserve"> </w:t>
      </w:r>
      <w:r w:rsidRPr="00C8255F">
        <w:rPr>
          <w:sz w:val="22"/>
          <w:szCs w:val="22"/>
          <w:lang w:val="en-GB" w:eastAsia="ja-JP"/>
        </w:rPr>
        <w:tab/>
        <w:t>is the distance between the HAPS ground station and the border of the neighbouring administration (elevation angle dependent);</w:t>
      </w:r>
    </w:p>
    <w:p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eastAsia="ja-JP"/>
        </w:rPr>
      </w:pPr>
      <w:r w:rsidRPr="00C8255F">
        <w:rPr>
          <w:i/>
          <w:iCs/>
          <w:sz w:val="22"/>
          <w:szCs w:val="22"/>
          <w:lang w:eastAsia="ja-JP"/>
        </w:rPr>
        <w:tab/>
      </w:r>
      <w:proofErr w:type="spellStart"/>
      <w:proofErr w:type="gramStart"/>
      <w:r w:rsidRPr="00C8255F">
        <w:rPr>
          <w:i/>
          <w:iCs/>
          <w:sz w:val="22"/>
          <w:szCs w:val="22"/>
          <w:lang w:eastAsia="ja-JP"/>
        </w:rPr>
        <w:t>L</w:t>
      </w:r>
      <w:r w:rsidRPr="00C8255F">
        <w:rPr>
          <w:i/>
          <w:iCs/>
          <w:sz w:val="22"/>
          <w:szCs w:val="22"/>
          <w:vertAlign w:val="subscript"/>
          <w:lang w:eastAsia="ja-JP"/>
        </w:rPr>
        <w:t>pol</w:t>
      </w:r>
      <w:proofErr w:type="spellEnd"/>
      <w:r w:rsidRPr="00C8255F">
        <w:rPr>
          <w:sz w:val="22"/>
          <w:szCs w:val="22"/>
          <w:vertAlign w:val="subscript"/>
          <w:lang w:eastAsia="ja-JP"/>
        </w:rPr>
        <w:t xml:space="preserve"> </w:t>
      </w:r>
      <w:r w:rsidRPr="00C8255F">
        <w:rPr>
          <w:sz w:val="22"/>
          <w:szCs w:val="22"/>
          <w:lang w:eastAsia="ja-JP"/>
        </w:rPr>
        <w:t>:</w:t>
      </w:r>
      <w:proofErr w:type="gramEnd"/>
      <w:r w:rsidRPr="00C8255F">
        <w:rPr>
          <w:sz w:val="22"/>
          <w:szCs w:val="22"/>
          <w:lang w:eastAsia="ja-JP"/>
        </w:rPr>
        <w:t xml:space="preserve"> </w:t>
      </w:r>
      <w:r w:rsidRPr="00C8255F">
        <w:rPr>
          <w:sz w:val="22"/>
          <w:szCs w:val="22"/>
          <w:lang w:eastAsia="ja-JP"/>
        </w:rPr>
        <w:tab/>
        <w:t>is the polarization discrimination in dB;</w:t>
      </w:r>
    </w:p>
    <w:p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eastAsia="ja-JP"/>
        </w:rPr>
      </w:pPr>
      <w:r w:rsidRPr="00C8255F">
        <w:rPr>
          <w:sz w:val="22"/>
          <w:szCs w:val="22"/>
          <w:lang w:eastAsia="ja-JP"/>
        </w:rPr>
        <w:tab/>
      </w:r>
      <m:oMath>
        <m:sSub>
          <m:sSubPr>
            <m:ctrlPr>
              <w:rPr>
                <w:rFonts w:ascii="Cambria Math" w:hAnsi="Cambria Math"/>
                <w:lang w:eastAsia="ja-JP"/>
              </w:rPr>
            </m:ctrlPr>
          </m:sSubPr>
          <m:e>
            <m:r>
              <w:rPr>
                <w:rFonts w:ascii="Cambria Math" w:hAnsi="Cambria Math"/>
                <w:lang w:eastAsia="ja-JP"/>
              </w:rPr>
              <m:t>C</m:t>
            </m:r>
          </m:e>
          <m:sub>
            <m:r>
              <w:rPr>
                <w:rFonts w:ascii="Cambria Math" w:hAnsi="Cambria Math"/>
                <w:lang w:eastAsia="ja-JP"/>
              </w:rPr>
              <m:t>loss</m:t>
            </m:r>
          </m:sub>
        </m:sSub>
      </m:oMath>
      <w:r w:rsidRPr="00C8255F">
        <w:rPr>
          <w:sz w:val="22"/>
          <w:szCs w:val="22"/>
          <w:lang w:eastAsia="ja-JP"/>
        </w:rPr>
        <w:fldChar w:fldCharType="begin"/>
      </w:r>
      <w:r w:rsidRPr="00C8255F">
        <w:rPr>
          <w:sz w:val="22"/>
          <w:szCs w:val="22"/>
          <w:lang w:eastAsia="ja-JP"/>
        </w:rPr>
        <w:instrText xml:space="preserve"> QUOTE </w:instrText>
      </w:r>
      <w:r w:rsidR="003979D1">
        <w:rPr>
          <w:noProof/>
          <w:position w:val="-6"/>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24pt;height:12.45pt;mso-width-percent:0;mso-height-percent:0;mso-width-percent:0;mso-height-percent:0" equationxml="&lt;?xml version=&quot;1.0&quot; encoding=&quot;UTF-8&quot; standalone=&quot;yes&quot;?&gt;&#13;&#13;&#10;&#13;&#13;&#10;&#13;&#13;&#10;&#13;&#13;&#10;&#13;&#13;&#10;&lt;?mso-application progid=&quot;Word.Document&quot;?&gt;&#13;&#13;&#10;&#13;&#13;&#10;&#13;&#13;&#10;&#13;&#13;&#10;&#13;&#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50&quot;/&gt;&lt;w:removePersonalInformation/&gt;&lt;w:doNotEmbedSystemFonts/&gt;&lt;w:hideSpellingErrors/&gt;&lt;w:hideGrammaticalErrors/&gt;&lt;w:stylePaneFormatFilter w:val=&quot;3F01&quot;/&gt;&lt;w:defaultTabStop w:val=&quot;708&quot;/&gt;&lt;w:hyphenationZone w:val=&quot;425&quot;/&gt;&lt;w:displayHorizontalDrawingGridEvery w:val=&quot;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96F5E&quot;/&gt;&lt;wsp:rsid wsp:val=&quot;00013827&quot;/&gt;&lt;wsp:rsid wsp:val=&quot;00027328&quot;/&gt;&lt;wsp:rsid wsp:val=&quot;000317D4&quot;/&gt;&lt;wsp:rsid wsp:val=&quot;00037B11&quot;/&gt;&lt;wsp:rsid wsp:val=&quot;00037FA1&quot;/&gt;&lt;wsp:rsid wsp:val=&quot;00044E9D&quot;/&gt;&lt;wsp:rsid wsp:val=&quot;00046DAE&quot;/&gt;&lt;wsp:rsid wsp:val=&quot;00047821&quot;/&gt;&lt;wsp:rsid wsp:val=&quot;000573F0&quot;/&gt;&lt;wsp:rsid wsp:val=&quot;000704C2&quot;/&gt;&lt;wsp:rsid wsp:val=&quot;00075260&quot;/&gt;&lt;wsp:rsid wsp:val=&quot;00077F00&quot;/&gt;&lt;wsp:rsid wsp:val=&quot;00083B77&quot;/&gt;&lt;wsp:rsid wsp:val=&quot;000A3CB6&quot;/&gt;&lt;wsp:rsid wsp:val=&quot;000A4B94&quot;/&gt;&lt;wsp:rsid wsp:val=&quot;000A58D0&quot;/&gt;&lt;wsp:rsid wsp:val=&quot;000B6201&quot;/&gt;&lt;wsp:rsid wsp:val=&quot;000B64F5&quot;/&gt;&lt;wsp:rsid wsp:val=&quot;000B7255&quot;/&gt;&lt;wsp:rsid wsp:val=&quot;000B7E78&quot;/&gt;&lt;wsp:rsid wsp:val=&quot;000D4C1A&quot;/&gt;&lt;wsp:rsid wsp:val=&quot;000E33A5&quot;/&gt;&lt;wsp:rsid wsp:val=&quot;000E7881&quot;/&gt;&lt;wsp:rsid wsp:val=&quot;00106646&quot;/&gt;&lt;wsp:rsid wsp:val=&quot;00130557&quot;/&gt;&lt;wsp:rsid wsp:val=&quot;0013153A&quot;/&gt;&lt;wsp:rsid wsp:val=&quot;00143AB9&quot;/&gt;&lt;wsp:rsid wsp:val=&quot;00152A7A&quot;/&gt;&lt;wsp:rsid wsp:val=&quot;00153C5F&quot;/&gt;&lt;wsp:rsid wsp:val=&quot;0016411C&quot;/&gt;&lt;wsp:rsid wsp:val=&quot;00164E29&quot;/&gt;&lt;wsp:rsid wsp:val=&quot;00165294&quot;/&gt;&lt;wsp:rsid wsp:val=&quot;0017070C&quot;/&gt;&lt;wsp:rsid wsp:val=&quot;00173C7D&quot;/&gt;&lt;wsp:rsid wsp:val=&quot;00197834&quot;/&gt;&lt;wsp:rsid wsp:val=&quot;001B226D&quot;/&gt;&lt;wsp:rsid wsp:val=&quot;001B7A83&quot;/&gt;&lt;wsp:rsid wsp:val=&quot;001D1909&quot;/&gt;&lt;wsp:rsid wsp:val=&quot;001E127F&quot;/&gt;&lt;wsp:rsid wsp:val=&quot;00210920&quot;/&gt;&lt;wsp:rsid wsp:val=&quot;002178DF&quot;/&gt;&lt;wsp:rsid wsp:val=&quot;00217EFA&quot;/&gt;&lt;wsp:rsid wsp:val=&quot;00220543&quot;/&gt;&lt;wsp:rsid wsp:val=&quot;00220629&quot;/&gt;&lt;wsp:rsid wsp:val=&quot;00221AFB&quot;/&gt;&lt;wsp:rsid wsp:val=&quot;002407ED&quot;/&gt;&lt;wsp:rsid wsp:val=&quot;002459EE&quot;/&gt;&lt;wsp:rsid wsp:val=&quot;0029690E&quot;/&gt;&lt;wsp:rsid wsp:val=&quot;00296F5E&quot;/&gt;&lt;wsp:rsid wsp:val=&quot;002A0F64&quot;/&gt;&lt;wsp:rsid wsp:val=&quot;002A4514&quot;/&gt;&lt;wsp:rsid wsp:val=&quot;002B2CF1&quot;/&gt;&lt;wsp:rsid wsp:val=&quot;002C569B&quot;/&gt;&lt;wsp:rsid wsp:val=&quot;002C6CBA&quot;/&gt;&lt;wsp:rsid wsp:val=&quot;002D23A9&quot;/&gt;&lt;wsp:rsid wsp:val=&quot;002D2D59&quot;/&gt;&lt;wsp:rsid wsp:val=&quot;002E131B&quot;/&gt;&lt;wsp:rsid wsp:val=&quot;002E6058&quot;/&gt;&lt;wsp:rsid wsp:val=&quot;002E6F88&quot;/&gt;&lt;wsp:rsid wsp:val=&quot;00305669&quot;/&gt;&lt;wsp:rsid wsp:val=&quot;00313C59&quot;/&gt;&lt;wsp:rsid wsp:val=&quot;00315B16&quot;/&gt;&lt;wsp:rsid wsp:val=&quot;003355CC&quot;/&gt;&lt;wsp:rsid wsp:val=&quot;00337C04&quot;/&gt;&lt;wsp:rsid wsp:val=&quot;0034465A&quot;/&gt;&lt;wsp:rsid wsp:val=&quot;00344FDD&quot;/&gt;&lt;wsp:rsid wsp:val=&quot;00345F1F&quot;/&gt;&lt;wsp:rsid wsp:val=&quot;00350101&quot;/&gt;&lt;wsp:rsid wsp:val=&quot;00364023&quot;/&gt;&lt;wsp:rsid wsp:val=&quot;003701A5&quot;/&gt;&lt;wsp:rsid wsp:val=&quot;00370D0B&quot;/&gt;&lt;wsp:rsid wsp:val=&quot;00381006&quot;/&gt;&lt;wsp:rsid wsp:val=&quot;003875A1&quot;/&gt;&lt;wsp:rsid wsp:val=&quot;00396BC3&quot;/&gt;&lt;wsp:rsid wsp:val=&quot;00396F66&quot;/&gt;&lt;wsp:rsid wsp:val=&quot;003A1101&quot;/&gt;&lt;wsp:rsid wsp:val=&quot;003A6B15&quot;/&gt;&lt;wsp:rsid wsp:val=&quot;003A6EC9&quot;/&gt;&lt;wsp:rsid wsp:val=&quot;003B5116&quot;/&gt;&lt;wsp:rsid wsp:val=&quot;003C489F&quot;/&gt;&lt;wsp:rsid wsp:val=&quot;003C566F&quot;/&gt;&lt;wsp:rsid wsp:val=&quot;003E7951&quot;/&gt;&lt;wsp:rsid wsp:val=&quot;003F5838&quot;/&gt;&lt;wsp:rsid wsp:val=&quot;00403CA1&quot;/&gt;&lt;wsp:rsid wsp:val=&quot;004347FF&quot;/&gt;&lt;wsp:rsid wsp:val=&quot;004537FC&quot;/&gt;&lt;wsp:rsid wsp:val=&quot;00465317&quot;/&gt;&lt;wsp:rsid wsp:val=&quot;004700D6&quot;/&gt;&lt;wsp:rsid wsp:val=&quot;00487314&quot;/&gt;&lt;wsp:rsid wsp:val=&quot;0049070B&quot;/&gt;&lt;wsp:rsid wsp:val=&quot;00495EFB&quot;/&gt;&lt;wsp:rsid wsp:val=&quot;004A145B&quot;/&gt;&lt;wsp:rsid wsp:val=&quot;004A20FA&quot;/&gt;&lt;wsp:rsid wsp:val=&quot;004B39D5&quot;/&gt;&lt;wsp:rsid wsp:val=&quot;004B7B2F&quot;/&gt;&lt;wsp:rsid wsp:val=&quot;004C3D23&quot;/&gt;&lt;wsp:rsid wsp:val=&quot;004E4EB2&quot;/&gt;&lt;wsp:rsid wsp:val=&quot;004F0546&quot;/&gt;&lt;wsp:rsid wsp:val=&quot;004F4CB4&quot;/&gt;&lt;wsp:rsid wsp:val=&quot;00517218&quot;/&gt;&lt;wsp:rsid wsp:val=&quot;005175FB&quot;/&gt;&lt;wsp:rsid wsp:val=&quot;0052422F&quot;/&gt;&lt;wsp:rsid wsp:val=&quot;005246E6&quot;/&gt;&lt;wsp:rsid wsp:val=&quot;00566AFE&quot;/&gt;&lt;wsp:rsid wsp:val=&quot;0057000F&quot;/&gt;&lt;wsp:rsid wsp:val=&quot;005912FB&quot;/&gt;&lt;wsp:rsid wsp:val=&quot;00595F04&quot;/&gt;&lt;wsp:rsid wsp:val=&quot;005A44EF&quot;/&gt;&lt;wsp:rsid wsp:val=&quot;005A5BCE&quot;/&gt;&lt;wsp:rsid wsp:val=&quot;005A7228&quot;/&gt;&lt;wsp:rsid wsp:val=&quot;005B0777&quot;/&gt;&lt;wsp:rsid wsp:val=&quot;005B3C49&quot;/&gt;&lt;wsp:rsid wsp:val=&quot;005B6C85&quot;/&gt;&lt;wsp:rsid wsp:val=&quot;005C4FF3&quot;/&gt;&lt;wsp:rsid wsp:val=&quot;005C60FF&quot;/&gt;&lt;wsp:rsid wsp:val=&quot;005C7EB9&quot;/&gt;&lt;wsp:rsid wsp:val=&quot;005D765E&quot;/&gt;&lt;wsp:rsid wsp:val=&quot;005E37BB&quot;/&gt;&lt;wsp:rsid wsp:val=&quot;005E7F3F&quot;/&gt;&lt;wsp:rsid wsp:val=&quot;005F06F2&quot;/&gt;&lt;wsp:rsid wsp:val=&quot;005F070C&quot;/&gt;&lt;wsp:rsid wsp:val=&quot;005F1040&quot;/&gt;&lt;wsp:rsid wsp:val=&quot;005F50CC&quot;/&gt;&lt;wsp:rsid wsp:val=&quot;00610965&quot;/&gt;&lt;wsp:rsid wsp:val=&quot;0061539D&quot;/&gt;&lt;wsp:rsid wsp:val=&quot;0062003E&quot;/&gt;&lt;wsp:rsid wsp:val=&quot;00627AB7&quot;/&gt;&lt;wsp:rsid wsp:val=&quot;0063680D&quot;/&gt;&lt;wsp:rsid wsp:val=&quot;00660A18&quot;/&gt;&lt;wsp:rsid wsp:val=&quot;00663ABF&quot;/&gt;&lt;wsp:rsid wsp:val=&quot;006773F1&quot;/&gt;&lt;wsp:rsid wsp:val=&quot;006800D0&quot;/&gt;&lt;wsp:rsid wsp:val=&quot;00687F0A&quot;/&gt;&lt;wsp:rsid wsp:val=&quot;006B1234&quot;/&gt;&lt;wsp:rsid wsp:val=&quot;006B1F66&quot;/&gt;&lt;wsp:rsid wsp:val=&quot;006B57E9&quot;/&gt;&lt;wsp:rsid wsp:val=&quot;006B6413&quot;/&gt;&lt;wsp:rsid wsp:val=&quot;006C59A4&quot;/&gt;&lt;wsp:rsid wsp:val=&quot;006E7B73&quot;/&gt;&lt;wsp:rsid wsp:val=&quot;006F158D&quot;/&gt;&lt;wsp:rsid wsp:val=&quot;006F7C09&quot;/&gt;&lt;wsp:rsid wsp:val=&quot;007043EB&quot;/&gt;&lt;wsp:rsid wsp:val=&quot;007119CE&quot;/&gt;&lt;wsp:rsid wsp:val=&quot;00725CAE&quot;/&gt;&lt;wsp:rsid wsp:val=&quot;007308E1&quot;/&gt;&lt;wsp:rsid wsp:val=&quot;00730C55&quot;/&gt;&lt;wsp:rsid wsp:val=&quot;00736CA2&quot;/&gt;&lt;wsp:rsid wsp:val=&quot;00744A51&quot;/&gt;&lt;wsp:rsid wsp:val=&quot;00770DF8&quot;/&gt;&lt;wsp:rsid wsp:val=&quot;007A07B0&quot;/&gt;&lt;wsp:rsid wsp:val=&quot;007C17AC&quot;/&gt;&lt;wsp:rsid wsp:val=&quot;007C5067&quot;/&gt;&lt;wsp:rsid wsp:val=&quot;007C5343&quot;/&gt;&lt;wsp:rsid wsp:val=&quot;007F209B&quot;/&gt;&lt;wsp:rsid wsp:val=&quot;007F2992&quot;/&gt;&lt;wsp:rsid wsp:val=&quot;00801A2C&quot;/&gt;&lt;wsp:rsid wsp:val=&quot;008055B5&quot;/&gt;&lt;wsp:rsid wsp:val=&quot;008163D6&quot;/&gt;&lt;wsp:rsid wsp:val=&quot;008168DB&quot;/&gt;&lt;wsp:rsid wsp:val=&quot;00824595&quot;/&gt;&lt;wsp:rsid wsp:val=&quot;008264D0&quot;/&gt;&lt;wsp:rsid wsp:val=&quot;0084057A&quot;/&gt;&lt;wsp:rsid wsp:val=&quot;00882DB0&quot;/&gt;&lt;wsp:rsid wsp:val=&quot;0089280F&quot;/&gt;&lt;wsp:rsid wsp:val=&quot;00897200&quot;/&gt;&lt;wsp:rsid wsp:val=&quot;008A5015&quot;/&gt;&lt;wsp:rsid wsp:val=&quot;008A61D6&quot;/&gt;&lt;wsp:rsid wsp:val=&quot;008C28C8&quot;/&gt;&lt;wsp:rsid wsp:val=&quot;008C5A8C&quot;/&gt;&lt;wsp:rsid wsp:val=&quot;008E440B&quot;/&gt;&lt;wsp:rsid wsp:val=&quot;008F141E&quot;/&gt;&lt;wsp:rsid wsp:val=&quot;00917794&quot;/&gt;&lt;wsp:rsid wsp:val=&quot;00924414&quot;/&gt;&lt;wsp:rsid wsp:val=&quot;0093428F&quot;/&gt;&lt;wsp:rsid wsp:val=&quot;00942D4E&quot;/&gt;&lt;wsp:rsid wsp:val=&quot;00946638&quot;/&gt;&lt;wsp:rsid wsp:val=&quot;0095346A&quot;/&gt;&lt;wsp:rsid wsp:val=&quot;00961421&quot;/&gt;&lt;wsp:rsid wsp:val=&quot;0096396F&quot;/&gt;&lt;wsp:rsid wsp:val=&quot;00964D06&quot;/&gt;&lt;wsp:rsid wsp:val=&quot;00965BC5&quot;/&gt;&lt;wsp:rsid wsp:val=&quot;00972072&quot;/&gt;&lt;wsp:rsid wsp:val=&quot;00984C01&quot;/&gt;&lt;wsp:rsid wsp:val=&quot;0099144F&quot;/&gt;&lt;wsp:rsid wsp:val=&quot;009A109B&quot;/&gt;&lt;wsp:rsid wsp:val=&quot;009A14AD&quot;/&gt;&lt;wsp:rsid wsp:val=&quot;009A2B55&quot;/&gt;&lt;wsp:rsid wsp:val=&quot;009B3A2A&quot;/&gt;&lt;wsp:rsid wsp:val=&quot;009C068F&quot;/&gt;&lt;wsp:rsid wsp:val=&quot;009E2330&quot;/&gt;&lt;wsp:rsid wsp:val=&quot;009E3E41&quot;/&gt;&lt;wsp:rsid wsp:val=&quot;009F4FBC&quot;/&gt;&lt;wsp:rsid wsp:val=&quot;00A2201D&quot;/&gt;&lt;wsp:rsid wsp:val=&quot;00A30CF5&quot;/&gt;&lt;wsp:rsid wsp:val=&quot;00A33BC4&quot;/&gt;&lt;wsp:rsid wsp:val=&quot;00A3796C&quot;/&gt;&lt;wsp:rsid wsp:val=&quot;00A4159C&quot;/&gt;&lt;wsp:rsid wsp:val=&quot;00A526D8&quot;/&gt;&lt;wsp:rsid wsp:val=&quot;00A610B7&quot;/&gt;&lt;wsp:rsid wsp:val=&quot;00A64A67&quot;/&gt;&lt;wsp:rsid wsp:val=&quot;00A74473&quot;/&gt;&lt;wsp:rsid wsp:val=&quot;00A85695&quot;/&gt;&lt;wsp:rsid wsp:val=&quot;00A9424A&quot;/&gt;&lt;wsp:rsid wsp:val=&quot;00A9618B&quot;/&gt;&lt;wsp:rsid wsp:val=&quot;00A96B5D&quot;/&gt;&lt;wsp:rsid wsp:val=&quot;00AA1BEE&quot;/&gt;&lt;wsp:rsid wsp:val=&quot;00AB6932&quot;/&gt;&lt;wsp:rsid wsp:val=&quot;00AC0B21&quot;/&gt;&lt;wsp:rsid wsp:val=&quot;00AC3115&quot;/&gt;&lt;wsp:rsid wsp:val=&quot;00AD2B12&quot;/&gt;&lt;wsp:rsid wsp:val=&quot;00AE31F9&quot;/&gt;&lt;wsp:rsid wsp:val=&quot;00B0100D&quot;/&gt;&lt;wsp:rsid wsp:val=&quot;00B014D7&quot;/&gt;&lt;wsp:rsid wsp:val=&quot;00B21910&quot;/&gt;&lt;wsp:rsid wsp:val=&quot;00B42446&quot;/&gt;&lt;wsp:rsid wsp:val=&quot;00B43A2E&quot;/&gt;&lt;wsp:rsid wsp:val=&quot;00B56B10&quot;/&gt;&lt;wsp:rsid wsp:val=&quot;00B62D7B&quot;/&gt;&lt;wsp:rsid wsp:val=&quot;00B71FAB&quot;/&gt;&lt;wsp:rsid wsp:val=&quot;00B74252&quot;/&gt;&lt;wsp:rsid wsp:val=&quot;00B7425F&quot;/&gt;&lt;wsp:rsid wsp:val=&quot;00B97AE8&quot;/&gt;&lt;wsp:rsid wsp:val=&quot;00BA42B7&quot;/&gt;&lt;wsp:rsid wsp:val=&quot;00BA6C7F&quot;/&gt;&lt;wsp:rsid wsp:val=&quot;00BB16B8&quot;/&gt;&lt;wsp:rsid wsp:val=&quot;00BB7567&quot;/&gt;&lt;wsp:rsid wsp:val=&quot;00BC2CE5&quot;/&gt;&lt;wsp:rsid wsp:val=&quot;00BC30FD&quot;/&gt;&lt;wsp:rsid wsp:val=&quot;00BD2AF3&quot;/&gt;&lt;wsp:rsid wsp:val=&quot;00BE5B2E&quot;/&gt;&lt;wsp:rsid wsp:val=&quot;00BF0674&quot;/&gt;&lt;wsp:rsid wsp:val=&quot;00BF3740&quot;/&gt;&lt;wsp:rsid wsp:val=&quot;00BF4AED&quot;/&gt;&lt;wsp:rsid wsp:val=&quot;00C0529D&quot;/&gt;&lt;wsp:rsid wsp:val=&quot;00C07BB2&quot;/&gt;&lt;wsp:rsid wsp:val=&quot;00C13F7D&quot;/&gt;&lt;wsp:rsid wsp:val=&quot;00C151A0&quot;/&gt;&lt;wsp:rsid wsp:val=&quot;00C2223D&quot;/&gt;&lt;wsp:rsid wsp:val=&quot;00C23474&quot;/&gt;&lt;wsp:rsid wsp:val=&quot;00C35264&quot;/&gt;&lt;wsp:rsid wsp:val=&quot;00C35627&quot;/&gt;&lt;wsp:rsid wsp:val=&quot;00C42E19&quot;/&gt;&lt;wsp:rsid wsp:val=&quot;00C4469E&quot;/&gt;&lt;wsp:rsid wsp:val=&quot;00C45498&quot;/&gt;&lt;wsp:rsid wsp:val=&quot;00C47B35&quot;/&gt;&lt;wsp:rsid wsp:val=&quot;00C55E8C&quot;/&gt;&lt;wsp:rsid wsp:val=&quot;00C653E5&quot;/&gt;&lt;wsp:rsid wsp:val=&quot;00C704A8&quot;/&gt;&lt;wsp:rsid wsp:val=&quot;00C817AA&quot;/&gt;&lt;wsp:rsid wsp:val=&quot;00C84B1B&quot;/&gt;&lt;wsp:rsid wsp:val=&quot;00C84C26&quot;/&gt;&lt;wsp:rsid wsp:val=&quot;00C85ABD&quot;/&gt;&lt;wsp:rsid wsp:val=&quot;00C912AE&quot;/&gt;&lt;wsp:rsid wsp:val=&quot;00C9294D&quot;/&gt;&lt;wsp:rsid wsp:val=&quot;00C9503D&quot;/&gt;&lt;wsp:rsid wsp:val=&quot;00C96AF7&quot;/&gt;&lt;wsp:rsid wsp:val=&quot;00C96F79&quot;/&gt;&lt;wsp:rsid wsp:val=&quot;00CA2C97&quot;/&gt;&lt;wsp:rsid wsp:val=&quot;00CB3D34&quot;/&gt;&lt;wsp:rsid wsp:val=&quot;00CC6D6F&quot;/&gt;&lt;wsp:rsid wsp:val=&quot;00CE14C2&quot;/&gt;&lt;wsp:rsid wsp:val=&quot;00CE4FC9&quot;/&gt;&lt;wsp:rsid wsp:val=&quot;00CE6B7B&quot;/&gt;&lt;wsp:rsid wsp:val=&quot;00D14898&quot;/&gt;&lt;wsp:rsid wsp:val=&quot;00D22635&quot;/&gt;&lt;wsp:rsid wsp:val=&quot;00D273FB&quot;/&gt;&lt;wsp:rsid wsp:val=&quot;00D35F75&quot;/&gt;&lt;wsp:rsid wsp:val=&quot;00D36422&quot;/&gt;&lt;wsp:rsid wsp:val=&quot;00D40755&quot;/&gt;&lt;wsp:rsid wsp:val=&quot;00D437A8&quot;/&gt;&lt;wsp:rsid wsp:val=&quot;00D5204C&quot;/&gt;&lt;wsp:rsid wsp:val=&quot;00D558C9&quot;/&gt;&lt;wsp:rsid wsp:val=&quot;00D91056&quot;/&gt;&lt;wsp:rsid wsp:val=&quot;00D96B94&quot;/&gt;&lt;wsp:rsid wsp:val=&quot;00DA3B19&quot;/&gt;&lt;wsp:rsid wsp:val=&quot;00DB2CF0&quot;/&gt;&lt;wsp:rsid wsp:val=&quot;00DB2D76&quot;/&gt;&lt;wsp:rsid wsp:val=&quot;00DB2E83&quot;/&gt;&lt;wsp:rsid wsp:val=&quot;00DB3ED3&quot;/&gt;&lt;wsp:rsid wsp:val=&quot;00DB504A&quot;/&gt;&lt;wsp:rsid wsp:val=&quot;00DC0D0A&quot;/&gt;&lt;wsp:rsid wsp:val=&quot;00DC2F6F&quot;/&gt;&lt;wsp:rsid wsp:val=&quot;00DE11A2&quot;/&gt;&lt;wsp:rsid wsp:val=&quot;00DE181E&quot;/&gt;&lt;wsp:rsid wsp:val=&quot;00DE5B7E&quot;/&gt;&lt;wsp:rsid wsp:val=&quot;00DE6B74&quot;/&gt;&lt;wsp:rsid wsp:val=&quot;00DF6653&quot;/&gt;&lt;wsp:rsid wsp:val=&quot;00E06311&quot;/&gt;&lt;wsp:rsid wsp:val=&quot;00E25F7F&quot;/&gt;&lt;wsp:rsid wsp:val=&quot;00E355D2&quot;/&gt;&lt;wsp:rsid wsp:val=&quot;00E35C7D&quot;/&gt;&lt;wsp:rsid wsp:val=&quot;00E37090&quot;/&gt;&lt;wsp:rsid wsp:val=&quot;00E41667&quot;/&gt;&lt;wsp:rsid wsp:val=&quot;00E420D4&quot;/&gt;&lt;wsp:rsid wsp:val=&quot;00E44E54&quot;/&gt;&lt;wsp:rsid wsp:val=&quot;00E635CE&quot;/&gt;&lt;wsp:rsid wsp:val=&quot;00E6381D&quot;/&gt;&lt;wsp:rsid wsp:val=&quot;00E67F0F&quot;/&gt;&lt;wsp:rsid wsp:val=&quot;00E77394&quot;/&gt;&lt;wsp:rsid wsp:val=&quot;00E82AC2&quot;/&gt;&lt;wsp:rsid wsp:val=&quot;00E879C2&quot;/&gt;&lt;wsp:rsid wsp:val=&quot;00E91919&quot;/&gt;&lt;wsp:rsid wsp:val=&quot;00EA088C&quot;/&gt;&lt;wsp:rsid wsp:val=&quot;00EB109F&quot;/&gt;&lt;wsp:rsid wsp:val=&quot;00EB3978&quot;/&gt;&lt;wsp:rsid wsp:val=&quot;00EC6E2D&quot;/&gt;&lt;wsp:rsid wsp:val=&quot;00EC756C&quot;/&gt;&lt;wsp:rsid wsp:val=&quot;00ED49AA&quot;/&gt;&lt;wsp:rsid wsp:val=&quot;00ED7820&quot;/&gt;&lt;wsp:rsid wsp:val=&quot;00EE63C1&quot;/&gt;&lt;wsp:rsid wsp:val=&quot;00EF0849&quot;/&gt;&lt;wsp:rsid wsp:val=&quot;00EF1EAF&quot;/&gt;&lt;wsp:rsid wsp:val=&quot;00EF631F&quot;/&gt;&lt;wsp:rsid wsp:val=&quot;00EF6D35&quot;/&gt;&lt;wsp:rsid wsp:val=&quot;00F02006&quot;/&gt;&lt;wsp:rsid wsp:val=&quot;00F060FE&quot;/&gt;&lt;wsp:rsid wsp:val=&quot;00F225DB&quot;/&gt;&lt;wsp:rsid wsp:val=&quot;00F34E74&quot;/&gt;&lt;wsp:rsid wsp:val=&quot;00F465DA&quot;/&gt;&lt;wsp:rsid wsp:val=&quot;00F62A22&quot;/&gt;&lt;wsp:rsid wsp:val=&quot;00F63C10&quot;/&gt;&lt;wsp:rsid wsp:val=&quot;00F67578&quot;/&gt;&lt;wsp:rsid wsp:val=&quot;00F753F7&quot;/&gt;&lt;wsp:rsid wsp:val=&quot;00F769E1&quot;/&gt;&lt;wsp:rsid wsp:val=&quot;00F82A23&quot;/&gt;&lt;wsp:rsid wsp:val=&quot;00F85963&quot;/&gt;&lt;wsp:rsid wsp:val=&quot;00F8799A&quot;/&gt;&lt;wsp:rsid wsp:val=&quot;00F96448&quot;/&gt;&lt;wsp:rsid wsp:val=&quot;00FA216B&quot;/&gt;&lt;wsp:rsid wsp:val=&quot;00FA358D&quot;/&gt;&lt;wsp:rsid wsp:val=&quot;00FB5584&quot;/&gt;&lt;wsp:rsid wsp:val=&quot;00FB61F7&quot;/&gt;&lt;wsp:rsid wsp:val=&quot;00FC3D63&quot;/&gt;&lt;wsp:rsid wsp:val=&quot;00FC4775&quot;/&gt;&lt;wsp:rsid wsp:val=&quot;00FD2D7E&quot;/&gt;&lt;wsp:rsid wsp:val=&quot;00FD739C&quot;/&gt;&lt;wsp:rsid wsp:val=&quot;00FD74B6&quot;/&gt;&lt;wsp:rsid wsp:val=&quot;00FD7DD8&quot;/&gt;&lt;wsp:rsid wsp:val=&quot;00FE72DF&quot;/&gt;&lt;wsp:rsid wsp:val=&quot;00FF77AB&quot;/&gt;&lt;/wsp:rsids&gt;&lt;/w:docPr&gt;&lt;w:body&gt;&lt;wx:sect&gt;&lt;w:p wsp:rsidR=&quot;00000000&quot; wsp:rsidRDefault=&quot;000B64F5&quot; wsp:rsidP=&quot;000B64F5&quot;&gt;&lt;m:oMathPara&gt;&lt;m:oMath&gt;&lt;m:sSub&gt;&lt;m:sSubPr&gt;&lt;m:ctrlPr&gt;&lt;w:rPr&gt;&lt;w:rFonts w:ascii=&quot;Cambria Math&quot; w:h-ansi=&quot;Cambria Math&quot;/&gt;&lt;wx:font wx:val=&quot;Cambria Math&quot;/&gt;&lt;w:sz w:val=&quot;24&quot;/&gt;&lt;w:lang w:fareast=&quot;JA&quot;/&gt;&lt;/w:rPr&gt;&lt;/m:ctrlPr&gt;&lt;/m:sSubPr&gt;&lt;m:e&gt;&lt;m:r&gt;&lt;w:rPr&gt;&lt;w:rFonts w:ascii=&quot;Cambria Math&quot; w:h-ansi=&quot;Cambria Math&quot;/&gt;&lt;wx:font wx:val=&quot;Cambria Math&quot;/&gt;&lt;w:i/&gt;&lt;w:sz w:val=&quot;24&quot;/&gt;&lt;w:lang w:fareast=&quot;JA&quot;/&gt;&lt;/w:rPr&gt;&lt;m:t&gt;C&lt;/m:t&gt;&lt;/m:r&gt;&lt;/m:e&gt;&lt;m:sub&gt;&lt;m:r&gt;&lt;w:rPr&gt;&lt;w:rFonts w:ascii=&quot;Cambria Math&quot; w:h-ansi=&quot;Cambria Math&quot;/&gt;&lt;wx:font wx:val=&quot;Cambria Math&quot;/&gt;&lt;w:i/&gt;&lt;w:sz w:val=&quot;24&quot;/&gt;&lt;w:lang w:fareast=&quot;JA&quot;/&gt;&lt;/w:rPr&gt;&lt;m:t&gt;loss&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 o:title="" chromakey="white"/>
          </v:shape>
        </w:pict>
      </w:r>
      <w:r w:rsidRPr="00C8255F">
        <w:rPr>
          <w:sz w:val="22"/>
          <w:szCs w:val="22"/>
          <w:lang w:eastAsia="ja-JP"/>
        </w:rPr>
        <w:instrText xml:space="preserve"> </w:instrText>
      </w:r>
      <w:r w:rsidRPr="00C8255F">
        <w:rPr>
          <w:sz w:val="22"/>
          <w:szCs w:val="22"/>
          <w:lang w:eastAsia="ja-JP"/>
        </w:rPr>
        <w:fldChar w:fldCharType="end"/>
      </w:r>
      <w:r w:rsidRPr="00C8255F">
        <w:rPr>
          <w:sz w:val="22"/>
          <w:szCs w:val="22"/>
          <w:lang w:eastAsia="ja-JP"/>
        </w:rPr>
        <w:t xml:space="preserve">: </w:t>
      </w:r>
      <w:r w:rsidRPr="00C8255F">
        <w:rPr>
          <w:sz w:val="22"/>
          <w:szCs w:val="22"/>
          <w:lang w:eastAsia="ja-JP"/>
        </w:rPr>
        <w:tab/>
        <w:t>is the clutter loss (ITU-R P.2108);</w:t>
      </w:r>
    </w:p>
    <w:p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sz w:val="22"/>
          <w:szCs w:val="22"/>
          <w:lang w:val="en-GB" w:eastAsia="ja-JP"/>
        </w:rPr>
        <w:tab/>
      </w:r>
      <m:oMath>
        <m:r>
          <w:rPr>
            <w:rFonts w:ascii="Cambria Math" w:hAnsi="Cambria Math"/>
            <w:lang w:eastAsia="ja-JP"/>
          </w:rPr>
          <m:t>P.452</m:t>
        </m:r>
        <m:d>
          <m:dPr>
            <m:ctrlPr>
              <w:rPr>
                <w:rFonts w:ascii="Cambria Math" w:hAnsi="Cambria Math"/>
                <w:i/>
                <w:lang w:eastAsia="ja-JP"/>
              </w:rPr>
            </m:ctrlPr>
          </m:dPr>
          <m:e>
            <m:r>
              <w:rPr>
                <w:rFonts w:ascii="Cambria Math" w:hAnsi="Cambria Math"/>
                <w:lang w:eastAsia="ja-JP"/>
              </w:rPr>
              <m:t>d</m:t>
            </m:r>
          </m:e>
        </m:d>
      </m:oMath>
      <w:r w:rsidRPr="00C8255F">
        <w:rPr>
          <w:sz w:val="22"/>
          <w:szCs w:val="22"/>
          <w:lang w:val="en-GB" w:eastAsia="ja-JP"/>
        </w:rPr>
        <w:t xml:space="preserve">: </w:t>
      </w:r>
      <w:r w:rsidRPr="00C8255F">
        <w:rPr>
          <w:sz w:val="22"/>
          <w:szCs w:val="22"/>
          <w:lang w:val="en-GB" w:eastAsia="ja-JP"/>
        </w:rPr>
        <w:tab/>
        <w:t>is propagation loss (ITU-R P.452);</w:t>
      </w:r>
    </w:p>
    <w:p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sz w:val="22"/>
          <w:szCs w:val="22"/>
          <w:lang w:eastAsia="ja-JP"/>
        </w:rPr>
        <w:tab/>
      </w:r>
      <w:r w:rsidRPr="00C8255F">
        <w:rPr>
          <w:sz w:val="22"/>
          <w:szCs w:val="22"/>
          <w:lang w:eastAsia="ja-JP"/>
        </w:rPr>
        <w:fldChar w:fldCharType="begin"/>
      </w:r>
      <w:r w:rsidRPr="00C8255F">
        <w:rPr>
          <w:sz w:val="22"/>
          <w:szCs w:val="22"/>
          <w:lang w:eastAsia="ja-JP"/>
        </w:rPr>
        <w:instrText xml:space="preserve"> QUOTE </w:instrText>
      </w:r>
      <w:r w:rsidR="003979D1">
        <w:rPr>
          <w:noProof/>
          <w:position w:val="-6"/>
          <w:sz w:val="22"/>
          <w:szCs w:val="22"/>
        </w:rPr>
        <w:pict>
          <v:shape id="_x0000_i1025" type="#_x0000_t75" alt="" style="width:24pt;height:12.45pt;mso-width-percent:0;mso-height-percent:0;mso-width-percent:0;mso-height-percent:0" equationxml="&lt;?xml version=&quot;1.0&quot; encoding=&quot;UTF-8&quot; standalone=&quot;yes&quot;?&gt;&#13;&#13;&#10;&#13;&#13;&#10;&#13;&#13;&#10;&#13;&#13;&#10;&#13;&#13;&#10;&lt;?mso-application progid=&quot;Word.Document&quot;?&gt;&#13;&#13;&#10;&#13;&#13;&#10;&#13;&#13;&#10;&#13;&#13;&#10;&#13;&#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50&quot;/&gt;&lt;w:removePersonalInformation/&gt;&lt;w:doNotEmbedSystemFonts/&gt;&lt;w:hideSpellingErrors/&gt;&lt;w:hideGrammaticalErrors/&gt;&lt;w:stylePaneFormatFilter w:val=&quot;3F01&quot;/&gt;&lt;w:defaultTabStop w:val=&quot;708&quot;/&gt;&lt;w:hyphenationZone w:val=&quot;425&quot;/&gt;&lt;w:displayHorizontalDrawingGridEvery w:val=&quot;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96F5E&quot;/&gt;&lt;wsp:rsid wsp:val=&quot;00013827&quot;/&gt;&lt;wsp:rsid wsp:val=&quot;00027328&quot;/&gt;&lt;wsp:rsid wsp:val=&quot;000317D4&quot;/&gt;&lt;wsp:rsid wsp:val=&quot;00037B11&quot;/&gt;&lt;wsp:rsid wsp:val=&quot;00037FA1&quot;/&gt;&lt;wsp:rsid wsp:val=&quot;00044E9D&quot;/&gt;&lt;wsp:rsid wsp:val=&quot;00046DAE&quot;/&gt;&lt;wsp:rsid wsp:val=&quot;00047821&quot;/&gt;&lt;wsp:rsid wsp:val=&quot;000573F0&quot;/&gt;&lt;wsp:rsid wsp:val=&quot;000704C2&quot;/&gt;&lt;wsp:rsid wsp:val=&quot;00075260&quot;/&gt;&lt;wsp:rsid wsp:val=&quot;00077F00&quot;/&gt;&lt;wsp:rsid wsp:val=&quot;00083B77&quot;/&gt;&lt;wsp:rsid wsp:val=&quot;000A3CB6&quot;/&gt;&lt;wsp:rsid wsp:val=&quot;000A4B94&quot;/&gt;&lt;wsp:rsid wsp:val=&quot;000A58D0&quot;/&gt;&lt;wsp:rsid wsp:val=&quot;000B6201&quot;/&gt;&lt;wsp:rsid wsp:val=&quot;000B7255&quot;/&gt;&lt;wsp:rsid wsp:val=&quot;000B7E78&quot;/&gt;&lt;wsp:rsid wsp:val=&quot;000D4C1A&quot;/&gt;&lt;wsp:rsid wsp:val=&quot;000E33A5&quot;/&gt;&lt;wsp:rsid wsp:val=&quot;000E7881&quot;/&gt;&lt;wsp:rsid wsp:val=&quot;00106646&quot;/&gt;&lt;wsp:rsid wsp:val=&quot;00130557&quot;/&gt;&lt;wsp:rsid wsp:val=&quot;0013153A&quot;/&gt;&lt;wsp:rsid wsp:val=&quot;00143AB9&quot;/&gt;&lt;wsp:rsid wsp:val=&quot;00152A7A&quot;/&gt;&lt;wsp:rsid wsp:val=&quot;00153C5F&quot;/&gt;&lt;wsp:rsid wsp:val=&quot;0016411C&quot;/&gt;&lt;wsp:rsid wsp:val=&quot;00164E29&quot;/&gt;&lt;wsp:rsid wsp:val=&quot;00165294&quot;/&gt;&lt;wsp:rsid wsp:val=&quot;0017070C&quot;/&gt;&lt;wsp:rsid wsp:val=&quot;00173C7D&quot;/&gt;&lt;wsp:rsid wsp:val=&quot;00197834&quot;/&gt;&lt;wsp:rsid wsp:val=&quot;001B226D&quot;/&gt;&lt;wsp:rsid wsp:val=&quot;001B7A83&quot;/&gt;&lt;wsp:rsid wsp:val=&quot;001D1909&quot;/&gt;&lt;wsp:rsid wsp:val=&quot;001E127F&quot;/&gt;&lt;wsp:rsid wsp:val=&quot;00210920&quot;/&gt;&lt;wsp:rsid wsp:val=&quot;002178DF&quot;/&gt;&lt;wsp:rsid wsp:val=&quot;00217EFA&quot;/&gt;&lt;wsp:rsid wsp:val=&quot;00220543&quot;/&gt;&lt;wsp:rsid wsp:val=&quot;00220629&quot;/&gt;&lt;wsp:rsid wsp:val=&quot;00221AFB&quot;/&gt;&lt;wsp:rsid wsp:val=&quot;002407ED&quot;/&gt;&lt;wsp:rsid wsp:val=&quot;002459EE&quot;/&gt;&lt;wsp:rsid wsp:val=&quot;0029690E&quot;/&gt;&lt;wsp:rsid wsp:val=&quot;00296F5E&quot;/&gt;&lt;wsp:rsid wsp:val=&quot;002A0F64&quot;/&gt;&lt;wsp:rsid wsp:val=&quot;002A4514&quot;/&gt;&lt;wsp:rsid wsp:val=&quot;002B2CF1&quot;/&gt;&lt;wsp:rsid wsp:val=&quot;002C569B&quot;/&gt;&lt;wsp:rsid wsp:val=&quot;002C6CBA&quot;/&gt;&lt;wsp:rsid wsp:val=&quot;002D23A9&quot;/&gt;&lt;wsp:rsid wsp:val=&quot;002D2D59&quot;/&gt;&lt;wsp:rsid wsp:val=&quot;002E131B&quot;/&gt;&lt;wsp:rsid wsp:val=&quot;002E6058&quot;/&gt;&lt;wsp:rsid wsp:val=&quot;002E6F88&quot;/&gt;&lt;wsp:rsid wsp:val=&quot;00305669&quot;/&gt;&lt;wsp:rsid wsp:val=&quot;00313C59&quot;/&gt;&lt;wsp:rsid wsp:val=&quot;00315B16&quot;/&gt;&lt;wsp:rsid wsp:val=&quot;003355CC&quot;/&gt;&lt;wsp:rsid wsp:val=&quot;00337C04&quot;/&gt;&lt;wsp:rsid wsp:val=&quot;0034465A&quot;/&gt;&lt;wsp:rsid wsp:val=&quot;00344FDD&quot;/&gt;&lt;wsp:rsid wsp:val=&quot;00345F1F&quot;/&gt;&lt;wsp:rsid wsp:val=&quot;00350101&quot;/&gt;&lt;wsp:rsid wsp:val=&quot;00364023&quot;/&gt;&lt;wsp:rsid wsp:val=&quot;003701A5&quot;/&gt;&lt;wsp:rsid wsp:val=&quot;00370D0B&quot;/&gt;&lt;wsp:rsid wsp:val=&quot;00381006&quot;/&gt;&lt;wsp:rsid wsp:val=&quot;003875A1&quot;/&gt;&lt;wsp:rsid wsp:val=&quot;00396BC3&quot;/&gt;&lt;wsp:rsid wsp:val=&quot;00396F66&quot;/&gt;&lt;wsp:rsid wsp:val=&quot;003A1101&quot;/&gt;&lt;wsp:rsid wsp:val=&quot;003A6B15&quot;/&gt;&lt;wsp:rsid wsp:val=&quot;003A6EC9&quot;/&gt;&lt;wsp:rsid wsp:val=&quot;003B5116&quot;/&gt;&lt;wsp:rsid wsp:val=&quot;003C489F&quot;/&gt;&lt;wsp:rsid wsp:val=&quot;003C566F&quot;/&gt;&lt;wsp:rsid wsp:val=&quot;003E7951&quot;/&gt;&lt;wsp:rsid wsp:val=&quot;003F5838&quot;/&gt;&lt;wsp:rsid wsp:val=&quot;00403CA1&quot;/&gt;&lt;wsp:rsid wsp:val=&quot;004347FF&quot;/&gt;&lt;wsp:rsid wsp:val=&quot;004537FC&quot;/&gt;&lt;wsp:rsid wsp:val=&quot;00465317&quot;/&gt;&lt;wsp:rsid wsp:val=&quot;004700D6&quot;/&gt;&lt;wsp:rsid wsp:val=&quot;00487314&quot;/&gt;&lt;wsp:rsid wsp:val=&quot;0049070B&quot;/&gt;&lt;wsp:rsid wsp:val=&quot;00495EFB&quot;/&gt;&lt;wsp:rsid wsp:val=&quot;004A145B&quot;/&gt;&lt;wsp:rsid wsp:val=&quot;004A20FA&quot;/&gt;&lt;wsp:rsid wsp:val=&quot;004B39D5&quot;/&gt;&lt;wsp:rsid wsp:val=&quot;004B7B2F&quot;/&gt;&lt;wsp:rsid wsp:val=&quot;004C3D23&quot;/&gt;&lt;wsp:rsid wsp:val=&quot;004E4EB2&quot;/&gt;&lt;wsp:rsid wsp:val=&quot;004F0546&quot;/&gt;&lt;wsp:rsid wsp:val=&quot;004F4CB4&quot;/&gt;&lt;wsp:rsid wsp:val=&quot;00517218&quot;/&gt;&lt;wsp:rsid wsp:val=&quot;005175FB&quot;/&gt;&lt;wsp:rsid wsp:val=&quot;0052422F&quot;/&gt;&lt;wsp:rsid wsp:val=&quot;005246E6&quot;/&gt;&lt;wsp:rsid wsp:val=&quot;00566AFE&quot;/&gt;&lt;wsp:rsid wsp:val=&quot;0057000F&quot;/&gt;&lt;wsp:rsid wsp:val=&quot;005912FB&quot;/&gt;&lt;wsp:rsid wsp:val=&quot;00595F04&quot;/&gt;&lt;wsp:rsid wsp:val=&quot;005A44EF&quot;/&gt;&lt;wsp:rsid wsp:val=&quot;005A5BCE&quot;/&gt;&lt;wsp:rsid wsp:val=&quot;005A7228&quot;/&gt;&lt;wsp:rsid wsp:val=&quot;005B0777&quot;/&gt;&lt;wsp:rsid wsp:val=&quot;005B3C49&quot;/&gt;&lt;wsp:rsid wsp:val=&quot;005B6C85&quot;/&gt;&lt;wsp:rsid wsp:val=&quot;005C4FF3&quot;/&gt;&lt;wsp:rsid wsp:val=&quot;005C60FF&quot;/&gt;&lt;wsp:rsid wsp:val=&quot;005C7EB9&quot;/&gt;&lt;wsp:rsid wsp:val=&quot;005D765E&quot;/&gt;&lt;wsp:rsid wsp:val=&quot;005E37BB&quot;/&gt;&lt;wsp:rsid wsp:val=&quot;005E7F3F&quot;/&gt;&lt;wsp:rsid wsp:val=&quot;005F06F2&quot;/&gt;&lt;wsp:rsid wsp:val=&quot;005F070C&quot;/&gt;&lt;wsp:rsid wsp:val=&quot;005F1040&quot;/&gt;&lt;wsp:rsid wsp:val=&quot;005F50CC&quot;/&gt;&lt;wsp:rsid wsp:val=&quot;00610965&quot;/&gt;&lt;wsp:rsid wsp:val=&quot;0061539D&quot;/&gt;&lt;wsp:rsid wsp:val=&quot;0062003E&quot;/&gt;&lt;wsp:rsid wsp:val=&quot;00627AB7&quot;/&gt;&lt;wsp:rsid wsp:val=&quot;0063680D&quot;/&gt;&lt;wsp:rsid wsp:val=&quot;00660A18&quot;/&gt;&lt;wsp:rsid wsp:val=&quot;00663ABF&quot;/&gt;&lt;wsp:rsid wsp:val=&quot;006773F1&quot;/&gt;&lt;wsp:rsid wsp:val=&quot;006800D0&quot;/&gt;&lt;wsp:rsid wsp:val=&quot;00687F0A&quot;/&gt;&lt;wsp:rsid wsp:val=&quot;006B1234&quot;/&gt;&lt;wsp:rsid wsp:val=&quot;006B1F66&quot;/&gt;&lt;wsp:rsid wsp:val=&quot;006B57E9&quot;/&gt;&lt;wsp:rsid wsp:val=&quot;006B6413&quot;/&gt;&lt;wsp:rsid wsp:val=&quot;006C59A4&quot;/&gt;&lt;wsp:rsid wsp:val=&quot;006E7B73&quot;/&gt;&lt;wsp:rsid wsp:val=&quot;006F158D&quot;/&gt;&lt;wsp:rsid wsp:val=&quot;006F7C09&quot;/&gt;&lt;wsp:rsid wsp:val=&quot;007043EB&quot;/&gt;&lt;wsp:rsid wsp:val=&quot;007119CE&quot;/&gt;&lt;wsp:rsid wsp:val=&quot;00725CAE&quot;/&gt;&lt;wsp:rsid wsp:val=&quot;007308E1&quot;/&gt;&lt;wsp:rsid wsp:val=&quot;00730C55&quot;/&gt;&lt;wsp:rsid wsp:val=&quot;00736CA2&quot;/&gt;&lt;wsp:rsid wsp:val=&quot;00744A51&quot;/&gt;&lt;wsp:rsid wsp:val=&quot;00770DF8&quot;/&gt;&lt;wsp:rsid wsp:val=&quot;007A07B0&quot;/&gt;&lt;wsp:rsid wsp:val=&quot;007C17AC&quot;/&gt;&lt;wsp:rsid wsp:val=&quot;007C5067&quot;/&gt;&lt;wsp:rsid wsp:val=&quot;007C5343&quot;/&gt;&lt;wsp:rsid wsp:val=&quot;007F209B&quot;/&gt;&lt;wsp:rsid wsp:val=&quot;007F2992&quot;/&gt;&lt;wsp:rsid wsp:val=&quot;00801A2C&quot;/&gt;&lt;wsp:rsid wsp:val=&quot;008055B5&quot;/&gt;&lt;wsp:rsid wsp:val=&quot;008163D6&quot;/&gt;&lt;wsp:rsid wsp:val=&quot;008168DB&quot;/&gt;&lt;wsp:rsid wsp:val=&quot;00824595&quot;/&gt;&lt;wsp:rsid wsp:val=&quot;008264D0&quot;/&gt;&lt;wsp:rsid wsp:val=&quot;0084057A&quot;/&gt;&lt;wsp:rsid wsp:val=&quot;00882DB0&quot;/&gt;&lt;wsp:rsid wsp:val=&quot;0089280F&quot;/&gt;&lt;wsp:rsid wsp:val=&quot;00897200&quot;/&gt;&lt;wsp:rsid wsp:val=&quot;008A5015&quot;/&gt;&lt;wsp:rsid wsp:val=&quot;008A61D6&quot;/&gt;&lt;wsp:rsid wsp:val=&quot;008C28C8&quot;/&gt;&lt;wsp:rsid wsp:val=&quot;008C5A8C&quot;/&gt;&lt;wsp:rsid wsp:val=&quot;008D4B8F&quot;/&gt;&lt;wsp:rsid wsp:val=&quot;008E440B&quot;/&gt;&lt;wsp:rsid wsp:val=&quot;008F141E&quot;/&gt;&lt;wsp:rsid wsp:val=&quot;00917794&quot;/&gt;&lt;wsp:rsid wsp:val=&quot;00924414&quot;/&gt;&lt;wsp:rsid wsp:val=&quot;0093428F&quot;/&gt;&lt;wsp:rsid wsp:val=&quot;00942D4E&quot;/&gt;&lt;wsp:rsid wsp:val=&quot;00946638&quot;/&gt;&lt;wsp:rsid wsp:val=&quot;0095346A&quot;/&gt;&lt;wsp:rsid wsp:val=&quot;00961421&quot;/&gt;&lt;wsp:rsid wsp:val=&quot;0096396F&quot;/&gt;&lt;wsp:rsid wsp:val=&quot;00964D06&quot;/&gt;&lt;wsp:rsid wsp:val=&quot;00965BC5&quot;/&gt;&lt;wsp:rsid wsp:val=&quot;00972072&quot;/&gt;&lt;wsp:rsid wsp:val=&quot;00984C01&quot;/&gt;&lt;wsp:rsid wsp:val=&quot;0099144F&quot;/&gt;&lt;wsp:rsid wsp:val=&quot;009A109B&quot;/&gt;&lt;wsp:rsid wsp:val=&quot;009A14AD&quot;/&gt;&lt;wsp:rsid wsp:val=&quot;009A2B55&quot;/&gt;&lt;wsp:rsid wsp:val=&quot;009B3A2A&quot;/&gt;&lt;wsp:rsid wsp:val=&quot;009C068F&quot;/&gt;&lt;wsp:rsid wsp:val=&quot;009E2330&quot;/&gt;&lt;wsp:rsid wsp:val=&quot;009E3E41&quot;/&gt;&lt;wsp:rsid wsp:val=&quot;009F4FBC&quot;/&gt;&lt;wsp:rsid wsp:val=&quot;00A2201D&quot;/&gt;&lt;wsp:rsid wsp:val=&quot;00A30CF5&quot;/&gt;&lt;wsp:rsid wsp:val=&quot;00A33BC4&quot;/&gt;&lt;wsp:rsid wsp:val=&quot;00A3796C&quot;/&gt;&lt;wsp:rsid wsp:val=&quot;00A4159C&quot;/&gt;&lt;wsp:rsid wsp:val=&quot;00A526D8&quot;/&gt;&lt;wsp:rsid wsp:val=&quot;00A610B7&quot;/&gt;&lt;wsp:rsid wsp:val=&quot;00A64A67&quot;/&gt;&lt;wsp:rsid wsp:val=&quot;00A74473&quot;/&gt;&lt;wsp:rsid wsp:val=&quot;00A85695&quot;/&gt;&lt;wsp:rsid wsp:val=&quot;00A9424A&quot;/&gt;&lt;wsp:rsid wsp:val=&quot;00A9618B&quot;/&gt;&lt;wsp:rsid wsp:val=&quot;00A96B5D&quot;/&gt;&lt;wsp:rsid wsp:val=&quot;00AA1BEE&quot;/&gt;&lt;wsp:rsid wsp:val=&quot;00AB6932&quot;/&gt;&lt;wsp:rsid wsp:val=&quot;00AC0B21&quot;/&gt;&lt;wsp:rsid wsp:val=&quot;00AC3115&quot;/&gt;&lt;wsp:rsid wsp:val=&quot;00AD2B12&quot;/&gt;&lt;wsp:rsid wsp:val=&quot;00AE31F9&quot;/&gt;&lt;wsp:rsid wsp:val=&quot;00B0100D&quot;/&gt;&lt;wsp:rsid wsp:val=&quot;00B014D7&quot;/&gt;&lt;wsp:rsid wsp:val=&quot;00B21910&quot;/&gt;&lt;wsp:rsid wsp:val=&quot;00B42446&quot;/&gt;&lt;wsp:rsid wsp:val=&quot;00B43A2E&quot;/&gt;&lt;wsp:rsid wsp:val=&quot;00B56B10&quot;/&gt;&lt;wsp:rsid wsp:val=&quot;00B62D7B&quot;/&gt;&lt;wsp:rsid wsp:val=&quot;00B71FAB&quot;/&gt;&lt;wsp:rsid wsp:val=&quot;00B74252&quot;/&gt;&lt;wsp:rsid wsp:val=&quot;00B7425F&quot;/&gt;&lt;wsp:rsid wsp:val=&quot;00B97AE8&quot;/&gt;&lt;wsp:rsid wsp:val=&quot;00BA42B7&quot;/&gt;&lt;wsp:rsid wsp:val=&quot;00BA6C7F&quot;/&gt;&lt;wsp:rsid wsp:val=&quot;00BB16B8&quot;/&gt;&lt;wsp:rsid wsp:val=&quot;00BB7567&quot;/&gt;&lt;wsp:rsid wsp:val=&quot;00BC2CE5&quot;/&gt;&lt;wsp:rsid wsp:val=&quot;00BC30FD&quot;/&gt;&lt;wsp:rsid wsp:val=&quot;00BD2AF3&quot;/&gt;&lt;wsp:rsid wsp:val=&quot;00BE5B2E&quot;/&gt;&lt;wsp:rsid wsp:val=&quot;00BF0674&quot;/&gt;&lt;wsp:rsid wsp:val=&quot;00BF3740&quot;/&gt;&lt;wsp:rsid wsp:val=&quot;00BF4AED&quot;/&gt;&lt;wsp:rsid wsp:val=&quot;00C0529D&quot;/&gt;&lt;wsp:rsid wsp:val=&quot;00C07BB2&quot;/&gt;&lt;wsp:rsid wsp:val=&quot;00C13F7D&quot;/&gt;&lt;wsp:rsid wsp:val=&quot;00C151A0&quot;/&gt;&lt;wsp:rsid wsp:val=&quot;00C2223D&quot;/&gt;&lt;wsp:rsid wsp:val=&quot;00C23474&quot;/&gt;&lt;wsp:rsid wsp:val=&quot;00C35264&quot;/&gt;&lt;wsp:rsid wsp:val=&quot;00C35627&quot;/&gt;&lt;wsp:rsid wsp:val=&quot;00C42E19&quot;/&gt;&lt;wsp:rsid wsp:val=&quot;00C4469E&quot;/&gt;&lt;wsp:rsid wsp:val=&quot;00C45498&quot;/&gt;&lt;wsp:rsid wsp:val=&quot;00C47B35&quot;/&gt;&lt;wsp:rsid wsp:val=&quot;00C55E8C&quot;/&gt;&lt;wsp:rsid wsp:val=&quot;00C653E5&quot;/&gt;&lt;wsp:rsid wsp:val=&quot;00C704A8&quot;/&gt;&lt;wsp:rsid wsp:val=&quot;00C817AA&quot;/&gt;&lt;wsp:rsid wsp:val=&quot;00C84B1B&quot;/&gt;&lt;wsp:rsid wsp:val=&quot;00C84C26&quot;/&gt;&lt;wsp:rsid wsp:val=&quot;00C85ABD&quot;/&gt;&lt;wsp:rsid wsp:val=&quot;00C912AE&quot;/&gt;&lt;wsp:rsid wsp:val=&quot;00C9294D&quot;/&gt;&lt;wsp:rsid wsp:val=&quot;00C9503D&quot;/&gt;&lt;wsp:rsid wsp:val=&quot;00C96AF7&quot;/&gt;&lt;wsp:rsid wsp:val=&quot;00C96F79&quot;/&gt;&lt;wsp:rsid wsp:val=&quot;00CA2C97&quot;/&gt;&lt;wsp:rsid wsp:val=&quot;00CB3D34&quot;/&gt;&lt;wsp:rsid wsp:val=&quot;00CC6D6F&quot;/&gt;&lt;wsp:rsid wsp:val=&quot;00CE14C2&quot;/&gt;&lt;wsp:rsid wsp:val=&quot;00CE4FC9&quot;/&gt;&lt;wsp:rsid wsp:val=&quot;00CE6B7B&quot;/&gt;&lt;wsp:rsid wsp:val=&quot;00D14898&quot;/&gt;&lt;wsp:rsid wsp:val=&quot;00D22635&quot;/&gt;&lt;wsp:rsid wsp:val=&quot;00D273FB&quot;/&gt;&lt;wsp:rsid wsp:val=&quot;00D35F75&quot;/&gt;&lt;wsp:rsid wsp:val=&quot;00D36422&quot;/&gt;&lt;wsp:rsid wsp:val=&quot;00D40755&quot;/&gt;&lt;wsp:rsid wsp:val=&quot;00D437A8&quot;/&gt;&lt;wsp:rsid wsp:val=&quot;00D5204C&quot;/&gt;&lt;wsp:rsid wsp:val=&quot;00D558C9&quot;/&gt;&lt;wsp:rsid wsp:val=&quot;00D91056&quot;/&gt;&lt;wsp:rsid wsp:val=&quot;00D96B94&quot;/&gt;&lt;wsp:rsid wsp:val=&quot;00DA3B19&quot;/&gt;&lt;wsp:rsid wsp:val=&quot;00DB2CF0&quot;/&gt;&lt;wsp:rsid wsp:val=&quot;00DB2D76&quot;/&gt;&lt;wsp:rsid wsp:val=&quot;00DB2E83&quot;/&gt;&lt;wsp:rsid wsp:val=&quot;00DB3ED3&quot;/&gt;&lt;wsp:rsid wsp:val=&quot;00DB504A&quot;/&gt;&lt;wsp:rsid wsp:val=&quot;00DC0D0A&quot;/&gt;&lt;wsp:rsid wsp:val=&quot;00DC2F6F&quot;/&gt;&lt;wsp:rsid wsp:val=&quot;00DE11A2&quot;/&gt;&lt;wsp:rsid wsp:val=&quot;00DE181E&quot;/&gt;&lt;wsp:rsid wsp:val=&quot;00DE5B7E&quot;/&gt;&lt;wsp:rsid wsp:val=&quot;00DE6B74&quot;/&gt;&lt;wsp:rsid wsp:val=&quot;00DF6653&quot;/&gt;&lt;wsp:rsid wsp:val=&quot;00E06311&quot;/&gt;&lt;wsp:rsid wsp:val=&quot;00E25F7F&quot;/&gt;&lt;wsp:rsid wsp:val=&quot;00E355D2&quot;/&gt;&lt;wsp:rsid wsp:val=&quot;00E35C7D&quot;/&gt;&lt;wsp:rsid wsp:val=&quot;00E37090&quot;/&gt;&lt;wsp:rsid wsp:val=&quot;00E41667&quot;/&gt;&lt;wsp:rsid wsp:val=&quot;00E420D4&quot;/&gt;&lt;wsp:rsid wsp:val=&quot;00E44E54&quot;/&gt;&lt;wsp:rsid wsp:val=&quot;00E635CE&quot;/&gt;&lt;wsp:rsid wsp:val=&quot;00E6381D&quot;/&gt;&lt;wsp:rsid wsp:val=&quot;00E67F0F&quot;/&gt;&lt;wsp:rsid wsp:val=&quot;00E77394&quot;/&gt;&lt;wsp:rsid wsp:val=&quot;00E82AC2&quot;/&gt;&lt;wsp:rsid wsp:val=&quot;00E879C2&quot;/&gt;&lt;wsp:rsid wsp:val=&quot;00E91919&quot;/&gt;&lt;wsp:rsid wsp:val=&quot;00EA088C&quot;/&gt;&lt;wsp:rsid wsp:val=&quot;00EB109F&quot;/&gt;&lt;wsp:rsid wsp:val=&quot;00EB3978&quot;/&gt;&lt;wsp:rsid wsp:val=&quot;00EC6E2D&quot;/&gt;&lt;wsp:rsid wsp:val=&quot;00EC756C&quot;/&gt;&lt;wsp:rsid wsp:val=&quot;00ED49AA&quot;/&gt;&lt;wsp:rsid wsp:val=&quot;00ED7820&quot;/&gt;&lt;wsp:rsid wsp:val=&quot;00EE63C1&quot;/&gt;&lt;wsp:rsid wsp:val=&quot;00EF0849&quot;/&gt;&lt;wsp:rsid wsp:val=&quot;00EF1EAF&quot;/&gt;&lt;wsp:rsid wsp:val=&quot;00EF631F&quot;/&gt;&lt;wsp:rsid wsp:val=&quot;00EF6D35&quot;/&gt;&lt;wsp:rsid wsp:val=&quot;00F02006&quot;/&gt;&lt;wsp:rsid wsp:val=&quot;00F060FE&quot;/&gt;&lt;wsp:rsid wsp:val=&quot;00F225DB&quot;/&gt;&lt;wsp:rsid wsp:val=&quot;00F34E74&quot;/&gt;&lt;wsp:rsid wsp:val=&quot;00F465DA&quot;/&gt;&lt;wsp:rsid wsp:val=&quot;00F62A22&quot;/&gt;&lt;wsp:rsid wsp:val=&quot;00F63C10&quot;/&gt;&lt;wsp:rsid wsp:val=&quot;00F67578&quot;/&gt;&lt;wsp:rsid wsp:val=&quot;00F753F7&quot;/&gt;&lt;wsp:rsid wsp:val=&quot;00F769E1&quot;/&gt;&lt;wsp:rsid wsp:val=&quot;00F82A23&quot;/&gt;&lt;wsp:rsid wsp:val=&quot;00F85963&quot;/&gt;&lt;wsp:rsid wsp:val=&quot;00F8799A&quot;/&gt;&lt;wsp:rsid wsp:val=&quot;00F96448&quot;/&gt;&lt;wsp:rsid wsp:val=&quot;00FA216B&quot;/&gt;&lt;wsp:rsid wsp:val=&quot;00FA358D&quot;/&gt;&lt;wsp:rsid wsp:val=&quot;00FB5584&quot;/&gt;&lt;wsp:rsid wsp:val=&quot;00FB61F7&quot;/&gt;&lt;wsp:rsid wsp:val=&quot;00FC3D63&quot;/&gt;&lt;wsp:rsid wsp:val=&quot;00FC4775&quot;/&gt;&lt;wsp:rsid wsp:val=&quot;00FD2D7E&quot;/&gt;&lt;wsp:rsid wsp:val=&quot;00FD739C&quot;/&gt;&lt;wsp:rsid wsp:val=&quot;00FD74B6&quot;/&gt;&lt;wsp:rsid wsp:val=&quot;00FD7DD8&quot;/&gt;&lt;wsp:rsid wsp:val=&quot;00FE72DF&quot;/&gt;&lt;wsp:rsid wsp:val=&quot;00FF77AB&quot;/&gt;&lt;/wsp:rsids&gt;&lt;/w:docPr&gt;&lt;w:body&gt;&lt;wx:sect&gt;&lt;w:p wsp:rsidR=&quot;00000000&quot; wsp:rsidRDefault=&quot;008D4B8F&quot; wsp:rsidP=&quot;008D4B8F&quot;&gt;&lt;m:oMathPara&gt;&lt;m:oMath&gt;&lt;m:sSub&gt;&lt;m:sSubPr&gt;&lt;m:ctrlPr&gt;&lt;w:rPr&gt;&lt;w:rFonts w:ascii=&quot;Cambria Math&quot; w:h-ansi=&quot;Cambria Math&quot;/&gt;&lt;wx:font wx:val=&quot;Cambria Math&quot;/&gt;&lt;w:sz w:val=&quot;24&quot;/&gt;&lt;w:lang w:fareast=&quot;JA&quot;/&gt;&lt;/w:rPr&gt;&lt;/m:ctrlPr&gt;&lt;/m:sSubPr&gt;&lt;m:e&gt;&lt;m:r&gt;&lt;w:rPr&gt;&lt;w:rFonts w:ascii=&quot;Cambria Math&quot; w:h-ansi=&quot;Cambria Math&quot;/&gt;&lt;wx:font wx:val=&quot;Cambria Math&quot;/&gt;&lt;w:i/&gt;&lt;w:sz w:val=&quot;24&quot;/&gt;&lt;w:lang w:fareast=&quot;JA&quot;/&gt;&lt;/w:rPr&gt;&lt;m:t&gt;B&lt;/m:t&gt;&lt;/m:r&gt;&lt;/m:e&gt;&lt;m:sub&gt;&lt;m:r&gt;&lt;w:rPr&gt;&lt;w:rFonts w:ascii=&quot;Cambria Math&quot; w:h-ansi=&quot;Cambria Math&quot;/&gt;&lt;wx:font wx:val=&quot;Cambria Math&quot;/&gt;&lt;w:i/&gt;&lt;w:sz w:val=&quot;24&quot;/&gt;&lt;w:lang w:fareast=&quot;JA&quot;/&gt;&lt;/w:rPr&gt;&lt;m:t&gt;loss&lt;/m:t&gt;&lt;/m:r&gt;&lt;/m:sub&gt;&lt;/m:sSub&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9" o:title="" chromakey="white"/>
          </v:shape>
        </w:pict>
      </w:r>
      <w:r w:rsidRPr="00C8255F">
        <w:rPr>
          <w:sz w:val="22"/>
          <w:szCs w:val="22"/>
          <w:lang w:eastAsia="ja-JP"/>
        </w:rPr>
        <w:instrText xml:space="preserve"> </w:instrText>
      </w:r>
      <w:r w:rsidRPr="00C8255F">
        <w:rPr>
          <w:sz w:val="22"/>
          <w:szCs w:val="22"/>
          <w:lang w:eastAsia="ja-JP"/>
        </w:rPr>
        <w:fldChar w:fldCharType="separate"/>
      </w:r>
      <m:oMath>
        <m:sSub>
          <m:sSubPr>
            <m:ctrlPr>
              <w:rPr>
                <w:rFonts w:ascii="Cambria Math" w:hAnsi="Cambria Math"/>
                <w:lang w:eastAsia="ja-JP"/>
              </w:rPr>
            </m:ctrlPr>
          </m:sSubPr>
          <m:e>
            <m:r>
              <m:rPr>
                <m:sty m:val="p"/>
              </m:rPr>
              <w:rPr>
                <w:rFonts w:ascii="Cambria Math" w:hAnsi="Cambria Math"/>
                <w:lang w:eastAsia="ja-JP"/>
              </w:rPr>
              <m:t>B</m:t>
            </m:r>
          </m:e>
          <m:sub>
            <m:r>
              <m:rPr>
                <m:sty m:val="p"/>
              </m:rPr>
              <w:rPr>
                <w:rFonts w:ascii="Cambria Math" w:hAnsi="Cambria Math"/>
                <w:lang w:eastAsia="ja-JP"/>
              </w:rPr>
              <m:t>loss</m:t>
            </m:r>
          </m:sub>
        </m:sSub>
      </m:oMath>
      <w:r w:rsidRPr="00C8255F">
        <w:rPr>
          <w:sz w:val="22"/>
          <w:szCs w:val="22"/>
          <w:lang w:eastAsia="ja-JP"/>
        </w:rPr>
        <w:fldChar w:fldCharType="end"/>
      </w:r>
      <w:r w:rsidRPr="00C8255F">
        <w:rPr>
          <w:sz w:val="22"/>
          <w:szCs w:val="22"/>
          <w:lang w:eastAsia="ja-JP"/>
        </w:rPr>
        <w:t xml:space="preserve"> : </w:t>
      </w:r>
      <w:r w:rsidRPr="00C8255F">
        <w:rPr>
          <w:sz w:val="22"/>
          <w:szCs w:val="22"/>
          <w:lang w:eastAsia="ja-JP"/>
        </w:rPr>
        <w:tab/>
        <w:t>is the body loss (dB), only applicable to the user equipment (UE);</w:t>
      </w:r>
    </w:p>
    <w:p w:rsidR="00CA554F" w:rsidRPr="00C8255F" w:rsidRDefault="00CA554F" w:rsidP="00687667">
      <w:pPr>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r w:rsidRPr="00C8255F">
        <w:rPr>
          <w:sz w:val="22"/>
          <w:szCs w:val="22"/>
          <w:lang w:val="en-GB"/>
        </w:rPr>
        <w:t>4</w:t>
      </w:r>
      <w:r w:rsidRPr="00C8255F">
        <w:rPr>
          <w:sz w:val="22"/>
          <w:szCs w:val="22"/>
          <w:lang w:val="en-GB"/>
        </w:rPr>
        <w:tab/>
        <w:t>that for the purpose of protecting the Inter Satellite service, the EIRP density per HAPS platform in the bands 27-27.5 GHz, shall not exceed -70.7 </w:t>
      </w:r>
      <w:proofErr w:type="spellStart"/>
      <w:r w:rsidRPr="00C8255F">
        <w:rPr>
          <w:sz w:val="22"/>
          <w:szCs w:val="22"/>
          <w:lang w:val="en-GB"/>
        </w:rPr>
        <w:t>dBW</w:t>
      </w:r>
      <w:proofErr w:type="spellEnd"/>
      <w:r w:rsidRPr="00C8255F">
        <w:rPr>
          <w:sz w:val="22"/>
          <w:szCs w:val="22"/>
          <w:lang w:val="en-GB"/>
        </w:rPr>
        <w:t>/Hz for off-nadir angle higher than 85°;</w:t>
      </w:r>
    </w:p>
    <w:p w:rsidR="00CA554F" w:rsidRPr="00C8255F" w:rsidRDefault="00CA554F" w:rsidP="003C429F">
      <w:pPr>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r w:rsidRPr="00C8255F">
        <w:rPr>
          <w:sz w:val="22"/>
          <w:szCs w:val="22"/>
          <w:lang w:val="en-GB"/>
        </w:rPr>
        <w:t>5</w:t>
      </w:r>
      <w:r w:rsidRPr="00C8255F">
        <w:rPr>
          <w:sz w:val="22"/>
          <w:szCs w:val="22"/>
          <w:lang w:val="en-GB"/>
        </w:rPr>
        <w:tab/>
        <w:t>that for the purpose of protecting the Fixed Satellite service, the EIRP density per HAPS platform, in the bands 24.75-25.25 and 27-27.5 GHz, shall not exceed -10.8 </w:t>
      </w:r>
      <w:proofErr w:type="spellStart"/>
      <w:r w:rsidRPr="00C8255F">
        <w:rPr>
          <w:sz w:val="22"/>
          <w:szCs w:val="22"/>
          <w:lang w:val="en-GB"/>
        </w:rPr>
        <w:t>dBW</w:t>
      </w:r>
      <w:proofErr w:type="spellEnd"/>
      <w:r w:rsidRPr="00C8255F">
        <w:rPr>
          <w:sz w:val="22"/>
          <w:szCs w:val="22"/>
          <w:lang w:val="en-GB"/>
        </w:rPr>
        <w:t>/MHz for off</w:t>
      </w:r>
      <w:r w:rsidRPr="00C8255F">
        <w:rPr>
          <w:sz w:val="22"/>
          <w:szCs w:val="22"/>
          <w:lang w:val="en-GB"/>
        </w:rPr>
        <w:noBreakHyphen/>
        <w:t>nadir angle higher than 95°;</w:t>
      </w:r>
    </w:p>
    <w:p w:rsidR="00CA554F" w:rsidRPr="00C8255F" w:rsidRDefault="00CA554F" w:rsidP="003C429F">
      <w:pPr>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r w:rsidRPr="00C8255F">
        <w:rPr>
          <w:sz w:val="22"/>
          <w:szCs w:val="22"/>
          <w:lang w:val="en-GB"/>
        </w:rPr>
        <w:t>6</w:t>
      </w:r>
      <w:r w:rsidRPr="00C8255F">
        <w:rPr>
          <w:sz w:val="22"/>
          <w:szCs w:val="22"/>
          <w:lang w:val="en-GB"/>
        </w:rPr>
        <w:tab/>
        <w:t>that for the purpose of protecting the Earth Exploration Satellite passive services the EIRP per HAPS platform, in the band 23.6-24 GHz, shall not exceed:</w:t>
      </w:r>
    </w:p>
    <w:p w:rsidR="00A2177D" w:rsidRPr="008B2D06" w:rsidRDefault="00CA554F" w:rsidP="00A2177D">
      <w:pPr>
        <w:pStyle w:val="Equation"/>
        <w:rPr>
          <w:iCs/>
          <w:sz w:val="22"/>
          <w:lang w:eastAsia="fr-FR"/>
        </w:rPr>
      </w:pPr>
      <w:r w:rsidRPr="00C8255F">
        <w:rPr>
          <w:iCs/>
          <w:sz w:val="22"/>
          <w:szCs w:val="22"/>
          <w:lang w:eastAsia="fr-FR"/>
        </w:rPr>
        <w:tab/>
      </w:r>
      <w:r w:rsidRPr="00C8255F">
        <w:rPr>
          <w:iCs/>
          <w:sz w:val="22"/>
          <w:szCs w:val="22"/>
          <w:lang w:eastAsia="fr-FR"/>
        </w:rPr>
        <w:tab/>
      </w:r>
      <m:oMath>
        <m:r>
          <w:rPr>
            <w:rFonts w:ascii="Cambria Math" w:hAnsi="Cambria Math"/>
            <w:sz w:val="22"/>
            <w:lang w:eastAsia="fr-FR"/>
          </w:rPr>
          <m:t xml:space="preserve"> EIRP</m:t>
        </m:r>
        <m:r>
          <m:rPr>
            <m:sty m:val="p"/>
          </m:rPr>
          <w:rPr>
            <w:rFonts w:ascii="Cambria Math" w:hAnsi="Cambria Math"/>
            <w:sz w:val="22"/>
            <w:lang w:eastAsia="fr-FR"/>
          </w:rPr>
          <m:t>=(-0.7714.</m:t>
        </m:r>
        <m:r>
          <w:rPr>
            <w:rFonts w:ascii="Cambria Math" w:hAnsi="Cambria Math"/>
            <w:sz w:val="22"/>
            <w:lang w:eastAsia="fr-FR"/>
          </w:rPr>
          <m:t>El</m:t>
        </m:r>
        <m:r>
          <m:rPr>
            <m:sty m:val="p"/>
          </m:rPr>
          <w:rPr>
            <w:rFonts w:ascii="Cambria Math" w:hAnsi="Cambria Math"/>
            <w:sz w:val="22"/>
            <w:lang w:eastAsia="fr-FR"/>
          </w:rPr>
          <m:t xml:space="preserve">-16.5) </m:t>
        </m:r>
        <m:r>
          <w:rPr>
            <w:rFonts w:ascii="Cambria Math" w:hAnsi="Cambria Math"/>
            <w:sz w:val="22"/>
            <w:lang w:eastAsia="fr-FR"/>
          </w:rPr>
          <m:t>dBW</m:t>
        </m:r>
        <m:r>
          <m:rPr>
            <m:sty m:val="p"/>
          </m:rPr>
          <w:rPr>
            <w:rFonts w:ascii="Cambria Math" w:hAnsi="Cambria Math"/>
            <w:sz w:val="22"/>
            <w:lang w:eastAsia="fr-FR"/>
          </w:rPr>
          <m:t>/100</m:t>
        </m:r>
        <m:r>
          <w:rPr>
            <w:rFonts w:ascii="Cambria Math" w:hAnsi="Cambria Math"/>
            <w:sz w:val="22"/>
            <w:lang w:eastAsia="fr-FR"/>
          </w:rPr>
          <m:t>MHz</m:t>
        </m:r>
        <m:r>
          <m:rPr>
            <m:sty m:val="p"/>
          </m:rPr>
          <w:rPr>
            <w:rFonts w:ascii="Cambria Math" w:hAnsi="Cambria Math"/>
            <w:sz w:val="22"/>
            <w:lang w:eastAsia="fr-FR"/>
          </w:rPr>
          <m:t xml:space="preserve">      </m:t>
        </m:r>
        <m:r>
          <w:rPr>
            <w:rFonts w:ascii="Cambria Math" w:hAnsi="Cambria Math"/>
            <w:sz w:val="22"/>
            <w:lang w:eastAsia="fr-FR"/>
          </w:rPr>
          <m:t>for</m:t>
        </m:r>
        <m:r>
          <m:rPr>
            <m:sty m:val="p"/>
          </m:rPr>
          <w:rPr>
            <w:rFonts w:ascii="Cambria Math" w:hAnsi="Cambria Math"/>
            <w:sz w:val="22"/>
            <w:lang w:eastAsia="fr-FR"/>
          </w:rPr>
          <m:t xml:space="preserve">   -4.53°≤</m:t>
        </m:r>
        <m:r>
          <w:rPr>
            <w:rFonts w:ascii="Cambria Math" w:hAnsi="Cambria Math"/>
            <w:sz w:val="22"/>
            <w:lang w:eastAsia="fr-FR"/>
          </w:rPr>
          <m:t>El</m:t>
        </m:r>
        <m:r>
          <m:rPr>
            <m:sty m:val="p"/>
          </m:rPr>
          <w:rPr>
            <w:rFonts w:ascii="Cambria Math" w:hAnsi="Cambria Math"/>
            <w:sz w:val="22"/>
            <w:lang w:eastAsia="fr-FR"/>
          </w:rPr>
          <m:t>&lt;35°</m:t>
        </m:r>
      </m:oMath>
    </w:p>
    <w:p w:rsidR="00A2177D" w:rsidRPr="008B2D06" w:rsidRDefault="00A2177D" w:rsidP="00A2177D">
      <w:pPr>
        <w:pStyle w:val="Equation"/>
        <w:rPr>
          <w:sz w:val="22"/>
          <w:lang w:eastAsia="fr-FR"/>
        </w:rPr>
      </w:pPr>
      <w:r w:rsidRPr="008B2D06">
        <w:rPr>
          <w:iCs/>
          <w:sz w:val="22"/>
          <w:lang w:eastAsia="fr-FR"/>
        </w:rPr>
        <w:tab/>
      </w:r>
      <w:r w:rsidRPr="008B2D06">
        <w:rPr>
          <w:iCs/>
          <w:sz w:val="22"/>
          <w:lang w:eastAsia="fr-FR"/>
        </w:rPr>
        <w:tab/>
      </w:r>
      <m:oMath>
        <m:r>
          <w:rPr>
            <w:rFonts w:ascii="Cambria Math" w:hAnsi="Cambria Math"/>
            <w:sz w:val="22"/>
            <w:lang w:eastAsia="fr-FR"/>
          </w:rPr>
          <m:t>EIRP</m:t>
        </m:r>
        <m:r>
          <m:rPr>
            <m:sty m:val="p"/>
          </m:rPr>
          <w:rPr>
            <w:rFonts w:ascii="Cambria Math" w:hAnsi="Cambria Math"/>
            <w:sz w:val="22"/>
            <w:lang w:eastAsia="fr-FR"/>
          </w:rPr>
          <m:t xml:space="preserve">=-43.5 </m:t>
        </m:r>
        <m:r>
          <w:rPr>
            <w:rFonts w:ascii="Cambria Math" w:hAnsi="Cambria Math"/>
            <w:sz w:val="22"/>
            <w:lang w:eastAsia="fr-FR"/>
          </w:rPr>
          <m:t>dBW</m:t>
        </m:r>
        <m:r>
          <m:rPr>
            <m:sty m:val="p"/>
          </m:rPr>
          <w:rPr>
            <w:rFonts w:ascii="Cambria Math" w:hAnsi="Cambria Math"/>
            <w:sz w:val="22"/>
            <w:lang w:eastAsia="fr-FR"/>
          </w:rPr>
          <m:t xml:space="preserve">/100 </m:t>
        </m:r>
        <m:r>
          <w:rPr>
            <w:rFonts w:ascii="Cambria Math" w:hAnsi="Cambria Math"/>
            <w:sz w:val="22"/>
            <w:lang w:eastAsia="fr-FR"/>
          </w:rPr>
          <m:t>MHz</m:t>
        </m:r>
        <m:r>
          <m:rPr>
            <m:sty m:val="p"/>
          </m:rPr>
          <w:rPr>
            <w:rFonts w:ascii="Cambria Math" w:hAnsi="Cambria Math"/>
            <w:sz w:val="22"/>
            <w:lang w:eastAsia="fr-FR"/>
          </w:rPr>
          <m:t xml:space="preserve">                </m:t>
        </m:r>
        <m:r>
          <w:rPr>
            <w:rFonts w:ascii="Cambria Math" w:hAnsi="Cambria Math"/>
            <w:sz w:val="22"/>
            <w:lang w:eastAsia="fr-FR"/>
          </w:rPr>
          <m:t>for</m:t>
        </m:r>
        <m:r>
          <m:rPr>
            <m:sty m:val="p"/>
          </m:rPr>
          <w:rPr>
            <w:rFonts w:ascii="Cambria Math" w:hAnsi="Cambria Math"/>
            <w:sz w:val="22"/>
            <w:lang w:eastAsia="fr-FR"/>
          </w:rPr>
          <m:t xml:space="preserve">    35°≤</m:t>
        </m:r>
        <m:r>
          <w:rPr>
            <w:rFonts w:ascii="Cambria Math" w:hAnsi="Cambria Math"/>
            <w:sz w:val="22"/>
            <w:lang w:eastAsia="fr-FR"/>
          </w:rPr>
          <m:t>El</m:t>
        </m:r>
        <m:r>
          <m:rPr>
            <m:sty m:val="p"/>
          </m:rPr>
          <w:rPr>
            <w:rFonts w:ascii="Cambria Math" w:hAnsi="Cambria Math"/>
            <w:sz w:val="22"/>
            <w:lang w:eastAsia="fr-FR"/>
          </w:rPr>
          <m:t>&lt;90°</m:t>
        </m:r>
      </m:oMath>
    </w:p>
    <w:p w:rsidR="00CA554F" w:rsidRPr="00C8255F" w:rsidRDefault="00A2177D" w:rsidP="00CA554F">
      <w:pPr>
        <w:tabs>
          <w:tab w:val="left" w:pos="1134"/>
          <w:tab w:val="left" w:pos="1871"/>
          <w:tab w:val="left" w:pos="2268"/>
        </w:tabs>
        <w:overflowPunct w:val="0"/>
        <w:autoSpaceDE w:val="0"/>
        <w:autoSpaceDN w:val="0"/>
        <w:adjustRightInd w:val="0"/>
        <w:spacing w:before="120"/>
        <w:textAlignment w:val="baseline"/>
        <w:rPr>
          <w:sz w:val="22"/>
          <w:szCs w:val="22"/>
          <w:lang w:val="en-GB" w:eastAsia="ja-JP"/>
        </w:rPr>
      </w:pPr>
      <w:r>
        <w:rPr>
          <w:sz w:val="22"/>
          <w:szCs w:val="22"/>
          <w:lang w:eastAsia="fr-FR"/>
        </w:rPr>
        <w:tab/>
      </w:r>
      <w:r w:rsidR="00CA554F" w:rsidRPr="00C8255F">
        <w:rPr>
          <w:sz w:val="22"/>
          <w:szCs w:val="22"/>
          <w:lang w:eastAsia="fr-FR"/>
        </w:rPr>
        <w:t>where</w:t>
      </w:r>
      <w:r w:rsidR="00CA554F" w:rsidRPr="00C8255F">
        <w:rPr>
          <w:sz w:val="22"/>
          <w:szCs w:val="22"/>
          <w:lang w:val="en-GB" w:eastAsia="ja-JP"/>
        </w:rPr>
        <w:t xml:space="preserve"> El is the elevation angle in° (angles of arrival above the horizontal plane);</w:t>
      </w:r>
    </w:p>
    <w:p w:rsidR="00CA554F" w:rsidRPr="00C8255F" w:rsidRDefault="00CA554F" w:rsidP="003C429F">
      <w:pPr>
        <w:tabs>
          <w:tab w:val="left" w:pos="1134"/>
          <w:tab w:val="left" w:pos="1871"/>
          <w:tab w:val="left" w:pos="2268"/>
        </w:tabs>
        <w:overflowPunct w:val="0"/>
        <w:autoSpaceDE w:val="0"/>
        <w:autoSpaceDN w:val="0"/>
        <w:adjustRightInd w:val="0"/>
        <w:spacing w:before="120"/>
        <w:ind w:left="720" w:hanging="720"/>
        <w:textAlignment w:val="baseline"/>
        <w:rPr>
          <w:sz w:val="22"/>
          <w:szCs w:val="22"/>
          <w:lang w:val="en-GB" w:eastAsia="ja-JP"/>
        </w:rPr>
      </w:pPr>
      <w:r w:rsidRPr="00C8255F">
        <w:rPr>
          <w:sz w:val="22"/>
          <w:szCs w:val="22"/>
          <w:lang w:val="en-GB"/>
        </w:rPr>
        <w:t>7</w:t>
      </w:r>
      <w:r w:rsidRPr="00C8255F">
        <w:rPr>
          <w:sz w:val="22"/>
          <w:szCs w:val="22"/>
          <w:lang w:val="en-GB"/>
        </w:rPr>
        <w:tab/>
        <w:t xml:space="preserve">that for the purpose of protecting the Earth Exploration Satellite passive services the EIRP per HAPS ground stations, in the band 23.6-24 GHz, shall not exceed -36 </w:t>
      </w:r>
      <w:proofErr w:type="spellStart"/>
      <w:r w:rsidRPr="00C8255F">
        <w:rPr>
          <w:sz w:val="22"/>
          <w:szCs w:val="22"/>
          <w:lang w:val="en-GB"/>
        </w:rPr>
        <w:t>dBW</w:t>
      </w:r>
      <w:proofErr w:type="spellEnd"/>
      <w:r w:rsidRPr="00C8255F">
        <w:rPr>
          <w:sz w:val="22"/>
          <w:szCs w:val="22"/>
          <w:lang w:val="en-GB"/>
        </w:rPr>
        <w:t xml:space="preserve">/200 MHz, </w:t>
      </w:r>
    </w:p>
    <w:p w:rsidR="00CA554F" w:rsidRPr="00C8255F" w:rsidRDefault="00CA554F" w:rsidP="003C429F">
      <w:pPr>
        <w:tabs>
          <w:tab w:val="left" w:pos="1134"/>
          <w:tab w:val="left" w:pos="1871"/>
          <w:tab w:val="left" w:pos="2268"/>
        </w:tabs>
        <w:overflowPunct w:val="0"/>
        <w:autoSpaceDE w:val="0"/>
        <w:autoSpaceDN w:val="0"/>
        <w:adjustRightInd w:val="0"/>
        <w:spacing w:before="120"/>
        <w:ind w:left="720" w:hanging="720"/>
        <w:textAlignment w:val="baseline"/>
        <w:rPr>
          <w:sz w:val="22"/>
          <w:szCs w:val="22"/>
          <w:lang w:val="en-GB"/>
        </w:rPr>
      </w:pPr>
      <w:r w:rsidRPr="00C8255F">
        <w:rPr>
          <w:sz w:val="22"/>
          <w:szCs w:val="22"/>
          <w:lang w:val="en-GB"/>
        </w:rPr>
        <w:t>8</w:t>
      </w:r>
      <w:r w:rsidRPr="00C8255F">
        <w:rPr>
          <w:sz w:val="22"/>
          <w:szCs w:val="22"/>
          <w:lang w:val="en-GB"/>
        </w:rPr>
        <w:tab/>
        <w:t>that in order to ensure the protection of fixed satellite services from the HAPS ground station, [TBD];</w:t>
      </w:r>
    </w:p>
    <w:p w:rsidR="00CA554F" w:rsidRPr="003C429F" w:rsidRDefault="00687667" w:rsidP="00CA554F">
      <w:pPr>
        <w:tabs>
          <w:tab w:val="left" w:pos="1134"/>
          <w:tab w:val="left" w:pos="1871"/>
          <w:tab w:val="left" w:pos="2268"/>
        </w:tabs>
        <w:overflowPunct w:val="0"/>
        <w:autoSpaceDE w:val="0"/>
        <w:autoSpaceDN w:val="0"/>
        <w:adjustRightInd w:val="0"/>
        <w:spacing w:before="120"/>
        <w:textAlignment w:val="baseline"/>
        <w:rPr>
          <w:sz w:val="22"/>
          <w:szCs w:val="22"/>
          <w:lang w:val="en-GB"/>
        </w:rPr>
      </w:pPr>
      <w:r>
        <w:rPr>
          <w:sz w:val="22"/>
          <w:szCs w:val="22"/>
          <w:lang w:val="en-GB"/>
        </w:rPr>
        <w:t xml:space="preserve">9           </w:t>
      </w:r>
      <w:r w:rsidR="00CA554F" w:rsidRPr="003C429F">
        <w:rPr>
          <w:sz w:val="22"/>
          <w:szCs w:val="22"/>
          <w:lang w:val="en-GB"/>
        </w:rPr>
        <w:t xml:space="preserve">that with respect to HAPS, the provisions of No. </w:t>
      </w:r>
      <w:r w:rsidR="00CA554F" w:rsidRPr="003C429F">
        <w:rPr>
          <w:b/>
          <w:bCs/>
          <w:sz w:val="22"/>
          <w:szCs w:val="22"/>
          <w:lang w:val="en-GB"/>
        </w:rPr>
        <w:t>5.536A</w:t>
      </w:r>
      <w:r w:rsidR="00CA554F" w:rsidRPr="003C429F">
        <w:rPr>
          <w:sz w:val="22"/>
          <w:szCs w:val="22"/>
          <w:lang w:val="en-GB"/>
        </w:rPr>
        <w:t xml:space="preserve"> shall not apply </w:t>
      </w:r>
    </w:p>
    <w:p w:rsidR="00CA554F" w:rsidRPr="00C8255F" w:rsidRDefault="00CA554F" w:rsidP="003C429F">
      <w:pPr>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r w:rsidRPr="003C429F">
        <w:rPr>
          <w:sz w:val="22"/>
          <w:szCs w:val="22"/>
          <w:lang w:val="en-GB"/>
        </w:rPr>
        <w:t>10</w:t>
      </w:r>
      <w:r w:rsidRPr="003C429F">
        <w:rPr>
          <w:sz w:val="22"/>
          <w:szCs w:val="22"/>
          <w:lang w:val="en-GB"/>
        </w:rPr>
        <w:tab/>
        <w:t>that in order to ensure the protection of in-band SRS/EESS satellite services</w:t>
      </w:r>
      <w:r w:rsidRPr="00C8255F">
        <w:rPr>
          <w:sz w:val="22"/>
          <w:szCs w:val="22"/>
          <w:lang w:val="en-GB"/>
        </w:rPr>
        <w:t xml:space="preserve"> from the HAPS platform or from the HAPS ground station in the band 25.5-27.0 GHz, the PFD of a HAPS shall not exceed the threshold values below at the SRS/EESS earth stations. The EESS PFD threshold values shall be applied at earth stations which only support EESS operations. If the PFD threshold values below are exceeded, then HAPS shall coordinate in accordance with </w:t>
      </w:r>
      <w:r w:rsidRPr="00C8255F">
        <w:rPr>
          <w:i/>
          <w:iCs/>
          <w:sz w:val="22"/>
          <w:szCs w:val="22"/>
          <w:lang w:val="en-GB"/>
        </w:rPr>
        <w:t>resolves</w:t>
      </w:r>
      <w:r w:rsidRPr="00C8255F">
        <w:rPr>
          <w:sz w:val="22"/>
          <w:szCs w:val="22"/>
          <w:lang w:val="en-GB"/>
        </w:rPr>
        <w:t xml:space="preserve"> 4, taking into account the parameters of the relevant systems. </w:t>
      </w:r>
    </w:p>
    <w:p w:rsidR="00CA554F" w:rsidRPr="00C8255F" w:rsidRDefault="00A2177D" w:rsidP="00CA554F">
      <w:pPr>
        <w:tabs>
          <w:tab w:val="left" w:pos="1134"/>
          <w:tab w:val="left" w:pos="1871"/>
          <w:tab w:val="left" w:pos="2268"/>
        </w:tabs>
        <w:overflowPunct w:val="0"/>
        <w:autoSpaceDE w:val="0"/>
        <w:autoSpaceDN w:val="0"/>
        <w:adjustRightInd w:val="0"/>
        <w:spacing w:before="160"/>
        <w:textAlignment w:val="baseline"/>
        <w:rPr>
          <w:rFonts w:ascii="Times New Roman Bold" w:hAnsi="Times New Roman Bold" w:cs="Times New Roman Bold"/>
          <w:b/>
          <w:sz w:val="22"/>
          <w:szCs w:val="22"/>
          <w:lang w:val="fr-CH"/>
        </w:rPr>
      </w:pPr>
      <w:r>
        <w:rPr>
          <w:rFonts w:ascii="Times New Roman Bold" w:hAnsi="Times New Roman Bold" w:cs="Times New Roman Bold"/>
          <w:b/>
          <w:sz w:val="22"/>
          <w:szCs w:val="22"/>
          <w:lang w:val="fr-CH"/>
        </w:rPr>
        <w:tab/>
      </w:r>
      <w:r w:rsidR="00CA554F" w:rsidRPr="00C8255F">
        <w:rPr>
          <w:rFonts w:ascii="Times New Roman Bold" w:hAnsi="Times New Roman Bold" w:cs="Times New Roman Bold"/>
          <w:b/>
          <w:sz w:val="22"/>
          <w:szCs w:val="22"/>
          <w:lang w:val="fr-CH"/>
        </w:rPr>
        <w:t>SRS</w:t>
      </w:r>
    </w:p>
    <w:p w:rsidR="00A2177D" w:rsidRPr="00E5162F" w:rsidRDefault="009B550D" w:rsidP="00A2177D">
      <w:pPr>
        <w:rPr>
          <w:rFonts w:eastAsiaTheme="minorEastAsia"/>
          <w:sz w:val="22"/>
          <w:szCs w:val="22"/>
        </w:rPr>
      </w:pPr>
      <m:oMathPara>
        <m:oMath>
          <m:r>
            <m:rPr>
              <m:sty m:val="p"/>
            </m:rPr>
            <w:rPr>
              <w:rFonts w:ascii="Cambria Math" w:hAnsi="Cambria Math"/>
              <w:sz w:val="22"/>
              <w:szCs w:val="22"/>
            </w:rPr>
            <w:br/>
          </m:r>
        </m:oMath>
        <m:oMath>
          <m:r>
            <w:rPr>
              <w:rFonts w:ascii="Cambria Math" w:hAnsi="Cambria Math"/>
              <w:sz w:val="22"/>
              <w:szCs w:val="22"/>
            </w:rPr>
            <m:t>PFD, dB</m:t>
          </m:r>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W</m:t>
                  </m:r>
                </m:num>
                <m:den>
                  <m:sSup>
                    <m:sSupPr>
                      <m:ctrlPr>
                        <w:rPr>
                          <w:rFonts w:ascii="Cambria Math" w:hAnsi="Cambria Math"/>
                          <w:i/>
                          <w:sz w:val="22"/>
                          <w:szCs w:val="22"/>
                        </w:rPr>
                      </m:ctrlPr>
                    </m:sSupPr>
                    <m:e>
                      <m:r>
                        <w:rPr>
                          <w:rFonts w:ascii="Cambria Math" w:hAnsi="Cambria Math"/>
                          <w:sz w:val="22"/>
                          <w:szCs w:val="22"/>
                        </w:rPr>
                        <m:t>m</m:t>
                      </m:r>
                    </m:e>
                    <m:sup>
                      <m:r>
                        <w:rPr>
                          <w:rFonts w:ascii="Cambria Math" w:hAnsi="Cambria Math"/>
                          <w:sz w:val="22"/>
                          <w:szCs w:val="22"/>
                        </w:rPr>
                        <m:t>2</m:t>
                      </m:r>
                    </m:sup>
                  </m:sSup>
                  <m:r>
                    <w:rPr>
                      <w:rFonts w:ascii="Cambria Math" w:hAnsi="Cambria Math"/>
                      <w:sz w:val="22"/>
                      <w:szCs w:val="22"/>
                    </w:rPr>
                    <m:t>*MHz</m:t>
                  </m:r>
                </m:den>
              </m:f>
            </m:e>
          </m:d>
          <m:r>
            <w:rPr>
              <w:rFonts w:ascii="Cambria Math" w:hAnsi="Cambria Math"/>
              <w:sz w:val="22"/>
              <w:szCs w:val="22"/>
            </w:rPr>
            <m:t>=</m:t>
          </m:r>
          <m:d>
            <m:dPr>
              <m:begChr m:val="{"/>
              <m:endChr m:val=""/>
              <m:ctrlPr>
                <w:rPr>
                  <w:rFonts w:ascii="Cambria Math" w:hAnsi="Cambria Math"/>
                  <w:i/>
                  <w:sz w:val="22"/>
                  <w:szCs w:val="22"/>
                </w:rPr>
              </m:ctrlPr>
            </m:dPr>
            <m:e>
              <m:m>
                <m:mPr>
                  <m:rSpRule m:val="1"/>
                  <m:cGpRule m:val="4"/>
                  <m:cGp m:val="12"/>
                  <m:mcs>
                    <m:mc>
                      <m:mcPr>
                        <m:count m:val="2"/>
                        <m:mcJc m:val="left"/>
                      </m:mcPr>
                    </m:mc>
                  </m:mcs>
                  <m:ctrlPr>
                    <w:rPr>
                      <w:rFonts w:ascii="Cambria Math" w:hAnsi="Cambria Math"/>
                      <w:i/>
                      <w:sz w:val="22"/>
                      <w:szCs w:val="22"/>
                    </w:rPr>
                  </m:ctrlPr>
                </m:mPr>
                <m:mr>
                  <m:e>
                    <m:r>
                      <m:rPr>
                        <m:sty m:val="p"/>
                      </m:rPr>
                      <w:rPr>
                        <w:rFonts w:ascii="Cambria Math" w:hAnsi="Cambria Math"/>
                        <w:sz w:val="22"/>
                        <w:szCs w:val="22"/>
                      </w:rPr>
                      <m:t xml:space="preserve">-138.8+25 * </m:t>
                    </m:r>
                    <m:func>
                      <m:funcPr>
                        <m:ctrlPr>
                          <w:rPr>
                            <w:rFonts w:ascii="Cambria Math" w:hAnsi="Cambria Math"/>
                            <w:sz w:val="22"/>
                            <w:szCs w:val="22"/>
                          </w:rPr>
                        </m:ctrlPr>
                      </m:funcPr>
                      <m:fName>
                        <m:r>
                          <m:rPr>
                            <m:sty m:val="p"/>
                          </m:rPr>
                          <w:rPr>
                            <w:rFonts w:ascii="Cambria Math" w:hAnsi="Cambria Math"/>
                            <w:sz w:val="22"/>
                            <w:szCs w:val="22"/>
                          </w:rPr>
                          <m:t>log</m:t>
                        </m:r>
                      </m:fName>
                      <m:e>
                        <m:d>
                          <m:dPr>
                            <m:ctrlPr>
                              <w:rPr>
                                <w:rFonts w:ascii="Cambria Math" w:hAnsi="Cambria Math"/>
                                <w:sz w:val="22"/>
                                <w:szCs w:val="22"/>
                              </w:rPr>
                            </m:ctrlPr>
                          </m:dPr>
                          <m:e>
                            <m:r>
                              <m:rPr>
                                <m:sty m:val="p"/>
                              </m:rPr>
                              <w:rPr>
                                <w:rFonts w:ascii="Cambria Math" w:hAnsi="Cambria Math"/>
                                <w:sz w:val="22"/>
                                <w:szCs w:val="22"/>
                              </w:rPr>
                              <m:t>5-φ</m:t>
                            </m:r>
                          </m:e>
                        </m:d>
                      </m:e>
                    </m:func>
                  </m:e>
                  <m:e>
                    <m:r>
                      <w:rPr>
                        <w:rFonts w:ascii="Cambria Math" w:hAnsi="Cambria Math"/>
                        <w:sz w:val="22"/>
                        <w:szCs w:val="22"/>
                      </w:rPr>
                      <m:t>0≤φ&lt;4.925</m:t>
                    </m:r>
                  </m:e>
                </m:mr>
                <m:mr>
                  <m:e>
                    <m:r>
                      <w:rPr>
                        <w:rFonts w:ascii="Cambria Math" w:hAnsi="Cambria Math"/>
                        <w:sz w:val="22"/>
                        <w:szCs w:val="22"/>
                      </w:rPr>
                      <m:t>-166.9</m:t>
                    </m:r>
                    <m:ctrlPr>
                      <w:rPr>
                        <w:rFonts w:ascii="Cambria Math" w:eastAsia="Cambria Math" w:hAnsi="Cambria Math" w:cs="Cambria Math"/>
                        <w:i/>
                        <w:sz w:val="22"/>
                        <w:szCs w:val="22"/>
                      </w:rPr>
                    </m:ctrlPr>
                  </m:e>
                  <m:e>
                    <m:r>
                      <w:rPr>
                        <w:rFonts w:ascii="Cambria Math" w:hAnsi="Cambria Math"/>
                        <w:sz w:val="22"/>
                        <w:szCs w:val="22"/>
                      </w:rPr>
                      <m:t>4.925≤φ&lt;5</m:t>
                    </m:r>
                    <m:ctrlPr>
                      <w:rPr>
                        <w:rFonts w:ascii="Cambria Math" w:eastAsia="Cambria Math" w:hAnsi="Cambria Math" w:cs="Cambria Math"/>
                        <w:i/>
                        <w:sz w:val="22"/>
                        <w:szCs w:val="22"/>
                      </w:rPr>
                    </m:ctrlPr>
                  </m:e>
                </m:mr>
                <m:mr>
                  <m:e>
                    <m:r>
                      <w:rPr>
                        <w:rFonts w:ascii="Cambria Math" w:hAnsi="Cambria Math"/>
                        <w:sz w:val="22"/>
                        <w:szCs w:val="22"/>
                      </w:rPr>
                      <m:t>-183.9</m:t>
                    </m:r>
                  </m:e>
                  <m:e>
                    <m:r>
                      <w:rPr>
                        <w:rFonts w:ascii="Cambria Math" w:hAnsi="Cambria Math"/>
                        <w:sz w:val="22"/>
                        <w:szCs w:val="22"/>
                      </w:rPr>
                      <m:t>5≤φ≤90</m:t>
                    </m:r>
                  </m:e>
                </m:mr>
              </m:m>
            </m:e>
          </m:d>
        </m:oMath>
      </m:oMathPara>
    </w:p>
    <w:p w:rsidR="00CA554F" w:rsidRPr="00C8255F" w:rsidRDefault="00CA554F" w:rsidP="00CA554F">
      <w:pPr>
        <w:tabs>
          <w:tab w:val="left" w:pos="1134"/>
          <w:tab w:val="left" w:pos="1871"/>
          <w:tab w:val="left" w:pos="2268"/>
        </w:tabs>
        <w:overflowPunct w:val="0"/>
        <w:autoSpaceDE w:val="0"/>
        <w:autoSpaceDN w:val="0"/>
        <w:adjustRightInd w:val="0"/>
        <w:spacing w:before="120"/>
        <w:textAlignment w:val="baseline"/>
        <w:rPr>
          <w:rFonts w:eastAsia="SimSun"/>
          <w:sz w:val="22"/>
          <w:szCs w:val="22"/>
          <w:lang w:val="en-GB"/>
        </w:rPr>
      </w:pPr>
    </w:p>
    <w:p w:rsidR="00CA554F" w:rsidRPr="00C8255F" w:rsidRDefault="00CA554F" w:rsidP="003C429F">
      <w:pPr>
        <w:tabs>
          <w:tab w:val="left" w:pos="1134"/>
          <w:tab w:val="left" w:pos="1871"/>
          <w:tab w:val="left" w:pos="2268"/>
        </w:tabs>
        <w:overflowPunct w:val="0"/>
        <w:autoSpaceDE w:val="0"/>
        <w:autoSpaceDN w:val="0"/>
        <w:adjustRightInd w:val="0"/>
        <w:spacing w:before="120"/>
        <w:ind w:left="1134"/>
        <w:textAlignment w:val="baseline"/>
        <w:rPr>
          <w:sz w:val="22"/>
          <w:szCs w:val="22"/>
          <w:lang w:val="en-GB" w:eastAsia="ja-JP"/>
        </w:rPr>
      </w:pPr>
      <w:r w:rsidRPr="00C8255F">
        <w:rPr>
          <w:sz w:val="22"/>
          <w:szCs w:val="22"/>
          <w:lang w:val="en-GB"/>
        </w:rPr>
        <w:t xml:space="preserve">Where </w:t>
      </w:r>
      <w:r w:rsidR="00A2177D" w:rsidRPr="008B2D06">
        <w:rPr>
          <w:lang w:eastAsia="ja-JP"/>
        </w:rPr>
        <w:t>(</w:t>
      </w:r>
      <m:oMath>
        <m:r>
          <w:rPr>
            <w:rFonts w:ascii="Cambria Math" w:hAnsi="Cambria Math"/>
            <w:sz w:val="22"/>
            <w:szCs w:val="22"/>
          </w:rPr>
          <m:t>φ</m:t>
        </m:r>
      </m:oMath>
      <w:r w:rsidR="00A2177D" w:rsidRPr="008B2D06">
        <w:rPr>
          <w:lang w:eastAsia="ja-JP"/>
        </w:rPr>
        <w:t xml:space="preserve">) </w:t>
      </w:r>
      <w:r w:rsidRPr="00C8255F">
        <w:rPr>
          <w:sz w:val="22"/>
          <w:szCs w:val="22"/>
          <w:lang w:val="en-GB" w:eastAsia="ja-JP"/>
        </w:rPr>
        <w:t xml:space="preserve"> is the angle of arrival </w:t>
      </w:r>
      <w:r w:rsidR="00A2177D" w:rsidRPr="008B2D06">
        <w:rPr>
          <w:lang w:eastAsia="ja-JP"/>
        </w:rPr>
        <w:t>(</w:t>
      </w:r>
      <m:oMath>
        <m:r>
          <w:rPr>
            <w:rFonts w:ascii="Cambria Math" w:hAnsi="Cambria Math"/>
            <w:sz w:val="22"/>
            <w:szCs w:val="22"/>
          </w:rPr>
          <m:t>φ</m:t>
        </m:r>
      </m:oMath>
      <w:r w:rsidR="00A2177D" w:rsidRPr="008B2D06">
        <w:rPr>
          <w:lang w:eastAsia="ja-JP"/>
        </w:rPr>
        <w:t xml:space="preserve">) </w:t>
      </w:r>
      <w:r w:rsidRPr="00C8255F">
        <w:rPr>
          <w:sz w:val="22"/>
          <w:szCs w:val="22"/>
          <w:lang w:val="en-GB" w:eastAsia="ja-JP"/>
        </w:rPr>
        <w:t xml:space="preserve"> of the interfering signal above the local horizontal plane at the SRS antenna. </w:t>
      </w:r>
    </w:p>
    <w:p w:rsidR="00CA554F" w:rsidRPr="00C8255F" w:rsidRDefault="00A2177D" w:rsidP="00CA554F">
      <w:pPr>
        <w:tabs>
          <w:tab w:val="left" w:pos="1134"/>
          <w:tab w:val="left" w:pos="1871"/>
          <w:tab w:val="left" w:pos="2268"/>
        </w:tabs>
        <w:overflowPunct w:val="0"/>
        <w:autoSpaceDE w:val="0"/>
        <w:autoSpaceDN w:val="0"/>
        <w:adjustRightInd w:val="0"/>
        <w:spacing w:before="120"/>
        <w:textAlignment w:val="baseline"/>
        <w:rPr>
          <w:sz w:val="22"/>
          <w:szCs w:val="22"/>
        </w:rPr>
      </w:pPr>
      <w:r>
        <w:rPr>
          <w:sz w:val="22"/>
          <w:szCs w:val="22"/>
          <w:lang w:val="en-GB" w:eastAsia="ja-JP"/>
        </w:rPr>
        <w:tab/>
      </w:r>
      <w:r w:rsidR="00CA554F" w:rsidRPr="00C8255F">
        <w:rPr>
          <w:sz w:val="22"/>
          <w:szCs w:val="22"/>
          <w:lang w:val="en-GB" w:eastAsia="ja-JP"/>
        </w:rPr>
        <w:t xml:space="preserve">Note: Consequential modifications of Appendix </w:t>
      </w:r>
      <w:r w:rsidR="00CA554F" w:rsidRPr="00C8255F">
        <w:rPr>
          <w:b/>
          <w:bCs/>
          <w:sz w:val="22"/>
          <w:szCs w:val="22"/>
          <w:lang w:val="en-GB" w:eastAsia="ja-JP"/>
        </w:rPr>
        <w:t>5</w:t>
      </w:r>
      <w:r w:rsidR="00CA554F" w:rsidRPr="00C8255F">
        <w:rPr>
          <w:sz w:val="22"/>
          <w:szCs w:val="22"/>
          <w:lang w:val="en-GB" w:eastAsia="ja-JP"/>
        </w:rPr>
        <w:t xml:space="preserve"> should be considered.</w:t>
      </w:r>
    </w:p>
    <w:p w:rsidR="00CA554F" w:rsidRPr="00C8255F" w:rsidRDefault="00A2177D" w:rsidP="00CA554F">
      <w:pPr>
        <w:tabs>
          <w:tab w:val="left" w:pos="1134"/>
          <w:tab w:val="left" w:pos="1871"/>
          <w:tab w:val="left" w:pos="2268"/>
        </w:tabs>
        <w:overflowPunct w:val="0"/>
        <w:autoSpaceDE w:val="0"/>
        <w:autoSpaceDN w:val="0"/>
        <w:adjustRightInd w:val="0"/>
        <w:spacing w:before="160"/>
        <w:textAlignment w:val="baseline"/>
        <w:rPr>
          <w:rFonts w:ascii="Times New Roman Bold" w:hAnsi="Times New Roman Bold" w:cs="Times New Roman Bold"/>
          <w:b/>
          <w:sz w:val="22"/>
          <w:szCs w:val="22"/>
          <w:lang w:val="fr-CH"/>
        </w:rPr>
      </w:pPr>
      <w:r>
        <w:rPr>
          <w:rFonts w:ascii="Times New Roman Bold" w:hAnsi="Times New Roman Bold" w:cs="Times New Roman Bold"/>
          <w:b/>
          <w:sz w:val="22"/>
          <w:szCs w:val="22"/>
          <w:lang w:val="fr-CH"/>
        </w:rPr>
        <w:tab/>
      </w:r>
      <w:r w:rsidR="00CA554F" w:rsidRPr="00C8255F">
        <w:rPr>
          <w:rFonts w:ascii="Times New Roman Bold" w:hAnsi="Times New Roman Bold" w:cs="Times New Roman Bold"/>
          <w:b/>
          <w:sz w:val="22"/>
          <w:szCs w:val="22"/>
          <w:lang w:val="fr-CH"/>
        </w:rPr>
        <w:t xml:space="preserve">EESS NGSO </w:t>
      </w:r>
    </w:p>
    <w:p w:rsidR="00A2177D" w:rsidRPr="00E5162F" w:rsidRDefault="009B550D" w:rsidP="00A2177D">
      <w:pPr>
        <w:rPr>
          <w:rFonts w:eastAsiaTheme="minorEastAsia"/>
          <w:sz w:val="22"/>
          <w:szCs w:val="22"/>
        </w:rPr>
      </w:pPr>
      <m:oMathPara>
        <m:oMath>
          <m:r>
            <m:rPr>
              <m:sty m:val="p"/>
            </m:rPr>
            <w:rPr>
              <w:rFonts w:ascii="Cambria Math" w:hAnsi="Cambria Math"/>
              <w:sz w:val="22"/>
              <w:szCs w:val="22"/>
            </w:rPr>
            <w:br/>
          </m:r>
        </m:oMath>
        <m:oMath>
          <m:r>
            <w:rPr>
              <w:rFonts w:ascii="Cambria Math" w:hAnsi="Cambria Math"/>
              <w:sz w:val="22"/>
              <w:szCs w:val="22"/>
            </w:rPr>
            <m:t>PFD, dB</m:t>
          </m:r>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W</m:t>
                  </m:r>
                </m:num>
                <m:den>
                  <m:sSup>
                    <m:sSupPr>
                      <m:ctrlPr>
                        <w:rPr>
                          <w:rFonts w:ascii="Cambria Math" w:hAnsi="Cambria Math"/>
                          <w:i/>
                          <w:sz w:val="22"/>
                          <w:szCs w:val="22"/>
                        </w:rPr>
                      </m:ctrlPr>
                    </m:sSupPr>
                    <m:e>
                      <m:r>
                        <w:rPr>
                          <w:rFonts w:ascii="Cambria Math" w:hAnsi="Cambria Math"/>
                          <w:sz w:val="22"/>
                          <w:szCs w:val="22"/>
                        </w:rPr>
                        <m:t>m</m:t>
                      </m:r>
                    </m:e>
                    <m:sup>
                      <m:r>
                        <w:rPr>
                          <w:rFonts w:ascii="Cambria Math" w:hAnsi="Cambria Math"/>
                          <w:sz w:val="22"/>
                          <w:szCs w:val="22"/>
                        </w:rPr>
                        <m:t>2</m:t>
                      </m:r>
                    </m:sup>
                  </m:sSup>
                  <m:r>
                    <w:rPr>
                      <w:rFonts w:ascii="Cambria Math" w:hAnsi="Cambria Math"/>
                      <w:sz w:val="22"/>
                      <w:szCs w:val="22"/>
                    </w:rPr>
                    <m:t>*MHz</m:t>
                  </m:r>
                </m:den>
              </m:f>
            </m:e>
          </m:d>
          <m:r>
            <w:rPr>
              <w:rFonts w:ascii="Cambria Math" w:hAnsi="Cambria Math"/>
              <w:sz w:val="22"/>
              <w:szCs w:val="22"/>
            </w:rPr>
            <m:t>=</m:t>
          </m:r>
          <m:d>
            <m:dPr>
              <m:begChr m:val="{"/>
              <m:endChr m:val=""/>
              <m:ctrlPr>
                <w:rPr>
                  <w:rFonts w:ascii="Cambria Math" w:hAnsi="Cambria Math"/>
                  <w:i/>
                  <w:sz w:val="22"/>
                  <w:szCs w:val="22"/>
                </w:rPr>
              </m:ctrlPr>
            </m:dPr>
            <m:e>
              <m:m>
                <m:mPr>
                  <m:rSpRule m:val="1"/>
                  <m:cGpRule m:val="4"/>
                  <m:cGp m:val="12"/>
                  <m:mcs>
                    <m:mc>
                      <m:mcPr>
                        <m:count m:val="2"/>
                        <m:mcJc m:val="left"/>
                      </m:mcPr>
                    </m:mc>
                  </m:mcs>
                  <m:ctrlPr>
                    <w:rPr>
                      <w:rFonts w:ascii="Cambria Math" w:hAnsi="Cambria Math"/>
                      <w:i/>
                      <w:sz w:val="22"/>
                      <w:szCs w:val="22"/>
                    </w:rPr>
                  </m:ctrlPr>
                </m:mPr>
                <m:mr>
                  <m:e>
                    <m:r>
                      <m:rPr>
                        <m:sty m:val="p"/>
                      </m:rPr>
                      <w:rPr>
                        <w:rFonts w:ascii="Cambria Math" w:hAnsi="Cambria Math"/>
                        <w:sz w:val="22"/>
                        <w:szCs w:val="22"/>
                      </w:rPr>
                      <m:t xml:space="preserve">-108.8+(25 * </m:t>
                    </m:r>
                    <m:func>
                      <m:funcPr>
                        <m:ctrlPr>
                          <w:rPr>
                            <w:rFonts w:ascii="Cambria Math" w:hAnsi="Cambria Math"/>
                            <w:sz w:val="22"/>
                            <w:szCs w:val="22"/>
                          </w:rPr>
                        </m:ctrlPr>
                      </m:funcPr>
                      <m:fName>
                        <m:r>
                          <m:rPr>
                            <m:sty m:val="p"/>
                          </m:rPr>
                          <w:rPr>
                            <w:rFonts w:ascii="Cambria Math" w:hAnsi="Cambria Math"/>
                            <w:sz w:val="22"/>
                            <w:szCs w:val="22"/>
                          </w:rPr>
                          <m:t>log</m:t>
                        </m:r>
                      </m:fName>
                      <m:e>
                        <m:d>
                          <m:dPr>
                            <m:ctrlPr>
                              <w:rPr>
                                <w:rFonts w:ascii="Cambria Math" w:hAnsi="Cambria Math"/>
                                <w:sz w:val="22"/>
                                <w:szCs w:val="22"/>
                              </w:rPr>
                            </m:ctrlPr>
                          </m:dPr>
                          <m:e>
                            <m:r>
                              <m:rPr>
                                <m:sty m:val="p"/>
                              </m:rPr>
                              <w:rPr>
                                <w:rFonts w:ascii="Cambria Math" w:hAnsi="Cambria Math"/>
                                <w:sz w:val="22"/>
                                <w:szCs w:val="22"/>
                              </w:rPr>
                              <m:t>3-φ</m:t>
                            </m:r>
                          </m:e>
                        </m:d>
                      </m:e>
                    </m:func>
                  </m:e>
                  <m:e>
                    <m:r>
                      <w:rPr>
                        <w:rFonts w:ascii="Cambria Math" w:hAnsi="Cambria Math"/>
                        <w:sz w:val="22"/>
                        <w:szCs w:val="22"/>
                      </w:rPr>
                      <m:t>0≤φ&lt;2.808</m:t>
                    </m:r>
                  </m:e>
                </m:mr>
                <m:mr>
                  <m:e>
                    <m:r>
                      <w:rPr>
                        <w:rFonts w:ascii="Cambria Math" w:hAnsi="Cambria Math"/>
                        <w:sz w:val="22"/>
                        <w:szCs w:val="22"/>
                      </w:rPr>
                      <m:t>-126.7</m:t>
                    </m:r>
                    <m:ctrlPr>
                      <w:rPr>
                        <w:rFonts w:ascii="Cambria Math" w:eastAsia="Cambria Math" w:hAnsi="Cambria Math" w:cs="Cambria Math"/>
                        <w:i/>
                        <w:sz w:val="22"/>
                        <w:szCs w:val="22"/>
                      </w:rPr>
                    </m:ctrlPr>
                  </m:e>
                  <m:e>
                    <m:r>
                      <w:rPr>
                        <w:rFonts w:ascii="Cambria Math" w:hAnsi="Cambria Math"/>
                        <w:sz w:val="22"/>
                        <w:szCs w:val="22"/>
                      </w:rPr>
                      <m:t>2.808≤φ&lt;3</m:t>
                    </m:r>
                    <m:ctrlPr>
                      <w:rPr>
                        <w:rFonts w:ascii="Cambria Math" w:eastAsia="Cambria Math" w:hAnsi="Cambria Math" w:cs="Cambria Math"/>
                        <w:i/>
                        <w:sz w:val="22"/>
                        <w:szCs w:val="22"/>
                      </w:rPr>
                    </m:ctrlPr>
                  </m:e>
                </m:mr>
                <m:mr>
                  <m:e>
                    <m:r>
                      <w:rPr>
                        <w:rFonts w:ascii="Cambria Math" w:hAnsi="Cambria Math"/>
                        <w:sz w:val="22"/>
                        <w:szCs w:val="22"/>
                      </w:rPr>
                      <m:t>-143.4</m:t>
                    </m:r>
                  </m:e>
                  <m:e>
                    <m:r>
                      <w:rPr>
                        <w:rFonts w:ascii="Cambria Math" w:hAnsi="Cambria Math"/>
                        <w:sz w:val="22"/>
                        <w:szCs w:val="22"/>
                      </w:rPr>
                      <m:t>3≤φ≤90</m:t>
                    </m:r>
                  </m:e>
                </m:mr>
              </m:m>
            </m:e>
          </m:d>
        </m:oMath>
      </m:oMathPara>
    </w:p>
    <w:p w:rsidR="00CA554F" w:rsidRPr="00C8255F" w:rsidRDefault="00CA554F" w:rsidP="00CA554F">
      <w:pPr>
        <w:tabs>
          <w:tab w:val="left" w:pos="1134"/>
          <w:tab w:val="left" w:pos="1871"/>
          <w:tab w:val="left" w:pos="2268"/>
        </w:tabs>
        <w:overflowPunct w:val="0"/>
        <w:autoSpaceDE w:val="0"/>
        <w:autoSpaceDN w:val="0"/>
        <w:adjustRightInd w:val="0"/>
        <w:spacing w:before="120"/>
        <w:textAlignment w:val="baseline"/>
        <w:rPr>
          <w:rFonts w:eastAsia="SimSun"/>
          <w:sz w:val="22"/>
          <w:szCs w:val="22"/>
          <w:lang w:val="en-GB"/>
        </w:rPr>
      </w:pPr>
    </w:p>
    <w:p w:rsidR="00CA554F" w:rsidRPr="00C8255F" w:rsidRDefault="00CA554F" w:rsidP="00687667">
      <w:pPr>
        <w:tabs>
          <w:tab w:val="left" w:pos="1134"/>
          <w:tab w:val="left" w:pos="1871"/>
          <w:tab w:val="left" w:pos="2268"/>
        </w:tabs>
        <w:overflowPunct w:val="0"/>
        <w:autoSpaceDE w:val="0"/>
        <w:autoSpaceDN w:val="0"/>
        <w:adjustRightInd w:val="0"/>
        <w:spacing w:before="120"/>
        <w:ind w:left="1134"/>
        <w:jc w:val="both"/>
        <w:textAlignment w:val="baseline"/>
        <w:rPr>
          <w:sz w:val="22"/>
          <w:szCs w:val="22"/>
        </w:rPr>
      </w:pPr>
      <w:r w:rsidRPr="00C8255F">
        <w:rPr>
          <w:sz w:val="22"/>
          <w:szCs w:val="22"/>
          <w:lang w:val="en-GB"/>
        </w:rPr>
        <w:t xml:space="preserve">Where </w:t>
      </w:r>
      <w:r w:rsidR="00A2177D" w:rsidRPr="008B2D06">
        <w:rPr>
          <w:lang w:eastAsia="ja-JP"/>
        </w:rPr>
        <w:t>(</w:t>
      </w:r>
      <m:oMath>
        <m:r>
          <w:rPr>
            <w:rFonts w:ascii="Cambria Math" w:hAnsi="Cambria Math"/>
            <w:sz w:val="22"/>
            <w:szCs w:val="22"/>
          </w:rPr>
          <m:t>φ</m:t>
        </m:r>
      </m:oMath>
      <w:r w:rsidR="00A2177D" w:rsidRPr="008B2D06">
        <w:rPr>
          <w:lang w:eastAsia="ja-JP"/>
        </w:rPr>
        <w:t xml:space="preserve">) </w:t>
      </w:r>
      <w:r w:rsidRPr="00C8255F">
        <w:rPr>
          <w:sz w:val="22"/>
          <w:szCs w:val="22"/>
          <w:lang w:val="en-GB" w:eastAsia="ja-JP"/>
        </w:rPr>
        <w:t xml:space="preserve"> is the angle of arrival </w:t>
      </w:r>
      <w:r w:rsidR="00A2177D" w:rsidRPr="008B2D06">
        <w:rPr>
          <w:lang w:eastAsia="ja-JP"/>
        </w:rPr>
        <w:t>(</w:t>
      </w:r>
      <m:oMath>
        <m:r>
          <w:rPr>
            <w:rFonts w:ascii="Cambria Math" w:hAnsi="Cambria Math"/>
            <w:sz w:val="22"/>
            <w:szCs w:val="22"/>
          </w:rPr>
          <m:t>φ</m:t>
        </m:r>
      </m:oMath>
      <w:r w:rsidR="00A2177D" w:rsidRPr="008B2D06">
        <w:rPr>
          <w:lang w:eastAsia="ja-JP"/>
        </w:rPr>
        <w:t xml:space="preserve">) </w:t>
      </w:r>
      <w:r w:rsidRPr="00C8255F">
        <w:rPr>
          <w:sz w:val="22"/>
          <w:szCs w:val="22"/>
          <w:lang w:val="en-GB" w:eastAsia="ja-JP"/>
        </w:rPr>
        <w:t xml:space="preserve">of the interfering signal above the local horizontal plane at the EESS antenna. </w:t>
      </w:r>
    </w:p>
    <w:p w:rsidR="00CA554F" w:rsidRPr="00C8255F" w:rsidRDefault="00A2177D" w:rsidP="00CA554F">
      <w:pPr>
        <w:tabs>
          <w:tab w:val="left" w:pos="1134"/>
          <w:tab w:val="left" w:pos="1871"/>
          <w:tab w:val="left" w:pos="2268"/>
        </w:tabs>
        <w:overflowPunct w:val="0"/>
        <w:autoSpaceDE w:val="0"/>
        <w:autoSpaceDN w:val="0"/>
        <w:adjustRightInd w:val="0"/>
        <w:spacing w:before="160"/>
        <w:textAlignment w:val="baseline"/>
        <w:rPr>
          <w:rFonts w:ascii="Times New Roman Bold" w:hAnsi="Times New Roman Bold" w:cs="Times New Roman Bold"/>
          <w:b/>
          <w:sz w:val="22"/>
          <w:szCs w:val="22"/>
          <w:lang w:val="fr-CH"/>
        </w:rPr>
      </w:pPr>
      <w:r>
        <w:rPr>
          <w:rFonts w:ascii="Times New Roman Bold" w:hAnsi="Times New Roman Bold" w:cs="Times New Roman Bold"/>
          <w:b/>
          <w:sz w:val="22"/>
          <w:szCs w:val="22"/>
          <w:lang w:val="fr-CH"/>
        </w:rPr>
        <w:tab/>
      </w:r>
      <w:r w:rsidR="00CA554F" w:rsidRPr="00C8255F">
        <w:rPr>
          <w:rFonts w:ascii="Times New Roman Bold" w:hAnsi="Times New Roman Bold" w:cs="Times New Roman Bold"/>
          <w:b/>
          <w:sz w:val="22"/>
          <w:szCs w:val="22"/>
          <w:lang w:val="fr-CH"/>
        </w:rPr>
        <w:t xml:space="preserve">EESS GSO </w:t>
      </w:r>
    </w:p>
    <w:p w:rsidR="00A2177D" w:rsidRPr="00E5162F" w:rsidRDefault="009B550D" w:rsidP="00A2177D">
      <w:pPr>
        <w:rPr>
          <w:rFonts w:eastAsiaTheme="minorEastAsia"/>
          <w:sz w:val="22"/>
          <w:szCs w:val="22"/>
        </w:rPr>
      </w:pPr>
      <m:oMathPara>
        <m:oMath>
          <m:r>
            <m:rPr>
              <m:sty m:val="p"/>
            </m:rPr>
            <w:rPr>
              <w:rFonts w:ascii="Cambria Math" w:hAnsi="Cambria Math"/>
              <w:sz w:val="22"/>
              <w:szCs w:val="22"/>
            </w:rPr>
            <w:br/>
          </m:r>
        </m:oMath>
        <m:oMath>
          <m:r>
            <w:rPr>
              <w:rFonts w:ascii="Cambria Math" w:hAnsi="Cambria Math"/>
              <w:sz w:val="22"/>
              <w:szCs w:val="22"/>
            </w:rPr>
            <m:t>PFD, dB</m:t>
          </m:r>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W</m:t>
                  </m:r>
                </m:num>
                <m:den>
                  <m:sSup>
                    <m:sSupPr>
                      <m:ctrlPr>
                        <w:rPr>
                          <w:rFonts w:ascii="Cambria Math" w:hAnsi="Cambria Math"/>
                          <w:i/>
                          <w:sz w:val="22"/>
                          <w:szCs w:val="22"/>
                        </w:rPr>
                      </m:ctrlPr>
                    </m:sSupPr>
                    <m:e>
                      <m:r>
                        <w:rPr>
                          <w:rFonts w:ascii="Cambria Math" w:hAnsi="Cambria Math"/>
                          <w:sz w:val="22"/>
                          <w:szCs w:val="22"/>
                        </w:rPr>
                        <m:t>m</m:t>
                      </m:r>
                    </m:e>
                    <m:sup>
                      <m:r>
                        <w:rPr>
                          <w:rFonts w:ascii="Cambria Math" w:hAnsi="Cambria Math"/>
                          <w:sz w:val="22"/>
                          <w:szCs w:val="22"/>
                        </w:rPr>
                        <m:t>2</m:t>
                      </m:r>
                    </m:sup>
                  </m:sSup>
                  <m:r>
                    <w:rPr>
                      <w:rFonts w:ascii="Cambria Math" w:hAnsi="Cambria Math"/>
                      <w:sz w:val="22"/>
                      <w:szCs w:val="22"/>
                    </w:rPr>
                    <m:t>*MHz</m:t>
                  </m:r>
                </m:den>
              </m:f>
            </m:e>
          </m:d>
          <m:r>
            <w:rPr>
              <w:rFonts w:ascii="Cambria Math" w:hAnsi="Cambria Math"/>
              <w:sz w:val="22"/>
              <w:szCs w:val="22"/>
            </w:rPr>
            <m:t>=</m:t>
          </m:r>
          <m:d>
            <m:dPr>
              <m:begChr m:val="{"/>
              <m:endChr m:val=""/>
              <m:ctrlPr>
                <w:rPr>
                  <w:rFonts w:ascii="Cambria Math" w:hAnsi="Cambria Math"/>
                  <w:i/>
                  <w:sz w:val="22"/>
                  <w:szCs w:val="22"/>
                </w:rPr>
              </m:ctrlPr>
            </m:dPr>
            <m:e>
              <m:m>
                <m:mPr>
                  <m:rSpRule m:val="1"/>
                  <m:cGpRule m:val="4"/>
                  <m:cGp m:val="12"/>
                  <m:mcs>
                    <m:mc>
                      <m:mcPr>
                        <m:count m:val="2"/>
                        <m:mcJc m:val="left"/>
                      </m:mcPr>
                    </m:mc>
                  </m:mcs>
                  <m:ctrlPr>
                    <w:rPr>
                      <w:rFonts w:ascii="Cambria Math" w:hAnsi="Cambria Math"/>
                      <w:i/>
                      <w:sz w:val="22"/>
                      <w:szCs w:val="22"/>
                    </w:rPr>
                  </m:ctrlPr>
                </m:mPr>
                <m:mr>
                  <m:e>
                    <m:r>
                      <m:rPr>
                        <m:sty m:val="p"/>
                      </m:rPr>
                      <w:rPr>
                        <w:rFonts w:ascii="Cambria Math" w:hAnsi="Cambria Math"/>
                        <w:sz w:val="22"/>
                        <w:szCs w:val="22"/>
                      </w:rPr>
                      <m:t xml:space="preserve">-140.5+25 * </m:t>
                    </m:r>
                    <m:func>
                      <m:funcPr>
                        <m:ctrlPr>
                          <w:rPr>
                            <w:rFonts w:ascii="Cambria Math" w:hAnsi="Cambria Math"/>
                            <w:sz w:val="22"/>
                            <w:szCs w:val="22"/>
                          </w:rPr>
                        </m:ctrlPr>
                      </m:funcPr>
                      <m:fName>
                        <m:r>
                          <m:rPr>
                            <m:sty m:val="p"/>
                          </m:rPr>
                          <w:rPr>
                            <w:rFonts w:ascii="Cambria Math" w:hAnsi="Cambria Math"/>
                            <w:sz w:val="22"/>
                            <w:szCs w:val="22"/>
                          </w:rPr>
                          <m:t>log</m:t>
                        </m:r>
                      </m:fName>
                      <m:e>
                        <m:d>
                          <m:dPr>
                            <m:ctrlPr>
                              <w:rPr>
                                <w:rFonts w:ascii="Cambria Math" w:hAnsi="Cambria Math"/>
                                <w:sz w:val="22"/>
                                <w:szCs w:val="22"/>
                              </w:rPr>
                            </m:ctrlPr>
                          </m:dPr>
                          <m:e>
                            <m:r>
                              <m:rPr>
                                <m:sty m:val="p"/>
                              </m:rPr>
                              <w:rPr>
                                <w:rFonts w:ascii="Cambria Math" w:hAnsi="Cambria Math"/>
                                <w:sz w:val="22"/>
                                <w:szCs w:val="22"/>
                              </w:rPr>
                              <m:t>3-φ</m:t>
                            </m:r>
                          </m:e>
                        </m:d>
                      </m:e>
                    </m:func>
                  </m:e>
                  <m:e>
                    <m:r>
                      <w:rPr>
                        <w:rFonts w:ascii="Cambria Math" w:hAnsi="Cambria Math"/>
                        <w:sz w:val="22"/>
                        <w:szCs w:val="22"/>
                      </w:rPr>
                      <m:t>0≤φ&lt;2.808</m:t>
                    </m:r>
                  </m:e>
                </m:mr>
                <m:mr>
                  <m:e>
                    <m:r>
                      <w:rPr>
                        <w:rFonts w:ascii="Cambria Math" w:hAnsi="Cambria Math"/>
                        <w:sz w:val="22"/>
                        <w:szCs w:val="22"/>
                      </w:rPr>
                      <m:t>-158.4</m:t>
                    </m:r>
                    <m:ctrlPr>
                      <w:rPr>
                        <w:rFonts w:ascii="Cambria Math" w:eastAsia="Cambria Math" w:hAnsi="Cambria Math" w:cs="Cambria Math"/>
                        <w:i/>
                        <w:sz w:val="22"/>
                        <w:szCs w:val="22"/>
                      </w:rPr>
                    </m:ctrlPr>
                  </m:e>
                  <m:e>
                    <m:r>
                      <w:rPr>
                        <w:rFonts w:ascii="Cambria Math" w:hAnsi="Cambria Math"/>
                        <w:sz w:val="22"/>
                        <w:szCs w:val="22"/>
                      </w:rPr>
                      <m:t>2.808≤φ&lt;3</m:t>
                    </m:r>
                    <m:ctrlPr>
                      <w:rPr>
                        <w:rFonts w:ascii="Cambria Math" w:eastAsia="Cambria Math" w:hAnsi="Cambria Math" w:cs="Cambria Math"/>
                        <w:i/>
                        <w:sz w:val="22"/>
                        <w:szCs w:val="22"/>
                      </w:rPr>
                    </m:ctrlPr>
                  </m:e>
                </m:mr>
                <m:mr>
                  <m:e>
                    <m:r>
                      <w:rPr>
                        <w:rFonts w:ascii="Cambria Math" w:hAnsi="Cambria Math"/>
                        <w:sz w:val="22"/>
                        <w:szCs w:val="22"/>
                      </w:rPr>
                      <m:t>-178.5</m:t>
                    </m:r>
                  </m:e>
                  <m:e>
                    <m:r>
                      <w:rPr>
                        <w:rFonts w:ascii="Cambria Math" w:hAnsi="Cambria Math"/>
                        <w:sz w:val="22"/>
                        <w:szCs w:val="22"/>
                      </w:rPr>
                      <m:t>3≤φ≤90</m:t>
                    </m:r>
                  </m:e>
                </m:mr>
              </m:m>
            </m:e>
          </m:d>
        </m:oMath>
      </m:oMathPara>
    </w:p>
    <w:p w:rsidR="00CA554F" w:rsidRPr="00C8255F" w:rsidRDefault="00CA554F" w:rsidP="00CA554F">
      <w:pPr>
        <w:tabs>
          <w:tab w:val="left" w:pos="1134"/>
          <w:tab w:val="left" w:pos="1871"/>
          <w:tab w:val="left" w:pos="2268"/>
        </w:tabs>
        <w:overflowPunct w:val="0"/>
        <w:autoSpaceDE w:val="0"/>
        <w:autoSpaceDN w:val="0"/>
        <w:adjustRightInd w:val="0"/>
        <w:spacing w:before="120"/>
        <w:textAlignment w:val="baseline"/>
        <w:rPr>
          <w:rFonts w:eastAsia="SimSun"/>
          <w:sz w:val="22"/>
          <w:szCs w:val="22"/>
          <w:lang w:val="en-GB"/>
        </w:rPr>
      </w:pPr>
    </w:p>
    <w:p w:rsidR="00CA554F" w:rsidRPr="00C8255F" w:rsidRDefault="00CA554F" w:rsidP="00687667">
      <w:pPr>
        <w:tabs>
          <w:tab w:val="left" w:pos="1134"/>
          <w:tab w:val="left" w:pos="1871"/>
          <w:tab w:val="left" w:pos="2268"/>
        </w:tabs>
        <w:overflowPunct w:val="0"/>
        <w:autoSpaceDE w:val="0"/>
        <w:autoSpaceDN w:val="0"/>
        <w:adjustRightInd w:val="0"/>
        <w:spacing w:before="120"/>
        <w:ind w:left="1134"/>
        <w:jc w:val="both"/>
        <w:textAlignment w:val="baseline"/>
        <w:rPr>
          <w:sz w:val="22"/>
          <w:szCs w:val="22"/>
        </w:rPr>
      </w:pPr>
      <w:r w:rsidRPr="00C8255F">
        <w:rPr>
          <w:sz w:val="22"/>
          <w:szCs w:val="22"/>
          <w:lang w:val="en-GB"/>
        </w:rPr>
        <w:t xml:space="preserve">Where </w:t>
      </w:r>
      <w:r w:rsidR="00A2177D" w:rsidRPr="008B2D06">
        <w:rPr>
          <w:lang w:eastAsia="ja-JP"/>
        </w:rPr>
        <w:t>(</w:t>
      </w:r>
      <m:oMath>
        <m:r>
          <w:rPr>
            <w:rFonts w:ascii="Cambria Math" w:hAnsi="Cambria Math"/>
            <w:sz w:val="22"/>
            <w:szCs w:val="22"/>
          </w:rPr>
          <m:t>φ</m:t>
        </m:r>
      </m:oMath>
      <w:r w:rsidR="00A2177D" w:rsidRPr="008B2D06">
        <w:rPr>
          <w:lang w:eastAsia="ja-JP"/>
        </w:rPr>
        <w:t xml:space="preserve">) </w:t>
      </w:r>
      <w:r w:rsidRPr="00C8255F">
        <w:rPr>
          <w:sz w:val="22"/>
          <w:szCs w:val="22"/>
          <w:lang w:val="en-GB" w:eastAsia="ja-JP"/>
        </w:rPr>
        <w:t xml:space="preserve"> is the angle of arrival </w:t>
      </w:r>
      <w:r w:rsidR="00A2177D" w:rsidRPr="008B2D06">
        <w:rPr>
          <w:lang w:eastAsia="ja-JP"/>
        </w:rPr>
        <w:t>(</w:t>
      </w:r>
      <m:oMath>
        <m:r>
          <w:rPr>
            <w:rFonts w:ascii="Cambria Math" w:hAnsi="Cambria Math"/>
            <w:sz w:val="22"/>
            <w:szCs w:val="22"/>
          </w:rPr>
          <m:t>φ</m:t>
        </m:r>
      </m:oMath>
      <w:r w:rsidR="00A2177D" w:rsidRPr="008B2D06">
        <w:rPr>
          <w:lang w:eastAsia="ja-JP"/>
        </w:rPr>
        <w:t xml:space="preserve">) </w:t>
      </w:r>
      <w:r w:rsidR="00A2177D" w:rsidRPr="00C8255F">
        <w:rPr>
          <w:sz w:val="22"/>
          <w:szCs w:val="22"/>
          <w:lang w:val="en-GB" w:eastAsia="ja-JP"/>
        </w:rPr>
        <w:t xml:space="preserve"> </w:t>
      </w:r>
      <w:r w:rsidRPr="00C8255F">
        <w:rPr>
          <w:sz w:val="22"/>
          <w:szCs w:val="22"/>
          <w:lang w:val="en-GB" w:eastAsia="ja-JP"/>
        </w:rPr>
        <w:t xml:space="preserve">of the interfering signal above the local horizontal plane at the EESS antenna. </w:t>
      </w:r>
    </w:p>
    <w:p w:rsidR="00CA554F" w:rsidRPr="00C8255F" w:rsidRDefault="00CA554F" w:rsidP="00687667">
      <w:pPr>
        <w:tabs>
          <w:tab w:val="left" w:pos="1134"/>
          <w:tab w:val="left" w:pos="1871"/>
          <w:tab w:val="left" w:pos="2268"/>
        </w:tabs>
        <w:overflowPunct w:val="0"/>
        <w:autoSpaceDE w:val="0"/>
        <w:autoSpaceDN w:val="0"/>
        <w:adjustRightInd w:val="0"/>
        <w:spacing w:before="120"/>
        <w:ind w:left="1134"/>
        <w:jc w:val="both"/>
        <w:textAlignment w:val="baseline"/>
        <w:rPr>
          <w:sz w:val="22"/>
          <w:szCs w:val="22"/>
        </w:rPr>
      </w:pPr>
      <w:r w:rsidRPr="00C8255F">
        <w:rPr>
          <w:sz w:val="22"/>
          <w:szCs w:val="22"/>
          <w:lang w:val="en-GB"/>
        </w:rPr>
        <w:t xml:space="preserve">For the case of HAPS platforms to earth stations, the PFD values above applied to HAPS shall be met under clear sky conditions 100% of the time. For the case of the HAPS ground station towards an SRS/EESS Earth station path case, attenuation using the relevant ITU-R propagation Recommendations shall be applied using the following percentages: 1) SRS: .001%; 2) EESS NGSO: .005%; 3) EESS GSO: 20%, and the HAPS and SRS/EESS antenna heights shall be used in this calculation. </w:t>
      </w:r>
    </w:p>
    <w:p w:rsidR="00CA554F" w:rsidRPr="00C8255F" w:rsidRDefault="00CA554F" w:rsidP="00687667">
      <w:pPr>
        <w:tabs>
          <w:tab w:val="left" w:pos="1134"/>
          <w:tab w:val="left" w:pos="1871"/>
          <w:tab w:val="left" w:pos="2268"/>
        </w:tabs>
        <w:overflowPunct w:val="0"/>
        <w:autoSpaceDE w:val="0"/>
        <w:autoSpaceDN w:val="0"/>
        <w:adjustRightInd w:val="0"/>
        <w:spacing w:before="120"/>
        <w:ind w:left="720" w:hanging="720"/>
        <w:jc w:val="both"/>
        <w:textAlignment w:val="baseline"/>
        <w:rPr>
          <w:sz w:val="22"/>
          <w:szCs w:val="22"/>
          <w:lang w:val="en-GB"/>
        </w:rPr>
      </w:pPr>
      <w:r w:rsidRPr="00C8255F">
        <w:rPr>
          <w:sz w:val="22"/>
          <w:szCs w:val="22"/>
          <w:lang w:val="en-GB"/>
        </w:rPr>
        <w:t>11</w:t>
      </w:r>
      <w:r w:rsidRPr="00C8255F">
        <w:rPr>
          <w:sz w:val="22"/>
          <w:szCs w:val="22"/>
          <w:lang w:val="en-GB"/>
        </w:rPr>
        <w:tab/>
        <w:t>that in order to ensure the protection of radio astronomy service in the band 23.6</w:t>
      </w:r>
      <w:r w:rsidRPr="00C8255F">
        <w:rPr>
          <w:sz w:val="22"/>
          <w:szCs w:val="22"/>
          <w:lang w:val="en-GB"/>
        </w:rPr>
        <w:noBreakHyphen/>
        <w:t xml:space="preserve">24 GHz from unwanted emission of HAPS ground stations, the </w:t>
      </w:r>
      <w:proofErr w:type="spellStart"/>
      <w:r w:rsidRPr="00C8255F">
        <w:rPr>
          <w:sz w:val="22"/>
          <w:szCs w:val="22"/>
          <w:lang w:val="en-GB"/>
        </w:rPr>
        <w:t>pfd</w:t>
      </w:r>
      <w:proofErr w:type="spellEnd"/>
      <w:r w:rsidRPr="00C8255F">
        <w:rPr>
          <w:sz w:val="22"/>
          <w:szCs w:val="22"/>
          <w:lang w:val="en-GB"/>
        </w:rPr>
        <w:t xml:space="preserve"> of a HAPS ground station shall not exceed -147 </w:t>
      </w:r>
      <w:proofErr w:type="gramStart"/>
      <w:r w:rsidRPr="00C8255F">
        <w:rPr>
          <w:sz w:val="22"/>
          <w:szCs w:val="22"/>
          <w:lang w:val="en-GB"/>
        </w:rPr>
        <w:t>dB(</w:t>
      </w:r>
      <w:proofErr w:type="gramEnd"/>
      <w:r w:rsidRPr="00C8255F">
        <w:rPr>
          <w:sz w:val="22"/>
          <w:szCs w:val="22"/>
          <w:lang w:val="en-GB"/>
        </w:rPr>
        <w:t>W/m</w:t>
      </w:r>
      <w:r w:rsidRPr="00C8255F">
        <w:rPr>
          <w:sz w:val="22"/>
          <w:szCs w:val="22"/>
          <w:vertAlign w:val="superscript"/>
          <w:lang w:val="en-GB"/>
        </w:rPr>
        <w:t>2</w:t>
      </w:r>
      <w:r w:rsidRPr="00C8255F">
        <w:rPr>
          <w:sz w:val="22"/>
          <w:szCs w:val="22"/>
          <w:lang w:val="en-GB"/>
        </w:rPr>
        <w:t>/400 MHz) for continuum observations and -161 dB(W/m</w:t>
      </w:r>
      <w:r w:rsidRPr="00C8255F">
        <w:rPr>
          <w:sz w:val="22"/>
          <w:szCs w:val="22"/>
          <w:vertAlign w:val="superscript"/>
          <w:lang w:val="en-GB"/>
        </w:rPr>
        <w:t>2</w:t>
      </w:r>
      <w:r w:rsidRPr="00C8255F">
        <w:rPr>
          <w:sz w:val="22"/>
          <w:szCs w:val="22"/>
          <w:lang w:val="en-GB"/>
        </w:rPr>
        <w:t xml:space="preserve">/250 kHz) for spectral line observations at RAS station location at a height of 50 m. These </w:t>
      </w:r>
      <w:proofErr w:type="spellStart"/>
      <w:r w:rsidRPr="00C8255F">
        <w:rPr>
          <w:sz w:val="22"/>
          <w:szCs w:val="22"/>
          <w:lang w:val="en-GB"/>
        </w:rPr>
        <w:t>pfd</w:t>
      </w:r>
      <w:proofErr w:type="spellEnd"/>
      <w:r w:rsidRPr="00C8255F">
        <w:rPr>
          <w:sz w:val="22"/>
          <w:szCs w:val="22"/>
          <w:lang w:val="en-GB"/>
        </w:rPr>
        <w:t xml:space="preserve"> values shall be verified considering a percentage of time of 2% in the relevant propagation model;</w:t>
      </w:r>
    </w:p>
    <w:p w:rsidR="00CA554F" w:rsidRPr="00C8255F" w:rsidRDefault="00CA554F" w:rsidP="00687667">
      <w:pPr>
        <w:tabs>
          <w:tab w:val="left" w:pos="1134"/>
          <w:tab w:val="left" w:pos="1871"/>
          <w:tab w:val="left" w:pos="2268"/>
        </w:tabs>
        <w:overflowPunct w:val="0"/>
        <w:autoSpaceDE w:val="0"/>
        <w:autoSpaceDN w:val="0"/>
        <w:adjustRightInd w:val="0"/>
        <w:spacing w:before="120"/>
        <w:ind w:left="720" w:hanging="720"/>
        <w:jc w:val="both"/>
        <w:textAlignment w:val="baseline"/>
        <w:rPr>
          <w:rFonts w:eastAsia="Times,Arial"/>
          <w:color w:val="222222"/>
          <w:sz w:val="22"/>
          <w:szCs w:val="22"/>
          <w:lang w:val="en-GB"/>
        </w:rPr>
      </w:pPr>
      <w:r w:rsidRPr="00C8255F">
        <w:rPr>
          <w:sz w:val="22"/>
          <w:szCs w:val="22"/>
          <w:lang w:val="en-GB"/>
        </w:rPr>
        <w:t>12</w:t>
      </w:r>
      <w:r w:rsidRPr="00C8255F">
        <w:rPr>
          <w:sz w:val="22"/>
          <w:szCs w:val="22"/>
          <w:lang w:val="en-GB"/>
        </w:rPr>
        <w:tab/>
        <w:t xml:space="preserve">in order to ensure the protection of the radio astronomy service, the </w:t>
      </w:r>
      <w:proofErr w:type="spellStart"/>
      <w:r w:rsidRPr="00C8255F">
        <w:rPr>
          <w:sz w:val="22"/>
          <w:szCs w:val="22"/>
          <w:lang w:val="en-GB"/>
        </w:rPr>
        <w:t>pfd</w:t>
      </w:r>
      <w:proofErr w:type="spellEnd"/>
      <w:r w:rsidRPr="00C8255F">
        <w:rPr>
          <w:sz w:val="22"/>
          <w:szCs w:val="22"/>
          <w:lang w:val="en-GB"/>
        </w:rPr>
        <w:t xml:space="preserve"> produced by unwanted emissions from HAPS platform downlink transmissions shall not exceed -177 dB W/m²/400 MHz for continuum observations and -191 dB W/m²/250 kHz for spectral line observations in the band 23.6-24 GHz at an RAS station location at the height of 50 m.  These </w:t>
      </w:r>
      <w:proofErr w:type="spellStart"/>
      <w:r w:rsidRPr="00C8255F">
        <w:rPr>
          <w:sz w:val="22"/>
          <w:szCs w:val="22"/>
          <w:lang w:val="en-GB"/>
        </w:rPr>
        <w:t>pfd</w:t>
      </w:r>
      <w:proofErr w:type="spellEnd"/>
      <w:r w:rsidRPr="00C8255F">
        <w:rPr>
          <w:sz w:val="22"/>
          <w:szCs w:val="22"/>
          <w:lang w:val="en-GB"/>
        </w:rPr>
        <w:t xml:space="preserve"> values shall be verified considering a percentage of time of 2% in the relevant propagation model.</w:t>
      </w:r>
    </w:p>
    <w:p w:rsidR="00CA554F" w:rsidRPr="00C8255F" w:rsidRDefault="00A2177D" w:rsidP="00CA554F">
      <w:pPr>
        <w:tabs>
          <w:tab w:val="left" w:pos="1134"/>
          <w:tab w:val="left" w:pos="1871"/>
          <w:tab w:val="left" w:pos="2268"/>
        </w:tabs>
        <w:overflowPunct w:val="0"/>
        <w:autoSpaceDE w:val="0"/>
        <w:autoSpaceDN w:val="0"/>
        <w:adjustRightInd w:val="0"/>
        <w:spacing w:before="120"/>
        <w:textAlignment w:val="baseline"/>
        <w:rPr>
          <w:color w:val="222222"/>
          <w:sz w:val="22"/>
          <w:szCs w:val="22"/>
          <w:lang w:val="en-GB"/>
        </w:rPr>
      </w:pPr>
      <w:r>
        <w:rPr>
          <w:rFonts w:eastAsia="Times,Arial"/>
          <w:color w:val="222222"/>
          <w:sz w:val="22"/>
          <w:szCs w:val="22"/>
          <w:lang w:val="en-GB"/>
        </w:rPr>
        <w:tab/>
      </w:r>
      <w:r w:rsidR="00CA554F" w:rsidRPr="00C8255F">
        <w:rPr>
          <w:rFonts w:eastAsia="Times,Arial"/>
          <w:color w:val="222222"/>
          <w:sz w:val="22"/>
          <w:szCs w:val="22"/>
          <w:lang w:val="en-GB"/>
        </w:rPr>
        <w:t>To verify the compliance the following formula shall be used:</w:t>
      </w:r>
    </w:p>
    <w:p w:rsidR="00CA554F" w:rsidRPr="00C8255F" w:rsidRDefault="00CA554F" w:rsidP="00CA554F">
      <w:pPr>
        <w:tabs>
          <w:tab w:val="left" w:pos="1134"/>
          <w:tab w:val="left" w:pos="1871"/>
          <w:tab w:val="left" w:pos="2608"/>
          <w:tab w:val="left" w:pos="3345"/>
        </w:tabs>
        <w:overflowPunct w:val="0"/>
        <w:autoSpaceDE w:val="0"/>
        <w:autoSpaceDN w:val="0"/>
        <w:adjustRightInd w:val="0"/>
        <w:spacing w:before="80"/>
        <w:ind w:left="1134" w:hanging="1134"/>
        <w:textAlignment w:val="baseline"/>
        <w:rPr>
          <w:sz w:val="22"/>
          <w:szCs w:val="22"/>
          <w:lang w:val="en-GB"/>
        </w:rPr>
      </w:pPr>
      <w:r w:rsidRPr="00C8255F">
        <w:rPr>
          <w:sz w:val="22"/>
          <w:szCs w:val="22"/>
          <w:lang w:val="en-GB"/>
        </w:rPr>
        <w:tab/>
      </w:r>
      <w:r w:rsidR="00A2177D" w:rsidRPr="008B2D06">
        <w:tab/>
      </w:r>
      <m:oMath>
        <m:r>
          <w:rPr>
            <w:rFonts w:ascii="Cambria Math" w:hAnsi="Cambria Math"/>
            <w:sz w:val="22"/>
          </w:rPr>
          <m:t>pfd</m:t>
        </m:r>
        <m:r>
          <m:rPr>
            <m:sty m:val="p"/>
          </m:rPr>
          <w:rPr>
            <w:rFonts w:ascii="Cambria Math" w:hAnsi="Cambria Math"/>
            <w:sz w:val="22"/>
          </w:rPr>
          <m:t>=</m:t>
        </m:r>
        <m:sSub>
          <m:sSubPr>
            <m:ctrlPr>
              <w:rPr>
                <w:rFonts w:ascii="Cambria Math" w:hAnsi="Cambria Math"/>
                <w:sz w:val="22"/>
              </w:rPr>
            </m:ctrlPr>
          </m:sSubPr>
          <m:e>
            <m:r>
              <w:rPr>
                <w:rFonts w:ascii="Cambria Math" w:hAnsi="Cambria Math"/>
                <w:sz w:val="22"/>
              </w:rPr>
              <m:t>EIRP</m:t>
            </m:r>
          </m:e>
          <m:sub>
            <m:func>
              <m:funcPr>
                <m:ctrlPr>
                  <w:rPr>
                    <w:rFonts w:ascii="Cambria Math" w:hAnsi="Cambria Math"/>
                    <w:sz w:val="22"/>
                  </w:rPr>
                </m:ctrlPr>
              </m:funcPr>
              <m:fName>
                <m:r>
                  <m:rPr>
                    <m:sty m:val="p"/>
                  </m:rPr>
                  <w:rPr>
                    <w:rFonts w:ascii="Cambria Math" w:hAnsi="Cambria Math"/>
                    <w:sz w:val="22"/>
                  </w:rPr>
                  <m:t>max</m:t>
                </m:r>
              </m:fName>
              <m:e>
                <m:r>
                  <w:rPr>
                    <w:rFonts w:ascii="Cambria Math" w:hAnsi="Cambria Math"/>
                    <w:sz w:val="22"/>
                  </w:rPr>
                  <m:t>clear</m:t>
                </m:r>
                <m:r>
                  <m:rPr>
                    <m:sty m:val="p"/>
                  </m:rPr>
                  <w:rPr>
                    <w:rFonts w:ascii="Cambria Math" w:hAnsi="Cambria Math"/>
                    <w:sz w:val="22"/>
                  </w:rPr>
                  <m:t xml:space="preserve"> </m:t>
                </m:r>
                <m:r>
                  <w:rPr>
                    <w:rFonts w:ascii="Cambria Math" w:hAnsi="Cambria Math"/>
                    <w:sz w:val="22"/>
                  </w:rPr>
                  <m:t>sky</m:t>
                </m:r>
              </m:e>
            </m:func>
          </m:sub>
        </m:sSub>
        <m:d>
          <m:dPr>
            <m:ctrlPr>
              <w:rPr>
                <w:rFonts w:ascii="Cambria Math" w:hAnsi="Cambria Math"/>
                <w:sz w:val="22"/>
              </w:rPr>
            </m:ctrlPr>
          </m:dPr>
          <m:e>
            <m:r>
              <w:rPr>
                <w:rFonts w:ascii="Cambria Math" w:hAnsi="Cambria Math"/>
                <w:sz w:val="22"/>
              </w:rPr>
              <m:t>Az</m:t>
            </m:r>
            <m:r>
              <m:rPr>
                <m:sty m:val="p"/>
              </m:rPr>
              <w:rPr>
                <w:rFonts w:ascii="Cambria Math" w:hAnsi="Cambria Math"/>
                <w:sz w:val="22"/>
              </w:rPr>
              <m:t>,</m:t>
            </m:r>
            <m:r>
              <w:rPr>
                <w:rFonts w:ascii="Cambria Math" w:hAnsi="Cambria Math"/>
                <w:sz w:val="22"/>
              </w:rPr>
              <m:t>El</m:t>
            </m:r>
          </m:e>
        </m:d>
        <m:r>
          <m:rPr>
            <m:sty m:val="p"/>
          </m:rPr>
          <w:rPr>
            <w:rFonts w:ascii="Cambria Math" w:hAnsi="Cambria Math"/>
            <w:sz w:val="22"/>
          </w:rPr>
          <m:t>+</m:t>
        </m:r>
        <m:sSub>
          <m:sSubPr>
            <m:ctrlPr>
              <w:rPr>
                <w:rFonts w:ascii="Cambria Math" w:hAnsi="Cambria Math"/>
                <w:sz w:val="22"/>
              </w:rPr>
            </m:ctrlPr>
          </m:sSubPr>
          <m:e>
            <m:r>
              <w:rPr>
                <w:rFonts w:ascii="Cambria Math" w:hAnsi="Cambria Math"/>
                <w:sz w:val="22"/>
              </w:rPr>
              <m:t>Att</m:t>
            </m:r>
          </m:e>
          <m:sub>
            <m:sSub>
              <m:sSubPr>
                <m:ctrlPr>
                  <w:rPr>
                    <w:rFonts w:ascii="Cambria Math" w:hAnsi="Cambria Math"/>
                    <w:sz w:val="22"/>
                  </w:rPr>
                </m:ctrlPr>
              </m:sSubPr>
              <m:e>
                <m:r>
                  <m:rPr>
                    <m:sty m:val="p"/>
                  </m:rPr>
                  <w:rPr>
                    <w:rFonts w:ascii="Cambria Math" w:hAnsi="Cambria Math"/>
                    <w:sz w:val="22"/>
                  </w:rPr>
                  <m:t>618</m:t>
                </m:r>
              </m:e>
              <m:sub>
                <m:r>
                  <w:rPr>
                    <w:rFonts w:ascii="Cambria Math" w:hAnsi="Cambria Math"/>
                    <w:sz w:val="22"/>
                  </w:rPr>
                  <m:t>P</m:t>
                </m:r>
                <m:r>
                  <m:rPr>
                    <m:sty m:val="p"/>
                  </m:rPr>
                  <w:rPr>
                    <w:rFonts w:ascii="Cambria Math" w:hAnsi="Cambria Math"/>
                    <w:sz w:val="22"/>
                  </w:rPr>
                  <m:t>=2%</m:t>
                </m:r>
              </m:sub>
            </m:sSub>
          </m:sub>
        </m:sSub>
        <m:r>
          <m:rPr>
            <m:sty m:val="p"/>
          </m:rPr>
          <w:rPr>
            <w:rFonts w:ascii="Cambria Math" w:hAnsi="Cambria Math"/>
            <w:sz w:val="22"/>
          </w:rPr>
          <m:t>-10*</m:t>
        </m:r>
        <m:r>
          <w:rPr>
            <w:rFonts w:ascii="Cambria Math" w:hAnsi="Cambria Math"/>
            <w:sz w:val="22"/>
          </w:rPr>
          <m:t>log</m:t>
        </m:r>
        <m:r>
          <m:rPr>
            <m:sty m:val="p"/>
          </m:rPr>
          <w:rPr>
            <w:rFonts w:ascii="Cambria Math" w:hAnsi="Cambria Math"/>
            <w:sz w:val="22"/>
          </w:rPr>
          <m:t>10</m:t>
        </m:r>
        <m:d>
          <m:dPr>
            <m:ctrlPr>
              <w:rPr>
                <w:rFonts w:ascii="Cambria Math" w:hAnsi="Cambria Math"/>
                <w:sz w:val="22"/>
              </w:rPr>
            </m:ctrlPr>
          </m:dPr>
          <m:e>
            <m:r>
              <m:rPr>
                <m:sty m:val="p"/>
              </m:rPr>
              <w:rPr>
                <w:rFonts w:ascii="Cambria Math" w:hAnsi="Cambria Math"/>
                <w:sz w:val="22"/>
              </w:rPr>
              <m:t>4</m:t>
            </m:r>
            <m:r>
              <w:rPr>
                <w:rFonts w:ascii="Cambria Math" w:hAnsi="Cambria Math"/>
                <w:sz w:val="22"/>
              </w:rPr>
              <m:t>π</m:t>
            </m:r>
            <m:sSup>
              <m:sSupPr>
                <m:ctrlPr>
                  <w:rPr>
                    <w:rFonts w:ascii="Cambria Math" w:hAnsi="Cambria Math"/>
                    <w:sz w:val="22"/>
                  </w:rPr>
                </m:ctrlPr>
              </m:sSupPr>
              <m:e>
                <m:r>
                  <w:rPr>
                    <w:rFonts w:ascii="Cambria Math" w:hAnsi="Cambria Math"/>
                    <w:sz w:val="22"/>
                  </w:rPr>
                  <m:t>d</m:t>
                </m:r>
              </m:e>
              <m:sup>
                <m:r>
                  <m:rPr>
                    <m:sty m:val="p"/>
                  </m:rPr>
                  <w:rPr>
                    <w:rFonts w:ascii="Cambria Math" w:hAnsi="Cambria Math"/>
                    <w:sz w:val="22"/>
                  </w:rPr>
                  <m:t>2</m:t>
                </m:r>
              </m:sup>
            </m:sSup>
          </m:e>
        </m:d>
      </m:oMath>
    </w:p>
    <w:p w:rsidR="00CA554F" w:rsidRPr="00C8255F" w:rsidRDefault="00CC0B95" w:rsidP="00CA554F">
      <w:pPr>
        <w:tabs>
          <w:tab w:val="left" w:pos="1134"/>
          <w:tab w:val="left" w:pos="1871"/>
          <w:tab w:val="left" w:pos="2268"/>
        </w:tabs>
        <w:overflowPunct w:val="0"/>
        <w:autoSpaceDE w:val="0"/>
        <w:autoSpaceDN w:val="0"/>
        <w:adjustRightInd w:val="0"/>
        <w:spacing w:before="120"/>
        <w:textAlignment w:val="baseline"/>
        <w:rPr>
          <w:sz w:val="22"/>
          <w:szCs w:val="22"/>
          <w:lang w:val="en-GB"/>
        </w:rPr>
      </w:pPr>
      <w:r>
        <w:rPr>
          <w:sz w:val="22"/>
          <w:szCs w:val="22"/>
          <w:lang w:val="en-GB"/>
        </w:rPr>
        <w:tab/>
      </w:r>
      <w:r w:rsidR="00CA554F" w:rsidRPr="00C8255F">
        <w:rPr>
          <w:sz w:val="22"/>
          <w:szCs w:val="22"/>
          <w:lang w:val="en-GB"/>
        </w:rPr>
        <w:t>where</w:t>
      </w:r>
    </w:p>
    <w:p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i/>
          <w:sz w:val="22"/>
          <w:szCs w:val="22"/>
          <w:lang w:val="en-GB"/>
        </w:rPr>
        <w:tab/>
      </w:r>
      <w:r w:rsidR="00CC0B95">
        <w:rPr>
          <w:i/>
          <w:sz w:val="22"/>
          <w:szCs w:val="22"/>
          <w:lang w:val="en-GB"/>
        </w:rPr>
        <w:tab/>
      </w:r>
      <w:proofErr w:type="spellStart"/>
      <w:r w:rsidRPr="00C8255F">
        <w:rPr>
          <w:i/>
          <w:sz w:val="22"/>
          <w:szCs w:val="22"/>
          <w:lang w:val="en-GB"/>
        </w:rPr>
        <w:t>EIRP</w:t>
      </w:r>
      <w:r w:rsidRPr="00C8255F">
        <w:rPr>
          <w:i/>
          <w:sz w:val="22"/>
          <w:szCs w:val="22"/>
          <w:vertAlign w:val="subscript"/>
          <w:lang w:val="en-GB"/>
        </w:rPr>
        <w:t>max</w:t>
      </w:r>
      <w:proofErr w:type="spellEnd"/>
      <w:r w:rsidRPr="00C8255F">
        <w:rPr>
          <w:i/>
          <w:sz w:val="22"/>
          <w:szCs w:val="22"/>
          <w:vertAlign w:val="subscript"/>
          <w:lang w:val="en-GB"/>
        </w:rPr>
        <w:t xml:space="preserve"> clear sky</w:t>
      </w:r>
      <w:r w:rsidRPr="00C8255F">
        <w:rPr>
          <w:sz w:val="22"/>
          <w:szCs w:val="22"/>
          <w:lang w:val="en-GB"/>
        </w:rPr>
        <w:t xml:space="preserve"> </w:t>
      </w:r>
      <w:r w:rsidRPr="00C8255F">
        <w:rPr>
          <w:sz w:val="22"/>
          <w:szCs w:val="22"/>
          <w:lang w:val="en-GB"/>
        </w:rPr>
        <w:tab/>
        <w:t xml:space="preserve">is the maximum EIRP towards the RAS station at which the HAPS platform station operates under clear sky condition in </w:t>
      </w:r>
      <w:proofErr w:type="spellStart"/>
      <w:r w:rsidRPr="00C8255F">
        <w:rPr>
          <w:sz w:val="22"/>
          <w:szCs w:val="22"/>
          <w:lang w:val="en-GB" w:eastAsia="ja-JP"/>
        </w:rPr>
        <w:t>dBW</w:t>
      </w:r>
      <w:proofErr w:type="spellEnd"/>
      <w:r w:rsidRPr="00C8255F">
        <w:rPr>
          <w:sz w:val="22"/>
          <w:szCs w:val="22"/>
          <w:lang w:val="en-GB" w:eastAsia="ja-JP"/>
        </w:rPr>
        <w:t xml:space="preserve">/290 MHz for </w:t>
      </w:r>
      <w:r w:rsidR="00687667">
        <w:rPr>
          <w:sz w:val="22"/>
          <w:szCs w:val="22"/>
        </w:rPr>
        <w:lastRenderedPageBreak/>
        <w:t>continuum ob</w:t>
      </w:r>
      <w:r w:rsidRPr="00C8255F">
        <w:rPr>
          <w:sz w:val="22"/>
          <w:szCs w:val="22"/>
        </w:rPr>
        <w:t>servations and in dBW/250 kHz for spectral line observations in the band 23.6-24 GHz;</w:t>
      </w:r>
    </w:p>
    <w:p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i/>
          <w:sz w:val="22"/>
          <w:szCs w:val="22"/>
          <w:lang w:val="en-GB"/>
        </w:rPr>
        <w:tab/>
      </w:r>
      <w:r w:rsidR="00CC0B95">
        <w:rPr>
          <w:i/>
          <w:sz w:val="22"/>
          <w:szCs w:val="22"/>
          <w:lang w:val="en-GB"/>
        </w:rPr>
        <w:tab/>
      </w:r>
      <w:proofErr w:type="spellStart"/>
      <w:r w:rsidRPr="00C8255F">
        <w:rPr>
          <w:i/>
          <w:sz w:val="22"/>
          <w:szCs w:val="22"/>
          <w:lang w:val="en-GB"/>
        </w:rPr>
        <w:t>Az</w:t>
      </w:r>
      <w:proofErr w:type="spellEnd"/>
      <w:r w:rsidR="00687667">
        <w:rPr>
          <w:sz w:val="22"/>
          <w:szCs w:val="22"/>
          <w:lang w:val="en-GB"/>
        </w:rPr>
        <w:t xml:space="preserve"> </w:t>
      </w:r>
      <w:r w:rsidRPr="00C8255F">
        <w:rPr>
          <w:sz w:val="22"/>
          <w:szCs w:val="22"/>
          <w:lang w:val="en-GB"/>
        </w:rPr>
        <w:t>is the azimuth in degrees from the HAPS platform toward the RAS station;</w:t>
      </w:r>
    </w:p>
    <w:p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i/>
          <w:sz w:val="22"/>
          <w:szCs w:val="22"/>
          <w:lang w:val="en-GB"/>
        </w:rPr>
        <w:tab/>
        <w:t>El</w:t>
      </w:r>
      <w:r w:rsidRPr="00C8255F">
        <w:rPr>
          <w:sz w:val="22"/>
          <w:szCs w:val="22"/>
          <w:lang w:val="en-GB"/>
        </w:rPr>
        <w:t xml:space="preserve"> </w:t>
      </w:r>
      <w:r w:rsidRPr="00C8255F">
        <w:rPr>
          <w:sz w:val="22"/>
          <w:szCs w:val="22"/>
          <w:lang w:val="en-GB"/>
        </w:rPr>
        <w:tab/>
        <w:t>is the elevation angle in degrees at the HAPS platform towards the RAS station;</w:t>
      </w:r>
    </w:p>
    <w:p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i/>
          <w:sz w:val="22"/>
          <w:szCs w:val="22"/>
          <w:lang w:val="en-GB"/>
        </w:rPr>
        <w:tab/>
        <w:t>Att</w:t>
      </w:r>
      <w:r w:rsidRPr="00C8255F">
        <w:rPr>
          <w:i/>
          <w:sz w:val="22"/>
          <w:szCs w:val="22"/>
          <w:vertAlign w:val="subscript"/>
          <w:lang w:val="en-GB"/>
        </w:rPr>
        <w:t>618p=2%</w:t>
      </w:r>
      <w:r w:rsidRPr="00C8255F">
        <w:rPr>
          <w:sz w:val="22"/>
          <w:szCs w:val="22"/>
          <w:lang w:val="en-GB"/>
        </w:rPr>
        <w:t xml:space="preserve"> </w:t>
      </w:r>
      <w:r w:rsidRPr="00C8255F">
        <w:rPr>
          <w:sz w:val="22"/>
          <w:szCs w:val="22"/>
          <w:lang w:val="en-GB"/>
        </w:rPr>
        <w:tab/>
        <w:t>is the attenuation in dB from recommendation 618 corresponding to p=2% of the time at the radio astronomy location;</w:t>
      </w:r>
    </w:p>
    <w:p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i/>
          <w:sz w:val="22"/>
          <w:szCs w:val="22"/>
          <w:lang w:val="en-GB"/>
        </w:rPr>
        <w:tab/>
        <w:t>d</w:t>
      </w:r>
      <w:r w:rsidRPr="00C8255F">
        <w:rPr>
          <w:sz w:val="22"/>
          <w:szCs w:val="22"/>
          <w:lang w:val="en-GB"/>
        </w:rPr>
        <w:t xml:space="preserve"> </w:t>
      </w:r>
      <w:r w:rsidRPr="00C8255F">
        <w:rPr>
          <w:sz w:val="22"/>
          <w:szCs w:val="22"/>
          <w:lang w:val="en-GB"/>
        </w:rPr>
        <w:tab/>
        <w:t>is the separation distance in meters between the HAPS platform;</w:t>
      </w:r>
    </w:p>
    <w:p w:rsidR="00CA554F" w:rsidRPr="00C8255F" w:rsidRDefault="00CA554F" w:rsidP="00CA554F">
      <w:pPr>
        <w:tabs>
          <w:tab w:val="right" w:pos="1871"/>
          <w:tab w:val="left" w:pos="2041"/>
        </w:tabs>
        <w:overflowPunct w:val="0"/>
        <w:autoSpaceDE w:val="0"/>
        <w:autoSpaceDN w:val="0"/>
        <w:adjustRightInd w:val="0"/>
        <w:spacing w:before="80"/>
        <w:ind w:left="2041" w:hanging="2041"/>
        <w:textAlignment w:val="baseline"/>
        <w:rPr>
          <w:sz w:val="22"/>
          <w:szCs w:val="22"/>
          <w:lang w:val="en-GB"/>
        </w:rPr>
      </w:pPr>
      <w:r w:rsidRPr="00C8255F">
        <w:rPr>
          <w:i/>
          <w:sz w:val="22"/>
          <w:szCs w:val="22"/>
          <w:lang w:val="en-GB"/>
        </w:rPr>
        <w:tab/>
      </w:r>
      <w:proofErr w:type="spellStart"/>
      <w:r w:rsidRPr="00C8255F">
        <w:rPr>
          <w:i/>
          <w:sz w:val="22"/>
          <w:szCs w:val="22"/>
          <w:lang w:val="en-GB"/>
        </w:rPr>
        <w:t>pfd</w:t>
      </w:r>
      <w:proofErr w:type="spellEnd"/>
      <w:r w:rsidRPr="00C8255F">
        <w:rPr>
          <w:i/>
          <w:sz w:val="22"/>
          <w:szCs w:val="22"/>
          <w:lang w:val="en-GB"/>
        </w:rPr>
        <w:tab/>
      </w:r>
      <w:r w:rsidR="00CC0B95" w:rsidRPr="00687667">
        <w:rPr>
          <w:sz w:val="22"/>
          <w:szCs w:val="22"/>
          <w:lang w:val="en-GB"/>
        </w:rPr>
        <w:t>is the</w:t>
      </w:r>
      <w:r w:rsidR="00CC0B95">
        <w:rPr>
          <w:i/>
          <w:sz w:val="22"/>
          <w:szCs w:val="22"/>
          <w:lang w:val="en-GB"/>
        </w:rPr>
        <w:t xml:space="preserve"> </w:t>
      </w:r>
      <w:r w:rsidRPr="00C8255F">
        <w:rPr>
          <w:sz w:val="22"/>
          <w:szCs w:val="22"/>
          <w:lang w:val="en-GB"/>
        </w:rPr>
        <w:t xml:space="preserve">power flux density at the Earth surface per HAPS platform station in </w:t>
      </w:r>
      <w:proofErr w:type="spellStart"/>
      <w:r w:rsidRPr="00C8255F">
        <w:rPr>
          <w:sz w:val="22"/>
          <w:szCs w:val="22"/>
          <w:lang w:val="en-GB"/>
        </w:rPr>
        <w:t>dBW</w:t>
      </w:r>
      <w:proofErr w:type="spellEnd"/>
      <w:r w:rsidRPr="00C8255F">
        <w:rPr>
          <w:sz w:val="22"/>
          <w:szCs w:val="22"/>
          <w:lang w:val="en-GB"/>
        </w:rPr>
        <w:t xml:space="preserve">/m²/290 MHz for continuum observations and in </w:t>
      </w:r>
      <w:proofErr w:type="spellStart"/>
      <w:r w:rsidRPr="00C8255F">
        <w:rPr>
          <w:sz w:val="22"/>
          <w:szCs w:val="22"/>
          <w:lang w:val="en-GB"/>
        </w:rPr>
        <w:t>dBW</w:t>
      </w:r>
      <w:proofErr w:type="spellEnd"/>
      <w:r w:rsidRPr="00C8255F">
        <w:rPr>
          <w:sz w:val="22"/>
          <w:szCs w:val="22"/>
          <w:lang w:val="en-GB"/>
        </w:rPr>
        <w:t>/m²/250 kHz for spectral line observations in the band 23.6-24 GHz;</w:t>
      </w:r>
    </w:p>
    <w:p w:rsidR="00CA554F" w:rsidRPr="00C8255F" w:rsidRDefault="00CA554F" w:rsidP="00687667">
      <w:pPr>
        <w:tabs>
          <w:tab w:val="left" w:pos="1134"/>
          <w:tab w:val="left" w:pos="1871"/>
          <w:tab w:val="left" w:pos="2608"/>
          <w:tab w:val="left" w:pos="3345"/>
        </w:tabs>
        <w:overflowPunct w:val="0"/>
        <w:autoSpaceDE w:val="0"/>
        <w:autoSpaceDN w:val="0"/>
        <w:adjustRightInd w:val="0"/>
        <w:spacing w:before="80"/>
        <w:ind w:left="720" w:hanging="720"/>
        <w:jc w:val="both"/>
        <w:textAlignment w:val="baseline"/>
        <w:rPr>
          <w:sz w:val="22"/>
          <w:szCs w:val="22"/>
          <w:lang w:val="en-GB"/>
        </w:rPr>
      </w:pPr>
      <w:r w:rsidRPr="00C8255F">
        <w:rPr>
          <w:sz w:val="22"/>
          <w:szCs w:val="22"/>
          <w:lang w:val="en-GB"/>
        </w:rPr>
        <w:t>13</w:t>
      </w:r>
      <w:r w:rsidRPr="00C8255F">
        <w:rPr>
          <w:sz w:val="22"/>
          <w:szCs w:val="22"/>
          <w:lang w:val="en-GB"/>
        </w:rPr>
        <w:tab/>
        <w:t xml:space="preserve">that </w:t>
      </w:r>
      <w:r w:rsidRPr="00C8255F">
        <w:rPr>
          <w:i/>
          <w:iCs/>
          <w:sz w:val="22"/>
          <w:szCs w:val="22"/>
          <w:lang w:val="en-GB"/>
        </w:rPr>
        <w:t>resolves</w:t>
      </w:r>
      <w:r w:rsidRPr="00C8255F">
        <w:rPr>
          <w:sz w:val="22"/>
          <w:szCs w:val="22"/>
          <w:lang w:val="en-GB"/>
        </w:rPr>
        <w:t xml:space="preserve"> 6 and 7 shall apply at any radio astronomy station that was in operation prior to 22 November 2019 and has been notified to the Bureau in the band 23.6-24 GHz before 22 May 2020.  Radio astronomy stations notified after this date may seek an agreement with administrations that have authorized HAPS,</w:t>
      </w:r>
    </w:p>
    <w:p w:rsidR="00CA554F" w:rsidRPr="00C8255F" w:rsidRDefault="00CA554F" w:rsidP="00CA554F">
      <w:pPr>
        <w:keepNext/>
        <w:keepLines/>
        <w:tabs>
          <w:tab w:val="left" w:pos="1134"/>
          <w:tab w:val="left" w:pos="1871"/>
          <w:tab w:val="left" w:pos="2268"/>
        </w:tabs>
        <w:overflowPunct w:val="0"/>
        <w:autoSpaceDE w:val="0"/>
        <w:autoSpaceDN w:val="0"/>
        <w:adjustRightInd w:val="0"/>
        <w:spacing w:before="160"/>
        <w:ind w:left="1134"/>
        <w:textAlignment w:val="baseline"/>
        <w:rPr>
          <w:i/>
          <w:sz w:val="22"/>
          <w:szCs w:val="22"/>
        </w:rPr>
      </w:pPr>
      <w:r w:rsidRPr="00C8255F">
        <w:rPr>
          <w:i/>
          <w:sz w:val="22"/>
          <w:szCs w:val="22"/>
        </w:rPr>
        <w:t>instructs the Director of the Radiocommunication Bureau</w:t>
      </w:r>
    </w:p>
    <w:p w:rsidR="00CA554F" w:rsidRPr="00C8255F" w:rsidRDefault="00CA554F" w:rsidP="00CA554F">
      <w:pPr>
        <w:tabs>
          <w:tab w:val="left" w:pos="1134"/>
          <w:tab w:val="left" w:pos="1871"/>
          <w:tab w:val="left" w:pos="2268"/>
        </w:tabs>
        <w:overflowPunct w:val="0"/>
        <w:autoSpaceDE w:val="0"/>
        <w:autoSpaceDN w:val="0"/>
        <w:adjustRightInd w:val="0"/>
        <w:spacing w:before="120"/>
        <w:textAlignment w:val="baseline"/>
        <w:rPr>
          <w:sz w:val="22"/>
          <w:szCs w:val="22"/>
        </w:rPr>
      </w:pPr>
      <w:r w:rsidRPr="00C8255F">
        <w:rPr>
          <w:sz w:val="22"/>
          <w:szCs w:val="22"/>
        </w:rPr>
        <w:t>to take all necessary measures to implement this Resolution.</w:t>
      </w:r>
    </w:p>
    <w:p w:rsidR="00CA554F" w:rsidRPr="00C8255F" w:rsidRDefault="00CA554F" w:rsidP="00CA554F">
      <w:pPr>
        <w:rPr>
          <w:b/>
          <w:sz w:val="22"/>
          <w:szCs w:val="22"/>
        </w:rPr>
      </w:pPr>
    </w:p>
    <w:p w:rsidR="003D5453" w:rsidRPr="00953CD2" w:rsidRDefault="00CA554F" w:rsidP="003D5453">
      <w:pPr>
        <w:jc w:val="both"/>
        <w:rPr>
          <w:i/>
          <w:sz w:val="22"/>
          <w:szCs w:val="22"/>
        </w:rPr>
      </w:pPr>
      <w:r w:rsidRPr="00A738EC">
        <w:rPr>
          <w:b/>
          <w:i/>
          <w:sz w:val="22"/>
          <w:szCs w:val="22"/>
        </w:rPr>
        <w:t>Reasons:</w:t>
      </w:r>
      <w:r w:rsidRPr="00A738EC">
        <w:rPr>
          <w:i/>
          <w:sz w:val="22"/>
          <w:szCs w:val="22"/>
        </w:rPr>
        <w:t xml:space="preserve"> </w:t>
      </w:r>
      <w:r w:rsidR="003D5453">
        <w:rPr>
          <w:i/>
          <w:sz w:val="22"/>
          <w:szCs w:val="22"/>
        </w:rPr>
        <w:t xml:space="preserve"> To add the text of a resolution specifying the operating requirements for HAPS to protect other services.</w:t>
      </w:r>
    </w:p>
    <w:p w:rsidR="00CA554F" w:rsidRPr="00C8255F" w:rsidRDefault="00CA554F" w:rsidP="00CA554F">
      <w:pPr>
        <w:rPr>
          <w:b/>
          <w:sz w:val="22"/>
          <w:szCs w:val="22"/>
        </w:rPr>
      </w:pPr>
    </w:p>
    <w:p w:rsidR="00CA554F" w:rsidRDefault="00CA554F" w:rsidP="00CC78CD">
      <w:pPr>
        <w:pStyle w:val="Reasons"/>
        <w:spacing w:before="0"/>
        <w:rPr>
          <w:sz w:val="22"/>
          <w:szCs w:val="22"/>
        </w:rPr>
      </w:pPr>
    </w:p>
    <w:p w:rsidR="00C419FA" w:rsidRPr="00687667" w:rsidRDefault="00F27DFF" w:rsidP="00687667">
      <w:pPr>
        <w:pStyle w:val="Heading1"/>
        <w:rPr>
          <w:b w:val="0"/>
          <w:sz w:val="22"/>
          <w:szCs w:val="22"/>
          <w:u w:val="single"/>
        </w:rPr>
      </w:pPr>
      <w:r w:rsidRPr="00687667">
        <w:rPr>
          <w:rFonts w:ascii="Times New Roman" w:hAnsi="Times New Roman"/>
          <w:sz w:val="22"/>
          <w:szCs w:val="22"/>
          <w:u w:val="single"/>
        </w:rPr>
        <w:t xml:space="preserve">For the </w:t>
      </w:r>
      <w:r w:rsidR="00C419FA" w:rsidRPr="00687667">
        <w:rPr>
          <w:rFonts w:ascii="Times New Roman" w:hAnsi="Times New Roman"/>
          <w:sz w:val="22"/>
          <w:szCs w:val="22"/>
          <w:u w:val="single"/>
        </w:rPr>
        <w:t>27.9-28.2 GHz and 31.0-31.3 GHz</w:t>
      </w:r>
      <w:r w:rsidR="005F11DC" w:rsidRPr="00687667">
        <w:rPr>
          <w:rFonts w:ascii="Times New Roman" w:hAnsi="Times New Roman"/>
          <w:sz w:val="22"/>
          <w:szCs w:val="22"/>
          <w:u w:val="single"/>
        </w:rPr>
        <w:t xml:space="preserve"> Bands</w:t>
      </w:r>
    </w:p>
    <w:p w:rsidR="00C419FA" w:rsidRPr="00CA554F" w:rsidRDefault="00C419FA" w:rsidP="00CC78CD">
      <w:pPr>
        <w:pStyle w:val="Reasons"/>
        <w:spacing w:before="0"/>
        <w:rPr>
          <w:sz w:val="22"/>
          <w:szCs w:val="22"/>
        </w:rPr>
      </w:pPr>
    </w:p>
    <w:p w:rsidR="003F34AE" w:rsidRPr="005F11DC" w:rsidRDefault="005F11DC" w:rsidP="003F34AE">
      <w:pPr>
        <w:pStyle w:val="Methodheading3"/>
        <w:rPr>
          <w:sz w:val="22"/>
          <w:szCs w:val="22"/>
        </w:rPr>
      </w:pPr>
      <w:r w:rsidRPr="005F11DC">
        <w:rPr>
          <w:sz w:val="22"/>
          <w:szCs w:val="22"/>
        </w:rPr>
        <w:t>MOD</w:t>
      </w:r>
      <w:r w:rsidRPr="005F11DC">
        <w:rPr>
          <w:sz w:val="22"/>
          <w:szCs w:val="22"/>
        </w:rPr>
        <w:tab/>
      </w:r>
      <w:r w:rsidRPr="005F11DC">
        <w:rPr>
          <w:sz w:val="22"/>
          <w:szCs w:val="22"/>
        </w:rPr>
        <w:tab/>
        <w:t>USA/1.14/</w:t>
      </w:r>
      <w:r>
        <w:rPr>
          <w:sz w:val="22"/>
          <w:szCs w:val="22"/>
        </w:rPr>
        <w:t>9</w:t>
      </w:r>
    </w:p>
    <w:p w:rsidR="003F34AE" w:rsidRDefault="003F34AE" w:rsidP="003F34AE">
      <w:pPr>
        <w:pStyle w:val="ArtNo"/>
        <w:rPr>
          <w:lang w:val="en-AU"/>
        </w:rPr>
      </w:pPr>
      <w:r w:rsidRPr="006261EA">
        <w:t>ARTICLE</w:t>
      </w:r>
      <w:r>
        <w:rPr>
          <w:lang w:val="en-AU"/>
        </w:rPr>
        <w:t xml:space="preserve"> </w:t>
      </w:r>
      <w:r>
        <w:rPr>
          <w:rStyle w:val="href"/>
          <w:rFonts w:eastAsiaTheme="majorEastAsia"/>
          <w:color w:val="000000"/>
          <w:lang w:val="en-AU"/>
        </w:rPr>
        <w:t>5</w:t>
      </w:r>
    </w:p>
    <w:p w:rsidR="003F34AE" w:rsidRDefault="003F34AE" w:rsidP="003F34AE">
      <w:pPr>
        <w:pStyle w:val="Arttitle"/>
        <w:rPr>
          <w:lang w:val="en-US"/>
        </w:rPr>
      </w:pPr>
      <w:r w:rsidRPr="006D07BF">
        <w:t>Frequency</w:t>
      </w:r>
      <w:r>
        <w:t xml:space="preserve"> allocations</w:t>
      </w:r>
    </w:p>
    <w:p w:rsidR="003F34AE" w:rsidRPr="00B25B23" w:rsidRDefault="003F34AE" w:rsidP="003F34AE">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Pr>
          <w:b w:val="0"/>
          <w:bCs/>
        </w:rPr>
        <w:br/>
      </w:r>
      <w:r>
        <w:rPr>
          <w:b w:val="0"/>
          <w:bCs/>
        </w:rPr>
        <w:br/>
      </w:r>
    </w:p>
    <w:p w:rsidR="003F34AE" w:rsidRDefault="003F34AE" w:rsidP="003F34AE">
      <w:pPr>
        <w:pStyle w:val="Tabletitle"/>
      </w:pPr>
      <w:r w:rsidRPr="00A45B2F">
        <w:t>24.75-29.9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3143"/>
        <w:gridCol w:w="3102"/>
      </w:tblGrid>
      <w:tr w:rsidR="003F34AE" w:rsidRPr="00D328E5" w:rsidTr="00384C1B">
        <w:trPr>
          <w:cantSplit/>
        </w:trPr>
        <w:tc>
          <w:tcPr>
            <w:tcW w:w="9300" w:type="dxa"/>
            <w:gridSpan w:val="3"/>
            <w:tcBorders>
              <w:top w:val="single" w:sz="4" w:space="0" w:color="auto"/>
              <w:left w:val="single" w:sz="4" w:space="0" w:color="auto"/>
              <w:bottom w:val="single" w:sz="4" w:space="0" w:color="auto"/>
              <w:right w:val="single" w:sz="4" w:space="0" w:color="auto"/>
            </w:tcBorders>
          </w:tcPr>
          <w:p w:rsidR="003F34AE" w:rsidRPr="00D328E5" w:rsidRDefault="003F34AE" w:rsidP="00384C1B">
            <w:pPr>
              <w:pStyle w:val="Tablehead"/>
            </w:pPr>
            <w:r w:rsidRPr="00D328E5">
              <w:t>Allocation to services</w:t>
            </w:r>
          </w:p>
        </w:tc>
      </w:tr>
      <w:tr w:rsidR="003F34AE" w:rsidRPr="00D328E5" w:rsidTr="00384C1B">
        <w:trPr>
          <w:cantSplit/>
        </w:trPr>
        <w:tc>
          <w:tcPr>
            <w:tcW w:w="3055" w:type="dxa"/>
            <w:tcBorders>
              <w:top w:val="single" w:sz="4" w:space="0" w:color="auto"/>
              <w:left w:val="single" w:sz="4" w:space="0" w:color="auto"/>
              <w:bottom w:val="single" w:sz="4" w:space="0" w:color="auto"/>
              <w:right w:val="single" w:sz="4" w:space="0" w:color="auto"/>
            </w:tcBorders>
          </w:tcPr>
          <w:p w:rsidR="003F34AE" w:rsidRPr="00D328E5" w:rsidRDefault="003F34AE" w:rsidP="00384C1B">
            <w:pPr>
              <w:pStyle w:val="Tablehead"/>
            </w:pPr>
            <w:r w:rsidRPr="00D328E5">
              <w:t>Region 1</w:t>
            </w:r>
          </w:p>
        </w:tc>
        <w:tc>
          <w:tcPr>
            <w:tcW w:w="3143" w:type="dxa"/>
            <w:tcBorders>
              <w:top w:val="single" w:sz="4" w:space="0" w:color="auto"/>
              <w:left w:val="single" w:sz="4" w:space="0" w:color="auto"/>
              <w:bottom w:val="single" w:sz="4" w:space="0" w:color="auto"/>
              <w:right w:val="single" w:sz="4" w:space="0" w:color="auto"/>
            </w:tcBorders>
          </w:tcPr>
          <w:p w:rsidR="003F34AE" w:rsidRPr="00D328E5" w:rsidRDefault="003F34AE" w:rsidP="00384C1B">
            <w:pPr>
              <w:pStyle w:val="Tablehead"/>
            </w:pPr>
            <w:r w:rsidRPr="00D328E5">
              <w:t>Region 2</w:t>
            </w:r>
          </w:p>
        </w:tc>
        <w:tc>
          <w:tcPr>
            <w:tcW w:w="3102" w:type="dxa"/>
            <w:tcBorders>
              <w:top w:val="single" w:sz="4" w:space="0" w:color="auto"/>
              <w:left w:val="single" w:sz="4" w:space="0" w:color="auto"/>
              <w:bottom w:val="single" w:sz="4" w:space="0" w:color="auto"/>
              <w:right w:val="single" w:sz="4" w:space="0" w:color="auto"/>
            </w:tcBorders>
          </w:tcPr>
          <w:p w:rsidR="003F34AE" w:rsidRPr="00D328E5" w:rsidRDefault="003F34AE" w:rsidP="00384C1B">
            <w:pPr>
              <w:pStyle w:val="Tablehead"/>
            </w:pPr>
            <w:r w:rsidRPr="00D328E5">
              <w:t>Region 3</w:t>
            </w:r>
          </w:p>
        </w:tc>
      </w:tr>
    </w:tbl>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9304"/>
      </w:tblGrid>
      <w:tr w:rsidR="003F34AE" w:rsidTr="00384C1B">
        <w:trPr>
          <w:cantSplit/>
          <w:jc w:val="center"/>
        </w:trPr>
        <w:tc>
          <w:tcPr>
            <w:tcW w:w="9304" w:type="dxa"/>
            <w:tcBorders>
              <w:top w:val="nil"/>
              <w:left w:val="single" w:sz="4" w:space="0" w:color="auto"/>
              <w:bottom w:val="single" w:sz="4" w:space="0" w:color="auto"/>
              <w:right w:val="single" w:sz="4" w:space="0" w:color="auto"/>
            </w:tcBorders>
            <w:hideMark/>
          </w:tcPr>
          <w:p w:rsidR="003F34AE" w:rsidRDefault="003F34AE" w:rsidP="00384C1B">
            <w:pPr>
              <w:pStyle w:val="TableTextS5"/>
              <w:rPr>
                <w:color w:val="000000"/>
                <w:lang w:val="en-AU"/>
              </w:rPr>
            </w:pPr>
            <w:r w:rsidRPr="00D518E2">
              <w:rPr>
                <w:rStyle w:val="Tablefreq"/>
              </w:rPr>
              <w:t>27.5-28.5</w:t>
            </w:r>
            <w:r>
              <w:rPr>
                <w:color w:val="000000"/>
                <w:lang w:val="en-AU"/>
              </w:rPr>
              <w:tab/>
              <w:t>FIXED</w:t>
            </w:r>
            <w:del w:id="19" w:author="Fernandez Jimenez, Virginia" w:date="2018-06-06T14:41:00Z">
              <w:r w:rsidRPr="008A2589" w:rsidDel="00F41E90">
                <w:rPr>
                  <w:color w:val="000000"/>
                  <w:lang w:val="en-US"/>
                </w:rPr>
                <w:delText xml:space="preserve">  </w:delText>
              </w:r>
              <w:r w:rsidDel="00F41E90">
                <w:rPr>
                  <w:rStyle w:val="Artref"/>
                  <w:color w:val="000000"/>
                </w:rPr>
                <w:delText>5.537A</w:delText>
              </w:r>
            </w:del>
            <w:ins w:id="20" w:author="Fernandez Jimenez, Virginia" w:date="2018-06-06T14:41:00Z">
              <w:r>
                <w:rPr>
                  <w:rStyle w:val="Artref"/>
                  <w:color w:val="000000"/>
                </w:rPr>
                <w:t xml:space="preserve">  </w:t>
              </w:r>
              <w:r>
                <w:t xml:space="preserve">ADD </w:t>
              </w:r>
              <w:proofErr w:type="gramStart"/>
              <w:r w:rsidRPr="00F41E90">
                <w:rPr>
                  <w:rStyle w:val="Artref"/>
                </w:rPr>
                <w:t>5.E</w:t>
              </w:r>
              <w:proofErr w:type="gramEnd"/>
              <w:r w:rsidRPr="00F41E90">
                <w:rPr>
                  <w:rStyle w:val="Artref"/>
                </w:rPr>
                <w:t>114</w:t>
              </w:r>
            </w:ins>
          </w:p>
          <w:p w:rsidR="003F34AE" w:rsidRDefault="003F34AE" w:rsidP="00384C1B">
            <w:pPr>
              <w:pStyle w:val="TableTextS5"/>
              <w:spacing w:before="0"/>
              <w:rPr>
                <w:color w:val="000000"/>
                <w:lang w:val="en-AU"/>
              </w:rPr>
            </w:pPr>
            <w:r>
              <w:rPr>
                <w:color w:val="000000"/>
                <w:lang w:val="en-AU"/>
              </w:rPr>
              <w:tab/>
            </w:r>
            <w:r>
              <w:rPr>
                <w:color w:val="000000"/>
                <w:lang w:val="en-AU"/>
              </w:rPr>
              <w:tab/>
            </w:r>
            <w:r>
              <w:rPr>
                <w:color w:val="000000"/>
                <w:lang w:val="en-AU"/>
              </w:rPr>
              <w:tab/>
            </w:r>
            <w:r>
              <w:rPr>
                <w:color w:val="000000"/>
                <w:lang w:val="en-AU"/>
              </w:rPr>
              <w:tab/>
              <w:t>FIXED-SATELLITE (Earth-to-</w:t>
            </w:r>
            <w:proofErr w:type="gramStart"/>
            <w:r>
              <w:rPr>
                <w:color w:val="000000"/>
                <w:lang w:val="en-AU"/>
              </w:rPr>
              <w:t xml:space="preserve">space)  </w:t>
            </w:r>
            <w:r>
              <w:rPr>
                <w:rStyle w:val="Artref"/>
                <w:color w:val="000000"/>
                <w:lang w:val="en-AU"/>
              </w:rPr>
              <w:t>5</w:t>
            </w:r>
            <w:proofErr w:type="gramEnd"/>
            <w:r>
              <w:rPr>
                <w:rStyle w:val="Artref"/>
                <w:color w:val="000000"/>
                <w:lang w:val="en-AU"/>
              </w:rPr>
              <w:t>.484A</w:t>
            </w:r>
            <w:r>
              <w:rPr>
                <w:color w:val="000000"/>
              </w:rPr>
              <w:t xml:space="preserve">  </w:t>
            </w:r>
            <w:r>
              <w:rPr>
                <w:rStyle w:val="Artref"/>
                <w:color w:val="000000"/>
              </w:rPr>
              <w:t>5.516B</w:t>
            </w:r>
            <w:r>
              <w:rPr>
                <w:color w:val="000000"/>
              </w:rPr>
              <w:t xml:space="preserve">  </w:t>
            </w:r>
            <w:r>
              <w:rPr>
                <w:rStyle w:val="Artref"/>
                <w:color w:val="000000"/>
              </w:rPr>
              <w:t>5</w:t>
            </w:r>
            <w:r>
              <w:rPr>
                <w:rStyle w:val="Artref"/>
                <w:color w:val="000000"/>
                <w:lang w:val="en-AU"/>
              </w:rPr>
              <w:t>.539</w:t>
            </w:r>
          </w:p>
          <w:p w:rsidR="003F34AE" w:rsidRDefault="003F34AE" w:rsidP="00384C1B">
            <w:pPr>
              <w:pStyle w:val="TableTextS5"/>
              <w:spacing w:before="0"/>
              <w:rPr>
                <w:color w:val="000000"/>
                <w:lang w:val="en-AU"/>
              </w:rPr>
            </w:pPr>
            <w:r>
              <w:rPr>
                <w:color w:val="000000"/>
                <w:lang w:val="en-AU"/>
              </w:rPr>
              <w:tab/>
            </w:r>
            <w:r>
              <w:rPr>
                <w:color w:val="000000"/>
                <w:lang w:val="en-AU"/>
              </w:rPr>
              <w:tab/>
            </w:r>
            <w:r>
              <w:rPr>
                <w:color w:val="000000"/>
                <w:lang w:val="en-AU"/>
              </w:rPr>
              <w:tab/>
            </w:r>
            <w:r>
              <w:rPr>
                <w:color w:val="000000"/>
                <w:lang w:val="en-AU"/>
              </w:rPr>
              <w:tab/>
              <w:t>MOBILE</w:t>
            </w:r>
          </w:p>
          <w:p w:rsidR="003F34AE" w:rsidRDefault="003F34AE" w:rsidP="00384C1B">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r>
            <w:proofErr w:type="gramStart"/>
            <w:r>
              <w:rPr>
                <w:rStyle w:val="Artref"/>
                <w:color w:val="000000"/>
                <w:lang w:val="en-AU"/>
              </w:rPr>
              <w:t>5.538</w:t>
            </w:r>
            <w:r>
              <w:rPr>
                <w:color w:val="000000"/>
                <w:lang w:val="en-AU"/>
              </w:rPr>
              <w:t xml:space="preserve">  </w:t>
            </w:r>
            <w:r>
              <w:rPr>
                <w:rStyle w:val="Artref"/>
                <w:color w:val="000000"/>
                <w:lang w:val="en-AU"/>
              </w:rPr>
              <w:t>5</w:t>
            </w:r>
            <w:proofErr w:type="gramEnd"/>
            <w:r>
              <w:rPr>
                <w:rStyle w:val="Artref"/>
                <w:color w:val="000000"/>
                <w:lang w:val="en-AU"/>
              </w:rPr>
              <w:t>.540</w:t>
            </w:r>
          </w:p>
        </w:tc>
      </w:tr>
    </w:tbl>
    <w:p w:rsidR="003F34AE" w:rsidRDefault="003F34AE" w:rsidP="003F34AE">
      <w:pPr>
        <w:pStyle w:val="Reasons"/>
      </w:pPr>
    </w:p>
    <w:p w:rsidR="00156012" w:rsidRPr="00953CD2" w:rsidRDefault="00156012" w:rsidP="00156012">
      <w:pPr>
        <w:jc w:val="both"/>
        <w:rPr>
          <w:i/>
          <w:sz w:val="22"/>
          <w:szCs w:val="22"/>
        </w:rPr>
      </w:pPr>
      <w:r w:rsidRPr="00953CD2">
        <w:rPr>
          <w:b/>
          <w:i/>
          <w:sz w:val="22"/>
          <w:szCs w:val="22"/>
        </w:rPr>
        <w:t>Reasons</w:t>
      </w:r>
      <w:r w:rsidRPr="00953CD2">
        <w:rPr>
          <w:i/>
          <w:sz w:val="22"/>
          <w:szCs w:val="22"/>
        </w:rPr>
        <w:t xml:space="preserve">: </w:t>
      </w:r>
      <w:r>
        <w:rPr>
          <w:i/>
          <w:sz w:val="22"/>
          <w:szCs w:val="22"/>
        </w:rPr>
        <w:t>To add a footnote to the fixed service allocation in support of a HAPS identification in the 27.9-28.2 GHz band</w:t>
      </w:r>
      <w:r w:rsidRPr="00156012">
        <w:rPr>
          <w:i/>
          <w:sz w:val="22"/>
          <w:szCs w:val="22"/>
        </w:rPr>
        <w:t xml:space="preserve"> </w:t>
      </w:r>
      <w:r>
        <w:rPr>
          <w:i/>
          <w:sz w:val="22"/>
          <w:szCs w:val="22"/>
        </w:rPr>
        <w:t>and to suppress the existing HAPS related footnote</w:t>
      </w:r>
      <w:r w:rsidRPr="00953CD2">
        <w:rPr>
          <w:i/>
          <w:sz w:val="22"/>
          <w:szCs w:val="22"/>
        </w:rPr>
        <w:t>.</w:t>
      </w:r>
    </w:p>
    <w:p w:rsidR="00156012" w:rsidRDefault="00156012" w:rsidP="003F34AE">
      <w:pPr>
        <w:pStyle w:val="Reasons"/>
      </w:pPr>
    </w:p>
    <w:p w:rsidR="00F82BFA" w:rsidRDefault="00F82BFA" w:rsidP="003F34AE">
      <w:pPr>
        <w:pStyle w:val="Reasons"/>
      </w:pPr>
    </w:p>
    <w:p w:rsidR="003F34AE" w:rsidRPr="00E5162F" w:rsidRDefault="003F34AE" w:rsidP="00687667">
      <w:pPr>
        <w:pStyle w:val="Methodheading3"/>
        <w:rPr>
          <w:sz w:val="22"/>
          <w:szCs w:val="22"/>
        </w:rPr>
      </w:pPr>
      <w:r w:rsidRPr="00E5162F">
        <w:rPr>
          <w:sz w:val="22"/>
          <w:szCs w:val="22"/>
        </w:rPr>
        <w:t>ADD</w:t>
      </w:r>
      <w:r w:rsidR="005F11DC" w:rsidRPr="00E5162F">
        <w:rPr>
          <w:sz w:val="22"/>
          <w:szCs w:val="22"/>
        </w:rPr>
        <w:tab/>
      </w:r>
      <w:r w:rsidR="005F11DC" w:rsidRPr="00E5162F">
        <w:rPr>
          <w:sz w:val="22"/>
          <w:szCs w:val="22"/>
        </w:rPr>
        <w:tab/>
        <w:t>USA/1.14/10</w:t>
      </w:r>
    </w:p>
    <w:p w:rsidR="005F11DC" w:rsidRPr="00687667" w:rsidRDefault="005F11DC" w:rsidP="005F11DC">
      <w:pPr>
        <w:rPr>
          <w:sz w:val="22"/>
          <w:szCs w:val="22"/>
          <w:lang w:val="en-GB"/>
        </w:rPr>
      </w:pPr>
    </w:p>
    <w:p w:rsidR="003F34AE" w:rsidRPr="00687667" w:rsidRDefault="003F34AE" w:rsidP="003F34AE">
      <w:pPr>
        <w:rPr>
          <w:sz w:val="22"/>
          <w:szCs w:val="22"/>
        </w:rPr>
      </w:pPr>
      <w:r w:rsidRPr="00F82BFA">
        <w:rPr>
          <w:rStyle w:val="Artdef"/>
          <w:sz w:val="22"/>
          <w:szCs w:val="22"/>
        </w:rPr>
        <w:t>5.E114</w:t>
      </w:r>
      <w:r w:rsidRPr="00F82BFA">
        <w:rPr>
          <w:b/>
          <w:sz w:val="22"/>
          <w:szCs w:val="22"/>
        </w:rPr>
        <w:tab/>
      </w:r>
      <w:proofErr w:type="gramStart"/>
      <w:r w:rsidRPr="00F82BFA">
        <w:rPr>
          <w:sz w:val="22"/>
          <w:szCs w:val="22"/>
        </w:rPr>
        <w:t>The</w:t>
      </w:r>
      <w:proofErr w:type="gramEnd"/>
      <w:r w:rsidRPr="00F82BFA">
        <w:rPr>
          <w:sz w:val="22"/>
          <w:szCs w:val="22"/>
        </w:rPr>
        <w:t xml:space="preserve"> allocation to the fixed service in the band 27.9-28.2 GHz is designated for worldwide use by </w:t>
      </w:r>
      <w:r w:rsidRPr="00687667">
        <w:rPr>
          <w:sz w:val="22"/>
          <w:szCs w:val="22"/>
        </w:rPr>
        <w:t>high-altitude platform stations (HAPS). Such use of the fixed-service allocation by HAPS is limited to operation in the HAPS-to-ground direction and is subject to the provisions of Resolution </w:t>
      </w:r>
      <w:r w:rsidRPr="00687667">
        <w:rPr>
          <w:b/>
          <w:sz w:val="22"/>
          <w:szCs w:val="22"/>
        </w:rPr>
        <w:t>[E114-28+31B1-O1] (WRC</w:t>
      </w:r>
      <w:r w:rsidRPr="00687667">
        <w:rPr>
          <w:b/>
          <w:sz w:val="22"/>
          <w:szCs w:val="22"/>
        </w:rPr>
        <w:noBreakHyphen/>
        <w:t>19)</w:t>
      </w:r>
      <w:r w:rsidRPr="00687667">
        <w:rPr>
          <w:sz w:val="22"/>
          <w:szCs w:val="22"/>
        </w:rPr>
        <w:t>.     (WRC</w:t>
      </w:r>
      <w:r w:rsidRPr="00687667">
        <w:rPr>
          <w:sz w:val="22"/>
          <w:szCs w:val="22"/>
        </w:rPr>
        <w:noBreakHyphen/>
        <w:t>19)</w:t>
      </w:r>
    </w:p>
    <w:p w:rsidR="00AE6085" w:rsidRDefault="00AE6085" w:rsidP="003F34AE">
      <w:pPr>
        <w:rPr>
          <w:sz w:val="16"/>
        </w:rPr>
      </w:pPr>
    </w:p>
    <w:p w:rsidR="00AE6085" w:rsidRPr="00A738EC" w:rsidRDefault="00AE6085" w:rsidP="00AE6085">
      <w:pPr>
        <w:tabs>
          <w:tab w:val="left" w:pos="1352"/>
        </w:tabs>
        <w:rPr>
          <w:b/>
          <w:i/>
          <w:sz w:val="22"/>
          <w:szCs w:val="22"/>
        </w:rPr>
      </w:pPr>
      <w:r w:rsidRPr="00A738EC">
        <w:rPr>
          <w:b/>
          <w:i/>
          <w:sz w:val="22"/>
          <w:szCs w:val="22"/>
        </w:rPr>
        <w:t>Reasons:</w:t>
      </w:r>
      <w:r>
        <w:rPr>
          <w:i/>
          <w:sz w:val="22"/>
          <w:szCs w:val="22"/>
        </w:rPr>
        <w:tab/>
        <w:t xml:space="preserve"> To add the text of the footnote allowing HAPS to operate in the fixed service allocation in the 27.9-28.2 GHz band</w:t>
      </w:r>
      <w:r w:rsidR="00CE1FAE">
        <w:rPr>
          <w:i/>
          <w:sz w:val="22"/>
          <w:szCs w:val="22"/>
        </w:rPr>
        <w:t xml:space="preserve"> on a worldwide basis</w:t>
      </w:r>
      <w:r w:rsidRPr="00953CD2">
        <w:rPr>
          <w:i/>
          <w:sz w:val="22"/>
          <w:szCs w:val="22"/>
        </w:rPr>
        <w:t>.</w:t>
      </w:r>
    </w:p>
    <w:p w:rsidR="003F34AE" w:rsidRPr="00DA2575" w:rsidRDefault="003F34AE" w:rsidP="003F34AE">
      <w:pPr>
        <w:pStyle w:val="Reasons"/>
      </w:pPr>
    </w:p>
    <w:p w:rsidR="003F34AE" w:rsidRPr="005F11DC" w:rsidRDefault="003F34AE" w:rsidP="00687667">
      <w:pPr>
        <w:pStyle w:val="Methodheading3"/>
        <w:rPr>
          <w:sz w:val="22"/>
          <w:szCs w:val="22"/>
        </w:rPr>
      </w:pPr>
      <w:r w:rsidRPr="005F11DC">
        <w:rPr>
          <w:sz w:val="22"/>
          <w:szCs w:val="22"/>
        </w:rPr>
        <w:t>SUP</w:t>
      </w:r>
      <w:r w:rsidR="00054B61">
        <w:rPr>
          <w:sz w:val="22"/>
          <w:szCs w:val="22"/>
        </w:rPr>
        <w:tab/>
      </w:r>
      <w:r w:rsidR="00054B61">
        <w:rPr>
          <w:sz w:val="22"/>
          <w:szCs w:val="22"/>
        </w:rPr>
        <w:tab/>
        <w:t>USA/1.14/11</w:t>
      </w:r>
    </w:p>
    <w:p w:rsidR="003F34AE" w:rsidRPr="003F026C" w:rsidRDefault="003F34AE" w:rsidP="00687667">
      <w:pPr>
        <w:rPr>
          <w:rStyle w:val="Artdef"/>
          <w:rFonts w:ascii="Times New Roman Bold" w:hAnsi="Times New Roman Bold" w:cs="Times New Roman Bold"/>
          <w:sz w:val="22"/>
          <w:szCs w:val="22"/>
        </w:rPr>
      </w:pPr>
      <w:r w:rsidRPr="003F026C">
        <w:rPr>
          <w:rStyle w:val="Artdef"/>
          <w:rFonts w:ascii="Times New Roman Bold" w:hAnsi="Times New Roman Bold" w:cs="Times New Roman Bold"/>
          <w:sz w:val="22"/>
          <w:szCs w:val="22"/>
        </w:rPr>
        <w:t>5.</w:t>
      </w:r>
      <w:r w:rsidRPr="00687667">
        <w:rPr>
          <w:rStyle w:val="Artdef"/>
          <w:rFonts w:ascii="Times New Roman Bold" w:hAnsi="Times New Roman Bold" w:cs="Times New Roman Bold"/>
          <w:sz w:val="24"/>
          <w:lang w:val="en-GB"/>
        </w:rPr>
        <w:t>537A</w:t>
      </w:r>
    </w:p>
    <w:p w:rsidR="003F34AE" w:rsidRDefault="003F34AE" w:rsidP="003F34AE">
      <w:pPr>
        <w:pStyle w:val="Reasons"/>
      </w:pPr>
    </w:p>
    <w:p w:rsidR="00054B61" w:rsidRPr="00F27DFF" w:rsidRDefault="00054B61" w:rsidP="00054B61">
      <w:pPr>
        <w:pStyle w:val="Methodheading3"/>
        <w:rPr>
          <w:sz w:val="22"/>
          <w:szCs w:val="22"/>
        </w:rPr>
      </w:pPr>
      <w:r w:rsidRPr="00F27DFF">
        <w:rPr>
          <w:sz w:val="22"/>
          <w:szCs w:val="22"/>
        </w:rPr>
        <w:t>MOD</w:t>
      </w:r>
      <w:r w:rsidRPr="00F27DFF">
        <w:rPr>
          <w:sz w:val="22"/>
          <w:szCs w:val="22"/>
        </w:rPr>
        <w:tab/>
      </w:r>
      <w:r w:rsidRPr="00F27DFF">
        <w:rPr>
          <w:sz w:val="22"/>
          <w:szCs w:val="22"/>
        </w:rPr>
        <w:tab/>
        <w:t xml:space="preserve">USA/1.14/12 </w:t>
      </w:r>
    </w:p>
    <w:p w:rsidR="00054B61" w:rsidRPr="00963CDD" w:rsidRDefault="00054B61" w:rsidP="00054B61">
      <w:pPr>
        <w:pStyle w:val="ArtNo"/>
      </w:pPr>
      <w:r w:rsidRPr="006D07BF">
        <w:t>ARTICLE</w:t>
      </w:r>
      <w:r>
        <w:rPr>
          <w:lang w:val="en-AU"/>
        </w:rPr>
        <w:t xml:space="preserve"> </w:t>
      </w:r>
      <w:r>
        <w:rPr>
          <w:rStyle w:val="href"/>
          <w:rFonts w:eastAsiaTheme="majorEastAsia"/>
          <w:color w:val="000000"/>
          <w:lang w:val="en-AU"/>
        </w:rPr>
        <w:t>5</w:t>
      </w:r>
    </w:p>
    <w:p w:rsidR="00054B61" w:rsidRDefault="00054B61" w:rsidP="00054B61">
      <w:pPr>
        <w:pStyle w:val="Arttitle"/>
        <w:rPr>
          <w:lang w:val="en-US"/>
        </w:rPr>
      </w:pPr>
      <w:r w:rsidRPr="006D07BF">
        <w:t>Frequency</w:t>
      </w:r>
      <w:r>
        <w:t xml:space="preserve"> allocations</w:t>
      </w:r>
    </w:p>
    <w:p w:rsidR="00054B61" w:rsidRPr="00B25B23" w:rsidRDefault="00054B61" w:rsidP="00054B61">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Pr>
          <w:b w:val="0"/>
          <w:bCs/>
        </w:rPr>
        <w:br/>
      </w:r>
      <w:r>
        <w:rPr>
          <w:b w:val="0"/>
          <w:bCs/>
        </w:rPr>
        <w:br/>
      </w:r>
    </w:p>
    <w:p w:rsidR="00054B61" w:rsidRPr="002B657C" w:rsidRDefault="00054B61" w:rsidP="00054B61">
      <w:pPr>
        <w:pStyle w:val="Tabletitle"/>
      </w:pPr>
      <w:r w:rsidRPr="00586C75">
        <w:t>29.9-34.2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3143"/>
        <w:gridCol w:w="3102"/>
      </w:tblGrid>
      <w:tr w:rsidR="00054B61" w:rsidRPr="00963CDD" w:rsidTr="00857555">
        <w:trPr>
          <w:cantSplit/>
        </w:trPr>
        <w:tc>
          <w:tcPr>
            <w:tcW w:w="9300" w:type="dxa"/>
            <w:gridSpan w:val="3"/>
            <w:tcBorders>
              <w:top w:val="single" w:sz="4" w:space="0" w:color="auto"/>
              <w:left w:val="single" w:sz="4" w:space="0" w:color="auto"/>
              <w:bottom w:val="single" w:sz="4" w:space="0" w:color="auto"/>
              <w:right w:val="single" w:sz="4" w:space="0" w:color="auto"/>
            </w:tcBorders>
          </w:tcPr>
          <w:p w:rsidR="00054B61" w:rsidRPr="00963CDD" w:rsidRDefault="00054B61" w:rsidP="00857555">
            <w:pPr>
              <w:pStyle w:val="Tablehead"/>
            </w:pPr>
            <w:r w:rsidRPr="00963CDD">
              <w:t>Allocation to services</w:t>
            </w:r>
          </w:p>
        </w:tc>
      </w:tr>
      <w:tr w:rsidR="00054B61" w:rsidRPr="00963CDD" w:rsidTr="00857555">
        <w:trPr>
          <w:cantSplit/>
        </w:trPr>
        <w:tc>
          <w:tcPr>
            <w:tcW w:w="3055" w:type="dxa"/>
            <w:tcBorders>
              <w:top w:val="single" w:sz="4" w:space="0" w:color="auto"/>
              <w:left w:val="single" w:sz="4" w:space="0" w:color="auto"/>
              <w:bottom w:val="single" w:sz="4" w:space="0" w:color="auto"/>
              <w:right w:val="single" w:sz="4" w:space="0" w:color="auto"/>
            </w:tcBorders>
          </w:tcPr>
          <w:p w:rsidR="00054B61" w:rsidRPr="00963CDD" w:rsidRDefault="00054B61" w:rsidP="00857555">
            <w:pPr>
              <w:pStyle w:val="Tablehead"/>
            </w:pPr>
            <w:r w:rsidRPr="00963CDD">
              <w:t>Region 1</w:t>
            </w:r>
          </w:p>
        </w:tc>
        <w:tc>
          <w:tcPr>
            <w:tcW w:w="3143" w:type="dxa"/>
            <w:tcBorders>
              <w:top w:val="single" w:sz="4" w:space="0" w:color="auto"/>
              <w:left w:val="single" w:sz="4" w:space="0" w:color="auto"/>
              <w:bottom w:val="single" w:sz="4" w:space="0" w:color="auto"/>
              <w:right w:val="single" w:sz="4" w:space="0" w:color="auto"/>
            </w:tcBorders>
          </w:tcPr>
          <w:p w:rsidR="00054B61" w:rsidRPr="00963CDD" w:rsidRDefault="00054B61" w:rsidP="00857555">
            <w:pPr>
              <w:pStyle w:val="Tablehead"/>
            </w:pPr>
            <w:r w:rsidRPr="00963CDD">
              <w:t>Region 2</w:t>
            </w:r>
          </w:p>
        </w:tc>
        <w:tc>
          <w:tcPr>
            <w:tcW w:w="3102" w:type="dxa"/>
            <w:tcBorders>
              <w:top w:val="single" w:sz="4" w:space="0" w:color="auto"/>
              <w:left w:val="single" w:sz="4" w:space="0" w:color="auto"/>
              <w:bottom w:val="single" w:sz="4" w:space="0" w:color="auto"/>
              <w:right w:val="single" w:sz="4" w:space="0" w:color="auto"/>
            </w:tcBorders>
          </w:tcPr>
          <w:p w:rsidR="00054B61" w:rsidRPr="00963CDD" w:rsidRDefault="00054B61" w:rsidP="00857555">
            <w:pPr>
              <w:pStyle w:val="Tablehead"/>
            </w:pPr>
            <w:r w:rsidRPr="00963CDD">
              <w:t>Region 3</w:t>
            </w:r>
          </w:p>
        </w:tc>
      </w:tr>
      <w:tr w:rsidR="00054B61" w:rsidRPr="00716D77" w:rsidTr="00857555">
        <w:trPr>
          <w:cantSplit/>
        </w:trPr>
        <w:tc>
          <w:tcPr>
            <w:tcW w:w="9300" w:type="dxa"/>
            <w:gridSpan w:val="3"/>
            <w:tcBorders>
              <w:top w:val="single" w:sz="4" w:space="0" w:color="auto"/>
              <w:left w:val="single" w:sz="4" w:space="0" w:color="auto"/>
              <w:bottom w:val="single" w:sz="4" w:space="0" w:color="auto"/>
              <w:right w:val="single" w:sz="4" w:space="0" w:color="auto"/>
            </w:tcBorders>
          </w:tcPr>
          <w:p w:rsidR="00054B61" w:rsidRPr="008A2589" w:rsidRDefault="00054B61" w:rsidP="00857555">
            <w:pPr>
              <w:pStyle w:val="TableTextS5"/>
              <w:tabs>
                <w:tab w:val="clear" w:pos="170"/>
                <w:tab w:val="clear" w:pos="567"/>
                <w:tab w:val="clear" w:pos="737"/>
              </w:tabs>
              <w:rPr>
                <w:color w:val="000000"/>
                <w:lang w:val="en-US"/>
              </w:rPr>
            </w:pPr>
            <w:r w:rsidRPr="00D518E2">
              <w:rPr>
                <w:rStyle w:val="Tablefreq"/>
              </w:rPr>
              <w:t>31-31.3</w:t>
            </w:r>
            <w:r>
              <w:rPr>
                <w:color w:val="000000"/>
              </w:rPr>
              <w:tab/>
              <w:t xml:space="preserve">FIXED  </w:t>
            </w:r>
            <w:r w:rsidRPr="00CD4F09">
              <w:rPr>
                <w:rStyle w:val="Artref"/>
              </w:rPr>
              <w:t>5.338A</w:t>
            </w:r>
            <w:del w:id="21" w:author="Fernandez Jimenez, Virginia" w:date="2018-06-06T14:52:00Z">
              <w:r w:rsidDel="00476B96">
                <w:rPr>
                  <w:rStyle w:val="Artref"/>
                  <w:color w:val="000000"/>
                </w:rPr>
                <w:delText xml:space="preserve">  5.543A</w:delText>
              </w:r>
            </w:del>
            <w:ins w:id="22" w:author="Fernandez Jimenez, Virginia" w:date="2018-06-06T14:52:00Z">
              <w:r>
                <w:rPr>
                  <w:rStyle w:val="Artref"/>
                  <w:color w:val="000000"/>
                </w:rPr>
                <w:t xml:space="preserve">  </w:t>
              </w:r>
            </w:ins>
            <w:ins w:id="23" w:author="Fernandez Jimenez, Virginia" w:date="2018-06-06T14:53:00Z">
              <w:r w:rsidRPr="00C60200">
                <w:rPr>
                  <w:color w:val="000000"/>
                </w:rPr>
                <w:t>ADD</w:t>
              </w:r>
              <w:r>
                <w:rPr>
                  <w:color w:val="000000"/>
                </w:rPr>
                <w:t xml:space="preserve"> </w:t>
              </w:r>
              <w:proofErr w:type="gramStart"/>
              <w:r w:rsidRPr="00803559">
                <w:rPr>
                  <w:rStyle w:val="Artref"/>
                </w:rPr>
                <w:t>5.F</w:t>
              </w:r>
              <w:proofErr w:type="gramEnd"/>
              <w:r w:rsidRPr="00803559">
                <w:rPr>
                  <w:rStyle w:val="Artref"/>
                </w:rPr>
                <w:t>114</w:t>
              </w:r>
            </w:ins>
          </w:p>
          <w:p w:rsidR="00054B61" w:rsidRDefault="00054B61" w:rsidP="00857555">
            <w:pPr>
              <w:pStyle w:val="TableTextS5"/>
              <w:rPr>
                <w:color w:val="000000"/>
              </w:rPr>
            </w:pPr>
            <w:r>
              <w:rPr>
                <w:color w:val="000000"/>
              </w:rPr>
              <w:tab/>
            </w:r>
            <w:r>
              <w:rPr>
                <w:color w:val="000000"/>
              </w:rPr>
              <w:tab/>
            </w:r>
            <w:r>
              <w:rPr>
                <w:color w:val="000000"/>
              </w:rPr>
              <w:tab/>
            </w:r>
            <w:r>
              <w:rPr>
                <w:color w:val="000000"/>
              </w:rPr>
              <w:tab/>
              <w:t>MOBILE</w:t>
            </w:r>
          </w:p>
          <w:p w:rsidR="00054B61" w:rsidRDefault="00054B61" w:rsidP="00857555">
            <w:pPr>
              <w:pStyle w:val="TableTextS5"/>
              <w:rPr>
                <w:color w:val="000000"/>
              </w:rPr>
            </w:pPr>
            <w:r>
              <w:rPr>
                <w:color w:val="000000"/>
              </w:rPr>
              <w:tab/>
            </w:r>
            <w:r>
              <w:rPr>
                <w:color w:val="000000"/>
              </w:rPr>
              <w:tab/>
            </w:r>
            <w:r>
              <w:rPr>
                <w:color w:val="000000"/>
              </w:rPr>
              <w:tab/>
            </w:r>
            <w:r>
              <w:rPr>
                <w:color w:val="000000"/>
              </w:rPr>
              <w:tab/>
              <w:t>Standard frequency and time signal-satellite (space-to-Earth)</w:t>
            </w:r>
          </w:p>
          <w:p w:rsidR="00054B61" w:rsidRDefault="00054B61" w:rsidP="00857555">
            <w:pPr>
              <w:pStyle w:val="TableTextS5"/>
              <w:rPr>
                <w:color w:val="000000"/>
              </w:rPr>
            </w:pPr>
            <w:r>
              <w:rPr>
                <w:color w:val="000000"/>
              </w:rPr>
              <w:tab/>
            </w:r>
            <w:r>
              <w:rPr>
                <w:color w:val="000000"/>
              </w:rPr>
              <w:tab/>
            </w:r>
            <w:r>
              <w:rPr>
                <w:color w:val="000000"/>
              </w:rPr>
              <w:tab/>
            </w:r>
            <w:r>
              <w:rPr>
                <w:color w:val="000000"/>
              </w:rPr>
              <w:tab/>
              <w:t xml:space="preserve">Space </w:t>
            </w:r>
            <w:proofErr w:type="gramStart"/>
            <w:r>
              <w:rPr>
                <w:color w:val="000000"/>
              </w:rPr>
              <w:t xml:space="preserve">research  </w:t>
            </w:r>
            <w:r>
              <w:rPr>
                <w:rStyle w:val="Artref"/>
                <w:color w:val="000000"/>
              </w:rPr>
              <w:t>5.544</w:t>
            </w:r>
            <w:proofErr w:type="gramEnd"/>
            <w:r>
              <w:rPr>
                <w:color w:val="000000"/>
              </w:rPr>
              <w:t xml:space="preserve">  </w:t>
            </w:r>
            <w:r>
              <w:rPr>
                <w:rStyle w:val="Artref"/>
                <w:color w:val="000000"/>
              </w:rPr>
              <w:t>5.545</w:t>
            </w:r>
          </w:p>
          <w:p w:rsidR="00054B61" w:rsidRPr="00716D77" w:rsidRDefault="00054B61" w:rsidP="00857555">
            <w:pPr>
              <w:pStyle w:val="TableTextS5"/>
              <w:rPr>
                <w:noProof/>
                <w:lang w:val="en-US"/>
              </w:rPr>
            </w:pPr>
            <w:r>
              <w:rPr>
                <w:color w:val="000000"/>
              </w:rPr>
              <w:tab/>
            </w:r>
            <w:r>
              <w:rPr>
                <w:color w:val="000000"/>
              </w:rPr>
              <w:tab/>
            </w:r>
            <w:r>
              <w:rPr>
                <w:color w:val="000000"/>
              </w:rPr>
              <w:tab/>
            </w:r>
            <w:r>
              <w:rPr>
                <w:color w:val="000000"/>
              </w:rPr>
              <w:tab/>
            </w:r>
            <w:r>
              <w:rPr>
                <w:rStyle w:val="Artref"/>
                <w:color w:val="000000"/>
              </w:rPr>
              <w:t>5.149</w:t>
            </w:r>
          </w:p>
        </w:tc>
      </w:tr>
    </w:tbl>
    <w:p w:rsidR="00054B61" w:rsidRDefault="00054B61" w:rsidP="00054B61">
      <w:pPr>
        <w:pStyle w:val="Reasons"/>
      </w:pPr>
    </w:p>
    <w:p w:rsidR="00156012" w:rsidRPr="00953CD2" w:rsidRDefault="00156012" w:rsidP="00156012">
      <w:pPr>
        <w:jc w:val="both"/>
        <w:rPr>
          <w:i/>
          <w:sz w:val="22"/>
          <w:szCs w:val="22"/>
        </w:rPr>
      </w:pPr>
      <w:r w:rsidRPr="00953CD2">
        <w:rPr>
          <w:b/>
          <w:i/>
          <w:sz w:val="22"/>
          <w:szCs w:val="22"/>
        </w:rPr>
        <w:t>Reasons</w:t>
      </w:r>
      <w:r w:rsidRPr="00953CD2">
        <w:rPr>
          <w:i/>
          <w:sz w:val="22"/>
          <w:szCs w:val="22"/>
        </w:rPr>
        <w:t xml:space="preserve">: </w:t>
      </w:r>
      <w:r>
        <w:rPr>
          <w:i/>
          <w:sz w:val="22"/>
          <w:szCs w:val="22"/>
        </w:rPr>
        <w:t>To add a footnote to the fixed service allocation in support of a HAPS identification in the 31-31.3 GHz band and to suppress the existing HAPS related footnote</w:t>
      </w:r>
      <w:r w:rsidRPr="00953CD2">
        <w:rPr>
          <w:i/>
          <w:sz w:val="22"/>
          <w:szCs w:val="22"/>
        </w:rPr>
        <w:t>.</w:t>
      </w:r>
    </w:p>
    <w:p w:rsidR="00156012" w:rsidRDefault="00156012" w:rsidP="00054B61">
      <w:pPr>
        <w:pStyle w:val="Reasons"/>
      </w:pPr>
    </w:p>
    <w:p w:rsidR="00054B61" w:rsidRPr="00E5162F" w:rsidRDefault="00054B61" w:rsidP="00687667">
      <w:pPr>
        <w:pStyle w:val="Methodheading3"/>
        <w:rPr>
          <w:sz w:val="22"/>
          <w:szCs w:val="22"/>
        </w:rPr>
      </w:pPr>
      <w:r w:rsidRPr="00E5162F">
        <w:rPr>
          <w:sz w:val="22"/>
          <w:szCs w:val="22"/>
        </w:rPr>
        <w:lastRenderedPageBreak/>
        <w:t>ADD</w:t>
      </w:r>
      <w:r w:rsidRPr="00E5162F">
        <w:rPr>
          <w:sz w:val="22"/>
          <w:szCs w:val="22"/>
        </w:rPr>
        <w:tab/>
      </w:r>
      <w:r w:rsidRPr="00E5162F">
        <w:rPr>
          <w:sz w:val="22"/>
          <w:szCs w:val="22"/>
        </w:rPr>
        <w:tab/>
        <w:t>USA/1.14/13</w:t>
      </w:r>
    </w:p>
    <w:p w:rsidR="00054B61" w:rsidRPr="00687667" w:rsidRDefault="00054B61" w:rsidP="00054B61">
      <w:pPr>
        <w:rPr>
          <w:sz w:val="22"/>
          <w:szCs w:val="22"/>
          <w:lang w:val="en-GB"/>
        </w:rPr>
      </w:pPr>
    </w:p>
    <w:p w:rsidR="00054B61" w:rsidRPr="00687667" w:rsidRDefault="00054B61" w:rsidP="00054B61">
      <w:pPr>
        <w:rPr>
          <w:sz w:val="22"/>
          <w:szCs w:val="22"/>
        </w:rPr>
      </w:pPr>
      <w:r w:rsidRPr="00687667">
        <w:rPr>
          <w:rStyle w:val="Artdef"/>
          <w:sz w:val="22"/>
          <w:szCs w:val="22"/>
        </w:rPr>
        <w:t>5.F114</w:t>
      </w:r>
      <w:r w:rsidRPr="00687667">
        <w:rPr>
          <w:b/>
          <w:sz w:val="22"/>
          <w:szCs w:val="22"/>
        </w:rPr>
        <w:tab/>
      </w:r>
      <w:proofErr w:type="gramStart"/>
      <w:r w:rsidRPr="00687667">
        <w:rPr>
          <w:sz w:val="22"/>
          <w:szCs w:val="22"/>
        </w:rPr>
        <w:t>The</w:t>
      </w:r>
      <w:proofErr w:type="gramEnd"/>
      <w:r w:rsidRPr="00687667">
        <w:rPr>
          <w:sz w:val="22"/>
          <w:szCs w:val="22"/>
        </w:rPr>
        <w:t xml:space="preserve"> allocation to the fixed service in the band 31-31.3 GHz is designated for worldwide use by high-altitude platform stations (HAPS) in the HAPS-to-ground direction. Such use of the fixed-service allocation by HAPS is subject to the provisions of Resolution </w:t>
      </w:r>
      <w:r w:rsidRPr="00687667">
        <w:rPr>
          <w:b/>
          <w:sz w:val="22"/>
          <w:szCs w:val="22"/>
        </w:rPr>
        <w:t>[E114-28+31B1-O1] (WRC</w:t>
      </w:r>
      <w:r w:rsidRPr="00687667">
        <w:rPr>
          <w:b/>
          <w:sz w:val="22"/>
          <w:szCs w:val="22"/>
        </w:rPr>
        <w:noBreakHyphen/>
        <w:t>19)</w:t>
      </w:r>
      <w:r w:rsidRPr="00687667">
        <w:rPr>
          <w:sz w:val="22"/>
          <w:szCs w:val="22"/>
        </w:rPr>
        <w:t>.     (WRC</w:t>
      </w:r>
      <w:r w:rsidRPr="00687667">
        <w:rPr>
          <w:sz w:val="22"/>
          <w:szCs w:val="22"/>
        </w:rPr>
        <w:noBreakHyphen/>
        <w:t>19)</w:t>
      </w:r>
    </w:p>
    <w:p w:rsidR="00CE1FAE" w:rsidRDefault="00CE1FAE" w:rsidP="00CE1FAE">
      <w:pPr>
        <w:tabs>
          <w:tab w:val="left" w:pos="1352"/>
        </w:tabs>
        <w:rPr>
          <w:b/>
          <w:i/>
          <w:sz w:val="22"/>
          <w:szCs w:val="22"/>
        </w:rPr>
      </w:pPr>
    </w:p>
    <w:p w:rsidR="00CE1FAE" w:rsidRPr="00A738EC" w:rsidRDefault="00CE1FAE" w:rsidP="00CE1FAE">
      <w:pPr>
        <w:tabs>
          <w:tab w:val="left" w:pos="1352"/>
        </w:tabs>
        <w:rPr>
          <w:b/>
          <w:i/>
          <w:sz w:val="22"/>
          <w:szCs w:val="22"/>
        </w:rPr>
      </w:pPr>
      <w:r w:rsidRPr="00A738EC">
        <w:rPr>
          <w:b/>
          <w:i/>
          <w:sz w:val="22"/>
          <w:szCs w:val="22"/>
        </w:rPr>
        <w:t>Reasons:</w:t>
      </w:r>
      <w:r>
        <w:rPr>
          <w:i/>
          <w:sz w:val="22"/>
          <w:szCs w:val="22"/>
        </w:rPr>
        <w:tab/>
        <w:t xml:space="preserve"> To add the text of the footnote allowing HAPS to operate in the fixed service allocation in the 31-31.3 GHz band on a worldwide basis</w:t>
      </w:r>
      <w:r w:rsidRPr="00953CD2">
        <w:rPr>
          <w:i/>
          <w:sz w:val="22"/>
          <w:szCs w:val="22"/>
        </w:rPr>
        <w:t>.</w:t>
      </w:r>
    </w:p>
    <w:p w:rsidR="00054B61" w:rsidRPr="00B01168" w:rsidRDefault="00054B61" w:rsidP="00054B61">
      <w:pPr>
        <w:pStyle w:val="Reasons"/>
      </w:pPr>
    </w:p>
    <w:p w:rsidR="00054B61" w:rsidRPr="00054B61" w:rsidRDefault="00054B61" w:rsidP="00687667">
      <w:pPr>
        <w:pStyle w:val="Methodheading3"/>
        <w:rPr>
          <w:sz w:val="22"/>
          <w:szCs w:val="22"/>
        </w:rPr>
      </w:pPr>
      <w:r w:rsidRPr="00054B61">
        <w:rPr>
          <w:sz w:val="22"/>
          <w:szCs w:val="22"/>
        </w:rPr>
        <w:t>SUP</w:t>
      </w:r>
      <w:r w:rsidRPr="00054B61">
        <w:rPr>
          <w:sz w:val="22"/>
          <w:szCs w:val="22"/>
        </w:rPr>
        <w:tab/>
      </w:r>
      <w:r w:rsidRPr="00054B61">
        <w:rPr>
          <w:sz w:val="22"/>
          <w:szCs w:val="22"/>
        </w:rPr>
        <w:tab/>
        <w:t>USA/1.14/14</w:t>
      </w:r>
    </w:p>
    <w:p w:rsidR="00054B61" w:rsidRPr="003F026C" w:rsidRDefault="00054B61" w:rsidP="00687667">
      <w:pPr>
        <w:rPr>
          <w:rStyle w:val="Artdef"/>
          <w:rFonts w:ascii="Times New Roman Bold" w:hAnsi="Times New Roman Bold" w:cs="Times New Roman Bold"/>
          <w:sz w:val="22"/>
          <w:szCs w:val="22"/>
        </w:rPr>
      </w:pPr>
      <w:r w:rsidRPr="003F026C">
        <w:rPr>
          <w:rStyle w:val="Artdef"/>
          <w:rFonts w:ascii="Times New Roman Bold" w:hAnsi="Times New Roman Bold" w:cs="Times New Roman Bold"/>
          <w:sz w:val="22"/>
          <w:szCs w:val="22"/>
        </w:rPr>
        <w:t>5.543A</w:t>
      </w:r>
    </w:p>
    <w:p w:rsidR="00054B61" w:rsidRPr="00DA2575" w:rsidRDefault="00054B61" w:rsidP="003F34AE">
      <w:pPr>
        <w:pStyle w:val="Reasons"/>
      </w:pPr>
    </w:p>
    <w:p w:rsidR="003F34AE" w:rsidRPr="00687667" w:rsidRDefault="003F34AE" w:rsidP="00687667">
      <w:pPr>
        <w:pStyle w:val="Methodheading3"/>
        <w:rPr>
          <w:sz w:val="22"/>
          <w:szCs w:val="22"/>
        </w:rPr>
      </w:pPr>
      <w:r w:rsidRPr="00687667">
        <w:rPr>
          <w:sz w:val="22"/>
          <w:szCs w:val="22"/>
        </w:rPr>
        <w:t>ADD</w:t>
      </w:r>
      <w:r w:rsidR="00054B61" w:rsidRPr="00687667">
        <w:rPr>
          <w:sz w:val="22"/>
          <w:szCs w:val="22"/>
        </w:rPr>
        <w:tab/>
      </w:r>
      <w:r w:rsidR="00054B61" w:rsidRPr="00687667">
        <w:rPr>
          <w:sz w:val="22"/>
          <w:szCs w:val="22"/>
        </w:rPr>
        <w:tab/>
        <w:t>USA/1.14/15</w:t>
      </w:r>
    </w:p>
    <w:p w:rsidR="003F34AE" w:rsidRPr="003F34AE" w:rsidRDefault="003F34AE" w:rsidP="003F34AE">
      <w:pPr>
        <w:pStyle w:val="ResNo"/>
        <w:rPr>
          <w:rFonts w:ascii="Times New Roman" w:eastAsiaTheme="minorEastAsia" w:hAnsi="Times New Roman" w:cs="Times New Roman"/>
        </w:rPr>
      </w:pPr>
      <w:r w:rsidRPr="003F34AE">
        <w:rPr>
          <w:rFonts w:ascii="Times New Roman" w:eastAsiaTheme="minorEastAsia" w:hAnsi="Times New Roman" w:cs="Times New Roman"/>
        </w:rPr>
        <w:t xml:space="preserve">DRAFT NEW RESOLUTION </w:t>
      </w:r>
      <w:r w:rsidRPr="003F34AE">
        <w:rPr>
          <w:rFonts w:ascii="Times New Roman" w:hAnsi="Times New Roman" w:cs="Times New Roman"/>
          <w:bCs/>
        </w:rPr>
        <w:t>[E114-28+31B1-O1]</w:t>
      </w:r>
      <w:r w:rsidRPr="003F34AE">
        <w:rPr>
          <w:rFonts w:ascii="Times New Roman" w:eastAsiaTheme="minorEastAsia" w:hAnsi="Times New Roman" w:cs="Times New Roman"/>
        </w:rPr>
        <w:t xml:space="preserve"> (WRC</w:t>
      </w:r>
      <w:r w:rsidRPr="003F34AE">
        <w:rPr>
          <w:rFonts w:ascii="Times New Roman" w:eastAsiaTheme="minorEastAsia" w:hAnsi="Times New Roman" w:cs="Times New Roman"/>
        </w:rPr>
        <w:noBreakHyphen/>
        <w:t>19)</w:t>
      </w:r>
    </w:p>
    <w:p w:rsidR="003F34AE" w:rsidRPr="00E63710" w:rsidRDefault="003F34AE" w:rsidP="003F34AE">
      <w:pPr>
        <w:pStyle w:val="Restitle"/>
      </w:pPr>
      <w:r w:rsidRPr="00E63710">
        <w:t xml:space="preserve">Use of the bands 27.9-28.2 GHz and 31-31.3 GHz by high altitude platform stations in the fixed service </w:t>
      </w:r>
    </w:p>
    <w:p w:rsidR="003F34AE" w:rsidRPr="005F11DC" w:rsidRDefault="003F34AE" w:rsidP="003F34AE">
      <w:pPr>
        <w:pStyle w:val="Normalaftertitle"/>
        <w:rPr>
          <w:rFonts w:ascii="Times New Roman" w:hAnsi="Times New Roman" w:cs="Times New Roman"/>
        </w:rPr>
      </w:pPr>
      <w:r w:rsidRPr="005F11DC">
        <w:rPr>
          <w:rFonts w:ascii="Times New Roman" w:hAnsi="Times New Roman" w:cs="Times New Roman"/>
        </w:rPr>
        <w:t>The World Radiocommunication Conference (Sharm el-Sheikh, 2019),</w:t>
      </w:r>
    </w:p>
    <w:p w:rsidR="003F34AE" w:rsidRPr="007B1916" w:rsidRDefault="003F34AE" w:rsidP="003F34AE">
      <w:pPr>
        <w:pStyle w:val="Call"/>
      </w:pPr>
      <w:r w:rsidRPr="007B1916">
        <w:t>considering</w:t>
      </w:r>
    </w:p>
    <w:p w:rsidR="003F34AE" w:rsidRPr="00687667" w:rsidRDefault="003F34AE" w:rsidP="003F34AE">
      <w:pPr>
        <w:rPr>
          <w:sz w:val="22"/>
          <w:szCs w:val="22"/>
        </w:rPr>
      </w:pPr>
      <w:r w:rsidRPr="00687667">
        <w:rPr>
          <w:sz w:val="22"/>
          <w:szCs w:val="22"/>
        </w:rPr>
        <w:t>Note: No text has been developed, it may be proposed in contributions to CPM19-2.</w:t>
      </w:r>
    </w:p>
    <w:p w:rsidR="003F34AE" w:rsidRPr="00687667" w:rsidRDefault="003F34AE" w:rsidP="003F34AE">
      <w:pPr>
        <w:pStyle w:val="Call"/>
        <w:rPr>
          <w:sz w:val="22"/>
          <w:szCs w:val="22"/>
        </w:rPr>
      </w:pPr>
      <w:r w:rsidRPr="00687667">
        <w:rPr>
          <w:sz w:val="22"/>
          <w:szCs w:val="22"/>
        </w:rPr>
        <w:t>recognizing</w:t>
      </w:r>
    </w:p>
    <w:p w:rsidR="003F34AE" w:rsidRPr="00687667" w:rsidRDefault="003F34AE" w:rsidP="003F34AE">
      <w:pPr>
        <w:rPr>
          <w:sz w:val="22"/>
          <w:szCs w:val="22"/>
        </w:rPr>
      </w:pPr>
      <w:r w:rsidRPr="00687667">
        <w:rPr>
          <w:sz w:val="22"/>
          <w:szCs w:val="22"/>
        </w:rPr>
        <w:t>Note: No text has been developed, it may be proposed in contributions to CPM19-2.</w:t>
      </w:r>
    </w:p>
    <w:p w:rsidR="003F34AE" w:rsidRPr="00687667" w:rsidRDefault="003F34AE" w:rsidP="003F34AE">
      <w:pPr>
        <w:pStyle w:val="Call"/>
        <w:rPr>
          <w:sz w:val="22"/>
          <w:szCs w:val="22"/>
        </w:rPr>
      </w:pPr>
      <w:r w:rsidRPr="00687667">
        <w:rPr>
          <w:sz w:val="22"/>
          <w:szCs w:val="22"/>
        </w:rPr>
        <w:t>resolves</w:t>
      </w:r>
    </w:p>
    <w:p w:rsidR="003F34AE" w:rsidRDefault="003F34AE" w:rsidP="00687667">
      <w:pPr>
        <w:ind w:left="720" w:hanging="720"/>
        <w:rPr>
          <w:sz w:val="22"/>
          <w:szCs w:val="22"/>
          <w:lang w:eastAsia="ja-JP"/>
        </w:rPr>
      </w:pPr>
      <w:r w:rsidRPr="00687667">
        <w:rPr>
          <w:sz w:val="22"/>
          <w:szCs w:val="22"/>
        </w:rPr>
        <w:t>1</w:t>
      </w:r>
      <w:r w:rsidRPr="00687667">
        <w:rPr>
          <w:sz w:val="22"/>
          <w:szCs w:val="22"/>
        </w:rPr>
        <w:tab/>
        <w:t>that for the purpose of protecting the fi</w:t>
      </w:r>
      <w:r w:rsidR="00687667">
        <w:rPr>
          <w:sz w:val="22"/>
          <w:szCs w:val="22"/>
        </w:rPr>
        <w:t>xed wireless systems in neighbo</w:t>
      </w:r>
      <w:r w:rsidRPr="00687667">
        <w:rPr>
          <w:sz w:val="22"/>
          <w:szCs w:val="22"/>
        </w:rPr>
        <w:t xml:space="preserve">ring administrations in the band 27.9-28.2 GHz, the </w:t>
      </w:r>
      <w:r w:rsidRPr="00687667">
        <w:rPr>
          <w:sz w:val="22"/>
          <w:szCs w:val="22"/>
          <w:lang w:eastAsia="ja-JP"/>
        </w:rPr>
        <w:t xml:space="preserve">power flux density limit per HAPS platform station at the </w:t>
      </w:r>
      <w:r w:rsidR="00687667">
        <w:rPr>
          <w:sz w:val="22"/>
          <w:szCs w:val="22"/>
          <w:lang w:eastAsia="ja-JP"/>
        </w:rPr>
        <w:t>surface of the Earth in neighbo</w:t>
      </w:r>
      <w:r w:rsidRPr="00687667">
        <w:rPr>
          <w:sz w:val="22"/>
          <w:szCs w:val="22"/>
          <w:lang w:eastAsia="ja-JP"/>
        </w:rPr>
        <w:t xml:space="preserve">ring administrations shall not exceed the following pfd mask in </w:t>
      </w:r>
      <w:r w:rsidRPr="00687667">
        <w:rPr>
          <w:sz w:val="22"/>
          <w:szCs w:val="22"/>
        </w:rPr>
        <w:t>dBW/m</w:t>
      </w:r>
      <w:r w:rsidRPr="00687667">
        <w:rPr>
          <w:sz w:val="22"/>
          <w:szCs w:val="22"/>
          <w:vertAlign w:val="superscript"/>
        </w:rPr>
        <w:t>2</w:t>
      </w:r>
      <w:r w:rsidRPr="00687667">
        <w:rPr>
          <w:sz w:val="22"/>
          <w:szCs w:val="22"/>
        </w:rPr>
        <w:t>/MHz</w:t>
      </w:r>
      <w:r w:rsidRPr="00687667">
        <w:rPr>
          <w:sz w:val="22"/>
          <w:szCs w:val="22"/>
          <w:lang w:eastAsia="ja-JP"/>
        </w:rPr>
        <w:t xml:space="preserve">, under clear sky condition, without the </w:t>
      </w:r>
      <w:r w:rsidRPr="00687667">
        <w:rPr>
          <w:sz w:val="22"/>
          <w:szCs w:val="22"/>
        </w:rPr>
        <w:t>explicit agreement from the affected administration</w:t>
      </w:r>
      <w:r w:rsidRPr="00687667">
        <w:rPr>
          <w:sz w:val="22"/>
          <w:szCs w:val="22"/>
          <w:lang w:eastAsia="ja-JP"/>
        </w:rPr>
        <w:t>:</w:t>
      </w:r>
    </w:p>
    <w:p w:rsidR="00687667" w:rsidRPr="00687667" w:rsidRDefault="00687667" w:rsidP="00687667">
      <w:pPr>
        <w:ind w:left="720" w:hanging="720"/>
        <w:rPr>
          <w:sz w:val="22"/>
          <w:szCs w:val="22"/>
          <w:lang w:eastAsia="ja-JP"/>
        </w:rPr>
      </w:pPr>
    </w:p>
    <w:p w:rsidR="003F34AE" w:rsidRPr="00687667" w:rsidRDefault="003979D1" w:rsidP="003F34AE">
      <w:pPr>
        <w:jc w:val="both"/>
        <w:rPr>
          <w:i/>
          <w:sz w:val="22"/>
          <w:szCs w:val="22"/>
          <w:lang w:eastAsia="ja-JP"/>
        </w:rPr>
      </w:pPr>
      <m:oMathPara>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m:t>
          </m:r>
          <m:d>
            <m:dPr>
              <m:ctrlPr>
                <w:rPr>
                  <w:rFonts w:ascii="Cambria Math" w:hAnsi="Cambria Math"/>
                  <w:i/>
                  <w:sz w:val="22"/>
                  <w:szCs w:val="22"/>
                  <w:lang w:eastAsia="ja-JP"/>
                </w:rPr>
              </m:ctrlPr>
            </m:dPr>
            <m:e>
              <m:r>
                <w:rPr>
                  <w:rFonts w:ascii="Cambria Math" w:hAnsi="Cambria Math"/>
                  <w:sz w:val="22"/>
                  <w:szCs w:val="22"/>
                  <w:lang w:eastAsia="ja-JP"/>
                </w:rPr>
                <m:t>3×El-140</m:t>
              </m:r>
            </m:e>
          </m:d>
          <m:r>
            <w:rPr>
              <w:rFonts w:ascii="Cambria Math" w:hAnsi="Cambria Math"/>
              <w:sz w:val="22"/>
              <w:szCs w:val="22"/>
              <w:lang w:eastAsia="ja-JP"/>
            </w:rPr>
            <m:t xml:space="preserve">  for El≤10°</m:t>
          </m:r>
        </m:oMath>
      </m:oMathPara>
    </w:p>
    <w:p w:rsidR="003F34AE" w:rsidRPr="00687667" w:rsidRDefault="003979D1" w:rsidP="003F34AE">
      <w:pPr>
        <w:jc w:val="both"/>
        <w:rPr>
          <w:i/>
          <w:sz w:val="22"/>
          <w:szCs w:val="22"/>
          <w:lang w:eastAsia="ja-JP"/>
        </w:rPr>
      </w:pPr>
      <m:oMathPara>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m:t>
          </m:r>
          <m:d>
            <m:dPr>
              <m:ctrlPr>
                <w:rPr>
                  <w:rFonts w:ascii="Cambria Math" w:hAnsi="Cambria Math"/>
                  <w:i/>
                  <w:sz w:val="22"/>
                  <w:szCs w:val="22"/>
                  <w:lang w:eastAsia="ja-JP"/>
                </w:rPr>
              </m:ctrlPr>
            </m:dPr>
            <m:e>
              <m:r>
                <w:rPr>
                  <w:rFonts w:ascii="Cambria Math" w:hAnsi="Cambria Math"/>
                  <w:sz w:val="22"/>
                  <w:szCs w:val="22"/>
                  <w:lang w:eastAsia="ja-JP"/>
                </w:rPr>
                <m:t>0.57×El-115.7</m:t>
              </m:r>
            </m:e>
          </m:d>
          <m:r>
            <w:rPr>
              <w:rFonts w:ascii="Cambria Math" w:hAnsi="Cambria Math"/>
              <w:sz w:val="22"/>
              <w:szCs w:val="22"/>
              <w:lang w:eastAsia="ja-JP"/>
            </w:rPr>
            <m:t xml:space="preserve"> for 10°&lt;El≤45°</m:t>
          </m:r>
        </m:oMath>
      </m:oMathPara>
    </w:p>
    <w:p w:rsidR="003F34AE" w:rsidRPr="003F026C" w:rsidRDefault="003979D1" w:rsidP="003F34AE">
      <w:pPr>
        <w:jc w:val="both"/>
        <w:rPr>
          <w:i/>
          <w:sz w:val="22"/>
          <w:szCs w:val="22"/>
          <w:lang w:eastAsia="ja-JP"/>
        </w:rPr>
      </w:pPr>
      <m:oMathPara>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=-90 for 45°&lt;El≤90°</m:t>
          </m:r>
        </m:oMath>
      </m:oMathPara>
    </w:p>
    <w:p w:rsidR="003349E3" w:rsidRPr="00687667" w:rsidRDefault="003349E3" w:rsidP="003F34AE">
      <w:pPr>
        <w:jc w:val="both"/>
        <w:rPr>
          <w:i/>
          <w:sz w:val="22"/>
          <w:szCs w:val="22"/>
          <w:lang w:eastAsia="ja-JP"/>
        </w:rPr>
      </w:pPr>
    </w:p>
    <w:p w:rsidR="003F34AE" w:rsidRPr="00687667" w:rsidRDefault="003F34AE" w:rsidP="00687667">
      <w:pPr>
        <w:ind w:firstLine="720"/>
        <w:rPr>
          <w:sz w:val="22"/>
          <w:szCs w:val="22"/>
          <w:lang w:eastAsia="ja-JP"/>
        </w:rPr>
      </w:pPr>
      <w:r w:rsidRPr="00687667">
        <w:rPr>
          <w:sz w:val="22"/>
          <w:szCs w:val="22"/>
          <w:lang w:eastAsia="ja-JP"/>
        </w:rPr>
        <w:t xml:space="preserve">where </w:t>
      </w:r>
      <w:r w:rsidRPr="00687667">
        <w:rPr>
          <w:i/>
          <w:sz w:val="22"/>
          <w:szCs w:val="22"/>
          <w:lang w:eastAsia="ja-JP"/>
        </w:rPr>
        <w:t xml:space="preserve">El </w:t>
      </w:r>
      <w:r w:rsidRPr="00687667">
        <w:rPr>
          <w:sz w:val="22"/>
          <w:szCs w:val="22"/>
          <w:lang w:eastAsia="ja-JP"/>
        </w:rPr>
        <w:t>is the elevation angle in° (angles of arrival above the horizontal plane).</w:t>
      </w:r>
    </w:p>
    <w:p w:rsidR="003F34AE" w:rsidRPr="00687667" w:rsidRDefault="003F34AE" w:rsidP="00687667">
      <w:pPr>
        <w:ind w:left="720"/>
        <w:jc w:val="both"/>
        <w:rPr>
          <w:sz w:val="22"/>
          <w:szCs w:val="22"/>
          <w:lang w:eastAsia="ja-JP"/>
        </w:rPr>
      </w:pPr>
      <w:r w:rsidRPr="00687667">
        <w:rPr>
          <w:sz w:val="22"/>
          <w:szCs w:val="22"/>
          <w:lang w:eastAsia="ja-JP"/>
        </w:rPr>
        <w:t xml:space="preserve">In order to compensate for additional propagation impairments in the main beam of the HAPS due to rain, any exceedance of the pfd mask shall be limited by a value equivalent to the level of rain fading up to a maximum of 20 </w:t>
      </w:r>
      <w:proofErr w:type="spellStart"/>
      <w:r w:rsidRPr="00687667">
        <w:rPr>
          <w:sz w:val="22"/>
          <w:szCs w:val="22"/>
          <w:lang w:eastAsia="ja-JP"/>
        </w:rPr>
        <w:t>dB.</w:t>
      </w:r>
      <w:proofErr w:type="spellEnd"/>
    </w:p>
    <w:p w:rsidR="003F34AE" w:rsidRPr="00687667" w:rsidRDefault="003F34AE" w:rsidP="00687667">
      <w:pPr>
        <w:spacing w:after="120"/>
        <w:ind w:firstLine="720"/>
        <w:rPr>
          <w:sz w:val="22"/>
          <w:szCs w:val="22"/>
          <w:lang w:eastAsia="ja-JP"/>
        </w:rPr>
      </w:pPr>
      <w:r w:rsidRPr="00687667">
        <w:rPr>
          <w:sz w:val="22"/>
          <w:szCs w:val="22"/>
          <w:lang w:eastAsia="ja-JP"/>
        </w:rPr>
        <w:t>To verify the compliance with the proposed pfd mask the following equation shall be used:</w:t>
      </w:r>
    </w:p>
    <w:p w:rsidR="003F34AE" w:rsidRPr="00687667" w:rsidRDefault="003F34AE" w:rsidP="003F34AE">
      <w:pPr>
        <w:tabs>
          <w:tab w:val="left" w:pos="720"/>
        </w:tabs>
        <w:rPr>
          <w:i/>
          <w:sz w:val="22"/>
          <w:szCs w:val="22"/>
          <w:lang w:eastAsia="ja-JP"/>
        </w:rPr>
      </w:pPr>
      <m:oMathPara>
        <m:oMath>
          <m:r>
            <w:rPr>
              <w:rFonts w:ascii="Cambria Math" w:hAnsi="Cambria Math"/>
              <w:sz w:val="22"/>
              <w:szCs w:val="22"/>
              <w:lang w:eastAsia="ja-JP"/>
            </w:rPr>
            <m:t>pfd</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=EIRP</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-10.</m:t>
          </m:r>
          <m:sSub>
            <m:sSubPr>
              <m:ctrlPr>
                <w:rPr>
                  <w:rFonts w:ascii="Cambria Math" w:hAnsi="Cambria Math"/>
                  <w:i/>
                  <w:sz w:val="22"/>
                  <w:szCs w:val="22"/>
                  <w:lang w:eastAsia="ja-JP"/>
                </w:rPr>
              </m:ctrlPr>
            </m:sSubPr>
            <m:e>
              <m:r>
                <w:rPr>
                  <w:rFonts w:ascii="Cambria Math" w:hAnsi="Cambria Math"/>
                  <w:sz w:val="22"/>
                  <w:szCs w:val="22"/>
                  <w:lang w:eastAsia="ja-JP"/>
                </w:rPr>
                <m:t>log</m:t>
              </m:r>
            </m:e>
            <m:sub>
              <m:r>
                <w:rPr>
                  <w:rFonts w:ascii="Cambria Math" w:hAnsi="Cambria Math"/>
                  <w:sz w:val="22"/>
                  <w:szCs w:val="22"/>
                  <w:lang w:eastAsia="ja-JP"/>
                </w:rPr>
                <m:t>10</m:t>
              </m:r>
            </m:sub>
          </m:sSub>
          <m:d>
            <m:dPr>
              <m:ctrlPr>
                <w:rPr>
                  <w:rFonts w:ascii="Cambria Math" w:hAnsi="Cambria Math"/>
                  <w:i/>
                  <w:sz w:val="22"/>
                  <w:szCs w:val="22"/>
                  <w:lang w:eastAsia="ja-JP"/>
                </w:rPr>
              </m:ctrlPr>
            </m:dPr>
            <m:e>
              <m:r>
                <w:rPr>
                  <w:rFonts w:ascii="Cambria Math" w:hAnsi="Cambria Math"/>
                  <w:sz w:val="22"/>
                  <w:szCs w:val="22"/>
                  <w:lang w:eastAsia="ja-JP"/>
                </w:rPr>
                <m:t>4π</m:t>
              </m:r>
              <m:sSup>
                <m:sSupPr>
                  <m:ctrlPr>
                    <w:rPr>
                      <w:rFonts w:ascii="Cambria Math" w:hAnsi="Cambria Math"/>
                      <w:i/>
                      <w:sz w:val="22"/>
                      <w:szCs w:val="22"/>
                      <w:lang w:eastAsia="ja-JP"/>
                    </w:rPr>
                  </m:ctrlPr>
                </m:sSupPr>
                <m:e>
                  <m:r>
                    <w:rPr>
                      <w:rFonts w:ascii="Cambria Math" w:hAnsi="Cambria Math"/>
                      <w:sz w:val="22"/>
                      <w:szCs w:val="22"/>
                      <w:lang w:eastAsia="ja-JP"/>
                    </w:rPr>
                    <m:t>d</m:t>
                  </m:r>
                </m:e>
                <m:sup>
                  <m:r>
                    <w:rPr>
                      <w:rFonts w:ascii="Cambria Math" w:hAnsi="Cambria Math"/>
                      <w:sz w:val="22"/>
                      <w:szCs w:val="22"/>
                      <w:lang w:eastAsia="ja-JP"/>
                    </w:rPr>
                    <m:t>2</m:t>
                  </m:r>
                </m:sup>
              </m:sSup>
            </m:e>
          </m:d>
        </m:oMath>
      </m:oMathPara>
    </w:p>
    <w:p w:rsidR="003F34AE" w:rsidRPr="00687667" w:rsidRDefault="003F34AE" w:rsidP="003F34AE">
      <w:pPr>
        <w:rPr>
          <w:sz w:val="22"/>
          <w:szCs w:val="22"/>
          <w:lang w:eastAsia="ja-JP"/>
        </w:rPr>
      </w:pPr>
      <w:r w:rsidRPr="00687667">
        <w:rPr>
          <w:sz w:val="22"/>
          <w:szCs w:val="22"/>
          <w:lang w:eastAsia="ja-JP"/>
        </w:rPr>
        <w:t xml:space="preserve">where: </w:t>
      </w:r>
    </w:p>
    <w:p w:rsidR="003F34AE" w:rsidRPr="00687667" w:rsidRDefault="003F34AE" w:rsidP="003F34AE">
      <w:pPr>
        <w:pStyle w:val="Equationlegend"/>
        <w:rPr>
          <w:sz w:val="22"/>
          <w:szCs w:val="22"/>
          <w:lang w:eastAsia="ja-JP"/>
        </w:rPr>
      </w:pPr>
      <w:r w:rsidRPr="00687667">
        <w:rPr>
          <w:sz w:val="22"/>
          <w:szCs w:val="22"/>
          <w:lang w:eastAsia="ja-JP"/>
        </w:rPr>
        <w:lastRenderedPageBreak/>
        <w:tab/>
      </w:r>
      <w:r w:rsidRPr="00687667">
        <w:rPr>
          <w:i/>
          <w:sz w:val="22"/>
          <w:szCs w:val="22"/>
          <w:lang w:eastAsia="ja-JP"/>
        </w:rPr>
        <w:t>d:</w:t>
      </w:r>
      <w:r w:rsidRPr="00687667">
        <w:rPr>
          <w:sz w:val="22"/>
          <w:szCs w:val="22"/>
          <w:lang w:eastAsia="ja-JP"/>
        </w:rPr>
        <w:tab/>
        <w:t>is the distance in meters between the HAPS and the ground;</w:t>
      </w:r>
    </w:p>
    <w:p w:rsidR="003F34AE" w:rsidRPr="00687667" w:rsidRDefault="003F34AE" w:rsidP="003F34AE">
      <w:pPr>
        <w:pStyle w:val="Equationlegend"/>
        <w:rPr>
          <w:sz w:val="22"/>
          <w:szCs w:val="22"/>
          <w:lang w:eastAsia="ja-JP"/>
        </w:rPr>
      </w:pPr>
      <w:r w:rsidRPr="00687667">
        <w:rPr>
          <w:sz w:val="22"/>
          <w:szCs w:val="22"/>
          <w:lang w:eastAsia="ja-JP"/>
        </w:rPr>
        <w:tab/>
      </w:r>
      <w:proofErr w:type="spellStart"/>
      <w:proofErr w:type="gramStart"/>
      <w:r w:rsidRPr="00687667">
        <w:rPr>
          <w:i/>
          <w:iCs/>
          <w:sz w:val="22"/>
          <w:szCs w:val="22"/>
          <w:lang w:eastAsia="ja-JP"/>
        </w:rPr>
        <w:t>e.i.r.p</w:t>
      </w:r>
      <w:proofErr w:type="spellEnd"/>
      <w:r w:rsidRPr="00687667">
        <w:rPr>
          <w:i/>
          <w:iCs/>
          <w:sz w:val="22"/>
          <w:szCs w:val="22"/>
          <w:lang w:eastAsia="ja-JP"/>
        </w:rPr>
        <w:t>:.</w:t>
      </w:r>
      <w:proofErr w:type="gramEnd"/>
      <w:r w:rsidRPr="00687667">
        <w:rPr>
          <w:sz w:val="22"/>
          <w:szCs w:val="22"/>
          <w:lang w:eastAsia="ja-JP"/>
        </w:rPr>
        <w:tab/>
        <w:t xml:space="preserve">HAPS platform nominal EIRP spectral density in </w:t>
      </w:r>
      <w:proofErr w:type="spellStart"/>
      <w:r w:rsidRPr="00687667">
        <w:rPr>
          <w:sz w:val="22"/>
          <w:szCs w:val="22"/>
          <w:lang w:eastAsia="ja-JP"/>
        </w:rPr>
        <w:t>dBW</w:t>
      </w:r>
      <w:proofErr w:type="spellEnd"/>
      <w:r w:rsidRPr="00687667">
        <w:rPr>
          <w:sz w:val="22"/>
          <w:szCs w:val="22"/>
          <w:lang w:eastAsia="ja-JP"/>
        </w:rPr>
        <w:t>/MHz at a specific elevation angle</w:t>
      </w:r>
    </w:p>
    <w:p w:rsidR="003F34AE" w:rsidRPr="00687667" w:rsidRDefault="003F34AE" w:rsidP="003F34AE">
      <w:pPr>
        <w:pStyle w:val="Equationlegend"/>
        <w:shd w:val="clear" w:color="auto" w:fill="FFFFFF"/>
        <w:rPr>
          <w:sz w:val="22"/>
          <w:szCs w:val="22"/>
        </w:rPr>
      </w:pPr>
      <w:r w:rsidRPr="00687667">
        <w:rPr>
          <w:i/>
          <w:sz w:val="22"/>
          <w:szCs w:val="22"/>
        </w:rPr>
        <w:tab/>
      </w:r>
      <w:proofErr w:type="spellStart"/>
      <w:r w:rsidRPr="00687667">
        <w:rPr>
          <w:i/>
          <w:sz w:val="22"/>
          <w:szCs w:val="22"/>
        </w:rPr>
        <w:t>pfd</w:t>
      </w:r>
      <w:proofErr w:type="spellEnd"/>
      <w:r w:rsidRPr="00687667">
        <w:rPr>
          <w:i/>
          <w:sz w:val="22"/>
          <w:szCs w:val="22"/>
        </w:rPr>
        <w:t>(El):</w:t>
      </w:r>
      <w:r w:rsidRPr="00687667">
        <w:rPr>
          <w:i/>
          <w:sz w:val="22"/>
          <w:szCs w:val="22"/>
        </w:rPr>
        <w:tab/>
      </w:r>
      <w:r w:rsidRPr="00687667">
        <w:rPr>
          <w:sz w:val="22"/>
          <w:szCs w:val="22"/>
        </w:rPr>
        <w:t xml:space="preserve">power flux density at the Earth surface per HAPS platform station in </w:t>
      </w:r>
      <w:proofErr w:type="spellStart"/>
      <w:r w:rsidRPr="00687667">
        <w:rPr>
          <w:sz w:val="22"/>
          <w:szCs w:val="22"/>
          <w:lang w:eastAsia="ja-JP"/>
        </w:rPr>
        <w:t>dBW</w:t>
      </w:r>
      <w:proofErr w:type="spellEnd"/>
      <w:r w:rsidRPr="00687667">
        <w:rPr>
          <w:sz w:val="22"/>
          <w:szCs w:val="22"/>
          <w:lang w:eastAsia="ja-JP"/>
        </w:rPr>
        <w:t>/m²/MHz;</w:t>
      </w:r>
    </w:p>
    <w:p w:rsidR="003F34AE" w:rsidRPr="00687667" w:rsidRDefault="003F34AE" w:rsidP="00687667">
      <w:pPr>
        <w:ind w:left="720" w:hanging="720"/>
        <w:rPr>
          <w:sz w:val="22"/>
          <w:szCs w:val="22"/>
        </w:rPr>
      </w:pPr>
      <w:r w:rsidRPr="00687667">
        <w:rPr>
          <w:sz w:val="22"/>
          <w:szCs w:val="22"/>
          <w:lang w:eastAsia="ja-JP"/>
        </w:rPr>
        <w:t>2</w:t>
      </w:r>
      <w:r w:rsidRPr="00687667">
        <w:rPr>
          <w:sz w:val="22"/>
          <w:szCs w:val="22"/>
          <w:lang w:eastAsia="ja-JP"/>
        </w:rPr>
        <w:tab/>
      </w:r>
      <w:r w:rsidRPr="00687667">
        <w:rPr>
          <w:sz w:val="22"/>
          <w:szCs w:val="22"/>
        </w:rPr>
        <w:t>that for the purpose of protecting the mo</w:t>
      </w:r>
      <w:r w:rsidR="00687667">
        <w:rPr>
          <w:sz w:val="22"/>
          <w:szCs w:val="22"/>
        </w:rPr>
        <w:t>bile service systems in neighbo</w:t>
      </w:r>
      <w:r w:rsidRPr="00687667">
        <w:rPr>
          <w:sz w:val="22"/>
          <w:szCs w:val="22"/>
        </w:rPr>
        <w:t xml:space="preserve">ring administrations in the band 27.9-28.2 GHz, the power flux density limit per HAPS platform station at the surface of the </w:t>
      </w:r>
      <w:r w:rsidR="00687667">
        <w:rPr>
          <w:sz w:val="22"/>
          <w:szCs w:val="22"/>
        </w:rPr>
        <w:t>Earth in neighbo</w:t>
      </w:r>
      <w:r w:rsidRPr="00687667">
        <w:rPr>
          <w:sz w:val="22"/>
          <w:szCs w:val="22"/>
        </w:rPr>
        <w:t>ring administrations shall not exceed the following pfd mask in dBW/m</w:t>
      </w:r>
      <w:r w:rsidRPr="00687667">
        <w:rPr>
          <w:sz w:val="22"/>
          <w:szCs w:val="22"/>
          <w:vertAlign w:val="superscript"/>
        </w:rPr>
        <w:t>2</w:t>
      </w:r>
      <w:r w:rsidRPr="00687667">
        <w:rPr>
          <w:sz w:val="22"/>
          <w:szCs w:val="22"/>
        </w:rPr>
        <w:t>/MHz</w:t>
      </w:r>
      <w:r w:rsidRPr="00687667">
        <w:rPr>
          <w:sz w:val="22"/>
          <w:szCs w:val="22"/>
          <w:lang w:eastAsia="ja-JP"/>
        </w:rPr>
        <w:t xml:space="preserve">, under clear sky condition, without the </w:t>
      </w:r>
      <w:r w:rsidRPr="00687667">
        <w:rPr>
          <w:sz w:val="22"/>
          <w:szCs w:val="22"/>
        </w:rPr>
        <w:t>explicit agreement from the affected administration:</w:t>
      </w:r>
    </w:p>
    <w:p w:rsidR="003F34AE" w:rsidRPr="00687667" w:rsidRDefault="003979D1" w:rsidP="003F34AE">
      <w:pPr>
        <w:pStyle w:val="Equation"/>
        <w:rPr>
          <w:i/>
          <w:sz w:val="22"/>
          <w:szCs w:val="22"/>
          <w:lang w:eastAsia="ja-JP"/>
        </w:rPr>
      </w:pPr>
      <m:oMathPara>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m:t>
          </m:r>
          <m:d>
            <m:dPr>
              <m:ctrlPr>
                <w:rPr>
                  <w:rFonts w:ascii="Cambria Math" w:hAnsi="Cambria Math"/>
                  <w:i/>
                  <w:sz w:val="22"/>
                  <w:szCs w:val="22"/>
                  <w:lang w:eastAsia="ja-JP"/>
                </w:rPr>
              </m:ctrlPr>
            </m:dPr>
            <m:e>
              <m:r>
                <w:rPr>
                  <w:rFonts w:ascii="Cambria Math" w:hAnsi="Cambria Math"/>
                  <w:sz w:val="22"/>
                  <w:szCs w:val="22"/>
                  <w:lang w:eastAsia="ja-JP"/>
                </w:rPr>
                <m:t>El-120</m:t>
              </m:r>
            </m:e>
          </m:d>
          <m:r>
            <w:rPr>
              <w:rFonts w:ascii="Cambria Math" w:hAnsi="Cambria Math"/>
              <w:sz w:val="22"/>
              <w:szCs w:val="22"/>
              <w:lang w:eastAsia="ja-JP"/>
            </w:rPr>
            <m:t xml:space="preserve">  for El≤13°</m:t>
          </m:r>
        </m:oMath>
      </m:oMathPara>
    </w:p>
    <w:p w:rsidR="003F34AE" w:rsidRPr="00687667" w:rsidRDefault="003F34AE" w:rsidP="003F34AE">
      <w:pPr>
        <w:pStyle w:val="Equation"/>
        <w:rPr>
          <w:i/>
          <w:sz w:val="22"/>
          <w:szCs w:val="22"/>
          <w:lang w:eastAsia="ja-JP"/>
        </w:rPr>
      </w:pPr>
      <w:r w:rsidRPr="003349E3">
        <w:rPr>
          <w:i/>
          <w:sz w:val="22"/>
          <w:szCs w:val="22"/>
          <w:lang w:eastAsia="ja-JP"/>
          <w:rPrChange w:id="24" w:author="Author" w:date="2018-08-15T10:14:00Z">
            <w:rPr>
              <w:lang w:eastAsia="ja-JP"/>
            </w:rPr>
          </w:rPrChange>
        </w:rPr>
        <w:tab/>
      </w:r>
      <w:r w:rsidRPr="003349E3">
        <w:rPr>
          <w:i/>
          <w:sz w:val="22"/>
          <w:szCs w:val="22"/>
          <w:lang w:eastAsia="ja-JP"/>
          <w:rPrChange w:id="25" w:author="Author" w:date="2018-08-15T10:14:00Z">
            <w:rPr>
              <w:lang w:eastAsia="ja-JP"/>
            </w:rPr>
          </w:rPrChange>
        </w:rPr>
        <w:tab/>
      </w:r>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=-107 for 13°&lt;El≤65°</m:t>
        </m:r>
      </m:oMath>
    </w:p>
    <w:p w:rsidR="003F34AE" w:rsidRPr="00687667" w:rsidRDefault="003F34AE" w:rsidP="003F34AE">
      <w:pPr>
        <w:pStyle w:val="Equation"/>
        <w:rPr>
          <w:i/>
          <w:sz w:val="22"/>
          <w:szCs w:val="22"/>
          <w:lang w:eastAsia="ja-JP"/>
        </w:rPr>
      </w:pPr>
      <w:r w:rsidRPr="00687667">
        <w:rPr>
          <w:i/>
          <w:sz w:val="22"/>
          <w:szCs w:val="22"/>
          <w:lang w:eastAsia="ja-JP"/>
        </w:rPr>
        <w:tab/>
      </w:r>
      <w:r w:rsidRPr="00687667">
        <w:rPr>
          <w:i/>
          <w:sz w:val="22"/>
          <w:szCs w:val="22"/>
          <w:lang w:eastAsia="ja-JP"/>
        </w:rPr>
        <w:tab/>
      </w:r>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=0.68 El-151.2 for 65°&lt;El≤90°</m:t>
        </m:r>
      </m:oMath>
    </w:p>
    <w:p w:rsidR="003F34AE" w:rsidRPr="00687667" w:rsidRDefault="003F34AE" w:rsidP="00687667">
      <w:pPr>
        <w:ind w:firstLine="720"/>
        <w:rPr>
          <w:sz w:val="22"/>
          <w:szCs w:val="22"/>
        </w:rPr>
      </w:pPr>
      <w:r w:rsidRPr="00687667">
        <w:rPr>
          <w:sz w:val="22"/>
          <w:szCs w:val="22"/>
        </w:rPr>
        <w:t xml:space="preserve">where </w:t>
      </w:r>
      <w:r w:rsidRPr="00687667">
        <w:rPr>
          <w:i/>
          <w:sz w:val="22"/>
          <w:szCs w:val="22"/>
        </w:rPr>
        <w:t>El</w:t>
      </w:r>
      <w:r w:rsidRPr="00687667">
        <w:rPr>
          <w:sz w:val="22"/>
          <w:szCs w:val="22"/>
        </w:rPr>
        <w:t xml:space="preserve"> is </w:t>
      </w:r>
      <w:r w:rsidRPr="00687667">
        <w:rPr>
          <w:sz w:val="22"/>
          <w:szCs w:val="22"/>
          <w:lang w:eastAsia="ja-JP"/>
        </w:rPr>
        <w:t>elevation angle in degrees (angle of arrival above the horizontal plane)</w:t>
      </w:r>
      <w:r w:rsidRPr="00687667">
        <w:rPr>
          <w:sz w:val="22"/>
          <w:szCs w:val="22"/>
        </w:rPr>
        <w:t>.</w:t>
      </w:r>
    </w:p>
    <w:p w:rsidR="003F34AE" w:rsidRPr="00687667" w:rsidRDefault="003F34AE" w:rsidP="00687667">
      <w:pPr>
        <w:ind w:left="720"/>
        <w:jc w:val="both"/>
        <w:rPr>
          <w:sz w:val="22"/>
          <w:szCs w:val="22"/>
          <w:lang w:eastAsia="ja-JP"/>
        </w:rPr>
      </w:pPr>
      <w:r w:rsidRPr="00687667">
        <w:rPr>
          <w:sz w:val="22"/>
          <w:szCs w:val="22"/>
          <w:lang w:eastAsia="ja-JP"/>
        </w:rPr>
        <w:t>In order to compensate for additional propagation impairments in the main beam of the HAPS due to rain, any exceedance of the pfd mask shall be limited by a value equivalent to the level of rain fading.</w:t>
      </w:r>
    </w:p>
    <w:p w:rsidR="003F34AE" w:rsidRPr="00687667" w:rsidRDefault="003F34AE" w:rsidP="00687667">
      <w:pPr>
        <w:spacing w:after="120"/>
        <w:ind w:firstLine="720"/>
        <w:rPr>
          <w:sz w:val="22"/>
          <w:szCs w:val="22"/>
          <w:lang w:eastAsia="ja-JP"/>
        </w:rPr>
      </w:pPr>
      <w:r w:rsidRPr="00687667">
        <w:rPr>
          <w:sz w:val="22"/>
          <w:szCs w:val="22"/>
          <w:lang w:eastAsia="ja-JP"/>
        </w:rPr>
        <w:t>To verify the compliance with the proposed pfd mask the following equation shall be used:</w:t>
      </w:r>
    </w:p>
    <w:p w:rsidR="003F34AE" w:rsidRPr="00687667" w:rsidRDefault="003F34AE" w:rsidP="003F34AE">
      <w:pPr>
        <w:tabs>
          <w:tab w:val="left" w:pos="720"/>
        </w:tabs>
        <w:rPr>
          <w:i/>
          <w:sz w:val="22"/>
          <w:szCs w:val="22"/>
          <w:lang w:eastAsia="ja-JP"/>
        </w:rPr>
      </w:pPr>
      <m:oMathPara>
        <m:oMath>
          <m:r>
            <w:rPr>
              <w:rFonts w:ascii="Cambria Math" w:hAnsi="Cambria Math"/>
              <w:sz w:val="22"/>
              <w:szCs w:val="22"/>
              <w:lang w:eastAsia="ja-JP"/>
            </w:rPr>
            <m:t>pfd</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=EIRP</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-10.</m:t>
          </m:r>
          <m:sSub>
            <m:sSubPr>
              <m:ctrlPr>
                <w:rPr>
                  <w:rFonts w:ascii="Cambria Math" w:hAnsi="Cambria Math"/>
                  <w:i/>
                  <w:sz w:val="22"/>
                  <w:szCs w:val="22"/>
                  <w:lang w:eastAsia="ja-JP"/>
                </w:rPr>
              </m:ctrlPr>
            </m:sSubPr>
            <m:e>
              <m:r>
                <w:rPr>
                  <w:rFonts w:ascii="Cambria Math" w:hAnsi="Cambria Math"/>
                  <w:sz w:val="22"/>
                  <w:szCs w:val="22"/>
                  <w:lang w:eastAsia="ja-JP"/>
                </w:rPr>
                <m:t>log</m:t>
              </m:r>
            </m:e>
            <m:sub>
              <m:r>
                <w:rPr>
                  <w:rFonts w:ascii="Cambria Math" w:hAnsi="Cambria Math"/>
                  <w:sz w:val="22"/>
                  <w:szCs w:val="22"/>
                  <w:lang w:eastAsia="ja-JP"/>
                </w:rPr>
                <m:t>10</m:t>
              </m:r>
            </m:sub>
          </m:sSub>
          <m:d>
            <m:dPr>
              <m:ctrlPr>
                <w:rPr>
                  <w:rFonts w:ascii="Cambria Math" w:hAnsi="Cambria Math"/>
                  <w:i/>
                  <w:sz w:val="22"/>
                  <w:szCs w:val="22"/>
                  <w:lang w:eastAsia="ja-JP"/>
                </w:rPr>
              </m:ctrlPr>
            </m:dPr>
            <m:e>
              <m:r>
                <w:rPr>
                  <w:rFonts w:ascii="Cambria Math" w:hAnsi="Cambria Math"/>
                  <w:sz w:val="22"/>
                  <w:szCs w:val="22"/>
                  <w:lang w:eastAsia="ja-JP"/>
                </w:rPr>
                <m:t>4π</m:t>
              </m:r>
              <m:sSup>
                <m:sSupPr>
                  <m:ctrlPr>
                    <w:rPr>
                      <w:rFonts w:ascii="Cambria Math" w:hAnsi="Cambria Math"/>
                      <w:i/>
                      <w:sz w:val="22"/>
                      <w:szCs w:val="22"/>
                      <w:lang w:eastAsia="ja-JP"/>
                    </w:rPr>
                  </m:ctrlPr>
                </m:sSupPr>
                <m:e>
                  <m:r>
                    <w:rPr>
                      <w:rFonts w:ascii="Cambria Math" w:hAnsi="Cambria Math"/>
                      <w:sz w:val="22"/>
                      <w:szCs w:val="22"/>
                      <w:lang w:eastAsia="ja-JP"/>
                    </w:rPr>
                    <m:t>d</m:t>
                  </m:r>
                </m:e>
                <m:sup>
                  <m:r>
                    <w:rPr>
                      <w:rFonts w:ascii="Cambria Math" w:hAnsi="Cambria Math"/>
                      <w:sz w:val="22"/>
                      <w:szCs w:val="22"/>
                      <w:lang w:eastAsia="ja-JP"/>
                    </w:rPr>
                    <m:t>2</m:t>
                  </m:r>
                </m:sup>
              </m:sSup>
            </m:e>
          </m:d>
        </m:oMath>
      </m:oMathPara>
    </w:p>
    <w:p w:rsidR="003F34AE" w:rsidRPr="00687667" w:rsidRDefault="003F34AE" w:rsidP="00687667">
      <w:pPr>
        <w:ind w:firstLine="720"/>
        <w:rPr>
          <w:sz w:val="22"/>
          <w:szCs w:val="22"/>
          <w:lang w:eastAsia="ja-JP"/>
        </w:rPr>
      </w:pPr>
      <w:r w:rsidRPr="00687667">
        <w:rPr>
          <w:sz w:val="22"/>
          <w:szCs w:val="22"/>
          <w:lang w:eastAsia="ja-JP"/>
        </w:rPr>
        <w:t xml:space="preserve">where: </w:t>
      </w:r>
    </w:p>
    <w:p w:rsidR="003F34AE" w:rsidRPr="00687667" w:rsidRDefault="003F34AE" w:rsidP="003F34AE">
      <w:pPr>
        <w:pStyle w:val="Equationlegend"/>
        <w:shd w:val="clear" w:color="auto" w:fill="FFFFFF"/>
        <w:rPr>
          <w:sz w:val="22"/>
          <w:szCs w:val="22"/>
        </w:rPr>
      </w:pPr>
      <w:r w:rsidRPr="00687667">
        <w:rPr>
          <w:sz w:val="22"/>
          <w:szCs w:val="22"/>
        </w:rPr>
        <w:tab/>
      </w:r>
      <w:r w:rsidRPr="00687667">
        <w:rPr>
          <w:i/>
          <w:sz w:val="22"/>
          <w:szCs w:val="22"/>
        </w:rPr>
        <w:t>d:</w:t>
      </w:r>
      <w:r w:rsidRPr="00687667">
        <w:rPr>
          <w:sz w:val="22"/>
          <w:szCs w:val="22"/>
        </w:rPr>
        <w:tab/>
        <w:t>distance in meters between the HAPS and the ground (elevation angle dependent);</w:t>
      </w:r>
    </w:p>
    <w:p w:rsidR="003F34AE" w:rsidRPr="00687667" w:rsidRDefault="003F34AE" w:rsidP="003F34AE">
      <w:pPr>
        <w:pStyle w:val="Equationlegend"/>
        <w:shd w:val="clear" w:color="auto" w:fill="FFFFFF"/>
        <w:rPr>
          <w:sz w:val="22"/>
          <w:szCs w:val="22"/>
        </w:rPr>
      </w:pPr>
      <w:r w:rsidRPr="00687667">
        <w:rPr>
          <w:sz w:val="22"/>
          <w:szCs w:val="22"/>
        </w:rPr>
        <w:tab/>
      </w:r>
      <w:proofErr w:type="spellStart"/>
      <w:r w:rsidRPr="00687667">
        <w:rPr>
          <w:i/>
          <w:iCs/>
          <w:sz w:val="22"/>
          <w:szCs w:val="22"/>
          <w:lang w:eastAsia="ja-JP"/>
        </w:rPr>
        <w:t>e.i.r.p</w:t>
      </w:r>
      <w:proofErr w:type="spellEnd"/>
      <w:r w:rsidRPr="00687667">
        <w:rPr>
          <w:i/>
          <w:iCs/>
          <w:sz w:val="22"/>
          <w:szCs w:val="22"/>
          <w:lang w:eastAsia="ja-JP"/>
        </w:rPr>
        <w:t>.</w:t>
      </w:r>
      <w:r w:rsidRPr="00687667">
        <w:rPr>
          <w:sz w:val="22"/>
          <w:szCs w:val="22"/>
          <w:lang w:eastAsia="ja-JP"/>
        </w:rPr>
        <w:t>:</w:t>
      </w:r>
      <w:r w:rsidRPr="00687667">
        <w:rPr>
          <w:sz w:val="22"/>
          <w:szCs w:val="22"/>
        </w:rPr>
        <w:tab/>
        <w:t xml:space="preserve">HAPS platform nominal EIRP spectral density in </w:t>
      </w:r>
      <w:proofErr w:type="spellStart"/>
      <w:r w:rsidRPr="00687667">
        <w:rPr>
          <w:sz w:val="22"/>
          <w:szCs w:val="22"/>
        </w:rPr>
        <w:t>dBW</w:t>
      </w:r>
      <w:proofErr w:type="spellEnd"/>
      <w:r w:rsidRPr="00687667">
        <w:rPr>
          <w:sz w:val="22"/>
          <w:szCs w:val="22"/>
        </w:rPr>
        <w:t>/MHz at a specific elevation angle;</w:t>
      </w:r>
    </w:p>
    <w:p w:rsidR="003F34AE" w:rsidRDefault="003F34AE" w:rsidP="003F34AE">
      <w:pPr>
        <w:pStyle w:val="Equationlegend"/>
        <w:shd w:val="clear" w:color="auto" w:fill="FFFFFF"/>
        <w:rPr>
          <w:sz w:val="22"/>
          <w:szCs w:val="22"/>
          <w:lang w:eastAsia="ja-JP"/>
        </w:rPr>
      </w:pPr>
      <w:r w:rsidRPr="00687667">
        <w:rPr>
          <w:i/>
          <w:sz w:val="22"/>
          <w:szCs w:val="22"/>
        </w:rPr>
        <w:tab/>
      </w:r>
      <w:proofErr w:type="spellStart"/>
      <w:r w:rsidRPr="00687667">
        <w:rPr>
          <w:i/>
          <w:sz w:val="22"/>
          <w:szCs w:val="22"/>
        </w:rPr>
        <w:t>pfd</w:t>
      </w:r>
      <w:proofErr w:type="spellEnd"/>
      <w:r w:rsidRPr="00687667">
        <w:rPr>
          <w:i/>
          <w:sz w:val="22"/>
          <w:szCs w:val="22"/>
        </w:rPr>
        <w:t>(El):</w:t>
      </w:r>
      <w:r w:rsidRPr="00687667">
        <w:rPr>
          <w:i/>
          <w:sz w:val="22"/>
          <w:szCs w:val="22"/>
        </w:rPr>
        <w:tab/>
      </w:r>
      <w:r w:rsidRPr="00687667">
        <w:rPr>
          <w:sz w:val="22"/>
          <w:szCs w:val="22"/>
        </w:rPr>
        <w:t xml:space="preserve">power flux density at the Earth surface per HAPS platform station in </w:t>
      </w:r>
      <w:r w:rsidRPr="00687667">
        <w:rPr>
          <w:sz w:val="22"/>
          <w:szCs w:val="22"/>
          <w:lang w:eastAsia="ja-JP"/>
        </w:rPr>
        <w:t>dB(W/m²/MHz);</w:t>
      </w:r>
    </w:p>
    <w:p w:rsidR="00926E89" w:rsidRPr="00687667" w:rsidRDefault="00926E89" w:rsidP="003F34AE">
      <w:pPr>
        <w:pStyle w:val="Equationlegend"/>
        <w:shd w:val="clear" w:color="auto" w:fill="FFFFFF"/>
        <w:rPr>
          <w:sz w:val="22"/>
          <w:szCs w:val="22"/>
        </w:rPr>
      </w:pPr>
    </w:p>
    <w:p w:rsidR="003F34AE" w:rsidRPr="00687667" w:rsidRDefault="00497D7A" w:rsidP="00E5162F">
      <w:pPr>
        <w:ind w:left="720" w:hanging="720"/>
        <w:rPr>
          <w:sz w:val="22"/>
          <w:szCs w:val="22"/>
          <w:lang w:eastAsia="ja-JP"/>
        </w:rPr>
      </w:pPr>
      <w:r>
        <w:rPr>
          <w:sz w:val="22"/>
          <w:szCs w:val="22"/>
          <w:lang w:eastAsia="ja-JP"/>
        </w:rPr>
        <w:t>3</w:t>
      </w:r>
      <w:r>
        <w:rPr>
          <w:sz w:val="22"/>
          <w:szCs w:val="22"/>
          <w:lang w:eastAsia="ja-JP"/>
        </w:rPr>
        <w:tab/>
      </w:r>
      <w:r w:rsidR="003F34AE" w:rsidRPr="00687667">
        <w:rPr>
          <w:sz w:val="22"/>
          <w:szCs w:val="22"/>
          <w:lang w:eastAsia="ja-JP"/>
        </w:rPr>
        <w:t>that for the purpose of protecting the fixed satellite service (Earth-to-space) in the 27.9</w:t>
      </w:r>
      <w:r w:rsidR="003F34AE" w:rsidRPr="00687667">
        <w:rPr>
          <w:sz w:val="22"/>
          <w:szCs w:val="22"/>
          <w:lang w:eastAsia="ja-JP"/>
        </w:rPr>
        <w:noBreakHyphen/>
        <w:t>28.2 GHz, the maximum EIRP density per HAPS downlink shall be less than -9.7 dBW/MHz in any direction for off-nadir angle higher than 95°;</w:t>
      </w:r>
    </w:p>
    <w:p w:rsidR="00926E89" w:rsidRPr="00687667" w:rsidRDefault="00926E89" w:rsidP="00687667">
      <w:pPr>
        <w:pStyle w:val="ListParagraph"/>
        <w:ind w:left="816"/>
        <w:rPr>
          <w:rStyle w:val="ECCHLbold"/>
          <w:b w:val="0"/>
          <w:sz w:val="22"/>
          <w:szCs w:val="22"/>
        </w:rPr>
      </w:pPr>
    </w:p>
    <w:p w:rsidR="003F34AE" w:rsidRPr="00687667" w:rsidRDefault="00497D7A" w:rsidP="00687667">
      <w:pPr>
        <w:ind w:left="720" w:hanging="720"/>
        <w:rPr>
          <w:sz w:val="22"/>
          <w:szCs w:val="22"/>
          <w:lang w:eastAsia="ja-JP"/>
        </w:rPr>
      </w:pPr>
      <w:r>
        <w:rPr>
          <w:sz w:val="22"/>
          <w:szCs w:val="22"/>
          <w:lang w:eastAsia="ja-JP"/>
        </w:rPr>
        <w:t>4</w:t>
      </w:r>
      <w:r>
        <w:rPr>
          <w:sz w:val="22"/>
          <w:szCs w:val="22"/>
          <w:lang w:eastAsia="ja-JP"/>
        </w:rPr>
        <w:tab/>
      </w:r>
      <w:r w:rsidR="003F34AE" w:rsidRPr="00687667">
        <w:rPr>
          <w:sz w:val="22"/>
          <w:szCs w:val="22"/>
          <w:lang w:eastAsia="ja-JP"/>
        </w:rPr>
        <w:t>that for the purpose of protecting the f</w:t>
      </w:r>
      <w:r w:rsidR="00687667">
        <w:rPr>
          <w:sz w:val="22"/>
          <w:szCs w:val="22"/>
          <w:lang w:eastAsia="ja-JP"/>
        </w:rPr>
        <w:t>ixed service systems in neighbo</w:t>
      </w:r>
      <w:r w:rsidR="003F34AE" w:rsidRPr="00687667">
        <w:rPr>
          <w:sz w:val="22"/>
          <w:szCs w:val="22"/>
          <w:lang w:eastAsia="ja-JP"/>
        </w:rPr>
        <w:t xml:space="preserve">ring administrations in the band 31-31.3 GHz, the power flux density limit per HAPS platform station at the surface of </w:t>
      </w:r>
      <w:r w:rsidR="00687667">
        <w:rPr>
          <w:sz w:val="22"/>
          <w:szCs w:val="22"/>
          <w:lang w:eastAsia="ja-JP"/>
        </w:rPr>
        <w:t>the Earth in neighbo</w:t>
      </w:r>
      <w:r w:rsidR="003F34AE" w:rsidRPr="00687667">
        <w:rPr>
          <w:sz w:val="22"/>
          <w:szCs w:val="22"/>
          <w:lang w:eastAsia="ja-JP"/>
        </w:rPr>
        <w:t>ring administrations shall not exceed the following pfd mask in dBW/m2/MHz, under clear sky condition, without the explicit agreement from the affected administration:</w:t>
      </w:r>
    </w:p>
    <w:p w:rsidR="003F34AE" w:rsidRPr="00687667" w:rsidRDefault="003979D1" w:rsidP="003F34AE">
      <w:pPr>
        <w:pStyle w:val="Equation"/>
        <w:rPr>
          <w:i/>
          <w:sz w:val="22"/>
          <w:szCs w:val="22"/>
          <w:lang w:eastAsia="ja-JP"/>
        </w:rPr>
      </w:pPr>
      <m:oMathPara>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m:t>
          </m:r>
          <m:d>
            <m:dPr>
              <m:ctrlPr>
                <w:rPr>
                  <w:rFonts w:ascii="Cambria Math" w:hAnsi="Cambria Math"/>
                  <w:i/>
                  <w:sz w:val="22"/>
                  <w:szCs w:val="22"/>
                  <w:lang w:eastAsia="ja-JP"/>
                </w:rPr>
              </m:ctrlPr>
            </m:dPr>
            <m:e>
              <m:r>
                <w:rPr>
                  <w:rFonts w:ascii="Cambria Math" w:hAnsi="Cambria Math"/>
                  <w:sz w:val="22"/>
                  <w:szCs w:val="22"/>
                  <w:lang w:eastAsia="ja-JP"/>
                </w:rPr>
                <m:t>0.875</m:t>
              </m:r>
              <m:r>
                <w:rPr>
                  <w:rFonts w:ascii="Cambria Math" w:hAnsi="Cambria Math" w:hint="eastAsia"/>
                  <w:sz w:val="22"/>
                  <w:szCs w:val="22"/>
                  <w:lang w:eastAsia="ja-JP"/>
                </w:rPr>
                <m:t>×</m:t>
              </m:r>
              <m:r>
                <w:rPr>
                  <w:rFonts w:ascii="Cambria Math" w:hAnsi="Cambria Math"/>
                  <w:sz w:val="22"/>
                  <w:szCs w:val="22"/>
                  <w:lang w:eastAsia="ja-JP"/>
                </w:rPr>
                <m:t>El-143</m:t>
              </m:r>
            </m:e>
          </m:d>
          <m:r>
            <w:rPr>
              <w:rFonts w:ascii="Cambria Math" w:hAnsi="Cambria Math"/>
              <w:sz w:val="22"/>
              <w:szCs w:val="22"/>
              <w:lang w:eastAsia="ja-JP"/>
            </w:rPr>
            <m:t xml:space="preserve">  for El≤8</m:t>
          </m:r>
          <m:r>
            <w:rPr>
              <w:rFonts w:ascii="Cambria Math" w:hAnsi="Cambria Math" w:hint="eastAsia"/>
              <w:sz w:val="22"/>
              <w:szCs w:val="22"/>
              <w:lang w:eastAsia="ja-JP"/>
            </w:rPr>
            <m:t>°</m:t>
          </m:r>
        </m:oMath>
      </m:oMathPara>
    </w:p>
    <w:p w:rsidR="003F34AE" w:rsidRPr="00687667" w:rsidRDefault="003979D1" w:rsidP="003F34AE">
      <w:pPr>
        <w:pStyle w:val="Equation"/>
        <w:rPr>
          <w:i/>
          <w:sz w:val="22"/>
          <w:szCs w:val="22"/>
          <w:lang w:eastAsia="ja-JP"/>
        </w:rPr>
      </w:pPr>
      <m:oMathPara>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m:t>
          </m:r>
          <m:d>
            <m:dPr>
              <m:ctrlPr>
                <w:rPr>
                  <w:rFonts w:ascii="Cambria Math" w:hAnsi="Cambria Math"/>
                  <w:i/>
                  <w:sz w:val="22"/>
                  <w:szCs w:val="22"/>
                  <w:lang w:eastAsia="ja-JP"/>
                </w:rPr>
              </m:ctrlPr>
            </m:dPr>
            <m:e>
              <m:r>
                <w:rPr>
                  <w:rFonts w:ascii="Cambria Math" w:hAnsi="Cambria Math"/>
                  <w:sz w:val="22"/>
                  <w:szCs w:val="22"/>
                  <w:lang w:eastAsia="ja-JP"/>
                </w:rPr>
                <m:t>2.58</m:t>
              </m:r>
              <m:r>
                <w:rPr>
                  <w:rFonts w:ascii="Cambria Math" w:hAnsi="Cambria Math" w:hint="eastAsia"/>
                  <w:sz w:val="22"/>
                  <w:szCs w:val="22"/>
                  <w:lang w:eastAsia="ja-JP"/>
                </w:rPr>
                <m:t>×</m:t>
              </m:r>
              <m:r>
                <w:rPr>
                  <w:rFonts w:ascii="Cambria Math" w:hAnsi="Cambria Math"/>
                  <w:sz w:val="22"/>
                  <w:szCs w:val="22"/>
                  <w:lang w:eastAsia="ja-JP"/>
                </w:rPr>
                <m:t>El-156.6</m:t>
              </m:r>
            </m:e>
          </m:d>
          <m:r>
            <w:rPr>
              <w:rFonts w:ascii="Cambria Math" w:hAnsi="Cambria Math"/>
              <w:sz w:val="22"/>
              <w:szCs w:val="22"/>
              <w:lang w:eastAsia="ja-JP"/>
            </w:rPr>
            <m:t xml:space="preserve"> for 8°&lt;El≤20</m:t>
          </m:r>
          <m:r>
            <w:rPr>
              <w:rFonts w:ascii="Cambria Math" w:hAnsi="Cambria Math" w:hint="eastAsia"/>
              <w:sz w:val="22"/>
              <w:szCs w:val="22"/>
              <w:lang w:eastAsia="ja-JP"/>
            </w:rPr>
            <m:t>°</m:t>
          </m:r>
        </m:oMath>
      </m:oMathPara>
    </w:p>
    <w:p w:rsidR="003F34AE" w:rsidRPr="00687667" w:rsidRDefault="003979D1" w:rsidP="003F34AE">
      <w:pPr>
        <w:pStyle w:val="Equation"/>
        <w:rPr>
          <w:i/>
          <w:sz w:val="22"/>
          <w:szCs w:val="22"/>
          <w:lang w:eastAsia="ja-JP"/>
        </w:rPr>
      </w:pPr>
      <m:oMathPara>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m:t>
          </m:r>
          <m:d>
            <m:dPr>
              <m:ctrlPr>
                <w:rPr>
                  <w:rFonts w:ascii="Cambria Math" w:hAnsi="Cambria Math"/>
                  <w:i/>
                  <w:sz w:val="22"/>
                  <w:szCs w:val="22"/>
                  <w:lang w:eastAsia="ja-JP"/>
                </w:rPr>
              </m:ctrlPr>
            </m:dPr>
            <m:e>
              <m:r>
                <w:rPr>
                  <w:rFonts w:ascii="Cambria Math" w:hAnsi="Cambria Math"/>
                  <w:sz w:val="22"/>
                  <w:szCs w:val="22"/>
                  <w:lang w:eastAsia="ja-JP"/>
                </w:rPr>
                <m:t>0.375</m:t>
              </m:r>
              <m:r>
                <w:rPr>
                  <w:rFonts w:ascii="Cambria Math" w:hAnsi="Cambria Math" w:hint="eastAsia"/>
                  <w:sz w:val="22"/>
                  <w:szCs w:val="22"/>
                  <w:lang w:eastAsia="ja-JP"/>
                </w:rPr>
                <m:t>×</m:t>
              </m:r>
              <m:r>
                <w:rPr>
                  <w:rFonts w:ascii="Cambria Math" w:hAnsi="Cambria Math"/>
                  <w:sz w:val="22"/>
                  <w:szCs w:val="22"/>
                  <w:lang w:eastAsia="ja-JP"/>
                </w:rPr>
                <m:t>El-112.5</m:t>
              </m:r>
            </m:e>
          </m:d>
          <m:r>
            <w:rPr>
              <w:rFonts w:ascii="Cambria Math" w:hAnsi="Cambria Math"/>
              <w:sz w:val="22"/>
              <w:szCs w:val="22"/>
              <w:lang w:eastAsia="ja-JP"/>
            </w:rPr>
            <m:t xml:space="preserve"> for 20°&lt;El≤60</m:t>
          </m:r>
          <m:r>
            <w:rPr>
              <w:rFonts w:ascii="Cambria Math" w:hAnsi="Cambria Math" w:hint="eastAsia"/>
              <w:sz w:val="22"/>
              <w:szCs w:val="22"/>
              <w:lang w:eastAsia="ja-JP"/>
            </w:rPr>
            <m:t>°</m:t>
          </m:r>
        </m:oMath>
      </m:oMathPara>
    </w:p>
    <w:p w:rsidR="003F34AE" w:rsidRPr="00687667" w:rsidRDefault="003979D1" w:rsidP="003F34AE">
      <w:pPr>
        <w:pStyle w:val="Equation"/>
        <w:rPr>
          <w:i/>
          <w:sz w:val="22"/>
          <w:szCs w:val="22"/>
          <w:lang w:eastAsia="ja-JP"/>
        </w:rPr>
      </w:pPr>
      <m:oMathPara>
        <m:oMath>
          <m:sSub>
            <m:sSubPr>
              <m:ctrlPr>
                <w:rPr>
                  <w:rFonts w:ascii="Cambria Math" w:hAnsi="Cambria Math"/>
                  <w:i/>
                  <w:sz w:val="22"/>
                  <w:szCs w:val="22"/>
                  <w:lang w:eastAsia="ja-JP"/>
                </w:rPr>
              </m:ctrlPr>
            </m:sSubPr>
            <m:e>
              <m:r>
                <w:rPr>
                  <w:rFonts w:ascii="Cambria Math" w:hAnsi="Cambria Math"/>
                  <w:sz w:val="22"/>
                  <w:szCs w:val="22"/>
                  <w:lang w:eastAsia="ja-JP"/>
                </w:rPr>
                <m:t>pfd</m:t>
              </m:r>
            </m:e>
            <m:sub>
              <m:r>
                <w:rPr>
                  <w:rFonts w:ascii="Cambria Math" w:hAnsi="Cambria Math"/>
                  <w:sz w:val="22"/>
                  <w:szCs w:val="22"/>
                  <w:lang w:eastAsia="ja-JP"/>
                </w:rPr>
                <m:t>max</m:t>
              </m:r>
            </m:sub>
          </m:sSub>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=-90 for 60°&lt;El≤90</m:t>
          </m:r>
          <m:r>
            <w:rPr>
              <w:rFonts w:ascii="Cambria Math" w:hAnsi="Cambria Math" w:hint="eastAsia"/>
              <w:sz w:val="22"/>
              <w:szCs w:val="22"/>
              <w:lang w:eastAsia="ja-JP"/>
            </w:rPr>
            <m:t>°</m:t>
          </m:r>
        </m:oMath>
      </m:oMathPara>
    </w:p>
    <w:p w:rsidR="003F34AE" w:rsidRPr="00687667" w:rsidRDefault="003F34AE" w:rsidP="00687667">
      <w:pPr>
        <w:ind w:firstLine="720"/>
        <w:rPr>
          <w:sz w:val="22"/>
          <w:szCs w:val="22"/>
        </w:rPr>
      </w:pPr>
      <w:r w:rsidRPr="00687667">
        <w:rPr>
          <w:sz w:val="22"/>
          <w:szCs w:val="22"/>
        </w:rPr>
        <w:t xml:space="preserve">where El is </w:t>
      </w:r>
      <w:r w:rsidRPr="00687667">
        <w:rPr>
          <w:sz w:val="22"/>
          <w:szCs w:val="22"/>
          <w:lang w:eastAsia="ja-JP"/>
        </w:rPr>
        <w:t>elevation angle in degrees (angle of arrival above the horizontal plane)</w:t>
      </w:r>
      <w:r w:rsidRPr="00687667">
        <w:rPr>
          <w:sz w:val="22"/>
          <w:szCs w:val="22"/>
        </w:rPr>
        <w:t>.</w:t>
      </w:r>
    </w:p>
    <w:p w:rsidR="003F34AE" w:rsidRPr="00687667" w:rsidRDefault="003F34AE" w:rsidP="00687667">
      <w:pPr>
        <w:ind w:left="720"/>
        <w:jc w:val="both"/>
        <w:rPr>
          <w:sz w:val="22"/>
          <w:szCs w:val="22"/>
          <w:lang w:eastAsia="ja-JP"/>
        </w:rPr>
      </w:pPr>
      <w:r w:rsidRPr="00687667">
        <w:rPr>
          <w:sz w:val="22"/>
          <w:szCs w:val="22"/>
          <w:lang w:eastAsia="ja-JP"/>
        </w:rPr>
        <w:t xml:space="preserve">In order to compensate for additional propagation impairments in the main beam of the HAPS due to rain, any exceedance of the pfd mask shall be limited by a value equivalent to the level of rain fading up to a maximum of 20 </w:t>
      </w:r>
      <w:proofErr w:type="spellStart"/>
      <w:r w:rsidRPr="00687667">
        <w:rPr>
          <w:sz w:val="22"/>
          <w:szCs w:val="22"/>
          <w:lang w:eastAsia="ja-JP"/>
        </w:rPr>
        <w:t>dB.</w:t>
      </w:r>
      <w:proofErr w:type="spellEnd"/>
    </w:p>
    <w:p w:rsidR="003F34AE" w:rsidRPr="00687667" w:rsidRDefault="003F34AE" w:rsidP="00687667">
      <w:pPr>
        <w:spacing w:after="120"/>
        <w:ind w:firstLine="720"/>
        <w:rPr>
          <w:sz w:val="22"/>
          <w:szCs w:val="22"/>
        </w:rPr>
      </w:pPr>
      <w:r w:rsidRPr="00687667">
        <w:rPr>
          <w:sz w:val="22"/>
          <w:szCs w:val="22"/>
        </w:rPr>
        <w:t>To verify the compliance with the proposed pfd mask the following equation shall be used:</w:t>
      </w:r>
    </w:p>
    <w:p w:rsidR="003F34AE" w:rsidRPr="00687667" w:rsidRDefault="003F34AE" w:rsidP="003F34AE">
      <w:pPr>
        <w:tabs>
          <w:tab w:val="left" w:pos="720"/>
        </w:tabs>
        <w:jc w:val="center"/>
        <w:rPr>
          <w:i/>
          <w:sz w:val="22"/>
          <w:szCs w:val="22"/>
          <w:lang w:eastAsia="ja-JP"/>
        </w:rPr>
      </w:pPr>
      <m:oMathPara>
        <m:oMath>
          <m:r>
            <w:rPr>
              <w:rFonts w:ascii="Cambria Math" w:hAnsi="Cambria Math"/>
              <w:sz w:val="22"/>
              <w:szCs w:val="22"/>
              <w:lang w:eastAsia="ja-JP"/>
            </w:rPr>
            <m:t>pfd</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=EIRP</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-10.</m:t>
          </m:r>
          <m:sSub>
            <m:sSubPr>
              <m:ctrlPr>
                <w:rPr>
                  <w:rFonts w:ascii="Cambria Math" w:hAnsi="Cambria Math"/>
                  <w:i/>
                  <w:sz w:val="22"/>
                  <w:szCs w:val="22"/>
                  <w:lang w:eastAsia="ja-JP"/>
                </w:rPr>
              </m:ctrlPr>
            </m:sSubPr>
            <m:e>
              <m:r>
                <w:rPr>
                  <w:rFonts w:ascii="Cambria Math" w:hAnsi="Cambria Math"/>
                  <w:sz w:val="22"/>
                  <w:szCs w:val="22"/>
                  <w:lang w:eastAsia="ja-JP"/>
                </w:rPr>
                <m:t>log</m:t>
              </m:r>
            </m:e>
            <m:sub>
              <m:r>
                <w:rPr>
                  <w:rFonts w:ascii="Cambria Math" w:hAnsi="Cambria Math"/>
                  <w:sz w:val="22"/>
                  <w:szCs w:val="22"/>
                  <w:lang w:eastAsia="ja-JP"/>
                </w:rPr>
                <m:t>10</m:t>
              </m:r>
            </m:sub>
          </m:sSub>
          <m:d>
            <m:dPr>
              <m:ctrlPr>
                <w:rPr>
                  <w:rFonts w:ascii="Cambria Math" w:hAnsi="Cambria Math"/>
                  <w:i/>
                  <w:sz w:val="22"/>
                  <w:szCs w:val="22"/>
                  <w:lang w:eastAsia="ja-JP"/>
                </w:rPr>
              </m:ctrlPr>
            </m:dPr>
            <m:e>
              <m:r>
                <w:rPr>
                  <w:rFonts w:ascii="Cambria Math" w:hAnsi="Cambria Math"/>
                  <w:sz w:val="22"/>
                  <w:szCs w:val="22"/>
                  <w:lang w:eastAsia="ja-JP"/>
                </w:rPr>
                <m:t>4π</m:t>
              </m:r>
              <m:sSup>
                <m:sSupPr>
                  <m:ctrlPr>
                    <w:rPr>
                      <w:rFonts w:ascii="Cambria Math" w:hAnsi="Cambria Math"/>
                      <w:i/>
                      <w:sz w:val="22"/>
                      <w:szCs w:val="22"/>
                      <w:lang w:eastAsia="ja-JP"/>
                    </w:rPr>
                  </m:ctrlPr>
                </m:sSupPr>
                <m:e>
                  <m:r>
                    <w:rPr>
                      <w:rFonts w:ascii="Cambria Math" w:hAnsi="Cambria Math"/>
                      <w:sz w:val="22"/>
                      <w:szCs w:val="22"/>
                      <w:lang w:eastAsia="ja-JP"/>
                    </w:rPr>
                    <m:t>d</m:t>
                  </m:r>
                </m:e>
                <m:sup>
                  <m:r>
                    <w:rPr>
                      <w:rFonts w:ascii="Cambria Math" w:hAnsi="Cambria Math"/>
                      <w:sz w:val="22"/>
                      <w:szCs w:val="22"/>
                      <w:lang w:eastAsia="ja-JP"/>
                    </w:rPr>
                    <m:t>2</m:t>
                  </m:r>
                </m:sup>
              </m:sSup>
            </m:e>
          </m:d>
        </m:oMath>
      </m:oMathPara>
    </w:p>
    <w:p w:rsidR="003F34AE" w:rsidRPr="00687667" w:rsidRDefault="003F34AE" w:rsidP="00687667">
      <w:pPr>
        <w:ind w:firstLine="720"/>
        <w:rPr>
          <w:sz w:val="22"/>
          <w:szCs w:val="22"/>
        </w:rPr>
      </w:pPr>
      <w:r w:rsidRPr="00687667">
        <w:rPr>
          <w:sz w:val="22"/>
          <w:szCs w:val="22"/>
        </w:rPr>
        <w:lastRenderedPageBreak/>
        <w:t xml:space="preserve">where: </w:t>
      </w:r>
    </w:p>
    <w:p w:rsidR="003F34AE" w:rsidRPr="00687667" w:rsidRDefault="003F34AE" w:rsidP="003F34AE">
      <w:pPr>
        <w:pStyle w:val="Equationlegend"/>
        <w:shd w:val="clear" w:color="auto" w:fill="FFFFFF"/>
        <w:rPr>
          <w:sz w:val="22"/>
          <w:szCs w:val="22"/>
        </w:rPr>
      </w:pPr>
      <w:r w:rsidRPr="00687667">
        <w:rPr>
          <w:sz w:val="22"/>
          <w:szCs w:val="22"/>
        </w:rPr>
        <w:tab/>
      </w:r>
      <w:r w:rsidRPr="00687667">
        <w:rPr>
          <w:i/>
          <w:sz w:val="22"/>
          <w:szCs w:val="22"/>
        </w:rPr>
        <w:t>d:</w:t>
      </w:r>
      <w:r w:rsidRPr="00687667">
        <w:rPr>
          <w:sz w:val="22"/>
          <w:szCs w:val="22"/>
        </w:rPr>
        <w:tab/>
        <w:t>distance in meters between the HAPS and the ground (elevation angle dependent);</w:t>
      </w:r>
    </w:p>
    <w:p w:rsidR="003F34AE" w:rsidRPr="00687667" w:rsidRDefault="003F34AE" w:rsidP="003F34AE">
      <w:pPr>
        <w:pStyle w:val="Equationlegend"/>
        <w:shd w:val="clear" w:color="auto" w:fill="FFFFFF"/>
        <w:rPr>
          <w:sz w:val="22"/>
          <w:szCs w:val="22"/>
        </w:rPr>
      </w:pPr>
      <w:r w:rsidRPr="00687667">
        <w:rPr>
          <w:sz w:val="22"/>
          <w:szCs w:val="22"/>
        </w:rPr>
        <w:tab/>
      </w:r>
      <w:proofErr w:type="spellStart"/>
      <w:r w:rsidRPr="00687667">
        <w:rPr>
          <w:i/>
          <w:iCs/>
          <w:sz w:val="22"/>
          <w:szCs w:val="22"/>
          <w:lang w:eastAsia="ja-JP"/>
        </w:rPr>
        <w:t>e.i.r.p</w:t>
      </w:r>
      <w:proofErr w:type="spellEnd"/>
      <w:r w:rsidRPr="00687667">
        <w:rPr>
          <w:i/>
          <w:iCs/>
          <w:sz w:val="22"/>
          <w:szCs w:val="22"/>
          <w:lang w:eastAsia="ja-JP"/>
        </w:rPr>
        <w:t>.</w:t>
      </w:r>
      <w:r w:rsidRPr="00687667">
        <w:rPr>
          <w:sz w:val="22"/>
          <w:szCs w:val="22"/>
          <w:lang w:eastAsia="ja-JP"/>
        </w:rPr>
        <w:t>:</w:t>
      </w:r>
      <w:r w:rsidRPr="00687667">
        <w:rPr>
          <w:sz w:val="22"/>
          <w:szCs w:val="22"/>
        </w:rPr>
        <w:tab/>
        <w:t xml:space="preserve">HAPS platform nominal EIRP spectral density in </w:t>
      </w:r>
      <w:proofErr w:type="spellStart"/>
      <w:r w:rsidRPr="00687667">
        <w:rPr>
          <w:sz w:val="22"/>
          <w:szCs w:val="22"/>
        </w:rPr>
        <w:t>dBW</w:t>
      </w:r>
      <w:proofErr w:type="spellEnd"/>
      <w:r w:rsidRPr="00687667">
        <w:rPr>
          <w:sz w:val="22"/>
          <w:szCs w:val="22"/>
        </w:rPr>
        <w:t>/MHz at a specific elevation angle;</w:t>
      </w:r>
    </w:p>
    <w:p w:rsidR="003F34AE" w:rsidRDefault="003F34AE" w:rsidP="003F34AE">
      <w:pPr>
        <w:pStyle w:val="Equationlegend"/>
        <w:shd w:val="clear" w:color="auto" w:fill="FFFFFF"/>
        <w:rPr>
          <w:sz w:val="22"/>
          <w:szCs w:val="22"/>
          <w:lang w:eastAsia="ja-JP"/>
        </w:rPr>
      </w:pPr>
      <w:r w:rsidRPr="00687667">
        <w:rPr>
          <w:i/>
          <w:sz w:val="22"/>
          <w:szCs w:val="22"/>
        </w:rPr>
        <w:tab/>
      </w:r>
      <w:proofErr w:type="spellStart"/>
      <w:r w:rsidRPr="00687667">
        <w:rPr>
          <w:i/>
          <w:sz w:val="22"/>
          <w:szCs w:val="22"/>
        </w:rPr>
        <w:t>pfd</w:t>
      </w:r>
      <w:proofErr w:type="spellEnd"/>
      <w:r w:rsidRPr="00687667">
        <w:rPr>
          <w:i/>
          <w:sz w:val="22"/>
          <w:szCs w:val="22"/>
        </w:rPr>
        <w:t>(El):</w:t>
      </w:r>
      <w:r w:rsidRPr="00687667">
        <w:rPr>
          <w:i/>
          <w:sz w:val="22"/>
          <w:szCs w:val="22"/>
        </w:rPr>
        <w:tab/>
      </w:r>
      <w:r w:rsidRPr="00687667">
        <w:rPr>
          <w:sz w:val="22"/>
          <w:szCs w:val="22"/>
        </w:rPr>
        <w:t xml:space="preserve">power flux density at the Earth surface per HAPS platform station in </w:t>
      </w:r>
      <w:r w:rsidRPr="00687667">
        <w:rPr>
          <w:sz w:val="22"/>
          <w:szCs w:val="22"/>
          <w:lang w:eastAsia="ja-JP"/>
        </w:rPr>
        <w:t>dB(W/m²/MHz);</w:t>
      </w:r>
    </w:p>
    <w:p w:rsidR="00BB2217" w:rsidRPr="00687667" w:rsidRDefault="00BB2217" w:rsidP="003F34AE">
      <w:pPr>
        <w:pStyle w:val="Equationlegend"/>
        <w:shd w:val="clear" w:color="auto" w:fill="FFFFFF"/>
        <w:rPr>
          <w:sz w:val="22"/>
          <w:szCs w:val="22"/>
          <w:lang w:eastAsia="ja-JP"/>
        </w:rPr>
      </w:pPr>
    </w:p>
    <w:p w:rsidR="003F34AE" w:rsidRPr="00687667" w:rsidRDefault="00497D7A" w:rsidP="00E5162F">
      <w:pPr>
        <w:ind w:left="720" w:hanging="720"/>
        <w:rPr>
          <w:sz w:val="22"/>
          <w:szCs w:val="22"/>
          <w:lang w:eastAsia="ja-JP"/>
        </w:rPr>
      </w:pPr>
      <w:r>
        <w:rPr>
          <w:sz w:val="22"/>
          <w:szCs w:val="22"/>
          <w:lang w:eastAsia="ja-JP"/>
        </w:rPr>
        <w:t>5</w:t>
      </w:r>
      <w:r>
        <w:rPr>
          <w:sz w:val="22"/>
          <w:szCs w:val="22"/>
          <w:lang w:eastAsia="ja-JP"/>
        </w:rPr>
        <w:tab/>
      </w:r>
      <w:r w:rsidR="003F34AE" w:rsidRPr="00687667">
        <w:rPr>
          <w:sz w:val="22"/>
          <w:szCs w:val="22"/>
          <w:lang w:eastAsia="ja-JP"/>
        </w:rPr>
        <w:t>that in order to ensure the protection of EESS (passive), the level of unwanted power density into the HAPS ground station antenna in the band 31.3-31.8 GHz shall be limited to −83 </w:t>
      </w:r>
      <w:proofErr w:type="gramStart"/>
      <w:r w:rsidR="003F34AE" w:rsidRPr="00687667">
        <w:rPr>
          <w:sz w:val="22"/>
          <w:szCs w:val="22"/>
          <w:lang w:eastAsia="ja-JP"/>
        </w:rPr>
        <w:t>dB(</w:t>
      </w:r>
      <w:proofErr w:type="gramEnd"/>
      <w:r w:rsidR="003F34AE" w:rsidRPr="00687667">
        <w:rPr>
          <w:sz w:val="22"/>
          <w:szCs w:val="22"/>
          <w:lang w:eastAsia="ja-JP"/>
        </w:rPr>
        <w:t>W/200 MHz) under clear-sky conditions and may be increased under rainy conditions to mitigate fading due to rain, provided that the effective impact on the passive satellite does not exceed the impact under clear</w:t>
      </w:r>
      <w:r w:rsidR="003F34AE" w:rsidRPr="00687667">
        <w:rPr>
          <w:sz w:val="22"/>
          <w:szCs w:val="22"/>
          <w:lang w:eastAsia="ja-JP"/>
        </w:rPr>
        <w:noBreakHyphen/>
        <w:t>sky conditions;</w:t>
      </w:r>
    </w:p>
    <w:p w:rsidR="00BB2217" w:rsidRPr="00687667" w:rsidRDefault="00BB2217" w:rsidP="00687667">
      <w:pPr>
        <w:pStyle w:val="ListParagraph"/>
        <w:ind w:left="816"/>
        <w:rPr>
          <w:sz w:val="22"/>
          <w:szCs w:val="22"/>
        </w:rPr>
      </w:pPr>
    </w:p>
    <w:p w:rsidR="00497D7A" w:rsidRPr="00687667" w:rsidRDefault="00497D7A" w:rsidP="00687667">
      <w:pPr>
        <w:ind w:left="720" w:hanging="720"/>
        <w:rPr>
          <w:sz w:val="22"/>
          <w:szCs w:val="22"/>
          <w:lang w:eastAsia="ja-JP"/>
        </w:rPr>
      </w:pPr>
      <w:r>
        <w:rPr>
          <w:sz w:val="22"/>
          <w:szCs w:val="22"/>
          <w:lang w:eastAsia="ja-JP"/>
        </w:rPr>
        <w:t>6</w:t>
      </w:r>
      <w:r>
        <w:rPr>
          <w:sz w:val="22"/>
          <w:szCs w:val="22"/>
          <w:lang w:eastAsia="ja-JP"/>
        </w:rPr>
        <w:tab/>
      </w:r>
      <w:r w:rsidR="003F34AE" w:rsidRPr="00687667">
        <w:rPr>
          <w:sz w:val="22"/>
          <w:szCs w:val="22"/>
          <w:lang w:eastAsia="ja-JP"/>
        </w:rPr>
        <w:t>that in order to ensure the protection of EESS (passive) services the EIRP per HAPS platform, in the band 31.3-31.8 GHz, shall not exceed:</w:t>
      </w:r>
    </w:p>
    <w:p w:rsidR="003F34AE" w:rsidRPr="00687667" w:rsidRDefault="003F34AE" w:rsidP="003F34AE">
      <w:pPr>
        <w:pStyle w:val="Equation"/>
        <w:rPr>
          <w:iCs/>
          <w:sz w:val="22"/>
          <w:szCs w:val="22"/>
          <w:lang w:eastAsia="fr-FR"/>
        </w:rPr>
      </w:pPr>
      <w:r w:rsidRPr="00687667">
        <w:rPr>
          <w:iCs/>
          <w:sz w:val="22"/>
          <w:szCs w:val="22"/>
          <w:lang w:eastAsia="fr-FR"/>
        </w:rPr>
        <w:tab/>
      </w:r>
      <w:r w:rsidRPr="00687667">
        <w:rPr>
          <w:iCs/>
          <w:sz w:val="22"/>
          <w:szCs w:val="22"/>
          <w:lang w:eastAsia="fr-FR"/>
        </w:rPr>
        <w:tab/>
      </w:r>
      <m:oMath>
        <m:r>
          <w:rPr>
            <w:rFonts w:ascii="Cambria Math" w:hAnsi="Cambria Math"/>
            <w:sz w:val="22"/>
            <w:szCs w:val="22"/>
          </w:rPr>
          <m:t>EIRP</m:t>
        </m:r>
        <m:r>
          <m:rPr>
            <m:sty m:val="p"/>
          </m:rPr>
          <w:rPr>
            <w:rFonts w:ascii="Cambria Math" w:hAnsi="Cambria Math"/>
            <w:sz w:val="22"/>
            <w:szCs w:val="22"/>
          </w:rPr>
          <m:t>=(-</m:t>
        </m:r>
        <m:r>
          <w:rPr>
            <w:rFonts w:ascii="Cambria Math" w:hAnsi="Cambria Math"/>
            <w:sz w:val="22"/>
            <w:szCs w:val="22"/>
          </w:rPr>
          <m:t>El</m:t>
        </m:r>
        <m:r>
          <m:rPr>
            <m:sty m:val="p"/>
          </m:rPr>
          <w:rPr>
            <w:rFonts w:ascii="Cambria Math" w:hAnsi="Cambria Math"/>
            <w:sz w:val="22"/>
            <w:szCs w:val="22"/>
          </w:rPr>
          <m:t xml:space="preserve">-13.1) </m:t>
        </m:r>
        <m:r>
          <w:rPr>
            <w:rFonts w:ascii="Cambria Math" w:hAnsi="Cambria Math"/>
            <w:sz w:val="22"/>
            <w:szCs w:val="22"/>
          </w:rPr>
          <m:t>dBW</m:t>
        </m:r>
        <m:r>
          <m:rPr>
            <m:sty m:val="p"/>
          </m:rPr>
          <w:rPr>
            <w:rFonts w:ascii="Cambria Math" w:hAnsi="Cambria Math"/>
            <w:sz w:val="22"/>
            <w:szCs w:val="22"/>
          </w:rPr>
          <m:t>/200</m:t>
        </m:r>
        <m:r>
          <w:rPr>
            <w:rFonts w:ascii="Cambria Math" w:hAnsi="Cambria Math"/>
            <w:sz w:val="22"/>
            <w:szCs w:val="22"/>
          </w:rPr>
          <m:t>MHz</m:t>
        </m:r>
        <m:r>
          <m:rPr>
            <m:sty m:val="p"/>
          </m:rPr>
          <w:rPr>
            <w:rFonts w:ascii="Cambria Math" w:hAnsi="Cambria Math"/>
            <w:sz w:val="22"/>
            <w:szCs w:val="22"/>
          </w:rPr>
          <m:t xml:space="preserve">      </m:t>
        </m:r>
        <m:r>
          <w:rPr>
            <w:rFonts w:ascii="Cambria Math" w:hAnsi="Cambria Math"/>
            <w:sz w:val="22"/>
            <w:szCs w:val="22"/>
          </w:rPr>
          <m:t>for</m:t>
        </m:r>
        <m:r>
          <m:rPr>
            <m:sty m:val="p"/>
          </m:rPr>
          <w:rPr>
            <w:rFonts w:ascii="Cambria Math" w:hAnsi="Cambria Math"/>
            <w:sz w:val="22"/>
            <w:szCs w:val="22"/>
          </w:rPr>
          <m:t xml:space="preserve">   -4.53</m:t>
        </m:r>
        <m:r>
          <m:rPr>
            <m:sty m:val="p"/>
          </m:rPr>
          <w:rPr>
            <w:rFonts w:ascii="Cambria Math" w:hAnsi="Cambria Math" w:hint="eastAsia"/>
            <w:sz w:val="22"/>
            <w:szCs w:val="22"/>
          </w:rPr>
          <m:t>°</m:t>
        </m:r>
        <m:r>
          <m:rPr>
            <m:sty m:val="p"/>
          </m:rPr>
          <w:rPr>
            <w:rFonts w:ascii="Cambria Math" w:hAnsi="Cambria Math"/>
            <w:sz w:val="22"/>
            <w:szCs w:val="22"/>
          </w:rPr>
          <m:t>≤</m:t>
        </m:r>
        <m:r>
          <w:rPr>
            <w:rFonts w:ascii="Cambria Math" w:hAnsi="Cambria Math"/>
            <w:sz w:val="22"/>
            <w:szCs w:val="22"/>
          </w:rPr>
          <m:t>El</m:t>
        </m:r>
        <m:r>
          <m:rPr>
            <m:sty m:val="p"/>
          </m:rPr>
          <w:rPr>
            <w:rFonts w:ascii="Cambria Math" w:hAnsi="Cambria Math"/>
            <w:sz w:val="22"/>
            <w:szCs w:val="22"/>
          </w:rPr>
          <m:t>&lt;22</m:t>
        </m:r>
        <m:r>
          <m:rPr>
            <m:sty m:val="p"/>
          </m:rPr>
          <w:rPr>
            <w:rFonts w:ascii="Cambria Math" w:hAnsi="Cambria Math" w:hint="eastAsia"/>
            <w:sz w:val="22"/>
            <w:szCs w:val="22"/>
          </w:rPr>
          <m:t>°</m:t>
        </m:r>
      </m:oMath>
    </w:p>
    <w:p w:rsidR="003F34AE" w:rsidRDefault="003F34AE" w:rsidP="003F34AE">
      <w:pPr>
        <w:pStyle w:val="Equation"/>
        <w:rPr>
          <w:rFonts w:eastAsiaTheme="minorEastAsia"/>
          <w:sz w:val="22"/>
          <w:szCs w:val="22"/>
        </w:rPr>
      </w:pPr>
      <w:r w:rsidRPr="00687667">
        <w:rPr>
          <w:iCs/>
          <w:sz w:val="22"/>
          <w:szCs w:val="22"/>
          <w:lang w:eastAsia="fr-FR"/>
        </w:rPr>
        <w:tab/>
      </w:r>
      <w:r w:rsidRPr="00687667">
        <w:rPr>
          <w:iCs/>
          <w:sz w:val="22"/>
          <w:szCs w:val="22"/>
          <w:lang w:eastAsia="fr-FR"/>
        </w:rPr>
        <w:tab/>
      </w:r>
      <m:oMath>
        <m:r>
          <w:rPr>
            <w:rFonts w:ascii="Cambria Math" w:hAnsi="Cambria Math"/>
            <w:sz w:val="22"/>
            <w:szCs w:val="22"/>
          </w:rPr>
          <m:t>EIRP</m:t>
        </m:r>
        <m:r>
          <m:rPr>
            <m:sty m:val="p"/>
          </m:rPr>
          <w:rPr>
            <w:rFonts w:ascii="Cambria Math" w:hAnsi="Cambria Math"/>
            <w:sz w:val="22"/>
            <w:szCs w:val="22"/>
          </w:rPr>
          <m:t xml:space="preserve">=-35.1 </m:t>
        </m:r>
        <m:r>
          <w:rPr>
            <w:rFonts w:ascii="Cambria Math" w:hAnsi="Cambria Math"/>
            <w:sz w:val="22"/>
            <w:szCs w:val="22"/>
          </w:rPr>
          <m:t>dBW</m:t>
        </m:r>
        <m:r>
          <m:rPr>
            <m:sty m:val="p"/>
          </m:rPr>
          <w:rPr>
            <w:rFonts w:ascii="Cambria Math" w:hAnsi="Cambria Math"/>
            <w:sz w:val="22"/>
            <w:szCs w:val="22"/>
          </w:rPr>
          <m:t xml:space="preserve">/200 </m:t>
        </m:r>
        <m:r>
          <w:rPr>
            <w:rFonts w:ascii="Cambria Math" w:hAnsi="Cambria Math"/>
            <w:sz w:val="22"/>
            <w:szCs w:val="22"/>
          </w:rPr>
          <m:t>MHz</m:t>
        </m:r>
        <m:r>
          <m:rPr>
            <m:sty m:val="p"/>
          </m:rPr>
          <w:rPr>
            <w:rFonts w:ascii="Cambria Math" w:hAnsi="Cambria Math"/>
            <w:sz w:val="22"/>
            <w:szCs w:val="22"/>
          </w:rPr>
          <m:t xml:space="preserve">                </m:t>
        </m:r>
        <m:r>
          <w:rPr>
            <w:rFonts w:ascii="Cambria Math" w:hAnsi="Cambria Math"/>
            <w:sz w:val="22"/>
            <w:szCs w:val="22"/>
          </w:rPr>
          <m:t>for</m:t>
        </m:r>
        <m:r>
          <m:rPr>
            <m:sty m:val="p"/>
          </m:rPr>
          <w:rPr>
            <w:rFonts w:ascii="Cambria Math" w:hAnsi="Cambria Math"/>
            <w:sz w:val="22"/>
            <w:szCs w:val="22"/>
          </w:rPr>
          <m:t xml:space="preserve">    22</m:t>
        </m:r>
        <m:r>
          <m:rPr>
            <m:sty m:val="p"/>
          </m:rPr>
          <w:rPr>
            <w:rFonts w:ascii="Cambria Math" w:hAnsi="Cambria Math" w:hint="eastAsia"/>
            <w:sz w:val="22"/>
            <w:szCs w:val="22"/>
          </w:rPr>
          <m:t>°</m:t>
        </m:r>
        <m:r>
          <m:rPr>
            <m:sty m:val="p"/>
          </m:rPr>
          <w:rPr>
            <w:rFonts w:ascii="Cambria Math" w:hAnsi="Cambria Math"/>
            <w:sz w:val="22"/>
            <w:szCs w:val="22"/>
          </w:rPr>
          <m:t>≤</m:t>
        </m:r>
        <m:r>
          <w:rPr>
            <w:rFonts w:ascii="Cambria Math" w:hAnsi="Cambria Math"/>
            <w:sz w:val="22"/>
            <w:szCs w:val="22"/>
          </w:rPr>
          <m:t>El</m:t>
        </m:r>
        <m:r>
          <m:rPr>
            <m:sty m:val="p"/>
          </m:rPr>
          <w:rPr>
            <w:rFonts w:ascii="Cambria Math" w:hAnsi="Cambria Math"/>
            <w:sz w:val="22"/>
            <w:szCs w:val="22"/>
          </w:rPr>
          <m:t>&lt;90</m:t>
        </m:r>
        <m:r>
          <m:rPr>
            <m:sty m:val="p"/>
          </m:rPr>
          <w:rPr>
            <w:rFonts w:ascii="Cambria Math" w:hAnsi="Cambria Math" w:hint="eastAsia"/>
            <w:sz w:val="22"/>
            <w:szCs w:val="22"/>
          </w:rPr>
          <m:t>°</m:t>
        </m:r>
      </m:oMath>
    </w:p>
    <w:p w:rsidR="00497D7A" w:rsidRPr="00687667" w:rsidRDefault="00497D7A" w:rsidP="003F34AE">
      <w:pPr>
        <w:pStyle w:val="Equation"/>
        <w:rPr>
          <w:sz w:val="22"/>
          <w:szCs w:val="22"/>
          <w:lang w:eastAsia="fr-FR"/>
        </w:rPr>
      </w:pPr>
    </w:p>
    <w:p w:rsidR="003F34AE" w:rsidRPr="00687667" w:rsidRDefault="003F34AE" w:rsidP="00687667">
      <w:pPr>
        <w:ind w:left="720" w:hanging="720"/>
        <w:rPr>
          <w:sz w:val="22"/>
          <w:szCs w:val="22"/>
        </w:rPr>
      </w:pPr>
      <w:r w:rsidRPr="00687667">
        <w:rPr>
          <w:color w:val="000000"/>
          <w:sz w:val="22"/>
          <w:szCs w:val="22"/>
          <w:lang w:eastAsia="ko-KR"/>
        </w:rPr>
        <w:t>7</w:t>
      </w:r>
      <w:r w:rsidRPr="00687667">
        <w:rPr>
          <w:color w:val="000000"/>
          <w:sz w:val="22"/>
          <w:szCs w:val="22"/>
          <w:lang w:eastAsia="ko-KR"/>
        </w:rPr>
        <w:tab/>
        <w:t>that in order to ensure the protection of the radio astronomy service</w:t>
      </w:r>
      <w:r w:rsidRPr="00687667">
        <w:rPr>
          <w:rFonts w:eastAsia="MS Mincho"/>
          <w:sz w:val="22"/>
          <w:szCs w:val="22"/>
          <w:lang w:eastAsia="ja-JP"/>
        </w:rPr>
        <w:t>, the pfd level</w:t>
      </w:r>
      <w:r w:rsidRPr="00687667">
        <w:rPr>
          <w:sz w:val="22"/>
          <w:szCs w:val="22"/>
        </w:rPr>
        <w:t xml:space="preserve"> produced by any HAPS ground station at the RAS stations listed, shall not exceed </w:t>
      </w:r>
      <w:r w:rsidRPr="00687667">
        <w:rPr>
          <w:sz w:val="22"/>
          <w:szCs w:val="22"/>
        </w:rPr>
        <w:br/>
        <w:t>-141 dBW/m</w:t>
      </w:r>
      <w:r w:rsidRPr="00687667">
        <w:rPr>
          <w:sz w:val="22"/>
          <w:szCs w:val="22"/>
          <w:vertAlign w:val="superscript"/>
        </w:rPr>
        <w:t>2</w:t>
      </w:r>
      <w:r w:rsidRPr="00687667">
        <w:rPr>
          <w:sz w:val="22"/>
          <w:szCs w:val="22"/>
        </w:rPr>
        <w:t xml:space="preserve">/500MHz in the band 31.3-31.8 GHz, unless a higher pfd is otherwise agreed between the corresponding administrations; </w:t>
      </w:r>
    </w:p>
    <w:p w:rsidR="003F34AE" w:rsidRDefault="00497D7A" w:rsidP="00497D7A">
      <w:pPr>
        <w:ind w:firstLine="720"/>
        <w:rPr>
          <w:sz w:val="22"/>
          <w:szCs w:val="22"/>
          <w:lang w:eastAsia="ja-JP"/>
        </w:rPr>
      </w:pPr>
      <w:r>
        <w:rPr>
          <w:sz w:val="22"/>
          <w:szCs w:val="22"/>
          <w:lang w:eastAsia="ja-JP"/>
        </w:rPr>
        <w:t>T</w:t>
      </w:r>
      <w:r w:rsidR="003F34AE" w:rsidRPr="00687667">
        <w:rPr>
          <w:sz w:val="22"/>
          <w:szCs w:val="22"/>
          <w:lang w:eastAsia="ja-JP"/>
        </w:rPr>
        <w:t>o verify the compliance with the proposed pfd mask the following equation shall be used:</w:t>
      </w:r>
    </w:p>
    <w:p w:rsidR="00497D7A" w:rsidRPr="00687667" w:rsidRDefault="00497D7A" w:rsidP="00687667">
      <w:pPr>
        <w:ind w:firstLine="720"/>
        <w:rPr>
          <w:sz w:val="22"/>
          <w:szCs w:val="22"/>
          <w:lang w:eastAsia="ja-JP"/>
        </w:rPr>
      </w:pPr>
    </w:p>
    <w:p w:rsidR="003F34AE" w:rsidRPr="00687667" w:rsidRDefault="003F34AE" w:rsidP="003F34AE">
      <w:pPr>
        <w:jc w:val="center"/>
        <w:rPr>
          <w:sz w:val="22"/>
          <w:szCs w:val="22"/>
          <w:lang w:eastAsia="ja-JP"/>
        </w:rPr>
      </w:pPr>
      <m:oMathPara>
        <m:oMath>
          <m:r>
            <w:rPr>
              <w:rFonts w:ascii="Cambria Math" w:hAnsi="Cambria Math"/>
              <w:sz w:val="22"/>
              <w:szCs w:val="22"/>
              <w:lang w:eastAsia="ja-JP"/>
            </w:rPr>
            <m:t>pfd</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=EIRP</m:t>
          </m:r>
          <m:d>
            <m:dPr>
              <m:ctrlPr>
                <w:rPr>
                  <w:rFonts w:ascii="Cambria Math" w:hAnsi="Cambria Math"/>
                  <w:i/>
                  <w:sz w:val="22"/>
                  <w:szCs w:val="22"/>
                  <w:lang w:eastAsia="ja-JP"/>
                </w:rPr>
              </m:ctrlPr>
            </m:dPr>
            <m:e>
              <m:r>
                <w:rPr>
                  <w:rFonts w:ascii="Cambria Math" w:hAnsi="Cambria Math"/>
                  <w:sz w:val="22"/>
                  <w:szCs w:val="22"/>
                  <w:lang w:eastAsia="ja-JP"/>
                </w:rPr>
                <m:t>El</m:t>
              </m:r>
            </m:e>
          </m:d>
          <m:r>
            <w:rPr>
              <w:rFonts w:ascii="Cambria Math" w:hAnsi="Cambria Math"/>
              <w:sz w:val="22"/>
              <w:szCs w:val="22"/>
              <w:lang w:eastAsia="ja-JP"/>
            </w:rPr>
            <m:t>+</m:t>
          </m:r>
          <m:sSub>
            <m:sSubPr>
              <m:ctrlPr>
                <w:rPr>
                  <w:rFonts w:ascii="Cambria Math" w:hAnsi="Cambria Math"/>
                  <w:i/>
                  <w:sz w:val="22"/>
                  <w:szCs w:val="22"/>
                  <w:lang w:eastAsia="ja-JP"/>
                </w:rPr>
              </m:ctrlPr>
            </m:sSubPr>
            <m:e>
              <m:r>
                <w:rPr>
                  <w:rFonts w:ascii="Cambria Math" w:hAnsi="Cambria Math"/>
                  <w:sz w:val="22"/>
                  <w:szCs w:val="22"/>
                  <w:lang w:eastAsia="ja-JP"/>
                </w:rPr>
                <m:t>Att</m:t>
              </m:r>
            </m:e>
            <m:sub>
              <m:r>
                <w:rPr>
                  <w:rFonts w:ascii="Cambria Math" w:hAnsi="Cambria Math"/>
                  <w:sz w:val="22"/>
                  <w:szCs w:val="22"/>
                  <w:lang w:eastAsia="ja-JP"/>
                </w:rPr>
                <m:t>Rec P.452-16</m:t>
              </m:r>
            </m:sub>
          </m:sSub>
          <m:d>
            <m:dPr>
              <m:ctrlPr>
                <w:rPr>
                  <w:rFonts w:ascii="Cambria Math" w:hAnsi="Cambria Math"/>
                  <w:i/>
                  <w:sz w:val="22"/>
                  <w:szCs w:val="22"/>
                  <w:lang w:eastAsia="ja-JP"/>
                </w:rPr>
              </m:ctrlPr>
            </m:dPr>
            <m:e>
              <m:r>
                <w:rPr>
                  <w:rFonts w:ascii="Cambria Math" w:hAnsi="Cambria Math"/>
                  <w:sz w:val="22"/>
                  <w:szCs w:val="22"/>
                  <w:lang w:eastAsia="ja-JP"/>
                </w:rPr>
                <m:t>d</m:t>
              </m:r>
            </m:e>
          </m:d>
          <m:r>
            <w:rPr>
              <w:rFonts w:ascii="Cambria Math" w:hAnsi="Cambria Math"/>
              <w:sz w:val="22"/>
              <w:szCs w:val="22"/>
              <w:lang w:eastAsia="ja-JP"/>
            </w:rPr>
            <m:t>-10log10</m:t>
          </m:r>
          <m:d>
            <m:dPr>
              <m:ctrlPr>
                <w:rPr>
                  <w:rFonts w:ascii="Cambria Math" w:hAnsi="Cambria Math"/>
                  <w:i/>
                  <w:sz w:val="22"/>
                  <w:szCs w:val="22"/>
                  <w:lang w:eastAsia="ja-JP"/>
                </w:rPr>
              </m:ctrlPr>
            </m:dPr>
            <m:e>
              <m:f>
                <m:fPr>
                  <m:ctrlPr>
                    <w:rPr>
                      <w:rFonts w:ascii="Cambria Math" w:hAnsi="Cambria Math"/>
                      <w:i/>
                      <w:sz w:val="22"/>
                      <w:szCs w:val="22"/>
                      <w:lang w:eastAsia="ja-JP"/>
                    </w:rPr>
                  </m:ctrlPr>
                </m:fPr>
                <m:num>
                  <m:r>
                    <w:rPr>
                      <w:rFonts w:ascii="Cambria Math" w:hAnsi="Cambria Math"/>
                      <w:sz w:val="22"/>
                      <w:szCs w:val="22"/>
                      <w:lang w:eastAsia="ja-JP"/>
                    </w:rPr>
                    <m:t>λ²</m:t>
                  </m:r>
                </m:num>
                <m:den>
                  <m:r>
                    <w:rPr>
                      <w:rFonts w:ascii="Cambria Math" w:hAnsi="Cambria Math"/>
                      <w:sz w:val="22"/>
                      <w:szCs w:val="22"/>
                      <w:lang w:eastAsia="ja-JP"/>
                    </w:rPr>
                    <m:t>4π</m:t>
                  </m:r>
                </m:den>
              </m:f>
            </m:e>
          </m:d>
        </m:oMath>
      </m:oMathPara>
    </w:p>
    <w:p w:rsidR="003F34AE" w:rsidRPr="00687667" w:rsidRDefault="003F34AE" w:rsidP="003F34AE">
      <w:pPr>
        <w:pStyle w:val="Equation"/>
        <w:rPr>
          <w:rFonts w:ascii="Times New Roman" w:hAnsi="Times New Roman" w:cs="Times New Roman"/>
          <w:sz w:val="22"/>
          <w:szCs w:val="22"/>
          <w:lang w:eastAsia="ja-JP"/>
        </w:rPr>
      </w:pPr>
      <w:r w:rsidRPr="00687667">
        <w:rPr>
          <w:rFonts w:ascii="Times New Roman" w:hAnsi="Times New Roman" w:cs="Times New Roman"/>
          <w:sz w:val="22"/>
          <w:szCs w:val="22"/>
          <w:lang w:eastAsia="ja-JP"/>
        </w:rPr>
        <w:t>where:</w:t>
      </w:r>
    </w:p>
    <w:p w:rsidR="003F34AE" w:rsidRPr="00687667" w:rsidRDefault="003F34AE" w:rsidP="003F34AE">
      <w:pPr>
        <w:pStyle w:val="Equationlegend"/>
        <w:rPr>
          <w:sz w:val="22"/>
          <w:szCs w:val="22"/>
          <w:lang w:eastAsia="ja-JP"/>
        </w:rPr>
      </w:pPr>
      <w:r w:rsidRPr="00687667">
        <w:rPr>
          <w:sz w:val="22"/>
          <w:szCs w:val="22"/>
          <w:lang w:eastAsia="ja-JP"/>
        </w:rPr>
        <w:tab/>
      </w:r>
      <w:proofErr w:type="spellStart"/>
      <w:r w:rsidRPr="00687667">
        <w:rPr>
          <w:i/>
          <w:iCs/>
          <w:sz w:val="22"/>
          <w:szCs w:val="22"/>
          <w:lang w:eastAsia="ja-JP"/>
        </w:rPr>
        <w:t>Att</w:t>
      </w:r>
      <w:r w:rsidRPr="00687667">
        <w:rPr>
          <w:i/>
          <w:iCs/>
          <w:sz w:val="22"/>
          <w:szCs w:val="22"/>
          <w:vertAlign w:val="subscript"/>
          <w:lang w:eastAsia="ja-JP"/>
        </w:rPr>
        <w:t>Re</w:t>
      </w:r>
      <w:r w:rsidRPr="00687667">
        <w:rPr>
          <w:sz w:val="22"/>
          <w:szCs w:val="22"/>
          <w:vertAlign w:val="subscript"/>
          <w:lang w:eastAsia="ja-JP"/>
        </w:rPr>
        <w:t>c</w:t>
      </w:r>
      <w:proofErr w:type="spellEnd"/>
      <w:r w:rsidRPr="00687667">
        <w:rPr>
          <w:sz w:val="22"/>
          <w:szCs w:val="22"/>
          <w:vertAlign w:val="subscript"/>
          <w:lang w:eastAsia="ja-JP"/>
        </w:rPr>
        <w:t xml:space="preserve"> P.452-16</w:t>
      </w:r>
      <w:r w:rsidRPr="00687667">
        <w:rPr>
          <w:sz w:val="22"/>
          <w:szCs w:val="22"/>
          <w:lang w:eastAsia="ja-JP"/>
        </w:rPr>
        <w:t>:</w:t>
      </w:r>
      <w:r w:rsidRPr="00687667">
        <w:rPr>
          <w:sz w:val="22"/>
          <w:szCs w:val="22"/>
          <w:lang w:eastAsia="ja-JP"/>
        </w:rPr>
        <w:tab/>
        <w:t>is the attenuation in dB based on Recommendation ITU-R P.452-16 propagation model with p = 2%;</w:t>
      </w:r>
    </w:p>
    <w:p w:rsidR="003F34AE" w:rsidRPr="00687667" w:rsidRDefault="003F34AE" w:rsidP="003F34AE">
      <w:pPr>
        <w:pStyle w:val="Equationlegend"/>
        <w:rPr>
          <w:sz w:val="22"/>
          <w:szCs w:val="22"/>
          <w:lang w:eastAsia="ja-JP"/>
        </w:rPr>
      </w:pPr>
      <w:r w:rsidRPr="00687667">
        <w:rPr>
          <w:sz w:val="22"/>
          <w:szCs w:val="22"/>
          <w:lang w:eastAsia="ja-JP"/>
        </w:rPr>
        <w:tab/>
      </w:r>
      <w:proofErr w:type="spellStart"/>
      <w:r w:rsidRPr="00687667">
        <w:rPr>
          <w:sz w:val="22"/>
          <w:szCs w:val="22"/>
          <w:lang w:eastAsia="ja-JP"/>
        </w:rPr>
        <w:t>e.i.r.p</w:t>
      </w:r>
      <w:proofErr w:type="spellEnd"/>
      <w:r w:rsidRPr="00687667">
        <w:rPr>
          <w:sz w:val="22"/>
          <w:szCs w:val="22"/>
          <w:lang w:eastAsia="ja-JP"/>
        </w:rPr>
        <w:t>.:</w:t>
      </w:r>
      <w:r w:rsidRPr="00687667">
        <w:rPr>
          <w:sz w:val="22"/>
          <w:szCs w:val="22"/>
          <w:lang w:eastAsia="ja-JP"/>
        </w:rPr>
        <w:tab/>
        <w:t xml:space="preserve">is the maximum HAPS EIRP density level in </w:t>
      </w:r>
      <w:proofErr w:type="spellStart"/>
      <w:r w:rsidRPr="00687667">
        <w:rPr>
          <w:sz w:val="22"/>
          <w:szCs w:val="22"/>
          <w:lang w:eastAsia="ja-JP"/>
        </w:rPr>
        <w:t>dBW</w:t>
      </w:r>
      <w:proofErr w:type="spellEnd"/>
      <w:r w:rsidRPr="00687667">
        <w:rPr>
          <w:sz w:val="22"/>
          <w:szCs w:val="22"/>
          <w:lang w:eastAsia="ja-JP"/>
        </w:rPr>
        <w:t>/MHz/500MHz (dependent to the elevation angle);</w:t>
      </w:r>
    </w:p>
    <w:p w:rsidR="003F34AE" w:rsidRPr="00687667" w:rsidRDefault="003F34AE" w:rsidP="003F34AE">
      <w:pPr>
        <w:pStyle w:val="Equationlegend"/>
        <w:rPr>
          <w:sz w:val="22"/>
          <w:szCs w:val="22"/>
          <w:lang w:eastAsia="ja-JP"/>
        </w:rPr>
      </w:pPr>
      <w:r w:rsidRPr="00687667">
        <w:rPr>
          <w:sz w:val="22"/>
          <w:szCs w:val="22"/>
          <w:lang w:eastAsia="ja-JP"/>
        </w:rPr>
        <w:tab/>
      </w:r>
      <w:r w:rsidRPr="00687667">
        <w:rPr>
          <w:i/>
          <w:iCs/>
          <w:sz w:val="22"/>
          <w:szCs w:val="22"/>
          <w:lang w:eastAsia="ja-JP"/>
        </w:rPr>
        <w:t>d:</w:t>
      </w:r>
      <w:r w:rsidRPr="00687667">
        <w:rPr>
          <w:sz w:val="22"/>
          <w:szCs w:val="22"/>
          <w:lang w:eastAsia="ja-JP"/>
        </w:rPr>
        <w:tab/>
        <w:t>is the distance in meters between the HAPS and the ground (Elevation angle dependent);</w:t>
      </w:r>
    </w:p>
    <w:p w:rsidR="003F34AE" w:rsidRDefault="003F34AE" w:rsidP="003F34AE">
      <w:pPr>
        <w:pStyle w:val="Equationlegend"/>
        <w:shd w:val="clear" w:color="auto" w:fill="FFFFFF"/>
        <w:rPr>
          <w:sz w:val="22"/>
          <w:szCs w:val="22"/>
          <w:lang w:eastAsia="ja-JP"/>
        </w:rPr>
      </w:pPr>
      <w:r w:rsidRPr="00687667">
        <w:rPr>
          <w:i/>
          <w:sz w:val="22"/>
          <w:szCs w:val="22"/>
        </w:rPr>
        <w:tab/>
      </w:r>
      <w:proofErr w:type="spellStart"/>
      <w:r w:rsidRPr="00687667">
        <w:rPr>
          <w:i/>
          <w:sz w:val="22"/>
          <w:szCs w:val="22"/>
        </w:rPr>
        <w:t>pfd</w:t>
      </w:r>
      <w:proofErr w:type="spellEnd"/>
      <w:r w:rsidRPr="00687667">
        <w:rPr>
          <w:i/>
          <w:sz w:val="22"/>
          <w:szCs w:val="22"/>
        </w:rPr>
        <w:t>):</w:t>
      </w:r>
      <w:r w:rsidRPr="00687667">
        <w:rPr>
          <w:i/>
          <w:sz w:val="22"/>
          <w:szCs w:val="22"/>
        </w:rPr>
        <w:tab/>
      </w:r>
      <w:r w:rsidRPr="00687667">
        <w:rPr>
          <w:sz w:val="22"/>
          <w:szCs w:val="22"/>
        </w:rPr>
        <w:t xml:space="preserve">power flux density at the Earth surface per HAPS platform station in </w:t>
      </w:r>
      <w:r w:rsidRPr="00687667">
        <w:rPr>
          <w:sz w:val="22"/>
          <w:szCs w:val="22"/>
          <w:lang w:eastAsia="ja-JP"/>
        </w:rPr>
        <w:t>dB(W/m²/500MHz);</w:t>
      </w:r>
    </w:p>
    <w:p w:rsidR="005444BA" w:rsidRPr="00687667" w:rsidRDefault="005444BA" w:rsidP="003F34AE">
      <w:pPr>
        <w:pStyle w:val="Equationlegend"/>
        <w:shd w:val="clear" w:color="auto" w:fill="FFFFFF"/>
        <w:rPr>
          <w:sz w:val="22"/>
          <w:szCs w:val="22"/>
        </w:rPr>
      </w:pPr>
    </w:p>
    <w:p w:rsidR="003F34AE" w:rsidRPr="00687667" w:rsidRDefault="003F34AE" w:rsidP="00687667">
      <w:pPr>
        <w:ind w:left="720" w:hanging="720"/>
        <w:rPr>
          <w:sz w:val="22"/>
          <w:szCs w:val="22"/>
          <w:lang w:eastAsia="ja-JP"/>
        </w:rPr>
      </w:pPr>
      <w:r w:rsidRPr="00687667">
        <w:rPr>
          <w:sz w:val="22"/>
          <w:szCs w:val="22"/>
          <w:lang w:eastAsia="ja-JP"/>
        </w:rPr>
        <w:t>8</w:t>
      </w:r>
      <w:r w:rsidRPr="00687667">
        <w:rPr>
          <w:sz w:val="22"/>
          <w:szCs w:val="22"/>
          <w:lang w:eastAsia="ja-JP"/>
        </w:rPr>
        <w:tab/>
      </w:r>
      <w:r w:rsidRPr="00687667">
        <w:rPr>
          <w:sz w:val="22"/>
          <w:szCs w:val="22"/>
        </w:rPr>
        <w:t xml:space="preserve">that in order to ensure the protection of the radio astronomy service the pfd produced by unwanted emissions from HAPS platform downlink transmissions shall not exceed </w:t>
      </w:r>
      <w:r w:rsidRPr="00687667">
        <w:rPr>
          <w:sz w:val="22"/>
          <w:szCs w:val="22"/>
        </w:rPr>
        <w:br/>
        <w:t>-171 dB W/m²/500 MHz for continuum observations in the band 31.3-31.8 GHz at an RAS station location at a height of 50m, where this pfd value shall be verified considering a percentage of time of 2% in the relevant propagation model;</w:t>
      </w:r>
    </w:p>
    <w:p w:rsidR="003F34AE" w:rsidRDefault="00497D7A" w:rsidP="00497D7A">
      <w:pPr>
        <w:shd w:val="clear" w:color="auto" w:fill="FFFFFF"/>
        <w:ind w:firstLine="720"/>
        <w:rPr>
          <w:rFonts w:eastAsia="Times,Arial"/>
          <w:color w:val="222222"/>
          <w:sz w:val="22"/>
          <w:szCs w:val="22"/>
        </w:rPr>
      </w:pPr>
      <w:r>
        <w:rPr>
          <w:rFonts w:eastAsia="Times,Arial"/>
          <w:color w:val="222222"/>
          <w:sz w:val="22"/>
          <w:szCs w:val="22"/>
        </w:rPr>
        <w:t>T</w:t>
      </w:r>
      <w:r w:rsidR="003F34AE" w:rsidRPr="00687667">
        <w:rPr>
          <w:rFonts w:eastAsia="Times,Arial"/>
          <w:color w:val="222222"/>
          <w:sz w:val="22"/>
          <w:szCs w:val="22"/>
        </w:rPr>
        <w:t>o verify the compliance the following formula shall be used:</w:t>
      </w:r>
    </w:p>
    <w:p w:rsidR="00497D7A" w:rsidRPr="00687667" w:rsidRDefault="00497D7A" w:rsidP="00687667">
      <w:pPr>
        <w:shd w:val="clear" w:color="auto" w:fill="FFFFFF"/>
        <w:ind w:firstLine="720"/>
        <w:rPr>
          <w:color w:val="222222"/>
          <w:sz w:val="22"/>
          <w:szCs w:val="22"/>
        </w:rPr>
      </w:pPr>
    </w:p>
    <w:p w:rsidR="003F34AE" w:rsidRPr="00687667" w:rsidRDefault="003F34AE" w:rsidP="003F34AE">
      <w:pPr>
        <w:shd w:val="clear" w:color="auto" w:fill="FFFFFF" w:themeFill="background1"/>
        <w:jc w:val="center"/>
        <w:rPr>
          <w:rFonts w:eastAsiaTheme="majorEastAsia"/>
          <w:sz w:val="22"/>
          <w:szCs w:val="22"/>
        </w:rPr>
      </w:pPr>
      <m:oMathPara>
        <m:oMath>
          <m:r>
            <w:rPr>
              <w:rFonts w:ascii="Cambria Math" w:eastAsiaTheme="majorEastAsia" w:hAnsi="Cambria Math"/>
              <w:sz w:val="22"/>
              <w:szCs w:val="22"/>
            </w:rPr>
            <m:t>pfd(El)=</m:t>
          </m:r>
          <m:sSub>
            <m:sSubPr>
              <m:ctrlPr>
                <w:rPr>
                  <w:rFonts w:ascii="Cambria Math" w:eastAsiaTheme="majorEastAsia" w:hAnsi="Cambria Math"/>
                  <w:i/>
                  <w:sz w:val="22"/>
                  <w:szCs w:val="22"/>
                </w:rPr>
              </m:ctrlPr>
            </m:sSubPr>
            <m:e>
              <m:r>
                <w:rPr>
                  <w:rFonts w:ascii="Cambria Math" w:eastAsiaTheme="majorEastAsia" w:hAnsi="Cambria Math"/>
                  <w:sz w:val="22"/>
                  <w:szCs w:val="22"/>
                </w:rPr>
                <m:t>EIRP</m:t>
              </m:r>
            </m:e>
            <m:sub>
              <m:r>
                <w:rPr>
                  <w:rFonts w:ascii="Cambria Math" w:eastAsiaTheme="majorEastAsia" w:hAnsi="Cambria Math"/>
                  <w:sz w:val="22"/>
                  <w:szCs w:val="22"/>
                </w:rPr>
                <m:t>max  clear sky</m:t>
              </m:r>
            </m:sub>
          </m:sSub>
          <m:d>
            <m:dPr>
              <m:ctrlPr>
                <w:rPr>
                  <w:rFonts w:ascii="Cambria Math" w:eastAsiaTheme="majorEastAsia" w:hAnsi="Cambria Math"/>
                  <w:i/>
                  <w:sz w:val="22"/>
                  <w:szCs w:val="22"/>
                </w:rPr>
              </m:ctrlPr>
            </m:dPr>
            <m:e>
              <m:r>
                <w:rPr>
                  <w:rFonts w:ascii="Cambria Math" w:eastAsiaTheme="majorEastAsia" w:hAnsi="Cambria Math"/>
                  <w:sz w:val="22"/>
                  <w:szCs w:val="22"/>
                </w:rPr>
                <m:t>Az, El</m:t>
              </m:r>
            </m:e>
          </m:d>
          <m:r>
            <w:rPr>
              <w:rFonts w:ascii="Cambria Math" w:eastAsiaTheme="majorEastAsia" w:hAnsi="Cambria Math"/>
              <w:sz w:val="22"/>
              <w:szCs w:val="22"/>
            </w:rPr>
            <m:t>+</m:t>
          </m:r>
          <m:sSub>
            <m:sSubPr>
              <m:ctrlPr>
                <w:rPr>
                  <w:rFonts w:ascii="Cambria Math" w:eastAsiaTheme="majorEastAsia" w:hAnsi="Cambria Math"/>
                  <w:i/>
                  <w:sz w:val="22"/>
                  <w:szCs w:val="22"/>
                </w:rPr>
              </m:ctrlPr>
            </m:sSubPr>
            <m:e>
              <m:r>
                <w:rPr>
                  <w:rFonts w:ascii="Cambria Math" w:eastAsiaTheme="majorEastAsia" w:hAnsi="Cambria Math"/>
                  <w:sz w:val="22"/>
                  <w:szCs w:val="22"/>
                </w:rPr>
                <m:t>Att</m:t>
              </m:r>
            </m:e>
            <m:sub>
              <m:r>
                <w:rPr>
                  <w:rFonts w:ascii="Cambria Math" w:eastAsiaTheme="majorEastAsia" w:hAnsi="Cambria Math"/>
                  <w:sz w:val="22"/>
                  <w:szCs w:val="22"/>
                </w:rPr>
                <m:t>618 p=2%</m:t>
              </m:r>
            </m:sub>
          </m:sSub>
          <m:r>
            <w:rPr>
              <w:rFonts w:ascii="Cambria Math" w:eastAsiaTheme="majorEastAsia" w:hAnsi="Cambria Math"/>
              <w:sz w:val="22"/>
              <w:szCs w:val="22"/>
            </w:rPr>
            <m:t>-10log10</m:t>
          </m:r>
          <m:d>
            <m:dPr>
              <m:ctrlPr>
                <w:rPr>
                  <w:rFonts w:ascii="Cambria Math" w:eastAsiaTheme="majorEastAsia" w:hAnsi="Cambria Math"/>
                  <w:i/>
                  <w:sz w:val="22"/>
                  <w:szCs w:val="22"/>
                </w:rPr>
              </m:ctrlPr>
            </m:dPr>
            <m:e>
              <m:r>
                <w:rPr>
                  <w:rFonts w:ascii="Cambria Math" w:eastAsiaTheme="majorEastAsia" w:hAnsi="Cambria Math"/>
                  <w:sz w:val="22"/>
                  <w:szCs w:val="22"/>
                </w:rPr>
                <m:t>4πd²</m:t>
              </m:r>
            </m:e>
          </m:d>
        </m:oMath>
      </m:oMathPara>
    </w:p>
    <w:p w:rsidR="003F34AE" w:rsidRPr="00687667" w:rsidRDefault="003F34AE" w:rsidP="00687667">
      <w:pPr>
        <w:shd w:val="clear" w:color="auto" w:fill="FFFFFF"/>
        <w:ind w:firstLine="720"/>
        <w:rPr>
          <w:sz w:val="22"/>
          <w:szCs w:val="22"/>
        </w:rPr>
      </w:pPr>
      <w:r w:rsidRPr="00687667">
        <w:rPr>
          <w:sz w:val="22"/>
          <w:szCs w:val="22"/>
        </w:rPr>
        <w:t>where:</w:t>
      </w:r>
    </w:p>
    <w:p w:rsidR="003F34AE" w:rsidRPr="00687667" w:rsidRDefault="003F34AE" w:rsidP="003F34AE">
      <w:pPr>
        <w:pStyle w:val="Equationlegend"/>
        <w:shd w:val="clear" w:color="auto" w:fill="FFFFFF"/>
        <w:rPr>
          <w:sz w:val="22"/>
          <w:szCs w:val="22"/>
        </w:rPr>
      </w:pPr>
      <w:r w:rsidRPr="00687667">
        <w:rPr>
          <w:sz w:val="22"/>
          <w:szCs w:val="22"/>
        </w:rPr>
        <w:lastRenderedPageBreak/>
        <w:tab/>
      </w:r>
      <w:r w:rsidR="00497D7A">
        <w:rPr>
          <w:sz w:val="22"/>
          <w:szCs w:val="22"/>
        </w:rPr>
        <w:tab/>
      </w:r>
      <w:proofErr w:type="spellStart"/>
      <w:r w:rsidRPr="00687667">
        <w:rPr>
          <w:i/>
          <w:sz w:val="22"/>
          <w:szCs w:val="22"/>
        </w:rPr>
        <w:t>EIRP</w:t>
      </w:r>
      <w:r w:rsidRPr="00687667">
        <w:rPr>
          <w:i/>
          <w:sz w:val="22"/>
          <w:szCs w:val="22"/>
          <w:vertAlign w:val="subscript"/>
        </w:rPr>
        <w:t>max</w:t>
      </w:r>
      <w:proofErr w:type="spellEnd"/>
      <w:r w:rsidRPr="00687667">
        <w:rPr>
          <w:i/>
          <w:sz w:val="22"/>
          <w:szCs w:val="22"/>
          <w:vertAlign w:val="subscript"/>
        </w:rPr>
        <w:t xml:space="preserve"> clear sky</w:t>
      </w:r>
      <w:r w:rsidRPr="00687667">
        <w:rPr>
          <w:sz w:val="22"/>
          <w:szCs w:val="22"/>
        </w:rPr>
        <w:t>:</w:t>
      </w:r>
      <w:r w:rsidR="00497D7A">
        <w:rPr>
          <w:sz w:val="22"/>
          <w:szCs w:val="22"/>
        </w:rPr>
        <w:t xml:space="preserve"> </w:t>
      </w:r>
      <w:r w:rsidRPr="00687667">
        <w:rPr>
          <w:sz w:val="22"/>
          <w:szCs w:val="22"/>
        </w:rPr>
        <w:t xml:space="preserve">is the maximum EIRP towards the RAS station at which the HAPS platform station operates under clear sky condition in </w:t>
      </w:r>
      <w:proofErr w:type="gramStart"/>
      <w:r w:rsidRPr="00687667">
        <w:rPr>
          <w:sz w:val="22"/>
          <w:szCs w:val="22"/>
          <w:lang w:eastAsia="ja-JP"/>
        </w:rPr>
        <w:t>dB(</w:t>
      </w:r>
      <w:proofErr w:type="gramEnd"/>
      <w:r w:rsidRPr="00687667">
        <w:rPr>
          <w:sz w:val="22"/>
          <w:szCs w:val="22"/>
          <w:lang w:eastAsia="ja-JP"/>
        </w:rPr>
        <w:t>W/500 MHz)</w:t>
      </w:r>
      <w:r w:rsidRPr="00687667">
        <w:rPr>
          <w:sz w:val="22"/>
          <w:szCs w:val="22"/>
        </w:rPr>
        <w:t>;</w:t>
      </w:r>
    </w:p>
    <w:p w:rsidR="003F34AE" w:rsidRPr="00687667" w:rsidRDefault="003F34AE" w:rsidP="003F34AE">
      <w:pPr>
        <w:pStyle w:val="Equationlegend"/>
        <w:rPr>
          <w:sz w:val="22"/>
          <w:szCs w:val="22"/>
        </w:rPr>
      </w:pPr>
      <w:r w:rsidRPr="00687667">
        <w:rPr>
          <w:sz w:val="22"/>
          <w:szCs w:val="22"/>
        </w:rPr>
        <w:tab/>
      </w:r>
      <w:r w:rsidR="00497D7A">
        <w:rPr>
          <w:sz w:val="22"/>
          <w:szCs w:val="22"/>
        </w:rPr>
        <w:tab/>
      </w:r>
      <w:proofErr w:type="spellStart"/>
      <w:r w:rsidRPr="00687667">
        <w:rPr>
          <w:i/>
          <w:sz w:val="22"/>
          <w:szCs w:val="22"/>
        </w:rPr>
        <w:t>Az</w:t>
      </w:r>
      <w:proofErr w:type="spellEnd"/>
      <w:r w:rsidRPr="00687667">
        <w:rPr>
          <w:i/>
          <w:sz w:val="22"/>
          <w:szCs w:val="22"/>
        </w:rPr>
        <w:t>:</w:t>
      </w:r>
      <w:r w:rsidR="00497D7A">
        <w:rPr>
          <w:sz w:val="22"/>
          <w:szCs w:val="22"/>
        </w:rPr>
        <w:t xml:space="preserve"> </w:t>
      </w:r>
      <w:r w:rsidRPr="00687667">
        <w:rPr>
          <w:sz w:val="22"/>
          <w:szCs w:val="22"/>
        </w:rPr>
        <w:t>is the azimuth from the HAPS platform toward the RAS station;</w:t>
      </w:r>
    </w:p>
    <w:p w:rsidR="003F34AE" w:rsidRPr="00687667" w:rsidRDefault="003F34AE" w:rsidP="003F34AE">
      <w:pPr>
        <w:pStyle w:val="Equationlegend"/>
        <w:rPr>
          <w:sz w:val="22"/>
          <w:szCs w:val="22"/>
        </w:rPr>
      </w:pPr>
      <w:r w:rsidRPr="00687667">
        <w:rPr>
          <w:sz w:val="22"/>
          <w:szCs w:val="22"/>
        </w:rPr>
        <w:tab/>
      </w:r>
      <w:r w:rsidR="00497D7A">
        <w:rPr>
          <w:sz w:val="22"/>
          <w:szCs w:val="22"/>
        </w:rPr>
        <w:tab/>
      </w:r>
      <w:r w:rsidRPr="00687667">
        <w:rPr>
          <w:i/>
          <w:sz w:val="22"/>
          <w:szCs w:val="22"/>
        </w:rPr>
        <w:t>El:</w:t>
      </w:r>
      <w:r w:rsidR="00497D7A">
        <w:rPr>
          <w:sz w:val="22"/>
          <w:szCs w:val="22"/>
        </w:rPr>
        <w:t xml:space="preserve"> </w:t>
      </w:r>
      <w:r w:rsidRPr="00687667">
        <w:rPr>
          <w:sz w:val="22"/>
          <w:szCs w:val="22"/>
        </w:rPr>
        <w:t>is the elevation angle at the HAPS platform towards the RAS station;</w:t>
      </w:r>
    </w:p>
    <w:p w:rsidR="003F34AE" w:rsidRPr="00687667" w:rsidRDefault="003F34AE" w:rsidP="003F34AE">
      <w:pPr>
        <w:pStyle w:val="Equationlegend"/>
        <w:rPr>
          <w:sz w:val="22"/>
          <w:szCs w:val="22"/>
        </w:rPr>
      </w:pPr>
      <w:r w:rsidRPr="00687667">
        <w:rPr>
          <w:sz w:val="22"/>
          <w:szCs w:val="22"/>
        </w:rPr>
        <w:tab/>
      </w:r>
      <w:r w:rsidR="00497D7A">
        <w:rPr>
          <w:sz w:val="22"/>
          <w:szCs w:val="22"/>
        </w:rPr>
        <w:tab/>
      </w:r>
      <w:r w:rsidRPr="00687667">
        <w:rPr>
          <w:i/>
          <w:sz w:val="22"/>
          <w:szCs w:val="22"/>
        </w:rPr>
        <w:t>Att</w:t>
      </w:r>
      <w:r w:rsidRPr="00687667">
        <w:rPr>
          <w:i/>
          <w:sz w:val="22"/>
          <w:szCs w:val="22"/>
          <w:vertAlign w:val="subscript"/>
        </w:rPr>
        <w:t>618p=2%:</w:t>
      </w:r>
      <w:r w:rsidR="00497D7A">
        <w:rPr>
          <w:sz w:val="22"/>
          <w:szCs w:val="22"/>
        </w:rPr>
        <w:t xml:space="preserve"> </w:t>
      </w:r>
      <w:r w:rsidRPr="00687667">
        <w:rPr>
          <w:sz w:val="22"/>
          <w:szCs w:val="22"/>
        </w:rPr>
        <w:t>is the attenuation from recommendation 618 corresponding to p=2% of the time at the radio astronomy location;</w:t>
      </w:r>
    </w:p>
    <w:p w:rsidR="003F34AE" w:rsidRPr="00687667" w:rsidRDefault="003F34AE" w:rsidP="003F34AE">
      <w:pPr>
        <w:pStyle w:val="Equationlegend"/>
        <w:rPr>
          <w:sz w:val="22"/>
          <w:szCs w:val="22"/>
        </w:rPr>
      </w:pPr>
      <w:r w:rsidRPr="00687667">
        <w:rPr>
          <w:sz w:val="22"/>
          <w:szCs w:val="22"/>
        </w:rPr>
        <w:tab/>
      </w:r>
      <w:r w:rsidR="00497D7A">
        <w:rPr>
          <w:sz w:val="22"/>
          <w:szCs w:val="22"/>
        </w:rPr>
        <w:tab/>
      </w:r>
      <w:r w:rsidRPr="00687667">
        <w:rPr>
          <w:i/>
          <w:sz w:val="22"/>
          <w:szCs w:val="22"/>
        </w:rPr>
        <w:t>d:</w:t>
      </w:r>
      <w:r w:rsidR="00497D7A">
        <w:rPr>
          <w:sz w:val="22"/>
          <w:szCs w:val="22"/>
        </w:rPr>
        <w:t xml:space="preserve"> </w:t>
      </w:r>
      <w:r w:rsidRPr="00687667">
        <w:rPr>
          <w:sz w:val="22"/>
          <w:szCs w:val="22"/>
        </w:rPr>
        <w:t>is the separation distance in m between the HAPS platform and the RAS station;</w:t>
      </w:r>
    </w:p>
    <w:p w:rsidR="003F34AE" w:rsidRDefault="003F34AE" w:rsidP="003F34AE">
      <w:pPr>
        <w:pStyle w:val="Equationlegend"/>
        <w:shd w:val="clear" w:color="auto" w:fill="FFFFFF"/>
        <w:rPr>
          <w:sz w:val="22"/>
          <w:szCs w:val="22"/>
          <w:lang w:eastAsia="ja-JP"/>
        </w:rPr>
      </w:pPr>
      <w:r w:rsidRPr="00687667">
        <w:rPr>
          <w:i/>
          <w:sz w:val="22"/>
          <w:szCs w:val="22"/>
        </w:rPr>
        <w:tab/>
      </w:r>
      <w:r w:rsidR="00497D7A">
        <w:rPr>
          <w:i/>
          <w:sz w:val="22"/>
          <w:szCs w:val="22"/>
        </w:rPr>
        <w:tab/>
      </w:r>
      <w:proofErr w:type="spellStart"/>
      <w:r w:rsidRPr="00687667">
        <w:rPr>
          <w:i/>
          <w:sz w:val="22"/>
          <w:szCs w:val="22"/>
        </w:rPr>
        <w:t>pfd</w:t>
      </w:r>
      <w:proofErr w:type="spellEnd"/>
      <w:r w:rsidR="00497D7A">
        <w:rPr>
          <w:i/>
          <w:sz w:val="22"/>
          <w:szCs w:val="22"/>
        </w:rPr>
        <w:t>(El</w:t>
      </w:r>
      <w:r w:rsidRPr="00687667">
        <w:rPr>
          <w:i/>
          <w:sz w:val="22"/>
          <w:szCs w:val="22"/>
        </w:rPr>
        <w:t>):</w:t>
      </w:r>
      <w:r w:rsidR="00497D7A">
        <w:rPr>
          <w:i/>
          <w:sz w:val="22"/>
          <w:szCs w:val="22"/>
        </w:rPr>
        <w:t xml:space="preserve"> </w:t>
      </w:r>
      <w:r w:rsidR="00497D7A" w:rsidRPr="00687667">
        <w:rPr>
          <w:sz w:val="22"/>
          <w:szCs w:val="22"/>
        </w:rPr>
        <w:t>is the</w:t>
      </w:r>
      <w:r w:rsidR="00497D7A">
        <w:rPr>
          <w:i/>
          <w:sz w:val="22"/>
          <w:szCs w:val="22"/>
        </w:rPr>
        <w:t xml:space="preserve"> </w:t>
      </w:r>
      <w:r w:rsidRPr="00687667">
        <w:rPr>
          <w:sz w:val="22"/>
          <w:szCs w:val="22"/>
        </w:rPr>
        <w:t xml:space="preserve">power flux density at the Earth surface per HAPS platform station in </w:t>
      </w:r>
      <w:r w:rsidRPr="00687667">
        <w:rPr>
          <w:sz w:val="22"/>
          <w:szCs w:val="22"/>
          <w:lang w:eastAsia="ja-JP"/>
        </w:rPr>
        <w:t>dB(W/m²/500MHz);</w:t>
      </w:r>
    </w:p>
    <w:p w:rsidR="005444BA" w:rsidRPr="00687667" w:rsidRDefault="005444BA" w:rsidP="003F34AE">
      <w:pPr>
        <w:pStyle w:val="Equationlegend"/>
        <w:shd w:val="clear" w:color="auto" w:fill="FFFFFF"/>
        <w:rPr>
          <w:sz w:val="22"/>
          <w:szCs w:val="22"/>
          <w:lang w:eastAsia="ja-JP"/>
        </w:rPr>
      </w:pPr>
    </w:p>
    <w:p w:rsidR="003F34AE" w:rsidRPr="00687667" w:rsidRDefault="003F34AE" w:rsidP="00687667">
      <w:pPr>
        <w:ind w:left="720" w:hanging="720"/>
        <w:rPr>
          <w:sz w:val="22"/>
          <w:szCs w:val="22"/>
        </w:rPr>
      </w:pPr>
      <w:r w:rsidRPr="00687667">
        <w:rPr>
          <w:sz w:val="22"/>
          <w:szCs w:val="22"/>
        </w:rPr>
        <w:t>9</w:t>
      </w:r>
      <w:r w:rsidRPr="00687667">
        <w:rPr>
          <w:sz w:val="22"/>
          <w:szCs w:val="22"/>
        </w:rPr>
        <w:tab/>
        <w:t xml:space="preserve">that </w:t>
      </w:r>
      <w:r w:rsidRPr="00687667">
        <w:rPr>
          <w:i/>
          <w:sz w:val="22"/>
          <w:szCs w:val="22"/>
        </w:rPr>
        <w:t>resolves</w:t>
      </w:r>
      <w:r w:rsidRPr="00687667">
        <w:rPr>
          <w:sz w:val="22"/>
          <w:szCs w:val="22"/>
        </w:rPr>
        <w:t xml:space="preserve"> 8 applies at any radio astronomy station that was in operation prior to 22 November 2019 and has been notified to the Bureau in the band 31.3-31.8 GHz before 22 May 2020; and that radio astronomy stations notified after this date may seek an agreement with administrations that have authorized HAPS, </w:t>
      </w:r>
    </w:p>
    <w:p w:rsidR="003F34AE" w:rsidRPr="00687667" w:rsidRDefault="003F34AE" w:rsidP="003F34AE">
      <w:pPr>
        <w:pStyle w:val="Call"/>
        <w:rPr>
          <w:sz w:val="22"/>
          <w:szCs w:val="22"/>
          <w:lang w:val="en-US"/>
        </w:rPr>
      </w:pPr>
      <w:r w:rsidRPr="00687667">
        <w:rPr>
          <w:sz w:val="22"/>
          <w:szCs w:val="22"/>
          <w:lang w:val="en-US"/>
        </w:rPr>
        <w:t>instructs the Director of the Radiocommunication Bureau</w:t>
      </w:r>
    </w:p>
    <w:p w:rsidR="003F34AE" w:rsidRPr="00687667" w:rsidRDefault="003F34AE" w:rsidP="003F34AE">
      <w:pPr>
        <w:rPr>
          <w:sz w:val="22"/>
          <w:szCs w:val="22"/>
        </w:rPr>
      </w:pPr>
      <w:r w:rsidRPr="00687667">
        <w:rPr>
          <w:sz w:val="22"/>
          <w:szCs w:val="22"/>
        </w:rPr>
        <w:t>to take all necessary measures to implement this Resolution.</w:t>
      </w:r>
    </w:p>
    <w:p w:rsidR="00F27DFF" w:rsidRPr="00687667" w:rsidRDefault="00F27DFF" w:rsidP="003F34AE">
      <w:pPr>
        <w:rPr>
          <w:sz w:val="22"/>
          <w:szCs w:val="22"/>
        </w:rPr>
      </w:pPr>
    </w:p>
    <w:p w:rsidR="00F27DFF" w:rsidRPr="00953CD2" w:rsidRDefault="00F27DFF" w:rsidP="00F27DFF">
      <w:pPr>
        <w:jc w:val="both"/>
        <w:rPr>
          <w:i/>
          <w:sz w:val="22"/>
          <w:szCs w:val="22"/>
        </w:rPr>
      </w:pPr>
      <w:r w:rsidRPr="00A738EC">
        <w:rPr>
          <w:b/>
          <w:i/>
          <w:sz w:val="22"/>
          <w:szCs w:val="22"/>
        </w:rPr>
        <w:t>Reasons:</w:t>
      </w:r>
      <w:r w:rsidRPr="00A738EC">
        <w:rPr>
          <w:i/>
          <w:sz w:val="22"/>
          <w:szCs w:val="22"/>
        </w:rPr>
        <w:t xml:space="preserve"> </w:t>
      </w:r>
      <w:r>
        <w:rPr>
          <w:i/>
          <w:sz w:val="22"/>
          <w:szCs w:val="22"/>
        </w:rPr>
        <w:t xml:space="preserve"> To add the text of a resolution specifying the operating requirements for HAPS to protect other services.</w:t>
      </w:r>
    </w:p>
    <w:p w:rsidR="00F27DFF" w:rsidRPr="008429B7" w:rsidRDefault="00F27DFF" w:rsidP="003F34AE"/>
    <w:p w:rsidR="00B725C5" w:rsidRPr="005F11DC" w:rsidRDefault="003F026C" w:rsidP="00B725C5">
      <w:pPr>
        <w:pStyle w:val="Heading1"/>
        <w:rPr>
          <w:rFonts w:ascii="Times New Roman" w:hAnsi="Times New Roman"/>
          <w:sz w:val="22"/>
          <w:szCs w:val="22"/>
          <w:u w:val="single"/>
        </w:rPr>
      </w:pPr>
      <w:r>
        <w:rPr>
          <w:rFonts w:ascii="Times New Roman" w:hAnsi="Times New Roman"/>
          <w:sz w:val="22"/>
          <w:szCs w:val="22"/>
          <w:u w:val="single"/>
        </w:rPr>
        <w:t xml:space="preserve">For the </w:t>
      </w:r>
      <w:r w:rsidR="00B725C5" w:rsidRPr="005F11DC">
        <w:rPr>
          <w:rFonts w:ascii="Times New Roman" w:hAnsi="Times New Roman"/>
          <w:sz w:val="22"/>
          <w:szCs w:val="22"/>
          <w:u w:val="single"/>
        </w:rPr>
        <w:t>38-39.5 GHz</w:t>
      </w:r>
      <w:r w:rsidR="00054B61">
        <w:rPr>
          <w:rFonts w:ascii="Times New Roman" w:hAnsi="Times New Roman"/>
          <w:sz w:val="22"/>
          <w:szCs w:val="22"/>
          <w:u w:val="single"/>
        </w:rPr>
        <w:t xml:space="preserve"> Band</w:t>
      </w:r>
    </w:p>
    <w:p w:rsidR="00B725C5" w:rsidRPr="00D576E8" w:rsidRDefault="00B725C5" w:rsidP="00687667">
      <w:pPr>
        <w:pStyle w:val="Methodheading3"/>
        <w:rPr>
          <w:sz w:val="22"/>
          <w:szCs w:val="22"/>
        </w:rPr>
      </w:pPr>
      <w:r w:rsidRPr="00687667">
        <w:rPr>
          <w:sz w:val="22"/>
          <w:szCs w:val="22"/>
        </w:rPr>
        <w:t xml:space="preserve">MOD </w:t>
      </w:r>
      <w:r w:rsidR="00054B61" w:rsidRPr="00687667">
        <w:rPr>
          <w:sz w:val="22"/>
          <w:szCs w:val="22"/>
        </w:rPr>
        <w:tab/>
      </w:r>
      <w:r w:rsidR="00054B61" w:rsidRPr="00687667">
        <w:rPr>
          <w:sz w:val="22"/>
          <w:szCs w:val="22"/>
        </w:rPr>
        <w:tab/>
        <w:t>USA/1.14/16</w:t>
      </w:r>
      <w:r>
        <w:rPr>
          <w:rFonts w:hAnsi="Times New Roman Bold"/>
          <w:b w:val="0"/>
          <w:sz w:val="22"/>
          <w:szCs w:val="22"/>
        </w:rPr>
        <w:tab/>
      </w:r>
      <w:r w:rsidRPr="00C8255F">
        <w:rPr>
          <w:b w:val="0"/>
          <w:sz w:val="22"/>
          <w:szCs w:val="22"/>
        </w:rPr>
        <w:t xml:space="preserve"> </w:t>
      </w:r>
    </w:p>
    <w:p w:rsidR="00B725C5" w:rsidRPr="00C8255F" w:rsidRDefault="00B725C5" w:rsidP="00B725C5">
      <w:pPr>
        <w:keepNext/>
        <w:keepLines/>
        <w:tabs>
          <w:tab w:val="left" w:pos="1134"/>
          <w:tab w:val="left" w:pos="1871"/>
          <w:tab w:val="left" w:pos="2268"/>
        </w:tabs>
        <w:overflowPunct w:val="0"/>
        <w:autoSpaceDE w:val="0"/>
        <w:autoSpaceDN w:val="0"/>
        <w:adjustRightInd w:val="0"/>
        <w:spacing w:before="480"/>
        <w:jc w:val="center"/>
        <w:textAlignment w:val="baseline"/>
        <w:rPr>
          <w:caps/>
          <w:sz w:val="22"/>
          <w:szCs w:val="22"/>
          <w:lang w:val="en-AU"/>
        </w:rPr>
      </w:pPr>
      <w:r w:rsidRPr="00C8255F">
        <w:rPr>
          <w:caps/>
          <w:sz w:val="22"/>
          <w:szCs w:val="22"/>
          <w:lang w:val="en-GB"/>
        </w:rPr>
        <w:t>ARTICLE</w:t>
      </w:r>
      <w:r w:rsidRPr="00C8255F">
        <w:rPr>
          <w:caps/>
          <w:sz w:val="22"/>
          <w:szCs w:val="22"/>
          <w:lang w:val="en-AU"/>
        </w:rPr>
        <w:t xml:space="preserve"> </w:t>
      </w:r>
      <w:r w:rsidRPr="00C8255F">
        <w:rPr>
          <w:rFonts w:eastAsia="SimSun"/>
          <w:caps/>
          <w:color w:val="000000"/>
          <w:sz w:val="22"/>
          <w:szCs w:val="22"/>
          <w:lang w:val="en-AU"/>
        </w:rPr>
        <w:t>5</w:t>
      </w:r>
    </w:p>
    <w:p w:rsidR="00B725C5" w:rsidRPr="00C8255F" w:rsidRDefault="00B725C5" w:rsidP="00B725C5">
      <w:pPr>
        <w:keepNext/>
        <w:keepLines/>
        <w:tabs>
          <w:tab w:val="left" w:pos="1134"/>
          <w:tab w:val="left" w:pos="1871"/>
          <w:tab w:val="left" w:pos="2268"/>
        </w:tabs>
        <w:overflowPunct w:val="0"/>
        <w:autoSpaceDE w:val="0"/>
        <w:autoSpaceDN w:val="0"/>
        <w:adjustRightInd w:val="0"/>
        <w:spacing w:before="240"/>
        <w:jc w:val="center"/>
        <w:textAlignment w:val="baseline"/>
        <w:rPr>
          <w:b/>
          <w:sz w:val="22"/>
          <w:szCs w:val="22"/>
        </w:rPr>
      </w:pPr>
      <w:r w:rsidRPr="00C8255F">
        <w:rPr>
          <w:b/>
          <w:sz w:val="22"/>
          <w:szCs w:val="22"/>
          <w:lang w:val="en-GB"/>
        </w:rPr>
        <w:t>Frequency allocations</w:t>
      </w:r>
    </w:p>
    <w:p w:rsidR="00B725C5" w:rsidRPr="00C8255F" w:rsidRDefault="00B725C5" w:rsidP="00B725C5">
      <w:pPr>
        <w:keepNext/>
        <w:tabs>
          <w:tab w:val="center" w:pos="4820"/>
        </w:tabs>
        <w:overflowPunct w:val="0"/>
        <w:autoSpaceDE w:val="0"/>
        <w:autoSpaceDN w:val="0"/>
        <w:adjustRightInd w:val="0"/>
        <w:spacing w:before="360"/>
        <w:jc w:val="center"/>
        <w:textAlignment w:val="baseline"/>
        <w:rPr>
          <w:b/>
          <w:sz w:val="22"/>
          <w:szCs w:val="22"/>
          <w:lang w:val="en-GB"/>
        </w:rPr>
      </w:pPr>
      <w:r w:rsidRPr="00C8255F">
        <w:rPr>
          <w:b/>
          <w:sz w:val="22"/>
          <w:szCs w:val="22"/>
          <w:lang w:val="en-GB"/>
        </w:rPr>
        <w:t>Section</w:t>
      </w:r>
      <w:r w:rsidRPr="00C8255F">
        <w:rPr>
          <w:b/>
          <w:sz w:val="22"/>
          <w:szCs w:val="22"/>
          <w:lang w:val="en-AU"/>
        </w:rPr>
        <w:t xml:space="preserve"> IV – Table of Frequency Allocations</w:t>
      </w:r>
      <w:r w:rsidRPr="00C8255F">
        <w:rPr>
          <w:b/>
          <w:sz w:val="22"/>
          <w:szCs w:val="22"/>
          <w:lang w:val="en-AU"/>
        </w:rPr>
        <w:br/>
      </w:r>
      <w:r w:rsidRPr="00C8255F">
        <w:rPr>
          <w:bCs/>
          <w:sz w:val="22"/>
          <w:szCs w:val="22"/>
          <w:lang w:val="en-GB"/>
        </w:rPr>
        <w:t xml:space="preserve">(See No. </w:t>
      </w:r>
      <w:r w:rsidRPr="00C8255F">
        <w:rPr>
          <w:b/>
          <w:sz w:val="22"/>
          <w:szCs w:val="22"/>
          <w:lang w:val="en-GB"/>
        </w:rPr>
        <w:t>2.1</w:t>
      </w:r>
      <w:r w:rsidRPr="00C8255F">
        <w:rPr>
          <w:bCs/>
          <w:sz w:val="22"/>
          <w:szCs w:val="22"/>
          <w:lang w:val="en-GB"/>
        </w:rPr>
        <w:t>)</w:t>
      </w:r>
    </w:p>
    <w:p w:rsidR="00B725C5" w:rsidRPr="00C8255F" w:rsidRDefault="00B725C5" w:rsidP="00B725C5">
      <w:pPr>
        <w:keepNext/>
        <w:tabs>
          <w:tab w:val="left" w:pos="1134"/>
          <w:tab w:val="left" w:pos="1871"/>
          <w:tab w:val="left" w:pos="2268"/>
        </w:tabs>
        <w:overflowPunct w:val="0"/>
        <w:autoSpaceDE w:val="0"/>
        <w:autoSpaceDN w:val="0"/>
        <w:adjustRightInd w:val="0"/>
        <w:spacing w:before="240"/>
        <w:textAlignment w:val="baseline"/>
        <w:rPr>
          <w:rFonts w:hAnsi="Times New Roman Bold"/>
          <w:b/>
          <w:sz w:val="22"/>
          <w:szCs w:val="22"/>
          <w:lang w:val="en-GB"/>
        </w:rPr>
      </w:pPr>
    </w:p>
    <w:p w:rsidR="00B725C5" w:rsidRPr="00C8255F" w:rsidRDefault="00B725C5" w:rsidP="00B725C5">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Bold" w:hAnsi="Times New Roman Bold"/>
          <w:b/>
          <w:sz w:val="22"/>
          <w:szCs w:val="22"/>
          <w:lang w:val="en-GB"/>
        </w:rPr>
      </w:pPr>
      <w:r w:rsidRPr="00C8255F">
        <w:rPr>
          <w:rFonts w:ascii="Times New Roman Bold" w:hAnsi="Times New Roman Bold"/>
          <w:b/>
          <w:sz w:val="22"/>
          <w:szCs w:val="22"/>
          <w:lang w:val="en-GB"/>
        </w:rPr>
        <w:t>38-39.5 GHz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B725C5" w:rsidRPr="00C8255F" w:rsidTr="00384C1B">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B725C5" w:rsidRPr="00C8255F" w:rsidRDefault="00B725C5"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Allocation to services</w:t>
            </w:r>
          </w:p>
        </w:tc>
      </w:tr>
      <w:tr w:rsidR="00B725C5" w:rsidRPr="00C8255F" w:rsidTr="00384C1B">
        <w:trPr>
          <w:cantSplit/>
          <w:jc w:val="center"/>
        </w:trPr>
        <w:tc>
          <w:tcPr>
            <w:tcW w:w="3099" w:type="dxa"/>
            <w:tcBorders>
              <w:top w:val="single" w:sz="4" w:space="0" w:color="auto"/>
              <w:left w:val="single" w:sz="6" w:space="0" w:color="auto"/>
              <w:bottom w:val="single" w:sz="6" w:space="0" w:color="auto"/>
              <w:right w:val="single" w:sz="6" w:space="0" w:color="auto"/>
            </w:tcBorders>
            <w:hideMark/>
          </w:tcPr>
          <w:p w:rsidR="00B725C5" w:rsidRPr="00C8255F" w:rsidRDefault="00B725C5"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1</w:t>
            </w:r>
          </w:p>
        </w:tc>
        <w:tc>
          <w:tcPr>
            <w:tcW w:w="3100" w:type="dxa"/>
            <w:tcBorders>
              <w:top w:val="single" w:sz="4" w:space="0" w:color="auto"/>
              <w:left w:val="single" w:sz="6" w:space="0" w:color="auto"/>
              <w:bottom w:val="single" w:sz="6" w:space="0" w:color="auto"/>
              <w:right w:val="single" w:sz="6" w:space="0" w:color="auto"/>
            </w:tcBorders>
            <w:hideMark/>
          </w:tcPr>
          <w:p w:rsidR="00B725C5" w:rsidRPr="00C8255F" w:rsidRDefault="00B725C5"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2</w:t>
            </w:r>
          </w:p>
        </w:tc>
        <w:tc>
          <w:tcPr>
            <w:tcW w:w="3100" w:type="dxa"/>
            <w:tcBorders>
              <w:top w:val="single" w:sz="4" w:space="0" w:color="auto"/>
              <w:left w:val="single" w:sz="6" w:space="0" w:color="auto"/>
              <w:bottom w:val="single" w:sz="6" w:space="0" w:color="auto"/>
              <w:right w:val="single" w:sz="6" w:space="0" w:color="auto"/>
            </w:tcBorders>
            <w:hideMark/>
          </w:tcPr>
          <w:p w:rsidR="00B725C5" w:rsidRPr="00C8255F" w:rsidRDefault="00B725C5" w:rsidP="00384C1B">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Bold" w:hAnsi="Times New Roman Bold" w:cs="Times New Roman Bold"/>
                <w:b/>
                <w:sz w:val="22"/>
                <w:szCs w:val="22"/>
                <w:lang w:val="en-GB"/>
              </w:rPr>
            </w:pPr>
            <w:r w:rsidRPr="00C8255F">
              <w:rPr>
                <w:rFonts w:ascii="Times New Roman Bold" w:hAnsi="Times New Roman Bold" w:cs="Times New Roman Bold"/>
                <w:b/>
                <w:sz w:val="22"/>
                <w:szCs w:val="22"/>
                <w:lang w:val="en-GB"/>
              </w:rPr>
              <w:t>Region 3</w:t>
            </w:r>
          </w:p>
        </w:tc>
      </w:tr>
      <w:tr w:rsidR="00B725C5" w:rsidRPr="00C8255F" w:rsidTr="00384C1B">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rsidR="00B725C5" w:rsidRPr="00C8255F" w:rsidRDefault="00B725C5"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sz w:val="22"/>
                <w:szCs w:val="22"/>
                <w:lang w:val="en-AU"/>
              </w:rPr>
            </w:pPr>
            <w:r w:rsidRPr="00C8255F">
              <w:rPr>
                <w:b/>
                <w:sz w:val="22"/>
                <w:szCs w:val="22"/>
                <w:lang w:val="en-GB"/>
              </w:rPr>
              <w:t>38-39.5</w:t>
            </w:r>
            <w:r w:rsidRPr="00C8255F">
              <w:rPr>
                <w:color w:val="000000"/>
                <w:sz w:val="22"/>
                <w:szCs w:val="22"/>
                <w:lang w:val="en-AU"/>
              </w:rPr>
              <w:tab/>
            </w:r>
            <w:r w:rsidRPr="00C8255F">
              <w:rPr>
                <w:color w:val="000000"/>
                <w:sz w:val="22"/>
                <w:szCs w:val="22"/>
                <w:lang w:val="en-AU"/>
              </w:rPr>
              <w:tab/>
            </w:r>
            <w:proofErr w:type="gramStart"/>
            <w:r w:rsidRPr="00C8255F">
              <w:rPr>
                <w:color w:val="000000"/>
                <w:sz w:val="22"/>
                <w:szCs w:val="22"/>
                <w:lang w:val="en-AU"/>
              </w:rPr>
              <w:t>FIXED</w:t>
            </w:r>
            <w:ins w:id="26" w:author="Author">
              <w:r w:rsidRPr="00C8255F">
                <w:rPr>
                  <w:color w:val="000000"/>
                  <w:sz w:val="22"/>
                  <w:szCs w:val="22"/>
                  <w:lang w:val="en-AU"/>
                </w:rPr>
                <w:t xml:space="preserve">  </w:t>
              </w:r>
              <w:r w:rsidRPr="00C8255F">
                <w:rPr>
                  <w:sz w:val="22"/>
                  <w:szCs w:val="22"/>
                  <w:lang w:val="en-GB"/>
                </w:rPr>
                <w:t>ADD</w:t>
              </w:r>
              <w:proofErr w:type="gramEnd"/>
              <w:r w:rsidRPr="00C8255F">
                <w:rPr>
                  <w:sz w:val="22"/>
                  <w:szCs w:val="22"/>
                  <w:lang w:val="en-GB"/>
                </w:rPr>
                <w:t xml:space="preserve"> 5.G114</w:t>
              </w:r>
            </w:ins>
          </w:p>
          <w:p w:rsidR="00B725C5" w:rsidRPr="00C8255F" w:rsidRDefault="00B725C5"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sz w:val="22"/>
                <w:szCs w:val="22"/>
                <w:lang w:val="en-AU"/>
              </w:rPr>
            </w:pPr>
            <w:r w:rsidRPr="00C8255F">
              <w:rPr>
                <w:color w:val="000000"/>
                <w:sz w:val="22"/>
                <w:szCs w:val="22"/>
                <w:lang w:val="en-AU"/>
              </w:rPr>
              <w:tab/>
            </w:r>
            <w:r w:rsidRPr="00C8255F">
              <w:rPr>
                <w:color w:val="000000"/>
                <w:sz w:val="22"/>
                <w:szCs w:val="22"/>
                <w:lang w:val="en-AU"/>
              </w:rPr>
              <w:tab/>
            </w:r>
            <w:r w:rsidRPr="00C8255F">
              <w:rPr>
                <w:color w:val="000000"/>
                <w:sz w:val="22"/>
                <w:szCs w:val="22"/>
                <w:lang w:val="en-AU"/>
              </w:rPr>
              <w:tab/>
            </w:r>
            <w:r w:rsidRPr="00C8255F">
              <w:rPr>
                <w:color w:val="000000"/>
                <w:sz w:val="22"/>
                <w:szCs w:val="22"/>
                <w:lang w:val="en-AU"/>
              </w:rPr>
              <w:tab/>
              <w:t>FIXED-SATELLITE (space-to-Earth)</w:t>
            </w:r>
          </w:p>
          <w:p w:rsidR="00B725C5" w:rsidRPr="00C8255F" w:rsidRDefault="00B725C5"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sz w:val="22"/>
                <w:szCs w:val="22"/>
                <w:lang w:val="en-AU"/>
              </w:rPr>
            </w:pPr>
            <w:r w:rsidRPr="00C8255F">
              <w:rPr>
                <w:color w:val="000000"/>
                <w:sz w:val="22"/>
                <w:szCs w:val="22"/>
                <w:lang w:val="en-AU"/>
              </w:rPr>
              <w:tab/>
            </w:r>
            <w:r w:rsidRPr="00C8255F">
              <w:rPr>
                <w:color w:val="000000"/>
                <w:sz w:val="22"/>
                <w:szCs w:val="22"/>
                <w:lang w:val="en-AU"/>
              </w:rPr>
              <w:tab/>
            </w:r>
            <w:r w:rsidRPr="00C8255F">
              <w:rPr>
                <w:color w:val="000000"/>
                <w:sz w:val="22"/>
                <w:szCs w:val="22"/>
                <w:lang w:val="en-AU"/>
              </w:rPr>
              <w:tab/>
            </w:r>
            <w:r w:rsidRPr="00C8255F">
              <w:rPr>
                <w:color w:val="000000"/>
                <w:sz w:val="22"/>
                <w:szCs w:val="22"/>
                <w:lang w:val="en-AU"/>
              </w:rPr>
              <w:tab/>
              <w:t>MOBILE</w:t>
            </w:r>
          </w:p>
          <w:p w:rsidR="00B725C5" w:rsidRPr="00C8255F" w:rsidRDefault="00B725C5"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sz w:val="22"/>
                <w:szCs w:val="22"/>
              </w:rPr>
            </w:pPr>
            <w:r w:rsidRPr="00C8255F">
              <w:rPr>
                <w:color w:val="000000"/>
                <w:sz w:val="22"/>
                <w:szCs w:val="22"/>
                <w:lang w:val="en-AU"/>
              </w:rPr>
              <w:tab/>
            </w:r>
            <w:r w:rsidRPr="00C8255F">
              <w:rPr>
                <w:color w:val="000000"/>
                <w:sz w:val="22"/>
                <w:szCs w:val="22"/>
                <w:lang w:val="en-AU"/>
              </w:rPr>
              <w:tab/>
            </w:r>
            <w:r w:rsidRPr="00C8255F">
              <w:rPr>
                <w:color w:val="000000"/>
                <w:sz w:val="22"/>
                <w:szCs w:val="22"/>
                <w:lang w:val="en-AU"/>
              </w:rPr>
              <w:tab/>
            </w:r>
            <w:r w:rsidRPr="00C8255F">
              <w:rPr>
                <w:color w:val="000000"/>
                <w:sz w:val="22"/>
                <w:szCs w:val="22"/>
                <w:lang w:val="en-AU"/>
              </w:rPr>
              <w:tab/>
              <w:t>Earth exploration-satellite (space-to-Earth)</w:t>
            </w:r>
            <w:r w:rsidRPr="00C8255F">
              <w:rPr>
                <w:color w:val="000000"/>
                <w:sz w:val="22"/>
                <w:szCs w:val="22"/>
              </w:rPr>
              <w:t xml:space="preserve"> </w:t>
            </w:r>
          </w:p>
          <w:p w:rsidR="00B725C5" w:rsidRPr="00C8255F" w:rsidRDefault="00B725C5" w:rsidP="00384C1B">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rPr>
                <w:color w:val="000000"/>
                <w:sz w:val="22"/>
                <w:szCs w:val="22"/>
                <w:lang w:val="fr-FR"/>
              </w:rPr>
            </w:pPr>
            <w:r w:rsidRPr="00C8255F">
              <w:rPr>
                <w:b/>
                <w:bCs/>
                <w:color w:val="000000"/>
                <w:sz w:val="22"/>
                <w:szCs w:val="22"/>
                <w:lang w:val="en-AU"/>
              </w:rPr>
              <w:tab/>
            </w:r>
            <w:r w:rsidRPr="00C8255F">
              <w:rPr>
                <w:b/>
                <w:bCs/>
                <w:color w:val="000000"/>
                <w:sz w:val="22"/>
                <w:szCs w:val="22"/>
                <w:lang w:val="en-AU"/>
              </w:rPr>
              <w:tab/>
            </w:r>
            <w:r w:rsidRPr="00C8255F">
              <w:rPr>
                <w:b/>
                <w:bCs/>
                <w:color w:val="000000"/>
                <w:sz w:val="22"/>
                <w:szCs w:val="22"/>
                <w:lang w:val="en-AU"/>
              </w:rPr>
              <w:tab/>
            </w:r>
            <w:r w:rsidRPr="00C8255F">
              <w:rPr>
                <w:b/>
                <w:bCs/>
                <w:color w:val="000000"/>
                <w:sz w:val="22"/>
                <w:szCs w:val="22"/>
                <w:lang w:val="en-AU"/>
              </w:rPr>
              <w:tab/>
            </w:r>
            <w:r w:rsidRPr="00C8255F">
              <w:rPr>
                <w:color w:val="000000"/>
                <w:sz w:val="22"/>
                <w:szCs w:val="22"/>
                <w:lang w:val="en-GB"/>
              </w:rPr>
              <w:t>5.547</w:t>
            </w:r>
          </w:p>
        </w:tc>
      </w:tr>
    </w:tbl>
    <w:p w:rsidR="00B725C5" w:rsidRPr="00A738EC" w:rsidRDefault="00B725C5" w:rsidP="00B725C5">
      <w:pPr>
        <w:rPr>
          <w:b/>
          <w:sz w:val="22"/>
          <w:szCs w:val="22"/>
        </w:rPr>
      </w:pPr>
    </w:p>
    <w:p w:rsidR="00156012" w:rsidRPr="00953CD2" w:rsidRDefault="00B725C5" w:rsidP="00156012">
      <w:pPr>
        <w:jc w:val="both"/>
        <w:rPr>
          <w:i/>
          <w:sz w:val="22"/>
          <w:szCs w:val="22"/>
        </w:rPr>
      </w:pPr>
      <w:r w:rsidRPr="00A738EC">
        <w:rPr>
          <w:b/>
          <w:bCs/>
          <w:i/>
          <w:color w:val="000000"/>
          <w:sz w:val="22"/>
          <w:szCs w:val="22"/>
          <w:lang w:val="en-GB" w:eastAsia="en-GB"/>
        </w:rPr>
        <w:lastRenderedPageBreak/>
        <w:t xml:space="preserve">Reasons:  </w:t>
      </w:r>
      <w:r w:rsidR="00156012">
        <w:rPr>
          <w:i/>
          <w:sz w:val="22"/>
          <w:szCs w:val="22"/>
        </w:rPr>
        <w:t>To add a footnote to the fixed service allocation in support of a worldwide HAPS identification in the 38-39.5 GHz band</w:t>
      </w:r>
      <w:r w:rsidR="00156012" w:rsidRPr="00953CD2">
        <w:rPr>
          <w:i/>
          <w:sz w:val="22"/>
          <w:szCs w:val="22"/>
        </w:rPr>
        <w:t>.</w:t>
      </w:r>
    </w:p>
    <w:p w:rsidR="00B725C5" w:rsidRPr="00A738EC" w:rsidRDefault="00B725C5" w:rsidP="00B725C5">
      <w:pPr>
        <w:widowControl w:val="0"/>
        <w:autoSpaceDE w:val="0"/>
        <w:autoSpaceDN w:val="0"/>
        <w:adjustRightInd w:val="0"/>
        <w:spacing w:before="41"/>
        <w:ind w:right="-46"/>
        <w:jc w:val="both"/>
        <w:rPr>
          <w:i/>
          <w:color w:val="000000"/>
          <w:sz w:val="22"/>
          <w:szCs w:val="22"/>
          <w:lang w:val="en-GB" w:eastAsia="en-GB"/>
        </w:rPr>
      </w:pPr>
    </w:p>
    <w:p w:rsidR="00B725C5" w:rsidRPr="00A738EC" w:rsidRDefault="00B725C5" w:rsidP="00B725C5">
      <w:pPr>
        <w:rPr>
          <w:b/>
          <w:sz w:val="22"/>
          <w:szCs w:val="22"/>
        </w:rPr>
      </w:pPr>
    </w:p>
    <w:p w:rsidR="00B725C5" w:rsidRPr="00A35CC1" w:rsidRDefault="00B725C5" w:rsidP="00687667">
      <w:pPr>
        <w:pStyle w:val="Methodheading3"/>
        <w:rPr>
          <w:sz w:val="22"/>
          <w:szCs w:val="22"/>
        </w:rPr>
      </w:pPr>
      <w:r w:rsidRPr="00687667">
        <w:rPr>
          <w:sz w:val="22"/>
          <w:szCs w:val="22"/>
        </w:rPr>
        <w:t xml:space="preserve">ADD </w:t>
      </w:r>
      <w:r w:rsidRPr="00687667">
        <w:rPr>
          <w:sz w:val="22"/>
          <w:szCs w:val="22"/>
        </w:rPr>
        <w:tab/>
      </w:r>
      <w:r w:rsidR="00054B61" w:rsidRPr="00A35CC1">
        <w:rPr>
          <w:sz w:val="22"/>
          <w:szCs w:val="22"/>
        </w:rPr>
        <w:tab/>
        <w:t>USA/1.14/17</w:t>
      </w:r>
    </w:p>
    <w:p w:rsidR="00B725C5" w:rsidRPr="00C8255F" w:rsidRDefault="00B725C5" w:rsidP="00B725C5">
      <w:pPr>
        <w:tabs>
          <w:tab w:val="left" w:pos="1134"/>
          <w:tab w:val="left" w:pos="1871"/>
          <w:tab w:val="left" w:pos="2268"/>
        </w:tabs>
        <w:overflowPunct w:val="0"/>
        <w:autoSpaceDE w:val="0"/>
        <w:autoSpaceDN w:val="0"/>
        <w:adjustRightInd w:val="0"/>
        <w:spacing w:before="120"/>
        <w:jc w:val="both"/>
        <w:textAlignment w:val="baseline"/>
        <w:rPr>
          <w:sz w:val="22"/>
          <w:szCs w:val="22"/>
          <w:lang w:val="en-GB"/>
        </w:rPr>
      </w:pPr>
      <w:r w:rsidRPr="00C8255F">
        <w:rPr>
          <w:b/>
          <w:sz w:val="22"/>
          <w:szCs w:val="22"/>
          <w:lang w:val="en-GB"/>
        </w:rPr>
        <w:t>5.G114</w:t>
      </w:r>
      <w:r w:rsidRPr="00C8255F">
        <w:rPr>
          <w:b/>
          <w:sz w:val="22"/>
          <w:szCs w:val="22"/>
          <w:lang w:val="en-GB"/>
        </w:rPr>
        <w:tab/>
      </w:r>
      <w:proofErr w:type="gramStart"/>
      <w:r w:rsidRPr="00C8255F">
        <w:rPr>
          <w:sz w:val="22"/>
          <w:szCs w:val="22"/>
          <w:lang w:val="en-GB"/>
        </w:rPr>
        <w:t>The</w:t>
      </w:r>
      <w:proofErr w:type="gramEnd"/>
      <w:r w:rsidRPr="00C8255F">
        <w:rPr>
          <w:sz w:val="22"/>
          <w:szCs w:val="22"/>
          <w:lang w:val="en-GB"/>
        </w:rPr>
        <w:t xml:space="preserve"> allocation to the fixed service in the band 38-39.5 GHz is designated for worldwide use by high-altitude platform stations (HAPS). Such use of the fixed-service allocation by HAPS is limited to the ground-to-HAPS direction.</w:t>
      </w:r>
      <w:r w:rsidRPr="00C8255F">
        <w:rPr>
          <w:b/>
          <w:sz w:val="22"/>
          <w:szCs w:val="22"/>
          <w:lang w:val="en-GB"/>
        </w:rPr>
        <w:t xml:space="preserve"> </w:t>
      </w:r>
    </w:p>
    <w:p w:rsidR="00B725C5" w:rsidRPr="00C8255F" w:rsidRDefault="00B725C5" w:rsidP="00B725C5">
      <w:pPr>
        <w:spacing w:after="160" w:line="259" w:lineRule="auto"/>
        <w:jc w:val="both"/>
        <w:rPr>
          <w:sz w:val="22"/>
          <w:szCs w:val="22"/>
        </w:rPr>
      </w:pPr>
    </w:p>
    <w:p w:rsidR="00CE1FAE" w:rsidRPr="00A738EC" w:rsidRDefault="00CE1FAE" w:rsidP="00CE1FAE">
      <w:pPr>
        <w:tabs>
          <w:tab w:val="left" w:pos="1352"/>
        </w:tabs>
        <w:rPr>
          <w:b/>
          <w:i/>
          <w:sz w:val="22"/>
          <w:szCs w:val="22"/>
        </w:rPr>
      </w:pPr>
      <w:r w:rsidRPr="00A738EC">
        <w:rPr>
          <w:b/>
          <w:i/>
          <w:sz w:val="22"/>
          <w:szCs w:val="22"/>
        </w:rPr>
        <w:t>Reasons:</w:t>
      </w:r>
      <w:r>
        <w:rPr>
          <w:i/>
          <w:sz w:val="22"/>
          <w:szCs w:val="22"/>
        </w:rPr>
        <w:tab/>
        <w:t xml:space="preserve"> To add the text of the footnote allowing HAPS to operate in the fixed service allocation in the 38-39.5 GHz band on a worldwide basis</w:t>
      </w:r>
      <w:r w:rsidRPr="00953CD2">
        <w:rPr>
          <w:i/>
          <w:sz w:val="22"/>
          <w:szCs w:val="22"/>
        </w:rPr>
        <w:t>.</w:t>
      </w:r>
    </w:p>
    <w:p w:rsidR="00C419FA" w:rsidRPr="00054B61" w:rsidRDefault="003F026C" w:rsidP="00C419FA">
      <w:pPr>
        <w:pStyle w:val="Heading1"/>
        <w:rPr>
          <w:rFonts w:ascii="Times New Roman" w:hAnsi="Times New Roman"/>
          <w:sz w:val="22"/>
          <w:szCs w:val="22"/>
          <w:u w:val="single"/>
        </w:rPr>
      </w:pPr>
      <w:r>
        <w:rPr>
          <w:rFonts w:ascii="Times New Roman" w:hAnsi="Times New Roman"/>
          <w:sz w:val="22"/>
          <w:szCs w:val="22"/>
          <w:u w:val="single"/>
        </w:rPr>
        <w:t xml:space="preserve">For the </w:t>
      </w:r>
      <w:r w:rsidR="00C419FA" w:rsidRPr="00054B61">
        <w:rPr>
          <w:rFonts w:ascii="Times New Roman" w:hAnsi="Times New Roman"/>
          <w:sz w:val="22"/>
          <w:szCs w:val="22"/>
          <w:u w:val="single"/>
        </w:rPr>
        <w:t>47.2-47.5 GHz and 47.9-48.2 GHz</w:t>
      </w:r>
      <w:r w:rsidR="00054B61" w:rsidRPr="00054B61">
        <w:rPr>
          <w:rFonts w:ascii="Times New Roman" w:hAnsi="Times New Roman"/>
          <w:sz w:val="22"/>
          <w:szCs w:val="22"/>
          <w:u w:val="single"/>
        </w:rPr>
        <w:t xml:space="preserve"> Bands</w:t>
      </w:r>
    </w:p>
    <w:p w:rsidR="00C419FA" w:rsidRPr="00C419FA" w:rsidRDefault="00C419FA" w:rsidP="00B725C5">
      <w:pPr>
        <w:widowControl w:val="0"/>
        <w:autoSpaceDE w:val="0"/>
        <w:autoSpaceDN w:val="0"/>
        <w:adjustRightInd w:val="0"/>
        <w:spacing w:before="41"/>
        <w:ind w:right="-46"/>
        <w:jc w:val="both"/>
        <w:rPr>
          <w:color w:val="000000"/>
          <w:sz w:val="22"/>
          <w:szCs w:val="22"/>
          <w:lang w:val="en-GB" w:eastAsia="en-GB"/>
        </w:rPr>
      </w:pPr>
    </w:p>
    <w:p w:rsidR="00B725C5" w:rsidRDefault="00B725C5" w:rsidP="00B725C5">
      <w:pPr>
        <w:widowControl w:val="0"/>
        <w:autoSpaceDE w:val="0"/>
        <w:autoSpaceDN w:val="0"/>
        <w:adjustRightInd w:val="0"/>
        <w:spacing w:before="41"/>
        <w:ind w:right="-46"/>
        <w:jc w:val="both"/>
        <w:rPr>
          <w:color w:val="000000"/>
          <w:sz w:val="22"/>
          <w:szCs w:val="22"/>
          <w:lang w:val="en-GB" w:eastAsia="en-GB"/>
        </w:rPr>
      </w:pPr>
    </w:p>
    <w:p w:rsidR="00C419FA" w:rsidRPr="00054B61" w:rsidRDefault="00054B61" w:rsidP="00C419FA">
      <w:pPr>
        <w:pStyle w:val="Methodheading3"/>
        <w:rPr>
          <w:sz w:val="22"/>
          <w:szCs w:val="22"/>
        </w:rPr>
      </w:pPr>
      <w:r>
        <w:rPr>
          <w:sz w:val="22"/>
          <w:szCs w:val="22"/>
        </w:rPr>
        <w:t>MOD</w:t>
      </w:r>
      <w:r>
        <w:rPr>
          <w:sz w:val="22"/>
          <w:szCs w:val="22"/>
        </w:rPr>
        <w:tab/>
      </w:r>
      <w:r>
        <w:rPr>
          <w:sz w:val="22"/>
          <w:szCs w:val="22"/>
        </w:rPr>
        <w:tab/>
        <w:t>USA/1.14/18</w:t>
      </w:r>
    </w:p>
    <w:p w:rsidR="00C419FA" w:rsidRPr="00742C20" w:rsidRDefault="00C419FA" w:rsidP="00C419FA">
      <w:pPr>
        <w:pStyle w:val="ArtNo"/>
      </w:pPr>
      <w:r w:rsidRPr="00742C20">
        <w:t xml:space="preserve">ARTICLE </w:t>
      </w:r>
      <w:r w:rsidRPr="00742C20">
        <w:rPr>
          <w:rStyle w:val="href"/>
        </w:rPr>
        <w:t>5</w:t>
      </w:r>
    </w:p>
    <w:p w:rsidR="00C419FA" w:rsidRPr="00742C20" w:rsidRDefault="00C419FA" w:rsidP="00C419FA">
      <w:pPr>
        <w:pStyle w:val="Arttitle"/>
        <w:rPr>
          <w:color w:val="000000"/>
        </w:rPr>
      </w:pPr>
      <w:r w:rsidRPr="00742C20">
        <w:rPr>
          <w:color w:val="000000"/>
        </w:rPr>
        <w:t>Frequency allocations</w:t>
      </w:r>
    </w:p>
    <w:p w:rsidR="00C419FA" w:rsidRPr="00742C20" w:rsidRDefault="00C419FA" w:rsidP="00C419FA">
      <w:pPr>
        <w:pStyle w:val="Section1"/>
        <w:keepNext/>
        <w:keepLines/>
        <w:rPr>
          <w:color w:val="000000"/>
        </w:rPr>
      </w:pPr>
      <w:r w:rsidRPr="00742C20">
        <w:rPr>
          <w:color w:val="000000"/>
        </w:rPr>
        <w:t>Section IV – Table of Frequency Allocations</w:t>
      </w:r>
      <w:r w:rsidRPr="00742C20">
        <w:rPr>
          <w:color w:val="000000"/>
        </w:rPr>
        <w:br/>
      </w:r>
      <w:r w:rsidRPr="00742C20">
        <w:rPr>
          <w:b w:val="0"/>
          <w:color w:val="000000"/>
        </w:rPr>
        <w:t xml:space="preserve">(See No. </w:t>
      </w:r>
      <w:r w:rsidRPr="00742C20">
        <w:rPr>
          <w:rStyle w:val="Artref"/>
          <w:color w:val="000000"/>
        </w:rPr>
        <w:t>2.1</w:t>
      </w:r>
      <w:r w:rsidRPr="00742C20">
        <w:rPr>
          <w:b w:val="0"/>
          <w:color w:val="000000"/>
        </w:rPr>
        <w:t>)</w:t>
      </w:r>
      <w:r>
        <w:rPr>
          <w:b w:val="0"/>
          <w:color w:val="000000"/>
        </w:rPr>
        <w:br/>
      </w:r>
      <w:r>
        <w:rPr>
          <w:b w:val="0"/>
          <w:color w:val="000000"/>
        </w:rPr>
        <w:br/>
      </w:r>
    </w:p>
    <w:p w:rsidR="00C419FA" w:rsidRPr="002B657C" w:rsidRDefault="00C419FA" w:rsidP="00C419FA">
      <w:pPr>
        <w:pStyle w:val="Tabletitle"/>
      </w:pPr>
      <w:r w:rsidRPr="001B1CC0">
        <w:t>40-47.5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099"/>
        <w:gridCol w:w="3100"/>
      </w:tblGrid>
      <w:tr w:rsidR="00C419FA" w:rsidTr="00384C1B">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C419FA" w:rsidRPr="002B657C" w:rsidRDefault="00C419FA" w:rsidP="00384C1B">
            <w:pPr>
              <w:pStyle w:val="Tablehead"/>
            </w:pPr>
            <w:r w:rsidRPr="002B657C">
              <w:t>Allocation to services</w:t>
            </w:r>
          </w:p>
        </w:tc>
      </w:tr>
      <w:tr w:rsidR="00C419FA" w:rsidTr="00384C1B">
        <w:trPr>
          <w:cantSplit/>
          <w:jc w:val="center"/>
        </w:trPr>
        <w:tc>
          <w:tcPr>
            <w:tcW w:w="3100" w:type="dxa"/>
            <w:tcBorders>
              <w:top w:val="single" w:sz="4" w:space="0" w:color="auto"/>
              <w:left w:val="single" w:sz="4" w:space="0" w:color="auto"/>
              <w:bottom w:val="single" w:sz="4" w:space="0" w:color="auto"/>
              <w:right w:val="single" w:sz="4" w:space="0" w:color="auto"/>
            </w:tcBorders>
            <w:hideMark/>
          </w:tcPr>
          <w:p w:rsidR="00C419FA" w:rsidRPr="002B657C" w:rsidRDefault="00C419FA" w:rsidP="00384C1B">
            <w:pPr>
              <w:pStyle w:val="Tablehead"/>
            </w:pPr>
            <w:r w:rsidRPr="002B657C">
              <w:t>Region 1</w:t>
            </w:r>
          </w:p>
        </w:tc>
        <w:tc>
          <w:tcPr>
            <w:tcW w:w="3099" w:type="dxa"/>
            <w:tcBorders>
              <w:top w:val="single" w:sz="4" w:space="0" w:color="auto"/>
              <w:left w:val="single" w:sz="4" w:space="0" w:color="auto"/>
              <w:bottom w:val="single" w:sz="4" w:space="0" w:color="auto"/>
              <w:right w:val="single" w:sz="4" w:space="0" w:color="auto"/>
            </w:tcBorders>
            <w:hideMark/>
          </w:tcPr>
          <w:p w:rsidR="00C419FA" w:rsidRPr="002B657C" w:rsidRDefault="00C419FA" w:rsidP="00384C1B">
            <w:pPr>
              <w:pStyle w:val="Tablehead"/>
            </w:pPr>
            <w:r w:rsidRPr="002B657C">
              <w:t>Region 2</w:t>
            </w:r>
          </w:p>
        </w:tc>
        <w:tc>
          <w:tcPr>
            <w:tcW w:w="3100" w:type="dxa"/>
            <w:tcBorders>
              <w:top w:val="single" w:sz="4" w:space="0" w:color="auto"/>
              <w:left w:val="single" w:sz="4" w:space="0" w:color="auto"/>
              <w:bottom w:val="single" w:sz="4" w:space="0" w:color="auto"/>
              <w:right w:val="single" w:sz="4" w:space="0" w:color="auto"/>
            </w:tcBorders>
            <w:hideMark/>
          </w:tcPr>
          <w:p w:rsidR="00C419FA" w:rsidRPr="002B657C" w:rsidRDefault="00C419FA" w:rsidP="00384C1B">
            <w:pPr>
              <w:pStyle w:val="Tablehead"/>
            </w:pPr>
            <w:r w:rsidRPr="002B657C">
              <w:t>Region 3</w:t>
            </w:r>
          </w:p>
        </w:tc>
      </w:tr>
      <w:tr w:rsidR="00C419FA" w:rsidTr="00384C1B">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C419FA" w:rsidRDefault="00C419FA" w:rsidP="00384C1B">
            <w:pPr>
              <w:pStyle w:val="TableTextS5"/>
              <w:rPr>
                <w:color w:val="000000"/>
                <w:lang w:val="en-AU"/>
              </w:rPr>
            </w:pPr>
            <w:r w:rsidRPr="00D518E2">
              <w:rPr>
                <w:rStyle w:val="Tablefreq"/>
              </w:rPr>
              <w:t>47.2-47.5</w:t>
            </w:r>
            <w:r>
              <w:rPr>
                <w:color w:val="000000"/>
                <w:lang w:val="en-AU"/>
              </w:rPr>
              <w:tab/>
              <w:t>FIXED</w:t>
            </w:r>
          </w:p>
          <w:p w:rsidR="00C419FA" w:rsidRDefault="00C419FA" w:rsidP="00384C1B">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FIXED-SATELLITE (Earth-to-space</w:t>
            </w:r>
            <w:proofErr w:type="gramStart"/>
            <w:r>
              <w:rPr>
                <w:color w:val="000000"/>
                <w:lang w:val="en-AU"/>
              </w:rPr>
              <w:t xml:space="preserve">)  </w:t>
            </w:r>
            <w:r>
              <w:rPr>
                <w:rStyle w:val="Artref"/>
                <w:color w:val="000000"/>
                <w:lang w:val="en-AU"/>
              </w:rPr>
              <w:t>5.552</w:t>
            </w:r>
            <w:proofErr w:type="gramEnd"/>
          </w:p>
          <w:p w:rsidR="00C419FA" w:rsidRDefault="00C419FA" w:rsidP="00384C1B">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w:t>
            </w:r>
          </w:p>
          <w:p w:rsidR="00C419FA" w:rsidRDefault="00C419FA" w:rsidP="00384C1B">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r>
            <w:ins w:id="27" w:author="Fernandez Jimenez, Virginia" w:date="2018-06-06T15:04:00Z">
              <w:r>
                <w:rPr>
                  <w:color w:val="000000"/>
                  <w:lang w:val="en-AU"/>
                </w:rPr>
                <w:t xml:space="preserve">MOD </w:t>
              </w:r>
            </w:ins>
            <w:r>
              <w:rPr>
                <w:rStyle w:val="Artref"/>
                <w:color w:val="000000"/>
                <w:lang w:val="en-AU"/>
              </w:rPr>
              <w:t>5.552A</w:t>
            </w:r>
          </w:p>
        </w:tc>
      </w:tr>
    </w:tbl>
    <w:p w:rsidR="00C419FA" w:rsidRDefault="00C419FA" w:rsidP="00C419FA">
      <w:pPr>
        <w:pStyle w:val="Reasons"/>
      </w:pPr>
    </w:p>
    <w:p w:rsidR="00234B2D" w:rsidRPr="00057F02" w:rsidRDefault="00156012" w:rsidP="00234B2D">
      <w:pPr>
        <w:rPr>
          <w:i/>
          <w:sz w:val="22"/>
          <w:szCs w:val="22"/>
        </w:rPr>
      </w:pPr>
      <w:r w:rsidRPr="00953CD2">
        <w:rPr>
          <w:b/>
          <w:i/>
          <w:sz w:val="22"/>
          <w:szCs w:val="22"/>
        </w:rPr>
        <w:t>Reasons</w:t>
      </w:r>
      <w:r w:rsidRPr="00057F02">
        <w:rPr>
          <w:i/>
          <w:sz w:val="22"/>
          <w:szCs w:val="22"/>
        </w:rPr>
        <w:t xml:space="preserve">: </w:t>
      </w:r>
      <w:r w:rsidR="00234B2D" w:rsidRPr="00057F02">
        <w:rPr>
          <w:i/>
          <w:color w:val="000000"/>
          <w:sz w:val="22"/>
          <w:szCs w:val="22"/>
        </w:rPr>
        <w:t>To modify footnote 5.552A</w:t>
      </w:r>
      <w:r w:rsidR="00845388">
        <w:rPr>
          <w:i/>
          <w:color w:val="000000"/>
          <w:sz w:val="22"/>
          <w:szCs w:val="22"/>
        </w:rPr>
        <w:t xml:space="preserve"> to reference an updated Resolution 122 which addresses the current worldwide </w:t>
      </w:r>
      <w:r w:rsidR="00234B2D" w:rsidRPr="00057F02">
        <w:rPr>
          <w:i/>
          <w:color w:val="000000"/>
          <w:sz w:val="22"/>
          <w:szCs w:val="22"/>
        </w:rPr>
        <w:t xml:space="preserve">HAPS identification in the </w:t>
      </w:r>
      <w:r w:rsidR="00057F02" w:rsidRPr="00057F02">
        <w:rPr>
          <w:i/>
          <w:color w:val="000000"/>
          <w:sz w:val="22"/>
          <w:szCs w:val="22"/>
        </w:rPr>
        <w:t>47.2-47.5</w:t>
      </w:r>
      <w:r w:rsidR="00234B2D" w:rsidRPr="00057F02">
        <w:rPr>
          <w:i/>
          <w:color w:val="000000"/>
          <w:sz w:val="22"/>
          <w:szCs w:val="22"/>
        </w:rPr>
        <w:t xml:space="preserve"> </w:t>
      </w:r>
      <w:r w:rsidR="00057F02" w:rsidRPr="00057F02">
        <w:rPr>
          <w:i/>
          <w:color w:val="000000"/>
          <w:sz w:val="22"/>
          <w:szCs w:val="22"/>
        </w:rPr>
        <w:t xml:space="preserve">GHz </w:t>
      </w:r>
      <w:r w:rsidR="00234B2D" w:rsidRPr="00057F02">
        <w:rPr>
          <w:i/>
          <w:color w:val="000000"/>
          <w:sz w:val="22"/>
          <w:szCs w:val="22"/>
        </w:rPr>
        <w:t>band.</w:t>
      </w:r>
    </w:p>
    <w:p w:rsidR="00156012" w:rsidRPr="00057F02" w:rsidRDefault="00156012" w:rsidP="00C419FA">
      <w:pPr>
        <w:pStyle w:val="Reasons"/>
        <w:rPr>
          <w:i/>
          <w:sz w:val="22"/>
          <w:szCs w:val="22"/>
        </w:rPr>
      </w:pPr>
    </w:p>
    <w:p w:rsidR="00C419FA" w:rsidRDefault="00C419FA" w:rsidP="00687667">
      <w:pPr>
        <w:pStyle w:val="Methodheading3"/>
        <w:rPr>
          <w:sz w:val="22"/>
          <w:szCs w:val="22"/>
        </w:rPr>
      </w:pPr>
      <w:r w:rsidRPr="009C0753">
        <w:rPr>
          <w:sz w:val="22"/>
          <w:szCs w:val="22"/>
        </w:rPr>
        <w:t>MOD</w:t>
      </w:r>
      <w:r w:rsidR="009C0753">
        <w:rPr>
          <w:sz w:val="22"/>
          <w:szCs w:val="22"/>
        </w:rPr>
        <w:tab/>
      </w:r>
      <w:r w:rsidR="009C0753">
        <w:rPr>
          <w:sz w:val="22"/>
          <w:szCs w:val="22"/>
        </w:rPr>
        <w:tab/>
        <w:t>USA/1.14/19</w:t>
      </w:r>
    </w:p>
    <w:p w:rsidR="00885ED8" w:rsidRDefault="00885ED8" w:rsidP="00885ED8">
      <w:pPr>
        <w:rPr>
          <w:lang w:val="en-GB"/>
        </w:rPr>
      </w:pPr>
    </w:p>
    <w:p w:rsidR="00885ED8" w:rsidRPr="00885ED8" w:rsidRDefault="00885ED8" w:rsidP="00885ED8">
      <w:pPr>
        <w:rPr>
          <w:lang w:val="en-GB"/>
        </w:rPr>
      </w:pPr>
    </w:p>
    <w:p w:rsidR="00C419FA" w:rsidRPr="002B657C" w:rsidRDefault="00C419FA" w:rsidP="00C419FA">
      <w:pPr>
        <w:pStyle w:val="Tabletitle"/>
      </w:pPr>
      <w:r>
        <w:lastRenderedPageBreak/>
        <w:t>47.5-51.4 GHz</w:t>
      </w:r>
    </w:p>
    <w:tbl>
      <w:tblPr>
        <w:tblW w:w="9299" w:type="dxa"/>
        <w:jc w:val="center"/>
        <w:tblBorders>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8"/>
        <w:gridCol w:w="3100"/>
        <w:gridCol w:w="3101"/>
      </w:tblGrid>
      <w:tr w:rsidR="00C419FA" w:rsidTr="00384C1B">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C419FA" w:rsidRPr="002B657C" w:rsidRDefault="00C419FA" w:rsidP="00384C1B">
            <w:pPr>
              <w:pStyle w:val="Tablehead"/>
            </w:pPr>
            <w:r w:rsidRPr="002B657C">
              <w:t>Allocation to services</w:t>
            </w:r>
          </w:p>
        </w:tc>
      </w:tr>
      <w:tr w:rsidR="00C419FA" w:rsidTr="00384C1B">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C419FA" w:rsidRPr="002B657C" w:rsidRDefault="00C419FA" w:rsidP="00384C1B">
            <w:pPr>
              <w:pStyle w:val="Tablehead"/>
            </w:pPr>
            <w:r w:rsidRPr="002B657C">
              <w:t>Region 1</w:t>
            </w:r>
          </w:p>
        </w:tc>
        <w:tc>
          <w:tcPr>
            <w:tcW w:w="3100" w:type="dxa"/>
            <w:tcBorders>
              <w:top w:val="single" w:sz="4" w:space="0" w:color="auto"/>
              <w:left w:val="single" w:sz="6" w:space="0" w:color="auto"/>
              <w:bottom w:val="single" w:sz="4" w:space="0" w:color="auto"/>
              <w:right w:val="single" w:sz="6" w:space="0" w:color="auto"/>
            </w:tcBorders>
            <w:hideMark/>
          </w:tcPr>
          <w:p w:rsidR="00C419FA" w:rsidRPr="002B657C" w:rsidRDefault="00C419FA" w:rsidP="00384C1B">
            <w:pPr>
              <w:pStyle w:val="Tablehead"/>
            </w:pPr>
            <w:r w:rsidRPr="002B657C">
              <w:t>Region 2</w:t>
            </w:r>
          </w:p>
        </w:tc>
        <w:tc>
          <w:tcPr>
            <w:tcW w:w="3101" w:type="dxa"/>
            <w:tcBorders>
              <w:top w:val="single" w:sz="4" w:space="0" w:color="auto"/>
              <w:left w:val="single" w:sz="6" w:space="0" w:color="auto"/>
              <w:bottom w:val="single" w:sz="4" w:space="0" w:color="auto"/>
              <w:right w:val="single" w:sz="4" w:space="0" w:color="auto"/>
            </w:tcBorders>
            <w:hideMark/>
          </w:tcPr>
          <w:p w:rsidR="00C419FA" w:rsidRPr="002B657C" w:rsidRDefault="00C419FA" w:rsidP="00384C1B">
            <w:pPr>
              <w:pStyle w:val="Tablehead"/>
            </w:pPr>
            <w:r w:rsidRPr="002B657C">
              <w:t>Region 3</w:t>
            </w:r>
          </w:p>
        </w:tc>
      </w:tr>
      <w:tr w:rsidR="00C419FA" w:rsidTr="00384C1B">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C419FA" w:rsidRPr="005B494F" w:rsidRDefault="00C419FA" w:rsidP="00384C1B">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2977"/>
              </w:tabs>
              <w:spacing w:before="30" w:after="30"/>
            </w:pPr>
            <w:r w:rsidRPr="006354F0">
              <w:rPr>
                <w:rStyle w:val="Tablefreq"/>
              </w:rPr>
              <w:t>47.9-48.2</w:t>
            </w:r>
            <w:r w:rsidRPr="002651C1">
              <w:tab/>
            </w:r>
            <w:r w:rsidRPr="005B494F">
              <w:t>FIXED</w:t>
            </w:r>
          </w:p>
          <w:p w:rsidR="00C419FA" w:rsidRPr="005B494F" w:rsidRDefault="00C419FA" w:rsidP="00384C1B">
            <w:pPr>
              <w:pStyle w:val="TableTextS5"/>
              <w:spacing w:before="50" w:after="50"/>
            </w:pPr>
            <w:r>
              <w:tab/>
            </w:r>
            <w:r>
              <w:tab/>
            </w:r>
            <w:r>
              <w:tab/>
            </w:r>
            <w:r w:rsidRPr="005B494F">
              <w:tab/>
              <w:t>FIXED-SATELLITE (Earth-to-space</w:t>
            </w:r>
            <w:proofErr w:type="gramStart"/>
            <w:r w:rsidRPr="005B494F">
              <w:t xml:space="preserve">)  </w:t>
            </w:r>
            <w:r>
              <w:rPr>
                <w:rStyle w:val="Artref"/>
                <w:color w:val="000000"/>
              </w:rPr>
              <w:t>5.552</w:t>
            </w:r>
            <w:proofErr w:type="gramEnd"/>
          </w:p>
          <w:p w:rsidR="00C419FA" w:rsidRDefault="00C419FA" w:rsidP="00384C1B">
            <w:pPr>
              <w:pStyle w:val="TableTextS5"/>
              <w:spacing w:before="50" w:after="50"/>
              <w:rPr>
                <w:color w:val="000000"/>
              </w:rPr>
            </w:pPr>
            <w:r>
              <w:rPr>
                <w:color w:val="000000"/>
              </w:rPr>
              <w:tab/>
            </w:r>
            <w:r>
              <w:rPr>
                <w:color w:val="000000"/>
              </w:rPr>
              <w:tab/>
            </w:r>
            <w:r>
              <w:rPr>
                <w:color w:val="000000"/>
              </w:rPr>
              <w:tab/>
            </w:r>
            <w:r>
              <w:rPr>
                <w:color w:val="000000"/>
              </w:rPr>
              <w:tab/>
              <w:t>MOBILE</w:t>
            </w:r>
          </w:p>
          <w:p w:rsidR="00C419FA" w:rsidRPr="00766CBC" w:rsidRDefault="00C419FA" w:rsidP="00384C1B">
            <w:pPr>
              <w:pStyle w:val="TableTextS5"/>
              <w:spacing w:before="50" w:after="50"/>
              <w:rPr>
                <w:rStyle w:val="Tablefreq"/>
                <w:color w:val="000000"/>
                <w:lang w:val="en-US"/>
              </w:rPr>
            </w:pPr>
            <w:r>
              <w:rPr>
                <w:color w:val="000000"/>
              </w:rPr>
              <w:tab/>
            </w:r>
            <w:r>
              <w:rPr>
                <w:color w:val="000000"/>
              </w:rPr>
              <w:tab/>
            </w:r>
            <w:r>
              <w:rPr>
                <w:color w:val="000000"/>
              </w:rPr>
              <w:tab/>
            </w:r>
            <w:r>
              <w:rPr>
                <w:color w:val="000000"/>
              </w:rPr>
              <w:tab/>
            </w:r>
            <w:ins w:id="28" w:author="Fernandez Jimenez, Virginia" w:date="2018-06-06T15:08:00Z">
              <w:r>
                <w:rPr>
                  <w:color w:val="000000"/>
                </w:rPr>
                <w:t xml:space="preserve">MOD </w:t>
              </w:r>
            </w:ins>
            <w:r>
              <w:rPr>
                <w:rStyle w:val="Artref"/>
                <w:color w:val="000000"/>
              </w:rPr>
              <w:t>5.552A</w:t>
            </w:r>
          </w:p>
        </w:tc>
      </w:tr>
    </w:tbl>
    <w:p w:rsidR="00C419FA" w:rsidRDefault="00C419FA" w:rsidP="00C419FA">
      <w:pPr>
        <w:pStyle w:val="Reasons"/>
      </w:pPr>
    </w:p>
    <w:p w:rsidR="00845388" w:rsidRPr="00057F02" w:rsidRDefault="00156012" w:rsidP="00845388">
      <w:pPr>
        <w:rPr>
          <w:i/>
          <w:sz w:val="22"/>
          <w:szCs w:val="22"/>
        </w:rPr>
      </w:pPr>
      <w:r w:rsidRPr="00953CD2">
        <w:rPr>
          <w:b/>
          <w:i/>
          <w:sz w:val="22"/>
          <w:szCs w:val="22"/>
        </w:rPr>
        <w:t>Reasons</w:t>
      </w:r>
      <w:r w:rsidRPr="00953CD2">
        <w:rPr>
          <w:i/>
          <w:sz w:val="22"/>
          <w:szCs w:val="22"/>
        </w:rPr>
        <w:t xml:space="preserve">: </w:t>
      </w:r>
      <w:r w:rsidR="00845388" w:rsidRPr="00057F02">
        <w:rPr>
          <w:i/>
          <w:color w:val="000000"/>
          <w:sz w:val="22"/>
          <w:szCs w:val="22"/>
        </w:rPr>
        <w:t>To modify footnote 5.552A</w:t>
      </w:r>
      <w:r w:rsidR="00845388">
        <w:rPr>
          <w:i/>
          <w:color w:val="000000"/>
          <w:sz w:val="22"/>
          <w:szCs w:val="22"/>
        </w:rPr>
        <w:t xml:space="preserve"> to reference an updated Resolution 122 which addresses the current worldwide </w:t>
      </w:r>
      <w:r w:rsidR="00845388" w:rsidRPr="00057F02">
        <w:rPr>
          <w:i/>
          <w:color w:val="000000"/>
          <w:sz w:val="22"/>
          <w:szCs w:val="22"/>
        </w:rPr>
        <w:t xml:space="preserve">HAPS identification in the </w:t>
      </w:r>
      <w:r w:rsidR="00845388">
        <w:rPr>
          <w:i/>
          <w:color w:val="000000"/>
          <w:sz w:val="22"/>
          <w:szCs w:val="22"/>
        </w:rPr>
        <w:t>47.9-48.2</w:t>
      </w:r>
      <w:r w:rsidR="00845388" w:rsidRPr="00057F02">
        <w:rPr>
          <w:i/>
          <w:color w:val="000000"/>
          <w:sz w:val="22"/>
          <w:szCs w:val="22"/>
        </w:rPr>
        <w:t xml:space="preserve"> GHz band.</w:t>
      </w:r>
    </w:p>
    <w:p w:rsidR="00156012" w:rsidRDefault="00156012" w:rsidP="00C419FA">
      <w:pPr>
        <w:pStyle w:val="Reasons"/>
      </w:pPr>
    </w:p>
    <w:p w:rsidR="00C419FA" w:rsidRDefault="009C0753" w:rsidP="00687667">
      <w:pPr>
        <w:pStyle w:val="Methodheading3"/>
        <w:rPr>
          <w:sz w:val="22"/>
          <w:szCs w:val="22"/>
        </w:rPr>
      </w:pPr>
      <w:r>
        <w:rPr>
          <w:sz w:val="22"/>
          <w:szCs w:val="22"/>
        </w:rPr>
        <w:t>MOD</w:t>
      </w:r>
      <w:r>
        <w:rPr>
          <w:sz w:val="22"/>
          <w:szCs w:val="22"/>
        </w:rPr>
        <w:tab/>
      </w:r>
      <w:r>
        <w:rPr>
          <w:sz w:val="22"/>
          <w:szCs w:val="22"/>
        </w:rPr>
        <w:tab/>
        <w:t>USA/1.14/20</w:t>
      </w:r>
    </w:p>
    <w:p w:rsidR="009C0753" w:rsidRPr="009C0753" w:rsidRDefault="009C0753" w:rsidP="009C0753">
      <w:pPr>
        <w:rPr>
          <w:lang w:val="en-GB"/>
        </w:rPr>
      </w:pPr>
    </w:p>
    <w:p w:rsidR="00C419FA" w:rsidRDefault="00C419FA" w:rsidP="00C419FA">
      <w:pPr>
        <w:rPr>
          <w:sz w:val="16"/>
        </w:rPr>
      </w:pPr>
      <w:r w:rsidRPr="00AC0112">
        <w:rPr>
          <w:rStyle w:val="Artdef"/>
        </w:rPr>
        <w:t>5.552A</w:t>
      </w:r>
      <w:r w:rsidRPr="00AC0112">
        <w:rPr>
          <w:rStyle w:val="Artdef"/>
        </w:rPr>
        <w:tab/>
      </w:r>
      <w:proofErr w:type="gramStart"/>
      <w:r>
        <w:t>The</w:t>
      </w:r>
      <w:proofErr w:type="gramEnd"/>
      <w:r>
        <w:t xml:space="preserve"> allocation to the fixed service in the bands 47.2-47.5 GHz and 47.9-48.2 GHz is designated for use by high altitude platform stations</w:t>
      </w:r>
      <w:ins w:id="29" w:author="Fernandez Jimenez, Virginia" w:date="2018-06-06T15:13:00Z">
        <w:r>
          <w:t xml:space="preserve"> (HAPS)</w:t>
        </w:r>
      </w:ins>
      <w:r>
        <w:t>. The use of the bands 47.2-47.5 GHz and 47.9</w:t>
      </w:r>
      <w:r>
        <w:noBreakHyphen/>
        <w:t>48.2 GHz is subject to the provisions of Resolution </w:t>
      </w:r>
      <w:r>
        <w:rPr>
          <w:b/>
        </w:rPr>
        <w:t>122 (Rev.WRC-</w:t>
      </w:r>
      <w:del w:id="30" w:author="Fernandez Jimenez, Virginia" w:date="2018-06-06T15:14:00Z">
        <w:r w:rsidDel="00445722">
          <w:rPr>
            <w:b/>
          </w:rPr>
          <w:delText>07</w:delText>
        </w:r>
      </w:del>
      <w:ins w:id="31" w:author="Fernandez Jimenez, Virginia" w:date="2018-06-06T15:14:00Z">
        <w:r>
          <w:rPr>
            <w:b/>
          </w:rPr>
          <w:t>19</w:t>
        </w:r>
      </w:ins>
      <w:r>
        <w:rPr>
          <w:b/>
        </w:rPr>
        <w:t>)</w:t>
      </w:r>
      <w:r w:rsidRPr="00B1211B">
        <w:t>.</w:t>
      </w:r>
      <w:r w:rsidRPr="00612D5D">
        <w:rPr>
          <w:sz w:val="16"/>
        </w:rPr>
        <w:t>     (WRC</w:t>
      </w:r>
      <w:r w:rsidRPr="00612D5D">
        <w:rPr>
          <w:sz w:val="16"/>
        </w:rPr>
        <w:noBreakHyphen/>
      </w:r>
      <w:del w:id="32" w:author="Fernandez Jimenez, Virginia" w:date="2018-06-06T15:14:00Z">
        <w:r w:rsidRPr="00612D5D" w:rsidDel="00445722">
          <w:rPr>
            <w:sz w:val="16"/>
          </w:rPr>
          <w:delText>07</w:delText>
        </w:r>
      </w:del>
      <w:ins w:id="33" w:author="Fernandez Jimenez, Virginia" w:date="2018-06-06T15:14:00Z">
        <w:r>
          <w:rPr>
            <w:sz w:val="16"/>
          </w:rPr>
          <w:t>19</w:t>
        </w:r>
      </w:ins>
      <w:r w:rsidRPr="00612D5D">
        <w:rPr>
          <w:sz w:val="16"/>
        </w:rPr>
        <w:t>)</w:t>
      </w:r>
    </w:p>
    <w:p w:rsidR="00885ED8" w:rsidRPr="00EB1F40" w:rsidRDefault="00885ED8" w:rsidP="00C419FA"/>
    <w:p w:rsidR="00885ED8" w:rsidRPr="00A738EC" w:rsidRDefault="00885ED8" w:rsidP="00885ED8">
      <w:pPr>
        <w:tabs>
          <w:tab w:val="left" w:pos="1352"/>
        </w:tabs>
        <w:rPr>
          <w:b/>
          <w:i/>
          <w:sz w:val="22"/>
          <w:szCs w:val="22"/>
        </w:rPr>
      </w:pPr>
      <w:r w:rsidRPr="00A738EC">
        <w:rPr>
          <w:b/>
          <w:i/>
          <w:sz w:val="22"/>
          <w:szCs w:val="22"/>
        </w:rPr>
        <w:t>Reasons:</w:t>
      </w:r>
      <w:r>
        <w:rPr>
          <w:i/>
          <w:sz w:val="22"/>
          <w:szCs w:val="22"/>
        </w:rPr>
        <w:tab/>
        <w:t xml:space="preserve"> To modify footnote 5.552A </w:t>
      </w:r>
      <w:r w:rsidR="00057F02">
        <w:rPr>
          <w:i/>
          <w:sz w:val="22"/>
          <w:szCs w:val="22"/>
        </w:rPr>
        <w:t xml:space="preserve">to reflect an updated Resolution 122 with allowances for increases in EIRP density levels during periods of rain.   </w:t>
      </w:r>
    </w:p>
    <w:p w:rsidR="00C419FA" w:rsidRDefault="00C419FA" w:rsidP="00C419FA">
      <w:pPr>
        <w:pStyle w:val="Reasons"/>
        <w:rPr>
          <w:rFonts w:eastAsiaTheme="minorHAnsi"/>
        </w:rPr>
      </w:pPr>
    </w:p>
    <w:p w:rsidR="00C419FA" w:rsidRPr="00687667" w:rsidRDefault="00C419FA" w:rsidP="00687667">
      <w:pPr>
        <w:pStyle w:val="Methodheading3"/>
        <w:rPr>
          <w:sz w:val="22"/>
          <w:szCs w:val="22"/>
        </w:rPr>
      </w:pPr>
      <w:r w:rsidRPr="00687667">
        <w:rPr>
          <w:sz w:val="22"/>
          <w:szCs w:val="22"/>
        </w:rPr>
        <w:t>MOD</w:t>
      </w:r>
      <w:r w:rsidR="00003664" w:rsidRPr="00687667">
        <w:rPr>
          <w:sz w:val="22"/>
          <w:szCs w:val="22"/>
        </w:rPr>
        <w:tab/>
      </w:r>
      <w:r w:rsidR="00003664" w:rsidRPr="00687667">
        <w:rPr>
          <w:sz w:val="22"/>
          <w:szCs w:val="22"/>
        </w:rPr>
        <w:tab/>
        <w:t>USA/1.14/21</w:t>
      </w:r>
    </w:p>
    <w:p w:rsidR="00C419FA" w:rsidRPr="00C419FA" w:rsidRDefault="00C419FA" w:rsidP="00C419FA">
      <w:pPr>
        <w:pStyle w:val="ResNo"/>
        <w:rPr>
          <w:rFonts w:ascii="Times New Roman" w:eastAsiaTheme="minorEastAsia" w:hAnsi="Times New Roman" w:cs="Times New Roman"/>
        </w:rPr>
      </w:pPr>
      <w:r w:rsidRPr="00C419FA">
        <w:rPr>
          <w:rFonts w:ascii="Times New Roman" w:eastAsiaTheme="minorEastAsia" w:hAnsi="Times New Roman" w:cs="Times New Roman"/>
        </w:rPr>
        <w:t>RESOLUTION 122 (rev.WRC</w:t>
      </w:r>
      <w:r w:rsidRPr="00C419FA">
        <w:rPr>
          <w:rFonts w:ascii="Times New Roman" w:eastAsiaTheme="minorEastAsia" w:hAnsi="Times New Roman" w:cs="Times New Roman"/>
        </w:rPr>
        <w:noBreakHyphen/>
      </w:r>
      <w:ins w:id="34" w:author="Author">
        <w:r w:rsidRPr="00C419FA">
          <w:rPr>
            <w:rFonts w:ascii="Times New Roman" w:eastAsiaTheme="minorEastAsia" w:hAnsi="Times New Roman" w:cs="Times New Roman"/>
          </w:rPr>
          <w:t>19</w:t>
        </w:r>
      </w:ins>
      <w:del w:id="35" w:author="Author">
        <w:r w:rsidRPr="00C419FA" w:rsidDel="00F77231">
          <w:rPr>
            <w:rFonts w:ascii="Times New Roman" w:eastAsiaTheme="minorEastAsia" w:hAnsi="Times New Roman" w:cs="Times New Roman"/>
          </w:rPr>
          <w:delText>07</w:delText>
        </w:r>
      </w:del>
      <w:r w:rsidRPr="00C419FA">
        <w:rPr>
          <w:rFonts w:ascii="Times New Roman" w:eastAsiaTheme="minorEastAsia" w:hAnsi="Times New Roman" w:cs="Times New Roman"/>
        </w:rPr>
        <w:t>)</w:t>
      </w:r>
    </w:p>
    <w:p w:rsidR="00C419FA" w:rsidRPr="003F34AE" w:rsidRDefault="00C419FA" w:rsidP="00C419FA">
      <w:pPr>
        <w:pStyle w:val="Restitle"/>
        <w:rPr>
          <w:rFonts w:ascii="Times New Roman" w:hAnsi="Times New Roman" w:cs="Times New Roman"/>
        </w:rPr>
      </w:pPr>
      <w:r w:rsidRPr="003F34AE">
        <w:rPr>
          <w:rFonts w:ascii="Times New Roman" w:hAnsi="Times New Roman" w:cs="Times New Roman"/>
        </w:rPr>
        <w:t>Use of the bands 47.2-47.5 GHz and 47.9-48.2 GHz by high altitude platform stations in the fixed service and by other services</w:t>
      </w:r>
    </w:p>
    <w:p w:rsidR="00C419FA" w:rsidRPr="00A43283" w:rsidRDefault="00C419FA" w:rsidP="00C419FA">
      <w:pPr>
        <w:pStyle w:val="Normalaftertitle"/>
        <w:rPr>
          <w:rFonts w:ascii="Times New Roman" w:hAnsi="Times New Roman" w:cs="Times New Roman"/>
          <w:sz w:val="22"/>
          <w:szCs w:val="22"/>
          <w:rPrChange w:id="36" w:author="Author" w:date="2018-08-15T10:29:00Z">
            <w:rPr>
              <w:rFonts w:ascii="Times New Roman" w:hAnsi="Times New Roman" w:cs="Times New Roman"/>
            </w:rPr>
          </w:rPrChange>
        </w:rPr>
      </w:pPr>
      <w:r w:rsidRPr="00A43283">
        <w:rPr>
          <w:rFonts w:ascii="Times New Roman" w:hAnsi="Times New Roman" w:cs="Times New Roman"/>
          <w:sz w:val="22"/>
          <w:szCs w:val="22"/>
          <w:rPrChange w:id="37" w:author="Author" w:date="2018-08-15T10:29:00Z">
            <w:rPr>
              <w:rFonts w:ascii="Times New Roman" w:hAnsi="Times New Roman" w:cs="Times New Roman"/>
            </w:rPr>
          </w:rPrChange>
        </w:rPr>
        <w:t>The World Radiocommunication Conference (</w:t>
      </w:r>
      <w:del w:id="38" w:author="Author">
        <w:r w:rsidRPr="00A43283" w:rsidDel="0013277D">
          <w:rPr>
            <w:rFonts w:ascii="Times New Roman" w:hAnsi="Times New Roman" w:cs="Times New Roman"/>
            <w:sz w:val="22"/>
            <w:szCs w:val="22"/>
            <w:rPrChange w:id="39" w:author="Author" w:date="2018-08-15T10:29:00Z">
              <w:rPr>
                <w:rFonts w:ascii="Times New Roman" w:hAnsi="Times New Roman" w:cs="Times New Roman"/>
              </w:rPr>
            </w:rPrChange>
          </w:rPr>
          <w:delText>Geneva</w:delText>
        </w:r>
      </w:del>
      <w:ins w:id="40" w:author="Author">
        <w:r w:rsidRPr="00A43283">
          <w:rPr>
            <w:rFonts w:ascii="Times New Roman" w:hAnsi="Times New Roman" w:cs="Times New Roman"/>
            <w:sz w:val="22"/>
            <w:szCs w:val="22"/>
            <w:rPrChange w:id="41" w:author="Author" w:date="2018-08-15T10:29:00Z">
              <w:rPr>
                <w:rFonts w:ascii="Times New Roman" w:hAnsi="Times New Roman" w:cs="Times New Roman"/>
              </w:rPr>
            </w:rPrChange>
          </w:rPr>
          <w:t>Sharm el</w:t>
        </w:r>
      </w:ins>
      <w:ins w:id="42" w:author="Fernandez Jimenez, Virginia" w:date="2018-06-07T11:12:00Z">
        <w:r w:rsidRPr="00A43283">
          <w:rPr>
            <w:rFonts w:ascii="Times New Roman" w:hAnsi="Times New Roman" w:cs="Times New Roman"/>
            <w:sz w:val="22"/>
            <w:szCs w:val="22"/>
            <w:rPrChange w:id="43" w:author="Author" w:date="2018-08-15T10:29:00Z">
              <w:rPr>
                <w:rFonts w:ascii="Times New Roman" w:hAnsi="Times New Roman" w:cs="Times New Roman"/>
              </w:rPr>
            </w:rPrChange>
          </w:rPr>
          <w:t>-</w:t>
        </w:r>
      </w:ins>
      <w:ins w:id="44" w:author="Author">
        <w:r w:rsidRPr="00A43283">
          <w:rPr>
            <w:rFonts w:ascii="Times New Roman" w:hAnsi="Times New Roman" w:cs="Times New Roman"/>
            <w:sz w:val="22"/>
            <w:szCs w:val="22"/>
            <w:rPrChange w:id="45" w:author="Author" w:date="2018-08-15T10:29:00Z">
              <w:rPr>
                <w:rFonts w:ascii="Times New Roman" w:hAnsi="Times New Roman" w:cs="Times New Roman"/>
              </w:rPr>
            </w:rPrChange>
          </w:rPr>
          <w:t>Sheikh</w:t>
        </w:r>
      </w:ins>
      <w:r w:rsidRPr="00A43283">
        <w:rPr>
          <w:rFonts w:ascii="Times New Roman" w:hAnsi="Times New Roman" w:cs="Times New Roman"/>
          <w:sz w:val="22"/>
          <w:szCs w:val="22"/>
          <w:rPrChange w:id="46" w:author="Author" w:date="2018-08-15T10:29:00Z">
            <w:rPr>
              <w:rFonts w:ascii="Times New Roman" w:hAnsi="Times New Roman" w:cs="Times New Roman"/>
            </w:rPr>
          </w:rPrChange>
        </w:rPr>
        <w:t>, 20</w:t>
      </w:r>
      <w:ins w:id="47" w:author="Author">
        <w:r w:rsidRPr="00A43283">
          <w:rPr>
            <w:rFonts w:ascii="Times New Roman" w:hAnsi="Times New Roman" w:cs="Times New Roman"/>
            <w:sz w:val="22"/>
            <w:szCs w:val="22"/>
            <w:lang w:eastAsia="ko-KR"/>
            <w:rPrChange w:id="48" w:author="Author" w:date="2018-08-15T10:29:00Z">
              <w:rPr>
                <w:rFonts w:ascii="Times New Roman" w:hAnsi="Times New Roman" w:cs="Times New Roman"/>
                <w:lang w:eastAsia="ko-KR"/>
              </w:rPr>
            </w:rPrChange>
          </w:rPr>
          <w:t>19</w:t>
        </w:r>
      </w:ins>
      <w:del w:id="49" w:author="Author">
        <w:r w:rsidRPr="00A43283">
          <w:rPr>
            <w:rFonts w:ascii="Times New Roman" w:hAnsi="Times New Roman" w:cs="Times New Roman"/>
            <w:sz w:val="22"/>
            <w:szCs w:val="22"/>
            <w:rPrChange w:id="50" w:author="Author" w:date="2018-08-15T10:29:00Z">
              <w:rPr>
                <w:rFonts w:ascii="Times New Roman" w:hAnsi="Times New Roman" w:cs="Times New Roman"/>
              </w:rPr>
            </w:rPrChange>
          </w:rPr>
          <w:delText>0</w:delText>
        </w:r>
        <w:r w:rsidRPr="00A43283">
          <w:rPr>
            <w:rFonts w:ascii="Times New Roman" w:hAnsi="Times New Roman" w:cs="Times New Roman"/>
            <w:sz w:val="22"/>
            <w:szCs w:val="22"/>
            <w:lang w:eastAsia="ko-KR"/>
            <w:rPrChange w:id="51" w:author="Author" w:date="2018-08-15T10:29:00Z">
              <w:rPr>
                <w:rFonts w:ascii="Times New Roman" w:hAnsi="Times New Roman" w:cs="Times New Roman"/>
                <w:lang w:eastAsia="ko-KR"/>
              </w:rPr>
            </w:rPrChange>
          </w:rPr>
          <w:delText>7</w:delText>
        </w:r>
      </w:del>
      <w:r w:rsidRPr="00A43283">
        <w:rPr>
          <w:rFonts w:ascii="Times New Roman" w:hAnsi="Times New Roman" w:cs="Times New Roman"/>
          <w:sz w:val="22"/>
          <w:szCs w:val="22"/>
          <w:rPrChange w:id="52" w:author="Author" w:date="2018-08-15T10:29:00Z">
            <w:rPr>
              <w:rFonts w:ascii="Times New Roman" w:hAnsi="Times New Roman" w:cs="Times New Roman"/>
            </w:rPr>
          </w:rPrChange>
        </w:rPr>
        <w:t>),</w:t>
      </w:r>
    </w:p>
    <w:p w:rsidR="00C419FA" w:rsidRPr="00A43283" w:rsidRDefault="00C419FA" w:rsidP="00C419FA">
      <w:pPr>
        <w:pStyle w:val="Call"/>
        <w:rPr>
          <w:sz w:val="22"/>
          <w:szCs w:val="22"/>
          <w:rPrChange w:id="53" w:author="Author" w:date="2018-08-15T10:29:00Z">
            <w:rPr/>
          </w:rPrChange>
        </w:rPr>
      </w:pPr>
      <w:r w:rsidRPr="00A43283">
        <w:rPr>
          <w:sz w:val="22"/>
          <w:szCs w:val="22"/>
          <w:rPrChange w:id="54" w:author="Author" w:date="2018-08-15T10:29:00Z">
            <w:rPr/>
          </w:rPrChange>
        </w:rPr>
        <w:t>considering</w:t>
      </w:r>
    </w:p>
    <w:p w:rsidR="00C419FA" w:rsidRPr="00A43283" w:rsidRDefault="00C419FA" w:rsidP="00C419FA">
      <w:pPr>
        <w:rPr>
          <w:sz w:val="22"/>
          <w:szCs w:val="22"/>
          <w:rPrChange w:id="55" w:author="Author" w:date="2018-08-15T10:29:00Z">
            <w:rPr/>
          </w:rPrChange>
        </w:rPr>
      </w:pPr>
      <w:r w:rsidRPr="00A43283">
        <w:rPr>
          <w:sz w:val="22"/>
          <w:szCs w:val="22"/>
          <w:rPrChange w:id="56" w:author="Author" w:date="2018-08-15T10:29:00Z">
            <w:rPr/>
          </w:rPrChange>
        </w:rPr>
        <w:t>…</w:t>
      </w:r>
    </w:p>
    <w:p w:rsidR="00C419FA" w:rsidRPr="00A43283" w:rsidRDefault="00C419FA" w:rsidP="00C419FA">
      <w:pPr>
        <w:pStyle w:val="Call"/>
        <w:rPr>
          <w:sz w:val="22"/>
          <w:szCs w:val="22"/>
          <w:rPrChange w:id="57" w:author="Author" w:date="2018-08-15T10:29:00Z">
            <w:rPr/>
          </w:rPrChange>
        </w:rPr>
      </w:pPr>
      <w:r w:rsidRPr="00A43283">
        <w:rPr>
          <w:sz w:val="22"/>
          <w:szCs w:val="22"/>
          <w:rPrChange w:id="58" w:author="Author" w:date="2018-08-15T10:29:00Z">
            <w:rPr/>
          </w:rPrChange>
        </w:rPr>
        <w:t>recognizing</w:t>
      </w:r>
    </w:p>
    <w:p w:rsidR="00C419FA" w:rsidRDefault="00C419FA" w:rsidP="00C419FA">
      <w:pPr>
        <w:rPr>
          <w:ins w:id="59" w:author="Author" w:date="2018-08-15T10:30:00Z"/>
          <w:sz w:val="22"/>
          <w:szCs w:val="22"/>
        </w:rPr>
      </w:pPr>
      <w:r w:rsidRPr="00A43283">
        <w:rPr>
          <w:sz w:val="22"/>
          <w:szCs w:val="22"/>
          <w:rPrChange w:id="60" w:author="Author" w:date="2018-08-15T10:29:00Z">
            <w:rPr/>
          </w:rPrChange>
        </w:rPr>
        <w:t>…</w:t>
      </w:r>
    </w:p>
    <w:p w:rsidR="000B37BC" w:rsidRPr="00A43283" w:rsidRDefault="000B37BC" w:rsidP="00C419FA">
      <w:pPr>
        <w:rPr>
          <w:sz w:val="22"/>
          <w:szCs w:val="22"/>
          <w:rPrChange w:id="61" w:author="Author" w:date="2018-08-15T10:29:00Z">
            <w:rPr/>
          </w:rPrChange>
        </w:rPr>
      </w:pPr>
    </w:p>
    <w:p w:rsidR="00C419FA" w:rsidRDefault="00C419FA">
      <w:pPr>
        <w:ind w:left="720" w:hanging="720"/>
        <w:rPr>
          <w:ins w:id="62" w:author="Author" w:date="2018-08-15T10:30:00Z"/>
          <w:rFonts w:eastAsia="Batang"/>
          <w:sz w:val="22"/>
          <w:szCs w:val="22"/>
          <w:lang w:eastAsia="ko-KR"/>
        </w:rPr>
        <w:pPrChange w:id="63" w:author="Author" w:date="2018-08-15T10:30:00Z">
          <w:pPr/>
        </w:pPrChange>
      </w:pPr>
      <w:r w:rsidRPr="00A43283">
        <w:rPr>
          <w:rFonts w:eastAsia="Batang"/>
          <w:i/>
          <w:sz w:val="22"/>
          <w:szCs w:val="22"/>
          <w:lang w:eastAsia="ko-KR"/>
          <w:rPrChange w:id="64" w:author="Author" w:date="2018-08-15T10:29:00Z">
            <w:rPr>
              <w:rFonts w:eastAsia="Batang"/>
              <w:i/>
              <w:lang w:eastAsia="ko-KR"/>
            </w:rPr>
          </w:rPrChange>
        </w:rPr>
        <w:t>c)</w:t>
      </w:r>
      <w:r w:rsidRPr="00A43283">
        <w:rPr>
          <w:rFonts w:eastAsia="Batang"/>
          <w:i/>
          <w:sz w:val="22"/>
          <w:szCs w:val="22"/>
          <w:lang w:eastAsia="ko-KR"/>
          <w:rPrChange w:id="65" w:author="Author" w:date="2018-08-15T10:29:00Z">
            <w:rPr>
              <w:rFonts w:eastAsia="Batang"/>
              <w:i/>
              <w:lang w:eastAsia="ko-KR"/>
            </w:rPr>
          </w:rPrChange>
        </w:rPr>
        <w:tab/>
      </w:r>
      <w:r w:rsidRPr="00A43283">
        <w:rPr>
          <w:rFonts w:eastAsia="Batang"/>
          <w:sz w:val="22"/>
          <w:szCs w:val="22"/>
          <w:lang w:eastAsia="ko-KR"/>
          <w:rPrChange w:id="66" w:author="Author" w:date="2018-08-15T10:29:00Z">
            <w:rPr>
              <w:rFonts w:eastAsia="Batang"/>
              <w:lang w:eastAsia="ko-KR"/>
            </w:rPr>
          </w:rPrChange>
        </w:rPr>
        <w:t xml:space="preserve">that </w:t>
      </w:r>
      <w:del w:id="67" w:author="Author">
        <w:r w:rsidRPr="00A43283">
          <w:rPr>
            <w:rFonts w:eastAsia="Batang"/>
            <w:sz w:val="22"/>
            <w:szCs w:val="22"/>
            <w:lang w:eastAsia="ko-KR"/>
            <w:rPrChange w:id="68" w:author="Author" w:date="2018-08-15T10:29:00Z">
              <w:rPr>
                <w:rFonts w:eastAsia="Batang"/>
                <w:lang w:eastAsia="ko-KR"/>
              </w:rPr>
            </w:rPrChange>
          </w:rPr>
          <w:delText>Recommendation ITU</w:delText>
        </w:r>
        <w:r w:rsidRPr="00A43283">
          <w:rPr>
            <w:rFonts w:eastAsia="Batang"/>
            <w:sz w:val="22"/>
            <w:szCs w:val="22"/>
            <w:lang w:eastAsia="ko-KR"/>
            <w:rPrChange w:id="69" w:author="Author" w:date="2018-08-15T10:29:00Z">
              <w:rPr>
                <w:rFonts w:eastAsia="Batang"/>
                <w:lang w:eastAsia="ko-KR"/>
              </w:rPr>
            </w:rPrChange>
          </w:rPr>
          <w:noBreakHyphen/>
          <w:delText>R SF.1481</w:delText>
        </w:r>
        <w:r w:rsidRPr="00A43283">
          <w:rPr>
            <w:rFonts w:eastAsia="Batang"/>
            <w:sz w:val="22"/>
            <w:szCs w:val="22"/>
            <w:lang w:eastAsia="ko-KR"/>
            <w:rPrChange w:id="70" w:author="Author" w:date="2018-08-15T10:29:00Z">
              <w:rPr>
                <w:rFonts w:eastAsia="Batang"/>
                <w:lang w:eastAsia="ko-KR"/>
              </w:rPr>
            </w:rPrChange>
          </w:rPr>
          <w:noBreakHyphen/>
          <w:delText xml:space="preserve">1 and </w:delText>
        </w:r>
      </w:del>
      <w:r w:rsidRPr="00A43283">
        <w:rPr>
          <w:rFonts w:eastAsia="Batang"/>
          <w:sz w:val="22"/>
          <w:szCs w:val="22"/>
          <w:lang w:eastAsia="ko-KR"/>
          <w:rPrChange w:id="71" w:author="Author" w:date="2018-08-15T10:29:00Z">
            <w:rPr>
              <w:rFonts w:eastAsia="Batang"/>
              <w:lang w:eastAsia="ko-KR"/>
            </w:rPr>
          </w:rPrChange>
        </w:rPr>
        <w:t>Recommendation ITU</w:t>
      </w:r>
      <w:r w:rsidRPr="00A43283">
        <w:rPr>
          <w:rFonts w:eastAsia="Batang"/>
          <w:sz w:val="22"/>
          <w:szCs w:val="22"/>
          <w:lang w:eastAsia="ko-KR"/>
          <w:rPrChange w:id="72" w:author="Author" w:date="2018-08-15T10:29:00Z">
            <w:rPr>
              <w:rFonts w:eastAsia="Batang"/>
              <w:lang w:eastAsia="ko-KR"/>
            </w:rPr>
          </w:rPrChange>
        </w:rPr>
        <w:noBreakHyphen/>
        <w:t>R SF.1843 provide</w:t>
      </w:r>
      <w:ins w:id="73" w:author="Author">
        <w:r w:rsidRPr="00A43283">
          <w:rPr>
            <w:rFonts w:eastAsia="Batang"/>
            <w:sz w:val="22"/>
            <w:szCs w:val="22"/>
            <w:lang w:eastAsia="ko-KR"/>
            <w:rPrChange w:id="74" w:author="Author" w:date="2018-08-15T10:29:00Z">
              <w:rPr>
                <w:rFonts w:eastAsia="Batang"/>
                <w:lang w:eastAsia="ko-KR"/>
              </w:rPr>
            </w:rPrChange>
          </w:rPr>
          <w:t>s</w:t>
        </w:r>
      </w:ins>
      <w:r w:rsidRPr="00A43283">
        <w:rPr>
          <w:rFonts w:eastAsia="Batang"/>
          <w:sz w:val="22"/>
          <w:szCs w:val="22"/>
          <w:lang w:eastAsia="ko-KR"/>
          <w:rPrChange w:id="75" w:author="Author" w:date="2018-08-15T10:29:00Z">
            <w:rPr>
              <w:rFonts w:eastAsia="Batang"/>
              <w:lang w:eastAsia="ko-KR"/>
            </w:rPr>
          </w:rPrChange>
        </w:rPr>
        <w:t xml:space="preserve"> information on the feasibility of HAPS systems in the fixed service sharing with the FSS;</w:t>
      </w:r>
    </w:p>
    <w:p w:rsidR="000B37BC" w:rsidRPr="00A43283" w:rsidRDefault="000B37BC" w:rsidP="00C419FA">
      <w:pPr>
        <w:rPr>
          <w:rFonts w:eastAsia="Batang"/>
          <w:sz w:val="22"/>
          <w:szCs w:val="22"/>
          <w:lang w:eastAsia="ko-KR"/>
          <w:rPrChange w:id="76" w:author="Author" w:date="2018-08-15T10:29:00Z">
            <w:rPr>
              <w:rFonts w:eastAsia="Batang"/>
              <w:lang w:eastAsia="ko-KR"/>
            </w:rPr>
          </w:rPrChange>
        </w:rPr>
      </w:pPr>
    </w:p>
    <w:p w:rsidR="00C419FA" w:rsidRPr="00A43283" w:rsidRDefault="00C419FA">
      <w:pPr>
        <w:ind w:left="720" w:hanging="720"/>
        <w:rPr>
          <w:rFonts w:eastAsia="Batang"/>
          <w:sz w:val="22"/>
          <w:szCs w:val="22"/>
          <w:lang w:eastAsia="ko-KR"/>
          <w:rPrChange w:id="77" w:author="Author" w:date="2018-08-15T10:29:00Z">
            <w:rPr>
              <w:rFonts w:eastAsia="Batang"/>
              <w:lang w:eastAsia="ko-KR"/>
            </w:rPr>
          </w:rPrChange>
        </w:rPr>
        <w:pPrChange w:id="78" w:author="Author" w:date="2018-08-15T10:30:00Z">
          <w:pPr/>
        </w:pPrChange>
      </w:pPr>
      <w:r w:rsidRPr="00A43283">
        <w:rPr>
          <w:rFonts w:eastAsia="Batang"/>
          <w:i/>
          <w:sz w:val="22"/>
          <w:szCs w:val="22"/>
          <w:lang w:eastAsia="ko-KR"/>
          <w:rPrChange w:id="79" w:author="Author" w:date="2018-08-15T10:29:00Z">
            <w:rPr>
              <w:rFonts w:eastAsia="Batang"/>
              <w:i/>
              <w:lang w:eastAsia="ko-KR"/>
            </w:rPr>
          </w:rPrChange>
        </w:rPr>
        <w:t xml:space="preserve">d) </w:t>
      </w:r>
      <w:r w:rsidRPr="00A43283">
        <w:rPr>
          <w:rFonts w:eastAsia="Batang"/>
          <w:i/>
          <w:sz w:val="22"/>
          <w:szCs w:val="22"/>
          <w:lang w:eastAsia="ko-KR"/>
          <w:rPrChange w:id="80" w:author="Author" w:date="2018-08-15T10:29:00Z">
            <w:rPr>
              <w:rFonts w:eastAsia="Batang"/>
              <w:i/>
              <w:lang w:eastAsia="ko-KR"/>
            </w:rPr>
          </w:rPrChange>
        </w:rPr>
        <w:tab/>
      </w:r>
      <w:r w:rsidRPr="00A43283">
        <w:rPr>
          <w:rFonts w:eastAsia="Batang"/>
          <w:sz w:val="22"/>
          <w:szCs w:val="22"/>
          <w:lang w:eastAsia="ko-KR"/>
          <w:rPrChange w:id="81" w:author="Author" w:date="2018-08-15T10:29:00Z">
            <w:rPr>
              <w:rFonts w:eastAsia="Batang"/>
              <w:lang w:eastAsia="ko-KR"/>
            </w:rPr>
          </w:rPrChange>
        </w:rPr>
        <w:t>that ITU</w:t>
      </w:r>
      <w:r w:rsidRPr="00A43283">
        <w:rPr>
          <w:rFonts w:eastAsia="Batang"/>
          <w:sz w:val="22"/>
          <w:szCs w:val="22"/>
          <w:lang w:eastAsia="ko-KR"/>
          <w:rPrChange w:id="82" w:author="Author" w:date="2018-08-15T10:29:00Z">
            <w:rPr>
              <w:rFonts w:eastAsia="Batang"/>
              <w:lang w:eastAsia="ko-KR"/>
            </w:rPr>
          </w:rPrChange>
        </w:rPr>
        <w:noBreakHyphen/>
        <w:t xml:space="preserve">R studies on HAPS operation in the bands 47.2-47.5 GHz and 47.9-48.2 GHz allocated to the fixed service have concluded that, in order to share with FSS (Earth-to-space), the maximum uplink transmit </w:t>
      </w:r>
      <w:proofErr w:type="spellStart"/>
      <w:r w:rsidRPr="00A43283">
        <w:rPr>
          <w:rFonts w:eastAsia="Batang"/>
          <w:sz w:val="22"/>
          <w:szCs w:val="22"/>
          <w:lang w:eastAsia="ko-KR"/>
          <w:rPrChange w:id="83" w:author="Author" w:date="2018-08-15T10:29:00Z">
            <w:rPr>
              <w:rFonts w:eastAsia="Batang"/>
              <w:lang w:eastAsia="ko-KR"/>
            </w:rPr>
          </w:rPrChange>
        </w:rPr>
        <w:t>e.i.r.p</w:t>
      </w:r>
      <w:proofErr w:type="spellEnd"/>
      <w:r w:rsidRPr="00A43283">
        <w:rPr>
          <w:rFonts w:eastAsia="Batang"/>
          <w:sz w:val="22"/>
          <w:szCs w:val="22"/>
          <w:lang w:eastAsia="ko-KR"/>
          <w:rPrChange w:id="84" w:author="Author" w:date="2018-08-15T10:29:00Z">
            <w:rPr>
              <w:rFonts w:eastAsia="Batang"/>
              <w:lang w:eastAsia="ko-KR"/>
            </w:rPr>
          </w:rPrChange>
        </w:rPr>
        <w:t xml:space="preserve">. density of HAPS ground terminals in the bands should, in clear-sky conditions, be 6.4 dB(W/MHz) for Urban Area Coverage (UAC), 22.57 dB(W/MHz) for Suburban Area Coverage (SAC) and 28 dB(W/MHz) for Rural Area Coverage (RAC), and that these values can be increased by up to </w:t>
      </w:r>
      <w:ins w:id="85" w:author="Author">
        <w:r w:rsidRPr="00A43283">
          <w:rPr>
            <w:rFonts w:eastAsia="Batang"/>
            <w:sz w:val="22"/>
            <w:szCs w:val="22"/>
            <w:lang w:eastAsia="ko-KR"/>
            <w:rPrChange w:id="86" w:author="Author" w:date="2018-08-15T10:29:00Z">
              <w:rPr>
                <w:rFonts w:eastAsia="Batang"/>
                <w:lang w:eastAsia="ko-KR"/>
              </w:rPr>
            </w:rPrChange>
          </w:rPr>
          <w:t>20</w:t>
        </w:r>
      </w:ins>
      <w:del w:id="87" w:author="Author">
        <w:r w:rsidRPr="00A43283">
          <w:rPr>
            <w:rFonts w:eastAsia="Batang"/>
            <w:sz w:val="22"/>
            <w:szCs w:val="22"/>
            <w:lang w:eastAsia="ko-KR"/>
            <w:rPrChange w:id="88" w:author="Author" w:date="2018-08-15T10:29:00Z">
              <w:rPr>
                <w:rFonts w:eastAsia="Batang"/>
                <w:lang w:eastAsia="ko-KR"/>
              </w:rPr>
            </w:rPrChange>
          </w:rPr>
          <w:delText>5</w:delText>
        </w:r>
      </w:del>
      <w:r w:rsidRPr="00A43283">
        <w:rPr>
          <w:rFonts w:eastAsia="Batang"/>
          <w:sz w:val="22"/>
          <w:szCs w:val="22"/>
          <w:lang w:eastAsia="ko-KR"/>
          <w:rPrChange w:id="89" w:author="Author" w:date="2018-08-15T10:29:00Z">
            <w:rPr>
              <w:rFonts w:eastAsia="Batang"/>
              <w:lang w:eastAsia="ko-KR"/>
            </w:rPr>
          </w:rPrChange>
        </w:rPr>
        <w:t> dB during periods of rain;</w:t>
      </w:r>
    </w:p>
    <w:p w:rsidR="00C419FA" w:rsidRPr="00A43283" w:rsidRDefault="00C419FA" w:rsidP="00C419FA">
      <w:pPr>
        <w:rPr>
          <w:rFonts w:eastAsia="Batang"/>
          <w:i/>
          <w:sz w:val="22"/>
          <w:szCs w:val="22"/>
          <w:lang w:eastAsia="ko-KR"/>
          <w:rPrChange w:id="90" w:author="Author" w:date="2018-08-15T10:29:00Z">
            <w:rPr>
              <w:rFonts w:eastAsia="Batang"/>
              <w:i/>
              <w:lang w:eastAsia="ko-KR"/>
            </w:rPr>
          </w:rPrChange>
        </w:rPr>
      </w:pPr>
      <w:r w:rsidRPr="00A43283">
        <w:rPr>
          <w:rFonts w:eastAsia="Batang"/>
          <w:sz w:val="22"/>
          <w:szCs w:val="22"/>
          <w:lang w:eastAsia="ko-KR"/>
          <w:rPrChange w:id="91" w:author="Author" w:date="2018-08-15T10:29:00Z">
            <w:rPr>
              <w:rFonts w:eastAsia="Batang"/>
              <w:lang w:eastAsia="ko-KR"/>
            </w:rPr>
          </w:rPrChange>
        </w:rPr>
        <w:lastRenderedPageBreak/>
        <w:t>…</w:t>
      </w:r>
    </w:p>
    <w:p w:rsidR="00C419FA" w:rsidRPr="00A43283" w:rsidRDefault="00C419FA" w:rsidP="00C419FA">
      <w:pPr>
        <w:pStyle w:val="Call"/>
        <w:rPr>
          <w:sz w:val="22"/>
          <w:szCs w:val="22"/>
          <w:rPrChange w:id="92" w:author="Author" w:date="2018-08-15T10:29:00Z">
            <w:rPr/>
          </w:rPrChange>
        </w:rPr>
      </w:pPr>
      <w:r w:rsidRPr="00A43283">
        <w:rPr>
          <w:sz w:val="22"/>
          <w:szCs w:val="22"/>
          <w:rPrChange w:id="93" w:author="Author" w:date="2018-08-15T10:29:00Z">
            <w:rPr/>
          </w:rPrChange>
        </w:rPr>
        <w:t>resolves</w:t>
      </w:r>
    </w:p>
    <w:p w:rsidR="00C419FA" w:rsidRDefault="00C419FA" w:rsidP="00C419FA">
      <w:pPr>
        <w:rPr>
          <w:ins w:id="94" w:author="Author" w:date="2018-08-15T10:30:00Z"/>
          <w:rFonts w:eastAsia="Batang"/>
          <w:sz w:val="22"/>
          <w:szCs w:val="22"/>
          <w:lang w:eastAsia="ko-KR"/>
        </w:rPr>
      </w:pPr>
      <w:r w:rsidRPr="00A43283">
        <w:rPr>
          <w:rFonts w:eastAsia="Batang"/>
          <w:sz w:val="22"/>
          <w:szCs w:val="22"/>
          <w:lang w:eastAsia="ko-KR"/>
          <w:rPrChange w:id="95" w:author="Author" w:date="2018-08-15T10:29:00Z">
            <w:rPr>
              <w:rFonts w:eastAsia="Batang"/>
              <w:lang w:eastAsia="ko-KR"/>
            </w:rPr>
          </w:rPrChange>
        </w:rPr>
        <w:t>…</w:t>
      </w:r>
    </w:p>
    <w:p w:rsidR="000B37BC" w:rsidRPr="00A43283" w:rsidRDefault="000B37BC" w:rsidP="00C419FA">
      <w:pPr>
        <w:rPr>
          <w:rFonts w:eastAsia="Batang"/>
          <w:sz w:val="22"/>
          <w:szCs w:val="22"/>
          <w:lang w:eastAsia="ko-KR"/>
          <w:rPrChange w:id="96" w:author="Author" w:date="2018-08-15T10:29:00Z">
            <w:rPr>
              <w:rFonts w:eastAsia="Batang"/>
              <w:lang w:eastAsia="ko-KR"/>
            </w:rPr>
          </w:rPrChange>
        </w:rPr>
      </w:pPr>
    </w:p>
    <w:p w:rsidR="00C419FA" w:rsidRPr="00A43283" w:rsidRDefault="00C419FA">
      <w:pPr>
        <w:ind w:left="720" w:hanging="720"/>
        <w:rPr>
          <w:rFonts w:eastAsia="Batang"/>
          <w:sz w:val="22"/>
          <w:szCs w:val="22"/>
          <w:lang w:eastAsia="ko-KR"/>
          <w:rPrChange w:id="97" w:author="Author" w:date="2018-08-15T10:29:00Z">
            <w:rPr>
              <w:rFonts w:eastAsia="Batang"/>
              <w:lang w:eastAsia="ko-KR"/>
            </w:rPr>
          </w:rPrChange>
        </w:rPr>
        <w:pPrChange w:id="98" w:author="Author" w:date="2018-08-15T10:30:00Z">
          <w:pPr/>
        </w:pPrChange>
      </w:pPr>
      <w:r w:rsidRPr="00A43283">
        <w:rPr>
          <w:rFonts w:eastAsia="Batang"/>
          <w:sz w:val="22"/>
          <w:szCs w:val="22"/>
          <w:lang w:eastAsia="ko-KR"/>
          <w:rPrChange w:id="99" w:author="Author" w:date="2018-08-15T10:29:00Z">
            <w:rPr>
              <w:rFonts w:eastAsia="Batang"/>
              <w:lang w:eastAsia="ko-KR"/>
            </w:rPr>
          </w:rPrChange>
        </w:rPr>
        <w:t>2</w:t>
      </w:r>
      <w:r w:rsidRPr="00A43283">
        <w:rPr>
          <w:rFonts w:eastAsia="Batang"/>
          <w:sz w:val="22"/>
          <w:szCs w:val="22"/>
          <w:lang w:eastAsia="ko-KR"/>
          <w:rPrChange w:id="100" w:author="Author" w:date="2018-08-15T10:29:00Z">
            <w:rPr>
              <w:rFonts w:eastAsia="Batang"/>
              <w:lang w:eastAsia="ko-KR"/>
            </w:rPr>
          </w:rPrChange>
        </w:rPr>
        <w:tab/>
        <w:t xml:space="preserve">that the maximum </w:t>
      </w:r>
      <w:proofErr w:type="gramStart"/>
      <w:r w:rsidRPr="00A43283">
        <w:rPr>
          <w:rFonts w:eastAsia="Batang"/>
          <w:sz w:val="22"/>
          <w:szCs w:val="22"/>
          <w:lang w:eastAsia="ko-KR"/>
          <w:rPrChange w:id="101" w:author="Author" w:date="2018-08-15T10:29:00Z">
            <w:rPr>
              <w:rFonts w:eastAsia="Batang"/>
              <w:lang w:eastAsia="ko-KR"/>
            </w:rPr>
          </w:rPrChange>
        </w:rPr>
        <w:t>transmit</w:t>
      </w:r>
      <w:proofErr w:type="gramEnd"/>
      <w:r w:rsidRPr="00A43283">
        <w:rPr>
          <w:rFonts w:eastAsia="Batang"/>
          <w:sz w:val="22"/>
          <w:szCs w:val="22"/>
          <w:lang w:eastAsia="ko-KR"/>
          <w:rPrChange w:id="102" w:author="Author" w:date="2018-08-15T10:29:00Z">
            <w:rPr>
              <w:rFonts w:eastAsia="Batang"/>
              <w:lang w:eastAsia="ko-KR"/>
            </w:rPr>
          </w:rPrChange>
        </w:rPr>
        <w:t xml:space="preserve"> </w:t>
      </w:r>
      <w:proofErr w:type="spellStart"/>
      <w:r w:rsidRPr="00A43283">
        <w:rPr>
          <w:rFonts w:eastAsia="Batang"/>
          <w:sz w:val="22"/>
          <w:szCs w:val="22"/>
          <w:lang w:eastAsia="ko-KR"/>
          <w:rPrChange w:id="103" w:author="Author" w:date="2018-08-15T10:29:00Z">
            <w:rPr>
              <w:rFonts w:eastAsia="Batang"/>
              <w:lang w:eastAsia="ko-KR"/>
            </w:rPr>
          </w:rPrChange>
        </w:rPr>
        <w:t>e.i.r.p</w:t>
      </w:r>
      <w:proofErr w:type="spellEnd"/>
      <w:r w:rsidRPr="00A43283">
        <w:rPr>
          <w:rFonts w:eastAsia="Batang"/>
          <w:sz w:val="22"/>
          <w:szCs w:val="22"/>
          <w:lang w:eastAsia="ko-KR"/>
          <w:rPrChange w:id="104" w:author="Author" w:date="2018-08-15T10:29:00Z">
            <w:rPr>
              <w:rFonts w:eastAsia="Batang"/>
              <w:lang w:eastAsia="ko-KR"/>
            </w:rPr>
          </w:rPrChange>
        </w:rPr>
        <w:t xml:space="preserve">. density levels specified in </w:t>
      </w:r>
      <w:r w:rsidRPr="00A43283">
        <w:rPr>
          <w:rFonts w:eastAsia="Batang"/>
          <w:i/>
          <w:iCs/>
          <w:sz w:val="22"/>
          <w:szCs w:val="22"/>
          <w:lang w:eastAsia="ko-KR"/>
          <w:rPrChange w:id="105" w:author="Author" w:date="2018-08-15T10:29:00Z">
            <w:rPr>
              <w:rFonts w:eastAsia="Batang"/>
              <w:i/>
              <w:iCs/>
              <w:lang w:eastAsia="ko-KR"/>
            </w:rPr>
          </w:rPrChange>
        </w:rPr>
        <w:t>resolves </w:t>
      </w:r>
      <w:r w:rsidRPr="00A43283">
        <w:rPr>
          <w:rFonts w:eastAsia="Batang"/>
          <w:sz w:val="22"/>
          <w:szCs w:val="22"/>
          <w:lang w:eastAsia="ko-KR"/>
          <w:rPrChange w:id="106" w:author="Author" w:date="2018-08-15T10:29:00Z">
            <w:rPr>
              <w:rFonts w:eastAsia="Batang"/>
              <w:lang w:eastAsia="ko-KR"/>
            </w:rPr>
          </w:rPrChange>
        </w:rPr>
        <w:t xml:space="preserve">1 may be increased, using fading compensation techniques, by up to </w:t>
      </w:r>
      <w:del w:id="107" w:author="Author">
        <w:r w:rsidRPr="00A43283">
          <w:rPr>
            <w:rFonts w:eastAsia="Batang"/>
            <w:sz w:val="22"/>
            <w:szCs w:val="22"/>
            <w:lang w:eastAsia="ko-KR"/>
            <w:rPrChange w:id="108" w:author="Author" w:date="2018-08-15T10:29:00Z">
              <w:rPr>
                <w:rFonts w:eastAsia="Batang"/>
                <w:lang w:eastAsia="ko-KR"/>
              </w:rPr>
            </w:rPrChange>
          </w:rPr>
          <w:delText>5 </w:delText>
        </w:r>
      </w:del>
      <w:ins w:id="109" w:author="Author">
        <w:r w:rsidRPr="00A43283">
          <w:rPr>
            <w:rFonts w:eastAsia="Batang"/>
            <w:sz w:val="22"/>
            <w:szCs w:val="22"/>
            <w:lang w:eastAsia="ko-KR"/>
            <w:rPrChange w:id="110" w:author="Author" w:date="2018-08-15T10:29:00Z">
              <w:rPr>
                <w:rFonts w:eastAsia="Batang"/>
                <w:lang w:eastAsia="ko-KR"/>
              </w:rPr>
            </w:rPrChange>
          </w:rPr>
          <w:t xml:space="preserve">20 </w:t>
        </w:r>
      </w:ins>
      <w:r w:rsidRPr="00A43283">
        <w:rPr>
          <w:rFonts w:eastAsia="Batang"/>
          <w:sz w:val="22"/>
          <w:szCs w:val="22"/>
          <w:lang w:eastAsia="ko-KR"/>
          <w:rPrChange w:id="111" w:author="Author" w:date="2018-08-15T10:29:00Z">
            <w:rPr>
              <w:rFonts w:eastAsia="Batang"/>
              <w:lang w:eastAsia="ko-KR"/>
            </w:rPr>
          </w:rPrChange>
        </w:rPr>
        <w:t>dB during periods of rain;</w:t>
      </w:r>
    </w:p>
    <w:p w:rsidR="00C419FA" w:rsidRPr="00A43283" w:rsidRDefault="00C419FA" w:rsidP="00C419FA">
      <w:pPr>
        <w:rPr>
          <w:sz w:val="22"/>
          <w:szCs w:val="22"/>
          <w:lang w:eastAsia="ko-KR"/>
          <w:rPrChange w:id="112" w:author="Author" w:date="2018-08-15T10:29:00Z">
            <w:rPr>
              <w:lang w:eastAsia="ko-KR"/>
            </w:rPr>
          </w:rPrChange>
        </w:rPr>
      </w:pPr>
      <w:r w:rsidRPr="00A43283">
        <w:rPr>
          <w:rFonts w:eastAsia="Batang"/>
          <w:sz w:val="22"/>
          <w:szCs w:val="22"/>
          <w:lang w:eastAsia="ko-KR"/>
          <w:rPrChange w:id="113" w:author="Author" w:date="2018-08-15T10:29:00Z">
            <w:rPr>
              <w:rFonts w:eastAsia="Batang"/>
              <w:lang w:eastAsia="ko-KR"/>
            </w:rPr>
          </w:rPrChange>
        </w:rPr>
        <w:t>…</w:t>
      </w:r>
    </w:p>
    <w:p w:rsidR="00C419FA" w:rsidRPr="00A43283" w:rsidRDefault="00C419FA" w:rsidP="00C419FA">
      <w:pPr>
        <w:pStyle w:val="Call"/>
        <w:rPr>
          <w:sz w:val="22"/>
          <w:szCs w:val="22"/>
          <w:rPrChange w:id="114" w:author="Author" w:date="2018-08-15T10:29:00Z">
            <w:rPr/>
          </w:rPrChange>
        </w:rPr>
      </w:pPr>
      <w:r w:rsidRPr="00A43283">
        <w:rPr>
          <w:sz w:val="22"/>
          <w:szCs w:val="22"/>
          <w:rPrChange w:id="115" w:author="Author" w:date="2018-08-15T10:29:00Z">
            <w:rPr/>
          </w:rPrChange>
        </w:rPr>
        <w:t>invites administrations</w:t>
      </w:r>
    </w:p>
    <w:p w:rsidR="00C419FA" w:rsidRPr="00A43283" w:rsidRDefault="00C419FA" w:rsidP="00C419FA">
      <w:pPr>
        <w:rPr>
          <w:sz w:val="22"/>
          <w:szCs w:val="22"/>
          <w:lang w:eastAsia="ko-KR"/>
          <w:rPrChange w:id="116" w:author="Author" w:date="2018-08-15T10:29:00Z">
            <w:rPr>
              <w:lang w:eastAsia="ko-KR"/>
            </w:rPr>
          </w:rPrChange>
        </w:rPr>
      </w:pPr>
      <w:r w:rsidRPr="00A43283">
        <w:rPr>
          <w:sz w:val="22"/>
          <w:szCs w:val="22"/>
          <w:rPrChange w:id="117" w:author="Author" w:date="2018-08-15T10:29:00Z">
            <w:rPr/>
          </w:rPrChange>
        </w:rPr>
        <w:t>…</w:t>
      </w:r>
    </w:p>
    <w:p w:rsidR="00C419FA" w:rsidRPr="00A43283" w:rsidRDefault="00C419FA" w:rsidP="00C419FA">
      <w:pPr>
        <w:pStyle w:val="Call"/>
        <w:rPr>
          <w:sz w:val="22"/>
          <w:szCs w:val="22"/>
          <w:rPrChange w:id="118" w:author="Author" w:date="2018-08-15T10:29:00Z">
            <w:rPr/>
          </w:rPrChange>
        </w:rPr>
      </w:pPr>
      <w:r w:rsidRPr="00A43283">
        <w:rPr>
          <w:sz w:val="22"/>
          <w:szCs w:val="22"/>
          <w:rPrChange w:id="119" w:author="Author" w:date="2018-08-15T10:29:00Z">
            <w:rPr/>
          </w:rPrChange>
        </w:rPr>
        <w:t>instructs the Director of the Radiocommunication Bureau</w:t>
      </w:r>
    </w:p>
    <w:p w:rsidR="00C419FA" w:rsidRPr="00A43283" w:rsidRDefault="00C419FA" w:rsidP="00C419FA">
      <w:pPr>
        <w:rPr>
          <w:i/>
          <w:sz w:val="22"/>
          <w:szCs w:val="22"/>
          <w:rPrChange w:id="120" w:author="Author" w:date="2018-08-15T10:29:00Z">
            <w:rPr>
              <w:i/>
            </w:rPr>
          </w:rPrChange>
        </w:rPr>
      </w:pPr>
      <w:r w:rsidRPr="00A43283">
        <w:rPr>
          <w:sz w:val="22"/>
          <w:szCs w:val="22"/>
          <w:rPrChange w:id="121" w:author="Author" w:date="2018-08-15T10:29:00Z">
            <w:rPr/>
          </w:rPrChange>
        </w:rPr>
        <w:t>…</w:t>
      </w:r>
    </w:p>
    <w:p w:rsidR="00C419FA" w:rsidRPr="00A43283" w:rsidRDefault="00C419FA" w:rsidP="00C419FA">
      <w:pPr>
        <w:pStyle w:val="Reasons"/>
        <w:rPr>
          <w:sz w:val="22"/>
          <w:szCs w:val="22"/>
          <w:rPrChange w:id="122" w:author="Author" w:date="2018-08-15T10:29:00Z">
            <w:rPr/>
          </w:rPrChange>
        </w:rPr>
      </w:pPr>
    </w:p>
    <w:p w:rsidR="00F27DFF" w:rsidRPr="00057F02" w:rsidRDefault="00F27DFF" w:rsidP="00057F02">
      <w:pPr>
        <w:rPr>
          <w:sz w:val="24"/>
          <w:szCs w:val="24"/>
        </w:rPr>
      </w:pPr>
      <w:r w:rsidRPr="00E5162F">
        <w:rPr>
          <w:b/>
          <w:i/>
          <w:sz w:val="22"/>
          <w:szCs w:val="22"/>
        </w:rPr>
        <w:t>Reasons:</w:t>
      </w:r>
      <w:r w:rsidRPr="00E5162F">
        <w:rPr>
          <w:i/>
          <w:sz w:val="22"/>
          <w:szCs w:val="22"/>
        </w:rPr>
        <w:t xml:space="preserve">  To modify </w:t>
      </w:r>
      <w:r w:rsidR="005446BC">
        <w:rPr>
          <w:i/>
          <w:sz w:val="22"/>
          <w:szCs w:val="22"/>
        </w:rPr>
        <w:t xml:space="preserve">the existing </w:t>
      </w:r>
      <w:r w:rsidRPr="00E5162F">
        <w:rPr>
          <w:i/>
          <w:sz w:val="22"/>
          <w:szCs w:val="22"/>
        </w:rPr>
        <w:t>Resolution 122</w:t>
      </w:r>
      <w:r w:rsidR="005446BC">
        <w:rPr>
          <w:i/>
          <w:sz w:val="22"/>
          <w:szCs w:val="22"/>
        </w:rPr>
        <w:t xml:space="preserve"> which supports a worldwide identification to HAPS</w:t>
      </w:r>
      <w:r w:rsidRPr="00E5162F">
        <w:rPr>
          <w:i/>
          <w:sz w:val="22"/>
          <w:szCs w:val="22"/>
        </w:rPr>
        <w:t xml:space="preserve"> </w:t>
      </w:r>
      <w:r w:rsidR="005446BC">
        <w:rPr>
          <w:i/>
          <w:sz w:val="22"/>
          <w:szCs w:val="22"/>
        </w:rPr>
        <w:t xml:space="preserve">to allow for increases in </w:t>
      </w:r>
      <w:r w:rsidR="00057F02">
        <w:rPr>
          <w:i/>
          <w:sz w:val="22"/>
          <w:szCs w:val="22"/>
        </w:rPr>
        <w:t>EIRP density level</w:t>
      </w:r>
      <w:r w:rsidR="005446BC">
        <w:rPr>
          <w:i/>
          <w:sz w:val="22"/>
          <w:szCs w:val="22"/>
        </w:rPr>
        <w:t>s during periods of rain.</w:t>
      </w:r>
    </w:p>
    <w:p w:rsidR="00CC78CD" w:rsidRDefault="00CC78CD" w:rsidP="00CC78CD"/>
    <w:sectPr w:rsidR="00CC78CD" w:rsidSect="00835438">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79D1" w:rsidRDefault="003979D1" w:rsidP="007B0A12">
      <w:r>
        <w:separator/>
      </w:r>
    </w:p>
  </w:endnote>
  <w:endnote w:type="continuationSeparator" w:id="0">
    <w:p w:rsidR="003979D1" w:rsidRDefault="003979D1" w:rsidP="007B0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Times New Roman Bold">
    <w:altName w:val="Times New Roman"/>
    <w:panose1 w:val="020B0604020202020204"/>
    <w:charset w:val="00"/>
    <w:family w:val="auto"/>
    <w:pitch w:val="variable"/>
    <w:sig w:usb0="E0002AEF" w:usb1="C0007841"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Arial">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79D1" w:rsidRDefault="003979D1" w:rsidP="007B0A12">
      <w:r>
        <w:separator/>
      </w:r>
    </w:p>
  </w:footnote>
  <w:footnote w:type="continuationSeparator" w:id="0">
    <w:p w:rsidR="003979D1" w:rsidRDefault="003979D1" w:rsidP="007B0A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0A12" w:rsidRPr="006F0281" w:rsidRDefault="007B0A12" w:rsidP="007B0A12">
    <w:pPr>
      <w:pStyle w:val="Header"/>
      <w:jc w:val="right"/>
    </w:pPr>
    <w:r>
      <w:tab/>
    </w:r>
    <w:r>
      <w:tab/>
    </w:r>
    <w:r w:rsidR="00890728">
      <w:t>IWG-2/064r4</w:t>
    </w:r>
    <w:r w:rsidRPr="006F0281">
      <w:t xml:space="preserve"> (17.08.2018)</w:t>
    </w:r>
  </w:p>
  <w:p w:rsidR="007B0A12" w:rsidRPr="006F0281" w:rsidRDefault="007B0A12" w:rsidP="007B0A12">
    <w:pPr>
      <w:pStyle w:val="Header"/>
      <w:jc w:val="right"/>
    </w:pPr>
    <w:r w:rsidRPr="006F0281">
      <w:t xml:space="preserve">Michael </w:t>
    </w:r>
    <w:proofErr w:type="spellStart"/>
    <w:r w:rsidRPr="006F0281">
      <w:t>Tseytlin</w:t>
    </w:r>
    <w:proofErr w:type="spellEnd"/>
    <w:r w:rsidRPr="006F0281">
      <w:t xml:space="preserve"> - Facebook</w:t>
    </w:r>
  </w:p>
  <w:p w:rsidR="007B0A12" w:rsidRPr="006F0281" w:rsidRDefault="007B0A12">
    <w:pPr>
      <w:pStyle w:val="Header"/>
    </w:pPr>
  </w:p>
  <w:p w:rsidR="007B0A12" w:rsidRDefault="007B0A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2677396"/>
    <w:multiLevelType w:val="hybridMultilevel"/>
    <w:tmpl w:val="7764B3A0"/>
    <w:lvl w:ilvl="0" w:tplc="CD3C1540">
      <w:start w:val="1"/>
      <w:numFmt w:val="decimal"/>
      <w:lvlText w:val="%1"/>
      <w:lvlJc w:val="left"/>
      <w:pPr>
        <w:ind w:left="816" w:hanging="45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3134A51"/>
    <w:multiLevelType w:val="hybridMultilevel"/>
    <w:tmpl w:val="7BA4CD3E"/>
    <w:lvl w:ilvl="0" w:tplc="6E16BE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A9F2202"/>
    <w:multiLevelType w:val="hybridMultilevel"/>
    <w:tmpl w:val="9A5C4EDA"/>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4" w15:restartNumberingAfterBreak="0">
    <w:nsid w:val="51AE38D7"/>
    <w:multiLevelType w:val="hybridMultilevel"/>
    <w:tmpl w:val="6296957E"/>
    <w:lvl w:ilvl="0" w:tplc="7A521F90">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6D26489"/>
    <w:multiLevelType w:val="hybridMultilevel"/>
    <w:tmpl w:val="42225CD6"/>
    <w:lvl w:ilvl="0" w:tplc="08090001">
      <w:start w:val="1"/>
      <w:numFmt w:val="bullet"/>
      <w:lvlText w:val=""/>
      <w:lvlJc w:val="left"/>
      <w:pPr>
        <w:ind w:left="643" w:hanging="360"/>
      </w:pPr>
      <w:rPr>
        <w:rFonts w:ascii="Symbol" w:hAnsi="Symbol" w:hint="default"/>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abstractNum w:abstractNumId="6" w15:restartNumberingAfterBreak="0">
    <w:nsid w:val="7DA15185"/>
    <w:multiLevelType w:val="hybridMultilevel"/>
    <w:tmpl w:val="C27E09BC"/>
    <w:lvl w:ilvl="0" w:tplc="AAD0696C">
      <w:start w:val="5"/>
      <w:numFmt w:val="decimal"/>
      <w:lvlText w:val="%1"/>
      <w:lvlJc w:val="left"/>
      <w:pPr>
        <w:ind w:left="1176" w:hanging="360"/>
      </w:pPr>
      <w:rPr>
        <w:rFonts w:hint="default"/>
      </w:rPr>
    </w:lvl>
    <w:lvl w:ilvl="1" w:tplc="08090019" w:tentative="1">
      <w:start w:val="1"/>
      <w:numFmt w:val="lowerLetter"/>
      <w:lvlText w:val="%2."/>
      <w:lvlJc w:val="left"/>
      <w:pPr>
        <w:ind w:left="1896" w:hanging="360"/>
      </w:pPr>
    </w:lvl>
    <w:lvl w:ilvl="2" w:tplc="0809001B" w:tentative="1">
      <w:start w:val="1"/>
      <w:numFmt w:val="lowerRoman"/>
      <w:lvlText w:val="%3."/>
      <w:lvlJc w:val="right"/>
      <w:pPr>
        <w:ind w:left="2616" w:hanging="180"/>
      </w:pPr>
    </w:lvl>
    <w:lvl w:ilvl="3" w:tplc="0809000F" w:tentative="1">
      <w:start w:val="1"/>
      <w:numFmt w:val="decimal"/>
      <w:lvlText w:val="%4."/>
      <w:lvlJc w:val="left"/>
      <w:pPr>
        <w:ind w:left="3336" w:hanging="360"/>
      </w:pPr>
    </w:lvl>
    <w:lvl w:ilvl="4" w:tplc="08090019" w:tentative="1">
      <w:start w:val="1"/>
      <w:numFmt w:val="lowerLetter"/>
      <w:lvlText w:val="%5."/>
      <w:lvlJc w:val="left"/>
      <w:pPr>
        <w:ind w:left="4056" w:hanging="360"/>
      </w:pPr>
    </w:lvl>
    <w:lvl w:ilvl="5" w:tplc="0809001B" w:tentative="1">
      <w:start w:val="1"/>
      <w:numFmt w:val="lowerRoman"/>
      <w:lvlText w:val="%6."/>
      <w:lvlJc w:val="right"/>
      <w:pPr>
        <w:ind w:left="4776" w:hanging="180"/>
      </w:pPr>
    </w:lvl>
    <w:lvl w:ilvl="6" w:tplc="0809000F" w:tentative="1">
      <w:start w:val="1"/>
      <w:numFmt w:val="decimal"/>
      <w:lvlText w:val="%7."/>
      <w:lvlJc w:val="left"/>
      <w:pPr>
        <w:ind w:left="5496" w:hanging="360"/>
      </w:pPr>
    </w:lvl>
    <w:lvl w:ilvl="7" w:tplc="08090019" w:tentative="1">
      <w:start w:val="1"/>
      <w:numFmt w:val="lowerLetter"/>
      <w:lvlText w:val="%8."/>
      <w:lvlJc w:val="left"/>
      <w:pPr>
        <w:ind w:left="6216" w:hanging="360"/>
      </w:pPr>
    </w:lvl>
    <w:lvl w:ilvl="8" w:tplc="0809001B" w:tentative="1">
      <w:start w:val="1"/>
      <w:numFmt w:val="lowerRoman"/>
      <w:lvlText w:val="%9."/>
      <w:lvlJc w:val="right"/>
      <w:pPr>
        <w:ind w:left="6936" w:hanging="180"/>
      </w:pPr>
    </w:lvl>
  </w:abstractNum>
  <w:num w:numId="1">
    <w:abstractNumId w:val="1"/>
  </w:num>
  <w:num w:numId="2">
    <w:abstractNumId w:val="6"/>
  </w:num>
  <w:num w:numId="3">
    <w:abstractNumId w:val="4"/>
  </w:num>
  <w:num w:numId="4">
    <w:abstractNumId w:val="2"/>
  </w:num>
  <w:num w:numId="5">
    <w:abstractNumId w:val="5"/>
  </w:num>
  <w:num w:numId="6">
    <w:abstractNumId w:val="0"/>
  </w:num>
  <w:num w:numId="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Fernandez Jimenez, Virginia">
    <w15:presenceInfo w15:providerId="AD" w15:userId="S-1-5-21-8740799-900759487-1415713722-4253"/>
  </w15:person>
  <w15:person w15:author="CYBER CAFE">
    <w15:presenceInfo w15:providerId="None" w15:userId="CYBER CAF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8CD"/>
    <w:rsid w:val="00003664"/>
    <w:rsid w:val="00051F5F"/>
    <w:rsid w:val="00054B61"/>
    <w:rsid w:val="00057F02"/>
    <w:rsid w:val="000A2E13"/>
    <w:rsid w:val="000B37BC"/>
    <w:rsid w:val="0010521B"/>
    <w:rsid w:val="00145476"/>
    <w:rsid w:val="00156012"/>
    <w:rsid w:val="00224CAB"/>
    <w:rsid w:val="00234B2D"/>
    <w:rsid w:val="0027018E"/>
    <w:rsid w:val="00316FFF"/>
    <w:rsid w:val="003349E3"/>
    <w:rsid w:val="00363C62"/>
    <w:rsid w:val="00384C1B"/>
    <w:rsid w:val="003979D1"/>
    <w:rsid w:val="003C15D8"/>
    <w:rsid w:val="003C1DE6"/>
    <w:rsid w:val="003C429F"/>
    <w:rsid w:val="003D5453"/>
    <w:rsid w:val="003E4169"/>
    <w:rsid w:val="003F026C"/>
    <w:rsid w:val="003F34AE"/>
    <w:rsid w:val="00497D7A"/>
    <w:rsid w:val="004F52EC"/>
    <w:rsid w:val="0052343E"/>
    <w:rsid w:val="005444BA"/>
    <w:rsid w:val="005446BC"/>
    <w:rsid w:val="005F11DC"/>
    <w:rsid w:val="00677D6A"/>
    <w:rsid w:val="00687667"/>
    <w:rsid w:val="006A02FD"/>
    <w:rsid w:val="006F0281"/>
    <w:rsid w:val="00757234"/>
    <w:rsid w:val="00765E17"/>
    <w:rsid w:val="00770EC8"/>
    <w:rsid w:val="00792FC1"/>
    <w:rsid w:val="0079742A"/>
    <w:rsid w:val="007B0A12"/>
    <w:rsid w:val="00803606"/>
    <w:rsid w:val="00835438"/>
    <w:rsid w:val="00845388"/>
    <w:rsid w:val="00857555"/>
    <w:rsid w:val="00885ED8"/>
    <w:rsid w:val="00890728"/>
    <w:rsid w:val="00926E89"/>
    <w:rsid w:val="009B550D"/>
    <w:rsid w:val="009C0753"/>
    <w:rsid w:val="00A2177D"/>
    <w:rsid w:val="00A35CC1"/>
    <w:rsid w:val="00A43283"/>
    <w:rsid w:val="00A540FF"/>
    <w:rsid w:val="00AB1DB2"/>
    <w:rsid w:val="00AE405A"/>
    <w:rsid w:val="00AE6085"/>
    <w:rsid w:val="00AF5887"/>
    <w:rsid w:val="00B50C9D"/>
    <w:rsid w:val="00B524BF"/>
    <w:rsid w:val="00B725C5"/>
    <w:rsid w:val="00BB2217"/>
    <w:rsid w:val="00BE29C6"/>
    <w:rsid w:val="00C22724"/>
    <w:rsid w:val="00C419FA"/>
    <w:rsid w:val="00C7125F"/>
    <w:rsid w:val="00C87106"/>
    <w:rsid w:val="00CA554F"/>
    <w:rsid w:val="00CA6670"/>
    <w:rsid w:val="00CC0B95"/>
    <w:rsid w:val="00CC78CD"/>
    <w:rsid w:val="00CE1FAE"/>
    <w:rsid w:val="00D14B7B"/>
    <w:rsid w:val="00E5162F"/>
    <w:rsid w:val="00EA294D"/>
    <w:rsid w:val="00F27DFF"/>
    <w:rsid w:val="00F32368"/>
    <w:rsid w:val="00F82B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077846"/>
  <w15:chartTrackingRefBased/>
  <w15:docId w15:val="{A5DA3972-8D39-9345-B664-26FBED5E8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78CD"/>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CC78CD"/>
    <w:pPr>
      <w:keepNext/>
      <w:spacing w:before="240" w:after="60"/>
      <w:outlineLvl w:val="0"/>
    </w:pPr>
    <w:rPr>
      <w:rFonts w:ascii="Cambria" w:hAnsi="Cambria"/>
      <w:b/>
      <w:bCs/>
      <w:kern w:val="32"/>
      <w:sz w:val="32"/>
      <w:szCs w:val="32"/>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T2,X"/>
    <w:basedOn w:val="Normal"/>
    <w:next w:val="Normal"/>
    <w:link w:val="Heading2Char"/>
    <w:unhideWhenUsed/>
    <w:qFormat/>
    <w:rsid w:val="003F34A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419F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C419FA"/>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792FC1"/>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78CD"/>
    <w:rPr>
      <w:rFonts w:ascii="Cambria" w:eastAsia="Times New Roman" w:hAnsi="Cambria" w:cs="Times New Roman"/>
      <w:b/>
      <w:bCs/>
      <w:kern w:val="32"/>
      <w:sz w:val="32"/>
      <w:szCs w:val="32"/>
    </w:rPr>
  </w:style>
  <w:style w:type="paragraph" w:customStyle="1" w:styleId="Call">
    <w:name w:val="Call"/>
    <w:basedOn w:val="Normal"/>
    <w:next w:val="Normal"/>
    <w:link w:val="CallChar"/>
    <w:rsid w:val="00CC78CD"/>
    <w:pPr>
      <w:keepNext/>
      <w:keepLines/>
      <w:tabs>
        <w:tab w:val="left" w:pos="1134"/>
        <w:tab w:val="left" w:pos="1871"/>
        <w:tab w:val="left" w:pos="2268"/>
      </w:tabs>
      <w:overflowPunct w:val="0"/>
      <w:autoSpaceDE w:val="0"/>
      <w:autoSpaceDN w:val="0"/>
      <w:adjustRightInd w:val="0"/>
      <w:spacing w:before="160"/>
      <w:ind w:left="1134"/>
    </w:pPr>
    <w:rPr>
      <w:i/>
      <w:sz w:val="24"/>
      <w:lang w:val="en-GB"/>
    </w:rPr>
  </w:style>
  <w:style w:type="character" w:customStyle="1" w:styleId="EquationChar">
    <w:name w:val="Equation Char"/>
    <w:link w:val="Equation"/>
    <w:locked/>
    <w:rsid w:val="00CC78CD"/>
  </w:style>
  <w:style w:type="paragraph" w:customStyle="1" w:styleId="Equation">
    <w:name w:val="Equation"/>
    <w:basedOn w:val="Normal"/>
    <w:link w:val="EquationChar"/>
    <w:rsid w:val="00CC78CD"/>
    <w:pPr>
      <w:tabs>
        <w:tab w:val="left" w:pos="1134"/>
        <w:tab w:val="center" w:pos="4820"/>
        <w:tab w:val="right" w:pos="9639"/>
      </w:tabs>
      <w:overflowPunct w:val="0"/>
      <w:autoSpaceDE w:val="0"/>
      <w:autoSpaceDN w:val="0"/>
      <w:adjustRightInd w:val="0"/>
      <w:spacing w:before="120"/>
    </w:pPr>
    <w:rPr>
      <w:rFonts w:asciiTheme="minorHAnsi" w:eastAsiaTheme="minorHAnsi" w:hAnsiTheme="minorHAnsi" w:cstheme="minorBidi"/>
      <w:sz w:val="24"/>
      <w:szCs w:val="24"/>
    </w:rPr>
  </w:style>
  <w:style w:type="character" w:customStyle="1" w:styleId="NormalaftertitleChar">
    <w:name w:val="Normal after title Char"/>
    <w:link w:val="Normalaftertitle"/>
    <w:locked/>
    <w:rsid w:val="00CC78CD"/>
  </w:style>
  <w:style w:type="paragraph" w:customStyle="1" w:styleId="Normalaftertitle">
    <w:name w:val="Normal after title"/>
    <w:basedOn w:val="Normal"/>
    <w:next w:val="Normal"/>
    <w:link w:val="NormalaftertitleChar"/>
    <w:rsid w:val="00CC78CD"/>
    <w:pPr>
      <w:tabs>
        <w:tab w:val="left" w:pos="1134"/>
        <w:tab w:val="left" w:pos="1871"/>
        <w:tab w:val="left" w:pos="2268"/>
      </w:tabs>
      <w:overflowPunct w:val="0"/>
      <w:autoSpaceDE w:val="0"/>
      <w:autoSpaceDN w:val="0"/>
      <w:adjustRightInd w:val="0"/>
      <w:spacing w:before="280"/>
    </w:pPr>
    <w:rPr>
      <w:rFonts w:asciiTheme="minorHAnsi" w:eastAsiaTheme="minorHAnsi" w:hAnsiTheme="minorHAnsi" w:cstheme="minorBidi"/>
      <w:sz w:val="24"/>
      <w:szCs w:val="24"/>
    </w:rPr>
  </w:style>
  <w:style w:type="character" w:customStyle="1" w:styleId="ResNoChar">
    <w:name w:val="Res_No Char"/>
    <w:link w:val="ResNo"/>
    <w:locked/>
    <w:rsid w:val="00CC78CD"/>
    <w:rPr>
      <w:caps/>
      <w:sz w:val="28"/>
    </w:rPr>
  </w:style>
  <w:style w:type="paragraph" w:customStyle="1" w:styleId="ResNo">
    <w:name w:val="Res_No"/>
    <w:basedOn w:val="Normal"/>
    <w:next w:val="Normal"/>
    <w:link w:val="ResNoChar"/>
    <w:rsid w:val="00CC78CD"/>
    <w:pPr>
      <w:keepNext/>
      <w:keepLines/>
      <w:tabs>
        <w:tab w:val="left" w:pos="1134"/>
        <w:tab w:val="left" w:pos="1871"/>
        <w:tab w:val="left" w:pos="2268"/>
      </w:tabs>
      <w:overflowPunct w:val="0"/>
      <w:autoSpaceDE w:val="0"/>
      <w:autoSpaceDN w:val="0"/>
      <w:adjustRightInd w:val="0"/>
      <w:spacing w:before="480"/>
      <w:jc w:val="center"/>
    </w:pPr>
    <w:rPr>
      <w:rFonts w:asciiTheme="minorHAnsi" w:eastAsiaTheme="minorHAnsi" w:hAnsiTheme="minorHAnsi" w:cstheme="minorBidi"/>
      <w:caps/>
      <w:sz w:val="28"/>
      <w:szCs w:val="24"/>
    </w:rPr>
  </w:style>
  <w:style w:type="character" w:customStyle="1" w:styleId="RestitleChar">
    <w:name w:val="Res_title Char"/>
    <w:link w:val="Restitle"/>
    <w:locked/>
    <w:rsid w:val="00CC78CD"/>
    <w:rPr>
      <w:rFonts w:ascii="Times New Roman Bold" w:hAnsi="Times New Roman Bold" w:cs="Times New Roman Bold"/>
      <w:b/>
      <w:sz w:val="28"/>
    </w:rPr>
  </w:style>
  <w:style w:type="paragraph" w:customStyle="1" w:styleId="Restitle">
    <w:name w:val="Res_title"/>
    <w:basedOn w:val="Normal"/>
    <w:next w:val="Normal"/>
    <w:link w:val="RestitleChar"/>
    <w:rsid w:val="00CC78CD"/>
    <w:pPr>
      <w:keepNext/>
      <w:keepLines/>
      <w:tabs>
        <w:tab w:val="left" w:pos="1134"/>
        <w:tab w:val="left" w:pos="1871"/>
        <w:tab w:val="left" w:pos="2268"/>
      </w:tabs>
      <w:overflowPunct w:val="0"/>
      <w:autoSpaceDE w:val="0"/>
      <w:autoSpaceDN w:val="0"/>
      <w:adjustRightInd w:val="0"/>
      <w:spacing w:before="240"/>
      <w:jc w:val="center"/>
    </w:pPr>
    <w:rPr>
      <w:rFonts w:ascii="Times New Roman Bold" w:eastAsiaTheme="minorHAnsi" w:hAnsi="Times New Roman Bold" w:cs="Times New Roman Bold"/>
      <w:b/>
      <w:sz w:val="28"/>
      <w:szCs w:val="24"/>
    </w:rPr>
  </w:style>
  <w:style w:type="character" w:customStyle="1" w:styleId="TableheadChar">
    <w:name w:val="Table_head Char"/>
    <w:link w:val="Tablehead"/>
    <w:uiPriority w:val="99"/>
    <w:locked/>
    <w:rsid w:val="00CC78CD"/>
    <w:rPr>
      <w:rFonts w:ascii="Times New Roman Bold" w:hAnsi="Times New Roman Bold"/>
      <w:b/>
      <w:lang w:eastAsia="x-none"/>
    </w:rPr>
  </w:style>
  <w:style w:type="paragraph" w:customStyle="1" w:styleId="Tablehead">
    <w:name w:val="Table_head"/>
    <w:basedOn w:val="Normal"/>
    <w:link w:val="TableheadChar"/>
    <w:uiPriority w:val="99"/>
    <w:rsid w:val="00CC78CD"/>
    <w:pPr>
      <w:keepNext/>
      <w:tabs>
        <w:tab w:val="left" w:pos="1134"/>
        <w:tab w:val="left" w:pos="1871"/>
        <w:tab w:val="left" w:pos="2268"/>
      </w:tabs>
      <w:overflowPunct w:val="0"/>
      <w:autoSpaceDE w:val="0"/>
      <w:autoSpaceDN w:val="0"/>
      <w:adjustRightInd w:val="0"/>
      <w:spacing w:before="80" w:after="80"/>
      <w:jc w:val="center"/>
    </w:pPr>
    <w:rPr>
      <w:rFonts w:ascii="Times New Roman Bold" w:eastAsiaTheme="minorHAnsi" w:hAnsi="Times New Roman Bold" w:cstheme="minorBidi"/>
      <w:b/>
      <w:sz w:val="24"/>
      <w:szCs w:val="24"/>
      <w:lang w:eastAsia="x-none"/>
    </w:rPr>
  </w:style>
  <w:style w:type="paragraph" w:customStyle="1" w:styleId="Section1">
    <w:name w:val="Section_1"/>
    <w:basedOn w:val="Normal"/>
    <w:link w:val="Section1Char"/>
    <w:rsid w:val="00CC78CD"/>
    <w:pPr>
      <w:tabs>
        <w:tab w:val="center" w:pos="4820"/>
      </w:tabs>
      <w:overflowPunct w:val="0"/>
      <w:autoSpaceDE w:val="0"/>
      <w:autoSpaceDN w:val="0"/>
      <w:adjustRightInd w:val="0"/>
      <w:spacing w:before="360"/>
      <w:jc w:val="center"/>
    </w:pPr>
    <w:rPr>
      <w:b/>
      <w:sz w:val="24"/>
      <w:lang w:val="en-GB"/>
    </w:rPr>
  </w:style>
  <w:style w:type="character" w:customStyle="1" w:styleId="href">
    <w:name w:val="href"/>
    <w:rsid w:val="00CC78CD"/>
    <w:rPr>
      <w:rFonts w:ascii="Times New Roman" w:hAnsi="Times New Roman" w:cs="Times New Roman" w:hint="default"/>
      <w:color w:val="auto"/>
    </w:rPr>
  </w:style>
  <w:style w:type="character" w:customStyle="1" w:styleId="Section1Char">
    <w:name w:val="Section_1 Char"/>
    <w:link w:val="Section1"/>
    <w:rsid w:val="00CC78CD"/>
    <w:rPr>
      <w:rFonts w:ascii="Times New Roman" w:eastAsia="Times New Roman" w:hAnsi="Times New Roman" w:cs="Times New Roman"/>
      <w:b/>
      <w:szCs w:val="20"/>
      <w:lang w:val="en-GB"/>
    </w:rPr>
  </w:style>
  <w:style w:type="paragraph" w:customStyle="1" w:styleId="ArtNo">
    <w:name w:val="Art_No"/>
    <w:basedOn w:val="Normal"/>
    <w:next w:val="Normal"/>
    <w:link w:val="ArtNoChar"/>
    <w:rsid w:val="00CC78CD"/>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lang w:val="en-GB"/>
    </w:rPr>
  </w:style>
  <w:style w:type="character" w:customStyle="1" w:styleId="ArtNoChar">
    <w:name w:val="Art_No Char"/>
    <w:link w:val="ArtNo"/>
    <w:locked/>
    <w:rsid w:val="00CC78CD"/>
    <w:rPr>
      <w:rFonts w:ascii="Times New Roman" w:eastAsia="Times New Roman" w:hAnsi="Times New Roman" w:cs="Times New Roman"/>
      <w:caps/>
      <w:sz w:val="28"/>
      <w:szCs w:val="20"/>
      <w:lang w:val="en-GB"/>
    </w:rPr>
  </w:style>
  <w:style w:type="paragraph" w:customStyle="1" w:styleId="Arttitle">
    <w:name w:val="Art_title"/>
    <w:basedOn w:val="Normal"/>
    <w:next w:val="Normal"/>
    <w:link w:val="ArttitleCar"/>
    <w:rsid w:val="00CC78CD"/>
    <w:pPr>
      <w:keepNext/>
      <w:keepLines/>
      <w:tabs>
        <w:tab w:val="left" w:pos="1134"/>
        <w:tab w:val="left" w:pos="1871"/>
        <w:tab w:val="left" w:pos="2268"/>
      </w:tabs>
      <w:overflowPunct w:val="0"/>
      <w:autoSpaceDE w:val="0"/>
      <w:autoSpaceDN w:val="0"/>
      <w:adjustRightInd w:val="0"/>
      <w:spacing w:before="240"/>
      <w:jc w:val="center"/>
      <w:textAlignment w:val="baseline"/>
    </w:pPr>
    <w:rPr>
      <w:b/>
      <w:sz w:val="28"/>
      <w:lang w:val="en-GB"/>
    </w:rPr>
  </w:style>
  <w:style w:type="character" w:customStyle="1" w:styleId="ArttitleCar">
    <w:name w:val="Art_title Car"/>
    <w:link w:val="Arttitle"/>
    <w:locked/>
    <w:rsid w:val="00CC78CD"/>
    <w:rPr>
      <w:rFonts w:ascii="Times New Roman" w:eastAsia="Times New Roman" w:hAnsi="Times New Roman" w:cs="Times New Roman"/>
      <w:b/>
      <w:sz w:val="28"/>
      <w:szCs w:val="20"/>
      <w:lang w:val="en-GB"/>
    </w:rPr>
  </w:style>
  <w:style w:type="paragraph" w:customStyle="1" w:styleId="Tabletitle">
    <w:name w:val="Table_title"/>
    <w:basedOn w:val="Normal"/>
    <w:next w:val="Normal"/>
    <w:link w:val="Tabletitle0"/>
    <w:rsid w:val="00CC78CD"/>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lang w:val="en-GB"/>
    </w:rPr>
  </w:style>
  <w:style w:type="character" w:customStyle="1" w:styleId="Tabletitle0">
    <w:name w:val="Table_title Знак"/>
    <w:link w:val="Tabletitle"/>
    <w:locked/>
    <w:rsid w:val="00CC78CD"/>
    <w:rPr>
      <w:rFonts w:ascii="Times New Roman Bold" w:eastAsia="Times New Roman" w:hAnsi="Times New Roman Bold" w:cs="Times New Roman"/>
      <w:b/>
      <w:sz w:val="20"/>
      <w:szCs w:val="20"/>
      <w:lang w:val="en-GB"/>
    </w:rPr>
  </w:style>
  <w:style w:type="character" w:customStyle="1" w:styleId="Artref">
    <w:name w:val="Art_ref"/>
    <w:rsid w:val="00CC78CD"/>
  </w:style>
  <w:style w:type="character" w:customStyle="1" w:styleId="Tablefreq">
    <w:name w:val="Table_freq"/>
    <w:rsid w:val="00CC78CD"/>
    <w:rPr>
      <w:b/>
      <w:color w:val="auto"/>
      <w:sz w:val="20"/>
    </w:rPr>
  </w:style>
  <w:style w:type="paragraph" w:customStyle="1" w:styleId="Reasons">
    <w:name w:val="Reasons"/>
    <w:basedOn w:val="Normal"/>
    <w:link w:val="ReasonsChar"/>
    <w:qFormat/>
    <w:rsid w:val="00CC78CD"/>
    <w:pPr>
      <w:tabs>
        <w:tab w:val="left" w:pos="1134"/>
        <w:tab w:val="left" w:pos="1588"/>
        <w:tab w:val="left" w:pos="1985"/>
      </w:tabs>
      <w:overflowPunct w:val="0"/>
      <w:autoSpaceDE w:val="0"/>
      <w:autoSpaceDN w:val="0"/>
      <w:adjustRightInd w:val="0"/>
      <w:spacing w:before="120"/>
      <w:textAlignment w:val="baseline"/>
    </w:pPr>
    <w:rPr>
      <w:sz w:val="24"/>
      <w:lang w:val="en-GB"/>
    </w:rPr>
  </w:style>
  <w:style w:type="character" w:customStyle="1" w:styleId="ReasonsChar">
    <w:name w:val="Reasons Char"/>
    <w:link w:val="Reasons"/>
    <w:locked/>
    <w:rsid w:val="00CC78CD"/>
    <w:rPr>
      <w:rFonts w:ascii="Times New Roman" w:eastAsia="Times New Roman" w:hAnsi="Times New Roman" w:cs="Times New Roman"/>
      <w:szCs w:val="20"/>
      <w:lang w:val="en-GB"/>
    </w:rPr>
  </w:style>
  <w:style w:type="paragraph" w:customStyle="1" w:styleId="TableTextS5">
    <w:name w:val="Table_TextS5"/>
    <w:basedOn w:val="Normal"/>
    <w:rsid w:val="00CC78CD"/>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lang w:val="en-GB"/>
    </w:rPr>
  </w:style>
  <w:style w:type="character" w:customStyle="1" w:styleId="Artdef">
    <w:name w:val="Art_def"/>
    <w:rsid w:val="00CC78CD"/>
    <w:rPr>
      <w:rFonts w:ascii="Times New Roman" w:hAnsi="Times New Roman" w:cs="Times New Roman" w:hint="default"/>
      <w:b/>
      <w:bCs w:val="0"/>
    </w:rPr>
  </w:style>
  <w:style w:type="character" w:customStyle="1" w:styleId="CallChar">
    <w:name w:val="Call Char"/>
    <w:link w:val="Call"/>
    <w:locked/>
    <w:rsid w:val="00CC78CD"/>
    <w:rPr>
      <w:rFonts w:ascii="Times New Roman" w:eastAsia="Times New Roman" w:hAnsi="Times New Roman" w:cs="Times New Roman"/>
      <w:i/>
      <w:szCs w:val="20"/>
      <w:lang w:val="en-GB"/>
    </w:rPr>
  </w:style>
  <w:style w:type="paragraph" w:customStyle="1" w:styleId="Tabletext">
    <w:name w:val="Table_text"/>
    <w:basedOn w:val="Normal"/>
    <w:link w:val="TabletextChar"/>
    <w:uiPriority w:val="99"/>
    <w:qFormat/>
    <w:rsid w:val="00C419F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lang w:val="en-GB"/>
    </w:rPr>
  </w:style>
  <w:style w:type="character" w:customStyle="1" w:styleId="TabletextChar">
    <w:name w:val="Table_text Char"/>
    <w:link w:val="Tabletext"/>
    <w:uiPriority w:val="99"/>
    <w:qFormat/>
    <w:locked/>
    <w:rsid w:val="00C419FA"/>
    <w:rPr>
      <w:rFonts w:ascii="Times New Roman" w:eastAsia="Times New Roman" w:hAnsi="Times New Roman" w:cs="Times New Roman"/>
      <w:sz w:val="20"/>
      <w:szCs w:val="20"/>
      <w:lang w:val="en-GB"/>
    </w:rPr>
  </w:style>
  <w:style w:type="paragraph" w:customStyle="1" w:styleId="Proposal">
    <w:name w:val="Proposal"/>
    <w:basedOn w:val="Normal"/>
    <w:next w:val="Normal"/>
    <w:link w:val="ProposalChar"/>
    <w:rsid w:val="00C419FA"/>
    <w:pPr>
      <w:keepNext/>
      <w:tabs>
        <w:tab w:val="left" w:pos="1134"/>
        <w:tab w:val="left" w:pos="1871"/>
        <w:tab w:val="left" w:pos="2268"/>
      </w:tabs>
      <w:overflowPunct w:val="0"/>
      <w:autoSpaceDE w:val="0"/>
      <w:autoSpaceDN w:val="0"/>
      <w:adjustRightInd w:val="0"/>
      <w:spacing w:before="240"/>
      <w:textAlignment w:val="baseline"/>
    </w:pPr>
    <w:rPr>
      <w:rFonts w:hAnsi="Times New Roman Bold"/>
      <w:b/>
      <w:sz w:val="24"/>
      <w:lang w:val="en-GB"/>
    </w:rPr>
  </w:style>
  <w:style w:type="character" w:customStyle="1" w:styleId="ProposalChar">
    <w:name w:val="Proposal Char"/>
    <w:basedOn w:val="DefaultParagraphFont"/>
    <w:link w:val="Proposal"/>
    <w:locked/>
    <w:rsid w:val="00C419FA"/>
    <w:rPr>
      <w:rFonts w:ascii="Times New Roman" w:eastAsia="Times New Roman" w:hAnsi="Times New Roman Bold" w:cs="Times New Roman"/>
      <w:b/>
      <w:szCs w:val="20"/>
      <w:lang w:val="en-GB"/>
    </w:rPr>
  </w:style>
  <w:style w:type="paragraph" w:customStyle="1" w:styleId="Methodheading3">
    <w:name w:val="Method_heading3"/>
    <w:basedOn w:val="Heading3"/>
    <w:next w:val="Normal"/>
    <w:qFormat/>
    <w:rsid w:val="00C419FA"/>
    <w:pPr>
      <w:tabs>
        <w:tab w:val="left" w:pos="1871"/>
        <w:tab w:val="left" w:pos="2268"/>
      </w:tabs>
      <w:overflowPunct w:val="0"/>
      <w:autoSpaceDE w:val="0"/>
      <w:autoSpaceDN w:val="0"/>
      <w:adjustRightInd w:val="0"/>
      <w:spacing w:before="200"/>
      <w:ind w:left="1134" w:hanging="1134"/>
      <w:textAlignment w:val="baseline"/>
    </w:pPr>
    <w:rPr>
      <w:rFonts w:ascii="Times New Roman" w:eastAsia="Times New Roman" w:hAnsi="Times New Roman" w:cs="Times New Roman"/>
      <w:b/>
      <w:color w:val="auto"/>
      <w:szCs w:val="20"/>
      <w:lang w:val="en-GB"/>
    </w:rPr>
  </w:style>
  <w:style w:type="paragraph" w:customStyle="1" w:styleId="Methodheading4">
    <w:name w:val="Method_heading4"/>
    <w:basedOn w:val="Heading4"/>
    <w:next w:val="Normal"/>
    <w:qFormat/>
    <w:rsid w:val="00C419FA"/>
    <w:pPr>
      <w:tabs>
        <w:tab w:val="left" w:pos="1871"/>
        <w:tab w:val="left" w:pos="2268"/>
      </w:tabs>
      <w:overflowPunct w:val="0"/>
      <w:autoSpaceDE w:val="0"/>
      <w:autoSpaceDN w:val="0"/>
      <w:adjustRightInd w:val="0"/>
      <w:spacing w:before="200"/>
      <w:ind w:left="1134" w:hanging="1134"/>
      <w:textAlignment w:val="baseline"/>
    </w:pPr>
    <w:rPr>
      <w:rFonts w:ascii="Times New Roman" w:eastAsia="Times New Roman" w:hAnsi="Times New Roman" w:cs="Times New Roman"/>
      <w:b/>
      <w:i w:val="0"/>
      <w:iCs w:val="0"/>
      <w:color w:val="auto"/>
      <w:sz w:val="24"/>
      <w:lang w:val="en-GB"/>
    </w:rPr>
  </w:style>
  <w:style w:type="character" w:customStyle="1" w:styleId="Heading3Char">
    <w:name w:val="Heading 3 Char"/>
    <w:basedOn w:val="DefaultParagraphFont"/>
    <w:link w:val="Heading3"/>
    <w:uiPriority w:val="9"/>
    <w:rsid w:val="00C419FA"/>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C419FA"/>
    <w:rPr>
      <w:rFonts w:asciiTheme="majorHAnsi" w:eastAsiaTheme="majorEastAsia" w:hAnsiTheme="majorHAnsi" w:cstheme="majorBidi"/>
      <w:i/>
      <w:iCs/>
      <w:color w:val="2F5496" w:themeColor="accent1" w:themeShade="BF"/>
      <w:sz w:val="20"/>
      <w:szCs w:val="20"/>
    </w:rPr>
  </w:style>
  <w:style w:type="paragraph" w:customStyle="1" w:styleId="Equationlegend">
    <w:name w:val="Equation_legend"/>
    <w:basedOn w:val="NormalIndent"/>
    <w:link w:val="EquationlegendChar"/>
    <w:uiPriority w:val="99"/>
    <w:rsid w:val="00C7125F"/>
    <w:pPr>
      <w:tabs>
        <w:tab w:val="right" w:pos="1871"/>
        <w:tab w:val="left" w:pos="2041"/>
      </w:tabs>
      <w:overflowPunct w:val="0"/>
      <w:autoSpaceDE w:val="0"/>
      <w:autoSpaceDN w:val="0"/>
      <w:adjustRightInd w:val="0"/>
      <w:spacing w:before="80"/>
      <w:ind w:left="2041" w:hanging="2041"/>
      <w:textAlignment w:val="baseline"/>
    </w:pPr>
    <w:rPr>
      <w:sz w:val="24"/>
      <w:lang w:val="en-GB"/>
    </w:rPr>
  </w:style>
  <w:style w:type="character" w:customStyle="1" w:styleId="EquationlegendChar">
    <w:name w:val="Equation_legend Char"/>
    <w:link w:val="Equationlegend"/>
    <w:uiPriority w:val="99"/>
    <w:locked/>
    <w:rsid w:val="00C7125F"/>
    <w:rPr>
      <w:rFonts w:ascii="Times New Roman" w:eastAsia="Times New Roman" w:hAnsi="Times New Roman" w:cs="Times New Roman"/>
      <w:szCs w:val="20"/>
      <w:lang w:val="en-GB"/>
    </w:rPr>
  </w:style>
  <w:style w:type="paragraph" w:styleId="NormalIndent">
    <w:name w:val="Normal Indent"/>
    <w:basedOn w:val="Normal"/>
    <w:uiPriority w:val="99"/>
    <w:semiHidden/>
    <w:unhideWhenUsed/>
    <w:rsid w:val="00C7125F"/>
    <w:pPr>
      <w:ind w:left="720"/>
    </w:pPr>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basedOn w:val="DefaultParagraphFont"/>
    <w:link w:val="Heading2"/>
    <w:rsid w:val="003F34AE"/>
    <w:rPr>
      <w:rFonts w:asciiTheme="majorHAnsi" w:eastAsiaTheme="majorEastAsia" w:hAnsiTheme="majorHAnsi" w:cstheme="majorBidi"/>
      <w:color w:val="2F5496" w:themeColor="accent1" w:themeShade="BF"/>
      <w:sz w:val="26"/>
      <w:szCs w:val="26"/>
    </w:rPr>
  </w:style>
  <w:style w:type="character" w:customStyle="1" w:styleId="ECCHLbold">
    <w:name w:val="ECC HL bold"/>
    <w:basedOn w:val="DefaultParagraphFont"/>
    <w:uiPriority w:val="1"/>
    <w:qFormat/>
    <w:rsid w:val="003F34AE"/>
    <w:rPr>
      <w:b/>
      <w:bCs/>
    </w:rPr>
  </w:style>
  <w:style w:type="paragraph" w:styleId="NoSpacing">
    <w:name w:val="No Spacing"/>
    <w:uiPriority w:val="1"/>
    <w:qFormat/>
    <w:rsid w:val="00051F5F"/>
    <w:rPr>
      <w:rFonts w:ascii="Times New Roman" w:eastAsia="Calibri" w:hAnsi="Times New Roman" w:cs="Times New Roman"/>
      <w:sz w:val="20"/>
      <w:szCs w:val="20"/>
    </w:rPr>
  </w:style>
  <w:style w:type="paragraph" w:styleId="BalloonText">
    <w:name w:val="Balloon Text"/>
    <w:basedOn w:val="Normal"/>
    <w:link w:val="BalloonTextChar"/>
    <w:uiPriority w:val="99"/>
    <w:semiHidden/>
    <w:unhideWhenUsed/>
    <w:rsid w:val="009B55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550D"/>
    <w:rPr>
      <w:rFonts w:ascii="Segoe UI" w:eastAsia="Times New Roman" w:hAnsi="Segoe UI" w:cs="Segoe UI"/>
      <w:sz w:val="18"/>
      <w:szCs w:val="18"/>
    </w:rPr>
  </w:style>
  <w:style w:type="paragraph" w:styleId="ListParagraph">
    <w:name w:val="List Paragraph"/>
    <w:basedOn w:val="Normal"/>
    <w:uiPriority w:val="34"/>
    <w:qFormat/>
    <w:rsid w:val="00AF5887"/>
    <w:pPr>
      <w:ind w:left="720"/>
      <w:contextualSpacing/>
    </w:pPr>
  </w:style>
  <w:style w:type="character" w:customStyle="1" w:styleId="Heading5Char">
    <w:name w:val="Heading 5 Char"/>
    <w:basedOn w:val="DefaultParagraphFont"/>
    <w:link w:val="Heading5"/>
    <w:uiPriority w:val="9"/>
    <w:rsid w:val="00792FC1"/>
    <w:rPr>
      <w:rFonts w:asciiTheme="majorHAnsi" w:eastAsiaTheme="majorEastAsia" w:hAnsiTheme="majorHAnsi" w:cstheme="majorBidi"/>
      <w:color w:val="2F5496" w:themeColor="accent1" w:themeShade="BF"/>
      <w:sz w:val="20"/>
      <w:szCs w:val="20"/>
    </w:rPr>
  </w:style>
  <w:style w:type="paragraph" w:styleId="Revision">
    <w:name w:val="Revision"/>
    <w:hidden/>
    <w:uiPriority w:val="99"/>
    <w:semiHidden/>
    <w:rsid w:val="003C429F"/>
    <w:rPr>
      <w:rFonts w:ascii="Times New Roman" w:eastAsia="Times New Roman" w:hAnsi="Times New Roman" w:cs="Times New Roman"/>
      <w:sz w:val="20"/>
      <w:szCs w:val="20"/>
    </w:rPr>
  </w:style>
  <w:style w:type="character" w:customStyle="1" w:styleId="ECCParagraph">
    <w:name w:val="ECC Paragraph"/>
    <w:uiPriority w:val="1"/>
    <w:qFormat/>
    <w:rsid w:val="00316FFF"/>
    <w:rPr>
      <w:rFonts w:ascii="Arial" w:hAnsi="Arial" w:cs="Arial"/>
      <w:sz w:val="20"/>
      <w:bdr w:val="none" w:sz="0" w:space="0" w:color="auto" w:frame="1"/>
      <w:lang w:val="en-GB"/>
    </w:rPr>
  </w:style>
  <w:style w:type="paragraph" w:customStyle="1" w:styleId="ECCBulletsLv1">
    <w:name w:val="ECC Bullets Lv1"/>
    <w:basedOn w:val="Normal"/>
    <w:qFormat/>
    <w:rsid w:val="00316FFF"/>
    <w:pPr>
      <w:numPr>
        <w:numId w:val="6"/>
      </w:numPr>
      <w:tabs>
        <w:tab w:val="left" w:pos="340"/>
      </w:tabs>
      <w:spacing w:before="60"/>
      <w:jc w:val="both"/>
    </w:pPr>
    <w:rPr>
      <w:rFonts w:ascii="Arial" w:eastAsia="Calibri" w:hAnsi="Arial"/>
      <w:szCs w:val="22"/>
      <w:lang w:val="en-GB"/>
    </w:rPr>
  </w:style>
  <w:style w:type="paragraph" w:styleId="Header">
    <w:name w:val="header"/>
    <w:basedOn w:val="Normal"/>
    <w:link w:val="HeaderChar"/>
    <w:uiPriority w:val="99"/>
    <w:unhideWhenUsed/>
    <w:rsid w:val="007B0A12"/>
    <w:pPr>
      <w:tabs>
        <w:tab w:val="center" w:pos="4680"/>
        <w:tab w:val="right" w:pos="9360"/>
      </w:tabs>
    </w:pPr>
  </w:style>
  <w:style w:type="character" w:customStyle="1" w:styleId="HeaderChar">
    <w:name w:val="Header Char"/>
    <w:basedOn w:val="DefaultParagraphFont"/>
    <w:link w:val="Header"/>
    <w:uiPriority w:val="99"/>
    <w:rsid w:val="007B0A12"/>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7B0A12"/>
    <w:pPr>
      <w:tabs>
        <w:tab w:val="center" w:pos="4680"/>
        <w:tab w:val="right" w:pos="9360"/>
      </w:tabs>
    </w:pPr>
  </w:style>
  <w:style w:type="character" w:customStyle="1" w:styleId="FooterChar">
    <w:name w:val="Footer Char"/>
    <w:basedOn w:val="DefaultParagraphFont"/>
    <w:link w:val="Footer"/>
    <w:uiPriority w:val="99"/>
    <w:rsid w:val="007B0A12"/>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8700058">
      <w:bodyDiv w:val="1"/>
      <w:marLeft w:val="0"/>
      <w:marRight w:val="0"/>
      <w:marTop w:val="0"/>
      <w:marBottom w:val="0"/>
      <w:divBdr>
        <w:top w:val="none" w:sz="0" w:space="0" w:color="auto"/>
        <w:left w:val="none" w:sz="0" w:space="0" w:color="auto"/>
        <w:bottom w:val="none" w:sz="0" w:space="0" w:color="auto"/>
        <w:right w:val="none" w:sz="0" w:space="0" w:color="auto"/>
      </w:divBdr>
    </w:div>
    <w:div w:id="1224441833">
      <w:bodyDiv w:val="1"/>
      <w:marLeft w:val="0"/>
      <w:marRight w:val="0"/>
      <w:marTop w:val="0"/>
      <w:marBottom w:val="0"/>
      <w:divBdr>
        <w:top w:val="none" w:sz="0" w:space="0" w:color="auto"/>
        <w:left w:val="none" w:sz="0" w:space="0" w:color="auto"/>
        <w:bottom w:val="none" w:sz="0" w:space="0" w:color="auto"/>
        <w:right w:val="none" w:sz="0" w:space="0" w:color="auto"/>
      </w:divBdr>
    </w:div>
    <w:div w:id="1320159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B78B02-5740-2D47-BF3D-55BB64F7B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6267</Words>
  <Characters>35723</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Author</cp:lastModifiedBy>
  <cp:revision>2</cp:revision>
  <dcterms:created xsi:type="dcterms:W3CDTF">2018-08-15T16:52:00Z</dcterms:created>
  <dcterms:modified xsi:type="dcterms:W3CDTF">2018-08-15T16:52:00Z</dcterms:modified>
</cp:coreProperties>
</file>