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Truth is the final means of protecting humanity from itself. The further from the truth we move, the closer we are to self-annihilation. The public demands the truth and the government that promises to protect its citizens should ensure unfettered access to it. Allowing private companies to profit from withholding the truth while others profit by skewing or worse denying the truth is similar to the idea of fascist capitalism. The idea that America can't trust its citizens with the truth, thus allowing anonymous private companies to decide, direct and deny the truth misleads the public. The catastrophic result may be that America becomes a nation of liars who spew falsehoods they learned from "American Internet". With the belief that no site on the internet is trustworthy and can sell your information to the highest bidder, what will be the value of the internet?  Do you dare America to try and survive without it? If you think this a game of chicken betting that we need the internet and will blink first, you are highly arrogant and lack the very faith necessary to govern. The people of this country will outlast the internet as they will also outlast this government.</w:t>
      </w:r>
    </w:p>
    <w:sectPr>
      <w:headerReference r:id="rId5" w:type="default"/>
      <w:pgSz w:h="15840" w:w="12240"/>
      <w:pgMar w:bottom="1440" w:top="1440" w:left="1440" w:right="1440" w:header="0"/>
      <w:pgNumType w:start="1"/>
      <w:sectPrChange w:author="Isaiah Williams" w:id="0" w:date="2017-08-30T04:36:37Z">
        <w:sectPr w:rsidR="000000" w:rsidDel="000000" w:rsidRPr="000000" w:rsidSect="000000">
          <w:pgMar w:bottom="1440" w:top="1440" w:left="1440" w:right="1440" w:header="0"/>
          <w:pgNumType w:start="1"/>
          <w:pgSz w:h="15840" w:w="12240"/>
        </w:sectPr>
      </w:sectPrChange>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ins w:author="Isaiah Williams" w:id="1" w:date="2017-08-30T04:36:37Z"/>
        <w:rPrChange w:author="Isaiah Williams" w:id="0" w:date="2017-08-30T04:36:37Z">
          <w:rPr/>
        </w:rPrChange>
      </w:rPr>
    </w:pPr>
    <w:ins w:author="Isaiah Williams" w:id="1" w:date="2017-08-30T04:36:37Z">
      <w:r w:rsidDel="00000000" w:rsidR="00000000" w:rsidRPr="00000000">
        <w:rPr>
          <w:rtl w:val="0"/>
        </w:rPr>
      </w:r>
    </w:ins>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