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6AB9C4" w14:textId="07BFF5B0" w:rsidR="00AB1A5D" w:rsidRDefault="00C805F3" w:rsidP="000444CF">
      <w:pPr>
        <w:pStyle w:val="NormalWeb"/>
        <w:shd w:val="clear" w:color="auto" w:fill="FFFFFF"/>
        <w:jc w:val="right"/>
      </w:pPr>
      <w:r>
        <w:t>IWG-4/</w:t>
      </w:r>
      <w:r w:rsidR="005D7912">
        <w:t xml:space="preserve">Doc </w:t>
      </w:r>
      <w:r w:rsidR="000444CF">
        <w:t>0XX</w:t>
      </w:r>
    </w:p>
    <w:p w14:paraId="1C6775BA" w14:textId="481C2F18" w:rsidR="00CA5AEA" w:rsidRPr="001A42F4" w:rsidRDefault="00CA5AEA" w:rsidP="000444CF">
      <w:pPr>
        <w:pStyle w:val="NormalWeb"/>
        <w:shd w:val="clear" w:color="auto" w:fill="FFFFFF"/>
        <w:jc w:val="right"/>
      </w:pPr>
      <w:r>
        <w:t>August 2, 2018</w:t>
      </w:r>
      <w:bookmarkStart w:id="0" w:name="_GoBack"/>
      <w:bookmarkEnd w:id="0"/>
    </w:p>
    <w:p w14:paraId="6BB11CDA" w14:textId="2846C03A" w:rsidR="00AB1A5D" w:rsidRPr="001A42F4" w:rsidRDefault="00AB1A5D" w:rsidP="005D7912">
      <w:pPr>
        <w:pStyle w:val="NormalWeb"/>
        <w:shd w:val="clear" w:color="auto" w:fill="FFFFFF"/>
      </w:pPr>
    </w:p>
    <w:p w14:paraId="40419BDD" w14:textId="00BECA00" w:rsidR="00916572" w:rsidRPr="000853C9" w:rsidRDefault="00916572" w:rsidP="000853C9">
      <w:pPr>
        <w:rPr>
          <w:rFonts w:ascii="Times New Roman" w:hAnsi="Times New Roman" w:cs="Times New Roman"/>
          <w:sz w:val="24"/>
          <w:szCs w:val="24"/>
        </w:rPr>
      </w:pPr>
    </w:p>
    <w:p w14:paraId="6A411875" w14:textId="5E543132" w:rsidR="000444CF" w:rsidRDefault="000444CF" w:rsidP="00916572">
      <w:pPr>
        <w:pStyle w:val="Heading1"/>
        <w:spacing w:after="120"/>
        <w:jc w:val="center"/>
        <w:rPr>
          <w:szCs w:val="24"/>
          <w:u w:val="none"/>
        </w:rPr>
      </w:pPr>
      <w:r>
        <w:rPr>
          <w:szCs w:val="24"/>
          <w:u w:val="none"/>
        </w:rPr>
        <w:t>IWG-4 Proposed Edits to NTIA proposal on WRC-19 Agenda Item 7 Issue C5</w:t>
      </w:r>
    </w:p>
    <w:p w14:paraId="626BD9A4" w14:textId="77777777" w:rsidR="00AE477A" w:rsidRDefault="00AE477A" w:rsidP="00916572">
      <w:pPr>
        <w:pStyle w:val="Heading1"/>
        <w:spacing w:after="120"/>
        <w:jc w:val="center"/>
        <w:rPr>
          <w:szCs w:val="24"/>
          <w:u w:val="none"/>
        </w:rPr>
      </w:pPr>
    </w:p>
    <w:p w14:paraId="45A3CEF6" w14:textId="1E8A71EF" w:rsidR="00916572" w:rsidRPr="00DB1AC2" w:rsidRDefault="00916572" w:rsidP="00916572">
      <w:pPr>
        <w:pStyle w:val="Heading1"/>
        <w:spacing w:after="120"/>
        <w:jc w:val="center"/>
        <w:rPr>
          <w:szCs w:val="24"/>
          <w:u w:val="none"/>
        </w:rPr>
      </w:pPr>
      <w:r w:rsidRPr="00DB1AC2">
        <w:rPr>
          <w:szCs w:val="24"/>
          <w:u w:val="none"/>
        </w:rPr>
        <w:t>UNITED STATES OF AMERICA</w:t>
      </w:r>
    </w:p>
    <w:p w14:paraId="38479646" w14:textId="77777777" w:rsidR="00916572" w:rsidRPr="00DB1AC2" w:rsidRDefault="00916572" w:rsidP="00916572">
      <w:pPr>
        <w:pStyle w:val="Heading1"/>
        <w:spacing w:after="120"/>
        <w:jc w:val="center"/>
        <w:rPr>
          <w:szCs w:val="24"/>
          <w:u w:val="none"/>
        </w:rPr>
      </w:pPr>
      <w:r w:rsidRPr="00DB1AC2">
        <w:rPr>
          <w:szCs w:val="24"/>
          <w:u w:val="none"/>
        </w:rPr>
        <w:t>DRAFT PROPOSAL FOR WRC-19</w:t>
      </w:r>
    </w:p>
    <w:p w14:paraId="2D5CCC47" w14:textId="77777777" w:rsidR="00916572" w:rsidRPr="00FC1215" w:rsidRDefault="00916572" w:rsidP="00916572">
      <w:pPr>
        <w:tabs>
          <w:tab w:val="left" w:pos="2268"/>
          <w:tab w:val="left" w:pos="5103"/>
          <w:tab w:val="left" w:pos="5954"/>
          <w:tab w:val="left" w:pos="8789"/>
        </w:tabs>
        <w:spacing w:before="120" w:after="120"/>
      </w:pPr>
    </w:p>
    <w:p w14:paraId="5C159942" w14:textId="77777777" w:rsidR="00916572" w:rsidRPr="00720D3B" w:rsidRDefault="00916572" w:rsidP="00916572">
      <w:pPr>
        <w:tabs>
          <w:tab w:val="left" w:pos="2268"/>
          <w:tab w:val="left" w:pos="5103"/>
          <w:tab w:val="left" w:pos="5954"/>
          <w:tab w:val="left" w:pos="8789"/>
        </w:tabs>
        <w:spacing w:after="120"/>
        <w:rPr>
          <w:color w:val="000000"/>
        </w:rPr>
      </w:pPr>
      <w:r>
        <w:rPr>
          <w:b/>
        </w:rPr>
        <w:t xml:space="preserve">Agenda Item </w:t>
      </w:r>
      <w:r>
        <w:rPr>
          <w:b/>
          <w:bCs/>
          <w:color w:val="000000"/>
        </w:rPr>
        <w:t>7</w:t>
      </w:r>
      <w:r w:rsidRPr="003621D7">
        <w:rPr>
          <w:color w:val="000000"/>
        </w:rPr>
        <w:t>:</w:t>
      </w:r>
      <w:r>
        <w:rPr>
          <w:color w:val="000000"/>
        </w:rPr>
        <w:t xml:space="preserve">  </w:t>
      </w:r>
      <w:r w:rsidRPr="00720D3B">
        <w:rPr>
          <w:color w:val="000000"/>
        </w:rPr>
        <w:t>to consider possible changes, and other options, in response to Resolution 86 (Rev. Marrakesh, 2002) of the Plenipotentiary Conference, an advance publication, coordination, notification and recording procedures for frequency assignments pertaining to satellite networks, in accordance with Resolution </w:t>
      </w:r>
      <w:r w:rsidRPr="00720D3B">
        <w:rPr>
          <w:b/>
          <w:bCs/>
          <w:color w:val="000000"/>
        </w:rPr>
        <w:t>86 (Rev.WRC</w:t>
      </w:r>
      <w:r w:rsidRPr="00720D3B">
        <w:rPr>
          <w:b/>
          <w:bCs/>
          <w:color w:val="000000"/>
        </w:rPr>
        <w:noBreakHyphen/>
        <w:t>07)</w:t>
      </w:r>
      <w:r w:rsidRPr="00720D3B">
        <w:rPr>
          <w:color w:val="000000"/>
        </w:rPr>
        <w:t>, in order to facilitate rational, efficient and economical use of radio frequencies and any associated orbits, including the geostationary</w:t>
      </w:r>
      <w:r w:rsidRPr="00720D3B">
        <w:rPr>
          <w:color w:val="000000"/>
        </w:rPr>
        <w:noBreakHyphen/>
        <w:t>satellite orbit;</w:t>
      </w:r>
    </w:p>
    <w:p w14:paraId="37B4B59E" w14:textId="77777777" w:rsidR="00916572" w:rsidRDefault="00916572" w:rsidP="00916572">
      <w:pPr>
        <w:tabs>
          <w:tab w:val="left" w:pos="2268"/>
          <w:tab w:val="left" w:pos="5103"/>
          <w:tab w:val="left" w:pos="5954"/>
          <w:tab w:val="left" w:pos="8789"/>
        </w:tabs>
        <w:spacing w:after="120"/>
      </w:pPr>
      <w:r w:rsidRPr="00434BB5">
        <w:rPr>
          <w:b/>
          <w:bCs/>
        </w:rPr>
        <w:t>Issue C</w:t>
      </w:r>
      <w:r>
        <w:rPr>
          <w:b/>
          <w:bCs/>
        </w:rPr>
        <w:t>5</w:t>
      </w:r>
      <w:r>
        <w:rPr>
          <w:bCs/>
        </w:rPr>
        <w:t xml:space="preserve"> – </w:t>
      </w:r>
      <w:r>
        <w:rPr>
          <w:lang w:eastAsia="zh-CN"/>
        </w:rPr>
        <w:t>Issues for which consensus was achieved in ITU-R</w:t>
      </w:r>
    </w:p>
    <w:p w14:paraId="1E4AD974" w14:textId="2AE209F3" w:rsidR="00916572" w:rsidRPr="00313A56" w:rsidRDefault="00916572" w:rsidP="000444CF">
      <w:pPr>
        <w:spacing w:after="120"/>
      </w:pPr>
      <w:r w:rsidRPr="00307801">
        <w:rPr>
          <w:b/>
        </w:rPr>
        <w:t>Background Information</w:t>
      </w:r>
      <w:r w:rsidRPr="00307801">
        <w:t>:</w:t>
      </w:r>
      <w:r w:rsidRPr="00E5524F">
        <w:t xml:space="preserve">  </w:t>
      </w:r>
      <w:r w:rsidRPr="0024723F">
        <w:t>Issue C is a collection of several different topics that are viewed as being straightforward and for which consensus was readily achieved within ITU-R. The issues address such things as resolving inconsistencies in regulatory provisions, clarifying certain existing practices, or increasing transpar</w:t>
      </w:r>
      <w:r>
        <w:t>ency in the regulatory process.</w:t>
      </w:r>
    </w:p>
    <w:p w14:paraId="3884E84B" w14:textId="77777777" w:rsidR="00916572" w:rsidRPr="0024723F" w:rsidRDefault="00916572" w:rsidP="00916572">
      <w:pPr>
        <w:spacing w:after="120"/>
      </w:pPr>
      <w:r w:rsidRPr="0024723F">
        <w:t xml:space="preserve">Pursuant to RR No. </w:t>
      </w:r>
      <w:r w:rsidRPr="0024723F">
        <w:rPr>
          <w:b/>
          <w:bCs/>
        </w:rPr>
        <w:t>11.46</w:t>
      </w:r>
      <w:r w:rsidRPr="0024723F">
        <w:t>, the Bureau allows Notifying Administrations six months to resubmit their notified frequency assignments</w:t>
      </w:r>
      <w:r>
        <w:t xml:space="preserve">, </w:t>
      </w:r>
      <w:r w:rsidRPr="0024723F">
        <w:t xml:space="preserve">which were returned due to an unfavorable finding with respect to RR Nos. </w:t>
      </w:r>
      <w:r w:rsidRPr="0024723F">
        <w:rPr>
          <w:b/>
          <w:bCs/>
        </w:rPr>
        <w:t>11.32</w:t>
      </w:r>
      <w:r w:rsidRPr="0024723F">
        <w:t xml:space="preserve">, </w:t>
      </w:r>
      <w:r w:rsidRPr="0024723F">
        <w:rPr>
          <w:b/>
          <w:bCs/>
        </w:rPr>
        <w:t>11.32A</w:t>
      </w:r>
      <w:r w:rsidRPr="0024723F">
        <w:t xml:space="preserve"> or </w:t>
      </w:r>
      <w:r w:rsidRPr="0024723F">
        <w:rPr>
          <w:b/>
          <w:bCs/>
        </w:rPr>
        <w:t>11.33</w:t>
      </w:r>
      <w:r w:rsidRPr="0024723F">
        <w:t xml:space="preserve">. Any notification resubmitted beyond six months is considered as a new notification with a new date of receipt and would be subject to cost recovery fees. However, neither RR No. </w:t>
      </w:r>
      <w:r w:rsidRPr="0024723F">
        <w:rPr>
          <w:b/>
          <w:bCs/>
        </w:rPr>
        <w:t>11.46</w:t>
      </w:r>
      <w:r w:rsidRPr="0024723F">
        <w:t xml:space="preserve"> nor any other provision in the Radio Regulations requires the Bureau to send a reminder to the Notifying Administration at any point during the six</w:t>
      </w:r>
      <w:r>
        <w:t>-</w:t>
      </w:r>
      <w:r w:rsidRPr="0024723F">
        <w:t>month period. If the Notifying administration resubmits the notice to the Bureau beyond the required six</w:t>
      </w:r>
      <w:r>
        <w:t>-</w:t>
      </w:r>
      <w:r w:rsidRPr="0024723F">
        <w:t xml:space="preserve">month period, the Bureau assigns a new date of receipt and reviews whether the notice complies with the period in RR No. </w:t>
      </w:r>
      <w:r w:rsidRPr="0024723F">
        <w:rPr>
          <w:b/>
          <w:bCs/>
        </w:rPr>
        <w:t>11.44.1</w:t>
      </w:r>
      <w:r w:rsidRPr="0024723F">
        <w:t xml:space="preserve"> or RR No. </w:t>
      </w:r>
      <w:r w:rsidRPr="0024723F">
        <w:rPr>
          <w:b/>
          <w:bCs/>
        </w:rPr>
        <w:t>11.43A</w:t>
      </w:r>
      <w:r w:rsidRPr="0024723F">
        <w:t xml:space="preserve"> and takes the appropriate action. In the case that a no</w:t>
      </w:r>
      <w:r>
        <w:t>tice resubmitted beyond the six-</w:t>
      </w:r>
      <w:r w:rsidRPr="0024723F">
        <w:t>month deadline is receivable, cost recovery fees would be required for the resubmitted assignments. Addressing this lack of a reminder would be beneficial to Administrations who may have experienced difficulties receiving or addressing the Bureau’s return of notice and the need to ensure that frequency assignments that are in use are properly recorded in the Master Register.</w:t>
      </w:r>
    </w:p>
    <w:p w14:paraId="1EC29652" w14:textId="77777777" w:rsidR="00916572" w:rsidRDefault="00916572" w:rsidP="00916572">
      <w:pPr>
        <w:spacing w:after="120"/>
      </w:pPr>
      <w:r w:rsidRPr="0024723F">
        <w:t xml:space="preserve">A single method has been identified to address this issue.  It would be considered advantageous to Notifying Administrations if the Bureau sends a reminder of the option to resubmit returned frequency assignments under RR No. </w:t>
      </w:r>
      <w:r w:rsidRPr="0024723F">
        <w:rPr>
          <w:b/>
        </w:rPr>
        <w:t>11.37</w:t>
      </w:r>
      <w:r w:rsidRPr="0024723F">
        <w:t xml:space="preserve"> or </w:t>
      </w:r>
      <w:r w:rsidRPr="0024723F">
        <w:rPr>
          <w:b/>
        </w:rPr>
        <w:t>11.38</w:t>
      </w:r>
      <w:r w:rsidRPr="0024723F">
        <w:t xml:space="preserve">. Modification of RR No. </w:t>
      </w:r>
      <w:r w:rsidRPr="0024723F">
        <w:rPr>
          <w:b/>
        </w:rPr>
        <w:t>11.46</w:t>
      </w:r>
      <w:r w:rsidRPr="0024723F">
        <w:t xml:space="preserve"> requiring the Bureau to remind the Notifying Administration of the </w:t>
      </w:r>
      <w:r>
        <w:t>six-</w:t>
      </w:r>
      <w:r w:rsidRPr="0024723F">
        <w:t>month deadline would aid Administrations who may have had difficulties in receiving the communication of returned frequency assignments.</w:t>
      </w:r>
    </w:p>
    <w:p w14:paraId="64835740" w14:textId="5EF02C32" w:rsidR="00916572" w:rsidRDefault="00916572" w:rsidP="00916572">
      <w:pPr>
        <w:spacing w:after="120"/>
        <w:rPr>
          <w:b/>
        </w:rPr>
      </w:pPr>
    </w:p>
    <w:p w14:paraId="3CA48452" w14:textId="77777777" w:rsidR="000444CF" w:rsidRDefault="000444CF" w:rsidP="00916572">
      <w:pPr>
        <w:tabs>
          <w:tab w:val="left" w:pos="2268"/>
          <w:tab w:val="left" w:pos="5103"/>
          <w:tab w:val="left" w:pos="5954"/>
          <w:tab w:val="left" w:pos="8789"/>
        </w:tabs>
        <w:spacing w:after="120"/>
        <w:rPr>
          <w:b/>
        </w:rPr>
      </w:pPr>
    </w:p>
    <w:p w14:paraId="0E751DDA" w14:textId="77777777" w:rsidR="000444CF" w:rsidRDefault="000444CF" w:rsidP="00916572">
      <w:pPr>
        <w:tabs>
          <w:tab w:val="left" w:pos="2268"/>
          <w:tab w:val="left" w:pos="5103"/>
          <w:tab w:val="left" w:pos="5954"/>
          <w:tab w:val="left" w:pos="8789"/>
        </w:tabs>
        <w:spacing w:after="120"/>
        <w:rPr>
          <w:b/>
        </w:rPr>
      </w:pPr>
    </w:p>
    <w:p w14:paraId="3E06E26D" w14:textId="77777777" w:rsidR="000444CF" w:rsidRDefault="000444CF" w:rsidP="00916572">
      <w:pPr>
        <w:tabs>
          <w:tab w:val="left" w:pos="2268"/>
          <w:tab w:val="left" w:pos="5103"/>
          <w:tab w:val="left" w:pos="5954"/>
          <w:tab w:val="left" w:pos="8789"/>
        </w:tabs>
        <w:spacing w:after="120"/>
        <w:rPr>
          <w:b/>
        </w:rPr>
      </w:pPr>
    </w:p>
    <w:p w14:paraId="1DB7172E" w14:textId="77777777" w:rsidR="00916572" w:rsidRPr="00432411" w:rsidRDefault="00916572" w:rsidP="00916572">
      <w:pPr>
        <w:tabs>
          <w:tab w:val="left" w:pos="2268"/>
          <w:tab w:val="left" w:pos="5103"/>
          <w:tab w:val="left" w:pos="5954"/>
          <w:tab w:val="left" w:pos="8789"/>
        </w:tabs>
        <w:spacing w:after="120"/>
      </w:pPr>
      <w:r>
        <w:rPr>
          <w:b/>
        </w:rPr>
        <w:t>Proposal</w:t>
      </w:r>
      <w:r w:rsidRPr="00C66CA0">
        <w:t>:</w:t>
      </w:r>
    </w:p>
    <w:p w14:paraId="14010CE4" w14:textId="77777777" w:rsidR="00916572" w:rsidRPr="00334FE2" w:rsidRDefault="00916572" w:rsidP="00916572">
      <w:pPr>
        <w:keepNext/>
        <w:keepLines/>
        <w:tabs>
          <w:tab w:val="left" w:pos="1134"/>
          <w:tab w:val="left" w:pos="1871"/>
          <w:tab w:val="left" w:pos="2268"/>
        </w:tabs>
        <w:overflowPunct w:val="0"/>
        <w:autoSpaceDE w:val="0"/>
        <w:autoSpaceDN w:val="0"/>
        <w:adjustRightInd w:val="0"/>
        <w:spacing w:before="480" w:after="120"/>
        <w:jc w:val="center"/>
        <w:rPr>
          <w:caps/>
          <w:sz w:val="28"/>
          <w:szCs w:val="20"/>
        </w:rPr>
      </w:pPr>
      <w:bookmarkStart w:id="1" w:name="_Toc451865304"/>
      <w:bookmarkStart w:id="2" w:name="_Toc327956595"/>
      <w:r w:rsidRPr="00334FE2">
        <w:rPr>
          <w:caps/>
          <w:sz w:val="28"/>
          <w:szCs w:val="20"/>
        </w:rPr>
        <w:t>ARTICLE 11</w:t>
      </w:r>
      <w:bookmarkEnd w:id="1"/>
      <w:bookmarkEnd w:id="2"/>
    </w:p>
    <w:p w14:paraId="07583DC1" w14:textId="77777777" w:rsidR="00916572" w:rsidRPr="00334FE2" w:rsidRDefault="00916572" w:rsidP="00916572">
      <w:pPr>
        <w:keepNext/>
        <w:keepLines/>
        <w:tabs>
          <w:tab w:val="left" w:pos="1134"/>
          <w:tab w:val="left" w:pos="1871"/>
          <w:tab w:val="left" w:pos="2268"/>
        </w:tabs>
        <w:overflowPunct w:val="0"/>
        <w:autoSpaceDE w:val="0"/>
        <w:autoSpaceDN w:val="0"/>
        <w:adjustRightInd w:val="0"/>
        <w:spacing w:before="240" w:after="120"/>
        <w:jc w:val="center"/>
        <w:rPr>
          <w:b/>
          <w:sz w:val="16"/>
          <w:szCs w:val="16"/>
        </w:rPr>
      </w:pPr>
      <w:bookmarkStart w:id="3" w:name="_Toc451865305"/>
      <w:bookmarkStart w:id="4" w:name="_Toc327956596"/>
      <w:r w:rsidRPr="00334FE2">
        <w:rPr>
          <w:b/>
          <w:sz w:val="28"/>
          <w:szCs w:val="20"/>
        </w:rPr>
        <w:t xml:space="preserve">Notification and recording of frequency </w:t>
      </w:r>
      <w:r w:rsidRPr="00334FE2">
        <w:rPr>
          <w:b/>
          <w:sz w:val="28"/>
          <w:szCs w:val="20"/>
        </w:rPr>
        <w:br/>
        <w:t>assignments</w:t>
      </w:r>
      <w:r w:rsidRPr="00334FE2">
        <w:rPr>
          <w:b/>
          <w:position w:val="6"/>
          <w:sz w:val="18"/>
          <w:szCs w:val="20"/>
        </w:rPr>
        <w:t>1, 2, 3, 4, 5, 6, 7, 8</w:t>
      </w:r>
      <w:r w:rsidRPr="00334FE2">
        <w:rPr>
          <w:b/>
          <w:bCs/>
          <w:sz w:val="16"/>
          <w:szCs w:val="16"/>
        </w:rPr>
        <w:t>    (WRC</w:t>
      </w:r>
      <w:r w:rsidRPr="00334FE2">
        <w:rPr>
          <w:b/>
          <w:bCs/>
          <w:sz w:val="16"/>
          <w:szCs w:val="16"/>
        </w:rPr>
        <w:noBreakHyphen/>
        <w:t>15)</w:t>
      </w:r>
      <w:bookmarkEnd w:id="3"/>
      <w:bookmarkEnd w:id="4"/>
    </w:p>
    <w:p w14:paraId="5F45CE0F" w14:textId="77777777" w:rsidR="00916572" w:rsidRDefault="00916572" w:rsidP="00916572">
      <w:pPr>
        <w:keepNext/>
        <w:tabs>
          <w:tab w:val="left" w:pos="1134"/>
          <w:tab w:val="left" w:pos="1871"/>
          <w:tab w:val="left" w:pos="2268"/>
        </w:tabs>
        <w:overflowPunct w:val="0"/>
        <w:autoSpaceDE w:val="0"/>
        <w:autoSpaceDN w:val="0"/>
        <w:adjustRightInd w:val="0"/>
        <w:spacing w:before="240" w:after="120"/>
        <w:rPr>
          <w:rFonts w:hAnsi="Times New Roman Bold"/>
          <w:b/>
          <w:szCs w:val="20"/>
        </w:rPr>
      </w:pPr>
    </w:p>
    <w:p w14:paraId="13FEF117" w14:textId="77777777" w:rsidR="00916572" w:rsidRPr="0024723F" w:rsidRDefault="00916572" w:rsidP="00916572">
      <w:pPr>
        <w:keepNext/>
        <w:tabs>
          <w:tab w:val="left" w:pos="1134"/>
          <w:tab w:val="left" w:pos="1871"/>
          <w:tab w:val="left" w:pos="2268"/>
        </w:tabs>
        <w:overflowPunct w:val="0"/>
        <w:autoSpaceDE w:val="0"/>
        <w:autoSpaceDN w:val="0"/>
        <w:adjustRightInd w:val="0"/>
        <w:spacing w:before="240" w:after="120"/>
        <w:rPr>
          <w:rFonts w:hAnsi="Times New Roman Bold"/>
          <w:sz w:val="28"/>
          <w:szCs w:val="20"/>
        </w:rPr>
      </w:pPr>
      <w:r w:rsidRPr="0024723F">
        <w:rPr>
          <w:rFonts w:hAnsi="Times New Roman Bold"/>
          <w:b/>
          <w:szCs w:val="20"/>
        </w:rPr>
        <w:t>MOD</w:t>
      </w:r>
      <w:r>
        <w:rPr>
          <w:rFonts w:hAnsi="Times New Roman Bold"/>
          <w:b/>
          <w:szCs w:val="20"/>
        </w:rPr>
        <w:tab/>
      </w:r>
      <w:r>
        <w:rPr>
          <w:bCs/>
        </w:rPr>
        <w:t>USA/AI7(C5)</w:t>
      </w:r>
      <w:r w:rsidRPr="00474A9F">
        <w:rPr>
          <w:bCs/>
        </w:rPr>
        <w:t>/1</w:t>
      </w:r>
    </w:p>
    <w:p w14:paraId="3673B874" w14:textId="77777777" w:rsidR="00916572" w:rsidRPr="0024723F" w:rsidRDefault="00916572" w:rsidP="00916572">
      <w:pPr>
        <w:tabs>
          <w:tab w:val="left" w:pos="1134"/>
          <w:tab w:val="left" w:pos="1871"/>
          <w:tab w:val="left" w:pos="2268"/>
        </w:tabs>
        <w:overflowPunct w:val="0"/>
        <w:autoSpaceDE w:val="0"/>
        <w:autoSpaceDN w:val="0"/>
        <w:adjustRightInd w:val="0"/>
        <w:spacing w:before="120" w:after="120"/>
        <w:rPr>
          <w:szCs w:val="20"/>
        </w:rPr>
      </w:pPr>
      <w:r w:rsidRPr="0024723F">
        <w:rPr>
          <w:b/>
          <w:szCs w:val="20"/>
        </w:rPr>
        <w:t>11.46</w:t>
      </w:r>
      <w:r w:rsidRPr="0024723F">
        <w:rPr>
          <w:b/>
          <w:szCs w:val="20"/>
        </w:rPr>
        <w:tab/>
      </w:r>
      <w:r w:rsidRPr="0024723F">
        <w:rPr>
          <w:b/>
          <w:szCs w:val="20"/>
        </w:rPr>
        <w:tab/>
      </w:r>
      <w:r w:rsidRPr="0024723F">
        <w:rPr>
          <w:szCs w:val="20"/>
        </w:rPr>
        <w:t>In applying the provisions of this Article, any resubmitted notice which is received by the Bureau more than six months after the date on which the original notice was returned by the Bureau shall be considered to be a new notification with a new date of receipt</w:t>
      </w:r>
      <w:ins w:id="5" w:author="Wengryniuk, Jack" w:date="2017-10-21T05:41:00Z">
        <w:r w:rsidRPr="0024723F">
          <w:rPr>
            <w:szCs w:val="20"/>
            <w:vertAlign w:val="superscript"/>
          </w:rPr>
          <w:t>X</w:t>
        </w:r>
      </w:ins>
      <w:r w:rsidRPr="0024723F">
        <w:rPr>
          <w:szCs w:val="20"/>
        </w:rPr>
        <w:t>. For frequency assignments to a space station, should the new date of receipt of such a notice not comply with the period specified in No. </w:t>
      </w:r>
      <w:r w:rsidRPr="0024723F">
        <w:rPr>
          <w:b/>
          <w:bCs/>
          <w:szCs w:val="20"/>
        </w:rPr>
        <w:t>11.44.1</w:t>
      </w:r>
      <w:r w:rsidRPr="0024723F">
        <w:rPr>
          <w:szCs w:val="20"/>
        </w:rPr>
        <w:t xml:space="preserve"> or No. </w:t>
      </w:r>
      <w:r w:rsidRPr="0024723F">
        <w:rPr>
          <w:b/>
          <w:bCs/>
          <w:szCs w:val="20"/>
        </w:rPr>
        <w:t>11.43A</w:t>
      </w:r>
      <w:r w:rsidRPr="0024723F">
        <w:rPr>
          <w:szCs w:val="20"/>
        </w:rPr>
        <w:t>, as appropriate, the notice shall be returned to the notifying administration in the case of No. </w:t>
      </w:r>
      <w:r w:rsidRPr="0024723F">
        <w:rPr>
          <w:b/>
          <w:bCs/>
          <w:szCs w:val="20"/>
        </w:rPr>
        <w:t>11.44.1</w:t>
      </w:r>
      <w:r w:rsidRPr="0024723F">
        <w:rPr>
          <w:szCs w:val="20"/>
        </w:rPr>
        <w:t>, and the notice shall be examined as a new notice of a change in the characteristics of an assignment already recorded with a new date of receipt in the case of No. </w:t>
      </w:r>
      <w:r w:rsidRPr="0024723F">
        <w:rPr>
          <w:b/>
          <w:bCs/>
          <w:szCs w:val="20"/>
        </w:rPr>
        <w:t>11.43A</w:t>
      </w:r>
      <w:r w:rsidRPr="0024723F">
        <w:rPr>
          <w:szCs w:val="20"/>
        </w:rPr>
        <w:t>.</w:t>
      </w:r>
      <w:r w:rsidRPr="0024723F">
        <w:rPr>
          <w:sz w:val="16"/>
          <w:szCs w:val="16"/>
        </w:rPr>
        <w:t>     (WRC</w:t>
      </w:r>
      <w:r w:rsidRPr="0024723F">
        <w:rPr>
          <w:sz w:val="16"/>
          <w:szCs w:val="16"/>
        </w:rPr>
        <w:noBreakHyphen/>
      </w:r>
      <w:del w:id="6" w:author="^_^" w:date="2017-10-26T13:35:00Z">
        <w:r w:rsidRPr="0024723F">
          <w:rPr>
            <w:sz w:val="16"/>
            <w:szCs w:val="16"/>
          </w:rPr>
          <w:delText>07</w:delText>
        </w:r>
      </w:del>
      <w:ins w:id="7" w:author="^_^" w:date="2017-10-26T13:35:00Z">
        <w:r w:rsidRPr="0024723F">
          <w:rPr>
            <w:sz w:val="16"/>
            <w:szCs w:val="16"/>
          </w:rPr>
          <w:t>19</w:t>
        </w:r>
      </w:ins>
      <w:r w:rsidRPr="0024723F">
        <w:rPr>
          <w:sz w:val="16"/>
          <w:szCs w:val="16"/>
        </w:rPr>
        <w:t>)</w:t>
      </w:r>
      <w:r w:rsidRPr="0024723F">
        <w:rPr>
          <w:szCs w:val="20"/>
        </w:rPr>
        <w:t xml:space="preserve"> </w:t>
      </w:r>
    </w:p>
    <w:p w14:paraId="1077FD5B" w14:textId="77777777" w:rsidR="00916572" w:rsidRPr="0024723F" w:rsidRDefault="00916572" w:rsidP="00916572">
      <w:pPr>
        <w:tabs>
          <w:tab w:val="left" w:pos="1134"/>
          <w:tab w:val="left" w:pos="1588"/>
          <w:tab w:val="left" w:pos="1985"/>
        </w:tabs>
        <w:overflowPunct w:val="0"/>
        <w:autoSpaceDE w:val="0"/>
        <w:autoSpaceDN w:val="0"/>
        <w:adjustRightInd w:val="0"/>
        <w:spacing w:before="120" w:after="120"/>
        <w:rPr>
          <w:szCs w:val="20"/>
        </w:rPr>
      </w:pPr>
      <w:r>
        <w:rPr>
          <w:szCs w:val="20"/>
        </w:rPr>
        <w:br/>
      </w:r>
      <w:r w:rsidRPr="00681928">
        <w:rPr>
          <w:b/>
          <w:szCs w:val="20"/>
        </w:rPr>
        <w:t>Reasons</w:t>
      </w:r>
      <w:r>
        <w:rPr>
          <w:szCs w:val="20"/>
        </w:rPr>
        <w:t xml:space="preserve">: </w:t>
      </w:r>
      <w:r w:rsidRPr="00681928">
        <w:rPr>
          <w:szCs w:val="20"/>
        </w:rPr>
        <w:t xml:space="preserve">To include a reference to a footnote provision requiring the Bureau to send a reminder 2 months prior to the end of the six-month period referred to in No. </w:t>
      </w:r>
      <w:r w:rsidRPr="00681928">
        <w:rPr>
          <w:b/>
          <w:szCs w:val="20"/>
        </w:rPr>
        <w:t>11.46</w:t>
      </w:r>
      <w:r w:rsidRPr="00681928">
        <w:rPr>
          <w:szCs w:val="20"/>
        </w:rPr>
        <w:t>.</w:t>
      </w:r>
      <w:r w:rsidRPr="00681928">
        <w:rPr>
          <w:szCs w:val="20"/>
        </w:rPr>
        <w:tab/>
      </w:r>
    </w:p>
    <w:p w14:paraId="663F3CE9" w14:textId="77777777" w:rsidR="00916572" w:rsidRPr="0024723F" w:rsidRDefault="00916572" w:rsidP="00916572">
      <w:pPr>
        <w:keepNext/>
        <w:tabs>
          <w:tab w:val="left" w:pos="1134"/>
          <w:tab w:val="left" w:pos="1871"/>
          <w:tab w:val="left" w:pos="2268"/>
        </w:tabs>
        <w:overflowPunct w:val="0"/>
        <w:autoSpaceDE w:val="0"/>
        <w:autoSpaceDN w:val="0"/>
        <w:adjustRightInd w:val="0"/>
        <w:spacing w:before="240" w:after="120"/>
        <w:rPr>
          <w:rFonts w:hAnsi="Times New Roman Bold"/>
          <w:b/>
          <w:szCs w:val="20"/>
        </w:rPr>
      </w:pPr>
      <w:r w:rsidRPr="0024723F">
        <w:rPr>
          <w:rFonts w:hAnsi="Times New Roman Bold"/>
          <w:b/>
          <w:szCs w:val="20"/>
        </w:rPr>
        <w:t>ADD</w:t>
      </w:r>
      <w:r>
        <w:rPr>
          <w:rFonts w:hAnsi="Times New Roman Bold"/>
          <w:b/>
          <w:szCs w:val="20"/>
        </w:rPr>
        <w:tab/>
      </w:r>
      <w:r>
        <w:rPr>
          <w:bCs/>
        </w:rPr>
        <w:t>USA/AI7(C5)/2</w:t>
      </w:r>
    </w:p>
    <w:p w14:paraId="2310A0F8" w14:textId="77777777" w:rsidR="00916572" w:rsidRPr="0024723F" w:rsidRDefault="00916572" w:rsidP="00916572">
      <w:pPr>
        <w:tabs>
          <w:tab w:val="left" w:pos="1134"/>
          <w:tab w:val="left" w:pos="1871"/>
          <w:tab w:val="left" w:pos="2268"/>
        </w:tabs>
        <w:overflowPunct w:val="0"/>
        <w:autoSpaceDE w:val="0"/>
        <w:autoSpaceDN w:val="0"/>
        <w:adjustRightInd w:val="0"/>
        <w:spacing w:before="120" w:after="120"/>
        <w:rPr>
          <w:szCs w:val="20"/>
        </w:rPr>
      </w:pPr>
      <w:r w:rsidRPr="0024723F">
        <w:rPr>
          <w:szCs w:val="20"/>
        </w:rPr>
        <w:t>_______________</w:t>
      </w:r>
    </w:p>
    <w:p w14:paraId="4C81014C" w14:textId="63F8F526" w:rsidR="003004AA" w:rsidRPr="0024723F" w:rsidRDefault="00916572" w:rsidP="00916572">
      <w:pPr>
        <w:tabs>
          <w:tab w:val="left" w:pos="1134"/>
          <w:tab w:val="left" w:pos="1871"/>
          <w:tab w:val="left" w:pos="2268"/>
        </w:tabs>
        <w:overflowPunct w:val="0"/>
        <w:autoSpaceDE w:val="0"/>
        <w:autoSpaceDN w:val="0"/>
        <w:adjustRightInd w:val="0"/>
        <w:spacing w:before="120" w:after="120"/>
        <w:jc w:val="both"/>
        <w:rPr>
          <w:szCs w:val="20"/>
        </w:rPr>
      </w:pPr>
      <w:r w:rsidRPr="0024723F">
        <w:rPr>
          <w:b/>
          <w:szCs w:val="20"/>
          <w:vertAlign w:val="superscript"/>
        </w:rPr>
        <w:t xml:space="preserve">X </w:t>
      </w:r>
      <w:r w:rsidRPr="0024723F">
        <w:rPr>
          <w:b/>
          <w:szCs w:val="20"/>
          <w:lang w:val="en-GB"/>
        </w:rPr>
        <w:t>11.46.1</w:t>
      </w:r>
      <w:r w:rsidRPr="0024723F">
        <w:rPr>
          <w:b/>
          <w:szCs w:val="20"/>
        </w:rPr>
        <w:tab/>
      </w:r>
      <w:r w:rsidRPr="0024723F">
        <w:rPr>
          <w:szCs w:val="20"/>
        </w:rPr>
        <w:t xml:space="preserve">If the </w:t>
      </w:r>
      <w:ins w:id="8" w:author="John Wengryniuk" w:date="2018-08-02T11:17:00Z">
        <w:r w:rsidR="000444CF" w:rsidRPr="00333E85">
          <w:t>resubmitted notice is not received by the Bureau</w:t>
        </w:r>
        <w:r w:rsidR="000444CF" w:rsidRPr="0024723F">
          <w:rPr>
            <w:szCs w:val="20"/>
          </w:rPr>
          <w:t xml:space="preserve"> </w:t>
        </w:r>
      </w:ins>
      <w:del w:id="9" w:author="John Wengryniuk" w:date="2018-08-02T11:17:00Z">
        <w:r w:rsidRPr="0024723F" w:rsidDel="000444CF">
          <w:rPr>
            <w:szCs w:val="20"/>
          </w:rPr>
          <w:delText xml:space="preserve">notifying administration does not resubmit its notice </w:delText>
        </w:r>
      </w:del>
      <w:r w:rsidRPr="0024723F">
        <w:rPr>
          <w:szCs w:val="20"/>
        </w:rPr>
        <w:t>within four months from the date on which the original notice was returned by the Bureau, the Bureau shall</w:t>
      </w:r>
      <w:ins w:id="10" w:author="John Wengryniuk" w:date="2018-08-02T11:17:00Z">
        <w:r w:rsidR="000444CF">
          <w:rPr>
            <w:szCs w:val="20"/>
          </w:rPr>
          <w:t xml:space="preserve"> </w:t>
        </w:r>
        <w:r w:rsidR="000444CF" w:rsidRPr="00333E85">
          <w:t>shall promptly send a reminder to the notifying administration</w:t>
        </w:r>
      </w:ins>
      <w:del w:id="11" w:author="John Wengryniuk" w:date="2018-08-02T11:17:00Z">
        <w:r w:rsidRPr="0024723F" w:rsidDel="000444CF">
          <w:rPr>
            <w:szCs w:val="20"/>
          </w:rPr>
          <w:delText xml:space="preserve"> issue a reminder</w:delText>
        </w:r>
      </w:del>
      <w:r w:rsidRPr="0024723F">
        <w:rPr>
          <w:szCs w:val="20"/>
        </w:rPr>
        <w:t>.</w:t>
      </w:r>
    </w:p>
    <w:p w14:paraId="15888A2F" w14:textId="77777777" w:rsidR="00916572" w:rsidRDefault="00916572" w:rsidP="00916572">
      <w:pPr>
        <w:spacing w:after="120"/>
        <w:jc w:val="both"/>
      </w:pPr>
    </w:p>
    <w:p w14:paraId="3229DAA2" w14:textId="77777777" w:rsidR="00916572" w:rsidRPr="00681928" w:rsidRDefault="00916572" w:rsidP="00916572">
      <w:pPr>
        <w:spacing w:after="120"/>
      </w:pPr>
      <w:r w:rsidRPr="00681928">
        <w:rPr>
          <w:b/>
        </w:rPr>
        <w:t>Reasons</w:t>
      </w:r>
      <w:r>
        <w:t xml:space="preserve">: </w:t>
      </w:r>
      <w:r w:rsidRPr="00681928">
        <w:t xml:space="preserve">To implement the requirement for reminders during the six-month period and reduce the risk of a resubmission beyond the end </w:t>
      </w:r>
      <w:r>
        <w:t>six</w:t>
      </w:r>
      <w:r w:rsidRPr="00681928">
        <w:t xml:space="preserve">-month period referred to in No. </w:t>
      </w:r>
      <w:r w:rsidRPr="00681928">
        <w:rPr>
          <w:b/>
        </w:rPr>
        <w:t>11.46.</w:t>
      </w:r>
    </w:p>
    <w:p w14:paraId="0AB53D1D" w14:textId="77777777" w:rsidR="00916572" w:rsidRPr="00B023DA" w:rsidRDefault="00916572" w:rsidP="00916572">
      <w:pPr>
        <w:spacing w:after="120"/>
        <w:rPr>
          <w:u w:val="single"/>
        </w:rPr>
      </w:pPr>
    </w:p>
    <w:p w14:paraId="65F64737" w14:textId="77777777" w:rsidR="00916572" w:rsidRDefault="00916572" w:rsidP="00916572">
      <w:pPr>
        <w:spacing w:after="120"/>
        <w:ind w:left="-360"/>
        <w:jc w:val="center"/>
      </w:pPr>
      <w:r w:rsidRPr="001374EB">
        <w:t>__</w:t>
      </w:r>
      <w:r>
        <w:t>__________________</w:t>
      </w:r>
    </w:p>
    <w:p w14:paraId="725AE6A8" w14:textId="29294C36" w:rsidR="00916572" w:rsidRDefault="00916572" w:rsidP="00916572">
      <w:pPr>
        <w:spacing w:after="120"/>
        <w:rPr>
          <w:b/>
        </w:rPr>
      </w:pPr>
    </w:p>
    <w:sectPr w:rsidR="00916572">
      <w:footerReference w:type="default" r:id="rId7"/>
      <w:headerReference w:type="first" r:id="rId8"/>
      <w:footerReference w:type="firs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731487" w14:textId="77777777" w:rsidR="00FB17F7" w:rsidRDefault="00FB17F7">
      <w:pPr>
        <w:spacing w:after="0" w:line="240" w:lineRule="auto"/>
      </w:pPr>
      <w:r>
        <w:separator/>
      </w:r>
    </w:p>
  </w:endnote>
  <w:endnote w:type="continuationSeparator" w:id="0">
    <w:p w14:paraId="00A3D454" w14:textId="77777777" w:rsidR="00FB17F7" w:rsidRDefault="00FB17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auto"/>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2A1BBA" w14:textId="77777777" w:rsidR="002077AC" w:rsidRDefault="00FB17F7">
    <w:pPr>
      <w:pStyle w:val="Footer"/>
    </w:pPr>
  </w:p>
  <w:p w14:paraId="14766ABE" w14:textId="77777777" w:rsidR="002077AC" w:rsidRDefault="00FB17F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73DB43" w14:textId="77777777" w:rsidR="002077AC" w:rsidRDefault="00FB17F7">
    <w:pPr>
      <w:pStyle w:val="Footer"/>
      <w:tabs>
        <w:tab w:val="center" w:pos="4860"/>
        <w:tab w:val="right" w:pos="9900"/>
      </w:tabs>
    </w:pPr>
  </w:p>
  <w:p w14:paraId="20AF6D56" w14:textId="77777777" w:rsidR="002077AC" w:rsidRDefault="00FB17F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56E227" w14:textId="77777777" w:rsidR="00FB17F7" w:rsidRDefault="00FB17F7">
      <w:pPr>
        <w:spacing w:after="0" w:line="240" w:lineRule="auto"/>
      </w:pPr>
      <w:r>
        <w:separator/>
      </w:r>
    </w:p>
  </w:footnote>
  <w:footnote w:type="continuationSeparator" w:id="0">
    <w:p w14:paraId="359DC535" w14:textId="77777777" w:rsidR="00FB17F7" w:rsidRDefault="00FB17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065F9D" w14:textId="77777777" w:rsidR="002077AC" w:rsidRDefault="00FB17F7">
    <w:pPr>
      <w:pStyle w:val="Header"/>
      <w:tabs>
        <w:tab w:val="right" w:pos="9720"/>
      </w:tabs>
      <w:jc w:val="center"/>
      <w:rPr>
        <w:b/>
        <w:bCs/>
      </w:rPr>
    </w:pPr>
  </w:p>
  <w:p w14:paraId="178EDD5C" w14:textId="77777777" w:rsidR="002077AC" w:rsidRDefault="00FB17F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9A62303"/>
    <w:multiLevelType w:val="hybridMultilevel"/>
    <w:tmpl w:val="8C44759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4822457"/>
    <w:multiLevelType w:val="hybridMultilevel"/>
    <w:tmpl w:val="1F48957E"/>
    <w:lvl w:ilvl="0" w:tplc="5F12AF3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_^">
    <w15:presenceInfo w15:providerId="None" w15:userId="^_^"/>
  </w15:person>
  <w15:person w15:author="John Wengryniuk">
    <w15:presenceInfo w15:providerId="AD" w15:userId="S-1-5-21-1774803870-1740728921-617630493-506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23E"/>
    <w:rsid w:val="00040C02"/>
    <w:rsid w:val="000444CF"/>
    <w:rsid w:val="000463D1"/>
    <w:rsid w:val="000702C9"/>
    <w:rsid w:val="00075B21"/>
    <w:rsid w:val="00084064"/>
    <w:rsid w:val="000853C9"/>
    <w:rsid w:val="00092186"/>
    <w:rsid w:val="000A4044"/>
    <w:rsid w:val="000C7449"/>
    <w:rsid w:val="000D6C37"/>
    <w:rsid w:val="001110B7"/>
    <w:rsid w:val="00112EB0"/>
    <w:rsid w:val="00133085"/>
    <w:rsid w:val="00147C27"/>
    <w:rsid w:val="00167E32"/>
    <w:rsid w:val="001906EE"/>
    <w:rsid w:val="00191BE7"/>
    <w:rsid w:val="001A42F4"/>
    <w:rsid w:val="001A6E05"/>
    <w:rsid w:val="001A7DF8"/>
    <w:rsid w:val="001B423E"/>
    <w:rsid w:val="001D340D"/>
    <w:rsid w:val="001D589B"/>
    <w:rsid w:val="001E080A"/>
    <w:rsid w:val="001F6B51"/>
    <w:rsid w:val="0023512C"/>
    <w:rsid w:val="00240314"/>
    <w:rsid w:val="00257DD3"/>
    <w:rsid w:val="00281974"/>
    <w:rsid w:val="00283C54"/>
    <w:rsid w:val="00292D61"/>
    <w:rsid w:val="002A2D2E"/>
    <w:rsid w:val="002C3BC3"/>
    <w:rsid w:val="002F2090"/>
    <w:rsid w:val="003004AA"/>
    <w:rsid w:val="00374701"/>
    <w:rsid w:val="003E39E3"/>
    <w:rsid w:val="0040264B"/>
    <w:rsid w:val="00452F6B"/>
    <w:rsid w:val="004531F5"/>
    <w:rsid w:val="00456229"/>
    <w:rsid w:val="004A5FE3"/>
    <w:rsid w:val="0050232C"/>
    <w:rsid w:val="00503C39"/>
    <w:rsid w:val="00504A81"/>
    <w:rsid w:val="0050676F"/>
    <w:rsid w:val="0051705C"/>
    <w:rsid w:val="00517FEB"/>
    <w:rsid w:val="00527914"/>
    <w:rsid w:val="005436B2"/>
    <w:rsid w:val="0059229B"/>
    <w:rsid w:val="005D7912"/>
    <w:rsid w:val="005E21C2"/>
    <w:rsid w:val="005E409A"/>
    <w:rsid w:val="00625703"/>
    <w:rsid w:val="006366DA"/>
    <w:rsid w:val="0064073F"/>
    <w:rsid w:val="00642038"/>
    <w:rsid w:val="0064219D"/>
    <w:rsid w:val="00642C0C"/>
    <w:rsid w:val="006D27F1"/>
    <w:rsid w:val="00702C52"/>
    <w:rsid w:val="007F7D35"/>
    <w:rsid w:val="008272CA"/>
    <w:rsid w:val="00854014"/>
    <w:rsid w:val="008653BA"/>
    <w:rsid w:val="00866DAC"/>
    <w:rsid w:val="00893E46"/>
    <w:rsid w:val="008C35FD"/>
    <w:rsid w:val="008D614E"/>
    <w:rsid w:val="008F1C03"/>
    <w:rsid w:val="00901D82"/>
    <w:rsid w:val="00903E99"/>
    <w:rsid w:val="00912A6E"/>
    <w:rsid w:val="00916572"/>
    <w:rsid w:val="0094294C"/>
    <w:rsid w:val="00965C5A"/>
    <w:rsid w:val="0099798E"/>
    <w:rsid w:val="009B46F1"/>
    <w:rsid w:val="009C7D8E"/>
    <w:rsid w:val="009D3DBE"/>
    <w:rsid w:val="00A221A8"/>
    <w:rsid w:val="00A378C3"/>
    <w:rsid w:val="00A5421F"/>
    <w:rsid w:val="00A544D9"/>
    <w:rsid w:val="00A65AE2"/>
    <w:rsid w:val="00A824D4"/>
    <w:rsid w:val="00AA32D0"/>
    <w:rsid w:val="00AA46D7"/>
    <w:rsid w:val="00AB1A5D"/>
    <w:rsid w:val="00AB2C36"/>
    <w:rsid w:val="00AC65AF"/>
    <w:rsid w:val="00AE477A"/>
    <w:rsid w:val="00AF51CF"/>
    <w:rsid w:val="00AF7E4E"/>
    <w:rsid w:val="00B41571"/>
    <w:rsid w:val="00BB4CAC"/>
    <w:rsid w:val="00BF707A"/>
    <w:rsid w:val="00C14663"/>
    <w:rsid w:val="00C36ECE"/>
    <w:rsid w:val="00C44EF8"/>
    <w:rsid w:val="00C46C6F"/>
    <w:rsid w:val="00C60813"/>
    <w:rsid w:val="00C743E8"/>
    <w:rsid w:val="00C805F3"/>
    <w:rsid w:val="00CA5AEA"/>
    <w:rsid w:val="00CB54BB"/>
    <w:rsid w:val="00CE28B0"/>
    <w:rsid w:val="00D05784"/>
    <w:rsid w:val="00D12213"/>
    <w:rsid w:val="00D146A4"/>
    <w:rsid w:val="00D805A1"/>
    <w:rsid w:val="00DA4958"/>
    <w:rsid w:val="00E24A2C"/>
    <w:rsid w:val="00EA7EC1"/>
    <w:rsid w:val="00EB63B4"/>
    <w:rsid w:val="00ED1650"/>
    <w:rsid w:val="00ED2B1E"/>
    <w:rsid w:val="00EF3568"/>
    <w:rsid w:val="00F12AB0"/>
    <w:rsid w:val="00F1667C"/>
    <w:rsid w:val="00F6464E"/>
    <w:rsid w:val="00F8605E"/>
    <w:rsid w:val="00F97054"/>
    <w:rsid w:val="00FA265C"/>
    <w:rsid w:val="00FB17F7"/>
    <w:rsid w:val="00FC3502"/>
    <w:rsid w:val="00FD78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C5253B"/>
  <w15:chartTrackingRefBased/>
  <w15:docId w15:val="{1FFC619D-2FA2-4546-A515-499223771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Section of paper,título 1,h1,1st level,H1-TS,H1,h11,h12,h13,h14,h15,h16,h17,h111,h121,h131,h141,h151,h161,h18,h112,h122,h132,h142,h152,h162,h19,h113,h123,h133,h143,h153,h163,NMP Heading 1,1,Chapter Style,level 1,Huvudrubrik"/>
    <w:basedOn w:val="Normal"/>
    <w:next w:val="Normal"/>
    <w:link w:val="Heading1Char"/>
    <w:qFormat/>
    <w:rsid w:val="00916572"/>
    <w:pPr>
      <w:keepNext/>
      <w:tabs>
        <w:tab w:val="left" w:pos="360"/>
        <w:tab w:val="left" w:pos="900"/>
      </w:tabs>
      <w:spacing w:after="0" w:line="240" w:lineRule="auto"/>
      <w:outlineLvl w:val="0"/>
    </w:pPr>
    <w:rPr>
      <w:rFonts w:ascii="Times New Roman" w:eastAsia="Times New Roman" w:hAnsi="Times New Roman" w:cs="Times New Roman"/>
      <w:b/>
      <w:bCs/>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57DD3"/>
    <w:rPr>
      <w:color w:val="0000FF"/>
      <w:u w:val="single"/>
    </w:rPr>
  </w:style>
  <w:style w:type="paragraph" w:styleId="NormalWeb">
    <w:name w:val="Normal (Web)"/>
    <w:basedOn w:val="Normal"/>
    <w:uiPriority w:val="99"/>
    <w:unhideWhenUsed/>
    <w:rsid w:val="00257DD3"/>
    <w:pPr>
      <w:spacing w:after="0" w:line="240" w:lineRule="auto"/>
    </w:pPr>
    <w:rPr>
      <w:rFonts w:ascii="Times New Roman" w:hAnsi="Times New Roman" w:cs="Times New Roman"/>
      <w:sz w:val="24"/>
      <w:szCs w:val="24"/>
    </w:rPr>
  </w:style>
  <w:style w:type="paragraph" w:customStyle="1" w:styleId="ECCTabletext">
    <w:name w:val="ECC Table text"/>
    <w:rsid w:val="00BB4CAC"/>
    <w:pPr>
      <w:spacing w:before="60" w:after="60" w:line="240" w:lineRule="auto"/>
    </w:pPr>
    <w:rPr>
      <w:rFonts w:ascii="Arial" w:eastAsia="Times New Roman" w:hAnsi="Arial" w:cs="Times New Roman"/>
      <w:sz w:val="20"/>
      <w:szCs w:val="20"/>
      <w:lang w:val="da-DK"/>
    </w:rPr>
  </w:style>
  <w:style w:type="paragraph" w:styleId="ListParagraph">
    <w:name w:val="List Paragraph"/>
    <w:basedOn w:val="Normal"/>
    <w:uiPriority w:val="34"/>
    <w:qFormat/>
    <w:rsid w:val="00BB4CAC"/>
    <w:pPr>
      <w:ind w:left="720"/>
      <w:contextualSpacing/>
    </w:pPr>
  </w:style>
  <w:style w:type="paragraph" w:styleId="Subtitle">
    <w:name w:val="Subtitle"/>
    <w:basedOn w:val="Normal"/>
    <w:link w:val="SubtitleChar"/>
    <w:uiPriority w:val="11"/>
    <w:qFormat/>
    <w:rsid w:val="00A5421F"/>
    <w:pPr>
      <w:spacing w:after="0" w:line="240" w:lineRule="auto"/>
    </w:pPr>
    <w:rPr>
      <w:rFonts w:ascii="Arial" w:eastAsia="Times New Roman" w:hAnsi="Arial" w:cs="Arial"/>
      <w:sz w:val="24"/>
      <w:szCs w:val="24"/>
      <w:u w:val="single"/>
      <w:lang w:eastAsia="ko-KR"/>
    </w:rPr>
  </w:style>
  <w:style w:type="character" w:customStyle="1" w:styleId="SubtitleChar">
    <w:name w:val="Subtitle Char"/>
    <w:basedOn w:val="DefaultParagraphFont"/>
    <w:link w:val="Subtitle"/>
    <w:uiPriority w:val="11"/>
    <w:rsid w:val="00A5421F"/>
    <w:rPr>
      <w:rFonts w:ascii="Arial" w:eastAsia="Times New Roman" w:hAnsi="Arial" w:cs="Arial"/>
      <w:sz w:val="24"/>
      <w:szCs w:val="24"/>
      <w:u w:val="single"/>
      <w:lang w:eastAsia="ko-KR"/>
    </w:rPr>
  </w:style>
  <w:style w:type="character" w:customStyle="1" w:styleId="Heading1Char">
    <w:name w:val="Heading 1 Char"/>
    <w:aliases w:val="Section of paper Char,título 1 Char,h1 Char,1st level Char,H1-TS Char,H1 Char,h11 Char,h12 Char,h13 Char,h14 Char,h15 Char,h16 Char,h17 Char,h111 Char,h121 Char,h131 Char,h141 Char,h151 Char,h161 Char,h18 Char,h112 Char,h122 Char,h19 Char"/>
    <w:basedOn w:val="DefaultParagraphFont"/>
    <w:link w:val="Heading1"/>
    <w:rsid w:val="00916572"/>
    <w:rPr>
      <w:rFonts w:ascii="Times New Roman" w:eastAsia="Times New Roman" w:hAnsi="Times New Roman" w:cs="Times New Roman"/>
      <w:b/>
      <w:bCs/>
      <w:sz w:val="24"/>
      <w:szCs w:val="20"/>
      <w:u w:val="single"/>
    </w:rPr>
  </w:style>
  <w:style w:type="paragraph" w:styleId="Header">
    <w:name w:val="header"/>
    <w:aliases w:val="encabezado,he,header odd,header odd1,header odd2,h,Header/Footer,Page No,header odd3,header odd4,header odd5,header odd6,header1,header2,header3,header odd11,header odd21,header odd7,header4,header odd8,header odd9,header5,header odd12,ho"/>
    <w:basedOn w:val="Normal"/>
    <w:link w:val="HeaderChar"/>
    <w:uiPriority w:val="99"/>
    <w:rsid w:val="00916572"/>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HeaderChar">
    <w:name w:val="Header Char"/>
    <w:aliases w:val="encabezado Char,he Char,header odd Char,header odd1 Char,header odd2 Char,h Char,Header/Footer Char,Page No Char,header odd3 Char,header odd4 Char,header odd5 Char,header odd6 Char,header1 Char,header2 Char,header3 Char,header odd11 Char"/>
    <w:basedOn w:val="DefaultParagraphFont"/>
    <w:link w:val="Header"/>
    <w:uiPriority w:val="99"/>
    <w:rsid w:val="00916572"/>
    <w:rPr>
      <w:rFonts w:ascii="Times New Roman" w:eastAsia="Times New Roman" w:hAnsi="Times New Roman" w:cs="Times New Roman"/>
      <w:sz w:val="24"/>
      <w:szCs w:val="24"/>
    </w:rPr>
  </w:style>
  <w:style w:type="paragraph" w:styleId="Footer">
    <w:name w:val="footer"/>
    <w:aliases w:val="footer odd,footer1,footer odd1,footer5,footer odd4,footer odd2,footer2,footer odd3,footer11,footer odd11,footer51,footer odd41,footer odd21,footer21,footer12,footer odd12,footer52,footer odd42,footer odd22,footer22,footer4,footer odd6"/>
    <w:basedOn w:val="Normal"/>
    <w:link w:val="FooterChar"/>
    <w:uiPriority w:val="99"/>
    <w:rsid w:val="00916572"/>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FooterChar">
    <w:name w:val="Footer Char"/>
    <w:aliases w:val="footer odd Char,footer1 Char,footer odd1 Char,footer5 Char,footer odd4 Char,footer odd2 Char,footer2 Char,footer odd3 Char,footer11 Char,footer odd11 Char,footer51 Char,footer odd41 Char,footer odd21 Char,footer21 Char,footer12 Char"/>
    <w:basedOn w:val="DefaultParagraphFont"/>
    <w:link w:val="Footer"/>
    <w:uiPriority w:val="99"/>
    <w:rsid w:val="0091657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00254">
      <w:bodyDiv w:val="1"/>
      <w:marLeft w:val="0"/>
      <w:marRight w:val="0"/>
      <w:marTop w:val="0"/>
      <w:marBottom w:val="0"/>
      <w:divBdr>
        <w:top w:val="none" w:sz="0" w:space="0" w:color="auto"/>
        <w:left w:val="none" w:sz="0" w:space="0" w:color="auto"/>
        <w:bottom w:val="none" w:sz="0" w:space="0" w:color="auto"/>
        <w:right w:val="none" w:sz="0" w:space="0" w:color="auto"/>
      </w:divBdr>
    </w:div>
    <w:div w:id="430508870">
      <w:bodyDiv w:val="1"/>
      <w:marLeft w:val="0"/>
      <w:marRight w:val="0"/>
      <w:marTop w:val="0"/>
      <w:marBottom w:val="0"/>
      <w:divBdr>
        <w:top w:val="none" w:sz="0" w:space="0" w:color="auto"/>
        <w:left w:val="none" w:sz="0" w:space="0" w:color="auto"/>
        <w:bottom w:val="none" w:sz="0" w:space="0" w:color="auto"/>
        <w:right w:val="none" w:sz="0" w:space="0" w:color="auto"/>
      </w:divBdr>
    </w:div>
    <w:div w:id="488251433">
      <w:bodyDiv w:val="1"/>
      <w:marLeft w:val="0"/>
      <w:marRight w:val="0"/>
      <w:marTop w:val="0"/>
      <w:marBottom w:val="0"/>
      <w:divBdr>
        <w:top w:val="none" w:sz="0" w:space="0" w:color="auto"/>
        <w:left w:val="none" w:sz="0" w:space="0" w:color="auto"/>
        <w:bottom w:val="none" w:sz="0" w:space="0" w:color="auto"/>
        <w:right w:val="none" w:sz="0" w:space="0" w:color="auto"/>
      </w:divBdr>
    </w:div>
    <w:div w:id="567108906">
      <w:bodyDiv w:val="1"/>
      <w:marLeft w:val="0"/>
      <w:marRight w:val="0"/>
      <w:marTop w:val="0"/>
      <w:marBottom w:val="0"/>
      <w:divBdr>
        <w:top w:val="none" w:sz="0" w:space="0" w:color="auto"/>
        <w:left w:val="none" w:sz="0" w:space="0" w:color="auto"/>
        <w:bottom w:val="none" w:sz="0" w:space="0" w:color="auto"/>
        <w:right w:val="none" w:sz="0" w:space="0" w:color="auto"/>
      </w:divBdr>
    </w:div>
    <w:div w:id="1169904603">
      <w:bodyDiv w:val="1"/>
      <w:marLeft w:val="0"/>
      <w:marRight w:val="0"/>
      <w:marTop w:val="0"/>
      <w:marBottom w:val="0"/>
      <w:divBdr>
        <w:top w:val="none" w:sz="0" w:space="0" w:color="auto"/>
        <w:left w:val="none" w:sz="0" w:space="0" w:color="auto"/>
        <w:bottom w:val="none" w:sz="0" w:space="0" w:color="auto"/>
        <w:right w:val="none" w:sz="0" w:space="0" w:color="auto"/>
      </w:divBdr>
    </w:div>
    <w:div w:id="1279987964">
      <w:bodyDiv w:val="1"/>
      <w:marLeft w:val="0"/>
      <w:marRight w:val="0"/>
      <w:marTop w:val="0"/>
      <w:marBottom w:val="0"/>
      <w:divBdr>
        <w:top w:val="none" w:sz="0" w:space="0" w:color="auto"/>
        <w:left w:val="none" w:sz="0" w:space="0" w:color="auto"/>
        <w:bottom w:val="none" w:sz="0" w:space="0" w:color="auto"/>
        <w:right w:val="none" w:sz="0" w:space="0" w:color="auto"/>
      </w:divBdr>
      <w:divsChild>
        <w:div w:id="1694963122">
          <w:marLeft w:val="0"/>
          <w:marRight w:val="0"/>
          <w:marTop w:val="0"/>
          <w:marBottom w:val="0"/>
          <w:divBdr>
            <w:top w:val="none" w:sz="0" w:space="0" w:color="auto"/>
            <w:left w:val="none" w:sz="0" w:space="0" w:color="auto"/>
            <w:bottom w:val="none" w:sz="0" w:space="0" w:color="auto"/>
            <w:right w:val="none" w:sz="0" w:space="0" w:color="auto"/>
          </w:divBdr>
          <w:divsChild>
            <w:div w:id="741486291">
              <w:marLeft w:val="0"/>
              <w:marRight w:val="0"/>
              <w:marTop w:val="225"/>
              <w:marBottom w:val="0"/>
              <w:divBdr>
                <w:top w:val="none" w:sz="0" w:space="0" w:color="auto"/>
                <w:left w:val="none" w:sz="0" w:space="0" w:color="auto"/>
                <w:bottom w:val="none" w:sz="0" w:space="0" w:color="auto"/>
                <w:right w:val="none" w:sz="0" w:space="0" w:color="auto"/>
              </w:divBdr>
              <w:divsChild>
                <w:div w:id="1659113891">
                  <w:marLeft w:val="0"/>
                  <w:marRight w:val="0"/>
                  <w:marTop w:val="0"/>
                  <w:marBottom w:val="225"/>
                  <w:divBdr>
                    <w:top w:val="none" w:sz="0" w:space="0" w:color="auto"/>
                    <w:left w:val="none" w:sz="0" w:space="0" w:color="auto"/>
                    <w:bottom w:val="none" w:sz="0" w:space="0" w:color="auto"/>
                    <w:right w:val="none" w:sz="0" w:space="0" w:color="auto"/>
                  </w:divBdr>
                  <w:divsChild>
                    <w:div w:id="1716346659">
                      <w:marLeft w:val="0"/>
                      <w:marRight w:val="0"/>
                      <w:marTop w:val="0"/>
                      <w:marBottom w:val="0"/>
                      <w:divBdr>
                        <w:top w:val="none" w:sz="0" w:space="0" w:color="auto"/>
                        <w:left w:val="none" w:sz="0" w:space="0" w:color="auto"/>
                        <w:bottom w:val="none" w:sz="0" w:space="0" w:color="auto"/>
                        <w:right w:val="none" w:sz="0" w:space="0" w:color="auto"/>
                      </w:divBdr>
                      <w:divsChild>
                        <w:div w:id="1849321435">
                          <w:marLeft w:val="0"/>
                          <w:marRight w:val="0"/>
                          <w:marTop w:val="0"/>
                          <w:marBottom w:val="225"/>
                          <w:divBdr>
                            <w:top w:val="none" w:sz="0" w:space="0" w:color="auto"/>
                            <w:left w:val="none" w:sz="0" w:space="0" w:color="auto"/>
                            <w:bottom w:val="none" w:sz="0" w:space="0" w:color="auto"/>
                            <w:right w:val="none" w:sz="0" w:space="0" w:color="auto"/>
                          </w:divBdr>
                          <w:divsChild>
                            <w:div w:id="11149540">
                              <w:marLeft w:val="0"/>
                              <w:marRight w:val="0"/>
                              <w:marTop w:val="0"/>
                              <w:marBottom w:val="0"/>
                              <w:divBdr>
                                <w:top w:val="none" w:sz="0" w:space="0" w:color="auto"/>
                                <w:left w:val="none" w:sz="0" w:space="0" w:color="auto"/>
                                <w:bottom w:val="none" w:sz="0" w:space="0" w:color="auto"/>
                                <w:right w:val="none" w:sz="0" w:space="0" w:color="auto"/>
                              </w:divBdr>
                              <w:divsChild>
                                <w:div w:id="940067565">
                                  <w:marLeft w:val="0"/>
                                  <w:marRight w:val="0"/>
                                  <w:marTop w:val="0"/>
                                  <w:marBottom w:val="0"/>
                                  <w:divBdr>
                                    <w:top w:val="none" w:sz="0" w:space="0" w:color="auto"/>
                                    <w:left w:val="none" w:sz="0" w:space="0" w:color="auto"/>
                                    <w:bottom w:val="none" w:sz="0" w:space="0" w:color="auto"/>
                                    <w:right w:val="none" w:sz="0" w:space="0" w:color="auto"/>
                                  </w:divBdr>
                                  <w:divsChild>
                                    <w:div w:id="723874632">
                                      <w:marLeft w:val="0"/>
                                      <w:marRight w:val="0"/>
                                      <w:marTop w:val="0"/>
                                      <w:marBottom w:val="0"/>
                                      <w:divBdr>
                                        <w:top w:val="none" w:sz="0" w:space="0" w:color="auto"/>
                                        <w:left w:val="none" w:sz="0" w:space="0" w:color="auto"/>
                                        <w:bottom w:val="none" w:sz="0" w:space="0" w:color="auto"/>
                                        <w:right w:val="none" w:sz="0" w:space="0" w:color="auto"/>
                                      </w:divBdr>
                                      <w:divsChild>
                                        <w:div w:id="205068721">
                                          <w:marLeft w:val="0"/>
                                          <w:marRight w:val="0"/>
                                          <w:marTop w:val="0"/>
                                          <w:marBottom w:val="0"/>
                                          <w:divBdr>
                                            <w:top w:val="none" w:sz="0" w:space="0" w:color="auto"/>
                                            <w:left w:val="none" w:sz="0" w:space="0" w:color="auto"/>
                                            <w:bottom w:val="none" w:sz="0" w:space="0" w:color="auto"/>
                                            <w:right w:val="none" w:sz="0" w:space="0" w:color="auto"/>
                                          </w:divBdr>
                                          <w:divsChild>
                                            <w:div w:id="130746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4579057">
      <w:bodyDiv w:val="1"/>
      <w:marLeft w:val="0"/>
      <w:marRight w:val="0"/>
      <w:marTop w:val="0"/>
      <w:marBottom w:val="0"/>
      <w:divBdr>
        <w:top w:val="none" w:sz="0" w:space="0" w:color="auto"/>
        <w:left w:val="none" w:sz="0" w:space="0" w:color="auto"/>
        <w:bottom w:val="none" w:sz="0" w:space="0" w:color="auto"/>
        <w:right w:val="none" w:sz="0" w:space="0" w:color="auto"/>
      </w:divBdr>
      <w:divsChild>
        <w:div w:id="821121803">
          <w:marLeft w:val="0"/>
          <w:marRight w:val="0"/>
          <w:marTop w:val="0"/>
          <w:marBottom w:val="0"/>
          <w:divBdr>
            <w:top w:val="none" w:sz="0" w:space="0" w:color="auto"/>
            <w:left w:val="none" w:sz="0" w:space="0" w:color="auto"/>
            <w:bottom w:val="none" w:sz="0" w:space="0" w:color="auto"/>
            <w:right w:val="none" w:sz="0" w:space="0" w:color="auto"/>
          </w:divBdr>
          <w:divsChild>
            <w:div w:id="1867014662">
              <w:marLeft w:val="0"/>
              <w:marRight w:val="0"/>
              <w:marTop w:val="225"/>
              <w:marBottom w:val="0"/>
              <w:divBdr>
                <w:top w:val="none" w:sz="0" w:space="0" w:color="auto"/>
                <w:left w:val="none" w:sz="0" w:space="0" w:color="auto"/>
                <w:bottom w:val="none" w:sz="0" w:space="0" w:color="auto"/>
                <w:right w:val="none" w:sz="0" w:space="0" w:color="auto"/>
              </w:divBdr>
              <w:divsChild>
                <w:div w:id="839976489">
                  <w:marLeft w:val="0"/>
                  <w:marRight w:val="0"/>
                  <w:marTop w:val="0"/>
                  <w:marBottom w:val="225"/>
                  <w:divBdr>
                    <w:top w:val="none" w:sz="0" w:space="0" w:color="auto"/>
                    <w:left w:val="none" w:sz="0" w:space="0" w:color="auto"/>
                    <w:bottom w:val="none" w:sz="0" w:space="0" w:color="auto"/>
                    <w:right w:val="none" w:sz="0" w:space="0" w:color="auto"/>
                  </w:divBdr>
                  <w:divsChild>
                    <w:div w:id="2106488084">
                      <w:marLeft w:val="0"/>
                      <w:marRight w:val="0"/>
                      <w:marTop w:val="0"/>
                      <w:marBottom w:val="0"/>
                      <w:divBdr>
                        <w:top w:val="none" w:sz="0" w:space="0" w:color="auto"/>
                        <w:left w:val="none" w:sz="0" w:space="0" w:color="auto"/>
                        <w:bottom w:val="none" w:sz="0" w:space="0" w:color="auto"/>
                        <w:right w:val="none" w:sz="0" w:space="0" w:color="auto"/>
                      </w:divBdr>
                      <w:divsChild>
                        <w:div w:id="669453640">
                          <w:marLeft w:val="0"/>
                          <w:marRight w:val="0"/>
                          <w:marTop w:val="0"/>
                          <w:marBottom w:val="225"/>
                          <w:divBdr>
                            <w:top w:val="none" w:sz="0" w:space="0" w:color="auto"/>
                            <w:left w:val="none" w:sz="0" w:space="0" w:color="auto"/>
                            <w:bottom w:val="none" w:sz="0" w:space="0" w:color="auto"/>
                            <w:right w:val="none" w:sz="0" w:space="0" w:color="auto"/>
                          </w:divBdr>
                          <w:divsChild>
                            <w:div w:id="2110276430">
                              <w:marLeft w:val="0"/>
                              <w:marRight w:val="0"/>
                              <w:marTop w:val="0"/>
                              <w:marBottom w:val="0"/>
                              <w:divBdr>
                                <w:top w:val="none" w:sz="0" w:space="0" w:color="auto"/>
                                <w:left w:val="none" w:sz="0" w:space="0" w:color="auto"/>
                                <w:bottom w:val="none" w:sz="0" w:space="0" w:color="auto"/>
                                <w:right w:val="none" w:sz="0" w:space="0" w:color="auto"/>
                              </w:divBdr>
                              <w:divsChild>
                                <w:div w:id="1814174532">
                                  <w:marLeft w:val="0"/>
                                  <w:marRight w:val="0"/>
                                  <w:marTop w:val="0"/>
                                  <w:marBottom w:val="0"/>
                                  <w:divBdr>
                                    <w:top w:val="none" w:sz="0" w:space="0" w:color="auto"/>
                                    <w:left w:val="none" w:sz="0" w:space="0" w:color="auto"/>
                                    <w:bottom w:val="none" w:sz="0" w:space="0" w:color="auto"/>
                                    <w:right w:val="none" w:sz="0" w:space="0" w:color="auto"/>
                                  </w:divBdr>
                                  <w:divsChild>
                                    <w:div w:id="1912691097">
                                      <w:marLeft w:val="0"/>
                                      <w:marRight w:val="0"/>
                                      <w:marTop w:val="0"/>
                                      <w:marBottom w:val="0"/>
                                      <w:divBdr>
                                        <w:top w:val="none" w:sz="0" w:space="0" w:color="auto"/>
                                        <w:left w:val="none" w:sz="0" w:space="0" w:color="auto"/>
                                        <w:bottom w:val="none" w:sz="0" w:space="0" w:color="auto"/>
                                        <w:right w:val="none" w:sz="0" w:space="0" w:color="auto"/>
                                      </w:divBdr>
                                      <w:divsChild>
                                        <w:div w:id="794713367">
                                          <w:marLeft w:val="0"/>
                                          <w:marRight w:val="0"/>
                                          <w:marTop w:val="0"/>
                                          <w:marBottom w:val="0"/>
                                          <w:divBdr>
                                            <w:top w:val="none" w:sz="0" w:space="0" w:color="auto"/>
                                            <w:left w:val="none" w:sz="0" w:space="0" w:color="auto"/>
                                            <w:bottom w:val="none" w:sz="0" w:space="0" w:color="auto"/>
                                            <w:right w:val="none" w:sz="0" w:space="0" w:color="auto"/>
                                          </w:divBdr>
                                          <w:divsChild>
                                            <w:div w:id="152201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46980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655</Words>
  <Characters>3735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Echostar</Company>
  <LinksUpToDate>false</LinksUpToDate>
  <CharactersWithSpaces>4382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Manner, Jennifer</dc:creator>
  <cp:keywords/>
  <dc:description/>
  <cp:lastModifiedBy>John Wengryniuk</cp:lastModifiedBy>
  <cp:revision>4</cp:revision>
  <dcterms:created xsi:type="dcterms:W3CDTF">2018-08-02T15:21:00Z</dcterms:created>
  <dcterms:modified xsi:type="dcterms:W3CDTF">2018-08-02T15:23:00Z</dcterms:modified>
</cp:coreProperties>
</file>