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A3DF9C" w14:textId="77777777" w:rsidR="003E3671" w:rsidRPr="00DB1AC2" w:rsidRDefault="003E3671" w:rsidP="003E3671">
      <w:pPr>
        <w:pStyle w:val="Heading1"/>
        <w:spacing w:after="120"/>
        <w:jc w:val="center"/>
        <w:rPr>
          <w:szCs w:val="24"/>
          <w:u w:val="none"/>
        </w:rPr>
      </w:pPr>
      <w:r w:rsidRPr="00DB1AC2">
        <w:rPr>
          <w:szCs w:val="24"/>
          <w:u w:val="none"/>
        </w:rPr>
        <w:t>UNITED STATES OF AMERICA</w:t>
      </w:r>
      <w:bookmarkStart w:id="0" w:name="_GoBack"/>
      <w:bookmarkEnd w:id="0"/>
    </w:p>
    <w:p w14:paraId="43B8D05C" w14:textId="77777777" w:rsidR="00AA0EEB" w:rsidRDefault="00AA0EEB" w:rsidP="00AA0EEB">
      <w:pPr>
        <w:widowControl w:val="0"/>
        <w:autoSpaceDE w:val="0"/>
        <w:autoSpaceDN w:val="0"/>
        <w:adjustRightInd w:val="0"/>
        <w:ind w:left="1000"/>
      </w:pPr>
      <w:r>
        <w:rPr>
          <w:b/>
          <w:bCs/>
        </w:rPr>
        <w:t>DRAFT PROPOSALS FOR THE WORK OF THE CONFERENCE</w:t>
      </w:r>
    </w:p>
    <w:p w14:paraId="517CAADC" w14:textId="77777777" w:rsidR="003E3671" w:rsidRPr="00241F98" w:rsidRDefault="003E3671" w:rsidP="003E3671">
      <w:pPr>
        <w:pStyle w:val="enumlev1"/>
        <w:tabs>
          <w:tab w:val="left" w:pos="851"/>
        </w:tabs>
        <w:spacing w:before="0" w:after="120"/>
        <w:ind w:left="792" w:hanging="792"/>
        <w:jc w:val="both"/>
        <w:rPr>
          <w:szCs w:val="24"/>
          <w:lang w:val="en-US"/>
        </w:rPr>
      </w:pPr>
    </w:p>
    <w:p w14:paraId="36B391F7" w14:textId="77777777" w:rsidR="003E3671" w:rsidRPr="00797294" w:rsidRDefault="003E3671" w:rsidP="003E3671">
      <w:pPr>
        <w:spacing w:after="120"/>
      </w:pPr>
      <w:r w:rsidRPr="00797294">
        <w:rPr>
          <w:b/>
          <w:bCs/>
        </w:rPr>
        <w:t>Agenda Item 1.</w:t>
      </w:r>
      <w:r>
        <w:rPr>
          <w:b/>
          <w:bCs/>
        </w:rPr>
        <w:t>7</w:t>
      </w:r>
      <w:r w:rsidRPr="00797294">
        <w:rPr>
          <w:bCs/>
          <w:i/>
        </w:rPr>
        <w:t>:</w:t>
      </w:r>
      <w:r w:rsidRPr="00797294">
        <w:rPr>
          <w:b/>
          <w:bCs/>
          <w:i/>
        </w:rPr>
        <w:t xml:space="preserve">  </w:t>
      </w:r>
      <w:r w:rsidRPr="001557EE">
        <w:rPr>
          <w:i/>
        </w:rPr>
        <w:t xml:space="preserve">to study the spectrum needs for telemetry, tracking and command (TT&amp;C) in the space operation service for non-geostationary (NGSO) satellites with short duration missions, to assess the suitability of existing allocations to the space operation service and, if necessary, to consider new allocations, in accordance with Resolution </w:t>
      </w:r>
      <w:r w:rsidRPr="001557EE">
        <w:rPr>
          <w:b/>
          <w:i/>
        </w:rPr>
        <w:t>659 (WRC-15</w:t>
      </w:r>
      <w:r w:rsidRPr="00797294">
        <w:rPr>
          <w:b/>
          <w:i/>
        </w:rPr>
        <w:t>)</w:t>
      </w:r>
    </w:p>
    <w:p w14:paraId="21F3749E" w14:textId="77777777" w:rsidR="003E3671" w:rsidRPr="00797294" w:rsidRDefault="003E3671" w:rsidP="003E3671">
      <w:pPr>
        <w:spacing w:after="120"/>
        <w:rPr>
          <w:bCs/>
        </w:rPr>
      </w:pPr>
    </w:p>
    <w:p w14:paraId="13CD9A9B" w14:textId="77777777" w:rsidR="003E3671" w:rsidRDefault="003E3671" w:rsidP="003E3671">
      <w:pPr>
        <w:spacing w:after="120"/>
        <w:rPr>
          <w:del w:id="1" w:author="ASRI" w:date="2018-08-31T09:42:00Z"/>
        </w:rPr>
      </w:pPr>
      <w:r w:rsidRPr="00797294">
        <w:rPr>
          <w:b/>
          <w:bCs/>
        </w:rPr>
        <w:t>BACKGROUND</w:t>
      </w:r>
      <w:r w:rsidRPr="00797294">
        <w:t xml:space="preserve">:  </w:t>
      </w:r>
    </w:p>
    <w:p w14:paraId="51B0F18B" w14:textId="77777777" w:rsidR="003E3671" w:rsidRPr="00B31101" w:rsidRDefault="003E3671" w:rsidP="003E3671">
      <w:pPr>
        <w:spacing w:after="120"/>
      </w:pPr>
    </w:p>
    <w:p w14:paraId="0C2F350B" w14:textId="12C8687B" w:rsidR="003E3671" w:rsidRDefault="003E3671" w:rsidP="009F49BC">
      <w:pPr>
        <w:autoSpaceDE w:val="0"/>
        <w:autoSpaceDN w:val="0"/>
        <w:adjustRightInd w:val="0"/>
      </w:pPr>
      <w:r w:rsidRPr="001557EE">
        <w:t>The demand for suitable spectrum for NGSO satellites with short duration</w:t>
      </w:r>
      <w:ins w:id="2" w:author="ASRI" w:date="2018-08-31T09:42:00Z">
        <w:r w:rsidRPr="001557EE">
          <w:t xml:space="preserve"> </w:t>
        </w:r>
        <w:r w:rsidR="0038308A">
          <w:t>(SD)</w:t>
        </w:r>
      </w:ins>
      <w:r w:rsidRPr="001557EE">
        <w:t xml:space="preserve"> missions is growing due to the increasing number of these types of satellite missions. </w:t>
      </w:r>
      <w:r w:rsidR="00DB25A5" w:rsidRPr="001557EE">
        <w:t xml:space="preserve">The term “short duration mission” used in Resolution </w:t>
      </w:r>
      <w:r w:rsidR="00DB25A5" w:rsidRPr="001557EE">
        <w:rPr>
          <w:b/>
        </w:rPr>
        <w:t>659 (WRC-15)</w:t>
      </w:r>
      <w:r w:rsidR="00DB25A5" w:rsidRPr="001557EE">
        <w:t xml:space="preserve"> refers to a mission having a limited period of validity of typical</w:t>
      </w:r>
      <w:r w:rsidR="00DB25A5">
        <w:t xml:space="preserve">ly not more than 3 years, </w:t>
      </w:r>
      <w:r w:rsidR="00DB25A5" w:rsidRPr="001557EE">
        <w:t>where the operator does not launch replenishment or replacement spacecraft</w:t>
      </w:r>
      <w:r w:rsidR="00DB25A5">
        <w:t xml:space="preserve">. </w:t>
      </w:r>
      <w:r w:rsidRPr="001557EE">
        <w:t xml:space="preserve">The mass and dimensions of these satellites contribute to their success and their use will likely grow. These types of missions provide an affordable means for scientific and commercial space purposes and are increasingly used by new entrants in space. Nevertheless, it is important to ensure that these missions do not cause harmful interference to existing systems and incumbent services.  WRC-19 Agenda Item 1.7 invites studies to accommodate spectrum requirements for TT&amp;C in the space operation service, below 1 GHz, for NGSO satellites with short duration missions </w:t>
      </w:r>
      <w:ins w:id="3" w:author="ASRI" w:date="2018-08-31T09:42:00Z">
        <w:r w:rsidR="0038308A">
          <w:t xml:space="preserve">(SD-NGSO) </w:t>
        </w:r>
      </w:ins>
      <w:r w:rsidRPr="001557EE">
        <w:t>in existing bands</w:t>
      </w:r>
      <w:r w:rsidR="00854769">
        <w:t xml:space="preserve"> </w:t>
      </w:r>
      <w:r w:rsidR="00CC1D6E">
        <w:t>not subject to</w:t>
      </w:r>
      <w:r w:rsidR="00B46D41">
        <w:t xml:space="preserve"> No. </w:t>
      </w:r>
      <w:r w:rsidR="00B46D41" w:rsidRPr="00E80526">
        <w:rPr>
          <w:b/>
        </w:rPr>
        <w:t>9.21</w:t>
      </w:r>
      <w:r w:rsidR="00E80D33">
        <w:t>,</w:t>
      </w:r>
      <w:r w:rsidR="00B46D41">
        <w:t xml:space="preserve"> </w:t>
      </w:r>
      <w:r w:rsidR="00E80D33">
        <w:t xml:space="preserve">If those studies conclude the </w:t>
      </w:r>
      <w:ins w:id="4" w:author="ASRI" w:date="2018-08-31T09:42:00Z">
        <w:r w:rsidR="0038308A">
          <w:t>Space Operations Service (</w:t>
        </w:r>
      </w:ins>
      <w:r w:rsidR="00E80D33">
        <w:t>SOS</w:t>
      </w:r>
      <w:ins w:id="5" w:author="ASRI" w:date="2018-08-31T09:42:00Z">
        <w:r w:rsidR="0038308A">
          <w:t>)</w:t>
        </w:r>
      </w:ins>
      <w:r w:rsidR="00E80D33">
        <w:t xml:space="preserve"> applications are not</w:t>
      </w:r>
      <w:r w:rsidR="00141882">
        <w:t xml:space="preserve"> </w:t>
      </w:r>
      <w:r w:rsidR="00FF05BA">
        <w:t xml:space="preserve">able </w:t>
      </w:r>
      <w:r w:rsidR="00141882">
        <w:t xml:space="preserve">co-exist </w:t>
      </w:r>
      <w:r w:rsidR="00B46D41">
        <w:t xml:space="preserve">with </w:t>
      </w:r>
      <w:r w:rsidR="00141882">
        <w:t>current</w:t>
      </w:r>
      <w:r w:rsidR="00B46D41">
        <w:t xml:space="preserve"> us</w:t>
      </w:r>
      <w:r w:rsidR="00565B7B">
        <w:t>age</w:t>
      </w:r>
      <w:r w:rsidR="00E80D33">
        <w:t>, then</w:t>
      </w:r>
      <w:r w:rsidRPr="001557EE">
        <w:t xml:space="preserve"> </w:t>
      </w:r>
      <w:r w:rsidR="00B46D41">
        <w:t>possible</w:t>
      </w:r>
      <w:r w:rsidR="00B46D41" w:rsidRPr="001557EE">
        <w:t xml:space="preserve"> </w:t>
      </w:r>
      <w:r w:rsidRPr="001557EE">
        <w:t>new spectru</w:t>
      </w:r>
      <w:r>
        <w:t xml:space="preserve">m </w:t>
      </w:r>
      <w:r w:rsidR="00B46D41">
        <w:t>allocation(s) or an upgrade of an existing allocation</w:t>
      </w:r>
      <w:r w:rsidR="00E80D33">
        <w:t xml:space="preserve">s </w:t>
      </w:r>
      <w:r w:rsidR="00E80D33" w:rsidRPr="00690F3E">
        <w:t>within the frequency ranges 150.05-174 MHz and</w:t>
      </w:r>
      <w:r w:rsidR="00E80D33">
        <w:t xml:space="preserve"> </w:t>
      </w:r>
      <w:r w:rsidR="00E80D33" w:rsidRPr="00690F3E">
        <w:t>400.15-420 MHz</w:t>
      </w:r>
      <w:r w:rsidR="00B46D41">
        <w:t xml:space="preserve"> </w:t>
      </w:r>
      <w:r w:rsidR="00E80D33">
        <w:t xml:space="preserve">(e.g., </w:t>
      </w:r>
      <w:r w:rsidR="00B511E6">
        <w:t>so that</w:t>
      </w:r>
      <w:r w:rsidR="001B047B">
        <w:t xml:space="preserve"> RR No. </w:t>
      </w:r>
      <w:r w:rsidR="001B047B" w:rsidRPr="00E80526">
        <w:rPr>
          <w:b/>
        </w:rPr>
        <w:t>9.21</w:t>
      </w:r>
      <w:r w:rsidR="00B511E6">
        <w:t xml:space="preserve"> does not apply</w:t>
      </w:r>
      <w:r w:rsidR="00E80D33">
        <w:t>) can be considered</w:t>
      </w:r>
      <w:r>
        <w:t xml:space="preserve">. </w:t>
      </w:r>
      <w:r w:rsidR="00DB25A5" w:rsidRPr="00DB25A5">
        <w:t xml:space="preserve">Studies show that in the Earth-to-space direction all frequency allocations to the SOS below 1 GHz are subject to RR No. </w:t>
      </w:r>
      <w:r w:rsidR="00DB25A5" w:rsidRPr="00E80526">
        <w:rPr>
          <w:b/>
        </w:rPr>
        <w:t>9.21</w:t>
      </w:r>
      <w:r w:rsidR="00DB25A5" w:rsidRPr="00DB25A5">
        <w:t>.</w:t>
      </w:r>
      <w:r w:rsidR="00511A70">
        <w:t xml:space="preserve"> </w:t>
      </w:r>
    </w:p>
    <w:p w14:paraId="0A12AEC8" w14:textId="77777777" w:rsidR="003E3671" w:rsidRPr="003E567A" w:rsidRDefault="003E3671" w:rsidP="00327510">
      <w:pPr>
        <w:autoSpaceDE w:val="0"/>
        <w:autoSpaceDN w:val="0"/>
        <w:adjustRightInd w:val="0"/>
        <w:pPrChange w:id="6" w:author="ASRI" w:date="2018-08-31T09:42:00Z">
          <w:pPr>
            <w:pStyle w:val="PlainText"/>
            <w:spacing w:after="120"/>
          </w:pPr>
        </w:pPrChange>
      </w:pPr>
    </w:p>
    <w:p w14:paraId="09C7E296" w14:textId="25576193" w:rsidR="003E3671" w:rsidRDefault="004F09B7" w:rsidP="003E3671">
      <w:pPr>
        <w:pStyle w:val="PlainText"/>
        <w:spacing w:after="120"/>
        <w:rPr>
          <w:del w:id="7" w:author="ASRI" w:date="2018-08-31T09:42:00Z"/>
          <w:rFonts w:ascii="Times New Roman" w:hAnsi="Times New Roman"/>
          <w:sz w:val="24"/>
          <w:szCs w:val="24"/>
        </w:rPr>
      </w:pPr>
      <w:r>
        <w:rPr>
          <w:rFonts w:ascii="Times New Roman" w:hAnsi="Times New Roman"/>
          <w:sz w:val="24"/>
          <w:szCs w:val="24"/>
        </w:rPr>
        <w:t>C</w:t>
      </w:r>
      <w:r w:rsidR="00BB2912">
        <w:rPr>
          <w:rFonts w:ascii="Times New Roman" w:hAnsi="Times New Roman"/>
          <w:sz w:val="24"/>
          <w:szCs w:val="24"/>
        </w:rPr>
        <w:t>ompatibility studies</w:t>
      </w:r>
      <w:r w:rsidR="003E3671">
        <w:rPr>
          <w:rFonts w:ascii="Times New Roman" w:hAnsi="Times New Roman"/>
          <w:sz w:val="24"/>
          <w:szCs w:val="24"/>
        </w:rPr>
        <w:t xml:space="preserve"> </w:t>
      </w:r>
      <w:r>
        <w:rPr>
          <w:rFonts w:ascii="Times New Roman" w:hAnsi="Times New Roman"/>
          <w:sz w:val="24"/>
          <w:szCs w:val="24"/>
        </w:rPr>
        <w:t xml:space="preserve">have shown that current </w:t>
      </w:r>
      <w:r w:rsidR="009856EE">
        <w:rPr>
          <w:rFonts w:ascii="Times New Roman" w:hAnsi="Times New Roman"/>
          <w:sz w:val="24"/>
          <w:szCs w:val="24"/>
        </w:rPr>
        <w:t>technical and operational</w:t>
      </w:r>
      <w:r>
        <w:rPr>
          <w:rFonts w:ascii="Times New Roman" w:hAnsi="Times New Roman"/>
          <w:sz w:val="24"/>
          <w:szCs w:val="24"/>
        </w:rPr>
        <w:t xml:space="preserve"> </w:t>
      </w:r>
      <w:r w:rsidR="00484828">
        <w:rPr>
          <w:rFonts w:ascii="Times New Roman" w:hAnsi="Times New Roman"/>
          <w:sz w:val="24"/>
          <w:szCs w:val="24"/>
        </w:rPr>
        <w:t>characteristics</w:t>
      </w:r>
      <w:r>
        <w:rPr>
          <w:rFonts w:ascii="Times New Roman" w:hAnsi="Times New Roman"/>
          <w:sz w:val="24"/>
          <w:szCs w:val="24"/>
        </w:rPr>
        <w:t xml:space="preserve"> of SD-NGSO may </w:t>
      </w:r>
      <w:r w:rsidR="00484828">
        <w:rPr>
          <w:rFonts w:ascii="Times New Roman" w:hAnsi="Times New Roman"/>
          <w:sz w:val="24"/>
          <w:szCs w:val="24"/>
        </w:rPr>
        <w:t>not</w:t>
      </w:r>
      <w:r>
        <w:rPr>
          <w:rFonts w:ascii="Times New Roman" w:hAnsi="Times New Roman"/>
          <w:sz w:val="24"/>
          <w:szCs w:val="24"/>
        </w:rPr>
        <w:t xml:space="preserve"> protect </w:t>
      </w:r>
      <w:r w:rsidR="003E3671" w:rsidRPr="001557EE">
        <w:rPr>
          <w:rFonts w:ascii="Times New Roman" w:hAnsi="Times New Roman"/>
          <w:sz w:val="24"/>
          <w:szCs w:val="24"/>
        </w:rPr>
        <w:t>global maritime distress and safety service (GMDSS) frequencies</w:t>
      </w:r>
      <w:r w:rsidR="001B047B">
        <w:rPr>
          <w:rFonts w:ascii="Times New Roman" w:hAnsi="Times New Roman"/>
          <w:sz w:val="24"/>
          <w:szCs w:val="24"/>
        </w:rPr>
        <w:t xml:space="preserve"> for space, coast, ship and aircraft station frequencies between 156-163 MHz</w:t>
      </w:r>
      <w:r w:rsidR="003E3671" w:rsidRPr="001557EE">
        <w:rPr>
          <w:rFonts w:ascii="Times New Roman" w:hAnsi="Times New Roman"/>
          <w:sz w:val="24"/>
          <w:szCs w:val="24"/>
        </w:rPr>
        <w:t xml:space="preserve">, </w:t>
      </w:r>
      <w:r w:rsidR="00E80D33">
        <w:rPr>
          <w:rFonts w:ascii="Times New Roman" w:hAnsi="Times New Roman"/>
          <w:sz w:val="24"/>
          <w:szCs w:val="24"/>
        </w:rPr>
        <w:t>nor</w:t>
      </w:r>
      <w:r w:rsidR="003E3671" w:rsidRPr="001557EE">
        <w:rPr>
          <w:rFonts w:ascii="Times New Roman" w:hAnsi="Times New Roman"/>
          <w:sz w:val="24"/>
          <w:szCs w:val="24"/>
        </w:rPr>
        <w:t xml:space="preserve"> frequencies used for the safety of life COSPAS/SARSAT system in the band 406-406.1 </w:t>
      </w:r>
      <w:proofErr w:type="spellStart"/>
      <w:r w:rsidR="003E3671" w:rsidRPr="001557EE">
        <w:rPr>
          <w:rFonts w:ascii="Times New Roman" w:hAnsi="Times New Roman"/>
          <w:sz w:val="24"/>
          <w:szCs w:val="24"/>
        </w:rPr>
        <w:t>MHz.</w:t>
      </w:r>
      <w:proofErr w:type="spellEnd"/>
      <w:r w:rsidR="003E3671" w:rsidRPr="001557EE">
        <w:rPr>
          <w:rFonts w:ascii="Times New Roman" w:hAnsi="Times New Roman"/>
          <w:sz w:val="24"/>
          <w:szCs w:val="24"/>
        </w:rPr>
        <w:t xml:space="preserve"> </w:t>
      </w:r>
      <w:del w:id="8" w:author="ASRI" w:date="2018-08-31T09:42:00Z">
        <w:r w:rsidR="00EB371D">
          <w:rPr>
            <w:rFonts w:ascii="Times New Roman" w:hAnsi="Times New Roman"/>
            <w:sz w:val="24"/>
            <w:szCs w:val="24"/>
          </w:rPr>
          <w:delText>Some administrations have suggested using existing SOS allocations in the 137-138 MHz band for SD-NGSO, however n</w:delText>
        </w:r>
        <w:r w:rsidR="00DC1F08">
          <w:rPr>
            <w:rFonts w:ascii="Times New Roman" w:hAnsi="Times New Roman"/>
            <w:sz w:val="24"/>
            <w:szCs w:val="24"/>
          </w:rPr>
          <w:delText xml:space="preserve">o studies have assessed </w:delText>
        </w:r>
        <w:r w:rsidR="00EB7504">
          <w:rPr>
            <w:rFonts w:ascii="Times New Roman" w:hAnsi="Times New Roman"/>
            <w:sz w:val="24"/>
            <w:szCs w:val="24"/>
          </w:rPr>
          <w:delText xml:space="preserve">the </w:delText>
        </w:r>
        <w:r w:rsidR="00EB371D">
          <w:rPr>
            <w:rFonts w:ascii="Times New Roman" w:hAnsi="Times New Roman"/>
            <w:sz w:val="24"/>
            <w:szCs w:val="24"/>
          </w:rPr>
          <w:delText>compatibility of that</w:delText>
        </w:r>
        <w:r w:rsidR="00EB7504">
          <w:rPr>
            <w:rFonts w:ascii="Times New Roman" w:hAnsi="Times New Roman"/>
            <w:sz w:val="24"/>
            <w:szCs w:val="24"/>
          </w:rPr>
          <w:delText xml:space="preserve"> with the adjacent </w:delText>
        </w:r>
        <w:r w:rsidR="00EB371D">
          <w:rPr>
            <w:rFonts w:ascii="Times New Roman" w:hAnsi="Times New Roman"/>
            <w:sz w:val="24"/>
            <w:szCs w:val="24"/>
          </w:rPr>
          <w:delText>aeronautical mobile (R)</w:delText>
        </w:r>
        <w:r w:rsidR="00EB7504">
          <w:rPr>
            <w:rFonts w:ascii="Times New Roman" w:hAnsi="Times New Roman"/>
            <w:sz w:val="24"/>
            <w:szCs w:val="24"/>
          </w:rPr>
          <w:delText xml:space="preserve"> service</w:delText>
        </w:r>
        <w:r w:rsidR="00EB371D">
          <w:rPr>
            <w:rFonts w:ascii="Times New Roman" w:hAnsi="Times New Roman"/>
            <w:sz w:val="24"/>
            <w:szCs w:val="24"/>
          </w:rPr>
          <w:delText>; heavily used for all aspects of air traffic control in all airspace</w:delText>
        </w:r>
        <w:r w:rsidR="00690F3E">
          <w:rPr>
            <w:rFonts w:ascii="Times New Roman" w:hAnsi="Times New Roman"/>
            <w:sz w:val="24"/>
            <w:szCs w:val="24"/>
          </w:rPr>
          <w:delText>.</w:delText>
        </w:r>
      </w:del>
    </w:p>
    <w:p w14:paraId="081716DE" w14:textId="77777777" w:rsidR="00690F3E" w:rsidRDefault="00690F3E" w:rsidP="003E3671">
      <w:pPr>
        <w:pStyle w:val="PlainText"/>
        <w:spacing w:after="120"/>
        <w:rPr>
          <w:del w:id="9" w:author="ASRI" w:date="2018-08-31T09:42:00Z"/>
          <w:rFonts w:ascii="Times New Roman" w:hAnsi="Times New Roman"/>
          <w:sz w:val="24"/>
          <w:szCs w:val="24"/>
        </w:rPr>
      </w:pPr>
    </w:p>
    <w:p w14:paraId="0ED47E98" w14:textId="0474F622" w:rsidR="001C7BF5" w:rsidRDefault="008730D4" w:rsidP="001C7BF5">
      <w:pPr>
        <w:pStyle w:val="PlainText"/>
        <w:spacing w:after="120"/>
        <w:rPr>
          <w:ins w:id="10" w:author="ASRI" w:date="2018-08-31T09:42:00Z"/>
          <w:rFonts w:ascii="Times New Roman" w:hAnsi="Times New Roman"/>
          <w:sz w:val="24"/>
          <w:szCs w:val="24"/>
        </w:rPr>
      </w:pPr>
      <w:r>
        <w:rPr>
          <w:rFonts w:ascii="Times New Roman" w:hAnsi="Times New Roman"/>
          <w:sz w:val="24"/>
          <w:szCs w:val="24"/>
        </w:rPr>
        <w:t>Considering the impact</w:t>
      </w:r>
      <w:r w:rsidR="00A35341">
        <w:rPr>
          <w:rFonts w:ascii="Times New Roman" w:hAnsi="Times New Roman"/>
          <w:sz w:val="24"/>
          <w:szCs w:val="24"/>
        </w:rPr>
        <w:t xml:space="preserve"> </w:t>
      </w:r>
      <w:r w:rsidR="00F863D1">
        <w:rPr>
          <w:rFonts w:ascii="Times New Roman" w:hAnsi="Times New Roman"/>
          <w:sz w:val="24"/>
          <w:szCs w:val="24"/>
        </w:rPr>
        <w:t xml:space="preserve">to </w:t>
      </w:r>
      <w:r w:rsidR="00A35341">
        <w:rPr>
          <w:rFonts w:ascii="Times New Roman" w:hAnsi="Times New Roman"/>
          <w:sz w:val="24"/>
          <w:szCs w:val="24"/>
        </w:rPr>
        <w:t xml:space="preserve">safety services, </w:t>
      </w:r>
      <w:bookmarkStart w:id="11" w:name="_Hlk520883730"/>
      <w:r w:rsidR="00A35341">
        <w:rPr>
          <w:rFonts w:ascii="Times New Roman" w:hAnsi="Times New Roman"/>
          <w:sz w:val="24"/>
          <w:szCs w:val="24"/>
        </w:rPr>
        <w:t xml:space="preserve">no regulatory </w:t>
      </w:r>
      <w:r w:rsidR="009D383F">
        <w:rPr>
          <w:rFonts w:ascii="Times New Roman" w:hAnsi="Times New Roman"/>
          <w:sz w:val="24"/>
          <w:szCs w:val="24"/>
        </w:rPr>
        <w:t>method</w:t>
      </w:r>
      <w:r w:rsidR="00A35341">
        <w:rPr>
          <w:rFonts w:ascii="Times New Roman" w:hAnsi="Times New Roman"/>
          <w:sz w:val="24"/>
          <w:szCs w:val="24"/>
        </w:rPr>
        <w:t xml:space="preserve"> </w:t>
      </w:r>
      <w:r w:rsidR="00AA4D3F">
        <w:rPr>
          <w:rFonts w:ascii="Times New Roman" w:hAnsi="Times New Roman"/>
          <w:sz w:val="24"/>
          <w:szCs w:val="24"/>
        </w:rPr>
        <w:t>has been considered</w:t>
      </w:r>
      <w:r w:rsidR="00A35341">
        <w:rPr>
          <w:rFonts w:ascii="Times New Roman" w:hAnsi="Times New Roman"/>
          <w:sz w:val="24"/>
          <w:szCs w:val="24"/>
        </w:rPr>
        <w:t xml:space="preserve"> for possible solutions to remov</w:t>
      </w:r>
      <w:r w:rsidR="00683E5D">
        <w:rPr>
          <w:rFonts w:ascii="Times New Roman" w:hAnsi="Times New Roman"/>
          <w:sz w:val="24"/>
          <w:szCs w:val="24"/>
        </w:rPr>
        <w:t>e</w:t>
      </w:r>
      <w:r w:rsidR="00A35341">
        <w:rPr>
          <w:rFonts w:ascii="Times New Roman" w:hAnsi="Times New Roman"/>
          <w:sz w:val="24"/>
          <w:szCs w:val="24"/>
        </w:rPr>
        <w:t xml:space="preserve"> RR No. </w:t>
      </w:r>
      <w:r w:rsidR="00A35341" w:rsidRPr="00E80526">
        <w:rPr>
          <w:rFonts w:ascii="Times New Roman" w:hAnsi="Times New Roman"/>
          <w:b/>
          <w:sz w:val="24"/>
          <w:szCs w:val="24"/>
        </w:rPr>
        <w:t>9.21</w:t>
      </w:r>
      <w:bookmarkEnd w:id="11"/>
      <w:r w:rsidR="00A35341">
        <w:rPr>
          <w:rFonts w:ascii="Times New Roman" w:hAnsi="Times New Roman"/>
          <w:sz w:val="24"/>
          <w:szCs w:val="24"/>
        </w:rPr>
        <w:t xml:space="preserve"> for existing space operation service Earth-to-space ground stations</w:t>
      </w:r>
      <w:r w:rsidR="00F30E53">
        <w:rPr>
          <w:rFonts w:ascii="Times New Roman" w:hAnsi="Times New Roman"/>
          <w:sz w:val="24"/>
          <w:szCs w:val="24"/>
        </w:rPr>
        <w:t xml:space="preserve"> to ensure incumbent protection from harmful interference</w:t>
      </w:r>
      <w:r w:rsidR="00A35341">
        <w:rPr>
          <w:rFonts w:ascii="Times New Roman" w:hAnsi="Times New Roman"/>
          <w:sz w:val="24"/>
          <w:szCs w:val="24"/>
        </w:rPr>
        <w:t>.</w:t>
      </w:r>
      <w:r w:rsidR="009D383F">
        <w:rPr>
          <w:rFonts w:ascii="Times New Roman" w:hAnsi="Times New Roman"/>
          <w:sz w:val="24"/>
          <w:szCs w:val="24"/>
        </w:rPr>
        <w:t xml:space="preserve"> In addition, technical studies for both methods proposing a new SOS (Earth-to-space) allocation between 403-405 MHz has shown </w:t>
      </w:r>
      <w:r w:rsidR="002D728A">
        <w:rPr>
          <w:rFonts w:ascii="Times New Roman" w:hAnsi="Times New Roman"/>
          <w:sz w:val="24"/>
          <w:szCs w:val="24"/>
        </w:rPr>
        <w:t>varying conclusions regarding the feasibility of sharing.</w:t>
      </w:r>
      <w:r w:rsidR="00EB371D">
        <w:rPr>
          <w:rFonts w:ascii="Times New Roman" w:hAnsi="Times New Roman"/>
          <w:sz w:val="24"/>
          <w:szCs w:val="24"/>
        </w:rPr>
        <w:t xml:space="preserve"> </w:t>
      </w:r>
      <w:ins w:id="12" w:author="ASRI" w:date="2018-08-31T09:42:00Z">
        <w:r w:rsidR="0038308A">
          <w:rPr>
            <w:rFonts w:ascii="Times New Roman" w:hAnsi="Times New Roman"/>
            <w:sz w:val="24"/>
            <w:szCs w:val="24"/>
          </w:rPr>
          <w:t xml:space="preserve">Finally, studies have raised concern about using the existing SOS (s-E) allocation in the 137-138 MHz due to possible impacts on aeronautical systems operating below 137 </w:t>
        </w:r>
        <w:proofErr w:type="spellStart"/>
        <w:r w:rsidR="0038308A">
          <w:rPr>
            <w:rFonts w:ascii="Times New Roman" w:hAnsi="Times New Roman"/>
            <w:sz w:val="24"/>
            <w:szCs w:val="24"/>
          </w:rPr>
          <w:t>MHz.</w:t>
        </w:r>
        <w:proofErr w:type="spellEnd"/>
      </w:ins>
    </w:p>
    <w:p w14:paraId="635A378D" w14:textId="1BB84EC5" w:rsidR="00CD7125" w:rsidRPr="00345EA3" w:rsidRDefault="00F311E8" w:rsidP="00CD7125">
      <w:pPr>
        <w:pStyle w:val="PlainText"/>
        <w:spacing w:after="120"/>
        <w:rPr>
          <w:ins w:id="13" w:author="ASRI" w:date="2018-08-31T09:42:00Z"/>
          <w:rFonts w:ascii="Times New Roman" w:hAnsi="Times New Roman"/>
          <w:b/>
          <w:sz w:val="24"/>
          <w:szCs w:val="24"/>
        </w:rPr>
      </w:pPr>
      <w:ins w:id="14" w:author="ASRI" w:date="2018-08-31T09:42:00Z">
        <w:r w:rsidRPr="00345EA3">
          <w:rPr>
            <w:rFonts w:ascii="Times New Roman" w:hAnsi="Times New Roman"/>
            <w:b/>
            <w:sz w:val="24"/>
            <w:szCs w:val="24"/>
          </w:rPr>
          <w:t xml:space="preserve">CURRENT </w:t>
        </w:r>
        <w:r w:rsidR="00CD7125" w:rsidRPr="00345EA3">
          <w:rPr>
            <w:rFonts w:ascii="Times New Roman" w:hAnsi="Times New Roman"/>
            <w:b/>
            <w:sz w:val="24"/>
            <w:szCs w:val="24"/>
          </w:rPr>
          <w:t xml:space="preserve">USE OF 136-137 MHz </w:t>
        </w:r>
        <w:r w:rsidR="009E7E6A">
          <w:rPr>
            <w:rFonts w:ascii="Times New Roman" w:hAnsi="Times New Roman"/>
            <w:b/>
            <w:sz w:val="24"/>
            <w:szCs w:val="24"/>
          </w:rPr>
          <w:t>BY</w:t>
        </w:r>
        <w:r w:rsidR="00CD7125" w:rsidRPr="00345EA3">
          <w:rPr>
            <w:rFonts w:ascii="Times New Roman" w:hAnsi="Times New Roman"/>
            <w:b/>
            <w:sz w:val="24"/>
            <w:szCs w:val="24"/>
          </w:rPr>
          <w:t xml:space="preserve"> </w:t>
        </w:r>
        <w:r w:rsidRPr="00345EA3">
          <w:rPr>
            <w:rFonts w:ascii="Times New Roman" w:hAnsi="Times New Roman"/>
            <w:b/>
            <w:sz w:val="24"/>
            <w:szCs w:val="24"/>
          </w:rPr>
          <w:t>AVIATION</w:t>
        </w:r>
        <w:r w:rsidR="00CD7125" w:rsidRPr="00345EA3">
          <w:rPr>
            <w:rFonts w:ascii="Times New Roman" w:hAnsi="Times New Roman"/>
            <w:b/>
            <w:sz w:val="24"/>
            <w:szCs w:val="24"/>
          </w:rPr>
          <w:t>:</w:t>
        </w:r>
      </w:ins>
    </w:p>
    <w:p w14:paraId="4BD1F0FF" w14:textId="1E8F120D" w:rsidR="00E6133E" w:rsidRPr="00345EA3" w:rsidRDefault="00F562F4" w:rsidP="00E6133E">
      <w:pPr>
        <w:pStyle w:val="PlainText"/>
        <w:spacing w:after="120"/>
        <w:rPr>
          <w:ins w:id="15" w:author="ASRI" w:date="2018-08-31T09:42:00Z"/>
          <w:rFonts w:ascii="Times New Roman" w:hAnsi="Times New Roman"/>
          <w:b/>
          <w:sz w:val="24"/>
          <w:szCs w:val="24"/>
        </w:rPr>
      </w:pPr>
      <w:ins w:id="16" w:author="ASRI" w:date="2018-08-31T09:42:00Z">
        <w:r>
          <w:rPr>
            <w:rFonts w:ascii="Times New Roman" w:hAnsi="Times New Roman"/>
            <w:sz w:val="24"/>
            <w:szCs w:val="24"/>
          </w:rPr>
          <w:t xml:space="preserve">The frequency band 117.975 – 137 MHz is allocated worldwide to the AM(R)S </w:t>
        </w:r>
        <w:r w:rsidR="00D80911">
          <w:rPr>
            <w:rFonts w:ascii="Times New Roman" w:hAnsi="Times New Roman"/>
            <w:sz w:val="24"/>
            <w:szCs w:val="24"/>
          </w:rPr>
          <w:t>service and</w:t>
        </w:r>
        <w:r>
          <w:rPr>
            <w:rFonts w:ascii="Times New Roman" w:hAnsi="Times New Roman"/>
            <w:sz w:val="24"/>
            <w:szCs w:val="24"/>
          </w:rPr>
          <w:t xml:space="preserve"> is used to transmit Air Traffic Control (ATC) and Airline Operational Control (AOC) communications</w:t>
        </w:r>
        <w:r w:rsidR="00D80911">
          <w:rPr>
            <w:rFonts w:ascii="Times New Roman" w:hAnsi="Times New Roman"/>
            <w:sz w:val="24"/>
            <w:szCs w:val="24"/>
          </w:rPr>
          <w:t xml:space="preserve"> in all phases of flight and in all airspace</w:t>
        </w:r>
        <w:r>
          <w:rPr>
            <w:rFonts w:ascii="Times New Roman" w:hAnsi="Times New Roman"/>
            <w:sz w:val="24"/>
            <w:szCs w:val="24"/>
          </w:rPr>
          <w:t>. The upper portion of this frequency band,</w:t>
        </w:r>
        <w:r w:rsidR="00D80911">
          <w:rPr>
            <w:rFonts w:ascii="Times New Roman" w:hAnsi="Times New Roman"/>
            <w:sz w:val="24"/>
            <w:szCs w:val="24"/>
          </w:rPr>
          <w:t xml:space="preserve"> </w:t>
        </w:r>
        <w:r>
          <w:rPr>
            <w:rFonts w:ascii="Times New Roman" w:hAnsi="Times New Roman"/>
            <w:sz w:val="24"/>
            <w:szCs w:val="24"/>
          </w:rPr>
          <w:t xml:space="preserve">136-137 MHz, is primarily used for </w:t>
        </w:r>
        <w:r w:rsidR="00DC68D9">
          <w:rPr>
            <w:rFonts w:ascii="Times New Roman" w:hAnsi="Times New Roman"/>
            <w:sz w:val="24"/>
            <w:szCs w:val="24"/>
          </w:rPr>
          <w:t>air-ground digital</w:t>
        </w:r>
        <w:r>
          <w:rPr>
            <w:rFonts w:ascii="Times New Roman" w:hAnsi="Times New Roman"/>
            <w:sz w:val="24"/>
            <w:szCs w:val="24"/>
          </w:rPr>
          <w:t xml:space="preserve"> communications</w:t>
        </w:r>
        <w:r w:rsidR="00DC68D9">
          <w:rPr>
            <w:rFonts w:ascii="Times New Roman" w:hAnsi="Times New Roman"/>
            <w:sz w:val="24"/>
            <w:szCs w:val="24"/>
          </w:rPr>
          <w:t xml:space="preserve"> to supplement existing </w:t>
        </w:r>
        <w:r w:rsidR="004E5070">
          <w:rPr>
            <w:rFonts w:ascii="Times New Roman" w:hAnsi="Times New Roman"/>
            <w:sz w:val="24"/>
            <w:szCs w:val="24"/>
          </w:rPr>
          <w:t>v</w:t>
        </w:r>
        <w:r w:rsidR="00DC68D9">
          <w:rPr>
            <w:rFonts w:ascii="Times New Roman" w:hAnsi="Times New Roman"/>
            <w:sz w:val="24"/>
            <w:szCs w:val="24"/>
          </w:rPr>
          <w:t>oice communications</w:t>
        </w:r>
        <w:r w:rsidR="003E5864">
          <w:rPr>
            <w:rFonts w:ascii="Times New Roman" w:hAnsi="Times New Roman"/>
            <w:sz w:val="24"/>
            <w:szCs w:val="24"/>
          </w:rPr>
          <w:t xml:space="preserve">. </w:t>
        </w:r>
        <w:r w:rsidR="00DC68D9">
          <w:rPr>
            <w:rFonts w:ascii="Times New Roman" w:hAnsi="Times New Roman"/>
            <w:sz w:val="24"/>
            <w:szCs w:val="24"/>
          </w:rPr>
          <w:t xml:space="preserve">The highest assignable channel, 136.975 MHz, is </w:t>
        </w:r>
        <w:r w:rsidR="001C7BF5">
          <w:rPr>
            <w:rFonts w:ascii="Times New Roman" w:hAnsi="Times New Roman"/>
            <w:sz w:val="24"/>
            <w:szCs w:val="24"/>
          </w:rPr>
          <w:t xml:space="preserve">the Very High </w:t>
        </w:r>
        <w:r w:rsidR="001C7BF5">
          <w:rPr>
            <w:rFonts w:ascii="Times New Roman" w:hAnsi="Times New Roman"/>
            <w:sz w:val="24"/>
            <w:szCs w:val="24"/>
          </w:rPr>
          <w:lastRenderedPageBreak/>
          <w:t>Frequency Data Link Mode 2 (VDL M2) Common Signaling Channel (CSC)</w:t>
        </w:r>
        <w:r w:rsidR="00DC68D9">
          <w:rPr>
            <w:rFonts w:ascii="Times New Roman" w:hAnsi="Times New Roman"/>
            <w:sz w:val="24"/>
            <w:szCs w:val="24"/>
          </w:rPr>
          <w:t xml:space="preserve"> </w:t>
        </w:r>
        <w:r w:rsidR="001C7BF5">
          <w:rPr>
            <w:rFonts w:ascii="Times New Roman" w:hAnsi="Times New Roman"/>
            <w:sz w:val="24"/>
            <w:szCs w:val="24"/>
          </w:rPr>
          <w:t>as specified in</w:t>
        </w:r>
        <w:r w:rsidR="00DC68D9">
          <w:rPr>
            <w:rFonts w:ascii="Times New Roman" w:hAnsi="Times New Roman"/>
            <w:sz w:val="24"/>
            <w:szCs w:val="24"/>
          </w:rPr>
          <w:t xml:space="preserve"> </w:t>
        </w:r>
        <w:r w:rsidR="003E5864">
          <w:rPr>
            <w:rFonts w:ascii="Times New Roman" w:hAnsi="Times New Roman"/>
            <w:sz w:val="24"/>
            <w:szCs w:val="24"/>
          </w:rPr>
          <w:t>Annex 10 to the Convention on International Civil Aviation Volume III 6.1.2.3</w:t>
        </w:r>
        <w:r w:rsidR="00401856">
          <w:rPr>
            <w:rFonts w:ascii="Times New Roman" w:hAnsi="Times New Roman"/>
            <w:sz w:val="24"/>
            <w:szCs w:val="24"/>
          </w:rPr>
          <w:t>.</w:t>
        </w:r>
        <w:r w:rsidR="003E5864">
          <w:rPr>
            <w:rFonts w:ascii="Times New Roman" w:hAnsi="Times New Roman"/>
            <w:sz w:val="24"/>
            <w:szCs w:val="24"/>
          </w:rPr>
          <w:t xml:space="preserve"> </w:t>
        </w:r>
      </w:ins>
    </w:p>
    <w:p w14:paraId="7E4A92CF" w14:textId="75A21202" w:rsidR="00F311E8" w:rsidRDefault="00D919BF" w:rsidP="00D919BF">
      <w:pPr>
        <w:pStyle w:val="PlainText"/>
        <w:spacing w:after="120"/>
        <w:rPr>
          <w:ins w:id="17" w:author="ASRI" w:date="2018-08-31T09:42:00Z"/>
          <w:rFonts w:ascii="Times New Roman" w:hAnsi="Times New Roman"/>
          <w:sz w:val="24"/>
          <w:szCs w:val="24"/>
        </w:rPr>
      </w:pPr>
      <w:ins w:id="18" w:author="ASRI" w:date="2018-08-31T09:42:00Z">
        <w:r>
          <w:rPr>
            <w:rFonts w:ascii="Times New Roman" w:hAnsi="Times New Roman"/>
            <w:sz w:val="24"/>
            <w:szCs w:val="24"/>
          </w:rPr>
          <w:t xml:space="preserve">Some administrations have suggested using existing SOS allocations in the 137-138 MHz band for </w:t>
        </w:r>
        <w:r w:rsidR="000641C3">
          <w:rPr>
            <w:rFonts w:ascii="Times New Roman" w:hAnsi="Times New Roman"/>
            <w:sz w:val="24"/>
            <w:szCs w:val="24"/>
          </w:rPr>
          <w:t xml:space="preserve">the </w:t>
        </w:r>
        <w:r>
          <w:rPr>
            <w:rFonts w:ascii="Times New Roman" w:hAnsi="Times New Roman"/>
            <w:sz w:val="24"/>
            <w:szCs w:val="24"/>
          </w:rPr>
          <w:t>SD-NGSO</w:t>
        </w:r>
        <w:r w:rsidR="000641C3">
          <w:rPr>
            <w:rFonts w:ascii="Times New Roman" w:hAnsi="Times New Roman"/>
            <w:sz w:val="24"/>
            <w:szCs w:val="24"/>
          </w:rPr>
          <w:t xml:space="preserve"> downlink</w:t>
        </w:r>
        <w:r w:rsidR="00401856">
          <w:rPr>
            <w:rFonts w:ascii="Times New Roman" w:hAnsi="Times New Roman"/>
            <w:sz w:val="24"/>
            <w:szCs w:val="24"/>
          </w:rPr>
          <w:t>.</w:t>
        </w:r>
        <w:r w:rsidR="00433279">
          <w:rPr>
            <w:rFonts w:ascii="Times New Roman" w:hAnsi="Times New Roman"/>
            <w:sz w:val="24"/>
            <w:szCs w:val="24"/>
          </w:rPr>
          <w:t xml:space="preserve"> </w:t>
        </w:r>
        <w:r w:rsidR="00401856">
          <w:rPr>
            <w:rFonts w:ascii="Times New Roman" w:hAnsi="Times New Roman"/>
            <w:sz w:val="24"/>
            <w:szCs w:val="24"/>
          </w:rPr>
          <w:t>Assuming t</w:t>
        </w:r>
        <w:r w:rsidR="00DA18A4">
          <w:rPr>
            <w:rFonts w:ascii="Times New Roman" w:hAnsi="Times New Roman"/>
            <w:sz w:val="24"/>
            <w:szCs w:val="24"/>
          </w:rPr>
          <w:t>he</w:t>
        </w:r>
        <w:r w:rsidR="000641C3">
          <w:rPr>
            <w:rFonts w:ascii="Times New Roman" w:hAnsi="Times New Roman"/>
            <w:sz w:val="24"/>
            <w:szCs w:val="24"/>
          </w:rPr>
          <w:t xml:space="preserve"> characteristics in the DN Report for</w:t>
        </w:r>
        <w:r w:rsidR="00DA18A4">
          <w:rPr>
            <w:rFonts w:ascii="Times New Roman" w:hAnsi="Times New Roman"/>
            <w:sz w:val="24"/>
            <w:szCs w:val="24"/>
          </w:rPr>
          <w:t xml:space="preserve"> </w:t>
        </w:r>
        <w:r w:rsidR="000641C3">
          <w:rPr>
            <w:rFonts w:ascii="Times New Roman" w:hAnsi="Times New Roman"/>
            <w:sz w:val="24"/>
            <w:szCs w:val="24"/>
          </w:rPr>
          <w:t>SD-NGSO uplink</w:t>
        </w:r>
        <w:r w:rsidR="00D377ED">
          <w:rPr>
            <w:rFonts w:ascii="Times New Roman" w:hAnsi="Times New Roman"/>
            <w:sz w:val="24"/>
            <w:szCs w:val="24"/>
          </w:rPr>
          <w:t xml:space="preserve"> and downlink</w:t>
        </w:r>
        <w:r w:rsidR="00401856">
          <w:rPr>
            <w:rFonts w:ascii="Times New Roman" w:hAnsi="Times New Roman"/>
            <w:sz w:val="24"/>
            <w:szCs w:val="24"/>
          </w:rPr>
          <w:t>, the SOS emissions below 137 MHz will be too high to</w:t>
        </w:r>
        <w:r w:rsidR="00D377ED">
          <w:rPr>
            <w:rFonts w:ascii="Times New Roman" w:hAnsi="Times New Roman"/>
            <w:sz w:val="24"/>
            <w:szCs w:val="24"/>
          </w:rPr>
          <w:t xml:space="preserve"> protect the AM(R)S service</w:t>
        </w:r>
        <w:r w:rsidR="000641C3">
          <w:rPr>
            <w:rFonts w:ascii="Times New Roman" w:hAnsi="Times New Roman"/>
            <w:sz w:val="24"/>
            <w:szCs w:val="24"/>
          </w:rPr>
          <w:t xml:space="preserve">. </w:t>
        </w:r>
        <w:r w:rsidR="00401856">
          <w:rPr>
            <w:rFonts w:ascii="Times New Roman" w:hAnsi="Times New Roman"/>
            <w:sz w:val="24"/>
            <w:szCs w:val="24"/>
          </w:rPr>
          <w:t>Similarly, proposed use of the existing SOS (E-s) allocation in the 148-149.9 MHz band using the stated characteristics will result in required separation distances that would not be supportable operationally.</w:t>
        </w:r>
      </w:ins>
    </w:p>
    <w:p w14:paraId="128892C8" w14:textId="5FA638BA" w:rsidR="000641C3" w:rsidRPr="00345EA3" w:rsidRDefault="000641C3" w:rsidP="000641C3">
      <w:pPr>
        <w:pStyle w:val="PlainText"/>
        <w:spacing w:after="120"/>
        <w:rPr>
          <w:ins w:id="19" w:author="ASRI" w:date="2018-08-31T09:42:00Z"/>
          <w:rFonts w:ascii="Times New Roman" w:hAnsi="Times New Roman"/>
          <w:b/>
          <w:sz w:val="24"/>
          <w:szCs w:val="24"/>
        </w:rPr>
      </w:pPr>
      <w:ins w:id="20" w:author="ASRI" w:date="2018-08-31T09:42:00Z">
        <w:r w:rsidRPr="00345EA3">
          <w:rPr>
            <w:rFonts w:ascii="Times New Roman" w:hAnsi="Times New Roman"/>
            <w:b/>
            <w:sz w:val="24"/>
            <w:szCs w:val="24"/>
          </w:rPr>
          <w:t>CHANGE IN COORDINATION:</w:t>
        </w:r>
      </w:ins>
    </w:p>
    <w:p w14:paraId="0D698362" w14:textId="2A41F3D0" w:rsidR="00E6133E" w:rsidRDefault="001427FB" w:rsidP="00F26D48">
      <w:pPr>
        <w:pStyle w:val="PlainText"/>
        <w:spacing w:after="120"/>
        <w:rPr>
          <w:ins w:id="21" w:author="ASRI" w:date="2018-08-31T09:42:00Z"/>
          <w:rFonts w:ascii="Times New Roman" w:hAnsi="Times New Roman"/>
          <w:sz w:val="24"/>
          <w:szCs w:val="24"/>
        </w:rPr>
      </w:pPr>
      <w:ins w:id="22" w:author="ASRI" w:date="2018-08-31T09:42:00Z">
        <w:r>
          <w:rPr>
            <w:rFonts w:ascii="Times New Roman" w:hAnsi="Times New Roman"/>
            <w:sz w:val="24"/>
            <w:szCs w:val="24"/>
          </w:rPr>
          <w:t xml:space="preserve">The </w:t>
        </w:r>
        <w:r w:rsidR="00A71F91">
          <w:rPr>
            <w:rFonts w:ascii="Times New Roman" w:hAnsi="Times New Roman"/>
            <w:sz w:val="24"/>
            <w:szCs w:val="24"/>
          </w:rPr>
          <w:t>Draft CPM</w:t>
        </w:r>
        <w:r w:rsidR="00A71F91">
          <w:rPr>
            <w:rFonts w:ascii="Times New Roman" w:hAnsi="Times New Roman"/>
            <w:sz w:val="24"/>
            <w:szCs w:val="24"/>
          </w:rPr>
          <w:t xml:space="preserve"> </w:t>
        </w:r>
        <w:r w:rsidR="00A71F91">
          <w:rPr>
            <w:rFonts w:ascii="Times New Roman" w:hAnsi="Times New Roman"/>
            <w:sz w:val="24"/>
            <w:szCs w:val="24"/>
          </w:rPr>
          <w:t>proposes thresholds for coordination</w:t>
        </w:r>
        <w:r w:rsidR="0059330A">
          <w:rPr>
            <w:rFonts w:ascii="Times New Roman" w:hAnsi="Times New Roman"/>
            <w:sz w:val="24"/>
            <w:szCs w:val="24"/>
          </w:rPr>
          <w:t xml:space="preserve"> </w:t>
        </w:r>
        <w:proofErr w:type="gramStart"/>
        <w:r w:rsidR="00A71F91">
          <w:rPr>
            <w:rFonts w:ascii="Times New Roman" w:hAnsi="Times New Roman"/>
            <w:sz w:val="24"/>
            <w:szCs w:val="24"/>
          </w:rPr>
          <w:t>similar to</w:t>
        </w:r>
        <w:proofErr w:type="gramEnd"/>
        <w:r w:rsidR="0059330A">
          <w:rPr>
            <w:rFonts w:ascii="Times New Roman" w:hAnsi="Times New Roman"/>
            <w:sz w:val="24"/>
            <w:szCs w:val="24"/>
          </w:rPr>
          <w:t xml:space="preserve"> those for MSS in 137-138 MHz</w:t>
        </w:r>
        <w:r w:rsidR="00A71F91">
          <w:rPr>
            <w:rFonts w:ascii="Times New Roman" w:hAnsi="Times New Roman"/>
            <w:sz w:val="24"/>
            <w:szCs w:val="24"/>
          </w:rPr>
          <w:t>,</w:t>
        </w:r>
        <w:r w:rsidR="0059330A">
          <w:rPr>
            <w:rFonts w:ascii="Times New Roman" w:hAnsi="Times New Roman"/>
            <w:sz w:val="24"/>
            <w:szCs w:val="24"/>
          </w:rPr>
          <w:t xml:space="preserve"> </w:t>
        </w:r>
        <w:r w:rsidR="00A71F91">
          <w:rPr>
            <w:rFonts w:ascii="Times New Roman" w:hAnsi="Times New Roman"/>
            <w:sz w:val="24"/>
            <w:szCs w:val="24"/>
          </w:rPr>
          <w:t>which is</w:t>
        </w:r>
        <w:r w:rsidR="00656CE2">
          <w:rPr>
            <w:rFonts w:ascii="Times New Roman" w:hAnsi="Times New Roman"/>
            <w:sz w:val="24"/>
            <w:szCs w:val="24"/>
          </w:rPr>
          <w:t xml:space="preserve"> specified in Annex </w:t>
        </w:r>
        <w:r w:rsidR="00656CE2" w:rsidRPr="003609C8">
          <w:rPr>
            <w:rFonts w:ascii="Times New Roman" w:hAnsi="Times New Roman"/>
            <w:sz w:val="24"/>
            <w:szCs w:val="24"/>
          </w:rPr>
          <w:t>1</w:t>
        </w:r>
        <w:r w:rsidR="00656CE2">
          <w:rPr>
            <w:rFonts w:ascii="Times New Roman" w:hAnsi="Times New Roman"/>
            <w:sz w:val="24"/>
            <w:szCs w:val="24"/>
          </w:rPr>
          <w:t xml:space="preserve"> of </w:t>
        </w:r>
        <w:r w:rsidR="001A08E7">
          <w:rPr>
            <w:rFonts w:ascii="Times New Roman" w:hAnsi="Times New Roman"/>
            <w:sz w:val="24"/>
            <w:szCs w:val="24"/>
          </w:rPr>
          <w:t>A</w:t>
        </w:r>
        <w:r w:rsidR="00656CE2">
          <w:rPr>
            <w:rFonts w:ascii="Times New Roman" w:hAnsi="Times New Roman"/>
            <w:sz w:val="24"/>
            <w:szCs w:val="24"/>
          </w:rPr>
          <w:t xml:space="preserve">ppendix </w:t>
        </w:r>
        <w:r w:rsidR="00656CE2" w:rsidRPr="00911534">
          <w:rPr>
            <w:rFonts w:ascii="Times New Roman" w:hAnsi="Times New Roman"/>
            <w:b/>
            <w:sz w:val="24"/>
            <w:szCs w:val="24"/>
          </w:rPr>
          <w:t>5</w:t>
        </w:r>
        <w:r w:rsidR="00656CE2">
          <w:rPr>
            <w:rFonts w:ascii="Times New Roman" w:hAnsi="Times New Roman"/>
            <w:sz w:val="24"/>
            <w:szCs w:val="24"/>
          </w:rPr>
          <w:t xml:space="preserve"> of the </w:t>
        </w:r>
        <w:r w:rsidR="00656CE2" w:rsidRPr="003609C8">
          <w:rPr>
            <w:rFonts w:ascii="Times New Roman" w:hAnsi="Times New Roman"/>
            <w:sz w:val="24"/>
            <w:szCs w:val="24"/>
          </w:rPr>
          <w:t>RR</w:t>
        </w:r>
        <w:r w:rsidR="0059330A">
          <w:rPr>
            <w:rFonts w:ascii="Times New Roman" w:hAnsi="Times New Roman"/>
            <w:sz w:val="24"/>
            <w:szCs w:val="24"/>
          </w:rPr>
          <w:t xml:space="preserve"> and remov</w:t>
        </w:r>
        <w:r w:rsidR="00777573">
          <w:rPr>
            <w:rFonts w:ascii="Times New Roman" w:hAnsi="Times New Roman"/>
            <w:sz w:val="24"/>
            <w:szCs w:val="24"/>
          </w:rPr>
          <w:t>al</w:t>
        </w:r>
        <w:r w:rsidR="0059330A">
          <w:rPr>
            <w:rFonts w:ascii="Times New Roman" w:hAnsi="Times New Roman"/>
            <w:sz w:val="24"/>
            <w:szCs w:val="24"/>
          </w:rPr>
          <w:t xml:space="preserve"> </w:t>
        </w:r>
        <w:r w:rsidR="00777573">
          <w:rPr>
            <w:rFonts w:ascii="Times New Roman" w:hAnsi="Times New Roman"/>
            <w:sz w:val="24"/>
            <w:szCs w:val="24"/>
          </w:rPr>
          <w:t xml:space="preserve">of </w:t>
        </w:r>
        <w:r w:rsidR="0059330A">
          <w:rPr>
            <w:rFonts w:ascii="Times New Roman" w:hAnsi="Times New Roman"/>
            <w:sz w:val="24"/>
            <w:szCs w:val="24"/>
          </w:rPr>
          <w:t xml:space="preserve">No. </w:t>
        </w:r>
        <w:r w:rsidR="0059330A" w:rsidRPr="003609C8">
          <w:rPr>
            <w:rFonts w:ascii="Times New Roman" w:hAnsi="Times New Roman"/>
            <w:b/>
            <w:sz w:val="24"/>
            <w:szCs w:val="24"/>
          </w:rPr>
          <w:t>9.21</w:t>
        </w:r>
        <w:r w:rsidR="0059330A">
          <w:rPr>
            <w:rFonts w:ascii="Times New Roman" w:hAnsi="Times New Roman"/>
            <w:sz w:val="24"/>
            <w:szCs w:val="24"/>
          </w:rPr>
          <w:t xml:space="preserve"> </w:t>
        </w:r>
        <w:r w:rsidR="00777573">
          <w:rPr>
            <w:rFonts w:ascii="Times New Roman" w:hAnsi="Times New Roman"/>
            <w:sz w:val="24"/>
            <w:szCs w:val="24"/>
          </w:rPr>
          <w:t xml:space="preserve">in RR No. </w:t>
        </w:r>
        <w:r w:rsidR="00777573" w:rsidRPr="003609C8">
          <w:rPr>
            <w:rFonts w:ascii="Times New Roman" w:hAnsi="Times New Roman"/>
            <w:b/>
            <w:sz w:val="24"/>
            <w:szCs w:val="24"/>
          </w:rPr>
          <w:t>5.218</w:t>
        </w:r>
        <w:r>
          <w:rPr>
            <w:rFonts w:ascii="Times New Roman" w:hAnsi="Times New Roman"/>
            <w:sz w:val="24"/>
            <w:szCs w:val="24"/>
          </w:rPr>
          <w:t xml:space="preserve">. The </w:t>
        </w:r>
        <w:r w:rsidR="00E22C72">
          <w:rPr>
            <w:rFonts w:ascii="Times New Roman" w:hAnsi="Times New Roman"/>
            <w:sz w:val="24"/>
            <w:szCs w:val="24"/>
          </w:rPr>
          <w:t xml:space="preserve">coordination for MSS (space-to-Earth) in </w:t>
        </w:r>
        <w:r>
          <w:rPr>
            <w:rFonts w:ascii="Times New Roman" w:hAnsi="Times New Roman"/>
            <w:sz w:val="24"/>
            <w:szCs w:val="24"/>
          </w:rPr>
          <w:t xml:space="preserve">137-138 MHz is done under RR No. </w:t>
        </w:r>
        <w:r w:rsidRPr="00345EA3">
          <w:rPr>
            <w:rFonts w:ascii="Times New Roman" w:hAnsi="Times New Roman"/>
            <w:b/>
            <w:sz w:val="24"/>
            <w:szCs w:val="24"/>
          </w:rPr>
          <w:t>9.11</w:t>
        </w:r>
        <w:r w:rsidR="00656CE2">
          <w:rPr>
            <w:rFonts w:ascii="Times New Roman" w:hAnsi="Times New Roman"/>
            <w:b/>
            <w:sz w:val="24"/>
            <w:szCs w:val="24"/>
          </w:rPr>
          <w:t>A</w:t>
        </w:r>
        <w:r>
          <w:rPr>
            <w:rFonts w:ascii="Times New Roman" w:hAnsi="Times New Roman"/>
            <w:sz w:val="24"/>
            <w:szCs w:val="24"/>
          </w:rPr>
          <w:t xml:space="preserve">, requiring </w:t>
        </w:r>
        <w:r w:rsidR="00C92CFC">
          <w:rPr>
            <w:rFonts w:ascii="Times New Roman" w:hAnsi="Times New Roman"/>
            <w:sz w:val="24"/>
            <w:szCs w:val="24"/>
          </w:rPr>
          <w:t>meeting</w:t>
        </w:r>
        <w:r>
          <w:rPr>
            <w:rFonts w:ascii="Times New Roman" w:hAnsi="Times New Roman"/>
            <w:sz w:val="24"/>
            <w:szCs w:val="24"/>
          </w:rPr>
          <w:t xml:space="preserve"> a </w:t>
        </w:r>
        <w:proofErr w:type="spellStart"/>
        <w:r>
          <w:rPr>
            <w:rFonts w:ascii="Times New Roman" w:hAnsi="Times New Roman"/>
            <w:sz w:val="24"/>
            <w:szCs w:val="24"/>
          </w:rPr>
          <w:t>pfd</w:t>
        </w:r>
        <w:proofErr w:type="spellEnd"/>
        <w:r>
          <w:rPr>
            <w:rFonts w:ascii="Times New Roman" w:hAnsi="Times New Roman"/>
            <w:sz w:val="24"/>
            <w:szCs w:val="24"/>
          </w:rPr>
          <w:t xml:space="preserve"> threshold</w:t>
        </w:r>
        <w:r w:rsidR="00656CE2">
          <w:rPr>
            <w:rFonts w:ascii="Times New Roman" w:hAnsi="Times New Roman"/>
            <w:sz w:val="24"/>
            <w:szCs w:val="24"/>
          </w:rPr>
          <w:t xml:space="preserve"> on the earth’s surface</w:t>
        </w:r>
        <w:r>
          <w:rPr>
            <w:rFonts w:ascii="Times New Roman" w:hAnsi="Times New Roman"/>
            <w:sz w:val="24"/>
            <w:szCs w:val="24"/>
          </w:rPr>
          <w:t xml:space="preserve"> for coordination with </w:t>
        </w:r>
        <w:r w:rsidR="0059330A">
          <w:rPr>
            <w:rFonts w:ascii="Times New Roman" w:hAnsi="Times New Roman"/>
            <w:sz w:val="24"/>
            <w:szCs w:val="24"/>
          </w:rPr>
          <w:t>t</w:t>
        </w:r>
        <w:r>
          <w:rPr>
            <w:rFonts w:ascii="Times New Roman" w:hAnsi="Times New Roman"/>
            <w:sz w:val="24"/>
            <w:szCs w:val="24"/>
          </w:rPr>
          <w:t xml:space="preserve">errestrial </w:t>
        </w:r>
        <w:r w:rsidR="00656CE2">
          <w:rPr>
            <w:rFonts w:ascii="Times New Roman" w:hAnsi="Times New Roman"/>
            <w:sz w:val="24"/>
            <w:szCs w:val="24"/>
          </w:rPr>
          <w:t>services</w:t>
        </w:r>
        <w:r>
          <w:rPr>
            <w:rFonts w:ascii="Times New Roman" w:hAnsi="Times New Roman"/>
            <w:sz w:val="24"/>
            <w:szCs w:val="24"/>
          </w:rPr>
          <w:t>. The ground station</w:t>
        </w:r>
        <w:r w:rsidR="0059330A">
          <w:rPr>
            <w:rFonts w:ascii="Times New Roman" w:hAnsi="Times New Roman"/>
            <w:sz w:val="24"/>
            <w:szCs w:val="24"/>
          </w:rPr>
          <w:t>s for SOS</w:t>
        </w:r>
        <w:r>
          <w:rPr>
            <w:rFonts w:ascii="Times New Roman" w:hAnsi="Times New Roman"/>
            <w:sz w:val="24"/>
            <w:szCs w:val="24"/>
          </w:rPr>
          <w:t xml:space="preserve"> between 148-149.9 MHz are coordinated under RR No. </w:t>
        </w:r>
        <w:r w:rsidRPr="00345EA3">
          <w:rPr>
            <w:rFonts w:ascii="Times New Roman" w:hAnsi="Times New Roman"/>
            <w:b/>
            <w:sz w:val="24"/>
            <w:szCs w:val="24"/>
          </w:rPr>
          <w:t>9.21</w:t>
        </w:r>
        <w:r w:rsidR="00F311E8">
          <w:rPr>
            <w:rFonts w:ascii="Times New Roman" w:hAnsi="Times New Roman"/>
            <w:sz w:val="24"/>
            <w:szCs w:val="24"/>
          </w:rPr>
          <w:t xml:space="preserve">, which </w:t>
        </w:r>
        <w:r w:rsidR="0088609B">
          <w:rPr>
            <w:rFonts w:ascii="Times New Roman" w:hAnsi="Times New Roman"/>
            <w:sz w:val="24"/>
            <w:szCs w:val="24"/>
          </w:rPr>
          <w:t xml:space="preserve">was deemed not </w:t>
        </w:r>
        <w:r w:rsidR="00F311E8">
          <w:rPr>
            <w:rFonts w:ascii="Times New Roman" w:hAnsi="Times New Roman"/>
            <w:sz w:val="24"/>
            <w:szCs w:val="24"/>
          </w:rPr>
          <w:t>suitable</w:t>
        </w:r>
        <w:r w:rsidR="0088609B">
          <w:rPr>
            <w:rFonts w:ascii="Times New Roman" w:hAnsi="Times New Roman"/>
            <w:sz w:val="24"/>
            <w:szCs w:val="24"/>
          </w:rPr>
          <w:t xml:space="preserve"> for SD-NGSO</w:t>
        </w:r>
        <w:r w:rsidR="00777573">
          <w:rPr>
            <w:rFonts w:ascii="Times New Roman" w:hAnsi="Times New Roman"/>
            <w:sz w:val="24"/>
            <w:szCs w:val="24"/>
          </w:rPr>
          <w:t xml:space="preserve"> in Resolution </w:t>
        </w:r>
        <w:r w:rsidR="00777573" w:rsidRPr="003609C8">
          <w:rPr>
            <w:rFonts w:ascii="Times New Roman" w:hAnsi="Times New Roman"/>
            <w:b/>
            <w:sz w:val="24"/>
            <w:szCs w:val="24"/>
          </w:rPr>
          <w:t>658</w:t>
        </w:r>
        <w:r w:rsidR="00777573">
          <w:rPr>
            <w:rFonts w:ascii="Times New Roman" w:hAnsi="Times New Roman"/>
            <w:sz w:val="24"/>
            <w:szCs w:val="24"/>
          </w:rPr>
          <w:t xml:space="preserve"> (</w:t>
        </w:r>
        <w:r w:rsidR="00777573" w:rsidRPr="003609C8">
          <w:rPr>
            <w:rFonts w:ascii="Times New Roman" w:hAnsi="Times New Roman"/>
            <w:b/>
            <w:sz w:val="24"/>
            <w:szCs w:val="24"/>
          </w:rPr>
          <w:t>WRC-15</w:t>
        </w:r>
        <w:r w:rsidR="00777573">
          <w:rPr>
            <w:rFonts w:ascii="Times New Roman" w:hAnsi="Times New Roman"/>
            <w:sz w:val="24"/>
            <w:szCs w:val="24"/>
          </w:rPr>
          <w:t>)</w:t>
        </w:r>
        <w:r w:rsidR="0088609B">
          <w:rPr>
            <w:rFonts w:ascii="Times New Roman" w:hAnsi="Times New Roman"/>
            <w:sz w:val="24"/>
            <w:szCs w:val="24"/>
          </w:rPr>
          <w:t xml:space="preserve">. </w:t>
        </w:r>
        <w:r>
          <w:rPr>
            <w:rFonts w:ascii="Times New Roman" w:hAnsi="Times New Roman"/>
            <w:sz w:val="24"/>
            <w:szCs w:val="24"/>
          </w:rPr>
          <w:t xml:space="preserve">The current CPM proposal specifies “appropriate </w:t>
        </w:r>
        <w:r w:rsidR="00033215">
          <w:rPr>
            <w:rFonts w:ascii="Times New Roman" w:hAnsi="Times New Roman"/>
            <w:sz w:val="24"/>
            <w:szCs w:val="24"/>
          </w:rPr>
          <w:t>mechanisms</w:t>
        </w:r>
        <w:r>
          <w:rPr>
            <w:rFonts w:ascii="Times New Roman" w:hAnsi="Times New Roman"/>
            <w:sz w:val="24"/>
            <w:szCs w:val="24"/>
          </w:rPr>
          <w:t xml:space="preserve">” for coordination in 137-138 MHz and 148-149.9 </w:t>
        </w:r>
        <w:proofErr w:type="spellStart"/>
        <w:r>
          <w:rPr>
            <w:rFonts w:ascii="Times New Roman" w:hAnsi="Times New Roman"/>
            <w:sz w:val="24"/>
            <w:szCs w:val="24"/>
          </w:rPr>
          <w:t>MHz</w:t>
        </w:r>
        <w:r w:rsidR="00777573">
          <w:rPr>
            <w:rFonts w:ascii="Times New Roman" w:hAnsi="Times New Roman"/>
            <w:sz w:val="24"/>
            <w:szCs w:val="24"/>
          </w:rPr>
          <w:t>.</w:t>
        </w:r>
        <w:proofErr w:type="spellEnd"/>
        <w:r w:rsidR="00777573">
          <w:rPr>
            <w:rFonts w:ascii="Times New Roman" w:hAnsi="Times New Roman"/>
            <w:sz w:val="24"/>
            <w:szCs w:val="24"/>
          </w:rPr>
          <w:t xml:space="preserve"> </w:t>
        </w:r>
        <w:r>
          <w:rPr>
            <w:rFonts w:ascii="Times New Roman" w:hAnsi="Times New Roman"/>
            <w:sz w:val="24"/>
            <w:szCs w:val="24"/>
          </w:rPr>
          <w:t xml:space="preserve">It is uncertain how this new regulatory </w:t>
        </w:r>
        <w:r w:rsidR="00033215">
          <w:rPr>
            <w:rFonts w:ascii="Times New Roman" w:hAnsi="Times New Roman"/>
            <w:sz w:val="24"/>
            <w:szCs w:val="24"/>
          </w:rPr>
          <w:t xml:space="preserve">mechanism </w:t>
        </w:r>
        <w:r>
          <w:rPr>
            <w:rFonts w:ascii="Times New Roman" w:hAnsi="Times New Roman"/>
            <w:sz w:val="24"/>
            <w:szCs w:val="24"/>
          </w:rPr>
          <w:t xml:space="preserve">will be able to protect </w:t>
        </w:r>
        <w:r w:rsidR="00F311E8">
          <w:rPr>
            <w:rFonts w:ascii="Times New Roman" w:hAnsi="Times New Roman"/>
            <w:sz w:val="24"/>
            <w:szCs w:val="24"/>
          </w:rPr>
          <w:t>aviation</w:t>
        </w:r>
        <w:r>
          <w:rPr>
            <w:rFonts w:ascii="Times New Roman" w:hAnsi="Times New Roman"/>
            <w:sz w:val="24"/>
            <w:szCs w:val="24"/>
          </w:rPr>
          <w:t xml:space="preserve">. </w:t>
        </w:r>
      </w:ins>
    </w:p>
    <w:p w14:paraId="4B5CD73B" w14:textId="16B2B65F" w:rsidR="0088609B" w:rsidRPr="00345EA3" w:rsidRDefault="0088609B" w:rsidP="0088609B">
      <w:pPr>
        <w:pStyle w:val="PlainText"/>
        <w:spacing w:after="120"/>
        <w:rPr>
          <w:ins w:id="23" w:author="ASRI" w:date="2018-08-31T09:42:00Z"/>
          <w:rFonts w:ascii="Times New Roman" w:hAnsi="Times New Roman"/>
          <w:b/>
          <w:sz w:val="24"/>
          <w:szCs w:val="24"/>
        </w:rPr>
      </w:pPr>
      <w:ins w:id="24" w:author="ASRI" w:date="2018-08-31T09:42:00Z">
        <w:r w:rsidRPr="00345EA3">
          <w:rPr>
            <w:rFonts w:ascii="Times New Roman" w:hAnsi="Times New Roman"/>
            <w:b/>
            <w:sz w:val="24"/>
            <w:szCs w:val="24"/>
          </w:rPr>
          <w:t>CONCLUSION:</w:t>
        </w:r>
      </w:ins>
    </w:p>
    <w:p w14:paraId="1E587FA6" w14:textId="77204544" w:rsidR="008730D4" w:rsidRDefault="00D11257" w:rsidP="003E3671">
      <w:pPr>
        <w:pStyle w:val="PlainText"/>
        <w:spacing w:after="120"/>
        <w:rPr>
          <w:rFonts w:ascii="Times New Roman" w:hAnsi="Times New Roman"/>
          <w:sz w:val="24"/>
          <w:szCs w:val="24"/>
        </w:rPr>
      </w:pPr>
      <w:ins w:id="25" w:author="ASRI" w:date="2018-08-31T09:42:00Z">
        <w:r>
          <w:rPr>
            <w:rFonts w:ascii="Times New Roman" w:hAnsi="Times New Roman"/>
            <w:sz w:val="24"/>
            <w:szCs w:val="24"/>
          </w:rPr>
          <w:t xml:space="preserve">The addition of SD-NGSO Satellites will </w:t>
        </w:r>
        <w:r w:rsidR="00CC48BE">
          <w:rPr>
            <w:rFonts w:ascii="Times New Roman" w:hAnsi="Times New Roman"/>
            <w:sz w:val="24"/>
            <w:szCs w:val="24"/>
          </w:rPr>
          <w:t>create</w:t>
        </w:r>
        <w:r>
          <w:rPr>
            <w:rFonts w:ascii="Times New Roman" w:hAnsi="Times New Roman"/>
            <w:sz w:val="24"/>
            <w:szCs w:val="24"/>
          </w:rPr>
          <w:t xml:space="preserve"> new </w:t>
        </w:r>
        <w:r w:rsidR="001D19E9">
          <w:rPr>
            <w:rFonts w:ascii="Times New Roman" w:hAnsi="Times New Roman"/>
            <w:sz w:val="24"/>
            <w:szCs w:val="24"/>
          </w:rPr>
          <w:t>opportunities</w:t>
        </w:r>
        <w:r w:rsidR="00656CE2">
          <w:rPr>
            <w:rFonts w:ascii="Times New Roman" w:hAnsi="Times New Roman"/>
            <w:sz w:val="24"/>
            <w:szCs w:val="24"/>
          </w:rPr>
          <w:t>,</w:t>
        </w:r>
        <w:r>
          <w:rPr>
            <w:rFonts w:ascii="Times New Roman" w:hAnsi="Times New Roman"/>
            <w:sz w:val="24"/>
            <w:szCs w:val="24"/>
          </w:rPr>
          <w:t xml:space="preserve"> </w:t>
        </w:r>
        <w:r w:rsidR="002C6074">
          <w:rPr>
            <w:rFonts w:ascii="Times New Roman" w:hAnsi="Times New Roman"/>
            <w:sz w:val="24"/>
            <w:szCs w:val="24"/>
          </w:rPr>
          <w:t>allowing</w:t>
        </w:r>
        <w:r>
          <w:rPr>
            <w:rFonts w:ascii="Times New Roman" w:hAnsi="Times New Roman"/>
            <w:sz w:val="24"/>
            <w:szCs w:val="24"/>
          </w:rPr>
          <w:t xml:space="preserve"> administrations not previously involved in space</w:t>
        </w:r>
        <w:r w:rsidR="002C6074">
          <w:rPr>
            <w:rFonts w:ascii="Times New Roman" w:hAnsi="Times New Roman"/>
            <w:sz w:val="24"/>
            <w:szCs w:val="24"/>
          </w:rPr>
          <w:t>, to become active</w:t>
        </w:r>
        <w:r>
          <w:rPr>
            <w:rFonts w:ascii="Times New Roman" w:hAnsi="Times New Roman"/>
            <w:sz w:val="24"/>
            <w:szCs w:val="24"/>
          </w:rPr>
          <w:t xml:space="preserve">. Concurrently, aviation is experiencing a growth in the new entrants to the </w:t>
        </w:r>
        <w:r w:rsidR="00E22C72">
          <w:rPr>
            <w:rFonts w:ascii="Times New Roman" w:hAnsi="Times New Roman"/>
            <w:sz w:val="24"/>
            <w:szCs w:val="24"/>
          </w:rPr>
          <w:t>a</w:t>
        </w:r>
        <w:r>
          <w:rPr>
            <w:rFonts w:ascii="Times New Roman" w:hAnsi="Times New Roman"/>
            <w:sz w:val="24"/>
            <w:szCs w:val="24"/>
          </w:rPr>
          <w:t xml:space="preserve">irspace: </w:t>
        </w:r>
        <w:r w:rsidR="00E22C72">
          <w:rPr>
            <w:rFonts w:ascii="Times New Roman" w:hAnsi="Times New Roman"/>
            <w:sz w:val="24"/>
            <w:szCs w:val="24"/>
          </w:rPr>
          <w:t>d</w:t>
        </w:r>
        <w:r>
          <w:rPr>
            <w:rFonts w:ascii="Times New Roman" w:hAnsi="Times New Roman"/>
            <w:sz w:val="24"/>
            <w:szCs w:val="24"/>
          </w:rPr>
          <w:t xml:space="preserve">rones, </w:t>
        </w:r>
        <w:r w:rsidR="00E22C72">
          <w:rPr>
            <w:rFonts w:ascii="Times New Roman" w:hAnsi="Times New Roman"/>
            <w:sz w:val="24"/>
            <w:szCs w:val="24"/>
          </w:rPr>
          <w:t>s</w:t>
        </w:r>
        <w:r>
          <w:rPr>
            <w:rFonts w:ascii="Times New Roman" w:hAnsi="Times New Roman"/>
            <w:sz w:val="24"/>
            <w:szCs w:val="24"/>
          </w:rPr>
          <w:t xml:space="preserve">uborbital </w:t>
        </w:r>
        <w:r w:rsidR="00E22C72">
          <w:rPr>
            <w:rFonts w:ascii="Times New Roman" w:hAnsi="Times New Roman"/>
            <w:sz w:val="24"/>
            <w:szCs w:val="24"/>
          </w:rPr>
          <w:t>v</w:t>
        </w:r>
        <w:r>
          <w:rPr>
            <w:rFonts w:ascii="Times New Roman" w:hAnsi="Times New Roman"/>
            <w:sz w:val="24"/>
            <w:szCs w:val="24"/>
          </w:rPr>
          <w:t>ehicles, HAPS</w:t>
        </w:r>
        <w:r w:rsidR="00C53632">
          <w:rPr>
            <w:rFonts w:ascii="Times New Roman" w:hAnsi="Times New Roman"/>
            <w:sz w:val="24"/>
            <w:szCs w:val="24"/>
          </w:rPr>
          <w:t xml:space="preserve">, </w:t>
        </w:r>
        <w:r w:rsidR="00E22C72">
          <w:rPr>
            <w:rFonts w:ascii="Times New Roman" w:hAnsi="Times New Roman"/>
            <w:sz w:val="24"/>
            <w:szCs w:val="24"/>
          </w:rPr>
          <w:t>n</w:t>
        </w:r>
        <w:r w:rsidR="00C53632">
          <w:rPr>
            <w:rFonts w:ascii="Times New Roman" w:hAnsi="Times New Roman"/>
            <w:sz w:val="24"/>
            <w:szCs w:val="24"/>
          </w:rPr>
          <w:t xml:space="preserve">ew VTOL transportation </w:t>
        </w:r>
        <w:r w:rsidR="00F311E8">
          <w:rPr>
            <w:rFonts w:ascii="Times New Roman" w:hAnsi="Times New Roman"/>
            <w:sz w:val="24"/>
            <w:szCs w:val="24"/>
          </w:rPr>
          <w:t>technology</w:t>
        </w:r>
        <w:r w:rsidR="00C53632">
          <w:rPr>
            <w:rFonts w:ascii="Times New Roman" w:hAnsi="Times New Roman"/>
            <w:sz w:val="24"/>
            <w:szCs w:val="24"/>
          </w:rPr>
          <w:t xml:space="preserve">, as well as an increase in </w:t>
        </w:r>
        <w:r w:rsidR="00E22C72">
          <w:rPr>
            <w:rFonts w:ascii="Times New Roman" w:hAnsi="Times New Roman"/>
            <w:sz w:val="24"/>
            <w:szCs w:val="24"/>
          </w:rPr>
          <w:t>a</w:t>
        </w:r>
        <w:r w:rsidR="00C53632">
          <w:rPr>
            <w:rFonts w:ascii="Times New Roman" w:hAnsi="Times New Roman"/>
            <w:sz w:val="24"/>
            <w:szCs w:val="24"/>
          </w:rPr>
          <w:t xml:space="preserve">ir </w:t>
        </w:r>
        <w:r w:rsidR="00E22C72">
          <w:rPr>
            <w:rFonts w:ascii="Times New Roman" w:hAnsi="Times New Roman"/>
            <w:sz w:val="24"/>
            <w:szCs w:val="24"/>
          </w:rPr>
          <w:t>t</w:t>
        </w:r>
        <w:r w:rsidR="00C53632">
          <w:rPr>
            <w:rFonts w:ascii="Times New Roman" w:hAnsi="Times New Roman"/>
            <w:sz w:val="24"/>
            <w:szCs w:val="24"/>
          </w:rPr>
          <w:t>ransportation</w:t>
        </w:r>
        <w:r w:rsidR="00656CE2">
          <w:rPr>
            <w:rFonts w:ascii="Times New Roman" w:hAnsi="Times New Roman"/>
            <w:sz w:val="24"/>
            <w:szCs w:val="24"/>
          </w:rPr>
          <w:t xml:space="preserve"> </w:t>
        </w:r>
        <w:r w:rsidR="00E22C72">
          <w:rPr>
            <w:rFonts w:ascii="Times New Roman" w:hAnsi="Times New Roman"/>
            <w:sz w:val="24"/>
            <w:szCs w:val="24"/>
          </w:rPr>
          <w:t>t</w:t>
        </w:r>
        <w:r w:rsidR="00656CE2">
          <w:rPr>
            <w:rFonts w:ascii="Times New Roman" w:hAnsi="Times New Roman"/>
            <w:sz w:val="24"/>
            <w:szCs w:val="24"/>
          </w:rPr>
          <w:t>raffic</w:t>
        </w:r>
        <w:r>
          <w:rPr>
            <w:rFonts w:ascii="Times New Roman" w:hAnsi="Times New Roman"/>
            <w:sz w:val="24"/>
            <w:szCs w:val="24"/>
          </w:rPr>
          <w:t>.</w:t>
        </w:r>
        <w:r w:rsidR="00C53632">
          <w:rPr>
            <w:rFonts w:ascii="Times New Roman" w:hAnsi="Times New Roman"/>
            <w:sz w:val="24"/>
            <w:szCs w:val="24"/>
          </w:rPr>
          <w:t xml:space="preserve"> </w:t>
        </w:r>
        <w:r w:rsidR="00F311E8">
          <w:rPr>
            <w:rFonts w:ascii="Times New Roman" w:hAnsi="Times New Roman"/>
            <w:sz w:val="24"/>
            <w:szCs w:val="24"/>
          </w:rPr>
          <w:t>To</w:t>
        </w:r>
        <w:r w:rsidR="00C53632">
          <w:rPr>
            <w:rFonts w:ascii="Times New Roman" w:hAnsi="Times New Roman"/>
            <w:sz w:val="24"/>
            <w:szCs w:val="24"/>
          </w:rPr>
          <w:t xml:space="preserve"> accommodate </w:t>
        </w:r>
        <w:r w:rsidR="00486640">
          <w:rPr>
            <w:rFonts w:ascii="Times New Roman" w:hAnsi="Times New Roman"/>
            <w:sz w:val="24"/>
            <w:szCs w:val="24"/>
          </w:rPr>
          <w:t xml:space="preserve">current and </w:t>
        </w:r>
        <w:r w:rsidR="00C53632">
          <w:rPr>
            <w:rFonts w:ascii="Times New Roman" w:hAnsi="Times New Roman"/>
            <w:sz w:val="24"/>
            <w:szCs w:val="24"/>
          </w:rPr>
          <w:t xml:space="preserve">new users, efficient use of the </w:t>
        </w:r>
        <w:r w:rsidR="00E22C72">
          <w:rPr>
            <w:rFonts w:ascii="Times New Roman" w:hAnsi="Times New Roman"/>
            <w:sz w:val="24"/>
            <w:szCs w:val="24"/>
          </w:rPr>
          <w:t>a</w:t>
        </w:r>
        <w:r w:rsidR="00C53632">
          <w:rPr>
            <w:rFonts w:ascii="Times New Roman" w:hAnsi="Times New Roman"/>
            <w:sz w:val="24"/>
            <w:szCs w:val="24"/>
          </w:rPr>
          <w:t xml:space="preserve">irspace will be required. Thus, it will be important to provide regulatory certainty to the aviation community </w:t>
        </w:r>
        <w:r w:rsidR="00486640">
          <w:rPr>
            <w:rFonts w:ascii="Times New Roman" w:hAnsi="Times New Roman"/>
            <w:sz w:val="24"/>
            <w:szCs w:val="24"/>
          </w:rPr>
          <w:t xml:space="preserve">while maintaining the same level of safety, </w:t>
        </w:r>
        <w:r w:rsidR="00C53632">
          <w:rPr>
            <w:rFonts w:ascii="Times New Roman" w:hAnsi="Times New Roman"/>
            <w:sz w:val="24"/>
            <w:szCs w:val="24"/>
          </w:rPr>
          <w:t>not only on a national level, but international as well. I</w:t>
        </w:r>
        <w:r w:rsidR="00EB371D">
          <w:rPr>
            <w:rFonts w:ascii="Times New Roman" w:hAnsi="Times New Roman"/>
            <w:sz w:val="24"/>
            <w:szCs w:val="24"/>
          </w:rPr>
          <w:t>f</w:t>
        </w:r>
      </w:ins>
      <w:del w:id="26" w:author="ASRI" w:date="2018-08-31T09:42:00Z">
        <w:r w:rsidR="00EB371D">
          <w:rPr>
            <w:rFonts w:ascii="Times New Roman" w:hAnsi="Times New Roman"/>
            <w:sz w:val="24"/>
            <w:szCs w:val="24"/>
          </w:rPr>
          <w:delText>Finally, if</w:delText>
        </w:r>
      </w:del>
      <w:r w:rsidR="00EB371D">
        <w:rPr>
          <w:rFonts w:ascii="Times New Roman" w:hAnsi="Times New Roman"/>
          <w:sz w:val="24"/>
          <w:szCs w:val="24"/>
        </w:rPr>
        <w:t xml:space="preserve"> 137-138 MHz is identified to satisfy SOS s-E requirements, regulatory power flux density (PFD) limits should be implemented to ensure protection of the adjacent band AM(R)S. </w:t>
      </w:r>
      <w:ins w:id="27" w:author="ASRI" w:date="2018-08-31T09:42:00Z">
        <w:r w:rsidR="00486640">
          <w:rPr>
            <w:rFonts w:ascii="Times New Roman" w:hAnsi="Times New Roman"/>
            <w:sz w:val="24"/>
            <w:szCs w:val="24"/>
          </w:rPr>
          <w:t xml:space="preserve">Additionally, removal of RR. No. </w:t>
        </w:r>
        <w:r w:rsidR="00486640" w:rsidRPr="00345EA3">
          <w:rPr>
            <w:rFonts w:ascii="Times New Roman" w:hAnsi="Times New Roman"/>
            <w:b/>
            <w:sz w:val="24"/>
            <w:szCs w:val="24"/>
          </w:rPr>
          <w:t>9.21</w:t>
        </w:r>
        <w:r w:rsidR="00486640">
          <w:rPr>
            <w:rFonts w:ascii="Times New Roman" w:hAnsi="Times New Roman"/>
            <w:sz w:val="24"/>
            <w:szCs w:val="24"/>
          </w:rPr>
          <w:t xml:space="preserve"> for 148-149.9 MHz should not be considered unless the new coordination method is able to protect </w:t>
        </w:r>
        <w:r w:rsidR="0067567F">
          <w:rPr>
            <w:rFonts w:ascii="Times New Roman" w:hAnsi="Times New Roman"/>
            <w:sz w:val="24"/>
            <w:szCs w:val="24"/>
          </w:rPr>
          <w:t xml:space="preserve">incumbent </w:t>
        </w:r>
        <w:r w:rsidR="00F311E8">
          <w:rPr>
            <w:rFonts w:ascii="Times New Roman" w:hAnsi="Times New Roman"/>
            <w:sz w:val="24"/>
            <w:szCs w:val="24"/>
          </w:rPr>
          <w:t xml:space="preserve">safety </w:t>
        </w:r>
        <w:r w:rsidR="0067567F">
          <w:rPr>
            <w:rFonts w:ascii="Times New Roman" w:hAnsi="Times New Roman"/>
            <w:sz w:val="24"/>
            <w:szCs w:val="24"/>
          </w:rPr>
          <w:t>services</w:t>
        </w:r>
        <w:r w:rsidR="00486640">
          <w:rPr>
            <w:rFonts w:ascii="Times New Roman" w:hAnsi="Times New Roman"/>
            <w:sz w:val="24"/>
            <w:szCs w:val="24"/>
          </w:rPr>
          <w:t>.</w:t>
        </w:r>
      </w:ins>
    </w:p>
    <w:p w14:paraId="3D8F177B" w14:textId="77777777" w:rsidR="003E3671" w:rsidRPr="001475AA" w:rsidRDefault="003E3671" w:rsidP="003E3671">
      <w:pPr>
        <w:pStyle w:val="PlainText"/>
        <w:spacing w:after="120"/>
        <w:rPr>
          <w:rFonts w:ascii="Times New Roman" w:hAnsi="Times New Roman"/>
          <w:b/>
          <w:sz w:val="24"/>
          <w:szCs w:val="24"/>
        </w:rPr>
      </w:pPr>
      <w:r w:rsidRPr="001475AA">
        <w:rPr>
          <w:rFonts w:ascii="Times New Roman" w:hAnsi="Times New Roman"/>
          <w:b/>
          <w:sz w:val="24"/>
          <w:szCs w:val="24"/>
        </w:rPr>
        <w:t>Proposal</w:t>
      </w:r>
    </w:p>
    <w:p w14:paraId="3584A6AC" w14:textId="689D6B40" w:rsidR="003E3671" w:rsidRPr="00797294" w:rsidRDefault="00FE2CA7" w:rsidP="003E3671">
      <w:pPr>
        <w:pStyle w:val="PlainText"/>
        <w:spacing w:after="120"/>
        <w:rPr>
          <w:rFonts w:ascii="Times New Roman" w:hAnsi="Times New Roman"/>
          <w:sz w:val="24"/>
          <w:szCs w:val="24"/>
        </w:rPr>
      </w:pPr>
      <w:r>
        <w:rPr>
          <w:rFonts w:ascii="Times New Roman" w:hAnsi="Times New Roman"/>
          <w:b/>
          <w:sz w:val="24"/>
          <w:szCs w:val="24"/>
          <w:u w:val="single"/>
        </w:rPr>
        <w:t>MOD</w:t>
      </w:r>
      <w:r w:rsidR="003E3671" w:rsidRPr="00797294">
        <w:rPr>
          <w:rFonts w:ascii="Times New Roman" w:hAnsi="Times New Roman"/>
          <w:sz w:val="24"/>
          <w:szCs w:val="24"/>
        </w:rPr>
        <w:t xml:space="preserve"> </w:t>
      </w:r>
      <w:r w:rsidR="003E3671">
        <w:rPr>
          <w:rFonts w:ascii="Times New Roman" w:hAnsi="Times New Roman"/>
          <w:sz w:val="24"/>
          <w:szCs w:val="24"/>
        </w:rPr>
        <w:tab/>
        <w:t>USA/AI 1.7</w:t>
      </w:r>
      <w:r w:rsidR="003E3671" w:rsidRPr="00797294">
        <w:rPr>
          <w:rFonts w:ascii="Times New Roman" w:hAnsi="Times New Roman"/>
          <w:sz w:val="24"/>
          <w:szCs w:val="24"/>
        </w:rPr>
        <w:t xml:space="preserve">/1  </w:t>
      </w:r>
    </w:p>
    <w:p w14:paraId="7E3A3E7D" w14:textId="77777777" w:rsidR="003E3671" w:rsidRPr="00797294" w:rsidRDefault="003E3671" w:rsidP="003E3671">
      <w:pPr>
        <w:pStyle w:val="PlainText"/>
        <w:spacing w:after="120"/>
        <w:jc w:val="center"/>
        <w:rPr>
          <w:rFonts w:ascii="Times New Roman" w:hAnsi="Times New Roman"/>
          <w:sz w:val="24"/>
          <w:szCs w:val="24"/>
        </w:rPr>
      </w:pPr>
      <w:r w:rsidRPr="00797294">
        <w:rPr>
          <w:rFonts w:ascii="Times New Roman" w:hAnsi="Times New Roman"/>
          <w:sz w:val="24"/>
          <w:szCs w:val="24"/>
        </w:rPr>
        <w:t>ARTICLE 5</w:t>
      </w:r>
    </w:p>
    <w:p w14:paraId="1B7C45BC" w14:textId="77777777" w:rsidR="003E3671" w:rsidRPr="00130CBC" w:rsidRDefault="003E3671" w:rsidP="003E3671">
      <w:pPr>
        <w:pStyle w:val="PlainText"/>
        <w:spacing w:after="120"/>
        <w:jc w:val="center"/>
        <w:rPr>
          <w:rFonts w:ascii="Times New Roman" w:hAnsi="Times New Roman"/>
          <w:b/>
          <w:sz w:val="28"/>
          <w:szCs w:val="28"/>
        </w:rPr>
      </w:pPr>
      <w:r w:rsidRPr="00130CBC">
        <w:rPr>
          <w:rFonts w:ascii="Times New Roman" w:hAnsi="Times New Roman"/>
          <w:b/>
          <w:sz w:val="28"/>
          <w:szCs w:val="28"/>
        </w:rPr>
        <w:t>Frequency allocations</w:t>
      </w:r>
    </w:p>
    <w:p w14:paraId="098C0EBF" w14:textId="77777777" w:rsidR="003E3671" w:rsidRPr="00797294" w:rsidRDefault="003E3671" w:rsidP="003E3671">
      <w:pPr>
        <w:pStyle w:val="PlainText"/>
        <w:spacing w:after="120"/>
        <w:jc w:val="center"/>
        <w:rPr>
          <w:rFonts w:ascii="Times New Roman" w:hAnsi="Times New Roman"/>
          <w:sz w:val="24"/>
          <w:szCs w:val="24"/>
        </w:rPr>
      </w:pPr>
      <w:r w:rsidRPr="00130CBC">
        <w:rPr>
          <w:rFonts w:ascii="Times New Roman" w:hAnsi="Times New Roman"/>
          <w:b/>
          <w:sz w:val="24"/>
          <w:szCs w:val="24"/>
        </w:rPr>
        <w:t>Section IV – Table of Frequency Allocations</w:t>
      </w:r>
      <w:r w:rsidRPr="00797294">
        <w:rPr>
          <w:rFonts w:ascii="Times New Roman" w:hAnsi="Times New Roman"/>
          <w:sz w:val="24"/>
          <w:szCs w:val="24"/>
        </w:rPr>
        <w:t xml:space="preserve"> (See No. </w:t>
      </w:r>
      <w:r w:rsidRPr="00130CBC">
        <w:rPr>
          <w:rFonts w:ascii="Times New Roman" w:hAnsi="Times New Roman"/>
          <w:b/>
          <w:sz w:val="24"/>
          <w:szCs w:val="24"/>
        </w:rPr>
        <w:t>2.1</w:t>
      </w:r>
      <w:r w:rsidRPr="00797294">
        <w:rPr>
          <w:rFonts w:ascii="Times New Roman" w:hAnsi="Times New Roman"/>
          <w:sz w:val="24"/>
          <w:szCs w:val="24"/>
        </w:rPr>
        <w:t>)</w:t>
      </w:r>
    </w:p>
    <w:p w14:paraId="065EC7FF" w14:textId="149AC670" w:rsidR="006A2738" w:rsidRDefault="00E62872" w:rsidP="006A2738">
      <w:pPr>
        <w:pStyle w:val="Tabletitle"/>
        <w:rPr>
          <w:sz w:val="20"/>
          <w:szCs w:val="20"/>
        </w:rPr>
      </w:pPr>
      <w:r>
        <w:rPr>
          <w:lang w:val="en-AU"/>
        </w:rPr>
        <w:lastRenderedPageBreak/>
        <w:t>137</w:t>
      </w:r>
      <w:r w:rsidR="006A2738">
        <w:rPr>
          <w:lang w:val="en-AU"/>
        </w:rPr>
        <w:t>-13</w:t>
      </w:r>
      <w:r>
        <w:rPr>
          <w:lang w:val="en-AU"/>
        </w:rPr>
        <w:t>8</w:t>
      </w:r>
      <w:r w:rsidR="006A2738">
        <w:rPr>
          <w:lang w:val="en-AU"/>
        </w:rPr>
        <w:t xml:space="preserve"> MHz</w:t>
      </w:r>
    </w:p>
    <w:tbl>
      <w:tblPr>
        <w:tblW w:w="9360" w:type="dxa"/>
        <w:jc w:val="center"/>
        <w:tblLayout w:type="fixed"/>
        <w:tblCellMar>
          <w:left w:w="107" w:type="dxa"/>
          <w:right w:w="107" w:type="dxa"/>
        </w:tblCellMar>
        <w:tblLook w:val="04A0" w:firstRow="1" w:lastRow="0" w:firstColumn="1" w:lastColumn="0" w:noHBand="0" w:noVBand="1"/>
      </w:tblPr>
      <w:tblGrid>
        <w:gridCol w:w="3121"/>
        <w:gridCol w:w="3119"/>
        <w:gridCol w:w="3120"/>
      </w:tblGrid>
      <w:tr w:rsidR="006A2738" w14:paraId="2A656EC6" w14:textId="77777777" w:rsidTr="006A2738">
        <w:trPr>
          <w:cantSplit/>
          <w:jc w:val="center"/>
        </w:trPr>
        <w:tc>
          <w:tcPr>
            <w:tcW w:w="9356" w:type="dxa"/>
            <w:gridSpan w:val="3"/>
            <w:tcBorders>
              <w:top w:val="single" w:sz="4" w:space="0" w:color="auto"/>
              <w:left w:val="single" w:sz="4" w:space="0" w:color="auto"/>
              <w:bottom w:val="single" w:sz="4" w:space="0" w:color="auto"/>
              <w:right w:val="single" w:sz="4" w:space="0" w:color="auto"/>
            </w:tcBorders>
            <w:hideMark/>
          </w:tcPr>
          <w:p w14:paraId="24E6194D" w14:textId="77777777" w:rsidR="006A2738" w:rsidRDefault="006A2738">
            <w:pPr>
              <w:pStyle w:val="Tablehead"/>
              <w:rPr>
                <w:sz w:val="20"/>
                <w:szCs w:val="20"/>
                <w:lang w:eastAsia="zh-CN"/>
              </w:rPr>
            </w:pPr>
            <w:r>
              <w:rPr>
                <w:lang w:eastAsia="zh-CN"/>
              </w:rPr>
              <w:t>Allocation to services</w:t>
            </w:r>
          </w:p>
        </w:tc>
      </w:tr>
      <w:tr w:rsidR="006A2738" w14:paraId="1A96E511" w14:textId="77777777" w:rsidTr="006A2738">
        <w:trPr>
          <w:cantSplit/>
          <w:jc w:val="center"/>
        </w:trPr>
        <w:tc>
          <w:tcPr>
            <w:tcW w:w="3119" w:type="dxa"/>
            <w:tcBorders>
              <w:top w:val="single" w:sz="4" w:space="0" w:color="auto"/>
              <w:left w:val="single" w:sz="6" w:space="0" w:color="auto"/>
              <w:bottom w:val="single" w:sz="6" w:space="0" w:color="auto"/>
              <w:right w:val="single" w:sz="6" w:space="0" w:color="auto"/>
            </w:tcBorders>
            <w:hideMark/>
          </w:tcPr>
          <w:p w14:paraId="10576691" w14:textId="77777777" w:rsidR="006A2738" w:rsidRDefault="006A2738">
            <w:pPr>
              <w:pStyle w:val="Tablehead"/>
              <w:rPr>
                <w:lang w:eastAsia="zh-CN"/>
              </w:rPr>
            </w:pPr>
            <w:r>
              <w:rPr>
                <w:lang w:eastAsia="zh-CN"/>
              </w:rPr>
              <w:t>Region 1</w:t>
            </w:r>
          </w:p>
        </w:tc>
        <w:tc>
          <w:tcPr>
            <w:tcW w:w="3118" w:type="dxa"/>
            <w:tcBorders>
              <w:top w:val="single" w:sz="4" w:space="0" w:color="auto"/>
              <w:left w:val="single" w:sz="6" w:space="0" w:color="auto"/>
              <w:bottom w:val="single" w:sz="6" w:space="0" w:color="auto"/>
              <w:right w:val="single" w:sz="6" w:space="0" w:color="auto"/>
            </w:tcBorders>
            <w:hideMark/>
          </w:tcPr>
          <w:p w14:paraId="04068AD7" w14:textId="77777777" w:rsidR="006A2738" w:rsidRDefault="006A2738">
            <w:pPr>
              <w:pStyle w:val="Tablehead"/>
              <w:rPr>
                <w:lang w:eastAsia="zh-CN"/>
              </w:rPr>
            </w:pPr>
            <w:r>
              <w:rPr>
                <w:lang w:eastAsia="zh-CN"/>
              </w:rPr>
              <w:t>Region 2</w:t>
            </w:r>
          </w:p>
        </w:tc>
        <w:tc>
          <w:tcPr>
            <w:tcW w:w="3119" w:type="dxa"/>
            <w:tcBorders>
              <w:top w:val="single" w:sz="4" w:space="0" w:color="auto"/>
              <w:left w:val="single" w:sz="6" w:space="0" w:color="auto"/>
              <w:bottom w:val="single" w:sz="6" w:space="0" w:color="auto"/>
              <w:right w:val="single" w:sz="6" w:space="0" w:color="auto"/>
            </w:tcBorders>
            <w:hideMark/>
          </w:tcPr>
          <w:p w14:paraId="0A091C7F" w14:textId="77777777" w:rsidR="006A2738" w:rsidRDefault="006A2738">
            <w:pPr>
              <w:pStyle w:val="Tablehead"/>
              <w:rPr>
                <w:lang w:eastAsia="zh-CN"/>
              </w:rPr>
            </w:pPr>
            <w:r>
              <w:rPr>
                <w:lang w:eastAsia="zh-CN"/>
              </w:rPr>
              <w:t>Region 3</w:t>
            </w:r>
          </w:p>
        </w:tc>
      </w:tr>
      <w:tr w:rsidR="006A2738" w14:paraId="46A040FB" w14:textId="77777777" w:rsidTr="006A2738">
        <w:trPr>
          <w:cantSplit/>
          <w:jc w:val="center"/>
        </w:trPr>
        <w:tc>
          <w:tcPr>
            <w:tcW w:w="9356" w:type="dxa"/>
            <w:gridSpan w:val="3"/>
            <w:tcBorders>
              <w:top w:val="single" w:sz="4" w:space="0" w:color="auto"/>
              <w:left w:val="single" w:sz="4" w:space="0" w:color="auto"/>
              <w:bottom w:val="single" w:sz="4" w:space="0" w:color="auto"/>
              <w:right w:val="single" w:sz="4" w:space="0" w:color="auto"/>
            </w:tcBorders>
            <w:hideMark/>
          </w:tcPr>
          <w:p w14:paraId="29DE881B" w14:textId="3275CBF4" w:rsidR="006A2738" w:rsidRDefault="006A2738">
            <w:pPr>
              <w:pStyle w:val="TableTextS5"/>
              <w:tabs>
                <w:tab w:val="clear" w:pos="170"/>
                <w:tab w:val="clear" w:pos="567"/>
                <w:tab w:val="clear" w:pos="737"/>
              </w:tabs>
              <w:rPr>
                <w:color w:val="000000"/>
                <w:lang w:val="en-US" w:eastAsia="zh-CN"/>
              </w:rPr>
            </w:pPr>
            <w:r>
              <w:rPr>
                <w:rStyle w:val="Tablefreq"/>
                <w:lang w:eastAsia="zh-CN"/>
              </w:rPr>
              <w:t>137-137.025</w:t>
            </w:r>
            <w:r>
              <w:rPr>
                <w:lang w:eastAsia="zh-CN"/>
              </w:rPr>
              <w:tab/>
            </w:r>
            <w:r>
              <w:rPr>
                <w:color w:val="000000"/>
                <w:lang w:eastAsia="zh-CN"/>
              </w:rPr>
              <w:t>SPACE OPERATION (space-to-</w:t>
            </w:r>
            <w:proofErr w:type="gramStart"/>
            <w:r>
              <w:rPr>
                <w:color w:val="000000"/>
                <w:lang w:eastAsia="zh-CN"/>
              </w:rPr>
              <w:t xml:space="preserve">Earth)  </w:t>
            </w:r>
            <w:ins w:id="28" w:author="ASRI" w:date="2018-08-01T09:47:00Z">
              <w:r w:rsidR="009F49BC" w:rsidRPr="009F49BC">
                <w:rPr>
                  <w:color w:val="000000"/>
                  <w:highlight w:val="yellow"/>
                  <w:lang w:eastAsia="zh-CN"/>
                </w:rPr>
                <w:t>ADD</w:t>
              </w:r>
              <w:proofErr w:type="gramEnd"/>
              <w:r w:rsidR="009F49BC" w:rsidRPr="009F49BC">
                <w:rPr>
                  <w:color w:val="000000"/>
                  <w:highlight w:val="yellow"/>
                  <w:lang w:eastAsia="zh-CN"/>
                </w:rPr>
                <w:t xml:space="preserve"> </w:t>
              </w:r>
              <w:r w:rsidR="009F49BC" w:rsidRPr="009F49BC">
                <w:rPr>
                  <w:rStyle w:val="Artref"/>
                  <w:highlight w:val="yellow"/>
                  <w:lang w:eastAsia="zh-CN"/>
                </w:rPr>
                <w:t>5.SOS</w:t>
              </w:r>
            </w:ins>
          </w:p>
          <w:p w14:paraId="59183FDC" w14:textId="77777777" w:rsidR="006A2738" w:rsidRDefault="006A2738">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t>METEOROLOGICAL-SATELLITE (space-to-Earth)</w:t>
            </w:r>
          </w:p>
          <w:p w14:paraId="1256C2C7" w14:textId="77777777" w:rsidR="006A2738" w:rsidRDefault="006A2738">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t>MOBILE-SATELLITE (space-to-Earth)</w:t>
            </w:r>
            <w:r>
              <w:rPr>
                <w:rStyle w:val="Artref"/>
                <w:color w:val="000000"/>
                <w:lang w:eastAsia="zh-CN"/>
              </w:rPr>
              <w:t xml:space="preserve">  5.208A</w:t>
            </w:r>
            <w:r>
              <w:rPr>
                <w:color w:val="000000"/>
                <w:lang w:eastAsia="zh-CN"/>
              </w:rPr>
              <w:t xml:space="preserve">  </w:t>
            </w:r>
            <w:r>
              <w:rPr>
                <w:rStyle w:val="Artref"/>
                <w:lang w:eastAsia="zh-CN"/>
              </w:rPr>
              <w:t>5.208B</w:t>
            </w:r>
            <w:r>
              <w:rPr>
                <w:color w:val="000000"/>
                <w:lang w:eastAsia="zh-CN"/>
              </w:rPr>
              <w:t xml:space="preserve">  </w:t>
            </w:r>
            <w:r>
              <w:rPr>
                <w:rStyle w:val="Artref"/>
                <w:color w:val="000000"/>
                <w:lang w:eastAsia="zh-CN"/>
              </w:rPr>
              <w:t>5.209</w:t>
            </w:r>
          </w:p>
          <w:p w14:paraId="257AF654" w14:textId="77777777" w:rsidR="006A2738" w:rsidRDefault="006A2738">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t>SPACE RESEARCH (space-to-Earth)</w:t>
            </w:r>
          </w:p>
          <w:p w14:paraId="7948CA88" w14:textId="77777777" w:rsidR="006A2738" w:rsidRDefault="006A2738">
            <w:pPr>
              <w:pStyle w:val="TableTextS5"/>
              <w:rPr>
                <w:color w:val="000000"/>
                <w:lang w:val="fr-CH" w:eastAsia="zh-CN"/>
              </w:rPr>
            </w:pPr>
            <w:r>
              <w:rPr>
                <w:color w:val="000000"/>
                <w:lang w:eastAsia="zh-CN"/>
              </w:rPr>
              <w:tab/>
            </w:r>
            <w:r>
              <w:rPr>
                <w:color w:val="000000"/>
                <w:lang w:eastAsia="zh-CN"/>
              </w:rPr>
              <w:tab/>
            </w:r>
            <w:r>
              <w:rPr>
                <w:color w:val="000000"/>
                <w:lang w:eastAsia="zh-CN"/>
              </w:rPr>
              <w:tab/>
            </w:r>
            <w:r>
              <w:rPr>
                <w:color w:val="000000"/>
                <w:lang w:eastAsia="zh-CN"/>
              </w:rPr>
              <w:tab/>
            </w:r>
            <w:proofErr w:type="spellStart"/>
            <w:r>
              <w:rPr>
                <w:color w:val="000000"/>
                <w:lang w:val="fr-CH" w:eastAsia="zh-CN"/>
              </w:rPr>
              <w:t>Fixed</w:t>
            </w:r>
            <w:proofErr w:type="spellEnd"/>
          </w:p>
          <w:p w14:paraId="788EB153" w14:textId="77777777" w:rsidR="006A2738" w:rsidRDefault="006A2738">
            <w:pPr>
              <w:pStyle w:val="TableTextS5"/>
              <w:rPr>
                <w:color w:val="000000"/>
                <w:lang w:val="fr-CH" w:eastAsia="zh-CN"/>
              </w:rPr>
            </w:pPr>
            <w:r>
              <w:rPr>
                <w:color w:val="000000"/>
                <w:lang w:val="fr-CH" w:eastAsia="zh-CN"/>
              </w:rPr>
              <w:tab/>
            </w:r>
            <w:r>
              <w:rPr>
                <w:color w:val="000000"/>
                <w:lang w:val="fr-CH" w:eastAsia="zh-CN"/>
              </w:rPr>
              <w:tab/>
            </w:r>
            <w:r>
              <w:rPr>
                <w:color w:val="000000"/>
                <w:lang w:val="fr-CH" w:eastAsia="zh-CN"/>
              </w:rPr>
              <w:tab/>
            </w:r>
            <w:r>
              <w:rPr>
                <w:color w:val="000000"/>
                <w:lang w:val="fr-CH" w:eastAsia="zh-CN"/>
              </w:rPr>
              <w:tab/>
              <w:t xml:space="preserve">Mobile </w:t>
            </w:r>
            <w:proofErr w:type="spellStart"/>
            <w:r>
              <w:rPr>
                <w:color w:val="000000"/>
                <w:lang w:val="fr-CH" w:eastAsia="zh-CN"/>
              </w:rPr>
              <w:t>except</w:t>
            </w:r>
            <w:proofErr w:type="spellEnd"/>
            <w:r>
              <w:rPr>
                <w:color w:val="000000"/>
                <w:lang w:val="fr-CH" w:eastAsia="zh-CN"/>
              </w:rPr>
              <w:t xml:space="preserve"> </w:t>
            </w:r>
            <w:proofErr w:type="spellStart"/>
            <w:r>
              <w:rPr>
                <w:color w:val="000000"/>
                <w:lang w:val="fr-CH" w:eastAsia="zh-CN"/>
              </w:rPr>
              <w:t>aeronautical</w:t>
            </w:r>
            <w:proofErr w:type="spellEnd"/>
            <w:r>
              <w:rPr>
                <w:color w:val="000000"/>
                <w:lang w:val="fr-CH" w:eastAsia="zh-CN"/>
              </w:rPr>
              <w:t xml:space="preserve"> mobile (R)</w:t>
            </w:r>
          </w:p>
          <w:p w14:paraId="1535A8FA" w14:textId="77777777" w:rsidR="006A2738" w:rsidRDefault="006A2738">
            <w:pPr>
              <w:pStyle w:val="TableTextS5"/>
              <w:rPr>
                <w:color w:val="000000"/>
                <w:lang w:val="fr-FR" w:eastAsia="zh-CN"/>
              </w:rPr>
            </w:pPr>
            <w:r>
              <w:rPr>
                <w:color w:val="000000"/>
                <w:lang w:val="fr-CH" w:eastAsia="zh-CN"/>
              </w:rPr>
              <w:tab/>
            </w:r>
            <w:r>
              <w:rPr>
                <w:color w:val="000000"/>
                <w:lang w:val="fr-CH" w:eastAsia="zh-CN"/>
              </w:rPr>
              <w:tab/>
            </w:r>
            <w:r>
              <w:rPr>
                <w:color w:val="000000"/>
                <w:lang w:val="fr-CH" w:eastAsia="zh-CN"/>
              </w:rPr>
              <w:tab/>
            </w:r>
            <w:r>
              <w:rPr>
                <w:color w:val="000000"/>
                <w:lang w:val="fr-CH" w:eastAsia="zh-CN"/>
              </w:rPr>
              <w:tab/>
              <w:t>5</w:t>
            </w:r>
            <w:r>
              <w:rPr>
                <w:rStyle w:val="Artref"/>
                <w:color w:val="000000"/>
                <w:lang w:eastAsia="zh-CN"/>
              </w:rPr>
              <w:t>.204</w:t>
            </w:r>
            <w:r>
              <w:rPr>
                <w:color w:val="000000"/>
                <w:lang w:eastAsia="zh-CN"/>
              </w:rPr>
              <w:t xml:space="preserve">  </w:t>
            </w:r>
            <w:r>
              <w:rPr>
                <w:rStyle w:val="Artref"/>
                <w:color w:val="000000"/>
                <w:lang w:eastAsia="zh-CN"/>
              </w:rPr>
              <w:t>5.205</w:t>
            </w:r>
            <w:r>
              <w:rPr>
                <w:color w:val="000000"/>
                <w:lang w:eastAsia="zh-CN"/>
              </w:rPr>
              <w:t xml:space="preserve">  </w:t>
            </w:r>
            <w:r>
              <w:rPr>
                <w:rStyle w:val="Artref"/>
                <w:color w:val="000000"/>
                <w:lang w:eastAsia="zh-CN"/>
              </w:rPr>
              <w:t>5.206</w:t>
            </w:r>
            <w:r>
              <w:rPr>
                <w:color w:val="000000"/>
                <w:lang w:eastAsia="zh-CN"/>
              </w:rPr>
              <w:t xml:space="preserve">  </w:t>
            </w:r>
            <w:r>
              <w:rPr>
                <w:rStyle w:val="Artref"/>
                <w:color w:val="000000"/>
                <w:lang w:eastAsia="zh-CN"/>
              </w:rPr>
              <w:t>5.207</w:t>
            </w:r>
            <w:r>
              <w:rPr>
                <w:color w:val="000000"/>
                <w:lang w:eastAsia="zh-CN"/>
              </w:rPr>
              <w:t xml:space="preserve">  </w:t>
            </w:r>
            <w:r>
              <w:rPr>
                <w:rStyle w:val="Artref"/>
                <w:color w:val="000000"/>
                <w:lang w:eastAsia="zh-CN"/>
              </w:rPr>
              <w:t>5.2085</w:t>
            </w:r>
          </w:p>
        </w:tc>
      </w:tr>
      <w:tr w:rsidR="006A2738" w14:paraId="5AC67698" w14:textId="77777777" w:rsidTr="006A2738">
        <w:trPr>
          <w:cantSplit/>
          <w:jc w:val="center"/>
        </w:trPr>
        <w:tc>
          <w:tcPr>
            <w:tcW w:w="9356" w:type="dxa"/>
            <w:gridSpan w:val="3"/>
            <w:tcBorders>
              <w:top w:val="single" w:sz="4" w:space="0" w:color="auto"/>
              <w:left w:val="single" w:sz="4" w:space="0" w:color="auto"/>
              <w:bottom w:val="single" w:sz="4" w:space="0" w:color="auto"/>
              <w:right w:val="single" w:sz="4" w:space="0" w:color="auto"/>
            </w:tcBorders>
            <w:hideMark/>
          </w:tcPr>
          <w:p w14:paraId="0CE9C5F0" w14:textId="061A1A76" w:rsidR="006A2738" w:rsidRDefault="006A2738">
            <w:pPr>
              <w:pStyle w:val="TableTextS5"/>
              <w:tabs>
                <w:tab w:val="clear" w:pos="170"/>
                <w:tab w:val="clear" w:pos="567"/>
                <w:tab w:val="clear" w:pos="737"/>
              </w:tabs>
              <w:rPr>
                <w:color w:val="000000"/>
                <w:lang w:val="en-US" w:eastAsia="zh-CN"/>
              </w:rPr>
            </w:pPr>
            <w:r>
              <w:rPr>
                <w:rStyle w:val="Tablefreq"/>
                <w:lang w:eastAsia="zh-CN"/>
              </w:rPr>
              <w:t>137.025-137.175</w:t>
            </w:r>
            <w:r>
              <w:rPr>
                <w:lang w:eastAsia="zh-CN"/>
              </w:rPr>
              <w:tab/>
            </w:r>
            <w:r>
              <w:rPr>
                <w:color w:val="000000"/>
                <w:lang w:eastAsia="zh-CN"/>
              </w:rPr>
              <w:t>SPACE OPERATION (space-to-</w:t>
            </w:r>
            <w:proofErr w:type="gramStart"/>
            <w:r>
              <w:rPr>
                <w:color w:val="000000"/>
                <w:lang w:eastAsia="zh-CN"/>
              </w:rPr>
              <w:t xml:space="preserve">Earth)  </w:t>
            </w:r>
            <w:ins w:id="29" w:author="ASRI" w:date="2018-08-01T09:47:00Z">
              <w:r w:rsidR="009F49BC" w:rsidRPr="009F49BC">
                <w:rPr>
                  <w:color w:val="000000"/>
                  <w:highlight w:val="yellow"/>
                  <w:lang w:eastAsia="zh-CN"/>
                </w:rPr>
                <w:t>ADD</w:t>
              </w:r>
              <w:proofErr w:type="gramEnd"/>
              <w:r w:rsidR="009F49BC" w:rsidRPr="009F49BC">
                <w:rPr>
                  <w:color w:val="000000"/>
                  <w:highlight w:val="yellow"/>
                  <w:lang w:eastAsia="zh-CN"/>
                </w:rPr>
                <w:t xml:space="preserve"> </w:t>
              </w:r>
              <w:r w:rsidR="009F49BC" w:rsidRPr="009F49BC">
                <w:rPr>
                  <w:rStyle w:val="Artref"/>
                  <w:highlight w:val="yellow"/>
                  <w:lang w:eastAsia="zh-CN"/>
                </w:rPr>
                <w:t>5.SOS</w:t>
              </w:r>
            </w:ins>
          </w:p>
          <w:p w14:paraId="7F5B391D" w14:textId="77777777" w:rsidR="006A2738" w:rsidRDefault="006A2738">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t>METEOROLOGICAL-SATELLITE (space-to-Earth)</w:t>
            </w:r>
          </w:p>
          <w:p w14:paraId="69AAFED3" w14:textId="77777777" w:rsidR="006A2738" w:rsidRDefault="006A2738">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t>SPACE RESEARCH (space-to-Earth)</w:t>
            </w:r>
          </w:p>
          <w:p w14:paraId="5FFED711" w14:textId="77777777" w:rsidR="006A2738" w:rsidRDefault="006A2738">
            <w:pPr>
              <w:pStyle w:val="TableTextS5"/>
              <w:rPr>
                <w:color w:val="000000"/>
                <w:lang w:val="fr-CH" w:eastAsia="zh-CN"/>
              </w:rPr>
            </w:pPr>
            <w:r>
              <w:rPr>
                <w:color w:val="000000"/>
                <w:lang w:eastAsia="zh-CN"/>
              </w:rPr>
              <w:tab/>
            </w:r>
            <w:r>
              <w:rPr>
                <w:color w:val="000000"/>
                <w:lang w:eastAsia="zh-CN"/>
              </w:rPr>
              <w:tab/>
            </w:r>
            <w:r>
              <w:rPr>
                <w:color w:val="000000"/>
                <w:lang w:eastAsia="zh-CN"/>
              </w:rPr>
              <w:tab/>
            </w:r>
            <w:r>
              <w:rPr>
                <w:color w:val="000000"/>
                <w:lang w:eastAsia="zh-CN"/>
              </w:rPr>
              <w:tab/>
            </w:r>
            <w:proofErr w:type="spellStart"/>
            <w:r>
              <w:rPr>
                <w:color w:val="000000"/>
                <w:lang w:val="fr-CH" w:eastAsia="zh-CN"/>
              </w:rPr>
              <w:t>Fixed</w:t>
            </w:r>
            <w:proofErr w:type="spellEnd"/>
          </w:p>
          <w:p w14:paraId="4E8D8F07" w14:textId="77777777" w:rsidR="006A2738" w:rsidRDefault="006A2738">
            <w:pPr>
              <w:pStyle w:val="TableTextS5"/>
              <w:rPr>
                <w:color w:val="000000"/>
                <w:lang w:val="fr-CH" w:eastAsia="zh-CN"/>
              </w:rPr>
            </w:pPr>
            <w:r>
              <w:rPr>
                <w:color w:val="000000"/>
                <w:lang w:val="fr-CH" w:eastAsia="zh-CN"/>
              </w:rPr>
              <w:tab/>
            </w:r>
            <w:r>
              <w:rPr>
                <w:color w:val="000000"/>
                <w:lang w:val="fr-CH" w:eastAsia="zh-CN"/>
              </w:rPr>
              <w:tab/>
            </w:r>
            <w:r>
              <w:rPr>
                <w:color w:val="000000"/>
                <w:lang w:val="fr-CH" w:eastAsia="zh-CN"/>
              </w:rPr>
              <w:tab/>
            </w:r>
            <w:r>
              <w:rPr>
                <w:color w:val="000000"/>
                <w:lang w:val="fr-CH" w:eastAsia="zh-CN"/>
              </w:rPr>
              <w:tab/>
              <w:t xml:space="preserve">Mobile </w:t>
            </w:r>
            <w:proofErr w:type="spellStart"/>
            <w:r>
              <w:rPr>
                <w:color w:val="000000"/>
                <w:lang w:val="fr-CH" w:eastAsia="zh-CN"/>
              </w:rPr>
              <w:t>except</w:t>
            </w:r>
            <w:proofErr w:type="spellEnd"/>
            <w:r>
              <w:rPr>
                <w:color w:val="000000"/>
                <w:lang w:val="fr-CH" w:eastAsia="zh-CN"/>
              </w:rPr>
              <w:t xml:space="preserve"> </w:t>
            </w:r>
            <w:proofErr w:type="spellStart"/>
            <w:r>
              <w:rPr>
                <w:color w:val="000000"/>
                <w:lang w:val="fr-CH" w:eastAsia="zh-CN"/>
              </w:rPr>
              <w:t>aeronautical</w:t>
            </w:r>
            <w:proofErr w:type="spellEnd"/>
            <w:r>
              <w:rPr>
                <w:color w:val="000000"/>
                <w:lang w:val="fr-CH" w:eastAsia="zh-CN"/>
              </w:rPr>
              <w:t xml:space="preserve"> mobile (R)</w:t>
            </w:r>
          </w:p>
          <w:p w14:paraId="27B4CFF1" w14:textId="77777777" w:rsidR="006A2738" w:rsidRDefault="006A2738">
            <w:pPr>
              <w:pStyle w:val="TableTextS5"/>
              <w:rPr>
                <w:color w:val="000000"/>
                <w:lang w:eastAsia="zh-CN"/>
              </w:rPr>
            </w:pPr>
            <w:r>
              <w:rPr>
                <w:color w:val="000000"/>
                <w:lang w:val="fr-CH" w:eastAsia="zh-CN"/>
              </w:rPr>
              <w:tab/>
            </w:r>
            <w:r>
              <w:rPr>
                <w:color w:val="000000"/>
                <w:lang w:val="fr-CH" w:eastAsia="zh-CN"/>
              </w:rPr>
              <w:tab/>
            </w:r>
            <w:r>
              <w:rPr>
                <w:color w:val="000000"/>
                <w:lang w:val="fr-CH" w:eastAsia="zh-CN"/>
              </w:rPr>
              <w:tab/>
            </w:r>
            <w:r>
              <w:rPr>
                <w:color w:val="000000"/>
                <w:lang w:val="fr-CH" w:eastAsia="zh-CN"/>
              </w:rPr>
              <w:tab/>
            </w:r>
            <w:r>
              <w:rPr>
                <w:color w:val="000000"/>
                <w:lang w:eastAsia="zh-CN"/>
              </w:rPr>
              <w:t xml:space="preserve">Mobile-satellite (space-to-Earth)  </w:t>
            </w:r>
            <w:r>
              <w:rPr>
                <w:rStyle w:val="Artref"/>
                <w:color w:val="000000"/>
                <w:lang w:eastAsia="zh-CN"/>
              </w:rPr>
              <w:t>5.208A</w:t>
            </w:r>
            <w:r>
              <w:rPr>
                <w:rStyle w:val="Artref"/>
                <w:lang w:eastAsia="zh-CN"/>
              </w:rPr>
              <w:t xml:space="preserve">  5.208B</w:t>
            </w:r>
            <w:r>
              <w:rPr>
                <w:rStyle w:val="Artref"/>
                <w:color w:val="000000"/>
                <w:lang w:eastAsia="zh-CN"/>
              </w:rPr>
              <w:t xml:space="preserve">  5.209</w:t>
            </w:r>
          </w:p>
          <w:p w14:paraId="5E9A2691" w14:textId="77777777" w:rsidR="006A2738" w:rsidRDefault="006A2738">
            <w:pPr>
              <w:pStyle w:val="TableTextS5"/>
              <w:rPr>
                <w:color w:val="000000"/>
                <w:lang w:val="fr-FR" w:eastAsia="zh-CN"/>
              </w:rPr>
            </w:pPr>
            <w:r>
              <w:rPr>
                <w:color w:val="000000"/>
                <w:lang w:val="en-US" w:eastAsia="zh-CN"/>
              </w:rPr>
              <w:tab/>
            </w:r>
            <w:r>
              <w:rPr>
                <w:color w:val="000000"/>
                <w:lang w:val="en-US" w:eastAsia="zh-CN"/>
              </w:rPr>
              <w:tab/>
            </w:r>
            <w:r>
              <w:rPr>
                <w:color w:val="000000"/>
                <w:lang w:val="en-US" w:eastAsia="zh-CN"/>
              </w:rPr>
              <w:tab/>
            </w:r>
            <w:r>
              <w:rPr>
                <w:color w:val="000000"/>
                <w:lang w:val="en-US" w:eastAsia="zh-CN"/>
              </w:rPr>
              <w:tab/>
            </w:r>
            <w:r>
              <w:rPr>
                <w:rStyle w:val="Artref"/>
                <w:color w:val="000000"/>
                <w:lang w:eastAsia="zh-CN"/>
              </w:rPr>
              <w:t>5.204</w:t>
            </w:r>
            <w:r>
              <w:rPr>
                <w:color w:val="000000"/>
                <w:lang w:eastAsia="zh-CN"/>
              </w:rPr>
              <w:t xml:space="preserve">  </w:t>
            </w:r>
            <w:r>
              <w:rPr>
                <w:rStyle w:val="Artref"/>
                <w:color w:val="000000"/>
                <w:lang w:eastAsia="zh-CN"/>
              </w:rPr>
              <w:t>5.205</w:t>
            </w:r>
            <w:r>
              <w:rPr>
                <w:color w:val="000000"/>
                <w:lang w:eastAsia="zh-CN"/>
              </w:rPr>
              <w:t xml:space="preserve">  </w:t>
            </w:r>
            <w:r>
              <w:rPr>
                <w:rStyle w:val="Artref"/>
                <w:color w:val="000000"/>
                <w:lang w:eastAsia="zh-CN"/>
              </w:rPr>
              <w:t>5.206</w:t>
            </w:r>
            <w:r>
              <w:rPr>
                <w:color w:val="000000"/>
                <w:lang w:eastAsia="zh-CN"/>
              </w:rPr>
              <w:t xml:space="preserve">  </w:t>
            </w:r>
            <w:r>
              <w:rPr>
                <w:rStyle w:val="Artref"/>
                <w:color w:val="000000"/>
                <w:lang w:eastAsia="zh-CN"/>
              </w:rPr>
              <w:t>5.207</w:t>
            </w:r>
            <w:r>
              <w:rPr>
                <w:color w:val="000000"/>
                <w:lang w:eastAsia="zh-CN"/>
              </w:rPr>
              <w:t xml:space="preserve">  </w:t>
            </w:r>
            <w:r>
              <w:rPr>
                <w:rStyle w:val="Artref"/>
                <w:color w:val="000000"/>
                <w:lang w:eastAsia="zh-CN"/>
              </w:rPr>
              <w:t>5.208</w:t>
            </w:r>
          </w:p>
        </w:tc>
      </w:tr>
      <w:tr w:rsidR="006A2738" w14:paraId="6FB43E84" w14:textId="77777777" w:rsidTr="006A2738">
        <w:trPr>
          <w:cantSplit/>
          <w:jc w:val="center"/>
        </w:trPr>
        <w:tc>
          <w:tcPr>
            <w:tcW w:w="9356" w:type="dxa"/>
            <w:gridSpan w:val="3"/>
            <w:tcBorders>
              <w:top w:val="single" w:sz="4" w:space="0" w:color="auto"/>
              <w:left w:val="single" w:sz="4" w:space="0" w:color="auto"/>
              <w:bottom w:val="single" w:sz="4" w:space="0" w:color="auto"/>
              <w:right w:val="single" w:sz="4" w:space="0" w:color="auto"/>
            </w:tcBorders>
          </w:tcPr>
          <w:p w14:paraId="1EDAA5C9" w14:textId="7FD76A68" w:rsidR="006A2738" w:rsidRDefault="006A2738" w:rsidP="006A2738">
            <w:pPr>
              <w:pStyle w:val="TableTextS5"/>
              <w:tabs>
                <w:tab w:val="clear" w:pos="170"/>
                <w:tab w:val="clear" w:pos="567"/>
                <w:tab w:val="clear" w:pos="737"/>
              </w:tabs>
              <w:rPr>
                <w:color w:val="000000"/>
                <w:lang w:val="en-US"/>
              </w:rPr>
            </w:pPr>
            <w:r>
              <w:rPr>
                <w:rStyle w:val="Tablefreq"/>
              </w:rPr>
              <w:t>137.175-137.825</w:t>
            </w:r>
            <w:r>
              <w:tab/>
            </w:r>
            <w:r>
              <w:rPr>
                <w:color w:val="000000"/>
              </w:rPr>
              <w:t>SPACE OPERATION (space-to-</w:t>
            </w:r>
            <w:proofErr w:type="gramStart"/>
            <w:r>
              <w:rPr>
                <w:color w:val="000000"/>
              </w:rPr>
              <w:t xml:space="preserve">Earth)  </w:t>
            </w:r>
            <w:ins w:id="30" w:author="ASRI" w:date="2018-08-01T09:47:00Z">
              <w:r w:rsidR="009F49BC" w:rsidRPr="009F49BC">
                <w:rPr>
                  <w:color w:val="000000"/>
                  <w:highlight w:val="yellow"/>
                  <w:lang w:eastAsia="zh-CN"/>
                </w:rPr>
                <w:t>ADD</w:t>
              </w:r>
              <w:proofErr w:type="gramEnd"/>
              <w:r w:rsidR="009F49BC" w:rsidRPr="009F49BC">
                <w:rPr>
                  <w:color w:val="000000"/>
                  <w:highlight w:val="yellow"/>
                  <w:lang w:eastAsia="zh-CN"/>
                </w:rPr>
                <w:t xml:space="preserve"> </w:t>
              </w:r>
              <w:r w:rsidR="009F49BC" w:rsidRPr="009F49BC">
                <w:rPr>
                  <w:rStyle w:val="Artref"/>
                  <w:highlight w:val="yellow"/>
                  <w:lang w:eastAsia="zh-CN"/>
                </w:rPr>
                <w:t>5.SOS</w:t>
              </w:r>
            </w:ins>
          </w:p>
          <w:p w14:paraId="4516DD32" w14:textId="77777777" w:rsidR="006A2738" w:rsidRDefault="006A2738" w:rsidP="006A2738">
            <w:pPr>
              <w:pStyle w:val="TableTextS5"/>
              <w:rPr>
                <w:color w:val="000000"/>
              </w:rPr>
            </w:pPr>
            <w:r>
              <w:rPr>
                <w:color w:val="000000"/>
              </w:rPr>
              <w:tab/>
            </w:r>
            <w:r>
              <w:rPr>
                <w:color w:val="000000"/>
              </w:rPr>
              <w:tab/>
            </w:r>
            <w:r>
              <w:rPr>
                <w:color w:val="000000"/>
              </w:rPr>
              <w:tab/>
            </w:r>
            <w:r>
              <w:rPr>
                <w:color w:val="000000"/>
              </w:rPr>
              <w:tab/>
              <w:t>METEOROLOGICAL-SATELLITE (space-to-Earth)</w:t>
            </w:r>
          </w:p>
          <w:p w14:paraId="1930A474" w14:textId="77777777" w:rsidR="006A2738" w:rsidRDefault="006A2738" w:rsidP="006A2738">
            <w:pPr>
              <w:pStyle w:val="TableTextS5"/>
              <w:rPr>
                <w:color w:val="000000"/>
              </w:rPr>
            </w:pPr>
            <w:r>
              <w:rPr>
                <w:color w:val="000000"/>
              </w:rPr>
              <w:tab/>
            </w:r>
            <w:r>
              <w:rPr>
                <w:color w:val="000000"/>
              </w:rPr>
              <w:tab/>
            </w:r>
            <w:r>
              <w:rPr>
                <w:color w:val="000000"/>
              </w:rPr>
              <w:tab/>
            </w:r>
            <w:r>
              <w:rPr>
                <w:color w:val="000000"/>
              </w:rPr>
              <w:tab/>
              <w:t xml:space="preserve">MOBILE-SATELLITE (space-to-Earth)  </w:t>
            </w:r>
            <w:r>
              <w:rPr>
                <w:rStyle w:val="Artref"/>
                <w:color w:val="000000"/>
              </w:rPr>
              <w:t>5.208A</w:t>
            </w:r>
            <w:r>
              <w:rPr>
                <w:color w:val="000000"/>
              </w:rPr>
              <w:t xml:space="preserve">  </w:t>
            </w:r>
            <w:r>
              <w:rPr>
                <w:rStyle w:val="Artref"/>
              </w:rPr>
              <w:t>5.208B</w:t>
            </w:r>
            <w:r>
              <w:rPr>
                <w:rStyle w:val="Artref"/>
                <w:color w:val="000000"/>
              </w:rPr>
              <w:t xml:space="preserve">  5.209</w:t>
            </w:r>
          </w:p>
          <w:p w14:paraId="7A21AF15" w14:textId="77777777" w:rsidR="006A2738" w:rsidRDefault="006A2738" w:rsidP="006A2738">
            <w:pPr>
              <w:pStyle w:val="TableTextS5"/>
              <w:rPr>
                <w:color w:val="000000"/>
              </w:rPr>
            </w:pPr>
            <w:r>
              <w:rPr>
                <w:color w:val="000000"/>
              </w:rPr>
              <w:tab/>
            </w:r>
            <w:r>
              <w:rPr>
                <w:color w:val="000000"/>
              </w:rPr>
              <w:tab/>
            </w:r>
            <w:r>
              <w:rPr>
                <w:color w:val="000000"/>
              </w:rPr>
              <w:tab/>
            </w:r>
            <w:r>
              <w:rPr>
                <w:color w:val="000000"/>
              </w:rPr>
              <w:tab/>
              <w:t>SPACE RESEARCH (space-to-Earth)</w:t>
            </w:r>
          </w:p>
          <w:p w14:paraId="7946BAA0" w14:textId="77777777" w:rsidR="006A2738" w:rsidRDefault="006A2738" w:rsidP="006A2738">
            <w:pPr>
              <w:pStyle w:val="TableTextS5"/>
              <w:rPr>
                <w:color w:val="000000"/>
                <w:lang w:val="fr-CH"/>
              </w:rPr>
            </w:pPr>
            <w:r>
              <w:rPr>
                <w:color w:val="000000"/>
              </w:rPr>
              <w:tab/>
            </w:r>
            <w:r>
              <w:rPr>
                <w:color w:val="000000"/>
              </w:rPr>
              <w:tab/>
            </w:r>
            <w:r>
              <w:rPr>
                <w:color w:val="000000"/>
              </w:rPr>
              <w:tab/>
            </w:r>
            <w:r>
              <w:rPr>
                <w:color w:val="000000"/>
              </w:rPr>
              <w:tab/>
            </w:r>
            <w:proofErr w:type="spellStart"/>
            <w:r>
              <w:rPr>
                <w:color w:val="000000"/>
                <w:lang w:val="fr-CH"/>
              </w:rPr>
              <w:t>Fixed</w:t>
            </w:r>
            <w:proofErr w:type="spellEnd"/>
          </w:p>
          <w:p w14:paraId="29729206" w14:textId="77777777" w:rsidR="006A2738" w:rsidRDefault="006A2738" w:rsidP="006A2738">
            <w:pPr>
              <w:pStyle w:val="TableTextS5"/>
              <w:rPr>
                <w:color w:val="000000"/>
                <w:lang w:val="fr-CH"/>
              </w:rPr>
            </w:pPr>
            <w:r>
              <w:rPr>
                <w:color w:val="000000"/>
                <w:lang w:val="fr-CH"/>
              </w:rPr>
              <w:tab/>
            </w:r>
            <w:r>
              <w:rPr>
                <w:color w:val="000000"/>
                <w:lang w:val="fr-CH"/>
              </w:rPr>
              <w:tab/>
            </w:r>
            <w:r>
              <w:rPr>
                <w:color w:val="000000"/>
                <w:lang w:val="fr-CH"/>
              </w:rPr>
              <w:tab/>
            </w:r>
            <w:r>
              <w:rPr>
                <w:color w:val="000000"/>
                <w:lang w:val="fr-CH"/>
              </w:rPr>
              <w:tab/>
              <w:t xml:space="preserve">Mobile </w:t>
            </w:r>
            <w:proofErr w:type="spellStart"/>
            <w:r>
              <w:rPr>
                <w:color w:val="000000"/>
                <w:lang w:val="fr-CH"/>
              </w:rPr>
              <w:t>except</w:t>
            </w:r>
            <w:proofErr w:type="spellEnd"/>
            <w:r>
              <w:rPr>
                <w:color w:val="000000"/>
                <w:lang w:val="fr-CH"/>
              </w:rPr>
              <w:t xml:space="preserve"> </w:t>
            </w:r>
            <w:proofErr w:type="spellStart"/>
            <w:r>
              <w:rPr>
                <w:color w:val="000000"/>
                <w:lang w:val="fr-CH"/>
              </w:rPr>
              <w:t>aeronautical</w:t>
            </w:r>
            <w:proofErr w:type="spellEnd"/>
            <w:r>
              <w:rPr>
                <w:color w:val="000000"/>
                <w:lang w:val="fr-CH"/>
              </w:rPr>
              <w:t xml:space="preserve"> mobile (R)</w:t>
            </w:r>
          </w:p>
          <w:p w14:paraId="18863537" w14:textId="2535D28B" w:rsidR="006A2738" w:rsidRDefault="006A2738" w:rsidP="006A2738">
            <w:pPr>
              <w:pStyle w:val="TableTextS5"/>
              <w:tabs>
                <w:tab w:val="clear" w:pos="170"/>
                <w:tab w:val="clear" w:pos="567"/>
                <w:tab w:val="clear" w:pos="737"/>
              </w:tabs>
              <w:rPr>
                <w:rStyle w:val="Tablefreq"/>
                <w:lang w:eastAsia="zh-CN"/>
              </w:rPr>
            </w:pPr>
            <w:r>
              <w:rPr>
                <w:color w:val="000000"/>
                <w:lang w:val="fr-CH"/>
              </w:rPr>
              <w:tab/>
            </w:r>
            <w:r>
              <w:rPr>
                <w:color w:val="000000"/>
                <w:lang w:val="fr-CH"/>
              </w:rPr>
              <w:tab/>
            </w:r>
            <w:r>
              <w:rPr>
                <w:rStyle w:val="Artref"/>
                <w:color w:val="000000"/>
              </w:rPr>
              <w:t>5.204</w:t>
            </w:r>
            <w:r>
              <w:rPr>
                <w:color w:val="000000"/>
              </w:rPr>
              <w:t xml:space="preserve">  </w:t>
            </w:r>
            <w:r>
              <w:rPr>
                <w:rStyle w:val="Artref"/>
                <w:color w:val="000000"/>
              </w:rPr>
              <w:t>5.205</w:t>
            </w:r>
            <w:r>
              <w:rPr>
                <w:color w:val="000000"/>
              </w:rPr>
              <w:t xml:space="preserve">  </w:t>
            </w:r>
            <w:r>
              <w:rPr>
                <w:rStyle w:val="Artref"/>
                <w:color w:val="000000"/>
              </w:rPr>
              <w:t>5.206</w:t>
            </w:r>
            <w:r>
              <w:rPr>
                <w:color w:val="000000"/>
              </w:rPr>
              <w:t xml:space="preserve">  </w:t>
            </w:r>
            <w:r>
              <w:rPr>
                <w:rStyle w:val="Artref"/>
                <w:color w:val="000000"/>
              </w:rPr>
              <w:t>5.207</w:t>
            </w:r>
            <w:r>
              <w:rPr>
                <w:color w:val="000000"/>
              </w:rPr>
              <w:t xml:space="preserve">  </w:t>
            </w:r>
            <w:r>
              <w:rPr>
                <w:rStyle w:val="Artref"/>
                <w:color w:val="000000"/>
              </w:rPr>
              <w:t>5.208</w:t>
            </w:r>
          </w:p>
        </w:tc>
      </w:tr>
      <w:tr w:rsidR="006A2738" w14:paraId="743A4B17" w14:textId="77777777" w:rsidTr="006A2738">
        <w:trPr>
          <w:cantSplit/>
          <w:jc w:val="center"/>
        </w:trPr>
        <w:tc>
          <w:tcPr>
            <w:tcW w:w="9356" w:type="dxa"/>
            <w:gridSpan w:val="3"/>
            <w:tcBorders>
              <w:top w:val="single" w:sz="4" w:space="0" w:color="auto"/>
              <w:left w:val="single" w:sz="4" w:space="0" w:color="auto"/>
              <w:bottom w:val="single" w:sz="4" w:space="0" w:color="auto"/>
              <w:right w:val="single" w:sz="4" w:space="0" w:color="auto"/>
            </w:tcBorders>
          </w:tcPr>
          <w:p w14:paraId="789199C8" w14:textId="3C400A49" w:rsidR="006A2738" w:rsidRDefault="006A2738" w:rsidP="006A2738">
            <w:pPr>
              <w:pStyle w:val="TableTextS5"/>
              <w:tabs>
                <w:tab w:val="clear" w:pos="170"/>
                <w:tab w:val="clear" w:pos="567"/>
                <w:tab w:val="clear" w:pos="737"/>
              </w:tabs>
              <w:rPr>
                <w:color w:val="000000"/>
                <w:lang w:val="en-US"/>
              </w:rPr>
            </w:pPr>
            <w:r>
              <w:rPr>
                <w:rStyle w:val="Tablefreq"/>
              </w:rPr>
              <w:t>137.825-138</w:t>
            </w:r>
            <w:r>
              <w:tab/>
            </w:r>
            <w:r>
              <w:rPr>
                <w:color w:val="000000"/>
              </w:rPr>
              <w:t>SPACE OPERATION (space-to-</w:t>
            </w:r>
            <w:proofErr w:type="gramStart"/>
            <w:r>
              <w:rPr>
                <w:color w:val="000000"/>
              </w:rPr>
              <w:t xml:space="preserve">Earth)  </w:t>
            </w:r>
            <w:ins w:id="31" w:author="ASRI" w:date="2018-08-01T09:47:00Z">
              <w:r w:rsidR="009F49BC" w:rsidRPr="009F49BC">
                <w:rPr>
                  <w:color w:val="000000"/>
                  <w:highlight w:val="yellow"/>
                  <w:lang w:eastAsia="zh-CN"/>
                </w:rPr>
                <w:t>ADD</w:t>
              </w:r>
              <w:proofErr w:type="gramEnd"/>
              <w:r w:rsidR="009F49BC" w:rsidRPr="009F49BC">
                <w:rPr>
                  <w:color w:val="000000"/>
                  <w:highlight w:val="yellow"/>
                  <w:lang w:eastAsia="zh-CN"/>
                </w:rPr>
                <w:t xml:space="preserve"> </w:t>
              </w:r>
              <w:r w:rsidR="009F49BC" w:rsidRPr="009F49BC">
                <w:rPr>
                  <w:rStyle w:val="Artref"/>
                  <w:highlight w:val="yellow"/>
                  <w:lang w:eastAsia="zh-CN"/>
                </w:rPr>
                <w:t>5.SOS</w:t>
              </w:r>
            </w:ins>
          </w:p>
          <w:p w14:paraId="04C588B1" w14:textId="77777777" w:rsidR="006A2738" w:rsidRDefault="006A2738" w:rsidP="006A2738">
            <w:pPr>
              <w:pStyle w:val="TableTextS5"/>
              <w:rPr>
                <w:color w:val="000000"/>
              </w:rPr>
            </w:pPr>
            <w:r>
              <w:rPr>
                <w:color w:val="000000"/>
              </w:rPr>
              <w:tab/>
            </w:r>
            <w:r>
              <w:rPr>
                <w:color w:val="000000"/>
              </w:rPr>
              <w:tab/>
            </w:r>
            <w:r>
              <w:rPr>
                <w:color w:val="000000"/>
              </w:rPr>
              <w:tab/>
            </w:r>
            <w:r>
              <w:rPr>
                <w:color w:val="000000"/>
              </w:rPr>
              <w:tab/>
              <w:t>METEOROLOGICAL-SATELLITE (space-to-Earth)</w:t>
            </w:r>
          </w:p>
          <w:p w14:paraId="2919ABAB" w14:textId="77777777" w:rsidR="006A2738" w:rsidRDefault="006A2738" w:rsidP="006A2738">
            <w:pPr>
              <w:pStyle w:val="TableTextS5"/>
              <w:rPr>
                <w:color w:val="000000"/>
              </w:rPr>
            </w:pPr>
            <w:r>
              <w:rPr>
                <w:color w:val="000000"/>
              </w:rPr>
              <w:tab/>
            </w:r>
            <w:r>
              <w:rPr>
                <w:color w:val="000000"/>
              </w:rPr>
              <w:tab/>
            </w:r>
            <w:r>
              <w:rPr>
                <w:color w:val="000000"/>
              </w:rPr>
              <w:tab/>
            </w:r>
            <w:r>
              <w:rPr>
                <w:color w:val="000000"/>
              </w:rPr>
              <w:tab/>
              <w:t>SPACE RESEARCH (space-to-Earth)</w:t>
            </w:r>
          </w:p>
          <w:p w14:paraId="58DB8FE5" w14:textId="77777777" w:rsidR="006A2738" w:rsidRDefault="006A2738" w:rsidP="006A2738">
            <w:pPr>
              <w:pStyle w:val="TableTextS5"/>
              <w:rPr>
                <w:color w:val="000000"/>
                <w:lang w:val="fr-CH"/>
              </w:rPr>
            </w:pPr>
            <w:r>
              <w:rPr>
                <w:color w:val="000000"/>
              </w:rPr>
              <w:tab/>
            </w:r>
            <w:r>
              <w:rPr>
                <w:color w:val="000000"/>
              </w:rPr>
              <w:tab/>
            </w:r>
            <w:r>
              <w:rPr>
                <w:color w:val="000000"/>
              </w:rPr>
              <w:tab/>
            </w:r>
            <w:r>
              <w:rPr>
                <w:color w:val="000000"/>
              </w:rPr>
              <w:tab/>
            </w:r>
            <w:proofErr w:type="spellStart"/>
            <w:r>
              <w:rPr>
                <w:color w:val="000000"/>
                <w:lang w:val="fr-CH"/>
              </w:rPr>
              <w:t>Fixed</w:t>
            </w:r>
            <w:proofErr w:type="spellEnd"/>
          </w:p>
          <w:p w14:paraId="7A2C16AF" w14:textId="77777777" w:rsidR="006A2738" w:rsidRDefault="006A2738" w:rsidP="006A2738">
            <w:pPr>
              <w:pStyle w:val="TableTextS5"/>
              <w:rPr>
                <w:color w:val="000000"/>
                <w:lang w:val="fr-CH"/>
              </w:rPr>
            </w:pPr>
            <w:r>
              <w:rPr>
                <w:color w:val="000000"/>
                <w:lang w:val="fr-CH"/>
              </w:rPr>
              <w:tab/>
            </w:r>
            <w:r>
              <w:rPr>
                <w:color w:val="000000"/>
                <w:lang w:val="fr-CH"/>
              </w:rPr>
              <w:tab/>
            </w:r>
            <w:r>
              <w:rPr>
                <w:color w:val="000000"/>
                <w:lang w:val="fr-CH"/>
              </w:rPr>
              <w:tab/>
            </w:r>
            <w:r>
              <w:rPr>
                <w:color w:val="000000"/>
                <w:lang w:val="fr-CH"/>
              </w:rPr>
              <w:tab/>
              <w:t xml:space="preserve">Mobile </w:t>
            </w:r>
            <w:proofErr w:type="spellStart"/>
            <w:r>
              <w:rPr>
                <w:color w:val="000000"/>
                <w:lang w:val="fr-CH"/>
              </w:rPr>
              <w:t>except</w:t>
            </w:r>
            <w:proofErr w:type="spellEnd"/>
            <w:r>
              <w:rPr>
                <w:color w:val="000000"/>
                <w:lang w:val="fr-CH"/>
              </w:rPr>
              <w:t xml:space="preserve"> </w:t>
            </w:r>
            <w:proofErr w:type="spellStart"/>
            <w:r>
              <w:rPr>
                <w:color w:val="000000"/>
                <w:lang w:val="fr-CH"/>
              </w:rPr>
              <w:t>aeronautical</w:t>
            </w:r>
            <w:proofErr w:type="spellEnd"/>
            <w:r>
              <w:rPr>
                <w:color w:val="000000"/>
                <w:lang w:val="fr-CH"/>
              </w:rPr>
              <w:t xml:space="preserve"> mobile (R)</w:t>
            </w:r>
          </w:p>
          <w:p w14:paraId="086F3741" w14:textId="77777777" w:rsidR="006A2738" w:rsidRDefault="006A2738" w:rsidP="006A2738">
            <w:pPr>
              <w:pStyle w:val="TableTextS5"/>
              <w:rPr>
                <w:color w:val="000000"/>
              </w:rPr>
            </w:pPr>
            <w:r>
              <w:rPr>
                <w:color w:val="000000"/>
                <w:lang w:val="fr-CH"/>
              </w:rPr>
              <w:tab/>
            </w:r>
            <w:r>
              <w:rPr>
                <w:color w:val="000000"/>
                <w:lang w:val="fr-CH"/>
              </w:rPr>
              <w:tab/>
            </w:r>
            <w:r>
              <w:rPr>
                <w:color w:val="000000"/>
                <w:lang w:val="fr-CH"/>
              </w:rPr>
              <w:tab/>
            </w:r>
            <w:r>
              <w:rPr>
                <w:color w:val="000000"/>
                <w:lang w:val="fr-CH"/>
              </w:rPr>
              <w:tab/>
            </w:r>
            <w:r>
              <w:rPr>
                <w:color w:val="000000"/>
              </w:rPr>
              <w:t xml:space="preserve">Mobile-satellite (space-to-Earth)  </w:t>
            </w:r>
            <w:r>
              <w:rPr>
                <w:rStyle w:val="Artref"/>
                <w:color w:val="000000"/>
              </w:rPr>
              <w:t>5.208A</w:t>
            </w:r>
            <w:r>
              <w:rPr>
                <w:color w:val="000000"/>
              </w:rPr>
              <w:t xml:space="preserve">  </w:t>
            </w:r>
            <w:r>
              <w:rPr>
                <w:rStyle w:val="Artref"/>
              </w:rPr>
              <w:t>5.208B</w:t>
            </w:r>
            <w:r>
              <w:rPr>
                <w:rStyle w:val="Artref"/>
                <w:color w:val="000000"/>
              </w:rPr>
              <w:t xml:space="preserve">  5.209</w:t>
            </w:r>
          </w:p>
          <w:p w14:paraId="158A4308" w14:textId="19DB9912" w:rsidR="006A2738" w:rsidRDefault="006A2738" w:rsidP="006A2738">
            <w:pPr>
              <w:pStyle w:val="TableTextS5"/>
              <w:tabs>
                <w:tab w:val="clear" w:pos="170"/>
                <w:tab w:val="clear" w:pos="567"/>
                <w:tab w:val="clear" w:pos="737"/>
              </w:tabs>
              <w:rPr>
                <w:rStyle w:val="Tablefreq"/>
              </w:rPr>
            </w:pPr>
            <w:r>
              <w:rPr>
                <w:color w:val="000000"/>
                <w:lang w:val="en-US"/>
              </w:rPr>
              <w:tab/>
            </w:r>
            <w:r>
              <w:rPr>
                <w:color w:val="000000"/>
                <w:lang w:val="en-US"/>
              </w:rPr>
              <w:tab/>
            </w:r>
            <w:r>
              <w:rPr>
                <w:rStyle w:val="Artref"/>
                <w:color w:val="000000"/>
              </w:rPr>
              <w:t>5.204</w:t>
            </w:r>
            <w:r>
              <w:rPr>
                <w:color w:val="000000"/>
              </w:rPr>
              <w:t xml:space="preserve">  </w:t>
            </w:r>
            <w:r>
              <w:rPr>
                <w:rStyle w:val="Artref"/>
                <w:color w:val="000000"/>
              </w:rPr>
              <w:t>5.205</w:t>
            </w:r>
            <w:r>
              <w:rPr>
                <w:color w:val="000000"/>
              </w:rPr>
              <w:t xml:space="preserve">  </w:t>
            </w:r>
            <w:r>
              <w:rPr>
                <w:rStyle w:val="Artref"/>
                <w:color w:val="000000"/>
              </w:rPr>
              <w:t>5.206</w:t>
            </w:r>
            <w:r>
              <w:rPr>
                <w:color w:val="000000"/>
              </w:rPr>
              <w:t xml:space="preserve">  </w:t>
            </w:r>
            <w:r>
              <w:rPr>
                <w:rStyle w:val="Artref"/>
                <w:color w:val="000000"/>
              </w:rPr>
              <w:t>5.207</w:t>
            </w:r>
            <w:r>
              <w:rPr>
                <w:color w:val="000000"/>
              </w:rPr>
              <w:t xml:space="preserve">  </w:t>
            </w:r>
            <w:r>
              <w:rPr>
                <w:rStyle w:val="Artref"/>
                <w:color w:val="000000"/>
              </w:rPr>
              <w:t>5.208</w:t>
            </w:r>
          </w:p>
        </w:tc>
      </w:tr>
    </w:tbl>
    <w:p w14:paraId="5D1E79DF" w14:textId="4860E908" w:rsidR="003E3671" w:rsidRPr="00797294" w:rsidRDefault="003E3671" w:rsidP="006A2738">
      <w:pPr>
        <w:pStyle w:val="PlainText"/>
        <w:spacing w:after="120"/>
        <w:jc w:val="center"/>
        <w:rPr>
          <w:rFonts w:ascii="Times New Roman" w:hAnsi="Times New Roman"/>
          <w:sz w:val="24"/>
          <w:szCs w:val="24"/>
        </w:rPr>
      </w:pPr>
    </w:p>
    <w:p w14:paraId="25DEBC7A" w14:textId="1D7DD06A" w:rsidR="00864964" w:rsidRDefault="00864964" w:rsidP="00541224">
      <w:pPr>
        <w:pStyle w:val="Note"/>
        <w:rPr>
          <w:ins w:id="32" w:author="ASRI" w:date="2018-08-31T09:42:00Z"/>
          <w:rStyle w:val="Artdef"/>
        </w:rPr>
      </w:pPr>
      <w:ins w:id="33" w:author="ASRI" w:date="2018-08-31T09:42:00Z">
        <w:r>
          <w:rPr>
            <w:rStyle w:val="Artdef"/>
          </w:rPr>
          <w:t>ADD</w:t>
        </w:r>
      </w:ins>
    </w:p>
    <w:p w14:paraId="7EB138A3" w14:textId="77777777" w:rsidR="00864964" w:rsidRPr="00CE3BCA" w:rsidRDefault="00864964" w:rsidP="00CE3BCA">
      <w:pPr>
        <w:rPr>
          <w:ins w:id="34" w:author="ASRI" w:date="2018-08-31T09:42:00Z"/>
          <w:lang w:val="en-GB"/>
        </w:rPr>
      </w:pPr>
    </w:p>
    <w:p w14:paraId="20840DF2" w14:textId="5762AC1B" w:rsidR="003E3671" w:rsidRPr="00541224" w:rsidRDefault="006A2738" w:rsidP="00541224">
      <w:pPr>
        <w:pStyle w:val="Note"/>
        <w:rPr>
          <w:szCs w:val="20"/>
        </w:rPr>
      </w:pPr>
      <w:r>
        <w:rPr>
          <w:rStyle w:val="Artdef"/>
        </w:rPr>
        <w:t>5.</w:t>
      </w:r>
      <w:r w:rsidR="00BB6B55">
        <w:rPr>
          <w:rStyle w:val="Artdef"/>
        </w:rPr>
        <w:t>SOS</w:t>
      </w:r>
      <w:r w:rsidR="00BB6B55">
        <w:tab/>
        <w:t>The frequency band</w:t>
      </w:r>
      <w:r>
        <w:t xml:space="preserve"> 137-138 MHz is identified for use by administrations wishing to implement telemetry, tracking and command links for non-GSO satellites with short duration missions. </w:t>
      </w:r>
      <w:proofErr w:type="gramStart"/>
      <w:r w:rsidR="008F7436">
        <w:t>In order to</w:t>
      </w:r>
      <w:proofErr w:type="gramEnd"/>
      <w:r w:rsidR="008F7436">
        <w:t xml:space="preserve"> protect</w:t>
      </w:r>
      <w:r w:rsidR="00860494">
        <w:t xml:space="preserve"> the aeronautical mobile </w:t>
      </w:r>
      <w:ins w:id="35" w:author="ASRI" w:date="2018-08-31T09:42:00Z">
        <w:r w:rsidR="00A457B2">
          <w:t xml:space="preserve">(R) </w:t>
        </w:r>
      </w:ins>
      <w:r w:rsidR="00860494">
        <w:t>service,</w:t>
      </w:r>
      <w:r w:rsidRPr="00860494">
        <w:t> </w:t>
      </w:r>
      <w:r w:rsidR="00860494" w:rsidRPr="00860494">
        <w:t>the a</w:t>
      </w:r>
      <w:r w:rsidR="00860494">
        <w:t>ggregate power flux density at the surface of the earth shall not exceed -</w:t>
      </w:r>
      <w:ins w:id="36" w:author="ASRI" w:date="2018-08-31T09:42:00Z">
        <w:r w:rsidR="00735EC0">
          <w:t>180</w:t>
        </w:r>
      </w:ins>
      <w:del w:id="37" w:author="ASRI" w:date="2018-08-31T09:42:00Z">
        <w:r w:rsidR="00860494">
          <w:delText>XXX</w:delText>
        </w:r>
      </w:del>
      <w:r w:rsidR="00860494">
        <w:t xml:space="preserve"> dB (W/m</w:t>
      </w:r>
      <w:r w:rsidR="00860494" w:rsidRPr="00860494">
        <w:rPr>
          <w:vertAlign w:val="superscript"/>
        </w:rPr>
        <w:t>2</w:t>
      </w:r>
      <w:r w:rsidR="004F0B84">
        <w:t>/</w:t>
      </w:r>
      <w:ins w:id="38" w:author="ASRI" w:date="2018-08-31T09:42:00Z">
        <w:r w:rsidR="00735EC0">
          <w:t>4 k</w:t>
        </w:r>
        <w:r w:rsidR="004F0B84">
          <w:t>Hz</w:t>
        </w:r>
      </w:ins>
      <w:del w:id="39" w:author="ASRI" w:date="2018-08-31T09:42:00Z">
        <w:r w:rsidR="004F0B84">
          <w:delText>Hz</w:delText>
        </w:r>
      </w:del>
      <w:r w:rsidR="00860494">
        <w:t xml:space="preserve">) </w:t>
      </w:r>
      <w:r w:rsidR="00E113BB">
        <w:t xml:space="preserve">in any portion of the </w:t>
      </w:r>
      <w:r w:rsidR="00BB6B55">
        <w:t xml:space="preserve">frequency band </w:t>
      </w:r>
      <w:ins w:id="40" w:author="ASRI" w:date="2018-08-31T09:42:00Z">
        <w:r w:rsidR="00EF21CC">
          <w:t>117.975</w:t>
        </w:r>
      </w:ins>
      <w:del w:id="41" w:author="ASRI" w:date="2018-08-31T09:42:00Z">
        <w:r w:rsidR="00E113BB">
          <w:delText>108</w:delText>
        </w:r>
      </w:del>
      <w:r w:rsidR="00E113BB">
        <w:t xml:space="preserve">-137 </w:t>
      </w:r>
      <w:proofErr w:type="spellStart"/>
      <w:r w:rsidR="00E113BB">
        <w:t>MHz.</w:t>
      </w:r>
      <w:proofErr w:type="spellEnd"/>
      <w:r w:rsidR="0046783D">
        <w:t xml:space="preserve"> Stations in the space operation service shall not </w:t>
      </w:r>
      <w:del w:id="42" w:author="ASRI" w:date="2018-08-31T09:42:00Z">
        <w:r w:rsidR="0046783D">
          <w:delText xml:space="preserve">cause harmful interference to, or </w:delText>
        </w:r>
      </w:del>
      <w:r w:rsidR="0046783D">
        <w:t xml:space="preserve">claim protection from the aeronautical mobile </w:t>
      </w:r>
      <w:ins w:id="43" w:author="ASRI" w:date="2018-08-31T09:42:00Z">
        <w:r w:rsidR="00A457B2">
          <w:t xml:space="preserve">(R) </w:t>
        </w:r>
      </w:ins>
      <w:r w:rsidR="0046783D">
        <w:t>service</w:t>
      </w:r>
      <w:r w:rsidR="00860494">
        <w:t xml:space="preserve"> </w:t>
      </w:r>
      <w:ins w:id="44" w:author="ASRI" w:date="2018-08-31T09:42:00Z">
        <w:r w:rsidR="00A457B2">
          <w:t xml:space="preserve">operating in the frequency band 117.975-137 </w:t>
        </w:r>
        <w:proofErr w:type="spellStart"/>
        <w:r w:rsidR="00A457B2">
          <w:t>MHz</w:t>
        </w:r>
        <w:r w:rsidR="00A26A12">
          <w:t>.</w:t>
        </w:r>
        <w:proofErr w:type="spellEnd"/>
        <w:r w:rsidR="00860494">
          <w:t xml:space="preserve"> </w:t>
        </w:r>
      </w:ins>
      <w:r>
        <w:rPr>
          <w:sz w:val="16"/>
        </w:rPr>
        <w:t> (WRC</w:t>
      </w:r>
      <w:r>
        <w:rPr>
          <w:sz w:val="16"/>
        </w:rPr>
        <w:noBreakHyphen/>
        <w:t>19)</w:t>
      </w:r>
    </w:p>
    <w:p w14:paraId="528EB6C5" w14:textId="470EA0F1" w:rsidR="00541224" w:rsidRPr="001F5CB7" w:rsidRDefault="00541224" w:rsidP="00541224">
      <w:pPr>
        <w:pStyle w:val="Heading1"/>
        <w:spacing w:before="360" w:after="120"/>
        <w:rPr>
          <w:b w:val="0"/>
          <w:szCs w:val="24"/>
        </w:rPr>
      </w:pPr>
      <w:r w:rsidRPr="001F5CB7">
        <w:rPr>
          <w:szCs w:val="24"/>
        </w:rPr>
        <w:lastRenderedPageBreak/>
        <w:t>Reasons</w:t>
      </w:r>
      <w:r w:rsidRPr="001F5CB7">
        <w:rPr>
          <w:b w:val="0"/>
          <w:szCs w:val="24"/>
        </w:rPr>
        <w:t xml:space="preserve">: </w:t>
      </w:r>
      <w:r>
        <w:rPr>
          <w:b w:val="0"/>
          <w:szCs w:val="24"/>
        </w:rPr>
        <w:t>Protects existing AM(R)S service in the adjacent band</w:t>
      </w:r>
      <w:r w:rsidR="00F343B2">
        <w:rPr>
          <w:b w:val="0"/>
          <w:szCs w:val="24"/>
        </w:rPr>
        <w:t>.</w:t>
      </w:r>
      <w:r>
        <w:rPr>
          <w:b w:val="0"/>
          <w:szCs w:val="24"/>
        </w:rPr>
        <w:t xml:space="preserve">  </w:t>
      </w:r>
    </w:p>
    <w:p w14:paraId="0D40B92A" w14:textId="3A9877AC" w:rsidR="006B0386" w:rsidRPr="0011484B" w:rsidRDefault="006B0386" w:rsidP="0011484B">
      <w:pPr>
        <w:pStyle w:val="PlainText"/>
        <w:spacing w:after="120"/>
        <w:rPr>
          <w:rFonts w:ascii="Times New Roman" w:hAnsi="Times New Roman"/>
          <w:sz w:val="24"/>
          <w:szCs w:val="24"/>
        </w:rPr>
      </w:pPr>
      <w:r>
        <w:rPr>
          <w:rFonts w:ascii="Times New Roman" w:hAnsi="Times New Roman"/>
          <w:sz w:val="24"/>
          <w:szCs w:val="24"/>
        </w:rPr>
        <w:br/>
      </w:r>
      <w:r w:rsidR="008C6430">
        <w:rPr>
          <w:rFonts w:ascii="Times New Roman" w:hAnsi="Times New Roman"/>
          <w:b/>
          <w:sz w:val="24"/>
          <w:szCs w:val="24"/>
          <w:u w:val="single"/>
        </w:rPr>
        <w:t>NOC</w:t>
      </w:r>
      <w:r w:rsidR="008C6430" w:rsidRPr="00797294">
        <w:rPr>
          <w:rFonts w:ascii="Times New Roman" w:hAnsi="Times New Roman"/>
          <w:sz w:val="24"/>
          <w:szCs w:val="24"/>
        </w:rPr>
        <w:t xml:space="preserve"> </w:t>
      </w:r>
      <w:r w:rsidR="008C6430">
        <w:rPr>
          <w:rFonts w:ascii="Times New Roman" w:hAnsi="Times New Roman"/>
          <w:sz w:val="24"/>
          <w:szCs w:val="24"/>
        </w:rPr>
        <w:tab/>
        <w:t>USA/AI 1.7</w:t>
      </w:r>
      <w:r w:rsidR="008C6430" w:rsidRPr="00797294">
        <w:rPr>
          <w:rFonts w:ascii="Times New Roman" w:hAnsi="Times New Roman"/>
          <w:sz w:val="24"/>
          <w:szCs w:val="24"/>
        </w:rPr>
        <w:t>/</w:t>
      </w:r>
      <w:r w:rsidR="008C6430">
        <w:rPr>
          <w:rFonts w:ascii="Times New Roman" w:hAnsi="Times New Roman"/>
          <w:sz w:val="24"/>
          <w:szCs w:val="24"/>
        </w:rPr>
        <w:t>2</w:t>
      </w:r>
      <w:r w:rsidR="008C6430" w:rsidRPr="00797294">
        <w:rPr>
          <w:rFonts w:ascii="Times New Roman" w:hAnsi="Times New Roman"/>
          <w:sz w:val="24"/>
          <w:szCs w:val="24"/>
        </w:rPr>
        <w:t xml:space="preserve">  </w:t>
      </w:r>
    </w:p>
    <w:p w14:paraId="070C262D" w14:textId="77777777" w:rsidR="006B0386" w:rsidRPr="00153FBF" w:rsidRDefault="006B0386" w:rsidP="006B0386">
      <w:pPr>
        <w:pStyle w:val="Tabletitle"/>
      </w:pPr>
      <w:r w:rsidRPr="00153FBF">
        <w:rPr>
          <w:lang w:val="en-AU"/>
        </w:rPr>
        <w:t>148-</w:t>
      </w:r>
      <w:r w:rsidRPr="00153FBF">
        <w:t>161.9375 MHz</w:t>
      </w:r>
    </w:p>
    <w:tbl>
      <w:tblPr>
        <w:tblW w:w="9299" w:type="dxa"/>
        <w:jc w:val="center"/>
        <w:tblLayout w:type="fixed"/>
        <w:tblCellMar>
          <w:left w:w="107" w:type="dxa"/>
          <w:right w:w="107" w:type="dxa"/>
        </w:tblCellMar>
        <w:tblLook w:val="04A0" w:firstRow="1" w:lastRow="0" w:firstColumn="1" w:lastColumn="0" w:noHBand="0" w:noVBand="1"/>
      </w:tblPr>
      <w:tblGrid>
        <w:gridCol w:w="3111"/>
        <w:gridCol w:w="3086"/>
        <w:gridCol w:w="3102"/>
      </w:tblGrid>
      <w:tr w:rsidR="006B0386" w:rsidRPr="00153FBF" w14:paraId="2E161946" w14:textId="77777777" w:rsidTr="00984BD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8213C60" w14:textId="77777777" w:rsidR="006B0386" w:rsidRPr="00153FBF" w:rsidRDefault="006B0386" w:rsidP="00984BD0">
            <w:pPr>
              <w:pStyle w:val="Tablehead"/>
            </w:pPr>
            <w:r w:rsidRPr="00153FBF">
              <w:t>Allocation to services</w:t>
            </w:r>
          </w:p>
        </w:tc>
      </w:tr>
      <w:tr w:rsidR="006B0386" w:rsidRPr="00153FBF" w14:paraId="710CF9A5" w14:textId="77777777" w:rsidTr="00984BD0">
        <w:trPr>
          <w:cantSplit/>
          <w:jc w:val="center"/>
        </w:trPr>
        <w:tc>
          <w:tcPr>
            <w:tcW w:w="3111" w:type="dxa"/>
            <w:tcBorders>
              <w:top w:val="single" w:sz="4" w:space="0" w:color="auto"/>
              <w:left w:val="single" w:sz="4" w:space="0" w:color="auto"/>
              <w:bottom w:val="single" w:sz="4" w:space="0" w:color="auto"/>
              <w:right w:val="single" w:sz="6" w:space="0" w:color="auto"/>
            </w:tcBorders>
            <w:hideMark/>
          </w:tcPr>
          <w:p w14:paraId="20D46993" w14:textId="77777777" w:rsidR="006B0386" w:rsidRPr="00153FBF" w:rsidRDefault="006B0386" w:rsidP="00984BD0">
            <w:pPr>
              <w:pStyle w:val="Tablehead"/>
            </w:pPr>
            <w:r w:rsidRPr="00153FBF">
              <w:t>Region 1</w:t>
            </w:r>
          </w:p>
        </w:tc>
        <w:tc>
          <w:tcPr>
            <w:tcW w:w="3086" w:type="dxa"/>
            <w:tcBorders>
              <w:top w:val="single" w:sz="4" w:space="0" w:color="auto"/>
              <w:left w:val="single" w:sz="6" w:space="0" w:color="auto"/>
              <w:bottom w:val="single" w:sz="4" w:space="0" w:color="auto"/>
              <w:right w:val="single" w:sz="6" w:space="0" w:color="auto"/>
            </w:tcBorders>
            <w:hideMark/>
          </w:tcPr>
          <w:p w14:paraId="0FE2E966" w14:textId="77777777" w:rsidR="006B0386" w:rsidRPr="00153FBF" w:rsidRDefault="006B0386" w:rsidP="00984BD0">
            <w:pPr>
              <w:pStyle w:val="Tablehead"/>
            </w:pPr>
            <w:r w:rsidRPr="00153FBF">
              <w:t>Region 2</w:t>
            </w:r>
          </w:p>
        </w:tc>
        <w:tc>
          <w:tcPr>
            <w:tcW w:w="3102" w:type="dxa"/>
            <w:tcBorders>
              <w:top w:val="single" w:sz="4" w:space="0" w:color="auto"/>
              <w:left w:val="single" w:sz="6" w:space="0" w:color="auto"/>
              <w:bottom w:val="single" w:sz="4" w:space="0" w:color="auto"/>
              <w:right w:val="single" w:sz="4" w:space="0" w:color="auto"/>
            </w:tcBorders>
            <w:hideMark/>
          </w:tcPr>
          <w:p w14:paraId="0F209BFD" w14:textId="77777777" w:rsidR="006B0386" w:rsidRPr="00153FBF" w:rsidRDefault="006B0386" w:rsidP="00984BD0">
            <w:pPr>
              <w:pStyle w:val="Tablehead"/>
            </w:pPr>
            <w:r w:rsidRPr="00153FBF">
              <w:t>Region 3</w:t>
            </w:r>
          </w:p>
        </w:tc>
      </w:tr>
      <w:tr w:rsidR="006B0386" w:rsidRPr="00153FBF" w14:paraId="21519617" w14:textId="77777777" w:rsidTr="00984BD0">
        <w:trPr>
          <w:cantSplit/>
          <w:jc w:val="center"/>
        </w:trPr>
        <w:tc>
          <w:tcPr>
            <w:tcW w:w="3111" w:type="dxa"/>
            <w:tcBorders>
              <w:top w:val="single" w:sz="4" w:space="0" w:color="auto"/>
              <w:left w:val="single" w:sz="4" w:space="0" w:color="auto"/>
              <w:bottom w:val="nil"/>
              <w:right w:val="single" w:sz="6" w:space="0" w:color="auto"/>
            </w:tcBorders>
            <w:hideMark/>
          </w:tcPr>
          <w:p w14:paraId="19D22CC0" w14:textId="77777777" w:rsidR="006B0386" w:rsidRPr="00153FBF" w:rsidRDefault="006B0386" w:rsidP="00984BD0">
            <w:pPr>
              <w:pStyle w:val="TableTextS5"/>
              <w:spacing w:before="20" w:after="20"/>
              <w:rPr>
                <w:rStyle w:val="Tablefreq"/>
                <w:lang w:val="fr-CH"/>
              </w:rPr>
            </w:pPr>
            <w:r w:rsidRPr="00153FBF">
              <w:rPr>
                <w:rStyle w:val="Tablefreq"/>
                <w:lang w:val="fr-CH"/>
              </w:rPr>
              <w:t>148-149.9</w:t>
            </w:r>
          </w:p>
          <w:p w14:paraId="2F0B7454" w14:textId="77777777" w:rsidR="006B0386" w:rsidRPr="00153FBF" w:rsidRDefault="006B0386" w:rsidP="00984BD0">
            <w:pPr>
              <w:pStyle w:val="TableTextS5"/>
              <w:spacing w:before="20" w:after="20"/>
              <w:ind w:left="0" w:firstLine="0"/>
              <w:rPr>
                <w:color w:val="000000"/>
                <w:lang w:val="fr-CH"/>
              </w:rPr>
            </w:pPr>
            <w:r w:rsidRPr="00153FBF">
              <w:rPr>
                <w:color w:val="000000"/>
                <w:lang w:val="fr-CH"/>
              </w:rPr>
              <w:t>FIXED</w:t>
            </w:r>
          </w:p>
          <w:p w14:paraId="657A854B" w14:textId="77777777" w:rsidR="006B0386" w:rsidRPr="00153FBF" w:rsidRDefault="006B0386" w:rsidP="0011484B">
            <w:pPr>
              <w:pStyle w:val="TableTextS5"/>
              <w:spacing w:before="20" w:after="20"/>
              <w:ind w:left="0" w:firstLine="0"/>
              <w:rPr>
                <w:color w:val="000000"/>
                <w:lang w:val="fr-CH"/>
              </w:rPr>
            </w:pPr>
            <w:r w:rsidRPr="00153FBF">
              <w:rPr>
                <w:color w:val="000000"/>
                <w:lang w:val="fr-CH"/>
              </w:rPr>
              <w:t xml:space="preserve">MOBILE </w:t>
            </w:r>
            <w:proofErr w:type="spellStart"/>
            <w:r w:rsidRPr="00153FBF">
              <w:rPr>
                <w:color w:val="000000"/>
                <w:lang w:val="fr-CH"/>
              </w:rPr>
              <w:t>except</w:t>
            </w:r>
            <w:proofErr w:type="spellEnd"/>
            <w:r w:rsidRPr="00153FBF">
              <w:rPr>
                <w:color w:val="000000"/>
                <w:lang w:val="fr-CH"/>
              </w:rPr>
              <w:t xml:space="preserve"> </w:t>
            </w:r>
            <w:proofErr w:type="spellStart"/>
            <w:r w:rsidRPr="00153FBF">
              <w:rPr>
                <w:color w:val="000000"/>
                <w:lang w:val="fr-CH"/>
              </w:rPr>
              <w:t>aeronautical</w:t>
            </w:r>
            <w:proofErr w:type="spellEnd"/>
            <w:r w:rsidRPr="00153FBF">
              <w:rPr>
                <w:color w:val="000000"/>
                <w:lang w:val="fr-CH"/>
              </w:rPr>
              <w:br/>
              <w:t>mobile (R)</w:t>
            </w:r>
          </w:p>
          <w:p w14:paraId="285872BA" w14:textId="77777777" w:rsidR="006B0386" w:rsidRPr="00153FBF" w:rsidRDefault="006B0386" w:rsidP="00984BD0">
            <w:pPr>
              <w:pStyle w:val="TableTextS5"/>
              <w:spacing w:before="20" w:after="20"/>
              <w:ind w:left="0" w:firstLine="0"/>
              <w:rPr>
                <w:color w:val="000000"/>
                <w:lang w:val="en-AU"/>
              </w:rPr>
            </w:pPr>
            <w:r w:rsidRPr="005906BF">
              <w:rPr>
                <w:color w:val="000000"/>
              </w:rPr>
              <w:t>MOBILE-SATELLITE</w:t>
            </w:r>
            <w:r w:rsidRPr="005906BF">
              <w:rPr>
                <w:color w:val="000000"/>
              </w:rPr>
              <w:br/>
              <w:t>(Earth-to-</w:t>
            </w:r>
            <w:proofErr w:type="gramStart"/>
            <w:r w:rsidRPr="005906BF">
              <w:rPr>
                <w:color w:val="000000"/>
              </w:rPr>
              <w:t xml:space="preserve">space)  </w:t>
            </w:r>
            <w:r w:rsidRPr="005906BF">
              <w:t>5</w:t>
            </w:r>
            <w:proofErr w:type="gramEnd"/>
            <w:r w:rsidRPr="005906BF">
              <w:t>.209</w:t>
            </w:r>
          </w:p>
        </w:tc>
        <w:tc>
          <w:tcPr>
            <w:tcW w:w="6188" w:type="dxa"/>
            <w:gridSpan w:val="2"/>
            <w:tcBorders>
              <w:top w:val="single" w:sz="4" w:space="0" w:color="auto"/>
              <w:left w:val="single" w:sz="6" w:space="0" w:color="auto"/>
              <w:bottom w:val="nil"/>
              <w:right w:val="single" w:sz="4" w:space="0" w:color="auto"/>
            </w:tcBorders>
            <w:hideMark/>
          </w:tcPr>
          <w:p w14:paraId="6436134C" w14:textId="77777777" w:rsidR="006B0386" w:rsidRPr="00153FBF" w:rsidRDefault="006B0386" w:rsidP="00984BD0">
            <w:pPr>
              <w:pStyle w:val="TableTextS5"/>
              <w:spacing w:before="20" w:after="20"/>
              <w:rPr>
                <w:rStyle w:val="Tablefreq"/>
              </w:rPr>
            </w:pPr>
            <w:r w:rsidRPr="00153FBF">
              <w:rPr>
                <w:rStyle w:val="Tablefreq"/>
              </w:rPr>
              <w:t>148-149.9</w:t>
            </w:r>
          </w:p>
          <w:p w14:paraId="098F40A0" w14:textId="77777777" w:rsidR="006B0386" w:rsidRPr="00153FBF" w:rsidRDefault="006B0386" w:rsidP="00984BD0">
            <w:pPr>
              <w:pStyle w:val="TableTextS5"/>
              <w:spacing w:before="20" w:after="20"/>
              <w:rPr>
                <w:color w:val="000000"/>
              </w:rPr>
            </w:pPr>
            <w:r w:rsidRPr="00153FBF">
              <w:rPr>
                <w:color w:val="000000"/>
                <w:lang w:val="en-AU"/>
              </w:rPr>
              <w:tab/>
            </w:r>
            <w:r w:rsidRPr="00153FBF">
              <w:rPr>
                <w:color w:val="000000"/>
                <w:lang w:val="en-AU"/>
              </w:rPr>
              <w:tab/>
            </w:r>
            <w:r w:rsidRPr="00153FBF">
              <w:rPr>
                <w:color w:val="000000"/>
              </w:rPr>
              <w:t>FIXED</w:t>
            </w:r>
          </w:p>
          <w:p w14:paraId="57AEF0D2" w14:textId="77777777" w:rsidR="006B0386" w:rsidRPr="00153FBF" w:rsidRDefault="006B0386" w:rsidP="00984BD0">
            <w:pPr>
              <w:pStyle w:val="TableTextS5"/>
              <w:spacing w:before="20" w:after="20"/>
              <w:rPr>
                <w:color w:val="000000"/>
              </w:rPr>
            </w:pPr>
            <w:r w:rsidRPr="00153FBF">
              <w:rPr>
                <w:color w:val="000000"/>
              </w:rPr>
              <w:tab/>
            </w:r>
            <w:r w:rsidRPr="00153FBF">
              <w:rPr>
                <w:color w:val="000000"/>
              </w:rPr>
              <w:tab/>
              <w:t>MOBILE</w:t>
            </w:r>
          </w:p>
          <w:p w14:paraId="6D59990E" w14:textId="77777777" w:rsidR="006B0386" w:rsidRPr="00153FBF" w:rsidRDefault="006B0386" w:rsidP="00984BD0">
            <w:pPr>
              <w:pStyle w:val="TableTextS5"/>
              <w:spacing w:before="20" w:after="20"/>
              <w:rPr>
                <w:color w:val="000000"/>
                <w:lang w:val="en-AU"/>
              </w:rPr>
            </w:pPr>
            <w:r w:rsidRPr="00153FBF">
              <w:rPr>
                <w:color w:val="000000"/>
              </w:rPr>
              <w:tab/>
            </w:r>
            <w:r w:rsidRPr="00153FBF">
              <w:rPr>
                <w:color w:val="000000"/>
              </w:rPr>
              <w:tab/>
              <w:t>MOBILE</w:t>
            </w:r>
            <w:r w:rsidRPr="00153FBF">
              <w:rPr>
                <w:color w:val="000000"/>
                <w:lang w:val="en-AU"/>
              </w:rPr>
              <w:t>-SATELLITE (Earth-to-</w:t>
            </w:r>
            <w:proofErr w:type="gramStart"/>
            <w:r w:rsidRPr="00153FBF">
              <w:rPr>
                <w:color w:val="000000"/>
                <w:lang w:val="en-AU"/>
              </w:rPr>
              <w:t xml:space="preserve">space)  </w:t>
            </w:r>
            <w:r w:rsidRPr="00153FBF">
              <w:rPr>
                <w:rStyle w:val="Artref"/>
                <w:color w:val="000000"/>
                <w:lang w:val="en-AU"/>
              </w:rPr>
              <w:t>5</w:t>
            </w:r>
            <w:proofErr w:type="gramEnd"/>
            <w:r w:rsidRPr="00153FBF">
              <w:rPr>
                <w:rStyle w:val="Artref"/>
                <w:color w:val="000000"/>
                <w:lang w:val="en-AU"/>
              </w:rPr>
              <w:t>.209</w:t>
            </w:r>
          </w:p>
        </w:tc>
      </w:tr>
      <w:tr w:rsidR="006B0386" w:rsidRPr="00153FBF" w14:paraId="42A4418D" w14:textId="77777777" w:rsidTr="00984BD0">
        <w:trPr>
          <w:cantSplit/>
          <w:jc w:val="center"/>
        </w:trPr>
        <w:tc>
          <w:tcPr>
            <w:tcW w:w="3111" w:type="dxa"/>
            <w:tcBorders>
              <w:top w:val="nil"/>
              <w:left w:val="single" w:sz="4" w:space="0" w:color="auto"/>
              <w:bottom w:val="single" w:sz="4" w:space="0" w:color="auto"/>
              <w:right w:val="single" w:sz="6" w:space="0" w:color="auto"/>
            </w:tcBorders>
            <w:hideMark/>
          </w:tcPr>
          <w:p w14:paraId="51F7A853" w14:textId="28E4E835" w:rsidR="006B0386" w:rsidRPr="00153FBF" w:rsidRDefault="006B0386" w:rsidP="00984BD0">
            <w:pPr>
              <w:pStyle w:val="TableTextS5"/>
              <w:spacing w:before="20" w:after="20"/>
              <w:ind w:left="0" w:firstLine="0"/>
              <w:rPr>
                <w:rStyle w:val="Tablefreq"/>
                <w:color w:val="000000"/>
                <w:lang w:val="en-AU"/>
              </w:rPr>
            </w:pPr>
            <w:proofErr w:type="gramStart"/>
            <w:r w:rsidRPr="00153FBF">
              <w:rPr>
                <w:rStyle w:val="Artref"/>
                <w:color w:val="000000"/>
                <w:lang w:val="en-AU"/>
              </w:rPr>
              <w:t>5.218</w:t>
            </w:r>
            <w:r w:rsidRPr="00153FBF">
              <w:rPr>
                <w:color w:val="000000"/>
                <w:lang w:val="en-AU"/>
              </w:rPr>
              <w:t xml:space="preserve">  </w:t>
            </w:r>
            <w:r w:rsidRPr="00153FBF">
              <w:rPr>
                <w:rStyle w:val="Artref"/>
                <w:color w:val="000000"/>
                <w:lang w:val="en-AU"/>
              </w:rPr>
              <w:t>5.219</w:t>
            </w:r>
            <w:proofErr w:type="gramEnd"/>
            <w:r w:rsidRPr="00153FBF">
              <w:rPr>
                <w:color w:val="000000"/>
                <w:lang w:val="en-AU"/>
              </w:rPr>
              <w:t xml:space="preserve">  </w:t>
            </w:r>
            <w:r w:rsidRPr="00153FBF">
              <w:rPr>
                <w:rStyle w:val="Artref"/>
                <w:color w:val="000000"/>
                <w:lang w:val="en-AU"/>
              </w:rPr>
              <w:t>5.221</w:t>
            </w:r>
            <w:r w:rsidRPr="00153FBF">
              <w:rPr>
                <w:color w:val="000000"/>
              </w:rPr>
              <w:t xml:space="preserve">  </w:t>
            </w:r>
          </w:p>
        </w:tc>
        <w:tc>
          <w:tcPr>
            <w:tcW w:w="6188" w:type="dxa"/>
            <w:gridSpan w:val="2"/>
            <w:tcBorders>
              <w:top w:val="nil"/>
              <w:left w:val="single" w:sz="6" w:space="0" w:color="auto"/>
              <w:bottom w:val="single" w:sz="4" w:space="0" w:color="auto"/>
              <w:right w:val="single" w:sz="4" w:space="0" w:color="auto"/>
            </w:tcBorders>
            <w:hideMark/>
          </w:tcPr>
          <w:p w14:paraId="25016C4B" w14:textId="012D99C5" w:rsidR="006B0386" w:rsidRPr="00165B8E" w:rsidRDefault="006B0386" w:rsidP="00984BD0">
            <w:pPr>
              <w:pStyle w:val="TableTextS5"/>
              <w:tabs>
                <w:tab w:val="clear" w:pos="170"/>
              </w:tabs>
              <w:spacing w:before="20" w:after="20"/>
              <w:ind w:left="0" w:firstLine="0"/>
              <w:rPr>
                <w:rStyle w:val="Artref"/>
                <w:b/>
              </w:rPr>
            </w:pPr>
            <w:r w:rsidRPr="00153FBF">
              <w:rPr>
                <w:rStyle w:val="Artref"/>
                <w:color w:val="000000"/>
                <w:lang w:val="en-AU"/>
              </w:rPr>
              <w:tab/>
            </w:r>
            <w:proofErr w:type="gramStart"/>
            <w:r w:rsidRPr="00153FBF">
              <w:rPr>
                <w:rStyle w:val="Artref"/>
                <w:color w:val="000000"/>
                <w:lang w:val="en-AU"/>
              </w:rPr>
              <w:t>5.218</w:t>
            </w:r>
            <w:r w:rsidRPr="00165B8E">
              <w:rPr>
                <w:rStyle w:val="Artref"/>
                <w:color w:val="000000"/>
              </w:rPr>
              <w:t xml:space="preserve">  </w:t>
            </w:r>
            <w:r w:rsidRPr="00153FBF">
              <w:rPr>
                <w:rStyle w:val="Artref"/>
                <w:color w:val="000000"/>
                <w:lang w:val="en-AU"/>
              </w:rPr>
              <w:t>5.219</w:t>
            </w:r>
            <w:proofErr w:type="gramEnd"/>
            <w:r w:rsidRPr="00165B8E">
              <w:rPr>
                <w:rStyle w:val="Artref"/>
                <w:color w:val="000000"/>
              </w:rPr>
              <w:t xml:space="preserve">  </w:t>
            </w:r>
            <w:r w:rsidRPr="00153FBF">
              <w:rPr>
                <w:rStyle w:val="Artref"/>
                <w:color w:val="000000"/>
                <w:lang w:val="en-AU"/>
              </w:rPr>
              <w:t>5.221</w:t>
            </w:r>
            <w:r w:rsidRPr="00165B8E">
              <w:rPr>
                <w:rStyle w:val="Artref"/>
                <w:color w:val="000000"/>
                <w:lang w:val="en-AU"/>
              </w:rPr>
              <w:t xml:space="preserve">  </w:t>
            </w:r>
          </w:p>
        </w:tc>
      </w:tr>
    </w:tbl>
    <w:p w14:paraId="4B39BDA7" w14:textId="0C97862B" w:rsidR="008C6430" w:rsidRDefault="008C6430" w:rsidP="0011484B">
      <w:pPr>
        <w:pStyle w:val="Heading1"/>
        <w:spacing w:before="360" w:after="120"/>
        <w:rPr>
          <w:b w:val="0"/>
          <w:szCs w:val="24"/>
        </w:rPr>
      </w:pPr>
      <w:r w:rsidRPr="001F5CB7">
        <w:rPr>
          <w:szCs w:val="24"/>
        </w:rPr>
        <w:t>Reasons</w:t>
      </w:r>
      <w:r w:rsidRPr="001F5CB7">
        <w:rPr>
          <w:b w:val="0"/>
          <w:szCs w:val="24"/>
        </w:rPr>
        <w:t xml:space="preserve">: </w:t>
      </w:r>
      <w:r>
        <w:rPr>
          <w:b w:val="0"/>
          <w:szCs w:val="24"/>
        </w:rPr>
        <w:t>Removal of</w:t>
      </w:r>
      <w:r w:rsidRPr="008C6430">
        <w:rPr>
          <w:b w:val="0"/>
          <w:szCs w:val="24"/>
        </w:rPr>
        <w:t xml:space="preserve"> RR No. </w:t>
      </w:r>
      <w:r w:rsidRPr="00E80526">
        <w:rPr>
          <w:szCs w:val="24"/>
        </w:rPr>
        <w:t>9.21</w:t>
      </w:r>
      <w:r>
        <w:rPr>
          <w:b w:val="0"/>
          <w:szCs w:val="24"/>
        </w:rPr>
        <w:t xml:space="preserve"> will not ensure protection of incumbent services. No regulatory method has been proposed to replace coordination under RR No. </w:t>
      </w:r>
      <w:r w:rsidRPr="00E80526">
        <w:rPr>
          <w:szCs w:val="24"/>
        </w:rPr>
        <w:t>9.21</w:t>
      </w:r>
      <w:r>
        <w:rPr>
          <w:b w:val="0"/>
          <w:szCs w:val="24"/>
        </w:rPr>
        <w:t>. Additionally, consideration of remov</w:t>
      </w:r>
      <w:r w:rsidR="0011484B">
        <w:rPr>
          <w:b w:val="0"/>
          <w:szCs w:val="24"/>
        </w:rPr>
        <w:t xml:space="preserve">al of RR </w:t>
      </w:r>
      <w:r w:rsidR="0011484B" w:rsidRPr="00E80526">
        <w:rPr>
          <w:szCs w:val="24"/>
        </w:rPr>
        <w:t>9.21</w:t>
      </w:r>
      <w:r w:rsidR="0011484B">
        <w:rPr>
          <w:b w:val="0"/>
          <w:szCs w:val="24"/>
        </w:rPr>
        <w:t xml:space="preserve"> </w:t>
      </w:r>
      <w:ins w:id="45" w:author="ASRI" w:date="2018-08-31T09:42:00Z">
        <w:r w:rsidR="00EF21CC">
          <w:rPr>
            <w:b w:val="0"/>
            <w:szCs w:val="24"/>
          </w:rPr>
          <w:t xml:space="preserve">for this frequency band </w:t>
        </w:r>
      </w:ins>
      <w:r w:rsidR="0011484B">
        <w:rPr>
          <w:b w:val="0"/>
          <w:szCs w:val="24"/>
        </w:rPr>
        <w:t xml:space="preserve">is outside the scope of this Agenda Item under </w:t>
      </w:r>
      <w:r w:rsidR="0011484B" w:rsidRPr="00E80526">
        <w:rPr>
          <w:b w:val="0"/>
          <w:i/>
          <w:szCs w:val="24"/>
        </w:rPr>
        <w:t>resolves</w:t>
      </w:r>
      <w:r w:rsidR="0011484B">
        <w:rPr>
          <w:b w:val="0"/>
          <w:szCs w:val="24"/>
        </w:rPr>
        <w:t xml:space="preserve"> 3.</w:t>
      </w:r>
    </w:p>
    <w:p w14:paraId="2C02C815" w14:textId="77777777" w:rsidR="0011484B" w:rsidRPr="0011484B" w:rsidRDefault="0011484B" w:rsidP="0011484B"/>
    <w:p w14:paraId="0517CEE4" w14:textId="241DF294" w:rsidR="003E3671" w:rsidRPr="00130CBC" w:rsidRDefault="003E3671" w:rsidP="003E3671">
      <w:pPr>
        <w:pStyle w:val="Proposal"/>
        <w:spacing w:after="120"/>
        <w:rPr>
          <w:b/>
        </w:rPr>
      </w:pPr>
      <w:r w:rsidRPr="00797294">
        <w:t>SUP</w:t>
      </w:r>
      <w:r w:rsidRPr="00797294">
        <w:tab/>
      </w:r>
      <w:r w:rsidRPr="00130CBC">
        <w:rPr>
          <w:szCs w:val="24"/>
        </w:rPr>
        <w:t>USA/AI 1.7/</w:t>
      </w:r>
      <w:r w:rsidR="0011484B">
        <w:rPr>
          <w:szCs w:val="24"/>
        </w:rPr>
        <w:t>3</w:t>
      </w:r>
    </w:p>
    <w:p w14:paraId="7D68A95C" w14:textId="77777777" w:rsidR="003E3671" w:rsidRPr="00130CBC" w:rsidRDefault="003E3671" w:rsidP="003E3671">
      <w:pPr>
        <w:pStyle w:val="ResNo"/>
        <w:spacing w:after="120"/>
        <w:rPr>
          <w:sz w:val="24"/>
          <w:szCs w:val="24"/>
        </w:rPr>
      </w:pPr>
      <w:r w:rsidRPr="00130CBC">
        <w:rPr>
          <w:sz w:val="24"/>
          <w:szCs w:val="24"/>
        </w:rPr>
        <w:t xml:space="preserve">RESOLUTION </w:t>
      </w:r>
      <w:r w:rsidRPr="00130CBC">
        <w:rPr>
          <w:rStyle w:val="href"/>
          <w:sz w:val="24"/>
          <w:szCs w:val="24"/>
        </w:rPr>
        <w:t>659</w:t>
      </w:r>
      <w:r w:rsidRPr="00130CBC">
        <w:rPr>
          <w:sz w:val="24"/>
          <w:szCs w:val="24"/>
        </w:rPr>
        <w:t xml:space="preserve"> (WRC-15)</w:t>
      </w:r>
    </w:p>
    <w:p w14:paraId="333638E4" w14:textId="77777777" w:rsidR="003E3671" w:rsidRPr="00797294" w:rsidRDefault="003E3671" w:rsidP="003E3671">
      <w:pPr>
        <w:pStyle w:val="Restitle"/>
        <w:spacing w:after="120"/>
      </w:pPr>
      <w:r w:rsidRPr="001475AA">
        <w:t>Studies to accommodate requirements in the space operation service for non-geostationary satellites with short duration missions</w:t>
      </w:r>
    </w:p>
    <w:p w14:paraId="42315014" w14:textId="7C53B5A2" w:rsidR="003E3671" w:rsidRPr="001F5CB7" w:rsidRDefault="003E3671" w:rsidP="003E3671">
      <w:pPr>
        <w:pStyle w:val="Heading1"/>
        <w:spacing w:before="360" w:after="120"/>
        <w:rPr>
          <w:b w:val="0"/>
          <w:szCs w:val="24"/>
        </w:rPr>
      </w:pPr>
      <w:r w:rsidRPr="001F5CB7">
        <w:rPr>
          <w:szCs w:val="24"/>
        </w:rPr>
        <w:t>Reasons</w:t>
      </w:r>
      <w:r w:rsidRPr="001F5CB7">
        <w:rPr>
          <w:b w:val="0"/>
          <w:szCs w:val="24"/>
        </w:rPr>
        <w:t xml:space="preserve">: </w:t>
      </w:r>
      <w:r w:rsidR="0046783D">
        <w:rPr>
          <w:b w:val="0"/>
          <w:szCs w:val="24"/>
        </w:rPr>
        <w:t>The work is complete; therefore, the resolution is no longer needed.</w:t>
      </w:r>
    </w:p>
    <w:p w14:paraId="78D9F384" w14:textId="77777777" w:rsidR="003E3671" w:rsidRPr="00797294" w:rsidRDefault="003E3671" w:rsidP="003E3671">
      <w:pPr>
        <w:pStyle w:val="PlainText"/>
        <w:spacing w:after="120"/>
        <w:rPr>
          <w:rFonts w:ascii="Times New Roman" w:hAnsi="Times New Roman"/>
          <w:sz w:val="24"/>
          <w:szCs w:val="24"/>
        </w:rPr>
      </w:pPr>
    </w:p>
    <w:p w14:paraId="5C601081" w14:textId="77777777" w:rsidR="003E3671" w:rsidRPr="00613841" w:rsidRDefault="003E3671" w:rsidP="003E3671">
      <w:pPr>
        <w:spacing w:after="120"/>
        <w:jc w:val="center"/>
      </w:pPr>
      <w:r w:rsidRPr="00797294">
        <w:t>__________</w:t>
      </w:r>
    </w:p>
    <w:p w14:paraId="6C6600F3" w14:textId="77777777" w:rsidR="00A621E3" w:rsidRDefault="00A621E3"/>
    <w:sectPr w:rsidR="00A621E3">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8E8EF" w14:textId="77777777" w:rsidR="00F25602" w:rsidRDefault="00F25602" w:rsidP="00AA0EEB">
      <w:r>
        <w:separator/>
      </w:r>
    </w:p>
  </w:endnote>
  <w:endnote w:type="continuationSeparator" w:id="0">
    <w:p w14:paraId="551EBA16" w14:textId="77777777" w:rsidR="00F25602" w:rsidRDefault="00F25602" w:rsidP="00AA0EEB">
      <w:r>
        <w:continuationSeparator/>
      </w:r>
    </w:p>
  </w:endnote>
  <w:endnote w:type="continuationNotice" w:id="1">
    <w:p w14:paraId="1F2581A0" w14:textId="77777777" w:rsidR="00F25602" w:rsidRDefault="00F256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69BC4" w14:textId="77777777" w:rsidR="00F25602" w:rsidRDefault="00F25602" w:rsidP="00AA0EEB">
      <w:r>
        <w:separator/>
      </w:r>
    </w:p>
  </w:footnote>
  <w:footnote w:type="continuationSeparator" w:id="0">
    <w:p w14:paraId="0D8DF89D" w14:textId="77777777" w:rsidR="00F25602" w:rsidRDefault="00F25602" w:rsidP="00AA0EEB">
      <w:r>
        <w:continuationSeparator/>
      </w:r>
    </w:p>
  </w:footnote>
  <w:footnote w:type="continuationNotice" w:id="1">
    <w:p w14:paraId="579A190D" w14:textId="77777777" w:rsidR="00F25602" w:rsidRDefault="00F256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67AF5" w14:textId="4EC96EA9" w:rsidR="00E11568" w:rsidRDefault="00E11568" w:rsidP="00E11568">
    <w:pPr>
      <w:widowControl w:val="0"/>
      <w:overflowPunct w:val="0"/>
      <w:autoSpaceDE w:val="0"/>
      <w:autoSpaceDN w:val="0"/>
      <w:adjustRightInd w:val="0"/>
      <w:jc w:val="right"/>
    </w:pPr>
    <w:r>
      <w:t>IWG-3/0</w:t>
    </w:r>
    <w:r w:rsidR="00F22A74">
      <w:t>50R1</w:t>
    </w:r>
    <w:r>
      <w:t xml:space="preserve"> (8.</w:t>
    </w:r>
    <w:r w:rsidR="00F22A74">
      <w:t>31</w:t>
    </w:r>
    <w:r>
      <w:t>.18)</w:t>
    </w:r>
  </w:p>
  <w:p w14:paraId="1C356419" w14:textId="77777777" w:rsidR="00AA0EEB" w:rsidRDefault="00AA0EEB" w:rsidP="00AA0EEB">
    <w:pPr>
      <w:pStyle w:val="Header"/>
      <w:jc w:val="right"/>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SRI">
    <w15:presenceInfo w15:providerId="None" w15:userId="AS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671"/>
    <w:rsid w:val="00033215"/>
    <w:rsid w:val="000363BA"/>
    <w:rsid w:val="00055C44"/>
    <w:rsid w:val="000641C3"/>
    <w:rsid w:val="000710D7"/>
    <w:rsid w:val="00095CA7"/>
    <w:rsid w:val="000B23D2"/>
    <w:rsid w:val="0011484B"/>
    <w:rsid w:val="00141882"/>
    <w:rsid w:val="001427FB"/>
    <w:rsid w:val="00147AB1"/>
    <w:rsid w:val="00180096"/>
    <w:rsid w:val="0018341D"/>
    <w:rsid w:val="001858FC"/>
    <w:rsid w:val="00193B24"/>
    <w:rsid w:val="001A08E7"/>
    <w:rsid w:val="001B047B"/>
    <w:rsid w:val="001C7BF5"/>
    <w:rsid w:val="001D19E9"/>
    <w:rsid w:val="00222F98"/>
    <w:rsid w:val="00224DC6"/>
    <w:rsid w:val="002336DE"/>
    <w:rsid w:val="0027597E"/>
    <w:rsid w:val="002C6074"/>
    <w:rsid w:val="002D728A"/>
    <w:rsid w:val="00304DC2"/>
    <w:rsid w:val="00327510"/>
    <w:rsid w:val="00343AC2"/>
    <w:rsid w:val="00345EA3"/>
    <w:rsid w:val="00353EF9"/>
    <w:rsid w:val="003609C8"/>
    <w:rsid w:val="0038308A"/>
    <w:rsid w:val="003C043B"/>
    <w:rsid w:val="003D085C"/>
    <w:rsid w:val="003D4633"/>
    <w:rsid w:val="003E3671"/>
    <w:rsid w:val="003E567A"/>
    <w:rsid w:val="003E5864"/>
    <w:rsid w:val="00401856"/>
    <w:rsid w:val="00433279"/>
    <w:rsid w:val="00447702"/>
    <w:rsid w:val="0046745A"/>
    <w:rsid w:val="0046783D"/>
    <w:rsid w:val="00481DCA"/>
    <w:rsid w:val="00484828"/>
    <w:rsid w:val="00486640"/>
    <w:rsid w:val="00493191"/>
    <w:rsid w:val="004948F0"/>
    <w:rsid w:val="004E4CA3"/>
    <w:rsid w:val="004E5070"/>
    <w:rsid w:val="004F09B7"/>
    <w:rsid w:val="004F0B84"/>
    <w:rsid w:val="004F5AA5"/>
    <w:rsid w:val="00511A70"/>
    <w:rsid w:val="00526CFB"/>
    <w:rsid w:val="00541224"/>
    <w:rsid w:val="00565B7B"/>
    <w:rsid w:val="0059330A"/>
    <w:rsid w:val="00595C20"/>
    <w:rsid w:val="005E1F5C"/>
    <w:rsid w:val="00625128"/>
    <w:rsid w:val="00641338"/>
    <w:rsid w:val="00656CE2"/>
    <w:rsid w:val="0067567F"/>
    <w:rsid w:val="006832B0"/>
    <w:rsid w:val="00683E5D"/>
    <w:rsid w:val="00690F3E"/>
    <w:rsid w:val="006A2738"/>
    <w:rsid w:val="006B0386"/>
    <w:rsid w:val="006C71BA"/>
    <w:rsid w:val="006D396A"/>
    <w:rsid w:val="00735EC0"/>
    <w:rsid w:val="0075544D"/>
    <w:rsid w:val="007618E9"/>
    <w:rsid w:val="00777573"/>
    <w:rsid w:val="00786CD9"/>
    <w:rsid w:val="007C1940"/>
    <w:rsid w:val="007F448C"/>
    <w:rsid w:val="00801090"/>
    <w:rsid w:val="008453B4"/>
    <w:rsid w:val="00854769"/>
    <w:rsid w:val="00857BB6"/>
    <w:rsid w:val="00860494"/>
    <w:rsid w:val="00864964"/>
    <w:rsid w:val="008730D4"/>
    <w:rsid w:val="0088107F"/>
    <w:rsid w:val="0088609B"/>
    <w:rsid w:val="008C6430"/>
    <w:rsid w:val="008D135B"/>
    <w:rsid w:val="008F7436"/>
    <w:rsid w:val="00911534"/>
    <w:rsid w:val="00936B43"/>
    <w:rsid w:val="00972364"/>
    <w:rsid w:val="00980021"/>
    <w:rsid w:val="009856EE"/>
    <w:rsid w:val="009D383F"/>
    <w:rsid w:val="009E7E6A"/>
    <w:rsid w:val="009F49BC"/>
    <w:rsid w:val="00A26A12"/>
    <w:rsid w:val="00A35341"/>
    <w:rsid w:val="00A457B2"/>
    <w:rsid w:val="00A621E3"/>
    <w:rsid w:val="00A71BFA"/>
    <w:rsid w:val="00A71F91"/>
    <w:rsid w:val="00A82BB7"/>
    <w:rsid w:val="00AA0EEB"/>
    <w:rsid w:val="00AA49A8"/>
    <w:rsid w:val="00AA4D3F"/>
    <w:rsid w:val="00B117A9"/>
    <w:rsid w:val="00B46D41"/>
    <w:rsid w:val="00B47981"/>
    <w:rsid w:val="00B511E6"/>
    <w:rsid w:val="00B643D0"/>
    <w:rsid w:val="00B8756E"/>
    <w:rsid w:val="00BA2084"/>
    <w:rsid w:val="00BB2912"/>
    <w:rsid w:val="00BB6B55"/>
    <w:rsid w:val="00BD1E62"/>
    <w:rsid w:val="00BD6689"/>
    <w:rsid w:val="00C00309"/>
    <w:rsid w:val="00C53632"/>
    <w:rsid w:val="00C92CFC"/>
    <w:rsid w:val="00CB3046"/>
    <w:rsid w:val="00CB57FA"/>
    <w:rsid w:val="00CC1D6E"/>
    <w:rsid w:val="00CC48BE"/>
    <w:rsid w:val="00CD7125"/>
    <w:rsid w:val="00CE3BCA"/>
    <w:rsid w:val="00CF2749"/>
    <w:rsid w:val="00D00049"/>
    <w:rsid w:val="00D11257"/>
    <w:rsid w:val="00D377ED"/>
    <w:rsid w:val="00D62165"/>
    <w:rsid w:val="00D669F9"/>
    <w:rsid w:val="00D7035B"/>
    <w:rsid w:val="00D80911"/>
    <w:rsid w:val="00D83BF1"/>
    <w:rsid w:val="00D919BF"/>
    <w:rsid w:val="00DA18A4"/>
    <w:rsid w:val="00DB25A5"/>
    <w:rsid w:val="00DC1C89"/>
    <w:rsid w:val="00DC1F08"/>
    <w:rsid w:val="00DC6504"/>
    <w:rsid w:val="00DC68D9"/>
    <w:rsid w:val="00E03D1B"/>
    <w:rsid w:val="00E113BB"/>
    <w:rsid w:val="00E11568"/>
    <w:rsid w:val="00E22C72"/>
    <w:rsid w:val="00E3791E"/>
    <w:rsid w:val="00E56103"/>
    <w:rsid w:val="00E6133E"/>
    <w:rsid w:val="00E62872"/>
    <w:rsid w:val="00E80526"/>
    <w:rsid w:val="00E80D33"/>
    <w:rsid w:val="00EB371D"/>
    <w:rsid w:val="00EB7504"/>
    <w:rsid w:val="00EB7C20"/>
    <w:rsid w:val="00ED0D5F"/>
    <w:rsid w:val="00EE5933"/>
    <w:rsid w:val="00EF21CC"/>
    <w:rsid w:val="00F0153E"/>
    <w:rsid w:val="00F17C55"/>
    <w:rsid w:val="00F22A74"/>
    <w:rsid w:val="00F25602"/>
    <w:rsid w:val="00F26D48"/>
    <w:rsid w:val="00F30E53"/>
    <w:rsid w:val="00F311E8"/>
    <w:rsid w:val="00F343B2"/>
    <w:rsid w:val="00F43C46"/>
    <w:rsid w:val="00F52B2B"/>
    <w:rsid w:val="00F562F4"/>
    <w:rsid w:val="00F863D1"/>
    <w:rsid w:val="00FB2151"/>
    <w:rsid w:val="00FB7082"/>
    <w:rsid w:val="00FC3FB2"/>
    <w:rsid w:val="00FE2CA7"/>
    <w:rsid w:val="00FF0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C98BC"/>
  <w15:chartTrackingRefBased/>
  <w15:docId w15:val="{02EB8747-8F33-4151-B09C-841B79782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3671"/>
    <w:pPr>
      <w:spacing w:after="0" w:line="240" w:lineRule="auto"/>
    </w:pPr>
    <w:rPr>
      <w:rFonts w:ascii="Times New Roman" w:eastAsia="Times New Roman" w:hAnsi="Times New Roman" w:cs="Times New Roman"/>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3E3671"/>
    <w:pPr>
      <w:keepNext/>
      <w:tabs>
        <w:tab w:val="left" w:pos="360"/>
        <w:tab w:val="left" w:pos="900"/>
      </w:tabs>
      <w:outlineLvl w:val="0"/>
    </w:pPr>
    <w:rPr>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3E3671"/>
    <w:rPr>
      <w:rFonts w:ascii="Times New Roman" w:eastAsia="Times New Roman" w:hAnsi="Times New Roman" w:cs="Times New Roman"/>
      <w:b/>
      <w:bCs/>
      <w:sz w:val="24"/>
      <w:szCs w:val="20"/>
      <w:u w:val="single"/>
    </w:rPr>
  </w:style>
  <w:style w:type="paragraph" w:styleId="PlainText">
    <w:name w:val="Plain Text"/>
    <w:basedOn w:val="Normal"/>
    <w:link w:val="PlainTextChar"/>
    <w:uiPriority w:val="99"/>
    <w:rsid w:val="003E3671"/>
    <w:rPr>
      <w:rFonts w:ascii="Courier New" w:hAnsi="Courier New" w:cs="Courier New"/>
      <w:sz w:val="20"/>
      <w:szCs w:val="20"/>
    </w:rPr>
  </w:style>
  <w:style w:type="character" w:customStyle="1" w:styleId="PlainTextChar">
    <w:name w:val="Plain Text Char"/>
    <w:basedOn w:val="DefaultParagraphFont"/>
    <w:link w:val="PlainText"/>
    <w:uiPriority w:val="99"/>
    <w:rsid w:val="003E3671"/>
    <w:rPr>
      <w:rFonts w:ascii="Courier New" w:eastAsia="Times New Roman" w:hAnsi="Courier New" w:cs="Courier New"/>
      <w:sz w:val="20"/>
      <w:szCs w:val="20"/>
    </w:rPr>
  </w:style>
  <w:style w:type="paragraph" w:customStyle="1" w:styleId="enumlev1">
    <w:name w:val="enumlev1"/>
    <w:basedOn w:val="Normal"/>
    <w:link w:val="enumlev1Char"/>
    <w:rsid w:val="003E3671"/>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3E3671"/>
    <w:rPr>
      <w:rFonts w:ascii="Times New Roman" w:eastAsia="Times New Roman" w:hAnsi="Times New Roman" w:cs="Times New Roman"/>
      <w:sz w:val="24"/>
      <w:szCs w:val="20"/>
      <w:lang w:val="en-GB" w:eastAsia="x-none"/>
    </w:rPr>
  </w:style>
  <w:style w:type="character" w:customStyle="1" w:styleId="href">
    <w:name w:val="href"/>
    <w:rsid w:val="003E3671"/>
  </w:style>
  <w:style w:type="paragraph" w:customStyle="1" w:styleId="Proposal">
    <w:name w:val="Proposal"/>
    <w:basedOn w:val="Normal"/>
    <w:next w:val="Normal"/>
    <w:link w:val="ProposalChar"/>
    <w:rsid w:val="003E3671"/>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rsid w:val="003E3671"/>
    <w:rPr>
      <w:rFonts w:ascii="Times New Roman" w:eastAsia="Times New Roman" w:hAnsi="Times New Roman" w:cs="Times New Roman"/>
      <w:sz w:val="24"/>
      <w:szCs w:val="20"/>
      <w:lang w:val="en-GB"/>
    </w:rPr>
  </w:style>
  <w:style w:type="paragraph" w:customStyle="1" w:styleId="Restitle">
    <w:name w:val="Res_title"/>
    <w:basedOn w:val="Normal"/>
    <w:next w:val="Normal"/>
    <w:link w:val="RestitleChar"/>
    <w:rsid w:val="003E3671"/>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character" w:customStyle="1" w:styleId="RestitleChar">
    <w:name w:val="Res_title Char"/>
    <w:link w:val="Restitle"/>
    <w:locked/>
    <w:rsid w:val="003E3671"/>
    <w:rPr>
      <w:rFonts w:ascii="Times New Roman Bold" w:eastAsia="Times New Roman" w:hAnsi="Times New Roman Bold" w:cs="Times New Roman"/>
      <w:b/>
      <w:sz w:val="28"/>
      <w:szCs w:val="20"/>
      <w:lang w:val="en-GB"/>
    </w:rPr>
  </w:style>
  <w:style w:type="paragraph" w:customStyle="1" w:styleId="ResNo">
    <w:name w:val="Res_No"/>
    <w:basedOn w:val="Normal"/>
    <w:next w:val="Normal"/>
    <w:link w:val="ResNoChar"/>
    <w:rsid w:val="003E3671"/>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character" w:customStyle="1" w:styleId="ResNoChar">
    <w:name w:val="Res_No Char"/>
    <w:link w:val="ResNo"/>
    <w:rsid w:val="003E3671"/>
    <w:rPr>
      <w:rFonts w:ascii="Times New Roman" w:eastAsia="Times New Roman" w:hAnsi="Times New Roman" w:cs="Times New Roman"/>
      <w:caps/>
      <w:sz w:val="28"/>
      <w:szCs w:val="20"/>
      <w:lang w:val="fr-FR"/>
    </w:rPr>
  </w:style>
  <w:style w:type="paragraph" w:styleId="BalloonText">
    <w:name w:val="Balloon Text"/>
    <w:basedOn w:val="Normal"/>
    <w:link w:val="BalloonTextChar"/>
    <w:uiPriority w:val="99"/>
    <w:semiHidden/>
    <w:unhideWhenUsed/>
    <w:rsid w:val="00B46D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6D41"/>
    <w:rPr>
      <w:rFonts w:ascii="Segoe UI" w:eastAsia="Times New Roman" w:hAnsi="Segoe UI" w:cs="Segoe UI"/>
      <w:sz w:val="18"/>
      <w:szCs w:val="18"/>
    </w:rPr>
  </w:style>
  <w:style w:type="character" w:customStyle="1" w:styleId="TabletitleChar">
    <w:name w:val="Table_title Char"/>
    <w:basedOn w:val="DefaultParagraphFont"/>
    <w:link w:val="Tabletitle"/>
    <w:locked/>
    <w:rsid w:val="006A2738"/>
    <w:rPr>
      <w:rFonts w:ascii="Times New Roman Bold" w:hAnsi="Times New Roman Bold" w:cs="Times New Roman Bold"/>
      <w:b/>
      <w:lang w:val="en-GB"/>
    </w:rPr>
  </w:style>
  <w:style w:type="paragraph" w:customStyle="1" w:styleId="Tabletitle">
    <w:name w:val="Table_title"/>
    <w:basedOn w:val="Normal"/>
    <w:next w:val="Normal"/>
    <w:link w:val="TabletitleChar"/>
    <w:rsid w:val="006A2738"/>
    <w:pPr>
      <w:keepNext/>
      <w:keepLines/>
      <w:tabs>
        <w:tab w:val="left" w:pos="1134"/>
        <w:tab w:val="left" w:pos="1871"/>
        <w:tab w:val="left" w:pos="2268"/>
      </w:tabs>
      <w:overflowPunct w:val="0"/>
      <w:autoSpaceDE w:val="0"/>
      <w:autoSpaceDN w:val="0"/>
      <w:adjustRightInd w:val="0"/>
      <w:spacing w:after="120"/>
      <w:jc w:val="center"/>
    </w:pPr>
    <w:rPr>
      <w:rFonts w:ascii="Times New Roman Bold" w:eastAsiaTheme="minorHAnsi" w:hAnsi="Times New Roman Bold" w:cs="Times New Roman Bold"/>
      <w:b/>
      <w:sz w:val="22"/>
      <w:szCs w:val="22"/>
      <w:lang w:val="en-GB"/>
    </w:rPr>
  </w:style>
  <w:style w:type="character" w:customStyle="1" w:styleId="TableheadChar">
    <w:name w:val="Table_head Char"/>
    <w:basedOn w:val="DefaultParagraphFont"/>
    <w:link w:val="Tablehead"/>
    <w:locked/>
    <w:rsid w:val="006A2738"/>
    <w:rPr>
      <w:rFonts w:ascii="Times New Roman Bold" w:hAnsi="Times New Roman Bold" w:cs="Times New Roman Bold"/>
      <w:b/>
      <w:lang w:val="en-GB"/>
    </w:rPr>
  </w:style>
  <w:style w:type="paragraph" w:customStyle="1" w:styleId="Tablehead">
    <w:name w:val="Table_head"/>
    <w:basedOn w:val="Normal"/>
    <w:link w:val="TableheadChar"/>
    <w:rsid w:val="006A2738"/>
    <w:pPr>
      <w:keepNext/>
      <w:tabs>
        <w:tab w:val="left" w:pos="1134"/>
        <w:tab w:val="left" w:pos="1871"/>
        <w:tab w:val="left" w:pos="2268"/>
      </w:tabs>
      <w:overflowPunct w:val="0"/>
      <w:autoSpaceDE w:val="0"/>
      <w:autoSpaceDN w:val="0"/>
      <w:adjustRightInd w:val="0"/>
      <w:spacing w:before="80" w:after="80"/>
      <w:jc w:val="center"/>
    </w:pPr>
    <w:rPr>
      <w:rFonts w:ascii="Times New Roman Bold" w:eastAsiaTheme="minorHAnsi" w:hAnsi="Times New Roman Bold" w:cs="Times New Roman Bold"/>
      <w:b/>
      <w:sz w:val="22"/>
      <w:szCs w:val="22"/>
      <w:lang w:val="en-GB"/>
    </w:rPr>
  </w:style>
  <w:style w:type="paragraph" w:customStyle="1" w:styleId="TableTextS5">
    <w:name w:val="Table_TextS5"/>
    <w:basedOn w:val="Normal"/>
    <w:rsid w:val="006A2738"/>
    <w:pPr>
      <w:tabs>
        <w:tab w:val="left" w:pos="170"/>
        <w:tab w:val="left" w:pos="567"/>
        <w:tab w:val="left" w:pos="737"/>
        <w:tab w:val="left" w:pos="2977"/>
        <w:tab w:val="left" w:pos="3266"/>
      </w:tabs>
      <w:overflowPunct w:val="0"/>
      <w:autoSpaceDE w:val="0"/>
      <w:autoSpaceDN w:val="0"/>
      <w:adjustRightInd w:val="0"/>
      <w:spacing w:before="40" w:after="40"/>
      <w:ind w:left="170" w:hanging="170"/>
    </w:pPr>
    <w:rPr>
      <w:sz w:val="20"/>
      <w:szCs w:val="20"/>
      <w:lang w:val="en-GB"/>
    </w:rPr>
  </w:style>
  <w:style w:type="character" w:customStyle="1" w:styleId="Artref">
    <w:name w:val="Art_ref"/>
    <w:basedOn w:val="DefaultParagraphFont"/>
    <w:rsid w:val="006A2738"/>
  </w:style>
  <w:style w:type="character" w:customStyle="1" w:styleId="Tablefreq">
    <w:name w:val="Table_freq"/>
    <w:basedOn w:val="DefaultParagraphFont"/>
    <w:rsid w:val="006A2738"/>
    <w:rPr>
      <w:b/>
      <w:bCs w:val="0"/>
      <w:color w:val="auto"/>
      <w:sz w:val="20"/>
    </w:rPr>
  </w:style>
  <w:style w:type="character" w:customStyle="1" w:styleId="NoteChar">
    <w:name w:val="Note Char"/>
    <w:basedOn w:val="DefaultParagraphFont"/>
    <w:link w:val="Note"/>
    <w:locked/>
    <w:rsid w:val="006A2738"/>
    <w:rPr>
      <w:rFonts w:ascii="Times New Roman" w:hAnsi="Times New Roman" w:cs="Times New Roman"/>
      <w:sz w:val="24"/>
      <w:lang w:val="en-GB"/>
    </w:rPr>
  </w:style>
  <w:style w:type="paragraph" w:customStyle="1" w:styleId="Note">
    <w:name w:val="Note"/>
    <w:basedOn w:val="Normal"/>
    <w:next w:val="Normal"/>
    <w:link w:val="NoteChar"/>
    <w:rsid w:val="006A2738"/>
    <w:pPr>
      <w:tabs>
        <w:tab w:val="left" w:pos="284"/>
        <w:tab w:val="left" w:pos="1134"/>
        <w:tab w:val="left" w:pos="1871"/>
        <w:tab w:val="left" w:pos="2268"/>
      </w:tabs>
      <w:overflowPunct w:val="0"/>
      <w:autoSpaceDE w:val="0"/>
      <w:autoSpaceDN w:val="0"/>
      <w:adjustRightInd w:val="0"/>
      <w:spacing w:before="80"/>
    </w:pPr>
    <w:rPr>
      <w:rFonts w:eastAsiaTheme="minorHAnsi"/>
      <w:szCs w:val="22"/>
      <w:lang w:val="en-GB"/>
    </w:rPr>
  </w:style>
  <w:style w:type="character" w:customStyle="1" w:styleId="Artdef">
    <w:name w:val="Art_def"/>
    <w:basedOn w:val="DefaultParagraphFont"/>
    <w:rsid w:val="006A2738"/>
    <w:rPr>
      <w:rFonts w:ascii="Times New Roman" w:hAnsi="Times New Roman" w:cs="Times New Roman" w:hint="default"/>
      <w:b/>
      <w:bCs w:val="0"/>
    </w:rPr>
  </w:style>
  <w:style w:type="paragraph" w:styleId="Header">
    <w:name w:val="header"/>
    <w:basedOn w:val="Normal"/>
    <w:link w:val="HeaderChar"/>
    <w:uiPriority w:val="99"/>
    <w:unhideWhenUsed/>
    <w:rsid w:val="00AA0EEB"/>
    <w:pPr>
      <w:tabs>
        <w:tab w:val="center" w:pos="4680"/>
        <w:tab w:val="right" w:pos="9360"/>
      </w:tabs>
    </w:pPr>
  </w:style>
  <w:style w:type="character" w:customStyle="1" w:styleId="HeaderChar">
    <w:name w:val="Header Char"/>
    <w:basedOn w:val="DefaultParagraphFont"/>
    <w:link w:val="Header"/>
    <w:uiPriority w:val="99"/>
    <w:rsid w:val="00AA0EE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A0EEB"/>
    <w:pPr>
      <w:tabs>
        <w:tab w:val="center" w:pos="4680"/>
        <w:tab w:val="right" w:pos="9360"/>
      </w:tabs>
    </w:pPr>
  </w:style>
  <w:style w:type="character" w:customStyle="1" w:styleId="FooterChar">
    <w:name w:val="Footer Char"/>
    <w:basedOn w:val="DefaultParagraphFont"/>
    <w:link w:val="Footer"/>
    <w:uiPriority w:val="99"/>
    <w:rsid w:val="00AA0EEB"/>
    <w:rPr>
      <w:rFonts w:ascii="Times New Roman" w:eastAsia="Times New Roman" w:hAnsi="Times New Roman" w:cs="Times New Roman"/>
      <w:sz w:val="24"/>
      <w:szCs w:val="24"/>
    </w:rPr>
  </w:style>
  <w:style w:type="paragraph" w:customStyle="1" w:styleId="Reasons">
    <w:name w:val="Reasons"/>
    <w:basedOn w:val="Normal"/>
    <w:link w:val="ReasonsChar"/>
    <w:qFormat/>
    <w:rsid w:val="006B0386"/>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ReasonsChar">
    <w:name w:val="Reasons Char"/>
    <w:basedOn w:val="DefaultParagraphFont"/>
    <w:link w:val="Reasons"/>
    <w:locked/>
    <w:rsid w:val="006B0386"/>
    <w:rPr>
      <w:rFonts w:ascii="Times New Roman" w:eastAsia="Times New Roman" w:hAnsi="Times New Roman" w:cs="Times New Roman"/>
      <w:sz w:val="24"/>
      <w:szCs w:val="20"/>
      <w:lang w:val="en-GB"/>
    </w:rPr>
  </w:style>
  <w:style w:type="character" w:styleId="CommentReference">
    <w:name w:val="annotation reference"/>
    <w:basedOn w:val="DefaultParagraphFont"/>
    <w:uiPriority w:val="99"/>
    <w:semiHidden/>
    <w:unhideWhenUsed/>
    <w:rsid w:val="003E567A"/>
    <w:rPr>
      <w:sz w:val="16"/>
      <w:szCs w:val="16"/>
    </w:rPr>
  </w:style>
  <w:style w:type="paragraph" w:styleId="CommentText">
    <w:name w:val="annotation text"/>
    <w:basedOn w:val="Normal"/>
    <w:link w:val="CommentTextChar"/>
    <w:uiPriority w:val="99"/>
    <w:semiHidden/>
    <w:unhideWhenUsed/>
    <w:rsid w:val="003E567A"/>
    <w:rPr>
      <w:sz w:val="20"/>
      <w:szCs w:val="20"/>
    </w:rPr>
  </w:style>
  <w:style w:type="character" w:customStyle="1" w:styleId="CommentTextChar">
    <w:name w:val="Comment Text Char"/>
    <w:basedOn w:val="DefaultParagraphFont"/>
    <w:link w:val="CommentText"/>
    <w:uiPriority w:val="99"/>
    <w:semiHidden/>
    <w:rsid w:val="003E567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E567A"/>
    <w:rPr>
      <w:b/>
      <w:bCs/>
    </w:rPr>
  </w:style>
  <w:style w:type="character" w:customStyle="1" w:styleId="CommentSubjectChar">
    <w:name w:val="Comment Subject Char"/>
    <w:basedOn w:val="CommentTextChar"/>
    <w:link w:val="CommentSubject"/>
    <w:uiPriority w:val="99"/>
    <w:semiHidden/>
    <w:rsid w:val="003E567A"/>
    <w:rPr>
      <w:rFonts w:ascii="Times New Roman" w:eastAsia="Times New Roman" w:hAnsi="Times New Roman" w:cs="Times New Roman"/>
      <w:b/>
      <w:bCs/>
      <w:sz w:val="20"/>
      <w:szCs w:val="20"/>
    </w:rPr>
  </w:style>
  <w:style w:type="paragraph" w:styleId="Revision">
    <w:name w:val="Revision"/>
    <w:hidden/>
    <w:uiPriority w:val="99"/>
    <w:semiHidden/>
    <w:rsid w:val="003E567A"/>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093849">
      <w:bodyDiv w:val="1"/>
      <w:marLeft w:val="0"/>
      <w:marRight w:val="0"/>
      <w:marTop w:val="0"/>
      <w:marBottom w:val="0"/>
      <w:divBdr>
        <w:top w:val="none" w:sz="0" w:space="0" w:color="auto"/>
        <w:left w:val="none" w:sz="0" w:space="0" w:color="auto"/>
        <w:bottom w:val="none" w:sz="0" w:space="0" w:color="auto"/>
        <w:right w:val="none" w:sz="0" w:space="0" w:color="auto"/>
      </w:divBdr>
    </w:div>
    <w:div w:id="412316812">
      <w:bodyDiv w:val="1"/>
      <w:marLeft w:val="0"/>
      <w:marRight w:val="0"/>
      <w:marTop w:val="0"/>
      <w:marBottom w:val="0"/>
      <w:divBdr>
        <w:top w:val="none" w:sz="0" w:space="0" w:color="auto"/>
        <w:left w:val="none" w:sz="0" w:space="0" w:color="auto"/>
        <w:bottom w:val="none" w:sz="0" w:space="0" w:color="auto"/>
        <w:right w:val="none" w:sz="0" w:space="0" w:color="auto"/>
      </w:divBdr>
    </w:div>
    <w:div w:id="442311017">
      <w:bodyDiv w:val="1"/>
      <w:marLeft w:val="0"/>
      <w:marRight w:val="0"/>
      <w:marTop w:val="0"/>
      <w:marBottom w:val="0"/>
      <w:divBdr>
        <w:top w:val="none" w:sz="0" w:space="0" w:color="auto"/>
        <w:left w:val="none" w:sz="0" w:space="0" w:color="auto"/>
        <w:bottom w:val="none" w:sz="0" w:space="0" w:color="auto"/>
        <w:right w:val="none" w:sz="0" w:space="0" w:color="auto"/>
      </w:divBdr>
    </w:div>
    <w:div w:id="451483290">
      <w:bodyDiv w:val="1"/>
      <w:marLeft w:val="0"/>
      <w:marRight w:val="0"/>
      <w:marTop w:val="0"/>
      <w:marBottom w:val="0"/>
      <w:divBdr>
        <w:top w:val="none" w:sz="0" w:space="0" w:color="auto"/>
        <w:left w:val="none" w:sz="0" w:space="0" w:color="auto"/>
        <w:bottom w:val="none" w:sz="0" w:space="0" w:color="auto"/>
        <w:right w:val="none" w:sz="0" w:space="0" w:color="auto"/>
      </w:divBdr>
    </w:div>
    <w:div w:id="647637782">
      <w:bodyDiv w:val="1"/>
      <w:marLeft w:val="0"/>
      <w:marRight w:val="0"/>
      <w:marTop w:val="0"/>
      <w:marBottom w:val="0"/>
      <w:divBdr>
        <w:top w:val="none" w:sz="0" w:space="0" w:color="auto"/>
        <w:left w:val="none" w:sz="0" w:space="0" w:color="auto"/>
        <w:bottom w:val="none" w:sz="0" w:space="0" w:color="auto"/>
        <w:right w:val="none" w:sz="0" w:space="0" w:color="auto"/>
      </w:divBdr>
    </w:div>
    <w:div w:id="747115669">
      <w:bodyDiv w:val="1"/>
      <w:marLeft w:val="0"/>
      <w:marRight w:val="0"/>
      <w:marTop w:val="0"/>
      <w:marBottom w:val="0"/>
      <w:divBdr>
        <w:top w:val="none" w:sz="0" w:space="0" w:color="auto"/>
        <w:left w:val="none" w:sz="0" w:space="0" w:color="auto"/>
        <w:bottom w:val="none" w:sz="0" w:space="0" w:color="auto"/>
        <w:right w:val="none" w:sz="0" w:space="0" w:color="auto"/>
      </w:divBdr>
    </w:div>
    <w:div w:id="1559969931">
      <w:bodyDiv w:val="1"/>
      <w:marLeft w:val="0"/>
      <w:marRight w:val="0"/>
      <w:marTop w:val="0"/>
      <w:marBottom w:val="0"/>
      <w:divBdr>
        <w:top w:val="none" w:sz="0" w:space="0" w:color="auto"/>
        <w:left w:val="none" w:sz="0" w:space="0" w:color="auto"/>
        <w:bottom w:val="none" w:sz="0" w:space="0" w:color="auto"/>
        <w:right w:val="none" w:sz="0" w:space="0" w:color="auto"/>
      </w:divBdr>
    </w:div>
    <w:div w:id="190509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1333</Words>
  <Characters>7600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ASRI</dc:creator>
  <cp:keywords/>
  <dc:description/>
  <cp:lastModifiedBy>ASRI</cp:lastModifiedBy>
  <cp:revision>2</cp:revision>
  <dcterms:created xsi:type="dcterms:W3CDTF">2018-08-31T13:53:00Z</dcterms:created>
  <dcterms:modified xsi:type="dcterms:W3CDTF">2018-08-31T13:53:00Z</dcterms:modified>
</cp:coreProperties>
</file>