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1E42B" w14:textId="77777777" w:rsidR="00A56D4D" w:rsidRPr="00DA1928" w:rsidRDefault="00A56D4D" w:rsidP="00A56D4D">
      <w:pPr>
        <w:widowControl w:val="0"/>
        <w:autoSpaceDE w:val="0"/>
        <w:autoSpaceDN w:val="0"/>
        <w:adjustRightInd w:val="0"/>
        <w:ind w:left="3380"/>
        <w:rPr>
          <w:rFonts w:ascii="Times New Roman" w:eastAsia="Times New Roman" w:hAnsi="Times New Roman" w:cs="Times New Roman"/>
        </w:rPr>
      </w:pPr>
      <w:r w:rsidRPr="00DA1928">
        <w:rPr>
          <w:rFonts w:ascii="Times New Roman" w:eastAsia="Times New Roman" w:hAnsi="Times New Roman" w:cs="Times New Roman"/>
          <w:b/>
          <w:bCs/>
          <w:u w:val="single"/>
        </w:rPr>
        <w:t>Meeting Minutes</w:t>
      </w:r>
    </w:p>
    <w:p w14:paraId="683B0D66"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3C7E02B5" w14:textId="0BFD0EF8" w:rsidR="00A56D4D" w:rsidRPr="00DA1928" w:rsidRDefault="00A56D4D" w:rsidP="00A56D4D">
      <w:pPr>
        <w:widowControl w:val="0"/>
        <w:tabs>
          <w:tab w:val="left" w:pos="1420"/>
        </w:tabs>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Meeting</w:t>
      </w:r>
      <w:r w:rsidR="0082002F" w:rsidRPr="00DA1928">
        <w:rPr>
          <w:rFonts w:ascii="Times New Roman" w:eastAsia="Times New Roman" w:hAnsi="Times New Roman" w:cs="Times New Roman"/>
        </w:rPr>
        <w:t>:</w:t>
      </w:r>
      <w:r w:rsidR="0082002F" w:rsidRPr="00DA1928">
        <w:rPr>
          <w:rFonts w:ascii="Times New Roman" w:eastAsia="Times New Roman" w:hAnsi="Times New Roman" w:cs="Times New Roman"/>
        </w:rPr>
        <w:tab/>
        <w:t>IWG-3</w:t>
      </w:r>
      <w:r w:rsidRPr="00DA1928">
        <w:rPr>
          <w:rFonts w:ascii="Times New Roman" w:eastAsia="Times New Roman" w:hAnsi="Times New Roman" w:cs="Times New Roman"/>
        </w:rPr>
        <w:t xml:space="preserve"> (</w:t>
      </w:r>
      <w:r w:rsidRPr="00FF303D">
        <w:rPr>
          <w:rFonts w:ascii="Times New Roman" w:eastAsia="Times New Roman" w:hAnsi="Times New Roman" w:cs="Times New Roman"/>
        </w:rPr>
        <w:t xml:space="preserve">Meeting </w:t>
      </w:r>
      <w:r w:rsidR="00DD2D94" w:rsidRPr="00FF303D">
        <w:rPr>
          <w:rFonts w:ascii="Times New Roman" w:eastAsia="Times New Roman" w:hAnsi="Times New Roman" w:cs="Times New Roman"/>
        </w:rPr>
        <w:t>15</w:t>
      </w:r>
      <w:r w:rsidRPr="00FF303D">
        <w:rPr>
          <w:rFonts w:ascii="Times New Roman" w:eastAsia="Times New Roman" w:hAnsi="Times New Roman" w:cs="Times New Roman"/>
        </w:rPr>
        <w:t>)</w:t>
      </w:r>
    </w:p>
    <w:p w14:paraId="493AAEDF" w14:textId="77777777" w:rsidR="00A56D4D" w:rsidRPr="00DA1928" w:rsidRDefault="00A56D4D" w:rsidP="00A56D4D">
      <w:pPr>
        <w:widowControl w:val="0"/>
        <w:tabs>
          <w:tab w:val="left" w:pos="1420"/>
        </w:tabs>
        <w:autoSpaceDE w:val="0"/>
        <w:autoSpaceDN w:val="0"/>
        <w:adjustRightInd w:val="0"/>
        <w:rPr>
          <w:rFonts w:ascii="Times New Roman" w:eastAsia="Times New Roman" w:hAnsi="Times New Roman" w:cs="Times New Roman"/>
        </w:rPr>
      </w:pPr>
    </w:p>
    <w:p w14:paraId="6B538809" w14:textId="5D176219"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Date/Time</w:t>
      </w:r>
      <w:r w:rsidRPr="00DA1928">
        <w:rPr>
          <w:rFonts w:ascii="Times New Roman" w:eastAsia="Times New Roman" w:hAnsi="Times New Roman" w:cs="Times New Roman"/>
        </w:rPr>
        <w:t>:</w:t>
      </w:r>
      <w:r w:rsidRPr="00DA1928">
        <w:rPr>
          <w:rFonts w:ascii="Times New Roman" w:eastAsia="Times New Roman" w:hAnsi="Times New Roman" w:cs="Times New Roman"/>
        </w:rPr>
        <w:tab/>
        <w:t xml:space="preserve">Thursday, </w:t>
      </w:r>
      <w:r w:rsidR="00DD2D94" w:rsidRPr="00DA1928">
        <w:rPr>
          <w:rFonts w:ascii="Times New Roman" w:eastAsia="Times New Roman" w:hAnsi="Times New Roman" w:cs="Times New Roman"/>
        </w:rPr>
        <w:t>August 2, 2018</w:t>
      </w:r>
      <w:r w:rsidRPr="00DA1928">
        <w:rPr>
          <w:rFonts w:ascii="Times New Roman" w:eastAsia="Times New Roman" w:hAnsi="Times New Roman" w:cs="Times New Roman"/>
        </w:rPr>
        <w:t xml:space="preserve">    1:00-3:00 p.m. EST</w:t>
      </w:r>
    </w:p>
    <w:p w14:paraId="7E96B81A"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7721C0F1"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Location</w:t>
      </w:r>
      <w:r w:rsidRPr="00DA1928">
        <w:rPr>
          <w:rFonts w:ascii="Times New Roman" w:eastAsia="Times New Roman" w:hAnsi="Times New Roman" w:cs="Times New Roman"/>
        </w:rPr>
        <w:t>:</w:t>
      </w:r>
      <w:r w:rsidRPr="00DA1928">
        <w:rPr>
          <w:rFonts w:ascii="Times New Roman" w:eastAsia="Times New Roman" w:hAnsi="Times New Roman" w:cs="Times New Roman"/>
        </w:rPr>
        <w:tab/>
        <w:t>Conference call</w:t>
      </w:r>
    </w:p>
    <w:p w14:paraId="64F3D55C"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794D1557"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Committee Members &amp; Observers Present</w:t>
      </w:r>
      <w:r w:rsidRPr="00DA1928">
        <w:rPr>
          <w:rFonts w:ascii="Times New Roman" w:eastAsia="Times New Roman" w:hAnsi="Times New Roman" w:cs="Times New Roman"/>
        </w:rPr>
        <w:t>:</w:t>
      </w:r>
    </w:p>
    <w:p w14:paraId="1D38B287"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2325ABB4" w14:textId="32BE81BE" w:rsidR="00A56D4D" w:rsidRPr="00DA1928" w:rsidRDefault="0059250A"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rPr>
        <w:t>Chair: Jack Wengryniuk</w:t>
      </w:r>
      <w:r w:rsidR="00FF303D">
        <w:rPr>
          <w:rFonts w:ascii="Times New Roman" w:eastAsia="Times New Roman" w:hAnsi="Times New Roman" w:cs="Times New Roman"/>
        </w:rPr>
        <w:t>,</w:t>
      </w:r>
      <w:r w:rsidR="0087230C" w:rsidRPr="00DA1928">
        <w:rPr>
          <w:rFonts w:ascii="Times New Roman" w:eastAsia="Times New Roman" w:hAnsi="Times New Roman" w:cs="Times New Roman"/>
        </w:rPr>
        <w:t xml:space="preserve"> </w:t>
      </w:r>
      <w:r w:rsidR="00FF303D">
        <w:rPr>
          <w:rFonts w:ascii="Times New Roman" w:eastAsia="Times New Roman" w:hAnsi="Times New Roman" w:cs="Times New Roman"/>
        </w:rPr>
        <w:t>Vice-Chair: Zach Rosenbaum</w:t>
      </w:r>
    </w:p>
    <w:p w14:paraId="5A98624F"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rPr>
        <w:t xml:space="preserve">For additional members and observers present, see attached Appendix A. </w:t>
      </w:r>
    </w:p>
    <w:p w14:paraId="2300522F" w14:textId="77777777" w:rsidR="00A56D4D" w:rsidRPr="00DA1928" w:rsidRDefault="00A56D4D" w:rsidP="00A56D4D">
      <w:pPr>
        <w:widowControl w:val="0"/>
        <w:autoSpaceDE w:val="0"/>
        <w:autoSpaceDN w:val="0"/>
        <w:adjustRightInd w:val="0"/>
        <w:rPr>
          <w:rFonts w:ascii="Times New Roman" w:eastAsia="Times New Roman" w:hAnsi="Times New Roman" w:cs="Times New Roman"/>
          <w:b/>
          <w:color w:val="FF0000"/>
        </w:rPr>
      </w:pPr>
    </w:p>
    <w:p w14:paraId="5E5D949D"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FCC Employees Present</w:t>
      </w:r>
      <w:r w:rsidRPr="00DA1928">
        <w:rPr>
          <w:rFonts w:ascii="Times New Roman" w:eastAsia="Times New Roman" w:hAnsi="Times New Roman" w:cs="Times New Roman"/>
        </w:rPr>
        <w:t>:</w:t>
      </w:r>
    </w:p>
    <w:p w14:paraId="471B2613" w14:textId="77777777" w:rsidR="00A56D4D" w:rsidRPr="00DA1928" w:rsidRDefault="00A56D4D" w:rsidP="00A56D4D">
      <w:pPr>
        <w:widowControl w:val="0"/>
        <w:autoSpaceDE w:val="0"/>
        <w:autoSpaceDN w:val="0"/>
        <w:adjustRightInd w:val="0"/>
        <w:rPr>
          <w:rFonts w:ascii="Times New Roman" w:eastAsia="Times New Roman" w:hAnsi="Times New Roman" w:cs="Times New Roman"/>
          <w:b/>
          <w:color w:val="FF0000"/>
        </w:rPr>
      </w:pPr>
    </w:p>
    <w:p w14:paraId="1E7DAEE6" w14:textId="77777777" w:rsidR="00A55B73" w:rsidRPr="00DA1928" w:rsidRDefault="00A56D4D" w:rsidP="00A55B73">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rPr>
        <w:t>Michael Mullinix, Designated Federal Official (DFO) for WAC-19</w:t>
      </w:r>
    </w:p>
    <w:p w14:paraId="7BA88048" w14:textId="0F6B0B2A" w:rsidR="001C65E9" w:rsidRPr="00DA1928" w:rsidRDefault="001C65E9" w:rsidP="00A55B73">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rPr>
        <w:t>Dante Ibarra</w:t>
      </w:r>
    </w:p>
    <w:p w14:paraId="0F63DF6D"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057F10A6" w14:textId="77777777" w:rsidR="00A56D4D" w:rsidRPr="00DA1928" w:rsidRDefault="00A56D4D" w:rsidP="00A56D4D">
      <w:pPr>
        <w:widowControl w:val="0"/>
        <w:overflowPunct w:val="0"/>
        <w:autoSpaceDE w:val="0"/>
        <w:autoSpaceDN w:val="0"/>
        <w:adjustRightInd w:val="0"/>
        <w:ind w:right="680"/>
        <w:rPr>
          <w:rFonts w:ascii="Times New Roman" w:eastAsia="Times New Roman" w:hAnsi="Times New Roman" w:cs="Times New Roman"/>
        </w:rPr>
      </w:pPr>
      <w:r w:rsidRPr="00DA1928">
        <w:rPr>
          <w:rFonts w:ascii="Times New Roman" w:eastAsia="Times New Roman" w:hAnsi="Times New Roman" w:cs="Times New Roman"/>
          <w:u w:val="single"/>
        </w:rPr>
        <w:t>Meeting Summary</w:t>
      </w:r>
      <w:r w:rsidRPr="00DA1928">
        <w:rPr>
          <w:rFonts w:ascii="Times New Roman" w:eastAsia="Times New Roman" w:hAnsi="Times New Roman" w:cs="Times New Roman"/>
        </w:rPr>
        <w:t xml:space="preserve">: </w:t>
      </w:r>
    </w:p>
    <w:p w14:paraId="76AE5EAF" w14:textId="77777777" w:rsidR="00A56D4D" w:rsidRPr="00DA1928" w:rsidRDefault="00A56D4D" w:rsidP="00A56D4D">
      <w:pPr>
        <w:widowControl w:val="0"/>
        <w:overflowPunct w:val="0"/>
        <w:autoSpaceDE w:val="0"/>
        <w:autoSpaceDN w:val="0"/>
        <w:adjustRightInd w:val="0"/>
        <w:ind w:right="680"/>
        <w:rPr>
          <w:rFonts w:ascii="Times New Roman" w:eastAsia="Times New Roman" w:hAnsi="Times New Roman" w:cs="Times New Roman"/>
        </w:rPr>
      </w:pPr>
    </w:p>
    <w:p w14:paraId="1A734A20" w14:textId="46A2FC4B" w:rsidR="00A56D4D" w:rsidRPr="00DA1928" w:rsidRDefault="0087230C" w:rsidP="0087230C">
      <w:pPr>
        <w:pStyle w:val="ListParagraph"/>
        <w:numPr>
          <w:ilvl w:val="0"/>
          <w:numId w:val="1"/>
        </w:numPr>
        <w:rPr>
          <w:rFonts w:ascii="Times New Roman" w:hAnsi="Times New Roman" w:cs="Times New Roman"/>
          <w:sz w:val="24"/>
          <w:szCs w:val="24"/>
        </w:rPr>
      </w:pPr>
      <w:r w:rsidRPr="00DA1928">
        <w:rPr>
          <w:rFonts w:ascii="Times New Roman" w:hAnsi="Times New Roman" w:cs="Times New Roman"/>
          <w:sz w:val="24"/>
          <w:szCs w:val="24"/>
        </w:rPr>
        <w:t>Opening Remarks, Introductions, Identification of D</w:t>
      </w:r>
      <w:r w:rsidR="00DD2D94" w:rsidRPr="00DA1928">
        <w:rPr>
          <w:rFonts w:ascii="Times New Roman" w:hAnsi="Times New Roman" w:cs="Times New Roman"/>
          <w:sz w:val="24"/>
          <w:szCs w:val="24"/>
        </w:rPr>
        <w:t xml:space="preserve">FO, volunteer to take minutes </w:t>
      </w:r>
    </w:p>
    <w:p w14:paraId="53EF6C7D" w14:textId="77777777" w:rsidR="00A56D4D" w:rsidRPr="00DA1928" w:rsidRDefault="00A56D4D" w:rsidP="00A56D4D">
      <w:pPr>
        <w:pStyle w:val="ListParagraph"/>
        <w:widowControl w:val="0"/>
        <w:overflowPunct w:val="0"/>
        <w:autoSpaceDE w:val="0"/>
        <w:autoSpaceDN w:val="0"/>
        <w:adjustRightInd w:val="0"/>
        <w:spacing w:after="0" w:line="240" w:lineRule="auto"/>
        <w:ind w:right="677"/>
        <w:contextualSpacing w:val="0"/>
        <w:rPr>
          <w:rFonts w:ascii="Times New Roman" w:hAnsi="Times New Roman" w:cs="Times New Roman"/>
          <w:sz w:val="24"/>
          <w:szCs w:val="24"/>
        </w:rPr>
      </w:pPr>
    </w:p>
    <w:p w14:paraId="63BB468C" w14:textId="518431BC" w:rsidR="0087230C" w:rsidRPr="00DA1928" w:rsidRDefault="0087230C" w:rsidP="00DA1928">
      <w:pPr>
        <w:widowControl w:val="0"/>
        <w:overflowPunct w:val="0"/>
        <w:autoSpaceDE w:val="0"/>
        <w:autoSpaceDN w:val="0"/>
        <w:adjustRightInd w:val="0"/>
        <w:ind w:left="677" w:right="677"/>
        <w:jc w:val="both"/>
        <w:rPr>
          <w:rFonts w:ascii="Times New Roman" w:eastAsia="Times New Roman" w:hAnsi="Times New Roman" w:cs="Times New Roman"/>
        </w:rPr>
      </w:pPr>
      <w:r w:rsidRPr="00DA1928">
        <w:rPr>
          <w:rFonts w:ascii="Times New Roman" w:eastAsia="Times New Roman" w:hAnsi="Times New Roman" w:cs="Times New Roman"/>
        </w:rPr>
        <w:t xml:space="preserve">Jack Wengryniuk opened the </w:t>
      </w:r>
      <w:r w:rsidR="001C65E9" w:rsidRPr="00DA1928">
        <w:rPr>
          <w:rFonts w:ascii="Times New Roman" w:eastAsia="Times New Roman" w:hAnsi="Times New Roman" w:cs="Times New Roman"/>
        </w:rPr>
        <w:t>meeting and took</w:t>
      </w:r>
      <w:r w:rsidRPr="00DA1928">
        <w:rPr>
          <w:rFonts w:ascii="Times New Roman" w:eastAsia="Times New Roman" w:hAnsi="Times New Roman" w:cs="Times New Roman"/>
        </w:rPr>
        <w:t xml:space="preserve"> roll call.  Michael Mullinix, DFO for WAC-19</w:t>
      </w:r>
      <w:r w:rsidR="0072703D">
        <w:rPr>
          <w:rFonts w:ascii="Times New Roman" w:eastAsia="Times New Roman" w:hAnsi="Times New Roman" w:cs="Times New Roman"/>
        </w:rPr>
        <w:t>,</w:t>
      </w:r>
      <w:r w:rsidRPr="00DA1928">
        <w:rPr>
          <w:rFonts w:ascii="Times New Roman" w:eastAsia="Times New Roman" w:hAnsi="Times New Roman" w:cs="Times New Roman"/>
        </w:rPr>
        <w:t xml:space="preserve"> confirmed his presence on the call.  Jayne Stancavage (Intel) </w:t>
      </w:r>
      <w:r w:rsidR="00FF303D">
        <w:rPr>
          <w:rFonts w:ascii="Times New Roman" w:eastAsia="Times New Roman" w:hAnsi="Times New Roman" w:cs="Times New Roman"/>
        </w:rPr>
        <w:t xml:space="preserve">graciously </w:t>
      </w:r>
      <w:r w:rsidRPr="00DA1928">
        <w:rPr>
          <w:rFonts w:ascii="Times New Roman" w:eastAsia="Times New Roman" w:hAnsi="Times New Roman" w:cs="Times New Roman"/>
        </w:rPr>
        <w:t>agreed to take the minutes of the meeting.</w:t>
      </w:r>
    </w:p>
    <w:p w14:paraId="65ACDBAB" w14:textId="77777777" w:rsidR="00A56D4D" w:rsidRPr="00DA1928" w:rsidRDefault="00A56D4D" w:rsidP="00A56D4D">
      <w:pPr>
        <w:widowControl w:val="0"/>
        <w:overflowPunct w:val="0"/>
        <w:autoSpaceDE w:val="0"/>
        <w:autoSpaceDN w:val="0"/>
        <w:adjustRightInd w:val="0"/>
        <w:ind w:right="677"/>
        <w:rPr>
          <w:rFonts w:ascii="Times New Roman" w:hAnsi="Times New Roman" w:cs="Times New Roman"/>
        </w:rPr>
      </w:pPr>
    </w:p>
    <w:p w14:paraId="33740FEE" w14:textId="5F661129" w:rsidR="00A56D4D" w:rsidRPr="00DA1928" w:rsidRDefault="00DD2D94" w:rsidP="00DD2D94">
      <w:pPr>
        <w:pStyle w:val="ListParagraph"/>
        <w:numPr>
          <w:ilvl w:val="0"/>
          <w:numId w:val="1"/>
        </w:numPr>
        <w:rPr>
          <w:rFonts w:ascii="Times New Roman" w:eastAsia="Times New Roman" w:hAnsi="Times New Roman" w:cs="Times New Roman"/>
          <w:sz w:val="24"/>
          <w:szCs w:val="24"/>
        </w:rPr>
      </w:pPr>
      <w:r w:rsidRPr="00DA1928">
        <w:rPr>
          <w:rFonts w:ascii="Times New Roman" w:eastAsia="Times New Roman" w:hAnsi="Times New Roman" w:cs="Times New Roman"/>
          <w:sz w:val="24"/>
          <w:szCs w:val="24"/>
        </w:rPr>
        <w:t xml:space="preserve">Approval of Agenda </w:t>
      </w:r>
    </w:p>
    <w:p w14:paraId="0693EB04" w14:textId="50665749" w:rsidR="00A56D4D" w:rsidRPr="00DA1928" w:rsidRDefault="00A56D4D" w:rsidP="00A56D4D">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p>
    <w:p w14:paraId="16C755D4" w14:textId="5774DFB9" w:rsidR="00DD2D94" w:rsidRPr="00DA1928" w:rsidRDefault="00DD2D94" w:rsidP="00DD2D94">
      <w:pPr>
        <w:pStyle w:val="ListParagraph"/>
        <w:widowControl w:val="0"/>
        <w:overflowPunct w:val="0"/>
        <w:autoSpaceDE w:val="0"/>
        <w:autoSpaceDN w:val="0"/>
        <w:adjustRightInd w:val="0"/>
        <w:spacing w:after="0" w:line="240" w:lineRule="auto"/>
        <w:ind w:right="677"/>
        <w:contextualSpacing w:val="0"/>
        <w:jc w:val="both"/>
        <w:rPr>
          <w:rFonts w:ascii="Times New Roman" w:hAnsi="Times New Roman" w:cs="Times New Roman"/>
          <w:sz w:val="24"/>
          <w:szCs w:val="24"/>
        </w:rPr>
      </w:pPr>
      <w:r w:rsidRPr="00DA1928">
        <w:rPr>
          <w:rFonts w:ascii="Times New Roman" w:eastAsia="Times New Roman" w:hAnsi="Times New Roman" w:cs="Times New Roman"/>
          <w:sz w:val="24"/>
          <w:szCs w:val="24"/>
        </w:rPr>
        <w:t>The agenda in</w:t>
      </w:r>
      <w:r w:rsidRPr="00DA1928">
        <w:rPr>
          <w:rFonts w:ascii="Times New Roman" w:hAnsi="Times New Roman" w:cs="Times New Roman"/>
          <w:sz w:val="24"/>
          <w:szCs w:val="24"/>
        </w:rPr>
        <w:t xml:space="preserve"> Document</w:t>
      </w:r>
      <w:r w:rsidRPr="00DA1928">
        <w:rPr>
          <w:rFonts w:ascii="Times New Roman" w:hAnsi="Times New Roman" w:cs="Times New Roman"/>
          <w:b/>
          <w:sz w:val="24"/>
          <w:szCs w:val="24"/>
        </w:rPr>
        <w:t xml:space="preserve"> </w:t>
      </w:r>
      <w:r w:rsidRPr="00FF303D">
        <w:rPr>
          <w:rFonts w:ascii="Times New Roman" w:hAnsi="Times New Roman" w:cs="Times New Roman"/>
          <w:sz w:val="24"/>
          <w:szCs w:val="24"/>
        </w:rPr>
        <w:t>IWG-3/048</w:t>
      </w:r>
      <w:r w:rsidR="00FF303D" w:rsidRPr="00FF303D">
        <w:rPr>
          <w:rFonts w:ascii="Times New Roman" w:hAnsi="Times New Roman" w:cs="Times New Roman"/>
          <w:sz w:val="24"/>
          <w:szCs w:val="24"/>
        </w:rPr>
        <w:t>_r1</w:t>
      </w:r>
      <w:r w:rsidR="00DA1928" w:rsidRPr="00FF303D">
        <w:rPr>
          <w:rFonts w:ascii="Times New Roman" w:hAnsi="Times New Roman" w:cs="Times New Roman"/>
          <w:sz w:val="24"/>
          <w:szCs w:val="24"/>
        </w:rPr>
        <w:t xml:space="preserve"> </w:t>
      </w:r>
      <w:r w:rsidRPr="00DA1928">
        <w:rPr>
          <w:rFonts w:ascii="Times New Roman" w:hAnsi="Times New Roman" w:cs="Times New Roman"/>
          <w:sz w:val="24"/>
          <w:szCs w:val="24"/>
        </w:rPr>
        <w:t xml:space="preserve">was approved. </w:t>
      </w:r>
    </w:p>
    <w:p w14:paraId="22C2D8DA" w14:textId="77777777" w:rsidR="00E7233D" w:rsidRPr="00DA1928" w:rsidRDefault="00E7233D" w:rsidP="00A56D4D">
      <w:pPr>
        <w:widowControl w:val="0"/>
        <w:overflowPunct w:val="0"/>
        <w:autoSpaceDE w:val="0"/>
        <w:autoSpaceDN w:val="0"/>
        <w:adjustRightInd w:val="0"/>
        <w:ind w:right="680"/>
        <w:rPr>
          <w:rFonts w:ascii="Times New Roman" w:eastAsia="Times New Roman" w:hAnsi="Times New Roman" w:cs="Times New Roman"/>
        </w:rPr>
      </w:pPr>
    </w:p>
    <w:p w14:paraId="10BA16EB" w14:textId="3BBB2DD2" w:rsidR="00A56D4D" w:rsidRPr="00DA1928" w:rsidRDefault="00DD2D94" w:rsidP="00DD2D94">
      <w:pPr>
        <w:pStyle w:val="ListParagraph"/>
        <w:widowControl w:val="0"/>
        <w:numPr>
          <w:ilvl w:val="0"/>
          <w:numId w:val="1"/>
        </w:numPr>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DA1928">
        <w:rPr>
          <w:rFonts w:ascii="Times New Roman" w:hAnsi="Times New Roman" w:cs="Times New Roman"/>
          <w:sz w:val="24"/>
          <w:szCs w:val="24"/>
        </w:rPr>
        <w:t>Approval of minutes from fourteenth IWG-3 meeting</w:t>
      </w:r>
      <w:r w:rsidR="00A56D4D" w:rsidRPr="00DA1928">
        <w:rPr>
          <w:rFonts w:ascii="Times New Roman" w:hAnsi="Times New Roman" w:cs="Times New Roman"/>
          <w:sz w:val="24"/>
          <w:szCs w:val="24"/>
        </w:rPr>
        <w:t xml:space="preserve">: </w:t>
      </w:r>
    </w:p>
    <w:p w14:paraId="4E0E0086" w14:textId="0868DCE2" w:rsidR="00A56D4D" w:rsidRPr="00DA1928" w:rsidRDefault="00E7233D" w:rsidP="00E7233D">
      <w:pPr>
        <w:pStyle w:val="ListParagraph"/>
        <w:widowControl w:val="0"/>
        <w:tabs>
          <w:tab w:val="left" w:pos="7380"/>
        </w:tabs>
        <w:overflowPunct w:val="0"/>
        <w:autoSpaceDE w:val="0"/>
        <w:autoSpaceDN w:val="0"/>
        <w:adjustRightInd w:val="0"/>
        <w:spacing w:after="0" w:line="240" w:lineRule="auto"/>
        <w:ind w:right="677"/>
        <w:jc w:val="both"/>
        <w:rPr>
          <w:rFonts w:ascii="Times New Roman" w:hAnsi="Times New Roman" w:cs="Times New Roman"/>
          <w:sz w:val="24"/>
          <w:szCs w:val="24"/>
        </w:rPr>
      </w:pPr>
      <w:r w:rsidRPr="00DA1928">
        <w:rPr>
          <w:rFonts w:ascii="Times New Roman" w:hAnsi="Times New Roman" w:cs="Times New Roman"/>
          <w:sz w:val="24"/>
          <w:szCs w:val="24"/>
        </w:rPr>
        <w:tab/>
      </w:r>
    </w:p>
    <w:p w14:paraId="44D7A333" w14:textId="39B7A1A9" w:rsidR="00E7233D" w:rsidRPr="0072703D" w:rsidRDefault="00A56D4D" w:rsidP="00FF303D">
      <w:pPr>
        <w:ind w:left="709"/>
        <w:jc w:val="both"/>
        <w:rPr>
          <w:rFonts w:ascii="Times New Roman" w:hAnsi="Times New Roman" w:cs="Times New Roman"/>
          <w:b/>
        </w:rPr>
      </w:pPr>
      <w:r w:rsidRPr="00DA1928">
        <w:rPr>
          <w:rFonts w:ascii="Times New Roman" w:eastAsia="Times New Roman" w:hAnsi="Times New Roman" w:cs="Times New Roman"/>
        </w:rPr>
        <w:t xml:space="preserve">The minutes of the </w:t>
      </w:r>
      <w:r w:rsidR="00E7233D" w:rsidRPr="00DA1928">
        <w:rPr>
          <w:rFonts w:ascii="Times New Roman" w:eastAsia="Times New Roman" w:hAnsi="Times New Roman" w:cs="Times New Roman"/>
        </w:rPr>
        <w:t>previous</w:t>
      </w:r>
      <w:r w:rsidRPr="00DA1928">
        <w:rPr>
          <w:rFonts w:ascii="Times New Roman" w:eastAsia="Times New Roman" w:hAnsi="Times New Roman" w:cs="Times New Roman"/>
        </w:rPr>
        <w:t xml:space="preserve"> meeting as contained in </w:t>
      </w:r>
      <w:r w:rsidR="00DD2D94" w:rsidRPr="00FF303D">
        <w:rPr>
          <w:rFonts w:ascii="Times New Roman" w:hAnsi="Times New Roman" w:cs="Times New Roman"/>
        </w:rPr>
        <w:t>IWG-3/047r1</w:t>
      </w:r>
      <w:r w:rsidR="00E7233D" w:rsidRPr="00FF303D">
        <w:rPr>
          <w:rFonts w:ascii="Times New Roman" w:hAnsi="Times New Roman" w:cs="Times New Roman"/>
          <w:b/>
        </w:rPr>
        <w:t xml:space="preserve"> </w:t>
      </w:r>
      <w:r w:rsidRPr="0072703D">
        <w:rPr>
          <w:rFonts w:ascii="Times New Roman" w:eastAsia="Times New Roman" w:hAnsi="Times New Roman" w:cs="Times New Roman"/>
        </w:rPr>
        <w:t xml:space="preserve">were </w:t>
      </w:r>
      <w:r w:rsidR="0087230C" w:rsidRPr="0072703D">
        <w:rPr>
          <w:rFonts w:ascii="Times New Roman" w:eastAsia="Times New Roman" w:hAnsi="Times New Roman" w:cs="Times New Roman"/>
        </w:rPr>
        <w:t>approved</w:t>
      </w:r>
      <w:r w:rsidR="00FF303D">
        <w:rPr>
          <w:rFonts w:ascii="Times New Roman" w:eastAsia="Times New Roman" w:hAnsi="Times New Roman" w:cs="Times New Roman"/>
        </w:rPr>
        <w:t xml:space="preserve"> without comment</w:t>
      </w:r>
      <w:r w:rsidR="0087230C" w:rsidRPr="0072703D">
        <w:rPr>
          <w:rFonts w:ascii="Times New Roman" w:eastAsia="Times New Roman" w:hAnsi="Times New Roman" w:cs="Times New Roman"/>
        </w:rPr>
        <w:t>.</w:t>
      </w:r>
      <w:r w:rsidR="00DD2D94" w:rsidRPr="0072703D">
        <w:rPr>
          <w:rFonts w:ascii="Times New Roman" w:hAnsi="Times New Roman" w:cs="Times New Roman"/>
        </w:rPr>
        <w:t xml:space="preserve"> </w:t>
      </w:r>
    </w:p>
    <w:p w14:paraId="797A49B3" w14:textId="77777777" w:rsidR="00A56D4D" w:rsidRPr="00DA1928" w:rsidRDefault="00A56D4D" w:rsidP="00A56D4D">
      <w:pPr>
        <w:widowControl w:val="0"/>
        <w:overflowPunct w:val="0"/>
        <w:autoSpaceDE w:val="0"/>
        <w:autoSpaceDN w:val="0"/>
        <w:adjustRightInd w:val="0"/>
        <w:ind w:right="677"/>
        <w:rPr>
          <w:rFonts w:ascii="Times New Roman" w:hAnsi="Times New Roman" w:cs="Times New Roman"/>
        </w:rPr>
      </w:pPr>
    </w:p>
    <w:p w14:paraId="2EDFF742" w14:textId="77777777" w:rsidR="00DD2D94" w:rsidRPr="00DA1928" w:rsidRDefault="00DD2D94" w:rsidP="00DD2D94">
      <w:pPr>
        <w:pStyle w:val="ListParagraph"/>
        <w:widowControl w:val="0"/>
        <w:numPr>
          <w:ilvl w:val="0"/>
          <w:numId w:val="1"/>
        </w:numPr>
        <w:overflowPunct w:val="0"/>
        <w:autoSpaceDE w:val="0"/>
        <w:autoSpaceDN w:val="0"/>
        <w:adjustRightInd w:val="0"/>
        <w:spacing w:line="240" w:lineRule="auto"/>
        <w:ind w:right="680"/>
        <w:rPr>
          <w:rFonts w:ascii="Times New Roman" w:hAnsi="Times New Roman" w:cs="Times New Roman"/>
          <w:sz w:val="24"/>
          <w:szCs w:val="24"/>
        </w:rPr>
      </w:pPr>
      <w:r w:rsidRPr="00DA1928">
        <w:rPr>
          <w:rFonts w:ascii="Times New Roman" w:hAnsi="Times New Roman" w:cs="Times New Roman"/>
          <w:sz w:val="24"/>
          <w:szCs w:val="24"/>
        </w:rPr>
        <w:t>Other meetings of interest since last meeting of IWG-3</w:t>
      </w:r>
    </w:p>
    <w:p w14:paraId="1897FF16" w14:textId="77777777" w:rsidR="001C65E9" w:rsidRPr="00DA1928" w:rsidRDefault="001C65E9" w:rsidP="001C65E9">
      <w:pPr>
        <w:pStyle w:val="ListParagraph"/>
        <w:widowControl w:val="0"/>
        <w:overflowPunct w:val="0"/>
        <w:autoSpaceDE w:val="0"/>
        <w:autoSpaceDN w:val="0"/>
        <w:adjustRightInd w:val="0"/>
        <w:spacing w:line="240" w:lineRule="auto"/>
        <w:ind w:right="680"/>
        <w:rPr>
          <w:rFonts w:ascii="Times New Roman" w:hAnsi="Times New Roman" w:cs="Times New Roman"/>
          <w:sz w:val="24"/>
          <w:szCs w:val="24"/>
        </w:rPr>
      </w:pPr>
    </w:p>
    <w:p w14:paraId="2D1C734D" w14:textId="7A762F40" w:rsidR="00DD2D94" w:rsidRPr="00DA1928" w:rsidRDefault="00DD2D94" w:rsidP="00DD2D94">
      <w:pPr>
        <w:pStyle w:val="ListParagraph"/>
        <w:widowControl w:val="0"/>
        <w:overflowPunct w:val="0"/>
        <w:autoSpaceDE w:val="0"/>
        <w:autoSpaceDN w:val="0"/>
        <w:adjustRightInd w:val="0"/>
        <w:spacing w:line="240" w:lineRule="auto"/>
        <w:ind w:right="680"/>
        <w:rPr>
          <w:rFonts w:ascii="Times New Roman" w:eastAsia="Times New Roman" w:hAnsi="Times New Roman" w:cs="Times New Roman"/>
          <w:sz w:val="24"/>
          <w:szCs w:val="24"/>
        </w:rPr>
      </w:pPr>
      <w:r w:rsidRPr="00DA1928">
        <w:rPr>
          <w:rFonts w:ascii="Times New Roman" w:eastAsia="Times New Roman" w:hAnsi="Times New Roman" w:cs="Times New Roman"/>
          <w:sz w:val="24"/>
          <w:szCs w:val="24"/>
        </w:rPr>
        <w:t xml:space="preserve">Jack Wengryniuk noted that </w:t>
      </w:r>
      <w:r w:rsidR="00FF303D">
        <w:rPr>
          <w:rFonts w:ascii="Times New Roman" w:eastAsia="Times New Roman" w:hAnsi="Times New Roman" w:cs="Times New Roman"/>
          <w:sz w:val="24"/>
          <w:szCs w:val="24"/>
        </w:rPr>
        <w:t>all the ITU-R Study G</w:t>
      </w:r>
      <w:r w:rsidRPr="00DA1928">
        <w:rPr>
          <w:rFonts w:ascii="Times New Roman" w:eastAsia="Times New Roman" w:hAnsi="Times New Roman" w:cs="Times New Roman"/>
          <w:sz w:val="24"/>
          <w:szCs w:val="24"/>
        </w:rPr>
        <w:t>roups except Task Group 5/1 have c</w:t>
      </w:r>
      <w:r w:rsidR="00FF303D">
        <w:rPr>
          <w:rFonts w:ascii="Times New Roman" w:eastAsia="Times New Roman" w:hAnsi="Times New Roman" w:cs="Times New Roman"/>
          <w:sz w:val="24"/>
          <w:szCs w:val="24"/>
        </w:rPr>
        <w:t xml:space="preserve">ompleted their draft CPM text. </w:t>
      </w:r>
      <w:r w:rsidRPr="00DA1928">
        <w:rPr>
          <w:rFonts w:ascii="Times New Roman" w:eastAsia="Times New Roman" w:hAnsi="Times New Roman" w:cs="Times New Roman"/>
          <w:sz w:val="24"/>
          <w:szCs w:val="24"/>
        </w:rPr>
        <w:t>Michael Mullinix provided an update on the recent PCC II meeting.</w:t>
      </w:r>
    </w:p>
    <w:p w14:paraId="25CB5DB7" w14:textId="77777777" w:rsidR="00DD2D94" w:rsidRDefault="00DD2D94" w:rsidP="00DD2D94">
      <w:pPr>
        <w:pStyle w:val="ListParagraph"/>
        <w:widowControl w:val="0"/>
        <w:overflowPunct w:val="0"/>
        <w:autoSpaceDE w:val="0"/>
        <w:autoSpaceDN w:val="0"/>
        <w:adjustRightInd w:val="0"/>
        <w:spacing w:line="240" w:lineRule="auto"/>
        <w:ind w:right="680"/>
        <w:rPr>
          <w:ins w:id="0" w:author="John Wengryniuk" w:date="2018-08-08T13:58:00Z"/>
          <w:rFonts w:ascii="Times New Roman" w:hAnsi="Times New Roman" w:cs="Times New Roman"/>
          <w:sz w:val="24"/>
          <w:szCs w:val="24"/>
        </w:rPr>
      </w:pPr>
    </w:p>
    <w:p w14:paraId="13DFDE8C" w14:textId="6FF770E7" w:rsidR="007A5E3A" w:rsidRDefault="007A5E3A" w:rsidP="00DD2D94">
      <w:pPr>
        <w:pStyle w:val="ListParagraph"/>
        <w:widowControl w:val="0"/>
        <w:overflowPunct w:val="0"/>
        <w:autoSpaceDE w:val="0"/>
        <w:autoSpaceDN w:val="0"/>
        <w:adjustRightInd w:val="0"/>
        <w:spacing w:line="240" w:lineRule="auto"/>
        <w:ind w:right="680"/>
        <w:rPr>
          <w:ins w:id="1" w:author="John Wengryniuk" w:date="2018-08-08T13:58:00Z"/>
          <w:rFonts w:ascii="Times New Roman" w:eastAsia="Times New Roman" w:hAnsi="Times New Roman" w:cs="Times New Roman"/>
          <w:sz w:val="24"/>
          <w:szCs w:val="24"/>
        </w:rPr>
      </w:pPr>
      <w:ins w:id="2" w:author="John Wengryniuk" w:date="2018-08-08T13:58:00Z">
        <w:r>
          <w:rPr>
            <w:rFonts w:ascii="Times New Roman" w:eastAsia="Times New Roman" w:hAnsi="Times New Roman" w:cs="Times New Roman"/>
            <w:sz w:val="24"/>
            <w:szCs w:val="24"/>
          </w:rPr>
          <w:t xml:space="preserve">Mr. Mullinix noted the activities in the U.S. preparatory cycle concerning Agenda Item 1.6 and the evaluation of interference from GSO satellites into the passive band 50.2 – 50.4 GHz. Mr. Mullinix indicated that the FCC would like the WAC to consider this issue in their discussions, even though it may be outside the scope of the Agenda Item. In addition, he noted FCC leadership would be reaching out </w:t>
        </w:r>
        <w:r>
          <w:rPr>
            <w:rFonts w:ascii="Times New Roman" w:eastAsia="Times New Roman" w:hAnsi="Times New Roman" w:cs="Times New Roman"/>
            <w:sz w:val="24"/>
            <w:szCs w:val="24"/>
          </w:rPr>
          <w:lastRenderedPageBreak/>
          <w:t xml:space="preserve">to interested GSO operators to notify them of the high-level discussions between FCC, NTIA and State on potential modifications to the existing unwanted emission limits in Res. </w:t>
        </w:r>
        <w:r w:rsidRPr="00507DDA">
          <w:rPr>
            <w:rFonts w:ascii="Times New Roman" w:eastAsia="Times New Roman" w:hAnsi="Times New Roman" w:cs="Times New Roman"/>
            <w:b/>
            <w:sz w:val="24"/>
            <w:szCs w:val="24"/>
          </w:rPr>
          <w:t>750</w:t>
        </w:r>
        <w:r>
          <w:rPr>
            <w:rFonts w:ascii="Times New Roman" w:eastAsia="Times New Roman" w:hAnsi="Times New Roman" w:cs="Times New Roman"/>
            <w:sz w:val="24"/>
            <w:szCs w:val="24"/>
          </w:rPr>
          <w:t xml:space="preserve"> of GSO operations in the bands 49.7-50.2 GHz (Earth-to-space) and 50.4-50.9 GHz (Earth-to-space) into the EESS passive band.</w:t>
        </w:r>
      </w:ins>
    </w:p>
    <w:p w14:paraId="02B331CD" w14:textId="77777777" w:rsidR="007A5E3A" w:rsidRPr="00DA1928" w:rsidRDefault="007A5E3A" w:rsidP="00DD2D94">
      <w:pPr>
        <w:pStyle w:val="ListParagraph"/>
        <w:widowControl w:val="0"/>
        <w:overflowPunct w:val="0"/>
        <w:autoSpaceDE w:val="0"/>
        <w:autoSpaceDN w:val="0"/>
        <w:adjustRightInd w:val="0"/>
        <w:spacing w:line="240" w:lineRule="auto"/>
        <w:ind w:right="680"/>
        <w:rPr>
          <w:rFonts w:ascii="Times New Roman" w:hAnsi="Times New Roman" w:cs="Times New Roman"/>
          <w:sz w:val="24"/>
          <w:szCs w:val="24"/>
        </w:rPr>
      </w:pPr>
    </w:p>
    <w:p w14:paraId="101038B1" w14:textId="77777777" w:rsidR="001C65E9" w:rsidRPr="00DA1928" w:rsidRDefault="00DD2D94" w:rsidP="001C65E9">
      <w:pPr>
        <w:pStyle w:val="ListParagraph"/>
        <w:numPr>
          <w:ilvl w:val="0"/>
          <w:numId w:val="1"/>
        </w:numPr>
        <w:rPr>
          <w:rFonts w:ascii="Times New Roman" w:hAnsi="Times New Roman" w:cs="Times New Roman"/>
          <w:sz w:val="24"/>
          <w:szCs w:val="24"/>
        </w:rPr>
      </w:pPr>
      <w:r w:rsidRPr="00DA1928">
        <w:rPr>
          <w:rFonts w:ascii="Times New Roman" w:hAnsi="Times New Roman" w:cs="Times New Roman"/>
          <w:sz w:val="24"/>
          <w:szCs w:val="24"/>
        </w:rPr>
        <w:t>Current status of WRC-19 AIs under IWG-3 and discussion of draft proposals</w:t>
      </w:r>
    </w:p>
    <w:p w14:paraId="29532CB3" w14:textId="77777777" w:rsidR="001C65E9" w:rsidRPr="00DA1928" w:rsidRDefault="001C65E9" w:rsidP="001C65E9">
      <w:pPr>
        <w:pStyle w:val="ListParagraph"/>
        <w:rPr>
          <w:rFonts w:ascii="Times New Roman" w:hAnsi="Times New Roman" w:cs="Times New Roman"/>
          <w:sz w:val="24"/>
          <w:szCs w:val="24"/>
        </w:rPr>
      </w:pPr>
    </w:p>
    <w:p w14:paraId="7F225171" w14:textId="18C5D799" w:rsidR="00263749" w:rsidRPr="00FF303D" w:rsidRDefault="00DD2D94" w:rsidP="00FF303D">
      <w:pPr>
        <w:pStyle w:val="ListParagraph"/>
        <w:numPr>
          <w:ilvl w:val="0"/>
          <w:numId w:val="3"/>
        </w:numPr>
        <w:jc w:val="both"/>
        <w:rPr>
          <w:rFonts w:ascii="Times New Roman" w:hAnsi="Times New Roman" w:cs="Times New Roman"/>
          <w:sz w:val="24"/>
          <w:szCs w:val="24"/>
        </w:rPr>
      </w:pPr>
      <w:r w:rsidRPr="00DA1928">
        <w:rPr>
          <w:rFonts w:ascii="Times New Roman" w:hAnsi="Times New Roman" w:cs="Times New Roman"/>
          <w:sz w:val="24"/>
          <w:szCs w:val="24"/>
        </w:rPr>
        <w:t>Agenda Item 1.7: Greg Baker (ASRI) introduced document IWG-3_050</w:t>
      </w:r>
      <w:r w:rsidR="00FF303D">
        <w:rPr>
          <w:rFonts w:ascii="Times New Roman" w:hAnsi="Times New Roman" w:cs="Times New Roman"/>
          <w:sz w:val="24"/>
          <w:szCs w:val="24"/>
        </w:rPr>
        <w:t>, a draft proposal on this AI</w:t>
      </w:r>
      <w:r w:rsidRPr="00DA1928">
        <w:rPr>
          <w:rFonts w:ascii="Times New Roman" w:hAnsi="Times New Roman" w:cs="Times New Roman"/>
          <w:sz w:val="24"/>
          <w:szCs w:val="24"/>
        </w:rPr>
        <w:t>. There was a discu</w:t>
      </w:r>
      <w:r w:rsidR="00FF303D">
        <w:rPr>
          <w:rFonts w:ascii="Times New Roman" w:hAnsi="Times New Roman" w:cs="Times New Roman"/>
          <w:sz w:val="24"/>
          <w:szCs w:val="24"/>
        </w:rPr>
        <w:t xml:space="preserve">ssion on the removal of RR No. </w:t>
      </w:r>
      <w:r w:rsidR="00FF303D" w:rsidRPr="00FF303D">
        <w:rPr>
          <w:rFonts w:ascii="Times New Roman" w:hAnsi="Times New Roman" w:cs="Times New Roman"/>
          <w:b/>
          <w:sz w:val="24"/>
          <w:szCs w:val="24"/>
        </w:rPr>
        <w:t>9.2</w:t>
      </w:r>
      <w:r w:rsidRPr="00FF303D">
        <w:rPr>
          <w:rFonts w:ascii="Times New Roman" w:hAnsi="Times New Roman" w:cs="Times New Roman"/>
          <w:b/>
          <w:sz w:val="24"/>
          <w:szCs w:val="24"/>
        </w:rPr>
        <w:t>1</w:t>
      </w:r>
      <w:r w:rsidRPr="00DA1928">
        <w:rPr>
          <w:rFonts w:ascii="Times New Roman" w:hAnsi="Times New Roman" w:cs="Times New Roman"/>
          <w:sz w:val="24"/>
          <w:szCs w:val="24"/>
        </w:rPr>
        <w:t>, the difference between</w:t>
      </w:r>
      <w:r w:rsidR="001C65E9" w:rsidRPr="00DA1928">
        <w:rPr>
          <w:rFonts w:ascii="Times New Roman" w:hAnsi="Times New Roman" w:cs="Times New Roman"/>
          <w:sz w:val="24"/>
          <w:szCs w:val="24"/>
        </w:rPr>
        <w:t xml:space="preserve"> the allocation to Space Operations in Region 1 versus Regions 2 and 3,</w:t>
      </w:r>
      <w:r w:rsidRPr="00DA1928">
        <w:rPr>
          <w:rFonts w:ascii="Times New Roman" w:hAnsi="Times New Roman" w:cs="Times New Roman"/>
          <w:sz w:val="24"/>
          <w:szCs w:val="24"/>
        </w:rPr>
        <w:t xml:space="preserve"> </w:t>
      </w:r>
      <w:r w:rsidR="001C65E9" w:rsidRPr="00DA1928">
        <w:rPr>
          <w:rFonts w:ascii="Times New Roman" w:hAnsi="Times New Roman" w:cs="Times New Roman"/>
          <w:sz w:val="24"/>
          <w:szCs w:val="24"/>
        </w:rPr>
        <w:t xml:space="preserve">concerns about potential </w:t>
      </w:r>
      <w:r w:rsidRPr="00DA1928">
        <w:rPr>
          <w:rFonts w:ascii="Times New Roman" w:hAnsi="Times New Roman" w:cs="Times New Roman"/>
          <w:sz w:val="24"/>
          <w:szCs w:val="24"/>
        </w:rPr>
        <w:t xml:space="preserve">impact on airport equipment, </w:t>
      </w:r>
      <w:r w:rsidR="001C65E9" w:rsidRPr="00DA1928">
        <w:rPr>
          <w:rFonts w:ascii="Times New Roman" w:hAnsi="Times New Roman" w:cs="Times New Roman"/>
          <w:sz w:val="24"/>
          <w:szCs w:val="24"/>
        </w:rPr>
        <w:t>and whether any studies were done with MSS incumbent systems.</w:t>
      </w:r>
      <w:r w:rsidRPr="00DA1928">
        <w:rPr>
          <w:rFonts w:ascii="Times New Roman" w:hAnsi="Times New Roman" w:cs="Times New Roman"/>
          <w:sz w:val="24"/>
          <w:szCs w:val="24"/>
        </w:rPr>
        <w:t xml:space="preserve"> </w:t>
      </w:r>
      <w:r w:rsidR="001C65E9" w:rsidRPr="00DA1928">
        <w:rPr>
          <w:rFonts w:ascii="Times New Roman" w:hAnsi="Times New Roman" w:cs="Times New Roman"/>
          <w:sz w:val="24"/>
          <w:szCs w:val="24"/>
        </w:rPr>
        <w:t xml:space="preserve">It was noted that the draft proposal might benefit from clearer language in the “reasons” section, providing a </w:t>
      </w:r>
      <w:r w:rsidR="00FF303D">
        <w:rPr>
          <w:rFonts w:ascii="Times New Roman" w:hAnsi="Times New Roman" w:cs="Times New Roman"/>
          <w:sz w:val="24"/>
          <w:szCs w:val="24"/>
        </w:rPr>
        <w:t xml:space="preserve">value for the TBD </w:t>
      </w:r>
      <w:r w:rsidR="001C65E9" w:rsidRPr="00DA1928">
        <w:rPr>
          <w:rFonts w:ascii="Times New Roman" w:hAnsi="Times New Roman" w:cs="Times New Roman"/>
          <w:sz w:val="24"/>
          <w:szCs w:val="24"/>
        </w:rPr>
        <w:t>PFD, and information in the background on the 148 MHz band.</w:t>
      </w:r>
      <w:r w:rsidR="00FF303D">
        <w:rPr>
          <w:rFonts w:ascii="Times New Roman" w:hAnsi="Times New Roman" w:cs="Times New Roman"/>
          <w:sz w:val="24"/>
          <w:szCs w:val="24"/>
        </w:rPr>
        <w:t xml:space="preserve"> The author noted these comments and it was agreed that t</w:t>
      </w:r>
      <w:r w:rsidR="00FF303D" w:rsidRPr="00DA1928">
        <w:rPr>
          <w:rFonts w:ascii="Times New Roman" w:hAnsi="Times New Roman" w:cs="Times New Roman"/>
          <w:sz w:val="24"/>
          <w:szCs w:val="24"/>
        </w:rPr>
        <w:t xml:space="preserve">he draft proposal will be further considered at the next meeting. </w:t>
      </w:r>
    </w:p>
    <w:p w14:paraId="7E9F2EB7" w14:textId="77777777" w:rsidR="001C65E9" w:rsidRPr="00DA1928" w:rsidRDefault="001C65E9" w:rsidP="001C65E9">
      <w:pPr>
        <w:pStyle w:val="ListParagraph"/>
        <w:ind w:left="1440"/>
        <w:jc w:val="both"/>
        <w:rPr>
          <w:rFonts w:ascii="Times New Roman" w:hAnsi="Times New Roman" w:cs="Times New Roman"/>
          <w:sz w:val="24"/>
          <w:szCs w:val="24"/>
        </w:rPr>
      </w:pPr>
    </w:p>
    <w:p w14:paraId="17B60385" w14:textId="5F6CE4B1" w:rsidR="001C65E9" w:rsidRPr="00DA1928" w:rsidRDefault="0087230C" w:rsidP="00E20510">
      <w:pPr>
        <w:pStyle w:val="ListParagraph"/>
        <w:numPr>
          <w:ilvl w:val="0"/>
          <w:numId w:val="3"/>
        </w:numPr>
        <w:jc w:val="both"/>
        <w:rPr>
          <w:rFonts w:ascii="Times New Roman" w:hAnsi="Times New Roman" w:cs="Times New Roman"/>
          <w:sz w:val="24"/>
          <w:szCs w:val="24"/>
        </w:rPr>
      </w:pPr>
      <w:r w:rsidRPr="00DA1928">
        <w:rPr>
          <w:rFonts w:ascii="Times New Roman" w:hAnsi="Times New Roman" w:cs="Times New Roman"/>
          <w:sz w:val="24"/>
          <w:szCs w:val="24"/>
        </w:rPr>
        <w:t>Agenda Item 1.3</w:t>
      </w:r>
      <w:r w:rsidR="00F467BF" w:rsidRPr="00DA1928">
        <w:rPr>
          <w:rFonts w:ascii="Times New Roman" w:hAnsi="Times New Roman" w:cs="Times New Roman"/>
          <w:sz w:val="24"/>
          <w:szCs w:val="24"/>
        </w:rPr>
        <w:t>:</w:t>
      </w:r>
      <w:r w:rsidR="00BF64B6" w:rsidRPr="00DA1928">
        <w:rPr>
          <w:rFonts w:ascii="Times New Roman" w:hAnsi="Times New Roman" w:cs="Times New Roman"/>
          <w:sz w:val="24"/>
          <w:szCs w:val="24"/>
        </w:rPr>
        <w:t xml:space="preserve"> </w:t>
      </w:r>
      <w:r w:rsidR="001C65E9" w:rsidRPr="00DA1928">
        <w:rPr>
          <w:rFonts w:ascii="Times New Roman" w:hAnsi="Times New Roman" w:cs="Times New Roman"/>
          <w:sz w:val="24"/>
          <w:szCs w:val="24"/>
        </w:rPr>
        <w:t>The Chair</w:t>
      </w:r>
      <w:r w:rsidRPr="00DA1928">
        <w:rPr>
          <w:rFonts w:ascii="Times New Roman" w:hAnsi="Times New Roman" w:cs="Times New Roman"/>
          <w:sz w:val="24"/>
          <w:szCs w:val="24"/>
        </w:rPr>
        <w:t xml:space="preserve"> introduced </w:t>
      </w:r>
      <w:r w:rsidR="001C65E9" w:rsidRPr="00FF303D">
        <w:rPr>
          <w:rFonts w:ascii="Times New Roman" w:hAnsi="Times New Roman" w:cs="Times New Roman"/>
          <w:sz w:val="24"/>
          <w:szCs w:val="24"/>
        </w:rPr>
        <w:t xml:space="preserve">document IWG-3_049 </w:t>
      </w:r>
      <w:r w:rsidR="001C65E9" w:rsidRPr="00DA1928">
        <w:rPr>
          <w:rFonts w:ascii="Times New Roman" w:hAnsi="Times New Roman" w:cs="Times New Roman"/>
          <w:sz w:val="24"/>
          <w:szCs w:val="24"/>
        </w:rPr>
        <w:t xml:space="preserve">which </w:t>
      </w:r>
      <w:r w:rsidR="00FF303D">
        <w:rPr>
          <w:rFonts w:ascii="Times New Roman" w:hAnsi="Times New Roman" w:cs="Times New Roman"/>
          <w:sz w:val="24"/>
          <w:szCs w:val="24"/>
        </w:rPr>
        <w:t>proposes revisions to</w:t>
      </w:r>
      <w:r w:rsidR="001C65E9" w:rsidRPr="00DA1928">
        <w:rPr>
          <w:rFonts w:ascii="Times New Roman" w:hAnsi="Times New Roman" w:cs="Times New Roman"/>
          <w:sz w:val="24"/>
          <w:szCs w:val="24"/>
        </w:rPr>
        <w:t xml:space="preserve"> the </w:t>
      </w:r>
      <w:r w:rsidR="00FF303D">
        <w:rPr>
          <w:rFonts w:ascii="Times New Roman" w:hAnsi="Times New Roman" w:cs="Times New Roman"/>
          <w:sz w:val="24"/>
          <w:szCs w:val="24"/>
        </w:rPr>
        <w:t>AI 1.3 proposal from NTIA. It was noted that</w:t>
      </w:r>
      <w:r w:rsidR="001C65E9" w:rsidRPr="00DA1928">
        <w:rPr>
          <w:rFonts w:ascii="Times New Roman" w:hAnsi="Times New Roman" w:cs="Times New Roman"/>
          <w:sz w:val="24"/>
          <w:szCs w:val="24"/>
        </w:rPr>
        <w:t xml:space="preserve"> the changes are mostly formatting</w:t>
      </w:r>
      <w:r w:rsidR="00FF303D">
        <w:rPr>
          <w:rFonts w:ascii="Times New Roman" w:hAnsi="Times New Roman" w:cs="Times New Roman"/>
          <w:sz w:val="24"/>
          <w:szCs w:val="24"/>
        </w:rPr>
        <w:t>, with some clarifying text added to clearly define the proposed PFD</w:t>
      </w:r>
      <w:r w:rsidR="001C65E9" w:rsidRPr="00DA1928">
        <w:rPr>
          <w:rFonts w:ascii="Times New Roman" w:hAnsi="Times New Roman" w:cs="Times New Roman"/>
          <w:sz w:val="24"/>
          <w:szCs w:val="24"/>
        </w:rPr>
        <w:t xml:space="preserve">. Mr. Mullinix </w:t>
      </w:r>
      <w:r w:rsidR="00DA1928" w:rsidRPr="00DA1928">
        <w:rPr>
          <w:rFonts w:ascii="Times New Roman" w:hAnsi="Times New Roman" w:cs="Times New Roman"/>
          <w:sz w:val="24"/>
          <w:szCs w:val="24"/>
        </w:rPr>
        <w:t xml:space="preserve">noted that the draft CPM text on AI 1.3 has an associated </w:t>
      </w:r>
      <w:r w:rsidR="00FF303D">
        <w:rPr>
          <w:rFonts w:ascii="Times New Roman" w:hAnsi="Times New Roman" w:cs="Times New Roman"/>
          <w:sz w:val="24"/>
          <w:szCs w:val="24"/>
        </w:rPr>
        <w:t xml:space="preserve">WRC </w:t>
      </w:r>
      <w:r w:rsidR="00DA1928" w:rsidRPr="00DA1928">
        <w:rPr>
          <w:rFonts w:ascii="Times New Roman" w:hAnsi="Times New Roman" w:cs="Times New Roman"/>
          <w:sz w:val="24"/>
          <w:szCs w:val="24"/>
        </w:rPr>
        <w:t xml:space="preserve">Resolution while this proposal does not: he </w:t>
      </w:r>
      <w:r w:rsidR="001C65E9" w:rsidRPr="00DA1928">
        <w:rPr>
          <w:rFonts w:ascii="Times New Roman" w:hAnsi="Times New Roman" w:cs="Times New Roman"/>
          <w:sz w:val="24"/>
          <w:szCs w:val="24"/>
        </w:rPr>
        <w:t>asked if any observers from NTIA, NOAA or NASA could indicate whet</w:t>
      </w:r>
      <w:r w:rsidR="00DA1928" w:rsidRPr="00DA1928">
        <w:rPr>
          <w:rFonts w:ascii="Times New Roman" w:hAnsi="Times New Roman" w:cs="Times New Roman"/>
          <w:sz w:val="24"/>
          <w:szCs w:val="24"/>
        </w:rPr>
        <w:t>her</w:t>
      </w:r>
      <w:r w:rsidR="001C65E9" w:rsidRPr="00DA1928">
        <w:rPr>
          <w:rFonts w:ascii="Times New Roman" w:hAnsi="Times New Roman" w:cs="Times New Roman"/>
          <w:sz w:val="24"/>
          <w:szCs w:val="24"/>
        </w:rPr>
        <w:t xml:space="preserve"> RCS is planning to provide a </w:t>
      </w:r>
      <w:r w:rsidR="00FF303D">
        <w:rPr>
          <w:rFonts w:ascii="Times New Roman" w:hAnsi="Times New Roman" w:cs="Times New Roman"/>
          <w:sz w:val="24"/>
          <w:szCs w:val="24"/>
        </w:rPr>
        <w:t xml:space="preserve">WRC </w:t>
      </w:r>
      <w:r w:rsidR="001C65E9" w:rsidRPr="00DA1928">
        <w:rPr>
          <w:rFonts w:ascii="Times New Roman" w:hAnsi="Times New Roman" w:cs="Times New Roman"/>
          <w:sz w:val="24"/>
          <w:szCs w:val="24"/>
        </w:rPr>
        <w:t>Resolution</w:t>
      </w:r>
      <w:r w:rsidR="00FF303D">
        <w:rPr>
          <w:rFonts w:ascii="Times New Roman" w:hAnsi="Times New Roman" w:cs="Times New Roman"/>
          <w:sz w:val="24"/>
          <w:szCs w:val="24"/>
        </w:rPr>
        <w:t xml:space="preserve"> in a revised proposal</w:t>
      </w:r>
      <w:r w:rsidR="00DA1928" w:rsidRPr="00DA1928">
        <w:rPr>
          <w:rFonts w:ascii="Times New Roman" w:hAnsi="Times New Roman" w:cs="Times New Roman"/>
          <w:sz w:val="24"/>
          <w:szCs w:val="24"/>
        </w:rPr>
        <w:t xml:space="preserve">. </w:t>
      </w:r>
      <w:r w:rsidR="00DD2D94" w:rsidRPr="00DA1928">
        <w:rPr>
          <w:rFonts w:ascii="Times New Roman" w:hAnsi="Times New Roman" w:cs="Times New Roman"/>
          <w:sz w:val="24"/>
          <w:szCs w:val="24"/>
        </w:rPr>
        <w:t>Carlos</w:t>
      </w:r>
      <w:r w:rsidR="00DA1928" w:rsidRPr="00DA1928">
        <w:rPr>
          <w:rFonts w:ascii="Times New Roman" w:hAnsi="Times New Roman" w:cs="Times New Roman"/>
          <w:sz w:val="24"/>
          <w:szCs w:val="24"/>
        </w:rPr>
        <w:t xml:space="preserve"> Flores, observer from NOAA, indicated that they are planning to provide a </w:t>
      </w:r>
      <w:r w:rsidR="00FF303D">
        <w:rPr>
          <w:rFonts w:ascii="Times New Roman" w:hAnsi="Times New Roman" w:cs="Times New Roman"/>
          <w:sz w:val="24"/>
          <w:szCs w:val="24"/>
        </w:rPr>
        <w:t xml:space="preserve">revised proposal that includes a WRC </w:t>
      </w:r>
      <w:r w:rsidR="00DA1928" w:rsidRPr="00DA1928">
        <w:rPr>
          <w:rFonts w:ascii="Times New Roman" w:hAnsi="Times New Roman" w:cs="Times New Roman"/>
          <w:sz w:val="24"/>
          <w:szCs w:val="24"/>
        </w:rPr>
        <w:t xml:space="preserve">Resolution. Mr. Mullinix will provide the </w:t>
      </w:r>
      <w:r w:rsidR="00FF303D">
        <w:rPr>
          <w:rFonts w:ascii="Times New Roman" w:hAnsi="Times New Roman" w:cs="Times New Roman"/>
          <w:sz w:val="24"/>
          <w:szCs w:val="24"/>
        </w:rPr>
        <w:t xml:space="preserve">WRC </w:t>
      </w:r>
      <w:r w:rsidR="00DA1928" w:rsidRPr="00DA1928">
        <w:rPr>
          <w:rFonts w:ascii="Times New Roman" w:hAnsi="Times New Roman" w:cs="Times New Roman"/>
          <w:sz w:val="24"/>
          <w:szCs w:val="24"/>
        </w:rPr>
        <w:t>Resolution fro</w:t>
      </w:r>
      <w:r w:rsidR="00FF303D">
        <w:rPr>
          <w:rFonts w:ascii="Times New Roman" w:hAnsi="Times New Roman" w:cs="Times New Roman"/>
          <w:sz w:val="24"/>
          <w:szCs w:val="24"/>
        </w:rPr>
        <w:t xml:space="preserve">m the draft CPM text to IWG-3. </w:t>
      </w:r>
      <w:r w:rsidR="00DA1928" w:rsidRPr="00DA1928">
        <w:rPr>
          <w:rFonts w:ascii="Times New Roman" w:hAnsi="Times New Roman" w:cs="Times New Roman"/>
          <w:sz w:val="24"/>
          <w:szCs w:val="24"/>
        </w:rPr>
        <w:t>There were concerns raised about the lack of protection and future development of IMT as well as a question on why the words “of frequency allocations” were deleted.</w:t>
      </w:r>
      <w:r w:rsidR="00FF303D">
        <w:rPr>
          <w:rFonts w:ascii="Times New Roman" w:hAnsi="Times New Roman" w:cs="Times New Roman"/>
          <w:sz w:val="24"/>
          <w:szCs w:val="24"/>
        </w:rPr>
        <w:t xml:space="preserve"> Given the expectation of a revised NTIA proposal, it was noted that IWG-3 could await that revised proposal for further review. </w:t>
      </w:r>
      <w:r w:rsidR="00DA1928" w:rsidRPr="00DA1928">
        <w:rPr>
          <w:rFonts w:ascii="Times New Roman" w:hAnsi="Times New Roman" w:cs="Times New Roman"/>
          <w:sz w:val="24"/>
          <w:szCs w:val="24"/>
        </w:rPr>
        <w:t xml:space="preserve"> </w:t>
      </w:r>
    </w:p>
    <w:p w14:paraId="1A21A4A5" w14:textId="77777777" w:rsidR="001C65E9" w:rsidRPr="00DA1928" w:rsidRDefault="001C65E9" w:rsidP="001C65E9">
      <w:pPr>
        <w:pStyle w:val="ListParagraph"/>
        <w:jc w:val="both"/>
        <w:rPr>
          <w:rFonts w:ascii="Times New Roman" w:hAnsi="Times New Roman" w:cs="Times New Roman"/>
          <w:sz w:val="24"/>
          <w:szCs w:val="24"/>
        </w:rPr>
      </w:pPr>
    </w:p>
    <w:p w14:paraId="549C2005" w14:textId="4636EA4B" w:rsidR="001C65E9" w:rsidRPr="00DA1928" w:rsidRDefault="0087230C" w:rsidP="00DA1928">
      <w:pPr>
        <w:pStyle w:val="ListParagraph"/>
        <w:numPr>
          <w:ilvl w:val="0"/>
          <w:numId w:val="3"/>
        </w:numPr>
        <w:jc w:val="both"/>
        <w:rPr>
          <w:rFonts w:ascii="Times New Roman" w:hAnsi="Times New Roman" w:cs="Times New Roman"/>
          <w:sz w:val="24"/>
          <w:szCs w:val="24"/>
        </w:rPr>
      </w:pPr>
      <w:r w:rsidRPr="00DA1928">
        <w:rPr>
          <w:rFonts w:ascii="Times New Roman" w:hAnsi="Times New Roman" w:cs="Times New Roman"/>
          <w:sz w:val="24"/>
          <w:szCs w:val="24"/>
        </w:rPr>
        <w:t>A</w:t>
      </w:r>
      <w:r w:rsidR="00DA1928" w:rsidRPr="00DA1928">
        <w:rPr>
          <w:rFonts w:ascii="Times New Roman" w:hAnsi="Times New Roman" w:cs="Times New Roman"/>
          <w:sz w:val="24"/>
          <w:szCs w:val="24"/>
        </w:rPr>
        <w:t xml:space="preserve">genda </w:t>
      </w:r>
      <w:r w:rsidRPr="00DA1928">
        <w:rPr>
          <w:rFonts w:ascii="Times New Roman" w:hAnsi="Times New Roman" w:cs="Times New Roman"/>
          <w:sz w:val="24"/>
          <w:szCs w:val="24"/>
        </w:rPr>
        <w:t>I</w:t>
      </w:r>
      <w:r w:rsidR="00DA1928" w:rsidRPr="00DA1928">
        <w:rPr>
          <w:rFonts w:ascii="Times New Roman" w:hAnsi="Times New Roman" w:cs="Times New Roman"/>
          <w:sz w:val="24"/>
          <w:szCs w:val="24"/>
        </w:rPr>
        <w:t>tem</w:t>
      </w:r>
      <w:r w:rsidRPr="00DA1928">
        <w:rPr>
          <w:rFonts w:ascii="Times New Roman" w:hAnsi="Times New Roman" w:cs="Times New Roman"/>
          <w:sz w:val="24"/>
          <w:szCs w:val="24"/>
        </w:rPr>
        <w:t xml:space="preserve"> 1.5</w:t>
      </w:r>
      <w:r w:rsidR="00DA1928" w:rsidRPr="00DA1928">
        <w:rPr>
          <w:rFonts w:ascii="Times New Roman" w:hAnsi="Times New Roman" w:cs="Times New Roman"/>
          <w:sz w:val="24"/>
          <w:szCs w:val="24"/>
        </w:rPr>
        <w:t xml:space="preserve">: Chris Hofer, </w:t>
      </w:r>
      <w:proofErr w:type="spellStart"/>
      <w:r w:rsidR="00DA1928" w:rsidRPr="00DA1928">
        <w:rPr>
          <w:rFonts w:ascii="Times New Roman" w:hAnsi="Times New Roman" w:cs="Times New Roman"/>
          <w:sz w:val="24"/>
          <w:szCs w:val="24"/>
        </w:rPr>
        <w:t>ViaSat</w:t>
      </w:r>
      <w:proofErr w:type="spellEnd"/>
      <w:r w:rsidR="00DA1928" w:rsidRPr="00DA1928">
        <w:rPr>
          <w:rFonts w:ascii="Times New Roman" w:hAnsi="Times New Roman" w:cs="Times New Roman"/>
          <w:sz w:val="24"/>
          <w:szCs w:val="24"/>
        </w:rPr>
        <w:t>, introduced Doc IWG-3_051. Several participants noted they needed more time to review the document</w:t>
      </w:r>
      <w:r w:rsidR="00FF303D">
        <w:rPr>
          <w:rFonts w:ascii="Times New Roman" w:hAnsi="Times New Roman" w:cs="Times New Roman"/>
          <w:sz w:val="24"/>
          <w:szCs w:val="24"/>
        </w:rPr>
        <w:t xml:space="preserve"> as it was received just the day before the meeting, but there were concerns raised</w:t>
      </w:r>
      <w:r w:rsidR="00DA1928" w:rsidRPr="00DA1928">
        <w:rPr>
          <w:rFonts w:ascii="Times New Roman" w:hAnsi="Times New Roman" w:cs="Times New Roman"/>
          <w:sz w:val="24"/>
          <w:szCs w:val="24"/>
        </w:rPr>
        <w:t xml:space="preserve"> with the protection of incumbent services and</w:t>
      </w:r>
      <w:r w:rsidR="00FF303D">
        <w:rPr>
          <w:rFonts w:ascii="Times New Roman" w:hAnsi="Times New Roman" w:cs="Times New Roman"/>
          <w:sz w:val="24"/>
          <w:szCs w:val="24"/>
        </w:rPr>
        <w:t xml:space="preserve"> those voicing such concerns indicated their willingness</w:t>
      </w:r>
      <w:r w:rsidR="00DA1928" w:rsidRPr="00DA1928">
        <w:rPr>
          <w:rFonts w:ascii="Times New Roman" w:hAnsi="Times New Roman" w:cs="Times New Roman"/>
          <w:sz w:val="24"/>
          <w:szCs w:val="24"/>
        </w:rPr>
        <w:t xml:space="preserve"> to work offline wi</w:t>
      </w:r>
      <w:r w:rsidR="00FF303D">
        <w:rPr>
          <w:rFonts w:ascii="Times New Roman" w:hAnsi="Times New Roman" w:cs="Times New Roman"/>
          <w:sz w:val="24"/>
          <w:szCs w:val="24"/>
        </w:rPr>
        <w:t xml:space="preserve">th the author on these issues. </w:t>
      </w:r>
      <w:r w:rsidR="00DA1928" w:rsidRPr="00DA1928">
        <w:rPr>
          <w:rFonts w:ascii="Times New Roman" w:hAnsi="Times New Roman" w:cs="Times New Roman"/>
          <w:sz w:val="24"/>
          <w:szCs w:val="24"/>
        </w:rPr>
        <w:t xml:space="preserve">There were also questions about “harmful, unacceptable” as adjectives </w:t>
      </w:r>
      <w:r w:rsidR="00FF303D">
        <w:rPr>
          <w:rFonts w:ascii="Times New Roman" w:hAnsi="Times New Roman" w:cs="Times New Roman"/>
          <w:sz w:val="24"/>
          <w:szCs w:val="24"/>
        </w:rPr>
        <w:t xml:space="preserve">to the term “interference” </w:t>
      </w:r>
      <w:r w:rsidR="00DA1928" w:rsidRPr="00DA1928">
        <w:rPr>
          <w:rFonts w:ascii="Times New Roman" w:hAnsi="Times New Roman" w:cs="Times New Roman"/>
          <w:sz w:val="24"/>
          <w:szCs w:val="24"/>
        </w:rPr>
        <w:t xml:space="preserve">as well as some editorial corrections (duplicate titles, page 2, </w:t>
      </w:r>
      <w:proofErr w:type="spellStart"/>
      <w:r w:rsidR="00DA1928" w:rsidRPr="00DA1928">
        <w:rPr>
          <w:rFonts w:ascii="Times New Roman" w:hAnsi="Times New Roman" w:cs="Times New Roman"/>
          <w:sz w:val="24"/>
          <w:szCs w:val="24"/>
        </w:rPr>
        <w:t>etc</w:t>
      </w:r>
      <w:proofErr w:type="spellEnd"/>
      <w:r w:rsidR="00DA1928" w:rsidRPr="00DA1928">
        <w:rPr>
          <w:rFonts w:ascii="Times New Roman" w:hAnsi="Times New Roman" w:cs="Times New Roman"/>
          <w:sz w:val="24"/>
          <w:szCs w:val="24"/>
        </w:rPr>
        <w:t>). Members were encouraged to prov</w:t>
      </w:r>
      <w:r w:rsidR="00FF303D">
        <w:rPr>
          <w:rFonts w:ascii="Times New Roman" w:hAnsi="Times New Roman" w:cs="Times New Roman"/>
          <w:sz w:val="24"/>
          <w:szCs w:val="24"/>
        </w:rPr>
        <w:t xml:space="preserve">ide any feedback to Mr. Hofer </w:t>
      </w:r>
      <w:del w:id="3" w:author="John Wengryniuk" w:date="2018-08-13T08:44:00Z">
        <w:r w:rsidR="00FF303D" w:rsidDel="007D3B4E">
          <w:rPr>
            <w:rFonts w:ascii="Times New Roman" w:hAnsi="Times New Roman" w:cs="Times New Roman"/>
            <w:sz w:val="24"/>
            <w:szCs w:val="24"/>
          </w:rPr>
          <w:delText xml:space="preserve">before </w:delText>
        </w:r>
      </w:del>
      <w:r w:rsidR="00FF303D">
        <w:rPr>
          <w:rFonts w:ascii="Times New Roman" w:hAnsi="Times New Roman" w:cs="Times New Roman"/>
          <w:sz w:val="24"/>
          <w:szCs w:val="24"/>
        </w:rPr>
        <w:t xml:space="preserve">as early as possible before the next meeting of IWG-3. </w:t>
      </w:r>
      <w:r w:rsidR="00DA1928" w:rsidRPr="00DA1928">
        <w:rPr>
          <w:rFonts w:ascii="Times New Roman" w:hAnsi="Times New Roman" w:cs="Times New Roman"/>
          <w:sz w:val="24"/>
          <w:szCs w:val="24"/>
        </w:rPr>
        <w:t xml:space="preserve">The draft proposal will be further considered at the next meeting. </w:t>
      </w:r>
    </w:p>
    <w:p w14:paraId="7F6B2B78" w14:textId="77777777" w:rsidR="001B1FD9" w:rsidRPr="00DA1928" w:rsidRDefault="001B1FD9" w:rsidP="001B1FD9">
      <w:pPr>
        <w:pStyle w:val="ListParagraph"/>
        <w:ind w:left="2160"/>
        <w:rPr>
          <w:rFonts w:ascii="Times New Roman" w:hAnsi="Times New Roman" w:cs="Times New Roman"/>
          <w:sz w:val="24"/>
          <w:szCs w:val="24"/>
        </w:rPr>
      </w:pPr>
    </w:p>
    <w:p w14:paraId="0D8CF739" w14:textId="22D7CBEC" w:rsidR="001C65E9" w:rsidRPr="00DA1928" w:rsidRDefault="001C65E9" w:rsidP="001C65E9">
      <w:pPr>
        <w:pStyle w:val="ListParagraph"/>
        <w:numPr>
          <w:ilvl w:val="0"/>
          <w:numId w:val="3"/>
        </w:numPr>
        <w:jc w:val="both"/>
        <w:rPr>
          <w:rFonts w:ascii="Times New Roman" w:hAnsi="Times New Roman" w:cs="Times New Roman"/>
          <w:sz w:val="24"/>
          <w:szCs w:val="24"/>
        </w:rPr>
      </w:pPr>
      <w:r w:rsidRPr="00DA1928">
        <w:rPr>
          <w:rFonts w:ascii="Times New Roman" w:hAnsi="Times New Roman" w:cs="Times New Roman"/>
          <w:sz w:val="24"/>
          <w:szCs w:val="24"/>
        </w:rPr>
        <w:t>Agenda Item 1.6</w:t>
      </w:r>
      <w:r w:rsidR="0001182D" w:rsidRPr="00DA1928">
        <w:rPr>
          <w:rFonts w:ascii="Times New Roman" w:hAnsi="Times New Roman" w:cs="Times New Roman"/>
          <w:sz w:val="24"/>
          <w:szCs w:val="24"/>
        </w:rPr>
        <w:t>:</w:t>
      </w:r>
      <w:r w:rsidR="00DA1928" w:rsidRPr="00DA1928">
        <w:rPr>
          <w:rFonts w:ascii="Times New Roman" w:hAnsi="Times New Roman" w:cs="Times New Roman"/>
          <w:sz w:val="24"/>
          <w:szCs w:val="24"/>
        </w:rPr>
        <w:t xml:space="preserve"> Alex Epshteyn, Boeing</w:t>
      </w:r>
      <w:r w:rsidR="00FF303D">
        <w:rPr>
          <w:rFonts w:ascii="Times New Roman" w:hAnsi="Times New Roman" w:cs="Times New Roman"/>
          <w:sz w:val="24"/>
          <w:szCs w:val="24"/>
        </w:rPr>
        <w:t>, introduced document IWG-3_42_8-2-18</w:t>
      </w:r>
      <w:r w:rsidR="00DA1928" w:rsidRPr="00DA1928">
        <w:rPr>
          <w:rFonts w:ascii="Times New Roman" w:hAnsi="Times New Roman" w:cs="Times New Roman"/>
          <w:sz w:val="24"/>
          <w:szCs w:val="24"/>
        </w:rPr>
        <w:t>.  There were concerns raised ab</w:t>
      </w:r>
      <w:r w:rsidR="00FF303D">
        <w:rPr>
          <w:rFonts w:ascii="Times New Roman" w:hAnsi="Times New Roman" w:cs="Times New Roman"/>
          <w:sz w:val="24"/>
          <w:szCs w:val="24"/>
        </w:rPr>
        <w:t>out how to deal with the aggreg</w:t>
      </w:r>
      <w:r w:rsidR="00DA1928" w:rsidRPr="00DA1928">
        <w:rPr>
          <w:rFonts w:ascii="Times New Roman" w:hAnsi="Times New Roman" w:cs="Times New Roman"/>
          <w:sz w:val="24"/>
          <w:szCs w:val="24"/>
        </w:rPr>
        <w:t xml:space="preserve">ate PFD from NGSO, the lack of information on reference links, the need for each MOD or ADD to have proposal numbers, and </w:t>
      </w:r>
      <w:r w:rsidR="00FF303D">
        <w:rPr>
          <w:rFonts w:ascii="Times New Roman" w:hAnsi="Times New Roman" w:cs="Times New Roman"/>
          <w:sz w:val="24"/>
          <w:szCs w:val="24"/>
        </w:rPr>
        <w:t>WRC Resolution</w:t>
      </w:r>
      <w:r w:rsidR="00DA1928" w:rsidRPr="00DA1928">
        <w:rPr>
          <w:rFonts w:ascii="Times New Roman" w:hAnsi="Times New Roman" w:cs="Times New Roman"/>
          <w:sz w:val="24"/>
          <w:szCs w:val="24"/>
        </w:rPr>
        <w:t xml:space="preserve"> </w:t>
      </w:r>
      <w:r w:rsidR="00DA1928" w:rsidRPr="00FF303D">
        <w:rPr>
          <w:rFonts w:ascii="Times New Roman" w:hAnsi="Times New Roman" w:cs="Times New Roman"/>
          <w:b/>
          <w:sz w:val="24"/>
          <w:szCs w:val="24"/>
        </w:rPr>
        <w:t>750</w:t>
      </w:r>
      <w:r w:rsidR="00DA1928" w:rsidRPr="00DA1928">
        <w:rPr>
          <w:rFonts w:ascii="Times New Roman" w:hAnsi="Times New Roman" w:cs="Times New Roman"/>
          <w:sz w:val="24"/>
          <w:szCs w:val="24"/>
        </w:rPr>
        <w:t xml:space="preserve"> limits. </w:t>
      </w:r>
      <w:r w:rsidR="00FF303D">
        <w:rPr>
          <w:rFonts w:ascii="Times New Roman" w:hAnsi="Times New Roman" w:cs="Times New Roman"/>
          <w:sz w:val="24"/>
          <w:szCs w:val="24"/>
        </w:rPr>
        <w:t xml:space="preserve">The point was also raised by the FCC of a desire to have </w:t>
      </w:r>
      <w:r w:rsidR="00FF303D">
        <w:rPr>
          <w:rFonts w:ascii="Times New Roman" w:hAnsi="Times New Roman" w:cs="Times New Roman"/>
          <w:sz w:val="24"/>
          <w:szCs w:val="24"/>
        </w:rPr>
        <w:lastRenderedPageBreak/>
        <w:t xml:space="preserve">IWG-3 express its views on the issue of revisions to Resolution </w:t>
      </w:r>
      <w:r w:rsidR="00FF303D">
        <w:rPr>
          <w:rFonts w:ascii="Times New Roman" w:hAnsi="Times New Roman" w:cs="Times New Roman"/>
          <w:b/>
          <w:sz w:val="24"/>
          <w:szCs w:val="24"/>
        </w:rPr>
        <w:t xml:space="preserve">750 </w:t>
      </w:r>
      <w:r w:rsidR="00FF303D" w:rsidRPr="00FF303D">
        <w:rPr>
          <w:rFonts w:ascii="Times New Roman" w:hAnsi="Times New Roman" w:cs="Times New Roman"/>
          <w:sz w:val="24"/>
          <w:szCs w:val="24"/>
        </w:rPr>
        <w:t>to address protection from GSO FSS networks.</w:t>
      </w:r>
      <w:r w:rsidR="00FF303D">
        <w:rPr>
          <w:rFonts w:ascii="Times New Roman" w:hAnsi="Times New Roman" w:cs="Times New Roman"/>
          <w:b/>
          <w:sz w:val="24"/>
          <w:szCs w:val="24"/>
        </w:rPr>
        <w:t xml:space="preserve">  </w:t>
      </w:r>
      <w:r w:rsidR="00FF303D">
        <w:rPr>
          <w:rFonts w:ascii="Times New Roman" w:hAnsi="Times New Roman" w:cs="Times New Roman"/>
          <w:sz w:val="24"/>
          <w:szCs w:val="24"/>
        </w:rPr>
        <w:t>Mr. Ep</w:t>
      </w:r>
      <w:r w:rsidR="00DA1928" w:rsidRPr="00DA1928">
        <w:rPr>
          <w:rFonts w:ascii="Times New Roman" w:hAnsi="Times New Roman" w:cs="Times New Roman"/>
          <w:sz w:val="24"/>
          <w:szCs w:val="24"/>
        </w:rPr>
        <w:t xml:space="preserve">shteyn will produce a </w:t>
      </w:r>
      <w:r w:rsidR="00FF303D">
        <w:rPr>
          <w:rFonts w:ascii="Times New Roman" w:hAnsi="Times New Roman" w:cs="Times New Roman"/>
          <w:sz w:val="24"/>
          <w:szCs w:val="24"/>
        </w:rPr>
        <w:t xml:space="preserve">revised </w:t>
      </w:r>
      <w:r w:rsidR="00DA1928" w:rsidRPr="00DA1928">
        <w:rPr>
          <w:rFonts w:ascii="Times New Roman" w:hAnsi="Times New Roman" w:cs="Times New Roman"/>
          <w:sz w:val="24"/>
          <w:szCs w:val="24"/>
        </w:rPr>
        <w:t xml:space="preserve">version of the draft proposal for the next meeting. </w:t>
      </w:r>
    </w:p>
    <w:p w14:paraId="175339E5" w14:textId="77777777" w:rsidR="001C65E9" w:rsidRPr="00DA1928" w:rsidRDefault="001C65E9" w:rsidP="001C65E9">
      <w:pPr>
        <w:pStyle w:val="ListParagraph"/>
        <w:rPr>
          <w:rFonts w:ascii="Times New Roman" w:hAnsi="Times New Roman" w:cs="Times New Roman"/>
          <w:sz w:val="24"/>
          <w:szCs w:val="24"/>
        </w:rPr>
      </w:pPr>
    </w:p>
    <w:p w14:paraId="153B77F3" w14:textId="4862761C" w:rsidR="001C65E9" w:rsidRPr="00DA1928" w:rsidRDefault="001C65E9" w:rsidP="00DA1928">
      <w:pPr>
        <w:spacing w:line="360" w:lineRule="auto"/>
        <w:rPr>
          <w:rFonts w:ascii="Times New Roman" w:hAnsi="Times New Roman" w:cs="Times New Roman"/>
        </w:rPr>
      </w:pPr>
      <w:r w:rsidRPr="00DA1928">
        <w:rPr>
          <w:rFonts w:ascii="Times New Roman" w:hAnsi="Times New Roman" w:cs="Times New Roman"/>
        </w:rPr>
        <w:t xml:space="preserve">6.  Future Meetings </w:t>
      </w:r>
    </w:p>
    <w:p w14:paraId="257564E5" w14:textId="43C72560" w:rsidR="001C65E9" w:rsidRPr="00DA1928" w:rsidRDefault="00DA1928" w:rsidP="00FF303D">
      <w:pPr>
        <w:ind w:left="720" w:right="720"/>
        <w:rPr>
          <w:rFonts w:ascii="Times New Roman" w:hAnsi="Times New Roman" w:cs="Times New Roman"/>
        </w:rPr>
      </w:pPr>
      <w:r w:rsidRPr="00DA1928">
        <w:rPr>
          <w:rFonts w:ascii="Times New Roman" w:hAnsi="Times New Roman" w:cs="Times New Roman"/>
        </w:rPr>
        <w:t>The n</w:t>
      </w:r>
      <w:r w:rsidR="001C65E9" w:rsidRPr="00DA1928">
        <w:rPr>
          <w:rFonts w:ascii="Times New Roman" w:hAnsi="Times New Roman" w:cs="Times New Roman"/>
        </w:rPr>
        <w:t xml:space="preserve">ext meeting of </w:t>
      </w:r>
      <w:r w:rsidRPr="00DA1928">
        <w:rPr>
          <w:rFonts w:ascii="Times New Roman" w:hAnsi="Times New Roman" w:cs="Times New Roman"/>
        </w:rPr>
        <w:t xml:space="preserve">the </w:t>
      </w:r>
      <w:r w:rsidR="001C65E9" w:rsidRPr="00DA1928">
        <w:rPr>
          <w:rFonts w:ascii="Times New Roman" w:hAnsi="Times New Roman" w:cs="Times New Roman"/>
        </w:rPr>
        <w:t>WAC is October 1, 2018</w:t>
      </w:r>
      <w:r w:rsidRPr="00DA1928">
        <w:rPr>
          <w:rFonts w:ascii="Times New Roman" w:hAnsi="Times New Roman" w:cs="Times New Roman"/>
        </w:rPr>
        <w:t>. IWG-3 will meet 2 more times be</w:t>
      </w:r>
      <w:r w:rsidR="00FF303D">
        <w:rPr>
          <w:rFonts w:ascii="Times New Roman" w:hAnsi="Times New Roman" w:cs="Times New Roman"/>
        </w:rPr>
        <w:t>tween now and the WAC meeting. N</w:t>
      </w:r>
      <w:r w:rsidRPr="00DA1928">
        <w:rPr>
          <w:rFonts w:ascii="Times New Roman" w:hAnsi="Times New Roman" w:cs="Times New Roman"/>
        </w:rPr>
        <w:t xml:space="preserve">otices </w:t>
      </w:r>
      <w:r w:rsidR="00FF303D">
        <w:rPr>
          <w:rFonts w:ascii="Times New Roman" w:hAnsi="Times New Roman" w:cs="Times New Roman"/>
        </w:rPr>
        <w:t xml:space="preserve">will be sent to the reflector. </w:t>
      </w:r>
      <w:r w:rsidRPr="00DA1928">
        <w:rPr>
          <w:rFonts w:ascii="Times New Roman" w:hAnsi="Times New Roman" w:cs="Times New Roman"/>
        </w:rPr>
        <w:t xml:space="preserve">Mr. Mullinix noted that </w:t>
      </w:r>
      <w:r w:rsidR="00FF303D">
        <w:rPr>
          <w:rFonts w:ascii="Times New Roman" w:hAnsi="Times New Roman" w:cs="Times New Roman"/>
        </w:rPr>
        <w:t>there will also be</w:t>
      </w:r>
      <w:r w:rsidRPr="00DA1928">
        <w:rPr>
          <w:rFonts w:ascii="Times New Roman" w:hAnsi="Times New Roman" w:cs="Times New Roman"/>
        </w:rPr>
        <w:t xml:space="preserve"> an additional WAC meeting before the April </w:t>
      </w:r>
      <w:ins w:id="4" w:author="John Wengryniuk" w:date="2018-08-13T08:44:00Z">
        <w:r w:rsidR="007D3B4E">
          <w:rPr>
            <w:rFonts w:ascii="Times New Roman" w:hAnsi="Times New Roman" w:cs="Times New Roman"/>
          </w:rPr>
          <w:t xml:space="preserve">2019 </w:t>
        </w:r>
      </w:ins>
      <w:bookmarkStart w:id="5" w:name="_GoBack"/>
      <w:bookmarkEnd w:id="5"/>
      <w:r w:rsidR="00FF303D">
        <w:rPr>
          <w:rFonts w:ascii="Times New Roman" w:hAnsi="Times New Roman" w:cs="Times New Roman"/>
        </w:rPr>
        <w:t xml:space="preserve">CITEL </w:t>
      </w:r>
      <w:r w:rsidRPr="00DA1928">
        <w:rPr>
          <w:rFonts w:ascii="Times New Roman" w:hAnsi="Times New Roman" w:cs="Times New Roman"/>
        </w:rPr>
        <w:t xml:space="preserve">PCC II meeting to address any agenda items that the US does not have proposals on and future agenda items. Members were urged to bring future agenda item proposals to the WAC as soon as possible. </w:t>
      </w:r>
    </w:p>
    <w:p w14:paraId="7A11BAE2" w14:textId="77777777" w:rsidR="001C65E9" w:rsidRPr="00DA1928" w:rsidRDefault="001C65E9" w:rsidP="001C65E9">
      <w:pPr>
        <w:spacing w:line="360" w:lineRule="auto"/>
        <w:ind w:left="720"/>
        <w:rPr>
          <w:rFonts w:ascii="Times New Roman" w:hAnsi="Times New Roman" w:cs="Times New Roman"/>
        </w:rPr>
      </w:pPr>
    </w:p>
    <w:p w14:paraId="3709DE97" w14:textId="701750DA" w:rsidR="001C65E9" w:rsidRPr="00DA1928" w:rsidRDefault="001C65E9" w:rsidP="001C65E9">
      <w:pPr>
        <w:spacing w:line="360" w:lineRule="auto"/>
        <w:rPr>
          <w:rFonts w:ascii="Times New Roman" w:hAnsi="Times New Roman" w:cs="Times New Roman"/>
        </w:rPr>
      </w:pPr>
      <w:r w:rsidRPr="00DA1928">
        <w:rPr>
          <w:rFonts w:ascii="Times New Roman" w:hAnsi="Times New Roman" w:cs="Times New Roman"/>
        </w:rPr>
        <w:t>7.  Other Business</w:t>
      </w:r>
    </w:p>
    <w:p w14:paraId="276ECB37" w14:textId="2C919C53" w:rsidR="00FC38B6" w:rsidRPr="00DA1928" w:rsidRDefault="00DA1928" w:rsidP="00FF303D">
      <w:pPr>
        <w:ind w:left="720" w:right="720"/>
        <w:rPr>
          <w:rFonts w:ascii="Times New Roman" w:eastAsia="Times New Roman" w:hAnsi="Times New Roman" w:cs="Times New Roman"/>
          <w:u w:val="single"/>
        </w:rPr>
      </w:pPr>
      <w:r w:rsidRPr="00DA1928">
        <w:rPr>
          <w:rFonts w:ascii="Times New Roman" w:hAnsi="Times New Roman" w:cs="Times New Roman"/>
        </w:rPr>
        <w:t>Mr. Mullinix reminded participants that you must</w:t>
      </w:r>
      <w:r w:rsidR="00FF303D">
        <w:rPr>
          <w:rFonts w:ascii="Times New Roman" w:hAnsi="Times New Roman" w:cs="Times New Roman"/>
        </w:rPr>
        <w:t xml:space="preserve"> be a member of the WAC to actively participate in IWG meetings</w:t>
      </w:r>
      <w:r w:rsidRPr="00DA1928">
        <w:rPr>
          <w:rFonts w:ascii="Times New Roman" w:hAnsi="Times New Roman" w:cs="Times New Roman"/>
        </w:rPr>
        <w:t>: the latest membership lists can be found on the FCC website.</w:t>
      </w:r>
      <w:r w:rsidR="001C65E9" w:rsidRPr="00DA1928">
        <w:rPr>
          <w:rFonts w:ascii="Times New Roman" w:eastAsia="Times New Roman" w:hAnsi="Times New Roman" w:cs="Times New Roman"/>
          <w:u w:val="single"/>
        </w:rPr>
        <w:t xml:space="preserve"> </w:t>
      </w:r>
    </w:p>
    <w:p w14:paraId="6076CB34" w14:textId="77777777" w:rsidR="00FC38B6" w:rsidRPr="00DA1928" w:rsidRDefault="00FC38B6" w:rsidP="00FC38B6">
      <w:pPr>
        <w:widowControl w:val="0"/>
        <w:autoSpaceDE w:val="0"/>
        <w:autoSpaceDN w:val="0"/>
        <w:adjustRightInd w:val="0"/>
        <w:rPr>
          <w:rFonts w:ascii="Times New Roman" w:eastAsia="Times New Roman" w:hAnsi="Times New Roman" w:cs="Times New Roman"/>
          <w:u w:val="single"/>
        </w:rPr>
      </w:pPr>
    </w:p>
    <w:p w14:paraId="485E7C02" w14:textId="77777777" w:rsidR="00FC38B6" w:rsidRPr="007A5E3A" w:rsidRDefault="00FC38B6" w:rsidP="00FC38B6">
      <w:pPr>
        <w:widowControl w:val="0"/>
        <w:autoSpaceDE w:val="0"/>
        <w:autoSpaceDN w:val="0"/>
        <w:adjustRightInd w:val="0"/>
        <w:rPr>
          <w:rFonts w:ascii="Times New Roman" w:eastAsia="Times New Roman" w:hAnsi="Times New Roman" w:cs="Times New Roman"/>
          <w:rPrChange w:id="6" w:author="John Wengryniuk" w:date="2018-08-08T13:59:00Z">
            <w:rPr>
              <w:rFonts w:ascii="Times New Roman" w:eastAsia="Times New Roman" w:hAnsi="Times New Roman" w:cs="Times New Roman"/>
              <w:highlight w:val="yellow"/>
            </w:rPr>
          </w:rPrChange>
        </w:rPr>
      </w:pPr>
      <w:r w:rsidRPr="007A5E3A">
        <w:rPr>
          <w:rFonts w:ascii="Times New Roman" w:eastAsia="Times New Roman" w:hAnsi="Times New Roman" w:cs="Times New Roman"/>
          <w:u w:val="single"/>
          <w:rPrChange w:id="7" w:author="John Wengryniuk" w:date="2018-08-08T13:59:00Z">
            <w:rPr>
              <w:rFonts w:ascii="Times New Roman" w:eastAsia="Times New Roman" w:hAnsi="Times New Roman" w:cs="Times New Roman"/>
              <w:highlight w:val="yellow"/>
              <w:u w:val="single"/>
            </w:rPr>
          </w:rPrChange>
        </w:rPr>
        <w:t>Documents Distributed</w:t>
      </w:r>
      <w:r w:rsidRPr="007A5E3A">
        <w:rPr>
          <w:rFonts w:ascii="Times New Roman" w:eastAsia="Times New Roman" w:hAnsi="Times New Roman" w:cs="Times New Roman"/>
          <w:rPrChange w:id="8" w:author="John Wengryniuk" w:date="2018-08-08T13:59:00Z">
            <w:rPr>
              <w:rFonts w:ascii="Times New Roman" w:eastAsia="Times New Roman" w:hAnsi="Times New Roman" w:cs="Times New Roman"/>
              <w:highlight w:val="yellow"/>
            </w:rPr>
          </w:rPrChange>
        </w:rPr>
        <w:t xml:space="preserve">: </w:t>
      </w:r>
    </w:p>
    <w:p w14:paraId="1B508116" w14:textId="77777777" w:rsidR="00DA1928" w:rsidRPr="007A5E3A" w:rsidRDefault="00DA1928" w:rsidP="0024274C">
      <w:pPr>
        <w:rPr>
          <w:rFonts w:ascii="Times New Roman" w:hAnsi="Times New Roman" w:cs="Times New Roman"/>
          <w:rPrChange w:id="9" w:author="John Wengryniuk" w:date="2018-08-08T13:59:00Z">
            <w:rPr>
              <w:rFonts w:ascii="Times New Roman" w:hAnsi="Times New Roman" w:cs="Times New Roman"/>
              <w:highlight w:val="yellow"/>
            </w:rPr>
          </w:rPrChange>
        </w:rPr>
      </w:pPr>
    </w:p>
    <w:p w14:paraId="04A494D0" w14:textId="13BE2538" w:rsidR="00DA1928" w:rsidRPr="007A5E3A" w:rsidRDefault="00FF303D" w:rsidP="0024274C">
      <w:pPr>
        <w:rPr>
          <w:rFonts w:ascii="Times New Roman" w:hAnsi="Times New Roman" w:cs="Times New Roman"/>
          <w:rPrChange w:id="10" w:author="John Wengryniuk" w:date="2018-08-08T13:59:00Z">
            <w:rPr>
              <w:rFonts w:ascii="Times New Roman" w:hAnsi="Times New Roman" w:cs="Times New Roman"/>
              <w:highlight w:val="yellow"/>
            </w:rPr>
          </w:rPrChange>
        </w:rPr>
      </w:pPr>
      <w:r w:rsidRPr="007A5E3A">
        <w:rPr>
          <w:rFonts w:ascii="Times New Roman" w:hAnsi="Times New Roman" w:cs="Times New Roman"/>
          <w:rPrChange w:id="11" w:author="John Wengryniuk" w:date="2018-08-08T13:59:00Z">
            <w:rPr>
              <w:rFonts w:ascii="Times New Roman" w:hAnsi="Times New Roman" w:cs="Times New Roman"/>
              <w:highlight w:val="yellow"/>
            </w:rPr>
          </w:rPrChange>
        </w:rPr>
        <w:t>IWG-3/042_8-2-18</w:t>
      </w:r>
      <w:r w:rsidR="00DA1928" w:rsidRPr="007A5E3A">
        <w:rPr>
          <w:rFonts w:ascii="Times New Roman" w:hAnsi="Times New Roman" w:cs="Times New Roman"/>
          <w:rPrChange w:id="12" w:author="John Wengryniuk" w:date="2018-08-08T13:59:00Z">
            <w:rPr>
              <w:rFonts w:ascii="Times New Roman" w:hAnsi="Times New Roman" w:cs="Times New Roman"/>
              <w:highlight w:val="yellow"/>
            </w:rPr>
          </w:rPrChange>
        </w:rPr>
        <w:tab/>
        <w:t>AI 1.6 draft proposal</w:t>
      </w:r>
    </w:p>
    <w:p w14:paraId="66A1C6CF" w14:textId="55B5E0DD" w:rsidR="0024274C" w:rsidRPr="007A5E3A" w:rsidRDefault="00DA1928" w:rsidP="0024274C">
      <w:pPr>
        <w:rPr>
          <w:rFonts w:ascii="Times New Roman" w:hAnsi="Times New Roman" w:cs="Times New Roman"/>
          <w:rPrChange w:id="13" w:author="John Wengryniuk" w:date="2018-08-08T13:59:00Z">
            <w:rPr>
              <w:rFonts w:ascii="Times New Roman" w:hAnsi="Times New Roman" w:cs="Times New Roman"/>
              <w:highlight w:val="yellow"/>
            </w:rPr>
          </w:rPrChange>
        </w:rPr>
      </w:pPr>
      <w:r w:rsidRPr="007A5E3A">
        <w:rPr>
          <w:rFonts w:ascii="Times New Roman" w:hAnsi="Times New Roman" w:cs="Times New Roman"/>
          <w:rPrChange w:id="14" w:author="John Wengryniuk" w:date="2018-08-08T13:59:00Z">
            <w:rPr>
              <w:rFonts w:ascii="Times New Roman" w:hAnsi="Times New Roman" w:cs="Times New Roman"/>
              <w:highlight w:val="yellow"/>
            </w:rPr>
          </w:rPrChange>
        </w:rPr>
        <w:t>IWG-3/047r1</w:t>
      </w:r>
      <w:r w:rsidRPr="007A5E3A">
        <w:rPr>
          <w:rFonts w:ascii="Times New Roman" w:hAnsi="Times New Roman" w:cs="Times New Roman"/>
          <w:rPrChange w:id="15" w:author="John Wengryniuk" w:date="2018-08-08T13:59:00Z">
            <w:rPr>
              <w:rFonts w:ascii="Times New Roman" w:hAnsi="Times New Roman" w:cs="Times New Roman"/>
              <w:highlight w:val="yellow"/>
            </w:rPr>
          </w:rPrChange>
        </w:rPr>
        <w:tab/>
        <w:t xml:space="preserve">Meeting 14 minutes </w:t>
      </w:r>
      <w:r w:rsidR="0024274C" w:rsidRPr="007A5E3A">
        <w:rPr>
          <w:rFonts w:ascii="Times New Roman" w:hAnsi="Times New Roman" w:cs="Times New Roman"/>
          <w:rPrChange w:id="16" w:author="John Wengryniuk" w:date="2018-08-08T13:59:00Z">
            <w:rPr>
              <w:rFonts w:ascii="Times New Roman" w:hAnsi="Times New Roman" w:cs="Times New Roman"/>
              <w:highlight w:val="yellow"/>
            </w:rPr>
          </w:rPrChange>
        </w:rPr>
        <w:tab/>
      </w:r>
    </w:p>
    <w:p w14:paraId="6754DC79" w14:textId="00A69A48" w:rsidR="0024274C" w:rsidRPr="007A5E3A" w:rsidRDefault="00DA1928" w:rsidP="0024274C">
      <w:pPr>
        <w:tabs>
          <w:tab w:val="left" w:pos="-1440"/>
          <w:tab w:val="left" w:pos="-720"/>
          <w:tab w:val="left" w:pos="-360"/>
          <w:tab w:val="left" w:pos="0"/>
        </w:tabs>
        <w:suppressAutoHyphens/>
        <w:rPr>
          <w:rFonts w:ascii="Times New Roman" w:hAnsi="Times New Roman" w:cs="Times New Roman"/>
          <w:rPrChange w:id="17" w:author="John Wengryniuk" w:date="2018-08-08T13:59:00Z">
            <w:rPr>
              <w:rFonts w:ascii="Times New Roman" w:hAnsi="Times New Roman" w:cs="Times New Roman"/>
              <w:highlight w:val="yellow"/>
            </w:rPr>
          </w:rPrChange>
        </w:rPr>
      </w:pPr>
      <w:r w:rsidRPr="007A5E3A">
        <w:rPr>
          <w:rFonts w:ascii="Times New Roman" w:hAnsi="Times New Roman" w:cs="Times New Roman"/>
          <w:rPrChange w:id="18" w:author="John Wengryniuk" w:date="2018-08-08T13:59:00Z">
            <w:rPr>
              <w:rFonts w:ascii="Times New Roman" w:hAnsi="Times New Roman" w:cs="Times New Roman"/>
              <w:highlight w:val="yellow"/>
            </w:rPr>
          </w:rPrChange>
        </w:rPr>
        <w:t>IWG-3/048</w:t>
      </w:r>
      <w:r w:rsidRPr="007A5E3A">
        <w:rPr>
          <w:rFonts w:ascii="Times New Roman" w:hAnsi="Times New Roman" w:cs="Times New Roman"/>
          <w:rPrChange w:id="19" w:author="John Wengryniuk" w:date="2018-08-08T13:59:00Z">
            <w:rPr>
              <w:rFonts w:ascii="Times New Roman" w:hAnsi="Times New Roman" w:cs="Times New Roman"/>
              <w:highlight w:val="yellow"/>
            </w:rPr>
          </w:rPrChange>
        </w:rPr>
        <w:tab/>
      </w:r>
      <w:r w:rsidR="00FF303D" w:rsidRPr="007A5E3A">
        <w:rPr>
          <w:rFonts w:ascii="Times New Roman" w:hAnsi="Times New Roman" w:cs="Times New Roman"/>
          <w:rPrChange w:id="20" w:author="John Wengryniuk" w:date="2018-08-08T13:59:00Z">
            <w:rPr>
              <w:rFonts w:ascii="Times New Roman" w:hAnsi="Times New Roman" w:cs="Times New Roman"/>
              <w:highlight w:val="yellow"/>
            </w:rPr>
          </w:rPrChange>
        </w:rPr>
        <w:t xml:space="preserve">Meeting 15 </w:t>
      </w:r>
      <w:r w:rsidRPr="007A5E3A">
        <w:rPr>
          <w:rFonts w:ascii="Times New Roman" w:hAnsi="Times New Roman" w:cs="Times New Roman"/>
          <w:rPrChange w:id="21" w:author="John Wengryniuk" w:date="2018-08-08T13:59:00Z">
            <w:rPr>
              <w:rFonts w:ascii="Times New Roman" w:hAnsi="Times New Roman" w:cs="Times New Roman"/>
              <w:highlight w:val="yellow"/>
            </w:rPr>
          </w:rPrChange>
        </w:rPr>
        <w:t xml:space="preserve">Agenda </w:t>
      </w:r>
    </w:p>
    <w:p w14:paraId="3D9AEFAA" w14:textId="32EE9530" w:rsidR="0024274C" w:rsidRPr="007A5E3A" w:rsidRDefault="00DA1928" w:rsidP="0024274C">
      <w:pPr>
        <w:tabs>
          <w:tab w:val="left" w:pos="-1440"/>
          <w:tab w:val="left" w:pos="-720"/>
          <w:tab w:val="left" w:pos="-360"/>
          <w:tab w:val="left" w:pos="0"/>
        </w:tabs>
        <w:suppressAutoHyphens/>
        <w:rPr>
          <w:rFonts w:ascii="Times New Roman" w:hAnsi="Times New Roman" w:cs="Times New Roman"/>
          <w:rPrChange w:id="22" w:author="John Wengryniuk" w:date="2018-08-08T13:59:00Z">
            <w:rPr>
              <w:rFonts w:ascii="Times New Roman" w:hAnsi="Times New Roman" w:cs="Times New Roman"/>
              <w:highlight w:val="yellow"/>
            </w:rPr>
          </w:rPrChange>
        </w:rPr>
      </w:pPr>
      <w:r w:rsidRPr="007A5E3A">
        <w:rPr>
          <w:rFonts w:ascii="Times New Roman" w:hAnsi="Times New Roman" w:cs="Times New Roman"/>
          <w:rPrChange w:id="23" w:author="John Wengryniuk" w:date="2018-08-08T13:59:00Z">
            <w:rPr>
              <w:rFonts w:ascii="Times New Roman" w:hAnsi="Times New Roman" w:cs="Times New Roman"/>
              <w:highlight w:val="yellow"/>
            </w:rPr>
          </w:rPrChange>
        </w:rPr>
        <w:t>IWG-3/049</w:t>
      </w:r>
      <w:r w:rsidRPr="007A5E3A">
        <w:rPr>
          <w:rFonts w:ascii="Times New Roman" w:hAnsi="Times New Roman" w:cs="Times New Roman"/>
          <w:rPrChange w:id="24" w:author="John Wengryniuk" w:date="2018-08-08T13:59:00Z">
            <w:rPr>
              <w:rFonts w:ascii="Times New Roman" w:hAnsi="Times New Roman" w:cs="Times New Roman"/>
              <w:highlight w:val="yellow"/>
            </w:rPr>
          </w:rPrChange>
        </w:rPr>
        <w:tab/>
        <w:t>AI 1.</w:t>
      </w:r>
      <w:r w:rsidR="0024274C" w:rsidRPr="007A5E3A">
        <w:rPr>
          <w:rFonts w:ascii="Times New Roman" w:hAnsi="Times New Roman" w:cs="Times New Roman"/>
          <w:rPrChange w:id="25" w:author="John Wengryniuk" w:date="2018-08-08T13:59:00Z">
            <w:rPr>
              <w:rFonts w:ascii="Times New Roman" w:hAnsi="Times New Roman" w:cs="Times New Roman"/>
              <w:highlight w:val="yellow"/>
            </w:rPr>
          </w:rPrChange>
        </w:rPr>
        <w:t>3 draft proposal</w:t>
      </w:r>
      <w:r w:rsidRPr="007A5E3A">
        <w:rPr>
          <w:rFonts w:ascii="Times New Roman" w:hAnsi="Times New Roman" w:cs="Times New Roman"/>
          <w:rPrChange w:id="26" w:author="John Wengryniuk" w:date="2018-08-08T13:59:00Z">
            <w:rPr>
              <w:rFonts w:ascii="Times New Roman" w:hAnsi="Times New Roman" w:cs="Times New Roman"/>
              <w:highlight w:val="yellow"/>
            </w:rPr>
          </w:rPrChange>
        </w:rPr>
        <w:t xml:space="preserve"> </w:t>
      </w:r>
    </w:p>
    <w:p w14:paraId="7BE92133" w14:textId="33E52137" w:rsidR="0024274C" w:rsidRPr="007A5E3A" w:rsidRDefault="00DA1928" w:rsidP="0024274C">
      <w:pPr>
        <w:tabs>
          <w:tab w:val="left" w:pos="-1440"/>
          <w:tab w:val="left" w:pos="-720"/>
          <w:tab w:val="left" w:pos="-360"/>
          <w:tab w:val="left" w:pos="0"/>
        </w:tabs>
        <w:suppressAutoHyphens/>
        <w:rPr>
          <w:rFonts w:ascii="Times New Roman" w:hAnsi="Times New Roman" w:cs="Times New Roman"/>
          <w:rPrChange w:id="27" w:author="John Wengryniuk" w:date="2018-08-08T13:59:00Z">
            <w:rPr>
              <w:rFonts w:ascii="Times New Roman" w:hAnsi="Times New Roman" w:cs="Times New Roman"/>
              <w:highlight w:val="yellow"/>
            </w:rPr>
          </w:rPrChange>
        </w:rPr>
      </w:pPr>
      <w:r w:rsidRPr="007A5E3A">
        <w:rPr>
          <w:rFonts w:ascii="Times New Roman" w:hAnsi="Times New Roman" w:cs="Times New Roman"/>
          <w:rPrChange w:id="28" w:author="John Wengryniuk" w:date="2018-08-08T13:59:00Z">
            <w:rPr>
              <w:rFonts w:ascii="Times New Roman" w:hAnsi="Times New Roman" w:cs="Times New Roman"/>
              <w:highlight w:val="yellow"/>
            </w:rPr>
          </w:rPrChange>
        </w:rPr>
        <w:t>IWG-3/050</w:t>
      </w:r>
      <w:r w:rsidR="0024274C" w:rsidRPr="007A5E3A">
        <w:rPr>
          <w:rFonts w:ascii="Times New Roman" w:hAnsi="Times New Roman" w:cs="Times New Roman"/>
          <w:rPrChange w:id="29" w:author="John Wengryniuk" w:date="2018-08-08T13:59:00Z">
            <w:rPr>
              <w:rFonts w:ascii="Times New Roman" w:hAnsi="Times New Roman" w:cs="Times New Roman"/>
              <w:highlight w:val="yellow"/>
            </w:rPr>
          </w:rPrChange>
        </w:rPr>
        <w:tab/>
      </w:r>
      <w:r w:rsidRPr="007A5E3A">
        <w:rPr>
          <w:rFonts w:ascii="Times New Roman" w:hAnsi="Times New Roman" w:cs="Times New Roman"/>
          <w:rPrChange w:id="30" w:author="John Wengryniuk" w:date="2018-08-08T13:59:00Z">
            <w:rPr>
              <w:rFonts w:ascii="Times New Roman" w:hAnsi="Times New Roman" w:cs="Times New Roman"/>
              <w:highlight w:val="yellow"/>
            </w:rPr>
          </w:rPrChange>
        </w:rPr>
        <w:t>A.I 1.7</w:t>
      </w:r>
      <w:r w:rsidR="0024274C" w:rsidRPr="007A5E3A">
        <w:rPr>
          <w:rFonts w:ascii="Times New Roman" w:hAnsi="Times New Roman" w:cs="Times New Roman"/>
          <w:rPrChange w:id="31" w:author="John Wengryniuk" w:date="2018-08-08T13:59:00Z">
            <w:rPr>
              <w:rFonts w:ascii="Times New Roman" w:hAnsi="Times New Roman" w:cs="Times New Roman"/>
              <w:highlight w:val="yellow"/>
            </w:rPr>
          </w:rPrChange>
        </w:rPr>
        <w:t xml:space="preserve"> draft proposal</w:t>
      </w:r>
    </w:p>
    <w:p w14:paraId="39AB9691" w14:textId="63105548" w:rsidR="0024274C" w:rsidRPr="007A5E3A" w:rsidRDefault="00DA1928" w:rsidP="0024274C">
      <w:pPr>
        <w:rPr>
          <w:rFonts w:ascii="Times New Roman" w:hAnsi="Times New Roman" w:cs="Times New Roman"/>
          <w:rPrChange w:id="32" w:author="John Wengryniuk" w:date="2018-08-08T13:59:00Z">
            <w:rPr>
              <w:rFonts w:ascii="Times New Roman" w:hAnsi="Times New Roman" w:cs="Times New Roman"/>
              <w:highlight w:val="yellow"/>
            </w:rPr>
          </w:rPrChange>
        </w:rPr>
      </w:pPr>
      <w:r w:rsidRPr="007A5E3A">
        <w:rPr>
          <w:rFonts w:ascii="Times New Roman" w:hAnsi="Times New Roman" w:cs="Times New Roman"/>
          <w:rPrChange w:id="33" w:author="John Wengryniuk" w:date="2018-08-08T13:59:00Z">
            <w:rPr>
              <w:rFonts w:ascii="Times New Roman" w:hAnsi="Times New Roman" w:cs="Times New Roman"/>
              <w:highlight w:val="yellow"/>
            </w:rPr>
          </w:rPrChange>
        </w:rPr>
        <w:t>IWG-3/051</w:t>
      </w:r>
      <w:r w:rsidRPr="007A5E3A">
        <w:rPr>
          <w:rFonts w:ascii="Times New Roman" w:hAnsi="Times New Roman" w:cs="Times New Roman"/>
          <w:rPrChange w:id="34" w:author="John Wengryniuk" w:date="2018-08-08T13:59:00Z">
            <w:rPr>
              <w:rFonts w:ascii="Times New Roman" w:hAnsi="Times New Roman" w:cs="Times New Roman"/>
              <w:highlight w:val="yellow"/>
            </w:rPr>
          </w:rPrChange>
        </w:rPr>
        <w:tab/>
        <w:t>AI 1.5</w:t>
      </w:r>
      <w:r w:rsidR="0024274C" w:rsidRPr="007A5E3A">
        <w:rPr>
          <w:rFonts w:ascii="Times New Roman" w:hAnsi="Times New Roman" w:cs="Times New Roman"/>
          <w:rPrChange w:id="35" w:author="John Wengryniuk" w:date="2018-08-08T13:59:00Z">
            <w:rPr>
              <w:rFonts w:ascii="Times New Roman" w:hAnsi="Times New Roman" w:cs="Times New Roman"/>
              <w:highlight w:val="yellow"/>
            </w:rPr>
          </w:rPrChange>
        </w:rPr>
        <w:t xml:space="preserve"> draft proposal</w:t>
      </w:r>
      <w:r w:rsidRPr="007A5E3A">
        <w:rPr>
          <w:rFonts w:ascii="Times New Roman" w:hAnsi="Times New Roman" w:cs="Times New Roman"/>
          <w:rPrChange w:id="36" w:author="John Wengryniuk" w:date="2018-08-08T13:59:00Z">
            <w:rPr>
              <w:rFonts w:ascii="Times New Roman" w:hAnsi="Times New Roman" w:cs="Times New Roman"/>
              <w:highlight w:val="yellow"/>
            </w:rPr>
          </w:rPrChange>
        </w:rPr>
        <w:t xml:space="preserve"> </w:t>
      </w:r>
    </w:p>
    <w:p w14:paraId="321131B2" w14:textId="77777777" w:rsidR="0024274C" w:rsidRPr="00DA1928" w:rsidRDefault="0024274C" w:rsidP="0024274C">
      <w:pPr>
        <w:tabs>
          <w:tab w:val="left" w:pos="-1440"/>
          <w:tab w:val="left" w:pos="-720"/>
          <w:tab w:val="left" w:pos="-360"/>
          <w:tab w:val="left" w:pos="0"/>
        </w:tabs>
        <w:suppressAutoHyphens/>
        <w:rPr>
          <w:rFonts w:ascii="Times New Roman" w:hAnsi="Times New Roman" w:cs="Times New Roman"/>
        </w:rPr>
      </w:pPr>
    </w:p>
    <w:p w14:paraId="70D4343E" w14:textId="77777777" w:rsidR="00FC38B6" w:rsidRPr="00DA1928" w:rsidRDefault="00FC38B6" w:rsidP="00FC38B6">
      <w:pPr>
        <w:rPr>
          <w:rFonts w:ascii="Times New Roman" w:hAnsi="Times New Roman" w:cs="Times New Roman"/>
        </w:rPr>
      </w:pPr>
    </w:p>
    <w:p w14:paraId="17E52CEE" w14:textId="77777777" w:rsidR="00FC38B6" w:rsidRPr="00DA1928" w:rsidRDefault="00FC38B6" w:rsidP="00FC38B6">
      <w:pPr>
        <w:rPr>
          <w:rFonts w:ascii="Times New Roman" w:eastAsia="Times New Roman" w:hAnsi="Times New Roman" w:cs="Times New Roman"/>
        </w:rPr>
      </w:pPr>
      <w:r w:rsidRPr="00DA1928">
        <w:rPr>
          <w:rFonts w:ascii="Times New Roman" w:eastAsia="Times New Roman" w:hAnsi="Times New Roman" w:cs="Times New Roman"/>
          <w:u w:val="single"/>
        </w:rPr>
        <w:t>Public Participation Statement</w:t>
      </w:r>
      <w:r w:rsidRPr="00DA1928">
        <w:rPr>
          <w:rFonts w:ascii="Times New Roman" w:eastAsia="Times New Roman" w:hAnsi="Times New Roman" w:cs="Times New Roman"/>
        </w:rPr>
        <w:t>:</w:t>
      </w:r>
    </w:p>
    <w:p w14:paraId="4DF96A6C" w14:textId="77777777" w:rsidR="00FC38B6" w:rsidRPr="00DA1928" w:rsidRDefault="00FC38B6" w:rsidP="00FC38B6">
      <w:pPr>
        <w:widowControl w:val="0"/>
        <w:overflowPunct w:val="0"/>
        <w:autoSpaceDE w:val="0"/>
        <w:autoSpaceDN w:val="0"/>
        <w:adjustRightInd w:val="0"/>
        <w:ind w:firstLine="1408"/>
        <w:rPr>
          <w:rFonts w:ascii="Times New Roman" w:eastAsia="Times New Roman" w:hAnsi="Times New Roman" w:cs="Times New Roman"/>
        </w:rPr>
      </w:pPr>
    </w:p>
    <w:p w14:paraId="56122A80" w14:textId="35662705" w:rsidR="0024274C" w:rsidRPr="00DA1928" w:rsidRDefault="00DA1928" w:rsidP="0024274C">
      <w:pPr>
        <w:rPr>
          <w:rFonts w:ascii="Times New Roman" w:eastAsia="Times New Roman" w:hAnsi="Times New Roman" w:cs="Times New Roman"/>
        </w:rPr>
      </w:pPr>
      <w:r w:rsidRPr="00FF303D">
        <w:rPr>
          <w:rFonts w:ascii="Times New Roman" w:eastAsia="Times New Roman" w:hAnsi="Times New Roman" w:cs="Times New Roman"/>
        </w:rPr>
        <w:t>Meeting IWG-3</w:t>
      </w:r>
      <w:r w:rsidR="0024274C" w:rsidRPr="00FF303D">
        <w:rPr>
          <w:rFonts w:ascii="Times New Roman" w:eastAsia="Times New Roman" w:hAnsi="Times New Roman" w:cs="Times New Roman"/>
        </w:rPr>
        <w:t>/</w:t>
      </w:r>
      <w:r w:rsidRPr="00FF303D">
        <w:rPr>
          <w:rFonts w:ascii="Times New Roman" w:eastAsia="Times New Roman" w:hAnsi="Times New Roman" w:cs="Times New Roman"/>
        </w:rPr>
        <w:t>15</w:t>
      </w:r>
      <w:r w:rsidR="0024274C" w:rsidRPr="00FF303D">
        <w:rPr>
          <w:rFonts w:ascii="Times New Roman" w:eastAsia="Times New Roman" w:hAnsi="Times New Roman" w:cs="Times New Roman"/>
        </w:rPr>
        <w:t xml:space="preserve"> (</w:t>
      </w:r>
      <w:r w:rsidRPr="00FF303D">
        <w:rPr>
          <w:rFonts w:ascii="Times New Roman" w:eastAsia="Times New Roman" w:hAnsi="Times New Roman" w:cs="Times New Roman"/>
        </w:rPr>
        <w:t>02</w:t>
      </w:r>
      <w:r w:rsidR="0024274C" w:rsidRPr="00FF303D">
        <w:rPr>
          <w:rFonts w:ascii="Times New Roman" w:eastAsia="Times New Roman" w:hAnsi="Times New Roman" w:cs="Times New Roman"/>
        </w:rPr>
        <w:t>.</w:t>
      </w:r>
      <w:r w:rsidRPr="00FF303D">
        <w:rPr>
          <w:rFonts w:ascii="Times New Roman" w:eastAsia="Times New Roman" w:hAnsi="Times New Roman" w:cs="Times New Roman"/>
        </w:rPr>
        <w:t>08</w:t>
      </w:r>
      <w:r w:rsidR="0024274C" w:rsidRPr="00FF303D">
        <w:rPr>
          <w:rFonts w:ascii="Times New Roman" w:eastAsia="Times New Roman" w:hAnsi="Times New Roman" w:cs="Times New Roman"/>
        </w:rPr>
        <w:t>.2018) was open to the public (</w:t>
      </w:r>
      <w:hyperlink r:id="rId7" w:history="1">
        <w:r w:rsidR="00BF163C" w:rsidRPr="00FF303D">
          <w:rPr>
            <w:rStyle w:val="Hyperlink"/>
            <w:rFonts w:ascii="Times New Roman" w:hAnsi="Times New Roman" w:cs="Times New Roman"/>
          </w:rPr>
          <w:t>DA 18-634</w:t>
        </w:r>
      </w:hyperlink>
      <w:r w:rsidR="0024274C" w:rsidRPr="00FF303D">
        <w:rPr>
          <w:rFonts w:ascii="Times New Roman" w:eastAsia="Times New Roman" w:hAnsi="Times New Roman" w:cs="Times New Roman"/>
        </w:rPr>
        <w:t xml:space="preserve">) and had </w:t>
      </w:r>
      <w:r w:rsidR="00FF303D">
        <w:rPr>
          <w:rFonts w:ascii="Times New Roman" w:eastAsia="Times New Roman" w:hAnsi="Times New Roman" w:cs="Times New Roman"/>
        </w:rPr>
        <w:t>17 members, 17</w:t>
      </w:r>
      <w:r w:rsidR="0024274C" w:rsidRPr="00FF303D">
        <w:rPr>
          <w:rFonts w:ascii="Times New Roman" w:eastAsia="Times New Roman" w:hAnsi="Times New Roman" w:cs="Times New Roman"/>
        </w:rPr>
        <w:t xml:space="preserve"> observers, 1</w:t>
      </w:r>
      <w:r w:rsidRPr="00FF303D">
        <w:rPr>
          <w:rFonts w:ascii="Times New Roman" w:eastAsia="Times New Roman" w:hAnsi="Times New Roman" w:cs="Times New Roman"/>
        </w:rPr>
        <w:t xml:space="preserve"> IWG-3</w:t>
      </w:r>
      <w:r w:rsidR="0024274C" w:rsidRPr="00FF303D">
        <w:rPr>
          <w:rFonts w:ascii="Times New Roman" w:eastAsia="Times New Roman" w:hAnsi="Times New Roman" w:cs="Times New Roman"/>
        </w:rPr>
        <w:t xml:space="preserve"> official and </w:t>
      </w:r>
      <w:r w:rsidRPr="00FF303D">
        <w:rPr>
          <w:rFonts w:ascii="Times New Roman" w:eastAsia="Times New Roman" w:hAnsi="Times New Roman" w:cs="Times New Roman"/>
        </w:rPr>
        <w:t>2</w:t>
      </w:r>
      <w:r w:rsidR="0024274C" w:rsidRPr="00FF303D">
        <w:rPr>
          <w:rFonts w:ascii="Times New Roman" w:eastAsia="Times New Roman" w:hAnsi="Times New Roman" w:cs="Times New Roman"/>
        </w:rPr>
        <w:t xml:space="preserve"> FCC </w:t>
      </w:r>
      <w:r w:rsidR="00FF303D">
        <w:rPr>
          <w:rFonts w:ascii="Times New Roman" w:eastAsia="Times New Roman" w:hAnsi="Times New Roman" w:cs="Times New Roman"/>
        </w:rPr>
        <w:t>employees participating</w:t>
      </w:r>
      <w:r w:rsidR="0024274C" w:rsidRPr="00FF303D">
        <w:rPr>
          <w:rFonts w:ascii="Times New Roman" w:eastAsia="Times New Roman" w:hAnsi="Times New Roman" w:cs="Times New Roman"/>
        </w:rPr>
        <w:t>.</w:t>
      </w:r>
    </w:p>
    <w:p w14:paraId="34955A42" w14:textId="77777777" w:rsidR="00FC38B6" w:rsidRPr="00DA1928" w:rsidRDefault="00FC38B6" w:rsidP="00FC38B6">
      <w:pPr>
        <w:rPr>
          <w:rFonts w:ascii="Times New Roman" w:hAnsi="Times New Roman" w:cs="Times New Roman"/>
        </w:rPr>
      </w:pPr>
    </w:p>
    <w:p w14:paraId="60B469F8" w14:textId="77777777" w:rsidR="00FC38B6" w:rsidRPr="00DA1928" w:rsidRDefault="00FC38B6" w:rsidP="00FC38B6">
      <w:pPr>
        <w:widowControl w:val="0"/>
        <w:tabs>
          <w:tab w:val="left" w:pos="6263"/>
        </w:tabs>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rPr>
        <w:tab/>
      </w:r>
    </w:p>
    <w:p w14:paraId="045240B0" w14:textId="77777777" w:rsidR="00FC38B6" w:rsidRPr="00DA1928" w:rsidRDefault="00FC38B6" w:rsidP="00FC38B6">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Author</w:t>
      </w:r>
      <w:r w:rsidRPr="00DA1928">
        <w:rPr>
          <w:rFonts w:ascii="Times New Roman" w:eastAsia="Times New Roman" w:hAnsi="Times New Roman" w:cs="Times New Roman"/>
        </w:rPr>
        <w:t>:</w:t>
      </w:r>
    </w:p>
    <w:p w14:paraId="6288617F" w14:textId="2FE3B5C7" w:rsidR="00FC38B6" w:rsidRPr="00DA1928" w:rsidRDefault="001C65E9" w:rsidP="00FC38B6">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rPr>
        <w:t>Jayne Stancavage</w:t>
      </w:r>
      <w:r w:rsidR="00FC38B6" w:rsidRPr="00DA1928">
        <w:rPr>
          <w:rFonts w:ascii="Times New Roman" w:eastAsia="Times New Roman" w:hAnsi="Times New Roman" w:cs="Times New Roman"/>
        </w:rPr>
        <w:t>,</w:t>
      </w:r>
      <w:r w:rsidRPr="00DA1928">
        <w:rPr>
          <w:rFonts w:ascii="Times New Roman" w:eastAsia="Times New Roman" w:hAnsi="Times New Roman" w:cs="Times New Roman"/>
        </w:rPr>
        <w:t xml:space="preserve"> Intel, </w:t>
      </w:r>
      <w:r w:rsidR="00FC38B6" w:rsidRPr="00DA1928">
        <w:rPr>
          <w:rFonts w:ascii="Times New Roman" w:eastAsia="Times New Roman" w:hAnsi="Times New Roman" w:cs="Times New Roman"/>
        </w:rPr>
        <w:t xml:space="preserve">prepared these minutes. </w:t>
      </w:r>
    </w:p>
    <w:p w14:paraId="060CD451" w14:textId="3539D74E" w:rsidR="0024274C" w:rsidRPr="00DA1928" w:rsidRDefault="0024274C">
      <w:pPr>
        <w:spacing w:after="160" w:line="259" w:lineRule="auto"/>
        <w:rPr>
          <w:rFonts w:ascii="Times New Roman" w:eastAsia="Times New Roman" w:hAnsi="Times New Roman" w:cs="Times New Roman"/>
        </w:rPr>
      </w:pPr>
      <w:r w:rsidRPr="00DA1928">
        <w:rPr>
          <w:rFonts w:ascii="Times New Roman" w:eastAsia="Times New Roman" w:hAnsi="Times New Roman" w:cs="Times New Roman"/>
        </w:rPr>
        <w:br w:type="page"/>
      </w:r>
    </w:p>
    <w:p w14:paraId="0705A7CD" w14:textId="77777777" w:rsidR="0024274C" w:rsidRPr="00DA1928" w:rsidRDefault="0024274C" w:rsidP="00FC38B6">
      <w:pPr>
        <w:widowControl w:val="0"/>
        <w:autoSpaceDE w:val="0"/>
        <w:autoSpaceDN w:val="0"/>
        <w:adjustRightInd w:val="0"/>
        <w:rPr>
          <w:rFonts w:ascii="Times New Roman" w:hAnsi="Times New Roman" w:cs="Times New Roman"/>
          <w:b/>
        </w:rPr>
      </w:pPr>
    </w:p>
    <w:p w14:paraId="1F2C451F" w14:textId="698407BD" w:rsidR="00FD0273" w:rsidRPr="00DA1928" w:rsidRDefault="00FD0273" w:rsidP="00FF303D">
      <w:pPr>
        <w:jc w:val="center"/>
        <w:rPr>
          <w:rFonts w:ascii="Times New Roman" w:hAnsi="Times New Roman" w:cs="Times New Roman"/>
          <w:b/>
        </w:rPr>
      </w:pPr>
      <w:r w:rsidRPr="00DA1928">
        <w:rPr>
          <w:rFonts w:ascii="Times New Roman" w:hAnsi="Times New Roman" w:cs="Times New Roman"/>
          <w:b/>
        </w:rPr>
        <w:t>Appendix A:  Additional Attendees at</w:t>
      </w:r>
      <w:r w:rsidRPr="00DA1928">
        <w:rPr>
          <w:rFonts w:ascii="Times New Roman" w:eastAsia="Times New Roman" w:hAnsi="Times New Roman" w:cs="Times New Roman"/>
          <w:b/>
        </w:rPr>
        <w:t xml:space="preserve"> </w:t>
      </w:r>
      <w:r w:rsidR="001C65E9" w:rsidRPr="00DA1928">
        <w:rPr>
          <w:rFonts w:ascii="Times New Roman" w:eastAsia="Times New Roman" w:hAnsi="Times New Roman" w:cs="Times New Roman"/>
          <w:b/>
        </w:rPr>
        <w:t>August 2</w:t>
      </w:r>
      <w:r w:rsidRPr="00DA1928">
        <w:rPr>
          <w:rFonts w:ascii="Times New Roman" w:eastAsia="Times New Roman" w:hAnsi="Times New Roman" w:cs="Times New Roman"/>
          <w:b/>
        </w:rPr>
        <w:t>, 2018</w:t>
      </w:r>
      <w:r w:rsidRPr="00DA1928">
        <w:rPr>
          <w:rFonts w:ascii="Times New Roman" w:eastAsia="Times New Roman" w:hAnsi="Times New Roman" w:cs="Times New Roman"/>
        </w:rPr>
        <w:t xml:space="preserve"> </w:t>
      </w:r>
      <w:r w:rsidR="001C65E9" w:rsidRPr="00DA1928">
        <w:rPr>
          <w:rFonts w:ascii="Times New Roman" w:hAnsi="Times New Roman" w:cs="Times New Roman"/>
          <w:b/>
        </w:rPr>
        <w:t>meeting of IWG-3</w:t>
      </w:r>
    </w:p>
    <w:tbl>
      <w:tblPr>
        <w:tblStyle w:val="TableGrid"/>
        <w:tblW w:w="0" w:type="auto"/>
        <w:tblLook w:val="04A0" w:firstRow="1" w:lastRow="0" w:firstColumn="1" w:lastColumn="0" w:noHBand="0" w:noVBand="1"/>
      </w:tblPr>
      <w:tblGrid>
        <w:gridCol w:w="4297"/>
        <w:gridCol w:w="4333"/>
        <w:tblGridChange w:id="37">
          <w:tblGrid>
            <w:gridCol w:w="4297"/>
            <w:gridCol w:w="4333"/>
          </w:tblGrid>
        </w:tblGridChange>
      </w:tblGrid>
      <w:tr w:rsidR="00FF303D" w:rsidRPr="00CC3C77" w14:paraId="3F9E4737" w14:textId="77777777" w:rsidTr="00E97A2C">
        <w:tc>
          <w:tcPr>
            <w:tcW w:w="8630" w:type="dxa"/>
            <w:gridSpan w:val="2"/>
          </w:tcPr>
          <w:p w14:paraId="2CF7F5D2" w14:textId="77777777" w:rsidR="00FF303D" w:rsidRPr="00CC3C77" w:rsidRDefault="00FF303D" w:rsidP="00E97A2C">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Members</w:t>
            </w:r>
          </w:p>
        </w:tc>
      </w:tr>
      <w:tr w:rsidR="00FF303D" w:rsidRPr="00CC3C77" w14:paraId="4903D301" w14:textId="77777777" w:rsidTr="00E97A2C">
        <w:tc>
          <w:tcPr>
            <w:tcW w:w="4297" w:type="dxa"/>
          </w:tcPr>
          <w:p w14:paraId="361EDF39" w14:textId="77777777" w:rsidR="00FF303D" w:rsidRPr="00CC3C77" w:rsidRDefault="00FF303D" w:rsidP="00E97A2C">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Name</w:t>
            </w:r>
          </w:p>
        </w:tc>
        <w:tc>
          <w:tcPr>
            <w:tcW w:w="4333" w:type="dxa"/>
          </w:tcPr>
          <w:p w14:paraId="59666A2B" w14:textId="77777777" w:rsidR="00FF303D" w:rsidRPr="00CC3C77" w:rsidRDefault="00FF303D" w:rsidP="00E97A2C">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FF303D" w:rsidRPr="00CC3C77" w14:paraId="10159DEA" w14:textId="77777777" w:rsidTr="00E97A2C">
        <w:tc>
          <w:tcPr>
            <w:tcW w:w="4297" w:type="dxa"/>
          </w:tcPr>
          <w:p w14:paraId="32C2AFF8" w14:textId="77777777" w:rsidR="00FF303D" w:rsidRPr="00B609FF"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Winston Caldwell</w:t>
            </w:r>
          </w:p>
        </w:tc>
        <w:tc>
          <w:tcPr>
            <w:tcW w:w="4333" w:type="dxa"/>
          </w:tcPr>
          <w:p w14:paraId="71E5986E" w14:textId="77777777" w:rsidR="00FF303D" w:rsidRPr="00CC3C77"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21</w:t>
            </w:r>
            <w:r w:rsidRPr="00D3515D">
              <w:rPr>
                <w:rFonts w:ascii="Arial" w:eastAsia="Times New Roman" w:hAnsi="Arial" w:cs="Arial"/>
                <w:sz w:val="22"/>
                <w:szCs w:val="22"/>
                <w:vertAlign w:val="superscript"/>
              </w:rPr>
              <w:t>st</w:t>
            </w:r>
            <w:r>
              <w:rPr>
                <w:rFonts w:ascii="Arial" w:eastAsia="Times New Roman" w:hAnsi="Arial" w:cs="Arial"/>
                <w:sz w:val="22"/>
                <w:szCs w:val="22"/>
              </w:rPr>
              <w:t xml:space="preserve"> Century Fox</w:t>
            </w:r>
          </w:p>
        </w:tc>
      </w:tr>
      <w:tr w:rsidR="00FF303D" w:rsidRPr="00CC3C77" w14:paraId="1AFC57FC" w14:textId="77777777" w:rsidTr="00E97A2C">
        <w:tc>
          <w:tcPr>
            <w:tcW w:w="4297" w:type="dxa"/>
            <w:vAlign w:val="bottom"/>
          </w:tcPr>
          <w:p w14:paraId="2857C77E" w14:textId="77777777" w:rsidR="00FF303D" w:rsidRPr="00B609FF"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George John</w:t>
            </w:r>
          </w:p>
        </w:tc>
        <w:tc>
          <w:tcPr>
            <w:tcW w:w="4333" w:type="dxa"/>
            <w:vAlign w:val="bottom"/>
          </w:tcPr>
          <w:p w14:paraId="4A8CEA11" w14:textId="77777777" w:rsidR="00FF303D" w:rsidRPr="00382F6F"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Spire</w:t>
            </w:r>
          </w:p>
        </w:tc>
      </w:tr>
      <w:tr w:rsidR="00FF303D" w:rsidRPr="00CC3C77" w14:paraId="37DF5849" w14:textId="77777777" w:rsidTr="00E97A2C">
        <w:tc>
          <w:tcPr>
            <w:tcW w:w="4297" w:type="dxa"/>
            <w:vAlign w:val="bottom"/>
          </w:tcPr>
          <w:p w14:paraId="5DC80ECD" w14:textId="77777777" w:rsidR="00FF303D" w:rsidRPr="00B609FF" w:rsidRDefault="00FF303D" w:rsidP="00E97A2C">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Chris Hofer</w:t>
            </w:r>
          </w:p>
        </w:tc>
        <w:tc>
          <w:tcPr>
            <w:tcW w:w="4333" w:type="dxa"/>
            <w:vAlign w:val="bottom"/>
          </w:tcPr>
          <w:p w14:paraId="5EECA769" w14:textId="77777777" w:rsidR="00FF303D" w:rsidRDefault="00FF303D" w:rsidP="00E97A2C">
            <w:pPr>
              <w:widowControl w:val="0"/>
              <w:autoSpaceDE w:val="0"/>
              <w:autoSpaceDN w:val="0"/>
              <w:adjustRightInd w:val="0"/>
              <w:rPr>
                <w:rFonts w:ascii="Arial" w:eastAsia="Times New Roman" w:hAnsi="Arial" w:cs="Arial"/>
                <w:sz w:val="22"/>
                <w:szCs w:val="22"/>
              </w:rPr>
            </w:pPr>
            <w:proofErr w:type="spellStart"/>
            <w:r>
              <w:rPr>
                <w:rFonts w:ascii="Arial" w:eastAsia="Times New Roman" w:hAnsi="Arial" w:cs="Arial"/>
                <w:sz w:val="22"/>
                <w:szCs w:val="22"/>
              </w:rPr>
              <w:t>Viasat</w:t>
            </w:r>
            <w:proofErr w:type="spellEnd"/>
          </w:p>
        </w:tc>
      </w:tr>
      <w:tr w:rsidR="00FF303D" w:rsidRPr="00CC3C77" w14:paraId="39B7CF95" w14:textId="77777777" w:rsidTr="00E97A2C">
        <w:tc>
          <w:tcPr>
            <w:tcW w:w="4297" w:type="dxa"/>
            <w:vAlign w:val="bottom"/>
          </w:tcPr>
          <w:p w14:paraId="0E4ACD00" w14:textId="77777777" w:rsidR="00FF303D" w:rsidRPr="00B609FF" w:rsidRDefault="00FF303D" w:rsidP="00E97A2C">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Stephen Baruch</w:t>
            </w:r>
          </w:p>
        </w:tc>
        <w:tc>
          <w:tcPr>
            <w:tcW w:w="4333" w:type="dxa"/>
            <w:vAlign w:val="bottom"/>
          </w:tcPr>
          <w:p w14:paraId="66A742BA" w14:textId="77777777" w:rsidR="00FF303D" w:rsidRPr="00CC3C77"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New Wave Spectrum Partners</w:t>
            </w:r>
          </w:p>
        </w:tc>
      </w:tr>
      <w:tr w:rsidR="00FF303D" w:rsidRPr="00CC3C77" w14:paraId="1E8E90E5" w14:textId="77777777" w:rsidTr="00E97A2C">
        <w:tc>
          <w:tcPr>
            <w:tcW w:w="4297" w:type="dxa"/>
            <w:vAlign w:val="bottom"/>
          </w:tcPr>
          <w:p w14:paraId="5BA36430" w14:textId="77777777" w:rsidR="00FF303D" w:rsidRPr="004C3FC6" w:rsidRDefault="00FF303D" w:rsidP="00E97A2C">
            <w:pPr>
              <w:rPr>
                <w:rFonts w:ascii="Arial" w:eastAsia="Times New Roman" w:hAnsi="Arial" w:cs="Arial"/>
                <w:sz w:val="22"/>
                <w:szCs w:val="22"/>
              </w:rPr>
            </w:pPr>
            <w:r>
              <w:rPr>
                <w:rFonts w:ascii="Arial" w:eastAsia="Times New Roman" w:hAnsi="Arial" w:cs="Arial"/>
                <w:sz w:val="22"/>
                <w:szCs w:val="22"/>
              </w:rPr>
              <w:t>Brennan Price</w:t>
            </w:r>
          </w:p>
        </w:tc>
        <w:tc>
          <w:tcPr>
            <w:tcW w:w="4333" w:type="dxa"/>
            <w:vAlign w:val="bottom"/>
          </w:tcPr>
          <w:p w14:paraId="26477635" w14:textId="77777777" w:rsidR="00FF303D" w:rsidRPr="00CC3C77" w:rsidRDefault="00FF303D" w:rsidP="00E97A2C">
            <w:pPr>
              <w:rPr>
                <w:rFonts w:ascii="Arial" w:eastAsia="Times New Roman" w:hAnsi="Arial" w:cs="Arial"/>
                <w:sz w:val="22"/>
                <w:szCs w:val="22"/>
              </w:rPr>
            </w:pPr>
            <w:proofErr w:type="spellStart"/>
            <w:r>
              <w:rPr>
                <w:rFonts w:ascii="Arial" w:eastAsia="Times New Roman" w:hAnsi="Arial" w:cs="Arial"/>
                <w:sz w:val="22"/>
                <w:szCs w:val="22"/>
              </w:rPr>
              <w:t>Echostar</w:t>
            </w:r>
            <w:proofErr w:type="spellEnd"/>
          </w:p>
        </w:tc>
      </w:tr>
      <w:tr w:rsidR="00FF303D" w:rsidRPr="00CC3C77" w14:paraId="38901793" w14:textId="77777777" w:rsidTr="00E97A2C">
        <w:tc>
          <w:tcPr>
            <w:tcW w:w="4297" w:type="dxa"/>
            <w:vAlign w:val="bottom"/>
          </w:tcPr>
          <w:p w14:paraId="5E595929" w14:textId="77777777" w:rsidR="00FF303D" w:rsidRPr="00B609FF"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Matt Botwin</w:t>
            </w:r>
          </w:p>
        </w:tc>
        <w:tc>
          <w:tcPr>
            <w:tcW w:w="4333" w:type="dxa"/>
            <w:vAlign w:val="bottom"/>
          </w:tcPr>
          <w:p w14:paraId="24BE6E09" w14:textId="77777777" w:rsidR="00FF303D"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SpaceX</w:t>
            </w:r>
          </w:p>
        </w:tc>
      </w:tr>
      <w:tr w:rsidR="00FF303D" w:rsidRPr="00CC3C77" w14:paraId="3F6E99B3" w14:textId="77777777" w:rsidTr="00E97A2C">
        <w:tc>
          <w:tcPr>
            <w:tcW w:w="4297" w:type="dxa"/>
            <w:vAlign w:val="bottom"/>
          </w:tcPr>
          <w:p w14:paraId="0AE5471C" w14:textId="77777777" w:rsidR="00FF303D" w:rsidRPr="00B609FF" w:rsidRDefault="00FF303D" w:rsidP="00E97A2C">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Scott Kotler</w:t>
            </w:r>
          </w:p>
        </w:tc>
        <w:tc>
          <w:tcPr>
            <w:tcW w:w="4333" w:type="dxa"/>
            <w:vAlign w:val="bottom"/>
          </w:tcPr>
          <w:p w14:paraId="18E5B572" w14:textId="77777777" w:rsidR="00FF303D"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Lockheed</w:t>
            </w:r>
          </w:p>
        </w:tc>
      </w:tr>
      <w:tr w:rsidR="00FF303D" w:rsidRPr="00CC3C77" w14:paraId="7DE227D5" w14:textId="77777777" w:rsidTr="00E97A2C">
        <w:tc>
          <w:tcPr>
            <w:tcW w:w="4297" w:type="dxa"/>
            <w:vAlign w:val="bottom"/>
          </w:tcPr>
          <w:p w14:paraId="110B4637" w14:textId="77777777" w:rsidR="00FF303D" w:rsidRPr="00B609FF"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Lou Fiore</w:t>
            </w:r>
          </w:p>
        </w:tc>
        <w:tc>
          <w:tcPr>
            <w:tcW w:w="4333" w:type="dxa"/>
            <w:vAlign w:val="bottom"/>
          </w:tcPr>
          <w:p w14:paraId="78916BD1" w14:textId="77777777" w:rsidR="00FF303D"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AICC</w:t>
            </w:r>
          </w:p>
        </w:tc>
      </w:tr>
      <w:tr w:rsidR="00FF303D" w:rsidRPr="00CC3C77" w14:paraId="617F69DC" w14:textId="77777777" w:rsidTr="00E97A2C">
        <w:tc>
          <w:tcPr>
            <w:tcW w:w="4297" w:type="dxa"/>
            <w:vAlign w:val="bottom"/>
          </w:tcPr>
          <w:p w14:paraId="681F20C5" w14:textId="77777777" w:rsidR="00FF303D" w:rsidRPr="00CC3C77"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Jack Wengryniuk</w:t>
            </w:r>
          </w:p>
        </w:tc>
        <w:tc>
          <w:tcPr>
            <w:tcW w:w="4333" w:type="dxa"/>
            <w:vAlign w:val="bottom"/>
          </w:tcPr>
          <w:p w14:paraId="0D39124A" w14:textId="77777777" w:rsidR="00FF303D" w:rsidRPr="00CC3C77"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Inmarsat</w:t>
            </w:r>
          </w:p>
        </w:tc>
      </w:tr>
      <w:tr w:rsidR="00FF303D" w:rsidRPr="00CC3C77" w14:paraId="41F3AB97" w14:textId="77777777" w:rsidTr="00E97A2C">
        <w:tc>
          <w:tcPr>
            <w:tcW w:w="4297" w:type="dxa"/>
            <w:vAlign w:val="bottom"/>
          </w:tcPr>
          <w:p w14:paraId="700D19F9" w14:textId="77777777" w:rsidR="00FF303D" w:rsidRPr="00F625DE" w:rsidRDefault="00FF303D" w:rsidP="00E97A2C">
            <w:pPr>
              <w:widowControl w:val="0"/>
              <w:autoSpaceDE w:val="0"/>
              <w:autoSpaceDN w:val="0"/>
              <w:adjustRightInd w:val="0"/>
              <w:rPr>
                <w:rFonts w:ascii="Arial" w:eastAsia="Times New Roman" w:hAnsi="Arial" w:cs="Arial"/>
                <w:sz w:val="22"/>
                <w:szCs w:val="22"/>
              </w:rPr>
            </w:pPr>
            <w:r w:rsidRPr="00F625DE">
              <w:rPr>
                <w:rFonts w:ascii="Arial" w:hAnsi="Arial" w:cs="Arial"/>
                <w:sz w:val="22"/>
                <w:szCs w:val="22"/>
              </w:rPr>
              <w:t>Alex Epshteyn</w:t>
            </w:r>
          </w:p>
        </w:tc>
        <w:tc>
          <w:tcPr>
            <w:tcW w:w="4333" w:type="dxa"/>
            <w:vAlign w:val="bottom"/>
          </w:tcPr>
          <w:p w14:paraId="41AA6BBB" w14:textId="77777777" w:rsidR="00FF303D"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Boeing</w:t>
            </w:r>
          </w:p>
        </w:tc>
      </w:tr>
      <w:tr w:rsidR="00FF303D" w:rsidRPr="00CC3C77" w14:paraId="45DC718F" w14:textId="77777777" w:rsidTr="00E97A2C">
        <w:tc>
          <w:tcPr>
            <w:tcW w:w="4297" w:type="dxa"/>
            <w:vAlign w:val="bottom"/>
          </w:tcPr>
          <w:p w14:paraId="3C0AA4B6" w14:textId="77777777" w:rsidR="00FF303D" w:rsidRPr="00F625DE" w:rsidRDefault="00FF303D" w:rsidP="00E97A2C">
            <w:pPr>
              <w:widowControl w:val="0"/>
              <w:autoSpaceDE w:val="0"/>
              <w:autoSpaceDN w:val="0"/>
              <w:adjustRightInd w:val="0"/>
              <w:rPr>
                <w:rFonts w:ascii="Arial" w:hAnsi="Arial" w:cs="Arial"/>
                <w:sz w:val="22"/>
                <w:szCs w:val="22"/>
              </w:rPr>
            </w:pPr>
            <w:proofErr w:type="spellStart"/>
            <w:r>
              <w:rPr>
                <w:rFonts w:ascii="Arial" w:hAnsi="Arial" w:cs="Arial"/>
                <w:sz w:val="22"/>
                <w:szCs w:val="22"/>
              </w:rPr>
              <w:t>Veena</w:t>
            </w:r>
            <w:proofErr w:type="spellEnd"/>
            <w:r>
              <w:rPr>
                <w:rFonts w:ascii="Arial" w:hAnsi="Arial" w:cs="Arial"/>
                <w:sz w:val="22"/>
                <w:szCs w:val="22"/>
              </w:rPr>
              <w:t xml:space="preserve"> </w:t>
            </w:r>
            <w:proofErr w:type="spellStart"/>
            <w:r>
              <w:rPr>
                <w:rFonts w:ascii="Arial" w:hAnsi="Arial" w:cs="Arial"/>
                <w:sz w:val="22"/>
                <w:szCs w:val="22"/>
              </w:rPr>
              <w:t>Rawat</w:t>
            </w:r>
            <w:proofErr w:type="spellEnd"/>
          </w:p>
        </w:tc>
        <w:tc>
          <w:tcPr>
            <w:tcW w:w="4333" w:type="dxa"/>
            <w:vAlign w:val="bottom"/>
          </w:tcPr>
          <w:p w14:paraId="7F5DA052" w14:textId="77777777" w:rsidR="00FF303D"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GSMA</w:t>
            </w:r>
          </w:p>
        </w:tc>
      </w:tr>
      <w:tr w:rsidR="00FF303D" w:rsidRPr="00CC3C77" w14:paraId="77BF620A" w14:textId="77777777" w:rsidTr="00E97A2C">
        <w:tc>
          <w:tcPr>
            <w:tcW w:w="4297" w:type="dxa"/>
            <w:vAlign w:val="bottom"/>
          </w:tcPr>
          <w:p w14:paraId="34FD59E2" w14:textId="77777777" w:rsidR="00FF303D" w:rsidRDefault="00FF303D" w:rsidP="00E97A2C">
            <w:pPr>
              <w:widowControl w:val="0"/>
              <w:autoSpaceDE w:val="0"/>
              <w:autoSpaceDN w:val="0"/>
              <w:adjustRightInd w:val="0"/>
              <w:rPr>
                <w:rFonts w:ascii="Arial" w:hAnsi="Arial" w:cs="Arial"/>
                <w:sz w:val="22"/>
                <w:szCs w:val="22"/>
              </w:rPr>
            </w:pPr>
            <w:r>
              <w:rPr>
                <w:rFonts w:ascii="Arial" w:hAnsi="Arial" w:cs="Arial"/>
                <w:sz w:val="22"/>
                <w:szCs w:val="22"/>
              </w:rPr>
              <w:t>Jayne Stancavage</w:t>
            </w:r>
          </w:p>
        </w:tc>
        <w:tc>
          <w:tcPr>
            <w:tcW w:w="4333" w:type="dxa"/>
            <w:vAlign w:val="bottom"/>
          </w:tcPr>
          <w:p w14:paraId="766E1242" w14:textId="77777777" w:rsidR="00FF303D"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Intel</w:t>
            </w:r>
          </w:p>
        </w:tc>
      </w:tr>
      <w:tr w:rsidR="00FF303D" w:rsidRPr="00CC3C77" w14:paraId="0AE6DB6A" w14:textId="77777777" w:rsidTr="00E97A2C">
        <w:tc>
          <w:tcPr>
            <w:tcW w:w="4297" w:type="dxa"/>
            <w:vAlign w:val="bottom"/>
          </w:tcPr>
          <w:p w14:paraId="0421016A" w14:textId="77777777" w:rsidR="00FF303D" w:rsidRPr="004C3FC6" w:rsidRDefault="00FF303D" w:rsidP="00E97A2C">
            <w:pPr>
              <w:rPr>
                <w:rFonts w:ascii="Arial" w:eastAsia="Times New Roman" w:hAnsi="Arial" w:cs="Arial"/>
                <w:sz w:val="22"/>
                <w:szCs w:val="22"/>
              </w:rPr>
            </w:pPr>
            <w:r>
              <w:rPr>
                <w:rFonts w:ascii="Arial" w:eastAsia="Times New Roman" w:hAnsi="Arial" w:cs="Arial"/>
                <w:sz w:val="22"/>
                <w:szCs w:val="22"/>
              </w:rPr>
              <w:t>Damon Ladson</w:t>
            </w:r>
          </w:p>
        </w:tc>
        <w:tc>
          <w:tcPr>
            <w:tcW w:w="4333" w:type="dxa"/>
            <w:vAlign w:val="bottom"/>
          </w:tcPr>
          <w:p w14:paraId="013FE2A7"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Iridium</w:t>
            </w:r>
          </w:p>
        </w:tc>
      </w:tr>
      <w:tr w:rsidR="00FF303D" w:rsidRPr="00CC3C77" w14:paraId="3A8EE81A" w14:textId="77777777" w:rsidTr="00E97A2C">
        <w:tc>
          <w:tcPr>
            <w:tcW w:w="4297" w:type="dxa"/>
            <w:vAlign w:val="bottom"/>
          </w:tcPr>
          <w:p w14:paraId="557C3492"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Zachary Rosenbaum</w:t>
            </w:r>
          </w:p>
        </w:tc>
        <w:tc>
          <w:tcPr>
            <w:tcW w:w="4333" w:type="dxa"/>
            <w:vAlign w:val="bottom"/>
          </w:tcPr>
          <w:p w14:paraId="18F999D3"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SES</w:t>
            </w:r>
          </w:p>
        </w:tc>
      </w:tr>
      <w:tr w:rsidR="00FF303D" w:rsidRPr="00CC3C77" w14:paraId="569C99E1" w14:textId="77777777" w:rsidTr="00E97A2C">
        <w:tc>
          <w:tcPr>
            <w:tcW w:w="4297" w:type="dxa"/>
            <w:vAlign w:val="bottom"/>
          </w:tcPr>
          <w:p w14:paraId="176B0CFB" w14:textId="77777777" w:rsidR="00FF303D" w:rsidRPr="004C3FC6" w:rsidRDefault="00FF303D" w:rsidP="00E97A2C">
            <w:pPr>
              <w:rPr>
                <w:rFonts w:ascii="Arial" w:hAnsi="Arial" w:cs="Arial"/>
                <w:sz w:val="22"/>
                <w:szCs w:val="22"/>
              </w:rPr>
            </w:pPr>
            <w:r w:rsidRPr="004C3FC6">
              <w:rPr>
                <w:rFonts w:ascii="Arial" w:hAnsi="Arial" w:cs="Arial"/>
                <w:sz w:val="22"/>
                <w:szCs w:val="22"/>
              </w:rPr>
              <w:t xml:space="preserve">Rob </w:t>
            </w:r>
            <w:proofErr w:type="spellStart"/>
            <w:r w:rsidRPr="004C3FC6">
              <w:rPr>
                <w:rFonts w:ascii="Arial" w:hAnsi="Arial" w:cs="Arial"/>
                <w:sz w:val="22"/>
                <w:szCs w:val="22"/>
              </w:rPr>
              <w:t>Briskman</w:t>
            </w:r>
            <w:proofErr w:type="spellEnd"/>
          </w:p>
        </w:tc>
        <w:tc>
          <w:tcPr>
            <w:tcW w:w="4333" w:type="dxa"/>
            <w:vAlign w:val="bottom"/>
          </w:tcPr>
          <w:p w14:paraId="00DDC35E"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Sirius/XM</w:t>
            </w:r>
          </w:p>
        </w:tc>
      </w:tr>
      <w:tr w:rsidR="00FF303D" w:rsidRPr="00CC3C77" w14:paraId="217CF8B1" w14:textId="77777777" w:rsidTr="00E97A2C">
        <w:tc>
          <w:tcPr>
            <w:tcW w:w="4297" w:type="dxa"/>
            <w:vAlign w:val="bottom"/>
          </w:tcPr>
          <w:p w14:paraId="50C83770" w14:textId="77777777" w:rsidR="00FF303D" w:rsidRPr="004C3FC6" w:rsidRDefault="00FF303D" w:rsidP="00E97A2C">
            <w:pPr>
              <w:rPr>
                <w:rFonts w:ascii="Arial" w:hAnsi="Arial" w:cs="Arial"/>
                <w:sz w:val="22"/>
                <w:szCs w:val="22"/>
              </w:rPr>
            </w:pPr>
            <w:r>
              <w:rPr>
                <w:rFonts w:ascii="Arial" w:hAnsi="Arial" w:cs="Arial"/>
                <w:sz w:val="22"/>
                <w:szCs w:val="22"/>
              </w:rPr>
              <w:t>Andrew Roy</w:t>
            </w:r>
          </w:p>
        </w:tc>
        <w:tc>
          <w:tcPr>
            <w:tcW w:w="4333" w:type="dxa"/>
            <w:vAlign w:val="bottom"/>
          </w:tcPr>
          <w:p w14:paraId="2C039BCE"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ASR</w:t>
            </w:r>
          </w:p>
        </w:tc>
      </w:tr>
      <w:tr w:rsidR="00FF303D" w:rsidRPr="00CC3C77" w14:paraId="0795E16E" w14:textId="77777777" w:rsidTr="00E97A2C">
        <w:tc>
          <w:tcPr>
            <w:tcW w:w="4297" w:type="dxa"/>
            <w:vAlign w:val="bottom"/>
          </w:tcPr>
          <w:p w14:paraId="525D6362" w14:textId="77777777" w:rsidR="00FF303D" w:rsidRDefault="00FF303D" w:rsidP="00E97A2C">
            <w:pPr>
              <w:rPr>
                <w:rFonts w:ascii="Arial" w:hAnsi="Arial" w:cs="Arial"/>
                <w:sz w:val="22"/>
                <w:szCs w:val="22"/>
              </w:rPr>
            </w:pPr>
            <w:r>
              <w:rPr>
                <w:rFonts w:ascii="Arial" w:hAnsi="Arial" w:cs="Arial"/>
                <w:sz w:val="22"/>
                <w:szCs w:val="22"/>
              </w:rPr>
              <w:t>Gregory Baker</w:t>
            </w:r>
          </w:p>
        </w:tc>
        <w:tc>
          <w:tcPr>
            <w:tcW w:w="4333" w:type="dxa"/>
            <w:vAlign w:val="bottom"/>
          </w:tcPr>
          <w:p w14:paraId="63BA9292"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ASR</w:t>
            </w:r>
          </w:p>
        </w:tc>
      </w:tr>
      <w:tr w:rsidR="00FF303D" w:rsidRPr="00CC3C77" w14:paraId="37F03940" w14:textId="77777777" w:rsidTr="00E97A2C">
        <w:tc>
          <w:tcPr>
            <w:tcW w:w="4297" w:type="dxa"/>
            <w:vAlign w:val="bottom"/>
          </w:tcPr>
          <w:p w14:paraId="1BF5EC24" w14:textId="77777777" w:rsidR="00FF303D" w:rsidRDefault="00FF303D" w:rsidP="00E97A2C">
            <w:pPr>
              <w:rPr>
                <w:rFonts w:ascii="Arial" w:hAnsi="Arial" w:cs="Arial"/>
                <w:sz w:val="22"/>
                <w:szCs w:val="22"/>
              </w:rPr>
            </w:pPr>
            <w:r>
              <w:rPr>
                <w:rFonts w:ascii="Arial" w:hAnsi="Arial" w:cs="Arial"/>
                <w:sz w:val="22"/>
                <w:szCs w:val="22"/>
              </w:rPr>
              <w:t>Jack Wengryniuk</w:t>
            </w:r>
          </w:p>
        </w:tc>
        <w:tc>
          <w:tcPr>
            <w:tcW w:w="4333" w:type="dxa"/>
            <w:vAlign w:val="bottom"/>
          </w:tcPr>
          <w:p w14:paraId="4470D6E0"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Inmarsat</w:t>
            </w:r>
          </w:p>
        </w:tc>
      </w:tr>
      <w:tr w:rsidR="00FF303D" w:rsidRPr="00CC3C77" w14:paraId="11B808AA" w14:textId="77777777" w:rsidTr="00E97A2C">
        <w:tc>
          <w:tcPr>
            <w:tcW w:w="8630" w:type="dxa"/>
            <w:gridSpan w:val="2"/>
          </w:tcPr>
          <w:p w14:paraId="15D118FB" w14:textId="77777777" w:rsidR="00FF303D" w:rsidRPr="00CC3C77" w:rsidRDefault="00FF303D" w:rsidP="00E97A2C">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Observers</w:t>
            </w:r>
          </w:p>
        </w:tc>
      </w:tr>
      <w:tr w:rsidR="00FF303D" w:rsidRPr="00CC3C77" w14:paraId="04D46EE8" w14:textId="77777777" w:rsidTr="00E97A2C">
        <w:tc>
          <w:tcPr>
            <w:tcW w:w="4297" w:type="dxa"/>
          </w:tcPr>
          <w:p w14:paraId="5C310D11" w14:textId="77777777" w:rsidR="00FF303D" w:rsidRPr="00CC3C77" w:rsidRDefault="00FF303D" w:rsidP="00E97A2C">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Name</w:t>
            </w:r>
          </w:p>
        </w:tc>
        <w:tc>
          <w:tcPr>
            <w:tcW w:w="4333" w:type="dxa"/>
          </w:tcPr>
          <w:p w14:paraId="60CF1E90" w14:textId="77777777" w:rsidR="00FF303D" w:rsidRPr="00CC3C77" w:rsidRDefault="00FF303D" w:rsidP="00E97A2C">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FF303D" w:rsidRPr="00CC3C77" w14:paraId="19A230C1" w14:textId="77777777" w:rsidTr="00E97A2C">
        <w:tc>
          <w:tcPr>
            <w:tcW w:w="4297" w:type="dxa"/>
            <w:vAlign w:val="bottom"/>
          </w:tcPr>
          <w:p w14:paraId="64AF5FAB" w14:textId="77777777" w:rsidR="00FF303D" w:rsidRPr="004C3FC6" w:rsidRDefault="00FF303D" w:rsidP="00E97A2C">
            <w:pPr>
              <w:rPr>
                <w:rFonts w:ascii="Arial" w:eastAsia="Times New Roman" w:hAnsi="Arial" w:cs="Arial"/>
                <w:sz w:val="22"/>
                <w:szCs w:val="22"/>
              </w:rPr>
            </w:pPr>
            <w:r w:rsidRPr="004C3FC6">
              <w:rPr>
                <w:rFonts w:ascii="Arial" w:eastAsia="Times New Roman" w:hAnsi="Arial" w:cs="Arial"/>
                <w:sz w:val="22"/>
                <w:szCs w:val="22"/>
              </w:rPr>
              <w:t>Tom Hayden</w:t>
            </w:r>
          </w:p>
        </w:tc>
        <w:tc>
          <w:tcPr>
            <w:tcW w:w="4333" w:type="dxa"/>
            <w:vAlign w:val="bottom"/>
          </w:tcPr>
          <w:p w14:paraId="36F61576" w14:textId="77777777" w:rsidR="00FF303D" w:rsidRPr="00CC3C77" w:rsidRDefault="00FF303D" w:rsidP="00E97A2C">
            <w:pPr>
              <w:rPr>
                <w:rFonts w:ascii="Arial" w:eastAsia="Times New Roman" w:hAnsi="Arial" w:cs="Arial"/>
                <w:sz w:val="22"/>
                <w:szCs w:val="22"/>
              </w:rPr>
            </w:pPr>
            <w:r w:rsidRPr="00CC3C77">
              <w:rPr>
                <w:rFonts w:ascii="Arial" w:eastAsia="Times New Roman" w:hAnsi="Arial" w:cs="Arial"/>
                <w:sz w:val="22"/>
                <w:szCs w:val="22"/>
              </w:rPr>
              <w:t>TLH Consulting</w:t>
            </w:r>
          </w:p>
        </w:tc>
      </w:tr>
      <w:tr w:rsidR="00FF303D" w:rsidRPr="00CC3C77" w14:paraId="1921E746" w14:textId="77777777" w:rsidTr="00E97A2C">
        <w:tc>
          <w:tcPr>
            <w:tcW w:w="4297" w:type="dxa"/>
          </w:tcPr>
          <w:p w14:paraId="7E350A44" w14:textId="77777777" w:rsidR="00FF303D" w:rsidRPr="00B609FF" w:rsidRDefault="00FF303D" w:rsidP="00E97A2C">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Don Jansky</w:t>
            </w:r>
          </w:p>
        </w:tc>
        <w:tc>
          <w:tcPr>
            <w:tcW w:w="4333" w:type="dxa"/>
          </w:tcPr>
          <w:p w14:paraId="53D7CEB5" w14:textId="77777777" w:rsidR="00FF303D" w:rsidRPr="00CC3C77" w:rsidRDefault="00FF303D" w:rsidP="00E97A2C">
            <w:pPr>
              <w:widowControl w:val="0"/>
              <w:autoSpaceDE w:val="0"/>
              <w:autoSpaceDN w:val="0"/>
              <w:adjustRightInd w:val="0"/>
              <w:rPr>
                <w:rFonts w:ascii="Arial" w:eastAsia="Times New Roman" w:hAnsi="Arial" w:cs="Arial"/>
                <w:sz w:val="22"/>
                <w:szCs w:val="22"/>
              </w:rPr>
            </w:pPr>
            <w:r w:rsidRPr="00CC3C77">
              <w:rPr>
                <w:rFonts w:ascii="Arial" w:eastAsia="Times New Roman" w:hAnsi="Arial" w:cs="Arial"/>
                <w:sz w:val="22"/>
                <w:szCs w:val="22"/>
              </w:rPr>
              <w:t>Jansky-</w:t>
            </w:r>
            <w:proofErr w:type="spellStart"/>
            <w:r w:rsidRPr="00CC3C77">
              <w:rPr>
                <w:rFonts w:ascii="Arial" w:eastAsia="Times New Roman" w:hAnsi="Arial" w:cs="Arial"/>
                <w:sz w:val="22"/>
                <w:szCs w:val="22"/>
              </w:rPr>
              <w:t>Barmat</w:t>
            </w:r>
            <w:proofErr w:type="spellEnd"/>
            <w:r w:rsidRPr="00CC3C77">
              <w:rPr>
                <w:rFonts w:ascii="Arial" w:eastAsia="Times New Roman" w:hAnsi="Arial" w:cs="Arial"/>
                <w:sz w:val="22"/>
                <w:szCs w:val="22"/>
              </w:rPr>
              <w:t xml:space="preserve"> Telecommunications</w:t>
            </w:r>
          </w:p>
        </w:tc>
      </w:tr>
      <w:tr w:rsidR="00FF303D" w:rsidRPr="00CC3C77" w14:paraId="0A8009A6" w14:textId="77777777" w:rsidTr="00E97A2C">
        <w:tc>
          <w:tcPr>
            <w:tcW w:w="4297" w:type="dxa"/>
            <w:vAlign w:val="bottom"/>
          </w:tcPr>
          <w:p w14:paraId="44B22306" w14:textId="77777777" w:rsidR="00FF303D" w:rsidRPr="004C3FC6" w:rsidRDefault="00FF303D" w:rsidP="00E97A2C">
            <w:pPr>
              <w:rPr>
                <w:rFonts w:ascii="Arial" w:eastAsia="Times New Roman" w:hAnsi="Arial" w:cs="Arial"/>
                <w:sz w:val="22"/>
                <w:szCs w:val="22"/>
              </w:rPr>
            </w:pPr>
            <w:r w:rsidRPr="004C3FC6">
              <w:rPr>
                <w:rFonts w:ascii="Arial" w:eastAsia="Times New Roman" w:hAnsi="Arial" w:cs="Arial"/>
                <w:sz w:val="22"/>
                <w:szCs w:val="22"/>
              </w:rPr>
              <w:t>Shelli Rose Haskins</w:t>
            </w:r>
          </w:p>
        </w:tc>
        <w:tc>
          <w:tcPr>
            <w:tcW w:w="4333" w:type="dxa"/>
            <w:vAlign w:val="bottom"/>
          </w:tcPr>
          <w:p w14:paraId="00F678AC"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ACES for NOAA</w:t>
            </w:r>
          </w:p>
        </w:tc>
      </w:tr>
      <w:tr w:rsidR="00FF303D" w:rsidRPr="00CC3C77" w14:paraId="021A3B16" w14:textId="77777777" w:rsidTr="00E97A2C">
        <w:tc>
          <w:tcPr>
            <w:tcW w:w="4297" w:type="dxa"/>
            <w:vAlign w:val="bottom"/>
          </w:tcPr>
          <w:p w14:paraId="6CFECA65"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Larry Reed</w:t>
            </w:r>
          </w:p>
        </w:tc>
        <w:tc>
          <w:tcPr>
            <w:tcW w:w="4333" w:type="dxa"/>
            <w:vAlign w:val="bottom"/>
          </w:tcPr>
          <w:p w14:paraId="05A766AA"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ARTS for NASA</w:t>
            </w:r>
          </w:p>
        </w:tc>
      </w:tr>
      <w:tr w:rsidR="00FF303D" w:rsidRPr="00CC3C77" w14:paraId="7AD2BA5E" w14:textId="77777777" w:rsidTr="00E97A2C">
        <w:tc>
          <w:tcPr>
            <w:tcW w:w="4297" w:type="dxa"/>
            <w:vAlign w:val="bottom"/>
          </w:tcPr>
          <w:p w14:paraId="43597EBA"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 xml:space="preserve">Charles </w:t>
            </w:r>
            <w:proofErr w:type="spellStart"/>
            <w:r>
              <w:rPr>
                <w:rFonts w:ascii="Arial" w:eastAsia="Times New Roman" w:hAnsi="Arial" w:cs="Arial"/>
                <w:sz w:val="22"/>
                <w:szCs w:val="22"/>
              </w:rPr>
              <w:t>Wende</w:t>
            </w:r>
            <w:proofErr w:type="spellEnd"/>
          </w:p>
        </w:tc>
        <w:tc>
          <w:tcPr>
            <w:tcW w:w="4333" w:type="dxa"/>
            <w:vAlign w:val="bottom"/>
          </w:tcPr>
          <w:p w14:paraId="5B5F8734"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ASTS for NASA</w:t>
            </w:r>
          </w:p>
        </w:tc>
      </w:tr>
      <w:tr w:rsidR="00FF303D" w:rsidRPr="00CC3C77" w14:paraId="450A3F0C" w14:textId="77777777" w:rsidTr="00E97A2C">
        <w:tc>
          <w:tcPr>
            <w:tcW w:w="4297" w:type="dxa"/>
            <w:vAlign w:val="bottom"/>
          </w:tcPr>
          <w:p w14:paraId="0144983F" w14:textId="77777777" w:rsidR="00FF303D" w:rsidRPr="00B609FF" w:rsidRDefault="00FF303D" w:rsidP="00E97A2C">
            <w:pPr>
              <w:rPr>
                <w:rFonts w:ascii="Arial" w:eastAsia="Times New Roman" w:hAnsi="Arial" w:cs="Arial"/>
                <w:sz w:val="22"/>
                <w:szCs w:val="22"/>
              </w:rPr>
            </w:pPr>
            <w:r w:rsidRPr="00B609FF">
              <w:rPr>
                <w:rFonts w:ascii="Arial" w:eastAsia="Times New Roman" w:hAnsi="Arial" w:cs="Arial"/>
                <w:sz w:val="22"/>
                <w:szCs w:val="22"/>
              </w:rPr>
              <w:t>Mike Biggs</w:t>
            </w:r>
          </w:p>
        </w:tc>
        <w:tc>
          <w:tcPr>
            <w:tcW w:w="4333" w:type="dxa"/>
            <w:vAlign w:val="bottom"/>
          </w:tcPr>
          <w:p w14:paraId="3F91522C"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FAA</w:t>
            </w:r>
          </w:p>
        </w:tc>
      </w:tr>
      <w:tr w:rsidR="00FF303D" w:rsidRPr="00CC3C77" w14:paraId="56ED00B6" w14:textId="77777777" w:rsidTr="00E97A2C">
        <w:tc>
          <w:tcPr>
            <w:tcW w:w="4297" w:type="dxa"/>
            <w:vAlign w:val="bottom"/>
          </w:tcPr>
          <w:p w14:paraId="3521853A" w14:textId="77777777" w:rsidR="00FF303D" w:rsidRPr="00B609FF" w:rsidRDefault="00FF303D" w:rsidP="00E97A2C">
            <w:pPr>
              <w:rPr>
                <w:rFonts w:ascii="Arial" w:eastAsia="Times New Roman" w:hAnsi="Arial" w:cs="Arial"/>
                <w:sz w:val="22"/>
                <w:szCs w:val="22"/>
              </w:rPr>
            </w:pPr>
            <w:r w:rsidRPr="00B609FF">
              <w:rPr>
                <w:rFonts w:ascii="Arial" w:eastAsia="Times New Roman" w:hAnsi="Arial" w:cs="Arial"/>
                <w:sz w:val="22"/>
                <w:szCs w:val="22"/>
              </w:rPr>
              <w:t>Amy Sanders</w:t>
            </w:r>
          </w:p>
        </w:tc>
        <w:tc>
          <w:tcPr>
            <w:tcW w:w="4333" w:type="dxa"/>
            <w:vAlign w:val="bottom"/>
          </w:tcPr>
          <w:p w14:paraId="6200E20D" w14:textId="77777777" w:rsidR="00FF303D" w:rsidRPr="00CC3C77" w:rsidRDefault="00FF303D" w:rsidP="00E97A2C">
            <w:pPr>
              <w:rPr>
                <w:rFonts w:ascii="Arial" w:eastAsia="Times New Roman" w:hAnsi="Arial" w:cs="Arial"/>
                <w:sz w:val="22"/>
                <w:szCs w:val="22"/>
              </w:rPr>
            </w:pPr>
            <w:r>
              <w:rPr>
                <w:rFonts w:ascii="Arial" w:eastAsia="Times New Roman" w:hAnsi="Arial" w:cs="Arial"/>
                <w:sz w:val="22"/>
                <w:szCs w:val="22"/>
              </w:rPr>
              <w:t>NTIA</w:t>
            </w:r>
          </w:p>
        </w:tc>
      </w:tr>
      <w:tr w:rsidR="00FF303D" w:rsidRPr="00CC3C77" w14:paraId="64A7932D" w14:textId="77777777" w:rsidTr="00E97A2C">
        <w:tc>
          <w:tcPr>
            <w:tcW w:w="4297" w:type="dxa"/>
            <w:vAlign w:val="bottom"/>
          </w:tcPr>
          <w:p w14:paraId="5D4126D9" w14:textId="77777777" w:rsidR="00FF303D" w:rsidRPr="00B609FF" w:rsidRDefault="00FF303D" w:rsidP="00E97A2C">
            <w:pPr>
              <w:rPr>
                <w:rFonts w:ascii="Arial" w:eastAsia="Times New Roman" w:hAnsi="Arial" w:cs="Arial"/>
                <w:sz w:val="22"/>
                <w:szCs w:val="22"/>
              </w:rPr>
            </w:pPr>
            <w:r>
              <w:rPr>
                <w:rFonts w:ascii="Arial" w:eastAsia="Times New Roman" w:hAnsi="Arial" w:cs="Arial"/>
                <w:sz w:val="22"/>
                <w:szCs w:val="22"/>
              </w:rPr>
              <w:t xml:space="preserve">Lauren </w:t>
            </w:r>
            <w:proofErr w:type="spellStart"/>
            <w:r>
              <w:rPr>
                <w:rFonts w:ascii="Arial" w:eastAsia="Times New Roman" w:hAnsi="Arial" w:cs="Arial"/>
                <w:sz w:val="22"/>
                <w:szCs w:val="22"/>
              </w:rPr>
              <w:t>Crean</w:t>
            </w:r>
            <w:proofErr w:type="spellEnd"/>
          </w:p>
        </w:tc>
        <w:tc>
          <w:tcPr>
            <w:tcW w:w="4333" w:type="dxa"/>
            <w:vAlign w:val="bottom"/>
          </w:tcPr>
          <w:p w14:paraId="277C3FC8"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TMG Telecom</w:t>
            </w:r>
          </w:p>
        </w:tc>
      </w:tr>
      <w:tr w:rsidR="00FF303D" w:rsidRPr="00CC3C77" w14:paraId="78648236" w14:textId="77777777" w:rsidTr="00E97A2C">
        <w:tc>
          <w:tcPr>
            <w:tcW w:w="4297" w:type="dxa"/>
            <w:vAlign w:val="bottom"/>
          </w:tcPr>
          <w:p w14:paraId="0BC6160B"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 xml:space="preserve">Andy </w:t>
            </w:r>
            <w:proofErr w:type="spellStart"/>
            <w:r>
              <w:rPr>
                <w:rFonts w:ascii="Arial" w:eastAsia="Times New Roman" w:hAnsi="Arial" w:cs="Arial"/>
                <w:sz w:val="22"/>
                <w:szCs w:val="22"/>
              </w:rPr>
              <w:t>Feltman</w:t>
            </w:r>
            <w:proofErr w:type="spellEnd"/>
          </w:p>
        </w:tc>
        <w:tc>
          <w:tcPr>
            <w:tcW w:w="4333" w:type="dxa"/>
            <w:vAlign w:val="bottom"/>
          </w:tcPr>
          <w:p w14:paraId="49485EAA" w14:textId="77777777" w:rsidR="00FF303D" w:rsidRDefault="00FF303D" w:rsidP="00E97A2C">
            <w:pPr>
              <w:rPr>
                <w:rFonts w:ascii="Arial" w:eastAsia="Times New Roman" w:hAnsi="Arial" w:cs="Arial"/>
                <w:sz w:val="22"/>
                <w:szCs w:val="22"/>
              </w:rPr>
            </w:pPr>
            <w:proofErr w:type="spellStart"/>
            <w:r>
              <w:rPr>
                <w:rFonts w:ascii="Arial" w:eastAsia="Times New Roman" w:hAnsi="Arial" w:cs="Arial"/>
                <w:sz w:val="22"/>
                <w:szCs w:val="22"/>
              </w:rPr>
              <w:t>Peraton</w:t>
            </w:r>
            <w:proofErr w:type="spellEnd"/>
            <w:r>
              <w:rPr>
                <w:rFonts w:ascii="Arial" w:eastAsia="Times New Roman" w:hAnsi="Arial" w:cs="Arial"/>
                <w:sz w:val="22"/>
                <w:szCs w:val="22"/>
              </w:rPr>
              <w:t xml:space="preserve"> for DoD/CIO</w:t>
            </w:r>
          </w:p>
        </w:tc>
      </w:tr>
      <w:tr w:rsidR="00FF303D" w:rsidRPr="00CC3C77" w14:paraId="0F890AC8" w14:textId="77777777" w:rsidTr="00E97A2C">
        <w:tc>
          <w:tcPr>
            <w:tcW w:w="4297" w:type="dxa"/>
            <w:vAlign w:val="bottom"/>
          </w:tcPr>
          <w:p w14:paraId="42E44562"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James Higgins</w:t>
            </w:r>
          </w:p>
        </w:tc>
        <w:tc>
          <w:tcPr>
            <w:tcW w:w="4333" w:type="dxa"/>
            <w:vAlign w:val="bottom"/>
          </w:tcPr>
          <w:p w14:paraId="4A468C81"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ASRC</w:t>
            </w:r>
          </w:p>
        </w:tc>
      </w:tr>
      <w:tr w:rsidR="00FF303D" w:rsidRPr="00CC3C77" w14:paraId="79DF6151" w14:textId="77777777" w:rsidTr="00E97A2C">
        <w:tc>
          <w:tcPr>
            <w:tcW w:w="4297" w:type="dxa"/>
            <w:vAlign w:val="bottom"/>
          </w:tcPr>
          <w:p w14:paraId="176F4CF0"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 xml:space="preserve">Pat </w:t>
            </w:r>
            <w:proofErr w:type="spellStart"/>
            <w:r>
              <w:rPr>
                <w:rFonts w:ascii="Arial" w:eastAsia="Times New Roman" w:hAnsi="Arial" w:cs="Arial"/>
                <w:sz w:val="22"/>
                <w:szCs w:val="22"/>
              </w:rPr>
              <w:t>Amodio</w:t>
            </w:r>
            <w:proofErr w:type="spellEnd"/>
          </w:p>
        </w:tc>
        <w:tc>
          <w:tcPr>
            <w:tcW w:w="4333" w:type="dxa"/>
            <w:vAlign w:val="bottom"/>
          </w:tcPr>
          <w:p w14:paraId="23E74218"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Thales</w:t>
            </w:r>
          </w:p>
        </w:tc>
      </w:tr>
      <w:tr w:rsidR="00FF303D" w:rsidRPr="00CC3C77" w14:paraId="038013FB" w14:textId="77777777" w:rsidTr="00E97A2C">
        <w:tc>
          <w:tcPr>
            <w:tcW w:w="4297" w:type="dxa"/>
            <w:vAlign w:val="bottom"/>
          </w:tcPr>
          <w:p w14:paraId="09A54F06"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 xml:space="preserve">Tom </w:t>
            </w:r>
            <w:proofErr w:type="spellStart"/>
            <w:r>
              <w:rPr>
                <w:rFonts w:ascii="Arial" w:eastAsia="Times New Roman" w:hAnsi="Arial" w:cs="Arial"/>
                <w:sz w:val="22"/>
                <w:szCs w:val="22"/>
              </w:rPr>
              <w:t>VonDeak</w:t>
            </w:r>
            <w:proofErr w:type="spellEnd"/>
          </w:p>
        </w:tc>
        <w:tc>
          <w:tcPr>
            <w:tcW w:w="4333" w:type="dxa"/>
            <w:vAlign w:val="bottom"/>
          </w:tcPr>
          <w:p w14:paraId="25D5508E"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ACES</w:t>
            </w:r>
          </w:p>
        </w:tc>
      </w:tr>
      <w:tr w:rsidR="00FF303D" w:rsidRPr="00CC3C77" w14:paraId="56FB3B0A" w14:textId="77777777" w:rsidTr="00E97A2C">
        <w:tc>
          <w:tcPr>
            <w:tcW w:w="4297" w:type="dxa"/>
            <w:vAlign w:val="bottom"/>
          </w:tcPr>
          <w:p w14:paraId="638B4718"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Jonathan Williams</w:t>
            </w:r>
          </w:p>
        </w:tc>
        <w:tc>
          <w:tcPr>
            <w:tcW w:w="4333" w:type="dxa"/>
            <w:vAlign w:val="bottom"/>
          </w:tcPr>
          <w:p w14:paraId="7133456C"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NSF</w:t>
            </w:r>
          </w:p>
        </w:tc>
      </w:tr>
      <w:tr w:rsidR="00FF303D" w:rsidRPr="00CC3C77" w14:paraId="308CD93B" w14:textId="77777777" w:rsidTr="00E97A2C">
        <w:tc>
          <w:tcPr>
            <w:tcW w:w="4297" w:type="dxa"/>
            <w:vAlign w:val="bottom"/>
          </w:tcPr>
          <w:p w14:paraId="7F14E3BE"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 xml:space="preserve">Dave </w:t>
            </w:r>
            <w:proofErr w:type="spellStart"/>
            <w:r>
              <w:rPr>
                <w:rFonts w:ascii="Arial" w:eastAsia="Times New Roman" w:hAnsi="Arial" w:cs="Arial"/>
                <w:sz w:val="22"/>
                <w:szCs w:val="22"/>
              </w:rPr>
              <w:t>Pattillo</w:t>
            </w:r>
            <w:proofErr w:type="spellEnd"/>
          </w:p>
        </w:tc>
        <w:tc>
          <w:tcPr>
            <w:tcW w:w="4333" w:type="dxa"/>
            <w:vAlign w:val="bottom"/>
          </w:tcPr>
          <w:p w14:paraId="5F71EC8D"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SpaceX</w:t>
            </w:r>
          </w:p>
        </w:tc>
      </w:tr>
      <w:tr w:rsidR="00FF303D" w:rsidRPr="00CC3C77" w14:paraId="3A102B60" w14:textId="77777777" w:rsidTr="00E97A2C">
        <w:tc>
          <w:tcPr>
            <w:tcW w:w="4297" w:type="dxa"/>
            <w:vAlign w:val="bottom"/>
          </w:tcPr>
          <w:p w14:paraId="26767783"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 xml:space="preserve">Gerry </w:t>
            </w:r>
            <w:proofErr w:type="spellStart"/>
            <w:r>
              <w:rPr>
                <w:rFonts w:ascii="Arial" w:eastAsia="Times New Roman" w:hAnsi="Arial" w:cs="Arial"/>
                <w:sz w:val="22"/>
                <w:szCs w:val="22"/>
              </w:rPr>
              <w:t>Shewan</w:t>
            </w:r>
            <w:proofErr w:type="spellEnd"/>
          </w:p>
        </w:tc>
        <w:tc>
          <w:tcPr>
            <w:tcW w:w="4333" w:type="dxa"/>
            <w:vAlign w:val="bottom"/>
          </w:tcPr>
          <w:p w14:paraId="29D3B695"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Telecomm Strategies</w:t>
            </w:r>
          </w:p>
        </w:tc>
      </w:tr>
      <w:tr w:rsidR="00FF303D" w:rsidRPr="00CC3C77" w14:paraId="56942F3D" w14:textId="77777777" w:rsidTr="00E97A2C">
        <w:tc>
          <w:tcPr>
            <w:tcW w:w="4297" w:type="dxa"/>
            <w:vAlign w:val="bottom"/>
          </w:tcPr>
          <w:p w14:paraId="195CD306"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Kim Kolb</w:t>
            </w:r>
          </w:p>
        </w:tc>
        <w:tc>
          <w:tcPr>
            <w:tcW w:w="4333" w:type="dxa"/>
            <w:vAlign w:val="bottom"/>
          </w:tcPr>
          <w:p w14:paraId="19185C28"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Boeing</w:t>
            </w:r>
          </w:p>
        </w:tc>
      </w:tr>
      <w:tr w:rsidR="00FF303D" w:rsidRPr="00CC3C77" w14:paraId="08B97047" w14:textId="77777777" w:rsidTr="00E97A2C">
        <w:tc>
          <w:tcPr>
            <w:tcW w:w="4297" w:type="dxa"/>
            <w:vAlign w:val="bottom"/>
          </w:tcPr>
          <w:p w14:paraId="0DE526A8"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Kellen Gibson</w:t>
            </w:r>
          </w:p>
        </w:tc>
        <w:tc>
          <w:tcPr>
            <w:tcW w:w="4333" w:type="dxa"/>
            <w:vAlign w:val="bottom"/>
          </w:tcPr>
          <w:p w14:paraId="2B08B94C"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NTIA</w:t>
            </w:r>
          </w:p>
        </w:tc>
      </w:tr>
      <w:tr w:rsidR="009356CC" w:rsidRPr="00CC3C77" w14:paraId="66E24F68" w14:textId="77777777" w:rsidTr="00A04A48">
        <w:tblPrEx>
          <w:tblW w:w="0" w:type="auto"/>
          <w:tblPrExChange w:id="38" w:author="John Wengryniuk" w:date="2018-08-08T13:56:00Z">
            <w:tblPrEx>
              <w:tblW w:w="0" w:type="auto"/>
            </w:tblPrEx>
          </w:tblPrExChange>
        </w:tblPrEx>
        <w:tc>
          <w:tcPr>
            <w:tcW w:w="4297" w:type="dxa"/>
            <w:tcPrChange w:id="39" w:author="John Wengryniuk" w:date="2018-08-08T13:56:00Z">
              <w:tcPr>
                <w:tcW w:w="4297" w:type="dxa"/>
                <w:vAlign w:val="bottom"/>
              </w:tcPr>
            </w:tcPrChange>
          </w:tcPr>
          <w:p w14:paraId="7CDEFDFA" w14:textId="70838677" w:rsidR="009356CC" w:rsidRDefault="009356CC" w:rsidP="009356CC">
            <w:pPr>
              <w:rPr>
                <w:rFonts w:ascii="Arial" w:eastAsia="Times New Roman" w:hAnsi="Arial" w:cs="Arial"/>
                <w:sz w:val="22"/>
                <w:szCs w:val="22"/>
              </w:rPr>
            </w:pPr>
            <w:ins w:id="40" w:author="John Wengryniuk" w:date="2018-08-08T13:56:00Z">
              <w:r>
                <w:rPr>
                  <w:color w:val="1F497D"/>
                </w:rPr>
                <w:t>Colin Alberts</w:t>
              </w:r>
            </w:ins>
          </w:p>
        </w:tc>
        <w:tc>
          <w:tcPr>
            <w:tcW w:w="4333" w:type="dxa"/>
            <w:tcPrChange w:id="41" w:author="John Wengryniuk" w:date="2018-08-08T13:56:00Z">
              <w:tcPr>
                <w:tcW w:w="4333" w:type="dxa"/>
                <w:vAlign w:val="bottom"/>
              </w:tcPr>
            </w:tcPrChange>
          </w:tcPr>
          <w:p w14:paraId="11C25277" w14:textId="74E1AAEB" w:rsidR="009356CC" w:rsidRDefault="009356CC" w:rsidP="009356CC">
            <w:pPr>
              <w:rPr>
                <w:rFonts w:ascii="Arial" w:eastAsia="Times New Roman" w:hAnsi="Arial" w:cs="Arial"/>
                <w:sz w:val="22"/>
                <w:szCs w:val="22"/>
              </w:rPr>
            </w:pPr>
            <w:ins w:id="42" w:author="John Wengryniuk" w:date="2018-08-08T13:56:00Z">
              <w:r w:rsidRPr="00EC2150">
                <w:rPr>
                  <w:color w:val="1F497D"/>
                </w:rPr>
                <w:t>FTI for DoD/DISA</w:t>
              </w:r>
            </w:ins>
          </w:p>
        </w:tc>
      </w:tr>
      <w:tr w:rsidR="00FF303D" w:rsidRPr="00CC3C77" w14:paraId="3DC15157" w14:textId="77777777" w:rsidTr="00E97A2C">
        <w:tc>
          <w:tcPr>
            <w:tcW w:w="8630" w:type="dxa"/>
            <w:gridSpan w:val="2"/>
          </w:tcPr>
          <w:p w14:paraId="4D151B33" w14:textId="77777777" w:rsidR="00FF303D" w:rsidRPr="00B609FF" w:rsidRDefault="00FF303D" w:rsidP="00E97A2C">
            <w:pPr>
              <w:widowControl w:val="0"/>
              <w:autoSpaceDE w:val="0"/>
              <w:autoSpaceDN w:val="0"/>
              <w:adjustRightInd w:val="0"/>
              <w:jc w:val="center"/>
              <w:rPr>
                <w:rFonts w:ascii="Arial" w:eastAsia="Times New Roman" w:hAnsi="Arial" w:cs="Arial"/>
                <w:sz w:val="22"/>
                <w:szCs w:val="22"/>
              </w:rPr>
            </w:pPr>
            <w:r w:rsidRPr="00B609FF">
              <w:rPr>
                <w:rFonts w:ascii="Arial" w:eastAsia="Times New Roman" w:hAnsi="Arial" w:cs="Arial"/>
                <w:sz w:val="22"/>
                <w:szCs w:val="22"/>
              </w:rPr>
              <w:t>FCC Representatives</w:t>
            </w:r>
          </w:p>
        </w:tc>
      </w:tr>
      <w:tr w:rsidR="00FF303D" w:rsidRPr="00CC3C77" w14:paraId="6AABC92E" w14:textId="77777777" w:rsidTr="00E97A2C">
        <w:tc>
          <w:tcPr>
            <w:tcW w:w="4297" w:type="dxa"/>
          </w:tcPr>
          <w:p w14:paraId="3C5A39F7" w14:textId="77777777" w:rsidR="00FF303D" w:rsidRPr="00B609FF" w:rsidRDefault="00FF303D" w:rsidP="00E97A2C">
            <w:pPr>
              <w:widowControl w:val="0"/>
              <w:autoSpaceDE w:val="0"/>
              <w:autoSpaceDN w:val="0"/>
              <w:adjustRightInd w:val="0"/>
              <w:jc w:val="center"/>
              <w:rPr>
                <w:rFonts w:ascii="Arial" w:eastAsia="Times New Roman" w:hAnsi="Arial" w:cs="Arial"/>
                <w:sz w:val="22"/>
                <w:szCs w:val="22"/>
              </w:rPr>
            </w:pPr>
            <w:r w:rsidRPr="00B609FF">
              <w:rPr>
                <w:rFonts w:ascii="Arial" w:eastAsia="Times New Roman" w:hAnsi="Arial" w:cs="Arial"/>
                <w:sz w:val="22"/>
                <w:szCs w:val="22"/>
              </w:rPr>
              <w:t>Name</w:t>
            </w:r>
          </w:p>
        </w:tc>
        <w:tc>
          <w:tcPr>
            <w:tcW w:w="4333" w:type="dxa"/>
          </w:tcPr>
          <w:p w14:paraId="6C6E9DE2" w14:textId="77777777" w:rsidR="00FF303D" w:rsidRPr="00CC3C77" w:rsidRDefault="00FF303D" w:rsidP="00E97A2C">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FF303D" w:rsidRPr="00CC3C77" w14:paraId="45F82881" w14:textId="77777777" w:rsidTr="00E97A2C">
        <w:tc>
          <w:tcPr>
            <w:tcW w:w="4297" w:type="dxa"/>
            <w:vAlign w:val="bottom"/>
          </w:tcPr>
          <w:p w14:paraId="5B51E112" w14:textId="77777777" w:rsidR="00FF303D" w:rsidRPr="00B609FF" w:rsidRDefault="00FF303D" w:rsidP="00E97A2C">
            <w:pPr>
              <w:rPr>
                <w:rFonts w:ascii="Arial" w:eastAsia="Times New Roman" w:hAnsi="Arial" w:cs="Arial"/>
                <w:sz w:val="22"/>
                <w:szCs w:val="22"/>
              </w:rPr>
            </w:pPr>
            <w:r w:rsidRPr="00B609FF">
              <w:rPr>
                <w:rFonts w:ascii="Arial" w:eastAsia="Times New Roman" w:hAnsi="Arial" w:cs="Arial"/>
                <w:sz w:val="22"/>
                <w:szCs w:val="22"/>
              </w:rPr>
              <w:t xml:space="preserve">Michael Mullinix </w:t>
            </w:r>
          </w:p>
        </w:tc>
        <w:tc>
          <w:tcPr>
            <w:tcW w:w="4333" w:type="dxa"/>
            <w:vAlign w:val="bottom"/>
          </w:tcPr>
          <w:p w14:paraId="6F3456F0" w14:textId="77777777" w:rsidR="00FF303D" w:rsidRPr="00CC3C77" w:rsidRDefault="00FF303D" w:rsidP="00E97A2C">
            <w:pPr>
              <w:rPr>
                <w:rFonts w:ascii="Arial" w:eastAsia="Times New Roman" w:hAnsi="Arial" w:cs="Arial"/>
                <w:sz w:val="22"/>
                <w:szCs w:val="22"/>
              </w:rPr>
            </w:pPr>
            <w:r w:rsidRPr="00CC3C77">
              <w:rPr>
                <w:rFonts w:ascii="Arial" w:eastAsia="Times New Roman" w:hAnsi="Arial" w:cs="Arial"/>
                <w:sz w:val="22"/>
                <w:szCs w:val="22"/>
              </w:rPr>
              <w:t>FCC</w:t>
            </w:r>
          </w:p>
        </w:tc>
      </w:tr>
      <w:tr w:rsidR="00FF303D" w:rsidRPr="00CC3C77" w14:paraId="0628ED92" w14:textId="77777777" w:rsidTr="00E97A2C">
        <w:tc>
          <w:tcPr>
            <w:tcW w:w="4297" w:type="dxa"/>
            <w:vAlign w:val="bottom"/>
          </w:tcPr>
          <w:p w14:paraId="5C36A551" w14:textId="77777777" w:rsidR="00FF303D" w:rsidRPr="00B609FF" w:rsidRDefault="00FF303D" w:rsidP="00E97A2C">
            <w:pPr>
              <w:rPr>
                <w:rFonts w:ascii="Arial" w:eastAsia="Times New Roman" w:hAnsi="Arial" w:cs="Arial"/>
                <w:sz w:val="22"/>
                <w:szCs w:val="22"/>
              </w:rPr>
            </w:pPr>
            <w:r>
              <w:rPr>
                <w:rFonts w:ascii="Arial" w:eastAsia="Times New Roman" w:hAnsi="Arial" w:cs="Arial"/>
                <w:sz w:val="22"/>
                <w:szCs w:val="22"/>
              </w:rPr>
              <w:t>Dante Ibarra</w:t>
            </w:r>
          </w:p>
        </w:tc>
        <w:tc>
          <w:tcPr>
            <w:tcW w:w="4333" w:type="dxa"/>
            <w:vAlign w:val="bottom"/>
          </w:tcPr>
          <w:p w14:paraId="37710711" w14:textId="77777777" w:rsidR="00FF303D" w:rsidRPr="00CC3C77" w:rsidRDefault="00FF303D" w:rsidP="00E97A2C">
            <w:pPr>
              <w:rPr>
                <w:rFonts w:ascii="Arial" w:eastAsia="Times New Roman" w:hAnsi="Arial" w:cs="Arial"/>
                <w:sz w:val="22"/>
                <w:szCs w:val="22"/>
              </w:rPr>
            </w:pPr>
            <w:r>
              <w:rPr>
                <w:rFonts w:ascii="Arial" w:eastAsia="Times New Roman" w:hAnsi="Arial" w:cs="Arial"/>
                <w:sz w:val="22"/>
                <w:szCs w:val="22"/>
              </w:rPr>
              <w:t>FCC</w:t>
            </w:r>
          </w:p>
        </w:tc>
      </w:tr>
    </w:tbl>
    <w:p w14:paraId="00648457" w14:textId="77777777" w:rsidR="00FD0273" w:rsidRPr="00DA1928" w:rsidRDefault="00FD0273" w:rsidP="00FD0273">
      <w:pPr>
        <w:rPr>
          <w:rFonts w:ascii="Times New Roman" w:hAnsi="Times New Roman" w:cs="Times New Roman"/>
        </w:rPr>
      </w:pPr>
    </w:p>
    <w:sectPr w:rsidR="00FD0273" w:rsidRPr="00DA192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8309BF" w14:textId="77777777" w:rsidR="0090785E" w:rsidRDefault="0090785E" w:rsidP="00A55B73">
      <w:r>
        <w:separator/>
      </w:r>
    </w:p>
  </w:endnote>
  <w:endnote w:type="continuationSeparator" w:id="0">
    <w:p w14:paraId="3CEAE2FB" w14:textId="77777777" w:rsidR="0090785E" w:rsidRDefault="0090785E" w:rsidP="00A5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0DCD9B" w14:textId="77777777" w:rsidR="0090785E" w:rsidRDefault="0090785E" w:rsidP="00A55B73">
      <w:r>
        <w:separator/>
      </w:r>
    </w:p>
  </w:footnote>
  <w:footnote w:type="continuationSeparator" w:id="0">
    <w:p w14:paraId="407BA263" w14:textId="77777777" w:rsidR="0090785E" w:rsidRDefault="0090785E" w:rsidP="00A55B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0B794" w14:textId="312F3499" w:rsidR="00A55B73" w:rsidRPr="00DD3AE0" w:rsidRDefault="0082002F" w:rsidP="00A55B73">
    <w:pPr>
      <w:pStyle w:val="Header"/>
      <w:jc w:val="right"/>
    </w:pPr>
    <w:r>
      <w:t>IWG-</w:t>
    </w:r>
    <w:r w:rsidRPr="00FF303D">
      <w:t>3/</w:t>
    </w:r>
    <w:r w:rsidR="00DA1928" w:rsidRPr="00FF303D">
      <w:t>052</w:t>
    </w:r>
    <w:r w:rsidRPr="00FF303D">
      <w:t xml:space="preserve"> (</w:t>
    </w:r>
    <w:r>
      <w:t>02.08</w:t>
    </w:r>
    <w:r w:rsidR="00A55B73" w:rsidRPr="00DD3AE0">
      <w:t>.2018)</w:t>
    </w:r>
  </w:p>
  <w:p w14:paraId="58A599BD" w14:textId="77777777" w:rsidR="00A55B73" w:rsidRDefault="00A55B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221B12"/>
    <w:multiLevelType w:val="hybridMultilevel"/>
    <w:tmpl w:val="2FE830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8FB57F8"/>
    <w:multiLevelType w:val="hybridMultilevel"/>
    <w:tmpl w:val="F8D82B32"/>
    <w:lvl w:ilvl="0" w:tplc="5DE6D2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825080"/>
    <w:multiLevelType w:val="hybridMultilevel"/>
    <w:tmpl w:val="2ADEC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9665DD"/>
    <w:multiLevelType w:val="hybridMultilevel"/>
    <w:tmpl w:val="47061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B6847AA"/>
    <w:multiLevelType w:val="singleLevel"/>
    <w:tmpl w:val="1890B354"/>
    <w:lvl w:ilvl="0">
      <w:start w:val="1"/>
      <w:numFmt w:val="decimal"/>
      <w:lvlText w:val="%1."/>
      <w:lvlJc w:val="left"/>
      <w:pPr>
        <w:tabs>
          <w:tab w:val="num" w:pos="720"/>
        </w:tabs>
        <w:ind w:left="720" w:hanging="720"/>
      </w:pPr>
      <w:rPr>
        <w:rFonts w:hint="default"/>
      </w:rPr>
    </w:lvl>
  </w:abstractNum>
  <w:abstractNum w:abstractNumId="5" w15:restartNumberingAfterBreak="0">
    <w:nsid w:val="467B2908"/>
    <w:multiLevelType w:val="hybridMultilevel"/>
    <w:tmpl w:val="62F004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7123486"/>
    <w:multiLevelType w:val="hybridMultilevel"/>
    <w:tmpl w:val="C8EE09DC"/>
    <w:lvl w:ilvl="0" w:tplc="2EF00CD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5A02C96"/>
    <w:multiLevelType w:val="hybridMultilevel"/>
    <w:tmpl w:val="258490C0"/>
    <w:lvl w:ilvl="0" w:tplc="95F0995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695B8D"/>
    <w:multiLevelType w:val="hybridMultilevel"/>
    <w:tmpl w:val="2ADEC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38038A5"/>
    <w:multiLevelType w:val="hybridMultilevel"/>
    <w:tmpl w:val="A8E84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235E16"/>
    <w:multiLevelType w:val="hybridMultilevel"/>
    <w:tmpl w:val="B068F960"/>
    <w:lvl w:ilvl="0" w:tplc="4D0890E2">
      <w:start w:val="88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EA13406"/>
    <w:multiLevelType w:val="hybridMultilevel"/>
    <w:tmpl w:val="FD3A5AF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1"/>
  </w:num>
  <w:num w:numId="3">
    <w:abstractNumId w:val="1"/>
  </w:num>
  <w:num w:numId="4">
    <w:abstractNumId w:val="3"/>
  </w:num>
  <w:num w:numId="5">
    <w:abstractNumId w:val="0"/>
  </w:num>
  <w:num w:numId="6">
    <w:abstractNumId w:val="9"/>
  </w:num>
  <w:num w:numId="7">
    <w:abstractNumId w:val="6"/>
  </w:num>
  <w:num w:numId="8">
    <w:abstractNumId w:val="8"/>
  </w:num>
  <w:num w:numId="9">
    <w:abstractNumId w:val="5"/>
  </w:num>
  <w:num w:numId="10">
    <w:abstractNumId w:val="7"/>
  </w:num>
  <w:num w:numId="11">
    <w:abstractNumId w:val="4"/>
  </w:num>
  <w:num w:numId="12">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hn Wengryniuk">
    <w15:presenceInfo w15:providerId="AD" w15:userId="S-1-5-21-1774803870-1740728921-617630493-506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7F"/>
    <w:rsid w:val="000114BC"/>
    <w:rsid w:val="0001182D"/>
    <w:rsid w:val="00071611"/>
    <w:rsid w:val="00080A07"/>
    <w:rsid w:val="00083E88"/>
    <w:rsid w:val="00084875"/>
    <w:rsid w:val="000B2626"/>
    <w:rsid w:val="000C2458"/>
    <w:rsid w:val="000C72D3"/>
    <w:rsid w:val="000E6819"/>
    <w:rsid w:val="000F02BD"/>
    <w:rsid w:val="00116DAB"/>
    <w:rsid w:val="00166E0C"/>
    <w:rsid w:val="001734B6"/>
    <w:rsid w:val="001909B9"/>
    <w:rsid w:val="001914BF"/>
    <w:rsid w:val="001926CA"/>
    <w:rsid w:val="001B1893"/>
    <w:rsid w:val="001B1FD9"/>
    <w:rsid w:val="001B68A1"/>
    <w:rsid w:val="001B7B36"/>
    <w:rsid w:val="001C65E9"/>
    <w:rsid w:val="001D3E85"/>
    <w:rsid w:val="001E3C3A"/>
    <w:rsid w:val="002026A3"/>
    <w:rsid w:val="002155F4"/>
    <w:rsid w:val="00220AEF"/>
    <w:rsid w:val="0024274C"/>
    <w:rsid w:val="002561AF"/>
    <w:rsid w:val="00263749"/>
    <w:rsid w:val="0028578D"/>
    <w:rsid w:val="002E3D07"/>
    <w:rsid w:val="00326320"/>
    <w:rsid w:val="00334A77"/>
    <w:rsid w:val="00347133"/>
    <w:rsid w:val="00363150"/>
    <w:rsid w:val="003B21A5"/>
    <w:rsid w:val="003C3356"/>
    <w:rsid w:val="0040189C"/>
    <w:rsid w:val="00414431"/>
    <w:rsid w:val="00420C93"/>
    <w:rsid w:val="00426DAA"/>
    <w:rsid w:val="00430A3C"/>
    <w:rsid w:val="00450EE7"/>
    <w:rsid w:val="0045795B"/>
    <w:rsid w:val="0047266E"/>
    <w:rsid w:val="004825E1"/>
    <w:rsid w:val="00486A36"/>
    <w:rsid w:val="00491CA2"/>
    <w:rsid w:val="004B62A0"/>
    <w:rsid w:val="004F1A2F"/>
    <w:rsid w:val="004F40CF"/>
    <w:rsid w:val="004F59CA"/>
    <w:rsid w:val="004F7721"/>
    <w:rsid w:val="005005FE"/>
    <w:rsid w:val="00501A42"/>
    <w:rsid w:val="00516268"/>
    <w:rsid w:val="005221B4"/>
    <w:rsid w:val="00535E3C"/>
    <w:rsid w:val="00544F4C"/>
    <w:rsid w:val="00545B6E"/>
    <w:rsid w:val="005578AB"/>
    <w:rsid w:val="0059037F"/>
    <w:rsid w:val="00590FE9"/>
    <w:rsid w:val="0059250A"/>
    <w:rsid w:val="005D0477"/>
    <w:rsid w:val="005E53A3"/>
    <w:rsid w:val="005F263D"/>
    <w:rsid w:val="005F53FF"/>
    <w:rsid w:val="006017F8"/>
    <w:rsid w:val="00601CFA"/>
    <w:rsid w:val="0061162E"/>
    <w:rsid w:val="006178F0"/>
    <w:rsid w:val="00622A62"/>
    <w:rsid w:val="00623FD7"/>
    <w:rsid w:val="0063678B"/>
    <w:rsid w:val="00652D64"/>
    <w:rsid w:val="0066112E"/>
    <w:rsid w:val="00673877"/>
    <w:rsid w:val="00682BE0"/>
    <w:rsid w:val="00683C78"/>
    <w:rsid w:val="0068438D"/>
    <w:rsid w:val="00694731"/>
    <w:rsid w:val="006A3332"/>
    <w:rsid w:val="006B3195"/>
    <w:rsid w:val="006B7145"/>
    <w:rsid w:val="006D05C9"/>
    <w:rsid w:val="006F53FA"/>
    <w:rsid w:val="0071513C"/>
    <w:rsid w:val="007227D2"/>
    <w:rsid w:val="0072703D"/>
    <w:rsid w:val="00730E7E"/>
    <w:rsid w:val="007360A7"/>
    <w:rsid w:val="007364BE"/>
    <w:rsid w:val="00743B8D"/>
    <w:rsid w:val="007957C0"/>
    <w:rsid w:val="007A5E3A"/>
    <w:rsid w:val="007A69A7"/>
    <w:rsid w:val="007C5027"/>
    <w:rsid w:val="007C6549"/>
    <w:rsid w:val="007D3B4E"/>
    <w:rsid w:val="007E0652"/>
    <w:rsid w:val="007F100C"/>
    <w:rsid w:val="007F15C0"/>
    <w:rsid w:val="0082002F"/>
    <w:rsid w:val="008207E0"/>
    <w:rsid w:val="00845926"/>
    <w:rsid w:val="00861417"/>
    <w:rsid w:val="00863A8B"/>
    <w:rsid w:val="0087230C"/>
    <w:rsid w:val="00886CC2"/>
    <w:rsid w:val="00887122"/>
    <w:rsid w:val="008A72C0"/>
    <w:rsid w:val="008B1C90"/>
    <w:rsid w:val="008C7A9C"/>
    <w:rsid w:val="008F103C"/>
    <w:rsid w:val="0090785E"/>
    <w:rsid w:val="00911BC2"/>
    <w:rsid w:val="00931913"/>
    <w:rsid w:val="009356CC"/>
    <w:rsid w:val="00975699"/>
    <w:rsid w:val="00993677"/>
    <w:rsid w:val="00996944"/>
    <w:rsid w:val="009E1767"/>
    <w:rsid w:val="009E1B62"/>
    <w:rsid w:val="009E2A39"/>
    <w:rsid w:val="009E5492"/>
    <w:rsid w:val="00A36CFC"/>
    <w:rsid w:val="00A55B73"/>
    <w:rsid w:val="00A56D4D"/>
    <w:rsid w:val="00A57C48"/>
    <w:rsid w:val="00A72071"/>
    <w:rsid w:val="00A73A3C"/>
    <w:rsid w:val="00A87AE2"/>
    <w:rsid w:val="00A90DDE"/>
    <w:rsid w:val="00AA2CE4"/>
    <w:rsid w:val="00AB0B39"/>
    <w:rsid w:val="00AB5317"/>
    <w:rsid w:val="00AC0AD9"/>
    <w:rsid w:val="00AE10FE"/>
    <w:rsid w:val="00AF468A"/>
    <w:rsid w:val="00B04263"/>
    <w:rsid w:val="00B06D17"/>
    <w:rsid w:val="00B10C33"/>
    <w:rsid w:val="00B23A9F"/>
    <w:rsid w:val="00B25A08"/>
    <w:rsid w:val="00B31544"/>
    <w:rsid w:val="00B40F9C"/>
    <w:rsid w:val="00B56FCA"/>
    <w:rsid w:val="00B6697C"/>
    <w:rsid w:val="00B74C5A"/>
    <w:rsid w:val="00BA2EE3"/>
    <w:rsid w:val="00BA3EA0"/>
    <w:rsid w:val="00BE4A25"/>
    <w:rsid w:val="00BE7916"/>
    <w:rsid w:val="00BF163C"/>
    <w:rsid w:val="00BF1E86"/>
    <w:rsid w:val="00BF64B6"/>
    <w:rsid w:val="00C0400B"/>
    <w:rsid w:val="00C073B4"/>
    <w:rsid w:val="00C50C9A"/>
    <w:rsid w:val="00C67D0E"/>
    <w:rsid w:val="00C72734"/>
    <w:rsid w:val="00CD118C"/>
    <w:rsid w:val="00CD6BAB"/>
    <w:rsid w:val="00CE5AA8"/>
    <w:rsid w:val="00CF0A65"/>
    <w:rsid w:val="00D23781"/>
    <w:rsid w:val="00D36C8D"/>
    <w:rsid w:val="00D54973"/>
    <w:rsid w:val="00D57EDF"/>
    <w:rsid w:val="00D72285"/>
    <w:rsid w:val="00D85345"/>
    <w:rsid w:val="00DA1879"/>
    <w:rsid w:val="00DA1928"/>
    <w:rsid w:val="00DA6C7F"/>
    <w:rsid w:val="00DB176C"/>
    <w:rsid w:val="00DB6521"/>
    <w:rsid w:val="00DB7384"/>
    <w:rsid w:val="00DC5C70"/>
    <w:rsid w:val="00DD2D94"/>
    <w:rsid w:val="00DD63C3"/>
    <w:rsid w:val="00E01120"/>
    <w:rsid w:val="00E1164C"/>
    <w:rsid w:val="00E23D09"/>
    <w:rsid w:val="00E24491"/>
    <w:rsid w:val="00E27857"/>
    <w:rsid w:val="00E63C47"/>
    <w:rsid w:val="00E7233D"/>
    <w:rsid w:val="00E846D3"/>
    <w:rsid w:val="00EA61E8"/>
    <w:rsid w:val="00EB4C71"/>
    <w:rsid w:val="00ED1800"/>
    <w:rsid w:val="00EF3606"/>
    <w:rsid w:val="00EF3C2D"/>
    <w:rsid w:val="00F12C7B"/>
    <w:rsid w:val="00F32BBD"/>
    <w:rsid w:val="00F467BF"/>
    <w:rsid w:val="00F500B0"/>
    <w:rsid w:val="00F5100F"/>
    <w:rsid w:val="00F55709"/>
    <w:rsid w:val="00F63851"/>
    <w:rsid w:val="00F83BBE"/>
    <w:rsid w:val="00F97561"/>
    <w:rsid w:val="00FA1F47"/>
    <w:rsid w:val="00FA22D7"/>
    <w:rsid w:val="00FB5359"/>
    <w:rsid w:val="00FC38B6"/>
    <w:rsid w:val="00FD0273"/>
    <w:rsid w:val="00FF3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88F77"/>
  <w15:chartTrackingRefBased/>
  <w15:docId w15:val="{03DE5DC2-F4C7-46CA-8A85-EFDE1C915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D4D"/>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6D4D"/>
    <w:pPr>
      <w:spacing w:after="160" w:line="259" w:lineRule="auto"/>
      <w:ind w:left="720"/>
      <w:contextualSpacing/>
    </w:pPr>
    <w:rPr>
      <w:rFonts w:eastAsiaTheme="minorHAnsi"/>
      <w:sz w:val="22"/>
      <w:szCs w:val="22"/>
    </w:rPr>
  </w:style>
  <w:style w:type="character" w:styleId="Hyperlink">
    <w:name w:val="Hyperlink"/>
    <w:basedOn w:val="DefaultParagraphFont"/>
    <w:uiPriority w:val="99"/>
    <w:unhideWhenUsed/>
    <w:rsid w:val="00FC38B6"/>
    <w:rPr>
      <w:color w:val="0563C1" w:themeColor="hyperlink"/>
      <w:u w:val="single"/>
    </w:rPr>
  </w:style>
  <w:style w:type="paragraph" w:styleId="Subtitle">
    <w:name w:val="Subtitle"/>
    <w:basedOn w:val="Normal"/>
    <w:link w:val="SubtitleChar"/>
    <w:uiPriority w:val="11"/>
    <w:qFormat/>
    <w:rsid w:val="00FC38B6"/>
    <w:rPr>
      <w:rFonts w:ascii="Arial" w:eastAsia="Times New Roman" w:hAnsi="Arial" w:cs="Times New Roman"/>
      <w:szCs w:val="20"/>
      <w:u w:val="single"/>
      <w:lang w:eastAsia="ko-KR"/>
    </w:rPr>
  </w:style>
  <w:style w:type="character" w:customStyle="1" w:styleId="SubtitleChar">
    <w:name w:val="Subtitle Char"/>
    <w:basedOn w:val="DefaultParagraphFont"/>
    <w:link w:val="Subtitle"/>
    <w:uiPriority w:val="11"/>
    <w:rsid w:val="00FC38B6"/>
    <w:rPr>
      <w:rFonts w:ascii="Arial" w:eastAsia="Times New Roman" w:hAnsi="Arial" w:cs="Times New Roman"/>
      <w:sz w:val="24"/>
      <w:szCs w:val="20"/>
      <w:u w:val="single"/>
      <w:lang w:eastAsia="ko-KR"/>
    </w:rPr>
  </w:style>
  <w:style w:type="table" w:styleId="TableGrid">
    <w:name w:val="Table Grid"/>
    <w:basedOn w:val="TableNormal"/>
    <w:uiPriority w:val="39"/>
    <w:rsid w:val="00F32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55B73"/>
    <w:pPr>
      <w:tabs>
        <w:tab w:val="center" w:pos="4680"/>
        <w:tab w:val="right" w:pos="9360"/>
      </w:tabs>
    </w:pPr>
  </w:style>
  <w:style w:type="character" w:customStyle="1" w:styleId="HeaderChar">
    <w:name w:val="Header Char"/>
    <w:basedOn w:val="DefaultParagraphFont"/>
    <w:link w:val="Header"/>
    <w:uiPriority w:val="99"/>
    <w:rsid w:val="00A55B73"/>
    <w:rPr>
      <w:rFonts w:eastAsiaTheme="minorEastAsia"/>
      <w:sz w:val="24"/>
      <w:szCs w:val="24"/>
    </w:rPr>
  </w:style>
  <w:style w:type="paragraph" w:styleId="Footer">
    <w:name w:val="footer"/>
    <w:basedOn w:val="Normal"/>
    <w:link w:val="FooterChar"/>
    <w:uiPriority w:val="99"/>
    <w:unhideWhenUsed/>
    <w:rsid w:val="00A55B73"/>
    <w:pPr>
      <w:tabs>
        <w:tab w:val="center" w:pos="4680"/>
        <w:tab w:val="right" w:pos="9360"/>
      </w:tabs>
    </w:pPr>
  </w:style>
  <w:style w:type="character" w:customStyle="1" w:styleId="FooterChar">
    <w:name w:val="Footer Char"/>
    <w:basedOn w:val="DefaultParagraphFont"/>
    <w:link w:val="Footer"/>
    <w:uiPriority w:val="99"/>
    <w:rsid w:val="00A55B73"/>
    <w:rPr>
      <w:rFonts w:eastAsiaTheme="minorEastAsia"/>
      <w:sz w:val="24"/>
      <w:szCs w:val="24"/>
    </w:rPr>
  </w:style>
  <w:style w:type="paragraph" w:styleId="NoSpacing">
    <w:name w:val="No Spacing"/>
    <w:uiPriority w:val="1"/>
    <w:qFormat/>
    <w:rsid w:val="00A55B73"/>
    <w:pPr>
      <w:spacing w:after="0" w:line="240" w:lineRule="auto"/>
    </w:pPr>
    <w:rPr>
      <w:rFonts w:ascii="Times New Roman" w:eastAsia="Calibri" w:hAnsi="Times New Roman" w:cs="Times New Roman"/>
      <w:sz w:val="20"/>
      <w:szCs w:val="20"/>
    </w:rPr>
  </w:style>
  <w:style w:type="character" w:styleId="FollowedHyperlink">
    <w:name w:val="FollowedHyperlink"/>
    <w:basedOn w:val="DefaultParagraphFont"/>
    <w:uiPriority w:val="99"/>
    <w:semiHidden/>
    <w:unhideWhenUsed/>
    <w:rsid w:val="002427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00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ocs.fcc.gov/public/attachments/DA-18-634A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1072</Words>
  <Characters>6112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 2</dc:creator>
  <cp:keywords>CTPClassification=CTP_NT</cp:keywords>
  <dc:description/>
  <cp:lastModifiedBy>John Wengryniuk</cp:lastModifiedBy>
  <cp:revision>6</cp:revision>
  <dcterms:created xsi:type="dcterms:W3CDTF">2018-08-08T17:56:00Z</dcterms:created>
  <dcterms:modified xsi:type="dcterms:W3CDTF">2018-08-13T12:44:00Z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0b9cefde-a8d0-4c51-a5e2-4420787b510f</vt:lpwstr>
  </property>
  <property fmtid="{D5CDD505-2E9C-101B-9397-08002B2CF9AE}" pid="3" name="CTP_TimeStamp">
    <vt:lpwstr>2018-08-08 01:15:03Z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