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0CEE6" w14:textId="77777777" w:rsidR="002A5106" w:rsidRDefault="002A5106" w:rsidP="002A5106">
      <w:pPr>
        <w:tabs>
          <w:tab w:val="left" w:pos="3345"/>
        </w:tabs>
        <w:spacing w:before="0" w:line="200" w:lineRule="auto"/>
      </w:pPr>
      <w:bookmarkStart w:id="0" w:name="dbreak"/>
      <w:bookmarkEnd w:id="0"/>
    </w:p>
    <w:p w14:paraId="0A1E3569" w14:textId="77777777" w:rsidR="002A5106" w:rsidRPr="000A3BE1" w:rsidRDefault="002A5106" w:rsidP="002A5106">
      <w:pPr>
        <w:spacing w:before="0" w:line="260" w:lineRule="auto"/>
        <w:rPr>
          <w:sz w:val="36"/>
        </w:rPr>
      </w:pPr>
    </w:p>
    <w:p w14:paraId="6B0EE809" w14:textId="3BCFAC59" w:rsidR="000A3BE1" w:rsidRPr="000A3BE1" w:rsidRDefault="000A3BE1" w:rsidP="000A3BE1">
      <w:pPr>
        <w:pStyle w:val="Header"/>
        <w:jc w:val="right"/>
        <w:rPr>
          <w:sz w:val="24"/>
        </w:rPr>
      </w:pPr>
      <w:r>
        <w:rPr>
          <w:sz w:val="24"/>
        </w:rPr>
        <w:t>IWG</w:t>
      </w:r>
      <w:bookmarkStart w:id="1" w:name="_GoBack"/>
      <w:r>
        <w:rPr>
          <w:sz w:val="24"/>
        </w:rPr>
        <w:t>-2/077</w:t>
      </w:r>
      <w:r w:rsidR="00C56893">
        <w:rPr>
          <w:sz w:val="24"/>
        </w:rPr>
        <w:t>r1</w:t>
      </w:r>
      <w:r>
        <w:rPr>
          <w:sz w:val="24"/>
        </w:rPr>
        <w:t xml:space="preserve"> </w:t>
      </w:r>
      <w:r w:rsidRPr="000A3BE1">
        <w:rPr>
          <w:sz w:val="24"/>
        </w:rPr>
        <w:t>(</w:t>
      </w:r>
      <w:r w:rsidR="00C56893">
        <w:rPr>
          <w:sz w:val="24"/>
        </w:rPr>
        <w:t>07</w:t>
      </w:r>
      <w:r w:rsidRPr="000A3BE1">
        <w:rPr>
          <w:sz w:val="24"/>
        </w:rPr>
        <w:t>.0</w:t>
      </w:r>
      <w:r w:rsidR="00C56893">
        <w:rPr>
          <w:sz w:val="24"/>
        </w:rPr>
        <w:t>9</w:t>
      </w:r>
      <w:r w:rsidRPr="000A3BE1">
        <w:rPr>
          <w:sz w:val="24"/>
        </w:rPr>
        <w:t>.18</w:t>
      </w:r>
      <w:bookmarkEnd w:id="1"/>
      <w:r w:rsidRPr="000A3BE1">
        <w:rPr>
          <w:sz w:val="24"/>
        </w:rPr>
        <w:t>)</w:t>
      </w:r>
    </w:p>
    <w:p w14:paraId="0C6A57E0" w14:textId="679F936F" w:rsidR="000A3BE1" w:rsidRPr="000A3BE1" w:rsidRDefault="000A3BE1" w:rsidP="000A3BE1">
      <w:pPr>
        <w:pStyle w:val="Header"/>
        <w:jc w:val="right"/>
        <w:rPr>
          <w:sz w:val="24"/>
        </w:rPr>
      </w:pPr>
      <w:bookmarkStart w:id="2" w:name="page2"/>
      <w:bookmarkEnd w:id="2"/>
      <w:r>
        <w:rPr>
          <w:sz w:val="24"/>
        </w:rPr>
        <w:t>Alex Roytblat- Wi-Fi Alliance</w:t>
      </w:r>
    </w:p>
    <w:p w14:paraId="66B9E757" w14:textId="77777777" w:rsidR="000A3BE1" w:rsidRDefault="000A3BE1" w:rsidP="000A3BE1">
      <w:pPr>
        <w:widowControl w:val="0"/>
        <w:spacing w:line="384" w:lineRule="exact"/>
      </w:pPr>
    </w:p>
    <w:p w14:paraId="04ECF2F0" w14:textId="77777777" w:rsidR="000A3BE1" w:rsidRDefault="000A3BE1" w:rsidP="000A3BE1">
      <w:pPr>
        <w:widowControl w:val="0"/>
        <w:ind w:left="2920"/>
      </w:pPr>
      <w:r>
        <w:rPr>
          <w:b/>
          <w:bCs/>
        </w:rPr>
        <w:t>UNITED STATES OF AMERICA</w:t>
      </w:r>
    </w:p>
    <w:p w14:paraId="11309E1B" w14:textId="77777777" w:rsidR="000A3BE1" w:rsidRDefault="000A3BE1" w:rsidP="000A3BE1">
      <w:pPr>
        <w:widowControl w:val="0"/>
        <w:spacing w:line="120" w:lineRule="exact"/>
      </w:pPr>
    </w:p>
    <w:p w14:paraId="112E3F23" w14:textId="77777777" w:rsidR="000A3BE1" w:rsidRDefault="000A3BE1" w:rsidP="000A3BE1">
      <w:pPr>
        <w:widowControl w:val="0"/>
        <w:ind w:left="1000"/>
      </w:pPr>
      <w:r>
        <w:rPr>
          <w:b/>
          <w:bCs/>
        </w:rPr>
        <w:t>DRAFT PROPOSALS FOR THE WORK OF THE CONFERENCE</w:t>
      </w:r>
    </w:p>
    <w:p w14:paraId="3638E693" w14:textId="77777777" w:rsidR="000A3BE1" w:rsidRDefault="000A3BE1" w:rsidP="000A3BE1">
      <w:pPr>
        <w:widowControl w:val="0"/>
        <w:spacing w:line="200" w:lineRule="exact"/>
      </w:pPr>
    </w:p>
    <w:p w14:paraId="3FF26C78" w14:textId="77777777" w:rsidR="000A3BE1" w:rsidRDefault="000A3BE1" w:rsidP="000A3BE1">
      <w:pPr>
        <w:widowControl w:val="0"/>
        <w:spacing w:line="314" w:lineRule="exact"/>
      </w:pPr>
    </w:p>
    <w:p w14:paraId="523813FB" w14:textId="77777777" w:rsidR="000A3BE1" w:rsidRDefault="000A3BE1" w:rsidP="000A3BE1">
      <w:pPr>
        <w:widowControl w:val="0"/>
      </w:pPr>
      <w:r>
        <w:rPr>
          <w:b/>
          <w:bCs/>
        </w:rPr>
        <w:t>Agenda Item 1.13</w:t>
      </w:r>
      <w:r>
        <w:t xml:space="preserve">:  </w:t>
      </w:r>
      <w:r w:rsidRPr="00DE57FD">
        <w:rPr>
          <w:i/>
        </w:rPr>
        <w:t xml:space="preserve">to consider identification of frequency bands for the future development of International Mobile Telecommunications (IMT), including possible additional allocations to the mobile service on a primary basis, in accordance with Resolution 238 </w:t>
      </w:r>
      <w:r w:rsidRPr="00DE57FD">
        <w:rPr>
          <w:b/>
          <w:i/>
        </w:rPr>
        <w:t>(WRC-15)</w:t>
      </w:r>
    </w:p>
    <w:p w14:paraId="11F7D05B" w14:textId="77777777" w:rsidR="00B35642" w:rsidRPr="003C7E46" w:rsidRDefault="00B35642" w:rsidP="00573DDD">
      <w:pPr>
        <w:widowControl w:val="0"/>
        <w:jc w:val="both"/>
        <w:rPr>
          <w:b/>
          <w:szCs w:val="24"/>
        </w:rPr>
      </w:pPr>
    </w:p>
    <w:p w14:paraId="6B00F465" w14:textId="77777777" w:rsidR="00573DDD" w:rsidRPr="000A3BE1" w:rsidRDefault="005D4CFD" w:rsidP="00573DDD">
      <w:pPr>
        <w:widowControl w:val="0"/>
        <w:jc w:val="both"/>
        <w:rPr>
          <w:b/>
          <w:szCs w:val="24"/>
        </w:rPr>
      </w:pPr>
      <w:r w:rsidRPr="000A3BE1">
        <w:rPr>
          <w:b/>
          <w:szCs w:val="24"/>
        </w:rPr>
        <w:t>Background</w:t>
      </w:r>
      <w:r w:rsidR="00B93186" w:rsidRPr="000A3BE1">
        <w:rPr>
          <w:b/>
          <w:szCs w:val="24"/>
        </w:rPr>
        <w:t xml:space="preserve"> Information:  </w:t>
      </w:r>
    </w:p>
    <w:p w14:paraId="5FD7DBF4" w14:textId="1E6E10E8" w:rsidR="000A3BE1" w:rsidRDefault="00EA67FF" w:rsidP="00D65627">
      <w:pPr>
        <w:rPr>
          <w:bCs/>
          <w:szCs w:val="24"/>
          <w:lang w:eastAsia="de-DE"/>
        </w:rPr>
      </w:pPr>
      <w:r w:rsidRPr="000A3BE1">
        <w:rPr>
          <w:bCs/>
          <w:szCs w:val="24"/>
          <w:lang w:eastAsia="de-DE"/>
        </w:rPr>
        <w:t xml:space="preserve">The frequency band 66-71 GHz is allocated on the primary basis to </w:t>
      </w:r>
      <w:r w:rsidR="00333744" w:rsidRPr="000A3BE1">
        <w:rPr>
          <w:bCs/>
          <w:szCs w:val="24"/>
          <w:lang w:eastAsia="de-DE"/>
        </w:rPr>
        <w:t>i</w:t>
      </w:r>
      <w:r w:rsidRPr="000A3BE1">
        <w:rPr>
          <w:bCs/>
          <w:szCs w:val="24"/>
          <w:lang w:eastAsia="de-DE"/>
        </w:rPr>
        <w:t>nter-</w:t>
      </w:r>
      <w:r w:rsidR="00333744" w:rsidRPr="000A3BE1">
        <w:rPr>
          <w:bCs/>
          <w:szCs w:val="24"/>
          <w:lang w:eastAsia="de-DE"/>
        </w:rPr>
        <w:t>s</w:t>
      </w:r>
      <w:r w:rsidRPr="000A3BE1">
        <w:rPr>
          <w:bCs/>
          <w:szCs w:val="24"/>
          <w:lang w:eastAsia="de-DE"/>
        </w:rPr>
        <w:t xml:space="preserve">atellite, </w:t>
      </w:r>
      <w:r w:rsidR="00333744" w:rsidRPr="000A3BE1">
        <w:rPr>
          <w:bCs/>
          <w:szCs w:val="24"/>
          <w:lang w:eastAsia="de-DE"/>
        </w:rPr>
        <w:t>m</w:t>
      </w:r>
      <w:r w:rsidRPr="000A3BE1">
        <w:rPr>
          <w:bCs/>
          <w:szCs w:val="24"/>
          <w:lang w:eastAsia="de-DE"/>
        </w:rPr>
        <w:t>obile</w:t>
      </w:r>
      <w:r w:rsidR="00333744" w:rsidRPr="000A3BE1">
        <w:rPr>
          <w:bCs/>
          <w:szCs w:val="24"/>
          <w:lang w:eastAsia="de-DE"/>
        </w:rPr>
        <w:t>-s</w:t>
      </w:r>
      <w:r w:rsidRPr="000A3BE1">
        <w:rPr>
          <w:bCs/>
          <w:szCs w:val="24"/>
          <w:lang w:eastAsia="de-DE"/>
        </w:rPr>
        <w:t xml:space="preserve">atellite </w:t>
      </w:r>
      <w:proofErr w:type="spellStart"/>
      <w:r w:rsidR="00333744" w:rsidRPr="000A3BE1">
        <w:rPr>
          <w:bCs/>
          <w:szCs w:val="24"/>
          <w:lang w:eastAsia="de-DE"/>
        </w:rPr>
        <w:t>r</w:t>
      </w:r>
      <w:r w:rsidRPr="000A3BE1">
        <w:rPr>
          <w:bCs/>
          <w:szCs w:val="24"/>
          <w:lang w:eastAsia="de-DE"/>
        </w:rPr>
        <w:t>adionavigation</w:t>
      </w:r>
      <w:proofErr w:type="spellEnd"/>
      <w:r w:rsidR="00333744" w:rsidRPr="000A3BE1">
        <w:rPr>
          <w:bCs/>
          <w:szCs w:val="24"/>
          <w:lang w:eastAsia="de-DE"/>
        </w:rPr>
        <w:t>-s</w:t>
      </w:r>
      <w:r w:rsidRPr="000A3BE1">
        <w:rPr>
          <w:bCs/>
          <w:szCs w:val="24"/>
          <w:lang w:eastAsia="de-DE"/>
        </w:rPr>
        <w:t xml:space="preserve">atellite, </w:t>
      </w:r>
      <w:r w:rsidR="00333744" w:rsidRPr="000A3BE1">
        <w:rPr>
          <w:bCs/>
          <w:szCs w:val="24"/>
          <w:lang w:eastAsia="de-DE"/>
        </w:rPr>
        <w:t>m</w:t>
      </w:r>
      <w:r w:rsidRPr="000A3BE1">
        <w:rPr>
          <w:bCs/>
          <w:szCs w:val="24"/>
          <w:lang w:eastAsia="de-DE"/>
        </w:rPr>
        <w:t xml:space="preserve">obile and </w:t>
      </w:r>
      <w:proofErr w:type="spellStart"/>
      <w:r w:rsidR="00333744" w:rsidRPr="000A3BE1">
        <w:rPr>
          <w:bCs/>
          <w:szCs w:val="24"/>
          <w:lang w:eastAsia="de-DE"/>
        </w:rPr>
        <w:t>r</w:t>
      </w:r>
      <w:r w:rsidRPr="000A3BE1">
        <w:rPr>
          <w:bCs/>
          <w:szCs w:val="24"/>
          <w:lang w:eastAsia="de-DE"/>
        </w:rPr>
        <w:t>adionavigation</w:t>
      </w:r>
      <w:proofErr w:type="spellEnd"/>
      <w:r w:rsidRPr="000A3BE1">
        <w:rPr>
          <w:bCs/>
          <w:szCs w:val="24"/>
          <w:lang w:eastAsia="de-DE"/>
        </w:rPr>
        <w:t xml:space="preserve"> services.  </w:t>
      </w:r>
      <w:r w:rsidR="00D65627" w:rsidRPr="000A3BE1">
        <w:rPr>
          <w:bCs/>
          <w:szCs w:val="24"/>
          <w:lang w:eastAsia="de-DE"/>
        </w:rPr>
        <w:t xml:space="preserve">To date, </w:t>
      </w:r>
      <w:r w:rsidRPr="000A3BE1">
        <w:rPr>
          <w:bCs/>
          <w:szCs w:val="24"/>
          <w:lang w:eastAsia="de-DE"/>
        </w:rPr>
        <w:t xml:space="preserve">very </w:t>
      </w:r>
      <w:r w:rsidR="00D65627" w:rsidRPr="000A3BE1">
        <w:rPr>
          <w:bCs/>
          <w:szCs w:val="24"/>
          <w:lang w:eastAsia="de-DE"/>
        </w:rPr>
        <w:t>few</w:t>
      </w:r>
      <w:r w:rsidRPr="000A3BE1">
        <w:rPr>
          <w:bCs/>
          <w:szCs w:val="24"/>
          <w:lang w:eastAsia="de-DE"/>
        </w:rPr>
        <w:t xml:space="preserve">, </w:t>
      </w:r>
      <w:r w:rsidR="00D65627" w:rsidRPr="000A3BE1">
        <w:rPr>
          <w:bCs/>
          <w:szCs w:val="24"/>
          <w:lang w:eastAsia="de-DE"/>
        </w:rPr>
        <w:t xml:space="preserve">studies have been carried out </w:t>
      </w:r>
      <w:r w:rsidRPr="000A3BE1">
        <w:rPr>
          <w:bCs/>
          <w:szCs w:val="24"/>
          <w:lang w:eastAsia="de-DE"/>
        </w:rPr>
        <w:t xml:space="preserve">to confirm IMT compatibility with </w:t>
      </w:r>
      <w:r w:rsidR="000A3BE1">
        <w:rPr>
          <w:bCs/>
          <w:szCs w:val="24"/>
          <w:lang w:eastAsia="de-DE"/>
        </w:rPr>
        <w:t xml:space="preserve">some of </w:t>
      </w:r>
      <w:r w:rsidRPr="000A3BE1">
        <w:rPr>
          <w:bCs/>
          <w:szCs w:val="24"/>
          <w:lang w:eastAsia="de-DE"/>
        </w:rPr>
        <w:t>the existing o</w:t>
      </w:r>
      <w:r w:rsidR="00E7701D" w:rsidRPr="000A3BE1">
        <w:rPr>
          <w:bCs/>
          <w:szCs w:val="24"/>
          <w:lang w:eastAsia="de-DE"/>
        </w:rPr>
        <w:t xml:space="preserve">r planned networks operating under these </w:t>
      </w:r>
      <w:r w:rsidRPr="000A3BE1">
        <w:rPr>
          <w:bCs/>
          <w:szCs w:val="24"/>
          <w:lang w:eastAsia="de-DE"/>
        </w:rPr>
        <w:t>allocations</w:t>
      </w:r>
      <w:r w:rsidR="000A3BE1">
        <w:rPr>
          <w:bCs/>
          <w:szCs w:val="24"/>
          <w:lang w:eastAsia="de-DE"/>
        </w:rPr>
        <w:t xml:space="preserve"> as part of the preparations for World </w:t>
      </w:r>
      <w:proofErr w:type="spellStart"/>
      <w:r w:rsidR="000A3BE1">
        <w:rPr>
          <w:bCs/>
          <w:szCs w:val="24"/>
          <w:lang w:eastAsia="de-DE"/>
        </w:rPr>
        <w:t>Radiocommunication</w:t>
      </w:r>
      <w:proofErr w:type="spellEnd"/>
      <w:r w:rsidR="000A3BE1">
        <w:rPr>
          <w:bCs/>
          <w:szCs w:val="24"/>
          <w:lang w:eastAsia="de-DE"/>
        </w:rPr>
        <w:t xml:space="preserve"> Conference 2019 (WRC-19) agenda item 1.13</w:t>
      </w:r>
      <w:r w:rsidRPr="000A3BE1">
        <w:rPr>
          <w:bCs/>
          <w:szCs w:val="24"/>
          <w:lang w:eastAsia="de-DE"/>
        </w:rPr>
        <w:t xml:space="preserve">.  </w:t>
      </w:r>
    </w:p>
    <w:p w14:paraId="1EACAF85" w14:textId="3F2F6971" w:rsidR="00D65627" w:rsidRDefault="000A3BE1" w:rsidP="00D65627">
      <w:pPr>
        <w:rPr>
          <w:ins w:id="3" w:author="rev1" w:date="2018-09-06T16:37:00Z"/>
          <w:szCs w:val="24"/>
        </w:rPr>
      </w:pPr>
      <w:r>
        <w:rPr>
          <w:bCs/>
          <w:szCs w:val="24"/>
          <w:lang w:eastAsia="de-DE"/>
        </w:rPr>
        <w:t xml:space="preserve">License-exempt </w:t>
      </w:r>
      <w:r w:rsidR="00B347FB">
        <w:rPr>
          <w:bCs/>
          <w:szCs w:val="24"/>
          <w:lang w:eastAsia="de-DE"/>
        </w:rPr>
        <w:t xml:space="preserve">access to </w:t>
      </w:r>
      <w:r>
        <w:rPr>
          <w:bCs/>
          <w:szCs w:val="24"/>
          <w:lang w:eastAsia="de-DE"/>
        </w:rPr>
        <w:t xml:space="preserve">spectrum plays a critical role in providing </w:t>
      </w:r>
      <w:r w:rsidR="00B347FB">
        <w:rPr>
          <w:bCs/>
          <w:szCs w:val="24"/>
          <w:lang w:eastAsia="de-DE"/>
        </w:rPr>
        <w:t>connectivity</w:t>
      </w:r>
      <w:r>
        <w:rPr>
          <w:bCs/>
          <w:szCs w:val="24"/>
          <w:lang w:eastAsia="de-DE"/>
        </w:rPr>
        <w:t xml:space="preserve"> for users worldwide.  In recognition of this fac</w:t>
      </w:r>
      <w:r w:rsidR="00B347FB">
        <w:rPr>
          <w:bCs/>
          <w:szCs w:val="24"/>
          <w:lang w:eastAsia="de-DE"/>
        </w:rPr>
        <w:t>t</w:t>
      </w:r>
      <w:r>
        <w:rPr>
          <w:bCs/>
          <w:szCs w:val="24"/>
          <w:lang w:eastAsia="de-DE"/>
        </w:rPr>
        <w:t xml:space="preserve">, </w:t>
      </w:r>
      <w:r w:rsidR="00D65627" w:rsidRPr="000A3BE1">
        <w:rPr>
          <w:szCs w:val="24"/>
        </w:rPr>
        <w:t xml:space="preserve">many countries have </w:t>
      </w:r>
      <w:r>
        <w:rPr>
          <w:szCs w:val="24"/>
        </w:rPr>
        <w:t xml:space="preserve">designated </w:t>
      </w:r>
      <w:r w:rsidR="00D65627" w:rsidRPr="000A3BE1">
        <w:rPr>
          <w:szCs w:val="24"/>
        </w:rPr>
        <w:t xml:space="preserve">this </w:t>
      </w:r>
      <w:r w:rsidR="008E5962" w:rsidRPr="000A3BE1">
        <w:rPr>
          <w:szCs w:val="24"/>
        </w:rPr>
        <w:t>frequency band</w:t>
      </w:r>
      <w:r w:rsidR="00D65627" w:rsidRPr="000A3BE1">
        <w:rPr>
          <w:szCs w:val="24"/>
        </w:rPr>
        <w:t xml:space="preserve"> for licence-exempt 5G (e.g. WiGig) technologies. In the United States, </w:t>
      </w:r>
      <w:r>
        <w:rPr>
          <w:szCs w:val="24"/>
        </w:rPr>
        <w:t xml:space="preserve">while issuing rules to facilitate 5G, </w:t>
      </w:r>
      <w:r w:rsidR="00D65627" w:rsidRPr="000A3BE1">
        <w:rPr>
          <w:szCs w:val="24"/>
        </w:rPr>
        <w:t xml:space="preserve">the FCC </w:t>
      </w:r>
      <w:hyperlink r:id="rId8" w:history="1">
        <w:r w:rsidR="00D65627" w:rsidRPr="000A3BE1">
          <w:rPr>
            <w:rStyle w:val="Hyperlink"/>
            <w:color w:val="auto"/>
            <w:szCs w:val="24"/>
          </w:rPr>
          <w:t>decided</w:t>
        </w:r>
      </w:hyperlink>
      <w:r w:rsidR="00D65627" w:rsidRPr="000A3BE1">
        <w:rPr>
          <w:szCs w:val="24"/>
        </w:rPr>
        <w:t xml:space="preserve"> to maintain the unlicensed use of the 64-71 GHz band.  Similarly, the </w:t>
      </w:r>
      <w:r w:rsidR="008E5962" w:rsidRPr="000A3BE1">
        <w:rPr>
          <w:szCs w:val="24"/>
        </w:rPr>
        <w:t xml:space="preserve">European Union’s </w:t>
      </w:r>
      <w:r w:rsidR="00D65627" w:rsidRPr="000A3BE1">
        <w:rPr>
          <w:szCs w:val="24"/>
        </w:rPr>
        <w:t>Radio Spectrum Policy Group stated, “</w:t>
      </w:r>
      <w:r w:rsidR="00D65627" w:rsidRPr="000A3BE1">
        <w:rPr>
          <w:i/>
          <w:szCs w:val="24"/>
          <w:lang w:val="en-US"/>
        </w:rPr>
        <w:t xml:space="preserve">general </w:t>
      </w:r>
      <w:proofErr w:type="spellStart"/>
      <w:r w:rsidR="00D65627" w:rsidRPr="000A3BE1">
        <w:rPr>
          <w:i/>
          <w:szCs w:val="24"/>
          <w:lang w:val="en-US"/>
        </w:rPr>
        <w:t>authorised</w:t>
      </w:r>
      <w:proofErr w:type="spellEnd"/>
      <w:r w:rsidR="00D65627" w:rsidRPr="000A3BE1">
        <w:rPr>
          <w:i/>
          <w:szCs w:val="24"/>
          <w:lang w:val="en-US"/>
        </w:rPr>
        <w:t xml:space="preserve"> frequency use can be an important breeding ground for innovation and contributes towards a dynamic market environment. The application of a general </w:t>
      </w:r>
      <w:proofErr w:type="spellStart"/>
      <w:r w:rsidR="00D65627" w:rsidRPr="000A3BE1">
        <w:rPr>
          <w:i/>
          <w:szCs w:val="24"/>
          <w:lang w:val="en-US"/>
        </w:rPr>
        <w:t>authorisation</w:t>
      </w:r>
      <w:proofErr w:type="spellEnd"/>
      <w:r w:rsidR="00D65627" w:rsidRPr="000A3BE1">
        <w:rPr>
          <w:i/>
          <w:szCs w:val="24"/>
          <w:lang w:val="en-US"/>
        </w:rPr>
        <w:t xml:space="preserve"> regime is foreseen in the 66-71 GHz band which could be an important band for 5G.</w:t>
      </w:r>
      <w:r w:rsidR="00310FA4">
        <w:rPr>
          <w:szCs w:val="24"/>
          <w:lang w:val="en-US"/>
        </w:rPr>
        <w:t>”</w:t>
      </w:r>
      <w:r w:rsidR="00D65627" w:rsidRPr="00310FA4">
        <w:rPr>
          <w:rStyle w:val="FootnoteReference"/>
          <w:sz w:val="24"/>
          <w:szCs w:val="24"/>
          <w:vertAlign w:val="superscript"/>
          <w:lang w:val="de-DE"/>
        </w:rPr>
        <w:footnoteReference w:id="1"/>
      </w:r>
      <w:r w:rsidR="008E5962" w:rsidRPr="00310FA4">
        <w:rPr>
          <w:szCs w:val="24"/>
          <w:vertAlign w:val="superscript"/>
          <w:lang w:val="en-US"/>
        </w:rPr>
        <w:t xml:space="preserve"> </w:t>
      </w:r>
      <w:r w:rsidR="008E5962" w:rsidRPr="000A3BE1">
        <w:rPr>
          <w:szCs w:val="24"/>
        </w:rPr>
        <w:t xml:space="preserve"> </w:t>
      </w:r>
      <w:r>
        <w:rPr>
          <w:szCs w:val="24"/>
        </w:rPr>
        <w:t xml:space="preserve">  </w:t>
      </w:r>
    </w:p>
    <w:p w14:paraId="6C196305" w14:textId="77777777" w:rsidR="002D6C66" w:rsidRDefault="002D6C66" w:rsidP="00D65627">
      <w:pPr>
        <w:rPr>
          <w:ins w:id="4" w:author="rev1" w:date="2018-09-06T16:37:00Z"/>
          <w:szCs w:val="24"/>
        </w:rPr>
      </w:pPr>
    </w:p>
    <w:p w14:paraId="41174D56" w14:textId="378D02C8" w:rsidR="002D6C66" w:rsidRDefault="002D6C66" w:rsidP="00D65627">
      <w:pPr>
        <w:rPr>
          <w:ins w:id="5" w:author="rev1" w:date="2018-09-06T16:38:00Z"/>
          <w:bCs/>
          <w:szCs w:val="24"/>
          <w:lang w:eastAsia="de-DE"/>
        </w:rPr>
      </w:pPr>
      <w:ins w:id="6" w:author="rev1" w:date="2018-09-06T16:37:00Z">
        <w:r w:rsidRPr="002D6C66">
          <w:rPr>
            <w:bCs/>
            <w:szCs w:val="24"/>
            <w:lang w:eastAsia="de-DE"/>
          </w:rPr>
          <w:t>In many administration, the use of the 66-71 GHz band by applications in the Mobile service is regulated on a license-exempt, technology neutral basis, similar to the 2.4 GHz and 5 GHz bands.  Under this approach regulators adopted rules for unlicensed devices that are designed to prevent harmful interference to authorized radio services through limits on transmitter power and spurious emissions, while industry has developed standards within the framework of these rules, generally with the intention of ensuring cooperative sharing of the spectrum by unlicensed devices. Such approach resulted in numerous benefits and innovative products for consumers.  There is significant risk that identification of the 66-71 GHz band for IMT at WRC-19 would disrupt this dynamic by implying a different regulatory regime for one Mobile service application (i.e., IMT) over all others.</w:t>
        </w:r>
      </w:ins>
    </w:p>
    <w:p w14:paraId="37B083CE" w14:textId="77777777" w:rsidR="002D6C66" w:rsidRPr="000A3BE1" w:rsidRDefault="002D6C66" w:rsidP="00D65627">
      <w:pPr>
        <w:rPr>
          <w:bCs/>
          <w:szCs w:val="24"/>
          <w:lang w:eastAsia="de-DE"/>
        </w:rPr>
      </w:pPr>
    </w:p>
    <w:p w14:paraId="3DE818BE" w14:textId="77777777" w:rsidR="000A3BE1" w:rsidRPr="000A3BE1" w:rsidRDefault="008E5962" w:rsidP="000A3BE1">
      <w:pPr>
        <w:rPr>
          <w:bCs/>
          <w:szCs w:val="24"/>
          <w:lang w:eastAsia="de-DE"/>
        </w:rPr>
      </w:pPr>
      <w:r w:rsidRPr="000A3BE1">
        <w:rPr>
          <w:szCs w:val="24"/>
        </w:rPr>
        <w:lastRenderedPageBreak/>
        <w:t>I</w:t>
      </w:r>
      <w:r w:rsidR="00D65627" w:rsidRPr="000A3BE1">
        <w:rPr>
          <w:szCs w:val="24"/>
        </w:rPr>
        <w:t xml:space="preserve">t </w:t>
      </w:r>
      <w:r w:rsidRPr="000A3BE1">
        <w:rPr>
          <w:szCs w:val="24"/>
        </w:rPr>
        <w:t xml:space="preserve">is also </w:t>
      </w:r>
      <w:r w:rsidR="00D65627" w:rsidRPr="000A3BE1">
        <w:rPr>
          <w:szCs w:val="24"/>
        </w:rPr>
        <w:t xml:space="preserve">important to recognize the nascent state of 5G ecosystem in the 60-70 GHz frequency range. Multi-gigabit devices are just beginning to be introduced into the market.  Growing demand has been driving technological developments towards much higher throughputs (20 </w:t>
      </w:r>
      <w:proofErr w:type="spellStart"/>
      <w:r w:rsidR="00D65627" w:rsidRPr="000A3BE1">
        <w:rPr>
          <w:szCs w:val="24"/>
        </w:rPr>
        <w:t>Gbps</w:t>
      </w:r>
      <w:proofErr w:type="spellEnd"/>
      <w:r w:rsidR="00D65627" w:rsidRPr="000A3BE1">
        <w:rPr>
          <w:szCs w:val="24"/>
        </w:rPr>
        <w:t xml:space="preserve"> and higher)</w:t>
      </w:r>
      <w:r w:rsidR="00333744" w:rsidRPr="000A3BE1">
        <w:rPr>
          <w:szCs w:val="24"/>
        </w:rPr>
        <w:t>,</w:t>
      </w:r>
      <w:r w:rsidR="00D65627" w:rsidRPr="000A3BE1">
        <w:rPr>
          <w:szCs w:val="24"/>
        </w:rPr>
        <w:t xml:space="preserve"> which can be attained only with corresponding spectrum </w:t>
      </w:r>
      <w:r w:rsidRPr="000A3BE1">
        <w:rPr>
          <w:szCs w:val="24"/>
        </w:rPr>
        <w:t xml:space="preserve">capacity. </w:t>
      </w:r>
      <w:r w:rsidR="000A3BE1" w:rsidRPr="000A3BE1">
        <w:rPr>
          <w:szCs w:val="24"/>
        </w:rPr>
        <w:t>In ITU-R significant efforts are underway to advance implementation of Multiple Gigabit Wireless Systems (MGWS) systems in 66-71 GHz frequency band.</w:t>
      </w:r>
      <w:r w:rsidR="000A3BE1" w:rsidRPr="003C7D09">
        <w:rPr>
          <w:rStyle w:val="FootnoteReference"/>
          <w:sz w:val="24"/>
          <w:szCs w:val="24"/>
          <w:vertAlign w:val="superscript"/>
        </w:rPr>
        <w:footnoteReference w:id="2"/>
      </w:r>
      <w:r w:rsidR="000A3BE1" w:rsidRPr="003C7D09">
        <w:rPr>
          <w:szCs w:val="24"/>
          <w:vertAlign w:val="superscript"/>
        </w:rPr>
        <w:t xml:space="preserve"> </w:t>
      </w:r>
      <w:r w:rsidR="000A3BE1" w:rsidRPr="000A3BE1">
        <w:rPr>
          <w:bCs/>
          <w:szCs w:val="24"/>
          <w:lang w:eastAsia="de-DE"/>
        </w:rPr>
        <w:t xml:space="preserve"> </w:t>
      </w:r>
    </w:p>
    <w:p w14:paraId="61D63949" w14:textId="47D7792E" w:rsidR="00D65627" w:rsidRPr="000A3BE1" w:rsidRDefault="000A3BE1" w:rsidP="00D65627">
      <w:pPr>
        <w:rPr>
          <w:bCs/>
          <w:szCs w:val="24"/>
          <w:lang w:eastAsia="de-DE"/>
        </w:rPr>
      </w:pPr>
      <w:r>
        <w:rPr>
          <w:szCs w:val="24"/>
        </w:rPr>
        <w:t>I</w:t>
      </w:r>
      <w:r w:rsidR="008E5962" w:rsidRPr="000A3BE1">
        <w:rPr>
          <w:szCs w:val="24"/>
        </w:rPr>
        <w:t xml:space="preserve">t is difficult to predict </w:t>
      </w:r>
      <w:r w:rsidR="00D65627" w:rsidRPr="000A3BE1">
        <w:rPr>
          <w:szCs w:val="24"/>
        </w:rPr>
        <w:t>how technologies, spectrum needs, market demands and other factors will evolve in this frequency range.  In the absence of this understanding, an international</w:t>
      </w:r>
      <w:r w:rsidR="00251B59" w:rsidRPr="000A3BE1">
        <w:rPr>
          <w:szCs w:val="24"/>
        </w:rPr>
        <w:t xml:space="preserve"> </w:t>
      </w:r>
      <w:r w:rsidR="00D65627" w:rsidRPr="000A3BE1">
        <w:rPr>
          <w:szCs w:val="24"/>
        </w:rPr>
        <w:t>treaty</w:t>
      </w:r>
      <w:r w:rsidR="00251B59" w:rsidRPr="000A3BE1">
        <w:rPr>
          <w:szCs w:val="24"/>
        </w:rPr>
        <w:t>-</w:t>
      </w:r>
      <w:r w:rsidR="00D65627" w:rsidRPr="000A3BE1">
        <w:rPr>
          <w:szCs w:val="24"/>
        </w:rPr>
        <w:t>level regulatory action on the 66-71 GHz band at WRC-19 under agenda item 1.13 would be premature and counterproductive. Identifying 66-71 GHz for IMT would do little to achieve international harmonization.  Instead, such action would be highly disruptive to existing operations and discourage ongoing research and development of other types of 5G, multi-gi</w:t>
      </w:r>
      <w:r w:rsidR="008E5962" w:rsidRPr="000A3BE1">
        <w:rPr>
          <w:szCs w:val="24"/>
        </w:rPr>
        <w:t>gabit technologies</w:t>
      </w:r>
      <w:r w:rsidR="00D65627" w:rsidRPr="000A3BE1">
        <w:rPr>
          <w:szCs w:val="24"/>
        </w:rPr>
        <w:t xml:space="preserve">.  </w:t>
      </w:r>
    </w:p>
    <w:p w14:paraId="726099A8" w14:textId="77777777" w:rsidR="00D65627" w:rsidRPr="003C7E46" w:rsidRDefault="00D65627" w:rsidP="00E80590">
      <w:pPr>
        <w:pStyle w:val="Heading1"/>
        <w:rPr>
          <w:sz w:val="22"/>
          <w:szCs w:val="22"/>
        </w:rPr>
      </w:pPr>
    </w:p>
    <w:p w14:paraId="7EF3B0B2" w14:textId="77777777" w:rsidR="00D65627" w:rsidRPr="003C7E46" w:rsidRDefault="00D65627" w:rsidP="00E80590">
      <w:pPr>
        <w:pStyle w:val="Heading1"/>
        <w:rPr>
          <w:sz w:val="22"/>
          <w:szCs w:val="22"/>
        </w:rPr>
      </w:pPr>
    </w:p>
    <w:p w14:paraId="65CEA7CE" w14:textId="77777777" w:rsidR="00E80590" w:rsidRPr="003C7E46" w:rsidRDefault="00E80590" w:rsidP="00E7701D">
      <w:pPr>
        <w:pStyle w:val="Heading1"/>
        <w:tabs>
          <w:tab w:val="clear" w:pos="2268"/>
        </w:tabs>
        <w:rPr>
          <w:b w:val="0"/>
          <w:szCs w:val="22"/>
        </w:rPr>
      </w:pPr>
      <w:r w:rsidRPr="003C7E46">
        <w:rPr>
          <w:szCs w:val="22"/>
        </w:rPr>
        <w:t>Proposals</w:t>
      </w:r>
      <w:r w:rsidRPr="003C7E46">
        <w:rPr>
          <w:b w:val="0"/>
          <w:szCs w:val="22"/>
        </w:rPr>
        <w:t xml:space="preserve">:  </w:t>
      </w:r>
      <w:r w:rsidR="00E7701D" w:rsidRPr="003C7E46">
        <w:rPr>
          <w:b w:val="0"/>
          <w:szCs w:val="22"/>
        </w:rPr>
        <w:tab/>
      </w:r>
      <w:r w:rsidR="00E7701D" w:rsidRPr="003C7E46">
        <w:rPr>
          <w:b w:val="0"/>
          <w:szCs w:val="22"/>
        </w:rPr>
        <w:tab/>
      </w:r>
    </w:p>
    <w:p w14:paraId="44086F84" w14:textId="77777777" w:rsidR="0099592B" w:rsidRPr="003C7E46" w:rsidRDefault="00E72D0A" w:rsidP="0099592B">
      <w:pPr>
        <w:pStyle w:val="Heading1"/>
        <w:rPr>
          <w:b w:val="0"/>
          <w:szCs w:val="22"/>
        </w:rPr>
      </w:pPr>
      <w:r w:rsidRPr="003C7E46">
        <w:rPr>
          <w:szCs w:val="22"/>
          <w:u w:val="single"/>
        </w:rPr>
        <w:t>NOC</w:t>
      </w:r>
      <w:r w:rsidR="004977F5" w:rsidRPr="003C7E46">
        <w:rPr>
          <w:szCs w:val="22"/>
        </w:rPr>
        <w:tab/>
      </w:r>
      <w:r w:rsidR="00B456B9" w:rsidRPr="003C7E46">
        <w:rPr>
          <w:szCs w:val="22"/>
        </w:rPr>
        <w:t>USA/1.</w:t>
      </w:r>
      <w:r w:rsidR="00D20E28" w:rsidRPr="003C7E46">
        <w:rPr>
          <w:szCs w:val="22"/>
        </w:rPr>
        <w:t>13</w:t>
      </w:r>
      <w:r w:rsidR="00B456B9" w:rsidRPr="003C7E46">
        <w:rPr>
          <w:szCs w:val="22"/>
        </w:rPr>
        <w:t>/</w:t>
      </w:r>
      <w:r w:rsidR="00171D30" w:rsidRPr="003C7E46">
        <w:rPr>
          <w:szCs w:val="22"/>
        </w:rPr>
        <w:t>66-71GHz/</w:t>
      </w:r>
      <w:r w:rsidR="00B456B9" w:rsidRPr="003C7E46">
        <w:rPr>
          <w:szCs w:val="22"/>
        </w:rPr>
        <w:t>1</w:t>
      </w:r>
    </w:p>
    <w:p w14:paraId="12AAE117" w14:textId="77777777" w:rsidR="005D4CFD" w:rsidRPr="00804A96" w:rsidRDefault="005D4CFD" w:rsidP="00EC272C">
      <w:pPr>
        <w:pStyle w:val="ArtNo"/>
        <w:rPr>
          <w:rFonts w:eastAsiaTheme="minorEastAsia"/>
          <w:szCs w:val="24"/>
        </w:rPr>
      </w:pPr>
      <w:r w:rsidRPr="00804A96">
        <w:rPr>
          <w:rFonts w:eastAsiaTheme="minorEastAsia"/>
          <w:szCs w:val="24"/>
        </w:rPr>
        <w:t>ARTICLE 5</w:t>
      </w:r>
    </w:p>
    <w:p w14:paraId="4089E36E" w14:textId="77777777" w:rsidR="005D4CFD" w:rsidRPr="00804A96" w:rsidRDefault="005D4CFD" w:rsidP="00EC272C">
      <w:pPr>
        <w:pStyle w:val="Arttitle"/>
        <w:rPr>
          <w:rFonts w:eastAsiaTheme="minorEastAsia"/>
          <w:szCs w:val="24"/>
        </w:rPr>
      </w:pPr>
      <w:r w:rsidRPr="00804A96">
        <w:rPr>
          <w:rFonts w:eastAsiaTheme="minorEastAsia"/>
          <w:szCs w:val="24"/>
        </w:rPr>
        <w:t>Frequency allocations</w:t>
      </w:r>
    </w:p>
    <w:p w14:paraId="04E6D605" w14:textId="77777777" w:rsidR="00F273C8" w:rsidRDefault="00F273C8" w:rsidP="0008608B">
      <w:pPr>
        <w:spacing w:after="120"/>
        <w:jc w:val="center"/>
        <w:rPr>
          <w:b/>
        </w:rPr>
      </w:pPr>
    </w:p>
    <w:p w14:paraId="26AD363D" w14:textId="77777777" w:rsidR="00171D30" w:rsidRPr="00766CBC" w:rsidRDefault="00171D30" w:rsidP="00171D30">
      <w:pPr>
        <w:pStyle w:val="Tabletitle"/>
      </w:pPr>
      <w:r w:rsidRPr="00766CBC">
        <w:t>66-81 GHz</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1"/>
        <w:gridCol w:w="3101"/>
        <w:gridCol w:w="3101"/>
      </w:tblGrid>
      <w:tr w:rsidR="00171D30" w14:paraId="3D50EC8B" w14:textId="77777777" w:rsidTr="00503EEC">
        <w:trPr>
          <w:cantSplit/>
        </w:trPr>
        <w:tc>
          <w:tcPr>
            <w:tcW w:w="9303" w:type="dxa"/>
            <w:gridSpan w:val="3"/>
            <w:tcBorders>
              <w:top w:val="single" w:sz="4" w:space="0" w:color="auto"/>
              <w:left w:val="single" w:sz="4" w:space="0" w:color="auto"/>
              <w:bottom w:val="single" w:sz="4" w:space="0" w:color="auto"/>
              <w:right w:val="single" w:sz="4" w:space="0" w:color="auto"/>
            </w:tcBorders>
            <w:hideMark/>
          </w:tcPr>
          <w:p w14:paraId="5E069362" w14:textId="77777777" w:rsidR="00171D30" w:rsidRPr="002B657C" w:rsidRDefault="00171D30" w:rsidP="00503EEC">
            <w:pPr>
              <w:pStyle w:val="Tablehead"/>
            </w:pPr>
            <w:r w:rsidRPr="002B657C">
              <w:t>Allocation to services</w:t>
            </w:r>
          </w:p>
        </w:tc>
      </w:tr>
      <w:tr w:rsidR="00171D30" w14:paraId="461A52C4" w14:textId="77777777" w:rsidTr="00503EEC">
        <w:trPr>
          <w:cantSplit/>
        </w:trPr>
        <w:tc>
          <w:tcPr>
            <w:tcW w:w="3101" w:type="dxa"/>
            <w:tcBorders>
              <w:top w:val="single" w:sz="4" w:space="0" w:color="auto"/>
              <w:left w:val="single" w:sz="4" w:space="0" w:color="auto"/>
              <w:bottom w:val="single" w:sz="4" w:space="0" w:color="auto"/>
              <w:right w:val="single" w:sz="4" w:space="0" w:color="auto"/>
            </w:tcBorders>
            <w:hideMark/>
          </w:tcPr>
          <w:p w14:paraId="648F7772" w14:textId="77777777" w:rsidR="00171D30" w:rsidRPr="002B657C" w:rsidRDefault="00171D30" w:rsidP="00503EEC">
            <w:pPr>
              <w:pStyle w:val="Tablehead"/>
            </w:pPr>
            <w:r w:rsidRPr="002B657C">
              <w:t>Region 1</w:t>
            </w:r>
          </w:p>
        </w:tc>
        <w:tc>
          <w:tcPr>
            <w:tcW w:w="3101" w:type="dxa"/>
            <w:tcBorders>
              <w:top w:val="single" w:sz="4" w:space="0" w:color="auto"/>
              <w:left w:val="single" w:sz="4" w:space="0" w:color="auto"/>
              <w:bottom w:val="single" w:sz="4" w:space="0" w:color="auto"/>
              <w:right w:val="single" w:sz="4" w:space="0" w:color="auto"/>
            </w:tcBorders>
            <w:hideMark/>
          </w:tcPr>
          <w:p w14:paraId="6EE64048" w14:textId="77777777" w:rsidR="00171D30" w:rsidRPr="002B657C" w:rsidRDefault="00171D30" w:rsidP="00503EEC">
            <w:pPr>
              <w:pStyle w:val="Tablehead"/>
            </w:pPr>
            <w:r w:rsidRPr="002B657C">
              <w:t>Region 2</w:t>
            </w:r>
          </w:p>
        </w:tc>
        <w:tc>
          <w:tcPr>
            <w:tcW w:w="3101" w:type="dxa"/>
            <w:tcBorders>
              <w:top w:val="single" w:sz="4" w:space="0" w:color="auto"/>
              <w:left w:val="single" w:sz="4" w:space="0" w:color="auto"/>
              <w:bottom w:val="single" w:sz="4" w:space="0" w:color="auto"/>
              <w:right w:val="single" w:sz="4" w:space="0" w:color="auto"/>
            </w:tcBorders>
            <w:hideMark/>
          </w:tcPr>
          <w:p w14:paraId="123CEB44" w14:textId="77777777" w:rsidR="00171D30" w:rsidRPr="002B657C" w:rsidRDefault="00171D30" w:rsidP="00503EEC">
            <w:pPr>
              <w:pStyle w:val="Tablehead"/>
            </w:pPr>
            <w:r w:rsidRPr="002B657C">
              <w:t>Region 3</w:t>
            </w:r>
          </w:p>
        </w:tc>
      </w:tr>
      <w:tr w:rsidR="00171D30" w14:paraId="2D30398E" w14:textId="77777777" w:rsidTr="00503EEC">
        <w:trPr>
          <w:cantSplit/>
        </w:trPr>
        <w:tc>
          <w:tcPr>
            <w:tcW w:w="9303" w:type="dxa"/>
            <w:gridSpan w:val="3"/>
            <w:tcBorders>
              <w:top w:val="single" w:sz="4" w:space="0" w:color="auto"/>
              <w:left w:val="single" w:sz="4" w:space="0" w:color="auto"/>
              <w:bottom w:val="single" w:sz="4" w:space="0" w:color="auto"/>
              <w:right w:val="single" w:sz="4" w:space="0" w:color="auto"/>
            </w:tcBorders>
            <w:hideMark/>
          </w:tcPr>
          <w:p w14:paraId="7AE5F27B" w14:textId="77777777" w:rsidR="00171D30" w:rsidRDefault="00171D30" w:rsidP="00503EEC">
            <w:pPr>
              <w:pStyle w:val="TableTextS5"/>
              <w:spacing w:before="30" w:after="30" w:line="200" w:lineRule="exact"/>
              <w:rPr>
                <w:color w:val="000000"/>
                <w:lang w:val="fr-FR"/>
              </w:rPr>
            </w:pPr>
            <w:r w:rsidRPr="00563628">
              <w:rPr>
                <w:rStyle w:val="Tablefreq"/>
                <w:lang w:val="fr-CH"/>
              </w:rPr>
              <w:t>66-71</w:t>
            </w:r>
            <w:r w:rsidRPr="008A2589">
              <w:rPr>
                <w:color w:val="000000"/>
                <w:lang w:val="fr-CH"/>
              </w:rPr>
              <w:tab/>
            </w:r>
            <w:r w:rsidRPr="008A2589">
              <w:rPr>
                <w:color w:val="000000"/>
                <w:lang w:val="fr-CH"/>
              </w:rPr>
              <w:tab/>
            </w:r>
            <w:r w:rsidRPr="008A2589">
              <w:rPr>
                <w:color w:val="000000"/>
                <w:lang w:val="fr-CH"/>
              </w:rPr>
              <w:tab/>
              <w:t>INTER-SATELLITE</w:t>
            </w:r>
          </w:p>
          <w:p w14:paraId="62944B3F" w14:textId="77777777" w:rsidR="00171D30" w:rsidRPr="008A2589" w:rsidRDefault="00171D30" w:rsidP="00503EEC">
            <w:pPr>
              <w:pStyle w:val="TableTextS5"/>
              <w:spacing w:before="30" w:after="30" w:line="200" w:lineRule="exact"/>
              <w:rPr>
                <w:color w:val="000000"/>
                <w:lang w:val="fr-CH"/>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t xml:space="preserve">MOBILE  </w:t>
            </w:r>
            <w:r w:rsidRPr="008A2589">
              <w:rPr>
                <w:rStyle w:val="Artref"/>
                <w:color w:val="000000"/>
                <w:lang w:val="fr-CH"/>
              </w:rPr>
              <w:t>5.553</w:t>
            </w:r>
            <w:r w:rsidRPr="008A2589">
              <w:rPr>
                <w:color w:val="000000"/>
                <w:lang w:val="fr-CH"/>
              </w:rPr>
              <w:t xml:space="preserve">  </w:t>
            </w:r>
            <w:r w:rsidRPr="008A2589">
              <w:rPr>
                <w:rStyle w:val="Artref"/>
                <w:color w:val="000000"/>
                <w:lang w:val="fr-CH"/>
              </w:rPr>
              <w:t>5.558</w:t>
            </w:r>
          </w:p>
          <w:p w14:paraId="6E17A5BF" w14:textId="77777777" w:rsidR="00171D30" w:rsidRPr="008A2589" w:rsidRDefault="00171D30" w:rsidP="00503EEC">
            <w:pPr>
              <w:pStyle w:val="TableTextS5"/>
              <w:spacing w:before="30" w:after="30" w:line="200" w:lineRule="exact"/>
              <w:rPr>
                <w:color w:val="000000"/>
                <w:lang w:val="fr-CH"/>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t>MOBILE-SATELLITE</w:t>
            </w:r>
          </w:p>
          <w:p w14:paraId="1C3E85E0" w14:textId="77777777" w:rsidR="00171D30" w:rsidRPr="008A2589" w:rsidRDefault="00171D30" w:rsidP="00503EEC">
            <w:pPr>
              <w:pStyle w:val="TableTextS5"/>
              <w:spacing w:before="30" w:after="30" w:line="200" w:lineRule="exact"/>
              <w:rPr>
                <w:color w:val="000000"/>
                <w:lang w:val="fr-CH"/>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t>RADIONAVIGATION</w:t>
            </w:r>
          </w:p>
          <w:p w14:paraId="25A2B506" w14:textId="77777777" w:rsidR="00171D30" w:rsidRDefault="00171D30" w:rsidP="00503EEC">
            <w:pPr>
              <w:pStyle w:val="TableTextS5"/>
              <w:spacing w:before="30" w:after="30" w:line="200" w:lineRule="exact"/>
              <w:rPr>
                <w:color w:val="000000"/>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r>
            <w:r>
              <w:rPr>
                <w:color w:val="000000"/>
              </w:rPr>
              <w:t>RADIONAVIGATION-SATELLITE</w:t>
            </w:r>
          </w:p>
          <w:p w14:paraId="6E076811" w14:textId="77777777" w:rsidR="00171D30" w:rsidRDefault="00171D30" w:rsidP="00503EEC">
            <w:pPr>
              <w:pStyle w:val="TableTextS5"/>
              <w:spacing w:before="30" w:after="30" w:line="200" w:lineRule="exact"/>
              <w:rPr>
                <w:color w:val="000000"/>
                <w:lang w:val="en-AU"/>
              </w:rPr>
            </w:pPr>
            <w:r>
              <w:rPr>
                <w:color w:val="000000"/>
              </w:rPr>
              <w:tab/>
            </w:r>
            <w:r>
              <w:rPr>
                <w:color w:val="000000"/>
              </w:rPr>
              <w:tab/>
            </w:r>
            <w:r>
              <w:rPr>
                <w:color w:val="000000"/>
              </w:rPr>
              <w:tab/>
            </w:r>
            <w:r>
              <w:rPr>
                <w:color w:val="000000"/>
              </w:rPr>
              <w:tab/>
            </w:r>
            <w:r>
              <w:rPr>
                <w:rStyle w:val="Artref"/>
                <w:color w:val="000000"/>
                <w:lang w:val="en-AU"/>
              </w:rPr>
              <w:t>5.554</w:t>
            </w:r>
          </w:p>
        </w:tc>
      </w:tr>
    </w:tbl>
    <w:p w14:paraId="39D966B2" w14:textId="1C7BDA90" w:rsidR="0041257C" w:rsidRDefault="00732417" w:rsidP="00E10FED">
      <w:pPr>
        <w:rPr>
          <w:szCs w:val="22"/>
        </w:rPr>
      </w:pPr>
      <w:r w:rsidRPr="003C4B39">
        <w:rPr>
          <w:b/>
        </w:rPr>
        <w:t>Reason</w:t>
      </w:r>
      <w:r w:rsidRPr="00933434">
        <w:t xml:space="preserve">:  </w:t>
      </w:r>
      <w:r w:rsidR="00472975" w:rsidRPr="00E7701D">
        <w:rPr>
          <w:szCs w:val="22"/>
        </w:rPr>
        <w:t xml:space="preserve"> </w:t>
      </w:r>
      <w:r w:rsidR="000A3BE1" w:rsidRPr="00D9743B">
        <w:rPr>
          <w:szCs w:val="24"/>
        </w:rPr>
        <w:t>S</w:t>
      </w:r>
      <w:r w:rsidR="00472975" w:rsidRPr="00D9743B">
        <w:rPr>
          <w:szCs w:val="24"/>
        </w:rPr>
        <w:t xml:space="preserve">tudies have </w:t>
      </w:r>
      <w:r w:rsidR="000A3BE1" w:rsidRPr="00D9743B">
        <w:rPr>
          <w:szCs w:val="24"/>
        </w:rPr>
        <w:t xml:space="preserve">not </w:t>
      </w:r>
      <w:r w:rsidR="00472975" w:rsidRPr="00D9743B">
        <w:rPr>
          <w:szCs w:val="24"/>
        </w:rPr>
        <w:t xml:space="preserve">been carried out </w:t>
      </w:r>
      <w:r w:rsidR="00E75B09" w:rsidRPr="00D9743B">
        <w:rPr>
          <w:szCs w:val="24"/>
        </w:rPr>
        <w:t xml:space="preserve">in preparation for WRC-19 </w:t>
      </w:r>
      <w:r w:rsidR="00472975" w:rsidRPr="00D9743B">
        <w:rPr>
          <w:szCs w:val="24"/>
        </w:rPr>
        <w:t xml:space="preserve">to </w:t>
      </w:r>
      <w:r w:rsidR="000A3BE1" w:rsidRPr="00D9743B">
        <w:rPr>
          <w:szCs w:val="24"/>
        </w:rPr>
        <w:t xml:space="preserve">show </w:t>
      </w:r>
      <w:r w:rsidR="00472975" w:rsidRPr="00D9743B">
        <w:rPr>
          <w:szCs w:val="24"/>
        </w:rPr>
        <w:t>IMT compatibility with existing and planned space services networks</w:t>
      </w:r>
      <w:r w:rsidR="00E75B09" w:rsidRPr="00D9743B">
        <w:rPr>
          <w:szCs w:val="24"/>
        </w:rPr>
        <w:t xml:space="preserve">, </w:t>
      </w:r>
      <w:ins w:id="7" w:author="rev1" w:date="2018-09-06T16:39:00Z">
        <w:r w:rsidR="002D6C66">
          <w:rPr>
            <w:szCs w:val="24"/>
          </w:rPr>
          <w:t xml:space="preserve">and </w:t>
        </w:r>
      </w:ins>
      <w:proofErr w:type="spellStart"/>
      <w:r w:rsidR="00E75B09" w:rsidRPr="00D9743B">
        <w:rPr>
          <w:szCs w:val="24"/>
        </w:rPr>
        <w:t>radionavigation</w:t>
      </w:r>
      <w:proofErr w:type="spellEnd"/>
      <w:r w:rsidR="00472975" w:rsidRPr="00D9743B">
        <w:rPr>
          <w:szCs w:val="24"/>
        </w:rPr>
        <w:t xml:space="preserve"> </w:t>
      </w:r>
      <w:del w:id="8" w:author="rev1" w:date="2018-09-06T16:40:00Z">
        <w:r w:rsidR="00472975" w:rsidRPr="00D9743B" w:rsidDel="002D6C66">
          <w:rPr>
            <w:szCs w:val="24"/>
          </w:rPr>
          <w:delText xml:space="preserve">and mobile </w:delText>
        </w:r>
      </w:del>
      <w:r w:rsidR="00472975" w:rsidRPr="00D9743B">
        <w:rPr>
          <w:szCs w:val="24"/>
        </w:rPr>
        <w:t>systems in the 66-71 GHz band.</w:t>
      </w:r>
      <w:r w:rsidR="00E7701D" w:rsidRPr="00D9743B">
        <w:rPr>
          <w:szCs w:val="24"/>
        </w:rPr>
        <w:t xml:space="preserve"> </w:t>
      </w:r>
      <w:r w:rsidR="00472975" w:rsidRPr="00D9743B">
        <w:rPr>
          <w:szCs w:val="24"/>
        </w:rPr>
        <w:t xml:space="preserve"> IMT </w:t>
      </w:r>
      <w:r w:rsidR="00EA67FF" w:rsidRPr="00D9743B">
        <w:rPr>
          <w:szCs w:val="24"/>
        </w:rPr>
        <w:t xml:space="preserve">identification </w:t>
      </w:r>
      <w:r w:rsidR="00D9743B" w:rsidRPr="00D9743B">
        <w:rPr>
          <w:szCs w:val="24"/>
        </w:rPr>
        <w:t xml:space="preserve">in the 66-71 GHz band </w:t>
      </w:r>
      <w:r w:rsidR="00472975" w:rsidRPr="00D9743B">
        <w:rPr>
          <w:szCs w:val="24"/>
        </w:rPr>
        <w:t xml:space="preserve">would </w:t>
      </w:r>
      <w:r w:rsidR="00D9743B">
        <w:rPr>
          <w:szCs w:val="24"/>
        </w:rPr>
        <w:t xml:space="preserve">be counterproductive to </w:t>
      </w:r>
      <w:r w:rsidR="00472975" w:rsidRPr="00D9743B">
        <w:rPr>
          <w:szCs w:val="24"/>
        </w:rPr>
        <w:t>achiev</w:t>
      </w:r>
      <w:r w:rsidR="00D9743B">
        <w:rPr>
          <w:szCs w:val="24"/>
        </w:rPr>
        <w:t>ing</w:t>
      </w:r>
      <w:r w:rsidR="00472975" w:rsidRPr="00D9743B">
        <w:rPr>
          <w:szCs w:val="24"/>
        </w:rPr>
        <w:t xml:space="preserve"> international harmonization as many administrations confirmed </w:t>
      </w:r>
      <w:r w:rsidR="00EA67FF" w:rsidRPr="00D9743B">
        <w:rPr>
          <w:szCs w:val="24"/>
        </w:rPr>
        <w:t>plans for implementation of licence-exempt, non-IMT</w:t>
      </w:r>
      <w:r w:rsidR="00D9743B" w:rsidRPr="00D9743B">
        <w:rPr>
          <w:szCs w:val="24"/>
        </w:rPr>
        <w:t>,</w:t>
      </w:r>
      <w:r w:rsidR="00EA67FF" w:rsidRPr="00D9743B">
        <w:rPr>
          <w:szCs w:val="24"/>
        </w:rPr>
        <w:t xml:space="preserve"> 5G technologies </w:t>
      </w:r>
      <w:r w:rsidR="000A3BE1" w:rsidRPr="00D9743B">
        <w:rPr>
          <w:szCs w:val="24"/>
        </w:rPr>
        <w:t>such as</w:t>
      </w:r>
      <w:r w:rsidR="0041257C" w:rsidRPr="00D9743B">
        <w:rPr>
          <w:szCs w:val="24"/>
        </w:rPr>
        <w:t xml:space="preserve"> Multiple Gigabit Wireless Systems (MGWS) systems</w:t>
      </w:r>
      <w:r w:rsidR="000A3BE1" w:rsidRPr="00D9743B">
        <w:rPr>
          <w:szCs w:val="24"/>
        </w:rPr>
        <w:t>.</w:t>
      </w:r>
      <w:r w:rsidR="0041257C" w:rsidRPr="003C7E46">
        <w:rPr>
          <w:sz w:val="22"/>
          <w:szCs w:val="22"/>
        </w:rPr>
        <w:t xml:space="preserve"> </w:t>
      </w:r>
    </w:p>
    <w:p w14:paraId="58A49578" w14:textId="77777777" w:rsidR="0041257C" w:rsidRDefault="0041257C" w:rsidP="00E10FED">
      <w:pPr>
        <w:rPr>
          <w:szCs w:val="22"/>
        </w:rPr>
      </w:pPr>
    </w:p>
    <w:sectPr w:rsidR="0041257C" w:rsidSect="007568B7">
      <w:headerReference w:type="default" r:id="rId9"/>
      <w:headerReference w:type="first" r:id="rId10"/>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426D7B" w14:textId="77777777" w:rsidR="00F10468" w:rsidRDefault="00F10468">
      <w:r>
        <w:separator/>
      </w:r>
    </w:p>
  </w:endnote>
  <w:endnote w:type="continuationSeparator" w:id="0">
    <w:p w14:paraId="0F0A5299" w14:textId="77777777" w:rsidR="00F10468" w:rsidRDefault="00F10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C5D067" w14:textId="77777777" w:rsidR="00F10468" w:rsidRDefault="00F10468">
      <w:r>
        <w:t>____________________</w:t>
      </w:r>
    </w:p>
  </w:footnote>
  <w:footnote w:type="continuationSeparator" w:id="0">
    <w:p w14:paraId="039E06FA" w14:textId="77777777" w:rsidR="00F10468" w:rsidRDefault="00F10468">
      <w:r>
        <w:continuationSeparator/>
      </w:r>
    </w:p>
  </w:footnote>
  <w:footnote w:id="1">
    <w:p w14:paraId="048AF142" w14:textId="77777777" w:rsidR="00D65627" w:rsidRPr="00333744" w:rsidRDefault="00D65627" w:rsidP="00D65627">
      <w:pPr>
        <w:pStyle w:val="FootnoteText"/>
        <w:rPr>
          <w:lang w:val="en-US"/>
        </w:rPr>
      </w:pPr>
      <w:r w:rsidRPr="00333744">
        <w:rPr>
          <w:rStyle w:val="FootnoteReference"/>
        </w:rPr>
        <w:footnoteRef/>
      </w:r>
      <w:r w:rsidRPr="00333744">
        <w:t xml:space="preserve"> </w:t>
      </w:r>
      <w:r w:rsidRPr="0041257C">
        <w:rPr>
          <w:i/>
          <w:sz w:val="20"/>
        </w:rPr>
        <w:t>See</w:t>
      </w:r>
      <w:r w:rsidRPr="0041257C">
        <w:rPr>
          <w:sz w:val="20"/>
        </w:rPr>
        <w:t xml:space="preserve"> </w:t>
      </w:r>
      <w:hyperlink r:id="rId1" w:history="1">
        <w:r w:rsidRPr="0041257C">
          <w:rPr>
            <w:rStyle w:val="Hyperlink"/>
            <w:sz w:val="20"/>
          </w:rPr>
          <w:t>RSPG Second Opinion on 5G Networks</w:t>
        </w:r>
      </w:hyperlink>
    </w:p>
  </w:footnote>
  <w:footnote w:id="2">
    <w:p w14:paraId="0C09F643" w14:textId="77777777" w:rsidR="000A3BE1" w:rsidRPr="00074CBB" w:rsidRDefault="000A3BE1" w:rsidP="000A3BE1">
      <w:pPr>
        <w:pStyle w:val="FootnoteText"/>
        <w:rPr>
          <w:lang w:val="en-US"/>
        </w:rPr>
      </w:pPr>
      <w:r w:rsidRPr="00333744">
        <w:rPr>
          <w:rStyle w:val="FootnoteReference"/>
        </w:rPr>
        <w:footnoteRef/>
      </w:r>
      <w:r w:rsidRPr="00333744">
        <w:t xml:space="preserve"> </w:t>
      </w:r>
      <w:r w:rsidRPr="0041257C">
        <w:rPr>
          <w:i/>
          <w:sz w:val="20"/>
        </w:rPr>
        <w:t>See</w:t>
      </w:r>
      <w:r w:rsidRPr="0041257C">
        <w:rPr>
          <w:sz w:val="20"/>
        </w:rPr>
        <w:t xml:space="preserve"> ITU-R Doc. 5-1/32, Recommendation ITU-R </w:t>
      </w:r>
      <w:hyperlink r:id="rId2" w:history="1">
        <w:r w:rsidRPr="0041257C">
          <w:rPr>
            <w:sz w:val="20"/>
          </w:rPr>
          <w:t>M.2003</w:t>
        </w:r>
      </w:hyperlink>
      <w:r w:rsidRPr="0041257C">
        <w:rPr>
          <w:sz w:val="20"/>
        </w:rPr>
        <w:t>-2 and Report ITU</w:t>
      </w:r>
      <w:r w:rsidRPr="0041257C">
        <w:rPr>
          <w:sz w:val="20"/>
        </w:rPr>
        <w:noBreakHyphen/>
        <w:t xml:space="preserve">R </w:t>
      </w:r>
      <w:hyperlink r:id="rId3" w:history="1">
        <w:r w:rsidRPr="0041257C">
          <w:rPr>
            <w:sz w:val="20"/>
          </w:rPr>
          <w:t>M.2227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34DFA" w14:textId="21B21507" w:rsidR="007568B7" w:rsidRDefault="007568B7" w:rsidP="007568B7">
    <w:pPr>
      <w:pStyle w:val="Header"/>
      <w:jc w:val="right"/>
      <w:rPr>
        <w:sz w:val="24"/>
        <w:szCs w:val="24"/>
      </w:rPr>
    </w:pPr>
    <w:r w:rsidRPr="00C95B12">
      <w:rPr>
        <w:sz w:val="24"/>
        <w:szCs w:val="24"/>
      </w:rPr>
      <w:t>IWG-</w:t>
    </w:r>
    <w:r w:rsidR="001D1A1C" w:rsidRPr="00C95B12">
      <w:rPr>
        <w:sz w:val="24"/>
        <w:szCs w:val="24"/>
      </w:rPr>
      <w:t>2</w:t>
    </w:r>
    <w:r w:rsidRPr="00C95B12">
      <w:rPr>
        <w:sz w:val="24"/>
        <w:szCs w:val="24"/>
      </w:rPr>
      <w:t>/</w:t>
    </w:r>
    <w:r w:rsidR="00D65627">
      <w:rPr>
        <w:sz w:val="24"/>
        <w:szCs w:val="24"/>
      </w:rPr>
      <w:t>0??</w:t>
    </w:r>
    <w:r w:rsidR="005675EF" w:rsidRPr="00C95B12">
      <w:rPr>
        <w:sz w:val="24"/>
        <w:szCs w:val="24"/>
      </w:rPr>
      <w:t xml:space="preserve"> </w:t>
    </w:r>
    <w:r w:rsidRPr="00C95B12">
      <w:rPr>
        <w:sz w:val="24"/>
        <w:szCs w:val="24"/>
      </w:rPr>
      <w:t>(</w:t>
    </w:r>
    <w:r w:rsidR="00D65627">
      <w:rPr>
        <w:sz w:val="24"/>
        <w:szCs w:val="24"/>
      </w:rPr>
      <w:t>08</w:t>
    </w:r>
    <w:r w:rsidRPr="00C95B12">
      <w:rPr>
        <w:sz w:val="24"/>
        <w:szCs w:val="24"/>
      </w:rPr>
      <w:t>.</w:t>
    </w:r>
    <w:r w:rsidR="00937111">
      <w:rPr>
        <w:sz w:val="24"/>
        <w:szCs w:val="24"/>
      </w:rPr>
      <w:t>15</w:t>
    </w:r>
    <w:r w:rsidRPr="00C95B12">
      <w:rPr>
        <w:sz w:val="24"/>
        <w:szCs w:val="24"/>
      </w:rPr>
      <w:t>.18)</w:t>
    </w:r>
  </w:p>
  <w:p w14:paraId="334329AB" w14:textId="77777777" w:rsidR="00B35642" w:rsidRPr="00C95B12" w:rsidRDefault="00D65627" w:rsidP="007568B7">
    <w:pPr>
      <w:pStyle w:val="Header"/>
      <w:jc w:val="right"/>
      <w:rPr>
        <w:i/>
        <w:sz w:val="24"/>
        <w:szCs w:val="24"/>
      </w:rPr>
    </w:pPr>
    <w:r>
      <w:rPr>
        <w:sz w:val="24"/>
        <w:szCs w:val="24"/>
      </w:rPr>
      <w:t>Alex Roytblat, Wi-Fi Alliance</w:t>
    </w:r>
  </w:p>
  <w:p w14:paraId="32A2414A" w14:textId="77777777" w:rsidR="007568B7" w:rsidRDefault="00756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AED53" w14:textId="77777777" w:rsidR="00747481" w:rsidRPr="005F04A7" w:rsidRDefault="00747481" w:rsidP="00747481">
    <w:pPr>
      <w:pStyle w:val="Header"/>
      <w:jc w:val="right"/>
      <w:rPr>
        <w:rFonts w:asciiTheme="minorHAnsi" w:hAnsiTheme="minorHAnsi" w:cstheme="minorHAnsi"/>
        <w:i/>
        <w:sz w:val="24"/>
        <w:szCs w:val="24"/>
      </w:rPr>
    </w:pPr>
    <w:r w:rsidRPr="005F04A7">
      <w:rPr>
        <w:rFonts w:asciiTheme="minorHAnsi" w:hAnsiTheme="minorHAnsi" w:cstheme="minorHAnsi"/>
        <w:sz w:val="24"/>
        <w:szCs w:val="24"/>
      </w:rPr>
      <w:t>IWG-1/XXX (01.22.18)</w:t>
    </w:r>
  </w:p>
  <w:p w14:paraId="603F361C" w14:textId="77777777" w:rsidR="00B82CC4" w:rsidRDefault="00B82C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7931A6"/>
    <w:multiLevelType w:val="hybridMultilevel"/>
    <w:tmpl w:val="DCE0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3D0C30"/>
    <w:multiLevelType w:val="hybridMultilevel"/>
    <w:tmpl w:val="7A14F310"/>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4A784A"/>
    <w:multiLevelType w:val="hybridMultilevel"/>
    <w:tmpl w:val="6B48094E"/>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0601A2"/>
    <w:multiLevelType w:val="hybridMultilevel"/>
    <w:tmpl w:val="81449F98"/>
    <w:lvl w:ilvl="0" w:tplc="277E79D6">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1">
    <w15:presenceInfo w15:providerId="None" w15:userId="rev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doNotDisplayPageBoundaries/>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6" w:nlCheck="1" w:checkStyle="1"/>
  <w:activeWritingStyle w:appName="MSWord" w:lang="en-AU" w:vendorID="64" w:dllVersion="4096" w:nlCheck="1" w:checkStyle="0"/>
  <w:activeWritingStyle w:appName="MSWord" w:lang="en-AU" w:vendorID="64" w:dllVersion="6"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en-AU"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CFD"/>
    <w:rsid w:val="000069D4"/>
    <w:rsid w:val="000174AD"/>
    <w:rsid w:val="000203C6"/>
    <w:rsid w:val="000242FE"/>
    <w:rsid w:val="00047A1D"/>
    <w:rsid w:val="000566F0"/>
    <w:rsid w:val="000604B9"/>
    <w:rsid w:val="00064B24"/>
    <w:rsid w:val="00065482"/>
    <w:rsid w:val="0007745B"/>
    <w:rsid w:val="00080A14"/>
    <w:rsid w:val="0008608B"/>
    <w:rsid w:val="0009376D"/>
    <w:rsid w:val="000A3BE1"/>
    <w:rsid w:val="000A7D55"/>
    <w:rsid w:val="000B6C1D"/>
    <w:rsid w:val="000C12C8"/>
    <w:rsid w:val="000C2E8E"/>
    <w:rsid w:val="000C604E"/>
    <w:rsid w:val="000E0E7C"/>
    <w:rsid w:val="000F1B4B"/>
    <w:rsid w:val="00106007"/>
    <w:rsid w:val="00117D0F"/>
    <w:rsid w:val="00117E95"/>
    <w:rsid w:val="001266C7"/>
    <w:rsid w:val="0012744F"/>
    <w:rsid w:val="00130001"/>
    <w:rsid w:val="00131178"/>
    <w:rsid w:val="00133E43"/>
    <w:rsid w:val="001413AA"/>
    <w:rsid w:val="00156F66"/>
    <w:rsid w:val="00163271"/>
    <w:rsid w:val="001663FC"/>
    <w:rsid w:val="00171D30"/>
    <w:rsid w:val="00182528"/>
    <w:rsid w:val="001849EC"/>
    <w:rsid w:val="0018500B"/>
    <w:rsid w:val="00193C8F"/>
    <w:rsid w:val="00196A19"/>
    <w:rsid w:val="001B0065"/>
    <w:rsid w:val="001D1A1C"/>
    <w:rsid w:val="001F1F8E"/>
    <w:rsid w:val="001F6DA7"/>
    <w:rsid w:val="00202DC1"/>
    <w:rsid w:val="00204045"/>
    <w:rsid w:val="002116EE"/>
    <w:rsid w:val="002309D8"/>
    <w:rsid w:val="00243FF1"/>
    <w:rsid w:val="00251747"/>
    <w:rsid w:val="00251B59"/>
    <w:rsid w:val="00261AAA"/>
    <w:rsid w:val="00270BEA"/>
    <w:rsid w:val="002735AB"/>
    <w:rsid w:val="0027472B"/>
    <w:rsid w:val="002A3E53"/>
    <w:rsid w:val="002A5106"/>
    <w:rsid w:val="002A7FE2"/>
    <w:rsid w:val="002B05F5"/>
    <w:rsid w:val="002B0FB9"/>
    <w:rsid w:val="002C6755"/>
    <w:rsid w:val="002D6C66"/>
    <w:rsid w:val="002E1B4F"/>
    <w:rsid w:val="002F2E67"/>
    <w:rsid w:val="002F7CB3"/>
    <w:rsid w:val="00310FA4"/>
    <w:rsid w:val="00312288"/>
    <w:rsid w:val="00315546"/>
    <w:rsid w:val="003176CF"/>
    <w:rsid w:val="00330567"/>
    <w:rsid w:val="00333744"/>
    <w:rsid w:val="003353AD"/>
    <w:rsid w:val="003408F2"/>
    <w:rsid w:val="003423E5"/>
    <w:rsid w:val="00361B7A"/>
    <w:rsid w:val="00363727"/>
    <w:rsid w:val="00364EBA"/>
    <w:rsid w:val="003677BC"/>
    <w:rsid w:val="00386A9D"/>
    <w:rsid w:val="00390E59"/>
    <w:rsid w:val="00391081"/>
    <w:rsid w:val="00392F7E"/>
    <w:rsid w:val="00394CCD"/>
    <w:rsid w:val="003A420A"/>
    <w:rsid w:val="003B2789"/>
    <w:rsid w:val="003B3222"/>
    <w:rsid w:val="003B5C1E"/>
    <w:rsid w:val="003B7F26"/>
    <w:rsid w:val="003C13CE"/>
    <w:rsid w:val="003C7E46"/>
    <w:rsid w:val="003D2A7C"/>
    <w:rsid w:val="003E02A0"/>
    <w:rsid w:val="003E2518"/>
    <w:rsid w:val="003E7CEF"/>
    <w:rsid w:val="003F71F2"/>
    <w:rsid w:val="0041257C"/>
    <w:rsid w:val="00450E8D"/>
    <w:rsid w:val="00471A71"/>
    <w:rsid w:val="00472975"/>
    <w:rsid w:val="00474ACC"/>
    <w:rsid w:val="004903AF"/>
    <w:rsid w:val="004917A6"/>
    <w:rsid w:val="004977F5"/>
    <w:rsid w:val="004A640D"/>
    <w:rsid w:val="004B1EF7"/>
    <w:rsid w:val="004B3FAD"/>
    <w:rsid w:val="004C5749"/>
    <w:rsid w:val="004D4884"/>
    <w:rsid w:val="004D70BA"/>
    <w:rsid w:val="004E60B2"/>
    <w:rsid w:val="004F1A06"/>
    <w:rsid w:val="00501DCA"/>
    <w:rsid w:val="00513A47"/>
    <w:rsid w:val="005151CA"/>
    <w:rsid w:val="005407AD"/>
    <w:rsid w:val="005408DF"/>
    <w:rsid w:val="00545F81"/>
    <w:rsid w:val="00550527"/>
    <w:rsid w:val="005650CC"/>
    <w:rsid w:val="005671F0"/>
    <w:rsid w:val="005675EF"/>
    <w:rsid w:val="00573344"/>
    <w:rsid w:val="00573DDD"/>
    <w:rsid w:val="00581B0F"/>
    <w:rsid w:val="00583863"/>
    <w:rsid w:val="00583F9B"/>
    <w:rsid w:val="005A6D14"/>
    <w:rsid w:val="005C31C2"/>
    <w:rsid w:val="005C6BB6"/>
    <w:rsid w:val="005D4CFD"/>
    <w:rsid w:val="005D5BEA"/>
    <w:rsid w:val="005E5C10"/>
    <w:rsid w:val="005E7C15"/>
    <w:rsid w:val="005F04A7"/>
    <w:rsid w:val="005F2C78"/>
    <w:rsid w:val="006144E4"/>
    <w:rsid w:val="00615601"/>
    <w:rsid w:val="00626940"/>
    <w:rsid w:val="00634191"/>
    <w:rsid w:val="00641676"/>
    <w:rsid w:val="00650299"/>
    <w:rsid w:val="00655FC5"/>
    <w:rsid w:val="006862F2"/>
    <w:rsid w:val="00695308"/>
    <w:rsid w:val="006B5804"/>
    <w:rsid w:val="006C1EC5"/>
    <w:rsid w:val="006C3512"/>
    <w:rsid w:val="006D45DA"/>
    <w:rsid w:val="006E2A47"/>
    <w:rsid w:val="006E50E3"/>
    <w:rsid w:val="00703853"/>
    <w:rsid w:val="00710068"/>
    <w:rsid w:val="007117DC"/>
    <w:rsid w:val="00724C24"/>
    <w:rsid w:val="00732417"/>
    <w:rsid w:val="00747481"/>
    <w:rsid w:val="007568B7"/>
    <w:rsid w:val="00757C51"/>
    <w:rsid w:val="00795083"/>
    <w:rsid w:val="007A0F55"/>
    <w:rsid w:val="007A54D0"/>
    <w:rsid w:val="007B78EB"/>
    <w:rsid w:val="007D54C3"/>
    <w:rsid w:val="007D6533"/>
    <w:rsid w:val="007E3755"/>
    <w:rsid w:val="008049AB"/>
    <w:rsid w:val="00804A96"/>
    <w:rsid w:val="00810EBF"/>
    <w:rsid w:val="00812046"/>
    <w:rsid w:val="00814E0A"/>
    <w:rsid w:val="00815FAA"/>
    <w:rsid w:val="008164A3"/>
    <w:rsid w:val="008213E0"/>
    <w:rsid w:val="00822581"/>
    <w:rsid w:val="00823788"/>
    <w:rsid w:val="00824189"/>
    <w:rsid w:val="008309DD"/>
    <w:rsid w:val="0083227A"/>
    <w:rsid w:val="00832D58"/>
    <w:rsid w:val="00834256"/>
    <w:rsid w:val="0083436D"/>
    <w:rsid w:val="00841D13"/>
    <w:rsid w:val="00866900"/>
    <w:rsid w:val="00876A8A"/>
    <w:rsid w:val="00881607"/>
    <w:rsid w:val="00881BA1"/>
    <w:rsid w:val="008977BA"/>
    <w:rsid w:val="008C20ED"/>
    <w:rsid w:val="008C2302"/>
    <w:rsid w:val="008C26B8"/>
    <w:rsid w:val="008C79DA"/>
    <w:rsid w:val="008D10AD"/>
    <w:rsid w:val="008E5962"/>
    <w:rsid w:val="008F208F"/>
    <w:rsid w:val="008F2933"/>
    <w:rsid w:val="0091101E"/>
    <w:rsid w:val="00913131"/>
    <w:rsid w:val="0092113B"/>
    <w:rsid w:val="00932071"/>
    <w:rsid w:val="00937111"/>
    <w:rsid w:val="00944ECF"/>
    <w:rsid w:val="00945617"/>
    <w:rsid w:val="00953C92"/>
    <w:rsid w:val="00972CE4"/>
    <w:rsid w:val="00980060"/>
    <w:rsid w:val="0098164E"/>
    <w:rsid w:val="00982084"/>
    <w:rsid w:val="009856D4"/>
    <w:rsid w:val="009920E1"/>
    <w:rsid w:val="0099592B"/>
    <w:rsid w:val="00995963"/>
    <w:rsid w:val="00997157"/>
    <w:rsid w:val="009B61EB"/>
    <w:rsid w:val="009C2064"/>
    <w:rsid w:val="009C2721"/>
    <w:rsid w:val="009D1697"/>
    <w:rsid w:val="009D23C4"/>
    <w:rsid w:val="009D3F7C"/>
    <w:rsid w:val="009E31EB"/>
    <w:rsid w:val="009F3A46"/>
    <w:rsid w:val="009F6520"/>
    <w:rsid w:val="00A014F8"/>
    <w:rsid w:val="00A046E6"/>
    <w:rsid w:val="00A07E3F"/>
    <w:rsid w:val="00A12D7D"/>
    <w:rsid w:val="00A1691A"/>
    <w:rsid w:val="00A30DEF"/>
    <w:rsid w:val="00A46799"/>
    <w:rsid w:val="00A5173C"/>
    <w:rsid w:val="00A61AEF"/>
    <w:rsid w:val="00A67204"/>
    <w:rsid w:val="00A91046"/>
    <w:rsid w:val="00A9439B"/>
    <w:rsid w:val="00AA029B"/>
    <w:rsid w:val="00AB1F12"/>
    <w:rsid w:val="00AB30CA"/>
    <w:rsid w:val="00AB5186"/>
    <w:rsid w:val="00AD21DA"/>
    <w:rsid w:val="00AD2345"/>
    <w:rsid w:val="00AD264F"/>
    <w:rsid w:val="00AE5DE8"/>
    <w:rsid w:val="00AF173A"/>
    <w:rsid w:val="00AF4B8F"/>
    <w:rsid w:val="00B01025"/>
    <w:rsid w:val="00B04F74"/>
    <w:rsid w:val="00B066A4"/>
    <w:rsid w:val="00B07A13"/>
    <w:rsid w:val="00B24C4E"/>
    <w:rsid w:val="00B334BB"/>
    <w:rsid w:val="00B342AC"/>
    <w:rsid w:val="00B347FB"/>
    <w:rsid w:val="00B35642"/>
    <w:rsid w:val="00B36019"/>
    <w:rsid w:val="00B4279B"/>
    <w:rsid w:val="00B456B9"/>
    <w:rsid w:val="00B45FC9"/>
    <w:rsid w:val="00B5084A"/>
    <w:rsid w:val="00B76F35"/>
    <w:rsid w:val="00B81138"/>
    <w:rsid w:val="00B82CC4"/>
    <w:rsid w:val="00B90792"/>
    <w:rsid w:val="00B93186"/>
    <w:rsid w:val="00BB489E"/>
    <w:rsid w:val="00BB5A3B"/>
    <w:rsid w:val="00BC7CCF"/>
    <w:rsid w:val="00BD62A8"/>
    <w:rsid w:val="00BE470B"/>
    <w:rsid w:val="00BE59D3"/>
    <w:rsid w:val="00BF4652"/>
    <w:rsid w:val="00C001F9"/>
    <w:rsid w:val="00C01CC4"/>
    <w:rsid w:val="00C3725D"/>
    <w:rsid w:val="00C41260"/>
    <w:rsid w:val="00C56893"/>
    <w:rsid w:val="00C57A91"/>
    <w:rsid w:val="00C61879"/>
    <w:rsid w:val="00C62A48"/>
    <w:rsid w:val="00C62B7F"/>
    <w:rsid w:val="00C835E1"/>
    <w:rsid w:val="00C95B12"/>
    <w:rsid w:val="00CA2A89"/>
    <w:rsid w:val="00CC01C2"/>
    <w:rsid w:val="00CD2700"/>
    <w:rsid w:val="00CD4A20"/>
    <w:rsid w:val="00CE41C2"/>
    <w:rsid w:val="00CE51BF"/>
    <w:rsid w:val="00CE6AB5"/>
    <w:rsid w:val="00CF21F2"/>
    <w:rsid w:val="00D02712"/>
    <w:rsid w:val="00D046A7"/>
    <w:rsid w:val="00D05CD2"/>
    <w:rsid w:val="00D20E28"/>
    <w:rsid w:val="00D214D0"/>
    <w:rsid w:val="00D6546B"/>
    <w:rsid w:val="00D65627"/>
    <w:rsid w:val="00D9718C"/>
    <w:rsid w:val="00D9743B"/>
    <w:rsid w:val="00DA03A4"/>
    <w:rsid w:val="00DA761D"/>
    <w:rsid w:val="00DB178B"/>
    <w:rsid w:val="00DB2139"/>
    <w:rsid w:val="00DC17D3"/>
    <w:rsid w:val="00DD104A"/>
    <w:rsid w:val="00DD4BED"/>
    <w:rsid w:val="00DE1213"/>
    <w:rsid w:val="00DE39F0"/>
    <w:rsid w:val="00DF0AF3"/>
    <w:rsid w:val="00DF1BB5"/>
    <w:rsid w:val="00DF7E9F"/>
    <w:rsid w:val="00E10FED"/>
    <w:rsid w:val="00E27D7E"/>
    <w:rsid w:val="00E3044F"/>
    <w:rsid w:val="00E3420F"/>
    <w:rsid w:val="00E349FD"/>
    <w:rsid w:val="00E371E7"/>
    <w:rsid w:val="00E42E13"/>
    <w:rsid w:val="00E459DF"/>
    <w:rsid w:val="00E56D5C"/>
    <w:rsid w:val="00E5740D"/>
    <w:rsid w:val="00E6257C"/>
    <w:rsid w:val="00E63C59"/>
    <w:rsid w:val="00E67391"/>
    <w:rsid w:val="00E67793"/>
    <w:rsid w:val="00E72D0A"/>
    <w:rsid w:val="00E75B09"/>
    <w:rsid w:val="00E7701D"/>
    <w:rsid w:val="00E80574"/>
    <w:rsid w:val="00E80590"/>
    <w:rsid w:val="00E8145A"/>
    <w:rsid w:val="00E81866"/>
    <w:rsid w:val="00E84D1F"/>
    <w:rsid w:val="00E91DA8"/>
    <w:rsid w:val="00EA0821"/>
    <w:rsid w:val="00EA6693"/>
    <w:rsid w:val="00EA67FF"/>
    <w:rsid w:val="00EB0261"/>
    <w:rsid w:val="00EB4323"/>
    <w:rsid w:val="00EB7E5C"/>
    <w:rsid w:val="00EC272C"/>
    <w:rsid w:val="00EC3E95"/>
    <w:rsid w:val="00EE5146"/>
    <w:rsid w:val="00EF0B62"/>
    <w:rsid w:val="00F10468"/>
    <w:rsid w:val="00F165E7"/>
    <w:rsid w:val="00F21C63"/>
    <w:rsid w:val="00F25662"/>
    <w:rsid w:val="00F25D0A"/>
    <w:rsid w:val="00F273C8"/>
    <w:rsid w:val="00F3508B"/>
    <w:rsid w:val="00F44E58"/>
    <w:rsid w:val="00F667EA"/>
    <w:rsid w:val="00F86AF7"/>
    <w:rsid w:val="00F93C94"/>
    <w:rsid w:val="00FA124A"/>
    <w:rsid w:val="00FB0272"/>
    <w:rsid w:val="00FB5680"/>
    <w:rsid w:val="00FC08DD"/>
    <w:rsid w:val="00FC2316"/>
    <w:rsid w:val="00FC2CFD"/>
    <w:rsid w:val="00FC5947"/>
    <w:rsid w:val="00FE4179"/>
    <w:rsid w:val="00FF349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0103E"/>
  <w15:docId w15:val="{AF6E4020-FDA7-4A3C-9761-7FAA53413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link w:val="ArtNoChar"/>
    <w:rsid w:val="008F208F"/>
    <w:pPr>
      <w:keepNext/>
      <w:keepLines/>
      <w:spacing w:before="480"/>
      <w:jc w:val="center"/>
    </w:pPr>
    <w:rPr>
      <w:caps/>
      <w:sz w:val="28"/>
    </w:rPr>
  </w:style>
  <w:style w:type="paragraph" w:customStyle="1" w:styleId="Arttitle">
    <w:name w:val="Art_title"/>
    <w:basedOn w:val="Normal"/>
    <w:next w:val="Normal"/>
    <w:link w:val="ArttitleC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Style 12,(NECG) Footnote Reference,Style 124,Style 13,fr,o,Style 3,FR,Style 17,Style 6,Style 4,Style 7,Footnote Reference1,Style 34,Style 9,Style 20,callout,-E Funotenzeichen,Footnote symbol"/>
    <w:basedOn w:val="DefaultParagraphFont"/>
    <w:uiPriority w:val="99"/>
    <w:qFormat/>
    <w:rsid w:val="008F208F"/>
    <w:rPr>
      <w:position w:val="6"/>
      <w:sz w:val="18"/>
    </w:rPr>
  </w:style>
  <w:style w:type="paragraph" w:styleId="FootnoteText">
    <w:name w:val="footnote text"/>
    <w:aliases w:val="DNV-FT,ALTS FOOTNOTE,Footnote Text Char Char1,Footnote Text Char4 Char Char,Footnote Text Char1 Char1 Char1 Char,Footnote Text Char Char1 Char1 Char Char,Footnote Text Char1 Char1 Char1 Char Char Char1,DNV- Char Char,fn,Footnote Text Char1"/>
    <w:basedOn w:val="Normal"/>
    <w:link w:val="FootnoteTextChar"/>
    <w:qFormat/>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DNV-FT Char,ALTS FOOTNOTE Char,Footnote Text Char Char1 Char,Footnote Text Char4 Char Char Char,Footnote Text Char1 Char1 Char1 Char Char,Footnote Text Char Char1 Char1 Char Char Char,DNV- Char Char Char,fn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NormalaftertitleChar">
    <w:name w:val="Normal_after_title Char"/>
    <w:basedOn w:val="DefaultParagraphFont"/>
    <w:link w:val="Normalaftertitle"/>
    <w:locked/>
    <w:rsid w:val="005D4CFD"/>
    <w:rPr>
      <w:rFonts w:ascii="Times New Roman" w:hAnsi="Times New Roman"/>
      <w:sz w:val="24"/>
      <w:lang w:val="en-GB" w:eastAsia="en-US"/>
    </w:rPr>
  </w:style>
  <w:style w:type="character" w:customStyle="1" w:styleId="enumlev1Char">
    <w:name w:val="enumlev1 Char"/>
    <w:basedOn w:val="DefaultParagraphFont"/>
    <w:link w:val="enumlev1"/>
    <w:locked/>
    <w:rsid w:val="005D4CFD"/>
    <w:rPr>
      <w:rFonts w:ascii="Times New Roman" w:hAnsi="Times New Roman"/>
      <w:sz w:val="24"/>
      <w:lang w:val="en-GB" w:eastAsia="en-US"/>
    </w:rPr>
  </w:style>
  <w:style w:type="character" w:customStyle="1" w:styleId="ArtNoChar">
    <w:name w:val="Art_No Char"/>
    <w:basedOn w:val="DefaultParagraphFont"/>
    <w:link w:val="ArtNo"/>
    <w:locked/>
    <w:rsid w:val="005D4CFD"/>
    <w:rPr>
      <w:rFonts w:ascii="Times New Roman" w:hAnsi="Times New Roman"/>
      <w:caps/>
      <w:sz w:val="28"/>
      <w:lang w:val="en-GB" w:eastAsia="en-US"/>
    </w:rPr>
  </w:style>
  <w:style w:type="character" w:customStyle="1" w:styleId="ArttitleCar">
    <w:name w:val="Art_title Car"/>
    <w:basedOn w:val="DefaultParagraphFont"/>
    <w:link w:val="Arttitle"/>
    <w:locked/>
    <w:rsid w:val="005D4CFD"/>
    <w:rPr>
      <w:rFonts w:ascii="Times New Roman" w:hAnsi="Times New Roman"/>
      <w:b/>
      <w:sz w:val="28"/>
      <w:lang w:val="en-GB" w:eastAsia="en-US"/>
    </w:rPr>
  </w:style>
  <w:style w:type="character" w:customStyle="1" w:styleId="ProposalChar">
    <w:name w:val="Proposal Char"/>
    <w:basedOn w:val="DefaultParagraphFont"/>
    <w:link w:val="Proposal"/>
    <w:locked/>
    <w:rsid w:val="005D4CFD"/>
    <w:rPr>
      <w:rFonts w:ascii="Times New Roman" w:hAnsi="Times New Roman Bold"/>
      <w:b/>
      <w:sz w:val="24"/>
      <w:lang w:val="en-GB" w:eastAsia="en-US"/>
    </w:rPr>
  </w:style>
  <w:style w:type="character" w:customStyle="1" w:styleId="href">
    <w:name w:val="href"/>
    <w:basedOn w:val="DefaultParagraphFont"/>
    <w:rsid w:val="005D4CFD"/>
  </w:style>
  <w:style w:type="character" w:customStyle="1" w:styleId="ReasonsChar">
    <w:name w:val="Reasons Char"/>
    <w:basedOn w:val="DefaultParagraphFont"/>
    <w:link w:val="Reasons"/>
    <w:locked/>
    <w:rsid w:val="005D4CFD"/>
    <w:rPr>
      <w:rFonts w:ascii="Times New Roman" w:hAnsi="Times New Roman"/>
      <w:sz w:val="24"/>
      <w:lang w:val="en-GB" w:eastAsia="en-US"/>
    </w:rPr>
  </w:style>
  <w:style w:type="paragraph" w:styleId="ListParagraph">
    <w:name w:val="List Paragraph"/>
    <w:basedOn w:val="Normal"/>
    <w:uiPriority w:val="34"/>
    <w:qFormat/>
    <w:rsid w:val="005D4CFD"/>
    <w:pPr>
      <w:tabs>
        <w:tab w:val="clear" w:pos="1134"/>
        <w:tab w:val="clear" w:pos="1871"/>
        <w:tab w:val="clear" w:pos="2268"/>
      </w:tabs>
      <w:overflowPunct/>
      <w:autoSpaceDE/>
      <w:autoSpaceDN/>
      <w:adjustRightInd/>
      <w:spacing w:before="0"/>
      <w:ind w:left="720"/>
      <w:textAlignment w:val="auto"/>
    </w:pPr>
    <w:rPr>
      <w:color w:val="000000"/>
      <w:szCs w:val="24"/>
      <w:lang w:val="fr-FR" w:eastAsia="fr-FR"/>
    </w:rPr>
  </w:style>
  <w:style w:type="paragraph" w:styleId="BalloonText">
    <w:name w:val="Balloon Text"/>
    <w:basedOn w:val="Normal"/>
    <w:link w:val="BalloonTextChar"/>
    <w:semiHidden/>
    <w:unhideWhenUsed/>
    <w:rsid w:val="00824189"/>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824189"/>
    <w:rPr>
      <w:rFonts w:ascii="Segoe UI" w:hAnsi="Segoe UI" w:cs="Segoe UI"/>
      <w:sz w:val="18"/>
      <w:szCs w:val="18"/>
      <w:lang w:val="en-GB" w:eastAsia="en-US"/>
    </w:rPr>
  </w:style>
  <w:style w:type="character" w:styleId="CommentReference">
    <w:name w:val="annotation reference"/>
    <w:basedOn w:val="DefaultParagraphFont"/>
    <w:semiHidden/>
    <w:unhideWhenUsed/>
    <w:rsid w:val="00EF0B62"/>
    <w:rPr>
      <w:sz w:val="16"/>
      <w:szCs w:val="16"/>
    </w:rPr>
  </w:style>
  <w:style w:type="paragraph" w:styleId="CommentText">
    <w:name w:val="annotation text"/>
    <w:basedOn w:val="Normal"/>
    <w:link w:val="CommentTextChar"/>
    <w:semiHidden/>
    <w:unhideWhenUsed/>
    <w:rsid w:val="00EF0B62"/>
    <w:rPr>
      <w:sz w:val="20"/>
    </w:rPr>
  </w:style>
  <w:style w:type="character" w:customStyle="1" w:styleId="CommentTextChar">
    <w:name w:val="Comment Text Char"/>
    <w:basedOn w:val="DefaultParagraphFont"/>
    <w:link w:val="CommentText"/>
    <w:semiHidden/>
    <w:rsid w:val="00EF0B6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F0B62"/>
    <w:rPr>
      <w:b/>
      <w:bCs/>
    </w:rPr>
  </w:style>
  <w:style w:type="character" w:customStyle="1" w:styleId="CommentSubjectChar">
    <w:name w:val="Comment Subject Char"/>
    <w:basedOn w:val="CommentTextChar"/>
    <w:link w:val="CommentSubject"/>
    <w:semiHidden/>
    <w:rsid w:val="00EF0B62"/>
    <w:rPr>
      <w:rFonts w:ascii="Times New Roman" w:hAnsi="Times New Roman"/>
      <w:b/>
      <w:bCs/>
      <w:lang w:val="en-GB" w:eastAsia="en-US"/>
    </w:rPr>
  </w:style>
  <w:style w:type="character" w:styleId="Hyperlink">
    <w:name w:val="Hyperlink"/>
    <w:aliases w:val="CEO_Hyperlink,超级链接"/>
    <w:uiPriority w:val="99"/>
    <w:unhideWhenUsed/>
    <w:rsid w:val="00573DDD"/>
    <w:rPr>
      <w:color w:val="0000FF"/>
      <w:u w:val="single"/>
    </w:rPr>
  </w:style>
  <w:style w:type="character" w:customStyle="1" w:styleId="NoteChar">
    <w:name w:val="Note Char"/>
    <w:basedOn w:val="DefaultParagraphFont"/>
    <w:link w:val="Note"/>
    <w:locked/>
    <w:rsid w:val="00724C24"/>
    <w:rPr>
      <w:rFonts w:ascii="Times New Roman" w:hAnsi="Times New Roman"/>
      <w:sz w:val="24"/>
      <w:lang w:val="en-GB" w:eastAsia="en-US"/>
    </w:rPr>
  </w:style>
  <w:style w:type="character" w:styleId="FollowedHyperlink">
    <w:name w:val="FollowedHyperlink"/>
    <w:basedOn w:val="DefaultParagraphFont"/>
    <w:semiHidden/>
    <w:unhideWhenUsed/>
    <w:rsid w:val="00626940"/>
    <w:rPr>
      <w:color w:val="800080" w:themeColor="followedHyperlink"/>
      <w:u w:val="single"/>
    </w:rPr>
  </w:style>
  <w:style w:type="character" w:customStyle="1" w:styleId="UnresolvedMention1">
    <w:name w:val="Unresolved Mention1"/>
    <w:basedOn w:val="DefaultParagraphFont"/>
    <w:uiPriority w:val="99"/>
    <w:semiHidden/>
    <w:unhideWhenUsed/>
    <w:rsid w:val="00BE59D3"/>
    <w:rPr>
      <w:color w:val="808080"/>
      <w:shd w:val="clear" w:color="auto" w:fill="E6E6E6"/>
    </w:rPr>
  </w:style>
  <w:style w:type="table" w:styleId="TableGrid">
    <w:name w:val="Table Grid"/>
    <w:basedOn w:val="TableNormal"/>
    <w:rsid w:val="00E72D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itleChar">
    <w:name w:val="Table_title Char"/>
    <w:basedOn w:val="DefaultParagraphFont"/>
    <w:link w:val="Tabletitle"/>
    <w:locked/>
    <w:rsid w:val="00171D30"/>
    <w:rPr>
      <w:rFonts w:ascii="Times New Roman Bold" w:hAnsi="Times New Roman Bold"/>
      <w:b/>
      <w:lang w:val="en-GB" w:eastAsia="en-US"/>
    </w:rPr>
  </w:style>
  <w:style w:type="character" w:customStyle="1" w:styleId="TableheadChar">
    <w:name w:val="Table_head Char"/>
    <w:basedOn w:val="DefaultParagraphFont"/>
    <w:link w:val="Tablehead"/>
    <w:locked/>
    <w:rsid w:val="00171D30"/>
    <w:rPr>
      <w:rFonts w:ascii="Times New Roman Bold" w:hAnsi="Times New Roman Bold" w:cs="Times New Roman Bold"/>
      <w:b/>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856241">
      <w:bodyDiv w:val="1"/>
      <w:marLeft w:val="0"/>
      <w:marRight w:val="0"/>
      <w:marTop w:val="0"/>
      <w:marBottom w:val="0"/>
      <w:divBdr>
        <w:top w:val="none" w:sz="0" w:space="0" w:color="auto"/>
        <w:left w:val="none" w:sz="0" w:space="0" w:color="auto"/>
        <w:bottom w:val="none" w:sz="0" w:space="0" w:color="auto"/>
        <w:right w:val="none" w:sz="0" w:space="0" w:color="auto"/>
      </w:divBdr>
    </w:div>
    <w:div w:id="97198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fcc.gov/edocs_public/attachmatch/DOC-347449A1.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itu.int/pub/R-REP-M.2227" TargetMode="External"/><Relationship Id="rId2" Type="http://schemas.openxmlformats.org/officeDocument/2006/relationships/hyperlink" Target="http://www.itu.int/rec/R-REC-M.2003/en" TargetMode="External"/><Relationship Id="rId1" Type="http://schemas.openxmlformats.org/officeDocument/2006/relationships/hyperlink" Target="https://circabc.europa.eu/sd/a/fe1a3338-b751-43e3-9ed8-a5632f051d1f/RSPG18-005final-2nd_opinion_on_5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8CDF2-DFAF-46A0-A021-26DA8A091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621</Words>
  <Characters>3723</Characters>
  <Application>Microsoft Office Word</Application>
  <DocSecurity>0</DocSecurity>
  <Lines>79</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aroytblat@wi-fi.org</dc:creator>
  <cp:keywords>CTPClassification=CTP_NT</cp:keywords>
  <cp:lastModifiedBy>Veena Rawat</cp:lastModifiedBy>
  <cp:revision>3</cp:revision>
  <dcterms:created xsi:type="dcterms:W3CDTF">2018-09-06T23:40:00Z</dcterms:created>
  <dcterms:modified xsi:type="dcterms:W3CDTF">2018-09-07T00:25:00Z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5d1efcc3-66f3-44bd-9d4c-aa4afb73115d</vt:lpwstr>
  </property>
  <property fmtid="{D5CDD505-2E9C-101B-9397-08002B2CF9AE}" pid="4" name="CTP_TimeStamp">
    <vt:lpwstr>2018-09-07 00:25:09Z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ies>
</file>