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5F153C" w14:textId="77777777" w:rsidR="008C7951" w:rsidRPr="005F02B1" w:rsidRDefault="005F02B1" w:rsidP="005F02B1">
      <w:pPr>
        <w:pStyle w:val="ListParagraph"/>
        <w:numPr>
          <w:ilvl w:val="0"/>
          <w:numId w:val="1"/>
        </w:numPr>
        <w:spacing w:line="200" w:lineRule="auto"/>
        <w:jc w:val="right"/>
        <w:rPr>
          <w:rFonts w:ascii="Times New Roman" w:eastAsia="Times New Roman" w:hAnsi="Times New Roman" w:cs="Times New Roman"/>
        </w:rPr>
      </w:pPr>
      <w:r>
        <w:rPr>
          <w:rFonts w:ascii="Times New Roman" w:eastAsia="Times New Roman" w:hAnsi="Times New Roman" w:cs="Times New Roman"/>
        </w:rPr>
        <w:t>Roytblat (WFA)</w:t>
      </w:r>
    </w:p>
    <w:p w14:paraId="76BE82D3" w14:textId="77777777" w:rsidR="008C7951" w:rsidRDefault="008C7951">
      <w:pPr>
        <w:spacing w:line="200" w:lineRule="auto"/>
        <w:rPr>
          <w:rFonts w:ascii="Times New Roman" w:eastAsia="Times New Roman" w:hAnsi="Times New Roman" w:cs="Times New Roman"/>
        </w:rPr>
      </w:pPr>
      <w:bookmarkStart w:id="0" w:name="gjdgxs" w:colFirst="0" w:colLast="0"/>
      <w:bookmarkEnd w:id="0"/>
    </w:p>
    <w:p w14:paraId="05ADC54D" w14:textId="77777777" w:rsidR="008C7951" w:rsidRDefault="008C7951">
      <w:pPr>
        <w:spacing w:line="200" w:lineRule="auto"/>
        <w:rPr>
          <w:rFonts w:ascii="Times New Roman" w:eastAsia="Times New Roman" w:hAnsi="Times New Roman" w:cs="Times New Roman"/>
        </w:rPr>
      </w:pPr>
    </w:p>
    <w:p w14:paraId="7676DD22" w14:textId="77777777" w:rsidR="008C7951" w:rsidRDefault="008C7951">
      <w:pPr>
        <w:spacing w:line="260" w:lineRule="auto"/>
        <w:rPr>
          <w:rFonts w:ascii="Times New Roman" w:eastAsia="Times New Roman" w:hAnsi="Times New Roman" w:cs="Times New Roman"/>
        </w:rPr>
      </w:pPr>
    </w:p>
    <w:p w14:paraId="490E4A1A" w14:textId="77777777" w:rsidR="008C7951" w:rsidRDefault="00BA562A">
      <w:pPr>
        <w:ind w:left="2560"/>
        <w:rPr>
          <w:rFonts w:ascii="Times New Roman" w:eastAsia="Times New Roman" w:hAnsi="Times New Roman" w:cs="Times New Roman"/>
          <w:b/>
        </w:rPr>
      </w:pPr>
      <w:r>
        <w:rPr>
          <w:rFonts w:ascii="Times New Roman" w:eastAsia="Times New Roman" w:hAnsi="Times New Roman" w:cs="Times New Roman"/>
          <w:b/>
        </w:rPr>
        <w:t>UNITED STATES OF AMERICA</w:t>
      </w:r>
    </w:p>
    <w:p w14:paraId="443D9EE3" w14:textId="77777777" w:rsidR="00E92853" w:rsidRDefault="00E92853">
      <w:pPr>
        <w:ind w:left="2560"/>
        <w:rPr>
          <w:rFonts w:ascii="Times New Roman" w:eastAsia="Times New Roman" w:hAnsi="Times New Roman" w:cs="Times New Roman"/>
        </w:rPr>
      </w:pPr>
    </w:p>
    <w:p w14:paraId="0B054355" w14:textId="77777777" w:rsidR="008C7951" w:rsidRPr="00E92853" w:rsidRDefault="00E92853">
      <w:pPr>
        <w:ind w:left="1800"/>
        <w:rPr>
          <w:rFonts w:ascii="Times New Roman" w:eastAsia="Times New Roman" w:hAnsi="Times New Roman" w:cs="Times New Roman"/>
        </w:rPr>
      </w:pPr>
      <w:r w:rsidRPr="00E92853">
        <w:rPr>
          <w:rFonts w:ascii="Times New Roman" w:eastAsia="Times New Roman" w:hAnsi="Times New Roman" w:cs="Times New Roman"/>
        </w:rPr>
        <w:t>PROPOSAL FOR THE WORK OF THE CONFERENCE</w:t>
      </w:r>
    </w:p>
    <w:p w14:paraId="63F4D7B0" w14:textId="77777777" w:rsidR="008C7951" w:rsidRDefault="008C7951">
      <w:pPr>
        <w:spacing w:line="200" w:lineRule="auto"/>
        <w:rPr>
          <w:rFonts w:ascii="Times New Roman" w:eastAsia="Times New Roman" w:hAnsi="Times New Roman" w:cs="Times New Roman"/>
        </w:rPr>
      </w:pPr>
      <w:bookmarkStart w:id="1" w:name="_GoBack"/>
      <w:bookmarkEnd w:id="1"/>
    </w:p>
    <w:p w14:paraId="4303638A" w14:textId="77777777" w:rsidR="008C7951" w:rsidRDefault="008C7951">
      <w:pPr>
        <w:spacing w:line="314" w:lineRule="auto"/>
        <w:rPr>
          <w:rFonts w:ascii="Times New Roman" w:eastAsia="Times New Roman" w:hAnsi="Times New Roman" w:cs="Times New Roman"/>
        </w:rPr>
      </w:pPr>
    </w:p>
    <w:p w14:paraId="740E6E7C" w14:textId="77777777" w:rsidR="00E92853" w:rsidRDefault="00E92853" w:rsidP="00E92853">
      <w:pPr>
        <w:spacing w:line="314" w:lineRule="auto"/>
        <w:jc w:val="center"/>
        <w:rPr>
          <w:rFonts w:ascii="Times New Roman" w:eastAsia="Times New Roman" w:hAnsi="Times New Roman" w:cs="Times New Roman"/>
        </w:rPr>
      </w:pPr>
      <w:r>
        <w:rPr>
          <w:rFonts w:ascii="Times New Roman" w:eastAsia="Times New Roman" w:hAnsi="Times New Roman" w:cs="Times New Roman"/>
        </w:rPr>
        <w:t>Agenda Item 9.1 (Issue 9.1.5)</w:t>
      </w:r>
    </w:p>
    <w:p w14:paraId="68B18494" w14:textId="77777777" w:rsidR="00E92853" w:rsidRDefault="00E92853">
      <w:pPr>
        <w:spacing w:line="314" w:lineRule="auto"/>
        <w:rPr>
          <w:rFonts w:ascii="Times New Roman" w:eastAsia="Times New Roman" w:hAnsi="Times New Roman" w:cs="Times New Roman"/>
        </w:rPr>
      </w:pPr>
    </w:p>
    <w:p w14:paraId="7D381394" w14:textId="77777777" w:rsidR="008C7951" w:rsidRPr="00545025" w:rsidRDefault="00BA562A">
      <w:pPr>
        <w:spacing w:line="276" w:lineRule="auto"/>
        <w:ind w:right="440"/>
        <w:rPr>
          <w:rFonts w:ascii="Times New Roman" w:eastAsia="Times New Roman" w:hAnsi="Times New Roman" w:cs="Times New Roman"/>
        </w:rPr>
      </w:pPr>
      <w:r w:rsidRPr="00545025">
        <w:rPr>
          <w:rFonts w:ascii="Times New Roman" w:eastAsia="Times New Roman" w:hAnsi="Times New Roman" w:cs="Times New Roman"/>
          <w:b/>
        </w:rPr>
        <w:t>Agenda Item 9.1/Issue 9.1.5</w:t>
      </w:r>
      <w:r w:rsidRPr="00545025">
        <w:rPr>
          <w:rFonts w:ascii="Times New Roman" w:eastAsia="Times New Roman" w:hAnsi="Times New Roman" w:cs="Times New Roman"/>
        </w:rPr>
        <w:t>:  Consideration of the technical and regulatory impacts of referencing Recommendations ITU R M.1638-1 and ITU R M.1849-1 in Nos. 5.447F and 5.450A of the Radio Regulations</w:t>
      </w:r>
    </w:p>
    <w:p w14:paraId="6B541198" w14:textId="77777777" w:rsidR="008C7951" w:rsidRPr="00545025" w:rsidRDefault="008C7951">
      <w:pPr>
        <w:spacing w:line="200" w:lineRule="auto"/>
        <w:rPr>
          <w:rFonts w:ascii="Times New Roman" w:eastAsia="Times New Roman" w:hAnsi="Times New Roman" w:cs="Times New Roman"/>
        </w:rPr>
      </w:pPr>
    </w:p>
    <w:p w14:paraId="1333E5BD" w14:textId="77777777" w:rsidR="008C7951" w:rsidRPr="00545025" w:rsidRDefault="008C7951">
      <w:pPr>
        <w:spacing w:line="233" w:lineRule="auto"/>
        <w:rPr>
          <w:rFonts w:ascii="Times New Roman" w:eastAsia="Times New Roman" w:hAnsi="Times New Roman" w:cs="Times New Roman"/>
        </w:rPr>
      </w:pPr>
    </w:p>
    <w:p w14:paraId="49013E54" w14:textId="77777777" w:rsidR="001C240A" w:rsidRDefault="001C240A" w:rsidP="00223055">
      <w:pPr>
        <w:spacing w:line="244" w:lineRule="auto"/>
        <w:ind w:right="40"/>
        <w:rPr>
          <w:rFonts w:ascii="Times New Roman" w:eastAsia="Times New Roman" w:hAnsi="Times New Roman" w:cs="Times New Roman"/>
          <w:b/>
        </w:rPr>
      </w:pPr>
      <w:r>
        <w:rPr>
          <w:rFonts w:ascii="Times New Roman" w:eastAsia="Times New Roman" w:hAnsi="Times New Roman" w:cs="Times New Roman"/>
          <w:b/>
        </w:rPr>
        <w:t>Introduction</w:t>
      </w:r>
    </w:p>
    <w:p w14:paraId="4FC0FEF9" w14:textId="5D863815" w:rsidR="00CC7ECF" w:rsidRDefault="005F02B1" w:rsidP="00223055">
      <w:pPr>
        <w:spacing w:line="244" w:lineRule="auto"/>
        <w:ind w:right="40"/>
        <w:rPr>
          <w:rStyle w:val="Artdef"/>
          <w:rFonts w:cs="Times New Roman"/>
          <w:b w:val="0"/>
        </w:rPr>
      </w:pPr>
      <w:r w:rsidRPr="00545025">
        <w:rPr>
          <w:rFonts w:ascii="Times New Roman" w:hAnsi="Times New Roman" w:cs="Times New Roman"/>
        </w:rPr>
        <w:t xml:space="preserve">The </w:t>
      </w:r>
      <w:r w:rsidR="00223055" w:rsidRPr="00545025">
        <w:rPr>
          <w:rFonts w:ascii="Times New Roman" w:hAnsi="Times New Roman" w:cs="Times New Roman"/>
        </w:rPr>
        <w:t xml:space="preserve">global demand for </w:t>
      </w:r>
      <w:r w:rsidR="00C74504" w:rsidRPr="00545025">
        <w:rPr>
          <w:rFonts w:ascii="Times New Roman" w:hAnsi="Times New Roman" w:cs="Times New Roman"/>
        </w:rPr>
        <w:t>Radio Local Area Network</w:t>
      </w:r>
      <w:ins w:id="2" w:author="Author" w:date="2017-03-30T15:24:00Z">
        <w:r w:rsidR="00B9478B">
          <w:rPr>
            <w:rFonts w:ascii="Times New Roman" w:hAnsi="Times New Roman" w:cs="Times New Roman"/>
          </w:rPr>
          <w:t>s</w:t>
        </w:r>
      </w:ins>
      <w:r w:rsidR="00C74504" w:rsidRPr="00545025">
        <w:rPr>
          <w:rFonts w:ascii="Times New Roman" w:hAnsi="Times New Roman" w:cs="Times New Roman"/>
        </w:rPr>
        <w:t xml:space="preserve"> (</w:t>
      </w:r>
      <w:del w:id="3" w:author="Alex Roytblat" w:date="2017-04-04T10:30:00Z">
        <w:r w:rsidR="00C74504" w:rsidRPr="00545025" w:rsidDel="008C5655">
          <w:rPr>
            <w:rFonts w:ascii="Times New Roman" w:hAnsi="Times New Roman" w:cs="Times New Roman"/>
          </w:rPr>
          <w:delText>also known as</w:delText>
        </w:r>
      </w:del>
      <w:ins w:id="4" w:author="Alex Roytblat" w:date="2017-04-04T10:30:00Z">
        <w:r w:rsidR="008C5655">
          <w:rPr>
            <w:rFonts w:ascii="Times New Roman" w:hAnsi="Times New Roman" w:cs="Times New Roman"/>
          </w:rPr>
          <w:t>e.g.</w:t>
        </w:r>
      </w:ins>
      <w:r w:rsidR="00C74504" w:rsidRPr="00545025">
        <w:rPr>
          <w:rFonts w:ascii="Times New Roman" w:hAnsi="Times New Roman" w:cs="Times New Roman"/>
        </w:rPr>
        <w:t xml:space="preserve"> </w:t>
      </w:r>
      <w:r w:rsidRPr="00545025">
        <w:rPr>
          <w:rFonts w:ascii="Times New Roman" w:hAnsi="Times New Roman" w:cs="Times New Roman"/>
        </w:rPr>
        <w:t>Wi-Fi</w:t>
      </w:r>
      <w:r w:rsidR="00C74504" w:rsidRPr="00545025">
        <w:rPr>
          <w:rFonts w:ascii="Times New Roman" w:hAnsi="Times New Roman" w:cs="Times New Roman"/>
        </w:rPr>
        <w:t>)</w:t>
      </w:r>
      <w:r w:rsidRPr="00545025">
        <w:rPr>
          <w:rFonts w:ascii="Times New Roman" w:hAnsi="Times New Roman" w:cs="Times New Roman"/>
        </w:rPr>
        <w:t xml:space="preserve"> is evidenced by widespread </w:t>
      </w:r>
      <w:ins w:id="5" w:author="Author" w:date="2017-03-30T15:25:00Z">
        <w:r w:rsidR="00B9478B">
          <w:rPr>
            <w:rFonts w:ascii="Times New Roman" w:hAnsi="Times New Roman" w:cs="Times New Roman"/>
          </w:rPr>
          <w:t>adop</w:t>
        </w:r>
      </w:ins>
      <w:del w:id="6" w:author="Author" w:date="2017-03-30T15:25:00Z">
        <w:r w:rsidRPr="00545025" w:rsidDel="00B9478B">
          <w:rPr>
            <w:rFonts w:ascii="Times New Roman" w:hAnsi="Times New Roman" w:cs="Times New Roman"/>
          </w:rPr>
          <w:delText>prolifera</w:delText>
        </w:r>
      </w:del>
      <w:r w:rsidRPr="00545025">
        <w:rPr>
          <w:rFonts w:ascii="Times New Roman" w:hAnsi="Times New Roman" w:cs="Times New Roman"/>
        </w:rPr>
        <w:t xml:space="preserve">tion of devices, </w:t>
      </w:r>
      <w:ins w:id="7" w:author="Author" w:date="2017-03-30T15:24:00Z">
        <w:r w:rsidR="00B9478B">
          <w:rPr>
            <w:rFonts w:ascii="Times New Roman" w:hAnsi="Times New Roman" w:cs="Times New Roman"/>
          </w:rPr>
          <w:t>increas</w:t>
        </w:r>
      </w:ins>
      <w:del w:id="8" w:author="Author" w:date="2017-03-30T15:24:00Z">
        <w:r w:rsidRPr="00545025" w:rsidDel="00B9478B">
          <w:rPr>
            <w:rFonts w:ascii="Times New Roman" w:hAnsi="Times New Roman" w:cs="Times New Roman"/>
          </w:rPr>
          <w:delText>grow</w:delText>
        </w:r>
      </w:del>
      <w:r w:rsidRPr="00545025">
        <w:rPr>
          <w:rFonts w:ascii="Times New Roman" w:hAnsi="Times New Roman" w:cs="Times New Roman"/>
        </w:rPr>
        <w:t>ing connection speeds, data traffic volumes and other metrics.</w:t>
      </w:r>
      <w:r w:rsidR="00223055" w:rsidRPr="00545025">
        <w:rPr>
          <w:rFonts w:ascii="Times New Roman" w:hAnsi="Times New Roman" w:cs="Times New Roman"/>
        </w:rPr>
        <w:t xml:space="preserve">  </w:t>
      </w:r>
      <w:del w:id="9" w:author="Author" w:date="2017-03-30T15:25:00Z">
        <w:r w:rsidRPr="00545025" w:rsidDel="00B9478B">
          <w:rPr>
            <w:rFonts w:ascii="Times New Roman" w:hAnsi="Times New Roman" w:cs="Times New Roman"/>
          </w:rPr>
          <w:delText>Also according to the same pr</w:delText>
        </w:r>
        <w:r w:rsidR="00CC7ECF" w:rsidRPr="00545025" w:rsidDel="00B9478B">
          <w:rPr>
            <w:rFonts w:ascii="Times New Roman" w:hAnsi="Times New Roman" w:cs="Times New Roman"/>
          </w:rPr>
          <w:delText xml:space="preserve">ojection, </w:delText>
        </w:r>
      </w:del>
      <w:ins w:id="10" w:author="Author" w:date="2017-03-30T15:25:00Z">
        <w:r w:rsidR="00B9478B">
          <w:rPr>
            <w:rFonts w:ascii="Times New Roman" w:hAnsi="Times New Roman" w:cs="Times New Roman"/>
          </w:rPr>
          <w:t>M</w:t>
        </w:r>
      </w:ins>
      <w:del w:id="11" w:author="Author" w:date="2017-03-30T15:25:00Z">
        <w:r w:rsidR="00CC7ECF" w:rsidRPr="00545025" w:rsidDel="00B9478B">
          <w:rPr>
            <w:rFonts w:ascii="Times New Roman" w:hAnsi="Times New Roman" w:cs="Times New Roman"/>
          </w:rPr>
          <w:delText>m</w:delText>
        </w:r>
      </w:del>
      <w:r w:rsidR="00CC7ECF" w:rsidRPr="00545025">
        <w:rPr>
          <w:rFonts w:ascii="Times New Roman" w:hAnsi="Times New Roman" w:cs="Times New Roman"/>
        </w:rPr>
        <w:t>ore than half or the world’s</w:t>
      </w:r>
      <w:r w:rsidRPr="00545025">
        <w:rPr>
          <w:rFonts w:ascii="Times New Roman" w:hAnsi="Times New Roman" w:cs="Times New Roman"/>
        </w:rPr>
        <w:t xml:space="preserve"> </w:t>
      </w:r>
      <w:r w:rsidR="00CC7ECF" w:rsidRPr="00545025">
        <w:rPr>
          <w:rFonts w:ascii="Times New Roman" w:hAnsi="Times New Roman" w:cs="Times New Roman"/>
        </w:rPr>
        <w:t xml:space="preserve">total internet </w:t>
      </w:r>
      <w:ins w:id="12" w:author="Author" w:date="2017-03-30T15:26:00Z">
        <w:r w:rsidR="00B9478B">
          <w:rPr>
            <w:rFonts w:ascii="Times New Roman" w:hAnsi="Times New Roman" w:cs="Times New Roman"/>
          </w:rPr>
          <w:t xml:space="preserve">traffic </w:t>
        </w:r>
      </w:ins>
      <w:r w:rsidR="00CC7ECF" w:rsidRPr="00545025">
        <w:rPr>
          <w:rFonts w:ascii="Times New Roman" w:hAnsi="Times New Roman" w:cs="Times New Roman"/>
        </w:rPr>
        <w:t xml:space="preserve">and </w:t>
      </w:r>
      <w:r w:rsidR="00223055" w:rsidRPr="00545025">
        <w:rPr>
          <w:rFonts w:ascii="Times New Roman" w:hAnsi="Times New Roman" w:cs="Times New Roman"/>
        </w:rPr>
        <w:t>over</w:t>
      </w:r>
      <w:r w:rsidR="00CC7ECF" w:rsidRPr="00545025">
        <w:rPr>
          <w:rFonts w:ascii="Times New Roman" w:hAnsi="Times New Roman" w:cs="Times New Roman"/>
        </w:rPr>
        <w:t xml:space="preserve"> 60% of the mobile data traffic will be carried via Wi-Fi.  The surging popularity of Wi-Fi means that Wi-Fi is</w:t>
      </w:r>
      <w:ins w:id="13" w:author="Author" w:date="2017-03-30T15:26:00Z">
        <w:r w:rsidR="00B9478B">
          <w:rPr>
            <w:rFonts w:ascii="Times New Roman" w:hAnsi="Times New Roman" w:cs="Times New Roman"/>
          </w:rPr>
          <w:t xml:space="preserve"> an</w:t>
        </w:r>
      </w:ins>
      <w:r w:rsidR="00CC7ECF" w:rsidRPr="00545025">
        <w:rPr>
          <w:rFonts w:ascii="Times New Roman" w:hAnsi="Times New Roman" w:cs="Times New Roman"/>
        </w:rPr>
        <w:t xml:space="preserve"> essential component of the global</w:t>
      </w:r>
      <w:r w:rsidR="00223055" w:rsidRPr="00545025">
        <w:rPr>
          <w:rFonts w:ascii="Times New Roman" w:hAnsi="Times New Roman" w:cs="Times New Roman"/>
        </w:rPr>
        <w:t xml:space="preserve"> telecom infrastructure that requires </w:t>
      </w:r>
      <w:ins w:id="14" w:author="Author" w:date="2017-03-30T15:26:00Z">
        <w:r w:rsidR="00B9478B">
          <w:rPr>
            <w:rFonts w:ascii="Times New Roman" w:hAnsi="Times New Roman" w:cs="Times New Roman"/>
          </w:rPr>
          <w:t xml:space="preserve">a </w:t>
        </w:r>
      </w:ins>
      <w:r w:rsidR="00223055" w:rsidRPr="00545025">
        <w:rPr>
          <w:rFonts w:ascii="Times New Roman" w:hAnsi="Times New Roman" w:cs="Times New Roman"/>
        </w:rPr>
        <w:t xml:space="preserve">stable regulatory framework to </w:t>
      </w:r>
      <w:ins w:id="15" w:author="Author" w:date="2017-03-30T15:26:00Z">
        <w:r w:rsidR="00B9478B">
          <w:rPr>
            <w:rFonts w:ascii="Times New Roman" w:hAnsi="Times New Roman" w:cs="Times New Roman"/>
          </w:rPr>
          <w:t xml:space="preserve">continue to bring users the benefits of </w:t>
        </w:r>
      </w:ins>
      <w:del w:id="16" w:author="Author" w:date="2017-03-30T15:27:00Z">
        <w:r w:rsidR="00223055" w:rsidRPr="00545025" w:rsidDel="00B9478B">
          <w:rPr>
            <w:rFonts w:ascii="Times New Roman" w:hAnsi="Times New Roman" w:cs="Times New Roman"/>
          </w:rPr>
          <w:delText xml:space="preserve">maintain its </w:delText>
        </w:r>
      </w:del>
      <w:r w:rsidR="00223055" w:rsidRPr="00545025">
        <w:rPr>
          <w:rFonts w:ascii="Times New Roman" w:hAnsi="Times New Roman" w:cs="Times New Roman"/>
        </w:rPr>
        <w:t>spectrum access and functionality.</w:t>
      </w:r>
      <w:r w:rsidR="003529D2" w:rsidRPr="00545025">
        <w:rPr>
          <w:rFonts w:ascii="Times New Roman" w:hAnsi="Times New Roman" w:cs="Times New Roman"/>
        </w:rPr>
        <w:t xml:space="preserve">  According to </w:t>
      </w:r>
      <w:hyperlink r:id="rId8" w:history="1">
        <w:r w:rsidR="003529D2" w:rsidRPr="00545025">
          <w:rPr>
            <w:rStyle w:val="Hyperlink"/>
            <w:rFonts w:ascii="Times New Roman" w:hAnsi="Times New Roman" w:cs="Times New Roman"/>
          </w:rPr>
          <w:t>Cisco VNI</w:t>
        </w:r>
      </w:hyperlink>
      <w:r w:rsidR="003529D2" w:rsidRPr="00545025">
        <w:rPr>
          <w:rFonts w:ascii="Times New Roman" w:hAnsi="Times New Roman" w:cs="Times New Roman"/>
        </w:rPr>
        <w:t>, by the year 2020, up to 3 billion Wi-Fi devices per year will be shipped</w:t>
      </w:r>
      <w:ins w:id="17" w:author="Author" w:date="2017-03-30T15:27:00Z">
        <w:r w:rsidR="00B9478B">
          <w:rPr>
            <w:rFonts w:ascii="Times New Roman" w:hAnsi="Times New Roman" w:cs="Times New Roman"/>
          </w:rPr>
          <w:t>,</w:t>
        </w:r>
      </w:ins>
      <w:r w:rsidR="003529D2" w:rsidRPr="00545025">
        <w:rPr>
          <w:rFonts w:ascii="Times New Roman" w:hAnsi="Times New Roman" w:cs="Times New Roman"/>
        </w:rPr>
        <w:t xml:space="preserve"> with almost all devices equipped with 802.11ac (i.e., 5 GHz band).  The operations of</w:t>
      </w:r>
      <w:ins w:id="18" w:author="Author" w:date="2017-03-30T15:28:00Z">
        <w:r w:rsidR="00B9478B">
          <w:rPr>
            <w:rFonts w:ascii="Times New Roman" w:hAnsi="Times New Roman" w:cs="Times New Roman"/>
          </w:rPr>
          <w:t xml:space="preserve"> many</w:t>
        </w:r>
      </w:ins>
      <w:r w:rsidR="003529D2" w:rsidRPr="00545025">
        <w:rPr>
          <w:rFonts w:ascii="Times New Roman" w:hAnsi="Times New Roman" w:cs="Times New Roman"/>
        </w:rPr>
        <w:t xml:space="preserve"> RLANs in the 5 GHz band are provided under Mobile allocation and consistent with RR </w:t>
      </w:r>
      <w:r w:rsidR="003529D2" w:rsidRPr="00545025">
        <w:rPr>
          <w:rStyle w:val="Artdef"/>
          <w:rFonts w:cs="Times New Roman"/>
          <w:b w:val="0"/>
        </w:rPr>
        <w:t xml:space="preserve">Nos. </w:t>
      </w:r>
      <w:r w:rsidR="003529D2" w:rsidRPr="00545025">
        <w:rPr>
          <w:rStyle w:val="Artdef"/>
          <w:rFonts w:cs="Times New Roman"/>
        </w:rPr>
        <w:t xml:space="preserve">5.447F </w:t>
      </w:r>
      <w:r w:rsidR="003529D2" w:rsidRPr="00FF6204">
        <w:rPr>
          <w:rStyle w:val="Artdef"/>
          <w:rFonts w:cs="Times New Roman"/>
          <w:b w:val="0"/>
        </w:rPr>
        <w:t>and</w:t>
      </w:r>
      <w:r w:rsidR="003529D2" w:rsidRPr="00545025">
        <w:rPr>
          <w:rStyle w:val="Artdef"/>
          <w:rFonts w:cs="Times New Roman"/>
        </w:rPr>
        <w:t xml:space="preserve"> 5.450A</w:t>
      </w:r>
      <w:r w:rsidR="003529D2" w:rsidRPr="00545025">
        <w:rPr>
          <w:rStyle w:val="Artdef"/>
          <w:rFonts w:cs="Times New Roman"/>
          <w:b w:val="0"/>
        </w:rPr>
        <w:t>.</w:t>
      </w:r>
    </w:p>
    <w:p w14:paraId="3A0263DC" w14:textId="77777777" w:rsidR="00545025" w:rsidRPr="00545025" w:rsidRDefault="00545025" w:rsidP="00223055">
      <w:pPr>
        <w:spacing w:line="244" w:lineRule="auto"/>
        <w:ind w:right="40"/>
        <w:rPr>
          <w:rFonts w:ascii="Times New Roman" w:hAnsi="Times New Roman" w:cs="Times New Roman"/>
          <w:b/>
        </w:rPr>
      </w:pPr>
    </w:p>
    <w:p w14:paraId="08BDBAC1" w14:textId="77777777" w:rsidR="00EE42DF" w:rsidRDefault="00EE42DF" w:rsidP="00545025">
      <w:pPr>
        <w:pStyle w:val="Note"/>
        <w:spacing w:before="0"/>
        <w:ind w:left="720" w:right="720"/>
        <w:rPr>
          <w:bCs/>
          <w:sz w:val="24"/>
          <w:szCs w:val="24"/>
        </w:rPr>
      </w:pPr>
      <w:r w:rsidRPr="00545025">
        <w:rPr>
          <w:rStyle w:val="Artdef"/>
          <w:sz w:val="24"/>
          <w:szCs w:val="24"/>
        </w:rPr>
        <w:t>RR No. 5.447F</w:t>
      </w:r>
      <w:r w:rsidRPr="00545025">
        <w:rPr>
          <w:rStyle w:val="Artdef"/>
          <w:sz w:val="24"/>
          <w:szCs w:val="24"/>
        </w:rPr>
        <w:tab/>
      </w:r>
      <w:r w:rsidRPr="00545025">
        <w:rPr>
          <w:sz w:val="24"/>
          <w:szCs w:val="24"/>
        </w:rPr>
        <w:t xml:space="preserve">In the frequency band 5 250-5 350 MHz, stations in the mobile service shall not claim protection from the radiolocation service, the </w:t>
      </w:r>
      <w:r w:rsidRPr="00545025">
        <w:rPr>
          <w:sz w:val="24"/>
          <w:szCs w:val="24"/>
          <w:lang w:eastAsia="ja-JP"/>
        </w:rPr>
        <w:t>E</w:t>
      </w:r>
      <w:r w:rsidRPr="00545025">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545025">
        <w:rPr>
          <w:sz w:val="24"/>
          <w:szCs w:val="24"/>
        </w:rPr>
        <w:noBreakHyphen/>
        <w:t>R M.16</w:t>
      </w:r>
      <w:r w:rsidRPr="00545025">
        <w:rPr>
          <w:sz w:val="24"/>
          <w:szCs w:val="24"/>
          <w:lang w:eastAsia="ja-JP"/>
        </w:rPr>
        <w:t>38</w:t>
      </w:r>
      <w:r w:rsidRPr="00545025">
        <w:rPr>
          <w:sz w:val="24"/>
          <w:szCs w:val="24"/>
        </w:rPr>
        <w:noBreakHyphen/>
      </w:r>
      <w:r w:rsidRPr="00545025">
        <w:rPr>
          <w:sz w:val="24"/>
          <w:szCs w:val="24"/>
          <w:lang w:eastAsia="ja-JP"/>
        </w:rPr>
        <w:t>0</w:t>
      </w:r>
      <w:r w:rsidRPr="00545025">
        <w:rPr>
          <w:sz w:val="24"/>
          <w:szCs w:val="24"/>
        </w:rPr>
        <w:t xml:space="preserve"> and ITU</w:t>
      </w:r>
      <w:r w:rsidRPr="00545025">
        <w:rPr>
          <w:sz w:val="24"/>
          <w:szCs w:val="24"/>
        </w:rPr>
        <w:noBreakHyphen/>
        <w:t>R RS.1632</w:t>
      </w:r>
      <w:r w:rsidRPr="00545025">
        <w:rPr>
          <w:sz w:val="24"/>
          <w:szCs w:val="24"/>
        </w:rPr>
        <w:noBreakHyphen/>
        <w:t>0.</w:t>
      </w:r>
      <w:r w:rsidRPr="00545025">
        <w:rPr>
          <w:bCs/>
          <w:sz w:val="24"/>
          <w:szCs w:val="24"/>
        </w:rPr>
        <w:t>     </w:t>
      </w:r>
      <w:r w:rsidR="00545025">
        <w:rPr>
          <w:bCs/>
          <w:sz w:val="24"/>
          <w:szCs w:val="24"/>
        </w:rPr>
        <w:t>(</w:t>
      </w:r>
      <w:r w:rsidR="00545025" w:rsidRPr="00545025">
        <w:rPr>
          <w:bCs/>
          <w:szCs w:val="24"/>
        </w:rPr>
        <w:t>WRC-03</w:t>
      </w:r>
      <w:r w:rsidR="00545025">
        <w:rPr>
          <w:bCs/>
          <w:sz w:val="24"/>
          <w:szCs w:val="24"/>
        </w:rPr>
        <w:t>)</w:t>
      </w:r>
    </w:p>
    <w:p w14:paraId="71B22AB1" w14:textId="77777777" w:rsidR="00545025" w:rsidRPr="00545025" w:rsidRDefault="00545025" w:rsidP="00545025">
      <w:pPr>
        <w:rPr>
          <w:lang w:val="en-GB"/>
        </w:rPr>
      </w:pPr>
    </w:p>
    <w:p w14:paraId="5B1CCB6D" w14:textId="77777777" w:rsidR="00EE42DF" w:rsidRPr="00545025" w:rsidRDefault="00EE42DF" w:rsidP="00545025">
      <w:pPr>
        <w:pStyle w:val="Note"/>
        <w:spacing w:before="0"/>
        <w:ind w:left="720" w:right="720"/>
        <w:rPr>
          <w:bCs/>
          <w:sz w:val="24"/>
          <w:szCs w:val="24"/>
        </w:rPr>
      </w:pPr>
      <w:r w:rsidRPr="00545025">
        <w:rPr>
          <w:rStyle w:val="Artdef"/>
          <w:sz w:val="24"/>
          <w:szCs w:val="24"/>
        </w:rPr>
        <w:t>RR No. 5.450A</w:t>
      </w:r>
      <w:r w:rsidRPr="00545025">
        <w:rPr>
          <w:rStyle w:val="Artdef"/>
          <w:sz w:val="24"/>
          <w:szCs w:val="24"/>
        </w:rPr>
        <w:tab/>
        <w:t xml:space="preserve"> </w:t>
      </w:r>
      <w:proofErr w:type="gramStart"/>
      <w:r w:rsidRPr="00545025">
        <w:rPr>
          <w:sz w:val="24"/>
          <w:szCs w:val="24"/>
        </w:rPr>
        <w:t>In</w:t>
      </w:r>
      <w:proofErr w:type="gramEnd"/>
      <w:r w:rsidRPr="00545025">
        <w:rPr>
          <w:sz w:val="24"/>
          <w:szCs w:val="24"/>
        </w:rPr>
        <w:t xml:space="preserve"> the frequency band 5 470-5 725 MHz, stations in the mobile service shall not claim protection from </w:t>
      </w:r>
      <w:proofErr w:type="spellStart"/>
      <w:r w:rsidRPr="00545025">
        <w:rPr>
          <w:sz w:val="24"/>
          <w:szCs w:val="24"/>
        </w:rPr>
        <w:t>radiodetermination</w:t>
      </w:r>
      <w:proofErr w:type="spellEnd"/>
      <w:r w:rsidRPr="00545025">
        <w:rPr>
          <w:sz w:val="24"/>
          <w:szCs w:val="24"/>
        </w:rPr>
        <w:t xml:space="preserve"> services. </w:t>
      </w:r>
      <w:proofErr w:type="spellStart"/>
      <w:r w:rsidRPr="00545025">
        <w:rPr>
          <w:sz w:val="24"/>
          <w:szCs w:val="24"/>
        </w:rPr>
        <w:t>Radiodetermination</w:t>
      </w:r>
      <w:proofErr w:type="spellEnd"/>
      <w:r w:rsidRPr="00545025">
        <w:rPr>
          <w:sz w:val="24"/>
          <w:szCs w:val="24"/>
        </w:rPr>
        <w:t xml:space="preserve"> services shall not impose on the mobile service more stringent protection criteria, based on system characteristics and interference criteria, than those stated in Recommendation ITU</w:t>
      </w:r>
      <w:r w:rsidRPr="00545025">
        <w:rPr>
          <w:sz w:val="24"/>
          <w:szCs w:val="24"/>
        </w:rPr>
        <w:noBreakHyphen/>
        <w:t>R M.16</w:t>
      </w:r>
      <w:r w:rsidRPr="00545025">
        <w:rPr>
          <w:sz w:val="24"/>
          <w:szCs w:val="24"/>
          <w:lang w:eastAsia="ja-JP"/>
        </w:rPr>
        <w:t>38</w:t>
      </w:r>
      <w:r w:rsidRPr="00545025">
        <w:rPr>
          <w:sz w:val="24"/>
          <w:szCs w:val="24"/>
        </w:rPr>
        <w:noBreakHyphen/>
      </w:r>
      <w:r w:rsidRPr="00545025">
        <w:rPr>
          <w:sz w:val="24"/>
          <w:szCs w:val="24"/>
          <w:lang w:eastAsia="ja-JP"/>
        </w:rPr>
        <w:t>0</w:t>
      </w:r>
      <w:r w:rsidRPr="00545025">
        <w:rPr>
          <w:sz w:val="24"/>
          <w:szCs w:val="24"/>
        </w:rPr>
        <w:t>.</w:t>
      </w:r>
      <w:r w:rsidRPr="00545025">
        <w:rPr>
          <w:bCs/>
          <w:sz w:val="24"/>
          <w:szCs w:val="24"/>
        </w:rPr>
        <w:t>     </w:t>
      </w:r>
      <w:r w:rsidR="00545025">
        <w:rPr>
          <w:bCs/>
          <w:sz w:val="24"/>
          <w:szCs w:val="24"/>
        </w:rPr>
        <w:t>(</w:t>
      </w:r>
      <w:r w:rsidR="00545025" w:rsidRPr="00545025">
        <w:rPr>
          <w:bCs/>
          <w:szCs w:val="24"/>
        </w:rPr>
        <w:t>WRC-03</w:t>
      </w:r>
      <w:r w:rsidR="00545025">
        <w:rPr>
          <w:bCs/>
          <w:sz w:val="24"/>
          <w:szCs w:val="24"/>
        </w:rPr>
        <w:t>)</w:t>
      </w:r>
    </w:p>
    <w:p w14:paraId="7AB4E9A3" w14:textId="77777777" w:rsidR="00EE42DF" w:rsidRPr="00545025" w:rsidRDefault="00EE42DF" w:rsidP="00223055">
      <w:pPr>
        <w:spacing w:line="244" w:lineRule="auto"/>
        <w:ind w:right="40"/>
        <w:rPr>
          <w:rFonts w:ascii="Times New Roman" w:hAnsi="Times New Roman" w:cs="Times New Roman"/>
        </w:rPr>
      </w:pPr>
    </w:p>
    <w:p w14:paraId="097418A4" w14:textId="77777777" w:rsidR="001C240A" w:rsidRDefault="00BA562A" w:rsidP="001C240A">
      <w:pPr>
        <w:spacing w:line="244" w:lineRule="auto"/>
        <w:ind w:right="40"/>
        <w:rPr>
          <w:rStyle w:val="Artdef"/>
          <w:rFonts w:cs="Times New Roman"/>
          <w:b w:val="0"/>
        </w:rPr>
      </w:pPr>
      <w:r w:rsidRPr="00545025">
        <w:rPr>
          <w:rFonts w:ascii="Times New Roman" w:eastAsia="Times New Roman" w:hAnsi="Times New Roman" w:cs="Times New Roman"/>
        </w:rPr>
        <w:t xml:space="preserve">During the WRC-15 study cycle, Recommendation ITU-R M.1638-0 was revised.  In this revision process, several new radars with different system characteristics were </w:t>
      </w:r>
      <w:r w:rsidRPr="00545025">
        <w:rPr>
          <w:rFonts w:ascii="Times New Roman" w:eastAsia="Times New Roman" w:hAnsi="Times New Roman" w:cs="Times New Roman"/>
        </w:rPr>
        <w:lastRenderedPageBreak/>
        <w:t>included in Recommendation ITU-R M.1638-1 and M.1840-1.</w:t>
      </w:r>
      <w:r w:rsidR="00545025" w:rsidRPr="00545025">
        <w:rPr>
          <w:rStyle w:val="FootnoteReference"/>
          <w:rFonts w:ascii="Times New Roman" w:eastAsia="Times New Roman" w:hAnsi="Times New Roman" w:cs="Times New Roman"/>
        </w:rPr>
        <w:footnoteReference w:id="1"/>
      </w:r>
      <w:r w:rsidRPr="00545025">
        <w:rPr>
          <w:rFonts w:ascii="Times New Roman" w:eastAsia="Times New Roman" w:hAnsi="Times New Roman" w:cs="Times New Roman"/>
        </w:rPr>
        <w:t xml:space="preserve"> </w:t>
      </w:r>
      <w:r w:rsidR="001F4DA5" w:rsidRPr="00545025">
        <w:rPr>
          <w:rFonts w:ascii="Times New Roman" w:eastAsia="Times New Roman" w:hAnsi="Times New Roman" w:cs="Times New Roman"/>
        </w:rPr>
        <w:t xml:space="preserve">  In light of proposals to modify </w:t>
      </w:r>
      <w:r w:rsidR="001F4DA5" w:rsidRPr="00545025">
        <w:rPr>
          <w:rStyle w:val="Artdef"/>
          <w:rFonts w:cs="Times New Roman"/>
          <w:b w:val="0"/>
        </w:rPr>
        <w:t xml:space="preserve">Nos. </w:t>
      </w:r>
      <w:r w:rsidR="001F4DA5" w:rsidRPr="00545025">
        <w:rPr>
          <w:rStyle w:val="Artdef"/>
          <w:rFonts w:cs="Times New Roman"/>
        </w:rPr>
        <w:t>5.447F and 5.450A</w:t>
      </w:r>
      <w:r w:rsidR="001F4DA5" w:rsidRPr="00545025">
        <w:rPr>
          <w:rStyle w:val="Artdef"/>
          <w:rFonts w:cs="Times New Roman"/>
          <w:b w:val="0"/>
        </w:rPr>
        <w:t xml:space="preserve"> to </w:t>
      </w:r>
      <w:r w:rsidR="001F4DA5" w:rsidRPr="00545025">
        <w:rPr>
          <w:rFonts w:ascii="Times New Roman" w:eastAsia="Times New Roman" w:hAnsi="Times New Roman" w:cs="Times New Roman"/>
        </w:rPr>
        <w:t xml:space="preserve">replace the reference to </w:t>
      </w:r>
      <w:r w:rsidR="001F4DA5" w:rsidRPr="00545025">
        <w:rPr>
          <w:rFonts w:ascii="Times New Roman" w:hAnsi="Times New Roman" w:cs="Times New Roman"/>
        </w:rPr>
        <w:t>ITU</w:t>
      </w:r>
      <w:r w:rsidR="001F4DA5" w:rsidRPr="00545025">
        <w:rPr>
          <w:rFonts w:ascii="Times New Roman" w:hAnsi="Times New Roman" w:cs="Times New Roman"/>
        </w:rPr>
        <w:noBreakHyphen/>
        <w:t>R M.16</w:t>
      </w:r>
      <w:r w:rsidR="001F4DA5" w:rsidRPr="00545025">
        <w:rPr>
          <w:rFonts w:ascii="Times New Roman" w:hAnsi="Times New Roman" w:cs="Times New Roman"/>
          <w:lang w:eastAsia="ja-JP"/>
        </w:rPr>
        <w:t>38</w:t>
      </w:r>
      <w:r w:rsidR="001F4DA5" w:rsidRPr="00545025">
        <w:rPr>
          <w:rFonts w:ascii="Times New Roman" w:hAnsi="Times New Roman" w:cs="Times New Roman"/>
        </w:rPr>
        <w:noBreakHyphen/>
      </w:r>
      <w:r w:rsidR="001F4DA5" w:rsidRPr="00545025">
        <w:rPr>
          <w:rFonts w:ascii="Times New Roman" w:hAnsi="Times New Roman" w:cs="Times New Roman"/>
          <w:lang w:eastAsia="ja-JP"/>
        </w:rPr>
        <w:t xml:space="preserve">0 with </w:t>
      </w:r>
      <w:r w:rsidR="001F4DA5" w:rsidRPr="00545025">
        <w:rPr>
          <w:rFonts w:ascii="Times New Roman" w:eastAsia="Times New Roman" w:hAnsi="Times New Roman" w:cs="Times New Roman"/>
        </w:rPr>
        <w:t>ITU</w:t>
      </w:r>
      <w:r w:rsidR="002D240D">
        <w:rPr>
          <w:rFonts w:ascii="Times New Roman" w:eastAsia="Times New Roman" w:hAnsi="Times New Roman" w:cs="Times New Roman"/>
        </w:rPr>
        <w:noBreakHyphen/>
      </w:r>
      <w:r w:rsidR="001F4DA5" w:rsidRPr="00545025">
        <w:rPr>
          <w:rFonts w:ascii="Times New Roman" w:eastAsia="Times New Roman" w:hAnsi="Times New Roman" w:cs="Times New Roman"/>
        </w:rPr>
        <w:t xml:space="preserve">R M.1638-1 and M.1840-1, WRC-15 adopted agenda item 9.1.5 and associated Resolution </w:t>
      </w:r>
      <w:r w:rsidR="001F4DA5" w:rsidRPr="00545025">
        <w:rPr>
          <w:rFonts w:ascii="Times New Roman" w:eastAsia="Times New Roman" w:hAnsi="Times New Roman" w:cs="Times New Roman"/>
          <w:b/>
        </w:rPr>
        <w:t>764 (WRC-15)</w:t>
      </w:r>
      <w:r w:rsidR="001F4DA5" w:rsidRPr="00545025">
        <w:rPr>
          <w:rFonts w:ascii="Times New Roman" w:eastAsia="Times New Roman" w:hAnsi="Times New Roman" w:cs="Times New Roman"/>
        </w:rPr>
        <w:t xml:space="preserve"> </w:t>
      </w:r>
      <w:r w:rsidR="00545025" w:rsidRPr="00545025">
        <w:rPr>
          <w:rFonts w:ascii="Times New Roman" w:eastAsia="Times New Roman" w:hAnsi="Times New Roman" w:cs="Times New Roman"/>
        </w:rPr>
        <w:t xml:space="preserve">with the objective </w:t>
      </w:r>
      <w:r w:rsidR="001F4DA5" w:rsidRPr="00545025">
        <w:rPr>
          <w:rFonts w:ascii="Times New Roman" w:hAnsi="Times New Roman" w:cs="Times New Roman"/>
        </w:rPr>
        <w:t xml:space="preserve">to investigate the technical and regulatory impacts on </w:t>
      </w:r>
      <w:r w:rsidR="00545025">
        <w:rPr>
          <w:rFonts w:ascii="Times New Roman" w:hAnsi="Times New Roman" w:cs="Times New Roman"/>
        </w:rPr>
        <w:t xml:space="preserve">RLANs </w:t>
      </w:r>
      <w:r w:rsidR="001F4DA5" w:rsidRPr="00545025">
        <w:rPr>
          <w:rFonts w:ascii="Times New Roman" w:hAnsi="Times New Roman" w:cs="Times New Roman"/>
        </w:rPr>
        <w:t xml:space="preserve">that would result from </w:t>
      </w:r>
      <w:r w:rsidR="00545025" w:rsidRPr="00545025">
        <w:rPr>
          <w:rFonts w:ascii="Times New Roman" w:hAnsi="Times New Roman" w:cs="Times New Roman"/>
        </w:rPr>
        <w:t>changing these references.</w:t>
      </w:r>
      <w:r w:rsidR="001347CC">
        <w:rPr>
          <w:rFonts w:ascii="Times New Roman" w:hAnsi="Times New Roman" w:cs="Times New Roman"/>
        </w:rPr>
        <w:t xml:space="preserve">  It is important to emphasize that WRC-15 explicitly sought to ensure that no undue constraints are imposed on the Mobile service (i.e., RLANs) as the result of this modification (see </w:t>
      </w:r>
      <w:r w:rsidR="001347CC" w:rsidRPr="00545025">
        <w:rPr>
          <w:rFonts w:ascii="Times New Roman" w:eastAsia="Times New Roman" w:hAnsi="Times New Roman" w:cs="Times New Roman"/>
        </w:rPr>
        <w:t xml:space="preserve">Resolution </w:t>
      </w:r>
      <w:r w:rsidR="001347CC" w:rsidRPr="00545025">
        <w:rPr>
          <w:rFonts w:ascii="Times New Roman" w:eastAsia="Times New Roman" w:hAnsi="Times New Roman" w:cs="Times New Roman"/>
          <w:b/>
        </w:rPr>
        <w:t>764 (WRC-15)</w:t>
      </w:r>
      <w:r w:rsidR="001347CC">
        <w:rPr>
          <w:rFonts w:ascii="Times New Roman" w:eastAsia="Times New Roman" w:hAnsi="Times New Roman" w:cs="Times New Roman"/>
        </w:rPr>
        <w:t xml:space="preserve">, </w:t>
      </w:r>
      <w:r w:rsidR="001347CC" w:rsidRPr="001347CC">
        <w:rPr>
          <w:rFonts w:ascii="Times New Roman" w:eastAsia="Times New Roman" w:hAnsi="Times New Roman" w:cs="Times New Roman"/>
          <w:i/>
        </w:rPr>
        <w:t>resolves 1 and 2</w:t>
      </w:r>
      <w:r w:rsidR="001347CC">
        <w:rPr>
          <w:rFonts w:ascii="Times New Roman" w:eastAsia="Times New Roman" w:hAnsi="Times New Roman" w:cs="Times New Roman"/>
        </w:rPr>
        <w:t>).</w:t>
      </w:r>
      <w:r w:rsidR="001C240A" w:rsidRPr="001C240A">
        <w:rPr>
          <w:rStyle w:val="Artdef"/>
          <w:rFonts w:cs="Times New Roman"/>
          <w:b w:val="0"/>
        </w:rPr>
        <w:t xml:space="preserve"> </w:t>
      </w:r>
    </w:p>
    <w:p w14:paraId="45E1F9F5" w14:textId="77777777" w:rsidR="001347CC" w:rsidRDefault="001347CC">
      <w:pPr>
        <w:spacing w:line="244" w:lineRule="auto"/>
        <w:ind w:right="40"/>
        <w:rPr>
          <w:rFonts w:ascii="Times New Roman" w:hAnsi="Times New Roman" w:cs="Times New Roman"/>
        </w:rPr>
      </w:pPr>
    </w:p>
    <w:p w14:paraId="093F168E" w14:textId="3AA22865" w:rsidR="001C240A" w:rsidRDefault="001C240A" w:rsidP="00130875">
      <w:pPr>
        <w:spacing w:line="244" w:lineRule="auto"/>
        <w:ind w:right="40"/>
        <w:rPr>
          <w:ins w:id="19" w:author="Author" w:date="2017-03-30T15:30:00Z"/>
          <w:rFonts w:ascii="Times New Roman" w:hAnsi="Times New Roman" w:cs="Times New Roman"/>
        </w:rPr>
      </w:pPr>
      <w:r w:rsidRPr="00384B01">
        <w:rPr>
          <w:rFonts w:ascii="Times New Roman" w:hAnsi="Times New Roman" w:cs="Times New Roman"/>
        </w:rPr>
        <w:t xml:space="preserve">In preparation for WRC-15 and WRC-19, ITU-R has carried out a significant amount of work to study coexistence between RLANs and new radar systems (not included in Recommendation ITU-R M.1638-0), in particular bi-static radars and fast frequency-hopping radars which operate in 5250-5850 MHz range. </w:t>
      </w:r>
      <w:r w:rsidR="00130875" w:rsidRPr="00384B01">
        <w:rPr>
          <w:rFonts w:ascii="Times New Roman" w:hAnsi="Times New Roman" w:cs="Times New Roman"/>
        </w:rPr>
        <w:t xml:space="preserve">  The results of these studies indicate that there are no viable mitigation techniques that RLANs can implement to protect </w:t>
      </w:r>
      <w:ins w:id="20" w:author="Alex Roytblat" w:date="2017-04-05T10:00:00Z">
        <w:r w:rsidR="00D135EE">
          <w:rPr>
            <w:rFonts w:ascii="Times New Roman" w:hAnsi="Times New Roman" w:cs="Times New Roman"/>
          </w:rPr>
          <w:t xml:space="preserve">some of </w:t>
        </w:r>
      </w:ins>
      <w:r w:rsidR="00130875" w:rsidRPr="00384B01">
        <w:rPr>
          <w:rFonts w:ascii="Times New Roman" w:hAnsi="Times New Roman" w:cs="Times New Roman"/>
        </w:rPr>
        <w:t>these new radar system</w:t>
      </w:r>
      <w:r w:rsidR="00DD4683">
        <w:rPr>
          <w:rFonts w:ascii="Times New Roman" w:hAnsi="Times New Roman" w:cs="Times New Roman"/>
        </w:rPr>
        <w:t>s.</w:t>
      </w:r>
      <w:r w:rsidR="00DD4683">
        <w:rPr>
          <w:rStyle w:val="FootnoteReference"/>
          <w:rFonts w:ascii="Times New Roman" w:hAnsi="Times New Roman" w:cs="Times New Roman"/>
        </w:rPr>
        <w:footnoteReference w:id="2"/>
      </w:r>
      <w:r w:rsidR="00DD4683">
        <w:rPr>
          <w:rFonts w:ascii="Times New Roman" w:hAnsi="Times New Roman" w:cs="Times New Roman"/>
        </w:rPr>
        <w:t xml:space="preserve"> </w:t>
      </w:r>
      <w:r w:rsidR="00B04AE1">
        <w:rPr>
          <w:rFonts w:ascii="Times New Roman" w:hAnsi="Times New Roman" w:cs="Times New Roman"/>
        </w:rPr>
        <w:t xml:space="preserve"> </w:t>
      </w:r>
      <w:r w:rsidR="00130875" w:rsidRPr="00384B01">
        <w:rPr>
          <w:rFonts w:ascii="Times New Roman" w:hAnsi="Times New Roman" w:cs="Times New Roman"/>
        </w:rPr>
        <w:t>In t</w:t>
      </w:r>
      <w:r w:rsidRPr="00384B01">
        <w:rPr>
          <w:rFonts w:ascii="Times New Roman" w:hAnsi="Times New Roman" w:cs="Times New Roman"/>
        </w:rPr>
        <w:t>he absence of any identified viable mitigation techniques</w:t>
      </w:r>
      <w:r w:rsidR="00130875" w:rsidRPr="00384B01">
        <w:rPr>
          <w:rFonts w:ascii="Times New Roman" w:hAnsi="Times New Roman" w:cs="Times New Roman"/>
        </w:rPr>
        <w:t>, the</w:t>
      </w:r>
      <w:r w:rsidRPr="00384B01">
        <w:rPr>
          <w:rFonts w:ascii="Times New Roman" w:hAnsi="Times New Roman" w:cs="Times New Roman"/>
        </w:rPr>
        <w:t xml:space="preserve"> requirement to protect new radar systems </w:t>
      </w:r>
      <w:r w:rsidR="00130875" w:rsidRPr="00384B01">
        <w:rPr>
          <w:rFonts w:ascii="Times New Roman" w:hAnsi="Times New Roman" w:cs="Times New Roman"/>
        </w:rPr>
        <w:t xml:space="preserve">specified </w:t>
      </w:r>
      <w:r w:rsidRPr="00384B01">
        <w:rPr>
          <w:rFonts w:ascii="Times New Roman" w:hAnsi="Times New Roman" w:cs="Times New Roman"/>
        </w:rPr>
        <w:t xml:space="preserve">in ITU-R M.1638-1 can be achieved only by precluding RLAN operations in the 5 GHz band.  The aim of the agenda item and the associated Resolution </w:t>
      </w:r>
      <w:r w:rsidRPr="00384B01">
        <w:rPr>
          <w:rStyle w:val="ECCHLbold"/>
          <w:rFonts w:ascii="Times New Roman" w:hAnsi="Times New Roman" w:cs="Times New Roman"/>
        </w:rPr>
        <w:t>764 (WRC</w:t>
      </w:r>
      <w:r w:rsidRPr="00384B01">
        <w:rPr>
          <w:rStyle w:val="ECCHLbold"/>
          <w:rFonts w:ascii="Times New Roman" w:hAnsi="Times New Roman" w:cs="Times New Roman"/>
        </w:rPr>
        <w:noBreakHyphen/>
        <w:t>15)</w:t>
      </w:r>
      <w:r w:rsidRPr="00384B01">
        <w:rPr>
          <w:rFonts w:ascii="Times New Roman" w:hAnsi="Times New Roman" w:cs="Times New Roman"/>
        </w:rPr>
        <w:t>, however, is to ensure that no undue constraints are imposed on the services referenced in Nos </w:t>
      </w:r>
      <w:hyperlink r:id="rId9" w:history="1">
        <w:r w:rsidRPr="00384B01">
          <w:rPr>
            <w:rStyle w:val="ECCHLbold"/>
            <w:rFonts w:ascii="Times New Roman" w:hAnsi="Times New Roman" w:cs="Times New Roman"/>
          </w:rPr>
          <w:t>5.447F</w:t>
        </w:r>
      </w:hyperlink>
      <w:r w:rsidRPr="00384B01">
        <w:rPr>
          <w:rFonts w:ascii="Times New Roman" w:hAnsi="Times New Roman" w:cs="Times New Roman"/>
        </w:rPr>
        <w:t xml:space="preserve"> and </w:t>
      </w:r>
      <w:hyperlink r:id="rId10" w:history="1">
        <w:r w:rsidRPr="00384B01">
          <w:rPr>
            <w:rStyle w:val="ECCHLbold"/>
            <w:rFonts w:ascii="Times New Roman" w:hAnsi="Times New Roman" w:cs="Times New Roman"/>
          </w:rPr>
          <w:t>5.450A</w:t>
        </w:r>
      </w:hyperlink>
      <w:r w:rsidRPr="00384B01">
        <w:rPr>
          <w:rStyle w:val="ECCHLbold"/>
          <w:rFonts w:ascii="Times New Roman" w:hAnsi="Times New Roman" w:cs="Times New Roman"/>
        </w:rPr>
        <w:t xml:space="preserve"> </w:t>
      </w:r>
      <w:r w:rsidRPr="00384B01">
        <w:rPr>
          <w:rFonts w:ascii="Times New Roman" w:hAnsi="Times New Roman" w:cs="Times New Roman"/>
        </w:rPr>
        <w:t xml:space="preserve">footnotes. </w:t>
      </w:r>
    </w:p>
    <w:p w14:paraId="401C8653" w14:textId="77777777" w:rsidR="00A85C9A" w:rsidRPr="00384B01" w:rsidRDefault="00A85C9A" w:rsidP="00130875">
      <w:pPr>
        <w:spacing w:line="244" w:lineRule="auto"/>
        <w:ind w:right="40"/>
        <w:rPr>
          <w:rFonts w:ascii="Times New Roman" w:hAnsi="Times New Roman" w:cs="Times New Roman"/>
        </w:rPr>
      </w:pPr>
    </w:p>
    <w:p w14:paraId="5451044D" w14:textId="02B508C3" w:rsidR="00130875" w:rsidRPr="00384B01" w:rsidRDefault="001C240A" w:rsidP="001C240A">
      <w:pPr>
        <w:rPr>
          <w:rFonts w:ascii="Times New Roman" w:hAnsi="Times New Roman" w:cs="Times New Roman"/>
        </w:rPr>
      </w:pPr>
      <w:r w:rsidRPr="00384B01">
        <w:rPr>
          <w:rFonts w:ascii="Times New Roman" w:hAnsi="Times New Roman" w:cs="Times New Roman"/>
        </w:rPr>
        <w:t xml:space="preserve">Considering that by the year 2020, up to 3 billion </w:t>
      </w:r>
      <w:r w:rsidR="00130875" w:rsidRPr="00384B01">
        <w:rPr>
          <w:rFonts w:ascii="Times New Roman" w:hAnsi="Times New Roman" w:cs="Times New Roman"/>
        </w:rPr>
        <w:t xml:space="preserve">5 GHz enabled </w:t>
      </w:r>
      <w:r w:rsidRPr="00384B01">
        <w:rPr>
          <w:rFonts w:ascii="Times New Roman" w:hAnsi="Times New Roman" w:cs="Times New Roman"/>
        </w:rPr>
        <w:t>RLAN devices will be shipped per year and that functionality of all these devices is entirely dependent on access to 5 GHz, obviously, precluding RLAN operations in the 5 GHz band would be</w:t>
      </w:r>
      <w:ins w:id="21" w:author="Author" w:date="2017-03-30T15:30:00Z">
        <w:r w:rsidR="00A85C9A">
          <w:rPr>
            <w:rFonts w:ascii="Times New Roman" w:hAnsi="Times New Roman" w:cs="Times New Roman"/>
          </w:rPr>
          <w:t xml:space="preserve"> an</w:t>
        </w:r>
      </w:ins>
      <w:r w:rsidRPr="00384B01">
        <w:rPr>
          <w:rFonts w:ascii="Times New Roman" w:hAnsi="Times New Roman" w:cs="Times New Roman"/>
        </w:rPr>
        <w:t xml:space="preserve"> undue and unacceptable constraint. </w:t>
      </w:r>
    </w:p>
    <w:p w14:paraId="431ED916" w14:textId="77777777" w:rsidR="00130875" w:rsidRPr="00384B01" w:rsidRDefault="00130875" w:rsidP="001C240A">
      <w:pPr>
        <w:rPr>
          <w:rFonts w:ascii="Times New Roman" w:hAnsi="Times New Roman" w:cs="Times New Roman"/>
        </w:rPr>
      </w:pPr>
    </w:p>
    <w:p w14:paraId="117AF60A" w14:textId="77777777" w:rsidR="001C240A" w:rsidRPr="00384B01" w:rsidRDefault="001C240A" w:rsidP="001C240A">
      <w:pPr>
        <w:rPr>
          <w:rFonts w:ascii="Times New Roman" w:hAnsi="Times New Roman" w:cs="Times New Roman"/>
        </w:rPr>
      </w:pPr>
      <w:r w:rsidRPr="00384B01">
        <w:rPr>
          <w:rFonts w:ascii="Times New Roman" w:hAnsi="Times New Roman" w:cs="Times New Roman"/>
        </w:rPr>
        <w:t xml:space="preserve">Hence, </w:t>
      </w:r>
      <w:r w:rsidR="00130875" w:rsidRPr="00384B01">
        <w:rPr>
          <w:rFonts w:ascii="Times New Roman" w:hAnsi="Times New Roman" w:cs="Times New Roman"/>
        </w:rPr>
        <w:t>ITU-R</w:t>
      </w:r>
      <w:r w:rsidRPr="00384B01">
        <w:rPr>
          <w:rFonts w:ascii="Times New Roman" w:hAnsi="Times New Roman" w:cs="Times New Roman"/>
        </w:rPr>
        <w:t xml:space="preserve"> studies confirm that the technical and regulatory impacts of requiring the mobile service to protect new radars types such as </w:t>
      </w:r>
      <w:proofErr w:type="spellStart"/>
      <w:r w:rsidRPr="00384B01">
        <w:rPr>
          <w:rFonts w:ascii="Times New Roman" w:hAnsi="Times New Roman" w:cs="Times New Roman"/>
        </w:rPr>
        <w:t>bistatic</w:t>
      </w:r>
      <w:proofErr w:type="spellEnd"/>
      <w:r w:rsidRPr="00384B01">
        <w:rPr>
          <w:rFonts w:ascii="Times New Roman" w:hAnsi="Times New Roman" w:cs="Times New Roman"/>
        </w:rPr>
        <w:t xml:space="preserve"> radars would impose undue constraints on RLAN operation in the 5250-5350 MHz and 5470-5725 MHz frequency ranges.  The reference to ITU</w:t>
      </w:r>
      <w:r w:rsidRPr="00384B01">
        <w:rPr>
          <w:rFonts w:ascii="Times New Roman" w:hAnsi="Times New Roman" w:cs="Times New Roman"/>
        </w:rPr>
        <w:noBreakHyphen/>
        <w:t>R M.1638</w:t>
      </w:r>
      <w:r w:rsidRPr="00384B01">
        <w:rPr>
          <w:rFonts w:ascii="Times New Roman" w:hAnsi="Times New Roman" w:cs="Times New Roman"/>
        </w:rPr>
        <w:noBreakHyphen/>
        <w:t>0 should not be updated to ITU</w:t>
      </w:r>
      <w:r w:rsidRPr="00384B01">
        <w:rPr>
          <w:rFonts w:ascii="Times New Roman" w:hAnsi="Times New Roman" w:cs="Times New Roman"/>
        </w:rPr>
        <w:noBreakHyphen/>
        <w:t>R M.1638</w:t>
      </w:r>
      <w:r w:rsidRPr="00384B01">
        <w:rPr>
          <w:rFonts w:ascii="Times New Roman" w:hAnsi="Times New Roman" w:cs="Times New Roman"/>
        </w:rPr>
        <w:noBreakHyphen/>
        <w:t>1 in footnotes RR No</w:t>
      </w:r>
      <w:r w:rsidR="00FF6204">
        <w:rPr>
          <w:rFonts w:ascii="Times New Roman" w:hAnsi="Times New Roman" w:cs="Times New Roman"/>
        </w:rPr>
        <w:t>s</w:t>
      </w:r>
      <w:r w:rsidRPr="00384B01">
        <w:rPr>
          <w:rFonts w:ascii="Times New Roman" w:hAnsi="Times New Roman" w:cs="Times New Roman"/>
        </w:rPr>
        <w:t xml:space="preserve">. </w:t>
      </w:r>
      <w:r w:rsidRPr="00384B01">
        <w:rPr>
          <w:rFonts w:ascii="Times New Roman" w:hAnsi="Times New Roman" w:cs="Times New Roman"/>
          <w:b/>
        </w:rPr>
        <w:t>5447F</w:t>
      </w:r>
      <w:r w:rsidRPr="00384B01">
        <w:rPr>
          <w:rFonts w:ascii="Times New Roman" w:hAnsi="Times New Roman" w:cs="Times New Roman"/>
        </w:rPr>
        <w:t xml:space="preserve"> and </w:t>
      </w:r>
      <w:r w:rsidRPr="00384B01">
        <w:rPr>
          <w:rFonts w:ascii="Times New Roman" w:hAnsi="Times New Roman" w:cs="Times New Roman"/>
          <w:b/>
        </w:rPr>
        <w:t>5.450A</w:t>
      </w:r>
      <w:r w:rsidR="00130875" w:rsidRPr="00384B01">
        <w:rPr>
          <w:rFonts w:ascii="Times New Roman" w:hAnsi="Times New Roman" w:cs="Times New Roman"/>
        </w:rPr>
        <w:t>.</w:t>
      </w:r>
    </w:p>
    <w:p w14:paraId="353D9754" w14:textId="77777777" w:rsidR="001249DF" w:rsidRPr="00384B01" w:rsidRDefault="001249DF">
      <w:pPr>
        <w:spacing w:line="244" w:lineRule="auto"/>
        <w:ind w:right="40"/>
        <w:rPr>
          <w:rFonts w:ascii="Times New Roman" w:hAnsi="Times New Roman" w:cs="Times New Roman"/>
        </w:rPr>
      </w:pPr>
    </w:p>
    <w:p w14:paraId="16E3461D" w14:textId="761DE3D3" w:rsidR="001249DF" w:rsidRPr="00384B01" w:rsidRDefault="00384B01">
      <w:pPr>
        <w:spacing w:line="244" w:lineRule="auto"/>
        <w:ind w:right="40"/>
        <w:rPr>
          <w:rFonts w:ascii="Times New Roman" w:hAnsi="Times New Roman" w:cs="Times New Roman"/>
        </w:rPr>
      </w:pPr>
      <w:r w:rsidRPr="00384B01">
        <w:rPr>
          <w:rStyle w:val="ECCParagraph"/>
          <w:rFonts w:ascii="Times New Roman" w:hAnsi="Times New Roman" w:cs="Times New Roman"/>
          <w:sz w:val="24"/>
        </w:rPr>
        <w:t>Recommendation ITU</w:t>
      </w:r>
      <w:r w:rsidRPr="00384B01">
        <w:rPr>
          <w:rStyle w:val="ECCParagraph"/>
          <w:rFonts w:ascii="Times New Roman" w:hAnsi="Times New Roman" w:cs="Times New Roman"/>
          <w:sz w:val="24"/>
        </w:rPr>
        <w:noBreakHyphen/>
        <w:t>R M.1849</w:t>
      </w:r>
      <w:r w:rsidRPr="00384B01">
        <w:rPr>
          <w:rStyle w:val="ECCParagraph"/>
          <w:rFonts w:ascii="Times New Roman" w:hAnsi="Times New Roman" w:cs="Times New Roman"/>
          <w:sz w:val="24"/>
        </w:rPr>
        <w:noBreakHyphen/>
        <w:t xml:space="preserve">1 provides technical and operational aspects of ground-based meteorological radars.  </w:t>
      </w:r>
      <w:r w:rsidRPr="00384B01">
        <w:rPr>
          <w:rFonts w:ascii="Times New Roman" w:hAnsi="Times New Roman" w:cs="Times New Roman"/>
        </w:rPr>
        <w:t xml:space="preserve">The comparison of the meteorological radar characteristics </w:t>
      </w:r>
      <w:del w:id="22" w:author="Author" w:date="2017-03-30T15:31:00Z">
        <w:r w:rsidRPr="00384B01" w:rsidDel="00A85C9A">
          <w:rPr>
            <w:rFonts w:ascii="Times New Roman" w:hAnsi="Times New Roman" w:cs="Times New Roman"/>
          </w:rPr>
          <w:delText xml:space="preserve">s </w:delText>
        </w:r>
      </w:del>
      <w:r w:rsidRPr="00384B01">
        <w:rPr>
          <w:rFonts w:ascii="Times New Roman" w:hAnsi="Times New Roman" w:cs="Times New Roman"/>
        </w:rPr>
        <w:t xml:space="preserve">given in Recommendations ITU-R M.1638-0 and M.1849-1, operating in the frequency band 5 470-5 725 MHz indicates that both </w:t>
      </w:r>
      <w:ins w:id="23" w:author="Author" w:date="2017-03-30T15:31:00Z">
        <w:r w:rsidR="00A85C9A">
          <w:rPr>
            <w:rFonts w:ascii="Times New Roman" w:hAnsi="Times New Roman" w:cs="Times New Roman"/>
          </w:rPr>
          <w:t>R</w:t>
        </w:r>
      </w:ins>
      <w:del w:id="24" w:author="Author" w:date="2017-03-30T15:31:00Z">
        <w:r w:rsidR="00FF6204" w:rsidDel="00A85C9A">
          <w:rPr>
            <w:rFonts w:ascii="Times New Roman" w:hAnsi="Times New Roman" w:cs="Times New Roman"/>
          </w:rPr>
          <w:delText>r</w:delText>
        </w:r>
      </w:del>
      <w:r w:rsidRPr="00384B01">
        <w:rPr>
          <w:rFonts w:ascii="Times New Roman" w:hAnsi="Times New Roman" w:cs="Times New Roman"/>
        </w:rPr>
        <w:t xml:space="preserve">ecommendations </w:t>
      </w:r>
      <w:r w:rsidR="00FF6204">
        <w:rPr>
          <w:rFonts w:ascii="Times New Roman" w:hAnsi="Times New Roman" w:cs="Times New Roman"/>
        </w:rPr>
        <w:t>require</w:t>
      </w:r>
      <w:r w:rsidRPr="00384B01">
        <w:rPr>
          <w:rFonts w:ascii="Times New Roman" w:hAnsi="Times New Roman" w:cs="Times New Roman"/>
        </w:rPr>
        <w:t xml:space="preserve"> essentially the same protection requirements.  Adding a</w:t>
      </w:r>
      <w:r w:rsidR="00FF6204">
        <w:rPr>
          <w:rFonts w:ascii="Times New Roman" w:hAnsi="Times New Roman" w:cs="Times New Roman"/>
        </w:rPr>
        <w:t xml:space="preserve"> new</w:t>
      </w:r>
      <w:r w:rsidRPr="00384B01">
        <w:rPr>
          <w:rFonts w:ascii="Times New Roman" w:hAnsi="Times New Roman" w:cs="Times New Roman"/>
        </w:rPr>
        <w:t xml:space="preserve"> reference to </w:t>
      </w:r>
      <w:r w:rsidRPr="00384B01">
        <w:rPr>
          <w:rStyle w:val="ECCParagraph"/>
          <w:rFonts w:ascii="Times New Roman" w:hAnsi="Times New Roman" w:cs="Times New Roman"/>
          <w:sz w:val="24"/>
        </w:rPr>
        <w:t>ITU</w:t>
      </w:r>
      <w:r w:rsidRPr="00384B01">
        <w:rPr>
          <w:rStyle w:val="ECCParagraph"/>
          <w:rFonts w:ascii="Times New Roman" w:hAnsi="Times New Roman" w:cs="Times New Roman"/>
          <w:sz w:val="24"/>
        </w:rPr>
        <w:noBreakHyphen/>
        <w:t>R M.1849</w:t>
      </w:r>
      <w:r w:rsidRPr="00384B01">
        <w:rPr>
          <w:rStyle w:val="ECCParagraph"/>
          <w:rFonts w:ascii="Times New Roman" w:hAnsi="Times New Roman" w:cs="Times New Roman"/>
          <w:sz w:val="24"/>
        </w:rPr>
        <w:noBreakHyphen/>
        <w:t xml:space="preserve">1 in addition to </w:t>
      </w:r>
      <w:r w:rsidRPr="00384B01">
        <w:rPr>
          <w:rFonts w:ascii="Times New Roman" w:hAnsi="Times New Roman" w:cs="Times New Roman"/>
        </w:rPr>
        <w:t>ITU-R M.1638-0 in RR No</w:t>
      </w:r>
      <w:r w:rsidR="00FF6204">
        <w:rPr>
          <w:rFonts w:ascii="Times New Roman" w:hAnsi="Times New Roman" w:cs="Times New Roman"/>
        </w:rPr>
        <w:t>s</w:t>
      </w:r>
      <w:r w:rsidRPr="00384B01">
        <w:rPr>
          <w:rFonts w:ascii="Times New Roman" w:hAnsi="Times New Roman" w:cs="Times New Roman"/>
        </w:rPr>
        <w:t xml:space="preserve">. </w:t>
      </w:r>
      <w:r w:rsidRPr="00384B01">
        <w:rPr>
          <w:rFonts w:ascii="Times New Roman" w:hAnsi="Times New Roman" w:cs="Times New Roman"/>
          <w:b/>
        </w:rPr>
        <w:t>5447F</w:t>
      </w:r>
      <w:r w:rsidRPr="00384B01">
        <w:rPr>
          <w:rFonts w:ascii="Times New Roman" w:hAnsi="Times New Roman" w:cs="Times New Roman"/>
        </w:rPr>
        <w:t xml:space="preserve"> and </w:t>
      </w:r>
      <w:r w:rsidRPr="00384B01">
        <w:rPr>
          <w:rFonts w:ascii="Times New Roman" w:hAnsi="Times New Roman" w:cs="Times New Roman"/>
          <w:b/>
        </w:rPr>
        <w:t>5.450A</w:t>
      </w:r>
      <w:r w:rsidRPr="00384B01">
        <w:rPr>
          <w:rFonts w:ascii="Times New Roman" w:hAnsi="Times New Roman" w:cs="Times New Roman"/>
        </w:rPr>
        <w:t xml:space="preserve"> would be redundant and unnecessary.</w:t>
      </w:r>
    </w:p>
    <w:p w14:paraId="28057CC9" w14:textId="77777777" w:rsidR="001249DF" w:rsidRDefault="001249DF">
      <w:pPr>
        <w:spacing w:line="244" w:lineRule="auto"/>
        <w:ind w:right="40"/>
        <w:rPr>
          <w:rFonts w:ascii="Times New Roman" w:hAnsi="Times New Roman" w:cs="Times New Roman"/>
        </w:rPr>
      </w:pPr>
    </w:p>
    <w:p w14:paraId="7590F1F9" w14:textId="77777777" w:rsidR="001249DF" w:rsidRDefault="001249DF">
      <w:pPr>
        <w:spacing w:line="244" w:lineRule="auto"/>
        <w:ind w:right="40"/>
        <w:rPr>
          <w:rFonts w:ascii="Times New Roman" w:hAnsi="Times New Roman" w:cs="Times New Roman"/>
        </w:rPr>
      </w:pPr>
    </w:p>
    <w:p w14:paraId="549FDE2F" w14:textId="77777777" w:rsidR="001C240A" w:rsidRPr="00BF6EBC" w:rsidRDefault="001C240A" w:rsidP="001C240A">
      <w:pPr>
        <w:pStyle w:val="ArtNo"/>
        <w:spacing w:before="0"/>
        <w:rPr>
          <w:sz w:val="24"/>
          <w:szCs w:val="24"/>
          <w:lang w:val="en-AU"/>
        </w:rPr>
      </w:pPr>
      <w:bookmarkStart w:id="25" w:name="_Toc451865291"/>
      <w:r w:rsidRPr="00BF6EBC">
        <w:rPr>
          <w:sz w:val="24"/>
          <w:szCs w:val="24"/>
        </w:rPr>
        <w:lastRenderedPageBreak/>
        <w:t>ARTICLE</w:t>
      </w:r>
      <w:r w:rsidRPr="00BF6EBC">
        <w:rPr>
          <w:sz w:val="24"/>
          <w:szCs w:val="24"/>
          <w:lang w:val="en-AU"/>
        </w:rPr>
        <w:t xml:space="preserve"> </w:t>
      </w:r>
      <w:r w:rsidRPr="00BF6EBC">
        <w:rPr>
          <w:rStyle w:val="href"/>
          <w:rFonts w:eastAsiaTheme="majorEastAsia"/>
          <w:color w:val="000000"/>
          <w:sz w:val="24"/>
          <w:szCs w:val="24"/>
          <w:lang w:val="en-AU"/>
        </w:rPr>
        <w:t>5</w:t>
      </w:r>
      <w:bookmarkEnd w:id="25"/>
    </w:p>
    <w:p w14:paraId="141B8D50" w14:textId="77777777" w:rsidR="001C240A" w:rsidRPr="00BF6EBC" w:rsidRDefault="001C240A" w:rsidP="001C240A">
      <w:pPr>
        <w:pStyle w:val="Arttitle"/>
        <w:rPr>
          <w:sz w:val="24"/>
          <w:szCs w:val="24"/>
          <w:lang w:val="en-US"/>
        </w:rPr>
      </w:pPr>
      <w:bookmarkStart w:id="26" w:name="_Toc327956583"/>
      <w:bookmarkStart w:id="27" w:name="_Toc451865292"/>
      <w:r w:rsidRPr="00BF6EBC">
        <w:rPr>
          <w:sz w:val="24"/>
          <w:szCs w:val="24"/>
        </w:rPr>
        <w:t>Frequency allocations</w:t>
      </w:r>
      <w:bookmarkEnd w:id="26"/>
      <w:bookmarkEnd w:id="27"/>
    </w:p>
    <w:p w14:paraId="0009008C" w14:textId="77777777" w:rsidR="001249DF" w:rsidRPr="00BF6EBC" w:rsidRDefault="001249DF">
      <w:pPr>
        <w:spacing w:line="244" w:lineRule="auto"/>
        <w:ind w:right="40"/>
        <w:rPr>
          <w:rFonts w:ascii="Times New Roman" w:hAnsi="Times New Roman" w:cs="Times New Roman"/>
        </w:rPr>
      </w:pPr>
    </w:p>
    <w:p w14:paraId="74669D19" w14:textId="77777777" w:rsidR="001249DF" w:rsidRPr="00BF6EBC" w:rsidRDefault="001C240A" w:rsidP="001C240A">
      <w:pPr>
        <w:spacing w:line="244" w:lineRule="auto"/>
        <w:ind w:right="40"/>
        <w:jc w:val="center"/>
        <w:rPr>
          <w:rFonts w:ascii="Times New Roman" w:hAnsi="Times New Roman" w:cs="Times New Roman"/>
          <w:b/>
        </w:rPr>
      </w:pPr>
      <w:r w:rsidRPr="00BF6EBC">
        <w:rPr>
          <w:rFonts w:ascii="Times New Roman" w:hAnsi="Times New Roman" w:cs="Times New Roman"/>
          <w:b/>
        </w:rPr>
        <w:t>Section</w:t>
      </w:r>
      <w:r w:rsidRPr="00BF6EBC">
        <w:rPr>
          <w:rFonts w:ascii="Times New Roman" w:hAnsi="Times New Roman" w:cs="Times New Roman"/>
          <w:b/>
          <w:lang w:val="en-AU"/>
        </w:rPr>
        <w:t xml:space="preserve"> IV – Table of Frequency Allocations</w:t>
      </w:r>
    </w:p>
    <w:p w14:paraId="1FA5C8AA" w14:textId="77777777" w:rsidR="008C7951" w:rsidRPr="00BF6EBC" w:rsidRDefault="008C7951">
      <w:pPr>
        <w:spacing w:line="270" w:lineRule="auto"/>
        <w:rPr>
          <w:rFonts w:ascii="Times New Roman" w:eastAsia="Times New Roman" w:hAnsi="Times New Roman" w:cs="Times New Roman"/>
        </w:rPr>
      </w:pPr>
    </w:p>
    <w:p w14:paraId="360FD755" w14:textId="77777777" w:rsidR="00384B01" w:rsidRPr="00BF6EBC" w:rsidRDefault="00384B01">
      <w:pPr>
        <w:spacing w:line="270" w:lineRule="auto"/>
        <w:rPr>
          <w:rFonts w:ascii="Times New Roman" w:eastAsia="Times New Roman" w:hAnsi="Times New Roman" w:cs="Times New Roman"/>
        </w:rPr>
      </w:pPr>
      <w:r w:rsidRPr="00BF6EBC">
        <w:rPr>
          <w:rFonts w:ascii="Times New Roman" w:eastAsia="Times New Roman" w:hAnsi="Times New Roman" w:cs="Times New Roman"/>
          <w:b/>
          <w:u w:val="single"/>
        </w:rPr>
        <w:t>NOC</w:t>
      </w:r>
      <w:r w:rsidRPr="00BF6EBC">
        <w:rPr>
          <w:rFonts w:ascii="Times New Roman" w:eastAsia="Times New Roman" w:hAnsi="Times New Roman" w:cs="Times New Roman"/>
        </w:rPr>
        <w:tab/>
      </w:r>
      <w:r w:rsidRPr="00BF6EBC">
        <w:rPr>
          <w:rFonts w:ascii="Times New Roman" w:eastAsia="Times New Roman" w:hAnsi="Times New Roman" w:cs="Times New Roman"/>
          <w:b/>
        </w:rPr>
        <w:t>USA/9.1.5/1</w:t>
      </w:r>
    </w:p>
    <w:p w14:paraId="18C4ACDA" w14:textId="77777777" w:rsidR="00384B01" w:rsidRPr="00BF6EBC" w:rsidRDefault="00384B01">
      <w:pPr>
        <w:spacing w:line="270" w:lineRule="auto"/>
        <w:rPr>
          <w:rFonts w:ascii="Times New Roman" w:eastAsia="Times New Roman" w:hAnsi="Times New Roman" w:cs="Times New Roman"/>
        </w:rPr>
      </w:pPr>
    </w:p>
    <w:p w14:paraId="4C27D9EC" w14:textId="77777777" w:rsidR="00FF6204" w:rsidRDefault="00FF6204" w:rsidP="002D240D">
      <w:pPr>
        <w:pStyle w:val="Note"/>
        <w:spacing w:before="0"/>
        <w:ind w:right="720"/>
        <w:jc w:val="left"/>
        <w:rPr>
          <w:bCs/>
          <w:sz w:val="24"/>
          <w:szCs w:val="24"/>
        </w:rPr>
      </w:pPr>
      <w:r w:rsidRPr="00BF6EBC">
        <w:rPr>
          <w:rStyle w:val="Artdef"/>
          <w:sz w:val="24"/>
          <w:szCs w:val="24"/>
        </w:rPr>
        <w:t>5.447F</w:t>
      </w:r>
      <w:r w:rsidRPr="00BF6EBC">
        <w:rPr>
          <w:rStyle w:val="Artdef"/>
          <w:sz w:val="24"/>
          <w:szCs w:val="24"/>
        </w:rPr>
        <w:tab/>
      </w:r>
      <w:r w:rsidRPr="00BF6EBC">
        <w:rPr>
          <w:sz w:val="24"/>
          <w:szCs w:val="24"/>
        </w:rPr>
        <w:t xml:space="preserve">In the frequency band 5 250-5 350 MHz, stations in the mobile service shall not claim protection from the radiolocation service, the </w:t>
      </w:r>
      <w:r w:rsidRPr="00BF6EBC">
        <w:rPr>
          <w:sz w:val="24"/>
          <w:szCs w:val="24"/>
          <w:lang w:eastAsia="ja-JP"/>
        </w:rPr>
        <w:t>E</w:t>
      </w:r>
      <w:r w:rsidRPr="00BF6EBC">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BF6EBC">
        <w:rPr>
          <w:sz w:val="24"/>
          <w:szCs w:val="24"/>
        </w:rPr>
        <w:noBreakHyphen/>
        <w:t>R M.16</w:t>
      </w:r>
      <w:r w:rsidRPr="00BF6EBC">
        <w:rPr>
          <w:sz w:val="24"/>
          <w:szCs w:val="24"/>
          <w:lang w:eastAsia="ja-JP"/>
        </w:rPr>
        <w:t>38</w:t>
      </w:r>
      <w:r w:rsidRPr="00BF6EBC">
        <w:rPr>
          <w:sz w:val="24"/>
          <w:szCs w:val="24"/>
        </w:rPr>
        <w:noBreakHyphen/>
      </w:r>
      <w:r w:rsidRPr="00BF6EBC">
        <w:rPr>
          <w:sz w:val="24"/>
          <w:szCs w:val="24"/>
          <w:lang w:eastAsia="ja-JP"/>
        </w:rPr>
        <w:t>0</w:t>
      </w:r>
      <w:r w:rsidRPr="00BF6EBC">
        <w:rPr>
          <w:sz w:val="24"/>
          <w:szCs w:val="24"/>
        </w:rPr>
        <w:t xml:space="preserve"> and ITU</w:t>
      </w:r>
      <w:r w:rsidRPr="00BF6EBC">
        <w:rPr>
          <w:sz w:val="24"/>
          <w:szCs w:val="24"/>
        </w:rPr>
        <w:noBreakHyphen/>
        <w:t>R RS.1632</w:t>
      </w:r>
      <w:r w:rsidRPr="00BF6EBC">
        <w:rPr>
          <w:sz w:val="24"/>
          <w:szCs w:val="24"/>
        </w:rPr>
        <w:noBreakHyphen/>
        <w:t>0.</w:t>
      </w:r>
      <w:r w:rsidRPr="00545025">
        <w:rPr>
          <w:bCs/>
          <w:sz w:val="24"/>
          <w:szCs w:val="24"/>
        </w:rPr>
        <w:t>     </w:t>
      </w:r>
      <w:r>
        <w:rPr>
          <w:bCs/>
          <w:sz w:val="24"/>
          <w:szCs w:val="24"/>
        </w:rPr>
        <w:t>(</w:t>
      </w:r>
      <w:r w:rsidRPr="00545025">
        <w:rPr>
          <w:bCs/>
          <w:szCs w:val="24"/>
        </w:rPr>
        <w:t>WRC-03</w:t>
      </w:r>
      <w:r>
        <w:rPr>
          <w:bCs/>
          <w:sz w:val="24"/>
          <w:szCs w:val="24"/>
        </w:rPr>
        <w:t>)</w:t>
      </w:r>
    </w:p>
    <w:p w14:paraId="2FE00B73" w14:textId="77777777" w:rsidR="00FF6204" w:rsidRDefault="00FF6204" w:rsidP="00FF6204">
      <w:pPr>
        <w:rPr>
          <w:lang w:val="en-GB"/>
        </w:rPr>
      </w:pPr>
    </w:p>
    <w:p w14:paraId="41241704" w14:textId="77777777" w:rsidR="00FF6204" w:rsidRPr="00BF6EBC" w:rsidRDefault="00FF6204" w:rsidP="00FF6204">
      <w:pPr>
        <w:rPr>
          <w:rFonts w:ascii="Times New Roman" w:hAnsi="Times New Roman" w:cs="Times New Roman"/>
          <w:lang w:val="en-GB"/>
        </w:rPr>
      </w:pPr>
      <w:r w:rsidRPr="00BF6EBC">
        <w:rPr>
          <w:rFonts w:ascii="Times New Roman" w:hAnsi="Times New Roman" w:cs="Times New Roman"/>
          <w:b/>
          <w:lang w:val="en-GB"/>
        </w:rPr>
        <w:t>Reason</w:t>
      </w:r>
      <w:r w:rsidRPr="00BF6EBC">
        <w:rPr>
          <w:rFonts w:ascii="Times New Roman" w:hAnsi="Times New Roman" w:cs="Times New Roman"/>
          <w:lang w:val="en-GB"/>
        </w:rPr>
        <w:t>: Referencing</w:t>
      </w:r>
      <w:r w:rsidRPr="00BF6EBC">
        <w:rPr>
          <w:rFonts w:ascii="Times New Roman" w:eastAsia="Times New Roman" w:hAnsi="Times New Roman" w:cs="Times New Roman"/>
        </w:rPr>
        <w:t xml:space="preserve"> ITU R M.1638-1 instead of </w:t>
      </w:r>
      <w:r w:rsidRPr="00BF6EBC">
        <w:rPr>
          <w:rFonts w:ascii="Times New Roman" w:hAnsi="Times New Roman" w:cs="Times New Roman"/>
        </w:rPr>
        <w:t>ITU</w:t>
      </w:r>
      <w:r w:rsidRPr="00BF6EBC">
        <w:rPr>
          <w:rFonts w:ascii="Times New Roman" w:hAnsi="Times New Roman" w:cs="Times New Roman"/>
        </w:rPr>
        <w:noBreakHyphen/>
        <w:t>R M.16</w:t>
      </w:r>
      <w:r w:rsidRPr="00BF6EBC">
        <w:rPr>
          <w:rFonts w:ascii="Times New Roman" w:hAnsi="Times New Roman" w:cs="Times New Roman"/>
          <w:lang w:eastAsia="ja-JP"/>
        </w:rPr>
        <w:t>38</w:t>
      </w:r>
      <w:r w:rsidRPr="00BF6EBC">
        <w:rPr>
          <w:rFonts w:ascii="Times New Roman" w:hAnsi="Times New Roman" w:cs="Times New Roman"/>
        </w:rPr>
        <w:noBreakHyphen/>
      </w:r>
      <w:r w:rsidRPr="00BF6EBC">
        <w:rPr>
          <w:rFonts w:ascii="Times New Roman" w:hAnsi="Times New Roman" w:cs="Times New Roman"/>
          <w:lang w:eastAsia="ja-JP"/>
        </w:rPr>
        <w:t xml:space="preserve">0 would </w:t>
      </w:r>
      <w:r w:rsidRPr="00BF6EBC">
        <w:rPr>
          <w:rFonts w:ascii="Times New Roman" w:hAnsi="Times New Roman" w:cs="Times New Roman"/>
        </w:rPr>
        <w:t xml:space="preserve">preclude RLAN operations in the 5 GHz band resulting in undue and unacceptable constraint on the Mobile service.  </w:t>
      </w:r>
      <w:r w:rsidR="00BF6EBC" w:rsidRPr="00BF6EBC">
        <w:rPr>
          <w:rFonts w:ascii="Times New Roman" w:hAnsi="Times New Roman" w:cs="Times New Roman"/>
        </w:rPr>
        <w:t xml:space="preserve">Given that both ITU-R M.1638-0 and M.1849-1 recommendations require essentially the same protection requirements, adding a new reference to </w:t>
      </w:r>
      <w:r w:rsidR="00BF6EBC" w:rsidRPr="00BF6EBC">
        <w:rPr>
          <w:rStyle w:val="ECCParagraph"/>
          <w:rFonts w:ascii="Times New Roman" w:hAnsi="Times New Roman" w:cs="Times New Roman"/>
          <w:sz w:val="24"/>
        </w:rPr>
        <w:t>ITU</w:t>
      </w:r>
      <w:r w:rsidR="00BF6EBC" w:rsidRPr="00BF6EBC">
        <w:rPr>
          <w:rStyle w:val="ECCParagraph"/>
          <w:rFonts w:ascii="Times New Roman" w:hAnsi="Times New Roman" w:cs="Times New Roman"/>
          <w:sz w:val="24"/>
        </w:rPr>
        <w:noBreakHyphen/>
        <w:t>R M.1849</w:t>
      </w:r>
      <w:r w:rsidR="00BF6EBC" w:rsidRPr="00BF6EBC">
        <w:rPr>
          <w:rStyle w:val="ECCParagraph"/>
          <w:rFonts w:ascii="Times New Roman" w:hAnsi="Times New Roman" w:cs="Times New Roman"/>
          <w:sz w:val="24"/>
        </w:rPr>
        <w:noBreakHyphen/>
        <w:t>1 is</w:t>
      </w:r>
      <w:r w:rsidR="00BF6EBC" w:rsidRPr="00BF6EBC">
        <w:rPr>
          <w:rFonts w:ascii="Times New Roman" w:hAnsi="Times New Roman" w:cs="Times New Roman"/>
        </w:rPr>
        <w:t xml:space="preserve"> redundant and unnecessary.</w:t>
      </w:r>
    </w:p>
    <w:p w14:paraId="2093BEEF" w14:textId="77777777" w:rsidR="00FF6204" w:rsidRDefault="00FF6204" w:rsidP="00FF6204">
      <w:pPr>
        <w:rPr>
          <w:lang w:val="en-GB"/>
        </w:rPr>
      </w:pPr>
    </w:p>
    <w:p w14:paraId="5F109F6E" w14:textId="77777777" w:rsidR="00BF6EBC" w:rsidRDefault="00BF6EBC" w:rsidP="00FF6204">
      <w:pPr>
        <w:rPr>
          <w:lang w:val="en-GB"/>
        </w:rPr>
      </w:pPr>
    </w:p>
    <w:p w14:paraId="1BC1192D" w14:textId="77777777" w:rsidR="00BF6EBC" w:rsidRDefault="00BF6EBC" w:rsidP="00FF6204">
      <w:pPr>
        <w:rPr>
          <w:lang w:val="en-GB"/>
        </w:rPr>
      </w:pPr>
    </w:p>
    <w:p w14:paraId="59EFA17F" w14:textId="77777777" w:rsidR="00BF6EBC" w:rsidRDefault="00BF6EBC" w:rsidP="00BF6EBC">
      <w:pPr>
        <w:spacing w:line="270" w:lineRule="auto"/>
        <w:rPr>
          <w:rFonts w:ascii="Times New Roman" w:eastAsia="Times New Roman" w:hAnsi="Times New Roman" w:cs="Times New Roman"/>
        </w:rPr>
      </w:pPr>
      <w:r w:rsidRPr="00384B01">
        <w:rPr>
          <w:rFonts w:ascii="Times New Roman" w:eastAsia="Times New Roman" w:hAnsi="Times New Roman" w:cs="Times New Roman"/>
          <w:b/>
          <w:u w:val="single"/>
        </w:rPr>
        <w:t>NOC</w:t>
      </w:r>
      <w:r>
        <w:rPr>
          <w:rFonts w:ascii="Times New Roman" w:eastAsia="Times New Roman" w:hAnsi="Times New Roman" w:cs="Times New Roman"/>
        </w:rPr>
        <w:tab/>
      </w:r>
      <w:r w:rsidRPr="00384B01">
        <w:rPr>
          <w:rFonts w:ascii="Times New Roman" w:eastAsia="Times New Roman" w:hAnsi="Times New Roman" w:cs="Times New Roman"/>
          <w:b/>
        </w:rPr>
        <w:t>USA/9.1.5/</w:t>
      </w:r>
      <w:r>
        <w:rPr>
          <w:rFonts w:ascii="Times New Roman" w:eastAsia="Times New Roman" w:hAnsi="Times New Roman" w:cs="Times New Roman"/>
          <w:b/>
        </w:rPr>
        <w:t>2</w:t>
      </w:r>
    </w:p>
    <w:p w14:paraId="59137048" w14:textId="77777777" w:rsidR="008C7951" w:rsidRDefault="008C7951">
      <w:pPr>
        <w:spacing w:line="246" w:lineRule="auto"/>
        <w:ind w:right="60"/>
        <w:rPr>
          <w:rFonts w:ascii="Times New Roman" w:eastAsia="Times New Roman" w:hAnsi="Times New Roman" w:cs="Times New Roman"/>
        </w:rPr>
      </w:pPr>
    </w:p>
    <w:p w14:paraId="59C7709E" w14:textId="77777777" w:rsidR="00BF6EBC" w:rsidRDefault="00BF6EBC" w:rsidP="002D240D">
      <w:pPr>
        <w:pStyle w:val="Note"/>
        <w:spacing w:before="0"/>
        <w:ind w:right="720"/>
        <w:jc w:val="left"/>
        <w:rPr>
          <w:bCs/>
          <w:sz w:val="24"/>
          <w:szCs w:val="24"/>
        </w:rPr>
      </w:pPr>
      <w:r w:rsidRPr="00545025">
        <w:rPr>
          <w:rStyle w:val="Artdef"/>
          <w:sz w:val="24"/>
          <w:szCs w:val="24"/>
        </w:rPr>
        <w:t>5.450A</w:t>
      </w:r>
      <w:r w:rsidRPr="00545025">
        <w:rPr>
          <w:rStyle w:val="Artdef"/>
          <w:sz w:val="24"/>
          <w:szCs w:val="24"/>
        </w:rPr>
        <w:tab/>
        <w:t xml:space="preserve"> </w:t>
      </w:r>
      <w:proofErr w:type="gramStart"/>
      <w:r w:rsidRPr="00545025">
        <w:rPr>
          <w:sz w:val="24"/>
          <w:szCs w:val="24"/>
        </w:rPr>
        <w:t>In</w:t>
      </w:r>
      <w:proofErr w:type="gramEnd"/>
      <w:r w:rsidRPr="00545025">
        <w:rPr>
          <w:sz w:val="24"/>
          <w:szCs w:val="24"/>
        </w:rPr>
        <w:t xml:space="preserve"> the frequency band 5 470-5 725 MHz, stations in the mobile service shall not claim protection from </w:t>
      </w:r>
      <w:proofErr w:type="spellStart"/>
      <w:r w:rsidRPr="00545025">
        <w:rPr>
          <w:sz w:val="24"/>
          <w:szCs w:val="24"/>
        </w:rPr>
        <w:t>radiodetermination</w:t>
      </w:r>
      <w:proofErr w:type="spellEnd"/>
      <w:r w:rsidRPr="00545025">
        <w:rPr>
          <w:sz w:val="24"/>
          <w:szCs w:val="24"/>
        </w:rPr>
        <w:t xml:space="preserve"> services. </w:t>
      </w:r>
      <w:proofErr w:type="spellStart"/>
      <w:r w:rsidRPr="00545025">
        <w:rPr>
          <w:sz w:val="24"/>
          <w:szCs w:val="24"/>
        </w:rPr>
        <w:t>Radiodetermination</w:t>
      </w:r>
      <w:proofErr w:type="spellEnd"/>
      <w:r w:rsidRPr="00545025">
        <w:rPr>
          <w:sz w:val="24"/>
          <w:szCs w:val="24"/>
        </w:rPr>
        <w:t xml:space="preserve"> services shall not impose on the mobile service more stringent protection criteria, based on system characteristics and interference criteria, than those stated in Recommendation ITU</w:t>
      </w:r>
      <w:r w:rsidRPr="00545025">
        <w:rPr>
          <w:sz w:val="24"/>
          <w:szCs w:val="24"/>
        </w:rPr>
        <w:noBreakHyphen/>
        <w:t>R M.16</w:t>
      </w:r>
      <w:r w:rsidRPr="00545025">
        <w:rPr>
          <w:sz w:val="24"/>
          <w:szCs w:val="24"/>
          <w:lang w:eastAsia="ja-JP"/>
        </w:rPr>
        <w:t>38</w:t>
      </w:r>
      <w:r w:rsidRPr="00545025">
        <w:rPr>
          <w:sz w:val="24"/>
          <w:szCs w:val="24"/>
        </w:rPr>
        <w:noBreakHyphen/>
      </w:r>
      <w:r w:rsidRPr="00545025">
        <w:rPr>
          <w:sz w:val="24"/>
          <w:szCs w:val="24"/>
          <w:lang w:eastAsia="ja-JP"/>
        </w:rPr>
        <w:t>0</w:t>
      </w:r>
      <w:r w:rsidRPr="00545025">
        <w:rPr>
          <w:sz w:val="24"/>
          <w:szCs w:val="24"/>
        </w:rPr>
        <w:t>.</w:t>
      </w:r>
      <w:r w:rsidRPr="00545025">
        <w:rPr>
          <w:bCs/>
          <w:sz w:val="24"/>
          <w:szCs w:val="24"/>
        </w:rPr>
        <w:t>     </w:t>
      </w:r>
      <w:r>
        <w:rPr>
          <w:bCs/>
          <w:sz w:val="24"/>
          <w:szCs w:val="24"/>
        </w:rPr>
        <w:t>(</w:t>
      </w:r>
      <w:r w:rsidRPr="00545025">
        <w:rPr>
          <w:bCs/>
          <w:szCs w:val="24"/>
        </w:rPr>
        <w:t>WRC-03</w:t>
      </w:r>
      <w:r>
        <w:rPr>
          <w:bCs/>
          <w:sz w:val="24"/>
          <w:szCs w:val="24"/>
        </w:rPr>
        <w:t>)</w:t>
      </w:r>
    </w:p>
    <w:p w14:paraId="53383DE8" w14:textId="77777777" w:rsidR="002D240D" w:rsidRDefault="002D240D" w:rsidP="00BF6EBC">
      <w:pPr>
        <w:rPr>
          <w:rFonts w:ascii="Times New Roman" w:hAnsi="Times New Roman" w:cs="Times New Roman"/>
          <w:b/>
          <w:lang w:val="en-GB"/>
        </w:rPr>
      </w:pPr>
    </w:p>
    <w:p w14:paraId="2FABC553" w14:textId="73B9FE54" w:rsidR="00BF6EBC" w:rsidRPr="00BF6EBC" w:rsidRDefault="00BF6EBC" w:rsidP="00BF6EBC">
      <w:pPr>
        <w:rPr>
          <w:rFonts w:ascii="Times New Roman" w:hAnsi="Times New Roman" w:cs="Times New Roman"/>
          <w:lang w:val="en-GB"/>
        </w:rPr>
      </w:pPr>
      <w:r w:rsidRPr="00BF6EBC">
        <w:rPr>
          <w:rFonts w:ascii="Times New Roman" w:hAnsi="Times New Roman" w:cs="Times New Roman"/>
          <w:b/>
          <w:lang w:val="en-GB"/>
        </w:rPr>
        <w:t>Reason</w:t>
      </w:r>
      <w:r w:rsidRPr="00BF6EBC">
        <w:rPr>
          <w:rFonts w:ascii="Times New Roman" w:hAnsi="Times New Roman" w:cs="Times New Roman"/>
          <w:lang w:val="en-GB"/>
        </w:rPr>
        <w:t>: Referencing</w:t>
      </w:r>
      <w:r w:rsidRPr="00BF6EBC">
        <w:rPr>
          <w:rFonts w:ascii="Times New Roman" w:eastAsia="Times New Roman" w:hAnsi="Times New Roman" w:cs="Times New Roman"/>
        </w:rPr>
        <w:t xml:space="preserve"> ITU R M.1638-1 instead of </w:t>
      </w:r>
      <w:r w:rsidRPr="00BF6EBC">
        <w:rPr>
          <w:rFonts w:ascii="Times New Roman" w:hAnsi="Times New Roman" w:cs="Times New Roman"/>
        </w:rPr>
        <w:t>ITU</w:t>
      </w:r>
      <w:r w:rsidRPr="00BF6EBC">
        <w:rPr>
          <w:rFonts w:ascii="Times New Roman" w:hAnsi="Times New Roman" w:cs="Times New Roman"/>
        </w:rPr>
        <w:noBreakHyphen/>
        <w:t>R M.16</w:t>
      </w:r>
      <w:r w:rsidRPr="00BF6EBC">
        <w:rPr>
          <w:rFonts w:ascii="Times New Roman" w:hAnsi="Times New Roman" w:cs="Times New Roman"/>
          <w:lang w:eastAsia="ja-JP"/>
        </w:rPr>
        <w:t>38</w:t>
      </w:r>
      <w:r w:rsidRPr="00BF6EBC">
        <w:rPr>
          <w:rFonts w:ascii="Times New Roman" w:hAnsi="Times New Roman" w:cs="Times New Roman"/>
        </w:rPr>
        <w:noBreakHyphen/>
      </w:r>
      <w:r w:rsidRPr="00BF6EBC">
        <w:rPr>
          <w:rFonts w:ascii="Times New Roman" w:hAnsi="Times New Roman" w:cs="Times New Roman"/>
          <w:lang w:eastAsia="ja-JP"/>
        </w:rPr>
        <w:t xml:space="preserve">0 would </w:t>
      </w:r>
      <w:r w:rsidRPr="00BF6EBC">
        <w:rPr>
          <w:rFonts w:ascii="Times New Roman" w:hAnsi="Times New Roman" w:cs="Times New Roman"/>
        </w:rPr>
        <w:t xml:space="preserve">preclude RLAN operations in the 5 GHz band resulting in undue and unacceptable constraint on the Mobile service.  Given that both ITU-R M.1638-0 and M.1849-1 </w:t>
      </w:r>
      <w:ins w:id="28" w:author="Author" w:date="2017-03-30T15:33:00Z">
        <w:r w:rsidR="00A85C9A">
          <w:rPr>
            <w:rFonts w:ascii="Times New Roman" w:hAnsi="Times New Roman" w:cs="Times New Roman"/>
          </w:rPr>
          <w:t>R</w:t>
        </w:r>
      </w:ins>
      <w:del w:id="29" w:author="Author" w:date="2017-03-30T15:33:00Z">
        <w:r w:rsidRPr="00BF6EBC" w:rsidDel="00A85C9A">
          <w:rPr>
            <w:rFonts w:ascii="Times New Roman" w:hAnsi="Times New Roman" w:cs="Times New Roman"/>
          </w:rPr>
          <w:delText>r</w:delText>
        </w:r>
      </w:del>
      <w:r w:rsidRPr="00BF6EBC">
        <w:rPr>
          <w:rFonts w:ascii="Times New Roman" w:hAnsi="Times New Roman" w:cs="Times New Roman"/>
        </w:rPr>
        <w:t xml:space="preserve">ecommendations require essentially the same protection requirements, adding a new reference to </w:t>
      </w:r>
      <w:r w:rsidRPr="00BF6EBC">
        <w:rPr>
          <w:rStyle w:val="ECCParagraph"/>
          <w:rFonts w:ascii="Times New Roman" w:hAnsi="Times New Roman" w:cs="Times New Roman"/>
          <w:sz w:val="24"/>
        </w:rPr>
        <w:t>ITU</w:t>
      </w:r>
      <w:r w:rsidRPr="00BF6EBC">
        <w:rPr>
          <w:rStyle w:val="ECCParagraph"/>
          <w:rFonts w:ascii="Times New Roman" w:hAnsi="Times New Roman" w:cs="Times New Roman"/>
          <w:sz w:val="24"/>
        </w:rPr>
        <w:noBreakHyphen/>
        <w:t>R M.1849</w:t>
      </w:r>
      <w:r w:rsidRPr="00BF6EBC">
        <w:rPr>
          <w:rStyle w:val="ECCParagraph"/>
          <w:rFonts w:ascii="Times New Roman" w:hAnsi="Times New Roman" w:cs="Times New Roman"/>
          <w:sz w:val="24"/>
        </w:rPr>
        <w:noBreakHyphen/>
        <w:t>1 is</w:t>
      </w:r>
      <w:r w:rsidRPr="00BF6EBC">
        <w:rPr>
          <w:rFonts w:ascii="Times New Roman" w:hAnsi="Times New Roman" w:cs="Times New Roman"/>
        </w:rPr>
        <w:t xml:space="preserve"> redundant and unnecessary.</w:t>
      </w:r>
    </w:p>
    <w:p w14:paraId="6BBDC509" w14:textId="77777777" w:rsidR="00BF6EBC" w:rsidRDefault="00BF6EBC" w:rsidP="00BF6EBC">
      <w:pPr>
        <w:rPr>
          <w:lang w:val="en-GB"/>
        </w:rPr>
      </w:pPr>
    </w:p>
    <w:p w14:paraId="38ADFCC8" w14:textId="77777777" w:rsidR="008C5655" w:rsidRDefault="008C5655" w:rsidP="008C5655">
      <w:pPr>
        <w:spacing w:line="270" w:lineRule="auto"/>
        <w:rPr>
          <w:ins w:id="30" w:author="Alex Roytblat" w:date="2017-04-04T10:37:00Z"/>
          <w:rFonts w:ascii="Times New Roman" w:hAnsi="Times New Roman" w:cs="Times New Roman"/>
          <w:b/>
          <w:lang w:val="en-GB"/>
        </w:rPr>
      </w:pPr>
    </w:p>
    <w:p w14:paraId="05C756EE" w14:textId="77777777" w:rsidR="008C5655" w:rsidRDefault="008C5655" w:rsidP="008C5655">
      <w:pPr>
        <w:spacing w:line="270" w:lineRule="auto"/>
        <w:rPr>
          <w:ins w:id="31" w:author="Alex Roytblat" w:date="2017-04-04T10:37:00Z"/>
          <w:rFonts w:ascii="Times New Roman" w:hAnsi="Times New Roman" w:cs="Times New Roman"/>
          <w:b/>
          <w:lang w:val="en-GB"/>
        </w:rPr>
      </w:pPr>
    </w:p>
    <w:p w14:paraId="1BF359D8" w14:textId="2ED60CD3" w:rsidR="008C5655" w:rsidRPr="008C5655" w:rsidRDefault="008C5655" w:rsidP="008C5655">
      <w:pPr>
        <w:spacing w:line="270" w:lineRule="auto"/>
        <w:rPr>
          <w:ins w:id="32" w:author="Alex Roytblat" w:date="2017-04-04T10:34:00Z"/>
          <w:rFonts w:ascii="Times New Roman" w:eastAsia="Times New Roman" w:hAnsi="Times New Roman" w:cs="Times New Roman"/>
        </w:rPr>
      </w:pPr>
      <w:ins w:id="33" w:author="Alex Roytblat" w:date="2017-04-04T10:33:00Z">
        <w:r w:rsidRPr="008C5655">
          <w:rPr>
            <w:rFonts w:ascii="Times New Roman" w:hAnsi="Times New Roman" w:cs="Times New Roman"/>
            <w:b/>
            <w:lang w:val="en-GB"/>
            <w:rPrChange w:id="34" w:author="Alex Roytblat" w:date="2017-04-04T10:36:00Z">
              <w:rPr>
                <w:lang w:val="en-GB"/>
              </w:rPr>
            </w:rPrChange>
          </w:rPr>
          <w:t>SUP</w:t>
        </w:r>
        <w:r w:rsidRPr="008C5655">
          <w:rPr>
            <w:rFonts w:ascii="Times New Roman" w:hAnsi="Times New Roman" w:cs="Times New Roman"/>
            <w:lang w:val="en-GB"/>
            <w:rPrChange w:id="35" w:author="Alex Roytblat" w:date="2017-04-04T10:36:00Z">
              <w:rPr>
                <w:lang w:val="en-GB"/>
              </w:rPr>
            </w:rPrChange>
          </w:rPr>
          <w:tab/>
        </w:r>
      </w:ins>
      <w:ins w:id="36" w:author="Alex Roytblat" w:date="2017-04-04T10:34:00Z">
        <w:r w:rsidRPr="008C5655">
          <w:rPr>
            <w:rFonts w:ascii="Times New Roman" w:eastAsia="Times New Roman" w:hAnsi="Times New Roman" w:cs="Times New Roman"/>
            <w:b/>
          </w:rPr>
          <w:t>USA/9.1.5/3</w:t>
        </w:r>
      </w:ins>
    </w:p>
    <w:p w14:paraId="01226123" w14:textId="64B6D7A3" w:rsidR="008C5655" w:rsidRPr="008C5655" w:rsidRDefault="008C5655" w:rsidP="00BF6EBC">
      <w:pPr>
        <w:rPr>
          <w:rFonts w:ascii="Times New Roman" w:hAnsi="Times New Roman" w:cs="Times New Roman"/>
          <w:lang w:val="en-GB"/>
          <w:rPrChange w:id="37" w:author="Alex Roytblat" w:date="2017-04-04T10:36:00Z">
            <w:rPr>
              <w:lang w:val="en-GB"/>
            </w:rPr>
          </w:rPrChange>
        </w:rPr>
      </w:pPr>
      <w:ins w:id="38" w:author="Alex Roytblat" w:date="2017-04-04T10:33:00Z">
        <w:r w:rsidRPr="008C5655">
          <w:rPr>
            <w:rFonts w:ascii="Times New Roman" w:hAnsi="Times New Roman" w:cs="Times New Roman"/>
            <w:rPrChange w:id="39" w:author="Alex Roytblat" w:date="2017-04-04T10:36:00Z">
              <w:rPr/>
            </w:rPrChange>
          </w:rPr>
          <w:t>RESOLUTION 764 (WRC-15)</w:t>
        </w:r>
      </w:ins>
      <w:ins w:id="40" w:author="Alex Roytblat" w:date="2017-04-04T10:34:00Z">
        <w:r w:rsidRPr="008C5655">
          <w:rPr>
            <w:rFonts w:ascii="Times New Roman" w:hAnsi="Times New Roman" w:cs="Times New Roman"/>
            <w:rPrChange w:id="41" w:author="Alex Roytblat" w:date="2017-04-04T10:36:00Z">
              <w:rPr/>
            </w:rPrChange>
          </w:rPr>
          <w:t>,</w:t>
        </w:r>
      </w:ins>
      <w:ins w:id="42" w:author="Alex Roytblat" w:date="2017-04-04T10:33:00Z">
        <w:r w:rsidRPr="008C5655">
          <w:rPr>
            <w:rFonts w:ascii="Times New Roman" w:hAnsi="Times New Roman" w:cs="Times New Roman"/>
            <w:rPrChange w:id="43" w:author="Alex Roytblat" w:date="2017-04-04T10:36:00Z">
              <w:rPr/>
            </w:rPrChange>
          </w:rPr>
          <w:t xml:space="preserve"> </w:t>
        </w:r>
        <w:r w:rsidRPr="008C5655">
          <w:rPr>
            <w:rFonts w:ascii="Times New Roman" w:hAnsi="Times New Roman" w:cs="Times New Roman"/>
            <w:i/>
            <w:rPrChange w:id="44" w:author="Alex Roytblat" w:date="2017-04-04T10:36:00Z">
              <w:rPr/>
            </w:rPrChange>
          </w:rPr>
          <w:t>Consideration of the technical and regulatory impacts of referencing Recommendations ITU-R M.1638-1 and ITU-R M.1849-1 in Nos. 5.447F and 5.450A of the Radio Regulations</w:t>
        </w:r>
      </w:ins>
    </w:p>
    <w:p w14:paraId="3B7DD26A" w14:textId="77777777" w:rsidR="00BF6EBC" w:rsidRPr="008C5655" w:rsidRDefault="00BF6EBC">
      <w:pPr>
        <w:spacing w:line="246" w:lineRule="auto"/>
        <w:ind w:right="60"/>
        <w:rPr>
          <w:rFonts w:ascii="Times New Roman" w:eastAsia="Times New Roman" w:hAnsi="Times New Roman" w:cs="Times New Roman"/>
        </w:rPr>
      </w:pPr>
    </w:p>
    <w:p w14:paraId="64FE0705" w14:textId="787A34BB" w:rsidR="00BF6EBC" w:rsidRPr="008C5655" w:rsidRDefault="008C5655">
      <w:pPr>
        <w:spacing w:line="246" w:lineRule="auto"/>
        <w:ind w:right="60"/>
        <w:rPr>
          <w:rFonts w:ascii="Times New Roman" w:eastAsia="Times New Roman" w:hAnsi="Times New Roman" w:cs="Times New Roman"/>
        </w:rPr>
      </w:pPr>
      <w:ins w:id="45" w:author="Alex Roytblat" w:date="2017-04-04T10:34:00Z">
        <w:r w:rsidRPr="008C5655">
          <w:rPr>
            <w:rFonts w:ascii="Times New Roman" w:hAnsi="Times New Roman" w:cs="Times New Roman"/>
            <w:b/>
            <w:lang w:val="en-GB"/>
          </w:rPr>
          <w:t>Reason</w:t>
        </w:r>
        <w:r w:rsidRPr="008C5655">
          <w:rPr>
            <w:rFonts w:ascii="Times New Roman" w:hAnsi="Times New Roman" w:cs="Times New Roman"/>
            <w:lang w:val="en-GB"/>
          </w:rPr>
          <w:t>: Consequential, consideration of the subject issues has been completed.</w:t>
        </w:r>
      </w:ins>
    </w:p>
    <w:sectPr w:rsidR="00BF6EBC" w:rsidRPr="008C5655">
      <w:headerReference w:type="default" r:id="rId11"/>
      <w:pgSz w:w="12240" w:h="15840"/>
      <w:pgMar w:top="556" w:right="1440" w:bottom="1440" w:left="216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62460" w14:textId="77777777" w:rsidR="009C5A76" w:rsidRDefault="009C5A76">
      <w:r>
        <w:separator/>
      </w:r>
    </w:p>
  </w:endnote>
  <w:endnote w:type="continuationSeparator" w:id="0">
    <w:p w14:paraId="0D945FBE" w14:textId="77777777" w:rsidR="009C5A76" w:rsidRDefault="009C5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1E6EC" w14:textId="77777777" w:rsidR="009C5A76" w:rsidRDefault="009C5A76">
      <w:r>
        <w:separator/>
      </w:r>
    </w:p>
  </w:footnote>
  <w:footnote w:type="continuationSeparator" w:id="0">
    <w:p w14:paraId="063E1B47" w14:textId="77777777" w:rsidR="009C5A76" w:rsidRDefault="009C5A76">
      <w:r>
        <w:continuationSeparator/>
      </w:r>
    </w:p>
  </w:footnote>
  <w:footnote w:id="1">
    <w:p w14:paraId="6814BC63" w14:textId="77777777" w:rsidR="00545025" w:rsidRPr="00DD4683" w:rsidRDefault="00545025" w:rsidP="00545025">
      <w:pPr>
        <w:spacing w:line="244" w:lineRule="auto"/>
        <w:ind w:right="40"/>
        <w:rPr>
          <w:rFonts w:ascii="Trebuchet MS" w:eastAsia="Times New Roman" w:hAnsi="Trebuchet MS" w:cs="Times New Roman"/>
          <w:sz w:val="17"/>
          <w:szCs w:val="17"/>
        </w:rPr>
      </w:pPr>
      <w:r>
        <w:rPr>
          <w:rStyle w:val="FootnoteReference"/>
        </w:rPr>
        <w:footnoteRef/>
      </w:r>
      <w:r>
        <w:t xml:space="preserve"> </w:t>
      </w:r>
      <w:r w:rsidRPr="00DD4683">
        <w:rPr>
          <w:rFonts w:ascii="Trebuchet MS" w:eastAsia="Times New Roman" w:hAnsi="Trebuchet MS" w:cs="Times New Roman"/>
          <w:sz w:val="17"/>
          <w:szCs w:val="17"/>
        </w:rPr>
        <w:t xml:space="preserve">Consistent with the provisions of Resolution </w:t>
      </w:r>
      <w:r w:rsidRPr="00DD4683">
        <w:rPr>
          <w:rFonts w:ascii="Trebuchet MS" w:eastAsia="Times New Roman" w:hAnsi="Trebuchet MS" w:cs="Times New Roman"/>
          <w:b/>
          <w:sz w:val="17"/>
          <w:szCs w:val="17"/>
        </w:rPr>
        <w:t>27 (WRC-07)</w:t>
      </w:r>
      <w:r w:rsidRPr="00DD4683">
        <w:rPr>
          <w:rFonts w:ascii="Trebuchet MS" w:eastAsia="Times New Roman" w:hAnsi="Trebuchet MS" w:cs="Times New Roman"/>
          <w:sz w:val="17"/>
          <w:szCs w:val="17"/>
        </w:rPr>
        <w:t xml:space="preserve">, the reference in the Radio Regulations shall continue to apply to the earlier version incorporated by reference until such time as a competent WRC agrees to incorporate the new version. </w:t>
      </w:r>
    </w:p>
    <w:p w14:paraId="7E8C1D12" w14:textId="77777777" w:rsidR="00545025" w:rsidRDefault="00545025">
      <w:pPr>
        <w:pStyle w:val="FootnoteText"/>
      </w:pPr>
    </w:p>
  </w:footnote>
  <w:footnote w:id="2">
    <w:p w14:paraId="765E61EE" w14:textId="22CC6374" w:rsidR="00DD4683" w:rsidRDefault="00DD4683">
      <w:pPr>
        <w:pStyle w:val="FootnoteText"/>
      </w:pPr>
      <w:r>
        <w:rPr>
          <w:rStyle w:val="FootnoteReference"/>
        </w:rPr>
        <w:footnoteRef/>
      </w:r>
      <w:r>
        <w:t xml:space="preserve"> </w:t>
      </w:r>
      <w:r>
        <w:rPr>
          <w:rFonts w:ascii="Trebuchet MS" w:hAnsi="Trebuchet MS"/>
          <w:sz w:val="17"/>
          <w:szCs w:val="17"/>
          <w:shd w:val="clear" w:color="auto" w:fill="FFFFFF"/>
        </w:rPr>
        <w:t xml:space="preserve">ITU-R Doc. 5a/298, Annex 24 and Annex 27; </w:t>
      </w:r>
      <w:r w:rsidRPr="00DD4683">
        <w:rPr>
          <w:rFonts w:ascii="Trebuchet MS" w:hAnsi="Trebuchet MS"/>
          <w:i/>
          <w:sz w:val="17"/>
          <w:szCs w:val="17"/>
          <w:shd w:val="clear" w:color="auto" w:fill="FFFFFF"/>
        </w:rPr>
        <w:t>also see</w:t>
      </w:r>
      <w:r>
        <w:rPr>
          <w:rFonts w:ascii="Trebuchet MS" w:hAnsi="Trebuchet MS"/>
          <w:sz w:val="17"/>
          <w:szCs w:val="17"/>
          <w:shd w:val="clear" w:color="auto" w:fill="FFFFFF"/>
        </w:rPr>
        <w:t xml:space="preserve"> Report of CPM to WRC-15, section 1/1.1/4.1.11.2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841EF" w14:textId="115894CF" w:rsidR="008C7951" w:rsidRDefault="00BA562A">
    <w:pPr>
      <w:tabs>
        <w:tab w:val="center" w:pos="4680"/>
        <w:tab w:val="right" w:pos="9360"/>
      </w:tabs>
      <w:spacing w:before="720"/>
      <w:ind w:left="6480"/>
    </w:pPr>
    <w:r>
      <w:t>IWG-2/</w:t>
    </w:r>
    <w:del w:id="46" w:author="Alex Roytblat" w:date="2017-04-05T10:13:00Z">
      <w:r w:rsidR="005F02B1" w:rsidDel="00A06596">
        <w:delText>XX</w:delText>
      </w:r>
      <w:r w:rsidDel="00A06596">
        <w:delText xml:space="preserve"> </w:delText>
      </w:r>
    </w:del>
    <w:ins w:id="47" w:author="Alex Roytblat" w:date="2017-04-05T10:13:00Z">
      <w:r w:rsidR="00A06596">
        <w:t>33</w:t>
      </w:r>
      <w:r w:rsidR="00A06596">
        <w:t xml:space="preserve"> </w:t>
      </w:r>
    </w:ins>
    <w:r>
      <w:t>(</w:t>
    </w:r>
    <w:del w:id="48" w:author="Alex Roytblat" w:date="2017-04-05T10:13:00Z">
      <w:r w:rsidR="005F02B1" w:rsidDel="00A06596">
        <w:delText>01</w:delText>
      </w:r>
    </w:del>
    <w:ins w:id="49" w:author="Alex Roytblat" w:date="2017-04-05T10:13:00Z">
      <w:r w:rsidR="00A06596">
        <w:t>0</w:t>
      </w:r>
      <w:r w:rsidR="00A06596">
        <w:t>5</w:t>
      </w:r>
    </w:ins>
    <w:r>
      <w:t>.</w:t>
    </w:r>
    <w:r w:rsidR="005F02B1">
      <w:t>04</w:t>
    </w:r>
    <w:r>
      <w:t>.1</w:t>
    </w:r>
    <w:r w:rsidR="005F02B1">
      <w:t>7</w:t>
    </w:r>
    <w:r>
      <w:t>)</w:t>
    </w:r>
  </w:p>
  <w:p w14:paraId="67E633E1" w14:textId="77777777" w:rsidR="008C7951" w:rsidRDefault="008C7951">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4D1F"/>
    <w:multiLevelType w:val="hybridMultilevel"/>
    <w:tmpl w:val="ADD44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52282"/>
    <w:multiLevelType w:val="hybridMultilevel"/>
    <w:tmpl w:val="FA72A04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hor">
    <w15:presenceInfo w15:providerId="None" w15:userId="Author"/>
  </w15:person>
  <w15:person w15:author="Alex Roytblat">
    <w15:presenceInfo w15:providerId="AD" w15:userId="S-1-5-21-3315475796-2957322492-32548807-3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51"/>
    <w:rsid w:val="001249DF"/>
    <w:rsid w:val="00130875"/>
    <w:rsid w:val="001347CC"/>
    <w:rsid w:val="001C240A"/>
    <w:rsid w:val="001F4DA5"/>
    <w:rsid w:val="00223055"/>
    <w:rsid w:val="00267DBD"/>
    <w:rsid w:val="002D240D"/>
    <w:rsid w:val="003529D2"/>
    <w:rsid w:val="00384B01"/>
    <w:rsid w:val="00545025"/>
    <w:rsid w:val="005F02B1"/>
    <w:rsid w:val="006158E2"/>
    <w:rsid w:val="008C4EF1"/>
    <w:rsid w:val="008C5655"/>
    <w:rsid w:val="008C7951"/>
    <w:rsid w:val="009775C3"/>
    <w:rsid w:val="009C5A76"/>
    <w:rsid w:val="00A06596"/>
    <w:rsid w:val="00A85C9A"/>
    <w:rsid w:val="00AD71A3"/>
    <w:rsid w:val="00B04AE1"/>
    <w:rsid w:val="00B9478B"/>
    <w:rsid w:val="00BA562A"/>
    <w:rsid w:val="00BF6EBC"/>
    <w:rsid w:val="00C74504"/>
    <w:rsid w:val="00CC7ECF"/>
    <w:rsid w:val="00D135EE"/>
    <w:rsid w:val="00D47BF6"/>
    <w:rsid w:val="00DD4683"/>
    <w:rsid w:val="00E92853"/>
    <w:rsid w:val="00EE42DF"/>
    <w:rsid w:val="00FE59A0"/>
    <w:rsid w:val="00FF6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AFC9"/>
  <w15:docId w15:val="{A46D42F1-FB19-4019-B547-2B2DB4BA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5F02B1"/>
    <w:pPr>
      <w:tabs>
        <w:tab w:val="center" w:pos="4680"/>
        <w:tab w:val="right" w:pos="9360"/>
      </w:tabs>
    </w:pPr>
  </w:style>
  <w:style w:type="character" w:customStyle="1" w:styleId="HeaderChar">
    <w:name w:val="Header Char"/>
    <w:basedOn w:val="DefaultParagraphFont"/>
    <w:link w:val="Header"/>
    <w:uiPriority w:val="99"/>
    <w:rsid w:val="005F02B1"/>
  </w:style>
  <w:style w:type="paragraph" w:styleId="Footer">
    <w:name w:val="footer"/>
    <w:basedOn w:val="Normal"/>
    <w:link w:val="FooterChar"/>
    <w:uiPriority w:val="99"/>
    <w:unhideWhenUsed/>
    <w:rsid w:val="005F02B1"/>
    <w:pPr>
      <w:tabs>
        <w:tab w:val="center" w:pos="4680"/>
        <w:tab w:val="right" w:pos="9360"/>
      </w:tabs>
    </w:pPr>
  </w:style>
  <w:style w:type="character" w:customStyle="1" w:styleId="FooterChar">
    <w:name w:val="Footer Char"/>
    <w:basedOn w:val="DefaultParagraphFont"/>
    <w:link w:val="Footer"/>
    <w:uiPriority w:val="99"/>
    <w:rsid w:val="005F02B1"/>
  </w:style>
  <w:style w:type="paragraph" w:styleId="ListParagraph">
    <w:name w:val="List Paragraph"/>
    <w:basedOn w:val="Normal"/>
    <w:uiPriority w:val="34"/>
    <w:qFormat/>
    <w:rsid w:val="005F02B1"/>
    <w:pPr>
      <w:ind w:left="720"/>
      <w:contextualSpacing/>
    </w:pPr>
  </w:style>
  <w:style w:type="character" w:styleId="Hyperlink">
    <w:name w:val="Hyperlink"/>
    <w:rsid w:val="005F02B1"/>
    <w:rPr>
      <w:color w:val="0000FF"/>
      <w:u w:val="single"/>
    </w:rPr>
  </w:style>
  <w:style w:type="character" w:customStyle="1" w:styleId="ECCParagraph">
    <w:name w:val="ECC Paragraph"/>
    <w:basedOn w:val="DefaultParagraphFont"/>
    <w:uiPriority w:val="1"/>
    <w:qFormat/>
    <w:rsid w:val="00223055"/>
    <w:rPr>
      <w:rFonts w:ascii="Arial" w:hAnsi="Arial"/>
      <w:noProof w:val="0"/>
      <w:sz w:val="20"/>
      <w:bdr w:val="none" w:sz="0" w:space="0" w:color="auto"/>
      <w:lang w:val="en-GB"/>
    </w:rPr>
  </w:style>
  <w:style w:type="character" w:customStyle="1" w:styleId="Artdef">
    <w:name w:val="Art_def"/>
    <w:basedOn w:val="DefaultParagraphFont"/>
    <w:qFormat/>
    <w:rsid w:val="00EE42DF"/>
    <w:rPr>
      <w:rFonts w:ascii="Times New Roman" w:hAnsi="Times New Roman"/>
      <w:b/>
    </w:rPr>
  </w:style>
  <w:style w:type="paragraph" w:customStyle="1" w:styleId="Note">
    <w:name w:val="Note"/>
    <w:basedOn w:val="Normal"/>
    <w:next w:val="Normal"/>
    <w:link w:val="NoteChar"/>
    <w:qFormat/>
    <w:rsid w:val="00EE42DF"/>
    <w:pPr>
      <w:widowControl/>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cs="Times New Roman"/>
      <w:color w:val="auto"/>
      <w:sz w:val="20"/>
      <w:szCs w:val="20"/>
      <w:lang w:val="en-GB"/>
    </w:rPr>
  </w:style>
  <w:style w:type="character" w:customStyle="1" w:styleId="NoteChar">
    <w:name w:val="Note Char"/>
    <w:basedOn w:val="DefaultParagraphFont"/>
    <w:link w:val="Note"/>
    <w:qFormat/>
    <w:locked/>
    <w:rsid w:val="00EE42DF"/>
    <w:rPr>
      <w:rFonts w:ascii="Times New Roman" w:eastAsia="Times New Roman" w:hAnsi="Times New Roman" w:cs="Times New Roman"/>
      <w:color w:val="auto"/>
      <w:sz w:val="20"/>
      <w:szCs w:val="20"/>
      <w:lang w:val="en-GB"/>
    </w:rPr>
  </w:style>
  <w:style w:type="paragraph" w:styleId="NormalWeb">
    <w:name w:val="Normal (Web)"/>
    <w:basedOn w:val="Normal"/>
    <w:uiPriority w:val="99"/>
    <w:semiHidden/>
    <w:unhideWhenUsed/>
    <w:rsid w:val="00C74504"/>
    <w:pPr>
      <w:widowControl/>
      <w:spacing w:before="100" w:beforeAutospacing="1" w:after="100" w:afterAutospacing="1"/>
    </w:pPr>
    <w:rPr>
      <w:rFonts w:ascii="Times New Roman" w:eastAsia="Times New Roman" w:hAnsi="Times New Roman" w:cs="Times New Roman"/>
      <w:color w:val="auto"/>
    </w:rPr>
  </w:style>
  <w:style w:type="paragraph" w:styleId="FootnoteText">
    <w:name w:val="footnote text"/>
    <w:basedOn w:val="Normal"/>
    <w:link w:val="FootnoteTextChar"/>
    <w:uiPriority w:val="99"/>
    <w:semiHidden/>
    <w:unhideWhenUsed/>
    <w:rsid w:val="00545025"/>
    <w:rPr>
      <w:sz w:val="20"/>
      <w:szCs w:val="20"/>
    </w:rPr>
  </w:style>
  <w:style w:type="character" w:customStyle="1" w:styleId="FootnoteTextChar">
    <w:name w:val="Footnote Text Char"/>
    <w:basedOn w:val="DefaultParagraphFont"/>
    <w:link w:val="FootnoteText"/>
    <w:uiPriority w:val="99"/>
    <w:semiHidden/>
    <w:rsid w:val="00545025"/>
    <w:rPr>
      <w:sz w:val="20"/>
      <w:szCs w:val="20"/>
    </w:rPr>
  </w:style>
  <w:style w:type="character" w:styleId="FootnoteReference">
    <w:name w:val="footnote reference"/>
    <w:basedOn w:val="DefaultParagraphFont"/>
    <w:uiPriority w:val="99"/>
    <w:semiHidden/>
    <w:unhideWhenUsed/>
    <w:rsid w:val="00545025"/>
    <w:rPr>
      <w:vertAlign w:val="superscript"/>
    </w:rPr>
  </w:style>
  <w:style w:type="paragraph" w:customStyle="1" w:styleId="ArtNo">
    <w:name w:val="Art_No"/>
    <w:basedOn w:val="Normal"/>
    <w:next w:val="Normal"/>
    <w:rsid w:val="001C240A"/>
    <w:pPr>
      <w:keepNext/>
      <w:keepLines/>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color w:val="auto"/>
      <w:sz w:val="28"/>
      <w:szCs w:val="20"/>
      <w:lang w:val="en-GB"/>
    </w:rPr>
  </w:style>
  <w:style w:type="paragraph" w:customStyle="1" w:styleId="Arttitle">
    <w:name w:val="Art_title"/>
    <w:basedOn w:val="Normal"/>
    <w:next w:val="Normal"/>
    <w:link w:val="ArttitleCar"/>
    <w:rsid w:val="001C240A"/>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color w:val="auto"/>
      <w:sz w:val="28"/>
      <w:szCs w:val="20"/>
      <w:lang w:val="en-GB"/>
    </w:rPr>
  </w:style>
  <w:style w:type="character" w:customStyle="1" w:styleId="ArttitleCar">
    <w:name w:val="Art_title Car"/>
    <w:basedOn w:val="DefaultParagraphFont"/>
    <w:link w:val="Arttitle"/>
    <w:rsid w:val="001C240A"/>
    <w:rPr>
      <w:rFonts w:ascii="Times New Roman" w:eastAsia="Times New Roman" w:hAnsi="Times New Roman" w:cs="Times New Roman"/>
      <w:b/>
      <w:color w:val="auto"/>
      <w:sz w:val="28"/>
      <w:szCs w:val="20"/>
      <w:lang w:val="en-GB"/>
    </w:rPr>
  </w:style>
  <w:style w:type="character" w:customStyle="1" w:styleId="href">
    <w:name w:val="href"/>
    <w:basedOn w:val="DefaultParagraphFont"/>
    <w:rsid w:val="001C240A"/>
  </w:style>
  <w:style w:type="character" w:customStyle="1" w:styleId="ECCHLbold">
    <w:name w:val="ECC HL bold"/>
    <w:basedOn w:val="DefaultParagraphFont"/>
    <w:uiPriority w:val="1"/>
    <w:qFormat/>
    <w:rsid w:val="001C240A"/>
    <w:rPr>
      <w:b/>
      <w:bCs/>
    </w:rPr>
  </w:style>
  <w:style w:type="paragraph" w:customStyle="1" w:styleId="ECCTabletext">
    <w:name w:val="ECC Table text"/>
    <w:basedOn w:val="Normal"/>
    <w:qFormat/>
    <w:rsid w:val="001C240A"/>
    <w:pPr>
      <w:widowControl/>
      <w:spacing w:after="60"/>
      <w:jc w:val="both"/>
    </w:pPr>
    <w:rPr>
      <w:rFonts w:ascii="Arial" w:hAnsi="Arial" w:cs="Times New Roman"/>
      <w:color w:val="auto"/>
      <w:sz w:val="20"/>
      <w:szCs w:val="22"/>
      <w:lang w:val="en-GB"/>
    </w:rPr>
  </w:style>
  <w:style w:type="character" w:styleId="CommentReference">
    <w:name w:val="annotation reference"/>
    <w:basedOn w:val="DefaultParagraphFont"/>
    <w:uiPriority w:val="99"/>
    <w:semiHidden/>
    <w:unhideWhenUsed/>
    <w:rsid w:val="00B04AE1"/>
    <w:rPr>
      <w:sz w:val="16"/>
      <w:szCs w:val="16"/>
    </w:rPr>
  </w:style>
  <w:style w:type="paragraph" w:styleId="CommentText">
    <w:name w:val="annotation text"/>
    <w:basedOn w:val="Normal"/>
    <w:link w:val="CommentTextChar"/>
    <w:uiPriority w:val="99"/>
    <w:semiHidden/>
    <w:unhideWhenUsed/>
    <w:rsid w:val="00B04AE1"/>
    <w:rPr>
      <w:sz w:val="20"/>
      <w:szCs w:val="20"/>
    </w:rPr>
  </w:style>
  <w:style w:type="character" w:customStyle="1" w:styleId="CommentTextChar">
    <w:name w:val="Comment Text Char"/>
    <w:basedOn w:val="DefaultParagraphFont"/>
    <w:link w:val="CommentText"/>
    <w:uiPriority w:val="99"/>
    <w:semiHidden/>
    <w:rsid w:val="00B04AE1"/>
    <w:rPr>
      <w:sz w:val="20"/>
      <w:szCs w:val="20"/>
    </w:rPr>
  </w:style>
  <w:style w:type="paragraph" w:styleId="CommentSubject">
    <w:name w:val="annotation subject"/>
    <w:basedOn w:val="CommentText"/>
    <w:next w:val="CommentText"/>
    <w:link w:val="CommentSubjectChar"/>
    <w:uiPriority w:val="99"/>
    <w:semiHidden/>
    <w:unhideWhenUsed/>
    <w:rsid w:val="00B04AE1"/>
    <w:rPr>
      <w:b/>
      <w:bCs/>
    </w:rPr>
  </w:style>
  <w:style w:type="character" w:customStyle="1" w:styleId="CommentSubjectChar">
    <w:name w:val="Comment Subject Char"/>
    <w:basedOn w:val="CommentTextChar"/>
    <w:link w:val="CommentSubject"/>
    <w:uiPriority w:val="99"/>
    <w:semiHidden/>
    <w:rsid w:val="00B04AE1"/>
    <w:rPr>
      <w:b/>
      <w:bCs/>
      <w:sz w:val="20"/>
      <w:szCs w:val="20"/>
    </w:rPr>
  </w:style>
  <w:style w:type="paragraph" w:styleId="BalloonText">
    <w:name w:val="Balloon Text"/>
    <w:basedOn w:val="Normal"/>
    <w:link w:val="BalloonTextChar"/>
    <w:uiPriority w:val="99"/>
    <w:semiHidden/>
    <w:unhideWhenUsed/>
    <w:rsid w:val="00B04A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A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713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isco.com/c/en/us/solutions/collateral/service-provider/visual-networking-index-vni/mobile-white-paper-c11-520862.htm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TRISTANT\Documents\A-TRAVAIL\WRC-19\CPG\CPG-PTD\PTD-2%20(Helsinki%20Janv%202017)\Contribution%20EUMETNET\5.450A.docx" TargetMode="External"/><Relationship Id="rId4" Type="http://schemas.openxmlformats.org/officeDocument/2006/relationships/settings" Target="settings.xml"/><Relationship Id="rId9" Type="http://schemas.openxmlformats.org/officeDocument/2006/relationships/hyperlink" Target="file:///C:\Users\TRISTANT\Documents\A-TRAVAIL\WRC-19\Agenda\5.447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BF485-E909-4B41-A03D-D2600DEB5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Roytblat</dc:creator>
  <cp:lastModifiedBy>Alex Roytblat</cp:lastModifiedBy>
  <cp:revision>2</cp:revision>
  <dcterms:created xsi:type="dcterms:W3CDTF">2017-04-05T14:14:00Z</dcterms:created>
  <dcterms:modified xsi:type="dcterms:W3CDTF">2017-04-05T14:14:00Z</dcterms:modified>
</cp:coreProperties>
</file>