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CB0CD7C" w14:textId="6923A802" w:rsidR="00F10243" w:rsidRPr="000318A6" w:rsidRDefault="00F10243" w:rsidP="00146CC0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  <w:b/>
          <w:color w:val="FF0000"/>
        </w:rPr>
      </w:pPr>
    </w:p>
    <w:p w14:paraId="35C7E291" w14:textId="77777777" w:rsidR="00F10243" w:rsidRPr="000318A6" w:rsidRDefault="009D5777" w:rsidP="00C8024E">
      <w:pPr>
        <w:widowControl w:val="0"/>
        <w:autoSpaceDE w:val="0"/>
        <w:autoSpaceDN w:val="0"/>
        <w:adjustRightInd w:val="0"/>
        <w:ind w:left="3380"/>
        <w:rPr>
          <w:rFonts w:ascii="Times New Roman" w:eastAsia="Times New Roman" w:hAnsi="Times New Roman" w:cs="Times New Roman"/>
        </w:rPr>
      </w:pPr>
      <w:r w:rsidRPr="000318A6">
        <w:rPr>
          <w:rFonts w:ascii="Times New Roman" w:eastAsia="Times New Roman" w:hAnsi="Times New Roman" w:cs="Times New Roman"/>
          <w:b/>
          <w:bCs/>
          <w:u w:val="single"/>
        </w:rPr>
        <w:t>Meeting Minutes</w:t>
      </w:r>
    </w:p>
    <w:p w14:paraId="504BAA51" w14:textId="77777777" w:rsidR="00F10243" w:rsidRPr="000318A6" w:rsidRDefault="00F10243" w:rsidP="00C8024E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</w:rPr>
      </w:pPr>
    </w:p>
    <w:p w14:paraId="6A2CDCA3" w14:textId="7A271399" w:rsidR="00F10243" w:rsidRPr="000318A6" w:rsidRDefault="009D5777" w:rsidP="00EE7331">
      <w:pPr>
        <w:widowControl w:val="0"/>
        <w:tabs>
          <w:tab w:val="left" w:pos="1420"/>
        </w:tabs>
        <w:autoSpaceDE w:val="0"/>
        <w:autoSpaceDN w:val="0"/>
        <w:adjustRightInd w:val="0"/>
        <w:rPr>
          <w:rFonts w:ascii="Times New Roman" w:eastAsia="Times New Roman" w:hAnsi="Times New Roman" w:cs="Times New Roman"/>
        </w:rPr>
      </w:pPr>
      <w:r w:rsidRPr="000318A6">
        <w:rPr>
          <w:rFonts w:ascii="Times New Roman" w:eastAsia="Times New Roman" w:hAnsi="Times New Roman" w:cs="Times New Roman"/>
          <w:u w:val="single"/>
        </w:rPr>
        <w:t>Meeting</w:t>
      </w:r>
      <w:r w:rsidRPr="000318A6">
        <w:rPr>
          <w:rFonts w:ascii="Times New Roman" w:eastAsia="Times New Roman" w:hAnsi="Times New Roman" w:cs="Times New Roman"/>
        </w:rPr>
        <w:t>:</w:t>
      </w:r>
      <w:r w:rsidRPr="000318A6">
        <w:rPr>
          <w:rFonts w:ascii="Times New Roman" w:eastAsia="Times New Roman" w:hAnsi="Times New Roman" w:cs="Times New Roman"/>
        </w:rPr>
        <w:tab/>
      </w:r>
      <w:r w:rsidR="006C1F37" w:rsidRPr="000318A6">
        <w:rPr>
          <w:rFonts w:ascii="Times New Roman" w:eastAsia="Times New Roman" w:hAnsi="Times New Roman" w:cs="Times New Roman"/>
        </w:rPr>
        <w:t xml:space="preserve">IWG-2 </w:t>
      </w:r>
      <w:r w:rsidR="00861AAA" w:rsidRPr="000318A6">
        <w:rPr>
          <w:rFonts w:ascii="Times New Roman" w:eastAsia="Times New Roman" w:hAnsi="Times New Roman" w:cs="Times New Roman"/>
        </w:rPr>
        <w:t>(Meeting 1</w:t>
      </w:r>
      <w:r w:rsidR="00EC4490" w:rsidRPr="000318A6">
        <w:rPr>
          <w:rFonts w:ascii="Times New Roman" w:eastAsia="Times New Roman" w:hAnsi="Times New Roman" w:cs="Times New Roman"/>
        </w:rPr>
        <w:t>2</w:t>
      </w:r>
      <w:r w:rsidR="00EE7331" w:rsidRPr="000318A6">
        <w:rPr>
          <w:rFonts w:ascii="Times New Roman" w:eastAsia="Times New Roman" w:hAnsi="Times New Roman" w:cs="Times New Roman"/>
        </w:rPr>
        <w:t>)</w:t>
      </w:r>
    </w:p>
    <w:p w14:paraId="7BC02EFD" w14:textId="77777777" w:rsidR="00EE7331" w:rsidRPr="000318A6" w:rsidRDefault="00EE7331" w:rsidP="00EE7331">
      <w:pPr>
        <w:widowControl w:val="0"/>
        <w:tabs>
          <w:tab w:val="left" w:pos="1420"/>
        </w:tabs>
        <w:autoSpaceDE w:val="0"/>
        <w:autoSpaceDN w:val="0"/>
        <w:adjustRightInd w:val="0"/>
        <w:rPr>
          <w:rFonts w:ascii="Times New Roman" w:eastAsia="Times New Roman" w:hAnsi="Times New Roman" w:cs="Times New Roman"/>
        </w:rPr>
      </w:pPr>
    </w:p>
    <w:p w14:paraId="561938D3" w14:textId="0E1DBFEC" w:rsidR="00F10243" w:rsidRPr="000318A6" w:rsidRDefault="009D5777" w:rsidP="00187AD5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</w:rPr>
      </w:pPr>
      <w:r w:rsidRPr="000318A6">
        <w:rPr>
          <w:rFonts w:ascii="Times New Roman" w:eastAsia="Times New Roman" w:hAnsi="Times New Roman" w:cs="Times New Roman"/>
          <w:u w:val="single"/>
        </w:rPr>
        <w:t>Date/Time</w:t>
      </w:r>
      <w:r w:rsidRPr="000318A6">
        <w:rPr>
          <w:rFonts w:ascii="Times New Roman" w:eastAsia="Times New Roman" w:hAnsi="Times New Roman" w:cs="Times New Roman"/>
        </w:rPr>
        <w:t>:</w:t>
      </w:r>
      <w:r w:rsidR="006837BD" w:rsidRPr="000318A6">
        <w:rPr>
          <w:rFonts w:ascii="Times New Roman" w:eastAsia="Times New Roman" w:hAnsi="Times New Roman" w:cs="Times New Roman"/>
        </w:rPr>
        <w:tab/>
      </w:r>
      <w:r w:rsidR="00861AAA" w:rsidRPr="000318A6">
        <w:rPr>
          <w:rFonts w:ascii="Times New Roman" w:eastAsia="Times New Roman" w:hAnsi="Times New Roman" w:cs="Times New Roman"/>
        </w:rPr>
        <w:t xml:space="preserve">Monday, June </w:t>
      </w:r>
      <w:r w:rsidR="00EC4490" w:rsidRPr="000318A6">
        <w:rPr>
          <w:rFonts w:ascii="Times New Roman" w:eastAsia="Times New Roman" w:hAnsi="Times New Roman" w:cs="Times New Roman"/>
        </w:rPr>
        <w:t>19</w:t>
      </w:r>
      <w:r w:rsidR="00861AAA" w:rsidRPr="000318A6">
        <w:rPr>
          <w:rFonts w:ascii="Times New Roman" w:eastAsia="Times New Roman" w:hAnsi="Times New Roman" w:cs="Times New Roman"/>
        </w:rPr>
        <w:t>, 2017    1</w:t>
      </w:r>
      <w:r w:rsidR="00EC4490" w:rsidRPr="000318A6">
        <w:rPr>
          <w:rFonts w:ascii="Times New Roman" w:eastAsia="Times New Roman" w:hAnsi="Times New Roman" w:cs="Times New Roman"/>
        </w:rPr>
        <w:t>2</w:t>
      </w:r>
      <w:r w:rsidR="00861AAA" w:rsidRPr="000318A6">
        <w:rPr>
          <w:rFonts w:ascii="Times New Roman" w:eastAsia="Times New Roman" w:hAnsi="Times New Roman" w:cs="Times New Roman"/>
        </w:rPr>
        <w:t>:00 – 12</w:t>
      </w:r>
      <w:r w:rsidR="00EC4490" w:rsidRPr="000318A6">
        <w:rPr>
          <w:rFonts w:ascii="Times New Roman" w:eastAsia="Times New Roman" w:hAnsi="Times New Roman" w:cs="Times New Roman"/>
        </w:rPr>
        <w:t>:52</w:t>
      </w:r>
      <w:r w:rsidR="00187AD5" w:rsidRPr="000318A6">
        <w:rPr>
          <w:rFonts w:ascii="Times New Roman" w:eastAsia="Times New Roman" w:hAnsi="Times New Roman" w:cs="Times New Roman"/>
        </w:rPr>
        <w:t xml:space="preserve"> p.m. EDT</w:t>
      </w:r>
    </w:p>
    <w:p w14:paraId="20A5DECE" w14:textId="77777777" w:rsidR="00F10243" w:rsidRPr="000318A6" w:rsidRDefault="00F10243" w:rsidP="00C8024E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</w:rPr>
      </w:pPr>
    </w:p>
    <w:p w14:paraId="16614ABF" w14:textId="77777777" w:rsidR="00F10243" w:rsidRPr="000318A6" w:rsidRDefault="009D5777" w:rsidP="00C8024E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</w:rPr>
      </w:pPr>
      <w:r w:rsidRPr="000318A6">
        <w:rPr>
          <w:rFonts w:ascii="Times New Roman" w:eastAsia="Times New Roman" w:hAnsi="Times New Roman" w:cs="Times New Roman"/>
          <w:u w:val="single"/>
        </w:rPr>
        <w:t>Location</w:t>
      </w:r>
      <w:r w:rsidRPr="000318A6">
        <w:rPr>
          <w:rFonts w:ascii="Times New Roman" w:eastAsia="Times New Roman" w:hAnsi="Times New Roman" w:cs="Times New Roman"/>
        </w:rPr>
        <w:t>:</w:t>
      </w:r>
      <w:r w:rsidR="004155C9" w:rsidRPr="000318A6">
        <w:rPr>
          <w:rFonts w:ascii="Times New Roman" w:eastAsia="Times New Roman" w:hAnsi="Times New Roman" w:cs="Times New Roman"/>
        </w:rPr>
        <w:tab/>
        <w:t>Conference call</w:t>
      </w:r>
    </w:p>
    <w:p w14:paraId="2D7D46EC" w14:textId="77777777" w:rsidR="00F10243" w:rsidRPr="000318A6" w:rsidRDefault="00F10243" w:rsidP="00C8024E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</w:rPr>
      </w:pPr>
    </w:p>
    <w:p w14:paraId="3A1694CA" w14:textId="77777777" w:rsidR="00F10243" w:rsidRPr="000318A6" w:rsidRDefault="009D5777" w:rsidP="00C8024E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</w:rPr>
      </w:pPr>
      <w:r w:rsidRPr="000318A6">
        <w:rPr>
          <w:rFonts w:ascii="Times New Roman" w:eastAsia="Times New Roman" w:hAnsi="Times New Roman" w:cs="Times New Roman"/>
          <w:u w:val="single"/>
        </w:rPr>
        <w:t>Committee Members &amp; Observers Present</w:t>
      </w:r>
      <w:r w:rsidRPr="000318A6">
        <w:rPr>
          <w:rFonts w:ascii="Times New Roman" w:eastAsia="Times New Roman" w:hAnsi="Times New Roman" w:cs="Times New Roman"/>
        </w:rPr>
        <w:t>:</w:t>
      </w:r>
    </w:p>
    <w:p w14:paraId="0F56E70C" w14:textId="77777777" w:rsidR="00FA59F2" w:rsidRPr="000318A6" w:rsidRDefault="00FA59F2" w:rsidP="00C8024E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</w:rPr>
      </w:pPr>
    </w:p>
    <w:p w14:paraId="13EA6CC9" w14:textId="77777777" w:rsidR="008F4D48" w:rsidRPr="000318A6" w:rsidRDefault="00B42E8F" w:rsidP="00C8024E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</w:rPr>
      </w:pPr>
      <w:r w:rsidRPr="000318A6">
        <w:rPr>
          <w:rFonts w:ascii="Times New Roman" w:eastAsia="Times New Roman" w:hAnsi="Times New Roman" w:cs="Times New Roman"/>
        </w:rPr>
        <w:t xml:space="preserve">Chair: </w:t>
      </w:r>
      <w:r w:rsidR="008F4D48" w:rsidRPr="000318A6">
        <w:rPr>
          <w:rFonts w:ascii="Times New Roman" w:eastAsia="Times New Roman" w:hAnsi="Times New Roman" w:cs="Times New Roman"/>
        </w:rPr>
        <w:t>Jayne Stancavage (Intel</w:t>
      </w:r>
      <w:r w:rsidR="00E1682F" w:rsidRPr="000318A6">
        <w:rPr>
          <w:rFonts w:ascii="Times New Roman" w:eastAsia="Times New Roman" w:hAnsi="Times New Roman" w:cs="Times New Roman"/>
        </w:rPr>
        <w:t xml:space="preserve"> Corporation</w:t>
      </w:r>
      <w:r w:rsidR="008F4D48" w:rsidRPr="000318A6">
        <w:rPr>
          <w:rFonts w:ascii="Times New Roman" w:eastAsia="Times New Roman" w:hAnsi="Times New Roman" w:cs="Times New Roman"/>
        </w:rPr>
        <w:t>)</w:t>
      </w:r>
    </w:p>
    <w:p w14:paraId="235C220E" w14:textId="77777777" w:rsidR="004155C9" w:rsidRPr="000318A6" w:rsidRDefault="00B42E8F" w:rsidP="00C8024E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</w:rPr>
      </w:pPr>
      <w:r w:rsidRPr="000318A6">
        <w:rPr>
          <w:rFonts w:ascii="Times New Roman" w:eastAsia="Times New Roman" w:hAnsi="Times New Roman" w:cs="Times New Roman"/>
        </w:rPr>
        <w:t xml:space="preserve">Vice-Chair: </w:t>
      </w:r>
      <w:r w:rsidR="004155C9" w:rsidRPr="000318A6">
        <w:rPr>
          <w:rFonts w:ascii="Times New Roman" w:eastAsia="Times New Roman" w:hAnsi="Times New Roman" w:cs="Times New Roman"/>
        </w:rPr>
        <w:t>Tricia Paoletta (</w:t>
      </w:r>
      <w:r w:rsidR="00E1682F" w:rsidRPr="000318A6">
        <w:rPr>
          <w:rFonts w:ascii="Times New Roman" w:hAnsi="Times New Roman" w:cs="Times New Roman"/>
          <w:noProof/>
        </w:rPr>
        <w:t>Harris, Wiltshire and Grannis LLP</w:t>
      </w:r>
      <w:r w:rsidR="004155C9" w:rsidRPr="000318A6">
        <w:rPr>
          <w:rFonts w:ascii="Times New Roman" w:eastAsia="Times New Roman" w:hAnsi="Times New Roman" w:cs="Times New Roman"/>
        </w:rPr>
        <w:t>)</w:t>
      </w:r>
    </w:p>
    <w:p w14:paraId="495AA70D" w14:textId="10763CD9" w:rsidR="00FA59F2" w:rsidRPr="000318A6" w:rsidRDefault="00FA59F2" w:rsidP="00C8024E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</w:rPr>
      </w:pPr>
      <w:r w:rsidRPr="000318A6">
        <w:rPr>
          <w:rFonts w:ascii="Times New Roman" w:eastAsia="Times New Roman" w:hAnsi="Times New Roman" w:cs="Times New Roman"/>
        </w:rPr>
        <w:t xml:space="preserve">For additional members and observers present, see attached Appendix A. </w:t>
      </w:r>
    </w:p>
    <w:p w14:paraId="35C78101" w14:textId="77777777" w:rsidR="00F10243" w:rsidRPr="000318A6" w:rsidRDefault="00F10243" w:rsidP="00C8024E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</w:rPr>
      </w:pPr>
    </w:p>
    <w:p w14:paraId="41ACD0B1" w14:textId="77777777" w:rsidR="004155C9" w:rsidRPr="000318A6" w:rsidRDefault="007E3084" w:rsidP="00C8024E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</w:rPr>
      </w:pPr>
      <w:r w:rsidRPr="000318A6">
        <w:rPr>
          <w:rFonts w:ascii="Times New Roman" w:eastAsia="Times New Roman" w:hAnsi="Times New Roman" w:cs="Times New Roman"/>
          <w:u w:val="single"/>
        </w:rPr>
        <w:t xml:space="preserve">FCC </w:t>
      </w:r>
      <w:r w:rsidR="00FA59F2" w:rsidRPr="000318A6">
        <w:rPr>
          <w:rFonts w:ascii="Times New Roman" w:eastAsia="Times New Roman" w:hAnsi="Times New Roman" w:cs="Times New Roman"/>
          <w:u w:val="single"/>
        </w:rPr>
        <w:t>Employees</w:t>
      </w:r>
      <w:r w:rsidR="009D5777" w:rsidRPr="000318A6">
        <w:rPr>
          <w:rFonts w:ascii="Times New Roman" w:eastAsia="Times New Roman" w:hAnsi="Times New Roman" w:cs="Times New Roman"/>
          <w:u w:val="single"/>
        </w:rPr>
        <w:t xml:space="preserve"> Present</w:t>
      </w:r>
      <w:r w:rsidR="009D5777" w:rsidRPr="000318A6">
        <w:rPr>
          <w:rFonts w:ascii="Times New Roman" w:eastAsia="Times New Roman" w:hAnsi="Times New Roman" w:cs="Times New Roman"/>
        </w:rPr>
        <w:t>:</w:t>
      </w:r>
    </w:p>
    <w:p w14:paraId="23BA8AF7" w14:textId="06F18135" w:rsidR="00A70877" w:rsidRPr="000318A6" w:rsidRDefault="00A70877" w:rsidP="00C8024E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  <w:b/>
          <w:color w:val="FF0000"/>
        </w:rPr>
      </w:pPr>
    </w:p>
    <w:p w14:paraId="6F7948C4" w14:textId="20FC37B3" w:rsidR="00FA59F2" w:rsidRPr="000318A6" w:rsidRDefault="00F314B0" w:rsidP="00C8024E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</w:rPr>
      </w:pPr>
      <w:r w:rsidRPr="000318A6">
        <w:rPr>
          <w:rFonts w:ascii="Times New Roman" w:eastAsia="Times New Roman" w:hAnsi="Times New Roman" w:cs="Times New Roman"/>
        </w:rPr>
        <w:t xml:space="preserve">Michael Mullinix, </w:t>
      </w:r>
      <w:r w:rsidR="005A334E" w:rsidRPr="000318A6">
        <w:rPr>
          <w:rFonts w:ascii="Times New Roman" w:eastAsia="Times New Roman" w:hAnsi="Times New Roman" w:cs="Times New Roman"/>
        </w:rPr>
        <w:t>Designated Federal Official (DFO) for WAC-19</w:t>
      </w:r>
    </w:p>
    <w:p w14:paraId="1AE98888" w14:textId="3C1FFAB0" w:rsidR="00B46ECC" w:rsidRDefault="00EC4490" w:rsidP="00C8024E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</w:rPr>
      </w:pPr>
      <w:r w:rsidRPr="000318A6">
        <w:rPr>
          <w:rFonts w:ascii="Times New Roman" w:eastAsia="Times New Roman" w:hAnsi="Times New Roman" w:cs="Times New Roman"/>
        </w:rPr>
        <w:t xml:space="preserve">Dante Ibarra, </w:t>
      </w:r>
      <w:r w:rsidRPr="000318A6">
        <w:rPr>
          <w:rFonts w:ascii="Times New Roman" w:hAnsi="Times New Roman" w:cs="Times New Roman"/>
        </w:rPr>
        <w:t>Chief, International Radiocommunication Branch, International Bureau</w:t>
      </w:r>
      <w:r w:rsidRPr="000318A6" w:rsidDel="00EC4490">
        <w:rPr>
          <w:rFonts w:ascii="Times New Roman" w:eastAsia="Times New Roman" w:hAnsi="Times New Roman" w:cs="Times New Roman"/>
        </w:rPr>
        <w:t xml:space="preserve"> </w:t>
      </w:r>
    </w:p>
    <w:p w14:paraId="7F6C5571" w14:textId="7A16C935" w:rsidR="000B3BF6" w:rsidRPr="000318A6" w:rsidRDefault="000B3BF6" w:rsidP="00C8024E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Allen Yang, International Bureau</w:t>
      </w:r>
    </w:p>
    <w:p w14:paraId="0C2790AB" w14:textId="77777777" w:rsidR="00FA59F2" w:rsidRPr="000318A6" w:rsidRDefault="00FA59F2" w:rsidP="00C8024E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</w:rPr>
      </w:pPr>
    </w:p>
    <w:p w14:paraId="64E599A1" w14:textId="77777777" w:rsidR="008F4D48" w:rsidRPr="000318A6" w:rsidRDefault="009D5777" w:rsidP="00C8024E">
      <w:pPr>
        <w:widowControl w:val="0"/>
        <w:overflowPunct w:val="0"/>
        <w:autoSpaceDE w:val="0"/>
        <w:autoSpaceDN w:val="0"/>
        <w:adjustRightInd w:val="0"/>
        <w:ind w:right="680"/>
        <w:rPr>
          <w:rFonts w:ascii="Times New Roman" w:eastAsia="Times New Roman" w:hAnsi="Times New Roman" w:cs="Times New Roman"/>
        </w:rPr>
      </w:pPr>
      <w:r w:rsidRPr="000318A6">
        <w:rPr>
          <w:rFonts w:ascii="Times New Roman" w:eastAsia="Times New Roman" w:hAnsi="Times New Roman" w:cs="Times New Roman"/>
          <w:u w:val="single"/>
        </w:rPr>
        <w:t>Meeting Summary</w:t>
      </w:r>
      <w:r w:rsidRPr="000318A6">
        <w:rPr>
          <w:rFonts w:ascii="Times New Roman" w:eastAsia="Times New Roman" w:hAnsi="Times New Roman" w:cs="Times New Roman"/>
        </w:rPr>
        <w:t xml:space="preserve">: </w:t>
      </w:r>
    </w:p>
    <w:p w14:paraId="5743A774" w14:textId="77777777" w:rsidR="008F4D48" w:rsidRPr="000318A6" w:rsidRDefault="008F4D48" w:rsidP="00C8024E">
      <w:pPr>
        <w:widowControl w:val="0"/>
        <w:overflowPunct w:val="0"/>
        <w:autoSpaceDE w:val="0"/>
        <w:autoSpaceDN w:val="0"/>
        <w:adjustRightInd w:val="0"/>
        <w:ind w:right="680"/>
        <w:rPr>
          <w:rFonts w:ascii="Times New Roman" w:eastAsia="Times New Roman" w:hAnsi="Times New Roman" w:cs="Times New Roman"/>
        </w:rPr>
      </w:pPr>
    </w:p>
    <w:p w14:paraId="597BF18B" w14:textId="77777777" w:rsidR="008B7B3D" w:rsidRPr="000318A6" w:rsidRDefault="00F65DB5" w:rsidP="00EA098B">
      <w:pPr>
        <w:pStyle w:val="ListParagraph"/>
        <w:widowControl w:val="0"/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right="677"/>
        <w:rPr>
          <w:rFonts w:ascii="Times New Roman" w:hAnsi="Times New Roman" w:cs="Times New Roman"/>
          <w:sz w:val="24"/>
          <w:szCs w:val="24"/>
        </w:rPr>
      </w:pPr>
      <w:r w:rsidRPr="000318A6">
        <w:rPr>
          <w:rFonts w:ascii="Times New Roman" w:hAnsi="Times New Roman" w:cs="Times New Roman"/>
          <w:sz w:val="24"/>
          <w:szCs w:val="24"/>
        </w:rPr>
        <w:t xml:space="preserve">Approval of Agenda: </w:t>
      </w:r>
    </w:p>
    <w:p w14:paraId="02EE4AA0" w14:textId="77777777" w:rsidR="008B7B3D" w:rsidRPr="000318A6" w:rsidRDefault="008B7B3D" w:rsidP="000A1BD9">
      <w:pPr>
        <w:pStyle w:val="ListParagraph"/>
        <w:widowControl w:val="0"/>
        <w:overflowPunct w:val="0"/>
        <w:autoSpaceDE w:val="0"/>
        <w:autoSpaceDN w:val="0"/>
        <w:adjustRightInd w:val="0"/>
        <w:spacing w:after="0" w:line="240" w:lineRule="auto"/>
        <w:ind w:right="677"/>
        <w:contextualSpacing w:val="0"/>
        <w:rPr>
          <w:rFonts w:ascii="Times New Roman" w:hAnsi="Times New Roman" w:cs="Times New Roman"/>
          <w:sz w:val="24"/>
          <w:szCs w:val="24"/>
        </w:rPr>
      </w:pPr>
    </w:p>
    <w:p w14:paraId="0AB18989" w14:textId="46274B77" w:rsidR="008B7B3D" w:rsidRPr="000318A6" w:rsidRDefault="005B17E6" w:rsidP="000A1BD9">
      <w:pPr>
        <w:pStyle w:val="ListParagraph"/>
        <w:widowControl w:val="0"/>
        <w:overflowPunct w:val="0"/>
        <w:autoSpaceDE w:val="0"/>
        <w:autoSpaceDN w:val="0"/>
        <w:adjustRightInd w:val="0"/>
        <w:spacing w:after="0" w:line="240" w:lineRule="auto"/>
        <w:ind w:right="677"/>
        <w:contextualSpacing w:val="0"/>
        <w:rPr>
          <w:rFonts w:ascii="Times New Roman" w:hAnsi="Times New Roman" w:cs="Times New Roman"/>
          <w:sz w:val="24"/>
          <w:szCs w:val="24"/>
        </w:rPr>
      </w:pPr>
      <w:r w:rsidRPr="000318A6">
        <w:rPr>
          <w:rFonts w:ascii="Times New Roman" w:hAnsi="Times New Roman" w:cs="Times New Roman"/>
          <w:sz w:val="24"/>
          <w:szCs w:val="24"/>
        </w:rPr>
        <w:t xml:space="preserve">IWG-2 </w:t>
      </w:r>
      <w:r w:rsidR="00EC4490" w:rsidRPr="000318A6">
        <w:rPr>
          <w:rFonts w:ascii="Times New Roman" w:hAnsi="Times New Roman" w:cs="Times New Roman"/>
          <w:sz w:val="24"/>
          <w:szCs w:val="24"/>
        </w:rPr>
        <w:t>Vice-</w:t>
      </w:r>
      <w:r w:rsidRPr="000318A6">
        <w:rPr>
          <w:rFonts w:ascii="Times New Roman" w:hAnsi="Times New Roman" w:cs="Times New Roman"/>
          <w:sz w:val="24"/>
          <w:szCs w:val="24"/>
        </w:rPr>
        <w:t xml:space="preserve">Chair </w:t>
      </w:r>
      <w:r w:rsidR="00EC4490" w:rsidRPr="000318A6">
        <w:rPr>
          <w:rFonts w:ascii="Times New Roman" w:eastAsia="Times New Roman" w:hAnsi="Times New Roman" w:cs="Times New Roman"/>
          <w:sz w:val="24"/>
          <w:szCs w:val="24"/>
        </w:rPr>
        <w:t>Tricia Paoletta</w:t>
      </w:r>
      <w:r w:rsidRPr="000318A6">
        <w:rPr>
          <w:rFonts w:ascii="Times New Roman" w:eastAsia="Times New Roman" w:hAnsi="Times New Roman" w:cs="Times New Roman"/>
          <w:sz w:val="24"/>
          <w:szCs w:val="24"/>
        </w:rPr>
        <w:t xml:space="preserve"> introduced the agenda in</w:t>
      </w:r>
      <w:r w:rsidRPr="000318A6">
        <w:rPr>
          <w:rFonts w:ascii="Times New Roman" w:hAnsi="Times New Roman" w:cs="Times New Roman"/>
          <w:sz w:val="24"/>
          <w:szCs w:val="24"/>
        </w:rPr>
        <w:t xml:space="preserve"> Document</w:t>
      </w:r>
      <w:r w:rsidR="00861AAA" w:rsidRPr="000318A6">
        <w:rPr>
          <w:rFonts w:ascii="Times New Roman" w:hAnsi="Times New Roman" w:cs="Times New Roman"/>
          <w:b/>
          <w:sz w:val="24"/>
          <w:szCs w:val="24"/>
        </w:rPr>
        <w:t xml:space="preserve"> IWG-2/04</w:t>
      </w:r>
      <w:r w:rsidR="00EC4490" w:rsidRPr="000318A6">
        <w:rPr>
          <w:rFonts w:ascii="Times New Roman" w:hAnsi="Times New Roman" w:cs="Times New Roman"/>
          <w:b/>
          <w:sz w:val="24"/>
          <w:szCs w:val="24"/>
        </w:rPr>
        <w:t>5</w:t>
      </w:r>
      <w:r w:rsidR="00861AAA" w:rsidRPr="000318A6">
        <w:rPr>
          <w:rFonts w:ascii="Times New Roman" w:hAnsi="Times New Roman" w:cs="Times New Roman"/>
          <w:b/>
          <w:sz w:val="24"/>
          <w:szCs w:val="24"/>
        </w:rPr>
        <w:t xml:space="preserve"> (</w:t>
      </w:r>
      <w:r w:rsidR="00EC4490" w:rsidRPr="000318A6">
        <w:rPr>
          <w:rFonts w:ascii="Times New Roman" w:hAnsi="Times New Roman" w:cs="Times New Roman"/>
          <w:b/>
          <w:sz w:val="24"/>
          <w:szCs w:val="24"/>
        </w:rPr>
        <w:t>19</w:t>
      </w:r>
      <w:r w:rsidR="00861AAA" w:rsidRPr="000318A6">
        <w:rPr>
          <w:rFonts w:ascii="Times New Roman" w:hAnsi="Times New Roman" w:cs="Times New Roman"/>
          <w:b/>
          <w:sz w:val="24"/>
          <w:szCs w:val="24"/>
        </w:rPr>
        <w:t>.06</w:t>
      </w:r>
      <w:r w:rsidR="00CF07B2" w:rsidRPr="000318A6">
        <w:rPr>
          <w:rFonts w:ascii="Times New Roman" w:hAnsi="Times New Roman" w:cs="Times New Roman"/>
          <w:b/>
          <w:sz w:val="24"/>
          <w:szCs w:val="24"/>
        </w:rPr>
        <w:t>.17</w:t>
      </w:r>
      <w:r w:rsidR="00EC4490" w:rsidRPr="000318A6">
        <w:rPr>
          <w:rFonts w:ascii="Times New Roman" w:hAnsi="Times New Roman" w:cs="Times New Roman"/>
          <w:b/>
          <w:sz w:val="24"/>
          <w:szCs w:val="24"/>
        </w:rPr>
        <w:t xml:space="preserve">). </w:t>
      </w:r>
      <w:r w:rsidR="00EC4490" w:rsidRPr="000A1BD9">
        <w:rPr>
          <w:rFonts w:ascii="Times New Roman" w:hAnsi="Times New Roman" w:cs="Times New Roman"/>
          <w:sz w:val="24"/>
          <w:szCs w:val="24"/>
        </w:rPr>
        <w:t>The agenda was approved.</w:t>
      </w:r>
      <w:r w:rsidR="00264190" w:rsidRPr="000A1BD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3E194A4" w14:textId="77777777" w:rsidR="009E459C" w:rsidRPr="000318A6" w:rsidRDefault="009E459C" w:rsidP="00EA098B">
      <w:pPr>
        <w:widowControl w:val="0"/>
        <w:overflowPunct w:val="0"/>
        <w:autoSpaceDE w:val="0"/>
        <w:autoSpaceDN w:val="0"/>
        <w:adjustRightInd w:val="0"/>
        <w:ind w:right="677"/>
        <w:rPr>
          <w:rFonts w:ascii="Times New Roman" w:hAnsi="Times New Roman" w:cs="Times New Roman"/>
        </w:rPr>
      </w:pPr>
    </w:p>
    <w:p w14:paraId="50101578" w14:textId="77777777" w:rsidR="008B7B3D" w:rsidRPr="000318A6" w:rsidRDefault="005B17E6" w:rsidP="00EA098B">
      <w:pPr>
        <w:pStyle w:val="ListParagraph"/>
        <w:widowControl w:val="0"/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right="677"/>
        <w:rPr>
          <w:rFonts w:ascii="Times New Roman" w:eastAsia="Times New Roman" w:hAnsi="Times New Roman" w:cs="Times New Roman"/>
          <w:sz w:val="24"/>
          <w:szCs w:val="24"/>
        </w:rPr>
      </w:pPr>
      <w:r w:rsidRPr="000318A6">
        <w:rPr>
          <w:rFonts w:ascii="Times New Roman" w:eastAsia="Times New Roman" w:hAnsi="Times New Roman" w:cs="Times New Roman"/>
          <w:sz w:val="24"/>
          <w:szCs w:val="24"/>
        </w:rPr>
        <w:t xml:space="preserve">FCC Reps, Opening Remarks and Introductions: </w:t>
      </w:r>
    </w:p>
    <w:p w14:paraId="141477C9" w14:textId="77777777" w:rsidR="008B7B3D" w:rsidRPr="000318A6" w:rsidRDefault="008B7B3D" w:rsidP="00EA098B">
      <w:pPr>
        <w:pStyle w:val="ListParagraph"/>
        <w:widowControl w:val="0"/>
        <w:overflowPunct w:val="0"/>
        <w:autoSpaceDE w:val="0"/>
        <w:autoSpaceDN w:val="0"/>
        <w:adjustRightInd w:val="0"/>
        <w:spacing w:after="0" w:line="240" w:lineRule="auto"/>
        <w:ind w:right="677"/>
        <w:rPr>
          <w:rFonts w:ascii="Times New Roman" w:eastAsia="Times New Roman" w:hAnsi="Times New Roman" w:cs="Times New Roman"/>
          <w:sz w:val="24"/>
          <w:szCs w:val="24"/>
        </w:rPr>
      </w:pPr>
    </w:p>
    <w:p w14:paraId="70440FAA" w14:textId="77777777" w:rsidR="008B7B3D" w:rsidRPr="000318A6" w:rsidRDefault="00B9477B" w:rsidP="00EA098B">
      <w:pPr>
        <w:pStyle w:val="ListParagraph"/>
        <w:widowControl w:val="0"/>
        <w:overflowPunct w:val="0"/>
        <w:autoSpaceDE w:val="0"/>
        <w:autoSpaceDN w:val="0"/>
        <w:adjustRightInd w:val="0"/>
        <w:spacing w:after="0" w:line="240" w:lineRule="auto"/>
        <w:ind w:right="677"/>
        <w:rPr>
          <w:rFonts w:ascii="Times New Roman" w:eastAsia="Times New Roman" w:hAnsi="Times New Roman" w:cs="Times New Roman"/>
          <w:sz w:val="24"/>
          <w:szCs w:val="24"/>
        </w:rPr>
      </w:pPr>
      <w:r w:rsidRPr="000318A6">
        <w:rPr>
          <w:rFonts w:ascii="Times New Roman" w:eastAsia="Times New Roman" w:hAnsi="Times New Roman" w:cs="Times New Roman"/>
          <w:sz w:val="24"/>
          <w:szCs w:val="24"/>
        </w:rPr>
        <w:t>Michael Mullinix</w:t>
      </w:r>
      <w:r w:rsidR="003574DA" w:rsidRPr="000318A6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870601" w:rsidRPr="000318A6">
        <w:rPr>
          <w:rFonts w:ascii="Times New Roman" w:eastAsia="Times New Roman" w:hAnsi="Times New Roman" w:cs="Times New Roman"/>
          <w:sz w:val="24"/>
          <w:szCs w:val="24"/>
        </w:rPr>
        <w:t>DFO for WAC</w:t>
      </w:r>
      <w:r w:rsidR="005A334E" w:rsidRPr="000318A6">
        <w:rPr>
          <w:rFonts w:ascii="Times New Roman" w:eastAsia="Times New Roman" w:hAnsi="Times New Roman" w:cs="Times New Roman"/>
          <w:sz w:val="24"/>
          <w:szCs w:val="24"/>
        </w:rPr>
        <w:t>-19</w:t>
      </w:r>
      <w:r w:rsidR="00870601" w:rsidRPr="000318A6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3574DA" w:rsidRPr="000318A6">
        <w:rPr>
          <w:rFonts w:ascii="Times New Roman" w:eastAsia="Times New Roman" w:hAnsi="Times New Roman" w:cs="Times New Roman"/>
          <w:sz w:val="24"/>
          <w:szCs w:val="24"/>
        </w:rPr>
        <w:t>confirmed his presence on the call.</w:t>
      </w:r>
    </w:p>
    <w:p w14:paraId="7E19EF0E" w14:textId="77777777" w:rsidR="008B7B3D" w:rsidRPr="000318A6" w:rsidRDefault="008B7B3D" w:rsidP="00EA098B">
      <w:pPr>
        <w:pStyle w:val="ListParagraph"/>
        <w:widowControl w:val="0"/>
        <w:overflowPunct w:val="0"/>
        <w:autoSpaceDE w:val="0"/>
        <w:autoSpaceDN w:val="0"/>
        <w:adjustRightInd w:val="0"/>
        <w:spacing w:after="0" w:line="240" w:lineRule="auto"/>
        <w:ind w:right="677"/>
        <w:rPr>
          <w:rFonts w:ascii="Times New Roman" w:eastAsia="Times New Roman" w:hAnsi="Times New Roman" w:cs="Times New Roman"/>
          <w:sz w:val="24"/>
          <w:szCs w:val="24"/>
        </w:rPr>
      </w:pPr>
    </w:p>
    <w:p w14:paraId="2561ACE9" w14:textId="0E3159B7" w:rsidR="008B7B3D" w:rsidRPr="000318A6" w:rsidRDefault="00FA59F2" w:rsidP="00EA098B">
      <w:pPr>
        <w:pStyle w:val="ListParagraph"/>
        <w:widowControl w:val="0"/>
        <w:overflowPunct w:val="0"/>
        <w:autoSpaceDE w:val="0"/>
        <w:autoSpaceDN w:val="0"/>
        <w:adjustRightInd w:val="0"/>
        <w:spacing w:after="0" w:line="240" w:lineRule="auto"/>
        <w:ind w:right="677"/>
        <w:rPr>
          <w:rFonts w:ascii="Times New Roman" w:eastAsia="Times New Roman" w:hAnsi="Times New Roman" w:cs="Times New Roman"/>
          <w:sz w:val="24"/>
          <w:szCs w:val="24"/>
        </w:rPr>
      </w:pPr>
      <w:r w:rsidRPr="000318A6">
        <w:rPr>
          <w:rFonts w:ascii="Times New Roman" w:eastAsia="Times New Roman" w:hAnsi="Times New Roman" w:cs="Times New Roman"/>
          <w:sz w:val="24"/>
          <w:szCs w:val="24"/>
        </w:rPr>
        <w:t xml:space="preserve">The Chair </w:t>
      </w:r>
      <w:r w:rsidR="00EF111F" w:rsidRPr="000318A6">
        <w:rPr>
          <w:rFonts w:ascii="Times New Roman" w:eastAsia="Times New Roman" w:hAnsi="Times New Roman" w:cs="Times New Roman"/>
          <w:sz w:val="24"/>
          <w:szCs w:val="24"/>
        </w:rPr>
        <w:t xml:space="preserve">requested that </w:t>
      </w:r>
      <w:r w:rsidR="00412A50" w:rsidRPr="000318A6">
        <w:rPr>
          <w:rFonts w:ascii="Times New Roman" w:eastAsia="Times New Roman" w:hAnsi="Times New Roman" w:cs="Times New Roman"/>
          <w:sz w:val="24"/>
          <w:szCs w:val="24"/>
        </w:rPr>
        <w:t xml:space="preserve">members and </w:t>
      </w:r>
      <w:r w:rsidR="003574DA" w:rsidRPr="000318A6">
        <w:rPr>
          <w:rFonts w:ascii="Times New Roman" w:eastAsia="Times New Roman" w:hAnsi="Times New Roman" w:cs="Times New Roman"/>
          <w:sz w:val="24"/>
          <w:szCs w:val="24"/>
        </w:rPr>
        <w:t>observers</w:t>
      </w:r>
      <w:r w:rsidR="00870601" w:rsidRPr="000318A6">
        <w:rPr>
          <w:rFonts w:ascii="Times New Roman" w:eastAsia="Times New Roman" w:hAnsi="Times New Roman" w:cs="Times New Roman"/>
          <w:sz w:val="24"/>
          <w:szCs w:val="24"/>
        </w:rPr>
        <w:t xml:space="preserve"> participating in the call </w:t>
      </w:r>
      <w:r w:rsidR="003574DA" w:rsidRPr="000318A6">
        <w:rPr>
          <w:rFonts w:ascii="Times New Roman" w:eastAsia="Times New Roman" w:hAnsi="Times New Roman" w:cs="Times New Roman"/>
          <w:sz w:val="24"/>
          <w:szCs w:val="24"/>
        </w:rPr>
        <w:t>send</w:t>
      </w:r>
      <w:r w:rsidR="00870601" w:rsidRPr="000318A6">
        <w:rPr>
          <w:rFonts w:ascii="Times New Roman" w:eastAsia="Times New Roman" w:hAnsi="Times New Roman" w:cs="Times New Roman"/>
          <w:sz w:val="24"/>
          <w:szCs w:val="24"/>
        </w:rPr>
        <w:t xml:space="preserve"> her and Vice-chair Tricia Paoletta a</w:t>
      </w:r>
      <w:r w:rsidR="00412A50" w:rsidRPr="000318A6">
        <w:rPr>
          <w:rFonts w:ascii="Times New Roman" w:eastAsia="Times New Roman" w:hAnsi="Times New Roman" w:cs="Times New Roman"/>
          <w:sz w:val="24"/>
          <w:szCs w:val="24"/>
        </w:rPr>
        <w:t>n email</w:t>
      </w:r>
      <w:r w:rsidR="00870601" w:rsidRPr="000318A6">
        <w:rPr>
          <w:rFonts w:ascii="Times New Roman" w:eastAsia="Times New Roman" w:hAnsi="Times New Roman" w:cs="Times New Roman"/>
          <w:sz w:val="24"/>
          <w:szCs w:val="24"/>
        </w:rPr>
        <w:t xml:space="preserve"> message</w:t>
      </w:r>
      <w:r w:rsidR="009F082B" w:rsidRPr="000318A6">
        <w:rPr>
          <w:rFonts w:ascii="Times New Roman" w:eastAsia="Times New Roman" w:hAnsi="Times New Roman" w:cs="Times New Roman"/>
          <w:sz w:val="24"/>
          <w:szCs w:val="24"/>
        </w:rPr>
        <w:t xml:space="preserve"> indicating their presence on the call</w:t>
      </w:r>
      <w:r w:rsidR="00857DB4" w:rsidRPr="000318A6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1EE2432A" w14:textId="77777777" w:rsidR="00861AAA" w:rsidRPr="000318A6" w:rsidRDefault="00861AAA" w:rsidP="00EA098B">
      <w:pPr>
        <w:pStyle w:val="ListParagraph"/>
        <w:widowControl w:val="0"/>
        <w:overflowPunct w:val="0"/>
        <w:autoSpaceDE w:val="0"/>
        <w:autoSpaceDN w:val="0"/>
        <w:adjustRightInd w:val="0"/>
        <w:spacing w:after="0" w:line="240" w:lineRule="auto"/>
        <w:ind w:right="677"/>
        <w:rPr>
          <w:rFonts w:ascii="Times New Roman" w:eastAsia="Times New Roman" w:hAnsi="Times New Roman" w:cs="Times New Roman"/>
          <w:sz w:val="24"/>
          <w:szCs w:val="24"/>
        </w:rPr>
      </w:pPr>
    </w:p>
    <w:p w14:paraId="2F331BD8" w14:textId="77777777" w:rsidR="00B42E8F" w:rsidRPr="000318A6" w:rsidRDefault="00B42E8F" w:rsidP="00B42E8F">
      <w:pPr>
        <w:pStyle w:val="ListParagraph"/>
        <w:widowControl w:val="0"/>
        <w:overflowPunct w:val="0"/>
        <w:autoSpaceDE w:val="0"/>
        <w:autoSpaceDN w:val="0"/>
        <w:adjustRightInd w:val="0"/>
        <w:spacing w:line="240" w:lineRule="auto"/>
        <w:ind w:right="680"/>
        <w:rPr>
          <w:rFonts w:ascii="Times New Roman" w:eastAsia="Times New Roman" w:hAnsi="Times New Roman" w:cs="Times New Roman"/>
          <w:sz w:val="24"/>
          <w:szCs w:val="24"/>
        </w:rPr>
      </w:pPr>
    </w:p>
    <w:p w14:paraId="56C005F5" w14:textId="77777777" w:rsidR="008B7B3D" w:rsidRPr="000318A6" w:rsidRDefault="00FD154E" w:rsidP="00EA098B">
      <w:pPr>
        <w:pStyle w:val="ListParagraph"/>
        <w:widowControl w:val="0"/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right="677"/>
        <w:rPr>
          <w:rFonts w:ascii="Times New Roman" w:eastAsia="Times New Roman" w:hAnsi="Times New Roman" w:cs="Times New Roman"/>
          <w:sz w:val="24"/>
          <w:szCs w:val="24"/>
        </w:rPr>
      </w:pPr>
      <w:r w:rsidRPr="000318A6">
        <w:rPr>
          <w:rFonts w:ascii="Times New Roman" w:hAnsi="Times New Roman" w:cs="Times New Roman"/>
          <w:sz w:val="24"/>
          <w:szCs w:val="24"/>
        </w:rPr>
        <w:t>Approval of minutes from previous IWG-2 meeting:</w:t>
      </w:r>
      <w:r w:rsidR="00264190" w:rsidRPr="000318A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FB175B4" w14:textId="77777777" w:rsidR="008B7B3D" w:rsidRPr="000318A6" w:rsidRDefault="008B7B3D" w:rsidP="00EA098B">
      <w:pPr>
        <w:pStyle w:val="ListParagraph"/>
        <w:widowControl w:val="0"/>
        <w:overflowPunct w:val="0"/>
        <w:autoSpaceDE w:val="0"/>
        <w:autoSpaceDN w:val="0"/>
        <w:adjustRightInd w:val="0"/>
        <w:spacing w:after="0" w:line="240" w:lineRule="auto"/>
        <w:ind w:right="677"/>
        <w:rPr>
          <w:rFonts w:ascii="Times New Roman" w:hAnsi="Times New Roman" w:cs="Times New Roman"/>
          <w:sz w:val="24"/>
          <w:szCs w:val="24"/>
        </w:rPr>
      </w:pPr>
    </w:p>
    <w:p w14:paraId="3FCD4403" w14:textId="4D72EC29" w:rsidR="005E3A72" w:rsidRPr="000318A6" w:rsidRDefault="00FD35CF" w:rsidP="005E3A72">
      <w:pPr>
        <w:pStyle w:val="ListParagraph"/>
        <w:widowControl w:val="0"/>
        <w:overflowPunct w:val="0"/>
        <w:autoSpaceDE w:val="0"/>
        <w:autoSpaceDN w:val="0"/>
        <w:adjustRightInd w:val="0"/>
        <w:spacing w:after="0" w:line="240" w:lineRule="auto"/>
        <w:ind w:right="677"/>
        <w:rPr>
          <w:rFonts w:ascii="Times New Roman" w:eastAsia="Times New Roman" w:hAnsi="Times New Roman" w:cs="Times New Roman"/>
          <w:sz w:val="24"/>
          <w:szCs w:val="24"/>
        </w:rPr>
      </w:pPr>
      <w:r w:rsidRPr="000318A6">
        <w:rPr>
          <w:rFonts w:ascii="Times New Roman" w:eastAsia="Times New Roman" w:hAnsi="Times New Roman" w:cs="Times New Roman"/>
          <w:sz w:val="24"/>
          <w:szCs w:val="24"/>
        </w:rPr>
        <w:t>The minutes of the</w:t>
      </w:r>
      <w:ins w:id="0" w:author="JS" w:date="2017-09-01T11:20:00Z">
        <w:r w:rsidR="009E546C">
          <w:rPr>
            <w:rFonts w:ascii="Times New Roman" w:eastAsia="Times New Roman" w:hAnsi="Times New Roman" w:cs="Times New Roman"/>
            <w:sz w:val="24"/>
            <w:szCs w:val="24"/>
          </w:rPr>
          <w:t xml:space="preserve"> twelth</w:t>
        </w:r>
      </w:ins>
      <w:bookmarkStart w:id="1" w:name="_GoBack"/>
      <w:bookmarkEnd w:id="1"/>
      <w:r w:rsidRPr="000318A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del w:id="2" w:author="JS" w:date="2017-09-01T11:20:00Z">
        <w:r w:rsidRPr="000318A6" w:rsidDel="009E546C">
          <w:rPr>
            <w:rFonts w:ascii="Times New Roman" w:eastAsia="Times New Roman" w:hAnsi="Times New Roman" w:cs="Times New Roman"/>
            <w:sz w:val="24"/>
            <w:szCs w:val="24"/>
          </w:rPr>
          <w:delText>ninth</w:delText>
        </w:r>
      </w:del>
      <w:r w:rsidRPr="000318A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90D18" w:rsidRPr="000318A6">
        <w:rPr>
          <w:rFonts w:ascii="Times New Roman" w:eastAsia="Times New Roman" w:hAnsi="Times New Roman" w:cs="Times New Roman"/>
          <w:sz w:val="24"/>
          <w:szCs w:val="24"/>
        </w:rPr>
        <w:t xml:space="preserve">meeting as contained in </w:t>
      </w:r>
      <w:r w:rsidR="00C90D18" w:rsidRPr="000318A6">
        <w:rPr>
          <w:rFonts w:ascii="Times New Roman" w:hAnsi="Times New Roman" w:cs="Times New Roman"/>
          <w:b/>
          <w:sz w:val="24"/>
          <w:szCs w:val="24"/>
        </w:rPr>
        <w:t xml:space="preserve">Document </w:t>
      </w:r>
      <w:r w:rsidR="000A170B" w:rsidRPr="000318A6">
        <w:rPr>
          <w:rFonts w:ascii="Times New Roman" w:hAnsi="Times New Roman" w:cs="Times New Roman"/>
          <w:b/>
          <w:sz w:val="24"/>
          <w:szCs w:val="24"/>
        </w:rPr>
        <w:t>IWG-2/04</w:t>
      </w:r>
      <w:r w:rsidR="00EC4490" w:rsidRPr="000318A6">
        <w:rPr>
          <w:rFonts w:ascii="Times New Roman" w:hAnsi="Times New Roman" w:cs="Times New Roman"/>
          <w:b/>
          <w:sz w:val="24"/>
          <w:szCs w:val="24"/>
        </w:rPr>
        <w:t>4r1</w:t>
      </w:r>
      <w:r w:rsidR="00187AD5" w:rsidRPr="000318A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A170B" w:rsidRPr="000318A6">
        <w:rPr>
          <w:rFonts w:ascii="Times New Roman" w:hAnsi="Times New Roman" w:cs="Times New Roman"/>
          <w:b/>
          <w:sz w:val="24"/>
          <w:szCs w:val="24"/>
        </w:rPr>
        <w:t>(</w:t>
      </w:r>
      <w:r w:rsidR="00EC4490" w:rsidRPr="000318A6">
        <w:rPr>
          <w:rFonts w:ascii="Times New Roman" w:hAnsi="Times New Roman" w:cs="Times New Roman"/>
          <w:b/>
          <w:sz w:val="24"/>
          <w:szCs w:val="24"/>
        </w:rPr>
        <w:t>19</w:t>
      </w:r>
      <w:r w:rsidR="000A170B" w:rsidRPr="000318A6">
        <w:rPr>
          <w:rFonts w:ascii="Times New Roman" w:hAnsi="Times New Roman" w:cs="Times New Roman"/>
          <w:b/>
          <w:sz w:val="24"/>
          <w:szCs w:val="24"/>
        </w:rPr>
        <w:t>.0</w:t>
      </w:r>
      <w:r w:rsidR="00EC4490" w:rsidRPr="000318A6">
        <w:rPr>
          <w:rFonts w:ascii="Times New Roman" w:hAnsi="Times New Roman" w:cs="Times New Roman"/>
          <w:b/>
          <w:sz w:val="24"/>
          <w:szCs w:val="24"/>
        </w:rPr>
        <w:t>6</w:t>
      </w:r>
      <w:r w:rsidR="00C90D18" w:rsidRPr="000318A6">
        <w:rPr>
          <w:rFonts w:ascii="Times New Roman" w:hAnsi="Times New Roman" w:cs="Times New Roman"/>
          <w:b/>
          <w:sz w:val="24"/>
          <w:szCs w:val="24"/>
        </w:rPr>
        <w:t>.17)</w:t>
      </w:r>
      <w:r w:rsidR="00C90D18" w:rsidRPr="000318A6">
        <w:rPr>
          <w:rFonts w:ascii="Times New Roman" w:eastAsia="Times New Roman" w:hAnsi="Times New Roman" w:cs="Times New Roman"/>
          <w:sz w:val="24"/>
          <w:szCs w:val="24"/>
        </w:rPr>
        <w:t xml:space="preserve"> were</w:t>
      </w:r>
      <w:r w:rsidR="00187AD5" w:rsidRPr="000318A6">
        <w:rPr>
          <w:rFonts w:ascii="Times New Roman" w:eastAsia="Times New Roman" w:hAnsi="Times New Roman" w:cs="Times New Roman"/>
          <w:sz w:val="24"/>
          <w:szCs w:val="24"/>
        </w:rPr>
        <w:t xml:space="preserve"> approved by unanimous consent</w:t>
      </w:r>
      <w:r w:rsidR="00EC4490" w:rsidRPr="000318A6">
        <w:rPr>
          <w:rFonts w:ascii="Times New Roman" w:eastAsia="Times New Roman" w:hAnsi="Times New Roman" w:cs="Times New Roman"/>
          <w:sz w:val="24"/>
          <w:szCs w:val="24"/>
        </w:rPr>
        <w:t>.</w:t>
      </w:r>
      <w:r w:rsidR="00187AD5" w:rsidRPr="000318A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2207C892" w14:textId="3879110D" w:rsidR="00E13DB5" w:rsidRPr="000318A6" w:rsidRDefault="00E13DB5" w:rsidP="00EA098B">
      <w:pPr>
        <w:widowControl w:val="0"/>
        <w:overflowPunct w:val="0"/>
        <w:autoSpaceDE w:val="0"/>
        <w:autoSpaceDN w:val="0"/>
        <w:adjustRightInd w:val="0"/>
        <w:ind w:right="677"/>
        <w:rPr>
          <w:rFonts w:ascii="Times New Roman" w:hAnsi="Times New Roman" w:cs="Times New Roman"/>
        </w:rPr>
      </w:pPr>
    </w:p>
    <w:p w14:paraId="0E1E77E1" w14:textId="77777777" w:rsidR="00F000A7" w:rsidRPr="000318A6" w:rsidRDefault="00F07C51" w:rsidP="00F000A7">
      <w:pPr>
        <w:pStyle w:val="ListParagraph"/>
        <w:widowControl w:val="0"/>
        <w:numPr>
          <w:ilvl w:val="0"/>
          <w:numId w:val="5"/>
        </w:numPr>
        <w:overflowPunct w:val="0"/>
        <w:autoSpaceDE w:val="0"/>
        <w:autoSpaceDN w:val="0"/>
        <w:adjustRightInd w:val="0"/>
        <w:spacing w:line="240" w:lineRule="auto"/>
        <w:ind w:right="680"/>
        <w:rPr>
          <w:rFonts w:ascii="Times New Roman" w:hAnsi="Times New Roman" w:cs="Times New Roman"/>
          <w:sz w:val="24"/>
          <w:szCs w:val="24"/>
        </w:rPr>
      </w:pPr>
      <w:r w:rsidRPr="000318A6">
        <w:rPr>
          <w:rFonts w:ascii="Times New Roman" w:hAnsi="Times New Roman" w:cs="Times New Roman"/>
          <w:sz w:val="24"/>
          <w:szCs w:val="24"/>
        </w:rPr>
        <w:t>Discussion of Draft IWG-2 Preliminary Views and Proposals</w:t>
      </w:r>
      <w:r w:rsidR="00B42E8F" w:rsidRPr="000318A6">
        <w:rPr>
          <w:rFonts w:ascii="Times New Roman" w:hAnsi="Times New Roman" w:cs="Times New Roman"/>
          <w:sz w:val="24"/>
          <w:szCs w:val="24"/>
        </w:rPr>
        <w:t>:</w:t>
      </w:r>
    </w:p>
    <w:p w14:paraId="59541EA9" w14:textId="77777777" w:rsidR="00EA098B" w:rsidRPr="000318A6" w:rsidRDefault="00EA098B" w:rsidP="00EA098B">
      <w:pPr>
        <w:pStyle w:val="ListParagraph"/>
        <w:widowControl w:val="0"/>
        <w:overflowPunct w:val="0"/>
        <w:autoSpaceDE w:val="0"/>
        <w:autoSpaceDN w:val="0"/>
        <w:adjustRightInd w:val="0"/>
        <w:spacing w:line="240" w:lineRule="auto"/>
        <w:ind w:right="680"/>
        <w:rPr>
          <w:rFonts w:ascii="Times New Roman" w:hAnsi="Times New Roman" w:cs="Times New Roman"/>
          <w:sz w:val="24"/>
          <w:szCs w:val="24"/>
        </w:rPr>
      </w:pPr>
    </w:p>
    <w:p w14:paraId="32064FE0" w14:textId="14676FDD" w:rsidR="000318A6" w:rsidRPr="000A1BD9" w:rsidRDefault="00187AD5" w:rsidP="000A1BD9">
      <w:pPr>
        <w:pStyle w:val="ListParagraph"/>
        <w:numPr>
          <w:ilvl w:val="0"/>
          <w:numId w:val="12"/>
        </w:numPr>
        <w:tabs>
          <w:tab w:val="left" w:pos="-1440"/>
          <w:tab w:val="left" w:pos="-720"/>
          <w:tab w:val="left" w:pos="-360"/>
          <w:tab w:val="left" w:pos="0"/>
        </w:tabs>
        <w:suppressAutoHyphens/>
        <w:spacing w:after="0"/>
        <w:contextualSpacing w:val="0"/>
        <w:rPr>
          <w:rFonts w:ascii="Times New Roman" w:hAnsi="Times New Roman" w:cs="Times New Roman"/>
          <w:sz w:val="24"/>
          <w:szCs w:val="24"/>
        </w:rPr>
      </w:pPr>
      <w:r w:rsidRPr="000318A6">
        <w:rPr>
          <w:rFonts w:ascii="Times New Roman" w:hAnsi="Times New Roman" w:cs="Times New Roman"/>
          <w:sz w:val="24"/>
          <w:szCs w:val="24"/>
        </w:rPr>
        <w:t>Issue 9.1.5 RLANs in 5 GHz</w:t>
      </w:r>
      <w:r w:rsidR="005E3A72" w:rsidRPr="000318A6">
        <w:rPr>
          <w:rFonts w:ascii="Times New Roman" w:hAnsi="Times New Roman" w:cs="Times New Roman"/>
          <w:sz w:val="24"/>
          <w:szCs w:val="24"/>
        </w:rPr>
        <w:t xml:space="preserve">- </w:t>
      </w:r>
      <w:r w:rsidR="005E3A72" w:rsidRPr="000318A6">
        <w:rPr>
          <w:rFonts w:ascii="Times New Roman" w:hAnsi="Times New Roman" w:cs="Times New Roman"/>
          <w:b/>
          <w:sz w:val="24"/>
          <w:szCs w:val="24"/>
        </w:rPr>
        <w:t>Document</w:t>
      </w:r>
      <w:r w:rsidR="005E3A72" w:rsidRPr="000318A6">
        <w:rPr>
          <w:rFonts w:ascii="Times New Roman" w:hAnsi="Times New Roman" w:cs="Times New Roman"/>
          <w:sz w:val="24"/>
          <w:szCs w:val="24"/>
        </w:rPr>
        <w:t xml:space="preserve"> </w:t>
      </w:r>
      <w:r w:rsidR="005E3A72" w:rsidRPr="000318A6">
        <w:rPr>
          <w:rFonts w:ascii="Times New Roman" w:hAnsi="Times New Roman" w:cs="Times New Roman"/>
          <w:b/>
          <w:sz w:val="24"/>
          <w:szCs w:val="24"/>
        </w:rPr>
        <w:t>IWG-2/032r1 (31.03.17)</w:t>
      </w:r>
      <w:r w:rsidRPr="000318A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318A6">
        <w:rPr>
          <w:rFonts w:ascii="Times New Roman" w:hAnsi="Times New Roman" w:cs="Times New Roman"/>
          <w:sz w:val="24"/>
          <w:szCs w:val="24"/>
        </w:rPr>
        <w:t xml:space="preserve">and </w:t>
      </w:r>
      <w:r w:rsidRPr="000318A6">
        <w:rPr>
          <w:rFonts w:ascii="Times New Roman" w:hAnsi="Times New Roman" w:cs="Times New Roman"/>
          <w:b/>
          <w:sz w:val="24"/>
          <w:szCs w:val="24"/>
        </w:rPr>
        <w:t>IWG-2/040</w:t>
      </w:r>
      <w:r w:rsidR="003158D7" w:rsidRPr="000318A6">
        <w:rPr>
          <w:rFonts w:ascii="Times New Roman" w:hAnsi="Times New Roman" w:cs="Times New Roman"/>
          <w:b/>
          <w:sz w:val="24"/>
          <w:szCs w:val="24"/>
        </w:rPr>
        <w:t>r</w:t>
      </w:r>
      <w:r w:rsidR="00EC4490" w:rsidRPr="000318A6">
        <w:rPr>
          <w:rFonts w:ascii="Times New Roman" w:hAnsi="Times New Roman" w:cs="Times New Roman"/>
          <w:b/>
          <w:sz w:val="24"/>
          <w:szCs w:val="24"/>
        </w:rPr>
        <w:t>2</w:t>
      </w:r>
      <w:r w:rsidRPr="000318A6">
        <w:rPr>
          <w:rFonts w:ascii="Times New Roman" w:hAnsi="Times New Roman" w:cs="Times New Roman"/>
          <w:b/>
          <w:sz w:val="24"/>
          <w:szCs w:val="24"/>
        </w:rPr>
        <w:t xml:space="preserve"> (1</w:t>
      </w:r>
      <w:r w:rsidR="00EC4490" w:rsidRPr="000318A6">
        <w:rPr>
          <w:rFonts w:ascii="Times New Roman" w:hAnsi="Times New Roman" w:cs="Times New Roman"/>
          <w:b/>
          <w:sz w:val="24"/>
          <w:szCs w:val="24"/>
        </w:rPr>
        <w:t>6</w:t>
      </w:r>
      <w:r w:rsidRPr="000318A6">
        <w:rPr>
          <w:rFonts w:ascii="Times New Roman" w:hAnsi="Times New Roman" w:cs="Times New Roman"/>
          <w:b/>
          <w:sz w:val="24"/>
          <w:szCs w:val="24"/>
        </w:rPr>
        <w:t>.05.17)</w:t>
      </w:r>
      <w:r w:rsidR="005E3A72" w:rsidRPr="000318A6">
        <w:rPr>
          <w:rFonts w:ascii="Times New Roman" w:hAnsi="Times New Roman" w:cs="Times New Roman"/>
          <w:b/>
          <w:sz w:val="24"/>
          <w:szCs w:val="24"/>
        </w:rPr>
        <w:t xml:space="preserve"> –</w:t>
      </w:r>
      <w:r w:rsidR="002629F0" w:rsidRPr="000318A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45AD6" w:rsidRPr="000318A6">
        <w:rPr>
          <w:rFonts w:ascii="Times New Roman" w:hAnsi="Times New Roman" w:cs="Times New Roman"/>
          <w:sz w:val="24"/>
          <w:szCs w:val="24"/>
        </w:rPr>
        <w:t>Scott Ko</w:t>
      </w:r>
      <w:r w:rsidR="00D61EA2" w:rsidRPr="000318A6">
        <w:rPr>
          <w:rFonts w:ascii="Times New Roman" w:hAnsi="Times New Roman" w:cs="Times New Roman"/>
          <w:sz w:val="24"/>
          <w:szCs w:val="24"/>
        </w:rPr>
        <w:t>tler</w:t>
      </w:r>
      <w:r w:rsidR="00FD35CF" w:rsidRPr="000318A6">
        <w:rPr>
          <w:rFonts w:ascii="Times New Roman" w:hAnsi="Times New Roman" w:cs="Times New Roman"/>
          <w:sz w:val="24"/>
          <w:szCs w:val="24"/>
        </w:rPr>
        <w:t>, Lockheed Martin,</w:t>
      </w:r>
      <w:r w:rsidR="003158D7" w:rsidRPr="000318A6">
        <w:rPr>
          <w:rFonts w:ascii="Times New Roman" w:hAnsi="Times New Roman" w:cs="Times New Roman"/>
          <w:sz w:val="24"/>
          <w:szCs w:val="24"/>
        </w:rPr>
        <w:t xml:space="preserve"> </w:t>
      </w:r>
      <w:r w:rsidR="00EC4490" w:rsidRPr="000318A6">
        <w:rPr>
          <w:rFonts w:ascii="Times New Roman" w:hAnsi="Times New Roman" w:cs="Times New Roman"/>
          <w:sz w:val="24"/>
          <w:szCs w:val="24"/>
        </w:rPr>
        <w:t>introduced</w:t>
      </w:r>
      <w:r w:rsidR="003158D7" w:rsidRPr="000318A6">
        <w:rPr>
          <w:rFonts w:ascii="Times New Roman" w:hAnsi="Times New Roman" w:cs="Times New Roman"/>
          <w:sz w:val="24"/>
          <w:szCs w:val="24"/>
        </w:rPr>
        <w:t xml:space="preserve"> </w:t>
      </w:r>
      <w:r w:rsidR="003158D7" w:rsidRPr="000318A6">
        <w:rPr>
          <w:rFonts w:ascii="Times New Roman" w:hAnsi="Times New Roman" w:cs="Times New Roman"/>
          <w:b/>
          <w:sz w:val="24"/>
          <w:szCs w:val="24"/>
        </w:rPr>
        <w:t>document IWG-</w:t>
      </w:r>
      <w:r w:rsidR="003158D7" w:rsidRPr="000318A6">
        <w:rPr>
          <w:rFonts w:ascii="Times New Roman" w:hAnsi="Times New Roman" w:cs="Times New Roman"/>
          <w:b/>
          <w:sz w:val="24"/>
          <w:szCs w:val="24"/>
        </w:rPr>
        <w:lastRenderedPageBreak/>
        <w:t>2/040r</w:t>
      </w:r>
      <w:r w:rsidR="00EC4490" w:rsidRPr="000318A6">
        <w:rPr>
          <w:rFonts w:ascii="Times New Roman" w:hAnsi="Times New Roman" w:cs="Times New Roman"/>
          <w:b/>
          <w:sz w:val="24"/>
          <w:szCs w:val="24"/>
        </w:rPr>
        <w:t>2</w:t>
      </w:r>
      <w:r w:rsidR="00EC4490" w:rsidRPr="000318A6">
        <w:rPr>
          <w:rFonts w:ascii="Times New Roman" w:hAnsi="Times New Roman" w:cs="Times New Roman"/>
          <w:sz w:val="24"/>
          <w:szCs w:val="24"/>
        </w:rPr>
        <w:t xml:space="preserve"> </w:t>
      </w:r>
      <w:r w:rsidR="000318A6">
        <w:rPr>
          <w:rFonts w:ascii="Times New Roman" w:hAnsi="Times New Roman" w:cs="Times New Roman"/>
          <w:sz w:val="24"/>
          <w:szCs w:val="24"/>
        </w:rPr>
        <w:t xml:space="preserve">and was supported by </w:t>
      </w:r>
      <w:r w:rsidR="00EC4490" w:rsidRPr="000318A6">
        <w:rPr>
          <w:rFonts w:ascii="Times New Roman" w:hAnsi="Times New Roman" w:cs="Times New Roman"/>
          <w:sz w:val="24"/>
          <w:szCs w:val="24"/>
        </w:rPr>
        <w:t>Greg Baker, ASRI</w:t>
      </w:r>
      <w:r w:rsidR="000318A6" w:rsidRPr="000318A6">
        <w:rPr>
          <w:rFonts w:ascii="Times New Roman" w:hAnsi="Times New Roman" w:cs="Times New Roman"/>
          <w:sz w:val="24"/>
          <w:szCs w:val="24"/>
        </w:rPr>
        <w:t>.</w:t>
      </w:r>
      <w:r w:rsidR="009B5317" w:rsidRPr="000318A6">
        <w:rPr>
          <w:rFonts w:ascii="Times New Roman" w:hAnsi="Times New Roman" w:cs="Times New Roman"/>
          <w:sz w:val="24"/>
          <w:szCs w:val="24"/>
        </w:rPr>
        <w:t xml:space="preserve"> Discussions on the document </w:t>
      </w:r>
      <w:r w:rsidR="000318A6" w:rsidRPr="000318A6">
        <w:rPr>
          <w:rFonts w:ascii="Times New Roman" w:hAnsi="Times New Roman" w:cs="Times New Roman"/>
          <w:sz w:val="24"/>
          <w:szCs w:val="24"/>
        </w:rPr>
        <w:t xml:space="preserve">and Issue 9.1.5 </w:t>
      </w:r>
      <w:r w:rsidR="009B5317" w:rsidRPr="000318A6">
        <w:rPr>
          <w:rFonts w:ascii="Times New Roman" w:hAnsi="Times New Roman" w:cs="Times New Roman"/>
          <w:sz w:val="24"/>
          <w:szCs w:val="24"/>
        </w:rPr>
        <w:t xml:space="preserve">revolved around the following points: </w:t>
      </w:r>
      <w:r w:rsidR="009B5317" w:rsidRPr="000A1BD9">
        <w:rPr>
          <w:rFonts w:ascii="Times New Roman" w:hAnsi="Times New Roman" w:cs="Times New Roman"/>
          <w:sz w:val="24"/>
          <w:szCs w:val="24"/>
        </w:rPr>
        <w:t xml:space="preserve">1) </w:t>
      </w:r>
      <w:proofErr w:type="gramStart"/>
      <w:r w:rsidR="000318A6" w:rsidRPr="000A1BD9">
        <w:rPr>
          <w:rFonts w:ascii="Times New Roman" w:hAnsi="Times New Roman" w:cs="Times New Roman"/>
          <w:sz w:val="24"/>
          <w:szCs w:val="24"/>
        </w:rPr>
        <w:t>Whether</w:t>
      </w:r>
      <w:proofErr w:type="gramEnd"/>
      <w:r w:rsidR="000318A6" w:rsidRPr="000A1BD9">
        <w:rPr>
          <w:rFonts w:ascii="Times New Roman" w:hAnsi="Times New Roman" w:cs="Times New Roman"/>
          <w:sz w:val="24"/>
          <w:szCs w:val="24"/>
        </w:rPr>
        <w:t xml:space="preserve"> any </w:t>
      </w:r>
      <w:r w:rsidR="009B5317" w:rsidRPr="000A1BD9">
        <w:rPr>
          <w:rFonts w:ascii="Times New Roman" w:hAnsi="Times New Roman" w:cs="Times New Roman"/>
          <w:sz w:val="24"/>
          <w:szCs w:val="24"/>
        </w:rPr>
        <w:t xml:space="preserve">changes to the Recommendations incorporated by </w:t>
      </w:r>
      <w:r w:rsidR="00EE62E5" w:rsidRPr="000A1BD9">
        <w:rPr>
          <w:rFonts w:ascii="Times New Roman" w:hAnsi="Times New Roman" w:cs="Times New Roman"/>
          <w:sz w:val="24"/>
          <w:szCs w:val="24"/>
        </w:rPr>
        <w:t xml:space="preserve">reference in the Radio Regulation </w:t>
      </w:r>
      <w:r w:rsidR="000318A6" w:rsidRPr="000A1BD9">
        <w:rPr>
          <w:rFonts w:ascii="Times New Roman" w:hAnsi="Times New Roman" w:cs="Times New Roman"/>
          <w:sz w:val="24"/>
          <w:szCs w:val="24"/>
        </w:rPr>
        <w:t xml:space="preserve">would </w:t>
      </w:r>
      <w:r w:rsidR="00EE62E5" w:rsidRPr="000A1BD9">
        <w:rPr>
          <w:rFonts w:ascii="Times New Roman" w:hAnsi="Times New Roman" w:cs="Times New Roman"/>
          <w:sz w:val="24"/>
          <w:szCs w:val="24"/>
        </w:rPr>
        <w:t>result</w:t>
      </w:r>
      <w:r w:rsidR="000318A6" w:rsidRPr="000A1BD9">
        <w:rPr>
          <w:rFonts w:ascii="Times New Roman" w:hAnsi="Times New Roman" w:cs="Times New Roman"/>
          <w:sz w:val="24"/>
          <w:szCs w:val="24"/>
        </w:rPr>
        <w:t xml:space="preserve"> in more stringent criteria? </w:t>
      </w:r>
      <w:r w:rsidR="000A1BD9">
        <w:rPr>
          <w:rFonts w:ascii="Times New Roman" w:hAnsi="Times New Roman" w:cs="Times New Roman"/>
          <w:sz w:val="24"/>
          <w:szCs w:val="24"/>
        </w:rPr>
        <w:t xml:space="preserve"> </w:t>
      </w:r>
      <w:r w:rsidR="000318A6" w:rsidRPr="000A1BD9">
        <w:rPr>
          <w:rFonts w:ascii="Times New Roman" w:hAnsi="Times New Roman" w:cs="Times New Roman"/>
          <w:sz w:val="24"/>
          <w:szCs w:val="24"/>
        </w:rPr>
        <w:t>2) W</w:t>
      </w:r>
      <w:r w:rsidR="00EE62E5" w:rsidRPr="000A1BD9">
        <w:rPr>
          <w:rFonts w:ascii="Times New Roman" w:hAnsi="Times New Roman" w:cs="Times New Roman"/>
          <w:sz w:val="24"/>
          <w:szCs w:val="24"/>
        </w:rPr>
        <w:t>hat is within the scope/mandate of Issue 9.1.5</w:t>
      </w:r>
      <w:r w:rsidR="000318A6" w:rsidRPr="000A1BD9">
        <w:rPr>
          <w:rFonts w:ascii="Times New Roman" w:hAnsi="Times New Roman" w:cs="Times New Roman"/>
          <w:sz w:val="24"/>
          <w:szCs w:val="24"/>
        </w:rPr>
        <w:t xml:space="preserve">? </w:t>
      </w:r>
      <w:r w:rsidR="000A1BD9">
        <w:rPr>
          <w:rFonts w:ascii="Times New Roman" w:hAnsi="Times New Roman" w:cs="Times New Roman"/>
          <w:sz w:val="24"/>
          <w:szCs w:val="24"/>
        </w:rPr>
        <w:t xml:space="preserve"> </w:t>
      </w:r>
      <w:r w:rsidR="000318A6" w:rsidRPr="000A1BD9">
        <w:rPr>
          <w:rFonts w:ascii="Times New Roman" w:hAnsi="Times New Roman" w:cs="Times New Roman"/>
          <w:sz w:val="24"/>
          <w:szCs w:val="24"/>
        </w:rPr>
        <w:t xml:space="preserve">3) </w:t>
      </w:r>
      <w:r w:rsidR="000A1BD9">
        <w:rPr>
          <w:rFonts w:ascii="Times New Roman" w:hAnsi="Times New Roman" w:cs="Times New Roman"/>
          <w:sz w:val="24"/>
          <w:szCs w:val="24"/>
        </w:rPr>
        <w:t xml:space="preserve">The impact on radars? 4) </w:t>
      </w:r>
      <w:r w:rsidR="000318A6" w:rsidRPr="000A1BD9">
        <w:rPr>
          <w:rFonts w:ascii="Times New Roman" w:hAnsi="Times New Roman" w:cs="Times New Roman"/>
          <w:sz w:val="24"/>
          <w:szCs w:val="24"/>
        </w:rPr>
        <w:t>Whether the proposed changes would pose an undu</w:t>
      </w:r>
      <w:r w:rsidR="000A1BD9">
        <w:rPr>
          <w:rFonts w:ascii="Times New Roman" w:hAnsi="Times New Roman" w:cs="Times New Roman"/>
          <w:sz w:val="24"/>
          <w:szCs w:val="24"/>
        </w:rPr>
        <w:t>e constraint on mobile services?</w:t>
      </w:r>
      <w:r w:rsidR="00EE62E5" w:rsidRPr="000A1BD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E5BDC4E" w14:textId="65A3686E" w:rsidR="00EC4490" w:rsidRPr="000318A6" w:rsidRDefault="00EE62E5" w:rsidP="000318A6">
      <w:pPr>
        <w:pStyle w:val="ListParagraph"/>
        <w:tabs>
          <w:tab w:val="left" w:pos="-1440"/>
          <w:tab w:val="left" w:pos="-720"/>
          <w:tab w:val="left" w:pos="-360"/>
          <w:tab w:val="left" w:pos="0"/>
        </w:tabs>
        <w:suppressAutoHyphens/>
        <w:rPr>
          <w:rFonts w:ascii="Times New Roman" w:hAnsi="Times New Roman" w:cs="Times New Roman"/>
          <w:sz w:val="24"/>
          <w:szCs w:val="24"/>
        </w:rPr>
      </w:pPr>
      <w:r w:rsidRPr="000318A6">
        <w:rPr>
          <w:rFonts w:ascii="Times New Roman" w:hAnsi="Times New Roman" w:cs="Times New Roman"/>
          <w:sz w:val="24"/>
          <w:szCs w:val="24"/>
        </w:rPr>
        <w:t xml:space="preserve">There was a request for additional time to review document IWG-2/040r2. The Chair noted that there would be at least 2 more meetings before the next WAC and the meeting agreed to consider </w:t>
      </w:r>
      <w:r w:rsidR="00912F44" w:rsidRPr="000318A6">
        <w:rPr>
          <w:rFonts w:ascii="Times New Roman" w:hAnsi="Times New Roman" w:cs="Times New Roman"/>
          <w:sz w:val="24"/>
          <w:szCs w:val="24"/>
        </w:rPr>
        <w:t xml:space="preserve">WRC-19 Agenda Item 9.1/Issue 9.1.5 at the next </w:t>
      </w:r>
      <w:r w:rsidR="000A1BD9">
        <w:rPr>
          <w:rFonts w:ascii="Times New Roman" w:hAnsi="Times New Roman" w:cs="Times New Roman"/>
          <w:sz w:val="24"/>
          <w:szCs w:val="24"/>
        </w:rPr>
        <w:t xml:space="preserve">IWG-2 </w:t>
      </w:r>
      <w:r w:rsidR="00912F44" w:rsidRPr="000318A6">
        <w:rPr>
          <w:rFonts w:ascii="Times New Roman" w:hAnsi="Times New Roman" w:cs="Times New Roman"/>
          <w:sz w:val="24"/>
          <w:szCs w:val="24"/>
        </w:rPr>
        <w:t>meeting.</w:t>
      </w:r>
      <w:r w:rsidR="00EC4490" w:rsidRPr="000318A6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3BD5C8C8" w14:textId="5AC4F947" w:rsidR="00187AD5" w:rsidRPr="000318A6" w:rsidRDefault="00187AD5" w:rsidP="009B5317">
      <w:pPr>
        <w:pStyle w:val="ListParagraph"/>
        <w:numPr>
          <w:ilvl w:val="0"/>
          <w:numId w:val="12"/>
        </w:numPr>
        <w:tabs>
          <w:tab w:val="left" w:pos="-1440"/>
          <w:tab w:val="left" w:pos="-720"/>
          <w:tab w:val="left" w:pos="-360"/>
          <w:tab w:val="left" w:pos="0"/>
        </w:tabs>
        <w:suppressAutoHyphens/>
        <w:rPr>
          <w:rFonts w:ascii="Times New Roman" w:hAnsi="Times New Roman" w:cs="Times New Roman"/>
          <w:sz w:val="24"/>
          <w:szCs w:val="24"/>
        </w:rPr>
      </w:pPr>
      <w:r w:rsidRPr="000318A6">
        <w:rPr>
          <w:rFonts w:ascii="Times New Roman" w:hAnsi="Times New Roman" w:cs="Times New Roman"/>
          <w:sz w:val="24"/>
          <w:szCs w:val="24"/>
        </w:rPr>
        <w:t xml:space="preserve">Issue </w:t>
      </w:r>
      <w:r w:rsidR="002629F0" w:rsidRPr="000318A6">
        <w:rPr>
          <w:rFonts w:ascii="Times New Roman" w:hAnsi="Times New Roman" w:cs="Times New Roman"/>
          <w:sz w:val="24"/>
          <w:szCs w:val="24"/>
        </w:rPr>
        <w:t>9.</w:t>
      </w:r>
      <w:r w:rsidRPr="000318A6">
        <w:rPr>
          <w:rFonts w:ascii="Times New Roman" w:hAnsi="Times New Roman" w:cs="Times New Roman"/>
          <w:sz w:val="24"/>
          <w:szCs w:val="24"/>
        </w:rPr>
        <w:t xml:space="preserve">1.1- </w:t>
      </w:r>
      <w:r w:rsidR="00FD35CF" w:rsidRPr="000318A6">
        <w:rPr>
          <w:rFonts w:ascii="Times New Roman" w:hAnsi="Times New Roman" w:cs="Times New Roman"/>
          <w:sz w:val="24"/>
          <w:szCs w:val="24"/>
        </w:rPr>
        <w:t xml:space="preserve">IMT ~ </w:t>
      </w:r>
      <w:r w:rsidRPr="000318A6">
        <w:rPr>
          <w:rFonts w:ascii="Times New Roman" w:hAnsi="Times New Roman" w:cs="Times New Roman"/>
          <w:sz w:val="24"/>
          <w:szCs w:val="24"/>
        </w:rPr>
        <w:t>2 GHz</w:t>
      </w:r>
      <w:r w:rsidR="00FD35CF" w:rsidRPr="000318A6">
        <w:rPr>
          <w:rFonts w:ascii="Times New Roman" w:hAnsi="Times New Roman" w:cs="Times New Roman"/>
          <w:sz w:val="24"/>
          <w:szCs w:val="24"/>
        </w:rPr>
        <w:t xml:space="preserve"> </w:t>
      </w:r>
      <w:r w:rsidRPr="000318A6">
        <w:rPr>
          <w:rFonts w:ascii="Times New Roman" w:hAnsi="Times New Roman" w:cs="Times New Roman"/>
          <w:sz w:val="24"/>
          <w:szCs w:val="24"/>
        </w:rPr>
        <w:t>-</w:t>
      </w:r>
      <w:r w:rsidRPr="000318A6">
        <w:rPr>
          <w:rFonts w:ascii="Times New Roman" w:hAnsi="Times New Roman" w:cs="Times New Roman"/>
          <w:b/>
          <w:sz w:val="24"/>
          <w:szCs w:val="24"/>
        </w:rPr>
        <w:t xml:space="preserve"> Document IWG-2/041 (12.05.17</w:t>
      </w:r>
      <w:proofErr w:type="gramStart"/>
      <w:r w:rsidRPr="000318A6">
        <w:rPr>
          <w:rFonts w:ascii="Times New Roman" w:hAnsi="Times New Roman" w:cs="Times New Roman"/>
          <w:b/>
          <w:sz w:val="24"/>
          <w:szCs w:val="24"/>
        </w:rPr>
        <w:t>)</w:t>
      </w:r>
      <w:r w:rsidR="002629F0" w:rsidRPr="000318A6">
        <w:rPr>
          <w:rFonts w:ascii="Times New Roman" w:hAnsi="Times New Roman" w:cs="Times New Roman"/>
          <w:sz w:val="24"/>
          <w:szCs w:val="24"/>
        </w:rPr>
        <w:t>-</w:t>
      </w:r>
      <w:proofErr w:type="gramEnd"/>
      <w:r w:rsidR="002629F0" w:rsidRPr="000318A6">
        <w:rPr>
          <w:rFonts w:ascii="Times New Roman" w:hAnsi="Times New Roman" w:cs="Times New Roman"/>
          <w:sz w:val="24"/>
          <w:szCs w:val="24"/>
        </w:rPr>
        <w:t xml:space="preserve"> </w:t>
      </w:r>
      <w:r w:rsidR="003158D7" w:rsidRPr="000318A6">
        <w:rPr>
          <w:rFonts w:ascii="Times New Roman" w:hAnsi="Times New Roman" w:cs="Times New Roman"/>
          <w:sz w:val="24"/>
          <w:szCs w:val="24"/>
        </w:rPr>
        <w:t xml:space="preserve">Brennan Price, </w:t>
      </w:r>
      <w:proofErr w:type="spellStart"/>
      <w:r w:rsidR="003158D7" w:rsidRPr="000318A6">
        <w:rPr>
          <w:rFonts w:ascii="Times New Roman" w:hAnsi="Times New Roman" w:cs="Times New Roman"/>
          <w:sz w:val="24"/>
          <w:szCs w:val="24"/>
        </w:rPr>
        <w:t>Echostar</w:t>
      </w:r>
      <w:proofErr w:type="spellEnd"/>
      <w:r w:rsidR="003158D7" w:rsidRPr="000318A6">
        <w:rPr>
          <w:rFonts w:ascii="Times New Roman" w:hAnsi="Times New Roman" w:cs="Times New Roman"/>
          <w:sz w:val="24"/>
          <w:szCs w:val="24"/>
        </w:rPr>
        <w:t xml:space="preserve">, </w:t>
      </w:r>
      <w:r w:rsidR="000A1BD9">
        <w:rPr>
          <w:rFonts w:ascii="Times New Roman" w:hAnsi="Times New Roman" w:cs="Times New Roman"/>
          <w:sz w:val="24"/>
          <w:szCs w:val="24"/>
        </w:rPr>
        <w:t>noted that he and</w:t>
      </w:r>
      <w:r w:rsidR="00EC4490" w:rsidRPr="000318A6">
        <w:rPr>
          <w:rFonts w:ascii="Times New Roman" w:hAnsi="Times New Roman" w:cs="Times New Roman"/>
          <w:sz w:val="24"/>
          <w:szCs w:val="24"/>
        </w:rPr>
        <w:t xml:space="preserve"> interested parties are still considering feedback from previous meetings. The matter will be considered at t</w:t>
      </w:r>
      <w:r w:rsidR="000A1BD9">
        <w:rPr>
          <w:rFonts w:ascii="Times New Roman" w:hAnsi="Times New Roman" w:cs="Times New Roman"/>
          <w:sz w:val="24"/>
          <w:szCs w:val="24"/>
        </w:rPr>
        <w:t>he next IWG-2 meeting.</w:t>
      </w:r>
    </w:p>
    <w:p w14:paraId="528CBD95" w14:textId="77777777" w:rsidR="00F000A7" w:rsidRPr="000318A6" w:rsidRDefault="00F000A7" w:rsidP="00F000A7">
      <w:pPr>
        <w:pStyle w:val="ListParagraph"/>
        <w:widowControl w:val="0"/>
        <w:overflowPunct w:val="0"/>
        <w:autoSpaceDE w:val="0"/>
        <w:autoSpaceDN w:val="0"/>
        <w:adjustRightInd w:val="0"/>
        <w:spacing w:line="240" w:lineRule="auto"/>
        <w:ind w:right="680"/>
        <w:rPr>
          <w:rFonts w:ascii="Times New Roman" w:hAnsi="Times New Roman" w:cs="Times New Roman"/>
          <w:sz w:val="24"/>
          <w:szCs w:val="24"/>
        </w:rPr>
      </w:pPr>
    </w:p>
    <w:p w14:paraId="7EDBB362" w14:textId="77777777" w:rsidR="009E451B" w:rsidRPr="000318A6" w:rsidRDefault="009E451B" w:rsidP="009E451B">
      <w:pPr>
        <w:pStyle w:val="ListParagraph"/>
        <w:widowControl w:val="0"/>
        <w:numPr>
          <w:ilvl w:val="0"/>
          <w:numId w:val="10"/>
        </w:numPr>
        <w:overflowPunct w:val="0"/>
        <w:autoSpaceDE w:val="0"/>
        <w:autoSpaceDN w:val="0"/>
        <w:adjustRightInd w:val="0"/>
        <w:spacing w:after="0"/>
        <w:ind w:right="677"/>
        <w:rPr>
          <w:rFonts w:ascii="Times New Roman" w:hAnsi="Times New Roman" w:cs="Times New Roman"/>
          <w:sz w:val="24"/>
          <w:szCs w:val="24"/>
        </w:rPr>
      </w:pPr>
      <w:r w:rsidRPr="000318A6">
        <w:rPr>
          <w:rFonts w:ascii="Times New Roman" w:hAnsi="Times New Roman" w:cs="Times New Roman"/>
          <w:sz w:val="24"/>
          <w:szCs w:val="24"/>
        </w:rPr>
        <w:t xml:space="preserve">Update on Current Status: </w:t>
      </w:r>
    </w:p>
    <w:p w14:paraId="6790948C" w14:textId="77777777" w:rsidR="009E451B" w:rsidRPr="000318A6" w:rsidRDefault="009E451B" w:rsidP="009E451B">
      <w:pPr>
        <w:pStyle w:val="ListParagraph"/>
        <w:widowControl w:val="0"/>
        <w:overflowPunct w:val="0"/>
        <w:autoSpaceDE w:val="0"/>
        <w:autoSpaceDN w:val="0"/>
        <w:adjustRightInd w:val="0"/>
        <w:spacing w:after="0"/>
        <w:ind w:right="677"/>
        <w:rPr>
          <w:rFonts w:ascii="Times New Roman" w:hAnsi="Times New Roman" w:cs="Times New Roman"/>
          <w:sz w:val="24"/>
          <w:szCs w:val="24"/>
        </w:rPr>
      </w:pPr>
    </w:p>
    <w:p w14:paraId="2E8ED16B" w14:textId="0CA210C9" w:rsidR="00D61EA2" w:rsidRPr="000318A6" w:rsidRDefault="009E451B" w:rsidP="00FD35CF">
      <w:pPr>
        <w:pStyle w:val="ListParagraph"/>
        <w:widowControl w:val="0"/>
        <w:overflowPunct w:val="0"/>
        <w:autoSpaceDE w:val="0"/>
        <w:autoSpaceDN w:val="0"/>
        <w:adjustRightInd w:val="0"/>
        <w:spacing w:before="240"/>
        <w:ind w:right="677"/>
        <w:rPr>
          <w:rFonts w:ascii="Times New Roman" w:hAnsi="Times New Roman" w:cs="Times New Roman"/>
          <w:sz w:val="24"/>
          <w:szCs w:val="24"/>
        </w:rPr>
      </w:pPr>
      <w:r w:rsidRPr="000318A6">
        <w:rPr>
          <w:rFonts w:ascii="Times New Roman" w:hAnsi="Times New Roman" w:cs="Times New Roman"/>
          <w:sz w:val="24"/>
          <w:szCs w:val="24"/>
        </w:rPr>
        <w:t>The Chair noted that a table providing an overview of the current status of IWG-2 work is available in the agenda</w:t>
      </w:r>
      <w:r w:rsidR="00D61EA2" w:rsidRPr="000318A6">
        <w:rPr>
          <w:rFonts w:ascii="Times New Roman" w:hAnsi="Times New Roman" w:cs="Times New Roman"/>
          <w:sz w:val="24"/>
          <w:szCs w:val="24"/>
        </w:rPr>
        <w:t xml:space="preserve"> then welcomed comments from the FCC and NTIA</w:t>
      </w:r>
      <w:r w:rsidRPr="000318A6">
        <w:rPr>
          <w:rFonts w:ascii="Times New Roman" w:hAnsi="Times New Roman" w:cs="Times New Roman"/>
          <w:sz w:val="24"/>
          <w:szCs w:val="24"/>
        </w:rPr>
        <w:t>.</w:t>
      </w:r>
      <w:r w:rsidR="00D61EA2" w:rsidRPr="000318A6">
        <w:rPr>
          <w:rFonts w:ascii="Times New Roman" w:hAnsi="Times New Roman" w:cs="Times New Roman"/>
          <w:sz w:val="24"/>
          <w:szCs w:val="24"/>
        </w:rPr>
        <w:t xml:space="preserve"> </w:t>
      </w:r>
      <w:r w:rsidR="003158D7" w:rsidRPr="000318A6">
        <w:rPr>
          <w:rFonts w:ascii="Times New Roman" w:hAnsi="Times New Roman" w:cs="Times New Roman"/>
          <w:sz w:val="24"/>
          <w:szCs w:val="24"/>
        </w:rPr>
        <w:t>There were no updates.</w:t>
      </w:r>
    </w:p>
    <w:p w14:paraId="3E22805C" w14:textId="77777777" w:rsidR="009E451B" w:rsidRPr="000318A6" w:rsidRDefault="009E451B" w:rsidP="009E451B">
      <w:pPr>
        <w:pStyle w:val="ListParagraph"/>
        <w:widowControl w:val="0"/>
        <w:overflowPunct w:val="0"/>
        <w:autoSpaceDE w:val="0"/>
        <w:autoSpaceDN w:val="0"/>
        <w:adjustRightInd w:val="0"/>
        <w:spacing w:after="0"/>
        <w:ind w:right="677"/>
        <w:rPr>
          <w:rFonts w:ascii="Times New Roman" w:hAnsi="Times New Roman" w:cs="Times New Roman"/>
          <w:sz w:val="24"/>
          <w:szCs w:val="24"/>
        </w:rPr>
      </w:pPr>
    </w:p>
    <w:p w14:paraId="4CA3317F" w14:textId="77777777" w:rsidR="009E451B" w:rsidRPr="000318A6" w:rsidRDefault="009E451B" w:rsidP="009E451B">
      <w:pPr>
        <w:pStyle w:val="ListParagraph"/>
        <w:widowControl w:val="0"/>
        <w:numPr>
          <w:ilvl w:val="0"/>
          <w:numId w:val="10"/>
        </w:numPr>
        <w:overflowPunct w:val="0"/>
        <w:autoSpaceDE w:val="0"/>
        <w:autoSpaceDN w:val="0"/>
        <w:adjustRightInd w:val="0"/>
        <w:ind w:right="680"/>
        <w:rPr>
          <w:rFonts w:ascii="Times New Roman" w:hAnsi="Times New Roman" w:cs="Times New Roman"/>
          <w:sz w:val="24"/>
          <w:szCs w:val="24"/>
        </w:rPr>
      </w:pPr>
      <w:r w:rsidRPr="000318A6">
        <w:rPr>
          <w:rFonts w:ascii="Times New Roman" w:hAnsi="Times New Roman" w:cs="Times New Roman"/>
          <w:sz w:val="24"/>
          <w:szCs w:val="24"/>
        </w:rPr>
        <w:t xml:space="preserve">Next meetings:  </w:t>
      </w:r>
    </w:p>
    <w:p w14:paraId="309FB865" w14:textId="77777777" w:rsidR="009E451B" w:rsidRPr="000318A6" w:rsidRDefault="009E451B" w:rsidP="009E451B">
      <w:pPr>
        <w:pStyle w:val="ListParagraph"/>
        <w:widowControl w:val="0"/>
        <w:overflowPunct w:val="0"/>
        <w:autoSpaceDE w:val="0"/>
        <w:autoSpaceDN w:val="0"/>
        <w:adjustRightInd w:val="0"/>
        <w:ind w:right="680"/>
        <w:rPr>
          <w:rFonts w:ascii="Times New Roman" w:hAnsi="Times New Roman" w:cs="Times New Roman"/>
          <w:sz w:val="24"/>
          <w:szCs w:val="24"/>
        </w:rPr>
      </w:pPr>
    </w:p>
    <w:p w14:paraId="03ED3D94" w14:textId="77777777" w:rsidR="000318A6" w:rsidRDefault="009E451B" w:rsidP="009E451B">
      <w:pPr>
        <w:pStyle w:val="ListParagraph"/>
        <w:widowControl w:val="0"/>
        <w:numPr>
          <w:ilvl w:val="0"/>
          <w:numId w:val="8"/>
        </w:numPr>
        <w:overflowPunct w:val="0"/>
        <w:autoSpaceDE w:val="0"/>
        <w:autoSpaceDN w:val="0"/>
        <w:adjustRightInd w:val="0"/>
        <w:spacing w:after="0" w:line="240" w:lineRule="auto"/>
        <w:ind w:right="680"/>
        <w:rPr>
          <w:rFonts w:ascii="Times New Roman" w:hAnsi="Times New Roman" w:cs="Times New Roman"/>
          <w:sz w:val="24"/>
          <w:szCs w:val="24"/>
        </w:rPr>
      </w:pPr>
      <w:r w:rsidRPr="000318A6">
        <w:rPr>
          <w:rFonts w:ascii="Times New Roman" w:hAnsi="Times New Roman" w:cs="Times New Roman"/>
          <w:sz w:val="24"/>
          <w:szCs w:val="24"/>
        </w:rPr>
        <w:t xml:space="preserve">The next IWG-2 </w:t>
      </w:r>
      <w:r w:rsidR="00D61EA2" w:rsidRPr="000318A6">
        <w:rPr>
          <w:rFonts w:ascii="Times New Roman" w:hAnsi="Times New Roman" w:cs="Times New Roman"/>
          <w:sz w:val="24"/>
          <w:szCs w:val="24"/>
        </w:rPr>
        <w:t>meeting</w:t>
      </w:r>
      <w:r w:rsidR="00EC4490" w:rsidRPr="000318A6">
        <w:rPr>
          <w:rFonts w:ascii="Times New Roman" w:hAnsi="Times New Roman" w:cs="Times New Roman"/>
          <w:sz w:val="24"/>
          <w:szCs w:val="24"/>
        </w:rPr>
        <w:t>s</w:t>
      </w:r>
      <w:r w:rsidR="00D61EA2" w:rsidRPr="000318A6">
        <w:rPr>
          <w:rFonts w:ascii="Times New Roman" w:hAnsi="Times New Roman" w:cs="Times New Roman"/>
          <w:sz w:val="24"/>
          <w:szCs w:val="24"/>
        </w:rPr>
        <w:t xml:space="preserve"> </w:t>
      </w:r>
      <w:r w:rsidR="003158D7" w:rsidRPr="000318A6">
        <w:rPr>
          <w:rFonts w:ascii="Times New Roman" w:hAnsi="Times New Roman" w:cs="Times New Roman"/>
          <w:sz w:val="24"/>
          <w:szCs w:val="24"/>
        </w:rPr>
        <w:t xml:space="preserve">will be </w:t>
      </w:r>
      <w:r w:rsidR="000318A6">
        <w:rPr>
          <w:rFonts w:ascii="Times New Roman" w:hAnsi="Times New Roman" w:cs="Times New Roman"/>
          <w:sz w:val="24"/>
          <w:szCs w:val="24"/>
        </w:rPr>
        <w:t>held as follows:</w:t>
      </w:r>
    </w:p>
    <w:p w14:paraId="79D2DEC0" w14:textId="77777777" w:rsidR="000318A6" w:rsidRDefault="00EC4490" w:rsidP="000318A6">
      <w:pPr>
        <w:pStyle w:val="ListParagraph"/>
        <w:widowControl w:val="0"/>
        <w:numPr>
          <w:ilvl w:val="1"/>
          <w:numId w:val="8"/>
        </w:numPr>
        <w:overflowPunct w:val="0"/>
        <w:autoSpaceDE w:val="0"/>
        <w:autoSpaceDN w:val="0"/>
        <w:adjustRightInd w:val="0"/>
        <w:spacing w:after="0" w:line="240" w:lineRule="auto"/>
        <w:ind w:right="680"/>
        <w:rPr>
          <w:rFonts w:ascii="Times New Roman" w:hAnsi="Times New Roman" w:cs="Times New Roman"/>
          <w:sz w:val="24"/>
          <w:szCs w:val="24"/>
        </w:rPr>
      </w:pPr>
      <w:r w:rsidRPr="000318A6">
        <w:rPr>
          <w:rFonts w:ascii="Times New Roman" w:hAnsi="Times New Roman" w:cs="Times New Roman"/>
          <w:sz w:val="24"/>
          <w:szCs w:val="24"/>
        </w:rPr>
        <w:t>Wednesday, August 30</w:t>
      </w:r>
      <w:r w:rsidR="003158D7" w:rsidRPr="000318A6">
        <w:rPr>
          <w:rFonts w:ascii="Times New Roman" w:hAnsi="Times New Roman" w:cs="Times New Roman"/>
          <w:sz w:val="24"/>
          <w:szCs w:val="24"/>
        </w:rPr>
        <w:t xml:space="preserve"> 1-</w:t>
      </w:r>
      <w:r w:rsidRPr="000318A6">
        <w:rPr>
          <w:rFonts w:ascii="Times New Roman" w:hAnsi="Times New Roman" w:cs="Times New Roman"/>
          <w:sz w:val="24"/>
          <w:szCs w:val="24"/>
        </w:rPr>
        <w:t>3</w:t>
      </w:r>
      <w:r w:rsidR="003158D7" w:rsidRPr="000318A6">
        <w:rPr>
          <w:rFonts w:ascii="Times New Roman" w:hAnsi="Times New Roman" w:cs="Times New Roman"/>
          <w:sz w:val="24"/>
          <w:szCs w:val="24"/>
        </w:rPr>
        <w:t xml:space="preserve"> pm EDT</w:t>
      </w:r>
      <w:r w:rsidR="000318A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56B8447" w14:textId="77777777" w:rsidR="000318A6" w:rsidRDefault="00EC4490" w:rsidP="000318A6">
      <w:pPr>
        <w:pStyle w:val="ListParagraph"/>
        <w:widowControl w:val="0"/>
        <w:numPr>
          <w:ilvl w:val="1"/>
          <w:numId w:val="8"/>
        </w:numPr>
        <w:overflowPunct w:val="0"/>
        <w:autoSpaceDE w:val="0"/>
        <w:autoSpaceDN w:val="0"/>
        <w:adjustRightInd w:val="0"/>
        <w:spacing w:after="0" w:line="240" w:lineRule="auto"/>
        <w:ind w:right="680"/>
        <w:rPr>
          <w:rFonts w:ascii="Times New Roman" w:hAnsi="Times New Roman" w:cs="Times New Roman"/>
          <w:sz w:val="24"/>
          <w:szCs w:val="24"/>
        </w:rPr>
      </w:pPr>
      <w:r w:rsidRPr="000318A6">
        <w:rPr>
          <w:rFonts w:ascii="Times New Roman" w:hAnsi="Times New Roman" w:cs="Times New Roman"/>
          <w:sz w:val="24"/>
          <w:szCs w:val="24"/>
        </w:rPr>
        <w:t>Wednesday, September 13 1-3 pm EDT</w:t>
      </w:r>
      <w:r w:rsidR="003158D7" w:rsidRPr="000318A6">
        <w:rPr>
          <w:rFonts w:ascii="Times New Roman" w:hAnsi="Times New Roman" w:cs="Times New Roman"/>
          <w:sz w:val="24"/>
          <w:szCs w:val="24"/>
        </w:rPr>
        <w:t>.</w:t>
      </w:r>
      <w:r w:rsidRPr="000318A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BAEBA71" w14:textId="38BE7CB9" w:rsidR="009E451B" w:rsidRDefault="00EC4490" w:rsidP="000318A6">
      <w:pPr>
        <w:pStyle w:val="ListParagraph"/>
        <w:widowControl w:val="0"/>
        <w:numPr>
          <w:ilvl w:val="1"/>
          <w:numId w:val="8"/>
        </w:numPr>
        <w:overflowPunct w:val="0"/>
        <w:autoSpaceDE w:val="0"/>
        <w:autoSpaceDN w:val="0"/>
        <w:adjustRightInd w:val="0"/>
        <w:spacing w:after="0" w:line="240" w:lineRule="auto"/>
        <w:ind w:right="680"/>
        <w:rPr>
          <w:rFonts w:ascii="Times New Roman" w:hAnsi="Times New Roman" w:cs="Times New Roman"/>
          <w:sz w:val="24"/>
          <w:szCs w:val="24"/>
        </w:rPr>
      </w:pPr>
      <w:r w:rsidRPr="000318A6">
        <w:rPr>
          <w:rFonts w:ascii="Times New Roman" w:hAnsi="Times New Roman" w:cs="Times New Roman"/>
          <w:sz w:val="24"/>
          <w:szCs w:val="24"/>
        </w:rPr>
        <w:t>An additional meeting will be scheduled in October if necessary.</w:t>
      </w:r>
    </w:p>
    <w:p w14:paraId="7EC39274" w14:textId="59AB849F" w:rsidR="000318A6" w:rsidRPr="000318A6" w:rsidRDefault="000318A6" w:rsidP="000318A6">
      <w:pPr>
        <w:pStyle w:val="ListParagraph"/>
        <w:widowControl w:val="0"/>
        <w:numPr>
          <w:ilvl w:val="0"/>
          <w:numId w:val="8"/>
        </w:numPr>
        <w:overflowPunct w:val="0"/>
        <w:autoSpaceDE w:val="0"/>
        <w:autoSpaceDN w:val="0"/>
        <w:adjustRightInd w:val="0"/>
        <w:ind w:right="68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The next WAC meeting will be held on October 30, 2017.</w:t>
      </w:r>
    </w:p>
    <w:p w14:paraId="68CB221F" w14:textId="77777777" w:rsidR="00D61EA2" w:rsidRPr="000318A6" w:rsidRDefault="00D61EA2" w:rsidP="00C8024E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  <w:u w:val="single"/>
        </w:rPr>
      </w:pPr>
    </w:p>
    <w:p w14:paraId="77430D2B" w14:textId="77777777" w:rsidR="00F10243" w:rsidRPr="000318A6" w:rsidRDefault="009D5777" w:rsidP="00C8024E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</w:rPr>
      </w:pPr>
      <w:r w:rsidRPr="000318A6">
        <w:rPr>
          <w:rFonts w:ascii="Times New Roman" w:eastAsia="Times New Roman" w:hAnsi="Times New Roman" w:cs="Times New Roman"/>
          <w:u w:val="single"/>
        </w:rPr>
        <w:t>Documents Distributed</w:t>
      </w:r>
      <w:r w:rsidRPr="000318A6">
        <w:rPr>
          <w:rFonts w:ascii="Times New Roman" w:eastAsia="Times New Roman" w:hAnsi="Times New Roman" w:cs="Times New Roman"/>
        </w:rPr>
        <w:t xml:space="preserve">: </w:t>
      </w:r>
    </w:p>
    <w:p w14:paraId="47A5E766" w14:textId="415B69B3" w:rsidR="00934275" w:rsidRPr="000318A6" w:rsidRDefault="00934275" w:rsidP="00934275">
      <w:pPr>
        <w:tabs>
          <w:tab w:val="left" w:pos="-1440"/>
          <w:tab w:val="left" w:pos="-720"/>
          <w:tab w:val="left" w:pos="-360"/>
          <w:tab w:val="left" w:pos="0"/>
        </w:tabs>
        <w:suppressAutoHyphens/>
        <w:rPr>
          <w:rFonts w:ascii="Times New Roman" w:hAnsi="Times New Roman" w:cs="Times New Roman"/>
        </w:rPr>
      </w:pPr>
    </w:p>
    <w:p w14:paraId="76A8D8DA" w14:textId="0ADF1B1A" w:rsidR="00D61EA2" w:rsidRPr="000318A6" w:rsidRDefault="00D61EA2" w:rsidP="003158D7">
      <w:pPr>
        <w:tabs>
          <w:tab w:val="left" w:pos="-1440"/>
          <w:tab w:val="left" w:pos="-720"/>
          <w:tab w:val="left" w:pos="-360"/>
          <w:tab w:val="left" w:pos="0"/>
        </w:tabs>
        <w:suppressAutoHyphens/>
        <w:rPr>
          <w:rFonts w:ascii="Times New Roman" w:hAnsi="Times New Roman" w:cs="Times New Roman"/>
        </w:rPr>
      </w:pPr>
      <w:r w:rsidRPr="000318A6">
        <w:rPr>
          <w:rFonts w:ascii="Times New Roman" w:hAnsi="Times New Roman" w:cs="Times New Roman"/>
        </w:rPr>
        <w:t>IWG-2/033r1   AI 9.1/Issue 9.1.5 draft proposal</w:t>
      </w:r>
    </w:p>
    <w:p w14:paraId="167D42CC" w14:textId="6836449F" w:rsidR="00F000A7" w:rsidRPr="000318A6" w:rsidRDefault="00D61EA2" w:rsidP="00934275">
      <w:pPr>
        <w:rPr>
          <w:rFonts w:ascii="Times New Roman" w:hAnsi="Times New Roman" w:cs="Times New Roman"/>
        </w:rPr>
      </w:pPr>
      <w:r w:rsidRPr="000318A6">
        <w:rPr>
          <w:rFonts w:ascii="Times New Roman" w:hAnsi="Times New Roman" w:cs="Times New Roman"/>
        </w:rPr>
        <w:t>IWG-2/040</w:t>
      </w:r>
      <w:r w:rsidR="00EC4490" w:rsidRPr="000318A6">
        <w:rPr>
          <w:rFonts w:ascii="Times New Roman" w:hAnsi="Times New Roman" w:cs="Times New Roman"/>
        </w:rPr>
        <w:t>r2</w:t>
      </w:r>
      <w:r w:rsidRPr="000318A6">
        <w:rPr>
          <w:rFonts w:ascii="Times New Roman" w:hAnsi="Times New Roman" w:cs="Times New Roman"/>
        </w:rPr>
        <w:tab/>
        <w:t>AI 9.1/Issue 9.1.5 draft proposal (#2)</w:t>
      </w:r>
      <w:r w:rsidR="00F000A7" w:rsidRPr="000318A6">
        <w:rPr>
          <w:rFonts w:ascii="Times New Roman" w:hAnsi="Times New Roman" w:cs="Times New Roman"/>
        </w:rPr>
        <w:t xml:space="preserve"> </w:t>
      </w:r>
      <w:r w:rsidR="003158D7" w:rsidRPr="000318A6">
        <w:rPr>
          <w:rFonts w:ascii="Times New Roman" w:hAnsi="Times New Roman" w:cs="Times New Roman"/>
        </w:rPr>
        <w:t xml:space="preserve"> </w:t>
      </w:r>
    </w:p>
    <w:p w14:paraId="096ECDC0" w14:textId="7AD7F093" w:rsidR="00FD35CF" w:rsidRPr="000318A6" w:rsidRDefault="00FD35CF" w:rsidP="00934275">
      <w:pPr>
        <w:rPr>
          <w:rFonts w:ascii="Times New Roman" w:hAnsi="Times New Roman" w:cs="Times New Roman"/>
        </w:rPr>
      </w:pPr>
      <w:r w:rsidRPr="000318A6">
        <w:rPr>
          <w:rFonts w:ascii="Times New Roman" w:hAnsi="Times New Roman" w:cs="Times New Roman"/>
        </w:rPr>
        <w:t>IWG-2/041</w:t>
      </w:r>
      <w:r w:rsidRPr="000318A6">
        <w:rPr>
          <w:rFonts w:ascii="Times New Roman" w:hAnsi="Times New Roman" w:cs="Times New Roman"/>
        </w:rPr>
        <w:tab/>
        <w:t>AI 9.1/Issue 9.1.1</w:t>
      </w:r>
    </w:p>
    <w:p w14:paraId="4E2D0006" w14:textId="6508B932" w:rsidR="003158D7" w:rsidRPr="000318A6" w:rsidRDefault="003158D7" w:rsidP="003158D7">
      <w:pPr>
        <w:tabs>
          <w:tab w:val="left" w:pos="-1440"/>
          <w:tab w:val="left" w:pos="-720"/>
          <w:tab w:val="left" w:pos="-360"/>
          <w:tab w:val="left" w:pos="0"/>
        </w:tabs>
        <w:suppressAutoHyphens/>
        <w:rPr>
          <w:rFonts w:ascii="Times New Roman" w:hAnsi="Times New Roman" w:cs="Times New Roman"/>
        </w:rPr>
      </w:pPr>
      <w:r w:rsidRPr="000318A6">
        <w:rPr>
          <w:rFonts w:ascii="Times New Roman" w:hAnsi="Times New Roman" w:cs="Times New Roman"/>
        </w:rPr>
        <w:t>IWG-2/04</w:t>
      </w:r>
      <w:r w:rsidR="00EC4490" w:rsidRPr="000318A6">
        <w:rPr>
          <w:rFonts w:ascii="Times New Roman" w:hAnsi="Times New Roman" w:cs="Times New Roman"/>
        </w:rPr>
        <w:t>4r1</w:t>
      </w:r>
      <w:r w:rsidRPr="000318A6">
        <w:rPr>
          <w:rFonts w:ascii="Times New Roman" w:hAnsi="Times New Roman" w:cs="Times New Roman"/>
        </w:rPr>
        <w:tab/>
        <w:t>Meeting 1</w:t>
      </w:r>
      <w:r w:rsidR="00EC4490" w:rsidRPr="000318A6">
        <w:rPr>
          <w:rFonts w:ascii="Times New Roman" w:hAnsi="Times New Roman" w:cs="Times New Roman"/>
        </w:rPr>
        <w:t>1</w:t>
      </w:r>
      <w:r w:rsidRPr="000318A6">
        <w:rPr>
          <w:rFonts w:ascii="Times New Roman" w:hAnsi="Times New Roman" w:cs="Times New Roman"/>
        </w:rPr>
        <w:t xml:space="preserve"> minutes   </w:t>
      </w:r>
    </w:p>
    <w:p w14:paraId="2C1F7735" w14:textId="195E1CA9" w:rsidR="003158D7" w:rsidRPr="000318A6" w:rsidRDefault="003158D7" w:rsidP="003158D7">
      <w:pPr>
        <w:rPr>
          <w:rFonts w:ascii="Times New Roman" w:hAnsi="Times New Roman" w:cs="Times New Roman"/>
        </w:rPr>
      </w:pPr>
      <w:r w:rsidRPr="000318A6">
        <w:rPr>
          <w:rFonts w:ascii="Times New Roman" w:hAnsi="Times New Roman" w:cs="Times New Roman"/>
        </w:rPr>
        <w:t>IWG-2/04</w:t>
      </w:r>
      <w:r w:rsidR="00EC4490" w:rsidRPr="000318A6">
        <w:rPr>
          <w:rFonts w:ascii="Times New Roman" w:hAnsi="Times New Roman" w:cs="Times New Roman"/>
        </w:rPr>
        <w:t>5</w:t>
      </w:r>
      <w:r w:rsidRPr="000318A6">
        <w:rPr>
          <w:rFonts w:ascii="Times New Roman" w:hAnsi="Times New Roman" w:cs="Times New Roman"/>
        </w:rPr>
        <w:tab/>
        <w:t>Meeting 1</w:t>
      </w:r>
      <w:r w:rsidR="00EC4490" w:rsidRPr="000318A6">
        <w:rPr>
          <w:rFonts w:ascii="Times New Roman" w:hAnsi="Times New Roman" w:cs="Times New Roman"/>
        </w:rPr>
        <w:t>2</w:t>
      </w:r>
      <w:r w:rsidRPr="000318A6">
        <w:rPr>
          <w:rFonts w:ascii="Times New Roman" w:hAnsi="Times New Roman" w:cs="Times New Roman"/>
        </w:rPr>
        <w:t xml:space="preserve"> agenda</w:t>
      </w:r>
    </w:p>
    <w:p w14:paraId="4E0EC55B" w14:textId="77777777" w:rsidR="00D61EA2" w:rsidRPr="000318A6" w:rsidRDefault="00D61EA2" w:rsidP="00C8024E">
      <w:pPr>
        <w:rPr>
          <w:rFonts w:ascii="Times New Roman" w:hAnsi="Times New Roman" w:cs="Times New Roman"/>
        </w:rPr>
      </w:pPr>
    </w:p>
    <w:p w14:paraId="6929674E" w14:textId="77777777" w:rsidR="004155C9" w:rsidRPr="000318A6" w:rsidRDefault="009D5777" w:rsidP="00C8024E">
      <w:pPr>
        <w:rPr>
          <w:rFonts w:ascii="Times New Roman" w:eastAsia="Times New Roman" w:hAnsi="Times New Roman" w:cs="Times New Roman"/>
        </w:rPr>
      </w:pPr>
      <w:r w:rsidRPr="000318A6">
        <w:rPr>
          <w:rFonts w:ascii="Times New Roman" w:eastAsia="Times New Roman" w:hAnsi="Times New Roman" w:cs="Times New Roman"/>
          <w:u w:val="single"/>
        </w:rPr>
        <w:t>Public Participation Statement</w:t>
      </w:r>
      <w:r w:rsidRPr="000318A6">
        <w:rPr>
          <w:rFonts w:ascii="Times New Roman" w:eastAsia="Times New Roman" w:hAnsi="Times New Roman" w:cs="Times New Roman"/>
        </w:rPr>
        <w:t>:</w:t>
      </w:r>
    </w:p>
    <w:p w14:paraId="746D1DB5" w14:textId="77777777" w:rsidR="004155C9" w:rsidRPr="000318A6" w:rsidRDefault="004155C9" w:rsidP="00C8024E">
      <w:pPr>
        <w:widowControl w:val="0"/>
        <w:overflowPunct w:val="0"/>
        <w:autoSpaceDE w:val="0"/>
        <w:autoSpaceDN w:val="0"/>
        <w:adjustRightInd w:val="0"/>
        <w:ind w:firstLine="1408"/>
        <w:rPr>
          <w:rFonts w:ascii="Times New Roman" w:eastAsia="Times New Roman" w:hAnsi="Times New Roman" w:cs="Times New Roman"/>
        </w:rPr>
      </w:pPr>
    </w:p>
    <w:p w14:paraId="1919AB0F" w14:textId="68834EE3" w:rsidR="00F10243" w:rsidRPr="000318A6" w:rsidRDefault="004155C9" w:rsidP="00EF111F">
      <w:pPr>
        <w:rPr>
          <w:rFonts w:ascii="Times New Roman" w:eastAsia="Times New Roman" w:hAnsi="Times New Roman" w:cs="Times New Roman"/>
        </w:rPr>
      </w:pPr>
      <w:r w:rsidRPr="000318A6">
        <w:rPr>
          <w:rFonts w:ascii="Times New Roman" w:eastAsia="Times New Roman" w:hAnsi="Times New Roman" w:cs="Times New Roman"/>
        </w:rPr>
        <w:t>M</w:t>
      </w:r>
      <w:r w:rsidR="009D5777" w:rsidRPr="000318A6">
        <w:rPr>
          <w:rFonts w:ascii="Times New Roman" w:eastAsia="Times New Roman" w:hAnsi="Times New Roman" w:cs="Times New Roman"/>
        </w:rPr>
        <w:t xml:space="preserve">eeting </w:t>
      </w:r>
      <w:r w:rsidRPr="000318A6">
        <w:rPr>
          <w:rFonts w:ascii="Times New Roman" w:eastAsia="Times New Roman" w:hAnsi="Times New Roman" w:cs="Times New Roman"/>
        </w:rPr>
        <w:t>IWG-2</w:t>
      </w:r>
      <w:r w:rsidR="009D5777" w:rsidRPr="000318A6">
        <w:rPr>
          <w:rFonts w:ascii="Times New Roman" w:eastAsia="Times New Roman" w:hAnsi="Times New Roman" w:cs="Times New Roman"/>
        </w:rPr>
        <w:t>/</w:t>
      </w:r>
      <w:r w:rsidR="00E853DC" w:rsidRPr="000318A6">
        <w:rPr>
          <w:rFonts w:ascii="Times New Roman" w:eastAsia="Times New Roman" w:hAnsi="Times New Roman" w:cs="Times New Roman"/>
        </w:rPr>
        <w:t>12</w:t>
      </w:r>
      <w:r w:rsidR="00D00080" w:rsidRPr="000318A6">
        <w:rPr>
          <w:rFonts w:ascii="Times New Roman" w:eastAsia="Times New Roman" w:hAnsi="Times New Roman" w:cs="Times New Roman"/>
        </w:rPr>
        <w:t xml:space="preserve"> (</w:t>
      </w:r>
      <w:r w:rsidR="00E853DC" w:rsidRPr="000318A6">
        <w:rPr>
          <w:rFonts w:ascii="Times New Roman" w:eastAsia="Times New Roman" w:hAnsi="Times New Roman" w:cs="Times New Roman"/>
        </w:rPr>
        <w:t>19</w:t>
      </w:r>
      <w:r w:rsidR="003158D7" w:rsidRPr="000318A6">
        <w:rPr>
          <w:rFonts w:ascii="Times New Roman" w:eastAsia="Times New Roman" w:hAnsi="Times New Roman" w:cs="Times New Roman"/>
        </w:rPr>
        <w:t>.06</w:t>
      </w:r>
      <w:r w:rsidR="00CF07B2" w:rsidRPr="000318A6">
        <w:rPr>
          <w:rFonts w:ascii="Times New Roman" w:eastAsia="Times New Roman" w:hAnsi="Times New Roman" w:cs="Times New Roman"/>
        </w:rPr>
        <w:t>.2017</w:t>
      </w:r>
      <w:r w:rsidR="00D00080" w:rsidRPr="000318A6">
        <w:rPr>
          <w:rFonts w:ascii="Times New Roman" w:eastAsia="Times New Roman" w:hAnsi="Times New Roman" w:cs="Times New Roman"/>
        </w:rPr>
        <w:t>)</w:t>
      </w:r>
      <w:r w:rsidR="009D5777" w:rsidRPr="000318A6">
        <w:rPr>
          <w:rFonts w:ascii="Times New Roman" w:eastAsia="Times New Roman" w:hAnsi="Times New Roman" w:cs="Times New Roman"/>
        </w:rPr>
        <w:t xml:space="preserve"> was open to the public</w:t>
      </w:r>
      <w:r w:rsidR="00D00080" w:rsidRPr="000318A6">
        <w:rPr>
          <w:rFonts w:ascii="Times New Roman" w:eastAsia="Times New Roman" w:hAnsi="Times New Roman" w:cs="Times New Roman"/>
        </w:rPr>
        <w:t xml:space="preserve"> (</w:t>
      </w:r>
      <w:hyperlink r:id="rId8" w:history="1">
        <w:r w:rsidR="009B5317" w:rsidRPr="000318A6">
          <w:rPr>
            <w:rStyle w:val="Hyperlink"/>
            <w:rFonts w:ascii="Times New Roman" w:hAnsi="Times New Roman" w:cs="Times New Roman"/>
          </w:rPr>
          <w:t>DA 17-558</w:t>
        </w:r>
      </w:hyperlink>
      <w:r w:rsidR="00D00080" w:rsidRPr="000318A6">
        <w:rPr>
          <w:rFonts w:ascii="Times New Roman" w:eastAsia="Times New Roman" w:hAnsi="Times New Roman" w:cs="Times New Roman"/>
        </w:rPr>
        <w:t xml:space="preserve">) </w:t>
      </w:r>
      <w:r w:rsidR="009D5777" w:rsidRPr="000318A6">
        <w:rPr>
          <w:rFonts w:ascii="Times New Roman" w:eastAsia="Times New Roman" w:hAnsi="Times New Roman" w:cs="Times New Roman"/>
        </w:rPr>
        <w:t>and</w:t>
      </w:r>
      <w:r w:rsidRPr="000318A6">
        <w:rPr>
          <w:rFonts w:ascii="Times New Roman" w:eastAsia="Times New Roman" w:hAnsi="Times New Roman" w:cs="Times New Roman"/>
        </w:rPr>
        <w:t xml:space="preserve"> had </w:t>
      </w:r>
      <w:r w:rsidR="007B4C0D" w:rsidRPr="000318A6">
        <w:rPr>
          <w:rFonts w:ascii="Times New Roman" w:eastAsia="Times New Roman" w:hAnsi="Times New Roman" w:cs="Times New Roman"/>
        </w:rPr>
        <w:t>1</w:t>
      </w:r>
      <w:r w:rsidR="001C5897" w:rsidRPr="000318A6">
        <w:rPr>
          <w:rFonts w:ascii="Times New Roman" w:eastAsia="Times New Roman" w:hAnsi="Times New Roman" w:cs="Times New Roman"/>
        </w:rPr>
        <w:t>7</w:t>
      </w:r>
      <w:r w:rsidR="0097760F" w:rsidRPr="000318A6">
        <w:rPr>
          <w:rFonts w:ascii="Times New Roman" w:eastAsia="Times New Roman" w:hAnsi="Times New Roman" w:cs="Times New Roman"/>
        </w:rPr>
        <w:t xml:space="preserve"> </w:t>
      </w:r>
      <w:r w:rsidR="00D00080" w:rsidRPr="000318A6">
        <w:rPr>
          <w:rFonts w:ascii="Times New Roman" w:eastAsia="Times New Roman" w:hAnsi="Times New Roman" w:cs="Times New Roman"/>
        </w:rPr>
        <w:t xml:space="preserve">members, </w:t>
      </w:r>
      <w:r w:rsidR="00E853DC" w:rsidRPr="000318A6">
        <w:rPr>
          <w:rFonts w:ascii="Times New Roman" w:eastAsia="Times New Roman" w:hAnsi="Times New Roman" w:cs="Times New Roman"/>
        </w:rPr>
        <w:t>10</w:t>
      </w:r>
      <w:r w:rsidR="0097760F" w:rsidRPr="000318A6">
        <w:rPr>
          <w:rFonts w:ascii="Times New Roman" w:eastAsia="Times New Roman" w:hAnsi="Times New Roman" w:cs="Times New Roman"/>
        </w:rPr>
        <w:t xml:space="preserve"> </w:t>
      </w:r>
      <w:r w:rsidR="00312254" w:rsidRPr="000318A6">
        <w:rPr>
          <w:rFonts w:ascii="Times New Roman" w:eastAsia="Times New Roman" w:hAnsi="Times New Roman" w:cs="Times New Roman"/>
        </w:rPr>
        <w:t>observers</w:t>
      </w:r>
      <w:r w:rsidR="00857DB4" w:rsidRPr="000318A6">
        <w:rPr>
          <w:rFonts w:ascii="Times New Roman" w:eastAsia="Times New Roman" w:hAnsi="Times New Roman" w:cs="Times New Roman"/>
        </w:rPr>
        <w:t>,</w:t>
      </w:r>
      <w:r w:rsidR="000168A8" w:rsidRPr="000318A6">
        <w:rPr>
          <w:rFonts w:ascii="Times New Roman" w:eastAsia="Times New Roman" w:hAnsi="Times New Roman" w:cs="Times New Roman"/>
        </w:rPr>
        <w:t xml:space="preserve"> </w:t>
      </w:r>
      <w:r w:rsidR="00FA59F2" w:rsidRPr="000318A6">
        <w:rPr>
          <w:rFonts w:ascii="Times New Roman" w:eastAsia="Times New Roman" w:hAnsi="Times New Roman" w:cs="Times New Roman"/>
        </w:rPr>
        <w:t xml:space="preserve">2 IWG-2 officials and </w:t>
      </w:r>
      <w:r w:rsidR="001C5897" w:rsidRPr="000318A6">
        <w:rPr>
          <w:rFonts w:ascii="Times New Roman" w:eastAsia="Times New Roman" w:hAnsi="Times New Roman" w:cs="Times New Roman"/>
        </w:rPr>
        <w:t>2</w:t>
      </w:r>
      <w:r w:rsidR="00D61EA2" w:rsidRPr="000318A6">
        <w:rPr>
          <w:rFonts w:ascii="Times New Roman" w:eastAsia="Times New Roman" w:hAnsi="Times New Roman" w:cs="Times New Roman"/>
        </w:rPr>
        <w:t xml:space="preserve"> FCC e</w:t>
      </w:r>
      <w:r w:rsidR="00FA59F2" w:rsidRPr="000318A6">
        <w:rPr>
          <w:rFonts w:ascii="Times New Roman" w:eastAsia="Times New Roman" w:hAnsi="Times New Roman" w:cs="Times New Roman"/>
        </w:rPr>
        <w:t xml:space="preserve">mployee </w:t>
      </w:r>
      <w:r w:rsidR="00F000A7" w:rsidRPr="000318A6">
        <w:rPr>
          <w:rFonts w:ascii="Times New Roman" w:eastAsia="Times New Roman" w:hAnsi="Times New Roman" w:cs="Times New Roman"/>
        </w:rPr>
        <w:t>in attendance.</w:t>
      </w:r>
    </w:p>
    <w:p w14:paraId="463D48F5" w14:textId="77777777" w:rsidR="007B4C0D" w:rsidRPr="000318A6" w:rsidRDefault="007B4C0D" w:rsidP="00EF111F">
      <w:pPr>
        <w:rPr>
          <w:rFonts w:ascii="Times New Roman" w:hAnsi="Times New Roman" w:cs="Times New Roman"/>
        </w:rPr>
      </w:pPr>
    </w:p>
    <w:p w14:paraId="08C40D22" w14:textId="7771C4CE" w:rsidR="00F10243" w:rsidRPr="000318A6" w:rsidRDefault="00F000A7" w:rsidP="00F000A7">
      <w:pPr>
        <w:widowControl w:val="0"/>
        <w:tabs>
          <w:tab w:val="left" w:pos="6263"/>
        </w:tabs>
        <w:autoSpaceDE w:val="0"/>
        <w:autoSpaceDN w:val="0"/>
        <w:adjustRightInd w:val="0"/>
        <w:rPr>
          <w:rFonts w:ascii="Times New Roman" w:eastAsia="Times New Roman" w:hAnsi="Times New Roman" w:cs="Times New Roman"/>
        </w:rPr>
      </w:pPr>
      <w:r w:rsidRPr="000318A6">
        <w:rPr>
          <w:rFonts w:ascii="Times New Roman" w:eastAsia="Times New Roman" w:hAnsi="Times New Roman" w:cs="Times New Roman"/>
        </w:rPr>
        <w:tab/>
      </w:r>
    </w:p>
    <w:p w14:paraId="683B1FF4" w14:textId="519C05F6" w:rsidR="00F10243" w:rsidRPr="000318A6" w:rsidRDefault="009D5777" w:rsidP="00C8024E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</w:rPr>
      </w:pPr>
      <w:r w:rsidRPr="000318A6">
        <w:rPr>
          <w:rFonts w:ascii="Times New Roman" w:eastAsia="Times New Roman" w:hAnsi="Times New Roman" w:cs="Times New Roman"/>
          <w:u w:val="single"/>
        </w:rPr>
        <w:t>Author</w:t>
      </w:r>
      <w:r w:rsidRPr="000318A6">
        <w:rPr>
          <w:rFonts w:ascii="Times New Roman" w:eastAsia="Times New Roman" w:hAnsi="Times New Roman" w:cs="Times New Roman"/>
        </w:rPr>
        <w:t>:</w:t>
      </w:r>
    </w:p>
    <w:p w14:paraId="052D7B62" w14:textId="2A365D14" w:rsidR="00663490" w:rsidRPr="000318A6" w:rsidRDefault="00E853DC" w:rsidP="000A1BD9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</w:rPr>
      </w:pPr>
      <w:r w:rsidRPr="000318A6">
        <w:rPr>
          <w:rFonts w:ascii="Times New Roman" w:eastAsia="Times New Roman" w:hAnsi="Times New Roman" w:cs="Times New Roman"/>
        </w:rPr>
        <w:t>Tricia Paoletta</w:t>
      </w:r>
      <w:r w:rsidR="00E40497" w:rsidRPr="000318A6">
        <w:rPr>
          <w:rFonts w:ascii="Times New Roman" w:eastAsia="Times New Roman" w:hAnsi="Times New Roman" w:cs="Times New Roman"/>
        </w:rPr>
        <w:t xml:space="preserve"> </w:t>
      </w:r>
      <w:r w:rsidR="004155C9" w:rsidRPr="000318A6">
        <w:rPr>
          <w:rFonts w:ascii="Times New Roman" w:eastAsia="Times New Roman" w:hAnsi="Times New Roman" w:cs="Times New Roman"/>
        </w:rPr>
        <w:t>prepared these minutes.</w:t>
      </w:r>
      <w:r w:rsidR="000A1BD9" w:rsidRPr="000318A6">
        <w:rPr>
          <w:rFonts w:ascii="Times New Roman" w:eastAsia="Times New Roman" w:hAnsi="Times New Roman" w:cs="Times New Roman"/>
        </w:rPr>
        <w:t xml:space="preserve"> </w:t>
      </w:r>
    </w:p>
    <w:p w14:paraId="3A8FDF67" w14:textId="23BC1834" w:rsidR="00D00080" w:rsidRPr="000318A6" w:rsidRDefault="00A36466" w:rsidP="00C8024E">
      <w:pPr>
        <w:rPr>
          <w:rFonts w:ascii="Times New Roman" w:hAnsi="Times New Roman" w:cs="Times New Roman"/>
          <w:b/>
        </w:rPr>
      </w:pPr>
      <w:r w:rsidRPr="000318A6">
        <w:rPr>
          <w:rFonts w:ascii="Times New Roman" w:hAnsi="Times New Roman" w:cs="Times New Roman"/>
          <w:b/>
        </w:rPr>
        <w:t xml:space="preserve">Appendix A:  </w:t>
      </w:r>
      <w:r w:rsidR="00AE00EE" w:rsidRPr="000318A6">
        <w:rPr>
          <w:rFonts w:ascii="Times New Roman" w:hAnsi="Times New Roman" w:cs="Times New Roman"/>
          <w:b/>
        </w:rPr>
        <w:t xml:space="preserve">Additional </w:t>
      </w:r>
      <w:r w:rsidR="00D00080" w:rsidRPr="000318A6">
        <w:rPr>
          <w:rFonts w:ascii="Times New Roman" w:hAnsi="Times New Roman" w:cs="Times New Roman"/>
          <w:b/>
        </w:rPr>
        <w:t>Attendees at</w:t>
      </w:r>
      <w:r w:rsidR="00E853DC" w:rsidRPr="000318A6">
        <w:rPr>
          <w:rFonts w:ascii="Times New Roman" w:eastAsia="Times New Roman" w:hAnsi="Times New Roman" w:cs="Times New Roman"/>
          <w:b/>
        </w:rPr>
        <w:t xml:space="preserve"> June 19</w:t>
      </w:r>
      <w:r w:rsidR="00CF07B2" w:rsidRPr="000318A6">
        <w:rPr>
          <w:rFonts w:ascii="Times New Roman" w:eastAsia="Times New Roman" w:hAnsi="Times New Roman" w:cs="Times New Roman"/>
          <w:b/>
        </w:rPr>
        <w:t>, 2017</w:t>
      </w:r>
      <w:r w:rsidR="00CC6162" w:rsidRPr="000318A6">
        <w:rPr>
          <w:rFonts w:ascii="Times New Roman" w:eastAsia="Times New Roman" w:hAnsi="Times New Roman" w:cs="Times New Roman"/>
        </w:rPr>
        <w:t xml:space="preserve"> </w:t>
      </w:r>
      <w:r w:rsidR="00D00080" w:rsidRPr="000318A6">
        <w:rPr>
          <w:rFonts w:ascii="Times New Roman" w:hAnsi="Times New Roman" w:cs="Times New Roman"/>
          <w:b/>
        </w:rPr>
        <w:t>meeting of IWG-2</w:t>
      </w:r>
    </w:p>
    <w:p w14:paraId="3C7A4EA8" w14:textId="77777777" w:rsidR="00F314B0" w:rsidRPr="000318A6" w:rsidRDefault="00F314B0" w:rsidP="00C8024E">
      <w:pPr>
        <w:rPr>
          <w:rFonts w:ascii="Times New Roman" w:hAnsi="Times New Roman" w:cs="Times New Roman"/>
        </w:rPr>
      </w:pPr>
    </w:p>
    <w:p w14:paraId="3B284D83" w14:textId="77777777" w:rsidR="00AB2DC9" w:rsidRPr="000318A6" w:rsidRDefault="00AB2DC9" w:rsidP="00C8024E">
      <w:pPr>
        <w:rPr>
          <w:rFonts w:ascii="Times New Roman" w:hAnsi="Times New Roman" w:cs="Times New Roman"/>
          <w:b/>
          <w:u w:val="single"/>
        </w:rPr>
      </w:pPr>
      <w:r w:rsidRPr="000318A6">
        <w:rPr>
          <w:rFonts w:ascii="Times New Roman" w:hAnsi="Times New Roman" w:cs="Times New Roman"/>
          <w:b/>
          <w:u w:val="single"/>
        </w:rPr>
        <w:t>Members</w:t>
      </w: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88"/>
        <w:gridCol w:w="4230"/>
      </w:tblGrid>
      <w:tr w:rsidR="009E451B" w:rsidRPr="000318A6" w14:paraId="3E65B0C6" w14:textId="77777777" w:rsidTr="00C66CDF">
        <w:trPr>
          <w:tblHeader/>
        </w:trPr>
        <w:tc>
          <w:tcPr>
            <w:tcW w:w="5688" w:type="dxa"/>
          </w:tcPr>
          <w:p w14:paraId="1154DD0C" w14:textId="77777777" w:rsidR="009E451B" w:rsidRPr="000318A6" w:rsidRDefault="009E451B" w:rsidP="00C66CD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318A6">
              <w:rPr>
                <w:rFonts w:ascii="Times New Roman" w:hAnsi="Times New Roman" w:cs="Times New Roman"/>
                <w:b/>
              </w:rPr>
              <w:t>Organization</w:t>
            </w:r>
          </w:p>
        </w:tc>
        <w:tc>
          <w:tcPr>
            <w:tcW w:w="4230" w:type="dxa"/>
            <w:shd w:val="clear" w:color="auto" w:fill="auto"/>
          </w:tcPr>
          <w:p w14:paraId="7FB0D844" w14:textId="77777777" w:rsidR="009E451B" w:rsidRPr="000318A6" w:rsidRDefault="009E451B" w:rsidP="00C66CDF">
            <w:pPr>
              <w:jc w:val="center"/>
              <w:rPr>
                <w:rFonts w:ascii="Times New Roman" w:hAnsi="Times New Roman" w:cs="Times New Roman"/>
                <w:b/>
                <w:noProof/>
              </w:rPr>
            </w:pPr>
            <w:r w:rsidRPr="000318A6">
              <w:rPr>
                <w:rFonts w:ascii="Times New Roman" w:hAnsi="Times New Roman" w:cs="Times New Roman"/>
                <w:b/>
                <w:noProof/>
              </w:rPr>
              <w:t>Member Name</w:t>
            </w:r>
          </w:p>
        </w:tc>
      </w:tr>
      <w:tr w:rsidR="00D41D9B" w:rsidRPr="000318A6" w14:paraId="3D84BF33" w14:textId="77777777" w:rsidTr="00C66CDF">
        <w:tc>
          <w:tcPr>
            <w:tcW w:w="5688" w:type="dxa"/>
          </w:tcPr>
          <w:p w14:paraId="116FE270" w14:textId="57A70D40" w:rsidR="00D41D9B" w:rsidRPr="000318A6" w:rsidRDefault="00D41D9B" w:rsidP="00D41D9B">
            <w:pPr>
              <w:rPr>
                <w:rFonts w:ascii="Times New Roman" w:hAnsi="Times New Roman" w:cs="Times New Roman"/>
                <w:noProof/>
              </w:rPr>
            </w:pPr>
            <w:r w:rsidRPr="000318A6">
              <w:rPr>
                <w:rFonts w:ascii="Times New Roman" w:hAnsi="Times New Roman" w:cs="Times New Roman"/>
                <w:noProof/>
              </w:rPr>
              <w:t>AT&amp;T</w:t>
            </w:r>
          </w:p>
        </w:tc>
        <w:tc>
          <w:tcPr>
            <w:tcW w:w="4230" w:type="dxa"/>
            <w:shd w:val="clear" w:color="auto" w:fill="auto"/>
          </w:tcPr>
          <w:p w14:paraId="0C4E93B2" w14:textId="3EB42A64" w:rsidR="00D41D9B" w:rsidRPr="000318A6" w:rsidRDefault="00D41D9B" w:rsidP="00D41D9B">
            <w:pPr>
              <w:rPr>
                <w:rFonts w:ascii="Times New Roman" w:hAnsi="Times New Roman" w:cs="Times New Roman"/>
                <w:noProof/>
              </w:rPr>
            </w:pPr>
            <w:r w:rsidRPr="000318A6">
              <w:rPr>
                <w:rFonts w:ascii="Times New Roman" w:hAnsi="Times New Roman" w:cs="Times New Roman"/>
                <w:noProof/>
              </w:rPr>
              <w:t>Stephen Blust</w:t>
            </w:r>
          </w:p>
        </w:tc>
      </w:tr>
      <w:tr w:rsidR="009E451B" w:rsidRPr="000318A6" w14:paraId="6E6739E5" w14:textId="77777777" w:rsidTr="00C66CDF">
        <w:tc>
          <w:tcPr>
            <w:tcW w:w="5688" w:type="dxa"/>
          </w:tcPr>
          <w:p w14:paraId="3CD498DD" w14:textId="73A46E93" w:rsidR="009E451B" w:rsidRPr="000318A6" w:rsidRDefault="00EC4490" w:rsidP="00C66CDF">
            <w:pPr>
              <w:rPr>
                <w:rFonts w:ascii="Times New Roman" w:hAnsi="Times New Roman" w:cs="Times New Roman"/>
                <w:noProof/>
              </w:rPr>
            </w:pPr>
            <w:r w:rsidRPr="000318A6">
              <w:rPr>
                <w:rFonts w:ascii="Times New Roman" w:hAnsi="Times New Roman" w:cs="Times New Roman"/>
                <w:noProof/>
              </w:rPr>
              <w:t>ASRI</w:t>
            </w:r>
          </w:p>
        </w:tc>
        <w:tc>
          <w:tcPr>
            <w:tcW w:w="4230" w:type="dxa"/>
            <w:shd w:val="clear" w:color="auto" w:fill="auto"/>
          </w:tcPr>
          <w:p w14:paraId="42F93B5D" w14:textId="74DCCCB9" w:rsidR="009E451B" w:rsidRPr="000318A6" w:rsidRDefault="00EC4490" w:rsidP="00C66CDF">
            <w:pPr>
              <w:rPr>
                <w:rFonts w:ascii="Times New Roman" w:hAnsi="Times New Roman" w:cs="Times New Roman"/>
                <w:noProof/>
              </w:rPr>
            </w:pPr>
            <w:r w:rsidRPr="000318A6">
              <w:rPr>
                <w:rFonts w:ascii="Times New Roman" w:hAnsi="Times New Roman" w:cs="Times New Roman"/>
                <w:noProof/>
              </w:rPr>
              <w:t>Gregory Baker</w:t>
            </w:r>
          </w:p>
        </w:tc>
      </w:tr>
      <w:tr w:rsidR="00200AAA" w:rsidRPr="000318A6" w14:paraId="46C8F6B6" w14:textId="77777777" w:rsidTr="00C66CDF">
        <w:tc>
          <w:tcPr>
            <w:tcW w:w="5688" w:type="dxa"/>
          </w:tcPr>
          <w:p w14:paraId="55615AEF" w14:textId="26AD76B1" w:rsidR="00200AAA" w:rsidRPr="000318A6" w:rsidRDefault="00200AAA" w:rsidP="00C66CDF">
            <w:pPr>
              <w:rPr>
                <w:rFonts w:ascii="Times New Roman" w:hAnsi="Times New Roman" w:cs="Times New Roman"/>
                <w:noProof/>
              </w:rPr>
            </w:pPr>
            <w:r w:rsidRPr="000318A6">
              <w:rPr>
                <w:rFonts w:ascii="Times New Roman" w:hAnsi="Times New Roman" w:cs="Times New Roman"/>
                <w:noProof/>
              </w:rPr>
              <w:t>Cisco</w:t>
            </w:r>
          </w:p>
        </w:tc>
        <w:tc>
          <w:tcPr>
            <w:tcW w:w="4230" w:type="dxa"/>
            <w:shd w:val="clear" w:color="auto" w:fill="auto"/>
          </w:tcPr>
          <w:p w14:paraId="12EA6FA0" w14:textId="67AF1E38" w:rsidR="00200AAA" w:rsidRPr="000318A6" w:rsidRDefault="00200AAA" w:rsidP="00C66CDF">
            <w:pPr>
              <w:rPr>
                <w:rFonts w:ascii="Times New Roman" w:hAnsi="Times New Roman" w:cs="Times New Roman"/>
                <w:noProof/>
              </w:rPr>
            </w:pPr>
            <w:r w:rsidRPr="000318A6">
              <w:rPr>
                <w:rFonts w:ascii="Times New Roman" w:hAnsi="Times New Roman" w:cs="Times New Roman"/>
                <w:noProof/>
              </w:rPr>
              <w:t>Dave Case</w:t>
            </w:r>
          </w:p>
        </w:tc>
      </w:tr>
      <w:tr w:rsidR="00E853DC" w:rsidRPr="000318A6" w14:paraId="131E652B" w14:textId="77777777" w:rsidTr="00C66CDF">
        <w:tc>
          <w:tcPr>
            <w:tcW w:w="5688" w:type="dxa"/>
          </w:tcPr>
          <w:p w14:paraId="04160BE2" w14:textId="101BD773" w:rsidR="00E853DC" w:rsidRPr="000318A6" w:rsidRDefault="00E853DC" w:rsidP="00C66CDF">
            <w:pPr>
              <w:rPr>
                <w:rFonts w:ascii="Times New Roman" w:hAnsi="Times New Roman" w:cs="Times New Roman"/>
                <w:noProof/>
              </w:rPr>
            </w:pPr>
            <w:r w:rsidRPr="000318A6">
              <w:rPr>
                <w:rFonts w:ascii="Times New Roman" w:hAnsi="Times New Roman" w:cs="Times New Roman"/>
                <w:noProof/>
              </w:rPr>
              <w:t>Comcast Corp.</w:t>
            </w:r>
          </w:p>
        </w:tc>
        <w:tc>
          <w:tcPr>
            <w:tcW w:w="4230" w:type="dxa"/>
            <w:shd w:val="clear" w:color="auto" w:fill="auto"/>
          </w:tcPr>
          <w:p w14:paraId="5CD283FD" w14:textId="386AAA82" w:rsidR="00E853DC" w:rsidRPr="000318A6" w:rsidRDefault="00E853DC" w:rsidP="00C66CDF">
            <w:pPr>
              <w:rPr>
                <w:rFonts w:ascii="Times New Roman" w:hAnsi="Times New Roman" w:cs="Times New Roman"/>
                <w:noProof/>
              </w:rPr>
            </w:pPr>
            <w:r w:rsidRPr="000318A6">
              <w:rPr>
                <w:rFonts w:ascii="Times New Roman" w:hAnsi="Times New Roman" w:cs="Times New Roman"/>
                <w:noProof/>
              </w:rPr>
              <w:t>Bruce Kostreski</w:t>
            </w:r>
          </w:p>
        </w:tc>
      </w:tr>
      <w:tr w:rsidR="00EC4490" w:rsidRPr="000318A6" w14:paraId="10A17F2D" w14:textId="77777777" w:rsidTr="00C66CDF">
        <w:tc>
          <w:tcPr>
            <w:tcW w:w="5688" w:type="dxa"/>
          </w:tcPr>
          <w:p w14:paraId="54654E58" w14:textId="1E98A3E3" w:rsidR="00EC4490" w:rsidRPr="000318A6" w:rsidRDefault="00EC4490" w:rsidP="00C66CDF">
            <w:pPr>
              <w:rPr>
                <w:rFonts w:ascii="Times New Roman" w:hAnsi="Times New Roman" w:cs="Times New Roman"/>
                <w:noProof/>
              </w:rPr>
            </w:pPr>
            <w:r w:rsidRPr="000318A6">
              <w:rPr>
                <w:rFonts w:ascii="Times New Roman" w:hAnsi="Times New Roman" w:cs="Times New Roman"/>
                <w:noProof/>
              </w:rPr>
              <w:t>Echostar</w:t>
            </w:r>
          </w:p>
        </w:tc>
        <w:tc>
          <w:tcPr>
            <w:tcW w:w="4230" w:type="dxa"/>
            <w:shd w:val="clear" w:color="auto" w:fill="auto"/>
          </w:tcPr>
          <w:p w14:paraId="4D7B5CBC" w14:textId="60D3FA54" w:rsidR="00EC4490" w:rsidRPr="000318A6" w:rsidRDefault="00EC4490" w:rsidP="00C66CDF">
            <w:pPr>
              <w:rPr>
                <w:rFonts w:ascii="Times New Roman" w:hAnsi="Times New Roman" w:cs="Times New Roman"/>
                <w:noProof/>
              </w:rPr>
            </w:pPr>
            <w:r w:rsidRPr="000318A6">
              <w:rPr>
                <w:rFonts w:ascii="Times New Roman" w:hAnsi="Times New Roman" w:cs="Times New Roman"/>
                <w:noProof/>
              </w:rPr>
              <w:t>Brennan Price</w:t>
            </w:r>
          </w:p>
        </w:tc>
      </w:tr>
      <w:tr w:rsidR="00D41D9B" w:rsidRPr="000318A6" w14:paraId="14A4AAC6" w14:textId="77777777" w:rsidTr="00C66CDF">
        <w:tc>
          <w:tcPr>
            <w:tcW w:w="5688" w:type="dxa"/>
          </w:tcPr>
          <w:p w14:paraId="402DF4C3" w14:textId="0C38362A" w:rsidR="00D41D9B" w:rsidRPr="000318A6" w:rsidRDefault="00D41D9B" w:rsidP="00C66CDF">
            <w:pPr>
              <w:rPr>
                <w:rFonts w:ascii="Times New Roman" w:hAnsi="Times New Roman" w:cs="Times New Roman"/>
                <w:noProof/>
              </w:rPr>
            </w:pPr>
            <w:r w:rsidRPr="000318A6">
              <w:rPr>
                <w:rFonts w:ascii="Times New Roman" w:hAnsi="Times New Roman" w:cs="Times New Roman"/>
                <w:noProof/>
              </w:rPr>
              <w:t>Ericsson</w:t>
            </w:r>
          </w:p>
        </w:tc>
        <w:tc>
          <w:tcPr>
            <w:tcW w:w="4230" w:type="dxa"/>
            <w:shd w:val="clear" w:color="auto" w:fill="auto"/>
          </w:tcPr>
          <w:p w14:paraId="3E13B21C" w14:textId="58FE5EAE" w:rsidR="00D41D9B" w:rsidRPr="000318A6" w:rsidRDefault="00E853DC" w:rsidP="00C66CDF">
            <w:pPr>
              <w:rPr>
                <w:rFonts w:ascii="Times New Roman" w:hAnsi="Times New Roman" w:cs="Times New Roman"/>
                <w:noProof/>
              </w:rPr>
            </w:pPr>
            <w:r w:rsidRPr="000318A6">
              <w:rPr>
                <w:rFonts w:ascii="Times New Roman" w:hAnsi="Times New Roman" w:cs="Times New Roman"/>
                <w:noProof/>
              </w:rPr>
              <w:t>Mark Racek</w:t>
            </w:r>
          </w:p>
        </w:tc>
      </w:tr>
      <w:tr w:rsidR="00D41D9B" w:rsidRPr="000318A6" w14:paraId="5BDD9CFB" w14:textId="77777777" w:rsidTr="00C66CDF">
        <w:tc>
          <w:tcPr>
            <w:tcW w:w="5688" w:type="dxa"/>
          </w:tcPr>
          <w:p w14:paraId="3F7AD3E2" w14:textId="18E1482C" w:rsidR="00D41D9B" w:rsidRPr="000318A6" w:rsidRDefault="00D41D9B" w:rsidP="00D41D9B">
            <w:pPr>
              <w:rPr>
                <w:rFonts w:ascii="Times New Roman" w:hAnsi="Times New Roman" w:cs="Times New Roman"/>
                <w:noProof/>
              </w:rPr>
            </w:pPr>
            <w:r w:rsidRPr="000318A6">
              <w:rPr>
                <w:rFonts w:ascii="Times New Roman" w:hAnsi="Times New Roman" w:cs="Times New Roman"/>
              </w:rPr>
              <w:t xml:space="preserve">Harris, Wiltshire and </w:t>
            </w:r>
            <w:proofErr w:type="spellStart"/>
            <w:r w:rsidRPr="000318A6">
              <w:rPr>
                <w:rFonts w:ascii="Times New Roman" w:hAnsi="Times New Roman" w:cs="Times New Roman"/>
              </w:rPr>
              <w:t>Grannis</w:t>
            </w:r>
            <w:proofErr w:type="spellEnd"/>
            <w:r w:rsidRPr="000318A6">
              <w:rPr>
                <w:rFonts w:ascii="Times New Roman" w:hAnsi="Times New Roman" w:cs="Times New Roman"/>
              </w:rPr>
              <w:t xml:space="preserve"> LLP</w:t>
            </w:r>
          </w:p>
        </w:tc>
        <w:tc>
          <w:tcPr>
            <w:tcW w:w="4230" w:type="dxa"/>
            <w:shd w:val="clear" w:color="auto" w:fill="auto"/>
          </w:tcPr>
          <w:p w14:paraId="661F5A71" w14:textId="2E4B06D4" w:rsidR="00D41D9B" w:rsidRPr="000318A6" w:rsidRDefault="00D41D9B" w:rsidP="00D41D9B">
            <w:pPr>
              <w:rPr>
                <w:rFonts w:ascii="Times New Roman" w:hAnsi="Times New Roman" w:cs="Times New Roman"/>
                <w:noProof/>
              </w:rPr>
            </w:pPr>
            <w:r w:rsidRPr="000318A6">
              <w:rPr>
                <w:rFonts w:ascii="Times New Roman" w:hAnsi="Times New Roman" w:cs="Times New Roman"/>
              </w:rPr>
              <w:t>Damon Ladson</w:t>
            </w:r>
          </w:p>
        </w:tc>
      </w:tr>
      <w:tr w:rsidR="00EC4490" w:rsidRPr="000318A6" w14:paraId="3A8EDFF9" w14:textId="77777777" w:rsidTr="00C66CDF">
        <w:tc>
          <w:tcPr>
            <w:tcW w:w="5688" w:type="dxa"/>
          </w:tcPr>
          <w:p w14:paraId="7EEFCD20" w14:textId="16332522" w:rsidR="00EC4490" w:rsidRPr="000318A6" w:rsidRDefault="00EC4490" w:rsidP="00D41D9B">
            <w:pPr>
              <w:rPr>
                <w:rFonts w:ascii="Times New Roman" w:hAnsi="Times New Roman" w:cs="Times New Roman"/>
                <w:noProof/>
              </w:rPr>
            </w:pPr>
            <w:r w:rsidRPr="000318A6">
              <w:rPr>
                <w:rFonts w:ascii="Times New Roman" w:hAnsi="Times New Roman" w:cs="Times New Roman"/>
                <w:noProof/>
              </w:rPr>
              <w:t xml:space="preserve">Intel </w:t>
            </w:r>
          </w:p>
        </w:tc>
        <w:tc>
          <w:tcPr>
            <w:tcW w:w="4230" w:type="dxa"/>
            <w:shd w:val="clear" w:color="auto" w:fill="auto"/>
          </w:tcPr>
          <w:p w14:paraId="509D388A" w14:textId="745A2A85" w:rsidR="00EC4490" w:rsidRPr="000318A6" w:rsidRDefault="00EC4490" w:rsidP="00D41D9B">
            <w:pPr>
              <w:rPr>
                <w:rFonts w:ascii="Times New Roman" w:hAnsi="Times New Roman" w:cs="Times New Roman"/>
                <w:noProof/>
              </w:rPr>
            </w:pPr>
            <w:r w:rsidRPr="000318A6">
              <w:rPr>
                <w:rFonts w:ascii="Times New Roman" w:hAnsi="Times New Roman" w:cs="Times New Roman"/>
                <w:noProof/>
              </w:rPr>
              <w:t>Reza Arefi</w:t>
            </w:r>
          </w:p>
        </w:tc>
      </w:tr>
      <w:tr w:rsidR="00EC4490" w:rsidRPr="000318A6" w14:paraId="7DFAD32A" w14:textId="77777777" w:rsidTr="00C66CDF">
        <w:tc>
          <w:tcPr>
            <w:tcW w:w="5688" w:type="dxa"/>
          </w:tcPr>
          <w:p w14:paraId="537397E4" w14:textId="20A6F7E1" w:rsidR="00EC4490" w:rsidRPr="000318A6" w:rsidRDefault="00EC4490" w:rsidP="00D41D9B">
            <w:pPr>
              <w:rPr>
                <w:rFonts w:ascii="Times New Roman" w:hAnsi="Times New Roman" w:cs="Times New Roman"/>
                <w:noProof/>
              </w:rPr>
            </w:pPr>
            <w:r w:rsidRPr="000318A6">
              <w:rPr>
                <w:rFonts w:ascii="Times New Roman" w:hAnsi="Times New Roman" w:cs="Times New Roman"/>
                <w:noProof/>
              </w:rPr>
              <w:t>Jansky-Barmat Telecommunications, Inc</w:t>
            </w:r>
          </w:p>
        </w:tc>
        <w:tc>
          <w:tcPr>
            <w:tcW w:w="4230" w:type="dxa"/>
            <w:shd w:val="clear" w:color="auto" w:fill="auto"/>
          </w:tcPr>
          <w:p w14:paraId="1496F327" w14:textId="534FA6BC" w:rsidR="00EC4490" w:rsidRPr="000318A6" w:rsidRDefault="00EC4490" w:rsidP="00D41D9B">
            <w:pPr>
              <w:rPr>
                <w:rFonts w:ascii="Times New Roman" w:hAnsi="Times New Roman" w:cs="Times New Roman"/>
                <w:noProof/>
              </w:rPr>
            </w:pPr>
            <w:r w:rsidRPr="000318A6">
              <w:rPr>
                <w:rFonts w:ascii="Times New Roman" w:hAnsi="Times New Roman" w:cs="Times New Roman"/>
                <w:noProof/>
              </w:rPr>
              <w:t>Don Jansky</w:t>
            </w:r>
          </w:p>
        </w:tc>
      </w:tr>
      <w:tr w:rsidR="00D41D9B" w:rsidRPr="000318A6" w14:paraId="108AD0C2" w14:textId="77777777" w:rsidTr="00C66CDF">
        <w:tc>
          <w:tcPr>
            <w:tcW w:w="5688" w:type="dxa"/>
          </w:tcPr>
          <w:p w14:paraId="202F6B06" w14:textId="387757C0" w:rsidR="00D41D9B" w:rsidRPr="000318A6" w:rsidRDefault="00D41D9B" w:rsidP="00D41D9B">
            <w:pPr>
              <w:rPr>
                <w:rFonts w:ascii="Times New Roman" w:hAnsi="Times New Roman" w:cs="Times New Roman"/>
                <w:noProof/>
              </w:rPr>
            </w:pPr>
            <w:r w:rsidRPr="000318A6">
              <w:rPr>
                <w:rFonts w:ascii="Times New Roman" w:hAnsi="Times New Roman" w:cs="Times New Roman"/>
                <w:noProof/>
              </w:rPr>
              <w:t>Lockheed Martin</w:t>
            </w:r>
          </w:p>
        </w:tc>
        <w:tc>
          <w:tcPr>
            <w:tcW w:w="4230" w:type="dxa"/>
            <w:shd w:val="clear" w:color="auto" w:fill="auto"/>
          </w:tcPr>
          <w:p w14:paraId="56297C1A" w14:textId="42EC0E3B" w:rsidR="00D41D9B" w:rsidRPr="000318A6" w:rsidRDefault="00D41D9B" w:rsidP="00D41D9B">
            <w:pPr>
              <w:rPr>
                <w:rFonts w:ascii="Times New Roman" w:hAnsi="Times New Roman" w:cs="Times New Roman"/>
                <w:noProof/>
              </w:rPr>
            </w:pPr>
            <w:r w:rsidRPr="000318A6">
              <w:rPr>
                <w:rFonts w:ascii="Times New Roman" w:hAnsi="Times New Roman" w:cs="Times New Roman"/>
                <w:noProof/>
              </w:rPr>
              <w:t>Scott Kotler</w:t>
            </w:r>
          </w:p>
        </w:tc>
      </w:tr>
      <w:tr w:rsidR="00E853DC" w:rsidRPr="000318A6" w14:paraId="519F2958" w14:textId="77777777" w:rsidTr="00C66CDF">
        <w:tc>
          <w:tcPr>
            <w:tcW w:w="5688" w:type="dxa"/>
          </w:tcPr>
          <w:p w14:paraId="35959951" w14:textId="6201F0C1" w:rsidR="00E853DC" w:rsidRPr="000318A6" w:rsidRDefault="00E853DC" w:rsidP="00D41D9B">
            <w:pPr>
              <w:rPr>
                <w:rFonts w:ascii="Times New Roman" w:hAnsi="Times New Roman" w:cs="Times New Roman"/>
                <w:noProof/>
              </w:rPr>
            </w:pPr>
            <w:r w:rsidRPr="000318A6">
              <w:rPr>
                <w:rFonts w:ascii="Times New Roman" w:hAnsi="Times New Roman" w:cs="Times New Roman"/>
                <w:noProof/>
              </w:rPr>
              <w:t>Microsoft Corp.</w:t>
            </w:r>
          </w:p>
        </w:tc>
        <w:tc>
          <w:tcPr>
            <w:tcW w:w="4230" w:type="dxa"/>
            <w:shd w:val="clear" w:color="auto" w:fill="auto"/>
          </w:tcPr>
          <w:p w14:paraId="4727817B" w14:textId="7F7E0981" w:rsidR="00E853DC" w:rsidRPr="000318A6" w:rsidRDefault="00E853DC" w:rsidP="00D41D9B">
            <w:pPr>
              <w:rPr>
                <w:rFonts w:ascii="Times New Roman" w:hAnsi="Times New Roman" w:cs="Times New Roman"/>
                <w:noProof/>
              </w:rPr>
            </w:pPr>
            <w:r w:rsidRPr="000318A6">
              <w:rPr>
                <w:rFonts w:ascii="Times New Roman" w:hAnsi="Times New Roman" w:cs="Times New Roman"/>
                <w:noProof/>
              </w:rPr>
              <w:t>Michael Daum</w:t>
            </w:r>
          </w:p>
        </w:tc>
      </w:tr>
      <w:tr w:rsidR="00EC4490" w:rsidRPr="000318A6" w14:paraId="2A926B7F" w14:textId="77777777" w:rsidTr="00C66CDF">
        <w:tc>
          <w:tcPr>
            <w:tcW w:w="5688" w:type="dxa"/>
          </w:tcPr>
          <w:p w14:paraId="2BD85D50" w14:textId="039AA0EF" w:rsidR="00EC4490" w:rsidRPr="000318A6" w:rsidRDefault="00EC4490" w:rsidP="00D41D9B">
            <w:pPr>
              <w:rPr>
                <w:rFonts w:ascii="Times New Roman" w:hAnsi="Times New Roman" w:cs="Times New Roman"/>
                <w:noProof/>
              </w:rPr>
            </w:pPr>
            <w:r w:rsidRPr="000318A6">
              <w:rPr>
                <w:rFonts w:ascii="Times New Roman" w:hAnsi="Times New Roman" w:cs="Times New Roman"/>
                <w:noProof/>
              </w:rPr>
              <w:t>New Wave Spectrum Partners, LLC</w:t>
            </w:r>
          </w:p>
        </w:tc>
        <w:tc>
          <w:tcPr>
            <w:tcW w:w="4230" w:type="dxa"/>
            <w:shd w:val="clear" w:color="auto" w:fill="auto"/>
          </w:tcPr>
          <w:p w14:paraId="26807EEF" w14:textId="5E1CA306" w:rsidR="00EC4490" w:rsidRPr="000318A6" w:rsidRDefault="00EC4490" w:rsidP="00D41D9B">
            <w:pPr>
              <w:rPr>
                <w:rFonts w:ascii="Times New Roman" w:hAnsi="Times New Roman" w:cs="Times New Roman"/>
                <w:noProof/>
              </w:rPr>
            </w:pPr>
            <w:r w:rsidRPr="000318A6">
              <w:rPr>
                <w:rFonts w:ascii="Times New Roman" w:hAnsi="Times New Roman" w:cs="Times New Roman"/>
                <w:noProof/>
              </w:rPr>
              <w:t>Steve Baruch</w:t>
            </w:r>
          </w:p>
        </w:tc>
      </w:tr>
      <w:tr w:rsidR="00EC4490" w:rsidRPr="000318A6" w14:paraId="71142AE1" w14:textId="77777777" w:rsidTr="00C66CDF">
        <w:tc>
          <w:tcPr>
            <w:tcW w:w="5688" w:type="dxa"/>
          </w:tcPr>
          <w:p w14:paraId="5C7E45A8" w14:textId="0A92180D" w:rsidR="00EC4490" w:rsidRPr="000318A6" w:rsidRDefault="00EC4490" w:rsidP="00D41D9B">
            <w:pPr>
              <w:rPr>
                <w:rFonts w:ascii="Times New Roman" w:hAnsi="Times New Roman" w:cs="Times New Roman"/>
                <w:noProof/>
              </w:rPr>
            </w:pPr>
            <w:r w:rsidRPr="000318A6">
              <w:rPr>
                <w:rFonts w:ascii="Times New Roman" w:hAnsi="Times New Roman" w:cs="Times New Roman"/>
                <w:noProof/>
              </w:rPr>
              <w:t>Samsung Electronics America</w:t>
            </w:r>
          </w:p>
        </w:tc>
        <w:tc>
          <w:tcPr>
            <w:tcW w:w="4230" w:type="dxa"/>
            <w:shd w:val="clear" w:color="auto" w:fill="auto"/>
          </w:tcPr>
          <w:p w14:paraId="73431F49" w14:textId="6875CEF9" w:rsidR="00EC4490" w:rsidRPr="000318A6" w:rsidRDefault="00EC4490" w:rsidP="00D41D9B">
            <w:pPr>
              <w:rPr>
                <w:rFonts w:ascii="Times New Roman" w:hAnsi="Times New Roman" w:cs="Times New Roman"/>
                <w:noProof/>
              </w:rPr>
            </w:pPr>
            <w:r w:rsidRPr="000318A6">
              <w:rPr>
                <w:rFonts w:ascii="Times New Roman" w:hAnsi="Times New Roman" w:cs="Times New Roman"/>
                <w:noProof/>
              </w:rPr>
              <w:t>Robert Kubik</w:t>
            </w:r>
          </w:p>
        </w:tc>
      </w:tr>
      <w:tr w:rsidR="00D41D9B" w:rsidRPr="000318A6" w14:paraId="5AF1F919" w14:textId="77777777" w:rsidTr="00C66CDF">
        <w:tc>
          <w:tcPr>
            <w:tcW w:w="5688" w:type="dxa"/>
          </w:tcPr>
          <w:p w14:paraId="1DBC99EC" w14:textId="77777777" w:rsidR="00D41D9B" w:rsidRPr="000318A6" w:rsidRDefault="00D41D9B" w:rsidP="00D41D9B">
            <w:pPr>
              <w:rPr>
                <w:rFonts w:ascii="Times New Roman" w:hAnsi="Times New Roman" w:cs="Times New Roman"/>
                <w:noProof/>
              </w:rPr>
            </w:pPr>
            <w:r w:rsidRPr="000318A6">
              <w:rPr>
                <w:rFonts w:ascii="Times New Roman" w:hAnsi="Times New Roman" w:cs="Times New Roman"/>
                <w:noProof/>
              </w:rPr>
              <w:t>SES Americom, Inc.</w:t>
            </w:r>
          </w:p>
        </w:tc>
        <w:tc>
          <w:tcPr>
            <w:tcW w:w="4230" w:type="dxa"/>
            <w:shd w:val="clear" w:color="auto" w:fill="auto"/>
          </w:tcPr>
          <w:p w14:paraId="6769A529" w14:textId="77777777" w:rsidR="00D41D9B" w:rsidRPr="000318A6" w:rsidRDefault="00D41D9B" w:rsidP="00D41D9B">
            <w:pPr>
              <w:rPr>
                <w:rFonts w:ascii="Times New Roman" w:hAnsi="Times New Roman" w:cs="Times New Roman"/>
                <w:noProof/>
              </w:rPr>
            </w:pPr>
            <w:r w:rsidRPr="000318A6">
              <w:rPr>
                <w:rFonts w:ascii="Times New Roman" w:hAnsi="Times New Roman" w:cs="Times New Roman"/>
                <w:noProof/>
              </w:rPr>
              <w:t>Giadira Leon</w:t>
            </w:r>
          </w:p>
        </w:tc>
      </w:tr>
      <w:tr w:rsidR="00EC4490" w:rsidRPr="000318A6" w14:paraId="5AC15A15" w14:textId="77777777" w:rsidTr="00C66CDF">
        <w:tc>
          <w:tcPr>
            <w:tcW w:w="5688" w:type="dxa"/>
          </w:tcPr>
          <w:p w14:paraId="3B17041D" w14:textId="46A9C626" w:rsidR="00EC4490" w:rsidRPr="000318A6" w:rsidRDefault="00EC4490" w:rsidP="00D41D9B">
            <w:pPr>
              <w:rPr>
                <w:rFonts w:ascii="Times New Roman" w:hAnsi="Times New Roman" w:cs="Times New Roman"/>
                <w:noProof/>
              </w:rPr>
            </w:pPr>
            <w:r w:rsidRPr="000318A6">
              <w:rPr>
                <w:rFonts w:ascii="Times New Roman" w:hAnsi="Times New Roman" w:cs="Times New Roman"/>
                <w:noProof/>
              </w:rPr>
              <w:t>Wi-Fi Alliance</w:t>
            </w:r>
          </w:p>
        </w:tc>
        <w:tc>
          <w:tcPr>
            <w:tcW w:w="4230" w:type="dxa"/>
            <w:shd w:val="clear" w:color="auto" w:fill="auto"/>
          </w:tcPr>
          <w:p w14:paraId="7D0598BC" w14:textId="7A237692" w:rsidR="00EC4490" w:rsidRPr="000318A6" w:rsidRDefault="00EC4490" w:rsidP="00D41D9B">
            <w:pPr>
              <w:rPr>
                <w:rFonts w:ascii="Times New Roman" w:hAnsi="Times New Roman" w:cs="Times New Roman"/>
                <w:noProof/>
              </w:rPr>
            </w:pPr>
            <w:r w:rsidRPr="000318A6">
              <w:rPr>
                <w:rFonts w:ascii="Times New Roman" w:hAnsi="Times New Roman" w:cs="Times New Roman"/>
                <w:noProof/>
              </w:rPr>
              <w:t>Alex Roytblat</w:t>
            </w:r>
          </w:p>
        </w:tc>
      </w:tr>
      <w:tr w:rsidR="00D41D9B" w:rsidRPr="000318A6" w14:paraId="559EDA25" w14:textId="77777777" w:rsidTr="00C66CDF">
        <w:tc>
          <w:tcPr>
            <w:tcW w:w="5688" w:type="dxa"/>
          </w:tcPr>
          <w:p w14:paraId="387818F9" w14:textId="4A2397E1" w:rsidR="00D41D9B" w:rsidRPr="000318A6" w:rsidRDefault="00D41D9B" w:rsidP="00D41D9B">
            <w:pPr>
              <w:rPr>
                <w:rFonts w:ascii="Times New Roman" w:hAnsi="Times New Roman" w:cs="Times New Roman"/>
                <w:noProof/>
              </w:rPr>
            </w:pPr>
            <w:r w:rsidRPr="000318A6">
              <w:rPr>
                <w:rFonts w:ascii="Times New Roman" w:hAnsi="Times New Roman" w:cs="Times New Roman"/>
                <w:noProof/>
              </w:rPr>
              <w:t>Ygomi</w:t>
            </w:r>
          </w:p>
        </w:tc>
        <w:tc>
          <w:tcPr>
            <w:tcW w:w="4230" w:type="dxa"/>
            <w:shd w:val="clear" w:color="auto" w:fill="auto"/>
          </w:tcPr>
          <w:p w14:paraId="7262DC00" w14:textId="528675CB" w:rsidR="00D41D9B" w:rsidRPr="000318A6" w:rsidRDefault="00D41D9B" w:rsidP="00D41D9B">
            <w:pPr>
              <w:rPr>
                <w:rFonts w:ascii="Times New Roman" w:hAnsi="Times New Roman" w:cs="Times New Roman"/>
                <w:noProof/>
              </w:rPr>
            </w:pPr>
            <w:r w:rsidRPr="000318A6">
              <w:rPr>
                <w:rFonts w:ascii="Times New Roman" w:hAnsi="Times New Roman" w:cs="Times New Roman"/>
                <w:noProof/>
              </w:rPr>
              <w:t>T. Russell Shields</w:t>
            </w:r>
          </w:p>
        </w:tc>
      </w:tr>
      <w:tr w:rsidR="00D41D9B" w:rsidRPr="000318A6" w14:paraId="160A04EA" w14:textId="77777777" w:rsidTr="00C66CDF">
        <w:tc>
          <w:tcPr>
            <w:tcW w:w="5688" w:type="dxa"/>
          </w:tcPr>
          <w:p w14:paraId="6956D44E" w14:textId="77777777" w:rsidR="00D41D9B" w:rsidRPr="000318A6" w:rsidRDefault="00D41D9B" w:rsidP="00D41D9B">
            <w:pPr>
              <w:rPr>
                <w:rFonts w:ascii="Times New Roman" w:hAnsi="Times New Roman" w:cs="Times New Roman"/>
                <w:noProof/>
              </w:rPr>
            </w:pPr>
            <w:r w:rsidRPr="000318A6">
              <w:rPr>
                <w:rFonts w:ascii="Times New Roman" w:hAnsi="Times New Roman" w:cs="Times New Roman"/>
                <w:noProof/>
              </w:rPr>
              <w:t>Special Government Employee</w:t>
            </w:r>
          </w:p>
        </w:tc>
        <w:tc>
          <w:tcPr>
            <w:tcW w:w="4230" w:type="dxa"/>
            <w:shd w:val="clear" w:color="auto" w:fill="auto"/>
          </w:tcPr>
          <w:p w14:paraId="431BA15B" w14:textId="77777777" w:rsidR="00D41D9B" w:rsidRPr="000318A6" w:rsidRDefault="00D41D9B" w:rsidP="00D41D9B">
            <w:pPr>
              <w:rPr>
                <w:rFonts w:ascii="Times New Roman" w:hAnsi="Times New Roman" w:cs="Times New Roman"/>
                <w:noProof/>
              </w:rPr>
            </w:pPr>
            <w:r w:rsidRPr="000318A6">
              <w:rPr>
                <w:rFonts w:ascii="Times New Roman" w:hAnsi="Times New Roman" w:cs="Times New Roman"/>
                <w:noProof/>
              </w:rPr>
              <w:t>Charles Rush</w:t>
            </w:r>
          </w:p>
        </w:tc>
      </w:tr>
    </w:tbl>
    <w:p w14:paraId="403825FB" w14:textId="77777777" w:rsidR="009E451B" w:rsidRPr="000318A6" w:rsidRDefault="009E451B" w:rsidP="009E451B">
      <w:pPr>
        <w:rPr>
          <w:rFonts w:ascii="Times New Roman" w:hAnsi="Times New Roman" w:cs="Times New Roman"/>
          <w:b/>
          <w:u w:val="single"/>
        </w:rPr>
      </w:pPr>
    </w:p>
    <w:p w14:paraId="12F0BF5D" w14:textId="66FE1BC9" w:rsidR="009E451B" w:rsidRPr="000318A6" w:rsidRDefault="009E451B" w:rsidP="00E853DC">
      <w:pPr>
        <w:rPr>
          <w:rFonts w:ascii="Times New Roman" w:hAnsi="Times New Roman" w:cs="Times New Roman"/>
          <w:b/>
          <w:u w:val="single"/>
        </w:rPr>
      </w:pPr>
      <w:r w:rsidRPr="000318A6">
        <w:rPr>
          <w:rFonts w:ascii="Times New Roman" w:hAnsi="Times New Roman" w:cs="Times New Roman"/>
          <w:b/>
          <w:u w:val="single"/>
        </w:rPr>
        <w:t>Observers</w:t>
      </w:r>
    </w:p>
    <w:p w14:paraId="631E235D" w14:textId="163F89D8" w:rsidR="00EC4490" w:rsidRPr="000318A6" w:rsidRDefault="00EC4490" w:rsidP="009E451B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318A6">
        <w:rPr>
          <w:rFonts w:ascii="Times New Roman" w:hAnsi="Times New Roman" w:cs="Times New Roman"/>
          <w:sz w:val="24"/>
          <w:szCs w:val="24"/>
        </w:rPr>
        <w:t>Bob Denny, NTIA</w:t>
      </w:r>
    </w:p>
    <w:p w14:paraId="2F6EE5F6" w14:textId="304435E8" w:rsidR="009E451B" w:rsidRPr="000318A6" w:rsidRDefault="009E451B" w:rsidP="009E451B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318A6">
        <w:rPr>
          <w:rFonts w:ascii="Times New Roman" w:hAnsi="Times New Roman" w:cs="Times New Roman"/>
          <w:sz w:val="24"/>
          <w:szCs w:val="24"/>
        </w:rPr>
        <w:t>Ed Ehrlich, Interdigital</w:t>
      </w:r>
    </w:p>
    <w:p w14:paraId="1E97DBE4" w14:textId="40B64E29" w:rsidR="00EC4490" w:rsidRPr="000318A6" w:rsidRDefault="00EC4490" w:rsidP="009E451B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318A6">
        <w:rPr>
          <w:rFonts w:ascii="Times New Roman" w:hAnsi="Times New Roman" w:cs="Times New Roman"/>
          <w:sz w:val="24"/>
          <w:szCs w:val="24"/>
        </w:rPr>
        <w:t>Andy Feltman, Harris for DoD</w:t>
      </w:r>
      <w:r w:rsidR="00E853DC" w:rsidRPr="000318A6">
        <w:rPr>
          <w:rFonts w:ascii="Times New Roman" w:hAnsi="Times New Roman" w:cs="Times New Roman"/>
          <w:sz w:val="24"/>
          <w:szCs w:val="24"/>
        </w:rPr>
        <w:t>/CIO</w:t>
      </w:r>
    </w:p>
    <w:p w14:paraId="7B9A57CB" w14:textId="53CC63D1" w:rsidR="00EC4490" w:rsidRPr="000318A6" w:rsidRDefault="00EC4490" w:rsidP="009E451B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318A6">
        <w:rPr>
          <w:rFonts w:ascii="Times New Roman" w:hAnsi="Times New Roman" w:cs="Times New Roman"/>
          <w:sz w:val="24"/>
          <w:szCs w:val="24"/>
        </w:rPr>
        <w:t>Marc Grant, AT&amp;T Services</w:t>
      </w:r>
    </w:p>
    <w:p w14:paraId="4748900B" w14:textId="45CACA5E" w:rsidR="00F9712B" w:rsidRPr="000318A6" w:rsidRDefault="00F9712B" w:rsidP="009E451B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318A6">
        <w:rPr>
          <w:rFonts w:ascii="Times New Roman" w:hAnsi="Times New Roman" w:cs="Times New Roman"/>
          <w:sz w:val="24"/>
          <w:szCs w:val="24"/>
        </w:rPr>
        <w:t>Eric Lee, DoD</w:t>
      </w:r>
    </w:p>
    <w:p w14:paraId="213FA190" w14:textId="2125C2FE" w:rsidR="00E853DC" w:rsidRPr="000318A6" w:rsidRDefault="00E853DC" w:rsidP="009E451B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318A6">
        <w:rPr>
          <w:rFonts w:ascii="Times New Roman" w:hAnsi="Times New Roman" w:cs="Times New Roman"/>
          <w:sz w:val="24"/>
          <w:szCs w:val="24"/>
        </w:rPr>
        <w:t>Bruce Lamb, NTIA</w:t>
      </w:r>
    </w:p>
    <w:p w14:paraId="2EC268DF" w14:textId="39413A40" w:rsidR="00F9712B" w:rsidRPr="000318A6" w:rsidRDefault="00F9712B" w:rsidP="00E853DC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318A6">
        <w:rPr>
          <w:rFonts w:ascii="Times New Roman" w:hAnsi="Times New Roman" w:cs="Times New Roman"/>
          <w:sz w:val="24"/>
          <w:szCs w:val="24"/>
        </w:rPr>
        <w:t>Vishnu Sahay, ASRC Federal Technical Services for NASA</w:t>
      </w:r>
    </w:p>
    <w:p w14:paraId="4D3407E5" w14:textId="77777777" w:rsidR="009E451B" w:rsidRPr="000318A6" w:rsidRDefault="009E451B" w:rsidP="009E451B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318A6">
        <w:rPr>
          <w:rFonts w:ascii="Times New Roman" w:hAnsi="Times New Roman" w:cs="Times New Roman"/>
          <w:sz w:val="24"/>
          <w:szCs w:val="24"/>
        </w:rPr>
        <w:t>Amy Sanders, NTIA</w:t>
      </w:r>
    </w:p>
    <w:p w14:paraId="785D5EA1" w14:textId="0DF16ED7" w:rsidR="00E853DC" w:rsidRPr="000318A6" w:rsidRDefault="00E853DC" w:rsidP="00E853DC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318A6">
        <w:rPr>
          <w:rFonts w:ascii="Times New Roman" w:hAnsi="Times New Roman" w:cs="Times New Roman"/>
          <w:sz w:val="24"/>
          <w:szCs w:val="24"/>
        </w:rPr>
        <w:t>Tom Schaffnit, DoT</w:t>
      </w:r>
    </w:p>
    <w:p w14:paraId="633D224F" w14:textId="5F0A71F3" w:rsidR="009E451B" w:rsidRPr="000318A6" w:rsidRDefault="009E451B" w:rsidP="009E451B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318A6">
        <w:rPr>
          <w:rFonts w:ascii="Times New Roman" w:hAnsi="Times New Roman" w:cs="Times New Roman"/>
          <w:sz w:val="24"/>
          <w:szCs w:val="24"/>
        </w:rPr>
        <w:t>Joanne Wilson, ASRC Federal Technical Services</w:t>
      </w:r>
      <w:r w:rsidR="00F9712B" w:rsidRPr="000318A6">
        <w:rPr>
          <w:rFonts w:ascii="Times New Roman" w:hAnsi="Times New Roman" w:cs="Times New Roman"/>
          <w:sz w:val="24"/>
          <w:szCs w:val="24"/>
        </w:rPr>
        <w:t xml:space="preserve"> for NASA</w:t>
      </w:r>
    </w:p>
    <w:p w14:paraId="061D6B83" w14:textId="13889512" w:rsidR="00B9477B" w:rsidRPr="000318A6" w:rsidRDefault="00B9477B" w:rsidP="009E451B">
      <w:pPr>
        <w:pStyle w:val="ListParagraph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B9477B" w:rsidRPr="000318A6" w:rsidSect="002D39FF">
      <w:headerReference w:type="default" r:id="rId9"/>
      <w:pgSz w:w="12240" w:h="15840"/>
      <w:pgMar w:top="703" w:right="1800" w:bottom="1440" w:left="1800" w:header="720" w:footer="720" w:gutter="0"/>
      <w:cols w:space="720" w:equalWidth="0">
        <w:col w:w="8640"/>
      </w:cols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1E350DB" w14:textId="77777777" w:rsidR="00492A3E" w:rsidRDefault="00492A3E" w:rsidP="00CC22D8">
      <w:r>
        <w:separator/>
      </w:r>
    </w:p>
  </w:endnote>
  <w:endnote w:type="continuationSeparator" w:id="0">
    <w:p w14:paraId="01767485" w14:textId="77777777" w:rsidR="00492A3E" w:rsidRDefault="00492A3E" w:rsidP="00CC22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5B6D480" w14:textId="77777777" w:rsidR="00492A3E" w:rsidRDefault="00492A3E" w:rsidP="00CC22D8">
      <w:r>
        <w:separator/>
      </w:r>
    </w:p>
  </w:footnote>
  <w:footnote w:type="continuationSeparator" w:id="0">
    <w:p w14:paraId="18314BF9" w14:textId="77777777" w:rsidR="00492A3E" w:rsidRDefault="00492A3E" w:rsidP="00CC22D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2BBC1C" w14:textId="56731D66" w:rsidR="00146CC0" w:rsidRDefault="00146CC0" w:rsidP="00146CC0">
    <w:pPr>
      <w:pStyle w:val="Header"/>
    </w:pPr>
    <w:r>
      <w:tab/>
    </w:r>
    <w:r>
      <w:tab/>
      <w:t>IWG-2/</w:t>
    </w:r>
    <w:r w:rsidR="00EC4490">
      <w:t xml:space="preserve">046 </w:t>
    </w:r>
    <w:r w:rsidR="00861AAA">
      <w:t>(</w:t>
    </w:r>
    <w:r w:rsidR="00EC4490">
      <w:t>20</w:t>
    </w:r>
    <w:r w:rsidR="00861AAA">
      <w:t>.06</w:t>
    </w:r>
    <w:r w:rsidR="006837BD">
      <w:t>.17</w:t>
    </w:r>
    <w:r>
      <w:t>)</w:t>
    </w:r>
  </w:p>
  <w:p w14:paraId="42B230A6" w14:textId="77777777" w:rsidR="00DF02ED" w:rsidRDefault="00DF02ED">
    <w:pPr>
      <w:pStyle w:val="Header"/>
    </w:pPr>
  </w:p>
  <w:p w14:paraId="4901190F" w14:textId="77777777" w:rsidR="00DF02ED" w:rsidRDefault="00DF02E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5B7058"/>
    <w:multiLevelType w:val="hybridMultilevel"/>
    <w:tmpl w:val="D214FA6C"/>
    <w:lvl w:ilvl="0" w:tplc="5888E98A">
      <w:start w:val="1"/>
      <w:numFmt w:val="lowerLetter"/>
      <w:lvlText w:val="%1)"/>
      <w:lvlJc w:val="left"/>
      <w:pPr>
        <w:ind w:left="1080" w:hanging="360"/>
      </w:pPr>
      <w:rPr>
        <w:rFonts w:asciiTheme="minorHAnsi" w:hAnsiTheme="minorHAnsi"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BB8355C"/>
    <w:multiLevelType w:val="hybridMultilevel"/>
    <w:tmpl w:val="8698E056"/>
    <w:lvl w:ilvl="0" w:tplc="A1A2448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BAD62CF"/>
    <w:multiLevelType w:val="hybridMultilevel"/>
    <w:tmpl w:val="EA58F9F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517C37"/>
    <w:multiLevelType w:val="hybridMultilevel"/>
    <w:tmpl w:val="24A07934"/>
    <w:lvl w:ilvl="0" w:tplc="DA26650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825080"/>
    <w:multiLevelType w:val="hybridMultilevel"/>
    <w:tmpl w:val="2ADECEE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6847AA"/>
    <w:multiLevelType w:val="singleLevel"/>
    <w:tmpl w:val="DA2665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</w:abstractNum>
  <w:abstractNum w:abstractNumId="6" w15:restartNumberingAfterBreak="0">
    <w:nsid w:val="467B2908"/>
    <w:multiLevelType w:val="hybridMultilevel"/>
    <w:tmpl w:val="1A046E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90335EB"/>
    <w:multiLevelType w:val="hybridMultilevel"/>
    <w:tmpl w:val="75CA4D1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E39367D"/>
    <w:multiLevelType w:val="hybridMultilevel"/>
    <w:tmpl w:val="9D8C880C"/>
    <w:lvl w:ilvl="0" w:tplc="BDB43B9C">
      <w:start w:val="1"/>
      <w:numFmt w:val="lowerLetter"/>
      <w:lvlText w:val="%1."/>
      <w:lvlJc w:val="left"/>
      <w:pPr>
        <w:ind w:left="108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55A02C96"/>
    <w:multiLevelType w:val="hybridMultilevel"/>
    <w:tmpl w:val="68167D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EC34BA"/>
    <w:multiLevelType w:val="hybridMultilevel"/>
    <w:tmpl w:val="BA54BB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5CD19C8"/>
    <w:multiLevelType w:val="hybridMultilevel"/>
    <w:tmpl w:val="F7064D0C"/>
    <w:lvl w:ilvl="0" w:tplc="E806C494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9"/>
  </w:num>
  <w:num w:numId="3">
    <w:abstractNumId w:val="5"/>
  </w:num>
  <w:num w:numId="4">
    <w:abstractNumId w:val="3"/>
  </w:num>
  <w:num w:numId="5">
    <w:abstractNumId w:val="4"/>
  </w:num>
  <w:num w:numId="6">
    <w:abstractNumId w:val="8"/>
  </w:num>
  <w:num w:numId="7">
    <w:abstractNumId w:val="6"/>
  </w:num>
  <w:num w:numId="8">
    <w:abstractNumId w:val="1"/>
  </w:num>
  <w:num w:numId="9">
    <w:abstractNumId w:val="0"/>
  </w:num>
  <w:num w:numId="10">
    <w:abstractNumId w:val="11"/>
  </w:num>
  <w:num w:numId="11">
    <w:abstractNumId w:val="7"/>
  </w:num>
  <w:num w:numId="12">
    <w:abstractNumId w:val="2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JS">
    <w15:presenceInfo w15:providerId="None" w15:userId="JS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trackRevision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savePreviewPicture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2B9B"/>
    <w:rsid w:val="00001EA5"/>
    <w:rsid w:val="000168A8"/>
    <w:rsid w:val="000261EF"/>
    <w:rsid w:val="000318A6"/>
    <w:rsid w:val="000451A9"/>
    <w:rsid w:val="00056A3C"/>
    <w:rsid w:val="0006093A"/>
    <w:rsid w:val="00083A58"/>
    <w:rsid w:val="00087977"/>
    <w:rsid w:val="00095F7D"/>
    <w:rsid w:val="000A12F2"/>
    <w:rsid w:val="000A170B"/>
    <w:rsid w:val="000A1BD9"/>
    <w:rsid w:val="000A5AD1"/>
    <w:rsid w:val="000A68C2"/>
    <w:rsid w:val="000B3BF6"/>
    <w:rsid w:val="000B7AE5"/>
    <w:rsid w:val="000D2E15"/>
    <w:rsid w:val="000F1AAF"/>
    <w:rsid w:val="000F7A17"/>
    <w:rsid w:val="001079C2"/>
    <w:rsid w:val="00107FCF"/>
    <w:rsid w:val="00113156"/>
    <w:rsid w:val="00115E50"/>
    <w:rsid w:val="00126C5E"/>
    <w:rsid w:val="00146B9B"/>
    <w:rsid w:val="00146CC0"/>
    <w:rsid w:val="0015171F"/>
    <w:rsid w:val="001734ED"/>
    <w:rsid w:val="00176A21"/>
    <w:rsid w:val="00187AD5"/>
    <w:rsid w:val="001936FA"/>
    <w:rsid w:val="001A2278"/>
    <w:rsid w:val="001B4583"/>
    <w:rsid w:val="001C161C"/>
    <w:rsid w:val="001C5897"/>
    <w:rsid w:val="001D3993"/>
    <w:rsid w:val="001E0519"/>
    <w:rsid w:val="001E0B5D"/>
    <w:rsid w:val="00200AAA"/>
    <w:rsid w:val="002236B8"/>
    <w:rsid w:val="002264AB"/>
    <w:rsid w:val="002278C6"/>
    <w:rsid w:val="00241583"/>
    <w:rsid w:val="00254093"/>
    <w:rsid w:val="002566AA"/>
    <w:rsid w:val="002629F0"/>
    <w:rsid w:val="00264190"/>
    <w:rsid w:val="00265FA2"/>
    <w:rsid w:val="002662F6"/>
    <w:rsid w:val="0027153A"/>
    <w:rsid w:val="002A6742"/>
    <w:rsid w:val="002A6F07"/>
    <w:rsid w:val="002C6B79"/>
    <w:rsid w:val="002D1FFD"/>
    <w:rsid w:val="002D39FF"/>
    <w:rsid w:val="003068A7"/>
    <w:rsid w:val="00312254"/>
    <w:rsid w:val="003158D7"/>
    <w:rsid w:val="0032085A"/>
    <w:rsid w:val="0032385E"/>
    <w:rsid w:val="003431E7"/>
    <w:rsid w:val="00345AD6"/>
    <w:rsid w:val="00353EE2"/>
    <w:rsid w:val="003574DA"/>
    <w:rsid w:val="00357DA0"/>
    <w:rsid w:val="0036574D"/>
    <w:rsid w:val="00372A38"/>
    <w:rsid w:val="00381FBD"/>
    <w:rsid w:val="003A2BE3"/>
    <w:rsid w:val="003A5DBC"/>
    <w:rsid w:val="003A6134"/>
    <w:rsid w:val="003D11D1"/>
    <w:rsid w:val="003D3646"/>
    <w:rsid w:val="003D5BCE"/>
    <w:rsid w:val="003E39AF"/>
    <w:rsid w:val="003E784A"/>
    <w:rsid w:val="004038CE"/>
    <w:rsid w:val="00412A50"/>
    <w:rsid w:val="00413854"/>
    <w:rsid w:val="004155C9"/>
    <w:rsid w:val="00422B9B"/>
    <w:rsid w:val="00445EAE"/>
    <w:rsid w:val="00456A98"/>
    <w:rsid w:val="0046151C"/>
    <w:rsid w:val="0046317C"/>
    <w:rsid w:val="00465E05"/>
    <w:rsid w:val="004701C4"/>
    <w:rsid w:val="00492A3E"/>
    <w:rsid w:val="004A1ED0"/>
    <w:rsid w:val="004A46F4"/>
    <w:rsid w:val="004D0B9A"/>
    <w:rsid w:val="004D2337"/>
    <w:rsid w:val="004F5754"/>
    <w:rsid w:val="00511EFF"/>
    <w:rsid w:val="005460D3"/>
    <w:rsid w:val="00554FD3"/>
    <w:rsid w:val="00567AEB"/>
    <w:rsid w:val="00576521"/>
    <w:rsid w:val="0058735B"/>
    <w:rsid w:val="00594CB9"/>
    <w:rsid w:val="005A334E"/>
    <w:rsid w:val="005A416B"/>
    <w:rsid w:val="005B17E6"/>
    <w:rsid w:val="005E36D1"/>
    <w:rsid w:val="005E3A72"/>
    <w:rsid w:val="00611EF8"/>
    <w:rsid w:val="006240E1"/>
    <w:rsid w:val="00635A21"/>
    <w:rsid w:val="0063679E"/>
    <w:rsid w:val="00663490"/>
    <w:rsid w:val="006837BD"/>
    <w:rsid w:val="006C1F37"/>
    <w:rsid w:val="006C3BEF"/>
    <w:rsid w:val="006D6284"/>
    <w:rsid w:val="006E21E3"/>
    <w:rsid w:val="0070761D"/>
    <w:rsid w:val="00707DA6"/>
    <w:rsid w:val="00730B73"/>
    <w:rsid w:val="00733A8E"/>
    <w:rsid w:val="00737BC2"/>
    <w:rsid w:val="0075009A"/>
    <w:rsid w:val="0075636F"/>
    <w:rsid w:val="007A616B"/>
    <w:rsid w:val="007B496E"/>
    <w:rsid w:val="007B4C0D"/>
    <w:rsid w:val="007C409A"/>
    <w:rsid w:val="007C48FE"/>
    <w:rsid w:val="007E3084"/>
    <w:rsid w:val="0080042E"/>
    <w:rsid w:val="008234F4"/>
    <w:rsid w:val="008306D0"/>
    <w:rsid w:val="00857DB4"/>
    <w:rsid w:val="008609B3"/>
    <w:rsid w:val="00861AAA"/>
    <w:rsid w:val="00870601"/>
    <w:rsid w:val="008736C6"/>
    <w:rsid w:val="00875910"/>
    <w:rsid w:val="008818F8"/>
    <w:rsid w:val="00895851"/>
    <w:rsid w:val="008B2110"/>
    <w:rsid w:val="008B7B3D"/>
    <w:rsid w:val="008C0176"/>
    <w:rsid w:val="008D7DFC"/>
    <w:rsid w:val="008E4F43"/>
    <w:rsid w:val="008F4D48"/>
    <w:rsid w:val="00906DDB"/>
    <w:rsid w:val="00912F44"/>
    <w:rsid w:val="00917734"/>
    <w:rsid w:val="00931429"/>
    <w:rsid w:val="00934275"/>
    <w:rsid w:val="0094458D"/>
    <w:rsid w:val="0097760F"/>
    <w:rsid w:val="009B41A9"/>
    <w:rsid w:val="009B5317"/>
    <w:rsid w:val="009C7F7B"/>
    <w:rsid w:val="009D3C4A"/>
    <w:rsid w:val="009D5777"/>
    <w:rsid w:val="009E451B"/>
    <w:rsid w:val="009E459C"/>
    <w:rsid w:val="009E546C"/>
    <w:rsid w:val="009F082B"/>
    <w:rsid w:val="00A134D3"/>
    <w:rsid w:val="00A16E91"/>
    <w:rsid w:val="00A17FC3"/>
    <w:rsid w:val="00A26EDC"/>
    <w:rsid w:val="00A30755"/>
    <w:rsid w:val="00A36466"/>
    <w:rsid w:val="00A70877"/>
    <w:rsid w:val="00A84565"/>
    <w:rsid w:val="00AA5C6D"/>
    <w:rsid w:val="00AB1D58"/>
    <w:rsid w:val="00AB2DC9"/>
    <w:rsid w:val="00AB547C"/>
    <w:rsid w:val="00AB562E"/>
    <w:rsid w:val="00AB7832"/>
    <w:rsid w:val="00AE00EE"/>
    <w:rsid w:val="00AE51AD"/>
    <w:rsid w:val="00AE53A9"/>
    <w:rsid w:val="00AF7AC6"/>
    <w:rsid w:val="00B0521D"/>
    <w:rsid w:val="00B26DDE"/>
    <w:rsid w:val="00B41D00"/>
    <w:rsid w:val="00B42A87"/>
    <w:rsid w:val="00B42E8F"/>
    <w:rsid w:val="00B46ECC"/>
    <w:rsid w:val="00B525B9"/>
    <w:rsid w:val="00B545DB"/>
    <w:rsid w:val="00B70754"/>
    <w:rsid w:val="00B727D6"/>
    <w:rsid w:val="00B7312E"/>
    <w:rsid w:val="00B91DC7"/>
    <w:rsid w:val="00B946DC"/>
    <w:rsid w:val="00B9477B"/>
    <w:rsid w:val="00BA08DD"/>
    <w:rsid w:val="00BA6EB5"/>
    <w:rsid w:val="00C002D5"/>
    <w:rsid w:val="00C015E5"/>
    <w:rsid w:val="00C05752"/>
    <w:rsid w:val="00C160E0"/>
    <w:rsid w:val="00C23E59"/>
    <w:rsid w:val="00C551DC"/>
    <w:rsid w:val="00C8024E"/>
    <w:rsid w:val="00C90D18"/>
    <w:rsid w:val="00CA6CF7"/>
    <w:rsid w:val="00CA7F0B"/>
    <w:rsid w:val="00CC1D8E"/>
    <w:rsid w:val="00CC22D8"/>
    <w:rsid w:val="00CC6162"/>
    <w:rsid w:val="00CE65EE"/>
    <w:rsid w:val="00CE7D89"/>
    <w:rsid w:val="00CF07B2"/>
    <w:rsid w:val="00CF0EF0"/>
    <w:rsid w:val="00D00080"/>
    <w:rsid w:val="00D01AE4"/>
    <w:rsid w:val="00D114F1"/>
    <w:rsid w:val="00D11AF1"/>
    <w:rsid w:val="00D11C69"/>
    <w:rsid w:val="00D21C1B"/>
    <w:rsid w:val="00D22BD8"/>
    <w:rsid w:val="00D278E2"/>
    <w:rsid w:val="00D41D9B"/>
    <w:rsid w:val="00D61EA2"/>
    <w:rsid w:val="00D62FE9"/>
    <w:rsid w:val="00D7597D"/>
    <w:rsid w:val="00D75CB5"/>
    <w:rsid w:val="00D75FC3"/>
    <w:rsid w:val="00D940E4"/>
    <w:rsid w:val="00DA05BC"/>
    <w:rsid w:val="00DC2BFC"/>
    <w:rsid w:val="00DF02ED"/>
    <w:rsid w:val="00DF1316"/>
    <w:rsid w:val="00E01E5A"/>
    <w:rsid w:val="00E13DB5"/>
    <w:rsid w:val="00E14F5F"/>
    <w:rsid w:val="00E1682F"/>
    <w:rsid w:val="00E40497"/>
    <w:rsid w:val="00E412D0"/>
    <w:rsid w:val="00E42C40"/>
    <w:rsid w:val="00E431E9"/>
    <w:rsid w:val="00E455F0"/>
    <w:rsid w:val="00E5137D"/>
    <w:rsid w:val="00E72074"/>
    <w:rsid w:val="00E819ED"/>
    <w:rsid w:val="00E853DC"/>
    <w:rsid w:val="00EA098B"/>
    <w:rsid w:val="00EA5D68"/>
    <w:rsid w:val="00EB19A1"/>
    <w:rsid w:val="00EC4490"/>
    <w:rsid w:val="00ED22A2"/>
    <w:rsid w:val="00EE1230"/>
    <w:rsid w:val="00EE62E5"/>
    <w:rsid w:val="00EE7331"/>
    <w:rsid w:val="00EF111F"/>
    <w:rsid w:val="00EF1F44"/>
    <w:rsid w:val="00F000A7"/>
    <w:rsid w:val="00F07C51"/>
    <w:rsid w:val="00F10243"/>
    <w:rsid w:val="00F301D1"/>
    <w:rsid w:val="00F314B0"/>
    <w:rsid w:val="00F36AC0"/>
    <w:rsid w:val="00F40035"/>
    <w:rsid w:val="00F424FB"/>
    <w:rsid w:val="00F46C28"/>
    <w:rsid w:val="00F51175"/>
    <w:rsid w:val="00F51562"/>
    <w:rsid w:val="00F51C69"/>
    <w:rsid w:val="00F57522"/>
    <w:rsid w:val="00F65DB5"/>
    <w:rsid w:val="00F86E34"/>
    <w:rsid w:val="00F9712B"/>
    <w:rsid w:val="00FA22AC"/>
    <w:rsid w:val="00FA59F2"/>
    <w:rsid w:val="00FA6287"/>
    <w:rsid w:val="00FB0923"/>
    <w:rsid w:val="00FB0F21"/>
    <w:rsid w:val="00FB1D00"/>
    <w:rsid w:val="00FB758A"/>
    <w:rsid w:val="00FD0FBA"/>
    <w:rsid w:val="00FD154E"/>
    <w:rsid w:val="00FD35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1A1CC9C7"/>
  <w15:docId w15:val="{39C9CA43-90D8-41C3-A8F1-E56F67F9A0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D39FF"/>
    <w:rPr>
      <w:rFonts w:asciiTheme="minorHAnsi" w:eastAsiaTheme="minorEastAsia" w:hAnsiTheme="minorHAnsi" w:cstheme="minorBidi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C22D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C22D8"/>
    <w:rPr>
      <w:rFonts w:asciiTheme="minorHAnsi" w:eastAsiaTheme="minorEastAsia" w:hAnsiTheme="minorHAnsi" w:cstheme="minorBidi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CC22D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C22D8"/>
    <w:rPr>
      <w:rFonts w:asciiTheme="minorHAnsi" w:eastAsiaTheme="minorEastAsia" w:hAnsiTheme="minorHAnsi" w:cstheme="minorBidi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F424FB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D00080"/>
    <w:pPr>
      <w:spacing w:after="160" w:line="259" w:lineRule="auto"/>
      <w:ind w:left="720"/>
      <w:contextualSpacing/>
    </w:pPr>
    <w:rPr>
      <w:rFonts w:eastAsiaTheme="minorHAnsi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0008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0080"/>
    <w:rPr>
      <w:rFonts w:ascii="Segoe UI" w:eastAsiaTheme="minorEastAsia" w:hAnsi="Segoe UI" w:cs="Segoe UI"/>
      <w:sz w:val="18"/>
      <w:szCs w:val="18"/>
    </w:rPr>
  </w:style>
  <w:style w:type="character" w:styleId="FollowedHyperlink">
    <w:name w:val="FollowedHyperlink"/>
    <w:basedOn w:val="DefaultParagraphFont"/>
    <w:uiPriority w:val="99"/>
    <w:semiHidden/>
    <w:unhideWhenUsed/>
    <w:rsid w:val="00594CB9"/>
    <w:rPr>
      <w:color w:val="954F72" w:themeColor="followedHyperlink"/>
      <w:u w:val="single"/>
    </w:rPr>
  </w:style>
  <w:style w:type="paragraph" w:styleId="Subtitle">
    <w:name w:val="Subtitle"/>
    <w:basedOn w:val="Normal"/>
    <w:link w:val="SubtitleChar"/>
    <w:qFormat/>
    <w:rsid w:val="00D22BD8"/>
    <w:rPr>
      <w:rFonts w:ascii="Arial" w:eastAsia="Times New Roman" w:hAnsi="Arial" w:cs="Times New Roman"/>
      <w:szCs w:val="20"/>
      <w:u w:val="single"/>
      <w:lang w:eastAsia="ko-KR"/>
    </w:rPr>
  </w:style>
  <w:style w:type="character" w:customStyle="1" w:styleId="SubtitleChar">
    <w:name w:val="Subtitle Char"/>
    <w:basedOn w:val="DefaultParagraphFont"/>
    <w:link w:val="Subtitle"/>
    <w:rsid w:val="00D22BD8"/>
    <w:rPr>
      <w:rFonts w:ascii="Arial" w:hAnsi="Arial"/>
      <w:sz w:val="24"/>
      <w:u w:val="single"/>
      <w:lang w:eastAsia="ko-KR"/>
    </w:rPr>
  </w:style>
  <w:style w:type="character" w:styleId="CommentReference">
    <w:name w:val="annotation reference"/>
    <w:basedOn w:val="DefaultParagraphFont"/>
    <w:uiPriority w:val="99"/>
    <w:semiHidden/>
    <w:unhideWhenUsed/>
    <w:rsid w:val="000A12F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A12F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A12F2"/>
    <w:rPr>
      <w:rFonts w:asciiTheme="minorHAnsi" w:eastAsiaTheme="minorEastAsia" w:hAnsiTheme="minorHAnsi" w:cstheme="minorBid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A12F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A12F2"/>
    <w:rPr>
      <w:rFonts w:asciiTheme="minorHAnsi" w:eastAsiaTheme="minorEastAsia" w:hAnsiTheme="minorHAnsi" w:cstheme="minorBidi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77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41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3636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821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829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848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801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298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427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137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659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192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36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662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107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594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74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365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887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054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895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972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923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893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82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05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cc.gov/document/world-radiocommunication-conference-advisory-committee-iwg-2-meeting-1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1B1E51-D01F-48E5-928E-06F9C16438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636</Words>
  <Characters>3628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JS</dc:creator>
  <cp:lastModifiedBy>JS</cp:lastModifiedBy>
  <cp:revision>2</cp:revision>
  <cp:lastPrinted>2017-03-17T07:13:00Z</cp:lastPrinted>
  <dcterms:created xsi:type="dcterms:W3CDTF">2017-09-01T18:21:00Z</dcterms:created>
  <dcterms:modified xsi:type="dcterms:W3CDTF">2017-09-01T18:21:00Z</dcterms:modified>
</cp:coreProperties>
</file>