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2CE48B" w14:textId="574DBE28" w:rsidR="00C65663" w:rsidRPr="003F31E4" w:rsidRDefault="00C470C0" w:rsidP="00C65663">
      <w:pPr>
        <w:rPr>
          <w:rFonts w:ascii="Cambria" w:hAnsi="Cambria"/>
          <w:sz w:val="22"/>
        </w:rPr>
      </w:pPr>
      <w:r>
        <w:rPr>
          <w:rFonts w:ascii="Cambria" w:hAnsi="Cambria"/>
          <w:sz w:val="22"/>
        </w:rPr>
        <w:t>September 20</w:t>
      </w:r>
      <w:r w:rsidR="00C65663" w:rsidRPr="003F31E4">
        <w:rPr>
          <w:rFonts w:ascii="Cambria" w:hAnsi="Cambria"/>
          <w:sz w:val="22"/>
        </w:rPr>
        <w:t xml:space="preserve">, 2017 </w:t>
      </w:r>
    </w:p>
    <w:p w14:paraId="2B487945" w14:textId="77777777" w:rsidR="00C65663" w:rsidRPr="003F31E4" w:rsidRDefault="00C65663" w:rsidP="00C65663">
      <w:pPr>
        <w:rPr>
          <w:rFonts w:ascii="Cambria" w:hAnsi="Cambria"/>
          <w:sz w:val="22"/>
        </w:rPr>
      </w:pPr>
    </w:p>
    <w:p w14:paraId="16611E91" w14:textId="7616E1EA" w:rsidR="00C65663" w:rsidRPr="003F31E4" w:rsidRDefault="00C65663" w:rsidP="00C65663">
      <w:pPr>
        <w:rPr>
          <w:rFonts w:ascii="Cambria" w:hAnsi="Cambria"/>
          <w:sz w:val="22"/>
        </w:rPr>
      </w:pPr>
      <w:r w:rsidRPr="003F31E4">
        <w:rPr>
          <w:rFonts w:ascii="Cambria" w:hAnsi="Cambria"/>
          <w:sz w:val="22"/>
        </w:rPr>
        <w:t xml:space="preserve">Ajit Pai </w:t>
      </w:r>
    </w:p>
    <w:p w14:paraId="26DE53A1" w14:textId="77777777" w:rsidR="00C65663" w:rsidRPr="003F31E4" w:rsidRDefault="00C65663" w:rsidP="00C65663">
      <w:pPr>
        <w:rPr>
          <w:rFonts w:ascii="Cambria" w:hAnsi="Cambria"/>
          <w:sz w:val="22"/>
        </w:rPr>
      </w:pPr>
      <w:r w:rsidRPr="003F31E4">
        <w:rPr>
          <w:rFonts w:ascii="Cambria" w:hAnsi="Cambria"/>
          <w:sz w:val="22"/>
        </w:rPr>
        <w:t xml:space="preserve">Chairman </w:t>
      </w:r>
    </w:p>
    <w:p w14:paraId="3A3B0EBF" w14:textId="77777777" w:rsidR="00C65663" w:rsidRPr="003F31E4" w:rsidRDefault="00C65663" w:rsidP="00C65663">
      <w:pPr>
        <w:rPr>
          <w:rFonts w:ascii="Cambria" w:hAnsi="Cambria"/>
          <w:sz w:val="22"/>
        </w:rPr>
      </w:pPr>
      <w:r w:rsidRPr="003F31E4">
        <w:rPr>
          <w:rFonts w:ascii="Cambria" w:hAnsi="Cambria"/>
          <w:sz w:val="22"/>
        </w:rPr>
        <w:t xml:space="preserve">Federal Communications Commission </w:t>
      </w:r>
    </w:p>
    <w:p w14:paraId="06B18544" w14:textId="1DBB742B" w:rsidR="00C65663" w:rsidRPr="003F31E4" w:rsidRDefault="00C65663" w:rsidP="00C65663">
      <w:pPr>
        <w:rPr>
          <w:rFonts w:ascii="Cambria" w:hAnsi="Cambria"/>
          <w:sz w:val="22"/>
        </w:rPr>
      </w:pPr>
      <w:r w:rsidRPr="003F31E4">
        <w:rPr>
          <w:rFonts w:ascii="Cambria" w:hAnsi="Cambria"/>
          <w:sz w:val="22"/>
        </w:rPr>
        <w:t>445 12th St.</w:t>
      </w:r>
      <w:r w:rsidR="00C34448" w:rsidRPr="003F31E4">
        <w:rPr>
          <w:rFonts w:ascii="Cambria" w:hAnsi="Cambria"/>
          <w:sz w:val="22"/>
        </w:rPr>
        <w:t>,</w:t>
      </w:r>
      <w:r w:rsidRPr="003F31E4">
        <w:rPr>
          <w:rFonts w:ascii="Cambria" w:hAnsi="Cambria"/>
          <w:sz w:val="22"/>
        </w:rPr>
        <w:t xml:space="preserve"> S</w:t>
      </w:r>
      <w:r w:rsidR="00C34448" w:rsidRPr="003F31E4">
        <w:rPr>
          <w:rFonts w:ascii="Cambria" w:hAnsi="Cambria"/>
          <w:sz w:val="22"/>
        </w:rPr>
        <w:t>.</w:t>
      </w:r>
      <w:r w:rsidRPr="003F31E4">
        <w:rPr>
          <w:rFonts w:ascii="Cambria" w:hAnsi="Cambria"/>
          <w:sz w:val="22"/>
        </w:rPr>
        <w:t>W</w:t>
      </w:r>
      <w:r w:rsidR="00C34448" w:rsidRPr="003F31E4">
        <w:rPr>
          <w:rFonts w:ascii="Cambria" w:hAnsi="Cambria"/>
          <w:sz w:val="22"/>
        </w:rPr>
        <w:t>.</w:t>
      </w:r>
      <w:r w:rsidRPr="003F31E4">
        <w:rPr>
          <w:rFonts w:ascii="Cambria" w:hAnsi="Cambria"/>
          <w:sz w:val="22"/>
        </w:rPr>
        <w:t xml:space="preserve"> </w:t>
      </w:r>
    </w:p>
    <w:p w14:paraId="635226F1" w14:textId="393E3FDF" w:rsidR="00C65663" w:rsidRPr="003F31E4" w:rsidRDefault="00C65663" w:rsidP="00C65663">
      <w:pPr>
        <w:rPr>
          <w:rFonts w:ascii="Cambria" w:hAnsi="Cambria"/>
          <w:sz w:val="22"/>
        </w:rPr>
      </w:pPr>
      <w:r w:rsidRPr="003F31E4">
        <w:rPr>
          <w:rFonts w:ascii="Cambria" w:hAnsi="Cambria"/>
          <w:sz w:val="22"/>
        </w:rPr>
        <w:t>Washington, D</w:t>
      </w:r>
      <w:r w:rsidR="00C34448" w:rsidRPr="003F31E4">
        <w:rPr>
          <w:rFonts w:ascii="Cambria" w:hAnsi="Cambria"/>
          <w:sz w:val="22"/>
        </w:rPr>
        <w:t>.</w:t>
      </w:r>
      <w:r w:rsidRPr="003F31E4">
        <w:rPr>
          <w:rFonts w:ascii="Cambria" w:hAnsi="Cambria"/>
          <w:sz w:val="22"/>
        </w:rPr>
        <w:t>C</w:t>
      </w:r>
      <w:r w:rsidR="00C34448" w:rsidRPr="003F31E4">
        <w:rPr>
          <w:rFonts w:ascii="Cambria" w:hAnsi="Cambria"/>
          <w:sz w:val="22"/>
        </w:rPr>
        <w:t>.</w:t>
      </w:r>
      <w:r w:rsidRPr="003F31E4">
        <w:rPr>
          <w:rFonts w:ascii="Cambria" w:hAnsi="Cambria"/>
          <w:sz w:val="22"/>
        </w:rPr>
        <w:t xml:space="preserve"> </w:t>
      </w:r>
      <w:r w:rsidR="00C34448" w:rsidRPr="003F31E4">
        <w:rPr>
          <w:rFonts w:ascii="Cambria" w:hAnsi="Cambria"/>
          <w:sz w:val="22"/>
        </w:rPr>
        <w:t xml:space="preserve"> </w:t>
      </w:r>
      <w:r w:rsidRPr="003F31E4">
        <w:rPr>
          <w:rFonts w:ascii="Cambria" w:hAnsi="Cambria"/>
          <w:sz w:val="22"/>
        </w:rPr>
        <w:t xml:space="preserve">20554 </w:t>
      </w:r>
    </w:p>
    <w:p w14:paraId="61ACCFF4" w14:textId="77777777" w:rsidR="00C65663" w:rsidRPr="003F31E4" w:rsidRDefault="00C65663" w:rsidP="00C65663">
      <w:pPr>
        <w:rPr>
          <w:rFonts w:ascii="Cambria" w:hAnsi="Cambria"/>
          <w:sz w:val="22"/>
        </w:rPr>
      </w:pPr>
    </w:p>
    <w:p w14:paraId="3DB2ACC4" w14:textId="66E5B7BB" w:rsidR="00C65663" w:rsidRPr="003F31E4" w:rsidRDefault="00C65663" w:rsidP="00C65663">
      <w:pPr>
        <w:rPr>
          <w:rFonts w:ascii="Cambria" w:hAnsi="Cambria"/>
          <w:b/>
          <w:sz w:val="22"/>
        </w:rPr>
      </w:pPr>
      <w:r w:rsidRPr="003F31E4">
        <w:rPr>
          <w:rFonts w:ascii="Cambria" w:hAnsi="Cambria"/>
          <w:b/>
          <w:sz w:val="22"/>
        </w:rPr>
        <w:t xml:space="preserve">RE: </w:t>
      </w:r>
      <w:r w:rsidR="00C34448" w:rsidRPr="003F31E4">
        <w:rPr>
          <w:rFonts w:ascii="Cambria" w:hAnsi="Cambria"/>
          <w:b/>
          <w:sz w:val="22"/>
        </w:rPr>
        <w:t>Thirteenth</w:t>
      </w:r>
      <w:r w:rsidRPr="003F31E4">
        <w:rPr>
          <w:rFonts w:ascii="Cambria" w:hAnsi="Cambria"/>
          <w:b/>
          <w:sz w:val="22"/>
        </w:rPr>
        <w:t xml:space="preserve"> Section 706</w:t>
      </w:r>
      <w:r w:rsidR="00C34448" w:rsidRPr="003F31E4">
        <w:rPr>
          <w:rFonts w:ascii="Cambria" w:hAnsi="Cambria"/>
          <w:b/>
          <w:sz w:val="22"/>
        </w:rPr>
        <w:t xml:space="preserve"> Report</w:t>
      </w:r>
      <w:r w:rsidRPr="003F31E4">
        <w:rPr>
          <w:rFonts w:ascii="Cambria" w:hAnsi="Cambria"/>
          <w:b/>
          <w:sz w:val="22"/>
        </w:rPr>
        <w:t xml:space="preserve"> Notice of Inquiry </w:t>
      </w:r>
      <w:r w:rsidR="008F22A5" w:rsidRPr="003F31E4">
        <w:rPr>
          <w:rFonts w:ascii="Cambria" w:hAnsi="Cambria"/>
          <w:b/>
          <w:sz w:val="22"/>
        </w:rPr>
        <w:t>(GN Docket No. 17-199)</w:t>
      </w:r>
    </w:p>
    <w:p w14:paraId="0A9AAEFA" w14:textId="77777777" w:rsidR="00C65663" w:rsidRPr="003F31E4" w:rsidRDefault="00C65663" w:rsidP="00C65663">
      <w:pPr>
        <w:rPr>
          <w:rFonts w:ascii="Cambria" w:hAnsi="Cambria"/>
          <w:sz w:val="22"/>
        </w:rPr>
      </w:pPr>
    </w:p>
    <w:p w14:paraId="6B376324" w14:textId="15C6662A" w:rsidR="00C65663" w:rsidRPr="003F31E4" w:rsidRDefault="00C65663" w:rsidP="00C65663">
      <w:pPr>
        <w:rPr>
          <w:rFonts w:ascii="Cambria" w:hAnsi="Cambria"/>
          <w:sz w:val="22"/>
        </w:rPr>
      </w:pPr>
      <w:r w:rsidRPr="003F31E4">
        <w:rPr>
          <w:rFonts w:ascii="Cambria" w:hAnsi="Cambria"/>
          <w:sz w:val="22"/>
        </w:rPr>
        <w:t xml:space="preserve">Dear Chairman </w:t>
      </w:r>
      <w:proofErr w:type="spellStart"/>
      <w:r w:rsidRPr="003F31E4">
        <w:rPr>
          <w:rFonts w:ascii="Cambria" w:hAnsi="Cambria"/>
          <w:sz w:val="22"/>
        </w:rPr>
        <w:t>Pai</w:t>
      </w:r>
      <w:proofErr w:type="spellEnd"/>
      <w:r w:rsidR="008F22A5" w:rsidRPr="003F31E4">
        <w:rPr>
          <w:rFonts w:ascii="Cambria" w:hAnsi="Cambria"/>
          <w:sz w:val="22"/>
        </w:rPr>
        <w:t xml:space="preserve">: </w:t>
      </w:r>
    </w:p>
    <w:p w14:paraId="46E3505E" w14:textId="77777777" w:rsidR="00C65663" w:rsidRPr="003F31E4" w:rsidRDefault="00C65663" w:rsidP="00C65663">
      <w:pPr>
        <w:rPr>
          <w:rFonts w:ascii="Cambria" w:hAnsi="Cambria"/>
          <w:sz w:val="22"/>
        </w:rPr>
      </w:pPr>
    </w:p>
    <w:p w14:paraId="42B37F87" w14:textId="710CD460" w:rsidR="00C34448" w:rsidRPr="003F31E4" w:rsidRDefault="00C65663" w:rsidP="00C34448">
      <w:pPr>
        <w:rPr>
          <w:rFonts w:ascii="Cambria" w:hAnsi="Cambria"/>
          <w:sz w:val="22"/>
        </w:rPr>
      </w:pPr>
      <w:r w:rsidRPr="003F31E4">
        <w:rPr>
          <w:rFonts w:ascii="Cambria" w:hAnsi="Cambria"/>
          <w:sz w:val="22"/>
        </w:rPr>
        <w:t xml:space="preserve">Thank you for the opportunity to comment on the </w:t>
      </w:r>
      <w:r w:rsidR="00C34448" w:rsidRPr="003F31E4">
        <w:rPr>
          <w:rFonts w:ascii="Cambria" w:hAnsi="Cambria"/>
          <w:sz w:val="22"/>
        </w:rPr>
        <w:t xml:space="preserve">Thirteenth </w:t>
      </w:r>
      <w:r w:rsidRPr="003F31E4">
        <w:rPr>
          <w:rFonts w:ascii="Cambria" w:hAnsi="Cambria"/>
          <w:sz w:val="22"/>
        </w:rPr>
        <w:t xml:space="preserve">Section 706 Report Notice of Inquiry. The State Educational Technology Directors Association (SETDA) </w:t>
      </w:r>
      <w:r w:rsidR="00C34448" w:rsidRPr="003F31E4">
        <w:rPr>
          <w:rFonts w:ascii="Cambria" w:hAnsi="Cambria"/>
          <w:sz w:val="22"/>
        </w:rPr>
        <w:t>provides</w:t>
      </w:r>
      <w:r w:rsidRPr="003F31E4">
        <w:rPr>
          <w:rFonts w:ascii="Cambria" w:hAnsi="Cambria"/>
          <w:sz w:val="22"/>
        </w:rPr>
        <w:t xml:space="preserve"> the comments below</w:t>
      </w:r>
      <w:r w:rsidR="00C34448" w:rsidRPr="003F31E4">
        <w:rPr>
          <w:rFonts w:ascii="Cambria" w:hAnsi="Cambria"/>
          <w:sz w:val="22"/>
        </w:rPr>
        <w:t>,</w:t>
      </w:r>
      <w:r w:rsidRPr="003F31E4">
        <w:rPr>
          <w:rFonts w:ascii="Cambria" w:hAnsi="Cambria"/>
          <w:sz w:val="22"/>
        </w:rPr>
        <w:t xml:space="preserve"> related to </w:t>
      </w:r>
      <w:r w:rsidR="00C34448" w:rsidRPr="003F31E4">
        <w:rPr>
          <w:rFonts w:ascii="Cambria" w:hAnsi="Cambria"/>
          <w:sz w:val="22"/>
        </w:rPr>
        <w:t>S</w:t>
      </w:r>
      <w:r w:rsidRPr="003F31E4">
        <w:rPr>
          <w:rFonts w:ascii="Cambria" w:hAnsi="Cambria"/>
          <w:sz w:val="22"/>
        </w:rPr>
        <w:t>ection II(D) - Schools and Classrooms</w:t>
      </w:r>
      <w:r w:rsidR="00C34448" w:rsidRPr="003F31E4">
        <w:rPr>
          <w:rFonts w:ascii="Cambria" w:hAnsi="Cambria"/>
          <w:sz w:val="22"/>
        </w:rPr>
        <w:t>,</w:t>
      </w:r>
      <w:r w:rsidRPr="003F31E4">
        <w:rPr>
          <w:rFonts w:ascii="Cambria" w:hAnsi="Cambria"/>
          <w:sz w:val="22"/>
        </w:rPr>
        <w:t xml:space="preserve"> </w:t>
      </w:r>
      <w:r w:rsidR="00C34448" w:rsidRPr="003F31E4">
        <w:rPr>
          <w:rFonts w:ascii="Cambria" w:hAnsi="Cambria"/>
          <w:sz w:val="22"/>
        </w:rPr>
        <w:t>to support the deployment of advanced telecommunications capability to schools and classrooms</w:t>
      </w:r>
    </w:p>
    <w:p w14:paraId="1D7564CB" w14:textId="77777777" w:rsidR="00C65663" w:rsidRPr="003F31E4" w:rsidRDefault="00C65663" w:rsidP="00C65663">
      <w:pPr>
        <w:rPr>
          <w:rFonts w:ascii="Cambria" w:hAnsi="Cambria"/>
          <w:sz w:val="22"/>
        </w:rPr>
      </w:pPr>
      <w:r w:rsidRPr="003F31E4">
        <w:rPr>
          <w:rFonts w:ascii="Cambria" w:hAnsi="Cambria"/>
          <w:sz w:val="22"/>
        </w:rPr>
        <w:t xml:space="preserve"> </w:t>
      </w:r>
    </w:p>
    <w:p w14:paraId="3BA878C4" w14:textId="4A80563D" w:rsidR="00C65663" w:rsidRPr="003F31E4" w:rsidRDefault="00C65663" w:rsidP="00C65663">
      <w:pPr>
        <w:rPr>
          <w:rFonts w:ascii="Cambria" w:hAnsi="Cambria"/>
          <w:sz w:val="22"/>
        </w:rPr>
      </w:pPr>
      <w:r w:rsidRPr="003F31E4">
        <w:rPr>
          <w:rFonts w:ascii="Cambria" w:hAnsi="Cambria"/>
          <w:sz w:val="22"/>
        </w:rPr>
        <w:t>SETDA is the principal membership association representing U.S. state and territorial digital learning leaders that serves and supports the emerging interests of our members with respect to the use of technology for teaching, learning, and school operations. SETDA has a strong history of promoting equity of access to the Internet in schools by advocating for the availability of affordable</w:t>
      </w:r>
      <w:r w:rsidR="00C34448" w:rsidRPr="003F31E4">
        <w:rPr>
          <w:rFonts w:ascii="Cambria" w:hAnsi="Cambria"/>
          <w:sz w:val="22"/>
        </w:rPr>
        <w:t>, high capacity</w:t>
      </w:r>
      <w:r w:rsidRPr="003F31E4">
        <w:rPr>
          <w:rFonts w:ascii="Cambria" w:hAnsi="Cambria"/>
          <w:sz w:val="22"/>
        </w:rPr>
        <w:t xml:space="preserve"> broadband. Equitable, robust broadband is essential for all students</w:t>
      </w:r>
      <w:r w:rsidR="00C34448" w:rsidRPr="003F31E4">
        <w:rPr>
          <w:rFonts w:ascii="Cambria" w:hAnsi="Cambria"/>
          <w:sz w:val="22"/>
        </w:rPr>
        <w:t xml:space="preserve"> Limits</w:t>
      </w:r>
      <w:r w:rsidRPr="003F31E4">
        <w:rPr>
          <w:rFonts w:ascii="Cambria" w:hAnsi="Cambria"/>
          <w:sz w:val="22"/>
        </w:rPr>
        <w:t xml:space="preserve"> </w:t>
      </w:r>
      <w:r w:rsidR="00C34448" w:rsidRPr="003F31E4">
        <w:rPr>
          <w:rFonts w:ascii="Cambria" w:hAnsi="Cambria"/>
          <w:sz w:val="22"/>
        </w:rPr>
        <w:t>on</w:t>
      </w:r>
      <w:r w:rsidRPr="003F31E4">
        <w:rPr>
          <w:rFonts w:ascii="Cambria" w:hAnsi="Cambria"/>
          <w:sz w:val="22"/>
        </w:rPr>
        <w:t xml:space="preserve"> bandwidth capacity undermine choices a</w:t>
      </w:r>
      <w:r w:rsidR="00C34448" w:rsidRPr="003F31E4">
        <w:rPr>
          <w:rFonts w:ascii="Cambria" w:hAnsi="Cambria"/>
          <w:sz w:val="22"/>
        </w:rPr>
        <w:t>bout</w:t>
      </w:r>
      <w:r w:rsidRPr="003F31E4">
        <w:rPr>
          <w:rFonts w:ascii="Cambria" w:hAnsi="Cambria"/>
          <w:sz w:val="22"/>
        </w:rPr>
        <w:t xml:space="preserve"> which digital instructional materials and educational applications students and educators can effectively </w:t>
      </w:r>
      <w:r w:rsidR="00C34448" w:rsidRPr="003F31E4">
        <w:rPr>
          <w:rFonts w:ascii="Cambria" w:hAnsi="Cambria"/>
          <w:sz w:val="22"/>
        </w:rPr>
        <w:t>use</w:t>
      </w:r>
      <w:r w:rsidRPr="003F31E4">
        <w:rPr>
          <w:rFonts w:ascii="Cambria" w:hAnsi="Cambria"/>
          <w:sz w:val="22"/>
        </w:rPr>
        <w:t xml:space="preserve">. Dependable access to high-speed broadband also remains imperative for basic state mandated college- and career-readiness activities, such as the administration of high-stakes </w:t>
      </w:r>
      <w:r w:rsidR="00C34448" w:rsidRPr="003F31E4">
        <w:rPr>
          <w:rFonts w:ascii="Cambria" w:hAnsi="Cambria"/>
          <w:sz w:val="22"/>
        </w:rPr>
        <w:t xml:space="preserve">online </w:t>
      </w:r>
      <w:r w:rsidRPr="003F31E4">
        <w:rPr>
          <w:rFonts w:ascii="Cambria" w:hAnsi="Cambria"/>
          <w:sz w:val="22"/>
        </w:rPr>
        <w:t>tests (e.g., PARCC and SBAC) and supporting colle</w:t>
      </w:r>
      <w:r w:rsidR="00C7085C">
        <w:rPr>
          <w:rFonts w:ascii="Cambria" w:hAnsi="Cambria"/>
          <w:sz w:val="22"/>
        </w:rPr>
        <w:t xml:space="preserve">ge-entrance exams (e.g., SAT). </w:t>
      </w:r>
      <w:r w:rsidRPr="003F31E4">
        <w:rPr>
          <w:rFonts w:ascii="Cambria" w:hAnsi="Cambria"/>
          <w:sz w:val="22"/>
        </w:rPr>
        <w:t>Shifts to cloud-based core operational and administrative services (</w:t>
      </w:r>
      <w:r w:rsidR="00C7085C">
        <w:rPr>
          <w:rFonts w:ascii="Cambria" w:hAnsi="Cambria"/>
          <w:sz w:val="22"/>
        </w:rPr>
        <w:t xml:space="preserve">e.g. </w:t>
      </w:r>
      <w:r w:rsidRPr="003F31E4">
        <w:rPr>
          <w:rFonts w:ascii="Cambria" w:hAnsi="Cambria"/>
          <w:sz w:val="22"/>
        </w:rPr>
        <w:t>student information and data systems, human resources, finance</w:t>
      </w:r>
      <w:r w:rsidR="00C34448" w:rsidRPr="003F31E4">
        <w:rPr>
          <w:rFonts w:ascii="Cambria" w:hAnsi="Cambria"/>
          <w:sz w:val="22"/>
        </w:rPr>
        <w:t xml:space="preserve">, </w:t>
      </w:r>
      <w:r w:rsidRPr="003F31E4">
        <w:rPr>
          <w:rFonts w:ascii="Cambria" w:hAnsi="Cambria"/>
          <w:sz w:val="22"/>
        </w:rPr>
        <w:t xml:space="preserve">payroll, transportation, nutrition, library services, security surveillance, HVAC, and technology wireless and network management, etc.) are </w:t>
      </w:r>
      <w:r w:rsidR="00C34448" w:rsidRPr="003F31E4">
        <w:rPr>
          <w:rFonts w:ascii="Cambria" w:hAnsi="Cambria"/>
          <w:sz w:val="22"/>
        </w:rPr>
        <w:t xml:space="preserve">also </w:t>
      </w:r>
      <w:r w:rsidRPr="003F31E4">
        <w:rPr>
          <w:rFonts w:ascii="Cambria" w:hAnsi="Cambria"/>
          <w:sz w:val="22"/>
        </w:rPr>
        <w:t xml:space="preserve">increasing K-12 broadband demands, and require high quality, </w:t>
      </w:r>
      <w:r w:rsidR="00C34448" w:rsidRPr="003F31E4">
        <w:rPr>
          <w:rFonts w:ascii="Cambria" w:hAnsi="Cambria"/>
          <w:sz w:val="22"/>
        </w:rPr>
        <w:t>reliable</w:t>
      </w:r>
      <w:r w:rsidRPr="003F31E4">
        <w:rPr>
          <w:rFonts w:ascii="Cambria" w:hAnsi="Cambria"/>
          <w:sz w:val="22"/>
        </w:rPr>
        <w:t xml:space="preserve"> </w:t>
      </w:r>
      <w:r w:rsidR="00C7085C">
        <w:rPr>
          <w:rFonts w:ascii="Cambria" w:hAnsi="Cambria"/>
          <w:sz w:val="22"/>
        </w:rPr>
        <w:t xml:space="preserve">broadband </w:t>
      </w:r>
      <w:r w:rsidRPr="003F31E4">
        <w:rPr>
          <w:rFonts w:ascii="Cambria" w:hAnsi="Cambria"/>
          <w:sz w:val="22"/>
        </w:rPr>
        <w:t xml:space="preserve">access. </w:t>
      </w:r>
    </w:p>
    <w:p w14:paraId="492DD9CF" w14:textId="77777777" w:rsidR="00C65663" w:rsidRPr="003F31E4" w:rsidRDefault="00C65663" w:rsidP="00C65663">
      <w:pPr>
        <w:rPr>
          <w:rFonts w:ascii="Cambria" w:hAnsi="Cambria"/>
          <w:sz w:val="22"/>
        </w:rPr>
      </w:pPr>
    </w:p>
    <w:p w14:paraId="7F09B589" w14:textId="69C77BE5" w:rsidR="00C65663" w:rsidRPr="003F31E4" w:rsidRDefault="00C65663" w:rsidP="00C65663">
      <w:pPr>
        <w:rPr>
          <w:rFonts w:ascii="Cambria" w:hAnsi="Cambria"/>
          <w:sz w:val="22"/>
        </w:rPr>
      </w:pPr>
      <w:r w:rsidRPr="003F31E4">
        <w:rPr>
          <w:rFonts w:ascii="Cambria" w:hAnsi="Cambria"/>
          <w:sz w:val="22"/>
        </w:rPr>
        <w:t xml:space="preserve">As part of the E-rate Modernization </w:t>
      </w:r>
      <w:r w:rsidR="00C34448" w:rsidRPr="003F31E4">
        <w:rPr>
          <w:rFonts w:ascii="Cambria" w:hAnsi="Cambria"/>
          <w:sz w:val="22"/>
        </w:rPr>
        <w:t>O</w:t>
      </w:r>
      <w:r w:rsidRPr="003F31E4">
        <w:rPr>
          <w:rFonts w:ascii="Cambria" w:hAnsi="Cambria"/>
          <w:sz w:val="22"/>
        </w:rPr>
        <w:t>rder, the FCC adopted SETDA’s broadband targets of 100 Mbps per 1,000 students and staff (2015/16) and 1Gbps per 1,000 students and staff (2017/18)</w:t>
      </w:r>
      <w:r w:rsidR="00C34448" w:rsidRPr="003F31E4">
        <w:rPr>
          <w:rFonts w:ascii="Cambria" w:hAnsi="Cambria"/>
          <w:sz w:val="22"/>
        </w:rPr>
        <w:t>. The</w:t>
      </w:r>
      <w:r w:rsidR="00FC2B3C" w:rsidRPr="003F31E4">
        <w:rPr>
          <w:rFonts w:ascii="Cambria" w:hAnsi="Cambria"/>
          <w:sz w:val="22"/>
        </w:rPr>
        <w:t>se important</w:t>
      </w:r>
      <w:r w:rsidR="00C34448" w:rsidRPr="003F31E4">
        <w:rPr>
          <w:rFonts w:ascii="Cambria" w:hAnsi="Cambria"/>
          <w:sz w:val="22"/>
        </w:rPr>
        <w:t xml:space="preserve"> targets are </w:t>
      </w:r>
      <w:r w:rsidRPr="003F31E4">
        <w:rPr>
          <w:rFonts w:ascii="Cambria" w:hAnsi="Cambria"/>
          <w:sz w:val="22"/>
        </w:rPr>
        <w:t xml:space="preserve">outlined in </w:t>
      </w:r>
      <w:r w:rsidRPr="003F31E4">
        <w:rPr>
          <w:rFonts w:ascii="Cambria" w:hAnsi="Cambria"/>
          <w:i/>
          <w:sz w:val="22"/>
        </w:rPr>
        <w:t>The Broadband Imperative: Recommendations to Address K-12 Education Infrastructure Needs</w:t>
      </w:r>
      <w:r w:rsidR="00C7085C">
        <w:rPr>
          <w:rFonts w:ascii="Cambria" w:hAnsi="Cambria"/>
          <w:i/>
          <w:sz w:val="22"/>
        </w:rPr>
        <w:t>.</w:t>
      </w:r>
      <w:r w:rsidR="00C34448" w:rsidRPr="003F31E4">
        <w:rPr>
          <w:rStyle w:val="FootnoteReference"/>
          <w:rFonts w:ascii="Cambria" w:hAnsi="Cambria"/>
          <w:i/>
          <w:sz w:val="22"/>
        </w:rPr>
        <w:footnoteReference w:id="1"/>
      </w:r>
      <w:r w:rsidRPr="003F31E4">
        <w:rPr>
          <w:rFonts w:ascii="Cambria" w:hAnsi="Cambria"/>
          <w:sz w:val="22"/>
        </w:rPr>
        <w:t xml:space="preserve"> </w:t>
      </w:r>
      <w:r w:rsidR="00C34448" w:rsidRPr="003F31E4">
        <w:rPr>
          <w:rFonts w:ascii="Cambria" w:hAnsi="Cambria"/>
          <w:sz w:val="22"/>
        </w:rPr>
        <w:t xml:space="preserve">SETDA recently </w:t>
      </w:r>
      <w:r w:rsidRPr="003F31E4">
        <w:rPr>
          <w:rFonts w:ascii="Cambria" w:hAnsi="Cambria"/>
          <w:sz w:val="22"/>
        </w:rPr>
        <w:t xml:space="preserve">updated </w:t>
      </w:r>
      <w:r w:rsidR="00C34448" w:rsidRPr="003F31E4">
        <w:rPr>
          <w:rFonts w:ascii="Cambria" w:hAnsi="Cambria"/>
          <w:sz w:val="22"/>
        </w:rPr>
        <w:t>the targets</w:t>
      </w:r>
      <w:r w:rsidRPr="003F31E4">
        <w:rPr>
          <w:rFonts w:ascii="Cambria" w:hAnsi="Cambria"/>
          <w:sz w:val="22"/>
        </w:rPr>
        <w:t xml:space="preserve">, </w:t>
      </w:r>
      <w:r w:rsidR="00FC2B3C" w:rsidRPr="003F31E4">
        <w:rPr>
          <w:rFonts w:ascii="Cambria" w:hAnsi="Cambria"/>
          <w:sz w:val="22"/>
        </w:rPr>
        <w:t xml:space="preserve">published as part of </w:t>
      </w:r>
      <w:r w:rsidRPr="003F31E4">
        <w:rPr>
          <w:rFonts w:ascii="Cambria" w:hAnsi="Cambria"/>
          <w:i/>
          <w:sz w:val="22"/>
        </w:rPr>
        <w:t>The Broadband Imperative II: Equity of Access for Learning</w:t>
      </w:r>
      <w:r w:rsidRPr="003F31E4">
        <w:rPr>
          <w:rFonts w:ascii="Cambria" w:hAnsi="Cambria"/>
          <w:sz w:val="22"/>
        </w:rPr>
        <w:t>.</w:t>
      </w:r>
      <w:r w:rsidR="00C34448" w:rsidRPr="003F31E4">
        <w:rPr>
          <w:rStyle w:val="FootnoteReference"/>
          <w:rFonts w:ascii="Cambria" w:hAnsi="Cambria"/>
          <w:sz w:val="22"/>
          <w:u w:val="single"/>
        </w:rPr>
        <w:footnoteReference w:id="2"/>
      </w:r>
      <w:r w:rsidRPr="003F31E4">
        <w:rPr>
          <w:rFonts w:ascii="Cambria" w:hAnsi="Cambria"/>
          <w:sz w:val="22"/>
        </w:rPr>
        <w:t xml:space="preserve"> The updated targets are meant</w:t>
      </w:r>
      <w:r w:rsidR="00C34448" w:rsidRPr="003F31E4">
        <w:rPr>
          <w:rFonts w:ascii="Cambria" w:hAnsi="Cambria"/>
          <w:sz w:val="22"/>
        </w:rPr>
        <w:t>, however,</w:t>
      </w:r>
      <w:r w:rsidRPr="003F31E4">
        <w:rPr>
          <w:rFonts w:ascii="Cambria" w:hAnsi="Cambria"/>
          <w:sz w:val="22"/>
        </w:rPr>
        <w:t xml:space="preserve"> </w:t>
      </w:r>
      <w:r w:rsidR="00FC2B3C" w:rsidRPr="003F31E4">
        <w:rPr>
          <w:rFonts w:ascii="Cambria" w:hAnsi="Cambria"/>
          <w:sz w:val="22"/>
        </w:rPr>
        <w:t>to help</w:t>
      </w:r>
      <w:r w:rsidR="00C7085C">
        <w:rPr>
          <w:rFonts w:ascii="Cambria" w:hAnsi="Cambria"/>
          <w:sz w:val="22"/>
        </w:rPr>
        <w:t xml:space="preserve"> schools and districts</w:t>
      </w:r>
      <w:r w:rsidRPr="003F31E4">
        <w:rPr>
          <w:rFonts w:ascii="Cambria" w:hAnsi="Cambria"/>
          <w:sz w:val="22"/>
        </w:rPr>
        <w:t xml:space="preserve"> understand better the</w:t>
      </w:r>
      <w:r w:rsidR="00FC2B3C" w:rsidRPr="003F31E4">
        <w:rPr>
          <w:rFonts w:ascii="Cambria" w:hAnsi="Cambria"/>
          <w:sz w:val="22"/>
        </w:rPr>
        <w:t xml:space="preserve"> broadband</w:t>
      </w:r>
      <w:r w:rsidRPr="003F31E4">
        <w:rPr>
          <w:rFonts w:ascii="Cambria" w:hAnsi="Cambria"/>
          <w:sz w:val="22"/>
        </w:rPr>
        <w:t xml:space="preserve"> level</w:t>
      </w:r>
      <w:r w:rsidR="00FC2B3C" w:rsidRPr="003F31E4">
        <w:rPr>
          <w:rFonts w:ascii="Cambria" w:hAnsi="Cambria"/>
          <w:sz w:val="22"/>
        </w:rPr>
        <w:t>s</w:t>
      </w:r>
      <w:r w:rsidRPr="003F31E4">
        <w:rPr>
          <w:rFonts w:ascii="Cambria" w:hAnsi="Cambria"/>
          <w:sz w:val="22"/>
        </w:rPr>
        <w:t xml:space="preserve"> required to adopt dynamic, personalized instructional models that leverage digital tools, applications, and content. For those that have not made the digital shift, the targets would exceed </w:t>
      </w:r>
      <w:r w:rsidR="00FC2B3C" w:rsidRPr="003F31E4">
        <w:rPr>
          <w:rFonts w:ascii="Cambria" w:hAnsi="Cambria"/>
          <w:sz w:val="22"/>
        </w:rPr>
        <w:t>their needs</w:t>
      </w:r>
      <w:r w:rsidR="00C34448" w:rsidRPr="003F31E4">
        <w:rPr>
          <w:rFonts w:ascii="Cambria" w:hAnsi="Cambria"/>
          <w:sz w:val="22"/>
        </w:rPr>
        <w:t xml:space="preserve"> and we do not </w:t>
      </w:r>
      <w:r w:rsidR="00C34448" w:rsidRPr="003F31E4">
        <w:rPr>
          <w:rFonts w:ascii="Cambria" w:hAnsi="Cambria"/>
          <w:sz w:val="22"/>
        </w:rPr>
        <w:lastRenderedPageBreak/>
        <w:t xml:space="preserve">recommend that the FCC, or the Universal Service </w:t>
      </w:r>
      <w:r w:rsidR="00FC2B3C" w:rsidRPr="003F31E4">
        <w:rPr>
          <w:rFonts w:ascii="Cambria" w:hAnsi="Cambria"/>
          <w:sz w:val="22"/>
        </w:rPr>
        <w:t>Administrative Company, use the new benchmarks</w:t>
      </w:r>
      <w:r w:rsidR="00C34448" w:rsidRPr="003F31E4">
        <w:rPr>
          <w:rFonts w:ascii="Cambria" w:hAnsi="Cambria"/>
          <w:sz w:val="22"/>
        </w:rPr>
        <w:t xml:space="preserve"> to implement the E-rate program.</w:t>
      </w:r>
    </w:p>
    <w:p w14:paraId="328632B8" w14:textId="77777777" w:rsidR="00C65663" w:rsidRPr="003F31E4" w:rsidRDefault="00C65663" w:rsidP="00C65663">
      <w:pPr>
        <w:rPr>
          <w:rFonts w:ascii="Cambria" w:hAnsi="Cambria"/>
          <w:sz w:val="22"/>
        </w:rPr>
      </w:pPr>
    </w:p>
    <w:p w14:paraId="100F0A21" w14:textId="77777777" w:rsidR="003F31E4" w:rsidRDefault="003F31E4" w:rsidP="00C65663">
      <w:pPr>
        <w:rPr>
          <w:ins w:id="0" w:author="tweeks@setda.org" w:date="2017-09-19T17:25:00Z"/>
          <w:rFonts w:ascii="Cambria" w:hAnsi="Cambria"/>
          <w:b/>
          <w:sz w:val="22"/>
        </w:rPr>
      </w:pPr>
    </w:p>
    <w:p w14:paraId="615490B0" w14:textId="77777777" w:rsidR="00C65663" w:rsidRPr="003F31E4" w:rsidRDefault="00C65663" w:rsidP="00C65663">
      <w:pPr>
        <w:rPr>
          <w:rFonts w:ascii="Cambria" w:hAnsi="Cambria"/>
          <w:b/>
          <w:sz w:val="22"/>
        </w:rPr>
      </w:pPr>
      <w:r w:rsidRPr="003F31E4">
        <w:rPr>
          <w:rFonts w:ascii="Cambria" w:hAnsi="Cambria"/>
          <w:b/>
          <w:sz w:val="22"/>
        </w:rPr>
        <w:t>Recommendations</w:t>
      </w:r>
    </w:p>
    <w:p w14:paraId="20C43F14" w14:textId="77777777" w:rsidR="00C34448" w:rsidRPr="003F31E4" w:rsidRDefault="00C34448" w:rsidP="00C65663">
      <w:pPr>
        <w:rPr>
          <w:rFonts w:ascii="Cambria" w:hAnsi="Cambria"/>
          <w:i/>
          <w:sz w:val="22"/>
        </w:rPr>
      </w:pPr>
    </w:p>
    <w:p w14:paraId="043F9399" w14:textId="1502F6E6" w:rsidR="00C65663" w:rsidRPr="003F31E4" w:rsidRDefault="00C34448" w:rsidP="00C65663">
      <w:pPr>
        <w:rPr>
          <w:rFonts w:ascii="Cambria" w:hAnsi="Cambria"/>
          <w:i/>
          <w:sz w:val="22"/>
        </w:rPr>
      </w:pPr>
      <w:r w:rsidRPr="003F31E4">
        <w:rPr>
          <w:rFonts w:ascii="Cambria" w:hAnsi="Cambria"/>
          <w:i/>
          <w:sz w:val="22"/>
        </w:rPr>
        <w:t>The FCC’s</w:t>
      </w:r>
      <w:r w:rsidR="00C65663" w:rsidRPr="003F31E4">
        <w:rPr>
          <w:rFonts w:ascii="Cambria" w:hAnsi="Cambria"/>
          <w:i/>
          <w:sz w:val="22"/>
        </w:rPr>
        <w:t xml:space="preserve"> current broadband goals should stay in place, with all educational stakeholders helping more districts reach those goals through a focus on scalability, access, and affordability.</w:t>
      </w:r>
    </w:p>
    <w:p w14:paraId="160DF807" w14:textId="77777777" w:rsidR="00C65663" w:rsidRPr="003F31E4" w:rsidRDefault="00C65663" w:rsidP="00C65663">
      <w:pPr>
        <w:rPr>
          <w:rFonts w:ascii="Cambria" w:hAnsi="Cambria"/>
          <w:sz w:val="22"/>
        </w:rPr>
      </w:pPr>
    </w:p>
    <w:p w14:paraId="30F0D4CC" w14:textId="24E8E1C0" w:rsidR="00C65663" w:rsidRPr="003F31E4" w:rsidRDefault="00C65663" w:rsidP="00C65663">
      <w:pPr>
        <w:numPr>
          <w:ilvl w:val="0"/>
          <w:numId w:val="12"/>
        </w:numPr>
        <w:pBdr>
          <w:top w:val="nil"/>
          <w:left w:val="nil"/>
          <w:bottom w:val="nil"/>
          <w:right w:val="nil"/>
          <w:between w:val="nil"/>
        </w:pBdr>
        <w:spacing w:line="276" w:lineRule="auto"/>
        <w:contextualSpacing/>
        <w:rPr>
          <w:rFonts w:ascii="Cambria" w:hAnsi="Cambria"/>
          <w:sz w:val="22"/>
        </w:rPr>
      </w:pPr>
      <w:r w:rsidRPr="003F31E4">
        <w:rPr>
          <w:rFonts w:ascii="Cambria" w:hAnsi="Cambria"/>
          <w:b/>
          <w:i/>
          <w:sz w:val="22"/>
        </w:rPr>
        <w:t xml:space="preserve">Scalability: </w:t>
      </w:r>
      <w:r w:rsidRPr="003F31E4">
        <w:rPr>
          <w:rFonts w:ascii="Cambria" w:hAnsi="Cambria"/>
          <w:sz w:val="22"/>
        </w:rPr>
        <w:t xml:space="preserve">As districts plan and build </w:t>
      </w:r>
      <w:r w:rsidR="00C34448" w:rsidRPr="003F31E4">
        <w:rPr>
          <w:rFonts w:ascii="Cambria" w:hAnsi="Cambria"/>
          <w:sz w:val="22"/>
        </w:rPr>
        <w:t xml:space="preserve">new </w:t>
      </w:r>
      <w:r w:rsidRPr="003F31E4">
        <w:rPr>
          <w:rFonts w:ascii="Cambria" w:hAnsi="Cambria"/>
          <w:sz w:val="22"/>
        </w:rPr>
        <w:t xml:space="preserve">infrastructure, they need the flexibility to scale up to the </w:t>
      </w:r>
      <w:r w:rsidR="00C34448" w:rsidRPr="003F31E4">
        <w:rPr>
          <w:rFonts w:ascii="Cambria" w:hAnsi="Cambria"/>
          <w:sz w:val="22"/>
        </w:rPr>
        <w:t xml:space="preserve">FCC’s </w:t>
      </w:r>
      <w:r w:rsidRPr="003F31E4">
        <w:rPr>
          <w:rFonts w:ascii="Cambria" w:hAnsi="Cambria"/>
          <w:sz w:val="22"/>
        </w:rPr>
        <w:t>current broadband goals.</w:t>
      </w:r>
      <w:r w:rsidR="00F77633" w:rsidRPr="003F31E4">
        <w:rPr>
          <w:rFonts w:ascii="Cambria" w:hAnsi="Cambria"/>
          <w:sz w:val="22"/>
        </w:rPr>
        <w:t xml:space="preserve"> Granting districts</w:t>
      </w:r>
      <w:r w:rsidRPr="003F31E4">
        <w:rPr>
          <w:rFonts w:ascii="Cambria" w:hAnsi="Cambria"/>
          <w:sz w:val="22"/>
        </w:rPr>
        <w:t xml:space="preserve"> </w:t>
      </w:r>
      <w:r w:rsidR="00F77633" w:rsidRPr="003F31E4">
        <w:rPr>
          <w:rFonts w:ascii="Cambria" w:hAnsi="Cambria"/>
          <w:sz w:val="22"/>
        </w:rPr>
        <w:t>the ability and resources to</w:t>
      </w:r>
      <w:r w:rsidRPr="003F31E4">
        <w:rPr>
          <w:rFonts w:ascii="Cambria" w:hAnsi="Cambria"/>
          <w:sz w:val="22"/>
        </w:rPr>
        <w:t xml:space="preserve"> scale </w:t>
      </w:r>
      <w:r w:rsidR="00F77633" w:rsidRPr="003F31E4">
        <w:rPr>
          <w:rFonts w:ascii="Cambria" w:hAnsi="Cambria"/>
          <w:sz w:val="22"/>
        </w:rPr>
        <w:t xml:space="preserve">to the current benchmarks </w:t>
      </w:r>
      <w:r w:rsidRPr="003F31E4">
        <w:rPr>
          <w:rFonts w:ascii="Cambria" w:hAnsi="Cambria"/>
          <w:sz w:val="22"/>
        </w:rPr>
        <w:t xml:space="preserve">will allow </w:t>
      </w:r>
      <w:r w:rsidR="00F77633" w:rsidRPr="003F31E4">
        <w:rPr>
          <w:rFonts w:ascii="Cambria" w:hAnsi="Cambria"/>
          <w:sz w:val="22"/>
        </w:rPr>
        <w:t>them</w:t>
      </w:r>
      <w:r w:rsidRPr="003F31E4">
        <w:rPr>
          <w:rFonts w:ascii="Cambria" w:hAnsi="Cambria"/>
          <w:sz w:val="22"/>
        </w:rPr>
        <w:t xml:space="preserve"> to pay for </w:t>
      </w:r>
      <w:r w:rsidR="00F77633" w:rsidRPr="003F31E4">
        <w:rPr>
          <w:rFonts w:ascii="Cambria" w:hAnsi="Cambria"/>
          <w:sz w:val="22"/>
        </w:rPr>
        <w:t xml:space="preserve">the bandwidth that </w:t>
      </w:r>
      <w:r w:rsidRPr="003F31E4">
        <w:rPr>
          <w:rFonts w:ascii="Cambria" w:hAnsi="Cambria"/>
          <w:sz w:val="22"/>
        </w:rPr>
        <w:t>is needed now</w:t>
      </w:r>
      <w:r w:rsidR="00F77633" w:rsidRPr="003F31E4">
        <w:rPr>
          <w:rFonts w:ascii="Cambria" w:hAnsi="Cambria"/>
          <w:sz w:val="22"/>
        </w:rPr>
        <w:t>,</w:t>
      </w:r>
      <w:r w:rsidRPr="003F31E4">
        <w:rPr>
          <w:rFonts w:ascii="Cambria" w:hAnsi="Cambria"/>
          <w:sz w:val="22"/>
        </w:rPr>
        <w:t xml:space="preserve"> with the ability to increase access</w:t>
      </w:r>
      <w:r w:rsidR="00F77633" w:rsidRPr="003F31E4">
        <w:rPr>
          <w:rFonts w:ascii="Cambria" w:hAnsi="Cambria"/>
          <w:sz w:val="22"/>
        </w:rPr>
        <w:t xml:space="preserve"> later</w:t>
      </w:r>
      <w:r w:rsidRPr="003F31E4">
        <w:rPr>
          <w:rFonts w:ascii="Cambria" w:hAnsi="Cambria"/>
          <w:sz w:val="22"/>
        </w:rPr>
        <w:t xml:space="preserve"> as dictated by </w:t>
      </w:r>
      <w:r w:rsidR="00F77633" w:rsidRPr="003F31E4">
        <w:rPr>
          <w:rFonts w:ascii="Cambria" w:hAnsi="Cambria"/>
          <w:sz w:val="22"/>
        </w:rPr>
        <w:t xml:space="preserve">their </w:t>
      </w:r>
      <w:r w:rsidRPr="003F31E4">
        <w:rPr>
          <w:rFonts w:ascii="Cambria" w:hAnsi="Cambria"/>
          <w:sz w:val="22"/>
        </w:rPr>
        <w:t xml:space="preserve">instructional </w:t>
      </w:r>
      <w:r w:rsidR="00C34448" w:rsidRPr="003F31E4">
        <w:rPr>
          <w:rFonts w:ascii="Cambria" w:hAnsi="Cambria"/>
          <w:sz w:val="22"/>
        </w:rPr>
        <w:t xml:space="preserve">and other </w:t>
      </w:r>
      <w:r w:rsidRPr="003F31E4">
        <w:rPr>
          <w:rFonts w:ascii="Cambria" w:hAnsi="Cambria"/>
          <w:sz w:val="22"/>
        </w:rPr>
        <w:t xml:space="preserve">needs. </w:t>
      </w:r>
    </w:p>
    <w:p w14:paraId="22206F0D" w14:textId="77777777" w:rsidR="00C65663" w:rsidRPr="003F31E4" w:rsidRDefault="00C65663" w:rsidP="00C65663">
      <w:pPr>
        <w:rPr>
          <w:rFonts w:ascii="Cambria" w:hAnsi="Cambria"/>
          <w:sz w:val="22"/>
        </w:rPr>
      </w:pPr>
    </w:p>
    <w:p w14:paraId="51511080" w14:textId="21DE2E50" w:rsidR="00C65663" w:rsidRPr="003F31E4" w:rsidRDefault="00C65663" w:rsidP="00C65663">
      <w:pPr>
        <w:numPr>
          <w:ilvl w:val="0"/>
          <w:numId w:val="12"/>
        </w:numPr>
        <w:pBdr>
          <w:top w:val="nil"/>
          <w:left w:val="nil"/>
          <w:bottom w:val="nil"/>
          <w:right w:val="nil"/>
          <w:between w:val="nil"/>
        </w:pBdr>
        <w:spacing w:line="276" w:lineRule="auto"/>
        <w:contextualSpacing/>
        <w:rPr>
          <w:rFonts w:ascii="Cambria" w:hAnsi="Cambria"/>
          <w:sz w:val="22"/>
        </w:rPr>
      </w:pPr>
      <w:r w:rsidRPr="003F31E4">
        <w:rPr>
          <w:rFonts w:ascii="Cambria" w:hAnsi="Cambria"/>
          <w:b/>
          <w:i/>
          <w:sz w:val="22"/>
        </w:rPr>
        <w:t>Access and Affordability:</w:t>
      </w:r>
      <w:r w:rsidRPr="003F31E4">
        <w:rPr>
          <w:rFonts w:ascii="Cambria" w:hAnsi="Cambria"/>
          <w:i/>
          <w:sz w:val="22"/>
        </w:rPr>
        <w:t xml:space="preserve"> </w:t>
      </w:r>
      <w:r w:rsidRPr="003F31E4">
        <w:rPr>
          <w:rFonts w:ascii="Cambria" w:hAnsi="Cambria"/>
          <w:sz w:val="22"/>
        </w:rPr>
        <w:t>There are still many parts of the country — often in remote regions</w:t>
      </w:r>
      <w:r w:rsidR="00C34448" w:rsidRPr="003F31E4">
        <w:rPr>
          <w:rFonts w:ascii="Cambria" w:hAnsi="Cambria"/>
          <w:sz w:val="22"/>
        </w:rPr>
        <w:t>,</w:t>
      </w:r>
      <w:r w:rsidRPr="003F31E4">
        <w:rPr>
          <w:rFonts w:ascii="Cambria" w:hAnsi="Cambria"/>
          <w:sz w:val="22"/>
        </w:rPr>
        <w:t xml:space="preserve"> but frequently in suburban and even urban settings — that lack robust, affordable broadban</w:t>
      </w:r>
      <w:r w:rsidR="00FC2B3C" w:rsidRPr="003F31E4">
        <w:rPr>
          <w:rFonts w:ascii="Cambria" w:hAnsi="Cambria"/>
          <w:sz w:val="22"/>
        </w:rPr>
        <w:t>d</w:t>
      </w:r>
      <w:r w:rsidRPr="003F31E4">
        <w:rPr>
          <w:rFonts w:ascii="Cambria" w:hAnsi="Cambria"/>
          <w:sz w:val="22"/>
        </w:rPr>
        <w:t>. In such communities, schools struggle to meet the current and expected educational broadband goals. Because of these challenges, we recommend that the FCC work with providers to make affordable broadband available to all schools</w:t>
      </w:r>
      <w:r w:rsidR="00F77633" w:rsidRPr="003F31E4">
        <w:rPr>
          <w:rFonts w:ascii="Cambria" w:hAnsi="Cambria"/>
          <w:sz w:val="22"/>
        </w:rPr>
        <w:t xml:space="preserve"> through both fixed and mobile services</w:t>
      </w:r>
      <w:r w:rsidRPr="003F31E4">
        <w:rPr>
          <w:rFonts w:ascii="Cambria" w:hAnsi="Cambria"/>
          <w:sz w:val="22"/>
        </w:rPr>
        <w:t>.</w:t>
      </w:r>
      <w:r w:rsidR="00C7085C">
        <w:rPr>
          <w:rFonts w:ascii="Cambria" w:hAnsi="Cambria"/>
          <w:sz w:val="22"/>
        </w:rPr>
        <w:t xml:space="preserve"> </w:t>
      </w:r>
      <w:r w:rsidR="00F77633" w:rsidRPr="003F31E4">
        <w:rPr>
          <w:rFonts w:ascii="Cambria" w:hAnsi="Cambria"/>
          <w:sz w:val="22"/>
        </w:rPr>
        <w:t>Ensuring both deliver</w:t>
      </w:r>
      <w:r w:rsidR="00C7085C">
        <w:rPr>
          <w:rFonts w:ascii="Cambria" w:hAnsi="Cambria"/>
          <w:sz w:val="22"/>
        </w:rPr>
        <w:t>y</w:t>
      </w:r>
      <w:r w:rsidR="00F77633" w:rsidRPr="003F31E4">
        <w:rPr>
          <w:rFonts w:ascii="Cambria" w:hAnsi="Cambria"/>
          <w:sz w:val="22"/>
        </w:rPr>
        <w:t xml:space="preserve"> options are available is critical to meeting educational needs.</w:t>
      </w:r>
      <w:r w:rsidRPr="003F31E4">
        <w:rPr>
          <w:rFonts w:ascii="Cambria" w:hAnsi="Cambria"/>
          <w:sz w:val="22"/>
        </w:rPr>
        <w:t xml:space="preserve"> We </w:t>
      </w:r>
      <w:r w:rsidR="00AF0017" w:rsidRPr="003F31E4">
        <w:rPr>
          <w:rFonts w:ascii="Cambria" w:hAnsi="Cambria"/>
          <w:sz w:val="22"/>
        </w:rPr>
        <w:t>urge the</w:t>
      </w:r>
      <w:r w:rsidRPr="003F31E4">
        <w:rPr>
          <w:rFonts w:ascii="Cambria" w:hAnsi="Cambria"/>
          <w:sz w:val="22"/>
        </w:rPr>
        <w:t xml:space="preserve"> FCC</w:t>
      </w:r>
      <w:r w:rsidR="00AF0017" w:rsidRPr="003F31E4">
        <w:rPr>
          <w:rFonts w:ascii="Cambria" w:hAnsi="Cambria"/>
          <w:sz w:val="22"/>
        </w:rPr>
        <w:t xml:space="preserve"> to</w:t>
      </w:r>
      <w:r w:rsidR="00F77633" w:rsidRPr="003F31E4">
        <w:rPr>
          <w:rFonts w:ascii="Cambria" w:hAnsi="Cambria"/>
          <w:sz w:val="22"/>
        </w:rPr>
        <w:t xml:space="preserve"> continue</w:t>
      </w:r>
      <w:r w:rsidR="00AF0017" w:rsidRPr="003F31E4">
        <w:rPr>
          <w:rFonts w:ascii="Cambria" w:hAnsi="Cambria"/>
          <w:sz w:val="22"/>
        </w:rPr>
        <w:t xml:space="preserve"> support</w:t>
      </w:r>
      <w:r w:rsidR="0012387D" w:rsidRPr="003F31E4">
        <w:rPr>
          <w:rFonts w:ascii="Cambria" w:hAnsi="Cambria"/>
          <w:sz w:val="22"/>
        </w:rPr>
        <w:t>ing</w:t>
      </w:r>
      <w:r w:rsidR="00AF0017" w:rsidRPr="003F31E4">
        <w:rPr>
          <w:rFonts w:ascii="Cambria" w:hAnsi="Cambria"/>
          <w:sz w:val="22"/>
        </w:rPr>
        <w:t xml:space="preserve"> state and local leaders’ efforts to strengthen the communications i</w:t>
      </w:r>
      <w:r w:rsidR="00FC2B3C" w:rsidRPr="003F31E4">
        <w:rPr>
          <w:rFonts w:ascii="Cambria" w:hAnsi="Cambria"/>
          <w:sz w:val="22"/>
        </w:rPr>
        <w:t xml:space="preserve">nfrastructure serving the </w:t>
      </w:r>
      <w:r w:rsidR="00AF0017" w:rsidRPr="003F31E4">
        <w:rPr>
          <w:rFonts w:ascii="Cambria" w:hAnsi="Cambria"/>
          <w:sz w:val="22"/>
        </w:rPr>
        <w:t>nation’s schools</w:t>
      </w:r>
      <w:r w:rsidR="00F77633" w:rsidRPr="003F31E4">
        <w:rPr>
          <w:rFonts w:ascii="Cambria" w:hAnsi="Cambria"/>
          <w:sz w:val="22"/>
        </w:rPr>
        <w:t>, consistent with Section 706’s traditional vision</w:t>
      </w:r>
      <w:r w:rsidR="00AF0017" w:rsidRPr="003F31E4">
        <w:rPr>
          <w:rFonts w:ascii="Cambria" w:hAnsi="Cambria"/>
          <w:sz w:val="22"/>
        </w:rPr>
        <w:t xml:space="preserve">, with a particular focus on </w:t>
      </w:r>
      <w:r w:rsidR="00F77633" w:rsidRPr="003F31E4">
        <w:rPr>
          <w:rFonts w:ascii="Cambria" w:hAnsi="Cambria"/>
          <w:sz w:val="22"/>
        </w:rPr>
        <w:t xml:space="preserve">better meeting the needs of </w:t>
      </w:r>
      <w:r w:rsidR="00AF0017" w:rsidRPr="003F31E4">
        <w:rPr>
          <w:rFonts w:ascii="Cambria" w:hAnsi="Cambria"/>
          <w:sz w:val="22"/>
        </w:rPr>
        <w:t>un-served and underserved areas</w:t>
      </w:r>
      <w:r w:rsidRPr="003F31E4">
        <w:rPr>
          <w:rFonts w:ascii="Cambria" w:hAnsi="Cambria"/>
          <w:sz w:val="22"/>
        </w:rPr>
        <w:t xml:space="preserve">. </w:t>
      </w:r>
      <w:r w:rsidR="00FC2B3C" w:rsidRPr="003F31E4">
        <w:rPr>
          <w:rFonts w:ascii="Cambria" w:hAnsi="Cambria"/>
          <w:sz w:val="22"/>
        </w:rPr>
        <w:t>For further information</w:t>
      </w:r>
      <w:r w:rsidR="00F77633" w:rsidRPr="003F31E4">
        <w:rPr>
          <w:rFonts w:ascii="Cambria" w:hAnsi="Cambria"/>
          <w:sz w:val="22"/>
        </w:rPr>
        <w:t xml:space="preserve"> about notable work underway in the field</w:t>
      </w:r>
      <w:r w:rsidR="00FC2B3C" w:rsidRPr="003F31E4">
        <w:rPr>
          <w:rFonts w:ascii="Cambria" w:hAnsi="Cambria"/>
          <w:sz w:val="22"/>
        </w:rPr>
        <w:t xml:space="preserve">, we encourage you to review the </w:t>
      </w:r>
      <w:r w:rsidRPr="003F31E4">
        <w:rPr>
          <w:rFonts w:ascii="Cambria" w:hAnsi="Cambria"/>
          <w:sz w:val="22"/>
        </w:rPr>
        <w:t xml:space="preserve">innovative </w:t>
      </w:r>
      <w:r w:rsidR="00AF0017" w:rsidRPr="003F31E4">
        <w:rPr>
          <w:rFonts w:ascii="Cambria" w:hAnsi="Cambria"/>
          <w:sz w:val="22"/>
        </w:rPr>
        <w:t xml:space="preserve">State </w:t>
      </w:r>
      <w:r w:rsidRPr="003F31E4">
        <w:rPr>
          <w:rFonts w:ascii="Cambria" w:hAnsi="Cambria"/>
          <w:sz w:val="22"/>
        </w:rPr>
        <w:t xml:space="preserve">leadership </w:t>
      </w:r>
      <w:r w:rsidR="00FC2B3C" w:rsidRPr="003F31E4">
        <w:rPr>
          <w:rFonts w:ascii="Cambria" w:hAnsi="Cambria"/>
          <w:sz w:val="22"/>
        </w:rPr>
        <w:t xml:space="preserve">activities </w:t>
      </w:r>
      <w:r w:rsidRPr="003F31E4">
        <w:rPr>
          <w:rFonts w:ascii="Cambria" w:hAnsi="Cambria"/>
          <w:sz w:val="22"/>
        </w:rPr>
        <w:t xml:space="preserve">detailed in the 2016 report, </w:t>
      </w:r>
      <w:r w:rsidRPr="003F31E4">
        <w:rPr>
          <w:rFonts w:ascii="Cambria" w:hAnsi="Cambria"/>
          <w:i/>
          <w:sz w:val="22"/>
        </w:rPr>
        <w:t xml:space="preserve">State K-12 Broadband </w:t>
      </w:r>
      <w:r w:rsidR="00C34448" w:rsidRPr="003F31E4">
        <w:rPr>
          <w:rFonts w:ascii="Cambria" w:hAnsi="Cambria"/>
          <w:i/>
          <w:sz w:val="22"/>
        </w:rPr>
        <w:t>Leadership</w:t>
      </w:r>
      <w:r w:rsidR="00C7085C">
        <w:rPr>
          <w:rFonts w:ascii="Cambria" w:hAnsi="Cambria"/>
          <w:i/>
          <w:sz w:val="22"/>
        </w:rPr>
        <w:t>.</w:t>
      </w:r>
      <w:r w:rsidR="00C34448" w:rsidRPr="003F31E4">
        <w:rPr>
          <w:rStyle w:val="FootnoteReference"/>
          <w:rFonts w:ascii="Cambria" w:hAnsi="Cambria"/>
          <w:i/>
          <w:sz w:val="22"/>
        </w:rPr>
        <w:footnoteReference w:id="3"/>
      </w:r>
    </w:p>
    <w:p w14:paraId="2DF2E2FB" w14:textId="77777777" w:rsidR="00C65663" w:rsidRPr="003F31E4" w:rsidRDefault="00C65663" w:rsidP="00C65663">
      <w:pPr>
        <w:rPr>
          <w:rFonts w:ascii="Cambria" w:hAnsi="Cambria"/>
          <w:sz w:val="22"/>
        </w:rPr>
      </w:pPr>
    </w:p>
    <w:p w14:paraId="59FA80E9" w14:textId="63A379A5" w:rsidR="00C65663" w:rsidRPr="003F31E4" w:rsidRDefault="00C65663" w:rsidP="00C65663">
      <w:pPr>
        <w:rPr>
          <w:rFonts w:ascii="Cambria" w:hAnsi="Cambria"/>
          <w:sz w:val="22"/>
        </w:rPr>
      </w:pPr>
      <w:r w:rsidRPr="003F31E4">
        <w:rPr>
          <w:rFonts w:ascii="Cambria" w:hAnsi="Cambria"/>
          <w:sz w:val="22"/>
        </w:rPr>
        <w:t>Thank you for</w:t>
      </w:r>
      <w:r w:rsidR="0012387D" w:rsidRPr="003F31E4">
        <w:rPr>
          <w:rFonts w:ascii="Cambria" w:hAnsi="Cambria"/>
          <w:sz w:val="22"/>
        </w:rPr>
        <w:t xml:space="preserve"> carefully</w:t>
      </w:r>
      <w:r w:rsidRPr="003F31E4">
        <w:rPr>
          <w:rFonts w:ascii="Cambria" w:hAnsi="Cambria"/>
          <w:sz w:val="22"/>
        </w:rPr>
        <w:t xml:space="preserve"> </w:t>
      </w:r>
      <w:r w:rsidR="002438D5" w:rsidRPr="003F31E4">
        <w:rPr>
          <w:rFonts w:ascii="Cambria" w:hAnsi="Cambria"/>
          <w:sz w:val="22"/>
        </w:rPr>
        <w:t xml:space="preserve">considering these </w:t>
      </w:r>
      <w:r w:rsidR="00FC2B3C" w:rsidRPr="003F31E4">
        <w:rPr>
          <w:rFonts w:ascii="Cambria" w:hAnsi="Cambria"/>
          <w:sz w:val="22"/>
        </w:rPr>
        <w:t>recommendations</w:t>
      </w:r>
      <w:r w:rsidR="002438D5" w:rsidRPr="003F31E4">
        <w:rPr>
          <w:rFonts w:ascii="Cambria" w:hAnsi="Cambria"/>
          <w:sz w:val="22"/>
        </w:rPr>
        <w:t xml:space="preserve"> and </w:t>
      </w:r>
      <w:r w:rsidR="00F77633" w:rsidRPr="003F31E4">
        <w:rPr>
          <w:rFonts w:ascii="Cambria" w:hAnsi="Cambria"/>
          <w:sz w:val="22"/>
        </w:rPr>
        <w:t>our additional shared recommendations made through EdLiNC</w:t>
      </w:r>
      <w:r w:rsidR="00FC2B3C" w:rsidRPr="003F31E4">
        <w:rPr>
          <w:rFonts w:ascii="Cambria" w:hAnsi="Cambria"/>
          <w:sz w:val="22"/>
        </w:rPr>
        <w:t>. Our members look forward to continuing to work</w:t>
      </w:r>
      <w:r w:rsidRPr="003F31E4">
        <w:rPr>
          <w:rFonts w:ascii="Cambria" w:hAnsi="Cambria"/>
          <w:sz w:val="22"/>
        </w:rPr>
        <w:t xml:space="preserve"> </w:t>
      </w:r>
      <w:r w:rsidR="00FC2B3C" w:rsidRPr="003F31E4">
        <w:rPr>
          <w:rFonts w:ascii="Cambria" w:hAnsi="Cambria"/>
          <w:sz w:val="22"/>
        </w:rPr>
        <w:t>with the FCC to</w:t>
      </w:r>
      <w:r w:rsidRPr="003F31E4">
        <w:rPr>
          <w:rFonts w:ascii="Cambria" w:hAnsi="Cambria"/>
          <w:sz w:val="22"/>
        </w:rPr>
        <w:t xml:space="preserve"> </w:t>
      </w:r>
      <w:r w:rsidR="00FC2B3C" w:rsidRPr="003F31E4">
        <w:rPr>
          <w:rFonts w:ascii="Cambria" w:hAnsi="Cambria"/>
          <w:sz w:val="22"/>
        </w:rPr>
        <w:t>ensure all</w:t>
      </w:r>
      <w:r w:rsidRPr="003F31E4">
        <w:rPr>
          <w:rFonts w:ascii="Cambria" w:hAnsi="Cambria"/>
          <w:sz w:val="22"/>
        </w:rPr>
        <w:t xml:space="preserve"> </w:t>
      </w:r>
      <w:r w:rsidR="00FC2B3C" w:rsidRPr="003F31E4">
        <w:rPr>
          <w:rFonts w:ascii="Cambria" w:hAnsi="Cambria"/>
          <w:sz w:val="22"/>
        </w:rPr>
        <w:t xml:space="preserve">students’ have </w:t>
      </w:r>
      <w:r w:rsidRPr="003F31E4">
        <w:rPr>
          <w:rFonts w:ascii="Cambria" w:hAnsi="Cambria"/>
          <w:sz w:val="22"/>
        </w:rPr>
        <w:t>access to robust broadband</w:t>
      </w:r>
      <w:r w:rsidR="00F77633" w:rsidRPr="003F31E4">
        <w:rPr>
          <w:rFonts w:ascii="Cambria" w:hAnsi="Cambria"/>
          <w:sz w:val="22"/>
        </w:rPr>
        <w:t xml:space="preserve"> and the learning opportunities it creates</w:t>
      </w:r>
      <w:r w:rsidR="00FC2B3C" w:rsidRPr="003F31E4">
        <w:rPr>
          <w:rFonts w:ascii="Cambria" w:hAnsi="Cambria"/>
          <w:sz w:val="22"/>
        </w:rPr>
        <w:t xml:space="preserve">. </w:t>
      </w:r>
    </w:p>
    <w:p w14:paraId="7A3060A7" w14:textId="77777777" w:rsidR="00C65663" w:rsidRPr="003F31E4" w:rsidRDefault="00C65663" w:rsidP="00C65663">
      <w:pPr>
        <w:rPr>
          <w:rFonts w:ascii="Cambria" w:hAnsi="Cambria"/>
          <w:sz w:val="22"/>
        </w:rPr>
      </w:pPr>
    </w:p>
    <w:p w14:paraId="2CF8EA18" w14:textId="77777777" w:rsidR="00C65663" w:rsidRPr="003F31E4" w:rsidRDefault="00C65663" w:rsidP="00C65663">
      <w:pPr>
        <w:rPr>
          <w:rFonts w:ascii="Cambria" w:hAnsi="Cambria"/>
          <w:sz w:val="22"/>
        </w:rPr>
      </w:pPr>
      <w:r w:rsidRPr="003F31E4">
        <w:rPr>
          <w:rFonts w:ascii="Cambria" w:hAnsi="Cambria"/>
          <w:sz w:val="22"/>
        </w:rPr>
        <w:t>Sincerely,</w:t>
      </w:r>
    </w:p>
    <w:p w14:paraId="64396545" w14:textId="77777777" w:rsidR="00C65663" w:rsidRPr="003F31E4" w:rsidRDefault="00C65663" w:rsidP="00C65663">
      <w:pPr>
        <w:rPr>
          <w:rFonts w:ascii="Cambria" w:hAnsi="Cambria"/>
          <w:sz w:val="22"/>
        </w:rPr>
      </w:pPr>
      <w:r w:rsidRPr="003F31E4">
        <w:rPr>
          <w:rFonts w:ascii="Cambria" w:hAnsi="Cambria"/>
          <w:noProof/>
          <w:sz w:val="22"/>
        </w:rPr>
        <w:drawing>
          <wp:inline distT="0" distB="0" distL="0" distR="0" wp14:anchorId="0A56612C" wp14:editId="2EDA907B">
            <wp:extent cx="2219220" cy="49553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gnature_image.gif"/>
                    <pic:cNvPicPr/>
                  </pic:nvPicPr>
                  <pic:blipFill>
                    <a:blip r:embed="rId8">
                      <a:extLst>
                        <a:ext uri="{28A0092B-C50C-407E-A947-70E740481C1C}">
                          <a14:useLocalDpi xmlns:a14="http://schemas.microsoft.com/office/drawing/2010/main" val="0"/>
                        </a:ext>
                      </a:extLst>
                    </a:blip>
                    <a:stretch>
                      <a:fillRect/>
                    </a:stretch>
                  </pic:blipFill>
                  <pic:spPr>
                    <a:xfrm>
                      <a:off x="0" y="0"/>
                      <a:ext cx="2333026" cy="520943"/>
                    </a:xfrm>
                    <a:prstGeom prst="rect">
                      <a:avLst/>
                    </a:prstGeom>
                  </pic:spPr>
                </pic:pic>
              </a:graphicData>
            </a:graphic>
          </wp:inline>
        </w:drawing>
      </w:r>
    </w:p>
    <w:p w14:paraId="08EEFE02" w14:textId="77777777" w:rsidR="00C65663" w:rsidRPr="003F31E4" w:rsidRDefault="00C65663" w:rsidP="00C65663">
      <w:pPr>
        <w:rPr>
          <w:rFonts w:ascii="Cambria" w:hAnsi="Cambria"/>
          <w:sz w:val="22"/>
        </w:rPr>
      </w:pPr>
      <w:r w:rsidRPr="003F31E4">
        <w:rPr>
          <w:rFonts w:ascii="Cambria" w:hAnsi="Cambria"/>
          <w:sz w:val="22"/>
        </w:rPr>
        <w:t>Tracy S. Weeks, Ph.D.</w:t>
      </w:r>
    </w:p>
    <w:p w14:paraId="53934274" w14:textId="77777777" w:rsidR="00C65663" w:rsidRPr="003F31E4" w:rsidRDefault="00C65663" w:rsidP="00C65663">
      <w:pPr>
        <w:rPr>
          <w:rFonts w:ascii="Cambria" w:hAnsi="Cambria"/>
          <w:sz w:val="22"/>
        </w:rPr>
      </w:pPr>
      <w:r w:rsidRPr="003F31E4">
        <w:rPr>
          <w:rFonts w:ascii="Cambria" w:hAnsi="Cambria"/>
          <w:sz w:val="22"/>
        </w:rPr>
        <w:t>Executive Director</w:t>
      </w:r>
    </w:p>
    <w:p w14:paraId="49EB97D7" w14:textId="35245711" w:rsidR="004E2F8D" w:rsidRPr="00C65663" w:rsidRDefault="004E2F8D" w:rsidP="00C65663">
      <w:bookmarkStart w:id="1" w:name="_GoBack"/>
      <w:bookmarkEnd w:id="1"/>
    </w:p>
    <w:sectPr w:rsidR="004E2F8D" w:rsidRPr="00C65663" w:rsidSect="00753C86">
      <w:headerReference w:type="default" r:id="rId9"/>
      <w:footerReference w:type="default" r:id="rId10"/>
      <w:pgSz w:w="12240" w:h="15840"/>
      <w:pgMar w:top="2787" w:right="1440" w:bottom="1440" w:left="1440" w:header="1080" w:footer="624"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221440" w14:textId="77777777" w:rsidR="001B0FE0" w:rsidRDefault="001B0FE0" w:rsidP="00E23A11">
      <w:r>
        <w:separator/>
      </w:r>
    </w:p>
  </w:endnote>
  <w:endnote w:type="continuationSeparator" w:id="0">
    <w:p w14:paraId="455484B7" w14:textId="77777777" w:rsidR="001B0FE0" w:rsidRDefault="001B0FE0" w:rsidP="00E23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NeueLTStd-Lt">
    <w:altName w:val="HelveticaNeueLT Std Lt"/>
    <w:panose1 w:val="00000000000000000000"/>
    <w:charset w:val="4D"/>
    <w:family w:val="auto"/>
    <w:notTrueType/>
    <w:pitch w:val="default"/>
    <w:sig w:usb0="00000003" w:usb1="00000000" w:usb2="00000000" w:usb3="00000000" w:csb0="00000001" w:csb1="00000000"/>
  </w:font>
  <w:font w:name="HelveticaNeue-Medium">
    <w:altName w:val="Helvetica Neue Medium"/>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88A324" w14:textId="77777777" w:rsidR="002438D5" w:rsidRDefault="002438D5">
    <w:pPr>
      <w:pStyle w:val="Footer"/>
    </w:pPr>
    <w:r>
      <w:rPr>
        <w:noProof/>
      </w:rPr>
      <mc:AlternateContent>
        <mc:Choice Requires="wps">
          <w:drawing>
            <wp:anchor distT="0" distB="0" distL="114300" distR="114300" simplePos="0" relativeHeight="251660288" behindDoc="0" locked="0" layoutInCell="1" allowOverlap="1" wp14:anchorId="07D58642" wp14:editId="258C47DA">
              <wp:simplePos x="0" y="0"/>
              <wp:positionH relativeFrom="column">
                <wp:align>center</wp:align>
              </wp:positionH>
              <wp:positionV relativeFrom="paragraph">
                <wp:posOffset>64135</wp:posOffset>
              </wp:positionV>
              <wp:extent cx="6743700" cy="2286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67437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0533D5B" w14:textId="77777777" w:rsidR="002438D5" w:rsidRPr="00E43A5B" w:rsidRDefault="002438D5" w:rsidP="00C978B6">
                          <w:pPr>
                            <w:jc w:val="center"/>
                            <w:rPr>
                              <w:rFonts w:ascii="Arial" w:hAnsi="Arial"/>
                              <w:color w:val="007CB1"/>
                              <w:sz w:val="20"/>
                              <w:szCs w:val="20"/>
                            </w:rPr>
                          </w:pPr>
                          <w:r w:rsidRPr="00E43A5B">
                            <w:rPr>
                              <w:rFonts w:ascii="Arial" w:hAnsi="Arial"/>
                              <w:color w:val="007CB1"/>
                              <w:sz w:val="20"/>
                              <w:szCs w:val="20"/>
                            </w:rPr>
                            <w:t>PO Box 10 • Glen Burnie, MD 21060 • 202.715.6636 • setda.org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5="http://schemas.microsoft.com/office/word/2012/wordml">
          <w:pict>
            <v:shapetype id="_x0000_t202" coordsize="21600,21600" o:spt="202" path="m0,0l0,21600,21600,21600,21600,0xe">
              <v:stroke joinstyle="miter"/>
              <v:path gradientshapeok="t" o:connecttype="rect"/>
            </v:shapetype>
            <v:shape id="Text Box 13" o:spid="_x0000_s1026" type="#_x0000_t202" style="position:absolute;margin-left:0;margin-top:5.05pt;width:531pt;height:18pt;z-index:251660288;visibility:visible;mso-wrap-style:square;mso-wrap-distance-left:9pt;mso-wrap-distance-top:0;mso-wrap-distance-right:9pt;mso-wrap-distance-bottom:0;mso-position-horizontal:center;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" filled="f" stroked="f">
              <v:textbox>
                <w:txbxContent>
                  <w:p w14:paraId="40533D5B" w14:textId="77777777" w:rsidR="002438D5" w:rsidRPr="00E43A5B" w:rsidRDefault="002438D5" w:rsidP="00C978B6">
                    <w:pPr>
                      <w:jc w:val="center"/>
                      <w:rPr>
                        <w:rFonts w:ascii="Arial" w:hAnsi="Arial"/>
                        <w:color w:val="007CB1"/>
                        <w:sz w:val="20"/>
                        <w:szCs w:val="20"/>
                      </w:rPr>
                    </w:pPr>
                    <w:r w:rsidRPr="00E43A5B">
                      <w:rPr>
                        <w:rFonts w:ascii="Arial" w:hAnsi="Arial"/>
                        <w:color w:val="007CB1"/>
                        <w:sz w:val="20"/>
                        <w:szCs w:val="20"/>
                      </w:rPr>
                      <w:t>PO Box 10 • Glen Burnie, MD 21060 • 202.715.6636 • setda.org</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11AD40AD" wp14:editId="3E96F574">
              <wp:simplePos x="0" y="0"/>
              <wp:positionH relativeFrom="column">
                <wp:align>center</wp:align>
              </wp:positionH>
              <wp:positionV relativeFrom="paragraph">
                <wp:posOffset>64135</wp:posOffset>
              </wp:positionV>
              <wp:extent cx="7315200" cy="0"/>
              <wp:effectExtent l="0" t="0" r="25400" b="25400"/>
              <wp:wrapNone/>
              <wp:docPr id="11" name="Straight Connector 11"/>
              <wp:cNvGraphicFramePr/>
              <a:graphic xmlns:a="http://schemas.openxmlformats.org/drawingml/2006/main">
                <a:graphicData uri="http://schemas.microsoft.com/office/word/2010/wordprocessingShape">
                  <wps:wsp>
                    <wps:cNvCnPr/>
                    <wps:spPr>
                      <a:xfrm>
                        <a:off x="0" y="0"/>
                        <a:ext cx="7315200" cy="0"/>
                      </a:xfrm>
                      <a:prstGeom prst="line">
                        <a:avLst/>
                      </a:prstGeom>
                      <a:ln w="9525" cmpd="sng">
                        <a:solidFill>
                          <a:srgbClr val="007DB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id="Straight Connector 11" o:spid="_x0000_s1026" style="position:absolute;z-index:251659264;visibility:visible;mso-wrap-style:square;mso-width-percent:0;mso-wrap-distance-left:9pt;mso-wrap-distance-top:0;mso-wrap-distance-right:9pt;mso-wrap-distance-bottom:0;mso-position-horizontal:center;mso-position-horizontal-relative:text;mso-position-vertical:absolute;mso-position-vertical-relative:text;mso-width-percent:0;mso-width-relative:margin" from="0,5.05pt" to="8in,5.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" strokecolor="#007db1"/>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684020" w14:textId="77777777" w:rsidR="001B0FE0" w:rsidRDefault="001B0FE0" w:rsidP="00E23A11">
      <w:r>
        <w:separator/>
      </w:r>
    </w:p>
  </w:footnote>
  <w:footnote w:type="continuationSeparator" w:id="0">
    <w:p w14:paraId="1113D5E5" w14:textId="77777777" w:rsidR="001B0FE0" w:rsidRDefault="001B0FE0" w:rsidP="00E23A11">
      <w:r>
        <w:continuationSeparator/>
      </w:r>
    </w:p>
  </w:footnote>
  <w:footnote w:id="1">
    <w:p w14:paraId="43C4428B" w14:textId="53DB56F9" w:rsidR="002438D5" w:rsidRPr="003F31E4" w:rsidRDefault="002438D5">
      <w:pPr>
        <w:pStyle w:val="FootnoteText"/>
        <w:rPr>
          <w:sz w:val="18"/>
          <w:szCs w:val="18"/>
        </w:rPr>
      </w:pPr>
      <w:r w:rsidRPr="003F31E4">
        <w:rPr>
          <w:rStyle w:val="FootnoteReference"/>
          <w:sz w:val="18"/>
          <w:szCs w:val="18"/>
        </w:rPr>
        <w:footnoteRef/>
      </w:r>
      <w:r w:rsidRPr="003F31E4">
        <w:rPr>
          <w:sz w:val="18"/>
          <w:szCs w:val="18"/>
        </w:rPr>
        <w:t xml:space="preserve"> The </w:t>
      </w:r>
      <w:r w:rsidRPr="003F31E4">
        <w:rPr>
          <w:i/>
          <w:sz w:val="18"/>
          <w:szCs w:val="18"/>
        </w:rPr>
        <w:t>Broadband Imperative</w:t>
      </w:r>
      <w:r>
        <w:rPr>
          <w:sz w:val="18"/>
          <w:szCs w:val="18"/>
        </w:rPr>
        <w:t xml:space="preserve"> is available on SETDA’s website</w:t>
      </w:r>
      <w:r w:rsidRPr="003F31E4">
        <w:rPr>
          <w:sz w:val="18"/>
          <w:szCs w:val="18"/>
        </w:rPr>
        <w:t xml:space="preserve">: </w:t>
      </w:r>
      <w:hyperlink r:id="rId1">
        <w:r w:rsidRPr="003F31E4">
          <w:rPr>
            <w:rStyle w:val="Hyperlink"/>
            <w:sz w:val="18"/>
            <w:szCs w:val="18"/>
          </w:rPr>
          <w:t>http://www.setda.org/priorities/equity-of-access/the-broadband-imperative/</w:t>
        </w:r>
      </w:hyperlink>
    </w:p>
  </w:footnote>
  <w:footnote w:id="2">
    <w:p w14:paraId="4141D8EA" w14:textId="5748D946" w:rsidR="002438D5" w:rsidRPr="003F31E4" w:rsidRDefault="002438D5">
      <w:pPr>
        <w:pStyle w:val="FootnoteText"/>
        <w:rPr>
          <w:sz w:val="18"/>
          <w:szCs w:val="18"/>
        </w:rPr>
      </w:pPr>
      <w:r w:rsidRPr="003F31E4">
        <w:rPr>
          <w:rStyle w:val="FootnoteReference"/>
          <w:sz w:val="18"/>
          <w:szCs w:val="18"/>
        </w:rPr>
        <w:footnoteRef/>
      </w:r>
      <w:r w:rsidRPr="003F31E4">
        <w:rPr>
          <w:sz w:val="18"/>
          <w:szCs w:val="18"/>
        </w:rPr>
        <w:t xml:space="preserve"> </w:t>
      </w:r>
      <w:r>
        <w:rPr>
          <w:sz w:val="18"/>
          <w:szCs w:val="18"/>
        </w:rPr>
        <w:t xml:space="preserve">The </w:t>
      </w:r>
      <w:r w:rsidRPr="003F31E4">
        <w:rPr>
          <w:i/>
          <w:sz w:val="18"/>
          <w:szCs w:val="18"/>
        </w:rPr>
        <w:t>Broadban</w:t>
      </w:r>
      <w:r>
        <w:rPr>
          <w:i/>
          <w:sz w:val="18"/>
          <w:szCs w:val="18"/>
        </w:rPr>
        <w:t>d</w:t>
      </w:r>
      <w:r w:rsidRPr="003F31E4">
        <w:rPr>
          <w:i/>
          <w:sz w:val="18"/>
          <w:szCs w:val="18"/>
        </w:rPr>
        <w:t xml:space="preserve"> Imperative II</w:t>
      </w:r>
      <w:r>
        <w:rPr>
          <w:sz w:val="18"/>
          <w:szCs w:val="18"/>
        </w:rPr>
        <w:t xml:space="preserve"> is available on SETDA’s website: </w:t>
      </w:r>
      <w:r w:rsidRPr="003F31E4">
        <w:rPr>
          <w:sz w:val="18"/>
          <w:szCs w:val="18"/>
        </w:rPr>
        <w:t>http://www.setda.org/priorities/equity-of-access/broadband-imperativeii-2016</w:t>
      </w:r>
    </w:p>
  </w:footnote>
  <w:footnote w:id="3">
    <w:p w14:paraId="13541743" w14:textId="0ED57675" w:rsidR="002438D5" w:rsidRPr="003F31E4" w:rsidRDefault="002438D5">
      <w:pPr>
        <w:pStyle w:val="FootnoteText"/>
        <w:rPr>
          <w:sz w:val="18"/>
          <w:szCs w:val="18"/>
        </w:rPr>
      </w:pPr>
      <w:r w:rsidRPr="003F31E4">
        <w:rPr>
          <w:rStyle w:val="FootnoteReference"/>
          <w:sz w:val="18"/>
          <w:szCs w:val="18"/>
        </w:rPr>
        <w:footnoteRef/>
      </w:r>
      <w:r w:rsidRPr="003F31E4">
        <w:rPr>
          <w:sz w:val="18"/>
          <w:szCs w:val="18"/>
        </w:rPr>
        <w:t xml:space="preserve"> The State Broadband Leadership report </w:t>
      </w:r>
      <w:r>
        <w:rPr>
          <w:sz w:val="18"/>
          <w:szCs w:val="18"/>
        </w:rPr>
        <w:t>is available on</w:t>
      </w:r>
      <w:r w:rsidRPr="008F22A5">
        <w:rPr>
          <w:sz w:val="18"/>
          <w:szCs w:val="18"/>
        </w:rPr>
        <w:t xml:space="preserve"> </w:t>
      </w:r>
      <w:r w:rsidRPr="003F31E4">
        <w:rPr>
          <w:sz w:val="18"/>
          <w:szCs w:val="18"/>
        </w:rPr>
        <w:t>SETDA’s website: http://www.setda.org/priorities/equity-of-access/statek12broadbandleadership/</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AE31F" w14:textId="77777777" w:rsidR="002438D5" w:rsidRDefault="002438D5">
    <w:pPr>
      <w:pStyle w:val="Header"/>
    </w:pPr>
    <w:r>
      <w:rPr>
        <w:noProof/>
      </w:rPr>
      <w:drawing>
        <wp:anchor distT="0" distB="0" distL="114300" distR="114300" simplePos="0" relativeHeight="251658240" behindDoc="1" locked="0" layoutInCell="1" allowOverlap="1" wp14:anchorId="13EDA038" wp14:editId="1E283713">
          <wp:simplePos x="0" y="0"/>
          <wp:positionH relativeFrom="column">
            <wp:align>center</wp:align>
          </wp:positionH>
          <wp:positionV relativeFrom="paragraph">
            <wp:posOffset>0</wp:posOffset>
          </wp:positionV>
          <wp:extent cx="2743200" cy="809772"/>
          <wp:effectExtent l="0" t="0" r="0" b="317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88-001_SETDA_4color.jpg"/>
                  <pic:cNvPicPr/>
                </pic:nvPicPr>
                <pic:blipFill>
                  <a:blip r:embed="rId1">
                    <a:extLst>
                      <a:ext uri="{28A0092B-C50C-407E-A947-70E740481C1C}">
                        <a14:useLocalDpi xmlns:a14="http://schemas.microsoft.com/office/drawing/2010/main" val="0"/>
                      </a:ext>
                    </a:extLst>
                  </a:blip>
                  <a:stretch>
                    <a:fillRect/>
                  </a:stretch>
                </pic:blipFill>
                <pic:spPr>
                  <a:xfrm>
                    <a:off x="0" y="0"/>
                    <a:ext cx="2743200" cy="80977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A789A"/>
    <w:multiLevelType w:val="hybridMultilevel"/>
    <w:tmpl w:val="E2626F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CB7A8E"/>
    <w:multiLevelType w:val="hybridMultilevel"/>
    <w:tmpl w:val="AF3CFD06"/>
    <w:lvl w:ilvl="0" w:tplc="4E56B27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8B70C2"/>
    <w:multiLevelType w:val="hybridMultilevel"/>
    <w:tmpl w:val="34B69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A26A03"/>
    <w:multiLevelType w:val="multilevel"/>
    <w:tmpl w:val="9112EE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1E3D2EA2"/>
    <w:multiLevelType w:val="hybridMultilevel"/>
    <w:tmpl w:val="77EC0982"/>
    <w:lvl w:ilvl="0" w:tplc="4E56B27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C6370F"/>
    <w:multiLevelType w:val="multilevel"/>
    <w:tmpl w:val="CE064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5886745"/>
    <w:multiLevelType w:val="hybridMultilevel"/>
    <w:tmpl w:val="35B6F37C"/>
    <w:lvl w:ilvl="0" w:tplc="4E56B27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624130B"/>
    <w:multiLevelType w:val="hybridMultilevel"/>
    <w:tmpl w:val="9FE80CEA"/>
    <w:lvl w:ilvl="0" w:tplc="4E56B27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667214"/>
    <w:multiLevelType w:val="hybridMultilevel"/>
    <w:tmpl w:val="8B6E6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75356EA"/>
    <w:multiLevelType w:val="hybridMultilevel"/>
    <w:tmpl w:val="7C7CFDB8"/>
    <w:lvl w:ilvl="0" w:tplc="4E56B27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7FB5FE1"/>
    <w:multiLevelType w:val="hybridMultilevel"/>
    <w:tmpl w:val="E5F0D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7C91D8E"/>
    <w:multiLevelType w:val="hybridMultilevel"/>
    <w:tmpl w:val="00C87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9"/>
  </w:num>
  <w:num w:numId="4">
    <w:abstractNumId w:val="7"/>
  </w:num>
  <w:num w:numId="5">
    <w:abstractNumId w:val="6"/>
  </w:num>
  <w:num w:numId="6">
    <w:abstractNumId w:val="4"/>
  </w:num>
  <w:num w:numId="7">
    <w:abstractNumId w:val="1"/>
  </w:num>
  <w:num w:numId="8">
    <w:abstractNumId w:val="10"/>
  </w:num>
  <w:num w:numId="9">
    <w:abstractNumId w:val="2"/>
  </w:num>
  <w:num w:numId="10">
    <w:abstractNumId w:val="8"/>
  </w:num>
  <w:num w:numId="11">
    <w:abstractNumId w:val="5"/>
  </w:num>
  <w:num w:numId="12">
    <w:abstractNumId w:val="3"/>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weeks@setda.org">
    <w15:presenceInfo w15:providerId="Windows Live" w15:userId="0474cca83a2594b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A11"/>
    <w:rsid w:val="00012980"/>
    <w:rsid w:val="00035499"/>
    <w:rsid w:val="000371FD"/>
    <w:rsid w:val="0012387D"/>
    <w:rsid w:val="001400DB"/>
    <w:rsid w:val="001B0FE0"/>
    <w:rsid w:val="001E7DDD"/>
    <w:rsid w:val="001F3FC1"/>
    <w:rsid w:val="002166D4"/>
    <w:rsid w:val="00221A92"/>
    <w:rsid w:val="002438D5"/>
    <w:rsid w:val="00261B6F"/>
    <w:rsid w:val="0033677D"/>
    <w:rsid w:val="003F31E4"/>
    <w:rsid w:val="004330E3"/>
    <w:rsid w:val="004930B2"/>
    <w:rsid w:val="004E2F8D"/>
    <w:rsid w:val="00564543"/>
    <w:rsid w:val="005F59FD"/>
    <w:rsid w:val="006F49B3"/>
    <w:rsid w:val="00741002"/>
    <w:rsid w:val="00753C86"/>
    <w:rsid w:val="008C5F6E"/>
    <w:rsid w:val="008F22A5"/>
    <w:rsid w:val="009818A0"/>
    <w:rsid w:val="009A53BE"/>
    <w:rsid w:val="00A169F0"/>
    <w:rsid w:val="00AB68D3"/>
    <w:rsid w:val="00AF0017"/>
    <w:rsid w:val="00C34448"/>
    <w:rsid w:val="00C470C0"/>
    <w:rsid w:val="00C65663"/>
    <w:rsid w:val="00C7085C"/>
    <w:rsid w:val="00C73BF4"/>
    <w:rsid w:val="00C978B6"/>
    <w:rsid w:val="00D42D04"/>
    <w:rsid w:val="00D72AE0"/>
    <w:rsid w:val="00E23A11"/>
    <w:rsid w:val="00E43A5B"/>
    <w:rsid w:val="00E46375"/>
    <w:rsid w:val="00F77633"/>
    <w:rsid w:val="00FC2B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7D6497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AE0"/>
  </w:style>
  <w:style w:type="paragraph" w:styleId="Heading1">
    <w:name w:val="heading 1"/>
    <w:basedOn w:val="Normal"/>
    <w:link w:val="Heading1Char"/>
    <w:uiPriority w:val="9"/>
    <w:qFormat/>
    <w:rsid w:val="00741002"/>
    <w:pPr>
      <w:spacing w:before="100" w:beforeAutospacing="1" w:after="100" w:afterAutospacing="1"/>
      <w:outlineLvl w:val="0"/>
    </w:pPr>
    <w:rPr>
      <w:rFonts w:ascii="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3A11"/>
    <w:pPr>
      <w:tabs>
        <w:tab w:val="center" w:pos="4320"/>
        <w:tab w:val="right" w:pos="8640"/>
      </w:tabs>
    </w:pPr>
  </w:style>
  <w:style w:type="character" w:customStyle="1" w:styleId="HeaderChar">
    <w:name w:val="Header Char"/>
    <w:basedOn w:val="DefaultParagraphFont"/>
    <w:link w:val="Header"/>
    <w:uiPriority w:val="99"/>
    <w:rsid w:val="00E23A11"/>
  </w:style>
  <w:style w:type="paragraph" w:styleId="Footer">
    <w:name w:val="footer"/>
    <w:basedOn w:val="Normal"/>
    <w:link w:val="FooterChar"/>
    <w:uiPriority w:val="99"/>
    <w:unhideWhenUsed/>
    <w:rsid w:val="00E23A11"/>
    <w:pPr>
      <w:tabs>
        <w:tab w:val="center" w:pos="4320"/>
        <w:tab w:val="right" w:pos="8640"/>
      </w:tabs>
    </w:pPr>
  </w:style>
  <w:style w:type="character" w:customStyle="1" w:styleId="FooterChar">
    <w:name w:val="Footer Char"/>
    <w:basedOn w:val="DefaultParagraphFont"/>
    <w:link w:val="Footer"/>
    <w:uiPriority w:val="99"/>
    <w:rsid w:val="00E23A11"/>
  </w:style>
  <w:style w:type="paragraph" w:styleId="BalloonText">
    <w:name w:val="Balloon Text"/>
    <w:basedOn w:val="Normal"/>
    <w:link w:val="BalloonTextChar"/>
    <w:uiPriority w:val="99"/>
    <w:semiHidden/>
    <w:unhideWhenUsed/>
    <w:rsid w:val="00E23A11"/>
    <w:rPr>
      <w:rFonts w:ascii="Lucida Grande" w:hAnsi="Lucida Grande"/>
      <w:sz w:val="18"/>
      <w:szCs w:val="18"/>
    </w:rPr>
  </w:style>
  <w:style w:type="character" w:customStyle="1" w:styleId="BalloonTextChar">
    <w:name w:val="Balloon Text Char"/>
    <w:basedOn w:val="DefaultParagraphFont"/>
    <w:link w:val="BalloonText"/>
    <w:uiPriority w:val="99"/>
    <w:semiHidden/>
    <w:rsid w:val="00E23A11"/>
    <w:rPr>
      <w:rFonts w:ascii="Lucida Grande" w:hAnsi="Lucida Grande"/>
      <w:sz w:val="18"/>
      <w:szCs w:val="18"/>
    </w:rPr>
  </w:style>
  <w:style w:type="paragraph" w:customStyle="1" w:styleId="arial">
    <w:name w:val="arial"/>
    <w:basedOn w:val="Normal"/>
    <w:rsid w:val="00E23A11"/>
  </w:style>
  <w:style w:type="paragraph" w:customStyle="1" w:styleId="ParagraphStyleHelveticNeueLight">
    <w:name w:val="Paragraph Style Helvetic Neue Light"/>
    <w:basedOn w:val="Normal"/>
    <w:uiPriority w:val="99"/>
    <w:rsid w:val="00D72AE0"/>
    <w:pPr>
      <w:widowControl w:val="0"/>
      <w:autoSpaceDE w:val="0"/>
      <w:autoSpaceDN w:val="0"/>
      <w:adjustRightInd w:val="0"/>
      <w:spacing w:line="280" w:lineRule="atLeast"/>
      <w:textAlignment w:val="center"/>
    </w:pPr>
    <w:rPr>
      <w:rFonts w:ascii="HelveticaNeueLTStd-Lt" w:hAnsi="HelveticaNeueLTStd-Lt" w:cs="HelveticaNeueLTStd-Lt"/>
      <w:color w:val="000000"/>
      <w:sz w:val="20"/>
      <w:szCs w:val="20"/>
    </w:rPr>
  </w:style>
  <w:style w:type="character" w:customStyle="1" w:styleId="TOCSectionHeader">
    <w:name w:val="TOC Section Header"/>
    <w:uiPriority w:val="99"/>
    <w:rsid w:val="00D72AE0"/>
    <w:rPr>
      <w:rFonts w:ascii="HelveticaNeue-Medium" w:hAnsi="HelveticaNeue-Medium" w:cs="HelveticaNeue-Medium"/>
      <w:color w:val="169E87"/>
      <w:sz w:val="20"/>
      <w:szCs w:val="20"/>
    </w:rPr>
  </w:style>
  <w:style w:type="paragraph" w:styleId="ListParagraph">
    <w:name w:val="List Paragraph"/>
    <w:basedOn w:val="Normal"/>
    <w:uiPriority w:val="34"/>
    <w:qFormat/>
    <w:rsid w:val="004930B2"/>
    <w:pPr>
      <w:ind w:left="720"/>
      <w:contextualSpacing/>
    </w:pPr>
  </w:style>
  <w:style w:type="character" w:customStyle="1" w:styleId="Heading1Char">
    <w:name w:val="Heading 1 Char"/>
    <w:basedOn w:val="DefaultParagraphFont"/>
    <w:link w:val="Heading1"/>
    <w:uiPriority w:val="9"/>
    <w:rsid w:val="00741002"/>
    <w:rPr>
      <w:rFonts w:ascii="Times New Roman" w:hAnsi="Times New Roman" w:cs="Times New Roman"/>
      <w:b/>
      <w:bCs/>
      <w:kern w:val="36"/>
      <w:sz w:val="48"/>
      <w:szCs w:val="48"/>
    </w:rPr>
  </w:style>
  <w:style w:type="character" w:customStyle="1" w:styleId="apple-tab-span">
    <w:name w:val="apple-tab-span"/>
    <w:basedOn w:val="DefaultParagraphFont"/>
    <w:rsid w:val="00741002"/>
  </w:style>
  <w:style w:type="paragraph" w:styleId="NormalWeb">
    <w:name w:val="Normal (Web)"/>
    <w:basedOn w:val="Normal"/>
    <w:uiPriority w:val="99"/>
    <w:semiHidden/>
    <w:unhideWhenUsed/>
    <w:rsid w:val="00741002"/>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unhideWhenUsed/>
    <w:rsid w:val="00741002"/>
    <w:rPr>
      <w:color w:val="0000FF"/>
      <w:u w:val="single"/>
    </w:rPr>
  </w:style>
  <w:style w:type="paragraph" w:styleId="FootnoteText">
    <w:name w:val="footnote text"/>
    <w:basedOn w:val="Normal"/>
    <w:link w:val="FootnoteTextChar"/>
    <w:uiPriority w:val="99"/>
    <w:unhideWhenUsed/>
    <w:rsid w:val="00C34448"/>
  </w:style>
  <w:style w:type="character" w:customStyle="1" w:styleId="FootnoteTextChar">
    <w:name w:val="Footnote Text Char"/>
    <w:basedOn w:val="DefaultParagraphFont"/>
    <w:link w:val="FootnoteText"/>
    <w:uiPriority w:val="99"/>
    <w:rsid w:val="00C34448"/>
  </w:style>
  <w:style w:type="character" w:styleId="FootnoteReference">
    <w:name w:val="footnote reference"/>
    <w:basedOn w:val="DefaultParagraphFont"/>
    <w:uiPriority w:val="99"/>
    <w:unhideWhenUsed/>
    <w:rsid w:val="00C34448"/>
    <w:rPr>
      <w:vertAlign w:val="superscript"/>
    </w:rPr>
  </w:style>
  <w:style w:type="character" w:styleId="FollowedHyperlink">
    <w:name w:val="FollowedHyperlink"/>
    <w:basedOn w:val="DefaultParagraphFont"/>
    <w:uiPriority w:val="99"/>
    <w:semiHidden/>
    <w:unhideWhenUsed/>
    <w:rsid w:val="00C34448"/>
    <w:rPr>
      <w:color w:val="800080" w:themeColor="followedHyperlink"/>
      <w:u w:val="single"/>
    </w:rPr>
  </w:style>
  <w:style w:type="character" w:styleId="CommentReference">
    <w:name w:val="annotation reference"/>
    <w:basedOn w:val="DefaultParagraphFont"/>
    <w:uiPriority w:val="99"/>
    <w:semiHidden/>
    <w:unhideWhenUsed/>
    <w:rsid w:val="00F77633"/>
    <w:rPr>
      <w:sz w:val="18"/>
      <w:szCs w:val="18"/>
    </w:rPr>
  </w:style>
  <w:style w:type="paragraph" w:styleId="CommentText">
    <w:name w:val="annotation text"/>
    <w:basedOn w:val="Normal"/>
    <w:link w:val="CommentTextChar"/>
    <w:uiPriority w:val="99"/>
    <w:semiHidden/>
    <w:unhideWhenUsed/>
    <w:rsid w:val="00F77633"/>
  </w:style>
  <w:style w:type="character" w:customStyle="1" w:styleId="CommentTextChar">
    <w:name w:val="Comment Text Char"/>
    <w:basedOn w:val="DefaultParagraphFont"/>
    <w:link w:val="CommentText"/>
    <w:uiPriority w:val="99"/>
    <w:semiHidden/>
    <w:rsid w:val="00F77633"/>
  </w:style>
  <w:style w:type="paragraph" w:styleId="CommentSubject">
    <w:name w:val="annotation subject"/>
    <w:basedOn w:val="CommentText"/>
    <w:next w:val="CommentText"/>
    <w:link w:val="CommentSubjectChar"/>
    <w:uiPriority w:val="99"/>
    <w:semiHidden/>
    <w:unhideWhenUsed/>
    <w:rsid w:val="00F77633"/>
    <w:rPr>
      <w:b/>
      <w:bCs/>
      <w:sz w:val="20"/>
      <w:szCs w:val="20"/>
    </w:rPr>
  </w:style>
  <w:style w:type="character" w:customStyle="1" w:styleId="CommentSubjectChar">
    <w:name w:val="Comment Subject Char"/>
    <w:basedOn w:val="CommentTextChar"/>
    <w:link w:val="CommentSubject"/>
    <w:uiPriority w:val="99"/>
    <w:semiHidden/>
    <w:rsid w:val="00F77633"/>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AE0"/>
  </w:style>
  <w:style w:type="paragraph" w:styleId="Heading1">
    <w:name w:val="heading 1"/>
    <w:basedOn w:val="Normal"/>
    <w:link w:val="Heading1Char"/>
    <w:uiPriority w:val="9"/>
    <w:qFormat/>
    <w:rsid w:val="00741002"/>
    <w:pPr>
      <w:spacing w:before="100" w:beforeAutospacing="1" w:after="100" w:afterAutospacing="1"/>
      <w:outlineLvl w:val="0"/>
    </w:pPr>
    <w:rPr>
      <w:rFonts w:ascii="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3A11"/>
    <w:pPr>
      <w:tabs>
        <w:tab w:val="center" w:pos="4320"/>
        <w:tab w:val="right" w:pos="8640"/>
      </w:tabs>
    </w:pPr>
  </w:style>
  <w:style w:type="character" w:customStyle="1" w:styleId="HeaderChar">
    <w:name w:val="Header Char"/>
    <w:basedOn w:val="DefaultParagraphFont"/>
    <w:link w:val="Header"/>
    <w:uiPriority w:val="99"/>
    <w:rsid w:val="00E23A11"/>
  </w:style>
  <w:style w:type="paragraph" w:styleId="Footer">
    <w:name w:val="footer"/>
    <w:basedOn w:val="Normal"/>
    <w:link w:val="FooterChar"/>
    <w:uiPriority w:val="99"/>
    <w:unhideWhenUsed/>
    <w:rsid w:val="00E23A11"/>
    <w:pPr>
      <w:tabs>
        <w:tab w:val="center" w:pos="4320"/>
        <w:tab w:val="right" w:pos="8640"/>
      </w:tabs>
    </w:pPr>
  </w:style>
  <w:style w:type="character" w:customStyle="1" w:styleId="FooterChar">
    <w:name w:val="Footer Char"/>
    <w:basedOn w:val="DefaultParagraphFont"/>
    <w:link w:val="Footer"/>
    <w:uiPriority w:val="99"/>
    <w:rsid w:val="00E23A11"/>
  </w:style>
  <w:style w:type="paragraph" w:styleId="BalloonText">
    <w:name w:val="Balloon Text"/>
    <w:basedOn w:val="Normal"/>
    <w:link w:val="BalloonTextChar"/>
    <w:uiPriority w:val="99"/>
    <w:semiHidden/>
    <w:unhideWhenUsed/>
    <w:rsid w:val="00E23A11"/>
    <w:rPr>
      <w:rFonts w:ascii="Lucida Grande" w:hAnsi="Lucida Grande"/>
      <w:sz w:val="18"/>
      <w:szCs w:val="18"/>
    </w:rPr>
  </w:style>
  <w:style w:type="character" w:customStyle="1" w:styleId="BalloonTextChar">
    <w:name w:val="Balloon Text Char"/>
    <w:basedOn w:val="DefaultParagraphFont"/>
    <w:link w:val="BalloonText"/>
    <w:uiPriority w:val="99"/>
    <w:semiHidden/>
    <w:rsid w:val="00E23A11"/>
    <w:rPr>
      <w:rFonts w:ascii="Lucida Grande" w:hAnsi="Lucida Grande"/>
      <w:sz w:val="18"/>
      <w:szCs w:val="18"/>
    </w:rPr>
  </w:style>
  <w:style w:type="paragraph" w:customStyle="1" w:styleId="arial">
    <w:name w:val="arial"/>
    <w:basedOn w:val="Normal"/>
    <w:rsid w:val="00E23A11"/>
  </w:style>
  <w:style w:type="paragraph" w:customStyle="1" w:styleId="ParagraphStyleHelveticNeueLight">
    <w:name w:val="Paragraph Style Helvetic Neue Light"/>
    <w:basedOn w:val="Normal"/>
    <w:uiPriority w:val="99"/>
    <w:rsid w:val="00D72AE0"/>
    <w:pPr>
      <w:widowControl w:val="0"/>
      <w:autoSpaceDE w:val="0"/>
      <w:autoSpaceDN w:val="0"/>
      <w:adjustRightInd w:val="0"/>
      <w:spacing w:line="280" w:lineRule="atLeast"/>
      <w:textAlignment w:val="center"/>
    </w:pPr>
    <w:rPr>
      <w:rFonts w:ascii="HelveticaNeueLTStd-Lt" w:hAnsi="HelveticaNeueLTStd-Lt" w:cs="HelveticaNeueLTStd-Lt"/>
      <w:color w:val="000000"/>
      <w:sz w:val="20"/>
      <w:szCs w:val="20"/>
    </w:rPr>
  </w:style>
  <w:style w:type="character" w:customStyle="1" w:styleId="TOCSectionHeader">
    <w:name w:val="TOC Section Header"/>
    <w:uiPriority w:val="99"/>
    <w:rsid w:val="00D72AE0"/>
    <w:rPr>
      <w:rFonts w:ascii="HelveticaNeue-Medium" w:hAnsi="HelveticaNeue-Medium" w:cs="HelveticaNeue-Medium"/>
      <w:color w:val="169E87"/>
      <w:sz w:val="20"/>
      <w:szCs w:val="20"/>
    </w:rPr>
  </w:style>
  <w:style w:type="paragraph" w:styleId="ListParagraph">
    <w:name w:val="List Paragraph"/>
    <w:basedOn w:val="Normal"/>
    <w:uiPriority w:val="34"/>
    <w:qFormat/>
    <w:rsid w:val="004930B2"/>
    <w:pPr>
      <w:ind w:left="720"/>
      <w:contextualSpacing/>
    </w:pPr>
  </w:style>
  <w:style w:type="character" w:customStyle="1" w:styleId="Heading1Char">
    <w:name w:val="Heading 1 Char"/>
    <w:basedOn w:val="DefaultParagraphFont"/>
    <w:link w:val="Heading1"/>
    <w:uiPriority w:val="9"/>
    <w:rsid w:val="00741002"/>
    <w:rPr>
      <w:rFonts w:ascii="Times New Roman" w:hAnsi="Times New Roman" w:cs="Times New Roman"/>
      <w:b/>
      <w:bCs/>
      <w:kern w:val="36"/>
      <w:sz w:val="48"/>
      <w:szCs w:val="48"/>
    </w:rPr>
  </w:style>
  <w:style w:type="character" w:customStyle="1" w:styleId="apple-tab-span">
    <w:name w:val="apple-tab-span"/>
    <w:basedOn w:val="DefaultParagraphFont"/>
    <w:rsid w:val="00741002"/>
  </w:style>
  <w:style w:type="paragraph" w:styleId="NormalWeb">
    <w:name w:val="Normal (Web)"/>
    <w:basedOn w:val="Normal"/>
    <w:uiPriority w:val="99"/>
    <w:semiHidden/>
    <w:unhideWhenUsed/>
    <w:rsid w:val="00741002"/>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unhideWhenUsed/>
    <w:rsid w:val="00741002"/>
    <w:rPr>
      <w:color w:val="0000FF"/>
      <w:u w:val="single"/>
    </w:rPr>
  </w:style>
  <w:style w:type="paragraph" w:styleId="FootnoteText">
    <w:name w:val="footnote text"/>
    <w:basedOn w:val="Normal"/>
    <w:link w:val="FootnoteTextChar"/>
    <w:uiPriority w:val="99"/>
    <w:unhideWhenUsed/>
    <w:rsid w:val="00C34448"/>
  </w:style>
  <w:style w:type="character" w:customStyle="1" w:styleId="FootnoteTextChar">
    <w:name w:val="Footnote Text Char"/>
    <w:basedOn w:val="DefaultParagraphFont"/>
    <w:link w:val="FootnoteText"/>
    <w:uiPriority w:val="99"/>
    <w:rsid w:val="00C34448"/>
  </w:style>
  <w:style w:type="character" w:styleId="FootnoteReference">
    <w:name w:val="footnote reference"/>
    <w:basedOn w:val="DefaultParagraphFont"/>
    <w:uiPriority w:val="99"/>
    <w:unhideWhenUsed/>
    <w:rsid w:val="00C34448"/>
    <w:rPr>
      <w:vertAlign w:val="superscript"/>
    </w:rPr>
  </w:style>
  <w:style w:type="character" w:styleId="FollowedHyperlink">
    <w:name w:val="FollowedHyperlink"/>
    <w:basedOn w:val="DefaultParagraphFont"/>
    <w:uiPriority w:val="99"/>
    <w:semiHidden/>
    <w:unhideWhenUsed/>
    <w:rsid w:val="00C34448"/>
    <w:rPr>
      <w:color w:val="800080" w:themeColor="followedHyperlink"/>
      <w:u w:val="single"/>
    </w:rPr>
  </w:style>
  <w:style w:type="character" w:styleId="CommentReference">
    <w:name w:val="annotation reference"/>
    <w:basedOn w:val="DefaultParagraphFont"/>
    <w:uiPriority w:val="99"/>
    <w:semiHidden/>
    <w:unhideWhenUsed/>
    <w:rsid w:val="00F77633"/>
    <w:rPr>
      <w:sz w:val="18"/>
      <w:szCs w:val="18"/>
    </w:rPr>
  </w:style>
  <w:style w:type="paragraph" w:styleId="CommentText">
    <w:name w:val="annotation text"/>
    <w:basedOn w:val="Normal"/>
    <w:link w:val="CommentTextChar"/>
    <w:uiPriority w:val="99"/>
    <w:semiHidden/>
    <w:unhideWhenUsed/>
    <w:rsid w:val="00F77633"/>
  </w:style>
  <w:style w:type="character" w:customStyle="1" w:styleId="CommentTextChar">
    <w:name w:val="Comment Text Char"/>
    <w:basedOn w:val="DefaultParagraphFont"/>
    <w:link w:val="CommentText"/>
    <w:uiPriority w:val="99"/>
    <w:semiHidden/>
    <w:rsid w:val="00F77633"/>
  </w:style>
  <w:style w:type="paragraph" w:styleId="CommentSubject">
    <w:name w:val="annotation subject"/>
    <w:basedOn w:val="CommentText"/>
    <w:next w:val="CommentText"/>
    <w:link w:val="CommentSubjectChar"/>
    <w:uiPriority w:val="99"/>
    <w:semiHidden/>
    <w:unhideWhenUsed/>
    <w:rsid w:val="00F77633"/>
    <w:rPr>
      <w:b/>
      <w:bCs/>
      <w:sz w:val="20"/>
      <w:szCs w:val="20"/>
    </w:rPr>
  </w:style>
  <w:style w:type="character" w:customStyle="1" w:styleId="CommentSubjectChar">
    <w:name w:val="Comment Subject Char"/>
    <w:basedOn w:val="CommentTextChar"/>
    <w:link w:val="CommentSubject"/>
    <w:uiPriority w:val="99"/>
    <w:semiHidden/>
    <w:rsid w:val="00F7763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297754">
      <w:bodyDiv w:val="1"/>
      <w:marLeft w:val="0"/>
      <w:marRight w:val="0"/>
      <w:marTop w:val="0"/>
      <w:marBottom w:val="0"/>
      <w:divBdr>
        <w:top w:val="none" w:sz="0" w:space="0" w:color="auto"/>
        <w:left w:val="none" w:sz="0" w:space="0" w:color="auto"/>
        <w:bottom w:val="none" w:sz="0" w:space="0" w:color="auto"/>
        <w:right w:val="none" w:sz="0" w:space="0" w:color="auto"/>
      </w:divBdr>
    </w:div>
    <w:div w:id="1563058864">
      <w:bodyDiv w:val="1"/>
      <w:marLeft w:val="0"/>
      <w:marRight w:val="0"/>
      <w:marTop w:val="0"/>
      <w:marBottom w:val="0"/>
      <w:divBdr>
        <w:top w:val="none" w:sz="0" w:space="0" w:color="auto"/>
        <w:left w:val="none" w:sz="0" w:space="0" w:color="auto"/>
        <w:bottom w:val="none" w:sz="0" w:space="0" w:color="auto"/>
        <w:right w:val="none" w:sz="0" w:space="0" w:color="auto"/>
      </w:divBdr>
    </w:div>
    <w:div w:id="182369307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gif"/><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setda.org/priorities/equity-of-access/the-broadband-imperativ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697</Words>
  <Characters>3975</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Immanuel</dc:creator>
  <cp:keywords/>
  <dc:description/>
  <cp:lastModifiedBy>Reg Leichty</cp:lastModifiedBy>
  <cp:revision>3</cp:revision>
  <cp:lastPrinted>2017-09-20T21:37:00Z</cp:lastPrinted>
  <dcterms:created xsi:type="dcterms:W3CDTF">2017-09-20T21:37:00Z</dcterms:created>
  <dcterms:modified xsi:type="dcterms:W3CDTF">2017-09-20T21:37:00Z</dcterms:modified>
</cp:coreProperties>
</file>