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75154" w14:textId="77777777" w:rsidR="00A56D4D" w:rsidRPr="00DA1928" w:rsidRDefault="00A56D4D" w:rsidP="00A56D4D">
      <w:pPr>
        <w:widowControl w:val="0"/>
        <w:autoSpaceDE w:val="0"/>
        <w:autoSpaceDN w:val="0"/>
        <w:adjustRightInd w:val="0"/>
        <w:ind w:left="3380"/>
        <w:rPr>
          <w:rFonts w:ascii="Times New Roman" w:eastAsia="Times New Roman" w:hAnsi="Times New Roman" w:cs="Times New Roman"/>
        </w:rPr>
      </w:pPr>
      <w:r w:rsidRPr="00DA1928">
        <w:rPr>
          <w:rFonts w:ascii="Times New Roman" w:eastAsia="Times New Roman" w:hAnsi="Times New Roman" w:cs="Times New Roman"/>
          <w:b/>
          <w:bCs/>
          <w:u w:val="single"/>
        </w:rPr>
        <w:t>Meeting Minutes</w:t>
      </w:r>
    </w:p>
    <w:p w14:paraId="03E7ECB8"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73710337" w14:textId="77777777"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Meeting</w:t>
      </w:r>
      <w:r w:rsidR="0082002F" w:rsidRPr="00DA1928">
        <w:rPr>
          <w:rFonts w:ascii="Times New Roman" w:eastAsia="Times New Roman" w:hAnsi="Times New Roman" w:cs="Times New Roman"/>
        </w:rPr>
        <w:t>:</w:t>
      </w:r>
      <w:r w:rsidR="0082002F" w:rsidRPr="00DA1928">
        <w:rPr>
          <w:rFonts w:ascii="Times New Roman" w:eastAsia="Times New Roman" w:hAnsi="Times New Roman" w:cs="Times New Roman"/>
        </w:rPr>
        <w:tab/>
        <w:t>IWG-3</w:t>
      </w:r>
      <w:r w:rsidRPr="00DA1928">
        <w:rPr>
          <w:rFonts w:ascii="Times New Roman" w:eastAsia="Times New Roman" w:hAnsi="Times New Roman" w:cs="Times New Roman"/>
        </w:rPr>
        <w:t xml:space="preserve"> (</w:t>
      </w:r>
      <w:r w:rsidRPr="00FF303D">
        <w:rPr>
          <w:rFonts w:ascii="Times New Roman" w:eastAsia="Times New Roman" w:hAnsi="Times New Roman" w:cs="Times New Roman"/>
        </w:rPr>
        <w:t xml:space="preserve">Meeting </w:t>
      </w:r>
      <w:r w:rsidR="00DD2D94" w:rsidRPr="00FF303D">
        <w:rPr>
          <w:rFonts w:ascii="Times New Roman" w:eastAsia="Times New Roman" w:hAnsi="Times New Roman" w:cs="Times New Roman"/>
        </w:rPr>
        <w:t>1</w:t>
      </w:r>
      <w:r w:rsidR="007E4ACC">
        <w:rPr>
          <w:rFonts w:ascii="Times New Roman" w:eastAsia="Times New Roman" w:hAnsi="Times New Roman" w:cs="Times New Roman"/>
        </w:rPr>
        <w:t>6</w:t>
      </w:r>
      <w:r w:rsidRPr="00FF303D">
        <w:rPr>
          <w:rFonts w:ascii="Times New Roman" w:eastAsia="Times New Roman" w:hAnsi="Times New Roman" w:cs="Times New Roman"/>
        </w:rPr>
        <w:t>)</w:t>
      </w:r>
    </w:p>
    <w:p w14:paraId="519553E9" w14:textId="77777777"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8C0E018"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Date/Time</w:t>
      </w:r>
      <w:r w:rsidR="007E4ACC">
        <w:rPr>
          <w:rFonts w:ascii="Times New Roman" w:eastAsia="Times New Roman" w:hAnsi="Times New Roman" w:cs="Times New Roman"/>
        </w:rPr>
        <w:t>:</w:t>
      </w:r>
      <w:r w:rsidR="007E4ACC">
        <w:rPr>
          <w:rFonts w:ascii="Times New Roman" w:eastAsia="Times New Roman" w:hAnsi="Times New Roman" w:cs="Times New Roman"/>
        </w:rPr>
        <w:tab/>
        <w:t>Tuesday</w:t>
      </w:r>
      <w:r w:rsidRPr="00DA1928">
        <w:rPr>
          <w:rFonts w:ascii="Times New Roman" w:eastAsia="Times New Roman" w:hAnsi="Times New Roman" w:cs="Times New Roman"/>
        </w:rPr>
        <w:t xml:space="preserve">, </w:t>
      </w:r>
      <w:r w:rsidR="007E4ACC">
        <w:rPr>
          <w:rFonts w:ascii="Times New Roman" w:eastAsia="Times New Roman" w:hAnsi="Times New Roman" w:cs="Times New Roman"/>
        </w:rPr>
        <w:t>September 4</w:t>
      </w:r>
      <w:r w:rsidR="00DD2D94" w:rsidRPr="00DA1928">
        <w:rPr>
          <w:rFonts w:ascii="Times New Roman" w:eastAsia="Times New Roman" w:hAnsi="Times New Roman" w:cs="Times New Roman"/>
        </w:rPr>
        <w:t>, 2018</w:t>
      </w:r>
      <w:r w:rsidRPr="00DA1928">
        <w:rPr>
          <w:rFonts w:ascii="Times New Roman" w:eastAsia="Times New Roman" w:hAnsi="Times New Roman" w:cs="Times New Roman"/>
        </w:rPr>
        <w:t xml:space="preserve">    1</w:t>
      </w:r>
      <w:r w:rsidR="007E4ACC">
        <w:rPr>
          <w:rFonts w:ascii="Times New Roman" w:eastAsia="Times New Roman" w:hAnsi="Times New Roman" w:cs="Times New Roman"/>
        </w:rPr>
        <w:t>1</w:t>
      </w:r>
      <w:r w:rsidRPr="00DA1928">
        <w:rPr>
          <w:rFonts w:ascii="Times New Roman" w:eastAsia="Times New Roman" w:hAnsi="Times New Roman" w:cs="Times New Roman"/>
        </w:rPr>
        <w:t>:00</w:t>
      </w:r>
      <w:r w:rsidR="007E4ACC">
        <w:rPr>
          <w:rFonts w:ascii="Times New Roman" w:eastAsia="Times New Roman" w:hAnsi="Times New Roman" w:cs="Times New Roman"/>
        </w:rPr>
        <w:t xml:space="preserve"> AM </w:t>
      </w:r>
      <w:r w:rsidRPr="00DA1928">
        <w:rPr>
          <w:rFonts w:ascii="Times New Roman" w:eastAsia="Times New Roman" w:hAnsi="Times New Roman" w:cs="Times New Roman"/>
        </w:rPr>
        <w:t>-</w:t>
      </w:r>
      <w:r w:rsidR="007E4ACC">
        <w:rPr>
          <w:rFonts w:ascii="Times New Roman" w:eastAsia="Times New Roman" w:hAnsi="Times New Roman" w:cs="Times New Roman"/>
        </w:rPr>
        <w:t xml:space="preserve">12:00 </w:t>
      </w:r>
      <w:r w:rsidR="00C97F53">
        <w:rPr>
          <w:rFonts w:ascii="Times New Roman" w:eastAsia="Times New Roman" w:hAnsi="Times New Roman" w:cs="Times New Roman"/>
        </w:rPr>
        <w:t xml:space="preserve">PM </w:t>
      </w:r>
      <w:r w:rsidR="00C97F53" w:rsidRPr="00DA1928">
        <w:rPr>
          <w:rFonts w:ascii="Times New Roman" w:eastAsia="Times New Roman" w:hAnsi="Times New Roman" w:cs="Times New Roman"/>
        </w:rPr>
        <w:t>EST</w:t>
      </w:r>
    </w:p>
    <w:p w14:paraId="4A61D960"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26DD1DDB"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Location</w:t>
      </w:r>
      <w:r w:rsidRPr="00DA1928">
        <w:rPr>
          <w:rFonts w:ascii="Times New Roman" w:eastAsia="Times New Roman" w:hAnsi="Times New Roman" w:cs="Times New Roman"/>
        </w:rPr>
        <w:t>:</w:t>
      </w:r>
      <w:r w:rsidRPr="00DA1928">
        <w:rPr>
          <w:rFonts w:ascii="Times New Roman" w:eastAsia="Times New Roman" w:hAnsi="Times New Roman" w:cs="Times New Roman"/>
        </w:rPr>
        <w:tab/>
        <w:t>Conference call</w:t>
      </w:r>
    </w:p>
    <w:p w14:paraId="0BCF1634"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229392D9"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Committee Members &amp; Observers Present</w:t>
      </w:r>
      <w:r w:rsidRPr="00DA1928">
        <w:rPr>
          <w:rFonts w:ascii="Times New Roman" w:eastAsia="Times New Roman" w:hAnsi="Times New Roman" w:cs="Times New Roman"/>
        </w:rPr>
        <w:t>:</w:t>
      </w:r>
    </w:p>
    <w:p w14:paraId="12754D07"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3918AFE1" w14:textId="77777777" w:rsidR="00A56D4D" w:rsidRPr="00DA1928" w:rsidRDefault="00FF303D" w:rsidP="00A56D4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Vice-Chair: Zach Rosenbaum</w:t>
      </w:r>
    </w:p>
    <w:p w14:paraId="03201645"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 xml:space="preserve">For additional members and observers present, see attached Appendix A. </w:t>
      </w:r>
    </w:p>
    <w:p w14:paraId="01030C25"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CF587F6"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FCC Employees Present</w:t>
      </w:r>
      <w:r w:rsidRPr="00DA1928">
        <w:rPr>
          <w:rFonts w:ascii="Times New Roman" w:eastAsia="Times New Roman" w:hAnsi="Times New Roman" w:cs="Times New Roman"/>
        </w:rPr>
        <w:t>:</w:t>
      </w:r>
    </w:p>
    <w:p w14:paraId="226DD2C3"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A3B46F3" w14:textId="77777777" w:rsidR="00A55B73" w:rsidRPr="00DA1928" w:rsidRDefault="00A56D4D" w:rsidP="00A55B73">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Michael Mullinix, Designated Federal Official (DFO) for WAC-19</w:t>
      </w:r>
    </w:p>
    <w:p w14:paraId="7F1DB662"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31EAD333"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DA1928">
        <w:rPr>
          <w:rFonts w:ascii="Times New Roman" w:eastAsia="Times New Roman" w:hAnsi="Times New Roman" w:cs="Times New Roman"/>
          <w:u w:val="single"/>
        </w:rPr>
        <w:t>Meeting Summary</w:t>
      </w:r>
      <w:r w:rsidRPr="00DA1928">
        <w:rPr>
          <w:rFonts w:ascii="Times New Roman" w:eastAsia="Times New Roman" w:hAnsi="Times New Roman" w:cs="Times New Roman"/>
        </w:rPr>
        <w:t xml:space="preserve">: </w:t>
      </w:r>
    </w:p>
    <w:p w14:paraId="18B52046"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77A3E19D" w14:textId="77777777" w:rsidR="00A56D4D" w:rsidRPr="00DA1928" w:rsidRDefault="0087230C" w:rsidP="0087230C">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Opening Remarks, Introductions, Identification of D</w:t>
      </w:r>
      <w:r w:rsidR="00DD2D94" w:rsidRPr="00DA1928">
        <w:rPr>
          <w:rFonts w:ascii="Times New Roman" w:hAnsi="Times New Roman" w:cs="Times New Roman"/>
          <w:sz w:val="24"/>
          <w:szCs w:val="24"/>
        </w:rPr>
        <w:t xml:space="preserve">FO, volunteer to take minutes </w:t>
      </w:r>
    </w:p>
    <w:p w14:paraId="6513291D" w14:textId="77777777" w:rsidR="00A56D4D" w:rsidRPr="00DA1928"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2B1D18B9" w14:textId="77777777" w:rsidR="0087230C" w:rsidRPr="00DA1928" w:rsidRDefault="007E4ACC" w:rsidP="00DA1928">
      <w:pPr>
        <w:widowControl w:val="0"/>
        <w:overflowPunct w:val="0"/>
        <w:autoSpaceDE w:val="0"/>
        <w:autoSpaceDN w:val="0"/>
        <w:adjustRightInd w:val="0"/>
        <w:ind w:left="677" w:right="677"/>
        <w:jc w:val="both"/>
        <w:rPr>
          <w:rFonts w:ascii="Times New Roman" w:eastAsia="Times New Roman" w:hAnsi="Times New Roman" w:cs="Times New Roman"/>
        </w:rPr>
      </w:pPr>
      <w:r>
        <w:rPr>
          <w:rFonts w:ascii="Times New Roman" w:eastAsia="Times New Roman" w:hAnsi="Times New Roman" w:cs="Times New Roman"/>
        </w:rPr>
        <w:t xml:space="preserve">Zach Rosenbaum, </w:t>
      </w:r>
      <w:r w:rsidR="0087230C" w:rsidRPr="00DA1928">
        <w:rPr>
          <w:rFonts w:ascii="Times New Roman" w:eastAsia="Times New Roman" w:hAnsi="Times New Roman" w:cs="Times New Roman"/>
        </w:rPr>
        <w:t xml:space="preserve">opened the </w:t>
      </w:r>
      <w:r w:rsidR="001C65E9" w:rsidRPr="00DA1928">
        <w:rPr>
          <w:rFonts w:ascii="Times New Roman" w:eastAsia="Times New Roman" w:hAnsi="Times New Roman" w:cs="Times New Roman"/>
        </w:rPr>
        <w:t>meeting and took</w:t>
      </w:r>
      <w:r w:rsidR="0087230C" w:rsidRPr="00DA1928">
        <w:rPr>
          <w:rFonts w:ascii="Times New Roman" w:eastAsia="Times New Roman" w:hAnsi="Times New Roman" w:cs="Times New Roman"/>
        </w:rPr>
        <w:t xml:space="preserve"> roll call.  Michael Mullinix, DFO for WAC-19</w:t>
      </w:r>
      <w:r w:rsidR="0072703D">
        <w:rPr>
          <w:rFonts w:ascii="Times New Roman" w:eastAsia="Times New Roman" w:hAnsi="Times New Roman" w:cs="Times New Roman"/>
        </w:rPr>
        <w:t>,</w:t>
      </w:r>
      <w:r w:rsidR="0087230C" w:rsidRPr="00DA1928">
        <w:rPr>
          <w:rFonts w:ascii="Times New Roman" w:eastAsia="Times New Roman" w:hAnsi="Times New Roman" w:cs="Times New Roman"/>
        </w:rPr>
        <w:t xml:space="preserve"> confirmed his presence on the call.  </w:t>
      </w:r>
      <w:r>
        <w:rPr>
          <w:rFonts w:ascii="Times New Roman" w:eastAsia="Times New Roman" w:hAnsi="Times New Roman" w:cs="Times New Roman"/>
        </w:rPr>
        <w:t xml:space="preserve">Giselle Creeser </w:t>
      </w:r>
      <w:r w:rsidR="0087230C" w:rsidRPr="00DA1928">
        <w:rPr>
          <w:rFonts w:ascii="Times New Roman" w:eastAsia="Times New Roman" w:hAnsi="Times New Roman" w:cs="Times New Roman"/>
        </w:rPr>
        <w:t>(In</w:t>
      </w:r>
      <w:r>
        <w:rPr>
          <w:rFonts w:ascii="Times New Roman" w:eastAsia="Times New Roman" w:hAnsi="Times New Roman" w:cs="Times New Roman"/>
        </w:rPr>
        <w:t>marsat</w:t>
      </w:r>
      <w:r w:rsidR="0087230C" w:rsidRPr="00DA1928">
        <w:rPr>
          <w:rFonts w:ascii="Times New Roman" w:eastAsia="Times New Roman" w:hAnsi="Times New Roman" w:cs="Times New Roman"/>
        </w:rPr>
        <w:t xml:space="preserve">) </w:t>
      </w:r>
      <w:r>
        <w:rPr>
          <w:rFonts w:ascii="Times New Roman" w:eastAsia="Times New Roman" w:hAnsi="Times New Roman" w:cs="Times New Roman"/>
        </w:rPr>
        <w:t xml:space="preserve">very </w:t>
      </w:r>
      <w:r w:rsidR="00FF303D">
        <w:rPr>
          <w:rFonts w:ascii="Times New Roman" w:eastAsia="Times New Roman" w:hAnsi="Times New Roman" w:cs="Times New Roman"/>
        </w:rPr>
        <w:t xml:space="preserve">graciously </w:t>
      </w:r>
      <w:r w:rsidR="0087230C" w:rsidRPr="00DA1928">
        <w:rPr>
          <w:rFonts w:ascii="Times New Roman" w:eastAsia="Times New Roman" w:hAnsi="Times New Roman" w:cs="Times New Roman"/>
        </w:rPr>
        <w:t>agreed to take the minutes of the meeting.</w:t>
      </w:r>
    </w:p>
    <w:p w14:paraId="164A4D39"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3B813948" w14:textId="77777777" w:rsidR="00A56D4D" w:rsidRPr="00DA1928" w:rsidRDefault="00DD2D94" w:rsidP="00DD2D94">
      <w:pPr>
        <w:pStyle w:val="ListParagraph"/>
        <w:numPr>
          <w:ilvl w:val="0"/>
          <w:numId w:val="1"/>
        </w:numPr>
        <w:rPr>
          <w:rFonts w:ascii="Times New Roman" w:eastAsia="Times New Roman" w:hAnsi="Times New Roman" w:cs="Times New Roman"/>
          <w:sz w:val="24"/>
          <w:szCs w:val="24"/>
        </w:rPr>
      </w:pPr>
      <w:r w:rsidRPr="00DA1928">
        <w:rPr>
          <w:rFonts w:ascii="Times New Roman" w:eastAsia="Times New Roman" w:hAnsi="Times New Roman" w:cs="Times New Roman"/>
          <w:sz w:val="24"/>
          <w:szCs w:val="24"/>
        </w:rPr>
        <w:t xml:space="preserve">Approval of Agenda </w:t>
      </w:r>
    </w:p>
    <w:p w14:paraId="677F541F" w14:textId="77777777" w:rsidR="00A56D4D" w:rsidRPr="00DA1928"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1ACB28B8" w14:textId="77777777" w:rsidR="00DD2D94" w:rsidRPr="00DA1928" w:rsidRDefault="00DD2D94" w:rsidP="00DD2D94">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DA1928">
        <w:rPr>
          <w:rFonts w:ascii="Times New Roman" w:eastAsia="Times New Roman" w:hAnsi="Times New Roman" w:cs="Times New Roman"/>
          <w:sz w:val="24"/>
          <w:szCs w:val="24"/>
        </w:rPr>
        <w:t>The agenda in</w:t>
      </w:r>
      <w:r w:rsidRPr="00DA1928">
        <w:rPr>
          <w:rFonts w:ascii="Times New Roman" w:hAnsi="Times New Roman" w:cs="Times New Roman"/>
          <w:sz w:val="24"/>
          <w:szCs w:val="24"/>
        </w:rPr>
        <w:t xml:space="preserve"> Document</w:t>
      </w:r>
      <w:r w:rsidRPr="00DA1928">
        <w:rPr>
          <w:rFonts w:ascii="Times New Roman" w:hAnsi="Times New Roman" w:cs="Times New Roman"/>
          <w:b/>
          <w:sz w:val="24"/>
          <w:szCs w:val="24"/>
        </w:rPr>
        <w:t xml:space="preserve"> </w:t>
      </w:r>
      <w:r w:rsidRPr="00FF303D">
        <w:rPr>
          <w:rFonts w:ascii="Times New Roman" w:hAnsi="Times New Roman" w:cs="Times New Roman"/>
          <w:sz w:val="24"/>
          <w:szCs w:val="24"/>
        </w:rPr>
        <w:t>IWG-3/0</w:t>
      </w:r>
      <w:r w:rsidR="007E4ACC">
        <w:rPr>
          <w:rFonts w:ascii="Times New Roman" w:hAnsi="Times New Roman" w:cs="Times New Roman"/>
          <w:sz w:val="24"/>
          <w:szCs w:val="24"/>
        </w:rPr>
        <w:t>53</w:t>
      </w:r>
      <w:r w:rsidR="00DA1928" w:rsidRPr="00FF303D">
        <w:rPr>
          <w:rFonts w:ascii="Times New Roman" w:hAnsi="Times New Roman" w:cs="Times New Roman"/>
          <w:sz w:val="24"/>
          <w:szCs w:val="24"/>
        </w:rPr>
        <w:t xml:space="preserve"> </w:t>
      </w:r>
      <w:r w:rsidRPr="00DA1928">
        <w:rPr>
          <w:rFonts w:ascii="Times New Roman" w:hAnsi="Times New Roman" w:cs="Times New Roman"/>
          <w:sz w:val="24"/>
          <w:szCs w:val="24"/>
        </w:rPr>
        <w:t xml:space="preserve">was approved. </w:t>
      </w:r>
    </w:p>
    <w:p w14:paraId="7EE5CD31" w14:textId="77777777" w:rsidR="00E7233D" w:rsidRPr="00DA1928"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50FDD366" w14:textId="77777777" w:rsidR="00A56D4D" w:rsidRPr="00DA1928" w:rsidRDefault="00DD2D94" w:rsidP="00DD2D94">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DA1928">
        <w:rPr>
          <w:rFonts w:ascii="Times New Roman" w:hAnsi="Times New Roman" w:cs="Times New Roman"/>
          <w:sz w:val="24"/>
          <w:szCs w:val="24"/>
        </w:rPr>
        <w:t xml:space="preserve">Approval of minutes from </w:t>
      </w:r>
      <w:r w:rsidR="004E39E2">
        <w:rPr>
          <w:rFonts w:ascii="Times New Roman" w:hAnsi="Times New Roman" w:cs="Times New Roman"/>
          <w:sz w:val="24"/>
          <w:szCs w:val="24"/>
        </w:rPr>
        <w:t>fift</w:t>
      </w:r>
      <w:r w:rsidRPr="00DA1928">
        <w:rPr>
          <w:rFonts w:ascii="Times New Roman" w:hAnsi="Times New Roman" w:cs="Times New Roman"/>
          <w:sz w:val="24"/>
          <w:szCs w:val="24"/>
        </w:rPr>
        <w:t>eenth IWG-3 meeting</w:t>
      </w:r>
      <w:r w:rsidR="00A56D4D" w:rsidRPr="00DA1928">
        <w:rPr>
          <w:rFonts w:ascii="Times New Roman" w:hAnsi="Times New Roman" w:cs="Times New Roman"/>
          <w:sz w:val="24"/>
          <w:szCs w:val="24"/>
        </w:rPr>
        <w:t xml:space="preserve">: </w:t>
      </w:r>
    </w:p>
    <w:p w14:paraId="34A3E0F9" w14:textId="77777777" w:rsidR="00A56D4D" w:rsidRPr="00DA1928"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DA1928">
        <w:rPr>
          <w:rFonts w:ascii="Times New Roman" w:hAnsi="Times New Roman" w:cs="Times New Roman"/>
          <w:sz w:val="24"/>
          <w:szCs w:val="24"/>
        </w:rPr>
        <w:tab/>
      </w:r>
    </w:p>
    <w:p w14:paraId="0DFA8009" w14:textId="77777777" w:rsidR="00E7233D" w:rsidRPr="0072703D" w:rsidRDefault="00A56D4D" w:rsidP="00FF303D">
      <w:pPr>
        <w:ind w:left="709"/>
        <w:jc w:val="both"/>
        <w:rPr>
          <w:rFonts w:ascii="Times New Roman" w:hAnsi="Times New Roman" w:cs="Times New Roman"/>
          <w:b/>
        </w:rPr>
      </w:pPr>
      <w:r w:rsidRPr="00DA1928">
        <w:rPr>
          <w:rFonts w:ascii="Times New Roman" w:eastAsia="Times New Roman" w:hAnsi="Times New Roman" w:cs="Times New Roman"/>
        </w:rPr>
        <w:t xml:space="preserve">The minutes of the </w:t>
      </w:r>
      <w:r w:rsidR="00E7233D" w:rsidRPr="00DA1928">
        <w:rPr>
          <w:rFonts w:ascii="Times New Roman" w:eastAsia="Times New Roman" w:hAnsi="Times New Roman" w:cs="Times New Roman"/>
        </w:rPr>
        <w:t>previous</w:t>
      </w:r>
      <w:r w:rsidRPr="00DA1928">
        <w:rPr>
          <w:rFonts w:ascii="Times New Roman" w:eastAsia="Times New Roman" w:hAnsi="Times New Roman" w:cs="Times New Roman"/>
        </w:rPr>
        <w:t xml:space="preserve"> meeting as contained in </w:t>
      </w:r>
      <w:r w:rsidR="00DD2D94" w:rsidRPr="00FF303D">
        <w:rPr>
          <w:rFonts w:ascii="Times New Roman" w:hAnsi="Times New Roman" w:cs="Times New Roman"/>
        </w:rPr>
        <w:t>IWG-3/0</w:t>
      </w:r>
      <w:r w:rsidR="007E4ACC">
        <w:rPr>
          <w:rFonts w:ascii="Times New Roman" w:hAnsi="Times New Roman" w:cs="Times New Roman"/>
        </w:rPr>
        <w:t xml:space="preserve">52 </w:t>
      </w:r>
      <w:r w:rsidRPr="0072703D">
        <w:rPr>
          <w:rFonts w:ascii="Times New Roman" w:eastAsia="Times New Roman" w:hAnsi="Times New Roman" w:cs="Times New Roman"/>
        </w:rPr>
        <w:t xml:space="preserve">were </w:t>
      </w:r>
      <w:r w:rsidR="0087230C" w:rsidRPr="0072703D">
        <w:rPr>
          <w:rFonts w:ascii="Times New Roman" w:eastAsia="Times New Roman" w:hAnsi="Times New Roman" w:cs="Times New Roman"/>
        </w:rPr>
        <w:t>approved</w:t>
      </w:r>
      <w:r w:rsidR="00FF303D">
        <w:rPr>
          <w:rFonts w:ascii="Times New Roman" w:eastAsia="Times New Roman" w:hAnsi="Times New Roman" w:cs="Times New Roman"/>
        </w:rPr>
        <w:t xml:space="preserve"> without comment</w:t>
      </w:r>
      <w:r w:rsidR="0087230C" w:rsidRPr="0072703D">
        <w:rPr>
          <w:rFonts w:ascii="Times New Roman" w:eastAsia="Times New Roman" w:hAnsi="Times New Roman" w:cs="Times New Roman"/>
        </w:rPr>
        <w:t>.</w:t>
      </w:r>
      <w:r w:rsidR="00DD2D94" w:rsidRPr="0072703D">
        <w:rPr>
          <w:rFonts w:ascii="Times New Roman" w:hAnsi="Times New Roman" w:cs="Times New Roman"/>
        </w:rPr>
        <w:t xml:space="preserve"> </w:t>
      </w:r>
    </w:p>
    <w:p w14:paraId="5E0E88FF"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6EAA9386" w14:textId="77777777" w:rsidR="00DD2D94" w:rsidRPr="00DA1928" w:rsidRDefault="00DD2D94" w:rsidP="00DD2D94">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DA1928">
        <w:rPr>
          <w:rFonts w:ascii="Times New Roman" w:hAnsi="Times New Roman" w:cs="Times New Roman"/>
          <w:sz w:val="24"/>
          <w:szCs w:val="24"/>
        </w:rPr>
        <w:t>Other meetings of interest since last meeting of IWG-3</w:t>
      </w:r>
    </w:p>
    <w:p w14:paraId="20EA634F" w14:textId="77777777" w:rsidR="001C65E9" w:rsidRPr="00DA1928" w:rsidRDefault="001C65E9" w:rsidP="001C65E9">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AF08944" w14:textId="77777777" w:rsidR="007A5E3A" w:rsidRDefault="007A5E3A" w:rsidP="00DD2D94">
      <w:pPr>
        <w:pStyle w:val="ListParagraph"/>
        <w:widowControl w:val="0"/>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Mr. Mullinix </w:t>
      </w:r>
      <w:r w:rsidR="004E39E2">
        <w:rPr>
          <w:rFonts w:ascii="Times New Roman" w:eastAsia="Times New Roman" w:hAnsi="Times New Roman" w:cs="Times New Roman"/>
          <w:sz w:val="24"/>
          <w:szCs w:val="24"/>
        </w:rPr>
        <w:t xml:space="preserve">provided a brief report on the outcome of TG5/1.  </w:t>
      </w:r>
    </w:p>
    <w:p w14:paraId="58CEDF0D" w14:textId="77777777" w:rsidR="004E39E2" w:rsidRPr="00DA1928" w:rsidRDefault="004E39E2" w:rsidP="00DD2D94">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134FDE67" w14:textId="77777777" w:rsidR="001C65E9" w:rsidRPr="00DA1928" w:rsidRDefault="00DD2D94" w:rsidP="001C65E9">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Current status of WRC-19 AIs under IWG-3 and discussion of draft proposals</w:t>
      </w:r>
    </w:p>
    <w:p w14:paraId="7A13BF60" w14:textId="77777777" w:rsidR="001C65E9" w:rsidRPr="00DA1928" w:rsidRDefault="001C65E9" w:rsidP="001C65E9">
      <w:pPr>
        <w:pStyle w:val="ListParagraph"/>
        <w:rPr>
          <w:rFonts w:ascii="Times New Roman" w:hAnsi="Times New Roman" w:cs="Times New Roman"/>
          <w:sz w:val="24"/>
          <w:szCs w:val="24"/>
        </w:rPr>
      </w:pPr>
    </w:p>
    <w:p w14:paraId="62A1BB49" w14:textId="77777777" w:rsidR="001C65E9" w:rsidRPr="00DA1928" w:rsidRDefault="001C65E9" w:rsidP="001C65E9">
      <w:pPr>
        <w:pStyle w:val="ListParagraph"/>
        <w:ind w:left="1440"/>
        <w:jc w:val="both"/>
        <w:rPr>
          <w:rFonts w:ascii="Times New Roman" w:hAnsi="Times New Roman" w:cs="Times New Roman"/>
          <w:sz w:val="24"/>
          <w:szCs w:val="24"/>
        </w:rPr>
      </w:pPr>
    </w:p>
    <w:p w14:paraId="719AD1A2" w14:textId="3ECAD803" w:rsidR="00F65C5F" w:rsidRDefault="0087230C" w:rsidP="00E20510">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Agenda Item 1.3</w:t>
      </w:r>
      <w:r w:rsidR="00F467BF" w:rsidRPr="00DA1928">
        <w:rPr>
          <w:rFonts w:ascii="Times New Roman" w:hAnsi="Times New Roman" w:cs="Times New Roman"/>
          <w:sz w:val="24"/>
          <w:szCs w:val="24"/>
        </w:rPr>
        <w:t>:</w:t>
      </w:r>
      <w:r w:rsidR="00BF64B6" w:rsidRPr="00DA1928">
        <w:rPr>
          <w:rFonts w:ascii="Times New Roman" w:hAnsi="Times New Roman" w:cs="Times New Roman"/>
          <w:sz w:val="24"/>
          <w:szCs w:val="24"/>
        </w:rPr>
        <w:t xml:space="preserve"> </w:t>
      </w:r>
      <w:r w:rsidR="001C65E9" w:rsidRPr="00DA1928">
        <w:rPr>
          <w:rFonts w:ascii="Times New Roman" w:hAnsi="Times New Roman" w:cs="Times New Roman"/>
          <w:sz w:val="24"/>
          <w:szCs w:val="24"/>
        </w:rPr>
        <w:t>The Chair</w:t>
      </w:r>
      <w:r w:rsidRPr="00DA1928">
        <w:rPr>
          <w:rFonts w:ascii="Times New Roman" w:hAnsi="Times New Roman" w:cs="Times New Roman"/>
          <w:sz w:val="24"/>
          <w:szCs w:val="24"/>
        </w:rPr>
        <w:t xml:space="preserve"> </w:t>
      </w:r>
      <w:r w:rsidR="00686FCC">
        <w:rPr>
          <w:rFonts w:ascii="Times New Roman" w:hAnsi="Times New Roman" w:cs="Times New Roman"/>
          <w:sz w:val="24"/>
          <w:szCs w:val="24"/>
        </w:rPr>
        <w:t>asked if there were any comments on</w:t>
      </w:r>
      <w:r w:rsidRPr="00DA1928">
        <w:rPr>
          <w:rFonts w:ascii="Times New Roman" w:hAnsi="Times New Roman" w:cs="Times New Roman"/>
          <w:sz w:val="24"/>
          <w:szCs w:val="24"/>
        </w:rPr>
        <w:t xml:space="preserve"> </w:t>
      </w:r>
      <w:r w:rsidR="001C65E9" w:rsidRPr="00FF303D">
        <w:rPr>
          <w:rFonts w:ascii="Times New Roman" w:hAnsi="Times New Roman" w:cs="Times New Roman"/>
          <w:sz w:val="24"/>
          <w:szCs w:val="24"/>
        </w:rPr>
        <w:t>document IWG-3_049</w:t>
      </w:r>
      <w:r w:rsidR="00686FCC">
        <w:rPr>
          <w:rFonts w:ascii="Times New Roman" w:hAnsi="Times New Roman" w:cs="Times New Roman"/>
          <w:sz w:val="24"/>
          <w:szCs w:val="24"/>
        </w:rPr>
        <w:t xml:space="preserve"> which contains an AI 1.3 proposal from NTIA.  At the previous meeting</w:t>
      </w:r>
      <w:r w:rsidR="001C65E9" w:rsidRPr="00FF303D">
        <w:rPr>
          <w:rFonts w:ascii="Times New Roman" w:hAnsi="Times New Roman" w:cs="Times New Roman"/>
          <w:sz w:val="24"/>
          <w:szCs w:val="24"/>
        </w:rPr>
        <w:t xml:space="preserve"> </w:t>
      </w:r>
      <w:r w:rsidR="00686FCC">
        <w:rPr>
          <w:rFonts w:ascii="Times New Roman" w:hAnsi="Times New Roman" w:cs="Times New Roman"/>
          <w:sz w:val="24"/>
          <w:szCs w:val="24"/>
        </w:rPr>
        <w:t xml:space="preserve">a document was presented that included modification that were </w:t>
      </w:r>
      <w:r w:rsidR="001C65E9" w:rsidRPr="00DA1928">
        <w:rPr>
          <w:rFonts w:ascii="Times New Roman" w:hAnsi="Times New Roman" w:cs="Times New Roman"/>
          <w:sz w:val="24"/>
          <w:szCs w:val="24"/>
        </w:rPr>
        <w:t>mostly formatting</w:t>
      </w:r>
      <w:r w:rsidR="00FF303D">
        <w:rPr>
          <w:rFonts w:ascii="Times New Roman" w:hAnsi="Times New Roman" w:cs="Times New Roman"/>
          <w:sz w:val="24"/>
          <w:szCs w:val="24"/>
        </w:rPr>
        <w:t xml:space="preserve">, with some clarifying text </w:t>
      </w:r>
      <w:r w:rsidR="00C97F53">
        <w:rPr>
          <w:rFonts w:ascii="Times New Roman" w:hAnsi="Times New Roman" w:cs="Times New Roman"/>
          <w:sz w:val="24"/>
          <w:szCs w:val="24"/>
        </w:rPr>
        <w:t xml:space="preserve">regarding </w:t>
      </w:r>
      <w:r w:rsidR="00FF303D">
        <w:rPr>
          <w:rFonts w:ascii="Times New Roman" w:hAnsi="Times New Roman" w:cs="Times New Roman"/>
          <w:sz w:val="24"/>
          <w:szCs w:val="24"/>
        </w:rPr>
        <w:t>the proposed PFD</w:t>
      </w:r>
      <w:r w:rsidR="001C65E9" w:rsidRPr="00DA1928">
        <w:rPr>
          <w:rFonts w:ascii="Times New Roman" w:hAnsi="Times New Roman" w:cs="Times New Roman"/>
          <w:sz w:val="24"/>
          <w:szCs w:val="24"/>
        </w:rPr>
        <w:t xml:space="preserve">. </w:t>
      </w:r>
      <w:r w:rsidR="00F65C5F">
        <w:rPr>
          <w:rFonts w:ascii="Times New Roman" w:hAnsi="Times New Roman" w:cs="Times New Roman"/>
          <w:sz w:val="24"/>
          <w:szCs w:val="24"/>
        </w:rPr>
        <w:t xml:space="preserve"> Charlie Rush, </w:t>
      </w:r>
      <w:ins w:id="0" w:author="John Wengryniuk" w:date="2018-09-07T08:01:00Z">
        <w:r w:rsidR="00025C41">
          <w:rPr>
            <w:rFonts w:ascii="Times New Roman" w:hAnsi="Times New Roman" w:cs="Times New Roman"/>
            <w:sz w:val="24"/>
            <w:szCs w:val="24"/>
          </w:rPr>
          <w:t>GSA</w:t>
        </w:r>
      </w:ins>
      <w:del w:id="1" w:author="John Wengryniuk" w:date="2018-09-07T08:01:00Z">
        <w:r w:rsidR="00F65C5F" w:rsidDel="00025C41">
          <w:rPr>
            <w:rFonts w:ascii="Times New Roman" w:hAnsi="Times New Roman" w:cs="Times New Roman"/>
            <w:sz w:val="24"/>
            <w:szCs w:val="24"/>
          </w:rPr>
          <w:delText>Special Government Employee</w:delText>
        </w:r>
      </w:del>
      <w:r w:rsidR="00F65C5F">
        <w:rPr>
          <w:rFonts w:ascii="Times New Roman" w:hAnsi="Times New Roman" w:cs="Times New Roman"/>
          <w:sz w:val="24"/>
          <w:szCs w:val="24"/>
        </w:rPr>
        <w:t xml:space="preserve">, had comments regarding studies with respect to the fixed and mobile services.  </w:t>
      </w:r>
      <w:r w:rsidR="00B23C92">
        <w:rPr>
          <w:rFonts w:ascii="Times New Roman" w:hAnsi="Times New Roman" w:cs="Times New Roman"/>
          <w:sz w:val="24"/>
          <w:szCs w:val="24"/>
        </w:rPr>
        <w:t xml:space="preserve">Mr. Rush will </w:t>
      </w:r>
      <w:r w:rsidR="00B23C92">
        <w:rPr>
          <w:rFonts w:ascii="Times New Roman" w:hAnsi="Times New Roman" w:cs="Times New Roman"/>
          <w:sz w:val="24"/>
          <w:szCs w:val="24"/>
        </w:rPr>
        <w:lastRenderedPageBreak/>
        <w:t xml:space="preserve">provide revisions.  Mr. Mullinix indicated that he would prefer the WAC provide a revision to document </w:t>
      </w:r>
      <w:r w:rsidR="00B23C92" w:rsidRPr="00FF303D">
        <w:rPr>
          <w:rFonts w:ascii="Times New Roman" w:hAnsi="Times New Roman" w:cs="Times New Roman"/>
          <w:sz w:val="24"/>
          <w:szCs w:val="24"/>
        </w:rPr>
        <w:t>IWG-3_049</w:t>
      </w:r>
      <w:r w:rsidR="00B23C92">
        <w:rPr>
          <w:rFonts w:ascii="Times New Roman" w:hAnsi="Times New Roman" w:cs="Times New Roman"/>
          <w:sz w:val="24"/>
          <w:szCs w:val="24"/>
        </w:rPr>
        <w:t xml:space="preserve"> as this would assist during the reconciliation process with NTIA.   The Chair asked that any revision to the document be provided by COB September 17</w:t>
      </w:r>
      <w:r w:rsidR="00B23C92" w:rsidRPr="00B23C92">
        <w:rPr>
          <w:rFonts w:ascii="Times New Roman" w:hAnsi="Times New Roman" w:cs="Times New Roman"/>
          <w:sz w:val="24"/>
          <w:szCs w:val="24"/>
          <w:vertAlign w:val="superscript"/>
        </w:rPr>
        <w:t>th</w:t>
      </w:r>
      <w:r w:rsidR="00B23C92">
        <w:rPr>
          <w:rFonts w:ascii="Times New Roman" w:hAnsi="Times New Roman" w:cs="Times New Roman"/>
          <w:sz w:val="24"/>
          <w:szCs w:val="24"/>
        </w:rPr>
        <w:t xml:space="preserve"> for consideration at the IWG-3 September 19</w:t>
      </w:r>
      <w:r w:rsidR="00B23C92" w:rsidRPr="00B23C92">
        <w:rPr>
          <w:rFonts w:ascii="Times New Roman" w:hAnsi="Times New Roman" w:cs="Times New Roman"/>
          <w:sz w:val="24"/>
          <w:szCs w:val="24"/>
          <w:vertAlign w:val="superscript"/>
        </w:rPr>
        <w:t>th</w:t>
      </w:r>
      <w:r w:rsidR="00B23C92">
        <w:rPr>
          <w:rFonts w:ascii="Times New Roman" w:hAnsi="Times New Roman" w:cs="Times New Roman"/>
          <w:sz w:val="24"/>
          <w:szCs w:val="24"/>
        </w:rPr>
        <w:t xml:space="preserve"> meeting.</w:t>
      </w:r>
    </w:p>
    <w:p w14:paraId="5B692631" w14:textId="77777777" w:rsidR="00686FCC" w:rsidRDefault="00DA1928" w:rsidP="00686FCC">
      <w:pPr>
        <w:pStyle w:val="ListParagraph"/>
        <w:jc w:val="both"/>
        <w:rPr>
          <w:rFonts w:ascii="Times New Roman" w:hAnsi="Times New Roman" w:cs="Times New Roman"/>
          <w:sz w:val="24"/>
          <w:szCs w:val="24"/>
        </w:rPr>
      </w:pPr>
      <w:r w:rsidRPr="00DA1928">
        <w:rPr>
          <w:rFonts w:ascii="Times New Roman" w:hAnsi="Times New Roman" w:cs="Times New Roman"/>
          <w:sz w:val="24"/>
          <w:szCs w:val="24"/>
        </w:rPr>
        <w:t xml:space="preserve"> </w:t>
      </w:r>
    </w:p>
    <w:p w14:paraId="6BEB06D5" w14:textId="77777777" w:rsidR="00686FCC" w:rsidRPr="00C97F53" w:rsidRDefault="00686FCC" w:rsidP="004005EF">
      <w:pPr>
        <w:pStyle w:val="ListParagraph"/>
        <w:numPr>
          <w:ilvl w:val="0"/>
          <w:numId w:val="3"/>
        </w:numPr>
        <w:jc w:val="both"/>
        <w:rPr>
          <w:rFonts w:ascii="Times New Roman" w:hAnsi="Times New Roman" w:cs="Times New Roman"/>
          <w:sz w:val="24"/>
          <w:szCs w:val="24"/>
        </w:rPr>
      </w:pPr>
      <w:r w:rsidRPr="00C97F53">
        <w:rPr>
          <w:rFonts w:ascii="Times New Roman" w:hAnsi="Times New Roman" w:cs="Times New Roman"/>
          <w:sz w:val="24"/>
          <w:szCs w:val="24"/>
        </w:rPr>
        <w:t xml:space="preserve">Agenda Item 1.7: Greg Baker (ASRI) introduced document IWG-3_050R1, which included modifications based on the previous IWG-3 meeting.  Walter </w:t>
      </w:r>
      <w:proofErr w:type="spellStart"/>
      <w:r w:rsidRPr="00C97F53">
        <w:rPr>
          <w:rFonts w:ascii="Times New Roman" w:hAnsi="Times New Roman" w:cs="Times New Roman"/>
          <w:sz w:val="24"/>
          <w:szCs w:val="24"/>
        </w:rPr>
        <w:t>Sonnenfeldt</w:t>
      </w:r>
      <w:proofErr w:type="spellEnd"/>
      <w:r w:rsidR="00904F10" w:rsidRPr="00C97F53">
        <w:rPr>
          <w:rFonts w:ascii="Times New Roman" w:hAnsi="Times New Roman" w:cs="Times New Roman"/>
          <w:sz w:val="24"/>
          <w:szCs w:val="24"/>
        </w:rPr>
        <w:t>,</w:t>
      </w:r>
      <w:r w:rsidR="00C97F53">
        <w:rPr>
          <w:rFonts w:ascii="Times New Roman" w:hAnsi="Times New Roman" w:cs="Times New Roman"/>
          <w:sz w:val="24"/>
          <w:szCs w:val="24"/>
        </w:rPr>
        <w:t xml:space="preserve"> </w:t>
      </w:r>
      <w:r w:rsidR="00C97F53" w:rsidRPr="00C97F53">
        <w:rPr>
          <w:rFonts w:ascii="Times New Roman" w:hAnsi="Times New Roman" w:cs="Times New Roman"/>
          <w:sz w:val="24"/>
          <w:szCs w:val="24"/>
        </w:rPr>
        <w:t>r</w:t>
      </w:r>
      <w:r w:rsidR="00904F10" w:rsidRPr="00C97F53">
        <w:rPr>
          <w:rFonts w:ascii="Times New Roman" w:hAnsi="Times New Roman" w:cs="Times New Roman"/>
          <w:sz w:val="24"/>
          <w:szCs w:val="24"/>
        </w:rPr>
        <w:t xml:space="preserve">epresenting </w:t>
      </w:r>
      <w:proofErr w:type="spellStart"/>
      <w:r w:rsidRPr="00C97F53">
        <w:rPr>
          <w:rFonts w:ascii="Times New Roman" w:hAnsi="Times New Roman" w:cs="Times New Roman"/>
          <w:sz w:val="24"/>
          <w:szCs w:val="24"/>
        </w:rPr>
        <w:t>Orbcomm</w:t>
      </w:r>
      <w:proofErr w:type="spellEnd"/>
      <w:r w:rsidR="00904F10" w:rsidRPr="00C97F53">
        <w:rPr>
          <w:rFonts w:ascii="Times New Roman" w:hAnsi="Times New Roman" w:cs="Times New Roman"/>
          <w:sz w:val="24"/>
          <w:szCs w:val="24"/>
        </w:rPr>
        <w:t>,</w:t>
      </w:r>
      <w:r w:rsidRPr="00C97F53">
        <w:rPr>
          <w:rFonts w:ascii="Times New Roman" w:hAnsi="Times New Roman" w:cs="Times New Roman"/>
          <w:sz w:val="24"/>
          <w:szCs w:val="24"/>
        </w:rPr>
        <w:t xml:space="preserve"> provided some comments on the document.  Mr. Mullinix pointed out that </w:t>
      </w:r>
      <w:proofErr w:type="spellStart"/>
      <w:r w:rsidRPr="00C97F53">
        <w:rPr>
          <w:rFonts w:ascii="Times New Roman" w:hAnsi="Times New Roman" w:cs="Times New Roman"/>
          <w:sz w:val="24"/>
          <w:szCs w:val="24"/>
        </w:rPr>
        <w:t>Orbcomm</w:t>
      </w:r>
      <w:proofErr w:type="spellEnd"/>
      <w:r w:rsidRPr="00C97F53">
        <w:rPr>
          <w:rFonts w:ascii="Times New Roman" w:hAnsi="Times New Roman" w:cs="Times New Roman"/>
          <w:sz w:val="24"/>
          <w:szCs w:val="24"/>
        </w:rPr>
        <w:t xml:space="preserve"> was not a WAC member and therefore was attending the meeting as an Observer and offered to assist </w:t>
      </w:r>
      <w:proofErr w:type="spellStart"/>
      <w:r w:rsidRPr="00C97F53">
        <w:rPr>
          <w:rFonts w:ascii="Times New Roman" w:hAnsi="Times New Roman" w:cs="Times New Roman"/>
          <w:sz w:val="24"/>
          <w:szCs w:val="24"/>
        </w:rPr>
        <w:t>Orbcomm</w:t>
      </w:r>
      <w:proofErr w:type="spellEnd"/>
      <w:r w:rsidRPr="00C97F53">
        <w:rPr>
          <w:rFonts w:ascii="Times New Roman" w:hAnsi="Times New Roman" w:cs="Times New Roman"/>
          <w:sz w:val="24"/>
          <w:szCs w:val="24"/>
        </w:rPr>
        <w:t xml:space="preserve"> in the process of becoming a member.  ASRI agreed to discuss </w:t>
      </w:r>
      <w:proofErr w:type="spellStart"/>
      <w:r w:rsidRPr="00C97F53">
        <w:rPr>
          <w:rFonts w:ascii="Times New Roman" w:hAnsi="Times New Roman" w:cs="Times New Roman"/>
          <w:sz w:val="24"/>
          <w:szCs w:val="24"/>
        </w:rPr>
        <w:t>Orbcomm’s</w:t>
      </w:r>
      <w:proofErr w:type="spellEnd"/>
      <w:r w:rsidRPr="00C97F53">
        <w:rPr>
          <w:rFonts w:ascii="Times New Roman" w:hAnsi="Times New Roman" w:cs="Times New Roman"/>
          <w:sz w:val="24"/>
          <w:szCs w:val="24"/>
        </w:rPr>
        <w:t xml:space="preserve"> concerns off line.  The Chair asked that any revision to the document be provided by COB September 17</w:t>
      </w:r>
      <w:r w:rsidRPr="00C97F53">
        <w:rPr>
          <w:rFonts w:ascii="Times New Roman" w:hAnsi="Times New Roman" w:cs="Times New Roman"/>
          <w:sz w:val="24"/>
          <w:szCs w:val="24"/>
          <w:vertAlign w:val="superscript"/>
        </w:rPr>
        <w:t>th</w:t>
      </w:r>
      <w:r w:rsidRPr="00C97F53">
        <w:rPr>
          <w:rFonts w:ascii="Times New Roman" w:hAnsi="Times New Roman" w:cs="Times New Roman"/>
          <w:sz w:val="24"/>
          <w:szCs w:val="24"/>
        </w:rPr>
        <w:t xml:space="preserve"> for consideration at the IWG-3 September 19</w:t>
      </w:r>
      <w:r w:rsidRPr="00C97F53">
        <w:rPr>
          <w:rFonts w:ascii="Times New Roman" w:hAnsi="Times New Roman" w:cs="Times New Roman"/>
          <w:sz w:val="24"/>
          <w:szCs w:val="24"/>
          <w:vertAlign w:val="superscript"/>
        </w:rPr>
        <w:t>th</w:t>
      </w:r>
      <w:r w:rsidRPr="00C97F53">
        <w:rPr>
          <w:rFonts w:ascii="Times New Roman" w:hAnsi="Times New Roman" w:cs="Times New Roman"/>
          <w:sz w:val="24"/>
          <w:szCs w:val="24"/>
        </w:rPr>
        <w:t xml:space="preserve"> meeting.  </w:t>
      </w:r>
    </w:p>
    <w:p w14:paraId="3271FBD6" w14:textId="77777777" w:rsidR="00686FCC" w:rsidRPr="004E39E2" w:rsidRDefault="00686FCC" w:rsidP="00686FCC">
      <w:pPr>
        <w:pStyle w:val="ListParagraph"/>
        <w:jc w:val="both"/>
        <w:rPr>
          <w:rFonts w:ascii="Times New Roman" w:hAnsi="Times New Roman" w:cs="Times New Roman"/>
          <w:sz w:val="24"/>
          <w:szCs w:val="24"/>
        </w:rPr>
      </w:pPr>
    </w:p>
    <w:p w14:paraId="59D70E4B" w14:textId="6FEFEF65" w:rsidR="001C65E9" w:rsidRPr="00DA1928" w:rsidRDefault="0087230C" w:rsidP="00DA1928">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A</w:t>
      </w:r>
      <w:r w:rsidR="00DA1928" w:rsidRPr="00DA1928">
        <w:rPr>
          <w:rFonts w:ascii="Times New Roman" w:hAnsi="Times New Roman" w:cs="Times New Roman"/>
          <w:sz w:val="24"/>
          <w:szCs w:val="24"/>
        </w:rPr>
        <w:t xml:space="preserve">genda </w:t>
      </w:r>
      <w:r w:rsidRPr="00DA1928">
        <w:rPr>
          <w:rFonts w:ascii="Times New Roman" w:hAnsi="Times New Roman" w:cs="Times New Roman"/>
          <w:sz w:val="24"/>
          <w:szCs w:val="24"/>
        </w:rPr>
        <w:t>I</w:t>
      </w:r>
      <w:r w:rsidR="00DA1928" w:rsidRPr="00DA1928">
        <w:rPr>
          <w:rFonts w:ascii="Times New Roman" w:hAnsi="Times New Roman" w:cs="Times New Roman"/>
          <w:sz w:val="24"/>
          <w:szCs w:val="24"/>
        </w:rPr>
        <w:t>tem</w:t>
      </w:r>
      <w:r w:rsidRPr="00DA1928">
        <w:rPr>
          <w:rFonts w:ascii="Times New Roman" w:hAnsi="Times New Roman" w:cs="Times New Roman"/>
          <w:sz w:val="24"/>
          <w:szCs w:val="24"/>
        </w:rPr>
        <w:t xml:space="preserve"> 1.5</w:t>
      </w:r>
      <w:r w:rsidR="00DA1928" w:rsidRPr="00DA1928">
        <w:rPr>
          <w:rFonts w:ascii="Times New Roman" w:hAnsi="Times New Roman" w:cs="Times New Roman"/>
          <w:sz w:val="24"/>
          <w:szCs w:val="24"/>
        </w:rPr>
        <w:t xml:space="preserve">: Chris Hofer, ViaSat, </w:t>
      </w:r>
      <w:r w:rsidR="00904F10">
        <w:rPr>
          <w:rFonts w:ascii="Times New Roman" w:hAnsi="Times New Roman" w:cs="Times New Roman"/>
          <w:sz w:val="24"/>
          <w:szCs w:val="24"/>
        </w:rPr>
        <w:t>re</w:t>
      </w:r>
      <w:r w:rsidR="00DA1928" w:rsidRPr="00DA1928">
        <w:rPr>
          <w:rFonts w:ascii="Times New Roman" w:hAnsi="Times New Roman" w:cs="Times New Roman"/>
          <w:sz w:val="24"/>
          <w:szCs w:val="24"/>
        </w:rPr>
        <w:t xml:space="preserve">introduced Doc IWG-3_051. </w:t>
      </w:r>
      <w:r w:rsidR="00904F10">
        <w:rPr>
          <w:rFonts w:ascii="Times New Roman" w:hAnsi="Times New Roman" w:cs="Times New Roman"/>
          <w:sz w:val="24"/>
          <w:szCs w:val="24"/>
        </w:rPr>
        <w:t xml:space="preserve"> Mr. Hofer indicated he had received some comments and would incorporate those in the next revision.  Damon Ladson indicated that Iridium could not accept the document </w:t>
      </w:r>
      <w:ins w:id="2" w:author="EDITOR" w:date="2018-09-06T13:51:00Z">
        <w:r w:rsidR="00806948" w:rsidRPr="00BF5564">
          <w:rPr>
            <w:rFonts w:ascii="Times New Roman" w:hAnsi="Times New Roman" w:cs="Times New Roman"/>
            <w:sz w:val="24"/>
            <w:szCs w:val="24"/>
          </w:rPr>
          <w:t>because -- among other reasons</w:t>
        </w:r>
      </w:ins>
      <w:ins w:id="3" w:author="EDITOR" w:date="2018-09-06T13:52:00Z">
        <w:r w:rsidR="00806948" w:rsidRPr="00BF5564">
          <w:rPr>
            <w:rFonts w:ascii="Times New Roman" w:hAnsi="Times New Roman" w:cs="Times New Roman"/>
            <w:sz w:val="24"/>
            <w:szCs w:val="24"/>
          </w:rPr>
          <w:t xml:space="preserve"> – the proposal </w:t>
        </w:r>
      </w:ins>
      <w:ins w:id="4" w:author="EDITOR" w:date="2018-09-06T14:03:00Z">
        <w:r w:rsidR="00E74683" w:rsidRPr="00BF5564">
          <w:rPr>
            <w:rFonts w:ascii="Times New Roman" w:hAnsi="Times New Roman" w:cs="Times New Roman"/>
            <w:sz w:val="24"/>
            <w:szCs w:val="24"/>
          </w:rPr>
          <w:t>if adopted n</w:t>
        </w:r>
      </w:ins>
      <w:ins w:id="5" w:author="EDITOR" w:date="2018-09-06T14:04:00Z">
        <w:r w:rsidR="00E74683" w:rsidRPr="00BF5564">
          <w:rPr>
            <w:rFonts w:ascii="Times New Roman" w:hAnsi="Times New Roman" w:cs="Times New Roman"/>
            <w:sz w:val="24"/>
            <w:szCs w:val="24"/>
          </w:rPr>
          <w:t>ow would preempt and prejudice consideration of issues</w:t>
        </w:r>
        <w:r w:rsidR="006F604B" w:rsidRPr="00BF5564">
          <w:rPr>
            <w:rFonts w:ascii="Times New Roman" w:hAnsi="Times New Roman" w:cs="Times New Roman"/>
            <w:sz w:val="24"/>
            <w:szCs w:val="24"/>
          </w:rPr>
          <w:t xml:space="preserve"> still undecided in USWP4A deliberations, and</w:t>
        </w:r>
      </w:ins>
      <w:ins w:id="6" w:author="EDITOR" w:date="2018-09-06T14:05:00Z">
        <w:r w:rsidR="006F604B" w:rsidRPr="00BF5564">
          <w:rPr>
            <w:rFonts w:ascii="Times New Roman" w:hAnsi="Times New Roman" w:cs="Times New Roman"/>
            <w:sz w:val="24"/>
            <w:szCs w:val="24"/>
          </w:rPr>
          <w:t>, in particular, considering d of the prop</w:t>
        </w:r>
        <w:r w:rsidR="002E1DF1" w:rsidRPr="00BF5564">
          <w:rPr>
            <w:rFonts w:ascii="Times New Roman" w:hAnsi="Times New Roman" w:cs="Times New Roman"/>
            <w:sz w:val="24"/>
            <w:szCs w:val="24"/>
          </w:rPr>
          <w:t>osa</w:t>
        </w:r>
      </w:ins>
      <w:ins w:id="7" w:author="EDITOR" w:date="2018-09-06T14:06:00Z">
        <w:r w:rsidR="002E1DF1" w:rsidRPr="00BF5564">
          <w:rPr>
            <w:rFonts w:ascii="Times New Roman" w:hAnsi="Times New Roman" w:cs="Times New Roman"/>
            <w:sz w:val="24"/>
            <w:szCs w:val="24"/>
          </w:rPr>
          <w:t xml:space="preserve">l </w:t>
        </w:r>
      </w:ins>
      <w:ins w:id="8" w:author="EDITOR" w:date="2018-09-06T14:05:00Z">
        <w:r w:rsidR="006F604B" w:rsidRPr="00BF5564">
          <w:rPr>
            <w:rFonts w:ascii="Times New Roman" w:hAnsi="Times New Roman" w:cs="Times New Roman"/>
            <w:sz w:val="24"/>
            <w:szCs w:val="24"/>
          </w:rPr>
          <w:t>is an untrue statement</w:t>
        </w:r>
      </w:ins>
      <w:ins w:id="9" w:author="John Wengryniuk" w:date="2018-09-17T11:54:00Z">
        <w:r w:rsidR="00BC6BD9">
          <w:rPr>
            <w:rFonts w:ascii="Times New Roman" w:hAnsi="Times New Roman" w:cs="Times New Roman"/>
            <w:sz w:val="24"/>
            <w:szCs w:val="24"/>
          </w:rPr>
          <w:t>,</w:t>
        </w:r>
      </w:ins>
      <w:ins w:id="10" w:author="EDITOR" w:date="2018-09-06T14:05:00Z">
        <w:del w:id="11" w:author="John Wengryniuk" w:date="2018-09-17T11:54:00Z">
          <w:r w:rsidR="006F604B" w:rsidRPr="00BF5564" w:rsidDel="00BC6BD9">
            <w:rPr>
              <w:rFonts w:ascii="Times New Roman" w:hAnsi="Times New Roman" w:cs="Times New Roman"/>
              <w:sz w:val="24"/>
              <w:szCs w:val="24"/>
            </w:rPr>
            <w:delText>.</w:delText>
          </w:r>
        </w:del>
        <w:bookmarkStart w:id="12" w:name="_GoBack"/>
        <w:bookmarkEnd w:id="12"/>
        <w:r w:rsidR="006F604B">
          <w:rPr>
            <w:rFonts w:ascii="Times New Roman" w:hAnsi="Times New Roman" w:cs="Times New Roman"/>
            <w:sz w:val="24"/>
            <w:szCs w:val="24"/>
          </w:rPr>
          <w:t xml:space="preserve"> </w:t>
        </w:r>
      </w:ins>
      <w:r w:rsidR="00904F10">
        <w:rPr>
          <w:rFonts w:ascii="Times New Roman" w:hAnsi="Times New Roman" w:cs="Times New Roman"/>
          <w:sz w:val="24"/>
          <w:szCs w:val="24"/>
        </w:rPr>
        <w:t xml:space="preserve">and would be providing a View B for the WAC meeting.  The Chair noted that Intel who had raised concerns during the last meeting was not able to attend and Mr. Hofer said he would have off-line discussion with Intel.  Ms. Rawat, GSMA, asked to be part of the smaller group.   </w:t>
      </w:r>
      <w:r w:rsidR="00DA1928" w:rsidRPr="00DA1928">
        <w:rPr>
          <w:rFonts w:ascii="Times New Roman" w:hAnsi="Times New Roman" w:cs="Times New Roman"/>
          <w:sz w:val="24"/>
          <w:szCs w:val="24"/>
        </w:rPr>
        <w:t>Members were encouraged to prov</w:t>
      </w:r>
      <w:r w:rsidR="00FF303D">
        <w:rPr>
          <w:rFonts w:ascii="Times New Roman" w:hAnsi="Times New Roman" w:cs="Times New Roman"/>
          <w:sz w:val="24"/>
          <w:szCs w:val="24"/>
        </w:rPr>
        <w:t>ide any feedback to Mr. Hofer</w:t>
      </w:r>
      <w:r w:rsidR="00904F10">
        <w:rPr>
          <w:rFonts w:ascii="Times New Roman" w:hAnsi="Times New Roman" w:cs="Times New Roman"/>
          <w:sz w:val="24"/>
          <w:szCs w:val="24"/>
        </w:rPr>
        <w:t>.  The Chair asked that any revision to the document or alternative Views be provided by COB September 17</w:t>
      </w:r>
      <w:r w:rsidR="00904F10" w:rsidRPr="00904F10">
        <w:rPr>
          <w:rFonts w:ascii="Times New Roman" w:hAnsi="Times New Roman" w:cs="Times New Roman"/>
          <w:sz w:val="24"/>
          <w:szCs w:val="24"/>
          <w:vertAlign w:val="superscript"/>
        </w:rPr>
        <w:t>th</w:t>
      </w:r>
      <w:r w:rsidR="00904F10">
        <w:rPr>
          <w:rFonts w:ascii="Times New Roman" w:hAnsi="Times New Roman" w:cs="Times New Roman"/>
          <w:sz w:val="24"/>
          <w:szCs w:val="24"/>
        </w:rPr>
        <w:t xml:space="preserve"> for consideration at the IWG-3 September 19</w:t>
      </w:r>
      <w:r w:rsidR="00904F10" w:rsidRPr="00904F10">
        <w:rPr>
          <w:rFonts w:ascii="Times New Roman" w:hAnsi="Times New Roman" w:cs="Times New Roman"/>
          <w:sz w:val="24"/>
          <w:szCs w:val="24"/>
          <w:vertAlign w:val="superscript"/>
        </w:rPr>
        <w:t>th</w:t>
      </w:r>
      <w:r w:rsidR="00904F10">
        <w:rPr>
          <w:rFonts w:ascii="Times New Roman" w:hAnsi="Times New Roman" w:cs="Times New Roman"/>
          <w:sz w:val="24"/>
          <w:szCs w:val="24"/>
        </w:rPr>
        <w:t xml:space="preserve"> meeting. </w:t>
      </w:r>
      <w:r w:rsidR="00FF303D">
        <w:rPr>
          <w:rFonts w:ascii="Times New Roman" w:hAnsi="Times New Roman" w:cs="Times New Roman"/>
          <w:sz w:val="24"/>
          <w:szCs w:val="24"/>
        </w:rPr>
        <w:t xml:space="preserve"> </w:t>
      </w:r>
    </w:p>
    <w:p w14:paraId="2A4C2D03" w14:textId="77777777" w:rsidR="001B1FD9" w:rsidRPr="00DA1928" w:rsidRDefault="001B1FD9" w:rsidP="001B1FD9">
      <w:pPr>
        <w:pStyle w:val="ListParagraph"/>
        <w:ind w:left="2160"/>
        <w:rPr>
          <w:rFonts w:ascii="Times New Roman" w:hAnsi="Times New Roman" w:cs="Times New Roman"/>
          <w:sz w:val="24"/>
          <w:szCs w:val="24"/>
        </w:rPr>
      </w:pPr>
    </w:p>
    <w:p w14:paraId="476796CB" w14:textId="77777777" w:rsidR="001C65E9" w:rsidRPr="00DA1928" w:rsidRDefault="001C65E9" w:rsidP="001C65E9">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Agenda Item 1.6</w:t>
      </w:r>
      <w:r w:rsidR="0001182D" w:rsidRPr="00DA1928">
        <w:rPr>
          <w:rFonts w:ascii="Times New Roman" w:hAnsi="Times New Roman" w:cs="Times New Roman"/>
          <w:sz w:val="24"/>
          <w:szCs w:val="24"/>
        </w:rPr>
        <w:t>:</w:t>
      </w:r>
      <w:r w:rsidR="00DA1928" w:rsidRPr="00DA1928">
        <w:rPr>
          <w:rFonts w:ascii="Times New Roman" w:hAnsi="Times New Roman" w:cs="Times New Roman"/>
          <w:sz w:val="24"/>
          <w:szCs w:val="24"/>
        </w:rPr>
        <w:t xml:space="preserve"> Alex Epshteyn, Boeing</w:t>
      </w:r>
      <w:r w:rsidR="00FF303D">
        <w:rPr>
          <w:rFonts w:ascii="Times New Roman" w:hAnsi="Times New Roman" w:cs="Times New Roman"/>
          <w:sz w:val="24"/>
          <w:szCs w:val="24"/>
        </w:rPr>
        <w:t xml:space="preserve">, </w:t>
      </w:r>
      <w:r w:rsidR="00904F10">
        <w:rPr>
          <w:rFonts w:ascii="Times New Roman" w:hAnsi="Times New Roman" w:cs="Times New Roman"/>
          <w:sz w:val="24"/>
          <w:szCs w:val="24"/>
        </w:rPr>
        <w:t>re</w:t>
      </w:r>
      <w:r w:rsidR="00FF303D">
        <w:rPr>
          <w:rFonts w:ascii="Times New Roman" w:hAnsi="Times New Roman" w:cs="Times New Roman"/>
          <w:sz w:val="24"/>
          <w:szCs w:val="24"/>
        </w:rPr>
        <w:t>introduced document IWG-3_42_</w:t>
      </w:r>
      <w:r w:rsidR="00904F10">
        <w:rPr>
          <w:rFonts w:ascii="Times New Roman" w:hAnsi="Times New Roman" w:cs="Times New Roman"/>
          <w:sz w:val="24"/>
          <w:szCs w:val="24"/>
        </w:rPr>
        <w:t>9-4-</w:t>
      </w:r>
      <w:r w:rsidR="00FF303D">
        <w:rPr>
          <w:rFonts w:ascii="Times New Roman" w:hAnsi="Times New Roman" w:cs="Times New Roman"/>
          <w:sz w:val="24"/>
          <w:szCs w:val="24"/>
        </w:rPr>
        <w:t>18</w:t>
      </w:r>
      <w:r w:rsidR="00DA1928" w:rsidRPr="00DA1928">
        <w:rPr>
          <w:rFonts w:ascii="Times New Roman" w:hAnsi="Times New Roman" w:cs="Times New Roman"/>
          <w:sz w:val="24"/>
          <w:szCs w:val="24"/>
        </w:rPr>
        <w:t xml:space="preserve">. </w:t>
      </w:r>
      <w:r w:rsidR="00C97F53">
        <w:rPr>
          <w:rFonts w:ascii="Times New Roman" w:hAnsi="Times New Roman" w:cs="Times New Roman"/>
          <w:sz w:val="24"/>
          <w:szCs w:val="24"/>
        </w:rPr>
        <w:t xml:space="preserve"> </w:t>
      </w:r>
      <w:r w:rsidR="00D95B3E">
        <w:rPr>
          <w:rFonts w:ascii="Times New Roman" w:hAnsi="Times New Roman" w:cs="Times New Roman"/>
          <w:sz w:val="24"/>
          <w:szCs w:val="24"/>
        </w:rPr>
        <w:t xml:space="preserve">Mr. Epshteyn indicated that he was still discussing aggregate interference text with </w:t>
      </w:r>
      <w:proofErr w:type="spellStart"/>
      <w:r w:rsidR="00D95B3E">
        <w:rPr>
          <w:rFonts w:ascii="Times New Roman" w:hAnsi="Times New Roman" w:cs="Times New Roman"/>
          <w:sz w:val="24"/>
          <w:szCs w:val="24"/>
        </w:rPr>
        <w:t>Viasat</w:t>
      </w:r>
      <w:proofErr w:type="spellEnd"/>
      <w:r w:rsidR="00D95B3E">
        <w:rPr>
          <w:rFonts w:ascii="Times New Roman" w:hAnsi="Times New Roman" w:cs="Times New Roman"/>
          <w:sz w:val="24"/>
          <w:szCs w:val="24"/>
        </w:rPr>
        <w:t xml:space="preserve"> and that those discussions would continue.  </w:t>
      </w:r>
      <w:r w:rsidR="00DA1928" w:rsidRPr="00DA1928">
        <w:rPr>
          <w:rFonts w:ascii="Times New Roman" w:hAnsi="Times New Roman" w:cs="Times New Roman"/>
          <w:sz w:val="24"/>
          <w:szCs w:val="24"/>
        </w:rPr>
        <w:t xml:space="preserve"> </w:t>
      </w:r>
      <w:r w:rsidR="009717D9">
        <w:rPr>
          <w:rFonts w:ascii="Times New Roman" w:hAnsi="Times New Roman" w:cs="Times New Roman"/>
          <w:sz w:val="24"/>
          <w:szCs w:val="24"/>
        </w:rPr>
        <w:t>Gerry Shewan</w:t>
      </w:r>
      <w:r w:rsidR="00D95B3E">
        <w:rPr>
          <w:rFonts w:ascii="Times New Roman" w:hAnsi="Times New Roman" w:cs="Times New Roman"/>
          <w:sz w:val="24"/>
          <w:szCs w:val="24"/>
        </w:rPr>
        <w:t>, Telecom Strategies, indicated that he had provided edits to Mr. Epshteyn but it was not clear that all the proposed edits had been incorporated.  Several other comments on the document were provided.  Mr. Epshteyn agreed to continue to work on the document with interested parties and provide a revision by COB September 17</w:t>
      </w:r>
      <w:r w:rsidR="00D95B3E" w:rsidRPr="00D95B3E">
        <w:rPr>
          <w:rFonts w:ascii="Times New Roman" w:hAnsi="Times New Roman" w:cs="Times New Roman"/>
          <w:sz w:val="24"/>
          <w:szCs w:val="24"/>
          <w:vertAlign w:val="superscript"/>
        </w:rPr>
        <w:t>th</w:t>
      </w:r>
      <w:r w:rsidR="00DA1928" w:rsidRPr="00DA1928">
        <w:rPr>
          <w:rFonts w:ascii="Times New Roman" w:hAnsi="Times New Roman" w:cs="Times New Roman"/>
          <w:sz w:val="24"/>
          <w:szCs w:val="24"/>
        </w:rPr>
        <w:t xml:space="preserve">. </w:t>
      </w:r>
    </w:p>
    <w:p w14:paraId="6C10C741" w14:textId="77777777" w:rsidR="001C65E9" w:rsidRPr="00DA1928" w:rsidRDefault="001C65E9" w:rsidP="00DA1928">
      <w:pPr>
        <w:spacing w:line="360" w:lineRule="auto"/>
        <w:rPr>
          <w:rFonts w:ascii="Times New Roman" w:hAnsi="Times New Roman" w:cs="Times New Roman"/>
        </w:rPr>
      </w:pPr>
      <w:r w:rsidRPr="00DA1928">
        <w:rPr>
          <w:rFonts w:ascii="Times New Roman" w:hAnsi="Times New Roman" w:cs="Times New Roman"/>
        </w:rPr>
        <w:t xml:space="preserve">6.  Future Meetings </w:t>
      </w:r>
    </w:p>
    <w:p w14:paraId="5AB8FCD3" w14:textId="77777777" w:rsidR="001C65E9" w:rsidRPr="00DA1928" w:rsidRDefault="00D95B3E" w:rsidP="00FF303D">
      <w:pPr>
        <w:ind w:left="720" w:right="720"/>
        <w:rPr>
          <w:rFonts w:ascii="Times New Roman" w:hAnsi="Times New Roman" w:cs="Times New Roman"/>
        </w:rPr>
      </w:pPr>
      <w:r>
        <w:rPr>
          <w:rFonts w:ascii="Times New Roman" w:hAnsi="Times New Roman" w:cs="Times New Roman"/>
        </w:rPr>
        <w:t>The next meeting of IWG-3 will be on September 19</w:t>
      </w:r>
      <w:r w:rsidRPr="00D95B3E">
        <w:rPr>
          <w:rFonts w:ascii="Times New Roman" w:hAnsi="Times New Roman" w:cs="Times New Roman"/>
          <w:vertAlign w:val="superscript"/>
        </w:rPr>
        <w:t>th</w:t>
      </w:r>
      <w:r>
        <w:rPr>
          <w:rFonts w:ascii="Times New Roman" w:hAnsi="Times New Roman" w:cs="Times New Roman"/>
        </w:rPr>
        <w:t xml:space="preserve"> at </w:t>
      </w:r>
      <w:r w:rsidR="00D3492D">
        <w:rPr>
          <w:rFonts w:ascii="Times New Roman" w:hAnsi="Times New Roman" w:cs="Times New Roman"/>
        </w:rPr>
        <w:t>11:00 ET</w:t>
      </w:r>
      <w:r>
        <w:rPr>
          <w:rFonts w:ascii="Times New Roman" w:hAnsi="Times New Roman" w:cs="Times New Roman"/>
        </w:rPr>
        <w:t>, where any approved documents will be</w:t>
      </w:r>
      <w:r w:rsidR="00C97F53">
        <w:rPr>
          <w:rFonts w:ascii="Times New Roman" w:hAnsi="Times New Roman" w:cs="Times New Roman"/>
        </w:rPr>
        <w:t xml:space="preserve"> submitted for consideration</w:t>
      </w:r>
      <w:r>
        <w:rPr>
          <w:rFonts w:ascii="Times New Roman" w:hAnsi="Times New Roman" w:cs="Times New Roman"/>
        </w:rPr>
        <w:t xml:space="preserve"> at </w:t>
      </w:r>
      <w:r w:rsidR="00DA1928" w:rsidRPr="00DA1928">
        <w:rPr>
          <w:rFonts w:ascii="Times New Roman" w:hAnsi="Times New Roman" w:cs="Times New Roman"/>
        </w:rPr>
        <w:t xml:space="preserve">the </w:t>
      </w:r>
      <w:r w:rsidR="001C65E9" w:rsidRPr="00DA1928">
        <w:rPr>
          <w:rFonts w:ascii="Times New Roman" w:hAnsi="Times New Roman" w:cs="Times New Roman"/>
        </w:rPr>
        <w:t xml:space="preserve">WAC </w:t>
      </w:r>
      <w:r>
        <w:rPr>
          <w:rFonts w:ascii="Times New Roman" w:hAnsi="Times New Roman" w:cs="Times New Roman"/>
        </w:rPr>
        <w:t xml:space="preserve">meeting on </w:t>
      </w:r>
      <w:r w:rsidRPr="00DA1928">
        <w:rPr>
          <w:rFonts w:ascii="Times New Roman" w:hAnsi="Times New Roman" w:cs="Times New Roman"/>
        </w:rPr>
        <w:t>October</w:t>
      </w:r>
      <w:r w:rsidR="001C65E9" w:rsidRPr="00DA1928">
        <w:rPr>
          <w:rFonts w:ascii="Times New Roman" w:hAnsi="Times New Roman" w:cs="Times New Roman"/>
        </w:rPr>
        <w:t xml:space="preserve"> 1, 2018</w:t>
      </w:r>
      <w:r w:rsidR="00DA1928" w:rsidRPr="00DA1928">
        <w:rPr>
          <w:rFonts w:ascii="Times New Roman" w:hAnsi="Times New Roman" w:cs="Times New Roman"/>
        </w:rPr>
        <w:t>.</w:t>
      </w:r>
      <w:r>
        <w:rPr>
          <w:rFonts w:ascii="Times New Roman" w:hAnsi="Times New Roman" w:cs="Times New Roman"/>
        </w:rPr>
        <w:t xml:space="preserve">  </w:t>
      </w:r>
      <w:r w:rsidR="00DA1928" w:rsidRPr="00DA1928">
        <w:rPr>
          <w:rFonts w:ascii="Times New Roman" w:hAnsi="Times New Roman" w:cs="Times New Roman"/>
        </w:rPr>
        <w:t xml:space="preserve"> </w:t>
      </w:r>
    </w:p>
    <w:p w14:paraId="05C8205E" w14:textId="77777777" w:rsidR="001C65E9" w:rsidRPr="00DA1928" w:rsidRDefault="001C65E9" w:rsidP="001C65E9">
      <w:pPr>
        <w:spacing w:line="360" w:lineRule="auto"/>
        <w:ind w:left="720"/>
        <w:rPr>
          <w:rFonts w:ascii="Times New Roman" w:hAnsi="Times New Roman" w:cs="Times New Roman"/>
        </w:rPr>
      </w:pPr>
    </w:p>
    <w:p w14:paraId="698E7755" w14:textId="77777777" w:rsidR="001C65E9" w:rsidRPr="00DA1928" w:rsidRDefault="001C65E9" w:rsidP="001C65E9">
      <w:pPr>
        <w:spacing w:line="360" w:lineRule="auto"/>
        <w:rPr>
          <w:rFonts w:ascii="Times New Roman" w:hAnsi="Times New Roman" w:cs="Times New Roman"/>
        </w:rPr>
      </w:pPr>
      <w:r w:rsidRPr="00DA1928">
        <w:rPr>
          <w:rFonts w:ascii="Times New Roman" w:hAnsi="Times New Roman" w:cs="Times New Roman"/>
        </w:rPr>
        <w:t>7.  Other Business</w:t>
      </w:r>
    </w:p>
    <w:p w14:paraId="1984F922" w14:textId="77777777" w:rsidR="00D95B3E" w:rsidRDefault="00D95B3E" w:rsidP="00FF303D">
      <w:pPr>
        <w:ind w:left="720" w:right="720"/>
        <w:rPr>
          <w:rFonts w:ascii="Times New Roman" w:hAnsi="Times New Roman" w:cs="Times New Roman"/>
        </w:rPr>
      </w:pPr>
      <w:r>
        <w:rPr>
          <w:rFonts w:ascii="Times New Roman" w:hAnsi="Times New Roman" w:cs="Times New Roman"/>
        </w:rPr>
        <w:t>It was announced that immediately following the WAC meeting on October 1</w:t>
      </w:r>
      <w:r w:rsidRPr="00D95B3E">
        <w:rPr>
          <w:rFonts w:ascii="Times New Roman" w:hAnsi="Times New Roman" w:cs="Times New Roman"/>
          <w:vertAlign w:val="superscript"/>
        </w:rPr>
        <w:t>st</w:t>
      </w:r>
      <w:r>
        <w:rPr>
          <w:rFonts w:ascii="Times New Roman" w:hAnsi="Times New Roman" w:cs="Times New Roman"/>
        </w:rPr>
        <w:t xml:space="preserve"> there will be a remembrance reception for Alexander </w:t>
      </w:r>
      <w:r w:rsidRPr="00D95B3E">
        <w:rPr>
          <w:rFonts w:ascii="Times New Roman" w:hAnsi="Times New Roman" w:cs="Times New Roman"/>
        </w:rPr>
        <w:t>Gerdenitsch</w:t>
      </w:r>
      <w:r>
        <w:rPr>
          <w:rFonts w:ascii="Times New Roman" w:hAnsi="Times New Roman" w:cs="Times New Roman"/>
        </w:rPr>
        <w:t xml:space="preserve"> and that all WAC members were invited to attend.</w:t>
      </w:r>
    </w:p>
    <w:p w14:paraId="1D564D7E" w14:textId="77777777" w:rsidR="00FC38B6" w:rsidRPr="00DA1928" w:rsidRDefault="00FC38B6" w:rsidP="00FC38B6">
      <w:pPr>
        <w:widowControl w:val="0"/>
        <w:autoSpaceDE w:val="0"/>
        <w:autoSpaceDN w:val="0"/>
        <w:adjustRightInd w:val="0"/>
        <w:rPr>
          <w:rFonts w:ascii="Times New Roman" w:eastAsia="Times New Roman" w:hAnsi="Times New Roman" w:cs="Times New Roman"/>
          <w:u w:val="single"/>
        </w:rPr>
      </w:pPr>
    </w:p>
    <w:p w14:paraId="12E7A0D6" w14:textId="77777777" w:rsidR="00FC38B6" w:rsidRPr="00246245" w:rsidRDefault="00FC38B6" w:rsidP="00FC38B6">
      <w:pPr>
        <w:widowControl w:val="0"/>
        <w:autoSpaceDE w:val="0"/>
        <w:autoSpaceDN w:val="0"/>
        <w:adjustRightInd w:val="0"/>
        <w:rPr>
          <w:rFonts w:ascii="Times New Roman" w:eastAsia="Times New Roman" w:hAnsi="Times New Roman" w:cs="Times New Roman"/>
        </w:rPr>
      </w:pPr>
      <w:r w:rsidRPr="00246245">
        <w:rPr>
          <w:rFonts w:ascii="Times New Roman" w:eastAsia="Times New Roman" w:hAnsi="Times New Roman" w:cs="Times New Roman"/>
          <w:u w:val="single"/>
        </w:rPr>
        <w:t>Documents Distributed</w:t>
      </w:r>
      <w:r w:rsidRPr="00246245">
        <w:rPr>
          <w:rFonts w:ascii="Times New Roman" w:eastAsia="Times New Roman" w:hAnsi="Times New Roman" w:cs="Times New Roman"/>
        </w:rPr>
        <w:t xml:space="preserve">: </w:t>
      </w:r>
    </w:p>
    <w:p w14:paraId="5B11DED9" w14:textId="77777777" w:rsidR="00DA1928" w:rsidRPr="00246245" w:rsidRDefault="00DA1928" w:rsidP="0024274C">
      <w:pPr>
        <w:rPr>
          <w:rFonts w:ascii="Times New Roman" w:hAnsi="Times New Roman" w:cs="Times New Roman"/>
        </w:rPr>
      </w:pPr>
    </w:p>
    <w:p w14:paraId="579F1202" w14:textId="77777777" w:rsidR="00DA1928" w:rsidRPr="00C97F53" w:rsidRDefault="00FF303D" w:rsidP="0024274C">
      <w:pPr>
        <w:rPr>
          <w:rFonts w:ascii="Times New Roman" w:hAnsi="Times New Roman" w:cs="Times New Roman"/>
        </w:rPr>
      </w:pPr>
      <w:r w:rsidRPr="00246245">
        <w:rPr>
          <w:rFonts w:ascii="Times New Roman" w:hAnsi="Times New Roman" w:cs="Times New Roman"/>
        </w:rPr>
        <w:t>IWG-3/042_</w:t>
      </w:r>
      <w:r w:rsidR="00C97F53">
        <w:rPr>
          <w:rFonts w:ascii="Times New Roman" w:hAnsi="Times New Roman" w:cs="Times New Roman"/>
        </w:rPr>
        <w:t>9-4</w:t>
      </w:r>
      <w:r w:rsidRPr="00C97F53">
        <w:rPr>
          <w:rFonts w:ascii="Times New Roman" w:hAnsi="Times New Roman" w:cs="Times New Roman"/>
        </w:rPr>
        <w:t>-18</w:t>
      </w:r>
      <w:r w:rsidR="00DA1928" w:rsidRPr="00C97F53">
        <w:rPr>
          <w:rFonts w:ascii="Times New Roman" w:hAnsi="Times New Roman" w:cs="Times New Roman"/>
        </w:rPr>
        <w:tab/>
        <w:t>AI 1.6 draft proposal</w:t>
      </w:r>
    </w:p>
    <w:p w14:paraId="0C82B524" w14:textId="77777777" w:rsidR="00C97F53" w:rsidRDefault="00C97F53"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IWG-3/052</w:t>
      </w:r>
      <w:r>
        <w:rPr>
          <w:rFonts w:ascii="Times New Roman" w:hAnsi="Times New Roman" w:cs="Times New Roman"/>
        </w:rPr>
        <w:tab/>
        <w:t>Minutes of the 15</w:t>
      </w:r>
      <w:r w:rsidRPr="00C97F53">
        <w:rPr>
          <w:rFonts w:ascii="Times New Roman" w:hAnsi="Times New Roman" w:cs="Times New Roman"/>
          <w:vertAlign w:val="superscript"/>
        </w:rPr>
        <w:t>th</w:t>
      </w:r>
      <w:r>
        <w:rPr>
          <w:rFonts w:ascii="Times New Roman" w:hAnsi="Times New Roman" w:cs="Times New Roman"/>
        </w:rPr>
        <w:t xml:space="preserve"> Meeting of IWG</w:t>
      </w:r>
    </w:p>
    <w:p w14:paraId="0D6BD476" w14:textId="77777777" w:rsidR="0024274C" w:rsidRPr="00C97F53" w:rsidRDefault="00C97F53"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IWG-3/053</w:t>
      </w:r>
      <w:r w:rsidR="00DA1928" w:rsidRPr="00C97F53">
        <w:rPr>
          <w:rFonts w:ascii="Times New Roman" w:hAnsi="Times New Roman" w:cs="Times New Roman"/>
        </w:rPr>
        <w:tab/>
      </w:r>
      <w:r w:rsidR="00FF303D" w:rsidRPr="00C97F53">
        <w:rPr>
          <w:rFonts w:ascii="Times New Roman" w:hAnsi="Times New Roman" w:cs="Times New Roman"/>
        </w:rPr>
        <w:t xml:space="preserve">Meeting </w:t>
      </w:r>
      <w:r>
        <w:rPr>
          <w:rFonts w:ascii="Times New Roman" w:hAnsi="Times New Roman" w:cs="Times New Roman"/>
        </w:rPr>
        <w:t>16</w:t>
      </w:r>
      <w:r w:rsidR="00FF303D" w:rsidRPr="00C97F53">
        <w:rPr>
          <w:rFonts w:ascii="Times New Roman" w:hAnsi="Times New Roman" w:cs="Times New Roman"/>
        </w:rPr>
        <w:t xml:space="preserve"> </w:t>
      </w:r>
      <w:r w:rsidR="00DA1928" w:rsidRPr="00C97F53">
        <w:rPr>
          <w:rFonts w:ascii="Times New Roman" w:hAnsi="Times New Roman" w:cs="Times New Roman"/>
        </w:rPr>
        <w:t xml:space="preserve">Agenda </w:t>
      </w:r>
    </w:p>
    <w:p w14:paraId="7CC2770C" w14:textId="77777777" w:rsidR="0024274C" w:rsidRPr="00C97F53" w:rsidRDefault="00DA1928" w:rsidP="0024274C">
      <w:pPr>
        <w:tabs>
          <w:tab w:val="left" w:pos="-1440"/>
          <w:tab w:val="left" w:pos="-720"/>
          <w:tab w:val="left" w:pos="-360"/>
          <w:tab w:val="left" w:pos="0"/>
        </w:tabs>
        <w:suppressAutoHyphens/>
        <w:rPr>
          <w:rFonts w:ascii="Times New Roman" w:hAnsi="Times New Roman" w:cs="Times New Roman"/>
        </w:rPr>
      </w:pPr>
      <w:r w:rsidRPr="00C97F53">
        <w:rPr>
          <w:rFonts w:ascii="Times New Roman" w:hAnsi="Times New Roman" w:cs="Times New Roman"/>
        </w:rPr>
        <w:t>IWG-3/049</w:t>
      </w:r>
      <w:r w:rsidRPr="00C97F53">
        <w:rPr>
          <w:rFonts w:ascii="Times New Roman" w:hAnsi="Times New Roman" w:cs="Times New Roman"/>
        </w:rPr>
        <w:tab/>
        <w:t>AI 1.</w:t>
      </w:r>
      <w:r w:rsidR="0024274C" w:rsidRPr="00C97F53">
        <w:rPr>
          <w:rFonts w:ascii="Times New Roman" w:hAnsi="Times New Roman" w:cs="Times New Roman"/>
        </w:rPr>
        <w:t>3 draft proposal</w:t>
      </w:r>
      <w:r w:rsidRPr="00C97F53">
        <w:rPr>
          <w:rFonts w:ascii="Times New Roman" w:hAnsi="Times New Roman" w:cs="Times New Roman"/>
        </w:rPr>
        <w:t xml:space="preserve"> </w:t>
      </w:r>
    </w:p>
    <w:p w14:paraId="4B5E12CD" w14:textId="77777777" w:rsidR="0024274C" w:rsidRPr="00C97F53" w:rsidRDefault="00DA1928" w:rsidP="0024274C">
      <w:pPr>
        <w:tabs>
          <w:tab w:val="left" w:pos="-1440"/>
          <w:tab w:val="left" w:pos="-720"/>
          <w:tab w:val="left" w:pos="-360"/>
          <w:tab w:val="left" w:pos="0"/>
        </w:tabs>
        <w:suppressAutoHyphens/>
        <w:rPr>
          <w:rFonts w:ascii="Times New Roman" w:hAnsi="Times New Roman" w:cs="Times New Roman"/>
        </w:rPr>
      </w:pPr>
      <w:r w:rsidRPr="00C97F53">
        <w:rPr>
          <w:rFonts w:ascii="Times New Roman" w:hAnsi="Times New Roman" w:cs="Times New Roman"/>
        </w:rPr>
        <w:t>IWG-3/050</w:t>
      </w:r>
      <w:r w:rsidR="00246245">
        <w:rPr>
          <w:rFonts w:ascii="Times New Roman" w:hAnsi="Times New Roman" w:cs="Times New Roman"/>
        </w:rPr>
        <w:t>R1</w:t>
      </w:r>
      <w:r w:rsidR="0024274C" w:rsidRPr="00C97F53">
        <w:rPr>
          <w:rFonts w:ascii="Times New Roman" w:hAnsi="Times New Roman" w:cs="Times New Roman"/>
        </w:rPr>
        <w:tab/>
      </w:r>
      <w:r w:rsidRPr="00C97F53">
        <w:rPr>
          <w:rFonts w:ascii="Times New Roman" w:hAnsi="Times New Roman" w:cs="Times New Roman"/>
        </w:rPr>
        <w:t>A.I 1.7</w:t>
      </w:r>
      <w:r w:rsidR="0024274C" w:rsidRPr="00C97F53">
        <w:rPr>
          <w:rFonts w:ascii="Times New Roman" w:hAnsi="Times New Roman" w:cs="Times New Roman"/>
        </w:rPr>
        <w:t xml:space="preserve"> draft proposal</w:t>
      </w:r>
    </w:p>
    <w:p w14:paraId="73041DA8" w14:textId="77777777" w:rsidR="0024274C" w:rsidRPr="00C97F53" w:rsidRDefault="00DA1928" w:rsidP="0024274C">
      <w:pPr>
        <w:rPr>
          <w:rFonts w:ascii="Times New Roman" w:hAnsi="Times New Roman" w:cs="Times New Roman"/>
        </w:rPr>
      </w:pPr>
      <w:r w:rsidRPr="00C97F53">
        <w:rPr>
          <w:rFonts w:ascii="Times New Roman" w:hAnsi="Times New Roman" w:cs="Times New Roman"/>
        </w:rPr>
        <w:t>IWG-3/051</w:t>
      </w:r>
      <w:r w:rsidRPr="00C97F53">
        <w:rPr>
          <w:rFonts w:ascii="Times New Roman" w:hAnsi="Times New Roman" w:cs="Times New Roman"/>
        </w:rPr>
        <w:tab/>
        <w:t>AI 1.5</w:t>
      </w:r>
      <w:r w:rsidR="0024274C" w:rsidRPr="00C97F53">
        <w:rPr>
          <w:rFonts w:ascii="Times New Roman" w:hAnsi="Times New Roman" w:cs="Times New Roman"/>
        </w:rPr>
        <w:t xml:space="preserve"> draft proposal</w:t>
      </w:r>
      <w:r w:rsidRPr="00C97F53">
        <w:rPr>
          <w:rFonts w:ascii="Times New Roman" w:hAnsi="Times New Roman" w:cs="Times New Roman"/>
        </w:rPr>
        <w:t xml:space="preserve"> </w:t>
      </w:r>
    </w:p>
    <w:p w14:paraId="7FF2B867" w14:textId="77777777" w:rsidR="0024274C" w:rsidRPr="00DA1928" w:rsidRDefault="0024274C" w:rsidP="0024274C">
      <w:pPr>
        <w:tabs>
          <w:tab w:val="left" w:pos="-1440"/>
          <w:tab w:val="left" w:pos="-720"/>
          <w:tab w:val="left" w:pos="-360"/>
          <w:tab w:val="left" w:pos="0"/>
        </w:tabs>
        <w:suppressAutoHyphens/>
        <w:rPr>
          <w:rFonts w:ascii="Times New Roman" w:hAnsi="Times New Roman" w:cs="Times New Roman"/>
        </w:rPr>
      </w:pPr>
    </w:p>
    <w:p w14:paraId="1D9949B8" w14:textId="77777777" w:rsidR="00FC38B6" w:rsidRPr="00DA1928" w:rsidRDefault="00FC38B6" w:rsidP="00FC38B6">
      <w:pPr>
        <w:rPr>
          <w:rFonts w:ascii="Times New Roman" w:hAnsi="Times New Roman" w:cs="Times New Roman"/>
        </w:rPr>
      </w:pPr>
    </w:p>
    <w:p w14:paraId="1CADECE4" w14:textId="77777777" w:rsidR="00FC38B6" w:rsidRPr="00DA1928" w:rsidRDefault="00FC38B6" w:rsidP="00FC38B6">
      <w:pPr>
        <w:rPr>
          <w:rFonts w:ascii="Times New Roman" w:eastAsia="Times New Roman" w:hAnsi="Times New Roman" w:cs="Times New Roman"/>
        </w:rPr>
      </w:pPr>
      <w:r w:rsidRPr="00DA1928">
        <w:rPr>
          <w:rFonts w:ascii="Times New Roman" w:eastAsia="Times New Roman" w:hAnsi="Times New Roman" w:cs="Times New Roman"/>
          <w:u w:val="single"/>
        </w:rPr>
        <w:t>Public Participation Statement</w:t>
      </w:r>
      <w:r w:rsidRPr="00DA1928">
        <w:rPr>
          <w:rFonts w:ascii="Times New Roman" w:eastAsia="Times New Roman" w:hAnsi="Times New Roman" w:cs="Times New Roman"/>
        </w:rPr>
        <w:t>:</w:t>
      </w:r>
    </w:p>
    <w:p w14:paraId="5765A086" w14:textId="77777777" w:rsidR="00FC38B6" w:rsidRPr="00DA1928"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70CC0945" w14:textId="77777777" w:rsidR="0024274C" w:rsidRPr="00DA1928" w:rsidRDefault="00DA1928" w:rsidP="0024274C">
      <w:pPr>
        <w:rPr>
          <w:rFonts w:ascii="Times New Roman" w:eastAsia="Times New Roman" w:hAnsi="Times New Roman" w:cs="Times New Roman"/>
        </w:rPr>
      </w:pPr>
      <w:r w:rsidRPr="00FF303D">
        <w:rPr>
          <w:rFonts w:ascii="Times New Roman" w:eastAsia="Times New Roman" w:hAnsi="Times New Roman" w:cs="Times New Roman"/>
        </w:rPr>
        <w:t>Meeting IWG-3</w:t>
      </w:r>
      <w:r w:rsidR="0024274C" w:rsidRPr="00FF303D">
        <w:rPr>
          <w:rFonts w:ascii="Times New Roman" w:eastAsia="Times New Roman" w:hAnsi="Times New Roman" w:cs="Times New Roman"/>
        </w:rPr>
        <w:t>/</w:t>
      </w:r>
      <w:r w:rsidRPr="00FF303D">
        <w:rPr>
          <w:rFonts w:ascii="Times New Roman" w:eastAsia="Times New Roman" w:hAnsi="Times New Roman" w:cs="Times New Roman"/>
        </w:rPr>
        <w:t>15</w:t>
      </w:r>
      <w:r w:rsidR="0024274C" w:rsidRPr="00FF303D">
        <w:rPr>
          <w:rFonts w:ascii="Times New Roman" w:eastAsia="Times New Roman" w:hAnsi="Times New Roman" w:cs="Times New Roman"/>
        </w:rPr>
        <w:t xml:space="preserve"> (</w:t>
      </w:r>
      <w:r w:rsidRPr="00FF303D">
        <w:rPr>
          <w:rFonts w:ascii="Times New Roman" w:eastAsia="Times New Roman" w:hAnsi="Times New Roman" w:cs="Times New Roman"/>
        </w:rPr>
        <w:t>02</w:t>
      </w:r>
      <w:r w:rsidR="0024274C" w:rsidRPr="00FF303D">
        <w:rPr>
          <w:rFonts w:ascii="Times New Roman" w:eastAsia="Times New Roman" w:hAnsi="Times New Roman" w:cs="Times New Roman"/>
        </w:rPr>
        <w:t>.</w:t>
      </w:r>
      <w:r w:rsidRPr="00FF303D">
        <w:rPr>
          <w:rFonts w:ascii="Times New Roman" w:eastAsia="Times New Roman" w:hAnsi="Times New Roman" w:cs="Times New Roman"/>
        </w:rPr>
        <w:t>08</w:t>
      </w:r>
      <w:r w:rsidR="0024274C" w:rsidRPr="00FF303D">
        <w:rPr>
          <w:rFonts w:ascii="Times New Roman" w:eastAsia="Times New Roman" w:hAnsi="Times New Roman" w:cs="Times New Roman"/>
        </w:rPr>
        <w:t>.2018) was open to the public (</w:t>
      </w:r>
      <w:hyperlink r:id="rId7" w:history="1">
        <w:r w:rsidR="00BF163C" w:rsidRPr="00FF303D">
          <w:rPr>
            <w:rStyle w:val="Hyperlink"/>
            <w:rFonts w:ascii="Times New Roman" w:hAnsi="Times New Roman" w:cs="Times New Roman"/>
          </w:rPr>
          <w:t>DA 18-634</w:t>
        </w:r>
      </w:hyperlink>
      <w:r w:rsidR="0024274C" w:rsidRPr="00FF303D">
        <w:rPr>
          <w:rFonts w:ascii="Times New Roman" w:eastAsia="Times New Roman" w:hAnsi="Times New Roman" w:cs="Times New Roman"/>
        </w:rPr>
        <w:t xml:space="preserve">) and had </w:t>
      </w:r>
      <w:r w:rsidR="00C66FFE">
        <w:rPr>
          <w:rFonts w:ascii="Times New Roman" w:eastAsia="Times New Roman" w:hAnsi="Times New Roman" w:cs="Times New Roman"/>
        </w:rPr>
        <w:t>11</w:t>
      </w:r>
      <w:r w:rsidR="00D95B3E">
        <w:rPr>
          <w:rFonts w:ascii="Times New Roman" w:eastAsia="Times New Roman" w:hAnsi="Times New Roman" w:cs="Times New Roman"/>
        </w:rPr>
        <w:t xml:space="preserve"> members, </w:t>
      </w:r>
      <w:r w:rsidR="00C66FFE">
        <w:rPr>
          <w:rFonts w:ascii="Times New Roman" w:eastAsia="Times New Roman" w:hAnsi="Times New Roman" w:cs="Times New Roman"/>
        </w:rPr>
        <w:t>20</w:t>
      </w:r>
      <w:r w:rsidR="00D95B3E">
        <w:rPr>
          <w:rFonts w:ascii="Times New Roman" w:eastAsia="Times New Roman" w:hAnsi="Times New Roman" w:cs="Times New Roman"/>
        </w:rPr>
        <w:t xml:space="preserve"> </w:t>
      </w:r>
      <w:r w:rsidR="0024274C" w:rsidRPr="00FF303D">
        <w:rPr>
          <w:rFonts w:ascii="Times New Roman" w:eastAsia="Times New Roman" w:hAnsi="Times New Roman" w:cs="Times New Roman"/>
        </w:rPr>
        <w:t>observers, 1</w:t>
      </w:r>
      <w:r w:rsidRPr="00FF303D">
        <w:rPr>
          <w:rFonts w:ascii="Times New Roman" w:eastAsia="Times New Roman" w:hAnsi="Times New Roman" w:cs="Times New Roman"/>
        </w:rPr>
        <w:t xml:space="preserve"> IWG-3</w:t>
      </w:r>
      <w:r w:rsidR="0024274C" w:rsidRPr="00FF303D">
        <w:rPr>
          <w:rFonts w:ascii="Times New Roman" w:eastAsia="Times New Roman" w:hAnsi="Times New Roman" w:cs="Times New Roman"/>
        </w:rPr>
        <w:t xml:space="preserve"> official and </w:t>
      </w:r>
      <w:r w:rsidR="00D95B3E">
        <w:rPr>
          <w:rFonts w:ascii="Times New Roman" w:eastAsia="Times New Roman" w:hAnsi="Times New Roman" w:cs="Times New Roman"/>
        </w:rPr>
        <w:t>1</w:t>
      </w:r>
      <w:r w:rsidR="0024274C" w:rsidRPr="00FF303D">
        <w:rPr>
          <w:rFonts w:ascii="Times New Roman" w:eastAsia="Times New Roman" w:hAnsi="Times New Roman" w:cs="Times New Roman"/>
        </w:rPr>
        <w:t xml:space="preserve"> FCC </w:t>
      </w:r>
      <w:r w:rsidR="00D95B3E">
        <w:rPr>
          <w:rFonts w:ascii="Times New Roman" w:eastAsia="Times New Roman" w:hAnsi="Times New Roman" w:cs="Times New Roman"/>
        </w:rPr>
        <w:t>employee</w:t>
      </w:r>
      <w:r w:rsidR="00FF303D">
        <w:rPr>
          <w:rFonts w:ascii="Times New Roman" w:eastAsia="Times New Roman" w:hAnsi="Times New Roman" w:cs="Times New Roman"/>
        </w:rPr>
        <w:t xml:space="preserve"> participating</w:t>
      </w:r>
      <w:r w:rsidR="0024274C" w:rsidRPr="00FF303D">
        <w:rPr>
          <w:rFonts w:ascii="Times New Roman" w:eastAsia="Times New Roman" w:hAnsi="Times New Roman" w:cs="Times New Roman"/>
        </w:rPr>
        <w:t>.</w:t>
      </w:r>
    </w:p>
    <w:p w14:paraId="5E8C9F0A" w14:textId="77777777" w:rsidR="00FC38B6" w:rsidRPr="00DA1928" w:rsidRDefault="00FC38B6" w:rsidP="00FC38B6">
      <w:pPr>
        <w:rPr>
          <w:rFonts w:ascii="Times New Roman" w:hAnsi="Times New Roman" w:cs="Times New Roman"/>
        </w:rPr>
      </w:pPr>
    </w:p>
    <w:p w14:paraId="53BE2FF4" w14:textId="77777777" w:rsidR="00FC38B6" w:rsidRPr="00DA1928"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ab/>
      </w:r>
    </w:p>
    <w:p w14:paraId="42427E01" w14:textId="77777777" w:rsidR="00FC38B6" w:rsidRPr="00DA1928" w:rsidRDefault="00FC38B6" w:rsidP="00FC38B6">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Author</w:t>
      </w:r>
      <w:r w:rsidRPr="00DA1928">
        <w:rPr>
          <w:rFonts w:ascii="Times New Roman" w:eastAsia="Times New Roman" w:hAnsi="Times New Roman" w:cs="Times New Roman"/>
        </w:rPr>
        <w:t>:</w:t>
      </w:r>
    </w:p>
    <w:p w14:paraId="0BE8C874" w14:textId="77777777" w:rsidR="00FC38B6" w:rsidRPr="00DA1928" w:rsidRDefault="00D95B3E" w:rsidP="00FC38B6">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Giselle Creeser, Inmarsat</w:t>
      </w:r>
      <w:r w:rsidR="001C65E9" w:rsidRPr="00DA1928">
        <w:rPr>
          <w:rFonts w:ascii="Times New Roman" w:eastAsia="Times New Roman" w:hAnsi="Times New Roman" w:cs="Times New Roman"/>
        </w:rPr>
        <w:t xml:space="preserve">, </w:t>
      </w:r>
      <w:r w:rsidR="00FC38B6" w:rsidRPr="00DA1928">
        <w:rPr>
          <w:rFonts w:ascii="Times New Roman" w:eastAsia="Times New Roman" w:hAnsi="Times New Roman" w:cs="Times New Roman"/>
        </w:rPr>
        <w:t xml:space="preserve">prepared these minutes. </w:t>
      </w:r>
    </w:p>
    <w:p w14:paraId="7C5EC6AE" w14:textId="77777777" w:rsidR="0024274C" w:rsidRPr="00DA1928" w:rsidRDefault="0024274C">
      <w:pPr>
        <w:spacing w:after="160" w:line="259" w:lineRule="auto"/>
        <w:rPr>
          <w:rFonts w:ascii="Times New Roman" w:eastAsia="Times New Roman" w:hAnsi="Times New Roman" w:cs="Times New Roman"/>
        </w:rPr>
      </w:pPr>
      <w:r w:rsidRPr="00DA1928">
        <w:rPr>
          <w:rFonts w:ascii="Times New Roman" w:eastAsia="Times New Roman" w:hAnsi="Times New Roman" w:cs="Times New Roman"/>
        </w:rPr>
        <w:br w:type="page"/>
      </w:r>
    </w:p>
    <w:p w14:paraId="5AF8F86C" w14:textId="77777777" w:rsidR="0024274C" w:rsidRPr="00DA1928" w:rsidRDefault="0024274C" w:rsidP="00FC38B6">
      <w:pPr>
        <w:widowControl w:val="0"/>
        <w:autoSpaceDE w:val="0"/>
        <w:autoSpaceDN w:val="0"/>
        <w:adjustRightInd w:val="0"/>
        <w:rPr>
          <w:rFonts w:ascii="Times New Roman" w:hAnsi="Times New Roman" w:cs="Times New Roman"/>
          <w:b/>
        </w:rPr>
      </w:pPr>
    </w:p>
    <w:p w14:paraId="1C5F20C7" w14:textId="77777777" w:rsidR="00FD0273" w:rsidRPr="00DA1928" w:rsidRDefault="00FD0273" w:rsidP="00FF303D">
      <w:pPr>
        <w:jc w:val="center"/>
        <w:rPr>
          <w:rFonts w:ascii="Times New Roman" w:hAnsi="Times New Roman" w:cs="Times New Roman"/>
          <w:b/>
        </w:rPr>
      </w:pPr>
      <w:r w:rsidRPr="00DA1928">
        <w:rPr>
          <w:rFonts w:ascii="Times New Roman" w:hAnsi="Times New Roman" w:cs="Times New Roman"/>
          <w:b/>
        </w:rPr>
        <w:t>Appendix A:  Additional Attendees at</w:t>
      </w:r>
      <w:r w:rsidRPr="00DA1928">
        <w:rPr>
          <w:rFonts w:ascii="Times New Roman" w:eastAsia="Times New Roman" w:hAnsi="Times New Roman" w:cs="Times New Roman"/>
          <w:b/>
        </w:rPr>
        <w:t xml:space="preserve"> </w:t>
      </w:r>
      <w:r w:rsidR="009717D9">
        <w:rPr>
          <w:rFonts w:ascii="Times New Roman" w:eastAsia="Times New Roman" w:hAnsi="Times New Roman" w:cs="Times New Roman"/>
          <w:b/>
        </w:rPr>
        <w:t>September 4</w:t>
      </w:r>
      <w:r w:rsidRPr="00DA1928">
        <w:rPr>
          <w:rFonts w:ascii="Times New Roman" w:eastAsia="Times New Roman" w:hAnsi="Times New Roman" w:cs="Times New Roman"/>
          <w:b/>
        </w:rPr>
        <w:t>, 2018</w:t>
      </w:r>
      <w:r w:rsidRPr="00DA1928">
        <w:rPr>
          <w:rFonts w:ascii="Times New Roman" w:eastAsia="Times New Roman" w:hAnsi="Times New Roman" w:cs="Times New Roman"/>
        </w:rPr>
        <w:t xml:space="preserve"> </w:t>
      </w:r>
      <w:r w:rsidR="001C65E9" w:rsidRPr="00DA1928">
        <w:rPr>
          <w:rFonts w:ascii="Times New Roman" w:hAnsi="Times New Roman" w:cs="Times New Roman"/>
          <w:b/>
        </w:rPr>
        <w:t>meeting of IWG-3</w:t>
      </w:r>
    </w:p>
    <w:tbl>
      <w:tblPr>
        <w:tblStyle w:val="TableGrid"/>
        <w:tblW w:w="0" w:type="auto"/>
        <w:tblLook w:val="04A0" w:firstRow="1" w:lastRow="0" w:firstColumn="1" w:lastColumn="0" w:noHBand="0" w:noVBand="1"/>
      </w:tblPr>
      <w:tblGrid>
        <w:gridCol w:w="4297"/>
        <w:gridCol w:w="4333"/>
      </w:tblGrid>
      <w:tr w:rsidR="00FF303D" w:rsidRPr="00CC3C77" w14:paraId="2B03E43B" w14:textId="77777777" w:rsidTr="00E97A2C">
        <w:tc>
          <w:tcPr>
            <w:tcW w:w="8630" w:type="dxa"/>
            <w:gridSpan w:val="2"/>
          </w:tcPr>
          <w:p w14:paraId="08792818"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FF303D" w:rsidRPr="00CC3C77" w14:paraId="2A087BF8" w14:textId="77777777" w:rsidTr="00E97A2C">
        <w:tc>
          <w:tcPr>
            <w:tcW w:w="4297" w:type="dxa"/>
          </w:tcPr>
          <w:p w14:paraId="4F577829"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69A996BB"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74EE022E" w14:textId="77777777" w:rsidTr="00E97A2C">
        <w:tc>
          <w:tcPr>
            <w:tcW w:w="4297" w:type="dxa"/>
            <w:vAlign w:val="bottom"/>
          </w:tcPr>
          <w:p w14:paraId="2288B27C"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George John</w:t>
            </w:r>
          </w:p>
        </w:tc>
        <w:tc>
          <w:tcPr>
            <w:tcW w:w="4333" w:type="dxa"/>
            <w:vAlign w:val="bottom"/>
          </w:tcPr>
          <w:p w14:paraId="71340D45" w14:textId="77777777" w:rsidR="00FF303D" w:rsidRPr="00382F6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Spire</w:t>
            </w:r>
          </w:p>
        </w:tc>
      </w:tr>
      <w:tr w:rsidR="00FF303D" w:rsidRPr="00CC3C77" w14:paraId="42A6D897" w14:textId="77777777" w:rsidTr="00E97A2C">
        <w:tc>
          <w:tcPr>
            <w:tcW w:w="4297" w:type="dxa"/>
            <w:vAlign w:val="bottom"/>
          </w:tcPr>
          <w:p w14:paraId="69D69120"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Chris Hofer</w:t>
            </w:r>
          </w:p>
        </w:tc>
        <w:tc>
          <w:tcPr>
            <w:tcW w:w="4333" w:type="dxa"/>
            <w:vAlign w:val="bottom"/>
          </w:tcPr>
          <w:p w14:paraId="678A608C" w14:textId="77777777" w:rsidR="00FF303D" w:rsidRDefault="00FF303D" w:rsidP="00E97A2C">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Viasat</w:t>
            </w:r>
            <w:proofErr w:type="spellEnd"/>
          </w:p>
        </w:tc>
      </w:tr>
      <w:tr w:rsidR="00FF303D" w:rsidRPr="00CC3C77" w14:paraId="5FEDAC38" w14:textId="77777777" w:rsidTr="00E97A2C">
        <w:tc>
          <w:tcPr>
            <w:tcW w:w="4297" w:type="dxa"/>
            <w:vAlign w:val="bottom"/>
          </w:tcPr>
          <w:p w14:paraId="15CFEAC1"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Stephen Baruch</w:t>
            </w:r>
          </w:p>
        </w:tc>
        <w:tc>
          <w:tcPr>
            <w:tcW w:w="4333" w:type="dxa"/>
            <w:vAlign w:val="bottom"/>
          </w:tcPr>
          <w:p w14:paraId="646DB60B" w14:textId="77777777" w:rsidR="00FF303D" w:rsidRPr="00CC3C77"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p>
        </w:tc>
      </w:tr>
      <w:tr w:rsidR="00FF303D" w:rsidRPr="00CC3C77" w14:paraId="71BEA7B5" w14:textId="77777777" w:rsidTr="00E97A2C">
        <w:tc>
          <w:tcPr>
            <w:tcW w:w="4297" w:type="dxa"/>
            <w:vAlign w:val="bottom"/>
          </w:tcPr>
          <w:p w14:paraId="3BF4D396" w14:textId="77777777" w:rsidR="00FF303D" w:rsidRPr="004C3FC6" w:rsidRDefault="00FF303D" w:rsidP="00E97A2C">
            <w:pPr>
              <w:rPr>
                <w:rFonts w:ascii="Arial" w:eastAsia="Times New Roman" w:hAnsi="Arial" w:cs="Arial"/>
                <w:sz w:val="22"/>
                <w:szCs w:val="22"/>
              </w:rPr>
            </w:pPr>
            <w:r>
              <w:rPr>
                <w:rFonts w:ascii="Arial" w:eastAsia="Times New Roman" w:hAnsi="Arial" w:cs="Arial"/>
                <w:sz w:val="22"/>
                <w:szCs w:val="22"/>
              </w:rPr>
              <w:t>Brennan Price</w:t>
            </w:r>
          </w:p>
        </w:tc>
        <w:tc>
          <w:tcPr>
            <w:tcW w:w="4333" w:type="dxa"/>
            <w:vAlign w:val="bottom"/>
          </w:tcPr>
          <w:p w14:paraId="3A65E2E8" w14:textId="77777777" w:rsidR="00FF303D" w:rsidRPr="00CC3C77" w:rsidRDefault="00FF303D" w:rsidP="00E97A2C">
            <w:pPr>
              <w:rPr>
                <w:rFonts w:ascii="Arial" w:eastAsia="Times New Roman" w:hAnsi="Arial" w:cs="Arial"/>
                <w:sz w:val="22"/>
                <w:szCs w:val="22"/>
              </w:rPr>
            </w:pPr>
            <w:proofErr w:type="spellStart"/>
            <w:r>
              <w:rPr>
                <w:rFonts w:ascii="Arial" w:eastAsia="Times New Roman" w:hAnsi="Arial" w:cs="Arial"/>
                <w:sz w:val="22"/>
                <w:szCs w:val="22"/>
              </w:rPr>
              <w:t>Echostar</w:t>
            </w:r>
            <w:proofErr w:type="spellEnd"/>
          </w:p>
        </w:tc>
      </w:tr>
      <w:tr w:rsidR="00FF303D" w:rsidRPr="00CC3C77" w14:paraId="72064FAB" w14:textId="77777777" w:rsidTr="00E97A2C">
        <w:tc>
          <w:tcPr>
            <w:tcW w:w="4297" w:type="dxa"/>
            <w:vAlign w:val="bottom"/>
          </w:tcPr>
          <w:p w14:paraId="3A34CB42"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Lou Fiore</w:t>
            </w:r>
          </w:p>
        </w:tc>
        <w:tc>
          <w:tcPr>
            <w:tcW w:w="4333" w:type="dxa"/>
            <w:vAlign w:val="bottom"/>
          </w:tcPr>
          <w:p w14:paraId="16666A3C"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AICC</w:t>
            </w:r>
          </w:p>
        </w:tc>
      </w:tr>
      <w:tr w:rsidR="00FF303D" w:rsidRPr="00CC3C77" w14:paraId="550A88C3" w14:textId="77777777" w:rsidTr="00E97A2C">
        <w:tc>
          <w:tcPr>
            <w:tcW w:w="4297" w:type="dxa"/>
            <w:vAlign w:val="bottom"/>
          </w:tcPr>
          <w:p w14:paraId="772B4516" w14:textId="77777777" w:rsidR="00FF303D" w:rsidRPr="00F625DE" w:rsidRDefault="00FF303D" w:rsidP="00E97A2C">
            <w:pPr>
              <w:widowControl w:val="0"/>
              <w:autoSpaceDE w:val="0"/>
              <w:autoSpaceDN w:val="0"/>
              <w:adjustRightInd w:val="0"/>
              <w:rPr>
                <w:rFonts w:ascii="Arial" w:eastAsia="Times New Roman" w:hAnsi="Arial" w:cs="Arial"/>
                <w:sz w:val="22"/>
                <w:szCs w:val="22"/>
              </w:rPr>
            </w:pPr>
            <w:r w:rsidRPr="00F625DE">
              <w:rPr>
                <w:rFonts w:ascii="Arial" w:hAnsi="Arial" w:cs="Arial"/>
                <w:sz w:val="22"/>
                <w:szCs w:val="22"/>
              </w:rPr>
              <w:t>Alex Epshteyn</w:t>
            </w:r>
          </w:p>
        </w:tc>
        <w:tc>
          <w:tcPr>
            <w:tcW w:w="4333" w:type="dxa"/>
            <w:vAlign w:val="bottom"/>
          </w:tcPr>
          <w:p w14:paraId="52064178"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Boeing</w:t>
            </w:r>
          </w:p>
        </w:tc>
      </w:tr>
      <w:tr w:rsidR="00FF303D" w:rsidRPr="00CC3C77" w14:paraId="051A8C32" w14:textId="77777777" w:rsidTr="00E97A2C">
        <w:tc>
          <w:tcPr>
            <w:tcW w:w="4297" w:type="dxa"/>
            <w:vAlign w:val="bottom"/>
          </w:tcPr>
          <w:p w14:paraId="102D7776" w14:textId="77777777" w:rsidR="00FF303D" w:rsidRPr="00F625DE" w:rsidRDefault="00FF303D" w:rsidP="00E97A2C">
            <w:pPr>
              <w:widowControl w:val="0"/>
              <w:autoSpaceDE w:val="0"/>
              <w:autoSpaceDN w:val="0"/>
              <w:adjustRightInd w:val="0"/>
              <w:rPr>
                <w:rFonts w:ascii="Arial" w:hAnsi="Arial" w:cs="Arial"/>
                <w:sz w:val="22"/>
                <w:szCs w:val="22"/>
              </w:rPr>
            </w:pPr>
            <w:r>
              <w:rPr>
                <w:rFonts w:ascii="Arial" w:hAnsi="Arial" w:cs="Arial"/>
                <w:sz w:val="22"/>
                <w:szCs w:val="22"/>
              </w:rPr>
              <w:t>Veena Rawat</w:t>
            </w:r>
          </w:p>
        </w:tc>
        <w:tc>
          <w:tcPr>
            <w:tcW w:w="4333" w:type="dxa"/>
            <w:vAlign w:val="bottom"/>
          </w:tcPr>
          <w:p w14:paraId="3B4C9C72" w14:textId="77777777" w:rsidR="00FF303D" w:rsidRDefault="00FF303D" w:rsidP="00E97A2C">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GSMA</w:t>
            </w:r>
          </w:p>
        </w:tc>
      </w:tr>
      <w:tr w:rsidR="00FF303D" w:rsidRPr="00CC3C77" w14:paraId="24A5131E" w14:textId="77777777" w:rsidTr="00E97A2C">
        <w:tc>
          <w:tcPr>
            <w:tcW w:w="4297" w:type="dxa"/>
            <w:vAlign w:val="bottom"/>
          </w:tcPr>
          <w:p w14:paraId="66811847" w14:textId="77777777" w:rsidR="00FF303D" w:rsidRPr="004C3FC6" w:rsidRDefault="00FF303D" w:rsidP="00E97A2C">
            <w:pPr>
              <w:rPr>
                <w:rFonts w:ascii="Arial" w:eastAsia="Times New Roman" w:hAnsi="Arial" w:cs="Arial"/>
                <w:sz w:val="22"/>
                <w:szCs w:val="22"/>
              </w:rPr>
            </w:pPr>
            <w:r>
              <w:rPr>
                <w:rFonts w:ascii="Arial" w:eastAsia="Times New Roman" w:hAnsi="Arial" w:cs="Arial"/>
                <w:sz w:val="22"/>
                <w:szCs w:val="22"/>
              </w:rPr>
              <w:t>Damon Ladson</w:t>
            </w:r>
          </w:p>
        </w:tc>
        <w:tc>
          <w:tcPr>
            <w:tcW w:w="4333" w:type="dxa"/>
            <w:vAlign w:val="bottom"/>
          </w:tcPr>
          <w:p w14:paraId="018D4BE4"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Iridium</w:t>
            </w:r>
          </w:p>
        </w:tc>
      </w:tr>
      <w:tr w:rsidR="00FF303D" w:rsidRPr="00CC3C77" w14:paraId="1CC45ED0" w14:textId="77777777" w:rsidTr="00E97A2C">
        <w:tc>
          <w:tcPr>
            <w:tcW w:w="4297" w:type="dxa"/>
            <w:vAlign w:val="bottom"/>
          </w:tcPr>
          <w:p w14:paraId="6BDB1C98"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Zachary Rosenbaum</w:t>
            </w:r>
          </w:p>
        </w:tc>
        <w:tc>
          <w:tcPr>
            <w:tcW w:w="4333" w:type="dxa"/>
            <w:vAlign w:val="bottom"/>
          </w:tcPr>
          <w:p w14:paraId="4FE4EF7D"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SES</w:t>
            </w:r>
          </w:p>
        </w:tc>
      </w:tr>
      <w:tr w:rsidR="00FF303D" w:rsidRPr="00CC3C77" w14:paraId="24A5CB4E" w14:textId="77777777" w:rsidTr="00E97A2C">
        <w:tc>
          <w:tcPr>
            <w:tcW w:w="4297" w:type="dxa"/>
            <w:vAlign w:val="bottom"/>
          </w:tcPr>
          <w:p w14:paraId="34760138" w14:textId="77777777" w:rsidR="00FF303D" w:rsidRDefault="00FF303D" w:rsidP="00E97A2C">
            <w:pPr>
              <w:rPr>
                <w:rFonts w:ascii="Arial" w:hAnsi="Arial" w:cs="Arial"/>
                <w:sz w:val="22"/>
                <w:szCs w:val="22"/>
              </w:rPr>
            </w:pPr>
            <w:r>
              <w:rPr>
                <w:rFonts w:ascii="Arial" w:hAnsi="Arial" w:cs="Arial"/>
                <w:sz w:val="22"/>
                <w:szCs w:val="22"/>
              </w:rPr>
              <w:t>Gregory Baker</w:t>
            </w:r>
          </w:p>
        </w:tc>
        <w:tc>
          <w:tcPr>
            <w:tcW w:w="4333" w:type="dxa"/>
            <w:vAlign w:val="bottom"/>
          </w:tcPr>
          <w:p w14:paraId="2E1988E7"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ASR</w:t>
            </w:r>
          </w:p>
        </w:tc>
      </w:tr>
      <w:tr w:rsidR="00235244" w:rsidRPr="00CC3C77" w14:paraId="24BEA309" w14:textId="77777777" w:rsidTr="00E97A2C">
        <w:tc>
          <w:tcPr>
            <w:tcW w:w="4297" w:type="dxa"/>
            <w:vAlign w:val="bottom"/>
          </w:tcPr>
          <w:p w14:paraId="07752A75" w14:textId="77777777" w:rsidR="00235244" w:rsidRDefault="00235244" w:rsidP="00E97A2C">
            <w:pPr>
              <w:rPr>
                <w:rFonts w:ascii="Arial" w:hAnsi="Arial" w:cs="Arial"/>
                <w:sz w:val="22"/>
                <w:szCs w:val="22"/>
              </w:rPr>
            </w:pPr>
            <w:r>
              <w:rPr>
                <w:rFonts w:ascii="Arial" w:hAnsi="Arial" w:cs="Arial"/>
                <w:sz w:val="22"/>
                <w:szCs w:val="22"/>
              </w:rPr>
              <w:t>Giselle Creeser</w:t>
            </w:r>
          </w:p>
        </w:tc>
        <w:tc>
          <w:tcPr>
            <w:tcW w:w="4333" w:type="dxa"/>
            <w:vAlign w:val="bottom"/>
          </w:tcPr>
          <w:p w14:paraId="34EA8A0B" w14:textId="77777777" w:rsidR="00235244" w:rsidRDefault="00235244" w:rsidP="00E97A2C">
            <w:pPr>
              <w:rPr>
                <w:rFonts w:ascii="Arial" w:eastAsia="Times New Roman" w:hAnsi="Arial" w:cs="Arial"/>
                <w:sz w:val="22"/>
                <w:szCs w:val="22"/>
              </w:rPr>
            </w:pPr>
            <w:r>
              <w:rPr>
                <w:rFonts w:ascii="Arial" w:eastAsia="Times New Roman" w:hAnsi="Arial" w:cs="Arial"/>
                <w:sz w:val="22"/>
                <w:szCs w:val="22"/>
              </w:rPr>
              <w:t>Inmarsat</w:t>
            </w:r>
          </w:p>
        </w:tc>
      </w:tr>
      <w:tr w:rsidR="00BF5564" w:rsidRPr="00CC3C77" w14:paraId="293443FE" w14:textId="77777777" w:rsidTr="00713692">
        <w:tc>
          <w:tcPr>
            <w:tcW w:w="4297" w:type="dxa"/>
            <w:vAlign w:val="bottom"/>
          </w:tcPr>
          <w:p w14:paraId="0D9A24B2" w14:textId="77777777" w:rsidR="00BF5564" w:rsidRDefault="00BF5564" w:rsidP="00713692">
            <w:pPr>
              <w:rPr>
                <w:moveTo w:id="13" w:author="zach" w:date="2018-09-07T10:35:00Z"/>
                <w:rFonts w:ascii="Arial" w:eastAsia="Times New Roman" w:hAnsi="Arial" w:cs="Arial"/>
                <w:sz w:val="22"/>
                <w:szCs w:val="22"/>
              </w:rPr>
            </w:pPr>
            <w:moveToRangeStart w:id="14" w:author="zach" w:date="2018-09-07T10:35:00Z" w:name="move524079855"/>
            <w:moveTo w:id="15" w:author="zach" w:date="2018-09-07T10:35:00Z">
              <w:r>
                <w:rPr>
                  <w:rFonts w:ascii="Arial" w:eastAsia="Times New Roman" w:hAnsi="Arial" w:cs="Arial"/>
                  <w:sz w:val="22"/>
                  <w:szCs w:val="22"/>
                </w:rPr>
                <w:t xml:space="preserve">Pat </w:t>
              </w:r>
              <w:proofErr w:type="spellStart"/>
              <w:r>
                <w:rPr>
                  <w:rFonts w:ascii="Arial" w:eastAsia="Times New Roman" w:hAnsi="Arial" w:cs="Arial"/>
                  <w:sz w:val="22"/>
                  <w:szCs w:val="22"/>
                </w:rPr>
                <w:t>Amodio</w:t>
              </w:r>
              <w:proofErr w:type="spellEnd"/>
            </w:moveTo>
          </w:p>
        </w:tc>
        <w:tc>
          <w:tcPr>
            <w:tcW w:w="4333" w:type="dxa"/>
            <w:vAlign w:val="bottom"/>
          </w:tcPr>
          <w:p w14:paraId="6D7E8153" w14:textId="77777777" w:rsidR="00BF5564" w:rsidRDefault="00BF5564" w:rsidP="00713692">
            <w:pPr>
              <w:rPr>
                <w:moveTo w:id="16" w:author="zach" w:date="2018-09-07T10:35:00Z"/>
                <w:rFonts w:ascii="Arial" w:eastAsia="Times New Roman" w:hAnsi="Arial" w:cs="Arial"/>
                <w:sz w:val="22"/>
                <w:szCs w:val="22"/>
              </w:rPr>
            </w:pPr>
            <w:moveTo w:id="17" w:author="zach" w:date="2018-09-07T10:35:00Z">
              <w:r>
                <w:rPr>
                  <w:rFonts w:ascii="Arial" w:eastAsia="Times New Roman" w:hAnsi="Arial" w:cs="Arial"/>
                  <w:sz w:val="22"/>
                  <w:szCs w:val="22"/>
                </w:rPr>
                <w:t>Thales</w:t>
              </w:r>
            </w:moveTo>
          </w:p>
        </w:tc>
      </w:tr>
      <w:moveToRangeEnd w:id="14"/>
      <w:tr w:rsidR="00F160BB" w:rsidRPr="00CC3C77" w14:paraId="01EA46AD" w14:textId="77777777" w:rsidTr="00713692">
        <w:trPr>
          <w:ins w:id="18" w:author="John Wengryniuk" w:date="2018-09-07T08:02:00Z"/>
        </w:trPr>
        <w:tc>
          <w:tcPr>
            <w:tcW w:w="4297" w:type="dxa"/>
            <w:vAlign w:val="bottom"/>
          </w:tcPr>
          <w:p w14:paraId="4B60DFA0" w14:textId="13A60E1A" w:rsidR="00F160BB" w:rsidRDefault="00F160BB" w:rsidP="00713692">
            <w:pPr>
              <w:rPr>
                <w:ins w:id="19" w:author="John Wengryniuk" w:date="2018-09-07T08:02:00Z"/>
                <w:rFonts w:ascii="Arial" w:eastAsia="Times New Roman" w:hAnsi="Arial" w:cs="Arial"/>
                <w:sz w:val="22"/>
                <w:szCs w:val="22"/>
              </w:rPr>
            </w:pPr>
            <w:ins w:id="20" w:author="John Wengryniuk" w:date="2018-09-07T08:02:00Z">
              <w:r>
                <w:rPr>
                  <w:rFonts w:ascii="Arial" w:eastAsia="Times New Roman" w:hAnsi="Arial" w:cs="Arial"/>
                  <w:sz w:val="22"/>
                  <w:szCs w:val="22"/>
                </w:rPr>
                <w:t>Charles Rush</w:t>
              </w:r>
            </w:ins>
          </w:p>
        </w:tc>
        <w:tc>
          <w:tcPr>
            <w:tcW w:w="4333" w:type="dxa"/>
            <w:vAlign w:val="bottom"/>
          </w:tcPr>
          <w:p w14:paraId="5E6FCBCC" w14:textId="6477B836" w:rsidR="00F160BB" w:rsidRDefault="00F160BB" w:rsidP="00713692">
            <w:pPr>
              <w:rPr>
                <w:ins w:id="21" w:author="John Wengryniuk" w:date="2018-09-07T08:02:00Z"/>
                <w:rFonts w:ascii="Arial" w:eastAsia="Times New Roman" w:hAnsi="Arial" w:cs="Arial"/>
                <w:sz w:val="22"/>
                <w:szCs w:val="22"/>
              </w:rPr>
            </w:pPr>
            <w:ins w:id="22" w:author="John Wengryniuk" w:date="2018-09-07T08:02:00Z">
              <w:r>
                <w:rPr>
                  <w:rFonts w:ascii="Arial" w:eastAsia="Times New Roman" w:hAnsi="Arial" w:cs="Arial"/>
                  <w:sz w:val="22"/>
                  <w:szCs w:val="22"/>
                </w:rPr>
                <w:t>GSA</w:t>
              </w:r>
            </w:ins>
          </w:p>
        </w:tc>
      </w:tr>
      <w:tr w:rsidR="00FF303D" w:rsidRPr="00CC3C77" w14:paraId="3E0D3A26" w14:textId="77777777" w:rsidTr="00E97A2C">
        <w:tc>
          <w:tcPr>
            <w:tcW w:w="8630" w:type="dxa"/>
            <w:gridSpan w:val="2"/>
          </w:tcPr>
          <w:p w14:paraId="40815E58"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FF303D" w:rsidRPr="00CC3C77" w14:paraId="3C891EA0" w14:textId="77777777" w:rsidTr="00E97A2C">
        <w:tc>
          <w:tcPr>
            <w:tcW w:w="4297" w:type="dxa"/>
          </w:tcPr>
          <w:p w14:paraId="1C7C9807"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72E0FE4F"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723C4CB4" w14:textId="77777777" w:rsidTr="00E97A2C">
        <w:tc>
          <w:tcPr>
            <w:tcW w:w="4297" w:type="dxa"/>
            <w:vAlign w:val="bottom"/>
          </w:tcPr>
          <w:p w14:paraId="7368B8C3" w14:textId="77777777" w:rsidR="00FF303D" w:rsidRPr="004C3FC6" w:rsidRDefault="00FF303D" w:rsidP="00E97A2C">
            <w:pPr>
              <w:rPr>
                <w:rFonts w:ascii="Arial" w:eastAsia="Times New Roman" w:hAnsi="Arial" w:cs="Arial"/>
                <w:sz w:val="22"/>
                <w:szCs w:val="22"/>
              </w:rPr>
            </w:pPr>
            <w:r w:rsidRPr="004C3FC6">
              <w:rPr>
                <w:rFonts w:ascii="Arial" w:eastAsia="Times New Roman" w:hAnsi="Arial" w:cs="Arial"/>
                <w:sz w:val="22"/>
                <w:szCs w:val="22"/>
              </w:rPr>
              <w:t>Tom Hayden</w:t>
            </w:r>
          </w:p>
        </w:tc>
        <w:tc>
          <w:tcPr>
            <w:tcW w:w="4333" w:type="dxa"/>
            <w:vAlign w:val="bottom"/>
          </w:tcPr>
          <w:p w14:paraId="13850C79" w14:textId="77777777" w:rsidR="00FF303D" w:rsidRPr="00CC3C77" w:rsidRDefault="00FF303D" w:rsidP="00E97A2C">
            <w:pPr>
              <w:rPr>
                <w:rFonts w:ascii="Arial" w:eastAsia="Times New Roman" w:hAnsi="Arial" w:cs="Arial"/>
                <w:sz w:val="22"/>
                <w:szCs w:val="22"/>
              </w:rPr>
            </w:pPr>
            <w:r w:rsidRPr="00CC3C77">
              <w:rPr>
                <w:rFonts w:ascii="Arial" w:eastAsia="Times New Roman" w:hAnsi="Arial" w:cs="Arial"/>
                <w:sz w:val="22"/>
                <w:szCs w:val="22"/>
              </w:rPr>
              <w:t>TLH Consulting</w:t>
            </w:r>
          </w:p>
        </w:tc>
      </w:tr>
      <w:tr w:rsidR="00FF303D" w:rsidRPr="00CC3C77" w14:paraId="3AFDB451" w14:textId="77777777" w:rsidTr="00E97A2C">
        <w:tc>
          <w:tcPr>
            <w:tcW w:w="4297" w:type="dxa"/>
          </w:tcPr>
          <w:p w14:paraId="0E5791ED" w14:textId="77777777" w:rsidR="00FF303D" w:rsidRPr="00B609FF" w:rsidRDefault="00FF303D" w:rsidP="00E97A2C">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Don Jansky</w:t>
            </w:r>
          </w:p>
        </w:tc>
        <w:tc>
          <w:tcPr>
            <w:tcW w:w="4333" w:type="dxa"/>
          </w:tcPr>
          <w:p w14:paraId="5085E060" w14:textId="77777777" w:rsidR="00FF303D" w:rsidRPr="00CC3C77" w:rsidRDefault="00FF303D" w:rsidP="00E97A2C">
            <w:pPr>
              <w:widowControl w:val="0"/>
              <w:autoSpaceDE w:val="0"/>
              <w:autoSpaceDN w:val="0"/>
              <w:adjustRightInd w:val="0"/>
              <w:rPr>
                <w:rFonts w:ascii="Arial" w:eastAsia="Times New Roman" w:hAnsi="Arial" w:cs="Arial"/>
                <w:sz w:val="22"/>
                <w:szCs w:val="22"/>
              </w:rPr>
            </w:pPr>
            <w:r w:rsidRPr="00CC3C77">
              <w:rPr>
                <w:rFonts w:ascii="Arial" w:eastAsia="Times New Roman" w:hAnsi="Arial" w:cs="Arial"/>
                <w:sz w:val="22"/>
                <w:szCs w:val="22"/>
              </w:rPr>
              <w:t>Jansky-</w:t>
            </w:r>
            <w:proofErr w:type="spellStart"/>
            <w:r w:rsidRPr="00CC3C77">
              <w:rPr>
                <w:rFonts w:ascii="Arial" w:eastAsia="Times New Roman" w:hAnsi="Arial" w:cs="Arial"/>
                <w:sz w:val="22"/>
                <w:szCs w:val="22"/>
              </w:rPr>
              <w:t>Barmat</w:t>
            </w:r>
            <w:proofErr w:type="spellEnd"/>
            <w:r w:rsidRPr="00CC3C77">
              <w:rPr>
                <w:rFonts w:ascii="Arial" w:eastAsia="Times New Roman" w:hAnsi="Arial" w:cs="Arial"/>
                <w:sz w:val="22"/>
                <w:szCs w:val="22"/>
              </w:rPr>
              <w:t xml:space="preserve"> Telecommunications</w:t>
            </w:r>
          </w:p>
        </w:tc>
      </w:tr>
      <w:tr w:rsidR="00FF303D" w:rsidRPr="00CC3C77" w14:paraId="6D4BF30B" w14:textId="77777777" w:rsidTr="00E97A2C">
        <w:tc>
          <w:tcPr>
            <w:tcW w:w="4297" w:type="dxa"/>
            <w:vAlign w:val="bottom"/>
          </w:tcPr>
          <w:p w14:paraId="31FB616A"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Larry Reed</w:t>
            </w:r>
          </w:p>
        </w:tc>
        <w:tc>
          <w:tcPr>
            <w:tcW w:w="4333" w:type="dxa"/>
            <w:vAlign w:val="bottom"/>
          </w:tcPr>
          <w:p w14:paraId="13D4FF1F"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ARTS for NASA</w:t>
            </w:r>
          </w:p>
        </w:tc>
      </w:tr>
      <w:tr w:rsidR="00FF303D" w:rsidRPr="00CC3C77" w14:paraId="2F8D3683" w14:textId="77777777" w:rsidTr="00E97A2C">
        <w:tc>
          <w:tcPr>
            <w:tcW w:w="4297" w:type="dxa"/>
            <w:vAlign w:val="bottom"/>
          </w:tcPr>
          <w:p w14:paraId="15B7E256" w14:textId="77777777" w:rsidR="00FF303D" w:rsidRPr="00B609FF" w:rsidRDefault="00FF303D" w:rsidP="00E97A2C">
            <w:pPr>
              <w:rPr>
                <w:rFonts w:ascii="Arial" w:eastAsia="Times New Roman" w:hAnsi="Arial" w:cs="Arial"/>
                <w:sz w:val="22"/>
                <w:szCs w:val="22"/>
              </w:rPr>
            </w:pPr>
            <w:r w:rsidRPr="00B609FF">
              <w:rPr>
                <w:rFonts w:ascii="Arial" w:eastAsia="Times New Roman" w:hAnsi="Arial" w:cs="Arial"/>
                <w:sz w:val="22"/>
                <w:szCs w:val="22"/>
              </w:rPr>
              <w:t>Amy Sanders</w:t>
            </w:r>
          </w:p>
        </w:tc>
        <w:tc>
          <w:tcPr>
            <w:tcW w:w="4333" w:type="dxa"/>
            <w:vAlign w:val="bottom"/>
          </w:tcPr>
          <w:p w14:paraId="4A72C21A" w14:textId="77777777" w:rsidR="00FF303D" w:rsidRPr="00CC3C77" w:rsidRDefault="00FF303D" w:rsidP="00E97A2C">
            <w:pPr>
              <w:rPr>
                <w:rFonts w:ascii="Arial" w:eastAsia="Times New Roman" w:hAnsi="Arial" w:cs="Arial"/>
                <w:sz w:val="22"/>
                <w:szCs w:val="22"/>
              </w:rPr>
            </w:pPr>
            <w:r>
              <w:rPr>
                <w:rFonts w:ascii="Arial" w:eastAsia="Times New Roman" w:hAnsi="Arial" w:cs="Arial"/>
                <w:sz w:val="22"/>
                <w:szCs w:val="22"/>
              </w:rPr>
              <w:t>NTIA</w:t>
            </w:r>
          </w:p>
        </w:tc>
      </w:tr>
      <w:tr w:rsidR="00FF303D" w:rsidRPr="00CC3C77" w14:paraId="41D3CA86" w14:textId="77777777" w:rsidTr="00E97A2C">
        <w:tc>
          <w:tcPr>
            <w:tcW w:w="4297" w:type="dxa"/>
            <w:vAlign w:val="bottom"/>
          </w:tcPr>
          <w:p w14:paraId="57711BFA" w14:textId="77777777" w:rsidR="00FF303D" w:rsidRPr="00B609FF" w:rsidRDefault="00FF303D" w:rsidP="00E97A2C">
            <w:pPr>
              <w:rPr>
                <w:rFonts w:ascii="Arial" w:eastAsia="Times New Roman" w:hAnsi="Arial" w:cs="Arial"/>
                <w:sz w:val="22"/>
                <w:szCs w:val="22"/>
              </w:rPr>
            </w:pPr>
            <w:r>
              <w:rPr>
                <w:rFonts w:ascii="Arial" w:eastAsia="Times New Roman" w:hAnsi="Arial" w:cs="Arial"/>
                <w:sz w:val="22"/>
                <w:szCs w:val="22"/>
              </w:rPr>
              <w:t xml:space="preserve">Lauren </w:t>
            </w:r>
            <w:proofErr w:type="spellStart"/>
            <w:r>
              <w:rPr>
                <w:rFonts w:ascii="Arial" w:eastAsia="Times New Roman" w:hAnsi="Arial" w:cs="Arial"/>
                <w:sz w:val="22"/>
                <w:szCs w:val="22"/>
              </w:rPr>
              <w:t>Crean</w:t>
            </w:r>
            <w:proofErr w:type="spellEnd"/>
          </w:p>
        </w:tc>
        <w:tc>
          <w:tcPr>
            <w:tcW w:w="4333" w:type="dxa"/>
            <w:vAlign w:val="bottom"/>
          </w:tcPr>
          <w:p w14:paraId="294B1E3D"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TMG Telecom</w:t>
            </w:r>
          </w:p>
        </w:tc>
      </w:tr>
      <w:tr w:rsidR="00FF303D" w:rsidRPr="00CC3C77" w14:paraId="34162ABC" w14:textId="77777777" w:rsidTr="00E97A2C">
        <w:tc>
          <w:tcPr>
            <w:tcW w:w="4297" w:type="dxa"/>
            <w:vAlign w:val="bottom"/>
          </w:tcPr>
          <w:p w14:paraId="750D51A4"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Andy Feltman</w:t>
            </w:r>
          </w:p>
        </w:tc>
        <w:tc>
          <w:tcPr>
            <w:tcW w:w="4333" w:type="dxa"/>
            <w:vAlign w:val="bottom"/>
          </w:tcPr>
          <w:p w14:paraId="1B01EE0D" w14:textId="77777777" w:rsidR="00FF303D" w:rsidRDefault="00FF303D" w:rsidP="00E97A2C">
            <w:pPr>
              <w:rPr>
                <w:rFonts w:ascii="Arial" w:eastAsia="Times New Roman" w:hAnsi="Arial" w:cs="Arial"/>
                <w:sz w:val="22"/>
                <w:szCs w:val="22"/>
              </w:rPr>
            </w:pPr>
            <w:proofErr w:type="spellStart"/>
            <w:r>
              <w:rPr>
                <w:rFonts w:ascii="Arial" w:eastAsia="Times New Roman" w:hAnsi="Arial" w:cs="Arial"/>
                <w:sz w:val="22"/>
                <w:szCs w:val="22"/>
              </w:rPr>
              <w:t>Peraton</w:t>
            </w:r>
            <w:proofErr w:type="spellEnd"/>
            <w:r>
              <w:rPr>
                <w:rFonts w:ascii="Arial" w:eastAsia="Times New Roman" w:hAnsi="Arial" w:cs="Arial"/>
                <w:sz w:val="22"/>
                <w:szCs w:val="22"/>
              </w:rPr>
              <w:t xml:space="preserve"> for DoD/CIO</w:t>
            </w:r>
          </w:p>
        </w:tc>
      </w:tr>
      <w:tr w:rsidR="00FF303D" w:rsidRPr="00CC3C77" w:rsidDel="00BF5564" w14:paraId="428167EF" w14:textId="71CE2CD0" w:rsidTr="00E97A2C">
        <w:tc>
          <w:tcPr>
            <w:tcW w:w="4297" w:type="dxa"/>
            <w:vAlign w:val="bottom"/>
          </w:tcPr>
          <w:p w14:paraId="5172491C" w14:textId="2B43270C" w:rsidR="00FF303D" w:rsidDel="00BF5564" w:rsidRDefault="00FF303D" w:rsidP="00E97A2C">
            <w:pPr>
              <w:rPr>
                <w:moveFrom w:id="23" w:author="zach" w:date="2018-09-07T10:35:00Z"/>
                <w:rFonts w:ascii="Arial" w:eastAsia="Times New Roman" w:hAnsi="Arial" w:cs="Arial"/>
                <w:sz w:val="22"/>
                <w:szCs w:val="22"/>
              </w:rPr>
            </w:pPr>
            <w:moveFromRangeStart w:id="24" w:author="zach" w:date="2018-09-07T10:35:00Z" w:name="move524079855"/>
            <w:moveFrom w:id="25" w:author="zach" w:date="2018-09-07T10:35:00Z">
              <w:r w:rsidDel="00BF5564">
                <w:rPr>
                  <w:rFonts w:ascii="Arial" w:eastAsia="Times New Roman" w:hAnsi="Arial" w:cs="Arial"/>
                  <w:sz w:val="22"/>
                  <w:szCs w:val="22"/>
                </w:rPr>
                <w:t>Pat Amodio</w:t>
              </w:r>
            </w:moveFrom>
          </w:p>
        </w:tc>
        <w:tc>
          <w:tcPr>
            <w:tcW w:w="4333" w:type="dxa"/>
            <w:vAlign w:val="bottom"/>
          </w:tcPr>
          <w:p w14:paraId="286B96B5" w14:textId="3E843ABD" w:rsidR="00FF303D" w:rsidDel="00BF5564" w:rsidRDefault="00FF303D" w:rsidP="00E97A2C">
            <w:pPr>
              <w:rPr>
                <w:moveFrom w:id="26" w:author="zach" w:date="2018-09-07T10:35:00Z"/>
                <w:rFonts w:ascii="Arial" w:eastAsia="Times New Roman" w:hAnsi="Arial" w:cs="Arial"/>
                <w:sz w:val="22"/>
                <w:szCs w:val="22"/>
              </w:rPr>
            </w:pPr>
            <w:moveFrom w:id="27" w:author="zach" w:date="2018-09-07T10:35:00Z">
              <w:r w:rsidDel="00BF5564">
                <w:rPr>
                  <w:rFonts w:ascii="Arial" w:eastAsia="Times New Roman" w:hAnsi="Arial" w:cs="Arial"/>
                  <w:sz w:val="22"/>
                  <w:szCs w:val="22"/>
                </w:rPr>
                <w:t>Thales</w:t>
              </w:r>
            </w:moveFrom>
          </w:p>
        </w:tc>
      </w:tr>
      <w:moveFromRangeEnd w:id="24"/>
      <w:tr w:rsidR="00FF303D" w:rsidRPr="00CC3C77" w14:paraId="491DD731" w14:textId="77777777" w:rsidTr="00E97A2C">
        <w:tc>
          <w:tcPr>
            <w:tcW w:w="4297" w:type="dxa"/>
            <w:vAlign w:val="bottom"/>
          </w:tcPr>
          <w:p w14:paraId="797D0EEB"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 xml:space="preserve">Tom </w:t>
            </w:r>
            <w:proofErr w:type="spellStart"/>
            <w:r>
              <w:rPr>
                <w:rFonts w:ascii="Arial" w:eastAsia="Times New Roman" w:hAnsi="Arial" w:cs="Arial"/>
                <w:sz w:val="22"/>
                <w:szCs w:val="22"/>
              </w:rPr>
              <w:t>VonDeak</w:t>
            </w:r>
            <w:proofErr w:type="spellEnd"/>
          </w:p>
        </w:tc>
        <w:tc>
          <w:tcPr>
            <w:tcW w:w="4333" w:type="dxa"/>
            <w:vAlign w:val="bottom"/>
          </w:tcPr>
          <w:p w14:paraId="4DB23812"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ACES</w:t>
            </w:r>
          </w:p>
        </w:tc>
      </w:tr>
      <w:tr w:rsidR="00FF303D" w:rsidRPr="00CC3C77" w14:paraId="21AA55CF" w14:textId="77777777" w:rsidTr="00E97A2C">
        <w:tc>
          <w:tcPr>
            <w:tcW w:w="4297" w:type="dxa"/>
            <w:vAlign w:val="bottom"/>
          </w:tcPr>
          <w:p w14:paraId="18D545AD"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Jonathan Williams</w:t>
            </w:r>
          </w:p>
        </w:tc>
        <w:tc>
          <w:tcPr>
            <w:tcW w:w="4333" w:type="dxa"/>
            <w:vAlign w:val="bottom"/>
          </w:tcPr>
          <w:p w14:paraId="48DEAD47"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NSF</w:t>
            </w:r>
          </w:p>
        </w:tc>
      </w:tr>
      <w:tr w:rsidR="00FF303D" w:rsidRPr="00CC3C77" w14:paraId="6D6E0A88" w14:textId="77777777" w:rsidTr="00E97A2C">
        <w:tc>
          <w:tcPr>
            <w:tcW w:w="4297" w:type="dxa"/>
            <w:vAlign w:val="bottom"/>
          </w:tcPr>
          <w:p w14:paraId="1EAAB7F3"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Dave Pattillo</w:t>
            </w:r>
          </w:p>
        </w:tc>
        <w:tc>
          <w:tcPr>
            <w:tcW w:w="4333" w:type="dxa"/>
            <w:vAlign w:val="bottom"/>
          </w:tcPr>
          <w:p w14:paraId="165F9F46"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SpaceX</w:t>
            </w:r>
          </w:p>
        </w:tc>
      </w:tr>
      <w:tr w:rsidR="00FF303D" w:rsidRPr="00CC3C77" w14:paraId="2C1EDC5E" w14:textId="77777777" w:rsidTr="00E97A2C">
        <w:tc>
          <w:tcPr>
            <w:tcW w:w="4297" w:type="dxa"/>
            <w:vAlign w:val="bottom"/>
          </w:tcPr>
          <w:p w14:paraId="3196F5E6"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Gerry Shewan</w:t>
            </w:r>
          </w:p>
        </w:tc>
        <w:tc>
          <w:tcPr>
            <w:tcW w:w="4333" w:type="dxa"/>
            <w:vAlign w:val="bottom"/>
          </w:tcPr>
          <w:p w14:paraId="07644104"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Telecomm Strategies</w:t>
            </w:r>
          </w:p>
        </w:tc>
      </w:tr>
      <w:tr w:rsidR="00FF303D" w:rsidRPr="00CC3C77" w14:paraId="7BBF088B" w14:textId="77777777" w:rsidTr="00E97A2C">
        <w:tc>
          <w:tcPr>
            <w:tcW w:w="4297" w:type="dxa"/>
            <w:vAlign w:val="bottom"/>
          </w:tcPr>
          <w:p w14:paraId="36F8D88B"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Kellen Gibson</w:t>
            </w:r>
          </w:p>
        </w:tc>
        <w:tc>
          <w:tcPr>
            <w:tcW w:w="4333" w:type="dxa"/>
            <w:vAlign w:val="bottom"/>
          </w:tcPr>
          <w:p w14:paraId="03981089" w14:textId="77777777" w:rsidR="00FF303D" w:rsidRDefault="00FF303D" w:rsidP="00E97A2C">
            <w:pPr>
              <w:rPr>
                <w:rFonts w:ascii="Arial" w:eastAsia="Times New Roman" w:hAnsi="Arial" w:cs="Arial"/>
                <w:sz w:val="22"/>
                <w:szCs w:val="22"/>
              </w:rPr>
            </w:pPr>
            <w:r>
              <w:rPr>
                <w:rFonts w:ascii="Arial" w:eastAsia="Times New Roman" w:hAnsi="Arial" w:cs="Arial"/>
                <w:sz w:val="22"/>
                <w:szCs w:val="22"/>
              </w:rPr>
              <w:t>NTIA</w:t>
            </w:r>
          </w:p>
        </w:tc>
      </w:tr>
      <w:tr w:rsidR="009356CC" w:rsidRPr="009717D9" w14:paraId="43E92446" w14:textId="77777777" w:rsidTr="009717D9">
        <w:tc>
          <w:tcPr>
            <w:tcW w:w="4297" w:type="dxa"/>
          </w:tcPr>
          <w:p w14:paraId="6AB7C636" w14:textId="77777777" w:rsidR="009356CC" w:rsidRDefault="009356CC" w:rsidP="009356CC">
            <w:pPr>
              <w:rPr>
                <w:rFonts w:ascii="Arial" w:eastAsia="Times New Roman" w:hAnsi="Arial" w:cs="Arial"/>
                <w:sz w:val="22"/>
                <w:szCs w:val="22"/>
              </w:rPr>
            </w:pPr>
            <w:r w:rsidRPr="009717D9">
              <w:rPr>
                <w:rFonts w:ascii="Arial" w:eastAsia="Times New Roman" w:hAnsi="Arial" w:cs="Arial"/>
                <w:sz w:val="22"/>
                <w:szCs w:val="22"/>
              </w:rPr>
              <w:t>Colin Alberts</w:t>
            </w:r>
          </w:p>
        </w:tc>
        <w:tc>
          <w:tcPr>
            <w:tcW w:w="4333" w:type="dxa"/>
          </w:tcPr>
          <w:p w14:paraId="273C006D" w14:textId="77777777" w:rsidR="009356CC" w:rsidRDefault="009356CC" w:rsidP="009356CC">
            <w:pPr>
              <w:rPr>
                <w:rFonts w:ascii="Arial" w:eastAsia="Times New Roman" w:hAnsi="Arial" w:cs="Arial"/>
                <w:sz w:val="22"/>
                <w:szCs w:val="22"/>
              </w:rPr>
            </w:pPr>
            <w:r w:rsidRPr="009717D9">
              <w:rPr>
                <w:rFonts w:ascii="Arial" w:eastAsia="Times New Roman" w:hAnsi="Arial" w:cs="Arial"/>
                <w:sz w:val="22"/>
                <w:szCs w:val="22"/>
              </w:rPr>
              <w:t>FTI for DoD/DISA</w:t>
            </w:r>
          </w:p>
        </w:tc>
      </w:tr>
      <w:tr w:rsidR="00235244" w:rsidRPr="009717D9" w14:paraId="44AFFA93" w14:textId="77777777" w:rsidTr="009717D9">
        <w:tc>
          <w:tcPr>
            <w:tcW w:w="4297" w:type="dxa"/>
          </w:tcPr>
          <w:p w14:paraId="622160A1" w14:textId="77777777" w:rsidR="00235244" w:rsidRPr="009717D9" w:rsidRDefault="00235244" w:rsidP="009356CC">
            <w:pPr>
              <w:rPr>
                <w:rFonts w:ascii="Arial" w:eastAsia="Times New Roman" w:hAnsi="Arial" w:cs="Arial"/>
                <w:sz w:val="22"/>
                <w:szCs w:val="22"/>
              </w:rPr>
            </w:pPr>
            <w:r>
              <w:rPr>
                <w:rFonts w:ascii="Arial" w:eastAsia="Times New Roman" w:hAnsi="Arial" w:cs="Arial"/>
                <w:sz w:val="22"/>
                <w:szCs w:val="22"/>
              </w:rPr>
              <w:t xml:space="preserve">Enrique </w:t>
            </w:r>
            <w:proofErr w:type="spellStart"/>
            <w:r>
              <w:rPr>
                <w:rFonts w:ascii="Arial" w:eastAsia="Times New Roman" w:hAnsi="Arial" w:cs="Arial"/>
                <w:sz w:val="22"/>
                <w:szCs w:val="22"/>
              </w:rPr>
              <w:t>Quevas</w:t>
            </w:r>
            <w:proofErr w:type="spellEnd"/>
          </w:p>
        </w:tc>
        <w:tc>
          <w:tcPr>
            <w:tcW w:w="4333" w:type="dxa"/>
          </w:tcPr>
          <w:p w14:paraId="3584DA1A" w14:textId="77777777" w:rsidR="00235244" w:rsidRPr="009717D9" w:rsidRDefault="00235244" w:rsidP="009356CC">
            <w:pPr>
              <w:rPr>
                <w:rFonts w:ascii="Arial" w:eastAsia="Times New Roman" w:hAnsi="Arial" w:cs="Arial"/>
                <w:sz w:val="22"/>
                <w:szCs w:val="22"/>
              </w:rPr>
            </w:pPr>
            <w:r>
              <w:rPr>
                <w:rFonts w:ascii="Arial" w:eastAsia="Times New Roman" w:hAnsi="Arial" w:cs="Arial"/>
                <w:sz w:val="22"/>
                <w:szCs w:val="22"/>
              </w:rPr>
              <w:t>JPL</w:t>
            </w:r>
          </w:p>
        </w:tc>
      </w:tr>
      <w:tr w:rsidR="00235244" w:rsidRPr="009717D9" w14:paraId="063FD32C" w14:textId="77777777" w:rsidTr="009717D9">
        <w:tc>
          <w:tcPr>
            <w:tcW w:w="4297" w:type="dxa"/>
          </w:tcPr>
          <w:p w14:paraId="2E2CBF28"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 xml:space="preserve">Walter </w:t>
            </w:r>
            <w:proofErr w:type="spellStart"/>
            <w:r>
              <w:rPr>
                <w:rFonts w:ascii="Arial" w:eastAsia="Times New Roman" w:hAnsi="Arial" w:cs="Arial"/>
                <w:sz w:val="22"/>
                <w:szCs w:val="22"/>
              </w:rPr>
              <w:t>Sonnenfeldt</w:t>
            </w:r>
            <w:proofErr w:type="spellEnd"/>
          </w:p>
        </w:tc>
        <w:tc>
          <w:tcPr>
            <w:tcW w:w="4333" w:type="dxa"/>
          </w:tcPr>
          <w:p w14:paraId="05AE2EA3" w14:textId="77777777" w:rsidR="00235244" w:rsidRDefault="00235244" w:rsidP="009356CC">
            <w:pPr>
              <w:rPr>
                <w:rFonts w:ascii="Arial" w:eastAsia="Times New Roman" w:hAnsi="Arial" w:cs="Arial"/>
                <w:sz w:val="22"/>
                <w:szCs w:val="22"/>
              </w:rPr>
            </w:pPr>
            <w:proofErr w:type="spellStart"/>
            <w:r>
              <w:rPr>
                <w:rFonts w:ascii="Arial" w:eastAsia="Times New Roman" w:hAnsi="Arial" w:cs="Arial"/>
                <w:sz w:val="22"/>
                <w:szCs w:val="22"/>
              </w:rPr>
              <w:t>Orbcomm</w:t>
            </w:r>
            <w:proofErr w:type="spellEnd"/>
          </w:p>
        </w:tc>
      </w:tr>
      <w:tr w:rsidR="00235244" w:rsidRPr="009717D9" w14:paraId="7A06FB86" w14:textId="77777777" w:rsidTr="009717D9">
        <w:tc>
          <w:tcPr>
            <w:tcW w:w="4297" w:type="dxa"/>
          </w:tcPr>
          <w:p w14:paraId="5994FC0D"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Brandon Hinton</w:t>
            </w:r>
          </w:p>
        </w:tc>
        <w:tc>
          <w:tcPr>
            <w:tcW w:w="4333" w:type="dxa"/>
          </w:tcPr>
          <w:p w14:paraId="439659FC"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Wiley Rein</w:t>
            </w:r>
          </w:p>
        </w:tc>
      </w:tr>
      <w:tr w:rsidR="00235244" w:rsidRPr="009717D9" w14:paraId="23A48859" w14:textId="77777777" w:rsidTr="009717D9">
        <w:tc>
          <w:tcPr>
            <w:tcW w:w="4297" w:type="dxa"/>
          </w:tcPr>
          <w:p w14:paraId="78EC41DB"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 xml:space="preserve">David </w:t>
            </w:r>
            <w:proofErr w:type="spellStart"/>
            <w:r>
              <w:rPr>
                <w:rFonts w:ascii="Arial" w:eastAsia="Times New Roman" w:hAnsi="Arial" w:cs="Arial"/>
                <w:sz w:val="22"/>
                <w:szCs w:val="22"/>
              </w:rPr>
              <w:t>Marshack</w:t>
            </w:r>
            <w:proofErr w:type="spellEnd"/>
          </w:p>
        </w:tc>
        <w:tc>
          <w:tcPr>
            <w:tcW w:w="4333" w:type="dxa"/>
          </w:tcPr>
          <w:p w14:paraId="1AA76A45"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Loon</w:t>
            </w:r>
          </w:p>
        </w:tc>
      </w:tr>
      <w:tr w:rsidR="00235244" w:rsidRPr="009717D9" w14:paraId="38100709" w14:textId="77777777" w:rsidTr="009717D9">
        <w:tc>
          <w:tcPr>
            <w:tcW w:w="4297" w:type="dxa"/>
          </w:tcPr>
          <w:p w14:paraId="7A0F8968"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Alex Guerin</w:t>
            </w:r>
          </w:p>
        </w:tc>
        <w:tc>
          <w:tcPr>
            <w:tcW w:w="4333" w:type="dxa"/>
          </w:tcPr>
          <w:p w14:paraId="41175B22"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Thales</w:t>
            </w:r>
          </w:p>
        </w:tc>
      </w:tr>
      <w:tr w:rsidR="00235244" w:rsidRPr="009717D9" w14:paraId="380EF960" w14:textId="77777777" w:rsidTr="009717D9">
        <w:tc>
          <w:tcPr>
            <w:tcW w:w="4297" w:type="dxa"/>
          </w:tcPr>
          <w:p w14:paraId="59EABC62"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Jen Oberhausen</w:t>
            </w:r>
          </w:p>
        </w:tc>
        <w:tc>
          <w:tcPr>
            <w:tcW w:w="4333" w:type="dxa"/>
          </w:tcPr>
          <w:p w14:paraId="1D49ECD2"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CTIA</w:t>
            </w:r>
          </w:p>
        </w:tc>
      </w:tr>
      <w:tr w:rsidR="00235244" w:rsidRPr="009717D9" w14:paraId="51228214" w14:textId="77777777" w:rsidTr="009717D9">
        <w:tc>
          <w:tcPr>
            <w:tcW w:w="4297" w:type="dxa"/>
          </w:tcPr>
          <w:p w14:paraId="31819D7C"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Ken Keane</w:t>
            </w:r>
          </w:p>
        </w:tc>
        <w:tc>
          <w:tcPr>
            <w:tcW w:w="4333" w:type="dxa"/>
          </w:tcPr>
          <w:p w14:paraId="54836E12" w14:textId="77777777" w:rsidR="00235244" w:rsidRDefault="00235244" w:rsidP="009356CC">
            <w:pPr>
              <w:rPr>
                <w:rFonts w:ascii="Arial" w:eastAsia="Times New Roman" w:hAnsi="Arial" w:cs="Arial"/>
                <w:sz w:val="22"/>
                <w:szCs w:val="22"/>
              </w:rPr>
            </w:pPr>
            <w:r>
              <w:rPr>
                <w:rFonts w:ascii="Arial" w:eastAsia="Times New Roman" w:hAnsi="Arial" w:cs="Arial"/>
                <w:sz w:val="22"/>
                <w:szCs w:val="22"/>
              </w:rPr>
              <w:t>Duane Morris</w:t>
            </w:r>
          </w:p>
        </w:tc>
      </w:tr>
      <w:tr w:rsidR="00FF303D" w:rsidRPr="00CC3C77" w14:paraId="7673E078" w14:textId="77777777" w:rsidTr="00E97A2C">
        <w:tc>
          <w:tcPr>
            <w:tcW w:w="8630" w:type="dxa"/>
            <w:gridSpan w:val="2"/>
          </w:tcPr>
          <w:p w14:paraId="33E5156E" w14:textId="77777777" w:rsidR="00FF303D" w:rsidRPr="00B609FF" w:rsidRDefault="00FF303D" w:rsidP="00E97A2C">
            <w:pPr>
              <w:widowControl w:val="0"/>
              <w:autoSpaceDE w:val="0"/>
              <w:autoSpaceDN w:val="0"/>
              <w:adjustRightInd w:val="0"/>
              <w:jc w:val="center"/>
              <w:rPr>
                <w:rFonts w:ascii="Arial" w:eastAsia="Times New Roman" w:hAnsi="Arial" w:cs="Arial"/>
                <w:sz w:val="22"/>
                <w:szCs w:val="22"/>
              </w:rPr>
            </w:pPr>
            <w:r w:rsidRPr="00B609FF">
              <w:rPr>
                <w:rFonts w:ascii="Arial" w:eastAsia="Times New Roman" w:hAnsi="Arial" w:cs="Arial"/>
                <w:sz w:val="22"/>
                <w:szCs w:val="22"/>
              </w:rPr>
              <w:t>FCC Representatives</w:t>
            </w:r>
          </w:p>
        </w:tc>
      </w:tr>
      <w:tr w:rsidR="00FF303D" w:rsidRPr="00CC3C77" w14:paraId="6F62D92D" w14:textId="77777777" w:rsidTr="00E97A2C">
        <w:tc>
          <w:tcPr>
            <w:tcW w:w="4297" w:type="dxa"/>
          </w:tcPr>
          <w:p w14:paraId="56774EAF" w14:textId="77777777" w:rsidR="00FF303D" w:rsidRPr="00B609FF" w:rsidRDefault="00FF303D" w:rsidP="00E97A2C">
            <w:pPr>
              <w:widowControl w:val="0"/>
              <w:autoSpaceDE w:val="0"/>
              <w:autoSpaceDN w:val="0"/>
              <w:adjustRightInd w:val="0"/>
              <w:jc w:val="center"/>
              <w:rPr>
                <w:rFonts w:ascii="Arial" w:eastAsia="Times New Roman" w:hAnsi="Arial" w:cs="Arial"/>
                <w:sz w:val="22"/>
                <w:szCs w:val="22"/>
              </w:rPr>
            </w:pPr>
            <w:r w:rsidRPr="00B609FF">
              <w:rPr>
                <w:rFonts w:ascii="Arial" w:eastAsia="Times New Roman" w:hAnsi="Arial" w:cs="Arial"/>
                <w:sz w:val="22"/>
                <w:szCs w:val="22"/>
              </w:rPr>
              <w:t>Name</w:t>
            </w:r>
          </w:p>
        </w:tc>
        <w:tc>
          <w:tcPr>
            <w:tcW w:w="4333" w:type="dxa"/>
          </w:tcPr>
          <w:p w14:paraId="3A12696A" w14:textId="77777777" w:rsidR="00FF303D" w:rsidRPr="00CC3C77" w:rsidRDefault="00FF303D" w:rsidP="00E97A2C">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4408E41C" w14:textId="77777777" w:rsidTr="00E97A2C">
        <w:tc>
          <w:tcPr>
            <w:tcW w:w="4297" w:type="dxa"/>
            <w:vAlign w:val="bottom"/>
          </w:tcPr>
          <w:p w14:paraId="3E32931A" w14:textId="77777777" w:rsidR="00FF303D" w:rsidRPr="00B609FF" w:rsidRDefault="00FF303D" w:rsidP="00E97A2C">
            <w:pPr>
              <w:rPr>
                <w:rFonts w:ascii="Arial" w:eastAsia="Times New Roman" w:hAnsi="Arial" w:cs="Arial"/>
                <w:sz w:val="22"/>
                <w:szCs w:val="22"/>
              </w:rPr>
            </w:pPr>
            <w:r w:rsidRPr="00B609FF">
              <w:rPr>
                <w:rFonts w:ascii="Arial" w:eastAsia="Times New Roman" w:hAnsi="Arial" w:cs="Arial"/>
                <w:sz w:val="22"/>
                <w:szCs w:val="22"/>
              </w:rPr>
              <w:t xml:space="preserve">Michael Mullinix </w:t>
            </w:r>
          </w:p>
        </w:tc>
        <w:tc>
          <w:tcPr>
            <w:tcW w:w="4333" w:type="dxa"/>
            <w:vAlign w:val="bottom"/>
          </w:tcPr>
          <w:p w14:paraId="35421ABF" w14:textId="77777777" w:rsidR="00FF303D" w:rsidRPr="00CC3C77" w:rsidRDefault="00FF303D" w:rsidP="00E97A2C">
            <w:pPr>
              <w:rPr>
                <w:rFonts w:ascii="Arial" w:eastAsia="Times New Roman" w:hAnsi="Arial" w:cs="Arial"/>
                <w:sz w:val="22"/>
                <w:szCs w:val="22"/>
              </w:rPr>
            </w:pPr>
            <w:r w:rsidRPr="00CC3C77">
              <w:rPr>
                <w:rFonts w:ascii="Arial" w:eastAsia="Times New Roman" w:hAnsi="Arial" w:cs="Arial"/>
                <w:sz w:val="22"/>
                <w:szCs w:val="22"/>
              </w:rPr>
              <w:t>FCC</w:t>
            </w:r>
          </w:p>
        </w:tc>
      </w:tr>
    </w:tbl>
    <w:p w14:paraId="2423CE08" w14:textId="77777777" w:rsidR="00FD0273" w:rsidRPr="00DA1928" w:rsidRDefault="00FD0273" w:rsidP="00FD0273">
      <w:pPr>
        <w:rPr>
          <w:rFonts w:ascii="Times New Roman" w:hAnsi="Times New Roman" w:cs="Times New Roman"/>
        </w:rPr>
      </w:pPr>
    </w:p>
    <w:sectPr w:rsidR="00FD0273" w:rsidRPr="00DA192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56262" w14:textId="77777777" w:rsidR="00803E85" w:rsidRDefault="00803E85" w:rsidP="00A55B73">
      <w:r>
        <w:separator/>
      </w:r>
    </w:p>
  </w:endnote>
  <w:endnote w:type="continuationSeparator" w:id="0">
    <w:p w14:paraId="057292A0" w14:textId="77777777" w:rsidR="00803E85" w:rsidRDefault="00803E85"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07D5A" w14:textId="77777777" w:rsidR="00803E85" w:rsidRDefault="00803E85" w:rsidP="00A55B73">
      <w:r>
        <w:separator/>
      </w:r>
    </w:p>
  </w:footnote>
  <w:footnote w:type="continuationSeparator" w:id="0">
    <w:p w14:paraId="1C4078F8" w14:textId="77777777" w:rsidR="00803E85" w:rsidRDefault="00803E85" w:rsidP="00A5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68380" w14:textId="5ADC3FAF" w:rsidR="00A55B73" w:rsidRPr="00DD3AE0" w:rsidRDefault="0082002F" w:rsidP="00A55B73">
    <w:pPr>
      <w:pStyle w:val="Header"/>
      <w:jc w:val="right"/>
    </w:pPr>
    <w:r>
      <w:t>IWG-</w:t>
    </w:r>
    <w:r w:rsidRPr="00FF303D">
      <w:t>3/</w:t>
    </w:r>
    <w:r w:rsidR="007E4ACC" w:rsidRPr="00FF303D">
      <w:t>0</w:t>
    </w:r>
    <w:r w:rsidR="00A41F27">
      <w:t>54</w:t>
    </w:r>
    <w:ins w:id="28" w:author="zach" w:date="2018-09-07T10:13:00Z">
      <w:r w:rsidR="00463420">
        <w:t>r1</w:t>
      </w:r>
    </w:ins>
    <w:r w:rsidR="007E4ACC" w:rsidRPr="00FF303D">
      <w:t xml:space="preserve"> </w:t>
    </w:r>
    <w:r w:rsidRPr="00FF303D">
      <w:t>(</w:t>
    </w:r>
    <w:r>
      <w:t>0</w:t>
    </w:r>
    <w:r w:rsidR="007E4ACC">
      <w:t>4</w:t>
    </w:r>
    <w:r>
      <w:t>.0</w:t>
    </w:r>
    <w:r w:rsidR="007E4ACC">
      <w:t>9</w:t>
    </w:r>
    <w:r w:rsidR="00A55B73" w:rsidRPr="00DD3AE0">
      <w:t>.2018)</w:t>
    </w:r>
  </w:p>
  <w:p w14:paraId="68BF9047" w14:textId="77777777" w:rsidR="00A55B73" w:rsidRDefault="00A55B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F8D82B32"/>
    <w:lvl w:ilvl="0" w:tplc="5DE6D2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5"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235E16"/>
    <w:multiLevelType w:val="hybridMultilevel"/>
    <w:tmpl w:val="B068F960"/>
    <w:lvl w:ilvl="0" w:tplc="4D0890E2">
      <w:start w:val="88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1"/>
  </w:num>
  <w:num w:numId="4">
    <w:abstractNumId w:val="3"/>
  </w:num>
  <w:num w:numId="5">
    <w:abstractNumId w:val="0"/>
  </w:num>
  <w:num w:numId="6">
    <w:abstractNumId w:val="9"/>
  </w:num>
  <w:num w:numId="7">
    <w:abstractNumId w:val="6"/>
  </w:num>
  <w:num w:numId="8">
    <w:abstractNumId w:val="8"/>
  </w:num>
  <w:num w:numId="9">
    <w:abstractNumId w:val="5"/>
  </w:num>
  <w:num w:numId="10">
    <w:abstractNumId w:val="7"/>
  </w:num>
  <w:num w:numId="11">
    <w:abstractNumId w:val="4"/>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Wengryniuk">
    <w15:presenceInfo w15:providerId="AD" w15:userId="S-1-5-21-1774803870-1740728921-617630493-50691"/>
  </w15:person>
  <w15:person w15:author="zach">
    <w15:presenceInfo w15:providerId="None" w15:userId="za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7F"/>
    <w:rsid w:val="000114BC"/>
    <w:rsid w:val="0001182D"/>
    <w:rsid w:val="00025C41"/>
    <w:rsid w:val="00071611"/>
    <w:rsid w:val="00080A07"/>
    <w:rsid w:val="00083E88"/>
    <w:rsid w:val="00084875"/>
    <w:rsid w:val="000B2626"/>
    <w:rsid w:val="000C2458"/>
    <w:rsid w:val="000C72D3"/>
    <w:rsid w:val="000E6819"/>
    <w:rsid w:val="000F02BD"/>
    <w:rsid w:val="00116DAB"/>
    <w:rsid w:val="00166E0C"/>
    <w:rsid w:val="001734B6"/>
    <w:rsid w:val="001909B9"/>
    <w:rsid w:val="001914BF"/>
    <w:rsid w:val="001926CA"/>
    <w:rsid w:val="001B1893"/>
    <w:rsid w:val="001B1FD9"/>
    <w:rsid w:val="001B68A1"/>
    <w:rsid w:val="001B7B36"/>
    <w:rsid w:val="001C65E9"/>
    <w:rsid w:val="001D3E85"/>
    <w:rsid w:val="001E3C3A"/>
    <w:rsid w:val="002026A3"/>
    <w:rsid w:val="002155F4"/>
    <w:rsid w:val="00220AEF"/>
    <w:rsid w:val="00235244"/>
    <w:rsid w:val="0024274C"/>
    <w:rsid w:val="00246245"/>
    <w:rsid w:val="002561AF"/>
    <w:rsid w:val="00263749"/>
    <w:rsid w:val="0028578D"/>
    <w:rsid w:val="002E1DF1"/>
    <w:rsid w:val="002E3D07"/>
    <w:rsid w:val="00326320"/>
    <w:rsid w:val="00334A77"/>
    <w:rsid w:val="00347133"/>
    <w:rsid w:val="00363150"/>
    <w:rsid w:val="003B21A5"/>
    <w:rsid w:val="003C3356"/>
    <w:rsid w:val="0040189C"/>
    <w:rsid w:val="00414431"/>
    <w:rsid w:val="00420C93"/>
    <w:rsid w:val="00426DAA"/>
    <w:rsid w:val="00430A3C"/>
    <w:rsid w:val="00450EE7"/>
    <w:rsid w:val="0045795B"/>
    <w:rsid w:val="00463420"/>
    <w:rsid w:val="0047266E"/>
    <w:rsid w:val="004825E1"/>
    <w:rsid w:val="00486A36"/>
    <w:rsid w:val="00491CA2"/>
    <w:rsid w:val="004945A4"/>
    <w:rsid w:val="004B62A0"/>
    <w:rsid w:val="004E39E2"/>
    <w:rsid w:val="004F1A2F"/>
    <w:rsid w:val="004F40CF"/>
    <w:rsid w:val="004F59CA"/>
    <w:rsid w:val="004F7721"/>
    <w:rsid w:val="005005FE"/>
    <w:rsid w:val="00501A42"/>
    <w:rsid w:val="00516268"/>
    <w:rsid w:val="005221B4"/>
    <w:rsid w:val="00535E3C"/>
    <w:rsid w:val="00544F4C"/>
    <w:rsid w:val="00545B6E"/>
    <w:rsid w:val="005578AB"/>
    <w:rsid w:val="0059037F"/>
    <w:rsid w:val="00590FE9"/>
    <w:rsid w:val="0059250A"/>
    <w:rsid w:val="005D0477"/>
    <w:rsid w:val="005E53A3"/>
    <w:rsid w:val="005F263D"/>
    <w:rsid w:val="005F53FF"/>
    <w:rsid w:val="006017F8"/>
    <w:rsid w:val="00601CFA"/>
    <w:rsid w:val="0061162E"/>
    <w:rsid w:val="006178F0"/>
    <w:rsid w:val="00622A62"/>
    <w:rsid w:val="00623FD7"/>
    <w:rsid w:val="0063678B"/>
    <w:rsid w:val="00652D64"/>
    <w:rsid w:val="0066112E"/>
    <w:rsid w:val="00673877"/>
    <w:rsid w:val="00682BE0"/>
    <w:rsid w:val="00683C78"/>
    <w:rsid w:val="0068438D"/>
    <w:rsid w:val="00686FCC"/>
    <w:rsid w:val="00694731"/>
    <w:rsid w:val="006A3332"/>
    <w:rsid w:val="006B3195"/>
    <w:rsid w:val="006B7145"/>
    <w:rsid w:val="006D05C9"/>
    <w:rsid w:val="006F53FA"/>
    <w:rsid w:val="006F604B"/>
    <w:rsid w:val="00701AED"/>
    <w:rsid w:val="0071513C"/>
    <w:rsid w:val="007227D2"/>
    <w:rsid w:val="0072703D"/>
    <w:rsid w:val="00730E7E"/>
    <w:rsid w:val="007360A7"/>
    <w:rsid w:val="007364BE"/>
    <w:rsid w:val="00743B8D"/>
    <w:rsid w:val="00774B31"/>
    <w:rsid w:val="007957C0"/>
    <w:rsid w:val="007A5E3A"/>
    <w:rsid w:val="007A69A7"/>
    <w:rsid w:val="007C5027"/>
    <w:rsid w:val="007C6549"/>
    <w:rsid w:val="007D3B4E"/>
    <w:rsid w:val="007E0652"/>
    <w:rsid w:val="007E4ACC"/>
    <w:rsid w:val="007F100C"/>
    <w:rsid w:val="007F15C0"/>
    <w:rsid w:val="00803E85"/>
    <w:rsid w:val="00806948"/>
    <w:rsid w:val="0082002F"/>
    <w:rsid w:val="008207E0"/>
    <w:rsid w:val="00845926"/>
    <w:rsid w:val="00861417"/>
    <w:rsid w:val="00863A8B"/>
    <w:rsid w:val="0087230C"/>
    <w:rsid w:val="00886CC2"/>
    <w:rsid w:val="00887122"/>
    <w:rsid w:val="008A72C0"/>
    <w:rsid w:val="008B1C90"/>
    <w:rsid w:val="008C7A9C"/>
    <w:rsid w:val="008F103C"/>
    <w:rsid w:val="00904F10"/>
    <w:rsid w:val="0090785E"/>
    <w:rsid w:val="00911BC2"/>
    <w:rsid w:val="00931913"/>
    <w:rsid w:val="009356CC"/>
    <w:rsid w:val="009717D9"/>
    <w:rsid w:val="00975699"/>
    <w:rsid w:val="00993677"/>
    <w:rsid w:val="00996944"/>
    <w:rsid w:val="009E1767"/>
    <w:rsid w:val="009E1B62"/>
    <w:rsid w:val="009E2A39"/>
    <w:rsid w:val="009E5492"/>
    <w:rsid w:val="00A36CFC"/>
    <w:rsid w:val="00A41F27"/>
    <w:rsid w:val="00A55B73"/>
    <w:rsid w:val="00A56D4D"/>
    <w:rsid w:val="00A57C48"/>
    <w:rsid w:val="00A72071"/>
    <w:rsid w:val="00A73A3C"/>
    <w:rsid w:val="00A87AE2"/>
    <w:rsid w:val="00A90DDE"/>
    <w:rsid w:val="00AA2CE4"/>
    <w:rsid w:val="00AB0B39"/>
    <w:rsid w:val="00AB5317"/>
    <w:rsid w:val="00AC0AD9"/>
    <w:rsid w:val="00AE10FE"/>
    <w:rsid w:val="00AF468A"/>
    <w:rsid w:val="00B04263"/>
    <w:rsid w:val="00B06D17"/>
    <w:rsid w:val="00B10C33"/>
    <w:rsid w:val="00B23A9F"/>
    <w:rsid w:val="00B23C92"/>
    <w:rsid w:val="00B25A08"/>
    <w:rsid w:val="00B31544"/>
    <w:rsid w:val="00B40F9C"/>
    <w:rsid w:val="00B56FCA"/>
    <w:rsid w:val="00B6697C"/>
    <w:rsid w:val="00B74C5A"/>
    <w:rsid w:val="00BA2EE3"/>
    <w:rsid w:val="00BA3EA0"/>
    <w:rsid w:val="00BC6BD9"/>
    <w:rsid w:val="00BE4A25"/>
    <w:rsid w:val="00BE7916"/>
    <w:rsid w:val="00BF163C"/>
    <w:rsid w:val="00BF1E86"/>
    <w:rsid w:val="00BF5564"/>
    <w:rsid w:val="00BF64B6"/>
    <w:rsid w:val="00C0400B"/>
    <w:rsid w:val="00C073B4"/>
    <w:rsid w:val="00C50C9A"/>
    <w:rsid w:val="00C54B00"/>
    <w:rsid w:val="00C66FFE"/>
    <w:rsid w:val="00C67D0E"/>
    <w:rsid w:val="00C72734"/>
    <w:rsid w:val="00C97F53"/>
    <w:rsid w:val="00CD118C"/>
    <w:rsid w:val="00CD6BAB"/>
    <w:rsid w:val="00CE27DF"/>
    <w:rsid w:val="00CE5AA8"/>
    <w:rsid w:val="00CF0A65"/>
    <w:rsid w:val="00D23781"/>
    <w:rsid w:val="00D3492D"/>
    <w:rsid w:val="00D36C8D"/>
    <w:rsid w:val="00D54973"/>
    <w:rsid w:val="00D57EDF"/>
    <w:rsid w:val="00D72285"/>
    <w:rsid w:val="00D85345"/>
    <w:rsid w:val="00D95B3E"/>
    <w:rsid w:val="00DA1879"/>
    <w:rsid w:val="00DA1928"/>
    <w:rsid w:val="00DA6C7F"/>
    <w:rsid w:val="00DB176C"/>
    <w:rsid w:val="00DB6521"/>
    <w:rsid w:val="00DB7384"/>
    <w:rsid w:val="00DC5C70"/>
    <w:rsid w:val="00DD2D94"/>
    <w:rsid w:val="00DD63C3"/>
    <w:rsid w:val="00E01120"/>
    <w:rsid w:val="00E1164C"/>
    <w:rsid w:val="00E23D09"/>
    <w:rsid w:val="00E24491"/>
    <w:rsid w:val="00E27857"/>
    <w:rsid w:val="00E574E3"/>
    <w:rsid w:val="00E63C47"/>
    <w:rsid w:val="00E7233D"/>
    <w:rsid w:val="00E74683"/>
    <w:rsid w:val="00E846D3"/>
    <w:rsid w:val="00EA61E8"/>
    <w:rsid w:val="00EB29AF"/>
    <w:rsid w:val="00EB4C71"/>
    <w:rsid w:val="00ED1800"/>
    <w:rsid w:val="00EF3606"/>
    <w:rsid w:val="00EF3C2D"/>
    <w:rsid w:val="00F12C7B"/>
    <w:rsid w:val="00F160BB"/>
    <w:rsid w:val="00F32BBD"/>
    <w:rsid w:val="00F467BF"/>
    <w:rsid w:val="00F500B0"/>
    <w:rsid w:val="00F5100F"/>
    <w:rsid w:val="00F55709"/>
    <w:rsid w:val="00F63851"/>
    <w:rsid w:val="00F65C5F"/>
    <w:rsid w:val="00F83BBE"/>
    <w:rsid w:val="00F97561"/>
    <w:rsid w:val="00FA1F47"/>
    <w:rsid w:val="00FA22D7"/>
    <w:rsid w:val="00FB5359"/>
    <w:rsid w:val="00FC38B6"/>
    <w:rsid w:val="00FD0273"/>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4C8F"/>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3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 w:type="paragraph" w:styleId="BalloonText">
    <w:name w:val="Balloon Text"/>
    <w:basedOn w:val="Normal"/>
    <w:link w:val="BalloonTextChar"/>
    <w:uiPriority w:val="99"/>
    <w:semiHidden/>
    <w:unhideWhenUsed/>
    <w:rsid w:val="007E4A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ACC"/>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 w:id="1330327404">
      <w:bodyDiv w:val="1"/>
      <w:marLeft w:val="0"/>
      <w:marRight w:val="0"/>
      <w:marTop w:val="0"/>
      <w:marBottom w:val="0"/>
      <w:divBdr>
        <w:top w:val="none" w:sz="0" w:space="0" w:color="auto"/>
        <w:left w:val="none" w:sz="0" w:space="0" w:color="auto"/>
        <w:bottom w:val="none" w:sz="0" w:space="0" w:color="auto"/>
        <w:right w:val="none" w:sz="0" w:space="0" w:color="auto"/>
      </w:divBdr>
    </w:div>
    <w:div w:id="15581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fcc.gov/public/attachments/DA-18-634A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John Wengryniuk</cp:lastModifiedBy>
  <cp:revision>3</cp:revision>
  <dcterms:created xsi:type="dcterms:W3CDTF">2018-09-07T12:03:00Z</dcterms:created>
  <dcterms:modified xsi:type="dcterms:W3CDTF">2018-09-17T15:54:00Z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0b9cefde-a8d0-4c51-a5e2-4420787b510f</vt:lpwstr>
  </property>
  <property fmtid="{D5CDD505-2E9C-101B-9397-08002B2CF9AE}" pid="3" name="CTP_TimeStamp">
    <vt:lpwstr>2018-08-08 01:15:03Z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