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F5B64" w14:textId="6F4960DB" w:rsidR="00051F5F" w:rsidRDefault="00051F5F">
      <w:pPr>
        <w:rPr>
          <w:b/>
          <w:sz w:val="22"/>
          <w:szCs w:val="22"/>
        </w:rPr>
      </w:pPr>
    </w:p>
    <w:p w14:paraId="7182023D" w14:textId="77777777" w:rsidR="00051F5F" w:rsidRDefault="00051F5F">
      <w:pPr>
        <w:rPr>
          <w:b/>
          <w:sz w:val="22"/>
          <w:szCs w:val="22"/>
        </w:rPr>
      </w:pPr>
    </w:p>
    <w:p w14:paraId="239CC231" w14:textId="4C3E8542" w:rsidR="00051F5F" w:rsidRDefault="00051F5F" w:rsidP="00051F5F">
      <w:pPr>
        <w:pStyle w:val="NoSpacing"/>
        <w:spacing w:after="240"/>
        <w:jc w:val="center"/>
        <w:rPr>
          <w:b/>
          <w:sz w:val="22"/>
          <w:szCs w:val="22"/>
        </w:rPr>
      </w:pPr>
      <w:r>
        <w:rPr>
          <w:b/>
          <w:sz w:val="22"/>
          <w:szCs w:val="22"/>
        </w:rPr>
        <w:t>UNITED STATES OF AMERICA</w:t>
      </w:r>
    </w:p>
    <w:p w14:paraId="4FD29828" w14:textId="77777777" w:rsidR="00051F5F" w:rsidRDefault="00051F5F" w:rsidP="00C87106">
      <w:pPr>
        <w:pStyle w:val="NoSpacing"/>
        <w:spacing w:after="240"/>
        <w:jc w:val="center"/>
        <w:rPr>
          <w:b/>
          <w:sz w:val="22"/>
          <w:szCs w:val="22"/>
        </w:rPr>
      </w:pPr>
      <w:r>
        <w:rPr>
          <w:b/>
          <w:sz w:val="22"/>
          <w:szCs w:val="22"/>
        </w:rPr>
        <w:t>DRAFT PROPOSAL FOR THE WORK OF THE CONFERENCE</w:t>
      </w:r>
    </w:p>
    <w:p w14:paraId="5D2425E0" w14:textId="77777777" w:rsidR="00051F5F" w:rsidRPr="007A373B" w:rsidRDefault="00051F5F" w:rsidP="00051F5F">
      <w:pPr>
        <w:pStyle w:val="NoSpacing"/>
        <w:rPr>
          <w:b/>
          <w:sz w:val="22"/>
          <w:szCs w:val="22"/>
        </w:rPr>
      </w:pPr>
    </w:p>
    <w:p w14:paraId="4ECDD911" w14:textId="77777777"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14:paraId="4A0D4115" w14:textId="77777777" w:rsidR="00384C1B" w:rsidRDefault="00384C1B"/>
    <w:p w14:paraId="7986AFA5" w14:textId="77777777" w:rsidR="00CC78CD" w:rsidRPr="00C8255F" w:rsidRDefault="00CC78CD" w:rsidP="00CC78CD">
      <w:pPr>
        <w:pStyle w:val="Heading1"/>
        <w:keepLines/>
        <w:spacing w:before="0" w:after="0"/>
        <w:rPr>
          <w:rFonts w:ascii="Times New Roman" w:hAnsi="Times New Roman"/>
          <w:sz w:val="22"/>
          <w:szCs w:val="22"/>
        </w:rPr>
      </w:pPr>
      <w:r w:rsidRPr="00C8255F">
        <w:rPr>
          <w:rFonts w:ascii="Times New Roman" w:hAnsi="Times New Roman"/>
          <w:sz w:val="22"/>
          <w:szCs w:val="22"/>
        </w:rPr>
        <w:t xml:space="preserve">BACKGROUND  </w:t>
      </w:r>
    </w:p>
    <w:p w14:paraId="3F0D5829" w14:textId="77777777" w:rsidR="00316FFF" w:rsidRDefault="00316FFF" w:rsidP="00316FFF">
      <w:pPr>
        <w:jc w:val="both"/>
        <w:rPr>
          <w:sz w:val="22"/>
          <w:szCs w:val="22"/>
        </w:rPr>
      </w:pPr>
    </w:p>
    <w:p w14:paraId="7DFBE340" w14:textId="7D8C009D" w:rsidR="00316FFF" w:rsidRPr="00E85490" w:rsidRDefault="00CE7AAF" w:rsidP="00316FFF">
      <w:pPr>
        <w:jc w:val="both"/>
        <w:rPr>
          <w:sz w:val="22"/>
          <w:szCs w:val="22"/>
        </w:rPr>
      </w:pPr>
      <w:r>
        <w:rPr>
          <w:sz w:val="22"/>
          <w:szCs w:val="22"/>
        </w:rPr>
        <w:t>No.</w:t>
      </w:r>
      <w:r w:rsidRPr="00E85490">
        <w:rPr>
          <w:sz w:val="22"/>
          <w:szCs w:val="22"/>
        </w:rPr>
        <w:t xml:space="preserve"> </w:t>
      </w:r>
      <w:r w:rsidR="00316FFF" w:rsidRPr="00E85490">
        <w:rPr>
          <w:sz w:val="22"/>
          <w:szCs w:val="22"/>
        </w:rPr>
        <w:t xml:space="preserve">1.66A of the ITU Radio Regulations define a high-altitude platform station (HAPS) as "a station on an object at an altitude of 20 to 50 km and at a specified, nominal, fixed point relative to the Earth". </w:t>
      </w:r>
      <w:r w:rsidR="00F32368">
        <w:rPr>
          <w:sz w:val="22"/>
          <w:szCs w:val="22"/>
        </w:rPr>
        <w:t xml:space="preserve"> </w:t>
      </w:r>
      <w:r w:rsidR="00316FFF" w:rsidRPr="00E85490">
        <w:rPr>
          <w:sz w:val="22"/>
          <w:szCs w:val="22"/>
        </w:rPr>
        <w:t xml:space="preserve">Agenda Item 1.14 was adopted by WRC-15 to consider, in accordance with Resolution 160 (WRC-15), regulatory actions that can facilitate deployment of HAPS for broadband </w:t>
      </w:r>
      <w:r>
        <w:rPr>
          <w:sz w:val="22"/>
          <w:szCs w:val="22"/>
        </w:rPr>
        <w:t>applications</w:t>
      </w:r>
      <w:r w:rsidR="00316FFF" w:rsidRPr="00E85490">
        <w:rPr>
          <w:sz w:val="22"/>
          <w:szCs w:val="22"/>
        </w:rPr>
        <w:t xml:space="preserve">. Resolution 160 resolves to invite ITU-R to study additional spectrum needs of HAPS, examining the suitability of existing HAPS </w:t>
      </w:r>
      <w:r w:rsidR="006D6280">
        <w:rPr>
          <w:sz w:val="22"/>
          <w:szCs w:val="22"/>
        </w:rPr>
        <w:t>designation</w:t>
      </w:r>
      <w:r w:rsidR="00316FFF" w:rsidRPr="00E85490">
        <w:rPr>
          <w:sz w:val="22"/>
          <w:szCs w:val="22"/>
        </w:rPr>
        <w:t xml:space="preserve">s and conducting sharing and compatibility studies for additional </w:t>
      </w:r>
      <w:r w:rsidR="006D6280">
        <w:rPr>
          <w:sz w:val="22"/>
          <w:szCs w:val="22"/>
        </w:rPr>
        <w:t>designation</w:t>
      </w:r>
      <w:r w:rsidR="00316FFF">
        <w:rPr>
          <w:sz w:val="22"/>
          <w:szCs w:val="22"/>
        </w:rPr>
        <w:t>s</w:t>
      </w:r>
      <w:r w:rsidR="00316FFF" w:rsidRPr="00E85490">
        <w:rPr>
          <w:sz w:val="22"/>
          <w:szCs w:val="22"/>
        </w:rPr>
        <w:t xml:space="preserve"> in existing fixed allocations in the 38-39.5 GHz band on a global basis and in 21.4-22 GHz and 24.25-27.5 GHz bands in Region 2 exclusively.</w:t>
      </w:r>
    </w:p>
    <w:p w14:paraId="4349FD98" w14:textId="77777777" w:rsidR="00316FFF" w:rsidRDefault="00316FFF" w:rsidP="00316FFF">
      <w:pPr>
        <w:jc w:val="both"/>
        <w:rPr>
          <w:sz w:val="22"/>
          <w:szCs w:val="22"/>
        </w:rPr>
      </w:pPr>
    </w:p>
    <w:p w14:paraId="08928710" w14:textId="77777777"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14:paraId="7854384A" w14:textId="77777777"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14:paraId="52007A06" w14:textId="7F008A4E" w:rsidR="00316FFF" w:rsidRPr="00E85490" w:rsidRDefault="00316FFF" w:rsidP="00316FFF">
      <w:pPr>
        <w:jc w:val="both"/>
        <w:rPr>
          <w:sz w:val="22"/>
          <w:szCs w:val="22"/>
        </w:rPr>
      </w:pPr>
      <w:r w:rsidRPr="00E85490">
        <w:rPr>
          <w:sz w:val="22"/>
          <w:szCs w:val="22"/>
        </w:rPr>
        <w:t>-</w:t>
      </w:r>
      <w:r w:rsidRPr="00E85490">
        <w:rPr>
          <w:sz w:val="22"/>
          <w:szCs w:val="22"/>
        </w:rPr>
        <w:tab/>
        <w:t xml:space="preserve">27.9-28.2 GHz </w:t>
      </w:r>
      <w:r w:rsidR="008E3B47">
        <w:rPr>
          <w:sz w:val="22"/>
          <w:szCs w:val="22"/>
        </w:rPr>
        <w:t xml:space="preserve">(HAPS-ground) </w:t>
      </w:r>
      <w:r w:rsidRPr="00E85490">
        <w:rPr>
          <w:sz w:val="22"/>
          <w:szCs w:val="22"/>
        </w:rPr>
        <w:t>and 31.0-31.3 GHz</w:t>
      </w:r>
      <w:r w:rsidR="008E3B47">
        <w:rPr>
          <w:sz w:val="22"/>
          <w:szCs w:val="22"/>
        </w:rPr>
        <w:t xml:space="preserve"> (ground-HAPS)</w:t>
      </w:r>
    </w:p>
    <w:p w14:paraId="77561DDB" w14:textId="77777777"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14:paraId="3DC4470E" w14:textId="77777777" w:rsidR="00316FFF" w:rsidRDefault="00316FFF" w:rsidP="00316FFF">
      <w:pPr>
        <w:jc w:val="both"/>
        <w:rPr>
          <w:sz w:val="22"/>
          <w:szCs w:val="22"/>
        </w:rPr>
      </w:pPr>
    </w:p>
    <w:p w14:paraId="2DE6BE87" w14:textId="08A5D7A8"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w:t>
      </w:r>
      <w:r w:rsidR="006D6280">
        <w:rPr>
          <w:sz w:val="22"/>
          <w:szCs w:val="22"/>
        </w:rPr>
        <w:t>designation</w:t>
      </w:r>
      <w:r w:rsidR="006D6280" w:rsidRPr="00E85490">
        <w:rPr>
          <w:sz w:val="22"/>
          <w:szCs w:val="22"/>
        </w:rPr>
        <w:t xml:space="preserve">s </w:t>
      </w:r>
      <w:r w:rsidRPr="00E85490">
        <w:rPr>
          <w:sz w:val="22"/>
          <w:szCs w:val="22"/>
        </w:rPr>
        <w:t xml:space="preserve">due to either geographical restrictions or technical limitations which impairs their operation. </w:t>
      </w:r>
      <w:r w:rsidR="00957857">
        <w:rPr>
          <w:sz w:val="22"/>
          <w:szCs w:val="22"/>
        </w:rPr>
        <w:t xml:space="preserve"> </w:t>
      </w:r>
      <w:r w:rsidRPr="00E85490">
        <w:rPr>
          <w:sz w:val="22"/>
          <w:szCs w:val="22"/>
        </w:rPr>
        <w:t xml:space="preserve">The global </w:t>
      </w:r>
      <w:r w:rsidR="006D6280">
        <w:rPr>
          <w:sz w:val="22"/>
          <w:szCs w:val="22"/>
        </w:rPr>
        <w:t>designation</w:t>
      </w:r>
      <w:r w:rsidR="002552F9">
        <w:rPr>
          <w:sz w:val="22"/>
          <w:szCs w:val="22"/>
        </w:rPr>
        <w:t xml:space="preserve">s </w:t>
      </w:r>
      <w:r w:rsidRPr="00E85490">
        <w:rPr>
          <w:sz w:val="22"/>
          <w:szCs w:val="22"/>
        </w:rPr>
        <w:t xml:space="preserve">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r w:rsidR="00CE7AAF">
        <w:rPr>
          <w:sz w:val="22"/>
          <w:szCs w:val="22"/>
        </w:rPr>
        <w:t xml:space="preserve"> The</w:t>
      </w:r>
      <w:r>
        <w:rPr>
          <w:sz w:val="22"/>
          <w:szCs w:val="22"/>
        </w:rPr>
        <w:t xml:space="preserve"> </w:t>
      </w:r>
      <w:r w:rsidRPr="00132E74">
        <w:rPr>
          <w:sz w:val="22"/>
        </w:rPr>
        <w:t xml:space="preserve">ITU-R developed a Preliminary New Draft Recommendation (PDNR) assessing spectrum needs for broadband HAPS at an approximate 4 GHz aggregate capacity. </w:t>
      </w:r>
      <w:r w:rsidR="00957857">
        <w:rPr>
          <w:sz w:val="22"/>
        </w:rPr>
        <w:t xml:space="preserve">  </w:t>
      </w:r>
      <w:r w:rsidR="00957857">
        <w:rPr>
          <w:sz w:val="22"/>
          <w:szCs w:val="22"/>
        </w:rPr>
        <w:t xml:space="preserve">The following proposals encourage the designation of </w:t>
      </w:r>
      <w:r w:rsidR="002552F9">
        <w:rPr>
          <w:sz w:val="22"/>
          <w:szCs w:val="22"/>
        </w:rPr>
        <w:t xml:space="preserve">HAPS in the </w:t>
      </w:r>
      <w:r w:rsidR="00957857">
        <w:rPr>
          <w:sz w:val="22"/>
          <w:szCs w:val="22"/>
        </w:rPr>
        <w:t>fixed service allocations on a co-primary basis to facilitate investment in and</w:t>
      </w:r>
      <w:r w:rsidR="002552F9">
        <w:rPr>
          <w:sz w:val="22"/>
          <w:szCs w:val="22"/>
        </w:rPr>
        <w:t xml:space="preserve"> </w:t>
      </w:r>
      <w:r w:rsidR="00957857">
        <w:rPr>
          <w:sz w:val="22"/>
          <w:szCs w:val="22"/>
        </w:rPr>
        <w:t>deployment of HAPS</w:t>
      </w:r>
      <w:r w:rsidR="002552F9">
        <w:rPr>
          <w:sz w:val="22"/>
          <w:szCs w:val="22"/>
        </w:rPr>
        <w:t>, while ensuring protection to systems of other services allocated in the band as well as not providing priority to HAPS over other uses within the services allocated on a primary basis.</w:t>
      </w:r>
      <w:r w:rsidR="00957857">
        <w:rPr>
          <w:sz w:val="22"/>
          <w:szCs w:val="22"/>
        </w:rPr>
        <w:t xml:space="preserve">  </w:t>
      </w:r>
    </w:p>
    <w:p w14:paraId="0827FDBD" w14:textId="77777777" w:rsidR="00316FFF" w:rsidRPr="00E85490" w:rsidRDefault="00316FFF" w:rsidP="00316FFF">
      <w:pPr>
        <w:jc w:val="both"/>
        <w:rPr>
          <w:sz w:val="22"/>
          <w:szCs w:val="22"/>
        </w:rPr>
      </w:pPr>
    </w:p>
    <w:p w14:paraId="013DF416" w14:textId="77777777" w:rsidR="00316FFF" w:rsidRDefault="00316FFF" w:rsidP="00316FFF">
      <w:pPr>
        <w:jc w:val="both"/>
        <w:rPr>
          <w:sz w:val="22"/>
          <w:szCs w:val="22"/>
          <w:highlight w:val="green"/>
        </w:rPr>
      </w:pPr>
    </w:p>
    <w:p w14:paraId="40C99ADA" w14:textId="3B07D0E8" w:rsidR="00316FFF" w:rsidRPr="00CE7AAF" w:rsidRDefault="00316FFF" w:rsidP="00316FFF">
      <w:pPr>
        <w:jc w:val="both"/>
        <w:rPr>
          <w:b/>
          <w:i/>
          <w:sz w:val="22"/>
          <w:szCs w:val="22"/>
        </w:rPr>
      </w:pPr>
      <w:r w:rsidRPr="00E719F7">
        <w:rPr>
          <w:b/>
          <w:sz w:val="22"/>
          <w:szCs w:val="22"/>
        </w:rPr>
        <w:t>BROADBAND HAPS</w:t>
      </w:r>
      <w:r w:rsidR="00CE7AAF">
        <w:rPr>
          <w:b/>
          <w:sz w:val="22"/>
          <w:szCs w:val="22"/>
        </w:rPr>
        <w:t xml:space="preserve"> APPLICATIONS</w:t>
      </w:r>
      <w:r>
        <w:rPr>
          <w:b/>
          <w:sz w:val="22"/>
          <w:szCs w:val="22"/>
        </w:rPr>
        <w:t xml:space="preserve"> </w:t>
      </w:r>
    </w:p>
    <w:p w14:paraId="11467324" w14:textId="77777777" w:rsidR="00316FFF" w:rsidRDefault="00316FFF" w:rsidP="00316FFF">
      <w:pPr>
        <w:jc w:val="both"/>
        <w:rPr>
          <w:sz w:val="22"/>
          <w:szCs w:val="22"/>
        </w:rPr>
      </w:pPr>
    </w:p>
    <w:p w14:paraId="56BBF821" w14:textId="77777777" w:rsidR="00316FFF" w:rsidRPr="00AD7218" w:rsidRDefault="00316FFF" w:rsidP="00316FFF">
      <w:pPr>
        <w:jc w:val="both"/>
        <w:rPr>
          <w:b/>
          <w:sz w:val="22"/>
          <w:szCs w:val="22"/>
        </w:rPr>
      </w:pPr>
      <w:r w:rsidRPr="00AD7218">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w:t>
      </w:r>
      <w:r w:rsidRPr="00AD7218">
        <w:rPr>
          <w:sz w:val="22"/>
          <w:szCs w:val="22"/>
        </w:rPr>
        <w:lastRenderedPageBreak/>
        <w:t>suited to complementing terrestrial networks by providing backhaul. A number of advantages of the new generation of HAPS are foreseen:</w:t>
      </w:r>
    </w:p>
    <w:p w14:paraId="042AF1D8" w14:textId="77777777" w:rsidR="00316FFF" w:rsidRPr="00AD7218" w:rsidRDefault="00316FFF" w:rsidP="00316FFF">
      <w:pPr>
        <w:jc w:val="both"/>
        <w:rPr>
          <w:sz w:val="22"/>
          <w:szCs w:val="22"/>
        </w:rPr>
      </w:pPr>
    </w:p>
    <w:p w14:paraId="7E8C9580" w14:textId="35E628A7" w:rsidR="00316FFF" w:rsidRPr="00AD7218" w:rsidRDefault="00316FFF" w:rsidP="00316FFF">
      <w:pPr>
        <w:numPr>
          <w:ilvl w:val="0"/>
          <w:numId w:val="5"/>
        </w:numPr>
        <w:jc w:val="both"/>
        <w:rPr>
          <w:sz w:val="22"/>
          <w:szCs w:val="22"/>
          <w:lang w:val="en-GB"/>
        </w:rPr>
      </w:pPr>
      <w:r w:rsidRPr="00AD7218">
        <w:rPr>
          <w:b/>
          <w:bCs/>
          <w:sz w:val="22"/>
          <w:szCs w:val="22"/>
          <w:lang w:val="en-GB"/>
        </w:rPr>
        <w:t>Wide-area coverage:</w:t>
      </w:r>
      <w:r w:rsidRPr="00AD7218">
        <w:rPr>
          <w:sz w:val="22"/>
          <w:szCs w:val="22"/>
          <w:lang w:val="en-GB"/>
        </w:rPr>
        <w:t xml:space="preserve"> A single </w:t>
      </w:r>
      <w:r w:rsidR="00CE7AAF">
        <w:rPr>
          <w:sz w:val="22"/>
          <w:szCs w:val="22"/>
          <w:lang w:val="en-GB"/>
        </w:rPr>
        <w:t>platform</w:t>
      </w:r>
      <w:r w:rsidR="00CE7AAF" w:rsidRPr="00AD7218">
        <w:rPr>
          <w:sz w:val="22"/>
          <w:szCs w:val="22"/>
          <w:lang w:val="en-GB"/>
        </w:rPr>
        <w:t xml:space="preserve"> </w:t>
      </w:r>
      <w:r w:rsidRPr="00AD7218">
        <w:rPr>
          <w:sz w:val="22"/>
          <w:szCs w:val="22"/>
          <w:lang w:val="en-GB"/>
        </w:rPr>
        <w:t xml:space="preserve">will be able to serve footprints larger than 100 km in diameter, and recent technological advances in the development of optical inter-HAPS links now allow the deployment of multiple linked HAPS, in fleets that can cover whole nations. </w:t>
      </w:r>
    </w:p>
    <w:p w14:paraId="72504BE1" w14:textId="59B25660"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operating </w:t>
      </w:r>
      <w:r w:rsidR="00CE7AAF">
        <w:rPr>
          <w:sz w:val="22"/>
          <w:szCs w:val="22"/>
          <w:lang w:val="en-GB"/>
        </w:rPr>
        <w:t>stratospheric</w:t>
      </w:r>
      <w:r w:rsidR="00CE7AAF" w:rsidRPr="00AD7218">
        <w:rPr>
          <w:sz w:val="22"/>
          <w:szCs w:val="22"/>
          <w:lang w:val="en-GB"/>
        </w:rPr>
        <w:t xml:space="preserve"> </w:t>
      </w:r>
      <w:r>
        <w:rPr>
          <w:sz w:val="22"/>
          <w:szCs w:val="22"/>
          <w:lang w:val="en-GB"/>
        </w:rPr>
        <w:t>platforms</w:t>
      </w:r>
      <w:r w:rsidRPr="00AD7218">
        <w:rPr>
          <w:sz w:val="22"/>
          <w:szCs w:val="22"/>
          <w:lang w:val="en-GB"/>
        </w:rPr>
        <w:t xml:space="preserve"> is projected to be significantly lower than other connectivity solutions in many areas, while mass production of the aircraft will significantly lower upfront capital expenditure for deployment.</w:t>
      </w:r>
    </w:p>
    <w:p w14:paraId="0D7BE4A9" w14:textId="77777777"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14:paraId="64FFECDA"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relatively simple to return solar </w:t>
      </w:r>
      <w:r>
        <w:rPr>
          <w:sz w:val="22"/>
          <w:szCs w:val="22"/>
          <w:lang w:val="en-GB"/>
        </w:rPr>
        <w:t>platforms</w:t>
      </w:r>
      <w:r w:rsidRPr="00AD7218">
        <w:rPr>
          <w:sz w:val="22"/>
          <w:szCs w:val="22"/>
          <w:lang w:val="en-GB"/>
        </w:rPr>
        <w:t xml:space="preserve"> to the ground for maintenance or payload reconfiguration.</w:t>
      </w:r>
    </w:p>
    <w:p w14:paraId="492E4FA5"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that use the architecture of solar </w:t>
      </w:r>
      <w:r>
        <w:rPr>
          <w:sz w:val="22"/>
          <w:szCs w:val="22"/>
          <w:lang w:val="en-GB"/>
        </w:rPr>
        <w:t>platforms</w:t>
      </w:r>
      <w:r w:rsidRPr="00AD7218">
        <w:rPr>
          <w:sz w:val="22"/>
          <w:szCs w:val="22"/>
          <w:lang w:val="en-GB"/>
        </w:rPr>
        <w:t xml:space="preserve"> can also provide connectivity where it is impossible to deploy terrestrial infrastructure: remote sites on land or sea.</w:t>
      </w:r>
    </w:p>
    <w:p w14:paraId="10B24EBA" w14:textId="77777777"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power for long periods, connecting people with almost no environmental impact.  </w:t>
      </w:r>
    </w:p>
    <w:p w14:paraId="2382EA9F" w14:textId="77777777" w:rsidR="00316FFF" w:rsidRPr="00BA4A8A" w:rsidRDefault="00316FFF" w:rsidP="00316FFF">
      <w:pPr>
        <w:jc w:val="both"/>
        <w:rPr>
          <w:sz w:val="22"/>
          <w:szCs w:val="22"/>
        </w:rPr>
      </w:pPr>
    </w:p>
    <w:p w14:paraId="706FA050" w14:textId="29A87432" w:rsidR="00316FFF" w:rsidRDefault="00316FFF" w:rsidP="00316FFF">
      <w:pPr>
        <w:jc w:val="both"/>
        <w:rPr>
          <w:sz w:val="22"/>
          <w:szCs w:val="22"/>
        </w:rPr>
      </w:pPr>
      <w:r w:rsidRPr="00BA4A8A">
        <w:rPr>
          <w:sz w:val="22"/>
          <w:szCs w:val="22"/>
        </w:rPr>
        <w:t xml:space="preserve">Spectrum harmonization and utilization is facilitated by common worldwide </w:t>
      </w:r>
      <w:r w:rsidR="006D6280">
        <w:rPr>
          <w:sz w:val="22"/>
          <w:szCs w:val="22"/>
        </w:rPr>
        <w:t>designation</w:t>
      </w:r>
      <w:r w:rsidRPr="00BA4A8A">
        <w:rPr>
          <w:sz w:val="22"/>
          <w:szCs w:val="22"/>
        </w:rPr>
        <w:t xml:space="preserve">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1CAFCFFD" w14:textId="77777777" w:rsidR="00316FFF" w:rsidRPr="007D6627" w:rsidRDefault="00316FFF" w:rsidP="00316FFF">
      <w:pPr>
        <w:jc w:val="both"/>
        <w:outlineLvl w:val="0"/>
        <w:rPr>
          <w:b/>
          <w:sz w:val="22"/>
          <w:szCs w:val="22"/>
        </w:rPr>
      </w:pPr>
    </w:p>
    <w:p w14:paraId="1FCAD5EF" w14:textId="77777777" w:rsidR="00CF3DF2" w:rsidRDefault="00316FFF" w:rsidP="00675D6C">
      <w:pPr>
        <w:rPr>
          <w:rStyle w:val="ECCParagraph"/>
          <w:rFonts w:ascii="Times New Roman" w:hAnsi="Times New Roman" w:cs="Times New Roman"/>
          <w:sz w:val="22"/>
        </w:rPr>
      </w:pPr>
      <w:r w:rsidRPr="007D6627">
        <w:rPr>
          <w:rStyle w:val="ECCParagraph"/>
          <w:rFonts w:ascii="Times New Roman" w:hAnsi="Times New Roman" w:cs="Times New Roman"/>
          <w:sz w:val="22"/>
          <w:szCs w:val="22"/>
        </w:rPr>
        <w:t xml:space="preserve">Broadband HAPS </w:t>
      </w:r>
      <w:r w:rsidR="00515163">
        <w:rPr>
          <w:rStyle w:val="ECCParagraph"/>
          <w:rFonts w:ascii="Times New Roman" w:hAnsi="Times New Roman" w:cs="Times New Roman"/>
          <w:sz w:val="22"/>
          <w:szCs w:val="22"/>
        </w:rPr>
        <w:t xml:space="preserve">can also be used for: </w:t>
      </w:r>
    </w:p>
    <w:p w14:paraId="5122DD83" w14:textId="05F6EE00" w:rsidR="00316FFF" w:rsidRPr="007D6627" w:rsidRDefault="00316FFF" w:rsidP="00675D6C">
      <w:pPr>
        <w:pStyle w:val="ListParagraph"/>
        <w:rPr>
          <w:rStyle w:val="ECCParagraph"/>
          <w:rFonts w:ascii="Times New Roman" w:hAnsi="Times New Roman" w:cs="Times New Roman"/>
          <w:sz w:val="22"/>
        </w:rPr>
      </w:pPr>
    </w:p>
    <w:p w14:paraId="4198D48A" w14:textId="77777777" w:rsidR="00CF3DF2" w:rsidRDefault="00CF3DF2"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Pr>
          <w:rStyle w:val="ECCParagraph"/>
          <w:rFonts w:ascii="Times New Roman" w:hAnsi="Times New Roman" w:cs="Times New Roman"/>
          <w:sz w:val="22"/>
        </w:rPr>
        <w:t>Response to natural disasters.</w:t>
      </w:r>
    </w:p>
    <w:p w14:paraId="1F1E85D4"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Fire detection, monitoring, and firefighting. </w:t>
      </w:r>
    </w:p>
    <w:p w14:paraId="7100EBBB" w14:textId="6D15378F"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Law enforcement with communication needs across</w:t>
      </w:r>
      <w:r w:rsidR="009F216D">
        <w:rPr>
          <w:rStyle w:val="ECCParagraph"/>
          <w:rFonts w:ascii="Times New Roman" w:hAnsi="Times New Roman" w:cs="Times New Roman"/>
          <w:sz w:val="22"/>
        </w:rPr>
        <w:t xml:space="preserve"> </w:t>
      </w:r>
      <w:r w:rsidRPr="007D6627">
        <w:rPr>
          <w:rStyle w:val="ECCParagraph"/>
          <w:rFonts w:ascii="Times New Roman" w:hAnsi="Times New Roman" w:cs="Times New Roman"/>
          <w:sz w:val="22"/>
        </w:rPr>
        <w:t>local actors and regional headquarters.</w:t>
      </w:r>
    </w:p>
    <w:p w14:paraId="4B605D58"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Resource exploration missions for communication between exploration teams and regional home base.</w:t>
      </w:r>
    </w:p>
    <w:p w14:paraId="4AE9CEE9" w14:textId="77777777" w:rsidR="00316FFF" w:rsidRPr="00F32368" w:rsidRDefault="00316FFF" w:rsidP="00316FFF">
      <w:pPr>
        <w:jc w:val="both"/>
        <w:rPr>
          <w:sz w:val="22"/>
          <w:szCs w:val="22"/>
          <w:lang w:val="en-GB"/>
        </w:rPr>
      </w:pPr>
    </w:p>
    <w:p w14:paraId="06B3A79A" w14:textId="77777777" w:rsidR="00316FFF" w:rsidRDefault="00316FFF" w:rsidP="00316FFF">
      <w:pPr>
        <w:jc w:val="both"/>
        <w:rPr>
          <w:b/>
          <w:sz w:val="22"/>
          <w:szCs w:val="22"/>
          <w:lang w:val="en-GB"/>
        </w:rPr>
      </w:pPr>
    </w:p>
    <w:p w14:paraId="35316216" w14:textId="77777777" w:rsidR="00316FFF" w:rsidRPr="004D6CD9" w:rsidRDefault="00316FFF" w:rsidP="00316FFF">
      <w:pPr>
        <w:jc w:val="both"/>
        <w:rPr>
          <w:b/>
          <w:sz w:val="22"/>
          <w:szCs w:val="22"/>
          <w:lang w:val="en-GB"/>
        </w:rPr>
      </w:pPr>
      <w:r w:rsidRPr="004D6CD9">
        <w:rPr>
          <w:b/>
          <w:sz w:val="22"/>
          <w:szCs w:val="22"/>
          <w:lang w:val="en-GB"/>
        </w:rPr>
        <w:t>SHARING STUDIES</w:t>
      </w:r>
    </w:p>
    <w:p w14:paraId="428CC719" w14:textId="77777777" w:rsidR="00316FFF" w:rsidRDefault="00316FFF" w:rsidP="00316FFF">
      <w:pPr>
        <w:jc w:val="both"/>
        <w:rPr>
          <w:sz w:val="22"/>
          <w:szCs w:val="22"/>
          <w:lang w:val="en-GB"/>
        </w:rPr>
      </w:pPr>
    </w:p>
    <w:p w14:paraId="3D0F531F" w14:textId="77777777" w:rsidR="00316FFF" w:rsidRPr="00E719F7" w:rsidRDefault="00316FFF" w:rsidP="00316FFF">
      <w:pPr>
        <w:jc w:val="both"/>
        <w:rPr>
          <w:sz w:val="24"/>
          <w:szCs w:val="24"/>
          <w:lang w:eastAsia="pt-BR"/>
        </w:rPr>
      </w:pPr>
      <w:r w:rsidRPr="00E719F7">
        <w:rPr>
          <w:color w:val="000000"/>
          <w:sz w:val="22"/>
          <w:szCs w:val="22"/>
          <w:shd w:val="clear" w:color="auto" w:fill="FFFFFF"/>
          <w:lang w:eastAsia="pt-BR"/>
        </w:rPr>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14:paraId="49F05A9B" w14:textId="77777777" w:rsidR="00316FFF" w:rsidRDefault="00316FFF" w:rsidP="00316FFF">
      <w:pPr>
        <w:jc w:val="both"/>
        <w:rPr>
          <w:sz w:val="22"/>
          <w:szCs w:val="22"/>
          <w:lang w:eastAsia="zh-CN"/>
        </w:rPr>
      </w:pPr>
    </w:p>
    <w:p w14:paraId="24D0CEB1" w14:textId="58E68299" w:rsidR="00316FFF" w:rsidRPr="002C7B76" w:rsidRDefault="001073FF" w:rsidP="00316FFF">
      <w:pPr>
        <w:jc w:val="both"/>
        <w:rPr>
          <w:sz w:val="22"/>
          <w:szCs w:val="22"/>
          <w:lang w:eastAsia="zh-CN"/>
        </w:rPr>
      </w:pPr>
      <w:r>
        <w:rPr>
          <w:sz w:val="22"/>
          <w:szCs w:val="22"/>
          <w:lang w:eastAsia="zh-CN"/>
        </w:rPr>
        <w:t>A</w:t>
      </w:r>
      <w:r w:rsidR="002552F9">
        <w:rPr>
          <w:sz w:val="22"/>
          <w:szCs w:val="22"/>
          <w:lang w:eastAsia="zh-CN"/>
        </w:rPr>
        <w:t xml:space="preserve"> </w:t>
      </w:r>
      <w:r w:rsidR="00316FFF" w:rsidRPr="00F869A2">
        <w:rPr>
          <w:sz w:val="22"/>
          <w:szCs w:val="22"/>
          <w:lang w:eastAsia="zh-CN"/>
        </w:rPr>
        <w:t>power-flux density (PFD)</w:t>
      </w:r>
      <w:r>
        <w:rPr>
          <w:sz w:val="22"/>
          <w:szCs w:val="22"/>
          <w:lang w:eastAsia="zh-CN"/>
        </w:rPr>
        <w:t xml:space="preserve"> </w:t>
      </w:r>
      <w:r w:rsidR="002552F9">
        <w:rPr>
          <w:sz w:val="22"/>
          <w:szCs w:val="22"/>
          <w:lang w:eastAsia="zh-CN"/>
        </w:rPr>
        <w:t xml:space="preserve">threshold </w:t>
      </w:r>
      <w:r>
        <w:rPr>
          <w:sz w:val="22"/>
          <w:szCs w:val="22"/>
          <w:lang w:eastAsia="zh-CN"/>
        </w:rPr>
        <w:t xml:space="preserve">would be used to </w:t>
      </w:r>
      <w:r w:rsidR="00316FFF" w:rsidRPr="00F869A2">
        <w:rPr>
          <w:sz w:val="22"/>
          <w:szCs w:val="22"/>
          <w:lang w:eastAsia="zh-CN"/>
        </w:rPr>
        <w:t>ensure the protection of the fixed and mobile services from downlink emissions by HAPS platforms (HAPS-to-ground)</w:t>
      </w:r>
      <w:r>
        <w:rPr>
          <w:sz w:val="22"/>
          <w:szCs w:val="22"/>
          <w:lang w:eastAsia="zh-CN"/>
        </w:rPr>
        <w:t>, which if exceeded would require coordination with neighboring administrations and their explicit agreement</w:t>
      </w:r>
      <w:r w:rsidR="00316FFF" w:rsidRPr="00F869A2">
        <w:rPr>
          <w:sz w:val="22"/>
          <w:szCs w:val="22"/>
          <w:lang w:eastAsia="zh-CN"/>
        </w:rPr>
        <w:t xml:space="preserve">. This PFD ensures that the signal level produced by HAPS systems at the location of fixed and mobile service stations will not cause interference. Protection from uplink emissions by HAPS ground stations </w:t>
      </w:r>
      <w:r w:rsidR="002552F9">
        <w:rPr>
          <w:sz w:val="22"/>
          <w:szCs w:val="22"/>
          <w:lang w:eastAsia="zh-CN"/>
        </w:rPr>
        <w:t xml:space="preserve">with other stations of the fixed service or mobile service </w:t>
      </w:r>
      <w:r w:rsidR="00316FFF" w:rsidRPr="00F869A2">
        <w:rPr>
          <w:sz w:val="22"/>
          <w:szCs w:val="22"/>
          <w:lang w:eastAsia="zh-CN"/>
        </w:rPr>
        <w:t xml:space="preserve">could be ensured through coordination at </w:t>
      </w:r>
      <w:r w:rsidR="002552F9">
        <w:rPr>
          <w:sz w:val="22"/>
          <w:szCs w:val="22"/>
          <w:lang w:eastAsia="zh-CN"/>
        </w:rPr>
        <w:t xml:space="preserve">the </w:t>
      </w:r>
      <w:r w:rsidR="00316FFF" w:rsidRPr="00F869A2">
        <w:rPr>
          <w:sz w:val="22"/>
          <w:szCs w:val="22"/>
          <w:lang w:eastAsia="zh-CN"/>
        </w:rPr>
        <w:t>national level, based on the relatively short separation distances (and other mitigation techniques) provided by the studies.</w:t>
      </w:r>
      <w:r w:rsidR="00316FFF" w:rsidRPr="002C7B76">
        <w:rPr>
          <w:sz w:val="22"/>
          <w:szCs w:val="22"/>
          <w:lang w:eastAsia="zh-CN"/>
        </w:rPr>
        <w:t xml:space="preserve">  </w:t>
      </w:r>
    </w:p>
    <w:p w14:paraId="799622BB" w14:textId="77777777" w:rsidR="00316FFF" w:rsidRDefault="00316FFF" w:rsidP="00316FFF">
      <w:pPr>
        <w:jc w:val="both"/>
        <w:rPr>
          <w:sz w:val="22"/>
          <w:szCs w:val="22"/>
          <w:lang w:eastAsia="zh-CN"/>
        </w:rPr>
      </w:pPr>
    </w:p>
    <w:p w14:paraId="0FBF5640" w14:textId="3FBEDC5B" w:rsidR="00316FFF" w:rsidRDefault="00316FFF" w:rsidP="00316FFF">
      <w:pPr>
        <w:jc w:val="both"/>
        <w:rPr>
          <w:sz w:val="22"/>
          <w:szCs w:val="22"/>
          <w:lang w:eastAsia="zh-CN"/>
        </w:rPr>
      </w:pPr>
      <w:r w:rsidRPr="0008356B">
        <w:rPr>
          <w:sz w:val="22"/>
          <w:szCs w:val="22"/>
          <w:lang w:eastAsia="zh-CN"/>
        </w:rPr>
        <w:lastRenderedPageBreak/>
        <w:t xml:space="preserve">The protection of FSS satellite networks on a co-channel basis appears to be </w:t>
      </w:r>
      <w:r>
        <w:rPr>
          <w:sz w:val="22"/>
          <w:szCs w:val="22"/>
          <w:lang w:eastAsia="zh-CN"/>
        </w:rPr>
        <w:t>feasible</w:t>
      </w:r>
      <w:r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suggest that satellite stations can be protected from HAPS-to-ground emissions, while relatively short separation distances can be used to protect Earth stations from ground-to-HAPS emissions through station coordination </w:t>
      </w:r>
      <w:r>
        <w:rPr>
          <w:sz w:val="22"/>
          <w:szCs w:val="22"/>
          <w:lang w:eastAsia="zh-CN"/>
        </w:rPr>
        <w:t xml:space="preserve">amongst administrations or usual link planning procedures used </w:t>
      </w:r>
      <w:r w:rsidRPr="0008356B">
        <w:rPr>
          <w:sz w:val="22"/>
          <w:szCs w:val="22"/>
          <w:lang w:eastAsia="zh-CN"/>
        </w:rPr>
        <w:t xml:space="preserve">at a national level. </w:t>
      </w:r>
      <w:proofErr w:type="gramStart"/>
      <w:r w:rsidRPr="0008356B">
        <w:rPr>
          <w:sz w:val="22"/>
          <w:szCs w:val="22"/>
          <w:lang w:eastAsia="zh-CN"/>
        </w:rPr>
        <w:t xml:space="preserve">In </w:t>
      </w:r>
      <w:r w:rsidR="002552F9">
        <w:rPr>
          <w:sz w:val="22"/>
          <w:szCs w:val="22"/>
          <w:lang w:eastAsia="zh-CN"/>
        </w:rPr>
        <w:t xml:space="preserve"> the</w:t>
      </w:r>
      <w:proofErr w:type="gramEnd"/>
      <w:r w:rsidRPr="0008356B">
        <w:rPr>
          <w:sz w:val="22"/>
          <w:szCs w:val="22"/>
          <w:lang w:eastAsia="zh-CN"/>
        </w:rPr>
        <w:t xml:space="preserve"> case of national level coordination, th</w:t>
      </w:r>
      <w:r w:rsidR="00F32368">
        <w:rPr>
          <w:sz w:val="22"/>
          <w:szCs w:val="22"/>
          <w:lang w:eastAsia="zh-CN"/>
        </w:rPr>
        <w:t xml:space="preserve">e use of mitigation techniques </w:t>
      </w:r>
      <w:r w:rsidRPr="0008356B">
        <w:rPr>
          <w:sz w:val="22"/>
          <w:szCs w:val="22"/>
          <w:lang w:eastAsia="zh-CN"/>
        </w:rPr>
        <w:t xml:space="preserve">and/or geographical separation could be used to enable deployments by either service. </w:t>
      </w:r>
    </w:p>
    <w:p w14:paraId="3A5C8189" w14:textId="77777777" w:rsidR="00316FFF" w:rsidRDefault="00316FFF" w:rsidP="00316FFF">
      <w:pPr>
        <w:jc w:val="both"/>
        <w:rPr>
          <w:sz w:val="22"/>
          <w:szCs w:val="22"/>
          <w:lang w:eastAsia="zh-CN"/>
        </w:rPr>
      </w:pPr>
    </w:p>
    <w:p w14:paraId="09E225A9" w14:textId="79C26524" w:rsidR="00316FFF" w:rsidRDefault="00316FFF" w:rsidP="00316FFF">
      <w:pPr>
        <w:jc w:val="both"/>
        <w:rPr>
          <w:sz w:val="22"/>
          <w:szCs w:val="22"/>
          <w:lang w:eastAsia="zh-CN"/>
        </w:rPr>
      </w:pPr>
      <w:r w:rsidRPr="0008356B">
        <w:rPr>
          <w:sz w:val="22"/>
          <w:szCs w:val="22"/>
          <w:lang w:eastAsia="zh-CN"/>
        </w:rPr>
        <w:t>For the protection of scien</w:t>
      </w:r>
      <w:r w:rsidRPr="00F32368">
        <w:rPr>
          <w:sz w:val="22"/>
          <w:szCs w:val="22"/>
          <w:lang w:eastAsia="zh-CN"/>
        </w:rPr>
        <w:t>ce</w:t>
      </w:r>
      <w:r w:rsidRPr="0008356B">
        <w:rPr>
          <w:sz w:val="22"/>
          <w:szCs w:val="22"/>
          <w:lang w:eastAsia="zh-CN"/>
        </w:rPr>
        <w:t xml:space="preserve"> services (EESS, SRS, RAS), radiated power limits and coordination </w:t>
      </w:r>
      <w:r>
        <w:rPr>
          <w:sz w:val="22"/>
          <w:szCs w:val="22"/>
          <w:lang w:eastAsia="zh-CN"/>
        </w:rPr>
        <w:t>amongst administrations</w:t>
      </w:r>
      <w:r w:rsidRPr="0008356B">
        <w:rPr>
          <w:sz w:val="22"/>
          <w:szCs w:val="22"/>
          <w:lang w:eastAsia="zh-CN"/>
        </w:rPr>
        <w:t xml:space="preserve"> could be used to ensure the protection of these services. </w:t>
      </w:r>
      <w:r w:rsidR="000C3FA9">
        <w:rPr>
          <w:sz w:val="22"/>
          <w:szCs w:val="22"/>
          <w:lang w:eastAsia="zh-CN"/>
        </w:rPr>
        <w:t xml:space="preserve"> The receiving earth station for EESS and SRS can be protected through coordination.  </w:t>
      </w:r>
      <w:r w:rsidRPr="0008356B">
        <w:rPr>
          <w:sz w:val="22"/>
          <w:szCs w:val="22"/>
          <w:lang w:eastAsia="zh-CN"/>
        </w:rPr>
        <w:t>In the case of scien</w:t>
      </w:r>
      <w:r>
        <w:rPr>
          <w:sz w:val="22"/>
          <w:szCs w:val="22"/>
          <w:lang w:eastAsia="zh-CN"/>
        </w:rPr>
        <w:t>ce</w:t>
      </w:r>
      <w:r w:rsidRPr="0008356B">
        <w:rPr>
          <w:sz w:val="22"/>
          <w:szCs w:val="22"/>
          <w:lang w:eastAsia="zh-CN"/>
        </w:rPr>
        <w:t xml:space="preserve"> services operating in adjacent bands to HAPS, specific limits on out-of-band emissions for both HAPS platforms and ground stations can be used to ensure their protection. </w:t>
      </w:r>
    </w:p>
    <w:p w14:paraId="43CB8369" w14:textId="64161E21" w:rsidR="00316FFF" w:rsidRDefault="00316FFF" w:rsidP="00316FFF">
      <w:pPr>
        <w:jc w:val="both"/>
        <w:rPr>
          <w:ins w:id="0" w:author="Rev. 2 Author" w:date="2018-09-14T13:29:00Z"/>
        </w:rPr>
      </w:pPr>
    </w:p>
    <w:p w14:paraId="3F8EC9F4" w14:textId="63E67A0B" w:rsidR="00855998" w:rsidRDefault="00855998">
      <w:ins w:id="1" w:author="Rev. 2 Author" w:date="2018-09-14T13:29:00Z">
        <w:r>
          <w:br w:type="page"/>
        </w:r>
      </w:ins>
    </w:p>
    <w:p w14:paraId="1BE4E11F" w14:textId="77777777" w:rsidR="00855998" w:rsidRDefault="00855998" w:rsidP="00316FFF">
      <w:pPr>
        <w:jc w:val="both"/>
      </w:pPr>
    </w:p>
    <w:p w14:paraId="4EA37791" w14:textId="77777777" w:rsidR="00CA6670" w:rsidRDefault="00CA6670" w:rsidP="00CC78CD">
      <w:pPr>
        <w:jc w:val="both"/>
        <w:rPr>
          <w:sz w:val="22"/>
          <w:szCs w:val="22"/>
        </w:rPr>
      </w:pPr>
    </w:p>
    <w:p w14:paraId="31ECF67C" w14:textId="0CFC5ED0" w:rsidR="007943E9" w:rsidRPr="00675D6C" w:rsidRDefault="00335603" w:rsidP="00675D6C">
      <w:pPr>
        <w:jc w:val="both"/>
        <w:rPr>
          <w:b/>
          <w:sz w:val="22"/>
          <w:szCs w:val="22"/>
        </w:rPr>
      </w:pPr>
      <w:r w:rsidRPr="00675D6C">
        <w:rPr>
          <w:b/>
          <w:sz w:val="22"/>
          <w:szCs w:val="22"/>
        </w:rPr>
        <w:t>1.</w:t>
      </w:r>
      <w:r w:rsidRPr="00675D6C">
        <w:rPr>
          <w:b/>
          <w:sz w:val="22"/>
          <w:szCs w:val="22"/>
        </w:rPr>
        <w:tab/>
        <w:t>PROPOSALS FOR THE 6 GHZ BANDS</w:t>
      </w:r>
    </w:p>
    <w:p w14:paraId="765CF49E" w14:textId="672140F7" w:rsidR="00335603" w:rsidRPr="00675D6C" w:rsidRDefault="00335603" w:rsidP="00675D6C">
      <w:pPr>
        <w:rPr>
          <w:sz w:val="22"/>
          <w:szCs w:val="22"/>
        </w:rPr>
      </w:pPr>
    </w:p>
    <w:p w14:paraId="01C62F68" w14:textId="2B155CEF" w:rsidR="00335603" w:rsidRDefault="00335603" w:rsidP="00675D6C"/>
    <w:p w14:paraId="6D9B007C" w14:textId="57F43037" w:rsidR="00335603" w:rsidRPr="00675D6C" w:rsidRDefault="00335603" w:rsidP="00675D6C">
      <w:pPr>
        <w:rPr>
          <w:i/>
        </w:rPr>
      </w:pPr>
      <w:r w:rsidRPr="00675D6C">
        <w:rPr>
          <w:i/>
          <w:lang w:val="en-GB"/>
        </w:rPr>
        <w:t>For the 6 440 – 6 520 MHz Band</w:t>
      </w:r>
      <w:r>
        <w:rPr>
          <w:i/>
          <w:lang w:val="en-GB"/>
        </w:rPr>
        <w:t>:</w:t>
      </w:r>
    </w:p>
    <w:p w14:paraId="4F708870" w14:textId="22E35F76" w:rsidR="007943E9" w:rsidRPr="00675D6C" w:rsidRDefault="007943E9" w:rsidP="007943E9">
      <w:pPr>
        <w:pStyle w:val="Proposal"/>
        <w:rPr>
          <w:u w:val="single"/>
        </w:rPr>
      </w:pPr>
      <w:r w:rsidRPr="00675D6C">
        <w:rPr>
          <w:u w:val="single"/>
        </w:rPr>
        <w:t>NOC</w:t>
      </w:r>
      <w:r w:rsidR="001073FF">
        <w:rPr>
          <w:b w:val="0"/>
        </w:rPr>
        <w:tab/>
      </w:r>
      <w:r w:rsidR="00F57B55">
        <w:rPr>
          <w:b w:val="0"/>
        </w:rPr>
        <w:tab/>
      </w:r>
      <w:r w:rsidR="006D6280" w:rsidRPr="00687667">
        <w:rPr>
          <w:sz w:val="22"/>
          <w:szCs w:val="22"/>
        </w:rPr>
        <w:t>USA/1.14/1</w:t>
      </w:r>
      <w:r w:rsidR="006D6280">
        <w:rPr>
          <w:b w:val="0"/>
          <w:sz w:val="22"/>
          <w:szCs w:val="22"/>
        </w:rPr>
        <w:tab/>
      </w:r>
    </w:p>
    <w:p w14:paraId="2B2F07E8" w14:textId="77777777" w:rsidR="007943E9" w:rsidRDefault="007943E9" w:rsidP="007943E9">
      <w:pPr>
        <w:pStyle w:val="ArtNo"/>
        <w:spacing w:before="0"/>
        <w:rPr>
          <w:lang w:val="en-AU"/>
        </w:rPr>
      </w:pPr>
      <w:r w:rsidRPr="006D07BF">
        <w:t>ARTICLE</w:t>
      </w:r>
      <w:r>
        <w:rPr>
          <w:lang w:val="en-AU"/>
        </w:rPr>
        <w:t xml:space="preserve"> </w:t>
      </w:r>
      <w:r>
        <w:rPr>
          <w:rStyle w:val="href"/>
          <w:rFonts w:eastAsiaTheme="majorEastAsia"/>
          <w:color w:val="000000"/>
          <w:lang w:val="en-AU"/>
        </w:rPr>
        <w:t>5</w:t>
      </w:r>
    </w:p>
    <w:p w14:paraId="464F133E" w14:textId="77777777" w:rsidR="007943E9" w:rsidRDefault="007943E9" w:rsidP="007943E9">
      <w:pPr>
        <w:pStyle w:val="Arttitle"/>
      </w:pPr>
      <w:r w:rsidRPr="006D07BF">
        <w:t>Frequency</w:t>
      </w:r>
      <w:r>
        <w:t xml:space="preserve"> allocations</w:t>
      </w:r>
    </w:p>
    <w:p w14:paraId="62A201B2" w14:textId="77777777" w:rsidR="007943E9" w:rsidRPr="006245B3" w:rsidRDefault="007943E9" w:rsidP="007943E9">
      <w:pPr>
        <w:pStyle w:val="Reasons"/>
      </w:pPr>
    </w:p>
    <w:p w14:paraId="7C27F123" w14:textId="77777777" w:rsidR="00E86ABC" w:rsidRPr="00675D6C" w:rsidRDefault="00E86ABC" w:rsidP="002F5397">
      <w:pPr>
        <w:jc w:val="both"/>
        <w:rPr>
          <w:sz w:val="22"/>
          <w:szCs w:val="22"/>
        </w:rPr>
      </w:pPr>
      <w:r w:rsidRPr="00675D6C">
        <w:rPr>
          <w:b/>
          <w:sz w:val="22"/>
          <w:szCs w:val="22"/>
        </w:rPr>
        <w:t>Reasons</w:t>
      </w:r>
      <w:r w:rsidRPr="00675D6C">
        <w:rPr>
          <w:sz w:val="22"/>
          <w:szCs w:val="22"/>
        </w:rPr>
        <w:t>: To maintain the existing designation for HAPS without modifications.</w:t>
      </w:r>
    </w:p>
    <w:p w14:paraId="235AC600" w14:textId="77777777" w:rsidR="00E86ABC" w:rsidRPr="002A0F8C" w:rsidRDefault="00E86ABC" w:rsidP="00E86ABC">
      <w:pPr>
        <w:pStyle w:val="Reasons"/>
        <w:rPr>
          <w:rStyle w:val="Artref"/>
        </w:rPr>
      </w:pPr>
    </w:p>
    <w:p w14:paraId="6C6AB242" w14:textId="77777777" w:rsidR="00E86ABC" w:rsidRDefault="00E86ABC" w:rsidP="007943E9">
      <w:pPr>
        <w:pStyle w:val="Proposal"/>
        <w:rPr>
          <w:rStyle w:val="Artref"/>
          <w:u w:val="single"/>
        </w:rPr>
      </w:pPr>
    </w:p>
    <w:p w14:paraId="54457A06" w14:textId="77777777" w:rsidR="00E86ABC" w:rsidRDefault="00E86ABC" w:rsidP="007943E9">
      <w:pPr>
        <w:pStyle w:val="Proposal"/>
        <w:rPr>
          <w:rStyle w:val="Artref"/>
          <w:u w:val="single"/>
        </w:rPr>
      </w:pPr>
    </w:p>
    <w:p w14:paraId="08670F53" w14:textId="07D1FD53" w:rsidR="007943E9" w:rsidRDefault="007943E9" w:rsidP="007943E9">
      <w:pPr>
        <w:pStyle w:val="Proposal"/>
        <w:rPr>
          <w:b w:val="0"/>
          <w:sz w:val="22"/>
          <w:szCs w:val="22"/>
        </w:rPr>
      </w:pPr>
      <w:r w:rsidRPr="00675D6C">
        <w:rPr>
          <w:rStyle w:val="Artref"/>
          <w:u w:val="single"/>
        </w:rPr>
        <w:t>NOC</w:t>
      </w:r>
      <w:r w:rsidR="001073FF">
        <w:rPr>
          <w:rStyle w:val="Artref"/>
          <w:b w:val="0"/>
        </w:rPr>
        <w:tab/>
      </w:r>
      <w:r w:rsidR="00F57B55">
        <w:rPr>
          <w:rStyle w:val="Artref"/>
          <w:b w:val="0"/>
        </w:rPr>
        <w:tab/>
      </w:r>
      <w:r w:rsidR="006D6280" w:rsidRPr="00687667">
        <w:rPr>
          <w:sz w:val="22"/>
          <w:szCs w:val="22"/>
        </w:rPr>
        <w:t>USA/1.14/</w:t>
      </w:r>
      <w:r w:rsidR="006D6280">
        <w:rPr>
          <w:sz w:val="22"/>
          <w:szCs w:val="22"/>
        </w:rPr>
        <w:t>2</w:t>
      </w:r>
      <w:r w:rsidR="006D6280">
        <w:rPr>
          <w:b w:val="0"/>
          <w:sz w:val="22"/>
          <w:szCs w:val="22"/>
        </w:rPr>
        <w:tab/>
      </w:r>
    </w:p>
    <w:p w14:paraId="74C3A024" w14:textId="77777777" w:rsidR="006D6280" w:rsidRDefault="006D6280" w:rsidP="00675D6C"/>
    <w:p w14:paraId="0FE37FBD" w14:textId="77777777" w:rsidR="006D6280" w:rsidRPr="00675D6C" w:rsidRDefault="006D6280" w:rsidP="00675D6C"/>
    <w:p w14:paraId="25A8367A" w14:textId="77777777" w:rsidR="007943E9" w:rsidRPr="00675D6C" w:rsidRDefault="007943E9" w:rsidP="007943E9">
      <w:pPr>
        <w:pStyle w:val="ResNo"/>
        <w:spacing w:before="0"/>
        <w:rPr>
          <w:rFonts w:ascii="Times New Roman" w:hAnsi="Times New Roman" w:cs="Times New Roman"/>
        </w:rPr>
      </w:pPr>
      <w:r w:rsidRPr="00675D6C">
        <w:rPr>
          <w:rFonts w:ascii="Times New Roman" w:hAnsi="Times New Roman" w:cs="Times New Roman"/>
        </w:rPr>
        <w:t xml:space="preserve">RESOLUTION </w:t>
      </w:r>
      <w:r w:rsidRPr="007943E9">
        <w:rPr>
          <w:rStyle w:val="href"/>
        </w:rPr>
        <w:t>150</w:t>
      </w:r>
      <w:r w:rsidRPr="00675D6C">
        <w:rPr>
          <w:rFonts w:ascii="Times New Roman" w:hAnsi="Times New Roman" w:cs="Times New Roman"/>
        </w:rPr>
        <w:t xml:space="preserve"> (WRC</w:t>
      </w:r>
      <w:r w:rsidRPr="00675D6C">
        <w:rPr>
          <w:rFonts w:ascii="Times New Roman" w:hAnsi="Times New Roman" w:cs="Times New Roman"/>
        </w:rPr>
        <w:noBreakHyphen/>
        <w:t>12)</w:t>
      </w:r>
    </w:p>
    <w:p w14:paraId="413E9E5E" w14:textId="2E211752" w:rsidR="007943E9" w:rsidRDefault="007943E9" w:rsidP="007943E9">
      <w:pPr>
        <w:pStyle w:val="Restitle"/>
        <w:rPr>
          <w:lang w:eastAsia="ja-JP"/>
        </w:rPr>
      </w:pPr>
      <w:r>
        <w:t xml:space="preserve">Use of the bands 6 440-6 520 MHz and 6 560-6 640 MHz by gateway links </w:t>
      </w:r>
      <w:r>
        <w:br/>
      </w:r>
      <w:r>
        <w:rPr>
          <w:lang w:eastAsia="ja-JP"/>
        </w:rPr>
        <w:t>for high-altitude platform stations in the fixed service</w:t>
      </w:r>
    </w:p>
    <w:p w14:paraId="4688654D" w14:textId="79A323DE" w:rsidR="007C4DA1" w:rsidRDefault="007C4DA1" w:rsidP="00675D6C">
      <w:pPr>
        <w:rPr>
          <w:lang w:eastAsia="ja-JP"/>
        </w:rPr>
      </w:pPr>
    </w:p>
    <w:p w14:paraId="02A4073E" w14:textId="77777777" w:rsidR="007C4DA1" w:rsidRPr="00A44CCE" w:rsidRDefault="007C4DA1" w:rsidP="00675D6C">
      <w:pPr>
        <w:rPr>
          <w:lang w:eastAsia="ja-JP"/>
        </w:rPr>
      </w:pPr>
    </w:p>
    <w:p w14:paraId="31087FF1" w14:textId="1DF00942" w:rsidR="007C4DA1" w:rsidRPr="00675D6C" w:rsidRDefault="007C4DA1" w:rsidP="00675D6C">
      <w:pPr>
        <w:jc w:val="both"/>
        <w:rPr>
          <w:sz w:val="22"/>
          <w:szCs w:val="22"/>
        </w:rPr>
      </w:pPr>
      <w:r w:rsidRPr="00675D6C">
        <w:rPr>
          <w:b/>
          <w:sz w:val="22"/>
          <w:szCs w:val="22"/>
        </w:rPr>
        <w:t>Reasons</w:t>
      </w:r>
      <w:r w:rsidRPr="00675D6C">
        <w:rPr>
          <w:sz w:val="22"/>
          <w:szCs w:val="22"/>
        </w:rPr>
        <w:t>: To maintain the existing designation for HAPS without modifications.</w:t>
      </w:r>
    </w:p>
    <w:p w14:paraId="1A4E50E5" w14:textId="0A38685D" w:rsidR="007943E9" w:rsidRPr="00675D6C" w:rsidRDefault="007943E9" w:rsidP="007943E9">
      <w:pPr>
        <w:pStyle w:val="Reasons"/>
        <w:rPr>
          <w:color w:val="000000" w:themeColor="text1"/>
        </w:rPr>
      </w:pPr>
    </w:p>
    <w:p w14:paraId="49822560" w14:textId="77777777" w:rsidR="00957857" w:rsidRDefault="00957857" w:rsidP="007943E9">
      <w:pPr>
        <w:pStyle w:val="Heading2"/>
        <w:rPr>
          <w:rFonts w:ascii="Times New Roman" w:hAnsi="Times New Roman" w:cs="Times New Roman"/>
          <w:b/>
          <w:color w:val="000000" w:themeColor="text1"/>
          <w:sz w:val="20"/>
          <w:szCs w:val="20"/>
          <w:u w:val="single"/>
        </w:rPr>
      </w:pPr>
    </w:p>
    <w:p w14:paraId="20E0B8F5" w14:textId="38D0FBD1" w:rsidR="007943E9" w:rsidRDefault="007943E9" w:rsidP="007943E9">
      <w:pPr>
        <w:pStyle w:val="Heading2"/>
        <w:rPr>
          <w:rFonts w:ascii="Times New Roman" w:hAnsi="Times New Roman" w:cs="Times New Roman"/>
          <w:i/>
          <w:color w:val="000000" w:themeColor="text1"/>
          <w:sz w:val="20"/>
          <w:szCs w:val="20"/>
          <w:u w:val="single"/>
        </w:rPr>
      </w:pPr>
      <w:r w:rsidRPr="00675D6C">
        <w:rPr>
          <w:rFonts w:ascii="Times New Roman" w:hAnsi="Times New Roman" w:cs="Times New Roman"/>
          <w:i/>
          <w:color w:val="000000" w:themeColor="text1"/>
          <w:sz w:val="20"/>
          <w:szCs w:val="20"/>
          <w:u w:val="single"/>
        </w:rPr>
        <w:t>For the band 6 560–6 640 MHz Band</w:t>
      </w:r>
      <w:r w:rsidR="00335603">
        <w:rPr>
          <w:rFonts w:ascii="Times New Roman" w:hAnsi="Times New Roman" w:cs="Times New Roman"/>
          <w:i/>
          <w:color w:val="000000" w:themeColor="text1"/>
          <w:sz w:val="20"/>
          <w:szCs w:val="20"/>
          <w:u w:val="single"/>
        </w:rPr>
        <w:t>:</w:t>
      </w:r>
    </w:p>
    <w:p w14:paraId="44594E8D" w14:textId="77777777" w:rsidR="00335603" w:rsidRPr="00675D6C" w:rsidRDefault="00335603" w:rsidP="00675D6C"/>
    <w:p w14:paraId="682443C0" w14:textId="3F5FB734" w:rsidR="007943E9" w:rsidRPr="00675D6C" w:rsidRDefault="007943E9" w:rsidP="007943E9">
      <w:pPr>
        <w:pStyle w:val="Proposal"/>
        <w:rPr>
          <w:u w:val="single"/>
        </w:rPr>
      </w:pPr>
      <w:r w:rsidRPr="00675D6C">
        <w:rPr>
          <w:u w:val="single"/>
        </w:rPr>
        <w:t>NOC</w:t>
      </w:r>
      <w:r w:rsidR="001073FF">
        <w:rPr>
          <w:b w:val="0"/>
        </w:rPr>
        <w:tab/>
      </w:r>
      <w:r w:rsidR="00F57B55">
        <w:rPr>
          <w:b w:val="0"/>
        </w:rPr>
        <w:tab/>
      </w:r>
      <w:r w:rsidR="006D6280" w:rsidRPr="00687667">
        <w:rPr>
          <w:sz w:val="22"/>
          <w:szCs w:val="22"/>
        </w:rPr>
        <w:t>USA/1.14/</w:t>
      </w:r>
      <w:r w:rsidR="006D6280">
        <w:rPr>
          <w:sz w:val="22"/>
          <w:szCs w:val="22"/>
        </w:rPr>
        <w:t>4</w:t>
      </w:r>
      <w:r w:rsidR="006D6280">
        <w:rPr>
          <w:b w:val="0"/>
          <w:sz w:val="22"/>
          <w:szCs w:val="22"/>
        </w:rPr>
        <w:tab/>
      </w:r>
    </w:p>
    <w:p w14:paraId="52481828" w14:textId="77777777" w:rsidR="006D6280" w:rsidRDefault="006D6280" w:rsidP="007943E9">
      <w:pPr>
        <w:pStyle w:val="ArtNo"/>
        <w:spacing w:before="0"/>
      </w:pPr>
    </w:p>
    <w:p w14:paraId="32D39697" w14:textId="77777777" w:rsidR="007943E9" w:rsidRDefault="007943E9" w:rsidP="007943E9">
      <w:pPr>
        <w:pStyle w:val="ArtNo"/>
        <w:spacing w:before="0"/>
        <w:rPr>
          <w:lang w:val="en-AU"/>
        </w:rPr>
      </w:pPr>
      <w:r w:rsidRPr="006D07BF">
        <w:t>ARTICLE</w:t>
      </w:r>
      <w:r>
        <w:rPr>
          <w:lang w:val="en-AU"/>
        </w:rPr>
        <w:t xml:space="preserve"> </w:t>
      </w:r>
      <w:r>
        <w:rPr>
          <w:rStyle w:val="href"/>
          <w:rFonts w:eastAsiaTheme="majorEastAsia"/>
          <w:color w:val="000000"/>
          <w:lang w:val="en-AU"/>
        </w:rPr>
        <w:t>5</w:t>
      </w:r>
    </w:p>
    <w:p w14:paraId="7A44F372" w14:textId="77777777" w:rsidR="007943E9" w:rsidRDefault="007943E9" w:rsidP="007943E9">
      <w:pPr>
        <w:pStyle w:val="Arttitle"/>
        <w:rPr>
          <w:lang w:val="en-US"/>
        </w:rPr>
      </w:pPr>
      <w:r w:rsidRPr="006D07BF">
        <w:t>Frequency</w:t>
      </w:r>
      <w:r>
        <w:t xml:space="preserve"> allocations</w:t>
      </w:r>
    </w:p>
    <w:p w14:paraId="423C5F64" w14:textId="77777777" w:rsidR="007943E9" w:rsidRDefault="007943E9" w:rsidP="007943E9">
      <w:pPr>
        <w:pStyle w:val="Reasons"/>
        <w:rPr>
          <w:rStyle w:val="Artref"/>
        </w:rPr>
      </w:pPr>
    </w:p>
    <w:p w14:paraId="2124464A" w14:textId="77777777" w:rsidR="00E86ABC" w:rsidRDefault="00E86ABC" w:rsidP="00E86ABC">
      <w:pPr>
        <w:jc w:val="both"/>
        <w:rPr>
          <w:b/>
          <w:i/>
          <w:sz w:val="22"/>
          <w:szCs w:val="22"/>
        </w:rPr>
      </w:pPr>
    </w:p>
    <w:p w14:paraId="07A938E3" w14:textId="77777777" w:rsidR="00E86ABC" w:rsidRPr="00675D6C" w:rsidRDefault="00E86ABC" w:rsidP="008C749A">
      <w:pPr>
        <w:jc w:val="both"/>
        <w:rPr>
          <w:sz w:val="22"/>
          <w:szCs w:val="22"/>
        </w:rPr>
      </w:pPr>
      <w:r w:rsidRPr="00675D6C">
        <w:rPr>
          <w:b/>
          <w:sz w:val="22"/>
          <w:szCs w:val="22"/>
        </w:rPr>
        <w:t>Reasons</w:t>
      </w:r>
      <w:r w:rsidRPr="00675D6C">
        <w:rPr>
          <w:sz w:val="22"/>
          <w:szCs w:val="22"/>
        </w:rPr>
        <w:t>: To maintain the existing designation for HAPS without modifications.</w:t>
      </w:r>
    </w:p>
    <w:p w14:paraId="01F81231" w14:textId="77777777" w:rsidR="00E86ABC" w:rsidRPr="002A0F8C" w:rsidRDefault="00E86ABC" w:rsidP="007943E9">
      <w:pPr>
        <w:pStyle w:val="Reasons"/>
        <w:rPr>
          <w:rStyle w:val="Artref"/>
        </w:rPr>
      </w:pPr>
    </w:p>
    <w:p w14:paraId="24DE9E58" w14:textId="77777777" w:rsidR="00E86ABC" w:rsidRDefault="00E86ABC" w:rsidP="007943E9">
      <w:pPr>
        <w:pStyle w:val="Proposal"/>
        <w:rPr>
          <w:rStyle w:val="Artref"/>
          <w:u w:val="single"/>
        </w:rPr>
      </w:pPr>
    </w:p>
    <w:p w14:paraId="0B6D66D2" w14:textId="5604299F" w:rsidR="007943E9" w:rsidRPr="00675D6C" w:rsidRDefault="007943E9" w:rsidP="007943E9">
      <w:pPr>
        <w:pStyle w:val="Proposal"/>
        <w:rPr>
          <w:rStyle w:val="Artref"/>
          <w:u w:val="single"/>
        </w:rPr>
      </w:pPr>
      <w:r w:rsidRPr="00675D6C">
        <w:rPr>
          <w:rStyle w:val="Artref"/>
          <w:u w:val="single"/>
        </w:rPr>
        <w:t>NOC</w:t>
      </w:r>
      <w:r w:rsidR="001073FF">
        <w:rPr>
          <w:rStyle w:val="Artref"/>
          <w:b w:val="0"/>
        </w:rPr>
        <w:tab/>
      </w:r>
      <w:r w:rsidR="00F57B55">
        <w:rPr>
          <w:rStyle w:val="Artref"/>
          <w:b w:val="0"/>
        </w:rPr>
        <w:tab/>
      </w:r>
      <w:r w:rsidR="006D6280" w:rsidRPr="00687667">
        <w:rPr>
          <w:sz w:val="22"/>
          <w:szCs w:val="22"/>
        </w:rPr>
        <w:t>USA/1.14/</w:t>
      </w:r>
      <w:r w:rsidR="006D6280">
        <w:rPr>
          <w:sz w:val="22"/>
          <w:szCs w:val="22"/>
        </w:rPr>
        <w:t>5</w:t>
      </w:r>
    </w:p>
    <w:p w14:paraId="7F0E5064" w14:textId="77777777" w:rsidR="007943E9" w:rsidRPr="00675D6C" w:rsidRDefault="007943E9" w:rsidP="007943E9">
      <w:pPr>
        <w:pStyle w:val="ResNo"/>
        <w:rPr>
          <w:rFonts w:ascii="Times New Roman" w:hAnsi="Times New Roman" w:cs="Times New Roman"/>
        </w:rPr>
      </w:pPr>
      <w:r w:rsidRPr="00675D6C">
        <w:rPr>
          <w:rFonts w:ascii="Times New Roman" w:hAnsi="Times New Roman" w:cs="Times New Roman"/>
        </w:rPr>
        <w:t xml:space="preserve">RESOLUTION </w:t>
      </w:r>
      <w:r w:rsidRPr="007943E9">
        <w:rPr>
          <w:rStyle w:val="href"/>
        </w:rPr>
        <w:t>150</w:t>
      </w:r>
      <w:r w:rsidRPr="00675D6C">
        <w:rPr>
          <w:rFonts w:ascii="Times New Roman" w:hAnsi="Times New Roman" w:cs="Times New Roman"/>
        </w:rPr>
        <w:t xml:space="preserve"> (WRC</w:t>
      </w:r>
      <w:r w:rsidRPr="00675D6C">
        <w:rPr>
          <w:rFonts w:ascii="Times New Roman" w:hAnsi="Times New Roman" w:cs="Times New Roman"/>
        </w:rPr>
        <w:noBreakHyphen/>
        <w:t>12)</w:t>
      </w:r>
    </w:p>
    <w:p w14:paraId="632EFED1" w14:textId="77777777" w:rsidR="007943E9" w:rsidRDefault="007943E9" w:rsidP="007943E9">
      <w:pPr>
        <w:pStyle w:val="Restitle"/>
        <w:rPr>
          <w:lang w:eastAsia="ja-JP"/>
        </w:rPr>
      </w:pPr>
      <w:r w:rsidRPr="008B3220">
        <w:t xml:space="preserve">Use of the bands 6 440-6 520 MHz and 6 560-6 640 MHz by gateway links </w:t>
      </w:r>
      <w:r w:rsidRPr="008B3220">
        <w:br/>
      </w:r>
      <w:r w:rsidRPr="008B3220">
        <w:rPr>
          <w:lang w:eastAsia="ja-JP"/>
        </w:rPr>
        <w:t>for high-altitude platform stations in the fixed service</w:t>
      </w:r>
    </w:p>
    <w:p w14:paraId="1CF286BF" w14:textId="77777777" w:rsidR="007943E9" w:rsidRDefault="007943E9" w:rsidP="007943E9">
      <w:pPr>
        <w:pStyle w:val="Reasons"/>
      </w:pPr>
    </w:p>
    <w:p w14:paraId="1F2819AB" w14:textId="78BD8988" w:rsidR="00E86ABC" w:rsidRPr="00675D6C" w:rsidRDefault="00E86ABC" w:rsidP="00E86ABC">
      <w:pPr>
        <w:jc w:val="both"/>
        <w:rPr>
          <w:sz w:val="22"/>
          <w:szCs w:val="22"/>
        </w:rPr>
      </w:pPr>
      <w:r w:rsidRPr="00675D6C">
        <w:rPr>
          <w:b/>
          <w:sz w:val="22"/>
          <w:szCs w:val="22"/>
        </w:rPr>
        <w:t>Reasons</w:t>
      </w:r>
      <w:r w:rsidRPr="00675D6C">
        <w:rPr>
          <w:sz w:val="22"/>
          <w:szCs w:val="22"/>
        </w:rPr>
        <w:t>: To maintain the existing designation for HAPS without modifications.</w:t>
      </w:r>
    </w:p>
    <w:p w14:paraId="606D6526" w14:textId="77777777" w:rsidR="00E86ABC" w:rsidRPr="002A0F8C" w:rsidRDefault="00E86ABC" w:rsidP="00E86ABC">
      <w:pPr>
        <w:pStyle w:val="Reasons"/>
        <w:rPr>
          <w:rStyle w:val="Artref"/>
        </w:rPr>
      </w:pPr>
    </w:p>
    <w:p w14:paraId="5FCE4D34" w14:textId="77777777" w:rsidR="007943E9" w:rsidRDefault="007943E9" w:rsidP="00AE405A">
      <w:pPr>
        <w:jc w:val="both"/>
        <w:rPr>
          <w:ins w:id="2" w:author="Author" w:date="2018-09-04T13:32:00Z"/>
          <w:b/>
          <w:sz w:val="22"/>
          <w:szCs w:val="22"/>
        </w:rPr>
      </w:pPr>
    </w:p>
    <w:p w14:paraId="08749B09" w14:textId="6DB0192E" w:rsidR="00335603" w:rsidRDefault="00335603">
      <w:pPr>
        <w:rPr>
          <w:b/>
          <w:sz w:val="22"/>
          <w:szCs w:val="22"/>
        </w:rPr>
      </w:pPr>
      <w:r>
        <w:rPr>
          <w:b/>
          <w:sz w:val="22"/>
          <w:szCs w:val="22"/>
        </w:rPr>
        <w:br w:type="page"/>
      </w:r>
    </w:p>
    <w:p w14:paraId="3CA0E02F" w14:textId="6C88E600" w:rsidR="00A93E14" w:rsidRPr="00675D6C" w:rsidRDefault="00A93E14" w:rsidP="00A93E14">
      <w:pPr>
        <w:jc w:val="both"/>
        <w:rPr>
          <w:b/>
          <w:sz w:val="22"/>
          <w:szCs w:val="22"/>
        </w:rPr>
      </w:pPr>
      <w:r w:rsidRPr="00675D6C">
        <w:rPr>
          <w:b/>
          <w:sz w:val="22"/>
          <w:szCs w:val="22"/>
        </w:rPr>
        <w:lastRenderedPageBreak/>
        <w:t>2.</w:t>
      </w:r>
      <w:r w:rsidRPr="00675D6C">
        <w:rPr>
          <w:b/>
          <w:sz w:val="22"/>
          <w:szCs w:val="22"/>
        </w:rPr>
        <w:tab/>
        <w:t>PROPOSALS FOR THE 21.4 – 22 GHZ BAND</w:t>
      </w:r>
    </w:p>
    <w:p w14:paraId="65758FA2" w14:textId="77777777" w:rsidR="00CC78CD" w:rsidRPr="00675D6C" w:rsidRDefault="00CC78CD" w:rsidP="003C429F">
      <w:pPr>
        <w:rPr>
          <w:sz w:val="22"/>
          <w:szCs w:val="22"/>
        </w:rPr>
      </w:pPr>
    </w:p>
    <w:p w14:paraId="6A142107" w14:textId="66287619" w:rsidR="00C7125F" w:rsidRPr="00AE405A" w:rsidRDefault="00D14B7B" w:rsidP="00C7125F">
      <w:pPr>
        <w:pStyle w:val="Methodheading3"/>
        <w:rPr>
          <w:sz w:val="22"/>
          <w:szCs w:val="22"/>
        </w:rPr>
      </w:pPr>
      <w:r w:rsidRPr="00AE405A">
        <w:rPr>
          <w:sz w:val="22"/>
          <w:szCs w:val="22"/>
        </w:rPr>
        <w:t>MOD</w:t>
      </w:r>
      <w:r w:rsidRPr="00AE405A">
        <w:rPr>
          <w:sz w:val="22"/>
          <w:szCs w:val="22"/>
        </w:rPr>
        <w:tab/>
      </w:r>
      <w:r w:rsidR="00F57B55">
        <w:rPr>
          <w:sz w:val="22"/>
          <w:szCs w:val="22"/>
        </w:rPr>
        <w:tab/>
      </w:r>
      <w:r w:rsidRPr="00AE405A">
        <w:rPr>
          <w:sz w:val="22"/>
          <w:szCs w:val="22"/>
        </w:rPr>
        <w:t>USA/1.14/</w:t>
      </w:r>
      <w:r w:rsidR="006D6280">
        <w:rPr>
          <w:sz w:val="22"/>
          <w:szCs w:val="22"/>
        </w:rPr>
        <w:t>6</w:t>
      </w:r>
    </w:p>
    <w:p w14:paraId="2143E7F4" w14:textId="77777777" w:rsidR="00C7125F" w:rsidRDefault="00C7125F" w:rsidP="00C7125F">
      <w:pPr>
        <w:pStyle w:val="ArtNo"/>
        <w:rPr>
          <w:lang w:val="en-AU"/>
        </w:rPr>
      </w:pPr>
      <w:bookmarkStart w:id="3" w:name="_Toc451865291"/>
      <w:r w:rsidRPr="00D86A27">
        <w:t>ARTICLE</w:t>
      </w:r>
      <w:r>
        <w:rPr>
          <w:lang w:val="en-AU"/>
        </w:rPr>
        <w:t xml:space="preserve"> </w:t>
      </w:r>
      <w:r>
        <w:rPr>
          <w:rStyle w:val="href"/>
          <w:rFonts w:eastAsiaTheme="majorEastAsia"/>
          <w:color w:val="000000"/>
          <w:lang w:val="en-AU"/>
        </w:rPr>
        <w:t>5</w:t>
      </w:r>
      <w:bookmarkEnd w:id="3"/>
    </w:p>
    <w:p w14:paraId="45265062" w14:textId="77777777" w:rsidR="00C7125F" w:rsidRDefault="00C7125F" w:rsidP="00C7125F">
      <w:pPr>
        <w:pStyle w:val="Arttitle"/>
        <w:rPr>
          <w:lang w:val="en-US"/>
        </w:rPr>
      </w:pPr>
      <w:bookmarkStart w:id="4" w:name="_Toc327956583"/>
      <w:bookmarkStart w:id="5" w:name="_Toc451865292"/>
      <w:r w:rsidRPr="006D07BF">
        <w:t>Frequency</w:t>
      </w:r>
      <w:r>
        <w:t xml:space="preserve"> allocations</w:t>
      </w:r>
      <w:bookmarkEnd w:id="4"/>
      <w:bookmarkEnd w:id="5"/>
    </w:p>
    <w:p w14:paraId="69E6AA26" w14:textId="77777777" w:rsidR="00C7125F" w:rsidRPr="00B25B23" w:rsidRDefault="00C7125F" w:rsidP="00C7125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511A58E2" w14:textId="77777777" w:rsidR="00C7125F" w:rsidRPr="000633D9" w:rsidRDefault="00C7125F" w:rsidP="00C7125F">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C7125F" w:rsidRPr="00EE7075" w14:paraId="332B6006" w14:textId="77777777" w:rsidTr="00687667">
        <w:trPr>
          <w:cantSplit/>
        </w:trPr>
        <w:tc>
          <w:tcPr>
            <w:tcW w:w="9265" w:type="dxa"/>
            <w:gridSpan w:val="3"/>
            <w:tcBorders>
              <w:top w:val="single" w:sz="4" w:space="0" w:color="auto"/>
              <w:left w:val="single" w:sz="4" w:space="0" w:color="auto"/>
              <w:bottom w:val="single" w:sz="4" w:space="0" w:color="auto"/>
              <w:right w:val="single" w:sz="4" w:space="0" w:color="auto"/>
            </w:tcBorders>
          </w:tcPr>
          <w:p w14:paraId="7AD0B136" w14:textId="77777777" w:rsidR="00C7125F" w:rsidRPr="000633D9" w:rsidRDefault="00C7125F" w:rsidP="00384C1B">
            <w:pPr>
              <w:pStyle w:val="Tablehead"/>
            </w:pPr>
            <w:r w:rsidRPr="000633D9">
              <w:t>Allocation to services</w:t>
            </w:r>
          </w:p>
        </w:tc>
      </w:tr>
      <w:tr w:rsidR="00C7125F" w:rsidRPr="00EE7075" w14:paraId="6AA894BA" w14:textId="77777777" w:rsidTr="00687667">
        <w:trPr>
          <w:cantSplit/>
        </w:trPr>
        <w:tc>
          <w:tcPr>
            <w:tcW w:w="3055" w:type="dxa"/>
            <w:tcBorders>
              <w:top w:val="single" w:sz="4" w:space="0" w:color="auto"/>
              <w:left w:val="single" w:sz="4" w:space="0" w:color="auto"/>
              <w:bottom w:val="single" w:sz="4" w:space="0" w:color="auto"/>
              <w:right w:val="single" w:sz="4" w:space="0" w:color="auto"/>
            </w:tcBorders>
          </w:tcPr>
          <w:p w14:paraId="220FA651" w14:textId="77777777" w:rsidR="00C7125F" w:rsidRPr="000633D9" w:rsidRDefault="00C7125F" w:rsidP="00384C1B">
            <w:pPr>
              <w:pStyle w:val="Tablehead"/>
            </w:pPr>
            <w:r w:rsidRPr="000633D9">
              <w:t>Region 1</w:t>
            </w:r>
          </w:p>
        </w:tc>
        <w:tc>
          <w:tcPr>
            <w:tcW w:w="3144" w:type="dxa"/>
            <w:tcBorders>
              <w:top w:val="single" w:sz="4" w:space="0" w:color="auto"/>
              <w:left w:val="single" w:sz="4" w:space="0" w:color="auto"/>
              <w:bottom w:val="single" w:sz="4" w:space="0" w:color="auto"/>
              <w:right w:val="single" w:sz="4" w:space="0" w:color="auto"/>
            </w:tcBorders>
          </w:tcPr>
          <w:p w14:paraId="4D6C26A0" w14:textId="77777777" w:rsidR="00C7125F" w:rsidRPr="000633D9" w:rsidRDefault="00C7125F" w:rsidP="00384C1B">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14:paraId="4912A09D" w14:textId="77777777" w:rsidR="00C7125F" w:rsidRPr="000633D9" w:rsidRDefault="00C7125F" w:rsidP="00384C1B">
            <w:pPr>
              <w:pStyle w:val="Tablehead"/>
            </w:pPr>
            <w:r w:rsidRPr="000633D9">
              <w:t>Region 3</w:t>
            </w:r>
          </w:p>
        </w:tc>
      </w:tr>
      <w:tr w:rsidR="00C7125F" w:rsidRPr="00EE7075" w14:paraId="680EDBF9"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605EA0C6" w14:textId="77777777" w:rsidR="00C7125F" w:rsidRPr="0075516F" w:rsidRDefault="00C7125F" w:rsidP="00384C1B">
            <w:pPr>
              <w:pStyle w:val="TableTextS5"/>
              <w:spacing w:before="30" w:after="30"/>
              <w:rPr>
                <w:rStyle w:val="Tablefreq"/>
              </w:rPr>
            </w:pPr>
            <w:r w:rsidRPr="0075516F">
              <w:rPr>
                <w:rStyle w:val="Tablefreq"/>
              </w:rPr>
              <w:t>21.4-22</w:t>
            </w:r>
          </w:p>
          <w:p w14:paraId="294AB9C7" w14:textId="77777777" w:rsidR="00C7125F" w:rsidRPr="0075516F" w:rsidRDefault="00C7125F" w:rsidP="00384C1B">
            <w:pPr>
              <w:pStyle w:val="TableTextS5"/>
              <w:spacing w:before="30" w:after="30"/>
              <w:rPr>
                <w:color w:val="000000"/>
              </w:rPr>
            </w:pPr>
            <w:r w:rsidRPr="0075516F">
              <w:rPr>
                <w:color w:val="000000"/>
              </w:rPr>
              <w:t>FIXED</w:t>
            </w:r>
          </w:p>
          <w:p w14:paraId="32C5C5B6" w14:textId="77777777" w:rsidR="00C7125F" w:rsidRPr="0075516F" w:rsidRDefault="00C7125F" w:rsidP="00384C1B">
            <w:pPr>
              <w:pStyle w:val="TableTextS5"/>
              <w:spacing w:before="30" w:after="30"/>
              <w:rPr>
                <w:color w:val="000000"/>
              </w:rPr>
            </w:pPr>
            <w:r w:rsidRPr="0075516F">
              <w:rPr>
                <w:color w:val="000000"/>
              </w:rPr>
              <w:t>MOBILE</w:t>
            </w:r>
          </w:p>
          <w:p w14:paraId="683E965B" w14:textId="77777777" w:rsidR="00C7125F" w:rsidRPr="0075516F" w:rsidRDefault="00C7125F" w:rsidP="00384C1B">
            <w:pPr>
              <w:pStyle w:val="TableTextS5"/>
              <w:spacing w:before="30" w:after="30"/>
              <w:rPr>
                <w:rStyle w:val="Artref"/>
              </w:rPr>
            </w:pPr>
            <w:r w:rsidRPr="0075516F">
              <w:rPr>
                <w:color w:val="000000"/>
              </w:rPr>
              <w:t xml:space="preserve">BROADCASTING-SATELLITE  </w:t>
            </w:r>
            <w:r w:rsidRPr="0075516F">
              <w:rPr>
                <w:rStyle w:val="Artref"/>
              </w:rPr>
              <w:t>5.208B</w:t>
            </w:r>
          </w:p>
          <w:p w14:paraId="441B0696" w14:textId="77777777" w:rsidR="00C7125F" w:rsidRPr="0075516F" w:rsidRDefault="00C7125F" w:rsidP="00384C1B">
            <w:pPr>
              <w:pStyle w:val="TableTextS5"/>
              <w:spacing w:before="30" w:after="30"/>
              <w:rPr>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 xml:space="preserve">.530B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14:paraId="5BD8870D" w14:textId="77777777" w:rsidR="00C7125F" w:rsidRPr="0075516F" w:rsidRDefault="00C7125F" w:rsidP="00384C1B">
            <w:pPr>
              <w:pStyle w:val="TableTextS5"/>
              <w:spacing w:before="30" w:after="30"/>
              <w:rPr>
                <w:rStyle w:val="Tablefreq"/>
              </w:rPr>
            </w:pPr>
            <w:r w:rsidRPr="0075516F">
              <w:rPr>
                <w:rStyle w:val="Tablefreq"/>
              </w:rPr>
              <w:t>21.4-22</w:t>
            </w:r>
          </w:p>
          <w:p w14:paraId="1CC1E068" w14:textId="77777777" w:rsidR="00C7125F" w:rsidRPr="0075516F" w:rsidRDefault="00C7125F" w:rsidP="00384C1B">
            <w:pPr>
              <w:pStyle w:val="TableTextS5"/>
              <w:spacing w:before="30" w:after="30"/>
              <w:rPr>
                <w:color w:val="000000"/>
              </w:rPr>
            </w:pPr>
            <w:proofErr w:type="gramStart"/>
            <w:r w:rsidRPr="0075516F">
              <w:rPr>
                <w:color w:val="000000"/>
              </w:rPr>
              <w:t>FIXED</w:t>
            </w:r>
            <w:ins w:id="6" w:author="Fernandez Jimenez, Virginia" w:date="2018-06-06T11:05:00Z">
              <w:r>
                <w:rPr>
                  <w:color w:val="000000"/>
                </w:rPr>
                <w:t xml:space="preserve">  </w:t>
              </w:r>
            </w:ins>
            <w:ins w:id="7" w:author="Author">
              <w:r w:rsidRPr="007D73D1">
                <w:t>ADD</w:t>
              </w:r>
              <w:proofErr w:type="gramEnd"/>
              <w:r w:rsidRPr="007D73D1">
                <w:t xml:space="preserve"> </w:t>
              </w:r>
              <w:r w:rsidRPr="00F864F1">
                <w:rPr>
                  <w:rStyle w:val="Artref"/>
                </w:rPr>
                <w:t>5.</w:t>
              </w:r>
            </w:ins>
            <w:ins w:id="8" w:author="CYBER CAFE" w:date="2018-06-04T07:37:00Z">
              <w:r>
                <w:rPr>
                  <w:rStyle w:val="Artref"/>
                </w:rPr>
                <w:t>B</w:t>
              </w:r>
            </w:ins>
            <w:ins w:id="9" w:author="Author">
              <w:r w:rsidRPr="00F864F1">
                <w:rPr>
                  <w:rStyle w:val="Artref"/>
                </w:rPr>
                <w:t>114</w:t>
              </w:r>
            </w:ins>
          </w:p>
          <w:p w14:paraId="54CAB1B9" w14:textId="77777777" w:rsidR="00C7125F" w:rsidRPr="0075516F" w:rsidRDefault="00C7125F" w:rsidP="00384C1B">
            <w:pPr>
              <w:pStyle w:val="TableTextS5"/>
              <w:spacing w:before="30" w:after="30"/>
              <w:rPr>
                <w:color w:val="000000"/>
              </w:rPr>
            </w:pPr>
            <w:r w:rsidRPr="0075516F">
              <w:rPr>
                <w:color w:val="000000"/>
              </w:rPr>
              <w:t>MOBILE</w:t>
            </w:r>
          </w:p>
          <w:p w14:paraId="7F10EC08" w14:textId="77777777" w:rsidR="00C7125F" w:rsidRPr="0075516F" w:rsidRDefault="00C7125F" w:rsidP="00384C1B">
            <w:pPr>
              <w:pStyle w:val="TableTextS5"/>
              <w:spacing w:before="30" w:after="30"/>
              <w:rPr>
                <w:color w:val="000000"/>
              </w:rPr>
            </w:pPr>
          </w:p>
          <w:p w14:paraId="473BE957" w14:textId="77777777" w:rsidR="00C7125F" w:rsidRPr="0075516F" w:rsidRDefault="00C7125F" w:rsidP="00384C1B">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14:paraId="607380F3" w14:textId="77777777" w:rsidR="00C7125F" w:rsidRPr="0075516F" w:rsidRDefault="00C7125F" w:rsidP="00384C1B">
            <w:pPr>
              <w:pStyle w:val="TableTextS5"/>
              <w:spacing w:before="30" w:after="30"/>
              <w:rPr>
                <w:rStyle w:val="Tablefreq"/>
              </w:rPr>
            </w:pPr>
            <w:r w:rsidRPr="0075516F">
              <w:rPr>
                <w:rStyle w:val="Tablefreq"/>
              </w:rPr>
              <w:t>21.4-22</w:t>
            </w:r>
          </w:p>
          <w:p w14:paraId="4A26DC05" w14:textId="77777777" w:rsidR="00C7125F" w:rsidRPr="0075516F" w:rsidRDefault="00C7125F" w:rsidP="00384C1B">
            <w:pPr>
              <w:pStyle w:val="TableTextS5"/>
              <w:spacing w:before="30" w:after="30"/>
              <w:rPr>
                <w:color w:val="000000"/>
              </w:rPr>
            </w:pPr>
            <w:r w:rsidRPr="0075516F">
              <w:rPr>
                <w:color w:val="000000"/>
              </w:rPr>
              <w:t>FIXED</w:t>
            </w:r>
          </w:p>
          <w:p w14:paraId="4FD37B51" w14:textId="77777777" w:rsidR="00C7125F" w:rsidRPr="0075516F" w:rsidRDefault="00C7125F" w:rsidP="00384C1B">
            <w:pPr>
              <w:pStyle w:val="TableTextS5"/>
              <w:spacing w:before="30" w:after="30"/>
              <w:rPr>
                <w:color w:val="000000"/>
              </w:rPr>
            </w:pPr>
            <w:r w:rsidRPr="0075516F">
              <w:rPr>
                <w:color w:val="000000"/>
              </w:rPr>
              <w:t>MOBILE</w:t>
            </w:r>
          </w:p>
          <w:p w14:paraId="7F2EA18C" w14:textId="77777777" w:rsidR="00C7125F" w:rsidRPr="0075516F" w:rsidRDefault="00C7125F" w:rsidP="00384C1B">
            <w:pPr>
              <w:pStyle w:val="TableTextS5"/>
              <w:spacing w:before="30" w:after="30"/>
              <w:rPr>
                <w:color w:val="000000"/>
              </w:rPr>
            </w:pPr>
            <w:r w:rsidRPr="0075516F">
              <w:rPr>
                <w:color w:val="000000"/>
              </w:rPr>
              <w:t xml:space="preserve">BROADCASTING-SATELLITE  </w:t>
            </w:r>
            <w:r w:rsidRPr="0075516F">
              <w:rPr>
                <w:rStyle w:val="Artref"/>
              </w:rPr>
              <w:t>5.208B</w:t>
            </w:r>
          </w:p>
          <w:p w14:paraId="3AF870DF" w14:textId="77777777" w:rsidR="00C7125F" w:rsidRPr="0075516F" w:rsidRDefault="00C7125F" w:rsidP="00384C1B">
            <w:pPr>
              <w:pStyle w:val="TableTextS5"/>
              <w:spacing w:before="30" w:after="30"/>
              <w:rPr>
                <w:noProof/>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.530B  5.530D  5.531</w:t>
            </w:r>
          </w:p>
        </w:tc>
      </w:tr>
    </w:tbl>
    <w:p w14:paraId="1D19CBCE" w14:textId="77777777" w:rsidR="00857555" w:rsidRDefault="00857555" w:rsidP="00857555">
      <w:pPr>
        <w:jc w:val="both"/>
        <w:rPr>
          <w:b/>
          <w:i/>
          <w:sz w:val="22"/>
          <w:szCs w:val="22"/>
        </w:rPr>
      </w:pPr>
    </w:p>
    <w:p w14:paraId="01AC6A58" w14:textId="35CEEEB2" w:rsidR="00857555" w:rsidRPr="00675D6C" w:rsidRDefault="00857555" w:rsidP="00857555">
      <w:pPr>
        <w:jc w:val="both"/>
        <w:rPr>
          <w:sz w:val="22"/>
          <w:szCs w:val="22"/>
        </w:rPr>
      </w:pPr>
      <w:r w:rsidRPr="00675D6C">
        <w:rPr>
          <w:b/>
          <w:sz w:val="22"/>
          <w:szCs w:val="22"/>
        </w:rPr>
        <w:t>Reasons</w:t>
      </w:r>
      <w:r w:rsidRPr="00675D6C">
        <w:rPr>
          <w:sz w:val="22"/>
          <w:szCs w:val="22"/>
        </w:rPr>
        <w:t xml:space="preserve">: To add a footnote to the </w:t>
      </w:r>
      <w:r w:rsidR="00156012" w:rsidRPr="00675D6C">
        <w:rPr>
          <w:sz w:val="22"/>
          <w:szCs w:val="22"/>
        </w:rPr>
        <w:t>fixed service</w:t>
      </w:r>
      <w:r w:rsidRPr="00675D6C">
        <w:rPr>
          <w:sz w:val="22"/>
          <w:szCs w:val="22"/>
        </w:rPr>
        <w:t xml:space="preserve"> allocation in support of a HAPS </w:t>
      </w:r>
      <w:r w:rsidR="00A75FBA" w:rsidRPr="00675D6C">
        <w:rPr>
          <w:sz w:val="22"/>
          <w:szCs w:val="22"/>
        </w:rPr>
        <w:t xml:space="preserve">designation </w:t>
      </w:r>
      <w:r w:rsidRPr="00675D6C">
        <w:rPr>
          <w:sz w:val="22"/>
          <w:szCs w:val="22"/>
        </w:rPr>
        <w:t>in the 21.</w:t>
      </w:r>
      <w:r w:rsidR="008F3AC2" w:rsidRPr="00675D6C">
        <w:rPr>
          <w:sz w:val="22"/>
          <w:szCs w:val="22"/>
        </w:rPr>
        <w:t xml:space="preserve">4 </w:t>
      </w:r>
      <w:r w:rsidRPr="00675D6C">
        <w:rPr>
          <w:sz w:val="22"/>
          <w:szCs w:val="22"/>
        </w:rPr>
        <w:t>-22 GHz band.</w:t>
      </w:r>
    </w:p>
    <w:p w14:paraId="4E78508A" w14:textId="77777777" w:rsidR="00C7125F" w:rsidRPr="000633D9" w:rsidRDefault="00C7125F" w:rsidP="00C7125F">
      <w:pPr>
        <w:pStyle w:val="Reasons"/>
        <w:rPr>
          <w:b/>
          <w:szCs w:val="24"/>
        </w:rPr>
      </w:pPr>
    </w:p>
    <w:p w14:paraId="78B69C2B" w14:textId="6C414189" w:rsidR="00C7125F" w:rsidRPr="00AF5887" w:rsidRDefault="00C7125F" w:rsidP="003C429F">
      <w:pPr>
        <w:pStyle w:val="Methodheading3"/>
        <w:rPr>
          <w:sz w:val="22"/>
          <w:szCs w:val="22"/>
        </w:rPr>
      </w:pPr>
      <w:r w:rsidRPr="00AF5887">
        <w:rPr>
          <w:sz w:val="22"/>
          <w:szCs w:val="22"/>
        </w:rPr>
        <w:t>ADD</w:t>
      </w:r>
      <w:r w:rsidR="00D14B7B" w:rsidRPr="00AF5887">
        <w:rPr>
          <w:sz w:val="22"/>
          <w:szCs w:val="22"/>
        </w:rPr>
        <w:tab/>
      </w:r>
      <w:r w:rsidR="00F57B55">
        <w:rPr>
          <w:sz w:val="22"/>
          <w:szCs w:val="22"/>
        </w:rPr>
        <w:tab/>
      </w:r>
      <w:r w:rsidR="00D14B7B" w:rsidRPr="00AF5887">
        <w:rPr>
          <w:sz w:val="22"/>
          <w:szCs w:val="22"/>
        </w:rPr>
        <w:t>USA/1.14/</w:t>
      </w:r>
      <w:r w:rsidR="006D6280">
        <w:rPr>
          <w:sz w:val="22"/>
          <w:szCs w:val="22"/>
        </w:rPr>
        <w:t>7</w:t>
      </w:r>
    </w:p>
    <w:p w14:paraId="10920CE5" w14:textId="77777777" w:rsidR="00D14B7B" w:rsidRPr="003C429F" w:rsidRDefault="00D14B7B" w:rsidP="00D14B7B">
      <w:pPr>
        <w:rPr>
          <w:sz w:val="22"/>
          <w:szCs w:val="22"/>
          <w:lang w:val="en-GB"/>
        </w:rPr>
      </w:pPr>
    </w:p>
    <w:p w14:paraId="4E0556A0" w14:textId="77777777" w:rsidR="00D14B7B" w:rsidRPr="003C429F" w:rsidRDefault="00D14B7B" w:rsidP="00D14B7B">
      <w:pPr>
        <w:rPr>
          <w:sz w:val="22"/>
          <w:szCs w:val="22"/>
          <w:lang w:val="en-GB"/>
        </w:rPr>
      </w:pPr>
    </w:p>
    <w:p w14:paraId="3DD92320" w14:textId="1E7C0FD8" w:rsidR="00C7125F" w:rsidRPr="003C429F" w:rsidRDefault="00C7125F" w:rsidP="00675D6C">
      <w:pPr>
        <w:jc w:val="both"/>
        <w:rPr>
          <w:sz w:val="22"/>
          <w:szCs w:val="22"/>
        </w:rPr>
      </w:pPr>
      <w:r w:rsidRPr="003C429F">
        <w:rPr>
          <w:rStyle w:val="Artdef"/>
          <w:sz w:val="22"/>
          <w:szCs w:val="22"/>
        </w:rPr>
        <w:t>5.B114</w:t>
      </w:r>
      <w:r w:rsidR="00D14B7B" w:rsidRPr="003C429F">
        <w:rPr>
          <w:rStyle w:val="Artdef"/>
          <w:sz w:val="22"/>
          <w:szCs w:val="22"/>
        </w:rPr>
        <w:tab/>
      </w:r>
      <w:proofErr w:type="gramStart"/>
      <w:r w:rsidRPr="003C429F">
        <w:rPr>
          <w:sz w:val="22"/>
          <w:szCs w:val="22"/>
        </w:rPr>
        <w:t>The</w:t>
      </w:r>
      <w:proofErr w:type="gramEnd"/>
      <w:r w:rsidRPr="003C429F">
        <w:rPr>
          <w:sz w:val="22"/>
          <w:szCs w:val="22"/>
        </w:rPr>
        <w:t xml:space="preserve"> allocation to the fixed service in the band 21.4-22 GHz is designated for use in Region 2 by high-altitude platform stations (HAPS). </w:t>
      </w:r>
      <w:r w:rsidR="00D85BF5">
        <w:rPr>
          <w:sz w:val="22"/>
          <w:szCs w:val="22"/>
        </w:rPr>
        <w:t xml:space="preserve"> This </w:t>
      </w:r>
      <w:r w:rsidR="00A75FBA">
        <w:rPr>
          <w:sz w:val="22"/>
          <w:szCs w:val="22"/>
        </w:rPr>
        <w:t xml:space="preserve">designation </w:t>
      </w:r>
      <w:r w:rsidR="00D85BF5">
        <w:rPr>
          <w:sz w:val="22"/>
          <w:szCs w:val="22"/>
        </w:rPr>
        <w:t xml:space="preserve">does not preclude the use of this frequency band by any application of the services to which they are allocated and does not establish priority in the Radio Regulations. </w:t>
      </w:r>
      <w:r w:rsidRPr="003C429F">
        <w:rPr>
          <w:sz w:val="22"/>
          <w:szCs w:val="22"/>
        </w:rPr>
        <w:t xml:space="preserve">Such use of the fixed-service allocation by HAPS is limited </w:t>
      </w:r>
      <w:r w:rsidR="00F32368">
        <w:rPr>
          <w:sz w:val="22"/>
          <w:szCs w:val="22"/>
        </w:rPr>
        <w:t>to the HAPS-to-ground direction</w:t>
      </w:r>
      <w:r w:rsidRPr="003C429F">
        <w:rPr>
          <w:sz w:val="22"/>
          <w:szCs w:val="22"/>
        </w:rPr>
        <w:t xml:space="preserve"> </w:t>
      </w:r>
      <w:r w:rsidR="00525031">
        <w:rPr>
          <w:sz w:val="22"/>
          <w:szCs w:val="22"/>
        </w:rPr>
        <w:t xml:space="preserve">in the 21.4 -22 GHz band and the ground-to-HAPS direction in the 21.5-22 GHz band.  Such use </w:t>
      </w:r>
      <w:r w:rsidRPr="003C429F">
        <w:rPr>
          <w:sz w:val="22"/>
          <w:szCs w:val="22"/>
        </w:rPr>
        <w:t>is subject to the provisions of Resolution</w:t>
      </w:r>
      <w:r w:rsidRPr="003C429F">
        <w:rPr>
          <w:b/>
          <w:bCs/>
          <w:sz w:val="22"/>
          <w:szCs w:val="22"/>
        </w:rPr>
        <w:t> [B114] (WRC</w:t>
      </w:r>
      <w:r w:rsidRPr="003C429F">
        <w:rPr>
          <w:b/>
          <w:bCs/>
          <w:sz w:val="22"/>
          <w:szCs w:val="22"/>
        </w:rPr>
        <w:noBreakHyphen/>
        <w:t>19)</w:t>
      </w:r>
      <w:r w:rsidRPr="003C429F">
        <w:rPr>
          <w:sz w:val="22"/>
          <w:szCs w:val="22"/>
        </w:rPr>
        <w:t>.     (WRC</w:t>
      </w:r>
      <w:r w:rsidRPr="003C429F">
        <w:rPr>
          <w:sz w:val="22"/>
          <w:szCs w:val="22"/>
        </w:rPr>
        <w:noBreakHyphen/>
        <w:t>19)</w:t>
      </w:r>
    </w:p>
    <w:p w14:paraId="4E2544C9" w14:textId="77777777" w:rsidR="00CA554F" w:rsidRPr="00AF5887" w:rsidRDefault="00CA554F" w:rsidP="00CC78CD">
      <w:pPr>
        <w:pStyle w:val="Reasons"/>
        <w:spacing w:before="0"/>
        <w:rPr>
          <w:sz w:val="22"/>
          <w:szCs w:val="22"/>
        </w:rPr>
      </w:pPr>
    </w:p>
    <w:p w14:paraId="06CCBBC6" w14:textId="6696C696" w:rsidR="00857555" w:rsidRPr="00675D6C" w:rsidRDefault="00857555" w:rsidP="00857555">
      <w:pPr>
        <w:jc w:val="both"/>
        <w:rPr>
          <w:sz w:val="22"/>
          <w:szCs w:val="22"/>
        </w:rPr>
      </w:pPr>
      <w:r w:rsidRPr="00675D6C">
        <w:rPr>
          <w:b/>
          <w:sz w:val="22"/>
          <w:szCs w:val="22"/>
        </w:rPr>
        <w:t>Reasons</w:t>
      </w:r>
      <w:r w:rsidRPr="00675D6C">
        <w:rPr>
          <w:sz w:val="22"/>
          <w:szCs w:val="22"/>
        </w:rPr>
        <w:t xml:space="preserve">: To add </w:t>
      </w:r>
      <w:r w:rsidR="00BE29C6" w:rsidRPr="00675D6C">
        <w:rPr>
          <w:sz w:val="22"/>
          <w:szCs w:val="22"/>
        </w:rPr>
        <w:t>the text of the footnote allowi</w:t>
      </w:r>
      <w:r w:rsidRPr="00675D6C">
        <w:rPr>
          <w:sz w:val="22"/>
          <w:szCs w:val="22"/>
        </w:rPr>
        <w:t>ng HAPS to operate in the fixed service allocation in the 21.4-22 GHz band.</w:t>
      </w:r>
    </w:p>
    <w:p w14:paraId="774C4BDB" w14:textId="77777777" w:rsidR="00857555" w:rsidRDefault="00857555" w:rsidP="00CC78CD">
      <w:pPr>
        <w:pStyle w:val="Reasons"/>
        <w:spacing w:before="0"/>
        <w:rPr>
          <w:sz w:val="22"/>
          <w:szCs w:val="22"/>
        </w:rPr>
      </w:pPr>
    </w:p>
    <w:p w14:paraId="450701DA" w14:textId="18789AAD" w:rsidR="00C7125F" w:rsidRPr="003C429F" w:rsidRDefault="00C7125F" w:rsidP="003C429F">
      <w:pPr>
        <w:pStyle w:val="Methodheading3"/>
        <w:rPr>
          <w:sz w:val="22"/>
          <w:szCs w:val="22"/>
        </w:rPr>
      </w:pPr>
      <w:r w:rsidRPr="003C429F">
        <w:rPr>
          <w:sz w:val="22"/>
          <w:szCs w:val="22"/>
        </w:rPr>
        <w:lastRenderedPageBreak/>
        <w:t>ADD</w:t>
      </w:r>
      <w:r w:rsidR="00D14B7B" w:rsidRPr="003C429F">
        <w:rPr>
          <w:sz w:val="22"/>
          <w:szCs w:val="22"/>
        </w:rPr>
        <w:tab/>
      </w:r>
      <w:r w:rsidR="00D14B7B" w:rsidRPr="003C429F">
        <w:rPr>
          <w:sz w:val="22"/>
          <w:szCs w:val="22"/>
        </w:rPr>
        <w:tab/>
        <w:t>USA/1.14/</w:t>
      </w:r>
      <w:r w:rsidR="006D6280">
        <w:rPr>
          <w:sz w:val="22"/>
          <w:szCs w:val="22"/>
        </w:rPr>
        <w:t>8</w:t>
      </w:r>
    </w:p>
    <w:p w14:paraId="38DED440" w14:textId="65D2A414" w:rsidR="00C7125F" w:rsidRPr="00E5162F" w:rsidRDefault="00C7125F" w:rsidP="00C7125F">
      <w:pPr>
        <w:pStyle w:val="ResNo"/>
        <w:rPr>
          <w:rFonts w:ascii="Times New Roman" w:eastAsiaTheme="minorEastAsia" w:hAnsi="Times New Roman" w:cs="Times New Roman"/>
          <w:sz w:val="22"/>
          <w:szCs w:val="22"/>
        </w:rPr>
      </w:pPr>
      <w:r w:rsidRPr="00E5162F">
        <w:rPr>
          <w:rFonts w:ascii="Times New Roman" w:eastAsiaTheme="minorEastAsia" w:hAnsi="Times New Roman" w:cs="Times New Roman"/>
          <w:sz w:val="22"/>
          <w:szCs w:val="22"/>
        </w:rPr>
        <w:t xml:space="preserve">DRAFT NEW RESOLUTION </w:t>
      </w:r>
      <w:r w:rsidRPr="00E5162F">
        <w:rPr>
          <w:rFonts w:ascii="Times New Roman" w:hAnsi="Times New Roman" w:cs="Times New Roman"/>
          <w:bCs/>
          <w:sz w:val="22"/>
          <w:szCs w:val="22"/>
        </w:rPr>
        <w:t>[B114]</w:t>
      </w:r>
      <w:r w:rsidRPr="00E5162F">
        <w:rPr>
          <w:rFonts w:ascii="Times New Roman" w:eastAsiaTheme="minorEastAsia" w:hAnsi="Times New Roman" w:cs="Times New Roman"/>
          <w:sz w:val="22"/>
          <w:szCs w:val="22"/>
        </w:rPr>
        <w:t xml:space="preserve"> (WRC</w:t>
      </w:r>
      <w:r w:rsidRPr="00E5162F">
        <w:rPr>
          <w:rFonts w:ascii="Times New Roman" w:eastAsiaTheme="minorEastAsia" w:hAnsi="Times New Roman" w:cs="Times New Roman"/>
          <w:sz w:val="22"/>
          <w:szCs w:val="22"/>
        </w:rPr>
        <w:noBreakHyphen/>
        <w:t>19)</w:t>
      </w:r>
    </w:p>
    <w:p w14:paraId="57815CBC" w14:textId="5CED8D2C" w:rsidR="00C7125F" w:rsidRPr="00675D6C" w:rsidRDefault="00C7125F">
      <w:pPr>
        <w:pStyle w:val="Restitle"/>
        <w:rPr>
          <w:rFonts w:ascii="Times New Roman" w:hAnsi="Times New Roman" w:cs="Times New Roman"/>
          <w:sz w:val="22"/>
          <w:szCs w:val="22"/>
        </w:rPr>
      </w:pPr>
      <w:r w:rsidRPr="003F026C">
        <w:rPr>
          <w:rFonts w:ascii="Times New Roman" w:eastAsiaTheme="minorEastAsia" w:hAnsi="Times New Roman" w:cs="Times New Roman"/>
          <w:bCs/>
          <w:sz w:val="22"/>
          <w:szCs w:val="22"/>
        </w:rPr>
        <w:t>U</w:t>
      </w:r>
      <w:r w:rsidRPr="003F026C">
        <w:rPr>
          <w:rFonts w:ascii="Times New Roman" w:hAnsi="Times New Roman" w:cs="Times New Roman"/>
          <w:sz w:val="22"/>
          <w:szCs w:val="22"/>
        </w:rPr>
        <w:t xml:space="preserve">se of the </w:t>
      </w:r>
      <w:r w:rsidR="00D85BF5" w:rsidRPr="003F026C">
        <w:rPr>
          <w:rFonts w:ascii="Times New Roman" w:hAnsi="Times New Roman" w:cs="Times New Roman"/>
          <w:sz w:val="22"/>
          <w:szCs w:val="22"/>
        </w:rPr>
        <w:t>band</w:t>
      </w:r>
      <w:r w:rsidR="001F56E5">
        <w:rPr>
          <w:rFonts w:ascii="Times New Roman" w:hAnsi="Times New Roman" w:cs="Times New Roman"/>
          <w:sz w:val="22"/>
          <w:szCs w:val="22"/>
        </w:rPr>
        <w:t xml:space="preserve"> </w:t>
      </w:r>
      <w:r w:rsidRPr="003F026C">
        <w:rPr>
          <w:rFonts w:ascii="Times New Roman" w:hAnsi="Times New Roman" w:cs="Times New Roman"/>
          <w:sz w:val="22"/>
          <w:szCs w:val="22"/>
        </w:rPr>
        <w:t xml:space="preserve">21.4-22 GHz by high altitude platform </w:t>
      </w:r>
      <w:r w:rsidRPr="003F026C">
        <w:rPr>
          <w:rFonts w:ascii="Times New Roman" w:hAnsi="Times New Roman" w:cs="Times New Roman"/>
          <w:sz w:val="22"/>
          <w:szCs w:val="22"/>
        </w:rPr>
        <w:br/>
        <w:t>stations in the fixed service for Region 2</w:t>
      </w:r>
    </w:p>
    <w:p w14:paraId="18CF8F10" w14:textId="77777777"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w:t>
      </w:r>
      <w:proofErr w:type="spellStart"/>
      <w:r w:rsidRPr="00A35CC1">
        <w:rPr>
          <w:rFonts w:ascii="Times New Roman" w:hAnsi="Times New Roman" w:cs="Times New Roman"/>
          <w:sz w:val="22"/>
          <w:szCs w:val="22"/>
        </w:rPr>
        <w:t>Radiocommunication</w:t>
      </w:r>
      <w:proofErr w:type="spellEnd"/>
      <w:r w:rsidRPr="00A35CC1">
        <w:rPr>
          <w:rFonts w:ascii="Times New Roman" w:hAnsi="Times New Roman" w:cs="Times New Roman"/>
          <w:sz w:val="22"/>
          <w:szCs w:val="22"/>
        </w:rPr>
        <w:t xml:space="preserve"> Conference (</w:t>
      </w:r>
      <w:proofErr w:type="spellStart"/>
      <w:r w:rsidRPr="00A35CC1">
        <w:rPr>
          <w:rFonts w:ascii="Times New Roman" w:hAnsi="Times New Roman" w:cs="Times New Roman"/>
          <w:sz w:val="22"/>
          <w:szCs w:val="22"/>
        </w:rPr>
        <w:t>Sharm</w:t>
      </w:r>
      <w:proofErr w:type="spellEnd"/>
      <w:r w:rsidRPr="00A35CC1">
        <w:rPr>
          <w:rFonts w:ascii="Times New Roman" w:hAnsi="Times New Roman" w:cs="Times New Roman"/>
          <w:sz w:val="22"/>
          <w:szCs w:val="22"/>
        </w:rPr>
        <w:t xml:space="preserve"> el-Sheikh, 2019), </w:t>
      </w:r>
    </w:p>
    <w:p w14:paraId="6DB00877" w14:textId="77777777" w:rsidR="00C7125F" w:rsidRPr="000B67F5" w:rsidRDefault="00C73AF6" w:rsidP="00C7125F">
      <w:pPr>
        <w:pStyle w:val="Call"/>
        <w:rPr>
          <w:sz w:val="22"/>
          <w:szCs w:val="22"/>
        </w:rPr>
      </w:pPr>
      <w:r>
        <w:rPr>
          <w:sz w:val="22"/>
          <w:szCs w:val="22"/>
        </w:rPr>
        <w:t>c</w:t>
      </w:r>
      <w:r w:rsidR="00C7125F" w:rsidRPr="003C429F">
        <w:rPr>
          <w:sz w:val="22"/>
          <w:szCs w:val="22"/>
        </w:rPr>
        <w:t>onsidering</w:t>
      </w:r>
    </w:p>
    <w:p w14:paraId="1541AB27" w14:textId="77777777" w:rsidR="00C73AF6" w:rsidRPr="00C829AB" w:rsidRDefault="00C73AF6" w:rsidP="00675D6C">
      <w:pPr>
        <w:rPr>
          <w:sz w:val="22"/>
          <w:szCs w:val="22"/>
        </w:rPr>
      </w:pPr>
    </w:p>
    <w:p w14:paraId="134FBCA1" w14:textId="611DAFB8" w:rsidR="00D85BF5" w:rsidRDefault="00D85BF5">
      <w:pPr>
        <w:pStyle w:val="ListParagraph"/>
        <w:ind w:left="0"/>
        <w:jc w:val="both"/>
        <w:rPr>
          <w:sz w:val="22"/>
          <w:szCs w:val="22"/>
        </w:rPr>
      </w:pPr>
      <w:r w:rsidRPr="00675D6C">
        <w:rPr>
          <w:i/>
          <w:sz w:val="22"/>
          <w:szCs w:val="22"/>
        </w:rPr>
        <w:t>a)</w:t>
      </w:r>
      <w:r w:rsidRPr="00675D6C">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AEAFEA2" w14:textId="77777777" w:rsidR="002F5397" w:rsidRPr="00675D6C" w:rsidRDefault="002F5397">
      <w:pPr>
        <w:pStyle w:val="ListParagraph"/>
        <w:ind w:left="0"/>
        <w:jc w:val="both"/>
        <w:rPr>
          <w:sz w:val="22"/>
          <w:szCs w:val="22"/>
        </w:rPr>
      </w:pPr>
    </w:p>
    <w:p w14:paraId="75042E92" w14:textId="0B726B41" w:rsidR="00D85BF5" w:rsidRDefault="00D85BF5">
      <w:pPr>
        <w:pStyle w:val="ListParagraph"/>
        <w:ind w:left="0"/>
        <w:jc w:val="both"/>
        <w:rPr>
          <w:sz w:val="22"/>
          <w:szCs w:val="22"/>
        </w:rPr>
      </w:pPr>
      <w:r w:rsidRPr="00675D6C">
        <w:rPr>
          <w:i/>
          <w:sz w:val="22"/>
          <w:szCs w:val="22"/>
        </w:rPr>
        <w:t>b)</w:t>
      </w:r>
      <w:r w:rsidRPr="00675D6C">
        <w:rPr>
          <w:sz w:val="22"/>
          <w:szCs w:val="22"/>
        </w:rPr>
        <w:tab/>
        <w:t>that WRC-15 decided to study additional spectrum needs for fixed HAPS links to provide broadband connectivity</w:t>
      </w:r>
      <w:r w:rsidR="003857B8" w:rsidRPr="00675D6C">
        <w:rPr>
          <w:sz w:val="22"/>
          <w:szCs w:val="22"/>
        </w:rPr>
        <w:t>, including within the band 21.4</w:t>
      </w:r>
      <w:r w:rsidRPr="00675D6C">
        <w:rPr>
          <w:sz w:val="22"/>
          <w:szCs w:val="22"/>
        </w:rPr>
        <w:t xml:space="preserve">-22 GHz, recognizing that the existing HAPS </w:t>
      </w:r>
      <w:r w:rsidR="00A75FBA">
        <w:rPr>
          <w:sz w:val="22"/>
          <w:szCs w:val="22"/>
        </w:rPr>
        <w:t>designation</w:t>
      </w:r>
      <w:r w:rsidRPr="00675D6C">
        <w:rPr>
          <w:sz w:val="22"/>
          <w:szCs w:val="22"/>
        </w:rPr>
        <w:t>s were established without reference to today’s broadband capabilities;</w:t>
      </w:r>
    </w:p>
    <w:p w14:paraId="3F89430D" w14:textId="77777777" w:rsidR="002F5397" w:rsidRPr="00675D6C" w:rsidRDefault="002F5397">
      <w:pPr>
        <w:pStyle w:val="ListParagraph"/>
        <w:ind w:left="0"/>
        <w:jc w:val="both"/>
        <w:rPr>
          <w:sz w:val="22"/>
          <w:szCs w:val="22"/>
        </w:rPr>
      </w:pPr>
    </w:p>
    <w:p w14:paraId="3C7B9F2F" w14:textId="5AEC87AF" w:rsidR="00D85BF5" w:rsidRDefault="00D85BF5">
      <w:pPr>
        <w:pStyle w:val="ListParagraph"/>
        <w:ind w:left="0"/>
        <w:jc w:val="both"/>
        <w:rPr>
          <w:sz w:val="22"/>
          <w:szCs w:val="22"/>
        </w:rPr>
      </w:pPr>
      <w:r w:rsidRPr="00675D6C">
        <w:rPr>
          <w:i/>
          <w:sz w:val="22"/>
          <w:szCs w:val="22"/>
        </w:rPr>
        <w:t>c)</w:t>
      </w:r>
      <w:r w:rsidRPr="00675D6C">
        <w:rPr>
          <w:sz w:val="22"/>
          <w:szCs w:val="22"/>
        </w:rPr>
        <w:tab/>
        <w:t>that HAPS can provide broadband connectivity with minimal ground network infrastructure;</w:t>
      </w:r>
    </w:p>
    <w:p w14:paraId="3F1E1DD0" w14:textId="77777777" w:rsidR="00A93E14" w:rsidRPr="00675D6C" w:rsidRDefault="00A93E14">
      <w:pPr>
        <w:pStyle w:val="ListParagraph"/>
        <w:ind w:left="0"/>
        <w:jc w:val="both"/>
        <w:rPr>
          <w:sz w:val="22"/>
          <w:szCs w:val="22"/>
        </w:rPr>
      </w:pPr>
    </w:p>
    <w:p w14:paraId="6D96A98F" w14:textId="18CF356E" w:rsidR="00D85BF5" w:rsidRDefault="00D85BF5">
      <w:pPr>
        <w:pStyle w:val="ListParagraph"/>
        <w:ind w:left="0"/>
        <w:jc w:val="both"/>
        <w:rPr>
          <w:sz w:val="22"/>
          <w:szCs w:val="22"/>
        </w:rPr>
      </w:pPr>
      <w:r w:rsidRPr="00675D6C">
        <w:rPr>
          <w:i/>
          <w:sz w:val="22"/>
          <w:szCs w:val="22"/>
        </w:rPr>
        <w:t>d)</w:t>
      </w:r>
      <w:r w:rsidRPr="00675D6C">
        <w:rPr>
          <w:sz w:val="22"/>
          <w:szCs w:val="22"/>
        </w:rPr>
        <w:tab/>
        <w:t xml:space="preserve">that compatibility with existing services allocated on a primary basis in the frequency range 21.2-22.5 GHz must be ensured when introducing any new HAPS </w:t>
      </w:r>
      <w:r w:rsidR="00A75FBA">
        <w:rPr>
          <w:sz w:val="22"/>
          <w:szCs w:val="22"/>
        </w:rPr>
        <w:t>designation</w:t>
      </w:r>
      <w:r w:rsidRPr="00675D6C">
        <w:rPr>
          <w:sz w:val="22"/>
          <w:szCs w:val="22"/>
        </w:rPr>
        <w:t>s,</w:t>
      </w:r>
    </w:p>
    <w:p w14:paraId="60417455" w14:textId="77777777" w:rsidR="002F5397" w:rsidRDefault="002F5397">
      <w:pPr>
        <w:pStyle w:val="ListParagraph"/>
        <w:ind w:left="0"/>
        <w:jc w:val="both"/>
        <w:rPr>
          <w:sz w:val="22"/>
          <w:szCs w:val="22"/>
        </w:rPr>
      </w:pPr>
    </w:p>
    <w:p w14:paraId="4051118B" w14:textId="08483C39" w:rsidR="008F3AC2" w:rsidRDefault="008F3AC2">
      <w:pPr>
        <w:pStyle w:val="ListParagraph"/>
        <w:ind w:left="0"/>
        <w:jc w:val="both"/>
        <w:rPr>
          <w:sz w:val="22"/>
          <w:szCs w:val="22"/>
        </w:rPr>
      </w:pPr>
      <w:r>
        <w:rPr>
          <w:i/>
          <w:sz w:val="22"/>
          <w:szCs w:val="22"/>
        </w:rPr>
        <w:t>e)</w:t>
      </w:r>
      <w:r>
        <w:rPr>
          <w:i/>
          <w:sz w:val="22"/>
          <w:szCs w:val="22"/>
        </w:rPr>
        <w:tab/>
      </w:r>
      <w:r>
        <w:rPr>
          <w:sz w:val="22"/>
          <w:szCs w:val="22"/>
        </w:rPr>
        <w:t>that the band 21.4-22 GHz is also allocated to the mobile service on a co-primary basis;</w:t>
      </w:r>
    </w:p>
    <w:p w14:paraId="563AFBF2" w14:textId="77777777" w:rsidR="002F5397" w:rsidRDefault="002F5397">
      <w:pPr>
        <w:pStyle w:val="ListParagraph"/>
        <w:ind w:left="0"/>
        <w:jc w:val="both"/>
        <w:rPr>
          <w:sz w:val="22"/>
          <w:szCs w:val="22"/>
        </w:rPr>
      </w:pPr>
    </w:p>
    <w:p w14:paraId="7C7B4C8A" w14:textId="204DBF22" w:rsidR="00F57B55" w:rsidRDefault="008F3AC2" w:rsidP="00675D6C">
      <w:pPr>
        <w:jc w:val="both"/>
        <w:rPr>
          <w:lang w:val="en-GB"/>
        </w:rPr>
      </w:pPr>
      <w:r w:rsidRPr="00A93E14">
        <w:rPr>
          <w:sz w:val="22"/>
          <w:szCs w:val="22"/>
        </w:rPr>
        <w:t>f)</w:t>
      </w:r>
      <w:r>
        <w:rPr>
          <w:sz w:val="22"/>
          <w:szCs w:val="22"/>
        </w:rPr>
        <w:tab/>
        <w:t>that Recommendation ITU-R P.618, “Propagation data and prediction methods required for the design of Earth-space telecommunication systems”, should be used to determine rain attenuation from HAPS platforms.</w:t>
      </w:r>
    </w:p>
    <w:p w14:paraId="6F174B59" w14:textId="77777777" w:rsidR="00F57B55" w:rsidRPr="00675D6C" w:rsidRDefault="00F57B55" w:rsidP="00675D6C">
      <w:pPr>
        <w:rPr>
          <w:lang w:val="en-GB"/>
        </w:rPr>
      </w:pPr>
    </w:p>
    <w:p w14:paraId="6EB93F31" w14:textId="58E48BE9" w:rsidR="00C7125F" w:rsidRPr="000B67F5" w:rsidRDefault="008F3AC2" w:rsidP="00675D6C">
      <w:pPr>
        <w:pStyle w:val="Call"/>
        <w:ind w:left="720"/>
        <w:rPr>
          <w:sz w:val="22"/>
          <w:szCs w:val="22"/>
        </w:rPr>
      </w:pPr>
      <w:r>
        <w:rPr>
          <w:sz w:val="22"/>
          <w:szCs w:val="22"/>
        </w:rPr>
        <w:t>r</w:t>
      </w:r>
      <w:r w:rsidR="00C7125F" w:rsidRPr="000B67F5">
        <w:rPr>
          <w:sz w:val="22"/>
          <w:szCs w:val="22"/>
        </w:rPr>
        <w:t>ecognizing</w:t>
      </w:r>
    </w:p>
    <w:p w14:paraId="53BA37A1" w14:textId="77777777" w:rsidR="00C73AF6" w:rsidRPr="00C829AB" w:rsidRDefault="00C73AF6" w:rsidP="00675D6C">
      <w:pPr>
        <w:rPr>
          <w:sz w:val="22"/>
          <w:szCs w:val="22"/>
        </w:rPr>
      </w:pPr>
    </w:p>
    <w:p w14:paraId="29F50D02" w14:textId="63A479C7" w:rsidR="00D85BF5" w:rsidRDefault="00D85BF5" w:rsidP="00D85BF5">
      <w:pPr>
        <w:jc w:val="both"/>
        <w:rPr>
          <w:sz w:val="22"/>
          <w:szCs w:val="22"/>
        </w:rPr>
      </w:pPr>
      <w:r w:rsidRPr="00675D6C">
        <w:rPr>
          <w:i/>
          <w:sz w:val="22"/>
          <w:szCs w:val="22"/>
        </w:rPr>
        <w:t>a)</w:t>
      </w:r>
      <w:r w:rsidRPr="00675D6C">
        <w:rPr>
          <w:sz w:val="22"/>
          <w:szCs w:val="22"/>
        </w:rPr>
        <w:tab/>
        <w:t xml:space="preserve">that RR No. </w:t>
      </w:r>
      <w:r w:rsidRPr="00675D6C">
        <w:rPr>
          <w:b/>
          <w:sz w:val="22"/>
          <w:szCs w:val="22"/>
        </w:rPr>
        <w:t>5.532</w:t>
      </w:r>
      <w:r w:rsidRPr="00675D6C">
        <w:rPr>
          <w:sz w:val="22"/>
          <w:szCs w:val="22"/>
        </w:rPr>
        <w:t xml:space="preserve"> requires that the use of the band 22.21-22.5 GHz by the Earth Exploration-Satellite (passive) and space research (passive) services shall not impose constraints upon the fixed and mobile, except aeronautical mobile, services;</w:t>
      </w:r>
    </w:p>
    <w:p w14:paraId="37E0A986" w14:textId="77777777" w:rsidR="00D02AA4" w:rsidRPr="00675D6C" w:rsidRDefault="00D02AA4" w:rsidP="00D85BF5">
      <w:pPr>
        <w:jc w:val="both"/>
        <w:rPr>
          <w:sz w:val="22"/>
          <w:szCs w:val="22"/>
        </w:rPr>
      </w:pPr>
    </w:p>
    <w:p w14:paraId="3900C052" w14:textId="63E019D1" w:rsidR="00CF3DF2" w:rsidRPr="00675D6C" w:rsidRDefault="00D85BF5" w:rsidP="00D85BF5">
      <w:pPr>
        <w:jc w:val="both"/>
        <w:rPr>
          <w:color w:val="000000" w:themeColor="text1"/>
          <w:sz w:val="22"/>
          <w:szCs w:val="22"/>
        </w:rPr>
      </w:pPr>
      <w:r w:rsidRPr="00675D6C">
        <w:rPr>
          <w:i/>
          <w:sz w:val="22"/>
          <w:szCs w:val="22"/>
        </w:rPr>
        <w:t>b)</w:t>
      </w:r>
      <w:r w:rsidRPr="00675D6C">
        <w:rPr>
          <w:sz w:val="22"/>
          <w:szCs w:val="22"/>
        </w:rPr>
        <w:tab/>
        <w:t xml:space="preserve">that HAPS is defined in No. </w:t>
      </w:r>
      <w:r w:rsidRPr="00675D6C">
        <w:rPr>
          <w:b/>
          <w:sz w:val="22"/>
          <w:szCs w:val="22"/>
        </w:rPr>
        <w:t>1.66A</w:t>
      </w:r>
      <w:r w:rsidRPr="00675D6C">
        <w:rPr>
          <w:sz w:val="22"/>
          <w:szCs w:val="22"/>
        </w:rPr>
        <w:t xml:space="preserve"> of the Radio Regulations as a station located on an object at an </w:t>
      </w:r>
      <w:r w:rsidRPr="00675D6C">
        <w:rPr>
          <w:color w:val="000000" w:themeColor="text1"/>
          <w:sz w:val="22"/>
          <w:szCs w:val="22"/>
        </w:rPr>
        <w:t xml:space="preserve">altitude of 20-50 km and at a specified, nominal, fixed point relative to the Earth, and is subject to No. </w:t>
      </w:r>
      <w:r w:rsidRPr="00675D6C">
        <w:rPr>
          <w:b/>
          <w:color w:val="000000" w:themeColor="text1"/>
          <w:sz w:val="22"/>
          <w:szCs w:val="22"/>
        </w:rPr>
        <w:t>4.23</w:t>
      </w:r>
      <w:r w:rsidR="00CF3DF2" w:rsidRPr="00675D6C">
        <w:rPr>
          <w:color w:val="000000" w:themeColor="text1"/>
          <w:sz w:val="22"/>
          <w:szCs w:val="22"/>
        </w:rPr>
        <w:t>,</w:t>
      </w:r>
    </w:p>
    <w:p w14:paraId="274B62DC" w14:textId="121C5609" w:rsidR="00D02AA4" w:rsidRPr="00675D6C" w:rsidRDefault="00D02AA4" w:rsidP="00D85BF5">
      <w:pPr>
        <w:jc w:val="both"/>
        <w:rPr>
          <w:color w:val="000000" w:themeColor="text1"/>
          <w:sz w:val="22"/>
          <w:szCs w:val="22"/>
        </w:rPr>
      </w:pPr>
    </w:p>
    <w:p w14:paraId="641D4F04" w14:textId="77767A89" w:rsidR="00D02AA4" w:rsidRPr="00675D6C" w:rsidRDefault="00D02AA4" w:rsidP="00D85BF5">
      <w:pPr>
        <w:jc w:val="both"/>
        <w:rPr>
          <w:color w:val="000000" w:themeColor="text1"/>
          <w:sz w:val="22"/>
          <w:szCs w:val="22"/>
        </w:rPr>
      </w:pPr>
      <w:r w:rsidRPr="00675D6C">
        <w:rPr>
          <w:i/>
          <w:color w:val="000000" w:themeColor="text1"/>
          <w:sz w:val="22"/>
          <w:szCs w:val="22"/>
        </w:rPr>
        <w:t>c)</w:t>
      </w:r>
      <w:r w:rsidRPr="00675D6C">
        <w:rPr>
          <w:color w:val="000000" w:themeColor="text1"/>
          <w:sz w:val="22"/>
          <w:szCs w:val="22"/>
        </w:rPr>
        <w:t xml:space="preserve"> </w:t>
      </w:r>
      <w:r w:rsidRPr="00675D6C">
        <w:rPr>
          <w:color w:val="000000" w:themeColor="text1"/>
          <w:sz w:val="22"/>
          <w:szCs w:val="22"/>
        </w:rPr>
        <w:tab/>
        <w:t>that the band 21.4-22 GHz is also allocated to mobile service on a co-primary basis</w:t>
      </w:r>
      <w:r w:rsidR="00F57B55" w:rsidRPr="00675D6C">
        <w:rPr>
          <w:color w:val="000000" w:themeColor="text1"/>
          <w:sz w:val="22"/>
          <w:szCs w:val="22"/>
        </w:rPr>
        <w:t>;</w:t>
      </w:r>
      <w:r w:rsidRPr="00675D6C">
        <w:rPr>
          <w:color w:val="000000" w:themeColor="text1"/>
          <w:sz w:val="22"/>
          <w:szCs w:val="22"/>
        </w:rPr>
        <w:t xml:space="preserve"> </w:t>
      </w:r>
    </w:p>
    <w:p w14:paraId="6CDEE546" w14:textId="77777777" w:rsidR="00CF3DF2" w:rsidRPr="00675D6C" w:rsidRDefault="00CF3DF2" w:rsidP="00D85BF5">
      <w:pPr>
        <w:jc w:val="both"/>
        <w:rPr>
          <w:color w:val="000000" w:themeColor="text1"/>
          <w:sz w:val="22"/>
          <w:szCs w:val="22"/>
        </w:rPr>
      </w:pPr>
    </w:p>
    <w:p w14:paraId="530F3CE1" w14:textId="6948FE67" w:rsidR="00C7125F" w:rsidRDefault="00C7125F" w:rsidP="00C7125F">
      <w:pPr>
        <w:pStyle w:val="Call"/>
        <w:rPr>
          <w:color w:val="000000" w:themeColor="text1"/>
          <w:sz w:val="22"/>
          <w:szCs w:val="22"/>
        </w:rPr>
      </w:pPr>
      <w:r w:rsidRPr="00675D6C">
        <w:rPr>
          <w:color w:val="000000" w:themeColor="text1"/>
          <w:sz w:val="22"/>
          <w:szCs w:val="22"/>
        </w:rPr>
        <w:t>resolves</w:t>
      </w:r>
    </w:p>
    <w:p w14:paraId="3054B22D" w14:textId="77777777" w:rsidR="002F5397" w:rsidRPr="00675D6C" w:rsidRDefault="002F5397" w:rsidP="00675D6C"/>
    <w:p w14:paraId="0A9F5A36" w14:textId="377FC934" w:rsidR="00C7125F" w:rsidRPr="003C429F" w:rsidRDefault="00C7125F" w:rsidP="00675D6C">
      <w:pPr>
        <w:pStyle w:val="ListParagraph"/>
        <w:numPr>
          <w:ilvl w:val="0"/>
          <w:numId w:val="4"/>
        </w:numPr>
        <w:tabs>
          <w:tab w:val="center" w:pos="4820"/>
          <w:tab w:val="right" w:pos="9639"/>
        </w:tabs>
        <w:jc w:val="both"/>
        <w:rPr>
          <w:sz w:val="22"/>
          <w:szCs w:val="22"/>
          <w:lang w:eastAsia="ja-JP"/>
        </w:rPr>
      </w:pPr>
      <w:r w:rsidRPr="003C429F">
        <w:rPr>
          <w:sz w:val="22"/>
          <w:szCs w:val="22"/>
        </w:rPr>
        <w:t xml:space="preserve">that for the purpose of protecting fixed service systems in </w:t>
      </w:r>
      <w:r w:rsidR="003C429F" w:rsidRPr="003C429F">
        <w:rPr>
          <w:sz w:val="22"/>
          <w:szCs w:val="22"/>
        </w:rPr>
        <w:t>neighboring</w:t>
      </w:r>
      <w:r w:rsidRPr="003C429F">
        <w:rPr>
          <w:sz w:val="22"/>
          <w:szCs w:val="22"/>
        </w:rPr>
        <w:t xml:space="preserve"> administrations in the band 21.4-22 GHz, the power flux density</w:t>
      </w:r>
      <w:r w:rsidRPr="003C429F">
        <w:rPr>
          <w:sz w:val="22"/>
          <w:szCs w:val="22"/>
          <w:lang w:eastAsia="ja-JP"/>
        </w:rPr>
        <w:t xml:space="preserve"> level per HAPS platform station produced at the </w:t>
      </w:r>
      <w:r w:rsidR="003C429F" w:rsidRPr="003C429F">
        <w:rPr>
          <w:sz w:val="22"/>
          <w:szCs w:val="22"/>
          <w:lang w:eastAsia="ja-JP"/>
        </w:rPr>
        <w:t>surface of the Earth in neighbo</w:t>
      </w:r>
      <w:r w:rsidRPr="003C429F">
        <w:rPr>
          <w:sz w:val="22"/>
          <w:szCs w:val="22"/>
          <w:lang w:eastAsia="ja-JP"/>
        </w:rPr>
        <w:t xml:space="preserve">ring administrations shall not exceed the following </w:t>
      </w:r>
      <w:proofErr w:type="spellStart"/>
      <w:r w:rsidRPr="003C429F">
        <w:rPr>
          <w:sz w:val="22"/>
          <w:szCs w:val="22"/>
          <w:lang w:eastAsia="ja-JP"/>
        </w:rPr>
        <w:t>pfd</w:t>
      </w:r>
      <w:proofErr w:type="spellEnd"/>
      <w:r w:rsidRPr="003C429F">
        <w:rPr>
          <w:sz w:val="22"/>
          <w:szCs w:val="22"/>
          <w:lang w:eastAsia="ja-JP"/>
        </w:rPr>
        <w:t xml:space="preserve"> mask </w:t>
      </w:r>
      <w:r w:rsidRPr="003C429F">
        <w:rPr>
          <w:sz w:val="22"/>
          <w:szCs w:val="22"/>
        </w:rPr>
        <w:t xml:space="preserve">in </w:t>
      </w:r>
      <w:proofErr w:type="spellStart"/>
      <w:r w:rsidRPr="003C429F">
        <w:rPr>
          <w:sz w:val="22"/>
          <w:szCs w:val="22"/>
        </w:rPr>
        <w:t>dBW</w:t>
      </w:r>
      <w:proofErr w:type="spellEnd"/>
      <w:r w:rsidRPr="003C429F">
        <w:rPr>
          <w:sz w:val="22"/>
          <w:szCs w:val="22"/>
        </w:rPr>
        <w:t>/m</w:t>
      </w:r>
      <w:r w:rsidRPr="003C429F">
        <w:rPr>
          <w:sz w:val="22"/>
          <w:szCs w:val="22"/>
          <w:vertAlign w:val="superscript"/>
        </w:rPr>
        <w:t>2</w:t>
      </w:r>
      <w:r w:rsidRPr="003C429F">
        <w:rPr>
          <w:sz w:val="22"/>
          <w:szCs w:val="22"/>
        </w:rPr>
        <w:t xml:space="preserve">/MHz, </w:t>
      </w:r>
      <w:r w:rsidRPr="003C429F">
        <w:rPr>
          <w:sz w:val="22"/>
          <w:szCs w:val="22"/>
          <w:lang w:eastAsia="ja-JP"/>
        </w:rPr>
        <w:t xml:space="preserve">under clear sky condition, </w:t>
      </w:r>
      <w:r w:rsidRPr="003C429F">
        <w:rPr>
          <w:sz w:val="22"/>
          <w:szCs w:val="22"/>
        </w:rPr>
        <w:t>without the explicit agreement from the affected administration</w:t>
      </w:r>
      <w:r w:rsidRPr="003C429F">
        <w:rPr>
          <w:sz w:val="22"/>
          <w:szCs w:val="22"/>
          <w:lang w:eastAsia="ja-JP"/>
        </w:rPr>
        <w:t>:</w:t>
      </w:r>
    </w:p>
    <w:p w14:paraId="1E546E42" w14:textId="77777777" w:rsidR="00AF5887" w:rsidRPr="003C429F" w:rsidRDefault="00AF5887" w:rsidP="003C429F">
      <w:pPr>
        <w:tabs>
          <w:tab w:val="center" w:pos="4820"/>
          <w:tab w:val="right" w:pos="9639"/>
        </w:tabs>
        <w:ind w:left="360"/>
        <w:rPr>
          <w:sz w:val="22"/>
          <w:szCs w:val="22"/>
          <w:lang w:eastAsia="ja-JP"/>
        </w:rPr>
      </w:pPr>
    </w:p>
    <w:p w14:paraId="2816AD00" w14:textId="77777777" w:rsidR="00C7125F" w:rsidRPr="003C429F" w:rsidRDefault="00BA7A48" w:rsidP="00C7125F">
      <w:pPr>
        <w:pStyle w:val="Equation"/>
        <w:shd w:val="clear" w:color="auto" w:fill="FFFFFF" w:themeFill="background1"/>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=0.7 ×El-135  for 0≤El&lt;10°</m:t>
          </m:r>
        </m:oMath>
      </m:oMathPara>
    </w:p>
    <w:p w14:paraId="08F7965F" w14:textId="77777777" w:rsidR="00C7125F" w:rsidRPr="003C429F" w:rsidRDefault="00BA7A48" w:rsidP="00C7125F">
      <w:pPr>
        <w:pStyle w:val="Equation"/>
        <w:shd w:val="clear" w:color="auto" w:fill="FFFFFF" w:themeFill="background1"/>
        <w:jc w:val="center"/>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=2.4×El-152 for 10°≤El&lt;20°</m:t>
          </m:r>
        </m:oMath>
      </m:oMathPara>
    </w:p>
    <w:p w14:paraId="1D5064EC" w14:textId="77777777" w:rsidR="00C7125F" w:rsidRPr="003C429F" w:rsidRDefault="00BA7A48" w:rsidP="00C7125F">
      <w:pPr>
        <w:pStyle w:val="Equation"/>
        <w:shd w:val="clear" w:color="auto" w:fill="FFFFFF" w:themeFill="background1"/>
        <w:jc w:val="center"/>
        <w:rPr>
          <w:rFonts w:ascii="Cambria Math" w:hAnsi="Cambria Math"/>
          <w:noProof/>
          <w:sz w:val="22"/>
          <w:szCs w:val="22"/>
          <w:lang w:eastAsia="fr-FR"/>
          <w:oMath/>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=0.45×El-113 for 20°≤El&lt;60° </m:t>
          </m:r>
        </m:oMath>
      </m:oMathPara>
    </w:p>
    <w:p w14:paraId="303C843B" w14:textId="77777777" w:rsidR="00C7125F" w:rsidRPr="003C429F" w:rsidRDefault="00BA7A48" w:rsidP="00C7125F">
      <w:pPr>
        <w:pStyle w:val="Equation"/>
        <w:shd w:val="clear" w:color="auto" w:fill="FFFFFF" w:themeFill="background1"/>
        <w:rPr>
          <w:rFonts w:eastAsiaTheme="minorEastAsia"/>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=-86 for 60°≤El≤90° </m:t>
          </m:r>
        </m:oMath>
      </m:oMathPara>
    </w:p>
    <w:p w14:paraId="1CA9A4C0" w14:textId="77777777" w:rsidR="00AF5887" w:rsidRPr="003C429F" w:rsidRDefault="00AF5887" w:rsidP="00C7125F">
      <w:pPr>
        <w:pStyle w:val="Equation"/>
        <w:shd w:val="clear" w:color="auto" w:fill="FFFFFF" w:themeFill="background1"/>
        <w:rPr>
          <w:noProof/>
          <w:sz w:val="22"/>
          <w:szCs w:val="22"/>
          <w:lang w:eastAsia="fr-FR"/>
        </w:rPr>
      </w:pPr>
    </w:p>
    <w:p w14:paraId="33222102" w14:textId="77777777" w:rsidR="00C7125F" w:rsidRPr="003C429F" w:rsidRDefault="00C7125F" w:rsidP="003C429F">
      <w:pPr>
        <w:ind w:firstLine="720"/>
        <w:rPr>
          <w:sz w:val="22"/>
          <w:szCs w:val="22"/>
          <w:lang w:eastAsia="ja-JP"/>
        </w:rPr>
      </w:pPr>
      <w:r w:rsidRPr="003C429F">
        <w:rPr>
          <w:sz w:val="22"/>
          <w:szCs w:val="22"/>
          <w:lang w:eastAsia="ja-JP"/>
        </w:rPr>
        <w:t>where El is the elevation angle in degrees (angles of arrival above the horizontal plane).</w:t>
      </w:r>
    </w:p>
    <w:p w14:paraId="5837F48C" w14:textId="750A4419" w:rsidR="00C7125F" w:rsidRPr="003C429F" w:rsidRDefault="00C7125F" w:rsidP="003C429F">
      <w:pPr>
        <w:ind w:firstLine="720"/>
        <w:jc w:val="both"/>
        <w:rPr>
          <w:sz w:val="22"/>
          <w:szCs w:val="22"/>
          <w:lang w:eastAsia="ja-JP"/>
        </w:rPr>
      </w:pPr>
      <w:r w:rsidRPr="003C429F">
        <w:rPr>
          <w:sz w:val="22"/>
          <w:szCs w:val="22"/>
          <w:lang w:eastAsia="ja-JP"/>
        </w:rPr>
        <w:t xml:space="preserve">To verify the compliance with the </w:t>
      </w:r>
      <w:proofErr w:type="spellStart"/>
      <w:r w:rsidRPr="003C429F">
        <w:rPr>
          <w:sz w:val="22"/>
          <w:szCs w:val="22"/>
          <w:lang w:eastAsia="ja-JP"/>
        </w:rPr>
        <w:t>pfd</w:t>
      </w:r>
      <w:proofErr w:type="spellEnd"/>
      <w:r w:rsidRPr="003C429F">
        <w:rPr>
          <w:sz w:val="22"/>
          <w:szCs w:val="22"/>
          <w:lang w:eastAsia="ja-JP"/>
        </w:rPr>
        <w:t xml:space="preserve"> mask the following equation shall be used: </w:t>
      </w:r>
    </w:p>
    <w:p w14:paraId="75AD8343" w14:textId="77777777" w:rsidR="00C7125F" w:rsidRPr="003C429F" w:rsidRDefault="00C7125F" w:rsidP="00C7125F">
      <w:pPr>
        <w:tabs>
          <w:tab w:val="center" w:pos="4820"/>
          <w:tab w:val="right" w:pos="9639"/>
        </w:tabs>
        <w:jc w:val="both"/>
        <w:rPr>
          <w:i/>
          <w:sz w:val="22"/>
          <w:szCs w:val="22"/>
          <w:lang w:eastAsia="ja-JP"/>
        </w:rPr>
      </w:pPr>
      <m:oMathPara>
        <m:oMath>
          <m:r>
            <w:rPr>
              <w:rFonts w:ascii="Cambria Math" w:hAnsi="Cambria Math"/>
              <w:sz w:val="22"/>
              <w:szCs w:val="22"/>
              <w:lang w:eastAsia="ja-JP"/>
            </w:rPr>
            <m:t>pfd(El)=</m:t>
          </m:r>
          <m:sSub>
            <m:sSubPr>
              <m:ctrlPr>
                <w:rPr>
                  <w:rFonts w:ascii="Cambria Math" w:hAnsi="Cambria Math"/>
                  <w:i/>
                  <w:sz w:val="22"/>
                  <w:szCs w:val="22"/>
                  <w:lang w:eastAsia="ja-JP"/>
                </w:rPr>
              </m:ctrlPr>
            </m:sSubPr>
            <m:e>
              <m:r>
                <w:rPr>
                  <w:rFonts w:ascii="Cambria Math" w:hAnsi="Cambria Math"/>
                  <w:sz w:val="22"/>
                  <w:szCs w:val="22"/>
                  <w:lang w:eastAsia="ja-JP"/>
                </w:rPr>
                <m:t>EIRP</m:t>
              </m:r>
            </m:e>
            <m:sub>
              <m:f>
                <m:fPr>
                  <m:ctrlPr>
                    <w:rPr>
                      <w:rFonts w:ascii="Cambria Math" w:hAnsi="Cambria Math"/>
                      <w:i/>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w:rPr>
              <w:rFonts w:ascii="Cambria Math" w:hAnsi="Cambria Math"/>
              <w:sz w:val="22"/>
              <w:szCs w:val="22"/>
              <w:lang w:eastAsia="ja-JP"/>
            </w:rPr>
            <m:t>(El)+10*</m:t>
          </m:r>
          <m:func>
            <m:funcPr>
              <m:ctrlPr>
                <w:rPr>
                  <w:rFonts w:ascii="Cambria Math" w:hAnsi="Cambria Math"/>
                  <w:i/>
                  <w:sz w:val="22"/>
                  <w:szCs w:val="22"/>
                  <w:lang w:eastAsia="ja-JP"/>
                </w:rPr>
              </m:ctrlPr>
            </m:funcPr>
            <m:fName>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fName>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1</m:t>
                      </m:r>
                    </m:num>
                    <m:den>
                      <m:r>
                        <w:rPr>
                          <w:rFonts w:ascii="Cambria Math" w:hAnsi="Cambria Math"/>
                          <w:sz w:val="22"/>
                          <w:szCs w:val="22"/>
                          <w:lang w:eastAsia="ja-JP"/>
                        </w:rPr>
                        <m:t>4π</m:t>
                      </m:r>
                      <m:sSub>
                        <m:sSubPr>
                          <m:ctrlPr>
                            <w:rPr>
                              <w:rFonts w:ascii="Cambria Math" w:hAnsi="Cambria Math"/>
                              <w:i/>
                              <w:sz w:val="22"/>
                              <w:szCs w:val="22"/>
                              <w:lang w:eastAsia="ja-JP"/>
                            </w:rPr>
                          </m:ctrlPr>
                        </m:sSubPr>
                        <m:e>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sub>
                          <m:r>
                            <w:rPr>
                              <w:rFonts w:ascii="Cambria Math" w:hAnsi="Cambria Math"/>
                              <w:sz w:val="22"/>
                              <w:szCs w:val="22"/>
                              <w:lang w:eastAsia="ja-JP"/>
                            </w:rPr>
                            <m:t>(El)</m:t>
                          </m:r>
                        </m:sub>
                      </m:sSub>
                    </m:den>
                  </m:f>
                </m:e>
              </m:d>
              <m:r>
                <w:rPr>
                  <w:rFonts w:ascii="Cambria Math" w:hAnsi="Cambria Math"/>
                  <w:sz w:val="22"/>
                  <w:szCs w:val="22"/>
                  <w:lang w:eastAsia="ja-JP"/>
                </w:rPr>
                <m:t xml:space="preserve"> -rain fade</m:t>
              </m:r>
            </m:e>
          </m:func>
        </m:oMath>
      </m:oMathPara>
    </w:p>
    <w:p w14:paraId="1C918A77" w14:textId="77777777" w:rsidR="00C7125F" w:rsidRPr="003C429F" w:rsidRDefault="00C7125F" w:rsidP="003C429F">
      <w:pPr>
        <w:ind w:firstLine="720"/>
        <w:rPr>
          <w:sz w:val="22"/>
          <w:szCs w:val="22"/>
          <w:lang w:eastAsia="ja-JP"/>
        </w:rPr>
      </w:pPr>
      <w:r w:rsidRPr="003C429F">
        <w:rPr>
          <w:sz w:val="22"/>
          <w:szCs w:val="22"/>
          <w:lang w:eastAsia="ja-JP"/>
        </w:rPr>
        <w:t>where:</w:t>
      </w:r>
    </w:p>
    <w:p w14:paraId="1679CB14"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d</w:t>
      </w:r>
      <w:r w:rsidRPr="003C429F">
        <w:rPr>
          <w:sz w:val="22"/>
          <w:szCs w:val="22"/>
          <w:lang w:eastAsia="ja-JP"/>
        </w:rPr>
        <w:tab/>
        <w:t>distance in meters between the HAPS and the ground (elevation angle dependent);</w:t>
      </w:r>
    </w:p>
    <w:p w14:paraId="59707B8E"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EIRP</w:t>
      </w:r>
      <w:r w:rsidRPr="003C429F">
        <w:rPr>
          <w:sz w:val="22"/>
          <w:szCs w:val="22"/>
          <w:lang w:eastAsia="ja-JP"/>
        </w:rPr>
        <w:tab/>
        <w:t xml:space="preserve">HAPS platform nominal EIRP spectral density in </w:t>
      </w:r>
      <w:proofErr w:type="spellStart"/>
      <w:r w:rsidRPr="003C429F">
        <w:rPr>
          <w:sz w:val="22"/>
          <w:szCs w:val="22"/>
          <w:lang w:eastAsia="ja-JP"/>
        </w:rPr>
        <w:t>dBW</w:t>
      </w:r>
      <w:proofErr w:type="spellEnd"/>
      <w:r w:rsidRPr="003C429F">
        <w:rPr>
          <w:sz w:val="22"/>
          <w:szCs w:val="22"/>
          <w:lang w:eastAsia="ja-JP"/>
        </w:rPr>
        <w:t>/MHz at a specific elevation angle;</w:t>
      </w:r>
    </w:p>
    <w:p w14:paraId="08A3D719" w14:textId="30CE914F" w:rsidR="008F3AC2" w:rsidRDefault="00C7125F" w:rsidP="0056719D">
      <w:pPr>
        <w:pStyle w:val="Equationlegend"/>
        <w:rPr>
          <w:sz w:val="22"/>
          <w:szCs w:val="22"/>
          <w:lang w:eastAsia="ja-JP"/>
        </w:rPr>
      </w:pPr>
      <w:r w:rsidRPr="003C429F">
        <w:rPr>
          <w:sz w:val="22"/>
          <w:szCs w:val="22"/>
          <w:lang w:eastAsia="ja-JP"/>
        </w:rPr>
        <w:tab/>
      </w:r>
      <w:proofErr w:type="spellStart"/>
      <w:r w:rsidRPr="003C429F">
        <w:rPr>
          <w:i/>
          <w:sz w:val="22"/>
          <w:szCs w:val="22"/>
          <w:lang w:eastAsia="ja-JP"/>
        </w:rPr>
        <w:t>pfd</w:t>
      </w:r>
      <w:proofErr w:type="spellEnd"/>
      <w:r w:rsidRPr="003C429F">
        <w:rPr>
          <w:i/>
          <w:sz w:val="22"/>
          <w:szCs w:val="22"/>
          <w:lang w:eastAsia="ja-JP"/>
        </w:rPr>
        <w:t>(El)</w:t>
      </w:r>
      <w:r w:rsidRPr="003C429F">
        <w:rPr>
          <w:sz w:val="22"/>
          <w:szCs w:val="22"/>
          <w:lang w:eastAsia="ja-JP"/>
        </w:rPr>
        <w:tab/>
        <w:t xml:space="preserve">is the power flux density at the Earth’s surface per HAPS platform station in </w:t>
      </w:r>
      <w:proofErr w:type="spellStart"/>
      <w:r w:rsidRPr="003C429F">
        <w:rPr>
          <w:sz w:val="22"/>
          <w:szCs w:val="22"/>
          <w:lang w:eastAsia="ja-JP"/>
        </w:rPr>
        <w:t>dBW</w:t>
      </w:r>
      <w:proofErr w:type="spellEnd"/>
      <w:r w:rsidRPr="003C429F">
        <w:rPr>
          <w:sz w:val="22"/>
          <w:szCs w:val="22"/>
          <w:lang w:eastAsia="ja-JP"/>
        </w:rPr>
        <w:t>/m</w:t>
      </w:r>
      <w:r w:rsidRPr="003C429F">
        <w:rPr>
          <w:sz w:val="22"/>
          <w:szCs w:val="22"/>
          <w:vertAlign w:val="superscript"/>
          <w:lang w:eastAsia="ja-JP"/>
        </w:rPr>
        <w:t>2</w:t>
      </w:r>
      <w:r w:rsidRPr="003C429F">
        <w:rPr>
          <w:sz w:val="22"/>
          <w:szCs w:val="22"/>
          <w:lang w:eastAsia="ja-JP"/>
        </w:rPr>
        <w:t>/</w:t>
      </w:r>
      <w:proofErr w:type="spellStart"/>
      <w:r w:rsidRPr="003C429F">
        <w:rPr>
          <w:sz w:val="22"/>
          <w:szCs w:val="22"/>
          <w:lang w:eastAsia="ja-JP"/>
        </w:rPr>
        <w:t>MHz</w:t>
      </w:r>
      <w:r w:rsidR="00AF5887">
        <w:rPr>
          <w:sz w:val="22"/>
          <w:szCs w:val="22"/>
          <w:lang w:eastAsia="ja-JP"/>
        </w:rPr>
        <w:t>.</w:t>
      </w:r>
      <w:proofErr w:type="spellEnd"/>
    </w:p>
    <w:p w14:paraId="7914F337" w14:textId="428BD737" w:rsidR="008F3AC2" w:rsidRDefault="008F3AC2" w:rsidP="00675D6C">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Pr>
          <w:sz w:val="22"/>
          <w:szCs w:val="22"/>
          <w:lang w:eastAsia="ja-JP"/>
        </w:rPr>
        <w:t xml:space="preserve">                 </w:t>
      </w:r>
      <w:r w:rsidRPr="00675D6C">
        <w:rPr>
          <w:i/>
          <w:sz w:val="22"/>
          <w:szCs w:val="22"/>
          <w:lang w:eastAsia="ja-JP"/>
        </w:rPr>
        <w:t>rain fade</w:t>
      </w:r>
      <w:r w:rsidRPr="00675D6C">
        <w:rPr>
          <w:i/>
          <w:sz w:val="22"/>
          <w:szCs w:val="22"/>
          <w:lang w:eastAsia="ja-JP"/>
        </w:rPr>
        <w:tab/>
      </w:r>
      <w:r>
        <w:rPr>
          <w:sz w:val="22"/>
          <w:szCs w:val="22"/>
          <w:lang w:eastAsia="ja-JP"/>
        </w:rPr>
        <w:t xml:space="preserve">  </w:t>
      </w:r>
      <w:r w:rsidR="0056719D">
        <w:rPr>
          <w:sz w:val="22"/>
          <w:szCs w:val="22"/>
          <w:lang w:eastAsia="ja-JP"/>
        </w:rPr>
        <w:t xml:space="preserve">    </w:t>
      </w:r>
      <w:r>
        <w:rPr>
          <w:sz w:val="22"/>
          <w:szCs w:val="22"/>
          <w:lang w:eastAsia="ja-JP"/>
        </w:rPr>
        <w:t>rain attenuation in dB</w:t>
      </w:r>
      <w:r w:rsidR="00F171FF">
        <w:rPr>
          <w:sz w:val="22"/>
          <w:szCs w:val="22"/>
          <w:lang w:eastAsia="ja-JP"/>
        </w:rPr>
        <w:t xml:space="preserve"> </w:t>
      </w:r>
      <w:r w:rsidR="00F171FF">
        <w:rPr>
          <w:sz w:val="22"/>
          <w:szCs w:val="22"/>
          <w:lang w:val="en-GB" w:eastAsia="ja-JP"/>
        </w:rPr>
        <w:t>(ITU-R P.618)</w:t>
      </w:r>
    </w:p>
    <w:p w14:paraId="13E150BC" w14:textId="77777777" w:rsidR="00831EFD" w:rsidRDefault="00831EFD" w:rsidP="00C7125F">
      <w:pPr>
        <w:pStyle w:val="Equationlegend"/>
        <w:rPr>
          <w:sz w:val="22"/>
          <w:szCs w:val="22"/>
          <w:lang w:eastAsia="ja-JP"/>
        </w:rPr>
      </w:pPr>
    </w:p>
    <w:p w14:paraId="577506A5" w14:textId="77777777" w:rsidR="00AF5887" w:rsidRPr="003C429F" w:rsidRDefault="00AF5887" w:rsidP="00C7125F">
      <w:pPr>
        <w:pStyle w:val="Equationlegend"/>
        <w:rPr>
          <w:sz w:val="22"/>
          <w:szCs w:val="22"/>
          <w:lang w:eastAsia="ja-JP"/>
        </w:rPr>
      </w:pPr>
    </w:p>
    <w:p w14:paraId="3F8CD809" w14:textId="060240A6" w:rsidR="00C7125F" w:rsidRPr="003C429F" w:rsidRDefault="00C7125F" w:rsidP="003C429F">
      <w:pPr>
        <w:spacing w:after="240"/>
        <w:ind w:left="720" w:hanging="720"/>
        <w:rPr>
          <w:sz w:val="22"/>
          <w:szCs w:val="22"/>
        </w:rPr>
      </w:pPr>
      <w:r w:rsidRPr="003C429F">
        <w:rPr>
          <w:sz w:val="22"/>
          <w:szCs w:val="22"/>
        </w:rPr>
        <w:t>2</w:t>
      </w:r>
      <w:r w:rsidRPr="003C429F">
        <w:rPr>
          <w:sz w:val="22"/>
          <w:szCs w:val="22"/>
        </w:rPr>
        <w:tab/>
        <w:t>that in order to ensure the protection of EESS (passive), the EIRP per HAPS platform, in the</w:t>
      </w:r>
      <w:r w:rsidR="00AF5887">
        <w:rPr>
          <w:sz w:val="22"/>
          <w:szCs w:val="22"/>
        </w:rPr>
        <w:t xml:space="preserve"> </w:t>
      </w:r>
      <w:r w:rsidRPr="003C429F">
        <w:rPr>
          <w:sz w:val="22"/>
          <w:szCs w:val="22"/>
        </w:rPr>
        <w:t>bands 21.2-21.4 GHz and 22.21-22.5 GHz, shall not exceed:</w:t>
      </w:r>
    </w:p>
    <w:p w14:paraId="1948A0EC" w14:textId="77777777" w:rsidR="00C7125F" w:rsidRPr="003C429F" w:rsidRDefault="00C7125F" w:rsidP="00C7125F">
      <w:pPr>
        <w:pStyle w:val="Equationlegend"/>
        <w:shd w:val="clear" w:color="auto" w:fill="FFFFFF" w:themeFill="background1"/>
        <w:ind w:left="2127" w:hanging="711"/>
        <w:rPr>
          <w:iCs/>
          <w:sz w:val="22"/>
          <w:szCs w:val="22"/>
          <w:lang w:val="en-US" w:eastAsia="fr-FR"/>
        </w:rPr>
      </w:pPr>
      <w:r w:rsidRPr="003C429F">
        <w:rPr>
          <w:iCs/>
          <w:sz w:val="22"/>
          <w:szCs w:val="22"/>
          <w:lang w:val="en-US" w:eastAsia="fr-FR"/>
        </w:rPr>
        <w:tab/>
      </w:r>
      <m:oMath>
        <m:r>
          <w:rPr>
            <w:rFonts w:ascii="Cambria Math" w:hAnsi="Cambria Math"/>
            <w:sz w:val="22"/>
            <w:szCs w:val="22"/>
            <w:lang w:val="en-US" w:eastAsia="fr-FR"/>
          </w:rPr>
          <m:t>EIRP=(-0.76El-9.5) dBW/100MHz      for   -4.53°≤El&lt;35.5°</m:t>
        </m:r>
      </m:oMath>
    </w:p>
    <w:p w14:paraId="1252346F" w14:textId="77777777" w:rsidR="00C7125F" w:rsidRPr="003C429F" w:rsidRDefault="00C7125F" w:rsidP="00C7125F">
      <w:pPr>
        <w:tabs>
          <w:tab w:val="left" w:pos="1418"/>
        </w:tabs>
        <w:ind w:left="708"/>
        <w:rPr>
          <w:sz w:val="22"/>
          <w:szCs w:val="22"/>
          <w:lang w:eastAsia="fr-FR"/>
        </w:rPr>
      </w:pPr>
      <w:r w:rsidRPr="003C429F">
        <w:rPr>
          <w:iCs/>
          <w:sz w:val="22"/>
          <w:szCs w:val="22"/>
          <w:lang w:eastAsia="fr-FR"/>
        </w:rPr>
        <w:tab/>
      </w:r>
      <w:r w:rsidRPr="003C429F">
        <w:rPr>
          <w:iCs/>
          <w:sz w:val="22"/>
          <w:szCs w:val="22"/>
          <w:lang w:eastAsia="fr-FR"/>
        </w:rPr>
        <w:tab/>
      </w:r>
      <m:oMath>
        <m:r>
          <w:rPr>
            <w:rFonts w:ascii="Cambria Math" w:hAnsi="Cambria Math"/>
            <w:sz w:val="22"/>
            <w:szCs w:val="22"/>
            <w:lang w:eastAsia="fr-FR"/>
          </w:rPr>
          <m:t>EIRP=-36.5 dBW/100 MHz                       for    35.5°≤El&lt;90°</m:t>
        </m:r>
      </m:oMath>
    </w:p>
    <w:p w14:paraId="76B250BA" w14:textId="77777777" w:rsidR="00C7125F" w:rsidRPr="003C429F" w:rsidRDefault="00C7125F" w:rsidP="00C7125F">
      <w:pPr>
        <w:rPr>
          <w:sz w:val="22"/>
          <w:szCs w:val="22"/>
          <w:lang w:eastAsia="ja-JP"/>
        </w:rPr>
      </w:pPr>
    </w:p>
    <w:p w14:paraId="31CFD792" w14:textId="25E36E91" w:rsidR="00C7125F" w:rsidRDefault="00C7125F" w:rsidP="003C429F">
      <w:pPr>
        <w:ind w:firstLine="708"/>
        <w:rPr>
          <w:sz w:val="22"/>
          <w:szCs w:val="22"/>
          <w:lang w:eastAsia="ja-JP"/>
        </w:rPr>
      </w:pPr>
      <w:r w:rsidRPr="003C429F">
        <w:rPr>
          <w:sz w:val="22"/>
          <w:szCs w:val="22"/>
          <w:lang w:eastAsia="ja-JP"/>
        </w:rPr>
        <w:t xml:space="preserve">where </w:t>
      </w:r>
      <w:r w:rsidRPr="00675D6C">
        <w:rPr>
          <w:i/>
          <w:sz w:val="22"/>
          <w:szCs w:val="22"/>
          <w:lang w:eastAsia="ja-JP"/>
        </w:rPr>
        <w:t xml:space="preserve">El </w:t>
      </w:r>
      <w:r w:rsidRPr="003C429F">
        <w:rPr>
          <w:sz w:val="22"/>
          <w:szCs w:val="22"/>
          <w:lang w:eastAsia="ja-JP"/>
        </w:rPr>
        <w:t xml:space="preserve">is the elevation angle in </w:t>
      </w:r>
      <w:r w:rsidR="008F3AC2">
        <w:rPr>
          <w:sz w:val="22"/>
          <w:szCs w:val="22"/>
          <w:lang w:eastAsia="ja-JP"/>
        </w:rPr>
        <w:t xml:space="preserve">degrees </w:t>
      </w:r>
      <w:r w:rsidRPr="003C429F">
        <w:rPr>
          <w:sz w:val="22"/>
          <w:szCs w:val="22"/>
          <w:lang w:eastAsia="ja-JP"/>
        </w:rPr>
        <w:t>(angles of arrival above the horizontal plane);</w:t>
      </w:r>
    </w:p>
    <w:p w14:paraId="0D8DDA61" w14:textId="77777777" w:rsidR="006D24F6" w:rsidRDefault="006D24F6" w:rsidP="00675D6C">
      <w:pPr>
        <w:rPr>
          <w:sz w:val="22"/>
          <w:szCs w:val="22"/>
          <w:lang w:eastAsia="ja-JP"/>
        </w:rPr>
      </w:pPr>
    </w:p>
    <w:p w14:paraId="15FF62A7" w14:textId="77777777" w:rsidR="006D24F6" w:rsidRDefault="006D24F6" w:rsidP="006D24F6">
      <w:pPr>
        <w:ind w:firstLine="708"/>
        <w:rPr>
          <w:sz w:val="22"/>
          <w:szCs w:val="22"/>
          <w:lang w:eastAsia="ja-JP"/>
        </w:rPr>
      </w:pPr>
    </w:p>
    <w:p w14:paraId="017868FA" w14:textId="4EA9E714" w:rsidR="006D24F6" w:rsidRPr="006600BC" w:rsidRDefault="008F3AC2" w:rsidP="006D24F6">
      <w:pPr>
        <w:spacing w:after="240"/>
        <w:ind w:left="720" w:hanging="720"/>
        <w:rPr>
          <w:sz w:val="22"/>
          <w:szCs w:val="22"/>
        </w:rPr>
      </w:pPr>
      <w:r>
        <w:rPr>
          <w:sz w:val="22"/>
          <w:szCs w:val="22"/>
        </w:rPr>
        <w:t>3</w:t>
      </w:r>
      <w:r w:rsidR="006D24F6">
        <w:rPr>
          <w:sz w:val="22"/>
          <w:szCs w:val="22"/>
        </w:rPr>
        <w:tab/>
      </w:r>
      <w:r w:rsidR="006D24F6" w:rsidRPr="006600BC">
        <w:rPr>
          <w:sz w:val="22"/>
          <w:szCs w:val="22"/>
        </w:rPr>
        <w:t>that in order to ensure compatibility with EESS (passive) services, the ground-to-HAPS level of unwanted EIRP:</w:t>
      </w:r>
    </w:p>
    <w:p w14:paraId="035FFD2A" w14:textId="3486A811" w:rsidR="006D24F6" w:rsidRPr="006600BC" w:rsidRDefault="008F3AC2" w:rsidP="00675D6C">
      <w:pPr>
        <w:numPr>
          <w:ilvl w:val="0"/>
          <w:numId w:val="8"/>
        </w:numPr>
        <w:spacing w:after="240"/>
        <w:ind w:left="1080"/>
        <w:contextualSpacing/>
        <w:rPr>
          <w:sz w:val="22"/>
          <w:szCs w:val="22"/>
        </w:rPr>
      </w:pPr>
      <w:r>
        <w:rPr>
          <w:sz w:val="22"/>
          <w:szCs w:val="22"/>
        </w:rPr>
        <w:t xml:space="preserve">in the frequency band </w:t>
      </w:r>
      <w:r w:rsidR="006D24F6" w:rsidRPr="006600BC">
        <w:rPr>
          <w:sz w:val="22"/>
          <w:szCs w:val="22"/>
        </w:rPr>
        <w:t xml:space="preserve">22.21-22.5 GHz shall be limited to -32.6 </w:t>
      </w:r>
      <w:proofErr w:type="gramStart"/>
      <w:r w:rsidR="006D24F6" w:rsidRPr="006600BC">
        <w:rPr>
          <w:sz w:val="22"/>
          <w:szCs w:val="22"/>
        </w:rPr>
        <w:t>dB(</w:t>
      </w:r>
      <w:proofErr w:type="gramEnd"/>
      <w:r w:rsidR="006D24F6" w:rsidRPr="006600BC">
        <w:rPr>
          <w:sz w:val="22"/>
          <w:szCs w:val="22"/>
        </w:rPr>
        <w:t xml:space="preserve">W/100 MHz) in the direction of the satellite, </w:t>
      </w:r>
    </w:p>
    <w:p w14:paraId="147FEC88" w14:textId="6E085528" w:rsidR="006D24F6" w:rsidRPr="006600BC" w:rsidRDefault="008F3AC2" w:rsidP="00675D6C">
      <w:pPr>
        <w:numPr>
          <w:ilvl w:val="0"/>
          <w:numId w:val="8"/>
        </w:numPr>
        <w:spacing w:after="240"/>
        <w:ind w:left="1080"/>
        <w:contextualSpacing/>
        <w:rPr>
          <w:sz w:val="22"/>
          <w:szCs w:val="22"/>
        </w:rPr>
      </w:pPr>
      <w:r>
        <w:rPr>
          <w:sz w:val="22"/>
          <w:szCs w:val="22"/>
        </w:rPr>
        <w:t xml:space="preserve">in the frequency band </w:t>
      </w:r>
      <w:r w:rsidR="006D24F6" w:rsidRPr="006600BC">
        <w:rPr>
          <w:sz w:val="22"/>
          <w:szCs w:val="22"/>
        </w:rPr>
        <w:t>21.2-21.4 GHz shall not exceed:</w:t>
      </w:r>
    </w:p>
    <w:p w14:paraId="0AA1EC31" w14:textId="5672CC0C" w:rsidR="006D24F6" w:rsidRPr="006600BC" w:rsidRDefault="006D24F6" w:rsidP="00675D6C">
      <w:pPr>
        <w:shd w:val="clear" w:color="auto" w:fill="FFFFFF" w:themeFill="background1"/>
        <w:tabs>
          <w:tab w:val="right" w:pos="1871"/>
          <w:tab w:val="left" w:pos="2041"/>
        </w:tabs>
        <w:overflowPunct w:val="0"/>
        <w:autoSpaceDE w:val="0"/>
        <w:autoSpaceDN w:val="0"/>
        <w:adjustRightInd w:val="0"/>
        <w:spacing w:before="80"/>
        <w:ind w:left="2433" w:hanging="711"/>
        <w:textAlignment w:val="baseline"/>
        <w:rPr>
          <w:iCs/>
          <w:sz w:val="22"/>
          <w:szCs w:val="22"/>
          <w:lang w:eastAsia="fr-FR"/>
        </w:rPr>
      </w:pPr>
      <w:r w:rsidRPr="006600BC">
        <w:rPr>
          <w:iCs/>
          <w:sz w:val="22"/>
          <w:szCs w:val="22"/>
          <w:lang w:eastAsia="fr-FR"/>
        </w:rPr>
        <w:tab/>
      </w:r>
      <m:oMath>
        <m:r>
          <w:rPr>
            <w:rFonts w:ascii="Cambria Math" w:hAnsi="Cambria Math"/>
            <w:sz w:val="22"/>
            <w:szCs w:val="22"/>
            <w:lang w:eastAsia="fr-FR"/>
          </w:rPr>
          <m:t>EIRP=(-0.76El-9.5) dBW/100MHz      for   0°≤El&lt;35.5°</m:t>
        </m:r>
      </m:oMath>
    </w:p>
    <w:p w14:paraId="00EED2A7" w14:textId="77777777" w:rsidR="006D24F6" w:rsidRPr="006600BC" w:rsidRDefault="006D24F6" w:rsidP="00675D6C">
      <w:pPr>
        <w:tabs>
          <w:tab w:val="left" w:pos="1418"/>
        </w:tabs>
        <w:ind w:left="1014"/>
        <w:rPr>
          <w:sz w:val="22"/>
          <w:szCs w:val="22"/>
          <w:lang w:eastAsia="fr-FR"/>
        </w:rPr>
      </w:pPr>
      <w:r w:rsidRPr="006600BC">
        <w:rPr>
          <w:iCs/>
          <w:sz w:val="22"/>
          <w:szCs w:val="22"/>
          <w:lang w:eastAsia="fr-FR"/>
        </w:rPr>
        <w:tab/>
      </w:r>
      <w:r w:rsidRPr="006600BC">
        <w:rPr>
          <w:iCs/>
          <w:sz w:val="22"/>
          <w:szCs w:val="22"/>
          <w:lang w:eastAsia="fr-FR"/>
        </w:rPr>
        <w:tab/>
      </w:r>
      <m:oMath>
        <m:r>
          <w:rPr>
            <w:rFonts w:ascii="Cambria Math" w:hAnsi="Cambria Math"/>
            <w:sz w:val="22"/>
            <w:szCs w:val="22"/>
            <w:lang w:eastAsia="fr-FR"/>
          </w:rPr>
          <m:t>EIRP=-36.5 dBW/100 MHz                       for    35.5°≤El&lt;90°</m:t>
        </m:r>
      </m:oMath>
    </w:p>
    <w:p w14:paraId="6513F4D6" w14:textId="77777777" w:rsidR="006D24F6" w:rsidRPr="006600BC" w:rsidRDefault="006D24F6" w:rsidP="00675D6C">
      <w:pPr>
        <w:ind w:left="306"/>
        <w:rPr>
          <w:sz w:val="22"/>
          <w:szCs w:val="22"/>
          <w:lang w:eastAsia="ja-JP"/>
        </w:rPr>
      </w:pPr>
    </w:p>
    <w:p w14:paraId="49A4B387" w14:textId="77777777" w:rsidR="00EC0B8A" w:rsidRPr="006600BC" w:rsidRDefault="006D24F6" w:rsidP="00675D6C">
      <w:pPr>
        <w:ind w:left="306" w:firstLine="708"/>
        <w:rPr>
          <w:sz w:val="22"/>
          <w:szCs w:val="22"/>
          <w:lang w:eastAsia="ja-JP"/>
        </w:rPr>
      </w:pPr>
      <w:r w:rsidRPr="006600BC">
        <w:rPr>
          <w:sz w:val="22"/>
          <w:szCs w:val="22"/>
          <w:lang w:eastAsia="ja-JP"/>
        </w:rPr>
        <w:t>where El is the elevation angle in° (angles of arrival above the horizontal plane);</w:t>
      </w:r>
    </w:p>
    <w:p w14:paraId="4E882E3D" w14:textId="77777777" w:rsidR="006D24F6" w:rsidRPr="003C429F" w:rsidRDefault="006D24F6" w:rsidP="00C7125F">
      <w:pPr>
        <w:rPr>
          <w:sz w:val="22"/>
          <w:szCs w:val="22"/>
          <w:lang w:eastAsia="ja-JP"/>
        </w:rPr>
      </w:pPr>
    </w:p>
    <w:p w14:paraId="5962BF16" w14:textId="738650A4" w:rsidR="00EC0B8A" w:rsidRDefault="008F3AC2" w:rsidP="00675D6C">
      <w:pPr>
        <w:spacing w:after="240"/>
        <w:ind w:left="720" w:hanging="720"/>
        <w:jc w:val="both"/>
        <w:rPr>
          <w:sz w:val="22"/>
          <w:szCs w:val="22"/>
        </w:rPr>
      </w:pPr>
      <w:r>
        <w:rPr>
          <w:sz w:val="22"/>
          <w:szCs w:val="22"/>
        </w:rPr>
        <w:t>4</w:t>
      </w:r>
      <w:r w:rsidR="00AF5887">
        <w:rPr>
          <w:sz w:val="22"/>
          <w:szCs w:val="22"/>
        </w:rPr>
        <w:tab/>
      </w:r>
      <w:r w:rsidR="00C7125F" w:rsidRPr="003C429F">
        <w:rPr>
          <w:sz w:val="22"/>
          <w:szCs w:val="22"/>
        </w:rPr>
        <w:t xml:space="preserve">that in order to ensure the protection of the radio astronomy service, the unwanted emission </w:t>
      </w:r>
      <w:proofErr w:type="spellStart"/>
      <w:r w:rsidR="00C7125F" w:rsidRPr="003C429F">
        <w:rPr>
          <w:sz w:val="22"/>
          <w:szCs w:val="22"/>
        </w:rPr>
        <w:t>pfd</w:t>
      </w:r>
      <w:proofErr w:type="spellEnd"/>
      <w:r w:rsidR="00C7125F" w:rsidRPr="003C429F">
        <w:rPr>
          <w:sz w:val="22"/>
          <w:szCs w:val="22"/>
        </w:rPr>
        <w:t xml:space="preserve"> produced by HAPS platform downlink transmissions shall not exceed -176 </w:t>
      </w:r>
      <w:proofErr w:type="spellStart"/>
      <w:r w:rsidR="00C7125F" w:rsidRPr="003C429F">
        <w:rPr>
          <w:sz w:val="22"/>
          <w:szCs w:val="22"/>
        </w:rPr>
        <w:t>dBW</w:t>
      </w:r>
      <w:proofErr w:type="spellEnd"/>
      <w:r w:rsidR="00C7125F" w:rsidRPr="003C429F">
        <w:rPr>
          <w:sz w:val="22"/>
          <w:szCs w:val="22"/>
        </w:rPr>
        <w:t xml:space="preserve">/m²/290 MHz for continuum observations, and -192 </w:t>
      </w:r>
      <w:proofErr w:type="spellStart"/>
      <w:r w:rsidR="00C7125F" w:rsidRPr="003C429F">
        <w:rPr>
          <w:sz w:val="22"/>
          <w:szCs w:val="22"/>
        </w:rPr>
        <w:t>dBW</w:t>
      </w:r>
      <w:proofErr w:type="spellEnd"/>
      <w:r w:rsidR="00C7125F" w:rsidRPr="003C429F">
        <w:rPr>
          <w:sz w:val="22"/>
          <w:szCs w:val="22"/>
        </w:rPr>
        <w:t xml:space="preserve">/m²/250 kHz for spectral line observations in the band 22.21-22.5 GHz at an RAS station location at a height of 50m. These </w:t>
      </w:r>
      <w:proofErr w:type="spellStart"/>
      <w:r w:rsidR="00C7125F" w:rsidRPr="003C429F">
        <w:rPr>
          <w:sz w:val="22"/>
          <w:szCs w:val="22"/>
        </w:rPr>
        <w:t>pfd</w:t>
      </w:r>
      <w:proofErr w:type="spellEnd"/>
      <w:r w:rsidR="00C7125F" w:rsidRPr="003C429F">
        <w:rPr>
          <w:sz w:val="22"/>
          <w:szCs w:val="22"/>
        </w:rPr>
        <w:t xml:space="preserve"> values shall be verified considering a percentage of time of 2% in the relevant propagation model;</w:t>
      </w:r>
    </w:p>
    <w:p w14:paraId="4FF75C66" w14:textId="17E05026" w:rsidR="0056719D" w:rsidRPr="003C429F" w:rsidRDefault="008F3AC2" w:rsidP="00675D6C">
      <w:pPr>
        <w:spacing w:after="240"/>
        <w:ind w:left="720" w:hanging="720"/>
        <w:jc w:val="both"/>
        <w:rPr>
          <w:sz w:val="22"/>
          <w:szCs w:val="22"/>
        </w:rPr>
      </w:pPr>
      <w:r>
        <w:rPr>
          <w:sz w:val="24"/>
          <w:szCs w:val="24"/>
        </w:rPr>
        <w:lastRenderedPageBreak/>
        <w:t>5</w:t>
      </w:r>
      <w:r w:rsidR="00EC0B8A">
        <w:rPr>
          <w:sz w:val="24"/>
          <w:szCs w:val="24"/>
        </w:rPr>
        <w:tab/>
      </w:r>
      <w:r w:rsidR="00EC0B8A" w:rsidRPr="0009149B">
        <w:rPr>
          <w:sz w:val="22"/>
          <w:szCs w:val="22"/>
        </w:rPr>
        <w:t xml:space="preserve">that in order to ensure the protection of the radio astronomy service, the unwanted emission </w:t>
      </w:r>
      <w:proofErr w:type="spellStart"/>
      <w:r w:rsidR="00EC0B8A" w:rsidRPr="0009149B">
        <w:rPr>
          <w:sz w:val="22"/>
          <w:szCs w:val="22"/>
        </w:rPr>
        <w:t>pfd</w:t>
      </w:r>
      <w:proofErr w:type="spellEnd"/>
      <w:r w:rsidR="00EC0B8A" w:rsidRPr="0009149B">
        <w:rPr>
          <w:sz w:val="22"/>
          <w:szCs w:val="22"/>
        </w:rPr>
        <w:t xml:space="preserve"> produced by HAPS uplink transmissions shall not exceed -146 </w:t>
      </w:r>
      <w:proofErr w:type="spellStart"/>
      <w:r w:rsidR="00EC0B8A" w:rsidRPr="0009149B">
        <w:rPr>
          <w:sz w:val="22"/>
          <w:szCs w:val="22"/>
        </w:rPr>
        <w:t>dBW</w:t>
      </w:r>
      <w:proofErr w:type="spellEnd"/>
      <w:r w:rsidR="00EC0B8A" w:rsidRPr="0009149B">
        <w:rPr>
          <w:sz w:val="22"/>
          <w:szCs w:val="22"/>
        </w:rPr>
        <w:t xml:space="preserve">/m²/290 MHz for continuum observations, and -162 </w:t>
      </w:r>
      <w:proofErr w:type="spellStart"/>
      <w:r w:rsidR="00EC0B8A" w:rsidRPr="0009149B">
        <w:rPr>
          <w:sz w:val="22"/>
          <w:szCs w:val="22"/>
        </w:rPr>
        <w:t>dBW</w:t>
      </w:r>
      <w:proofErr w:type="spellEnd"/>
      <w:r w:rsidR="00EC0B8A" w:rsidRPr="0009149B">
        <w:rPr>
          <w:sz w:val="22"/>
          <w:szCs w:val="22"/>
        </w:rPr>
        <w:t xml:space="preserve">/m²/250 kHz for spectral line observations in the band 22.21-22.5 GHz at an RAS station location at a height of 50m, and that these </w:t>
      </w:r>
      <w:proofErr w:type="spellStart"/>
      <w:r w:rsidR="00EC0B8A" w:rsidRPr="0009149B">
        <w:rPr>
          <w:sz w:val="22"/>
          <w:szCs w:val="22"/>
        </w:rPr>
        <w:t>pfd</w:t>
      </w:r>
      <w:proofErr w:type="spellEnd"/>
      <w:r w:rsidR="00EC0B8A" w:rsidRPr="0009149B">
        <w:rPr>
          <w:sz w:val="22"/>
          <w:szCs w:val="22"/>
        </w:rPr>
        <w:t xml:space="preserve"> values shall be verified considering a percentage of time of 2% in the relevant propagation model;</w:t>
      </w:r>
    </w:p>
    <w:p w14:paraId="6FED18B0" w14:textId="77777777" w:rsidR="00AF5887" w:rsidRPr="00675D6C" w:rsidRDefault="00AF5887" w:rsidP="00675D6C">
      <w:pPr>
        <w:rPr>
          <w:sz w:val="22"/>
          <w:szCs w:val="22"/>
        </w:rPr>
      </w:pPr>
    </w:p>
    <w:p w14:paraId="75D91D9B" w14:textId="64945A03" w:rsidR="00C7125F" w:rsidRDefault="008F3AC2" w:rsidP="00675D6C">
      <w:pPr>
        <w:ind w:left="708" w:hanging="708"/>
        <w:jc w:val="both"/>
        <w:rPr>
          <w:sz w:val="22"/>
          <w:szCs w:val="22"/>
        </w:rPr>
      </w:pPr>
      <w:r>
        <w:rPr>
          <w:sz w:val="22"/>
          <w:szCs w:val="22"/>
        </w:rPr>
        <w:t>6</w:t>
      </w:r>
      <w:r w:rsidR="00C7125F" w:rsidRPr="003C429F">
        <w:rPr>
          <w:sz w:val="22"/>
          <w:szCs w:val="22"/>
        </w:rPr>
        <w:tab/>
        <w:t xml:space="preserve">that </w:t>
      </w:r>
      <w:r w:rsidR="00C7125F" w:rsidRPr="003C429F">
        <w:rPr>
          <w:i/>
          <w:sz w:val="22"/>
          <w:szCs w:val="22"/>
        </w:rPr>
        <w:t>resolves</w:t>
      </w:r>
      <w:r w:rsidR="002F5397">
        <w:rPr>
          <w:i/>
          <w:sz w:val="22"/>
          <w:szCs w:val="22"/>
        </w:rPr>
        <w:t xml:space="preserve"> </w:t>
      </w:r>
      <w:r w:rsidRPr="00675D6C">
        <w:rPr>
          <w:i/>
          <w:sz w:val="22"/>
          <w:szCs w:val="22"/>
        </w:rPr>
        <w:t>4</w:t>
      </w:r>
      <w:r w:rsidR="00831EFD">
        <w:rPr>
          <w:sz w:val="22"/>
          <w:szCs w:val="22"/>
        </w:rPr>
        <w:t xml:space="preserve"> and </w:t>
      </w:r>
      <w:r w:rsidRPr="00675D6C">
        <w:rPr>
          <w:i/>
          <w:sz w:val="22"/>
          <w:szCs w:val="22"/>
        </w:rPr>
        <w:t>5</w:t>
      </w:r>
      <w:r w:rsidR="00EC0B8A" w:rsidRPr="00675D6C">
        <w:rPr>
          <w:i/>
          <w:sz w:val="22"/>
          <w:szCs w:val="22"/>
        </w:rPr>
        <w:t xml:space="preserve"> </w:t>
      </w:r>
      <w:r w:rsidR="00C7125F" w:rsidRPr="003C429F">
        <w:rPr>
          <w:sz w:val="22"/>
          <w:szCs w:val="22"/>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569286A8" w14:textId="4E44B22C" w:rsidR="008F3AC2" w:rsidRDefault="008F3AC2" w:rsidP="003C429F">
      <w:pPr>
        <w:ind w:left="708" w:hanging="708"/>
        <w:rPr>
          <w:sz w:val="22"/>
          <w:szCs w:val="22"/>
        </w:rPr>
      </w:pPr>
    </w:p>
    <w:p w14:paraId="3C742557" w14:textId="0E6E0235" w:rsidR="008F3AC2" w:rsidRDefault="008F3AC2" w:rsidP="003C429F">
      <w:pPr>
        <w:ind w:left="708" w:hanging="708"/>
        <w:rPr>
          <w:sz w:val="22"/>
          <w:szCs w:val="22"/>
        </w:rPr>
      </w:pPr>
    </w:p>
    <w:p w14:paraId="2D576A0C" w14:textId="74BDECB6" w:rsidR="008F3AC2" w:rsidRPr="00675D6C" w:rsidRDefault="008F3AC2" w:rsidP="003C429F">
      <w:pPr>
        <w:ind w:left="708" w:hanging="708"/>
        <w:rPr>
          <w:i/>
          <w:sz w:val="22"/>
          <w:szCs w:val="22"/>
        </w:rPr>
      </w:pPr>
      <w:r>
        <w:rPr>
          <w:sz w:val="22"/>
          <w:szCs w:val="22"/>
        </w:rPr>
        <w:tab/>
      </w:r>
      <w:r>
        <w:rPr>
          <w:sz w:val="22"/>
          <w:szCs w:val="22"/>
        </w:rPr>
        <w:tab/>
      </w:r>
      <w:r>
        <w:rPr>
          <w:sz w:val="22"/>
          <w:szCs w:val="22"/>
        </w:rPr>
        <w:tab/>
      </w:r>
      <w:r w:rsidRPr="00675D6C">
        <w:rPr>
          <w:i/>
          <w:sz w:val="22"/>
          <w:szCs w:val="22"/>
        </w:rPr>
        <w:t>invites ITU-R</w:t>
      </w:r>
    </w:p>
    <w:p w14:paraId="7E70EA9F" w14:textId="7386896A" w:rsidR="008F3AC2" w:rsidRDefault="008F3AC2" w:rsidP="003C429F">
      <w:pPr>
        <w:ind w:left="708" w:hanging="708"/>
        <w:rPr>
          <w:sz w:val="22"/>
          <w:szCs w:val="22"/>
        </w:rPr>
      </w:pPr>
    </w:p>
    <w:p w14:paraId="0B52ACBC" w14:textId="102F173E" w:rsidR="008F3AC2" w:rsidRPr="003C429F" w:rsidRDefault="0056719D" w:rsidP="00675D6C">
      <w:pPr>
        <w:ind w:left="708"/>
        <w:rPr>
          <w:sz w:val="22"/>
          <w:szCs w:val="22"/>
        </w:rPr>
      </w:pPr>
      <w:r>
        <w:rPr>
          <w:sz w:val="22"/>
          <w:szCs w:val="22"/>
        </w:rPr>
        <w:t>t</w:t>
      </w:r>
      <w:r w:rsidR="008F3AC2">
        <w:rPr>
          <w:sz w:val="22"/>
          <w:szCs w:val="22"/>
        </w:rPr>
        <w:t>o develop ITU-R Reports that will assist administrations in facilitating coexistence with other co-primary services;</w:t>
      </w:r>
      <w:r>
        <w:rPr>
          <w:sz w:val="22"/>
          <w:szCs w:val="22"/>
        </w:rPr>
        <w:t xml:space="preserve"> and</w:t>
      </w:r>
    </w:p>
    <w:p w14:paraId="2551C550" w14:textId="77777777" w:rsidR="00C7125F" w:rsidRDefault="00C7125F" w:rsidP="00C7125F">
      <w:pPr>
        <w:pStyle w:val="Call"/>
        <w:rPr>
          <w:sz w:val="22"/>
          <w:szCs w:val="22"/>
          <w:lang w:val="en-US"/>
        </w:rPr>
      </w:pPr>
      <w:r w:rsidRPr="003C429F">
        <w:rPr>
          <w:sz w:val="22"/>
          <w:szCs w:val="22"/>
          <w:lang w:val="en-US"/>
        </w:rPr>
        <w:t xml:space="preserve">instructs the Director of the </w:t>
      </w:r>
      <w:proofErr w:type="spellStart"/>
      <w:r w:rsidRPr="003C429F">
        <w:rPr>
          <w:sz w:val="22"/>
          <w:szCs w:val="22"/>
          <w:lang w:val="en-US"/>
        </w:rPr>
        <w:t>Radiocommunication</w:t>
      </w:r>
      <w:proofErr w:type="spellEnd"/>
      <w:r w:rsidRPr="003C429F">
        <w:rPr>
          <w:sz w:val="22"/>
          <w:szCs w:val="22"/>
          <w:lang w:val="en-US"/>
        </w:rPr>
        <w:t xml:space="preserve"> Bureau</w:t>
      </w:r>
    </w:p>
    <w:p w14:paraId="4D0B473B" w14:textId="77777777" w:rsidR="003C429F" w:rsidRPr="003C429F" w:rsidRDefault="003C429F" w:rsidP="003C429F"/>
    <w:p w14:paraId="44B892FA" w14:textId="77777777" w:rsidR="003C429F" w:rsidRPr="003C429F" w:rsidRDefault="00C7125F" w:rsidP="00675D6C">
      <w:pPr>
        <w:ind w:firstLine="720"/>
        <w:rPr>
          <w:sz w:val="22"/>
          <w:szCs w:val="22"/>
        </w:rPr>
      </w:pPr>
      <w:r w:rsidRPr="003C429F">
        <w:rPr>
          <w:sz w:val="22"/>
          <w:szCs w:val="22"/>
        </w:rPr>
        <w:t>to take all necessary measures to implement this Resolution.</w:t>
      </w:r>
    </w:p>
    <w:p w14:paraId="77EB53EA" w14:textId="77777777" w:rsidR="00C7125F" w:rsidRPr="003C429F" w:rsidRDefault="00C7125F" w:rsidP="00C7125F">
      <w:pPr>
        <w:pStyle w:val="Reasons"/>
        <w:rPr>
          <w:sz w:val="22"/>
          <w:szCs w:val="22"/>
          <w:lang w:val="en-US" w:eastAsia="ja-JP"/>
        </w:rPr>
      </w:pPr>
    </w:p>
    <w:p w14:paraId="19FF22B5" w14:textId="77777777" w:rsidR="00857555" w:rsidRPr="00675D6C" w:rsidRDefault="00857555" w:rsidP="00857555">
      <w:pPr>
        <w:jc w:val="both"/>
        <w:rPr>
          <w:sz w:val="22"/>
          <w:szCs w:val="22"/>
        </w:rPr>
      </w:pPr>
      <w:r w:rsidRPr="00675D6C">
        <w:rPr>
          <w:b/>
          <w:sz w:val="22"/>
          <w:szCs w:val="22"/>
        </w:rPr>
        <w:t>Reasons</w:t>
      </w:r>
      <w:r w:rsidRPr="00675D6C">
        <w:rPr>
          <w:sz w:val="22"/>
          <w:szCs w:val="22"/>
        </w:rPr>
        <w:t xml:space="preserve">: To add the text of a resolution </w:t>
      </w:r>
      <w:r w:rsidR="003D5453" w:rsidRPr="00675D6C">
        <w:rPr>
          <w:sz w:val="22"/>
          <w:szCs w:val="22"/>
        </w:rPr>
        <w:t>specif</w:t>
      </w:r>
      <w:r w:rsidRPr="00675D6C">
        <w:rPr>
          <w:sz w:val="22"/>
          <w:szCs w:val="22"/>
        </w:rPr>
        <w:t>y</w:t>
      </w:r>
      <w:r w:rsidR="003D5453" w:rsidRPr="00675D6C">
        <w:rPr>
          <w:sz w:val="22"/>
          <w:szCs w:val="22"/>
        </w:rPr>
        <w:t>ing</w:t>
      </w:r>
      <w:r w:rsidRPr="00675D6C">
        <w:rPr>
          <w:sz w:val="22"/>
          <w:szCs w:val="22"/>
        </w:rPr>
        <w:t xml:space="preserve"> the operating requirements for HAPS to protect other services.</w:t>
      </w:r>
    </w:p>
    <w:p w14:paraId="6BE34667" w14:textId="369D3608" w:rsidR="00C7125F" w:rsidRDefault="00C7125F" w:rsidP="00CC78CD">
      <w:pPr>
        <w:pStyle w:val="Reasons"/>
        <w:spacing w:before="0"/>
        <w:rPr>
          <w:sz w:val="22"/>
          <w:szCs w:val="22"/>
        </w:rPr>
      </w:pPr>
    </w:p>
    <w:p w14:paraId="482EAD98" w14:textId="41C66E25" w:rsidR="00855998" w:rsidRDefault="00855998">
      <w:pPr>
        <w:rPr>
          <w:sz w:val="22"/>
          <w:szCs w:val="22"/>
          <w:lang w:val="en-GB"/>
        </w:rPr>
      </w:pPr>
      <w:ins w:id="10" w:author="Rev. 2 Author" w:date="2018-09-14T13:29:00Z">
        <w:r>
          <w:rPr>
            <w:sz w:val="22"/>
            <w:szCs w:val="22"/>
          </w:rPr>
          <w:br w:type="page"/>
        </w:r>
      </w:ins>
    </w:p>
    <w:p w14:paraId="50EBBF21" w14:textId="67D8F391" w:rsidR="0002281C" w:rsidRPr="00675D6C" w:rsidRDefault="0002281C" w:rsidP="0002281C">
      <w:pPr>
        <w:jc w:val="both"/>
        <w:rPr>
          <w:b/>
          <w:sz w:val="22"/>
          <w:szCs w:val="22"/>
        </w:rPr>
      </w:pPr>
      <w:r w:rsidRPr="00675D6C">
        <w:rPr>
          <w:b/>
          <w:sz w:val="22"/>
          <w:szCs w:val="22"/>
        </w:rPr>
        <w:lastRenderedPageBreak/>
        <w:t>3.</w:t>
      </w:r>
      <w:r w:rsidRPr="00675D6C">
        <w:rPr>
          <w:b/>
          <w:sz w:val="22"/>
          <w:szCs w:val="22"/>
        </w:rPr>
        <w:tab/>
        <w:t>PROPOSALS FOR THE 24.25-27.5 GHZ BAND</w:t>
      </w:r>
    </w:p>
    <w:p w14:paraId="0910D6A8" w14:textId="2A4E1975" w:rsidR="00CA554F" w:rsidRPr="00675D6C" w:rsidRDefault="00857555">
      <w:pPr>
        <w:pStyle w:val="Heading1"/>
        <w:rPr>
          <w:rFonts w:ascii="Times New Roman" w:hAnsi="Times New Roman"/>
          <w:b w:val="0"/>
          <w:i/>
          <w:sz w:val="22"/>
          <w:szCs w:val="22"/>
        </w:rPr>
      </w:pPr>
      <w:r w:rsidRPr="00675D6C">
        <w:rPr>
          <w:rFonts w:ascii="Times New Roman" w:hAnsi="Times New Roman"/>
          <w:b w:val="0"/>
          <w:i/>
          <w:sz w:val="22"/>
          <w:szCs w:val="22"/>
        </w:rPr>
        <w:t xml:space="preserve">For the </w:t>
      </w:r>
      <w:r w:rsidR="00CA554F" w:rsidRPr="00675D6C">
        <w:rPr>
          <w:rFonts w:ascii="Times New Roman" w:hAnsi="Times New Roman"/>
          <w:b w:val="0"/>
          <w:i/>
          <w:sz w:val="22"/>
          <w:szCs w:val="22"/>
        </w:rPr>
        <w:t>24.25-2</w:t>
      </w:r>
      <w:r w:rsidR="0002281C">
        <w:rPr>
          <w:rFonts w:ascii="Times New Roman" w:hAnsi="Times New Roman"/>
          <w:b w:val="0"/>
          <w:i/>
          <w:sz w:val="22"/>
          <w:szCs w:val="22"/>
        </w:rPr>
        <w:t>5</w:t>
      </w:r>
      <w:r w:rsidR="00CA554F" w:rsidRPr="00675D6C">
        <w:rPr>
          <w:rFonts w:ascii="Times New Roman" w:hAnsi="Times New Roman"/>
          <w:b w:val="0"/>
          <w:i/>
          <w:sz w:val="22"/>
          <w:szCs w:val="22"/>
        </w:rPr>
        <w:t>.</w:t>
      </w:r>
      <w:r w:rsidR="0002281C">
        <w:rPr>
          <w:rFonts w:ascii="Times New Roman" w:hAnsi="Times New Roman"/>
          <w:b w:val="0"/>
          <w:i/>
          <w:sz w:val="22"/>
          <w:szCs w:val="22"/>
        </w:rPr>
        <w:t>2</w:t>
      </w:r>
      <w:r w:rsidR="00CA554F" w:rsidRPr="00675D6C">
        <w:rPr>
          <w:rFonts w:ascii="Times New Roman" w:hAnsi="Times New Roman"/>
          <w:b w:val="0"/>
          <w:i/>
          <w:sz w:val="22"/>
          <w:szCs w:val="22"/>
        </w:rPr>
        <w:t>5 GHz</w:t>
      </w:r>
      <w:r w:rsidR="005F11DC" w:rsidRPr="00675D6C">
        <w:rPr>
          <w:rFonts w:ascii="Times New Roman" w:hAnsi="Times New Roman"/>
          <w:b w:val="0"/>
          <w:i/>
          <w:sz w:val="22"/>
          <w:szCs w:val="22"/>
        </w:rPr>
        <w:t xml:space="preserve"> Band</w:t>
      </w:r>
    </w:p>
    <w:p w14:paraId="66079A9C" w14:textId="77777777" w:rsidR="00CA554F" w:rsidRPr="00C8255F" w:rsidRDefault="00CA554F" w:rsidP="00CA554F">
      <w:pPr>
        <w:rPr>
          <w:sz w:val="22"/>
          <w:szCs w:val="22"/>
          <w:lang w:val="en-GB"/>
        </w:rPr>
      </w:pPr>
    </w:p>
    <w:p w14:paraId="4CC3399F" w14:textId="1133545B"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r w:rsidR="006D6280">
        <w:rPr>
          <w:sz w:val="22"/>
          <w:szCs w:val="22"/>
        </w:rPr>
        <w:t>9</w:t>
      </w:r>
    </w:p>
    <w:p w14:paraId="788678A0" w14:textId="77777777" w:rsidR="00CA554F" w:rsidRDefault="00CA554F" w:rsidP="00CA554F">
      <w:pPr>
        <w:rPr>
          <w:b/>
          <w:sz w:val="22"/>
          <w:szCs w:val="22"/>
          <w:lang w:val="en-GB"/>
        </w:rPr>
      </w:pPr>
    </w:p>
    <w:p w14:paraId="59CE9998" w14:textId="77777777" w:rsidR="00CA554F" w:rsidRPr="00C8255F" w:rsidRDefault="00CA554F" w:rsidP="00CA554F">
      <w:pPr>
        <w:pStyle w:val="ArtNo"/>
        <w:rPr>
          <w:sz w:val="22"/>
          <w:szCs w:val="22"/>
        </w:rPr>
      </w:pPr>
      <w:r w:rsidRPr="00C8255F">
        <w:rPr>
          <w:sz w:val="22"/>
          <w:szCs w:val="22"/>
        </w:rPr>
        <w:t xml:space="preserve">ARTICLE </w:t>
      </w:r>
      <w:r w:rsidRPr="00C8255F">
        <w:rPr>
          <w:rStyle w:val="href"/>
          <w:sz w:val="22"/>
          <w:szCs w:val="22"/>
        </w:rPr>
        <w:t>5</w:t>
      </w:r>
    </w:p>
    <w:p w14:paraId="65E745A4" w14:textId="77777777" w:rsidR="00CA554F" w:rsidRPr="00C8255F" w:rsidRDefault="00CA554F" w:rsidP="00CA554F">
      <w:pPr>
        <w:pStyle w:val="Arttitle"/>
        <w:rPr>
          <w:color w:val="000000"/>
          <w:sz w:val="22"/>
          <w:szCs w:val="22"/>
        </w:rPr>
      </w:pPr>
      <w:r w:rsidRPr="00C8255F">
        <w:rPr>
          <w:color w:val="000000"/>
          <w:sz w:val="22"/>
          <w:szCs w:val="22"/>
        </w:rPr>
        <w:t>Frequency allocations</w:t>
      </w:r>
    </w:p>
    <w:p w14:paraId="74679438" w14:textId="77777777" w:rsidR="00CA554F" w:rsidRPr="00C8255F" w:rsidRDefault="00CA554F" w:rsidP="00CA554F">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14:paraId="44AE1AE9"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CA554F" w:rsidRPr="00C8255F" w14:paraId="6CE95690"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64B2C2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386ECE9B"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4EAACB52"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946F01E"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017674E3"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5711218C"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DF8D53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1E19950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5676D76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28335F0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1" w:author="Author"/>
                <w:color w:val="000000"/>
                <w:lang w:val="en-GB"/>
              </w:rPr>
            </w:pPr>
            <w:proofErr w:type="gramStart"/>
            <w:ins w:id="12" w:author="Author">
              <w:r w:rsidRPr="00B268EA">
                <w:rPr>
                  <w:lang w:val="en-GB"/>
                </w:rPr>
                <w:t>FIXED  ADD</w:t>
              </w:r>
              <w:proofErr w:type="gramEnd"/>
              <w:r w:rsidRPr="00B268EA">
                <w:rPr>
                  <w:lang w:val="en-GB"/>
                </w:rPr>
                <w:t xml:space="preserve"> 5.C114</w:t>
              </w:r>
            </w:ins>
          </w:p>
          <w:p w14:paraId="55D1F8C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73426EB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569F578C"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RADIONAVIGATION</w:t>
            </w:r>
          </w:p>
          <w:p w14:paraId="39EE7EA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D7EDDD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MOBILE</w:t>
            </w:r>
          </w:p>
        </w:tc>
      </w:tr>
      <w:tr w:rsidR="00CA554F" w:rsidRPr="00C829AB" w14:paraId="745EC37C"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4740EAA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2076C6A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7AF170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63127F9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57B6ACB5"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3" w:author="Author"/>
                <w:color w:val="000000"/>
                <w:lang w:val="en-GB"/>
              </w:rPr>
            </w:pPr>
            <w:proofErr w:type="gramStart"/>
            <w:ins w:id="14" w:author="Author">
              <w:r w:rsidRPr="00B268EA">
                <w:rPr>
                  <w:lang w:val="en-GB"/>
                </w:rPr>
                <w:t>FIXED  ADD</w:t>
              </w:r>
              <w:proofErr w:type="gramEnd"/>
              <w:r w:rsidRPr="00B268EA">
                <w:rPr>
                  <w:lang w:val="en-GB"/>
                </w:rPr>
                <w:t xml:space="preserve"> 5.C114</w:t>
              </w:r>
            </w:ins>
          </w:p>
          <w:p w14:paraId="160C939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7B85E62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5ADB8D7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B268EA">
              <w:rPr>
                <w:b/>
                <w:lang w:val="fr-CH"/>
              </w:rPr>
              <w:t>24.45-24.65</w:t>
            </w:r>
          </w:p>
          <w:p w14:paraId="33CF98C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FIXED</w:t>
            </w:r>
          </w:p>
          <w:p w14:paraId="3E23DB4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INTER-SATELLITE</w:t>
            </w:r>
          </w:p>
          <w:p w14:paraId="009F673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MOBILE</w:t>
            </w:r>
          </w:p>
          <w:p w14:paraId="7E46921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B268EA">
              <w:rPr>
                <w:color w:val="000000"/>
                <w:lang w:val="fr-CH"/>
              </w:rPr>
              <w:t>RADIONAVIGATION</w:t>
            </w:r>
          </w:p>
        </w:tc>
      </w:tr>
      <w:tr w:rsidR="00CA554F" w:rsidRPr="00C8255F" w14:paraId="4866684A" w14:textId="77777777" w:rsidTr="00384C1B">
        <w:trPr>
          <w:cantSplit/>
          <w:jc w:val="center"/>
        </w:trPr>
        <w:tc>
          <w:tcPr>
            <w:tcW w:w="3090" w:type="dxa"/>
            <w:tcBorders>
              <w:top w:val="nil"/>
              <w:left w:val="single" w:sz="4" w:space="0" w:color="auto"/>
              <w:bottom w:val="single" w:sz="4" w:space="0" w:color="auto"/>
              <w:right w:val="single" w:sz="6" w:space="0" w:color="auto"/>
            </w:tcBorders>
          </w:tcPr>
          <w:p w14:paraId="727E56A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73CFCA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058E8A9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75C7167"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1BBBBEA5"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0C8D78AA"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2A5AD87E"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14:paraId="7A301F3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232B02E3"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441A7A0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5" w:author="Author"/>
                <w:color w:val="000000"/>
                <w:lang w:val="en-GB"/>
              </w:rPr>
            </w:pPr>
            <w:proofErr w:type="gramStart"/>
            <w:ins w:id="16" w:author="Author">
              <w:r w:rsidRPr="00B268EA">
                <w:rPr>
                  <w:lang w:val="en-GB"/>
                </w:rPr>
                <w:t>FIXED  ADD</w:t>
              </w:r>
              <w:proofErr w:type="gramEnd"/>
              <w:r w:rsidRPr="00B268EA">
                <w:rPr>
                  <w:lang w:val="en-GB"/>
                </w:rPr>
                <w:t xml:space="preserve"> 5.C114</w:t>
              </w:r>
            </w:ins>
          </w:p>
          <w:p w14:paraId="46C86E41"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123A9C4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RADIOLOCATION-</w:t>
            </w:r>
            <w:r w:rsidRPr="00B268EA">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6D8A9334"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783E274D"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376A71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14:paraId="79F4E96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43AB22A2"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MOBILE</w:t>
            </w:r>
          </w:p>
        </w:tc>
      </w:tr>
      <w:tr w:rsidR="00CA554F" w:rsidRPr="00C8255F" w14:paraId="78E95E71" w14:textId="77777777" w:rsidTr="00384C1B">
        <w:trPr>
          <w:cantSplit/>
          <w:jc w:val="center"/>
        </w:trPr>
        <w:tc>
          <w:tcPr>
            <w:tcW w:w="3090" w:type="dxa"/>
            <w:tcBorders>
              <w:top w:val="nil"/>
              <w:left w:val="single" w:sz="4" w:space="0" w:color="auto"/>
              <w:bottom w:val="nil"/>
              <w:right w:val="single" w:sz="6" w:space="0" w:color="auto"/>
            </w:tcBorders>
          </w:tcPr>
          <w:p w14:paraId="50773A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08F9446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5DC20FE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AD51DAB" w14:textId="77777777" w:rsidTr="00384C1B">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2BD91E79" w14:textId="77777777" w:rsidR="00CA554F" w:rsidRPr="00B268EA" w:rsidRDefault="00CA554F" w:rsidP="00384C1B">
            <w:pPr>
              <w:pStyle w:val="TableTextS5"/>
              <w:rPr>
                <w:rStyle w:val="Tablefreq"/>
              </w:rPr>
            </w:pPr>
            <w:r w:rsidRPr="00B268EA">
              <w:rPr>
                <w:rStyle w:val="Tablefreq"/>
              </w:rPr>
              <w:t>24.75-25.25</w:t>
            </w:r>
          </w:p>
          <w:p w14:paraId="4372C087" w14:textId="77777777" w:rsidR="00CA554F" w:rsidRPr="00B268EA" w:rsidRDefault="00CA554F" w:rsidP="00384C1B">
            <w:pPr>
              <w:pStyle w:val="TableTextS5"/>
              <w:rPr>
                <w:color w:val="000000"/>
              </w:rPr>
            </w:pPr>
            <w:r w:rsidRPr="00B268EA">
              <w:rPr>
                <w:color w:val="000000"/>
              </w:rPr>
              <w:t>FIXED</w:t>
            </w:r>
          </w:p>
          <w:p w14:paraId="2450DA34" w14:textId="77777777" w:rsidR="00CA554F" w:rsidRPr="00B268EA" w:rsidRDefault="00CA554F" w:rsidP="00384C1B">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rPr>
              <w:t>5</w:t>
            </w:r>
            <w:proofErr w:type="gramEnd"/>
            <w:r w:rsidRPr="00B268EA">
              <w:rPr>
                <w:rStyle w:val="Artref"/>
              </w:rPr>
              <w:t>.532B</w:t>
            </w:r>
          </w:p>
        </w:tc>
        <w:tc>
          <w:tcPr>
            <w:tcW w:w="3118" w:type="dxa"/>
            <w:tcBorders>
              <w:top w:val="single" w:sz="4" w:space="0" w:color="auto"/>
              <w:left w:val="single" w:sz="4" w:space="0" w:color="auto"/>
              <w:bottom w:val="single" w:sz="4" w:space="0" w:color="auto"/>
              <w:right w:val="single" w:sz="4" w:space="0" w:color="auto"/>
            </w:tcBorders>
            <w:hideMark/>
          </w:tcPr>
          <w:p w14:paraId="4CCFCA97" w14:textId="77777777" w:rsidR="00CA554F" w:rsidRPr="00B268EA" w:rsidRDefault="00CA554F" w:rsidP="00384C1B">
            <w:pPr>
              <w:pStyle w:val="TableTextS5"/>
              <w:rPr>
                <w:rStyle w:val="Tablefreq"/>
              </w:rPr>
            </w:pPr>
            <w:r w:rsidRPr="00B268EA">
              <w:rPr>
                <w:rStyle w:val="Tablefreq"/>
              </w:rPr>
              <w:t>24.75-25.25</w:t>
            </w:r>
          </w:p>
          <w:p w14:paraId="5A9BEA8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7" w:author="Author"/>
                <w:color w:val="000000"/>
                <w:lang w:val="en-GB"/>
              </w:rPr>
            </w:pPr>
            <w:proofErr w:type="gramStart"/>
            <w:ins w:id="18" w:author="Author">
              <w:r w:rsidRPr="00B268EA">
                <w:rPr>
                  <w:lang w:val="en-GB"/>
                </w:rPr>
                <w:t>FIXED  ADD</w:t>
              </w:r>
              <w:proofErr w:type="gramEnd"/>
              <w:r w:rsidRPr="00B268EA">
                <w:rPr>
                  <w:lang w:val="en-GB"/>
                </w:rPr>
                <w:t xml:space="preserve"> 5.C114</w:t>
              </w:r>
            </w:ins>
          </w:p>
          <w:p w14:paraId="2A82326A" w14:textId="77777777" w:rsidR="00CA554F" w:rsidRPr="00B268EA" w:rsidRDefault="00CA554F" w:rsidP="00384C1B">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color w:val="000000"/>
              </w:rPr>
              <w:t>5</w:t>
            </w:r>
            <w:proofErr w:type="gramEnd"/>
            <w:r w:rsidRPr="00B268EA">
              <w:rPr>
                <w:rStyle w:val="Artref"/>
                <w:color w:val="000000"/>
              </w:rPr>
              <w:t>.535</w:t>
            </w:r>
          </w:p>
        </w:tc>
        <w:tc>
          <w:tcPr>
            <w:tcW w:w="3096" w:type="dxa"/>
            <w:tcBorders>
              <w:top w:val="single" w:sz="4" w:space="0" w:color="auto"/>
              <w:left w:val="single" w:sz="4" w:space="0" w:color="auto"/>
              <w:bottom w:val="single" w:sz="4" w:space="0" w:color="auto"/>
              <w:right w:val="single" w:sz="4" w:space="0" w:color="auto"/>
            </w:tcBorders>
            <w:hideMark/>
          </w:tcPr>
          <w:p w14:paraId="5FD4C467" w14:textId="77777777" w:rsidR="00CA554F" w:rsidRPr="00B268EA" w:rsidRDefault="00CA554F" w:rsidP="00384C1B">
            <w:pPr>
              <w:pStyle w:val="TableTextS5"/>
              <w:rPr>
                <w:rStyle w:val="Tablefreq"/>
              </w:rPr>
            </w:pPr>
            <w:r w:rsidRPr="00B268EA">
              <w:rPr>
                <w:rStyle w:val="Tablefreq"/>
              </w:rPr>
              <w:t>24.75-25.25</w:t>
            </w:r>
          </w:p>
          <w:p w14:paraId="007F9098" w14:textId="77777777" w:rsidR="00CA554F" w:rsidRPr="00B268EA" w:rsidRDefault="00CA554F" w:rsidP="00384C1B">
            <w:pPr>
              <w:pStyle w:val="TableTextS5"/>
              <w:rPr>
                <w:color w:val="000000"/>
              </w:rPr>
            </w:pPr>
            <w:r w:rsidRPr="00B268EA">
              <w:rPr>
                <w:color w:val="000000"/>
              </w:rPr>
              <w:t>FIXED</w:t>
            </w:r>
          </w:p>
          <w:p w14:paraId="38DABD48" w14:textId="77777777" w:rsidR="00CA554F" w:rsidRPr="00B268EA" w:rsidRDefault="00CA554F" w:rsidP="00384C1B">
            <w:pPr>
              <w:pStyle w:val="TableTextS5"/>
              <w:spacing w:before="0"/>
              <w:rPr>
                <w:color w:val="000000"/>
              </w:rPr>
            </w:pPr>
            <w:r w:rsidRPr="00B268EA">
              <w:rPr>
                <w:color w:val="000000"/>
              </w:rPr>
              <w:t>FIXED-SATELLITE</w:t>
            </w:r>
            <w:r w:rsidRPr="00B268EA">
              <w:rPr>
                <w:color w:val="000000"/>
              </w:rPr>
              <w:br/>
              <w:t>(Earth-to-space</w:t>
            </w:r>
            <w:proofErr w:type="gramStart"/>
            <w:r w:rsidRPr="00B268EA">
              <w:rPr>
                <w:color w:val="000000"/>
              </w:rPr>
              <w:t xml:space="preserve">)  </w:t>
            </w:r>
            <w:r w:rsidRPr="00B268EA">
              <w:rPr>
                <w:rStyle w:val="Artref"/>
                <w:color w:val="000000"/>
              </w:rPr>
              <w:t>5.535</w:t>
            </w:r>
            <w:proofErr w:type="gramEnd"/>
          </w:p>
          <w:p w14:paraId="3A9C577D" w14:textId="77777777" w:rsidR="00CA554F" w:rsidRPr="00B268EA" w:rsidRDefault="00CA554F" w:rsidP="00384C1B">
            <w:pPr>
              <w:pStyle w:val="TableTextS5"/>
              <w:spacing w:before="0"/>
              <w:rPr>
                <w:color w:val="000000"/>
              </w:rPr>
            </w:pPr>
            <w:r w:rsidRPr="00B268EA">
              <w:rPr>
                <w:color w:val="000000"/>
              </w:rPr>
              <w:t>MOBILE</w:t>
            </w:r>
          </w:p>
        </w:tc>
      </w:tr>
    </w:tbl>
    <w:p w14:paraId="7CDFF8FE" w14:textId="77777777" w:rsidR="00CA554F" w:rsidRPr="00953CD2" w:rsidRDefault="00CA554F" w:rsidP="00CA554F">
      <w:pPr>
        <w:jc w:val="both"/>
        <w:rPr>
          <w:sz w:val="22"/>
          <w:szCs w:val="22"/>
        </w:rPr>
      </w:pPr>
    </w:p>
    <w:p w14:paraId="37601A3D" w14:textId="77777777" w:rsidR="00CA554F" w:rsidRPr="0056719D" w:rsidRDefault="00CA554F" w:rsidP="00CA554F">
      <w:pPr>
        <w:jc w:val="both"/>
        <w:rPr>
          <w:sz w:val="22"/>
          <w:szCs w:val="22"/>
          <w:rPrChange w:id="19" w:author="Rev. 2 Author" w:date="2018-09-12T15:42:00Z">
            <w:rPr>
              <w:i/>
              <w:sz w:val="22"/>
              <w:szCs w:val="22"/>
            </w:rPr>
          </w:rPrChange>
        </w:rPr>
      </w:pPr>
      <w:r w:rsidRPr="0056719D">
        <w:rPr>
          <w:b/>
          <w:sz w:val="22"/>
          <w:szCs w:val="22"/>
          <w:rPrChange w:id="20" w:author="Rev. 2 Author" w:date="2018-09-12T15:42:00Z">
            <w:rPr>
              <w:b/>
              <w:i/>
              <w:sz w:val="22"/>
              <w:szCs w:val="22"/>
            </w:rPr>
          </w:rPrChange>
        </w:rPr>
        <w:t>Reasons</w:t>
      </w:r>
      <w:r w:rsidRPr="0056719D">
        <w:rPr>
          <w:sz w:val="22"/>
          <w:szCs w:val="22"/>
          <w:rPrChange w:id="21" w:author="Rev. 2 Author" w:date="2018-09-12T15:42:00Z">
            <w:rPr>
              <w:i/>
              <w:sz w:val="22"/>
              <w:szCs w:val="22"/>
            </w:rPr>
          </w:rPrChange>
        </w:rPr>
        <w:t xml:space="preserve">: To add a primary </w:t>
      </w:r>
      <w:r w:rsidR="00857555" w:rsidRPr="0056719D">
        <w:rPr>
          <w:sz w:val="22"/>
          <w:szCs w:val="22"/>
          <w:rPrChange w:id="22" w:author="Rev. 2 Author" w:date="2018-09-12T15:42:00Z">
            <w:rPr>
              <w:i/>
              <w:sz w:val="22"/>
              <w:szCs w:val="22"/>
            </w:rPr>
          </w:rPrChange>
        </w:rPr>
        <w:t xml:space="preserve">fixed service </w:t>
      </w:r>
      <w:r w:rsidRPr="0056719D">
        <w:rPr>
          <w:sz w:val="22"/>
          <w:szCs w:val="22"/>
          <w:rPrChange w:id="23" w:author="Rev. 2 Author" w:date="2018-09-12T15:42:00Z">
            <w:rPr>
              <w:i/>
              <w:sz w:val="22"/>
              <w:szCs w:val="22"/>
            </w:rPr>
          </w:rPrChange>
        </w:rPr>
        <w:t xml:space="preserve">allocation to the </w:t>
      </w:r>
      <w:r w:rsidR="00857555" w:rsidRPr="0056719D">
        <w:rPr>
          <w:sz w:val="22"/>
          <w:szCs w:val="22"/>
          <w:rPrChange w:id="24" w:author="Rev. 2 Author" w:date="2018-09-12T15:42:00Z">
            <w:rPr>
              <w:i/>
              <w:sz w:val="22"/>
              <w:szCs w:val="22"/>
            </w:rPr>
          </w:rPrChange>
        </w:rPr>
        <w:t>24.25-25.25 GHz band, in order to support a HAPS designation in that band.</w:t>
      </w:r>
    </w:p>
    <w:p w14:paraId="7CDB7AA3" w14:textId="77777777" w:rsidR="00CA554F" w:rsidRPr="00953CD2" w:rsidRDefault="00CA554F" w:rsidP="00CA554F">
      <w:pPr>
        <w:jc w:val="both"/>
        <w:rPr>
          <w:b/>
          <w:i/>
          <w:sz w:val="22"/>
          <w:szCs w:val="22"/>
        </w:rPr>
      </w:pPr>
      <w:r w:rsidRPr="00C8255F">
        <w:rPr>
          <w:rFonts w:eastAsia="Calibri" w:hAnsi="Times New Roman Bold"/>
          <w:b/>
          <w:sz w:val="22"/>
          <w:szCs w:val="22"/>
          <w:lang w:val="en-GB"/>
        </w:rPr>
        <w:br w:type="page"/>
      </w:r>
    </w:p>
    <w:p w14:paraId="0AFCAF50" w14:textId="7937D908" w:rsidR="00CA554F" w:rsidRPr="003C429F" w:rsidRDefault="00CA554F" w:rsidP="003C429F">
      <w:pPr>
        <w:pStyle w:val="Methodheading3"/>
        <w:rPr>
          <w:b w:val="0"/>
          <w:sz w:val="22"/>
          <w:szCs w:val="22"/>
        </w:rPr>
      </w:pPr>
      <w:r w:rsidRPr="003C429F">
        <w:rPr>
          <w:sz w:val="22"/>
          <w:szCs w:val="22"/>
        </w:rPr>
        <w:lastRenderedPageBreak/>
        <w:t xml:space="preserve">ADD </w:t>
      </w:r>
      <w:r w:rsidRPr="003C429F">
        <w:rPr>
          <w:sz w:val="22"/>
          <w:szCs w:val="22"/>
        </w:rPr>
        <w:tab/>
      </w:r>
      <w:r w:rsidR="00AE405A" w:rsidRPr="00A35CC1">
        <w:rPr>
          <w:sz w:val="22"/>
          <w:szCs w:val="22"/>
        </w:rPr>
        <w:tab/>
        <w:t>USA/1.14/</w:t>
      </w:r>
      <w:r w:rsidR="006D6280">
        <w:rPr>
          <w:sz w:val="22"/>
          <w:szCs w:val="22"/>
        </w:rPr>
        <w:t>10</w:t>
      </w:r>
    </w:p>
    <w:p w14:paraId="1ADE395A" w14:textId="77777777" w:rsidR="00CA554F" w:rsidRDefault="00CA554F" w:rsidP="00CA554F">
      <w:pPr>
        <w:jc w:val="both"/>
        <w:rPr>
          <w:b/>
          <w:i/>
          <w:sz w:val="22"/>
          <w:szCs w:val="22"/>
        </w:rPr>
      </w:pPr>
    </w:p>
    <w:p w14:paraId="5A4AE864" w14:textId="77777777" w:rsidR="00CA554F" w:rsidRPr="00D576E8" w:rsidRDefault="00CA554F" w:rsidP="00CA554F">
      <w:pPr>
        <w:jc w:val="both"/>
        <w:rPr>
          <w:b/>
          <w:i/>
          <w:sz w:val="22"/>
          <w:szCs w:val="22"/>
          <w:lang w:val="en-GB"/>
        </w:rPr>
      </w:pPr>
    </w:p>
    <w:p w14:paraId="06C23519" w14:textId="257ABC5B" w:rsidR="00CA554F" w:rsidRPr="00C8255F" w:rsidRDefault="00CA554F" w:rsidP="00675D6C">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
      <w:r w:rsidRPr="00C8255F">
        <w:rPr>
          <w:rFonts w:eastAsia="Calibri"/>
          <w:b/>
          <w:sz w:val="22"/>
          <w:szCs w:val="22"/>
          <w:lang w:val="en-GB"/>
        </w:rPr>
        <w:t>5.C114</w:t>
      </w:r>
      <w:r w:rsidRPr="00C8255F">
        <w:rPr>
          <w:rFonts w:eastAsia="Calibri"/>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w:t>
      </w:r>
      <w:r w:rsidRPr="00C8255F">
        <w:rPr>
          <w:rFonts w:eastAsia="Calibri"/>
          <w:sz w:val="22"/>
          <w:szCs w:val="22"/>
          <w:lang w:val="en-GB"/>
        </w:rPr>
        <w:t>24.25-25.25</w:t>
      </w:r>
      <w:r w:rsidRPr="00C8255F">
        <w:rPr>
          <w:sz w:val="22"/>
          <w:szCs w:val="22"/>
          <w:lang w:val="en-GB"/>
        </w:rPr>
        <w:t xml:space="preserve"> GHz is designated for </w:t>
      </w:r>
      <w:r w:rsidR="00525031">
        <w:rPr>
          <w:sz w:val="22"/>
          <w:szCs w:val="22"/>
          <w:lang w:val="en-GB"/>
        </w:rPr>
        <w:t xml:space="preserve">and limited to </w:t>
      </w:r>
      <w:r w:rsidRPr="00C8255F">
        <w:rPr>
          <w:sz w:val="22"/>
          <w:szCs w:val="22"/>
          <w:lang w:val="en-GB"/>
        </w:rPr>
        <w:t xml:space="preserve">use in Region 2 by high-altitude platform stations (HAPS). </w:t>
      </w:r>
      <w:r w:rsidR="00870C57">
        <w:rPr>
          <w:sz w:val="22"/>
          <w:szCs w:val="22"/>
          <w:lang w:val="en-GB"/>
        </w:rPr>
        <w:t xml:space="preserve">Such use of the fixed-service allocation by HAPS is limited to operation in the HAPS-to-ground or ground-to-HAPS direction in the frequency range 24.25-24.75 GHz and HAPS-to-ground only in the band 24.75-25.25 GHz.  </w:t>
      </w:r>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w:t>
      </w:r>
    </w:p>
    <w:p w14:paraId="637BC1B8" w14:textId="77777777" w:rsidR="00CA554F" w:rsidRPr="00953CD2" w:rsidRDefault="00CA554F" w:rsidP="00CA554F">
      <w:pPr>
        <w:jc w:val="both"/>
        <w:rPr>
          <w:b/>
          <w:i/>
          <w:sz w:val="22"/>
          <w:szCs w:val="22"/>
        </w:rPr>
      </w:pPr>
    </w:p>
    <w:p w14:paraId="2C6420DD" w14:textId="77777777" w:rsidR="006B6825" w:rsidRPr="003E00C9" w:rsidRDefault="00CA554F" w:rsidP="006B6825">
      <w:pPr>
        <w:jc w:val="both"/>
        <w:rPr>
          <w:sz w:val="22"/>
          <w:szCs w:val="22"/>
        </w:rPr>
      </w:pPr>
      <w:r w:rsidRPr="00675D6C">
        <w:rPr>
          <w:b/>
          <w:sz w:val="22"/>
          <w:szCs w:val="22"/>
        </w:rPr>
        <w:t xml:space="preserve">Reasons: </w:t>
      </w:r>
      <w:r w:rsidR="00BE29C6" w:rsidRPr="00675D6C">
        <w:rPr>
          <w:sz w:val="22"/>
          <w:szCs w:val="22"/>
        </w:rPr>
        <w:t>To add the text of the footnote allowing HAPS to operate in the fixed service allocation in the 24.25-25.25 GHz band.</w:t>
      </w:r>
      <w:r w:rsidR="00053BD9">
        <w:rPr>
          <w:sz w:val="22"/>
          <w:szCs w:val="22"/>
        </w:rPr>
        <w:t xml:space="preserve">  </w:t>
      </w:r>
      <w:r w:rsidR="006B6825" w:rsidRPr="00F15F17">
        <w:rPr>
          <w:sz w:val="22"/>
          <w:szCs w:val="22"/>
        </w:rPr>
        <w:t>The limitation of the use of HAPS in the HAPS-to-ground direction in the 2</w:t>
      </w:r>
      <w:r w:rsidR="006B6825">
        <w:rPr>
          <w:sz w:val="22"/>
          <w:szCs w:val="22"/>
        </w:rPr>
        <w:t>4.75-25.25</w:t>
      </w:r>
      <w:r w:rsidR="006B6825" w:rsidRPr="00F15F17">
        <w:rPr>
          <w:sz w:val="22"/>
          <w:szCs w:val="22"/>
        </w:rPr>
        <w:t xml:space="preserve"> GHz band is to ensure the protection of </w:t>
      </w:r>
      <w:r w:rsidR="006B6825">
        <w:rPr>
          <w:sz w:val="22"/>
          <w:szCs w:val="22"/>
        </w:rPr>
        <w:t>the</w:t>
      </w:r>
      <w:r w:rsidR="006B6825" w:rsidRPr="00F15F17">
        <w:rPr>
          <w:sz w:val="22"/>
          <w:szCs w:val="22"/>
        </w:rPr>
        <w:t xml:space="preserve"> FSS operating in the same band</w:t>
      </w:r>
      <w:r w:rsidR="006B6825">
        <w:rPr>
          <w:sz w:val="22"/>
          <w:szCs w:val="22"/>
        </w:rPr>
        <w:t>.</w:t>
      </w:r>
    </w:p>
    <w:p w14:paraId="1DC38E2E" w14:textId="672D91CB" w:rsidR="00BE29C6" w:rsidRPr="00675D6C" w:rsidRDefault="00BE29C6" w:rsidP="00BE29C6">
      <w:pPr>
        <w:jc w:val="both"/>
        <w:rPr>
          <w:sz w:val="22"/>
          <w:szCs w:val="22"/>
        </w:rPr>
      </w:pPr>
    </w:p>
    <w:p w14:paraId="7232487C" w14:textId="77777777" w:rsidR="00CA554F" w:rsidRPr="00953CD2" w:rsidRDefault="00CA554F" w:rsidP="00BE29C6">
      <w:pPr>
        <w:jc w:val="both"/>
        <w:rPr>
          <w:b/>
          <w:i/>
          <w:sz w:val="22"/>
          <w:szCs w:val="22"/>
        </w:rPr>
      </w:pPr>
    </w:p>
    <w:p w14:paraId="1450EB00" w14:textId="37DD6946" w:rsidR="0002281C" w:rsidRPr="003E00C9" w:rsidRDefault="0002281C" w:rsidP="0002281C">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25</w:t>
      </w:r>
      <w:r w:rsidRPr="003E00C9">
        <w:rPr>
          <w:rFonts w:ascii="Times New Roman" w:hAnsi="Times New Roman"/>
          <w:b w:val="0"/>
          <w:i/>
          <w:sz w:val="22"/>
          <w:szCs w:val="22"/>
        </w:rPr>
        <w:t>.25-2</w:t>
      </w:r>
      <w:r>
        <w:rPr>
          <w:rFonts w:ascii="Times New Roman" w:hAnsi="Times New Roman"/>
          <w:b w:val="0"/>
          <w:i/>
          <w:sz w:val="22"/>
          <w:szCs w:val="22"/>
        </w:rPr>
        <w:t>7.</w:t>
      </w:r>
      <w:r w:rsidRPr="003E00C9">
        <w:rPr>
          <w:rFonts w:ascii="Times New Roman" w:hAnsi="Times New Roman"/>
          <w:b w:val="0"/>
          <w:i/>
          <w:sz w:val="22"/>
          <w:szCs w:val="22"/>
        </w:rPr>
        <w:t>5 GHz Band</w:t>
      </w:r>
    </w:p>
    <w:p w14:paraId="0E13ABB8" w14:textId="77777777" w:rsidR="00CA554F" w:rsidRPr="00C8255F" w:rsidRDefault="00CA554F" w:rsidP="00CA554F">
      <w:pPr>
        <w:rPr>
          <w:b/>
          <w:sz w:val="22"/>
          <w:szCs w:val="22"/>
        </w:rPr>
      </w:pPr>
    </w:p>
    <w:p w14:paraId="23AF7043" w14:textId="6E8E0E06"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r w:rsidR="006D6280">
        <w:rPr>
          <w:sz w:val="22"/>
          <w:szCs w:val="22"/>
        </w:rPr>
        <w:t>11</w:t>
      </w:r>
    </w:p>
    <w:p w14:paraId="1C727995" w14:textId="77777777" w:rsidR="00CA554F" w:rsidRDefault="00CA554F" w:rsidP="00CA554F">
      <w:pPr>
        <w:rPr>
          <w:b/>
          <w:sz w:val="22"/>
          <w:szCs w:val="22"/>
          <w:lang w:val="en-GB"/>
        </w:rPr>
      </w:pPr>
    </w:p>
    <w:p w14:paraId="6EAF084A" w14:textId="77777777" w:rsidR="00CA554F" w:rsidRPr="00C8255F" w:rsidRDefault="00CA554F" w:rsidP="00CA554F">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4BDE03C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1F44D8AB"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F38E200" w14:textId="77777777" w:rsidR="00CA554F" w:rsidRPr="00953CD2" w:rsidRDefault="00CA554F" w:rsidP="00CA554F">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14:paraId="3442F796"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CA554F" w:rsidRPr="00C8255F" w14:paraId="76956A36"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210A51"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15C8E3C0"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D18A0F0"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14E2F2D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618A681C"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44E75222"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D5ED9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r>
            <w:proofErr w:type="gramStart"/>
            <w:r w:rsidRPr="00B268EA">
              <w:rPr>
                <w:color w:val="000000"/>
                <w:lang w:val="en-GB"/>
              </w:rPr>
              <w:t>FIXED</w:t>
            </w:r>
            <w:ins w:id="25" w:author="Author">
              <w:r w:rsidRPr="00B268EA">
                <w:rPr>
                  <w:color w:val="000000"/>
                  <w:lang w:val="en-GB"/>
                </w:rPr>
                <w:t xml:space="preserve">  </w:t>
              </w:r>
              <w:r w:rsidRPr="00B268EA">
                <w:rPr>
                  <w:lang w:val="en-GB"/>
                </w:rPr>
                <w:t>ADD</w:t>
              </w:r>
              <w:proofErr w:type="gramEnd"/>
              <w:r w:rsidRPr="00B268EA">
                <w:rPr>
                  <w:lang w:val="en-GB"/>
                </w:rPr>
                <w:t xml:space="preserve"> 5.D114</w:t>
              </w:r>
            </w:ins>
          </w:p>
          <w:p w14:paraId="680917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14:paraId="3FCE82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06745A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CA554F" w:rsidRPr="00C8255F" w14:paraId="50D49103"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46CCF9" w14:textId="77777777" w:rsidR="00CA554F" w:rsidRPr="00B268EA" w:rsidRDefault="00CA554F" w:rsidP="00384C1B">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 xml:space="preserve">EARTH EXPLORATION-SATELLITE (space-to </w:t>
            </w:r>
            <w:proofErr w:type="gramStart"/>
            <w:r w:rsidRPr="00B268EA">
              <w:rPr>
                <w:color w:val="000000"/>
                <w:lang w:val="en-GB"/>
              </w:rPr>
              <w:t>Earth)  5</w:t>
            </w:r>
            <w:proofErr w:type="gramEnd"/>
            <w:r w:rsidRPr="00B268EA">
              <w:rPr>
                <w:color w:val="000000"/>
                <w:lang w:val="en-GB"/>
              </w:rPr>
              <w:t>.536B</w:t>
            </w:r>
          </w:p>
          <w:p w14:paraId="2C32588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FIXED</w:t>
            </w:r>
            <w:ins w:id="26" w:author="Author">
              <w:r w:rsidRPr="00B268EA">
                <w:rPr>
                  <w:color w:val="000000"/>
                  <w:lang w:val="en-GB"/>
                </w:rPr>
                <w:t xml:space="preserve">  </w:t>
              </w:r>
              <w:r w:rsidRPr="00B268EA">
                <w:rPr>
                  <w:lang w:val="en-GB"/>
                </w:rPr>
                <w:t>ADD</w:t>
              </w:r>
              <w:proofErr w:type="gramEnd"/>
              <w:r w:rsidRPr="00B268EA">
                <w:rPr>
                  <w:lang w:val="en-GB"/>
                </w:rPr>
                <w:t xml:space="preserve"> 5.D114</w:t>
              </w:r>
            </w:ins>
          </w:p>
          <w:p w14:paraId="227A24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14:paraId="42C41DB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8B4F02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SPACE  RESEARCH</w:t>
            </w:r>
            <w:proofErr w:type="gramEnd"/>
            <w:r w:rsidRPr="00B268EA">
              <w:rPr>
                <w:color w:val="000000"/>
                <w:lang w:val="en-GB"/>
              </w:rPr>
              <w:t xml:space="preserve"> (space-to-Earth)  5.536C</w:t>
            </w:r>
          </w:p>
          <w:p w14:paraId="506D55D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14:paraId="0D820A5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CA554F" w:rsidRPr="00C8255F" w14:paraId="47384523"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5CC0A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lastRenderedPageBreak/>
              <w:t>27-27.5</w:t>
            </w:r>
          </w:p>
          <w:p w14:paraId="7FB294F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0108AAE9"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w:t>
            </w:r>
            <w:proofErr w:type="gramStart"/>
            <w:r w:rsidRPr="00B268EA">
              <w:rPr>
                <w:color w:val="000000"/>
                <w:lang w:val="en-AU"/>
              </w:rPr>
              <w:t>SATELLITE  5.536</w:t>
            </w:r>
            <w:proofErr w:type="gramEnd"/>
          </w:p>
          <w:p w14:paraId="44915987"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1724625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69DC8D4C"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r>
            <w:proofErr w:type="gramStart"/>
            <w:r w:rsidRPr="00B268EA">
              <w:rPr>
                <w:color w:val="000000"/>
                <w:lang w:val="en-AU"/>
              </w:rPr>
              <w:t>FIXED</w:t>
            </w:r>
            <w:ins w:id="27" w:author="Author">
              <w:r w:rsidRPr="00B268EA">
                <w:rPr>
                  <w:color w:val="000000"/>
                  <w:lang w:val="en-GB"/>
                </w:rPr>
                <w:t xml:space="preserve">  </w:t>
              </w:r>
              <w:r w:rsidRPr="00B268EA">
                <w:rPr>
                  <w:lang w:val="en-GB"/>
                </w:rPr>
                <w:t>ADD</w:t>
              </w:r>
              <w:proofErr w:type="gramEnd"/>
              <w:r w:rsidRPr="00B268EA">
                <w:rPr>
                  <w:lang w:val="en-GB"/>
                </w:rPr>
                <w:t xml:space="preserve"> 5.D114</w:t>
              </w:r>
            </w:ins>
          </w:p>
          <w:p w14:paraId="4D258E93"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34DB81CF"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r w:rsidRPr="00B268EA">
              <w:rPr>
                <w:color w:val="000000"/>
                <w:lang w:val="en-GB"/>
              </w:rPr>
              <w:t xml:space="preserve">  5.537</w:t>
            </w:r>
          </w:p>
          <w:p w14:paraId="640FA4F5"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54C12C66" w14:textId="77777777" w:rsidR="00CA554F" w:rsidRPr="00C8255F" w:rsidRDefault="00CA554F" w:rsidP="00CA554F">
      <w:pPr>
        <w:rPr>
          <w:b/>
          <w:sz w:val="22"/>
          <w:szCs w:val="22"/>
        </w:rPr>
      </w:pPr>
    </w:p>
    <w:p w14:paraId="11D13959" w14:textId="22069366" w:rsidR="00CA554F" w:rsidRPr="00675D6C" w:rsidRDefault="00CA554F" w:rsidP="00CA554F">
      <w:pPr>
        <w:jc w:val="both"/>
        <w:rPr>
          <w:b/>
          <w:sz w:val="22"/>
          <w:szCs w:val="22"/>
        </w:rPr>
      </w:pPr>
      <w:r w:rsidRPr="00675D6C">
        <w:rPr>
          <w:b/>
          <w:sz w:val="22"/>
          <w:szCs w:val="22"/>
        </w:rPr>
        <w:t xml:space="preserve">Reasons: </w:t>
      </w:r>
      <w:r w:rsidRPr="00675D6C">
        <w:rPr>
          <w:sz w:val="22"/>
          <w:szCs w:val="22"/>
        </w:rPr>
        <w:t xml:space="preserve">To </w:t>
      </w:r>
      <w:r w:rsidR="00BE29C6" w:rsidRPr="00675D6C">
        <w:rPr>
          <w:sz w:val="22"/>
          <w:szCs w:val="22"/>
        </w:rPr>
        <w:t>add a footnote to the 25.</w:t>
      </w:r>
      <w:r w:rsidR="00870C57">
        <w:rPr>
          <w:sz w:val="22"/>
          <w:szCs w:val="22"/>
        </w:rPr>
        <w:t>2</w:t>
      </w:r>
      <w:r w:rsidR="00BE29C6" w:rsidRPr="00675D6C">
        <w:rPr>
          <w:sz w:val="22"/>
          <w:szCs w:val="22"/>
        </w:rPr>
        <w:t>5</w:t>
      </w:r>
      <w:r w:rsidRPr="00675D6C">
        <w:rPr>
          <w:sz w:val="22"/>
          <w:szCs w:val="22"/>
        </w:rPr>
        <w:t>-27.5 GHz</w:t>
      </w:r>
      <w:r w:rsidR="00BE29C6" w:rsidRPr="00675D6C">
        <w:rPr>
          <w:sz w:val="22"/>
          <w:szCs w:val="22"/>
        </w:rPr>
        <w:t xml:space="preserve"> band</w:t>
      </w:r>
      <w:r w:rsidRPr="00675D6C">
        <w:rPr>
          <w:sz w:val="22"/>
          <w:szCs w:val="22"/>
        </w:rPr>
        <w:t xml:space="preserve"> in Region 2 </w:t>
      </w:r>
      <w:r w:rsidR="00BE29C6" w:rsidRPr="00675D6C">
        <w:rPr>
          <w:sz w:val="22"/>
          <w:szCs w:val="22"/>
        </w:rPr>
        <w:t>allowing HAPS to operate in the fixed service allocation.</w:t>
      </w:r>
    </w:p>
    <w:p w14:paraId="2291BB37" w14:textId="77777777" w:rsidR="00CA554F" w:rsidRPr="00C8255F" w:rsidRDefault="00CA554F" w:rsidP="00CA554F">
      <w:pPr>
        <w:rPr>
          <w:b/>
          <w:sz w:val="22"/>
          <w:szCs w:val="22"/>
        </w:rPr>
      </w:pPr>
    </w:p>
    <w:p w14:paraId="4BC7E314" w14:textId="5ABD01C7" w:rsidR="00CA554F" w:rsidRPr="00CA554F" w:rsidRDefault="00CA554F" w:rsidP="003C429F">
      <w:pPr>
        <w:pStyle w:val="Methodheading3"/>
        <w:rPr>
          <w:rFonts w:eastAsia="Calibri" w:hAnsi="Times New Roman Bold"/>
          <w:sz w:val="22"/>
          <w:szCs w:val="22"/>
        </w:rPr>
      </w:pPr>
      <w:r w:rsidRPr="003C429F">
        <w:rPr>
          <w:sz w:val="22"/>
          <w:szCs w:val="22"/>
        </w:rPr>
        <w:t xml:space="preserve">ADD </w:t>
      </w:r>
      <w:r w:rsidRPr="003C429F">
        <w:rPr>
          <w:sz w:val="22"/>
          <w:szCs w:val="22"/>
        </w:rPr>
        <w:tab/>
      </w:r>
      <w:r w:rsidR="00AE405A" w:rsidRPr="00A35CC1">
        <w:rPr>
          <w:sz w:val="22"/>
          <w:szCs w:val="22"/>
        </w:rPr>
        <w:tab/>
        <w:t>USA/1.14/</w:t>
      </w:r>
      <w:r w:rsidR="006D6280">
        <w:rPr>
          <w:sz w:val="22"/>
          <w:szCs w:val="22"/>
        </w:rPr>
        <w:t>12</w:t>
      </w:r>
    </w:p>
    <w:p w14:paraId="4E5F55A6" w14:textId="77777777" w:rsidR="00CA554F" w:rsidRPr="00A738EC" w:rsidRDefault="00CA554F" w:rsidP="00CA554F">
      <w:pPr>
        <w:rPr>
          <w:b/>
          <w:sz w:val="22"/>
          <w:szCs w:val="22"/>
          <w:lang w:val="en-GB"/>
        </w:rPr>
      </w:pPr>
    </w:p>
    <w:p w14:paraId="3A65A3E9" w14:textId="5579B7D1" w:rsidR="00CA554F" w:rsidRPr="00C8255F" w:rsidRDefault="00CA554F" w:rsidP="00675D6C">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
      <w:r w:rsidRPr="00C8255F">
        <w:rPr>
          <w:rFonts w:eastAsia="Calibri"/>
          <w:b/>
          <w:sz w:val="22"/>
          <w:szCs w:val="22"/>
          <w:lang w:val="en-GB"/>
        </w:rPr>
        <w:t>5.D114</w:t>
      </w:r>
      <w:r w:rsidR="00F82BFA">
        <w:rPr>
          <w:rFonts w:eastAsia="Calibri"/>
          <w:sz w:val="22"/>
          <w:szCs w:val="22"/>
          <w:lang w:val="en-GB"/>
        </w:rPr>
        <w:t xml:space="preserve">   </w:t>
      </w:r>
      <w:proofErr w:type="gramStart"/>
      <w:r w:rsidRPr="00C8255F">
        <w:rPr>
          <w:sz w:val="22"/>
          <w:szCs w:val="22"/>
          <w:lang w:val="en-GB"/>
        </w:rPr>
        <w:t>The</w:t>
      </w:r>
      <w:proofErr w:type="gramEnd"/>
      <w:r w:rsidRPr="00C8255F">
        <w:rPr>
          <w:sz w:val="22"/>
          <w:szCs w:val="22"/>
          <w:lang w:val="en-GB"/>
        </w:rPr>
        <w:t xml:space="preserve"> allocation to the fixed service in the band</w:t>
      </w:r>
      <w:r w:rsidR="00EC0B8A">
        <w:rPr>
          <w:sz w:val="22"/>
          <w:szCs w:val="22"/>
          <w:lang w:val="en-GB"/>
        </w:rPr>
        <w:t>s</w:t>
      </w:r>
      <w:r w:rsidRPr="00C8255F">
        <w:rPr>
          <w:sz w:val="22"/>
          <w:szCs w:val="22"/>
          <w:lang w:val="en-GB"/>
        </w:rPr>
        <w:t xml:space="preserve"> </w:t>
      </w:r>
      <w:r w:rsidR="00EC0B8A">
        <w:rPr>
          <w:rFonts w:eastAsia="Calibri"/>
          <w:sz w:val="22"/>
          <w:szCs w:val="22"/>
          <w:lang w:val="en-GB"/>
        </w:rPr>
        <w:t>25.25-25.5 GHz, 25.5-27.0 GHz</w:t>
      </w:r>
      <w:r w:rsidR="00EC0B8A" w:rsidRPr="00543E5F">
        <w:rPr>
          <w:rFonts w:eastAsia="Calibri"/>
          <w:sz w:val="22"/>
          <w:szCs w:val="22"/>
          <w:lang w:val="en-GB"/>
        </w:rPr>
        <w:t xml:space="preserve"> and 27.0-27.5 GHz</w:t>
      </w:r>
      <w:r w:rsidR="00EC0B8A" w:rsidRPr="00C8255F" w:rsidDel="00EC0B8A">
        <w:rPr>
          <w:rFonts w:eastAsia="Calibri"/>
          <w:sz w:val="22"/>
          <w:szCs w:val="22"/>
          <w:lang w:val="en-GB"/>
        </w:rPr>
        <w:t xml:space="preserve"> </w:t>
      </w:r>
      <w:r w:rsidRPr="00C8255F">
        <w:rPr>
          <w:sz w:val="22"/>
          <w:szCs w:val="22"/>
          <w:lang w:val="en-GB"/>
        </w:rPr>
        <w:t xml:space="preserve">is designated for use in Region 2 by high-altitude platform stations (HAPS). </w:t>
      </w:r>
      <w:r w:rsidR="00A75FBA">
        <w:rPr>
          <w:sz w:val="22"/>
          <w:szCs w:val="22"/>
          <w:lang w:val="en-GB"/>
        </w:rPr>
        <w:t xml:space="preserve">  This designation</w:t>
      </w:r>
      <w:r w:rsidR="00EC0B8A">
        <w:rPr>
          <w:sz w:val="22"/>
          <w:szCs w:val="22"/>
          <w:lang w:val="en-GB"/>
        </w:rPr>
        <w:t xml:space="preserve"> does not preclude the use of these frequency bands by any application of the services to which they are allocated and does not establish priority in the Radio Regulations.  </w:t>
      </w:r>
      <w:r w:rsidR="00870C57">
        <w:rPr>
          <w:sz w:val="22"/>
          <w:szCs w:val="22"/>
          <w:lang w:val="en-GB"/>
        </w:rPr>
        <w:t>Such use of the fixed-service allocation by HAPS is limited to op</w:t>
      </w:r>
      <w:r w:rsidR="00795AA7">
        <w:rPr>
          <w:sz w:val="22"/>
          <w:szCs w:val="22"/>
          <w:lang w:val="en-GB"/>
        </w:rPr>
        <w:t>eration in the HAPS-to-ground and</w:t>
      </w:r>
      <w:r w:rsidR="00870C57">
        <w:rPr>
          <w:sz w:val="22"/>
          <w:szCs w:val="22"/>
          <w:lang w:val="en-GB"/>
        </w:rPr>
        <w:t xml:space="preserve"> ground-to-HAPS</w:t>
      </w:r>
      <w:r w:rsidR="007734C9">
        <w:rPr>
          <w:sz w:val="22"/>
          <w:szCs w:val="22"/>
          <w:lang w:val="en-GB"/>
        </w:rPr>
        <w:t xml:space="preserve"> </w:t>
      </w:r>
      <w:r w:rsidR="00870C57">
        <w:rPr>
          <w:sz w:val="22"/>
          <w:szCs w:val="22"/>
          <w:lang w:val="en-GB"/>
        </w:rPr>
        <w:t>in the frequency range 25.25-27 GHz, and</w:t>
      </w:r>
      <w:r w:rsidR="007734C9">
        <w:rPr>
          <w:sz w:val="22"/>
          <w:szCs w:val="22"/>
          <w:lang w:val="en-GB"/>
        </w:rPr>
        <w:t xml:space="preserve"> </w:t>
      </w:r>
      <w:r w:rsidR="00870C57">
        <w:rPr>
          <w:sz w:val="22"/>
          <w:szCs w:val="22"/>
          <w:lang w:val="en-GB"/>
        </w:rPr>
        <w:t>HAPS-to-ground</w:t>
      </w:r>
      <w:r w:rsidR="007734C9">
        <w:rPr>
          <w:sz w:val="22"/>
          <w:szCs w:val="22"/>
          <w:lang w:val="en-GB"/>
        </w:rPr>
        <w:t xml:space="preserve"> </w:t>
      </w:r>
      <w:r w:rsidR="006B6825">
        <w:rPr>
          <w:sz w:val="22"/>
          <w:szCs w:val="22"/>
          <w:lang w:val="en-GB"/>
        </w:rPr>
        <w:t xml:space="preserve">only </w:t>
      </w:r>
      <w:r w:rsidR="00870C57">
        <w:rPr>
          <w:sz w:val="22"/>
          <w:szCs w:val="22"/>
          <w:lang w:val="en-GB"/>
        </w:rPr>
        <w:t xml:space="preserve">in the band 27.0-27.5 GHz.  </w:t>
      </w:r>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14:paraId="684DFCFB" w14:textId="77777777" w:rsidR="00CA554F" w:rsidRPr="00C8255F" w:rsidRDefault="00CA554F" w:rsidP="00CA554F">
      <w:pPr>
        <w:rPr>
          <w:b/>
          <w:sz w:val="22"/>
          <w:szCs w:val="22"/>
          <w:lang w:val="en-GB"/>
        </w:rPr>
      </w:pPr>
    </w:p>
    <w:p w14:paraId="12EF1323" w14:textId="5BAD0728" w:rsidR="00CA554F" w:rsidRPr="00675D6C" w:rsidRDefault="00CA554F" w:rsidP="00675D6C">
      <w:pPr>
        <w:tabs>
          <w:tab w:val="left" w:pos="1352"/>
        </w:tabs>
        <w:jc w:val="both"/>
        <w:rPr>
          <w:b/>
          <w:sz w:val="22"/>
          <w:szCs w:val="22"/>
        </w:rPr>
      </w:pPr>
      <w:r w:rsidRPr="00675D6C">
        <w:rPr>
          <w:b/>
          <w:sz w:val="22"/>
          <w:szCs w:val="22"/>
        </w:rPr>
        <w:t>Reasons:</w:t>
      </w:r>
      <w:r w:rsidR="00BE29C6" w:rsidRPr="00675D6C">
        <w:rPr>
          <w:sz w:val="22"/>
          <w:szCs w:val="22"/>
        </w:rPr>
        <w:tab/>
        <w:t xml:space="preserve"> To add the text of the footnote allowing HAPS to operate in the fixed service allocation in the 25.25-27.25 GHz band.</w:t>
      </w:r>
      <w:r w:rsidR="00870C57">
        <w:rPr>
          <w:sz w:val="22"/>
          <w:szCs w:val="22"/>
        </w:rPr>
        <w:t xml:space="preserve">   The limitation of the use of HAPS in the HAPS-to-ground direction in the 27-27.5 GHz band is to ensure the protection of the FSS operating in the same band.</w:t>
      </w:r>
    </w:p>
    <w:p w14:paraId="78BDD30B" w14:textId="77777777" w:rsidR="00CA554F" w:rsidRPr="00C8255F" w:rsidRDefault="00CA554F" w:rsidP="00675D6C">
      <w:pPr>
        <w:jc w:val="both"/>
        <w:rPr>
          <w:b/>
          <w:sz w:val="22"/>
          <w:szCs w:val="22"/>
          <w:lang w:val="en-GB"/>
        </w:rPr>
      </w:pPr>
    </w:p>
    <w:p w14:paraId="25564914" w14:textId="398DB201" w:rsidR="00CA554F" w:rsidRPr="00A35CC1" w:rsidRDefault="00CA554F" w:rsidP="003C429F">
      <w:pPr>
        <w:pStyle w:val="Methodheading3"/>
        <w:rPr>
          <w:sz w:val="22"/>
          <w:szCs w:val="22"/>
        </w:rPr>
      </w:pPr>
      <w:r w:rsidRPr="003C429F">
        <w:rPr>
          <w:sz w:val="22"/>
          <w:szCs w:val="22"/>
        </w:rPr>
        <w:t>ADD</w:t>
      </w:r>
      <w:r w:rsidRPr="003C429F">
        <w:rPr>
          <w:sz w:val="22"/>
          <w:szCs w:val="22"/>
        </w:rPr>
        <w:tab/>
        <w:t xml:space="preserve"> </w:t>
      </w:r>
      <w:r w:rsidR="00AE405A" w:rsidRPr="00A35CC1">
        <w:rPr>
          <w:sz w:val="22"/>
          <w:szCs w:val="22"/>
        </w:rPr>
        <w:tab/>
        <w:t>USA/1.14/</w:t>
      </w:r>
      <w:r w:rsidR="006D6280">
        <w:rPr>
          <w:sz w:val="22"/>
          <w:szCs w:val="22"/>
        </w:rPr>
        <w:t>13</w:t>
      </w:r>
    </w:p>
    <w:p w14:paraId="7A3E564F" w14:textId="77777777" w:rsidR="00CA554F" w:rsidRDefault="00CA554F" w:rsidP="00CA554F">
      <w:pPr>
        <w:rPr>
          <w:b/>
          <w:sz w:val="22"/>
          <w:szCs w:val="22"/>
        </w:rPr>
      </w:pPr>
    </w:p>
    <w:p w14:paraId="448210E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[C114]</w:t>
      </w:r>
    </w:p>
    <w:p w14:paraId="4CD05A98" w14:textId="0BF2AB7B"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r w:rsidR="00EC0B8A">
        <w:rPr>
          <w:rFonts w:ascii="Times New Roman Bold" w:eastAsia="Calibri" w:hAnsi="Times New Roman Bold"/>
          <w:b/>
          <w:sz w:val="22"/>
          <w:szCs w:val="22"/>
          <w:lang w:val="en-GB"/>
        </w:rPr>
        <w:t>frequency range</w:t>
      </w:r>
      <w:r w:rsidR="00EC0B8A" w:rsidRPr="00C8255F">
        <w:rPr>
          <w:rFonts w:ascii="Times New Roman Bold" w:eastAsia="Calibri" w:hAnsi="Times New Roman Bold"/>
          <w:b/>
          <w:sz w:val="22"/>
          <w:szCs w:val="22"/>
          <w:lang w:val="en-GB"/>
        </w:rPr>
        <w:t xml:space="preserve"> </w:t>
      </w:r>
      <w:r w:rsidRPr="00C8255F">
        <w:rPr>
          <w:rFonts w:ascii="Times New Roman Bold" w:eastAsia="Calibri" w:hAnsi="Times New Roman Bold"/>
          <w:b/>
          <w:sz w:val="22"/>
          <w:szCs w:val="22"/>
          <w:lang w:val="en-GB"/>
        </w:rPr>
        <w:t xml:space="preserve">24.25-27.5 GHz by fixed links for high altitude </w:t>
      </w:r>
      <w:r w:rsidRPr="00C8255F">
        <w:rPr>
          <w:rFonts w:ascii="Times New Roman Bold" w:eastAsia="Calibri" w:hAnsi="Times New Roman Bold"/>
          <w:b/>
          <w:sz w:val="22"/>
          <w:szCs w:val="22"/>
          <w:lang w:val="en-GB"/>
        </w:rPr>
        <w:br/>
        <w:t>platform stations in the fixed service in Region 2</w:t>
      </w:r>
    </w:p>
    <w:p w14:paraId="703054C7" w14:textId="77777777"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w:t>
      </w:r>
      <w:proofErr w:type="spellStart"/>
      <w:r w:rsidRPr="00C8255F">
        <w:rPr>
          <w:sz w:val="22"/>
          <w:szCs w:val="22"/>
          <w:lang w:val="en-GB"/>
        </w:rPr>
        <w:t>Radiocommunication</w:t>
      </w:r>
      <w:proofErr w:type="spellEnd"/>
      <w:r w:rsidRPr="00C8255F">
        <w:rPr>
          <w:sz w:val="22"/>
          <w:szCs w:val="22"/>
          <w:lang w:val="en-GB"/>
        </w:rPr>
        <w:t xml:space="preserve"> Conference (</w:t>
      </w:r>
      <w:proofErr w:type="spellStart"/>
      <w:r w:rsidRPr="00C8255F">
        <w:rPr>
          <w:sz w:val="22"/>
          <w:szCs w:val="22"/>
          <w:lang w:val="en-GB"/>
        </w:rPr>
        <w:t>Sharm</w:t>
      </w:r>
      <w:proofErr w:type="spellEnd"/>
      <w:r w:rsidRPr="00C8255F">
        <w:rPr>
          <w:sz w:val="22"/>
          <w:szCs w:val="22"/>
          <w:lang w:val="en-GB"/>
        </w:rPr>
        <w:t xml:space="preserve"> el-Sheikh, 2019), </w:t>
      </w:r>
    </w:p>
    <w:p w14:paraId="09315526" w14:textId="77777777" w:rsidR="00CA554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 xml:space="preserve">considering </w:t>
      </w:r>
    </w:p>
    <w:p w14:paraId="449C5A36" w14:textId="77777777" w:rsidR="003857B8" w:rsidRPr="000B67F5" w:rsidRDefault="003857B8"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3D3DA76E" w14:textId="5E931036" w:rsidR="003857B8" w:rsidRDefault="003857B8" w:rsidP="003857B8">
      <w:pPr>
        <w:pStyle w:val="ListParagraph"/>
        <w:ind w:left="0"/>
        <w:jc w:val="both"/>
        <w:rPr>
          <w:sz w:val="22"/>
          <w:szCs w:val="22"/>
        </w:rPr>
      </w:pPr>
      <w:r w:rsidRPr="00675D6C">
        <w:rPr>
          <w:i/>
          <w:sz w:val="22"/>
          <w:szCs w:val="22"/>
        </w:rPr>
        <w:t>a)</w:t>
      </w:r>
      <w:r w:rsidRPr="00675D6C">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AE1CF2B" w14:textId="77777777" w:rsidR="002F5397" w:rsidRPr="00675D6C" w:rsidRDefault="002F5397" w:rsidP="003857B8">
      <w:pPr>
        <w:pStyle w:val="ListParagraph"/>
        <w:ind w:left="0"/>
        <w:jc w:val="both"/>
        <w:rPr>
          <w:sz w:val="22"/>
          <w:szCs w:val="22"/>
        </w:rPr>
      </w:pPr>
    </w:p>
    <w:p w14:paraId="014CEA53" w14:textId="77777777" w:rsidR="003857B8" w:rsidRPr="00675D6C" w:rsidRDefault="003857B8" w:rsidP="003857B8">
      <w:pPr>
        <w:pStyle w:val="ListParagraph"/>
        <w:ind w:left="0"/>
        <w:jc w:val="both"/>
        <w:rPr>
          <w:sz w:val="22"/>
          <w:szCs w:val="22"/>
        </w:rPr>
      </w:pPr>
      <w:r w:rsidRPr="00675D6C">
        <w:rPr>
          <w:i/>
          <w:sz w:val="22"/>
          <w:szCs w:val="22"/>
        </w:rPr>
        <w:t>b)</w:t>
      </w:r>
      <w:r w:rsidRPr="00675D6C">
        <w:rPr>
          <w:sz w:val="22"/>
          <w:szCs w:val="22"/>
        </w:rPr>
        <w:tab/>
        <w:t xml:space="preserve">that WRC-15 decided to study additional spectrum needs for fixed HAPS links to provide broadband connectivity, including within the band 24.25-27.5 GHz in Region 2, recognizing that the existing HAPS </w:t>
      </w:r>
      <w:r w:rsidR="00A75FBA">
        <w:rPr>
          <w:sz w:val="22"/>
          <w:szCs w:val="22"/>
        </w:rPr>
        <w:t>designation</w:t>
      </w:r>
      <w:r w:rsidRPr="00675D6C">
        <w:rPr>
          <w:sz w:val="22"/>
          <w:szCs w:val="22"/>
        </w:rPr>
        <w:t>s were established without reference to today’s broadband capabilities;</w:t>
      </w:r>
    </w:p>
    <w:p w14:paraId="0AF6BFA8" w14:textId="77777777" w:rsidR="002F5397" w:rsidRDefault="002F5397" w:rsidP="003857B8">
      <w:pPr>
        <w:pStyle w:val="ListParagraph"/>
        <w:ind w:left="0"/>
        <w:jc w:val="both"/>
        <w:rPr>
          <w:i/>
          <w:sz w:val="22"/>
          <w:szCs w:val="22"/>
        </w:rPr>
      </w:pPr>
    </w:p>
    <w:p w14:paraId="7EC630F0" w14:textId="0409E730" w:rsidR="003857B8" w:rsidRDefault="003857B8" w:rsidP="003857B8">
      <w:pPr>
        <w:pStyle w:val="ListParagraph"/>
        <w:ind w:left="0"/>
        <w:jc w:val="both"/>
        <w:rPr>
          <w:sz w:val="22"/>
          <w:szCs w:val="22"/>
        </w:rPr>
      </w:pPr>
      <w:r w:rsidRPr="00675D6C">
        <w:rPr>
          <w:i/>
          <w:sz w:val="22"/>
          <w:szCs w:val="22"/>
        </w:rPr>
        <w:t>c)</w:t>
      </w:r>
      <w:r w:rsidRPr="00675D6C">
        <w:rPr>
          <w:sz w:val="22"/>
          <w:szCs w:val="22"/>
        </w:rPr>
        <w:tab/>
        <w:t>that HAPS can provide broadband connectivity with minimal ground network infrastructure;</w:t>
      </w:r>
    </w:p>
    <w:p w14:paraId="74EA0F6D" w14:textId="5A3C4064" w:rsidR="00053BD9" w:rsidRDefault="00053BD9" w:rsidP="00053BD9">
      <w:pPr>
        <w:pStyle w:val="ListParagraph"/>
        <w:ind w:left="0"/>
        <w:jc w:val="both"/>
        <w:rPr>
          <w:sz w:val="22"/>
          <w:szCs w:val="22"/>
        </w:rPr>
      </w:pPr>
      <w:r w:rsidRPr="002D0A33">
        <w:rPr>
          <w:i/>
          <w:sz w:val="22"/>
          <w:szCs w:val="22"/>
        </w:rPr>
        <w:lastRenderedPageBreak/>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29410F7F" w14:textId="77777777" w:rsidR="002F5397" w:rsidRDefault="002F5397" w:rsidP="00053BD9">
      <w:pPr>
        <w:pStyle w:val="ListParagraph"/>
        <w:ind w:left="0"/>
        <w:jc w:val="both"/>
        <w:rPr>
          <w:i/>
          <w:sz w:val="22"/>
          <w:szCs w:val="22"/>
        </w:rPr>
      </w:pPr>
    </w:p>
    <w:p w14:paraId="525ECE1E" w14:textId="38F4FAAA" w:rsidR="00053BD9" w:rsidRPr="007204EA" w:rsidRDefault="00053BD9" w:rsidP="00053BD9">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5D9259E2" w14:textId="77777777" w:rsidR="002F5397" w:rsidRDefault="002F5397" w:rsidP="00053BD9">
      <w:pPr>
        <w:pStyle w:val="ListParagraph"/>
        <w:ind w:left="0"/>
        <w:jc w:val="both"/>
        <w:rPr>
          <w:i/>
          <w:sz w:val="22"/>
          <w:szCs w:val="22"/>
        </w:rPr>
      </w:pPr>
    </w:p>
    <w:p w14:paraId="1A16491D" w14:textId="787C8F4C" w:rsidR="00053BD9" w:rsidRDefault="00053BD9" w:rsidP="00053BD9">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55C6268A" w14:textId="77777777" w:rsidR="002F5397" w:rsidRDefault="002F5397" w:rsidP="00053BD9">
      <w:pPr>
        <w:pStyle w:val="ListParagraph"/>
        <w:ind w:left="0"/>
        <w:jc w:val="both"/>
        <w:rPr>
          <w:i/>
          <w:sz w:val="22"/>
          <w:szCs w:val="22"/>
        </w:rPr>
      </w:pPr>
    </w:p>
    <w:p w14:paraId="63FFACCF" w14:textId="6E0BCD0C" w:rsidR="00053BD9" w:rsidRDefault="00053BD9" w:rsidP="00053BD9">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6CD77663"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20E59A52" w14:textId="327D9BD8"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053BD9">
        <w:rPr>
          <w:i/>
          <w:sz w:val="22"/>
          <w:szCs w:val="22"/>
          <w:lang w:val="en-GB"/>
        </w:rPr>
        <w:t>r</w:t>
      </w:r>
      <w:r w:rsidRPr="00675D6C">
        <w:rPr>
          <w:i/>
          <w:sz w:val="22"/>
          <w:szCs w:val="22"/>
          <w:lang w:val="en-GB"/>
        </w:rPr>
        <w:t>ecognizing</w:t>
      </w:r>
    </w:p>
    <w:p w14:paraId="235DF410"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p>
    <w:p w14:paraId="09D7B0FB" w14:textId="35203C2B" w:rsidR="00053BD9" w:rsidRDefault="002D0426" w:rsidP="00675D6C">
      <w:pPr>
        <w:pStyle w:val="ListParagraph"/>
        <w:numPr>
          <w:ilvl w:val="0"/>
          <w:numId w:val="12"/>
        </w:numPr>
        <w:jc w:val="both"/>
        <w:rPr>
          <w:sz w:val="22"/>
          <w:szCs w:val="22"/>
        </w:rPr>
      </w:pPr>
      <w:r w:rsidRPr="00675D6C">
        <w:rPr>
          <w:sz w:val="22"/>
          <w:szCs w:val="22"/>
        </w:rPr>
        <w:t xml:space="preserve">that HAPS is defined in No. </w:t>
      </w:r>
      <w:r w:rsidRPr="00675D6C">
        <w:rPr>
          <w:b/>
          <w:sz w:val="22"/>
          <w:szCs w:val="22"/>
        </w:rPr>
        <w:t>1.66A</w:t>
      </w:r>
      <w:r w:rsidRPr="00675D6C">
        <w:rPr>
          <w:sz w:val="22"/>
          <w:szCs w:val="22"/>
        </w:rPr>
        <w:t xml:space="preserve"> of the Radio Regulations as a station located on an object at an altitude of 20-50 km and at a specified, nominal, fixed point relative to the Earth, and is subject to No. </w:t>
      </w:r>
      <w:r w:rsidRPr="00675D6C">
        <w:rPr>
          <w:b/>
          <w:sz w:val="22"/>
          <w:szCs w:val="22"/>
        </w:rPr>
        <w:t>4.23</w:t>
      </w:r>
      <w:r w:rsidR="00053BD9" w:rsidRPr="00675D6C">
        <w:rPr>
          <w:sz w:val="22"/>
          <w:szCs w:val="22"/>
        </w:rPr>
        <w:t>;</w:t>
      </w:r>
    </w:p>
    <w:p w14:paraId="1CFF4DDA" w14:textId="77777777" w:rsidR="00CE7125" w:rsidRPr="00675D6C" w:rsidRDefault="00CE7125" w:rsidP="00675D6C">
      <w:pPr>
        <w:pStyle w:val="ListParagraph"/>
        <w:jc w:val="both"/>
        <w:rPr>
          <w:sz w:val="22"/>
          <w:szCs w:val="22"/>
        </w:rPr>
      </w:pPr>
    </w:p>
    <w:p w14:paraId="6668CD19" w14:textId="30B0FC56" w:rsidR="002D0426" w:rsidRPr="00675D6C" w:rsidRDefault="00053BD9" w:rsidP="00675D6C">
      <w:pPr>
        <w:pStyle w:val="ListParagraph"/>
        <w:numPr>
          <w:ilvl w:val="0"/>
          <w:numId w:val="12"/>
        </w:numPr>
        <w:jc w:val="both"/>
        <w:rPr>
          <w:i/>
          <w:sz w:val="22"/>
          <w:szCs w:val="22"/>
          <w:lang w:val="en-GB"/>
        </w:rPr>
      </w:pPr>
      <w:r w:rsidRPr="00675D6C">
        <w:rPr>
          <w:sz w:val="22"/>
          <w:szCs w:val="22"/>
        </w:rPr>
        <w:t xml:space="preserve">that in the band 27.0-27.5 GHz with respect to earth stations in the Fixed-Satellite Service (Earth-to-space) and HAPS ground station receivers which operate in the Fixed Service, Nos. </w:t>
      </w:r>
      <w:r w:rsidRPr="00675D6C">
        <w:rPr>
          <w:b/>
          <w:sz w:val="22"/>
          <w:szCs w:val="22"/>
        </w:rPr>
        <w:t>9.17</w:t>
      </w:r>
      <w:r w:rsidRPr="00675D6C">
        <w:rPr>
          <w:sz w:val="22"/>
          <w:szCs w:val="22"/>
        </w:rPr>
        <w:t xml:space="preserve"> and </w:t>
      </w:r>
      <w:r w:rsidRPr="00675D6C">
        <w:rPr>
          <w:b/>
          <w:sz w:val="22"/>
          <w:szCs w:val="22"/>
        </w:rPr>
        <w:t>9.18</w:t>
      </w:r>
      <w:r w:rsidRPr="00675D6C">
        <w:rPr>
          <w:sz w:val="22"/>
          <w:szCs w:val="22"/>
        </w:rPr>
        <w:t xml:space="preserve"> applies</w:t>
      </w:r>
      <w:r>
        <w:rPr>
          <w:sz w:val="22"/>
          <w:szCs w:val="22"/>
        </w:rPr>
        <w:t>;</w:t>
      </w:r>
    </w:p>
    <w:p w14:paraId="5D911644" w14:textId="77777777" w:rsidR="002D0426" w:rsidRDefault="002D0426" w:rsidP="00675D6C">
      <w:pPr>
        <w:keepNext/>
        <w:keepLines/>
        <w:tabs>
          <w:tab w:val="left" w:pos="1134"/>
          <w:tab w:val="left" w:pos="1871"/>
          <w:tab w:val="left" w:pos="2268"/>
        </w:tabs>
        <w:overflowPunct w:val="0"/>
        <w:autoSpaceDE w:val="0"/>
        <w:autoSpaceDN w:val="0"/>
        <w:adjustRightInd w:val="0"/>
        <w:spacing w:before="160"/>
        <w:textAlignment w:val="baseline"/>
        <w:rPr>
          <w:i/>
          <w:sz w:val="22"/>
          <w:szCs w:val="22"/>
          <w:lang w:val="en-GB"/>
        </w:rPr>
      </w:pPr>
    </w:p>
    <w:p w14:paraId="221014E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14:paraId="5DFED8D4" w14:textId="7BA86474"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eastAsia="ja-JP"/>
        </w:rPr>
      </w:pPr>
      <w:r w:rsidRPr="00C8255F">
        <w:rPr>
          <w:sz w:val="22"/>
          <w:szCs w:val="22"/>
          <w:lang w:val="en-GB"/>
        </w:rPr>
        <w:t>1</w:t>
      </w:r>
      <w:r w:rsidRPr="00C8255F">
        <w:rPr>
          <w:sz w:val="22"/>
          <w:szCs w:val="22"/>
          <w:lang w:val="en-GB"/>
        </w:rPr>
        <w:tab/>
        <w:t xml:space="preserve">that for the purpose of protecting the fixed service systems in </w:t>
      </w:r>
      <w:proofErr w:type="spellStart"/>
      <w:r w:rsidRPr="00C8255F">
        <w:rPr>
          <w:sz w:val="22"/>
          <w:szCs w:val="22"/>
          <w:lang w:val="en-GB"/>
        </w:rPr>
        <w:t>neighboring</w:t>
      </w:r>
      <w:proofErr w:type="spellEnd"/>
      <w:r w:rsidRPr="00C8255F">
        <w:rPr>
          <w:sz w:val="22"/>
          <w:szCs w:val="22"/>
          <w:lang w:val="en-GB"/>
        </w:rPr>
        <w:t xml:space="preserve"> administrations in the </w:t>
      </w:r>
      <w:r w:rsidR="00EC0B8A">
        <w:rPr>
          <w:sz w:val="22"/>
          <w:szCs w:val="22"/>
          <w:lang w:val="en-GB"/>
        </w:rPr>
        <w:t xml:space="preserve">frequency range </w:t>
      </w:r>
      <w:r w:rsidRPr="00C8255F">
        <w:rPr>
          <w:rFonts w:eastAsia="Calibri"/>
          <w:sz w:val="22"/>
          <w:szCs w:val="22"/>
          <w:lang w:val="en-GB"/>
        </w:rPr>
        <w:t>24.25-27.5 GHz</w:t>
      </w:r>
      <w:r w:rsidRPr="00C8255F">
        <w:rPr>
          <w:sz w:val="22"/>
          <w:szCs w:val="22"/>
          <w:lang w:val="en-GB"/>
        </w:rPr>
        <w:t xml:space="preserve">, the power flux density </w:t>
      </w:r>
      <w:r w:rsidR="00795AA7">
        <w:rPr>
          <w:sz w:val="22"/>
          <w:szCs w:val="22"/>
          <w:lang w:val="en-GB"/>
        </w:rPr>
        <w:t>level</w:t>
      </w:r>
      <w:r w:rsidR="00795AA7" w:rsidRPr="00C8255F">
        <w:rPr>
          <w:sz w:val="22"/>
          <w:szCs w:val="22"/>
          <w:lang w:val="en-GB"/>
        </w:rPr>
        <w:t xml:space="preserve"> </w:t>
      </w:r>
      <w:r w:rsidRPr="00C8255F">
        <w:rPr>
          <w:sz w:val="22"/>
          <w:szCs w:val="22"/>
          <w:lang w:val="en-GB"/>
        </w:rPr>
        <w:t xml:space="preserve">per HAPS platform station at the surface of the Earth in </w:t>
      </w:r>
      <w:proofErr w:type="spellStart"/>
      <w:r w:rsidRPr="00C8255F">
        <w:rPr>
          <w:sz w:val="22"/>
          <w:szCs w:val="22"/>
          <w:lang w:val="en-GB"/>
        </w:rPr>
        <w:t>neighboring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mask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explicit agreement from the affected administration:</w:t>
      </w:r>
    </w:p>
    <w:p w14:paraId="14D120F9" w14:textId="77777777"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14:paraId="35EAAFC6" w14:textId="77777777" w:rsidR="00AB1DB2" w:rsidRPr="003C429F" w:rsidRDefault="00BA7A48"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14:paraId="07660511" w14:textId="77777777" w:rsidR="00AB1DB2" w:rsidRPr="003C429F" w:rsidRDefault="00BA7A48"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6FDD1140" w14:textId="77777777" w:rsidR="00AB1DB2" w:rsidRPr="003C429F" w:rsidRDefault="00BA7A48"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0EEBA74F" w14:textId="77777777"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14:paraId="017E3A46"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 El is the elevation angle in degrees (angles of arrival above the horizontal plane).</w:t>
      </w:r>
    </w:p>
    <w:p w14:paraId="0775A6C7" w14:textId="7B89FDEB"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14:paraId="478BC6BB" w14:textId="77777777"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5853D4BD" w14:textId="77777777"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14:paraId="23154A94"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14:paraId="02DAC32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lastRenderedPageBreak/>
        <w:tab/>
      </w:r>
      <w:r w:rsidRPr="00C8255F">
        <w:rPr>
          <w:i/>
          <w:sz w:val="22"/>
          <w:szCs w:val="22"/>
          <w:lang w:val="en-GB" w:eastAsia="ja-JP"/>
        </w:rPr>
        <w:t>EIRP</w:t>
      </w:r>
      <w:r w:rsidRPr="00C8255F">
        <w:rPr>
          <w:sz w:val="22"/>
          <w:szCs w:val="22"/>
          <w:lang w:val="en-GB" w:eastAsia="ja-JP"/>
        </w:rPr>
        <w:tab/>
        <w:t xml:space="preserve">is the nominal HAPS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1D7E1354"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14:paraId="08B834AB" w14:textId="0A0A0C57" w:rsidR="00CA554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proofErr w:type="spellStart"/>
      <w:proofErr w:type="gramStart"/>
      <w:r w:rsidR="00757234" w:rsidRPr="003C429F">
        <w:rPr>
          <w:i/>
          <w:sz w:val="22"/>
          <w:szCs w:val="22"/>
          <w:lang w:val="en-GB" w:eastAsia="ja-JP"/>
        </w:rPr>
        <w:t>pfd</w:t>
      </w:r>
      <w:proofErr w:type="spellEnd"/>
      <w:r w:rsidR="00757234" w:rsidRPr="003C429F">
        <w:rPr>
          <w:i/>
          <w:sz w:val="22"/>
          <w:szCs w:val="22"/>
          <w:lang w:val="en-GB" w:eastAsia="ja-JP"/>
        </w:rPr>
        <w:t>(</w:t>
      </w:r>
      <w:proofErr w:type="gramEnd"/>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3E882A3D" w14:textId="1909E7B4" w:rsidR="00795AA7" w:rsidRPr="00795AA7" w:rsidRDefault="00795AA7"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 xml:space="preserve">               </w:t>
      </w:r>
      <w:r w:rsidR="005228AE">
        <w:rPr>
          <w:i/>
          <w:sz w:val="22"/>
          <w:szCs w:val="22"/>
          <w:lang w:val="en-GB" w:eastAsia="ja-JP"/>
        </w:rPr>
        <w:t xml:space="preserve">   </w:t>
      </w:r>
      <w:r>
        <w:rPr>
          <w:i/>
          <w:sz w:val="22"/>
          <w:szCs w:val="22"/>
          <w:lang w:val="en-GB" w:eastAsia="ja-JP"/>
        </w:rPr>
        <w:t xml:space="preserve"> rain fade</w:t>
      </w:r>
      <w:r>
        <w:rPr>
          <w:i/>
          <w:sz w:val="22"/>
          <w:szCs w:val="22"/>
          <w:lang w:val="en-GB" w:eastAsia="ja-JP"/>
        </w:rPr>
        <w:tab/>
        <w:t xml:space="preserve">  </w:t>
      </w:r>
      <w:r w:rsidR="005228AE">
        <w:rPr>
          <w:i/>
          <w:sz w:val="22"/>
          <w:szCs w:val="22"/>
          <w:lang w:val="en-GB" w:eastAsia="ja-JP"/>
        </w:rPr>
        <w:t xml:space="preserve"> </w:t>
      </w:r>
      <w:r>
        <w:rPr>
          <w:sz w:val="22"/>
          <w:szCs w:val="22"/>
          <w:lang w:val="en-GB" w:eastAsia="ja-JP"/>
        </w:rPr>
        <w:t>rain attenuation in dB</w:t>
      </w:r>
      <w:r w:rsidR="00F171FF">
        <w:rPr>
          <w:sz w:val="22"/>
          <w:szCs w:val="22"/>
          <w:lang w:val="en-GB" w:eastAsia="ja-JP"/>
        </w:rPr>
        <w:t xml:space="preserve"> (ITU-R P.618)</w:t>
      </w:r>
    </w:p>
    <w:p w14:paraId="1DC9429D" w14:textId="248EC3BE" w:rsidR="00CA554F" w:rsidRPr="00C8255F" w:rsidRDefault="00CA554F" w:rsidP="003C429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2</w:t>
      </w:r>
      <w:r w:rsidRPr="00C8255F">
        <w:rPr>
          <w:sz w:val="22"/>
          <w:szCs w:val="22"/>
          <w:lang w:val="en-GB"/>
        </w:rPr>
        <w:tab/>
        <w:t xml:space="preserve">that for the purpose of protecting the </w:t>
      </w:r>
      <w:r w:rsidR="0067021D">
        <w:rPr>
          <w:sz w:val="22"/>
          <w:szCs w:val="22"/>
          <w:lang w:val="en-GB"/>
        </w:rPr>
        <w:t xml:space="preserve">terrestrial </w:t>
      </w:r>
      <w:r w:rsidRPr="00C8255F">
        <w:rPr>
          <w:sz w:val="22"/>
          <w:szCs w:val="22"/>
          <w:lang w:val="en-GB"/>
        </w:rPr>
        <w:t xml:space="preserve">mobile service systems in </w:t>
      </w:r>
      <w:proofErr w:type="spellStart"/>
      <w:r w:rsidRPr="00C8255F">
        <w:rPr>
          <w:sz w:val="22"/>
          <w:szCs w:val="22"/>
          <w:lang w:val="en-GB"/>
        </w:rPr>
        <w:t>neighboring</w:t>
      </w:r>
      <w:proofErr w:type="spellEnd"/>
      <w:r w:rsidRPr="00C8255F">
        <w:rPr>
          <w:sz w:val="22"/>
          <w:szCs w:val="22"/>
          <w:lang w:val="en-GB"/>
        </w:rPr>
        <w:t xml:space="preserve"> administrations in the band </w:t>
      </w:r>
      <w:r w:rsidRPr="00C8255F">
        <w:rPr>
          <w:rFonts w:eastAsia="Calibri"/>
          <w:sz w:val="22"/>
          <w:szCs w:val="22"/>
          <w:lang w:val="en-GB"/>
        </w:rPr>
        <w:t>24.25-27.5 GHz</w:t>
      </w:r>
      <w:r w:rsidRPr="00C8255F">
        <w:rPr>
          <w:sz w:val="22"/>
          <w:szCs w:val="22"/>
          <w:lang w:val="en-GB"/>
        </w:rPr>
        <w:t xml:space="preserve">, the power flux density limit per HAPS platform station at the surface of the Earth in </w:t>
      </w:r>
      <w:proofErr w:type="spellStart"/>
      <w:r w:rsidRPr="00C8255F">
        <w:rPr>
          <w:sz w:val="22"/>
          <w:szCs w:val="22"/>
          <w:lang w:val="en-GB"/>
        </w:rPr>
        <w:t>neighboring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masks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00795AA7">
        <w:rPr>
          <w:sz w:val="22"/>
          <w:szCs w:val="22"/>
          <w:lang w:val="en-GB"/>
        </w:rPr>
        <w:t xml:space="preserve"> for more than 0.1% of deployment</w:t>
      </w:r>
      <w:r w:rsidRPr="00C8255F">
        <w:rPr>
          <w:sz w:val="22"/>
          <w:szCs w:val="22"/>
          <w:lang w:val="en-GB" w:eastAsia="ja-JP"/>
        </w:rPr>
        <w:t xml:space="preserve">, without the </w:t>
      </w:r>
      <w:r w:rsidRPr="00C8255F">
        <w:rPr>
          <w:sz w:val="22"/>
          <w:szCs w:val="22"/>
          <w:lang w:val="en-GB"/>
        </w:rPr>
        <w:t xml:space="preserve">explicit agreement from the affected administration: </w:t>
      </w:r>
    </w:p>
    <w:p w14:paraId="066901B1" w14:textId="77777777" w:rsidR="005228AE" w:rsidRPr="003E00C9" w:rsidRDefault="00BA7A48"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=-114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4°</m:t>
          </m:r>
        </m:oMath>
      </m:oMathPara>
    </w:p>
    <w:p w14:paraId="05729715" w14:textId="77777777" w:rsidR="005228AE" w:rsidRPr="003E00C9" w:rsidRDefault="00BA7A48"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m:t>
          </m:r>
          <m:r>
            <w:rPr>
              <w:rFonts w:ascii="Cambria Math" w:hAnsi="Cambria Math"/>
              <w:lang w:eastAsia="ja-JP"/>
            </w:rPr>
            <m:t>-114+1.24×(El-4)      for</m:t>
          </m:r>
          <m:r>
            <m:rPr>
              <m:sty m:val="p"/>
            </m:rPr>
            <w:rPr>
              <w:rFonts w:ascii="Cambria Math" w:hAnsi="Cambria Math"/>
              <w:lang w:eastAsia="ja-JP"/>
            </w:rPr>
            <m:t xml:space="preserve"> 4≤</m:t>
          </m:r>
          <m:r>
            <w:rPr>
              <w:rFonts w:ascii="Cambria Math" w:hAnsi="Cambria Math"/>
              <w:lang w:eastAsia="ja-JP"/>
            </w:rPr>
            <m:t>El&lt;</m:t>
          </m:r>
          <m:r>
            <m:rPr>
              <m:sty m:val="p"/>
            </m:rPr>
            <w:rPr>
              <w:rFonts w:ascii="Cambria Math" w:hAnsi="Cambria Math"/>
              <w:lang w:eastAsia="ja-JP"/>
            </w:rPr>
            <m:t>9°</m:t>
          </m:r>
        </m:oMath>
      </m:oMathPara>
    </w:p>
    <w:p w14:paraId="181AA173" w14:textId="77777777" w:rsidR="005228AE" w:rsidRPr="00C92165" w:rsidRDefault="00BA7A48"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=-107.8    </m:t>
          </m:r>
          <m:r>
            <w:rPr>
              <w:rFonts w:ascii="Cambria Math" w:hAnsi="Cambria Math"/>
              <w:lang w:eastAsia="ja-JP"/>
            </w:rPr>
            <m:t xml:space="preserve"> for</m:t>
          </m:r>
          <m:r>
            <m:rPr>
              <m:sty m:val="p"/>
            </m:rPr>
            <w:rPr>
              <w:rFonts w:ascii="Cambria Math" w:hAnsi="Cambria Math"/>
              <w:lang w:eastAsia="ja-JP"/>
            </w:rPr>
            <m:t xml:space="preserve"> 9°≤</m:t>
          </m:r>
          <m:r>
            <w:rPr>
              <w:rFonts w:ascii="Cambria Math" w:hAnsi="Cambria Math"/>
              <w:lang w:eastAsia="ja-JP"/>
            </w:rPr>
            <m:t>El</m:t>
          </m:r>
          <m:r>
            <m:rPr>
              <m:sty m:val="p"/>
            </m:rPr>
            <w:rPr>
              <w:rFonts w:ascii="Cambria Math" w:hAnsi="Cambria Math"/>
              <w:lang w:eastAsia="ja-JP"/>
            </w:rPr>
            <m:t>≤</m:t>
          </m:r>
          <m:r>
            <w:rPr>
              <w:rFonts w:ascii="Cambria Math" w:hAnsi="Cambria Math"/>
              <w:lang w:eastAsia="ja-JP"/>
            </w:rPr>
            <m:t>90</m:t>
          </m:r>
          <m:r>
            <m:rPr>
              <m:sty m:val="p"/>
            </m:rPr>
            <w:rPr>
              <w:rFonts w:ascii="Cambria Math" w:hAnsi="Cambria Math"/>
              <w:lang w:eastAsia="ja-JP"/>
            </w:rPr>
            <m:t>°</m:t>
          </m:r>
        </m:oMath>
      </m:oMathPara>
    </w:p>
    <w:p w14:paraId="49ED29C6" w14:textId="77777777" w:rsidR="005228AE" w:rsidRPr="00C92165" w:rsidRDefault="005228AE" w:rsidP="00757234">
      <w:pPr>
        <w:pStyle w:val="Equation"/>
        <w:jc w:val="center"/>
        <w:rPr>
          <w:lang w:eastAsia="ja-JP"/>
        </w:rPr>
      </w:pPr>
    </w:p>
    <w:p w14:paraId="4CF4ECDA" w14:textId="77777777" w:rsidR="00CA554F" w:rsidRPr="00C8255F" w:rsidRDefault="00757234" w:rsidP="003C429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noProof/>
          <w:sz w:val="22"/>
          <w:szCs w:val="22"/>
        </w:rPr>
        <w:tab/>
      </w:r>
      <w:r w:rsidR="00CA554F" w:rsidRPr="00C8255F">
        <w:rPr>
          <w:sz w:val="22"/>
          <w:szCs w:val="22"/>
          <w:lang w:val="en-GB" w:eastAsia="ja-JP"/>
        </w:rPr>
        <w:t>where El is the elevation angle in degrees (angle of arrival above the horizontal plane).</w:t>
      </w:r>
    </w:p>
    <w:p w14:paraId="0D0D33E6"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14:paraId="4E8CB806" w14:textId="77777777" w:rsidR="00CA554F" w:rsidRPr="003C429F"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szCs w:val="22"/>
              <w:lang w:eastAsia="ja-JP"/>
            </w:rPr>
            <m:t>-GasAtt(El)-rain fade</m:t>
          </m:r>
        </m:oMath>
      </m:oMathPara>
    </w:p>
    <w:p w14:paraId="077CA43C"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14:paraId="53B55468"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14:paraId="6E7405FA"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 xml:space="preserve">HAPS platform nominal EIRP spectral density in </w:t>
      </w:r>
      <w:proofErr w:type="spellStart"/>
      <w:r w:rsidRPr="00C8255F">
        <w:rPr>
          <w:sz w:val="22"/>
          <w:szCs w:val="22"/>
          <w:lang w:val="en-GB"/>
        </w:rPr>
        <w:t>dBW</w:t>
      </w:r>
      <w:proofErr w:type="spellEnd"/>
      <w:r w:rsidRPr="00C8255F">
        <w:rPr>
          <w:sz w:val="22"/>
          <w:szCs w:val="22"/>
          <w:lang w:val="en-GB"/>
        </w:rPr>
        <w:t>/MHz at a specific elevation angle;</w:t>
      </w:r>
    </w:p>
    <w:p w14:paraId="74162CBF" w14:textId="77777777" w:rsidR="00CA554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proofErr w:type="spellStart"/>
      <w:proofErr w:type="gramStart"/>
      <w:r w:rsidR="00757234" w:rsidRPr="00B319DF">
        <w:rPr>
          <w:i/>
          <w:sz w:val="22"/>
          <w:szCs w:val="22"/>
          <w:lang w:val="en-GB" w:eastAsia="ja-JP"/>
        </w:rPr>
        <w:t>pfd</w:t>
      </w:r>
      <w:proofErr w:type="spellEnd"/>
      <w:r w:rsidR="00757234" w:rsidRPr="00B319DF">
        <w:rPr>
          <w:i/>
          <w:sz w:val="22"/>
          <w:szCs w:val="22"/>
          <w:lang w:val="en-GB" w:eastAsia="ja-JP"/>
        </w:rPr>
        <w:t>(</w:t>
      </w:r>
      <w:proofErr w:type="gramEnd"/>
      <m:oMath>
        <m:r>
          <w:rPr>
            <w:rFonts w:ascii="Cambria Math" w:hAnsi="Cambria Math"/>
            <w:sz w:val="22"/>
            <w:szCs w:val="22"/>
            <w:lang w:val="en-GB" w:eastAsia="ja-JP"/>
          </w:rPr>
          <m:t>El</m:t>
        </m:r>
      </m:oMath>
      <w:r w:rsidR="00757234" w:rsidRPr="00B319D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11BF8F01" w14:textId="603084D7"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Lpol</w:t>
      </w:r>
      <w:proofErr w:type="spellEnd"/>
      <w:r w:rsidRPr="00C8255F">
        <w:rPr>
          <w:i/>
          <w:sz w:val="22"/>
          <w:szCs w:val="22"/>
          <w:lang w:val="en-GB"/>
        </w:rPr>
        <w:tab/>
      </w:r>
      <w:r>
        <w:rPr>
          <w:sz w:val="22"/>
          <w:szCs w:val="22"/>
          <w:lang w:val="en-GB"/>
        </w:rPr>
        <w:t>polari</w:t>
      </w:r>
      <w:r w:rsidR="005228AE">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3 dB</w:t>
      </w:r>
      <w:r w:rsidRPr="00C8255F">
        <w:rPr>
          <w:sz w:val="22"/>
          <w:szCs w:val="22"/>
          <w:lang w:val="en-GB" w:eastAsia="ja-JP"/>
        </w:rPr>
        <w:t>;</w:t>
      </w:r>
    </w:p>
    <w:p w14:paraId="7CDDD753" w14:textId="406510A9"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Bloss</w:t>
      </w:r>
      <w:proofErr w:type="spellEnd"/>
      <w:r w:rsidRPr="00C8255F">
        <w:rPr>
          <w:i/>
          <w:sz w:val="22"/>
          <w:szCs w:val="22"/>
          <w:lang w:val="en-GB"/>
        </w:rPr>
        <w:tab/>
      </w:r>
      <w:r w:rsidR="005228AE">
        <w:rPr>
          <w:sz w:val="22"/>
          <w:szCs w:val="22"/>
          <w:lang w:val="en-GB"/>
        </w:rPr>
        <w:t>body</w:t>
      </w:r>
      <w:r>
        <w:rPr>
          <w:sz w:val="22"/>
          <w:szCs w:val="22"/>
          <w:lang w:val="en-GB"/>
        </w:rPr>
        <w:t xml:space="preserve"> loss</w:t>
      </w:r>
      <w:r w:rsidRPr="00C8255F">
        <w:rPr>
          <w:sz w:val="22"/>
          <w:szCs w:val="22"/>
          <w:lang w:val="en-GB"/>
        </w:rPr>
        <w:t xml:space="preserve"> </w:t>
      </w:r>
      <w:r>
        <w:rPr>
          <w:sz w:val="22"/>
          <w:szCs w:val="22"/>
          <w:lang w:val="en-GB"/>
        </w:rPr>
        <w:t>of 4 dB</w:t>
      </w:r>
      <w:r w:rsidRPr="00C8255F">
        <w:rPr>
          <w:sz w:val="22"/>
          <w:szCs w:val="22"/>
          <w:lang w:val="en-GB" w:eastAsia="ja-JP"/>
        </w:rPr>
        <w:t>;</w:t>
      </w:r>
    </w:p>
    <w:p w14:paraId="659A93AB" w14:textId="3D6D083F" w:rsidR="00CA3054"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GasAtt</w:t>
      </w:r>
      <w:proofErr w:type="spellEnd"/>
      <w:r>
        <w:rPr>
          <w:i/>
          <w:sz w:val="22"/>
          <w:szCs w:val="22"/>
          <w:lang w:val="en-GB" w:eastAsia="ja-JP"/>
        </w:rPr>
        <w:t>(El)</w:t>
      </w:r>
      <w:r w:rsidRPr="00C8255F">
        <w:rPr>
          <w:i/>
          <w:sz w:val="22"/>
          <w:szCs w:val="22"/>
          <w:lang w:val="en-GB"/>
        </w:rPr>
        <w:tab/>
      </w:r>
      <w:r>
        <w:rPr>
          <w:sz w:val="22"/>
          <w:szCs w:val="22"/>
          <w:lang w:val="en-GB"/>
        </w:rPr>
        <w:t>gaseous attenuation;</w:t>
      </w:r>
    </w:p>
    <w:p w14:paraId="77C6CAFA" w14:textId="77777777" w:rsidR="00F171FF" w:rsidRPr="00795AA7" w:rsidRDefault="00C829AB"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r w:rsidR="005228AE">
        <w:rPr>
          <w:i/>
          <w:sz w:val="22"/>
          <w:szCs w:val="22"/>
          <w:lang w:val="en-GB" w:eastAsia="ja-JP"/>
        </w:rPr>
        <w:t>r</w:t>
      </w:r>
      <w:r>
        <w:rPr>
          <w:i/>
          <w:sz w:val="22"/>
          <w:szCs w:val="22"/>
          <w:lang w:val="en-GB" w:eastAsia="ja-JP"/>
        </w:rPr>
        <w:t>ain</w:t>
      </w:r>
      <w:r w:rsidR="005228AE">
        <w:rPr>
          <w:i/>
          <w:sz w:val="22"/>
          <w:szCs w:val="22"/>
          <w:lang w:val="en-GB" w:eastAsia="ja-JP"/>
        </w:rPr>
        <w:t xml:space="preserve"> </w:t>
      </w:r>
      <w:r>
        <w:rPr>
          <w:i/>
          <w:sz w:val="22"/>
          <w:szCs w:val="22"/>
          <w:lang w:val="en-GB" w:eastAsia="ja-JP"/>
        </w:rPr>
        <w:t>fade</w:t>
      </w:r>
      <w:r w:rsidRPr="00C8255F">
        <w:rPr>
          <w:i/>
          <w:sz w:val="22"/>
          <w:szCs w:val="22"/>
          <w:lang w:val="en-GB"/>
        </w:rPr>
        <w:tab/>
      </w:r>
      <w:r>
        <w:rPr>
          <w:sz w:val="22"/>
          <w:szCs w:val="22"/>
          <w:lang w:val="en-GB"/>
        </w:rPr>
        <w:t>rain attenuation in dB</w:t>
      </w:r>
      <w:r w:rsidR="00F171FF">
        <w:rPr>
          <w:sz w:val="22"/>
          <w:szCs w:val="22"/>
          <w:lang w:val="en-GB" w:eastAsia="ja-JP"/>
        </w:rPr>
        <w:t xml:space="preserve"> (ITU-R P.618)</w:t>
      </w:r>
    </w:p>
    <w:p w14:paraId="76200586" w14:textId="1AE23654" w:rsidR="00C829AB" w:rsidRPr="00C8255F"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p>
    <w:p w14:paraId="4580CFEE" w14:textId="6EA5FE0C" w:rsidR="00CA554F" w:rsidRPr="00C8255F" w:rsidRDefault="00CA554F" w:rsidP="005529C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3</w:t>
      </w:r>
      <w:r w:rsidRPr="00C8255F">
        <w:rPr>
          <w:sz w:val="22"/>
          <w:szCs w:val="22"/>
          <w:lang w:val="en-GB"/>
        </w:rPr>
        <w:tab/>
        <w:t xml:space="preserve">that for the purpose of protecting the </w:t>
      </w:r>
      <w:r w:rsidR="0067021D">
        <w:rPr>
          <w:sz w:val="22"/>
          <w:szCs w:val="22"/>
          <w:lang w:val="en-GB"/>
        </w:rPr>
        <w:t xml:space="preserve">terrestrial </w:t>
      </w:r>
      <w:r w:rsidRPr="00C8255F">
        <w:rPr>
          <w:sz w:val="22"/>
          <w:szCs w:val="22"/>
          <w:lang w:val="en-GB"/>
        </w:rPr>
        <w:t xml:space="preserve">mobile service systems in </w:t>
      </w:r>
      <w:proofErr w:type="spellStart"/>
      <w:r w:rsidRPr="00C8255F">
        <w:rPr>
          <w:sz w:val="22"/>
          <w:szCs w:val="22"/>
          <w:lang w:val="en-GB"/>
        </w:rPr>
        <w:t>neighboring</w:t>
      </w:r>
      <w:proofErr w:type="spellEnd"/>
      <w:r w:rsidRPr="00C8255F">
        <w:rPr>
          <w:sz w:val="22"/>
          <w:szCs w:val="22"/>
          <w:lang w:val="en-GB"/>
        </w:rPr>
        <w:t xml:space="preserve"> administrations in the band </w:t>
      </w:r>
      <w:r w:rsidRPr="00C8255F">
        <w:rPr>
          <w:rFonts w:eastAsia="Calibri"/>
          <w:sz w:val="22"/>
          <w:szCs w:val="22"/>
          <w:lang w:val="en-GB"/>
        </w:rPr>
        <w:t>24.25-27.5 GHz</w:t>
      </w:r>
      <w:r w:rsidRPr="00C8255F">
        <w:rPr>
          <w:sz w:val="22"/>
          <w:szCs w:val="22"/>
          <w:lang w:val="en-GB"/>
        </w:rPr>
        <w:t xml:space="preserve">, the power flux density limit per HAPS ground station at the surface of the Earth in </w:t>
      </w:r>
      <w:proofErr w:type="spellStart"/>
      <w:r w:rsidRPr="00C8255F">
        <w:rPr>
          <w:sz w:val="22"/>
          <w:szCs w:val="22"/>
          <w:lang w:val="en-GB"/>
        </w:rPr>
        <w:t>neighboring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of the affected administration: </w:t>
      </w:r>
    </w:p>
    <w:p w14:paraId="77AD21C8" w14:textId="77777777" w:rsidR="006A1CE4" w:rsidRDefault="006A1CE4" w:rsidP="006A1CE4">
      <w:pPr>
        <w:jc w:val="center"/>
        <w:rPr>
          <w:szCs w:val="24"/>
          <w:lang w:eastAsia="ja-JP"/>
        </w:rPr>
      </w:pPr>
    </w:p>
    <w:p w14:paraId="47F5F75B" w14:textId="4D2ACE77" w:rsidR="006A1CE4" w:rsidRPr="003C429F" w:rsidRDefault="00BA7A48" w:rsidP="006A1CE4">
      <w:pPr>
        <w:jc w:val="center"/>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rPr>
            <m:t xml:space="preserve">=-111 </m:t>
          </m:r>
          <m:r>
            <m:rPr>
              <m:sty m:val="p"/>
            </m:rPr>
            <w:rPr>
              <w:rFonts w:ascii="Cambria Math" w:hAnsi="Cambria Math"/>
              <w:sz w:val="22"/>
              <w:szCs w:val="22"/>
            </w:rPr>
            <m:t>dBW/</m:t>
          </m:r>
          <m:sSup>
            <m:sSupPr>
              <m:ctrlPr>
                <w:rPr>
                  <w:rFonts w:ascii="Cambria Math" w:hAnsi="Cambria Math"/>
                  <w:sz w:val="22"/>
                  <w:szCs w:val="22"/>
                </w:rPr>
              </m:ctrlPr>
            </m:sSupPr>
            <m:e>
              <m:r>
                <m:rPr>
                  <m:sty m:val="p"/>
                </m:rPr>
                <w:rPr>
                  <w:rFonts w:ascii="Cambria Math" w:hAnsi="Cambria Math"/>
                  <w:sz w:val="22"/>
                  <w:szCs w:val="22"/>
                </w:rPr>
                <m:t>m</m:t>
              </m:r>
            </m:e>
            <m:sup>
              <m:r>
                <m:rPr>
                  <m:sty m:val="p"/>
                </m:rPr>
                <w:rPr>
                  <w:rFonts w:ascii="Cambria Math" w:hAnsi="Cambria Math"/>
                  <w:sz w:val="22"/>
                  <w:szCs w:val="22"/>
                </w:rPr>
                <m:t>2</m:t>
              </m:r>
            </m:sup>
          </m:sSup>
          <m:r>
            <m:rPr>
              <m:sty m:val="p"/>
            </m:rPr>
            <w:rPr>
              <w:rFonts w:ascii="Cambria Math" w:hAnsi="Cambria Math"/>
              <w:sz w:val="22"/>
              <w:szCs w:val="22"/>
            </w:rPr>
            <m:t>/MHz</m:t>
          </m:r>
        </m:oMath>
      </m:oMathPara>
    </w:p>
    <w:p w14:paraId="421F4815" w14:textId="77777777" w:rsidR="006A1CE4" w:rsidRPr="00C8255F" w:rsidRDefault="006A1CE4" w:rsidP="006A1CE4">
      <w:pPr>
        <w:tabs>
          <w:tab w:val="left" w:pos="1134"/>
          <w:tab w:val="left" w:pos="1871"/>
          <w:tab w:val="left" w:pos="2268"/>
        </w:tabs>
        <w:overflowPunct w:val="0"/>
        <w:autoSpaceDE w:val="0"/>
        <w:autoSpaceDN w:val="0"/>
        <w:adjustRightInd w:val="0"/>
        <w:spacing w:before="120"/>
        <w:jc w:val="center"/>
        <w:textAlignment w:val="baseline"/>
        <w:rPr>
          <w:rFonts w:eastAsia="SimSun"/>
          <w:sz w:val="22"/>
          <w:szCs w:val="22"/>
          <w:lang w:val="en-GB"/>
        </w:rPr>
      </w:pPr>
    </w:p>
    <w:p w14:paraId="0CC5518A" w14:textId="691C2BF8" w:rsidR="00CA554F" w:rsidRPr="00C8255F" w:rsidRDefault="00CA554F" w:rsidP="00675D6C">
      <w:pPr>
        <w:jc w:val="center"/>
        <w:rPr>
          <w:rFonts w:eastAsia="SimSun"/>
          <w:sz w:val="22"/>
          <w:szCs w:val="22"/>
          <w:lang w:val="en-GB"/>
        </w:rPr>
      </w:pPr>
    </w:p>
    <w:p w14:paraId="08D5CB3E" w14:textId="0DE2AB86" w:rsidR="00CA554F" w:rsidRPr="00C8255F" w:rsidRDefault="00757234" w:rsidP="006A1CE4">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where </w:t>
      </w:r>
      <w:r w:rsidR="00CA554F" w:rsidRPr="003C429F">
        <w:rPr>
          <w:i/>
          <w:sz w:val="22"/>
          <w:szCs w:val="22"/>
          <w:lang w:val="en-GB" w:eastAsia="ja-JP"/>
        </w:rPr>
        <w:t xml:space="preserve">El </w:t>
      </w:r>
      <w:r w:rsidR="00CA554F" w:rsidRPr="00C8255F">
        <w:rPr>
          <w:sz w:val="22"/>
          <w:szCs w:val="22"/>
          <w:lang w:val="en-GB" w:eastAsia="ja-JP"/>
        </w:rPr>
        <w:t>is the elevation angle in degrees (angle of arrival above the horizontal plane).</w:t>
      </w:r>
    </w:p>
    <w:p w14:paraId="0CE2AE2B" w14:textId="5D3864AA" w:rsidR="00CA554F" w:rsidRPr="00C8255F" w:rsidRDefault="00757234" w:rsidP="006A1CE4">
      <w:pPr>
        <w:tabs>
          <w:tab w:val="left" w:pos="1134"/>
          <w:tab w:val="left" w:pos="1871"/>
          <w:tab w:val="left" w:pos="2268"/>
        </w:tabs>
        <w:overflowPunct w:val="0"/>
        <w:autoSpaceDE w:val="0"/>
        <w:autoSpaceDN w:val="0"/>
        <w:adjustRightInd w:val="0"/>
        <w:spacing w:before="120"/>
        <w:ind w:left="720"/>
        <w:jc w:val="both"/>
        <w:textAlignment w:val="baseline"/>
        <w:rPr>
          <w:sz w:val="22"/>
          <w:szCs w:val="22"/>
          <w:lang w:val="en-GB" w:eastAsia="ja-JP"/>
        </w:rPr>
      </w:pPr>
      <w:r>
        <w:rPr>
          <w:sz w:val="22"/>
          <w:szCs w:val="22"/>
          <w:lang w:val="en-GB" w:eastAsia="ja-JP"/>
        </w:rPr>
        <w:lastRenderedPageBreak/>
        <w:tab/>
      </w:r>
      <w:r w:rsidR="00CA554F" w:rsidRPr="00C8255F">
        <w:rPr>
          <w:sz w:val="22"/>
          <w:szCs w:val="22"/>
          <w:lang w:val="en-GB" w:eastAsia="ja-JP"/>
        </w:rPr>
        <w:t xml:space="preserve">To verify the that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produced by HAPS ground station does not exceed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was used:</w:t>
      </w:r>
    </w:p>
    <w:p w14:paraId="6F405447" w14:textId="31973724" w:rsidR="00757234" w:rsidRPr="008B2D06" w:rsidRDefault="009B550D" w:rsidP="006A1CE4">
      <w:pPr>
        <w:tabs>
          <w:tab w:val="center" w:pos="4820"/>
          <w:tab w:val="right" w:pos="9639"/>
        </w:tabs>
        <w:jc w:val="both"/>
        <w:rPr>
          <w:szCs w:val="24"/>
          <w:lang w:eastAsia="ja-JP"/>
        </w:rPr>
      </w:pPr>
      <m:oMathPara>
        <m:oMath>
          <m:r>
            <m:rPr>
              <m:sty m:val="p"/>
            </m:rPr>
            <w:rPr>
              <w:rFonts w:ascii="Cambria Math" w:hAnsi="Cambria Math"/>
              <w:szCs w:val="24"/>
              <w:lang w:eastAsia="ja-JP"/>
            </w:rPr>
            <w:br/>
          </m:r>
        </m:oMath>
        <m:oMath>
          <m:r>
            <w:rPr>
              <w:rFonts w:ascii="Cambria Math" w:hAnsi="Cambria Math"/>
              <w:sz w:val="22"/>
              <w:szCs w:val="24"/>
              <w:lang w:eastAsia="ja-JP"/>
            </w:rPr>
            <m:t>pfd</m:t>
          </m:r>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m:t>
          </m:r>
          <m:sSub>
            <m:sSubPr>
              <m:ctrlPr>
                <w:rPr>
                  <w:rFonts w:ascii="Cambria Math" w:hAnsi="Cambria Math"/>
                  <w:sz w:val="22"/>
                  <w:szCs w:val="24"/>
                  <w:lang w:eastAsia="ja-JP"/>
                </w:rPr>
              </m:ctrlPr>
            </m:sSubPr>
            <m:e>
              <m:r>
                <w:rPr>
                  <w:rFonts w:ascii="Cambria Math" w:hAnsi="Cambria Math"/>
                  <w:sz w:val="22"/>
                  <w:szCs w:val="24"/>
                  <w:lang w:eastAsia="ja-JP"/>
                </w:rPr>
                <m:t>EIRP</m:t>
              </m:r>
            </m:e>
            <m:sub>
              <m:f>
                <m:fPr>
                  <m:ctrlPr>
                    <w:rPr>
                      <w:rFonts w:ascii="Cambria Math" w:hAnsi="Cambria Math"/>
                      <w:sz w:val="22"/>
                      <w:szCs w:val="24"/>
                      <w:lang w:eastAsia="ja-JP"/>
                    </w:rPr>
                  </m:ctrlPr>
                </m:fPr>
                <m:num>
                  <m:r>
                    <w:rPr>
                      <w:rFonts w:ascii="Cambria Math" w:hAnsi="Cambria Math"/>
                      <w:sz w:val="22"/>
                      <w:szCs w:val="24"/>
                      <w:lang w:eastAsia="ja-JP"/>
                    </w:rPr>
                    <m:t>dBW</m:t>
                  </m:r>
                </m:num>
                <m:den>
                  <m:r>
                    <w:rPr>
                      <w:rFonts w:ascii="Cambria Math" w:hAnsi="Cambria Math"/>
                      <w:sz w:val="22"/>
                      <w:szCs w:val="24"/>
                      <w:lang w:eastAsia="ja-JP"/>
                    </w:rPr>
                    <m:t>MHz</m:t>
                  </m:r>
                </m:den>
              </m:f>
            </m:sub>
          </m:sSub>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-10*</m:t>
          </m:r>
          <m:func>
            <m:funcPr>
              <m:ctrlPr>
                <w:rPr>
                  <w:rFonts w:ascii="Cambria Math" w:hAnsi="Cambria Math"/>
                  <w:sz w:val="22"/>
                  <w:szCs w:val="24"/>
                  <w:lang w:eastAsia="ja-JP"/>
                </w:rPr>
              </m:ctrlPr>
            </m:funcPr>
            <m:fName>
              <m:sSub>
                <m:sSubPr>
                  <m:ctrlPr>
                    <w:rPr>
                      <w:rFonts w:ascii="Cambria Math" w:hAnsi="Cambria Math"/>
                      <w:sz w:val="22"/>
                      <w:szCs w:val="24"/>
                      <w:lang w:eastAsia="ja-JP"/>
                    </w:rPr>
                  </m:ctrlPr>
                </m:sSubPr>
                <m:e>
                  <m:r>
                    <m:rPr>
                      <m:sty m:val="p"/>
                    </m:rPr>
                    <w:rPr>
                      <w:rFonts w:ascii="Cambria Math" w:hAnsi="Cambria Math"/>
                      <w:sz w:val="22"/>
                      <w:szCs w:val="24"/>
                      <w:lang w:eastAsia="ja-JP"/>
                    </w:rPr>
                    <m:t>log</m:t>
                  </m:r>
                </m:e>
                <m:sub>
                  <m:r>
                    <m:rPr>
                      <m:sty m:val="p"/>
                    </m:rPr>
                    <w:rPr>
                      <w:rFonts w:ascii="Cambria Math" w:hAnsi="Cambria Math"/>
                      <w:sz w:val="22"/>
                      <w:szCs w:val="24"/>
                      <w:lang w:eastAsia="ja-JP"/>
                    </w:rPr>
                    <m:t>10</m:t>
                  </m:r>
                </m:sub>
              </m:sSub>
            </m:fName>
            <m:e>
              <m:d>
                <m:dPr>
                  <m:ctrlPr>
                    <w:rPr>
                      <w:rFonts w:ascii="Cambria Math" w:hAnsi="Cambria Math"/>
                      <w:sz w:val="22"/>
                      <w:szCs w:val="24"/>
                      <w:lang w:eastAsia="ja-JP"/>
                    </w:rPr>
                  </m:ctrlPr>
                </m:dPr>
                <m:e>
                  <m:f>
                    <m:fPr>
                      <m:ctrlPr>
                        <w:rPr>
                          <w:rFonts w:ascii="Cambria Math" w:hAnsi="Cambria Math"/>
                          <w:sz w:val="22"/>
                          <w:szCs w:val="24"/>
                          <w:lang w:eastAsia="ja-JP"/>
                        </w:rPr>
                      </m:ctrlPr>
                    </m:fPr>
                    <m:num>
                      <m:sSup>
                        <m:sSupPr>
                          <m:ctrlPr>
                            <w:rPr>
                              <w:rFonts w:ascii="Cambria Math" w:hAnsi="Cambria Math"/>
                              <w:i/>
                              <w:sz w:val="22"/>
                              <w:szCs w:val="24"/>
                              <w:lang w:eastAsia="ja-JP"/>
                            </w:rPr>
                          </m:ctrlPr>
                        </m:sSupPr>
                        <m:e>
                          <m:r>
                            <w:rPr>
                              <w:rFonts w:ascii="Cambria Math" w:hAnsi="Cambria Math"/>
                              <w:sz w:val="22"/>
                              <w:szCs w:val="24"/>
                              <w:lang w:eastAsia="ja-JP"/>
                            </w:rPr>
                            <m:t>λ</m:t>
                          </m:r>
                        </m:e>
                        <m:sup>
                          <m:r>
                            <w:rPr>
                              <w:rFonts w:ascii="Cambria Math" w:hAnsi="Cambria Math"/>
                              <w:sz w:val="22"/>
                              <w:szCs w:val="24"/>
                              <w:lang w:eastAsia="ja-JP"/>
                            </w:rPr>
                            <m:t>2</m:t>
                          </m:r>
                        </m:sup>
                      </m:sSup>
                    </m:num>
                    <m:den>
                      <m:r>
                        <m:rPr>
                          <m:sty m:val="p"/>
                        </m:rPr>
                        <w:rPr>
                          <w:rFonts w:ascii="Cambria Math" w:hAnsi="Cambria Math"/>
                          <w:sz w:val="22"/>
                          <w:szCs w:val="24"/>
                          <w:lang w:eastAsia="ja-JP"/>
                        </w:rPr>
                        <m:t>4</m:t>
                      </m:r>
                      <m:r>
                        <w:rPr>
                          <w:rFonts w:ascii="Cambria Math" w:hAnsi="Cambria Math"/>
                          <w:sz w:val="22"/>
                          <w:szCs w:val="24"/>
                          <w:lang w:eastAsia="ja-JP"/>
                        </w:rPr>
                        <m:t>π</m:t>
                      </m:r>
                    </m:den>
                  </m:f>
                </m:e>
              </m:d>
              <m:r>
                <w:rPr>
                  <w:rFonts w:ascii="Cambria Math" w:hAnsi="Cambria Math"/>
                  <w:sz w:val="22"/>
                  <w:szCs w:val="24"/>
                  <w:lang w:eastAsia="ja-JP"/>
                </w:rPr>
                <m:t>-P.452</m:t>
              </m:r>
              <m:d>
                <m:dPr>
                  <m:ctrlPr>
                    <w:rPr>
                      <w:rFonts w:ascii="Cambria Math" w:hAnsi="Cambria Math"/>
                      <w:i/>
                      <w:sz w:val="22"/>
                      <w:szCs w:val="24"/>
                      <w:lang w:eastAsia="ja-JP"/>
                    </w:rPr>
                  </m:ctrlPr>
                </m:dPr>
                <m:e>
                  <m:r>
                    <w:rPr>
                      <w:rFonts w:ascii="Cambria Math" w:hAnsi="Cambria Math"/>
                      <w:sz w:val="22"/>
                      <w:szCs w:val="24"/>
                      <w:lang w:eastAsia="ja-JP"/>
                    </w:rPr>
                    <m:t>d</m:t>
                  </m:r>
                </m:e>
              </m:d>
            </m:e>
          </m:func>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lang w:eastAsia="ja-JP"/>
            </w:rPr>
            <m:t>-</m:t>
          </m:r>
          <m:sSub>
            <m:sSubPr>
              <m:ctrlPr>
                <w:rPr>
                  <w:rFonts w:ascii="Cambria Math" w:hAnsi="Cambria Math"/>
                  <w:sz w:val="22"/>
                  <w:lang w:eastAsia="ja-JP"/>
                </w:rPr>
              </m:ctrlPr>
            </m:sSubPr>
            <m:e>
              <m:r>
                <w:rPr>
                  <w:rFonts w:ascii="Cambria Math" w:hAnsi="Cambria Math"/>
                  <w:sz w:val="22"/>
                  <w:lang w:eastAsia="ja-JP"/>
                </w:rPr>
                <m:t>C</m:t>
              </m:r>
            </m:e>
            <m:sub>
              <m:r>
                <w:rPr>
                  <w:rFonts w:ascii="Cambria Math" w:hAnsi="Cambria Math"/>
                  <w:sz w:val="22"/>
                  <w:lang w:eastAsia="ja-JP"/>
                </w:rPr>
                <m:t>loss</m:t>
              </m:r>
            </m:sub>
          </m:sSub>
        </m:oMath>
      </m:oMathPara>
    </w:p>
    <w:p w14:paraId="11EE0B87" w14:textId="112B3EDE" w:rsidR="00CA554F" w:rsidRPr="005B0777" w:rsidRDefault="00CA554F" w:rsidP="006A1CE4">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sz w:val="24"/>
          <w:szCs w:val="24"/>
          <w:lang w:val="en-GB" w:eastAsia="ja-JP"/>
        </w:rPr>
      </w:pPr>
    </w:p>
    <w:p w14:paraId="743CE486" w14:textId="43177582" w:rsidR="00CA554F" w:rsidRDefault="00CA554F" w:rsidP="006A1CE4">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noProof/>
          <w:sz w:val="22"/>
          <w:szCs w:val="22"/>
        </w:rPr>
      </w:pPr>
    </w:p>
    <w:p w14:paraId="5F17E881" w14:textId="7603D22B" w:rsidR="00CA554F" w:rsidRPr="00C8255F" w:rsidRDefault="00CA554F" w:rsidP="006A1CE4">
      <w:pPr>
        <w:tabs>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eastAsia="ja-JP"/>
        </w:rPr>
        <w:t xml:space="preserve">Where: </w:t>
      </w:r>
    </w:p>
    <w:p w14:paraId="333F9892" w14:textId="3D7149EE"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 xml:space="preserve">EIRP </w:t>
      </w:r>
      <w:r w:rsidRPr="00C8255F">
        <w:rPr>
          <w:i/>
          <w:sz w:val="22"/>
          <w:szCs w:val="22"/>
          <w:lang w:val="en-GB" w:eastAsia="ja-JP"/>
        </w:rPr>
        <w:tab/>
      </w:r>
      <w:r w:rsidRPr="00C8255F">
        <w:rPr>
          <w:sz w:val="22"/>
          <w:szCs w:val="22"/>
          <w:lang w:val="en-GB" w:eastAsia="ja-JP"/>
        </w:rPr>
        <w:t xml:space="preserve">nominal HAPS ground station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29CCEE9C" w14:textId="7C59FB6E"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d</w:t>
      </w:r>
      <w:r w:rsidRPr="00C8255F">
        <w:rPr>
          <w:sz w:val="22"/>
          <w:szCs w:val="22"/>
          <w:lang w:val="en-GB" w:eastAsia="ja-JP"/>
        </w:rPr>
        <w:t xml:space="preserve"> </w:t>
      </w:r>
      <w:r w:rsidRPr="00C8255F">
        <w:rPr>
          <w:sz w:val="22"/>
          <w:szCs w:val="22"/>
          <w:lang w:val="en-GB" w:eastAsia="ja-JP"/>
        </w:rPr>
        <w:tab/>
        <w:t xml:space="preserve">distance between the HAPS ground station and the border of the </w:t>
      </w:r>
      <w:proofErr w:type="spellStart"/>
      <w:r w:rsidRPr="00C8255F">
        <w:rPr>
          <w:sz w:val="22"/>
          <w:szCs w:val="22"/>
          <w:lang w:val="en-GB" w:eastAsia="ja-JP"/>
        </w:rPr>
        <w:t>neighb</w:t>
      </w:r>
      <w:r w:rsidR="00CE7125">
        <w:rPr>
          <w:sz w:val="22"/>
          <w:szCs w:val="22"/>
          <w:lang w:val="en-GB" w:eastAsia="ja-JP"/>
        </w:rPr>
        <w:t>o</w:t>
      </w:r>
      <w:r w:rsidRPr="00C8255F">
        <w:rPr>
          <w:sz w:val="22"/>
          <w:szCs w:val="22"/>
          <w:lang w:val="en-GB" w:eastAsia="ja-JP"/>
        </w:rPr>
        <w:t>ring</w:t>
      </w:r>
      <w:proofErr w:type="spellEnd"/>
      <w:r w:rsidRPr="00C8255F">
        <w:rPr>
          <w:sz w:val="22"/>
          <w:szCs w:val="22"/>
          <w:lang w:val="en-GB" w:eastAsia="ja-JP"/>
        </w:rPr>
        <w:t xml:space="preserve"> administration (elevation angle dependent);</w:t>
      </w:r>
    </w:p>
    <w:p w14:paraId="35EA9AC8" w14:textId="2820FEDF"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i/>
          <w:iCs/>
          <w:sz w:val="22"/>
          <w:szCs w:val="22"/>
          <w:lang w:eastAsia="ja-JP"/>
        </w:rPr>
        <w:tab/>
      </w:r>
      <w:proofErr w:type="spellStart"/>
      <w:proofErr w:type="gramStart"/>
      <w:r w:rsidRPr="00C8255F">
        <w:rPr>
          <w:i/>
          <w:iCs/>
          <w:sz w:val="22"/>
          <w:szCs w:val="22"/>
          <w:lang w:eastAsia="ja-JP"/>
        </w:rPr>
        <w:t>L</w:t>
      </w:r>
      <w:r w:rsidRPr="00C8255F">
        <w:rPr>
          <w:i/>
          <w:iCs/>
          <w:sz w:val="22"/>
          <w:szCs w:val="22"/>
          <w:vertAlign w:val="subscript"/>
          <w:lang w:eastAsia="ja-JP"/>
        </w:rPr>
        <w:t>pol</w:t>
      </w:r>
      <w:proofErr w:type="spellEnd"/>
      <w:r w:rsidRPr="00C8255F">
        <w:rPr>
          <w:sz w:val="22"/>
          <w:szCs w:val="22"/>
          <w:vertAlign w:val="subscript"/>
          <w:lang w:eastAsia="ja-JP"/>
        </w:rPr>
        <w:t xml:space="preserve"> </w:t>
      </w:r>
      <w:r w:rsidRPr="00C8255F">
        <w:rPr>
          <w:sz w:val="22"/>
          <w:szCs w:val="22"/>
          <w:lang w:eastAsia="ja-JP"/>
        </w:rPr>
        <w:t xml:space="preserve"> </w:t>
      </w:r>
      <w:r w:rsidRPr="00C8255F">
        <w:rPr>
          <w:sz w:val="22"/>
          <w:szCs w:val="22"/>
          <w:lang w:eastAsia="ja-JP"/>
        </w:rPr>
        <w:tab/>
      </w:r>
      <w:proofErr w:type="gramEnd"/>
      <w:r w:rsidRPr="00C8255F">
        <w:rPr>
          <w:sz w:val="22"/>
          <w:szCs w:val="22"/>
          <w:lang w:eastAsia="ja-JP"/>
        </w:rPr>
        <w:t>polarization discrimination in dB;</w:t>
      </w:r>
    </w:p>
    <w:p w14:paraId="0440C8C5" w14:textId="743D7B9C"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sz w:val="22"/>
          <w:szCs w:val="22"/>
          <w:lang w:eastAsia="ja-JP"/>
        </w:rPr>
        <w:tab/>
      </w:r>
      <m:oMath>
        <m:sSub>
          <m:sSubPr>
            <m:ctrlPr>
              <w:rPr>
                <w:rFonts w:ascii="Cambria Math" w:hAnsi="Cambria Math"/>
                <w:lang w:eastAsia="ja-JP"/>
              </w:rPr>
            </m:ctrlPr>
          </m:sSubPr>
          <m:e>
            <m:r>
              <w:rPr>
                <w:rFonts w:ascii="Cambria Math" w:hAnsi="Cambria Math"/>
                <w:lang w:eastAsia="ja-JP"/>
              </w:rPr>
              <m:t>C</m:t>
            </m:r>
          </m:e>
          <m:sub>
            <m:r>
              <w:rPr>
                <w:rFonts w:ascii="Cambria Math" w:hAnsi="Cambria Math"/>
                <w:lang w:eastAsia="ja-JP"/>
              </w:rPr>
              <m:t>loss</m:t>
            </m:r>
          </m:sub>
        </m:sSub>
      </m:oMath>
      <w:r w:rsidRPr="00C8255F">
        <w:rPr>
          <w:sz w:val="22"/>
          <w:szCs w:val="22"/>
          <w:lang w:eastAsia="ja-JP"/>
        </w:rPr>
        <w:fldChar w:fldCharType="begin"/>
      </w:r>
      <w:r w:rsidRPr="00C8255F">
        <w:rPr>
          <w:sz w:val="22"/>
          <w:szCs w:val="22"/>
          <w:lang w:eastAsia="ja-JP"/>
        </w:rPr>
        <w:instrText xml:space="preserve"> QUOTE </w:instrText>
      </w:r>
      <w:r w:rsidR="00BA7A48">
        <w:rPr>
          <w:noProof/>
          <w:position w:val="-6"/>
          <w:sz w:val="22"/>
          <w:szCs w:val="22"/>
        </w:rPr>
        <w:pict w14:anchorId="0397BC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24pt;height:12.8pt;mso-width-percent:0;mso-height-percent:0;mso-width-percent:0;mso-height-percent:0" equationxml="&lt;?xml version=&quot;1.0&quot; encoding=&quot;UTF-8&quot; standalone=&quot;yes&quot;?&gt;&#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lt;?mso-application progid=&quot;Word.Document&quot;?&gt;&#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64F5&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0B64F5&quot; wsp:rsidP=&quot;000B64F5&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C&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C8255F">
        <w:rPr>
          <w:sz w:val="22"/>
          <w:szCs w:val="22"/>
          <w:lang w:eastAsia="ja-JP"/>
        </w:rPr>
        <w:instrText xml:space="preserve"> </w:instrText>
      </w:r>
      <w:r w:rsidRPr="00C8255F">
        <w:rPr>
          <w:sz w:val="22"/>
          <w:szCs w:val="22"/>
          <w:lang w:eastAsia="ja-JP"/>
        </w:rPr>
        <w:fldChar w:fldCharType="end"/>
      </w:r>
      <w:r w:rsidRPr="00C8255F">
        <w:rPr>
          <w:sz w:val="22"/>
          <w:szCs w:val="22"/>
          <w:lang w:eastAsia="ja-JP"/>
        </w:rPr>
        <w:t xml:space="preserve"> </w:t>
      </w:r>
      <w:r w:rsidRPr="00C8255F">
        <w:rPr>
          <w:sz w:val="22"/>
          <w:szCs w:val="22"/>
          <w:lang w:eastAsia="ja-JP"/>
        </w:rPr>
        <w:tab/>
        <w:t>clutter loss</w:t>
      </w:r>
      <w:r w:rsidR="00F171FF">
        <w:rPr>
          <w:sz w:val="22"/>
          <w:szCs w:val="22"/>
          <w:lang w:eastAsia="ja-JP"/>
        </w:rPr>
        <w:t xml:space="preserve"> (ITU-R P.2108)</w:t>
      </w:r>
      <w:r w:rsidRPr="00C8255F">
        <w:rPr>
          <w:sz w:val="22"/>
          <w:szCs w:val="22"/>
          <w:lang w:eastAsia="ja-JP"/>
        </w:rPr>
        <w:t>;</w:t>
      </w:r>
    </w:p>
    <w:p w14:paraId="4462E670" w14:textId="317AA7D7"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eastAsia="ja-JP"/>
        </w:rPr>
        <w:tab/>
      </w:r>
      <m:oMath>
        <m:r>
          <w:rPr>
            <w:rFonts w:ascii="Cambria Math" w:hAnsi="Cambria Math"/>
            <w:lang w:eastAsia="ja-JP"/>
          </w:rPr>
          <m:t>P.452</m:t>
        </m:r>
        <m:d>
          <m:dPr>
            <m:ctrlPr>
              <w:rPr>
                <w:rFonts w:ascii="Cambria Math" w:hAnsi="Cambria Math"/>
                <w:i/>
                <w:lang w:eastAsia="ja-JP"/>
              </w:rPr>
            </m:ctrlPr>
          </m:dPr>
          <m:e>
            <m:r>
              <w:rPr>
                <w:rFonts w:ascii="Cambria Math" w:hAnsi="Cambria Math"/>
                <w:lang w:eastAsia="ja-JP"/>
              </w:rPr>
              <m:t>d</m:t>
            </m:r>
          </m:e>
        </m:d>
      </m:oMath>
      <w:r w:rsidRPr="00C8255F">
        <w:rPr>
          <w:sz w:val="22"/>
          <w:szCs w:val="22"/>
          <w:lang w:val="en-GB" w:eastAsia="ja-JP"/>
        </w:rPr>
        <w:t xml:space="preserve"> </w:t>
      </w:r>
      <w:r w:rsidRPr="00C8255F">
        <w:rPr>
          <w:sz w:val="22"/>
          <w:szCs w:val="22"/>
          <w:lang w:val="en-GB" w:eastAsia="ja-JP"/>
        </w:rPr>
        <w:tab/>
        <w:t>propagation loss</w:t>
      </w:r>
      <w:r w:rsidR="00F171FF">
        <w:rPr>
          <w:sz w:val="22"/>
          <w:szCs w:val="22"/>
          <w:lang w:val="en-GB" w:eastAsia="ja-JP"/>
        </w:rPr>
        <w:t xml:space="preserve"> (ITU-R P.452)</w:t>
      </w:r>
      <w:r w:rsidRPr="00C8255F">
        <w:rPr>
          <w:sz w:val="22"/>
          <w:szCs w:val="22"/>
          <w:lang w:val="en-GB" w:eastAsia="ja-JP"/>
        </w:rPr>
        <w:t>;</w:t>
      </w:r>
    </w:p>
    <w:p w14:paraId="212F2B5C" w14:textId="2A1BC82F"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eastAsia="ja-JP"/>
        </w:rPr>
        <w:tab/>
      </w:r>
      <w:r w:rsidRPr="00C8255F">
        <w:rPr>
          <w:sz w:val="22"/>
          <w:szCs w:val="22"/>
          <w:lang w:eastAsia="ja-JP"/>
        </w:rPr>
        <w:fldChar w:fldCharType="begin"/>
      </w:r>
      <w:r w:rsidRPr="00C8255F">
        <w:rPr>
          <w:sz w:val="22"/>
          <w:szCs w:val="22"/>
          <w:lang w:eastAsia="ja-JP"/>
        </w:rPr>
        <w:instrText xml:space="preserve"> QUOTE </w:instrText>
      </w:r>
      <w:r w:rsidR="00BA7A48">
        <w:rPr>
          <w:noProof/>
          <w:position w:val="-6"/>
          <w:sz w:val="22"/>
          <w:szCs w:val="22"/>
        </w:rPr>
        <w:pict w14:anchorId="3D09EF42">
          <v:shape id="_x0000_i1028" type="#_x0000_t75" alt="" style="width:24pt;height:12.8pt;mso-width-percent:0;mso-height-percent:0;mso-width-percent:0;mso-height-percent:0" equationxml="&lt;?xml version=&quot;1.0&quot; encoding=&quot;UTF-8&quot; standalone=&quot;yes&quot;?&gt;&#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lt;?mso-application progid=&quot;Word.Document&quot;?&gt;&#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D4B8F&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8D4B8F&quot; wsp:rsidP=&quot;008D4B8F&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B&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C8255F">
        <w:rPr>
          <w:sz w:val="22"/>
          <w:szCs w:val="22"/>
          <w:lang w:eastAsia="ja-JP"/>
        </w:rPr>
        <w:instrText xml:space="preserve"> </w:instrText>
      </w:r>
      <w:r w:rsidRPr="00C8255F">
        <w:rPr>
          <w:sz w:val="22"/>
          <w:szCs w:val="22"/>
          <w:lang w:eastAsia="ja-JP"/>
        </w:rPr>
        <w:fldChar w:fldCharType="separate"/>
      </w:r>
      <m:oMath>
        <m:sSub>
          <m:sSubPr>
            <m:ctrlPr>
              <w:rPr>
                <w:rFonts w:ascii="Cambria Math" w:hAnsi="Cambria Math"/>
                <w:lang w:eastAsia="ja-JP"/>
              </w:rPr>
            </m:ctrlPr>
          </m:sSubPr>
          <m:e>
            <m:r>
              <m:rPr>
                <m:sty m:val="p"/>
              </m:rPr>
              <w:rPr>
                <w:rFonts w:ascii="Cambria Math" w:hAnsi="Cambria Math"/>
                <w:lang w:eastAsia="ja-JP"/>
              </w:rPr>
              <m:t>B</m:t>
            </m:r>
          </m:e>
          <m:sub>
            <m:r>
              <m:rPr>
                <m:sty m:val="p"/>
              </m:rPr>
              <w:rPr>
                <w:rFonts w:ascii="Cambria Math" w:hAnsi="Cambria Math"/>
                <w:lang w:eastAsia="ja-JP"/>
              </w:rPr>
              <m:t>loss</m:t>
            </m:r>
          </m:sub>
        </m:sSub>
      </m:oMath>
      <w:r w:rsidRPr="00C8255F">
        <w:rPr>
          <w:sz w:val="22"/>
          <w:szCs w:val="22"/>
          <w:lang w:eastAsia="ja-JP"/>
        </w:rPr>
        <w:fldChar w:fldCharType="end"/>
      </w:r>
      <w:r w:rsidRPr="00C8255F">
        <w:rPr>
          <w:sz w:val="22"/>
          <w:szCs w:val="22"/>
          <w:lang w:eastAsia="ja-JP"/>
        </w:rPr>
        <w:t xml:space="preserve">  </w:t>
      </w:r>
      <w:r w:rsidRPr="00C8255F">
        <w:rPr>
          <w:sz w:val="22"/>
          <w:szCs w:val="22"/>
          <w:lang w:eastAsia="ja-JP"/>
        </w:rPr>
        <w:tab/>
        <w:t xml:space="preserve">body loss </w:t>
      </w:r>
      <w:r w:rsidR="00537D00">
        <w:rPr>
          <w:sz w:val="22"/>
          <w:szCs w:val="22"/>
          <w:lang w:eastAsia="ja-JP"/>
        </w:rPr>
        <w:t xml:space="preserve">of 4 </w:t>
      </w:r>
      <w:r w:rsidRPr="00C8255F">
        <w:rPr>
          <w:sz w:val="22"/>
          <w:szCs w:val="22"/>
          <w:lang w:eastAsia="ja-JP"/>
        </w:rPr>
        <w:t>(dB)</w:t>
      </w:r>
    </w:p>
    <w:p w14:paraId="51FFE63B" w14:textId="06DB7876" w:rsidR="005529CF" w:rsidRDefault="00CA554F" w:rsidP="00675D6C">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4</w:t>
      </w:r>
      <w:r w:rsidRPr="00C8255F">
        <w:rPr>
          <w:sz w:val="22"/>
          <w:szCs w:val="22"/>
          <w:lang w:val="en-GB"/>
        </w:rPr>
        <w:tab/>
        <w:t>that for the purpose of protecting the Inter Satellite service</w:t>
      </w:r>
      <w:r w:rsidR="00CE7125">
        <w:rPr>
          <w:sz w:val="22"/>
          <w:szCs w:val="22"/>
          <w:lang w:val="en-GB"/>
        </w:rPr>
        <w:t xml:space="preserve">, </w:t>
      </w:r>
      <w:r w:rsidR="005529CF" w:rsidRPr="001112FB">
        <w:rPr>
          <w:sz w:val="22"/>
          <w:szCs w:val="22"/>
          <w:lang w:val="en-GB"/>
        </w:rPr>
        <w:t xml:space="preserve">the EIRP density per HAPS platform in the band 24.45-24.75 GHz, shall not exceed -19.9 </w:t>
      </w:r>
      <w:proofErr w:type="spellStart"/>
      <w:r w:rsidR="005529CF" w:rsidRPr="001112FB">
        <w:rPr>
          <w:sz w:val="22"/>
          <w:szCs w:val="22"/>
          <w:lang w:val="en-GB"/>
        </w:rPr>
        <w:t>dBW</w:t>
      </w:r>
      <w:proofErr w:type="spellEnd"/>
      <w:r w:rsidR="005529CF" w:rsidRPr="001112FB">
        <w:rPr>
          <w:sz w:val="22"/>
          <w:szCs w:val="22"/>
          <w:lang w:val="en-GB"/>
        </w:rPr>
        <w:t>/MHz above 85 degree off-nadir;</w:t>
      </w:r>
      <w:r w:rsidR="005529CF">
        <w:rPr>
          <w:sz w:val="22"/>
          <w:szCs w:val="22"/>
          <w:lang w:val="en-GB"/>
        </w:rPr>
        <w:t xml:space="preserve"> </w:t>
      </w:r>
      <w:r w:rsidRPr="00C8255F">
        <w:rPr>
          <w:sz w:val="22"/>
          <w:szCs w:val="22"/>
          <w:lang w:val="en-GB"/>
        </w:rPr>
        <w:t>the EIRP density per HAPS platform in the bands 27-27.5 GHz, shall not exceed -70.7 </w:t>
      </w:r>
      <w:proofErr w:type="spellStart"/>
      <w:r w:rsidRPr="00C8255F">
        <w:rPr>
          <w:sz w:val="22"/>
          <w:szCs w:val="22"/>
          <w:lang w:val="en-GB"/>
        </w:rPr>
        <w:t>dBW</w:t>
      </w:r>
      <w:proofErr w:type="spellEnd"/>
      <w:r w:rsidRPr="00C8255F">
        <w:rPr>
          <w:sz w:val="22"/>
          <w:szCs w:val="22"/>
          <w:lang w:val="en-GB"/>
        </w:rPr>
        <w:t>/Hz for off-nadir angle higher than 85°;</w:t>
      </w:r>
      <w:r w:rsidR="005529CF" w:rsidRPr="005529CF">
        <w:rPr>
          <w:sz w:val="22"/>
          <w:szCs w:val="22"/>
          <w:lang w:val="en-GB"/>
        </w:rPr>
        <w:t xml:space="preserve"> </w:t>
      </w:r>
      <w:r w:rsidR="005529CF">
        <w:rPr>
          <w:sz w:val="22"/>
          <w:szCs w:val="22"/>
          <w:lang w:val="en-GB"/>
        </w:rPr>
        <w:t>and</w:t>
      </w:r>
      <w:r w:rsidR="00CE7125">
        <w:rPr>
          <w:sz w:val="22"/>
          <w:szCs w:val="22"/>
          <w:lang w:val="en-GB"/>
        </w:rPr>
        <w:t xml:space="preserve"> </w:t>
      </w:r>
      <w:r w:rsidR="005529CF" w:rsidRPr="007809BB">
        <w:rPr>
          <w:sz w:val="22"/>
          <w:szCs w:val="22"/>
          <w:lang w:val="en-GB"/>
        </w:rPr>
        <w:t>the EIRP density per HAPS ground station in the band 25.25-27 GHz, shall not exceed 13.5</w:t>
      </w:r>
      <w:r w:rsidR="005529CF">
        <w:rPr>
          <w:sz w:val="22"/>
          <w:szCs w:val="22"/>
          <w:lang w:val="en-GB"/>
        </w:rPr>
        <w:t> </w:t>
      </w:r>
      <w:proofErr w:type="spellStart"/>
      <w:r w:rsidR="005529CF" w:rsidRPr="007809BB">
        <w:rPr>
          <w:sz w:val="22"/>
          <w:szCs w:val="22"/>
          <w:lang w:val="en-GB"/>
        </w:rPr>
        <w:t>dBW</w:t>
      </w:r>
      <w:proofErr w:type="spellEnd"/>
      <w:r w:rsidR="005529CF" w:rsidRPr="007809BB">
        <w:rPr>
          <w:sz w:val="22"/>
          <w:szCs w:val="22"/>
          <w:lang w:val="en-GB"/>
        </w:rPr>
        <w:t>/MHz towards the ISS GSO receiver under clear sky conditions</w:t>
      </w:r>
      <w:r w:rsidR="005529CF">
        <w:rPr>
          <w:sz w:val="22"/>
          <w:szCs w:val="22"/>
          <w:lang w:val="en-GB"/>
        </w:rPr>
        <w:t>;</w:t>
      </w:r>
    </w:p>
    <w:p w14:paraId="299F25A4" w14:textId="71258FF5"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5973C76A" w14:textId="6ABE0672" w:rsidR="00CA554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5</w:t>
      </w:r>
      <w:r w:rsidRPr="00C8255F">
        <w:rPr>
          <w:sz w:val="22"/>
          <w:szCs w:val="22"/>
          <w:lang w:val="en-GB"/>
        </w:rPr>
        <w:tab/>
        <w:t>that for the purpose of protecting the Fixed Satellite service, the EIRP density per HAPS platform, in the bands 24.75-25.25 and 27-27.5 GHz, shall not exceed -</w:t>
      </w:r>
      <w:r w:rsidR="005529CF">
        <w:rPr>
          <w:sz w:val="22"/>
          <w:szCs w:val="22"/>
          <w:lang w:val="en-GB"/>
        </w:rPr>
        <w:t>9.1</w:t>
      </w:r>
      <w:r w:rsidRPr="00C8255F">
        <w:rPr>
          <w:sz w:val="22"/>
          <w:szCs w:val="22"/>
          <w:lang w:val="en-GB"/>
        </w:rPr>
        <w:t> </w:t>
      </w:r>
      <w:proofErr w:type="spellStart"/>
      <w:r w:rsidRPr="00C8255F">
        <w:rPr>
          <w:sz w:val="22"/>
          <w:szCs w:val="22"/>
          <w:lang w:val="en-GB"/>
        </w:rPr>
        <w:t>dBW</w:t>
      </w:r>
      <w:proofErr w:type="spellEnd"/>
      <w:r w:rsidRPr="00C8255F">
        <w:rPr>
          <w:sz w:val="22"/>
          <w:szCs w:val="22"/>
          <w:lang w:val="en-GB"/>
        </w:rPr>
        <w:t>/MHz for off</w:t>
      </w:r>
      <w:r w:rsidRPr="00C8255F">
        <w:rPr>
          <w:sz w:val="22"/>
          <w:szCs w:val="22"/>
          <w:lang w:val="en-GB"/>
        </w:rPr>
        <w:noBreakHyphen/>
        <w:t xml:space="preserve">nadir angle higher than </w:t>
      </w:r>
      <w:r w:rsidR="005529CF">
        <w:rPr>
          <w:sz w:val="22"/>
          <w:szCs w:val="22"/>
          <w:lang w:val="en-GB"/>
        </w:rPr>
        <w:t>85</w:t>
      </w:r>
      <w:r w:rsidRPr="00C8255F">
        <w:rPr>
          <w:sz w:val="22"/>
          <w:szCs w:val="22"/>
          <w:lang w:val="en-GB"/>
        </w:rPr>
        <w:t>°;</w:t>
      </w:r>
    </w:p>
    <w:p w14:paraId="3B0636DF" w14:textId="28F16B02" w:rsidR="00617852" w:rsidRDefault="00617852"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66027981" w14:textId="08FA6559" w:rsidR="00617852" w:rsidRDefault="00617852" w:rsidP="00675D6C">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 xml:space="preserve">6 </w:t>
      </w:r>
      <w:r>
        <w:rPr>
          <w:sz w:val="22"/>
          <w:szCs w:val="22"/>
          <w:lang w:val="en-GB"/>
        </w:rPr>
        <w:tab/>
        <w:t xml:space="preserve">that in the band 24.75-25.25 GHz, Nos. </w:t>
      </w:r>
      <w:r w:rsidRPr="00871EF4">
        <w:rPr>
          <w:b/>
          <w:sz w:val="22"/>
          <w:szCs w:val="22"/>
          <w:lang w:val="en-GB"/>
        </w:rPr>
        <w:t>9.17</w:t>
      </w:r>
      <w:r>
        <w:rPr>
          <w:sz w:val="22"/>
          <w:szCs w:val="22"/>
          <w:lang w:val="en-GB"/>
        </w:rPr>
        <w:t xml:space="preserve"> and </w:t>
      </w:r>
      <w:r w:rsidRPr="00871EF4">
        <w:rPr>
          <w:b/>
          <w:sz w:val="22"/>
          <w:szCs w:val="22"/>
          <w:lang w:val="en-GB"/>
        </w:rPr>
        <w:t>9.18</w:t>
      </w:r>
      <w:r w:rsidR="00F57B55">
        <w:rPr>
          <w:sz w:val="22"/>
          <w:szCs w:val="22"/>
          <w:lang w:val="en-GB"/>
        </w:rPr>
        <w:t xml:space="preserve"> do</w:t>
      </w:r>
      <w:r>
        <w:rPr>
          <w:sz w:val="22"/>
          <w:szCs w:val="22"/>
          <w:lang w:val="en-GB"/>
        </w:rPr>
        <w:t xml:space="preserve"> not apply with respect to the Fixed Service allocation, </w:t>
      </w:r>
      <w:r w:rsidRPr="00531209">
        <w:rPr>
          <w:sz w:val="22"/>
          <w:szCs w:val="22"/>
          <w:lang w:val="en-GB"/>
        </w:rPr>
        <w:t xml:space="preserve">HAPS ground stations shall not claim protection from Fixed-Satellite Service earth stations transmitting in the </w:t>
      </w:r>
      <w:r>
        <w:rPr>
          <w:sz w:val="22"/>
          <w:szCs w:val="22"/>
          <w:lang w:val="en-GB"/>
        </w:rPr>
        <w:t xml:space="preserve">band </w:t>
      </w:r>
      <w:r w:rsidRPr="00531209">
        <w:rPr>
          <w:sz w:val="22"/>
          <w:szCs w:val="22"/>
          <w:lang w:val="en-GB"/>
        </w:rPr>
        <w:t>24.75-25.25 GHz,</w:t>
      </w:r>
      <w:r>
        <w:rPr>
          <w:sz w:val="22"/>
          <w:szCs w:val="22"/>
          <w:lang w:val="en-GB"/>
        </w:rPr>
        <w:t xml:space="preserve"> and No. 5.43A shall not apply;</w:t>
      </w:r>
    </w:p>
    <w:p w14:paraId="6A99EC44" w14:textId="77777777" w:rsidR="005529CF" w:rsidRPr="00C8255F" w:rsidRDefault="005529C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49B6083F" w14:textId="26330102" w:rsidR="00CA554F" w:rsidRPr="00C8255F" w:rsidRDefault="00617852"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7</w:t>
      </w:r>
      <w:r w:rsidR="00CA554F" w:rsidRPr="00C8255F">
        <w:rPr>
          <w:sz w:val="22"/>
          <w:szCs w:val="22"/>
          <w:lang w:val="en-GB"/>
        </w:rPr>
        <w:tab/>
        <w:t xml:space="preserve">that for the purpose of protecting the Earth Exploration Satellite passive services the EIRP </w:t>
      </w:r>
      <w:r w:rsidR="00EC0B8A">
        <w:rPr>
          <w:sz w:val="22"/>
          <w:szCs w:val="22"/>
          <w:lang w:val="en-GB"/>
        </w:rPr>
        <w:t xml:space="preserve">in the band 23.6-24 GHz </w:t>
      </w:r>
      <w:r w:rsidR="00CA554F" w:rsidRPr="00C8255F">
        <w:rPr>
          <w:sz w:val="22"/>
          <w:szCs w:val="22"/>
          <w:lang w:val="en-GB"/>
        </w:rPr>
        <w:t>per HAPS platform,</w:t>
      </w:r>
      <w:r w:rsidR="00EC0B8A">
        <w:rPr>
          <w:sz w:val="22"/>
          <w:szCs w:val="22"/>
          <w:lang w:val="en-GB"/>
        </w:rPr>
        <w:t xml:space="preserve"> operating in the band 24.25-25.25</w:t>
      </w:r>
      <w:proofErr w:type="gramStart"/>
      <w:r w:rsidR="00EC0B8A">
        <w:rPr>
          <w:sz w:val="22"/>
          <w:szCs w:val="22"/>
          <w:lang w:val="en-GB"/>
        </w:rPr>
        <w:t>GHz</w:t>
      </w:r>
      <w:r w:rsidR="00CA554F" w:rsidRPr="00C8255F">
        <w:rPr>
          <w:sz w:val="22"/>
          <w:szCs w:val="22"/>
          <w:lang w:val="en-GB"/>
        </w:rPr>
        <w:t xml:space="preserve"> ,</w:t>
      </w:r>
      <w:proofErr w:type="gramEnd"/>
      <w:r w:rsidR="00CA554F" w:rsidRPr="00C8255F">
        <w:rPr>
          <w:sz w:val="22"/>
          <w:szCs w:val="22"/>
          <w:lang w:val="en-GB"/>
        </w:rPr>
        <w:t xml:space="preserve"> shall not exceed:</w:t>
      </w:r>
    </w:p>
    <w:p w14:paraId="67673173" w14:textId="77777777" w:rsidR="00A2177D" w:rsidRPr="008B2D06" w:rsidRDefault="00CA554F" w:rsidP="00A2177D">
      <w:pPr>
        <w:pStyle w:val="Equation"/>
        <w:rPr>
          <w:iCs/>
          <w:sz w:val="22"/>
          <w:lang w:eastAsia="fr-FR"/>
        </w:rPr>
      </w:pPr>
      <w:r w:rsidRPr="00C8255F">
        <w:rPr>
          <w:iCs/>
          <w:sz w:val="22"/>
          <w:szCs w:val="22"/>
          <w:lang w:eastAsia="fr-FR"/>
        </w:rPr>
        <w:tab/>
      </w:r>
      <w:r w:rsidRPr="00C8255F">
        <w:rPr>
          <w:iCs/>
          <w:sz w:val="22"/>
          <w:szCs w:val="22"/>
          <w:lang w:eastAsia="fr-FR"/>
        </w:rPr>
        <w:tab/>
      </w:r>
      <m:oMath>
        <m:r>
          <w:rPr>
            <w:rFonts w:ascii="Cambria Math" w:hAnsi="Cambria Math"/>
            <w:sz w:val="22"/>
            <w:lang w:eastAsia="fr-FR"/>
          </w:rPr>
          <m:t xml:space="preserve"> EIRP</m:t>
        </m:r>
        <m:r>
          <m:rPr>
            <m:sty m:val="p"/>
          </m:rPr>
          <w:rPr>
            <w:rFonts w:ascii="Cambria Math" w:hAnsi="Cambria Math"/>
            <w:sz w:val="22"/>
            <w:lang w:eastAsia="fr-FR"/>
          </w:rPr>
          <m:t>=(-0.7714.</m:t>
        </m:r>
        <m:r>
          <w:rPr>
            <w:rFonts w:ascii="Cambria Math" w:hAnsi="Cambria Math"/>
            <w:sz w:val="22"/>
            <w:lang w:eastAsia="fr-FR"/>
          </w:rPr>
          <m:t>El</m:t>
        </m:r>
        <m:r>
          <m:rPr>
            <m:sty m:val="p"/>
          </m:rPr>
          <w:rPr>
            <w:rFonts w:ascii="Cambria Math" w:hAnsi="Cambria Math"/>
            <w:sz w:val="22"/>
            <w:lang w:eastAsia="fr-FR"/>
          </w:rPr>
          <m:t xml:space="preserve">-16.5) </m:t>
        </m:r>
        <m:r>
          <w:rPr>
            <w:rFonts w:ascii="Cambria Math" w:hAnsi="Cambria Math"/>
            <w:sz w:val="22"/>
            <w:lang w:eastAsia="fr-FR"/>
          </w:rPr>
          <m:t>dBW</m:t>
        </m:r>
        <m:r>
          <m:rPr>
            <m:sty m:val="p"/>
          </m:rPr>
          <w:rPr>
            <w:rFonts w:ascii="Cambria Math" w:hAnsi="Cambria Math"/>
            <w:sz w:val="22"/>
            <w:lang w:eastAsia="fr-FR"/>
          </w:rPr>
          <m:t>/100</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-4.53°≤</m:t>
        </m:r>
        <m:r>
          <w:rPr>
            <w:rFonts w:ascii="Cambria Math" w:hAnsi="Cambria Math"/>
            <w:sz w:val="22"/>
            <w:lang w:eastAsia="fr-FR"/>
          </w:rPr>
          <m:t>El</m:t>
        </m:r>
        <m:r>
          <m:rPr>
            <m:sty m:val="p"/>
          </m:rPr>
          <w:rPr>
            <w:rFonts w:ascii="Cambria Math" w:hAnsi="Cambria Math"/>
            <w:sz w:val="22"/>
            <w:lang w:eastAsia="fr-FR"/>
          </w:rPr>
          <m:t>&lt;35°</m:t>
        </m:r>
      </m:oMath>
    </w:p>
    <w:p w14:paraId="7CE0FD70" w14:textId="77777777" w:rsidR="00A2177D" w:rsidRPr="008B2D06" w:rsidRDefault="00A2177D" w:rsidP="00A2177D">
      <w:pPr>
        <w:pStyle w:val="Equation"/>
        <w:rPr>
          <w:sz w:val="22"/>
          <w:lang w:eastAsia="fr-FR"/>
        </w:rPr>
      </w:pPr>
      <w:r w:rsidRPr="008B2D06">
        <w:rPr>
          <w:iCs/>
          <w:sz w:val="22"/>
          <w:lang w:eastAsia="fr-FR"/>
        </w:rPr>
        <w:tab/>
      </w:r>
      <w:r w:rsidRPr="008B2D06">
        <w:rPr>
          <w:iCs/>
          <w:sz w:val="22"/>
          <w:lang w:eastAsia="fr-FR"/>
        </w:rPr>
        <w:tab/>
      </w:r>
      <m:oMath>
        <m:r>
          <w:rPr>
            <w:rFonts w:ascii="Cambria Math" w:hAnsi="Cambria Math"/>
            <w:sz w:val="22"/>
            <w:lang w:eastAsia="fr-FR"/>
          </w:rPr>
          <m:t>EIRP</m:t>
        </m:r>
        <m:r>
          <m:rPr>
            <m:sty m:val="p"/>
          </m:rPr>
          <w:rPr>
            <w:rFonts w:ascii="Cambria Math" w:hAnsi="Cambria Math"/>
            <w:sz w:val="22"/>
            <w:lang w:eastAsia="fr-FR"/>
          </w:rPr>
          <m:t xml:space="preserve">=-43.5 </m:t>
        </m:r>
        <m:r>
          <w:rPr>
            <w:rFonts w:ascii="Cambria Math" w:hAnsi="Cambria Math"/>
            <w:sz w:val="22"/>
            <w:lang w:eastAsia="fr-FR"/>
          </w:rPr>
          <m:t>dBW</m:t>
        </m:r>
        <m:r>
          <m:rPr>
            <m:sty m:val="p"/>
          </m:rPr>
          <w:rPr>
            <w:rFonts w:ascii="Cambria Math" w:hAnsi="Cambria Math"/>
            <w:sz w:val="22"/>
            <w:lang w:eastAsia="fr-FR"/>
          </w:rPr>
          <m:t xml:space="preserve">/100 </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35°≤</m:t>
        </m:r>
        <m:r>
          <w:rPr>
            <w:rFonts w:ascii="Cambria Math" w:hAnsi="Cambria Math"/>
            <w:sz w:val="22"/>
            <w:lang w:eastAsia="fr-FR"/>
          </w:rPr>
          <m:t>El</m:t>
        </m:r>
        <m:r>
          <m:rPr>
            <m:sty m:val="p"/>
          </m:rPr>
          <w:rPr>
            <w:rFonts w:ascii="Cambria Math" w:hAnsi="Cambria Math"/>
            <w:sz w:val="22"/>
            <w:lang w:eastAsia="fr-FR"/>
          </w:rPr>
          <m:t>&lt;90°</m:t>
        </m:r>
      </m:oMath>
    </w:p>
    <w:p w14:paraId="5E67AAC5"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eastAsia="fr-FR"/>
        </w:rPr>
        <w:tab/>
      </w:r>
      <w:r w:rsidR="00CA554F" w:rsidRPr="00C8255F">
        <w:rPr>
          <w:sz w:val="22"/>
          <w:szCs w:val="22"/>
          <w:lang w:eastAsia="fr-FR"/>
        </w:rPr>
        <w:t>where</w:t>
      </w:r>
      <w:r w:rsidR="00CA554F" w:rsidRPr="00C8255F">
        <w:rPr>
          <w:sz w:val="22"/>
          <w:szCs w:val="22"/>
          <w:lang w:val="en-GB" w:eastAsia="ja-JP"/>
        </w:rPr>
        <w:t xml:space="preserve"> El is the elevation angle in° (angles of arrival above the horizontal plane);</w:t>
      </w:r>
    </w:p>
    <w:p w14:paraId="10F94E6D" w14:textId="7FD0B8E0" w:rsidR="00E658AF" w:rsidRPr="00C8255F" w:rsidRDefault="00115913" w:rsidP="00115913">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rPr>
      </w:pPr>
      <w:r>
        <w:rPr>
          <w:sz w:val="22"/>
          <w:szCs w:val="22"/>
          <w:lang w:val="en-GB"/>
        </w:rPr>
        <w:t>8</w:t>
      </w:r>
      <w:r w:rsidR="00CA554F" w:rsidRPr="00C8255F">
        <w:rPr>
          <w:sz w:val="22"/>
          <w:szCs w:val="22"/>
          <w:lang w:val="en-GB"/>
        </w:rPr>
        <w:tab/>
        <w:t xml:space="preserve">that for the purpose of protecting the Earth Exploration Satellite passive services the EIRP </w:t>
      </w:r>
      <w:r w:rsidR="00F77513">
        <w:rPr>
          <w:sz w:val="22"/>
          <w:szCs w:val="22"/>
          <w:lang w:val="en-GB"/>
        </w:rPr>
        <w:t xml:space="preserve">in the band 23.6-24 GHz </w:t>
      </w:r>
      <w:r w:rsidR="00CA554F" w:rsidRPr="00C8255F">
        <w:rPr>
          <w:sz w:val="22"/>
          <w:szCs w:val="22"/>
          <w:lang w:val="en-GB"/>
        </w:rPr>
        <w:t>per HAPS ground station</w:t>
      </w:r>
      <w:r w:rsidR="00F77513">
        <w:rPr>
          <w:sz w:val="22"/>
          <w:szCs w:val="22"/>
          <w:lang w:val="en-GB"/>
        </w:rPr>
        <w:t xml:space="preserve"> operating in the band 24.25-</w:t>
      </w:r>
      <w:r w:rsidR="002B5B7B">
        <w:rPr>
          <w:sz w:val="22"/>
          <w:szCs w:val="22"/>
          <w:lang w:val="en-GB"/>
        </w:rPr>
        <w:t>24.75</w:t>
      </w:r>
      <w:r w:rsidR="00F77513">
        <w:rPr>
          <w:sz w:val="22"/>
          <w:szCs w:val="22"/>
          <w:lang w:val="en-GB"/>
        </w:rPr>
        <w:t xml:space="preserve"> GHz </w:t>
      </w:r>
      <w:r w:rsidR="00CA554F" w:rsidRPr="00C8255F">
        <w:rPr>
          <w:sz w:val="22"/>
          <w:szCs w:val="22"/>
          <w:lang w:val="en-GB"/>
        </w:rPr>
        <w:t xml:space="preserve">shall not exceed -36 </w:t>
      </w:r>
      <w:proofErr w:type="spellStart"/>
      <w:r w:rsidR="00CA554F" w:rsidRPr="00C8255F">
        <w:rPr>
          <w:sz w:val="22"/>
          <w:szCs w:val="22"/>
          <w:lang w:val="en-GB"/>
        </w:rPr>
        <w:t>dBW</w:t>
      </w:r>
      <w:proofErr w:type="spellEnd"/>
      <w:r w:rsidR="00CA554F" w:rsidRPr="00C8255F">
        <w:rPr>
          <w:sz w:val="22"/>
          <w:szCs w:val="22"/>
          <w:lang w:val="en-GB"/>
        </w:rPr>
        <w:t>/200 MHz</w:t>
      </w:r>
      <w:r w:rsidR="00F77513">
        <w:rPr>
          <w:sz w:val="22"/>
          <w:szCs w:val="22"/>
          <w:lang w:val="en-GB"/>
        </w:rPr>
        <w:t>;</w:t>
      </w:r>
      <w:r w:rsidR="00CA554F" w:rsidRPr="00C8255F">
        <w:rPr>
          <w:sz w:val="22"/>
          <w:szCs w:val="22"/>
          <w:lang w:val="en-GB"/>
        </w:rPr>
        <w:t xml:space="preserve"> </w:t>
      </w:r>
    </w:p>
    <w:p w14:paraId="46C811CA" w14:textId="7C3ACF97" w:rsidR="00CA554F" w:rsidRPr="003C429F" w:rsidRDefault="00687667"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 xml:space="preserve">9           </w:t>
      </w:r>
      <w:r w:rsidR="00CA554F" w:rsidRPr="003C429F">
        <w:rPr>
          <w:sz w:val="22"/>
          <w:szCs w:val="22"/>
          <w:lang w:val="en-GB"/>
        </w:rPr>
        <w:t xml:space="preserve">that with respect to HAPS, the provisions of No. </w:t>
      </w:r>
      <w:r w:rsidR="00CA554F" w:rsidRPr="003C429F">
        <w:rPr>
          <w:b/>
          <w:bCs/>
          <w:sz w:val="22"/>
          <w:szCs w:val="22"/>
          <w:lang w:val="en-GB"/>
        </w:rPr>
        <w:t>5.536A</w:t>
      </w:r>
      <w:r w:rsidR="00CA554F" w:rsidRPr="003C429F">
        <w:rPr>
          <w:sz w:val="22"/>
          <w:szCs w:val="22"/>
          <w:lang w:val="en-GB"/>
        </w:rPr>
        <w:t xml:space="preserve"> shall not apply</w:t>
      </w:r>
      <w:r w:rsidR="00CE7125">
        <w:rPr>
          <w:sz w:val="22"/>
          <w:szCs w:val="22"/>
          <w:lang w:val="en-GB"/>
        </w:rPr>
        <w:t>;</w:t>
      </w:r>
      <w:r w:rsidR="00CA554F" w:rsidRPr="003C429F">
        <w:rPr>
          <w:sz w:val="22"/>
          <w:szCs w:val="22"/>
          <w:lang w:val="en-GB"/>
        </w:rPr>
        <w:t xml:space="preserve"> </w:t>
      </w:r>
    </w:p>
    <w:p w14:paraId="045F59CA" w14:textId="1F4944B8"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3C429F">
        <w:rPr>
          <w:sz w:val="22"/>
          <w:szCs w:val="22"/>
          <w:lang w:val="en-GB"/>
        </w:rPr>
        <w:lastRenderedPageBreak/>
        <w:t>10</w:t>
      </w:r>
      <w:r w:rsidRPr="003C429F">
        <w:rPr>
          <w:sz w:val="22"/>
          <w:szCs w:val="22"/>
          <w:lang w:val="en-GB"/>
        </w:rPr>
        <w:tab/>
        <w:t>that in order to ensure the protection of in-band SRS/EESS satellite services</w:t>
      </w:r>
      <w:r w:rsidRPr="00C8255F">
        <w:rPr>
          <w:sz w:val="22"/>
          <w:szCs w:val="22"/>
          <w:lang w:val="en-GB"/>
        </w:rPr>
        <w:t xml:space="preserve"> from the HAPS platform or from the HAPS ground station in the band 25.5-27.0 GHz, the PFD of a HAPS shall not exceed the threshold values below at the SRS/EESS earth stations. The EESS PFD threshold values shall be applied at earth stations which only support EESS operations. If the PFD threshold values below are exceeded, then HAPS shall coordinate in accordance with </w:t>
      </w:r>
      <w:r w:rsidR="00F77513">
        <w:rPr>
          <w:sz w:val="22"/>
          <w:szCs w:val="22"/>
          <w:lang w:val="en-GB"/>
        </w:rPr>
        <w:t>No. 9.18</w:t>
      </w:r>
      <w:r w:rsidRPr="00C8255F">
        <w:rPr>
          <w:sz w:val="22"/>
          <w:szCs w:val="22"/>
          <w:lang w:val="en-GB"/>
        </w:rPr>
        <w:t xml:space="preserve">, taking into account the parameters of the relevant systems. </w:t>
      </w:r>
    </w:p>
    <w:p w14:paraId="590440F8"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675D6C">
        <w:rPr>
          <w:rFonts w:ascii="Times New Roman Bold" w:hAnsi="Times New Roman Bold" w:cs="Times New Roman Bold"/>
          <w:b/>
          <w:sz w:val="22"/>
          <w:szCs w:val="22"/>
          <w:lang w:val="en-GB"/>
        </w:rPr>
        <w:tab/>
      </w:r>
      <w:r w:rsidR="00CA554F" w:rsidRPr="00C8255F">
        <w:rPr>
          <w:rFonts w:ascii="Times New Roman Bold" w:hAnsi="Times New Roman Bold" w:cs="Times New Roman Bold"/>
          <w:b/>
          <w:sz w:val="22"/>
          <w:szCs w:val="22"/>
          <w:lang w:val="fr-CH"/>
        </w:rPr>
        <w:t>SRS</w:t>
      </w:r>
    </w:p>
    <w:p w14:paraId="133D58D7"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-138.8+25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5-φ</m:t>
                            </m:r>
                          </m:e>
                        </m:d>
                      </m:e>
                    </m:func>
                  </m:e>
                  <m:e>
                    <m:r>
                      <w:rPr>
                        <w:rFonts w:ascii="Cambria Math" w:hAnsi="Cambria Math"/>
                        <w:sz w:val="22"/>
                        <w:szCs w:val="22"/>
                      </w:rPr>
                      <m:t>0≤φ&lt;4.925</m:t>
                    </m:r>
                  </m:e>
                </m:mr>
                <m:mr>
                  <m:e>
                    <m:r>
                      <w:rPr>
                        <w:rFonts w:ascii="Cambria Math" w:hAnsi="Cambria Math"/>
                        <w:sz w:val="22"/>
                        <w:szCs w:val="22"/>
                      </w:rPr>
                      <m:t>-166.9</m:t>
                    </m:r>
                    <m:ctrlPr>
                      <w:rPr>
                        <w:rFonts w:ascii="Cambria Math" w:eastAsia="Cambria Math" w:hAnsi="Cambria Math" w:cs="Cambria Math"/>
                        <w:i/>
                        <w:sz w:val="22"/>
                        <w:szCs w:val="22"/>
                      </w:rPr>
                    </m:ctrlPr>
                  </m:e>
                  <m:e>
                    <m:r>
                      <w:rPr>
                        <w:rFonts w:ascii="Cambria Math" w:hAnsi="Cambria Math"/>
                        <w:sz w:val="22"/>
                        <w:szCs w:val="22"/>
                      </w:rPr>
                      <m:t>4.925≤φ&lt;5</m:t>
                    </m:r>
                    <m:ctrlPr>
                      <w:rPr>
                        <w:rFonts w:ascii="Cambria Math" w:eastAsia="Cambria Math" w:hAnsi="Cambria Math" w:cs="Cambria Math"/>
                        <w:i/>
                        <w:sz w:val="22"/>
                        <w:szCs w:val="22"/>
                      </w:rPr>
                    </m:ctrlPr>
                  </m:e>
                </m:mr>
                <m:mr>
                  <m:e>
                    <m:r>
                      <w:rPr>
                        <w:rFonts w:ascii="Cambria Math" w:hAnsi="Cambria Math"/>
                        <w:sz w:val="22"/>
                        <w:szCs w:val="22"/>
                      </w:rPr>
                      <m:t>-183.9</m:t>
                    </m:r>
                  </m:e>
                  <m:e>
                    <m:r>
                      <w:rPr>
                        <w:rFonts w:ascii="Cambria Math" w:hAnsi="Cambria Math"/>
                        <w:sz w:val="22"/>
                        <w:szCs w:val="22"/>
                      </w:rPr>
                      <m:t>5≤φ≤90</m:t>
                    </m:r>
                  </m:e>
                </m:mr>
              </m:m>
            </m:e>
          </m:d>
        </m:oMath>
      </m:oMathPara>
    </w:p>
    <w:p w14:paraId="3385F56A"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3524BE06"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1134"/>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of the interfering signal above the local horizontal plane at the SRS antenna. </w:t>
      </w:r>
    </w:p>
    <w:p w14:paraId="5D9AAFD7"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rPr>
      </w:pPr>
      <w:r>
        <w:rPr>
          <w:sz w:val="22"/>
          <w:szCs w:val="22"/>
          <w:lang w:val="en-GB" w:eastAsia="ja-JP"/>
        </w:rPr>
        <w:tab/>
      </w:r>
      <w:r w:rsidR="00CA554F" w:rsidRPr="00C8255F">
        <w:rPr>
          <w:sz w:val="22"/>
          <w:szCs w:val="22"/>
          <w:lang w:val="en-GB" w:eastAsia="ja-JP"/>
        </w:rPr>
        <w:t xml:space="preserve">Note: Consequential modifications of Appendix </w:t>
      </w:r>
      <w:r w:rsidR="00CA554F" w:rsidRPr="00C8255F">
        <w:rPr>
          <w:b/>
          <w:bCs/>
          <w:sz w:val="22"/>
          <w:szCs w:val="22"/>
          <w:lang w:val="en-GB" w:eastAsia="ja-JP"/>
        </w:rPr>
        <w:t>5</w:t>
      </w:r>
      <w:r w:rsidR="00CA554F" w:rsidRPr="00C8255F">
        <w:rPr>
          <w:sz w:val="22"/>
          <w:szCs w:val="22"/>
          <w:lang w:val="en-GB" w:eastAsia="ja-JP"/>
        </w:rPr>
        <w:t xml:space="preserve"> should be considered.</w:t>
      </w:r>
    </w:p>
    <w:p w14:paraId="1258A5C6"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675D6C">
        <w:rPr>
          <w:rFonts w:ascii="Times New Roman Bold" w:hAnsi="Times New Roman Bold" w:cs="Times New Roman Bold"/>
          <w:b/>
          <w:sz w:val="22"/>
          <w:szCs w:val="22"/>
          <w:lang w:val="en-GB"/>
        </w:rPr>
        <w:tab/>
      </w:r>
      <w:r w:rsidR="00CA554F" w:rsidRPr="00C8255F">
        <w:rPr>
          <w:rFonts w:ascii="Times New Roman Bold" w:hAnsi="Times New Roman Bold" w:cs="Times New Roman Bold"/>
          <w:b/>
          <w:sz w:val="22"/>
          <w:szCs w:val="22"/>
          <w:lang w:val="fr-CH"/>
        </w:rPr>
        <w:t xml:space="preserve">EESS NGSO </w:t>
      </w:r>
    </w:p>
    <w:p w14:paraId="6DDC4829"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-108.8+(25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-126.7</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-143.4</m:t>
                    </m:r>
                  </m:e>
                  <m:e>
                    <m:r>
                      <w:rPr>
                        <w:rFonts w:ascii="Cambria Math" w:hAnsi="Cambria Math"/>
                        <w:sz w:val="22"/>
                        <w:szCs w:val="22"/>
                      </w:rPr>
                      <m:t>3≤φ≤90</m:t>
                    </m:r>
                  </m:e>
                </m:mr>
              </m:m>
            </m:e>
          </m:d>
        </m:oMath>
      </m:oMathPara>
    </w:p>
    <w:p w14:paraId="36C945AE"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6282F68E"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of the interfering signal above the local horizontal plane at the EESS antenna. </w:t>
      </w:r>
    </w:p>
    <w:p w14:paraId="55399753"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675D6C">
        <w:rPr>
          <w:rFonts w:ascii="Times New Roman Bold" w:hAnsi="Times New Roman Bold" w:cs="Times New Roman Bold"/>
          <w:b/>
          <w:sz w:val="22"/>
          <w:szCs w:val="22"/>
          <w:lang w:val="en-GB"/>
        </w:rPr>
        <w:tab/>
      </w:r>
      <w:r w:rsidR="00CA554F" w:rsidRPr="00C8255F">
        <w:rPr>
          <w:rFonts w:ascii="Times New Roman Bold" w:hAnsi="Times New Roman Bold" w:cs="Times New Roman Bold"/>
          <w:b/>
          <w:sz w:val="22"/>
          <w:szCs w:val="22"/>
          <w:lang w:val="fr-CH"/>
        </w:rPr>
        <w:t xml:space="preserve">EESS GSO </w:t>
      </w:r>
    </w:p>
    <w:p w14:paraId="1D6F4104"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-140.5+25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-158.4</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-178.5</m:t>
                    </m:r>
                  </m:e>
                  <m:e>
                    <m:r>
                      <w:rPr>
                        <w:rFonts w:ascii="Cambria Math" w:hAnsi="Cambria Math"/>
                        <w:sz w:val="22"/>
                        <w:szCs w:val="22"/>
                      </w:rPr>
                      <m:t>3≤φ≤90</m:t>
                    </m:r>
                  </m:e>
                </m:mr>
              </m:m>
            </m:e>
          </m:d>
        </m:oMath>
      </m:oMathPara>
    </w:p>
    <w:p w14:paraId="501E0594"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2AC8D16A"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00A2177D" w:rsidRPr="00C8255F">
        <w:rPr>
          <w:sz w:val="22"/>
          <w:szCs w:val="22"/>
          <w:lang w:val="en-GB" w:eastAsia="ja-JP"/>
        </w:rPr>
        <w:t xml:space="preserve"> </w:t>
      </w:r>
      <w:r w:rsidRPr="00C8255F">
        <w:rPr>
          <w:sz w:val="22"/>
          <w:szCs w:val="22"/>
          <w:lang w:val="en-GB" w:eastAsia="ja-JP"/>
        </w:rPr>
        <w:t xml:space="preserve">of the interfering signal above the local horizontal plane at the EESS antenna. </w:t>
      </w:r>
    </w:p>
    <w:p w14:paraId="75169065"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For the case of HAPS platforms to earth stations, the PFD values above applied to HAPS shall be met under clear sky conditions 100% of the time. For the case of the HAPS ground station towards an SRS/EESS Earth station path case, attenuation using the relevant ITU-R </w:t>
      </w:r>
      <w:proofErr w:type="gramStart"/>
      <w:r w:rsidRPr="00C8255F">
        <w:rPr>
          <w:sz w:val="22"/>
          <w:szCs w:val="22"/>
          <w:lang w:val="en-GB"/>
        </w:rPr>
        <w:t>propagation</w:t>
      </w:r>
      <w:proofErr w:type="gramEnd"/>
      <w:r w:rsidRPr="00C8255F">
        <w:rPr>
          <w:sz w:val="22"/>
          <w:szCs w:val="22"/>
          <w:lang w:val="en-GB"/>
        </w:rPr>
        <w:t xml:space="preserve"> Recommendations shall be applied using the following percentages: 1) SRS: .001%; 2) EESS NGSO: .005%; 3) EESS GSO: 20%, and the HAPS and SRS/EESS antenna heights shall be used in this calculation. </w:t>
      </w:r>
    </w:p>
    <w:p w14:paraId="7DAE5811" w14:textId="58DE0BED"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11</w:t>
      </w:r>
      <w:r w:rsidRPr="00C8255F">
        <w:rPr>
          <w:sz w:val="22"/>
          <w:szCs w:val="22"/>
          <w:lang w:val="en-GB"/>
        </w:rPr>
        <w:tab/>
        <w:t>that in order to ensure the protection of radio astronomy service in the band 23.6</w:t>
      </w:r>
      <w:r w:rsidRPr="00C8255F">
        <w:rPr>
          <w:sz w:val="22"/>
          <w:szCs w:val="22"/>
          <w:lang w:val="en-GB"/>
        </w:rPr>
        <w:noBreakHyphen/>
        <w:t>24 GHz from unwanted emission of HAPS ground stations</w:t>
      </w:r>
      <w:r w:rsidR="00F77513">
        <w:rPr>
          <w:sz w:val="22"/>
          <w:szCs w:val="22"/>
          <w:lang w:val="en-GB"/>
        </w:rPr>
        <w:t xml:space="preserve"> operating in the band 24.25-</w:t>
      </w:r>
      <w:r w:rsidR="002B5B7B">
        <w:rPr>
          <w:sz w:val="22"/>
          <w:szCs w:val="22"/>
          <w:lang w:val="en-GB"/>
        </w:rPr>
        <w:t>24.75</w:t>
      </w:r>
      <w:r w:rsidR="00F77513">
        <w:rPr>
          <w:sz w:val="22"/>
          <w:szCs w:val="22"/>
          <w:lang w:val="en-GB"/>
        </w:rPr>
        <w:t xml:space="preserve"> GHz</w:t>
      </w:r>
      <w:r w:rsidRPr="00C8255F">
        <w:rPr>
          <w:sz w:val="22"/>
          <w:szCs w:val="22"/>
          <w:lang w:val="en-GB"/>
        </w:rPr>
        <w:t xml:space="preserve">, the </w:t>
      </w:r>
      <w:proofErr w:type="spellStart"/>
      <w:r w:rsidRPr="00C8255F">
        <w:rPr>
          <w:sz w:val="22"/>
          <w:szCs w:val="22"/>
          <w:lang w:val="en-GB"/>
        </w:rPr>
        <w:t>pfd</w:t>
      </w:r>
      <w:proofErr w:type="spellEnd"/>
      <w:r w:rsidRPr="00C8255F">
        <w:rPr>
          <w:sz w:val="22"/>
          <w:szCs w:val="22"/>
          <w:lang w:val="en-GB"/>
        </w:rPr>
        <w:t xml:space="preserve"> of a HAPS ground station shall not exceed -147 </w:t>
      </w:r>
      <w:proofErr w:type="gramStart"/>
      <w:r w:rsidRPr="00C8255F">
        <w:rPr>
          <w:sz w:val="22"/>
          <w:szCs w:val="22"/>
          <w:lang w:val="en-GB"/>
        </w:rPr>
        <w:t>dB(</w:t>
      </w:r>
      <w:proofErr w:type="gramEnd"/>
      <w:r w:rsidRPr="00C8255F">
        <w:rPr>
          <w:sz w:val="22"/>
          <w:szCs w:val="22"/>
          <w:lang w:val="en-GB"/>
        </w:rPr>
        <w:t>W/m</w:t>
      </w:r>
      <w:r w:rsidRPr="00C8255F">
        <w:rPr>
          <w:sz w:val="22"/>
          <w:szCs w:val="22"/>
          <w:vertAlign w:val="superscript"/>
          <w:lang w:val="en-GB"/>
        </w:rPr>
        <w:t>2</w:t>
      </w:r>
      <w:r w:rsidRPr="00C8255F">
        <w:rPr>
          <w:sz w:val="22"/>
          <w:szCs w:val="22"/>
          <w:lang w:val="en-GB"/>
        </w:rPr>
        <w:t>/400 MHz) for continuum observations and -161 dB(W/m</w:t>
      </w:r>
      <w:r w:rsidRPr="00C8255F">
        <w:rPr>
          <w:sz w:val="22"/>
          <w:szCs w:val="22"/>
          <w:vertAlign w:val="superscript"/>
          <w:lang w:val="en-GB"/>
        </w:rPr>
        <w:t>2</w:t>
      </w:r>
      <w:r w:rsidRPr="00C8255F">
        <w:rPr>
          <w:sz w:val="22"/>
          <w:szCs w:val="22"/>
          <w:lang w:val="en-GB"/>
        </w:rPr>
        <w:t xml:space="preserve">/250 kHz) for spectral line observations at RAS station location at a height of 50 m. </w:t>
      </w:r>
      <w:r w:rsidRPr="00C8255F">
        <w:rPr>
          <w:sz w:val="22"/>
          <w:szCs w:val="22"/>
          <w:lang w:val="en-GB"/>
        </w:rPr>
        <w:lastRenderedPageBreak/>
        <w:t xml:space="preserve">These </w:t>
      </w:r>
      <w:proofErr w:type="spellStart"/>
      <w:r w:rsidRPr="00C8255F">
        <w:rPr>
          <w:sz w:val="22"/>
          <w:szCs w:val="22"/>
          <w:lang w:val="en-GB"/>
        </w:rPr>
        <w:t>pfd</w:t>
      </w:r>
      <w:proofErr w:type="spellEnd"/>
      <w:r w:rsidRPr="00C8255F">
        <w:rPr>
          <w:sz w:val="22"/>
          <w:szCs w:val="22"/>
          <w:lang w:val="en-GB"/>
        </w:rPr>
        <w:t xml:space="preserve"> values shall be verified considering a percentage of time of 2% in the relevant propagation model;</w:t>
      </w:r>
    </w:p>
    <w:p w14:paraId="24757B3D" w14:textId="597C6F11"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2"/>
          <w:szCs w:val="22"/>
          <w:lang w:val="en-GB"/>
        </w:rPr>
      </w:pPr>
      <w:r w:rsidRPr="00C8255F">
        <w:rPr>
          <w:sz w:val="22"/>
          <w:szCs w:val="22"/>
          <w:lang w:val="en-GB"/>
        </w:rPr>
        <w:t>12</w:t>
      </w:r>
      <w:r w:rsidRPr="00C8255F">
        <w:rPr>
          <w:sz w:val="22"/>
          <w:szCs w:val="22"/>
          <w:lang w:val="en-GB"/>
        </w:rPr>
        <w:tab/>
        <w:t xml:space="preserve">in order to ensure the protection of the radio astronomy service, the </w:t>
      </w:r>
      <w:proofErr w:type="spellStart"/>
      <w:r w:rsidRPr="00C8255F">
        <w:rPr>
          <w:sz w:val="22"/>
          <w:szCs w:val="22"/>
          <w:lang w:val="en-GB"/>
        </w:rPr>
        <w:t>pfd</w:t>
      </w:r>
      <w:proofErr w:type="spellEnd"/>
      <w:r w:rsidRPr="00C8255F">
        <w:rPr>
          <w:sz w:val="22"/>
          <w:szCs w:val="22"/>
          <w:lang w:val="en-GB"/>
        </w:rPr>
        <w:t xml:space="preserve"> produced by unwanted emissions from HAPS platform downlink transmissions </w:t>
      </w:r>
      <w:r w:rsidR="00F77513">
        <w:rPr>
          <w:sz w:val="22"/>
          <w:szCs w:val="22"/>
          <w:lang w:val="en-GB"/>
        </w:rPr>
        <w:t>operating in the band 24.25-25.25 G</w:t>
      </w:r>
      <w:r w:rsidR="00CE7125">
        <w:rPr>
          <w:sz w:val="22"/>
          <w:szCs w:val="22"/>
          <w:lang w:val="en-GB"/>
        </w:rPr>
        <w:t>H</w:t>
      </w:r>
      <w:r w:rsidR="00F77513">
        <w:rPr>
          <w:sz w:val="22"/>
          <w:szCs w:val="22"/>
          <w:lang w:val="en-GB"/>
        </w:rPr>
        <w:t xml:space="preserve">z </w:t>
      </w:r>
      <w:r w:rsidRPr="00C8255F">
        <w:rPr>
          <w:sz w:val="22"/>
          <w:szCs w:val="22"/>
          <w:lang w:val="en-GB"/>
        </w:rPr>
        <w:t xml:space="preserve">shall not exceed -177 dB W/m²/400 MHz for continuum observations and -191 dB W/m²/250 kHz for spectral line observations in the band 23.6-24 GHz at an RAS station location at the height of 50 m.  These </w:t>
      </w:r>
      <w:proofErr w:type="spellStart"/>
      <w:r w:rsidRPr="00C8255F">
        <w:rPr>
          <w:sz w:val="22"/>
          <w:szCs w:val="22"/>
          <w:lang w:val="en-GB"/>
        </w:rPr>
        <w:t>pfd</w:t>
      </w:r>
      <w:proofErr w:type="spellEnd"/>
      <w:r w:rsidRPr="00C8255F">
        <w:rPr>
          <w:sz w:val="22"/>
          <w:szCs w:val="22"/>
          <w:lang w:val="en-GB"/>
        </w:rPr>
        <w:t xml:space="preserve"> values shall be verified considering a percentage of time of 2% in the relevant propagation model.</w:t>
      </w:r>
    </w:p>
    <w:p w14:paraId="4A059EC3"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color w:val="222222"/>
          <w:sz w:val="22"/>
          <w:szCs w:val="22"/>
          <w:lang w:val="en-GB"/>
        </w:rPr>
      </w:pPr>
      <w:r>
        <w:rPr>
          <w:rFonts w:eastAsia="Times,Arial"/>
          <w:color w:val="222222"/>
          <w:sz w:val="22"/>
          <w:szCs w:val="22"/>
          <w:lang w:val="en-GB"/>
        </w:rPr>
        <w:tab/>
      </w:r>
      <w:r w:rsidR="00CA554F" w:rsidRPr="00C8255F">
        <w:rPr>
          <w:rFonts w:eastAsia="Times,Arial"/>
          <w:color w:val="222222"/>
          <w:sz w:val="22"/>
          <w:szCs w:val="22"/>
          <w:lang w:val="en-GB"/>
        </w:rPr>
        <w:t>To verify the compliance the following formula shall be used:</w:t>
      </w:r>
    </w:p>
    <w:p w14:paraId="54A8833E" w14:textId="77777777" w:rsidR="00CA554F" w:rsidRPr="00C8255F" w:rsidRDefault="00CA554F" w:rsidP="00CA554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2"/>
          <w:szCs w:val="22"/>
          <w:lang w:val="en-GB"/>
        </w:rPr>
      </w:pPr>
      <w:r w:rsidRPr="00C8255F">
        <w:rPr>
          <w:sz w:val="22"/>
          <w:szCs w:val="22"/>
          <w:lang w:val="en-GB"/>
        </w:rPr>
        <w:tab/>
      </w:r>
      <w:r w:rsidR="00A2177D" w:rsidRPr="008B2D06">
        <w:tab/>
      </w:r>
      <m:oMath>
        <m:r>
          <w:rPr>
            <w:rFonts w:ascii="Cambria Math" w:hAnsi="Cambria Math"/>
            <w:sz w:val="22"/>
          </w:rPr>
          <m:t>pfd</m:t>
        </m:r>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EIRP</m:t>
            </m:r>
          </m:e>
          <m:sub>
            <m:func>
              <m:funcPr>
                <m:ctrlPr>
                  <w:rPr>
                    <w:rFonts w:ascii="Cambria Math" w:hAnsi="Cambria Math"/>
                    <w:sz w:val="22"/>
                  </w:rPr>
                </m:ctrlPr>
              </m:funcPr>
              <m:fName>
                <m:r>
                  <m:rPr>
                    <m:sty m:val="p"/>
                  </m:rPr>
                  <w:rPr>
                    <w:rFonts w:ascii="Cambria Math" w:hAnsi="Cambria Math"/>
                    <w:sz w:val="22"/>
                  </w:rPr>
                  <m:t>max</m:t>
                </m:r>
              </m:fName>
              <m:e>
                <m:r>
                  <w:rPr>
                    <w:rFonts w:ascii="Cambria Math" w:hAnsi="Cambria Math"/>
                    <w:sz w:val="22"/>
                  </w:rPr>
                  <m:t>clear</m:t>
                </m:r>
                <m:r>
                  <m:rPr>
                    <m:sty m:val="p"/>
                  </m:rPr>
                  <w:rPr>
                    <w:rFonts w:ascii="Cambria Math" w:hAnsi="Cambria Math"/>
                    <w:sz w:val="22"/>
                  </w:rPr>
                  <m:t xml:space="preserve"> </m:t>
                </m:r>
                <m:r>
                  <w:rPr>
                    <w:rFonts w:ascii="Cambria Math" w:hAnsi="Cambria Math"/>
                    <w:sz w:val="22"/>
                  </w:rPr>
                  <m:t>sky</m:t>
                </m:r>
              </m:e>
            </m:func>
          </m:sub>
        </m:sSub>
        <m:d>
          <m:dPr>
            <m:ctrlPr>
              <w:rPr>
                <w:rFonts w:ascii="Cambria Math" w:hAnsi="Cambria Math"/>
                <w:sz w:val="22"/>
              </w:rPr>
            </m:ctrlPr>
          </m:dPr>
          <m:e>
            <m:r>
              <w:rPr>
                <w:rFonts w:ascii="Cambria Math" w:hAnsi="Cambria Math"/>
                <w:sz w:val="22"/>
              </w:rPr>
              <m:t>Az</m:t>
            </m:r>
            <m:r>
              <m:rPr>
                <m:sty m:val="p"/>
              </m:rPr>
              <w:rPr>
                <w:rFonts w:ascii="Cambria Math" w:hAnsi="Cambria Math"/>
                <w:sz w:val="22"/>
              </w:rPr>
              <m:t>,</m:t>
            </m:r>
            <m:r>
              <w:rPr>
                <w:rFonts w:ascii="Cambria Math" w:hAnsi="Cambria Math"/>
                <w:sz w:val="22"/>
              </w:rPr>
              <m:t>El</m:t>
            </m:r>
          </m:e>
        </m:d>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Att</m:t>
            </m:r>
          </m:e>
          <m:sub>
            <m:sSub>
              <m:sSubPr>
                <m:ctrlPr>
                  <w:rPr>
                    <w:rFonts w:ascii="Cambria Math" w:hAnsi="Cambria Math"/>
                    <w:sz w:val="22"/>
                  </w:rPr>
                </m:ctrlPr>
              </m:sSubPr>
              <m:e>
                <m:r>
                  <m:rPr>
                    <m:sty m:val="p"/>
                  </m:rPr>
                  <w:rPr>
                    <w:rFonts w:ascii="Cambria Math" w:hAnsi="Cambria Math"/>
                    <w:sz w:val="22"/>
                  </w:rPr>
                  <m:t>618</m:t>
                </m:r>
              </m:e>
              <m:sub>
                <m:r>
                  <w:rPr>
                    <w:rFonts w:ascii="Cambria Math" w:hAnsi="Cambria Math"/>
                    <w:sz w:val="22"/>
                  </w:rPr>
                  <m:t>P</m:t>
                </m:r>
                <m:r>
                  <m:rPr>
                    <m:sty m:val="p"/>
                  </m:rPr>
                  <w:rPr>
                    <w:rFonts w:ascii="Cambria Math" w:hAnsi="Cambria Math"/>
                    <w:sz w:val="22"/>
                  </w:rPr>
                  <m:t>=2%</m:t>
                </m:r>
              </m:sub>
            </m:sSub>
          </m:sub>
        </m:sSub>
        <m:r>
          <m:rPr>
            <m:sty m:val="p"/>
          </m:rPr>
          <w:rPr>
            <w:rFonts w:ascii="Cambria Math" w:hAnsi="Cambria Math"/>
            <w:sz w:val="22"/>
          </w:rPr>
          <m:t>-10*</m:t>
        </m:r>
        <m:r>
          <w:rPr>
            <w:rFonts w:ascii="Cambria Math" w:hAnsi="Cambria Math"/>
            <w:sz w:val="22"/>
          </w:rPr>
          <m:t>log</m:t>
        </m:r>
        <m:r>
          <m:rPr>
            <m:sty m:val="p"/>
          </m:rPr>
          <w:rPr>
            <w:rFonts w:ascii="Cambria Math" w:hAnsi="Cambria Math"/>
            <w:sz w:val="22"/>
          </w:rPr>
          <m:t>10</m:t>
        </m:r>
        <m:d>
          <m:dPr>
            <m:ctrlPr>
              <w:rPr>
                <w:rFonts w:ascii="Cambria Math" w:hAnsi="Cambria Math"/>
                <w:sz w:val="22"/>
              </w:rPr>
            </m:ctrlPr>
          </m:dPr>
          <m:e>
            <m:r>
              <m:rPr>
                <m:sty m:val="p"/>
              </m:rPr>
              <w:rPr>
                <w:rFonts w:ascii="Cambria Math" w:hAnsi="Cambria Math"/>
                <w:sz w:val="22"/>
              </w:rPr>
              <m:t>4</m:t>
            </m:r>
            <m:r>
              <w:rPr>
                <w:rFonts w:ascii="Cambria Math" w:hAnsi="Cambria Math"/>
                <w:sz w:val="22"/>
              </w:rPr>
              <m:t>π</m:t>
            </m:r>
            <m:sSup>
              <m:sSupPr>
                <m:ctrlPr>
                  <w:rPr>
                    <w:rFonts w:ascii="Cambria Math" w:hAnsi="Cambria Math"/>
                    <w:sz w:val="22"/>
                  </w:rPr>
                </m:ctrlPr>
              </m:sSupPr>
              <m:e>
                <m:r>
                  <w:rPr>
                    <w:rFonts w:ascii="Cambria Math" w:hAnsi="Cambria Math"/>
                    <w:sz w:val="22"/>
                  </w:rPr>
                  <m:t>d</m:t>
                </m:r>
              </m:e>
              <m:sup>
                <m:r>
                  <m:rPr>
                    <m:sty m:val="p"/>
                  </m:rPr>
                  <w:rPr>
                    <w:rFonts w:ascii="Cambria Math" w:hAnsi="Cambria Math"/>
                    <w:sz w:val="22"/>
                  </w:rPr>
                  <m:t>2</m:t>
                </m:r>
              </m:sup>
            </m:sSup>
          </m:e>
        </m:d>
      </m:oMath>
    </w:p>
    <w:p w14:paraId="5FBFCAA5" w14:textId="77777777" w:rsidR="00CA554F" w:rsidRPr="00C8255F" w:rsidRDefault="00CC0B95"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where</w:t>
      </w:r>
    </w:p>
    <w:p w14:paraId="5BCE161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EIRP</w:t>
      </w:r>
      <w:r w:rsidRPr="00C8255F">
        <w:rPr>
          <w:i/>
          <w:sz w:val="22"/>
          <w:szCs w:val="22"/>
          <w:vertAlign w:val="subscript"/>
          <w:lang w:val="en-GB"/>
        </w:rPr>
        <w:t>max</w:t>
      </w:r>
      <w:proofErr w:type="spellEnd"/>
      <w:r w:rsidRPr="00C8255F">
        <w:rPr>
          <w:i/>
          <w:sz w:val="22"/>
          <w:szCs w:val="22"/>
          <w:vertAlign w:val="subscript"/>
          <w:lang w:val="en-GB"/>
        </w:rPr>
        <w:t xml:space="preserve"> clear sky</w:t>
      </w:r>
      <w:r w:rsidRPr="00C8255F">
        <w:rPr>
          <w:sz w:val="22"/>
          <w:szCs w:val="22"/>
          <w:lang w:val="en-GB"/>
        </w:rPr>
        <w:t xml:space="preserve"> </w:t>
      </w:r>
      <w:r w:rsidRPr="00C8255F">
        <w:rPr>
          <w:sz w:val="22"/>
          <w:szCs w:val="22"/>
          <w:lang w:val="en-GB"/>
        </w:rPr>
        <w:tab/>
        <w:t xml:space="preserve">is the maximum EIRP towards the RAS station at which the HAPS platform station operates under clear sky condition in </w:t>
      </w:r>
      <w:proofErr w:type="spellStart"/>
      <w:r w:rsidRPr="00C8255F">
        <w:rPr>
          <w:sz w:val="22"/>
          <w:szCs w:val="22"/>
          <w:lang w:val="en-GB" w:eastAsia="ja-JP"/>
        </w:rPr>
        <w:t>dBW</w:t>
      </w:r>
      <w:proofErr w:type="spellEnd"/>
      <w:r w:rsidRPr="00C8255F">
        <w:rPr>
          <w:sz w:val="22"/>
          <w:szCs w:val="22"/>
          <w:lang w:val="en-GB" w:eastAsia="ja-JP"/>
        </w:rPr>
        <w:t xml:space="preserve">/290 MHz for </w:t>
      </w:r>
      <w:r w:rsidR="00687667">
        <w:rPr>
          <w:sz w:val="22"/>
          <w:szCs w:val="22"/>
        </w:rPr>
        <w:t>continuum ob</w:t>
      </w:r>
      <w:r w:rsidRPr="00C8255F">
        <w:rPr>
          <w:sz w:val="22"/>
          <w:szCs w:val="22"/>
        </w:rPr>
        <w:t xml:space="preserve">servations and in </w:t>
      </w:r>
      <w:proofErr w:type="spellStart"/>
      <w:r w:rsidRPr="00C8255F">
        <w:rPr>
          <w:sz w:val="22"/>
          <w:szCs w:val="22"/>
        </w:rPr>
        <w:t>dBW</w:t>
      </w:r>
      <w:proofErr w:type="spellEnd"/>
      <w:r w:rsidRPr="00C8255F">
        <w:rPr>
          <w:sz w:val="22"/>
          <w:szCs w:val="22"/>
        </w:rPr>
        <w:t>/250 kHz for spectral line observations in the band 23.6-24 GHz;</w:t>
      </w:r>
    </w:p>
    <w:p w14:paraId="0C31B398"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Az</w:t>
      </w:r>
      <w:proofErr w:type="spellEnd"/>
      <w:r w:rsidR="00687667">
        <w:rPr>
          <w:sz w:val="22"/>
          <w:szCs w:val="22"/>
          <w:lang w:val="en-GB"/>
        </w:rPr>
        <w:t xml:space="preserve"> </w:t>
      </w:r>
      <w:r w:rsidRPr="00C8255F">
        <w:rPr>
          <w:sz w:val="22"/>
          <w:szCs w:val="22"/>
          <w:lang w:val="en-GB"/>
        </w:rPr>
        <w:t>is the azimuth in degrees from the HAPS platform toward the RAS station;</w:t>
      </w:r>
    </w:p>
    <w:p w14:paraId="69C375C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El</w:t>
      </w:r>
      <w:r w:rsidRPr="00C8255F">
        <w:rPr>
          <w:sz w:val="22"/>
          <w:szCs w:val="22"/>
          <w:lang w:val="en-GB"/>
        </w:rPr>
        <w:t xml:space="preserve"> </w:t>
      </w:r>
      <w:r w:rsidRPr="00C8255F">
        <w:rPr>
          <w:sz w:val="22"/>
          <w:szCs w:val="22"/>
          <w:lang w:val="en-GB"/>
        </w:rPr>
        <w:tab/>
        <w:t>is the elevation angle in degrees at the HAPS platform towards the RAS station;</w:t>
      </w:r>
    </w:p>
    <w:p w14:paraId="0A8A4FE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Att</w:t>
      </w:r>
      <w:r w:rsidRPr="00C8255F">
        <w:rPr>
          <w:i/>
          <w:sz w:val="22"/>
          <w:szCs w:val="22"/>
          <w:vertAlign w:val="subscript"/>
          <w:lang w:val="en-GB"/>
        </w:rPr>
        <w:t>618p=2%</w:t>
      </w:r>
      <w:r w:rsidRPr="00C8255F">
        <w:rPr>
          <w:sz w:val="22"/>
          <w:szCs w:val="22"/>
          <w:lang w:val="en-GB"/>
        </w:rPr>
        <w:t xml:space="preserve"> </w:t>
      </w:r>
      <w:r w:rsidRPr="00C8255F">
        <w:rPr>
          <w:sz w:val="22"/>
          <w:szCs w:val="22"/>
          <w:lang w:val="en-GB"/>
        </w:rPr>
        <w:tab/>
        <w:t>is the attenuation in dB from recommendation 618 corresponding to p=2% of the time at the radio astronomy location;</w:t>
      </w:r>
    </w:p>
    <w:p w14:paraId="7728070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d</w:t>
      </w:r>
      <w:r w:rsidRPr="00C8255F">
        <w:rPr>
          <w:sz w:val="22"/>
          <w:szCs w:val="22"/>
          <w:lang w:val="en-GB"/>
        </w:rPr>
        <w:t xml:space="preserve"> </w:t>
      </w:r>
      <w:r w:rsidRPr="00C8255F">
        <w:rPr>
          <w:sz w:val="22"/>
          <w:szCs w:val="22"/>
          <w:lang w:val="en-GB"/>
        </w:rPr>
        <w:tab/>
        <w:t>is the separation distance in meters between the HAPS platform;</w:t>
      </w:r>
    </w:p>
    <w:p w14:paraId="55A203D6"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proofErr w:type="spellStart"/>
      <w:r w:rsidRPr="00C8255F">
        <w:rPr>
          <w:i/>
          <w:sz w:val="22"/>
          <w:szCs w:val="22"/>
          <w:lang w:val="en-GB"/>
        </w:rPr>
        <w:t>pfd</w:t>
      </w:r>
      <w:proofErr w:type="spellEnd"/>
      <w:r w:rsidRPr="00C8255F">
        <w:rPr>
          <w:i/>
          <w:sz w:val="22"/>
          <w:szCs w:val="22"/>
          <w:lang w:val="en-GB"/>
        </w:rPr>
        <w:tab/>
      </w:r>
      <w:r w:rsidR="00CC0B95" w:rsidRPr="00687667">
        <w:rPr>
          <w:sz w:val="22"/>
          <w:szCs w:val="22"/>
          <w:lang w:val="en-GB"/>
        </w:rPr>
        <w:t>is the</w:t>
      </w:r>
      <w:r w:rsidR="00CC0B95">
        <w:rPr>
          <w:i/>
          <w:sz w:val="22"/>
          <w:szCs w:val="22"/>
          <w:lang w:val="en-GB"/>
        </w:rPr>
        <w:t xml:space="preserve"> </w:t>
      </w:r>
      <w:r w:rsidRPr="00C8255F">
        <w:rPr>
          <w:sz w:val="22"/>
          <w:szCs w:val="22"/>
          <w:lang w:val="en-GB"/>
        </w:rPr>
        <w:t xml:space="preserve">power flux density at the Earth surface per HAPS platform station in </w:t>
      </w:r>
      <w:proofErr w:type="spellStart"/>
      <w:r w:rsidRPr="00C8255F">
        <w:rPr>
          <w:sz w:val="22"/>
          <w:szCs w:val="22"/>
          <w:lang w:val="en-GB"/>
        </w:rPr>
        <w:t>dBW</w:t>
      </w:r>
      <w:proofErr w:type="spellEnd"/>
      <w:r w:rsidRPr="00C8255F">
        <w:rPr>
          <w:sz w:val="22"/>
          <w:szCs w:val="22"/>
          <w:lang w:val="en-GB"/>
        </w:rPr>
        <w:t xml:space="preserve">/m²/290 MHz for continuum observations and in </w:t>
      </w:r>
      <w:proofErr w:type="spellStart"/>
      <w:r w:rsidRPr="00C8255F">
        <w:rPr>
          <w:sz w:val="22"/>
          <w:szCs w:val="22"/>
          <w:lang w:val="en-GB"/>
        </w:rPr>
        <w:t>dBW</w:t>
      </w:r>
      <w:proofErr w:type="spellEnd"/>
      <w:r w:rsidRPr="00C8255F">
        <w:rPr>
          <w:sz w:val="22"/>
          <w:szCs w:val="22"/>
          <w:lang w:val="en-GB"/>
        </w:rPr>
        <w:t>/m²/250 kHz for spectral line observations in the band 23.6-24 GHz;</w:t>
      </w:r>
    </w:p>
    <w:p w14:paraId="437A0B6C" w14:textId="2EB6CEDA" w:rsidR="00CA554F" w:rsidRPr="00C8255F" w:rsidRDefault="00CA554F" w:rsidP="00687667">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2"/>
          <w:szCs w:val="22"/>
          <w:lang w:val="en-GB"/>
        </w:rPr>
      </w:pPr>
      <w:r w:rsidRPr="00C8255F">
        <w:rPr>
          <w:sz w:val="22"/>
          <w:szCs w:val="22"/>
          <w:lang w:val="en-GB"/>
        </w:rPr>
        <w:t>13</w:t>
      </w:r>
      <w:r w:rsidRPr="00C8255F">
        <w:rPr>
          <w:sz w:val="22"/>
          <w:szCs w:val="22"/>
          <w:lang w:val="en-GB"/>
        </w:rPr>
        <w:tab/>
        <w:t xml:space="preserve">that </w:t>
      </w:r>
      <w:r w:rsidRPr="0002281C">
        <w:rPr>
          <w:i/>
          <w:iCs/>
          <w:sz w:val="22"/>
          <w:szCs w:val="22"/>
          <w:lang w:val="en-GB"/>
        </w:rPr>
        <w:t>resolves</w:t>
      </w:r>
      <w:r w:rsidRPr="00675D6C">
        <w:rPr>
          <w:i/>
          <w:sz w:val="22"/>
          <w:szCs w:val="22"/>
          <w:lang w:val="en-GB"/>
        </w:rPr>
        <w:t xml:space="preserve"> </w:t>
      </w:r>
      <w:r w:rsidR="00F77513" w:rsidRPr="00675D6C">
        <w:rPr>
          <w:i/>
          <w:sz w:val="22"/>
          <w:szCs w:val="22"/>
          <w:lang w:val="en-GB"/>
        </w:rPr>
        <w:t>11</w:t>
      </w:r>
      <w:r w:rsidRPr="00C8255F">
        <w:rPr>
          <w:sz w:val="22"/>
          <w:szCs w:val="22"/>
          <w:lang w:val="en-GB"/>
        </w:rPr>
        <w:t xml:space="preserve"> and </w:t>
      </w:r>
      <w:r w:rsidR="00F77513" w:rsidRPr="00675D6C">
        <w:rPr>
          <w:i/>
          <w:sz w:val="22"/>
          <w:szCs w:val="22"/>
          <w:lang w:val="en-GB"/>
        </w:rPr>
        <w:t>12</w:t>
      </w:r>
      <w:r w:rsidR="00F77513">
        <w:rPr>
          <w:sz w:val="22"/>
          <w:szCs w:val="22"/>
          <w:lang w:val="en-GB"/>
        </w:rPr>
        <w:t xml:space="preserve"> </w:t>
      </w:r>
      <w:r w:rsidRPr="00C8255F">
        <w:rPr>
          <w:sz w:val="22"/>
          <w:szCs w:val="22"/>
          <w:lang w:val="en-GB"/>
        </w:rPr>
        <w:t>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14:paraId="3C15108A" w14:textId="362A5D5C" w:rsidR="00F77513" w:rsidRDefault="00CE7125"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Pr>
          <w:i/>
          <w:sz w:val="22"/>
          <w:szCs w:val="22"/>
        </w:rPr>
        <w:t>i</w:t>
      </w:r>
      <w:r w:rsidR="00F77513">
        <w:rPr>
          <w:i/>
          <w:sz w:val="22"/>
          <w:szCs w:val="22"/>
        </w:rPr>
        <w:t>nvites ITU-R</w:t>
      </w:r>
    </w:p>
    <w:p w14:paraId="0F2863F7" w14:textId="63BB5F4A" w:rsidR="00F77513" w:rsidRPr="00675D6C" w:rsidRDefault="00A2394E" w:rsidP="00675D6C">
      <w:pPr>
        <w:keepNext/>
        <w:keepLines/>
        <w:tabs>
          <w:tab w:val="left" w:pos="1134"/>
          <w:tab w:val="left" w:pos="1871"/>
          <w:tab w:val="left" w:pos="2268"/>
        </w:tabs>
        <w:overflowPunct w:val="0"/>
        <w:autoSpaceDE w:val="0"/>
        <w:autoSpaceDN w:val="0"/>
        <w:adjustRightInd w:val="0"/>
        <w:spacing w:before="160"/>
        <w:textAlignment w:val="baseline"/>
        <w:rPr>
          <w:sz w:val="22"/>
          <w:szCs w:val="22"/>
        </w:rPr>
      </w:pPr>
      <w:r>
        <w:rPr>
          <w:sz w:val="22"/>
          <w:szCs w:val="22"/>
        </w:rPr>
        <w:t xml:space="preserve">             </w:t>
      </w:r>
      <w:r w:rsidR="00F77513">
        <w:rPr>
          <w:sz w:val="22"/>
          <w:szCs w:val="22"/>
        </w:rPr>
        <w:t>to develop ITU-R Reports that will assist administrations in facilitatin</w:t>
      </w:r>
      <w:r w:rsidR="008D7F40">
        <w:rPr>
          <w:sz w:val="22"/>
          <w:szCs w:val="22"/>
        </w:rPr>
        <w:t>g</w:t>
      </w:r>
      <w:r w:rsidR="00F77513">
        <w:rPr>
          <w:sz w:val="22"/>
          <w:szCs w:val="22"/>
        </w:rPr>
        <w:t xml:space="preserve"> coexistence with other services</w:t>
      </w:r>
    </w:p>
    <w:p w14:paraId="1B8FA870"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 xml:space="preserve">instructs the Director of the </w:t>
      </w:r>
      <w:proofErr w:type="spellStart"/>
      <w:r w:rsidRPr="00C8255F">
        <w:rPr>
          <w:i/>
          <w:sz w:val="22"/>
          <w:szCs w:val="22"/>
        </w:rPr>
        <w:t>Radiocommunication</w:t>
      </w:r>
      <w:proofErr w:type="spellEnd"/>
      <w:r w:rsidRPr="00C8255F">
        <w:rPr>
          <w:i/>
          <w:sz w:val="22"/>
          <w:szCs w:val="22"/>
        </w:rPr>
        <w:t xml:space="preserve"> Bureau</w:t>
      </w:r>
    </w:p>
    <w:p w14:paraId="713DA2E2" w14:textId="61064B1F"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14:paraId="649E9BE7" w14:textId="77777777" w:rsidR="00CA554F" w:rsidRPr="00C8255F" w:rsidRDefault="00CA554F" w:rsidP="00CA554F">
      <w:pPr>
        <w:rPr>
          <w:b/>
          <w:sz w:val="22"/>
          <w:szCs w:val="22"/>
        </w:rPr>
      </w:pPr>
    </w:p>
    <w:p w14:paraId="33CFEB06" w14:textId="4073AD7E" w:rsidR="003D5453" w:rsidRPr="00675D6C" w:rsidRDefault="00CA554F" w:rsidP="003D5453">
      <w:pPr>
        <w:jc w:val="both"/>
        <w:rPr>
          <w:sz w:val="22"/>
          <w:szCs w:val="22"/>
        </w:rPr>
      </w:pPr>
      <w:r w:rsidRPr="00675D6C">
        <w:rPr>
          <w:b/>
          <w:sz w:val="22"/>
          <w:szCs w:val="22"/>
        </w:rPr>
        <w:t>Reasons:</w:t>
      </w:r>
      <w:r w:rsidRPr="00675D6C">
        <w:rPr>
          <w:sz w:val="22"/>
          <w:szCs w:val="22"/>
        </w:rPr>
        <w:t xml:space="preserve"> </w:t>
      </w:r>
      <w:r w:rsidR="003D5453" w:rsidRPr="00675D6C">
        <w:rPr>
          <w:sz w:val="22"/>
          <w:szCs w:val="22"/>
        </w:rPr>
        <w:t xml:space="preserve"> To add the text of a resolution specifying the operating requirements for HAPS to protect other services</w:t>
      </w:r>
      <w:r w:rsidR="00A2394E">
        <w:rPr>
          <w:sz w:val="22"/>
          <w:szCs w:val="22"/>
        </w:rPr>
        <w:t xml:space="preserve"> to protect other services for the directions indicated in the Article 5 footnotes</w:t>
      </w:r>
      <w:r w:rsidR="003D5453" w:rsidRPr="00675D6C">
        <w:rPr>
          <w:sz w:val="22"/>
          <w:szCs w:val="22"/>
        </w:rPr>
        <w:t>.</w:t>
      </w:r>
    </w:p>
    <w:p w14:paraId="4A78138E" w14:textId="77777777" w:rsidR="00CA554F" w:rsidRPr="00C8255F" w:rsidRDefault="00CA554F" w:rsidP="00CA554F">
      <w:pPr>
        <w:rPr>
          <w:b/>
          <w:sz w:val="22"/>
          <w:szCs w:val="22"/>
        </w:rPr>
      </w:pPr>
    </w:p>
    <w:p w14:paraId="7B930846" w14:textId="441C724E" w:rsidR="0002281C" w:rsidRDefault="0002281C">
      <w:pPr>
        <w:rPr>
          <w:sz w:val="22"/>
          <w:szCs w:val="22"/>
          <w:lang w:val="en-GB"/>
        </w:rPr>
      </w:pPr>
      <w:ins w:id="28" w:author="Rev. 2 Author" w:date="2018-09-14T13:46:00Z">
        <w:r>
          <w:rPr>
            <w:sz w:val="22"/>
            <w:szCs w:val="22"/>
          </w:rPr>
          <w:br w:type="page"/>
        </w:r>
      </w:ins>
    </w:p>
    <w:p w14:paraId="1259E5F1" w14:textId="77777777" w:rsidR="00CA554F" w:rsidRDefault="00CA554F" w:rsidP="00CC78CD">
      <w:pPr>
        <w:pStyle w:val="Reasons"/>
        <w:spacing w:before="0"/>
        <w:rPr>
          <w:sz w:val="22"/>
          <w:szCs w:val="22"/>
        </w:rPr>
      </w:pPr>
    </w:p>
    <w:p w14:paraId="03C86AFC" w14:textId="082CA353" w:rsidR="0002281C" w:rsidRPr="003E00C9" w:rsidRDefault="0002281C" w:rsidP="0002281C">
      <w:pPr>
        <w:jc w:val="both"/>
        <w:rPr>
          <w:b/>
          <w:sz w:val="22"/>
          <w:szCs w:val="22"/>
        </w:rPr>
      </w:pPr>
      <w:r>
        <w:rPr>
          <w:b/>
          <w:sz w:val="22"/>
          <w:szCs w:val="22"/>
        </w:rPr>
        <w:t>4</w:t>
      </w:r>
      <w:r w:rsidRPr="003E00C9">
        <w:rPr>
          <w:b/>
          <w:sz w:val="22"/>
          <w:szCs w:val="22"/>
        </w:rPr>
        <w:t>.</w:t>
      </w:r>
      <w:r w:rsidRPr="003E00C9">
        <w:rPr>
          <w:b/>
          <w:sz w:val="22"/>
          <w:szCs w:val="22"/>
        </w:rPr>
        <w:tab/>
        <w:t xml:space="preserve">PROPOSALS FOR THE </w:t>
      </w:r>
      <w:r>
        <w:rPr>
          <w:b/>
          <w:sz w:val="22"/>
          <w:szCs w:val="22"/>
        </w:rPr>
        <w:t>28 / 31</w:t>
      </w:r>
      <w:r w:rsidRPr="003E00C9">
        <w:rPr>
          <w:b/>
          <w:sz w:val="22"/>
          <w:szCs w:val="22"/>
        </w:rPr>
        <w:t xml:space="preserve"> GHZ BAND</w:t>
      </w:r>
      <w:r>
        <w:rPr>
          <w:b/>
          <w:sz w:val="22"/>
          <w:szCs w:val="22"/>
        </w:rPr>
        <w:t>S</w:t>
      </w:r>
    </w:p>
    <w:p w14:paraId="7744CFAC" w14:textId="77777777" w:rsidR="00C419FA" w:rsidRPr="00CA554F" w:rsidRDefault="00C419FA" w:rsidP="00CC78CD">
      <w:pPr>
        <w:pStyle w:val="Reasons"/>
        <w:spacing w:before="0"/>
        <w:rPr>
          <w:sz w:val="22"/>
          <w:szCs w:val="22"/>
        </w:rPr>
      </w:pPr>
    </w:p>
    <w:p w14:paraId="1819DB62" w14:textId="12862B46" w:rsidR="0002281C" w:rsidRPr="003E00C9" w:rsidRDefault="0002281C" w:rsidP="0002281C">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 xml:space="preserve">27.9-28.32 </w:t>
      </w:r>
      <w:r w:rsidRPr="003E00C9">
        <w:rPr>
          <w:rFonts w:ascii="Times New Roman" w:hAnsi="Times New Roman"/>
          <w:b w:val="0"/>
          <w:i/>
          <w:sz w:val="22"/>
          <w:szCs w:val="22"/>
        </w:rPr>
        <w:t>GHz Band</w:t>
      </w:r>
    </w:p>
    <w:p w14:paraId="60C8F2DC" w14:textId="77777777" w:rsidR="0002281C" w:rsidRDefault="0002281C" w:rsidP="003F34AE">
      <w:pPr>
        <w:pStyle w:val="Methodheading3"/>
        <w:rPr>
          <w:sz w:val="22"/>
          <w:szCs w:val="22"/>
        </w:rPr>
      </w:pPr>
    </w:p>
    <w:p w14:paraId="25DFED53" w14:textId="0AECF271" w:rsidR="003F34AE" w:rsidRPr="005F11DC" w:rsidRDefault="005F11DC" w:rsidP="003F34AE">
      <w:pPr>
        <w:pStyle w:val="Methodheading3"/>
        <w:rPr>
          <w:sz w:val="22"/>
          <w:szCs w:val="22"/>
        </w:rPr>
      </w:pPr>
      <w:r w:rsidRPr="005F11DC">
        <w:rPr>
          <w:sz w:val="22"/>
          <w:szCs w:val="22"/>
        </w:rPr>
        <w:t>MOD</w:t>
      </w:r>
      <w:r w:rsidRPr="005F11DC">
        <w:rPr>
          <w:sz w:val="22"/>
          <w:szCs w:val="22"/>
        </w:rPr>
        <w:tab/>
      </w:r>
      <w:r w:rsidRPr="005F11DC">
        <w:rPr>
          <w:sz w:val="22"/>
          <w:szCs w:val="22"/>
        </w:rPr>
        <w:tab/>
        <w:t>USA/1.14/</w:t>
      </w:r>
      <w:r w:rsidR="006D6280">
        <w:rPr>
          <w:sz w:val="22"/>
          <w:szCs w:val="22"/>
        </w:rPr>
        <w:t>14</w:t>
      </w:r>
    </w:p>
    <w:p w14:paraId="1AA05C1A" w14:textId="77777777" w:rsidR="003F34AE" w:rsidRDefault="003F34AE" w:rsidP="003F34AE">
      <w:pPr>
        <w:pStyle w:val="ArtNo"/>
        <w:rPr>
          <w:lang w:val="en-AU"/>
        </w:rPr>
      </w:pPr>
      <w:r w:rsidRPr="006261EA">
        <w:t>ARTICLE</w:t>
      </w:r>
      <w:r>
        <w:rPr>
          <w:lang w:val="en-AU"/>
        </w:rPr>
        <w:t xml:space="preserve"> </w:t>
      </w:r>
      <w:r>
        <w:rPr>
          <w:rStyle w:val="href"/>
          <w:rFonts w:eastAsiaTheme="majorEastAsia"/>
          <w:color w:val="000000"/>
          <w:lang w:val="en-AU"/>
        </w:rPr>
        <w:t>5</w:t>
      </w:r>
    </w:p>
    <w:p w14:paraId="14FA07D9" w14:textId="77777777" w:rsidR="003F34AE" w:rsidRDefault="003F34AE" w:rsidP="003F34AE">
      <w:pPr>
        <w:pStyle w:val="Arttitle"/>
        <w:rPr>
          <w:lang w:val="en-US"/>
        </w:rPr>
      </w:pPr>
      <w:r w:rsidRPr="006D07BF">
        <w:t>Frequency</w:t>
      </w:r>
      <w:r>
        <w:t xml:space="preserve"> allocations</w:t>
      </w:r>
    </w:p>
    <w:p w14:paraId="570BBE5D" w14:textId="77777777" w:rsidR="003F34AE" w:rsidRPr="00B25B23" w:rsidRDefault="003F34AE" w:rsidP="003F34AE">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7892C7E7" w14:textId="77777777" w:rsidR="003F34AE" w:rsidRDefault="003F34AE" w:rsidP="003F34AE">
      <w:pPr>
        <w:pStyle w:val="Tabletitle"/>
      </w:pPr>
      <w:r w:rsidRPr="00A45B2F">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3F34AE" w:rsidRPr="00D328E5" w14:paraId="0E6E16D7" w14:textId="77777777" w:rsidTr="00384C1B">
        <w:trPr>
          <w:cantSplit/>
        </w:trPr>
        <w:tc>
          <w:tcPr>
            <w:tcW w:w="9300" w:type="dxa"/>
            <w:gridSpan w:val="3"/>
            <w:tcBorders>
              <w:top w:val="single" w:sz="4" w:space="0" w:color="auto"/>
              <w:left w:val="single" w:sz="4" w:space="0" w:color="auto"/>
              <w:bottom w:val="single" w:sz="4" w:space="0" w:color="auto"/>
              <w:right w:val="single" w:sz="4" w:space="0" w:color="auto"/>
            </w:tcBorders>
          </w:tcPr>
          <w:p w14:paraId="320BEC1E" w14:textId="77777777" w:rsidR="003F34AE" w:rsidRPr="00D328E5" w:rsidRDefault="003F34AE" w:rsidP="00384C1B">
            <w:pPr>
              <w:pStyle w:val="Tablehead"/>
            </w:pPr>
            <w:r w:rsidRPr="00D328E5">
              <w:t>Allocation to services</w:t>
            </w:r>
          </w:p>
        </w:tc>
      </w:tr>
      <w:tr w:rsidR="003F34AE" w:rsidRPr="00D328E5" w14:paraId="1A42D655"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306EE4B6" w14:textId="77777777" w:rsidR="003F34AE" w:rsidRPr="00D328E5" w:rsidRDefault="003F34AE" w:rsidP="00384C1B">
            <w:pPr>
              <w:pStyle w:val="Tablehead"/>
            </w:pPr>
            <w:r w:rsidRPr="00D328E5">
              <w:t>Region 1</w:t>
            </w:r>
          </w:p>
        </w:tc>
        <w:tc>
          <w:tcPr>
            <w:tcW w:w="3143" w:type="dxa"/>
            <w:tcBorders>
              <w:top w:val="single" w:sz="4" w:space="0" w:color="auto"/>
              <w:left w:val="single" w:sz="4" w:space="0" w:color="auto"/>
              <w:bottom w:val="single" w:sz="4" w:space="0" w:color="auto"/>
              <w:right w:val="single" w:sz="4" w:space="0" w:color="auto"/>
            </w:tcBorders>
          </w:tcPr>
          <w:p w14:paraId="2948F335" w14:textId="77777777" w:rsidR="003F34AE" w:rsidRPr="00D328E5" w:rsidRDefault="003F34AE" w:rsidP="00384C1B">
            <w:pPr>
              <w:pStyle w:val="Tablehead"/>
            </w:pPr>
            <w:r w:rsidRPr="00D328E5">
              <w:t>Region 2</w:t>
            </w:r>
          </w:p>
        </w:tc>
        <w:tc>
          <w:tcPr>
            <w:tcW w:w="3102" w:type="dxa"/>
            <w:tcBorders>
              <w:top w:val="single" w:sz="4" w:space="0" w:color="auto"/>
              <w:left w:val="single" w:sz="4" w:space="0" w:color="auto"/>
              <w:bottom w:val="single" w:sz="4" w:space="0" w:color="auto"/>
              <w:right w:val="single" w:sz="4" w:space="0" w:color="auto"/>
            </w:tcBorders>
          </w:tcPr>
          <w:p w14:paraId="6EA710F7" w14:textId="77777777" w:rsidR="003F34AE" w:rsidRPr="00D328E5" w:rsidRDefault="003F34AE" w:rsidP="00384C1B">
            <w:pPr>
              <w:pStyle w:val="Tablehead"/>
            </w:pPr>
            <w:r w:rsidRPr="00D328E5">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3F34AE" w14:paraId="0FB8E1A5" w14:textId="77777777" w:rsidTr="00384C1B">
        <w:trPr>
          <w:cantSplit/>
          <w:jc w:val="center"/>
        </w:trPr>
        <w:tc>
          <w:tcPr>
            <w:tcW w:w="9304" w:type="dxa"/>
            <w:tcBorders>
              <w:top w:val="nil"/>
              <w:left w:val="single" w:sz="4" w:space="0" w:color="auto"/>
              <w:bottom w:val="single" w:sz="4" w:space="0" w:color="auto"/>
              <w:right w:val="single" w:sz="4" w:space="0" w:color="auto"/>
            </w:tcBorders>
            <w:hideMark/>
          </w:tcPr>
          <w:p w14:paraId="11254570" w14:textId="77777777" w:rsidR="003F34AE" w:rsidRDefault="003F34AE" w:rsidP="00384C1B">
            <w:pPr>
              <w:pStyle w:val="TableTextS5"/>
              <w:rPr>
                <w:color w:val="000000"/>
                <w:lang w:val="en-AU"/>
              </w:rPr>
            </w:pPr>
            <w:r w:rsidRPr="00D518E2">
              <w:rPr>
                <w:rStyle w:val="Tablefreq"/>
              </w:rPr>
              <w:t>27.5-28.5</w:t>
            </w:r>
            <w:r>
              <w:rPr>
                <w:color w:val="000000"/>
                <w:lang w:val="en-AU"/>
              </w:rPr>
              <w:tab/>
              <w:t>FIXED</w:t>
            </w:r>
            <w:del w:id="29" w:author="Fernandez Jimenez, Virginia" w:date="2018-06-06T14:41:00Z">
              <w:r w:rsidRPr="008A2589" w:rsidDel="00F41E90">
                <w:rPr>
                  <w:color w:val="000000"/>
                  <w:lang w:val="en-US"/>
                </w:rPr>
                <w:delText xml:space="preserve">  </w:delText>
              </w:r>
              <w:r w:rsidDel="00F41E90">
                <w:rPr>
                  <w:rStyle w:val="Artref"/>
                  <w:color w:val="000000"/>
                </w:rPr>
                <w:delText>5.537A</w:delText>
              </w:r>
            </w:del>
            <w:ins w:id="30" w:author="Fernandez Jimenez, Virginia" w:date="2018-06-06T14:41:00Z">
              <w:r>
                <w:rPr>
                  <w:rStyle w:val="Artref"/>
                  <w:color w:val="000000"/>
                </w:rPr>
                <w:t xml:space="preserve">  </w:t>
              </w:r>
              <w:r>
                <w:t xml:space="preserve">ADD </w:t>
              </w:r>
              <w:proofErr w:type="gramStart"/>
              <w:r w:rsidRPr="00F41E90">
                <w:rPr>
                  <w:rStyle w:val="Artref"/>
                </w:rPr>
                <w:t>5.E</w:t>
              </w:r>
              <w:proofErr w:type="gramEnd"/>
              <w:r w:rsidRPr="00F41E90">
                <w:rPr>
                  <w:rStyle w:val="Artref"/>
                </w:rPr>
                <w:t>114</w:t>
              </w:r>
            </w:ins>
          </w:p>
          <w:p w14:paraId="5DE582E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w:t>
            </w:r>
            <w:proofErr w:type="gramStart"/>
            <w:r>
              <w:rPr>
                <w:color w:val="000000"/>
                <w:lang w:val="en-AU"/>
              </w:rPr>
              <w:t xml:space="preserve">space)  </w:t>
            </w:r>
            <w:r>
              <w:rPr>
                <w:rStyle w:val="Artref"/>
                <w:color w:val="000000"/>
                <w:lang w:val="en-AU"/>
              </w:rPr>
              <w:t>5</w:t>
            </w:r>
            <w:proofErr w:type="gramEnd"/>
            <w:r>
              <w:rPr>
                <w:rStyle w:val="Artref"/>
                <w:color w:val="000000"/>
                <w:lang w:val="en-AU"/>
              </w:rPr>
              <w:t>.484A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14:paraId="48DB87A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8EFB9D5" w14:textId="77777777" w:rsidR="003F34AE" w:rsidRDefault="003F34AE"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proofErr w:type="gramStart"/>
            <w:r>
              <w:rPr>
                <w:rStyle w:val="Artref"/>
                <w:color w:val="000000"/>
                <w:lang w:val="en-AU"/>
              </w:rPr>
              <w:t>5.538</w:t>
            </w:r>
            <w:r>
              <w:rPr>
                <w:color w:val="000000"/>
                <w:lang w:val="en-AU"/>
              </w:rPr>
              <w:t xml:space="preserve">  </w:t>
            </w:r>
            <w:r>
              <w:rPr>
                <w:rStyle w:val="Artref"/>
                <w:color w:val="000000"/>
                <w:lang w:val="en-AU"/>
              </w:rPr>
              <w:t>5</w:t>
            </w:r>
            <w:proofErr w:type="gramEnd"/>
            <w:r>
              <w:rPr>
                <w:rStyle w:val="Artref"/>
                <w:color w:val="000000"/>
                <w:lang w:val="en-AU"/>
              </w:rPr>
              <w:t>.540</w:t>
            </w:r>
          </w:p>
        </w:tc>
      </w:tr>
    </w:tbl>
    <w:p w14:paraId="42B5326F" w14:textId="77777777" w:rsidR="003F34AE" w:rsidRDefault="003F34AE" w:rsidP="003F34AE">
      <w:pPr>
        <w:pStyle w:val="Reasons"/>
      </w:pPr>
    </w:p>
    <w:p w14:paraId="3C5CAEB5" w14:textId="3F1D80FD" w:rsidR="00156012" w:rsidRPr="00675D6C" w:rsidRDefault="00156012" w:rsidP="00156012">
      <w:pPr>
        <w:jc w:val="both"/>
        <w:rPr>
          <w:sz w:val="22"/>
          <w:szCs w:val="22"/>
        </w:rPr>
      </w:pPr>
      <w:r w:rsidRPr="00675D6C">
        <w:rPr>
          <w:b/>
          <w:sz w:val="22"/>
          <w:szCs w:val="22"/>
        </w:rPr>
        <w:t>Reasons</w:t>
      </w:r>
      <w:r w:rsidRPr="00675D6C">
        <w:rPr>
          <w:sz w:val="22"/>
          <w:szCs w:val="22"/>
        </w:rPr>
        <w:t xml:space="preserve">: To add a footnote to the fixed service allocation in support of a HAPS </w:t>
      </w:r>
      <w:r w:rsidR="00A75FBA" w:rsidRPr="00675D6C">
        <w:rPr>
          <w:sz w:val="22"/>
          <w:szCs w:val="22"/>
        </w:rPr>
        <w:t>designation</w:t>
      </w:r>
      <w:r w:rsidR="00E7327F">
        <w:rPr>
          <w:sz w:val="22"/>
          <w:szCs w:val="22"/>
        </w:rPr>
        <w:t xml:space="preserve"> </w:t>
      </w:r>
      <w:r w:rsidRPr="00675D6C">
        <w:rPr>
          <w:sz w:val="22"/>
          <w:szCs w:val="22"/>
        </w:rPr>
        <w:t>in the 27.9-28.2 GHz band and to suppress the existing HAPS related footnote.</w:t>
      </w:r>
    </w:p>
    <w:p w14:paraId="4AA71C30" w14:textId="77777777" w:rsidR="00156012" w:rsidRDefault="00156012" w:rsidP="003F34AE">
      <w:pPr>
        <w:pStyle w:val="Reasons"/>
      </w:pPr>
    </w:p>
    <w:p w14:paraId="07F12D64" w14:textId="77777777" w:rsidR="00F82BFA" w:rsidRDefault="00F82BFA" w:rsidP="003F34AE">
      <w:pPr>
        <w:pStyle w:val="Reasons"/>
      </w:pPr>
    </w:p>
    <w:p w14:paraId="4A670189" w14:textId="69EA3CA1" w:rsidR="003F34AE" w:rsidRPr="00E5162F" w:rsidRDefault="003F34AE" w:rsidP="00687667">
      <w:pPr>
        <w:pStyle w:val="Methodheading3"/>
        <w:rPr>
          <w:sz w:val="22"/>
          <w:szCs w:val="22"/>
        </w:rPr>
      </w:pPr>
      <w:r w:rsidRPr="00E5162F">
        <w:rPr>
          <w:sz w:val="22"/>
          <w:szCs w:val="22"/>
        </w:rPr>
        <w:t>ADD</w:t>
      </w:r>
      <w:r w:rsidR="005F11DC" w:rsidRPr="00E5162F">
        <w:rPr>
          <w:sz w:val="22"/>
          <w:szCs w:val="22"/>
        </w:rPr>
        <w:tab/>
      </w:r>
      <w:r w:rsidR="005F11DC" w:rsidRPr="00E5162F">
        <w:rPr>
          <w:sz w:val="22"/>
          <w:szCs w:val="22"/>
        </w:rPr>
        <w:tab/>
        <w:t>USA/1.14/1</w:t>
      </w:r>
      <w:r w:rsidR="006D6280">
        <w:rPr>
          <w:sz w:val="22"/>
          <w:szCs w:val="22"/>
        </w:rPr>
        <w:t>5</w:t>
      </w:r>
    </w:p>
    <w:p w14:paraId="6CB2C50D" w14:textId="77777777" w:rsidR="005F11DC" w:rsidRPr="00687667" w:rsidRDefault="005F11DC" w:rsidP="005F11DC">
      <w:pPr>
        <w:rPr>
          <w:sz w:val="22"/>
          <w:szCs w:val="22"/>
          <w:lang w:val="en-GB"/>
        </w:rPr>
      </w:pPr>
    </w:p>
    <w:p w14:paraId="213E6D39" w14:textId="5A24DAB5" w:rsidR="003F34AE" w:rsidRPr="00687667" w:rsidRDefault="003F34AE" w:rsidP="00675D6C">
      <w:pPr>
        <w:jc w:val="both"/>
        <w:rPr>
          <w:sz w:val="22"/>
          <w:szCs w:val="22"/>
        </w:rPr>
      </w:pPr>
      <w:r w:rsidRPr="00F82BFA">
        <w:rPr>
          <w:rStyle w:val="Artdef"/>
          <w:sz w:val="22"/>
          <w:szCs w:val="22"/>
        </w:rPr>
        <w:t>5.E114</w:t>
      </w:r>
      <w:r w:rsidRPr="00F82BFA">
        <w:rPr>
          <w:b/>
          <w:sz w:val="22"/>
          <w:szCs w:val="22"/>
        </w:rPr>
        <w:tab/>
      </w:r>
      <w:proofErr w:type="gramStart"/>
      <w:r w:rsidRPr="00F82BFA">
        <w:rPr>
          <w:sz w:val="22"/>
          <w:szCs w:val="22"/>
        </w:rPr>
        <w:t>The</w:t>
      </w:r>
      <w:proofErr w:type="gramEnd"/>
      <w:r w:rsidRPr="00F82BFA">
        <w:rPr>
          <w:sz w:val="22"/>
          <w:szCs w:val="22"/>
        </w:rPr>
        <w:t xml:space="preserve"> allocation to the fixed service in the band 27.9-28.2 GHz is designated for worldwide use by </w:t>
      </w:r>
      <w:r w:rsidRPr="00687667">
        <w:rPr>
          <w:sz w:val="22"/>
          <w:szCs w:val="22"/>
        </w:rPr>
        <w:t xml:space="preserve">high-altitude platform stations (HAPS). </w:t>
      </w:r>
      <w:r w:rsidR="00D30D4F">
        <w:rPr>
          <w:sz w:val="22"/>
          <w:szCs w:val="22"/>
        </w:rPr>
        <w:t xml:space="preserve">This designation does not preclude the use of this frequency band by any application of the services to which they are allocated and does not establish priority in the Radio Regulations.  </w:t>
      </w:r>
      <w:r w:rsidRPr="00687667">
        <w:rPr>
          <w:sz w:val="22"/>
          <w:szCs w:val="22"/>
        </w:rPr>
        <w:t>Such use of the fixed-service allocation by HAPS is limited to operation in the HAPS-to-ground direction and is subject to the provisions of Resolution </w:t>
      </w:r>
      <w:r w:rsidRPr="00687667">
        <w:rPr>
          <w:b/>
          <w:sz w:val="22"/>
          <w:szCs w:val="22"/>
        </w:rPr>
        <w:t>[E114] (WRC</w:t>
      </w:r>
      <w:r w:rsidRPr="00687667">
        <w:rPr>
          <w:b/>
          <w:sz w:val="22"/>
          <w:szCs w:val="22"/>
        </w:rPr>
        <w:noBreakHyphen/>
        <w:t>19)</w:t>
      </w:r>
      <w:r w:rsidRPr="00687667">
        <w:rPr>
          <w:sz w:val="22"/>
          <w:szCs w:val="22"/>
        </w:rPr>
        <w:t>.     (WRC</w:t>
      </w:r>
      <w:r w:rsidRPr="00687667">
        <w:rPr>
          <w:sz w:val="22"/>
          <w:szCs w:val="22"/>
        </w:rPr>
        <w:noBreakHyphen/>
        <w:t>19)</w:t>
      </w:r>
    </w:p>
    <w:p w14:paraId="72F0F3F4" w14:textId="77777777" w:rsidR="00AE6085" w:rsidRDefault="00AE6085" w:rsidP="00675D6C">
      <w:pPr>
        <w:jc w:val="both"/>
        <w:rPr>
          <w:sz w:val="16"/>
        </w:rPr>
      </w:pPr>
    </w:p>
    <w:p w14:paraId="20CBC616" w14:textId="77777777" w:rsidR="00AE6085" w:rsidRPr="00675D6C" w:rsidRDefault="00AE6085" w:rsidP="00675D6C">
      <w:pPr>
        <w:tabs>
          <w:tab w:val="left" w:pos="1352"/>
        </w:tabs>
        <w:jc w:val="both"/>
        <w:rPr>
          <w:b/>
          <w:sz w:val="22"/>
          <w:szCs w:val="22"/>
        </w:rPr>
      </w:pPr>
      <w:r w:rsidRPr="00675D6C">
        <w:rPr>
          <w:b/>
          <w:sz w:val="22"/>
          <w:szCs w:val="22"/>
        </w:rPr>
        <w:t>Reasons:</w:t>
      </w:r>
      <w:r w:rsidRPr="00675D6C">
        <w:rPr>
          <w:sz w:val="22"/>
          <w:szCs w:val="22"/>
        </w:rPr>
        <w:tab/>
        <w:t xml:space="preserve"> To add the text of the footnote allowing HAPS to operate in the fixed service allocation in the 27.9-28.2 GHz band</w:t>
      </w:r>
      <w:r w:rsidR="00CE1FAE" w:rsidRPr="00675D6C">
        <w:rPr>
          <w:sz w:val="22"/>
          <w:szCs w:val="22"/>
        </w:rPr>
        <w:t xml:space="preserve"> on a worldwide basis</w:t>
      </w:r>
      <w:r w:rsidRPr="00675D6C">
        <w:rPr>
          <w:sz w:val="22"/>
          <w:szCs w:val="22"/>
        </w:rPr>
        <w:t>.</w:t>
      </w:r>
    </w:p>
    <w:p w14:paraId="447B09F1" w14:textId="77777777" w:rsidR="003F34AE" w:rsidRPr="00DA2575" w:rsidRDefault="003F34AE" w:rsidP="003F34AE">
      <w:pPr>
        <w:pStyle w:val="Reasons"/>
      </w:pPr>
    </w:p>
    <w:p w14:paraId="3F39351F" w14:textId="52E73303" w:rsidR="003F34AE" w:rsidRPr="00675D6C" w:rsidRDefault="003F34AE" w:rsidP="00687667">
      <w:pPr>
        <w:pStyle w:val="Methodheading3"/>
        <w:rPr>
          <w:sz w:val="22"/>
          <w:szCs w:val="22"/>
          <w:lang w:val="fr-FR"/>
        </w:rPr>
      </w:pPr>
      <w:r w:rsidRPr="00675D6C">
        <w:rPr>
          <w:sz w:val="22"/>
          <w:szCs w:val="22"/>
          <w:lang w:val="fr-FR"/>
        </w:rPr>
        <w:lastRenderedPageBreak/>
        <w:t>SUP</w:t>
      </w:r>
      <w:r w:rsidR="00054B61" w:rsidRPr="00675D6C">
        <w:rPr>
          <w:sz w:val="22"/>
          <w:szCs w:val="22"/>
          <w:lang w:val="fr-FR"/>
        </w:rPr>
        <w:tab/>
      </w:r>
      <w:r w:rsidR="00054B61" w:rsidRPr="00675D6C">
        <w:rPr>
          <w:sz w:val="22"/>
          <w:szCs w:val="22"/>
          <w:lang w:val="fr-FR"/>
        </w:rPr>
        <w:tab/>
        <w:t>USA/1.14/1</w:t>
      </w:r>
      <w:r w:rsidR="006D6280" w:rsidRPr="00675D6C">
        <w:rPr>
          <w:sz w:val="22"/>
          <w:szCs w:val="22"/>
          <w:lang w:val="fr-FR"/>
        </w:rPr>
        <w:t>6</w:t>
      </w:r>
    </w:p>
    <w:p w14:paraId="10B7C68C" w14:textId="77777777" w:rsidR="003F34AE" w:rsidRPr="00675D6C" w:rsidRDefault="003F34AE" w:rsidP="00687667">
      <w:pPr>
        <w:rPr>
          <w:rStyle w:val="Artdef"/>
          <w:rFonts w:ascii="Times New Roman Bold" w:hAnsi="Times New Roman Bold" w:cs="Times New Roman Bold"/>
          <w:sz w:val="22"/>
          <w:szCs w:val="22"/>
          <w:lang w:val="fr-FR"/>
        </w:rPr>
      </w:pPr>
      <w:r w:rsidRPr="00675D6C">
        <w:rPr>
          <w:rStyle w:val="Artdef"/>
          <w:rFonts w:ascii="Times New Roman Bold" w:hAnsi="Times New Roman Bold" w:cs="Times New Roman Bold"/>
          <w:sz w:val="22"/>
          <w:szCs w:val="22"/>
          <w:lang w:val="fr-FR"/>
        </w:rPr>
        <w:t>5.</w:t>
      </w:r>
      <w:r w:rsidRPr="00675D6C">
        <w:rPr>
          <w:rStyle w:val="Artdef"/>
          <w:rFonts w:ascii="Times New Roman Bold" w:hAnsi="Times New Roman Bold" w:cs="Times New Roman Bold"/>
          <w:sz w:val="24"/>
          <w:lang w:val="fr-FR"/>
        </w:rPr>
        <w:t>537A</w:t>
      </w:r>
    </w:p>
    <w:p w14:paraId="7548ABFE" w14:textId="77777777" w:rsidR="003F34AE" w:rsidRPr="00675D6C" w:rsidRDefault="003F34AE" w:rsidP="003F34AE">
      <w:pPr>
        <w:pStyle w:val="Reasons"/>
        <w:rPr>
          <w:lang w:val="fr-FR"/>
        </w:rPr>
      </w:pPr>
    </w:p>
    <w:p w14:paraId="4AA0FC9B" w14:textId="6642320C" w:rsidR="0002281C" w:rsidRPr="003E00C9" w:rsidRDefault="0002281C" w:rsidP="0002281C">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 xml:space="preserve">31.0-31.3 </w:t>
      </w:r>
      <w:r w:rsidRPr="003E00C9">
        <w:rPr>
          <w:rFonts w:ascii="Times New Roman" w:hAnsi="Times New Roman"/>
          <w:b w:val="0"/>
          <w:i/>
          <w:sz w:val="22"/>
          <w:szCs w:val="22"/>
        </w:rPr>
        <w:t>GHz</w:t>
      </w:r>
      <w:r>
        <w:rPr>
          <w:rFonts w:ascii="Times New Roman" w:hAnsi="Times New Roman"/>
          <w:b w:val="0"/>
          <w:i/>
          <w:sz w:val="22"/>
          <w:szCs w:val="22"/>
        </w:rPr>
        <w:t xml:space="preserve"> B</w:t>
      </w:r>
      <w:r w:rsidRPr="003E00C9">
        <w:rPr>
          <w:rFonts w:ascii="Times New Roman" w:hAnsi="Times New Roman"/>
          <w:b w:val="0"/>
          <w:i/>
          <w:sz w:val="22"/>
          <w:szCs w:val="22"/>
        </w:rPr>
        <w:t>and</w:t>
      </w:r>
    </w:p>
    <w:p w14:paraId="7990FF59" w14:textId="77777777" w:rsidR="0002281C" w:rsidRDefault="0002281C" w:rsidP="00054B61">
      <w:pPr>
        <w:pStyle w:val="Methodheading3"/>
        <w:rPr>
          <w:sz w:val="22"/>
          <w:szCs w:val="22"/>
          <w:lang w:val="fr-FR"/>
        </w:rPr>
      </w:pPr>
    </w:p>
    <w:p w14:paraId="7FFB25E2" w14:textId="0A9CCB17" w:rsidR="00054B61" w:rsidRPr="00675D6C" w:rsidRDefault="00054B61" w:rsidP="00054B61">
      <w:pPr>
        <w:pStyle w:val="Methodheading3"/>
        <w:rPr>
          <w:sz w:val="22"/>
          <w:szCs w:val="22"/>
          <w:lang w:val="fr-FR"/>
        </w:rPr>
      </w:pPr>
      <w:r w:rsidRPr="00675D6C">
        <w:rPr>
          <w:sz w:val="22"/>
          <w:szCs w:val="22"/>
          <w:lang w:val="fr-FR"/>
        </w:rPr>
        <w:t>MOD</w:t>
      </w:r>
      <w:r w:rsidRPr="00675D6C">
        <w:rPr>
          <w:sz w:val="22"/>
          <w:szCs w:val="22"/>
          <w:lang w:val="fr-FR"/>
        </w:rPr>
        <w:tab/>
      </w:r>
      <w:r w:rsidRPr="00675D6C">
        <w:rPr>
          <w:sz w:val="22"/>
          <w:szCs w:val="22"/>
          <w:lang w:val="fr-FR"/>
        </w:rPr>
        <w:tab/>
        <w:t>USA/1.14/1</w:t>
      </w:r>
      <w:r w:rsidR="006D6280" w:rsidRPr="00675D6C">
        <w:rPr>
          <w:sz w:val="22"/>
          <w:szCs w:val="22"/>
          <w:lang w:val="fr-FR"/>
        </w:rPr>
        <w:t>7</w:t>
      </w:r>
      <w:r w:rsidRPr="00675D6C">
        <w:rPr>
          <w:sz w:val="22"/>
          <w:szCs w:val="22"/>
          <w:lang w:val="fr-FR"/>
        </w:rPr>
        <w:t xml:space="preserve"> </w:t>
      </w:r>
    </w:p>
    <w:p w14:paraId="60E93D9E" w14:textId="77777777" w:rsidR="00054B61" w:rsidRPr="00963CDD" w:rsidRDefault="00054B61" w:rsidP="00054B61">
      <w:pPr>
        <w:pStyle w:val="ArtNo"/>
      </w:pPr>
      <w:r w:rsidRPr="006D07BF">
        <w:t>ARTICLE</w:t>
      </w:r>
      <w:r>
        <w:rPr>
          <w:lang w:val="en-AU"/>
        </w:rPr>
        <w:t xml:space="preserve"> </w:t>
      </w:r>
      <w:r>
        <w:rPr>
          <w:rStyle w:val="href"/>
          <w:rFonts w:eastAsiaTheme="majorEastAsia"/>
          <w:color w:val="000000"/>
          <w:lang w:val="en-AU"/>
        </w:rPr>
        <w:t>5</w:t>
      </w:r>
    </w:p>
    <w:p w14:paraId="6EEDD39A" w14:textId="77777777" w:rsidR="00054B61" w:rsidRDefault="00054B61" w:rsidP="00054B61">
      <w:pPr>
        <w:pStyle w:val="Arttitle"/>
        <w:rPr>
          <w:lang w:val="en-US"/>
        </w:rPr>
      </w:pPr>
      <w:r w:rsidRPr="006D07BF">
        <w:t>Frequency</w:t>
      </w:r>
      <w:r>
        <w:t xml:space="preserve"> allocations</w:t>
      </w:r>
    </w:p>
    <w:p w14:paraId="34DBA8CB" w14:textId="77777777" w:rsidR="00054B61" w:rsidRPr="00B25B23" w:rsidRDefault="00054B61" w:rsidP="00054B6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69E7324F" w14:textId="77777777" w:rsidR="00054B61" w:rsidRPr="002B657C" w:rsidRDefault="00054B61" w:rsidP="00054B61">
      <w:pPr>
        <w:pStyle w:val="Tabletitle"/>
      </w:pPr>
      <w:r w:rsidRPr="00586C75">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054B61" w:rsidRPr="00963CDD" w14:paraId="4583A572"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6581F43D" w14:textId="77777777" w:rsidR="00054B61" w:rsidRPr="00963CDD" w:rsidRDefault="00054B61" w:rsidP="00857555">
            <w:pPr>
              <w:pStyle w:val="Tablehead"/>
            </w:pPr>
            <w:r w:rsidRPr="00963CDD">
              <w:t>Allocation to services</w:t>
            </w:r>
          </w:p>
        </w:tc>
      </w:tr>
      <w:tr w:rsidR="00054B61" w:rsidRPr="00963CDD" w14:paraId="47E043AC" w14:textId="77777777" w:rsidTr="00857555">
        <w:trPr>
          <w:cantSplit/>
        </w:trPr>
        <w:tc>
          <w:tcPr>
            <w:tcW w:w="3055" w:type="dxa"/>
            <w:tcBorders>
              <w:top w:val="single" w:sz="4" w:space="0" w:color="auto"/>
              <w:left w:val="single" w:sz="4" w:space="0" w:color="auto"/>
              <w:bottom w:val="single" w:sz="4" w:space="0" w:color="auto"/>
              <w:right w:val="single" w:sz="4" w:space="0" w:color="auto"/>
            </w:tcBorders>
          </w:tcPr>
          <w:p w14:paraId="666EE5B9" w14:textId="77777777" w:rsidR="00054B61" w:rsidRPr="00963CDD" w:rsidRDefault="00054B61" w:rsidP="00857555">
            <w:pPr>
              <w:pStyle w:val="Tablehead"/>
            </w:pPr>
            <w:r w:rsidRPr="00963CDD">
              <w:t>Region 1</w:t>
            </w:r>
          </w:p>
        </w:tc>
        <w:tc>
          <w:tcPr>
            <w:tcW w:w="3143" w:type="dxa"/>
            <w:tcBorders>
              <w:top w:val="single" w:sz="4" w:space="0" w:color="auto"/>
              <w:left w:val="single" w:sz="4" w:space="0" w:color="auto"/>
              <w:bottom w:val="single" w:sz="4" w:space="0" w:color="auto"/>
              <w:right w:val="single" w:sz="4" w:space="0" w:color="auto"/>
            </w:tcBorders>
          </w:tcPr>
          <w:p w14:paraId="476FC5D8" w14:textId="77777777" w:rsidR="00054B61" w:rsidRPr="00963CDD" w:rsidRDefault="00054B61" w:rsidP="00857555">
            <w:pPr>
              <w:pStyle w:val="Tablehead"/>
            </w:pPr>
            <w:r w:rsidRPr="00963CDD">
              <w:t>Region 2</w:t>
            </w:r>
          </w:p>
        </w:tc>
        <w:tc>
          <w:tcPr>
            <w:tcW w:w="3102" w:type="dxa"/>
            <w:tcBorders>
              <w:top w:val="single" w:sz="4" w:space="0" w:color="auto"/>
              <w:left w:val="single" w:sz="4" w:space="0" w:color="auto"/>
              <w:bottom w:val="single" w:sz="4" w:space="0" w:color="auto"/>
              <w:right w:val="single" w:sz="4" w:space="0" w:color="auto"/>
            </w:tcBorders>
          </w:tcPr>
          <w:p w14:paraId="2605CEEE" w14:textId="77777777" w:rsidR="00054B61" w:rsidRPr="00963CDD" w:rsidRDefault="00054B61" w:rsidP="00857555">
            <w:pPr>
              <w:pStyle w:val="Tablehead"/>
            </w:pPr>
            <w:r w:rsidRPr="00963CDD">
              <w:t>Region 3</w:t>
            </w:r>
          </w:p>
        </w:tc>
      </w:tr>
      <w:tr w:rsidR="00054B61" w:rsidRPr="00716D77" w14:paraId="2CD9394D"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0190F4B4" w14:textId="77777777" w:rsidR="00054B61" w:rsidRPr="008A2589" w:rsidRDefault="00054B61" w:rsidP="00857555">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del w:id="31" w:author="Fernandez Jimenez, Virginia" w:date="2018-06-06T14:52:00Z">
              <w:r w:rsidDel="00476B96">
                <w:rPr>
                  <w:rStyle w:val="Artref"/>
                  <w:color w:val="000000"/>
                </w:rPr>
                <w:delText xml:space="preserve">  5.543A</w:delText>
              </w:r>
            </w:del>
            <w:ins w:id="32" w:author="Fernandez Jimenez, Virginia" w:date="2018-06-06T14:52:00Z">
              <w:r>
                <w:rPr>
                  <w:rStyle w:val="Artref"/>
                  <w:color w:val="000000"/>
                </w:rPr>
                <w:t xml:space="preserve">  </w:t>
              </w:r>
            </w:ins>
            <w:ins w:id="33" w:author="Fernandez Jimenez, Virginia" w:date="2018-06-06T14:53:00Z">
              <w:r w:rsidRPr="00C60200">
                <w:rPr>
                  <w:color w:val="000000"/>
                </w:rPr>
                <w:t>ADD</w:t>
              </w:r>
              <w:r>
                <w:rPr>
                  <w:color w:val="000000"/>
                </w:rPr>
                <w:t xml:space="preserve"> </w:t>
              </w:r>
              <w:proofErr w:type="gramStart"/>
              <w:r w:rsidRPr="00803559">
                <w:rPr>
                  <w:rStyle w:val="Artref"/>
                </w:rPr>
                <w:t>5.F</w:t>
              </w:r>
              <w:proofErr w:type="gramEnd"/>
              <w:r w:rsidRPr="00803559">
                <w:rPr>
                  <w:rStyle w:val="Artref"/>
                </w:rPr>
                <w:t>114</w:t>
              </w:r>
            </w:ins>
          </w:p>
          <w:p w14:paraId="3108615A"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MOBILE</w:t>
            </w:r>
          </w:p>
          <w:p w14:paraId="298B89DF"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14:paraId="6934FCA0"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 xml:space="preserve">Space </w:t>
            </w:r>
            <w:proofErr w:type="gramStart"/>
            <w:r>
              <w:rPr>
                <w:color w:val="000000"/>
              </w:rPr>
              <w:t xml:space="preserve">research  </w:t>
            </w:r>
            <w:r>
              <w:rPr>
                <w:rStyle w:val="Artref"/>
                <w:color w:val="000000"/>
              </w:rPr>
              <w:t>5.544</w:t>
            </w:r>
            <w:proofErr w:type="gramEnd"/>
            <w:r>
              <w:rPr>
                <w:color w:val="000000"/>
              </w:rPr>
              <w:t xml:space="preserve">  </w:t>
            </w:r>
            <w:r>
              <w:rPr>
                <w:rStyle w:val="Artref"/>
                <w:color w:val="000000"/>
              </w:rPr>
              <w:t>5.545</w:t>
            </w:r>
          </w:p>
          <w:p w14:paraId="30CC68B2" w14:textId="77777777" w:rsidR="00054B61" w:rsidRPr="00716D77" w:rsidRDefault="00054B61" w:rsidP="00857555">
            <w:pPr>
              <w:pStyle w:val="TableTextS5"/>
              <w:rPr>
                <w:noProof/>
                <w:lang w:val="en-US"/>
              </w:rPr>
            </w:pPr>
            <w:r>
              <w:rPr>
                <w:color w:val="000000"/>
              </w:rPr>
              <w:tab/>
            </w:r>
            <w:r>
              <w:rPr>
                <w:color w:val="000000"/>
              </w:rPr>
              <w:tab/>
            </w:r>
            <w:r>
              <w:rPr>
                <w:color w:val="000000"/>
              </w:rPr>
              <w:tab/>
            </w:r>
            <w:r>
              <w:rPr>
                <w:color w:val="000000"/>
              </w:rPr>
              <w:tab/>
            </w:r>
            <w:r>
              <w:rPr>
                <w:rStyle w:val="Artref"/>
                <w:color w:val="000000"/>
              </w:rPr>
              <w:t>5.149</w:t>
            </w:r>
          </w:p>
        </w:tc>
      </w:tr>
    </w:tbl>
    <w:p w14:paraId="24780123" w14:textId="77777777" w:rsidR="00054B61" w:rsidRDefault="00054B61" w:rsidP="00054B61">
      <w:pPr>
        <w:pStyle w:val="Reasons"/>
      </w:pPr>
    </w:p>
    <w:p w14:paraId="2AD05E1A" w14:textId="3C27F265" w:rsidR="00156012" w:rsidRPr="00675D6C" w:rsidRDefault="00156012" w:rsidP="00156012">
      <w:pPr>
        <w:jc w:val="both"/>
        <w:rPr>
          <w:sz w:val="22"/>
          <w:szCs w:val="22"/>
        </w:rPr>
      </w:pPr>
      <w:r w:rsidRPr="00675D6C">
        <w:rPr>
          <w:b/>
          <w:sz w:val="22"/>
          <w:szCs w:val="22"/>
        </w:rPr>
        <w:t>Reasons</w:t>
      </w:r>
      <w:r w:rsidRPr="00675D6C">
        <w:rPr>
          <w:sz w:val="22"/>
          <w:szCs w:val="22"/>
        </w:rPr>
        <w:t xml:space="preserve">: To add a footnote to the fixed service allocation in support of a HAPS </w:t>
      </w:r>
      <w:r w:rsidR="00A75FBA" w:rsidRPr="00675D6C">
        <w:rPr>
          <w:sz w:val="22"/>
          <w:szCs w:val="22"/>
        </w:rPr>
        <w:t>designation</w:t>
      </w:r>
      <w:r w:rsidR="00E7327F">
        <w:rPr>
          <w:sz w:val="22"/>
          <w:szCs w:val="22"/>
        </w:rPr>
        <w:t xml:space="preserve"> </w:t>
      </w:r>
      <w:r w:rsidRPr="00675D6C">
        <w:rPr>
          <w:sz w:val="22"/>
          <w:szCs w:val="22"/>
        </w:rPr>
        <w:t>in the 31-31.3 GHz band and to suppress the existing HAPS related footnote.</w:t>
      </w:r>
    </w:p>
    <w:p w14:paraId="16B6E2BD" w14:textId="77777777" w:rsidR="00156012" w:rsidRDefault="00156012" w:rsidP="00054B61">
      <w:pPr>
        <w:pStyle w:val="Reasons"/>
      </w:pPr>
    </w:p>
    <w:p w14:paraId="01253798" w14:textId="638AD9A4" w:rsidR="00054B61" w:rsidRPr="00E5162F" w:rsidRDefault="00054B61" w:rsidP="00687667">
      <w:pPr>
        <w:pStyle w:val="Methodheading3"/>
        <w:rPr>
          <w:sz w:val="22"/>
          <w:szCs w:val="22"/>
        </w:rPr>
      </w:pPr>
      <w:r w:rsidRPr="00E5162F">
        <w:rPr>
          <w:sz w:val="22"/>
          <w:szCs w:val="22"/>
        </w:rPr>
        <w:t>ADD</w:t>
      </w:r>
      <w:r w:rsidRPr="00E5162F">
        <w:rPr>
          <w:sz w:val="22"/>
          <w:szCs w:val="22"/>
        </w:rPr>
        <w:tab/>
      </w:r>
      <w:r w:rsidRPr="00E5162F">
        <w:rPr>
          <w:sz w:val="22"/>
          <w:szCs w:val="22"/>
        </w:rPr>
        <w:tab/>
        <w:t>USA/1.14/1</w:t>
      </w:r>
      <w:r w:rsidR="006D6280">
        <w:rPr>
          <w:sz w:val="22"/>
          <w:szCs w:val="22"/>
        </w:rPr>
        <w:t>8</w:t>
      </w:r>
    </w:p>
    <w:p w14:paraId="0BD267E9" w14:textId="77777777" w:rsidR="00054B61" w:rsidRPr="00687667" w:rsidRDefault="00054B61" w:rsidP="00054B61">
      <w:pPr>
        <w:rPr>
          <w:sz w:val="22"/>
          <w:szCs w:val="22"/>
          <w:lang w:val="en-GB"/>
        </w:rPr>
      </w:pPr>
    </w:p>
    <w:p w14:paraId="21E91723" w14:textId="60CC5752" w:rsidR="00054B61" w:rsidRPr="00687667" w:rsidRDefault="00054B61" w:rsidP="00675D6C">
      <w:pPr>
        <w:jc w:val="both"/>
        <w:rPr>
          <w:sz w:val="22"/>
          <w:szCs w:val="22"/>
        </w:rPr>
      </w:pPr>
      <w:r w:rsidRPr="00687667">
        <w:rPr>
          <w:rStyle w:val="Artdef"/>
          <w:sz w:val="22"/>
          <w:szCs w:val="22"/>
        </w:rPr>
        <w:t>5.F114</w:t>
      </w:r>
      <w:r w:rsidRPr="00687667">
        <w:rPr>
          <w:b/>
          <w:sz w:val="22"/>
          <w:szCs w:val="22"/>
        </w:rPr>
        <w:tab/>
      </w:r>
      <w:proofErr w:type="gramStart"/>
      <w:r w:rsidRPr="00687667">
        <w:rPr>
          <w:sz w:val="22"/>
          <w:szCs w:val="22"/>
        </w:rPr>
        <w:t>The</w:t>
      </w:r>
      <w:proofErr w:type="gramEnd"/>
      <w:r w:rsidRPr="00687667">
        <w:rPr>
          <w:sz w:val="22"/>
          <w:szCs w:val="22"/>
        </w:rPr>
        <w:t xml:space="preserve"> allocation to the fixed service in the band 31-31.3 GHz is designated for worldwide use by high-altitude platform stations (HAPS) in the HAPS-to-ground direction. </w:t>
      </w:r>
      <w:r w:rsidR="00D30D4F">
        <w:rPr>
          <w:sz w:val="22"/>
          <w:szCs w:val="22"/>
        </w:rPr>
        <w:t xml:space="preserve"> This designation does not preclude the use of this frequency band by any application of the services to which they are allocated and does not establish priority in the Radio Regulations.  </w:t>
      </w:r>
      <w:r w:rsidRPr="00687667">
        <w:rPr>
          <w:sz w:val="22"/>
          <w:szCs w:val="22"/>
        </w:rPr>
        <w:t>Such use of the fixed-service allocation by HAPS is subject to the provisions of Resolution </w:t>
      </w:r>
      <w:r w:rsidRPr="00687667">
        <w:rPr>
          <w:b/>
          <w:sz w:val="22"/>
          <w:szCs w:val="22"/>
        </w:rPr>
        <w:t>[E114] (WRC</w:t>
      </w:r>
      <w:r w:rsidRPr="00687667">
        <w:rPr>
          <w:b/>
          <w:sz w:val="22"/>
          <w:szCs w:val="22"/>
        </w:rPr>
        <w:noBreakHyphen/>
        <w:t>19)</w:t>
      </w:r>
      <w:r w:rsidRPr="00687667">
        <w:rPr>
          <w:sz w:val="22"/>
          <w:szCs w:val="22"/>
        </w:rPr>
        <w:t>.     (WRC</w:t>
      </w:r>
      <w:r w:rsidRPr="00687667">
        <w:rPr>
          <w:sz w:val="22"/>
          <w:szCs w:val="22"/>
        </w:rPr>
        <w:noBreakHyphen/>
        <w:t>19)</w:t>
      </w:r>
    </w:p>
    <w:p w14:paraId="06294F41" w14:textId="77777777" w:rsidR="00CE1FAE" w:rsidRDefault="00CE1FAE" w:rsidP="00675D6C">
      <w:pPr>
        <w:tabs>
          <w:tab w:val="left" w:pos="1352"/>
        </w:tabs>
        <w:jc w:val="both"/>
        <w:rPr>
          <w:b/>
          <w:i/>
          <w:sz w:val="22"/>
          <w:szCs w:val="22"/>
        </w:rPr>
      </w:pPr>
    </w:p>
    <w:p w14:paraId="79D22EEA" w14:textId="77777777" w:rsidR="00CE1FAE" w:rsidRPr="00675D6C" w:rsidRDefault="00CE1FAE" w:rsidP="00675D6C">
      <w:pPr>
        <w:tabs>
          <w:tab w:val="left" w:pos="1352"/>
        </w:tabs>
        <w:jc w:val="both"/>
        <w:rPr>
          <w:b/>
          <w:sz w:val="22"/>
          <w:szCs w:val="22"/>
        </w:rPr>
      </w:pPr>
      <w:r w:rsidRPr="00675D6C">
        <w:rPr>
          <w:b/>
          <w:sz w:val="22"/>
          <w:szCs w:val="22"/>
        </w:rPr>
        <w:t>Reasons:</w:t>
      </w:r>
      <w:r w:rsidRPr="00675D6C">
        <w:rPr>
          <w:sz w:val="22"/>
          <w:szCs w:val="22"/>
        </w:rPr>
        <w:tab/>
        <w:t xml:space="preserve"> To add the text of the footnote allowing HAPS to operate in the fixed service allocation in the 31-31.3 GHz band on a worldwide basis.</w:t>
      </w:r>
    </w:p>
    <w:p w14:paraId="0F5EB558" w14:textId="77777777" w:rsidR="00054B61" w:rsidRPr="00B01168" w:rsidRDefault="00054B61" w:rsidP="00054B61">
      <w:pPr>
        <w:pStyle w:val="Reasons"/>
      </w:pPr>
    </w:p>
    <w:p w14:paraId="3F5FA33F" w14:textId="1A3ED077" w:rsidR="00054B61" w:rsidRPr="00054B61" w:rsidRDefault="00054B61" w:rsidP="00687667">
      <w:pPr>
        <w:pStyle w:val="Methodheading3"/>
        <w:rPr>
          <w:sz w:val="22"/>
          <w:szCs w:val="22"/>
        </w:rPr>
      </w:pPr>
      <w:r w:rsidRPr="00054B61">
        <w:rPr>
          <w:sz w:val="22"/>
          <w:szCs w:val="22"/>
        </w:rPr>
        <w:lastRenderedPageBreak/>
        <w:t>SUP</w:t>
      </w:r>
      <w:r w:rsidRPr="00054B61">
        <w:rPr>
          <w:sz w:val="22"/>
          <w:szCs w:val="22"/>
        </w:rPr>
        <w:tab/>
      </w:r>
      <w:r w:rsidRPr="00054B61">
        <w:rPr>
          <w:sz w:val="22"/>
          <w:szCs w:val="22"/>
        </w:rPr>
        <w:tab/>
        <w:t>USA/1.14/1</w:t>
      </w:r>
      <w:r w:rsidR="006D6280">
        <w:rPr>
          <w:sz w:val="22"/>
          <w:szCs w:val="22"/>
        </w:rPr>
        <w:t>9</w:t>
      </w:r>
    </w:p>
    <w:p w14:paraId="53067D27" w14:textId="77777777" w:rsidR="00054B61" w:rsidRPr="003F026C" w:rsidRDefault="00054B61"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5.543A</w:t>
      </w:r>
    </w:p>
    <w:p w14:paraId="3AFC3622" w14:textId="77777777" w:rsidR="00054B61" w:rsidRPr="00DA2575" w:rsidRDefault="00054B61" w:rsidP="003F34AE">
      <w:pPr>
        <w:pStyle w:val="Reasons"/>
      </w:pPr>
    </w:p>
    <w:p w14:paraId="78B57E94" w14:textId="286A8843" w:rsidR="003F34AE" w:rsidRPr="00687667" w:rsidRDefault="003F34AE" w:rsidP="00687667">
      <w:pPr>
        <w:pStyle w:val="Methodheading3"/>
        <w:rPr>
          <w:sz w:val="22"/>
          <w:szCs w:val="22"/>
        </w:rPr>
      </w:pPr>
      <w:r w:rsidRPr="00687667">
        <w:rPr>
          <w:sz w:val="22"/>
          <w:szCs w:val="22"/>
        </w:rPr>
        <w:t>ADD</w:t>
      </w:r>
      <w:r w:rsidR="00054B61" w:rsidRPr="00687667">
        <w:rPr>
          <w:sz w:val="22"/>
          <w:szCs w:val="22"/>
        </w:rPr>
        <w:tab/>
      </w:r>
      <w:r w:rsidR="00054B61" w:rsidRPr="00687667">
        <w:rPr>
          <w:sz w:val="22"/>
          <w:szCs w:val="22"/>
        </w:rPr>
        <w:tab/>
        <w:t>USA/1.14/</w:t>
      </w:r>
      <w:r w:rsidR="006D6280">
        <w:rPr>
          <w:sz w:val="22"/>
          <w:szCs w:val="22"/>
        </w:rPr>
        <w:t>20</w:t>
      </w:r>
    </w:p>
    <w:p w14:paraId="65C5F7DD" w14:textId="19FA4D15" w:rsidR="003F34AE" w:rsidRPr="003F34AE" w:rsidRDefault="003F34AE" w:rsidP="003F34AE">
      <w:pPr>
        <w:pStyle w:val="ResNo"/>
        <w:rPr>
          <w:rFonts w:ascii="Times New Roman" w:eastAsiaTheme="minorEastAsia" w:hAnsi="Times New Roman" w:cs="Times New Roman"/>
        </w:rPr>
      </w:pPr>
      <w:r w:rsidRPr="003F34AE">
        <w:rPr>
          <w:rFonts w:ascii="Times New Roman" w:eastAsiaTheme="minorEastAsia" w:hAnsi="Times New Roman" w:cs="Times New Roman"/>
        </w:rPr>
        <w:t xml:space="preserve">DRAFT NEW RESOLUTION </w:t>
      </w:r>
      <w:r w:rsidRPr="003F34AE">
        <w:rPr>
          <w:rFonts w:ascii="Times New Roman" w:hAnsi="Times New Roman" w:cs="Times New Roman"/>
          <w:bCs/>
        </w:rPr>
        <w:t>[E114]</w:t>
      </w:r>
      <w:r w:rsidRPr="003F34AE">
        <w:rPr>
          <w:rFonts w:ascii="Times New Roman" w:eastAsiaTheme="minorEastAsia" w:hAnsi="Times New Roman" w:cs="Times New Roman"/>
        </w:rPr>
        <w:t xml:space="preserve"> (WRC</w:t>
      </w:r>
      <w:r w:rsidRPr="003F34AE">
        <w:rPr>
          <w:rFonts w:ascii="Times New Roman" w:eastAsiaTheme="minorEastAsia" w:hAnsi="Times New Roman" w:cs="Times New Roman"/>
        </w:rPr>
        <w:noBreakHyphen/>
        <w:t>19)</w:t>
      </w:r>
    </w:p>
    <w:p w14:paraId="76C2BC1D" w14:textId="77777777" w:rsidR="003F34AE" w:rsidRPr="00E63710" w:rsidRDefault="003F34AE" w:rsidP="003F34AE">
      <w:pPr>
        <w:pStyle w:val="Restitle"/>
      </w:pPr>
      <w:r w:rsidRPr="00E63710">
        <w:t xml:space="preserve">Use of the bands 27.9-28.2 GHz and 31-31.3 GHz by high altitude platform stations in the fixed service </w:t>
      </w:r>
    </w:p>
    <w:p w14:paraId="27B794C8" w14:textId="77777777" w:rsidR="003F34AE" w:rsidRPr="005F11DC" w:rsidRDefault="003F34AE" w:rsidP="003F34AE">
      <w:pPr>
        <w:pStyle w:val="Normalaftertitle"/>
        <w:rPr>
          <w:rFonts w:ascii="Times New Roman" w:hAnsi="Times New Roman" w:cs="Times New Roman"/>
        </w:rPr>
      </w:pPr>
      <w:r w:rsidRPr="005F11DC">
        <w:rPr>
          <w:rFonts w:ascii="Times New Roman" w:hAnsi="Times New Roman" w:cs="Times New Roman"/>
        </w:rPr>
        <w:t xml:space="preserve">The World </w:t>
      </w:r>
      <w:proofErr w:type="spellStart"/>
      <w:r w:rsidRPr="005F11DC">
        <w:rPr>
          <w:rFonts w:ascii="Times New Roman" w:hAnsi="Times New Roman" w:cs="Times New Roman"/>
        </w:rPr>
        <w:t>Radiocommunication</w:t>
      </w:r>
      <w:proofErr w:type="spellEnd"/>
      <w:r w:rsidRPr="005F11DC">
        <w:rPr>
          <w:rFonts w:ascii="Times New Roman" w:hAnsi="Times New Roman" w:cs="Times New Roman"/>
        </w:rPr>
        <w:t xml:space="preserve"> Conference (</w:t>
      </w:r>
      <w:proofErr w:type="spellStart"/>
      <w:r w:rsidRPr="005F11DC">
        <w:rPr>
          <w:rFonts w:ascii="Times New Roman" w:hAnsi="Times New Roman" w:cs="Times New Roman"/>
        </w:rPr>
        <w:t>Sharm</w:t>
      </w:r>
      <w:proofErr w:type="spellEnd"/>
      <w:r w:rsidRPr="005F11DC">
        <w:rPr>
          <w:rFonts w:ascii="Times New Roman" w:hAnsi="Times New Roman" w:cs="Times New Roman"/>
        </w:rPr>
        <w:t xml:space="preserve"> el-Sheikh, 2019),</w:t>
      </w:r>
    </w:p>
    <w:p w14:paraId="48D37407" w14:textId="77777777" w:rsidR="003F34AE" w:rsidRPr="007B1916" w:rsidRDefault="003F34AE" w:rsidP="003F34AE">
      <w:pPr>
        <w:pStyle w:val="Call"/>
      </w:pPr>
      <w:r w:rsidRPr="007B1916">
        <w:t>considering</w:t>
      </w:r>
    </w:p>
    <w:p w14:paraId="7317134C" w14:textId="77777777" w:rsidR="002D0426" w:rsidRPr="000B67F5" w:rsidRDefault="002D0426" w:rsidP="002D0426">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574C33E2" w14:textId="37D9D185" w:rsidR="002D0426" w:rsidRDefault="002D0426" w:rsidP="002D0426">
      <w:pPr>
        <w:pStyle w:val="ListParagraph"/>
        <w:ind w:left="0"/>
        <w:jc w:val="both"/>
        <w:rPr>
          <w:sz w:val="22"/>
          <w:szCs w:val="22"/>
        </w:rPr>
      </w:pPr>
      <w:r w:rsidRPr="00675D6C">
        <w:rPr>
          <w:i/>
          <w:sz w:val="22"/>
          <w:szCs w:val="22"/>
        </w:rPr>
        <w:t>a)</w:t>
      </w:r>
      <w:r w:rsidRPr="00675D6C">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3A47B6E1" w14:textId="77777777" w:rsidR="00CE7125" w:rsidRPr="00675D6C" w:rsidRDefault="00CE7125" w:rsidP="002D0426">
      <w:pPr>
        <w:pStyle w:val="ListParagraph"/>
        <w:ind w:left="0"/>
        <w:jc w:val="both"/>
        <w:rPr>
          <w:sz w:val="22"/>
          <w:szCs w:val="22"/>
        </w:rPr>
      </w:pPr>
    </w:p>
    <w:p w14:paraId="216F46E3" w14:textId="5AA9A24E" w:rsidR="002D0426" w:rsidRDefault="002D0426" w:rsidP="002D0426">
      <w:pPr>
        <w:pStyle w:val="ListParagraph"/>
        <w:ind w:left="0"/>
        <w:jc w:val="both"/>
        <w:rPr>
          <w:sz w:val="22"/>
          <w:szCs w:val="22"/>
        </w:rPr>
      </w:pPr>
      <w:r w:rsidRPr="00675D6C">
        <w:rPr>
          <w:i/>
          <w:sz w:val="22"/>
          <w:szCs w:val="22"/>
        </w:rPr>
        <w:t>b)</w:t>
      </w:r>
      <w:r w:rsidRPr="00675D6C">
        <w:rPr>
          <w:sz w:val="22"/>
          <w:szCs w:val="22"/>
        </w:rPr>
        <w:tab/>
        <w:t xml:space="preserve">that WRC-15 decided to study additional spectrum needs for fixed HAPS links to provide broadband connectivity, including the existing </w:t>
      </w:r>
      <w:r w:rsidR="00A75FBA">
        <w:rPr>
          <w:sz w:val="22"/>
          <w:szCs w:val="22"/>
        </w:rPr>
        <w:t>designation</w:t>
      </w:r>
      <w:r w:rsidRPr="00675D6C">
        <w:rPr>
          <w:sz w:val="22"/>
          <w:szCs w:val="22"/>
        </w:rPr>
        <w:t xml:space="preserve">s in the 27.9-28.2 GHz and the 31-31.3 GHz bands, recognizing that the existing HAPS </w:t>
      </w:r>
      <w:r w:rsidR="00A75FBA">
        <w:rPr>
          <w:sz w:val="22"/>
          <w:szCs w:val="22"/>
        </w:rPr>
        <w:t>designation</w:t>
      </w:r>
      <w:r w:rsidRPr="00675D6C">
        <w:rPr>
          <w:sz w:val="22"/>
          <w:szCs w:val="22"/>
        </w:rPr>
        <w:t>s were established without reference to today’s broadband capabilities;</w:t>
      </w:r>
    </w:p>
    <w:p w14:paraId="38C47B2E" w14:textId="77777777" w:rsidR="00CE7125" w:rsidRPr="00675D6C" w:rsidRDefault="00CE7125" w:rsidP="002D0426">
      <w:pPr>
        <w:pStyle w:val="ListParagraph"/>
        <w:ind w:left="0"/>
        <w:jc w:val="both"/>
        <w:rPr>
          <w:sz w:val="22"/>
          <w:szCs w:val="22"/>
        </w:rPr>
      </w:pPr>
    </w:p>
    <w:p w14:paraId="44FF2784" w14:textId="6D3749AD" w:rsidR="002D0426" w:rsidRDefault="002D0426" w:rsidP="00675D6C">
      <w:pPr>
        <w:pStyle w:val="ListParagraph"/>
        <w:numPr>
          <w:ilvl w:val="0"/>
          <w:numId w:val="12"/>
        </w:numPr>
        <w:jc w:val="both"/>
        <w:rPr>
          <w:sz w:val="22"/>
          <w:szCs w:val="22"/>
        </w:rPr>
      </w:pPr>
      <w:r w:rsidRPr="00675D6C">
        <w:rPr>
          <w:sz w:val="22"/>
          <w:szCs w:val="22"/>
        </w:rPr>
        <w:t>that HAPS can provide broadband connectivity with minimal ground network infrastructure;</w:t>
      </w:r>
    </w:p>
    <w:p w14:paraId="15F911C0" w14:textId="77777777" w:rsidR="00CE7125" w:rsidRPr="00675D6C" w:rsidRDefault="00CE7125" w:rsidP="00675D6C">
      <w:pPr>
        <w:pStyle w:val="ListParagraph"/>
        <w:jc w:val="both"/>
        <w:rPr>
          <w:sz w:val="22"/>
          <w:szCs w:val="22"/>
        </w:rPr>
      </w:pPr>
    </w:p>
    <w:p w14:paraId="4B1C9395" w14:textId="3596ACFD" w:rsidR="003E4AD2" w:rsidRDefault="003E4AD2" w:rsidP="003E4AD2">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70772B4B" w14:textId="77777777" w:rsidR="00CE7125" w:rsidRDefault="00CE7125" w:rsidP="003E4AD2">
      <w:pPr>
        <w:pStyle w:val="ListParagraph"/>
        <w:ind w:left="0"/>
        <w:jc w:val="both"/>
        <w:rPr>
          <w:sz w:val="22"/>
          <w:szCs w:val="22"/>
        </w:rPr>
      </w:pPr>
    </w:p>
    <w:p w14:paraId="22568F5A" w14:textId="5853EF2A" w:rsidR="003E4AD2" w:rsidRDefault="003E4AD2" w:rsidP="003E4AD2">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270AFC38" w14:textId="77777777" w:rsidR="00CE7125" w:rsidRPr="007204EA" w:rsidRDefault="00CE7125" w:rsidP="003E4AD2">
      <w:pPr>
        <w:pStyle w:val="ListParagraph"/>
        <w:ind w:left="0"/>
        <w:jc w:val="both"/>
        <w:rPr>
          <w:sz w:val="22"/>
          <w:szCs w:val="22"/>
        </w:rPr>
      </w:pPr>
    </w:p>
    <w:p w14:paraId="6DC62976" w14:textId="77777777" w:rsidR="003E4AD2" w:rsidRDefault="003E4AD2" w:rsidP="003E4AD2">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736B17A0" w14:textId="77777777" w:rsidR="00CE7125" w:rsidRDefault="00CE7125" w:rsidP="003E4AD2">
      <w:pPr>
        <w:pStyle w:val="ListParagraph"/>
        <w:ind w:left="0"/>
        <w:jc w:val="both"/>
        <w:rPr>
          <w:i/>
          <w:sz w:val="22"/>
          <w:szCs w:val="22"/>
        </w:rPr>
      </w:pPr>
    </w:p>
    <w:p w14:paraId="663195CA" w14:textId="2959C1C3" w:rsidR="003E4AD2" w:rsidRDefault="003E4AD2" w:rsidP="003E4AD2">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0B9BBD83" w14:textId="03795429"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70C1F3CC"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0B67F5">
        <w:rPr>
          <w:i/>
          <w:sz w:val="22"/>
          <w:szCs w:val="22"/>
          <w:lang w:val="en-GB"/>
        </w:rPr>
        <w:t>r</w:t>
      </w:r>
      <w:r w:rsidRPr="000B67F5">
        <w:rPr>
          <w:i/>
          <w:sz w:val="22"/>
          <w:szCs w:val="22"/>
          <w:lang w:val="en-GB"/>
        </w:rPr>
        <w:t>ecognizing</w:t>
      </w:r>
    </w:p>
    <w:p w14:paraId="5BB2D590"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
          <w:sz w:val="22"/>
          <w:szCs w:val="22"/>
          <w:lang w:val="en-GB"/>
        </w:rPr>
      </w:pPr>
    </w:p>
    <w:p w14:paraId="76B7EA46" w14:textId="77777777" w:rsidR="002D0426" w:rsidRPr="00675D6C" w:rsidRDefault="002D0426" w:rsidP="002D0426">
      <w:pPr>
        <w:jc w:val="both"/>
        <w:rPr>
          <w:sz w:val="22"/>
          <w:szCs w:val="22"/>
        </w:rPr>
      </w:pPr>
      <w:r w:rsidRPr="00675D6C">
        <w:rPr>
          <w:i/>
          <w:sz w:val="22"/>
          <w:szCs w:val="22"/>
        </w:rPr>
        <w:t>a)</w:t>
      </w:r>
      <w:r w:rsidRPr="00675D6C">
        <w:rPr>
          <w:sz w:val="22"/>
          <w:szCs w:val="22"/>
        </w:rPr>
        <w:tab/>
        <w:t xml:space="preserve">that HAPS is defined in No. </w:t>
      </w:r>
      <w:r w:rsidRPr="00675D6C">
        <w:rPr>
          <w:b/>
          <w:sz w:val="22"/>
          <w:szCs w:val="22"/>
        </w:rPr>
        <w:t>1.66A</w:t>
      </w:r>
      <w:r w:rsidRPr="00675D6C">
        <w:rPr>
          <w:sz w:val="22"/>
          <w:szCs w:val="22"/>
        </w:rPr>
        <w:t xml:space="preserve"> of the Radio Regulations as a station located on an object at an altitude of 20-50 km and at a specified, nominal, fixed point relative to the Earth, and is subject to No. </w:t>
      </w:r>
      <w:r w:rsidRPr="00675D6C">
        <w:rPr>
          <w:b/>
          <w:sz w:val="22"/>
          <w:szCs w:val="22"/>
        </w:rPr>
        <w:t>4.23</w:t>
      </w:r>
      <w:r w:rsidRPr="00675D6C">
        <w:rPr>
          <w:sz w:val="22"/>
          <w:szCs w:val="22"/>
        </w:rPr>
        <w:t>,</w:t>
      </w:r>
    </w:p>
    <w:p w14:paraId="08A36E07" w14:textId="77777777" w:rsidR="002D0426" w:rsidRPr="00675D6C" w:rsidRDefault="002D0426" w:rsidP="002D0426">
      <w:pPr>
        <w:jc w:val="both"/>
        <w:rPr>
          <w:sz w:val="22"/>
          <w:szCs w:val="22"/>
        </w:rPr>
      </w:pPr>
    </w:p>
    <w:p w14:paraId="55C407DB" w14:textId="6C8576FE" w:rsidR="003F34AE" w:rsidRDefault="003F34AE" w:rsidP="003F34AE">
      <w:pPr>
        <w:pStyle w:val="Call"/>
        <w:rPr>
          <w:sz w:val="22"/>
          <w:szCs w:val="22"/>
        </w:rPr>
      </w:pPr>
      <w:r w:rsidRPr="00687667">
        <w:rPr>
          <w:sz w:val="22"/>
          <w:szCs w:val="22"/>
        </w:rPr>
        <w:t>resolves</w:t>
      </w:r>
    </w:p>
    <w:p w14:paraId="5732D0CE" w14:textId="77777777" w:rsidR="00115913" w:rsidRPr="00675D6C" w:rsidRDefault="00115913" w:rsidP="00675D6C"/>
    <w:p w14:paraId="5C6E36EC" w14:textId="77777777" w:rsidR="003F34AE" w:rsidRDefault="003F34AE" w:rsidP="00675D6C">
      <w:pPr>
        <w:ind w:left="720" w:hanging="720"/>
        <w:jc w:val="both"/>
        <w:rPr>
          <w:sz w:val="22"/>
          <w:szCs w:val="22"/>
          <w:lang w:eastAsia="ja-JP"/>
        </w:rPr>
      </w:pPr>
      <w:r w:rsidRPr="00687667">
        <w:rPr>
          <w:sz w:val="22"/>
          <w:szCs w:val="22"/>
        </w:rPr>
        <w:t>1</w:t>
      </w:r>
      <w:r w:rsidRPr="00687667">
        <w:rPr>
          <w:sz w:val="22"/>
          <w:szCs w:val="22"/>
        </w:rPr>
        <w:tab/>
        <w:t>that for the purpose of protecting the fi</w:t>
      </w:r>
      <w:r w:rsidR="00687667">
        <w:rPr>
          <w:sz w:val="22"/>
          <w:szCs w:val="22"/>
        </w:rPr>
        <w:t>xed wireless systems in neighbo</w:t>
      </w:r>
      <w:r w:rsidRPr="00687667">
        <w:rPr>
          <w:sz w:val="22"/>
          <w:szCs w:val="22"/>
        </w:rPr>
        <w:t xml:space="preserve">ring administrations in the band 27.9-28.2 GHz, the </w:t>
      </w:r>
      <w:r w:rsidRPr="00687667">
        <w:rPr>
          <w:sz w:val="22"/>
          <w:szCs w:val="22"/>
          <w:lang w:eastAsia="ja-JP"/>
        </w:rPr>
        <w:t xml:space="preserve">power flux density limit per HAPS platform station at the </w:t>
      </w:r>
      <w:r w:rsidR="00687667">
        <w:rPr>
          <w:sz w:val="22"/>
          <w:szCs w:val="22"/>
          <w:lang w:eastAsia="ja-JP"/>
        </w:rPr>
        <w:t>surface of the Earth in neighbo</w:t>
      </w:r>
      <w:r w:rsidRPr="00687667">
        <w:rPr>
          <w:sz w:val="22"/>
          <w:szCs w:val="22"/>
          <w:lang w:eastAsia="ja-JP"/>
        </w:rPr>
        <w:t xml:space="preserve">ring administrations shall not exceed the following </w:t>
      </w:r>
      <w:proofErr w:type="spellStart"/>
      <w:r w:rsidRPr="00687667">
        <w:rPr>
          <w:sz w:val="22"/>
          <w:szCs w:val="22"/>
          <w:lang w:eastAsia="ja-JP"/>
        </w:rPr>
        <w:t>pfd</w:t>
      </w:r>
      <w:proofErr w:type="spellEnd"/>
      <w:r w:rsidRPr="00687667">
        <w:rPr>
          <w:sz w:val="22"/>
          <w:szCs w:val="22"/>
          <w:lang w:eastAsia="ja-JP"/>
        </w:rPr>
        <w:t xml:space="preserve"> mask in </w:t>
      </w:r>
      <w:proofErr w:type="spellStart"/>
      <w:r w:rsidRPr="00687667">
        <w:rPr>
          <w:sz w:val="22"/>
          <w:szCs w:val="22"/>
        </w:rPr>
        <w:t>dBW</w:t>
      </w:r>
      <w:proofErr w:type="spellEnd"/>
      <w:r w:rsidRPr="00687667">
        <w:rPr>
          <w:sz w:val="22"/>
          <w:szCs w:val="22"/>
        </w:rPr>
        <w:t>/m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r w:rsidRPr="00687667">
        <w:rPr>
          <w:sz w:val="22"/>
          <w:szCs w:val="22"/>
          <w:lang w:eastAsia="ja-JP"/>
        </w:rPr>
        <w:t>:</w:t>
      </w:r>
    </w:p>
    <w:p w14:paraId="0B3DE34A" w14:textId="77777777" w:rsidR="00687667" w:rsidRPr="00687667" w:rsidRDefault="00687667" w:rsidP="00687667">
      <w:pPr>
        <w:ind w:left="720" w:hanging="720"/>
        <w:rPr>
          <w:sz w:val="22"/>
          <w:szCs w:val="22"/>
          <w:lang w:eastAsia="ja-JP"/>
        </w:rPr>
      </w:pPr>
    </w:p>
    <w:p w14:paraId="60454268" w14:textId="77777777" w:rsidR="003F34AE" w:rsidRPr="00687667" w:rsidRDefault="00BA7A48"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3×El-140</m:t>
              </m:r>
            </m:e>
          </m:d>
          <m:r>
            <w:rPr>
              <w:rFonts w:ascii="Cambria Math" w:hAnsi="Cambria Math"/>
              <w:sz w:val="22"/>
              <w:szCs w:val="22"/>
              <w:lang w:eastAsia="ja-JP"/>
            </w:rPr>
            <m:t xml:space="preserve">  for El≤10°</m:t>
          </m:r>
        </m:oMath>
      </m:oMathPara>
    </w:p>
    <w:p w14:paraId="5C117648" w14:textId="77777777" w:rsidR="003F34AE" w:rsidRPr="00687667" w:rsidRDefault="00BA7A48"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0.57×El-115.7</m:t>
              </m:r>
            </m:e>
          </m:d>
          <m:r>
            <w:rPr>
              <w:rFonts w:ascii="Cambria Math" w:hAnsi="Cambria Math"/>
              <w:sz w:val="22"/>
              <w:szCs w:val="22"/>
              <w:lang w:eastAsia="ja-JP"/>
            </w:rPr>
            <m:t xml:space="preserve"> for 10°&lt;El≤45°</m:t>
          </m:r>
        </m:oMath>
      </m:oMathPara>
    </w:p>
    <w:p w14:paraId="24F39494" w14:textId="77777777" w:rsidR="003F34AE" w:rsidRPr="003F026C" w:rsidRDefault="00BA7A48"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45°&lt;El≤90°</m:t>
          </m:r>
        </m:oMath>
      </m:oMathPara>
    </w:p>
    <w:p w14:paraId="2F97C53D" w14:textId="77777777" w:rsidR="003349E3" w:rsidRPr="00687667" w:rsidRDefault="003349E3" w:rsidP="003F34AE">
      <w:pPr>
        <w:jc w:val="both"/>
        <w:rPr>
          <w:i/>
          <w:sz w:val="22"/>
          <w:szCs w:val="22"/>
          <w:lang w:eastAsia="ja-JP"/>
        </w:rPr>
      </w:pPr>
    </w:p>
    <w:p w14:paraId="6C7675F9" w14:textId="20FD2426" w:rsidR="003F34AE" w:rsidRPr="00687667" w:rsidRDefault="003F34AE" w:rsidP="00687667">
      <w:pPr>
        <w:ind w:firstLine="720"/>
        <w:rPr>
          <w:sz w:val="22"/>
          <w:szCs w:val="22"/>
          <w:lang w:eastAsia="ja-JP"/>
        </w:rPr>
      </w:pPr>
      <w:r w:rsidRPr="00687667">
        <w:rPr>
          <w:sz w:val="22"/>
          <w:szCs w:val="22"/>
          <w:lang w:eastAsia="ja-JP"/>
        </w:rPr>
        <w:t xml:space="preserve">where </w:t>
      </w:r>
      <w:r w:rsidRPr="00687667">
        <w:rPr>
          <w:i/>
          <w:sz w:val="22"/>
          <w:szCs w:val="22"/>
          <w:lang w:eastAsia="ja-JP"/>
        </w:rPr>
        <w:t xml:space="preserve">El </w:t>
      </w:r>
      <w:r w:rsidRPr="00687667">
        <w:rPr>
          <w:sz w:val="22"/>
          <w:szCs w:val="22"/>
          <w:lang w:eastAsia="ja-JP"/>
        </w:rPr>
        <w:t>is the elevation angle in</w:t>
      </w:r>
      <w:r w:rsidR="0067021D">
        <w:rPr>
          <w:sz w:val="22"/>
          <w:szCs w:val="22"/>
          <w:lang w:eastAsia="ja-JP"/>
        </w:rPr>
        <w:t xml:space="preserve"> degrees</w:t>
      </w:r>
      <w:r w:rsidRPr="00687667">
        <w:rPr>
          <w:sz w:val="22"/>
          <w:szCs w:val="22"/>
          <w:lang w:eastAsia="ja-JP"/>
        </w:rPr>
        <w:t xml:space="preserve"> (angles of arrival above the horizontal plane).</w:t>
      </w:r>
    </w:p>
    <w:p w14:paraId="579FAC64" w14:textId="77777777" w:rsidR="003F34AE" w:rsidRPr="00687667" w:rsidRDefault="003F34AE" w:rsidP="00687667">
      <w:pPr>
        <w:spacing w:after="120"/>
        <w:ind w:firstLine="720"/>
        <w:rPr>
          <w:sz w:val="22"/>
          <w:szCs w:val="22"/>
          <w:lang w:eastAsia="ja-JP"/>
        </w:rPr>
      </w:pPr>
      <w:r w:rsidRPr="00687667">
        <w:rPr>
          <w:sz w:val="22"/>
          <w:szCs w:val="22"/>
          <w:lang w:eastAsia="ja-JP"/>
        </w:rPr>
        <w:t xml:space="preserve">To verify the compliance with the proposed </w:t>
      </w:r>
      <w:proofErr w:type="spellStart"/>
      <w:r w:rsidRPr="00687667">
        <w:rPr>
          <w:sz w:val="22"/>
          <w:szCs w:val="22"/>
          <w:lang w:eastAsia="ja-JP"/>
        </w:rPr>
        <w:t>pfd</w:t>
      </w:r>
      <w:proofErr w:type="spellEnd"/>
      <w:r w:rsidRPr="00687667">
        <w:rPr>
          <w:sz w:val="22"/>
          <w:szCs w:val="22"/>
          <w:lang w:eastAsia="ja-JP"/>
        </w:rPr>
        <w:t xml:space="preserve"> mask the following equation shall be used:</w:t>
      </w:r>
    </w:p>
    <w:p w14:paraId="23A562E1"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1ACF1075" w14:textId="77777777" w:rsidR="003F34AE" w:rsidRPr="00687667" w:rsidRDefault="003F34AE" w:rsidP="00675D6C">
      <w:pPr>
        <w:ind w:firstLine="720"/>
        <w:rPr>
          <w:sz w:val="22"/>
          <w:szCs w:val="22"/>
          <w:lang w:eastAsia="ja-JP"/>
        </w:rPr>
      </w:pPr>
      <w:r w:rsidRPr="00687667">
        <w:rPr>
          <w:sz w:val="22"/>
          <w:szCs w:val="22"/>
          <w:lang w:eastAsia="ja-JP"/>
        </w:rPr>
        <w:t xml:space="preserve">where: </w:t>
      </w:r>
    </w:p>
    <w:p w14:paraId="14B70D42" w14:textId="2EB0398F" w:rsidR="003F34AE" w:rsidRPr="00687667" w:rsidRDefault="003F34AE" w:rsidP="003F34AE">
      <w:pPr>
        <w:pStyle w:val="Equationlegend"/>
        <w:rPr>
          <w:sz w:val="22"/>
          <w:szCs w:val="22"/>
          <w:lang w:eastAsia="ja-JP"/>
        </w:rPr>
      </w:pPr>
      <w:r w:rsidRPr="00687667">
        <w:rPr>
          <w:sz w:val="22"/>
          <w:szCs w:val="22"/>
          <w:lang w:eastAsia="ja-JP"/>
        </w:rPr>
        <w:tab/>
      </w:r>
      <w:r w:rsidRPr="00687667">
        <w:rPr>
          <w:i/>
          <w:sz w:val="22"/>
          <w:szCs w:val="22"/>
          <w:lang w:eastAsia="ja-JP"/>
        </w:rPr>
        <w:t>d</w:t>
      </w:r>
      <w:r w:rsidRPr="00687667">
        <w:rPr>
          <w:sz w:val="22"/>
          <w:szCs w:val="22"/>
          <w:lang w:eastAsia="ja-JP"/>
        </w:rPr>
        <w:tab/>
        <w:t>is the distance in meters between the HAPS and the ground;</w:t>
      </w:r>
    </w:p>
    <w:p w14:paraId="4D844BA8" w14:textId="399CFF43"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i/>
          <w:iCs/>
          <w:sz w:val="22"/>
          <w:szCs w:val="22"/>
          <w:lang w:eastAsia="ja-JP"/>
        </w:rPr>
        <w:t>e.i.</w:t>
      </w:r>
      <w:proofErr w:type="gramStart"/>
      <w:r w:rsidRPr="00687667">
        <w:rPr>
          <w:i/>
          <w:iCs/>
          <w:sz w:val="22"/>
          <w:szCs w:val="22"/>
          <w:lang w:eastAsia="ja-JP"/>
        </w:rPr>
        <w:t>r.p</w:t>
      </w:r>
      <w:proofErr w:type="spellEnd"/>
      <w:proofErr w:type="gramEnd"/>
      <w:r w:rsidRPr="00687667">
        <w:rPr>
          <w:sz w:val="22"/>
          <w:szCs w:val="22"/>
          <w:lang w:eastAsia="ja-JP"/>
        </w:rPr>
        <w:tab/>
        <w:t xml:space="preserve">HAPS platform nominal EIRP spectral density in </w:t>
      </w:r>
      <w:proofErr w:type="spellStart"/>
      <w:r w:rsidRPr="00687667">
        <w:rPr>
          <w:sz w:val="22"/>
          <w:szCs w:val="22"/>
          <w:lang w:eastAsia="ja-JP"/>
        </w:rPr>
        <w:t>dBW</w:t>
      </w:r>
      <w:proofErr w:type="spellEnd"/>
      <w:r w:rsidRPr="00687667">
        <w:rPr>
          <w:sz w:val="22"/>
          <w:szCs w:val="22"/>
          <w:lang w:eastAsia="ja-JP"/>
        </w:rPr>
        <w:t>/MHz at a specific elevation angle</w:t>
      </w:r>
    </w:p>
    <w:p w14:paraId="67574C16" w14:textId="3C81CFDE" w:rsidR="003F34AE" w:rsidRDefault="00115913" w:rsidP="003F34AE">
      <w:pPr>
        <w:pStyle w:val="Equationlegend"/>
        <w:shd w:val="clear" w:color="auto" w:fill="FFFFFF"/>
        <w:rPr>
          <w:sz w:val="22"/>
          <w:szCs w:val="22"/>
          <w:lang w:eastAsia="ja-JP"/>
        </w:rPr>
      </w:pPr>
      <w:r>
        <w:rPr>
          <w:i/>
          <w:sz w:val="22"/>
          <w:szCs w:val="22"/>
        </w:rPr>
        <w:tab/>
      </w:r>
      <w:proofErr w:type="spellStart"/>
      <w:r w:rsidR="003F34AE" w:rsidRPr="00687667">
        <w:rPr>
          <w:i/>
          <w:sz w:val="22"/>
          <w:szCs w:val="22"/>
        </w:rPr>
        <w:t>pfd</w:t>
      </w:r>
      <w:proofErr w:type="spellEnd"/>
      <w:r w:rsidR="003F34AE" w:rsidRPr="00687667">
        <w:rPr>
          <w:i/>
          <w:sz w:val="22"/>
          <w:szCs w:val="22"/>
        </w:rPr>
        <w:t>(El)</w:t>
      </w:r>
      <w:r w:rsidR="003F34AE" w:rsidRPr="00687667">
        <w:rPr>
          <w:i/>
          <w:sz w:val="22"/>
          <w:szCs w:val="22"/>
        </w:rPr>
        <w:tab/>
      </w:r>
      <w:r w:rsidR="003F34AE" w:rsidRPr="00687667">
        <w:rPr>
          <w:sz w:val="22"/>
          <w:szCs w:val="22"/>
        </w:rPr>
        <w:t xml:space="preserve">power flux density at the Earth surface per HAPS platform station in </w:t>
      </w:r>
      <w:proofErr w:type="spellStart"/>
      <w:r w:rsidR="003F34AE" w:rsidRPr="00687667">
        <w:rPr>
          <w:sz w:val="22"/>
          <w:szCs w:val="22"/>
          <w:lang w:eastAsia="ja-JP"/>
        </w:rPr>
        <w:t>dBW</w:t>
      </w:r>
      <w:proofErr w:type="spellEnd"/>
      <w:r w:rsidR="003F34AE" w:rsidRPr="00687667">
        <w:rPr>
          <w:sz w:val="22"/>
          <w:szCs w:val="22"/>
          <w:lang w:eastAsia="ja-JP"/>
        </w:rPr>
        <w:t>/m²/MHz;</w:t>
      </w:r>
    </w:p>
    <w:p w14:paraId="2065DD39" w14:textId="7EE485AE" w:rsidR="00F171FF" w:rsidRPr="00795AA7" w:rsidRDefault="00FD2209"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sz w:val="22"/>
          <w:szCs w:val="22"/>
        </w:rPr>
        <w:t xml:space="preserve">               </w:t>
      </w:r>
      <w:r w:rsidRPr="00675D6C">
        <w:rPr>
          <w:i/>
          <w:sz w:val="22"/>
          <w:szCs w:val="22"/>
        </w:rPr>
        <w:t>rain fade</w:t>
      </w:r>
      <w:r>
        <w:rPr>
          <w:sz w:val="22"/>
          <w:szCs w:val="22"/>
        </w:rPr>
        <w:t xml:space="preserve">       rain attenuation in dB</w:t>
      </w:r>
      <w:r w:rsidR="00F171FF">
        <w:rPr>
          <w:sz w:val="22"/>
          <w:szCs w:val="22"/>
        </w:rPr>
        <w:t xml:space="preserve"> </w:t>
      </w:r>
      <w:r w:rsidR="00F171FF">
        <w:rPr>
          <w:sz w:val="22"/>
          <w:szCs w:val="22"/>
          <w:lang w:val="en-GB" w:eastAsia="ja-JP"/>
        </w:rPr>
        <w:t>(ITU-R P.618)</w:t>
      </w:r>
    </w:p>
    <w:p w14:paraId="715DABAB" w14:textId="1FE96A56" w:rsidR="00FD2209" w:rsidRDefault="00FD2209" w:rsidP="00675D6C">
      <w:pPr>
        <w:pStyle w:val="Equationlegend"/>
        <w:shd w:val="clear" w:color="auto" w:fill="FFFFFF"/>
        <w:ind w:left="0" w:firstLine="0"/>
        <w:rPr>
          <w:sz w:val="22"/>
          <w:szCs w:val="22"/>
        </w:rPr>
      </w:pPr>
    </w:p>
    <w:p w14:paraId="40E8994D" w14:textId="77777777" w:rsidR="009F216D" w:rsidRPr="002F5397" w:rsidRDefault="009F216D" w:rsidP="009F216D">
      <w:pPr>
        <w:pStyle w:val="Equationlegend"/>
        <w:shd w:val="clear" w:color="auto" w:fill="FFFFFF"/>
        <w:rPr>
          <w:sz w:val="22"/>
          <w:szCs w:val="22"/>
        </w:rPr>
      </w:pPr>
    </w:p>
    <w:p w14:paraId="69CBC7FC" w14:textId="0B48A72F" w:rsidR="00530F2B" w:rsidRDefault="009F216D" w:rsidP="00675D6C">
      <w:pPr>
        <w:pStyle w:val="Equation"/>
        <w:ind w:left="720" w:hanging="720"/>
        <w:jc w:val="both"/>
        <w:rPr>
          <w:rFonts w:ascii="Times New Roman" w:hAnsi="Times New Roman" w:cs="Times New Roman"/>
          <w:sz w:val="22"/>
          <w:szCs w:val="22"/>
          <w:lang w:val="en-GB"/>
        </w:rPr>
      </w:pPr>
      <w:r w:rsidRPr="00675D6C">
        <w:rPr>
          <w:rFonts w:ascii="Times New Roman" w:hAnsi="Times New Roman" w:cs="Times New Roman"/>
          <w:sz w:val="22"/>
          <w:szCs w:val="22"/>
          <w:lang w:eastAsia="ja-JP"/>
        </w:rPr>
        <w:t>2</w:t>
      </w:r>
      <w:r w:rsidRPr="00675D6C">
        <w:rPr>
          <w:rFonts w:ascii="Times New Roman" w:hAnsi="Times New Roman" w:cs="Times New Roman"/>
          <w:sz w:val="22"/>
          <w:szCs w:val="22"/>
          <w:lang w:eastAsia="ja-JP"/>
        </w:rPr>
        <w:tab/>
      </w:r>
      <w:r w:rsidRPr="00675D6C">
        <w:rPr>
          <w:rFonts w:ascii="Times New Roman" w:hAnsi="Times New Roman" w:cs="Times New Roman"/>
          <w:sz w:val="22"/>
          <w:szCs w:val="22"/>
          <w:lang w:val="en-GB"/>
        </w:rPr>
        <w:t xml:space="preserve">that for the purpose of protecting the </w:t>
      </w:r>
      <w:r w:rsidR="0067021D">
        <w:rPr>
          <w:rFonts w:ascii="Times New Roman" w:hAnsi="Times New Roman" w:cs="Times New Roman"/>
          <w:sz w:val="22"/>
          <w:szCs w:val="22"/>
          <w:lang w:val="en-GB"/>
        </w:rPr>
        <w:t xml:space="preserve">terrestrial </w:t>
      </w:r>
      <w:r w:rsidRPr="00675D6C">
        <w:rPr>
          <w:rFonts w:ascii="Times New Roman" w:hAnsi="Times New Roman" w:cs="Times New Roman"/>
          <w:sz w:val="22"/>
          <w:szCs w:val="22"/>
          <w:lang w:val="en-GB"/>
        </w:rPr>
        <w:t>mo</w:t>
      </w:r>
      <w:r w:rsidR="00CE7125" w:rsidRPr="00CE7125">
        <w:rPr>
          <w:rFonts w:ascii="Times New Roman" w:hAnsi="Times New Roman" w:cs="Times New Roman"/>
          <w:sz w:val="22"/>
          <w:szCs w:val="22"/>
          <w:lang w:val="en-GB"/>
        </w:rPr>
        <w:t xml:space="preserve">bile service systems in </w:t>
      </w:r>
      <w:proofErr w:type="spellStart"/>
      <w:r w:rsidR="00CE7125" w:rsidRPr="00CE7125">
        <w:rPr>
          <w:rFonts w:ascii="Times New Roman" w:hAnsi="Times New Roman" w:cs="Times New Roman"/>
          <w:sz w:val="22"/>
          <w:szCs w:val="22"/>
          <w:lang w:val="en-GB"/>
        </w:rPr>
        <w:t>neighbo</w:t>
      </w:r>
      <w:r w:rsidRPr="00675D6C">
        <w:rPr>
          <w:rFonts w:ascii="Times New Roman" w:hAnsi="Times New Roman" w:cs="Times New Roman"/>
          <w:sz w:val="22"/>
          <w:szCs w:val="22"/>
          <w:lang w:val="en-GB"/>
        </w:rPr>
        <w:t>ring</w:t>
      </w:r>
      <w:proofErr w:type="spellEnd"/>
      <w:r w:rsidRPr="00675D6C">
        <w:rPr>
          <w:rFonts w:ascii="Times New Roman" w:hAnsi="Times New Roman" w:cs="Times New Roman"/>
          <w:sz w:val="22"/>
          <w:szCs w:val="22"/>
          <w:lang w:val="en-GB"/>
        </w:rPr>
        <w:t xml:space="preserve"> administrations in the band </w:t>
      </w:r>
      <w:r w:rsidR="00537D00">
        <w:rPr>
          <w:rFonts w:ascii="Times New Roman" w:eastAsia="Calibri" w:hAnsi="Times New Roman" w:cs="Times New Roman"/>
          <w:sz w:val="22"/>
          <w:szCs w:val="22"/>
          <w:lang w:val="en-GB"/>
        </w:rPr>
        <w:t xml:space="preserve">27.9-28.2 </w:t>
      </w:r>
      <w:r w:rsidRPr="00675D6C">
        <w:rPr>
          <w:rFonts w:ascii="Times New Roman" w:eastAsia="Calibri" w:hAnsi="Times New Roman" w:cs="Times New Roman"/>
          <w:sz w:val="22"/>
          <w:szCs w:val="22"/>
          <w:lang w:val="en-GB"/>
        </w:rPr>
        <w:t>GHz</w:t>
      </w:r>
      <w:r w:rsidR="00537D00">
        <w:rPr>
          <w:rFonts w:ascii="Times New Roman" w:eastAsia="Calibri" w:hAnsi="Times New Roman" w:cs="Times New Roman"/>
          <w:sz w:val="22"/>
          <w:szCs w:val="22"/>
          <w:lang w:val="en-GB"/>
        </w:rPr>
        <w:t xml:space="preserve"> band</w:t>
      </w:r>
      <w:r w:rsidRPr="00675D6C">
        <w:rPr>
          <w:rFonts w:ascii="Times New Roman" w:hAnsi="Times New Roman" w:cs="Times New Roman"/>
          <w:sz w:val="22"/>
          <w:szCs w:val="22"/>
          <w:lang w:val="en-GB"/>
        </w:rPr>
        <w:t xml:space="preserve">, the power flux density limit per HAPS platform station at the </w:t>
      </w:r>
      <w:r w:rsidR="00CE7125" w:rsidRPr="00CE7125">
        <w:rPr>
          <w:rFonts w:ascii="Times New Roman" w:hAnsi="Times New Roman" w:cs="Times New Roman"/>
          <w:sz w:val="22"/>
          <w:szCs w:val="22"/>
          <w:lang w:val="en-GB"/>
        </w:rPr>
        <w:t xml:space="preserve">surface of the Earth in </w:t>
      </w:r>
      <w:proofErr w:type="spellStart"/>
      <w:r w:rsidR="00CE7125" w:rsidRPr="00CE7125">
        <w:rPr>
          <w:rFonts w:ascii="Times New Roman" w:hAnsi="Times New Roman" w:cs="Times New Roman"/>
          <w:sz w:val="22"/>
          <w:szCs w:val="22"/>
          <w:lang w:val="en-GB"/>
        </w:rPr>
        <w:t>neighbo</w:t>
      </w:r>
      <w:r w:rsidRPr="00675D6C">
        <w:rPr>
          <w:rFonts w:ascii="Times New Roman" w:hAnsi="Times New Roman" w:cs="Times New Roman"/>
          <w:sz w:val="22"/>
          <w:szCs w:val="22"/>
          <w:lang w:val="en-GB"/>
        </w:rPr>
        <w:t>ring</w:t>
      </w:r>
      <w:proofErr w:type="spellEnd"/>
      <w:r w:rsidRPr="00675D6C">
        <w:rPr>
          <w:rFonts w:ascii="Times New Roman" w:hAnsi="Times New Roman" w:cs="Times New Roman"/>
          <w:sz w:val="22"/>
          <w:szCs w:val="22"/>
          <w:lang w:val="en-GB"/>
        </w:rPr>
        <w:t xml:space="preserve"> administrations shall not exceed the following </w:t>
      </w:r>
      <w:proofErr w:type="spellStart"/>
      <w:r w:rsidRPr="00675D6C">
        <w:rPr>
          <w:rFonts w:ascii="Times New Roman" w:hAnsi="Times New Roman" w:cs="Times New Roman"/>
          <w:sz w:val="22"/>
          <w:szCs w:val="22"/>
          <w:lang w:val="en-GB"/>
        </w:rPr>
        <w:t>pfd</w:t>
      </w:r>
      <w:proofErr w:type="spellEnd"/>
      <w:r w:rsidRPr="00675D6C">
        <w:rPr>
          <w:rFonts w:ascii="Times New Roman" w:hAnsi="Times New Roman" w:cs="Times New Roman"/>
          <w:sz w:val="22"/>
          <w:szCs w:val="22"/>
          <w:lang w:val="en-GB"/>
        </w:rPr>
        <w:t xml:space="preserve"> masks in </w:t>
      </w:r>
      <w:proofErr w:type="spellStart"/>
      <w:r w:rsidRPr="00675D6C">
        <w:rPr>
          <w:rFonts w:ascii="Times New Roman" w:hAnsi="Times New Roman" w:cs="Times New Roman"/>
          <w:sz w:val="22"/>
          <w:szCs w:val="22"/>
          <w:lang w:val="en-GB"/>
        </w:rPr>
        <w:t>dBW</w:t>
      </w:r>
      <w:proofErr w:type="spellEnd"/>
      <w:r w:rsidRPr="00675D6C">
        <w:rPr>
          <w:rFonts w:ascii="Times New Roman" w:hAnsi="Times New Roman" w:cs="Times New Roman"/>
          <w:sz w:val="22"/>
          <w:szCs w:val="22"/>
          <w:lang w:val="en-GB"/>
        </w:rPr>
        <w:t>/m</w:t>
      </w:r>
      <w:r w:rsidRPr="00675D6C">
        <w:rPr>
          <w:rFonts w:ascii="Times New Roman" w:hAnsi="Times New Roman" w:cs="Times New Roman"/>
          <w:sz w:val="22"/>
          <w:szCs w:val="22"/>
          <w:vertAlign w:val="superscript"/>
          <w:lang w:val="en-GB"/>
        </w:rPr>
        <w:t>2</w:t>
      </w:r>
      <w:r w:rsidRPr="00675D6C">
        <w:rPr>
          <w:rFonts w:ascii="Times New Roman" w:hAnsi="Times New Roman" w:cs="Times New Roman"/>
          <w:sz w:val="22"/>
          <w:szCs w:val="22"/>
          <w:lang w:val="en-GB"/>
        </w:rPr>
        <w:t>/MHz for more than 0.1% of deployment</w:t>
      </w:r>
      <w:r w:rsidRPr="00675D6C">
        <w:rPr>
          <w:rFonts w:ascii="Times New Roman" w:hAnsi="Times New Roman" w:cs="Times New Roman"/>
          <w:sz w:val="22"/>
          <w:szCs w:val="22"/>
          <w:lang w:val="en-GB" w:eastAsia="ja-JP"/>
        </w:rPr>
        <w:t xml:space="preserve">, without the </w:t>
      </w:r>
      <w:r w:rsidRPr="00675D6C">
        <w:rPr>
          <w:rFonts w:ascii="Times New Roman" w:hAnsi="Times New Roman" w:cs="Times New Roman"/>
          <w:sz w:val="22"/>
          <w:szCs w:val="22"/>
          <w:lang w:val="en-GB"/>
        </w:rPr>
        <w:t>explicit agreement from the affected administration:</w:t>
      </w:r>
    </w:p>
    <w:p w14:paraId="364DF644" w14:textId="7F4B81EF" w:rsidR="009F216D" w:rsidRPr="003E00C9" w:rsidRDefault="00530F2B" w:rsidP="00675D6C">
      <w:pPr>
        <w:pStyle w:val="Equation"/>
        <w:ind w:left="720" w:hanging="720"/>
        <w:rPr>
          <w:i/>
          <w:sz w:val="22"/>
          <w:szCs w:val="22"/>
          <w:lang w:eastAsia="ja-JP"/>
        </w:rPr>
      </w:pPr>
      <w:r>
        <w:rPr>
          <w:rFonts w:ascii="Times New Roman" w:hAnsi="Times New Roman" w:cs="Times New Roman"/>
          <w:sz w:val="22"/>
          <w:szCs w:val="22"/>
          <w:lang w:val="en-GB"/>
        </w:rPr>
        <w:tab/>
      </w:r>
      <w:r>
        <w:rPr>
          <w:rFonts w:ascii="Times New Roman" w:hAnsi="Times New Roman" w:cs="Times New Roman"/>
          <w:sz w:val="22"/>
          <w:szCs w:val="22"/>
          <w:lang w:val="en-GB"/>
        </w:rPr>
        <w:tab/>
      </w:r>
      <w:r>
        <w:rPr>
          <w:rFonts w:ascii="Times New Roman" w:hAnsi="Times New Roman" w:cs="Times New Roman"/>
          <w:sz w:val="22"/>
          <w:szCs w:val="22"/>
          <w:lang w:val="en-GB"/>
        </w:rPr>
        <w:tab/>
      </w:r>
      <w:r w:rsidR="009F216D" w:rsidRPr="00675D6C">
        <w:rPr>
          <w:rFonts w:ascii="Times New Roman" w:hAnsi="Times New Roman" w:cs="Times New Roman"/>
          <w:sz w:val="22"/>
          <w:szCs w:val="22"/>
          <w:lang w:val="en-GB"/>
        </w:rPr>
        <w:t xml:space="preserve"> </w:t>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=-122.6  for El≤2°</m:t>
        </m:r>
      </m:oMath>
    </w:p>
    <w:p w14:paraId="67ED59A1" w14:textId="77777777" w:rsidR="009F216D" w:rsidRPr="003E00C9" w:rsidRDefault="009F216D" w:rsidP="009F216D">
      <w:pPr>
        <w:pStyle w:val="Equation"/>
        <w:rPr>
          <w:i/>
          <w:sz w:val="22"/>
          <w:szCs w:val="22"/>
          <w:lang w:eastAsia="ja-JP"/>
        </w:rPr>
      </w:pPr>
      <w:r w:rsidRPr="003E00C9">
        <w:rPr>
          <w:i/>
          <w:sz w:val="22"/>
          <w:szCs w:val="22"/>
          <w:lang w:eastAsia="ja-JP"/>
        </w:rPr>
        <w:tab/>
      </w:r>
      <w:r w:rsidRPr="003E00C9">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=-122.6+1.5×(El-2) for 2°&lt;El≤13.6°</m:t>
        </m:r>
      </m:oMath>
    </w:p>
    <w:p w14:paraId="179467E8" w14:textId="77777777" w:rsidR="009F216D" w:rsidRPr="003E00C9" w:rsidRDefault="009F216D" w:rsidP="009F216D">
      <w:pPr>
        <w:pStyle w:val="Equation"/>
        <w:rPr>
          <w:rFonts w:eastAsiaTheme="minorEastAsia"/>
          <w:sz w:val="22"/>
          <w:szCs w:val="22"/>
          <w:lang w:eastAsia="ja-JP"/>
        </w:rPr>
      </w:pPr>
      <w:r w:rsidRPr="003E00C9">
        <w:rPr>
          <w:i/>
          <w:sz w:val="22"/>
          <w:szCs w:val="22"/>
          <w:lang w:eastAsia="ja-JP"/>
        </w:rPr>
        <w:tab/>
      </w:r>
      <w:r w:rsidRPr="003E00C9">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=-105.2 for 13.6°&lt;El≤90°</m:t>
        </m:r>
      </m:oMath>
    </w:p>
    <w:p w14:paraId="6FBB2468" w14:textId="77777777" w:rsidR="00530F2B" w:rsidRPr="00687667" w:rsidRDefault="00530F2B" w:rsidP="003F34AE">
      <w:pPr>
        <w:pStyle w:val="Equationlegend"/>
        <w:shd w:val="clear" w:color="auto" w:fill="FFFFFF"/>
        <w:rPr>
          <w:sz w:val="22"/>
          <w:szCs w:val="22"/>
        </w:rPr>
      </w:pPr>
    </w:p>
    <w:p w14:paraId="3F3DCA51" w14:textId="77777777" w:rsidR="003F34AE" w:rsidRPr="00687667" w:rsidRDefault="003F34AE" w:rsidP="00687667">
      <w:pPr>
        <w:spacing w:after="120"/>
        <w:ind w:firstLine="720"/>
        <w:rPr>
          <w:sz w:val="22"/>
          <w:szCs w:val="22"/>
          <w:lang w:eastAsia="ja-JP"/>
        </w:rPr>
      </w:pPr>
      <w:r w:rsidRPr="00687667">
        <w:rPr>
          <w:sz w:val="22"/>
          <w:szCs w:val="22"/>
          <w:lang w:eastAsia="ja-JP"/>
        </w:rPr>
        <w:t xml:space="preserve">To verify the compliance with the proposed </w:t>
      </w:r>
      <w:proofErr w:type="spellStart"/>
      <w:r w:rsidRPr="00687667">
        <w:rPr>
          <w:sz w:val="22"/>
          <w:szCs w:val="22"/>
          <w:lang w:eastAsia="ja-JP"/>
        </w:rPr>
        <w:t>pfd</w:t>
      </w:r>
      <w:proofErr w:type="spellEnd"/>
      <w:r w:rsidRPr="00687667">
        <w:rPr>
          <w:sz w:val="22"/>
          <w:szCs w:val="22"/>
          <w:lang w:eastAsia="ja-JP"/>
        </w:rPr>
        <w:t xml:space="preserve"> mask the following equation shall be used:</w:t>
      </w:r>
    </w:p>
    <w:p w14:paraId="40875EE4"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szCs w:val="22"/>
              <w:lang w:eastAsia="ja-JP"/>
            </w:rPr>
            <m:t>-GasAtt(El)-rain fade</m:t>
          </m:r>
        </m:oMath>
      </m:oMathPara>
    </w:p>
    <w:p w14:paraId="24502606" w14:textId="77777777" w:rsidR="003F34AE" w:rsidRPr="00687667" w:rsidRDefault="003F34AE" w:rsidP="00687667">
      <w:pPr>
        <w:ind w:firstLine="720"/>
        <w:rPr>
          <w:sz w:val="22"/>
          <w:szCs w:val="22"/>
          <w:lang w:eastAsia="ja-JP"/>
        </w:rPr>
      </w:pPr>
      <w:r w:rsidRPr="00687667">
        <w:rPr>
          <w:sz w:val="22"/>
          <w:szCs w:val="22"/>
          <w:lang w:eastAsia="ja-JP"/>
        </w:rPr>
        <w:t xml:space="preserve">where: </w:t>
      </w:r>
    </w:p>
    <w:p w14:paraId="31CF7BD0" w14:textId="3282306B"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7FCDA6E9" w14:textId="4788382F"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14:paraId="0F893C5F" w14:textId="77777777"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(El)</w:t>
      </w:r>
      <w:del w:id="34" w:author="Rev. 2 Author" w:date="2018-09-13T15:15:00Z">
        <w:r w:rsidRPr="00687667" w:rsidDel="00CE7125">
          <w:rPr>
            <w:i/>
            <w:sz w:val="22"/>
            <w:szCs w:val="22"/>
          </w:rPr>
          <w:delText>:</w:delText>
        </w:r>
      </w:del>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1EDDC894" w14:textId="4FE04F92"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Lpol</w:t>
      </w:r>
      <w:proofErr w:type="spellEnd"/>
      <w:r w:rsidRPr="00C8255F">
        <w:rPr>
          <w:i/>
          <w:sz w:val="22"/>
          <w:szCs w:val="22"/>
          <w:lang w:val="en-GB"/>
        </w:rPr>
        <w:tab/>
      </w:r>
      <w:r>
        <w:rPr>
          <w:sz w:val="22"/>
          <w:szCs w:val="22"/>
          <w:lang w:val="en-GB"/>
        </w:rPr>
        <w:t>polari</w:t>
      </w:r>
      <w:r w:rsidR="00FD2209">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3 dB</w:t>
      </w:r>
      <w:r w:rsidRPr="00C8255F">
        <w:rPr>
          <w:sz w:val="22"/>
          <w:szCs w:val="22"/>
          <w:lang w:val="en-GB" w:eastAsia="ja-JP"/>
        </w:rPr>
        <w:t>;</w:t>
      </w:r>
    </w:p>
    <w:p w14:paraId="3D6494DB" w14:textId="6B596E7A"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Bloss</w:t>
      </w:r>
      <w:proofErr w:type="spellEnd"/>
      <w:r w:rsidRPr="00C8255F">
        <w:rPr>
          <w:i/>
          <w:sz w:val="22"/>
          <w:szCs w:val="22"/>
          <w:lang w:val="en-GB"/>
        </w:rPr>
        <w:tab/>
      </w:r>
      <w:r>
        <w:rPr>
          <w:sz w:val="22"/>
          <w:szCs w:val="22"/>
          <w:lang w:val="en-GB"/>
        </w:rPr>
        <w:t>polari</w:t>
      </w:r>
      <w:r w:rsidR="00FD2209">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4 dB</w:t>
      </w:r>
      <w:r w:rsidRPr="00C8255F">
        <w:rPr>
          <w:sz w:val="22"/>
          <w:szCs w:val="22"/>
          <w:lang w:val="en-GB" w:eastAsia="ja-JP"/>
        </w:rPr>
        <w:t>;</w:t>
      </w:r>
    </w:p>
    <w:p w14:paraId="56AF6D26" w14:textId="60F02160"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lastRenderedPageBreak/>
        <w:tab/>
      </w:r>
      <w:proofErr w:type="spellStart"/>
      <w:r>
        <w:rPr>
          <w:i/>
          <w:sz w:val="22"/>
          <w:szCs w:val="22"/>
          <w:lang w:val="en-GB" w:eastAsia="ja-JP"/>
        </w:rPr>
        <w:t>GasAtt</w:t>
      </w:r>
      <w:proofErr w:type="spellEnd"/>
      <w:r>
        <w:rPr>
          <w:i/>
          <w:sz w:val="22"/>
          <w:szCs w:val="22"/>
          <w:lang w:val="en-GB" w:eastAsia="ja-JP"/>
        </w:rPr>
        <w:t>(El)</w:t>
      </w:r>
      <w:r w:rsidRPr="00C8255F">
        <w:rPr>
          <w:i/>
          <w:sz w:val="22"/>
          <w:szCs w:val="22"/>
          <w:lang w:val="en-GB"/>
        </w:rPr>
        <w:tab/>
      </w:r>
      <w:r>
        <w:rPr>
          <w:sz w:val="22"/>
          <w:szCs w:val="22"/>
          <w:lang w:val="en-GB"/>
        </w:rPr>
        <w:t>gaseous attenuation</w:t>
      </w:r>
      <w:r w:rsidR="00F171FF">
        <w:rPr>
          <w:sz w:val="22"/>
          <w:szCs w:val="22"/>
          <w:lang w:val="en-GB"/>
        </w:rPr>
        <w:t xml:space="preserve"> (ITU-R SF.1395)</w:t>
      </w:r>
      <w:r>
        <w:rPr>
          <w:sz w:val="22"/>
          <w:szCs w:val="22"/>
          <w:lang w:val="en-GB"/>
        </w:rPr>
        <w:t>;</w:t>
      </w:r>
    </w:p>
    <w:p w14:paraId="380D1334" w14:textId="68A69578" w:rsidR="00F171FF" w:rsidRPr="00795AA7" w:rsidRDefault="00A751C0"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rainfade</w:t>
      </w:r>
      <w:proofErr w:type="spellEnd"/>
      <w:r w:rsidRPr="00C8255F">
        <w:rPr>
          <w:i/>
          <w:sz w:val="22"/>
          <w:szCs w:val="22"/>
          <w:lang w:val="en-GB"/>
        </w:rPr>
        <w:tab/>
      </w:r>
      <w:r>
        <w:rPr>
          <w:sz w:val="22"/>
          <w:szCs w:val="22"/>
          <w:lang w:val="en-GB"/>
        </w:rPr>
        <w:t>rain attenuation in dB</w:t>
      </w:r>
      <w:r w:rsidR="00F171FF">
        <w:rPr>
          <w:sz w:val="22"/>
          <w:szCs w:val="22"/>
          <w:lang w:val="en-GB"/>
        </w:rPr>
        <w:t xml:space="preserve"> </w:t>
      </w:r>
      <w:r w:rsidR="00F171FF">
        <w:rPr>
          <w:sz w:val="22"/>
          <w:szCs w:val="22"/>
          <w:lang w:val="en-GB" w:eastAsia="ja-JP"/>
        </w:rPr>
        <w:t>(ITU-R P.618).</w:t>
      </w:r>
    </w:p>
    <w:p w14:paraId="19AAE93E" w14:textId="77777777" w:rsidR="00A751C0" w:rsidRDefault="00A751C0" w:rsidP="00675D6C">
      <w:pPr>
        <w:shd w:val="clear" w:color="auto" w:fill="FFFFFF"/>
        <w:tabs>
          <w:tab w:val="right" w:pos="1871"/>
          <w:tab w:val="left" w:pos="2041"/>
        </w:tabs>
        <w:overflowPunct w:val="0"/>
        <w:autoSpaceDE w:val="0"/>
        <w:autoSpaceDN w:val="0"/>
        <w:adjustRightInd w:val="0"/>
        <w:spacing w:before="80"/>
        <w:ind w:left="2041" w:hanging="2041"/>
        <w:textAlignment w:val="baseline"/>
        <w:rPr>
          <w:lang w:eastAsia="ja-JP"/>
        </w:rPr>
      </w:pPr>
    </w:p>
    <w:p w14:paraId="4CC2B282" w14:textId="77777777" w:rsidR="00926E89" w:rsidRPr="00687667" w:rsidRDefault="00926E89" w:rsidP="003F34AE">
      <w:pPr>
        <w:pStyle w:val="Equationlegend"/>
        <w:shd w:val="clear" w:color="auto" w:fill="FFFFFF"/>
        <w:rPr>
          <w:sz w:val="22"/>
          <w:szCs w:val="22"/>
        </w:rPr>
      </w:pPr>
    </w:p>
    <w:p w14:paraId="64470DE6" w14:textId="752F16F8" w:rsidR="003F34AE" w:rsidRDefault="00497D7A" w:rsidP="00675D6C">
      <w:pPr>
        <w:ind w:left="720" w:hanging="720"/>
        <w:jc w:val="both"/>
        <w:rPr>
          <w:sz w:val="22"/>
          <w:szCs w:val="22"/>
          <w:lang w:eastAsia="ja-JP"/>
        </w:rPr>
      </w:pPr>
      <w:r>
        <w:rPr>
          <w:sz w:val="22"/>
          <w:szCs w:val="22"/>
          <w:lang w:eastAsia="ja-JP"/>
        </w:rPr>
        <w:t>3</w:t>
      </w:r>
      <w:r>
        <w:rPr>
          <w:sz w:val="22"/>
          <w:szCs w:val="22"/>
          <w:lang w:eastAsia="ja-JP"/>
        </w:rPr>
        <w:tab/>
      </w:r>
      <w:r w:rsidR="003F34AE" w:rsidRPr="00687667">
        <w:rPr>
          <w:sz w:val="22"/>
          <w:szCs w:val="22"/>
          <w:lang w:eastAsia="ja-JP"/>
        </w:rPr>
        <w:t>that for the purpose of protecting the fixed satellite service (Earth-to-space) in the 27.9</w:t>
      </w:r>
      <w:r w:rsidR="003F34AE" w:rsidRPr="00687667">
        <w:rPr>
          <w:sz w:val="22"/>
          <w:szCs w:val="22"/>
          <w:lang w:eastAsia="ja-JP"/>
        </w:rPr>
        <w:noBreakHyphen/>
        <w:t xml:space="preserve">28.2 GHz, the maximum EIRP density per HAPS </w:t>
      </w:r>
      <w:r w:rsidR="00537D00">
        <w:rPr>
          <w:sz w:val="22"/>
          <w:szCs w:val="22"/>
          <w:lang w:eastAsia="ja-JP"/>
        </w:rPr>
        <w:t xml:space="preserve">platform </w:t>
      </w:r>
      <w:r w:rsidR="003F34AE" w:rsidRPr="00687667">
        <w:rPr>
          <w:sz w:val="22"/>
          <w:szCs w:val="22"/>
          <w:lang w:eastAsia="ja-JP"/>
        </w:rPr>
        <w:t>shall be less than -</w:t>
      </w:r>
      <w:r w:rsidR="00530F2B">
        <w:rPr>
          <w:sz w:val="22"/>
          <w:szCs w:val="22"/>
          <w:lang w:eastAsia="ja-JP"/>
        </w:rPr>
        <w:t>8</w:t>
      </w:r>
      <w:r w:rsidR="003F34AE" w:rsidRPr="003E4AD2">
        <w:rPr>
          <w:sz w:val="22"/>
          <w:szCs w:val="22"/>
          <w:lang w:eastAsia="ja-JP"/>
        </w:rPr>
        <w:t xml:space="preserve"> </w:t>
      </w:r>
      <w:proofErr w:type="spellStart"/>
      <w:r w:rsidR="003F34AE" w:rsidRPr="003E4AD2">
        <w:rPr>
          <w:sz w:val="22"/>
          <w:szCs w:val="22"/>
          <w:lang w:eastAsia="ja-JP"/>
        </w:rPr>
        <w:t>dBW</w:t>
      </w:r>
      <w:proofErr w:type="spellEnd"/>
      <w:r w:rsidR="003F34AE" w:rsidRPr="003E4AD2">
        <w:rPr>
          <w:sz w:val="22"/>
          <w:szCs w:val="22"/>
          <w:lang w:eastAsia="ja-JP"/>
        </w:rPr>
        <w:t xml:space="preserve">/MHz for off-nadir angle higher than </w:t>
      </w:r>
      <w:r w:rsidR="00530F2B">
        <w:rPr>
          <w:sz w:val="22"/>
          <w:szCs w:val="22"/>
          <w:lang w:eastAsia="ja-JP"/>
        </w:rPr>
        <w:t>85</w:t>
      </w:r>
      <w:r w:rsidR="003F34AE" w:rsidRPr="003E4AD2">
        <w:rPr>
          <w:sz w:val="22"/>
          <w:szCs w:val="22"/>
          <w:lang w:eastAsia="ja-JP"/>
        </w:rPr>
        <w:t>°;</w:t>
      </w:r>
    </w:p>
    <w:p w14:paraId="11084A44" w14:textId="1CF2E698" w:rsidR="007C4DA1" w:rsidRPr="002F5397" w:rsidRDefault="007C4DA1" w:rsidP="00675D6C">
      <w:pPr>
        <w:ind w:left="720" w:hanging="720"/>
        <w:jc w:val="both"/>
        <w:rPr>
          <w:sz w:val="22"/>
          <w:szCs w:val="22"/>
          <w:lang w:eastAsia="ja-JP"/>
        </w:rPr>
      </w:pPr>
    </w:p>
    <w:p w14:paraId="316A312E" w14:textId="323BD701" w:rsidR="00CE7125" w:rsidRPr="00675D6C" w:rsidRDefault="003E4AD2" w:rsidP="00675D6C">
      <w:pPr>
        <w:spacing w:before="100" w:beforeAutospacing="1" w:after="100" w:afterAutospacing="1"/>
        <w:ind w:left="720" w:hanging="720"/>
        <w:jc w:val="both"/>
        <w:rPr>
          <w:color w:val="000000"/>
          <w:sz w:val="24"/>
          <w:szCs w:val="24"/>
        </w:rPr>
      </w:pPr>
      <w:r w:rsidRPr="002F5397">
        <w:rPr>
          <w:sz w:val="22"/>
          <w:szCs w:val="22"/>
          <w:lang w:eastAsia="ja-JP"/>
        </w:rPr>
        <w:t>4</w:t>
      </w:r>
      <w:r w:rsidR="007C4DA1" w:rsidRPr="002F5397">
        <w:rPr>
          <w:i/>
          <w:sz w:val="22"/>
          <w:szCs w:val="22"/>
          <w:lang w:eastAsia="ja-JP"/>
        </w:rPr>
        <w:tab/>
      </w:r>
      <w:r w:rsidR="007C4DA1" w:rsidRPr="002F5397">
        <w:rPr>
          <w:sz w:val="22"/>
          <w:szCs w:val="22"/>
          <w:lang w:eastAsia="ja-JP"/>
        </w:rPr>
        <w:t xml:space="preserve">that </w:t>
      </w:r>
      <w:r w:rsidR="007C4DA1" w:rsidRPr="00675D6C">
        <w:rPr>
          <w:color w:val="000000"/>
          <w:sz w:val="22"/>
          <w:szCs w:val="22"/>
        </w:rPr>
        <w:t>HAPS ground stations shall not claim protection from fixed-satellite service earth stations transmitting in the 27.9-28.2 GHz band, and No. 5.43A shall not apply;</w:t>
      </w:r>
    </w:p>
    <w:p w14:paraId="14ED273E" w14:textId="77777777" w:rsidR="00926E89" w:rsidRPr="002F5397" w:rsidRDefault="00926E89" w:rsidP="00675D6C">
      <w:pPr>
        <w:jc w:val="both"/>
        <w:rPr>
          <w:rStyle w:val="ECCHLbold"/>
          <w:b w:val="0"/>
          <w:sz w:val="22"/>
          <w:szCs w:val="22"/>
        </w:rPr>
      </w:pPr>
    </w:p>
    <w:p w14:paraId="69074492" w14:textId="3CB40313" w:rsidR="003F34AE" w:rsidRPr="00687667" w:rsidRDefault="003E4AD2" w:rsidP="00675D6C">
      <w:pPr>
        <w:ind w:left="720" w:hanging="720"/>
        <w:jc w:val="both"/>
        <w:rPr>
          <w:sz w:val="22"/>
          <w:szCs w:val="22"/>
          <w:lang w:eastAsia="ja-JP"/>
        </w:rPr>
      </w:pPr>
      <w:r w:rsidRPr="002F5397">
        <w:rPr>
          <w:sz w:val="22"/>
          <w:szCs w:val="22"/>
          <w:lang w:eastAsia="ja-JP"/>
        </w:rPr>
        <w:t>5</w:t>
      </w:r>
      <w:r w:rsidR="00497D7A" w:rsidRPr="002F5397">
        <w:rPr>
          <w:sz w:val="22"/>
          <w:szCs w:val="22"/>
          <w:lang w:eastAsia="ja-JP"/>
        </w:rPr>
        <w:tab/>
      </w:r>
      <w:r w:rsidR="003F34AE" w:rsidRPr="002F5397">
        <w:rPr>
          <w:sz w:val="22"/>
          <w:szCs w:val="22"/>
          <w:lang w:eastAsia="ja-JP"/>
        </w:rPr>
        <w:t>that for the purpose of protecting the f</w:t>
      </w:r>
      <w:r w:rsidR="00687667" w:rsidRPr="002F5397">
        <w:rPr>
          <w:sz w:val="22"/>
          <w:szCs w:val="22"/>
          <w:lang w:eastAsia="ja-JP"/>
        </w:rPr>
        <w:t>ixed service systems in neighbo</w:t>
      </w:r>
      <w:r w:rsidR="003F34AE" w:rsidRPr="002F5397">
        <w:rPr>
          <w:sz w:val="22"/>
          <w:szCs w:val="22"/>
          <w:lang w:eastAsia="ja-JP"/>
        </w:rPr>
        <w:t>ring administr</w:t>
      </w:r>
      <w:r w:rsidR="003F34AE" w:rsidRPr="00687667">
        <w:rPr>
          <w:sz w:val="22"/>
          <w:szCs w:val="22"/>
          <w:lang w:eastAsia="ja-JP"/>
        </w:rPr>
        <w:t xml:space="preserve">ations in the band 31-31.3 GHz, the power flux density limit per HAPS platform station at the surface of </w:t>
      </w:r>
      <w:r w:rsidR="00687667">
        <w:rPr>
          <w:sz w:val="22"/>
          <w:szCs w:val="22"/>
          <w:lang w:eastAsia="ja-JP"/>
        </w:rPr>
        <w:t>the Earth in neighbo</w:t>
      </w:r>
      <w:r w:rsidR="003F34AE" w:rsidRPr="00687667">
        <w:rPr>
          <w:sz w:val="22"/>
          <w:szCs w:val="22"/>
          <w:lang w:eastAsia="ja-JP"/>
        </w:rPr>
        <w:t xml:space="preserve">ring administrations shall not exceed the following </w:t>
      </w:r>
      <w:proofErr w:type="spellStart"/>
      <w:r w:rsidR="003F34AE" w:rsidRPr="00687667">
        <w:rPr>
          <w:sz w:val="22"/>
          <w:szCs w:val="22"/>
          <w:lang w:eastAsia="ja-JP"/>
        </w:rPr>
        <w:t>pfd</w:t>
      </w:r>
      <w:proofErr w:type="spellEnd"/>
      <w:r w:rsidR="003F34AE" w:rsidRPr="00687667">
        <w:rPr>
          <w:sz w:val="22"/>
          <w:szCs w:val="22"/>
          <w:lang w:eastAsia="ja-JP"/>
        </w:rPr>
        <w:t xml:space="preserve"> mask in </w:t>
      </w:r>
      <w:proofErr w:type="spellStart"/>
      <w:r w:rsidR="003F34AE" w:rsidRPr="00687667">
        <w:rPr>
          <w:sz w:val="22"/>
          <w:szCs w:val="22"/>
          <w:lang w:eastAsia="ja-JP"/>
        </w:rPr>
        <w:t>dBW</w:t>
      </w:r>
      <w:proofErr w:type="spellEnd"/>
      <w:r w:rsidR="003F34AE" w:rsidRPr="00687667">
        <w:rPr>
          <w:sz w:val="22"/>
          <w:szCs w:val="22"/>
          <w:lang w:eastAsia="ja-JP"/>
        </w:rPr>
        <w:t>/m2/MHz, under clear sky condition, without the explicit agreement from the affected administration:</w:t>
      </w:r>
    </w:p>
    <w:p w14:paraId="56DE8714" w14:textId="77777777" w:rsidR="003F34AE" w:rsidRPr="00687667" w:rsidRDefault="00BA7A48"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0.875</m:t>
              </m:r>
              <m:r>
                <w:rPr>
                  <w:rFonts w:ascii="Cambria Math" w:hAnsi="Cambria Math" w:hint="eastAsia"/>
                  <w:sz w:val="22"/>
                  <w:szCs w:val="22"/>
                  <w:lang w:eastAsia="ja-JP"/>
                </w:rPr>
                <m:t>×</m:t>
              </m:r>
              <m:r>
                <w:rPr>
                  <w:rFonts w:ascii="Cambria Math" w:hAnsi="Cambria Math"/>
                  <w:sz w:val="22"/>
                  <w:szCs w:val="22"/>
                  <w:lang w:eastAsia="ja-JP"/>
                </w:rPr>
                <m:t>El-143</m:t>
              </m:r>
            </m:e>
          </m:d>
          <m:r>
            <w:rPr>
              <w:rFonts w:ascii="Cambria Math" w:hAnsi="Cambria Math"/>
              <w:sz w:val="22"/>
              <w:szCs w:val="22"/>
              <w:lang w:eastAsia="ja-JP"/>
            </w:rPr>
            <m:t xml:space="preserve">  for El≤8</m:t>
          </m:r>
          <m:r>
            <w:rPr>
              <w:rFonts w:ascii="Cambria Math" w:hAnsi="Cambria Math" w:hint="eastAsia"/>
              <w:sz w:val="22"/>
              <w:szCs w:val="22"/>
              <w:lang w:eastAsia="ja-JP"/>
            </w:rPr>
            <m:t>°</m:t>
          </m:r>
        </m:oMath>
      </m:oMathPara>
    </w:p>
    <w:p w14:paraId="31F0F5A4" w14:textId="77777777" w:rsidR="003F34AE" w:rsidRPr="00687667" w:rsidRDefault="00BA7A48"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2.58</m:t>
              </m:r>
              <m:r>
                <w:rPr>
                  <w:rFonts w:ascii="Cambria Math" w:hAnsi="Cambria Math" w:hint="eastAsia"/>
                  <w:sz w:val="22"/>
                  <w:szCs w:val="22"/>
                  <w:lang w:eastAsia="ja-JP"/>
                </w:rPr>
                <m:t>×</m:t>
              </m:r>
              <m:r>
                <w:rPr>
                  <w:rFonts w:ascii="Cambria Math" w:hAnsi="Cambria Math"/>
                  <w:sz w:val="22"/>
                  <w:szCs w:val="22"/>
                  <w:lang w:eastAsia="ja-JP"/>
                </w:rPr>
                <m:t>El-156.6</m:t>
              </m:r>
            </m:e>
          </m:d>
          <m:r>
            <w:rPr>
              <w:rFonts w:ascii="Cambria Math" w:hAnsi="Cambria Math"/>
              <w:sz w:val="22"/>
              <w:szCs w:val="22"/>
              <w:lang w:eastAsia="ja-JP"/>
            </w:rPr>
            <m:t xml:space="preserve"> for 8°&lt;El≤20</m:t>
          </m:r>
          <m:r>
            <w:rPr>
              <w:rFonts w:ascii="Cambria Math" w:hAnsi="Cambria Math" w:hint="eastAsia"/>
              <w:sz w:val="22"/>
              <w:szCs w:val="22"/>
              <w:lang w:eastAsia="ja-JP"/>
            </w:rPr>
            <m:t>°</m:t>
          </m:r>
        </m:oMath>
      </m:oMathPara>
    </w:p>
    <w:p w14:paraId="040C5339" w14:textId="77777777" w:rsidR="003F34AE" w:rsidRPr="00687667" w:rsidRDefault="00BA7A48"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0.375</m:t>
              </m:r>
              <m:r>
                <w:rPr>
                  <w:rFonts w:ascii="Cambria Math" w:hAnsi="Cambria Math" w:hint="eastAsia"/>
                  <w:sz w:val="22"/>
                  <w:szCs w:val="22"/>
                  <w:lang w:eastAsia="ja-JP"/>
                </w:rPr>
                <m:t>×</m:t>
              </m:r>
              <m:r>
                <w:rPr>
                  <w:rFonts w:ascii="Cambria Math" w:hAnsi="Cambria Math"/>
                  <w:sz w:val="22"/>
                  <w:szCs w:val="22"/>
                  <w:lang w:eastAsia="ja-JP"/>
                </w:rPr>
                <m:t>El-112.5</m:t>
              </m:r>
            </m:e>
          </m:d>
          <m:r>
            <w:rPr>
              <w:rFonts w:ascii="Cambria Math" w:hAnsi="Cambria Math"/>
              <w:sz w:val="22"/>
              <w:szCs w:val="22"/>
              <w:lang w:eastAsia="ja-JP"/>
            </w:rPr>
            <m:t xml:space="preserve"> for 20°&lt;El≤60</m:t>
          </m:r>
          <m:r>
            <w:rPr>
              <w:rFonts w:ascii="Cambria Math" w:hAnsi="Cambria Math" w:hint="eastAsia"/>
              <w:sz w:val="22"/>
              <w:szCs w:val="22"/>
              <w:lang w:eastAsia="ja-JP"/>
            </w:rPr>
            <m:t>°</m:t>
          </m:r>
        </m:oMath>
      </m:oMathPara>
    </w:p>
    <w:p w14:paraId="67E15F7C" w14:textId="70CD49C9" w:rsidR="003F34AE" w:rsidRPr="00CE7125" w:rsidRDefault="00BA7A48" w:rsidP="003F34AE">
      <w:pPr>
        <w:pStyle w:val="Equation"/>
        <w:rPr>
          <w:rFonts w:eastAsiaTheme="minorEastAsia"/>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60°&lt;El≤90</m:t>
          </m:r>
          <m:r>
            <w:rPr>
              <w:rFonts w:ascii="Cambria Math" w:hAnsi="Cambria Math" w:hint="eastAsia"/>
              <w:sz w:val="22"/>
              <w:szCs w:val="22"/>
              <w:lang w:eastAsia="ja-JP"/>
            </w:rPr>
            <m:t>°</m:t>
          </m:r>
        </m:oMath>
      </m:oMathPara>
    </w:p>
    <w:p w14:paraId="0E9498FC" w14:textId="77777777" w:rsidR="00CE7125" w:rsidRPr="00687667" w:rsidRDefault="00CE7125" w:rsidP="003F34AE">
      <w:pPr>
        <w:pStyle w:val="Equation"/>
        <w:rPr>
          <w:i/>
          <w:sz w:val="22"/>
          <w:szCs w:val="22"/>
          <w:lang w:eastAsia="ja-JP"/>
        </w:rPr>
      </w:pPr>
    </w:p>
    <w:p w14:paraId="4C191793" w14:textId="77777777" w:rsidR="003F34AE" w:rsidRPr="00687667" w:rsidRDefault="003F34AE" w:rsidP="00687667">
      <w:pPr>
        <w:ind w:firstLine="720"/>
        <w:rPr>
          <w:sz w:val="22"/>
          <w:szCs w:val="22"/>
        </w:rPr>
      </w:pPr>
      <w:r w:rsidRPr="00687667">
        <w:rPr>
          <w:sz w:val="22"/>
          <w:szCs w:val="22"/>
        </w:rPr>
        <w:t xml:space="preserve">where El is </w:t>
      </w:r>
      <w:r w:rsidRPr="00687667">
        <w:rPr>
          <w:sz w:val="22"/>
          <w:szCs w:val="22"/>
          <w:lang w:eastAsia="ja-JP"/>
        </w:rPr>
        <w:t>elevation angle in degrees (angle of arrival above the horizontal plane)</w:t>
      </w:r>
      <w:r w:rsidRPr="00687667">
        <w:rPr>
          <w:sz w:val="22"/>
          <w:szCs w:val="22"/>
        </w:rPr>
        <w:t>.</w:t>
      </w:r>
    </w:p>
    <w:p w14:paraId="13B61E1C" w14:textId="77777777" w:rsidR="003F34AE" w:rsidRPr="00687667" w:rsidRDefault="003F34AE" w:rsidP="00687667">
      <w:pPr>
        <w:spacing w:after="120"/>
        <w:ind w:firstLine="720"/>
        <w:rPr>
          <w:sz w:val="22"/>
          <w:szCs w:val="22"/>
        </w:rPr>
      </w:pPr>
      <w:r w:rsidRPr="00687667">
        <w:rPr>
          <w:sz w:val="22"/>
          <w:szCs w:val="22"/>
        </w:rPr>
        <w:t xml:space="preserve">To verify the compliance with the proposed </w:t>
      </w:r>
      <w:proofErr w:type="spellStart"/>
      <w:r w:rsidRPr="00687667">
        <w:rPr>
          <w:sz w:val="22"/>
          <w:szCs w:val="22"/>
        </w:rPr>
        <w:t>pfd</w:t>
      </w:r>
      <w:proofErr w:type="spellEnd"/>
      <w:r w:rsidRPr="00687667">
        <w:rPr>
          <w:sz w:val="22"/>
          <w:szCs w:val="22"/>
        </w:rPr>
        <w:t xml:space="preserve"> mask the following equation shall be used:</w:t>
      </w:r>
    </w:p>
    <w:p w14:paraId="4CADE306" w14:textId="77777777" w:rsidR="003F34AE" w:rsidRPr="00687667" w:rsidRDefault="003F34AE" w:rsidP="003F34AE">
      <w:pPr>
        <w:tabs>
          <w:tab w:val="left" w:pos="720"/>
        </w:tabs>
        <w:jc w:val="center"/>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45EB48A0" w14:textId="77777777" w:rsidR="003F34AE" w:rsidRPr="00687667" w:rsidRDefault="003F34AE" w:rsidP="00687667">
      <w:pPr>
        <w:ind w:firstLine="720"/>
        <w:rPr>
          <w:sz w:val="22"/>
          <w:szCs w:val="22"/>
        </w:rPr>
      </w:pPr>
      <w:r w:rsidRPr="00687667">
        <w:rPr>
          <w:sz w:val="22"/>
          <w:szCs w:val="22"/>
        </w:rPr>
        <w:t xml:space="preserve">where: </w:t>
      </w:r>
    </w:p>
    <w:p w14:paraId="6E4E0E18" w14:textId="70D18253"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437FA51B" w14:textId="30818B56"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14:paraId="12EDD65A" w14:textId="74CB2C58"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48C400F9" w14:textId="432E28C0" w:rsidR="00FD2209" w:rsidRPr="00C8255F" w:rsidRDefault="00CE7125" w:rsidP="00675D6C">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rainfade</w:t>
      </w:r>
      <w:proofErr w:type="spellEnd"/>
      <w:r w:rsidR="00FD2209" w:rsidRPr="00C8255F">
        <w:rPr>
          <w:i/>
          <w:sz w:val="22"/>
          <w:szCs w:val="22"/>
          <w:lang w:val="en-GB"/>
        </w:rPr>
        <w:tab/>
      </w:r>
      <w:r w:rsidR="00FD2209">
        <w:rPr>
          <w:sz w:val="22"/>
          <w:szCs w:val="22"/>
          <w:lang w:val="en-GB"/>
        </w:rPr>
        <w:t>rain attenuation in dB</w:t>
      </w:r>
      <w:r w:rsidR="00F171FF">
        <w:rPr>
          <w:sz w:val="22"/>
          <w:szCs w:val="22"/>
          <w:lang w:val="en-GB"/>
        </w:rPr>
        <w:t xml:space="preserve"> </w:t>
      </w:r>
      <w:r w:rsidR="00F171FF">
        <w:rPr>
          <w:sz w:val="22"/>
          <w:szCs w:val="22"/>
          <w:lang w:val="en-GB" w:eastAsia="ja-JP"/>
        </w:rPr>
        <w:t>(ITU-R P.618).</w:t>
      </w:r>
    </w:p>
    <w:p w14:paraId="100BA0A1" w14:textId="77777777" w:rsidR="00FD2209" w:rsidRDefault="00FD2209" w:rsidP="003F34AE">
      <w:pPr>
        <w:pStyle w:val="Equationlegend"/>
        <w:shd w:val="clear" w:color="auto" w:fill="FFFFFF"/>
        <w:rPr>
          <w:sz w:val="22"/>
          <w:szCs w:val="22"/>
          <w:lang w:eastAsia="ja-JP"/>
        </w:rPr>
      </w:pPr>
    </w:p>
    <w:p w14:paraId="4944F07E" w14:textId="77777777" w:rsidR="00BB2217" w:rsidRPr="00687667" w:rsidRDefault="00BB2217" w:rsidP="003F34AE">
      <w:pPr>
        <w:pStyle w:val="Equationlegend"/>
        <w:shd w:val="clear" w:color="auto" w:fill="FFFFFF"/>
        <w:rPr>
          <w:sz w:val="22"/>
          <w:szCs w:val="22"/>
          <w:lang w:eastAsia="ja-JP"/>
        </w:rPr>
      </w:pPr>
    </w:p>
    <w:p w14:paraId="74CAFBA5" w14:textId="11D63E8A" w:rsidR="003F34AE" w:rsidRPr="00687667" w:rsidRDefault="003E4AD2" w:rsidP="00675D6C">
      <w:pPr>
        <w:ind w:left="720" w:hanging="720"/>
        <w:jc w:val="both"/>
        <w:rPr>
          <w:sz w:val="22"/>
          <w:szCs w:val="22"/>
          <w:lang w:eastAsia="ja-JP"/>
        </w:rPr>
      </w:pPr>
      <w:r>
        <w:rPr>
          <w:sz w:val="22"/>
          <w:szCs w:val="22"/>
          <w:lang w:eastAsia="ja-JP"/>
        </w:rPr>
        <w:t>6</w:t>
      </w:r>
      <w:r w:rsidR="00497D7A">
        <w:rPr>
          <w:sz w:val="22"/>
          <w:szCs w:val="22"/>
          <w:lang w:eastAsia="ja-JP"/>
        </w:rPr>
        <w:tab/>
      </w:r>
      <w:r w:rsidR="003F34AE" w:rsidRPr="00687667">
        <w:rPr>
          <w:sz w:val="22"/>
          <w:szCs w:val="22"/>
          <w:lang w:eastAsia="ja-JP"/>
        </w:rPr>
        <w:t>that in order to ensure the protection of EESS (passive</w:t>
      </w:r>
      <w:bookmarkStart w:id="35" w:name="_GoBack"/>
      <w:r w:rsidR="003F34AE" w:rsidRPr="00687667">
        <w:rPr>
          <w:sz w:val="22"/>
          <w:szCs w:val="22"/>
          <w:lang w:eastAsia="ja-JP"/>
        </w:rPr>
        <w:t>)</w:t>
      </w:r>
      <w:r w:rsidR="00F764F8">
        <w:rPr>
          <w:sz w:val="22"/>
          <w:szCs w:val="22"/>
          <w:lang w:eastAsia="ja-JP"/>
        </w:rPr>
        <w:t xml:space="preserve"> </w:t>
      </w:r>
      <w:r w:rsidR="00F764F8">
        <w:rPr>
          <w:sz w:val="22"/>
          <w:szCs w:val="22"/>
          <w:lang w:eastAsia="ja-JP"/>
        </w:rPr>
        <w:t>per RR.5.543A</w:t>
      </w:r>
      <w:bookmarkEnd w:id="35"/>
      <w:r w:rsidR="003F34AE" w:rsidRPr="00687667">
        <w:rPr>
          <w:sz w:val="22"/>
          <w:szCs w:val="22"/>
          <w:lang w:eastAsia="ja-JP"/>
        </w:rPr>
        <w:t>, the level of unwanted power density into the HAPS ground station antenna in the band 31.3-31.8 GHz shall be limited to −83 dB(W/200 MHz) under clear-sky conditions and may be increased under rainy conditions to mitigate fading due to rain, provided that the effective impact on the passive satellite does not exceed the impact under clear</w:t>
      </w:r>
      <w:r w:rsidR="003F34AE" w:rsidRPr="00687667">
        <w:rPr>
          <w:sz w:val="22"/>
          <w:szCs w:val="22"/>
          <w:lang w:eastAsia="ja-JP"/>
        </w:rPr>
        <w:noBreakHyphen/>
        <w:t>sky conditions;</w:t>
      </w:r>
    </w:p>
    <w:p w14:paraId="2A24DC08" w14:textId="77777777" w:rsidR="00BB2217" w:rsidRPr="00687667" w:rsidRDefault="00BB2217" w:rsidP="00675D6C">
      <w:pPr>
        <w:pStyle w:val="ListParagraph"/>
        <w:ind w:left="816"/>
        <w:jc w:val="both"/>
        <w:rPr>
          <w:sz w:val="22"/>
          <w:szCs w:val="22"/>
        </w:rPr>
      </w:pPr>
    </w:p>
    <w:p w14:paraId="6319F8BE" w14:textId="5BAA5D52" w:rsidR="00497D7A" w:rsidRPr="00687667" w:rsidRDefault="003E4AD2" w:rsidP="00675D6C">
      <w:pPr>
        <w:ind w:left="720" w:hanging="720"/>
        <w:jc w:val="both"/>
        <w:rPr>
          <w:sz w:val="22"/>
          <w:szCs w:val="22"/>
          <w:lang w:eastAsia="ja-JP"/>
        </w:rPr>
      </w:pPr>
      <w:r>
        <w:rPr>
          <w:sz w:val="22"/>
          <w:szCs w:val="22"/>
          <w:lang w:eastAsia="ja-JP"/>
        </w:rPr>
        <w:t>7</w:t>
      </w:r>
      <w:r w:rsidR="00497D7A">
        <w:rPr>
          <w:sz w:val="22"/>
          <w:szCs w:val="22"/>
          <w:lang w:eastAsia="ja-JP"/>
        </w:rPr>
        <w:tab/>
      </w:r>
      <w:r w:rsidR="003F34AE" w:rsidRPr="00687667">
        <w:rPr>
          <w:sz w:val="22"/>
          <w:szCs w:val="22"/>
          <w:lang w:eastAsia="ja-JP"/>
        </w:rPr>
        <w:t>that in order to ensure the protection of EESS (passive) services the EIRP per HAPS platform, in the band 31.3-31.8 GHz, shall not exceed:</w:t>
      </w:r>
    </w:p>
    <w:p w14:paraId="7668890E" w14:textId="77777777" w:rsidR="003F34AE" w:rsidRPr="00687667" w:rsidRDefault="003F34AE" w:rsidP="003F34AE">
      <w:pPr>
        <w:pStyle w:val="Equation"/>
        <w:rPr>
          <w:iCs/>
          <w:sz w:val="22"/>
          <w:szCs w:val="22"/>
          <w:lang w:eastAsia="fr-FR"/>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 xml:space="preserve">-13.1) </m:t>
        </m:r>
        <m:r>
          <w:rPr>
            <w:rFonts w:ascii="Cambria Math" w:hAnsi="Cambria Math"/>
            <w:sz w:val="22"/>
            <w:szCs w:val="22"/>
          </w:rPr>
          <m:t>dBW</m:t>
        </m:r>
        <m:r>
          <m:rPr>
            <m:sty m:val="p"/>
          </m:rPr>
          <w:rPr>
            <w:rFonts w:ascii="Cambria Math" w:hAnsi="Cambria Math"/>
            <w:sz w:val="22"/>
            <w:szCs w:val="22"/>
          </w:rPr>
          <m:t>/200</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-4.53</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&lt;22</m:t>
        </m:r>
        <m:r>
          <m:rPr>
            <m:sty m:val="p"/>
          </m:rPr>
          <w:rPr>
            <w:rFonts w:ascii="Cambria Math" w:hAnsi="Cambria Math" w:hint="eastAsia"/>
            <w:sz w:val="22"/>
            <w:szCs w:val="22"/>
          </w:rPr>
          <m:t>°</m:t>
        </m:r>
      </m:oMath>
    </w:p>
    <w:p w14:paraId="235EDDD7" w14:textId="77777777" w:rsidR="003F34AE" w:rsidRDefault="003F34AE" w:rsidP="003F34AE">
      <w:pPr>
        <w:pStyle w:val="Equation"/>
        <w:rPr>
          <w:rFonts w:eastAsiaTheme="minorEastAsia"/>
          <w:sz w:val="22"/>
          <w:szCs w:val="22"/>
        </w:rPr>
      </w:pPr>
      <w:r w:rsidRPr="00687667">
        <w:rPr>
          <w:iCs/>
          <w:sz w:val="22"/>
          <w:szCs w:val="22"/>
          <w:lang w:eastAsia="fr-FR"/>
        </w:rPr>
        <w:lastRenderedPageBreak/>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 xml:space="preserve">=-35.1 </m:t>
        </m:r>
        <m:r>
          <w:rPr>
            <w:rFonts w:ascii="Cambria Math" w:hAnsi="Cambria Math"/>
            <w:sz w:val="22"/>
            <w:szCs w:val="22"/>
          </w:rPr>
          <m:t>dBW</m:t>
        </m:r>
        <m:r>
          <m:rPr>
            <m:sty m:val="p"/>
          </m:rPr>
          <w:rPr>
            <w:rFonts w:ascii="Cambria Math" w:hAnsi="Cambria Math"/>
            <w:sz w:val="22"/>
            <w:szCs w:val="22"/>
          </w:rPr>
          <m:t xml:space="preserve">/200 </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22</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&lt;90</m:t>
        </m:r>
        <m:r>
          <m:rPr>
            <m:sty m:val="p"/>
          </m:rPr>
          <w:rPr>
            <w:rFonts w:ascii="Cambria Math" w:hAnsi="Cambria Math" w:hint="eastAsia"/>
            <w:sz w:val="22"/>
            <w:szCs w:val="22"/>
          </w:rPr>
          <m:t>°</m:t>
        </m:r>
      </m:oMath>
    </w:p>
    <w:p w14:paraId="09714F69" w14:textId="77777777" w:rsidR="00497D7A" w:rsidRPr="00687667" w:rsidRDefault="00497D7A" w:rsidP="003F34AE">
      <w:pPr>
        <w:pStyle w:val="Equation"/>
        <w:rPr>
          <w:sz w:val="22"/>
          <w:szCs w:val="22"/>
          <w:lang w:eastAsia="fr-FR"/>
        </w:rPr>
      </w:pPr>
    </w:p>
    <w:p w14:paraId="5B001B80" w14:textId="31CB056E" w:rsidR="003F34AE" w:rsidRPr="00687667" w:rsidRDefault="003E4AD2" w:rsidP="00687667">
      <w:pPr>
        <w:ind w:left="720" w:hanging="720"/>
        <w:rPr>
          <w:sz w:val="22"/>
          <w:szCs w:val="22"/>
        </w:rPr>
      </w:pPr>
      <w:r>
        <w:rPr>
          <w:color w:val="000000"/>
          <w:sz w:val="22"/>
          <w:szCs w:val="22"/>
          <w:lang w:eastAsia="ko-KR"/>
        </w:rPr>
        <w:t>8</w:t>
      </w:r>
      <w:r w:rsidR="003F34AE" w:rsidRPr="00687667">
        <w:rPr>
          <w:color w:val="000000"/>
          <w:sz w:val="22"/>
          <w:szCs w:val="22"/>
          <w:lang w:eastAsia="ko-KR"/>
        </w:rPr>
        <w:tab/>
        <w:t>that in order to ensure the protection of the radio astronomy service</w:t>
      </w:r>
      <w:r w:rsidR="003F34AE" w:rsidRPr="00687667">
        <w:rPr>
          <w:rFonts w:eastAsia="MS Mincho"/>
          <w:sz w:val="22"/>
          <w:szCs w:val="22"/>
          <w:lang w:eastAsia="ja-JP"/>
        </w:rPr>
        <w:t xml:space="preserve">, the </w:t>
      </w:r>
      <w:proofErr w:type="spellStart"/>
      <w:r w:rsidR="003F34AE" w:rsidRPr="00687667">
        <w:rPr>
          <w:rFonts w:eastAsia="MS Mincho"/>
          <w:sz w:val="22"/>
          <w:szCs w:val="22"/>
          <w:lang w:eastAsia="ja-JP"/>
        </w:rPr>
        <w:t>pfd</w:t>
      </w:r>
      <w:proofErr w:type="spellEnd"/>
      <w:r w:rsidR="003F34AE" w:rsidRPr="00687667">
        <w:rPr>
          <w:rFonts w:eastAsia="MS Mincho"/>
          <w:sz w:val="22"/>
          <w:szCs w:val="22"/>
          <w:lang w:eastAsia="ja-JP"/>
        </w:rPr>
        <w:t xml:space="preserve"> level</w:t>
      </w:r>
      <w:r w:rsidR="003F34AE" w:rsidRPr="00687667">
        <w:rPr>
          <w:sz w:val="22"/>
          <w:szCs w:val="22"/>
        </w:rPr>
        <w:t xml:space="preserve"> produced by any HAPS ground station at the RAS stations listed, shall not exceed </w:t>
      </w:r>
      <w:r w:rsidR="003F34AE" w:rsidRPr="00687667">
        <w:rPr>
          <w:sz w:val="22"/>
          <w:szCs w:val="22"/>
        </w:rPr>
        <w:br/>
        <w:t xml:space="preserve">-141 </w:t>
      </w:r>
      <w:proofErr w:type="spellStart"/>
      <w:r w:rsidR="003F34AE" w:rsidRPr="00687667">
        <w:rPr>
          <w:sz w:val="22"/>
          <w:szCs w:val="22"/>
        </w:rPr>
        <w:t>dBW</w:t>
      </w:r>
      <w:proofErr w:type="spellEnd"/>
      <w:r w:rsidR="003F34AE" w:rsidRPr="00687667">
        <w:rPr>
          <w:sz w:val="22"/>
          <w:szCs w:val="22"/>
        </w:rPr>
        <w:t>/m</w:t>
      </w:r>
      <w:r w:rsidR="003F34AE" w:rsidRPr="00687667">
        <w:rPr>
          <w:sz w:val="22"/>
          <w:szCs w:val="22"/>
          <w:vertAlign w:val="superscript"/>
        </w:rPr>
        <w:t>2</w:t>
      </w:r>
      <w:r w:rsidR="003F34AE" w:rsidRPr="00687667">
        <w:rPr>
          <w:sz w:val="22"/>
          <w:szCs w:val="22"/>
        </w:rPr>
        <w:t xml:space="preserve">/500MHz in the band 31.3-31.8 GHz, unless a higher </w:t>
      </w:r>
      <w:proofErr w:type="spellStart"/>
      <w:r w:rsidR="003F34AE" w:rsidRPr="00687667">
        <w:rPr>
          <w:sz w:val="22"/>
          <w:szCs w:val="22"/>
        </w:rPr>
        <w:t>pfd</w:t>
      </w:r>
      <w:proofErr w:type="spellEnd"/>
      <w:r w:rsidR="003F34AE" w:rsidRPr="00687667">
        <w:rPr>
          <w:sz w:val="22"/>
          <w:szCs w:val="22"/>
        </w:rPr>
        <w:t xml:space="preserve"> is otherwise agreed between the corresponding administrations; </w:t>
      </w:r>
    </w:p>
    <w:p w14:paraId="2E2BEBB9" w14:textId="77777777" w:rsidR="003F34AE" w:rsidRDefault="00497D7A" w:rsidP="00497D7A">
      <w:pPr>
        <w:ind w:firstLine="720"/>
        <w:rPr>
          <w:sz w:val="22"/>
          <w:szCs w:val="22"/>
          <w:lang w:eastAsia="ja-JP"/>
        </w:rPr>
      </w:pPr>
      <w:r>
        <w:rPr>
          <w:sz w:val="22"/>
          <w:szCs w:val="22"/>
          <w:lang w:eastAsia="ja-JP"/>
        </w:rPr>
        <w:t>T</w:t>
      </w:r>
      <w:r w:rsidR="003F34AE" w:rsidRPr="00687667">
        <w:rPr>
          <w:sz w:val="22"/>
          <w:szCs w:val="22"/>
          <w:lang w:eastAsia="ja-JP"/>
        </w:rPr>
        <w:t xml:space="preserve">o verify the compliance with the proposed </w:t>
      </w:r>
      <w:proofErr w:type="spellStart"/>
      <w:r w:rsidR="003F34AE" w:rsidRPr="00687667">
        <w:rPr>
          <w:sz w:val="22"/>
          <w:szCs w:val="22"/>
          <w:lang w:eastAsia="ja-JP"/>
        </w:rPr>
        <w:t>pfd</w:t>
      </w:r>
      <w:proofErr w:type="spellEnd"/>
      <w:r w:rsidR="003F34AE" w:rsidRPr="00687667">
        <w:rPr>
          <w:sz w:val="22"/>
          <w:szCs w:val="22"/>
          <w:lang w:eastAsia="ja-JP"/>
        </w:rPr>
        <w:t xml:space="preserve"> mask the following equation shall be used:</w:t>
      </w:r>
    </w:p>
    <w:p w14:paraId="65FED319" w14:textId="77777777" w:rsidR="00497D7A" w:rsidRPr="00687667" w:rsidRDefault="00497D7A" w:rsidP="00687667">
      <w:pPr>
        <w:ind w:firstLine="720"/>
        <w:rPr>
          <w:sz w:val="22"/>
          <w:szCs w:val="22"/>
          <w:lang w:eastAsia="ja-JP"/>
        </w:rPr>
      </w:pPr>
    </w:p>
    <w:p w14:paraId="7BF55D71" w14:textId="77777777" w:rsidR="003F34AE" w:rsidRPr="00687667" w:rsidRDefault="003F34AE" w:rsidP="003F34AE">
      <w:pPr>
        <w:jc w:val="center"/>
        <w:rPr>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sSub>
            <m:sSubPr>
              <m:ctrlPr>
                <w:rPr>
                  <w:rFonts w:ascii="Cambria Math" w:hAnsi="Cambria Math"/>
                  <w:i/>
                  <w:sz w:val="22"/>
                  <w:szCs w:val="22"/>
                  <w:lang w:eastAsia="ja-JP"/>
                </w:rPr>
              </m:ctrlPr>
            </m:sSubPr>
            <m:e>
              <m:r>
                <w:rPr>
                  <w:rFonts w:ascii="Cambria Math" w:hAnsi="Cambria Math"/>
                  <w:sz w:val="22"/>
                  <w:szCs w:val="22"/>
                  <w:lang w:eastAsia="ja-JP"/>
                </w:rPr>
                <m:t>Att</m:t>
              </m:r>
            </m:e>
            <m:sub>
              <m:r>
                <w:rPr>
                  <w:rFonts w:ascii="Cambria Math" w:hAnsi="Cambria Math"/>
                  <w:sz w:val="22"/>
                  <w:szCs w:val="22"/>
                  <w:lang w:eastAsia="ja-JP"/>
                </w:rPr>
                <m:t>Rec P.452-16</m:t>
              </m:r>
            </m:sub>
          </m:sSub>
          <m:d>
            <m:dPr>
              <m:ctrlPr>
                <w:rPr>
                  <w:rFonts w:ascii="Cambria Math" w:hAnsi="Cambria Math"/>
                  <w:i/>
                  <w:sz w:val="22"/>
                  <w:szCs w:val="22"/>
                  <w:lang w:eastAsia="ja-JP"/>
                </w:rPr>
              </m:ctrlPr>
            </m:dPr>
            <m:e>
              <m:r>
                <w:rPr>
                  <w:rFonts w:ascii="Cambria Math" w:hAnsi="Cambria Math"/>
                  <w:sz w:val="22"/>
                  <w:szCs w:val="22"/>
                  <w:lang w:eastAsia="ja-JP"/>
                </w:rPr>
                <m:t>d</m:t>
              </m:r>
            </m:e>
          </m:d>
          <m:r>
            <w:rPr>
              <w:rFonts w:ascii="Cambria Math" w:hAnsi="Cambria Math"/>
              <w:sz w:val="22"/>
              <w:szCs w:val="22"/>
              <w:lang w:eastAsia="ja-JP"/>
            </w:rPr>
            <m:t>-10log10</m:t>
          </m:r>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λ²</m:t>
                  </m:r>
                </m:num>
                <m:den>
                  <m:r>
                    <w:rPr>
                      <w:rFonts w:ascii="Cambria Math" w:hAnsi="Cambria Math"/>
                      <w:sz w:val="22"/>
                      <w:szCs w:val="22"/>
                      <w:lang w:eastAsia="ja-JP"/>
                    </w:rPr>
                    <m:t>4π</m:t>
                  </m:r>
                </m:den>
              </m:f>
            </m:e>
          </m:d>
        </m:oMath>
      </m:oMathPara>
    </w:p>
    <w:p w14:paraId="0F0E9F75" w14:textId="77777777" w:rsidR="003F34AE" w:rsidRPr="00687667" w:rsidRDefault="003F34AE" w:rsidP="003F34AE">
      <w:pPr>
        <w:pStyle w:val="Equation"/>
        <w:rPr>
          <w:rFonts w:ascii="Times New Roman" w:hAnsi="Times New Roman" w:cs="Times New Roman"/>
          <w:sz w:val="22"/>
          <w:szCs w:val="22"/>
          <w:lang w:eastAsia="ja-JP"/>
        </w:rPr>
      </w:pPr>
      <w:r w:rsidRPr="00687667">
        <w:rPr>
          <w:rFonts w:ascii="Times New Roman" w:hAnsi="Times New Roman" w:cs="Times New Roman"/>
          <w:sz w:val="22"/>
          <w:szCs w:val="22"/>
          <w:lang w:eastAsia="ja-JP"/>
        </w:rPr>
        <w:t>where:</w:t>
      </w:r>
    </w:p>
    <w:p w14:paraId="3F07F218" w14:textId="05051E19"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i/>
          <w:iCs/>
          <w:sz w:val="22"/>
          <w:szCs w:val="22"/>
          <w:lang w:eastAsia="ja-JP"/>
        </w:rPr>
        <w:t>Att</w:t>
      </w:r>
      <w:r w:rsidRPr="00687667">
        <w:rPr>
          <w:i/>
          <w:iCs/>
          <w:sz w:val="22"/>
          <w:szCs w:val="22"/>
          <w:vertAlign w:val="subscript"/>
          <w:lang w:eastAsia="ja-JP"/>
        </w:rPr>
        <w:t>Re</w:t>
      </w:r>
      <w:r w:rsidRPr="00687667">
        <w:rPr>
          <w:sz w:val="22"/>
          <w:szCs w:val="22"/>
          <w:vertAlign w:val="subscript"/>
          <w:lang w:eastAsia="ja-JP"/>
        </w:rPr>
        <w:t>c</w:t>
      </w:r>
      <w:proofErr w:type="spellEnd"/>
      <w:r w:rsidRPr="00687667">
        <w:rPr>
          <w:sz w:val="22"/>
          <w:szCs w:val="22"/>
          <w:vertAlign w:val="subscript"/>
          <w:lang w:eastAsia="ja-JP"/>
        </w:rPr>
        <w:t xml:space="preserve"> P.452-16</w:t>
      </w:r>
      <w:r w:rsidRPr="00687667">
        <w:rPr>
          <w:sz w:val="22"/>
          <w:szCs w:val="22"/>
          <w:lang w:eastAsia="ja-JP"/>
        </w:rPr>
        <w:tab/>
        <w:t>attenuation in dB based on Recommendation ITU-R P.452-16 propagation model with p = 2%;</w:t>
      </w:r>
    </w:p>
    <w:p w14:paraId="2EDF4B1A" w14:textId="7ACABC46"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sz w:val="22"/>
          <w:szCs w:val="22"/>
          <w:lang w:eastAsia="ja-JP"/>
        </w:rPr>
        <w:t>e.i.r.p</w:t>
      </w:r>
      <w:proofErr w:type="spellEnd"/>
      <w:r w:rsidRPr="00687667">
        <w:rPr>
          <w:sz w:val="22"/>
          <w:szCs w:val="22"/>
          <w:lang w:eastAsia="ja-JP"/>
        </w:rPr>
        <w:t>.</w:t>
      </w:r>
      <w:r w:rsidRPr="00687667">
        <w:rPr>
          <w:sz w:val="22"/>
          <w:szCs w:val="22"/>
          <w:lang w:eastAsia="ja-JP"/>
        </w:rPr>
        <w:tab/>
        <w:t xml:space="preserve">maximum HAPS EIRP density level in </w:t>
      </w:r>
      <w:proofErr w:type="spellStart"/>
      <w:r w:rsidRPr="00687667">
        <w:rPr>
          <w:sz w:val="22"/>
          <w:szCs w:val="22"/>
          <w:lang w:eastAsia="ja-JP"/>
        </w:rPr>
        <w:t>dBW</w:t>
      </w:r>
      <w:proofErr w:type="spellEnd"/>
      <w:r w:rsidRPr="00687667">
        <w:rPr>
          <w:sz w:val="22"/>
          <w:szCs w:val="22"/>
          <w:lang w:eastAsia="ja-JP"/>
        </w:rPr>
        <w:t>/MHz/500MHz (dependent to the elevation angle);</w:t>
      </w:r>
    </w:p>
    <w:p w14:paraId="4750E9C1" w14:textId="4860672B"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d</w:t>
      </w:r>
      <w:r w:rsidRPr="00687667">
        <w:rPr>
          <w:sz w:val="22"/>
          <w:szCs w:val="22"/>
          <w:lang w:eastAsia="ja-JP"/>
        </w:rPr>
        <w:tab/>
        <w:t>distance in meters between the HAPS and the ground (Elevation angle dependent);</w:t>
      </w:r>
    </w:p>
    <w:p w14:paraId="06246BA1" w14:textId="3562BB08"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r w:rsidR="00CE7125">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dB(W/m²/500MHz);</w:t>
      </w:r>
    </w:p>
    <w:p w14:paraId="3E41C326" w14:textId="77777777" w:rsidR="005444BA" w:rsidRPr="00687667" w:rsidRDefault="005444BA" w:rsidP="003F34AE">
      <w:pPr>
        <w:pStyle w:val="Equationlegend"/>
        <w:shd w:val="clear" w:color="auto" w:fill="FFFFFF"/>
        <w:rPr>
          <w:sz w:val="22"/>
          <w:szCs w:val="22"/>
        </w:rPr>
      </w:pPr>
    </w:p>
    <w:p w14:paraId="7BE86377" w14:textId="27ADF6A7" w:rsidR="003F34AE" w:rsidRDefault="003E4AD2" w:rsidP="00675D6C">
      <w:pPr>
        <w:ind w:left="720" w:hanging="720"/>
        <w:jc w:val="both"/>
        <w:rPr>
          <w:sz w:val="22"/>
          <w:szCs w:val="22"/>
        </w:rPr>
      </w:pPr>
      <w:r>
        <w:rPr>
          <w:sz w:val="22"/>
          <w:szCs w:val="22"/>
          <w:lang w:eastAsia="ja-JP"/>
        </w:rPr>
        <w:t>9</w:t>
      </w:r>
      <w:r w:rsidR="003F34AE" w:rsidRPr="00687667">
        <w:rPr>
          <w:sz w:val="22"/>
          <w:szCs w:val="22"/>
          <w:lang w:eastAsia="ja-JP"/>
        </w:rPr>
        <w:tab/>
      </w:r>
      <w:r w:rsidR="003F34AE" w:rsidRPr="00687667">
        <w:rPr>
          <w:sz w:val="22"/>
          <w:szCs w:val="22"/>
        </w:rPr>
        <w:t xml:space="preserve">that in order to ensure the protection of the radio astronomy service the </w:t>
      </w:r>
      <w:proofErr w:type="spellStart"/>
      <w:r w:rsidR="003F34AE" w:rsidRPr="00687667">
        <w:rPr>
          <w:sz w:val="22"/>
          <w:szCs w:val="22"/>
        </w:rPr>
        <w:t>pfd</w:t>
      </w:r>
      <w:proofErr w:type="spellEnd"/>
      <w:r w:rsidR="003F34AE" w:rsidRPr="00687667">
        <w:rPr>
          <w:sz w:val="22"/>
          <w:szCs w:val="22"/>
        </w:rPr>
        <w:t xml:space="preserve"> produced by unwanted emissions from HAPS platform downlink transmissions shall not exceed </w:t>
      </w:r>
      <w:r w:rsidR="003F34AE" w:rsidRPr="00687667">
        <w:rPr>
          <w:sz w:val="22"/>
          <w:szCs w:val="22"/>
        </w:rPr>
        <w:br/>
        <w:t xml:space="preserve">-171 dB W/m²/500 MHz for continuum observations in the band 31.3-31.8 GHz at an RAS station location at a height of 50m, where this </w:t>
      </w:r>
      <w:proofErr w:type="spellStart"/>
      <w:r w:rsidR="003F34AE" w:rsidRPr="00687667">
        <w:rPr>
          <w:sz w:val="22"/>
          <w:szCs w:val="22"/>
        </w:rPr>
        <w:t>pfd</w:t>
      </w:r>
      <w:proofErr w:type="spellEnd"/>
      <w:r w:rsidR="003F34AE" w:rsidRPr="00687667">
        <w:rPr>
          <w:sz w:val="22"/>
          <w:szCs w:val="22"/>
        </w:rPr>
        <w:t xml:space="preserve"> value shall be verified considering a percentage of time of 2% in the relevant propagation model;</w:t>
      </w:r>
    </w:p>
    <w:p w14:paraId="1D3CC431" w14:textId="77777777" w:rsidR="00D30D4F" w:rsidRPr="00687667" w:rsidRDefault="00D30D4F" w:rsidP="00687667">
      <w:pPr>
        <w:ind w:left="720" w:hanging="720"/>
        <w:rPr>
          <w:sz w:val="22"/>
          <w:szCs w:val="22"/>
          <w:lang w:eastAsia="ja-JP"/>
        </w:rPr>
      </w:pPr>
    </w:p>
    <w:p w14:paraId="3F3F5E4C" w14:textId="77777777" w:rsidR="003F34AE" w:rsidRDefault="00497D7A" w:rsidP="00497D7A">
      <w:pPr>
        <w:shd w:val="clear" w:color="auto" w:fill="FFFFFF"/>
        <w:ind w:firstLine="720"/>
        <w:rPr>
          <w:rFonts w:eastAsia="Times,Arial"/>
          <w:color w:val="222222"/>
          <w:sz w:val="22"/>
          <w:szCs w:val="22"/>
        </w:rPr>
      </w:pPr>
      <w:r>
        <w:rPr>
          <w:rFonts w:eastAsia="Times,Arial"/>
          <w:color w:val="222222"/>
          <w:sz w:val="22"/>
          <w:szCs w:val="22"/>
        </w:rPr>
        <w:t>T</w:t>
      </w:r>
      <w:r w:rsidR="003F34AE" w:rsidRPr="00687667">
        <w:rPr>
          <w:rFonts w:eastAsia="Times,Arial"/>
          <w:color w:val="222222"/>
          <w:sz w:val="22"/>
          <w:szCs w:val="22"/>
        </w:rPr>
        <w:t>o verify the compliance the following formula shall be used:</w:t>
      </w:r>
    </w:p>
    <w:p w14:paraId="7D1162EC" w14:textId="77777777" w:rsidR="00497D7A" w:rsidRPr="00687667" w:rsidRDefault="00497D7A" w:rsidP="00687667">
      <w:pPr>
        <w:shd w:val="clear" w:color="auto" w:fill="FFFFFF"/>
        <w:ind w:firstLine="720"/>
        <w:rPr>
          <w:color w:val="222222"/>
          <w:sz w:val="22"/>
          <w:szCs w:val="22"/>
        </w:rPr>
      </w:pPr>
    </w:p>
    <w:p w14:paraId="1F0CE55B" w14:textId="77777777" w:rsidR="003F34AE" w:rsidRPr="00687667" w:rsidRDefault="003F34AE" w:rsidP="003F34AE">
      <w:pPr>
        <w:shd w:val="clear" w:color="auto" w:fill="FFFFFF" w:themeFill="background1"/>
        <w:jc w:val="center"/>
        <w:rPr>
          <w:rFonts w:eastAsiaTheme="majorEastAsia"/>
          <w:sz w:val="22"/>
          <w:szCs w:val="22"/>
        </w:rPr>
      </w:pPr>
      <m:oMathPara>
        <m:oMath>
          <m:r>
            <w:rPr>
              <w:rFonts w:ascii="Cambria Math" w:eastAsiaTheme="majorEastAsia" w:hAnsi="Cambria Math"/>
              <w:sz w:val="22"/>
              <w:szCs w:val="22"/>
            </w:rPr>
            <m:t>pfd(El)=</m:t>
          </m:r>
          <m:sSub>
            <m:sSubPr>
              <m:ctrlPr>
                <w:rPr>
                  <w:rFonts w:ascii="Cambria Math" w:eastAsiaTheme="majorEastAsia" w:hAnsi="Cambria Math"/>
                  <w:i/>
                  <w:sz w:val="22"/>
                  <w:szCs w:val="22"/>
                </w:rPr>
              </m:ctrlPr>
            </m:sSubPr>
            <m:e>
              <m:r>
                <w:rPr>
                  <w:rFonts w:ascii="Cambria Math" w:eastAsiaTheme="majorEastAsia" w:hAnsi="Cambria Math"/>
                  <w:sz w:val="22"/>
                  <w:szCs w:val="22"/>
                </w:rPr>
                <m:t>EIRP</m:t>
              </m:r>
            </m:e>
            <m:sub>
              <m:r>
                <w:rPr>
                  <w:rFonts w:ascii="Cambria Math" w:eastAsiaTheme="majorEastAsia" w:hAnsi="Cambria Math"/>
                  <w:sz w:val="22"/>
                  <w:szCs w:val="22"/>
                </w:rPr>
                <m:t>max  clear sky</m:t>
              </m:r>
            </m:sub>
          </m:sSub>
          <m:d>
            <m:dPr>
              <m:ctrlPr>
                <w:rPr>
                  <w:rFonts w:ascii="Cambria Math" w:eastAsiaTheme="majorEastAsia" w:hAnsi="Cambria Math"/>
                  <w:i/>
                  <w:sz w:val="22"/>
                  <w:szCs w:val="22"/>
                </w:rPr>
              </m:ctrlPr>
            </m:dPr>
            <m:e>
              <m:r>
                <w:rPr>
                  <w:rFonts w:ascii="Cambria Math" w:eastAsiaTheme="majorEastAsia" w:hAnsi="Cambria Math"/>
                  <w:sz w:val="22"/>
                  <w:szCs w:val="22"/>
                </w:rPr>
                <m:t>Az, El</m:t>
              </m:r>
            </m:e>
          </m:d>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Att</m:t>
              </m:r>
            </m:e>
            <m:sub>
              <m:r>
                <w:rPr>
                  <w:rFonts w:ascii="Cambria Math" w:eastAsiaTheme="majorEastAsia" w:hAnsi="Cambria Math"/>
                  <w:sz w:val="22"/>
                  <w:szCs w:val="22"/>
                </w:rPr>
                <m:t>618 p=2%</m:t>
              </m:r>
            </m:sub>
          </m:sSub>
          <m:r>
            <w:rPr>
              <w:rFonts w:ascii="Cambria Math" w:eastAsiaTheme="majorEastAsia" w:hAnsi="Cambria Math"/>
              <w:sz w:val="22"/>
              <w:szCs w:val="22"/>
            </w:rPr>
            <m:t>-10log10</m:t>
          </m:r>
          <m:d>
            <m:dPr>
              <m:ctrlPr>
                <w:rPr>
                  <w:rFonts w:ascii="Cambria Math" w:eastAsiaTheme="majorEastAsia" w:hAnsi="Cambria Math"/>
                  <w:i/>
                  <w:sz w:val="22"/>
                  <w:szCs w:val="22"/>
                </w:rPr>
              </m:ctrlPr>
            </m:dPr>
            <m:e>
              <m:r>
                <w:rPr>
                  <w:rFonts w:ascii="Cambria Math" w:eastAsiaTheme="majorEastAsia" w:hAnsi="Cambria Math"/>
                  <w:sz w:val="22"/>
                  <w:szCs w:val="22"/>
                </w:rPr>
                <m:t>4πd²</m:t>
              </m:r>
            </m:e>
          </m:d>
        </m:oMath>
      </m:oMathPara>
    </w:p>
    <w:p w14:paraId="4CC7A402" w14:textId="77777777" w:rsidR="003F34AE" w:rsidRPr="00687667" w:rsidRDefault="003F34AE" w:rsidP="00687667">
      <w:pPr>
        <w:shd w:val="clear" w:color="auto" w:fill="FFFFFF"/>
        <w:ind w:firstLine="720"/>
        <w:rPr>
          <w:sz w:val="22"/>
          <w:szCs w:val="22"/>
        </w:rPr>
      </w:pPr>
      <w:r w:rsidRPr="00687667">
        <w:rPr>
          <w:sz w:val="22"/>
          <w:szCs w:val="22"/>
        </w:rPr>
        <w:t>where:</w:t>
      </w:r>
    </w:p>
    <w:p w14:paraId="21EBB34D" w14:textId="3DF68331" w:rsidR="003F34AE" w:rsidRPr="00687667" w:rsidRDefault="003F34AE" w:rsidP="003F34AE">
      <w:pPr>
        <w:pStyle w:val="Equationlegend"/>
        <w:shd w:val="clear" w:color="auto" w:fill="FFFFFF"/>
        <w:rPr>
          <w:sz w:val="22"/>
          <w:szCs w:val="22"/>
        </w:rPr>
      </w:pPr>
      <w:r w:rsidRPr="00687667">
        <w:rPr>
          <w:sz w:val="22"/>
          <w:szCs w:val="22"/>
        </w:rPr>
        <w:tab/>
      </w:r>
      <w:r w:rsidR="00CE7125">
        <w:rPr>
          <w:sz w:val="22"/>
          <w:szCs w:val="22"/>
        </w:rPr>
        <w:t xml:space="preserve">       </w:t>
      </w:r>
      <w:proofErr w:type="spellStart"/>
      <w:r w:rsidRPr="00687667">
        <w:rPr>
          <w:i/>
          <w:sz w:val="22"/>
          <w:szCs w:val="22"/>
        </w:rPr>
        <w:t>EIRP</w:t>
      </w:r>
      <w:r w:rsidRPr="00687667">
        <w:rPr>
          <w:i/>
          <w:sz w:val="22"/>
          <w:szCs w:val="22"/>
          <w:vertAlign w:val="subscript"/>
        </w:rPr>
        <w:t>max</w:t>
      </w:r>
      <w:proofErr w:type="spellEnd"/>
      <w:r w:rsidRPr="00687667">
        <w:rPr>
          <w:i/>
          <w:sz w:val="22"/>
          <w:szCs w:val="22"/>
          <w:vertAlign w:val="subscript"/>
        </w:rPr>
        <w:t xml:space="preserve"> clear sky</w:t>
      </w:r>
      <w:r w:rsidR="00CE7125">
        <w:rPr>
          <w:i/>
          <w:sz w:val="22"/>
          <w:szCs w:val="22"/>
          <w:vertAlign w:val="subscript"/>
        </w:rPr>
        <w:t xml:space="preserve">.         </w:t>
      </w:r>
      <w:r w:rsidRPr="00687667">
        <w:rPr>
          <w:sz w:val="22"/>
          <w:szCs w:val="22"/>
        </w:rPr>
        <w:t xml:space="preserve">maximum EIRP towards the RAS station at which the HAPS platform station operates under clear sky condition in </w:t>
      </w:r>
      <w:proofErr w:type="gramStart"/>
      <w:r w:rsidRPr="00687667">
        <w:rPr>
          <w:sz w:val="22"/>
          <w:szCs w:val="22"/>
          <w:lang w:eastAsia="ja-JP"/>
        </w:rPr>
        <w:t>dB(</w:t>
      </w:r>
      <w:proofErr w:type="gramEnd"/>
      <w:r w:rsidRPr="00687667">
        <w:rPr>
          <w:sz w:val="22"/>
          <w:szCs w:val="22"/>
          <w:lang w:eastAsia="ja-JP"/>
        </w:rPr>
        <w:t>W/500 MHz)</w:t>
      </w:r>
      <w:r w:rsidRPr="00687667">
        <w:rPr>
          <w:sz w:val="22"/>
          <w:szCs w:val="22"/>
        </w:rPr>
        <w:t>;</w:t>
      </w:r>
    </w:p>
    <w:p w14:paraId="6A4A4AE4" w14:textId="600BAD97"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proofErr w:type="spellStart"/>
      <w:r w:rsidRPr="00687667">
        <w:rPr>
          <w:i/>
          <w:sz w:val="22"/>
          <w:szCs w:val="22"/>
        </w:rPr>
        <w:t>A</w:t>
      </w:r>
      <w:r w:rsidR="00CE7125">
        <w:rPr>
          <w:i/>
          <w:sz w:val="22"/>
          <w:szCs w:val="22"/>
        </w:rPr>
        <w:t>z</w:t>
      </w:r>
      <w:proofErr w:type="spellEnd"/>
      <w:r w:rsidR="00497D7A">
        <w:rPr>
          <w:sz w:val="22"/>
          <w:szCs w:val="22"/>
        </w:rPr>
        <w:t xml:space="preserve"> </w:t>
      </w:r>
      <w:r w:rsidR="00CE7125">
        <w:rPr>
          <w:sz w:val="22"/>
          <w:szCs w:val="22"/>
        </w:rPr>
        <w:t xml:space="preserve">     </w:t>
      </w:r>
      <w:r w:rsidRPr="00687667">
        <w:rPr>
          <w:sz w:val="22"/>
          <w:szCs w:val="22"/>
        </w:rPr>
        <w:t>azimuth from the HAPS platform toward the RAS station;</w:t>
      </w:r>
    </w:p>
    <w:p w14:paraId="3F27F654"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El:</w:t>
      </w:r>
      <w:r w:rsidR="00497D7A">
        <w:rPr>
          <w:sz w:val="22"/>
          <w:szCs w:val="22"/>
        </w:rPr>
        <w:t xml:space="preserve"> </w:t>
      </w:r>
      <w:r w:rsidRPr="00687667">
        <w:rPr>
          <w:sz w:val="22"/>
          <w:szCs w:val="22"/>
        </w:rPr>
        <w:t>is the elevation angle at the HAPS platform towards the RAS station;</w:t>
      </w:r>
    </w:p>
    <w:p w14:paraId="7B21C4C3" w14:textId="563E6302"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Pr="00687667">
        <w:rPr>
          <w:i/>
          <w:sz w:val="22"/>
          <w:szCs w:val="22"/>
        </w:rPr>
        <w:t>Att</w:t>
      </w:r>
      <w:r w:rsidRPr="00687667">
        <w:rPr>
          <w:i/>
          <w:sz w:val="22"/>
          <w:szCs w:val="22"/>
          <w:vertAlign w:val="subscript"/>
        </w:rPr>
        <w:t>618p=2%:</w:t>
      </w:r>
      <w:r w:rsidR="00497D7A">
        <w:rPr>
          <w:sz w:val="22"/>
          <w:szCs w:val="22"/>
        </w:rPr>
        <w:t xml:space="preserve"> </w:t>
      </w:r>
      <w:r w:rsidR="00CE7125">
        <w:rPr>
          <w:sz w:val="22"/>
          <w:szCs w:val="22"/>
        </w:rPr>
        <w:t xml:space="preserve">    </w:t>
      </w:r>
      <w:r w:rsidRPr="00687667">
        <w:rPr>
          <w:sz w:val="22"/>
          <w:szCs w:val="22"/>
        </w:rPr>
        <w:t>attenuation from recommendation 618 corresponding to p=2% of the time at the radio astronomy location;</w:t>
      </w:r>
    </w:p>
    <w:p w14:paraId="59865B48" w14:textId="782FDD1B"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00CE7125" w:rsidRPr="00675D6C">
        <w:rPr>
          <w:i/>
          <w:sz w:val="22"/>
          <w:szCs w:val="22"/>
        </w:rPr>
        <w:t>d</w:t>
      </w:r>
      <w:r w:rsidR="00CE7125">
        <w:rPr>
          <w:i/>
          <w:sz w:val="22"/>
          <w:szCs w:val="22"/>
        </w:rPr>
        <w:t xml:space="preserve">     </w:t>
      </w:r>
      <w:r w:rsidRPr="00687667">
        <w:rPr>
          <w:sz w:val="22"/>
          <w:szCs w:val="22"/>
        </w:rPr>
        <w:t>separation distance in m between the HAPS platform and the RAS station;</w:t>
      </w:r>
    </w:p>
    <w:p w14:paraId="1268CF79" w14:textId="56F72728" w:rsidR="003F34AE" w:rsidRDefault="003F34AE" w:rsidP="003F34AE">
      <w:pPr>
        <w:pStyle w:val="Equationlegend"/>
        <w:shd w:val="clear" w:color="auto" w:fill="FFFFFF"/>
        <w:rPr>
          <w:sz w:val="22"/>
          <w:szCs w:val="22"/>
          <w:lang w:eastAsia="ja-JP"/>
        </w:rPr>
      </w:pPr>
      <w:r w:rsidRPr="00687667">
        <w:rPr>
          <w:i/>
          <w:sz w:val="22"/>
          <w:szCs w:val="22"/>
        </w:rPr>
        <w:tab/>
      </w:r>
      <w:r w:rsidR="00CE7125">
        <w:rPr>
          <w:i/>
          <w:sz w:val="22"/>
          <w:szCs w:val="22"/>
        </w:rPr>
        <w:t xml:space="preserve">                     </w:t>
      </w:r>
      <w:proofErr w:type="spellStart"/>
      <w:r w:rsidRPr="00687667">
        <w:rPr>
          <w:i/>
          <w:sz w:val="22"/>
          <w:szCs w:val="22"/>
        </w:rPr>
        <w:t>pfd</w:t>
      </w:r>
      <w:proofErr w:type="spellEnd"/>
      <w:r w:rsidR="00497D7A">
        <w:rPr>
          <w:i/>
          <w:sz w:val="22"/>
          <w:szCs w:val="22"/>
        </w:rPr>
        <w:t>(</w:t>
      </w:r>
      <w:proofErr w:type="gramStart"/>
      <w:r w:rsidR="00497D7A">
        <w:rPr>
          <w:i/>
          <w:sz w:val="22"/>
          <w:szCs w:val="22"/>
        </w:rPr>
        <w:t>El</w:t>
      </w:r>
      <w:r w:rsidRPr="00687667">
        <w:rPr>
          <w:i/>
          <w:sz w:val="22"/>
          <w:szCs w:val="22"/>
        </w:rPr>
        <w:t>)</w:t>
      </w:r>
      <w:r w:rsidR="00CE7125">
        <w:rPr>
          <w:i/>
          <w:sz w:val="22"/>
          <w:szCs w:val="22"/>
        </w:rPr>
        <w:t xml:space="preserve">   </w:t>
      </w:r>
      <w:proofErr w:type="gramEnd"/>
      <w:r w:rsidR="00CE7125">
        <w:rPr>
          <w:i/>
          <w:sz w:val="22"/>
          <w:szCs w:val="22"/>
        </w:rPr>
        <w:t xml:space="preserve">  </w:t>
      </w:r>
      <w:r w:rsidRPr="00687667">
        <w:rPr>
          <w:sz w:val="22"/>
          <w:szCs w:val="22"/>
        </w:rPr>
        <w:t xml:space="preserve">power flux density at the Earth surface per HAPS platform station in </w:t>
      </w:r>
      <w:r w:rsidRPr="00687667">
        <w:rPr>
          <w:sz w:val="22"/>
          <w:szCs w:val="22"/>
          <w:lang w:eastAsia="ja-JP"/>
        </w:rPr>
        <w:t>dB(W/m²/500MHz);</w:t>
      </w:r>
    </w:p>
    <w:p w14:paraId="59EC012A" w14:textId="77777777" w:rsidR="005444BA" w:rsidRPr="00687667" w:rsidRDefault="005444BA" w:rsidP="003F34AE">
      <w:pPr>
        <w:pStyle w:val="Equationlegend"/>
        <w:shd w:val="clear" w:color="auto" w:fill="FFFFFF"/>
        <w:rPr>
          <w:sz w:val="22"/>
          <w:szCs w:val="22"/>
          <w:lang w:eastAsia="ja-JP"/>
        </w:rPr>
      </w:pPr>
    </w:p>
    <w:p w14:paraId="4DF5888A" w14:textId="62A61128" w:rsidR="003F34AE" w:rsidRPr="00687667" w:rsidRDefault="003E4AD2" w:rsidP="00675D6C">
      <w:pPr>
        <w:ind w:left="720" w:hanging="720"/>
        <w:jc w:val="both"/>
        <w:rPr>
          <w:sz w:val="22"/>
          <w:szCs w:val="22"/>
        </w:rPr>
      </w:pPr>
      <w:r>
        <w:rPr>
          <w:sz w:val="22"/>
          <w:szCs w:val="22"/>
        </w:rPr>
        <w:t>10</w:t>
      </w:r>
      <w:r w:rsidR="003F34AE" w:rsidRPr="00687667">
        <w:rPr>
          <w:sz w:val="22"/>
          <w:szCs w:val="22"/>
        </w:rPr>
        <w:tab/>
        <w:t xml:space="preserve">that </w:t>
      </w:r>
      <w:r w:rsidR="003F34AE" w:rsidRPr="00687667">
        <w:rPr>
          <w:i/>
          <w:sz w:val="22"/>
          <w:szCs w:val="22"/>
        </w:rPr>
        <w:t>resolves</w:t>
      </w:r>
      <w:r w:rsidR="003F34AE" w:rsidRPr="00687667">
        <w:rPr>
          <w:sz w:val="22"/>
          <w:szCs w:val="22"/>
        </w:rPr>
        <w:t xml:space="preserve"> </w:t>
      </w:r>
      <w:r w:rsidR="003F34AE" w:rsidRPr="00675D6C">
        <w:rPr>
          <w:i/>
          <w:sz w:val="22"/>
          <w:szCs w:val="22"/>
        </w:rPr>
        <w:t>8</w:t>
      </w:r>
      <w:r w:rsidR="003F34AE" w:rsidRPr="00687667">
        <w:rPr>
          <w:sz w:val="22"/>
          <w:szCs w:val="22"/>
        </w:rPr>
        <w:t xml:space="preserve"> </w:t>
      </w:r>
      <w:r>
        <w:rPr>
          <w:sz w:val="22"/>
          <w:szCs w:val="22"/>
        </w:rPr>
        <w:t xml:space="preserve">and </w:t>
      </w:r>
      <w:r w:rsidRPr="00675D6C">
        <w:rPr>
          <w:i/>
          <w:sz w:val="22"/>
          <w:szCs w:val="22"/>
        </w:rPr>
        <w:t>9</w:t>
      </w:r>
      <w:r>
        <w:rPr>
          <w:sz w:val="22"/>
          <w:szCs w:val="22"/>
        </w:rPr>
        <w:t xml:space="preserve"> </w:t>
      </w:r>
      <w:r w:rsidR="003F34AE" w:rsidRPr="00687667">
        <w:rPr>
          <w:sz w:val="22"/>
          <w:szCs w:val="22"/>
        </w:rPr>
        <w:t xml:space="preserve">applies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5F83FFA1" w14:textId="77777777" w:rsidR="003F34AE" w:rsidRPr="00687667" w:rsidRDefault="003F34AE" w:rsidP="003F34AE">
      <w:pPr>
        <w:pStyle w:val="Call"/>
        <w:rPr>
          <w:sz w:val="22"/>
          <w:szCs w:val="22"/>
          <w:lang w:val="en-US"/>
        </w:rPr>
      </w:pPr>
      <w:r w:rsidRPr="00687667">
        <w:rPr>
          <w:sz w:val="22"/>
          <w:szCs w:val="22"/>
          <w:lang w:val="en-US"/>
        </w:rPr>
        <w:lastRenderedPageBreak/>
        <w:t xml:space="preserve">instructs the Director of the </w:t>
      </w:r>
      <w:proofErr w:type="spellStart"/>
      <w:r w:rsidRPr="00687667">
        <w:rPr>
          <w:sz w:val="22"/>
          <w:szCs w:val="22"/>
          <w:lang w:val="en-US"/>
        </w:rPr>
        <w:t>Radiocommunication</w:t>
      </w:r>
      <w:proofErr w:type="spellEnd"/>
      <w:r w:rsidRPr="00687667">
        <w:rPr>
          <w:sz w:val="22"/>
          <w:szCs w:val="22"/>
          <w:lang w:val="en-US"/>
        </w:rPr>
        <w:t xml:space="preserve"> Bureau</w:t>
      </w:r>
    </w:p>
    <w:p w14:paraId="65F2BA19" w14:textId="19426F93" w:rsidR="003F34AE" w:rsidRPr="00687667" w:rsidRDefault="00CE7125" w:rsidP="003F34AE">
      <w:pPr>
        <w:rPr>
          <w:sz w:val="22"/>
          <w:szCs w:val="22"/>
        </w:rPr>
      </w:pPr>
      <w:r>
        <w:rPr>
          <w:sz w:val="22"/>
          <w:szCs w:val="22"/>
        </w:rPr>
        <w:t xml:space="preserve">             </w:t>
      </w:r>
      <w:r w:rsidR="003F34AE" w:rsidRPr="00687667">
        <w:rPr>
          <w:sz w:val="22"/>
          <w:szCs w:val="22"/>
        </w:rPr>
        <w:t>to take all necessary measures to implement this Resolution.</w:t>
      </w:r>
    </w:p>
    <w:p w14:paraId="2BDA3F87" w14:textId="77777777" w:rsidR="00F27DFF" w:rsidRPr="00687667" w:rsidRDefault="00F27DFF" w:rsidP="003F34AE">
      <w:pPr>
        <w:rPr>
          <w:sz w:val="22"/>
          <w:szCs w:val="22"/>
        </w:rPr>
      </w:pPr>
    </w:p>
    <w:p w14:paraId="6EC3EDD7" w14:textId="77777777" w:rsidR="00F27DFF" w:rsidRPr="00675D6C" w:rsidRDefault="00F27DFF" w:rsidP="00F27DFF">
      <w:pPr>
        <w:jc w:val="both"/>
        <w:rPr>
          <w:sz w:val="22"/>
          <w:szCs w:val="22"/>
        </w:rPr>
      </w:pPr>
      <w:r w:rsidRPr="00675D6C">
        <w:rPr>
          <w:b/>
          <w:sz w:val="22"/>
          <w:szCs w:val="22"/>
        </w:rPr>
        <w:t>Reasons:</w:t>
      </w:r>
      <w:r w:rsidRPr="00675D6C">
        <w:rPr>
          <w:sz w:val="22"/>
          <w:szCs w:val="22"/>
        </w:rPr>
        <w:t xml:space="preserve">  To add the text of a resolution specifying the operating requirements for HAPS to protect other services.</w:t>
      </w:r>
    </w:p>
    <w:p w14:paraId="6D883C1A" w14:textId="575E4275" w:rsidR="00F27DFF" w:rsidRDefault="00F27DFF" w:rsidP="003F34AE"/>
    <w:p w14:paraId="56286ACE" w14:textId="679634AE" w:rsidR="002778DC" w:rsidRDefault="002778DC" w:rsidP="003F34AE"/>
    <w:p w14:paraId="086FDADF" w14:textId="462C4074" w:rsidR="002778DC" w:rsidRDefault="002778DC">
      <w:r>
        <w:br w:type="page"/>
      </w:r>
    </w:p>
    <w:p w14:paraId="2AB178C2" w14:textId="77777777" w:rsidR="002778DC" w:rsidRPr="008429B7" w:rsidRDefault="002778DC" w:rsidP="003F34AE"/>
    <w:p w14:paraId="45286AA6" w14:textId="758C2C4B" w:rsidR="002778DC" w:rsidRPr="003E00C9" w:rsidRDefault="002778DC" w:rsidP="002778DC">
      <w:pPr>
        <w:jc w:val="both"/>
        <w:rPr>
          <w:b/>
          <w:sz w:val="22"/>
          <w:szCs w:val="22"/>
        </w:rPr>
      </w:pPr>
      <w:r>
        <w:rPr>
          <w:b/>
          <w:sz w:val="22"/>
          <w:szCs w:val="22"/>
        </w:rPr>
        <w:t>5</w:t>
      </w:r>
      <w:r w:rsidRPr="003E00C9">
        <w:rPr>
          <w:b/>
          <w:sz w:val="22"/>
          <w:szCs w:val="22"/>
        </w:rPr>
        <w:t>.</w:t>
      </w:r>
      <w:r w:rsidRPr="003E00C9">
        <w:rPr>
          <w:b/>
          <w:sz w:val="22"/>
          <w:szCs w:val="22"/>
        </w:rPr>
        <w:tab/>
        <w:t xml:space="preserve">PROPOSALS FOR THE </w:t>
      </w:r>
      <w:r>
        <w:rPr>
          <w:b/>
          <w:sz w:val="22"/>
          <w:szCs w:val="22"/>
        </w:rPr>
        <w:t>38 - 39.5</w:t>
      </w:r>
      <w:r w:rsidRPr="003E00C9">
        <w:rPr>
          <w:b/>
          <w:sz w:val="22"/>
          <w:szCs w:val="22"/>
        </w:rPr>
        <w:t xml:space="preserve"> GHZ BAND</w:t>
      </w:r>
    </w:p>
    <w:p w14:paraId="3FA6F5FA" w14:textId="77777777" w:rsidR="002778DC" w:rsidRDefault="002778DC" w:rsidP="00687667">
      <w:pPr>
        <w:pStyle w:val="Methodheading3"/>
        <w:rPr>
          <w:sz w:val="22"/>
          <w:szCs w:val="22"/>
          <w:u w:val="single"/>
        </w:rPr>
      </w:pPr>
    </w:p>
    <w:p w14:paraId="46FDA7EB" w14:textId="3C331427" w:rsidR="00B725C5" w:rsidRPr="00D576E8" w:rsidRDefault="00B725C5" w:rsidP="00687667">
      <w:pPr>
        <w:pStyle w:val="Methodheading3"/>
        <w:rPr>
          <w:sz w:val="22"/>
          <w:szCs w:val="22"/>
        </w:rPr>
      </w:pPr>
      <w:r w:rsidRPr="00687667">
        <w:rPr>
          <w:sz w:val="22"/>
          <w:szCs w:val="22"/>
        </w:rPr>
        <w:t xml:space="preserve">MOD </w:t>
      </w:r>
      <w:r w:rsidR="00054B61" w:rsidRPr="00687667">
        <w:rPr>
          <w:sz w:val="22"/>
          <w:szCs w:val="22"/>
        </w:rPr>
        <w:tab/>
      </w:r>
      <w:r w:rsidR="00054B61" w:rsidRPr="00687667">
        <w:rPr>
          <w:sz w:val="22"/>
          <w:szCs w:val="22"/>
        </w:rPr>
        <w:tab/>
        <w:t>USA/1.14/</w:t>
      </w:r>
      <w:r w:rsidR="006D6280">
        <w:rPr>
          <w:sz w:val="22"/>
          <w:szCs w:val="22"/>
        </w:rPr>
        <w:t>21</w:t>
      </w:r>
      <w:r>
        <w:rPr>
          <w:rFonts w:hAnsi="Times New Roman Bold"/>
          <w:b w:val="0"/>
          <w:sz w:val="22"/>
          <w:szCs w:val="22"/>
        </w:rPr>
        <w:tab/>
      </w:r>
      <w:r w:rsidRPr="00C8255F">
        <w:rPr>
          <w:b w:val="0"/>
          <w:sz w:val="22"/>
          <w:szCs w:val="22"/>
        </w:rPr>
        <w:t xml:space="preserve"> </w:t>
      </w:r>
    </w:p>
    <w:p w14:paraId="0C1FC0A2"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392DCDA9"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D3798D3" w14:textId="77777777" w:rsidR="00B725C5" w:rsidRPr="00C8255F" w:rsidRDefault="00B725C5" w:rsidP="00B725C5">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sidRPr="00C8255F">
        <w:rPr>
          <w:bCs/>
          <w:sz w:val="22"/>
          <w:szCs w:val="22"/>
          <w:lang w:val="en-GB"/>
        </w:rPr>
        <w:t>)</w:t>
      </w:r>
    </w:p>
    <w:p w14:paraId="48EE949E" w14:textId="77777777" w:rsidR="00B725C5" w:rsidRPr="00C8255F" w:rsidRDefault="00B725C5" w:rsidP="00B725C5">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14:paraId="03C8538F"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38-39.5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725C5" w:rsidRPr="00C8255F" w14:paraId="51AE92A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73A467A" w14:textId="0E98EEBE"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proofErr w:type="spellStart"/>
            <w:r w:rsidRPr="00C8255F">
              <w:rPr>
                <w:rFonts w:ascii="Times New Roman Bold" w:hAnsi="Times New Roman Bold" w:cs="Times New Roman Bold"/>
                <w:b/>
                <w:sz w:val="22"/>
                <w:szCs w:val="22"/>
                <w:lang w:val="en-GB"/>
              </w:rPr>
              <w:t>Alocation</w:t>
            </w:r>
            <w:proofErr w:type="spellEnd"/>
            <w:r w:rsidRPr="00C8255F">
              <w:rPr>
                <w:rFonts w:ascii="Times New Roman Bold" w:hAnsi="Times New Roman Bold" w:cs="Times New Roman Bold"/>
                <w:b/>
                <w:sz w:val="22"/>
                <w:szCs w:val="22"/>
                <w:lang w:val="en-GB"/>
              </w:rPr>
              <w:t xml:space="preserve"> to services</w:t>
            </w:r>
          </w:p>
        </w:tc>
      </w:tr>
      <w:tr w:rsidR="00B725C5" w:rsidRPr="00C8255F" w14:paraId="5834426C" w14:textId="77777777" w:rsidTr="00384C1B">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313C224D"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00" w:type="dxa"/>
            <w:tcBorders>
              <w:top w:val="single" w:sz="4" w:space="0" w:color="auto"/>
              <w:left w:val="single" w:sz="6" w:space="0" w:color="auto"/>
              <w:bottom w:val="single" w:sz="6" w:space="0" w:color="auto"/>
              <w:right w:val="single" w:sz="6" w:space="0" w:color="auto"/>
            </w:tcBorders>
            <w:hideMark/>
          </w:tcPr>
          <w:p w14:paraId="6AFCA874"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00" w:type="dxa"/>
            <w:tcBorders>
              <w:top w:val="single" w:sz="4" w:space="0" w:color="auto"/>
              <w:left w:val="single" w:sz="6" w:space="0" w:color="auto"/>
              <w:bottom w:val="single" w:sz="6" w:space="0" w:color="auto"/>
              <w:right w:val="single" w:sz="6" w:space="0" w:color="auto"/>
            </w:tcBorders>
            <w:hideMark/>
          </w:tcPr>
          <w:p w14:paraId="79D76B17"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B725C5" w:rsidRPr="00C8255F" w14:paraId="4884D2EB"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7E506D1"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b/>
                <w:sz w:val="22"/>
                <w:szCs w:val="22"/>
                <w:lang w:val="en-GB"/>
              </w:rPr>
              <w:t>38-39.5</w:t>
            </w:r>
            <w:r w:rsidRPr="00C8255F">
              <w:rPr>
                <w:color w:val="000000"/>
                <w:sz w:val="22"/>
                <w:szCs w:val="22"/>
                <w:lang w:val="en-AU"/>
              </w:rPr>
              <w:tab/>
            </w:r>
            <w:r w:rsidRPr="00C8255F">
              <w:rPr>
                <w:color w:val="000000"/>
                <w:sz w:val="22"/>
                <w:szCs w:val="22"/>
                <w:lang w:val="en-AU"/>
              </w:rPr>
              <w:tab/>
            </w:r>
            <w:proofErr w:type="gramStart"/>
            <w:r w:rsidRPr="00C8255F">
              <w:rPr>
                <w:color w:val="000000"/>
                <w:sz w:val="22"/>
                <w:szCs w:val="22"/>
                <w:lang w:val="en-AU"/>
              </w:rPr>
              <w:t>FIXED</w:t>
            </w:r>
            <w:ins w:id="36" w:author="Author">
              <w:r w:rsidRPr="00C8255F">
                <w:rPr>
                  <w:color w:val="000000"/>
                  <w:sz w:val="22"/>
                  <w:szCs w:val="22"/>
                  <w:lang w:val="en-AU"/>
                </w:rPr>
                <w:t xml:space="preserve">  </w:t>
              </w:r>
              <w:r w:rsidRPr="00C8255F">
                <w:rPr>
                  <w:sz w:val="22"/>
                  <w:szCs w:val="22"/>
                  <w:lang w:val="en-GB"/>
                </w:rPr>
                <w:t>ADD</w:t>
              </w:r>
              <w:proofErr w:type="gramEnd"/>
              <w:r w:rsidRPr="00C8255F">
                <w:rPr>
                  <w:sz w:val="22"/>
                  <w:szCs w:val="22"/>
                  <w:lang w:val="en-GB"/>
                </w:rPr>
                <w:t xml:space="preserve"> 5.G114</w:t>
              </w:r>
            </w:ins>
          </w:p>
          <w:p w14:paraId="58437B1B"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FIXED-SATELLITE (space-to-Earth)</w:t>
            </w:r>
          </w:p>
          <w:p w14:paraId="2FD6AC54"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MOBILE</w:t>
            </w:r>
          </w:p>
          <w:p w14:paraId="599DCD1C"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Earth exploration-satellite (space-to-Earth)</w:t>
            </w:r>
            <w:r w:rsidRPr="00C8255F">
              <w:rPr>
                <w:color w:val="000000"/>
                <w:sz w:val="22"/>
                <w:szCs w:val="22"/>
              </w:rPr>
              <w:t xml:space="preserve"> </w:t>
            </w:r>
          </w:p>
          <w:p w14:paraId="15D286AA"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fr-FR"/>
              </w:rPr>
            </w:pP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color w:val="000000"/>
                <w:sz w:val="22"/>
                <w:szCs w:val="22"/>
                <w:lang w:val="en-GB"/>
              </w:rPr>
              <w:t>5.547</w:t>
            </w:r>
          </w:p>
        </w:tc>
      </w:tr>
    </w:tbl>
    <w:p w14:paraId="2A9C4CD3" w14:textId="77777777" w:rsidR="00B725C5" w:rsidRPr="00A738EC" w:rsidRDefault="00B725C5" w:rsidP="00B725C5">
      <w:pPr>
        <w:rPr>
          <w:b/>
          <w:sz w:val="22"/>
          <w:szCs w:val="22"/>
        </w:rPr>
      </w:pPr>
    </w:p>
    <w:p w14:paraId="493C111F" w14:textId="1C0BA8F2" w:rsidR="00156012" w:rsidRPr="00675D6C" w:rsidRDefault="00B725C5" w:rsidP="00156012">
      <w:pPr>
        <w:jc w:val="both"/>
        <w:rPr>
          <w:sz w:val="22"/>
          <w:szCs w:val="22"/>
        </w:rPr>
      </w:pPr>
      <w:r w:rsidRPr="00675D6C">
        <w:rPr>
          <w:b/>
          <w:bCs/>
          <w:color w:val="000000"/>
          <w:sz w:val="22"/>
          <w:szCs w:val="22"/>
          <w:lang w:val="en-GB" w:eastAsia="en-GB"/>
        </w:rPr>
        <w:t xml:space="preserve">Reasons:  </w:t>
      </w:r>
      <w:r w:rsidR="00156012" w:rsidRPr="00675D6C">
        <w:rPr>
          <w:sz w:val="22"/>
          <w:szCs w:val="22"/>
        </w:rPr>
        <w:t xml:space="preserve">To add a footnote to the fixed service allocation in support of a worldwide HAPS </w:t>
      </w:r>
      <w:r w:rsidR="00A75FBA" w:rsidRPr="00675D6C">
        <w:rPr>
          <w:sz w:val="22"/>
          <w:szCs w:val="22"/>
        </w:rPr>
        <w:t xml:space="preserve">designation </w:t>
      </w:r>
      <w:r w:rsidR="00156012" w:rsidRPr="00675D6C">
        <w:rPr>
          <w:sz w:val="22"/>
          <w:szCs w:val="22"/>
        </w:rPr>
        <w:t>in the 38-39.5 GHz band.</w:t>
      </w:r>
    </w:p>
    <w:p w14:paraId="20699D44" w14:textId="77777777" w:rsidR="00B725C5" w:rsidRPr="00A738EC" w:rsidRDefault="00B725C5" w:rsidP="00B725C5">
      <w:pPr>
        <w:widowControl w:val="0"/>
        <w:autoSpaceDE w:val="0"/>
        <w:autoSpaceDN w:val="0"/>
        <w:adjustRightInd w:val="0"/>
        <w:spacing w:before="41"/>
        <w:ind w:right="-46"/>
        <w:jc w:val="both"/>
        <w:rPr>
          <w:i/>
          <w:color w:val="000000"/>
          <w:sz w:val="22"/>
          <w:szCs w:val="22"/>
          <w:lang w:val="en-GB" w:eastAsia="en-GB"/>
        </w:rPr>
      </w:pPr>
    </w:p>
    <w:p w14:paraId="0EC30CBA" w14:textId="77777777" w:rsidR="00B725C5" w:rsidRPr="00A738EC" w:rsidRDefault="00B725C5" w:rsidP="00B725C5">
      <w:pPr>
        <w:rPr>
          <w:b/>
          <w:sz w:val="22"/>
          <w:szCs w:val="22"/>
        </w:rPr>
      </w:pPr>
    </w:p>
    <w:p w14:paraId="6BCBF8EF" w14:textId="065D0F0E" w:rsidR="00B725C5" w:rsidRPr="00A35CC1" w:rsidRDefault="00B725C5" w:rsidP="00687667">
      <w:pPr>
        <w:pStyle w:val="Methodheading3"/>
        <w:rPr>
          <w:sz w:val="22"/>
          <w:szCs w:val="22"/>
        </w:rPr>
      </w:pPr>
      <w:r w:rsidRPr="00687667">
        <w:rPr>
          <w:sz w:val="22"/>
          <w:szCs w:val="22"/>
        </w:rPr>
        <w:t xml:space="preserve">ADD </w:t>
      </w:r>
      <w:r w:rsidRPr="00687667">
        <w:rPr>
          <w:sz w:val="22"/>
          <w:szCs w:val="22"/>
        </w:rPr>
        <w:tab/>
      </w:r>
      <w:r w:rsidR="00054B61" w:rsidRPr="00A35CC1">
        <w:rPr>
          <w:sz w:val="22"/>
          <w:szCs w:val="22"/>
        </w:rPr>
        <w:tab/>
        <w:t>USA/1.14/</w:t>
      </w:r>
      <w:r w:rsidR="006D6280">
        <w:rPr>
          <w:sz w:val="22"/>
          <w:szCs w:val="22"/>
        </w:rPr>
        <w:t>22</w:t>
      </w:r>
    </w:p>
    <w:p w14:paraId="0B19DFF7" w14:textId="77777777" w:rsidR="00B725C5" w:rsidRPr="00C8255F" w:rsidRDefault="00B725C5" w:rsidP="00B725C5">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C8255F">
        <w:rPr>
          <w:b/>
          <w:sz w:val="22"/>
          <w:szCs w:val="22"/>
          <w:lang w:val="en-GB"/>
        </w:rPr>
        <w:t>5.G114</w:t>
      </w:r>
      <w:r w:rsidRPr="00C8255F">
        <w:rPr>
          <w:b/>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38-39.5 GHz is designated for worldwide use by high-altitude platform stations (HAPS). Such use of the fixed-service allocation by HAPS is limited to the ground-to-HAPS direction.</w:t>
      </w:r>
      <w:r w:rsidRPr="00C8255F">
        <w:rPr>
          <w:b/>
          <w:sz w:val="22"/>
          <w:szCs w:val="22"/>
          <w:lang w:val="en-GB"/>
        </w:rPr>
        <w:t xml:space="preserve"> </w:t>
      </w:r>
    </w:p>
    <w:p w14:paraId="7AA254D8" w14:textId="77777777" w:rsidR="002778DC" w:rsidRPr="00C8255F" w:rsidRDefault="002778DC" w:rsidP="00B725C5">
      <w:pPr>
        <w:spacing w:after="160" w:line="259" w:lineRule="auto"/>
        <w:jc w:val="both"/>
        <w:rPr>
          <w:sz w:val="22"/>
          <w:szCs w:val="22"/>
        </w:rPr>
      </w:pPr>
    </w:p>
    <w:p w14:paraId="7DFC2C21" w14:textId="72ED0A8D" w:rsidR="00A60424" w:rsidRPr="00675D6C" w:rsidRDefault="00CE1FAE" w:rsidP="00CE1FAE">
      <w:pPr>
        <w:tabs>
          <w:tab w:val="left" w:pos="1352"/>
        </w:tabs>
        <w:rPr>
          <w:sz w:val="22"/>
          <w:szCs w:val="22"/>
        </w:rPr>
      </w:pPr>
      <w:r w:rsidRPr="00675D6C">
        <w:rPr>
          <w:b/>
          <w:sz w:val="22"/>
          <w:szCs w:val="22"/>
        </w:rPr>
        <w:t>Reasons:</w:t>
      </w:r>
      <w:r w:rsidRPr="00675D6C">
        <w:rPr>
          <w:sz w:val="22"/>
          <w:szCs w:val="22"/>
        </w:rPr>
        <w:tab/>
        <w:t xml:space="preserve"> To add the text of the footnote allowing HAPS to operate in the fixed service allocation in the 38-39.5 GHz band on a worldwide basis.</w:t>
      </w:r>
      <w:r w:rsidR="00A60424" w:rsidRPr="00675D6C">
        <w:rPr>
          <w:sz w:val="22"/>
          <w:szCs w:val="22"/>
        </w:rPr>
        <w:t xml:space="preserve">  </w:t>
      </w:r>
    </w:p>
    <w:p w14:paraId="530C37E0" w14:textId="38FF9ED7" w:rsidR="004B2D6C" w:rsidRDefault="004B2D6C" w:rsidP="00CE1FAE">
      <w:pPr>
        <w:tabs>
          <w:tab w:val="left" w:pos="1352"/>
        </w:tabs>
        <w:rPr>
          <w:i/>
          <w:sz w:val="22"/>
          <w:szCs w:val="22"/>
        </w:rPr>
      </w:pPr>
    </w:p>
    <w:p w14:paraId="051BF457"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w:t>
      </w:r>
      <w:r>
        <w:rPr>
          <w:rFonts w:eastAsia="SimSun"/>
          <w:caps/>
          <w:sz w:val="22"/>
          <w:szCs w:val="22"/>
          <w:lang w:val="en-GB"/>
        </w:rPr>
        <w:t>G</w:t>
      </w:r>
      <w:r w:rsidRPr="00C8255F">
        <w:rPr>
          <w:rFonts w:eastAsia="SimSun"/>
          <w:caps/>
          <w:sz w:val="22"/>
          <w:szCs w:val="22"/>
          <w:lang w:val="en-GB"/>
        </w:rPr>
        <w:t>114]</w:t>
      </w:r>
    </w:p>
    <w:p w14:paraId="1C79650E"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r>
        <w:rPr>
          <w:rFonts w:ascii="Times New Roman Bold" w:eastAsia="Calibri" w:hAnsi="Times New Roman Bold"/>
          <w:b/>
          <w:sz w:val="22"/>
          <w:szCs w:val="22"/>
          <w:lang w:val="en-GB"/>
        </w:rPr>
        <w:t>frequency range</w:t>
      </w:r>
      <w:r w:rsidRPr="00C8255F">
        <w:rPr>
          <w:rFonts w:ascii="Times New Roman Bold" w:eastAsia="Calibri" w:hAnsi="Times New Roman Bold"/>
          <w:b/>
          <w:sz w:val="22"/>
          <w:szCs w:val="22"/>
          <w:lang w:val="en-GB"/>
        </w:rPr>
        <w:t xml:space="preserve"> </w:t>
      </w:r>
      <w:r>
        <w:rPr>
          <w:rFonts w:ascii="Times New Roman Bold" w:eastAsia="Calibri" w:hAnsi="Times New Roman Bold"/>
          <w:b/>
          <w:sz w:val="22"/>
          <w:szCs w:val="22"/>
          <w:lang w:val="en-GB"/>
        </w:rPr>
        <w:t>38-39.5</w:t>
      </w:r>
      <w:r w:rsidRPr="00C8255F">
        <w:rPr>
          <w:rFonts w:ascii="Times New Roman Bold" w:eastAsia="Calibri" w:hAnsi="Times New Roman Bold"/>
          <w:b/>
          <w:sz w:val="22"/>
          <w:szCs w:val="22"/>
          <w:lang w:val="en-GB"/>
        </w:rPr>
        <w:t xml:space="preserve"> GHz by fixed links for high altitude </w:t>
      </w:r>
      <w:r w:rsidRPr="00C8255F">
        <w:rPr>
          <w:rFonts w:ascii="Times New Roman Bold" w:eastAsia="Calibri" w:hAnsi="Times New Roman Bold"/>
          <w:b/>
          <w:sz w:val="22"/>
          <w:szCs w:val="22"/>
          <w:lang w:val="en-GB"/>
        </w:rPr>
        <w:br/>
        <w:t>platform stations in the fixed service</w:t>
      </w:r>
      <w:r>
        <w:rPr>
          <w:rFonts w:ascii="Times New Roman Bold" w:eastAsia="Calibri" w:hAnsi="Times New Roman Bold"/>
          <w:b/>
          <w:sz w:val="22"/>
          <w:szCs w:val="22"/>
          <w:lang w:val="en-GB"/>
        </w:rPr>
        <w:t xml:space="preserve"> worldwide</w:t>
      </w:r>
    </w:p>
    <w:p w14:paraId="78268D72" w14:textId="20F9A6AD" w:rsidR="005E2565" w:rsidRDefault="005E2565" w:rsidP="005E2565">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w:t>
      </w:r>
      <w:proofErr w:type="spellStart"/>
      <w:r w:rsidRPr="00C8255F">
        <w:rPr>
          <w:sz w:val="22"/>
          <w:szCs w:val="22"/>
          <w:lang w:val="en-GB"/>
        </w:rPr>
        <w:t>Radiocommunication</w:t>
      </w:r>
      <w:proofErr w:type="spellEnd"/>
      <w:r w:rsidRPr="00C8255F">
        <w:rPr>
          <w:sz w:val="22"/>
          <w:szCs w:val="22"/>
          <w:lang w:val="en-GB"/>
        </w:rPr>
        <w:t xml:space="preserve"> Conference (</w:t>
      </w:r>
      <w:proofErr w:type="spellStart"/>
      <w:r w:rsidRPr="00C8255F">
        <w:rPr>
          <w:sz w:val="22"/>
          <w:szCs w:val="22"/>
          <w:lang w:val="en-GB"/>
        </w:rPr>
        <w:t>Sharm</w:t>
      </w:r>
      <w:proofErr w:type="spellEnd"/>
      <w:r w:rsidRPr="00C8255F">
        <w:rPr>
          <w:sz w:val="22"/>
          <w:szCs w:val="22"/>
          <w:lang w:val="en-GB"/>
        </w:rPr>
        <w:t xml:space="preserve"> el-Sheikh, 2019), </w:t>
      </w:r>
    </w:p>
    <w:p w14:paraId="247BF9CA" w14:textId="77777777" w:rsidR="00CE7125" w:rsidRPr="00C8255F" w:rsidRDefault="00CE7125" w:rsidP="005E2565">
      <w:pPr>
        <w:tabs>
          <w:tab w:val="left" w:pos="1134"/>
          <w:tab w:val="left" w:pos="1871"/>
          <w:tab w:val="left" w:pos="2268"/>
        </w:tabs>
        <w:overflowPunct w:val="0"/>
        <w:autoSpaceDE w:val="0"/>
        <w:autoSpaceDN w:val="0"/>
        <w:adjustRightInd w:val="0"/>
        <w:spacing w:before="280"/>
        <w:textAlignment w:val="baseline"/>
        <w:rPr>
          <w:sz w:val="22"/>
          <w:szCs w:val="22"/>
          <w:lang w:val="en-GB"/>
        </w:rPr>
      </w:pPr>
    </w:p>
    <w:p w14:paraId="7A0D3390" w14:textId="77777777" w:rsidR="005E2565" w:rsidRDefault="005E2565" w:rsidP="005E2565">
      <w:pPr>
        <w:pStyle w:val="ListParagraph"/>
        <w:ind w:left="0" w:firstLine="720"/>
        <w:jc w:val="both"/>
        <w:rPr>
          <w:i/>
          <w:sz w:val="22"/>
          <w:szCs w:val="22"/>
        </w:rPr>
      </w:pPr>
      <w:r w:rsidRPr="00C8255F">
        <w:rPr>
          <w:i/>
          <w:sz w:val="22"/>
          <w:szCs w:val="22"/>
          <w:lang w:val="en-GB"/>
        </w:rPr>
        <w:t>considering</w:t>
      </w:r>
      <w:r w:rsidRPr="0041226E">
        <w:rPr>
          <w:i/>
          <w:sz w:val="22"/>
          <w:szCs w:val="22"/>
        </w:rPr>
        <w:t xml:space="preserve"> </w:t>
      </w:r>
    </w:p>
    <w:p w14:paraId="678023E8" w14:textId="77777777" w:rsidR="005E2565" w:rsidRDefault="005E2565" w:rsidP="005E2565">
      <w:pPr>
        <w:pStyle w:val="ListParagraph"/>
        <w:ind w:left="0"/>
        <w:jc w:val="both"/>
        <w:rPr>
          <w:i/>
          <w:sz w:val="22"/>
          <w:szCs w:val="22"/>
        </w:rPr>
      </w:pPr>
    </w:p>
    <w:p w14:paraId="39EE5A37" w14:textId="77777777" w:rsidR="005E2565" w:rsidRDefault="005E2565" w:rsidP="005E2565">
      <w:pPr>
        <w:pStyle w:val="ListParagraph"/>
        <w:ind w:left="0"/>
        <w:jc w:val="both"/>
        <w:rPr>
          <w:sz w:val="22"/>
          <w:szCs w:val="22"/>
        </w:rPr>
      </w:pPr>
      <w:r w:rsidRPr="003E00C9">
        <w:rPr>
          <w:i/>
          <w:sz w:val="22"/>
          <w:szCs w:val="22"/>
        </w:rPr>
        <w:t>a)</w:t>
      </w:r>
      <w:r w:rsidRPr="003E00C9">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0807CF25" w14:textId="77777777" w:rsidR="005E2565" w:rsidRPr="003E00C9" w:rsidRDefault="005E2565" w:rsidP="005E2565">
      <w:pPr>
        <w:pStyle w:val="ListParagraph"/>
        <w:ind w:left="0"/>
        <w:jc w:val="both"/>
        <w:rPr>
          <w:sz w:val="22"/>
          <w:szCs w:val="22"/>
        </w:rPr>
      </w:pPr>
    </w:p>
    <w:p w14:paraId="2EA265C8" w14:textId="186B64FD" w:rsidR="005E2565" w:rsidRDefault="005E2565" w:rsidP="005E2565">
      <w:pPr>
        <w:pStyle w:val="ListParagraph"/>
        <w:ind w:left="0"/>
        <w:jc w:val="both"/>
        <w:rPr>
          <w:sz w:val="22"/>
          <w:szCs w:val="22"/>
        </w:rPr>
      </w:pPr>
      <w:r w:rsidRPr="003E00C9">
        <w:rPr>
          <w:i/>
          <w:sz w:val="22"/>
          <w:szCs w:val="22"/>
        </w:rPr>
        <w:t>b)</w:t>
      </w:r>
      <w:r w:rsidRPr="003E00C9">
        <w:rPr>
          <w:sz w:val="22"/>
          <w:szCs w:val="22"/>
        </w:rPr>
        <w:tab/>
        <w:t xml:space="preserve">that WRC-15 decided to study additional spectrum needs for fixed HAPS links to provide broadband connectivity, including within the band </w:t>
      </w:r>
      <w:r>
        <w:rPr>
          <w:sz w:val="22"/>
          <w:szCs w:val="22"/>
        </w:rPr>
        <w:t xml:space="preserve">38 – 39.5 </w:t>
      </w:r>
      <w:r w:rsidRPr="003E00C9">
        <w:rPr>
          <w:sz w:val="22"/>
          <w:szCs w:val="22"/>
        </w:rPr>
        <w:t xml:space="preserve">GHz, recognizing that the existing HAPS </w:t>
      </w:r>
      <w:r>
        <w:rPr>
          <w:sz w:val="22"/>
          <w:szCs w:val="22"/>
        </w:rPr>
        <w:t>designation</w:t>
      </w:r>
      <w:r w:rsidRPr="003E00C9">
        <w:rPr>
          <w:sz w:val="22"/>
          <w:szCs w:val="22"/>
        </w:rPr>
        <w:t>s were established without reference to today’s broadband capabilities;</w:t>
      </w:r>
    </w:p>
    <w:p w14:paraId="6B0DF13C" w14:textId="77777777" w:rsidR="00CE7125" w:rsidRPr="003E00C9" w:rsidRDefault="00CE7125" w:rsidP="005E2565">
      <w:pPr>
        <w:pStyle w:val="ListParagraph"/>
        <w:ind w:left="0"/>
        <w:jc w:val="both"/>
        <w:rPr>
          <w:sz w:val="22"/>
          <w:szCs w:val="22"/>
        </w:rPr>
      </w:pPr>
    </w:p>
    <w:p w14:paraId="27276AFF" w14:textId="7F8E1231" w:rsidR="005E2565" w:rsidRDefault="005E2565" w:rsidP="005E2565">
      <w:pPr>
        <w:pStyle w:val="ListParagraph"/>
        <w:ind w:left="0"/>
        <w:jc w:val="both"/>
        <w:rPr>
          <w:sz w:val="22"/>
          <w:szCs w:val="22"/>
        </w:rPr>
      </w:pPr>
      <w:r w:rsidRPr="003E00C9">
        <w:rPr>
          <w:i/>
          <w:sz w:val="22"/>
          <w:szCs w:val="22"/>
        </w:rPr>
        <w:t>c)</w:t>
      </w:r>
      <w:r w:rsidRPr="003E00C9">
        <w:rPr>
          <w:sz w:val="22"/>
          <w:szCs w:val="22"/>
        </w:rPr>
        <w:tab/>
        <w:t>that HAPS can provide broadband connectivity with minimal ground network infrastructure;</w:t>
      </w:r>
    </w:p>
    <w:p w14:paraId="7B551920" w14:textId="77777777" w:rsidR="00CE7125" w:rsidRDefault="00CE7125" w:rsidP="009B3FE7">
      <w:pPr>
        <w:pStyle w:val="ListParagraph"/>
        <w:ind w:left="0"/>
        <w:jc w:val="both"/>
        <w:rPr>
          <w:i/>
          <w:sz w:val="22"/>
          <w:szCs w:val="22"/>
        </w:rPr>
      </w:pPr>
    </w:p>
    <w:p w14:paraId="6ECCECBB" w14:textId="1AC464A0" w:rsidR="009B3FE7" w:rsidRDefault="009B3FE7" w:rsidP="009B3FE7">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18F05B85" w14:textId="77777777" w:rsidR="00CE7125" w:rsidRDefault="00CE7125" w:rsidP="009B3FE7">
      <w:pPr>
        <w:pStyle w:val="ListParagraph"/>
        <w:ind w:left="0"/>
        <w:jc w:val="both"/>
        <w:rPr>
          <w:i/>
          <w:sz w:val="22"/>
          <w:szCs w:val="22"/>
        </w:rPr>
      </w:pPr>
    </w:p>
    <w:p w14:paraId="46A2B22D" w14:textId="1CEF071B" w:rsidR="009B3FE7" w:rsidRPr="007204EA" w:rsidRDefault="009B3FE7" w:rsidP="009B3FE7">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6D5E18D8" w14:textId="77777777" w:rsidR="00CE7125" w:rsidRDefault="00CE7125" w:rsidP="009B3FE7">
      <w:pPr>
        <w:pStyle w:val="ListParagraph"/>
        <w:ind w:left="0"/>
        <w:jc w:val="both"/>
        <w:rPr>
          <w:i/>
          <w:sz w:val="22"/>
          <w:szCs w:val="22"/>
        </w:rPr>
      </w:pPr>
    </w:p>
    <w:p w14:paraId="6A9A4615" w14:textId="36F84439" w:rsidR="009B3FE7" w:rsidRDefault="009B3FE7" w:rsidP="009B3FE7">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54EF5F65" w14:textId="77777777" w:rsidR="00CE7125" w:rsidRDefault="00CE7125" w:rsidP="009B3FE7">
      <w:pPr>
        <w:pStyle w:val="ListParagraph"/>
        <w:ind w:left="0"/>
        <w:jc w:val="both"/>
        <w:rPr>
          <w:i/>
          <w:sz w:val="22"/>
          <w:szCs w:val="22"/>
        </w:rPr>
      </w:pPr>
    </w:p>
    <w:p w14:paraId="3B7F7663" w14:textId="371C54D6" w:rsidR="009B3FE7" w:rsidRDefault="009B3FE7" w:rsidP="009B3FE7">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2E407B19" w14:textId="0E976F85" w:rsidR="005E2565" w:rsidRPr="000B67F5" w:rsidRDefault="005E2565" w:rsidP="005E2565">
      <w:pPr>
        <w:pStyle w:val="ListParagraph"/>
        <w:ind w:left="0"/>
        <w:jc w:val="both"/>
        <w:rPr>
          <w:sz w:val="22"/>
          <w:szCs w:val="22"/>
          <w:lang w:val="en-GB"/>
        </w:rPr>
      </w:pPr>
    </w:p>
    <w:p w14:paraId="7ABF4C57" w14:textId="77777777" w:rsidR="005E2565" w:rsidRPr="000B67F5" w:rsidRDefault="005E2565" w:rsidP="005E2565">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Pr="000B67F5">
        <w:rPr>
          <w:i/>
          <w:sz w:val="22"/>
          <w:szCs w:val="22"/>
          <w:lang w:val="en-GB"/>
        </w:rPr>
        <w:t>R</w:t>
      </w:r>
      <w:r w:rsidRPr="00463364">
        <w:rPr>
          <w:i/>
          <w:sz w:val="22"/>
          <w:szCs w:val="22"/>
          <w:lang w:val="en-GB"/>
        </w:rPr>
        <w:t>ecognizing</w:t>
      </w:r>
    </w:p>
    <w:p w14:paraId="17E092C7" w14:textId="7E13DFF0" w:rsidR="005E2565" w:rsidRDefault="005E2565" w:rsidP="005E2565">
      <w:pPr>
        <w:tabs>
          <w:tab w:val="left" w:pos="1134"/>
          <w:tab w:val="left" w:pos="1871"/>
          <w:tab w:val="left" w:pos="2268"/>
        </w:tabs>
        <w:overflowPunct w:val="0"/>
        <w:autoSpaceDE w:val="0"/>
        <w:autoSpaceDN w:val="0"/>
        <w:adjustRightInd w:val="0"/>
        <w:spacing w:before="120" w:after="240"/>
        <w:textAlignment w:val="baseline"/>
        <w:rPr>
          <w:sz w:val="22"/>
          <w:szCs w:val="22"/>
          <w:lang w:val="en-GB"/>
        </w:rPr>
      </w:pPr>
      <w:r w:rsidRPr="00675D6C">
        <w:rPr>
          <w:i/>
          <w:sz w:val="22"/>
          <w:szCs w:val="22"/>
          <w:lang w:val="en-GB"/>
        </w:rPr>
        <w:t>a)</w:t>
      </w:r>
      <w:r>
        <w:rPr>
          <w:sz w:val="22"/>
          <w:szCs w:val="22"/>
          <w:lang w:val="en-GB"/>
        </w:rPr>
        <w:tab/>
      </w:r>
      <w:r w:rsidRPr="003E00C9">
        <w:rPr>
          <w:sz w:val="22"/>
          <w:szCs w:val="22"/>
          <w:lang w:val="en-GB"/>
        </w:rPr>
        <w:t>that the use of HAPS in this band is intended for the ground to HAPS direction</w:t>
      </w:r>
      <w:r>
        <w:rPr>
          <w:sz w:val="22"/>
          <w:szCs w:val="22"/>
          <w:lang w:val="en-GB"/>
        </w:rPr>
        <w:t>;</w:t>
      </w:r>
    </w:p>
    <w:p w14:paraId="6626C7EE" w14:textId="67F65114" w:rsidR="005E2565" w:rsidRPr="003E00C9" w:rsidRDefault="005E2565" w:rsidP="005E2565">
      <w:pPr>
        <w:tabs>
          <w:tab w:val="left" w:pos="1134"/>
          <w:tab w:val="left" w:pos="1871"/>
          <w:tab w:val="left" w:pos="2268"/>
        </w:tabs>
        <w:overflowPunct w:val="0"/>
        <w:autoSpaceDE w:val="0"/>
        <w:autoSpaceDN w:val="0"/>
        <w:adjustRightInd w:val="0"/>
        <w:spacing w:before="120" w:after="240"/>
        <w:textAlignment w:val="baseline"/>
        <w:rPr>
          <w:sz w:val="22"/>
          <w:szCs w:val="22"/>
          <w:lang w:val="en-GB"/>
        </w:rPr>
      </w:pPr>
      <w:r w:rsidRPr="00675D6C">
        <w:rPr>
          <w:i/>
          <w:sz w:val="22"/>
          <w:szCs w:val="22"/>
          <w:lang w:val="en-GB"/>
        </w:rPr>
        <w:t>b)</w:t>
      </w:r>
      <w:r>
        <w:rPr>
          <w:i/>
          <w:sz w:val="22"/>
          <w:szCs w:val="22"/>
          <w:lang w:val="en-GB"/>
        </w:rPr>
        <w:tab/>
      </w:r>
      <w:r>
        <w:rPr>
          <w:sz w:val="22"/>
          <w:szCs w:val="22"/>
          <w:lang w:val="en-GB"/>
        </w:rPr>
        <w:t xml:space="preserve">that with respect to coordination procedures between </w:t>
      </w:r>
      <w:proofErr w:type="spellStart"/>
      <w:r>
        <w:rPr>
          <w:sz w:val="22"/>
          <w:szCs w:val="22"/>
          <w:lang w:val="en-GB"/>
        </w:rPr>
        <w:t>ne</w:t>
      </w:r>
      <w:r w:rsidR="009B3FE7">
        <w:rPr>
          <w:sz w:val="22"/>
          <w:szCs w:val="22"/>
          <w:lang w:val="en-GB"/>
        </w:rPr>
        <w:t>ighbo</w:t>
      </w:r>
      <w:r>
        <w:rPr>
          <w:sz w:val="22"/>
          <w:szCs w:val="22"/>
          <w:lang w:val="en-GB"/>
        </w:rPr>
        <w:t>ring</w:t>
      </w:r>
      <w:proofErr w:type="spellEnd"/>
      <w:r>
        <w:rPr>
          <w:sz w:val="22"/>
          <w:szCs w:val="22"/>
          <w:lang w:val="en-GB"/>
        </w:rPr>
        <w:t xml:space="preserve"> administration for terrestrial services Article 9.18 of the Radio Regulations applies;  </w:t>
      </w:r>
    </w:p>
    <w:p w14:paraId="7A88962B" w14:textId="77777777" w:rsidR="005E2565" w:rsidRDefault="005E2565" w:rsidP="005E2565">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w:t>
      </w:r>
      <w:r>
        <w:rPr>
          <w:i/>
          <w:sz w:val="22"/>
          <w:szCs w:val="22"/>
          <w:lang w:val="en-GB"/>
        </w:rPr>
        <w:t>s</w:t>
      </w:r>
    </w:p>
    <w:p w14:paraId="64F5EEC6"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49D60536" w14:textId="42D352C5" w:rsidR="005E2565" w:rsidRPr="00322CA4" w:rsidRDefault="005E2565" w:rsidP="00675D6C">
      <w:pPr>
        <w:jc w:val="both"/>
        <w:rPr>
          <w:sz w:val="24"/>
          <w:szCs w:val="24"/>
        </w:rPr>
      </w:pPr>
      <w:r>
        <w:rPr>
          <w:sz w:val="22"/>
          <w:szCs w:val="22"/>
          <w:lang w:val="en-GB"/>
        </w:rPr>
        <w:t>1</w:t>
      </w:r>
      <w:r w:rsidRPr="00C8255F">
        <w:rPr>
          <w:sz w:val="22"/>
          <w:szCs w:val="22"/>
          <w:lang w:val="en-GB"/>
        </w:rPr>
        <w:tab/>
      </w:r>
      <w:r w:rsidRPr="003E00C9">
        <w:rPr>
          <w:sz w:val="22"/>
          <w:szCs w:val="22"/>
        </w:rPr>
        <w:t xml:space="preserve">that for the purpose of protecting </w:t>
      </w:r>
      <w:r w:rsidR="0067021D">
        <w:rPr>
          <w:sz w:val="22"/>
          <w:szCs w:val="22"/>
        </w:rPr>
        <w:t xml:space="preserve">terrestrial </w:t>
      </w:r>
      <w:r>
        <w:rPr>
          <w:sz w:val="22"/>
          <w:szCs w:val="22"/>
        </w:rPr>
        <w:t>mobile service systems in neighbo</w:t>
      </w:r>
      <w:r w:rsidRPr="003E00C9">
        <w:rPr>
          <w:sz w:val="22"/>
          <w:szCs w:val="22"/>
        </w:rPr>
        <w:t xml:space="preserve">ring administrations in the frequency range 38-39.5 GHz, </w:t>
      </w:r>
      <w:r w:rsidRPr="003E00C9">
        <w:rPr>
          <w:color w:val="000000"/>
          <w:sz w:val="22"/>
          <w:szCs w:val="22"/>
          <w:lang w:val="en-GB"/>
        </w:rPr>
        <w:t xml:space="preserve">the power flux density limit per HAPS ground station at the </w:t>
      </w:r>
      <w:r w:rsidR="009B3FE7">
        <w:rPr>
          <w:color w:val="000000"/>
          <w:sz w:val="22"/>
          <w:szCs w:val="22"/>
          <w:lang w:val="en-GB"/>
        </w:rPr>
        <w:t xml:space="preserve">surface of the Earth in </w:t>
      </w:r>
      <w:proofErr w:type="spellStart"/>
      <w:r w:rsidR="009B3FE7">
        <w:rPr>
          <w:color w:val="000000"/>
          <w:sz w:val="22"/>
          <w:szCs w:val="22"/>
          <w:lang w:val="en-GB"/>
        </w:rPr>
        <w:t>neighbo</w:t>
      </w:r>
      <w:r w:rsidRPr="003E00C9">
        <w:rPr>
          <w:color w:val="000000"/>
          <w:sz w:val="22"/>
          <w:szCs w:val="22"/>
          <w:lang w:val="en-GB"/>
        </w:rPr>
        <w:t>ring</w:t>
      </w:r>
      <w:proofErr w:type="spellEnd"/>
      <w:r w:rsidRPr="003E00C9">
        <w:rPr>
          <w:color w:val="000000"/>
          <w:sz w:val="22"/>
          <w:szCs w:val="22"/>
          <w:lang w:val="en-GB"/>
        </w:rPr>
        <w:t xml:space="preserve"> administrations shall not exceed the following </w:t>
      </w:r>
      <w:proofErr w:type="spellStart"/>
      <w:r w:rsidRPr="003E00C9">
        <w:rPr>
          <w:color w:val="000000"/>
          <w:sz w:val="22"/>
          <w:szCs w:val="22"/>
          <w:lang w:val="en-GB"/>
        </w:rPr>
        <w:t>pfd</w:t>
      </w:r>
      <w:proofErr w:type="spellEnd"/>
      <w:r w:rsidRPr="003E00C9">
        <w:rPr>
          <w:color w:val="000000"/>
          <w:sz w:val="22"/>
          <w:szCs w:val="22"/>
          <w:lang w:val="en-GB"/>
        </w:rPr>
        <w:t xml:space="preserve"> masks in </w:t>
      </w:r>
      <w:proofErr w:type="spellStart"/>
      <w:r w:rsidRPr="003E00C9">
        <w:rPr>
          <w:color w:val="000000"/>
          <w:sz w:val="22"/>
          <w:szCs w:val="22"/>
          <w:lang w:val="en-GB"/>
        </w:rPr>
        <w:t>dBW</w:t>
      </w:r>
      <w:proofErr w:type="spellEnd"/>
      <w:r w:rsidRPr="003E00C9">
        <w:rPr>
          <w:color w:val="000000"/>
          <w:sz w:val="22"/>
          <w:szCs w:val="22"/>
          <w:lang w:val="en-GB"/>
        </w:rPr>
        <w:t>/m</w:t>
      </w:r>
      <w:r w:rsidRPr="003E00C9">
        <w:rPr>
          <w:color w:val="000000"/>
          <w:sz w:val="22"/>
          <w:szCs w:val="22"/>
          <w:vertAlign w:val="superscript"/>
          <w:lang w:val="en-GB"/>
        </w:rPr>
        <w:t>2</w:t>
      </w:r>
      <w:r w:rsidRPr="003E00C9">
        <w:rPr>
          <w:color w:val="000000"/>
          <w:sz w:val="22"/>
          <w:szCs w:val="22"/>
          <w:lang w:val="en-GB"/>
        </w:rPr>
        <w:t>/MHz under clear sky conditions without the explicit agreement from the affected administration:</w:t>
      </w:r>
    </w:p>
    <w:p w14:paraId="3292B5F2" w14:textId="77777777" w:rsidR="005E2565" w:rsidRPr="003E00C9" w:rsidRDefault="005E2565" w:rsidP="00675D6C">
      <w:pPr>
        <w:jc w:val="both"/>
        <w:rPr>
          <w:sz w:val="22"/>
          <w:szCs w:val="22"/>
        </w:rPr>
      </w:pPr>
    </w:p>
    <w:p w14:paraId="415AC9C6" w14:textId="3A394B16" w:rsidR="005E2565" w:rsidRDefault="00BA7A48" w:rsidP="00675D6C">
      <w:pPr>
        <w:jc w:val="both"/>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r>
            <w:rPr>
              <w:rFonts w:ascii="Cambria Math" w:hAnsi="Cambria Math"/>
              <w:sz w:val="22"/>
              <w:szCs w:val="22"/>
            </w:rPr>
            <m:t>=-109 dBW/</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oMath>
      </m:oMathPara>
    </w:p>
    <w:p w14:paraId="52FB87FF" w14:textId="77777777" w:rsidR="005E2565" w:rsidRPr="003E00C9" w:rsidRDefault="005E2565" w:rsidP="00675D6C">
      <w:pPr>
        <w:jc w:val="both"/>
        <w:rPr>
          <w:rFonts w:eastAsiaTheme="minorEastAsia"/>
          <w:sz w:val="22"/>
          <w:szCs w:val="22"/>
        </w:rPr>
      </w:pPr>
    </w:p>
    <w:p w14:paraId="169D1E07" w14:textId="77777777" w:rsidR="005E2565" w:rsidRPr="003E00C9" w:rsidRDefault="005E2565" w:rsidP="00675D6C">
      <w:pPr>
        <w:jc w:val="both"/>
        <w:rPr>
          <w:sz w:val="22"/>
          <w:szCs w:val="22"/>
          <w:lang w:eastAsia="ja-JP"/>
        </w:rPr>
      </w:pPr>
      <w:r w:rsidRPr="003E00C9">
        <w:rPr>
          <w:sz w:val="22"/>
          <w:szCs w:val="22"/>
          <w:lang w:eastAsia="ja-JP"/>
        </w:rPr>
        <w:t>where El is the elevation angle in degrees (angle of arrival above the horizontal plane).</w:t>
      </w:r>
    </w:p>
    <w:p w14:paraId="2495A499" w14:textId="77777777" w:rsidR="005E2565" w:rsidRPr="003E00C9" w:rsidRDefault="005E2565">
      <w:pPr>
        <w:jc w:val="both"/>
        <w:rPr>
          <w:rFonts w:eastAsiaTheme="minorHAnsi"/>
          <w:sz w:val="22"/>
          <w:szCs w:val="22"/>
          <w:lang w:eastAsia="ja-JP"/>
        </w:rPr>
      </w:pPr>
      <w:r w:rsidRPr="003E00C9">
        <w:rPr>
          <w:sz w:val="22"/>
          <w:szCs w:val="22"/>
          <w:lang w:eastAsia="ja-JP"/>
        </w:rPr>
        <w:t xml:space="preserve">To verify the that </w:t>
      </w:r>
      <w:proofErr w:type="spellStart"/>
      <w:r w:rsidRPr="003E00C9">
        <w:rPr>
          <w:sz w:val="22"/>
          <w:szCs w:val="22"/>
          <w:lang w:eastAsia="ja-JP"/>
        </w:rPr>
        <w:t>pfd</w:t>
      </w:r>
      <w:proofErr w:type="spellEnd"/>
      <w:r w:rsidRPr="003E00C9">
        <w:rPr>
          <w:sz w:val="22"/>
          <w:szCs w:val="22"/>
          <w:lang w:eastAsia="ja-JP"/>
        </w:rPr>
        <w:t xml:space="preserve"> produced by HAPS ground station does not exceed the proposed </w:t>
      </w:r>
      <w:proofErr w:type="spellStart"/>
      <w:r w:rsidRPr="003E00C9">
        <w:rPr>
          <w:sz w:val="22"/>
          <w:szCs w:val="22"/>
          <w:lang w:eastAsia="ja-JP"/>
        </w:rPr>
        <w:t>pfd</w:t>
      </w:r>
      <w:proofErr w:type="spellEnd"/>
      <w:r w:rsidRPr="003E00C9">
        <w:rPr>
          <w:sz w:val="22"/>
          <w:szCs w:val="22"/>
          <w:lang w:eastAsia="ja-JP"/>
        </w:rPr>
        <w:t xml:space="preserve"> mask, the following equation was used:</w:t>
      </w:r>
    </w:p>
    <w:p w14:paraId="1BD841F3" w14:textId="77777777" w:rsidR="005E2565" w:rsidRPr="003E00C9" w:rsidRDefault="005E2565" w:rsidP="005E2565">
      <w:pPr>
        <w:tabs>
          <w:tab w:val="center" w:pos="4820"/>
          <w:tab w:val="right" w:pos="9639"/>
        </w:tabs>
        <w:jc w:val="both"/>
        <w:rPr>
          <w:sz w:val="22"/>
          <w:szCs w:val="22"/>
          <w:lang w:eastAsia="ja-JP"/>
        </w:rPr>
      </w:pPr>
      <m:oMathPara>
        <m:oMath>
          <m:r>
            <w:rPr>
              <w:rFonts w:ascii="Cambria Math" w:hAnsi="Cambria Math"/>
              <w:sz w:val="22"/>
              <w:szCs w:val="22"/>
              <w:lang w:eastAsia="ja-JP"/>
            </w:rPr>
            <w:lastRenderedPageBreak/>
            <m:t>pfd</m:t>
          </m:r>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EIRP</m:t>
              </m:r>
            </m:e>
            <m:sub>
              <m:f>
                <m:fPr>
                  <m:ctrlPr>
                    <w:rPr>
                      <w:rFonts w:ascii="Cambria Math" w:hAnsi="Cambria Math"/>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+10*</m:t>
          </m:r>
          <m:func>
            <m:funcPr>
              <m:ctrlPr>
                <w:rPr>
                  <w:rFonts w:ascii="Cambria Math" w:hAnsi="Cambria Math"/>
                  <w:sz w:val="22"/>
                  <w:szCs w:val="22"/>
                  <w:lang w:eastAsia="ja-JP"/>
                </w:rPr>
              </m:ctrlPr>
            </m:funcPr>
            <m:fName>
              <m:sSub>
                <m:sSubPr>
                  <m:ctrlPr>
                    <w:rPr>
                      <w:rFonts w:ascii="Cambria Math" w:hAnsi="Cambria Math"/>
                      <w:sz w:val="22"/>
                      <w:szCs w:val="22"/>
                      <w:lang w:eastAsia="ja-JP"/>
                    </w:rPr>
                  </m:ctrlPr>
                </m:sSubPr>
                <m:e>
                  <m:r>
                    <m:rPr>
                      <m:sty m:val="p"/>
                    </m:rPr>
                    <w:rPr>
                      <w:rFonts w:ascii="Cambria Math" w:hAnsi="Cambria Math"/>
                      <w:sz w:val="22"/>
                      <w:szCs w:val="22"/>
                      <w:lang w:eastAsia="ja-JP"/>
                    </w:rPr>
                    <m:t>log</m:t>
                  </m:r>
                </m:e>
                <m:sub>
                  <m:r>
                    <m:rPr>
                      <m:sty m:val="p"/>
                    </m:rPr>
                    <w:rPr>
                      <w:rFonts w:ascii="Cambria Math" w:hAnsi="Cambria Math"/>
                      <w:sz w:val="22"/>
                      <w:szCs w:val="22"/>
                      <w:lang w:eastAsia="ja-JP"/>
                    </w:rPr>
                    <m:t>10</m:t>
                  </m:r>
                </m:sub>
              </m:sSub>
            </m:fName>
            <m:e>
              <m:d>
                <m:dPr>
                  <m:ctrlPr>
                    <w:rPr>
                      <w:rFonts w:ascii="Cambria Math" w:hAnsi="Cambria Math"/>
                      <w:sz w:val="22"/>
                      <w:szCs w:val="22"/>
                      <w:lang w:eastAsia="ja-JP"/>
                    </w:rPr>
                  </m:ctrlPr>
                </m:dPr>
                <m:e>
                  <m:f>
                    <m:fPr>
                      <m:ctrlPr>
                        <w:rPr>
                          <w:rFonts w:ascii="Cambria Math" w:hAnsi="Cambria Math"/>
                          <w:sz w:val="22"/>
                          <w:szCs w:val="22"/>
                          <w:lang w:eastAsia="ja-JP"/>
                        </w:rPr>
                      </m:ctrlPr>
                    </m:fPr>
                    <m:num>
                      <m:sSup>
                        <m:sSupPr>
                          <m:ctrlPr>
                            <w:rPr>
                              <w:rFonts w:ascii="Cambria Math" w:hAnsi="Cambria Math"/>
                              <w:i/>
                              <w:sz w:val="22"/>
                              <w:szCs w:val="22"/>
                              <w:lang w:eastAsia="ja-JP"/>
                            </w:rPr>
                          </m:ctrlPr>
                        </m:sSupPr>
                        <m:e>
                          <m:r>
                            <w:rPr>
                              <w:rFonts w:ascii="Cambria Math" w:hAnsi="Cambria Math"/>
                              <w:sz w:val="22"/>
                              <w:szCs w:val="22"/>
                              <w:lang w:eastAsia="ja-JP"/>
                            </w:rPr>
                            <m:t>λ</m:t>
                          </m:r>
                        </m:e>
                        <m:sup>
                          <m:r>
                            <w:rPr>
                              <w:rFonts w:ascii="Cambria Math" w:hAnsi="Cambria Math"/>
                              <w:sz w:val="22"/>
                              <w:szCs w:val="22"/>
                              <w:lang w:eastAsia="ja-JP"/>
                            </w:rPr>
                            <m:t>2</m:t>
                          </m:r>
                        </m:sup>
                      </m:sSup>
                    </m:num>
                    <m:den>
                      <m:r>
                        <m:rPr>
                          <m:sty m:val="p"/>
                        </m:rPr>
                        <w:rPr>
                          <w:rFonts w:ascii="Cambria Math" w:hAnsi="Cambria Math"/>
                          <w:sz w:val="22"/>
                          <w:szCs w:val="22"/>
                          <w:lang w:eastAsia="ja-JP"/>
                        </w:rPr>
                        <m:t>4</m:t>
                      </m:r>
                      <m:r>
                        <w:rPr>
                          <w:rFonts w:ascii="Cambria Math" w:hAnsi="Cambria Math"/>
                          <w:sz w:val="22"/>
                          <w:szCs w:val="22"/>
                          <w:lang w:eastAsia="ja-JP"/>
                        </w:rPr>
                        <m:t>π</m:t>
                      </m:r>
                    </m:den>
                  </m:f>
                </m:e>
              </m:d>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e>
          </m:func>
          <m: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L</m:t>
              </m:r>
            </m:e>
            <m:sub>
              <m:r>
                <w:rPr>
                  <w:rFonts w:ascii="Cambria Math" w:hAnsi="Cambria Math"/>
                  <w:sz w:val="22"/>
                  <w:szCs w:val="22"/>
                  <w:lang w:eastAsia="ja-JP"/>
                </w:rPr>
                <m:t>Pol</m:t>
              </m:r>
            </m:sub>
          </m:sSub>
          <m: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C</m:t>
              </m:r>
            </m:e>
            <m:sub>
              <m:r>
                <w:rPr>
                  <w:rFonts w:ascii="Cambria Math" w:hAnsi="Cambria Math"/>
                  <w:sz w:val="22"/>
                  <w:szCs w:val="22"/>
                  <w:lang w:eastAsia="ja-JP"/>
                </w:rPr>
                <m:t>loss</m:t>
              </m:r>
            </m:sub>
          </m:sSub>
        </m:oMath>
      </m:oMathPara>
    </w:p>
    <w:p w14:paraId="5266BBE0" w14:textId="77777777" w:rsidR="005E2565" w:rsidRPr="003E00C9" w:rsidRDefault="005E2565" w:rsidP="005E2565">
      <w:pPr>
        <w:jc w:val="both"/>
        <w:rPr>
          <w:sz w:val="22"/>
          <w:szCs w:val="22"/>
          <w:lang w:eastAsia="ja-JP"/>
        </w:rPr>
      </w:pPr>
      <w:r w:rsidRPr="003E00C9">
        <w:rPr>
          <w:sz w:val="22"/>
          <w:szCs w:val="22"/>
          <w:lang w:eastAsia="ja-JP"/>
        </w:rPr>
        <w:t xml:space="preserve">Where: </w:t>
      </w:r>
    </w:p>
    <w:p w14:paraId="4A426DD8" w14:textId="22C4A7D3" w:rsidR="005E2565" w:rsidRPr="003E00C9" w:rsidRDefault="005E2565" w:rsidP="005E2565">
      <w:pPr>
        <w:pStyle w:val="Equationlegend"/>
        <w:rPr>
          <w:sz w:val="22"/>
          <w:szCs w:val="22"/>
          <w:lang w:eastAsia="ja-JP"/>
        </w:rPr>
      </w:pPr>
      <w:r w:rsidRPr="003E00C9">
        <w:rPr>
          <w:i/>
          <w:sz w:val="22"/>
          <w:szCs w:val="22"/>
          <w:lang w:eastAsia="ja-JP"/>
        </w:rPr>
        <w:tab/>
      </w:r>
      <w:proofErr w:type="spellStart"/>
      <w:r w:rsidR="009B3FE7">
        <w:rPr>
          <w:i/>
          <w:iCs/>
          <w:sz w:val="22"/>
          <w:szCs w:val="22"/>
          <w:lang w:eastAsia="ja-JP"/>
        </w:rPr>
        <w:t>e.i.r.p</w:t>
      </w:r>
      <w:proofErr w:type="spellEnd"/>
      <w:r w:rsidR="009B3FE7">
        <w:rPr>
          <w:i/>
          <w:iCs/>
          <w:sz w:val="22"/>
          <w:szCs w:val="22"/>
          <w:lang w:eastAsia="ja-JP"/>
        </w:rPr>
        <w:t>.</w:t>
      </w:r>
      <w:r w:rsidRPr="003E00C9">
        <w:rPr>
          <w:i/>
          <w:sz w:val="22"/>
          <w:szCs w:val="22"/>
          <w:lang w:eastAsia="ja-JP"/>
        </w:rPr>
        <w:t xml:space="preserve"> </w:t>
      </w:r>
      <w:r w:rsidRPr="003E00C9">
        <w:rPr>
          <w:i/>
          <w:sz w:val="22"/>
          <w:szCs w:val="22"/>
          <w:lang w:eastAsia="ja-JP"/>
        </w:rPr>
        <w:tab/>
      </w:r>
      <w:r w:rsidRPr="003E00C9">
        <w:rPr>
          <w:sz w:val="22"/>
          <w:szCs w:val="22"/>
          <w:lang w:eastAsia="ja-JP"/>
        </w:rPr>
        <w:t xml:space="preserve">nominal HAPS ground station EIRP density level in </w:t>
      </w:r>
      <w:proofErr w:type="spellStart"/>
      <w:r w:rsidRPr="003E00C9">
        <w:rPr>
          <w:sz w:val="22"/>
          <w:szCs w:val="22"/>
          <w:lang w:eastAsia="ja-JP"/>
        </w:rPr>
        <w:t>dBW</w:t>
      </w:r>
      <w:proofErr w:type="spellEnd"/>
      <w:r w:rsidRPr="003E00C9">
        <w:rPr>
          <w:sz w:val="22"/>
          <w:szCs w:val="22"/>
          <w:lang w:eastAsia="ja-JP"/>
        </w:rPr>
        <w:t>/MHz (dependent to the elevation angle);</w:t>
      </w:r>
    </w:p>
    <w:p w14:paraId="717CDFC4" w14:textId="3D7B8082" w:rsidR="005E2565" w:rsidRPr="003E00C9" w:rsidRDefault="005E2565" w:rsidP="005E2565">
      <w:pPr>
        <w:pStyle w:val="Equationlegend"/>
        <w:rPr>
          <w:sz w:val="22"/>
          <w:szCs w:val="22"/>
          <w:lang w:eastAsia="ja-JP"/>
        </w:rPr>
      </w:pPr>
      <w:r w:rsidRPr="003E00C9">
        <w:rPr>
          <w:i/>
          <w:sz w:val="22"/>
          <w:szCs w:val="22"/>
          <w:lang w:eastAsia="ja-JP"/>
        </w:rPr>
        <w:tab/>
        <w:t>d</w:t>
      </w:r>
      <w:r w:rsidR="00F171FF">
        <w:rPr>
          <w:sz w:val="22"/>
          <w:szCs w:val="22"/>
          <w:lang w:eastAsia="ja-JP"/>
        </w:rPr>
        <w:t xml:space="preserve"> </w:t>
      </w:r>
      <w:r w:rsidR="00F171FF">
        <w:rPr>
          <w:sz w:val="22"/>
          <w:szCs w:val="22"/>
          <w:lang w:eastAsia="ja-JP"/>
        </w:rPr>
        <w:tab/>
      </w:r>
      <w:r w:rsidRPr="003E00C9">
        <w:rPr>
          <w:sz w:val="22"/>
          <w:szCs w:val="22"/>
          <w:lang w:eastAsia="ja-JP"/>
        </w:rPr>
        <w:t>distance between the HAPS ground statio</w:t>
      </w:r>
      <w:r w:rsidR="00CE7125">
        <w:rPr>
          <w:sz w:val="22"/>
          <w:szCs w:val="22"/>
          <w:lang w:eastAsia="ja-JP"/>
        </w:rPr>
        <w:t xml:space="preserve">n and the border of the </w:t>
      </w:r>
      <w:proofErr w:type="spellStart"/>
      <w:r w:rsidR="00CE7125">
        <w:rPr>
          <w:sz w:val="22"/>
          <w:szCs w:val="22"/>
          <w:lang w:eastAsia="ja-JP"/>
        </w:rPr>
        <w:t>neighbo</w:t>
      </w:r>
      <w:r w:rsidRPr="003E00C9">
        <w:rPr>
          <w:sz w:val="22"/>
          <w:szCs w:val="22"/>
          <w:lang w:eastAsia="ja-JP"/>
        </w:rPr>
        <w:t>ring</w:t>
      </w:r>
      <w:proofErr w:type="spellEnd"/>
      <w:r w:rsidRPr="003E00C9">
        <w:rPr>
          <w:sz w:val="22"/>
          <w:szCs w:val="22"/>
          <w:lang w:eastAsia="ja-JP"/>
        </w:rPr>
        <w:t xml:space="preserve"> administration (elevation angle dependent);</w:t>
      </w:r>
    </w:p>
    <w:p w14:paraId="5EA15C69" w14:textId="45F3A1F1" w:rsidR="005E2565" w:rsidRPr="003E00C9" w:rsidRDefault="005E2565" w:rsidP="005E2565">
      <w:pPr>
        <w:pStyle w:val="Equationlegend"/>
        <w:rPr>
          <w:sz w:val="22"/>
          <w:szCs w:val="22"/>
          <w:lang w:val="en-US" w:eastAsia="ja-JP"/>
        </w:rPr>
      </w:pPr>
      <w:r w:rsidRPr="003E00C9">
        <w:rPr>
          <w:i/>
          <w:iCs/>
          <w:sz w:val="22"/>
          <w:szCs w:val="22"/>
          <w:lang w:val="en-US" w:eastAsia="ja-JP"/>
        </w:rPr>
        <w:tab/>
      </w:r>
      <w:proofErr w:type="spellStart"/>
      <w:r w:rsidRPr="003E00C9">
        <w:rPr>
          <w:i/>
          <w:iCs/>
          <w:sz w:val="22"/>
          <w:szCs w:val="22"/>
          <w:lang w:val="en-US" w:eastAsia="ja-JP"/>
        </w:rPr>
        <w:t>L</w:t>
      </w:r>
      <w:r w:rsidRPr="003E00C9">
        <w:rPr>
          <w:i/>
          <w:iCs/>
          <w:sz w:val="22"/>
          <w:szCs w:val="22"/>
          <w:vertAlign w:val="subscript"/>
          <w:lang w:val="en-US" w:eastAsia="ja-JP"/>
        </w:rPr>
        <w:t>pol</w:t>
      </w:r>
      <w:proofErr w:type="spellEnd"/>
      <w:r w:rsidRPr="003E00C9">
        <w:rPr>
          <w:sz w:val="22"/>
          <w:szCs w:val="22"/>
          <w:vertAlign w:val="subscript"/>
          <w:lang w:val="en-US" w:eastAsia="ja-JP"/>
        </w:rPr>
        <w:t xml:space="preserve"> </w:t>
      </w:r>
      <w:r w:rsidR="00F171FF">
        <w:rPr>
          <w:sz w:val="22"/>
          <w:szCs w:val="22"/>
          <w:lang w:val="en-US" w:eastAsia="ja-JP"/>
        </w:rPr>
        <w:tab/>
      </w:r>
      <w:r w:rsidRPr="003E00C9">
        <w:rPr>
          <w:sz w:val="22"/>
          <w:szCs w:val="22"/>
          <w:lang w:val="en-US" w:eastAsia="ja-JP"/>
        </w:rPr>
        <w:t>polarization discrimination of 3dB;</w:t>
      </w:r>
    </w:p>
    <w:p w14:paraId="6F630BDF" w14:textId="0804F76E" w:rsidR="005E2565" w:rsidRPr="003E00C9" w:rsidRDefault="005E2565" w:rsidP="005E2565">
      <w:pPr>
        <w:pStyle w:val="Equationlegend"/>
        <w:rPr>
          <w:sz w:val="22"/>
          <w:szCs w:val="22"/>
          <w:lang w:val="en-US" w:eastAsia="ja-JP"/>
        </w:rPr>
      </w:pPr>
      <w:r w:rsidRPr="003E00C9">
        <w:rPr>
          <w:sz w:val="22"/>
          <w:szCs w:val="22"/>
          <w:lang w:val="en-US" w:eastAsia="ja-JP"/>
        </w:rPr>
        <w:tab/>
      </w:r>
      <m:oMath>
        <m:sSub>
          <m:sSubPr>
            <m:ctrlPr>
              <w:rPr>
                <w:rFonts w:ascii="Cambria Math" w:hAnsi="Cambria Math"/>
                <w:sz w:val="22"/>
                <w:szCs w:val="22"/>
                <w:lang w:val="en-US" w:eastAsia="ja-JP"/>
              </w:rPr>
            </m:ctrlPr>
          </m:sSubPr>
          <m:e>
            <m:r>
              <w:rPr>
                <w:rFonts w:ascii="Cambria Math" w:hAnsi="Cambria Math"/>
                <w:sz w:val="22"/>
                <w:szCs w:val="22"/>
                <w:lang w:val="en-US" w:eastAsia="ja-JP"/>
              </w:rPr>
              <m:t>C</m:t>
            </m:r>
          </m:e>
          <m:sub>
            <m:r>
              <w:rPr>
                <w:rFonts w:ascii="Cambria Math" w:hAnsi="Cambria Math"/>
                <w:sz w:val="22"/>
                <w:szCs w:val="22"/>
                <w:lang w:val="en-US" w:eastAsia="ja-JP"/>
              </w:rPr>
              <m:t>loss</m:t>
            </m:r>
          </m:sub>
        </m:sSub>
      </m:oMath>
      <w:r w:rsidR="00F171FF">
        <w:rPr>
          <w:sz w:val="22"/>
          <w:szCs w:val="22"/>
          <w:lang w:val="en-US" w:eastAsia="ja-JP"/>
        </w:rPr>
        <w:t xml:space="preserve"> </w:t>
      </w:r>
      <w:r w:rsidR="00F171FF">
        <w:rPr>
          <w:sz w:val="22"/>
          <w:szCs w:val="22"/>
          <w:lang w:val="en-US" w:eastAsia="ja-JP"/>
        </w:rPr>
        <w:tab/>
      </w:r>
      <w:r w:rsidRPr="003E00C9">
        <w:rPr>
          <w:sz w:val="22"/>
          <w:szCs w:val="22"/>
          <w:lang w:val="en-US" w:eastAsia="ja-JP"/>
        </w:rPr>
        <w:t>clutter loss</w:t>
      </w:r>
      <w:r w:rsidR="00F171FF">
        <w:rPr>
          <w:sz w:val="22"/>
          <w:szCs w:val="22"/>
          <w:lang w:val="en-US" w:eastAsia="ja-JP"/>
        </w:rPr>
        <w:t xml:space="preserve"> (ITU-R P.2108)</w:t>
      </w:r>
      <w:r w:rsidRPr="003E00C9">
        <w:rPr>
          <w:sz w:val="22"/>
          <w:szCs w:val="22"/>
          <w:lang w:val="en-US" w:eastAsia="ja-JP"/>
        </w:rPr>
        <w:t>;</w:t>
      </w:r>
    </w:p>
    <w:p w14:paraId="45CB6126" w14:textId="2D817DC3" w:rsidR="005E2565" w:rsidRPr="003E00C9" w:rsidRDefault="005E2565" w:rsidP="005E2565">
      <w:pPr>
        <w:pStyle w:val="Equationlegend"/>
        <w:rPr>
          <w:sz w:val="22"/>
          <w:szCs w:val="22"/>
          <w:lang w:eastAsia="ja-JP"/>
        </w:rPr>
      </w:pPr>
      <w:r w:rsidRPr="003E00C9">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00F171FF">
        <w:rPr>
          <w:sz w:val="22"/>
          <w:szCs w:val="22"/>
          <w:lang w:eastAsia="ja-JP"/>
        </w:rPr>
        <w:t xml:space="preserve"> </w:t>
      </w:r>
      <w:r w:rsidR="00F171FF">
        <w:rPr>
          <w:sz w:val="22"/>
          <w:szCs w:val="22"/>
          <w:lang w:eastAsia="ja-JP"/>
        </w:rPr>
        <w:tab/>
      </w:r>
      <w:r w:rsidRPr="003E00C9">
        <w:rPr>
          <w:sz w:val="22"/>
          <w:szCs w:val="22"/>
          <w:lang w:eastAsia="ja-JP"/>
        </w:rPr>
        <w:t>propagation loss</w:t>
      </w:r>
      <w:r w:rsidR="00F171FF">
        <w:rPr>
          <w:sz w:val="22"/>
          <w:szCs w:val="22"/>
          <w:lang w:eastAsia="ja-JP"/>
        </w:rPr>
        <w:t xml:space="preserve"> (ITU-R P.452)</w:t>
      </w:r>
      <w:r w:rsidRPr="003E00C9">
        <w:rPr>
          <w:sz w:val="22"/>
          <w:szCs w:val="22"/>
          <w:lang w:eastAsia="ja-JP"/>
        </w:rPr>
        <w:t>;</w:t>
      </w:r>
    </w:p>
    <w:p w14:paraId="265AC174" w14:textId="77777777" w:rsidR="005E2565" w:rsidRDefault="005E2565" w:rsidP="005E2565">
      <w:pPr>
        <w:pStyle w:val="Equationlegend"/>
      </w:pPr>
    </w:p>
    <w:p w14:paraId="02BC4008" w14:textId="6A101AB0" w:rsidR="005E2565" w:rsidRDefault="005E2565" w:rsidP="00675D6C">
      <w:pPr>
        <w:jc w:val="both"/>
        <w:rPr>
          <w:sz w:val="22"/>
          <w:szCs w:val="22"/>
        </w:rPr>
      </w:pPr>
      <w:r w:rsidRPr="003E00C9">
        <w:rPr>
          <w:sz w:val="22"/>
          <w:szCs w:val="22"/>
        </w:rPr>
        <w:t>2</w:t>
      </w:r>
      <w:r w:rsidRPr="003E00C9">
        <w:rPr>
          <w:sz w:val="22"/>
          <w:szCs w:val="22"/>
        </w:rPr>
        <w:tab/>
        <w:t>that for the purpose of protecting Fixed Satellite Se</w:t>
      </w:r>
      <w:r w:rsidR="00CE7125">
        <w:rPr>
          <w:sz w:val="22"/>
          <w:szCs w:val="22"/>
        </w:rPr>
        <w:t>rvice earth stations in neighbo</w:t>
      </w:r>
      <w:r w:rsidRPr="003E00C9">
        <w:rPr>
          <w:sz w:val="22"/>
          <w:szCs w:val="22"/>
        </w:rPr>
        <w:t xml:space="preserve">ring administrations in the frequency range 38-39.5 GHz, the power flux density per HAPS ground station at the </w:t>
      </w:r>
      <w:r w:rsidR="00CE7125">
        <w:rPr>
          <w:sz w:val="22"/>
          <w:szCs w:val="22"/>
        </w:rPr>
        <w:t>surface of the Earth in neighbo</w:t>
      </w:r>
      <w:r w:rsidRPr="003E00C9">
        <w:rPr>
          <w:sz w:val="22"/>
          <w:szCs w:val="22"/>
        </w:rPr>
        <w:t xml:space="preserve">ring administrations </w:t>
      </w:r>
      <w:r>
        <w:rPr>
          <w:sz w:val="22"/>
          <w:szCs w:val="22"/>
        </w:rPr>
        <w:t xml:space="preserve">shall not </w:t>
      </w:r>
      <w:r w:rsidRPr="003E00C9">
        <w:rPr>
          <w:sz w:val="22"/>
          <w:szCs w:val="22"/>
        </w:rPr>
        <w:t xml:space="preserve">exceed the following in </w:t>
      </w:r>
      <w:proofErr w:type="spellStart"/>
      <w:r w:rsidRPr="003E00C9">
        <w:rPr>
          <w:sz w:val="22"/>
          <w:szCs w:val="22"/>
        </w:rPr>
        <w:t>dBW</w:t>
      </w:r>
      <w:proofErr w:type="spellEnd"/>
      <w:r w:rsidRPr="003E00C9">
        <w:rPr>
          <w:sz w:val="22"/>
          <w:szCs w:val="22"/>
        </w:rPr>
        <w:t>/m</w:t>
      </w:r>
      <w:r w:rsidRPr="003E00C9">
        <w:rPr>
          <w:sz w:val="22"/>
          <w:szCs w:val="22"/>
          <w:vertAlign w:val="superscript"/>
        </w:rPr>
        <w:t>2</w:t>
      </w:r>
      <w:r w:rsidRPr="003E00C9">
        <w:rPr>
          <w:sz w:val="22"/>
          <w:szCs w:val="22"/>
        </w:rPr>
        <w:t>/MHz under clear sky conditions</w:t>
      </w:r>
      <w:r w:rsidRPr="001B56F6">
        <w:rPr>
          <w:color w:val="000000"/>
          <w:sz w:val="22"/>
          <w:szCs w:val="22"/>
          <w:lang w:val="en-GB"/>
        </w:rPr>
        <w:t xml:space="preserve"> </w:t>
      </w:r>
      <w:r w:rsidRPr="003E00C9">
        <w:rPr>
          <w:color w:val="000000"/>
          <w:sz w:val="22"/>
          <w:szCs w:val="22"/>
          <w:lang w:val="en-GB"/>
        </w:rPr>
        <w:t>without the explicit agreement from the affected administration</w:t>
      </w:r>
      <w:r w:rsidRPr="003E00C9">
        <w:rPr>
          <w:sz w:val="22"/>
          <w:szCs w:val="22"/>
        </w:rPr>
        <w:t xml:space="preserve">: </w:t>
      </w:r>
    </w:p>
    <w:p w14:paraId="0AF131ED" w14:textId="77777777" w:rsidR="005E2565" w:rsidRPr="003E00C9" w:rsidRDefault="005E2565" w:rsidP="005E2565">
      <w:pPr>
        <w:rPr>
          <w:sz w:val="22"/>
          <w:szCs w:val="22"/>
        </w:rPr>
      </w:pPr>
    </w:p>
    <w:p w14:paraId="6214FB5C" w14:textId="49BAFE99" w:rsidR="005E2565" w:rsidRDefault="00BA7A48" w:rsidP="005E2565">
      <w:pPr>
        <w:jc w:val="center"/>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r>
            <w:rPr>
              <w:rFonts w:ascii="Cambria Math" w:hAnsi="Cambria Math"/>
              <w:sz w:val="22"/>
              <w:szCs w:val="22"/>
            </w:rPr>
            <m:t>=-111.3 dBW/</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oMath>
      </m:oMathPara>
    </w:p>
    <w:p w14:paraId="59FBD3F9" w14:textId="77777777" w:rsidR="005E2565" w:rsidRPr="003E00C9" w:rsidRDefault="005E2565" w:rsidP="005E2565">
      <w:pPr>
        <w:jc w:val="center"/>
        <w:rPr>
          <w:rFonts w:eastAsiaTheme="minorEastAsia"/>
          <w:sz w:val="22"/>
          <w:szCs w:val="22"/>
        </w:rPr>
      </w:pPr>
    </w:p>
    <w:p w14:paraId="2CFFE707" w14:textId="77777777" w:rsidR="005E2565" w:rsidRPr="003E00C9" w:rsidRDefault="005E2565" w:rsidP="005E2565">
      <w:pPr>
        <w:rPr>
          <w:sz w:val="22"/>
          <w:szCs w:val="22"/>
          <w:lang w:eastAsia="ja-JP"/>
        </w:rPr>
      </w:pPr>
      <w:r w:rsidRPr="003E00C9">
        <w:rPr>
          <w:sz w:val="22"/>
          <w:szCs w:val="22"/>
          <w:lang w:eastAsia="ja-JP"/>
        </w:rPr>
        <w:t>where El is the elevation angle in degrees (angle of arrival above the horizontal plane).</w:t>
      </w:r>
    </w:p>
    <w:p w14:paraId="704EBCC6" w14:textId="77777777" w:rsidR="005E2565" w:rsidRPr="003E00C9" w:rsidRDefault="005E2565" w:rsidP="005E2565">
      <w:pPr>
        <w:jc w:val="both"/>
        <w:rPr>
          <w:rFonts w:eastAsiaTheme="minorHAnsi"/>
          <w:sz w:val="22"/>
          <w:szCs w:val="22"/>
          <w:lang w:eastAsia="ja-JP"/>
        </w:rPr>
      </w:pPr>
      <w:r w:rsidRPr="003E00C9">
        <w:rPr>
          <w:sz w:val="22"/>
          <w:szCs w:val="22"/>
          <w:lang w:eastAsia="ja-JP"/>
        </w:rPr>
        <w:t xml:space="preserve">To verify the that </w:t>
      </w:r>
      <w:proofErr w:type="spellStart"/>
      <w:r w:rsidRPr="003E00C9">
        <w:rPr>
          <w:sz w:val="22"/>
          <w:szCs w:val="22"/>
          <w:lang w:eastAsia="ja-JP"/>
        </w:rPr>
        <w:t>pfd</w:t>
      </w:r>
      <w:proofErr w:type="spellEnd"/>
      <w:r w:rsidRPr="003E00C9">
        <w:rPr>
          <w:sz w:val="22"/>
          <w:szCs w:val="22"/>
          <w:lang w:eastAsia="ja-JP"/>
        </w:rPr>
        <w:t xml:space="preserve"> produced by HAPS ground station does not exceed the proposed </w:t>
      </w:r>
      <w:proofErr w:type="spellStart"/>
      <w:r w:rsidRPr="003E00C9">
        <w:rPr>
          <w:sz w:val="22"/>
          <w:szCs w:val="22"/>
          <w:lang w:eastAsia="ja-JP"/>
        </w:rPr>
        <w:t>pfd</w:t>
      </w:r>
      <w:proofErr w:type="spellEnd"/>
      <w:r w:rsidRPr="003E00C9">
        <w:rPr>
          <w:sz w:val="22"/>
          <w:szCs w:val="22"/>
          <w:lang w:eastAsia="ja-JP"/>
        </w:rPr>
        <w:t xml:space="preserve"> mask, the following equation was used:</w:t>
      </w:r>
    </w:p>
    <w:p w14:paraId="17ACF1D7" w14:textId="4801617B" w:rsidR="005E2565" w:rsidRPr="003E00C9" w:rsidRDefault="005E2565" w:rsidP="005E2565">
      <w:pPr>
        <w:tabs>
          <w:tab w:val="center" w:pos="4820"/>
          <w:tab w:val="right" w:pos="9639"/>
        </w:tabs>
        <w:jc w:val="both"/>
        <w:rPr>
          <w:sz w:val="22"/>
          <w:szCs w:val="22"/>
          <w:lang w:eastAsia="ja-JP"/>
        </w:rPr>
      </w:pPr>
      <m:oMathPara>
        <m:oMath>
          <m:r>
            <w:rPr>
              <w:rFonts w:ascii="Cambria Math" w:hAnsi="Cambria Math"/>
              <w:sz w:val="22"/>
              <w:szCs w:val="22"/>
              <w:lang w:eastAsia="ja-JP"/>
            </w:rPr>
            <m:t>pfd</m:t>
          </m:r>
          <m:r>
            <m:rPr>
              <m:sty m:val="p"/>
            </m:rP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EIRP</m:t>
              </m:r>
            </m:e>
            <m:sub>
              <m:f>
                <m:fPr>
                  <m:ctrlPr>
                    <w:rPr>
                      <w:rFonts w:ascii="Cambria Math" w:hAnsi="Cambria Math"/>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m:rPr>
              <m:sty m:val="p"/>
            </m:rPr>
            <w:rPr>
              <w:rFonts w:ascii="Cambria Math" w:hAnsi="Cambria Math"/>
              <w:sz w:val="22"/>
              <w:szCs w:val="22"/>
              <w:lang w:eastAsia="ja-JP"/>
            </w:rPr>
            <m:t>+10*</m:t>
          </m:r>
          <m:func>
            <m:funcPr>
              <m:ctrlPr>
                <w:rPr>
                  <w:rFonts w:ascii="Cambria Math" w:hAnsi="Cambria Math"/>
                  <w:sz w:val="22"/>
                  <w:szCs w:val="22"/>
                  <w:lang w:eastAsia="ja-JP"/>
                </w:rPr>
              </m:ctrlPr>
            </m:funcPr>
            <m:fName>
              <m:sSub>
                <m:sSubPr>
                  <m:ctrlPr>
                    <w:rPr>
                      <w:rFonts w:ascii="Cambria Math" w:hAnsi="Cambria Math"/>
                      <w:sz w:val="22"/>
                      <w:szCs w:val="22"/>
                      <w:lang w:eastAsia="ja-JP"/>
                    </w:rPr>
                  </m:ctrlPr>
                </m:sSubPr>
                <m:e>
                  <m:r>
                    <m:rPr>
                      <m:sty m:val="p"/>
                    </m:rPr>
                    <w:rPr>
                      <w:rFonts w:ascii="Cambria Math" w:hAnsi="Cambria Math"/>
                      <w:sz w:val="22"/>
                      <w:szCs w:val="22"/>
                      <w:lang w:eastAsia="ja-JP"/>
                    </w:rPr>
                    <m:t>log</m:t>
                  </m:r>
                </m:e>
                <m:sub>
                  <m:r>
                    <m:rPr>
                      <m:sty m:val="p"/>
                    </m:rPr>
                    <w:rPr>
                      <w:rFonts w:ascii="Cambria Math" w:hAnsi="Cambria Math"/>
                      <w:sz w:val="22"/>
                      <w:szCs w:val="22"/>
                      <w:lang w:eastAsia="ja-JP"/>
                    </w:rPr>
                    <m:t>10</m:t>
                  </m:r>
                </m:sub>
              </m:sSub>
            </m:fName>
            <m:e>
              <m:d>
                <m:dPr>
                  <m:ctrlPr>
                    <w:rPr>
                      <w:rFonts w:ascii="Cambria Math" w:hAnsi="Cambria Math"/>
                      <w:sz w:val="22"/>
                      <w:szCs w:val="22"/>
                      <w:lang w:eastAsia="ja-JP"/>
                    </w:rPr>
                  </m:ctrlPr>
                </m:dPr>
                <m:e>
                  <m:f>
                    <m:fPr>
                      <m:ctrlPr>
                        <w:rPr>
                          <w:rFonts w:ascii="Cambria Math" w:hAnsi="Cambria Math"/>
                          <w:sz w:val="22"/>
                          <w:szCs w:val="22"/>
                          <w:lang w:eastAsia="ja-JP"/>
                        </w:rPr>
                      </m:ctrlPr>
                    </m:fPr>
                    <m:num>
                      <m:sSup>
                        <m:sSupPr>
                          <m:ctrlPr>
                            <w:rPr>
                              <w:rFonts w:ascii="Cambria Math" w:hAnsi="Cambria Math"/>
                              <w:i/>
                              <w:sz w:val="22"/>
                              <w:szCs w:val="22"/>
                              <w:lang w:eastAsia="ja-JP"/>
                            </w:rPr>
                          </m:ctrlPr>
                        </m:sSupPr>
                        <m:e>
                          <m:r>
                            <w:rPr>
                              <w:rFonts w:ascii="Cambria Math" w:hAnsi="Cambria Math"/>
                              <w:sz w:val="22"/>
                              <w:szCs w:val="22"/>
                              <w:lang w:eastAsia="ja-JP"/>
                            </w:rPr>
                            <m:t>λ</m:t>
                          </m:r>
                        </m:e>
                        <m:sup>
                          <m:r>
                            <w:rPr>
                              <w:rFonts w:ascii="Cambria Math" w:hAnsi="Cambria Math"/>
                              <w:sz w:val="22"/>
                              <w:szCs w:val="22"/>
                              <w:lang w:eastAsia="ja-JP"/>
                            </w:rPr>
                            <m:t>2</m:t>
                          </m:r>
                        </m:sup>
                      </m:sSup>
                    </m:num>
                    <m:den>
                      <m:r>
                        <m:rPr>
                          <m:sty m:val="p"/>
                        </m:rPr>
                        <w:rPr>
                          <w:rFonts w:ascii="Cambria Math" w:hAnsi="Cambria Math"/>
                          <w:sz w:val="22"/>
                          <w:szCs w:val="22"/>
                          <w:lang w:eastAsia="ja-JP"/>
                        </w:rPr>
                        <m:t>4</m:t>
                      </m:r>
                      <m:r>
                        <w:rPr>
                          <w:rFonts w:ascii="Cambria Math" w:hAnsi="Cambria Math"/>
                          <w:sz w:val="22"/>
                          <w:szCs w:val="22"/>
                          <w:lang w:eastAsia="ja-JP"/>
                        </w:rPr>
                        <m:t>π</m:t>
                      </m:r>
                    </m:den>
                  </m:f>
                </m:e>
              </m:d>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e>
          </m:func>
        </m:oMath>
      </m:oMathPara>
    </w:p>
    <w:p w14:paraId="60C68CF6" w14:textId="77777777" w:rsidR="005E2565" w:rsidRPr="003E00C9" w:rsidRDefault="005E2565" w:rsidP="005E2565">
      <w:pPr>
        <w:jc w:val="both"/>
        <w:rPr>
          <w:sz w:val="22"/>
          <w:szCs w:val="22"/>
          <w:lang w:eastAsia="ja-JP"/>
        </w:rPr>
      </w:pPr>
      <w:r w:rsidRPr="003E00C9">
        <w:rPr>
          <w:sz w:val="22"/>
          <w:szCs w:val="22"/>
          <w:lang w:eastAsia="ja-JP"/>
        </w:rPr>
        <w:t xml:space="preserve">Where: </w:t>
      </w:r>
    </w:p>
    <w:p w14:paraId="3C1A9AA0" w14:textId="2291ED60" w:rsidR="005E2565" w:rsidRPr="003E00C9" w:rsidRDefault="005E2565" w:rsidP="005E2565">
      <w:pPr>
        <w:pStyle w:val="Equationlegend"/>
        <w:rPr>
          <w:sz w:val="22"/>
          <w:szCs w:val="22"/>
          <w:lang w:eastAsia="ja-JP"/>
        </w:rPr>
      </w:pPr>
      <w:r w:rsidRPr="003E00C9">
        <w:rPr>
          <w:i/>
          <w:sz w:val="22"/>
          <w:szCs w:val="22"/>
          <w:lang w:eastAsia="ja-JP"/>
        </w:rPr>
        <w:tab/>
      </w:r>
      <w:proofErr w:type="spellStart"/>
      <w:r w:rsidR="009B3FE7">
        <w:rPr>
          <w:i/>
          <w:iCs/>
          <w:sz w:val="22"/>
          <w:szCs w:val="22"/>
          <w:lang w:eastAsia="ja-JP"/>
        </w:rPr>
        <w:t>e.i.r.p</w:t>
      </w:r>
      <w:proofErr w:type="spellEnd"/>
      <w:r w:rsidR="009B3FE7">
        <w:rPr>
          <w:i/>
          <w:iCs/>
          <w:sz w:val="22"/>
          <w:szCs w:val="22"/>
          <w:lang w:eastAsia="ja-JP"/>
        </w:rPr>
        <w:t>.</w:t>
      </w:r>
      <w:r w:rsidRPr="003E00C9">
        <w:rPr>
          <w:i/>
          <w:sz w:val="22"/>
          <w:szCs w:val="22"/>
          <w:lang w:eastAsia="ja-JP"/>
        </w:rPr>
        <w:t xml:space="preserve"> </w:t>
      </w:r>
      <w:r w:rsidRPr="003E00C9">
        <w:rPr>
          <w:i/>
          <w:sz w:val="22"/>
          <w:szCs w:val="22"/>
          <w:lang w:eastAsia="ja-JP"/>
        </w:rPr>
        <w:tab/>
      </w:r>
      <w:r w:rsidRPr="003E00C9">
        <w:rPr>
          <w:sz w:val="22"/>
          <w:szCs w:val="22"/>
          <w:lang w:eastAsia="ja-JP"/>
        </w:rPr>
        <w:t xml:space="preserve">nominal HAPS ground station EIRP density level in </w:t>
      </w:r>
      <w:proofErr w:type="spellStart"/>
      <w:r w:rsidRPr="003E00C9">
        <w:rPr>
          <w:sz w:val="22"/>
          <w:szCs w:val="22"/>
          <w:lang w:eastAsia="ja-JP"/>
        </w:rPr>
        <w:t>dBW</w:t>
      </w:r>
      <w:proofErr w:type="spellEnd"/>
      <w:r w:rsidRPr="003E00C9">
        <w:rPr>
          <w:sz w:val="22"/>
          <w:szCs w:val="22"/>
          <w:lang w:eastAsia="ja-JP"/>
        </w:rPr>
        <w:t>/MHz (dependent to the elevation angle);</w:t>
      </w:r>
    </w:p>
    <w:p w14:paraId="63AABD1F" w14:textId="534C37F7" w:rsidR="005E2565" w:rsidRPr="003E00C9" w:rsidRDefault="005E2565" w:rsidP="005E2565">
      <w:pPr>
        <w:pStyle w:val="Equationlegend"/>
        <w:rPr>
          <w:sz w:val="22"/>
          <w:szCs w:val="22"/>
          <w:lang w:eastAsia="ja-JP"/>
        </w:rPr>
      </w:pPr>
      <w:r w:rsidRPr="003E00C9">
        <w:rPr>
          <w:i/>
          <w:sz w:val="22"/>
          <w:szCs w:val="22"/>
          <w:lang w:eastAsia="ja-JP"/>
        </w:rPr>
        <w:tab/>
        <w:t>d</w:t>
      </w:r>
      <w:r w:rsidRPr="003E00C9">
        <w:rPr>
          <w:sz w:val="22"/>
          <w:szCs w:val="22"/>
          <w:lang w:eastAsia="ja-JP"/>
        </w:rPr>
        <w:t xml:space="preserve"> </w:t>
      </w:r>
      <w:r w:rsidRPr="003E00C9">
        <w:rPr>
          <w:sz w:val="22"/>
          <w:szCs w:val="22"/>
          <w:lang w:eastAsia="ja-JP"/>
        </w:rPr>
        <w:tab/>
        <w:t xml:space="preserve">distance between the HAPS ground station and the border of the </w:t>
      </w:r>
      <w:proofErr w:type="spellStart"/>
      <w:r w:rsidRPr="003E00C9">
        <w:rPr>
          <w:sz w:val="22"/>
          <w:szCs w:val="22"/>
          <w:lang w:eastAsia="ja-JP"/>
        </w:rPr>
        <w:t>neighboring</w:t>
      </w:r>
      <w:proofErr w:type="spellEnd"/>
      <w:r w:rsidRPr="003E00C9">
        <w:rPr>
          <w:sz w:val="22"/>
          <w:szCs w:val="22"/>
          <w:lang w:eastAsia="ja-JP"/>
        </w:rPr>
        <w:t xml:space="preserve"> administration (elevation angle dependent);</w:t>
      </w:r>
    </w:p>
    <w:p w14:paraId="282635AA" w14:textId="33BA5062" w:rsidR="005E2565" w:rsidRPr="00D556DE" w:rsidRDefault="005E2565" w:rsidP="005E2565">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3E00C9">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Pr="003E00C9">
        <w:rPr>
          <w:sz w:val="22"/>
          <w:szCs w:val="22"/>
          <w:lang w:eastAsia="ja-JP"/>
        </w:rPr>
        <w:t xml:space="preserve"> </w:t>
      </w:r>
      <w:r w:rsidRPr="003E00C9">
        <w:rPr>
          <w:sz w:val="22"/>
          <w:szCs w:val="22"/>
          <w:lang w:eastAsia="ja-JP"/>
        </w:rPr>
        <w:tab/>
      </w:r>
      <w:r w:rsidR="009B3FE7">
        <w:rPr>
          <w:sz w:val="22"/>
          <w:szCs w:val="22"/>
          <w:lang w:eastAsia="ja-JP"/>
        </w:rPr>
        <w:t xml:space="preserve">   </w:t>
      </w:r>
      <w:r w:rsidRPr="003E00C9">
        <w:rPr>
          <w:sz w:val="22"/>
          <w:szCs w:val="22"/>
          <w:lang w:eastAsia="ja-JP"/>
        </w:rPr>
        <w:t>propagation loss</w:t>
      </w:r>
      <w:r w:rsidR="00F171FF">
        <w:rPr>
          <w:sz w:val="22"/>
          <w:szCs w:val="22"/>
          <w:lang w:eastAsia="ja-JP"/>
        </w:rPr>
        <w:t xml:space="preserve"> (ITU-R P.452)</w:t>
      </w:r>
      <w:r w:rsidRPr="003E00C9">
        <w:rPr>
          <w:sz w:val="22"/>
          <w:szCs w:val="22"/>
          <w:lang w:eastAsia="ja-JP"/>
        </w:rPr>
        <w:t>;</w:t>
      </w:r>
    </w:p>
    <w:p w14:paraId="5CE587B5" w14:textId="77777777" w:rsidR="005E2565" w:rsidRPr="003E00C9" w:rsidRDefault="005E2565" w:rsidP="005E2565">
      <w:pPr>
        <w:rPr>
          <w:lang w:val="en-GB"/>
        </w:rPr>
      </w:pPr>
    </w:p>
    <w:p w14:paraId="417D75C6" w14:textId="66EDB6C6" w:rsidR="005E2565" w:rsidRDefault="005E2565" w:rsidP="00CE1FAE">
      <w:pPr>
        <w:tabs>
          <w:tab w:val="left" w:pos="1352"/>
        </w:tabs>
        <w:rPr>
          <w:b/>
          <w:i/>
          <w:sz w:val="22"/>
          <w:szCs w:val="22"/>
        </w:rPr>
      </w:pPr>
    </w:p>
    <w:p w14:paraId="67562BEB" w14:textId="77777777" w:rsidR="009B3FE7" w:rsidRPr="00687667" w:rsidRDefault="009B3FE7" w:rsidP="009B3FE7">
      <w:pPr>
        <w:pStyle w:val="Call"/>
        <w:rPr>
          <w:sz w:val="22"/>
          <w:szCs w:val="22"/>
          <w:lang w:val="en-US"/>
        </w:rPr>
      </w:pPr>
      <w:r w:rsidRPr="00687667">
        <w:rPr>
          <w:sz w:val="22"/>
          <w:szCs w:val="22"/>
          <w:lang w:val="en-US"/>
        </w:rPr>
        <w:t xml:space="preserve">instructs the Director of the </w:t>
      </w:r>
      <w:proofErr w:type="spellStart"/>
      <w:r w:rsidRPr="00687667">
        <w:rPr>
          <w:sz w:val="22"/>
          <w:szCs w:val="22"/>
          <w:lang w:val="en-US"/>
        </w:rPr>
        <w:t>Radiocommunication</w:t>
      </w:r>
      <w:proofErr w:type="spellEnd"/>
      <w:r w:rsidRPr="00687667">
        <w:rPr>
          <w:sz w:val="22"/>
          <w:szCs w:val="22"/>
          <w:lang w:val="en-US"/>
        </w:rPr>
        <w:t xml:space="preserve"> Bureau</w:t>
      </w:r>
    </w:p>
    <w:p w14:paraId="6FDFCD0E" w14:textId="77777777" w:rsidR="009B3FE7" w:rsidRPr="00687667" w:rsidRDefault="009B3FE7" w:rsidP="009B3FE7">
      <w:pPr>
        <w:rPr>
          <w:sz w:val="22"/>
          <w:szCs w:val="22"/>
        </w:rPr>
      </w:pPr>
      <w:r w:rsidRPr="00687667">
        <w:rPr>
          <w:sz w:val="22"/>
          <w:szCs w:val="22"/>
        </w:rPr>
        <w:t>to take all necessary measures to implement this Resolution.</w:t>
      </w:r>
    </w:p>
    <w:p w14:paraId="4889BE4B" w14:textId="77777777" w:rsidR="009B3FE7" w:rsidRPr="00A738EC" w:rsidRDefault="009B3FE7" w:rsidP="00CE1FAE">
      <w:pPr>
        <w:tabs>
          <w:tab w:val="left" w:pos="1352"/>
        </w:tabs>
        <w:rPr>
          <w:b/>
          <w:i/>
          <w:sz w:val="22"/>
          <w:szCs w:val="22"/>
        </w:rPr>
      </w:pPr>
    </w:p>
    <w:p w14:paraId="320EF157" w14:textId="024D60B7" w:rsidR="002778DC" w:rsidRDefault="002778DC">
      <w:pPr>
        <w:rPr>
          <w:b/>
          <w:bCs/>
          <w:kern w:val="32"/>
          <w:sz w:val="22"/>
          <w:szCs w:val="22"/>
          <w:u w:val="single"/>
        </w:rPr>
      </w:pPr>
      <w:r>
        <w:rPr>
          <w:sz w:val="22"/>
          <w:szCs w:val="22"/>
          <w:u w:val="single"/>
        </w:rPr>
        <w:br w:type="page"/>
      </w:r>
    </w:p>
    <w:p w14:paraId="6D83F23E" w14:textId="16476DF9" w:rsidR="002778DC" w:rsidRPr="002778DC" w:rsidRDefault="002778DC" w:rsidP="00C419FA">
      <w:pPr>
        <w:pStyle w:val="Heading1"/>
        <w:rPr>
          <w:rFonts w:ascii="Times New Roman" w:hAnsi="Times New Roman"/>
          <w:sz w:val="22"/>
          <w:szCs w:val="22"/>
          <w:u w:val="single"/>
        </w:rPr>
      </w:pPr>
      <w:r w:rsidRPr="005E4C46">
        <w:rPr>
          <w:rFonts w:ascii="Times New Roman" w:hAnsi="Times New Roman"/>
          <w:sz w:val="22"/>
          <w:szCs w:val="22"/>
        </w:rPr>
        <w:lastRenderedPageBreak/>
        <w:t>6.</w:t>
      </w:r>
      <w:r w:rsidRPr="005E4C46">
        <w:rPr>
          <w:rFonts w:ascii="Times New Roman" w:hAnsi="Times New Roman"/>
          <w:sz w:val="22"/>
          <w:szCs w:val="22"/>
        </w:rPr>
        <w:tab/>
        <w:t xml:space="preserve">PROPOSALS FOR THE </w:t>
      </w:r>
      <w:r>
        <w:rPr>
          <w:rFonts w:ascii="Times New Roman" w:hAnsi="Times New Roman"/>
          <w:sz w:val="22"/>
          <w:szCs w:val="22"/>
        </w:rPr>
        <w:t>47</w:t>
      </w:r>
      <w:r w:rsidRPr="005E4C46">
        <w:rPr>
          <w:rFonts w:ascii="Times New Roman" w:hAnsi="Times New Roman"/>
          <w:sz w:val="22"/>
          <w:szCs w:val="22"/>
        </w:rPr>
        <w:t xml:space="preserve"> GHZ BANDS</w:t>
      </w:r>
    </w:p>
    <w:p w14:paraId="4E35F2E9" w14:textId="00379D94" w:rsidR="00C419FA" w:rsidRPr="005E4C46" w:rsidRDefault="003F026C" w:rsidP="00C419FA">
      <w:pPr>
        <w:pStyle w:val="Heading1"/>
        <w:rPr>
          <w:rFonts w:ascii="Times New Roman" w:hAnsi="Times New Roman"/>
          <w:b w:val="0"/>
          <w:i/>
          <w:sz w:val="22"/>
          <w:szCs w:val="22"/>
        </w:rPr>
      </w:pPr>
      <w:r w:rsidRPr="005E4C46">
        <w:rPr>
          <w:rFonts w:ascii="Times New Roman" w:hAnsi="Times New Roman"/>
          <w:b w:val="0"/>
          <w:i/>
          <w:sz w:val="22"/>
          <w:szCs w:val="22"/>
        </w:rPr>
        <w:t xml:space="preserve">For the </w:t>
      </w:r>
      <w:r w:rsidR="00C419FA" w:rsidRPr="005E4C46">
        <w:rPr>
          <w:rFonts w:ascii="Times New Roman" w:hAnsi="Times New Roman"/>
          <w:b w:val="0"/>
          <w:i/>
          <w:sz w:val="22"/>
          <w:szCs w:val="22"/>
        </w:rPr>
        <w:t xml:space="preserve">47.2-47.5 GHz </w:t>
      </w:r>
      <w:r w:rsidR="00054B61" w:rsidRPr="005E4C46">
        <w:rPr>
          <w:rFonts w:ascii="Times New Roman" w:hAnsi="Times New Roman"/>
          <w:b w:val="0"/>
          <w:i/>
          <w:sz w:val="22"/>
          <w:szCs w:val="22"/>
        </w:rPr>
        <w:t>Band</w:t>
      </w:r>
    </w:p>
    <w:p w14:paraId="06B4B77B" w14:textId="77777777" w:rsidR="00C419FA" w:rsidRPr="005E4C46" w:rsidRDefault="00C419FA" w:rsidP="00B725C5">
      <w:pPr>
        <w:widowControl w:val="0"/>
        <w:autoSpaceDE w:val="0"/>
        <w:autoSpaceDN w:val="0"/>
        <w:adjustRightInd w:val="0"/>
        <w:spacing w:before="41"/>
        <w:ind w:right="-46"/>
        <w:jc w:val="both"/>
        <w:rPr>
          <w:i/>
          <w:color w:val="000000"/>
          <w:sz w:val="22"/>
          <w:szCs w:val="22"/>
          <w:lang w:val="en-GB" w:eastAsia="en-GB"/>
        </w:rPr>
      </w:pPr>
    </w:p>
    <w:p w14:paraId="5DEF8D33" w14:textId="77777777" w:rsidR="00B725C5" w:rsidRDefault="00B725C5" w:rsidP="00B725C5">
      <w:pPr>
        <w:widowControl w:val="0"/>
        <w:autoSpaceDE w:val="0"/>
        <w:autoSpaceDN w:val="0"/>
        <w:adjustRightInd w:val="0"/>
        <w:spacing w:before="41"/>
        <w:ind w:right="-46"/>
        <w:jc w:val="both"/>
        <w:rPr>
          <w:color w:val="000000"/>
          <w:sz w:val="22"/>
          <w:szCs w:val="22"/>
          <w:lang w:val="en-GB" w:eastAsia="en-GB"/>
        </w:rPr>
      </w:pPr>
    </w:p>
    <w:p w14:paraId="4A08BB1D" w14:textId="70A4F3C1" w:rsidR="00C419FA" w:rsidRPr="00054B61" w:rsidRDefault="00054B61" w:rsidP="00C419FA">
      <w:pPr>
        <w:pStyle w:val="Methodheading3"/>
        <w:rPr>
          <w:sz w:val="22"/>
          <w:szCs w:val="22"/>
        </w:rPr>
      </w:pPr>
      <w:r>
        <w:rPr>
          <w:sz w:val="22"/>
          <w:szCs w:val="22"/>
        </w:rPr>
        <w:t>MOD</w:t>
      </w:r>
      <w:r>
        <w:rPr>
          <w:sz w:val="22"/>
          <w:szCs w:val="22"/>
        </w:rPr>
        <w:tab/>
      </w:r>
      <w:r>
        <w:rPr>
          <w:sz w:val="22"/>
          <w:szCs w:val="22"/>
        </w:rPr>
        <w:tab/>
        <w:t>USA/1.14/</w:t>
      </w:r>
      <w:r w:rsidR="006D6280">
        <w:rPr>
          <w:sz w:val="22"/>
          <w:szCs w:val="22"/>
        </w:rPr>
        <w:t>23</w:t>
      </w:r>
    </w:p>
    <w:p w14:paraId="4BFF1C5B" w14:textId="77777777" w:rsidR="00C419FA" w:rsidRPr="00742C20" w:rsidRDefault="00C419FA" w:rsidP="00C419FA">
      <w:pPr>
        <w:pStyle w:val="ArtNo"/>
      </w:pPr>
      <w:r w:rsidRPr="00742C20">
        <w:t xml:space="preserve">ARTICLE </w:t>
      </w:r>
      <w:r w:rsidRPr="00742C20">
        <w:rPr>
          <w:rStyle w:val="href"/>
        </w:rPr>
        <w:t>5</w:t>
      </w:r>
    </w:p>
    <w:p w14:paraId="14EF9A37" w14:textId="77777777" w:rsidR="00C419FA" w:rsidRPr="00742C20" w:rsidRDefault="00C419FA" w:rsidP="00C419FA">
      <w:pPr>
        <w:pStyle w:val="Arttitle"/>
        <w:rPr>
          <w:color w:val="000000"/>
        </w:rPr>
      </w:pPr>
      <w:r w:rsidRPr="00742C20">
        <w:rPr>
          <w:color w:val="000000"/>
        </w:rPr>
        <w:t>Frequency allocations</w:t>
      </w:r>
    </w:p>
    <w:p w14:paraId="46FBEA93" w14:textId="77777777" w:rsidR="00C419FA" w:rsidRPr="00742C20" w:rsidRDefault="00C419FA" w:rsidP="00C419FA">
      <w:pPr>
        <w:pStyle w:val="Section1"/>
        <w:keepNext/>
        <w:keepLines/>
        <w:rPr>
          <w:color w:val="000000"/>
        </w:rPr>
      </w:pPr>
      <w:r w:rsidRPr="00742C20">
        <w:rPr>
          <w:color w:val="000000"/>
        </w:rPr>
        <w:t>Section IV – Table of Frequency Allocations</w:t>
      </w:r>
      <w:r w:rsidRPr="00742C20">
        <w:rPr>
          <w:color w:val="000000"/>
        </w:rPr>
        <w:br/>
      </w:r>
      <w:r w:rsidRPr="00742C20">
        <w:rPr>
          <w:b w:val="0"/>
          <w:color w:val="000000"/>
        </w:rPr>
        <w:t xml:space="preserve">(See No. </w:t>
      </w:r>
      <w:r w:rsidRPr="00742C20">
        <w:rPr>
          <w:rStyle w:val="Artref"/>
          <w:color w:val="000000"/>
        </w:rPr>
        <w:t>2.1</w:t>
      </w:r>
      <w:r w:rsidRPr="00742C20">
        <w:rPr>
          <w:b w:val="0"/>
          <w:color w:val="000000"/>
        </w:rPr>
        <w:t>)</w:t>
      </w:r>
      <w:r>
        <w:rPr>
          <w:b w:val="0"/>
          <w:color w:val="000000"/>
        </w:rPr>
        <w:br/>
      </w:r>
      <w:r>
        <w:rPr>
          <w:b w:val="0"/>
          <w:color w:val="000000"/>
        </w:rPr>
        <w:br/>
      </w:r>
    </w:p>
    <w:p w14:paraId="4962E4E4" w14:textId="77777777" w:rsidR="00C419FA" w:rsidRPr="002B657C" w:rsidRDefault="00C419FA" w:rsidP="00C419FA">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C419FA" w14:paraId="318CD82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1F3D059" w14:textId="77777777" w:rsidR="00C419FA" w:rsidRPr="002B657C" w:rsidRDefault="00C419FA" w:rsidP="00384C1B">
            <w:pPr>
              <w:pStyle w:val="Tablehead"/>
            </w:pPr>
            <w:r w:rsidRPr="002B657C">
              <w:t>Allocation to services</w:t>
            </w:r>
          </w:p>
        </w:tc>
      </w:tr>
      <w:tr w:rsidR="00C419FA" w14:paraId="3D6883E8" w14:textId="77777777" w:rsidTr="00384C1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34D005A" w14:textId="77777777" w:rsidR="00C419FA" w:rsidRPr="002B657C" w:rsidRDefault="00C419FA" w:rsidP="00384C1B">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3C13284E" w14:textId="77777777" w:rsidR="00C419FA" w:rsidRPr="002B657C" w:rsidRDefault="00C419FA" w:rsidP="00384C1B">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45FE073D" w14:textId="77777777" w:rsidR="00C419FA" w:rsidRPr="002B657C" w:rsidRDefault="00C419FA" w:rsidP="00384C1B">
            <w:pPr>
              <w:pStyle w:val="Tablehead"/>
            </w:pPr>
            <w:r w:rsidRPr="002B657C">
              <w:t>Region 3</w:t>
            </w:r>
          </w:p>
        </w:tc>
      </w:tr>
      <w:tr w:rsidR="00C419FA" w14:paraId="4CDB6E4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991F77" w14:textId="77777777" w:rsidR="00C419FA" w:rsidRDefault="00C419FA" w:rsidP="00384C1B">
            <w:pPr>
              <w:pStyle w:val="TableTextS5"/>
              <w:rPr>
                <w:color w:val="000000"/>
                <w:lang w:val="en-AU"/>
              </w:rPr>
            </w:pPr>
            <w:r w:rsidRPr="00D518E2">
              <w:rPr>
                <w:rStyle w:val="Tablefreq"/>
              </w:rPr>
              <w:t>47.2-47.5</w:t>
            </w:r>
            <w:r>
              <w:rPr>
                <w:color w:val="000000"/>
                <w:lang w:val="en-AU"/>
              </w:rPr>
              <w:tab/>
              <w:t>FIXED</w:t>
            </w:r>
          </w:p>
          <w:p w14:paraId="2658FD50"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(Earth-to-space</w:t>
            </w:r>
            <w:proofErr w:type="gramStart"/>
            <w:r>
              <w:rPr>
                <w:color w:val="000000"/>
                <w:lang w:val="en-AU"/>
              </w:rPr>
              <w:t xml:space="preserve">)  </w:t>
            </w:r>
            <w:r>
              <w:rPr>
                <w:rStyle w:val="Artref"/>
                <w:color w:val="000000"/>
                <w:lang w:val="en-AU"/>
              </w:rPr>
              <w:t>5.552</w:t>
            </w:r>
            <w:proofErr w:type="gramEnd"/>
          </w:p>
          <w:p w14:paraId="3EFA9AE3"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F14D27A"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37" w:author="Fernandez Jimenez, Virginia" w:date="2018-06-06T15:04:00Z">
              <w:r>
                <w:rPr>
                  <w:color w:val="000000"/>
                  <w:lang w:val="en-AU"/>
                </w:rPr>
                <w:t xml:space="preserve">MOD </w:t>
              </w:r>
            </w:ins>
            <w:r>
              <w:rPr>
                <w:rStyle w:val="Artref"/>
                <w:color w:val="000000"/>
                <w:lang w:val="en-AU"/>
              </w:rPr>
              <w:t>5.552A</w:t>
            </w:r>
          </w:p>
        </w:tc>
      </w:tr>
    </w:tbl>
    <w:p w14:paraId="1921AEF3" w14:textId="77777777" w:rsidR="00C419FA" w:rsidRDefault="00C419FA" w:rsidP="00C419FA">
      <w:pPr>
        <w:pStyle w:val="Reasons"/>
      </w:pPr>
    </w:p>
    <w:p w14:paraId="3C415301" w14:textId="3770D421" w:rsidR="00234B2D" w:rsidRPr="005E4C46" w:rsidRDefault="00156012" w:rsidP="00234B2D">
      <w:pPr>
        <w:rPr>
          <w:sz w:val="22"/>
          <w:szCs w:val="22"/>
        </w:rPr>
      </w:pPr>
      <w:r w:rsidRPr="005E4C46">
        <w:rPr>
          <w:b/>
          <w:sz w:val="22"/>
          <w:szCs w:val="22"/>
        </w:rPr>
        <w:t>Reasons</w:t>
      </w:r>
      <w:r w:rsidRPr="005E4C46">
        <w:rPr>
          <w:sz w:val="22"/>
          <w:szCs w:val="22"/>
        </w:rPr>
        <w:t xml:space="preserve">: </w:t>
      </w:r>
      <w:r w:rsidR="00234B2D" w:rsidRPr="005E4C46">
        <w:rPr>
          <w:color w:val="000000"/>
          <w:sz w:val="22"/>
          <w:szCs w:val="22"/>
        </w:rPr>
        <w:t>To modify footnote 5.552A</w:t>
      </w:r>
      <w:r w:rsidR="00845388" w:rsidRPr="005E4C46">
        <w:rPr>
          <w:color w:val="000000"/>
          <w:sz w:val="22"/>
          <w:szCs w:val="22"/>
        </w:rPr>
        <w:t xml:space="preserve"> to reference an updated Resolution 122 which addresses the current worldwide </w:t>
      </w:r>
      <w:r w:rsidR="00234B2D" w:rsidRPr="005E4C46">
        <w:rPr>
          <w:color w:val="000000"/>
          <w:sz w:val="22"/>
          <w:szCs w:val="22"/>
        </w:rPr>
        <w:t xml:space="preserve">HAPS </w:t>
      </w:r>
      <w:r w:rsidR="006D6280" w:rsidRPr="005E4C46">
        <w:rPr>
          <w:color w:val="000000"/>
          <w:sz w:val="22"/>
          <w:szCs w:val="22"/>
        </w:rPr>
        <w:t>designation</w:t>
      </w:r>
      <w:r w:rsidR="00CE7125">
        <w:rPr>
          <w:color w:val="000000"/>
          <w:sz w:val="22"/>
          <w:szCs w:val="22"/>
        </w:rPr>
        <w:t xml:space="preserve"> in</w:t>
      </w:r>
      <w:r w:rsidR="00234B2D" w:rsidRPr="005E4C46">
        <w:rPr>
          <w:color w:val="000000"/>
          <w:sz w:val="22"/>
          <w:szCs w:val="22"/>
        </w:rPr>
        <w:t xml:space="preserve"> the </w:t>
      </w:r>
      <w:r w:rsidR="00057F02" w:rsidRPr="005E4C46">
        <w:rPr>
          <w:color w:val="000000"/>
          <w:sz w:val="22"/>
          <w:szCs w:val="22"/>
        </w:rPr>
        <w:t>47.2-47.5</w:t>
      </w:r>
      <w:r w:rsidR="00234B2D" w:rsidRPr="005E4C46">
        <w:rPr>
          <w:color w:val="000000"/>
          <w:sz w:val="22"/>
          <w:szCs w:val="22"/>
        </w:rPr>
        <w:t xml:space="preserve"> </w:t>
      </w:r>
      <w:r w:rsidR="00057F02" w:rsidRPr="005E4C46">
        <w:rPr>
          <w:color w:val="000000"/>
          <w:sz w:val="22"/>
          <w:szCs w:val="22"/>
        </w:rPr>
        <w:t xml:space="preserve">GHz </w:t>
      </w:r>
      <w:r w:rsidR="00234B2D" w:rsidRPr="005E4C46">
        <w:rPr>
          <w:color w:val="000000"/>
          <w:sz w:val="22"/>
          <w:szCs w:val="22"/>
        </w:rPr>
        <w:t>band.</w:t>
      </w:r>
    </w:p>
    <w:p w14:paraId="311A2614" w14:textId="77777777" w:rsidR="00156012" w:rsidRPr="00057F02" w:rsidRDefault="00156012" w:rsidP="00C419FA">
      <w:pPr>
        <w:pStyle w:val="Reasons"/>
        <w:rPr>
          <w:i/>
          <w:sz w:val="22"/>
          <w:szCs w:val="22"/>
        </w:rPr>
      </w:pPr>
    </w:p>
    <w:p w14:paraId="043624C7" w14:textId="63A8B6D0" w:rsidR="00F171FF" w:rsidRPr="00F171FF" w:rsidRDefault="00F171FF" w:rsidP="00F171FF">
      <w:pPr>
        <w:pStyle w:val="Heading1"/>
        <w:rPr>
          <w:rFonts w:ascii="Times New Roman" w:hAnsi="Times New Roman"/>
          <w:b w:val="0"/>
          <w:i/>
          <w:sz w:val="22"/>
          <w:szCs w:val="22"/>
        </w:rPr>
      </w:pPr>
      <w:r w:rsidRPr="00F171FF">
        <w:rPr>
          <w:rFonts w:ascii="Times New Roman" w:hAnsi="Times New Roman"/>
          <w:b w:val="0"/>
          <w:i/>
          <w:sz w:val="22"/>
          <w:szCs w:val="22"/>
        </w:rPr>
        <w:t xml:space="preserve">For the </w:t>
      </w:r>
      <w:r w:rsidRPr="005E4C46">
        <w:rPr>
          <w:rFonts w:ascii="Times New Roman" w:hAnsi="Times New Roman"/>
          <w:b w:val="0"/>
          <w:i/>
          <w:color w:val="000000"/>
          <w:sz w:val="22"/>
          <w:szCs w:val="22"/>
        </w:rPr>
        <w:t xml:space="preserve">47.9-48.2 </w:t>
      </w:r>
      <w:r w:rsidRPr="00F171FF">
        <w:rPr>
          <w:rFonts w:ascii="Times New Roman" w:hAnsi="Times New Roman"/>
          <w:b w:val="0"/>
          <w:i/>
          <w:sz w:val="22"/>
          <w:szCs w:val="22"/>
        </w:rPr>
        <w:t>GHz Band</w:t>
      </w:r>
    </w:p>
    <w:p w14:paraId="3DA87FA8" w14:textId="77777777" w:rsidR="00F171FF" w:rsidRDefault="00F171FF" w:rsidP="00687667">
      <w:pPr>
        <w:pStyle w:val="Methodheading3"/>
        <w:rPr>
          <w:sz w:val="22"/>
          <w:szCs w:val="22"/>
        </w:rPr>
      </w:pPr>
    </w:p>
    <w:p w14:paraId="5333A980" w14:textId="7E86CF9A" w:rsidR="00C419FA" w:rsidRDefault="00C419FA" w:rsidP="00687667">
      <w:pPr>
        <w:pStyle w:val="Methodheading3"/>
        <w:rPr>
          <w:sz w:val="22"/>
          <w:szCs w:val="22"/>
        </w:rPr>
      </w:pPr>
      <w:r w:rsidRPr="009C0753">
        <w:rPr>
          <w:sz w:val="22"/>
          <w:szCs w:val="22"/>
        </w:rPr>
        <w:t>MOD</w:t>
      </w:r>
      <w:r w:rsidR="009C0753">
        <w:rPr>
          <w:sz w:val="22"/>
          <w:szCs w:val="22"/>
        </w:rPr>
        <w:tab/>
      </w:r>
      <w:r w:rsidR="009C0753">
        <w:rPr>
          <w:sz w:val="22"/>
          <w:szCs w:val="22"/>
        </w:rPr>
        <w:tab/>
        <w:t>USA/1.14/</w:t>
      </w:r>
      <w:r w:rsidR="006D6280">
        <w:rPr>
          <w:sz w:val="22"/>
          <w:szCs w:val="22"/>
        </w:rPr>
        <w:t>24</w:t>
      </w:r>
    </w:p>
    <w:p w14:paraId="7FFA8457" w14:textId="77777777" w:rsidR="00885ED8" w:rsidRDefault="00885ED8" w:rsidP="00885ED8">
      <w:pPr>
        <w:rPr>
          <w:lang w:val="en-GB"/>
        </w:rPr>
      </w:pPr>
    </w:p>
    <w:p w14:paraId="48B3EC93" w14:textId="77777777" w:rsidR="00885ED8" w:rsidRPr="00885ED8" w:rsidRDefault="00885ED8" w:rsidP="00885ED8">
      <w:pPr>
        <w:rPr>
          <w:lang w:val="en-GB"/>
        </w:rPr>
      </w:pPr>
    </w:p>
    <w:p w14:paraId="39879DB1" w14:textId="77777777" w:rsidR="00C419FA" w:rsidRPr="002B657C" w:rsidRDefault="00C419FA" w:rsidP="00C419FA">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C419FA" w14:paraId="3D4E43E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2B9646C" w14:textId="77777777" w:rsidR="00C419FA" w:rsidRPr="002B657C" w:rsidRDefault="00C419FA" w:rsidP="00384C1B">
            <w:pPr>
              <w:pStyle w:val="Tablehead"/>
            </w:pPr>
            <w:r w:rsidRPr="002B657C">
              <w:t>Allocation to services</w:t>
            </w:r>
          </w:p>
        </w:tc>
      </w:tr>
      <w:tr w:rsidR="00C419FA" w14:paraId="75892418" w14:textId="77777777" w:rsidTr="00384C1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7E8F9F06" w14:textId="77777777" w:rsidR="00C419FA" w:rsidRPr="002B657C" w:rsidRDefault="00C419FA" w:rsidP="00384C1B">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66D4AC87" w14:textId="77777777" w:rsidR="00C419FA" w:rsidRPr="002B657C" w:rsidRDefault="00C419FA" w:rsidP="00384C1B">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07EBA0EC" w14:textId="77777777" w:rsidR="00C419FA" w:rsidRPr="002B657C" w:rsidRDefault="00C419FA" w:rsidP="00384C1B">
            <w:pPr>
              <w:pStyle w:val="Tablehead"/>
            </w:pPr>
            <w:r w:rsidRPr="002B657C">
              <w:t>Region 3</w:t>
            </w:r>
          </w:p>
        </w:tc>
      </w:tr>
      <w:tr w:rsidR="00C419FA" w14:paraId="1B9ABF93"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3AACEC" w14:textId="77777777" w:rsidR="00C419FA" w:rsidRPr="005B494F" w:rsidRDefault="00C419FA" w:rsidP="00384C1B">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4B08AB7B" w14:textId="77777777" w:rsidR="00C419FA" w:rsidRPr="005B494F" w:rsidRDefault="00C419FA" w:rsidP="00384C1B">
            <w:pPr>
              <w:pStyle w:val="TableTextS5"/>
              <w:spacing w:before="50" w:after="50"/>
            </w:pPr>
            <w:r>
              <w:tab/>
            </w:r>
            <w:r>
              <w:tab/>
            </w:r>
            <w:r>
              <w:tab/>
            </w:r>
            <w:r w:rsidRPr="005B494F">
              <w:tab/>
              <w:t>FIXED-SATELLITE (Earth-to-space</w:t>
            </w:r>
            <w:proofErr w:type="gramStart"/>
            <w:r w:rsidRPr="005B494F">
              <w:t xml:space="preserve">)  </w:t>
            </w:r>
            <w:r>
              <w:rPr>
                <w:rStyle w:val="Artref"/>
                <w:color w:val="000000"/>
              </w:rPr>
              <w:t>5.552</w:t>
            </w:r>
            <w:proofErr w:type="gramEnd"/>
          </w:p>
          <w:p w14:paraId="26A76E0B" w14:textId="77777777" w:rsidR="00C419FA" w:rsidRDefault="00C419FA" w:rsidP="00384C1B">
            <w:pPr>
              <w:pStyle w:val="TableTextS5"/>
              <w:spacing w:before="50" w:after="50"/>
              <w:rPr>
                <w:color w:val="000000"/>
              </w:rPr>
            </w:pPr>
            <w:r>
              <w:rPr>
                <w:color w:val="000000"/>
              </w:rPr>
              <w:tab/>
            </w:r>
            <w:r>
              <w:rPr>
                <w:color w:val="000000"/>
              </w:rPr>
              <w:tab/>
            </w:r>
            <w:r>
              <w:rPr>
                <w:color w:val="000000"/>
              </w:rPr>
              <w:tab/>
            </w:r>
            <w:r>
              <w:rPr>
                <w:color w:val="000000"/>
              </w:rPr>
              <w:tab/>
              <w:t>MOBILE</w:t>
            </w:r>
          </w:p>
          <w:p w14:paraId="0035661B" w14:textId="77777777" w:rsidR="00C419FA" w:rsidRPr="00766CBC" w:rsidRDefault="00C419FA" w:rsidP="00384C1B">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ins w:id="38" w:author="Fernandez Jimenez, Virginia" w:date="2018-06-06T15:08:00Z">
              <w:r>
                <w:rPr>
                  <w:color w:val="000000"/>
                </w:rPr>
                <w:t xml:space="preserve">MOD </w:t>
              </w:r>
            </w:ins>
            <w:r>
              <w:rPr>
                <w:rStyle w:val="Artref"/>
                <w:color w:val="000000"/>
              </w:rPr>
              <w:t>5.552A</w:t>
            </w:r>
          </w:p>
        </w:tc>
      </w:tr>
    </w:tbl>
    <w:p w14:paraId="1AB432DD" w14:textId="77777777" w:rsidR="00C419FA" w:rsidRDefault="00C419FA" w:rsidP="00C419FA">
      <w:pPr>
        <w:pStyle w:val="Reasons"/>
      </w:pPr>
    </w:p>
    <w:p w14:paraId="0E0FFC97" w14:textId="7AE0131D" w:rsidR="00845388" w:rsidRPr="005E4C46" w:rsidRDefault="00156012" w:rsidP="00845388">
      <w:pPr>
        <w:rPr>
          <w:sz w:val="22"/>
          <w:szCs w:val="22"/>
        </w:rPr>
      </w:pPr>
      <w:r w:rsidRPr="005E4C46">
        <w:rPr>
          <w:b/>
          <w:sz w:val="22"/>
          <w:szCs w:val="22"/>
        </w:rPr>
        <w:t>Reasons</w:t>
      </w:r>
      <w:r w:rsidRPr="005E4C46">
        <w:rPr>
          <w:sz w:val="22"/>
          <w:szCs w:val="22"/>
        </w:rPr>
        <w:t xml:space="preserve">: </w:t>
      </w:r>
      <w:r w:rsidR="00845388" w:rsidRPr="005E4C46">
        <w:rPr>
          <w:color w:val="000000"/>
          <w:sz w:val="22"/>
          <w:szCs w:val="22"/>
        </w:rPr>
        <w:t xml:space="preserve">To modify footnote 5.552A to reference an updated Resolution 122 which addresses the current worldwide HAPS </w:t>
      </w:r>
      <w:r w:rsidR="006D6280" w:rsidRPr="005E4C46">
        <w:rPr>
          <w:color w:val="000000"/>
          <w:sz w:val="22"/>
          <w:szCs w:val="22"/>
        </w:rPr>
        <w:t>designation</w:t>
      </w:r>
      <w:r w:rsidR="00CE7125">
        <w:rPr>
          <w:color w:val="000000"/>
          <w:sz w:val="22"/>
          <w:szCs w:val="22"/>
        </w:rPr>
        <w:t xml:space="preserve"> </w:t>
      </w:r>
      <w:r w:rsidR="00845388" w:rsidRPr="005E4C46">
        <w:rPr>
          <w:color w:val="000000"/>
          <w:sz w:val="22"/>
          <w:szCs w:val="22"/>
        </w:rPr>
        <w:t>in the 47.9-48.2 GHz band.</w:t>
      </w:r>
    </w:p>
    <w:p w14:paraId="1659D818" w14:textId="77777777" w:rsidR="00156012" w:rsidRDefault="00156012" w:rsidP="00C419FA">
      <w:pPr>
        <w:pStyle w:val="Reasons"/>
      </w:pPr>
    </w:p>
    <w:p w14:paraId="0FC3BCC8" w14:textId="014A2F1C" w:rsidR="00C419FA" w:rsidRDefault="009C0753" w:rsidP="00687667">
      <w:pPr>
        <w:pStyle w:val="Methodheading3"/>
        <w:rPr>
          <w:sz w:val="22"/>
          <w:szCs w:val="22"/>
        </w:rPr>
      </w:pPr>
      <w:r>
        <w:rPr>
          <w:sz w:val="22"/>
          <w:szCs w:val="22"/>
        </w:rPr>
        <w:t>MOD</w:t>
      </w:r>
      <w:r>
        <w:rPr>
          <w:sz w:val="22"/>
          <w:szCs w:val="22"/>
        </w:rPr>
        <w:tab/>
      </w:r>
      <w:r>
        <w:rPr>
          <w:sz w:val="22"/>
          <w:szCs w:val="22"/>
        </w:rPr>
        <w:tab/>
        <w:t>USA/1.14/2</w:t>
      </w:r>
      <w:r w:rsidR="006D6280">
        <w:rPr>
          <w:sz w:val="22"/>
          <w:szCs w:val="22"/>
        </w:rPr>
        <w:t>5</w:t>
      </w:r>
    </w:p>
    <w:p w14:paraId="632DF0A3" w14:textId="77777777" w:rsidR="009C0753" w:rsidRPr="009C0753" w:rsidRDefault="009C0753" w:rsidP="009C0753">
      <w:pPr>
        <w:rPr>
          <w:lang w:val="en-GB"/>
        </w:rPr>
      </w:pPr>
    </w:p>
    <w:p w14:paraId="74758EF4" w14:textId="4FE3C46E" w:rsidR="00C419FA" w:rsidRPr="00136C4E" w:rsidRDefault="00C419FA">
      <w:pPr>
        <w:tabs>
          <w:tab w:val="left" w:pos="1134"/>
          <w:tab w:val="left" w:pos="1871"/>
          <w:tab w:val="left" w:pos="2268"/>
        </w:tabs>
        <w:overflowPunct w:val="0"/>
        <w:autoSpaceDE w:val="0"/>
        <w:autoSpaceDN w:val="0"/>
        <w:adjustRightInd w:val="0"/>
        <w:spacing w:before="120"/>
        <w:jc w:val="both"/>
        <w:textAlignment w:val="baseline"/>
        <w:rPr>
          <w:sz w:val="22"/>
          <w:szCs w:val="22"/>
          <w:lang w:val="en-GB"/>
          <w:rPrChange w:id="39" w:author="Rev. 2 Author" w:date="2018-09-13T08:11:00Z">
            <w:rPr>
              <w:sz w:val="16"/>
            </w:rPr>
          </w:rPrChange>
        </w:rPr>
        <w:pPrChange w:id="40" w:author="Rev. 2 Author" w:date="2018-09-13T08:11:00Z">
          <w:pPr/>
        </w:pPrChange>
      </w:pPr>
      <w:r w:rsidRPr="00136C4E">
        <w:rPr>
          <w:rStyle w:val="Artdef"/>
          <w:sz w:val="22"/>
          <w:szCs w:val="22"/>
          <w:rPrChange w:id="41" w:author="Rev. 2 Author" w:date="2018-09-13T08:11:00Z">
            <w:rPr>
              <w:rStyle w:val="Artdef"/>
            </w:rPr>
          </w:rPrChange>
        </w:rPr>
        <w:t>5.552A</w:t>
      </w:r>
      <w:r w:rsidRPr="00136C4E">
        <w:rPr>
          <w:rStyle w:val="Artdef"/>
          <w:sz w:val="22"/>
          <w:szCs w:val="22"/>
          <w:rPrChange w:id="42" w:author="Rev. 2 Author" w:date="2018-09-13T08:11:00Z">
            <w:rPr>
              <w:rStyle w:val="Artdef"/>
            </w:rPr>
          </w:rPrChange>
        </w:rPr>
        <w:tab/>
      </w:r>
      <w:proofErr w:type="gramStart"/>
      <w:r w:rsidRPr="00136C4E">
        <w:rPr>
          <w:sz w:val="22"/>
          <w:szCs w:val="22"/>
          <w:rPrChange w:id="43" w:author="Rev. 2 Author" w:date="2018-09-13T08:11:00Z">
            <w:rPr/>
          </w:rPrChange>
        </w:rPr>
        <w:t>The</w:t>
      </w:r>
      <w:proofErr w:type="gramEnd"/>
      <w:r w:rsidRPr="00136C4E">
        <w:rPr>
          <w:sz w:val="22"/>
          <w:szCs w:val="22"/>
          <w:rPrChange w:id="44" w:author="Rev. 2 Author" w:date="2018-09-13T08:11:00Z">
            <w:rPr/>
          </w:rPrChange>
        </w:rPr>
        <w:t xml:space="preserve"> allocation to the fixed service in the bands 47.2-47.5 GHz and 47.9-48.2 GHz is designated for use by high altitude platform stations</w:t>
      </w:r>
      <w:ins w:id="45" w:author="Fernandez Jimenez, Virginia" w:date="2018-06-06T15:13:00Z">
        <w:r w:rsidRPr="00136C4E">
          <w:rPr>
            <w:sz w:val="22"/>
            <w:szCs w:val="22"/>
            <w:rPrChange w:id="46" w:author="Rev. 2 Author" w:date="2018-09-13T08:11:00Z">
              <w:rPr/>
            </w:rPrChange>
          </w:rPr>
          <w:t xml:space="preserve"> (HAPS)</w:t>
        </w:r>
      </w:ins>
      <w:r w:rsidRPr="00136C4E">
        <w:rPr>
          <w:sz w:val="22"/>
          <w:szCs w:val="22"/>
          <w:rPrChange w:id="47" w:author="Rev. 2 Author" w:date="2018-09-13T08:11:00Z">
            <w:rPr/>
          </w:rPrChange>
        </w:rPr>
        <w:t xml:space="preserve">. </w:t>
      </w:r>
      <w:ins w:id="48" w:author="Rev. 2 Author" w:date="2018-09-13T08:11:00Z">
        <w:r w:rsidR="00136C4E" w:rsidRPr="00136C4E">
          <w:rPr>
            <w:sz w:val="22"/>
            <w:szCs w:val="22"/>
            <w:lang w:val="en-GB"/>
          </w:rPr>
          <w:t>Such use of the fixed-service allocation by HAPS is limited to the ground-to-HAPS direction.</w:t>
        </w:r>
        <w:r w:rsidR="00136C4E" w:rsidRPr="00136C4E">
          <w:rPr>
            <w:b/>
            <w:sz w:val="22"/>
            <w:szCs w:val="22"/>
            <w:lang w:val="en-GB"/>
          </w:rPr>
          <w:t xml:space="preserve"> </w:t>
        </w:r>
        <w:r w:rsidR="00136C4E" w:rsidRPr="00136C4E">
          <w:rPr>
            <w:sz w:val="22"/>
            <w:szCs w:val="22"/>
            <w:lang w:val="en-GB"/>
          </w:rPr>
          <w:t xml:space="preserve"> </w:t>
        </w:r>
      </w:ins>
      <w:r w:rsidRPr="00136C4E">
        <w:rPr>
          <w:sz w:val="22"/>
          <w:szCs w:val="22"/>
          <w:rPrChange w:id="49" w:author="Rev. 2 Author" w:date="2018-09-13T08:11:00Z">
            <w:rPr/>
          </w:rPrChange>
        </w:rPr>
        <w:t>The use of the bands 47.2-47.5 GHz and 47.9</w:t>
      </w:r>
      <w:r w:rsidRPr="00136C4E">
        <w:rPr>
          <w:sz w:val="22"/>
          <w:szCs w:val="22"/>
          <w:rPrChange w:id="50" w:author="Rev. 2 Author" w:date="2018-09-13T08:11:00Z">
            <w:rPr/>
          </w:rPrChange>
        </w:rPr>
        <w:noBreakHyphen/>
        <w:t>48.2 GHz is subject to the provisions of Resolution </w:t>
      </w:r>
      <w:r w:rsidRPr="00136C4E">
        <w:rPr>
          <w:b/>
          <w:sz w:val="22"/>
          <w:szCs w:val="22"/>
          <w:rPrChange w:id="51" w:author="Rev. 2 Author" w:date="2018-09-13T08:11:00Z">
            <w:rPr>
              <w:b/>
            </w:rPr>
          </w:rPrChange>
        </w:rPr>
        <w:t>122 (Rev.WRC-</w:t>
      </w:r>
      <w:del w:id="52" w:author="Fernandez Jimenez, Virginia" w:date="2018-06-06T15:14:00Z">
        <w:r w:rsidRPr="00136C4E" w:rsidDel="00445722">
          <w:rPr>
            <w:b/>
            <w:sz w:val="22"/>
            <w:szCs w:val="22"/>
            <w:rPrChange w:id="53" w:author="Rev. 2 Author" w:date="2018-09-13T08:11:00Z">
              <w:rPr>
                <w:b/>
              </w:rPr>
            </w:rPrChange>
          </w:rPr>
          <w:delText>07</w:delText>
        </w:r>
      </w:del>
      <w:ins w:id="54" w:author="Fernandez Jimenez, Virginia" w:date="2018-06-06T15:14:00Z">
        <w:r w:rsidRPr="00136C4E">
          <w:rPr>
            <w:b/>
            <w:sz w:val="22"/>
            <w:szCs w:val="22"/>
            <w:rPrChange w:id="55" w:author="Rev. 2 Author" w:date="2018-09-13T08:11:00Z">
              <w:rPr>
                <w:b/>
              </w:rPr>
            </w:rPrChange>
          </w:rPr>
          <w:t>19</w:t>
        </w:r>
      </w:ins>
      <w:r w:rsidRPr="00136C4E">
        <w:rPr>
          <w:b/>
          <w:sz w:val="22"/>
          <w:szCs w:val="22"/>
          <w:rPrChange w:id="56" w:author="Rev. 2 Author" w:date="2018-09-13T08:11:00Z">
            <w:rPr>
              <w:b/>
            </w:rPr>
          </w:rPrChange>
        </w:rPr>
        <w:t>)</w:t>
      </w:r>
      <w:r w:rsidRPr="00136C4E">
        <w:rPr>
          <w:sz w:val="22"/>
          <w:szCs w:val="22"/>
          <w:rPrChange w:id="57" w:author="Rev. 2 Author" w:date="2018-09-13T08:11:00Z">
            <w:rPr/>
          </w:rPrChange>
        </w:rPr>
        <w:t>.</w:t>
      </w:r>
      <w:r w:rsidRPr="00136C4E">
        <w:rPr>
          <w:sz w:val="22"/>
          <w:szCs w:val="22"/>
          <w:rPrChange w:id="58" w:author="Rev. 2 Author" w:date="2018-09-13T08:11:00Z">
            <w:rPr>
              <w:sz w:val="16"/>
            </w:rPr>
          </w:rPrChange>
        </w:rPr>
        <w:t>     </w:t>
      </w:r>
      <w:del w:id="59" w:author="Rev. 2 Author" w:date="2018-09-13T07:06:00Z">
        <w:r w:rsidRPr="00136C4E" w:rsidDel="009B3FE7">
          <w:rPr>
            <w:sz w:val="22"/>
            <w:szCs w:val="22"/>
            <w:rPrChange w:id="60" w:author="Rev. 2 Author" w:date="2018-09-13T08:11:00Z">
              <w:rPr>
                <w:sz w:val="16"/>
              </w:rPr>
            </w:rPrChange>
          </w:rPr>
          <w:delText>(WRC</w:delText>
        </w:r>
        <w:r w:rsidRPr="00136C4E" w:rsidDel="009B3FE7">
          <w:rPr>
            <w:sz w:val="22"/>
            <w:szCs w:val="22"/>
            <w:rPrChange w:id="61" w:author="Rev. 2 Author" w:date="2018-09-13T08:11:00Z">
              <w:rPr>
                <w:sz w:val="16"/>
              </w:rPr>
            </w:rPrChange>
          </w:rPr>
          <w:noBreakHyphen/>
          <w:delText>07</w:delText>
        </w:r>
      </w:del>
      <w:ins w:id="62" w:author="Fernandez Jimenez, Virginia" w:date="2018-06-06T15:14:00Z">
        <w:del w:id="63" w:author="Rev. 2 Author" w:date="2018-09-13T07:06:00Z">
          <w:r w:rsidRPr="00136C4E" w:rsidDel="009B3FE7">
            <w:rPr>
              <w:sz w:val="22"/>
              <w:szCs w:val="22"/>
              <w:rPrChange w:id="64" w:author="Rev. 2 Author" w:date="2018-09-13T08:11:00Z">
                <w:rPr>
                  <w:sz w:val="16"/>
                </w:rPr>
              </w:rPrChange>
            </w:rPr>
            <w:delText>19</w:delText>
          </w:r>
        </w:del>
      </w:ins>
      <w:del w:id="65" w:author="Rev. 2 Author" w:date="2018-09-13T07:06:00Z">
        <w:r w:rsidRPr="00136C4E" w:rsidDel="009B3FE7">
          <w:rPr>
            <w:sz w:val="22"/>
            <w:szCs w:val="22"/>
            <w:rPrChange w:id="66" w:author="Rev. 2 Author" w:date="2018-09-13T08:11:00Z">
              <w:rPr>
                <w:sz w:val="16"/>
              </w:rPr>
            </w:rPrChange>
          </w:rPr>
          <w:delText>)</w:delText>
        </w:r>
      </w:del>
    </w:p>
    <w:p w14:paraId="5CFA1C80" w14:textId="77777777" w:rsidR="00885ED8" w:rsidRPr="00EB1F40" w:rsidRDefault="00885ED8" w:rsidP="00C419FA"/>
    <w:p w14:paraId="02245011" w14:textId="15FDE41F" w:rsidR="00885ED8" w:rsidRPr="005E4C46" w:rsidRDefault="00885ED8" w:rsidP="00885ED8">
      <w:pPr>
        <w:tabs>
          <w:tab w:val="left" w:pos="1352"/>
        </w:tabs>
        <w:rPr>
          <w:b/>
          <w:sz w:val="22"/>
          <w:szCs w:val="22"/>
        </w:rPr>
      </w:pPr>
      <w:r w:rsidRPr="005E4C46">
        <w:rPr>
          <w:b/>
          <w:sz w:val="22"/>
          <w:szCs w:val="22"/>
        </w:rPr>
        <w:t>Reasons:</w:t>
      </w:r>
      <w:r w:rsidRPr="005E4C46">
        <w:rPr>
          <w:sz w:val="22"/>
          <w:szCs w:val="22"/>
        </w:rPr>
        <w:tab/>
        <w:t xml:space="preserve"> To modify footnote 5.552A </w:t>
      </w:r>
      <w:r w:rsidR="00057F02" w:rsidRPr="005E4C46">
        <w:rPr>
          <w:sz w:val="22"/>
          <w:szCs w:val="22"/>
        </w:rPr>
        <w:t>to reflect an updated Resolution 122 with allowances for increases in EIRP density levels during periods of rain</w:t>
      </w:r>
      <w:r w:rsidR="008E4A08">
        <w:rPr>
          <w:sz w:val="22"/>
          <w:szCs w:val="22"/>
        </w:rPr>
        <w:t xml:space="preserve"> and to limit operation to the ground-to-HAPS direction</w:t>
      </w:r>
    </w:p>
    <w:p w14:paraId="46204F6D" w14:textId="77777777" w:rsidR="00C419FA" w:rsidRPr="008E4A08" w:rsidRDefault="00C419FA" w:rsidP="00C419FA">
      <w:pPr>
        <w:pStyle w:val="Reasons"/>
        <w:rPr>
          <w:rFonts w:eastAsiaTheme="minorHAnsi"/>
        </w:rPr>
      </w:pPr>
    </w:p>
    <w:p w14:paraId="6093EBBA" w14:textId="77777777" w:rsidR="00C419FA" w:rsidRPr="00687667" w:rsidRDefault="00C419FA" w:rsidP="00687667">
      <w:pPr>
        <w:pStyle w:val="Methodheading3"/>
        <w:rPr>
          <w:sz w:val="22"/>
          <w:szCs w:val="22"/>
        </w:rPr>
      </w:pPr>
      <w:r w:rsidRPr="00687667">
        <w:rPr>
          <w:sz w:val="22"/>
          <w:szCs w:val="22"/>
        </w:rPr>
        <w:t>MOD</w:t>
      </w:r>
      <w:r w:rsidR="00003664" w:rsidRPr="00687667">
        <w:rPr>
          <w:sz w:val="22"/>
          <w:szCs w:val="22"/>
        </w:rPr>
        <w:tab/>
      </w:r>
      <w:r w:rsidR="00003664" w:rsidRPr="00687667">
        <w:rPr>
          <w:sz w:val="22"/>
          <w:szCs w:val="22"/>
        </w:rPr>
        <w:tab/>
        <w:t>USA/1.14/2</w:t>
      </w:r>
      <w:ins w:id="67" w:author="Author" w:date="2018-09-06T07:39:00Z">
        <w:r w:rsidR="006D6280">
          <w:rPr>
            <w:sz w:val="22"/>
            <w:szCs w:val="22"/>
          </w:rPr>
          <w:t>6</w:t>
        </w:r>
      </w:ins>
      <w:del w:id="68" w:author="Author" w:date="2018-09-06T07:39:00Z">
        <w:r w:rsidR="00003664" w:rsidRPr="00687667" w:rsidDel="006D6280">
          <w:rPr>
            <w:sz w:val="22"/>
            <w:szCs w:val="22"/>
          </w:rPr>
          <w:delText>1</w:delText>
        </w:r>
      </w:del>
    </w:p>
    <w:p w14:paraId="25C73B54" w14:textId="77777777" w:rsidR="00C419FA" w:rsidRPr="00C419FA" w:rsidRDefault="00C419FA" w:rsidP="00C419FA">
      <w:pPr>
        <w:pStyle w:val="ResNo"/>
        <w:rPr>
          <w:rFonts w:ascii="Times New Roman" w:eastAsiaTheme="minorEastAsia" w:hAnsi="Times New Roman" w:cs="Times New Roman"/>
        </w:rPr>
      </w:pPr>
      <w:r w:rsidRPr="00C419FA">
        <w:rPr>
          <w:rFonts w:ascii="Times New Roman" w:eastAsiaTheme="minorEastAsia" w:hAnsi="Times New Roman" w:cs="Times New Roman"/>
        </w:rPr>
        <w:t>RESOLUTION 122 (rev.WRC</w:t>
      </w:r>
      <w:r w:rsidRPr="00C419FA">
        <w:rPr>
          <w:rFonts w:ascii="Times New Roman" w:eastAsiaTheme="minorEastAsia" w:hAnsi="Times New Roman" w:cs="Times New Roman"/>
        </w:rPr>
        <w:noBreakHyphen/>
      </w:r>
      <w:ins w:id="69" w:author="Author">
        <w:r w:rsidRPr="00C419FA">
          <w:rPr>
            <w:rFonts w:ascii="Times New Roman" w:eastAsiaTheme="minorEastAsia" w:hAnsi="Times New Roman" w:cs="Times New Roman"/>
          </w:rPr>
          <w:t>19</w:t>
        </w:r>
      </w:ins>
      <w:del w:id="70" w:author="Author">
        <w:r w:rsidRPr="00C419FA" w:rsidDel="00F77231">
          <w:rPr>
            <w:rFonts w:ascii="Times New Roman" w:eastAsiaTheme="minorEastAsia" w:hAnsi="Times New Roman" w:cs="Times New Roman"/>
          </w:rPr>
          <w:delText>07</w:delText>
        </w:r>
      </w:del>
      <w:r w:rsidRPr="00C419FA">
        <w:rPr>
          <w:rFonts w:ascii="Times New Roman" w:eastAsiaTheme="minorEastAsia" w:hAnsi="Times New Roman" w:cs="Times New Roman"/>
        </w:rPr>
        <w:t>)</w:t>
      </w:r>
    </w:p>
    <w:p w14:paraId="673BC98C" w14:textId="77777777" w:rsidR="00C419FA" w:rsidRPr="003F34AE" w:rsidRDefault="00C419FA" w:rsidP="00C419FA">
      <w:pPr>
        <w:pStyle w:val="Restitle"/>
        <w:rPr>
          <w:rFonts w:ascii="Times New Roman" w:hAnsi="Times New Roman" w:cs="Times New Roman"/>
        </w:rPr>
      </w:pPr>
      <w:r w:rsidRPr="003F34AE">
        <w:rPr>
          <w:rFonts w:ascii="Times New Roman" w:hAnsi="Times New Roman" w:cs="Times New Roman"/>
        </w:rPr>
        <w:t>Use of the bands 47.2-47.5 GHz and 47.9-48.2 GHz by high altitude platform stations in the fixed service and by other services</w:t>
      </w:r>
    </w:p>
    <w:p w14:paraId="7BAFFD5C" w14:textId="0F24AEC2" w:rsidR="00C419FA" w:rsidRDefault="00C419FA" w:rsidP="00C419FA">
      <w:pPr>
        <w:pStyle w:val="Normalaftertitle"/>
        <w:rPr>
          <w:ins w:id="71" w:author="Rev. 2 Author" w:date="2018-09-13T07:50:00Z"/>
          <w:rFonts w:ascii="Times New Roman" w:hAnsi="Times New Roman" w:cs="Times New Roman"/>
          <w:sz w:val="22"/>
          <w:szCs w:val="22"/>
        </w:rPr>
      </w:pPr>
      <w:r w:rsidRPr="00A43283">
        <w:rPr>
          <w:rFonts w:ascii="Times New Roman" w:hAnsi="Times New Roman" w:cs="Times New Roman"/>
          <w:sz w:val="22"/>
          <w:szCs w:val="22"/>
          <w:rPrChange w:id="72" w:author="Author" w:date="2018-08-15T10:29:00Z">
            <w:rPr>
              <w:rFonts w:ascii="Times New Roman" w:hAnsi="Times New Roman" w:cs="Times New Roman"/>
            </w:rPr>
          </w:rPrChange>
        </w:rPr>
        <w:t xml:space="preserve">The World </w:t>
      </w:r>
      <w:proofErr w:type="spellStart"/>
      <w:r w:rsidRPr="00A43283">
        <w:rPr>
          <w:rFonts w:ascii="Times New Roman" w:hAnsi="Times New Roman" w:cs="Times New Roman"/>
          <w:sz w:val="22"/>
          <w:szCs w:val="22"/>
          <w:rPrChange w:id="73" w:author="Author" w:date="2018-08-15T10:29:00Z">
            <w:rPr>
              <w:rFonts w:ascii="Times New Roman" w:hAnsi="Times New Roman" w:cs="Times New Roman"/>
            </w:rPr>
          </w:rPrChange>
        </w:rPr>
        <w:t>Radiocommunication</w:t>
      </w:r>
      <w:proofErr w:type="spellEnd"/>
      <w:r w:rsidRPr="00A43283">
        <w:rPr>
          <w:rFonts w:ascii="Times New Roman" w:hAnsi="Times New Roman" w:cs="Times New Roman"/>
          <w:sz w:val="22"/>
          <w:szCs w:val="22"/>
          <w:rPrChange w:id="74" w:author="Author" w:date="2018-08-15T10:29:00Z">
            <w:rPr>
              <w:rFonts w:ascii="Times New Roman" w:hAnsi="Times New Roman" w:cs="Times New Roman"/>
            </w:rPr>
          </w:rPrChange>
        </w:rPr>
        <w:t xml:space="preserve"> Conference (</w:t>
      </w:r>
      <w:proofErr w:type="spellStart"/>
      <w:del w:id="75" w:author="Author">
        <w:r w:rsidRPr="00A43283" w:rsidDel="0013277D">
          <w:rPr>
            <w:rFonts w:ascii="Times New Roman" w:hAnsi="Times New Roman" w:cs="Times New Roman"/>
            <w:sz w:val="22"/>
            <w:szCs w:val="22"/>
            <w:rPrChange w:id="76" w:author="Author" w:date="2018-08-15T10:29:00Z">
              <w:rPr>
                <w:rFonts w:ascii="Times New Roman" w:hAnsi="Times New Roman" w:cs="Times New Roman"/>
              </w:rPr>
            </w:rPrChange>
          </w:rPr>
          <w:delText>Geneva</w:delText>
        </w:r>
      </w:del>
      <w:ins w:id="77" w:author="Author">
        <w:r w:rsidRPr="00A43283">
          <w:rPr>
            <w:rFonts w:ascii="Times New Roman" w:hAnsi="Times New Roman" w:cs="Times New Roman"/>
            <w:sz w:val="22"/>
            <w:szCs w:val="22"/>
            <w:rPrChange w:id="78" w:author="Author" w:date="2018-08-15T10:29:00Z">
              <w:rPr>
                <w:rFonts w:ascii="Times New Roman" w:hAnsi="Times New Roman" w:cs="Times New Roman"/>
              </w:rPr>
            </w:rPrChange>
          </w:rPr>
          <w:t>Sharm</w:t>
        </w:r>
        <w:proofErr w:type="spellEnd"/>
        <w:r w:rsidRPr="00A43283">
          <w:rPr>
            <w:rFonts w:ascii="Times New Roman" w:hAnsi="Times New Roman" w:cs="Times New Roman"/>
            <w:sz w:val="22"/>
            <w:szCs w:val="22"/>
            <w:rPrChange w:id="79" w:author="Author" w:date="2018-08-15T10:29:00Z">
              <w:rPr>
                <w:rFonts w:ascii="Times New Roman" w:hAnsi="Times New Roman" w:cs="Times New Roman"/>
              </w:rPr>
            </w:rPrChange>
          </w:rPr>
          <w:t xml:space="preserve"> el</w:t>
        </w:r>
      </w:ins>
      <w:ins w:id="80" w:author="Fernandez Jimenez, Virginia" w:date="2018-06-07T11:12:00Z">
        <w:r w:rsidRPr="00A43283">
          <w:rPr>
            <w:rFonts w:ascii="Times New Roman" w:hAnsi="Times New Roman" w:cs="Times New Roman"/>
            <w:sz w:val="22"/>
            <w:szCs w:val="22"/>
            <w:rPrChange w:id="81" w:author="Author" w:date="2018-08-15T10:29:00Z">
              <w:rPr>
                <w:rFonts w:ascii="Times New Roman" w:hAnsi="Times New Roman" w:cs="Times New Roman"/>
              </w:rPr>
            </w:rPrChange>
          </w:rPr>
          <w:t>-</w:t>
        </w:r>
      </w:ins>
      <w:ins w:id="82" w:author="Author">
        <w:r w:rsidRPr="00A43283">
          <w:rPr>
            <w:rFonts w:ascii="Times New Roman" w:hAnsi="Times New Roman" w:cs="Times New Roman"/>
            <w:sz w:val="22"/>
            <w:szCs w:val="22"/>
            <w:rPrChange w:id="83" w:author="Author" w:date="2018-08-15T10:29:00Z">
              <w:rPr>
                <w:rFonts w:ascii="Times New Roman" w:hAnsi="Times New Roman" w:cs="Times New Roman"/>
              </w:rPr>
            </w:rPrChange>
          </w:rPr>
          <w:t>Sheikh</w:t>
        </w:r>
      </w:ins>
      <w:r w:rsidRPr="00A43283">
        <w:rPr>
          <w:rFonts w:ascii="Times New Roman" w:hAnsi="Times New Roman" w:cs="Times New Roman"/>
          <w:sz w:val="22"/>
          <w:szCs w:val="22"/>
          <w:rPrChange w:id="84" w:author="Author" w:date="2018-08-15T10:29:00Z">
            <w:rPr>
              <w:rFonts w:ascii="Times New Roman" w:hAnsi="Times New Roman" w:cs="Times New Roman"/>
            </w:rPr>
          </w:rPrChange>
        </w:rPr>
        <w:t>, 20</w:t>
      </w:r>
      <w:ins w:id="85" w:author="Author">
        <w:r w:rsidRPr="00A43283">
          <w:rPr>
            <w:rFonts w:ascii="Times New Roman" w:hAnsi="Times New Roman" w:cs="Times New Roman"/>
            <w:sz w:val="22"/>
            <w:szCs w:val="22"/>
            <w:lang w:eastAsia="ko-KR"/>
            <w:rPrChange w:id="86" w:author="Author" w:date="2018-08-15T10:29:00Z">
              <w:rPr>
                <w:rFonts w:ascii="Times New Roman" w:hAnsi="Times New Roman" w:cs="Times New Roman"/>
                <w:lang w:eastAsia="ko-KR"/>
              </w:rPr>
            </w:rPrChange>
          </w:rPr>
          <w:t>19</w:t>
        </w:r>
      </w:ins>
      <w:del w:id="87" w:author="Author">
        <w:r w:rsidRPr="00A43283">
          <w:rPr>
            <w:rFonts w:ascii="Times New Roman" w:hAnsi="Times New Roman" w:cs="Times New Roman"/>
            <w:sz w:val="22"/>
            <w:szCs w:val="22"/>
            <w:rPrChange w:id="88" w:author="Author" w:date="2018-08-15T10:29:00Z">
              <w:rPr>
                <w:rFonts w:ascii="Times New Roman" w:hAnsi="Times New Roman" w:cs="Times New Roman"/>
              </w:rPr>
            </w:rPrChange>
          </w:rPr>
          <w:delText>0</w:delText>
        </w:r>
        <w:r w:rsidRPr="00A43283">
          <w:rPr>
            <w:rFonts w:ascii="Times New Roman" w:hAnsi="Times New Roman" w:cs="Times New Roman"/>
            <w:sz w:val="22"/>
            <w:szCs w:val="22"/>
            <w:lang w:eastAsia="ko-KR"/>
            <w:rPrChange w:id="89" w:author="Author" w:date="2018-08-15T10:29:00Z">
              <w:rPr>
                <w:rFonts w:ascii="Times New Roman" w:hAnsi="Times New Roman" w:cs="Times New Roman"/>
                <w:lang w:eastAsia="ko-KR"/>
              </w:rPr>
            </w:rPrChange>
          </w:rPr>
          <w:delText>7</w:delText>
        </w:r>
      </w:del>
      <w:r w:rsidRPr="00A43283">
        <w:rPr>
          <w:rFonts w:ascii="Times New Roman" w:hAnsi="Times New Roman" w:cs="Times New Roman"/>
          <w:sz w:val="22"/>
          <w:szCs w:val="22"/>
          <w:rPrChange w:id="90" w:author="Author" w:date="2018-08-15T10:29:00Z">
            <w:rPr>
              <w:rFonts w:ascii="Times New Roman" w:hAnsi="Times New Roman" w:cs="Times New Roman"/>
            </w:rPr>
          </w:rPrChange>
        </w:rPr>
        <w:t>),</w:t>
      </w:r>
    </w:p>
    <w:p w14:paraId="084D6755" w14:textId="6565CCD4" w:rsidR="00AE0AAE" w:rsidRPr="00AE0AAE" w:rsidRDefault="00AE0AAE">
      <w:pPr>
        <w:spacing w:before="100" w:beforeAutospacing="1" w:after="100" w:afterAutospacing="1"/>
        <w:ind w:firstLine="720"/>
        <w:rPr>
          <w:rFonts w:ascii="TimesNewRomanPS" w:hAnsi="TimesNewRomanPS"/>
          <w:i/>
          <w:iCs/>
          <w:sz w:val="22"/>
          <w:szCs w:val="22"/>
          <w:rPrChange w:id="91" w:author="Rev. 2 Author" w:date="2018-09-13T07:57:00Z">
            <w:rPr>
              <w:rFonts w:ascii="TimesNewRomanPS" w:hAnsi="TimesNewRomanPS"/>
              <w:i/>
              <w:iCs/>
              <w:sz w:val="18"/>
              <w:szCs w:val="18"/>
            </w:rPr>
          </w:rPrChange>
        </w:rPr>
        <w:pPrChange w:id="92" w:author="Rev. 2 Author" w:date="2018-09-13T07:57:00Z">
          <w:pPr>
            <w:spacing w:before="100" w:beforeAutospacing="1" w:after="100" w:afterAutospacing="1"/>
          </w:pPr>
        </w:pPrChange>
      </w:pPr>
      <w:r w:rsidRPr="00AE0AAE">
        <w:rPr>
          <w:rFonts w:ascii="TimesNewRomanPS" w:hAnsi="TimesNewRomanPS"/>
          <w:i/>
          <w:iCs/>
          <w:sz w:val="22"/>
          <w:szCs w:val="22"/>
          <w:rPrChange w:id="93" w:author="Rev. 2 Author" w:date="2018-09-13T07:57:00Z">
            <w:rPr>
              <w:rFonts w:ascii="TimesNewRomanPS" w:hAnsi="TimesNewRomanPS"/>
              <w:i/>
              <w:iCs/>
              <w:sz w:val="18"/>
              <w:szCs w:val="18"/>
            </w:rPr>
          </w:rPrChange>
        </w:rPr>
        <w:t>considering</w:t>
      </w:r>
    </w:p>
    <w:p w14:paraId="7356F32C" w14:textId="3B4DABCC" w:rsidR="00AE0AAE" w:rsidRPr="00AE0AAE" w:rsidRDefault="00AE0AAE" w:rsidP="00AE0AAE">
      <w:pPr>
        <w:spacing w:before="100" w:beforeAutospacing="1" w:after="100" w:afterAutospacing="1"/>
        <w:rPr>
          <w:sz w:val="22"/>
          <w:szCs w:val="22"/>
          <w:rPrChange w:id="94" w:author="Rev. 2 Author" w:date="2018-09-13T07:57:00Z">
            <w:rPr>
              <w:sz w:val="24"/>
              <w:szCs w:val="24"/>
            </w:rPr>
          </w:rPrChange>
        </w:rPr>
      </w:pPr>
      <w:r w:rsidRPr="00AE0AAE">
        <w:rPr>
          <w:rFonts w:ascii="TimesNewRomanPS" w:hAnsi="TimesNewRomanPS"/>
          <w:i/>
          <w:iCs/>
          <w:sz w:val="22"/>
          <w:szCs w:val="22"/>
          <w:rPrChange w:id="95" w:author="Rev. 2 Author" w:date="2018-09-13T07:57:00Z">
            <w:rPr>
              <w:rFonts w:ascii="TimesNewRomanPS" w:hAnsi="TimesNewRomanPS"/>
              <w:i/>
              <w:iCs/>
              <w:sz w:val="18"/>
              <w:szCs w:val="18"/>
            </w:rPr>
          </w:rPrChange>
        </w:rPr>
        <w:t xml:space="preserve">a) </w:t>
      </w:r>
      <w:r w:rsidRPr="00AE0AAE">
        <w:rPr>
          <w:rFonts w:ascii="TimesNewRomanPSMT" w:hAnsi="TimesNewRomanPSMT"/>
          <w:sz w:val="22"/>
          <w:szCs w:val="22"/>
          <w:rPrChange w:id="96" w:author="Rev. 2 Author" w:date="2018-09-13T07:57:00Z">
            <w:rPr>
              <w:rFonts w:ascii="TimesNewRomanPSMT" w:hAnsi="TimesNewRomanPSMT"/>
              <w:sz w:val="18"/>
              <w:szCs w:val="18"/>
            </w:rPr>
          </w:rPrChange>
        </w:rPr>
        <w:t xml:space="preserve">that the band 47.2-50.2 GHz is allocated to the fixed, mobile and fixed-satellite services on a co-primary basis; </w:t>
      </w:r>
    </w:p>
    <w:p w14:paraId="69BBDECF" w14:textId="77777777" w:rsidR="00AE0AAE" w:rsidRPr="00AE0AAE" w:rsidRDefault="00AE0AAE" w:rsidP="00AE0AAE">
      <w:pPr>
        <w:spacing w:before="100" w:beforeAutospacing="1" w:after="100" w:afterAutospacing="1"/>
        <w:rPr>
          <w:sz w:val="22"/>
          <w:szCs w:val="22"/>
          <w:rPrChange w:id="97" w:author="Rev. 2 Author" w:date="2018-09-13T07:57:00Z">
            <w:rPr>
              <w:sz w:val="24"/>
              <w:szCs w:val="24"/>
            </w:rPr>
          </w:rPrChange>
        </w:rPr>
      </w:pPr>
      <w:r w:rsidRPr="00AE0AAE">
        <w:rPr>
          <w:rFonts w:ascii="TimesNewRomanPS" w:hAnsi="TimesNewRomanPS"/>
          <w:i/>
          <w:iCs/>
          <w:sz w:val="22"/>
          <w:szCs w:val="22"/>
          <w:rPrChange w:id="98" w:author="Rev. 2 Author" w:date="2018-09-13T07:57:00Z">
            <w:rPr>
              <w:rFonts w:ascii="TimesNewRomanPS" w:hAnsi="TimesNewRomanPS"/>
              <w:i/>
              <w:iCs/>
              <w:sz w:val="18"/>
              <w:szCs w:val="18"/>
            </w:rPr>
          </w:rPrChange>
        </w:rPr>
        <w:t xml:space="preserve">b) </w:t>
      </w:r>
      <w:r w:rsidRPr="00AE0AAE">
        <w:rPr>
          <w:rFonts w:ascii="TimesNewRomanPSMT" w:hAnsi="TimesNewRomanPSMT"/>
          <w:sz w:val="22"/>
          <w:szCs w:val="22"/>
          <w:rPrChange w:id="99" w:author="Rev. 2 Author" w:date="2018-09-13T07:57:00Z">
            <w:rPr>
              <w:rFonts w:ascii="TimesNewRomanPSMT" w:hAnsi="TimesNewRomanPSMT"/>
              <w:sz w:val="18"/>
              <w:szCs w:val="18"/>
            </w:rPr>
          </w:rPrChange>
        </w:rPr>
        <w:t xml:space="preserve">that WRC-97 made provision for operation of high altitude platform stations (HAPS), also known as stratospheric repeaters, within the fixed service in the bands 47.2-47.5 GHz and 47.9-48.2 GHz; </w:t>
      </w:r>
    </w:p>
    <w:p w14:paraId="675FA6E7" w14:textId="77777777" w:rsidR="00AE0AAE" w:rsidRPr="00AE0AAE" w:rsidRDefault="00AE0AAE" w:rsidP="00AE0AAE">
      <w:pPr>
        <w:spacing w:before="100" w:beforeAutospacing="1" w:after="100" w:afterAutospacing="1"/>
        <w:rPr>
          <w:sz w:val="22"/>
          <w:szCs w:val="22"/>
          <w:rPrChange w:id="100" w:author="Rev. 2 Author" w:date="2018-09-13T07:57:00Z">
            <w:rPr>
              <w:sz w:val="24"/>
              <w:szCs w:val="24"/>
            </w:rPr>
          </w:rPrChange>
        </w:rPr>
      </w:pPr>
      <w:r w:rsidRPr="00AE0AAE">
        <w:rPr>
          <w:rFonts w:ascii="TimesNewRomanPS" w:hAnsi="TimesNewRomanPS"/>
          <w:i/>
          <w:iCs/>
          <w:sz w:val="22"/>
          <w:szCs w:val="22"/>
          <w:rPrChange w:id="101" w:author="Rev. 2 Author" w:date="2018-09-13T07:57:00Z">
            <w:rPr>
              <w:rFonts w:ascii="TimesNewRomanPS" w:hAnsi="TimesNewRomanPS"/>
              <w:i/>
              <w:iCs/>
              <w:sz w:val="18"/>
              <w:szCs w:val="18"/>
            </w:rPr>
          </w:rPrChange>
        </w:rPr>
        <w:t xml:space="preserve">c) </w:t>
      </w:r>
      <w:r w:rsidRPr="00AE0AAE">
        <w:rPr>
          <w:rFonts w:ascii="TimesNewRomanPSMT" w:hAnsi="TimesNewRomanPSMT"/>
          <w:sz w:val="22"/>
          <w:szCs w:val="22"/>
          <w:rPrChange w:id="102" w:author="Rev. 2 Author" w:date="2018-09-13T07:57:00Z">
            <w:rPr>
              <w:rFonts w:ascii="TimesNewRomanPSMT" w:hAnsi="TimesNewRomanPSMT"/>
              <w:sz w:val="18"/>
              <w:szCs w:val="18"/>
            </w:rPr>
          </w:rPrChange>
        </w:rPr>
        <w:t xml:space="preserve">that establishing a stable technical and regulatory environment will promote the use of all co-primary services in the band 47.2-47.5 GHz and 47.9-48.2 GHz; </w:t>
      </w:r>
    </w:p>
    <w:p w14:paraId="5B92E7D9" w14:textId="77777777" w:rsidR="00AE0AAE" w:rsidRPr="00AE0AAE" w:rsidRDefault="00AE0AAE" w:rsidP="00AE0AAE">
      <w:pPr>
        <w:spacing w:before="100" w:beforeAutospacing="1" w:after="100" w:afterAutospacing="1"/>
        <w:rPr>
          <w:sz w:val="22"/>
          <w:szCs w:val="22"/>
          <w:rPrChange w:id="103" w:author="Rev. 2 Author" w:date="2018-09-13T07:57:00Z">
            <w:rPr>
              <w:sz w:val="24"/>
              <w:szCs w:val="24"/>
            </w:rPr>
          </w:rPrChange>
        </w:rPr>
      </w:pPr>
      <w:r w:rsidRPr="00AE0AAE">
        <w:rPr>
          <w:rFonts w:ascii="TimesNewRomanPS" w:hAnsi="TimesNewRomanPS"/>
          <w:i/>
          <w:iCs/>
          <w:sz w:val="22"/>
          <w:szCs w:val="22"/>
          <w:rPrChange w:id="104" w:author="Rev. 2 Author" w:date="2018-09-13T07:57:00Z">
            <w:rPr>
              <w:rFonts w:ascii="TimesNewRomanPS" w:hAnsi="TimesNewRomanPS"/>
              <w:i/>
              <w:iCs/>
              <w:sz w:val="18"/>
              <w:szCs w:val="18"/>
            </w:rPr>
          </w:rPrChange>
        </w:rPr>
        <w:t xml:space="preserve">d) </w:t>
      </w:r>
      <w:r w:rsidRPr="00AE0AAE">
        <w:rPr>
          <w:rFonts w:ascii="TimesNewRomanPSMT" w:hAnsi="TimesNewRomanPSMT"/>
          <w:sz w:val="22"/>
          <w:szCs w:val="22"/>
          <w:rPrChange w:id="105" w:author="Rev. 2 Author" w:date="2018-09-13T07:57:00Z">
            <w:rPr>
              <w:rFonts w:ascii="TimesNewRomanPSMT" w:hAnsi="TimesNewRomanPSMT"/>
              <w:sz w:val="18"/>
              <w:szCs w:val="18"/>
            </w:rPr>
          </w:rPrChange>
        </w:rPr>
        <w:t xml:space="preserve">that systems using HAPS are in an advanced stage of development and some countries have notified such systems to ITU in the bands 47.2-47.5 GHz and 47.9-48.2 GHz; </w:t>
      </w:r>
    </w:p>
    <w:p w14:paraId="2DD55A4E" w14:textId="77777777" w:rsidR="00AE0AAE" w:rsidRPr="00AE0AAE" w:rsidRDefault="00AE0AAE" w:rsidP="00AE0AAE">
      <w:pPr>
        <w:spacing w:before="100" w:beforeAutospacing="1" w:after="100" w:afterAutospacing="1"/>
        <w:rPr>
          <w:sz w:val="22"/>
          <w:szCs w:val="22"/>
          <w:rPrChange w:id="106" w:author="Rev. 2 Author" w:date="2018-09-13T07:57:00Z">
            <w:rPr>
              <w:sz w:val="24"/>
              <w:szCs w:val="24"/>
            </w:rPr>
          </w:rPrChange>
        </w:rPr>
      </w:pPr>
      <w:r w:rsidRPr="00AE0AAE">
        <w:rPr>
          <w:rFonts w:ascii="TimesNewRomanPS" w:hAnsi="TimesNewRomanPS"/>
          <w:i/>
          <w:iCs/>
          <w:sz w:val="22"/>
          <w:szCs w:val="22"/>
          <w:rPrChange w:id="107" w:author="Rev. 2 Author" w:date="2018-09-13T07:57:00Z">
            <w:rPr>
              <w:rFonts w:ascii="TimesNewRomanPS" w:hAnsi="TimesNewRomanPS"/>
              <w:i/>
              <w:iCs/>
              <w:sz w:val="18"/>
              <w:szCs w:val="18"/>
            </w:rPr>
          </w:rPrChange>
        </w:rPr>
        <w:t xml:space="preserve">e) </w:t>
      </w:r>
      <w:r w:rsidRPr="00AE0AAE">
        <w:rPr>
          <w:rFonts w:ascii="TimesNewRomanPSMT" w:hAnsi="TimesNewRomanPSMT"/>
          <w:sz w:val="22"/>
          <w:szCs w:val="22"/>
          <w:rPrChange w:id="108" w:author="Rev. 2 Author" w:date="2018-09-13T07:57:00Z">
            <w:rPr>
              <w:rFonts w:ascii="TimesNewRomanPSMT" w:hAnsi="TimesNewRomanPSMT"/>
              <w:sz w:val="18"/>
              <w:szCs w:val="18"/>
            </w:rPr>
          </w:rPrChange>
        </w:rPr>
        <w:t xml:space="preserve">that Recommendation ITU-R F.1500 contains the characteristics of systems in the fixed service using HAPS in the bands 47.2-47.5 GHz and 47.9-48.2 GHz; </w:t>
      </w:r>
    </w:p>
    <w:p w14:paraId="6CF64072" w14:textId="77777777" w:rsidR="00AE0AAE" w:rsidRPr="00AE0AAE" w:rsidRDefault="00AE0AAE" w:rsidP="00AE0AAE">
      <w:pPr>
        <w:spacing w:before="100" w:beforeAutospacing="1" w:after="100" w:afterAutospacing="1"/>
        <w:rPr>
          <w:sz w:val="22"/>
          <w:szCs w:val="22"/>
          <w:rPrChange w:id="109" w:author="Rev. 2 Author" w:date="2018-09-13T07:57:00Z">
            <w:rPr>
              <w:sz w:val="24"/>
              <w:szCs w:val="24"/>
            </w:rPr>
          </w:rPrChange>
        </w:rPr>
      </w:pPr>
      <w:r w:rsidRPr="00AE0AAE">
        <w:rPr>
          <w:rFonts w:ascii="TimesNewRomanPS" w:hAnsi="TimesNewRomanPS"/>
          <w:i/>
          <w:iCs/>
          <w:sz w:val="22"/>
          <w:szCs w:val="22"/>
          <w:rPrChange w:id="110" w:author="Rev. 2 Author" w:date="2018-09-13T07:57:00Z">
            <w:rPr>
              <w:rFonts w:ascii="TimesNewRomanPS" w:hAnsi="TimesNewRomanPS"/>
              <w:i/>
              <w:iCs/>
              <w:sz w:val="18"/>
              <w:szCs w:val="18"/>
            </w:rPr>
          </w:rPrChange>
        </w:rPr>
        <w:t xml:space="preserve">f) </w:t>
      </w:r>
      <w:r w:rsidRPr="00AE0AAE">
        <w:rPr>
          <w:rFonts w:ascii="TimesNewRomanPSMT" w:hAnsi="TimesNewRomanPSMT"/>
          <w:sz w:val="22"/>
          <w:szCs w:val="22"/>
          <w:rPrChange w:id="111" w:author="Rev. 2 Author" w:date="2018-09-13T07:57:00Z">
            <w:rPr>
              <w:rFonts w:ascii="TimesNewRomanPSMT" w:hAnsi="TimesNewRomanPSMT"/>
              <w:sz w:val="18"/>
              <w:szCs w:val="18"/>
            </w:rPr>
          </w:rPrChange>
        </w:rPr>
        <w:t>that while the decision to deploy HAPS can be taken on a national basis, such deployment may affect neighbo</w:t>
      </w:r>
      <w:del w:id="112" w:author="Rev. 2 Author" w:date="2018-09-13T15:23:00Z">
        <w:r w:rsidRPr="00AE0AAE" w:rsidDel="00CE7125">
          <w:rPr>
            <w:rFonts w:ascii="TimesNewRomanPSMT" w:hAnsi="TimesNewRomanPSMT"/>
            <w:sz w:val="22"/>
            <w:szCs w:val="22"/>
            <w:rPrChange w:id="113" w:author="Rev. 2 Author" w:date="2018-09-13T07:57:00Z">
              <w:rPr>
                <w:rFonts w:ascii="TimesNewRomanPSMT" w:hAnsi="TimesNewRomanPSMT"/>
                <w:sz w:val="18"/>
                <w:szCs w:val="18"/>
              </w:rPr>
            </w:rPrChange>
          </w:rPr>
          <w:delText>u</w:delText>
        </w:r>
      </w:del>
      <w:r w:rsidRPr="00AE0AAE">
        <w:rPr>
          <w:rFonts w:ascii="TimesNewRomanPSMT" w:hAnsi="TimesNewRomanPSMT"/>
          <w:sz w:val="22"/>
          <w:szCs w:val="22"/>
          <w:rPrChange w:id="114" w:author="Rev. 2 Author" w:date="2018-09-13T07:57:00Z">
            <w:rPr>
              <w:rFonts w:ascii="TimesNewRomanPSMT" w:hAnsi="TimesNewRomanPSMT"/>
              <w:sz w:val="18"/>
              <w:szCs w:val="18"/>
            </w:rPr>
          </w:rPrChange>
        </w:rPr>
        <w:t xml:space="preserve">ring administrations and operators of co-primary services; </w:t>
      </w:r>
    </w:p>
    <w:p w14:paraId="3E1334A6" w14:textId="77777777" w:rsidR="00AE0AAE" w:rsidRPr="00AE0AAE" w:rsidRDefault="00AE0AAE" w:rsidP="00AE0AAE">
      <w:pPr>
        <w:spacing w:before="100" w:beforeAutospacing="1" w:after="100" w:afterAutospacing="1"/>
        <w:rPr>
          <w:sz w:val="22"/>
          <w:szCs w:val="22"/>
          <w:rPrChange w:id="115" w:author="Rev. 2 Author" w:date="2018-09-13T07:57:00Z">
            <w:rPr>
              <w:sz w:val="24"/>
              <w:szCs w:val="24"/>
            </w:rPr>
          </w:rPrChange>
        </w:rPr>
      </w:pPr>
      <w:r w:rsidRPr="00AE0AAE">
        <w:rPr>
          <w:rFonts w:ascii="TimesNewRomanPS" w:hAnsi="TimesNewRomanPS"/>
          <w:i/>
          <w:iCs/>
          <w:sz w:val="22"/>
          <w:szCs w:val="22"/>
          <w:rPrChange w:id="116" w:author="Rev. 2 Author" w:date="2018-09-13T07:57:00Z">
            <w:rPr>
              <w:rFonts w:ascii="TimesNewRomanPS" w:hAnsi="TimesNewRomanPS"/>
              <w:i/>
              <w:iCs/>
              <w:sz w:val="18"/>
              <w:szCs w:val="18"/>
            </w:rPr>
          </w:rPrChange>
        </w:rPr>
        <w:lastRenderedPageBreak/>
        <w:t xml:space="preserve">g) </w:t>
      </w:r>
      <w:r w:rsidRPr="00AE0AAE">
        <w:rPr>
          <w:rFonts w:ascii="TimesNewRomanPSMT" w:hAnsi="TimesNewRomanPSMT"/>
          <w:sz w:val="22"/>
          <w:szCs w:val="22"/>
          <w:rPrChange w:id="117" w:author="Rev. 2 Author" w:date="2018-09-13T07:57:00Z">
            <w:rPr>
              <w:rFonts w:ascii="TimesNewRomanPSMT" w:hAnsi="TimesNewRomanPSMT"/>
              <w:sz w:val="18"/>
              <w:szCs w:val="18"/>
            </w:rPr>
          </w:rPrChange>
        </w:rPr>
        <w:t xml:space="preserve">that ITU-R has completed studies dealing with sharing between systems using HAPS in the fixed service and other types of systems in the fixed service in the bands 47.2-47.5 GHz and 47.9-48.2 GHz; </w:t>
      </w:r>
    </w:p>
    <w:p w14:paraId="01D7990D" w14:textId="77777777" w:rsidR="00AE0AAE" w:rsidRPr="00AE0AAE" w:rsidRDefault="00AE0AAE" w:rsidP="00AE0AAE">
      <w:pPr>
        <w:spacing w:before="100" w:beforeAutospacing="1" w:after="100" w:afterAutospacing="1"/>
        <w:rPr>
          <w:sz w:val="22"/>
          <w:szCs w:val="22"/>
          <w:rPrChange w:id="118" w:author="Rev. 2 Author" w:date="2018-09-13T07:57:00Z">
            <w:rPr>
              <w:sz w:val="24"/>
              <w:szCs w:val="24"/>
            </w:rPr>
          </w:rPrChange>
        </w:rPr>
      </w:pPr>
      <w:r w:rsidRPr="00AE0AAE">
        <w:rPr>
          <w:rFonts w:ascii="TimesNewRomanPS" w:hAnsi="TimesNewRomanPS"/>
          <w:i/>
          <w:iCs/>
          <w:sz w:val="22"/>
          <w:szCs w:val="22"/>
          <w:rPrChange w:id="119" w:author="Rev. 2 Author" w:date="2018-09-13T07:57:00Z">
            <w:rPr>
              <w:rFonts w:ascii="TimesNewRomanPS" w:hAnsi="TimesNewRomanPS"/>
              <w:i/>
              <w:iCs/>
              <w:sz w:val="18"/>
              <w:szCs w:val="18"/>
            </w:rPr>
          </w:rPrChange>
        </w:rPr>
        <w:t xml:space="preserve">h) </w:t>
      </w:r>
      <w:r w:rsidRPr="00AE0AAE">
        <w:rPr>
          <w:rFonts w:ascii="TimesNewRomanPSMT" w:hAnsi="TimesNewRomanPSMT"/>
          <w:sz w:val="22"/>
          <w:szCs w:val="22"/>
          <w:rPrChange w:id="120" w:author="Rev. 2 Author" w:date="2018-09-13T07:57:00Z">
            <w:rPr>
              <w:rFonts w:ascii="TimesNewRomanPSMT" w:hAnsi="TimesNewRomanPSMT"/>
              <w:sz w:val="18"/>
              <w:szCs w:val="18"/>
            </w:rPr>
          </w:rPrChange>
        </w:rPr>
        <w:t xml:space="preserve">that ITU-R has completed studies on compatibility between HAPS systems in the 47.2-47.5 GHz and 47.9-48.2 GHz bands and the radio astronomy service in the 48.94-49.04 GHz band; </w:t>
      </w:r>
    </w:p>
    <w:p w14:paraId="47174BE8" w14:textId="77777777" w:rsidR="00AE0AAE" w:rsidRPr="00AE0AAE" w:rsidRDefault="00AE0AAE" w:rsidP="00AE0AAE">
      <w:pPr>
        <w:spacing w:before="100" w:beforeAutospacing="1" w:after="100" w:afterAutospacing="1"/>
        <w:rPr>
          <w:sz w:val="22"/>
          <w:szCs w:val="22"/>
          <w:rPrChange w:id="121" w:author="Rev. 2 Author" w:date="2018-09-13T07:57:00Z">
            <w:rPr>
              <w:sz w:val="24"/>
              <w:szCs w:val="24"/>
            </w:rPr>
          </w:rPrChange>
        </w:rPr>
      </w:pPr>
      <w:proofErr w:type="spellStart"/>
      <w:r w:rsidRPr="00AE0AAE">
        <w:rPr>
          <w:rFonts w:ascii="TimesNewRomanPS" w:hAnsi="TimesNewRomanPS"/>
          <w:i/>
          <w:iCs/>
          <w:sz w:val="22"/>
          <w:szCs w:val="22"/>
          <w:rPrChange w:id="122" w:author="Rev. 2 Author" w:date="2018-09-13T07:57:00Z">
            <w:rPr>
              <w:rFonts w:ascii="TimesNewRomanPS" w:hAnsi="TimesNewRomanPS"/>
              <w:i/>
              <w:iCs/>
              <w:sz w:val="18"/>
              <w:szCs w:val="18"/>
            </w:rPr>
          </w:rPrChange>
        </w:rPr>
        <w:t>i</w:t>
      </w:r>
      <w:proofErr w:type="spellEnd"/>
      <w:r w:rsidRPr="00AE0AAE">
        <w:rPr>
          <w:rFonts w:ascii="TimesNewRomanPS" w:hAnsi="TimesNewRomanPS"/>
          <w:i/>
          <w:iCs/>
          <w:sz w:val="22"/>
          <w:szCs w:val="22"/>
          <w:rPrChange w:id="123" w:author="Rev. 2 Author" w:date="2018-09-13T07:57:00Z">
            <w:rPr>
              <w:rFonts w:ascii="TimesNewRomanPS" w:hAnsi="TimesNewRomanPS"/>
              <w:i/>
              <w:iCs/>
              <w:sz w:val="18"/>
              <w:szCs w:val="18"/>
            </w:rPr>
          </w:rPrChange>
        </w:rPr>
        <w:t xml:space="preserve">) </w:t>
      </w:r>
      <w:r w:rsidRPr="00AE0AAE">
        <w:rPr>
          <w:rFonts w:ascii="TimesNewRomanPSMT" w:hAnsi="TimesNewRomanPSMT"/>
          <w:sz w:val="22"/>
          <w:szCs w:val="22"/>
          <w:rPrChange w:id="124" w:author="Rev. 2 Author" w:date="2018-09-13T07:57:00Z">
            <w:rPr>
              <w:rFonts w:ascii="TimesNewRomanPSMT" w:hAnsi="TimesNewRomanPSMT"/>
              <w:sz w:val="18"/>
              <w:szCs w:val="18"/>
            </w:rPr>
          </w:rPrChange>
        </w:rPr>
        <w:t xml:space="preserve">that No. </w:t>
      </w:r>
      <w:r w:rsidRPr="00AE0AAE">
        <w:rPr>
          <w:rFonts w:ascii="TimesNewRomanPS" w:hAnsi="TimesNewRomanPS"/>
          <w:b/>
          <w:bCs/>
          <w:sz w:val="22"/>
          <w:szCs w:val="22"/>
          <w:rPrChange w:id="125" w:author="Rev. 2 Author" w:date="2018-09-13T07:57:00Z">
            <w:rPr>
              <w:rFonts w:ascii="TimesNewRomanPS" w:hAnsi="TimesNewRomanPS"/>
              <w:b/>
              <w:bCs/>
              <w:sz w:val="18"/>
              <w:szCs w:val="18"/>
            </w:rPr>
          </w:rPrChange>
        </w:rPr>
        <w:t xml:space="preserve">5.552 </w:t>
      </w:r>
      <w:r w:rsidRPr="00AE0AAE">
        <w:rPr>
          <w:rFonts w:ascii="TimesNewRomanPSMT" w:hAnsi="TimesNewRomanPSMT"/>
          <w:sz w:val="22"/>
          <w:szCs w:val="22"/>
          <w:rPrChange w:id="126" w:author="Rev. 2 Author" w:date="2018-09-13T07:57:00Z">
            <w:rPr>
              <w:rFonts w:ascii="TimesNewRomanPSMT" w:hAnsi="TimesNewRomanPSMT"/>
              <w:sz w:val="18"/>
              <w:szCs w:val="18"/>
            </w:rPr>
          </w:rPrChange>
        </w:rPr>
        <w:t xml:space="preserve">urges administrations to take all practicable steps to reserve fixed-satellite service (FSS) use of the band 47.2-49.2 GHz for feeder links for the broadcasting-satellite service (BSS) operating in the band 40.5-42.5 GHz, and that ITU-R studies indicate that HAPS in the fixed service may share with such feeder links; </w:t>
      </w:r>
    </w:p>
    <w:p w14:paraId="63C7E85C" w14:textId="77777777" w:rsidR="00AE0AAE" w:rsidRPr="00AE0AAE" w:rsidRDefault="00AE0AAE" w:rsidP="00AE0AAE">
      <w:pPr>
        <w:spacing w:before="100" w:beforeAutospacing="1" w:after="100" w:afterAutospacing="1"/>
        <w:rPr>
          <w:sz w:val="22"/>
          <w:szCs w:val="22"/>
          <w:rPrChange w:id="127" w:author="Rev. 2 Author" w:date="2018-09-13T07:57:00Z">
            <w:rPr>
              <w:sz w:val="24"/>
              <w:szCs w:val="24"/>
            </w:rPr>
          </w:rPrChange>
        </w:rPr>
      </w:pPr>
      <w:r w:rsidRPr="00AE0AAE">
        <w:rPr>
          <w:rFonts w:ascii="TimesNewRomanPS" w:hAnsi="TimesNewRomanPS"/>
          <w:i/>
          <w:iCs/>
          <w:sz w:val="22"/>
          <w:szCs w:val="22"/>
          <w:rPrChange w:id="128" w:author="Rev. 2 Author" w:date="2018-09-13T07:57:00Z">
            <w:rPr>
              <w:rFonts w:ascii="TimesNewRomanPS" w:hAnsi="TimesNewRomanPS"/>
              <w:i/>
              <w:iCs/>
              <w:sz w:val="18"/>
              <w:szCs w:val="18"/>
            </w:rPr>
          </w:rPrChange>
        </w:rPr>
        <w:t xml:space="preserve">j) </w:t>
      </w:r>
      <w:r w:rsidRPr="00AE0AAE">
        <w:rPr>
          <w:rFonts w:ascii="TimesNewRomanPSMT" w:hAnsi="TimesNewRomanPSMT"/>
          <w:sz w:val="22"/>
          <w:szCs w:val="22"/>
          <w:rPrChange w:id="129" w:author="Rev. 2 Author" w:date="2018-09-13T07:57:00Z">
            <w:rPr>
              <w:rFonts w:ascii="TimesNewRomanPSMT" w:hAnsi="TimesNewRomanPSMT"/>
              <w:sz w:val="18"/>
              <w:szCs w:val="18"/>
            </w:rPr>
          </w:rPrChange>
        </w:rPr>
        <w:t xml:space="preserve">that the technical characteristics of expected BSS feeder links and FSS gateway-type stations are similar; </w:t>
      </w:r>
    </w:p>
    <w:p w14:paraId="4F89C00E" w14:textId="46902278" w:rsidR="00AE0AAE" w:rsidRPr="00AE0AAE" w:rsidRDefault="00AE0AAE" w:rsidP="008E4A08">
      <w:pPr>
        <w:spacing w:before="100" w:beforeAutospacing="1" w:after="100" w:afterAutospacing="1"/>
        <w:rPr>
          <w:sz w:val="22"/>
          <w:szCs w:val="22"/>
          <w:rPrChange w:id="130" w:author="Rev. 2 Author" w:date="2018-09-13T07:57:00Z">
            <w:rPr>
              <w:sz w:val="24"/>
              <w:szCs w:val="24"/>
            </w:rPr>
          </w:rPrChange>
        </w:rPr>
      </w:pPr>
      <w:r w:rsidRPr="00AE0AAE">
        <w:rPr>
          <w:rFonts w:ascii="TimesNewRomanPS" w:hAnsi="TimesNewRomanPS"/>
          <w:i/>
          <w:iCs/>
          <w:sz w:val="22"/>
          <w:szCs w:val="22"/>
          <w:rPrChange w:id="131" w:author="Rev. 2 Author" w:date="2018-09-13T07:57:00Z">
            <w:rPr>
              <w:rFonts w:ascii="TimesNewRomanPS" w:hAnsi="TimesNewRomanPS"/>
              <w:i/>
              <w:iCs/>
              <w:sz w:val="18"/>
              <w:szCs w:val="18"/>
            </w:rPr>
          </w:rPrChange>
        </w:rPr>
        <w:t xml:space="preserve">k) </w:t>
      </w:r>
      <w:r w:rsidRPr="00AE0AAE">
        <w:rPr>
          <w:rFonts w:ascii="TimesNewRomanPSMT" w:hAnsi="TimesNewRomanPSMT"/>
          <w:sz w:val="22"/>
          <w:szCs w:val="22"/>
          <w:rPrChange w:id="132" w:author="Rev. 2 Author" w:date="2018-09-13T07:57:00Z">
            <w:rPr>
              <w:rFonts w:ascii="TimesNewRomanPSMT" w:hAnsi="TimesNewRomanPSMT"/>
              <w:sz w:val="18"/>
              <w:szCs w:val="18"/>
            </w:rPr>
          </w:rPrChange>
        </w:rPr>
        <w:t xml:space="preserve">that ITU-R has completed studies dealing with sharing between systems using HAPS in the fixed service and the fixed-satellite service, </w:t>
      </w:r>
    </w:p>
    <w:p w14:paraId="7299ADAD" w14:textId="77777777" w:rsidR="00AE0AAE" w:rsidRPr="00F57B55" w:rsidRDefault="00AE0AAE" w:rsidP="00F57B55">
      <w:pPr>
        <w:spacing w:before="100" w:beforeAutospacing="1" w:after="100" w:afterAutospacing="1"/>
        <w:ind w:firstLine="720"/>
        <w:rPr>
          <w:sz w:val="22"/>
          <w:szCs w:val="22"/>
        </w:rPr>
      </w:pPr>
      <w:r w:rsidRPr="00AE0AAE">
        <w:rPr>
          <w:rFonts w:ascii="TimesNewRomanPS" w:hAnsi="TimesNewRomanPS"/>
          <w:i/>
          <w:iCs/>
          <w:sz w:val="22"/>
          <w:szCs w:val="22"/>
          <w:rPrChange w:id="133" w:author="Rev. 2 Author" w:date="2018-09-13T07:57:00Z">
            <w:rPr>
              <w:rFonts w:ascii="TimesNewRomanPS" w:hAnsi="TimesNewRomanPS"/>
              <w:i/>
              <w:iCs/>
              <w:sz w:val="18"/>
              <w:szCs w:val="18"/>
            </w:rPr>
          </w:rPrChange>
        </w:rPr>
        <w:t xml:space="preserve">recognizing </w:t>
      </w:r>
    </w:p>
    <w:p w14:paraId="0CA8C8D3" w14:textId="7C10DD8B"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a) </w:t>
      </w:r>
      <w:r w:rsidRPr="00F57B55">
        <w:rPr>
          <w:rFonts w:ascii="TimesNewRomanPSMT" w:hAnsi="TimesNewRomanPSMT"/>
          <w:sz w:val="22"/>
          <w:szCs w:val="22"/>
        </w:rPr>
        <w:t xml:space="preserve">that, in the long term, the bands 47.2-47.5 GHz and 47.9-48.2 GHz are expected to be required for HAPS operations for </w:t>
      </w:r>
      <w:del w:id="134" w:author="Rev. 2 Author" w:date="2018-09-14T14:19:00Z">
        <w:r w:rsidRPr="00F57B55" w:rsidDel="0067021D">
          <w:rPr>
            <w:rFonts w:ascii="TimesNewRomanPSMT" w:hAnsi="TimesNewRomanPSMT"/>
            <w:sz w:val="22"/>
            <w:szCs w:val="22"/>
          </w:rPr>
          <w:delText xml:space="preserve">both </w:delText>
        </w:r>
      </w:del>
      <w:r w:rsidRPr="00F57B55">
        <w:rPr>
          <w:rFonts w:ascii="TimesNewRomanPSMT" w:hAnsi="TimesNewRomanPSMT"/>
          <w:sz w:val="22"/>
          <w:szCs w:val="22"/>
        </w:rPr>
        <w:t xml:space="preserve">gateway </w:t>
      </w:r>
      <w:del w:id="135" w:author="Rev. 2 Author" w:date="2018-09-14T14:19:00Z">
        <w:r w:rsidRPr="00F57B55" w:rsidDel="0067021D">
          <w:rPr>
            <w:rFonts w:ascii="TimesNewRomanPSMT" w:hAnsi="TimesNewRomanPSMT"/>
            <w:sz w:val="22"/>
            <w:szCs w:val="22"/>
          </w:rPr>
          <w:delText xml:space="preserve">and ubiquitous terminal </w:delText>
        </w:r>
      </w:del>
      <w:r w:rsidRPr="00F57B55">
        <w:rPr>
          <w:rFonts w:ascii="TimesNewRomanPSMT" w:hAnsi="TimesNewRomanPSMT"/>
          <w:sz w:val="22"/>
          <w:szCs w:val="22"/>
        </w:rPr>
        <w:t>applications</w:t>
      </w:r>
      <w:del w:id="136" w:author="Rev. 2 Author" w:date="2018-09-14T14:19:00Z">
        <w:r w:rsidRPr="00F57B55" w:rsidDel="0067021D">
          <w:rPr>
            <w:rFonts w:ascii="TimesNewRomanPSMT" w:hAnsi="TimesNewRomanPSMT"/>
            <w:sz w:val="22"/>
            <w:szCs w:val="22"/>
          </w:rPr>
          <w:delText>, for which several administrations have already notified systems to the Radiocommunication Bureau</w:delText>
        </w:r>
      </w:del>
      <w:r w:rsidRPr="00F57B55">
        <w:rPr>
          <w:rFonts w:ascii="TimesNewRomanPSMT" w:hAnsi="TimesNewRomanPSMT"/>
          <w:sz w:val="22"/>
          <w:szCs w:val="22"/>
        </w:rPr>
        <w:t xml:space="preserve">; </w:t>
      </w:r>
    </w:p>
    <w:p w14:paraId="422D0D9C" w14:textId="0F67B3CA" w:rsidR="00AE0AAE" w:rsidRPr="00F57B55" w:rsidDel="0067021D" w:rsidRDefault="00AE0AAE" w:rsidP="00AE0AAE">
      <w:pPr>
        <w:spacing w:before="100" w:beforeAutospacing="1" w:after="100" w:afterAutospacing="1"/>
        <w:rPr>
          <w:del w:id="137" w:author="Rev. 2 Author" w:date="2018-09-14T14:19:00Z"/>
          <w:sz w:val="22"/>
          <w:szCs w:val="22"/>
        </w:rPr>
      </w:pPr>
      <w:del w:id="138" w:author="Rev. 2 Author" w:date="2018-09-14T14:19:00Z">
        <w:r w:rsidRPr="00F57B55" w:rsidDel="0067021D">
          <w:rPr>
            <w:rFonts w:ascii="TimesNewRomanPS" w:hAnsi="TimesNewRomanPS"/>
            <w:i/>
            <w:iCs/>
            <w:sz w:val="22"/>
            <w:szCs w:val="22"/>
          </w:rPr>
          <w:delText xml:space="preserve">b) </w:delText>
        </w:r>
        <w:r w:rsidRPr="00F57B55" w:rsidDel="0067021D">
          <w:rPr>
            <w:rFonts w:ascii="TimesNewRomanPSMT" w:hAnsi="TimesNewRomanPSMT"/>
            <w:sz w:val="22"/>
            <w:szCs w:val="22"/>
          </w:rPr>
          <w:delText xml:space="preserve">that identification of common sub-bands for ubiquitous ground terminal applications in the use of the fixed service could facilitate HAPS deployment and sharing with other primary services in the 47.2-47.5 GHz and 47.9-48.2 GHz bands; </w:delText>
        </w:r>
      </w:del>
    </w:p>
    <w:p w14:paraId="556FF409" w14:textId="186902A2" w:rsidR="00AE0AAE" w:rsidRPr="00F57B55" w:rsidRDefault="0067021D" w:rsidP="00AE0AAE">
      <w:pPr>
        <w:spacing w:before="100" w:beforeAutospacing="1" w:after="100" w:afterAutospacing="1"/>
        <w:rPr>
          <w:sz w:val="22"/>
          <w:szCs w:val="22"/>
        </w:rPr>
      </w:pPr>
      <w:ins w:id="139" w:author="Rev. 2 Author" w:date="2018-09-14T14:19:00Z">
        <w:r>
          <w:rPr>
            <w:rFonts w:ascii="TimesNewRomanPS" w:hAnsi="TimesNewRomanPS"/>
            <w:i/>
            <w:iCs/>
            <w:sz w:val="22"/>
            <w:szCs w:val="22"/>
          </w:rPr>
          <w:t>b</w:t>
        </w:r>
      </w:ins>
      <w:del w:id="140" w:author="Rev. 2 Author" w:date="2018-09-14T14:19:00Z">
        <w:r w:rsidR="00AE0AAE" w:rsidRPr="00F57B55" w:rsidDel="0067021D">
          <w:rPr>
            <w:rFonts w:ascii="TimesNewRomanPS" w:hAnsi="TimesNewRomanPS"/>
            <w:i/>
            <w:iCs/>
            <w:sz w:val="22"/>
            <w:szCs w:val="22"/>
          </w:rPr>
          <w:delText>c</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 xml:space="preserve">that </w:t>
      </w:r>
      <w:del w:id="141" w:author="Rev. 2 Author" w:date="2018-09-13T14:58:00Z">
        <w:r w:rsidR="00AE0AAE" w:rsidRPr="00AE0AAE" w:rsidDel="00F57B55">
          <w:rPr>
            <w:rFonts w:ascii="TimesNewRomanPSMT" w:hAnsi="TimesNewRomanPSMT"/>
            <w:sz w:val="22"/>
            <w:szCs w:val="22"/>
            <w:rPrChange w:id="142" w:author="Rev. 2 Author" w:date="2018-09-13T07:57:00Z">
              <w:rPr>
                <w:rFonts w:ascii="TimesNewRomanPSMT" w:hAnsi="TimesNewRomanPSMT"/>
                <w:sz w:val="18"/>
                <w:szCs w:val="18"/>
              </w:rPr>
            </w:rPrChange>
          </w:rPr>
          <w:delText xml:space="preserve">Recommendation ITU-R SF.1481-1 </w:delText>
        </w:r>
      </w:del>
      <w:r w:rsidR="00AE0AAE" w:rsidRPr="00F57B55">
        <w:rPr>
          <w:rFonts w:ascii="TimesNewRomanPSMT" w:hAnsi="TimesNewRomanPSMT"/>
          <w:sz w:val="22"/>
          <w:szCs w:val="22"/>
        </w:rPr>
        <w:t>Recommendation ITU-R SF.1843 provide</w:t>
      </w:r>
      <w:ins w:id="143" w:author="Rev. 2 Author" w:date="2018-09-13T15:31:00Z">
        <w:r w:rsidR="007B5FB2">
          <w:rPr>
            <w:rFonts w:ascii="TimesNewRomanPSMT" w:hAnsi="TimesNewRomanPSMT"/>
            <w:sz w:val="22"/>
            <w:szCs w:val="22"/>
          </w:rPr>
          <w:t>s</w:t>
        </w:r>
      </w:ins>
      <w:r w:rsidR="00AE0AAE" w:rsidRPr="00F57B55">
        <w:rPr>
          <w:rFonts w:ascii="TimesNewRomanPSMT" w:hAnsi="TimesNewRomanPSMT"/>
          <w:sz w:val="22"/>
          <w:szCs w:val="22"/>
        </w:rPr>
        <w:t xml:space="preserve"> information on the feasibility of HAPS systems in the fixed service sharing with the FSS; </w:t>
      </w:r>
    </w:p>
    <w:p w14:paraId="35AED4A5" w14:textId="0F96C7D0" w:rsidR="00136C4E" w:rsidRPr="00F57B55" w:rsidRDefault="0067021D" w:rsidP="00AE0AAE">
      <w:pPr>
        <w:spacing w:before="100" w:beforeAutospacing="1" w:after="100" w:afterAutospacing="1"/>
        <w:rPr>
          <w:rFonts w:ascii="TimesNewRomanPSMT" w:hAnsi="TimesNewRomanPSMT"/>
          <w:sz w:val="22"/>
          <w:szCs w:val="22"/>
        </w:rPr>
      </w:pPr>
      <w:ins w:id="144" w:author="Rev. 2 Author" w:date="2018-09-14T14:19:00Z">
        <w:r>
          <w:rPr>
            <w:rFonts w:ascii="TimesNewRomanPS" w:hAnsi="TimesNewRomanPS"/>
            <w:i/>
            <w:iCs/>
            <w:sz w:val="22"/>
            <w:szCs w:val="22"/>
          </w:rPr>
          <w:t>c</w:t>
        </w:r>
      </w:ins>
      <w:del w:id="145" w:author="Rev. 2 Author" w:date="2018-09-14T14:19:00Z">
        <w:r w:rsidR="00AE0AAE" w:rsidRPr="00F57B55" w:rsidDel="0067021D">
          <w:rPr>
            <w:rFonts w:ascii="TimesNewRomanPS" w:hAnsi="TimesNewRomanPS"/>
            <w:i/>
            <w:iCs/>
            <w:sz w:val="22"/>
            <w:szCs w:val="22"/>
          </w:rPr>
          <w:delText>d</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 xml:space="preserve">that ITU-R studies on HAPS operation in the bands 47.2-47.5 GHz and 47.9-48.2 GHz allocated to the fixed service have concluded that, in order to share with FSS (Earth-to-space), the maximum uplink transmit </w:t>
      </w:r>
      <w:proofErr w:type="spellStart"/>
      <w:r w:rsidR="00AE0AAE" w:rsidRPr="00F57B55">
        <w:rPr>
          <w:rFonts w:ascii="TimesNewRomanPSMT" w:hAnsi="TimesNewRomanPSMT"/>
          <w:sz w:val="22"/>
          <w:szCs w:val="22"/>
        </w:rPr>
        <w:t>e.i.r.p</w:t>
      </w:r>
      <w:proofErr w:type="spellEnd"/>
      <w:r w:rsidR="00AE0AAE" w:rsidRPr="00F57B55">
        <w:rPr>
          <w:rFonts w:ascii="TimesNewRomanPSMT" w:hAnsi="TimesNewRomanPSMT"/>
          <w:sz w:val="22"/>
          <w:szCs w:val="22"/>
        </w:rPr>
        <w:t>. density of HAPS ground terminals in the bands should, in clear-sky conditions, be 6.4 dB(W/MHz) for Urban Area Coverage (UAC), 22.57 dB(W/MHz) for Suburban Area Coverage (SAC) and 28 dB(W/MHz) for Rural Area Coverage (RAC),</w:t>
      </w:r>
      <w:r w:rsidR="00136C4E">
        <w:rPr>
          <w:rFonts w:ascii="TimesNewRomanPSMT" w:hAnsi="TimesNewRomanPSMT"/>
          <w:sz w:val="18"/>
          <w:szCs w:val="18"/>
        </w:rPr>
        <w:t xml:space="preserve"> </w:t>
      </w:r>
      <w:r w:rsidR="00136C4E">
        <w:rPr>
          <w:rFonts w:ascii="TimesNewRomanPSMT" w:hAnsi="TimesNewRomanPSMT"/>
          <w:sz w:val="22"/>
          <w:szCs w:val="22"/>
        </w:rPr>
        <w:t xml:space="preserve">and that these values can be increased </w:t>
      </w:r>
      <w:r w:rsidR="00297086">
        <w:rPr>
          <w:rFonts w:ascii="TimesNewRomanPSMT" w:hAnsi="TimesNewRomanPSMT"/>
          <w:sz w:val="22"/>
          <w:szCs w:val="22"/>
        </w:rPr>
        <w:t xml:space="preserve">by up to </w:t>
      </w:r>
      <w:del w:id="146" w:author="Rev. 2 Author" w:date="2018-09-13T15:02:00Z">
        <w:r w:rsidR="00297086" w:rsidDel="00297086">
          <w:rPr>
            <w:rFonts w:ascii="TimesNewRomanPSMT" w:hAnsi="TimesNewRomanPSMT"/>
            <w:sz w:val="22"/>
            <w:szCs w:val="22"/>
          </w:rPr>
          <w:delText>5</w:delText>
        </w:r>
      </w:del>
      <w:ins w:id="147" w:author="Rev. 2 Author" w:date="2018-09-13T15:02:00Z">
        <w:r w:rsidR="00297086">
          <w:rPr>
            <w:rFonts w:ascii="TimesNewRomanPSMT" w:hAnsi="TimesNewRomanPSMT"/>
            <w:sz w:val="22"/>
            <w:szCs w:val="22"/>
          </w:rPr>
          <w:t xml:space="preserve">20 </w:t>
        </w:r>
      </w:ins>
      <w:r w:rsidR="00297086">
        <w:rPr>
          <w:rFonts w:ascii="TimesNewRomanPSMT" w:hAnsi="TimesNewRomanPSMT"/>
          <w:sz w:val="22"/>
          <w:szCs w:val="22"/>
        </w:rPr>
        <w:t xml:space="preserve"> dB</w:t>
      </w:r>
      <w:r w:rsidR="00F57B55">
        <w:rPr>
          <w:rFonts w:ascii="TimesNewRomanPSMT" w:hAnsi="TimesNewRomanPSMT"/>
          <w:sz w:val="22"/>
          <w:szCs w:val="22"/>
        </w:rPr>
        <w:t xml:space="preserve"> </w:t>
      </w:r>
      <w:r w:rsidR="00136C4E">
        <w:rPr>
          <w:rFonts w:ascii="TimesNewRomanPSMT" w:hAnsi="TimesNewRomanPSMT"/>
          <w:sz w:val="22"/>
          <w:szCs w:val="22"/>
        </w:rPr>
        <w:t xml:space="preserve"> during periods of rain;</w:t>
      </w:r>
    </w:p>
    <w:p w14:paraId="532C5AF7" w14:textId="48252D6A" w:rsidR="00AE0AAE" w:rsidRPr="00F57B55" w:rsidRDefault="005E4C46" w:rsidP="00AE0AAE">
      <w:pPr>
        <w:spacing w:before="100" w:beforeAutospacing="1" w:after="100" w:afterAutospacing="1"/>
        <w:rPr>
          <w:sz w:val="22"/>
          <w:szCs w:val="22"/>
        </w:rPr>
      </w:pPr>
      <w:ins w:id="148" w:author="Rev. 2 Author" w:date="2018-09-14T14:53:00Z">
        <w:r>
          <w:rPr>
            <w:rFonts w:ascii="TimesNewRomanPS" w:hAnsi="TimesNewRomanPS"/>
            <w:i/>
            <w:iCs/>
            <w:sz w:val="22"/>
            <w:szCs w:val="22"/>
          </w:rPr>
          <w:t>d</w:t>
        </w:r>
      </w:ins>
      <w:del w:id="149" w:author="Rev. 2 Author" w:date="2018-09-14T14:53:00Z">
        <w:r w:rsidR="00AE0AAE" w:rsidRPr="00F57B55" w:rsidDel="005E4C46">
          <w:rPr>
            <w:rFonts w:ascii="TimesNewRomanPS" w:hAnsi="TimesNewRomanPS"/>
            <w:i/>
            <w:iCs/>
            <w:sz w:val="22"/>
            <w:szCs w:val="22"/>
          </w:rPr>
          <w:delText>e</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that ITU-R studies have established specific power flux-density values to be met at international borders to facilitate bilateral agreement on sharing conditions for HAPS with other types of fixed service systems in a neighbo</w:t>
      </w:r>
      <w:del w:id="150" w:author="Rev. 2 Author" w:date="2018-09-13T15:23:00Z">
        <w:r w:rsidR="00AE0AAE" w:rsidRPr="00F57B55" w:rsidDel="00CE7125">
          <w:rPr>
            <w:rFonts w:ascii="TimesNewRomanPSMT" w:hAnsi="TimesNewRomanPSMT"/>
            <w:sz w:val="22"/>
            <w:szCs w:val="22"/>
          </w:rPr>
          <w:delText>u</w:delText>
        </w:r>
      </w:del>
      <w:r w:rsidR="00AE0AAE" w:rsidRPr="00F57B55">
        <w:rPr>
          <w:rFonts w:ascii="TimesNewRomanPSMT" w:hAnsi="TimesNewRomanPSMT"/>
          <w:sz w:val="22"/>
          <w:szCs w:val="22"/>
        </w:rPr>
        <w:t xml:space="preserve">ring country; </w:t>
      </w:r>
    </w:p>
    <w:p w14:paraId="67AA8693" w14:textId="554C0AAB" w:rsidR="00AE0AAE" w:rsidRPr="00F57B55" w:rsidRDefault="005E4C46" w:rsidP="00AE0AAE">
      <w:pPr>
        <w:spacing w:before="100" w:beforeAutospacing="1" w:after="100" w:afterAutospacing="1"/>
        <w:rPr>
          <w:sz w:val="22"/>
          <w:szCs w:val="22"/>
        </w:rPr>
      </w:pPr>
      <w:ins w:id="151" w:author="Rev. 2 Author" w:date="2018-09-14T14:53:00Z">
        <w:r>
          <w:rPr>
            <w:rFonts w:ascii="TimesNewRomanPS" w:hAnsi="TimesNewRomanPS"/>
            <w:i/>
            <w:iCs/>
            <w:sz w:val="22"/>
            <w:szCs w:val="22"/>
          </w:rPr>
          <w:t>e</w:t>
        </w:r>
      </w:ins>
      <w:del w:id="152" w:author="Rev. 2 Author" w:date="2018-09-14T14:53:00Z">
        <w:r w:rsidR="00AE0AAE" w:rsidRPr="00F57B55" w:rsidDel="005E4C46">
          <w:rPr>
            <w:rFonts w:ascii="TimesNewRomanPS" w:hAnsi="TimesNewRomanPS"/>
            <w:i/>
            <w:iCs/>
            <w:sz w:val="22"/>
            <w:szCs w:val="22"/>
          </w:rPr>
          <w:delText>f</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that FSS satellite networks and systems with earth station antenna diameters of 2.5 met</w:t>
      </w:r>
      <w:ins w:id="153" w:author="Rev. 2 Author" w:date="2018-09-14T14:20:00Z">
        <w:r w:rsidR="0067021D">
          <w:rPr>
            <w:rFonts w:ascii="TimesNewRomanPSMT" w:hAnsi="TimesNewRomanPSMT"/>
            <w:sz w:val="22"/>
            <w:szCs w:val="22"/>
          </w:rPr>
          <w:t>er</w:t>
        </w:r>
      </w:ins>
      <w:del w:id="154" w:author="Rev. 2 Author" w:date="2018-09-14T14:20:00Z">
        <w:r w:rsidR="00AE0AAE" w:rsidRPr="00F57B55" w:rsidDel="0067021D">
          <w:rPr>
            <w:rFonts w:ascii="TimesNewRomanPSMT" w:hAnsi="TimesNewRomanPSMT"/>
            <w:sz w:val="22"/>
            <w:szCs w:val="22"/>
          </w:rPr>
          <w:delText>re</w:delText>
        </w:r>
      </w:del>
      <w:r w:rsidR="00AE0AAE" w:rsidRPr="00F57B55">
        <w:rPr>
          <w:rFonts w:ascii="TimesNewRomanPSMT" w:hAnsi="TimesNewRomanPSMT"/>
          <w:sz w:val="22"/>
          <w:szCs w:val="22"/>
        </w:rPr>
        <w:t xml:space="preserve">s or larger operating as a gateway-type station are capable of sharing with ubiquitous HAPS terminals, </w:t>
      </w:r>
    </w:p>
    <w:p w14:paraId="13F9B53C" w14:textId="77777777" w:rsidR="00AE0AAE" w:rsidRPr="00F57B55" w:rsidRDefault="00AE0AAE" w:rsidP="00F57B55">
      <w:pPr>
        <w:spacing w:before="100" w:beforeAutospacing="1" w:after="100" w:afterAutospacing="1"/>
        <w:ind w:firstLine="720"/>
        <w:rPr>
          <w:sz w:val="22"/>
          <w:szCs w:val="22"/>
        </w:rPr>
      </w:pPr>
      <w:r w:rsidRPr="00F57B55">
        <w:rPr>
          <w:rFonts w:ascii="TimesNewRomanPS" w:hAnsi="TimesNewRomanPS"/>
          <w:i/>
          <w:iCs/>
          <w:sz w:val="22"/>
          <w:szCs w:val="22"/>
        </w:rPr>
        <w:t xml:space="preserve">resolves </w:t>
      </w:r>
    </w:p>
    <w:p w14:paraId="6DAA6DA0" w14:textId="055C1DBA" w:rsidR="00AE0AAE" w:rsidRPr="00F57B55" w:rsidRDefault="00AE0AAE" w:rsidP="00AE0AAE">
      <w:pPr>
        <w:spacing w:before="100" w:beforeAutospacing="1" w:after="100" w:afterAutospacing="1"/>
        <w:rPr>
          <w:sz w:val="22"/>
          <w:szCs w:val="22"/>
        </w:rPr>
      </w:pPr>
      <w:r w:rsidRPr="00F57B55">
        <w:rPr>
          <w:rFonts w:ascii="TimesNewRomanPSMT" w:hAnsi="TimesNewRomanPSMT"/>
          <w:sz w:val="22"/>
          <w:szCs w:val="22"/>
        </w:rPr>
        <w:t xml:space="preserve">1 </w:t>
      </w:r>
      <w:r>
        <w:rPr>
          <w:rFonts w:ascii="TimesNewRomanPSMT" w:hAnsi="TimesNewRomanPSMT"/>
          <w:sz w:val="22"/>
          <w:szCs w:val="22"/>
        </w:rPr>
        <w:tab/>
      </w:r>
      <w:r w:rsidRPr="00F57B55">
        <w:rPr>
          <w:rFonts w:ascii="TimesNewRomanPSMT" w:hAnsi="TimesNewRomanPSMT"/>
          <w:sz w:val="22"/>
          <w:szCs w:val="22"/>
        </w:rPr>
        <w:t xml:space="preserve">that to facilitate sharing with the FSS (Earth-to-space), the maximum </w:t>
      </w:r>
      <w:proofErr w:type="gramStart"/>
      <w:r w:rsidRPr="00F57B55">
        <w:rPr>
          <w:rFonts w:ascii="TimesNewRomanPSMT" w:hAnsi="TimesNewRomanPSMT"/>
          <w:sz w:val="22"/>
          <w:szCs w:val="22"/>
        </w:rPr>
        <w:t>transmit</w:t>
      </w:r>
      <w:proofErr w:type="gramEnd"/>
      <w:r w:rsidRPr="00F57B55">
        <w:rPr>
          <w:rFonts w:ascii="TimesNewRomanPSMT" w:hAnsi="TimesNewRomanPSMT"/>
          <w:sz w:val="22"/>
          <w:szCs w:val="22"/>
        </w:rPr>
        <w:t xml:space="preserve"> </w:t>
      </w:r>
      <w:proofErr w:type="spellStart"/>
      <w:r w:rsidRPr="00F57B55">
        <w:rPr>
          <w:rFonts w:ascii="TimesNewRomanPSMT" w:hAnsi="TimesNewRomanPSMT"/>
          <w:sz w:val="22"/>
          <w:szCs w:val="22"/>
        </w:rPr>
        <w:t>e.i.r.p</w:t>
      </w:r>
      <w:proofErr w:type="spellEnd"/>
      <w:r w:rsidRPr="00F57B55">
        <w:rPr>
          <w:rFonts w:ascii="TimesNewRomanPSMT" w:hAnsi="TimesNewRomanPSMT"/>
          <w:sz w:val="22"/>
          <w:szCs w:val="22"/>
        </w:rPr>
        <w:t xml:space="preserve">. density of a ubiquitous HAPS ground terminal shall not exceed the following levels under clear-sky conditions: </w:t>
      </w:r>
    </w:p>
    <w:p w14:paraId="78B3549A" w14:textId="6F9B64DE" w:rsidR="00530F2B" w:rsidRPr="00F57B55" w:rsidRDefault="00530F2B" w:rsidP="00530F2B">
      <w:pPr>
        <w:pStyle w:val="enumlev1"/>
        <w:rPr>
          <w:rFonts w:eastAsia="Batang"/>
          <w:sz w:val="22"/>
          <w:szCs w:val="22"/>
        </w:rPr>
      </w:pPr>
      <w:r w:rsidRPr="00F57B55">
        <w:rPr>
          <w:rFonts w:eastAsia="Batang"/>
          <w:sz w:val="22"/>
          <w:szCs w:val="22"/>
        </w:rPr>
        <w:lastRenderedPageBreak/>
        <w:tab/>
        <w:t>6.4</w:t>
      </w:r>
      <w:r w:rsidRPr="00F57B55">
        <w:rPr>
          <w:rFonts w:eastAsia="Batang"/>
          <w:sz w:val="22"/>
          <w:szCs w:val="22"/>
        </w:rPr>
        <w:tab/>
        <w:t xml:space="preserve">dB(W/MHz) </w:t>
      </w:r>
      <w:r w:rsidRPr="00F57B55">
        <w:rPr>
          <w:rFonts w:eastAsia="Batang"/>
          <w:sz w:val="22"/>
          <w:szCs w:val="22"/>
        </w:rPr>
        <w:tab/>
        <w:t xml:space="preserve">for UAC </w:t>
      </w:r>
      <w:r w:rsidRPr="00F57B55">
        <w:rPr>
          <w:rFonts w:eastAsia="Batang"/>
          <w:sz w:val="22"/>
          <w:szCs w:val="22"/>
        </w:rPr>
        <w:tab/>
      </w:r>
      <w:r w:rsidRPr="00F57B55">
        <w:rPr>
          <w:rFonts w:eastAsia="Batang"/>
          <w:sz w:val="22"/>
          <w:szCs w:val="22"/>
        </w:rPr>
        <w:tab/>
        <w:t>(30</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90</w:t>
      </w:r>
      <w:r w:rsidRPr="00F57B55">
        <w:rPr>
          <w:rFonts w:eastAsia="Batang"/>
          <w:sz w:val="22"/>
          <w:szCs w:val="22"/>
        </w:rPr>
        <w:sym w:font="Symbol" w:char="F0B0"/>
      </w:r>
      <w:r w:rsidRPr="00F57B55">
        <w:rPr>
          <w:rFonts w:eastAsia="Batang"/>
          <w:sz w:val="22"/>
          <w:szCs w:val="22"/>
        </w:rPr>
        <w:t>)</w:t>
      </w:r>
    </w:p>
    <w:p w14:paraId="12C188DE" w14:textId="77777777" w:rsidR="00530F2B" w:rsidRPr="00F57B55" w:rsidRDefault="00530F2B" w:rsidP="00530F2B">
      <w:pPr>
        <w:pStyle w:val="enumlev1"/>
        <w:rPr>
          <w:rFonts w:eastAsia="Batang"/>
          <w:sz w:val="22"/>
          <w:szCs w:val="22"/>
        </w:rPr>
      </w:pPr>
      <w:r w:rsidRPr="00F57B55">
        <w:rPr>
          <w:rFonts w:eastAsia="Batang"/>
          <w:sz w:val="22"/>
          <w:szCs w:val="22"/>
        </w:rPr>
        <w:tab/>
        <w:t>22.57</w:t>
      </w:r>
      <w:r w:rsidRPr="00F57B55">
        <w:rPr>
          <w:rFonts w:eastAsia="Batang"/>
          <w:sz w:val="22"/>
          <w:szCs w:val="22"/>
        </w:rPr>
        <w:tab/>
        <w:t>dB(W/MHz)</w:t>
      </w:r>
      <w:r w:rsidRPr="00F57B55">
        <w:rPr>
          <w:rFonts w:eastAsia="Batang"/>
          <w:sz w:val="22"/>
          <w:szCs w:val="22"/>
        </w:rPr>
        <w:tab/>
        <w:t>for SAC</w:t>
      </w:r>
      <w:r w:rsidRPr="00F57B55">
        <w:rPr>
          <w:rFonts w:eastAsia="Batang"/>
          <w:sz w:val="22"/>
          <w:szCs w:val="22"/>
        </w:rPr>
        <w:tab/>
      </w:r>
      <w:r w:rsidRPr="00F57B55">
        <w:rPr>
          <w:rFonts w:eastAsia="Batang"/>
          <w:sz w:val="22"/>
          <w:szCs w:val="22"/>
        </w:rPr>
        <w:tab/>
        <w:t>(15</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30</w:t>
      </w:r>
      <w:r w:rsidRPr="00F57B55">
        <w:rPr>
          <w:rFonts w:eastAsia="Batang"/>
          <w:sz w:val="22"/>
          <w:szCs w:val="22"/>
        </w:rPr>
        <w:sym w:font="Symbol" w:char="F0B0"/>
      </w:r>
      <w:r w:rsidRPr="00F57B55">
        <w:rPr>
          <w:rFonts w:eastAsia="Batang"/>
          <w:sz w:val="22"/>
          <w:szCs w:val="22"/>
        </w:rPr>
        <w:t>)</w:t>
      </w:r>
    </w:p>
    <w:p w14:paraId="25AC55F0" w14:textId="77777777" w:rsidR="00530F2B" w:rsidRPr="00F57B55" w:rsidRDefault="00530F2B" w:rsidP="00530F2B">
      <w:pPr>
        <w:pStyle w:val="enumlev1"/>
        <w:rPr>
          <w:rFonts w:eastAsia="Batang"/>
          <w:sz w:val="22"/>
          <w:szCs w:val="22"/>
        </w:rPr>
      </w:pPr>
      <w:r w:rsidRPr="00F57B55">
        <w:rPr>
          <w:rFonts w:eastAsia="Batang"/>
          <w:sz w:val="22"/>
          <w:szCs w:val="22"/>
        </w:rPr>
        <w:tab/>
        <w:t>28</w:t>
      </w:r>
      <w:r w:rsidRPr="00F57B55">
        <w:rPr>
          <w:rFonts w:eastAsia="Batang"/>
          <w:sz w:val="22"/>
          <w:szCs w:val="22"/>
        </w:rPr>
        <w:tab/>
        <w:t>dB(W/MHz)</w:t>
      </w:r>
      <w:r w:rsidRPr="00F57B55">
        <w:rPr>
          <w:rFonts w:eastAsia="Batang"/>
          <w:sz w:val="22"/>
          <w:szCs w:val="22"/>
        </w:rPr>
        <w:tab/>
        <w:t xml:space="preserve">for RAC </w:t>
      </w:r>
      <w:r w:rsidRPr="00F57B55">
        <w:rPr>
          <w:rFonts w:eastAsia="Batang"/>
          <w:sz w:val="22"/>
          <w:szCs w:val="22"/>
        </w:rPr>
        <w:tab/>
      </w:r>
      <w:r w:rsidRPr="00F57B55">
        <w:rPr>
          <w:rFonts w:eastAsia="Batang"/>
          <w:sz w:val="22"/>
          <w:szCs w:val="22"/>
        </w:rPr>
        <w:tab/>
        <w:t>(5</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15</w:t>
      </w:r>
      <w:r w:rsidRPr="00F57B55">
        <w:rPr>
          <w:rFonts w:eastAsia="Batang"/>
          <w:sz w:val="22"/>
          <w:szCs w:val="22"/>
        </w:rPr>
        <w:sym w:font="Symbol" w:char="F0B0"/>
      </w:r>
      <w:r w:rsidRPr="00F57B55">
        <w:rPr>
          <w:rFonts w:eastAsia="Batang"/>
          <w:sz w:val="22"/>
          <w:szCs w:val="22"/>
        </w:rPr>
        <w:t>)</w:t>
      </w:r>
    </w:p>
    <w:p w14:paraId="4B493EA4" w14:textId="77777777" w:rsidR="00530F2B" w:rsidRPr="00F57B55" w:rsidRDefault="00530F2B" w:rsidP="00530F2B">
      <w:pPr>
        <w:rPr>
          <w:rFonts w:eastAsia="Batang"/>
          <w:sz w:val="22"/>
          <w:szCs w:val="22"/>
          <w:lang w:eastAsia="ko-KR"/>
        </w:rPr>
      </w:pPr>
    </w:p>
    <w:p w14:paraId="5F698EE2" w14:textId="377980A6" w:rsidR="00530F2B" w:rsidRPr="00F57B55" w:rsidRDefault="00530F2B" w:rsidP="00F57B55">
      <w:pPr>
        <w:ind w:left="414" w:firstLine="720"/>
        <w:rPr>
          <w:rFonts w:eastAsia="Batang"/>
          <w:sz w:val="22"/>
          <w:szCs w:val="22"/>
          <w:lang w:eastAsia="ko-KR"/>
        </w:rPr>
      </w:pPr>
      <w:r w:rsidRPr="00F57B55">
        <w:rPr>
          <w:rFonts w:eastAsia="Batang"/>
          <w:sz w:val="22"/>
          <w:szCs w:val="22"/>
          <w:lang w:eastAsia="ko-KR"/>
        </w:rPr>
        <w:t xml:space="preserve">where </w:t>
      </w:r>
      <w:r w:rsidRPr="00F57B55">
        <w:rPr>
          <w:rFonts w:eastAsia="Batang"/>
          <w:sz w:val="22"/>
          <w:szCs w:val="22"/>
          <w:lang w:eastAsia="ko-KR"/>
        </w:rPr>
        <w:sym w:font="Symbol" w:char="F071"/>
      </w:r>
      <w:r w:rsidRPr="00F57B55">
        <w:rPr>
          <w:rFonts w:eastAsia="Batang"/>
          <w:sz w:val="22"/>
          <w:szCs w:val="22"/>
          <w:lang w:eastAsia="ko-KR"/>
        </w:rPr>
        <w:t xml:space="preserve"> is the ground terminal elevation angle in degrees;</w:t>
      </w:r>
    </w:p>
    <w:p w14:paraId="26E5BBA7" w14:textId="77777777" w:rsidR="00530F2B" w:rsidRDefault="00530F2B" w:rsidP="00530F2B">
      <w:pPr>
        <w:spacing w:before="100" w:beforeAutospacing="1" w:after="100" w:afterAutospacing="1"/>
        <w:ind w:left="2160"/>
        <w:rPr>
          <w:rFonts w:ascii="TimesNewRomanPSMT" w:hAnsi="TimesNewRomanPSMT"/>
          <w:sz w:val="22"/>
          <w:szCs w:val="22"/>
        </w:rPr>
      </w:pPr>
    </w:p>
    <w:p w14:paraId="3E0248E5" w14:textId="77777777" w:rsidR="00530F2B" w:rsidRDefault="00530F2B" w:rsidP="00530F2B">
      <w:pPr>
        <w:spacing w:before="100" w:beforeAutospacing="1" w:after="100" w:afterAutospacing="1"/>
        <w:ind w:left="2160"/>
        <w:rPr>
          <w:rFonts w:ascii="TimesNewRomanPSMT" w:hAnsi="TimesNewRomanPSMT"/>
          <w:sz w:val="22"/>
          <w:szCs w:val="22"/>
        </w:rPr>
      </w:pPr>
    </w:p>
    <w:p w14:paraId="4EFEBA65" w14:textId="0FC5198C" w:rsidR="00AE0AAE" w:rsidRPr="00AE0AAE" w:rsidDel="00AE0AAE" w:rsidRDefault="00AE0AAE" w:rsidP="00AE0AAE">
      <w:pPr>
        <w:spacing w:before="100" w:beforeAutospacing="1" w:after="100" w:afterAutospacing="1"/>
        <w:rPr>
          <w:del w:id="155" w:author="Rev. 2 Author" w:date="2018-09-13T07:52:00Z"/>
          <w:sz w:val="22"/>
          <w:szCs w:val="22"/>
          <w:rPrChange w:id="156" w:author="Rev. 2 Author" w:date="2018-09-13T07:57:00Z">
            <w:rPr>
              <w:del w:id="157" w:author="Rev. 2 Author" w:date="2018-09-13T07:52:00Z"/>
              <w:sz w:val="24"/>
              <w:szCs w:val="24"/>
            </w:rPr>
          </w:rPrChange>
        </w:rPr>
      </w:pPr>
      <w:del w:id="158" w:author="Rev. 2 Author" w:date="2018-09-13T07:52:00Z">
        <w:r w:rsidRPr="00AE0AAE" w:rsidDel="00AE0AAE">
          <w:rPr>
            <w:rFonts w:ascii="TimesNewRomanPSMT" w:hAnsi="TimesNewRomanPSMT"/>
            <w:sz w:val="22"/>
            <w:szCs w:val="22"/>
            <w:rPrChange w:id="159" w:author="Rev. 2 Author" w:date="2018-09-13T07:57:00Z">
              <w:rPr>
                <w:rFonts w:ascii="TimesNewRomanPSMT" w:hAnsi="TimesNewRomanPSMT"/>
                <w:sz w:val="18"/>
                <w:szCs w:val="18"/>
              </w:rPr>
            </w:rPrChange>
          </w:rPr>
          <w:delText xml:space="preserve">2 that the maximum transmit e.i.r.p. density levels specified in </w:delText>
        </w:r>
        <w:r w:rsidRPr="00AE0AAE" w:rsidDel="00AE0AAE">
          <w:rPr>
            <w:rFonts w:ascii="TimesNewRomanPS" w:hAnsi="TimesNewRomanPS"/>
            <w:i/>
            <w:iCs/>
            <w:sz w:val="22"/>
            <w:szCs w:val="22"/>
            <w:rPrChange w:id="160" w:author="Rev. 2 Author" w:date="2018-09-13T07:57:00Z">
              <w:rPr>
                <w:rFonts w:ascii="TimesNewRomanPS" w:hAnsi="TimesNewRomanPS"/>
                <w:i/>
                <w:iCs/>
                <w:sz w:val="18"/>
                <w:szCs w:val="18"/>
              </w:rPr>
            </w:rPrChange>
          </w:rPr>
          <w:delText xml:space="preserve">resolves </w:delText>
        </w:r>
        <w:r w:rsidRPr="00AE0AAE" w:rsidDel="00AE0AAE">
          <w:rPr>
            <w:rFonts w:ascii="TimesNewRomanPSMT" w:hAnsi="TimesNewRomanPSMT"/>
            <w:sz w:val="22"/>
            <w:szCs w:val="22"/>
            <w:rPrChange w:id="161" w:author="Rev. 2 Author" w:date="2018-09-13T07:57:00Z">
              <w:rPr>
                <w:rFonts w:ascii="TimesNewRomanPSMT" w:hAnsi="TimesNewRomanPSMT"/>
                <w:sz w:val="18"/>
                <w:szCs w:val="18"/>
              </w:rPr>
            </w:rPrChange>
          </w:rPr>
          <w:delText xml:space="preserve">1 may be increased, </w:delText>
        </w:r>
      </w:del>
    </w:p>
    <w:p w14:paraId="1D419AF9" w14:textId="03344259" w:rsidR="00AE0AAE" w:rsidRPr="00AE0AAE" w:rsidDel="00AE0AAE" w:rsidRDefault="00AE0AAE" w:rsidP="00AE0AAE">
      <w:pPr>
        <w:spacing w:before="100" w:beforeAutospacing="1" w:after="100" w:afterAutospacing="1"/>
        <w:rPr>
          <w:del w:id="162" w:author="Rev. 2 Author" w:date="2018-09-13T07:52:00Z"/>
          <w:sz w:val="22"/>
          <w:szCs w:val="22"/>
          <w:rPrChange w:id="163" w:author="Rev. 2 Author" w:date="2018-09-13T07:57:00Z">
            <w:rPr>
              <w:del w:id="164" w:author="Rev. 2 Author" w:date="2018-09-13T07:52:00Z"/>
              <w:sz w:val="24"/>
              <w:szCs w:val="24"/>
            </w:rPr>
          </w:rPrChange>
        </w:rPr>
      </w:pPr>
      <w:del w:id="165" w:author="Rev. 2 Author" w:date="2018-09-13T07:52:00Z">
        <w:r w:rsidRPr="00AE0AAE" w:rsidDel="00AE0AAE">
          <w:rPr>
            <w:rFonts w:ascii="TimesNewRomanPSMT" w:hAnsi="TimesNewRomanPSMT"/>
            <w:sz w:val="22"/>
            <w:szCs w:val="22"/>
            <w:rPrChange w:id="166" w:author="Rev. 2 Author" w:date="2018-09-13T07:57:00Z">
              <w:rPr>
                <w:rFonts w:ascii="TimesNewRomanPSMT" w:hAnsi="TimesNewRomanPSMT"/>
                <w:sz w:val="18"/>
                <w:szCs w:val="18"/>
              </w:rPr>
            </w:rPrChange>
          </w:rPr>
          <w:delText xml:space="preserve">using fading compensation techniques, by up to 5 dB during periods of rain; </w:delText>
        </w:r>
      </w:del>
    </w:p>
    <w:p w14:paraId="699F4FEF" w14:textId="36FE4900" w:rsidR="00AE0AAE" w:rsidRPr="00AE0AAE" w:rsidRDefault="00AE0AAE" w:rsidP="00AE0AAE">
      <w:pPr>
        <w:rPr>
          <w:ins w:id="167" w:author="Rev. 2 Author" w:date="2018-09-13T07:53:00Z"/>
          <w:sz w:val="22"/>
          <w:szCs w:val="22"/>
          <w:rPrChange w:id="168" w:author="Rev. 2 Author" w:date="2018-09-13T07:57:00Z">
            <w:rPr>
              <w:ins w:id="169" w:author="Rev. 2 Author" w:date="2018-09-13T07:53:00Z"/>
            </w:rPr>
          </w:rPrChange>
        </w:rPr>
      </w:pPr>
      <w:ins w:id="170" w:author="Rev. 2 Author" w:date="2018-09-13T07:53:00Z">
        <w:r w:rsidRPr="00AE0AAE">
          <w:rPr>
            <w:rFonts w:eastAsia="Batang"/>
            <w:sz w:val="22"/>
            <w:szCs w:val="22"/>
            <w:lang w:eastAsia="ko-KR"/>
            <w:rPrChange w:id="171" w:author="Rev. 2 Author" w:date="2018-09-13T07:57:00Z">
              <w:rPr>
                <w:rFonts w:eastAsia="Batang"/>
                <w:lang w:eastAsia="ko-KR"/>
              </w:rPr>
            </w:rPrChange>
          </w:rPr>
          <w:t>2</w:t>
        </w:r>
        <w:r w:rsidRPr="00AE0AAE">
          <w:rPr>
            <w:rFonts w:eastAsia="Batang"/>
            <w:sz w:val="22"/>
            <w:szCs w:val="22"/>
            <w:lang w:eastAsia="ko-KR"/>
            <w:rPrChange w:id="172" w:author="Rev. 2 Author" w:date="2018-09-13T07:57:00Z">
              <w:rPr>
                <w:rFonts w:eastAsia="Batang"/>
                <w:lang w:eastAsia="ko-KR"/>
              </w:rPr>
            </w:rPrChange>
          </w:rPr>
          <w:tab/>
        </w:r>
        <w:r w:rsidRPr="00AE0AAE">
          <w:rPr>
            <w:color w:val="000000"/>
            <w:sz w:val="22"/>
            <w:szCs w:val="22"/>
            <w:rPrChange w:id="173" w:author="Rev. 2 Author" w:date="2018-09-13T07:57:00Z">
              <w:rPr>
                <w:color w:val="000000"/>
              </w:rPr>
            </w:rPrChange>
          </w:rPr>
          <w:t xml:space="preserve">that the values in </w:t>
        </w:r>
        <w:r w:rsidRPr="00AE0AAE">
          <w:rPr>
            <w:i/>
            <w:color w:val="000000"/>
            <w:sz w:val="22"/>
            <w:szCs w:val="22"/>
            <w:rPrChange w:id="174" w:author="Rev. 2 Author" w:date="2018-09-13T07:58:00Z">
              <w:rPr>
                <w:color w:val="000000"/>
              </w:rPr>
            </w:rPrChange>
          </w:rPr>
          <w:t>resolves 1</w:t>
        </w:r>
        <w:r w:rsidRPr="00AE0AAE">
          <w:rPr>
            <w:color w:val="000000"/>
            <w:sz w:val="22"/>
            <w:szCs w:val="22"/>
            <w:rPrChange w:id="175" w:author="Rev. 2 Author" w:date="2018-09-13T07:57:00Z">
              <w:rPr>
                <w:color w:val="000000"/>
              </w:rPr>
            </w:rPrChange>
          </w:rPr>
          <w:t xml:space="preserve"> can be increased, up to 20 dB, to compensate for rain fade provided that the </w:t>
        </w:r>
        <w:proofErr w:type="spellStart"/>
        <w:r w:rsidRPr="00AE0AAE">
          <w:rPr>
            <w:color w:val="000000"/>
            <w:sz w:val="22"/>
            <w:szCs w:val="22"/>
            <w:rPrChange w:id="176" w:author="Rev. 2 Author" w:date="2018-09-13T07:57:00Z">
              <w:rPr>
                <w:color w:val="000000"/>
              </w:rPr>
            </w:rPrChange>
          </w:rPr>
          <w:t>pfd</w:t>
        </w:r>
        <w:proofErr w:type="spellEnd"/>
        <w:r w:rsidRPr="00AE0AAE">
          <w:rPr>
            <w:color w:val="000000"/>
            <w:sz w:val="22"/>
            <w:szCs w:val="22"/>
            <w:rPrChange w:id="177" w:author="Rev. 2 Author" w:date="2018-09-13T07:57:00Z">
              <w:rPr>
                <w:color w:val="000000"/>
              </w:rPr>
            </w:rPrChange>
          </w:rPr>
          <w:t xml:space="preserve"> at the space station does not exceed the value that would result when transmitting with the levels in </w:t>
        </w:r>
        <w:r w:rsidRPr="00530F2B">
          <w:rPr>
            <w:i/>
            <w:color w:val="000000"/>
            <w:sz w:val="22"/>
            <w:szCs w:val="22"/>
            <w:rPrChange w:id="178" w:author="Rev. 2 Author" w:date="2018-09-13T14:21:00Z">
              <w:rPr>
                <w:color w:val="000000"/>
              </w:rPr>
            </w:rPrChange>
          </w:rPr>
          <w:t>resolves 1</w:t>
        </w:r>
        <w:r w:rsidRPr="00AE0AAE">
          <w:rPr>
            <w:color w:val="000000"/>
            <w:sz w:val="22"/>
            <w:szCs w:val="22"/>
            <w:rPrChange w:id="179" w:author="Rev. 2 Author" w:date="2018-09-13T07:57:00Z">
              <w:rPr>
                <w:color w:val="000000"/>
              </w:rPr>
            </w:rPrChange>
          </w:rPr>
          <w:t xml:space="preserve"> in clear sky condition; </w:t>
        </w:r>
      </w:ins>
    </w:p>
    <w:p w14:paraId="12826912" w14:textId="77777777" w:rsidR="00AE0AAE" w:rsidRPr="00AE0AAE" w:rsidRDefault="00AE0AAE" w:rsidP="00AE0AAE">
      <w:pPr>
        <w:rPr>
          <w:ins w:id="180" w:author="Rev. 2 Author" w:date="2018-09-13T07:54:00Z"/>
          <w:rFonts w:eastAsia="Batang"/>
          <w:sz w:val="22"/>
          <w:szCs w:val="22"/>
          <w:lang w:eastAsia="ko-KR"/>
          <w:rPrChange w:id="181" w:author="Rev. 2 Author" w:date="2018-09-13T07:57:00Z">
            <w:rPr>
              <w:ins w:id="182" w:author="Rev. 2 Author" w:date="2018-09-13T07:54:00Z"/>
              <w:rFonts w:eastAsia="Batang"/>
              <w:lang w:eastAsia="ko-KR"/>
            </w:rPr>
          </w:rPrChange>
        </w:rPr>
      </w:pPr>
    </w:p>
    <w:p w14:paraId="1BFEADC1" w14:textId="4378F601" w:rsidR="00AE0AAE" w:rsidRPr="00297086" w:rsidRDefault="00AE0AAE" w:rsidP="00AE0AAE">
      <w:pPr>
        <w:rPr>
          <w:rFonts w:eastAsia="Batang"/>
          <w:sz w:val="22"/>
          <w:szCs w:val="22"/>
          <w:lang w:eastAsia="ko-KR"/>
        </w:rPr>
      </w:pPr>
      <w:r w:rsidRPr="00297086">
        <w:rPr>
          <w:rFonts w:eastAsia="Batang"/>
          <w:sz w:val="22"/>
          <w:szCs w:val="22"/>
          <w:lang w:eastAsia="ko-KR"/>
        </w:rPr>
        <w:t>3</w:t>
      </w:r>
      <w:r w:rsidRPr="00297086">
        <w:rPr>
          <w:rFonts w:eastAsia="Batang"/>
          <w:sz w:val="22"/>
          <w:szCs w:val="22"/>
          <w:lang w:eastAsia="ko-KR"/>
        </w:rPr>
        <w:tab/>
        <w:t>that the ground terminal antenna patterns of HAPS operating in the bands 47.2-47.5 GHz and 47.9-48.2 GHz shall meet the following antenna beam patterns:</w:t>
      </w:r>
    </w:p>
    <w:p w14:paraId="145C7632" w14:textId="77777777" w:rsidR="00AE0AAE" w:rsidRPr="00297086" w:rsidRDefault="00AE0AAE" w:rsidP="00AE0AAE">
      <w:pPr>
        <w:pStyle w:val="enumlev1"/>
        <w:tabs>
          <w:tab w:val="left" w:pos="4395"/>
          <w:tab w:val="left" w:pos="5103"/>
          <w:tab w:val="right" w:pos="6096"/>
          <w:tab w:val="left" w:pos="6237"/>
        </w:tabs>
        <w:rPr>
          <w:sz w:val="22"/>
          <w:szCs w:val="22"/>
        </w:rPr>
      </w:pPr>
      <w:r w:rsidRPr="00297086">
        <w:rPr>
          <w:sz w:val="22"/>
          <w:szCs w:val="22"/>
        </w:rPr>
        <w:tab/>
      </w:r>
      <w:proofErr w:type="gramStart"/>
      <w:r w:rsidRPr="00297086">
        <w:rPr>
          <w:i/>
          <w:iCs/>
          <w:sz w:val="22"/>
          <w:szCs w:val="22"/>
        </w:rPr>
        <w:t>G</w:t>
      </w:r>
      <w:r w:rsidRPr="00297086">
        <w:rPr>
          <w:sz w:val="22"/>
          <w:szCs w:val="22"/>
        </w:rPr>
        <w:t>(</w:t>
      </w:r>
      <w:proofErr w:type="gramEnd"/>
      <w:r w:rsidRPr="00297086">
        <w:rPr>
          <w:sz w:val="22"/>
          <w:szCs w:val="22"/>
        </w:rPr>
        <w:sym w:font="Symbol" w:char="006A"/>
      </w:r>
      <w:r w:rsidRPr="00297086">
        <w:rPr>
          <w:sz w:val="22"/>
          <w:szCs w:val="22"/>
        </w:rPr>
        <w:t xml:space="preserve">) = </w:t>
      </w:r>
      <w:proofErr w:type="spellStart"/>
      <w:r w:rsidRPr="00297086">
        <w:rPr>
          <w:i/>
          <w:iCs/>
          <w:sz w:val="22"/>
          <w:szCs w:val="22"/>
        </w:rPr>
        <w:t>G</w:t>
      </w:r>
      <w:r w:rsidRPr="00297086">
        <w:rPr>
          <w:i/>
          <w:iCs/>
          <w:sz w:val="22"/>
          <w:szCs w:val="22"/>
          <w:vertAlign w:val="subscript"/>
        </w:rPr>
        <w:t>max</w:t>
      </w:r>
      <w:proofErr w:type="spellEnd"/>
      <w:r w:rsidRPr="00297086">
        <w:rPr>
          <w:sz w:val="22"/>
          <w:szCs w:val="22"/>
        </w:rPr>
        <w:t xml:space="preserve"> − 2.5 × 10</w:t>
      </w:r>
      <w:r w:rsidRPr="00297086">
        <w:rPr>
          <w:sz w:val="22"/>
          <w:szCs w:val="22"/>
          <w:vertAlign w:val="superscript"/>
        </w:rPr>
        <w:t>−3</w:t>
      </w:r>
      <w:r w:rsidRPr="00297086">
        <w:rPr>
          <w:sz w:val="22"/>
          <w:szCs w:val="22"/>
        </w:rPr>
        <w:t> </w:t>
      </w:r>
      <w:r w:rsidRPr="00297086">
        <w:rPr>
          <w:noProof/>
          <w:position w:val="-28"/>
          <w:sz w:val="22"/>
          <w:szCs w:val="22"/>
          <w:lang w:val="en-CA" w:eastAsia="en-CA"/>
        </w:rPr>
        <mc:AlternateContent>
          <mc:Choice Requires="wps">
            <w:drawing>
              <wp:anchor distT="0" distB="0" distL="114300" distR="114300" simplePos="0" relativeHeight="251661312" behindDoc="0" locked="0" layoutInCell="1" allowOverlap="1" wp14:anchorId="71A78832" wp14:editId="4320C82C">
                <wp:simplePos x="0" y="0"/>
                <wp:positionH relativeFrom="column">
                  <wp:posOffset>0</wp:posOffset>
                </wp:positionH>
                <wp:positionV relativeFrom="paragraph">
                  <wp:posOffset>0</wp:posOffset>
                </wp:positionV>
                <wp:extent cx="635000" cy="635000"/>
                <wp:effectExtent l="0" t="0" r="3175" b="3175"/>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1144F" id="Rectangl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" filled="f" stroked="f">
                <o:lock v:ext="edit" aspectratio="t" selection="t"/>
              </v:rect>
            </w:pict>
          </mc:Fallback>
        </mc:AlternateContent>
      </w:r>
      <w:ins w:id="183" w:author="Rev. 2 Author" w:date="2018-09-13T07:54:00Z">
        <w:r w:rsidR="00BA7A48" w:rsidRPr="006C7615">
          <w:rPr>
            <w:noProof/>
            <w:position w:val="-28"/>
            <w:sz w:val="22"/>
            <w:szCs w:val="22"/>
          </w:rPr>
          <w:object w:dxaOrig="820" w:dyaOrig="760" w14:anchorId="4B24BC83">
            <v:shape id="shape819" o:spid="_x0000_i1027" type="#_x0000_t75" alt="" style="width:43.2pt;height:35.2pt;mso-width-percent:0;mso-height-percent:0;mso-width-percent:0;mso-height-percent:0" o:ole="">
              <v:imagedata r:id="rId10" o:title=""/>
            </v:shape>
            <o:OLEObject Type="Embed" ProgID="Equation.3" ShapeID="shape819" DrawAspect="Content" ObjectID="_1598442846" r:id="rId11"/>
          </w:object>
        </w:r>
      </w:ins>
      <w:r w:rsidRPr="00297086">
        <w:rPr>
          <w:sz w:val="22"/>
          <w:szCs w:val="22"/>
        </w:rPr>
        <w:tab/>
        <w:t>for</w:t>
      </w:r>
      <w:r w:rsidRPr="00297086">
        <w:rPr>
          <w:sz w:val="22"/>
          <w:szCs w:val="22"/>
        </w:rPr>
        <w:tab/>
        <w:t>0</w:t>
      </w:r>
      <w:r w:rsidRPr="00297086">
        <w:rPr>
          <w:sz w:val="22"/>
          <w:szCs w:val="22"/>
        </w:rPr>
        <w:sym w:font="Symbol" w:char="F0B0"/>
      </w:r>
      <w:r w:rsidRPr="00297086">
        <w:rPr>
          <w:sz w:val="22"/>
          <w:szCs w:val="22"/>
        </w:rPr>
        <w:tab/>
        <w:t xml:space="preserve">&lt; </w:t>
      </w:r>
      <w:r w:rsidRPr="00297086">
        <w:rPr>
          <w:sz w:val="22"/>
          <w:szCs w:val="22"/>
        </w:rPr>
        <w:sym w:font="Symbol" w:char="006A"/>
      </w:r>
      <w:r w:rsidRPr="00297086">
        <w:rPr>
          <w:sz w:val="22"/>
          <w:szCs w:val="22"/>
        </w:rPr>
        <w:t xml:space="preserve"> &lt; </w:t>
      </w:r>
      <w:r w:rsidRPr="00297086">
        <w:rPr>
          <w:sz w:val="22"/>
          <w:szCs w:val="22"/>
        </w:rPr>
        <w:sym w:font="Symbol" w:char="006A"/>
      </w:r>
      <w:r w:rsidRPr="00297086">
        <w:rPr>
          <w:i/>
          <w:iCs/>
          <w:sz w:val="22"/>
          <w:szCs w:val="22"/>
          <w:vertAlign w:val="subscript"/>
        </w:rPr>
        <w:t>m</w:t>
      </w:r>
    </w:p>
    <w:p w14:paraId="3A2F0EAB" w14:textId="77777777" w:rsidR="00AE0AAE" w:rsidRPr="00297086" w:rsidRDefault="00AE0AAE" w:rsidP="00AE0AAE">
      <w:pPr>
        <w:pStyle w:val="enumlev1"/>
        <w:tabs>
          <w:tab w:val="left" w:pos="4395"/>
          <w:tab w:val="left" w:pos="5103"/>
          <w:tab w:val="right" w:pos="6096"/>
          <w:tab w:val="left" w:pos="6237"/>
        </w:tabs>
        <w:rPr>
          <w:sz w:val="22"/>
          <w:szCs w:val="22"/>
        </w:rPr>
      </w:pPr>
      <w:r w:rsidRPr="00297086">
        <w:rPr>
          <w:sz w:val="22"/>
          <w:szCs w:val="22"/>
        </w:rPr>
        <w:tab/>
      </w:r>
      <w:proofErr w:type="gramStart"/>
      <w:r w:rsidRPr="00297086">
        <w:rPr>
          <w:i/>
          <w:iCs/>
          <w:sz w:val="22"/>
          <w:szCs w:val="22"/>
        </w:rPr>
        <w:t>G</w:t>
      </w:r>
      <w:r w:rsidRPr="00297086">
        <w:rPr>
          <w:sz w:val="22"/>
          <w:szCs w:val="22"/>
        </w:rPr>
        <w:t>(</w:t>
      </w:r>
      <w:proofErr w:type="gramEnd"/>
      <w:r w:rsidRPr="00297086">
        <w:rPr>
          <w:sz w:val="22"/>
          <w:szCs w:val="22"/>
        </w:rPr>
        <w:sym w:font="Symbol" w:char="006A"/>
      </w:r>
      <w:r w:rsidRPr="00297086">
        <w:rPr>
          <w:sz w:val="22"/>
          <w:szCs w:val="22"/>
        </w:rPr>
        <w:t>) = 39 − 5 log (</w:t>
      </w:r>
      <w:r w:rsidRPr="00297086">
        <w:rPr>
          <w:i/>
          <w:iCs/>
          <w:sz w:val="22"/>
          <w:szCs w:val="22"/>
        </w:rPr>
        <w:t>D</w:t>
      </w:r>
      <w:r w:rsidRPr="00297086">
        <w:rPr>
          <w:sz w:val="22"/>
          <w:szCs w:val="22"/>
        </w:rPr>
        <w:t xml:space="preserve">/λ) − 25 log </w:t>
      </w:r>
      <w:r w:rsidRPr="00297086">
        <w:rPr>
          <w:sz w:val="22"/>
          <w:szCs w:val="22"/>
        </w:rPr>
        <w:sym w:font="Symbol" w:char="006A"/>
      </w:r>
      <w:r w:rsidRPr="00297086">
        <w:rPr>
          <w:sz w:val="22"/>
          <w:szCs w:val="22"/>
        </w:rPr>
        <w:tab/>
      </w:r>
      <w:proofErr w:type="spellStart"/>
      <w:r w:rsidRPr="00297086">
        <w:rPr>
          <w:sz w:val="22"/>
          <w:szCs w:val="22"/>
        </w:rPr>
        <w:t>for</w:t>
      </w:r>
      <w:r w:rsidRPr="00297086">
        <w:rPr>
          <w:sz w:val="22"/>
          <w:szCs w:val="22"/>
        </w:rPr>
        <w:tab/>
      </w:r>
      <w:r w:rsidRPr="00297086">
        <w:rPr>
          <w:sz w:val="22"/>
          <w:szCs w:val="22"/>
        </w:rPr>
        <w:sym w:font="Symbol" w:char="006A"/>
      </w:r>
      <w:r w:rsidRPr="00297086">
        <w:rPr>
          <w:i/>
          <w:iCs/>
          <w:sz w:val="22"/>
          <w:szCs w:val="22"/>
          <w:vertAlign w:val="subscript"/>
        </w:rPr>
        <w:t>m</w:t>
      </w:r>
      <w:proofErr w:type="spellEnd"/>
      <w:r w:rsidRPr="00297086">
        <w:rPr>
          <w:sz w:val="22"/>
          <w:szCs w:val="22"/>
        </w:rPr>
        <w:tab/>
        <w:t xml:space="preserve">≤ </w:t>
      </w:r>
      <w:r w:rsidRPr="00297086">
        <w:rPr>
          <w:sz w:val="22"/>
          <w:szCs w:val="22"/>
        </w:rPr>
        <w:sym w:font="Symbol" w:char="006A"/>
      </w:r>
      <w:r w:rsidRPr="00297086">
        <w:rPr>
          <w:sz w:val="22"/>
          <w:szCs w:val="22"/>
        </w:rPr>
        <w:t xml:space="preserve"> &lt; 48</w:t>
      </w:r>
      <w:r w:rsidRPr="00297086">
        <w:rPr>
          <w:sz w:val="22"/>
          <w:szCs w:val="22"/>
        </w:rPr>
        <w:sym w:font="Symbol" w:char="F0B0"/>
      </w:r>
    </w:p>
    <w:p w14:paraId="091C8811" w14:textId="606AE1D9" w:rsidR="00AE0AAE" w:rsidRPr="00297086" w:rsidRDefault="00AE0AAE" w:rsidP="00297086">
      <w:pPr>
        <w:pStyle w:val="enumlev1"/>
        <w:tabs>
          <w:tab w:val="left" w:pos="4395"/>
          <w:tab w:val="left" w:pos="5103"/>
          <w:tab w:val="right" w:pos="6096"/>
          <w:tab w:val="left" w:pos="6237"/>
        </w:tabs>
        <w:rPr>
          <w:sz w:val="22"/>
          <w:szCs w:val="22"/>
        </w:rPr>
      </w:pPr>
      <w:r w:rsidRPr="00297086">
        <w:rPr>
          <w:sz w:val="22"/>
          <w:szCs w:val="22"/>
        </w:rPr>
        <w:tab/>
      </w:r>
      <w:proofErr w:type="gramStart"/>
      <w:r w:rsidRPr="00297086">
        <w:rPr>
          <w:i/>
          <w:iCs/>
          <w:sz w:val="22"/>
          <w:szCs w:val="22"/>
        </w:rPr>
        <w:t>G</w:t>
      </w:r>
      <w:r w:rsidRPr="00297086">
        <w:rPr>
          <w:sz w:val="22"/>
          <w:szCs w:val="22"/>
        </w:rPr>
        <w:t>(</w:t>
      </w:r>
      <w:proofErr w:type="gramEnd"/>
      <w:r w:rsidRPr="00297086">
        <w:rPr>
          <w:sz w:val="22"/>
          <w:szCs w:val="22"/>
        </w:rPr>
        <w:sym w:font="Symbol" w:char="006A"/>
      </w:r>
      <w:r w:rsidRPr="00297086">
        <w:rPr>
          <w:sz w:val="22"/>
          <w:szCs w:val="22"/>
        </w:rPr>
        <w:t>) = −3 − 5 log (</w:t>
      </w:r>
      <w:r w:rsidRPr="00297086">
        <w:rPr>
          <w:i/>
          <w:iCs/>
          <w:sz w:val="22"/>
          <w:szCs w:val="22"/>
        </w:rPr>
        <w:t>D</w:t>
      </w:r>
      <w:r w:rsidRPr="00297086">
        <w:rPr>
          <w:sz w:val="22"/>
          <w:szCs w:val="22"/>
        </w:rPr>
        <w:t>/ λ)</w:t>
      </w:r>
      <w:r w:rsidRPr="00297086">
        <w:rPr>
          <w:sz w:val="22"/>
          <w:szCs w:val="22"/>
        </w:rPr>
        <w:tab/>
      </w:r>
      <w:r w:rsidRPr="00297086">
        <w:rPr>
          <w:sz w:val="22"/>
          <w:szCs w:val="22"/>
        </w:rPr>
        <w:tab/>
        <w:t>for</w:t>
      </w:r>
      <w:r w:rsidRPr="00297086">
        <w:rPr>
          <w:sz w:val="22"/>
          <w:szCs w:val="22"/>
        </w:rPr>
        <w:tab/>
        <w:t>48</w:t>
      </w:r>
      <w:r w:rsidRPr="00297086">
        <w:rPr>
          <w:sz w:val="22"/>
          <w:szCs w:val="22"/>
        </w:rPr>
        <w:sym w:font="Symbol" w:char="F0B0"/>
      </w:r>
      <w:r w:rsidRPr="00297086">
        <w:rPr>
          <w:sz w:val="22"/>
          <w:szCs w:val="22"/>
        </w:rPr>
        <w:tab/>
        <w:t xml:space="preserve">≤ </w:t>
      </w:r>
      <w:r w:rsidRPr="00297086">
        <w:rPr>
          <w:sz w:val="22"/>
          <w:szCs w:val="22"/>
        </w:rPr>
        <w:sym w:font="Symbol" w:char="006A"/>
      </w:r>
      <w:r w:rsidRPr="00297086">
        <w:rPr>
          <w:sz w:val="22"/>
          <w:szCs w:val="22"/>
        </w:rPr>
        <w:t xml:space="preserve"> ≤ 180</w:t>
      </w:r>
      <w:r w:rsidRPr="00297086">
        <w:rPr>
          <w:sz w:val="22"/>
          <w:szCs w:val="22"/>
        </w:rPr>
        <w:sym w:font="Symbol" w:char="F0B0"/>
      </w:r>
    </w:p>
    <w:p w14:paraId="269C972B" w14:textId="77777777" w:rsidR="00AE0AAE" w:rsidRPr="00297086" w:rsidRDefault="00AE0AAE" w:rsidP="00AE0AAE">
      <w:pPr>
        <w:rPr>
          <w:sz w:val="22"/>
          <w:szCs w:val="22"/>
        </w:rPr>
      </w:pPr>
      <w:r w:rsidRPr="00297086">
        <w:rPr>
          <w:sz w:val="22"/>
          <w:szCs w:val="22"/>
        </w:rPr>
        <w:t>where:</w:t>
      </w:r>
    </w:p>
    <w:p w14:paraId="60601FCA" w14:textId="77777777" w:rsidR="00AE0AAE" w:rsidRPr="00297086" w:rsidRDefault="00AE0AAE" w:rsidP="00AE0AAE">
      <w:pPr>
        <w:pStyle w:val="Equationlegend"/>
        <w:rPr>
          <w:sz w:val="22"/>
          <w:szCs w:val="22"/>
          <w:lang w:eastAsia="ko-KR"/>
        </w:rPr>
      </w:pPr>
      <w:r w:rsidRPr="00297086">
        <w:rPr>
          <w:i/>
          <w:sz w:val="22"/>
          <w:szCs w:val="22"/>
        </w:rPr>
        <w:tab/>
      </w:r>
      <w:proofErr w:type="gramStart"/>
      <w:r w:rsidRPr="00297086">
        <w:rPr>
          <w:i/>
          <w:sz w:val="22"/>
          <w:szCs w:val="22"/>
        </w:rPr>
        <w:t>G</w:t>
      </w:r>
      <w:r w:rsidRPr="00297086">
        <w:rPr>
          <w:i/>
          <w:iCs/>
          <w:position w:val="-4"/>
          <w:sz w:val="22"/>
          <w:szCs w:val="22"/>
        </w:rPr>
        <w:t>max</w:t>
      </w:r>
      <w:r w:rsidRPr="00297086">
        <w:rPr>
          <w:sz w:val="22"/>
          <w:szCs w:val="22"/>
        </w:rPr>
        <w:t> :</w:t>
      </w:r>
      <w:proofErr w:type="gramEnd"/>
      <w:r w:rsidRPr="00297086">
        <w:rPr>
          <w:i/>
          <w:sz w:val="22"/>
          <w:szCs w:val="22"/>
          <w:lang w:eastAsia="ko-KR"/>
        </w:rPr>
        <w:tab/>
      </w:r>
      <w:r w:rsidRPr="00297086">
        <w:rPr>
          <w:sz w:val="22"/>
          <w:szCs w:val="22"/>
        </w:rPr>
        <w:t>maximum antenna gain (</w:t>
      </w:r>
      <w:proofErr w:type="spellStart"/>
      <w:r w:rsidRPr="00297086">
        <w:rPr>
          <w:sz w:val="22"/>
          <w:szCs w:val="22"/>
        </w:rPr>
        <w:t>dBi</w:t>
      </w:r>
      <w:proofErr w:type="spellEnd"/>
      <w:r w:rsidRPr="00297086">
        <w:rPr>
          <w:sz w:val="22"/>
          <w:szCs w:val="22"/>
        </w:rPr>
        <w:t>)</w:t>
      </w:r>
    </w:p>
    <w:p w14:paraId="62B07A0C" w14:textId="77777777" w:rsidR="00AE0AAE" w:rsidRPr="00297086" w:rsidRDefault="00AE0AAE" w:rsidP="00AE0AAE">
      <w:pPr>
        <w:pStyle w:val="Equationlegend"/>
        <w:rPr>
          <w:sz w:val="22"/>
          <w:szCs w:val="22"/>
        </w:rPr>
      </w:pPr>
      <w:r w:rsidRPr="00297086">
        <w:rPr>
          <w:i/>
          <w:sz w:val="22"/>
          <w:szCs w:val="22"/>
        </w:rPr>
        <w:tab/>
      </w:r>
      <w:proofErr w:type="gramStart"/>
      <w:r w:rsidRPr="00297086">
        <w:rPr>
          <w:i/>
          <w:sz w:val="22"/>
          <w:szCs w:val="22"/>
        </w:rPr>
        <w:t>G</w:t>
      </w:r>
      <w:r w:rsidRPr="00297086">
        <w:rPr>
          <w:sz w:val="22"/>
          <w:szCs w:val="22"/>
        </w:rPr>
        <w:t>(</w:t>
      </w:r>
      <w:proofErr w:type="gramEnd"/>
      <w:r w:rsidRPr="00297086">
        <w:rPr>
          <w:rFonts w:ascii="Symbol" w:hAnsi="Symbol"/>
          <w:sz w:val="22"/>
          <w:szCs w:val="22"/>
        </w:rPr>
        <w:sym w:font="Symbol" w:char="006A"/>
      </w:r>
      <w:r w:rsidRPr="00297086">
        <w:rPr>
          <w:sz w:val="22"/>
          <w:szCs w:val="22"/>
        </w:rPr>
        <w:t>) :</w:t>
      </w:r>
      <w:r w:rsidRPr="00297086">
        <w:rPr>
          <w:i/>
          <w:sz w:val="22"/>
          <w:szCs w:val="22"/>
          <w:lang w:eastAsia="ko-KR"/>
        </w:rPr>
        <w:tab/>
      </w:r>
      <w:r w:rsidRPr="00297086">
        <w:rPr>
          <w:sz w:val="22"/>
          <w:szCs w:val="22"/>
        </w:rPr>
        <w:t>gain (</w:t>
      </w:r>
      <w:proofErr w:type="spellStart"/>
      <w:r w:rsidRPr="00297086">
        <w:rPr>
          <w:sz w:val="22"/>
          <w:szCs w:val="22"/>
        </w:rPr>
        <w:t>dBi</w:t>
      </w:r>
      <w:proofErr w:type="spellEnd"/>
      <w:r w:rsidRPr="00297086">
        <w:rPr>
          <w:sz w:val="22"/>
          <w:szCs w:val="22"/>
        </w:rPr>
        <w:t>) relative to an isotropic antenna</w:t>
      </w:r>
    </w:p>
    <w:p w14:paraId="27470D41" w14:textId="77777777" w:rsidR="00AE0AAE" w:rsidRPr="00297086" w:rsidRDefault="00AE0AAE" w:rsidP="00AE0AAE">
      <w:pPr>
        <w:pStyle w:val="Equationlegend"/>
        <w:rPr>
          <w:sz w:val="22"/>
          <w:szCs w:val="22"/>
        </w:rPr>
      </w:pPr>
      <w:r w:rsidRPr="00297086">
        <w:rPr>
          <w:sz w:val="22"/>
          <w:szCs w:val="22"/>
        </w:rPr>
        <w:tab/>
      </w:r>
      <w:r w:rsidRPr="00297086">
        <w:rPr>
          <w:sz w:val="22"/>
          <w:szCs w:val="22"/>
        </w:rPr>
        <w:sym w:font="Symbol" w:char="006A"/>
      </w:r>
      <w:r w:rsidRPr="00297086">
        <w:rPr>
          <w:sz w:val="22"/>
          <w:szCs w:val="22"/>
        </w:rPr>
        <w:t> :</w:t>
      </w:r>
      <w:r w:rsidRPr="00297086">
        <w:rPr>
          <w:sz w:val="22"/>
          <w:szCs w:val="22"/>
        </w:rPr>
        <w:tab/>
        <w:t>off-axis angle (degrees)</w:t>
      </w:r>
    </w:p>
    <w:p w14:paraId="6BD449DB" w14:textId="77777777" w:rsidR="00AE0AAE" w:rsidRPr="00297086" w:rsidRDefault="00AE0AAE" w:rsidP="00AE0AAE">
      <w:pPr>
        <w:pStyle w:val="Equationlegend"/>
        <w:ind w:hanging="893"/>
        <w:rPr>
          <w:sz w:val="22"/>
          <w:szCs w:val="22"/>
          <w:lang w:eastAsia="ko-KR"/>
        </w:rPr>
      </w:pPr>
      <w:r w:rsidRPr="008E4A08">
        <w:rPr>
          <w:iCs/>
          <w:position w:val="-30"/>
          <w:sz w:val="22"/>
          <w:szCs w:val="22"/>
        </w:rPr>
        <w:tab/>
      </w:r>
      <w:ins w:id="184" w:author="Rev. 2 Author" w:date="2018-09-13T07:54:00Z">
        <w:r w:rsidR="00BA7A48" w:rsidRPr="006C7615">
          <w:rPr>
            <w:iCs/>
            <w:noProof/>
            <w:position w:val="-30"/>
            <w:sz w:val="22"/>
            <w:szCs w:val="22"/>
          </w:rPr>
          <w:object w:dxaOrig="2600" w:dyaOrig="720" w14:anchorId="5BFE50D2">
            <v:shape id="shape822" o:spid="_x0000_i1026" type="#_x0000_t75" alt="" style="width:2in;height:36.8pt;mso-width-percent:0;mso-height-percent:0;mso-width-percent:0;mso-height-percent:0" o:ole="">
              <v:imagedata r:id="rId12" o:title=""/>
            </v:shape>
            <o:OLEObject Type="Embed" ProgID="Equation.3" ShapeID="shape822" DrawAspect="Content" ObjectID="_1598442847" r:id="rId13"/>
          </w:object>
        </w:r>
      </w:ins>
      <w:r w:rsidRPr="008E4A08">
        <w:rPr>
          <w:iCs/>
          <w:sz w:val="22"/>
          <w:szCs w:val="22"/>
        </w:rPr>
        <w:tab/>
      </w:r>
      <w:r w:rsidRPr="00297086">
        <w:rPr>
          <w:sz w:val="22"/>
          <w:szCs w:val="22"/>
        </w:rPr>
        <w:t>expressed in the same units</w:t>
      </w:r>
    </w:p>
    <w:p w14:paraId="4A224F31" w14:textId="77777777" w:rsidR="00AE0AAE" w:rsidRPr="00297086" w:rsidRDefault="00AE0AAE" w:rsidP="00AE0AAE">
      <w:pPr>
        <w:pStyle w:val="Equationlegend"/>
        <w:ind w:hanging="907"/>
        <w:rPr>
          <w:sz w:val="22"/>
          <w:szCs w:val="22"/>
          <w:lang w:eastAsia="ko-KR"/>
        </w:rPr>
      </w:pPr>
      <w:r w:rsidRPr="00297086">
        <w:rPr>
          <w:position w:val="-24"/>
          <w:sz w:val="22"/>
          <w:szCs w:val="22"/>
        </w:rPr>
        <w:tab/>
      </w:r>
      <w:ins w:id="185" w:author="Rev. 2 Author" w:date="2018-09-13T07:54:00Z">
        <w:r w:rsidR="00BA7A48" w:rsidRPr="006C7615">
          <w:rPr>
            <w:noProof/>
            <w:position w:val="-24"/>
            <w:sz w:val="22"/>
            <w:szCs w:val="22"/>
          </w:rPr>
          <w:object w:dxaOrig="2740" w:dyaOrig="620" w14:anchorId="593719E1">
            <v:shape id="shape825" o:spid="_x0000_i1025" type="#_x0000_t75" alt="" style="width:138.15pt;height:28.8pt;mso-width-percent:0;mso-height-percent:0;mso-width-percent:0;mso-height-percent:0" o:ole="">
              <v:imagedata r:id="rId14" o:title=""/>
            </v:shape>
            <o:OLEObject Type="Embed" ProgID="Equation.3" ShapeID="shape825" DrawAspect="Content" ObjectID="_1598442848" r:id="rId15"/>
          </w:object>
        </w:r>
      </w:ins>
      <w:r w:rsidRPr="00297086">
        <w:rPr>
          <w:sz w:val="22"/>
          <w:szCs w:val="22"/>
        </w:rPr>
        <w:tab/>
        <w:t>degrees</w:t>
      </w:r>
    </w:p>
    <w:p w14:paraId="2144F5BA" w14:textId="77777777" w:rsidR="00AE0AAE" w:rsidRPr="00297086" w:rsidRDefault="00AE0AAE" w:rsidP="00AE0AAE">
      <w:pPr>
        <w:pStyle w:val="Equationlegend"/>
        <w:rPr>
          <w:sz w:val="22"/>
          <w:szCs w:val="22"/>
        </w:rPr>
      </w:pPr>
      <w:r w:rsidRPr="00297086">
        <w:rPr>
          <w:i/>
          <w:sz w:val="22"/>
          <w:szCs w:val="22"/>
        </w:rPr>
        <w:tab/>
        <w:t>G</w:t>
      </w:r>
      <w:proofErr w:type="gramStart"/>
      <w:r w:rsidRPr="00297086">
        <w:rPr>
          <w:rFonts w:ascii="Symbol" w:hAnsi="Symbol"/>
          <w:sz w:val="22"/>
          <w:szCs w:val="22"/>
          <w:vertAlign w:val="subscript"/>
        </w:rPr>
        <w:t></w:t>
      </w:r>
      <w:r w:rsidRPr="00297086">
        <w:rPr>
          <w:sz w:val="22"/>
          <w:szCs w:val="22"/>
        </w:rPr>
        <w:t> :</w:t>
      </w:r>
      <w:proofErr w:type="gramEnd"/>
      <w:r w:rsidRPr="00297086">
        <w:rPr>
          <w:sz w:val="22"/>
          <w:szCs w:val="22"/>
        </w:rPr>
        <w:t xml:space="preserve"> </w:t>
      </w:r>
      <w:r w:rsidRPr="00297086">
        <w:rPr>
          <w:sz w:val="22"/>
          <w:szCs w:val="22"/>
        </w:rPr>
        <w:tab/>
        <w:t>gain of the first side lobe</w:t>
      </w:r>
    </w:p>
    <w:p w14:paraId="6D939BC3" w14:textId="77777777" w:rsidR="00AE0AAE" w:rsidRPr="00297086" w:rsidRDefault="00AE0AAE" w:rsidP="00AE0AAE">
      <w:pPr>
        <w:pStyle w:val="Equationlegend"/>
        <w:rPr>
          <w:sz w:val="22"/>
          <w:szCs w:val="22"/>
        </w:rPr>
      </w:pPr>
      <w:r w:rsidRPr="00297086">
        <w:rPr>
          <w:rFonts w:ascii="Symbol" w:hAnsi="Symbol"/>
          <w:sz w:val="22"/>
          <w:szCs w:val="22"/>
        </w:rPr>
        <w:tab/>
      </w:r>
      <w:r w:rsidRPr="00297086">
        <w:rPr>
          <w:rFonts w:ascii="Symbol" w:hAnsi="Symbol"/>
          <w:sz w:val="22"/>
          <w:szCs w:val="22"/>
        </w:rPr>
        <w:tab/>
      </w:r>
      <w:r w:rsidRPr="00297086">
        <w:rPr>
          <w:rFonts w:ascii="Symbol" w:hAnsi="Symbol"/>
          <w:sz w:val="22"/>
          <w:szCs w:val="22"/>
        </w:rPr>
        <w:t></w:t>
      </w:r>
      <w:r w:rsidRPr="00297086">
        <w:rPr>
          <w:rFonts w:ascii="Symbol" w:hAnsi="Symbol"/>
          <w:sz w:val="22"/>
          <w:szCs w:val="22"/>
          <w:lang w:eastAsia="ko-KR"/>
        </w:rPr>
        <w:t></w:t>
      </w:r>
      <w:r w:rsidRPr="00297086">
        <w:rPr>
          <w:rFonts w:ascii="Symbol" w:hAnsi="Symbol"/>
          <w:sz w:val="22"/>
          <w:szCs w:val="22"/>
          <w:lang w:eastAsia="ko-KR"/>
        </w:rPr>
        <w:t></w:t>
      </w:r>
      <w:r w:rsidRPr="00297086">
        <w:rPr>
          <w:sz w:val="22"/>
          <w:szCs w:val="22"/>
        </w:rPr>
        <w:t>2 </w:t>
      </w:r>
      <w:r w:rsidRPr="00297086">
        <w:rPr>
          <w:rFonts w:ascii="Symbol" w:hAnsi="Symbol"/>
          <w:sz w:val="22"/>
          <w:szCs w:val="22"/>
        </w:rPr>
        <w:t></w:t>
      </w:r>
      <w:r w:rsidRPr="00297086">
        <w:rPr>
          <w:sz w:val="22"/>
          <w:szCs w:val="22"/>
        </w:rPr>
        <w:t> 15 </w:t>
      </w:r>
      <w:proofErr w:type="gramStart"/>
      <w:r w:rsidRPr="00297086">
        <w:rPr>
          <w:sz w:val="22"/>
          <w:szCs w:val="22"/>
        </w:rPr>
        <w:t>log</w:t>
      </w:r>
      <w:proofErr w:type="gramEnd"/>
      <w:r w:rsidRPr="00297086">
        <w:rPr>
          <w:sz w:val="22"/>
          <w:szCs w:val="22"/>
        </w:rPr>
        <w:t xml:space="preserve"> (</w:t>
      </w:r>
      <w:r w:rsidRPr="00297086">
        <w:rPr>
          <w:i/>
          <w:sz w:val="22"/>
          <w:szCs w:val="22"/>
        </w:rPr>
        <w:t>D</w:t>
      </w:r>
      <w:r w:rsidRPr="00297086">
        <w:rPr>
          <w:sz w:val="22"/>
          <w:szCs w:val="22"/>
        </w:rPr>
        <w:t>/</w:t>
      </w:r>
      <w:r w:rsidRPr="00297086">
        <w:rPr>
          <w:rFonts w:ascii="Symbol" w:hAnsi="Symbol"/>
          <w:sz w:val="22"/>
          <w:szCs w:val="22"/>
        </w:rPr>
        <w:t></w:t>
      </w:r>
      <w:r w:rsidRPr="00297086">
        <w:rPr>
          <w:sz w:val="22"/>
          <w:szCs w:val="22"/>
        </w:rPr>
        <w:t>) (</w:t>
      </w:r>
      <w:proofErr w:type="spellStart"/>
      <w:r w:rsidRPr="00297086">
        <w:rPr>
          <w:sz w:val="22"/>
          <w:szCs w:val="22"/>
        </w:rPr>
        <w:t>dBi</w:t>
      </w:r>
      <w:proofErr w:type="spellEnd"/>
      <w:r w:rsidRPr="00297086">
        <w:rPr>
          <w:sz w:val="22"/>
          <w:szCs w:val="22"/>
        </w:rPr>
        <w:t>);</w:t>
      </w:r>
    </w:p>
    <w:p w14:paraId="52CB74B6" w14:textId="77777777" w:rsidR="00AE0AAE" w:rsidRPr="00297086" w:rsidRDefault="00AE0AAE" w:rsidP="00AE0AAE">
      <w:pPr>
        <w:pStyle w:val="Equationlegend"/>
        <w:rPr>
          <w:sz w:val="22"/>
          <w:szCs w:val="22"/>
        </w:rPr>
      </w:pPr>
    </w:p>
    <w:p w14:paraId="6249411B" w14:textId="07568F43" w:rsidR="00AE0AAE" w:rsidRDefault="00AE0AAE" w:rsidP="00AE0AAE">
      <w:pPr>
        <w:rPr>
          <w:rFonts w:eastAsia="Batang"/>
          <w:sz w:val="22"/>
          <w:szCs w:val="22"/>
          <w:lang w:eastAsia="ko-KR"/>
        </w:rPr>
      </w:pPr>
      <w:r w:rsidRPr="00297086">
        <w:rPr>
          <w:rFonts w:eastAsia="Batang"/>
          <w:sz w:val="22"/>
          <w:szCs w:val="22"/>
          <w:lang w:eastAsia="ko-KR"/>
        </w:rPr>
        <w:t>4</w:t>
      </w:r>
      <w:r w:rsidRPr="00297086">
        <w:rPr>
          <w:rFonts w:eastAsia="Batang"/>
          <w:sz w:val="22"/>
          <w:szCs w:val="22"/>
          <w:lang w:eastAsia="ko-KR"/>
        </w:rPr>
        <w:tab/>
        <w:t>that for the purpose of protecting fixed wireless systems in neighbo</w:t>
      </w:r>
      <w:del w:id="186" w:author="Rev. 2 Author" w:date="2018-09-13T15:32:00Z">
        <w:r w:rsidRPr="00297086" w:rsidDel="007B5FB2">
          <w:rPr>
            <w:rFonts w:eastAsia="Batang"/>
            <w:sz w:val="22"/>
            <w:szCs w:val="22"/>
            <w:lang w:eastAsia="ko-KR"/>
          </w:rPr>
          <w:delText>u</w:delText>
        </w:r>
      </w:del>
      <w:r w:rsidRPr="00297086">
        <w:rPr>
          <w:rFonts w:eastAsia="Batang"/>
          <w:sz w:val="22"/>
          <w:szCs w:val="22"/>
          <w:lang w:eastAsia="ko-KR"/>
        </w:rPr>
        <w:t>ring administrations from co</w:t>
      </w:r>
      <w:r w:rsidRPr="00297086">
        <w:rPr>
          <w:rFonts w:eastAsia="Batang"/>
          <w:sz w:val="22"/>
          <w:szCs w:val="22"/>
          <w:lang w:eastAsia="ko-KR"/>
        </w:rPr>
        <w:noBreakHyphen/>
        <w:t>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14:paraId="1EC2BA1C" w14:textId="77777777" w:rsidR="008E4A08" w:rsidRPr="00297086" w:rsidRDefault="008E4A08" w:rsidP="00AE0AAE">
      <w:pPr>
        <w:rPr>
          <w:rFonts w:eastAsia="Batang"/>
          <w:sz w:val="22"/>
          <w:szCs w:val="22"/>
          <w:lang w:eastAsia="ko-KR"/>
        </w:rPr>
      </w:pPr>
    </w:p>
    <w:p w14:paraId="2F53A497" w14:textId="77777777"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−141</w:t>
      </w:r>
      <w:r w:rsidRPr="00297086">
        <w:rPr>
          <w:rFonts w:eastAsia="Batang"/>
          <w:sz w:val="22"/>
          <w:szCs w:val="22"/>
        </w:rPr>
        <w:tab/>
      </w:r>
      <w:r w:rsidRPr="00297086">
        <w:rPr>
          <w:rFonts w:eastAsia="Batang"/>
          <w:sz w:val="22"/>
          <w:szCs w:val="22"/>
        </w:rPr>
        <w:tab/>
      </w:r>
      <w:r w:rsidRPr="00297086">
        <w:rPr>
          <w:rFonts w:eastAsia="Batang"/>
          <w:sz w:val="22"/>
          <w:szCs w:val="22"/>
        </w:rPr>
        <w:tab/>
      </w:r>
      <w:proofErr w:type="gramStart"/>
      <w:r w:rsidRPr="00297086">
        <w:rPr>
          <w:rFonts w:eastAsia="Batang"/>
          <w:sz w:val="22"/>
          <w:szCs w:val="22"/>
        </w:rPr>
        <w:t>dB(</w:t>
      </w:r>
      <w:proofErr w:type="gramEnd"/>
      <w:r w:rsidRPr="00297086">
        <w:rPr>
          <w:rFonts w:eastAsia="Batang"/>
          <w:sz w:val="22"/>
          <w:szCs w:val="22"/>
        </w:rPr>
        <w:t>W/(m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 0</w:t>
      </w:r>
      <w:r w:rsidRPr="00297086">
        <w:rPr>
          <w:rFonts w:eastAsia="Batang"/>
          <w:sz w:val="22"/>
          <w:szCs w:val="22"/>
        </w:rPr>
        <w:sym w:font="Symbol" w:char="00B0"/>
      </w:r>
      <w:r w:rsidRPr="00297086">
        <w:rPr>
          <w:rFonts w:eastAsia="Batang"/>
          <w:sz w:val="22"/>
          <w:szCs w:val="22"/>
        </w:rPr>
        <w:tab/>
      </w:r>
      <w:r w:rsidRPr="00297086">
        <w:rPr>
          <w:rFonts w:eastAsia="Batang"/>
          <w:sz w:val="22"/>
          <w:szCs w:val="22"/>
        </w:rPr>
        <w:sym w:font="Symbol" w:char="00A3"/>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t>&lt;</w:t>
      </w:r>
      <w:r w:rsidRPr="00297086">
        <w:rPr>
          <w:rFonts w:eastAsia="Batang"/>
          <w:sz w:val="22"/>
          <w:szCs w:val="22"/>
        </w:rPr>
        <w:tab/>
        <w:t>3</w:t>
      </w:r>
      <w:r w:rsidRPr="00297086">
        <w:rPr>
          <w:rFonts w:eastAsia="Batang"/>
          <w:sz w:val="22"/>
          <w:szCs w:val="22"/>
        </w:rPr>
        <w:sym w:font="Symbol" w:char="00B0"/>
      </w:r>
    </w:p>
    <w:p w14:paraId="36DE1165" w14:textId="2F6A8390"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lastRenderedPageBreak/>
        <w:tab/>
        <w:t>−141 + 2(</w:t>
      </w:r>
      <w:r w:rsidRPr="00297086">
        <w:rPr>
          <w:sz w:val="22"/>
          <w:szCs w:val="22"/>
        </w:rPr>
        <w:t xml:space="preserve">δ </w:t>
      </w:r>
      <w:r w:rsidRPr="00297086">
        <w:rPr>
          <w:rFonts w:eastAsia="Batang"/>
          <w:sz w:val="22"/>
          <w:szCs w:val="22"/>
        </w:rPr>
        <w:t xml:space="preserve">− 3) </w:t>
      </w:r>
      <w:r w:rsidRPr="00297086">
        <w:rPr>
          <w:rFonts w:eastAsia="Batang"/>
          <w:sz w:val="22"/>
          <w:szCs w:val="22"/>
        </w:rPr>
        <w:tab/>
      </w:r>
      <w:r w:rsidR="008E4A08">
        <w:rPr>
          <w:rFonts w:eastAsia="Batang"/>
          <w:sz w:val="22"/>
          <w:szCs w:val="22"/>
        </w:rPr>
        <w:tab/>
      </w:r>
      <w:proofErr w:type="gramStart"/>
      <w:r w:rsidRPr="00297086">
        <w:rPr>
          <w:rFonts w:eastAsia="Batang"/>
          <w:sz w:val="22"/>
          <w:szCs w:val="22"/>
        </w:rPr>
        <w:t>dB(</w:t>
      </w:r>
      <w:proofErr w:type="gramEnd"/>
      <w:r w:rsidRPr="00297086">
        <w:rPr>
          <w:rFonts w:eastAsia="Batang"/>
          <w:sz w:val="22"/>
          <w:szCs w:val="22"/>
        </w:rPr>
        <w:t>W/( 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 3</w:t>
      </w:r>
      <w:r w:rsidRPr="00297086">
        <w:rPr>
          <w:rFonts w:eastAsia="Batang"/>
          <w:sz w:val="22"/>
          <w:szCs w:val="22"/>
        </w:rPr>
        <w:sym w:font="Symbol" w:char="00B0"/>
      </w:r>
      <w:r w:rsidRPr="00297086">
        <w:rPr>
          <w:rFonts w:eastAsia="Batang"/>
          <w:sz w:val="22"/>
          <w:szCs w:val="22"/>
        </w:rPr>
        <w:tab/>
      </w:r>
      <w:r w:rsidRPr="00297086">
        <w:rPr>
          <w:rFonts w:eastAsia="Batang"/>
          <w:sz w:val="22"/>
          <w:szCs w:val="22"/>
        </w:rPr>
        <w:sym w:font="Symbol" w:char="00A3"/>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sym w:font="Symbol" w:char="00A3"/>
      </w:r>
      <w:r w:rsidRPr="00297086">
        <w:rPr>
          <w:rFonts w:eastAsia="Batang"/>
          <w:sz w:val="22"/>
          <w:szCs w:val="22"/>
        </w:rPr>
        <w:tab/>
        <w:t>13</w:t>
      </w:r>
      <w:r w:rsidRPr="00297086">
        <w:rPr>
          <w:rFonts w:eastAsia="Batang"/>
          <w:sz w:val="22"/>
          <w:szCs w:val="22"/>
        </w:rPr>
        <w:sym w:font="Symbol" w:char="00B0"/>
      </w:r>
    </w:p>
    <w:p w14:paraId="004E0FAF" w14:textId="77777777"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−121</w:t>
      </w:r>
      <w:r w:rsidRPr="00297086">
        <w:rPr>
          <w:rFonts w:eastAsia="Batang"/>
          <w:sz w:val="22"/>
          <w:szCs w:val="22"/>
        </w:rPr>
        <w:tab/>
      </w:r>
      <w:r w:rsidRPr="00297086">
        <w:rPr>
          <w:rFonts w:eastAsia="Batang"/>
          <w:sz w:val="22"/>
          <w:szCs w:val="22"/>
        </w:rPr>
        <w:tab/>
      </w:r>
      <w:r w:rsidRPr="00297086">
        <w:rPr>
          <w:rFonts w:eastAsia="Batang"/>
          <w:sz w:val="22"/>
          <w:szCs w:val="22"/>
        </w:rPr>
        <w:tab/>
      </w:r>
      <w:proofErr w:type="gramStart"/>
      <w:r w:rsidRPr="00297086">
        <w:rPr>
          <w:rFonts w:eastAsia="Batang"/>
          <w:sz w:val="22"/>
          <w:szCs w:val="22"/>
        </w:rPr>
        <w:t>dB(</w:t>
      </w:r>
      <w:proofErr w:type="gramEnd"/>
      <w:r w:rsidRPr="00297086">
        <w:rPr>
          <w:rFonts w:eastAsia="Batang"/>
          <w:sz w:val="22"/>
          <w:szCs w:val="22"/>
        </w:rPr>
        <w:t>W/( 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13</w:t>
      </w:r>
      <w:r w:rsidRPr="00297086">
        <w:rPr>
          <w:rFonts w:eastAsia="Batang"/>
          <w:sz w:val="22"/>
          <w:szCs w:val="22"/>
        </w:rPr>
        <w:sym w:font="Symbol" w:char="00B0"/>
      </w:r>
      <w:r w:rsidRPr="00297086">
        <w:rPr>
          <w:rFonts w:eastAsia="Batang"/>
          <w:sz w:val="22"/>
          <w:szCs w:val="22"/>
        </w:rPr>
        <w:tab/>
        <w:t>&lt;</w:t>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sym w:font="Symbol" w:char="00A3"/>
      </w:r>
      <w:r w:rsidRPr="00297086">
        <w:rPr>
          <w:rFonts w:eastAsia="Batang"/>
          <w:sz w:val="22"/>
          <w:szCs w:val="22"/>
        </w:rPr>
        <w:tab/>
        <w:t>90</w:t>
      </w:r>
      <w:r w:rsidRPr="00297086">
        <w:rPr>
          <w:rFonts w:eastAsia="Batang"/>
          <w:sz w:val="22"/>
          <w:szCs w:val="22"/>
        </w:rPr>
        <w:sym w:font="Symbol" w:char="00B0"/>
      </w:r>
    </w:p>
    <w:p w14:paraId="4DBC64B2" w14:textId="7F672003" w:rsidR="00AE0AAE" w:rsidRPr="00297086" w:rsidRDefault="00AE0AAE" w:rsidP="00AE0AAE">
      <w:pPr>
        <w:rPr>
          <w:rFonts w:eastAsia="Batang"/>
          <w:sz w:val="22"/>
          <w:szCs w:val="22"/>
          <w:lang w:eastAsia="ko-KR"/>
        </w:rPr>
      </w:pPr>
      <w:r w:rsidRPr="00297086">
        <w:rPr>
          <w:rFonts w:eastAsia="Batang"/>
          <w:sz w:val="22"/>
          <w:szCs w:val="22"/>
          <w:lang w:eastAsia="ko-KR"/>
        </w:rPr>
        <w:t xml:space="preserve">where </w:t>
      </w:r>
      <w:r w:rsidRPr="00297086">
        <w:rPr>
          <w:rFonts w:ascii="Symbol" w:hAnsi="Symbol"/>
          <w:sz w:val="22"/>
          <w:szCs w:val="22"/>
        </w:rPr>
        <w:t></w:t>
      </w:r>
      <w:r w:rsidRPr="00297086">
        <w:rPr>
          <w:rFonts w:eastAsia="Batang"/>
          <w:sz w:val="22"/>
          <w:szCs w:val="22"/>
          <w:lang w:eastAsia="ko-KR"/>
        </w:rPr>
        <w:t xml:space="preserve"> is the angle of the arrival above the horizontal plane in degrees;</w:t>
      </w:r>
    </w:p>
    <w:p w14:paraId="32441FA8" w14:textId="77777777" w:rsidR="00AE0AAE" w:rsidRPr="00297086" w:rsidRDefault="00AE0AAE" w:rsidP="00AE0AAE">
      <w:pPr>
        <w:rPr>
          <w:rFonts w:eastAsia="Batang"/>
          <w:sz w:val="22"/>
          <w:szCs w:val="22"/>
          <w:lang w:eastAsia="ko-KR"/>
        </w:rPr>
      </w:pPr>
    </w:p>
    <w:p w14:paraId="4F6FDC61" w14:textId="24D40B84" w:rsidR="00AE0AAE" w:rsidRPr="00AE0AAE" w:rsidDel="00136C4E" w:rsidRDefault="00AE0AAE" w:rsidP="00AE0AAE">
      <w:pPr>
        <w:rPr>
          <w:del w:id="187" w:author="Rev. 2 Author" w:date="2018-09-13T08:17:00Z"/>
          <w:rFonts w:eastAsia="Batang"/>
          <w:sz w:val="22"/>
          <w:szCs w:val="22"/>
          <w:lang w:eastAsia="ko-KR"/>
          <w:rPrChange w:id="188" w:author="Rev. 2 Author" w:date="2018-09-13T07:57:00Z">
            <w:rPr>
              <w:del w:id="189" w:author="Rev. 2 Author" w:date="2018-09-13T08:17:00Z"/>
              <w:rFonts w:eastAsia="Batang"/>
              <w:lang w:eastAsia="ko-KR"/>
            </w:rPr>
          </w:rPrChange>
        </w:rPr>
      </w:pPr>
      <w:del w:id="190" w:author="Rev. 2 Author" w:date="2018-09-13T08:17:00Z">
        <w:r w:rsidRPr="00AE0AAE" w:rsidDel="00136C4E">
          <w:rPr>
            <w:rFonts w:eastAsia="Batang"/>
            <w:sz w:val="22"/>
            <w:szCs w:val="22"/>
            <w:lang w:eastAsia="ko-KR"/>
            <w:rPrChange w:id="191" w:author="Rev. 2 Author" w:date="2018-09-13T07:57:00Z">
              <w:rPr>
                <w:rFonts w:eastAsia="Batang"/>
                <w:lang w:eastAsia="ko-KR"/>
              </w:rPr>
            </w:rPrChange>
          </w:rPr>
          <w:delText>5</w:delText>
        </w:r>
        <w:r w:rsidRPr="00AE0AAE" w:rsidDel="00136C4E">
          <w:rPr>
            <w:rFonts w:eastAsia="Batang"/>
            <w:sz w:val="22"/>
            <w:szCs w:val="22"/>
            <w:lang w:eastAsia="ko-KR"/>
            <w:rPrChange w:id="192" w:author="Rev. 2 Author" w:date="2018-09-13T07:57:00Z">
              <w:rPr>
                <w:rFonts w:eastAsia="Batang"/>
                <w:lang w:eastAsia="ko-KR"/>
              </w:rPr>
            </w:rPrChange>
          </w:rPr>
          <w:tab/>
          <w:delText>that, to protect radio astronomy stations operating in the band 48.94-49.04 GHz from unwanted emissions of HAPS operating in the 47.2</w:delText>
        </w:r>
        <w:r w:rsidRPr="00AE0AAE" w:rsidDel="00136C4E">
          <w:rPr>
            <w:rFonts w:eastAsia="Batang"/>
            <w:sz w:val="22"/>
            <w:szCs w:val="22"/>
            <w:lang w:eastAsia="ko-KR"/>
            <w:rPrChange w:id="193" w:author="Rev. 2 Author" w:date="2018-09-13T07:57:00Z">
              <w:rPr>
                <w:rFonts w:eastAsia="Batang"/>
                <w:lang w:eastAsia="ko-KR"/>
              </w:rPr>
            </w:rPrChange>
          </w:rPr>
          <w:noBreakHyphen/>
          <w:delText xml:space="preserve">47.5 GHz and 47.9-48.2 GHz bands, the separation distance between the radio astronomy station and the nadir of a HAPS platform shall exceed 50 km; </w:delText>
        </w:r>
      </w:del>
    </w:p>
    <w:p w14:paraId="7EDD51B7" w14:textId="77777777" w:rsidR="00AE0AAE" w:rsidRPr="00AE0AAE" w:rsidRDefault="00AE0AAE" w:rsidP="00AE0AAE">
      <w:pPr>
        <w:rPr>
          <w:ins w:id="194" w:author="Rev. 2 Author" w:date="2018-09-13T07:54:00Z"/>
          <w:rFonts w:eastAsia="Batang"/>
          <w:sz w:val="22"/>
          <w:szCs w:val="22"/>
          <w:lang w:eastAsia="ko-KR"/>
          <w:rPrChange w:id="195" w:author="Rev. 2 Author" w:date="2018-09-13T07:57:00Z">
            <w:rPr>
              <w:ins w:id="196" w:author="Rev. 2 Author" w:date="2018-09-13T07:54:00Z"/>
              <w:rFonts w:eastAsia="Batang"/>
              <w:lang w:eastAsia="ko-KR"/>
            </w:rPr>
          </w:rPrChange>
        </w:rPr>
      </w:pPr>
    </w:p>
    <w:p w14:paraId="116643B1" w14:textId="61422B78" w:rsidR="00AE0AAE" w:rsidRPr="00AE0AAE" w:rsidRDefault="005E4C46" w:rsidP="00AE0AAE">
      <w:pPr>
        <w:rPr>
          <w:rFonts w:eastAsia="Batang"/>
          <w:sz w:val="22"/>
          <w:szCs w:val="22"/>
          <w:lang w:eastAsia="ko-KR"/>
          <w:rPrChange w:id="197" w:author="Rev. 2 Author" w:date="2018-09-13T07:57:00Z">
            <w:rPr>
              <w:rFonts w:eastAsia="Batang"/>
              <w:lang w:eastAsia="ko-KR"/>
            </w:rPr>
          </w:rPrChange>
        </w:rPr>
      </w:pPr>
      <w:ins w:id="198" w:author="Rev. 2 Author" w:date="2018-09-14T14:53:00Z">
        <w:r>
          <w:rPr>
            <w:rFonts w:eastAsia="Batang"/>
            <w:sz w:val="22"/>
            <w:szCs w:val="22"/>
            <w:lang w:eastAsia="ko-KR"/>
          </w:rPr>
          <w:t>5</w:t>
        </w:r>
      </w:ins>
      <w:del w:id="199" w:author="Rev. 2 Author" w:date="2018-09-14T14:53:00Z">
        <w:r w:rsidR="00AE0AAE" w:rsidRPr="00AE0AAE" w:rsidDel="005E4C46">
          <w:rPr>
            <w:rFonts w:eastAsia="Batang"/>
            <w:sz w:val="22"/>
            <w:szCs w:val="22"/>
            <w:lang w:eastAsia="ko-KR"/>
            <w:rPrChange w:id="200" w:author="Rev. 2 Author" w:date="2018-09-13T07:57:00Z">
              <w:rPr>
                <w:rFonts w:eastAsia="Batang"/>
                <w:lang w:eastAsia="ko-KR"/>
              </w:rPr>
            </w:rPrChange>
          </w:rPr>
          <w:delText>6</w:delText>
        </w:r>
      </w:del>
      <w:r w:rsidR="00AE0AAE" w:rsidRPr="00AE0AAE">
        <w:rPr>
          <w:rFonts w:eastAsia="Batang"/>
          <w:sz w:val="22"/>
          <w:szCs w:val="22"/>
          <w:lang w:eastAsia="ko-KR"/>
          <w:rPrChange w:id="201" w:author="Rev. 2 Author" w:date="2018-09-13T07:57:00Z">
            <w:rPr>
              <w:rFonts w:eastAsia="Batang"/>
              <w:lang w:eastAsia="ko-KR"/>
            </w:rPr>
          </w:rPrChange>
        </w:rPr>
        <w:tab/>
        <w:t>that administrations planning to implement a HAPS system in the 47.2-47.5 GHz and 47.9-48.2 GHz bands shall notify the frequency assignments by submitting all mandatory elements of Appendix </w:t>
      </w:r>
      <w:r w:rsidR="00AE0AAE" w:rsidRPr="00AE0AAE">
        <w:rPr>
          <w:rFonts w:eastAsia="Batang"/>
          <w:b/>
          <w:bCs/>
          <w:sz w:val="22"/>
          <w:szCs w:val="22"/>
          <w:rPrChange w:id="202" w:author="Rev. 2 Author" w:date="2018-09-13T07:57:00Z">
            <w:rPr>
              <w:rFonts w:eastAsia="Batang"/>
              <w:b/>
              <w:bCs/>
            </w:rPr>
          </w:rPrChange>
        </w:rPr>
        <w:t>4</w:t>
      </w:r>
      <w:r w:rsidR="00AE0AAE" w:rsidRPr="00AE0AAE">
        <w:rPr>
          <w:rFonts w:eastAsia="Batang"/>
          <w:sz w:val="22"/>
          <w:szCs w:val="22"/>
          <w:lang w:eastAsia="ko-KR"/>
          <w:rPrChange w:id="203" w:author="Rev. 2 Author" w:date="2018-09-13T07:57:00Z">
            <w:rPr>
              <w:rFonts w:eastAsia="Batang"/>
              <w:lang w:eastAsia="ko-KR"/>
            </w:rPr>
          </w:rPrChange>
        </w:rPr>
        <w:t xml:space="preserve"> to the Bureau for the examination of compliance with respect to </w:t>
      </w:r>
      <w:r w:rsidR="00AE0AAE" w:rsidRPr="00AE0AAE">
        <w:rPr>
          <w:rFonts w:eastAsia="Batang"/>
          <w:i/>
          <w:sz w:val="22"/>
          <w:szCs w:val="22"/>
          <w:lang w:eastAsia="ko-KR"/>
          <w:rPrChange w:id="204" w:author="Rev. 2 Author" w:date="2018-09-13T07:57:00Z">
            <w:rPr>
              <w:rFonts w:eastAsia="Batang"/>
              <w:i/>
              <w:lang w:eastAsia="ko-KR"/>
            </w:rPr>
          </w:rPrChange>
        </w:rPr>
        <w:t>resolves </w:t>
      </w:r>
      <w:r w:rsidR="00AE0AAE" w:rsidRPr="00AE0AAE">
        <w:rPr>
          <w:rFonts w:eastAsia="Batang"/>
          <w:sz w:val="22"/>
          <w:szCs w:val="22"/>
          <w:lang w:eastAsia="ko-KR"/>
          <w:rPrChange w:id="205" w:author="Rev. 2 Author" w:date="2018-09-13T07:57:00Z">
            <w:rPr>
              <w:rFonts w:eastAsia="Batang"/>
              <w:lang w:eastAsia="ko-KR"/>
            </w:rPr>
          </w:rPrChange>
        </w:rPr>
        <w:t>1, 2, 3, 4 and 5 above with a view to their registration in the Master International Frequency Register;</w:t>
      </w:r>
    </w:p>
    <w:p w14:paraId="6A3BCBA0" w14:textId="77777777" w:rsidR="00AE0AAE" w:rsidRPr="00AE0AAE" w:rsidRDefault="00AE0AAE" w:rsidP="00AE0AAE">
      <w:pPr>
        <w:rPr>
          <w:rFonts w:eastAsia="Batang"/>
          <w:sz w:val="22"/>
          <w:szCs w:val="22"/>
          <w:lang w:eastAsia="ko-KR"/>
          <w:rPrChange w:id="206" w:author="Rev. 2 Author" w:date="2018-09-13T07:57:00Z">
            <w:rPr>
              <w:rFonts w:eastAsia="Batang"/>
              <w:lang w:eastAsia="ko-KR"/>
            </w:rPr>
          </w:rPrChange>
        </w:rPr>
      </w:pPr>
    </w:p>
    <w:p w14:paraId="1B3F9799" w14:textId="428A8345" w:rsidR="00AE0AAE" w:rsidRPr="00AE0AAE" w:rsidRDefault="005E4C46" w:rsidP="00AE0AAE">
      <w:pPr>
        <w:rPr>
          <w:sz w:val="22"/>
          <w:szCs w:val="22"/>
          <w:lang w:eastAsia="ko-KR"/>
          <w:rPrChange w:id="207" w:author="Rev. 2 Author" w:date="2018-09-13T07:57:00Z">
            <w:rPr>
              <w:lang w:eastAsia="ko-KR"/>
            </w:rPr>
          </w:rPrChange>
        </w:rPr>
      </w:pPr>
      <w:ins w:id="208" w:author="Rev. 2 Author" w:date="2018-09-14T14:53:00Z">
        <w:r>
          <w:rPr>
            <w:rFonts w:eastAsia="Batang"/>
            <w:sz w:val="22"/>
            <w:szCs w:val="22"/>
            <w:lang w:eastAsia="ko-KR"/>
          </w:rPr>
          <w:t>6</w:t>
        </w:r>
      </w:ins>
      <w:del w:id="209" w:author="Rev. 2 Author" w:date="2018-09-14T14:53:00Z">
        <w:r w:rsidR="00AE0AAE" w:rsidRPr="00AE0AAE" w:rsidDel="005E4C46">
          <w:rPr>
            <w:rFonts w:eastAsia="Batang"/>
            <w:sz w:val="22"/>
            <w:szCs w:val="22"/>
            <w:lang w:eastAsia="ko-KR"/>
            <w:rPrChange w:id="210" w:author="Rev. 2 Author" w:date="2018-09-13T07:57:00Z">
              <w:rPr>
                <w:rFonts w:eastAsia="Batang"/>
                <w:lang w:eastAsia="ko-KR"/>
              </w:rPr>
            </w:rPrChange>
          </w:rPr>
          <w:delText>7</w:delText>
        </w:r>
      </w:del>
      <w:r w:rsidR="00AE0AAE" w:rsidRPr="00AE0AAE">
        <w:rPr>
          <w:rFonts w:eastAsia="Batang"/>
          <w:sz w:val="22"/>
          <w:szCs w:val="22"/>
          <w:lang w:eastAsia="ko-KR"/>
          <w:rPrChange w:id="211" w:author="Rev. 2 Author" w:date="2018-09-13T07:57:00Z">
            <w:rPr>
              <w:rFonts w:eastAsia="Batang"/>
              <w:lang w:eastAsia="ko-KR"/>
            </w:rPr>
          </w:rPrChange>
        </w:rPr>
        <w:tab/>
        <w:t>that administrations shall</w:t>
      </w:r>
      <w:r w:rsidR="00AE0AAE" w:rsidRPr="00AE0AAE">
        <w:rPr>
          <w:sz w:val="22"/>
          <w:szCs w:val="22"/>
          <w:lang w:eastAsia="ko-KR"/>
          <w:rPrChange w:id="212" w:author="Rev. 2 Author" w:date="2018-09-13T07:57:00Z">
            <w:rPr>
              <w:lang w:eastAsia="ko-KR"/>
            </w:rPr>
          </w:rPrChange>
        </w:rPr>
        <w:t xml:space="preserve"> notify the new data elements for the notices referred to in </w:t>
      </w:r>
      <w:r w:rsidR="00AE0AAE" w:rsidRPr="00AE0AAE">
        <w:rPr>
          <w:i/>
          <w:sz w:val="22"/>
          <w:szCs w:val="22"/>
          <w:lang w:eastAsia="ko-KR"/>
          <w:rPrChange w:id="213" w:author="Rev. 2 Author" w:date="2018-09-13T07:57:00Z">
            <w:rPr>
              <w:i/>
              <w:lang w:eastAsia="ko-KR"/>
            </w:rPr>
          </w:rPrChange>
        </w:rPr>
        <w:t xml:space="preserve">instructs the Director of the </w:t>
      </w:r>
      <w:proofErr w:type="spellStart"/>
      <w:r w:rsidR="00AE0AAE" w:rsidRPr="00AE0AAE">
        <w:rPr>
          <w:i/>
          <w:sz w:val="22"/>
          <w:szCs w:val="22"/>
          <w:lang w:eastAsia="ko-KR"/>
          <w:rPrChange w:id="214" w:author="Rev. 2 Author" w:date="2018-09-13T07:57:00Z">
            <w:rPr>
              <w:i/>
              <w:lang w:eastAsia="ko-KR"/>
            </w:rPr>
          </w:rPrChange>
        </w:rPr>
        <w:t>Radiocommunication</w:t>
      </w:r>
      <w:proofErr w:type="spellEnd"/>
      <w:r w:rsidR="00AE0AAE" w:rsidRPr="00AE0AAE">
        <w:rPr>
          <w:i/>
          <w:sz w:val="22"/>
          <w:szCs w:val="22"/>
          <w:lang w:eastAsia="ko-KR"/>
          <w:rPrChange w:id="215" w:author="Rev. 2 Author" w:date="2018-09-13T07:57:00Z">
            <w:rPr>
              <w:i/>
              <w:lang w:eastAsia="ko-KR"/>
            </w:rPr>
          </w:rPrChange>
        </w:rPr>
        <w:t xml:space="preserve"> Bureau</w:t>
      </w:r>
      <w:r w:rsidR="00AE0AAE" w:rsidRPr="00AE0AAE">
        <w:rPr>
          <w:sz w:val="22"/>
          <w:szCs w:val="22"/>
          <w:lang w:eastAsia="ko-KR"/>
          <w:rPrChange w:id="216" w:author="Rev. 2 Author" w:date="2018-09-13T07:57:00Z">
            <w:rPr>
              <w:lang w:eastAsia="ko-KR"/>
            </w:rPr>
          </w:rPrChange>
        </w:rPr>
        <w:t xml:space="preserve"> 1 in order to enable the Bureau to perform the examinations,</w:t>
      </w:r>
    </w:p>
    <w:p w14:paraId="4D8BDA58" w14:textId="77777777" w:rsidR="00AE0AAE" w:rsidRPr="00AE0AAE" w:rsidRDefault="00AE0AAE">
      <w:pPr>
        <w:spacing w:before="100" w:beforeAutospacing="1" w:after="100" w:afterAutospacing="1"/>
        <w:ind w:firstLine="720"/>
        <w:rPr>
          <w:sz w:val="22"/>
          <w:szCs w:val="22"/>
          <w:rPrChange w:id="217" w:author="Rev. 2 Author" w:date="2018-09-13T07:57:00Z">
            <w:rPr>
              <w:sz w:val="24"/>
              <w:szCs w:val="24"/>
            </w:rPr>
          </w:rPrChange>
        </w:rPr>
        <w:pPrChange w:id="218" w:author="Rev. 2 Author" w:date="2018-09-13T15:00:00Z">
          <w:pPr>
            <w:spacing w:before="100" w:beforeAutospacing="1" w:after="100" w:afterAutospacing="1"/>
          </w:pPr>
        </w:pPrChange>
      </w:pPr>
      <w:r w:rsidRPr="00AE0AAE">
        <w:rPr>
          <w:rFonts w:ascii="TimesNewRomanPS" w:hAnsi="TimesNewRomanPS"/>
          <w:i/>
          <w:iCs/>
          <w:sz w:val="22"/>
          <w:szCs w:val="22"/>
          <w:rPrChange w:id="219" w:author="Rev. 2 Author" w:date="2018-09-13T07:57:00Z">
            <w:rPr>
              <w:rFonts w:ascii="TimesNewRomanPS" w:hAnsi="TimesNewRomanPS"/>
              <w:i/>
              <w:iCs/>
              <w:sz w:val="18"/>
              <w:szCs w:val="18"/>
            </w:rPr>
          </w:rPrChange>
        </w:rPr>
        <w:t xml:space="preserve">invites administrations </w:t>
      </w:r>
    </w:p>
    <w:p w14:paraId="094453B7" w14:textId="77777777" w:rsidR="00AE0AAE" w:rsidRPr="00AE0AAE" w:rsidRDefault="00AE0AAE" w:rsidP="00AE0AAE">
      <w:pPr>
        <w:spacing w:before="100" w:beforeAutospacing="1" w:after="100" w:afterAutospacing="1"/>
        <w:rPr>
          <w:sz w:val="22"/>
          <w:szCs w:val="22"/>
          <w:rPrChange w:id="220" w:author="Rev. 2 Author" w:date="2018-09-13T07:57:00Z">
            <w:rPr>
              <w:sz w:val="24"/>
              <w:szCs w:val="24"/>
            </w:rPr>
          </w:rPrChange>
        </w:rPr>
      </w:pPr>
      <w:r w:rsidRPr="00AE0AAE">
        <w:rPr>
          <w:rFonts w:ascii="TimesNewRomanPSMT" w:hAnsi="TimesNewRomanPSMT"/>
          <w:sz w:val="22"/>
          <w:szCs w:val="22"/>
          <w:rPrChange w:id="221" w:author="Rev. 2 Author" w:date="2018-09-13T07:57:00Z">
            <w:rPr>
              <w:rFonts w:ascii="TimesNewRomanPSMT" w:hAnsi="TimesNewRomanPSMT"/>
              <w:sz w:val="18"/>
              <w:szCs w:val="18"/>
            </w:rPr>
          </w:rPrChange>
        </w:rPr>
        <w:t xml:space="preserve">that intend to deploy HAPS systems in the fixed service in the bands 47.2-47.5GHz and 47.9-48.2 GHz to consider specifying the use of the bands 47.2-47.35 GHz and 47.9-48.05 GHz for ubiquitous HAPS terminals, </w:t>
      </w:r>
    </w:p>
    <w:p w14:paraId="10BE4887" w14:textId="77777777" w:rsidR="00AE0AAE" w:rsidRPr="00AE0AAE" w:rsidRDefault="00AE0AAE">
      <w:pPr>
        <w:spacing w:before="100" w:beforeAutospacing="1" w:after="100" w:afterAutospacing="1"/>
        <w:ind w:firstLine="720"/>
        <w:rPr>
          <w:sz w:val="22"/>
          <w:szCs w:val="22"/>
          <w:rPrChange w:id="222" w:author="Rev. 2 Author" w:date="2018-09-13T07:57:00Z">
            <w:rPr>
              <w:sz w:val="24"/>
              <w:szCs w:val="24"/>
            </w:rPr>
          </w:rPrChange>
        </w:rPr>
        <w:pPrChange w:id="223" w:author="Rev. 2 Author" w:date="2018-09-13T15:00:00Z">
          <w:pPr>
            <w:spacing w:before="100" w:beforeAutospacing="1" w:after="100" w:afterAutospacing="1"/>
          </w:pPr>
        </w:pPrChange>
      </w:pPr>
      <w:r w:rsidRPr="00AE0AAE">
        <w:rPr>
          <w:rFonts w:ascii="TimesNewRomanPS" w:hAnsi="TimesNewRomanPS"/>
          <w:i/>
          <w:iCs/>
          <w:sz w:val="22"/>
          <w:szCs w:val="22"/>
          <w:rPrChange w:id="224" w:author="Rev. 2 Author" w:date="2018-09-13T07:57:00Z">
            <w:rPr>
              <w:rFonts w:ascii="TimesNewRomanPS" w:hAnsi="TimesNewRomanPS"/>
              <w:i/>
              <w:iCs/>
              <w:sz w:val="18"/>
              <w:szCs w:val="18"/>
            </w:rPr>
          </w:rPrChange>
        </w:rPr>
        <w:t xml:space="preserve">instructs the Director of the </w:t>
      </w:r>
      <w:proofErr w:type="spellStart"/>
      <w:r w:rsidRPr="00AE0AAE">
        <w:rPr>
          <w:rFonts w:ascii="TimesNewRomanPS" w:hAnsi="TimesNewRomanPS"/>
          <w:i/>
          <w:iCs/>
          <w:sz w:val="22"/>
          <w:szCs w:val="22"/>
          <w:rPrChange w:id="225" w:author="Rev. 2 Author" w:date="2018-09-13T07:57:00Z">
            <w:rPr>
              <w:rFonts w:ascii="TimesNewRomanPS" w:hAnsi="TimesNewRomanPS"/>
              <w:i/>
              <w:iCs/>
              <w:sz w:val="18"/>
              <w:szCs w:val="18"/>
            </w:rPr>
          </w:rPrChange>
        </w:rPr>
        <w:t>Radiocommunication</w:t>
      </w:r>
      <w:proofErr w:type="spellEnd"/>
      <w:r w:rsidRPr="00AE0AAE">
        <w:rPr>
          <w:rFonts w:ascii="TimesNewRomanPS" w:hAnsi="TimesNewRomanPS"/>
          <w:i/>
          <w:iCs/>
          <w:sz w:val="22"/>
          <w:szCs w:val="22"/>
          <w:rPrChange w:id="226" w:author="Rev. 2 Author" w:date="2018-09-13T07:57:00Z">
            <w:rPr>
              <w:rFonts w:ascii="TimesNewRomanPS" w:hAnsi="TimesNewRomanPS"/>
              <w:i/>
              <w:iCs/>
              <w:sz w:val="18"/>
              <w:szCs w:val="18"/>
            </w:rPr>
          </w:rPrChange>
        </w:rPr>
        <w:t xml:space="preserve"> Bureau </w:t>
      </w:r>
    </w:p>
    <w:p w14:paraId="6EF10F53" w14:textId="2B06D6A8" w:rsidR="00AE0AAE" w:rsidRPr="00AE0AAE" w:rsidDel="00AE0AAE" w:rsidRDefault="00AE0AAE" w:rsidP="00AE0AAE">
      <w:pPr>
        <w:spacing w:before="100" w:beforeAutospacing="1" w:after="100" w:afterAutospacing="1"/>
        <w:rPr>
          <w:del w:id="227" w:author="Rev. 2 Author" w:date="2018-09-13T07:56:00Z"/>
          <w:sz w:val="22"/>
          <w:szCs w:val="22"/>
          <w:rPrChange w:id="228" w:author="Rev. 2 Author" w:date="2018-09-13T07:57:00Z">
            <w:rPr>
              <w:del w:id="229" w:author="Rev. 2 Author" w:date="2018-09-13T07:56:00Z"/>
              <w:sz w:val="24"/>
              <w:szCs w:val="24"/>
            </w:rPr>
          </w:rPrChange>
        </w:rPr>
      </w:pPr>
      <w:del w:id="230" w:author="Rev. 2 Author" w:date="2018-09-13T07:56:00Z">
        <w:r w:rsidRPr="00AE0AAE" w:rsidDel="00AE0AAE">
          <w:rPr>
            <w:rFonts w:ascii="TimesNewRomanPSMT" w:hAnsi="TimesNewRomanPSMT"/>
            <w:sz w:val="22"/>
            <w:szCs w:val="22"/>
            <w:rPrChange w:id="231" w:author="Rev. 2 Author" w:date="2018-09-13T07:57:00Z">
              <w:rPr>
                <w:rFonts w:ascii="TimesNewRomanPSMT" w:hAnsi="TimesNewRomanPSMT"/>
                <w:sz w:val="18"/>
                <w:szCs w:val="18"/>
              </w:rPr>
            </w:rPrChange>
          </w:rPr>
          <w:delText xml:space="preserve">1 to maintain and process notices concerning HAPS that were received by the Bureau prior to 20 October 2007 and provisionally recorded in the Master International Frequency Register, only until 1 January 2012, unless the notifying administration informs the Bureau before that date that a particular assignment has been brought into use and provides the complete set of data elements of Appendix </w:delText>
        </w:r>
        <w:r w:rsidRPr="00AE0AAE" w:rsidDel="00AE0AAE">
          <w:rPr>
            <w:rFonts w:ascii="TimesNewRomanPS" w:hAnsi="TimesNewRomanPS"/>
            <w:b/>
            <w:bCs/>
            <w:sz w:val="22"/>
            <w:szCs w:val="22"/>
            <w:rPrChange w:id="232" w:author="Rev. 2 Author" w:date="2018-09-13T07:57:00Z">
              <w:rPr>
                <w:rFonts w:ascii="TimesNewRomanPS" w:hAnsi="TimesNewRomanPS"/>
                <w:b/>
                <w:bCs/>
                <w:sz w:val="18"/>
                <w:szCs w:val="18"/>
              </w:rPr>
            </w:rPrChange>
          </w:rPr>
          <w:delText>4</w:delText>
        </w:r>
        <w:r w:rsidRPr="00AE0AAE" w:rsidDel="00AE0AAE">
          <w:rPr>
            <w:rFonts w:ascii="TimesNewRomanPSMT" w:hAnsi="TimesNewRomanPSMT"/>
            <w:sz w:val="22"/>
            <w:szCs w:val="22"/>
            <w:rPrChange w:id="233" w:author="Rev. 2 Author" w:date="2018-09-13T07:57:00Z">
              <w:rPr>
                <w:rFonts w:ascii="TimesNewRomanPSMT" w:hAnsi="TimesNewRomanPSMT"/>
                <w:sz w:val="18"/>
                <w:szCs w:val="18"/>
              </w:rPr>
            </w:rPrChange>
          </w:rPr>
          <w:delText xml:space="preserve">; </w:delText>
        </w:r>
      </w:del>
    </w:p>
    <w:p w14:paraId="76511E22" w14:textId="365F9409" w:rsidR="00AE0AAE" w:rsidRPr="00297086" w:rsidRDefault="00AE0AAE" w:rsidP="00297086">
      <w:pPr>
        <w:spacing w:before="100" w:beforeAutospacing="1" w:after="100" w:afterAutospacing="1"/>
        <w:rPr>
          <w:sz w:val="22"/>
          <w:szCs w:val="22"/>
        </w:rPr>
      </w:pPr>
      <w:del w:id="234" w:author="Rev. 2 Author" w:date="2018-09-13T15:33:00Z">
        <w:r w:rsidRPr="00297086" w:rsidDel="007B5FB2">
          <w:rPr>
            <w:rFonts w:ascii="TimesNewRomanPSMT" w:hAnsi="TimesNewRomanPSMT"/>
            <w:sz w:val="22"/>
            <w:szCs w:val="22"/>
          </w:rPr>
          <w:delText xml:space="preserve"> </w:delText>
        </w:r>
      </w:del>
      <w:del w:id="235" w:author="Rev. 2 Author" w:date="2018-09-14T14:53:00Z">
        <w:r w:rsidRPr="00297086" w:rsidDel="005E4C46">
          <w:rPr>
            <w:rFonts w:ascii="TimesNewRomanPSMT" w:hAnsi="TimesNewRomanPSMT"/>
            <w:sz w:val="22"/>
            <w:szCs w:val="22"/>
          </w:rPr>
          <w:delText>t</w:delText>
        </w:r>
      </w:del>
      <w:r w:rsidRPr="00297086">
        <w:rPr>
          <w:rFonts w:ascii="TimesNewRomanPSMT" w:hAnsi="TimesNewRomanPSMT"/>
          <w:sz w:val="22"/>
          <w:szCs w:val="22"/>
        </w:rPr>
        <w:t xml:space="preserve">o </w:t>
      </w:r>
      <w:proofErr w:type="gramStart"/>
      <w:r w:rsidRPr="00297086">
        <w:rPr>
          <w:rFonts w:ascii="TimesNewRomanPSMT" w:hAnsi="TimesNewRomanPSMT"/>
          <w:sz w:val="22"/>
          <w:szCs w:val="22"/>
        </w:rPr>
        <w:t>examine</w:t>
      </w:r>
      <w:proofErr w:type="gramEnd"/>
      <w:r w:rsidRPr="00297086">
        <w:rPr>
          <w:rFonts w:ascii="TimesNewRomanPSMT" w:hAnsi="TimesNewRomanPSMT"/>
          <w:sz w:val="22"/>
          <w:szCs w:val="22"/>
        </w:rPr>
        <w:t xml:space="preserve"> all assignments to HAPS in the fixed service notified prior to 1 January 2020 and apply the provisions of </w:t>
      </w:r>
      <w:r w:rsidRPr="00297086">
        <w:rPr>
          <w:rFonts w:ascii="TimesNewRomanPS" w:hAnsi="TimesNewRomanPS"/>
          <w:i/>
          <w:iCs/>
          <w:sz w:val="22"/>
          <w:szCs w:val="22"/>
        </w:rPr>
        <w:t xml:space="preserve">resolves </w:t>
      </w:r>
      <w:r w:rsidRPr="00297086">
        <w:rPr>
          <w:rFonts w:ascii="TimesNewRomanPSMT" w:hAnsi="TimesNewRomanPSMT"/>
          <w:sz w:val="22"/>
          <w:szCs w:val="22"/>
        </w:rPr>
        <w:t xml:space="preserve">1, 2, 3, 4 and 5 and the respective calculation methodologies included in Recommendation ITU-R F.1820 and Recommendation ITU-R SF.1843. </w:t>
      </w:r>
    </w:p>
    <w:p w14:paraId="6C01D37A" w14:textId="77777777" w:rsidR="00C419FA" w:rsidRPr="00297086" w:rsidRDefault="00C419FA" w:rsidP="00C419FA">
      <w:pPr>
        <w:pStyle w:val="Reasons"/>
        <w:rPr>
          <w:sz w:val="22"/>
          <w:szCs w:val="22"/>
        </w:rPr>
      </w:pPr>
    </w:p>
    <w:p w14:paraId="1D1AD2E7" w14:textId="56DABE63" w:rsidR="00F27DFF" w:rsidRPr="008E4A08" w:rsidRDefault="00F27DFF" w:rsidP="00057F02">
      <w:pPr>
        <w:rPr>
          <w:sz w:val="24"/>
          <w:szCs w:val="24"/>
        </w:rPr>
      </w:pPr>
      <w:r w:rsidRPr="005E4C46">
        <w:rPr>
          <w:b/>
          <w:sz w:val="22"/>
          <w:szCs w:val="22"/>
        </w:rPr>
        <w:t>Reasons:</w:t>
      </w:r>
      <w:r w:rsidRPr="005E4C46">
        <w:rPr>
          <w:sz w:val="22"/>
          <w:szCs w:val="22"/>
        </w:rPr>
        <w:t xml:space="preserve">  To modify </w:t>
      </w:r>
      <w:r w:rsidR="005446BC" w:rsidRPr="005E4C46">
        <w:rPr>
          <w:sz w:val="22"/>
          <w:szCs w:val="22"/>
        </w:rPr>
        <w:t xml:space="preserve">the existing </w:t>
      </w:r>
      <w:r w:rsidRPr="005E4C46">
        <w:rPr>
          <w:sz w:val="22"/>
          <w:szCs w:val="22"/>
        </w:rPr>
        <w:t>Resolution 122</w:t>
      </w:r>
      <w:r w:rsidR="005446BC" w:rsidRPr="005E4C46">
        <w:rPr>
          <w:sz w:val="22"/>
          <w:szCs w:val="22"/>
        </w:rPr>
        <w:t xml:space="preserve"> which supports a worldwide </w:t>
      </w:r>
      <w:r w:rsidR="006D6280" w:rsidRPr="005E4C46">
        <w:rPr>
          <w:sz w:val="22"/>
          <w:szCs w:val="22"/>
        </w:rPr>
        <w:t>designation</w:t>
      </w:r>
      <w:r w:rsidR="007B5FB2">
        <w:rPr>
          <w:sz w:val="22"/>
          <w:szCs w:val="22"/>
        </w:rPr>
        <w:t xml:space="preserve"> </w:t>
      </w:r>
      <w:r w:rsidR="005446BC" w:rsidRPr="005E4C46">
        <w:rPr>
          <w:sz w:val="22"/>
          <w:szCs w:val="22"/>
        </w:rPr>
        <w:t>to HAPS</w:t>
      </w:r>
      <w:r w:rsidRPr="005E4C46">
        <w:rPr>
          <w:sz w:val="22"/>
          <w:szCs w:val="22"/>
        </w:rPr>
        <w:t xml:space="preserve"> </w:t>
      </w:r>
      <w:r w:rsidR="005446BC" w:rsidRPr="005E4C46">
        <w:rPr>
          <w:sz w:val="22"/>
          <w:szCs w:val="22"/>
        </w:rPr>
        <w:t xml:space="preserve">to allow for increases in </w:t>
      </w:r>
      <w:r w:rsidR="00057F02" w:rsidRPr="005E4C46">
        <w:rPr>
          <w:sz w:val="22"/>
          <w:szCs w:val="22"/>
        </w:rPr>
        <w:t>EIRP density level</w:t>
      </w:r>
      <w:r w:rsidR="005446BC" w:rsidRPr="005E4C46">
        <w:rPr>
          <w:sz w:val="22"/>
          <w:szCs w:val="22"/>
        </w:rPr>
        <w:t>s during periods of rain.</w:t>
      </w:r>
    </w:p>
    <w:p w14:paraId="2919AAD5" w14:textId="3A45AC15" w:rsidR="00CC78CD" w:rsidRDefault="00CC78CD" w:rsidP="00CC78CD">
      <w:pPr>
        <w:rPr>
          <w:i/>
        </w:rPr>
      </w:pPr>
    </w:p>
    <w:p w14:paraId="73EC3450" w14:textId="5B27644F" w:rsidR="00ED0CFA" w:rsidRPr="005E4C46" w:rsidRDefault="00ED0CFA" w:rsidP="00CC78CD">
      <w:pPr>
        <w:rPr>
          <w:i/>
        </w:rPr>
      </w:pPr>
    </w:p>
    <w:sectPr w:rsidR="00ED0CFA" w:rsidRPr="005E4C46" w:rsidSect="00835438">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F08D1" w14:textId="77777777" w:rsidR="00BA7A48" w:rsidRDefault="00BA7A48" w:rsidP="007B0A12">
      <w:r>
        <w:separator/>
      </w:r>
    </w:p>
  </w:endnote>
  <w:endnote w:type="continuationSeparator" w:id="0">
    <w:p w14:paraId="22B23A22" w14:textId="77777777" w:rsidR="00BA7A48" w:rsidRDefault="00BA7A48"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Arial">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36" w:author="Author" w:date="2018-09-06T07:26:00Z"/>
  <w:sdt>
    <w:sdtPr>
      <w:rPr>
        <w:rStyle w:val="PageNumber"/>
      </w:rPr>
      <w:id w:val="-1328205802"/>
      <w:docPartObj>
        <w:docPartGallery w:val="Page Numbers (Bottom of Page)"/>
        <w:docPartUnique/>
      </w:docPartObj>
    </w:sdtPr>
    <w:sdtEndPr>
      <w:rPr>
        <w:rStyle w:val="PageNumber"/>
      </w:rPr>
    </w:sdtEndPr>
    <w:sdtContent>
      <w:customXmlInsRangeEnd w:id="236"/>
      <w:p w14:paraId="510F35A6" w14:textId="77777777" w:rsidR="00675D6C" w:rsidRDefault="00675D6C" w:rsidP="00A75FBA">
        <w:pPr>
          <w:pStyle w:val="Footer"/>
          <w:framePr w:wrap="none" w:vAnchor="text" w:hAnchor="margin" w:xAlign="right" w:y="1"/>
          <w:rPr>
            <w:ins w:id="237" w:author="Author" w:date="2018-09-06T07:26:00Z"/>
            <w:rStyle w:val="PageNumber"/>
          </w:rPr>
        </w:pPr>
        <w:ins w:id="238" w:author="Author" w:date="2018-09-06T07:26:00Z">
          <w:r>
            <w:rPr>
              <w:rStyle w:val="PageNumber"/>
            </w:rPr>
            <w:fldChar w:fldCharType="begin"/>
          </w:r>
          <w:r>
            <w:rPr>
              <w:rStyle w:val="PageNumber"/>
            </w:rPr>
            <w:instrText xml:space="preserve"> PAGE </w:instrText>
          </w:r>
          <w:r>
            <w:rPr>
              <w:rStyle w:val="PageNumber"/>
            </w:rPr>
            <w:fldChar w:fldCharType="end"/>
          </w:r>
        </w:ins>
      </w:p>
      <w:customXmlInsRangeStart w:id="239" w:author="Author" w:date="2018-09-06T07:26:00Z"/>
    </w:sdtContent>
  </w:sdt>
  <w:customXmlInsRangeEnd w:id="239"/>
  <w:p w14:paraId="4F89FC0B" w14:textId="77777777" w:rsidR="00675D6C" w:rsidRDefault="00675D6C">
    <w:pPr>
      <w:pStyle w:val="Footer"/>
      <w:ind w:right="360"/>
      <w:pPrChange w:id="240" w:author="Author" w:date="2018-09-06T07:26:00Z">
        <w:pPr>
          <w:pStyle w:val="Footer"/>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41" w:author="Author" w:date="2018-09-06T07:26:00Z"/>
  <w:sdt>
    <w:sdtPr>
      <w:rPr>
        <w:rStyle w:val="PageNumber"/>
      </w:rPr>
      <w:id w:val="275609108"/>
      <w:docPartObj>
        <w:docPartGallery w:val="Page Numbers (Bottom of Page)"/>
        <w:docPartUnique/>
      </w:docPartObj>
    </w:sdtPr>
    <w:sdtEndPr>
      <w:rPr>
        <w:rStyle w:val="PageNumber"/>
      </w:rPr>
    </w:sdtEndPr>
    <w:sdtContent>
      <w:customXmlInsRangeEnd w:id="241"/>
      <w:p w14:paraId="6C7D049C" w14:textId="77777777" w:rsidR="00675D6C" w:rsidRDefault="00675D6C" w:rsidP="00A75FBA">
        <w:pPr>
          <w:pStyle w:val="Footer"/>
          <w:framePr w:wrap="none" w:vAnchor="text" w:hAnchor="margin" w:xAlign="right" w:y="1"/>
          <w:rPr>
            <w:ins w:id="242" w:author="Author" w:date="2018-09-06T07:26:00Z"/>
            <w:rStyle w:val="PageNumber"/>
          </w:rPr>
        </w:pPr>
        <w:ins w:id="243" w:author="Author" w:date="2018-09-06T07:26:00Z">
          <w:r>
            <w:rPr>
              <w:rStyle w:val="PageNumber"/>
            </w:rPr>
            <w:fldChar w:fldCharType="begin"/>
          </w:r>
          <w:r>
            <w:rPr>
              <w:rStyle w:val="PageNumber"/>
            </w:rPr>
            <w:instrText xml:space="preserve"> PAGE </w:instrText>
          </w:r>
        </w:ins>
        <w:r>
          <w:rPr>
            <w:rStyle w:val="PageNumber"/>
          </w:rPr>
          <w:fldChar w:fldCharType="separate"/>
        </w:r>
        <w:r>
          <w:rPr>
            <w:rStyle w:val="PageNumber"/>
            <w:noProof/>
          </w:rPr>
          <w:t>1</w:t>
        </w:r>
        <w:ins w:id="244" w:author="Author" w:date="2018-09-06T07:26:00Z">
          <w:r>
            <w:rPr>
              <w:rStyle w:val="PageNumber"/>
            </w:rPr>
            <w:fldChar w:fldCharType="end"/>
          </w:r>
        </w:ins>
      </w:p>
      <w:customXmlInsRangeStart w:id="245" w:author="Author" w:date="2018-09-06T07:26:00Z"/>
    </w:sdtContent>
  </w:sdt>
  <w:customXmlInsRangeEnd w:id="245"/>
  <w:p w14:paraId="1326CDD6" w14:textId="77777777" w:rsidR="00675D6C" w:rsidRDefault="00675D6C">
    <w:pPr>
      <w:pStyle w:val="Footer"/>
      <w:ind w:right="360"/>
      <w:pPrChange w:id="246" w:author="Author" w:date="2018-09-06T07:26: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2DB75" w14:textId="77777777" w:rsidR="00BA7A48" w:rsidRDefault="00BA7A48" w:rsidP="007B0A12">
      <w:r>
        <w:separator/>
      </w:r>
    </w:p>
  </w:footnote>
  <w:footnote w:type="continuationSeparator" w:id="0">
    <w:p w14:paraId="3484F244" w14:textId="77777777" w:rsidR="00BA7A48" w:rsidRDefault="00BA7A48" w:rsidP="007B0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03673" w14:textId="30D3C4C8" w:rsidR="00675D6C" w:rsidRPr="006F0281" w:rsidRDefault="00675D6C" w:rsidP="007B0A12">
    <w:pPr>
      <w:pStyle w:val="Header"/>
      <w:jc w:val="right"/>
    </w:pPr>
    <w:r>
      <w:tab/>
    </w:r>
    <w:r>
      <w:tab/>
      <w:t xml:space="preserve">IWG-2/078r2 </w:t>
    </w:r>
    <w:r w:rsidRPr="006F0281">
      <w:t>(</w:t>
    </w:r>
    <w:r w:rsidR="00861F0E">
      <w:t>14</w:t>
    </w:r>
    <w:r w:rsidRPr="006F0281">
      <w:t>.0</w:t>
    </w:r>
    <w:r>
      <w:t>9</w:t>
    </w:r>
    <w:r w:rsidRPr="006F0281">
      <w:t>.2018)</w:t>
    </w:r>
  </w:p>
  <w:p w14:paraId="1D95DE41" w14:textId="77777777" w:rsidR="00675D6C" w:rsidRPr="006F0281" w:rsidRDefault="00675D6C" w:rsidP="007B0A12">
    <w:pPr>
      <w:pStyle w:val="Header"/>
      <w:jc w:val="right"/>
    </w:pPr>
    <w:r w:rsidRPr="006F0281">
      <w:t xml:space="preserve">Michael </w:t>
    </w:r>
    <w:proofErr w:type="spellStart"/>
    <w:r w:rsidRPr="006F0281">
      <w:t>Tseytlin</w:t>
    </w:r>
    <w:proofErr w:type="spellEnd"/>
    <w:r w:rsidRPr="006F0281">
      <w:t xml:space="preserve"> - Facebook</w:t>
    </w:r>
  </w:p>
  <w:p w14:paraId="197C1C7D" w14:textId="77777777" w:rsidR="00675D6C" w:rsidRPr="006F0281" w:rsidRDefault="00675D6C">
    <w:pPr>
      <w:pStyle w:val="Header"/>
    </w:pPr>
  </w:p>
  <w:p w14:paraId="495D95B7" w14:textId="77777777" w:rsidR="00675D6C" w:rsidRDefault="00675D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00076"/>
    <w:multiLevelType w:val="hybridMultilevel"/>
    <w:tmpl w:val="A4E09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32D27"/>
    <w:multiLevelType w:val="multilevel"/>
    <w:tmpl w:val="DE5E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34A51"/>
    <w:multiLevelType w:val="hybridMultilevel"/>
    <w:tmpl w:val="7BA4CD3E"/>
    <w:lvl w:ilvl="0" w:tplc="6E16BE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4BAF3E78"/>
    <w:multiLevelType w:val="hybridMultilevel"/>
    <w:tmpl w:val="B904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1" w15:restartNumberingAfterBreak="0">
    <w:nsid w:val="680440EB"/>
    <w:multiLevelType w:val="hybridMultilevel"/>
    <w:tmpl w:val="AF6EA878"/>
    <w:lvl w:ilvl="0" w:tplc="45D20D9E">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3"/>
  </w:num>
  <w:num w:numId="2">
    <w:abstractNumId w:val="12"/>
  </w:num>
  <w:num w:numId="3">
    <w:abstractNumId w:val="8"/>
  </w:num>
  <w:num w:numId="4">
    <w:abstractNumId w:val="4"/>
  </w:num>
  <w:num w:numId="5">
    <w:abstractNumId w:val="10"/>
  </w:num>
  <w:num w:numId="6">
    <w:abstractNumId w:val="2"/>
  </w:num>
  <w:num w:numId="7">
    <w:abstractNumId w:val="6"/>
  </w:num>
  <w:num w:numId="8">
    <w:abstractNumId w:val="9"/>
  </w:num>
  <w:num w:numId="9">
    <w:abstractNumId w:val="1"/>
  </w:num>
  <w:num w:numId="10">
    <w:abstractNumId w:val="5"/>
  </w:num>
  <w:num w:numId="11">
    <w:abstractNumId w:val="0"/>
  </w:num>
  <w:num w:numId="12">
    <w:abstractNumId w:val="11"/>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rson w15:author="Fernandez Jimenez, Virginia">
    <w15:presenceInfo w15:providerId="AD" w15:userId="S-1-5-21-8740799-900759487-1415713722-4253"/>
  </w15:person>
  <w15:person w15:author="CYBER CAFE">
    <w15:presenceInfo w15:providerId="None" w15:userId="CYBER CA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CD"/>
    <w:rsid w:val="00003664"/>
    <w:rsid w:val="0001436F"/>
    <w:rsid w:val="0002281C"/>
    <w:rsid w:val="00051F5F"/>
    <w:rsid w:val="00053BD9"/>
    <w:rsid w:val="00054B61"/>
    <w:rsid w:val="00057F02"/>
    <w:rsid w:val="000A0E88"/>
    <w:rsid w:val="000A2E13"/>
    <w:rsid w:val="000B37BC"/>
    <w:rsid w:val="000B67F5"/>
    <w:rsid w:val="000C1FCF"/>
    <w:rsid w:val="000C3FA9"/>
    <w:rsid w:val="0010103C"/>
    <w:rsid w:val="0010521B"/>
    <w:rsid w:val="001073FF"/>
    <w:rsid w:val="00115913"/>
    <w:rsid w:val="00136C4E"/>
    <w:rsid w:val="00145476"/>
    <w:rsid w:val="00156012"/>
    <w:rsid w:val="00184766"/>
    <w:rsid w:val="001A48C7"/>
    <w:rsid w:val="001F56E5"/>
    <w:rsid w:val="00224CAB"/>
    <w:rsid w:val="00234B2D"/>
    <w:rsid w:val="00250361"/>
    <w:rsid w:val="002552F9"/>
    <w:rsid w:val="0027018E"/>
    <w:rsid w:val="002778DC"/>
    <w:rsid w:val="00294455"/>
    <w:rsid w:val="00297086"/>
    <w:rsid w:val="002A7CF3"/>
    <w:rsid w:val="002B5B7B"/>
    <w:rsid w:val="002D0426"/>
    <w:rsid w:val="002F1DD7"/>
    <w:rsid w:val="002F5397"/>
    <w:rsid w:val="00307C5D"/>
    <w:rsid w:val="00316FFF"/>
    <w:rsid w:val="003349E3"/>
    <w:rsid w:val="00335603"/>
    <w:rsid w:val="00342839"/>
    <w:rsid w:val="00363C62"/>
    <w:rsid w:val="0037440E"/>
    <w:rsid w:val="00384C1B"/>
    <w:rsid w:val="003857B8"/>
    <w:rsid w:val="003979D1"/>
    <w:rsid w:val="003A049C"/>
    <w:rsid w:val="003C15D8"/>
    <w:rsid w:val="003C1DE6"/>
    <w:rsid w:val="003C25E1"/>
    <w:rsid w:val="003C429F"/>
    <w:rsid w:val="003D5453"/>
    <w:rsid w:val="003E4169"/>
    <w:rsid w:val="003E4AD2"/>
    <w:rsid w:val="003F026C"/>
    <w:rsid w:val="003F34AE"/>
    <w:rsid w:val="003F38BE"/>
    <w:rsid w:val="003F4FAD"/>
    <w:rsid w:val="00476AE6"/>
    <w:rsid w:val="00497D7A"/>
    <w:rsid w:val="004B2D6C"/>
    <w:rsid w:val="004D1DA7"/>
    <w:rsid w:val="004F52EC"/>
    <w:rsid w:val="00515163"/>
    <w:rsid w:val="005228AE"/>
    <w:rsid w:val="0052343E"/>
    <w:rsid w:val="00525031"/>
    <w:rsid w:val="00530F2B"/>
    <w:rsid w:val="005319CE"/>
    <w:rsid w:val="00537D00"/>
    <w:rsid w:val="005444BA"/>
    <w:rsid w:val="005446BC"/>
    <w:rsid w:val="00546180"/>
    <w:rsid w:val="005529CF"/>
    <w:rsid w:val="005532F4"/>
    <w:rsid w:val="0056719D"/>
    <w:rsid w:val="005742B0"/>
    <w:rsid w:val="00590FB6"/>
    <w:rsid w:val="005D27ED"/>
    <w:rsid w:val="005E2565"/>
    <w:rsid w:val="005E4717"/>
    <w:rsid w:val="005E4C46"/>
    <w:rsid w:val="005F11DC"/>
    <w:rsid w:val="00617852"/>
    <w:rsid w:val="0067021D"/>
    <w:rsid w:val="006717F8"/>
    <w:rsid w:val="00675D6C"/>
    <w:rsid w:val="00677D6A"/>
    <w:rsid w:val="00687667"/>
    <w:rsid w:val="006A02FD"/>
    <w:rsid w:val="006A1CE4"/>
    <w:rsid w:val="006B6825"/>
    <w:rsid w:val="006C7615"/>
    <w:rsid w:val="006D24F6"/>
    <w:rsid w:val="006D6280"/>
    <w:rsid w:val="006D77FE"/>
    <w:rsid w:val="006F0281"/>
    <w:rsid w:val="00757234"/>
    <w:rsid w:val="00765E17"/>
    <w:rsid w:val="00770EC8"/>
    <w:rsid w:val="007734C9"/>
    <w:rsid w:val="00785EDD"/>
    <w:rsid w:val="00792FC1"/>
    <w:rsid w:val="007943E9"/>
    <w:rsid w:val="00795AA7"/>
    <w:rsid w:val="0079742A"/>
    <w:rsid w:val="007B0A12"/>
    <w:rsid w:val="007B5FB2"/>
    <w:rsid w:val="007C4DA1"/>
    <w:rsid w:val="007C692A"/>
    <w:rsid w:val="00803606"/>
    <w:rsid w:val="00831EFD"/>
    <w:rsid w:val="00834E19"/>
    <w:rsid w:val="00835438"/>
    <w:rsid w:val="00845388"/>
    <w:rsid w:val="00855998"/>
    <w:rsid w:val="00857555"/>
    <w:rsid w:val="00861F0E"/>
    <w:rsid w:val="00870C57"/>
    <w:rsid w:val="00885ED8"/>
    <w:rsid w:val="00890728"/>
    <w:rsid w:val="00896A7D"/>
    <w:rsid w:val="00896AB1"/>
    <w:rsid w:val="008C749A"/>
    <w:rsid w:val="008D7F40"/>
    <w:rsid w:val="008E3B47"/>
    <w:rsid w:val="008E4A08"/>
    <w:rsid w:val="008E5766"/>
    <w:rsid w:val="008F3AC2"/>
    <w:rsid w:val="008F6628"/>
    <w:rsid w:val="00926E89"/>
    <w:rsid w:val="00957857"/>
    <w:rsid w:val="00980B23"/>
    <w:rsid w:val="00992145"/>
    <w:rsid w:val="00994F3F"/>
    <w:rsid w:val="009B3FE7"/>
    <w:rsid w:val="009B550D"/>
    <w:rsid w:val="009C0753"/>
    <w:rsid w:val="009F216D"/>
    <w:rsid w:val="00A2177D"/>
    <w:rsid w:val="00A2394E"/>
    <w:rsid w:val="00A30D8B"/>
    <w:rsid w:val="00A35CC1"/>
    <w:rsid w:val="00A43283"/>
    <w:rsid w:val="00A44CCE"/>
    <w:rsid w:val="00A540FF"/>
    <w:rsid w:val="00A60424"/>
    <w:rsid w:val="00A751C0"/>
    <w:rsid w:val="00A75FBA"/>
    <w:rsid w:val="00A91FD5"/>
    <w:rsid w:val="00A93E14"/>
    <w:rsid w:val="00A96CC0"/>
    <w:rsid w:val="00AB1DB2"/>
    <w:rsid w:val="00AE0AAE"/>
    <w:rsid w:val="00AE405A"/>
    <w:rsid w:val="00AE6085"/>
    <w:rsid w:val="00AE6FEF"/>
    <w:rsid w:val="00AF5887"/>
    <w:rsid w:val="00B16DF4"/>
    <w:rsid w:val="00B50C9D"/>
    <w:rsid w:val="00B524BF"/>
    <w:rsid w:val="00B57671"/>
    <w:rsid w:val="00B725C5"/>
    <w:rsid w:val="00B7369A"/>
    <w:rsid w:val="00B9597B"/>
    <w:rsid w:val="00BA7A48"/>
    <w:rsid w:val="00BB2217"/>
    <w:rsid w:val="00BE29C6"/>
    <w:rsid w:val="00C22724"/>
    <w:rsid w:val="00C419FA"/>
    <w:rsid w:val="00C7125F"/>
    <w:rsid w:val="00C73AF6"/>
    <w:rsid w:val="00C829AB"/>
    <w:rsid w:val="00C87106"/>
    <w:rsid w:val="00C96AC9"/>
    <w:rsid w:val="00CA3054"/>
    <w:rsid w:val="00CA554F"/>
    <w:rsid w:val="00CA6670"/>
    <w:rsid w:val="00CC0B95"/>
    <w:rsid w:val="00CC78CD"/>
    <w:rsid w:val="00CD1D9D"/>
    <w:rsid w:val="00CE1FAE"/>
    <w:rsid w:val="00CE7125"/>
    <w:rsid w:val="00CE7AAF"/>
    <w:rsid w:val="00CF3DF2"/>
    <w:rsid w:val="00D02AA4"/>
    <w:rsid w:val="00D14B7B"/>
    <w:rsid w:val="00D30D4F"/>
    <w:rsid w:val="00D85BF5"/>
    <w:rsid w:val="00D9207C"/>
    <w:rsid w:val="00DB346A"/>
    <w:rsid w:val="00DB7A78"/>
    <w:rsid w:val="00E20652"/>
    <w:rsid w:val="00E3386B"/>
    <w:rsid w:val="00E5162F"/>
    <w:rsid w:val="00E658AF"/>
    <w:rsid w:val="00E7327F"/>
    <w:rsid w:val="00E86ABC"/>
    <w:rsid w:val="00EA294D"/>
    <w:rsid w:val="00EC0B8A"/>
    <w:rsid w:val="00ED0CFA"/>
    <w:rsid w:val="00EF18EE"/>
    <w:rsid w:val="00F00656"/>
    <w:rsid w:val="00F171FF"/>
    <w:rsid w:val="00F27DFF"/>
    <w:rsid w:val="00F32368"/>
    <w:rsid w:val="00F57B55"/>
    <w:rsid w:val="00F764F8"/>
    <w:rsid w:val="00F77513"/>
    <w:rsid w:val="00F82BFA"/>
    <w:rsid w:val="00FA2713"/>
    <w:rsid w:val="00FA5236"/>
    <w:rsid w:val="00FD1580"/>
    <w:rsid w:val="00FD2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B7518"/>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8CD"/>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C78CD"/>
    <w:pPr>
      <w:keepNext/>
      <w:spacing w:before="240" w:after="60"/>
      <w:outlineLvl w:val="0"/>
    </w:pPr>
    <w:rPr>
      <w:rFonts w:ascii="Cambria" w:hAnsi="Cambria"/>
      <w:b/>
      <w:bCs/>
      <w:kern w:val="32"/>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3F34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9F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8CD"/>
    <w:rPr>
      <w:rFonts w:ascii="Cambria" w:eastAsia="Times New Roman" w:hAnsi="Cambria" w:cs="Times New Roman"/>
      <w:b/>
      <w:bCs/>
      <w:kern w:val="32"/>
      <w:sz w:val="32"/>
      <w:szCs w:val="3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uiPriority w:val="99"/>
    <w:locked/>
    <w:rsid w:val="00CC78CD"/>
    <w:rPr>
      <w:rFonts w:ascii="Times New Roman Bold" w:hAnsi="Times New Roman Bold"/>
      <w:b/>
      <w:lang w:eastAsia="x-none"/>
    </w:rPr>
  </w:style>
  <w:style w:type="paragraph" w:customStyle="1" w:styleId="Tablehead">
    <w:name w:val="Table_head"/>
    <w:basedOn w:val="Normal"/>
    <w:link w:val="TableheadChar"/>
    <w:uiPriority w:val="99"/>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C419FA"/>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3F34AE"/>
    <w:rPr>
      <w:rFonts w:asciiTheme="majorHAnsi" w:eastAsiaTheme="majorEastAsia" w:hAnsiTheme="majorHAnsi" w:cstheme="majorBidi"/>
      <w:color w:val="2F5496" w:themeColor="accent1" w:themeShade="BF"/>
      <w:sz w:val="26"/>
      <w:szCs w:val="26"/>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85BF5"/>
    <w:rPr>
      <w:sz w:val="16"/>
      <w:szCs w:val="16"/>
    </w:rPr>
  </w:style>
  <w:style w:type="paragraph" w:styleId="CommentText">
    <w:name w:val="annotation text"/>
    <w:basedOn w:val="Normal"/>
    <w:link w:val="CommentTextChar"/>
    <w:uiPriority w:val="99"/>
    <w:semiHidden/>
    <w:unhideWhenUsed/>
    <w:rsid w:val="00D85BF5"/>
  </w:style>
  <w:style w:type="character" w:customStyle="1" w:styleId="CommentTextChar">
    <w:name w:val="Comment Text Char"/>
    <w:basedOn w:val="DefaultParagraphFont"/>
    <w:link w:val="CommentText"/>
    <w:uiPriority w:val="99"/>
    <w:semiHidden/>
    <w:rsid w:val="00D85BF5"/>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A75FBA"/>
  </w:style>
  <w:style w:type="paragraph" w:styleId="CommentSubject">
    <w:name w:val="annotation subject"/>
    <w:basedOn w:val="CommentText"/>
    <w:next w:val="CommentText"/>
    <w:link w:val="CommentSubjectChar"/>
    <w:uiPriority w:val="99"/>
    <w:semiHidden/>
    <w:unhideWhenUsed/>
    <w:rsid w:val="00CA3054"/>
    <w:rPr>
      <w:b/>
      <w:bCs/>
    </w:rPr>
  </w:style>
  <w:style w:type="character" w:customStyle="1" w:styleId="CommentSubjectChar">
    <w:name w:val="Comment Subject Char"/>
    <w:basedOn w:val="CommentTextChar"/>
    <w:link w:val="CommentSubject"/>
    <w:uiPriority w:val="99"/>
    <w:semiHidden/>
    <w:rsid w:val="00CA3054"/>
    <w:rPr>
      <w:rFonts w:ascii="Times New Roman" w:eastAsia="Times New Roman" w:hAnsi="Times New Roman" w:cs="Times New Roman"/>
      <w:b/>
      <w:bCs/>
      <w:sz w:val="20"/>
      <w:szCs w:val="20"/>
    </w:rPr>
  </w:style>
  <w:style w:type="character" w:customStyle="1" w:styleId="ecchlbold0">
    <w:name w:val="ecchlbold"/>
    <w:basedOn w:val="DefaultParagraphFont"/>
    <w:rsid w:val="007C4DA1"/>
  </w:style>
  <w:style w:type="character" w:customStyle="1" w:styleId="apple-converted-space">
    <w:name w:val="apple-converted-space"/>
    <w:basedOn w:val="DefaultParagraphFont"/>
    <w:rsid w:val="00D02AA4"/>
  </w:style>
  <w:style w:type="paragraph" w:customStyle="1" w:styleId="enumlev1">
    <w:name w:val="enumlev1"/>
    <w:basedOn w:val="Normal"/>
    <w:link w:val="enumlev1Char"/>
    <w:rsid w:val="00ED0CF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sz w:val="24"/>
      <w:lang w:val="en-GB"/>
    </w:rPr>
  </w:style>
  <w:style w:type="character" w:customStyle="1" w:styleId="enumlev1Char">
    <w:name w:val="enumlev1 Char"/>
    <w:basedOn w:val="DefaultParagraphFont"/>
    <w:link w:val="enumlev1"/>
    <w:locked/>
    <w:rsid w:val="00ED0CFA"/>
    <w:rPr>
      <w:rFonts w:ascii="Times New Roman" w:eastAsia="Times New Roman" w:hAnsi="Times New Roman" w:cs="Times New Roman"/>
      <w:szCs w:val="20"/>
      <w:lang w:val="en-GB"/>
    </w:rPr>
  </w:style>
  <w:style w:type="paragraph" w:styleId="NormalWeb">
    <w:name w:val="Normal (Web)"/>
    <w:basedOn w:val="Normal"/>
    <w:uiPriority w:val="99"/>
    <w:semiHidden/>
    <w:unhideWhenUsed/>
    <w:rsid w:val="00DB7A7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973897">
      <w:bodyDiv w:val="1"/>
      <w:marLeft w:val="0"/>
      <w:marRight w:val="0"/>
      <w:marTop w:val="0"/>
      <w:marBottom w:val="0"/>
      <w:divBdr>
        <w:top w:val="none" w:sz="0" w:space="0" w:color="auto"/>
        <w:left w:val="none" w:sz="0" w:space="0" w:color="auto"/>
        <w:bottom w:val="none" w:sz="0" w:space="0" w:color="auto"/>
        <w:right w:val="none" w:sz="0" w:space="0" w:color="auto"/>
      </w:divBdr>
    </w:div>
    <w:div w:id="494297932">
      <w:bodyDiv w:val="1"/>
      <w:marLeft w:val="0"/>
      <w:marRight w:val="0"/>
      <w:marTop w:val="0"/>
      <w:marBottom w:val="0"/>
      <w:divBdr>
        <w:top w:val="none" w:sz="0" w:space="0" w:color="auto"/>
        <w:left w:val="none" w:sz="0" w:space="0" w:color="auto"/>
        <w:bottom w:val="none" w:sz="0" w:space="0" w:color="auto"/>
        <w:right w:val="none" w:sz="0" w:space="0" w:color="auto"/>
      </w:divBdr>
      <w:divsChild>
        <w:div w:id="610166356">
          <w:marLeft w:val="0"/>
          <w:marRight w:val="0"/>
          <w:marTop w:val="0"/>
          <w:marBottom w:val="0"/>
          <w:divBdr>
            <w:top w:val="none" w:sz="0" w:space="0" w:color="auto"/>
            <w:left w:val="none" w:sz="0" w:space="0" w:color="auto"/>
            <w:bottom w:val="none" w:sz="0" w:space="0" w:color="auto"/>
            <w:right w:val="none" w:sz="0" w:space="0" w:color="auto"/>
          </w:divBdr>
          <w:divsChild>
            <w:div w:id="896010810">
              <w:marLeft w:val="0"/>
              <w:marRight w:val="0"/>
              <w:marTop w:val="0"/>
              <w:marBottom w:val="0"/>
              <w:divBdr>
                <w:top w:val="none" w:sz="0" w:space="0" w:color="auto"/>
                <w:left w:val="none" w:sz="0" w:space="0" w:color="auto"/>
                <w:bottom w:val="none" w:sz="0" w:space="0" w:color="auto"/>
                <w:right w:val="none" w:sz="0" w:space="0" w:color="auto"/>
              </w:divBdr>
              <w:divsChild>
                <w:div w:id="926766251">
                  <w:marLeft w:val="0"/>
                  <w:marRight w:val="0"/>
                  <w:marTop w:val="0"/>
                  <w:marBottom w:val="0"/>
                  <w:divBdr>
                    <w:top w:val="none" w:sz="0" w:space="0" w:color="auto"/>
                    <w:left w:val="none" w:sz="0" w:space="0" w:color="auto"/>
                    <w:bottom w:val="none" w:sz="0" w:space="0" w:color="auto"/>
                    <w:right w:val="none" w:sz="0" w:space="0" w:color="auto"/>
                  </w:divBdr>
                </w:div>
              </w:divsChild>
            </w:div>
            <w:div w:id="1030227199">
              <w:marLeft w:val="0"/>
              <w:marRight w:val="0"/>
              <w:marTop w:val="0"/>
              <w:marBottom w:val="0"/>
              <w:divBdr>
                <w:top w:val="none" w:sz="0" w:space="0" w:color="auto"/>
                <w:left w:val="none" w:sz="0" w:space="0" w:color="auto"/>
                <w:bottom w:val="none" w:sz="0" w:space="0" w:color="auto"/>
                <w:right w:val="none" w:sz="0" w:space="0" w:color="auto"/>
              </w:divBdr>
              <w:divsChild>
                <w:div w:id="176935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6923">
          <w:marLeft w:val="0"/>
          <w:marRight w:val="0"/>
          <w:marTop w:val="0"/>
          <w:marBottom w:val="0"/>
          <w:divBdr>
            <w:top w:val="none" w:sz="0" w:space="0" w:color="auto"/>
            <w:left w:val="none" w:sz="0" w:space="0" w:color="auto"/>
            <w:bottom w:val="none" w:sz="0" w:space="0" w:color="auto"/>
            <w:right w:val="none" w:sz="0" w:space="0" w:color="auto"/>
          </w:divBdr>
          <w:divsChild>
            <w:div w:id="124465623">
              <w:marLeft w:val="0"/>
              <w:marRight w:val="0"/>
              <w:marTop w:val="0"/>
              <w:marBottom w:val="0"/>
              <w:divBdr>
                <w:top w:val="none" w:sz="0" w:space="0" w:color="auto"/>
                <w:left w:val="none" w:sz="0" w:space="0" w:color="auto"/>
                <w:bottom w:val="none" w:sz="0" w:space="0" w:color="auto"/>
                <w:right w:val="none" w:sz="0" w:space="0" w:color="auto"/>
              </w:divBdr>
              <w:divsChild>
                <w:div w:id="1380089094">
                  <w:marLeft w:val="0"/>
                  <w:marRight w:val="0"/>
                  <w:marTop w:val="0"/>
                  <w:marBottom w:val="0"/>
                  <w:divBdr>
                    <w:top w:val="none" w:sz="0" w:space="0" w:color="auto"/>
                    <w:left w:val="none" w:sz="0" w:space="0" w:color="auto"/>
                    <w:bottom w:val="none" w:sz="0" w:space="0" w:color="auto"/>
                    <w:right w:val="none" w:sz="0" w:space="0" w:color="auto"/>
                  </w:divBdr>
                </w:div>
              </w:divsChild>
            </w:div>
            <w:div w:id="1686903414">
              <w:marLeft w:val="0"/>
              <w:marRight w:val="0"/>
              <w:marTop w:val="0"/>
              <w:marBottom w:val="0"/>
              <w:divBdr>
                <w:top w:val="none" w:sz="0" w:space="0" w:color="auto"/>
                <w:left w:val="none" w:sz="0" w:space="0" w:color="auto"/>
                <w:bottom w:val="none" w:sz="0" w:space="0" w:color="auto"/>
                <w:right w:val="none" w:sz="0" w:space="0" w:color="auto"/>
              </w:divBdr>
              <w:divsChild>
                <w:div w:id="520314472">
                  <w:marLeft w:val="0"/>
                  <w:marRight w:val="0"/>
                  <w:marTop w:val="0"/>
                  <w:marBottom w:val="0"/>
                  <w:divBdr>
                    <w:top w:val="none" w:sz="0" w:space="0" w:color="auto"/>
                    <w:left w:val="none" w:sz="0" w:space="0" w:color="auto"/>
                    <w:bottom w:val="none" w:sz="0" w:space="0" w:color="auto"/>
                    <w:right w:val="none" w:sz="0" w:space="0" w:color="auto"/>
                  </w:divBdr>
                </w:div>
              </w:divsChild>
            </w:div>
            <w:div w:id="901602802">
              <w:marLeft w:val="0"/>
              <w:marRight w:val="0"/>
              <w:marTop w:val="0"/>
              <w:marBottom w:val="0"/>
              <w:divBdr>
                <w:top w:val="none" w:sz="0" w:space="0" w:color="auto"/>
                <w:left w:val="none" w:sz="0" w:space="0" w:color="auto"/>
                <w:bottom w:val="none" w:sz="0" w:space="0" w:color="auto"/>
                <w:right w:val="none" w:sz="0" w:space="0" w:color="auto"/>
              </w:divBdr>
              <w:divsChild>
                <w:div w:id="898399593">
                  <w:marLeft w:val="0"/>
                  <w:marRight w:val="0"/>
                  <w:marTop w:val="0"/>
                  <w:marBottom w:val="0"/>
                  <w:divBdr>
                    <w:top w:val="none" w:sz="0" w:space="0" w:color="auto"/>
                    <w:left w:val="none" w:sz="0" w:space="0" w:color="auto"/>
                    <w:bottom w:val="none" w:sz="0" w:space="0" w:color="auto"/>
                    <w:right w:val="none" w:sz="0" w:space="0" w:color="auto"/>
                  </w:divBdr>
                </w:div>
                <w:div w:id="1143933690">
                  <w:marLeft w:val="0"/>
                  <w:marRight w:val="0"/>
                  <w:marTop w:val="0"/>
                  <w:marBottom w:val="0"/>
                  <w:divBdr>
                    <w:top w:val="none" w:sz="0" w:space="0" w:color="auto"/>
                    <w:left w:val="none" w:sz="0" w:space="0" w:color="auto"/>
                    <w:bottom w:val="none" w:sz="0" w:space="0" w:color="auto"/>
                    <w:right w:val="none" w:sz="0" w:space="0" w:color="auto"/>
                  </w:divBdr>
                </w:div>
              </w:divsChild>
            </w:div>
            <w:div w:id="1117026083">
              <w:marLeft w:val="0"/>
              <w:marRight w:val="0"/>
              <w:marTop w:val="0"/>
              <w:marBottom w:val="0"/>
              <w:divBdr>
                <w:top w:val="none" w:sz="0" w:space="0" w:color="auto"/>
                <w:left w:val="none" w:sz="0" w:space="0" w:color="auto"/>
                <w:bottom w:val="none" w:sz="0" w:space="0" w:color="auto"/>
                <w:right w:val="none" w:sz="0" w:space="0" w:color="auto"/>
              </w:divBdr>
              <w:divsChild>
                <w:div w:id="726488662">
                  <w:marLeft w:val="0"/>
                  <w:marRight w:val="0"/>
                  <w:marTop w:val="0"/>
                  <w:marBottom w:val="0"/>
                  <w:divBdr>
                    <w:top w:val="none" w:sz="0" w:space="0" w:color="auto"/>
                    <w:left w:val="none" w:sz="0" w:space="0" w:color="auto"/>
                    <w:bottom w:val="none" w:sz="0" w:space="0" w:color="auto"/>
                    <w:right w:val="none" w:sz="0" w:space="0" w:color="auto"/>
                  </w:divBdr>
                </w:div>
              </w:divsChild>
            </w:div>
            <w:div w:id="1417823874">
              <w:marLeft w:val="0"/>
              <w:marRight w:val="0"/>
              <w:marTop w:val="0"/>
              <w:marBottom w:val="0"/>
              <w:divBdr>
                <w:top w:val="none" w:sz="0" w:space="0" w:color="auto"/>
                <w:left w:val="none" w:sz="0" w:space="0" w:color="auto"/>
                <w:bottom w:val="none" w:sz="0" w:space="0" w:color="auto"/>
                <w:right w:val="none" w:sz="0" w:space="0" w:color="auto"/>
              </w:divBdr>
              <w:divsChild>
                <w:div w:id="514073960">
                  <w:marLeft w:val="0"/>
                  <w:marRight w:val="0"/>
                  <w:marTop w:val="0"/>
                  <w:marBottom w:val="0"/>
                  <w:divBdr>
                    <w:top w:val="none" w:sz="0" w:space="0" w:color="auto"/>
                    <w:left w:val="none" w:sz="0" w:space="0" w:color="auto"/>
                    <w:bottom w:val="none" w:sz="0" w:space="0" w:color="auto"/>
                    <w:right w:val="none" w:sz="0" w:space="0" w:color="auto"/>
                  </w:divBdr>
                </w:div>
                <w:div w:id="19234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4717">
          <w:marLeft w:val="0"/>
          <w:marRight w:val="0"/>
          <w:marTop w:val="0"/>
          <w:marBottom w:val="0"/>
          <w:divBdr>
            <w:top w:val="none" w:sz="0" w:space="0" w:color="auto"/>
            <w:left w:val="none" w:sz="0" w:space="0" w:color="auto"/>
            <w:bottom w:val="none" w:sz="0" w:space="0" w:color="auto"/>
            <w:right w:val="none" w:sz="0" w:space="0" w:color="auto"/>
          </w:divBdr>
          <w:divsChild>
            <w:div w:id="1553619290">
              <w:marLeft w:val="0"/>
              <w:marRight w:val="0"/>
              <w:marTop w:val="0"/>
              <w:marBottom w:val="0"/>
              <w:divBdr>
                <w:top w:val="none" w:sz="0" w:space="0" w:color="auto"/>
                <w:left w:val="none" w:sz="0" w:space="0" w:color="auto"/>
                <w:bottom w:val="none" w:sz="0" w:space="0" w:color="auto"/>
                <w:right w:val="none" w:sz="0" w:space="0" w:color="auto"/>
              </w:divBdr>
              <w:divsChild>
                <w:div w:id="333916399">
                  <w:marLeft w:val="0"/>
                  <w:marRight w:val="0"/>
                  <w:marTop w:val="0"/>
                  <w:marBottom w:val="0"/>
                  <w:divBdr>
                    <w:top w:val="none" w:sz="0" w:space="0" w:color="auto"/>
                    <w:left w:val="none" w:sz="0" w:space="0" w:color="auto"/>
                    <w:bottom w:val="none" w:sz="0" w:space="0" w:color="auto"/>
                    <w:right w:val="none" w:sz="0" w:space="0" w:color="auto"/>
                  </w:divBdr>
                </w:div>
              </w:divsChild>
            </w:div>
            <w:div w:id="937177043">
              <w:marLeft w:val="0"/>
              <w:marRight w:val="0"/>
              <w:marTop w:val="0"/>
              <w:marBottom w:val="0"/>
              <w:divBdr>
                <w:top w:val="none" w:sz="0" w:space="0" w:color="auto"/>
                <w:left w:val="none" w:sz="0" w:space="0" w:color="auto"/>
                <w:bottom w:val="none" w:sz="0" w:space="0" w:color="auto"/>
                <w:right w:val="none" w:sz="0" w:space="0" w:color="auto"/>
              </w:divBdr>
              <w:divsChild>
                <w:div w:id="22903526">
                  <w:marLeft w:val="0"/>
                  <w:marRight w:val="0"/>
                  <w:marTop w:val="0"/>
                  <w:marBottom w:val="0"/>
                  <w:divBdr>
                    <w:top w:val="none" w:sz="0" w:space="0" w:color="auto"/>
                    <w:left w:val="none" w:sz="0" w:space="0" w:color="auto"/>
                    <w:bottom w:val="none" w:sz="0" w:space="0" w:color="auto"/>
                    <w:right w:val="none" w:sz="0" w:space="0" w:color="auto"/>
                  </w:divBdr>
                </w:div>
                <w:div w:id="152992578">
                  <w:marLeft w:val="0"/>
                  <w:marRight w:val="0"/>
                  <w:marTop w:val="0"/>
                  <w:marBottom w:val="0"/>
                  <w:divBdr>
                    <w:top w:val="none" w:sz="0" w:space="0" w:color="auto"/>
                    <w:left w:val="none" w:sz="0" w:space="0" w:color="auto"/>
                    <w:bottom w:val="none" w:sz="0" w:space="0" w:color="auto"/>
                    <w:right w:val="none" w:sz="0" w:space="0" w:color="auto"/>
                  </w:divBdr>
                </w:div>
              </w:divsChild>
            </w:div>
            <w:div w:id="982201734">
              <w:marLeft w:val="0"/>
              <w:marRight w:val="0"/>
              <w:marTop w:val="0"/>
              <w:marBottom w:val="0"/>
              <w:divBdr>
                <w:top w:val="none" w:sz="0" w:space="0" w:color="auto"/>
                <w:left w:val="none" w:sz="0" w:space="0" w:color="auto"/>
                <w:bottom w:val="none" w:sz="0" w:space="0" w:color="auto"/>
                <w:right w:val="none" w:sz="0" w:space="0" w:color="auto"/>
              </w:divBdr>
              <w:divsChild>
                <w:div w:id="891231259">
                  <w:marLeft w:val="0"/>
                  <w:marRight w:val="0"/>
                  <w:marTop w:val="0"/>
                  <w:marBottom w:val="0"/>
                  <w:divBdr>
                    <w:top w:val="none" w:sz="0" w:space="0" w:color="auto"/>
                    <w:left w:val="none" w:sz="0" w:space="0" w:color="auto"/>
                    <w:bottom w:val="none" w:sz="0" w:space="0" w:color="auto"/>
                    <w:right w:val="none" w:sz="0" w:space="0" w:color="auto"/>
                  </w:divBdr>
                </w:div>
              </w:divsChild>
            </w:div>
            <w:div w:id="1054356048">
              <w:marLeft w:val="0"/>
              <w:marRight w:val="0"/>
              <w:marTop w:val="0"/>
              <w:marBottom w:val="0"/>
              <w:divBdr>
                <w:top w:val="none" w:sz="0" w:space="0" w:color="auto"/>
                <w:left w:val="none" w:sz="0" w:space="0" w:color="auto"/>
                <w:bottom w:val="none" w:sz="0" w:space="0" w:color="auto"/>
                <w:right w:val="none" w:sz="0" w:space="0" w:color="auto"/>
              </w:divBdr>
              <w:divsChild>
                <w:div w:id="1550341074">
                  <w:marLeft w:val="0"/>
                  <w:marRight w:val="0"/>
                  <w:marTop w:val="0"/>
                  <w:marBottom w:val="0"/>
                  <w:divBdr>
                    <w:top w:val="none" w:sz="0" w:space="0" w:color="auto"/>
                    <w:left w:val="none" w:sz="0" w:space="0" w:color="auto"/>
                    <w:bottom w:val="none" w:sz="0" w:space="0" w:color="auto"/>
                    <w:right w:val="none" w:sz="0" w:space="0" w:color="auto"/>
                  </w:divBdr>
                </w:div>
              </w:divsChild>
            </w:div>
            <w:div w:id="849834968">
              <w:marLeft w:val="0"/>
              <w:marRight w:val="0"/>
              <w:marTop w:val="0"/>
              <w:marBottom w:val="0"/>
              <w:divBdr>
                <w:top w:val="none" w:sz="0" w:space="0" w:color="auto"/>
                <w:left w:val="none" w:sz="0" w:space="0" w:color="auto"/>
                <w:bottom w:val="none" w:sz="0" w:space="0" w:color="auto"/>
                <w:right w:val="none" w:sz="0" w:space="0" w:color="auto"/>
              </w:divBdr>
              <w:divsChild>
                <w:div w:id="871110685">
                  <w:marLeft w:val="0"/>
                  <w:marRight w:val="0"/>
                  <w:marTop w:val="0"/>
                  <w:marBottom w:val="0"/>
                  <w:divBdr>
                    <w:top w:val="none" w:sz="0" w:space="0" w:color="auto"/>
                    <w:left w:val="none" w:sz="0" w:space="0" w:color="auto"/>
                    <w:bottom w:val="none" w:sz="0" w:space="0" w:color="auto"/>
                    <w:right w:val="none" w:sz="0" w:space="0" w:color="auto"/>
                  </w:divBdr>
                </w:div>
              </w:divsChild>
            </w:div>
            <w:div w:id="1324897888">
              <w:marLeft w:val="0"/>
              <w:marRight w:val="0"/>
              <w:marTop w:val="0"/>
              <w:marBottom w:val="0"/>
              <w:divBdr>
                <w:top w:val="none" w:sz="0" w:space="0" w:color="auto"/>
                <w:left w:val="none" w:sz="0" w:space="0" w:color="auto"/>
                <w:bottom w:val="none" w:sz="0" w:space="0" w:color="auto"/>
                <w:right w:val="none" w:sz="0" w:space="0" w:color="auto"/>
              </w:divBdr>
              <w:divsChild>
                <w:div w:id="1312179457">
                  <w:marLeft w:val="0"/>
                  <w:marRight w:val="0"/>
                  <w:marTop w:val="0"/>
                  <w:marBottom w:val="0"/>
                  <w:divBdr>
                    <w:top w:val="none" w:sz="0" w:space="0" w:color="auto"/>
                    <w:left w:val="none" w:sz="0" w:space="0" w:color="auto"/>
                    <w:bottom w:val="none" w:sz="0" w:space="0" w:color="auto"/>
                    <w:right w:val="none" w:sz="0" w:space="0" w:color="auto"/>
                  </w:divBdr>
                </w:div>
              </w:divsChild>
            </w:div>
            <w:div w:id="1378511507">
              <w:marLeft w:val="0"/>
              <w:marRight w:val="0"/>
              <w:marTop w:val="0"/>
              <w:marBottom w:val="0"/>
              <w:divBdr>
                <w:top w:val="none" w:sz="0" w:space="0" w:color="auto"/>
                <w:left w:val="none" w:sz="0" w:space="0" w:color="auto"/>
                <w:bottom w:val="none" w:sz="0" w:space="0" w:color="auto"/>
                <w:right w:val="none" w:sz="0" w:space="0" w:color="auto"/>
              </w:divBdr>
              <w:divsChild>
                <w:div w:id="1263339189">
                  <w:marLeft w:val="0"/>
                  <w:marRight w:val="0"/>
                  <w:marTop w:val="0"/>
                  <w:marBottom w:val="0"/>
                  <w:divBdr>
                    <w:top w:val="none" w:sz="0" w:space="0" w:color="auto"/>
                    <w:left w:val="none" w:sz="0" w:space="0" w:color="auto"/>
                    <w:bottom w:val="none" w:sz="0" w:space="0" w:color="auto"/>
                    <w:right w:val="none" w:sz="0" w:space="0" w:color="auto"/>
                  </w:divBdr>
                </w:div>
              </w:divsChild>
            </w:div>
            <w:div w:id="541327880">
              <w:marLeft w:val="0"/>
              <w:marRight w:val="0"/>
              <w:marTop w:val="0"/>
              <w:marBottom w:val="0"/>
              <w:divBdr>
                <w:top w:val="none" w:sz="0" w:space="0" w:color="auto"/>
                <w:left w:val="none" w:sz="0" w:space="0" w:color="auto"/>
                <w:bottom w:val="none" w:sz="0" w:space="0" w:color="auto"/>
                <w:right w:val="none" w:sz="0" w:space="0" w:color="auto"/>
              </w:divBdr>
              <w:divsChild>
                <w:div w:id="923875443">
                  <w:marLeft w:val="0"/>
                  <w:marRight w:val="0"/>
                  <w:marTop w:val="0"/>
                  <w:marBottom w:val="0"/>
                  <w:divBdr>
                    <w:top w:val="none" w:sz="0" w:space="0" w:color="auto"/>
                    <w:left w:val="none" w:sz="0" w:space="0" w:color="auto"/>
                    <w:bottom w:val="none" w:sz="0" w:space="0" w:color="auto"/>
                    <w:right w:val="none" w:sz="0" w:space="0" w:color="auto"/>
                  </w:divBdr>
                </w:div>
              </w:divsChild>
            </w:div>
            <w:div w:id="1753432813">
              <w:marLeft w:val="0"/>
              <w:marRight w:val="0"/>
              <w:marTop w:val="0"/>
              <w:marBottom w:val="0"/>
              <w:divBdr>
                <w:top w:val="none" w:sz="0" w:space="0" w:color="auto"/>
                <w:left w:val="none" w:sz="0" w:space="0" w:color="auto"/>
                <w:bottom w:val="none" w:sz="0" w:space="0" w:color="auto"/>
                <w:right w:val="none" w:sz="0" w:space="0" w:color="auto"/>
              </w:divBdr>
              <w:divsChild>
                <w:div w:id="1795758299">
                  <w:marLeft w:val="0"/>
                  <w:marRight w:val="0"/>
                  <w:marTop w:val="0"/>
                  <w:marBottom w:val="0"/>
                  <w:divBdr>
                    <w:top w:val="none" w:sz="0" w:space="0" w:color="auto"/>
                    <w:left w:val="none" w:sz="0" w:space="0" w:color="auto"/>
                    <w:bottom w:val="none" w:sz="0" w:space="0" w:color="auto"/>
                    <w:right w:val="none" w:sz="0" w:space="0" w:color="auto"/>
                  </w:divBdr>
                </w:div>
                <w:div w:id="375280065">
                  <w:marLeft w:val="0"/>
                  <w:marRight w:val="0"/>
                  <w:marTop w:val="0"/>
                  <w:marBottom w:val="0"/>
                  <w:divBdr>
                    <w:top w:val="none" w:sz="0" w:space="0" w:color="auto"/>
                    <w:left w:val="none" w:sz="0" w:space="0" w:color="auto"/>
                    <w:bottom w:val="none" w:sz="0" w:space="0" w:color="auto"/>
                    <w:right w:val="none" w:sz="0" w:space="0" w:color="auto"/>
                  </w:divBdr>
                </w:div>
                <w:div w:id="2133597322">
                  <w:marLeft w:val="0"/>
                  <w:marRight w:val="0"/>
                  <w:marTop w:val="0"/>
                  <w:marBottom w:val="0"/>
                  <w:divBdr>
                    <w:top w:val="none" w:sz="0" w:space="0" w:color="auto"/>
                    <w:left w:val="none" w:sz="0" w:space="0" w:color="auto"/>
                    <w:bottom w:val="none" w:sz="0" w:space="0" w:color="auto"/>
                    <w:right w:val="none" w:sz="0" w:space="0" w:color="auto"/>
                  </w:divBdr>
                </w:div>
                <w:div w:id="1699548714">
                  <w:marLeft w:val="0"/>
                  <w:marRight w:val="0"/>
                  <w:marTop w:val="0"/>
                  <w:marBottom w:val="0"/>
                  <w:divBdr>
                    <w:top w:val="none" w:sz="0" w:space="0" w:color="auto"/>
                    <w:left w:val="none" w:sz="0" w:space="0" w:color="auto"/>
                    <w:bottom w:val="none" w:sz="0" w:space="0" w:color="auto"/>
                    <w:right w:val="none" w:sz="0" w:space="0" w:color="auto"/>
                  </w:divBdr>
                </w:div>
              </w:divsChild>
            </w:div>
            <w:div w:id="1569002080">
              <w:marLeft w:val="0"/>
              <w:marRight w:val="0"/>
              <w:marTop w:val="0"/>
              <w:marBottom w:val="0"/>
              <w:divBdr>
                <w:top w:val="none" w:sz="0" w:space="0" w:color="auto"/>
                <w:left w:val="none" w:sz="0" w:space="0" w:color="auto"/>
                <w:bottom w:val="none" w:sz="0" w:space="0" w:color="auto"/>
                <w:right w:val="none" w:sz="0" w:space="0" w:color="auto"/>
              </w:divBdr>
              <w:divsChild>
                <w:div w:id="682438235">
                  <w:marLeft w:val="0"/>
                  <w:marRight w:val="0"/>
                  <w:marTop w:val="0"/>
                  <w:marBottom w:val="0"/>
                  <w:divBdr>
                    <w:top w:val="none" w:sz="0" w:space="0" w:color="auto"/>
                    <w:left w:val="none" w:sz="0" w:space="0" w:color="auto"/>
                    <w:bottom w:val="none" w:sz="0" w:space="0" w:color="auto"/>
                    <w:right w:val="none" w:sz="0" w:space="0" w:color="auto"/>
                  </w:divBdr>
                </w:div>
              </w:divsChild>
            </w:div>
            <w:div w:id="2046170037">
              <w:marLeft w:val="0"/>
              <w:marRight w:val="0"/>
              <w:marTop w:val="0"/>
              <w:marBottom w:val="0"/>
              <w:divBdr>
                <w:top w:val="none" w:sz="0" w:space="0" w:color="auto"/>
                <w:left w:val="none" w:sz="0" w:space="0" w:color="auto"/>
                <w:bottom w:val="none" w:sz="0" w:space="0" w:color="auto"/>
                <w:right w:val="none" w:sz="0" w:space="0" w:color="auto"/>
              </w:divBdr>
              <w:divsChild>
                <w:div w:id="7760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54164">
          <w:marLeft w:val="0"/>
          <w:marRight w:val="0"/>
          <w:marTop w:val="0"/>
          <w:marBottom w:val="0"/>
          <w:divBdr>
            <w:top w:val="none" w:sz="0" w:space="0" w:color="auto"/>
            <w:left w:val="none" w:sz="0" w:space="0" w:color="auto"/>
            <w:bottom w:val="none" w:sz="0" w:space="0" w:color="auto"/>
            <w:right w:val="none" w:sz="0" w:space="0" w:color="auto"/>
          </w:divBdr>
          <w:divsChild>
            <w:div w:id="2047556749">
              <w:marLeft w:val="0"/>
              <w:marRight w:val="0"/>
              <w:marTop w:val="0"/>
              <w:marBottom w:val="0"/>
              <w:divBdr>
                <w:top w:val="none" w:sz="0" w:space="0" w:color="auto"/>
                <w:left w:val="none" w:sz="0" w:space="0" w:color="auto"/>
                <w:bottom w:val="none" w:sz="0" w:space="0" w:color="auto"/>
                <w:right w:val="none" w:sz="0" w:space="0" w:color="auto"/>
              </w:divBdr>
              <w:divsChild>
                <w:div w:id="429469239">
                  <w:marLeft w:val="0"/>
                  <w:marRight w:val="0"/>
                  <w:marTop w:val="0"/>
                  <w:marBottom w:val="0"/>
                  <w:divBdr>
                    <w:top w:val="none" w:sz="0" w:space="0" w:color="auto"/>
                    <w:left w:val="none" w:sz="0" w:space="0" w:color="auto"/>
                    <w:bottom w:val="none" w:sz="0" w:space="0" w:color="auto"/>
                    <w:right w:val="none" w:sz="0" w:space="0" w:color="auto"/>
                  </w:divBdr>
                </w:div>
              </w:divsChild>
            </w:div>
            <w:div w:id="826675716">
              <w:marLeft w:val="0"/>
              <w:marRight w:val="0"/>
              <w:marTop w:val="0"/>
              <w:marBottom w:val="0"/>
              <w:divBdr>
                <w:top w:val="none" w:sz="0" w:space="0" w:color="auto"/>
                <w:left w:val="none" w:sz="0" w:space="0" w:color="auto"/>
                <w:bottom w:val="none" w:sz="0" w:space="0" w:color="auto"/>
                <w:right w:val="none" w:sz="0" w:space="0" w:color="auto"/>
              </w:divBdr>
              <w:divsChild>
                <w:div w:id="15061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14775">
      <w:bodyDiv w:val="1"/>
      <w:marLeft w:val="0"/>
      <w:marRight w:val="0"/>
      <w:marTop w:val="0"/>
      <w:marBottom w:val="0"/>
      <w:divBdr>
        <w:top w:val="none" w:sz="0" w:space="0" w:color="auto"/>
        <w:left w:val="none" w:sz="0" w:space="0" w:color="auto"/>
        <w:bottom w:val="none" w:sz="0" w:space="0" w:color="auto"/>
        <w:right w:val="none" w:sz="0" w:space="0" w:color="auto"/>
      </w:divBdr>
      <w:divsChild>
        <w:div w:id="1766151882">
          <w:marLeft w:val="0"/>
          <w:marRight w:val="0"/>
          <w:marTop w:val="0"/>
          <w:marBottom w:val="0"/>
          <w:divBdr>
            <w:top w:val="none" w:sz="0" w:space="0" w:color="auto"/>
            <w:left w:val="none" w:sz="0" w:space="0" w:color="auto"/>
            <w:bottom w:val="none" w:sz="0" w:space="0" w:color="auto"/>
            <w:right w:val="none" w:sz="0" w:space="0" w:color="auto"/>
          </w:divBdr>
          <w:divsChild>
            <w:div w:id="479928432">
              <w:marLeft w:val="0"/>
              <w:marRight w:val="0"/>
              <w:marTop w:val="0"/>
              <w:marBottom w:val="0"/>
              <w:divBdr>
                <w:top w:val="none" w:sz="0" w:space="0" w:color="auto"/>
                <w:left w:val="none" w:sz="0" w:space="0" w:color="auto"/>
                <w:bottom w:val="none" w:sz="0" w:space="0" w:color="auto"/>
                <w:right w:val="none" w:sz="0" w:space="0" w:color="auto"/>
              </w:divBdr>
              <w:divsChild>
                <w:div w:id="20130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07377">
      <w:bodyDiv w:val="1"/>
      <w:marLeft w:val="0"/>
      <w:marRight w:val="0"/>
      <w:marTop w:val="0"/>
      <w:marBottom w:val="0"/>
      <w:divBdr>
        <w:top w:val="none" w:sz="0" w:space="0" w:color="auto"/>
        <w:left w:val="none" w:sz="0" w:space="0" w:color="auto"/>
        <w:bottom w:val="none" w:sz="0" w:space="0" w:color="auto"/>
        <w:right w:val="none" w:sz="0" w:space="0" w:color="auto"/>
      </w:divBdr>
    </w:div>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 w:id="1538617586">
      <w:bodyDiv w:val="1"/>
      <w:marLeft w:val="0"/>
      <w:marRight w:val="0"/>
      <w:marTop w:val="0"/>
      <w:marBottom w:val="0"/>
      <w:divBdr>
        <w:top w:val="none" w:sz="0" w:space="0" w:color="auto"/>
        <w:left w:val="none" w:sz="0" w:space="0" w:color="auto"/>
        <w:bottom w:val="none" w:sz="0" w:space="0" w:color="auto"/>
        <w:right w:val="none" w:sz="0" w:space="0" w:color="auto"/>
      </w:divBdr>
    </w:div>
    <w:div w:id="1687100839">
      <w:bodyDiv w:val="1"/>
      <w:marLeft w:val="0"/>
      <w:marRight w:val="0"/>
      <w:marTop w:val="0"/>
      <w:marBottom w:val="0"/>
      <w:divBdr>
        <w:top w:val="none" w:sz="0" w:space="0" w:color="auto"/>
        <w:left w:val="none" w:sz="0" w:space="0" w:color="auto"/>
        <w:bottom w:val="none" w:sz="0" w:space="0" w:color="auto"/>
        <w:right w:val="none" w:sz="0" w:space="0" w:color="auto"/>
      </w:divBdr>
    </w:div>
    <w:div w:id="1862352360">
      <w:bodyDiv w:val="1"/>
      <w:marLeft w:val="0"/>
      <w:marRight w:val="0"/>
      <w:marTop w:val="0"/>
      <w:marBottom w:val="0"/>
      <w:divBdr>
        <w:top w:val="none" w:sz="0" w:space="0" w:color="auto"/>
        <w:left w:val="none" w:sz="0" w:space="0" w:color="auto"/>
        <w:bottom w:val="none" w:sz="0" w:space="0" w:color="auto"/>
        <w:right w:val="none" w:sz="0" w:space="0" w:color="auto"/>
      </w:divBdr>
      <w:divsChild>
        <w:div w:id="1801260633">
          <w:marLeft w:val="0"/>
          <w:marRight w:val="0"/>
          <w:marTop w:val="0"/>
          <w:marBottom w:val="0"/>
          <w:divBdr>
            <w:top w:val="none" w:sz="0" w:space="0" w:color="auto"/>
            <w:left w:val="none" w:sz="0" w:space="0" w:color="auto"/>
            <w:bottom w:val="none" w:sz="0" w:space="0" w:color="auto"/>
            <w:right w:val="none" w:sz="0" w:space="0" w:color="auto"/>
          </w:divBdr>
          <w:divsChild>
            <w:div w:id="888955276">
              <w:marLeft w:val="0"/>
              <w:marRight w:val="0"/>
              <w:marTop w:val="0"/>
              <w:marBottom w:val="0"/>
              <w:divBdr>
                <w:top w:val="none" w:sz="0" w:space="0" w:color="auto"/>
                <w:left w:val="none" w:sz="0" w:space="0" w:color="auto"/>
                <w:bottom w:val="none" w:sz="0" w:space="0" w:color="auto"/>
                <w:right w:val="none" w:sz="0" w:space="0" w:color="auto"/>
              </w:divBdr>
              <w:divsChild>
                <w:div w:id="86274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40978">
      <w:bodyDiv w:val="1"/>
      <w:marLeft w:val="0"/>
      <w:marRight w:val="0"/>
      <w:marTop w:val="0"/>
      <w:marBottom w:val="0"/>
      <w:divBdr>
        <w:top w:val="none" w:sz="0" w:space="0" w:color="auto"/>
        <w:left w:val="none" w:sz="0" w:space="0" w:color="auto"/>
        <w:bottom w:val="none" w:sz="0" w:space="0" w:color="auto"/>
        <w:right w:val="none" w:sz="0" w:space="0" w:color="auto"/>
      </w:divBdr>
      <w:divsChild>
        <w:div w:id="2018656797">
          <w:marLeft w:val="0"/>
          <w:marRight w:val="0"/>
          <w:marTop w:val="0"/>
          <w:marBottom w:val="0"/>
          <w:divBdr>
            <w:top w:val="none" w:sz="0" w:space="0" w:color="auto"/>
            <w:left w:val="none" w:sz="0" w:space="0" w:color="auto"/>
            <w:bottom w:val="none" w:sz="0" w:space="0" w:color="auto"/>
            <w:right w:val="none" w:sz="0" w:space="0" w:color="auto"/>
          </w:divBdr>
          <w:divsChild>
            <w:div w:id="1109469053">
              <w:marLeft w:val="0"/>
              <w:marRight w:val="0"/>
              <w:marTop w:val="0"/>
              <w:marBottom w:val="0"/>
              <w:divBdr>
                <w:top w:val="none" w:sz="0" w:space="0" w:color="auto"/>
                <w:left w:val="none" w:sz="0" w:space="0" w:color="auto"/>
                <w:bottom w:val="none" w:sz="0" w:space="0" w:color="auto"/>
                <w:right w:val="none" w:sz="0" w:space="0" w:color="auto"/>
              </w:divBdr>
              <w:divsChild>
                <w:div w:id="19546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F56A2-A476-4B49-A00A-5FB43B09A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32</Pages>
  <Words>8660</Words>
  <Characters>49368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Rev. 2 Author</cp:lastModifiedBy>
  <cp:revision>5</cp:revision>
  <dcterms:created xsi:type="dcterms:W3CDTF">2018-09-14T18:40:00Z</dcterms:created>
  <dcterms:modified xsi:type="dcterms:W3CDTF">2018-09-14T19:05:00Z</dcterms:modified>
</cp:coreProperties>
</file>