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5B64" w14:textId="6F4960DB" w:rsidR="00051F5F" w:rsidRDefault="00051F5F">
      <w:pPr>
        <w:rPr>
          <w:b/>
          <w:sz w:val="22"/>
          <w:szCs w:val="22"/>
        </w:rPr>
      </w:pPr>
    </w:p>
    <w:p w14:paraId="7182023D" w14:textId="77777777" w:rsidR="00051F5F" w:rsidRDefault="00051F5F">
      <w:pPr>
        <w:rPr>
          <w:b/>
          <w:sz w:val="22"/>
          <w:szCs w:val="22"/>
        </w:rPr>
      </w:pPr>
    </w:p>
    <w:p w14:paraId="239CC231" w14:textId="4C3E8542"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77777777"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14:paraId="4A0D4115" w14:textId="77777777" w:rsidR="00384C1B" w:rsidRDefault="00384C1B"/>
    <w:p w14:paraId="7986AFA5" w14:textId="77777777" w:rsidR="00CC78CD" w:rsidRPr="00C8255F" w:rsidRDefault="00CC78CD" w:rsidP="00CC78CD">
      <w:pPr>
        <w:pStyle w:val="Heading1"/>
        <w:keepLines/>
        <w:spacing w:before="0" w:after="0"/>
        <w:rPr>
          <w:rFonts w:ascii="Times New Roman" w:hAnsi="Times New Roman"/>
          <w:sz w:val="22"/>
          <w:szCs w:val="22"/>
        </w:rPr>
      </w:pPr>
      <w:r w:rsidRPr="00C8255F">
        <w:rPr>
          <w:rFonts w:ascii="Times New Roman" w:hAnsi="Times New Roman"/>
          <w:sz w:val="22"/>
          <w:szCs w:val="22"/>
        </w:rPr>
        <w:t xml:space="preserve">BACKGROUND  </w:t>
      </w:r>
    </w:p>
    <w:p w14:paraId="3F0D5829" w14:textId="77777777" w:rsidR="00316FFF" w:rsidRDefault="00316FFF" w:rsidP="00316FFF">
      <w:pPr>
        <w:jc w:val="both"/>
        <w:rPr>
          <w:sz w:val="22"/>
          <w:szCs w:val="22"/>
        </w:rPr>
      </w:pPr>
    </w:p>
    <w:p w14:paraId="7DFBE340" w14:textId="77777777" w:rsidR="00316FFF" w:rsidRPr="00E85490" w:rsidRDefault="00316FFF" w:rsidP="00316FFF">
      <w:pPr>
        <w:jc w:val="both"/>
        <w:rPr>
          <w:sz w:val="22"/>
          <w:szCs w:val="22"/>
        </w:rPr>
      </w:pPr>
      <w:del w:id="0" w:author="Author" w:date="2018-09-04T13:25:00Z">
        <w:r w:rsidRPr="00E85490" w:rsidDel="00CE7AAF">
          <w:rPr>
            <w:sz w:val="22"/>
            <w:szCs w:val="22"/>
          </w:rPr>
          <w:delText xml:space="preserve">Article </w:delText>
        </w:r>
      </w:del>
      <w:ins w:id="1" w:author="Author" w:date="2018-09-04T13:25:00Z">
        <w:r w:rsidR="00CE7AAF">
          <w:rPr>
            <w:sz w:val="22"/>
            <w:szCs w:val="22"/>
          </w:rPr>
          <w:t>No.</w:t>
        </w:r>
        <w:r w:rsidR="00CE7AAF" w:rsidRPr="00E85490">
          <w:rPr>
            <w:sz w:val="22"/>
            <w:szCs w:val="22"/>
          </w:rPr>
          <w:t xml:space="preserve"> </w:t>
        </w:r>
      </w:ins>
      <w:r w:rsidRPr="00E85490">
        <w:rPr>
          <w:sz w:val="22"/>
          <w:szCs w:val="22"/>
        </w:rPr>
        <w:t xml:space="preserve">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Pr="00E85490">
        <w:rPr>
          <w:sz w:val="22"/>
          <w:szCs w:val="22"/>
        </w:rPr>
        <w:t xml:space="preserve">Agenda Item 1.14 was adopted by WRC-15 to consider, in accordance with Resolution 160 (WRC-15), regulatory actions that can facilitate deployment of HAPS for broadband </w:t>
      </w:r>
      <w:del w:id="2" w:author="Author" w:date="2018-09-04T13:27:00Z">
        <w:r w:rsidRPr="00E85490" w:rsidDel="00CE7AAF">
          <w:rPr>
            <w:sz w:val="22"/>
            <w:szCs w:val="22"/>
          </w:rPr>
          <w:delText>delivery</w:delText>
        </w:r>
      </w:del>
      <w:ins w:id="3" w:author="Author" w:date="2018-09-04T13:27:00Z">
        <w:r w:rsidR="00CE7AAF">
          <w:rPr>
            <w:sz w:val="22"/>
            <w:szCs w:val="22"/>
          </w:rPr>
          <w:t>applications</w:t>
        </w:r>
      </w:ins>
      <w:r w:rsidRPr="00E85490">
        <w:rPr>
          <w:sz w:val="22"/>
          <w:szCs w:val="22"/>
        </w:rPr>
        <w:t xml:space="preserve">. Resolution 160 resolves to invite ITU-R to study additional spectrum needs of HAPS, examining the suitability of existing HAPS </w:t>
      </w:r>
      <w:ins w:id="4" w:author="Author" w:date="2018-09-06T07:34:00Z">
        <w:r w:rsidR="006D6280">
          <w:rPr>
            <w:sz w:val="22"/>
            <w:szCs w:val="22"/>
          </w:rPr>
          <w:t>designation</w:t>
        </w:r>
      </w:ins>
      <w:del w:id="5" w:author="Author" w:date="2018-09-06T07:34:00Z">
        <w:r w:rsidRPr="00E85490" w:rsidDel="006D6280">
          <w:rPr>
            <w:sz w:val="22"/>
            <w:szCs w:val="22"/>
          </w:rPr>
          <w:delText>identification</w:delText>
        </w:r>
      </w:del>
      <w:r w:rsidRPr="00E85490">
        <w:rPr>
          <w:sz w:val="22"/>
          <w:szCs w:val="22"/>
        </w:rPr>
        <w:t xml:space="preserve">s and conducting sharing and compatibility studies for additional </w:t>
      </w:r>
      <w:ins w:id="6" w:author="Author" w:date="2018-09-06T07:34:00Z">
        <w:r w:rsidR="006D6280">
          <w:rPr>
            <w:sz w:val="22"/>
            <w:szCs w:val="22"/>
          </w:rPr>
          <w:t>designation</w:t>
        </w:r>
      </w:ins>
      <w:del w:id="7" w:author="Author" w:date="2018-09-06T07:34:00Z">
        <w:r w:rsidRPr="00E85490" w:rsidDel="006D6280">
          <w:rPr>
            <w:sz w:val="22"/>
            <w:szCs w:val="22"/>
          </w:rPr>
          <w:delText>identification</w:delText>
        </w:r>
      </w:del>
      <w:r>
        <w:rPr>
          <w:sz w:val="22"/>
          <w:szCs w:val="22"/>
        </w:rPr>
        <w:t>s</w:t>
      </w:r>
      <w:r w:rsidRPr="00E85490">
        <w:rPr>
          <w:sz w:val="22"/>
          <w:szCs w:val="22"/>
        </w:rPr>
        <w:t xml:space="preserve"> in existing fixed allocations in the 38-39.5 GHz band on a global basis and in 21.4-22 GHz and 24.25-27.5 GHz bands in Region 2 exclusively.</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7CF8D53E" w:rsidR="00316FFF" w:rsidRPr="00E85490" w:rsidRDefault="00316FFF" w:rsidP="00316FFF">
      <w:pPr>
        <w:jc w:val="both"/>
        <w:rPr>
          <w:sz w:val="22"/>
          <w:szCs w:val="22"/>
        </w:rPr>
      </w:pPr>
      <w:r w:rsidRPr="00E85490">
        <w:rPr>
          <w:sz w:val="22"/>
          <w:szCs w:val="22"/>
        </w:rPr>
        <w:t>-</w:t>
      </w:r>
      <w:r w:rsidRPr="00E85490">
        <w:rPr>
          <w:sz w:val="22"/>
          <w:szCs w:val="22"/>
        </w:rPr>
        <w:tab/>
        <w:t xml:space="preserve">27.9-28.2 GHz </w:t>
      </w:r>
      <w:ins w:id="8" w:author="Rev. 2 Author" w:date="2018-09-12T14:56:00Z">
        <w:r w:rsidR="008E3B47">
          <w:rPr>
            <w:sz w:val="22"/>
            <w:szCs w:val="22"/>
          </w:rPr>
          <w:t xml:space="preserve">(HAPS-ground) </w:t>
        </w:r>
      </w:ins>
      <w:r w:rsidRPr="00E85490">
        <w:rPr>
          <w:sz w:val="22"/>
          <w:szCs w:val="22"/>
        </w:rPr>
        <w:t>and 31.0-31.3 GHz</w:t>
      </w:r>
      <w:ins w:id="9" w:author="Rev. 2 Author" w:date="2018-09-12T14:56:00Z">
        <w:r w:rsidR="008E3B47">
          <w:rPr>
            <w:sz w:val="22"/>
            <w:szCs w:val="22"/>
          </w:rPr>
          <w:t xml:space="preserve"> (ground-HAPS)</w:t>
        </w:r>
      </w:ins>
      <w:del w:id="10" w:author="Rev. 2 Author" w:date="2018-09-12T14:56:00Z">
        <w:r w:rsidRPr="00E85490" w:rsidDel="008E3B47">
          <w:rPr>
            <w:sz w:val="22"/>
            <w:szCs w:val="22"/>
          </w:rPr>
          <w:delText>,</w:delText>
        </w:r>
      </w:del>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139BF388"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del w:id="11" w:author="Author" w:date="2018-09-06T07:34:00Z">
        <w:r w:rsidRPr="00E85490" w:rsidDel="006D6280">
          <w:rPr>
            <w:sz w:val="22"/>
            <w:szCs w:val="22"/>
          </w:rPr>
          <w:delText xml:space="preserve">identifications </w:delText>
        </w:r>
      </w:del>
      <w:ins w:id="12" w:author="Author" w:date="2018-09-06T07:34:00Z">
        <w:r w:rsidR="006D6280">
          <w:rPr>
            <w:sz w:val="22"/>
            <w:szCs w:val="22"/>
          </w:rPr>
          <w:t>designation</w:t>
        </w:r>
        <w:r w:rsidR="006D6280" w:rsidRPr="00E85490">
          <w:rPr>
            <w:sz w:val="22"/>
            <w:szCs w:val="22"/>
          </w:rPr>
          <w:t xml:space="preserve">s </w:t>
        </w:r>
      </w:ins>
      <w:r w:rsidRPr="00E85490">
        <w:rPr>
          <w:sz w:val="22"/>
          <w:szCs w:val="22"/>
        </w:rPr>
        <w:t xml:space="preserve">due to either geographical restrictions or technical limitations which impairs their operation. </w:t>
      </w:r>
      <w:ins w:id="13" w:author="Author" w:date="2018-09-05T11:45:00Z">
        <w:r w:rsidR="00957857">
          <w:rPr>
            <w:sz w:val="22"/>
            <w:szCs w:val="22"/>
          </w:rPr>
          <w:t xml:space="preserve"> </w:t>
        </w:r>
      </w:ins>
      <w:r w:rsidRPr="00E85490">
        <w:rPr>
          <w:sz w:val="22"/>
          <w:szCs w:val="22"/>
        </w:rPr>
        <w:t xml:space="preserve">The global </w:t>
      </w:r>
      <w:ins w:id="14" w:author="Author" w:date="2018-09-06T07:34:00Z">
        <w:r w:rsidR="006D6280">
          <w:rPr>
            <w:sz w:val="22"/>
            <w:szCs w:val="22"/>
          </w:rPr>
          <w:t>designation</w:t>
        </w:r>
      </w:ins>
      <w:ins w:id="15" w:author="Rev. 2 Author" w:date="2018-09-12T15:08:00Z">
        <w:r w:rsidR="002552F9">
          <w:rPr>
            <w:sz w:val="22"/>
            <w:szCs w:val="22"/>
          </w:rPr>
          <w:t xml:space="preserve">s </w:t>
        </w:r>
      </w:ins>
      <w:del w:id="16" w:author="Author" w:date="2018-09-06T07:34:00Z">
        <w:r w:rsidRPr="00E85490" w:rsidDel="006D6280">
          <w:rPr>
            <w:sz w:val="22"/>
            <w:szCs w:val="22"/>
          </w:rPr>
          <w:delText xml:space="preserve">identification </w:delText>
        </w:r>
      </w:del>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ins w:id="17" w:author="Author" w:date="2018-09-04T13:27:00Z">
        <w:r w:rsidR="00CE7AAF">
          <w:rPr>
            <w:sz w:val="22"/>
            <w:szCs w:val="22"/>
          </w:rPr>
          <w:t xml:space="preserve"> The</w:t>
        </w:r>
      </w:ins>
      <w:r>
        <w:rPr>
          <w:sz w:val="22"/>
          <w:szCs w:val="22"/>
        </w:rPr>
        <w:t xml:space="preserve"> </w:t>
      </w:r>
      <w:r w:rsidRPr="00132E74">
        <w:rPr>
          <w:sz w:val="22"/>
        </w:rPr>
        <w:t xml:space="preserve">ITU-R </w:t>
      </w:r>
      <w:del w:id="18" w:author="Author" w:date="2018-09-04T13:27:00Z">
        <w:r w:rsidRPr="00132E74" w:rsidDel="00CE7AAF">
          <w:rPr>
            <w:sz w:val="22"/>
          </w:rPr>
          <w:delText xml:space="preserve">Working Party 5C </w:delText>
        </w:r>
      </w:del>
      <w:r w:rsidRPr="00132E74">
        <w:rPr>
          <w:sz w:val="22"/>
        </w:rPr>
        <w:t xml:space="preserve">developed a Preliminary New Draft Recommendation (PDNR) assessing spectrum needs for broadband HAPS at an approximate 4 GHz aggregate capacity. </w:t>
      </w:r>
      <w:ins w:id="19" w:author="Author" w:date="2018-09-05T11:47:00Z">
        <w:r w:rsidR="00957857">
          <w:rPr>
            <w:sz w:val="22"/>
          </w:rPr>
          <w:t xml:space="preserve">  </w:t>
        </w:r>
        <w:r w:rsidR="00957857">
          <w:rPr>
            <w:sz w:val="22"/>
            <w:szCs w:val="22"/>
          </w:rPr>
          <w:t xml:space="preserve">The following proposals encourage the designation of </w:t>
        </w:r>
      </w:ins>
      <w:ins w:id="20" w:author="Rev. 2 Author" w:date="2018-09-12T15:09:00Z">
        <w:r w:rsidR="002552F9">
          <w:rPr>
            <w:sz w:val="22"/>
            <w:szCs w:val="22"/>
          </w:rPr>
          <w:t xml:space="preserve">HAPS in the </w:t>
        </w:r>
      </w:ins>
      <w:ins w:id="21" w:author="Author" w:date="2018-09-05T11:47:00Z">
        <w:r w:rsidR="00957857">
          <w:rPr>
            <w:sz w:val="22"/>
            <w:szCs w:val="22"/>
          </w:rPr>
          <w:t xml:space="preserve">fixed service allocations </w:t>
        </w:r>
        <w:del w:id="22" w:author="Rev. 2 Author" w:date="2018-09-12T15:09:00Z">
          <w:r w:rsidR="00957857" w:rsidDel="002552F9">
            <w:rPr>
              <w:sz w:val="22"/>
              <w:szCs w:val="22"/>
            </w:rPr>
            <w:delText xml:space="preserve">to HAPS operations </w:delText>
          </w:r>
        </w:del>
        <w:r w:rsidR="00957857">
          <w:rPr>
            <w:sz w:val="22"/>
            <w:szCs w:val="22"/>
          </w:rPr>
          <w:t>on a co-primary basis to facilitate investment in and</w:t>
        </w:r>
      </w:ins>
      <w:ins w:id="23" w:author="Rev. 2 Author" w:date="2018-09-12T15:12:00Z">
        <w:r w:rsidR="002552F9">
          <w:rPr>
            <w:sz w:val="22"/>
            <w:szCs w:val="22"/>
          </w:rPr>
          <w:t xml:space="preserve"> </w:t>
        </w:r>
      </w:ins>
      <w:ins w:id="24" w:author="Author" w:date="2018-09-05T11:47:00Z">
        <w:del w:id="25" w:author="Rev. 2 Author" w:date="2018-09-12T15:12:00Z">
          <w:r w:rsidR="00957857" w:rsidDel="002552F9">
            <w:rPr>
              <w:sz w:val="22"/>
              <w:szCs w:val="22"/>
            </w:rPr>
            <w:delText xml:space="preserve"> the adoption and </w:delText>
          </w:r>
        </w:del>
        <w:r w:rsidR="00957857">
          <w:rPr>
            <w:sz w:val="22"/>
            <w:szCs w:val="22"/>
          </w:rPr>
          <w:t>deployment of HAPS</w:t>
        </w:r>
      </w:ins>
      <w:ins w:id="26" w:author="Rev. 2 Author" w:date="2018-09-12T15:11:00Z">
        <w:r w:rsidR="002552F9">
          <w:rPr>
            <w:sz w:val="22"/>
            <w:szCs w:val="22"/>
          </w:rPr>
          <w:t xml:space="preserve">, </w:t>
        </w:r>
      </w:ins>
      <w:ins w:id="27" w:author="Author" w:date="2018-09-05T11:47:00Z">
        <w:del w:id="28" w:author="Rev. 2 Author" w:date="2018-09-12T15:10:00Z">
          <w:r w:rsidR="00957857" w:rsidDel="002552F9">
            <w:rPr>
              <w:sz w:val="22"/>
              <w:szCs w:val="22"/>
            </w:rPr>
            <w:delText>.</w:delText>
          </w:r>
        </w:del>
      </w:ins>
      <w:ins w:id="29" w:author="Rev. 2 Author" w:date="2018-09-12T15:11:00Z">
        <w:r w:rsidR="002552F9">
          <w:rPr>
            <w:sz w:val="22"/>
            <w:szCs w:val="22"/>
          </w:rPr>
          <w:t>w</w:t>
        </w:r>
      </w:ins>
      <w:ins w:id="30" w:author="Rev. 2 Author" w:date="2018-09-12T15:10:00Z">
        <w:r w:rsidR="002552F9">
          <w:rPr>
            <w:sz w:val="22"/>
            <w:szCs w:val="22"/>
          </w:rPr>
          <w:t>hile ensuring protection to systems of other services allocated in the band as well as not providing priority to HAPS over other uses within the services allocated on a primary basis.</w:t>
        </w:r>
      </w:ins>
      <w:ins w:id="31" w:author="Author" w:date="2018-09-05T11:47:00Z">
        <w:r w:rsidR="00957857">
          <w:rPr>
            <w:sz w:val="22"/>
            <w:szCs w:val="22"/>
          </w:rPr>
          <w:t xml:space="preserve">  </w:t>
        </w:r>
      </w:ins>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77777777" w:rsidR="00316FFF" w:rsidRPr="00CE7AAF" w:rsidRDefault="00316FFF" w:rsidP="00316FFF">
      <w:pPr>
        <w:jc w:val="both"/>
        <w:rPr>
          <w:b/>
          <w:i/>
          <w:sz w:val="22"/>
          <w:szCs w:val="22"/>
        </w:rPr>
      </w:pPr>
      <w:r w:rsidRPr="00E719F7">
        <w:rPr>
          <w:b/>
          <w:sz w:val="22"/>
          <w:szCs w:val="22"/>
        </w:rPr>
        <w:t>BROADBAND HAPS</w:t>
      </w:r>
      <w:ins w:id="32" w:author="Author" w:date="2018-09-04T13:28:00Z">
        <w:r w:rsidR="00CE7AAF">
          <w:rPr>
            <w:b/>
            <w:sz w:val="22"/>
            <w:szCs w:val="22"/>
          </w:rPr>
          <w:t xml:space="preserve"> APPLICATIONS</w:t>
        </w:r>
      </w:ins>
      <w:r>
        <w:rPr>
          <w:b/>
          <w:sz w:val="22"/>
          <w:szCs w:val="22"/>
        </w:rPr>
        <w:t xml:space="preserve"> </w:t>
      </w:r>
      <w:del w:id="33" w:author="Author" w:date="2018-09-04T13:28:00Z">
        <w:r w:rsidRPr="00F32368" w:rsidDel="00CE7AAF">
          <w:rPr>
            <w:b/>
            <w:i/>
            <w:sz w:val="22"/>
            <w:szCs w:val="22"/>
          </w:rPr>
          <w:delText>(connectivity applications</w:delText>
        </w:r>
      </w:del>
      <w:del w:id="34" w:author="Author" w:date="2018-09-05T11:45:00Z">
        <w:r w:rsidRPr="00CE7AAF" w:rsidDel="00957857">
          <w:rPr>
            <w:b/>
            <w:i/>
            <w:sz w:val="22"/>
            <w:szCs w:val="22"/>
          </w:rPr>
          <w:delText>)</w:delText>
        </w:r>
      </w:del>
    </w:p>
    <w:p w14:paraId="11467324" w14:textId="77777777" w:rsidR="00316FFF" w:rsidRDefault="00316FFF" w:rsidP="00316FFF">
      <w:pPr>
        <w:jc w:val="both"/>
        <w:rPr>
          <w:sz w:val="22"/>
          <w:szCs w:val="22"/>
        </w:rPr>
      </w:pPr>
    </w:p>
    <w:p w14:paraId="56BBF821" w14:textId="77777777" w:rsidR="00316FFF" w:rsidRPr="00AD7218" w:rsidRDefault="00316FFF" w:rsidP="00316FFF">
      <w:pPr>
        <w:jc w:val="both"/>
        <w:rPr>
          <w:b/>
          <w:sz w:val="22"/>
          <w:szCs w:val="22"/>
        </w:rPr>
      </w:pPr>
      <w:r w:rsidRPr="00AD7218">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w:t>
      </w:r>
      <w:r w:rsidRPr="00AD7218">
        <w:rPr>
          <w:sz w:val="22"/>
          <w:szCs w:val="22"/>
        </w:rPr>
        <w:lastRenderedPageBreak/>
        <w:t>suited to complementing terrestrial networks by providing backhaul. A number of advantages of the new generation of HAPS are foreseen:</w:t>
      </w:r>
    </w:p>
    <w:p w14:paraId="042AF1D8" w14:textId="77777777" w:rsidR="00316FFF" w:rsidRPr="00AD7218" w:rsidRDefault="00316FFF" w:rsidP="00316FFF">
      <w:pPr>
        <w:jc w:val="both"/>
        <w:rPr>
          <w:sz w:val="22"/>
          <w:szCs w:val="22"/>
        </w:rPr>
      </w:pPr>
    </w:p>
    <w:p w14:paraId="7E8C9580" w14:textId="77777777" w:rsidR="00316FFF" w:rsidRPr="00AD7218" w:rsidRDefault="00316FFF" w:rsidP="00316FFF">
      <w:pPr>
        <w:numPr>
          <w:ilvl w:val="0"/>
          <w:numId w:val="5"/>
        </w:numPr>
        <w:jc w:val="both"/>
        <w:rPr>
          <w:sz w:val="22"/>
          <w:szCs w:val="22"/>
          <w:lang w:val="en-GB"/>
        </w:rPr>
      </w:pPr>
      <w:r w:rsidRPr="00AD7218">
        <w:rPr>
          <w:b/>
          <w:bCs/>
          <w:sz w:val="22"/>
          <w:szCs w:val="22"/>
          <w:lang w:val="en-GB"/>
        </w:rPr>
        <w:t>Wide-area coverage:</w:t>
      </w:r>
      <w:r w:rsidRPr="00AD7218">
        <w:rPr>
          <w:sz w:val="22"/>
          <w:szCs w:val="22"/>
          <w:lang w:val="en-GB"/>
        </w:rPr>
        <w:t xml:space="preserve"> A single </w:t>
      </w:r>
      <w:del w:id="35" w:author="Author" w:date="2018-09-04T13:28:00Z">
        <w:r w:rsidRPr="00AD7218" w:rsidDel="00CE7AAF">
          <w:rPr>
            <w:sz w:val="22"/>
            <w:szCs w:val="22"/>
            <w:lang w:val="en-GB"/>
          </w:rPr>
          <w:delText xml:space="preserve">plane </w:delText>
        </w:r>
      </w:del>
      <w:ins w:id="36" w:author="Author" w:date="2018-09-04T13:28:00Z">
        <w:r w:rsidR="00CE7AAF">
          <w:rPr>
            <w:sz w:val="22"/>
            <w:szCs w:val="22"/>
            <w:lang w:val="en-GB"/>
          </w:rPr>
          <w:t>platform</w:t>
        </w:r>
        <w:r w:rsidR="00CE7AAF" w:rsidRPr="00AD7218">
          <w:rPr>
            <w:sz w:val="22"/>
            <w:szCs w:val="22"/>
            <w:lang w:val="en-GB"/>
          </w:rPr>
          <w:t xml:space="preserve"> </w:t>
        </w:r>
      </w:ins>
      <w:r w:rsidRPr="00AD7218">
        <w:rPr>
          <w:sz w:val="22"/>
          <w:szCs w:val="22"/>
          <w:lang w:val="en-GB"/>
        </w:rPr>
        <w:t xml:space="preserve">will be able to serve footprints larger than 100 km in diameter, and recent technological advances in the development of optical inter-HAPS links now allow the deployment of multiple linked HAPS, in fleets that can cover whole nations. </w:t>
      </w:r>
    </w:p>
    <w:p w14:paraId="72504BE1" w14:textId="77777777"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w:t>
      </w:r>
      <w:del w:id="37" w:author="Author" w:date="2018-09-04T13:29:00Z">
        <w:r w:rsidRPr="00AD7218" w:rsidDel="00CE7AAF">
          <w:rPr>
            <w:sz w:val="22"/>
            <w:szCs w:val="22"/>
            <w:lang w:val="en-GB"/>
          </w:rPr>
          <w:delText xml:space="preserve">solar </w:delText>
        </w:r>
      </w:del>
      <w:ins w:id="38" w:author="Author" w:date="2018-09-04T13:29:00Z">
        <w:r w:rsidR="00CE7AAF">
          <w:rPr>
            <w:sz w:val="22"/>
            <w:szCs w:val="22"/>
            <w:lang w:val="en-GB"/>
          </w:rPr>
          <w:t>stratospheric</w:t>
        </w:r>
        <w:r w:rsidR="00CE7AAF" w:rsidRPr="00AD7218">
          <w:rPr>
            <w:sz w:val="22"/>
            <w:szCs w:val="22"/>
            <w:lang w:val="en-GB"/>
          </w:rPr>
          <w:t xml:space="preserve"> </w:t>
        </w:r>
      </w:ins>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simple to return solar </w:t>
      </w:r>
      <w:r>
        <w:rPr>
          <w:sz w:val="22"/>
          <w:szCs w:val="22"/>
          <w:lang w:val="en-GB"/>
        </w:rPr>
        <w:t>platforms</w:t>
      </w:r>
      <w:r w:rsidRPr="00AD7218">
        <w:rPr>
          <w:sz w:val="22"/>
          <w:szCs w:val="22"/>
          <w:lang w:val="en-GB"/>
        </w:rPr>
        <w:t xml:space="preserve"> to the ground for maintenance or payload reconfiguration.</w:t>
      </w:r>
    </w:p>
    <w:p w14:paraId="492E4FA5"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14:paraId="10B24EBA" w14:textId="77777777"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14:paraId="2382EA9F" w14:textId="77777777" w:rsidR="00316FFF" w:rsidRPr="00BA4A8A" w:rsidRDefault="00316FFF" w:rsidP="00316FFF">
      <w:pPr>
        <w:jc w:val="both"/>
        <w:rPr>
          <w:sz w:val="22"/>
          <w:szCs w:val="22"/>
        </w:rPr>
      </w:pPr>
    </w:p>
    <w:p w14:paraId="706FA050" w14:textId="77777777" w:rsidR="00316FFF" w:rsidRDefault="00316FFF" w:rsidP="00316FFF">
      <w:pPr>
        <w:jc w:val="both"/>
        <w:rPr>
          <w:sz w:val="22"/>
          <w:szCs w:val="22"/>
        </w:rPr>
      </w:pPr>
      <w:r w:rsidRPr="00BA4A8A">
        <w:rPr>
          <w:sz w:val="22"/>
          <w:szCs w:val="22"/>
        </w:rPr>
        <w:t xml:space="preserve">Spectrum harmonization and utilization is facilitated by common worldwide </w:t>
      </w:r>
      <w:ins w:id="39" w:author="Author" w:date="2018-09-06T07:34:00Z">
        <w:r w:rsidR="006D6280">
          <w:rPr>
            <w:sz w:val="22"/>
            <w:szCs w:val="22"/>
          </w:rPr>
          <w:t>designation</w:t>
        </w:r>
      </w:ins>
      <w:del w:id="40" w:author="Author" w:date="2018-09-06T07:34:00Z">
        <w:r w:rsidRPr="00BA4A8A" w:rsidDel="006D6280">
          <w:rPr>
            <w:sz w:val="22"/>
            <w:szCs w:val="22"/>
          </w:rPr>
          <w:delText>identification</w:delText>
        </w:r>
      </w:del>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05661301" w14:textId="77777777" w:rsidR="00316FFF" w:rsidDel="00957857" w:rsidRDefault="00316FFF" w:rsidP="00316FFF">
      <w:pPr>
        <w:jc w:val="both"/>
        <w:rPr>
          <w:del w:id="41" w:author="Author" w:date="2018-09-05T11:45:00Z"/>
          <w:sz w:val="22"/>
          <w:szCs w:val="22"/>
        </w:rPr>
      </w:pPr>
    </w:p>
    <w:p w14:paraId="37F3BD3E" w14:textId="77777777" w:rsidR="00316FFF" w:rsidRPr="00F32368" w:rsidDel="00515163" w:rsidRDefault="00316FFF" w:rsidP="00316FFF">
      <w:pPr>
        <w:spacing w:before="120"/>
        <w:jc w:val="both"/>
        <w:rPr>
          <w:del w:id="42" w:author="Author" w:date="2018-09-04T13:29:00Z"/>
          <w:b/>
          <w:i/>
          <w:sz w:val="22"/>
          <w:szCs w:val="22"/>
        </w:rPr>
      </w:pPr>
      <w:del w:id="43" w:author="Author" w:date="2018-09-04T13:29:00Z">
        <w:r w:rsidRPr="007D6627" w:rsidDel="00515163">
          <w:rPr>
            <w:b/>
            <w:sz w:val="22"/>
            <w:szCs w:val="22"/>
          </w:rPr>
          <w:delText xml:space="preserve">BROADBAND HAPS </w:delText>
        </w:r>
        <w:r w:rsidRPr="00F32368" w:rsidDel="00515163">
          <w:rPr>
            <w:b/>
            <w:i/>
            <w:sz w:val="22"/>
            <w:szCs w:val="22"/>
          </w:rPr>
          <w:delText>(specific applications)</w:delText>
        </w:r>
      </w:del>
    </w:p>
    <w:p w14:paraId="1CAFCFFD" w14:textId="77777777" w:rsidR="00316FFF" w:rsidRPr="007D6627" w:rsidRDefault="00316FFF" w:rsidP="00316FFF">
      <w:pPr>
        <w:jc w:val="both"/>
        <w:outlineLvl w:val="0"/>
        <w:rPr>
          <w:b/>
          <w:sz w:val="22"/>
          <w:szCs w:val="22"/>
        </w:rPr>
      </w:pPr>
    </w:p>
    <w:p w14:paraId="1FCAD5EF" w14:textId="77777777" w:rsidR="00CF3DF2" w:rsidRDefault="00316FFF">
      <w:pPr>
        <w:rPr>
          <w:ins w:id="44" w:author="Author" w:date="2018-09-05T11:48:00Z"/>
          <w:rStyle w:val="ECCParagraph"/>
          <w:rFonts w:ascii="Times New Roman" w:hAnsi="Times New Roman" w:cs="Times New Roman"/>
          <w:sz w:val="22"/>
        </w:rPr>
        <w:pPrChange w:id="45" w:author="Author" w:date="2018-09-04T13:30:00Z">
          <w:pPr>
            <w:pStyle w:val="ECCBulletsLv1"/>
            <w:numPr>
              <w:numId w:val="7"/>
            </w:numPr>
            <w:tabs>
              <w:tab w:val="clear" w:pos="340"/>
            </w:tabs>
            <w:spacing w:before="0"/>
            <w:ind w:left="720" w:hanging="720"/>
            <w:jc w:val="left"/>
          </w:pPr>
        </w:pPrChange>
      </w:pPr>
      <w:r w:rsidRPr="007D6627">
        <w:rPr>
          <w:rStyle w:val="ECCParagraph"/>
          <w:rFonts w:ascii="Times New Roman" w:hAnsi="Times New Roman" w:cs="Times New Roman"/>
          <w:sz w:val="22"/>
          <w:szCs w:val="22"/>
        </w:rPr>
        <w:t xml:space="preserve">Broadband HAPS </w:t>
      </w:r>
      <w:ins w:id="46" w:author="Author" w:date="2018-09-04T13:30:00Z">
        <w:r w:rsidR="00515163">
          <w:rPr>
            <w:rStyle w:val="ECCParagraph"/>
            <w:rFonts w:ascii="Times New Roman" w:hAnsi="Times New Roman" w:cs="Times New Roman"/>
            <w:sz w:val="22"/>
            <w:szCs w:val="22"/>
          </w:rPr>
          <w:t xml:space="preserve">can also be used for: </w:t>
        </w:r>
      </w:ins>
    </w:p>
    <w:p w14:paraId="437DEE11" w14:textId="77777777" w:rsidR="00316FFF" w:rsidRPr="00CF3DF2" w:rsidDel="00515163" w:rsidRDefault="00316FFF">
      <w:pPr>
        <w:pStyle w:val="ListParagraph"/>
        <w:numPr>
          <w:ilvl w:val="0"/>
          <w:numId w:val="11"/>
        </w:numPr>
        <w:rPr>
          <w:del w:id="47" w:author="Author" w:date="2018-09-04T13:30:00Z"/>
          <w:rStyle w:val="ECCParagraph"/>
          <w:rFonts w:ascii="Times New Roman" w:eastAsia="Calibri" w:hAnsi="Times New Roman" w:cs="Times New Roman"/>
          <w:sz w:val="22"/>
          <w:szCs w:val="22"/>
        </w:rPr>
        <w:pPrChange w:id="48" w:author="Author" w:date="2018-09-05T11:49:00Z">
          <w:pPr/>
        </w:pPrChange>
      </w:pPr>
      <w:del w:id="49" w:author="Author" w:date="2018-09-04T13:30:00Z">
        <w:r w:rsidRPr="00CF3DF2" w:rsidDel="00515163">
          <w:rPr>
            <w:rStyle w:val="ECCParagraph"/>
            <w:rFonts w:ascii="Times New Roman" w:hAnsi="Times New Roman" w:cs="Times New Roman"/>
            <w:sz w:val="22"/>
            <w:szCs w:val="22"/>
          </w:rPr>
          <w:delText>for specific applications are designed to focus on multiple usage cases, including:</w:delText>
        </w:r>
      </w:del>
    </w:p>
    <w:p w14:paraId="5122DD83" w14:textId="77777777" w:rsidR="00316FFF" w:rsidRPr="007D6627" w:rsidRDefault="00316FFF">
      <w:pPr>
        <w:pStyle w:val="ListParagraph"/>
        <w:rPr>
          <w:rStyle w:val="ECCParagraph"/>
          <w:rFonts w:ascii="Times New Roman" w:hAnsi="Times New Roman" w:cs="Times New Roman"/>
          <w:sz w:val="22"/>
        </w:rPr>
        <w:pPrChange w:id="50" w:author="Author" w:date="2018-09-05T11:49:00Z">
          <w:pPr>
            <w:pStyle w:val="ECCBulletsLv1"/>
            <w:numPr>
              <w:numId w:val="7"/>
            </w:numPr>
            <w:tabs>
              <w:tab w:val="clear" w:pos="340"/>
            </w:tabs>
            <w:spacing w:before="0"/>
            <w:ind w:left="720" w:hanging="720"/>
            <w:jc w:val="left"/>
          </w:pPr>
        </w:pPrChange>
      </w:pPr>
      <w:del w:id="51" w:author="Author" w:date="2018-09-05T11:49:00Z">
        <w:r w:rsidRPr="007D6627" w:rsidDel="00CF3DF2">
          <w:rPr>
            <w:rStyle w:val="ECCParagraph"/>
            <w:rFonts w:ascii="Times New Roman" w:hAnsi="Times New Roman" w:cs="Times New Roman"/>
            <w:sz w:val="22"/>
          </w:rPr>
          <w:delText xml:space="preserve">Response to natural disasters. </w:delText>
        </w:r>
      </w:del>
    </w:p>
    <w:p w14:paraId="4198D48A" w14:textId="77777777" w:rsidR="00CF3DF2" w:rsidRDefault="00CF3DF2" w:rsidP="00316FFF">
      <w:pPr>
        <w:pStyle w:val="ECCBulletsLv1"/>
        <w:numPr>
          <w:ilvl w:val="0"/>
          <w:numId w:val="7"/>
        </w:numPr>
        <w:tabs>
          <w:tab w:val="clear" w:pos="340"/>
        </w:tabs>
        <w:spacing w:before="0"/>
        <w:ind w:left="720" w:hanging="720"/>
        <w:jc w:val="left"/>
        <w:rPr>
          <w:ins w:id="52" w:author="Author" w:date="2018-09-05T11:49:00Z"/>
          <w:rStyle w:val="ECCParagraph"/>
          <w:rFonts w:ascii="Times New Roman" w:hAnsi="Times New Roman" w:cs="Times New Roman"/>
          <w:sz w:val="22"/>
        </w:rPr>
      </w:pPr>
      <w:ins w:id="53" w:author="Author" w:date="2018-09-05T11:49:00Z">
        <w:r>
          <w:rPr>
            <w:rStyle w:val="ECCParagraph"/>
            <w:rFonts w:ascii="Times New Roman" w:hAnsi="Times New Roman" w:cs="Times New Roman"/>
            <w:sz w:val="22"/>
          </w:rPr>
          <w:t>Response to natural disasters.</w:t>
        </w:r>
      </w:ins>
    </w:p>
    <w:p w14:paraId="1F1E85D4"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14:paraId="7100EBBB" w14:textId="27903E6A"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w:t>
      </w:r>
      <w:del w:id="54" w:author="Unknown">
        <w:r w:rsidRPr="007D6627" w:rsidDel="00CF3DF2">
          <w:rPr>
            <w:rStyle w:val="ECCParagraph"/>
            <w:rFonts w:ascii="Times New Roman" w:hAnsi="Times New Roman" w:cs="Times New Roman"/>
            <w:sz w:val="22"/>
          </w:rPr>
          <w:delText xml:space="preserve"> </w:delText>
        </w:r>
      </w:del>
      <w:ins w:id="55" w:author="Rev. 2 Author" w:date="2018-09-13T14:02:00Z">
        <w:r w:rsidR="009F216D">
          <w:rPr>
            <w:rStyle w:val="ECCParagraph"/>
            <w:rFonts w:ascii="Times New Roman" w:hAnsi="Times New Roman" w:cs="Times New Roman"/>
            <w:sz w:val="22"/>
          </w:rPr>
          <w:t xml:space="preserve"> </w:t>
        </w:r>
      </w:ins>
      <w:ins w:id="56" w:author="Author" w:date="2018-09-05T11:48:00Z">
        <w:r w:rsidRPr="007D6627">
          <w:rPr>
            <w:rStyle w:val="ECCParagraph"/>
            <w:rFonts w:ascii="Times New Roman" w:hAnsi="Times New Roman" w:cs="Times New Roman"/>
            <w:sz w:val="22"/>
          </w:rPr>
          <w:t>l</w:t>
        </w:r>
      </w:ins>
      <w:r w:rsidRPr="007D6627">
        <w:rPr>
          <w:rStyle w:val="ECCParagraph"/>
          <w:rFonts w:ascii="Times New Roman" w:hAnsi="Times New Roman" w:cs="Times New Roman"/>
          <w:sz w:val="22"/>
        </w:rPr>
        <w:t>ocal actors and regional headquarters.</w:t>
      </w:r>
    </w:p>
    <w:p w14:paraId="4B605D58"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14:paraId="4AE9CEE9" w14:textId="77777777" w:rsidR="00316FFF" w:rsidRPr="00F32368" w:rsidRDefault="00316FFF" w:rsidP="00316FFF">
      <w:pPr>
        <w:jc w:val="both"/>
        <w:rPr>
          <w:sz w:val="22"/>
          <w:szCs w:val="22"/>
          <w:lang w:val="en-GB"/>
        </w:rPr>
      </w:pPr>
    </w:p>
    <w:p w14:paraId="06B3A79A" w14:textId="77777777" w:rsidR="00316FFF" w:rsidRDefault="00316FFF" w:rsidP="00316FFF">
      <w:pPr>
        <w:jc w:val="both"/>
        <w:rPr>
          <w:b/>
          <w:sz w:val="22"/>
          <w:szCs w:val="22"/>
          <w:lang w:val="en-GB"/>
        </w:rPr>
      </w:pPr>
    </w:p>
    <w:p w14:paraId="35316216" w14:textId="77777777" w:rsidR="00316FFF" w:rsidRPr="004D6CD9" w:rsidRDefault="00316FFF" w:rsidP="00316FFF">
      <w:pPr>
        <w:jc w:val="both"/>
        <w:rPr>
          <w:b/>
          <w:sz w:val="22"/>
          <w:szCs w:val="22"/>
          <w:lang w:val="en-GB"/>
        </w:rPr>
      </w:pPr>
      <w:r w:rsidRPr="004D6CD9">
        <w:rPr>
          <w:b/>
          <w:sz w:val="22"/>
          <w:szCs w:val="22"/>
          <w:lang w:val="en-GB"/>
        </w:rPr>
        <w:t>SHARING STUDIES</w:t>
      </w:r>
    </w:p>
    <w:p w14:paraId="428CC719" w14:textId="77777777" w:rsidR="00316FFF" w:rsidRDefault="00316FFF" w:rsidP="00316FFF">
      <w:pPr>
        <w:jc w:val="both"/>
        <w:rPr>
          <w:sz w:val="22"/>
          <w:szCs w:val="22"/>
          <w:lang w:val="en-GB"/>
        </w:rPr>
      </w:pPr>
    </w:p>
    <w:p w14:paraId="2DBEF382" w14:textId="77777777" w:rsidR="00316FFF" w:rsidDel="00515163" w:rsidRDefault="00316FFF" w:rsidP="00316FFF">
      <w:pPr>
        <w:jc w:val="both"/>
        <w:rPr>
          <w:del w:id="57" w:author="Author" w:date="2018-09-04T13:30:00Z"/>
          <w:sz w:val="22"/>
          <w:szCs w:val="22"/>
          <w:lang w:val="en-GB"/>
        </w:rPr>
      </w:pPr>
      <w:del w:id="58" w:author="Author" w:date="2018-09-04T13:30:00Z">
        <w:r w:rsidDel="00515163">
          <w:rPr>
            <w:sz w:val="22"/>
            <w:szCs w:val="22"/>
            <w:lang w:val="en-GB"/>
          </w:rPr>
          <w:delText xml:space="preserve">ITU-R </w:delText>
        </w:r>
        <w:r w:rsidRPr="00B90D7B" w:rsidDel="00515163">
          <w:rPr>
            <w:sz w:val="22"/>
            <w:szCs w:val="22"/>
            <w:lang w:val="en-GB"/>
          </w:rPr>
          <w:delText>W</w:delText>
        </w:r>
        <w:r w:rsidDel="00515163">
          <w:rPr>
            <w:sz w:val="22"/>
            <w:szCs w:val="22"/>
            <w:lang w:val="en-GB"/>
          </w:rPr>
          <w:delText xml:space="preserve">orking Party </w:delText>
        </w:r>
        <w:r w:rsidRPr="00B90D7B" w:rsidDel="00515163">
          <w:rPr>
            <w:sz w:val="22"/>
            <w:szCs w:val="22"/>
            <w:lang w:val="en-GB"/>
          </w:rPr>
          <w:delText xml:space="preserve">5C </w:delText>
        </w:r>
        <w:r w:rsidDel="00515163">
          <w:rPr>
            <w:sz w:val="22"/>
            <w:szCs w:val="22"/>
            <w:lang w:val="en-GB"/>
          </w:rPr>
          <w:delText xml:space="preserve">(WP 5C) is the group responsible for Agenda Item 1.14. WP 5C has, in turn, established a specific </w:delText>
        </w:r>
        <w:r w:rsidRPr="00B90D7B" w:rsidDel="00515163">
          <w:rPr>
            <w:sz w:val="22"/>
            <w:szCs w:val="22"/>
            <w:lang w:val="en-GB"/>
          </w:rPr>
          <w:delText xml:space="preserve">Sharing Studies Drafting Group </w:delText>
        </w:r>
        <w:r w:rsidDel="00515163">
          <w:rPr>
            <w:sz w:val="22"/>
            <w:szCs w:val="22"/>
            <w:lang w:val="en-GB"/>
          </w:rPr>
          <w:delText>to examine the compatibility between HAPS and services operating or planning to operate in the bands under study as per Resolution 160 (WRC 15).</w:delText>
        </w:r>
      </w:del>
    </w:p>
    <w:p w14:paraId="11908B82" w14:textId="77777777" w:rsidR="00316FFF" w:rsidRPr="00250C00" w:rsidDel="00515163" w:rsidRDefault="00316FFF" w:rsidP="00316FFF">
      <w:pPr>
        <w:jc w:val="both"/>
        <w:rPr>
          <w:del w:id="59" w:author="Author" w:date="2018-09-04T13:30:00Z"/>
          <w:sz w:val="22"/>
          <w:szCs w:val="22"/>
        </w:rPr>
      </w:pPr>
    </w:p>
    <w:p w14:paraId="7144C66D" w14:textId="77777777" w:rsidR="00316FFF" w:rsidRPr="00E719F7" w:rsidDel="00515163" w:rsidRDefault="00316FFF" w:rsidP="00316FFF">
      <w:pPr>
        <w:jc w:val="both"/>
        <w:rPr>
          <w:del w:id="60" w:author="Author" w:date="2018-09-04T13:30:00Z"/>
          <w:color w:val="000000"/>
          <w:lang w:eastAsia="pt-BR"/>
        </w:rPr>
      </w:pPr>
      <w:del w:id="61" w:author="Author" w:date="2018-09-04T13:30:00Z">
        <w:r w:rsidRPr="00E719F7" w:rsidDel="00515163">
          <w:rPr>
            <w:i/>
            <w:iCs/>
            <w:color w:val="000000"/>
            <w:sz w:val="22"/>
            <w:szCs w:val="22"/>
            <w:shd w:val="clear" w:color="auto" w:fill="FFFFFF"/>
            <w:lang w:eastAsia="pt-BR"/>
          </w:rPr>
          <w:delText>Further resolves 1</w:delText>
        </w:r>
        <w:r w:rsidRPr="00E719F7" w:rsidDel="00515163">
          <w:rPr>
            <w:color w:val="000000"/>
            <w:sz w:val="22"/>
            <w:szCs w:val="22"/>
            <w:shd w:val="clear" w:color="auto" w:fill="FFFFFF"/>
            <w:lang w:eastAsia="pt-BR"/>
          </w:rPr>
          <w:delText> of Resolution 160 (WRC-15) asks that ITU-R studies on AI 1.14 “</w:delText>
        </w:r>
        <w:r w:rsidRPr="00E719F7" w:rsidDel="00515163">
          <w:rPr>
            <w:i/>
            <w:iCs/>
            <w:color w:val="000000"/>
            <w:sz w:val="22"/>
            <w:szCs w:val="22"/>
            <w:shd w:val="clear" w:color="auto" w:fill="FFFFFF"/>
            <w:lang w:eastAsia="pt-BR"/>
          </w:rPr>
          <w:delText>include sharing and compatibility studies to ensure protection of existing services allocated in the frequency ranges identified and, as appropriate, adjacent band studies, taking into account studies already performed in ITU-R</w:delText>
        </w:r>
        <w:r w:rsidRPr="00E719F7" w:rsidDel="00515163">
          <w:rPr>
            <w:color w:val="000000"/>
            <w:sz w:val="22"/>
            <w:szCs w:val="22"/>
            <w:shd w:val="clear" w:color="auto" w:fill="FFFFFF"/>
            <w:lang w:eastAsia="pt-BR"/>
          </w:rPr>
          <w:delText>”. WP 5C has identified</w:delText>
        </w:r>
        <w:r w:rsidDel="00515163">
          <w:rPr>
            <w:color w:val="000000"/>
            <w:sz w:val="22"/>
            <w:szCs w:val="22"/>
            <w:shd w:val="clear" w:color="auto" w:fill="FFFFFF"/>
            <w:lang w:eastAsia="pt-BR"/>
          </w:rPr>
          <w:delText xml:space="preserve"> </w:delText>
        </w:r>
        <w:r w:rsidRPr="00CB129F" w:rsidDel="00515163">
          <w:rPr>
            <w:color w:val="000000"/>
            <w:sz w:val="22"/>
            <w:szCs w:val="22"/>
            <w:shd w:val="clear" w:color="auto" w:fill="FFFFFF"/>
            <w:lang w:eastAsia="pt-BR"/>
          </w:rPr>
          <w:delText>and carried out</w:delText>
        </w:r>
        <w:r w:rsidRPr="00E719F7" w:rsidDel="00515163">
          <w:rPr>
            <w:color w:val="000000"/>
            <w:sz w:val="22"/>
            <w:szCs w:val="22"/>
            <w:shd w:val="clear" w:color="auto" w:fill="FFFFFF"/>
            <w:lang w:eastAsia="pt-BR"/>
          </w:rPr>
          <w:delText xml:space="preserve"> a number of sharing and compatibility studies, including adjacent band studi</w:delText>
        </w:r>
        <w:r w:rsidR="00F32368" w:rsidDel="00515163">
          <w:rPr>
            <w:color w:val="000000"/>
            <w:sz w:val="22"/>
            <w:szCs w:val="22"/>
            <w:shd w:val="clear" w:color="auto" w:fill="FFFFFF"/>
            <w:lang w:eastAsia="pt-BR"/>
          </w:rPr>
          <w:delText>es.</w:delText>
        </w:r>
        <w:r w:rsidRPr="00E719F7" w:rsidDel="00515163">
          <w:rPr>
            <w:color w:val="000000"/>
            <w:sz w:val="22"/>
            <w:szCs w:val="22"/>
            <w:shd w:val="clear" w:color="auto" w:fill="FFFFFF"/>
            <w:lang w:eastAsia="pt-BR"/>
          </w:rPr>
          <w:delText> The draft studies are currently located in the Working Party 5C Chair’s Report.</w:delText>
        </w:r>
      </w:del>
    </w:p>
    <w:p w14:paraId="767D3962" w14:textId="77777777" w:rsidR="00316FFF" w:rsidRPr="00E719F7" w:rsidDel="00515163" w:rsidRDefault="00316FFF" w:rsidP="00316FFF">
      <w:pPr>
        <w:jc w:val="both"/>
        <w:rPr>
          <w:del w:id="62" w:author="Author" w:date="2018-09-04T13:30:00Z"/>
          <w:color w:val="000000"/>
          <w:lang w:eastAsia="pt-BR"/>
        </w:rPr>
      </w:pPr>
    </w:p>
    <w:p w14:paraId="3D0F531F" w14:textId="77777777"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0FF4A31B" w14:textId="77777777" w:rsidR="00316FFF" w:rsidRPr="00E719F7" w:rsidDel="00957857" w:rsidRDefault="00316FFF" w:rsidP="00316FFF">
      <w:pPr>
        <w:jc w:val="both"/>
        <w:rPr>
          <w:del w:id="63" w:author="Author" w:date="2018-09-05T11:45:00Z"/>
          <w:sz w:val="22"/>
          <w:szCs w:val="22"/>
        </w:rPr>
      </w:pPr>
    </w:p>
    <w:p w14:paraId="37220A4B" w14:textId="77777777" w:rsidR="00316FFF" w:rsidRPr="00F32368" w:rsidDel="00515163" w:rsidRDefault="00316FFF" w:rsidP="00316FFF">
      <w:pPr>
        <w:jc w:val="both"/>
        <w:rPr>
          <w:del w:id="64" w:author="Author" w:date="2018-09-04T13:30:00Z"/>
          <w:color w:val="000000"/>
          <w:sz w:val="22"/>
          <w:szCs w:val="22"/>
          <w:shd w:val="clear" w:color="auto" w:fill="FFFFFF"/>
          <w:lang w:eastAsia="pt-BR"/>
        </w:rPr>
      </w:pPr>
      <w:del w:id="65" w:author="Author" w:date="2018-09-04T13:30:00Z">
        <w:r w:rsidRPr="0076587F" w:rsidDel="00515163">
          <w:rPr>
            <w:color w:val="000000"/>
            <w:sz w:val="22"/>
            <w:szCs w:val="22"/>
            <w:shd w:val="clear" w:color="auto" w:fill="FFFFFF"/>
            <w:lang w:eastAsia="pt-BR"/>
          </w:rPr>
          <w:delText>The sharing and compatibility studies have been developed on a band-by-band basis as separate new reports.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w:delText>
        </w:r>
        <w:r w:rsidR="00F32368" w:rsidDel="00515163">
          <w:rPr>
            <w:color w:val="000000"/>
            <w:sz w:val="22"/>
            <w:szCs w:val="22"/>
            <w:shd w:val="clear" w:color="auto" w:fill="FFFFFF"/>
            <w:lang w:eastAsia="pt-BR"/>
          </w:rPr>
          <w:delText xml:space="preserve"> </w:delText>
        </w:r>
        <w:r w:rsidRPr="0076587F" w:rsidDel="00515163">
          <w:rPr>
            <w:color w:val="000000"/>
            <w:sz w:val="22"/>
            <w:szCs w:val="22"/>
            <w:shd w:val="clear" w:color="auto" w:fill="FFFFFF"/>
            <w:lang w:eastAsia="pt-BR"/>
          </w:rPr>
          <w:delText>as well as the specific text within each sharing study.</w:delText>
        </w:r>
      </w:del>
    </w:p>
    <w:p w14:paraId="2FF19DAA" w14:textId="77777777" w:rsidR="00316FFF" w:rsidDel="00515163" w:rsidRDefault="00316FFF" w:rsidP="00316FFF">
      <w:pPr>
        <w:jc w:val="both"/>
        <w:rPr>
          <w:del w:id="66" w:author="Author" w:date="2018-09-04T13:30:00Z"/>
          <w:b/>
          <w:sz w:val="22"/>
          <w:szCs w:val="22"/>
          <w:lang w:eastAsia="zh-CN"/>
        </w:rPr>
      </w:pPr>
    </w:p>
    <w:p w14:paraId="633A41FF" w14:textId="77777777" w:rsidR="00316FFF" w:rsidRPr="0025436F" w:rsidDel="00515163" w:rsidRDefault="00316FFF" w:rsidP="00316FFF">
      <w:pPr>
        <w:jc w:val="both"/>
        <w:rPr>
          <w:del w:id="67" w:author="Author" w:date="2018-09-04T13:30:00Z"/>
          <w:b/>
          <w:sz w:val="22"/>
          <w:szCs w:val="22"/>
          <w:lang w:eastAsia="zh-CN"/>
        </w:rPr>
      </w:pPr>
      <w:del w:id="68" w:author="Author" w:date="2018-09-04T13:30:00Z">
        <w:r w:rsidDel="00515163">
          <w:rPr>
            <w:b/>
            <w:sz w:val="22"/>
            <w:szCs w:val="22"/>
            <w:lang w:eastAsia="zh-CN"/>
          </w:rPr>
          <w:delText>WP 5C MAY-JUNE 2018</w:delText>
        </w:r>
      </w:del>
    </w:p>
    <w:p w14:paraId="4D02B92A" w14:textId="77777777" w:rsidR="00316FFF" w:rsidDel="00515163" w:rsidRDefault="00316FFF" w:rsidP="00316FFF">
      <w:pPr>
        <w:jc w:val="both"/>
        <w:rPr>
          <w:del w:id="69" w:author="Author" w:date="2018-09-04T13:30:00Z"/>
          <w:sz w:val="22"/>
          <w:szCs w:val="22"/>
          <w:lang w:val="en-GB" w:eastAsia="zh-CN"/>
        </w:rPr>
      </w:pPr>
    </w:p>
    <w:p w14:paraId="7C865ED0" w14:textId="77777777" w:rsidR="00316FFF" w:rsidDel="00515163" w:rsidRDefault="00316FFF" w:rsidP="00316FFF">
      <w:pPr>
        <w:jc w:val="both"/>
        <w:rPr>
          <w:del w:id="70" w:author="Author" w:date="2018-09-04T13:30:00Z"/>
          <w:sz w:val="22"/>
          <w:szCs w:val="22"/>
          <w:lang w:eastAsia="zh-CN"/>
        </w:rPr>
      </w:pPr>
      <w:del w:id="71" w:author="Author" w:date="2018-09-04T13:30:00Z">
        <w:r w:rsidRPr="00F8390E" w:rsidDel="00515163">
          <w:rPr>
            <w:sz w:val="22"/>
            <w:szCs w:val="22"/>
            <w:lang w:val="en-GB" w:eastAsia="zh-CN"/>
          </w:rPr>
          <w:delText xml:space="preserve">In May 2018, WP 5C completed the draft CPM text for WRC-19 Agenda Item 1.14, which contains viable methods and regulatory options to facilitate use of broadband applications via HAPS. Section 5 of the report contains draft footnotes, </w:delText>
        </w:r>
        <w:r w:rsidDel="00515163">
          <w:rPr>
            <w:sz w:val="22"/>
            <w:szCs w:val="22"/>
            <w:lang w:val="en-GB" w:eastAsia="zh-CN"/>
          </w:rPr>
          <w:delText xml:space="preserve">WRC </w:delText>
        </w:r>
        <w:r w:rsidRPr="00F8390E" w:rsidDel="00515163">
          <w:rPr>
            <w:sz w:val="22"/>
            <w:szCs w:val="22"/>
            <w:lang w:val="en-GB" w:eastAsia="zh-CN"/>
          </w:rPr>
          <w:delText xml:space="preserve">Resolutions and modifications to the Table of Allocations for possible HAPS identifications. The </w:delText>
        </w:r>
        <w:r w:rsidRPr="00CB129F" w:rsidDel="00515163">
          <w:rPr>
            <w:sz w:val="22"/>
            <w:szCs w:val="22"/>
            <w:lang w:val="en-GB" w:eastAsia="zh-CN"/>
          </w:rPr>
          <w:delText>draft</w:delText>
        </w:r>
        <w:r w:rsidDel="00515163">
          <w:rPr>
            <w:sz w:val="22"/>
            <w:szCs w:val="22"/>
            <w:lang w:val="en-GB" w:eastAsia="zh-CN"/>
          </w:rPr>
          <w:delText xml:space="preserve"> </w:delText>
        </w:r>
        <w:r w:rsidRPr="00F8390E" w:rsidDel="00515163">
          <w:rPr>
            <w:sz w:val="22"/>
            <w:szCs w:val="22"/>
            <w:lang w:val="en-GB" w:eastAsia="zh-CN"/>
          </w:rPr>
          <w:delText xml:space="preserve">CPM </w:delText>
        </w:r>
        <w:r w:rsidDel="00515163">
          <w:rPr>
            <w:sz w:val="22"/>
            <w:szCs w:val="22"/>
            <w:lang w:val="en-GB" w:eastAsia="zh-CN"/>
          </w:rPr>
          <w:delText>text also</w:delText>
        </w:r>
        <w:r w:rsidRPr="00F8390E" w:rsidDel="00515163">
          <w:rPr>
            <w:sz w:val="22"/>
            <w:szCs w:val="22"/>
            <w:lang w:val="en-GB" w:eastAsia="zh-CN"/>
          </w:rPr>
          <w:delText xml:space="preserve"> contains a section that characterizes the status of the studies undertaken and their results, through summaries complete with details of the pfd masks and limits for protecting incumbent services.</w:delText>
        </w:r>
      </w:del>
    </w:p>
    <w:p w14:paraId="49F05A9B" w14:textId="77777777" w:rsidR="00316FFF" w:rsidRDefault="00316FFF" w:rsidP="00316FFF">
      <w:pPr>
        <w:jc w:val="both"/>
        <w:rPr>
          <w:sz w:val="22"/>
          <w:szCs w:val="22"/>
          <w:lang w:eastAsia="zh-CN"/>
        </w:rPr>
      </w:pPr>
    </w:p>
    <w:p w14:paraId="24D0CEB1" w14:textId="519F7985" w:rsidR="00316FFF" w:rsidRPr="002C7B76" w:rsidRDefault="001073FF" w:rsidP="00316FFF">
      <w:pPr>
        <w:jc w:val="both"/>
        <w:rPr>
          <w:sz w:val="22"/>
          <w:szCs w:val="22"/>
          <w:lang w:eastAsia="zh-CN"/>
        </w:rPr>
      </w:pPr>
      <w:ins w:id="72" w:author="Rev. 2 Author" w:date="2018-09-13T14:29:00Z">
        <w:r>
          <w:rPr>
            <w:sz w:val="22"/>
            <w:szCs w:val="22"/>
            <w:lang w:eastAsia="zh-CN"/>
          </w:rPr>
          <w:t>A</w:t>
        </w:r>
      </w:ins>
      <w:ins w:id="73" w:author="Rev. 2 Author" w:date="2018-09-12T15:12:00Z">
        <w:r w:rsidR="002552F9">
          <w:rPr>
            <w:sz w:val="22"/>
            <w:szCs w:val="22"/>
            <w:lang w:eastAsia="zh-CN"/>
          </w:rPr>
          <w:t xml:space="preserve"> </w:t>
        </w:r>
      </w:ins>
      <w:del w:id="74" w:author="Rev. 2 Author" w:date="2018-09-12T15:12:00Z">
        <w:r w:rsidR="00316FFF" w:rsidRPr="00F869A2" w:rsidDel="002552F9">
          <w:rPr>
            <w:sz w:val="22"/>
            <w:szCs w:val="22"/>
            <w:lang w:eastAsia="zh-CN"/>
          </w:rPr>
          <w:delText xml:space="preserve">A </w:delText>
        </w:r>
      </w:del>
      <w:r w:rsidR="00316FFF" w:rsidRPr="00F869A2">
        <w:rPr>
          <w:sz w:val="22"/>
          <w:szCs w:val="22"/>
          <w:lang w:eastAsia="zh-CN"/>
        </w:rPr>
        <w:t>power-flux density (PFD)</w:t>
      </w:r>
      <w:del w:id="75" w:author="Rev. 2 Author" w:date="2018-09-13T14:30:00Z">
        <w:r w:rsidR="00316FFF" w:rsidRPr="00F869A2" w:rsidDel="001073FF">
          <w:rPr>
            <w:sz w:val="22"/>
            <w:szCs w:val="22"/>
            <w:lang w:eastAsia="zh-CN"/>
          </w:rPr>
          <w:delText xml:space="preserve"> limit</w:delText>
        </w:r>
      </w:del>
      <w:ins w:id="76" w:author="Rev. 2 Author" w:date="2018-09-13T14:30:00Z">
        <w:r>
          <w:rPr>
            <w:sz w:val="22"/>
            <w:szCs w:val="22"/>
            <w:lang w:eastAsia="zh-CN"/>
          </w:rPr>
          <w:t xml:space="preserve"> </w:t>
        </w:r>
      </w:ins>
      <w:del w:id="77" w:author="Rev. 2 Author" w:date="2018-09-12T15:13:00Z">
        <w:r w:rsidR="00316FFF" w:rsidRPr="00F869A2" w:rsidDel="002552F9">
          <w:rPr>
            <w:sz w:val="22"/>
            <w:szCs w:val="22"/>
            <w:lang w:eastAsia="zh-CN"/>
          </w:rPr>
          <w:delText xml:space="preserve"> </w:delText>
        </w:r>
      </w:del>
      <w:ins w:id="78" w:author="Rev. 2 Author" w:date="2018-09-12T15:13:00Z">
        <w:r w:rsidR="002552F9">
          <w:rPr>
            <w:sz w:val="22"/>
            <w:szCs w:val="22"/>
            <w:lang w:eastAsia="zh-CN"/>
          </w:rPr>
          <w:t xml:space="preserve">threshold </w:t>
        </w:r>
      </w:ins>
      <w:del w:id="79" w:author="Rev. 2 Author" w:date="2018-09-13T14:27:00Z">
        <w:r w:rsidR="00316FFF" w:rsidRPr="00F869A2" w:rsidDel="001073FF">
          <w:rPr>
            <w:sz w:val="22"/>
            <w:szCs w:val="22"/>
            <w:lang w:eastAsia="zh-CN"/>
          </w:rPr>
          <w:delText xml:space="preserve">can </w:delText>
        </w:r>
      </w:del>
      <w:del w:id="80" w:author="Rev. 2 Author" w:date="2018-09-12T15:13:00Z">
        <w:r w:rsidR="00316FFF" w:rsidRPr="00F869A2" w:rsidDel="002552F9">
          <w:rPr>
            <w:sz w:val="22"/>
            <w:szCs w:val="22"/>
            <w:lang w:eastAsia="zh-CN"/>
          </w:rPr>
          <w:delText xml:space="preserve">be used to </w:delText>
        </w:r>
      </w:del>
      <w:ins w:id="81" w:author="Rev. 2 Author" w:date="2018-09-13T14:27:00Z">
        <w:r>
          <w:rPr>
            <w:sz w:val="22"/>
            <w:szCs w:val="22"/>
            <w:lang w:eastAsia="zh-CN"/>
          </w:rPr>
          <w:t xml:space="preserve">would be used to </w:t>
        </w:r>
      </w:ins>
      <w:r w:rsidR="00316FFF" w:rsidRPr="00F869A2">
        <w:rPr>
          <w:sz w:val="22"/>
          <w:szCs w:val="22"/>
          <w:lang w:eastAsia="zh-CN"/>
        </w:rPr>
        <w:t>ensure the protection of the fixed and mobile services from downlink emissions by HAPS platforms (HAPS-to-ground)</w:t>
      </w:r>
      <w:ins w:id="82" w:author="Rev. 2 Author" w:date="2018-09-13T14:28:00Z">
        <w:r>
          <w:rPr>
            <w:sz w:val="22"/>
            <w:szCs w:val="22"/>
            <w:lang w:eastAsia="zh-CN"/>
          </w:rPr>
          <w:t>, which if exceeded would require coordination with neighboring administrations and their explicit agreement</w:t>
        </w:r>
      </w:ins>
      <w:r w:rsidR="00316FFF" w:rsidRPr="00F869A2">
        <w:rPr>
          <w:sz w:val="22"/>
          <w:szCs w:val="22"/>
          <w:lang w:eastAsia="zh-CN"/>
        </w:rPr>
        <w:t xml:space="preserve">. This PFD </w:t>
      </w:r>
      <w:del w:id="83" w:author="Rev. 2 Author" w:date="2018-09-12T15:13:00Z">
        <w:r w:rsidR="00316FFF" w:rsidRPr="00F869A2" w:rsidDel="002552F9">
          <w:rPr>
            <w:sz w:val="22"/>
            <w:szCs w:val="22"/>
            <w:lang w:eastAsia="zh-CN"/>
          </w:rPr>
          <w:delText xml:space="preserve">limit </w:delText>
        </w:r>
      </w:del>
      <w:r w:rsidR="00316FFF" w:rsidRPr="00F869A2">
        <w:rPr>
          <w:sz w:val="22"/>
          <w:szCs w:val="22"/>
          <w:lang w:eastAsia="zh-CN"/>
        </w:rPr>
        <w:t xml:space="preserve">ensures that the signal level produced by HAPS systems at the location of fixed and mobile service stations will not cause interference. Protection from uplink emissions by HAPS ground stations </w:t>
      </w:r>
      <w:ins w:id="84" w:author="Rev. 2 Author" w:date="2018-09-12T15:14:00Z">
        <w:r w:rsidR="002552F9">
          <w:rPr>
            <w:sz w:val="22"/>
            <w:szCs w:val="22"/>
            <w:lang w:eastAsia="zh-CN"/>
          </w:rPr>
          <w:t xml:space="preserve">with other stations of the fixed service or mobile service </w:t>
        </w:r>
      </w:ins>
      <w:r w:rsidR="00316FFF" w:rsidRPr="00F869A2">
        <w:rPr>
          <w:sz w:val="22"/>
          <w:szCs w:val="22"/>
          <w:lang w:eastAsia="zh-CN"/>
        </w:rPr>
        <w:t xml:space="preserve">could be ensured through coordination at </w:t>
      </w:r>
      <w:ins w:id="85" w:author="Rev. 2 Author" w:date="2018-09-12T15:14:00Z">
        <w:r w:rsidR="002552F9">
          <w:rPr>
            <w:sz w:val="22"/>
            <w:szCs w:val="22"/>
            <w:lang w:eastAsia="zh-CN"/>
          </w:rPr>
          <w:t xml:space="preserve">the </w:t>
        </w:r>
      </w:ins>
      <w:r w:rsidR="00316FFF" w:rsidRPr="00F869A2">
        <w:rPr>
          <w:sz w:val="22"/>
          <w:szCs w:val="22"/>
          <w:lang w:eastAsia="zh-CN"/>
        </w:rPr>
        <w:t>national level, based on the relatively short separation distances (and other mitigation techniques) provided by the studies.</w:t>
      </w:r>
      <w:r w:rsidR="00316FFF" w:rsidRPr="002C7B76">
        <w:rPr>
          <w:sz w:val="22"/>
          <w:szCs w:val="22"/>
          <w:lang w:eastAsia="zh-CN"/>
        </w:rPr>
        <w:t xml:space="preserve">  </w:t>
      </w:r>
    </w:p>
    <w:p w14:paraId="799622BB" w14:textId="77777777" w:rsidR="00316FFF" w:rsidRDefault="00316FFF" w:rsidP="00316FFF">
      <w:pPr>
        <w:jc w:val="both"/>
        <w:rPr>
          <w:sz w:val="22"/>
          <w:szCs w:val="22"/>
          <w:lang w:eastAsia="zh-CN"/>
        </w:rPr>
      </w:pPr>
    </w:p>
    <w:p w14:paraId="0FBF5640" w14:textId="35AD2209" w:rsidR="00316FFF" w:rsidRDefault="00316FFF" w:rsidP="00316FFF">
      <w:pPr>
        <w:jc w:val="both"/>
        <w:rPr>
          <w:sz w:val="22"/>
          <w:szCs w:val="22"/>
          <w:lang w:eastAsia="zh-CN"/>
        </w:rPr>
      </w:pPr>
      <w:r w:rsidRPr="0008356B">
        <w:rPr>
          <w:sz w:val="22"/>
          <w:szCs w:val="22"/>
          <w:lang w:eastAsia="zh-CN"/>
        </w:rPr>
        <w:t xml:space="preserve">The protection of FSS satellite networks on a co-channel basis appears to 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w:t>
      </w:r>
      <w:r>
        <w:rPr>
          <w:sz w:val="22"/>
          <w:szCs w:val="22"/>
          <w:lang w:eastAsia="zh-CN"/>
        </w:rPr>
        <w:t xml:space="preserve">amongst administrations or usual link planning procedures used </w:t>
      </w:r>
      <w:r w:rsidRPr="0008356B">
        <w:rPr>
          <w:sz w:val="22"/>
          <w:szCs w:val="22"/>
          <w:lang w:eastAsia="zh-CN"/>
        </w:rPr>
        <w:t xml:space="preserve">at a national level. In </w:t>
      </w:r>
      <w:del w:id="86" w:author="Rev. 2 Author" w:date="2018-09-12T15:14:00Z">
        <w:r w:rsidRPr="0008356B" w:rsidDel="002552F9">
          <w:rPr>
            <w:sz w:val="22"/>
            <w:szCs w:val="22"/>
            <w:lang w:eastAsia="zh-CN"/>
          </w:rPr>
          <w:delText>this latter</w:delText>
        </w:r>
      </w:del>
      <w:ins w:id="87" w:author="Rev. 2 Author" w:date="2018-09-12T15:14:00Z">
        <w:r w:rsidR="002552F9">
          <w:rPr>
            <w:sz w:val="22"/>
            <w:szCs w:val="22"/>
            <w:lang w:eastAsia="zh-CN"/>
          </w:rPr>
          <w:t xml:space="preserve"> the</w:t>
        </w:r>
      </w:ins>
      <w:r w:rsidRPr="0008356B">
        <w:rPr>
          <w:sz w:val="22"/>
          <w:szCs w:val="22"/>
          <w:lang w:eastAsia="zh-CN"/>
        </w:rPr>
        <w:t xml:space="preserve"> case of national level coordination, th</w:t>
      </w:r>
      <w:r w:rsidR="00F32368">
        <w:rPr>
          <w:sz w:val="22"/>
          <w:szCs w:val="22"/>
          <w:lang w:eastAsia="zh-CN"/>
        </w:rPr>
        <w:t xml:space="preserve">e use of mitigation techniques </w:t>
      </w:r>
      <w:r w:rsidRPr="0008356B">
        <w:rPr>
          <w:sz w:val="22"/>
          <w:szCs w:val="22"/>
          <w:lang w:eastAsia="zh-CN"/>
        </w:rPr>
        <w:t xml:space="preserve">and/or geographical separation could be used to enable </w:t>
      </w:r>
      <w:del w:id="88" w:author="Author" w:date="2018-09-04T13:31:00Z">
        <w:r w:rsidRPr="0008356B" w:rsidDel="00515163">
          <w:rPr>
            <w:sz w:val="22"/>
            <w:szCs w:val="22"/>
            <w:lang w:eastAsia="zh-CN"/>
          </w:rPr>
          <w:delText xml:space="preserve">ubiquitous levels of </w:delText>
        </w:r>
      </w:del>
      <w:r w:rsidRPr="0008356B">
        <w:rPr>
          <w:sz w:val="22"/>
          <w:szCs w:val="22"/>
          <w:lang w:eastAsia="zh-CN"/>
        </w:rPr>
        <w:t xml:space="preserve">deployments by either service. </w:t>
      </w:r>
    </w:p>
    <w:p w14:paraId="3A5C8189" w14:textId="77777777" w:rsidR="00316FFF" w:rsidRDefault="00316FFF" w:rsidP="00316FFF">
      <w:pPr>
        <w:jc w:val="both"/>
        <w:rPr>
          <w:sz w:val="22"/>
          <w:szCs w:val="22"/>
          <w:lang w:eastAsia="zh-CN"/>
        </w:rPr>
      </w:pPr>
    </w:p>
    <w:p w14:paraId="09E225A9" w14:textId="4E1A306E"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w:t>
      </w:r>
      <w:ins w:id="89" w:author="Rev. 2 Author" w:date="2018-09-12T15:15:00Z">
        <w:r w:rsidR="000C3FA9">
          <w:rPr>
            <w:sz w:val="22"/>
            <w:szCs w:val="22"/>
            <w:lang w:eastAsia="zh-CN"/>
          </w:rPr>
          <w:t xml:space="preserve"> </w:t>
        </w:r>
      </w:ins>
      <w:del w:id="90" w:author="Rev. 2 Author" w:date="2018-09-12T15:15:00Z">
        <w:r w:rsidRPr="0008356B" w:rsidDel="002552F9">
          <w:rPr>
            <w:sz w:val="22"/>
            <w:szCs w:val="22"/>
            <w:lang w:eastAsia="zh-CN"/>
          </w:rPr>
          <w:delText xml:space="preserve">The protection of these services is most feasible when the direction of HAPS transmission is opposite to the direction of reception of the scientific service (e.g. HAPS-to-ground with EESS passive satellite and ground-to-HAPS with EESS/SRS earth stations). </w:delText>
        </w:r>
      </w:del>
      <w:ins w:id="91" w:author="Rev. 2 Author" w:date="2018-09-12T15:15:00Z">
        <w:r w:rsidR="000C3FA9">
          <w:rPr>
            <w:sz w:val="22"/>
            <w:szCs w:val="22"/>
            <w:lang w:eastAsia="zh-CN"/>
          </w:rPr>
          <w:t xml:space="preserve">The receiving earth station for EESS and SRS can </w:t>
        </w:r>
      </w:ins>
      <w:ins w:id="92" w:author="Rev. 2 Author" w:date="2018-09-12T15:16:00Z">
        <w:r w:rsidR="000C3FA9">
          <w:rPr>
            <w:sz w:val="22"/>
            <w:szCs w:val="22"/>
            <w:lang w:eastAsia="zh-CN"/>
          </w:rPr>
          <w:t xml:space="preserve">be </w:t>
        </w:r>
      </w:ins>
      <w:ins w:id="93" w:author="Rev. 2 Author" w:date="2018-09-12T15:15:00Z">
        <w:r w:rsidR="000C3FA9">
          <w:rPr>
            <w:sz w:val="22"/>
            <w:szCs w:val="22"/>
            <w:lang w:eastAsia="zh-CN"/>
          </w:rPr>
          <w:t xml:space="preserve">protected through coordination.  </w:t>
        </w:r>
      </w:ins>
      <w:r w:rsidRPr="0008356B">
        <w:rPr>
          <w:sz w:val="22"/>
          <w:szCs w:val="22"/>
          <w:lang w:eastAsia="zh-CN"/>
        </w:rPr>
        <w:t>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14:paraId="43CB8369" w14:textId="64161E21" w:rsidR="00316FFF" w:rsidRDefault="00316FFF" w:rsidP="00316FFF">
      <w:pPr>
        <w:jc w:val="both"/>
        <w:rPr>
          <w:ins w:id="94" w:author="Rev. 2 Author" w:date="2018-09-14T13:29:00Z"/>
        </w:rPr>
      </w:pPr>
    </w:p>
    <w:p w14:paraId="3F8EC9F4" w14:textId="63E67A0B" w:rsidR="00855998" w:rsidRDefault="00855998">
      <w:pPr>
        <w:rPr>
          <w:ins w:id="95" w:author="Rev. 2 Author" w:date="2018-09-14T13:29:00Z"/>
        </w:rPr>
      </w:pPr>
      <w:ins w:id="96" w:author="Rev. 2 Author" w:date="2018-09-14T13:29:00Z">
        <w:r>
          <w:br w:type="page"/>
        </w:r>
      </w:ins>
    </w:p>
    <w:p w14:paraId="1BE4E11F" w14:textId="77777777" w:rsidR="00855998" w:rsidRDefault="00855998" w:rsidP="00316FFF">
      <w:pPr>
        <w:jc w:val="both"/>
      </w:pPr>
    </w:p>
    <w:p w14:paraId="717D23C4" w14:textId="77777777" w:rsidR="00316FFF" w:rsidRPr="004D6CD9" w:rsidDel="00515163" w:rsidRDefault="00316FFF" w:rsidP="00316FFF">
      <w:pPr>
        <w:jc w:val="both"/>
        <w:outlineLvl w:val="0"/>
        <w:rPr>
          <w:del w:id="97" w:author="Author" w:date="2018-09-04T13:31:00Z"/>
          <w:b/>
          <w:sz w:val="22"/>
          <w:szCs w:val="22"/>
          <w:lang w:val="en-GB"/>
        </w:rPr>
      </w:pPr>
      <w:del w:id="98" w:author="Author" w:date="2018-09-04T13:31:00Z">
        <w:r w:rsidDel="00515163">
          <w:rPr>
            <w:b/>
            <w:sz w:val="22"/>
            <w:szCs w:val="22"/>
            <w:lang w:val="en-GB"/>
          </w:rPr>
          <w:delText>METHODS</w:delText>
        </w:r>
      </w:del>
    </w:p>
    <w:p w14:paraId="68D20120" w14:textId="77777777" w:rsidR="00316FFF" w:rsidDel="00515163" w:rsidRDefault="00316FFF" w:rsidP="00316FFF">
      <w:pPr>
        <w:jc w:val="both"/>
        <w:rPr>
          <w:del w:id="99" w:author="Author" w:date="2018-09-04T13:31:00Z"/>
          <w:sz w:val="22"/>
          <w:szCs w:val="22"/>
        </w:rPr>
      </w:pPr>
    </w:p>
    <w:p w14:paraId="5B820A41" w14:textId="77777777" w:rsidR="00316FFF" w:rsidDel="00515163" w:rsidRDefault="00316FFF" w:rsidP="00316FFF">
      <w:pPr>
        <w:jc w:val="both"/>
        <w:rPr>
          <w:del w:id="100" w:author="Author" w:date="2018-09-04T13:31:00Z"/>
          <w:sz w:val="22"/>
          <w:szCs w:val="22"/>
        </w:rPr>
      </w:pPr>
      <w:del w:id="101" w:author="Author" w:date="2018-09-04T13:31:00Z">
        <w:r w:rsidDel="00515163">
          <w:rPr>
            <w:sz w:val="22"/>
            <w:szCs w:val="22"/>
          </w:rPr>
          <w:delText>M</w:delText>
        </w:r>
        <w:r w:rsidRPr="00171505" w:rsidDel="00515163">
          <w:rPr>
            <w:sz w:val="22"/>
            <w:szCs w:val="22"/>
          </w:rPr>
          <w:delText xml:space="preserve">ethods </w:delText>
        </w:r>
        <w:r w:rsidDel="00515163">
          <w:rPr>
            <w:sz w:val="22"/>
            <w:szCs w:val="22"/>
          </w:rPr>
          <w:delText xml:space="preserve">to address Agenda Item 1.14 </w:delText>
        </w:r>
        <w:r w:rsidRPr="00171505" w:rsidDel="00515163">
          <w:rPr>
            <w:sz w:val="22"/>
            <w:szCs w:val="22"/>
          </w:rPr>
          <w:delText>envisage potential global</w:delText>
        </w:r>
        <w:r w:rsidRPr="00171AA6" w:rsidDel="00515163">
          <w:rPr>
            <w:sz w:val="22"/>
            <w:szCs w:val="22"/>
          </w:rPr>
          <w:delText>/</w:delText>
        </w:r>
        <w:r w:rsidRPr="0025436F" w:rsidDel="00515163">
          <w:rPr>
            <w:sz w:val="22"/>
            <w:szCs w:val="22"/>
          </w:rPr>
          <w:delText>r</w:delText>
        </w:r>
        <w:r w:rsidRPr="00171AA6" w:rsidDel="00515163">
          <w:rPr>
            <w:sz w:val="22"/>
            <w:szCs w:val="22"/>
          </w:rPr>
          <w:delText>egional</w:delText>
        </w:r>
        <w:r w:rsidRPr="00171505" w:rsidDel="00515163">
          <w:rPr>
            <w:sz w:val="22"/>
            <w:szCs w:val="22"/>
          </w:rPr>
          <w:delText xml:space="preserve"> HAPS </w:delText>
        </w:r>
        <w:r w:rsidRPr="00171AA6" w:rsidDel="00515163">
          <w:rPr>
            <w:sz w:val="22"/>
            <w:szCs w:val="22"/>
          </w:rPr>
          <w:delText>designation</w:delText>
        </w:r>
        <w:r w:rsidRPr="00171505" w:rsidDel="00515163">
          <w:rPr>
            <w:sz w:val="22"/>
            <w:szCs w:val="22"/>
          </w:rPr>
          <w:delText xml:space="preserve"> of all existing </w:delText>
        </w:r>
        <w:r w:rsidRPr="00171AA6" w:rsidDel="00515163">
          <w:rPr>
            <w:sz w:val="22"/>
            <w:szCs w:val="22"/>
          </w:rPr>
          <w:delText>bands</w:delText>
        </w:r>
        <w:r w:rsidDel="00515163">
          <w:rPr>
            <w:sz w:val="22"/>
            <w:szCs w:val="22"/>
          </w:rPr>
          <w:delText xml:space="preserve"> </w:delText>
        </w:r>
        <w:r w:rsidRPr="00171505" w:rsidDel="00515163">
          <w:rPr>
            <w:sz w:val="22"/>
            <w:szCs w:val="22"/>
          </w:rPr>
          <w:delText xml:space="preserve">and </w:delText>
        </w:r>
        <w:r w:rsidRPr="00171AA6" w:rsidDel="00515163">
          <w:rPr>
            <w:sz w:val="22"/>
            <w:szCs w:val="22"/>
          </w:rPr>
          <w:delText>candidate</w:delText>
        </w:r>
        <w:r w:rsidRPr="00171505" w:rsidDel="00515163">
          <w:rPr>
            <w:sz w:val="22"/>
            <w:szCs w:val="22"/>
          </w:rPr>
          <w:delText xml:space="preserve"> band</w:delText>
        </w:r>
        <w:r w:rsidRPr="00171AA6" w:rsidDel="00515163">
          <w:rPr>
            <w:sz w:val="22"/>
            <w:szCs w:val="22"/>
          </w:rPr>
          <w:delText>s</w:delText>
        </w:r>
        <w:r w:rsidRPr="00171505" w:rsidDel="00515163">
          <w:rPr>
            <w:sz w:val="22"/>
            <w:szCs w:val="22"/>
          </w:rPr>
          <w:delText xml:space="preserve"> outlined in Resolution 160.</w:delText>
        </w:r>
        <w:r w:rsidDel="00515163">
          <w:rPr>
            <w:sz w:val="22"/>
            <w:szCs w:val="22"/>
          </w:rPr>
          <w:delText xml:space="preserve"> This signals that technical studies foresee </w:delText>
        </w:r>
        <w:r w:rsidRPr="00CB129F" w:rsidDel="00515163">
          <w:rPr>
            <w:sz w:val="22"/>
            <w:szCs w:val="22"/>
          </w:rPr>
          <w:delText xml:space="preserve">the </w:delText>
        </w:r>
        <w:r w:rsidRPr="00C21386" w:rsidDel="00515163">
          <w:rPr>
            <w:sz w:val="22"/>
            <w:szCs w:val="22"/>
          </w:rPr>
          <w:delText>feasibility of sharing with other services in all bands with appropriate conditions to protect other services</w:delText>
        </w:r>
        <w:r w:rsidDel="00515163">
          <w:rPr>
            <w:sz w:val="22"/>
            <w:szCs w:val="22"/>
          </w:rPr>
          <w:delText xml:space="preserve">. At its May 2018 meeting, ITU-R WP 5C approved the </w:delText>
        </w:r>
        <w:r w:rsidRPr="0013063E" w:rsidDel="00515163">
          <w:rPr>
            <w:sz w:val="22"/>
            <w:szCs w:val="22"/>
          </w:rPr>
          <w:delText xml:space="preserve">following </w:delText>
        </w:r>
        <w:r w:rsidDel="00515163">
          <w:rPr>
            <w:sz w:val="22"/>
            <w:szCs w:val="22"/>
          </w:rPr>
          <w:delText xml:space="preserve">methods </w:delText>
        </w:r>
        <w:r w:rsidRPr="00CB129F" w:rsidDel="00515163">
          <w:rPr>
            <w:sz w:val="22"/>
            <w:szCs w:val="22"/>
          </w:rPr>
          <w:delText>in the draft CPM text</w:delText>
        </w:r>
        <w:r w:rsidDel="00515163">
          <w:rPr>
            <w:sz w:val="22"/>
            <w:szCs w:val="22"/>
          </w:rPr>
          <w:delText>:</w:delText>
        </w:r>
      </w:del>
    </w:p>
    <w:p w14:paraId="26D05374" w14:textId="77777777" w:rsidR="00316FFF" w:rsidRPr="0013063E" w:rsidDel="00515163" w:rsidRDefault="00316FFF" w:rsidP="00316FFF">
      <w:pPr>
        <w:jc w:val="both"/>
        <w:rPr>
          <w:del w:id="102" w:author="Author" w:date="2018-09-04T13:31:00Z"/>
          <w:sz w:val="22"/>
          <w:szCs w:val="22"/>
        </w:rPr>
      </w:pPr>
    </w:p>
    <w:p w14:paraId="211E5BF0" w14:textId="77777777" w:rsidR="00316FFF" w:rsidRPr="0013063E" w:rsidDel="00515163" w:rsidRDefault="00316FFF" w:rsidP="00F32368">
      <w:pPr>
        <w:ind w:left="720"/>
        <w:jc w:val="both"/>
        <w:rPr>
          <w:del w:id="103" w:author="Author" w:date="2018-09-04T13:31:00Z"/>
          <w:sz w:val="22"/>
          <w:szCs w:val="22"/>
        </w:rPr>
      </w:pPr>
      <w:del w:id="104" w:author="Author" w:date="2018-09-04T13:31:00Z">
        <w:r w:rsidRPr="0013063E" w:rsidDel="00515163">
          <w:rPr>
            <w:b/>
            <w:sz w:val="22"/>
            <w:szCs w:val="22"/>
          </w:rPr>
          <w:delText>Method A</w:delText>
        </w:r>
        <w:r w:rsidRPr="0013063E" w:rsidDel="00515163">
          <w:rPr>
            <w:sz w:val="22"/>
            <w:szCs w:val="22"/>
          </w:rPr>
          <w:delText xml:space="preserve"> – No change</w:delText>
        </w:r>
        <w:r w:rsidDel="00515163">
          <w:rPr>
            <w:sz w:val="22"/>
            <w:szCs w:val="22"/>
          </w:rPr>
          <w:delText xml:space="preserve">. </w:delText>
        </w:r>
        <w:r w:rsidRPr="0013063E" w:rsidDel="00515163">
          <w:rPr>
            <w:sz w:val="22"/>
            <w:szCs w:val="22"/>
          </w:rPr>
          <w:delText xml:space="preserve">The existing provisions in the Radio Regulation remain unchanged in the corresponding frequency band. </w:delText>
        </w:r>
      </w:del>
    </w:p>
    <w:p w14:paraId="24B9D504" w14:textId="77777777" w:rsidR="00316FFF" w:rsidRPr="0013063E" w:rsidDel="00515163" w:rsidRDefault="00316FFF" w:rsidP="00F32368">
      <w:pPr>
        <w:ind w:left="720"/>
        <w:jc w:val="both"/>
        <w:rPr>
          <w:del w:id="105" w:author="Author" w:date="2018-09-04T13:31:00Z"/>
          <w:sz w:val="22"/>
          <w:szCs w:val="22"/>
        </w:rPr>
      </w:pPr>
    </w:p>
    <w:p w14:paraId="082DB13B" w14:textId="77777777" w:rsidR="00316FFF" w:rsidRPr="0013063E" w:rsidDel="00515163" w:rsidRDefault="00316FFF" w:rsidP="00F32368">
      <w:pPr>
        <w:ind w:left="720"/>
        <w:jc w:val="both"/>
        <w:rPr>
          <w:del w:id="106" w:author="Author" w:date="2018-09-04T13:31:00Z"/>
          <w:sz w:val="22"/>
          <w:szCs w:val="22"/>
        </w:rPr>
      </w:pPr>
      <w:del w:id="107" w:author="Author" w:date="2018-09-04T13:31:00Z">
        <w:r w:rsidRPr="0013063E" w:rsidDel="00515163">
          <w:rPr>
            <w:b/>
            <w:sz w:val="22"/>
            <w:szCs w:val="22"/>
          </w:rPr>
          <w:delText>Method B</w:delText>
        </w:r>
        <w:r w:rsidRPr="0013063E" w:rsidDel="00515163">
          <w:rPr>
            <w:sz w:val="22"/>
            <w:szCs w:val="22"/>
          </w:rPr>
          <w:delText xml:space="preserve"> – Designation of bands, in accordance with Resolution </w:delText>
        </w:r>
        <w:r w:rsidRPr="0013063E" w:rsidDel="00515163">
          <w:rPr>
            <w:b/>
            <w:sz w:val="22"/>
            <w:szCs w:val="22"/>
            <w:lang w:val="en-GB"/>
          </w:rPr>
          <w:delText>160 (WRC-15)</w:delText>
        </w:r>
        <w:r w:rsidRPr="0013063E" w:rsidDel="00515163">
          <w:rPr>
            <w:sz w:val="22"/>
            <w:szCs w:val="22"/>
          </w:rPr>
          <w:delText xml:space="preserve"> with options</w:delText>
        </w:r>
        <w:r w:rsidDel="00515163">
          <w:rPr>
            <w:sz w:val="22"/>
            <w:szCs w:val="22"/>
          </w:rPr>
          <w:delText>.</w:delText>
        </w:r>
        <w:r w:rsidRPr="0015750E" w:rsidDel="00515163">
          <w:rPr>
            <w:sz w:val="22"/>
            <w:szCs w:val="22"/>
          </w:rPr>
          <w:delText xml:space="preserve"> </w:delText>
        </w:r>
        <w:r w:rsidRPr="0013063E" w:rsidDel="00515163">
          <w:rPr>
            <w:sz w:val="22"/>
            <w:szCs w:val="22"/>
          </w:rPr>
          <w:delText xml:space="preserve">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delText>
        </w:r>
        <w:r w:rsidDel="00515163">
          <w:rPr>
            <w:sz w:val="22"/>
            <w:szCs w:val="22"/>
          </w:rPr>
          <w:delText xml:space="preserve">WRC </w:delText>
        </w:r>
        <w:r w:rsidRPr="0013063E" w:rsidDel="00515163">
          <w:rPr>
            <w:sz w:val="22"/>
            <w:szCs w:val="22"/>
          </w:rPr>
          <w:delText>Resolutions.</w:delText>
        </w:r>
      </w:del>
    </w:p>
    <w:p w14:paraId="5BF4CF71" w14:textId="77777777" w:rsidR="00316FFF" w:rsidDel="00515163" w:rsidRDefault="00316FFF" w:rsidP="00F32368">
      <w:pPr>
        <w:ind w:left="1440"/>
        <w:jc w:val="both"/>
        <w:rPr>
          <w:del w:id="108" w:author="Author" w:date="2018-09-04T13:31:00Z"/>
          <w:b/>
          <w:sz w:val="22"/>
          <w:szCs w:val="22"/>
        </w:rPr>
      </w:pPr>
    </w:p>
    <w:p w14:paraId="59C705EE" w14:textId="77777777" w:rsidR="00316FFF" w:rsidRPr="0013063E" w:rsidDel="00515163" w:rsidRDefault="00316FFF" w:rsidP="00F32368">
      <w:pPr>
        <w:ind w:left="1440"/>
        <w:jc w:val="both"/>
        <w:rPr>
          <w:del w:id="109" w:author="Author" w:date="2018-09-04T13:31:00Z"/>
          <w:sz w:val="22"/>
          <w:szCs w:val="22"/>
        </w:rPr>
      </w:pPr>
      <w:del w:id="110" w:author="Author" w:date="2018-09-04T13:31:00Z">
        <w:r w:rsidRPr="0013063E" w:rsidDel="00515163">
          <w:rPr>
            <w:b/>
            <w:sz w:val="22"/>
            <w:szCs w:val="22"/>
          </w:rPr>
          <w:delText>Method B1</w:delText>
        </w:r>
        <w:r w:rsidRPr="0013063E" w:rsidDel="00515163">
          <w:rPr>
            <w:sz w:val="22"/>
            <w:szCs w:val="22"/>
          </w:rPr>
          <w:delText xml:space="preserve"> – </w:delText>
        </w:r>
        <w:r w:rsidRPr="0013063E" w:rsidDel="00515163">
          <w:rPr>
            <w:sz w:val="22"/>
            <w:szCs w:val="22"/>
          </w:rPr>
          <w:tab/>
          <w:delText>Revision of the regulatory provisions for HAPS in the fixed service (FS) with a primary status in bands already designated for HAPS</w:delText>
        </w:r>
        <w:r w:rsidDel="00515163">
          <w:rPr>
            <w:sz w:val="22"/>
            <w:szCs w:val="22"/>
          </w:rPr>
          <w:delText>.</w:delText>
        </w:r>
        <w:r w:rsidRPr="0013063E" w:rsidDel="00515163">
          <w:rPr>
            <w:sz w:val="22"/>
            <w:szCs w:val="22"/>
          </w:rPr>
          <w:tab/>
        </w:r>
      </w:del>
    </w:p>
    <w:p w14:paraId="433B5A2C" w14:textId="77777777" w:rsidR="00316FFF" w:rsidRPr="0013063E" w:rsidDel="00515163" w:rsidRDefault="00316FFF" w:rsidP="00F32368">
      <w:pPr>
        <w:ind w:left="1440"/>
        <w:jc w:val="both"/>
        <w:rPr>
          <w:del w:id="111" w:author="Author" w:date="2018-09-04T13:31:00Z"/>
          <w:sz w:val="22"/>
          <w:szCs w:val="22"/>
        </w:rPr>
      </w:pPr>
    </w:p>
    <w:p w14:paraId="56FF143D" w14:textId="77777777" w:rsidR="00316FFF" w:rsidRPr="0013063E" w:rsidDel="00515163" w:rsidRDefault="00316FFF" w:rsidP="00F32368">
      <w:pPr>
        <w:ind w:left="1440"/>
        <w:jc w:val="both"/>
        <w:rPr>
          <w:del w:id="112" w:author="Author" w:date="2018-09-04T13:31:00Z"/>
          <w:sz w:val="22"/>
          <w:szCs w:val="22"/>
        </w:rPr>
      </w:pPr>
      <w:del w:id="113" w:author="Author" w:date="2018-09-04T13:31:00Z">
        <w:r w:rsidRPr="0013063E" w:rsidDel="00515163">
          <w:rPr>
            <w:b/>
            <w:sz w:val="22"/>
            <w:szCs w:val="22"/>
          </w:rPr>
          <w:delText>Method B2</w:delText>
        </w:r>
        <w:r w:rsidRPr="0013063E" w:rsidDel="00515163">
          <w:rPr>
            <w:sz w:val="22"/>
            <w:szCs w:val="22"/>
          </w:rPr>
          <w:delText xml:space="preserve"> – </w:delText>
        </w:r>
        <w:r w:rsidRPr="0013063E" w:rsidDel="00515163">
          <w:rPr>
            <w:sz w:val="22"/>
            <w:szCs w:val="22"/>
          </w:rPr>
          <w:tab/>
          <w:delText>Add new designation(s) for HAPS in bands already allocated to the FS with a primary status</w:delText>
        </w:r>
        <w:r w:rsidDel="00515163">
          <w:rPr>
            <w:sz w:val="22"/>
            <w:szCs w:val="22"/>
          </w:rPr>
          <w:delText>.</w:delText>
        </w:r>
        <w:r w:rsidRPr="0013063E" w:rsidDel="00515163">
          <w:rPr>
            <w:sz w:val="22"/>
            <w:szCs w:val="22"/>
          </w:rPr>
          <w:tab/>
        </w:r>
      </w:del>
    </w:p>
    <w:p w14:paraId="12B8423A" w14:textId="77777777" w:rsidR="00316FFF" w:rsidRPr="0013063E" w:rsidDel="00515163" w:rsidRDefault="00316FFF" w:rsidP="00F32368">
      <w:pPr>
        <w:ind w:left="1440"/>
        <w:jc w:val="both"/>
        <w:rPr>
          <w:del w:id="114" w:author="Author" w:date="2018-09-04T13:31:00Z"/>
          <w:sz w:val="22"/>
          <w:szCs w:val="22"/>
        </w:rPr>
      </w:pPr>
    </w:p>
    <w:p w14:paraId="41D16B49" w14:textId="77777777" w:rsidR="00316FFF" w:rsidRPr="0013063E" w:rsidDel="00515163" w:rsidRDefault="00316FFF" w:rsidP="00F32368">
      <w:pPr>
        <w:ind w:left="1440"/>
        <w:jc w:val="both"/>
        <w:rPr>
          <w:del w:id="115" w:author="Author" w:date="2018-09-04T13:31:00Z"/>
          <w:sz w:val="22"/>
          <w:szCs w:val="22"/>
        </w:rPr>
      </w:pPr>
      <w:del w:id="116" w:author="Author" w:date="2018-09-04T13:31:00Z">
        <w:r w:rsidRPr="0013063E" w:rsidDel="00515163">
          <w:rPr>
            <w:b/>
            <w:sz w:val="22"/>
            <w:szCs w:val="22"/>
          </w:rPr>
          <w:delText>Method B3</w:delText>
        </w:r>
        <w:r w:rsidRPr="0013063E" w:rsidDel="00515163">
          <w:rPr>
            <w:sz w:val="22"/>
            <w:szCs w:val="22"/>
          </w:rPr>
          <w:delText xml:space="preserve"> – </w:delText>
        </w:r>
        <w:r w:rsidRPr="0013063E" w:rsidDel="00515163">
          <w:rPr>
            <w:sz w:val="22"/>
            <w:szCs w:val="22"/>
          </w:rPr>
          <w:tab/>
          <w:delText>Add a primary allocation to the FS and a new designation for HAPS in the band 24.25-25.25 GHz (Region 2) not already allocated to the FS</w:delText>
        </w:r>
        <w:r w:rsidDel="00515163">
          <w:rPr>
            <w:sz w:val="22"/>
            <w:szCs w:val="22"/>
          </w:rPr>
          <w:delText>.</w:delText>
        </w:r>
        <w:r w:rsidRPr="0013063E" w:rsidDel="00515163">
          <w:rPr>
            <w:sz w:val="22"/>
            <w:szCs w:val="22"/>
          </w:rPr>
          <w:tab/>
        </w:r>
      </w:del>
    </w:p>
    <w:p w14:paraId="1A0D9C8C" w14:textId="77777777" w:rsidR="00316FFF" w:rsidRPr="0013063E" w:rsidDel="00515163" w:rsidRDefault="00316FFF" w:rsidP="00F32368">
      <w:pPr>
        <w:ind w:left="720"/>
        <w:jc w:val="both"/>
        <w:rPr>
          <w:del w:id="117" w:author="Author" w:date="2018-09-04T13:31:00Z"/>
          <w:sz w:val="22"/>
          <w:szCs w:val="22"/>
        </w:rPr>
      </w:pPr>
    </w:p>
    <w:p w14:paraId="173B7636" w14:textId="77777777" w:rsidR="00316FFF" w:rsidDel="00515163" w:rsidRDefault="00316FFF" w:rsidP="00F32368">
      <w:pPr>
        <w:ind w:left="720"/>
        <w:jc w:val="both"/>
        <w:rPr>
          <w:del w:id="118" w:author="Author" w:date="2018-09-04T13:31:00Z"/>
          <w:sz w:val="22"/>
          <w:szCs w:val="22"/>
        </w:rPr>
      </w:pPr>
      <w:del w:id="119" w:author="Author" w:date="2018-09-04T13:31:00Z">
        <w:r w:rsidRPr="0013063E" w:rsidDel="00515163">
          <w:rPr>
            <w:b/>
            <w:sz w:val="22"/>
            <w:szCs w:val="22"/>
          </w:rPr>
          <w:delText>Method C</w:delText>
        </w:r>
        <w:r w:rsidRPr="0013063E" w:rsidDel="00515163">
          <w:rPr>
            <w:sz w:val="22"/>
            <w:szCs w:val="22"/>
          </w:rPr>
          <w:delText xml:space="preserve"> – Suppress the existing HAPS designation, pursuant to resolves 3 of Resolution </w:delText>
        </w:r>
        <w:r w:rsidRPr="00F32368" w:rsidDel="00515163">
          <w:rPr>
            <w:sz w:val="22"/>
            <w:szCs w:val="22"/>
            <w:lang w:val="en-GB"/>
          </w:rPr>
          <w:delText>160</w:delText>
        </w:r>
        <w:r w:rsidRPr="00F32368" w:rsidDel="00515163">
          <w:rPr>
            <w:sz w:val="22"/>
            <w:szCs w:val="22"/>
          </w:rPr>
          <w:delText xml:space="preserve"> </w:delText>
        </w:r>
        <w:r w:rsidRPr="0013063E" w:rsidDel="00515163">
          <w:rPr>
            <w:b/>
            <w:sz w:val="22"/>
            <w:szCs w:val="22"/>
            <w:lang w:val="en-GB"/>
          </w:rPr>
          <w:delText>(WRC-15)</w:delText>
        </w:r>
        <w:r w:rsidRPr="0013063E" w:rsidDel="00515163">
          <w:rPr>
            <w:sz w:val="22"/>
            <w:szCs w:val="22"/>
          </w:rPr>
          <w:delText>.</w:delText>
        </w:r>
      </w:del>
    </w:p>
    <w:p w14:paraId="5F32B6CE" w14:textId="77777777" w:rsidR="00316FFF" w:rsidDel="00515163" w:rsidRDefault="00316FFF" w:rsidP="00F32368">
      <w:pPr>
        <w:ind w:left="720"/>
        <w:jc w:val="both"/>
        <w:rPr>
          <w:del w:id="120" w:author="Author" w:date="2018-09-04T13:31:00Z"/>
          <w:sz w:val="22"/>
          <w:szCs w:val="22"/>
        </w:rPr>
      </w:pP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1"/>
        <w:gridCol w:w="1174"/>
        <w:gridCol w:w="2507"/>
        <w:gridCol w:w="988"/>
        <w:gridCol w:w="2238"/>
      </w:tblGrid>
      <w:tr w:rsidR="00316FFF" w:rsidRPr="001B3964" w:rsidDel="00515163" w14:paraId="66B2F7E4" w14:textId="77777777" w:rsidTr="00F32368">
        <w:trPr>
          <w:cantSplit/>
          <w:tblHeader/>
          <w:jc w:val="center"/>
          <w:del w:id="121" w:author="Author" w:date="2018-09-04T13:31:00Z"/>
        </w:trPr>
        <w:tc>
          <w:tcPr>
            <w:tcW w:w="1554" w:type="dxa"/>
            <w:vMerge w:val="restart"/>
            <w:vAlign w:val="center"/>
            <w:hideMark/>
          </w:tcPr>
          <w:p w14:paraId="379BD7BA" w14:textId="77777777" w:rsidR="00316FFF" w:rsidRPr="00483C4B" w:rsidDel="00515163" w:rsidRDefault="00316FFF" w:rsidP="00CE7AAF">
            <w:pPr>
              <w:pStyle w:val="Tablehead"/>
              <w:rPr>
                <w:del w:id="122" w:author="Author" w:date="2018-09-04T13:31:00Z"/>
                <w:rFonts w:ascii="Times New Roman" w:hAnsi="Times New Roman" w:cs="Times New Roman"/>
              </w:rPr>
            </w:pPr>
            <w:del w:id="123" w:author="Author" w:date="2018-09-04T13:31:00Z">
              <w:r w:rsidRPr="00483C4B" w:rsidDel="00515163">
                <w:rPr>
                  <w:rFonts w:ascii="Times New Roman" w:hAnsi="Times New Roman" w:cs="Times New Roman"/>
                </w:rPr>
                <w:delText>Bands</w:delText>
              </w:r>
            </w:del>
          </w:p>
        </w:tc>
        <w:tc>
          <w:tcPr>
            <w:tcW w:w="4624" w:type="dxa"/>
            <w:gridSpan w:val="3"/>
            <w:vAlign w:val="center"/>
            <w:hideMark/>
          </w:tcPr>
          <w:p w14:paraId="70AFBAB5" w14:textId="77777777" w:rsidR="00316FFF" w:rsidRPr="00483C4B" w:rsidDel="00515163" w:rsidRDefault="00316FFF" w:rsidP="00CE7AAF">
            <w:pPr>
              <w:pStyle w:val="Tablehead"/>
              <w:rPr>
                <w:del w:id="124" w:author="Author" w:date="2018-09-04T13:31:00Z"/>
                <w:rFonts w:ascii="Times New Roman" w:hAnsi="Times New Roman" w:cs="Times New Roman"/>
              </w:rPr>
            </w:pPr>
            <w:del w:id="125" w:author="Author" w:date="2018-09-04T13:31:00Z">
              <w:r w:rsidRPr="00483C4B" w:rsidDel="00515163">
                <w:rPr>
                  <w:rFonts w:ascii="Times New Roman" w:hAnsi="Times New Roman" w:cs="Times New Roman"/>
                </w:rPr>
                <w:delText>Methods</w:delText>
              </w:r>
              <w:r w:rsidRPr="00483C4B" w:rsidDel="00515163">
                <w:rPr>
                  <w:rFonts w:ascii="Times New Roman" w:hAnsi="Times New Roman" w:cs="Times New Roman"/>
                  <w:iCs/>
                </w:rPr>
                <w:delText xml:space="preserve"> and Options</w:delText>
              </w:r>
            </w:del>
          </w:p>
        </w:tc>
        <w:tc>
          <w:tcPr>
            <w:tcW w:w="2260" w:type="dxa"/>
            <w:vMerge w:val="restart"/>
          </w:tcPr>
          <w:p w14:paraId="209A9E2D" w14:textId="77777777" w:rsidR="00316FFF" w:rsidRPr="00483C4B" w:rsidDel="00515163" w:rsidRDefault="00316FFF" w:rsidP="00CE7AAF">
            <w:pPr>
              <w:pStyle w:val="Tablehead"/>
              <w:rPr>
                <w:del w:id="126" w:author="Author" w:date="2018-09-04T13:31:00Z"/>
                <w:rFonts w:ascii="Times New Roman" w:hAnsi="Times New Roman" w:cs="Times New Roman"/>
              </w:rPr>
            </w:pPr>
            <w:del w:id="127" w:author="Author" w:date="2018-09-04T13:31:00Z">
              <w:r w:rsidRPr="00483C4B" w:rsidDel="00515163">
                <w:rPr>
                  <w:rFonts w:ascii="Times New Roman" w:hAnsi="Times New Roman" w:cs="Times New Roman"/>
                </w:rPr>
                <w:delText>Services Studied for Compatibility</w:delText>
              </w:r>
            </w:del>
          </w:p>
        </w:tc>
      </w:tr>
      <w:tr w:rsidR="00316FFF" w:rsidRPr="001B3964" w:rsidDel="00515163" w14:paraId="11421E2A" w14:textId="77777777" w:rsidTr="00F32368">
        <w:trPr>
          <w:cantSplit/>
          <w:tblHeader/>
          <w:jc w:val="center"/>
          <w:del w:id="128" w:author="Author" w:date="2018-09-04T13:31:00Z"/>
        </w:trPr>
        <w:tc>
          <w:tcPr>
            <w:tcW w:w="1554" w:type="dxa"/>
            <w:vMerge/>
            <w:vAlign w:val="center"/>
            <w:hideMark/>
          </w:tcPr>
          <w:p w14:paraId="7ADCD3F8" w14:textId="77777777" w:rsidR="00316FFF" w:rsidRPr="00483C4B" w:rsidDel="00515163" w:rsidRDefault="00316FFF" w:rsidP="00CE7AAF">
            <w:pPr>
              <w:pStyle w:val="Tablehead"/>
              <w:rPr>
                <w:del w:id="129" w:author="Author" w:date="2018-09-04T13:31:00Z"/>
                <w:rFonts w:ascii="Times New Roman" w:hAnsi="Times New Roman" w:cs="Times New Roman"/>
              </w:rPr>
            </w:pPr>
          </w:p>
        </w:tc>
        <w:tc>
          <w:tcPr>
            <w:tcW w:w="1088" w:type="dxa"/>
            <w:vAlign w:val="center"/>
            <w:hideMark/>
          </w:tcPr>
          <w:p w14:paraId="04BCD1C0" w14:textId="77777777" w:rsidR="00316FFF" w:rsidRPr="00483C4B" w:rsidDel="00515163" w:rsidRDefault="00316FFF" w:rsidP="00CE7AAF">
            <w:pPr>
              <w:pStyle w:val="Tablehead"/>
              <w:rPr>
                <w:del w:id="130" w:author="Author" w:date="2018-09-04T13:31:00Z"/>
                <w:rFonts w:ascii="Times New Roman" w:hAnsi="Times New Roman" w:cs="Times New Roman"/>
              </w:rPr>
            </w:pPr>
            <w:del w:id="131" w:author="Author" w:date="2018-09-04T13:31:00Z">
              <w:r w:rsidRPr="00483C4B" w:rsidDel="00515163">
                <w:rPr>
                  <w:rFonts w:ascii="Times New Roman" w:hAnsi="Times New Roman" w:cs="Times New Roman"/>
                </w:rPr>
                <w:delText>Method A (NOC)</w:delText>
              </w:r>
            </w:del>
          </w:p>
        </w:tc>
        <w:tc>
          <w:tcPr>
            <w:tcW w:w="2546" w:type="dxa"/>
            <w:vAlign w:val="center"/>
            <w:hideMark/>
          </w:tcPr>
          <w:p w14:paraId="5AC76194" w14:textId="77777777" w:rsidR="00316FFF" w:rsidRPr="00483C4B" w:rsidDel="00515163" w:rsidRDefault="00316FFF" w:rsidP="00CE7AAF">
            <w:pPr>
              <w:pStyle w:val="Tablehead"/>
              <w:rPr>
                <w:del w:id="132" w:author="Author" w:date="2018-09-04T13:31:00Z"/>
                <w:rFonts w:ascii="Times New Roman" w:hAnsi="Times New Roman" w:cs="Times New Roman"/>
              </w:rPr>
            </w:pPr>
            <w:del w:id="133" w:author="Author" w:date="2018-09-04T13:31:00Z">
              <w:r w:rsidRPr="00483C4B" w:rsidDel="00515163">
                <w:rPr>
                  <w:rFonts w:ascii="Times New Roman" w:hAnsi="Times New Roman" w:cs="Times New Roman"/>
                </w:rPr>
                <w:delText>Method B (Designate)</w:delText>
              </w:r>
            </w:del>
          </w:p>
        </w:tc>
        <w:tc>
          <w:tcPr>
            <w:tcW w:w="990" w:type="dxa"/>
            <w:vAlign w:val="center"/>
            <w:hideMark/>
          </w:tcPr>
          <w:p w14:paraId="2DF758C3" w14:textId="77777777" w:rsidR="00316FFF" w:rsidRPr="00483C4B" w:rsidDel="00515163" w:rsidRDefault="00316FFF" w:rsidP="00CE7AAF">
            <w:pPr>
              <w:pStyle w:val="Tablehead"/>
              <w:rPr>
                <w:del w:id="134" w:author="Author" w:date="2018-09-04T13:31:00Z"/>
                <w:rFonts w:ascii="Times New Roman" w:hAnsi="Times New Roman" w:cs="Times New Roman"/>
              </w:rPr>
            </w:pPr>
            <w:del w:id="135" w:author="Author" w:date="2018-09-04T13:31:00Z">
              <w:r w:rsidRPr="00483C4B" w:rsidDel="00515163">
                <w:rPr>
                  <w:rFonts w:ascii="Times New Roman" w:hAnsi="Times New Roman" w:cs="Times New Roman"/>
                </w:rPr>
                <w:delText>Method C (SUP)</w:delText>
              </w:r>
            </w:del>
          </w:p>
        </w:tc>
        <w:tc>
          <w:tcPr>
            <w:tcW w:w="2260" w:type="dxa"/>
            <w:vMerge/>
          </w:tcPr>
          <w:p w14:paraId="0514FD32" w14:textId="77777777" w:rsidR="00316FFF" w:rsidRPr="00483C4B" w:rsidDel="00515163" w:rsidRDefault="00316FFF" w:rsidP="00CE7AAF">
            <w:pPr>
              <w:pStyle w:val="Tablehead"/>
              <w:rPr>
                <w:del w:id="136" w:author="Author" w:date="2018-09-04T13:31:00Z"/>
                <w:rFonts w:ascii="Times New Roman" w:hAnsi="Times New Roman" w:cs="Times New Roman"/>
              </w:rPr>
            </w:pPr>
          </w:p>
        </w:tc>
      </w:tr>
      <w:tr w:rsidR="00316FFF" w:rsidRPr="001B3964" w:rsidDel="00515163" w14:paraId="0875B840" w14:textId="77777777" w:rsidTr="00F32368">
        <w:trPr>
          <w:cantSplit/>
          <w:jc w:val="center"/>
          <w:del w:id="137" w:author="Author" w:date="2018-09-04T13:31:00Z"/>
        </w:trPr>
        <w:tc>
          <w:tcPr>
            <w:tcW w:w="1554" w:type="dxa"/>
            <w:vAlign w:val="center"/>
            <w:hideMark/>
          </w:tcPr>
          <w:p w14:paraId="308BF12C" w14:textId="77777777" w:rsidR="00316FFF" w:rsidRPr="00483C4B" w:rsidDel="00515163" w:rsidRDefault="00316FFF" w:rsidP="00316FFF">
            <w:pPr>
              <w:pStyle w:val="Tabletext"/>
              <w:rPr>
                <w:del w:id="138" w:author="Author" w:date="2018-09-04T13:31:00Z"/>
              </w:rPr>
            </w:pPr>
            <w:del w:id="139" w:author="Author" w:date="2018-09-04T13:31:00Z">
              <w:r w:rsidRPr="00483C4B" w:rsidDel="00515163">
                <w:delText>6 440- 6 520 MHz</w:delText>
              </w:r>
            </w:del>
          </w:p>
        </w:tc>
        <w:tc>
          <w:tcPr>
            <w:tcW w:w="1088" w:type="dxa"/>
            <w:vAlign w:val="center"/>
          </w:tcPr>
          <w:p w14:paraId="03AFFC81" w14:textId="77777777" w:rsidR="00316FFF" w:rsidRPr="00483C4B" w:rsidDel="00515163" w:rsidRDefault="00316FFF" w:rsidP="00CE7AAF">
            <w:pPr>
              <w:pStyle w:val="Tabletext"/>
              <w:jc w:val="center"/>
              <w:rPr>
                <w:del w:id="140" w:author="Author" w:date="2018-09-04T13:31:00Z"/>
              </w:rPr>
            </w:pPr>
            <w:del w:id="141" w:author="Author" w:date="2018-09-04T13:31:00Z">
              <w:r w:rsidRPr="00483C4B" w:rsidDel="00515163">
                <w:delText>√</w:delText>
              </w:r>
            </w:del>
          </w:p>
        </w:tc>
        <w:tc>
          <w:tcPr>
            <w:tcW w:w="2546" w:type="dxa"/>
            <w:vAlign w:val="center"/>
          </w:tcPr>
          <w:p w14:paraId="11769A56" w14:textId="77777777" w:rsidR="00316FFF" w:rsidRPr="00483C4B" w:rsidDel="00515163" w:rsidRDefault="00316FFF" w:rsidP="00CE7AAF">
            <w:pPr>
              <w:pStyle w:val="Tabletext"/>
              <w:rPr>
                <w:del w:id="142" w:author="Author" w:date="2018-09-04T13:31:00Z"/>
              </w:rPr>
            </w:pPr>
            <w:del w:id="143" w:author="Author" w:date="2018-09-04T13:31:00Z">
              <w:r w:rsidRPr="00483C4B" w:rsidDel="00515163">
                <w:delText>B1-O1 ↓</w:delText>
              </w:r>
            </w:del>
          </w:p>
          <w:p w14:paraId="0E0B94EF" w14:textId="77777777" w:rsidR="00316FFF" w:rsidRPr="00483C4B" w:rsidDel="00515163" w:rsidRDefault="00316FFF" w:rsidP="00CE7AAF">
            <w:pPr>
              <w:pStyle w:val="Tabletext"/>
              <w:rPr>
                <w:del w:id="144" w:author="Author" w:date="2018-09-04T13:31:00Z"/>
                <w:i/>
              </w:rPr>
            </w:pPr>
            <w:del w:id="145" w:author="Author" w:date="2018-09-04T13:31:00Z">
              <w:r w:rsidRPr="00483C4B" w:rsidDel="00515163">
                <w:delText xml:space="preserve">B1-O2 ↓ </w:delText>
              </w:r>
              <w:r w:rsidDel="00515163">
                <w:delText>(</w:delText>
              </w:r>
              <w:r w:rsidRPr="00483C4B" w:rsidDel="00515163">
                <w:delText>NPNI</w:delText>
              </w:r>
              <w:r w:rsidDel="00515163">
                <w:delText>)</w:delText>
              </w:r>
            </w:del>
          </w:p>
        </w:tc>
        <w:tc>
          <w:tcPr>
            <w:tcW w:w="990" w:type="dxa"/>
            <w:vAlign w:val="center"/>
          </w:tcPr>
          <w:p w14:paraId="6D5D576F" w14:textId="77777777" w:rsidR="00316FFF" w:rsidRPr="00483C4B" w:rsidDel="00515163" w:rsidRDefault="00316FFF" w:rsidP="00CE7AAF">
            <w:pPr>
              <w:pStyle w:val="Tabletext"/>
              <w:jc w:val="center"/>
              <w:rPr>
                <w:del w:id="146" w:author="Author" w:date="2018-09-04T13:31:00Z"/>
                <w:i/>
              </w:rPr>
            </w:pPr>
            <w:del w:id="147" w:author="Author" w:date="2018-09-04T13:31:00Z">
              <w:r w:rsidRPr="00483C4B" w:rsidDel="00515163">
                <w:delText>√</w:delText>
              </w:r>
            </w:del>
          </w:p>
        </w:tc>
        <w:tc>
          <w:tcPr>
            <w:tcW w:w="2260" w:type="dxa"/>
            <w:vAlign w:val="center"/>
          </w:tcPr>
          <w:p w14:paraId="30F02986" w14:textId="77777777" w:rsidR="00316FFF" w:rsidRPr="00483C4B" w:rsidDel="00515163" w:rsidRDefault="00316FFF" w:rsidP="00CE7AAF">
            <w:pPr>
              <w:pStyle w:val="Tabletext"/>
              <w:jc w:val="center"/>
              <w:rPr>
                <w:del w:id="148" w:author="Author" w:date="2018-09-04T13:31:00Z"/>
              </w:rPr>
            </w:pPr>
            <w:del w:id="149" w:author="Author" w:date="2018-09-04T13:31:00Z">
              <w:r w:rsidDel="00515163">
                <w:delText>FS</w:delText>
              </w:r>
              <w:r w:rsidRPr="00483C4B" w:rsidDel="00515163">
                <w:delText>, MS, FSS</w:delText>
              </w:r>
              <w:r w:rsidDel="00515163">
                <w:delText xml:space="preserve"> (</w:delText>
              </w:r>
              <w:r w:rsidRPr="00483C4B" w:rsidDel="00515163">
                <w:delText>↑</w:delText>
              </w:r>
              <w:r w:rsidDel="00515163">
                <w:delText>)</w:delText>
              </w:r>
              <w:r w:rsidRPr="00483C4B" w:rsidDel="00515163">
                <w:delText>, EESS</w:delText>
              </w:r>
            </w:del>
          </w:p>
        </w:tc>
      </w:tr>
      <w:tr w:rsidR="00316FFF" w:rsidRPr="001B3964" w:rsidDel="00515163" w14:paraId="19CB67E3" w14:textId="77777777" w:rsidTr="00F32368">
        <w:trPr>
          <w:cantSplit/>
          <w:jc w:val="center"/>
          <w:del w:id="150" w:author="Author" w:date="2018-09-04T13:31:00Z"/>
        </w:trPr>
        <w:tc>
          <w:tcPr>
            <w:tcW w:w="1554" w:type="dxa"/>
            <w:vAlign w:val="center"/>
            <w:hideMark/>
          </w:tcPr>
          <w:p w14:paraId="272A1611" w14:textId="77777777" w:rsidR="00316FFF" w:rsidRPr="00483C4B" w:rsidDel="00515163" w:rsidRDefault="00316FFF" w:rsidP="00316FFF">
            <w:pPr>
              <w:pStyle w:val="Tabletext"/>
              <w:rPr>
                <w:del w:id="151" w:author="Author" w:date="2018-09-04T13:31:00Z"/>
              </w:rPr>
            </w:pPr>
            <w:del w:id="152" w:author="Author" w:date="2018-09-04T13:31:00Z">
              <w:r w:rsidRPr="00483C4B" w:rsidDel="00515163">
                <w:delText>6 560- 6 640 MHz</w:delText>
              </w:r>
            </w:del>
          </w:p>
        </w:tc>
        <w:tc>
          <w:tcPr>
            <w:tcW w:w="1088" w:type="dxa"/>
            <w:vAlign w:val="center"/>
          </w:tcPr>
          <w:p w14:paraId="149D411A" w14:textId="77777777" w:rsidR="00316FFF" w:rsidRPr="00483C4B" w:rsidDel="00515163" w:rsidRDefault="00316FFF" w:rsidP="00CE7AAF">
            <w:pPr>
              <w:pStyle w:val="Tabletext"/>
              <w:jc w:val="center"/>
              <w:rPr>
                <w:del w:id="153" w:author="Author" w:date="2018-09-04T13:31:00Z"/>
              </w:rPr>
            </w:pPr>
            <w:del w:id="154" w:author="Author" w:date="2018-09-04T13:31:00Z">
              <w:r w:rsidRPr="00483C4B" w:rsidDel="00515163">
                <w:delText>√</w:delText>
              </w:r>
            </w:del>
          </w:p>
        </w:tc>
        <w:tc>
          <w:tcPr>
            <w:tcW w:w="2546" w:type="dxa"/>
            <w:vAlign w:val="center"/>
          </w:tcPr>
          <w:p w14:paraId="6FD73B63" w14:textId="77777777" w:rsidR="00316FFF" w:rsidRPr="00483C4B" w:rsidDel="00515163" w:rsidRDefault="00316FFF" w:rsidP="00CE7AAF">
            <w:pPr>
              <w:pStyle w:val="Tabletext"/>
              <w:rPr>
                <w:del w:id="155" w:author="Author" w:date="2018-09-04T13:31:00Z"/>
                <w:i/>
              </w:rPr>
            </w:pPr>
            <w:del w:id="156" w:author="Author" w:date="2018-09-04T13:31:00Z">
              <w:r w:rsidRPr="00483C4B" w:rsidDel="00515163">
                <w:delText>Not proposed</w:delText>
              </w:r>
            </w:del>
          </w:p>
        </w:tc>
        <w:tc>
          <w:tcPr>
            <w:tcW w:w="990" w:type="dxa"/>
            <w:vAlign w:val="center"/>
          </w:tcPr>
          <w:p w14:paraId="2F0E46F7" w14:textId="77777777" w:rsidR="00316FFF" w:rsidRPr="00483C4B" w:rsidDel="00515163" w:rsidRDefault="00316FFF" w:rsidP="00CE7AAF">
            <w:pPr>
              <w:pStyle w:val="Tabletext"/>
              <w:jc w:val="center"/>
              <w:rPr>
                <w:del w:id="157" w:author="Author" w:date="2018-09-04T13:31:00Z"/>
                <w:i/>
              </w:rPr>
            </w:pPr>
            <w:del w:id="158" w:author="Author" w:date="2018-09-04T13:31:00Z">
              <w:r w:rsidRPr="00483C4B" w:rsidDel="00515163">
                <w:delText>√</w:delText>
              </w:r>
            </w:del>
          </w:p>
        </w:tc>
        <w:tc>
          <w:tcPr>
            <w:tcW w:w="2260" w:type="dxa"/>
            <w:vAlign w:val="center"/>
          </w:tcPr>
          <w:p w14:paraId="51C55143" w14:textId="77777777" w:rsidR="00316FFF" w:rsidRPr="00483C4B" w:rsidDel="00515163" w:rsidRDefault="00316FFF" w:rsidP="00CE7AAF">
            <w:pPr>
              <w:pStyle w:val="Tabletext"/>
              <w:jc w:val="center"/>
              <w:rPr>
                <w:del w:id="159" w:author="Author" w:date="2018-09-04T13:31:00Z"/>
              </w:rPr>
            </w:pPr>
          </w:p>
        </w:tc>
      </w:tr>
      <w:tr w:rsidR="00316FFF" w:rsidRPr="001B3964" w:rsidDel="00515163" w14:paraId="0238B3E2" w14:textId="77777777" w:rsidTr="00F32368">
        <w:trPr>
          <w:cantSplit/>
          <w:jc w:val="center"/>
          <w:del w:id="160" w:author="Author" w:date="2018-09-04T13:31:00Z"/>
        </w:trPr>
        <w:tc>
          <w:tcPr>
            <w:tcW w:w="1554" w:type="dxa"/>
            <w:vAlign w:val="center"/>
            <w:hideMark/>
          </w:tcPr>
          <w:p w14:paraId="2B5D1C33" w14:textId="77777777" w:rsidR="00316FFF" w:rsidRPr="00483C4B" w:rsidDel="00515163" w:rsidRDefault="00316FFF" w:rsidP="00316FFF">
            <w:pPr>
              <w:pStyle w:val="Tabletext"/>
              <w:rPr>
                <w:del w:id="161" w:author="Author" w:date="2018-09-04T13:31:00Z"/>
              </w:rPr>
            </w:pPr>
            <w:del w:id="162" w:author="Author" w:date="2018-09-04T13:31:00Z">
              <w:r w:rsidRPr="00483C4B" w:rsidDel="00515163">
                <w:delText>21.4-22 GHz  (R2 only)</w:delText>
              </w:r>
            </w:del>
          </w:p>
        </w:tc>
        <w:tc>
          <w:tcPr>
            <w:tcW w:w="1088" w:type="dxa"/>
            <w:vAlign w:val="center"/>
          </w:tcPr>
          <w:p w14:paraId="2E0F94DD" w14:textId="77777777" w:rsidR="00316FFF" w:rsidRPr="00483C4B" w:rsidDel="00515163" w:rsidRDefault="00316FFF" w:rsidP="00CE7AAF">
            <w:pPr>
              <w:pStyle w:val="Tabletext"/>
              <w:jc w:val="center"/>
              <w:rPr>
                <w:del w:id="163" w:author="Author" w:date="2018-09-04T13:31:00Z"/>
              </w:rPr>
            </w:pPr>
            <w:del w:id="164" w:author="Author" w:date="2018-09-04T13:31:00Z">
              <w:r w:rsidRPr="00483C4B" w:rsidDel="00515163">
                <w:delText>√</w:delText>
              </w:r>
            </w:del>
          </w:p>
        </w:tc>
        <w:tc>
          <w:tcPr>
            <w:tcW w:w="2546" w:type="dxa"/>
            <w:vAlign w:val="center"/>
          </w:tcPr>
          <w:p w14:paraId="26CEAEF0" w14:textId="77777777" w:rsidR="00316FFF" w:rsidRPr="00483C4B" w:rsidDel="00515163" w:rsidRDefault="00316FFF" w:rsidP="00CE7AAF">
            <w:pPr>
              <w:pStyle w:val="Tabletext"/>
              <w:rPr>
                <w:del w:id="165" w:author="Author" w:date="2018-09-04T13:31:00Z"/>
              </w:rPr>
            </w:pPr>
            <w:del w:id="166" w:author="Author" w:date="2018-09-04T13:31:00Z">
              <w:r w:rsidRPr="00483C4B" w:rsidDel="00515163">
                <w:delText>B2-O1 ↓</w:delText>
              </w:r>
            </w:del>
          </w:p>
          <w:p w14:paraId="621A000E" w14:textId="77777777" w:rsidR="00316FFF" w:rsidRPr="00483C4B" w:rsidDel="00515163" w:rsidRDefault="00316FFF" w:rsidP="00CE7AAF">
            <w:pPr>
              <w:pStyle w:val="Tabletext"/>
              <w:rPr>
                <w:del w:id="167" w:author="Author" w:date="2018-09-04T13:31:00Z"/>
              </w:rPr>
            </w:pPr>
            <w:del w:id="168" w:author="Author" w:date="2018-09-04T13:31:00Z">
              <w:r w:rsidRPr="00483C4B" w:rsidDel="00515163">
                <w:delText xml:space="preserve">B2-O2 ↓↑ </w:delText>
              </w:r>
              <w:r w:rsidDel="00515163">
                <w:delText>(</w:delText>
              </w:r>
              <w:r w:rsidRPr="00483C4B" w:rsidDel="00515163">
                <w:delText>NPNI</w:delText>
              </w:r>
              <w:r w:rsidDel="00515163">
                <w:delText>)</w:delText>
              </w:r>
            </w:del>
          </w:p>
        </w:tc>
        <w:tc>
          <w:tcPr>
            <w:tcW w:w="990" w:type="dxa"/>
            <w:vAlign w:val="center"/>
          </w:tcPr>
          <w:p w14:paraId="1A81153F" w14:textId="77777777" w:rsidR="00316FFF" w:rsidRPr="00483C4B" w:rsidDel="00515163" w:rsidRDefault="00316FFF" w:rsidP="00CE7AAF">
            <w:pPr>
              <w:pStyle w:val="Tabletext"/>
              <w:jc w:val="center"/>
              <w:rPr>
                <w:del w:id="169" w:author="Author" w:date="2018-09-04T13:31:00Z"/>
              </w:rPr>
            </w:pPr>
            <w:del w:id="170" w:author="Author" w:date="2018-09-04T13:31:00Z">
              <w:r w:rsidRPr="00483C4B" w:rsidDel="00515163">
                <w:delText>N/A</w:delText>
              </w:r>
            </w:del>
          </w:p>
        </w:tc>
        <w:tc>
          <w:tcPr>
            <w:tcW w:w="2260" w:type="dxa"/>
            <w:vAlign w:val="center"/>
          </w:tcPr>
          <w:p w14:paraId="6518C489" w14:textId="77777777" w:rsidR="00316FFF" w:rsidRPr="00483C4B" w:rsidDel="00515163" w:rsidRDefault="00316FFF" w:rsidP="00CE7AAF">
            <w:pPr>
              <w:pStyle w:val="Tabletext"/>
              <w:jc w:val="center"/>
              <w:rPr>
                <w:del w:id="171" w:author="Author" w:date="2018-09-04T13:31:00Z"/>
              </w:rPr>
            </w:pPr>
            <w:del w:id="172" w:author="Author" w:date="2018-09-04T13:31:00Z">
              <w:r w:rsidDel="00515163">
                <w:delText>FS, AMS, EESS (co./adj. band), RAS</w:delText>
              </w:r>
            </w:del>
          </w:p>
        </w:tc>
      </w:tr>
      <w:tr w:rsidR="00316FFF" w:rsidRPr="001B3964" w:rsidDel="00515163" w14:paraId="305EC26B" w14:textId="77777777" w:rsidTr="00F32368">
        <w:trPr>
          <w:cantSplit/>
          <w:jc w:val="center"/>
          <w:del w:id="173" w:author="Author" w:date="2018-09-04T13:31:00Z"/>
        </w:trPr>
        <w:tc>
          <w:tcPr>
            <w:tcW w:w="1554" w:type="dxa"/>
            <w:vAlign w:val="center"/>
          </w:tcPr>
          <w:p w14:paraId="54599F18" w14:textId="77777777" w:rsidR="00316FFF" w:rsidRPr="00483C4B" w:rsidDel="00515163" w:rsidRDefault="00316FFF" w:rsidP="00316FFF">
            <w:pPr>
              <w:pStyle w:val="Tabletext"/>
              <w:rPr>
                <w:del w:id="174" w:author="Author" w:date="2018-09-04T13:31:00Z"/>
              </w:rPr>
            </w:pPr>
            <w:del w:id="175" w:author="Author" w:date="2018-09-04T13:31:00Z">
              <w:r w:rsidRPr="00483C4B" w:rsidDel="00515163">
                <w:delText>24.25-25.25 GHz (R2 only)</w:delText>
              </w:r>
            </w:del>
          </w:p>
        </w:tc>
        <w:tc>
          <w:tcPr>
            <w:tcW w:w="1088" w:type="dxa"/>
            <w:vAlign w:val="center"/>
          </w:tcPr>
          <w:p w14:paraId="0D394C31" w14:textId="77777777" w:rsidR="00316FFF" w:rsidRPr="00483C4B" w:rsidDel="00515163" w:rsidRDefault="00316FFF" w:rsidP="00CE7AAF">
            <w:pPr>
              <w:pStyle w:val="Tabletext"/>
              <w:jc w:val="center"/>
              <w:rPr>
                <w:del w:id="176" w:author="Author" w:date="2018-09-04T13:31:00Z"/>
              </w:rPr>
            </w:pPr>
            <w:del w:id="177" w:author="Author" w:date="2018-09-04T13:31:00Z">
              <w:r w:rsidRPr="00483C4B" w:rsidDel="00515163">
                <w:delText>√</w:delText>
              </w:r>
            </w:del>
          </w:p>
        </w:tc>
        <w:tc>
          <w:tcPr>
            <w:tcW w:w="2546" w:type="dxa"/>
            <w:vAlign w:val="center"/>
          </w:tcPr>
          <w:p w14:paraId="6A2CB091" w14:textId="77777777" w:rsidR="00316FFF" w:rsidRPr="00483C4B" w:rsidDel="00515163" w:rsidRDefault="00316FFF" w:rsidP="00CE7AAF">
            <w:pPr>
              <w:pStyle w:val="Tabletext"/>
              <w:rPr>
                <w:del w:id="178" w:author="Author" w:date="2018-09-04T13:31:00Z"/>
              </w:rPr>
            </w:pPr>
            <w:del w:id="179" w:author="Author" w:date="2018-09-04T13:31:00Z">
              <w:r w:rsidRPr="00483C4B" w:rsidDel="00515163">
                <w:delText>B3-O1 ↓↑</w:delText>
              </w:r>
            </w:del>
          </w:p>
          <w:p w14:paraId="4F7E906E" w14:textId="77777777" w:rsidR="00316FFF" w:rsidRPr="00483C4B" w:rsidDel="00515163" w:rsidRDefault="00316FFF" w:rsidP="00CE7AAF">
            <w:pPr>
              <w:pStyle w:val="Tabletext"/>
              <w:rPr>
                <w:del w:id="180" w:author="Author" w:date="2018-09-04T13:31:00Z"/>
              </w:rPr>
            </w:pPr>
            <w:del w:id="181" w:author="Author" w:date="2018-09-04T13:31:00Z">
              <w:r w:rsidRPr="00483C4B" w:rsidDel="00515163">
                <w:delText>B3-O2 ↓↑</w:delText>
              </w:r>
            </w:del>
          </w:p>
        </w:tc>
        <w:tc>
          <w:tcPr>
            <w:tcW w:w="990" w:type="dxa"/>
            <w:vAlign w:val="center"/>
          </w:tcPr>
          <w:p w14:paraId="45779910" w14:textId="77777777" w:rsidR="00316FFF" w:rsidRPr="00483C4B" w:rsidDel="00515163" w:rsidRDefault="00316FFF" w:rsidP="00CE7AAF">
            <w:pPr>
              <w:pStyle w:val="Tabletext"/>
              <w:jc w:val="center"/>
              <w:rPr>
                <w:del w:id="182" w:author="Author" w:date="2018-09-04T13:31:00Z"/>
              </w:rPr>
            </w:pPr>
            <w:del w:id="183" w:author="Author" w:date="2018-09-04T13:31:00Z">
              <w:r w:rsidRPr="00483C4B" w:rsidDel="00515163">
                <w:delText>N/A</w:delText>
              </w:r>
            </w:del>
          </w:p>
        </w:tc>
        <w:tc>
          <w:tcPr>
            <w:tcW w:w="2260" w:type="dxa"/>
            <w:vMerge w:val="restart"/>
            <w:vAlign w:val="center"/>
          </w:tcPr>
          <w:p w14:paraId="1837D122" w14:textId="77777777" w:rsidR="00316FFF" w:rsidRPr="00483C4B" w:rsidDel="00515163" w:rsidRDefault="00316FFF" w:rsidP="00CE7AAF">
            <w:pPr>
              <w:pStyle w:val="Tabletext"/>
              <w:jc w:val="center"/>
              <w:rPr>
                <w:del w:id="184" w:author="Author" w:date="2018-09-04T13:31:00Z"/>
              </w:rPr>
            </w:pPr>
            <w:del w:id="185" w:author="Author" w:date="2018-09-04T13:31:00Z">
              <w:r w:rsidDel="00515163">
                <w:delText>FS, MS, ISS, FSS (</w:delText>
              </w:r>
              <w:r w:rsidRPr="00483C4B" w:rsidDel="00515163">
                <w:delText>↑</w:delText>
              </w:r>
              <w:r w:rsidDel="00515163">
                <w:delText>), EESS/SRS (co./adj. band), RAS (adj. band)</w:delText>
              </w:r>
            </w:del>
          </w:p>
        </w:tc>
      </w:tr>
      <w:tr w:rsidR="00316FFF" w:rsidRPr="001B3964" w:rsidDel="00515163" w14:paraId="3E439BA8" w14:textId="77777777" w:rsidTr="00F32368">
        <w:trPr>
          <w:cantSplit/>
          <w:jc w:val="center"/>
          <w:del w:id="186" w:author="Author" w:date="2018-09-04T13:31:00Z"/>
        </w:trPr>
        <w:tc>
          <w:tcPr>
            <w:tcW w:w="1554" w:type="dxa"/>
            <w:vAlign w:val="center"/>
          </w:tcPr>
          <w:p w14:paraId="3E555E22" w14:textId="77777777" w:rsidR="00316FFF" w:rsidRPr="00483C4B" w:rsidDel="00515163" w:rsidRDefault="00316FFF" w:rsidP="00316FFF">
            <w:pPr>
              <w:pStyle w:val="Tabletext"/>
              <w:rPr>
                <w:del w:id="187" w:author="Author" w:date="2018-09-04T13:31:00Z"/>
              </w:rPr>
            </w:pPr>
            <w:del w:id="188" w:author="Author" w:date="2018-09-04T13:31:00Z">
              <w:r w:rsidRPr="00483C4B" w:rsidDel="00515163">
                <w:delText>25.25-27.5 GHz (R2 only)</w:delText>
              </w:r>
            </w:del>
          </w:p>
        </w:tc>
        <w:tc>
          <w:tcPr>
            <w:tcW w:w="1088" w:type="dxa"/>
            <w:vAlign w:val="center"/>
          </w:tcPr>
          <w:p w14:paraId="6C092154" w14:textId="77777777" w:rsidR="00316FFF" w:rsidRPr="00483C4B" w:rsidDel="00515163" w:rsidRDefault="00316FFF" w:rsidP="00CE7AAF">
            <w:pPr>
              <w:pStyle w:val="Tabletext"/>
              <w:jc w:val="center"/>
              <w:rPr>
                <w:del w:id="189" w:author="Author" w:date="2018-09-04T13:31:00Z"/>
              </w:rPr>
            </w:pPr>
            <w:del w:id="190" w:author="Author" w:date="2018-09-04T13:31:00Z">
              <w:r w:rsidRPr="00483C4B" w:rsidDel="00515163">
                <w:delText>√</w:delText>
              </w:r>
            </w:del>
          </w:p>
        </w:tc>
        <w:tc>
          <w:tcPr>
            <w:tcW w:w="2546" w:type="dxa"/>
            <w:vAlign w:val="center"/>
          </w:tcPr>
          <w:p w14:paraId="355091B2" w14:textId="77777777" w:rsidR="00316FFF" w:rsidRPr="00F32368" w:rsidDel="00515163" w:rsidRDefault="00316FFF" w:rsidP="00CE7AAF">
            <w:pPr>
              <w:pStyle w:val="Tabletext"/>
              <w:rPr>
                <w:del w:id="191" w:author="Author" w:date="2018-09-04T13:31:00Z"/>
                <w:lang w:val="pt-BR"/>
              </w:rPr>
            </w:pPr>
            <w:del w:id="192" w:author="Author" w:date="2018-09-04T13:31:00Z">
              <w:r w:rsidRPr="00F32368" w:rsidDel="00515163">
                <w:rPr>
                  <w:lang w:val="pt-BR"/>
                </w:rPr>
                <w:delText>B2-O1 ↓ (27-27.5 GHz only)</w:delText>
              </w:r>
            </w:del>
          </w:p>
          <w:p w14:paraId="6EF22F01" w14:textId="77777777" w:rsidR="00316FFF" w:rsidRPr="00F32368" w:rsidDel="00515163" w:rsidRDefault="00316FFF" w:rsidP="00CE7AAF">
            <w:pPr>
              <w:pStyle w:val="Tabletext"/>
              <w:rPr>
                <w:del w:id="193" w:author="Author" w:date="2018-09-04T13:31:00Z"/>
                <w:lang w:val="pt-BR"/>
              </w:rPr>
            </w:pPr>
            <w:del w:id="194" w:author="Author" w:date="2018-09-04T13:31:00Z">
              <w:r w:rsidRPr="00F32368" w:rsidDel="00515163">
                <w:rPr>
                  <w:lang w:val="pt-BR"/>
                </w:rPr>
                <w:delText>B2-O2 ↓↑</w:delText>
              </w:r>
            </w:del>
          </w:p>
          <w:p w14:paraId="5C02354B" w14:textId="77777777" w:rsidR="00316FFF" w:rsidRPr="00483C4B" w:rsidDel="00515163" w:rsidRDefault="00316FFF" w:rsidP="00CE7AAF">
            <w:pPr>
              <w:pStyle w:val="Tabletext"/>
              <w:rPr>
                <w:del w:id="195" w:author="Author" w:date="2018-09-04T13:31:00Z"/>
              </w:rPr>
            </w:pPr>
            <w:del w:id="196" w:author="Author" w:date="2018-09-04T13:31:00Z">
              <w:r w:rsidRPr="00483C4B" w:rsidDel="00515163">
                <w:delText xml:space="preserve">B2-O3 ↓↑ </w:delText>
              </w:r>
              <w:r w:rsidDel="00515163">
                <w:delText>(</w:delText>
              </w:r>
              <w:r w:rsidRPr="00483C4B" w:rsidDel="00515163">
                <w:delText>NPNI</w:delText>
              </w:r>
              <w:r w:rsidDel="00515163">
                <w:delText>)</w:delText>
              </w:r>
            </w:del>
          </w:p>
        </w:tc>
        <w:tc>
          <w:tcPr>
            <w:tcW w:w="990" w:type="dxa"/>
            <w:vAlign w:val="center"/>
          </w:tcPr>
          <w:p w14:paraId="5BC368DE" w14:textId="77777777" w:rsidR="00316FFF" w:rsidRPr="00483C4B" w:rsidDel="00515163" w:rsidRDefault="00316FFF" w:rsidP="00CE7AAF">
            <w:pPr>
              <w:pStyle w:val="Tabletext"/>
              <w:jc w:val="center"/>
              <w:rPr>
                <w:del w:id="197" w:author="Author" w:date="2018-09-04T13:31:00Z"/>
              </w:rPr>
            </w:pPr>
            <w:del w:id="198" w:author="Author" w:date="2018-09-04T13:31:00Z">
              <w:r w:rsidRPr="00483C4B" w:rsidDel="00515163">
                <w:delText>N/A</w:delText>
              </w:r>
            </w:del>
          </w:p>
        </w:tc>
        <w:tc>
          <w:tcPr>
            <w:tcW w:w="2260" w:type="dxa"/>
            <w:vMerge/>
            <w:vAlign w:val="center"/>
          </w:tcPr>
          <w:p w14:paraId="729AF8B1" w14:textId="77777777" w:rsidR="00316FFF" w:rsidRPr="00483C4B" w:rsidDel="00515163" w:rsidRDefault="00316FFF" w:rsidP="00CE7AAF">
            <w:pPr>
              <w:pStyle w:val="Tabletext"/>
              <w:jc w:val="center"/>
              <w:rPr>
                <w:del w:id="199" w:author="Author" w:date="2018-09-04T13:31:00Z"/>
              </w:rPr>
            </w:pPr>
          </w:p>
        </w:tc>
      </w:tr>
      <w:tr w:rsidR="00316FFF" w:rsidRPr="001B3964" w:rsidDel="00515163" w14:paraId="17198A70" w14:textId="77777777" w:rsidTr="00F32368">
        <w:trPr>
          <w:cantSplit/>
          <w:jc w:val="center"/>
          <w:del w:id="200" w:author="Author" w:date="2018-09-04T13:31:00Z"/>
        </w:trPr>
        <w:tc>
          <w:tcPr>
            <w:tcW w:w="1554" w:type="dxa"/>
            <w:vAlign w:val="center"/>
            <w:hideMark/>
          </w:tcPr>
          <w:p w14:paraId="42B75186" w14:textId="77777777" w:rsidR="00316FFF" w:rsidRPr="00483C4B" w:rsidDel="00515163" w:rsidRDefault="00316FFF" w:rsidP="00316FFF">
            <w:pPr>
              <w:pStyle w:val="Tabletext"/>
              <w:rPr>
                <w:del w:id="201" w:author="Author" w:date="2018-09-04T13:31:00Z"/>
              </w:rPr>
            </w:pPr>
            <w:del w:id="202" w:author="Author" w:date="2018-09-04T13:31:00Z">
              <w:r w:rsidRPr="00483C4B" w:rsidDel="00515163">
                <w:delText>27.9-28.2 GHz</w:delText>
              </w:r>
            </w:del>
          </w:p>
        </w:tc>
        <w:tc>
          <w:tcPr>
            <w:tcW w:w="1088" w:type="dxa"/>
            <w:vAlign w:val="center"/>
          </w:tcPr>
          <w:p w14:paraId="0DBF6530" w14:textId="77777777" w:rsidR="00316FFF" w:rsidRPr="00483C4B" w:rsidDel="00515163" w:rsidRDefault="00316FFF" w:rsidP="00CE7AAF">
            <w:pPr>
              <w:pStyle w:val="Tabletext"/>
              <w:jc w:val="center"/>
              <w:rPr>
                <w:del w:id="203" w:author="Author" w:date="2018-09-04T13:31:00Z"/>
              </w:rPr>
            </w:pPr>
            <w:del w:id="204" w:author="Author" w:date="2018-09-04T13:31:00Z">
              <w:r w:rsidRPr="00483C4B" w:rsidDel="00515163">
                <w:delText>√</w:delText>
              </w:r>
            </w:del>
          </w:p>
        </w:tc>
        <w:tc>
          <w:tcPr>
            <w:tcW w:w="2546" w:type="dxa"/>
            <w:vAlign w:val="center"/>
          </w:tcPr>
          <w:p w14:paraId="02999E4F" w14:textId="77777777" w:rsidR="00316FFF" w:rsidRPr="00483C4B" w:rsidDel="00515163" w:rsidRDefault="00316FFF" w:rsidP="00CE7AAF">
            <w:pPr>
              <w:pStyle w:val="Tabletext"/>
              <w:rPr>
                <w:del w:id="205" w:author="Author" w:date="2018-09-04T13:31:00Z"/>
              </w:rPr>
            </w:pPr>
            <w:del w:id="206" w:author="Author" w:date="2018-09-04T13:31:00Z">
              <w:r w:rsidRPr="00483C4B" w:rsidDel="00515163">
                <w:delText>B1-O1 ↓</w:delText>
              </w:r>
            </w:del>
          </w:p>
          <w:p w14:paraId="5A5AF532" w14:textId="77777777" w:rsidR="00316FFF" w:rsidRPr="00483C4B" w:rsidDel="00515163" w:rsidRDefault="00316FFF" w:rsidP="00CE7AAF">
            <w:pPr>
              <w:pStyle w:val="Tabletext"/>
              <w:rPr>
                <w:del w:id="207" w:author="Author" w:date="2018-09-04T13:31:00Z"/>
              </w:rPr>
            </w:pPr>
            <w:del w:id="208" w:author="Author" w:date="2018-09-04T13:31:00Z">
              <w:r w:rsidRPr="00483C4B" w:rsidDel="00515163">
                <w:delText xml:space="preserve">B1-O1 ↓ </w:delText>
              </w:r>
              <w:r w:rsidDel="00515163">
                <w:delText>(</w:delText>
              </w:r>
              <w:r w:rsidRPr="00483C4B" w:rsidDel="00515163">
                <w:delText>NPNI</w:delText>
              </w:r>
              <w:r w:rsidDel="00515163">
                <w:delText>)</w:delText>
              </w:r>
            </w:del>
          </w:p>
        </w:tc>
        <w:tc>
          <w:tcPr>
            <w:tcW w:w="990" w:type="dxa"/>
            <w:vAlign w:val="center"/>
          </w:tcPr>
          <w:p w14:paraId="6E7D575B" w14:textId="77777777" w:rsidR="00316FFF" w:rsidRPr="00483C4B" w:rsidDel="00515163" w:rsidRDefault="00316FFF" w:rsidP="00CE7AAF">
            <w:pPr>
              <w:pStyle w:val="Tabletext"/>
              <w:jc w:val="center"/>
              <w:rPr>
                <w:del w:id="209" w:author="Author" w:date="2018-09-04T13:31:00Z"/>
              </w:rPr>
            </w:pPr>
            <w:del w:id="210" w:author="Author" w:date="2018-09-04T13:31:00Z">
              <w:r w:rsidRPr="00483C4B" w:rsidDel="00515163">
                <w:delText>√</w:delText>
              </w:r>
            </w:del>
          </w:p>
        </w:tc>
        <w:tc>
          <w:tcPr>
            <w:tcW w:w="2260" w:type="dxa"/>
            <w:vAlign w:val="center"/>
          </w:tcPr>
          <w:p w14:paraId="598D26E2" w14:textId="77777777" w:rsidR="00316FFF" w:rsidRPr="00483C4B" w:rsidDel="00515163" w:rsidRDefault="00316FFF" w:rsidP="00CE7AAF">
            <w:pPr>
              <w:pStyle w:val="Tabletext"/>
              <w:jc w:val="center"/>
              <w:rPr>
                <w:del w:id="211" w:author="Author" w:date="2018-09-04T13:31:00Z"/>
              </w:rPr>
            </w:pPr>
            <w:del w:id="212" w:author="Author" w:date="2018-09-04T13:31:00Z">
              <w:r w:rsidDel="00515163">
                <w:delText>FS, FSS (</w:delText>
              </w:r>
              <w:r w:rsidRPr="00483C4B" w:rsidDel="00515163">
                <w:delText>↑</w:delText>
              </w:r>
              <w:r w:rsidDel="00515163">
                <w:delText>), MS</w:delText>
              </w:r>
            </w:del>
          </w:p>
        </w:tc>
      </w:tr>
      <w:tr w:rsidR="00316FFF" w:rsidRPr="001B3964" w:rsidDel="00515163" w14:paraId="73AA34DC" w14:textId="77777777" w:rsidTr="00F32368">
        <w:trPr>
          <w:cantSplit/>
          <w:jc w:val="center"/>
          <w:del w:id="213" w:author="Author" w:date="2018-09-04T13:31:00Z"/>
        </w:trPr>
        <w:tc>
          <w:tcPr>
            <w:tcW w:w="1554" w:type="dxa"/>
            <w:vAlign w:val="center"/>
            <w:hideMark/>
          </w:tcPr>
          <w:p w14:paraId="49E0B876" w14:textId="77777777" w:rsidR="00316FFF" w:rsidRPr="00483C4B" w:rsidDel="00515163" w:rsidRDefault="00316FFF" w:rsidP="00316FFF">
            <w:pPr>
              <w:pStyle w:val="Tabletext"/>
              <w:rPr>
                <w:del w:id="214" w:author="Author" w:date="2018-09-04T13:31:00Z"/>
              </w:rPr>
            </w:pPr>
            <w:del w:id="215" w:author="Author" w:date="2018-09-04T13:31:00Z">
              <w:r w:rsidRPr="00483C4B" w:rsidDel="00515163">
                <w:lastRenderedPageBreak/>
                <w:delText>31.0-31.3 GHz</w:delText>
              </w:r>
            </w:del>
          </w:p>
        </w:tc>
        <w:tc>
          <w:tcPr>
            <w:tcW w:w="1088" w:type="dxa"/>
            <w:vAlign w:val="center"/>
          </w:tcPr>
          <w:p w14:paraId="4D117589" w14:textId="77777777" w:rsidR="00316FFF" w:rsidRPr="00483C4B" w:rsidDel="00515163" w:rsidRDefault="00316FFF" w:rsidP="00CE7AAF">
            <w:pPr>
              <w:pStyle w:val="Tabletext"/>
              <w:jc w:val="center"/>
              <w:rPr>
                <w:del w:id="216" w:author="Author" w:date="2018-09-04T13:31:00Z"/>
              </w:rPr>
            </w:pPr>
            <w:del w:id="217" w:author="Author" w:date="2018-09-04T13:31:00Z">
              <w:r w:rsidRPr="00483C4B" w:rsidDel="00515163">
                <w:delText>√</w:delText>
              </w:r>
            </w:del>
          </w:p>
        </w:tc>
        <w:tc>
          <w:tcPr>
            <w:tcW w:w="2546" w:type="dxa"/>
            <w:vAlign w:val="center"/>
          </w:tcPr>
          <w:p w14:paraId="31D6ED79" w14:textId="77777777" w:rsidR="00316FFF" w:rsidRPr="00F32368" w:rsidDel="00515163" w:rsidRDefault="00316FFF" w:rsidP="00CE7AAF">
            <w:pPr>
              <w:pStyle w:val="Tabletext"/>
              <w:rPr>
                <w:del w:id="218" w:author="Author" w:date="2018-09-04T13:31:00Z"/>
                <w:lang w:val="pt-BR"/>
              </w:rPr>
            </w:pPr>
            <w:del w:id="219" w:author="Author" w:date="2018-09-04T13:31:00Z">
              <w:r w:rsidRPr="00F32368" w:rsidDel="00515163">
                <w:rPr>
                  <w:lang w:val="pt-BR"/>
                </w:rPr>
                <w:delText>B1-O1A ↑</w:delText>
              </w:r>
            </w:del>
          </w:p>
          <w:p w14:paraId="1D611998" w14:textId="77777777" w:rsidR="00316FFF" w:rsidRPr="00F32368" w:rsidDel="00515163" w:rsidRDefault="00316FFF" w:rsidP="00CE7AAF">
            <w:pPr>
              <w:pStyle w:val="Tabletext"/>
              <w:rPr>
                <w:del w:id="220" w:author="Author" w:date="2018-09-04T13:31:00Z"/>
                <w:lang w:val="pt-BR"/>
              </w:rPr>
            </w:pPr>
            <w:del w:id="221" w:author="Author" w:date="2018-09-04T13:31:00Z">
              <w:r w:rsidRPr="00F32368" w:rsidDel="00515163">
                <w:rPr>
                  <w:lang w:val="pt-BR"/>
                </w:rPr>
                <w:delText>B1-O1B ↓</w:delText>
              </w:r>
            </w:del>
          </w:p>
          <w:p w14:paraId="311F9F81" w14:textId="77777777" w:rsidR="00316FFF" w:rsidRPr="00F32368" w:rsidDel="00515163" w:rsidRDefault="00316FFF" w:rsidP="00CE7AAF">
            <w:pPr>
              <w:pStyle w:val="Tabletext"/>
              <w:rPr>
                <w:del w:id="222" w:author="Author" w:date="2018-09-04T13:31:00Z"/>
                <w:lang w:val="pt-BR"/>
              </w:rPr>
            </w:pPr>
            <w:del w:id="223" w:author="Author" w:date="2018-09-04T13:31:00Z">
              <w:r w:rsidRPr="00F32368" w:rsidDel="00515163">
                <w:rPr>
                  <w:lang w:val="pt-BR"/>
                </w:rPr>
                <w:delText>B1-O2 ↓ (NPNI)</w:delText>
              </w:r>
            </w:del>
          </w:p>
        </w:tc>
        <w:tc>
          <w:tcPr>
            <w:tcW w:w="990" w:type="dxa"/>
            <w:vAlign w:val="center"/>
          </w:tcPr>
          <w:p w14:paraId="2536F60D" w14:textId="77777777" w:rsidR="00316FFF" w:rsidRPr="00483C4B" w:rsidDel="00515163" w:rsidRDefault="00316FFF" w:rsidP="00CE7AAF">
            <w:pPr>
              <w:pStyle w:val="Tabletext"/>
              <w:jc w:val="center"/>
              <w:rPr>
                <w:del w:id="224" w:author="Author" w:date="2018-09-04T13:31:00Z"/>
              </w:rPr>
            </w:pPr>
            <w:del w:id="225" w:author="Author" w:date="2018-09-04T13:31:00Z">
              <w:r w:rsidRPr="00483C4B" w:rsidDel="00515163">
                <w:delText>√</w:delText>
              </w:r>
            </w:del>
          </w:p>
        </w:tc>
        <w:tc>
          <w:tcPr>
            <w:tcW w:w="2260" w:type="dxa"/>
            <w:vAlign w:val="center"/>
          </w:tcPr>
          <w:p w14:paraId="488A1090" w14:textId="77777777" w:rsidR="00316FFF" w:rsidRPr="00483C4B" w:rsidDel="00515163" w:rsidRDefault="00316FFF" w:rsidP="00CE7AAF">
            <w:pPr>
              <w:pStyle w:val="Tabletext"/>
              <w:jc w:val="center"/>
              <w:rPr>
                <w:del w:id="226" w:author="Author" w:date="2018-09-04T13:31:00Z"/>
              </w:rPr>
            </w:pPr>
            <w:del w:id="227" w:author="Author" w:date="2018-09-04T13:31:00Z">
              <w:r w:rsidDel="00515163">
                <w:delText>FS, EESS (adj. band), RAS (adj. band)</w:delText>
              </w:r>
            </w:del>
          </w:p>
        </w:tc>
      </w:tr>
      <w:tr w:rsidR="00316FFF" w:rsidRPr="001B3964" w:rsidDel="00515163" w14:paraId="6CBB249D" w14:textId="77777777" w:rsidTr="00F32368">
        <w:trPr>
          <w:cantSplit/>
          <w:jc w:val="center"/>
          <w:del w:id="228" w:author="Author" w:date="2018-09-04T13:31:00Z"/>
        </w:trPr>
        <w:tc>
          <w:tcPr>
            <w:tcW w:w="1554" w:type="dxa"/>
            <w:vAlign w:val="center"/>
            <w:hideMark/>
          </w:tcPr>
          <w:p w14:paraId="63BABFE0" w14:textId="77777777" w:rsidR="00316FFF" w:rsidRPr="00483C4B" w:rsidDel="00515163" w:rsidRDefault="00316FFF" w:rsidP="00316FFF">
            <w:pPr>
              <w:pStyle w:val="Tabletext"/>
              <w:rPr>
                <w:del w:id="229" w:author="Author" w:date="2018-09-04T13:31:00Z"/>
              </w:rPr>
            </w:pPr>
            <w:del w:id="230" w:author="Author" w:date="2018-09-04T13:31:00Z">
              <w:r w:rsidRPr="00483C4B" w:rsidDel="00515163">
                <w:delText>38-39.5 GHz</w:delText>
              </w:r>
            </w:del>
          </w:p>
        </w:tc>
        <w:tc>
          <w:tcPr>
            <w:tcW w:w="1088" w:type="dxa"/>
            <w:vAlign w:val="center"/>
          </w:tcPr>
          <w:p w14:paraId="0E5FDA35" w14:textId="77777777" w:rsidR="00316FFF" w:rsidRPr="00483C4B" w:rsidDel="00515163" w:rsidRDefault="00316FFF" w:rsidP="00CE7AAF">
            <w:pPr>
              <w:pStyle w:val="Tabletext"/>
              <w:jc w:val="center"/>
              <w:rPr>
                <w:del w:id="231" w:author="Author" w:date="2018-09-04T13:31:00Z"/>
              </w:rPr>
            </w:pPr>
            <w:del w:id="232" w:author="Author" w:date="2018-09-04T13:31:00Z">
              <w:r w:rsidRPr="00483C4B" w:rsidDel="00515163">
                <w:delText>√</w:delText>
              </w:r>
            </w:del>
          </w:p>
        </w:tc>
        <w:tc>
          <w:tcPr>
            <w:tcW w:w="2546" w:type="dxa"/>
            <w:vAlign w:val="center"/>
          </w:tcPr>
          <w:p w14:paraId="0E42D0F7" w14:textId="77777777" w:rsidR="00316FFF" w:rsidRPr="00F32368" w:rsidDel="00515163" w:rsidRDefault="00316FFF" w:rsidP="00CE7AAF">
            <w:pPr>
              <w:pStyle w:val="Tabletext"/>
              <w:rPr>
                <w:del w:id="233" w:author="Author" w:date="2018-09-04T13:31:00Z"/>
                <w:lang w:val="pt-BR"/>
              </w:rPr>
            </w:pPr>
            <w:del w:id="234" w:author="Author" w:date="2018-09-04T13:31:00Z">
              <w:r w:rsidRPr="00F32368" w:rsidDel="00515163">
                <w:rPr>
                  <w:lang w:val="pt-BR"/>
                </w:rPr>
                <w:delText>B2-O1A ↑</w:delText>
              </w:r>
            </w:del>
          </w:p>
          <w:p w14:paraId="34573F91" w14:textId="77777777" w:rsidR="00316FFF" w:rsidRPr="00F32368" w:rsidDel="00515163" w:rsidRDefault="00316FFF" w:rsidP="00CE7AAF">
            <w:pPr>
              <w:pStyle w:val="Tabletext"/>
              <w:rPr>
                <w:del w:id="235" w:author="Author" w:date="2018-09-04T13:31:00Z"/>
                <w:lang w:val="pt-BR"/>
              </w:rPr>
            </w:pPr>
            <w:del w:id="236" w:author="Author" w:date="2018-09-04T13:31:00Z">
              <w:r w:rsidRPr="00F32368" w:rsidDel="00515163">
                <w:rPr>
                  <w:lang w:val="pt-BR"/>
                </w:rPr>
                <w:delText>B2-O1B ↓</w:delText>
              </w:r>
            </w:del>
          </w:p>
          <w:p w14:paraId="122E5B1F" w14:textId="77777777" w:rsidR="00316FFF" w:rsidRPr="00F32368" w:rsidDel="00515163" w:rsidRDefault="00316FFF" w:rsidP="00CE7AAF">
            <w:pPr>
              <w:pStyle w:val="Tabletext"/>
              <w:rPr>
                <w:del w:id="237" w:author="Author" w:date="2018-09-04T13:31:00Z"/>
                <w:lang w:val="pt-BR"/>
              </w:rPr>
            </w:pPr>
            <w:del w:id="238" w:author="Author" w:date="2018-09-04T13:31:00Z">
              <w:r w:rsidRPr="00F32368" w:rsidDel="00515163">
                <w:rPr>
                  <w:lang w:val="pt-BR"/>
                </w:rPr>
                <w:delText>B2-O1C ↓↑</w:delText>
              </w:r>
            </w:del>
          </w:p>
          <w:p w14:paraId="176A65A4" w14:textId="77777777" w:rsidR="00316FFF" w:rsidRPr="00F32368" w:rsidDel="00515163" w:rsidRDefault="00316FFF" w:rsidP="00CE7AAF">
            <w:pPr>
              <w:pStyle w:val="Tabletext"/>
              <w:rPr>
                <w:del w:id="239" w:author="Author" w:date="2018-09-04T13:31:00Z"/>
                <w:lang w:val="pt-BR"/>
              </w:rPr>
            </w:pPr>
            <w:del w:id="240" w:author="Author" w:date="2018-09-04T13:31:00Z">
              <w:r w:rsidRPr="00F32368" w:rsidDel="00515163">
                <w:rPr>
                  <w:lang w:val="pt-BR"/>
                </w:rPr>
                <w:delText>B2-O2 ↑ (NPNI)</w:delText>
              </w:r>
            </w:del>
          </w:p>
        </w:tc>
        <w:tc>
          <w:tcPr>
            <w:tcW w:w="990" w:type="dxa"/>
            <w:vAlign w:val="center"/>
          </w:tcPr>
          <w:p w14:paraId="67CA12F3" w14:textId="77777777" w:rsidR="00316FFF" w:rsidRPr="00483C4B" w:rsidDel="00515163" w:rsidRDefault="00316FFF" w:rsidP="00CE7AAF">
            <w:pPr>
              <w:pStyle w:val="Tabletext"/>
              <w:jc w:val="center"/>
              <w:rPr>
                <w:del w:id="241" w:author="Author" w:date="2018-09-04T13:31:00Z"/>
              </w:rPr>
            </w:pPr>
            <w:del w:id="242" w:author="Author" w:date="2018-09-04T13:31:00Z">
              <w:r w:rsidRPr="00483C4B" w:rsidDel="00515163">
                <w:delText>N/A</w:delText>
              </w:r>
            </w:del>
          </w:p>
        </w:tc>
        <w:tc>
          <w:tcPr>
            <w:tcW w:w="2260" w:type="dxa"/>
            <w:vAlign w:val="center"/>
          </w:tcPr>
          <w:p w14:paraId="4E45F454" w14:textId="77777777" w:rsidR="00316FFF" w:rsidRPr="00483C4B" w:rsidDel="00515163" w:rsidRDefault="00316FFF" w:rsidP="00CE7AAF">
            <w:pPr>
              <w:pStyle w:val="Tabletext"/>
              <w:jc w:val="center"/>
              <w:rPr>
                <w:del w:id="243" w:author="Author" w:date="2018-09-04T13:31:00Z"/>
              </w:rPr>
            </w:pPr>
            <w:del w:id="244" w:author="Author" w:date="2018-09-04T13:31:00Z">
              <w:r w:rsidDel="00515163">
                <w:delText>FS, MS, FSS (</w:delText>
              </w:r>
              <w:r w:rsidRPr="00483C4B" w:rsidDel="00515163">
                <w:delText>↓</w:delText>
              </w:r>
              <w:r w:rsidDel="00515163">
                <w:delText>), SRS (adj. band)</w:delText>
              </w:r>
            </w:del>
          </w:p>
        </w:tc>
      </w:tr>
      <w:tr w:rsidR="00316FFF" w:rsidRPr="001B3964" w:rsidDel="00515163" w14:paraId="3D238DF7" w14:textId="77777777" w:rsidTr="00F32368">
        <w:trPr>
          <w:cantSplit/>
          <w:jc w:val="center"/>
          <w:del w:id="245" w:author="Author" w:date="2018-09-04T13:31:00Z"/>
        </w:trPr>
        <w:tc>
          <w:tcPr>
            <w:tcW w:w="1554" w:type="dxa"/>
            <w:vAlign w:val="center"/>
            <w:hideMark/>
          </w:tcPr>
          <w:p w14:paraId="62787CAA" w14:textId="77777777" w:rsidR="00316FFF" w:rsidRPr="00483C4B" w:rsidDel="00515163" w:rsidRDefault="00316FFF" w:rsidP="00316FFF">
            <w:pPr>
              <w:pStyle w:val="Tabletext"/>
              <w:rPr>
                <w:del w:id="246" w:author="Author" w:date="2018-09-04T13:31:00Z"/>
              </w:rPr>
            </w:pPr>
            <w:del w:id="247" w:author="Author" w:date="2018-09-04T13:31:00Z">
              <w:r w:rsidRPr="00483C4B" w:rsidDel="00515163">
                <w:delText>47.2-47.5 GHz / 47.9-48.2 GHz</w:delText>
              </w:r>
            </w:del>
          </w:p>
        </w:tc>
        <w:tc>
          <w:tcPr>
            <w:tcW w:w="1088" w:type="dxa"/>
            <w:vAlign w:val="center"/>
          </w:tcPr>
          <w:p w14:paraId="435379AC" w14:textId="77777777" w:rsidR="00316FFF" w:rsidRPr="00483C4B" w:rsidDel="00515163" w:rsidRDefault="00316FFF" w:rsidP="00CE7AAF">
            <w:pPr>
              <w:pStyle w:val="Tabletext"/>
              <w:jc w:val="center"/>
              <w:rPr>
                <w:del w:id="248" w:author="Author" w:date="2018-09-04T13:31:00Z"/>
              </w:rPr>
            </w:pPr>
            <w:del w:id="249" w:author="Author" w:date="2018-09-04T13:31:00Z">
              <w:r w:rsidRPr="00483C4B" w:rsidDel="00515163">
                <w:delText>√</w:delText>
              </w:r>
            </w:del>
          </w:p>
        </w:tc>
        <w:tc>
          <w:tcPr>
            <w:tcW w:w="2546" w:type="dxa"/>
            <w:vAlign w:val="center"/>
          </w:tcPr>
          <w:p w14:paraId="746F953F" w14:textId="77777777" w:rsidR="00316FFF" w:rsidRPr="00483C4B" w:rsidDel="00515163" w:rsidRDefault="00316FFF" w:rsidP="00CE7AAF">
            <w:pPr>
              <w:pStyle w:val="Tabletext"/>
              <w:rPr>
                <w:del w:id="250" w:author="Author" w:date="2018-09-04T13:31:00Z"/>
                <w:i/>
              </w:rPr>
            </w:pPr>
            <w:del w:id="251" w:author="Author" w:date="2018-09-04T13:31:00Z">
              <w:r w:rsidRPr="00483C4B" w:rsidDel="00515163">
                <w:delText>B1 ↓↑</w:delText>
              </w:r>
            </w:del>
          </w:p>
        </w:tc>
        <w:tc>
          <w:tcPr>
            <w:tcW w:w="990" w:type="dxa"/>
            <w:vAlign w:val="center"/>
          </w:tcPr>
          <w:p w14:paraId="77BD82F3" w14:textId="77777777" w:rsidR="00316FFF" w:rsidRPr="00483C4B" w:rsidDel="00515163" w:rsidRDefault="00316FFF" w:rsidP="00CE7AAF">
            <w:pPr>
              <w:pStyle w:val="Tabletext"/>
              <w:jc w:val="center"/>
              <w:rPr>
                <w:del w:id="252" w:author="Author" w:date="2018-09-04T13:31:00Z"/>
                <w:i/>
              </w:rPr>
            </w:pPr>
            <w:del w:id="253" w:author="Author" w:date="2018-09-04T13:31:00Z">
              <w:r w:rsidRPr="00483C4B" w:rsidDel="00515163">
                <w:delText>√</w:delText>
              </w:r>
            </w:del>
          </w:p>
        </w:tc>
        <w:tc>
          <w:tcPr>
            <w:tcW w:w="2260" w:type="dxa"/>
            <w:vAlign w:val="center"/>
          </w:tcPr>
          <w:p w14:paraId="3C55A83A" w14:textId="77777777" w:rsidR="00316FFF" w:rsidRPr="00483C4B" w:rsidDel="00515163" w:rsidRDefault="00316FFF" w:rsidP="00CE7AAF">
            <w:pPr>
              <w:pStyle w:val="Tabletext"/>
              <w:jc w:val="center"/>
              <w:rPr>
                <w:del w:id="254" w:author="Author" w:date="2018-09-04T13:31:00Z"/>
              </w:rPr>
            </w:pPr>
            <w:del w:id="255" w:author="Author" w:date="2018-09-04T13:31:00Z">
              <w:r w:rsidDel="00515163">
                <w:delText>MS</w:delText>
              </w:r>
            </w:del>
          </w:p>
        </w:tc>
      </w:tr>
    </w:tbl>
    <w:p w14:paraId="180A0EDB" w14:textId="77777777" w:rsidR="00316FFF" w:rsidDel="00515163" w:rsidRDefault="00316FFF" w:rsidP="00316FFF">
      <w:pPr>
        <w:ind w:left="720"/>
        <w:jc w:val="both"/>
        <w:rPr>
          <w:del w:id="256" w:author="Author" w:date="2018-09-04T13:31:00Z"/>
        </w:rPr>
      </w:pPr>
    </w:p>
    <w:p w14:paraId="54E89E08" w14:textId="77777777" w:rsidR="00316FFF" w:rsidDel="00515163" w:rsidRDefault="00316FFF" w:rsidP="00F32368">
      <w:pPr>
        <w:ind w:left="720"/>
        <w:jc w:val="both"/>
        <w:rPr>
          <w:del w:id="257" w:author="Author" w:date="2018-09-04T13:31:00Z"/>
        </w:rPr>
      </w:pPr>
      <w:del w:id="258" w:author="Author" w:date="2018-09-04T13:31:00Z">
        <w:r w:rsidRPr="00F32368" w:rsidDel="00515163">
          <w:delText xml:space="preserve">* The terms O1, O2, O3 refer to the options developed for each method; the </w:delText>
        </w:r>
        <w:r w:rsidRPr="00F869A2" w:rsidDel="00515163">
          <w:delText>↓ and ↑ symbols describe direction of HAPS transmission, and the term NPNI refers to application of a no-protection and no-interference status.</w:delText>
        </w:r>
      </w:del>
    </w:p>
    <w:p w14:paraId="7B0374C4" w14:textId="77777777" w:rsidR="00CC78CD" w:rsidDel="00515163" w:rsidRDefault="00CC78CD" w:rsidP="00CC78CD">
      <w:pPr>
        <w:jc w:val="both"/>
        <w:rPr>
          <w:del w:id="259" w:author="Author" w:date="2018-09-04T13:31:00Z"/>
          <w:sz w:val="22"/>
          <w:szCs w:val="22"/>
        </w:rPr>
      </w:pPr>
    </w:p>
    <w:p w14:paraId="4EA37791" w14:textId="77777777" w:rsidR="00CA6670" w:rsidRDefault="00CA6670" w:rsidP="00CC78CD">
      <w:pPr>
        <w:jc w:val="both"/>
        <w:rPr>
          <w:sz w:val="22"/>
          <w:szCs w:val="22"/>
        </w:rPr>
      </w:pPr>
    </w:p>
    <w:p w14:paraId="702ED2F5" w14:textId="1BA3D514" w:rsidR="00CA6670" w:rsidRPr="0002281C" w:rsidDel="00335603" w:rsidRDefault="00335603" w:rsidP="00AE405A">
      <w:pPr>
        <w:jc w:val="both"/>
        <w:rPr>
          <w:ins w:id="260" w:author="Author" w:date="2018-09-04T13:31:00Z"/>
          <w:del w:id="261" w:author="Rev. 2 Author" w:date="2018-09-14T13:31:00Z"/>
          <w:b/>
          <w:sz w:val="22"/>
          <w:szCs w:val="22"/>
        </w:rPr>
      </w:pPr>
      <w:ins w:id="262" w:author="Rev. 2 Author" w:date="2018-09-14T13:32:00Z">
        <w:r w:rsidRPr="0002281C">
          <w:rPr>
            <w:b/>
            <w:sz w:val="22"/>
            <w:szCs w:val="22"/>
            <w:rPrChange w:id="263" w:author="Rev. 2 Author" w:date="2018-09-14T13:44:00Z">
              <w:rPr>
                <w:b/>
                <w:sz w:val="22"/>
                <w:szCs w:val="22"/>
                <w:u w:val="single"/>
              </w:rPr>
            </w:rPrChange>
          </w:rPr>
          <w:t>1.</w:t>
        </w:r>
        <w:r w:rsidRPr="0002281C">
          <w:rPr>
            <w:b/>
            <w:sz w:val="22"/>
            <w:szCs w:val="22"/>
            <w:rPrChange w:id="264" w:author="Rev. 2 Author" w:date="2018-09-14T13:44:00Z">
              <w:rPr>
                <w:b/>
                <w:sz w:val="22"/>
                <w:szCs w:val="22"/>
                <w:u w:val="single"/>
              </w:rPr>
            </w:rPrChange>
          </w:rPr>
          <w:tab/>
        </w:r>
      </w:ins>
      <w:r w:rsidRPr="0002281C">
        <w:rPr>
          <w:b/>
          <w:sz w:val="22"/>
          <w:szCs w:val="22"/>
          <w:rPrChange w:id="265" w:author="Rev. 2 Author" w:date="2018-09-14T13:44:00Z">
            <w:rPr>
              <w:b/>
              <w:sz w:val="22"/>
              <w:szCs w:val="22"/>
              <w:u w:val="single"/>
            </w:rPr>
          </w:rPrChange>
        </w:rPr>
        <w:t>PROPOSALS</w:t>
      </w:r>
      <w:del w:id="266" w:author="Rev. 2 Author" w:date="2018-09-14T13:29:00Z">
        <w:r w:rsidR="00AE405A" w:rsidRPr="0002281C" w:rsidDel="00855998">
          <w:rPr>
            <w:b/>
            <w:sz w:val="22"/>
            <w:szCs w:val="22"/>
          </w:rPr>
          <w:delText>:</w:delText>
        </w:r>
      </w:del>
      <w:ins w:id="267" w:author="Rev. 2 Author" w:date="2018-09-14T13:31:00Z">
        <w:r w:rsidRPr="0002281C">
          <w:rPr>
            <w:b/>
            <w:sz w:val="22"/>
            <w:szCs w:val="22"/>
            <w:rPrChange w:id="268" w:author="Rev. 2 Author" w:date="2018-09-14T13:44:00Z">
              <w:rPr>
                <w:b/>
                <w:sz w:val="22"/>
                <w:szCs w:val="22"/>
                <w:u w:val="single"/>
              </w:rPr>
            </w:rPrChange>
          </w:rPr>
          <w:t xml:space="preserve"> </w:t>
        </w:r>
      </w:ins>
    </w:p>
    <w:p w14:paraId="4F6006AD" w14:textId="77777777" w:rsidR="00515163" w:rsidRPr="0002281C" w:rsidDel="00335603" w:rsidRDefault="00515163">
      <w:pPr>
        <w:rPr>
          <w:ins w:id="269" w:author="Author" w:date="2018-09-04T13:31:00Z"/>
          <w:del w:id="270" w:author="Rev. 2 Author" w:date="2018-09-14T13:31:00Z"/>
          <w:b/>
          <w:sz w:val="22"/>
          <w:szCs w:val="22"/>
        </w:rPr>
        <w:pPrChange w:id="271" w:author="Rev. 2 Author" w:date="2018-09-14T13:31:00Z">
          <w:pPr>
            <w:jc w:val="both"/>
          </w:pPr>
        </w:pPrChange>
      </w:pPr>
    </w:p>
    <w:p w14:paraId="31ECF67C" w14:textId="0D074225" w:rsidR="007943E9" w:rsidRPr="0002281C" w:rsidRDefault="00335603">
      <w:pPr>
        <w:jc w:val="both"/>
        <w:rPr>
          <w:ins w:id="272" w:author="Author" w:date="2018-09-05T10:06:00Z"/>
          <w:b/>
          <w:sz w:val="22"/>
          <w:szCs w:val="22"/>
          <w:rPrChange w:id="273" w:author="Rev. 2 Author" w:date="2018-09-14T13:44:00Z">
            <w:rPr>
              <w:ins w:id="274" w:author="Author" w:date="2018-09-05T10:06:00Z"/>
            </w:rPr>
          </w:rPrChange>
        </w:rPr>
        <w:pPrChange w:id="275" w:author="Rev. 2 Author" w:date="2018-09-14T13:31:00Z">
          <w:pPr>
            <w:pStyle w:val="Heading2"/>
          </w:pPr>
        </w:pPrChange>
      </w:pPr>
      <w:ins w:id="276" w:author="Author" w:date="2018-09-04T13:31:00Z">
        <w:r w:rsidRPr="0002281C">
          <w:rPr>
            <w:b/>
            <w:sz w:val="22"/>
            <w:szCs w:val="22"/>
            <w:rPrChange w:id="277" w:author="Rev. 2 Author" w:date="2018-09-14T13:44:00Z">
              <w:rPr>
                <w:b/>
                <w:sz w:val="22"/>
                <w:szCs w:val="22"/>
                <w:u w:val="single"/>
              </w:rPr>
            </w:rPrChange>
          </w:rPr>
          <w:t xml:space="preserve">FOR THE </w:t>
        </w:r>
      </w:ins>
      <w:ins w:id="278" w:author="Author" w:date="2018-09-05T10:06:00Z">
        <w:del w:id="279" w:author="Rev. 2 Author" w:date="2018-09-14T13:32:00Z">
          <w:r w:rsidRPr="0002281C" w:rsidDel="00335603">
            <w:rPr>
              <w:b/>
              <w:sz w:val="22"/>
              <w:szCs w:val="22"/>
              <w:rPrChange w:id="280" w:author="Rev. 2 Author" w:date="2018-09-14T13:44:00Z">
                <w:rPr>
                  <w:b/>
                  <w:u w:val="single"/>
                </w:rPr>
              </w:rPrChange>
            </w:rPr>
            <w:delText>6 440–6 520 MHZ</w:delText>
          </w:r>
        </w:del>
      </w:ins>
      <w:ins w:id="281" w:author="Rev. 2 Author" w:date="2018-09-14T13:32:00Z">
        <w:r w:rsidRPr="0002281C">
          <w:rPr>
            <w:b/>
            <w:sz w:val="22"/>
            <w:szCs w:val="22"/>
            <w:rPrChange w:id="282" w:author="Rev. 2 Author" w:date="2018-09-14T13:44:00Z">
              <w:rPr>
                <w:b/>
                <w:u w:val="single"/>
              </w:rPr>
            </w:rPrChange>
          </w:rPr>
          <w:t xml:space="preserve">6 GHZ </w:t>
        </w:r>
      </w:ins>
      <w:ins w:id="283" w:author="Author" w:date="2018-09-05T10:06:00Z">
        <w:del w:id="284" w:author="Rev. 2 Author" w:date="2018-09-14T13:32:00Z">
          <w:r w:rsidRPr="0002281C" w:rsidDel="00335603">
            <w:rPr>
              <w:b/>
              <w:sz w:val="22"/>
              <w:szCs w:val="22"/>
              <w:rPrChange w:id="285" w:author="Rev. 2 Author" w:date="2018-09-14T13:44:00Z">
                <w:rPr>
                  <w:b/>
                  <w:u w:val="single"/>
                </w:rPr>
              </w:rPrChange>
            </w:rPr>
            <w:delText xml:space="preserve"> </w:delText>
          </w:r>
        </w:del>
        <w:r w:rsidRPr="0002281C">
          <w:rPr>
            <w:b/>
            <w:sz w:val="22"/>
            <w:szCs w:val="22"/>
            <w:rPrChange w:id="286" w:author="Rev. 2 Author" w:date="2018-09-14T13:44:00Z">
              <w:rPr>
                <w:b/>
                <w:u w:val="single"/>
              </w:rPr>
            </w:rPrChange>
          </w:rPr>
          <w:t>BAND</w:t>
        </w:r>
      </w:ins>
      <w:ins w:id="287" w:author="Rev. 2 Author" w:date="2018-09-14T13:32:00Z">
        <w:r w:rsidRPr="0002281C">
          <w:rPr>
            <w:b/>
            <w:sz w:val="22"/>
            <w:szCs w:val="22"/>
            <w:rPrChange w:id="288" w:author="Rev. 2 Author" w:date="2018-09-14T13:44:00Z">
              <w:rPr>
                <w:b/>
                <w:u w:val="single"/>
              </w:rPr>
            </w:rPrChange>
          </w:rPr>
          <w:t>S</w:t>
        </w:r>
      </w:ins>
    </w:p>
    <w:p w14:paraId="6AB8D281" w14:textId="670CEFEB" w:rsidR="007943E9" w:rsidRPr="0002281C" w:rsidDel="00335603" w:rsidRDefault="007943E9">
      <w:pPr>
        <w:pStyle w:val="Proposal"/>
        <w:rPr>
          <w:del w:id="289" w:author="Rev. 2 Author" w:date="2018-09-14T13:32:00Z"/>
          <w:sz w:val="22"/>
          <w:szCs w:val="22"/>
          <w:rPrChange w:id="290" w:author="Rev. 2 Author" w:date="2018-09-14T13:44:00Z">
            <w:rPr>
              <w:del w:id="291" w:author="Rev. 2 Author" w:date="2018-09-14T13:32:00Z"/>
            </w:rPr>
          </w:rPrChange>
        </w:rPr>
      </w:pPr>
    </w:p>
    <w:p w14:paraId="765CF49E" w14:textId="672140F7" w:rsidR="00335603" w:rsidRPr="0002281C" w:rsidRDefault="00335603">
      <w:pPr>
        <w:rPr>
          <w:ins w:id="292" w:author="Rev. 2 Author" w:date="2018-09-14T13:33:00Z"/>
          <w:sz w:val="22"/>
          <w:szCs w:val="22"/>
          <w:rPrChange w:id="293" w:author="Rev. 2 Author" w:date="2018-09-14T13:44:00Z">
            <w:rPr>
              <w:ins w:id="294" w:author="Rev. 2 Author" w:date="2018-09-14T13:33:00Z"/>
            </w:rPr>
          </w:rPrChange>
        </w:rPr>
        <w:pPrChange w:id="295" w:author="Rev. 2 Author" w:date="2018-09-14T13:33:00Z">
          <w:pPr>
            <w:pStyle w:val="Methodheading3"/>
          </w:pPr>
        </w:pPrChange>
      </w:pPr>
    </w:p>
    <w:p w14:paraId="01C62F68" w14:textId="2B155CEF" w:rsidR="00335603" w:rsidRDefault="00335603">
      <w:pPr>
        <w:rPr>
          <w:ins w:id="296" w:author="Rev. 2 Author" w:date="2018-09-14T13:33:00Z"/>
        </w:rPr>
        <w:pPrChange w:id="297" w:author="Rev. 2 Author" w:date="2018-09-14T13:33:00Z">
          <w:pPr>
            <w:pStyle w:val="Methodheading3"/>
          </w:pPr>
        </w:pPrChange>
      </w:pPr>
    </w:p>
    <w:p w14:paraId="6D9B007C" w14:textId="57F43037" w:rsidR="00335603" w:rsidRPr="00335603" w:rsidRDefault="00335603">
      <w:pPr>
        <w:rPr>
          <w:ins w:id="298" w:author="Rev. 2 Author" w:date="2018-09-14T13:33:00Z"/>
          <w:i/>
          <w:rPrChange w:id="299" w:author="Rev. 2 Author" w:date="2018-09-14T13:33:00Z">
            <w:rPr>
              <w:ins w:id="300" w:author="Rev. 2 Author" w:date="2018-09-14T13:33:00Z"/>
            </w:rPr>
          </w:rPrChange>
        </w:rPr>
        <w:pPrChange w:id="301" w:author="Rev. 2 Author" w:date="2018-09-14T13:33:00Z">
          <w:pPr>
            <w:pStyle w:val="Methodheading3"/>
          </w:pPr>
        </w:pPrChange>
      </w:pPr>
      <w:ins w:id="302" w:author="Rev. 2 Author" w:date="2018-09-14T13:33:00Z">
        <w:r w:rsidRPr="00335603">
          <w:rPr>
            <w:i/>
            <w:lang w:val="en-GB"/>
            <w:rPrChange w:id="303" w:author="Rev. 2 Author" w:date="2018-09-14T13:33:00Z">
              <w:rPr/>
            </w:rPrChange>
          </w:rPr>
          <w:t>For the 6 440 – 6 520 MHz Band</w:t>
        </w:r>
        <w:r>
          <w:rPr>
            <w:i/>
            <w:lang w:val="en-GB"/>
          </w:rPr>
          <w:t>:</w:t>
        </w:r>
      </w:ins>
    </w:p>
    <w:p w14:paraId="4F708870" w14:textId="42B9D8A2" w:rsidR="007943E9" w:rsidRPr="00A75FBA" w:rsidRDefault="007943E9" w:rsidP="007943E9">
      <w:pPr>
        <w:pStyle w:val="Proposal"/>
        <w:rPr>
          <w:ins w:id="304" w:author="Author" w:date="2018-09-05T10:06:00Z"/>
          <w:u w:val="single"/>
          <w:rPrChange w:id="305" w:author="Author" w:date="2018-09-06T07:23:00Z">
            <w:rPr>
              <w:ins w:id="306" w:author="Author" w:date="2018-09-05T10:06:00Z"/>
            </w:rPr>
          </w:rPrChange>
        </w:rPr>
      </w:pPr>
      <w:ins w:id="307" w:author="Author" w:date="2018-09-05T10:06:00Z">
        <w:r w:rsidRPr="00A75FBA">
          <w:rPr>
            <w:u w:val="single"/>
            <w:rPrChange w:id="308" w:author="Author" w:date="2018-09-06T07:23:00Z">
              <w:rPr/>
            </w:rPrChange>
          </w:rPr>
          <w:t>NOC</w:t>
        </w:r>
      </w:ins>
      <w:ins w:id="309" w:author="Rev. 2 Author" w:date="2018-09-13T14:46:00Z">
        <w:r w:rsidR="001073FF">
          <w:rPr>
            <w:b w:val="0"/>
          </w:rPr>
          <w:tab/>
        </w:r>
      </w:ins>
      <w:ins w:id="310" w:author="Rev. 2 Author" w:date="2018-09-13T14:47:00Z">
        <w:r w:rsidR="00F57B55">
          <w:rPr>
            <w:b w:val="0"/>
          </w:rPr>
          <w:tab/>
        </w:r>
      </w:ins>
      <w:ins w:id="311" w:author="Author" w:date="2018-09-06T07:35:00Z">
        <w:del w:id="312" w:author="Rev. 2 Author" w:date="2018-09-13T14:46:00Z">
          <w:r w:rsidR="006D6280" w:rsidDel="001073FF">
            <w:rPr>
              <w:u w:val="single"/>
            </w:rPr>
            <w:tab/>
          </w:r>
        </w:del>
      </w:ins>
      <w:ins w:id="313" w:author="Author" w:date="2018-09-06T07:36:00Z">
        <w:del w:id="314" w:author="Rev. 2 Author" w:date="2018-09-13T14:46:00Z">
          <w:r w:rsidR="006D6280" w:rsidDel="001073FF">
            <w:rPr>
              <w:u w:val="single"/>
            </w:rPr>
            <w:tab/>
          </w:r>
        </w:del>
      </w:ins>
      <w:ins w:id="315" w:author="Author" w:date="2018-09-06T07:35:00Z">
        <w:r w:rsidR="006D6280" w:rsidRPr="00687667">
          <w:rPr>
            <w:sz w:val="22"/>
            <w:szCs w:val="22"/>
          </w:rPr>
          <w:t>USA/1.14/1</w:t>
        </w:r>
        <w:r w:rsidR="006D6280">
          <w:rPr>
            <w:b w:val="0"/>
            <w:sz w:val="22"/>
            <w:szCs w:val="22"/>
          </w:rPr>
          <w:tab/>
        </w:r>
      </w:ins>
    </w:p>
    <w:p w14:paraId="2B2F07E8" w14:textId="77777777" w:rsidR="007943E9" w:rsidRDefault="007943E9" w:rsidP="007943E9">
      <w:pPr>
        <w:pStyle w:val="ArtNo"/>
        <w:spacing w:before="0"/>
        <w:rPr>
          <w:ins w:id="316" w:author="Author" w:date="2018-09-05T10:06:00Z"/>
          <w:lang w:val="en-AU"/>
        </w:rPr>
      </w:pPr>
      <w:ins w:id="317" w:author="Author" w:date="2018-09-05T10:06:00Z">
        <w:r w:rsidRPr="006D07BF">
          <w:t>ARTICLE</w:t>
        </w:r>
        <w:r>
          <w:rPr>
            <w:lang w:val="en-AU"/>
          </w:rPr>
          <w:t xml:space="preserve"> </w:t>
        </w:r>
        <w:r>
          <w:rPr>
            <w:rStyle w:val="href"/>
            <w:rFonts w:eastAsiaTheme="majorEastAsia"/>
            <w:color w:val="000000"/>
            <w:lang w:val="en-AU"/>
          </w:rPr>
          <w:t>5</w:t>
        </w:r>
      </w:ins>
    </w:p>
    <w:p w14:paraId="464F133E" w14:textId="77777777" w:rsidR="007943E9" w:rsidRDefault="007943E9" w:rsidP="007943E9">
      <w:pPr>
        <w:pStyle w:val="Arttitle"/>
        <w:rPr>
          <w:ins w:id="318" w:author="Author" w:date="2018-09-05T10:06:00Z"/>
        </w:rPr>
      </w:pPr>
      <w:ins w:id="319" w:author="Author" w:date="2018-09-05T10:06:00Z">
        <w:r w:rsidRPr="006D07BF">
          <w:t>Frequency</w:t>
        </w:r>
        <w:r>
          <w:t xml:space="preserve"> allocations</w:t>
        </w:r>
      </w:ins>
    </w:p>
    <w:p w14:paraId="62A201B2" w14:textId="77777777" w:rsidR="007943E9" w:rsidRPr="006245B3" w:rsidRDefault="007943E9" w:rsidP="007943E9">
      <w:pPr>
        <w:pStyle w:val="Reasons"/>
        <w:rPr>
          <w:ins w:id="320" w:author="Author" w:date="2018-09-05T10:06:00Z"/>
        </w:rPr>
      </w:pPr>
    </w:p>
    <w:p w14:paraId="7C27F123" w14:textId="77777777" w:rsidR="00E86ABC" w:rsidRPr="008F3AC2" w:rsidRDefault="00E86ABC" w:rsidP="002F5397">
      <w:pPr>
        <w:jc w:val="both"/>
        <w:rPr>
          <w:ins w:id="321" w:author="Author" w:date="2018-09-06T08:46:00Z"/>
          <w:sz w:val="22"/>
          <w:szCs w:val="22"/>
          <w:rPrChange w:id="322" w:author="Rev. 2 Author" w:date="2018-09-12T15:28:00Z">
            <w:rPr>
              <w:ins w:id="323" w:author="Author" w:date="2018-09-06T08:46:00Z"/>
              <w:i/>
              <w:sz w:val="22"/>
              <w:szCs w:val="22"/>
            </w:rPr>
          </w:rPrChange>
        </w:rPr>
      </w:pPr>
      <w:ins w:id="324" w:author="Author" w:date="2018-09-06T08:46:00Z">
        <w:r w:rsidRPr="008F3AC2">
          <w:rPr>
            <w:b/>
            <w:sz w:val="22"/>
            <w:szCs w:val="22"/>
            <w:rPrChange w:id="325" w:author="Rev. 2 Author" w:date="2018-09-12T15:28:00Z">
              <w:rPr>
                <w:b/>
                <w:i/>
                <w:sz w:val="22"/>
                <w:szCs w:val="22"/>
              </w:rPr>
            </w:rPrChange>
          </w:rPr>
          <w:t>Reasons</w:t>
        </w:r>
        <w:r w:rsidRPr="008F3AC2">
          <w:rPr>
            <w:sz w:val="22"/>
            <w:szCs w:val="22"/>
            <w:rPrChange w:id="326" w:author="Rev. 2 Author" w:date="2018-09-12T15:28:00Z">
              <w:rPr>
                <w:i/>
                <w:sz w:val="22"/>
                <w:szCs w:val="22"/>
              </w:rPr>
            </w:rPrChange>
          </w:rPr>
          <w:t>: To maintain the existing designation for HAPS without modifications.</w:t>
        </w:r>
      </w:ins>
    </w:p>
    <w:p w14:paraId="235AC600" w14:textId="77777777" w:rsidR="00E86ABC" w:rsidRPr="002A0F8C" w:rsidRDefault="00E86ABC" w:rsidP="00E86ABC">
      <w:pPr>
        <w:pStyle w:val="Reasons"/>
        <w:rPr>
          <w:ins w:id="327" w:author="Author" w:date="2018-09-06T08:46:00Z"/>
          <w:rStyle w:val="Artref"/>
        </w:rPr>
      </w:pPr>
    </w:p>
    <w:p w14:paraId="6C6AB242" w14:textId="77777777" w:rsidR="00E86ABC" w:rsidRDefault="00E86ABC" w:rsidP="007943E9">
      <w:pPr>
        <w:pStyle w:val="Proposal"/>
        <w:rPr>
          <w:ins w:id="328" w:author="Author" w:date="2018-09-06T08:46:00Z"/>
          <w:rStyle w:val="Artref"/>
          <w:u w:val="single"/>
        </w:rPr>
      </w:pPr>
    </w:p>
    <w:p w14:paraId="54457A06" w14:textId="77777777" w:rsidR="00E86ABC" w:rsidRDefault="00E86ABC" w:rsidP="007943E9">
      <w:pPr>
        <w:pStyle w:val="Proposal"/>
        <w:rPr>
          <w:ins w:id="329" w:author="Author" w:date="2018-09-06T08:46:00Z"/>
          <w:rStyle w:val="Artref"/>
          <w:u w:val="single"/>
        </w:rPr>
      </w:pPr>
    </w:p>
    <w:p w14:paraId="08670F53" w14:textId="781AD9E8" w:rsidR="007943E9" w:rsidRDefault="007943E9" w:rsidP="007943E9">
      <w:pPr>
        <w:pStyle w:val="Proposal"/>
        <w:rPr>
          <w:ins w:id="330" w:author="Author" w:date="2018-09-06T07:36:00Z"/>
          <w:b w:val="0"/>
          <w:sz w:val="22"/>
          <w:szCs w:val="22"/>
        </w:rPr>
      </w:pPr>
      <w:ins w:id="331" w:author="Author" w:date="2018-09-05T10:06:00Z">
        <w:r w:rsidRPr="00A75FBA">
          <w:rPr>
            <w:rStyle w:val="Artref"/>
            <w:u w:val="single"/>
            <w:rPrChange w:id="332" w:author="Author" w:date="2018-09-06T07:23:00Z">
              <w:rPr>
                <w:rStyle w:val="Artref"/>
              </w:rPr>
            </w:rPrChange>
          </w:rPr>
          <w:t>NOC</w:t>
        </w:r>
      </w:ins>
      <w:ins w:id="333" w:author="Rev. 2 Author" w:date="2018-09-13T14:46:00Z">
        <w:r w:rsidR="001073FF">
          <w:rPr>
            <w:rStyle w:val="Artref"/>
            <w:b w:val="0"/>
          </w:rPr>
          <w:tab/>
        </w:r>
      </w:ins>
      <w:ins w:id="334" w:author="Rev. 2 Author" w:date="2018-09-13T14:47:00Z">
        <w:r w:rsidR="00F57B55">
          <w:rPr>
            <w:rStyle w:val="Artref"/>
            <w:b w:val="0"/>
          </w:rPr>
          <w:tab/>
        </w:r>
      </w:ins>
      <w:ins w:id="335" w:author="Author" w:date="2018-09-06T07:36:00Z">
        <w:del w:id="336" w:author="Rev. 2 Author" w:date="2018-09-13T14:46:00Z">
          <w:r w:rsidR="006D6280" w:rsidDel="001073FF">
            <w:rPr>
              <w:rStyle w:val="Artref"/>
              <w:u w:val="single"/>
            </w:rPr>
            <w:tab/>
          </w:r>
          <w:r w:rsidR="006D6280" w:rsidDel="001073FF">
            <w:rPr>
              <w:rStyle w:val="Artref"/>
              <w:u w:val="single"/>
            </w:rPr>
            <w:tab/>
          </w:r>
        </w:del>
        <w:r w:rsidR="006D6280" w:rsidRPr="00687667">
          <w:rPr>
            <w:sz w:val="22"/>
            <w:szCs w:val="22"/>
          </w:rPr>
          <w:t>USA/1.14/</w:t>
        </w:r>
        <w:r w:rsidR="006D6280">
          <w:rPr>
            <w:sz w:val="22"/>
            <w:szCs w:val="22"/>
          </w:rPr>
          <w:t>2</w:t>
        </w:r>
        <w:r w:rsidR="006D6280">
          <w:rPr>
            <w:b w:val="0"/>
            <w:sz w:val="22"/>
            <w:szCs w:val="22"/>
          </w:rPr>
          <w:tab/>
        </w:r>
      </w:ins>
    </w:p>
    <w:p w14:paraId="74C3A024" w14:textId="77777777" w:rsidR="006D6280" w:rsidRDefault="006D6280">
      <w:pPr>
        <w:rPr>
          <w:ins w:id="337" w:author="Author" w:date="2018-09-06T07:36:00Z"/>
        </w:rPr>
        <w:pPrChange w:id="338" w:author="Author" w:date="2018-09-06T07:36:00Z">
          <w:pPr>
            <w:pStyle w:val="Proposal"/>
          </w:pPr>
        </w:pPrChange>
      </w:pPr>
    </w:p>
    <w:p w14:paraId="0FE37FBD" w14:textId="77777777" w:rsidR="006D6280" w:rsidRPr="006D6280" w:rsidRDefault="006D6280">
      <w:pPr>
        <w:rPr>
          <w:ins w:id="339" w:author="Author" w:date="2018-09-05T10:06:00Z"/>
          <w:rPrChange w:id="340" w:author="Author" w:date="2018-09-06T07:36:00Z">
            <w:rPr>
              <w:ins w:id="341" w:author="Author" w:date="2018-09-05T10:06:00Z"/>
              <w:rStyle w:val="Artref"/>
              <w:b w:val="0"/>
              <w:bCs/>
            </w:rPr>
          </w:rPrChange>
        </w:rPr>
        <w:pPrChange w:id="342" w:author="Author" w:date="2018-09-06T07:36:00Z">
          <w:pPr>
            <w:pStyle w:val="Proposal"/>
          </w:pPr>
        </w:pPrChange>
      </w:pPr>
    </w:p>
    <w:p w14:paraId="25A8367A" w14:textId="77777777" w:rsidR="007943E9" w:rsidRPr="007943E9" w:rsidRDefault="007943E9" w:rsidP="007943E9">
      <w:pPr>
        <w:pStyle w:val="ResNo"/>
        <w:spacing w:before="0"/>
        <w:rPr>
          <w:ins w:id="343" w:author="Author" w:date="2018-09-05T10:06:00Z"/>
          <w:rFonts w:ascii="Times New Roman" w:hAnsi="Times New Roman" w:cs="Times New Roman"/>
          <w:rPrChange w:id="344" w:author="Author" w:date="2018-09-05T10:09:00Z">
            <w:rPr>
              <w:ins w:id="345" w:author="Author" w:date="2018-09-05T10:06:00Z"/>
            </w:rPr>
          </w:rPrChange>
        </w:rPr>
      </w:pPr>
      <w:ins w:id="346" w:author="Author" w:date="2018-09-05T10:06:00Z">
        <w:r w:rsidRPr="007943E9">
          <w:rPr>
            <w:rFonts w:ascii="Times New Roman" w:hAnsi="Times New Roman" w:cs="Times New Roman"/>
            <w:rPrChange w:id="347" w:author="Author" w:date="2018-09-05T10:09:00Z">
              <w:rPr/>
            </w:rPrChange>
          </w:rPr>
          <w:lastRenderedPageBreak/>
          <w:t xml:space="preserve">RESOLUTION </w:t>
        </w:r>
        <w:r w:rsidRPr="007943E9">
          <w:rPr>
            <w:rStyle w:val="href"/>
          </w:rPr>
          <w:t>150</w:t>
        </w:r>
        <w:r w:rsidRPr="007943E9">
          <w:rPr>
            <w:rFonts w:ascii="Times New Roman" w:hAnsi="Times New Roman" w:cs="Times New Roman"/>
            <w:rPrChange w:id="348" w:author="Author" w:date="2018-09-05T10:09:00Z">
              <w:rPr/>
            </w:rPrChange>
          </w:rPr>
          <w:t xml:space="preserve"> (WRC</w:t>
        </w:r>
        <w:r w:rsidRPr="007943E9">
          <w:rPr>
            <w:rFonts w:ascii="Times New Roman" w:hAnsi="Times New Roman" w:cs="Times New Roman"/>
            <w:rPrChange w:id="349" w:author="Author" w:date="2018-09-05T10:09:00Z">
              <w:rPr/>
            </w:rPrChange>
          </w:rPr>
          <w:noBreakHyphen/>
          <w:t>12)</w:t>
        </w:r>
      </w:ins>
    </w:p>
    <w:p w14:paraId="413E9E5E" w14:textId="2E211752" w:rsidR="007943E9" w:rsidRDefault="007943E9" w:rsidP="007943E9">
      <w:pPr>
        <w:pStyle w:val="Restitle"/>
        <w:rPr>
          <w:ins w:id="350" w:author="Author" w:date="2018-09-06T16:55:00Z"/>
          <w:lang w:eastAsia="ja-JP"/>
        </w:rPr>
      </w:pPr>
      <w:ins w:id="351" w:author="Author" w:date="2018-09-05T10:06:00Z">
        <w:r>
          <w:t xml:space="preserve">Use of the bands 6 440-6 520 MHz and 6 560-6 640 MHz by gateway links </w:t>
        </w:r>
        <w:r>
          <w:br/>
        </w:r>
        <w:r>
          <w:rPr>
            <w:lang w:eastAsia="ja-JP"/>
          </w:rPr>
          <w:t>for high-altitude platform stations in the fixed service</w:t>
        </w:r>
      </w:ins>
    </w:p>
    <w:p w14:paraId="4688654D" w14:textId="79A323DE" w:rsidR="007C4DA1" w:rsidRDefault="007C4DA1">
      <w:pPr>
        <w:rPr>
          <w:ins w:id="352" w:author="Author" w:date="2018-09-06T16:55:00Z"/>
          <w:lang w:eastAsia="ja-JP"/>
        </w:rPr>
        <w:pPrChange w:id="353" w:author="Author" w:date="2018-09-06T16:55:00Z">
          <w:pPr>
            <w:pStyle w:val="Restitle"/>
          </w:pPr>
        </w:pPrChange>
      </w:pPr>
    </w:p>
    <w:p w14:paraId="02A4073E" w14:textId="77777777" w:rsidR="007C4DA1" w:rsidRPr="00A44CCE" w:rsidRDefault="007C4DA1">
      <w:pPr>
        <w:rPr>
          <w:ins w:id="354" w:author="Author" w:date="2018-09-05T10:06:00Z"/>
          <w:lang w:eastAsia="ja-JP"/>
        </w:rPr>
        <w:pPrChange w:id="355" w:author="Author" w:date="2018-09-06T16:55:00Z">
          <w:pPr>
            <w:pStyle w:val="Restitle"/>
          </w:pPr>
        </w:pPrChange>
      </w:pPr>
    </w:p>
    <w:p w14:paraId="31087FF1" w14:textId="1CFCFC4B" w:rsidR="007C4DA1" w:rsidRPr="008F3AC2" w:rsidRDefault="007C4DA1">
      <w:pPr>
        <w:jc w:val="both"/>
        <w:rPr>
          <w:ins w:id="356" w:author="Author" w:date="2018-09-06T16:55:00Z"/>
          <w:sz w:val="22"/>
          <w:szCs w:val="22"/>
          <w:rPrChange w:id="357" w:author="Rev. 2 Author" w:date="2018-09-12T15:28:00Z">
            <w:rPr>
              <w:ins w:id="358" w:author="Author" w:date="2018-09-06T16:55:00Z"/>
              <w:i/>
              <w:sz w:val="22"/>
              <w:szCs w:val="22"/>
            </w:rPr>
          </w:rPrChange>
        </w:rPr>
        <w:pPrChange w:id="359" w:author="Author" w:date="2018-09-06T16:55:00Z">
          <w:pPr>
            <w:ind w:firstLine="720"/>
            <w:jc w:val="both"/>
          </w:pPr>
        </w:pPrChange>
      </w:pPr>
      <w:ins w:id="360" w:author="Author" w:date="2018-09-06T16:55:00Z">
        <w:del w:id="361" w:author="Rev. 2 Author" w:date="2018-09-13T08:20:00Z">
          <w:r w:rsidDel="008C749A">
            <w:rPr>
              <w:color w:val="000000" w:themeColor="text1"/>
            </w:rPr>
            <w:tab/>
          </w:r>
        </w:del>
        <w:r w:rsidRPr="008F3AC2">
          <w:rPr>
            <w:b/>
            <w:sz w:val="22"/>
            <w:szCs w:val="22"/>
            <w:rPrChange w:id="362" w:author="Rev. 2 Author" w:date="2018-09-12T15:28:00Z">
              <w:rPr>
                <w:b/>
                <w:i/>
                <w:sz w:val="22"/>
                <w:szCs w:val="22"/>
              </w:rPr>
            </w:rPrChange>
          </w:rPr>
          <w:t>Reasons</w:t>
        </w:r>
        <w:r w:rsidRPr="008F3AC2">
          <w:rPr>
            <w:sz w:val="22"/>
            <w:szCs w:val="22"/>
            <w:rPrChange w:id="363" w:author="Rev. 2 Author" w:date="2018-09-12T15:28:00Z">
              <w:rPr>
                <w:i/>
                <w:sz w:val="22"/>
                <w:szCs w:val="22"/>
              </w:rPr>
            </w:rPrChange>
          </w:rPr>
          <w:t>: To maintain the existing designation for HAPS without modifications.</w:t>
        </w:r>
      </w:ins>
    </w:p>
    <w:p w14:paraId="1A4E50E5" w14:textId="0A38685D" w:rsidR="007943E9" w:rsidRPr="00957857" w:rsidRDefault="007943E9" w:rsidP="007943E9">
      <w:pPr>
        <w:pStyle w:val="Reasons"/>
        <w:rPr>
          <w:ins w:id="364" w:author="Author" w:date="2018-09-05T10:06:00Z"/>
          <w:color w:val="000000" w:themeColor="text1"/>
          <w:rPrChange w:id="365" w:author="Author" w:date="2018-09-05T11:44:00Z">
            <w:rPr>
              <w:ins w:id="366" w:author="Author" w:date="2018-09-05T10:06:00Z"/>
            </w:rPr>
          </w:rPrChange>
        </w:rPr>
      </w:pPr>
    </w:p>
    <w:p w14:paraId="49822560" w14:textId="77777777" w:rsidR="00957857" w:rsidRDefault="00957857" w:rsidP="007943E9">
      <w:pPr>
        <w:pStyle w:val="Heading2"/>
        <w:rPr>
          <w:ins w:id="367" w:author="Author" w:date="2018-09-05T11:45:00Z"/>
          <w:rFonts w:ascii="Times New Roman" w:hAnsi="Times New Roman" w:cs="Times New Roman"/>
          <w:b/>
          <w:color w:val="000000" w:themeColor="text1"/>
          <w:sz w:val="20"/>
          <w:szCs w:val="20"/>
          <w:u w:val="single"/>
        </w:rPr>
      </w:pPr>
    </w:p>
    <w:p w14:paraId="20E0B8F5" w14:textId="38D0FBD1" w:rsidR="007943E9" w:rsidRDefault="007943E9" w:rsidP="007943E9">
      <w:pPr>
        <w:pStyle w:val="Heading2"/>
        <w:rPr>
          <w:ins w:id="368" w:author="Rev. 2 Author" w:date="2018-09-14T13:33:00Z"/>
          <w:rFonts w:ascii="Times New Roman" w:hAnsi="Times New Roman" w:cs="Times New Roman"/>
          <w:i/>
          <w:color w:val="000000" w:themeColor="text1"/>
          <w:sz w:val="20"/>
          <w:szCs w:val="20"/>
          <w:u w:val="single"/>
        </w:rPr>
      </w:pPr>
      <w:ins w:id="369" w:author="Author" w:date="2018-09-05T10:07:00Z">
        <w:r w:rsidRPr="00335603">
          <w:rPr>
            <w:rFonts w:ascii="Times New Roman" w:hAnsi="Times New Roman" w:cs="Times New Roman"/>
            <w:i/>
            <w:color w:val="000000" w:themeColor="text1"/>
            <w:sz w:val="20"/>
            <w:szCs w:val="20"/>
            <w:u w:val="single"/>
            <w:rPrChange w:id="370" w:author="Rev. 2 Author" w:date="2018-09-14T13:33:00Z">
              <w:rPr/>
            </w:rPrChange>
          </w:rPr>
          <w:t>For the band 6 560–6 640 MHz</w:t>
        </w:r>
      </w:ins>
      <w:ins w:id="371" w:author="Author" w:date="2018-09-05T10:08:00Z">
        <w:r w:rsidRPr="00335603">
          <w:rPr>
            <w:rFonts w:ascii="Times New Roman" w:hAnsi="Times New Roman" w:cs="Times New Roman"/>
            <w:i/>
            <w:color w:val="000000" w:themeColor="text1"/>
            <w:sz w:val="20"/>
            <w:szCs w:val="20"/>
            <w:u w:val="single"/>
            <w:rPrChange w:id="372" w:author="Rev. 2 Author" w:date="2018-09-14T13:33:00Z">
              <w:rPr>
                <w:rFonts w:ascii="Times New Roman" w:hAnsi="Times New Roman" w:cs="Times New Roman"/>
                <w:b/>
              </w:rPr>
            </w:rPrChange>
          </w:rPr>
          <w:t xml:space="preserve"> Band</w:t>
        </w:r>
      </w:ins>
      <w:ins w:id="373" w:author="Rev. 2 Author" w:date="2018-09-14T13:33:00Z">
        <w:r w:rsidR="00335603">
          <w:rPr>
            <w:rFonts w:ascii="Times New Roman" w:hAnsi="Times New Roman" w:cs="Times New Roman"/>
            <w:i/>
            <w:color w:val="000000" w:themeColor="text1"/>
            <w:sz w:val="20"/>
            <w:szCs w:val="20"/>
            <w:u w:val="single"/>
          </w:rPr>
          <w:t>:</w:t>
        </w:r>
      </w:ins>
    </w:p>
    <w:p w14:paraId="44594E8D" w14:textId="77777777" w:rsidR="00335603" w:rsidRPr="00335603" w:rsidRDefault="00335603">
      <w:pPr>
        <w:rPr>
          <w:ins w:id="374" w:author="Author" w:date="2018-09-05T10:07:00Z"/>
          <w:rPrChange w:id="375" w:author="Rev. 2 Author" w:date="2018-09-14T13:34:00Z">
            <w:rPr>
              <w:ins w:id="376" w:author="Author" w:date="2018-09-05T10:07:00Z"/>
            </w:rPr>
          </w:rPrChange>
        </w:rPr>
        <w:pPrChange w:id="377" w:author="Rev. 2 Author" w:date="2018-09-14T13:34:00Z">
          <w:pPr>
            <w:pStyle w:val="Heading2"/>
          </w:pPr>
        </w:pPrChange>
      </w:pPr>
    </w:p>
    <w:p w14:paraId="682443C0" w14:textId="7AA3C71F" w:rsidR="007943E9" w:rsidRPr="00A75FBA" w:rsidRDefault="007943E9" w:rsidP="007943E9">
      <w:pPr>
        <w:pStyle w:val="Proposal"/>
        <w:rPr>
          <w:ins w:id="378" w:author="Author" w:date="2018-09-05T10:07:00Z"/>
          <w:u w:val="single"/>
          <w:rPrChange w:id="379" w:author="Author" w:date="2018-09-06T07:24:00Z">
            <w:rPr>
              <w:ins w:id="380" w:author="Author" w:date="2018-09-05T10:07:00Z"/>
            </w:rPr>
          </w:rPrChange>
        </w:rPr>
      </w:pPr>
      <w:ins w:id="381" w:author="Author" w:date="2018-09-05T10:07:00Z">
        <w:r w:rsidRPr="00A75FBA">
          <w:rPr>
            <w:u w:val="single"/>
            <w:rPrChange w:id="382" w:author="Author" w:date="2018-09-06T07:24:00Z">
              <w:rPr/>
            </w:rPrChange>
          </w:rPr>
          <w:t>NOC</w:t>
        </w:r>
      </w:ins>
      <w:ins w:id="383" w:author="Rev. 2 Author" w:date="2018-09-13T14:46:00Z">
        <w:r w:rsidR="001073FF">
          <w:rPr>
            <w:b w:val="0"/>
          </w:rPr>
          <w:tab/>
        </w:r>
      </w:ins>
      <w:ins w:id="384" w:author="Rev. 2 Author" w:date="2018-09-13T14:47:00Z">
        <w:r w:rsidR="00F57B55">
          <w:rPr>
            <w:b w:val="0"/>
          </w:rPr>
          <w:tab/>
        </w:r>
      </w:ins>
      <w:ins w:id="385" w:author="Author" w:date="2018-09-05T10:07:00Z">
        <w:del w:id="386" w:author="Rev. 2 Author" w:date="2018-09-13T14:46:00Z">
          <w:r w:rsidRPr="00A75FBA" w:rsidDel="001073FF">
            <w:rPr>
              <w:u w:val="single"/>
              <w:rPrChange w:id="387" w:author="Author" w:date="2018-09-06T07:24:00Z">
                <w:rPr/>
              </w:rPrChange>
            </w:rPr>
            <w:delText xml:space="preserve"> </w:delText>
          </w:r>
        </w:del>
      </w:ins>
      <w:ins w:id="388" w:author="Author" w:date="2018-09-06T07:36:00Z">
        <w:del w:id="389" w:author="Rev. 2 Author" w:date="2018-09-13T14:46:00Z">
          <w:r w:rsidR="006D6280" w:rsidDel="001073FF">
            <w:rPr>
              <w:u w:val="single"/>
            </w:rPr>
            <w:tab/>
          </w:r>
          <w:r w:rsidR="006D6280" w:rsidDel="001073FF">
            <w:rPr>
              <w:u w:val="single"/>
            </w:rPr>
            <w:tab/>
          </w:r>
        </w:del>
        <w:r w:rsidR="006D6280" w:rsidRPr="00687667">
          <w:rPr>
            <w:sz w:val="22"/>
            <w:szCs w:val="22"/>
          </w:rPr>
          <w:t>USA/1.14/</w:t>
        </w:r>
        <w:r w:rsidR="006D6280">
          <w:rPr>
            <w:sz w:val="22"/>
            <w:szCs w:val="22"/>
          </w:rPr>
          <w:t>4</w:t>
        </w:r>
        <w:r w:rsidR="006D6280">
          <w:rPr>
            <w:b w:val="0"/>
            <w:sz w:val="22"/>
            <w:szCs w:val="22"/>
          </w:rPr>
          <w:tab/>
        </w:r>
      </w:ins>
    </w:p>
    <w:p w14:paraId="52481828" w14:textId="77777777" w:rsidR="006D6280" w:rsidRDefault="006D6280" w:rsidP="007943E9">
      <w:pPr>
        <w:pStyle w:val="ArtNo"/>
        <w:spacing w:before="0"/>
        <w:rPr>
          <w:ins w:id="390" w:author="Author" w:date="2018-09-06T07:36:00Z"/>
        </w:rPr>
      </w:pPr>
    </w:p>
    <w:p w14:paraId="32D39697" w14:textId="77777777" w:rsidR="007943E9" w:rsidRDefault="007943E9" w:rsidP="007943E9">
      <w:pPr>
        <w:pStyle w:val="ArtNo"/>
        <w:spacing w:before="0"/>
        <w:rPr>
          <w:ins w:id="391" w:author="Author" w:date="2018-09-05T10:07:00Z"/>
          <w:lang w:val="en-AU"/>
        </w:rPr>
      </w:pPr>
      <w:ins w:id="392" w:author="Author" w:date="2018-09-05T10:07:00Z">
        <w:r w:rsidRPr="006D07BF">
          <w:t>ARTICLE</w:t>
        </w:r>
        <w:r>
          <w:rPr>
            <w:lang w:val="en-AU"/>
          </w:rPr>
          <w:t xml:space="preserve"> </w:t>
        </w:r>
        <w:r>
          <w:rPr>
            <w:rStyle w:val="href"/>
            <w:rFonts w:eastAsiaTheme="majorEastAsia"/>
            <w:color w:val="000000"/>
            <w:lang w:val="en-AU"/>
          </w:rPr>
          <w:t>5</w:t>
        </w:r>
      </w:ins>
    </w:p>
    <w:p w14:paraId="7A44F372" w14:textId="77777777" w:rsidR="007943E9" w:rsidRDefault="007943E9" w:rsidP="007943E9">
      <w:pPr>
        <w:pStyle w:val="Arttitle"/>
        <w:rPr>
          <w:ins w:id="393" w:author="Author" w:date="2018-09-05T10:07:00Z"/>
          <w:lang w:val="en-US"/>
        </w:rPr>
      </w:pPr>
      <w:ins w:id="394" w:author="Author" w:date="2018-09-05T10:07:00Z">
        <w:r w:rsidRPr="006D07BF">
          <w:t>Frequency</w:t>
        </w:r>
        <w:r>
          <w:t xml:space="preserve"> allocations</w:t>
        </w:r>
      </w:ins>
    </w:p>
    <w:p w14:paraId="423C5F64" w14:textId="77777777" w:rsidR="007943E9" w:rsidRDefault="007943E9" w:rsidP="007943E9">
      <w:pPr>
        <w:pStyle w:val="Reasons"/>
        <w:rPr>
          <w:ins w:id="395" w:author="Author" w:date="2018-09-06T08:45:00Z"/>
          <w:rStyle w:val="Artref"/>
        </w:rPr>
      </w:pPr>
    </w:p>
    <w:p w14:paraId="2124464A" w14:textId="77777777" w:rsidR="00E86ABC" w:rsidRDefault="00E86ABC" w:rsidP="00E86ABC">
      <w:pPr>
        <w:jc w:val="both"/>
        <w:rPr>
          <w:ins w:id="396" w:author="Author" w:date="2018-09-06T08:45:00Z"/>
          <w:b/>
          <w:i/>
          <w:sz w:val="22"/>
          <w:szCs w:val="22"/>
        </w:rPr>
      </w:pPr>
    </w:p>
    <w:p w14:paraId="07A938E3" w14:textId="77777777" w:rsidR="00E86ABC" w:rsidRPr="008F3AC2" w:rsidRDefault="00E86ABC" w:rsidP="008C749A">
      <w:pPr>
        <w:jc w:val="both"/>
        <w:rPr>
          <w:ins w:id="397" w:author="Author" w:date="2018-09-06T08:45:00Z"/>
          <w:sz w:val="22"/>
          <w:szCs w:val="22"/>
          <w:rPrChange w:id="398" w:author="Rev. 2 Author" w:date="2018-09-12T15:28:00Z">
            <w:rPr>
              <w:ins w:id="399" w:author="Author" w:date="2018-09-06T08:45:00Z"/>
              <w:i/>
              <w:sz w:val="22"/>
              <w:szCs w:val="22"/>
            </w:rPr>
          </w:rPrChange>
        </w:rPr>
      </w:pPr>
      <w:ins w:id="400" w:author="Author" w:date="2018-09-06T08:45:00Z">
        <w:r w:rsidRPr="008F3AC2">
          <w:rPr>
            <w:b/>
            <w:sz w:val="22"/>
            <w:szCs w:val="22"/>
            <w:rPrChange w:id="401" w:author="Rev. 2 Author" w:date="2018-09-12T15:28:00Z">
              <w:rPr>
                <w:b/>
                <w:i/>
                <w:sz w:val="22"/>
                <w:szCs w:val="22"/>
              </w:rPr>
            </w:rPrChange>
          </w:rPr>
          <w:t>Reasons</w:t>
        </w:r>
        <w:r w:rsidRPr="008F3AC2">
          <w:rPr>
            <w:sz w:val="22"/>
            <w:szCs w:val="22"/>
            <w:rPrChange w:id="402" w:author="Rev. 2 Author" w:date="2018-09-12T15:28:00Z">
              <w:rPr>
                <w:i/>
                <w:sz w:val="22"/>
                <w:szCs w:val="22"/>
              </w:rPr>
            </w:rPrChange>
          </w:rPr>
          <w:t>: To maintain the existing designation for HAPS without modifications.</w:t>
        </w:r>
      </w:ins>
    </w:p>
    <w:p w14:paraId="01F81231" w14:textId="77777777" w:rsidR="00E86ABC" w:rsidRPr="002A0F8C" w:rsidRDefault="00E86ABC" w:rsidP="007943E9">
      <w:pPr>
        <w:pStyle w:val="Reasons"/>
        <w:rPr>
          <w:ins w:id="403" w:author="Author" w:date="2018-09-05T10:07:00Z"/>
          <w:rStyle w:val="Artref"/>
        </w:rPr>
      </w:pPr>
    </w:p>
    <w:p w14:paraId="24DE9E58" w14:textId="77777777" w:rsidR="00E86ABC" w:rsidRDefault="00E86ABC" w:rsidP="007943E9">
      <w:pPr>
        <w:pStyle w:val="Proposal"/>
        <w:rPr>
          <w:ins w:id="404" w:author="Author" w:date="2018-09-06T08:45:00Z"/>
          <w:rStyle w:val="Artref"/>
          <w:u w:val="single"/>
        </w:rPr>
      </w:pPr>
    </w:p>
    <w:p w14:paraId="0B6D66D2" w14:textId="1EFD68A2" w:rsidR="007943E9" w:rsidRPr="00A75FBA" w:rsidRDefault="007943E9" w:rsidP="007943E9">
      <w:pPr>
        <w:pStyle w:val="Proposal"/>
        <w:rPr>
          <w:ins w:id="405" w:author="Author" w:date="2018-09-05T10:07:00Z"/>
          <w:rStyle w:val="Artref"/>
          <w:u w:val="single"/>
          <w:rPrChange w:id="406" w:author="Author" w:date="2018-09-06T07:24:00Z">
            <w:rPr>
              <w:ins w:id="407" w:author="Author" w:date="2018-09-05T10:07:00Z"/>
              <w:rStyle w:val="Artref"/>
            </w:rPr>
          </w:rPrChange>
        </w:rPr>
      </w:pPr>
      <w:ins w:id="408" w:author="Author" w:date="2018-09-05T10:07:00Z">
        <w:r w:rsidRPr="00A75FBA">
          <w:rPr>
            <w:rStyle w:val="Artref"/>
            <w:u w:val="single"/>
            <w:rPrChange w:id="409" w:author="Author" w:date="2018-09-06T07:24:00Z">
              <w:rPr>
                <w:rStyle w:val="Artref"/>
              </w:rPr>
            </w:rPrChange>
          </w:rPr>
          <w:t>NOC</w:t>
        </w:r>
      </w:ins>
      <w:ins w:id="410" w:author="Rev. 2 Author" w:date="2018-09-13T14:46:00Z">
        <w:r w:rsidR="001073FF">
          <w:rPr>
            <w:rStyle w:val="Artref"/>
            <w:b w:val="0"/>
          </w:rPr>
          <w:tab/>
        </w:r>
      </w:ins>
      <w:ins w:id="411" w:author="Rev. 2 Author" w:date="2018-09-13T14:47:00Z">
        <w:r w:rsidR="00F57B55">
          <w:rPr>
            <w:rStyle w:val="Artref"/>
            <w:b w:val="0"/>
          </w:rPr>
          <w:tab/>
        </w:r>
      </w:ins>
      <w:ins w:id="412" w:author="Author" w:date="2018-09-06T07:36:00Z">
        <w:del w:id="413" w:author="Rev. 2 Author" w:date="2018-09-13T14:46:00Z">
          <w:r w:rsidR="006D6280" w:rsidDel="001073FF">
            <w:rPr>
              <w:rStyle w:val="Artref"/>
              <w:u w:val="single"/>
            </w:rPr>
            <w:tab/>
          </w:r>
          <w:r w:rsidR="006D6280" w:rsidDel="001073FF">
            <w:rPr>
              <w:rStyle w:val="Artref"/>
              <w:u w:val="single"/>
            </w:rPr>
            <w:tab/>
          </w:r>
        </w:del>
        <w:r w:rsidR="006D6280" w:rsidRPr="00687667">
          <w:rPr>
            <w:sz w:val="22"/>
            <w:szCs w:val="22"/>
          </w:rPr>
          <w:t>USA/1.14/</w:t>
        </w:r>
        <w:r w:rsidR="006D6280">
          <w:rPr>
            <w:sz w:val="22"/>
            <w:szCs w:val="22"/>
          </w:rPr>
          <w:t>5</w:t>
        </w:r>
      </w:ins>
    </w:p>
    <w:p w14:paraId="7F0E5064" w14:textId="77777777" w:rsidR="007943E9" w:rsidRPr="007943E9" w:rsidRDefault="007943E9" w:rsidP="007943E9">
      <w:pPr>
        <w:pStyle w:val="ResNo"/>
        <w:rPr>
          <w:ins w:id="414" w:author="Author" w:date="2018-09-05T10:07:00Z"/>
          <w:rFonts w:ascii="Times New Roman" w:hAnsi="Times New Roman" w:cs="Times New Roman"/>
          <w:rPrChange w:id="415" w:author="Author" w:date="2018-09-05T10:08:00Z">
            <w:rPr>
              <w:ins w:id="416" w:author="Author" w:date="2018-09-05T10:07:00Z"/>
            </w:rPr>
          </w:rPrChange>
        </w:rPr>
      </w:pPr>
      <w:ins w:id="417" w:author="Author" w:date="2018-09-05T10:07:00Z">
        <w:r w:rsidRPr="007943E9">
          <w:rPr>
            <w:rFonts w:ascii="Times New Roman" w:hAnsi="Times New Roman" w:cs="Times New Roman"/>
            <w:rPrChange w:id="418" w:author="Author" w:date="2018-09-05T10:08:00Z">
              <w:rPr/>
            </w:rPrChange>
          </w:rPr>
          <w:t xml:space="preserve">RESOLUTION </w:t>
        </w:r>
        <w:r w:rsidRPr="007943E9">
          <w:rPr>
            <w:rStyle w:val="href"/>
          </w:rPr>
          <w:t>150</w:t>
        </w:r>
        <w:r w:rsidRPr="007943E9">
          <w:rPr>
            <w:rFonts w:ascii="Times New Roman" w:hAnsi="Times New Roman" w:cs="Times New Roman"/>
            <w:rPrChange w:id="419" w:author="Author" w:date="2018-09-05T10:08:00Z">
              <w:rPr/>
            </w:rPrChange>
          </w:rPr>
          <w:t xml:space="preserve"> (WRC</w:t>
        </w:r>
        <w:r w:rsidRPr="007943E9">
          <w:rPr>
            <w:rFonts w:ascii="Times New Roman" w:hAnsi="Times New Roman" w:cs="Times New Roman"/>
            <w:rPrChange w:id="420" w:author="Author" w:date="2018-09-05T10:08:00Z">
              <w:rPr/>
            </w:rPrChange>
          </w:rPr>
          <w:noBreakHyphen/>
          <w:t>12)</w:t>
        </w:r>
      </w:ins>
    </w:p>
    <w:p w14:paraId="632EFED1" w14:textId="77777777" w:rsidR="007943E9" w:rsidRDefault="007943E9" w:rsidP="007943E9">
      <w:pPr>
        <w:pStyle w:val="Restitle"/>
        <w:rPr>
          <w:ins w:id="421" w:author="Author" w:date="2018-09-05T10:07:00Z"/>
          <w:lang w:eastAsia="ja-JP"/>
        </w:rPr>
      </w:pPr>
      <w:ins w:id="422" w:author="Author" w:date="2018-09-05T10:07:00Z">
        <w:r w:rsidRPr="008B3220">
          <w:t xml:space="preserve">Use of the bands 6 440-6 520 MHz and 6 560-6 640 MHz by gateway links </w:t>
        </w:r>
        <w:r w:rsidRPr="008B3220">
          <w:br/>
        </w:r>
        <w:r w:rsidRPr="008B3220">
          <w:rPr>
            <w:lang w:eastAsia="ja-JP"/>
          </w:rPr>
          <w:t>for high-altitude platform stations in the fixed service</w:t>
        </w:r>
      </w:ins>
    </w:p>
    <w:p w14:paraId="1CF286BF" w14:textId="77777777" w:rsidR="007943E9" w:rsidRDefault="007943E9" w:rsidP="007943E9">
      <w:pPr>
        <w:pStyle w:val="Reasons"/>
        <w:rPr>
          <w:ins w:id="423" w:author="Author" w:date="2018-09-05T10:07:00Z"/>
        </w:rPr>
      </w:pPr>
    </w:p>
    <w:p w14:paraId="1F2819AB" w14:textId="77777777" w:rsidR="00E86ABC" w:rsidRPr="008F3AC2" w:rsidRDefault="00E86ABC" w:rsidP="00E86ABC">
      <w:pPr>
        <w:jc w:val="both"/>
        <w:rPr>
          <w:ins w:id="424" w:author="Author" w:date="2018-09-06T08:46:00Z"/>
          <w:sz w:val="22"/>
          <w:szCs w:val="22"/>
          <w:rPrChange w:id="425" w:author="Rev. 2 Author" w:date="2018-09-12T15:28:00Z">
            <w:rPr>
              <w:ins w:id="426" w:author="Author" w:date="2018-09-06T08:46:00Z"/>
              <w:i/>
              <w:sz w:val="22"/>
              <w:szCs w:val="22"/>
            </w:rPr>
          </w:rPrChange>
        </w:rPr>
      </w:pPr>
      <w:ins w:id="427" w:author="Author" w:date="2018-09-06T08:46:00Z">
        <w:del w:id="428" w:author="Rev. 2 Author" w:date="2018-09-13T08:20:00Z">
          <w:r w:rsidDel="008C749A">
            <w:rPr>
              <w:b/>
              <w:sz w:val="22"/>
              <w:szCs w:val="22"/>
            </w:rPr>
            <w:tab/>
          </w:r>
        </w:del>
        <w:r w:rsidRPr="008F3AC2">
          <w:rPr>
            <w:b/>
            <w:sz w:val="22"/>
            <w:szCs w:val="22"/>
            <w:rPrChange w:id="429" w:author="Rev. 2 Author" w:date="2018-09-12T15:28:00Z">
              <w:rPr>
                <w:b/>
                <w:i/>
                <w:sz w:val="22"/>
                <w:szCs w:val="22"/>
              </w:rPr>
            </w:rPrChange>
          </w:rPr>
          <w:t>Reasons</w:t>
        </w:r>
        <w:r w:rsidRPr="008F3AC2">
          <w:rPr>
            <w:sz w:val="22"/>
            <w:szCs w:val="22"/>
            <w:rPrChange w:id="430" w:author="Rev. 2 Author" w:date="2018-09-12T15:28:00Z">
              <w:rPr>
                <w:i/>
                <w:sz w:val="22"/>
                <w:szCs w:val="22"/>
              </w:rPr>
            </w:rPrChange>
          </w:rPr>
          <w:t>: To maintain the existing designation for HAPS without modifications.</w:t>
        </w:r>
      </w:ins>
    </w:p>
    <w:p w14:paraId="606D6526" w14:textId="77777777" w:rsidR="00E86ABC" w:rsidRPr="002A0F8C" w:rsidRDefault="00E86ABC" w:rsidP="00E86ABC">
      <w:pPr>
        <w:pStyle w:val="Reasons"/>
        <w:rPr>
          <w:ins w:id="431" w:author="Author" w:date="2018-09-06T08:46:00Z"/>
          <w:rStyle w:val="Artref"/>
        </w:rPr>
      </w:pPr>
    </w:p>
    <w:p w14:paraId="5FCE4D34" w14:textId="77777777" w:rsidR="007943E9" w:rsidRDefault="007943E9" w:rsidP="00AE405A">
      <w:pPr>
        <w:jc w:val="both"/>
        <w:rPr>
          <w:ins w:id="432" w:author="Author" w:date="2018-09-04T13:32:00Z"/>
          <w:b/>
          <w:sz w:val="22"/>
          <w:szCs w:val="22"/>
        </w:rPr>
      </w:pPr>
    </w:p>
    <w:p w14:paraId="08749B09" w14:textId="6DB0192E" w:rsidR="00335603" w:rsidRDefault="00335603">
      <w:pPr>
        <w:rPr>
          <w:ins w:id="433" w:author="Rev. 2 Author" w:date="2018-09-14T13:30:00Z"/>
          <w:b/>
          <w:sz w:val="22"/>
          <w:szCs w:val="22"/>
        </w:rPr>
      </w:pPr>
      <w:ins w:id="434" w:author="Rev. 2 Author" w:date="2018-09-14T13:30:00Z">
        <w:r>
          <w:rPr>
            <w:b/>
            <w:sz w:val="22"/>
            <w:szCs w:val="22"/>
          </w:rPr>
          <w:br w:type="page"/>
        </w:r>
      </w:ins>
    </w:p>
    <w:p w14:paraId="3CA0E02F" w14:textId="6C88E600" w:rsidR="00A93E14" w:rsidRPr="0002281C" w:rsidRDefault="00A93E14" w:rsidP="00A93E14">
      <w:pPr>
        <w:jc w:val="both"/>
        <w:rPr>
          <w:ins w:id="435" w:author="Rev. 2 Author" w:date="2018-09-14T13:35:00Z"/>
          <w:b/>
          <w:sz w:val="22"/>
          <w:szCs w:val="22"/>
          <w:rPrChange w:id="436" w:author="Rev. 2 Author" w:date="2018-09-14T13:44:00Z">
            <w:rPr>
              <w:ins w:id="437" w:author="Rev. 2 Author" w:date="2018-09-14T13:35:00Z"/>
              <w:b/>
              <w:u w:val="single"/>
            </w:rPr>
          </w:rPrChange>
        </w:rPr>
      </w:pPr>
      <w:ins w:id="438" w:author="Rev. 2 Author" w:date="2018-09-14T13:36:00Z">
        <w:r w:rsidRPr="0002281C">
          <w:rPr>
            <w:b/>
            <w:sz w:val="22"/>
            <w:szCs w:val="22"/>
            <w:rPrChange w:id="439" w:author="Rev. 2 Author" w:date="2018-09-14T13:44:00Z">
              <w:rPr>
                <w:b/>
                <w:sz w:val="22"/>
                <w:szCs w:val="22"/>
                <w:u w:val="single"/>
              </w:rPr>
            </w:rPrChange>
          </w:rPr>
          <w:lastRenderedPageBreak/>
          <w:t>2</w:t>
        </w:r>
      </w:ins>
      <w:ins w:id="440" w:author="Rev. 2 Author" w:date="2018-09-14T13:35:00Z">
        <w:r w:rsidRPr="0002281C">
          <w:rPr>
            <w:b/>
            <w:sz w:val="22"/>
            <w:szCs w:val="22"/>
            <w:rPrChange w:id="441" w:author="Rev. 2 Author" w:date="2018-09-14T13:44:00Z">
              <w:rPr>
                <w:b/>
                <w:sz w:val="22"/>
                <w:szCs w:val="22"/>
                <w:u w:val="single"/>
              </w:rPr>
            </w:rPrChange>
          </w:rPr>
          <w:t>.</w:t>
        </w:r>
        <w:r w:rsidRPr="0002281C">
          <w:rPr>
            <w:b/>
            <w:sz w:val="22"/>
            <w:szCs w:val="22"/>
            <w:rPrChange w:id="442" w:author="Rev. 2 Author" w:date="2018-09-14T13:44:00Z">
              <w:rPr>
                <w:b/>
                <w:sz w:val="22"/>
                <w:szCs w:val="22"/>
                <w:u w:val="single"/>
              </w:rPr>
            </w:rPrChange>
          </w:rPr>
          <w:tab/>
          <w:t xml:space="preserve">PROPOSALS FOR THE </w:t>
        </w:r>
        <w:r w:rsidRPr="0002281C">
          <w:rPr>
            <w:b/>
            <w:sz w:val="22"/>
            <w:szCs w:val="22"/>
            <w:rPrChange w:id="443" w:author="Rev. 2 Author" w:date="2018-09-14T13:44:00Z">
              <w:rPr>
                <w:b/>
                <w:u w:val="single"/>
              </w:rPr>
            </w:rPrChange>
          </w:rPr>
          <w:t xml:space="preserve">21.4 </w:t>
        </w:r>
      </w:ins>
      <w:ins w:id="444" w:author="Rev. 2 Author" w:date="2018-09-14T13:36:00Z">
        <w:r w:rsidRPr="0002281C">
          <w:rPr>
            <w:b/>
            <w:sz w:val="22"/>
            <w:szCs w:val="22"/>
            <w:rPrChange w:id="445" w:author="Rev. 2 Author" w:date="2018-09-14T13:44:00Z">
              <w:rPr>
                <w:b/>
                <w:u w:val="single"/>
              </w:rPr>
            </w:rPrChange>
          </w:rPr>
          <w:t>–</w:t>
        </w:r>
      </w:ins>
      <w:ins w:id="446" w:author="Rev. 2 Author" w:date="2018-09-14T13:35:00Z">
        <w:r w:rsidRPr="0002281C">
          <w:rPr>
            <w:b/>
            <w:sz w:val="22"/>
            <w:szCs w:val="22"/>
            <w:rPrChange w:id="447" w:author="Rev. 2 Author" w:date="2018-09-14T13:44:00Z">
              <w:rPr>
                <w:b/>
                <w:u w:val="single"/>
              </w:rPr>
            </w:rPrChange>
          </w:rPr>
          <w:t xml:space="preserve"> 22 GHZ BAND</w:t>
        </w:r>
      </w:ins>
    </w:p>
    <w:p w14:paraId="17C2FE09" w14:textId="77777777" w:rsidR="00515163" w:rsidRPr="0002281C" w:rsidDel="00335603" w:rsidRDefault="00515163">
      <w:pPr>
        <w:rPr>
          <w:del w:id="448" w:author="Rev. 2 Author" w:date="2018-09-14T13:30:00Z"/>
          <w:b/>
          <w:sz w:val="22"/>
          <w:szCs w:val="22"/>
        </w:rPr>
        <w:pPrChange w:id="449" w:author="Rev. 2 Author" w:date="2018-09-14T13:35:00Z">
          <w:pPr>
            <w:jc w:val="both"/>
          </w:pPr>
        </w:pPrChange>
      </w:pPr>
    </w:p>
    <w:p w14:paraId="7C6C6542" w14:textId="0CF849CE" w:rsidR="00CC78CD" w:rsidRPr="0002281C" w:rsidDel="00A93E14" w:rsidRDefault="00857555">
      <w:pPr>
        <w:pStyle w:val="Heading1"/>
        <w:rPr>
          <w:del w:id="450" w:author="Rev. 2 Author" w:date="2018-09-14T13:36:00Z"/>
          <w:rFonts w:ascii="Times New Roman" w:hAnsi="Times New Roman"/>
          <w:sz w:val="22"/>
          <w:szCs w:val="22"/>
          <w:rPrChange w:id="451" w:author="Rev. 2 Author" w:date="2018-09-14T13:44:00Z">
            <w:rPr>
              <w:del w:id="452" w:author="Rev. 2 Author" w:date="2018-09-14T13:36:00Z"/>
              <w:rFonts w:ascii="Times New Roman" w:hAnsi="Times New Roman"/>
              <w:sz w:val="22"/>
              <w:szCs w:val="22"/>
              <w:u w:val="single"/>
            </w:rPr>
          </w:rPrChange>
        </w:rPr>
      </w:pPr>
      <w:del w:id="453" w:author="Rev. 2 Author" w:date="2018-09-14T13:36:00Z">
        <w:r w:rsidRPr="0002281C" w:rsidDel="00A93E14">
          <w:rPr>
            <w:sz w:val="22"/>
            <w:szCs w:val="22"/>
            <w:rPrChange w:id="454" w:author="Rev. 2 Author" w:date="2018-09-14T13:44:00Z">
              <w:rPr>
                <w:sz w:val="22"/>
                <w:szCs w:val="22"/>
                <w:u w:val="single"/>
              </w:rPr>
            </w:rPrChange>
          </w:rPr>
          <w:delText xml:space="preserve">For the </w:delText>
        </w:r>
        <w:r w:rsidR="00CC78CD" w:rsidRPr="0002281C" w:rsidDel="00A93E14">
          <w:rPr>
            <w:sz w:val="22"/>
            <w:szCs w:val="22"/>
            <w:rPrChange w:id="455" w:author="Rev. 2 Author" w:date="2018-09-14T13:44:00Z">
              <w:rPr>
                <w:sz w:val="22"/>
                <w:szCs w:val="22"/>
                <w:u w:val="single"/>
              </w:rPr>
            </w:rPrChange>
          </w:rPr>
          <w:delText>21.4-22 GHz</w:delText>
        </w:r>
        <w:r w:rsidR="005F11DC" w:rsidRPr="0002281C" w:rsidDel="00A93E14">
          <w:rPr>
            <w:sz w:val="22"/>
            <w:szCs w:val="22"/>
            <w:rPrChange w:id="456" w:author="Rev. 2 Author" w:date="2018-09-14T13:44:00Z">
              <w:rPr>
                <w:sz w:val="22"/>
                <w:szCs w:val="22"/>
                <w:u w:val="single"/>
              </w:rPr>
            </w:rPrChange>
          </w:rPr>
          <w:delText xml:space="preserve"> Band</w:delText>
        </w:r>
      </w:del>
    </w:p>
    <w:p w14:paraId="65758FA2" w14:textId="77777777" w:rsidR="00CC78CD" w:rsidRPr="0002281C" w:rsidRDefault="00CC78CD" w:rsidP="003C429F">
      <w:pPr>
        <w:rPr>
          <w:sz w:val="22"/>
          <w:szCs w:val="22"/>
          <w:rPrChange w:id="457" w:author="Rev. 2 Author" w:date="2018-09-14T13:44:00Z">
            <w:rPr/>
          </w:rPrChange>
        </w:rPr>
      </w:pPr>
    </w:p>
    <w:p w14:paraId="6A142107" w14:textId="6B0AF8F3" w:rsidR="00C7125F" w:rsidRPr="00AE405A" w:rsidRDefault="00D14B7B" w:rsidP="00C7125F">
      <w:pPr>
        <w:pStyle w:val="Methodheading3"/>
        <w:rPr>
          <w:sz w:val="22"/>
          <w:szCs w:val="22"/>
        </w:rPr>
      </w:pPr>
      <w:r w:rsidRPr="00AE405A">
        <w:rPr>
          <w:sz w:val="22"/>
          <w:szCs w:val="22"/>
        </w:rPr>
        <w:t>MOD</w:t>
      </w:r>
      <w:r w:rsidRPr="00AE405A">
        <w:rPr>
          <w:sz w:val="22"/>
          <w:szCs w:val="22"/>
        </w:rPr>
        <w:tab/>
      </w:r>
      <w:ins w:id="458" w:author="Rev. 2 Author" w:date="2018-09-13T14:47:00Z">
        <w:r w:rsidR="00F57B55">
          <w:rPr>
            <w:sz w:val="22"/>
            <w:szCs w:val="22"/>
          </w:rPr>
          <w:tab/>
        </w:r>
      </w:ins>
      <w:del w:id="459" w:author="Rev. 2 Author" w:date="2018-09-13T14:47:00Z">
        <w:r w:rsidRPr="00AE405A" w:rsidDel="001073FF">
          <w:rPr>
            <w:sz w:val="22"/>
            <w:szCs w:val="22"/>
          </w:rPr>
          <w:tab/>
        </w:r>
      </w:del>
      <w:r w:rsidRPr="00AE405A">
        <w:rPr>
          <w:sz w:val="22"/>
          <w:szCs w:val="22"/>
        </w:rPr>
        <w:t>USA/1.14/</w:t>
      </w:r>
      <w:ins w:id="460" w:author="Author" w:date="2018-09-06T07:37:00Z">
        <w:r w:rsidR="006D6280">
          <w:rPr>
            <w:sz w:val="22"/>
            <w:szCs w:val="22"/>
          </w:rPr>
          <w:t>6</w:t>
        </w:r>
      </w:ins>
      <w:del w:id="461" w:author="Author" w:date="2018-09-06T07:37:00Z">
        <w:r w:rsidRPr="00AE405A" w:rsidDel="006D6280">
          <w:rPr>
            <w:sz w:val="22"/>
            <w:szCs w:val="22"/>
          </w:rPr>
          <w:delText>1</w:delText>
        </w:r>
      </w:del>
    </w:p>
    <w:p w14:paraId="2143E7F4" w14:textId="77777777" w:rsidR="00C7125F" w:rsidRDefault="00C7125F" w:rsidP="00C7125F">
      <w:pPr>
        <w:pStyle w:val="ArtNo"/>
        <w:rPr>
          <w:lang w:val="en-AU"/>
        </w:rPr>
      </w:pPr>
      <w:bookmarkStart w:id="462" w:name="_Toc451865291"/>
      <w:r w:rsidRPr="00D86A27">
        <w:t>ARTICLE</w:t>
      </w:r>
      <w:r>
        <w:rPr>
          <w:lang w:val="en-AU"/>
        </w:rPr>
        <w:t xml:space="preserve"> </w:t>
      </w:r>
      <w:r>
        <w:rPr>
          <w:rStyle w:val="href"/>
          <w:rFonts w:eastAsiaTheme="majorEastAsia"/>
          <w:color w:val="000000"/>
          <w:lang w:val="en-AU"/>
        </w:rPr>
        <w:t>5</w:t>
      </w:r>
      <w:bookmarkEnd w:id="462"/>
    </w:p>
    <w:p w14:paraId="45265062" w14:textId="77777777" w:rsidR="00C7125F" w:rsidRDefault="00C7125F" w:rsidP="00C7125F">
      <w:pPr>
        <w:pStyle w:val="Arttitle"/>
        <w:rPr>
          <w:lang w:val="en-US"/>
        </w:rPr>
      </w:pPr>
      <w:bookmarkStart w:id="463" w:name="_Toc327956583"/>
      <w:bookmarkStart w:id="464" w:name="_Toc451865292"/>
      <w:r w:rsidRPr="006D07BF">
        <w:t>Frequency</w:t>
      </w:r>
      <w:r>
        <w:t xml:space="preserve"> allocations</w:t>
      </w:r>
      <w:bookmarkEnd w:id="463"/>
      <w:bookmarkEnd w:id="464"/>
    </w:p>
    <w:p w14:paraId="69E6AA26" w14:textId="77777777"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511A58E2" w14:textId="77777777"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14:paraId="332B6006" w14:textId="77777777"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14:paraId="7AD0B136" w14:textId="77777777" w:rsidR="00C7125F" w:rsidRPr="000633D9" w:rsidRDefault="00C7125F" w:rsidP="00384C1B">
            <w:pPr>
              <w:pStyle w:val="Tablehead"/>
            </w:pPr>
            <w:r w:rsidRPr="000633D9">
              <w:t>Allocation to services</w:t>
            </w:r>
          </w:p>
        </w:tc>
      </w:tr>
      <w:tr w:rsidR="00C7125F" w:rsidRPr="00EE7075" w14:paraId="6AA894BA" w14:textId="77777777" w:rsidTr="00687667">
        <w:trPr>
          <w:cantSplit/>
        </w:trPr>
        <w:tc>
          <w:tcPr>
            <w:tcW w:w="3055" w:type="dxa"/>
            <w:tcBorders>
              <w:top w:val="single" w:sz="4" w:space="0" w:color="auto"/>
              <w:left w:val="single" w:sz="4" w:space="0" w:color="auto"/>
              <w:bottom w:val="single" w:sz="4" w:space="0" w:color="auto"/>
              <w:right w:val="single" w:sz="4" w:space="0" w:color="auto"/>
            </w:tcBorders>
          </w:tcPr>
          <w:p w14:paraId="220FA651" w14:textId="77777777" w:rsidR="00C7125F" w:rsidRPr="000633D9" w:rsidRDefault="00C7125F" w:rsidP="00384C1B">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14:paraId="4D6C26A0" w14:textId="77777777"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4912A09D" w14:textId="77777777" w:rsidR="00C7125F" w:rsidRPr="000633D9" w:rsidRDefault="00C7125F" w:rsidP="00384C1B">
            <w:pPr>
              <w:pStyle w:val="Tablehead"/>
            </w:pPr>
            <w:r w:rsidRPr="000633D9">
              <w:t>Region 3</w:t>
            </w:r>
          </w:p>
        </w:tc>
      </w:tr>
      <w:tr w:rsidR="00C7125F" w:rsidRPr="00EE7075" w14:paraId="680EDBF9"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605EA0C6" w14:textId="77777777" w:rsidR="00C7125F" w:rsidRPr="0075516F" w:rsidRDefault="00C7125F" w:rsidP="00384C1B">
            <w:pPr>
              <w:pStyle w:val="TableTextS5"/>
              <w:spacing w:before="30" w:after="30"/>
              <w:rPr>
                <w:rStyle w:val="Tablefreq"/>
              </w:rPr>
            </w:pPr>
            <w:r w:rsidRPr="0075516F">
              <w:rPr>
                <w:rStyle w:val="Tablefreq"/>
              </w:rPr>
              <w:t>21.4-22</w:t>
            </w:r>
          </w:p>
          <w:p w14:paraId="294AB9C7" w14:textId="77777777" w:rsidR="00C7125F" w:rsidRPr="0075516F" w:rsidRDefault="00C7125F" w:rsidP="00384C1B">
            <w:pPr>
              <w:pStyle w:val="TableTextS5"/>
              <w:spacing w:before="30" w:after="30"/>
              <w:rPr>
                <w:color w:val="000000"/>
              </w:rPr>
            </w:pPr>
            <w:r w:rsidRPr="0075516F">
              <w:rPr>
                <w:color w:val="000000"/>
              </w:rPr>
              <w:t>FIXED</w:t>
            </w:r>
          </w:p>
          <w:p w14:paraId="32C5C5B6" w14:textId="77777777" w:rsidR="00C7125F" w:rsidRPr="0075516F" w:rsidRDefault="00C7125F" w:rsidP="00384C1B">
            <w:pPr>
              <w:pStyle w:val="TableTextS5"/>
              <w:spacing w:before="30" w:after="30"/>
              <w:rPr>
                <w:color w:val="000000"/>
              </w:rPr>
            </w:pPr>
            <w:r w:rsidRPr="0075516F">
              <w:rPr>
                <w:color w:val="000000"/>
              </w:rPr>
              <w:t>MOBILE</w:t>
            </w:r>
          </w:p>
          <w:p w14:paraId="683E965B" w14:textId="77777777"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14:paraId="441B0696" w14:textId="77777777" w:rsidR="00C7125F" w:rsidRPr="0075516F" w:rsidRDefault="00C7125F" w:rsidP="00384C1B">
            <w:pPr>
              <w:pStyle w:val="TableTextS5"/>
              <w:spacing w:before="30" w:after="30"/>
              <w:rPr>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 xml:space="preserve">.530B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5BD8870D" w14:textId="77777777" w:rsidR="00C7125F" w:rsidRPr="0075516F" w:rsidRDefault="00C7125F" w:rsidP="00384C1B">
            <w:pPr>
              <w:pStyle w:val="TableTextS5"/>
              <w:spacing w:before="30" w:after="30"/>
              <w:rPr>
                <w:rStyle w:val="Tablefreq"/>
              </w:rPr>
            </w:pPr>
            <w:r w:rsidRPr="0075516F">
              <w:rPr>
                <w:rStyle w:val="Tablefreq"/>
              </w:rPr>
              <w:t>21.4-22</w:t>
            </w:r>
          </w:p>
          <w:p w14:paraId="1CC1E068" w14:textId="77777777" w:rsidR="00C7125F" w:rsidRPr="0075516F" w:rsidRDefault="00C7125F" w:rsidP="00384C1B">
            <w:pPr>
              <w:pStyle w:val="TableTextS5"/>
              <w:spacing w:before="30" w:after="30"/>
              <w:rPr>
                <w:color w:val="000000"/>
              </w:rPr>
            </w:pPr>
            <w:proofErr w:type="gramStart"/>
            <w:r w:rsidRPr="0075516F">
              <w:rPr>
                <w:color w:val="000000"/>
              </w:rPr>
              <w:t>FIXED</w:t>
            </w:r>
            <w:ins w:id="465" w:author="Fernandez Jimenez, Virginia" w:date="2018-06-06T11:05:00Z">
              <w:r>
                <w:rPr>
                  <w:color w:val="000000"/>
                </w:rPr>
                <w:t xml:space="preserve">  </w:t>
              </w:r>
            </w:ins>
            <w:ins w:id="466" w:author="Author">
              <w:r w:rsidRPr="007D73D1">
                <w:t>ADD</w:t>
              </w:r>
              <w:proofErr w:type="gramEnd"/>
              <w:r w:rsidRPr="007D73D1">
                <w:t xml:space="preserve"> </w:t>
              </w:r>
              <w:r w:rsidRPr="00F864F1">
                <w:rPr>
                  <w:rStyle w:val="Artref"/>
                </w:rPr>
                <w:t>5.</w:t>
              </w:r>
            </w:ins>
            <w:ins w:id="467" w:author="CYBER CAFE" w:date="2018-06-04T07:37:00Z">
              <w:r>
                <w:rPr>
                  <w:rStyle w:val="Artref"/>
                </w:rPr>
                <w:t>B</w:t>
              </w:r>
            </w:ins>
            <w:ins w:id="468" w:author="Author">
              <w:r w:rsidRPr="00F864F1">
                <w:rPr>
                  <w:rStyle w:val="Artref"/>
                </w:rPr>
                <w:t>114</w:t>
              </w:r>
            </w:ins>
          </w:p>
          <w:p w14:paraId="54CAB1B9" w14:textId="77777777" w:rsidR="00C7125F" w:rsidRPr="0075516F" w:rsidRDefault="00C7125F" w:rsidP="00384C1B">
            <w:pPr>
              <w:pStyle w:val="TableTextS5"/>
              <w:spacing w:before="30" w:after="30"/>
              <w:rPr>
                <w:color w:val="000000"/>
              </w:rPr>
            </w:pPr>
            <w:r w:rsidRPr="0075516F">
              <w:rPr>
                <w:color w:val="000000"/>
              </w:rPr>
              <w:t>MOBILE</w:t>
            </w:r>
          </w:p>
          <w:p w14:paraId="7F10EC08" w14:textId="77777777" w:rsidR="00C7125F" w:rsidRPr="0075516F" w:rsidRDefault="00C7125F" w:rsidP="00384C1B">
            <w:pPr>
              <w:pStyle w:val="TableTextS5"/>
              <w:spacing w:before="30" w:after="30"/>
              <w:rPr>
                <w:color w:val="000000"/>
              </w:rPr>
            </w:pPr>
          </w:p>
          <w:p w14:paraId="473BE957" w14:textId="77777777"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607380F3" w14:textId="77777777" w:rsidR="00C7125F" w:rsidRPr="0075516F" w:rsidRDefault="00C7125F" w:rsidP="00384C1B">
            <w:pPr>
              <w:pStyle w:val="TableTextS5"/>
              <w:spacing w:before="30" w:after="30"/>
              <w:rPr>
                <w:rStyle w:val="Tablefreq"/>
              </w:rPr>
            </w:pPr>
            <w:r w:rsidRPr="0075516F">
              <w:rPr>
                <w:rStyle w:val="Tablefreq"/>
              </w:rPr>
              <w:t>21.4-22</w:t>
            </w:r>
          </w:p>
          <w:p w14:paraId="4A26DC05" w14:textId="77777777" w:rsidR="00C7125F" w:rsidRPr="0075516F" w:rsidRDefault="00C7125F" w:rsidP="00384C1B">
            <w:pPr>
              <w:pStyle w:val="TableTextS5"/>
              <w:spacing w:before="30" w:after="30"/>
              <w:rPr>
                <w:color w:val="000000"/>
              </w:rPr>
            </w:pPr>
            <w:r w:rsidRPr="0075516F">
              <w:rPr>
                <w:color w:val="000000"/>
              </w:rPr>
              <w:t>FIXED</w:t>
            </w:r>
          </w:p>
          <w:p w14:paraId="4FD37B51" w14:textId="77777777" w:rsidR="00C7125F" w:rsidRPr="0075516F" w:rsidRDefault="00C7125F" w:rsidP="00384C1B">
            <w:pPr>
              <w:pStyle w:val="TableTextS5"/>
              <w:spacing w:before="30" w:after="30"/>
              <w:rPr>
                <w:color w:val="000000"/>
              </w:rPr>
            </w:pPr>
            <w:r w:rsidRPr="0075516F">
              <w:rPr>
                <w:color w:val="000000"/>
              </w:rPr>
              <w:t>MOBILE</w:t>
            </w:r>
          </w:p>
          <w:p w14:paraId="7F2EA18C" w14:textId="77777777"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14:paraId="3AF870DF" w14:textId="77777777" w:rsidR="00C7125F" w:rsidRPr="0075516F" w:rsidRDefault="00C7125F" w:rsidP="00384C1B">
            <w:pPr>
              <w:pStyle w:val="TableTextS5"/>
              <w:spacing w:before="30" w:after="30"/>
              <w:rPr>
                <w:noProof/>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.530B  5.530D  5.531</w:t>
            </w:r>
          </w:p>
        </w:tc>
      </w:tr>
    </w:tbl>
    <w:p w14:paraId="1D19CBCE" w14:textId="77777777" w:rsidR="00857555" w:rsidRDefault="00857555" w:rsidP="00857555">
      <w:pPr>
        <w:jc w:val="both"/>
        <w:rPr>
          <w:b/>
          <w:i/>
          <w:sz w:val="22"/>
          <w:szCs w:val="22"/>
        </w:rPr>
      </w:pPr>
    </w:p>
    <w:p w14:paraId="01AC6A58" w14:textId="21EDDA69" w:rsidR="00857555" w:rsidRPr="008F3AC2" w:rsidRDefault="00857555" w:rsidP="00857555">
      <w:pPr>
        <w:jc w:val="both"/>
        <w:rPr>
          <w:sz w:val="22"/>
          <w:szCs w:val="22"/>
          <w:rPrChange w:id="469" w:author="Rev. 2 Author" w:date="2018-09-12T15:28:00Z">
            <w:rPr>
              <w:i/>
              <w:sz w:val="22"/>
              <w:szCs w:val="22"/>
            </w:rPr>
          </w:rPrChange>
        </w:rPr>
      </w:pPr>
      <w:r w:rsidRPr="008F3AC2">
        <w:rPr>
          <w:b/>
          <w:sz w:val="22"/>
          <w:szCs w:val="22"/>
          <w:rPrChange w:id="470" w:author="Rev. 2 Author" w:date="2018-09-12T15:28:00Z">
            <w:rPr>
              <w:b/>
              <w:i/>
              <w:sz w:val="22"/>
              <w:szCs w:val="22"/>
            </w:rPr>
          </w:rPrChange>
        </w:rPr>
        <w:t>Reasons</w:t>
      </w:r>
      <w:r w:rsidRPr="008F3AC2">
        <w:rPr>
          <w:sz w:val="22"/>
          <w:szCs w:val="22"/>
          <w:rPrChange w:id="471" w:author="Rev. 2 Author" w:date="2018-09-12T15:28:00Z">
            <w:rPr>
              <w:i/>
              <w:sz w:val="22"/>
              <w:szCs w:val="22"/>
            </w:rPr>
          </w:rPrChange>
        </w:rPr>
        <w:t xml:space="preserve">: To add a footnote to the </w:t>
      </w:r>
      <w:r w:rsidR="00156012" w:rsidRPr="008F3AC2">
        <w:rPr>
          <w:sz w:val="22"/>
          <w:szCs w:val="22"/>
          <w:rPrChange w:id="472" w:author="Rev. 2 Author" w:date="2018-09-12T15:28:00Z">
            <w:rPr>
              <w:i/>
              <w:sz w:val="22"/>
              <w:szCs w:val="22"/>
            </w:rPr>
          </w:rPrChange>
        </w:rPr>
        <w:t>fixed service</w:t>
      </w:r>
      <w:r w:rsidRPr="008F3AC2">
        <w:rPr>
          <w:sz w:val="22"/>
          <w:szCs w:val="22"/>
          <w:rPrChange w:id="473" w:author="Rev. 2 Author" w:date="2018-09-12T15:28:00Z">
            <w:rPr>
              <w:i/>
              <w:sz w:val="22"/>
              <w:szCs w:val="22"/>
            </w:rPr>
          </w:rPrChange>
        </w:rPr>
        <w:t xml:space="preserve"> allocation in support of a HAPS </w:t>
      </w:r>
      <w:del w:id="474" w:author="Author" w:date="2018-09-06T07:30:00Z">
        <w:r w:rsidRPr="008F3AC2" w:rsidDel="00A75FBA">
          <w:rPr>
            <w:sz w:val="22"/>
            <w:szCs w:val="22"/>
            <w:rPrChange w:id="475" w:author="Rev. 2 Author" w:date="2018-09-12T15:28:00Z">
              <w:rPr>
                <w:i/>
                <w:sz w:val="22"/>
                <w:szCs w:val="22"/>
              </w:rPr>
            </w:rPrChange>
          </w:rPr>
          <w:delText xml:space="preserve">identification </w:delText>
        </w:r>
      </w:del>
      <w:ins w:id="476" w:author="Author" w:date="2018-09-06T07:30:00Z">
        <w:del w:id="477" w:author="Rev. 2 Author" w:date="2018-09-12T15:27:00Z">
          <w:r w:rsidR="00A75FBA" w:rsidRPr="008F3AC2" w:rsidDel="008F3AC2">
            <w:rPr>
              <w:sz w:val="22"/>
              <w:szCs w:val="22"/>
              <w:rPrChange w:id="478" w:author="Rev. 2 Author" w:date="2018-09-12T15:28:00Z">
                <w:rPr>
                  <w:i/>
                  <w:sz w:val="22"/>
                  <w:szCs w:val="22"/>
                </w:rPr>
              </w:rPrChange>
            </w:rPr>
            <w:delText>-</w:delText>
          </w:r>
        </w:del>
        <w:r w:rsidR="00A75FBA" w:rsidRPr="008F3AC2">
          <w:rPr>
            <w:sz w:val="22"/>
            <w:szCs w:val="22"/>
            <w:rPrChange w:id="479" w:author="Rev. 2 Author" w:date="2018-09-12T15:28:00Z">
              <w:rPr>
                <w:i/>
                <w:sz w:val="22"/>
                <w:szCs w:val="22"/>
              </w:rPr>
            </w:rPrChange>
          </w:rPr>
          <w:t>designation</w:t>
        </w:r>
        <w:del w:id="480" w:author="Rev. 2 Author" w:date="2018-09-12T15:28:00Z">
          <w:r w:rsidR="00A75FBA" w:rsidRPr="008F3AC2" w:rsidDel="008F3AC2">
            <w:rPr>
              <w:sz w:val="22"/>
              <w:szCs w:val="22"/>
              <w:rPrChange w:id="481" w:author="Rev. 2 Author" w:date="2018-09-12T15:28:00Z">
                <w:rPr>
                  <w:i/>
                  <w:sz w:val="22"/>
                  <w:szCs w:val="22"/>
                </w:rPr>
              </w:rPrChange>
            </w:rPr>
            <w:delText xml:space="preserve"> </w:delText>
          </w:r>
        </w:del>
        <w:r w:rsidR="00A75FBA" w:rsidRPr="008F3AC2">
          <w:rPr>
            <w:sz w:val="22"/>
            <w:szCs w:val="22"/>
            <w:rPrChange w:id="482" w:author="Rev. 2 Author" w:date="2018-09-12T15:28:00Z">
              <w:rPr>
                <w:i/>
                <w:sz w:val="22"/>
                <w:szCs w:val="22"/>
              </w:rPr>
            </w:rPrChange>
          </w:rPr>
          <w:t xml:space="preserve"> </w:t>
        </w:r>
      </w:ins>
      <w:r w:rsidRPr="008F3AC2">
        <w:rPr>
          <w:sz w:val="22"/>
          <w:szCs w:val="22"/>
          <w:rPrChange w:id="483" w:author="Rev. 2 Author" w:date="2018-09-12T15:28:00Z">
            <w:rPr>
              <w:i/>
              <w:sz w:val="22"/>
              <w:szCs w:val="22"/>
            </w:rPr>
          </w:rPrChange>
        </w:rPr>
        <w:t>in the 21.</w:t>
      </w:r>
      <w:ins w:id="484" w:author="Rev. 2 Author" w:date="2018-09-12T15:27:00Z">
        <w:r w:rsidR="008F3AC2" w:rsidRPr="008F3AC2">
          <w:rPr>
            <w:sz w:val="22"/>
            <w:szCs w:val="22"/>
            <w:rPrChange w:id="485" w:author="Rev. 2 Author" w:date="2018-09-12T15:28:00Z">
              <w:rPr>
                <w:i/>
                <w:sz w:val="22"/>
                <w:szCs w:val="22"/>
              </w:rPr>
            </w:rPrChange>
          </w:rPr>
          <w:t xml:space="preserve">4 </w:t>
        </w:r>
      </w:ins>
      <w:ins w:id="486" w:author="Author" w:date="2018-09-05T09:07:00Z">
        <w:del w:id="487" w:author="Rev. 2 Author" w:date="2018-09-12T15:27:00Z">
          <w:r w:rsidR="00D85BF5" w:rsidRPr="008F3AC2" w:rsidDel="008F3AC2">
            <w:rPr>
              <w:sz w:val="22"/>
              <w:szCs w:val="22"/>
              <w:rPrChange w:id="488" w:author="Rev. 2 Author" w:date="2018-09-12T15:28:00Z">
                <w:rPr>
                  <w:i/>
                  <w:sz w:val="22"/>
                  <w:szCs w:val="22"/>
                </w:rPr>
              </w:rPrChange>
            </w:rPr>
            <w:delText>[</w:delText>
          </w:r>
        </w:del>
      </w:ins>
      <w:del w:id="489" w:author="Rev. 2 Author" w:date="2018-09-12T15:27:00Z">
        <w:r w:rsidRPr="008F3AC2" w:rsidDel="008F3AC2">
          <w:rPr>
            <w:sz w:val="22"/>
            <w:szCs w:val="22"/>
            <w:rPrChange w:id="490" w:author="Rev. 2 Author" w:date="2018-09-12T15:28:00Z">
              <w:rPr>
                <w:i/>
                <w:sz w:val="22"/>
                <w:szCs w:val="22"/>
              </w:rPr>
            </w:rPrChange>
          </w:rPr>
          <w:delText>4</w:delText>
        </w:r>
      </w:del>
      <w:ins w:id="491" w:author="Author" w:date="2018-09-05T09:07:00Z">
        <w:del w:id="492" w:author="Rev. 2 Author" w:date="2018-09-12T15:27:00Z">
          <w:r w:rsidR="00D85BF5" w:rsidRPr="008F3AC2" w:rsidDel="008F3AC2">
            <w:rPr>
              <w:sz w:val="22"/>
              <w:szCs w:val="22"/>
              <w:rPrChange w:id="493" w:author="Rev. 2 Author" w:date="2018-09-12T15:28:00Z">
                <w:rPr>
                  <w:i/>
                  <w:sz w:val="22"/>
                  <w:szCs w:val="22"/>
                </w:rPr>
              </w:rPrChange>
            </w:rPr>
            <w:delText>/5]</w:delText>
          </w:r>
        </w:del>
      </w:ins>
      <w:r w:rsidRPr="008F3AC2">
        <w:rPr>
          <w:sz w:val="22"/>
          <w:szCs w:val="22"/>
          <w:rPrChange w:id="494" w:author="Rev. 2 Author" w:date="2018-09-12T15:28:00Z">
            <w:rPr>
              <w:i/>
              <w:sz w:val="22"/>
              <w:szCs w:val="22"/>
            </w:rPr>
          </w:rPrChange>
        </w:rPr>
        <w:t>-22 GHz band.</w:t>
      </w:r>
    </w:p>
    <w:p w14:paraId="4E78508A" w14:textId="77777777" w:rsidR="00C7125F" w:rsidRPr="000633D9" w:rsidRDefault="00C7125F" w:rsidP="00C7125F">
      <w:pPr>
        <w:pStyle w:val="Reasons"/>
        <w:rPr>
          <w:b/>
          <w:szCs w:val="24"/>
        </w:rPr>
      </w:pPr>
    </w:p>
    <w:p w14:paraId="78B69C2B" w14:textId="43E2B372" w:rsidR="00C7125F" w:rsidRPr="00AF5887" w:rsidRDefault="00C7125F" w:rsidP="003C429F">
      <w:pPr>
        <w:pStyle w:val="Methodheading3"/>
        <w:rPr>
          <w:sz w:val="22"/>
          <w:szCs w:val="22"/>
        </w:rPr>
      </w:pPr>
      <w:r w:rsidRPr="00AF5887">
        <w:rPr>
          <w:sz w:val="22"/>
          <w:szCs w:val="22"/>
        </w:rPr>
        <w:t>ADD</w:t>
      </w:r>
      <w:r w:rsidR="00D14B7B" w:rsidRPr="00AF5887">
        <w:rPr>
          <w:sz w:val="22"/>
          <w:szCs w:val="22"/>
        </w:rPr>
        <w:tab/>
      </w:r>
      <w:ins w:id="495" w:author="Rev. 2 Author" w:date="2018-09-13T14:47:00Z">
        <w:r w:rsidR="00F57B55">
          <w:rPr>
            <w:sz w:val="22"/>
            <w:szCs w:val="22"/>
          </w:rPr>
          <w:tab/>
        </w:r>
      </w:ins>
      <w:del w:id="496" w:author="Rev. 2 Author" w:date="2018-09-13T14:47:00Z">
        <w:r w:rsidR="00D14B7B" w:rsidRPr="00AF5887" w:rsidDel="001073FF">
          <w:rPr>
            <w:sz w:val="22"/>
            <w:szCs w:val="22"/>
          </w:rPr>
          <w:tab/>
        </w:r>
      </w:del>
      <w:r w:rsidR="00D14B7B" w:rsidRPr="00AF5887">
        <w:rPr>
          <w:sz w:val="22"/>
          <w:szCs w:val="22"/>
        </w:rPr>
        <w:t>USA/1.14/</w:t>
      </w:r>
      <w:ins w:id="497" w:author="Author" w:date="2018-09-06T07:37:00Z">
        <w:r w:rsidR="006D6280">
          <w:rPr>
            <w:sz w:val="22"/>
            <w:szCs w:val="22"/>
          </w:rPr>
          <w:t>7</w:t>
        </w:r>
      </w:ins>
      <w:del w:id="498" w:author="Author" w:date="2018-09-06T07:37:00Z">
        <w:r w:rsidR="00D14B7B" w:rsidRPr="00AF5887" w:rsidDel="006D6280">
          <w:rPr>
            <w:sz w:val="22"/>
            <w:szCs w:val="22"/>
          </w:rPr>
          <w:delText>2</w:delText>
        </w:r>
      </w:del>
    </w:p>
    <w:p w14:paraId="10920CE5" w14:textId="77777777" w:rsidR="00D14B7B" w:rsidRPr="003C429F" w:rsidRDefault="00D14B7B" w:rsidP="00D14B7B">
      <w:pPr>
        <w:rPr>
          <w:sz w:val="22"/>
          <w:szCs w:val="22"/>
          <w:lang w:val="en-GB"/>
        </w:rPr>
      </w:pPr>
    </w:p>
    <w:p w14:paraId="4E0556A0" w14:textId="77777777" w:rsidR="00D14B7B" w:rsidRPr="003C429F" w:rsidRDefault="00D14B7B" w:rsidP="00D14B7B">
      <w:pPr>
        <w:rPr>
          <w:sz w:val="22"/>
          <w:szCs w:val="22"/>
          <w:lang w:val="en-GB"/>
        </w:rPr>
      </w:pPr>
    </w:p>
    <w:p w14:paraId="3DD92320" w14:textId="1038B2E5" w:rsidR="00C7125F" w:rsidRPr="003C429F" w:rsidRDefault="00C7125F">
      <w:pPr>
        <w:jc w:val="both"/>
        <w:rPr>
          <w:sz w:val="22"/>
          <w:szCs w:val="22"/>
        </w:rPr>
        <w:pPrChange w:id="499" w:author="Rev. 2 Author" w:date="2018-09-14T13:38:00Z">
          <w:pPr/>
        </w:pPrChange>
      </w:pPr>
      <w:r w:rsidRPr="003C429F">
        <w:rPr>
          <w:rStyle w:val="Artdef"/>
          <w:sz w:val="22"/>
          <w:szCs w:val="22"/>
        </w:rPr>
        <w:t>5.B114</w:t>
      </w:r>
      <w:r w:rsidR="00D14B7B" w:rsidRPr="003C429F">
        <w:rPr>
          <w:rStyle w:val="Artdef"/>
          <w:sz w:val="22"/>
          <w:szCs w:val="22"/>
        </w:rPr>
        <w:tab/>
      </w:r>
      <w:proofErr w:type="gramStart"/>
      <w:r w:rsidRPr="003C429F">
        <w:rPr>
          <w:sz w:val="22"/>
          <w:szCs w:val="22"/>
        </w:rPr>
        <w:t>The</w:t>
      </w:r>
      <w:proofErr w:type="gramEnd"/>
      <w:r w:rsidRPr="003C429F">
        <w:rPr>
          <w:sz w:val="22"/>
          <w:szCs w:val="22"/>
        </w:rPr>
        <w:t xml:space="preserve"> allocation to the fixed service in the band 21.4-22 GHz is designated for use in Region 2 by high-altitude platform stations (HAPS). </w:t>
      </w:r>
      <w:ins w:id="500" w:author="Author" w:date="2018-09-05T09:06:00Z">
        <w:r w:rsidR="00D85BF5">
          <w:rPr>
            <w:sz w:val="22"/>
            <w:szCs w:val="22"/>
          </w:rPr>
          <w:t xml:space="preserve"> This </w:t>
        </w:r>
      </w:ins>
      <w:ins w:id="501" w:author="Author" w:date="2018-09-06T07:31:00Z">
        <w:r w:rsidR="00A75FBA">
          <w:rPr>
            <w:sz w:val="22"/>
            <w:szCs w:val="22"/>
          </w:rPr>
          <w:t xml:space="preserve">designation </w:t>
        </w:r>
      </w:ins>
      <w:ins w:id="502" w:author="Author" w:date="2018-09-05T09:06:00Z">
        <w:r w:rsidR="00D85BF5">
          <w:rPr>
            <w:sz w:val="22"/>
            <w:szCs w:val="22"/>
          </w:rPr>
          <w:t xml:space="preserve">does not preclude the use of this frequency band by any application of the services to which they are allocated and does not establish priority in the Radio Regulations. </w:t>
        </w:r>
      </w:ins>
      <w:r w:rsidRPr="003C429F">
        <w:rPr>
          <w:sz w:val="22"/>
          <w:szCs w:val="22"/>
        </w:rPr>
        <w:t xml:space="preserve">Such use of the fixed-service allocation by HAPS is limited </w:t>
      </w:r>
      <w:r w:rsidR="00F32368">
        <w:rPr>
          <w:sz w:val="22"/>
          <w:szCs w:val="22"/>
        </w:rPr>
        <w:t>to the HAPS-to-ground direction</w:t>
      </w:r>
      <w:r w:rsidRPr="003C429F">
        <w:rPr>
          <w:sz w:val="22"/>
          <w:szCs w:val="22"/>
        </w:rPr>
        <w:t xml:space="preserve"> </w:t>
      </w:r>
      <w:ins w:id="503" w:author="Author" w:date="2018-09-06T18:47:00Z">
        <w:r w:rsidR="00525031">
          <w:rPr>
            <w:sz w:val="22"/>
            <w:szCs w:val="22"/>
          </w:rPr>
          <w:t xml:space="preserve">in the 21.4 -22 GHz </w:t>
        </w:r>
      </w:ins>
      <w:ins w:id="504" w:author="Author" w:date="2018-09-06T18:49:00Z">
        <w:r w:rsidR="00525031">
          <w:rPr>
            <w:sz w:val="22"/>
            <w:szCs w:val="22"/>
          </w:rPr>
          <w:t xml:space="preserve">band </w:t>
        </w:r>
      </w:ins>
      <w:ins w:id="505" w:author="Author" w:date="2018-09-06T18:47:00Z">
        <w:r w:rsidR="00525031">
          <w:rPr>
            <w:sz w:val="22"/>
            <w:szCs w:val="22"/>
          </w:rPr>
          <w:t xml:space="preserve">and the ground-to-HAPS direction in the 21.5-22 GHz </w:t>
        </w:r>
      </w:ins>
      <w:ins w:id="506" w:author="Author" w:date="2018-09-06T18:49:00Z">
        <w:r w:rsidR="00525031">
          <w:rPr>
            <w:sz w:val="22"/>
            <w:szCs w:val="22"/>
          </w:rPr>
          <w:t xml:space="preserve">band.  Such use </w:t>
        </w:r>
      </w:ins>
      <w:r w:rsidRPr="003C429F">
        <w:rPr>
          <w:sz w:val="22"/>
          <w:szCs w:val="22"/>
        </w:rPr>
        <w:t>is subject to the provisions of Resolution</w:t>
      </w:r>
      <w:r w:rsidRPr="003C429F">
        <w:rPr>
          <w:b/>
          <w:bCs/>
          <w:sz w:val="22"/>
          <w:szCs w:val="22"/>
        </w:rPr>
        <w:t> [B114</w:t>
      </w:r>
      <w:del w:id="507" w:author="Rev. 2 Author" w:date="2018-09-12T15:29:00Z">
        <w:r w:rsidRPr="003C429F" w:rsidDel="008F3AC2">
          <w:rPr>
            <w:b/>
            <w:bCs/>
            <w:sz w:val="22"/>
            <w:szCs w:val="22"/>
          </w:rPr>
          <w:delText>-21B2-O1</w:delText>
        </w:r>
      </w:del>
      <w:r w:rsidRPr="003C429F">
        <w:rPr>
          <w:b/>
          <w:bCs/>
          <w:sz w:val="22"/>
          <w:szCs w:val="22"/>
        </w:rPr>
        <w:t>] (WRC</w:t>
      </w:r>
      <w:r w:rsidRPr="003C429F">
        <w:rPr>
          <w:b/>
          <w:bCs/>
          <w:sz w:val="22"/>
          <w:szCs w:val="22"/>
        </w:rPr>
        <w:noBreakHyphen/>
        <w:t>19)</w:t>
      </w:r>
      <w:r w:rsidRPr="003C429F">
        <w:rPr>
          <w:sz w:val="22"/>
          <w:szCs w:val="22"/>
        </w:rPr>
        <w:t>.     (WRC</w:t>
      </w:r>
      <w:r w:rsidRPr="003C429F">
        <w:rPr>
          <w:sz w:val="22"/>
          <w:szCs w:val="22"/>
        </w:rPr>
        <w:noBreakHyphen/>
        <w:t>19)</w:t>
      </w:r>
    </w:p>
    <w:p w14:paraId="4E2544C9" w14:textId="77777777" w:rsidR="00CA554F" w:rsidRPr="00AF5887" w:rsidRDefault="00CA554F" w:rsidP="00CC78CD">
      <w:pPr>
        <w:pStyle w:val="Reasons"/>
        <w:spacing w:before="0"/>
        <w:rPr>
          <w:sz w:val="22"/>
          <w:szCs w:val="22"/>
        </w:rPr>
      </w:pPr>
    </w:p>
    <w:p w14:paraId="06CCBBC6" w14:textId="6696C696" w:rsidR="00857555" w:rsidRPr="008C749A" w:rsidRDefault="00857555" w:rsidP="00857555">
      <w:pPr>
        <w:jc w:val="both"/>
        <w:rPr>
          <w:sz w:val="22"/>
          <w:szCs w:val="22"/>
          <w:rPrChange w:id="508" w:author="Rev. 2 Author" w:date="2018-09-13T08:20:00Z">
            <w:rPr>
              <w:i/>
              <w:sz w:val="22"/>
              <w:szCs w:val="22"/>
            </w:rPr>
          </w:rPrChange>
        </w:rPr>
      </w:pPr>
      <w:r w:rsidRPr="008C749A">
        <w:rPr>
          <w:b/>
          <w:sz w:val="22"/>
          <w:szCs w:val="22"/>
          <w:rPrChange w:id="509" w:author="Rev. 2 Author" w:date="2018-09-13T08:20:00Z">
            <w:rPr>
              <w:b/>
              <w:i/>
              <w:sz w:val="22"/>
              <w:szCs w:val="22"/>
            </w:rPr>
          </w:rPrChange>
        </w:rPr>
        <w:t>Reasons</w:t>
      </w:r>
      <w:r w:rsidRPr="008C749A">
        <w:rPr>
          <w:sz w:val="22"/>
          <w:szCs w:val="22"/>
          <w:rPrChange w:id="510" w:author="Rev. 2 Author" w:date="2018-09-13T08:20:00Z">
            <w:rPr>
              <w:i/>
              <w:sz w:val="22"/>
              <w:szCs w:val="22"/>
            </w:rPr>
          </w:rPrChange>
        </w:rPr>
        <w:t xml:space="preserve">: To add </w:t>
      </w:r>
      <w:r w:rsidR="00BE29C6" w:rsidRPr="008C749A">
        <w:rPr>
          <w:sz w:val="22"/>
          <w:szCs w:val="22"/>
          <w:rPrChange w:id="511" w:author="Rev. 2 Author" w:date="2018-09-13T08:20:00Z">
            <w:rPr>
              <w:i/>
              <w:sz w:val="22"/>
              <w:szCs w:val="22"/>
            </w:rPr>
          </w:rPrChange>
        </w:rPr>
        <w:t>the text of the footnote allowi</w:t>
      </w:r>
      <w:r w:rsidRPr="008C749A">
        <w:rPr>
          <w:sz w:val="22"/>
          <w:szCs w:val="22"/>
          <w:rPrChange w:id="512" w:author="Rev. 2 Author" w:date="2018-09-13T08:20:00Z">
            <w:rPr>
              <w:i/>
              <w:sz w:val="22"/>
              <w:szCs w:val="22"/>
            </w:rPr>
          </w:rPrChange>
        </w:rPr>
        <w:t>ng HAPS to operate in the fixed service allocation in the 21.4-22 GHz band.</w:t>
      </w:r>
    </w:p>
    <w:p w14:paraId="774C4BDB" w14:textId="77777777" w:rsidR="00857555" w:rsidRDefault="00857555" w:rsidP="00CC78CD">
      <w:pPr>
        <w:pStyle w:val="Reasons"/>
        <w:spacing w:before="0"/>
        <w:rPr>
          <w:sz w:val="22"/>
          <w:szCs w:val="22"/>
        </w:rPr>
      </w:pPr>
    </w:p>
    <w:p w14:paraId="450701DA" w14:textId="77777777" w:rsidR="00C7125F" w:rsidRPr="003C429F" w:rsidRDefault="00C7125F" w:rsidP="003C429F">
      <w:pPr>
        <w:pStyle w:val="Methodheading3"/>
        <w:rPr>
          <w:sz w:val="22"/>
          <w:szCs w:val="22"/>
        </w:rPr>
      </w:pPr>
      <w:r w:rsidRPr="003C429F">
        <w:rPr>
          <w:sz w:val="22"/>
          <w:szCs w:val="22"/>
        </w:rPr>
        <w:lastRenderedPageBreak/>
        <w:t>ADD</w:t>
      </w:r>
      <w:r w:rsidR="00D14B7B" w:rsidRPr="003C429F">
        <w:rPr>
          <w:sz w:val="22"/>
          <w:szCs w:val="22"/>
        </w:rPr>
        <w:tab/>
      </w:r>
      <w:r w:rsidR="00D14B7B" w:rsidRPr="003C429F">
        <w:rPr>
          <w:sz w:val="22"/>
          <w:szCs w:val="22"/>
        </w:rPr>
        <w:tab/>
        <w:t>USA/1.14/</w:t>
      </w:r>
      <w:ins w:id="513" w:author="Author" w:date="2018-09-06T07:37:00Z">
        <w:r w:rsidR="006D6280">
          <w:rPr>
            <w:sz w:val="22"/>
            <w:szCs w:val="22"/>
          </w:rPr>
          <w:t>8</w:t>
        </w:r>
      </w:ins>
      <w:del w:id="514" w:author="Author" w:date="2018-09-06T07:37:00Z">
        <w:r w:rsidR="00D14B7B" w:rsidRPr="003C429F" w:rsidDel="006D6280">
          <w:rPr>
            <w:sz w:val="22"/>
            <w:szCs w:val="22"/>
          </w:rPr>
          <w:delText>3</w:delText>
        </w:r>
      </w:del>
    </w:p>
    <w:p w14:paraId="38DED440" w14:textId="5E6F249D"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w:t>
      </w:r>
      <w:del w:id="515" w:author="Rev. 2 Author" w:date="2018-09-13T15:27:00Z">
        <w:r w:rsidRPr="00E5162F" w:rsidDel="007B5FB2">
          <w:rPr>
            <w:rFonts w:ascii="Times New Roman" w:hAnsi="Times New Roman" w:cs="Times New Roman"/>
            <w:bCs/>
            <w:sz w:val="22"/>
            <w:szCs w:val="22"/>
          </w:rPr>
          <w:delText>-21B2-O1</w:delText>
        </w:r>
      </w:del>
      <w:r w:rsidRPr="00E5162F">
        <w:rPr>
          <w:rFonts w:ascii="Times New Roman" w:hAnsi="Times New Roman" w:cs="Times New Roman"/>
          <w:bCs/>
          <w:sz w:val="22"/>
          <w:szCs w:val="22"/>
        </w:rPr>
        <w:t>]</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14:paraId="57815CBC" w14:textId="26B13176" w:rsidR="00C7125F" w:rsidRPr="001F56E5" w:rsidRDefault="00C7125F">
      <w:pPr>
        <w:pStyle w:val="Restitle"/>
        <w:rPr>
          <w:rFonts w:ascii="Times New Roman" w:hAnsi="Times New Roman" w:cs="Times New Roman"/>
          <w:sz w:val="22"/>
          <w:szCs w:val="22"/>
          <w:rPrChange w:id="516" w:author="Author" w:date="2018-09-05T10:10:00Z">
            <w:rPr>
              <w:rFonts w:ascii="Times New Roman" w:eastAsiaTheme="minorEastAsia" w:hAnsi="Times New Roman" w:cs="Times New Roman"/>
              <w:bCs/>
              <w:sz w:val="22"/>
              <w:szCs w:val="22"/>
            </w:rPr>
          </w:rPrChange>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w:t>
      </w:r>
      <w:del w:id="517" w:author="Author" w:date="2018-09-05T09:08:00Z">
        <w:r w:rsidRPr="003F026C" w:rsidDel="00D85BF5">
          <w:rPr>
            <w:rFonts w:ascii="Times New Roman" w:hAnsi="Times New Roman" w:cs="Times New Roman"/>
            <w:sz w:val="22"/>
            <w:szCs w:val="22"/>
          </w:rPr>
          <w:delText xml:space="preserve">bands </w:delText>
        </w:r>
      </w:del>
      <w:ins w:id="518" w:author="Author" w:date="2018-09-05T09:08:00Z">
        <w:r w:rsidR="00D85BF5" w:rsidRPr="003F026C">
          <w:rPr>
            <w:rFonts w:ascii="Times New Roman" w:hAnsi="Times New Roman" w:cs="Times New Roman"/>
            <w:sz w:val="22"/>
            <w:szCs w:val="22"/>
          </w:rPr>
          <w:t>band</w:t>
        </w:r>
      </w:ins>
      <w:ins w:id="519" w:author="Author" w:date="2018-09-05T10:10:00Z">
        <w:r w:rsidR="001F56E5">
          <w:rPr>
            <w:rFonts w:ascii="Times New Roman" w:hAnsi="Times New Roman" w:cs="Times New Roman"/>
            <w:sz w:val="22"/>
            <w:szCs w:val="22"/>
          </w:rPr>
          <w:t xml:space="preserve"> </w:t>
        </w:r>
      </w:ins>
      <w:r w:rsidRPr="003F026C">
        <w:rPr>
          <w:rFonts w:ascii="Times New Roman" w:hAnsi="Times New Roman" w:cs="Times New Roman"/>
          <w:sz w:val="22"/>
          <w:szCs w:val="22"/>
        </w:rPr>
        <w:t xml:space="preserve">21.4-22 GHz by high altitude platform </w:t>
      </w:r>
      <w:r w:rsidRPr="003F026C">
        <w:rPr>
          <w:rFonts w:ascii="Times New Roman" w:hAnsi="Times New Roman" w:cs="Times New Roman"/>
          <w:sz w:val="22"/>
          <w:szCs w:val="22"/>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w:t>
      </w:r>
      <w:proofErr w:type="spellStart"/>
      <w:r w:rsidRPr="00A35CC1">
        <w:rPr>
          <w:rFonts w:ascii="Times New Roman" w:hAnsi="Times New Roman" w:cs="Times New Roman"/>
          <w:sz w:val="22"/>
          <w:szCs w:val="22"/>
        </w:rPr>
        <w:t>Radiocommunication</w:t>
      </w:r>
      <w:proofErr w:type="spellEnd"/>
      <w:r w:rsidRPr="00A35CC1">
        <w:rPr>
          <w:rFonts w:ascii="Times New Roman" w:hAnsi="Times New Roman" w:cs="Times New Roman"/>
          <w:sz w:val="22"/>
          <w:szCs w:val="22"/>
        </w:rPr>
        <w:t xml:space="preserve"> Conference (</w:t>
      </w:r>
      <w:proofErr w:type="spellStart"/>
      <w:r w:rsidRPr="00A35CC1">
        <w:rPr>
          <w:rFonts w:ascii="Times New Roman" w:hAnsi="Times New Roman" w:cs="Times New Roman"/>
          <w:sz w:val="22"/>
          <w:szCs w:val="22"/>
        </w:rPr>
        <w:t>Sharm</w:t>
      </w:r>
      <w:proofErr w:type="spellEnd"/>
      <w:r w:rsidRPr="00A35CC1">
        <w:rPr>
          <w:rFonts w:ascii="Times New Roman" w:hAnsi="Times New Roman" w:cs="Times New Roman"/>
          <w:sz w:val="22"/>
          <w:szCs w:val="22"/>
        </w:rPr>
        <w:t xml:space="preserve"> el-Sheikh, 2019), </w:t>
      </w:r>
    </w:p>
    <w:p w14:paraId="6DB00877" w14:textId="77777777" w:rsidR="00C7125F" w:rsidRPr="000B67F5" w:rsidRDefault="00C73AF6" w:rsidP="00C7125F">
      <w:pPr>
        <w:pStyle w:val="Call"/>
        <w:rPr>
          <w:ins w:id="520" w:author="Author" w:date="2018-09-05T11:41:00Z"/>
          <w:sz w:val="22"/>
          <w:szCs w:val="22"/>
        </w:rPr>
      </w:pPr>
      <w:r>
        <w:rPr>
          <w:sz w:val="22"/>
          <w:szCs w:val="22"/>
        </w:rPr>
        <w:t>c</w:t>
      </w:r>
      <w:r w:rsidR="00C7125F" w:rsidRPr="003C429F">
        <w:rPr>
          <w:sz w:val="22"/>
          <w:szCs w:val="22"/>
        </w:rPr>
        <w:t>onsidering</w:t>
      </w:r>
    </w:p>
    <w:p w14:paraId="1541AB27" w14:textId="77777777" w:rsidR="00C73AF6" w:rsidRPr="00C829AB" w:rsidRDefault="00C73AF6">
      <w:pPr>
        <w:rPr>
          <w:sz w:val="22"/>
          <w:szCs w:val="22"/>
        </w:rPr>
        <w:pPrChange w:id="521" w:author="Author" w:date="2018-09-05T11:41:00Z">
          <w:pPr>
            <w:pStyle w:val="Call"/>
          </w:pPr>
        </w:pPrChange>
      </w:pPr>
    </w:p>
    <w:p w14:paraId="134FBCA1" w14:textId="611DAFB8" w:rsidR="00D85BF5" w:rsidRDefault="00D85BF5">
      <w:pPr>
        <w:pStyle w:val="ListParagraph"/>
        <w:ind w:left="0"/>
        <w:jc w:val="both"/>
        <w:rPr>
          <w:ins w:id="522" w:author="Rev. 2 Author" w:date="2018-09-13T15:08:00Z"/>
          <w:sz w:val="22"/>
          <w:szCs w:val="22"/>
        </w:rPr>
      </w:pPr>
      <w:ins w:id="523" w:author="Author" w:date="2018-09-05T09:09:00Z">
        <w:r w:rsidRPr="000B67F5">
          <w:rPr>
            <w:i/>
            <w:sz w:val="22"/>
            <w:szCs w:val="22"/>
            <w:rPrChange w:id="524" w:author="Author" w:date="2018-09-05T11:53:00Z">
              <w:rPr>
                <w:i/>
                <w:sz w:val="24"/>
                <w:szCs w:val="24"/>
              </w:rPr>
            </w:rPrChange>
          </w:rPr>
          <w:t>a)</w:t>
        </w:r>
        <w:r w:rsidRPr="000B67F5">
          <w:rPr>
            <w:sz w:val="22"/>
            <w:szCs w:val="22"/>
            <w:rPrChange w:id="525" w:author="Author" w:date="2018-09-05T11:53: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4AEAFEA2" w14:textId="77777777" w:rsidR="002F5397" w:rsidRPr="000B67F5" w:rsidRDefault="002F5397">
      <w:pPr>
        <w:pStyle w:val="ListParagraph"/>
        <w:ind w:left="0"/>
        <w:jc w:val="both"/>
        <w:rPr>
          <w:ins w:id="526" w:author="Author" w:date="2018-09-05T09:09:00Z"/>
          <w:sz w:val="22"/>
          <w:szCs w:val="22"/>
          <w:rPrChange w:id="527" w:author="Author" w:date="2018-09-05T11:53:00Z">
            <w:rPr>
              <w:ins w:id="528" w:author="Author" w:date="2018-09-05T09:09:00Z"/>
              <w:sz w:val="24"/>
              <w:szCs w:val="24"/>
            </w:rPr>
          </w:rPrChange>
        </w:rPr>
      </w:pPr>
    </w:p>
    <w:p w14:paraId="75042E92" w14:textId="0B726B41" w:rsidR="00D85BF5" w:rsidRDefault="00D85BF5">
      <w:pPr>
        <w:pStyle w:val="ListParagraph"/>
        <w:ind w:left="0"/>
        <w:jc w:val="both"/>
        <w:rPr>
          <w:ins w:id="529" w:author="Rev. 2 Author" w:date="2018-09-13T15:08:00Z"/>
          <w:sz w:val="22"/>
          <w:szCs w:val="22"/>
        </w:rPr>
      </w:pPr>
      <w:ins w:id="530" w:author="Author" w:date="2018-09-05T09:09:00Z">
        <w:r w:rsidRPr="000B67F5">
          <w:rPr>
            <w:i/>
            <w:sz w:val="22"/>
            <w:szCs w:val="22"/>
            <w:rPrChange w:id="531" w:author="Author" w:date="2018-09-05T11:53:00Z">
              <w:rPr>
                <w:i/>
                <w:sz w:val="24"/>
                <w:szCs w:val="24"/>
              </w:rPr>
            </w:rPrChange>
          </w:rPr>
          <w:t>b)</w:t>
        </w:r>
        <w:r w:rsidRPr="000B67F5">
          <w:rPr>
            <w:sz w:val="22"/>
            <w:szCs w:val="22"/>
            <w:rPrChange w:id="532" w:author="Author" w:date="2018-09-05T11:53:00Z">
              <w:rPr>
                <w:sz w:val="24"/>
                <w:szCs w:val="24"/>
              </w:rPr>
            </w:rPrChange>
          </w:rPr>
          <w:tab/>
          <w:t>that WRC-15 decided to study additional spectrum needs for fixed HAPS links to provide broadband connectivity</w:t>
        </w:r>
        <w:r w:rsidR="003857B8" w:rsidRPr="000B67F5">
          <w:rPr>
            <w:sz w:val="22"/>
            <w:szCs w:val="22"/>
            <w:rPrChange w:id="533" w:author="Author" w:date="2018-09-05T11:53:00Z">
              <w:rPr>
                <w:sz w:val="24"/>
                <w:szCs w:val="24"/>
              </w:rPr>
            </w:rPrChange>
          </w:rPr>
          <w:t>, including within the band 21.</w:t>
        </w:r>
      </w:ins>
      <w:ins w:id="534" w:author="Author" w:date="2018-09-05T11:27:00Z">
        <w:r w:rsidR="003857B8" w:rsidRPr="000B67F5">
          <w:rPr>
            <w:sz w:val="22"/>
            <w:szCs w:val="22"/>
            <w:rPrChange w:id="535" w:author="Author" w:date="2018-09-05T11:53:00Z">
              <w:rPr>
                <w:sz w:val="24"/>
                <w:szCs w:val="24"/>
              </w:rPr>
            </w:rPrChange>
          </w:rPr>
          <w:t>4</w:t>
        </w:r>
      </w:ins>
      <w:ins w:id="536" w:author="Author" w:date="2018-09-05T09:09:00Z">
        <w:r w:rsidRPr="000B67F5">
          <w:rPr>
            <w:sz w:val="22"/>
            <w:szCs w:val="22"/>
            <w:rPrChange w:id="537" w:author="Author" w:date="2018-09-05T11:53:00Z">
              <w:rPr>
                <w:sz w:val="24"/>
                <w:szCs w:val="24"/>
              </w:rPr>
            </w:rPrChange>
          </w:rPr>
          <w:t xml:space="preserve">-22 GHz, recognizing that the existing HAPS </w:t>
        </w:r>
      </w:ins>
      <w:ins w:id="538" w:author="Author" w:date="2018-09-06T07:31:00Z">
        <w:r w:rsidR="00A75FBA">
          <w:rPr>
            <w:sz w:val="22"/>
            <w:szCs w:val="22"/>
          </w:rPr>
          <w:t>designation</w:t>
        </w:r>
      </w:ins>
      <w:ins w:id="539" w:author="Author" w:date="2018-09-05T09:09:00Z">
        <w:r w:rsidRPr="000B67F5">
          <w:rPr>
            <w:sz w:val="22"/>
            <w:szCs w:val="22"/>
            <w:rPrChange w:id="540" w:author="Author" w:date="2018-09-05T11:53:00Z">
              <w:rPr>
                <w:sz w:val="24"/>
                <w:szCs w:val="24"/>
              </w:rPr>
            </w:rPrChange>
          </w:rPr>
          <w:t>s were established without reference to today’s broadband capabilities;</w:t>
        </w:r>
      </w:ins>
    </w:p>
    <w:p w14:paraId="3F89430D" w14:textId="77777777" w:rsidR="002F5397" w:rsidRPr="000B67F5" w:rsidRDefault="002F5397">
      <w:pPr>
        <w:pStyle w:val="ListParagraph"/>
        <w:ind w:left="0"/>
        <w:jc w:val="both"/>
        <w:rPr>
          <w:ins w:id="541" w:author="Author" w:date="2018-09-05T09:09:00Z"/>
          <w:sz w:val="22"/>
          <w:szCs w:val="22"/>
          <w:rPrChange w:id="542" w:author="Author" w:date="2018-09-05T11:53:00Z">
            <w:rPr>
              <w:ins w:id="543" w:author="Author" w:date="2018-09-05T09:09:00Z"/>
              <w:sz w:val="24"/>
              <w:szCs w:val="24"/>
            </w:rPr>
          </w:rPrChange>
        </w:rPr>
      </w:pPr>
    </w:p>
    <w:p w14:paraId="3C7B9F2F" w14:textId="5AEC87AF" w:rsidR="00D85BF5" w:rsidRDefault="00D85BF5">
      <w:pPr>
        <w:pStyle w:val="ListParagraph"/>
        <w:ind w:left="0"/>
        <w:jc w:val="both"/>
        <w:rPr>
          <w:ins w:id="544" w:author="Rev. 2 Author" w:date="2018-09-14T13:37:00Z"/>
          <w:sz w:val="22"/>
          <w:szCs w:val="22"/>
        </w:rPr>
      </w:pPr>
      <w:ins w:id="545" w:author="Author" w:date="2018-09-05T09:09:00Z">
        <w:r w:rsidRPr="000B67F5">
          <w:rPr>
            <w:i/>
            <w:sz w:val="22"/>
            <w:szCs w:val="22"/>
            <w:rPrChange w:id="546" w:author="Author" w:date="2018-09-05T11:53:00Z">
              <w:rPr>
                <w:i/>
                <w:sz w:val="24"/>
                <w:szCs w:val="24"/>
              </w:rPr>
            </w:rPrChange>
          </w:rPr>
          <w:t>c)</w:t>
        </w:r>
        <w:r w:rsidRPr="000B67F5">
          <w:rPr>
            <w:sz w:val="22"/>
            <w:szCs w:val="22"/>
            <w:rPrChange w:id="547" w:author="Author" w:date="2018-09-05T11:53:00Z">
              <w:rPr>
                <w:sz w:val="24"/>
                <w:szCs w:val="24"/>
              </w:rPr>
            </w:rPrChange>
          </w:rPr>
          <w:tab/>
          <w:t>that HAPS can provide broadband connectivity with minimal ground network infrastructure;</w:t>
        </w:r>
      </w:ins>
    </w:p>
    <w:p w14:paraId="3F1E1DD0" w14:textId="77777777" w:rsidR="00A93E14" w:rsidRPr="000B67F5" w:rsidRDefault="00A93E14">
      <w:pPr>
        <w:pStyle w:val="ListParagraph"/>
        <w:ind w:left="0"/>
        <w:jc w:val="both"/>
        <w:rPr>
          <w:ins w:id="548" w:author="Author" w:date="2018-09-05T09:09:00Z"/>
          <w:sz w:val="22"/>
          <w:szCs w:val="22"/>
          <w:rPrChange w:id="549" w:author="Author" w:date="2018-09-05T11:53:00Z">
            <w:rPr>
              <w:ins w:id="550" w:author="Author" w:date="2018-09-05T09:09:00Z"/>
              <w:sz w:val="24"/>
              <w:szCs w:val="24"/>
            </w:rPr>
          </w:rPrChange>
        </w:rPr>
      </w:pPr>
    </w:p>
    <w:p w14:paraId="6D96A98F" w14:textId="18CF356E" w:rsidR="00D85BF5" w:rsidRDefault="00D85BF5">
      <w:pPr>
        <w:pStyle w:val="ListParagraph"/>
        <w:ind w:left="0"/>
        <w:jc w:val="both"/>
        <w:rPr>
          <w:ins w:id="551" w:author="Rev. 2 Author" w:date="2018-09-13T15:09:00Z"/>
          <w:sz w:val="22"/>
          <w:szCs w:val="22"/>
        </w:rPr>
      </w:pPr>
      <w:ins w:id="552" w:author="Author" w:date="2018-09-05T09:09:00Z">
        <w:r w:rsidRPr="000B67F5">
          <w:rPr>
            <w:i/>
            <w:sz w:val="22"/>
            <w:szCs w:val="22"/>
            <w:rPrChange w:id="553" w:author="Author" w:date="2018-09-05T11:53:00Z">
              <w:rPr>
                <w:i/>
                <w:sz w:val="24"/>
                <w:szCs w:val="24"/>
              </w:rPr>
            </w:rPrChange>
          </w:rPr>
          <w:t>d)</w:t>
        </w:r>
        <w:r w:rsidRPr="000B67F5">
          <w:rPr>
            <w:sz w:val="22"/>
            <w:szCs w:val="22"/>
            <w:rPrChange w:id="554" w:author="Author" w:date="2018-09-05T11:53:00Z">
              <w:rPr>
                <w:sz w:val="24"/>
                <w:szCs w:val="24"/>
              </w:rPr>
            </w:rPrChange>
          </w:rPr>
          <w:tab/>
          <w:t xml:space="preserve">that compatibility with existing services allocated on a primary basis in the frequency range 21.2-22.5 GHz must be ensured when introducing any new HAPS </w:t>
        </w:r>
      </w:ins>
      <w:ins w:id="555" w:author="Author" w:date="2018-09-06T07:31:00Z">
        <w:r w:rsidR="00A75FBA">
          <w:rPr>
            <w:sz w:val="22"/>
            <w:szCs w:val="22"/>
          </w:rPr>
          <w:t>designation</w:t>
        </w:r>
      </w:ins>
      <w:ins w:id="556" w:author="Author" w:date="2018-09-05T09:09:00Z">
        <w:r w:rsidRPr="000B67F5">
          <w:rPr>
            <w:sz w:val="22"/>
            <w:szCs w:val="22"/>
            <w:rPrChange w:id="557" w:author="Author" w:date="2018-09-05T11:53:00Z">
              <w:rPr>
                <w:sz w:val="24"/>
                <w:szCs w:val="24"/>
              </w:rPr>
            </w:rPrChange>
          </w:rPr>
          <w:t>s,</w:t>
        </w:r>
      </w:ins>
    </w:p>
    <w:p w14:paraId="60417455" w14:textId="77777777" w:rsidR="002F5397" w:rsidRDefault="002F5397">
      <w:pPr>
        <w:pStyle w:val="ListParagraph"/>
        <w:ind w:left="0"/>
        <w:jc w:val="both"/>
        <w:rPr>
          <w:ins w:id="558" w:author="Rev. 2 Author" w:date="2018-09-12T15:29:00Z"/>
          <w:sz w:val="22"/>
          <w:szCs w:val="22"/>
        </w:rPr>
      </w:pPr>
    </w:p>
    <w:p w14:paraId="4051118B" w14:textId="08483C39" w:rsidR="008F3AC2" w:rsidRDefault="008F3AC2">
      <w:pPr>
        <w:pStyle w:val="ListParagraph"/>
        <w:ind w:left="0"/>
        <w:jc w:val="both"/>
        <w:rPr>
          <w:ins w:id="559" w:author="Rev. 2 Author" w:date="2018-09-13T15:09:00Z"/>
          <w:sz w:val="22"/>
          <w:szCs w:val="22"/>
        </w:rPr>
      </w:pPr>
      <w:ins w:id="560" w:author="Rev. 2 Author" w:date="2018-09-12T15:30:00Z">
        <w:r>
          <w:rPr>
            <w:i/>
            <w:sz w:val="22"/>
            <w:szCs w:val="22"/>
          </w:rPr>
          <w:t>e)</w:t>
        </w:r>
        <w:r>
          <w:rPr>
            <w:i/>
            <w:sz w:val="22"/>
            <w:szCs w:val="22"/>
          </w:rPr>
          <w:tab/>
        </w:r>
        <w:r>
          <w:rPr>
            <w:sz w:val="22"/>
            <w:szCs w:val="22"/>
          </w:rPr>
          <w:t>that the band 21.4-22 GHz is also allocated to the mobile service on a co-primary basis;</w:t>
        </w:r>
      </w:ins>
    </w:p>
    <w:p w14:paraId="563AFBF2" w14:textId="77777777" w:rsidR="002F5397" w:rsidRDefault="002F5397">
      <w:pPr>
        <w:pStyle w:val="ListParagraph"/>
        <w:ind w:left="0"/>
        <w:jc w:val="both"/>
        <w:rPr>
          <w:ins w:id="561" w:author="Rev. 2 Author" w:date="2018-09-12T15:30:00Z"/>
          <w:sz w:val="22"/>
          <w:szCs w:val="22"/>
        </w:rPr>
      </w:pPr>
    </w:p>
    <w:p w14:paraId="7E297B0D" w14:textId="19877409" w:rsidR="008F3AC2" w:rsidDel="00F57B55" w:rsidRDefault="008F3AC2">
      <w:pPr>
        <w:pStyle w:val="Call"/>
        <w:ind w:left="0"/>
        <w:jc w:val="both"/>
        <w:rPr>
          <w:del w:id="562" w:author="Rev. 2 Author" w:date="2018-09-12T15:30:00Z"/>
          <w:sz w:val="22"/>
          <w:szCs w:val="22"/>
        </w:rPr>
        <w:pPrChange w:id="563" w:author="Rev. 2 Author" w:date="2018-09-14T13:38:00Z">
          <w:pPr>
            <w:pStyle w:val="Call"/>
          </w:pPr>
        </w:pPrChange>
      </w:pPr>
      <w:ins w:id="564" w:author="Rev. 2 Author" w:date="2018-09-12T15:30:00Z">
        <w:r w:rsidRPr="00A93E14">
          <w:rPr>
            <w:i w:val="0"/>
            <w:sz w:val="22"/>
            <w:szCs w:val="22"/>
          </w:rPr>
          <w:t>f)</w:t>
        </w:r>
        <w:r>
          <w:rPr>
            <w:i w:val="0"/>
            <w:sz w:val="22"/>
            <w:szCs w:val="22"/>
          </w:rPr>
          <w:tab/>
        </w:r>
        <w:r>
          <w:rPr>
            <w:sz w:val="22"/>
            <w:szCs w:val="22"/>
          </w:rPr>
          <w:t xml:space="preserve">that Recommendation ITU-R P.618, </w:t>
        </w:r>
      </w:ins>
      <w:ins w:id="565" w:author="Rev. 2 Author" w:date="2018-09-12T15:31:00Z">
        <w:r>
          <w:rPr>
            <w:sz w:val="22"/>
            <w:szCs w:val="22"/>
          </w:rPr>
          <w:t>“Propagation data and prediction methods required for the design of Earth-space telecommunication systems”, should be used to determine rain attenuation from HAPS platforms.</w:t>
        </w:r>
      </w:ins>
    </w:p>
    <w:p w14:paraId="7C7B4C8A" w14:textId="21345115" w:rsidR="00F57B55" w:rsidRDefault="00F57B55">
      <w:pPr>
        <w:jc w:val="both"/>
        <w:rPr>
          <w:ins w:id="566" w:author="Rev. 2 Author" w:date="2018-09-13T14:50:00Z"/>
          <w:lang w:val="en-GB"/>
        </w:rPr>
        <w:pPrChange w:id="567" w:author="Rev. 2 Author" w:date="2018-09-14T13:38:00Z">
          <w:pPr>
            <w:pStyle w:val="ListParagraph"/>
            <w:ind w:left="0"/>
            <w:jc w:val="both"/>
          </w:pPr>
        </w:pPrChange>
      </w:pPr>
    </w:p>
    <w:p w14:paraId="6F174B59" w14:textId="77777777" w:rsidR="00F57B55" w:rsidRPr="00F57B55" w:rsidRDefault="00F57B55">
      <w:pPr>
        <w:rPr>
          <w:ins w:id="568" w:author="Rev. 2 Author" w:date="2018-09-13T14:50:00Z"/>
          <w:lang w:val="en-GB"/>
          <w:rPrChange w:id="569" w:author="Rev. 2 Author" w:date="2018-09-13T14:50:00Z">
            <w:rPr>
              <w:ins w:id="570" w:author="Rev. 2 Author" w:date="2018-09-13T14:50:00Z"/>
              <w:sz w:val="24"/>
              <w:szCs w:val="24"/>
            </w:rPr>
          </w:rPrChange>
        </w:rPr>
        <w:pPrChange w:id="571" w:author="Rev. 2 Author" w:date="2018-09-13T14:50:00Z">
          <w:pPr>
            <w:pStyle w:val="ListParagraph"/>
            <w:ind w:left="0"/>
            <w:jc w:val="both"/>
          </w:pPr>
        </w:pPrChange>
      </w:pPr>
    </w:p>
    <w:p w14:paraId="47F3CAD6" w14:textId="77777777" w:rsidR="00C7125F" w:rsidRPr="000B67F5" w:rsidDel="00D85BF5" w:rsidRDefault="00C7125F">
      <w:pPr>
        <w:ind w:left="720"/>
        <w:rPr>
          <w:del w:id="572" w:author="Author" w:date="2018-09-05T09:09:00Z"/>
          <w:sz w:val="22"/>
          <w:szCs w:val="22"/>
        </w:rPr>
        <w:pPrChange w:id="573" w:author="Rev. 2 Author" w:date="2018-09-13T14:50:00Z">
          <w:pPr/>
        </w:pPrChange>
      </w:pPr>
      <w:del w:id="574" w:author="Author" w:date="2018-09-05T09:09:00Z">
        <w:r w:rsidRPr="000B67F5" w:rsidDel="00D85BF5">
          <w:rPr>
            <w:sz w:val="22"/>
            <w:szCs w:val="22"/>
          </w:rPr>
          <w:delText>Note: No text has been developed, it may be proposed in contributions to CPM19-2</w:delText>
        </w:r>
      </w:del>
    </w:p>
    <w:p w14:paraId="6EB93F31" w14:textId="0FA2A575" w:rsidR="00C7125F" w:rsidRPr="000B67F5" w:rsidRDefault="008F3AC2">
      <w:pPr>
        <w:pStyle w:val="Call"/>
        <w:ind w:left="720"/>
        <w:rPr>
          <w:ins w:id="575" w:author="Author" w:date="2018-09-05T11:41:00Z"/>
          <w:sz w:val="22"/>
          <w:szCs w:val="22"/>
        </w:rPr>
        <w:pPrChange w:id="576" w:author="Rev. 2 Author" w:date="2018-09-13T14:50:00Z">
          <w:pPr>
            <w:pStyle w:val="Call"/>
          </w:pPr>
        </w:pPrChange>
      </w:pPr>
      <w:ins w:id="577" w:author="Rev. 2 Author" w:date="2018-09-12T15:32:00Z">
        <w:r>
          <w:rPr>
            <w:sz w:val="22"/>
            <w:szCs w:val="22"/>
          </w:rPr>
          <w:t>r</w:t>
        </w:r>
      </w:ins>
      <w:del w:id="578" w:author="Rev. 2 Author" w:date="2018-09-12T15:32:00Z">
        <w:r w:rsidR="00C73AF6" w:rsidRPr="000B67F5" w:rsidDel="008F3AC2">
          <w:rPr>
            <w:sz w:val="22"/>
            <w:szCs w:val="22"/>
          </w:rPr>
          <w:delText>R</w:delText>
        </w:r>
      </w:del>
      <w:r w:rsidR="00C7125F" w:rsidRPr="000B67F5">
        <w:rPr>
          <w:sz w:val="22"/>
          <w:szCs w:val="22"/>
        </w:rPr>
        <w:t>ecognizing</w:t>
      </w:r>
    </w:p>
    <w:p w14:paraId="53BA37A1" w14:textId="77777777" w:rsidR="00C73AF6" w:rsidRPr="00C829AB" w:rsidRDefault="00C73AF6">
      <w:pPr>
        <w:rPr>
          <w:sz w:val="22"/>
          <w:szCs w:val="22"/>
        </w:rPr>
        <w:pPrChange w:id="579" w:author="Author" w:date="2018-09-05T11:41:00Z">
          <w:pPr>
            <w:pStyle w:val="Call"/>
          </w:pPr>
        </w:pPrChange>
      </w:pPr>
    </w:p>
    <w:p w14:paraId="29F50D02" w14:textId="63A479C7" w:rsidR="00D85BF5" w:rsidRDefault="00D85BF5" w:rsidP="00D85BF5">
      <w:pPr>
        <w:jc w:val="both"/>
        <w:rPr>
          <w:ins w:id="580" w:author="Author" w:date="2018-09-06T18:20:00Z"/>
          <w:sz w:val="22"/>
          <w:szCs w:val="22"/>
        </w:rPr>
      </w:pPr>
      <w:ins w:id="581" w:author="Author" w:date="2018-09-05T09:09:00Z">
        <w:r w:rsidRPr="000B67F5">
          <w:rPr>
            <w:i/>
            <w:sz w:val="22"/>
            <w:szCs w:val="22"/>
            <w:rPrChange w:id="582" w:author="Author" w:date="2018-09-05T11:53:00Z">
              <w:rPr>
                <w:i/>
                <w:sz w:val="24"/>
                <w:szCs w:val="24"/>
              </w:rPr>
            </w:rPrChange>
          </w:rPr>
          <w:t>a)</w:t>
        </w:r>
        <w:r w:rsidRPr="000B67F5">
          <w:rPr>
            <w:sz w:val="22"/>
            <w:szCs w:val="22"/>
            <w:rPrChange w:id="583" w:author="Author" w:date="2018-09-05T11:53:00Z">
              <w:rPr>
                <w:sz w:val="24"/>
                <w:szCs w:val="24"/>
              </w:rPr>
            </w:rPrChange>
          </w:rPr>
          <w:tab/>
          <w:t xml:space="preserve">that RR No. </w:t>
        </w:r>
        <w:r w:rsidRPr="000B67F5">
          <w:rPr>
            <w:b/>
            <w:sz w:val="22"/>
            <w:szCs w:val="22"/>
            <w:rPrChange w:id="584" w:author="Author" w:date="2018-09-05T11:53:00Z">
              <w:rPr>
                <w:b/>
                <w:sz w:val="24"/>
                <w:szCs w:val="24"/>
              </w:rPr>
            </w:rPrChange>
          </w:rPr>
          <w:t>5.532</w:t>
        </w:r>
        <w:r w:rsidRPr="000B67F5">
          <w:rPr>
            <w:sz w:val="22"/>
            <w:szCs w:val="22"/>
            <w:rPrChange w:id="585" w:author="Author" w:date="2018-09-05T11:53:00Z">
              <w:rPr>
                <w:sz w:val="24"/>
                <w:szCs w:val="24"/>
              </w:rPr>
            </w:rPrChange>
          </w:rPr>
          <w:t xml:space="preserve"> requires that the use of </w:t>
        </w:r>
        <w:r w:rsidRPr="000B67F5">
          <w:rPr>
            <w:sz w:val="22"/>
            <w:szCs w:val="22"/>
            <w:rPrChange w:id="586" w:author="Author" w:date="2018-09-05T11:53:00Z">
              <w:rPr>
                <w:sz w:val="24"/>
                <w:szCs w:val="24"/>
                <w:highlight w:val="green"/>
              </w:rPr>
            </w:rPrChange>
          </w:rPr>
          <w:t>the band 22.21-22.5 GHz by the Earth Exploration-Satellite (passive) and space research (passive) services shall not impose constraints</w:t>
        </w:r>
        <w:r w:rsidRPr="000B67F5">
          <w:rPr>
            <w:sz w:val="22"/>
            <w:szCs w:val="22"/>
            <w:rPrChange w:id="587" w:author="Author" w:date="2018-09-05T11:53:00Z">
              <w:rPr>
                <w:sz w:val="24"/>
                <w:szCs w:val="24"/>
              </w:rPr>
            </w:rPrChange>
          </w:rPr>
          <w:t xml:space="preserve"> upon the fixed and mobile, except aeronautical mobile, services;</w:t>
        </w:r>
      </w:ins>
    </w:p>
    <w:p w14:paraId="37E0A986" w14:textId="77777777" w:rsidR="00D02AA4" w:rsidRPr="000B67F5" w:rsidRDefault="00D02AA4" w:rsidP="00D85BF5">
      <w:pPr>
        <w:jc w:val="both"/>
        <w:rPr>
          <w:ins w:id="588" w:author="Author" w:date="2018-09-05T09:09:00Z"/>
          <w:sz w:val="22"/>
          <w:szCs w:val="22"/>
          <w:rPrChange w:id="589" w:author="Author" w:date="2018-09-05T11:53:00Z">
            <w:rPr>
              <w:ins w:id="590" w:author="Author" w:date="2018-09-05T09:09:00Z"/>
              <w:sz w:val="24"/>
              <w:szCs w:val="24"/>
            </w:rPr>
          </w:rPrChange>
        </w:rPr>
      </w:pPr>
    </w:p>
    <w:p w14:paraId="3900C052" w14:textId="63E019D1" w:rsidR="00CF3DF2" w:rsidRPr="002F5397" w:rsidRDefault="00D85BF5" w:rsidP="00D85BF5">
      <w:pPr>
        <w:jc w:val="both"/>
        <w:rPr>
          <w:ins w:id="591" w:author="Author" w:date="2018-09-06T18:20:00Z"/>
          <w:color w:val="000000" w:themeColor="text1"/>
          <w:sz w:val="22"/>
          <w:szCs w:val="22"/>
          <w:rPrChange w:id="592" w:author="Rev. 2 Author" w:date="2018-09-13T15:07:00Z">
            <w:rPr>
              <w:ins w:id="593" w:author="Author" w:date="2018-09-06T18:20:00Z"/>
              <w:sz w:val="22"/>
              <w:szCs w:val="22"/>
            </w:rPr>
          </w:rPrChange>
        </w:rPr>
      </w:pPr>
      <w:ins w:id="594" w:author="Author" w:date="2018-09-05T09:09:00Z">
        <w:r w:rsidRPr="000B67F5">
          <w:rPr>
            <w:i/>
            <w:sz w:val="22"/>
            <w:szCs w:val="22"/>
            <w:rPrChange w:id="595" w:author="Author" w:date="2018-09-05T11:53:00Z">
              <w:rPr>
                <w:i/>
                <w:sz w:val="24"/>
                <w:szCs w:val="24"/>
              </w:rPr>
            </w:rPrChange>
          </w:rPr>
          <w:t>b)</w:t>
        </w:r>
        <w:r w:rsidRPr="000B67F5">
          <w:rPr>
            <w:sz w:val="22"/>
            <w:szCs w:val="22"/>
            <w:rPrChange w:id="596" w:author="Author" w:date="2018-09-05T11:53:00Z">
              <w:rPr>
                <w:sz w:val="24"/>
                <w:szCs w:val="24"/>
              </w:rPr>
            </w:rPrChange>
          </w:rPr>
          <w:tab/>
          <w:t xml:space="preserve">that HAPS is defined in No. </w:t>
        </w:r>
        <w:r w:rsidRPr="000B67F5">
          <w:rPr>
            <w:b/>
            <w:sz w:val="22"/>
            <w:szCs w:val="22"/>
            <w:rPrChange w:id="597" w:author="Author" w:date="2018-09-05T11:53:00Z">
              <w:rPr>
                <w:b/>
                <w:sz w:val="24"/>
                <w:szCs w:val="24"/>
              </w:rPr>
            </w:rPrChange>
          </w:rPr>
          <w:t>1.66A</w:t>
        </w:r>
        <w:r w:rsidRPr="000B67F5">
          <w:rPr>
            <w:sz w:val="22"/>
            <w:szCs w:val="22"/>
            <w:rPrChange w:id="598" w:author="Author" w:date="2018-09-05T11:53:00Z">
              <w:rPr>
                <w:sz w:val="24"/>
                <w:szCs w:val="24"/>
              </w:rPr>
            </w:rPrChange>
          </w:rPr>
          <w:t xml:space="preserve"> of the Radio Regulations as a station located on an object at an </w:t>
        </w:r>
        <w:r w:rsidRPr="002F5397">
          <w:rPr>
            <w:color w:val="000000" w:themeColor="text1"/>
            <w:sz w:val="22"/>
            <w:szCs w:val="22"/>
            <w:rPrChange w:id="599" w:author="Rev. 2 Author" w:date="2018-09-13T15:07:00Z">
              <w:rPr>
                <w:sz w:val="24"/>
                <w:szCs w:val="24"/>
              </w:rPr>
            </w:rPrChange>
          </w:rPr>
          <w:t xml:space="preserve">altitude of 20-50 km and at a specified, nominal, fixed point relative to the Earth, and is subject to No. </w:t>
        </w:r>
        <w:r w:rsidRPr="002F5397">
          <w:rPr>
            <w:b/>
            <w:color w:val="000000" w:themeColor="text1"/>
            <w:sz w:val="22"/>
            <w:szCs w:val="22"/>
            <w:rPrChange w:id="600" w:author="Rev. 2 Author" w:date="2018-09-13T15:07:00Z">
              <w:rPr>
                <w:b/>
                <w:sz w:val="24"/>
                <w:szCs w:val="24"/>
              </w:rPr>
            </w:rPrChange>
          </w:rPr>
          <w:t>4.23</w:t>
        </w:r>
      </w:ins>
      <w:ins w:id="601" w:author="Author" w:date="2018-09-05T11:50:00Z">
        <w:r w:rsidR="00CF3DF2" w:rsidRPr="002F5397">
          <w:rPr>
            <w:color w:val="000000" w:themeColor="text1"/>
            <w:sz w:val="22"/>
            <w:szCs w:val="22"/>
            <w:rPrChange w:id="602" w:author="Rev. 2 Author" w:date="2018-09-13T15:07:00Z">
              <w:rPr>
                <w:sz w:val="24"/>
                <w:szCs w:val="24"/>
              </w:rPr>
            </w:rPrChange>
          </w:rPr>
          <w:t>,</w:t>
        </w:r>
      </w:ins>
    </w:p>
    <w:p w14:paraId="274B62DC" w14:textId="121C5609" w:rsidR="00D02AA4" w:rsidRPr="002F5397" w:rsidRDefault="00D02AA4" w:rsidP="00D85BF5">
      <w:pPr>
        <w:jc w:val="both"/>
        <w:rPr>
          <w:ins w:id="603" w:author="Author" w:date="2018-09-06T18:20:00Z"/>
          <w:color w:val="000000" w:themeColor="text1"/>
          <w:sz w:val="22"/>
          <w:szCs w:val="22"/>
          <w:rPrChange w:id="604" w:author="Rev. 2 Author" w:date="2018-09-13T15:07:00Z">
            <w:rPr>
              <w:ins w:id="605" w:author="Author" w:date="2018-09-06T18:20:00Z"/>
              <w:sz w:val="22"/>
              <w:szCs w:val="22"/>
            </w:rPr>
          </w:rPrChange>
        </w:rPr>
      </w:pPr>
    </w:p>
    <w:p w14:paraId="5CA548EE" w14:textId="6BB2826D" w:rsidR="00B57671" w:rsidRPr="002F5397" w:rsidDel="008F3AC2" w:rsidRDefault="00D02AA4" w:rsidP="00D02AA4">
      <w:pPr>
        <w:rPr>
          <w:ins w:id="606" w:author="Author" w:date="2018-09-06T18:24:00Z"/>
          <w:del w:id="607" w:author="Rev. 2 Author" w:date="2018-09-12T15:32:00Z"/>
          <w:color w:val="000000" w:themeColor="text1"/>
          <w:sz w:val="22"/>
          <w:szCs w:val="22"/>
          <w:rPrChange w:id="608" w:author="Rev. 2 Author" w:date="2018-09-13T15:07:00Z">
            <w:rPr>
              <w:ins w:id="609" w:author="Author" w:date="2018-09-06T18:24:00Z"/>
              <w:del w:id="610" w:author="Rev. 2 Author" w:date="2018-09-12T15:32:00Z"/>
              <w:color w:val="1F497D"/>
              <w:sz w:val="22"/>
              <w:szCs w:val="22"/>
            </w:rPr>
          </w:rPrChange>
        </w:rPr>
      </w:pPr>
      <w:ins w:id="611" w:author="Author" w:date="2018-09-06T18:20:00Z">
        <w:r w:rsidRPr="00A93E14">
          <w:rPr>
            <w:i/>
            <w:color w:val="000000" w:themeColor="text1"/>
            <w:sz w:val="22"/>
            <w:szCs w:val="22"/>
            <w:rPrChange w:id="612" w:author="Rev. 2 Author" w:date="2018-09-14T13:38:00Z">
              <w:rPr>
                <w:sz w:val="22"/>
                <w:szCs w:val="22"/>
              </w:rPr>
            </w:rPrChange>
          </w:rPr>
          <w:t>c)</w:t>
        </w:r>
        <w:r w:rsidRPr="002F5397">
          <w:rPr>
            <w:color w:val="000000" w:themeColor="text1"/>
            <w:sz w:val="22"/>
            <w:szCs w:val="22"/>
            <w:rPrChange w:id="613" w:author="Rev. 2 Author" w:date="2018-09-13T15:07:00Z">
              <w:rPr>
                <w:sz w:val="22"/>
                <w:szCs w:val="22"/>
              </w:rPr>
            </w:rPrChange>
          </w:rPr>
          <w:t xml:space="preserve"> </w:t>
        </w:r>
        <w:r w:rsidRPr="002F5397">
          <w:rPr>
            <w:color w:val="000000" w:themeColor="text1"/>
            <w:sz w:val="22"/>
            <w:szCs w:val="22"/>
            <w:rPrChange w:id="614" w:author="Rev. 2 Author" w:date="2018-09-13T15:07:00Z">
              <w:rPr>
                <w:sz w:val="22"/>
                <w:szCs w:val="22"/>
              </w:rPr>
            </w:rPrChange>
          </w:rPr>
          <w:tab/>
        </w:r>
        <w:r w:rsidRPr="002F5397">
          <w:rPr>
            <w:color w:val="000000" w:themeColor="text1"/>
            <w:sz w:val="22"/>
            <w:szCs w:val="22"/>
            <w:rPrChange w:id="615" w:author="Rev. 2 Author" w:date="2018-09-13T15:07:00Z">
              <w:rPr>
                <w:rFonts w:ascii="Calibri" w:hAnsi="Calibri" w:cs="Calibri"/>
                <w:color w:val="1F497D"/>
                <w:sz w:val="22"/>
                <w:szCs w:val="22"/>
              </w:rPr>
            </w:rPrChange>
          </w:rPr>
          <w:t xml:space="preserve">that the band 21.4-22 GHz is also allocated to mobile service on </w:t>
        </w:r>
        <w:r w:rsidRPr="002F5397">
          <w:rPr>
            <w:color w:val="000000" w:themeColor="text1"/>
            <w:sz w:val="22"/>
            <w:szCs w:val="22"/>
            <w:rPrChange w:id="616" w:author="Rev. 2 Author" w:date="2018-09-13T15:07:00Z">
              <w:rPr>
                <w:color w:val="1F497D"/>
                <w:sz w:val="22"/>
                <w:szCs w:val="22"/>
              </w:rPr>
            </w:rPrChange>
          </w:rPr>
          <w:t xml:space="preserve">a </w:t>
        </w:r>
        <w:r w:rsidRPr="002F5397">
          <w:rPr>
            <w:color w:val="000000" w:themeColor="text1"/>
            <w:sz w:val="22"/>
            <w:szCs w:val="22"/>
            <w:rPrChange w:id="617" w:author="Rev. 2 Author" w:date="2018-09-13T15:07:00Z">
              <w:rPr>
                <w:rFonts w:ascii="Calibri" w:hAnsi="Calibri" w:cs="Calibri"/>
                <w:color w:val="1F497D"/>
                <w:sz w:val="22"/>
                <w:szCs w:val="22"/>
              </w:rPr>
            </w:rPrChange>
          </w:rPr>
          <w:t>co</w:t>
        </w:r>
        <w:r w:rsidRPr="002F5397">
          <w:rPr>
            <w:color w:val="000000" w:themeColor="text1"/>
            <w:sz w:val="22"/>
            <w:szCs w:val="22"/>
            <w:rPrChange w:id="618" w:author="Rev. 2 Author" w:date="2018-09-13T15:07:00Z">
              <w:rPr>
                <w:color w:val="1F497D"/>
                <w:sz w:val="22"/>
                <w:szCs w:val="22"/>
              </w:rPr>
            </w:rPrChange>
          </w:rPr>
          <w:t>-</w:t>
        </w:r>
        <w:r w:rsidRPr="002F5397">
          <w:rPr>
            <w:color w:val="000000" w:themeColor="text1"/>
            <w:sz w:val="22"/>
            <w:szCs w:val="22"/>
            <w:rPrChange w:id="619" w:author="Rev. 2 Author" w:date="2018-09-13T15:07:00Z">
              <w:rPr>
                <w:rFonts w:ascii="Calibri" w:hAnsi="Calibri" w:cs="Calibri"/>
                <w:color w:val="1F497D"/>
                <w:sz w:val="22"/>
                <w:szCs w:val="22"/>
              </w:rPr>
            </w:rPrChange>
          </w:rPr>
          <w:t>primary basis</w:t>
        </w:r>
      </w:ins>
      <w:ins w:id="620" w:author="Rev. 2 Author" w:date="2018-09-13T14:52:00Z">
        <w:r w:rsidR="00F57B55" w:rsidRPr="002F5397">
          <w:rPr>
            <w:color w:val="000000" w:themeColor="text1"/>
            <w:sz w:val="22"/>
            <w:szCs w:val="22"/>
            <w:rPrChange w:id="621" w:author="Rev. 2 Author" w:date="2018-09-13T15:07:00Z">
              <w:rPr>
                <w:color w:val="1F497D"/>
                <w:sz w:val="22"/>
                <w:szCs w:val="22"/>
              </w:rPr>
            </w:rPrChange>
          </w:rPr>
          <w:t>;</w:t>
        </w:r>
      </w:ins>
      <w:ins w:id="622" w:author="Author" w:date="2018-09-06T18:20:00Z">
        <w:r w:rsidRPr="002F5397">
          <w:rPr>
            <w:color w:val="000000" w:themeColor="text1"/>
            <w:sz w:val="22"/>
            <w:szCs w:val="22"/>
            <w:rPrChange w:id="623" w:author="Rev. 2 Author" w:date="2018-09-13T15:07:00Z">
              <w:rPr>
                <w:rFonts w:ascii="Calibri" w:hAnsi="Calibri" w:cs="Calibri"/>
                <w:color w:val="1F497D"/>
                <w:sz w:val="22"/>
                <w:szCs w:val="22"/>
              </w:rPr>
            </w:rPrChange>
          </w:rPr>
          <w:t xml:space="preserve"> </w:t>
        </w:r>
        <w:del w:id="624" w:author="Rev. 2 Author" w:date="2018-09-12T15:32:00Z">
          <w:r w:rsidRPr="002F5397" w:rsidDel="008F3AC2">
            <w:rPr>
              <w:color w:val="000000" w:themeColor="text1"/>
              <w:sz w:val="22"/>
              <w:szCs w:val="22"/>
              <w:rPrChange w:id="625" w:author="Rev. 2 Author" w:date="2018-09-13T15:07:00Z">
                <w:rPr>
                  <w:rFonts w:ascii="Calibri" w:hAnsi="Calibri" w:cs="Calibri"/>
                  <w:color w:val="1F497D"/>
                  <w:sz w:val="22"/>
                  <w:szCs w:val="22"/>
                </w:rPr>
              </w:rPrChange>
            </w:rPr>
            <w:delText>and that ITU-R has not conducted any studies for th</w:delText>
          </w:r>
          <w:r w:rsidR="00B57671" w:rsidRPr="002F5397" w:rsidDel="008F3AC2">
            <w:rPr>
              <w:color w:val="000000" w:themeColor="text1"/>
              <w:sz w:val="22"/>
              <w:szCs w:val="22"/>
              <w:rPrChange w:id="626" w:author="Rev. 2 Author" w:date="2018-09-13T15:07:00Z">
                <w:rPr>
                  <w:color w:val="1F497D"/>
                  <w:sz w:val="22"/>
                  <w:szCs w:val="22"/>
                </w:rPr>
              </w:rPrChange>
            </w:rPr>
            <w:delText>e protection of mobile services</w:delText>
          </w:r>
        </w:del>
      </w:ins>
      <w:ins w:id="627" w:author="Author" w:date="2018-09-06T18:21:00Z">
        <w:del w:id="628" w:author="Rev. 2 Author" w:date="2018-09-12T15:32:00Z">
          <w:r w:rsidR="00B57671" w:rsidRPr="002F5397" w:rsidDel="008F3AC2">
            <w:rPr>
              <w:color w:val="000000" w:themeColor="text1"/>
              <w:sz w:val="22"/>
              <w:szCs w:val="22"/>
              <w:rPrChange w:id="629" w:author="Rev. 2 Author" w:date="2018-09-13T15:07:00Z">
                <w:rPr>
                  <w:color w:val="1F497D"/>
                  <w:sz w:val="22"/>
                  <w:szCs w:val="22"/>
                </w:rPr>
              </w:rPrChange>
            </w:rPr>
            <w:delText xml:space="preserve"> due to a lack of deployment</w:delText>
          </w:r>
        </w:del>
      </w:ins>
      <w:ins w:id="630" w:author="Author" w:date="2018-09-06T18:25:00Z">
        <w:del w:id="631" w:author="Rev. 2 Author" w:date="2018-09-12T15:32:00Z">
          <w:r w:rsidR="00B57671" w:rsidRPr="002F5397" w:rsidDel="008F3AC2">
            <w:rPr>
              <w:color w:val="000000" w:themeColor="text1"/>
              <w:sz w:val="22"/>
              <w:szCs w:val="22"/>
              <w:rPrChange w:id="632" w:author="Rev. 2 Author" w:date="2018-09-13T15:07:00Z">
                <w:rPr>
                  <w:color w:val="1F497D"/>
                  <w:sz w:val="22"/>
                  <w:szCs w:val="22"/>
                </w:rPr>
              </w:rPrChange>
            </w:rPr>
            <w:delText xml:space="preserve">, and methods for protecting any deployment of mobile </w:delText>
          </w:r>
          <w:r w:rsidR="00B16DF4" w:rsidRPr="002F5397" w:rsidDel="008F3AC2">
            <w:rPr>
              <w:color w:val="000000" w:themeColor="text1"/>
              <w:sz w:val="22"/>
              <w:szCs w:val="22"/>
              <w:rPrChange w:id="633" w:author="Rev. 2 Author" w:date="2018-09-13T15:07:00Z">
                <w:rPr>
                  <w:color w:val="1F497D"/>
                  <w:sz w:val="22"/>
                  <w:szCs w:val="22"/>
                </w:rPr>
              </w:rPrChange>
            </w:rPr>
            <w:delText>service will need to be defined</w:delText>
          </w:r>
        </w:del>
      </w:ins>
      <w:ins w:id="634" w:author="Author" w:date="2018-09-06T18:36:00Z">
        <w:del w:id="635" w:author="Rev. 2 Author" w:date="2018-09-12T15:32:00Z">
          <w:r w:rsidR="00B16DF4" w:rsidRPr="002F5397" w:rsidDel="008F3AC2">
            <w:rPr>
              <w:color w:val="000000" w:themeColor="text1"/>
              <w:sz w:val="22"/>
              <w:szCs w:val="22"/>
              <w:rPrChange w:id="636" w:author="Rev. 2 Author" w:date="2018-09-13T15:07:00Z">
                <w:rPr>
                  <w:color w:val="1F497D"/>
                  <w:sz w:val="22"/>
                  <w:szCs w:val="22"/>
                </w:rPr>
              </w:rPrChange>
            </w:rPr>
            <w:delText>;</w:delText>
          </w:r>
        </w:del>
      </w:ins>
    </w:p>
    <w:p w14:paraId="641D4F04" w14:textId="087719F4" w:rsidR="00D02AA4" w:rsidRPr="002F5397" w:rsidRDefault="00D02AA4" w:rsidP="00D85BF5">
      <w:pPr>
        <w:jc w:val="both"/>
        <w:rPr>
          <w:ins w:id="637" w:author="Author" w:date="2018-09-05T11:50:00Z"/>
          <w:color w:val="000000" w:themeColor="text1"/>
          <w:sz w:val="22"/>
          <w:szCs w:val="22"/>
          <w:rPrChange w:id="638" w:author="Rev. 2 Author" w:date="2018-09-13T15:07:00Z">
            <w:rPr>
              <w:ins w:id="639" w:author="Author" w:date="2018-09-05T11:50:00Z"/>
              <w:sz w:val="24"/>
              <w:szCs w:val="24"/>
            </w:rPr>
          </w:rPrChange>
        </w:rPr>
      </w:pPr>
    </w:p>
    <w:p w14:paraId="6CDEE546" w14:textId="77777777" w:rsidR="00CF3DF2" w:rsidRPr="002F5397" w:rsidRDefault="00CF3DF2" w:rsidP="00D85BF5">
      <w:pPr>
        <w:jc w:val="both"/>
        <w:rPr>
          <w:ins w:id="640" w:author="Author" w:date="2018-09-05T09:09:00Z"/>
          <w:color w:val="000000" w:themeColor="text1"/>
          <w:sz w:val="22"/>
          <w:szCs w:val="22"/>
          <w:rPrChange w:id="641" w:author="Rev. 2 Author" w:date="2018-09-13T15:07:00Z">
            <w:rPr>
              <w:ins w:id="642" w:author="Author" w:date="2018-09-05T09:09:00Z"/>
              <w:sz w:val="24"/>
              <w:szCs w:val="24"/>
            </w:rPr>
          </w:rPrChange>
        </w:rPr>
      </w:pPr>
    </w:p>
    <w:p w14:paraId="3E0EA651" w14:textId="77777777" w:rsidR="00C7125F" w:rsidRPr="002F5397" w:rsidDel="00D85BF5" w:rsidRDefault="00C7125F" w:rsidP="00C7125F">
      <w:pPr>
        <w:rPr>
          <w:del w:id="643" w:author="Author" w:date="2018-09-05T09:10:00Z"/>
          <w:color w:val="000000" w:themeColor="text1"/>
          <w:sz w:val="22"/>
          <w:szCs w:val="22"/>
          <w:rPrChange w:id="644" w:author="Rev. 2 Author" w:date="2018-09-13T15:07:00Z">
            <w:rPr>
              <w:del w:id="645" w:author="Author" w:date="2018-09-05T09:10:00Z"/>
              <w:sz w:val="22"/>
              <w:szCs w:val="22"/>
            </w:rPr>
          </w:rPrChange>
        </w:rPr>
      </w:pPr>
      <w:del w:id="646" w:author="Author" w:date="2018-09-05T09:10:00Z">
        <w:r w:rsidRPr="002F5397" w:rsidDel="00D85BF5">
          <w:rPr>
            <w:color w:val="000000" w:themeColor="text1"/>
            <w:sz w:val="22"/>
            <w:szCs w:val="22"/>
            <w:rPrChange w:id="647" w:author="Rev. 2 Author" w:date="2018-09-13T15:07:00Z">
              <w:rPr>
                <w:sz w:val="22"/>
                <w:szCs w:val="22"/>
              </w:rPr>
            </w:rPrChange>
          </w:rPr>
          <w:delText>Note: No text has been developed, it may be proposed in contributions to CPM19-2</w:delText>
        </w:r>
      </w:del>
    </w:p>
    <w:p w14:paraId="530F3CE1" w14:textId="6948FE67" w:rsidR="00C7125F" w:rsidRDefault="00C7125F" w:rsidP="00C7125F">
      <w:pPr>
        <w:pStyle w:val="Call"/>
        <w:rPr>
          <w:ins w:id="648" w:author="Rev. 2 Author" w:date="2018-09-13T15:08:00Z"/>
          <w:color w:val="000000" w:themeColor="text1"/>
          <w:sz w:val="22"/>
          <w:szCs w:val="22"/>
        </w:rPr>
      </w:pPr>
      <w:r w:rsidRPr="002F5397">
        <w:rPr>
          <w:color w:val="000000" w:themeColor="text1"/>
          <w:sz w:val="22"/>
          <w:szCs w:val="22"/>
          <w:rPrChange w:id="649" w:author="Rev. 2 Author" w:date="2018-09-13T15:07:00Z">
            <w:rPr>
              <w:sz w:val="22"/>
              <w:szCs w:val="22"/>
            </w:rPr>
          </w:rPrChange>
        </w:rPr>
        <w:lastRenderedPageBreak/>
        <w:t>resolves</w:t>
      </w:r>
    </w:p>
    <w:p w14:paraId="3054B22D" w14:textId="77777777" w:rsidR="002F5397" w:rsidRPr="002F5397" w:rsidRDefault="002F5397">
      <w:pPr>
        <w:rPr>
          <w:rPrChange w:id="650" w:author="Rev. 2 Author" w:date="2018-09-13T15:08:00Z">
            <w:rPr>
              <w:sz w:val="22"/>
              <w:szCs w:val="22"/>
            </w:rPr>
          </w:rPrChange>
        </w:rPr>
        <w:pPrChange w:id="651" w:author="Rev. 2 Author" w:date="2018-09-13T15:08:00Z">
          <w:pPr>
            <w:pStyle w:val="Call"/>
          </w:pPr>
        </w:pPrChange>
      </w:pPr>
    </w:p>
    <w:p w14:paraId="0A9F5A36" w14:textId="377FC934" w:rsidR="00C7125F" w:rsidRPr="003C429F" w:rsidRDefault="00C7125F">
      <w:pPr>
        <w:pStyle w:val="ListParagraph"/>
        <w:numPr>
          <w:ilvl w:val="0"/>
          <w:numId w:val="4"/>
        </w:numPr>
        <w:tabs>
          <w:tab w:val="center" w:pos="4820"/>
          <w:tab w:val="right" w:pos="9639"/>
        </w:tabs>
        <w:jc w:val="both"/>
        <w:rPr>
          <w:sz w:val="22"/>
          <w:szCs w:val="22"/>
          <w:lang w:eastAsia="ja-JP"/>
        </w:rPr>
        <w:pPrChange w:id="652" w:author="Rev. 2 Author" w:date="2018-09-14T13:38:00Z">
          <w:pPr>
            <w:pStyle w:val="ListParagraph"/>
            <w:numPr>
              <w:numId w:val="4"/>
            </w:numPr>
            <w:tabs>
              <w:tab w:val="center" w:pos="4820"/>
              <w:tab w:val="right" w:pos="9639"/>
            </w:tabs>
            <w:ind w:left="360" w:hanging="360"/>
          </w:pPr>
        </w:pPrChange>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w:t>
      </w:r>
      <w:proofErr w:type="spellStart"/>
      <w:r w:rsidRPr="003C429F">
        <w:rPr>
          <w:sz w:val="22"/>
          <w:szCs w:val="22"/>
          <w:lang w:eastAsia="ja-JP"/>
        </w:rPr>
        <w:t>pfd</w:t>
      </w:r>
      <w:proofErr w:type="spellEnd"/>
      <w:r w:rsidRPr="003C429F">
        <w:rPr>
          <w:sz w:val="22"/>
          <w:szCs w:val="22"/>
          <w:lang w:eastAsia="ja-JP"/>
        </w:rPr>
        <w:t xml:space="preserve"> mask </w:t>
      </w:r>
      <w:r w:rsidRPr="003C429F">
        <w:rPr>
          <w:sz w:val="22"/>
          <w:szCs w:val="22"/>
        </w:rPr>
        <w:t xml:space="preserve">in </w:t>
      </w:r>
      <w:proofErr w:type="spellStart"/>
      <w:r w:rsidRPr="003C429F">
        <w:rPr>
          <w:sz w:val="22"/>
          <w:szCs w:val="22"/>
        </w:rPr>
        <w:t>dBW</w:t>
      </w:r>
      <w:proofErr w:type="spellEnd"/>
      <w:r w:rsidRPr="003C429F">
        <w:rPr>
          <w:sz w:val="22"/>
          <w:szCs w:val="22"/>
        </w:rPr>
        <w:t>/m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14:paraId="1E546E42" w14:textId="77777777" w:rsidR="00AF5887" w:rsidRPr="003C429F" w:rsidRDefault="00AF5887" w:rsidP="003C429F">
      <w:pPr>
        <w:tabs>
          <w:tab w:val="center" w:pos="4820"/>
          <w:tab w:val="right" w:pos="9639"/>
        </w:tabs>
        <w:ind w:left="360"/>
        <w:rPr>
          <w:sz w:val="22"/>
          <w:szCs w:val="22"/>
          <w:lang w:eastAsia="ja-JP"/>
        </w:rPr>
      </w:pPr>
    </w:p>
    <w:p w14:paraId="2816AD00" w14:textId="77777777" w:rsidR="00C7125F" w:rsidRPr="003C429F" w:rsidRDefault="00731252"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14:paraId="08F7965F" w14:textId="77777777" w:rsidR="00C7125F" w:rsidRPr="003C429F" w:rsidRDefault="00731252"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14:paraId="1D5064EC" w14:textId="77777777" w:rsidR="00C7125F" w:rsidRPr="003C429F" w:rsidRDefault="00731252" w:rsidP="00C7125F">
      <w:pPr>
        <w:pStyle w:val="Equation"/>
        <w:shd w:val="clear" w:color="auto" w:fill="FFFFFF" w:themeFill="background1"/>
        <w:jc w:val="center"/>
        <w:rPr>
          <w:rFonts w:ascii="Cambria Math" w:hAnsi="Cambria Math"/>
          <w:noProof/>
          <w:sz w:val="22"/>
          <w:szCs w:val="22"/>
          <w:lang w:eastAsia="fr-FR"/>
          <w:oMath/>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m:oMathPara>
    </w:p>
    <w:p w14:paraId="303C843B" w14:textId="77777777" w:rsidR="00C7125F" w:rsidRPr="003C429F" w:rsidRDefault="00731252"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14:paraId="1CA9A4C0" w14:textId="77777777" w:rsidR="00AF5887" w:rsidRPr="003C429F" w:rsidRDefault="00AF5887" w:rsidP="00C7125F">
      <w:pPr>
        <w:pStyle w:val="Equation"/>
        <w:shd w:val="clear" w:color="auto" w:fill="FFFFFF" w:themeFill="background1"/>
        <w:rPr>
          <w:noProof/>
          <w:sz w:val="22"/>
          <w:szCs w:val="22"/>
          <w:lang w:eastAsia="fr-FR"/>
        </w:rPr>
      </w:pPr>
    </w:p>
    <w:p w14:paraId="33222102" w14:textId="77777777"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14:paraId="3F59199A" w14:textId="77777777" w:rsidR="00C7125F" w:rsidRPr="003C429F" w:rsidDel="008E5766" w:rsidRDefault="00C7125F" w:rsidP="003C429F">
      <w:pPr>
        <w:ind w:left="720"/>
        <w:jc w:val="both"/>
        <w:rPr>
          <w:del w:id="653" w:author="Author" w:date="2018-09-06T08:03:00Z"/>
          <w:sz w:val="22"/>
          <w:szCs w:val="22"/>
          <w:lang w:eastAsia="ja-JP"/>
        </w:rPr>
      </w:pPr>
      <w:del w:id="654" w:author="Author" w:date="2018-09-06T08:03:00Z">
        <w:r w:rsidRPr="003C429F" w:rsidDel="008E5766">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5837F48C" w14:textId="15A8DB4C"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w:t>
      </w:r>
      <w:del w:id="655" w:author="Rev. 2 Author" w:date="2018-09-12T15:32:00Z">
        <w:r w:rsidRPr="003C429F" w:rsidDel="008F3AC2">
          <w:rPr>
            <w:sz w:val="22"/>
            <w:szCs w:val="22"/>
            <w:lang w:eastAsia="ja-JP"/>
          </w:rPr>
          <w:delText xml:space="preserve">propose </w:delText>
        </w:r>
      </w:del>
      <w:proofErr w:type="spellStart"/>
      <w:r w:rsidRPr="003C429F">
        <w:rPr>
          <w:sz w:val="22"/>
          <w:szCs w:val="22"/>
          <w:lang w:eastAsia="ja-JP"/>
        </w:rPr>
        <w:t>pfd</w:t>
      </w:r>
      <w:proofErr w:type="spellEnd"/>
      <w:r w:rsidRPr="003C429F">
        <w:rPr>
          <w:sz w:val="22"/>
          <w:szCs w:val="22"/>
          <w:lang w:eastAsia="ja-JP"/>
        </w:rPr>
        <w:t xml:space="preserve"> mask the following equation shall be used: </w:t>
      </w:r>
    </w:p>
    <w:p w14:paraId="75AD8343" w14:textId="77777777" w:rsidR="00C7125F" w:rsidRPr="003C429F" w:rsidRDefault="00C7125F" w:rsidP="00C7125F">
      <w:pPr>
        <w:tabs>
          <w:tab w:val="center" w:pos="4820"/>
          <w:tab w:val="right" w:pos="9639"/>
        </w:tabs>
        <w:jc w:val="both"/>
        <w:rPr>
          <w:i/>
          <w:sz w:val="22"/>
          <w:szCs w:val="22"/>
          <w:lang w:eastAsia="ja-JP"/>
        </w:rPr>
      </w:pPr>
      <m:oMathPara>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r>
                <w:ins w:id="656" w:author="Author" w:date="2018-09-06T08:04:00Z">
                  <w:rPr>
                    <w:rFonts w:ascii="Cambria Math" w:hAnsi="Cambria Math"/>
                    <w:sz w:val="22"/>
                    <w:szCs w:val="22"/>
                    <w:lang w:eastAsia="ja-JP"/>
                  </w:rPr>
                  <m:t xml:space="preserve"> -rain fade</m:t>
                </w:ins>
              </m:r>
            </m:e>
          </m:func>
        </m:oMath>
      </m:oMathPara>
    </w:p>
    <w:p w14:paraId="1C918A77" w14:textId="77777777" w:rsidR="00C7125F" w:rsidRPr="003C429F" w:rsidRDefault="00C7125F" w:rsidP="003C429F">
      <w:pPr>
        <w:ind w:firstLine="720"/>
        <w:rPr>
          <w:sz w:val="22"/>
          <w:szCs w:val="22"/>
          <w:lang w:eastAsia="ja-JP"/>
        </w:rPr>
      </w:pPr>
      <w:r w:rsidRPr="003C429F">
        <w:rPr>
          <w:sz w:val="22"/>
          <w:szCs w:val="22"/>
          <w:lang w:eastAsia="ja-JP"/>
        </w:rPr>
        <w:t>where:</w:t>
      </w:r>
    </w:p>
    <w:p w14:paraId="1679CB14"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14:paraId="59707B8E"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 xml:space="preserve">HAPS platform nominal EIRP spectral density in </w:t>
      </w:r>
      <w:proofErr w:type="spellStart"/>
      <w:r w:rsidRPr="003C429F">
        <w:rPr>
          <w:sz w:val="22"/>
          <w:szCs w:val="22"/>
          <w:lang w:eastAsia="ja-JP"/>
        </w:rPr>
        <w:t>dBW</w:t>
      </w:r>
      <w:proofErr w:type="spellEnd"/>
      <w:r w:rsidRPr="003C429F">
        <w:rPr>
          <w:sz w:val="22"/>
          <w:szCs w:val="22"/>
          <w:lang w:eastAsia="ja-JP"/>
        </w:rPr>
        <w:t>/MHz at a specific elevation angle;</w:t>
      </w:r>
    </w:p>
    <w:p w14:paraId="08A3D719" w14:textId="30CE914F" w:rsidR="008F3AC2" w:rsidRDefault="00C7125F" w:rsidP="0056719D">
      <w:pPr>
        <w:pStyle w:val="Equationlegend"/>
        <w:rPr>
          <w:ins w:id="657" w:author="Rev. 2 Author" w:date="2018-09-12T15:33:00Z"/>
          <w:sz w:val="22"/>
          <w:szCs w:val="22"/>
          <w:lang w:eastAsia="ja-JP"/>
        </w:rPr>
      </w:pPr>
      <w:r w:rsidRPr="003C429F">
        <w:rPr>
          <w:sz w:val="22"/>
          <w:szCs w:val="22"/>
          <w:lang w:eastAsia="ja-JP"/>
        </w:rPr>
        <w:tab/>
      </w:r>
      <w:proofErr w:type="spellStart"/>
      <w:r w:rsidRPr="003C429F">
        <w:rPr>
          <w:i/>
          <w:sz w:val="22"/>
          <w:szCs w:val="22"/>
          <w:lang w:eastAsia="ja-JP"/>
        </w:rPr>
        <w:t>pfd</w:t>
      </w:r>
      <w:proofErr w:type="spellEnd"/>
      <w:r w:rsidRPr="003C429F">
        <w:rPr>
          <w:i/>
          <w:sz w:val="22"/>
          <w:szCs w:val="22"/>
          <w:lang w:eastAsia="ja-JP"/>
        </w:rPr>
        <w:t>(El)</w:t>
      </w:r>
      <w:r w:rsidRPr="003C429F">
        <w:rPr>
          <w:sz w:val="22"/>
          <w:szCs w:val="22"/>
          <w:lang w:eastAsia="ja-JP"/>
        </w:rPr>
        <w:tab/>
        <w:t xml:space="preserve">is the power flux density at the Earth’s surface per HAPS platform station in </w:t>
      </w:r>
      <w:proofErr w:type="spellStart"/>
      <w:r w:rsidRPr="003C429F">
        <w:rPr>
          <w:sz w:val="22"/>
          <w:szCs w:val="22"/>
          <w:lang w:eastAsia="ja-JP"/>
        </w:rPr>
        <w:t>dBW</w:t>
      </w:r>
      <w:proofErr w:type="spellEnd"/>
      <w:r w:rsidRPr="003C429F">
        <w:rPr>
          <w:sz w:val="22"/>
          <w:szCs w:val="22"/>
          <w:lang w:eastAsia="ja-JP"/>
        </w:rPr>
        <w:t>/m</w:t>
      </w:r>
      <w:r w:rsidRPr="003C429F">
        <w:rPr>
          <w:sz w:val="22"/>
          <w:szCs w:val="22"/>
          <w:vertAlign w:val="superscript"/>
          <w:lang w:eastAsia="ja-JP"/>
        </w:rPr>
        <w:t>2</w:t>
      </w:r>
      <w:r w:rsidRPr="003C429F">
        <w:rPr>
          <w:sz w:val="22"/>
          <w:szCs w:val="22"/>
          <w:lang w:eastAsia="ja-JP"/>
        </w:rPr>
        <w:t>/</w:t>
      </w:r>
      <w:proofErr w:type="spellStart"/>
      <w:r w:rsidRPr="003C429F">
        <w:rPr>
          <w:sz w:val="22"/>
          <w:szCs w:val="22"/>
          <w:lang w:eastAsia="ja-JP"/>
        </w:rPr>
        <w:t>MHz</w:t>
      </w:r>
      <w:r w:rsidR="00AF5887">
        <w:rPr>
          <w:sz w:val="22"/>
          <w:szCs w:val="22"/>
          <w:lang w:eastAsia="ja-JP"/>
        </w:rPr>
        <w:t>.</w:t>
      </w:r>
      <w:proofErr w:type="spellEnd"/>
    </w:p>
    <w:p w14:paraId="7914F337" w14:textId="428BD737" w:rsidR="008F3AC2" w:rsidRDefault="008F3AC2">
      <w:pPr>
        <w:tabs>
          <w:tab w:val="right" w:pos="1871"/>
          <w:tab w:val="left" w:pos="2041"/>
        </w:tabs>
        <w:overflowPunct w:val="0"/>
        <w:autoSpaceDE w:val="0"/>
        <w:autoSpaceDN w:val="0"/>
        <w:adjustRightInd w:val="0"/>
        <w:spacing w:before="80"/>
        <w:ind w:left="2041" w:hanging="2041"/>
        <w:textAlignment w:val="baseline"/>
        <w:rPr>
          <w:ins w:id="658" w:author="Author" w:date="2018-09-06T08:09:00Z"/>
          <w:sz w:val="22"/>
          <w:szCs w:val="22"/>
          <w:lang w:eastAsia="ja-JP"/>
        </w:rPr>
        <w:pPrChange w:id="659" w:author="Rev. 2 Author" w:date="2018-09-14T14:33:00Z">
          <w:pPr>
            <w:pStyle w:val="Equationlegend"/>
          </w:pPr>
        </w:pPrChange>
      </w:pPr>
      <w:ins w:id="660" w:author="Rev. 2 Author" w:date="2018-09-12T15:33:00Z">
        <w:r>
          <w:rPr>
            <w:sz w:val="22"/>
            <w:szCs w:val="22"/>
            <w:lang w:eastAsia="ja-JP"/>
          </w:rPr>
          <w:t xml:space="preserve">                 </w:t>
        </w:r>
        <w:r w:rsidRPr="008F3AC2">
          <w:rPr>
            <w:i/>
            <w:sz w:val="22"/>
            <w:szCs w:val="22"/>
            <w:lang w:eastAsia="ja-JP"/>
            <w:rPrChange w:id="661" w:author="Rev. 2 Author" w:date="2018-09-12T15:33:00Z">
              <w:rPr>
                <w:sz w:val="22"/>
                <w:szCs w:val="22"/>
                <w:lang w:eastAsia="ja-JP"/>
              </w:rPr>
            </w:rPrChange>
          </w:rPr>
          <w:t>rain fade</w:t>
        </w:r>
        <w:r w:rsidRPr="008F3AC2">
          <w:rPr>
            <w:i/>
            <w:sz w:val="22"/>
            <w:szCs w:val="22"/>
            <w:lang w:eastAsia="ja-JP"/>
            <w:rPrChange w:id="662" w:author="Rev. 2 Author" w:date="2018-09-12T15:33:00Z">
              <w:rPr>
                <w:sz w:val="22"/>
                <w:szCs w:val="22"/>
                <w:lang w:eastAsia="ja-JP"/>
              </w:rPr>
            </w:rPrChange>
          </w:rPr>
          <w:tab/>
        </w:r>
        <w:r>
          <w:rPr>
            <w:sz w:val="22"/>
            <w:szCs w:val="22"/>
            <w:lang w:eastAsia="ja-JP"/>
          </w:rPr>
          <w:t xml:space="preserve">  </w:t>
        </w:r>
      </w:ins>
      <w:ins w:id="663" w:author="Rev. 2 Author" w:date="2018-09-12T15:39:00Z">
        <w:r w:rsidR="0056719D">
          <w:rPr>
            <w:sz w:val="22"/>
            <w:szCs w:val="22"/>
            <w:lang w:eastAsia="ja-JP"/>
          </w:rPr>
          <w:t xml:space="preserve">    </w:t>
        </w:r>
      </w:ins>
      <w:ins w:id="664" w:author="Rev. 2 Author" w:date="2018-09-12T15:33:00Z">
        <w:r>
          <w:rPr>
            <w:sz w:val="22"/>
            <w:szCs w:val="22"/>
            <w:lang w:eastAsia="ja-JP"/>
          </w:rPr>
          <w:t>rain attenuation in dB</w:t>
        </w:r>
      </w:ins>
      <w:ins w:id="665" w:author="Rev. 2 Author" w:date="2018-09-14T14:31:00Z">
        <w:r w:rsidR="00F171FF">
          <w:rPr>
            <w:sz w:val="22"/>
            <w:szCs w:val="22"/>
            <w:lang w:eastAsia="ja-JP"/>
          </w:rPr>
          <w:t xml:space="preserve"> </w:t>
        </w:r>
      </w:ins>
      <w:ins w:id="666" w:author="Rev. 2 Author" w:date="2018-09-14T14:33:00Z">
        <w:r w:rsidR="00F171FF">
          <w:rPr>
            <w:sz w:val="22"/>
            <w:szCs w:val="22"/>
            <w:lang w:val="en-GB" w:eastAsia="ja-JP"/>
          </w:rPr>
          <w:t>(ITU-R P.618)</w:t>
        </w:r>
      </w:ins>
    </w:p>
    <w:p w14:paraId="13E150BC" w14:textId="77777777" w:rsidR="00831EFD" w:rsidRDefault="00831EFD" w:rsidP="00C7125F">
      <w:pPr>
        <w:pStyle w:val="Equationlegend"/>
        <w:rPr>
          <w:ins w:id="667" w:author="Author" w:date="2018-09-06T08:09:00Z"/>
          <w:sz w:val="22"/>
          <w:szCs w:val="22"/>
          <w:lang w:eastAsia="ja-JP"/>
        </w:rPr>
      </w:pPr>
    </w:p>
    <w:p w14:paraId="45E2EEE0" w14:textId="540276FF" w:rsidR="00831EFD" w:rsidRPr="00C8255F" w:rsidDel="0056719D" w:rsidRDefault="00831EFD">
      <w:pPr>
        <w:shd w:val="clear" w:color="auto" w:fill="FFFFFF"/>
        <w:tabs>
          <w:tab w:val="left" w:pos="1134"/>
          <w:tab w:val="left" w:pos="1871"/>
          <w:tab w:val="left" w:pos="2268"/>
        </w:tabs>
        <w:overflowPunct w:val="0"/>
        <w:autoSpaceDE w:val="0"/>
        <w:autoSpaceDN w:val="0"/>
        <w:adjustRightInd w:val="0"/>
        <w:spacing w:before="120"/>
        <w:jc w:val="both"/>
        <w:textAlignment w:val="baseline"/>
        <w:rPr>
          <w:ins w:id="668" w:author="Author" w:date="2018-09-06T08:09:00Z"/>
          <w:del w:id="669" w:author="Rev. 2 Author" w:date="2018-09-12T15:38:00Z"/>
          <w:sz w:val="22"/>
          <w:szCs w:val="22"/>
          <w:lang w:val="en-GB"/>
        </w:rPr>
        <w:pPrChange w:id="670" w:author="Author" w:date="2018-09-06T18:25:00Z">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pPr>
        </w:pPrChange>
      </w:pPr>
    </w:p>
    <w:p w14:paraId="2DF2D228" w14:textId="7D9BF79D" w:rsidR="00831EFD" w:rsidDel="0056719D" w:rsidRDefault="00831EFD" w:rsidP="00C7125F">
      <w:pPr>
        <w:pStyle w:val="Equationlegend"/>
        <w:rPr>
          <w:del w:id="671" w:author="Rev. 2 Author" w:date="2018-09-12T15:38:00Z"/>
          <w:sz w:val="22"/>
          <w:szCs w:val="22"/>
          <w:lang w:eastAsia="ja-JP"/>
        </w:rPr>
      </w:pPr>
    </w:p>
    <w:p w14:paraId="577506A5" w14:textId="77777777" w:rsidR="00AF5887" w:rsidRPr="003C429F" w:rsidRDefault="00AF5887" w:rsidP="00C7125F">
      <w:pPr>
        <w:pStyle w:val="Equationlegend"/>
        <w:rPr>
          <w:sz w:val="22"/>
          <w:szCs w:val="22"/>
          <w:lang w:eastAsia="ja-JP"/>
        </w:rPr>
      </w:pPr>
    </w:p>
    <w:p w14:paraId="3F8CD809" w14:textId="060240A6" w:rsidR="00C7125F" w:rsidRPr="003C429F" w:rsidRDefault="00C7125F" w:rsidP="003C429F">
      <w:pPr>
        <w:spacing w:after="240"/>
        <w:ind w:left="720" w:hanging="720"/>
        <w:rPr>
          <w:sz w:val="22"/>
          <w:szCs w:val="22"/>
        </w:rPr>
      </w:pPr>
      <w:r w:rsidRPr="003C429F">
        <w:rPr>
          <w:sz w:val="22"/>
          <w:szCs w:val="22"/>
        </w:rPr>
        <w:t>2</w:t>
      </w:r>
      <w:r w:rsidRPr="003C429F">
        <w:rPr>
          <w:sz w:val="22"/>
          <w:szCs w:val="22"/>
        </w:rPr>
        <w:tab/>
        <w:t>that in order to ensure the protection of EESS (passive), the EIRP per HAPS platform, in the</w:t>
      </w:r>
      <w:r w:rsidR="00AF5887">
        <w:rPr>
          <w:sz w:val="22"/>
          <w:szCs w:val="22"/>
        </w:rPr>
        <w:t xml:space="preserve"> </w:t>
      </w:r>
      <w:r w:rsidRPr="003C429F">
        <w:rPr>
          <w:sz w:val="22"/>
          <w:szCs w:val="22"/>
        </w:rPr>
        <w:t>bands 21.2-21.4 GHz and 22.21-22.5 GHz, shall not exceed:</w:t>
      </w:r>
    </w:p>
    <w:p w14:paraId="1948A0EC" w14:textId="77777777"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14:paraId="1252346F" w14:textId="77777777"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14:paraId="76B250BA" w14:textId="77777777" w:rsidR="00C7125F" w:rsidRPr="003C429F" w:rsidRDefault="00C7125F" w:rsidP="00C7125F">
      <w:pPr>
        <w:rPr>
          <w:sz w:val="22"/>
          <w:szCs w:val="22"/>
          <w:lang w:eastAsia="ja-JP"/>
        </w:rPr>
      </w:pPr>
    </w:p>
    <w:p w14:paraId="31CFD792" w14:textId="016A9B38" w:rsidR="00C7125F" w:rsidRDefault="00C7125F" w:rsidP="003C429F">
      <w:pPr>
        <w:ind w:firstLine="708"/>
        <w:rPr>
          <w:sz w:val="22"/>
          <w:szCs w:val="22"/>
          <w:lang w:eastAsia="ja-JP"/>
        </w:rPr>
      </w:pPr>
      <w:r w:rsidRPr="003C429F">
        <w:rPr>
          <w:sz w:val="22"/>
          <w:szCs w:val="22"/>
          <w:lang w:eastAsia="ja-JP"/>
        </w:rPr>
        <w:t xml:space="preserve">where </w:t>
      </w:r>
      <w:r w:rsidRPr="0002281C">
        <w:rPr>
          <w:i/>
          <w:sz w:val="22"/>
          <w:szCs w:val="22"/>
          <w:lang w:eastAsia="ja-JP"/>
          <w:rPrChange w:id="672" w:author="Rev. 2 Author" w:date="2018-09-14T13:40:00Z">
            <w:rPr>
              <w:sz w:val="22"/>
              <w:szCs w:val="22"/>
              <w:lang w:eastAsia="ja-JP"/>
            </w:rPr>
          </w:rPrChange>
        </w:rPr>
        <w:t xml:space="preserve">El </w:t>
      </w:r>
      <w:r w:rsidRPr="003C429F">
        <w:rPr>
          <w:sz w:val="22"/>
          <w:szCs w:val="22"/>
          <w:lang w:eastAsia="ja-JP"/>
        </w:rPr>
        <w:t>is the elevation angle in</w:t>
      </w:r>
      <w:del w:id="673" w:author="Rev. 2 Author" w:date="2018-09-14T13:39:00Z">
        <w:r w:rsidRPr="003C429F" w:rsidDel="00A93E14">
          <w:rPr>
            <w:sz w:val="22"/>
            <w:szCs w:val="22"/>
            <w:lang w:eastAsia="ja-JP"/>
          </w:rPr>
          <w:delText>°</w:delText>
        </w:r>
      </w:del>
      <w:r w:rsidRPr="003C429F">
        <w:rPr>
          <w:sz w:val="22"/>
          <w:szCs w:val="22"/>
          <w:lang w:eastAsia="ja-JP"/>
        </w:rPr>
        <w:t xml:space="preserve"> </w:t>
      </w:r>
      <w:ins w:id="674" w:author="Rev. 2 Author" w:date="2018-09-12T15:34:00Z">
        <w:r w:rsidR="008F3AC2">
          <w:rPr>
            <w:sz w:val="22"/>
            <w:szCs w:val="22"/>
            <w:lang w:eastAsia="ja-JP"/>
          </w:rPr>
          <w:t xml:space="preserve">degrees </w:t>
        </w:r>
      </w:ins>
      <w:r w:rsidRPr="003C429F">
        <w:rPr>
          <w:sz w:val="22"/>
          <w:szCs w:val="22"/>
          <w:lang w:eastAsia="ja-JP"/>
        </w:rPr>
        <w:t>(angles of arrival above the horizontal plane);</w:t>
      </w:r>
    </w:p>
    <w:p w14:paraId="0D8DDA61" w14:textId="77777777" w:rsidR="006D24F6" w:rsidRDefault="006D24F6">
      <w:pPr>
        <w:rPr>
          <w:ins w:id="675" w:author="Author" w:date="2018-09-05T09:25:00Z"/>
          <w:sz w:val="22"/>
          <w:szCs w:val="22"/>
          <w:lang w:eastAsia="ja-JP"/>
        </w:rPr>
        <w:pPrChange w:id="676" w:author="Author" w:date="2018-09-05T10:10:00Z">
          <w:pPr>
            <w:ind w:firstLine="708"/>
          </w:pPr>
        </w:pPrChange>
      </w:pPr>
    </w:p>
    <w:p w14:paraId="15FF62A7" w14:textId="77777777" w:rsidR="006D24F6" w:rsidRDefault="006D24F6" w:rsidP="006D24F6">
      <w:pPr>
        <w:ind w:firstLine="708"/>
        <w:rPr>
          <w:ins w:id="677" w:author="Author" w:date="2018-09-05T09:25:00Z"/>
          <w:sz w:val="22"/>
          <w:szCs w:val="22"/>
          <w:lang w:eastAsia="ja-JP"/>
        </w:rPr>
      </w:pPr>
    </w:p>
    <w:p w14:paraId="017868FA" w14:textId="754A1FAF" w:rsidR="006D24F6" w:rsidRPr="006600BC" w:rsidRDefault="008F3AC2" w:rsidP="006D24F6">
      <w:pPr>
        <w:spacing w:after="240"/>
        <w:ind w:left="720" w:hanging="720"/>
        <w:rPr>
          <w:ins w:id="678" w:author="Author" w:date="2018-09-05T09:25:00Z"/>
          <w:sz w:val="22"/>
          <w:szCs w:val="22"/>
        </w:rPr>
      </w:pPr>
      <w:ins w:id="679" w:author="Rev. 2 Author" w:date="2018-09-12T15:34:00Z">
        <w:r>
          <w:rPr>
            <w:sz w:val="22"/>
            <w:szCs w:val="22"/>
          </w:rPr>
          <w:t>3</w:t>
        </w:r>
      </w:ins>
      <w:ins w:id="680" w:author="Author" w:date="2018-09-06T08:10:00Z">
        <w:del w:id="681" w:author="Rev. 2 Author" w:date="2018-09-12T15:34:00Z">
          <w:r w:rsidR="00831EFD" w:rsidDel="008F3AC2">
            <w:rPr>
              <w:sz w:val="22"/>
              <w:szCs w:val="22"/>
            </w:rPr>
            <w:delText>4</w:delText>
          </w:r>
        </w:del>
      </w:ins>
      <w:ins w:id="682" w:author="Author" w:date="2018-09-05T09:25:00Z">
        <w:r w:rsidR="006D24F6">
          <w:rPr>
            <w:sz w:val="22"/>
            <w:szCs w:val="22"/>
          </w:rPr>
          <w:tab/>
        </w:r>
        <w:r w:rsidR="006D24F6" w:rsidRPr="006600BC">
          <w:rPr>
            <w:sz w:val="22"/>
            <w:szCs w:val="22"/>
          </w:rPr>
          <w:t>that in order to ensure compatibility with EESS (passive) services, the ground-to-HAPS level of unwanted EIRP</w:t>
        </w:r>
        <w:del w:id="683" w:author="Rev. 2 Author" w:date="2018-09-12T15:34:00Z">
          <w:r w:rsidR="006D24F6" w:rsidRPr="006600BC" w:rsidDel="008F3AC2">
            <w:rPr>
              <w:sz w:val="22"/>
              <w:szCs w:val="22"/>
            </w:rPr>
            <w:delText xml:space="preserve"> in the frequency band</w:delText>
          </w:r>
        </w:del>
        <w:r w:rsidR="006D24F6" w:rsidRPr="006600BC">
          <w:rPr>
            <w:sz w:val="22"/>
            <w:szCs w:val="22"/>
          </w:rPr>
          <w:t>:</w:t>
        </w:r>
      </w:ins>
    </w:p>
    <w:p w14:paraId="035FFD2A" w14:textId="3486A811" w:rsidR="006D24F6" w:rsidRPr="006600BC" w:rsidRDefault="008F3AC2">
      <w:pPr>
        <w:numPr>
          <w:ilvl w:val="0"/>
          <w:numId w:val="8"/>
        </w:numPr>
        <w:spacing w:after="240"/>
        <w:ind w:left="1080"/>
        <w:contextualSpacing/>
        <w:rPr>
          <w:ins w:id="684" w:author="Author" w:date="2018-09-05T09:25:00Z"/>
          <w:sz w:val="22"/>
          <w:szCs w:val="22"/>
        </w:rPr>
        <w:pPrChange w:id="685" w:author="Rev. 2 Author" w:date="2018-09-13T15:08:00Z">
          <w:pPr>
            <w:numPr>
              <w:numId w:val="8"/>
            </w:numPr>
            <w:spacing w:after="240"/>
            <w:ind w:left="774" w:hanging="360"/>
            <w:contextualSpacing/>
          </w:pPr>
        </w:pPrChange>
      </w:pPr>
      <w:ins w:id="686" w:author="Rev. 2 Author" w:date="2018-09-12T15:34:00Z">
        <w:r>
          <w:rPr>
            <w:sz w:val="22"/>
            <w:szCs w:val="22"/>
          </w:rPr>
          <w:t xml:space="preserve">in the frequency band </w:t>
        </w:r>
      </w:ins>
      <w:ins w:id="687" w:author="Author" w:date="2018-09-05T09:25:00Z">
        <w:r w:rsidR="006D24F6" w:rsidRPr="006600BC">
          <w:rPr>
            <w:sz w:val="22"/>
            <w:szCs w:val="22"/>
          </w:rPr>
          <w:t xml:space="preserve">22.21-22.5 GHz shall be limited to -32.6 </w:t>
        </w:r>
        <w:proofErr w:type="gramStart"/>
        <w:r w:rsidR="006D24F6" w:rsidRPr="006600BC">
          <w:rPr>
            <w:sz w:val="22"/>
            <w:szCs w:val="22"/>
          </w:rPr>
          <w:t>dB(</w:t>
        </w:r>
        <w:proofErr w:type="gramEnd"/>
        <w:r w:rsidR="006D24F6" w:rsidRPr="006600BC">
          <w:rPr>
            <w:sz w:val="22"/>
            <w:szCs w:val="22"/>
          </w:rPr>
          <w:t xml:space="preserve">W/100 MHz) in the direction of the satellite, </w:t>
        </w:r>
      </w:ins>
    </w:p>
    <w:p w14:paraId="147FEC88" w14:textId="6E085528" w:rsidR="006D24F6" w:rsidRPr="006600BC" w:rsidRDefault="008F3AC2">
      <w:pPr>
        <w:numPr>
          <w:ilvl w:val="0"/>
          <w:numId w:val="8"/>
        </w:numPr>
        <w:spacing w:after="240"/>
        <w:ind w:left="1080"/>
        <w:contextualSpacing/>
        <w:rPr>
          <w:ins w:id="688" w:author="Author" w:date="2018-09-05T09:25:00Z"/>
          <w:sz w:val="22"/>
          <w:szCs w:val="22"/>
        </w:rPr>
        <w:pPrChange w:id="689" w:author="Rev. 2 Author" w:date="2018-09-13T15:08:00Z">
          <w:pPr>
            <w:numPr>
              <w:numId w:val="8"/>
            </w:numPr>
            <w:spacing w:after="240"/>
            <w:ind w:left="774" w:hanging="360"/>
            <w:contextualSpacing/>
          </w:pPr>
        </w:pPrChange>
      </w:pPr>
      <w:ins w:id="690" w:author="Rev. 2 Author" w:date="2018-09-12T15:34:00Z">
        <w:r>
          <w:rPr>
            <w:sz w:val="22"/>
            <w:szCs w:val="22"/>
          </w:rPr>
          <w:lastRenderedPageBreak/>
          <w:t xml:space="preserve">in the frequency band </w:t>
        </w:r>
      </w:ins>
      <w:ins w:id="691" w:author="Author" w:date="2018-09-05T09:25:00Z">
        <w:r w:rsidR="006D24F6" w:rsidRPr="006600BC">
          <w:rPr>
            <w:sz w:val="22"/>
            <w:szCs w:val="22"/>
          </w:rPr>
          <w:t>21.2-21.4 GHz shall not exceed:</w:t>
        </w:r>
      </w:ins>
    </w:p>
    <w:p w14:paraId="0AA1EC31" w14:textId="2484CAAC" w:rsidR="006D24F6" w:rsidRPr="006600BC" w:rsidRDefault="006D24F6">
      <w:pPr>
        <w:shd w:val="clear" w:color="auto" w:fill="FFFFFF" w:themeFill="background1"/>
        <w:tabs>
          <w:tab w:val="right" w:pos="1871"/>
          <w:tab w:val="left" w:pos="2041"/>
        </w:tabs>
        <w:overflowPunct w:val="0"/>
        <w:autoSpaceDE w:val="0"/>
        <w:autoSpaceDN w:val="0"/>
        <w:adjustRightInd w:val="0"/>
        <w:spacing w:before="80"/>
        <w:ind w:left="2433" w:hanging="711"/>
        <w:textAlignment w:val="baseline"/>
        <w:rPr>
          <w:ins w:id="692" w:author="Author" w:date="2018-09-05T09:25:00Z"/>
          <w:iCs/>
          <w:sz w:val="22"/>
          <w:szCs w:val="22"/>
          <w:lang w:eastAsia="fr-FR"/>
        </w:rPr>
        <w:pPrChange w:id="693" w:author="Rev. 2 Author" w:date="2018-09-13T15:08:00Z">
          <w:pPr>
            <w:shd w:val="clear" w:color="auto" w:fill="FFFFFF" w:themeFill="background1"/>
            <w:tabs>
              <w:tab w:val="right" w:pos="1871"/>
              <w:tab w:val="left" w:pos="2041"/>
            </w:tabs>
            <w:overflowPunct w:val="0"/>
            <w:autoSpaceDE w:val="0"/>
            <w:autoSpaceDN w:val="0"/>
            <w:adjustRightInd w:val="0"/>
            <w:spacing w:before="80"/>
            <w:ind w:left="2127" w:hanging="711"/>
            <w:textAlignment w:val="baseline"/>
          </w:pPr>
        </w:pPrChange>
      </w:pPr>
      <w:ins w:id="694" w:author="Author" w:date="2018-09-05T09:25:00Z">
        <w:r w:rsidRPr="006600BC">
          <w:rPr>
            <w:iCs/>
            <w:sz w:val="22"/>
            <w:szCs w:val="22"/>
            <w:lang w:eastAsia="fr-FR"/>
          </w:rPr>
          <w:tab/>
        </w:r>
        <m:oMath>
          <m:r>
            <w:rPr>
              <w:rFonts w:ascii="Cambria Math" w:hAnsi="Cambria Math"/>
              <w:sz w:val="22"/>
              <w:szCs w:val="22"/>
              <w:lang w:eastAsia="fr-FR"/>
            </w:rPr>
            <m:t xml:space="preserve">EIRP=(-0.76El-9.5) dBW/100MHz      for   </m:t>
          </m:r>
        </m:oMath>
      </w:ins>
      <m:oMath>
        <m:r>
          <w:ins w:id="695" w:author="Rev. 2 Author" w:date="2018-09-13T14:04:00Z">
            <w:rPr>
              <w:rFonts w:ascii="Cambria Math" w:hAnsi="Cambria Math"/>
              <w:sz w:val="22"/>
              <w:szCs w:val="22"/>
              <w:lang w:eastAsia="fr-FR"/>
            </w:rPr>
            <m:t>0</m:t>
          </w:ins>
        </m:r>
        <m:r>
          <w:ins w:id="696" w:author="Author" w:date="2018-09-05T09:25:00Z">
            <w:del w:id="697" w:author="Rev. 2 Author" w:date="2018-09-13T14:04:00Z">
              <w:rPr>
                <w:rFonts w:ascii="Cambria Math" w:hAnsi="Cambria Math"/>
                <w:sz w:val="22"/>
                <w:szCs w:val="22"/>
                <w:lang w:eastAsia="fr-FR"/>
              </w:rPr>
              <m:t>-4.53</m:t>
            </w:del>
          </w:ins>
        </m:r>
        <m:r>
          <w:ins w:id="698" w:author="Author" w:date="2018-09-05T09:25:00Z">
            <w:rPr>
              <w:rFonts w:ascii="Cambria Math" w:hAnsi="Cambria Math"/>
              <w:sz w:val="22"/>
              <w:szCs w:val="22"/>
              <w:lang w:eastAsia="fr-FR"/>
            </w:rPr>
            <m:t>°≤El&lt;35.5°</m:t>
          </w:ins>
        </m:r>
      </m:oMath>
    </w:p>
    <w:p w14:paraId="00EED2A7" w14:textId="77777777" w:rsidR="006D24F6" w:rsidRPr="006600BC" w:rsidRDefault="006D24F6">
      <w:pPr>
        <w:tabs>
          <w:tab w:val="left" w:pos="1418"/>
        </w:tabs>
        <w:ind w:left="1014"/>
        <w:rPr>
          <w:ins w:id="699" w:author="Author" w:date="2018-09-05T09:25:00Z"/>
          <w:sz w:val="22"/>
          <w:szCs w:val="22"/>
          <w:lang w:eastAsia="fr-FR"/>
        </w:rPr>
        <w:pPrChange w:id="700" w:author="Rev. 2 Author" w:date="2018-09-13T15:08:00Z">
          <w:pPr>
            <w:tabs>
              <w:tab w:val="left" w:pos="1418"/>
            </w:tabs>
            <w:ind w:left="708"/>
          </w:pPr>
        </w:pPrChange>
      </w:pPr>
      <w:ins w:id="701" w:author="Author" w:date="2018-09-05T09:25:00Z">
        <w:r w:rsidRPr="006600BC">
          <w:rPr>
            <w:iCs/>
            <w:sz w:val="22"/>
            <w:szCs w:val="22"/>
            <w:lang w:eastAsia="fr-FR"/>
          </w:rPr>
          <w:tab/>
        </w:r>
        <w:r w:rsidRPr="006600BC">
          <w:rPr>
            <w:iCs/>
            <w:sz w:val="22"/>
            <w:szCs w:val="22"/>
            <w:lang w:eastAsia="fr-FR"/>
          </w:rPr>
          <w:tab/>
        </w:r>
        <m:oMath>
          <m:r>
            <w:rPr>
              <w:rFonts w:ascii="Cambria Math" w:hAnsi="Cambria Math"/>
              <w:sz w:val="22"/>
              <w:szCs w:val="22"/>
              <w:lang w:eastAsia="fr-FR"/>
            </w:rPr>
            <m:t>EIRP=-36.5 dBW/100 MHz                       for    35.5°≤El&lt;90°</m:t>
          </m:r>
        </m:oMath>
      </w:ins>
    </w:p>
    <w:p w14:paraId="6513F4D6" w14:textId="77777777" w:rsidR="006D24F6" w:rsidRPr="006600BC" w:rsidRDefault="006D24F6">
      <w:pPr>
        <w:ind w:left="306"/>
        <w:rPr>
          <w:ins w:id="702" w:author="Author" w:date="2018-09-05T09:25:00Z"/>
          <w:sz w:val="22"/>
          <w:szCs w:val="22"/>
          <w:lang w:eastAsia="ja-JP"/>
        </w:rPr>
        <w:pPrChange w:id="703" w:author="Rev. 2 Author" w:date="2018-09-13T15:08:00Z">
          <w:pPr/>
        </w:pPrChange>
      </w:pPr>
    </w:p>
    <w:p w14:paraId="49A4B387" w14:textId="77777777" w:rsidR="00EC0B8A" w:rsidRPr="006600BC" w:rsidRDefault="006D24F6">
      <w:pPr>
        <w:ind w:left="306" w:firstLine="708"/>
        <w:rPr>
          <w:ins w:id="704" w:author="Author" w:date="2018-09-05T09:25:00Z"/>
          <w:sz w:val="22"/>
          <w:szCs w:val="22"/>
          <w:lang w:eastAsia="ja-JP"/>
        </w:rPr>
        <w:pPrChange w:id="705" w:author="Rev. 2 Author" w:date="2018-09-13T15:08:00Z">
          <w:pPr>
            <w:ind w:firstLine="708"/>
          </w:pPr>
        </w:pPrChange>
      </w:pPr>
      <w:ins w:id="706" w:author="Author" w:date="2018-09-05T09:25:00Z">
        <w:r w:rsidRPr="006600BC">
          <w:rPr>
            <w:sz w:val="22"/>
            <w:szCs w:val="22"/>
            <w:lang w:eastAsia="ja-JP"/>
          </w:rPr>
          <w:t>where El is the elevation angle in° (angles of arrival above the horizontal plane);</w:t>
        </w:r>
      </w:ins>
    </w:p>
    <w:p w14:paraId="4E882E3D" w14:textId="77777777" w:rsidR="006D24F6" w:rsidRPr="003C429F" w:rsidRDefault="006D24F6" w:rsidP="00C7125F">
      <w:pPr>
        <w:rPr>
          <w:sz w:val="22"/>
          <w:szCs w:val="22"/>
          <w:lang w:eastAsia="ja-JP"/>
        </w:rPr>
      </w:pPr>
    </w:p>
    <w:p w14:paraId="5962BF16" w14:textId="48E8327A" w:rsidR="00EC0B8A" w:rsidRDefault="00831EFD">
      <w:pPr>
        <w:spacing w:after="240"/>
        <w:ind w:left="720" w:hanging="720"/>
        <w:jc w:val="both"/>
        <w:rPr>
          <w:ins w:id="707" w:author="Author" w:date="2018-09-05T09:28:00Z"/>
          <w:sz w:val="22"/>
          <w:szCs w:val="22"/>
        </w:rPr>
        <w:pPrChange w:id="708" w:author="Rev. 2 Author" w:date="2018-09-14T13:40:00Z">
          <w:pPr>
            <w:spacing w:after="240"/>
            <w:ind w:left="720" w:hanging="720"/>
          </w:pPr>
        </w:pPrChange>
      </w:pPr>
      <w:ins w:id="709" w:author="Author" w:date="2018-09-06T08:10:00Z">
        <w:del w:id="710" w:author="Rev. 2 Author" w:date="2018-09-12T15:35:00Z">
          <w:r w:rsidDel="008F3AC2">
            <w:rPr>
              <w:sz w:val="22"/>
              <w:szCs w:val="22"/>
            </w:rPr>
            <w:delText>5</w:delText>
          </w:r>
        </w:del>
      </w:ins>
      <w:del w:id="711" w:author="Rev. 2 Author" w:date="2018-09-12T15:35:00Z">
        <w:r w:rsidR="00AF5887" w:rsidDel="008F3AC2">
          <w:rPr>
            <w:sz w:val="22"/>
            <w:szCs w:val="22"/>
          </w:rPr>
          <w:delText>3</w:delText>
        </w:r>
      </w:del>
      <w:ins w:id="712" w:author="Rev. 2 Author" w:date="2018-09-12T15:35:00Z">
        <w:r w:rsidR="008F3AC2">
          <w:rPr>
            <w:sz w:val="22"/>
            <w:szCs w:val="22"/>
          </w:rPr>
          <w:t>4</w:t>
        </w:r>
      </w:ins>
      <w:r w:rsidR="00AF5887">
        <w:rPr>
          <w:sz w:val="22"/>
          <w:szCs w:val="22"/>
        </w:rPr>
        <w:tab/>
      </w:r>
      <w:r w:rsidR="00C7125F" w:rsidRPr="003C429F">
        <w:rPr>
          <w:sz w:val="22"/>
          <w:szCs w:val="22"/>
        </w:rPr>
        <w:t xml:space="preserve">that in order to ensure the protection of the radio astronomy service, the unwanted emission </w:t>
      </w:r>
      <w:proofErr w:type="spellStart"/>
      <w:r w:rsidR="00C7125F" w:rsidRPr="003C429F">
        <w:rPr>
          <w:sz w:val="22"/>
          <w:szCs w:val="22"/>
        </w:rPr>
        <w:t>pfd</w:t>
      </w:r>
      <w:proofErr w:type="spellEnd"/>
      <w:r w:rsidR="00C7125F" w:rsidRPr="003C429F">
        <w:rPr>
          <w:sz w:val="22"/>
          <w:szCs w:val="22"/>
        </w:rPr>
        <w:t xml:space="preserve"> produced by HAPS platform downlink transmissions shall not exceed -176 </w:t>
      </w:r>
      <w:proofErr w:type="spellStart"/>
      <w:r w:rsidR="00C7125F" w:rsidRPr="003C429F">
        <w:rPr>
          <w:sz w:val="22"/>
          <w:szCs w:val="22"/>
        </w:rPr>
        <w:t>dBW</w:t>
      </w:r>
      <w:proofErr w:type="spellEnd"/>
      <w:r w:rsidR="00C7125F" w:rsidRPr="003C429F">
        <w:rPr>
          <w:sz w:val="22"/>
          <w:szCs w:val="22"/>
        </w:rPr>
        <w:t xml:space="preserve">/m²/290 MHz for continuum observations, and -192 </w:t>
      </w:r>
      <w:proofErr w:type="spellStart"/>
      <w:r w:rsidR="00C7125F" w:rsidRPr="003C429F">
        <w:rPr>
          <w:sz w:val="22"/>
          <w:szCs w:val="22"/>
        </w:rPr>
        <w:t>dBW</w:t>
      </w:r>
      <w:proofErr w:type="spellEnd"/>
      <w:r w:rsidR="00C7125F" w:rsidRPr="003C429F">
        <w:rPr>
          <w:sz w:val="22"/>
          <w:szCs w:val="22"/>
        </w:rPr>
        <w:t xml:space="preserve">/m²/250 kHz for spectral line observations in the band 22.21-22.5 GHz at an RAS station location at a height of 50m. These </w:t>
      </w:r>
      <w:proofErr w:type="spellStart"/>
      <w:r w:rsidR="00C7125F" w:rsidRPr="003C429F">
        <w:rPr>
          <w:sz w:val="22"/>
          <w:szCs w:val="22"/>
        </w:rPr>
        <w:t>pfd</w:t>
      </w:r>
      <w:proofErr w:type="spellEnd"/>
      <w:r w:rsidR="00C7125F" w:rsidRPr="003C429F">
        <w:rPr>
          <w:sz w:val="22"/>
          <w:szCs w:val="22"/>
        </w:rPr>
        <w:t xml:space="preserve"> values shall be verified considering a percentage of time of 2% in the relevant propagation model;</w:t>
      </w:r>
    </w:p>
    <w:p w14:paraId="3C49A288" w14:textId="3EC2BDC7" w:rsidR="00EC0B8A" w:rsidDel="0056719D" w:rsidRDefault="008F3AC2">
      <w:pPr>
        <w:jc w:val="both"/>
        <w:rPr>
          <w:del w:id="713" w:author="Author" w:date="2018-09-05T09:28:00Z"/>
          <w:sz w:val="22"/>
          <w:szCs w:val="22"/>
        </w:rPr>
        <w:pPrChange w:id="714" w:author="Rev. 2 Author" w:date="2018-09-14T13:41:00Z">
          <w:pPr>
            <w:pStyle w:val="ListParagraph"/>
            <w:ind w:left="816"/>
          </w:pPr>
        </w:pPrChange>
      </w:pPr>
      <w:ins w:id="715" w:author="Rev. 2 Author" w:date="2018-09-12T15:35:00Z">
        <w:r>
          <w:rPr>
            <w:sz w:val="24"/>
            <w:szCs w:val="24"/>
          </w:rPr>
          <w:t>5</w:t>
        </w:r>
      </w:ins>
      <w:ins w:id="716" w:author="Author" w:date="2018-09-06T08:10:00Z">
        <w:del w:id="717" w:author="Rev. 2 Author" w:date="2018-09-12T15:35:00Z">
          <w:r w:rsidR="00831EFD" w:rsidDel="008F3AC2">
            <w:rPr>
              <w:sz w:val="24"/>
              <w:szCs w:val="24"/>
            </w:rPr>
            <w:delText>6</w:delText>
          </w:r>
        </w:del>
      </w:ins>
      <w:ins w:id="718" w:author="Author" w:date="2018-09-05T09:28:00Z">
        <w:r w:rsidR="00EC0B8A">
          <w:rPr>
            <w:sz w:val="24"/>
            <w:szCs w:val="24"/>
          </w:rPr>
          <w:tab/>
        </w:r>
        <w:r w:rsidR="00EC0B8A" w:rsidRPr="0009149B">
          <w:rPr>
            <w:sz w:val="22"/>
            <w:szCs w:val="22"/>
          </w:rPr>
          <w:t xml:space="preserve">that in order to ensure the protection of the radio astronomy service, the unwanted emission </w:t>
        </w:r>
        <w:proofErr w:type="spellStart"/>
        <w:r w:rsidR="00EC0B8A" w:rsidRPr="0009149B">
          <w:rPr>
            <w:sz w:val="22"/>
            <w:szCs w:val="22"/>
          </w:rPr>
          <w:t>pfd</w:t>
        </w:r>
        <w:proofErr w:type="spellEnd"/>
        <w:r w:rsidR="00EC0B8A" w:rsidRPr="0009149B">
          <w:rPr>
            <w:sz w:val="22"/>
            <w:szCs w:val="22"/>
          </w:rPr>
          <w:t xml:space="preserve"> produced by HAPS uplink transmissions shall not exceed -146 </w:t>
        </w:r>
        <w:proofErr w:type="spellStart"/>
        <w:r w:rsidR="00EC0B8A" w:rsidRPr="0009149B">
          <w:rPr>
            <w:sz w:val="22"/>
            <w:szCs w:val="22"/>
          </w:rPr>
          <w:t>dBW</w:t>
        </w:r>
        <w:proofErr w:type="spellEnd"/>
        <w:r w:rsidR="00EC0B8A" w:rsidRPr="0009149B">
          <w:rPr>
            <w:sz w:val="22"/>
            <w:szCs w:val="22"/>
          </w:rPr>
          <w:t xml:space="preserve">/m²/290 MHz for continuum observations, and -162 </w:t>
        </w:r>
        <w:proofErr w:type="spellStart"/>
        <w:r w:rsidR="00EC0B8A" w:rsidRPr="0009149B">
          <w:rPr>
            <w:sz w:val="22"/>
            <w:szCs w:val="22"/>
          </w:rPr>
          <w:t>dBW</w:t>
        </w:r>
        <w:proofErr w:type="spellEnd"/>
        <w:r w:rsidR="00EC0B8A" w:rsidRPr="0009149B">
          <w:rPr>
            <w:sz w:val="22"/>
            <w:szCs w:val="22"/>
          </w:rPr>
          <w:t xml:space="preserve">/m²/250 kHz for spectral line observations in the band 22.21-22.5 GHz at an RAS station location at a height of 50m, and that these </w:t>
        </w:r>
        <w:proofErr w:type="spellStart"/>
        <w:r w:rsidR="00EC0B8A" w:rsidRPr="0009149B">
          <w:rPr>
            <w:sz w:val="22"/>
            <w:szCs w:val="22"/>
          </w:rPr>
          <w:t>pfd</w:t>
        </w:r>
        <w:proofErr w:type="spellEnd"/>
        <w:r w:rsidR="00EC0B8A" w:rsidRPr="0009149B">
          <w:rPr>
            <w:sz w:val="22"/>
            <w:szCs w:val="22"/>
          </w:rPr>
          <w:t xml:space="preserve"> values shall be verified considering a percentage of time of 2% in the relevant propagation model;</w:t>
        </w:r>
      </w:ins>
    </w:p>
    <w:p w14:paraId="4FF75C66" w14:textId="77777777" w:rsidR="0056719D" w:rsidRPr="003C429F" w:rsidRDefault="0056719D">
      <w:pPr>
        <w:spacing w:after="240"/>
        <w:ind w:left="720" w:hanging="720"/>
        <w:jc w:val="both"/>
        <w:rPr>
          <w:ins w:id="719" w:author="Rev. 2 Author" w:date="2018-09-12T15:39:00Z"/>
          <w:sz w:val="22"/>
          <w:szCs w:val="22"/>
        </w:rPr>
        <w:pPrChange w:id="720" w:author="Rev. 2 Author" w:date="2018-09-14T13:41:00Z">
          <w:pPr>
            <w:spacing w:after="240"/>
            <w:ind w:left="720" w:hanging="720"/>
          </w:pPr>
        </w:pPrChange>
      </w:pPr>
    </w:p>
    <w:p w14:paraId="6FED18B0" w14:textId="77777777" w:rsidR="00AF5887" w:rsidRPr="00EC0B8A" w:rsidRDefault="00AF5887">
      <w:pPr>
        <w:rPr>
          <w:sz w:val="22"/>
          <w:szCs w:val="22"/>
          <w:rPrChange w:id="721" w:author="Author" w:date="2018-09-05T09:28:00Z">
            <w:rPr/>
          </w:rPrChange>
        </w:rPr>
        <w:pPrChange w:id="722" w:author="Author" w:date="2018-09-05T09:28:00Z">
          <w:pPr>
            <w:pStyle w:val="ListParagraph"/>
            <w:ind w:left="816"/>
          </w:pPr>
        </w:pPrChange>
      </w:pPr>
    </w:p>
    <w:p w14:paraId="75D91D9B" w14:textId="3AB84C6A" w:rsidR="00C7125F" w:rsidRDefault="008F3AC2">
      <w:pPr>
        <w:ind w:left="708" w:hanging="708"/>
        <w:jc w:val="both"/>
        <w:rPr>
          <w:ins w:id="723" w:author="Rev. 2 Author" w:date="2018-09-12T15:35:00Z"/>
          <w:sz w:val="22"/>
          <w:szCs w:val="22"/>
        </w:rPr>
        <w:pPrChange w:id="724" w:author="Rev. 2 Author" w:date="2018-09-14T13:41:00Z">
          <w:pPr>
            <w:ind w:left="708" w:hanging="708"/>
          </w:pPr>
        </w:pPrChange>
      </w:pPr>
      <w:ins w:id="725" w:author="Rev. 2 Author" w:date="2018-09-12T15:35:00Z">
        <w:r>
          <w:rPr>
            <w:sz w:val="22"/>
            <w:szCs w:val="22"/>
          </w:rPr>
          <w:t>6</w:t>
        </w:r>
      </w:ins>
      <w:ins w:id="726" w:author="Author" w:date="2018-09-06T08:10:00Z">
        <w:del w:id="727" w:author="Rev. 2 Author" w:date="2018-09-12T15:35:00Z">
          <w:r w:rsidR="00831EFD" w:rsidDel="008F3AC2">
            <w:rPr>
              <w:sz w:val="22"/>
              <w:szCs w:val="22"/>
            </w:rPr>
            <w:delText>7</w:delText>
          </w:r>
        </w:del>
      </w:ins>
      <w:del w:id="728" w:author="Author" w:date="2018-09-05T09:28:00Z">
        <w:r w:rsidR="00C7125F" w:rsidRPr="003C429F" w:rsidDel="00EC0B8A">
          <w:rPr>
            <w:sz w:val="22"/>
            <w:szCs w:val="22"/>
          </w:rPr>
          <w:delText>4</w:delText>
        </w:r>
      </w:del>
      <w:r w:rsidR="00C7125F" w:rsidRPr="003C429F">
        <w:rPr>
          <w:sz w:val="22"/>
          <w:szCs w:val="22"/>
        </w:rPr>
        <w:tab/>
        <w:t xml:space="preserve">that </w:t>
      </w:r>
      <w:r w:rsidR="00C7125F" w:rsidRPr="003C429F">
        <w:rPr>
          <w:i/>
          <w:sz w:val="22"/>
          <w:szCs w:val="22"/>
        </w:rPr>
        <w:t>resolves</w:t>
      </w:r>
      <w:ins w:id="729" w:author="Rev. 2 Author" w:date="2018-09-13T15:08:00Z">
        <w:r w:rsidR="002F5397">
          <w:rPr>
            <w:i/>
            <w:sz w:val="22"/>
            <w:szCs w:val="22"/>
          </w:rPr>
          <w:t xml:space="preserve"> </w:t>
        </w:r>
      </w:ins>
      <w:del w:id="730" w:author="Author" w:date="2018-09-05T09:29:00Z">
        <w:r w:rsidR="00C7125F" w:rsidRPr="0002281C" w:rsidDel="00EC0B8A">
          <w:rPr>
            <w:i/>
            <w:sz w:val="22"/>
            <w:szCs w:val="22"/>
          </w:rPr>
          <w:delText xml:space="preserve"> </w:delText>
        </w:r>
      </w:del>
      <w:del w:id="731" w:author="Rev. 2 Author" w:date="2018-09-12T15:35:00Z">
        <w:r w:rsidR="00C7125F" w:rsidRPr="0002281C" w:rsidDel="008F3AC2">
          <w:rPr>
            <w:i/>
            <w:sz w:val="22"/>
            <w:szCs w:val="22"/>
            <w:rPrChange w:id="732" w:author="Rev. 2 Author" w:date="2018-09-14T13:41:00Z">
              <w:rPr>
                <w:sz w:val="22"/>
                <w:szCs w:val="22"/>
              </w:rPr>
            </w:rPrChange>
          </w:rPr>
          <w:delText xml:space="preserve">3 </w:delText>
        </w:r>
      </w:del>
      <w:ins w:id="733" w:author="Author" w:date="2018-09-06T08:10:00Z">
        <w:del w:id="734" w:author="Rev. 2 Author" w:date="2018-09-12T15:35:00Z">
          <w:r w:rsidR="00831EFD" w:rsidRPr="0002281C" w:rsidDel="008F3AC2">
            <w:rPr>
              <w:i/>
              <w:sz w:val="22"/>
              <w:szCs w:val="22"/>
              <w:rPrChange w:id="735" w:author="Rev. 2 Author" w:date="2018-09-14T13:41:00Z">
                <w:rPr>
                  <w:sz w:val="22"/>
                  <w:szCs w:val="22"/>
                </w:rPr>
              </w:rPrChange>
            </w:rPr>
            <w:delText>5</w:delText>
          </w:r>
        </w:del>
      </w:ins>
      <w:ins w:id="736" w:author="Rev. 2 Author" w:date="2018-09-12T15:35:00Z">
        <w:r w:rsidRPr="0002281C">
          <w:rPr>
            <w:i/>
            <w:sz w:val="22"/>
            <w:szCs w:val="22"/>
            <w:rPrChange w:id="737" w:author="Rev. 2 Author" w:date="2018-09-14T13:41:00Z">
              <w:rPr>
                <w:sz w:val="22"/>
                <w:szCs w:val="22"/>
              </w:rPr>
            </w:rPrChange>
          </w:rPr>
          <w:t>4</w:t>
        </w:r>
      </w:ins>
      <w:ins w:id="738" w:author="Author" w:date="2018-09-06T08:10:00Z">
        <w:r w:rsidR="00831EFD">
          <w:rPr>
            <w:sz w:val="22"/>
            <w:szCs w:val="22"/>
          </w:rPr>
          <w:t xml:space="preserve"> and </w:t>
        </w:r>
        <w:del w:id="739" w:author="Rev. 2 Author" w:date="2018-09-12T15:35:00Z">
          <w:r w:rsidR="00831EFD" w:rsidRPr="0002281C" w:rsidDel="008F3AC2">
            <w:rPr>
              <w:i/>
              <w:sz w:val="22"/>
              <w:szCs w:val="22"/>
              <w:rPrChange w:id="740" w:author="Rev. 2 Author" w:date="2018-09-14T13:41:00Z">
                <w:rPr>
                  <w:sz w:val="22"/>
                  <w:szCs w:val="22"/>
                </w:rPr>
              </w:rPrChange>
            </w:rPr>
            <w:delText>6</w:delText>
          </w:r>
        </w:del>
      </w:ins>
      <w:ins w:id="741" w:author="Rev. 2 Author" w:date="2018-09-12T15:35:00Z">
        <w:r w:rsidRPr="0002281C">
          <w:rPr>
            <w:i/>
            <w:sz w:val="22"/>
            <w:szCs w:val="22"/>
            <w:rPrChange w:id="742" w:author="Rev. 2 Author" w:date="2018-09-14T13:41:00Z">
              <w:rPr>
                <w:sz w:val="22"/>
                <w:szCs w:val="22"/>
              </w:rPr>
            </w:rPrChange>
          </w:rPr>
          <w:t>5</w:t>
        </w:r>
      </w:ins>
      <w:ins w:id="743" w:author="Author" w:date="2018-09-05T09:29:00Z">
        <w:r w:rsidR="00EC0B8A" w:rsidRPr="0002281C">
          <w:rPr>
            <w:i/>
            <w:sz w:val="22"/>
            <w:szCs w:val="22"/>
            <w:rPrChange w:id="744" w:author="Rev. 2 Author" w:date="2018-09-14T13:41:00Z">
              <w:rPr>
                <w:sz w:val="22"/>
                <w:szCs w:val="22"/>
              </w:rPr>
            </w:rPrChange>
          </w:rPr>
          <w:t xml:space="preserve"> </w:t>
        </w:r>
      </w:ins>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69286A8" w14:textId="4E44B22C" w:rsidR="008F3AC2" w:rsidRDefault="008F3AC2" w:rsidP="003C429F">
      <w:pPr>
        <w:ind w:left="708" w:hanging="708"/>
        <w:rPr>
          <w:ins w:id="745" w:author="Rev. 2 Author" w:date="2018-09-12T15:35:00Z"/>
          <w:sz w:val="22"/>
          <w:szCs w:val="22"/>
        </w:rPr>
      </w:pPr>
    </w:p>
    <w:p w14:paraId="3C742557" w14:textId="0E6E0235" w:rsidR="008F3AC2" w:rsidRDefault="008F3AC2" w:rsidP="003C429F">
      <w:pPr>
        <w:ind w:left="708" w:hanging="708"/>
        <w:rPr>
          <w:ins w:id="746" w:author="Rev. 2 Author" w:date="2018-09-12T15:36:00Z"/>
          <w:sz w:val="22"/>
          <w:szCs w:val="22"/>
        </w:rPr>
      </w:pPr>
    </w:p>
    <w:p w14:paraId="2D576A0C" w14:textId="74BDECB6" w:rsidR="008F3AC2" w:rsidRPr="008F3AC2" w:rsidRDefault="008F3AC2" w:rsidP="003C429F">
      <w:pPr>
        <w:ind w:left="708" w:hanging="708"/>
        <w:rPr>
          <w:ins w:id="747" w:author="Rev. 2 Author" w:date="2018-09-12T15:36:00Z"/>
          <w:i/>
          <w:sz w:val="22"/>
          <w:szCs w:val="22"/>
          <w:rPrChange w:id="748" w:author="Rev. 2 Author" w:date="2018-09-12T15:36:00Z">
            <w:rPr>
              <w:ins w:id="749" w:author="Rev. 2 Author" w:date="2018-09-12T15:36:00Z"/>
              <w:sz w:val="22"/>
              <w:szCs w:val="22"/>
            </w:rPr>
          </w:rPrChange>
        </w:rPr>
      </w:pPr>
      <w:ins w:id="750" w:author="Rev. 2 Author" w:date="2018-09-12T15:36:00Z">
        <w:r>
          <w:rPr>
            <w:sz w:val="22"/>
            <w:szCs w:val="22"/>
          </w:rPr>
          <w:tab/>
        </w:r>
        <w:r>
          <w:rPr>
            <w:sz w:val="22"/>
            <w:szCs w:val="22"/>
          </w:rPr>
          <w:tab/>
        </w:r>
        <w:r>
          <w:rPr>
            <w:sz w:val="22"/>
            <w:szCs w:val="22"/>
          </w:rPr>
          <w:tab/>
        </w:r>
        <w:r w:rsidRPr="008F3AC2">
          <w:rPr>
            <w:i/>
            <w:sz w:val="22"/>
            <w:szCs w:val="22"/>
            <w:rPrChange w:id="751" w:author="Rev. 2 Author" w:date="2018-09-12T15:36:00Z">
              <w:rPr>
                <w:sz w:val="22"/>
                <w:szCs w:val="22"/>
              </w:rPr>
            </w:rPrChange>
          </w:rPr>
          <w:t>invites ITU-R</w:t>
        </w:r>
      </w:ins>
    </w:p>
    <w:p w14:paraId="7E70EA9F" w14:textId="7386896A" w:rsidR="008F3AC2" w:rsidRDefault="008F3AC2" w:rsidP="003C429F">
      <w:pPr>
        <w:ind w:left="708" w:hanging="708"/>
        <w:rPr>
          <w:ins w:id="752" w:author="Rev. 2 Author" w:date="2018-09-12T15:36:00Z"/>
          <w:sz w:val="22"/>
          <w:szCs w:val="22"/>
        </w:rPr>
      </w:pPr>
    </w:p>
    <w:p w14:paraId="0B52ACBC" w14:textId="102F173E" w:rsidR="008F3AC2" w:rsidRPr="003C429F" w:rsidRDefault="0056719D">
      <w:pPr>
        <w:ind w:left="708"/>
        <w:rPr>
          <w:sz w:val="22"/>
          <w:szCs w:val="22"/>
        </w:rPr>
        <w:pPrChange w:id="753" w:author="Rev. 2 Author" w:date="2018-09-12T15:39:00Z">
          <w:pPr>
            <w:ind w:left="708" w:hanging="708"/>
          </w:pPr>
        </w:pPrChange>
      </w:pPr>
      <w:ins w:id="754" w:author="Rev. 2 Author" w:date="2018-09-12T15:39:00Z">
        <w:r>
          <w:rPr>
            <w:sz w:val="22"/>
            <w:szCs w:val="22"/>
          </w:rPr>
          <w:t>t</w:t>
        </w:r>
      </w:ins>
      <w:ins w:id="755" w:author="Rev. 2 Author" w:date="2018-09-12T15:36:00Z">
        <w:r w:rsidR="008F3AC2">
          <w:rPr>
            <w:sz w:val="22"/>
            <w:szCs w:val="22"/>
          </w:rPr>
          <w:t>o develop ITU-R Reports that will assist administrations in facilitating coexistence with other co</w:t>
        </w:r>
      </w:ins>
      <w:ins w:id="756" w:author="Rev. 2 Author" w:date="2018-09-12T15:37:00Z">
        <w:r w:rsidR="008F3AC2">
          <w:rPr>
            <w:sz w:val="22"/>
            <w:szCs w:val="22"/>
          </w:rPr>
          <w:t>-</w:t>
        </w:r>
      </w:ins>
      <w:ins w:id="757" w:author="Rev. 2 Author" w:date="2018-09-12T15:36:00Z">
        <w:r w:rsidR="008F3AC2">
          <w:rPr>
            <w:sz w:val="22"/>
            <w:szCs w:val="22"/>
          </w:rPr>
          <w:t>primary services;</w:t>
        </w:r>
      </w:ins>
      <w:ins w:id="758" w:author="Rev. 2 Author" w:date="2018-09-12T15:39:00Z">
        <w:r>
          <w:rPr>
            <w:sz w:val="22"/>
            <w:szCs w:val="22"/>
          </w:rPr>
          <w:t xml:space="preserve"> and</w:t>
        </w:r>
      </w:ins>
    </w:p>
    <w:p w14:paraId="2551C550" w14:textId="77777777" w:rsidR="00C7125F" w:rsidRDefault="00C7125F" w:rsidP="00C7125F">
      <w:pPr>
        <w:pStyle w:val="Call"/>
        <w:rPr>
          <w:sz w:val="22"/>
          <w:szCs w:val="22"/>
          <w:lang w:val="en-US"/>
        </w:rPr>
      </w:pPr>
      <w:r w:rsidRPr="003C429F">
        <w:rPr>
          <w:sz w:val="22"/>
          <w:szCs w:val="22"/>
          <w:lang w:val="en-US"/>
        </w:rPr>
        <w:t xml:space="preserve">instructs the Director of the </w:t>
      </w:r>
      <w:proofErr w:type="spellStart"/>
      <w:r w:rsidRPr="003C429F">
        <w:rPr>
          <w:sz w:val="22"/>
          <w:szCs w:val="22"/>
          <w:lang w:val="en-US"/>
        </w:rPr>
        <w:t>Radiocommunication</w:t>
      </w:r>
      <w:proofErr w:type="spellEnd"/>
      <w:r w:rsidRPr="003C429F">
        <w:rPr>
          <w:sz w:val="22"/>
          <w:szCs w:val="22"/>
          <w:lang w:val="en-US"/>
        </w:rPr>
        <w:t xml:space="preserve"> Bureau</w:t>
      </w:r>
    </w:p>
    <w:p w14:paraId="4D0B473B" w14:textId="77777777" w:rsidR="003C429F" w:rsidRPr="003C429F" w:rsidRDefault="003C429F" w:rsidP="003C429F"/>
    <w:p w14:paraId="44B892FA" w14:textId="77777777" w:rsidR="003C429F" w:rsidRPr="003C429F" w:rsidRDefault="00C7125F">
      <w:pPr>
        <w:ind w:firstLine="720"/>
        <w:rPr>
          <w:sz w:val="22"/>
          <w:szCs w:val="22"/>
        </w:rPr>
        <w:pPrChange w:id="759" w:author="Rev. 2 Author" w:date="2018-09-12T15:39:00Z">
          <w:pPr/>
        </w:pPrChange>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77777777" w:rsidR="00857555" w:rsidRPr="0056719D" w:rsidRDefault="00857555" w:rsidP="00857555">
      <w:pPr>
        <w:jc w:val="both"/>
        <w:rPr>
          <w:sz w:val="22"/>
          <w:szCs w:val="22"/>
          <w:rPrChange w:id="760" w:author="Rev. 2 Author" w:date="2018-09-12T15:37:00Z">
            <w:rPr>
              <w:i/>
              <w:sz w:val="22"/>
              <w:szCs w:val="22"/>
            </w:rPr>
          </w:rPrChange>
        </w:rPr>
      </w:pPr>
      <w:r w:rsidRPr="0056719D">
        <w:rPr>
          <w:b/>
          <w:sz w:val="22"/>
          <w:szCs w:val="22"/>
          <w:rPrChange w:id="761" w:author="Rev. 2 Author" w:date="2018-09-12T15:37:00Z">
            <w:rPr>
              <w:b/>
              <w:i/>
              <w:sz w:val="22"/>
              <w:szCs w:val="22"/>
            </w:rPr>
          </w:rPrChange>
        </w:rPr>
        <w:t>Reasons</w:t>
      </w:r>
      <w:r w:rsidRPr="0056719D">
        <w:rPr>
          <w:sz w:val="22"/>
          <w:szCs w:val="22"/>
          <w:rPrChange w:id="762" w:author="Rev. 2 Author" w:date="2018-09-12T15:37:00Z">
            <w:rPr>
              <w:i/>
              <w:sz w:val="22"/>
              <w:szCs w:val="22"/>
            </w:rPr>
          </w:rPrChange>
        </w:rPr>
        <w:t xml:space="preserve">: To add the text of a resolution </w:t>
      </w:r>
      <w:r w:rsidR="003D5453" w:rsidRPr="0056719D">
        <w:rPr>
          <w:sz w:val="22"/>
          <w:szCs w:val="22"/>
          <w:rPrChange w:id="763" w:author="Rev. 2 Author" w:date="2018-09-12T15:37:00Z">
            <w:rPr>
              <w:i/>
              <w:sz w:val="22"/>
              <w:szCs w:val="22"/>
            </w:rPr>
          </w:rPrChange>
        </w:rPr>
        <w:t>specif</w:t>
      </w:r>
      <w:r w:rsidRPr="0056719D">
        <w:rPr>
          <w:sz w:val="22"/>
          <w:szCs w:val="22"/>
          <w:rPrChange w:id="764" w:author="Rev. 2 Author" w:date="2018-09-12T15:37:00Z">
            <w:rPr>
              <w:i/>
              <w:sz w:val="22"/>
              <w:szCs w:val="22"/>
            </w:rPr>
          </w:rPrChange>
        </w:rPr>
        <w:t>y</w:t>
      </w:r>
      <w:r w:rsidR="003D5453" w:rsidRPr="0056719D">
        <w:rPr>
          <w:sz w:val="22"/>
          <w:szCs w:val="22"/>
          <w:rPrChange w:id="765" w:author="Rev. 2 Author" w:date="2018-09-12T15:37:00Z">
            <w:rPr>
              <w:i/>
              <w:sz w:val="22"/>
              <w:szCs w:val="22"/>
            </w:rPr>
          </w:rPrChange>
        </w:rPr>
        <w:t>ing</w:t>
      </w:r>
      <w:r w:rsidRPr="0056719D">
        <w:rPr>
          <w:sz w:val="22"/>
          <w:szCs w:val="22"/>
          <w:rPrChange w:id="766" w:author="Rev. 2 Author" w:date="2018-09-12T15:37:00Z">
            <w:rPr>
              <w:i/>
              <w:sz w:val="22"/>
              <w:szCs w:val="22"/>
            </w:rPr>
          </w:rPrChange>
        </w:rPr>
        <w:t xml:space="preserve"> the operating requirements for HAPS to protect other services.</w:t>
      </w:r>
    </w:p>
    <w:p w14:paraId="6BE34667" w14:textId="369D3608" w:rsidR="00C7125F" w:rsidRDefault="00C7125F" w:rsidP="00CC78CD">
      <w:pPr>
        <w:pStyle w:val="Reasons"/>
        <w:spacing w:before="0"/>
        <w:rPr>
          <w:ins w:id="767" w:author="Rev. 2 Author" w:date="2018-09-14T13:29:00Z"/>
          <w:sz w:val="22"/>
          <w:szCs w:val="22"/>
        </w:rPr>
      </w:pPr>
    </w:p>
    <w:p w14:paraId="482EAD98" w14:textId="41C66E25" w:rsidR="00855998" w:rsidRDefault="00855998">
      <w:pPr>
        <w:rPr>
          <w:ins w:id="768" w:author="Rev. 2 Author" w:date="2018-09-14T13:29:00Z"/>
          <w:sz w:val="22"/>
          <w:szCs w:val="22"/>
          <w:lang w:val="en-GB"/>
        </w:rPr>
      </w:pPr>
      <w:ins w:id="769" w:author="Rev. 2 Author" w:date="2018-09-14T13:29:00Z">
        <w:r>
          <w:rPr>
            <w:sz w:val="22"/>
            <w:szCs w:val="22"/>
          </w:rPr>
          <w:br w:type="page"/>
        </w:r>
      </w:ins>
    </w:p>
    <w:p w14:paraId="50EBBF21" w14:textId="67D8F391" w:rsidR="0002281C" w:rsidRPr="0002281C" w:rsidRDefault="0002281C" w:rsidP="0002281C">
      <w:pPr>
        <w:jc w:val="both"/>
        <w:rPr>
          <w:ins w:id="770" w:author="Rev. 2 Author" w:date="2018-09-14T13:42:00Z"/>
          <w:b/>
          <w:sz w:val="22"/>
          <w:szCs w:val="22"/>
          <w:rPrChange w:id="771" w:author="Rev. 2 Author" w:date="2018-09-14T13:44:00Z">
            <w:rPr>
              <w:ins w:id="772" w:author="Rev. 2 Author" w:date="2018-09-14T13:42:00Z"/>
              <w:b/>
              <w:u w:val="single"/>
            </w:rPr>
          </w:rPrChange>
        </w:rPr>
      </w:pPr>
      <w:ins w:id="773" w:author="Rev. 2 Author" w:date="2018-09-14T13:42:00Z">
        <w:r w:rsidRPr="0002281C">
          <w:rPr>
            <w:b/>
            <w:sz w:val="22"/>
            <w:szCs w:val="22"/>
            <w:rPrChange w:id="774" w:author="Rev. 2 Author" w:date="2018-09-14T13:44:00Z">
              <w:rPr>
                <w:b/>
                <w:sz w:val="22"/>
                <w:szCs w:val="22"/>
                <w:u w:val="single"/>
              </w:rPr>
            </w:rPrChange>
          </w:rPr>
          <w:lastRenderedPageBreak/>
          <w:t>3.</w:t>
        </w:r>
        <w:r w:rsidRPr="0002281C">
          <w:rPr>
            <w:b/>
            <w:sz w:val="22"/>
            <w:szCs w:val="22"/>
            <w:rPrChange w:id="775" w:author="Rev. 2 Author" w:date="2018-09-14T13:44:00Z">
              <w:rPr>
                <w:b/>
                <w:sz w:val="22"/>
                <w:szCs w:val="22"/>
                <w:u w:val="single"/>
              </w:rPr>
            </w:rPrChange>
          </w:rPr>
          <w:tab/>
          <w:t xml:space="preserve">PROPOSALS FOR THE </w:t>
        </w:r>
        <w:r w:rsidRPr="0002281C">
          <w:rPr>
            <w:b/>
            <w:sz w:val="22"/>
            <w:szCs w:val="22"/>
            <w:rPrChange w:id="776" w:author="Rev. 2 Author" w:date="2018-09-14T13:44:00Z">
              <w:rPr>
                <w:b/>
                <w:u w:val="single"/>
              </w:rPr>
            </w:rPrChange>
          </w:rPr>
          <w:t>24.25-27.5 GHZ BAND</w:t>
        </w:r>
      </w:ins>
    </w:p>
    <w:p w14:paraId="747C57AE" w14:textId="77777777" w:rsidR="00855998" w:rsidRPr="0002281C" w:rsidDel="00855998" w:rsidRDefault="00855998">
      <w:pPr>
        <w:pStyle w:val="Reasons"/>
        <w:spacing w:before="0"/>
        <w:rPr>
          <w:del w:id="777" w:author="Rev. 2 Author" w:date="2018-09-14T13:29:00Z"/>
          <w:i/>
          <w:sz w:val="22"/>
          <w:szCs w:val="22"/>
          <w:rPrChange w:id="778" w:author="Rev. 2 Author" w:date="2018-09-14T13:43:00Z">
            <w:rPr>
              <w:del w:id="779" w:author="Rev. 2 Author" w:date="2018-09-14T13:29:00Z"/>
              <w:sz w:val="22"/>
              <w:szCs w:val="22"/>
            </w:rPr>
          </w:rPrChange>
        </w:rPr>
      </w:pPr>
    </w:p>
    <w:p w14:paraId="0910D6A8" w14:textId="1B82BBD3" w:rsidR="00CA554F" w:rsidRPr="0002281C" w:rsidRDefault="00857555">
      <w:pPr>
        <w:pStyle w:val="Heading1"/>
        <w:rPr>
          <w:rFonts w:ascii="Times New Roman" w:hAnsi="Times New Roman"/>
          <w:b w:val="0"/>
          <w:i/>
          <w:sz w:val="22"/>
          <w:szCs w:val="22"/>
          <w:rPrChange w:id="780" w:author="Rev. 2 Author" w:date="2018-09-14T13:43:00Z">
            <w:rPr>
              <w:rFonts w:ascii="Times New Roman" w:hAnsi="Times New Roman"/>
              <w:sz w:val="22"/>
              <w:szCs w:val="22"/>
              <w:u w:val="single"/>
            </w:rPr>
          </w:rPrChange>
        </w:rPr>
      </w:pPr>
      <w:r w:rsidRPr="0002281C">
        <w:rPr>
          <w:rFonts w:ascii="Times New Roman" w:hAnsi="Times New Roman"/>
          <w:b w:val="0"/>
          <w:i/>
          <w:sz w:val="22"/>
          <w:szCs w:val="22"/>
          <w:rPrChange w:id="781" w:author="Rev. 2 Author" w:date="2018-09-14T13:43:00Z">
            <w:rPr>
              <w:rFonts w:ascii="Times New Roman" w:hAnsi="Times New Roman"/>
              <w:sz w:val="22"/>
              <w:szCs w:val="22"/>
              <w:u w:val="single"/>
            </w:rPr>
          </w:rPrChange>
        </w:rPr>
        <w:t xml:space="preserve">For the </w:t>
      </w:r>
      <w:r w:rsidR="00CA554F" w:rsidRPr="0002281C">
        <w:rPr>
          <w:rFonts w:ascii="Times New Roman" w:hAnsi="Times New Roman"/>
          <w:b w:val="0"/>
          <w:i/>
          <w:sz w:val="22"/>
          <w:szCs w:val="22"/>
          <w:rPrChange w:id="782" w:author="Rev. 2 Author" w:date="2018-09-14T13:43:00Z">
            <w:rPr>
              <w:rFonts w:ascii="Times New Roman" w:hAnsi="Times New Roman"/>
              <w:sz w:val="22"/>
              <w:szCs w:val="22"/>
              <w:u w:val="single"/>
            </w:rPr>
          </w:rPrChange>
        </w:rPr>
        <w:t>24.25-2</w:t>
      </w:r>
      <w:ins w:id="783" w:author="Rev. 2 Author" w:date="2018-09-14T13:43:00Z">
        <w:r w:rsidR="0002281C">
          <w:rPr>
            <w:rFonts w:ascii="Times New Roman" w:hAnsi="Times New Roman"/>
            <w:b w:val="0"/>
            <w:i/>
            <w:sz w:val="22"/>
            <w:szCs w:val="22"/>
          </w:rPr>
          <w:t>5</w:t>
        </w:r>
      </w:ins>
      <w:del w:id="784" w:author="Rev. 2 Author" w:date="2018-09-14T13:43:00Z">
        <w:r w:rsidR="00CA554F" w:rsidRPr="0002281C" w:rsidDel="0002281C">
          <w:rPr>
            <w:rFonts w:ascii="Times New Roman" w:hAnsi="Times New Roman"/>
            <w:b w:val="0"/>
            <w:i/>
            <w:sz w:val="22"/>
            <w:szCs w:val="22"/>
            <w:rPrChange w:id="785" w:author="Rev. 2 Author" w:date="2018-09-14T13:43:00Z">
              <w:rPr>
                <w:rFonts w:ascii="Times New Roman" w:hAnsi="Times New Roman"/>
                <w:sz w:val="22"/>
                <w:szCs w:val="22"/>
                <w:u w:val="single"/>
              </w:rPr>
            </w:rPrChange>
          </w:rPr>
          <w:delText>7</w:delText>
        </w:r>
      </w:del>
      <w:r w:rsidR="00CA554F" w:rsidRPr="0002281C">
        <w:rPr>
          <w:rFonts w:ascii="Times New Roman" w:hAnsi="Times New Roman"/>
          <w:b w:val="0"/>
          <w:i/>
          <w:sz w:val="22"/>
          <w:szCs w:val="22"/>
          <w:rPrChange w:id="786" w:author="Rev. 2 Author" w:date="2018-09-14T13:43:00Z">
            <w:rPr>
              <w:rFonts w:ascii="Times New Roman" w:hAnsi="Times New Roman"/>
              <w:sz w:val="22"/>
              <w:szCs w:val="22"/>
              <w:u w:val="single"/>
            </w:rPr>
          </w:rPrChange>
        </w:rPr>
        <w:t>.</w:t>
      </w:r>
      <w:ins w:id="787" w:author="Rev. 2 Author" w:date="2018-09-14T13:43:00Z">
        <w:r w:rsidR="0002281C">
          <w:rPr>
            <w:rFonts w:ascii="Times New Roman" w:hAnsi="Times New Roman"/>
            <w:b w:val="0"/>
            <w:i/>
            <w:sz w:val="22"/>
            <w:szCs w:val="22"/>
          </w:rPr>
          <w:t>2</w:t>
        </w:r>
      </w:ins>
      <w:r w:rsidR="00CA554F" w:rsidRPr="0002281C">
        <w:rPr>
          <w:rFonts w:ascii="Times New Roman" w:hAnsi="Times New Roman"/>
          <w:b w:val="0"/>
          <w:i/>
          <w:sz w:val="22"/>
          <w:szCs w:val="22"/>
          <w:rPrChange w:id="788" w:author="Rev. 2 Author" w:date="2018-09-14T13:43:00Z">
            <w:rPr>
              <w:rFonts w:ascii="Times New Roman" w:hAnsi="Times New Roman"/>
              <w:sz w:val="22"/>
              <w:szCs w:val="22"/>
              <w:u w:val="single"/>
            </w:rPr>
          </w:rPrChange>
        </w:rPr>
        <w:t>5 GHz</w:t>
      </w:r>
      <w:r w:rsidR="005F11DC" w:rsidRPr="0002281C">
        <w:rPr>
          <w:rFonts w:ascii="Times New Roman" w:hAnsi="Times New Roman"/>
          <w:b w:val="0"/>
          <w:i/>
          <w:sz w:val="22"/>
          <w:szCs w:val="22"/>
          <w:rPrChange w:id="789" w:author="Rev. 2 Author" w:date="2018-09-14T13:43:00Z">
            <w:rPr>
              <w:rFonts w:ascii="Times New Roman" w:hAnsi="Times New Roman"/>
              <w:sz w:val="22"/>
              <w:szCs w:val="22"/>
              <w:u w:val="single"/>
            </w:rPr>
          </w:rPrChange>
        </w:rPr>
        <w:t xml:space="preserve"> Band</w:t>
      </w:r>
    </w:p>
    <w:p w14:paraId="66079A9C" w14:textId="77777777" w:rsidR="00CA554F" w:rsidRPr="00C8255F" w:rsidRDefault="00CA554F" w:rsidP="00CA554F">
      <w:pPr>
        <w:rPr>
          <w:sz w:val="22"/>
          <w:szCs w:val="22"/>
          <w:lang w:val="en-GB"/>
        </w:rPr>
      </w:pPr>
    </w:p>
    <w:p w14:paraId="4CC3399F" w14:textId="77777777"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ins w:id="790" w:author="Author" w:date="2018-09-06T07:37:00Z">
        <w:r w:rsidR="006D6280">
          <w:rPr>
            <w:sz w:val="22"/>
            <w:szCs w:val="22"/>
          </w:rPr>
          <w:t>9</w:t>
        </w:r>
      </w:ins>
      <w:del w:id="791" w:author="Author" w:date="2018-09-06T07:37:00Z">
        <w:r w:rsidR="00AE405A" w:rsidRPr="00A35CC1" w:rsidDel="006D6280">
          <w:rPr>
            <w:sz w:val="22"/>
            <w:szCs w:val="22"/>
          </w:rPr>
          <w:delText>4</w:delText>
        </w:r>
      </w:del>
    </w:p>
    <w:p w14:paraId="788678A0" w14:textId="77777777" w:rsidR="00CA554F" w:rsidRDefault="00CA554F" w:rsidP="00CA554F">
      <w:pPr>
        <w:rPr>
          <w:b/>
          <w:sz w:val="22"/>
          <w:szCs w:val="22"/>
          <w:lang w:val="en-GB"/>
        </w:rPr>
      </w:pPr>
    </w:p>
    <w:p w14:paraId="59CE9998" w14:textId="77777777" w:rsidR="00CA554F" w:rsidRPr="00C8255F" w:rsidRDefault="00CA554F" w:rsidP="00CA554F">
      <w:pPr>
        <w:pStyle w:val="ArtNo"/>
        <w:rPr>
          <w:sz w:val="22"/>
          <w:szCs w:val="22"/>
        </w:rPr>
      </w:pPr>
      <w:r w:rsidRPr="00C8255F">
        <w:rPr>
          <w:sz w:val="22"/>
          <w:szCs w:val="22"/>
        </w:rPr>
        <w:t xml:space="preserve">ARTICLE </w:t>
      </w:r>
      <w:r w:rsidRPr="00C8255F">
        <w:rPr>
          <w:rStyle w:val="href"/>
          <w:sz w:val="22"/>
          <w:szCs w:val="22"/>
        </w:rPr>
        <w:t>5</w:t>
      </w:r>
    </w:p>
    <w:p w14:paraId="65E745A4" w14:textId="77777777" w:rsidR="00CA554F" w:rsidRPr="00C8255F" w:rsidRDefault="00CA554F" w:rsidP="00CA554F">
      <w:pPr>
        <w:pStyle w:val="Arttitle"/>
        <w:rPr>
          <w:color w:val="000000"/>
          <w:sz w:val="22"/>
          <w:szCs w:val="22"/>
        </w:rPr>
      </w:pPr>
      <w:r w:rsidRPr="00C8255F">
        <w:rPr>
          <w:color w:val="000000"/>
          <w:sz w:val="22"/>
          <w:szCs w:val="22"/>
        </w:rPr>
        <w:t>Frequency allocations</w:t>
      </w:r>
    </w:p>
    <w:p w14:paraId="74679438" w14:textId="77777777"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4AE1AE9"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14:paraId="6CE95690"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64B2C2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386ECE9B"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4EAACB52"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946F01E"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017674E3"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5711218C"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DF8D53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1E19950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5676D76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28335F0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92" w:author="Author"/>
                <w:color w:val="000000"/>
                <w:lang w:val="en-GB"/>
              </w:rPr>
            </w:pPr>
            <w:proofErr w:type="gramStart"/>
            <w:ins w:id="793" w:author="Author">
              <w:r w:rsidRPr="00B268EA">
                <w:rPr>
                  <w:lang w:val="en-GB"/>
                </w:rPr>
                <w:t>FIXED  ADD</w:t>
              </w:r>
              <w:proofErr w:type="gramEnd"/>
              <w:r w:rsidRPr="00B268EA">
                <w:rPr>
                  <w:lang w:val="en-GB"/>
                </w:rPr>
                <w:t xml:space="preserve"> 5.C114</w:t>
              </w:r>
            </w:ins>
          </w:p>
          <w:p w14:paraId="55D1F8C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73426EB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569F578C"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14:paraId="39EE7EA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D7EDDD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C829AB" w14:paraId="745EC37C"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4740EAA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2076C6A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7AF170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3127F9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57B6ACB5"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94" w:author="Author"/>
                <w:color w:val="000000"/>
                <w:lang w:val="en-GB"/>
              </w:rPr>
            </w:pPr>
            <w:proofErr w:type="gramStart"/>
            <w:ins w:id="795" w:author="Author">
              <w:r w:rsidRPr="00B268EA">
                <w:rPr>
                  <w:lang w:val="en-GB"/>
                </w:rPr>
                <w:t>FIXED  ADD</w:t>
              </w:r>
              <w:proofErr w:type="gramEnd"/>
              <w:r w:rsidRPr="00B268EA">
                <w:rPr>
                  <w:lang w:val="en-GB"/>
                </w:rPr>
                <w:t xml:space="preserve"> 5.C114</w:t>
              </w:r>
            </w:ins>
          </w:p>
          <w:p w14:paraId="160C939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7B85E62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5ADB8D7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14:paraId="33CF98C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14:paraId="3E23DB4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14:paraId="009F673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14:paraId="7E46921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14:paraId="4866684A" w14:textId="77777777" w:rsidTr="00384C1B">
        <w:trPr>
          <w:cantSplit/>
          <w:jc w:val="center"/>
        </w:trPr>
        <w:tc>
          <w:tcPr>
            <w:tcW w:w="3090" w:type="dxa"/>
            <w:tcBorders>
              <w:top w:val="nil"/>
              <w:left w:val="single" w:sz="4" w:space="0" w:color="auto"/>
              <w:bottom w:val="single" w:sz="4" w:space="0" w:color="auto"/>
              <w:right w:val="single" w:sz="6" w:space="0" w:color="auto"/>
            </w:tcBorders>
          </w:tcPr>
          <w:p w14:paraId="727E56A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73CFCA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058E8A9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75C7167"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1BBBBEA5"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0C8D78AA"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2A5AD87E"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A301F3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232B02E3"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441A7A0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96" w:author="Author"/>
                <w:color w:val="000000"/>
                <w:lang w:val="en-GB"/>
              </w:rPr>
            </w:pPr>
            <w:proofErr w:type="gramStart"/>
            <w:ins w:id="797" w:author="Author">
              <w:r w:rsidRPr="00B268EA">
                <w:rPr>
                  <w:lang w:val="en-GB"/>
                </w:rPr>
                <w:t>FIXED  ADD</w:t>
              </w:r>
              <w:proofErr w:type="gramEnd"/>
              <w:r w:rsidRPr="00B268EA">
                <w:rPr>
                  <w:lang w:val="en-GB"/>
                </w:rPr>
                <w:t xml:space="preserve"> 5.C114</w:t>
              </w:r>
            </w:ins>
          </w:p>
          <w:p w14:paraId="46C86E41"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123A9C4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6D8A9334"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783E274D"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376A71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9F4E96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43AB22A2"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14:paraId="78E95E71" w14:textId="77777777" w:rsidTr="00384C1B">
        <w:trPr>
          <w:cantSplit/>
          <w:jc w:val="center"/>
        </w:trPr>
        <w:tc>
          <w:tcPr>
            <w:tcW w:w="3090" w:type="dxa"/>
            <w:tcBorders>
              <w:top w:val="nil"/>
              <w:left w:val="single" w:sz="4" w:space="0" w:color="auto"/>
              <w:bottom w:val="nil"/>
              <w:right w:val="single" w:sz="6" w:space="0" w:color="auto"/>
            </w:tcBorders>
          </w:tcPr>
          <w:p w14:paraId="50773A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08F9446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DC20FE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AD51DAB" w14:textId="77777777"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2BD91E79" w14:textId="77777777" w:rsidR="00CA554F" w:rsidRPr="00B268EA" w:rsidRDefault="00CA554F" w:rsidP="00384C1B">
            <w:pPr>
              <w:pStyle w:val="TableTextS5"/>
              <w:rPr>
                <w:rStyle w:val="Tablefreq"/>
              </w:rPr>
            </w:pPr>
            <w:r w:rsidRPr="00B268EA">
              <w:rPr>
                <w:rStyle w:val="Tablefreq"/>
              </w:rPr>
              <w:t>24.75-25.25</w:t>
            </w:r>
          </w:p>
          <w:p w14:paraId="4372C087" w14:textId="77777777" w:rsidR="00CA554F" w:rsidRPr="00B268EA" w:rsidRDefault="00CA554F" w:rsidP="00384C1B">
            <w:pPr>
              <w:pStyle w:val="TableTextS5"/>
              <w:rPr>
                <w:color w:val="000000"/>
              </w:rPr>
            </w:pPr>
            <w:r w:rsidRPr="00B268EA">
              <w:rPr>
                <w:color w:val="000000"/>
              </w:rPr>
              <w:t>FIXED</w:t>
            </w:r>
          </w:p>
          <w:p w14:paraId="2450DA34" w14:textId="77777777"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rPr>
              <w:t>5</w:t>
            </w:r>
            <w:proofErr w:type="gramEnd"/>
            <w:r w:rsidRPr="00B268EA">
              <w:rPr>
                <w:rStyle w:val="Artref"/>
              </w:rPr>
              <w:t>.532B</w:t>
            </w:r>
          </w:p>
        </w:tc>
        <w:tc>
          <w:tcPr>
            <w:tcW w:w="3118" w:type="dxa"/>
            <w:tcBorders>
              <w:top w:val="single" w:sz="4" w:space="0" w:color="auto"/>
              <w:left w:val="single" w:sz="4" w:space="0" w:color="auto"/>
              <w:bottom w:val="single" w:sz="4" w:space="0" w:color="auto"/>
              <w:right w:val="single" w:sz="4" w:space="0" w:color="auto"/>
            </w:tcBorders>
            <w:hideMark/>
          </w:tcPr>
          <w:p w14:paraId="4CCFCA97" w14:textId="77777777" w:rsidR="00CA554F" w:rsidRPr="00B268EA" w:rsidRDefault="00CA554F" w:rsidP="00384C1B">
            <w:pPr>
              <w:pStyle w:val="TableTextS5"/>
              <w:rPr>
                <w:rStyle w:val="Tablefreq"/>
              </w:rPr>
            </w:pPr>
            <w:r w:rsidRPr="00B268EA">
              <w:rPr>
                <w:rStyle w:val="Tablefreq"/>
              </w:rPr>
              <w:t>24.75-25.25</w:t>
            </w:r>
          </w:p>
          <w:p w14:paraId="5A9BEA8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98" w:author="Author"/>
                <w:color w:val="000000"/>
                <w:lang w:val="en-GB"/>
              </w:rPr>
            </w:pPr>
            <w:proofErr w:type="gramStart"/>
            <w:ins w:id="799" w:author="Author">
              <w:r w:rsidRPr="00B268EA">
                <w:rPr>
                  <w:lang w:val="en-GB"/>
                </w:rPr>
                <w:t>FIXED  ADD</w:t>
              </w:r>
              <w:proofErr w:type="gramEnd"/>
              <w:r w:rsidRPr="00B268EA">
                <w:rPr>
                  <w:lang w:val="en-GB"/>
                </w:rPr>
                <w:t xml:space="preserve"> 5.C114</w:t>
              </w:r>
            </w:ins>
          </w:p>
          <w:p w14:paraId="2A82326A" w14:textId="77777777"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color w:val="000000"/>
              </w:rPr>
              <w:t>5</w:t>
            </w:r>
            <w:proofErr w:type="gramEnd"/>
            <w:r w:rsidRPr="00B268EA">
              <w:rPr>
                <w:rStyle w:val="Artref"/>
                <w:color w:val="000000"/>
              </w:rPr>
              <w:t>.535</w:t>
            </w:r>
          </w:p>
        </w:tc>
        <w:tc>
          <w:tcPr>
            <w:tcW w:w="3096" w:type="dxa"/>
            <w:tcBorders>
              <w:top w:val="single" w:sz="4" w:space="0" w:color="auto"/>
              <w:left w:val="single" w:sz="4" w:space="0" w:color="auto"/>
              <w:bottom w:val="single" w:sz="4" w:space="0" w:color="auto"/>
              <w:right w:val="single" w:sz="4" w:space="0" w:color="auto"/>
            </w:tcBorders>
            <w:hideMark/>
          </w:tcPr>
          <w:p w14:paraId="5FD4C467" w14:textId="77777777" w:rsidR="00CA554F" w:rsidRPr="00B268EA" w:rsidRDefault="00CA554F" w:rsidP="00384C1B">
            <w:pPr>
              <w:pStyle w:val="TableTextS5"/>
              <w:rPr>
                <w:rStyle w:val="Tablefreq"/>
              </w:rPr>
            </w:pPr>
            <w:r w:rsidRPr="00B268EA">
              <w:rPr>
                <w:rStyle w:val="Tablefreq"/>
              </w:rPr>
              <w:t>24.75-25.25</w:t>
            </w:r>
          </w:p>
          <w:p w14:paraId="007F9098" w14:textId="77777777" w:rsidR="00CA554F" w:rsidRPr="00B268EA" w:rsidRDefault="00CA554F" w:rsidP="00384C1B">
            <w:pPr>
              <w:pStyle w:val="TableTextS5"/>
              <w:rPr>
                <w:color w:val="000000"/>
              </w:rPr>
            </w:pPr>
            <w:r w:rsidRPr="00B268EA">
              <w:rPr>
                <w:color w:val="000000"/>
              </w:rPr>
              <w:t>FIXED</w:t>
            </w:r>
          </w:p>
          <w:p w14:paraId="38DABD48" w14:textId="77777777" w:rsidR="00CA554F" w:rsidRPr="00B268EA" w:rsidRDefault="00CA554F" w:rsidP="00384C1B">
            <w:pPr>
              <w:pStyle w:val="TableTextS5"/>
              <w:spacing w:before="0"/>
              <w:rPr>
                <w:color w:val="000000"/>
              </w:rPr>
            </w:pPr>
            <w:r w:rsidRPr="00B268EA">
              <w:rPr>
                <w:color w:val="000000"/>
              </w:rPr>
              <w:t>FIXED-SATELLITE</w:t>
            </w:r>
            <w:r w:rsidRPr="00B268EA">
              <w:rPr>
                <w:color w:val="000000"/>
              </w:rPr>
              <w:br/>
              <w:t>(Earth-to-space</w:t>
            </w:r>
            <w:proofErr w:type="gramStart"/>
            <w:r w:rsidRPr="00B268EA">
              <w:rPr>
                <w:color w:val="000000"/>
              </w:rPr>
              <w:t xml:space="preserve">)  </w:t>
            </w:r>
            <w:r w:rsidRPr="00B268EA">
              <w:rPr>
                <w:rStyle w:val="Artref"/>
                <w:color w:val="000000"/>
              </w:rPr>
              <w:t>5.535</w:t>
            </w:r>
            <w:proofErr w:type="gramEnd"/>
          </w:p>
          <w:p w14:paraId="3A9C577D" w14:textId="77777777" w:rsidR="00CA554F" w:rsidRPr="00B268EA" w:rsidRDefault="00CA554F" w:rsidP="00384C1B">
            <w:pPr>
              <w:pStyle w:val="TableTextS5"/>
              <w:spacing w:before="0"/>
              <w:rPr>
                <w:color w:val="000000"/>
              </w:rPr>
            </w:pPr>
            <w:r w:rsidRPr="00B268EA">
              <w:rPr>
                <w:color w:val="000000"/>
              </w:rPr>
              <w:t>MOBILE</w:t>
            </w:r>
          </w:p>
        </w:tc>
      </w:tr>
    </w:tbl>
    <w:p w14:paraId="7CDFF8FE" w14:textId="77777777" w:rsidR="00CA554F" w:rsidRPr="00953CD2" w:rsidRDefault="00CA554F" w:rsidP="00CA554F">
      <w:pPr>
        <w:jc w:val="both"/>
        <w:rPr>
          <w:sz w:val="22"/>
          <w:szCs w:val="22"/>
        </w:rPr>
      </w:pPr>
    </w:p>
    <w:p w14:paraId="37601A3D" w14:textId="77777777" w:rsidR="00CA554F" w:rsidRPr="0056719D" w:rsidRDefault="00CA554F" w:rsidP="00CA554F">
      <w:pPr>
        <w:jc w:val="both"/>
        <w:rPr>
          <w:sz w:val="22"/>
          <w:szCs w:val="22"/>
          <w:rPrChange w:id="800" w:author="Rev. 2 Author" w:date="2018-09-12T15:42:00Z">
            <w:rPr>
              <w:i/>
              <w:sz w:val="22"/>
              <w:szCs w:val="22"/>
            </w:rPr>
          </w:rPrChange>
        </w:rPr>
      </w:pPr>
      <w:r w:rsidRPr="0056719D">
        <w:rPr>
          <w:b/>
          <w:sz w:val="22"/>
          <w:szCs w:val="22"/>
          <w:rPrChange w:id="801" w:author="Rev. 2 Author" w:date="2018-09-12T15:42:00Z">
            <w:rPr>
              <w:b/>
              <w:i/>
              <w:sz w:val="22"/>
              <w:szCs w:val="22"/>
            </w:rPr>
          </w:rPrChange>
        </w:rPr>
        <w:t>Reasons</w:t>
      </w:r>
      <w:r w:rsidRPr="0056719D">
        <w:rPr>
          <w:sz w:val="22"/>
          <w:szCs w:val="22"/>
          <w:rPrChange w:id="802" w:author="Rev. 2 Author" w:date="2018-09-12T15:42:00Z">
            <w:rPr>
              <w:i/>
              <w:sz w:val="22"/>
              <w:szCs w:val="22"/>
            </w:rPr>
          </w:rPrChange>
        </w:rPr>
        <w:t xml:space="preserve">: To add a primary </w:t>
      </w:r>
      <w:r w:rsidR="00857555" w:rsidRPr="0056719D">
        <w:rPr>
          <w:sz w:val="22"/>
          <w:szCs w:val="22"/>
          <w:rPrChange w:id="803" w:author="Rev. 2 Author" w:date="2018-09-12T15:42:00Z">
            <w:rPr>
              <w:i/>
              <w:sz w:val="22"/>
              <w:szCs w:val="22"/>
            </w:rPr>
          </w:rPrChange>
        </w:rPr>
        <w:t xml:space="preserve">fixed service </w:t>
      </w:r>
      <w:r w:rsidRPr="0056719D">
        <w:rPr>
          <w:sz w:val="22"/>
          <w:szCs w:val="22"/>
          <w:rPrChange w:id="804" w:author="Rev. 2 Author" w:date="2018-09-12T15:42:00Z">
            <w:rPr>
              <w:i/>
              <w:sz w:val="22"/>
              <w:szCs w:val="22"/>
            </w:rPr>
          </w:rPrChange>
        </w:rPr>
        <w:t xml:space="preserve">allocation to the </w:t>
      </w:r>
      <w:r w:rsidR="00857555" w:rsidRPr="0056719D">
        <w:rPr>
          <w:sz w:val="22"/>
          <w:szCs w:val="22"/>
          <w:rPrChange w:id="805" w:author="Rev. 2 Author" w:date="2018-09-12T15:42:00Z">
            <w:rPr>
              <w:i/>
              <w:sz w:val="22"/>
              <w:szCs w:val="22"/>
            </w:rPr>
          </w:rPrChange>
        </w:rPr>
        <w:t>24.25-25.25 GHz band, in order to support a HAPS designation in that band.</w:t>
      </w:r>
    </w:p>
    <w:p w14:paraId="7CDB7AA3" w14:textId="77777777"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14:paraId="0AFCAF50" w14:textId="77777777" w:rsidR="00CA554F" w:rsidRPr="003C429F" w:rsidRDefault="00CA554F" w:rsidP="003C429F">
      <w:pPr>
        <w:pStyle w:val="Methodheading3"/>
        <w:rPr>
          <w:b w:val="0"/>
          <w:sz w:val="22"/>
          <w:szCs w:val="22"/>
        </w:rPr>
      </w:pPr>
      <w:r w:rsidRPr="003C429F">
        <w:rPr>
          <w:sz w:val="22"/>
          <w:szCs w:val="22"/>
        </w:rPr>
        <w:lastRenderedPageBreak/>
        <w:t xml:space="preserve">ADD </w:t>
      </w:r>
      <w:r w:rsidRPr="003C429F">
        <w:rPr>
          <w:sz w:val="22"/>
          <w:szCs w:val="22"/>
        </w:rPr>
        <w:tab/>
      </w:r>
      <w:r w:rsidR="00AE405A" w:rsidRPr="00A35CC1">
        <w:rPr>
          <w:sz w:val="22"/>
          <w:szCs w:val="22"/>
        </w:rPr>
        <w:tab/>
        <w:t>USA/1.14/</w:t>
      </w:r>
      <w:ins w:id="806" w:author="Author" w:date="2018-09-06T07:37:00Z">
        <w:r w:rsidR="006D6280">
          <w:rPr>
            <w:sz w:val="22"/>
            <w:szCs w:val="22"/>
          </w:rPr>
          <w:t>10</w:t>
        </w:r>
      </w:ins>
      <w:del w:id="807" w:author="Author" w:date="2018-09-06T07:37:00Z">
        <w:r w:rsidR="00AE405A" w:rsidRPr="00A35CC1" w:rsidDel="006D6280">
          <w:rPr>
            <w:sz w:val="22"/>
            <w:szCs w:val="22"/>
          </w:rPr>
          <w:delText>5</w:delText>
        </w:r>
      </w:del>
    </w:p>
    <w:p w14:paraId="1ADE395A" w14:textId="77777777" w:rsidR="00CA554F" w:rsidRDefault="00CA554F" w:rsidP="00CA554F">
      <w:pPr>
        <w:jc w:val="both"/>
        <w:rPr>
          <w:b/>
          <w:i/>
          <w:sz w:val="22"/>
          <w:szCs w:val="22"/>
        </w:rPr>
      </w:pPr>
    </w:p>
    <w:p w14:paraId="5A4AE864" w14:textId="77777777" w:rsidR="00CA554F" w:rsidRPr="00D576E8" w:rsidRDefault="00CA554F" w:rsidP="00CA554F">
      <w:pPr>
        <w:jc w:val="both"/>
        <w:rPr>
          <w:b/>
          <w:i/>
          <w:sz w:val="22"/>
          <w:szCs w:val="22"/>
          <w:lang w:val="en-GB"/>
        </w:rPr>
      </w:pPr>
    </w:p>
    <w:p w14:paraId="06C23519" w14:textId="257ABC5B" w:rsidR="00CA554F" w:rsidRPr="00C8255F" w:rsidRDefault="00CA554F">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Change w:id="808" w:author="Rev. 2 Author" w:date="2018-09-14T13:46:00Z">
          <w:pPr>
            <w:tabs>
              <w:tab w:val="left" w:pos="1134"/>
              <w:tab w:val="left" w:pos="1871"/>
              <w:tab w:val="left" w:pos="2268"/>
            </w:tabs>
            <w:overflowPunct w:val="0"/>
            <w:autoSpaceDE w:val="0"/>
            <w:autoSpaceDN w:val="0"/>
            <w:adjustRightInd w:val="0"/>
            <w:spacing w:before="120"/>
            <w:textAlignment w:val="baseline"/>
          </w:pPr>
        </w:pPrChange>
      </w:pPr>
      <w:r w:rsidRPr="00C8255F">
        <w:rPr>
          <w:rFonts w:eastAsia="Calibri"/>
          <w:b/>
          <w:sz w:val="22"/>
          <w:szCs w:val="22"/>
          <w:lang w:val="en-GB"/>
        </w:rPr>
        <w:t>5.C114</w:t>
      </w:r>
      <w:r w:rsidRPr="00C8255F">
        <w:rPr>
          <w:rFonts w:eastAsia="Calibri"/>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w:t>
      </w:r>
      <w:r w:rsidRPr="00C8255F">
        <w:rPr>
          <w:rFonts w:eastAsia="Calibri"/>
          <w:sz w:val="22"/>
          <w:szCs w:val="22"/>
          <w:lang w:val="en-GB"/>
        </w:rPr>
        <w:t>24.25-25.25</w:t>
      </w:r>
      <w:r w:rsidRPr="00C8255F">
        <w:rPr>
          <w:sz w:val="22"/>
          <w:szCs w:val="22"/>
          <w:lang w:val="en-GB"/>
        </w:rPr>
        <w:t xml:space="preserve"> GHz is designated for </w:t>
      </w:r>
      <w:ins w:id="809" w:author="Author" w:date="2018-09-06T18:52:00Z">
        <w:r w:rsidR="00525031">
          <w:rPr>
            <w:sz w:val="22"/>
            <w:szCs w:val="22"/>
            <w:lang w:val="en-GB"/>
          </w:rPr>
          <w:t xml:space="preserve">and limited to </w:t>
        </w:r>
      </w:ins>
      <w:r w:rsidRPr="00C8255F">
        <w:rPr>
          <w:sz w:val="22"/>
          <w:szCs w:val="22"/>
          <w:lang w:val="en-GB"/>
        </w:rPr>
        <w:t xml:space="preserve">use in Region 2 by high-altitude platform stations (HAPS). </w:t>
      </w:r>
      <w:ins w:id="810" w:author="Rev. 2 Author" w:date="2018-09-12T15:47:00Z">
        <w:r w:rsidR="00870C57">
          <w:rPr>
            <w:sz w:val="22"/>
            <w:szCs w:val="22"/>
            <w:lang w:val="en-GB"/>
          </w:rPr>
          <w:t xml:space="preserve">Such use of the fixed-service allocation by HAPS is limited to operation in </w:t>
        </w:r>
      </w:ins>
      <w:ins w:id="811" w:author="Rev. 2 Author" w:date="2018-09-12T15:48:00Z">
        <w:r w:rsidR="00870C57">
          <w:rPr>
            <w:sz w:val="22"/>
            <w:szCs w:val="22"/>
            <w:lang w:val="en-GB"/>
          </w:rPr>
          <w:t>the</w:t>
        </w:r>
      </w:ins>
      <w:ins w:id="812" w:author="Rev. 2 Author" w:date="2018-09-12T15:47:00Z">
        <w:r w:rsidR="00870C57">
          <w:rPr>
            <w:sz w:val="22"/>
            <w:szCs w:val="22"/>
            <w:lang w:val="en-GB"/>
          </w:rPr>
          <w:t xml:space="preserve"> </w:t>
        </w:r>
      </w:ins>
      <w:ins w:id="813" w:author="Rev. 2 Author" w:date="2018-09-12T15:48:00Z">
        <w:r w:rsidR="00870C57">
          <w:rPr>
            <w:sz w:val="22"/>
            <w:szCs w:val="22"/>
            <w:lang w:val="en-GB"/>
          </w:rPr>
          <w:t xml:space="preserve">HAPS-to-ground or ground-to-HAPS direction in the frequency range 24.25-24.75 GHz and HAPS-to-ground only in the band 24.75-25.25 GHz.  </w:t>
        </w:r>
      </w:ins>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14:paraId="637BC1B8" w14:textId="77777777" w:rsidR="00CA554F" w:rsidRPr="00953CD2" w:rsidRDefault="00CA554F" w:rsidP="00CA554F">
      <w:pPr>
        <w:jc w:val="both"/>
        <w:rPr>
          <w:b/>
          <w:i/>
          <w:sz w:val="22"/>
          <w:szCs w:val="22"/>
        </w:rPr>
      </w:pPr>
    </w:p>
    <w:p w14:paraId="2C6420DD" w14:textId="77777777" w:rsidR="006B6825" w:rsidRPr="003E00C9" w:rsidRDefault="00CA554F" w:rsidP="006B6825">
      <w:pPr>
        <w:jc w:val="both"/>
        <w:rPr>
          <w:ins w:id="814" w:author="Rev. 2 Author" w:date="2018-09-12T23:15:00Z"/>
          <w:sz w:val="22"/>
          <w:szCs w:val="22"/>
        </w:rPr>
      </w:pPr>
      <w:r w:rsidRPr="00870C57">
        <w:rPr>
          <w:b/>
          <w:sz w:val="22"/>
          <w:szCs w:val="22"/>
          <w:rPrChange w:id="815" w:author="Rev. 2 Author" w:date="2018-09-12T15:49:00Z">
            <w:rPr>
              <w:b/>
              <w:i/>
              <w:sz w:val="22"/>
              <w:szCs w:val="22"/>
            </w:rPr>
          </w:rPrChange>
        </w:rPr>
        <w:t xml:space="preserve">Reasons: </w:t>
      </w:r>
      <w:r w:rsidR="00BE29C6" w:rsidRPr="00870C57">
        <w:rPr>
          <w:sz w:val="22"/>
          <w:szCs w:val="22"/>
          <w:rPrChange w:id="816" w:author="Rev. 2 Author" w:date="2018-09-12T15:49:00Z">
            <w:rPr>
              <w:i/>
              <w:sz w:val="22"/>
              <w:szCs w:val="22"/>
            </w:rPr>
          </w:rPrChange>
        </w:rPr>
        <w:t>To add the text of the footnote allowing HAPS to operate in the fixed service allocation in the 24.25-25.25 GHz band.</w:t>
      </w:r>
      <w:ins w:id="817" w:author="Rev. 2 Author" w:date="2018-09-12T16:01:00Z">
        <w:r w:rsidR="00053BD9">
          <w:rPr>
            <w:sz w:val="22"/>
            <w:szCs w:val="22"/>
          </w:rPr>
          <w:t xml:space="preserve">  </w:t>
        </w:r>
      </w:ins>
      <w:ins w:id="818" w:author="Rev. 2 Author" w:date="2018-09-12T23:15:00Z">
        <w:r w:rsidR="006B6825" w:rsidRPr="00F15F17">
          <w:rPr>
            <w:sz w:val="22"/>
            <w:szCs w:val="22"/>
          </w:rPr>
          <w:t>The limitation of the use of HAPS in the HAPS-to-ground direction in the 2</w:t>
        </w:r>
        <w:r w:rsidR="006B6825">
          <w:rPr>
            <w:sz w:val="22"/>
            <w:szCs w:val="22"/>
          </w:rPr>
          <w:t>4.75-25.25</w:t>
        </w:r>
        <w:r w:rsidR="006B6825" w:rsidRPr="00F15F17">
          <w:rPr>
            <w:sz w:val="22"/>
            <w:szCs w:val="22"/>
          </w:rPr>
          <w:t xml:space="preserve"> GHz band is to ensure the protection of </w:t>
        </w:r>
        <w:r w:rsidR="006B6825">
          <w:rPr>
            <w:sz w:val="22"/>
            <w:szCs w:val="22"/>
          </w:rPr>
          <w:t>the</w:t>
        </w:r>
        <w:r w:rsidR="006B6825" w:rsidRPr="00F15F17">
          <w:rPr>
            <w:sz w:val="22"/>
            <w:szCs w:val="22"/>
          </w:rPr>
          <w:t xml:space="preserve"> FSS operating in the same band</w:t>
        </w:r>
        <w:r w:rsidR="006B6825">
          <w:rPr>
            <w:sz w:val="22"/>
            <w:szCs w:val="22"/>
          </w:rPr>
          <w:t>.</w:t>
        </w:r>
      </w:ins>
    </w:p>
    <w:p w14:paraId="1DC38E2E" w14:textId="672D91CB" w:rsidR="00BE29C6" w:rsidRPr="00870C57" w:rsidRDefault="00BE29C6" w:rsidP="00BE29C6">
      <w:pPr>
        <w:jc w:val="both"/>
        <w:rPr>
          <w:sz w:val="22"/>
          <w:szCs w:val="22"/>
          <w:rPrChange w:id="819" w:author="Rev. 2 Author" w:date="2018-09-12T15:49:00Z">
            <w:rPr>
              <w:i/>
              <w:sz w:val="22"/>
              <w:szCs w:val="22"/>
            </w:rPr>
          </w:rPrChange>
        </w:rPr>
      </w:pPr>
    </w:p>
    <w:p w14:paraId="7232487C" w14:textId="77777777" w:rsidR="00CA554F" w:rsidRPr="00953CD2" w:rsidRDefault="00CA554F" w:rsidP="00BE29C6">
      <w:pPr>
        <w:jc w:val="both"/>
        <w:rPr>
          <w:b/>
          <w:i/>
          <w:sz w:val="22"/>
          <w:szCs w:val="22"/>
        </w:rPr>
      </w:pPr>
    </w:p>
    <w:p w14:paraId="1450EB00" w14:textId="37DD6946" w:rsidR="0002281C" w:rsidRPr="003E00C9" w:rsidRDefault="0002281C" w:rsidP="0002281C">
      <w:pPr>
        <w:pStyle w:val="Heading1"/>
        <w:rPr>
          <w:ins w:id="820" w:author="Rev. 2 Author" w:date="2018-09-14T13:45:00Z"/>
          <w:rFonts w:ascii="Times New Roman" w:hAnsi="Times New Roman"/>
          <w:b w:val="0"/>
          <w:i/>
          <w:sz w:val="22"/>
          <w:szCs w:val="22"/>
        </w:rPr>
      </w:pPr>
      <w:ins w:id="821" w:author="Rev. 2 Author" w:date="2018-09-14T13:45:00Z">
        <w:r w:rsidRPr="003E00C9">
          <w:rPr>
            <w:rFonts w:ascii="Times New Roman" w:hAnsi="Times New Roman"/>
            <w:b w:val="0"/>
            <w:i/>
            <w:sz w:val="22"/>
            <w:szCs w:val="22"/>
          </w:rPr>
          <w:t xml:space="preserve">For the </w:t>
        </w:r>
        <w:r>
          <w:rPr>
            <w:rFonts w:ascii="Times New Roman" w:hAnsi="Times New Roman"/>
            <w:b w:val="0"/>
            <w:i/>
            <w:sz w:val="22"/>
            <w:szCs w:val="22"/>
          </w:rPr>
          <w:t>25</w:t>
        </w:r>
        <w:r w:rsidRPr="003E00C9">
          <w:rPr>
            <w:rFonts w:ascii="Times New Roman" w:hAnsi="Times New Roman"/>
            <w:b w:val="0"/>
            <w:i/>
            <w:sz w:val="22"/>
            <w:szCs w:val="22"/>
          </w:rPr>
          <w:t>.25-2</w:t>
        </w:r>
        <w:r>
          <w:rPr>
            <w:rFonts w:ascii="Times New Roman" w:hAnsi="Times New Roman"/>
            <w:b w:val="0"/>
            <w:i/>
            <w:sz w:val="22"/>
            <w:szCs w:val="22"/>
          </w:rPr>
          <w:t>7.</w:t>
        </w:r>
        <w:r w:rsidRPr="003E00C9">
          <w:rPr>
            <w:rFonts w:ascii="Times New Roman" w:hAnsi="Times New Roman"/>
            <w:b w:val="0"/>
            <w:i/>
            <w:sz w:val="22"/>
            <w:szCs w:val="22"/>
          </w:rPr>
          <w:t>5 GHz Band</w:t>
        </w:r>
      </w:ins>
    </w:p>
    <w:p w14:paraId="0E13ABB8" w14:textId="77777777" w:rsidR="00CA554F" w:rsidRPr="00C8255F" w:rsidRDefault="00CA554F" w:rsidP="00CA554F">
      <w:pPr>
        <w:rPr>
          <w:b/>
          <w:sz w:val="22"/>
          <w:szCs w:val="22"/>
        </w:rPr>
      </w:pPr>
    </w:p>
    <w:p w14:paraId="23AF7043" w14:textId="77777777"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ins w:id="822" w:author="Author" w:date="2018-09-06T07:37:00Z">
        <w:r w:rsidR="006D6280">
          <w:rPr>
            <w:sz w:val="22"/>
            <w:szCs w:val="22"/>
          </w:rPr>
          <w:t>11</w:t>
        </w:r>
      </w:ins>
      <w:del w:id="823" w:author="Author" w:date="2018-09-06T07:37:00Z">
        <w:r w:rsidR="00AE405A" w:rsidRPr="00A35CC1" w:rsidDel="006D6280">
          <w:rPr>
            <w:sz w:val="22"/>
            <w:szCs w:val="22"/>
          </w:rPr>
          <w:delText>6</w:delText>
        </w:r>
      </w:del>
    </w:p>
    <w:p w14:paraId="1C727995" w14:textId="77777777" w:rsidR="00CA554F" w:rsidRDefault="00CA554F" w:rsidP="00CA554F">
      <w:pPr>
        <w:rPr>
          <w:b/>
          <w:sz w:val="22"/>
          <w:szCs w:val="22"/>
          <w:lang w:val="en-GB"/>
        </w:rPr>
      </w:pPr>
    </w:p>
    <w:p w14:paraId="6EAF084A" w14:textId="77777777"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4BDE03C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1F44D8AB"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F38E200" w14:textId="77777777"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3442F796"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14:paraId="76956A36"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210A51"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15C8E3C0"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D18A0F0"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4E2F2D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18A681C"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44E75222"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D5ED9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r>
            <w:proofErr w:type="gramStart"/>
            <w:r w:rsidRPr="00B268EA">
              <w:rPr>
                <w:color w:val="000000"/>
                <w:lang w:val="en-GB"/>
              </w:rPr>
              <w:t>FIXED</w:t>
            </w:r>
            <w:ins w:id="824" w:author="Author">
              <w:r w:rsidRPr="00B268EA">
                <w:rPr>
                  <w:color w:val="000000"/>
                  <w:lang w:val="en-GB"/>
                </w:rPr>
                <w:t xml:space="preserve">  </w:t>
              </w:r>
              <w:r w:rsidRPr="00B268EA">
                <w:rPr>
                  <w:lang w:val="en-GB"/>
                </w:rPr>
                <w:t>ADD</w:t>
              </w:r>
              <w:proofErr w:type="gramEnd"/>
              <w:r w:rsidRPr="00B268EA">
                <w:rPr>
                  <w:lang w:val="en-GB"/>
                </w:rPr>
                <w:t xml:space="preserve"> 5.D114</w:t>
              </w:r>
            </w:ins>
          </w:p>
          <w:p w14:paraId="680917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3FCE82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06745A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14:paraId="50D49103"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6CCF9" w14:textId="77777777"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 xml:space="preserve">EARTH EXPLORATION-SATELLITE (space-to </w:t>
            </w:r>
            <w:proofErr w:type="gramStart"/>
            <w:r w:rsidRPr="00B268EA">
              <w:rPr>
                <w:color w:val="000000"/>
                <w:lang w:val="en-GB"/>
              </w:rPr>
              <w:t>Earth)  5</w:t>
            </w:r>
            <w:proofErr w:type="gramEnd"/>
            <w:r w:rsidRPr="00B268EA">
              <w:rPr>
                <w:color w:val="000000"/>
                <w:lang w:val="en-GB"/>
              </w:rPr>
              <w:t>.536B</w:t>
            </w:r>
          </w:p>
          <w:p w14:paraId="2C32588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FIXED</w:t>
            </w:r>
            <w:ins w:id="825" w:author="Author">
              <w:r w:rsidRPr="00B268EA">
                <w:rPr>
                  <w:color w:val="000000"/>
                  <w:lang w:val="en-GB"/>
                </w:rPr>
                <w:t xml:space="preserve">  </w:t>
              </w:r>
              <w:r w:rsidRPr="00B268EA">
                <w:rPr>
                  <w:lang w:val="en-GB"/>
                </w:rPr>
                <w:t>ADD</w:t>
              </w:r>
              <w:proofErr w:type="gramEnd"/>
              <w:r w:rsidRPr="00B268EA">
                <w:rPr>
                  <w:lang w:val="en-GB"/>
                </w:rPr>
                <w:t xml:space="preserve"> 5.D114</w:t>
              </w:r>
            </w:ins>
          </w:p>
          <w:p w14:paraId="227A24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42C41DB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8B4F02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SPACE  RESEARCH</w:t>
            </w:r>
            <w:proofErr w:type="gramEnd"/>
            <w:r w:rsidRPr="00B268EA">
              <w:rPr>
                <w:color w:val="000000"/>
                <w:lang w:val="en-GB"/>
              </w:rPr>
              <w:t xml:space="preserve"> (space-to-Earth)  5.536C</w:t>
            </w:r>
          </w:p>
          <w:p w14:paraId="506D55D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0D820A5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14:paraId="47384523"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5CC0A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lastRenderedPageBreak/>
              <w:t>27-27.5</w:t>
            </w:r>
          </w:p>
          <w:p w14:paraId="7FB294F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0108AAE9"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w:t>
            </w:r>
            <w:proofErr w:type="gramStart"/>
            <w:r w:rsidRPr="00B268EA">
              <w:rPr>
                <w:color w:val="000000"/>
                <w:lang w:val="en-AU"/>
              </w:rPr>
              <w:t>SATELLITE  5.536</w:t>
            </w:r>
            <w:proofErr w:type="gramEnd"/>
          </w:p>
          <w:p w14:paraId="44915987"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724625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9DC8D4C"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r>
            <w:proofErr w:type="gramStart"/>
            <w:r w:rsidRPr="00B268EA">
              <w:rPr>
                <w:color w:val="000000"/>
                <w:lang w:val="en-AU"/>
              </w:rPr>
              <w:t>FIXED</w:t>
            </w:r>
            <w:ins w:id="826" w:author="Author">
              <w:r w:rsidRPr="00B268EA">
                <w:rPr>
                  <w:color w:val="000000"/>
                  <w:lang w:val="en-GB"/>
                </w:rPr>
                <w:t xml:space="preserve">  </w:t>
              </w:r>
              <w:r w:rsidRPr="00B268EA">
                <w:rPr>
                  <w:lang w:val="en-GB"/>
                </w:rPr>
                <w:t>ADD</w:t>
              </w:r>
              <w:proofErr w:type="gramEnd"/>
              <w:r w:rsidRPr="00B268EA">
                <w:rPr>
                  <w:lang w:val="en-GB"/>
                </w:rPr>
                <w:t xml:space="preserve"> 5.D114</w:t>
              </w:r>
            </w:ins>
          </w:p>
          <w:p w14:paraId="4D258E93"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34DB81CF"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r w:rsidRPr="00B268EA">
              <w:rPr>
                <w:color w:val="000000"/>
                <w:lang w:val="en-GB"/>
              </w:rPr>
              <w:t xml:space="preserve">  5.537</w:t>
            </w:r>
          </w:p>
          <w:p w14:paraId="640FA4F5"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4C12C66" w14:textId="77777777" w:rsidR="00CA554F" w:rsidRPr="00C8255F" w:rsidRDefault="00CA554F" w:rsidP="00CA554F">
      <w:pPr>
        <w:rPr>
          <w:b/>
          <w:sz w:val="22"/>
          <w:szCs w:val="22"/>
        </w:rPr>
      </w:pPr>
    </w:p>
    <w:p w14:paraId="11D13959" w14:textId="22069366" w:rsidR="00CA554F" w:rsidRPr="00870C57" w:rsidRDefault="00CA554F" w:rsidP="00CA554F">
      <w:pPr>
        <w:jc w:val="both"/>
        <w:rPr>
          <w:b/>
          <w:sz w:val="22"/>
          <w:szCs w:val="22"/>
          <w:rPrChange w:id="827" w:author="Rev. 2 Author" w:date="2018-09-12T15:49:00Z">
            <w:rPr>
              <w:b/>
              <w:i/>
              <w:sz w:val="22"/>
              <w:szCs w:val="22"/>
            </w:rPr>
          </w:rPrChange>
        </w:rPr>
      </w:pPr>
      <w:r w:rsidRPr="00870C57">
        <w:rPr>
          <w:b/>
          <w:sz w:val="22"/>
          <w:szCs w:val="22"/>
          <w:rPrChange w:id="828" w:author="Rev. 2 Author" w:date="2018-09-12T15:49:00Z">
            <w:rPr>
              <w:b/>
              <w:i/>
              <w:sz w:val="22"/>
              <w:szCs w:val="22"/>
            </w:rPr>
          </w:rPrChange>
        </w:rPr>
        <w:t xml:space="preserve">Reasons: </w:t>
      </w:r>
      <w:r w:rsidRPr="00870C57">
        <w:rPr>
          <w:sz w:val="22"/>
          <w:szCs w:val="22"/>
          <w:rPrChange w:id="829" w:author="Rev. 2 Author" w:date="2018-09-12T15:49:00Z">
            <w:rPr>
              <w:i/>
              <w:sz w:val="22"/>
              <w:szCs w:val="22"/>
            </w:rPr>
          </w:rPrChange>
        </w:rPr>
        <w:t xml:space="preserve">To </w:t>
      </w:r>
      <w:r w:rsidR="00BE29C6" w:rsidRPr="00870C57">
        <w:rPr>
          <w:sz w:val="22"/>
          <w:szCs w:val="22"/>
          <w:rPrChange w:id="830" w:author="Rev. 2 Author" w:date="2018-09-12T15:49:00Z">
            <w:rPr>
              <w:i/>
              <w:sz w:val="22"/>
              <w:szCs w:val="22"/>
            </w:rPr>
          </w:rPrChange>
        </w:rPr>
        <w:t>add a footnote to the 25.</w:t>
      </w:r>
      <w:ins w:id="831" w:author="Rev. 2 Author" w:date="2018-09-12T15:49:00Z">
        <w:r w:rsidR="00870C57">
          <w:rPr>
            <w:sz w:val="22"/>
            <w:szCs w:val="22"/>
          </w:rPr>
          <w:t>2</w:t>
        </w:r>
      </w:ins>
      <w:r w:rsidR="00BE29C6" w:rsidRPr="00870C57">
        <w:rPr>
          <w:sz w:val="22"/>
          <w:szCs w:val="22"/>
          <w:rPrChange w:id="832" w:author="Rev. 2 Author" w:date="2018-09-12T15:49:00Z">
            <w:rPr>
              <w:i/>
              <w:sz w:val="22"/>
              <w:szCs w:val="22"/>
            </w:rPr>
          </w:rPrChange>
        </w:rPr>
        <w:t>5</w:t>
      </w:r>
      <w:r w:rsidRPr="00870C57">
        <w:rPr>
          <w:sz w:val="22"/>
          <w:szCs w:val="22"/>
          <w:rPrChange w:id="833" w:author="Rev. 2 Author" w:date="2018-09-12T15:49:00Z">
            <w:rPr>
              <w:i/>
              <w:sz w:val="22"/>
              <w:szCs w:val="22"/>
            </w:rPr>
          </w:rPrChange>
        </w:rPr>
        <w:t>-27.5 GHz</w:t>
      </w:r>
      <w:r w:rsidR="00BE29C6" w:rsidRPr="00870C57">
        <w:rPr>
          <w:sz w:val="22"/>
          <w:szCs w:val="22"/>
          <w:rPrChange w:id="834" w:author="Rev. 2 Author" w:date="2018-09-12T15:49:00Z">
            <w:rPr>
              <w:i/>
              <w:sz w:val="22"/>
              <w:szCs w:val="22"/>
            </w:rPr>
          </w:rPrChange>
        </w:rPr>
        <w:t xml:space="preserve"> band</w:t>
      </w:r>
      <w:r w:rsidRPr="00870C57">
        <w:rPr>
          <w:sz w:val="22"/>
          <w:szCs w:val="22"/>
          <w:rPrChange w:id="835" w:author="Rev. 2 Author" w:date="2018-09-12T15:49:00Z">
            <w:rPr>
              <w:i/>
              <w:sz w:val="22"/>
              <w:szCs w:val="22"/>
            </w:rPr>
          </w:rPrChange>
        </w:rPr>
        <w:t xml:space="preserve"> in Region 2 </w:t>
      </w:r>
      <w:r w:rsidR="00BE29C6" w:rsidRPr="00870C57">
        <w:rPr>
          <w:sz w:val="22"/>
          <w:szCs w:val="22"/>
          <w:rPrChange w:id="836" w:author="Rev. 2 Author" w:date="2018-09-12T15:49:00Z">
            <w:rPr>
              <w:i/>
              <w:sz w:val="22"/>
              <w:szCs w:val="22"/>
            </w:rPr>
          </w:rPrChange>
        </w:rPr>
        <w:t>allowing HAPS to operate in the fixed service allocation.</w:t>
      </w:r>
    </w:p>
    <w:p w14:paraId="2291BB37" w14:textId="77777777" w:rsidR="00CA554F" w:rsidRPr="00C8255F" w:rsidRDefault="00CA554F" w:rsidP="00CA554F">
      <w:pPr>
        <w:rPr>
          <w:b/>
          <w:sz w:val="22"/>
          <w:szCs w:val="22"/>
        </w:rPr>
      </w:pPr>
    </w:p>
    <w:p w14:paraId="4BC7E314" w14:textId="77777777" w:rsidR="00CA554F" w:rsidRPr="00CA554F" w:rsidRDefault="00CA554F" w:rsidP="003C429F">
      <w:pPr>
        <w:pStyle w:val="Methodheading3"/>
        <w:rPr>
          <w:rFonts w:eastAsia="Calibri" w:hAnsi="Times New Roman Bold"/>
          <w:sz w:val="22"/>
          <w:szCs w:val="22"/>
        </w:rPr>
      </w:pPr>
      <w:r w:rsidRPr="003C429F">
        <w:rPr>
          <w:sz w:val="22"/>
          <w:szCs w:val="22"/>
        </w:rPr>
        <w:t xml:space="preserve">ADD </w:t>
      </w:r>
      <w:r w:rsidRPr="003C429F">
        <w:rPr>
          <w:sz w:val="22"/>
          <w:szCs w:val="22"/>
        </w:rPr>
        <w:tab/>
      </w:r>
      <w:r w:rsidR="00AE405A" w:rsidRPr="00A35CC1">
        <w:rPr>
          <w:sz w:val="22"/>
          <w:szCs w:val="22"/>
        </w:rPr>
        <w:tab/>
        <w:t>USA/1.14/</w:t>
      </w:r>
      <w:ins w:id="837" w:author="Author" w:date="2018-09-06T07:37:00Z">
        <w:r w:rsidR="006D6280">
          <w:rPr>
            <w:sz w:val="22"/>
            <w:szCs w:val="22"/>
          </w:rPr>
          <w:t>12</w:t>
        </w:r>
      </w:ins>
      <w:del w:id="838" w:author="Author" w:date="2018-09-06T07:37:00Z">
        <w:r w:rsidR="00AE405A" w:rsidRPr="00A35CC1" w:rsidDel="006D6280">
          <w:rPr>
            <w:sz w:val="22"/>
            <w:szCs w:val="22"/>
          </w:rPr>
          <w:delText>7</w:delText>
        </w:r>
      </w:del>
    </w:p>
    <w:p w14:paraId="4E5F55A6" w14:textId="77777777" w:rsidR="00CA554F" w:rsidRPr="00A738EC" w:rsidRDefault="00CA554F" w:rsidP="00CA554F">
      <w:pPr>
        <w:rPr>
          <w:b/>
          <w:sz w:val="22"/>
          <w:szCs w:val="22"/>
          <w:lang w:val="en-GB"/>
        </w:rPr>
      </w:pPr>
    </w:p>
    <w:p w14:paraId="3A65A3E9" w14:textId="213EFB0D" w:rsidR="00CA554F" w:rsidRPr="00C8255F" w:rsidRDefault="00CA554F">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Change w:id="839" w:author="Rev. 2 Author" w:date="2018-09-14T13:45:00Z">
          <w:pPr>
            <w:tabs>
              <w:tab w:val="left" w:pos="1134"/>
              <w:tab w:val="left" w:pos="1871"/>
              <w:tab w:val="left" w:pos="2268"/>
            </w:tabs>
            <w:overflowPunct w:val="0"/>
            <w:autoSpaceDE w:val="0"/>
            <w:autoSpaceDN w:val="0"/>
            <w:adjustRightInd w:val="0"/>
            <w:spacing w:before="120"/>
            <w:textAlignment w:val="baseline"/>
          </w:pPr>
        </w:pPrChange>
      </w:pPr>
      <w:r w:rsidRPr="00C8255F">
        <w:rPr>
          <w:rFonts w:eastAsia="Calibri"/>
          <w:b/>
          <w:sz w:val="22"/>
          <w:szCs w:val="22"/>
          <w:lang w:val="en-GB"/>
        </w:rPr>
        <w:t>5.D114</w:t>
      </w:r>
      <w:r w:rsidR="00F82BFA">
        <w:rPr>
          <w:rFonts w:eastAsia="Calibri"/>
          <w:sz w:val="22"/>
          <w:szCs w:val="22"/>
          <w:lang w:val="en-GB"/>
        </w:rPr>
        <w:t xml:space="preserve">   </w:t>
      </w:r>
      <w:proofErr w:type="gramStart"/>
      <w:r w:rsidRPr="00C8255F">
        <w:rPr>
          <w:sz w:val="22"/>
          <w:szCs w:val="22"/>
          <w:lang w:val="en-GB"/>
        </w:rPr>
        <w:t>The</w:t>
      </w:r>
      <w:proofErr w:type="gramEnd"/>
      <w:r w:rsidRPr="00C8255F">
        <w:rPr>
          <w:sz w:val="22"/>
          <w:szCs w:val="22"/>
          <w:lang w:val="en-GB"/>
        </w:rPr>
        <w:t xml:space="preserve"> allocation to the fixed service in the band</w:t>
      </w:r>
      <w:ins w:id="840" w:author="Author" w:date="2018-09-05T09:31:00Z">
        <w:r w:rsidR="00EC0B8A">
          <w:rPr>
            <w:sz w:val="22"/>
            <w:szCs w:val="22"/>
            <w:lang w:val="en-GB"/>
          </w:rPr>
          <w:t>s</w:t>
        </w:r>
      </w:ins>
      <w:r w:rsidRPr="00C8255F">
        <w:rPr>
          <w:sz w:val="22"/>
          <w:szCs w:val="22"/>
          <w:lang w:val="en-GB"/>
        </w:rPr>
        <w:t xml:space="preserve"> </w:t>
      </w:r>
      <w:ins w:id="841" w:author="Author" w:date="2018-09-05T09:31:00Z">
        <w:r w:rsidR="00EC0B8A">
          <w:rPr>
            <w:rFonts w:eastAsia="Calibri"/>
            <w:sz w:val="22"/>
            <w:szCs w:val="22"/>
            <w:lang w:val="en-GB"/>
          </w:rPr>
          <w:t>25.25-25.5 GHz, 25.5-27.0 GHz</w:t>
        </w:r>
        <w:r w:rsidR="00EC0B8A" w:rsidRPr="00543E5F">
          <w:rPr>
            <w:rFonts w:eastAsia="Calibri"/>
            <w:sz w:val="22"/>
            <w:szCs w:val="22"/>
            <w:lang w:val="en-GB"/>
          </w:rPr>
          <w:t xml:space="preserve"> and 27.0-27.5 GHz</w:t>
        </w:r>
        <w:r w:rsidR="00EC0B8A" w:rsidRPr="00C8255F" w:rsidDel="00EC0B8A">
          <w:rPr>
            <w:rFonts w:eastAsia="Calibri"/>
            <w:sz w:val="22"/>
            <w:szCs w:val="22"/>
            <w:lang w:val="en-GB"/>
          </w:rPr>
          <w:t xml:space="preserve"> </w:t>
        </w:r>
      </w:ins>
      <w:del w:id="842" w:author="Author" w:date="2018-09-05T09:31:00Z">
        <w:r w:rsidRPr="00C8255F" w:rsidDel="00EC0B8A">
          <w:rPr>
            <w:rFonts w:eastAsia="Calibri"/>
            <w:sz w:val="22"/>
            <w:szCs w:val="22"/>
            <w:lang w:val="en-GB"/>
          </w:rPr>
          <w:delText>25.25-27.5</w:delText>
        </w:r>
        <w:r w:rsidRPr="00C8255F" w:rsidDel="00EC0B8A">
          <w:rPr>
            <w:sz w:val="22"/>
            <w:szCs w:val="22"/>
            <w:lang w:val="en-GB"/>
          </w:rPr>
          <w:delText xml:space="preserve"> GHz </w:delText>
        </w:r>
      </w:del>
      <w:r w:rsidRPr="00C8255F">
        <w:rPr>
          <w:sz w:val="22"/>
          <w:szCs w:val="22"/>
          <w:lang w:val="en-GB"/>
        </w:rPr>
        <w:t xml:space="preserve">is designated for use in Region 2 by high-altitude platform stations (HAPS). </w:t>
      </w:r>
      <w:ins w:id="843" w:author="Author" w:date="2018-09-05T09:31:00Z">
        <w:r w:rsidR="00A75FBA">
          <w:rPr>
            <w:sz w:val="22"/>
            <w:szCs w:val="22"/>
            <w:lang w:val="en-GB"/>
          </w:rPr>
          <w:t xml:space="preserve">  This </w:t>
        </w:r>
      </w:ins>
      <w:ins w:id="844" w:author="Author" w:date="2018-09-06T07:31:00Z">
        <w:r w:rsidR="00A75FBA">
          <w:rPr>
            <w:sz w:val="22"/>
            <w:szCs w:val="22"/>
            <w:lang w:val="en-GB"/>
          </w:rPr>
          <w:t>designation</w:t>
        </w:r>
      </w:ins>
      <w:ins w:id="845" w:author="Author" w:date="2018-09-05T09:31:00Z">
        <w:r w:rsidR="00EC0B8A">
          <w:rPr>
            <w:sz w:val="22"/>
            <w:szCs w:val="22"/>
            <w:lang w:val="en-GB"/>
          </w:rPr>
          <w:t xml:space="preserve"> does not preclude the use of these frequency bands by any application of the services to which they are allocated and does not establish priority in the Radio Regulations.  </w:t>
        </w:r>
      </w:ins>
      <w:ins w:id="846" w:author="Rev. 2 Author" w:date="2018-09-12T15:50:00Z">
        <w:r w:rsidR="00870C57">
          <w:rPr>
            <w:sz w:val="22"/>
            <w:szCs w:val="22"/>
            <w:lang w:val="en-GB"/>
          </w:rPr>
          <w:t>Such use of the fixed-service allocation by HAPS is limited to op</w:t>
        </w:r>
        <w:r w:rsidR="00795AA7">
          <w:rPr>
            <w:sz w:val="22"/>
            <w:szCs w:val="22"/>
            <w:lang w:val="en-GB"/>
          </w:rPr>
          <w:t xml:space="preserve">eration in the HAPS-to-ground </w:t>
        </w:r>
      </w:ins>
      <w:ins w:id="847" w:author="Rev. 2 Author" w:date="2018-09-12T16:09:00Z">
        <w:r w:rsidR="00795AA7">
          <w:rPr>
            <w:sz w:val="22"/>
            <w:szCs w:val="22"/>
            <w:lang w:val="en-GB"/>
          </w:rPr>
          <w:t>and</w:t>
        </w:r>
      </w:ins>
      <w:ins w:id="848" w:author="Rev. 2 Author" w:date="2018-09-12T15:50:00Z">
        <w:r w:rsidR="00870C57">
          <w:rPr>
            <w:sz w:val="22"/>
            <w:szCs w:val="22"/>
            <w:lang w:val="en-GB"/>
          </w:rPr>
          <w:t xml:space="preserve"> ground-to-HAPS</w:t>
        </w:r>
      </w:ins>
      <w:ins w:id="849" w:author="Rev. 2 Author" w:date="2018-09-12T15:54:00Z">
        <w:r w:rsidR="007734C9">
          <w:rPr>
            <w:sz w:val="22"/>
            <w:szCs w:val="22"/>
            <w:lang w:val="en-GB"/>
          </w:rPr>
          <w:t xml:space="preserve"> </w:t>
        </w:r>
      </w:ins>
      <w:ins w:id="850" w:author="Rev. 2 Author" w:date="2018-09-12T15:50:00Z">
        <w:r w:rsidR="00870C57">
          <w:rPr>
            <w:sz w:val="22"/>
            <w:szCs w:val="22"/>
            <w:lang w:val="en-GB"/>
          </w:rPr>
          <w:t>in the frequency range 25.25-27 GHz, and</w:t>
        </w:r>
      </w:ins>
      <w:ins w:id="851" w:author="Rev. 2 Author" w:date="2018-09-12T15:54:00Z">
        <w:r w:rsidR="007734C9">
          <w:rPr>
            <w:sz w:val="22"/>
            <w:szCs w:val="22"/>
            <w:lang w:val="en-GB"/>
          </w:rPr>
          <w:t xml:space="preserve"> </w:t>
        </w:r>
      </w:ins>
      <w:ins w:id="852" w:author="Rev. 2 Author" w:date="2018-09-12T15:50:00Z">
        <w:r w:rsidR="00870C57">
          <w:rPr>
            <w:sz w:val="22"/>
            <w:szCs w:val="22"/>
            <w:lang w:val="en-GB"/>
          </w:rPr>
          <w:t>HAPS-to-ground</w:t>
        </w:r>
      </w:ins>
      <w:ins w:id="853" w:author="Rev. 2 Author" w:date="2018-09-12T15:54:00Z">
        <w:r w:rsidR="007734C9">
          <w:rPr>
            <w:sz w:val="22"/>
            <w:szCs w:val="22"/>
            <w:lang w:val="en-GB"/>
          </w:rPr>
          <w:t xml:space="preserve"> </w:t>
        </w:r>
      </w:ins>
      <w:ins w:id="854" w:author="Rev. 2 Author" w:date="2018-09-12T23:18:00Z">
        <w:r w:rsidR="006B6825">
          <w:rPr>
            <w:sz w:val="22"/>
            <w:szCs w:val="22"/>
            <w:lang w:val="en-GB"/>
          </w:rPr>
          <w:t xml:space="preserve">only </w:t>
        </w:r>
      </w:ins>
      <w:ins w:id="855" w:author="Rev. 2 Author" w:date="2018-09-12T15:50:00Z">
        <w:r w:rsidR="00870C57">
          <w:rPr>
            <w:sz w:val="22"/>
            <w:szCs w:val="22"/>
            <w:lang w:val="en-GB"/>
          </w:rPr>
          <w:t xml:space="preserve">in the band 27.0-27.5 GHz.  </w:t>
        </w:r>
      </w:ins>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684DFCFB" w14:textId="77777777" w:rsidR="00CA554F" w:rsidRPr="00C8255F" w:rsidRDefault="00CA554F" w:rsidP="00CA554F">
      <w:pPr>
        <w:rPr>
          <w:b/>
          <w:sz w:val="22"/>
          <w:szCs w:val="22"/>
          <w:lang w:val="en-GB"/>
        </w:rPr>
      </w:pPr>
    </w:p>
    <w:p w14:paraId="12EF1323" w14:textId="5BAD0728" w:rsidR="00CA554F" w:rsidRPr="00870C57" w:rsidRDefault="00CA554F">
      <w:pPr>
        <w:tabs>
          <w:tab w:val="left" w:pos="1352"/>
        </w:tabs>
        <w:jc w:val="both"/>
        <w:rPr>
          <w:b/>
          <w:sz w:val="22"/>
          <w:szCs w:val="22"/>
          <w:rPrChange w:id="856" w:author="Rev. 2 Author" w:date="2018-09-12T15:52:00Z">
            <w:rPr>
              <w:b/>
              <w:i/>
              <w:sz w:val="22"/>
              <w:szCs w:val="22"/>
            </w:rPr>
          </w:rPrChange>
        </w:rPr>
        <w:pPrChange w:id="857" w:author="Rev. 2 Author" w:date="2018-09-14T13:49:00Z">
          <w:pPr>
            <w:tabs>
              <w:tab w:val="left" w:pos="1352"/>
            </w:tabs>
          </w:pPr>
        </w:pPrChange>
      </w:pPr>
      <w:r w:rsidRPr="00870C57">
        <w:rPr>
          <w:b/>
          <w:sz w:val="22"/>
          <w:szCs w:val="22"/>
          <w:rPrChange w:id="858" w:author="Rev. 2 Author" w:date="2018-09-12T15:52:00Z">
            <w:rPr>
              <w:b/>
              <w:i/>
              <w:sz w:val="22"/>
              <w:szCs w:val="22"/>
            </w:rPr>
          </w:rPrChange>
        </w:rPr>
        <w:t>Reasons:</w:t>
      </w:r>
      <w:r w:rsidR="00BE29C6" w:rsidRPr="00870C57">
        <w:rPr>
          <w:sz w:val="22"/>
          <w:szCs w:val="22"/>
          <w:rPrChange w:id="859" w:author="Rev. 2 Author" w:date="2018-09-12T15:52:00Z">
            <w:rPr>
              <w:i/>
              <w:sz w:val="22"/>
              <w:szCs w:val="22"/>
            </w:rPr>
          </w:rPrChange>
        </w:rPr>
        <w:tab/>
        <w:t xml:space="preserve"> To add the text of the footnote allowing HAPS to operate in the fixed service allocation in the 25.25-27.25 GHz band.</w:t>
      </w:r>
      <w:ins w:id="860" w:author="Rev. 2 Author" w:date="2018-09-12T15:52:00Z">
        <w:r w:rsidR="00870C57">
          <w:rPr>
            <w:sz w:val="22"/>
            <w:szCs w:val="22"/>
          </w:rPr>
          <w:t xml:space="preserve">   The limitation of the use of HAPS in the HAPS-to-ground direction in the 27-27.5 GHz band is to ensure the protection of the FSS operating in the same band.</w:t>
        </w:r>
      </w:ins>
    </w:p>
    <w:p w14:paraId="78BDD30B" w14:textId="77777777" w:rsidR="00CA554F" w:rsidRPr="00C8255F" w:rsidRDefault="00CA554F">
      <w:pPr>
        <w:jc w:val="both"/>
        <w:rPr>
          <w:b/>
          <w:sz w:val="22"/>
          <w:szCs w:val="22"/>
          <w:lang w:val="en-GB"/>
        </w:rPr>
        <w:pPrChange w:id="861" w:author="Rev. 2 Author" w:date="2018-09-14T13:49:00Z">
          <w:pPr/>
        </w:pPrChange>
      </w:pPr>
    </w:p>
    <w:p w14:paraId="25564914" w14:textId="77777777"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w:t>
      </w:r>
      <w:ins w:id="862" w:author="Author" w:date="2018-09-06T07:37:00Z">
        <w:r w:rsidR="006D6280">
          <w:rPr>
            <w:sz w:val="22"/>
            <w:szCs w:val="22"/>
          </w:rPr>
          <w:t>13</w:t>
        </w:r>
      </w:ins>
      <w:del w:id="863" w:author="Author" w:date="2018-09-06T07:37:00Z">
        <w:r w:rsidR="00AE405A" w:rsidRPr="00A35CC1" w:rsidDel="006D6280">
          <w:rPr>
            <w:sz w:val="22"/>
            <w:szCs w:val="22"/>
          </w:rPr>
          <w:delText>8</w:delText>
        </w:r>
      </w:del>
    </w:p>
    <w:p w14:paraId="7A3E564F" w14:textId="77777777" w:rsidR="00CA554F" w:rsidRDefault="00CA554F" w:rsidP="00CA554F">
      <w:pPr>
        <w:rPr>
          <w:b/>
          <w:sz w:val="22"/>
          <w:szCs w:val="22"/>
        </w:rPr>
      </w:pPr>
    </w:p>
    <w:p w14:paraId="448210E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14:paraId="4CD05A9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del w:id="864" w:author="Author" w:date="2018-09-05T09:32:00Z">
        <w:r w:rsidRPr="00C8255F" w:rsidDel="00EC0B8A">
          <w:rPr>
            <w:rFonts w:ascii="Times New Roman Bold" w:eastAsia="Calibri" w:hAnsi="Times New Roman Bold"/>
            <w:b/>
            <w:sz w:val="22"/>
            <w:szCs w:val="22"/>
            <w:lang w:val="en-GB"/>
          </w:rPr>
          <w:delText xml:space="preserve">bands </w:delText>
        </w:r>
      </w:del>
      <w:ins w:id="865" w:author="Author" w:date="2018-09-05T09:32:00Z">
        <w:r w:rsidR="00EC0B8A">
          <w:rPr>
            <w:rFonts w:ascii="Times New Roman Bold" w:eastAsia="Calibri" w:hAnsi="Times New Roman Bold"/>
            <w:b/>
            <w:sz w:val="22"/>
            <w:szCs w:val="22"/>
            <w:lang w:val="en-GB"/>
          </w:rPr>
          <w:t>frequency range</w:t>
        </w:r>
        <w:r w:rsidR="00EC0B8A" w:rsidRPr="00C8255F">
          <w:rPr>
            <w:rFonts w:ascii="Times New Roman Bold" w:eastAsia="Calibri" w:hAnsi="Times New Roman Bold"/>
            <w:b/>
            <w:sz w:val="22"/>
            <w:szCs w:val="22"/>
            <w:lang w:val="en-GB"/>
          </w:rPr>
          <w:t xml:space="preserve"> </w:t>
        </w:r>
      </w:ins>
      <w:r w:rsidRPr="00C8255F">
        <w:rPr>
          <w:rFonts w:ascii="Times New Roman Bold" w:eastAsia="Calibri" w:hAnsi="Times New Roman Bold"/>
          <w:b/>
          <w:sz w:val="22"/>
          <w:szCs w:val="22"/>
          <w:lang w:val="en-GB"/>
        </w:rPr>
        <w:t xml:space="preserve">24.25-27.5 GHz by fixed links for high altitude </w:t>
      </w:r>
      <w:r w:rsidRPr="00C8255F">
        <w:rPr>
          <w:rFonts w:ascii="Times New Roman Bold" w:eastAsia="Calibri" w:hAnsi="Times New Roman Bold"/>
          <w:b/>
          <w:sz w:val="22"/>
          <w:szCs w:val="22"/>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w:t>
      </w:r>
      <w:proofErr w:type="spellStart"/>
      <w:r w:rsidRPr="00C8255F">
        <w:rPr>
          <w:sz w:val="22"/>
          <w:szCs w:val="22"/>
          <w:lang w:val="en-GB"/>
        </w:rPr>
        <w:t>Radiocommunication</w:t>
      </w:r>
      <w:proofErr w:type="spellEnd"/>
      <w:r w:rsidRPr="00C8255F">
        <w:rPr>
          <w:sz w:val="22"/>
          <w:szCs w:val="22"/>
          <w:lang w:val="en-GB"/>
        </w:rPr>
        <w:t xml:space="preserve"> Conference (</w:t>
      </w:r>
      <w:proofErr w:type="spellStart"/>
      <w:r w:rsidRPr="00C8255F">
        <w:rPr>
          <w:sz w:val="22"/>
          <w:szCs w:val="22"/>
          <w:lang w:val="en-GB"/>
        </w:rPr>
        <w:t>Sharm</w:t>
      </w:r>
      <w:proofErr w:type="spellEnd"/>
      <w:r w:rsidRPr="00C8255F">
        <w:rPr>
          <w:sz w:val="22"/>
          <w:szCs w:val="22"/>
          <w:lang w:val="en-GB"/>
        </w:rPr>
        <w:t xml:space="preserve">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ns w:id="866" w:author="Author" w:date="2018-09-05T11:28:00Z"/>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5E931036" w:rsidR="003857B8" w:rsidRDefault="003857B8" w:rsidP="003857B8">
      <w:pPr>
        <w:pStyle w:val="ListParagraph"/>
        <w:ind w:left="0"/>
        <w:jc w:val="both"/>
        <w:rPr>
          <w:ins w:id="867" w:author="Rev. 2 Author" w:date="2018-09-13T15:09:00Z"/>
          <w:sz w:val="22"/>
          <w:szCs w:val="22"/>
        </w:rPr>
      </w:pPr>
      <w:ins w:id="868" w:author="Author" w:date="2018-09-05T11:28:00Z">
        <w:r w:rsidRPr="000B67F5">
          <w:rPr>
            <w:i/>
            <w:sz w:val="22"/>
            <w:szCs w:val="22"/>
            <w:rPrChange w:id="869" w:author="Author" w:date="2018-09-05T11:52:00Z">
              <w:rPr>
                <w:i/>
                <w:sz w:val="24"/>
                <w:szCs w:val="24"/>
              </w:rPr>
            </w:rPrChange>
          </w:rPr>
          <w:t>a)</w:t>
        </w:r>
        <w:r w:rsidRPr="000B67F5">
          <w:rPr>
            <w:sz w:val="22"/>
            <w:szCs w:val="22"/>
            <w:rPrChange w:id="870" w:author="Author" w:date="2018-09-05T11:52: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4AE1CF2B" w14:textId="77777777" w:rsidR="002F5397" w:rsidRPr="000B67F5" w:rsidRDefault="002F5397" w:rsidP="003857B8">
      <w:pPr>
        <w:pStyle w:val="ListParagraph"/>
        <w:ind w:left="0"/>
        <w:jc w:val="both"/>
        <w:rPr>
          <w:ins w:id="871" w:author="Author" w:date="2018-09-05T11:28:00Z"/>
          <w:sz w:val="22"/>
          <w:szCs w:val="22"/>
          <w:rPrChange w:id="872" w:author="Author" w:date="2018-09-05T11:52:00Z">
            <w:rPr>
              <w:ins w:id="873" w:author="Author" w:date="2018-09-05T11:28:00Z"/>
              <w:sz w:val="24"/>
              <w:szCs w:val="24"/>
            </w:rPr>
          </w:rPrChange>
        </w:rPr>
      </w:pPr>
    </w:p>
    <w:p w14:paraId="014CEA53" w14:textId="77777777" w:rsidR="003857B8" w:rsidRPr="000B67F5" w:rsidRDefault="003857B8" w:rsidP="003857B8">
      <w:pPr>
        <w:pStyle w:val="ListParagraph"/>
        <w:ind w:left="0"/>
        <w:jc w:val="both"/>
        <w:rPr>
          <w:ins w:id="874" w:author="Author" w:date="2018-09-05T11:28:00Z"/>
          <w:sz w:val="22"/>
          <w:szCs w:val="22"/>
          <w:rPrChange w:id="875" w:author="Author" w:date="2018-09-05T11:52:00Z">
            <w:rPr>
              <w:ins w:id="876" w:author="Author" w:date="2018-09-05T11:28:00Z"/>
              <w:sz w:val="24"/>
              <w:szCs w:val="24"/>
            </w:rPr>
          </w:rPrChange>
        </w:rPr>
      </w:pPr>
      <w:ins w:id="877" w:author="Author" w:date="2018-09-05T11:28:00Z">
        <w:r w:rsidRPr="000B67F5">
          <w:rPr>
            <w:i/>
            <w:sz w:val="22"/>
            <w:szCs w:val="22"/>
            <w:rPrChange w:id="878" w:author="Author" w:date="2018-09-05T11:52:00Z">
              <w:rPr>
                <w:i/>
                <w:sz w:val="24"/>
                <w:szCs w:val="24"/>
              </w:rPr>
            </w:rPrChange>
          </w:rPr>
          <w:t>b)</w:t>
        </w:r>
        <w:r w:rsidRPr="000B67F5">
          <w:rPr>
            <w:sz w:val="22"/>
            <w:szCs w:val="22"/>
            <w:rPrChange w:id="879" w:author="Author" w:date="2018-09-05T11:52:00Z">
              <w:rPr>
                <w:sz w:val="24"/>
                <w:szCs w:val="24"/>
              </w:rPr>
            </w:rPrChange>
          </w:rPr>
          <w:tab/>
          <w:t xml:space="preserve">that WRC-15 decided to study additional spectrum needs for fixed HAPS links to provide broadband connectivity, including within the band </w:t>
        </w:r>
      </w:ins>
      <w:ins w:id="880" w:author="Author" w:date="2018-09-05T11:29:00Z">
        <w:r w:rsidRPr="000B67F5">
          <w:rPr>
            <w:sz w:val="22"/>
            <w:szCs w:val="22"/>
            <w:rPrChange w:id="881" w:author="Author" w:date="2018-09-05T11:52:00Z">
              <w:rPr>
                <w:sz w:val="24"/>
                <w:szCs w:val="24"/>
              </w:rPr>
            </w:rPrChange>
          </w:rPr>
          <w:t>24.25-27.5</w:t>
        </w:r>
      </w:ins>
      <w:ins w:id="882" w:author="Author" w:date="2018-09-05T11:28:00Z">
        <w:r w:rsidRPr="000B67F5">
          <w:rPr>
            <w:sz w:val="22"/>
            <w:szCs w:val="22"/>
            <w:rPrChange w:id="883" w:author="Author" w:date="2018-09-05T11:52:00Z">
              <w:rPr>
                <w:sz w:val="24"/>
                <w:szCs w:val="24"/>
              </w:rPr>
            </w:rPrChange>
          </w:rPr>
          <w:t xml:space="preserve"> GHz</w:t>
        </w:r>
      </w:ins>
      <w:ins w:id="884" w:author="Author" w:date="2018-09-05T11:29:00Z">
        <w:r w:rsidRPr="000B67F5">
          <w:rPr>
            <w:sz w:val="22"/>
            <w:szCs w:val="22"/>
            <w:rPrChange w:id="885" w:author="Author" w:date="2018-09-05T11:52:00Z">
              <w:rPr>
                <w:sz w:val="24"/>
                <w:szCs w:val="24"/>
              </w:rPr>
            </w:rPrChange>
          </w:rPr>
          <w:t xml:space="preserve"> in Region 2</w:t>
        </w:r>
      </w:ins>
      <w:ins w:id="886" w:author="Author" w:date="2018-09-05T11:28:00Z">
        <w:r w:rsidRPr="000B67F5">
          <w:rPr>
            <w:sz w:val="22"/>
            <w:szCs w:val="22"/>
            <w:rPrChange w:id="887" w:author="Author" w:date="2018-09-05T11:52:00Z">
              <w:rPr>
                <w:sz w:val="24"/>
                <w:szCs w:val="24"/>
              </w:rPr>
            </w:rPrChange>
          </w:rPr>
          <w:t xml:space="preserve">, recognizing that the existing HAPS </w:t>
        </w:r>
      </w:ins>
      <w:ins w:id="888" w:author="Author" w:date="2018-09-06T07:31:00Z">
        <w:r w:rsidR="00A75FBA">
          <w:rPr>
            <w:sz w:val="22"/>
            <w:szCs w:val="22"/>
          </w:rPr>
          <w:t>designation</w:t>
        </w:r>
      </w:ins>
      <w:ins w:id="889" w:author="Author" w:date="2018-09-05T11:28:00Z">
        <w:r w:rsidRPr="000B67F5">
          <w:rPr>
            <w:sz w:val="22"/>
            <w:szCs w:val="22"/>
            <w:rPrChange w:id="890" w:author="Author" w:date="2018-09-05T11:52:00Z">
              <w:rPr>
                <w:sz w:val="24"/>
                <w:szCs w:val="24"/>
              </w:rPr>
            </w:rPrChange>
          </w:rPr>
          <w:t>s were established without reference to today’s broadband capabilities;</w:t>
        </w:r>
      </w:ins>
    </w:p>
    <w:p w14:paraId="0AF6BFA8" w14:textId="77777777" w:rsidR="002F5397" w:rsidRDefault="002F5397" w:rsidP="003857B8">
      <w:pPr>
        <w:pStyle w:val="ListParagraph"/>
        <w:ind w:left="0"/>
        <w:jc w:val="both"/>
        <w:rPr>
          <w:ins w:id="891" w:author="Rev. 2 Author" w:date="2018-09-13T15:09:00Z"/>
          <w:i/>
          <w:sz w:val="22"/>
          <w:szCs w:val="22"/>
        </w:rPr>
      </w:pPr>
    </w:p>
    <w:p w14:paraId="7EC630F0" w14:textId="0409E730" w:rsidR="003857B8" w:rsidRDefault="003857B8" w:rsidP="003857B8">
      <w:pPr>
        <w:pStyle w:val="ListParagraph"/>
        <w:ind w:left="0"/>
        <w:jc w:val="both"/>
        <w:rPr>
          <w:ins w:id="892" w:author="Rev. 2 Author" w:date="2018-09-12T15:58:00Z"/>
          <w:sz w:val="22"/>
          <w:szCs w:val="22"/>
        </w:rPr>
      </w:pPr>
      <w:ins w:id="893" w:author="Author" w:date="2018-09-05T11:28:00Z">
        <w:r w:rsidRPr="000B67F5">
          <w:rPr>
            <w:i/>
            <w:sz w:val="22"/>
            <w:szCs w:val="22"/>
            <w:rPrChange w:id="894" w:author="Author" w:date="2018-09-05T11:52:00Z">
              <w:rPr>
                <w:i/>
                <w:sz w:val="24"/>
                <w:szCs w:val="24"/>
              </w:rPr>
            </w:rPrChange>
          </w:rPr>
          <w:t>c)</w:t>
        </w:r>
        <w:r w:rsidRPr="000B67F5">
          <w:rPr>
            <w:sz w:val="22"/>
            <w:szCs w:val="22"/>
            <w:rPrChange w:id="895" w:author="Author" w:date="2018-09-05T11:52:00Z">
              <w:rPr>
                <w:sz w:val="24"/>
                <w:szCs w:val="24"/>
              </w:rPr>
            </w:rPrChange>
          </w:rPr>
          <w:tab/>
          <w:t>that HAPS can provide broadband connectivity with minimal ground network infrastructure;</w:t>
        </w:r>
      </w:ins>
    </w:p>
    <w:p w14:paraId="74EA0F6D" w14:textId="5A3C4064" w:rsidR="00053BD9" w:rsidRDefault="00053BD9" w:rsidP="00053BD9">
      <w:pPr>
        <w:pStyle w:val="ListParagraph"/>
        <w:ind w:left="0"/>
        <w:jc w:val="both"/>
        <w:rPr>
          <w:ins w:id="896" w:author="Rev. 2 Author" w:date="2018-09-12T15:58:00Z"/>
          <w:sz w:val="22"/>
          <w:szCs w:val="22"/>
        </w:rPr>
      </w:pPr>
      <w:ins w:id="897" w:author="Rev. 2 Author" w:date="2018-09-12T15:58:00Z">
        <w:r w:rsidRPr="002D0A33">
          <w:rPr>
            <w:i/>
            <w:sz w:val="22"/>
            <w:szCs w:val="22"/>
          </w:rPr>
          <w:lastRenderedPageBreak/>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ins>
    </w:p>
    <w:p w14:paraId="29410F7F" w14:textId="77777777" w:rsidR="002F5397" w:rsidRDefault="002F5397" w:rsidP="00053BD9">
      <w:pPr>
        <w:pStyle w:val="ListParagraph"/>
        <w:ind w:left="0"/>
        <w:jc w:val="both"/>
        <w:rPr>
          <w:ins w:id="898" w:author="Rev. 2 Author" w:date="2018-09-13T15:09:00Z"/>
          <w:i/>
          <w:sz w:val="22"/>
          <w:szCs w:val="22"/>
        </w:rPr>
      </w:pPr>
    </w:p>
    <w:p w14:paraId="525ECE1E" w14:textId="38F4FAAA" w:rsidR="00053BD9" w:rsidRPr="007204EA" w:rsidRDefault="00053BD9" w:rsidP="00053BD9">
      <w:pPr>
        <w:pStyle w:val="ListParagraph"/>
        <w:ind w:left="0"/>
        <w:jc w:val="both"/>
        <w:rPr>
          <w:ins w:id="899" w:author="Rev. 2 Author" w:date="2018-09-12T15:58:00Z"/>
          <w:sz w:val="22"/>
          <w:szCs w:val="22"/>
        </w:rPr>
      </w:pPr>
      <w:ins w:id="900" w:author="Rev. 2 Author" w:date="2018-09-12T15:58:00Z">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ins>
    </w:p>
    <w:p w14:paraId="5D9259E2" w14:textId="77777777" w:rsidR="002F5397" w:rsidRDefault="002F5397" w:rsidP="00053BD9">
      <w:pPr>
        <w:pStyle w:val="ListParagraph"/>
        <w:ind w:left="0"/>
        <w:jc w:val="both"/>
        <w:rPr>
          <w:ins w:id="901" w:author="Rev. 2 Author" w:date="2018-09-13T15:10:00Z"/>
          <w:i/>
          <w:sz w:val="22"/>
          <w:szCs w:val="22"/>
        </w:rPr>
      </w:pPr>
    </w:p>
    <w:p w14:paraId="1A16491D" w14:textId="787C8F4C" w:rsidR="00053BD9" w:rsidRDefault="00053BD9" w:rsidP="00053BD9">
      <w:pPr>
        <w:pStyle w:val="ListParagraph"/>
        <w:ind w:left="0"/>
        <w:jc w:val="both"/>
        <w:rPr>
          <w:ins w:id="902" w:author="Rev. 2 Author" w:date="2018-09-12T15:58:00Z"/>
          <w:sz w:val="22"/>
          <w:szCs w:val="22"/>
        </w:rPr>
      </w:pPr>
      <w:ins w:id="903" w:author="Rev. 2 Author" w:date="2018-09-12T15:58:00Z">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ins>
    </w:p>
    <w:p w14:paraId="55C6268A" w14:textId="77777777" w:rsidR="002F5397" w:rsidRDefault="002F5397" w:rsidP="00053BD9">
      <w:pPr>
        <w:pStyle w:val="ListParagraph"/>
        <w:ind w:left="0"/>
        <w:jc w:val="both"/>
        <w:rPr>
          <w:ins w:id="904" w:author="Rev. 2 Author" w:date="2018-09-13T15:10:00Z"/>
          <w:i/>
          <w:sz w:val="22"/>
          <w:szCs w:val="22"/>
        </w:rPr>
      </w:pPr>
    </w:p>
    <w:p w14:paraId="63FFACCF" w14:textId="6E0BCD0C" w:rsidR="00053BD9" w:rsidRDefault="00053BD9" w:rsidP="00053BD9">
      <w:pPr>
        <w:pStyle w:val="ListParagraph"/>
        <w:ind w:left="0"/>
        <w:jc w:val="both"/>
        <w:rPr>
          <w:ins w:id="905" w:author="Rev. 2 Author" w:date="2018-09-12T15:58:00Z"/>
          <w:sz w:val="22"/>
          <w:szCs w:val="22"/>
        </w:rPr>
      </w:pPr>
      <w:ins w:id="906" w:author="Rev. 2 Author" w:date="2018-09-12T15:58:00Z">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xml:space="preserve">”, </w:t>
        </w:r>
      </w:ins>
      <w:ins w:id="907" w:author="Rev. 2 Author" w:date="2018-09-12T15:59:00Z">
        <w:r>
          <w:rPr>
            <w:sz w:val="22"/>
            <w:szCs w:val="22"/>
          </w:rPr>
          <w:t>should</w:t>
        </w:r>
      </w:ins>
      <w:ins w:id="908" w:author="Rev. 2 Author" w:date="2018-09-12T15:58:00Z">
        <w:r>
          <w:rPr>
            <w:sz w:val="22"/>
            <w:szCs w:val="22"/>
          </w:rPr>
          <w:t xml:space="preserve"> be used to determine the clutter loss,</w:t>
        </w:r>
      </w:ins>
    </w:p>
    <w:p w14:paraId="726A477F" w14:textId="77777777" w:rsidR="00053BD9" w:rsidRPr="000B67F5" w:rsidDel="002F5397" w:rsidRDefault="00053BD9" w:rsidP="003857B8">
      <w:pPr>
        <w:pStyle w:val="ListParagraph"/>
        <w:ind w:left="0"/>
        <w:jc w:val="both"/>
        <w:rPr>
          <w:ins w:id="909" w:author="Author" w:date="2018-09-05T11:28:00Z"/>
          <w:del w:id="910" w:author="Rev. 2 Author" w:date="2018-09-13T15:10:00Z"/>
          <w:sz w:val="22"/>
          <w:szCs w:val="22"/>
          <w:rPrChange w:id="911" w:author="Author" w:date="2018-09-05T11:52:00Z">
            <w:rPr>
              <w:ins w:id="912" w:author="Author" w:date="2018-09-05T11:28:00Z"/>
              <w:del w:id="913" w:author="Rev. 2 Author" w:date="2018-09-13T15:10:00Z"/>
              <w:sz w:val="24"/>
              <w:szCs w:val="24"/>
            </w:rPr>
          </w:rPrChange>
        </w:rPr>
      </w:pPr>
    </w:p>
    <w:p w14:paraId="14506FA3" w14:textId="77777777" w:rsidR="00CA554F" w:rsidRPr="000B67F5" w:rsidDel="002D0426" w:rsidRDefault="00CA554F" w:rsidP="00CA554F">
      <w:pPr>
        <w:tabs>
          <w:tab w:val="left" w:pos="1134"/>
          <w:tab w:val="left" w:pos="1871"/>
          <w:tab w:val="left" w:pos="2268"/>
        </w:tabs>
        <w:overflowPunct w:val="0"/>
        <w:autoSpaceDE w:val="0"/>
        <w:autoSpaceDN w:val="0"/>
        <w:adjustRightInd w:val="0"/>
        <w:spacing w:before="120"/>
        <w:textAlignment w:val="baseline"/>
        <w:rPr>
          <w:del w:id="914" w:author="Author" w:date="2018-09-05T11:29:00Z"/>
          <w:sz w:val="22"/>
          <w:szCs w:val="22"/>
          <w:lang w:val="en-GB"/>
        </w:rPr>
      </w:pPr>
      <w:del w:id="915" w:author="Author" w:date="2018-09-05T11:29:00Z">
        <w:r w:rsidRPr="000B67F5" w:rsidDel="002D0426">
          <w:rPr>
            <w:sz w:val="22"/>
            <w:szCs w:val="22"/>
            <w:lang w:val="en-GB"/>
          </w:rPr>
          <w:delText>Note: No text has been developed, it may be proposed in contributions to CPM19-2</w:delText>
        </w:r>
      </w:del>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916" w:author="Author" w:date="2018-09-05T11:31:00Z"/>
          <w:sz w:val="22"/>
          <w:szCs w:val="22"/>
          <w:lang w:val="en-GB"/>
        </w:rPr>
      </w:pPr>
    </w:p>
    <w:p w14:paraId="20E59A52" w14:textId="168EF6FB"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917" w:author="Author" w:date="2018-09-05T11:32:00Z"/>
          <w:i/>
          <w:sz w:val="22"/>
          <w:szCs w:val="22"/>
          <w:lang w:val="en-GB"/>
        </w:rPr>
      </w:pPr>
      <w:ins w:id="918" w:author="Author" w:date="2018-09-05T11:31:00Z">
        <w:r w:rsidRPr="000B67F5">
          <w:rPr>
            <w:sz w:val="22"/>
            <w:szCs w:val="22"/>
            <w:lang w:val="en-GB"/>
          </w:rPr>
          <w:tab/>
        </w:r>
      </w:ins>
      <w:ins w:id="919" w:author="Rev. 2 Author" w:date="2018-09-12T16:00:00Z">
        <w:r w:rsidR="00053BD9">
          <w:rPr>
            <w:i/>
            <w:sz w:val="22"/>
            <w:szCs w:val="22"/>
            <w:lang w:val="en-GB"/>
          </w:rPr>
          <w:t>r</w:t>
        </w:r>
      </w:ins>
      <w:ins w:id="920" w:author="Author" w:date="2018-09-05T11:31:00Z">
        <w:del w:id="921" w:author="Rev. 2 Author" w:date="2018-09-12T16:00:00Z">
          <w:r w:rsidRPr="000B67F5" w:rsidDel="00053BD9">
            <w:rPr>
              <w:i/>
              <w:sz w:val="22"/>
              <w:szCs w:val="22"/>
              <w:lang w:val="en-GB"/>
            </w:rPr>
            <w:delText>R</w:delText>
          </w:r>
        </w:del>
        <w:r w:rsidRPr="000B67F5">
          <w:rPr>
            <w:i/>
            <w:sz w:val="22"/>
            <w:szCs w:val="22"/>
            <w:lang w:val="en-GB"/>
            <w:rPrChange w:id="922" w:author="Author" w:date="2018-09-05T11:52:00Z">
              <w:rPr>
                <w:sz w:val="22"/>
                <w:szCs w:val="22"/>
                <w:lang w:val="en-GB"/>
              </w:rPr>
            </w:rPrChange>
          </w:rPr>
          <w:t>ecognizing</w:t>
        </w:r>
      </w:ins>
    </w:p>
    <w:p w14:paraId="235DF410"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923" w:author="Author" w:date="2018-09-05T11:32:00Z"/>
          <w:i/>
          <w:sz w:val="22"/>
          <w:szCs w:val="22"/>
          <w:lang w:val="en-GB"/>
        </w:rPr>
      </w:pPr>
    </w:p>
    <w:p w14:paraId="09D7B0FB" w14:textId="6298DA65" w:rsidR="00053BD9" w:rsidRDefault="002D0426">
      <w:pPr>
        <w:pStyle w:val="ListParagraph"/>
        <w:numPr>
          <w:ilvl w:val="0"/>
          <w:numId w:val="12"/>
        </w:numPr>
        <w:jc w:val="both"/>
        <w:rPr>
          <w:ins w:id="924" w:author="Rev. 2 Author" w:date="2018-09-13T15:10:00Z"/>
          <w:sz w:val="22"/>
          <w:szCs w:val="22"/>
        </w:rPr>
        <w:pPrChange w:id="925" w:author="Rev. 2 Author" w:date="2018-09-12T15:59:00Z">
          <w:pPr>
            <w:jc w:val="both"/>
          </w:pPr>
        </w:pPrChange>
      </w:pPr>
      <w:ins w:id="926" w:author="Author" w:date="2018-09-05T11:32:00Z">
        <w:del w:id="927" w:author="Rev. 2 Author" w:date="2018-09-12T15:59:00Z">
          <w:r w:rsidRPr="00053BD9" w:rsidDel="00053BD9">
            <w:rPr>
              <w:i/>
              <w:sz w:val="22"/>
              <w:szCs w:val="22"/>
              <w:rPrChange w:id="928" w:author="Rev. 2 Author" w:date="2018-09-12T15:59:00Z">
                <w:rPr>
                  <w:i/>
                  <w:sz w:val="24"/>
                  <w:szCs w:val="24"/>
                </w:rPr>
              </w:rPrChange>
            </w:rPr>
            <w:delText>a)</w:delText>
          </w:r>
          <w:r w:rsidRPr="00053BD9" w:rsidDel="00053BD9">
            <w:rPr>
              <w:sz w:val="22"/>
              <w:szCs w:val="22"/>
              <w:rPrChange w:id="929" w:author="Rev. 2 Author" w:date="2018-09-12T15:59:00Z">
                <w:rPr>
                  <w:sz w:val="24"/>
                  <w:szCs w:val="24"/>
                </w:rPr>
              </w:rPrChange>
            </w:rPr>
            <w:tab/>
          </w:r>
        </w:del>
        <w:r w:rsidRPr="00053BD9">
          <w:rPr>
            <w:sz w:val="22"/>
            <w:szCs w:val="22"/>
            <w:rPrChange w:id="930" w:author="Rev. 2 Author" w:date="2018-09-12T15:59:00Z">
              <w:rPr>
                <w:sz w:val="24"/>
                <w:szCs w:val="24"/>
              </w:rPr>
            </w:rPrChange>
          </w:rPr>
          <w:t xml:space="preserve">that HAPS is defined in No. </w:t>
        </w:r>
        <w:r w:rsidRPr="00053BD9">
          <w:rPr>
            <w:b/>
            <w:sz w:val="22"/>
            <w:szCs w:val="22"/>
            <w:rPrChange w:id="931" w:author="Rev. 2 Author" w:date="2018-09-12T15:59:00Z">
              <w:rPr>
                <w:b/>
                <w:sz w:val="24"/>
                <w:szCs w:val="24"/>
              </w:rPr>
            </w:rPrChange>
          </w:rPr>
          <w:t>1.66A</w:t>
        </w:r>
        <w:r w:rsidRPr="00053BD9">
          <w:rPr>
            <w:sz w:val="22"/>
            <w:szCs w:val="22"/>
            <w:rPrChange w:id="932" w:author="Rev. 2 Author" w:date="2018-09-12T15:59:00Z">
              <w:rPr>
                <w:sz w:val="24"/>
                <w:szCs w:val="24"/>
              </w:rPr>
            </w:rPrChange>
          </w:rPr>
          <w:t xml:space="preserve"> of the Radio Regulations as a station located on an object at an altitude of 20-50 km and at a specified, nominal, fixed point relative to the Earth, and is subject to No. </w:t>
        </w:r>
        <w:r w:rsidRPr="00053BD9">
          <w:rPr>
            <w:b/>
            <w:sz w:val="22"/>
            <w:szCs w:val="22"/>
            <w:rPrChange w:id="933" w:author="Rev. 2 Author" w:date="2018-09-12T15:59:00Z">
              <w:rPr>
                <w:b/>
                <w:sz w:val="24"/>
                <w:szCs w:val="24"/>
              </w:rPr>
            </w:rPrChange>
          </w:rPr>
          <w:t>4.23</w:t>
        </w:r>
      </w:ins>
      <w:ins w:id="934" w:author="Rev. 2 Author" w:date="2018-09-12T15:59:00Z">
        <w:r w:rsidR="00053BD9" w:rsidRPr="00053BD9">
          <w:rPr>
            <w:sz w:val="22"/>
            <w:szCs w:val="22"/>
            <w:rPrChange w:id="935" w:author="Rev. 2 Author" w:date="2018-09-12T15:59:00Z">
              <w:rPr/>
            </w:rPrChange>
          </w:rPr>
          <w:t>;</w:t>
        </w:r>
      </w:ins>
    </w:p>
    <w:p w14:paraId="1CFF4DDA" w14:textId="77777777" w:rsidR="00CE7125" w:rsidRPr="00053BD9" w:rsidRDefault="00CE7125">
      <w:pPr>
        <w:pStyle w:val="ListParagraph"/>
        <w:jc w:val="both"/>
        <w:rPr>
          <w:ins w:id="936" w:author="Rev. 2 Author" w:date="2018-09-12T15:59:00Z"/>
          <w:sz w:val="22"/>
          <w:szCs w:val="22"/>
          <w:rPrChange w:id="937" w:author="Rev. 2 Author" w:date="2018-09-12T15:59:00Z">
            <w:rPr>
              <w:ins w:id="938" w:author="Rev. 2 Author" w:date="2018-09-12T15:59:00Z"/>
            </w:rPr>
          </w:rPrChange>
        </w:rPr>
        <w:pPrChange w:id="939" w:author="Rev. 2 Author" w:date="2018-09-13T15:10:00Z">
          <w:pPr>
            <w:jc w:val="both"/>
          </w:pPr>
        </w:pPrChange>
      </w:pPr>
    </w:p>
    <w:p w14:paraId="6668CD19" w14:textId="69F52FE8" w:rsidR="002D0426" w:rsidRPr="00053BD9" w:rsidRDefault="00053BD9">
      <w:pPr>
        <w:pStyle w:val="ListParagraph"/>
        <w:numPr>
          <w:ilvl w:val="0"/>
          <w:numId w:val="12"/>
        </w:numPr>
        <w:jc w:val="both"/>
        <w:rPr>
          <w:ins w:id="940" w:author="Author" w:date="2018-09-05T11:32:00Z"/>
          <w:i/>
          <w:sz w:val="22"/>
          <w:szCs w:val="22"/>
          <w:lang w:val="en-GB"/>
          <w:rPrChange w:id="941" w:author="Rev. 2 Author" w:date="2018-09-12T16:00:00Z">
            <w:rPr>
              <w:ins w:id="942" w:author="Author" w:date="2018-09-05T11:32:00Z"/>
              <w:sz w:val="24"/>
              <w:szCs w:val="24"/>
            </w:rPr>
          </w:rPrChange>
        </w:rPr>
        <w:pPrChange w:id="943" w:author="Rev. 2 Author" w:date="2018-09-12T16:00:00Z">
          <w:pPr>
            <w:jc w:val="both"/>
          </w:pPr>
        </w:pPrChange>
      </w:pPr>
      <w:ins w:id="944" w:author="Rev. 2 Author" w:date="2018-09-12T15:59:00Z">
        <w:r w:rsidRPr="00053BD9">
          <w:rPr>
            <w:sz w:val="22"/>
            <w:szCs w:val="22"/>
            <w:rPrChange w:id="945" w:author="Rev. 2 Author" w:date="2018-09-12T15:59:00Z">
              <w:rPr/>
            </w:rPrChange>
          </w:rPr>
          <w:t xml:space="preserve">that in the band </w:t>
        </w:r>
      </w:ins>
      <w:ins w:id="946" w:author="Author" w:date="2018-09-05T11:32:00Z">
        <w:del w:id="947" w:author="Rev. 2 Author" w:date="2018-09-12T15:59:00Z">
          <w:r w:rsidR="002D0426" w:rsidRPr="00053BD9" w:rsidDel="00053BD9">
            <w:rPr>
              <w:sz w:val="22"/>
              <w:szCs w:val="22"/>
              <w:rPrChange w:id="948" w:author="Rev. 2 Author" w:date="2018-09-12T15:59:00Z">
                <w:rPr>
                  <w:sz w:val="24"/>
                  <w:szCs w:val="24"/>
                </w:rPr>
              </w:rPrChange>
            </w:rPr>
            <w:delText>,</w:delText>
          </w:r>
        </w:del>
      </w:ins>
      <w:ins w:id="949" w:author="Rev. 2 Author" w:date="2018-09-12T15:59:00Z">
        <w:r w:rsidRPr="00053BD9">
          <w:rPr>
            <w:sz w:val="22"/>
            <w:szCs w:val="22"/>
            <w:rPrChange w:id="950" w:author="Rev. 2 Author" w:date="2018-09-12T15:59:00Z">
              <w:rPr/>
            </w:rPrChange>
          </w:rPr>
          <w:t xml:space="preserve">27.0-27.5 GHz with respect to earth stations in the Fixed-Satellite Service (Earth-to-space) and HAPS ground station receivers which operate in the Fixed Service, Nos. </w:t>
        </w:r>
        <w:r w:rsidRPr="00053BD9">
          <w:rPr>
            <w:b/>
            <w:sz w:val="22"/>
            <w:szCs w:val="22"/>
            <w:rPrChange w:id="951" w:author="Rev. 2 Author" w:date="2018-09-12T15:59:00Z">
              <w:rPr>
                <w:b/>
              </w:rPr>
            </w:rPrChange>
          </w:rPr>
          <w:t>9.17</w:t>
        </w:r>
        <w:r w:rsidRPr="00053BD9">
          <w:rPr>
            <w:sz w:val="22"/>
            <w:szCs w:val="22"/>
            <w:rPrChange w:id="952" w:author="Rev. 2 Author" w:date="2018-09-12T15:59:00Z">
              <w:rPr/>
            </w:rPrChange>
          </w:rPr>
          <w:t xml:space="preserve"> and </w:t>
        </w:r>
        <w:r w:rsidRPr="00053BD9">
          <w:rPr>
            <w:b/>
            <w:sz w:val="22"/>
            <w:szCs w:val="22"/>
            <w:rPrChange w:id="953" w:author="Rev. 2 Author" w:date="2018-09-12T15:59:00Z">
              <w:rPr>
                <w:b/>
              </w:rPr>
            </w:rPrChange>
          </w:rPr>
          <w:t>9.18</w:t>
        </w:r>
        <w:r w:rsidRPr="00053BD9">
          <w:rPr>
            <w:sz w:val="22"/>
            <w:szCs w:val="22"/>
            <w:rPrChange w:id="954" w:author="Rev. 2 Author" w:date="2018-09-12T15:59:00Z">
              <w:rPr/>
            </w:rPrChange>
          </w:rPr>
          <w:t xml:space="preserve"> applies</w:t>
        </w:r>
      </w:ins>
      <w:ins w:id="955" w:author="Rev. 2 Author" w:date="2018-09-12T16:00:00Z">
        <w:r>
          <w:rPr>
            <w:sz w:val="22"/>
            <w:szCs w:val="22"/>
          </w:rPr>
          <w:t>;</w:t>
        </w:r>
      </w:ins>
    </w:p>
    <w:p w14:paraId="5D911644" w14:textId="77777777" w:rsidR="002D0426" w:rsidRDefault="002D0426">
      <w:pPr>
        <w:keepNext/>
        <w:keepLines/>
        <w:tabs>
          <w:tab w:val="left" w:pos="1134"/>
          <w:tab w:val="left" w:pos="1871"/>
          <w:tab w:val="left" w:pos="2268"/>
        </w:tabs>
        <w:overflowPunct w:val="0"/>
        <w:autoSpaceDE w:val="0"/>
        <w:autoSpaceDN w:val="0"/>
        <w:adjustRightInd w:val="0"/>
        <w:spacing w:before="160"/>
        <w:textAlignment w:val="baseline"/>
        <w:rPr>
          <w:ins w:id="956" w:author="Author" w:date="2018-09-05T11:31:00Z"/>
          <w:i/>
          <w:sz w:val="22"/>
          <w:szCs w:val="22"/>
          <w:lang w:val="en-GB"/>
        </w:rPr>
        <w:pPrChange w:id="957" w:author="Author" w:date="2018-09-05T11:32:00Z">
          <w:pPr>
            <w:keepNext/>
            <w:keepLines/>
            <w:tabs>
              <w:tab w:val="left" w:pos="1134"/>
              <w:tab w:val="left" w:pos="1871"/>
              <w:tab w:val="left" w:pos="2268"/>
            </w:tabs>
            <w:overflowPunct w:val="0"/>
            <w:autoSpaceDE w:val="0"/>
            <w:autoSpaceDN w:val="0"/>
            <w:adjustRightInd w:val="0"/>
            <w:spacing w:before="160"/>
            <w:ind w:left="1134"/>
            <w:textAlignment w:val="baseline"/>
          </w:pPr>
        </w:pPrChange>
      </w:pP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457022C6"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w:t>
      </w:r>
      <w:proofErr w:type="spellStart"/>
      <w:r w:rsidRPr="00C8255F">
        <w:rPr>
          <w:sz w:val="22"/>
          <w:szCs w:val="22"/>
          <w:lang w:val="en-GB"/>
        </w:rPr>
        <w:t>neighbo</w:t>
      </w:r>
      <w:del w:id="958"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in the </w:t>
      </w:r>
      <w:ins w:id="959" w:author="Author" w:date="2018-09-05T09:32:00Z">
        <w:r w:rsidR="00EC0B8A">
          <w:rPr>
            <w:sz w:val="22"/>
            <w:szCs w:val="22"/>
            <w:lang w:val="en-GB"/>
          </w:rPr>
          <w:t xml:space="preserve">frequency range </w:t>
        </w:r>
      </w:ins>
      <w:del w:id="960" w:author="Author" w:date="2018-09-05T09:33:00Z">
        <w:r w:rsidRPr="00C8255F" w:rsidDel="00EC0B8A">
          <w:rPr>
            <w:sz w:val="22"/>
            <w:szCs w:val="22"/>
            <w:lang w:val="en-GB"/>
          </w:rPr>
          <w:delText xml:space="preserve">bands </w:delText>
        </w:r>
      </w:del>
      <w:r w:rsidRPr="00C8255F">
        <w:rPr>
          <w:rFonts w:eastAsia="Calibri"/>
          <w:sz w:val="22"/>
          <w:szCs w:val="22"/>
          <w:lang w:val="en-GB"/>
        </w:rPr>
        <w:t>24.25-27.5 GHz</w:t>
      </w:r>
      <w:r w:rsidRPr="00C8255F">
        <w:rPr>
          <w:sz w:val="22"/>
          <w:szCs w:val="22"/>
          <w:lang w:val="en-GB"/>
        </w:rPr>
        <w:t xml:space="preserve">, the power flux density </w:t>
      </w:r>
      <w:del w:id="961" w:author="Rev. 2 Author" w:date="2018-09-12T16:10:00Z">
        <w:r w:rsidRPr="00C8255F" w:rsidDel="00795AA7">
          <w:rPr>
            <w:sz w:val="22"/>
            <w:szCs w:val="22"/>
            <w:lang w:val="en-GB"/>
          </w:rPr>
          <w:delText xml:space="preserve">limit </w:delText>
        </w:r>
      </w:del>
      <w:ins w:id="962" w:author="Rev. 2 Author" w:date="2018-09-12T16:10:00Z">
        <w:r w:rsidR="00795AA7">
          <w:rPr>
            <w:sz w:val="22"/>
            <w:szCs w:val="22"/>
            <w:lang w:val="en-GB"/>
          </w:rPr>
          <w:t>level</w:t>
        </w:r>
        <w:r w:rsidR="00795AA7" w:rsidRPr="00C8255F">
          <w:rPr>
            <w:sz w:val="22"/>
            <w:szCs w:val="22"/>
            <w:lang w:val="en-GB"/>
          </w:rPr>
          <w:t xml:space="preserve"> </w:t>
        </w:r>
      </w:ins>
      <w:r w:rsidRPr="00C8255F">
        <w:rPr>
          <w:sz w:val="22"/>
          <w:szCs w:val="22"/>
          <w:lang w:val="en-GB"/>
        </w:rPr>
        <w:t xml:space="preserve">per HAPS platform station at the surface of the Earth in </w:t>
      </w:r>
      <w:proofErr w:type="spellStart"/>
      <w:r w:rsidRPr="00C8255F">
        <w:rPr>
          <w:sz w:val="22"/>
          <w:szCs w:val="22"/>
          <w:lang w:val="en-GB"/>
        </w:rPr>
        <w:t>neighbo</w:t>
      </w:r>
      <w:del w:id="963"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731252"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731252"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731252"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14:paraId="628E4839" w14:textId="77777777" w:rsidR="00CA554F" w:rsidRPr="00C8255F" w:rsidDel="005E4717" w:rsidRDefault="00CA554F" w:rsidP="003C429F">
      <w:pPr>
        <w:tabs>
          <w:tab w:val="left" w:pos="1134"/>
          <w:tab w:val="left" w:pos="1871"/>
          <w:tab w:val="left" w:pos="2268"/>
        </w:tabs>
        <w:overflowPunct w:val="0"/>
        <w:autoSpaceDE w:val="0"/>
        <w:autoSpaceDN w:val="0"/>
        <w:adjustRightInd w:val="0"/>
        <w:spacing w:before="120"/>
        <w:ind w:left="1134"/>
        <w:jc w:val="both"/>
        <w:textAlignment w:val="baseline"/>
        <w:rPr>
          <w:del w:id="964" w:author="Author" w:date="2018-09-06T08:33:00Z"/>
          <w:sz w:val="22"/>
          <w:szCs w:val="22"/>
          <w:lang w:val="en-GB" w:eastAsia="ja-JP"/>
        </w:rPr>
      </w:pPr>
      <w:del w:id="965" w:author="Author" w:date="2018-09-06T08:33:00Z">
        <w:r w:rsidRPr="00C8255F" w:rsidDel="005E4717">
          <w:rPr>
            <w:sz w:val="22"/>
            <w:szCs w:val="22"/>
            <w:lang w:val="en-GB" w:eastAsia="ja-JP"/>
          </w:rPr>
          <w:delText>To compensate for additional propagation impairments in the main beam of the HAPS due to rain, the pfd mask can be increased in the corresponding beam by a value equivalent to the level of rain fading, but limited to a maximum of 20 dB.</w:delText>
        </w:r>
      </w:del>
    </w:p>
    <w:p w14:paraId="0775A6C7" w14:textId="629FFED5"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lastRenderedPageBreak/>
        <w:tab/>
      </w:r>
      <w:r w:rsidR="00CA554F" w:rsidRPr="00C8255F">
        <w:rPr>
          <w:sz w:val="22"/>
          <w:szCs w:val="22"/>
          <w:lang w:val="en-GB" w:eastAsia="ja-JP"/>
        </w:rPr>
        <w:t xml:space="preserve">To verify the compliance with the </w:t>
      </w:r>
      <w:del w:id="966" w:author="Rev. 2 Author" w:date="2018-09-12T16:11:00Z">
        <w:r w:rsidR="00CA554F" w:rsidRPr="00C8255F" w:rsidDel="00795AA7">
          <w:rPr>
            <w:sz w:val="22"/>
            <w:szCs w:val="22"/>
            <w:lang w:val="en-GB" w:eastAsia="ja-JP"/>
          </w:rPr>
          <w:delText xml:space="preserve">proposed </w:delText>
        </w:r>
      </w:del>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967" w:author="Author" w:date="2018-09-06T08:33:00Z">
              <w:rPr>
                <w:rFonts w:ascii="Cambria Math" w:hAnsi="Cambria Math"/>
                <w:sz w:val="22"/>
                <w:szCs w:val="22"/>
                <w:lang w:eastAsia="ja-JP"/>
              </w:rPr>
              <m:t>-rain fade</m:t>
            </w:ins>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 xml:space="preserve">is the nominal HAPS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0A0A0C57" w:rsidR="00CA554F" w:rsidRDefault="00CA554F" w:rsidP="00CA554F">
      <w:pPr>
        <w:tabs>
          <w:tab w:val="right" w:pos="1871"/>
          <w:tab w:val="left" w:pos="2041"/>
        </w:tabs>
        <w:overflowPunct w:val="0"/>
        <w:autoSpaceDE w:val="0"/>
        <w:autoSpaceDN w:val="0"/>
        <w:adjustRightInd w:val="0"/>
        <w:spacing w:before="80"/>
        <w:ind w:left="2041" w:hanging="2041"/>
        <w:textAlignment w:val="baseline"/>
        <w:rPr>
          <w:ins w:id="968" w:author="Rev. 2 Author" w:date="2018-09-12T16:12:00Z"/>
          <w:sz w:val="22"/>
          <w:szCs w:val="22"/>
          <w:lang w:val="en-GB" w:eastAsia="ja-JP"/>
        </w:rPr>
      </w:pPr>
      <w:r w:rsidRPr="00C8255F">
        <w:rPr>
          <w:i/>
          <w:sz w:val="22"/>
          <w:szCs w:val="22"/>
          <w:lang w:val="en-GB"/>
        </w:rPr>
        <w:tab/>
      </w:r>
      <w:proofErr w:type="spellStart"/>
      <w:proofErr w:type="gramStart"/>
      <w:r w:rsidR="00757234" w:rsidRPr="003C429F">
        <w:rPr>
          <w:i/>
          <w:sz w:val="22"/>
          <w:szCs w:val="22"/>
          <w:lang w:val="en-GB" w:eastAsia="ja-JP"/>
        </w:rPr>
        <w:t>pfd</w:t>
      </w:r>
      <w:proofErr w:type="spellEnd"/>
      <w:r w:rsidR="00757234" w:rsidRPr="003C429F">
        <w:rPr>
          <w:i/>
          <w:sz w:val="22"/>
          <w:szCs w:val="22"/>
          <w:lang w:val="en-GB" w:eastAsia="ja-JP"/>
        </w:rPr>
        <w:t>(</w:t>
      </w:r>
      <w:proofErr w:type="gramEnd"/>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3E882A3D" w14:textId="1909E7B4" w:rsidR="00795AA7" w:rsidRPr="00795AA7" w:rsidRDefault="00795AA7"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ins w:id="969" w:author="Rev. 2 Author" w:date="2018-09-12T16:12:00Z">
        <w:r>
          <w:rPr>
            <w:i/>
            <w:sz w:val="22"/>
            <w:szCs w:val="22"/>
            <w:lang w:val="en-GB" w:eastAsia="ja-JP"/>
          </w:rPr>
          <w:t xml:space="preserve">               </w:t>
        </w:r>
      </w:ins>
      <w:ins w:id="970" w:author="Rev. 2 Author" w:date="2018-09-12T16:28:00Z">
        <w:r w:rsidR="005228AE">
          <w:rPr>
            <w:i/>
            <w:sz w:val="22"/>
            <w:szCs w:val="22"/>
            <w:lang w:val="en-GB" w:eastAsia="ja-JP"/>
          </w:rPr>
          <w:t xml:space="preserve">   </w:t>
        </w:r>
      </w:ins>
      <w:ins w:id="971" w:author="Rev. 2 Author" w:date="2018-09-12T16:12:00Z">
        <w:r>
          <w:rPr>
            <w:i/>
            <w:sz w:val="22"/>
            <w:szCs w:val="22"/>
            <w:lang w:val="en-GB" w:eastAsia="ja-JP"/>
          </w:rPr>
          <w:t xml:space="preserve"> rain fade</w:t>
        </w:r>
        <w:r>
          <w:rPr>
            <w:i/>
            <w:sz w:val="22"/>
            <w:szCs w:val="22"/>
            <w:lang w:val="en-GB" w:eastAsia="ja-JP"/>
          </w:rPr>
          <w:tab/>
          <w:t xml:space="preserve">  </w:t>
        </w:r>
      </w:ins>
      <w:ins w:id="972" w:author="Rev. 2 Author" w:date="2018-09-12T16:28:00Z">
        <w:r w:rsidR="005228AE">
          <w:rPr>
            <w:i/>
            <w:sz w:val="22"/>
            <w:szCs w:val="22"/>
            <w:lang w:val="en-GB" w:eastAsia="ja-JP"/>
          </w:rPr>
          <w:t xml:space="preserve"> </w:t>
        </w:r>
      </w:ins>
      <w:ins w:id="973" w:author="Rev. 2 Author" w:date="2018-09-12T16:13:00Z">
        <w:r>
          <w:rPr>
            <w:sz w:val="22"/>
            <w:szCs w:val="22"/>
            <w:lang w:val="en-GB" w:eastAsia="ja-JP"/>
          </w:rPr>
          <w:t>rain attenuation in dB</w:t>
        </w:r>
      </w:ins>
      <w:ins w:id="974" w:author="Rev. 2 Author" w:date="2018-09-14T14:32:00Z">
        <w:r w:rsidR="00F171FF">
          <w:rPr>
            <w:sz w:val="22"/>
            <w:szCs w:val="22"/>
            <w:lang w:val="en-GB" w:eastAsia="ja-JP"/>
          </w:rPr>
          <w:t xml:space="preserve"> (ITU-R P.618)</w:t>
        </w:r>
      </w:ins>
    </w:p>
    <w:p w14:paraId="1DC9429D" w14:textId="1909D0A2"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w:t>
      </w:r>
      <w:ins w:id="975" w:author="Rev. 2 Author" w:date="2018-09-14T14:22:00Z">
        <w:r w:rsidR="0067021D">
          <w:rPr>
            <w:sz w:val="22"/>
            <w:szCs w:val="22"/>
            <w:lang w:val="en-GB"/>
          </w:rPr>
          <w:t xml:space="preserve">terrestrial </w:t>
        </w:r>
      </w:ins>
      <w:r w:rsidRPr="00C8255F">
        <w:rPr>
          <w:sz w:val="22"/>
          <w:szCs w:val="22"/>
          <w:lang w:val="en-GB"/>
        </w:rPr>
        <w:t xml:space="preserve">mobile service systems in </w:t>
      </w:r>
      <w:proofErr w:type="spellStart"/>
      <w:r w:rsidRPr="00C8255F">
        <w:rPr>
          <w:sz w:val="22"/>
          <w:szCs w:val="22"/>
          <w:lang w:val="en-GB"/>
        </w:rPr>
        <w:t>neighbo</w:t>
      </w:r>
      <w:del w:id="976"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in the band </w:t>
      </w:r>
      <w:r w:rsidRPr="00C8255F">
        <w:rPr>
          <w:rFonts w:eastAsia="Calibri"/>
          <w:sz w:val="22"/>
          <w:szCs w:val="22"/>
          <w:lang w:val="en-GB"/>
        </w:rPr>
        <w:t>24.25-27.5 GHz</w:t>
      </w:r>
      <w:r w:rsidRPr="00C8255F">
        <w:rPr>
          <w:sz w:val="22"/>
          <w:szCs w:val="22"/>
          <w:lang w:val="en-GB"/>
        </w:rPr>
        <w:t xml:space="preserve">, the power flux density limit per HAPS platform station at the surface of the Earth in </w:t>
      </w:r>
      <w:proofErr w:type="spellStart"/>
      <w:r w:rsidRPr="00C8255F">
        <w:rPr>
          <w:sz w:val="22"/>
          <w:szCs w:val="22"/>
          <w:lang w:val="en-GB"/>
        </w:rPr>
        <w:t>neighbo</w:t>
      </w:r>
      <w:del w:id="977"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masks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ins w:id="978" w:author="Rev. 2 Author" w:date="2018-09-12T16:14:00Z">
        <w:r w:rsidR="00795AA7">
          <w:rPr>
            <w:sz w:val="22"/>
            <w:szCs w:val="22"/>
            <w:lang w:val="en-GB"/>
          </w:rPr>
          <w:t xml:space="preserve"> for more than 0.1% of deployment</w:t>
        </w:r>
      </w:ins>
      <w:r w:rsidRPr="00C8255F">
        <w:rPr>
          <w:sz w:val="22"/>
          <w:szCs w:val="22"/>
          <w:lang w:val="en-GB" w:eastAsia="ja-JP"/>
        </w:rPr>
        <w:t xml:space="preserve">, </w:t>
      </w:r>
      <w:del w:id="979" w:author="Rev. 2 Author" w:date="2018-09-12T16:14:00Z">
        <w:r w:rsidRPr="00C8255F" w:rsidDel="00795AA7">
          <w:rPr>
            <w:sz w:val="22"/>
            <w:szCs w:val="22"/>
            <w:lang w:val="en-GB" w:eastAsia="ja-JP"/>
          </w:rPr>
          <w:delText xml:space="preserve">under clear sky condition, </w:delText>
        </w:r>
      </w:del>
      <w:r w:rsidRPr="00C8255F">
        <w:rPr>
          <w:sz w:val="22"/>
          <w:szCs w:val="22"/>
          <w:lang w:val="en-GB" w:eastAsia="ja-JP"/>
        </w:rPr>
        <w:t xml:space="preserve">without the </w:t>
      </w:r>
      <w:r w:rsidRPr="00C8255F">
        <w:rPr>
          <w:sz w:val="22"/>
          <w:szCs w:val="22"/>
          <w:lang w:val="en-GB"/>
        </w:rPr>
        <w:t xml:space="preserve">explicit agreement from the affected administration: </w:t>
      </w:r>
    </w:p>
    <w:p w14:paraId="4D0D473E" w14:textId="11CF979A" w:rsidR="00757234" w:rsidRPr="00BB3E59" w:rsidDel="00994F3F" w:rsidRDefault="00731252" w:rsidP="00757234">
      <w:pPr>
        <w:pStyle w:val="Equation"/>
        <w:jc w:val="center"/>
        <w:rPr>
          <w:del w:id="980" w:author="Rev. 2 Author" w:date="2018-09-12T16:18:00Z"/>
          <w:lang w:eastAsia="ja-JP"/>
        </w:rPr>
      </w:pPr>
      <m:oMathPara>
        <m:oMath>
          <m:sSub>
            <m:sSubPr>
              <m:ctrlPr>
                <w:del w:id="981" w:author="Rev. 2 Author" w:date="2018-09-12T16:18:00Z">
                  <w:rPr>
                    <w:rFonts w:ascii="Cambria Math" w:hAnsi="Cambria Math"/>
                    <w:lang w:eastAsia="ja-JP"/>
                  </w:rPr>
                </w:del>
              </m:ctrlPr>
            </m:sSubPr>
            <m:e>
              <m:r>
                <w:del w:id="982" w:author="Rev. 2 Author" w:date="2018-09-12T16:18:00Z">
                  <w:rPr>
                    <w:rFonts w:ascii="Cambria Math" w:hAnsi="Cambria Math"/>
                    <w:lang w:eastAsia="ja-JP"/>
                  </w:rPr>
                  <m:t>pfd</m:t>
                </w:del>
              </m:r>
            </m:e>
            <m:sub>
              <m:r>
                <w:del w:id="983" w:author="Rev. 2 Author" w:date="2018-09-12T16:18:00Z">
                  <w:rPr>
                    <w:rFonts w:ascii="Cambria Math" w:hAnsi="Cambria Math"/>
                    <w:lang w:eastAsia="ja-JP"/>
                  </w:rPr>
                  <m:t>max</m:t>
                </w:del>
              </m:r>
            </m:sub>
          </m:sSub>
          <m:d>
            <m:dPr>
              <m:ctrlPr>
                <w:del w:id="984" w:author="Rev. 2 Author" w:date="2018-09-12T16:18:00Z">
                  <w:rPr>
                    <w:rFonts w:ascii="Cambria Math" w:hAnsi="Cambria Math"/>
                    <w:lang w:eastAsia="ja-JP"/>
                  </w:rPr>
                </w:del>
              </m:ctrlPr>
            </m:dPr>
            <m:e>
              <m:r>
                <w:del w:id="985" w:author="Rev. 2 Author" w:date="2018-09-12T16:18:00Z">
                  <w:rPr>
                    <w:rFonts w:ascii="Cambria Math" w:hAnsi="Cambria Math"/>
                    <w:lang w:eastAsia="ja-JP"/>
                  </w:rPr>
                  <m:t>El</m:t>
                </w:del>
              </m:r>
            </m:e>
          </m:d>
          <m:r>
            <w:del w:id="986" w:author="Rev. 2 Author" w:date="2018-09-12T16:18:00Z">
              <m:rPr>
                <m:sty m:val="p"/>
              </m:rPr>
              <w:rPr>
                <w:rFonts w:ascii="Cambria Math" w:hAnsi="Cambria Math"/>
                <w:lang w:eastAsia="ja-JP"/>
              </w:rPr>
              <m:t>=0.95</m:t>
            </w:del>
          </m:r>
          <m:r>
            <w:del w:id="987" w:author="Rev. 2 Author" w:date="2018-09-12T16:18:00Z">
              <w:rPr>
                <w:rFonts w:ascii="Cambria Math" w:hAnsi="Cambria Math"/>
                <w:lang w:eastAsia="ja-JP"/>
              </w:rPr>
              <m:t>×El-1</m:t>
            </w:del>
          </m:r>
          <m:r>
            <w:ins w:id="988" w:author="Kevin Eisenhauer" w:date="2018-09-06T10:55:00Z">
              <w:del w:id="989" w:author="Rev. 2 Author" w:date="2018-09-12T16:18:00Z">
                <w:rPr>
                  <w:rFonts w:ascii="Cambria Math" w:hAnsi="Cambria Math"/>
                  <w:lang w:eastAsia="ja-JP"/>
                </w:rPr>
                <m:t>21</m:t>
              </w:del>
            </w:ins>
          </m:r>
          <m:r>
            <w:del w:id="990" w:author="Rev. 2 Author" w:date="2018-09-12T16:18:00Z">
              <w:rPr>
                <w:rFonts w:ascii="Cambria Math" w:hAnsi="Cambria Math"/>
                <w:lang w:eastAsia="ja-JP"/>
              </w:rPr>
              <m:t>14</m:t>
            </w:del>
          </m:r>
          <m:r>
            <w:del w:id="991" w:author="Rev. 2 Author" w:date="2018-09-12T16:18:00Z">
              <m:rPr>
                <m:sty m:val="p"/>
              </m:rPr>
              <w:rPr>
                <w:rFonts w:ascii="Cambria Math" w:hAnsi="Cambria Math"/>
                <w:lang w:eastAsia="ja-JP"/>
              </w:rPr>
              <m:t xml:space="preserve">   </m:t>
            </w:del>
          </m:r>
          <m:r>
            <w:del w:id="992" w:author="Rev. 2 Author" w:date="2018-09-12T16:18:00Z">
              <w:rPr>
                <w:rFonts w:ascii="Cambria Math" w:hAnsi="Cambria Math"/>
                <w:lang w:eastAsia="ja-JP"/>
              </w:rPr>
              <m:t>for</m:t>
            </w:del>
          </m:r>
          <m:r>
            <w:del w:id="993" w:author="Rev. 2 Author" w:date="2018-09-12T16:18:00Z">
              <m:rPr>
                <m:sty m:val="p"/>
              </m:rPr>
              <w:rPr>
                <w:rFonts w:ascii="Cambria Math" w:hAnsi="Cambria Math"/>
                <w:lang w:eastAsia="ja-JP"/>
              </w:rPr>
              <m:t xml:space="preserve"> 0≤</m:t>
            </w:del>
          </m:r>
          <m:r>
            <w:del w:id="994" w:author="Rev. 2 Author" w:date="2018-09-12T16:18:00Z">
              <w:rPr>
                <w:rFonts w:ascii="Cambria Math" w:hAnsi="Cambria Math"/>
                <w:lang w:eastAsia="ja-JP"/>
              </w:rPr>
              <m:t>El&lt;</m:t>
            </w:del>
          </m:r>
          <m:r>
            <w:del w:id="995" w:author="Rev. 2 Author" w:date="2018-09-12T16:18:00Z">
              <m:rPr>
                <m:sty m:val="p"/>
              </m:rPr>
              <w:rPr>
                <w:rFonts w:ascii="Cambria Math" w:hAnsi="Cambria Math"/>
                <w:lang w:eastAsia="ja-JP"/>
              </w:rPr>
              <m:t>5.7°</m:t>
            </w:del>
          </m:r>
        </m:oMath>
      </m:oMathPara>
    </w:p>
    <w:p w14:paraId="1172F6EF" w14:textId="10240F32" w:rsidR="00757234" w:rsidRPr="00C92165" w:rsidDel="00994F3F" w:rsidRDefault="00731252" w:rsidP="00757234">
      <w:pPr>
        <w:pStyle w:val="Equation"/>
        <w:jc w:val="center"/>
        <w:rPr>
          <w:del w:id="996" w:author="Rev. 2 Author" w:date="2018-09-12T16:18:00Z"/>
          <w:lang w:eastAsia="ja-JP"/>
        </w:rPr>
      </w:pPr>
      <m:oMathPara>
        <m:oMath>
          <m:sSub>
            <m:sSubPr>
              <m:ctrlPr>
                <w:del w:id="997" w:author="Rev. 2 Author" w:date="2018-09-12T16:18:00Z">
                  <w:rPr>
                    <w:rFonts w:ascii="Cambria Math" w:hAnsi="Cambria Math"/>
                    <w:lang w:eastAsia="ja-JP"/>
                  </w:rPr>
                </w:del>
              </m:ctrlPr>
            </m:sSubPr>
            <m:e>
              <m:r>
                <w:del w:id="998" w:author="Rev. 2 Author" w:date="2018-09-12T16:18:00Z">
                  <w:rPr>
                    <w:rFonts w:ascii="Cambria Math" w:hAnsi="Cambria Math"/>
                    <w:lang w:eastAsia="ja-JP"/>
                  </w:rPr>
                  <m:t>pfd</m:t>
                </w:del>
              </m:r>
            </m:e>
            <m:sub>
              <m:r>
                <w:del w:id="999" w:author="Rev. 2 Author" w:date="2018-09-12T16:18:00Z">
                  <w:rPr>
                    <w:rFonts w:ascii="Cambria Math" w:hAnsi="Cambria Math"/>
                    <w:lang w:eastAsia="ja-JP"/>
                  </w:rPr>
                  <m:t>max</m:t>
                </w:del>
              </m:r>
            </m:sub>
          </m:sSub>
          <m:d>
            <m:dPr>
              <m:ctrlPr>
                <w:del w:id="1000" w:author="Rev. 2 Author" w:date="2018-09-12T16:18:00Z">
                  <w:rPr>
                    <w:rFonts w:ascii="Cambria Math" w:hAnsi="Cambria Math"/>
                    <w:lang w:eastAsia="ja-JP"/>
                  </w:rPr>
                </w:del>
              </m:ctrlPr>
            </m:dPr>
            <m:e>
              <m:r>
                <w:del w:id="1001" w:author="Rev. 2 Author" w:date="2018-09-12T16:18:00Z">
                  <w:rPr>
                    <w:rFonts w:ascii="Cambria Math" w:hAnsi="Cambria Math"/>
                    <w:lang w:eastAsia="ja-JP"/>
                  </w:rPr>
                  <m:t>El</m:t>
                </w:del>
              </m:r>
            </m:e>
          </m:d>
          <m:r>
            <w:del w:id="1002" w:author="Rev. 2 Author" w:date="2018-09-12T16:18:00Z">
              <m:rPr>
                <m:sty m:val="p"/>
              </m:rPr>
              <w:rPr>
                <w:rFonts w:ascii="Cambria Math" w:hAnsi="Cambria Math"/>
                <w:lang w:eastAsia="ja-JP"/>
              </w:rPr>
              <m:t xml:space="preserve">=0.6 </m:t>
            </w:del>
          </m:r>
          <m:r>
            <w:del w:id="1003" w:author="Rev. 2 Author" w:date="2018-09-12T16:18:00Z">
              <w:rPr>
                <w:rFonts w:ascii="Cambria Math" w:hAnsi="Cambria Math"/>
                <w:lang w:eastAsia="ja-JP"/>
              </w:rPr>
              <m:t>×El-11</m:t>
            </w:del>
          </m:r>
          <m:r>
            <w:ins w:id="1004" w:author="Kevin Eisenhauer" w:date="2018-09-06T10:55:00Z">
              <w:del w:id="1005" w:author="Rev. 2 Author" w:date="2018-09-12T16:18:00Z">
                <w:rPr>
                  <w:rFonts w:ascii="Cambria Math" w:hAnsi="Cambria Math"/>
                  <w:lang w:eastAsia="ja-JP"/>
                </w:rPr>
                <m:t>9</m:t>
              </w:del>
            </w:ins>
          </m:r>
          <m:r>
            <w:del w:id="1006" w:author="Rev. 2 Author" w:date="2018-09-12T16:18:00Z">
              <w:rPr>
                <w:rFonts w:ascii="Cambria Math" w:hAnsi="Cambria Math"/>
                <w:lang w:eastAsia="ja-JP"/>
              </w:rPr>
              <m:t>2          for</m:t>
            </w:del>
          </m:r>
          <m:r>
            <w:del w:id="1007" w:author="Rev. 2 Author" w:date="2018-09-12T16:18:00Z">
              <m:rPr>
                <m:sty m:val="p"/>
              </m:rPr>
              <w:rPr>
                <w:rFonts w:ascii="Cambria Math" w:hAnsi="Cambria Math"/>
                <w:lang w:eastAsia="ja-JP"/>
              </w:rPr>
              <m:t xml:space="preserve"> 5.7≤</m:t>
            </w:del>
          </m:r>
          <m:r>
            <w:del w:id="1008" w:author="Rev. 2 Author" w:date="2018-09-12T16:18:00Z">
              <w:rPr>
                <w:rFonts w:ascii="Cambria Math" w:hAnsi="Cambria Math"/>
                <w:lang w:eastAsia="ja-JP"/>
              </w:rPr>
              <m:t>El&lt;</m:t>
            </w:del>
          </m:r>
          <m:r>
            <w:del w:id="1009" w:author="Rev. 2 Author" w:date="2018-09-12T16:18:00Z">
              <m:rPr>
                <m:sty m:val="p"/>
              </m:rPr>
              <w:rPr>
                <w:rFonts w:ascii="Cambria Math" w:hAnsi="Cambria Math"/>
                <w:lang w:eastAsia="ja-JP"/>
              </w:rPr>
              <m:t>20°</m:t>
            </w:del>
          </m:r>
        </m:oMath>
      </m:oMathPara>
    </w:p>
    <w:p w14:paraId="0277E766" w14:textId="076BB436" w:rsidR="00757234" w:rsidRPr="005228AE" w:rsidDel="005228AE" w:rsidRDefault="00731252" w:rsidP="00757234">
      <w:pPr>
        <w:pStyle w:val="Equation"/>
        <w:jc w:val="center"/>
        <w:rPr>
          <w:del w:id="1010" w:author="Rev. 2 Author" w:date="2018-09-12T16:18:00Z"/>
          <w:rFonts w:eastAsiaTheme="minorEastAsia"/>
          <w:lang w:eastAsia="ja-JP"/>
        </w:rPr>
      </w:pPr>
      <m:oMathPara>
        <m:oMath>
          <m:sSub>
            <m:sSubPr>
              <m:ctrlPr>
                <w:del w:id="1011" w:author="Rev. 2 Author" w:date="2018-09-12T16:18:00Z">
                  <w:rPr>
                    <w:rFonts w:ascii="Cambria Math" w:hAnsi="Cambria Math"/>
                    <w:lang w:eastAsia="ja-JP"/>
                  </w:rPr>
                </w:del>
              </m:ctrlPr>
            </m:sSubPr>
            <m:e>
              <m:r>
                <w:del w:id="1012" w:author="Rev. 2 Author" w:date="2018-09-12T16:18:00Z">
                  <w:rPr>
                    <w:rFonts w:ascii="Cambria Math" w:hAnsi="Cambria Math"/>
                    <w:lang w:eastAsia="ja-JP"/>
                  </w:rPr>
                  <m:t>pfd</m:t>
                </w:del>
              </m:r>
            </m:e>
            <m:sub>
              <m:r>
                <w:del w:id="1013" w:author="Rev. 2 Author" w:date="2018-09-12T16:18:00Z">
                  <w:rPr>
                    <w:rFonts w:ascii="Cambria Math" w:hAnsi="Cambria Math"/>
                    <w:lang w:eastAsia="ja-JP"/>
                  </w:rPr>
                  <m:t>max</m:t>
                </w:del>
              </m:r>
            </m:sub>
          </m:sSub>
          <m:d>
            <m:dPr>
              <m:ctrlPr>
                <w:del w:id="1014" w:author="Rev. 2 Author" w:date="2018-09-12T16:18:00Z">
                  <w:rPr>
                    <w:rFonts w:ascii="Cambria Math" w:hAnsi="Cambria Math"/>
                    <w:lang w:eastAsia="ja-JP"/>
                  </w:rPr>
                </w:del>
              </m:ctrlPr>
            </m:dPr>
            <m:e>
              <m:r>
                <w:del w:id="1015" w:author="Rev. 2 Author" w:date="2018-09-12T16:18:00Z">
                  <w:rPr>
                    <w:rFonts w:ascii="Cambria Math" w:hAnsi="Cambria Math"/>
                    <w:lang w:eastAsia="ja-JP"/>
                  </w:rPr>
                  <m:t>El</m:t>
                </w:del>
              </m:r>
            </m:e>
          </m:d>
          <m:r>
            <w:del w:id="1016" w:author="Rev. 2 Author" w:date="2018-09-12T16:18:00Z">
              <m:rPr>
                <m:sty m:val="p"/>
              </m:rPr>
              <w:rPr>
                <w:rFonts w:ascii="Cambria Math" w:hAnsi="Cambria Math"/>
                <w:lang w:eastAsia="ja-JP"/>
              </w:rPr>
              <m:t>=-10</m:t>
            </w:del>
          </m:r>
          <m:r>
            <w:ins w:id="1017" w:author="Kevin Eisenhauer" w:date="2018-09-06T10:55:00Z">
              <w:del w:id="1018" w:author="Rev. 2 Author" w:date="2018-09-12T16:18:00Z">
                <m:rPr>
                  <m:sty m:val="p"/>
                </m:rPr>
                <w:rPr>
                  <w:rFonts w:ascii="Cambria Math" w:hAnsi="Cambria Math"/>
                  <w:lang w:eastAsia="ja-JP"/>
                </w:rPr>
                <m:t>7</m:t>
              </w:del>
            </w:ins>
          </m:r>
          <m:r>
            <w:del w:id="1019" w:author="Rev. 2 Author" w:date="2018-09-12T16:18:00Z">
              <m:rPr>
                <m:sty m:val="p"/>
              </m:rPr>
              <w:rPr>
                <w:rFonts w:ascii="Cambria Math" w:hAnsi="Cambria Math"/>
                <w:lang w:eastAsia="ja-JP"/>
              </w:rPr>
              <m:t xml:space="preserve">0                               </m:t>
            </w:del>
          </m:r>
          <m:r>
            <w:del w:id="1020" w:author="Rev. 2 Author" w:date="2018-09-12T16:18:00Z">
              <w:rPr>
                <w:rFonts w:ascii="Cambria Math" w:hAnsi="Cambria Math"/>
                <w:lang w:eastAsia="ja-JP"/>
              </w:rPr>
              <m:t xml:space="preserve"> for</m:t>
            </w:del>
          </m:r>
          <m:r>
            <w:del w:id="1021" w:author="Rev. 2 Author" w:date="2018-09-12T16:18:00Z">
              <m:rPr>
                <m:sty m:val="p"/>
              </m:rPr>
              <w:rPr>
                <w:rFonts w:ascii="Cambria Math" w:hAnsi="Cambria Math"/>
                <w:lang w:eastAsia="ja-JP"/>
              </w:rPr>
              <m:t xml:space="preserve"> 20°≤</m:t>
            </w:del>
          </m:r>
          <m:r>
            <w:del w:id="1022" w:author="Rev. 2 Author" w:date="2018-09-12T16:18:00Z">
              <w:rPr>
                <w:rFonts w:ascii="Cambria Math" w:hAnsi="Cambria Math"/>
                <w:lang w:eastAsia="ja-JP"/>
              </w:rPr>
              <m:t>El</m:t>
            </w:del>
          </m:r>
          <m:r>
            <w:del w:id="1023" w:author="Rev. 2 Author" w:date="2018-09-12T16:18:00Z">
              <m:rPr>
                <m:sty m:val="p"/>
              </m:rPr>
              <w:rPr>
                <w:rFonts w:ascii="Cambria Math" w:hAnsi="Cambria Math"/>
                <w:lang w:eastAsia="ja-JP"/>
              </w:rPr>
              <m:t>≤</m:t>
            </w:del>
          </m:r>
          <m:r>
            <w:del w:id="1024" w:author="Rev. 2 Author" w:date="2018-09-12T16:18:00Z">
              <w:rPr>
                <w:rFonts w:ascii="Cambria Math" w:hAnsi="Cambria Math"/>
                <w:lang w:eastAsia="ja-JP"/>
              </w:rPr>
              <m:t>90</m:t>
            </w:del>
          </m:r>
          <m:r>
            <w:del w:id="1025" w:author="Rev. 2 Author" w:date="2018-09-12T16:18:00Z">
              <m:rPr>
                <m:sty m:val="p"/>
              </m:rPr>
              <w:rPr>
                <w:rFonts w:ascii="Cambria Math" w:hAnsi="Cambria Math"/>
                <w:lang w:eastAsia="ja-JP"/>
              </w:rPr>
              <m:t>°</m:t>
            </w:del>
          </m:r>
        </m:oMath>
      </m:oMathPara>
    </w:p>
    <w:p w14:paraId="066901B1" w14:textId="77777777" w:rsidR="005228AE" w:rsidRPr="003E00C9" w:rsidRDefault="00731252" w:rsidP="005228AE">
      <w:pPr>
        <w:pStyle w:val="Equation"/>
        <w:jc w:val="center"/>
        <w:rPr>
          <w:ins w:id="1026" w:author="Rev. 2 Author" w:date="2018-09-12T16:20:00Z"/>
          <w:lang w:eastAsia="ja-JP"/>
        </w:rPr>
      </w:pPr>
      <m:oMathPara>
        <m:oMath>
          <m:sSub>
            <m:sSubPr>
              <m:ctrlPr>
                <w:ins w:id="1027" w:author="Rev. 2 Author" w:date="2018-09-12T16:20:00Z">
                  <w:rPr>
                    <w:rFonts w:ascii="Cambria Math" w:hAnsi="Cambria Math"/>
                    <w:lang w:eastAsia="ja-JP"/>
                  </w:rPr>
                </w:ins>
              </m:ctrlPr>
            </m:sSubPr>
            <m:e>
              <m:r>
                <w:ins w:id="1028" w:author="Rev. 2 Author" w:date="2018-09-12T16:20:00Z">
                  <w:rPr>
                    <w:rFonts w:ascii="Cambria Math" w:hAnsi="Cambria Math"/>
                    <w:lang w:eastAsia="ja-JP"/>
                  </w:rPr>
                  <m:t>pfd</m:t>
                </w:ins>
              </m:r>
            </m:e>
            <m:sub>
              <m:r>
                <w:ins w:id="1029" w:author="Rev. 2 Author" w:date="2018-09-12T16:20:00Z">
                  <w:rPr>
                    <w:rFonts w:ascii="Cambria Math" w:hAnsi="Cambria Math"/>
                    <w:lang w:eastAsia="ja-JP"/>
                  </w:rPr>
                  <m:t>max</m:t>
                </w:ins>
              </m:r>
            </m:sub>
          </m:sSub>
          <m:d>
            <m:dPr>
              <m:ctrlPr>
                <w:ins w:id="1030" w:author="Rev. 2 Author" w:date="2018-09-12T16:20:00Z">
                  <w:rPr>
                    <w:rFonts w:ascii="Cambria Math" w:hAnsi="Cambria Math"/>
                    <w:lang w:eastAsia="ja-JP"/>
                  </w:rPr>
                </w:ins>
              </m:ctrlPr>
            </m:dPr>
            <m:e>
              <m:r>
                <w:ins w:id="1031" w:author="Rev. 2 Author" w:date="2018-09-12T16:20:00Z">
                  <w:rPr>
                    <w:rFonts w:ascii="Cambria Math" w:hAnsi="Cambria Math"/>
                    <w:lang w:eastAsia="ja-JP"/>
                  </w:rPr>
                  <m:t>El</m:t>
                </w:ins>
              </m:r>
            </m:e>
          </m:d>
          <m:r>
            <w:ins w:id="1032" w:author="Rev. 2 Author" w:date="2018-09-12T16:20:00Z">
              <m:rPr>
                <m:sty m:val="p"/>
              </m:rPr>
              <w:rPr>
                <w:rFonts w:ascii="Cambria Math" w:hAnsi="Cambria Math"/>
                <w:lang w:eastAsia="ja-JP"/>
              </w:rPr>
              <m:t xml:space="preserve">=-114  </m:t>
            </w:ins>
          </m:r>
          <m:r>
            <w:ins w:id="1033" w:author="Rev. 2 Author" w:date="2018-09-12T16:20:00Z">
              <w:rPr>
                <w:rFonts w:ascii="Cambria Math" w:hAnsi="Cambria Math"/>
                <w:lang w:eastAsia="ja-JP"/>
              </w:rPr>
              <m:t>for</m:t>
            </w:ins>
          </m:r>
          <m:r>
            <w:ins w:id="1034" w:author="Rev. 2 Author" w:date="2018-09-12T16:20:00Z">
              <m:rPr>
                <m:sty m:val="p"/>
              </m:rPr>
              <w:rPr>
                <w:rFonts w:ascii="Cambria Math" w:hAnsi="Cambria Math"/>
                <w:lang w:eastAsia="ja-JP"/>
              </w:rPr>
              <m:t xml:space="preserve"> 0≤</m:t>
            </w:ins>
          </m:r>
          <m:r>
            <w:ins w:id="1035" w:author="Rev. 2 Author" w:date="2018-09-12T16:20:00Z">
              <w:rPr>
                <w:rFonts w:ascii="Cambria Math" w:hAnsi="Cambria Math"/>
                <w:lang w:eastAsia="ja-JP"/>
              </w:rPr>
              <m:t>El&lt;</m:t>
            </w:ins>
          </m:r>
          <m:r>
            <w:ins w:id="1036" w:author="Rev. 2 Author" w:date="2018-09-12T16:20:00Z">
              <m:rPr>
                <m:sty m:val="p"/>
              </m:rPr>
              <w:rPr>
                <w:rFonts w:ascii="Cambria Math" w:hAnsi="Cambria Math"/>
                <w:lang w:eastAsia="ja-JP"/>
              </w:rPr>
              <m:t>4°</m:t>
            </w:ins>
          </m:r>
        </m:oMath>
      </m:oMathPara>
    </w:p>
    <w:p w14:paraId="05729715" w14:textId="77777777" w:rsidR="005228AE" w:rsidRPr="003E00C9" w:rsidRDefault="00731252" w:rsidP="005228AE">
      <w:pPr>
        <w:pStyle w:val="Equation"/>
        <w:jc w:val="center"/>
        <w:rPr>
          <w:ins w:id="1037" w:author="Rev. 2 Author" w:date="2018-09-12T16:20:00Z"/>
          <w:lang w:eastAsia="ja-JP"/>
        </w:rPr>
      </w:pPr>
      <m:oMathPara>
        <m:oMath>
          <m:sSub>
            <m:sSubPr>
              <m:ctrlPr>
                <w:ins w:id="1038" w:author="Rev. 2 Author" w:date="2018-09-12T16:20:00Z">
                  <w:rPr>
                    <w:rFonts w:ascii="Cambria Math" w:hAnsi="Cambria Math"/>
                    <w:lang w:eastAsia="ja-JP"/>
                  </w:rPr>
                </w:ins>
              </m:ctrlPr>
            </m:sSubPr>
            <m:e>
              <m:r>
                <w:ins w:id="1039" w:author="Rev. 2 Author" w:date="2018-09-12T16:20:00Z">
                  <w:rPr>
                    <w:rFonts w:ascii="Cambria Math" w:hAnsi="Cambria Math"/>
                    <w:lang w:eastAsia="ja-JP"/>
                  </w:rPr>
                  <m:t>pfd</m:t>
                </w:ins>
              </m:r>
            </m:e>
            <m:sub>
              <m:r>
                <w:ins w:id="1040" w:author="Rev. 2 Author" w:date="2018-09-12T16:20:00Z">
                  <w:rPr>
                    <w:rFonts w:ascii="Cambria Math" w:hAnsi="Cambria Math"/>
                    <w:lang w:eastAsia="ja-JP"/>
                  </w:rPr>
                  <m:t>max</m:t>
                </w:ins>
              </m:r>
            </m:sub>
          </m:sSub>
          <m:d>
            <m:dPr>
              <m:ctrlPr>
                <w:ins w:id="1041" w:author="Rev. 2 Author" w:date="2018-09-12T16:20:00Z">
                  <w:rPr>
                    <w:rFonts w:ascii="Cambria Math" w:hAnsi="Cambria Math"/>
                    <w:lang w:eastAsia="ja-JP"/>
                  </w:rPr>
                </w:ins>
              </m:ctrlPr>
            </m:dPr>
            <m:e>
              <m:r>
                <w:ins w:id="1042" w:author="Rev. 2 Author" w:date="2018-09-12T16:20:00Z">
                  <w:rPr>
                    <w:rFonts w:ascii="Cambria Math" w:hAnsi="Cambria Math"/>
                    <w:lang w:eastAsia="ja-JP"/>
                  </w:rPr>
                  <m:t>El</m:t>
                </w:ins>
              </m:r>
            </m:e>
          </m:d>
          <m:r>
            <w:ins w:id="1043" w:author="Rev. 2 Author" w:date="2018-09-12T16:20:00Z">
              <m:rPr>
                <m:sty m:val="p"/>
              </m:rPr>
              <w:rPr>
                <w:rFonts w:ascii="Cambria Math" w:hAnsi="Cambria Math"/>
                <w:lang w:eastAsia="ja-JP"/>
              </w:rPr>
              <m:t>=</m:t>
            </w:ins>
          </m:r>
          <m:r>
            <w:ins w:id="1044" w:author="Rev. 2 Author" w:date="2018-09-12T16:20:00Z">
              <w:rPr>
                <w:rFonts w:ascii="Cambria Math" w:hAnsi="Cambria Math"/>
                <w:lang w:eastAsia="ja-JP"/>
              </w:rPr>
              <m:t>-114+1.24×(El-4)      for</m:t>
            </w:ins>
          </m:r>
          <m:r>
            <w:ins w:id="1045" w:author="Rev. 2 Author" w:date="2018-09-12T16:20:00Z">
              <m:rPr>
                <m:sty m:val="p"/>
              </m:rPr>
              <w:rPr>
                <w:rFonts w:ascii="Cambria Math" w:hAnsi="Cambria Math"/>
                <w:lang w:eastAsia="ja-JP"/>
              </w:rPr>
              <m:t xml:space="preserve"> 4≤</m:t>
            </w:ins>
          </m:r>
          <m:r>
            <w:ins w:id="1046" w:author="Rev. 2 Author" w:date="2018-09-12T16:20:00Z">
              <w:rPr>
                <w:rFonts w:ascii="Cambria Math" w:hAnsi="Cambria Math"/>
                <w:lang w:eastAsia="ja-JP"/>
              </w:rPr>
              <m:t>El&lt;</m:t>
            </w:ins>
          </m:r>
          <m:r>
            <w:ins w:id="1047" w:author="Rev. 2 Author" w:date="2018-09-12T16:20:00Z">
              <m:rPr>
                <m:sty m:val="p"/>
              </m:rPr>
              <w:rPr>
                <w:rFonts w:ascii="Cambria Math" w:hAnsi="Cambria Math"/>
                <w:lang w:eastAsia="ja-JP"/>
              </w:rPr>
              <m:t>9°</m:t>
            </w:ins>
          </m:r>
        </m:oMath>
      </m:oMathPara>
    </w:p>
    <w:p w14:paraId="181AA173" w14:textId="77777777" w:rsidR="005228AE" w:rsidRPr="00C92165" w:rsidRDefault="00731252" w:rsidP="005228AE">
      <w:pPr>
        <w:pStyle w:val="Equation"/>
        <w:jc w:val="center"/>
        <w:rPr>
          <w:ins w:id="1048" w:author="Rev. 2 Author" w:date="2018-09-12T16:20:00Z"/>
          <w:lang w:eastAsia="ja-JP"/>
        </w:rPr>
      </w:pPr>
      <m:oMathPara>
        <m:oMath>
          <m:sSub>
            <m:sSubPr>
              <m:ctrlPr>
                <w:ins w:id="1049" w:author="Rev. 2 Author" w:date="2018-09-12T16:20:00Z">
                  <w:rPr>
                    <w:rFonts w:ascii="Cambria Math" w:hAnsi="Cambria Math"/>
                    <w:lang w:eastAsia="ja-JP"/>
                  </w:rPr>
                </w:ins>
              </m:ctrlPr>
            </m:sSubPr>
            <m:e>
              <m:r>
                <w:ins w:id="1050" w:author="Rev. 2 Author" w:date="2018-09-12T16:20:00Z">
                  <w:rPr>
                    <w:rFonts w:ascii="Cambria Math" w:hAnsi="Cambria Math"/>
                    <w:lang w:eastAsia="ja-JP"/>
                  </w:rPr>
                  <m:t>pfd</m:t>
                </w:ins>
              </m:r>
            </m:e>
            <m:sub>
              <m:r>
                <w:ins w:id="1051" w:author="Rev. 2 Author" w:date="2018-09-12T16:20:00Z">
                  <w:rPr>
                    <w:rFonts w:ascii="Cambria Math" w:hAnsi="Cambria Math"/>
                    <w:lang w:eastAsia="ja-JP"/>
                  </w:rPr>
                  <m:t>max</m:t>
                </w:ins>
              </m:r>
            </m:sub>
          </m:sSub>
          <m:d>
            <m:dPr>
              <m:ctrlPr>
                <w:ins w:id="1052" w:author="Rev. 2 Author" w:date="2018-09-12T16:20:00Z">
                  <w:rPr>
                    <w:rFonts w:ascii="Cambria Math" w:hAnsi="Cambria Math"/>
                    <w:lang w:eastAsia="ja-JP"/>
                  </w:rPr>
                </w:ins>
              </m:ctrlPr>
            </m:dPr>
            <m:e>
              <m:r>
                <w:ins w:id="1053" w:author="Rev. 2 Author" w:date="2018-09-12T16:20:00Z">
                  <w:rPr>
                    <w:rFonts w:ascii="Cambria Math" w:hAnsi="Cambria Math"/>
                    <w:lang w:eastAsia="ja-JP"/>
                  </w:rPr>
                  <m:t>El</m:t>
                </w:ins>
              </m:r>
            </m:e>
          </m:d>
          <m:r>
            <w:ins w:id="1054" w:author="Rev. 2 Author" w:date="2018-09-12T16:20:00Z">
              <m:rPr>
                <m:sty m:val="p"/>
              </m:rPr>
              <w:rPr>
                <w:rFonts w:ascii="Cambria Math" w:hAnsi="Cambria Math"/>
                <w:lang w:eastAsia="ja-JP"/>
              </w:rPr>
              <m:t xml:space="preserve">=-107.8    </m:t>
            </w:ins>
          </m:r>
          <m:r>
            <w:ins w:id="1055" w:author="Rev. 2 Author" w:date="2018-09-12T16:20:00Z">
              <w:rPr>
                <w:rFonts w:ascii="Cambria Math" w:hAnsi="Cambria Math"/>
                <w:lang w:eastAsia="ja-JP"/>
              </w:rPr>
              <m:t xml:space="preserve"> for</m:t>
            </w:ins>
          </m:r>
          <m:r>
            <w:ins w:id="1056" w:author="Rev. 2 Author" w:date="2018-09-12T16:20:00Z">
              <m:rPr>
                <m:sty m:val="p"/>
              </m:rPr>
              <w:rPr>
                <w:rFonts w:ascii="Cambria Math" w:hAnsi="Cambria Math"/>
                <w:lang w:eastAsia="ja-JP"/>
              </w:rPr>
              <m:t xml:space="preserve"> 9°≤</m:t>
            </w:ins>
          </m:r>
          <m:r>
            <w:ins w:id="1057" w:author="Rev. 2 Author" w:date="2018-09-12T16:20:00Z">
              <w:rPr>
                <w:rFonts w:ascii="Cambria Math" w:hAnsi="Cambria Math"/>
                <w:lang w:eastAsia="ja-JP"/>
              </w:rPr>
              <m:t>El</m:t>
            </w:ins>
          </m:r>
          <m:r>
            <w:ins w:id="1058" w:author="Rev. 2 Author" w:date="2018-09-12T16:20:00Z">
              <m:rPr>
                <m:sty m:val="p"/>
              </m:rPr>
              <w:rPr>
                <w:rFonts w:ascii="Cambria Math" w:hAnsi="Cambria Math"/>
                <w:lang w:eastAsia="ja-JP"/>
              </w:rPr>
              <m:t>≤</m:t>
            </w:ins>
          </m:r>
          <m:r>
            <w:ins w:id="1059" w:author="Rev. 2 Author" w:date="2018-09-12T16:20:00Z">
              <w:rPr>
                <w:rFonts w:ascii="Cambria Math" w:hAnsi="Cambria Math"/>
                <w:lang w:eastAsia="ja-JP"/>
              </w:rPr>
              <m:t>90</m:t>
            </w:ins>
          </m:r>
          <m:r>
            <w:ins w:id="1060" w:author="Rev. 2 Author" w:date="2018-09-12T16:20:00Z">
              <m:rPr>
                <m:sty m:val="p"/>
              </m:rPr>
              <w:rPr>
                <w:rFonts w:ascii="Cambria Math" w:hAnsi="Cambria Math"/>
                <w:lang w:eastAsia="ja-JP"/>
              </w:rPr>
              <m:t>°</m:t>
            </w:ins>
          </m:r>
        </m:oMath>
      </m:oMathPara>
    </w:p>
    <w:p w14:paraId="49ED29C6" w14:textId="77777777" w:rsidR="005228AE" w:rsidRPr="00C92165" w:rsidRDefault="005228AE" w:rsidP="00757234">
      <w:pPr>
        <w:pStyle w:val="Equation"/>
        <w:jc w:val="center"/>
        <w:rPr>
          <w:ins w:id="1061" w:author="Rev. 2 Author" w:date="2018-09-12T16:20:00Z"/>
          <w:lang w:eastAsia="ja-JP"/>
        </w:rPr>
      </w:pPr>
    </w:p>
    <w:p w14:paraId="4CF4ECDA" w14:textId="77777777"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14:paraId="6B2F34E5" w14:textId="77777777" w:rsidR="00CA554F" w:rsidRPr="00C8255F" w:rsidDel="005E4717" w:rsidRDefault="00CA554F" w:rsidP="003C429F">
      <w:pPr>
        <w:tabs>
          <w:tab w:val="left" w:pos="1134"/>
          <w:tab w:val="left" w:pos="1871"/>
          <w:tab w:val="left" w:pos="2268"/>
        </w:tabs>
        <w:overflowPunct w:val="0"/>
        <w:autoSpaceDE w:val="0"/>
        <w:autoSpaceDN w:val="0"/>
        <w:adjustRightInd w:val="0"/>
        <w:spacing w:before="120"/>
        <w:ind w:left="720"/>
        <w:jc w:val="both"/>
        <w:textAlignment w:val="baseline"/>
        <w:rPr>
          <w:del w:id="1062" w:author="Author" w:date="2018-09-06T08:33:00Z"/>
          <w:sz w:val="22"/>
          <w:szCs w:val="22"/>
          <w:lang w:val="en-GB" w:eastAsia="ja-JP"/>
        </w:rPr>
      </w:pPr>
      <w:del w:id="1063" w:author="Author" w:date="2018-09-06T08:33:00Z">
        <w:r w:rsidRPr="00C8255F" w:rsidDel="005E4717">
          <w:rPr>
            <w:sz w:val="22"/>
            <w:szCs w:val="22"/>
            <w:lang w:val="en-GB" w:eastAsia="ja-JP"/>
          </w:rPr>
          <w:delText>In order to compensate for additional propagation impairments in the main beam of the HAPS due to rain, any exceedance of the pfd mask shall be limited by a value equivalent to the level of rain fading.</w:delText>
        </w:r>
      </w:del>
    </w:p>
    <w:p w14:paraId="0D0D33E6"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E8CB806" w14:textId="77777777"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1064" w:author="Kevin Eisenhauer" w:date="2018-09-06T10:55:00Z">
              <w:rPr>
                <w:rFonts w:ascii="Cambria Math" w:hAnsi="Cambria Math"/>
                <w:sz w:val="22"/>
                <w:szCs w:val="24"/>
                <w:lang w:eastAsia="ja-JP"/>
              </w:rPr>
              <m:t>-</m:t>
            </w:ins>
          </m:r>
          <m:sSub>
            <m:sSubPr>
              <m:ctrlPr>
                <w:ins w:id="1065" w:author="Kevin Eisenhauer" w:date="2018-09-06T10:55:00Z">
                  <w:rPr>
                    <w:rFonts w:ascii="Cambria Math" w:hAnsi="Cambria Math"/>
                    <w:sz w:val="22"/>
                    <w:lang w:eastAsia="ja-JP"/>
                  </w:rPr>
                </w:ins>
              </m:ctrlPr>
            </m:sSubPr>
            <m:e>
              <m:r>
                <w:ins w:id="1066" w:author="Kevin Eisenhauer" w:date="2018-09-06T10:55:00Z">
                  <w:rPr>
                    <w:rFonts w:ascii="Cambria Math" w:hAnsi="Cambria Math"/>
                    <w:sz w:val="22"/>
                    <w:lang w:eastAsia="ja-JP"/>
                  </w:rPr>
                  <m:t>L</m:t>
                </w:ins>
              </m:r>
            </m:e>
            <m:sub>
              <m:r>
                <w:ins w:id="1067" w:author="Kevin Eisenhauer" w:date="2018-09-06T10:55:00Z">
                  <w:rPr>
                    <w:rFonts w:ascii="Cambria Math" w:hAnsi="Cambria Math"/>
                    <w:sz w:val="22"/>
                    <w:lang w:eastAsia="ja-JP"/>
                  </w:rPr>
                  <m:t>Pol</m:t>
                </w:ins>
              </m:r>
            </m:sub>
          </m:sSub>
          <m:r>
            <w:ins w:id="1068" w:author="Kevin Eisenhauer" w:date="2018-09-06T10:55:00Z">
              <w:rPr>
                <w:rFonts w:ascii="Cambria Math" w:hAnsi="Cambria Math"/>
                <w:sz w:val="22"/>
                <w:lang w:eastAsia="ja-JP"/>
              </w:rPr>
              <m:t xml:space="preserve">- </m:t>
            </w:ins>
          </m:r>
          <m:sSub>
            <m:sSubPr>
              <m:ctrlPr>
                <w:ins w:id="1069" w:author="Kevin Eisenhauer" w:date="2018-09-06T10:55:00Z">
                  <w:rPr>
                    <w:rFonts w:ascii="Cambria Math" w:hAnsi="Cambria Math"/>
                    <w:sz w:val="22"/>
                    <w:lang w:eastAsia="ja-JP"/>
                  </w:rPr>
                </w:ins>
              </m:ctrlPr>
            </m:sSubPr>
            <m:e>
              <m:r>
                <w:ins w:id="1070" w:author="Kevin Eisenhauer" w:date="2018-09-06T10:55:00Z">
                  <w:rPr>
                    <w:rFonts w:ascii="Cambria Math" w:hAnsi="Cambria Math"/>
                    <w:sz w:val="22"/>
                    <w:lang w:eastAsia="ja-JP"/>
                  </w:rPr>
                  <m:t>B</m:t>
                </w:ins>
              </m:r>
            </m:e>
            <m:sub>
              <m:r>
                <w:ins w:id="1071" w:author="Kevin Eisenhauer" w:date="2018-09-06T10:55:00Z">
                  <w:rPr>
                    <w:rFonts w:ascii="Cambria Math" w:hAnsi="Cambria Math"/>
                    <w:sz w:val="22"/>
                    <w:lang w:eastAsia="ja-JP"/>
                  </w:rPr>
                  <m:t>loss</m:t>
                </w:ins>
              </m:r>
            </m:sub>
          </m:sSub>
          <m:r>
            <w:ins w:id="1072" w:author="Kevin Eisenhauer" w:date="2018-09-06T11:06:00Z">
              <w:rPr>
                <w:rFonts w:ascii="Cambria Math" w:hAnsi="Cambria Math"/>
                <w:sz w:val="22"/>
                <w:szCs w:val="22"/>
                <w:lang w:eastAsia="ja-JP"/>
              </w:rPr>
              <m:t>-GasAt</m:t>
            </w:ins>
          </m:r>
          <m:r>
            <w:ins w:id="1073" w:author="Kevin Eisenhauer" w:date="2018-09-06T11:07:00Z">
              <w:rPr>
                <w:rFonts w:ascii="Cambria Math" w:hAnsi="Cambria Math"/>
                <w:sz w:val="22"/>
                <w:szCs w:val="22"/>
                <w:lang w:eastAsia="ja-JP"/>
              </w:rPr>
              <m:t>t(El)</m:t>
            </w:ins>
          </m:r>
          <m:r>
            <w:ins w:id="1074" w:author="Author" w:date="2018-09-06T08:33:00Z">
              <w:rPr>
                <w:rFonts w:ascii="Cambria Math" w:hAnsi="Cambria Math"/>
                <w:sz w:val="22"/>
                <w:szCs w:val="22"/>
                <w:lang w:eastAsia="ja-JP"/>
              </w:rPr>
              <m:t>-rain fade</m:t>
            </w:ins>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 xml:space="preserve">HAPS platform nominal EIRP spectral density in </w:t>
      </w:r>
      <w:proofErr w:type="spellStart"/>
      <w:r w:rsidRPr="00C8255F">
        <w:rPr>
          <w:sz w:val="22"/>
          <w:szCs w:val="22"/>
          <w:lang w:val="en-GB"/>
        </w:rPr>
        <w:t>dBW</w:t>
      </w:r>
      <w:proofErr w:type="spellEnd"/>
      <w:r w:rsidRPr="00C8255F">
        <w:rPr>
          <w:sz w:val="22"/>
          <w:szCs w:val="22"/>
          <w:lang w:val="en-GB"/>
        </w:rPr>
        <w:t>/MHz at a specific elevation angle;</w:t>
      </w:r>
    </w:p>
    <w:p w14:paraId="74162CBF" w14:textId="77777777" w:rsidR="00CA554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1075" w:author="Kevin Eisenhauer" w:date="2018-09-06T10:56:00Z"/>
          <w:sz w:val="22"/>
          <w:szCs w:val="22"/>
          <w:lang w:val="en-GB" w:eastAsia="ja-JP"/>
        </w:rPr>
      </w:pPr>
      <w:r w:rsidRPr="00C8255F">
        <w:rPr>
          <w:i/>
          <w:sz w:val="22"/>
          <w:szCs w:val="22"/>
          <w:lang w:val="en-GB"/>
        </w:rPr>
        <w:tab/>
      </w:r>
      <w:proofErr w:type="spellStart"/>
      <w:proofErr w:type="gramStart"/>
      <w:r w:rsidR="00757234" w:rsidRPr="00B319DF">
        <w:rPr>
          <w:i/>
          <w:sz w:val="22"/>
          <w:szCs w:val="22"/>
          <w:lang w:val="en-GB" w:eastAsia="ja-JP"/>
        </w:rPr>
        <w:t>pfd</w:t>
      </w:r>
      <w:proofErr w:type="spellEnd"/>
      <w:r w:rsidR="00757234" w:rsidRPr="00B319DF">
        <w:rPr>
          <w:i/>
          <w:sz w:val="22"/>
          <w:szCs w:val="22"/>
          <w:lang w:val="en-GB" w:eastAsia="ja-JP"/>
        </w:rPr>
        <w:t>(</w:t>
      </w:r>
      <w:proofErr w:type="gramEnd"/>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11BF8F01" w14:textId="5B98E881"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1076" w:author="Kevin Eisenhauer" w:date="2018-09-06T10:57:00Z"/>
          <w:sz w:val="22"/>
          <w:szCs w:val="22"/>
          <w:lang w:val="en-GB" w:eastAsia="ja-JP"/>
        </w:rPr>
      </w:pPr>
      <w:ins w:id="1077" w:author="Kevin Eisenhauer" w:date="2018-09-06T10:56:00Z">
        <w:r>
          <w:rPr>
            <w:i/>
            <w:sz w:val="22"/>
            <w:szCs w:val="22"/>
            <w:lang w:val="en-GB" w:eastAsia="ja-JP"/>
          </w:rPr>
          <w:tab/>
        </w:r>
        <w:proofErr w:type="spellStart"/>
        <w:r>
          <w:rPr>
            <w:i/>
            <w:sz w:val="22"/>
            <w:szCs w:val="22"/>
            <w:lang w:val="en-GB" w:eastAsia="ja-JP"/>
          </w:rPr>
          <w:t>Lpol</w:t>
        </w:r>
        <w:proofErr w:type="spellEnd"/>
        <w:r w:rsidRPr="00C8255F">
          <w:rPr>
            <w:i/>
            <w:sz w:val="22"/>
            <w:szCs w:val="22"/>
            <w:lang w:val="en-GB"/>
          </w:rPr>
          <w:tab/>
        </w:r>
      </w:ins>
      <w:ins w:id="1078" w:author="Kevin Eisenhauer" w:date="2018-09-06T10:57:00Z">
        <w:r>
          <w:rPr>
            <w:sz w:val="22"/>
            <w:szCs w:val="22"/>
            <w:lang w:val="en-GB"/>
          </w:rPr>
          <w:t>polari</w:t>
        </w:r>
      </w:ins>
      <w:ins w:id="1079" w:author="Rev. 2 Author" w:date="2018-09-12T16:21:00Z">
        <w:r w:rsidR="005228AE">
          <w:rPr>
            <w:sz w:val="22"/>
            <w:szCs w:val="22"/>
            <w:lang w:val="en-GB"/>
          </w:rPr>
          <w:t>z</w:t>
        </w:r>
      </w:ins>
      <w:ins w:id="1080" w:author="Kevin Eisenhauer" w:date="2018-09-06T10:57:00Z">
        <w:del w:id="1081" w:author="Rev. 2 Author" w:date="2018-09-12T16:21:00Z">
          <w:r w:rsidDel="005228AE">
            <w:rPr>
              <w:sz w:val="22"/>
              <w:szCs w:val="22"/>
              <w:lang w:val="en-GB"/>
            </w:rPr>
            <w:delText>s</w:delText>
          </w:r>
        </w:del>
        <w:r>
          <w:rPr>
            <w:sz w:val="22"/>
            <w:szCs w:val="22"/>
            <w:lang w:val="en-GB"/>
          </w:rPr>
          <w:t>ation loss</w:t>
        </w:r>
      </w:ins>
      <w:ins w:id="1082" w:author="Kevin Eisenhauer" w:date="2018-09-06T10:56:00Z">
        <w:r w:rsidRPr="00C8255F">
          <w:rPr>
            <w:sz w:val="22"/>
            <w:szCs w:val="22"/>
            <w:lang w:val="en-GB"/>
          </w:rPr>
          <w:t xml:space="preserve"> </w:t>
        </w:r>
      </w:ins>
      <w:ins w:id="1083" w:author="Kevin Eisenhauer" w:date="2018-09-06T10:57:00Z">
        <w:r>
          <w:rPr>
            <w:sz w:val="22"/>
            <w:szCs w:val="22"/>
            <w:lang w:val="en-GB"/>
          </w:rPr>
          <w:t>of 3</w:t>
        </w:r>
      </w:ins>
      <w:ins w:id="1084" w:author="Kevin Eisenhauer" w:date="2018-09-06T10:58:00Z">
        <w:r>
          <w:rPr>
            <w:sz w:val="22"/>
            <w:szCs w:val="22"/>
            <w:lang w:val="en-GB"/>
          </w:rPr>
          <w:t xml:space="preserve"> </w:t>
        </w:r>
      </w:ins>
      <w:ins w:id="1085" w:author="Kevin Eisenhauer" w:date="2018-09-06T10:57:00Z">
        <w:r>
          <w:rPr>
            <w:sz w:val="22"/>
            <w:szCs w:val="22"/>
            <w:lang w:val="en-GB"/>
          </w:rPr>
          <w:t>dB</w:t>
        </w:r>
      </w:ins>
      <w:ins w:id="1086" w:author="Kevin Eisenhauer" w:date="2018-09-06T10:56:00Z">
        <w:r w:rsidRPr="00C8255F">
          <w:rPr>
            <w:sz w:val="22"/>
            <w:szCs w:val="22"/>
            <w:lang w:val="en-GB" w:eastAsia="ja-JP"/>
          </w:rPr>
          <w:t>;</w:t>
        </w:r>
      </w:ins>
    </w:p>
    <w:p w14:paraId="7CDDD753" w14:textId="5ABAA2AC"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1087" w:author="Kevin Eisenhauer" w:date="2018-09-06T11:07:00Z"/>
          <w:sz w:val="22"/>
          <w:szCs w:val="22"/>
          <w:lang w:val="en-GB" w:eastAsia="ja-JP"/>
        </w:rPr>
      </w:pPr>
      <w:ins w:id="1088" w:author="Kevin Eisenhauer" w:date="2018-09-06T10:57:00Z">
        <w:r>
          <w:rPr>
            <w:i/>
            <w:sz w:val="22"/>
            <w:szCs w:val="22"/>
            <w:lang w:val="en-GB" w:eastAsia="ja-JP"/>
          </w:rPr>
          <w:tab/>
        </w:r>
        <w:proofErr w:type="spellStart"/>
        <w:r>
          <w:rPr>
            <w:i/>
            <w:sz w:val="22"/>
            <w:szCs w:val="22"/>
            <w:lang w:val="en-GB" w:eastAsia="ja-JP"/>
          </w:rPr>
          <w:t>Bloss</w:t>
        </w:r>
        <w:proofErr w:type="spellEnd"/>
        <w:r w:rsidRPr="00C8255F">
          <w:rPr>
            <w:i/>
            <w:sz w:val="22"/>
            <w:szCs w:val="22"/>
            <w:lang w:val="en-GB"/>
          </w:rPr>
          <w:tab/>
        </w:r>
        <w:del w:id="1089" w:author="Rev. 2 Author" w:date="2018-09-12T16:21:00Z">
          <w:r w:rsidDel="005228AE">
            <w:rPr>
              <w:sz w:val="22"/>
              <w:szCs w:val="22"/>
              <w:lang w:val="en-GB"/>
            </w:rPr>
            <w:delText>polarisation</w:delText>
          </w:r>
        </w:del>
      </w:ins>
      <w:ins w:id="1090" w:author="Rev. 2 Author" w:date="2018-09-12T16:21:00Z">
        <w:r w:rsidR="005228AE">
          <w:rPr>
            <w:sz w:val="22"/>
            <w:szCs w:val="22"/>
            <w:lang w:val="en-GB"/>
          </w:rPr>
          <w:t>body</w:t>
        </w:r>
      </w:ins>
      <w:ins w:id="1091" w:author="Kevin Eisenhauer" w:date="2018-09-06T10:57:00Z">
        <w:r>
          <w:rPr>
            <w:sz w:val="22"/>
            <w:szCs w:val="22"/>
            <w:lang w:val="en-GB"/>
          </w:rPr>
          <w:t xml:space="preserve"> loss</w:t>
        </w:r>
        <w:r w:rsidRPr="00C8255F">
          <w:rPr>
            <w:sz w:val="22"/>
            <w:szCs w:val="22"/>
            <w:lang w:val="en-GB"/>
          </w:rPr>
          <w:t xml:space="preserve"> </w:t>
        </w:r>
        <w:r>
          <w:rPr>
            <w:sz w:val="22"/>
            <w:szCs w:val="22"/>
            <w:lang w:val="en-GB"/>
          </w:rPr>
          <w:t>of 4</w:t>
        </w:r>
      </w:ins>
      <w:ins w:id="1092" w:author="Kevin Eisenhauer" w:date="2018-09-06T10:58:00Z">
        <w:r>
          <w:rPr>
            <w:sz w:val="22"/>
            <w:szCs w:val="22"/>
            <w:lang w:val="en-GB"/>
          </w:rPr>
          <w:t xml:space="preserve"> </w:t>
        </w:r>
      </w:ins>
      <w:ins w:id="1093" w:author="Kevin Eisenhauer" w:date="2018-09-06T10:57:00Z">
        <w:r>
          <w:rPr>
            <w:sz w:val="22"/>
            <w:szCs w:val="22"/>
            <w:lang w:val="en-GB"/>
          </w:rPr>
          <w:t>dB</w:t>
        </w:r>
        <w:r w:rsidRPr="00C8255F">
          <w:rPr>
            <w:sz w:val="22"/>
            <w:szCs w:val="22"/>
            <w:lang w:val="en-GB" w:eastAsia="ja-JP"/>
          </w:rPr>
          <w:t>;</w:t>
        </w:r>
      </w:ins>
    </w:p>
    <w:p w14:paraId="659A93AB" w14:textId="0E80933B" w:rsidR="00CA3054"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1094" w:author="Kevin Eisenhauer" w:date="2018-09-06T10:58:00Z"/>
          <w:sz w:val="22"/>
          <w:szCs w:val="22"/>
          <w:lang w:val="en-GB" w:eastAsia="ja-JP"/>
        </w:rPr>
      </w:pPr>
      <w:ins w:id="1095" w:author="Kevin Eisenhauer" w:date="2018-09-06T11:07:00Z">
        <w:r>
          <w:rPr>
            <w:i/>
            <w:sz w:val="22"/>
            <w:szCs w:val="22"/>
            <w:lang w:val="en-GB" w:eastAsia="ja-JP"/>
          </w:rPr>
          <w:tab/>
        </w:r>
        <w:proofErr w:type="spellStart"/>
        <w:r>
          <w:rPr>
            <w:i/>
            <w:sz w:val="22"/>
            <w:szCs w:val="22"/>
            <w:lang w:val="en-GB" w:eastAsia="ja-JP"/>
          </w:rPr>
          <w:t>GasAtt</w:t>
        </w:r>
        <w:proofErr w:type="spellEnd"/>
        <w:r>
          <w:rPr>
            <w:i/>
            <w:sz w:val="22"/>
            <w:szCs w:val="22"/>
            <w:lang w:val="en-GB" w:eastAsia="ja-JP"/>
          </w:rPr>
          <w:t>(El)</w:t>
        </w:r>
        <w:r w:rsidRPr="00C8255F">
          <w:rPr>
            <w:i/>
            <w:sz w:val="22"/>
            <w:szCs w:val="22"/>
            <w:lang w:val="en-GB"/>
          </w:rPr>
          <w:tab/>
        </w:r>
        <w:r>
          <w:rPr>
            <w:sz w:val="22"/>
            <w:szCs w:val="22"/>
            <w:lang w:val="en-GB"/>
          </w:rPr>
          <w:t>gaseous attenuation</w:t>
        </w:r>
        <w:del w:id="1096" w:author="Rev. 2 Author" w:date="2018-09-12T16:14:00Z">
          <w:r w:rsidDel="00795AA7">
            <w:rPr>
              <w:sz w:val="22"/>
              <w:szCs w:val="22"/>
              <w:lang w:val="en-GB"/>
            </w:rPr>
            <w:delText xml:space="preserve"> following ITU </w:delText>
          </w:r>
        </w:del>
      </w:ins>
      <w:ins w:id="1097" w:author="Kevin Eisenhauer" w:date="2018-09-06T11:08:00Z">
        <w:del w:id="1098" w:author="Rev. 2 Author" w:date="2018-09-12T16:14:00Z">
          <w:r w:rsidDel="00795AA7">
            <w:rPr>
              <w:sz w:val="22"/>
              <w:szCs w:val="22"/>
              <w:lang w:val="en-GB"/>
            </w:rPr>
            <w:delText>SF.1395</w:delText>
          </w:r>
        </w:del>
        <w:r>
          <w:rPr>
            <w:sz w:val="22"/>
            <w:szCs w:val="22"/>
            <w:lang w:val="en-GB"/>
          </w:rPr>
          <w:t>;</w:t>
        </w:r>
      </w:ins>
    </w:p>
    <w:p w14:paraId="77C6CAFA" w14:textId="77777777" w:rsidR="00F171FF" w:rsidRPr="00795AA7" w:rsidRDefault="00C829AB" w:rsidP="00F171FF">
      <w:pPr>
        <w:tabs>
          <w:tab w:val="right" w:pos="1871"/>
          <w:tab w:val="left" w:pos="2041"/>
        </w:tabs>
        <w:overflowPunct w:val="0"/>
        <w:autoSpaceDE w:val="0"/>
        <w:autoSpaceDN w:val="0"/>
        <w:adjustRightInd w:val="0"/>
        <w:spacing w:before="80"/>
        <w:ind w:left="2041" w:hanging="2041"/>
        <w:textAlignment w:val="baseline"/>
        <w:rPr>
          <w:ins w:id="1099" w:author="Rev. 2 Author" w:date="2018-09-14T14:33:00Z"/>
          <w:sz w:val="22"/>
          <w:szCs w:val="22"/>
          <w:lang w:val="en-GB" w:eastAsia="ja-JP"/>
        </w:rPr>
      </w:pPr>
      <w:ins w:id="1100" w:author="Kevin Eisenhauer" w:date="2018-09-06T10:58:00Z">
        <w:r>
          <w:rPr>
            <w:i/>
            <w:sz w:val="22"/>
            <w:szCs w:val="22"/>
            <w:lang w:val="en-GB" w:eastAsia="ja-JP"/>
          </w:rPr>
          <w:lastRenderedPageBreak/>
          <w:tab/>
        </w:r>
      </w:ins>
      <w:ins w:id="1101" w:author="Rev. 2 Author" w:date="2018-09-12T16:21:00Z">
        <w:r w:rsidR="005228AE">
          <w:rPr>
            <w:i/>
            <w:sz w:val="22"/>
            <w:szCs w:val="22"/>
            <w:lang w:val="en-GB" w:eastAsia="ja-JP"/>
          </w:rPr>
          <w:t>r</w:t>
        </w:r>
      </w:ins>
      <w:ins w:id="1102" w:author="Kevin Eisenhauer" w:date="2018-09-06T10:58:00Z">
        <w:r>
          <w:rPr>
            <w:i/>
            <w:sz w:val="22"/>
            <w:szCs w:val="22"/>
            <w:lang w:val="en-GB" w:eastAsia="ja-JP"/>
          </w:rPr>
          <w:t>ain</w:t>
        </w:r>
      </w:ins>
      <w:ins w:id="1103" w:author="Rev. 2 Author" w:date="2018-09-12T16:21:00Z">
        <w:r w:rsidR="005228AE">
          <w:rPr>
            <w:i/>
            <w:sz w:val="22"/>
            <w:szCs w:val="22"/>
            <w:lang w:val="en-GB" w:eastAsia="ja-JP"/>
          </w:rPr>
          <w:t xml:space="preserve"> </w:t>
        </w:r>
      </w:ins>
      <w:ins w:id="1104" w:author="Kevin Eisenhauer" w:date="2018-09-06T10:58:00Z">
        <w:r>
          <w:rPr>
            <w:i/>
            <w:sz w:val="22"/>
            <w:szCs w:val="22"/>
            <w:lang w:val="en-GB" w:eastAsia="ja-JP"/>
          </w:rPr>
          <w:t>fade</w:t>
        </w:r>
        <w:r w:rsidRPr="00C8255F">
          <w:rPr>
            <w:i/>
            <w:sz w:val="22"/>
            <w:szCs w:val="22"/>
            <w:lang w:val="en-GB"/>
          </w:rPr>
          <w:tab/>
        </w:r>
        <w:r>
          <w:rPr>
            <w:sz w:val="22"/>
            <w:szCs w:val="22"/>
            <w:lang w:val="en-GB"/>
          </w:rPr>
          <w:t>rain attenuation in dB</w:t>
        </w:r>
      </w:ins>
      <w:ins w:id="1105" w:author="Rev. 2 Author" w:date="2018-09-14T14:33:00Z">
        <w:r w:rsidR="00F171FF">
          <w:rPr>
            <w:sz w:val="22"/>
            <w:szCs w:val="22"/>
            <w:lang w:val="en-GB" w:eastAsia="ja-JP"/>
          </w:rPr>
          <w:t xml:space="preserve"> (ITU-R P.618)</w:t>
        </w:r>
      </w:ins>
    </w:p>
    <w:p w14:paraId="76200586" w14:textId="09CC257C" w:rsidR="00C829AB" w:rsidRPr="00C8255F"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ins w:id="1106" w:author="Kevin Eisenhauer" w:date="2018-09-06T11:01:00Z">
        <w:del w:id="1107" w:author="Rev. 2 Author" w:date="2018-09-14T14:33:00Z">
          <w:r w:rsidDel="00F171FF">
            <w:rPr>
              <w:sz w:val="22"/>
              <w:szCs w:val="22"/>
              <w:lang w:val="en-GB" w:eastAsia="ja-JP"/>
            </w:rPr>
            <w:delText>.</w:delText>
          </w:r>
        </w:del>
      </w:ins>
    </w:p>
    <w:p w14:paraId="4580CFEE" w14:textId="589FB82B" w:rsidR="00CA554F" w:rsidRPr="00C8255F" w:rsidRDefault="00CA554F" w:rsidP="005529C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3</w:t>
      </w:r>
      <w:r w:rsidRPr="00C8255F">
        <w:rPr>
          <w:sz w:val="22"/>
          <w:szCs w:val="22"/>
          <w:lang w:val="en-GB"/>
        </w:rPr>
        <w:tab/>
        <w:t xml:space="preserve">that for the purpose of protecting the </w:t>
      </w:r>
      <w:ins w:id="1108" w:author="Rev. 2 Author" w:date="2018-09-14T14:22:00Z">
        <w:r w:rsidR="0067021D">
          <w:rPr>
            <w:sz w:val="22"/>
            <w:szCs w:val="22"/>
            <w:lang w:val="en-GB"/>
          </w:rPr>
          <w:t xml:space="preserve">terrestrial </w:t>
        </w:r>
      </w:ins>
      <w:r w:rsidRPr="00C8255F">
        <w:rPr>
          <w:sz w:val="22"/>
          <w:szCs w:val="22"/>
          <w:lang w:val="en-GB"/>
        </w:rPr>
        <w:t xml:space="preserve">mobile service systems in </w:t>
      </w:r>
      <w:proofErr w:type="spellStart"/>
      <w:r w:rsidRPr="00C8255F">
        <w:rPr>
          <w:sz w:val="22"/>
          <w:szCs w:val="22"/>
          <w:lang w:val="en-GB"/>
        </w:rPr>
        <w:t>neighbo</w:t>
      </w:r>
      <w:del w:id="1109"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in the band </w:t>
      </w:r>
      <w:r w:rsidRPr="00C8255F">
        <w:rPr>
          <w:rFonts w:eastAsia="Calibri"/>
          <w:sz w:val="22"/>
          <w:szCs w:val="22"/>
          <w:lang w:val="en-GB"/>
        </w:rPr>
        <w:t>24.25-27.5 GHz</w:t>
      </w:r>
      <w:r w:rsidRPr="00C8255F">
        <w:rPr>
          <w:sz w:val="22"/>
          <w:szCs w:val="22"/>
          <w:lang w:val="en-GB"/>
        </w:rPr>
        <w:t xml:space="preserve">, the power flux density limit per HAPS ground station at the surface of the Earth in </w:t>
      </w:r>
      <w:proofErr w:type="spellStart"/>
      <w:r w:rsidRPr="00C8255F">
        <w:rPr>
          <w:sz w:val="22"/>
          <w:szCs w:val="22"/>
          <w:lang w:val="en-GB"/>
        </w:rPr>
        <w:t>neighbo</w:t>
      </w:r>
      <w:del w:id="1110" w:author="Rev. 2 Author" w:date="2018-09-13T15:22:00Z">
        <w:r w:rsidRPr="00C8255F" w:rsidDel="00CE7125">
          <w:rPr>
            <w:sz w:val="22"/>
            <w:szCs w:val="22"/>
            <w:lang w:val="en-GB"/>
          </w:rPr>
          <w:delText>u</w:delText>
        </w:r>
      </w:del>
      <w:r w:rsidRPr="00C8255F">
        <w:rPr>
          <w:sz w:val="22"/>
          <w:szCs w:val="22"/>
          <w:lang w:val="en-GB"/>
        </w:rPr>
        <w:t>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w:t>
      </w:r>
      <w:del w:id="1111" w:author="Rev. 2 Author" w:date="2018-09-12T23:32:00Z">
        <w:r w:rsidRPr="00C8255F" w:rsidDel="006A1CE4">
          <w:rPr>
            <w:sz w:val="22"/>
            <w:szCs w:val="22"/>
            <w:lang w:val="en-GB"/>
          </w:rPr>
          <w:delText xml:space="preserve">mask </w:delText>
        </w:r>
      </w:del>
      <w:r w:rsidRPr="00C8255F">
        <w:rPr>
          <w:sz w:val="22"/>
          <w:szCs w:val="22"/>
          <w:lang w:val="en-GB"/>
        </w:rPr>
        <w:t xml:space="preserve">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of the affected administration: </w:t>
      </w:r>
    </w:p>
    <w:p w14:paraId="77AD21C8" w14:textId="77777777" w:rsidR="006A1CE4" w:rsidRDefault="006A1CE4" w:rsidP="006A1CE4">
      <w:pPr>
        <w:jc w:val="center"/>
        <w:rPr>
          <w:ins w:id="1112" w:author="Rev. 2 Author" w:date="2018-09-12T23:32:00Z"/>
          <w:szCs w:val="24"/>
          <w:lang w:eastAsia="ja-JP"/>
        </w:rPr>
      </w:pPr>
    </w:p>
    <w:p w14:paraId="47F5F75B" w14:textId="4D2ACE77" w:rsidR="006A1CE4" w:rsidRPr="003C429F" w:rsidRDefault="00731252" w:rsidP="006A1CE4">
      <w:pPr>
        <w:jc w:val="center"/>
        <w:rPr>
          <w:ins w:id="1113" w:author="Rev. 2 Author" w:date="2018-09-12T23:32:00Z"/>
          <w:rFonts w:eastAsiaTheme="minorEastAsia"/>
          <w:sz w:val="22"/>
          <w:szCs w:val="22"/>
        </w:rPr>
      </w:pPr>
      <m:oMathPara>
        <m:oMath>
          <m:sSub>
            <m:sSubPr>
              <m:ctrlPr>
                <w:ins w:id="1114" w:author="Rev. 2 Author" w:date="2018-09-12T23:32:00Z">
                  <w:rPr>
                    <w:rFonts w:ascii="Cambria Math" w:hAnsi="Cambria Math"/>
                    <w:sz w:val="22"/>
                    <w:szCs w:val="22"/>
                    <w:lang w:eastAsia="ja-JP"/>
                  </w:rPr>
                </w:ins>
              </m:ctrlPr>
            </m:sSubPr>
            <m:e>
              <m:r>
                <w:ins w:id="1115" w:author="Rev. 2 Author" w:date="2018-09-12T23:32:00Z">
                  <w:rPr>
                    <w:rFonts w:ascii="Cambria Math" w:hAnsi="Cambria Math"/>
                    <w:sz w:val="22"/>
                    <w:szCs w:val="22"/>
                    <w:lang w:eastAsia="ja-JP"/>
                  </w:rPr>
                  <m:t>pfd</m:t>
                </w:ins>
              </m:r>
            </m:e>
            <m:sub>
              <m:r>
                <w:ins w:id="1116" w:author="Rev. 2 Author" w:date="2018-09-12T23:32:00Z">
                  <w:rPr>
                    <w:rFonts w:ascii="Cambria Math" w:hAnsi="Cambria Math"/>
                    <w:sz w:val="22"/>
                    <w:szCs w:val="22"/>
                    <w:lang w:eastAsia="ja-JP"/>
                  </w:rPr>
                  <m:t>max</m:t>
                </w:ins>
              </m:r>
            </m:sub>
          </m:sSub>
          <m:d>
            <m:dPr>
              <m:ctrlPr>
                <w:ins w:id="1117" w:author="Rev. 2 Author" w:date="2018-09-12T23:32:00Z">
                  <w:rPr>
                    <w:rFonts w:ascii="Cambria Math" w:hAnsi="Cambria Math"/>
                    <w:sz w:val="22"/>
                    <w:szCs w:val="22"/>
                    <w:lang w:eastAsia="ja-JP"/>
                  </w:rPr>
                </w:ins>
              </m:ctrlPr>
            </m:dPr>
            <m:e>
              <m:r>
                <w:ins w:id="1118" w:author="Rev. 2 Author" w:date="2018-09-12T23:32:00Z">
                  <w:rPr>
                    <w:rFonts w:ascii="Cambria Math" w:hAnsi="Cambria Math"/>
                    <w:sz w:val="22"/>
                    <w:szCs w:val="22"/>
                    <w:lang w:eastAsia="ja-JP"/>
                  </w:rPr>
                  <m:t>El</m:t>
                </w:ins>
              </m:r>
            </m:e>
          </m:d>
          <m:r>
            <w:ins w:id="1119" w:author="Rev. 2 Author" w:date="2018-09-12T23:32:00Z">
              <w:rPr>
                <w:rFonts w:ascii="Cambria Math" w:hAnsi="Cambria Math"/>
                <w:sz w:val="22"/>
                <w:szCs w:val="22"/>
              </w:rPr>
              <m:t>=-111</m:t>
            </w:ins>
          </m:r>
          <m:r>
            <w:ins w:id="1120" w:author="Rev. 2 Author" w:date="2018-09-14T14:01:00Z">
              <w:rPr>
                <w:rFonts w:ascii="Cambria Math" w:hAnsi="Cambria Math"/>
                <w:sz w:val="22"/>
                <w:szCs w:val="22"/>
              </w:rPr>
              <m:t xml:space="preserve"> </m:t>
            </w:ins>
          </m:r>
          <m:r>
            <w:ins w:id="1121" w:author="Rev. 2 Author" w:date="2018-09-14T14:01:00Z">
              <m:rPr>
                <m:sty m:val="p"/>
              </m:rPr>
              <w:rPr>
                <w:rFonts w:ascii="Cambria Math" w:hAnsi="Cambria Math"/>
                <w:sz w:val="22"/>
                <w:szCs w:val="22"/>
                <w:rPrChange w:id="1122" w:author="Rev. 2 Author" w:date="2018-09-14T14:02:00Z">
                  <w:rPr>
                    <w:rFonts w:ascii="Cambria Math" w:hAnsi="Cambria Math"/>
                    <w:sz w:val="22"/>
                    <w:szCs w:val="22"/>
                  </w:rPr>
                </w:rPrChange>
              </w:rPr>
              <m:t>dBW/</m:t>
            </w:ins>
          </m:r>
          <m:sSup>
            <m:sSupPr>
              <m:ctrlPr>
                <w:ins w:id="1123" w:author="Rev. 2 Author" w:date="2018-09-14T14:01:00Z">
                  <w:rPr>
                    <w:rFonts w:ascii="Cambria Math" w:hAnsi="Cambria Math"/>
                    <w:sz w:val="22"/>
                    <w:szCs w:val="22"/>
                  </w:rPr>
                </w:ins>
              </m:ctrlPr>
            </m:sSupPr>
            <m:e>
              <m:r>
                <w:ins w:id="1124" w:author="Rev. 2 Author" w:date="2018-09-14T14:01:00Z">
                  <m:rPr>
                    <m:sty m:val="p"/>
                  </m:rPr>
                  <w:rPr>
                    <w:rFonts w:ascii="Cambria Math" w:hAnsi="Cambria Math"/>
                    <w:sz w:val="22"/>
                    <w:szCs w:val="22"/>
                    <w:rPrChange w:id="1125" w:author="Rev. 2 Author" w:date="2018-09-14T14:02:00Z">
                      <w:rPr>
                        <w:rFonts w:ascii="Cambria Math" w:hAnsi="Cambria Math"/>
                        <w:sz w:val="22"/>
                        <w:szCs w:val="22"/>
                      </w:rPr>
                    </w:rPrChange>
                  </w:rPr>
                  <m:t>m</m:t>
                </w:ins>
              </m:r>
            </m:e>
            <m:sup>
              <m:r>
                <w:ins w:id="1126" w:author="Rev. 2 Author" w:date="2018-09-14T14:01:00Z">
                  <m:rPr>
                    <m:sty m:val="p"/>
                  </m:rPr>
                  <w:rPr>
                    <w:rFonts w:ascii="Cambria Math" w:hAnsi="Cambria Math"/>
                    <w:sz w:val="22"/>
                    <w:szCs w:val="22"/>
                    <w:rPrChange w:id="1127" w:author="Rev. 2 Author" w:date="2018-09-14T14:02:00Z">
                      <w:rPr>
                        <w:rFonts w:ascii="Cambria Math" w:hAnsi="Cambria Math"/>
                        <w:sz w:val="22"/>
                        <w:szCs w:val="22"/>
                      </w:rPr>
                    </w:rPrChange>
                  </w:rPr>
                  <m:t>2</m:t>
                </w:ins>
              </m:r>
            </m:sup>
          </m:sSup>
          <m:r>
            <w:ins w:id="1128" w:author="Rev. 2 Author" w:date="2018-09-14T14:01:00Z">
              <m:rPr>
                <m:sty m:val="p"/>
              </m:rPr>
              <w:rPr>
                <w:rFonts w:ascii="Cambria Math" w:hAnsi="Cambria Math"/>
                <w:sz w:val="22"/>
                <w:szCs w:val="22"/>
                <w:rPrChange w:id="1129" w:author="Rev. 2 Author" w:date="2018-09-14T14:02:00Z">
                  <w:rPr>
                    <w:rFonts w:ascii="Cambria Math" w:hAnsi="Cambria Math"/>
                    <w:sz w:val="22"/>
                    <w:szCs w:val="22"/>
                  </w:rPr>
                </w:rPrChange>
              </w:rPr>
              <m:t>/MHz</m:t>
            </w:ins>
          </m:r>
        </m:oMath>
      </m:oMathPara>
    </w:p>
    <w:p w14:paraId="421F4815" w14:textId="77777777" w:rsidR="006A1CE4" w:rsidRPr="00C8255F" w:rsidRDefault="006A1CE4" w:rsidP="006A1CE4">
      <w:pPr>
        <w:tabs>
          <w:tab w:val="left" w:pos="1134"/>
          <w:tab w:val="left" w:pos="1871"/>
          <w:tab w:val="left" w:pos="2268"/>
        </w:tabs>
        <w:overflowPunct w:val="0"/>
        <w:autoSpaceDE w:val="0"/>
        <w:autoSpaceDN w:val="0"/>
        <w:adjustRightInd w:val="0"/>
        <w:spacing w:before="120"/>
        <w:jc w:val="center"/>
        <w:textAlignment w:val="baseline"/>
        <w:rPr>
          <w:ins w:id="1130" w:author="Rev. 2 Author" w:date="2018-09-12T23:32:00Z"/>
          <w:rFonts w:eastAsia="SimSun"/>
          <w:sz w:val="22"/>
          <w:szCs w:val="22"/>
          <w:lang w:val="en-GB"/>
        </w:rPr>
      </w:pPr>
    </w:p>
    <w:p w14:paraId="79B5A6D0" w14:textId="774410E2" w:rsidR="00757234" w:rsidDel="006A1CE4" w:rsidRDefault="00757234">
      <w:pPr>
        <w:rPr>
          <w:del w:id="1131" w:author="Rev. 2 Author" w:date="2018-09-12T23:33:00Z"/>
          <w:szCs w:val="24"/>
          <w:lang w:eastAsia="ja-JP"/>
        </w:rPr>
        <w:pPrChange w:id="1132" w:author="Rev. 2 Author" w:date="2018-09-12T23:33:00Z">
          <w:pPr>
            <w:jc w:val="center"/>
          </w:pPr>
        </w:pPrChange>
      </w:pPr>
    </w:p>
    <w:p w14:paraId="48CD7319" w14:textId="37F2528D" w:rsidR="00757234" w:rsidRPr="003C429F" w:rsidDel="00CE7125" w:rsidRDefault="00731252" w:rsidP="006A1CE4">
      <w:pPr>
        <w:jc w:val="center"/>
        <w:rPr>
          <w:del w:id="1133" w:author="Rev. 2 Author" w:date="2018-09-13T15:10:00Z"/>
          <w:rFonts w:eastAsiaTheme="minorEastAsia"/>
          <w:sz w:val="22"/>
          <w:szCs w:val="22"/>
        </w:rPr>
      </w:pPr>
      <m:oMathPara>
        <m:oMath>
          <m:sSub>
            <m:sSubPr>
              <m:ctrlPr>
                <w:del w:id="1134" w:author="Rev. 2 Author" w:date="2018-09-12T23:33:00Z">
                  <w:rPr>
                    <w:rFonts w:ascii="Cambria Math" w:hAnsi="Cambria Math"/>
                    <w:sz w:val="22"/>
                    <w:szCs w:val="22"/>
                    <w:lang w:eastAsia="ja-JP"/>
                  </w:rPr>
                </w:del>
              </m:ctrlPr>
            </m:sSubPr>
            <m:e>
              <m:r>
                <w:del w:id="1135" w:author="Rev. 2 Author" w:date="2018-09-12T23:33:00Z">
                  <w:rPr>
                    <w:rFonts w:ascii="Cambria Math" w:hAnsi="Cambria Math"/>
                    <w:sz w:val="22"/>
                    <w:szCs w:val="22"/>
                    <w:lang w:eastAsia="ja-JP"/>
                  </w:rPr>
                  <m:t>pfd</m:t>
                </w:del>
              </m:r>
            </m:e>
            <m:sub>
              <m:r>
                <w:del w:id="1136" w:author="Rev. 2 Author" w:date="2018-09-12T23:33:00Z">
                  <w:rPr>
                    <w:rFonts w:ascii="Cambria Math" w:hAnsi="Cambria Math"/>
                    <w:sz w:val="22"/>
                    <w:szCs w:val="22"/>
                    <w:lang w:eastAsia="ja-JP"/>
                  </w:rPr>
                  <m:t>max</m:t>
                </w:del>
              </m:r>
            </m:sub>
          </m:sSub>
          <m:d>
            <m:dPr>
              <m:ctrlPr>
                <w:del w:id="1137" w:author="Rev. 2 Author" w:date="2018-09-12T23:33:00Z">
                  <w:rPr>
                    <w:rFonts w:ascii="Cambria Math" w:hAnsi="Cambria Math"/>
                    <w:sz w:val="22"/>
                    <w:szCs w:val="22"/>
                    <w:lang w:eastAsia="ja-JP"/>
                  </w:rPr>
                </w:del>
              </m:ctrlPr>
            </m:dPr>
            <m:e>
              <m:r>
                <w:del w:id="1138" w:author="Rev. 2 Author" w:date="2018-09-12T23:33:00Z">
                  <w:rPr>
                    <w:rFonts w:ascii="Cambria Math" w:hAnsi="Cambria Math"/>
                    <w:sz w:val="22"/>
                    <w:szCs w:val="22"/>
                    <w:lang w:eastAsia="ja-JP"/>
                  </w:rPr>
                  <m:t>El</m:t>
                </w:del>
              </m:r>
            </m:e>
          </m:d>
          <m:r>
            <w:del w:id="1139" w:author="Rev. 2 Author" w:date="2018-09-12T23:33:00Z">
              <w:rPr>
                <w:rFonts w:ascii="Cambria Math" w:hAnsi="Cambria Math"/>
                <w:sz w:val="22"/>
                <w:szCs w:val="22"/>
              </w:rPr>
              <m:t>=</m:t>
            </w:del>
          </m:r>
          <m:d>
            <m:dPr>
              <m:begChr m:val="{"/>
              <m:endChr m:val=""/>
              <m:ctrlPr>
                <w:del w:id="1140" w:author="Rev. 2 Author" w:date="2018-09-12T23:33:00Z">
                  <w:rPr>
                    <w:rFonts w:ascii="Cambria Math" w:hAnsi="Cambria Math"/>
                    <w:i/>
                    <w:sz w:val="22"/>
                    <w:szCs w:val="22"/>
                  </w:rPr>
                </w:del>
              </m:ctrlPr>
            </m:dPr>
            <m:e>
              <m:m>
                <m:mPr>
                  <m:mcs>
                    <m:mc>
                      <m:mcPr>
                        <m:count m:val="1"/>
                        <m:mcJc m:val="center"/>
                      </m:mcPr>
                    </m:mc>
                  </m:mcs>
                  <m:ctrlPr>
                    <w:del w:id="1141" w:author="Rev. 2 Author" w:date="2018-09-12T23:33:00Z">
                      <w:rPr>
                        <w:rFonts w:ascii="Cambria Math" w:hAnsi="Cambria Math"/>
                        <w:i/>
                        <w:sz w:val="22"/>
                        <w:szCs w:val="22"/>
                      </w:rPr>
                    </w:del>
                  </m:ctrlPr>
                </m:mPr>
                <m:mr>
                  <m:e>
                    <m:r>
                      <w:del w:id="1142" w:author="Rev. 2 Author" w:date="2018-09-12T23:33:00Z">
                        <w:rPr>
                          <w:rFonts w:ascii="Cambria Math" w:hAnsi="Cambria Math"/>
                          <w:sz w:val="22"/>
                          <w:szCs w:val="22"/>
                        </w:rPr>
                        <m:t>1.14×El-111,    0°&lt;El&lt;6.2°</m:t>
                      </w:del>
                    </m:r>
                  </m:e>
                </m:mr>
                <m:mr>
                  <m:e>
                    <m:r>
                      <w:del w:id="1143" w:author="Rev. 2 Author" w:date="2018-09-12T23:33:00Z">
                        <w:rPr>
                          <w:rFonts w:ascii="Cambria Math" w:hAnsi="Cambria Math"/>
                          <w:sz w:val="22"/>
                          <w:szCs w:val="22"/>
                        </w:rPr>
                        <m:t>-103.9                          6.2°≤El&lt;60°</m:t>
                      </w:del>
                    </m:r>
                  </m:e>
                </m:mr>
              </m:m>
            </m:e>
          </m:d>
        </m:oMath>
      </m:oMathPara>
    </w:p>
    <w:p w14:paraId="0CC5518A" w14:textId="691C2BF8" w:rsidR="00CA554F" w:rsidRPr="00C8255F" w:rsidRDefault="00CA554F">
      <w:pPr>
        <w:jc w:val="center"/>
        <w:rPr>
          <w:rFonts w:eastAsia="SimSun"/>
          <w:sz w:val="22"/>
          <w:szCs w:val="22"/>
          <w:lang w:val="en-GB"/>
        </w:rPr>
        <w:pPrChange w:id="1144" w:author="Rev. 2 Author" w:date="2018-09-13T15:10:00Z">
          <w:pPr>
            <w:tabs>
              <w:tab w:val="left" w:pos="1134"/>
              <w:tab w:val="left" w:pos="1871"/>
              <w:tab w:val="left" w:pos="2268"/>
            </w:tabs>
            <w:overflowPunct w:val="0"/>
            <w:autoSpaceDE w:val="0"/>
            <w:autoSpaceDN w:val="0"/>
            <w:adjustRightInd w:val="0"/>
            <w:spacing w:before="120"/>
            <w:jc w:val="center"/>
            <w:textAlignment w:val="baseline"/>
          </w:pPr>
        </w:pPrChange>
      </w:pPr>
    </w:p>
    <w:p w14:paraId="08D5CB3E" w14:textId="0DE2AB86" w:rsidR="00CA554F" w:rsidRPr="00C8255F" w:rsidRDefault="00757234" w:rsidP="006A1CE4">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3C429F">
        <w:rPr>
          <w:i/>
          <w:sz w:val="22"/>
          <w:szCs w:val="22"/>
          <w:lang w:val="en-GB" w:eastAsia="ja-JP"/>
        </w:rPr>
        <w:t xml:space="preserve">El </w:t>
      </w:r>
      <w:r w:rsidR="00CA554F" w:rsidRPr="00C8255F">
        <w:rPr>
          <w:sz w:val="22"/>
          <w:szCs w:val="22"/>
          <w:lang w:val="en-GB" w:eastAsia="ja-JP"/>
        </w:rPr>
        <w:t>is the elevation angle in degrees (angle of arrival above the horizontal plane).</w:t>
      </w:r>
    </w:p>
    <w:p w14:paraId="0CE2AE2B" w14:textId="5D3864AA" w:rsidR="00CA554F" w:rsidRPr="00C8255F" w:rsidRDefault="00757234" w:rsidP="006A1CE4">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that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produced by HAPS ground station does not exceed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was used:</w:t>
      </w:r>
    </w:p>
    <w:p w14:paraId="6F405447" w14:textId="31973724" w:rsidR="00757234" w:rsidRPr="008B2D06" w:rsidRDefault="009B550D" w:rsidP="006A1CE4">
      <w:pPr>
        <w:tabs>
          <w:tab w:val="center" w:pos="4820"/>
          <w:tab w:val="right" w:pos="9639"/>
        </w:tabs>
        <w:jc w:val="both"/>
        <w:rPr>
          <w:szCs w:val="24"/>
          <w:lang w:eastAsia="ja-JP"/>
        </w:rPr>
      </w:pPr>
      <m:oMathPara>
        <m:oMath>
          <m:r>
            <m:rPr>
              <m:sty m:val="p"/>
            </m:rPr>
            <w:rPr>
              <w:rFonts w:ascii="Cambria Math" w:hAnsi="Cambria Math"/>
              <w:szCs w:val="24"/>
              <w:lang w:eastAsia="ja-JP"/>
            </w:rPr>
            <w:br/>
          </m:r>
        </m:oMath>
        <m:oMath>
          <m:r>
            <w:rPr>
              <w:rFonts w:ascii="Cambria Math" w:hAnsi="Cambria Math"/>
              <w:sz w:val="22"/>
              <w:szCs w:val="24"/>
              <w:lang w:eastAsia="ja-JP"/>
            </w:rPr>
            <m:t>pfd</m:t>
          </m:r>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m:t>
          </m:r>
          <m:sSub>
            <m:sSubPr>
              <m:ctrlPr>
                <w:rPr>
                  <w:rFonts w:ascii="Cambria Math" w:hAnsi="Cambria Math"/>
                  <w:sz w:val="22"/>
                  <w:szCs w:val="24"/>
                  <w:lang w:eastAsia="ja-JP"/>
                </w:rPr>
              </m:ctrlPr>
            </m:sSubPr>
            <m:e>
              <m:r>
                <w:rPr>
                  <w:rFonts w:ascii="Cambria Math" w:hAnsi="Cambria Math"/>
                  <w:sz w:val="22"/>
                  <w:szCs w:val="24"/>
                  <w:lang w:eastAsia="ja-JP"/>
                </w:rPr>
                <m:t>EIRP</m:t>
              </m:r>
            </m:e>
            <m:sub>
              <m:f>
                <m:fPr>
                  <m:ctrlPr>
                    <w:rPr>
                      <w:rFonts w:ascii="Cambria Math" w:hAnsi="Cambria Math"/>
                      <w:sz w:val="22"/>
                      <w:szCs w:val="24"/>
                      <w:lang w:eastAsia="ja-JP"/>
                    </w:rPr>
                  </m:ctrlPr>
                </m:fPr>
                <m:num>
                  <m:r>
                    <w:rPr>
                      <w:rFonts w:ascii="Cambria Math" w:hAnsi="Cambria Math"/>
                      <w:sz w:val="22"/>
                      <w:szCs w:val="24"/>
                      <w:lang w:eastAsia="ja-JP"/>
                    </w:rPr>
                    <m:t>dBW</m:t>
                  </m:r>
                </m:num>
                <m:den>
                  <m:r>
                    <w:rPr>
                      <w:rFonts w:ascii="Cambria Math" w:hAnsi="Cambria Math"/>
                      <w:sz w:val="22"/>
                      <w:szCs w:val="24"/>
                      <w:lang w:eastAsia="ja-JP"/>
                    </w:rPr>
                    <m:t>MHz</m:t>
                  </m:r>
                </m:den>
              </m:f>
            </m:sub>
          </m:sSub>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-10*</m:t>
          </m:r>
          <m:func>
            <m:funcPr>
              <m:ctrlPr>
                <w:rPr>
                  <w:rFonts w:ascii="Cambria Math" w:hAnsi="Cambria Math"/>
                  <w:sz w:val="22"/>
                  <w:szCs w:val="24"/>
                  <w:lang w:eastAsia="ja-JP"/>
                </w:rPr>
              </m:ctrlPr>
            </m:funcPr>
            <m:fName>
              <m:sSub>
                <m:sSubPr>
                  <m:ctrlPr>
                    <w:rPr>
                      <w:rFonts w:ascii="Cambria Math" w:hAnsi="Cambria Math"/>
                      <w:sz w:val="22"/>
                      <w:szCs w:val="24"/>
                      <w:lang w:eastAsia="ja-JP"/>
                    </w:rPr>
                  </m:ctrlPr>
                </m:sSubPr>
                <m:e>
                  <m:r>
                    <m:rPr>
                      <m:sty m:val="p"/>
                    </m:rPr>
                    <w:rPr>
                      <w:rFonts w:ascii="Cambria Math" w:hAnsi="Cambria Math"/>
                      <w:sz w:val="22"/>
                      <w:szCs w:val="24"/>
                      <w:lang w:eastAsia="ja-JP"/>
                    </w:rPr>
                    <m:t>log</m:t>
                  </m:r>
                </m:e>
                <m:sub>
                  <m:r>
                    <m:rPr>
                      <m:sty m:val="p"/>
                    </m:rPr>
                    <w:rPr>
                      <w:rFonts w:ascii="Cambria Math" w:hAnsi="Cambria Math"/>
                      <w:sz w:val="22"/>
                      <w:szCs w:val="24"/>
                      <w:lang w:eastAsia="ja-JP"/>
                    </w:rPr>
                    <m:t>10</m:t>
                  </m:r>
                </m:sub>
              </m:sSub>
            </m:fName>
            <m:e>
              <m:d>
                <m:dPr>
                  <m:ctrlPr>
                    <w:rPr>
                      <w:rFonts w:ascii="Cambria Math" w:hAnsi="Cambria Math"/>
                      <w:sz w:val="22"/>
                      <w:szCs w:val="24"/>
                      <w:lang w:eastAsia="ja-JP"/>
                    </w:rPr>
                  </m:ctrlPr>
                </m:dPr>
                <m:e>
                  <m:f>
                    <m:fPr>
                      <m:ctrlPr>
                        <w:rPr>
                          <w:rFonts w:ascii="Cambria Math" w:hAnsi="Cambria Math"/>
                          <w:sz w:val="22"/>
                          <w:szCs w:val="24"/>
                          <w:lang w:eastAsia="ja-JP"/>
                        </w:rPr>
                      </m:ctrlPr>
                    </m:fPr>
                    <m:num>
                      <m:sSup>
                        <m:sSupPr>
                          <m:ctrlPr>
                            <w:rPr>
                              <w:rFonts w:ascii="Cambria Math" w:hAnsi="Cambria Math"/>
                              <w:i/>
                              <w:sz w:val="22"/>
                              <w:szCs w:val="24"/>
                              <w:lang w:eastAsia="ja-JP"/>
                            </w:rPr>
                          </m:ctrlPr>
                        </m:sSupPr>
                        <m:e>
                          <m:r>
                            <w:rPr>
                              <w:rFonts w:ascii="Cambria Math" w:hAnsi="Cambria Math"/>
                              <w:sz w:val="22"/>
                              <w:szCs w:val="24"/>
                              <w:lang w:eastAsia="ja-JP"/>
                            </w:rPr>
                            <m:t>λ</m:t>
                          </m:r>
                        </m:e>
                        <m:sup>
                          <m:r>
                            <w:rPr>
                              <w:rFonts w:ascii="Cambria Math" w:hAnsi="Cambria Math"/>
                              <w:sz w:val="22"/>
                              <w:szCs w:val="24"/>
                              <w:lang w:eastAsia="ja-JP"/>
                            </w:rPr>
                            <m:t>2</m:t>
                          </m:r>
                        </m:sup>
                      </m:sSup>
                    </m:num>
                    <m:den>
                      <m:r>
                        <m:rPr>
                          <m:sty m:val="p"/>
                        </m:rPr>
                        <w:rPr>
                          <w:rFonts w:ascii="Cambria Math" w:hAnsi="Cambria Math"/>
                          <w:sz w:val="22"/>
                          <w:szCs w:val="24"/>
                          <w:lang w:eastAsia="ja-JP"/>
                        </w:rPr>
                        <m:t>4</m:t>
                      </m:r>
                      <m:r>
                        <w:rPr>
                          <w:rFonts w:ascii="Cambria Math" w:hAnsi="Cambria Math"/>
                          <w:sz w:val="22"/>
                          <w:szCs w:val="24"/>
                          <w:lang w:eastAsia="ja-JP"/>
                        </w:rPr>
                        <m:t>π</m:t>
                      </m:r>
                    </m:den>
                  </m:f>
                </m:e>
              </m:d>
              <m:r>
                <w:rPr>
                  <w:rFonts w:ascii="Cambria Math" w:hAnsi="Cambria Math"/>
                  <w:sz w:val="22"/>
                  <w:szCs w:val="24"/>
                  <w:lang w:eastAsia="ja-JP"/>
                </w:rPr>
                <m:t>-P.452</m:t>
              </m:r>
              <m:d>
                <m:dPr>
                  <m:ctrlPr>
                    <w:rPr>
                      <w:rFonts w:ascii="Cambria Math" w:hAnsi="Cambria Math"/>
                      <w:i/>
                      <w:sz w:val="22"/>
                      <w:szCs w:val="24"/>
                      <w:lang w:eastAsia="ja-JP"/>
                    </w:rPr>
                  </m:ctrlPr>
                </m:dPr>
                <m:e>
                  <m:r>
                    <w:rPr>
                      <w:rFonts w:ascii="Cambria Math" w:hAnsi="Cambria Math"/>
                      <w:sz w:val="22"/>
                      <w:szCs w:val="24"/>
                      <w:lang w:eastAsia="ja-JP"/>
                    </w:rPr>
                    <m:t>d</m:t>
                  </m:r>
                </m:e>
              </m:d>
            </m:e>
          </m:func>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lang w:eastAsia="ja-JP"/>
            </w:rPr>
            <m:t>-</m:t>
          </m:r>
          <m:sSub>
            <m:sSubPr>
              <m:ctrlPr>
                <w:rPr>
                  <w:rFonts w:ascii="Cambria Math" w:hAnsi="Cambria Math"/>
                  <w:sz w:val="22"/>
                  <w:lang w:eastAsia="ja-JP"/>
                </w:rPr>
              </m:ctrlPr>
            </m:sSubPr>
            <m:e>
              <m:r>
                <w:rPr>
                  <w:rFonts w:ascii="Cambria Math" w:hAnsi="Cambria Math"/>
                  <w:sz w:val="22"/>
                  <w:lang w:eastAsia="ja-JP"/>
                </w:rPr>
                <m:t>C</m:t>
              </m:r>
            </m:e>
            <m:sub>
              <m:r>
                <w:rPr>
                  <w:rFonts w:ascii="Cambria Math" w:hAnsi="Cambria Math"/>
                  <w:sz w:val="22"/>
                  <w:lang w:eastAsia="ja-JP"/>
                </w:rPr>
                <m:t>loss</m:t>
              </m:r>
            </m:sub>
          </m:sSub>
        </m:oMath>
      </m:oMathPara>
    </w:p>
    <w:p w14:paraId="11EE0B87" w14:textId="112B3EDE" w:rsidR="00CA554F" w:rsidRPr="005B0777"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sz w:val="24"/>
          <w:szCs w:val="24"/>
          <w:lang w:val="en-GB" w:eastAsia="ja-JP"/>
        </w:rPr>
      </w:pPr>
    </w:p>
    <w:p w14:paraId="743CE486" w14:textId="43177582" w:rsidR="00CA554F"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2"/>
          <w:szCs w:val="22"/>
        </w:rPr>
      </w:pPr>
    </w:p>
    <w:p w14:paraId="5F17E881" w14:textId="7603D22B" w:rsidR="00CA554F" w:rsidRPr="00C8255F" w:rsidRDefault="00CA554F" w:rsidP="006A1CE4">
      <w:pPr>
        <w:tabs>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eastAsia="ja-JP"/>
        </w:rPr>
        <w:t xml:space="preserve">Where: </w:t>
      </w:r>
    </w:p>
    <w:p w14:paraId="333F9892" w14:textId="4DC7A923"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EIRP</w:t>
      </w:r>
      <w:del w:id="1145" w:author="Rev. 2 Author" w:date="2018-09-13T07:02:00Z">
        <w:r w:rsidRPr="00C8255F" w:rsidDel="009B3FE7">
          <w:rPr>
            <w:i/>
            <w:sz w:val="22"/>
            <w:szCs w:val="22"/>
            <w:lang w:val="en-GB" w:eastAsia="ja-JP"/>
          </w:rPr>
          <w:delText>:</w:delText>
        </w:r>
      </w:del>
      <w:r w:rsidRPr="00C8255F">
        <w:rPr>
          <w:i/>
          <w:sz w:val="22"/>
          <w:szCs w:val="22"/>
          <w:lang w:val="en-GB" w:eastAsia="ja-JP"/>
        </w:rPr>
        <w:t xml:space="preserve"> </w:t>
      </w:r>
      <w:r w:rsidRPr="00C8255F">
        <w:rPr>
          <w:i/>
          <w:sz w:val="22"/>
          <w:szCs w:val="22"/>
          <w:lang w:val="en-GB" w:eastAsia="ja-JP"/>
        </w:rPr>
        <w:tab/>
      </w:r>
      <w:del w:id="1146" w:author="Rev. 2 Author" w:date="2018-09-13T15:11:00Z">
        <w:r w:rsidRPr="00C8255F" w:rsidDel="00CE7125">
          <w:rPr>
            <w:sz w:val="22"/>
            <w:szCs w:val="22"/>
            <w:lang w:val="en-GB" w:eastAsia="ja-JP"/>
          </w:rPr>
          <w:delText xml:space="preserve">is the </w:delText>
        </w:r>
      </w:del>
      <w:r w:rsidRPr="00C8255F">
        <w:rPr>
          <w:sz w:val="22"/>
          <w:szCs w:val="22"/>
          <w:lang w:val="en-GB" w:eastAsia="ja-JP"/>
        </w:rPr>
        <w:t xml:space="preserve">nominal HAPS ground station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29CCEE9C" w14:textId="4F4D35D2"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d</w:t>
      </w:r>
      <w:del w:id="1147" w:author="Rev. 2 Author" w:date="2018-09-13T07:02:00Z">
        <w:r w:rsidRPr="00C8255F" w:rsidDel="009B3FE7">
          <w:rPr>
            <w:i/>
            <w:sz w:val="22"/>
            <w:szCs w:val="22"/>
            <w:lang w:val="en-GB" w:eastAsia="ja-JP"/>
          </w:rPr>
          <w:delText>:</w:delText>
        </w:r>
      </w:del>
      <w:r w:rsidRPr="00C8255F">
        <w:rPr>
          <w:sz w:val="22"/>
          <w:szCs w:val="22"/>
          <w:lang w:val="en-GB" w:eastAsia="ja-JP"/>
        </w:rPr>
        <w:t xml:space="preserve"> </w:t>
      </w:r>
      <w:r w:rsidRPr="00C8255F">
        <w:rPr>
          <w:sz w:val="22"/>
          <w:szCs w:val="22"/>
          <w:lang w:val="en-GB" w:eastAsia="ja-JP"/>
        </w:rPr>
        <w:tab/>
      </w:r>
      <w:del w:id="1148" w:author="Rev. 2 Author" w:date="2018-09-13T15:11:00Z">
        <w:r w:rsidRPr="00C8255F" w:rsidDel="00CE7125">
          <w:rPr>
            <w:sz w:val="22"/>
            <w:szCs w:val="22"/>
            <w:lang w:val="en-GB" w:eastAsia="ja-JP"/>
          </w:rPr>
          <w:delText xml:space="preserve">is the </w:delText>
        </w:r>
      </w:del>
      <w:r w:rsidRPr="00C8255F">
        <w:rPr>
          <w:sz w:val="22"/>
          <w:szCs w:val="22"/>
          <w:lang w:val="en-GB" w:eastAsia="ja-JP"/>
        </w:rPr>
        <w:t xml:space="preserve">distance between the HAPS ground station and the border of the </w:t>
      </w:r>
      <w:proofErr w:type="spellStart"/>
      <w:r w:rsidRPr="00C8255F">
        <w:rPr>
          <w:sz w:val="22"/>
          <w:szCs w:val="22"/>
          <w:lang w:val="en-GB" w:eastAsia="ja-JP"/>
        </w:rPr>
        <w:t>neighb</w:t>
      </w:r>
      <w:ins w:id="1149" w:author="Rev. 2 Author" w:date="2018-09-13T15:22:00Z">
        <w:r w:rsidR="00CE7125">
          <w:rPr>
            <w:sz w:val="22"/>
            <w:szCs w:val="22"/>
            <w:lang w:val="en-GB" w:eastAsia="ja-JP"/>
          </w:rPr>
          <w:t>o</w:t>
        </w:r>
      </w:ins>
      <w:del w:id="1150" w:author="Rev. 2 Author" w:date="2018-09-13T15:22:00Z">
        <w:r w:rsidRPr="00C8255F" w:rsidDel="00CE7125">
          <w:rPr>
            <w:sz w:val="22"/>
            <w:szCs w:val="22"/>
            <w:lang w:val="en-GB" w:eastAsia="ja-JP"/>
          </w:rPr>
          <w:delText>ou</w:delText>
        </w:r>
      </w:del>
      <w:r w:rsidRPr="00C8255F">
        <w:rPr>
          <w:sz w:val="22"/>
          <w:szCs w:val="22"/>
          <w:lang w:val="en-GB" w:eastAsia="ja-JP"/>
        </w:rPr>
        <w:t>ring</w:t>
      </w:r>
      <w:proofErr w:type="spellEnd"/>
      <w:r w:rsidRPr="00C8255F">
        <w:rPr>
          <w:sz w:val="22"/>
          <w:szCs w:val="22"/>
          <w:lang w:val="en-GB" w:eastAsia="ja-JP"/>
        </w:rPr>
        <w:t xml:space="preserve"> administration (elevation angle dependent);</w:t>
      </w:r>
    </w:p>
    <w:p w14:paraId="35EA9AC8" w14:textId="53C96159"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i/>
          <w:iCs/>
          <w:sz w:val="22"/>
          <w:szCs w:val="22"/>
          <w:lang w:eastAsia="ja-JP"/>
        </w:rPr>
        <w:tab/>
      </w:r>
      <w:proofErr w:type="spellStart"/>
      <w:r w:rsidRPr="00C8255F">
        <w:rPr>
          <w:i/>
          <w:iCs/>
          <w:sz w:val="22"/>
          <w:szCs w:val="22"/>
          <w:lang w:eastAsia="ja-JP"/>
        </w:rPr>
        <w:t>L</w:t>
      </w:r>
      <w:r w:rsidRPr="00C8255F">
        <w:rPr>
          <w:i/>
          <w:iCs/>
          <w:sz w:val="22"/>
          <w:szCs w:val="22"/>
          <w:vertAlign w:val="subscript"/>
          <w:lang w:eastAsia="ja-JP"/>
        </w:rPr>
        <w:t>pol</w:t>
      </w:r>
      <w:proofErr w:type="spellEnd"/>
      <w:r w:rsidRPr="00C8255F">
        <w:rPr>
          <w:sz w:val="22"/>
          <w:szCs w:val="22"/>
          <w:vertAlign w:val="subscript"/>
          <w:lang w:eastAsia="ja-JP"/>
        </w:rPr>
        <w:t xml:space="preserve"> </w:t>
      </w:r>
      <w:del w:id="1151" w:author="Rev. 2 Author" w:date="2018-09-13T07:02:00Z">
        <w:r w:rsidRPr="00C8255F" w:rsidDel="009B3FE7">
          <w:rPr>
            <w:sz w:val="22"/>
            <w:szCs w:val="22"/>
            <w:lang w:eastAsia="ja-JP"/>
          </w:rPr>
          <w:delText>:</w:delText>
        </w:r>
      </w:del>
      <w:r w:rsidRPr="00C8255F">
        <w:rPr>
          <w:sz w:val="22"/>
          <w:szCs w:val="22"/>
          <w:lang w:eastAsia="ja-JP"/>
        </w:rPr>
        <w:t xml:space="preserve"> </w:t>
      </w:r>
      <w:r w:rsidRPr="00C8255F">
        <w:rPr>
          <w:sz w:val="22"/>
          <w:szCs w:val="22"/>
          <w:lang w:eastAsia="ja-JP"/>
        </w:rPr>
        <w:tab/>
      </w:r>
      <w:del w:id="1152" w:author="Rev. 2 Author" w:date="2018-09-13T15:11:00Z">
        <w:r w:rsidRPr="00C8255F" w:rsidDel="00CE7125">
          <w:rPr>
            <w:sz w:val="22"/>
            <w:szCs w:val="22"/>
            <w:lang w:eastAsia="ja-JP"/>
          </w:rPr>
          <w:delText xml:space="preserve">is the </w:delText>
        </w:r>
      </w:del>
      <w:r w:rsidRPr="00C8255F">
        <w:rPr>
          <w:sz w:val="22"/>
          <w:szCs w:val="22"/>
          <w:lang w:eastAsia="ja-JP"/>
        </w:rPr>
        <w:t>polarization discrimination in dB;</w:t>
      </w:r>
    </w:p>
    <w:p w14:paraId="0440C8C5" w14:textId="3B407C07"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sz w:val="22"/>
          <w:szCs w:val="22"/>
          <w:lang w:eastAsia="ja-JP"/>
        </w:rPr>
        <w:tab/>
      </w:r>
      <m:oMath>
        <m:sSub>
          <m:sSubPr>
            <m:ctrlPr>
              <w:rPr>
                <w:rFonts w:ascii="Cambria Math" w:hAnsi="Cambria Math"/>
                <w:lang w:eastAsia="ja-JP"/>
              </w:rPr>
            </m:ctrlPr>
          </m:sSubPr>
          <m:e>
            <m:r>
              <w:rPr>
                <w:rFonts w:ascii="Cambria Math" w:hAnsi="Cambria Math"/>
                <w:lang w:eastAsia="ja-JP"/>
              </w:rPr>
              <m:t>C</m:t>
            </m:r>
          </m:e>
          <m:sub>
            <m:r>
              <w:rPr>
                <w:rFonts w:ascii="Cambria Math" w:hAnsi="Cambria Math"/>
                <w:lang w:eastAsia="ja-JP"/>
              </w:rPr>
              <m:t>loss</m:t>
            </m:r>
          </m:sub>
        </m:sSub>
      </m:oMath>
      <w:r w:rsidRPr="00C8255F">
        <w:rPr>
          <w:sz w:val="22"/>
          <w:szCs w:val="22"/>
          <w:lang w:eastAsia="ja-JP"/>
        </w:rPr>
        <w:fldChar w:fldCharType="begin"/>
      </w:r>
      <w:r w:rsidRPr="00C8255F">
        <w:rPr>
          <w:sz w:val="22"/>
          <w:szCs w:val="22"/>
          <w:lang w:eastAsia="ja-JP"/>
        </w:rPr>
        <w:instrText xml:space="preserve"> QUOTE </w:instrText>
      </w:r>
      <w:r w:rsidR="00731252">
        <w:rPr>
          <w:noProof/>
          <w:position w:val="-6"/>
          <w:sz w:val="22"/>
          <w:szCs w:val="22"/>
        </w:rPr>
        <w:pict w14:anchorId="44B0B4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24pt;height:12.8pt;mso-width-percent:0;mso-height-percent:0;mso-width-percent:0;mso-height-percent:0" equationxml="&lt;?xml version=&quot;1.0&quot; encoding=&quot;UTF-8&quot; standalone=&quot;yes&quot;?&gt;&#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lt;?mso-application progid=&quot;Word.Document&quot;?&gt;&#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64F5&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0B64F5&quot; wsp:rsidP=&quot;000B64F5&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C&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C8255F">
        <w:rPr>
          <w:sz w:val="22"/>
          <w:szCs w:val="22"/>
          <w:lang w:eastAsia="ja-JP"/>
        </w:rPr>
        <w:instrText xml:space="preserve"> </w:instrText>
      </w:r>
      <w:r w:rsidRPr="00C8255F">
        <w:rPr>
          <w:sz w:val="22"/>
          <w:szCs w:val="22"/>
          <w:lang w:eastAsia="ja-JP"/>
        </w:rPr>
        <w:fldChar w:fldCharType="end"/>
      </w:r>
      <w:del w:id="1153" w:author="Rev. 2 Author" w:date="2018-09-13T07:02:00Z">
        <w:r w:rsidRPr="00C8255F" w:rsidDel="009B3FE7">
          <w:rPr>
            <w:sz w:val="22"/>
            <w:szCs w:val="22"/>
            <w:lang w:eastAsia="ja-JP"/>
          </w:rPr>
          <w:delText>:</w:delText>
        </w:r>
      </w:del>
      <w:r w:rsidRPr="00C8255F">
        <w:rPr>
          <w:sz w:val="22"/>
          <w:szCs w:val="22"/>
          <w:lang w:eastAsia="ja-JP"/>
        </w:rPr>
        <w:t xml:space="preserve"> </w:t>
      </w:r>
      <w:r w:rsidRPr="00C8255F">
        <w:rPr>
          <w:sz w:val="22"/>
          <w:szCs w:val="22"/>
          <w:lang w:eastAsia="ja-JP"/>
        </w:rPr>
        <w:tab/>
      </w:r>
      <w:del w:id="1154" w:author="Rev. 2 Author" w:date="2018-09-13T15:11:00Z">
        <w:r w:rsidRPr="00C8255F" w:rsidDel="00CE7125">
          <w:rPr>
            <w:sz w:val="22"/>
            <w:szCs w:val="22"/>
            <w:lang w:eastAsia="ja-JP"/>
          </w:rPr>
          <w:delText xml:space="preserve">is the </w:delText>
        </w:r>
      </w:del>
      <w:r w:rsidRPr="00C8255F">
        <w:rPr>
          <w:sz w:val="22"/>
          <w:szCs w:val="22"/>
          <w:lang w:eastAsia="ja-JP"/>
        </w:rPr>
        <w:t>clutter loss</w:t>
      </w:r>
      <w:ins w:id="1155" w:author="Rev. 2 Author" w:date="2018-09-14T14:35:00Z">
        <w:r w:rsidR="00F171FF">
          <w:rPr>
            <w:sz w:val="22"/>
            <w:szCs w:val="22"/>
            <w:lang w:eastAsia="ja-JP"/>
          </w:rPr>
          <w:t xml:space="preserve"> (ITU-R P.2108)</w:t>
        </w:r>
      </w:ins>
      <w:del w:id="1156" w:author="Rev. 2 Author" w:date="2018-09-13T07:02:00Z">
        <w:r w:rsidRPr="00C8255F" w:rsidDel="009B3FE7">
          <w:rPr>
            <w:sz w:val="22"/>
            <w:szCs w:val="22"/>
            <w:lang w:eastAsia="ja-JP"/>
          </w:rPr>
          <w:delText xml:space="preserve"> (ITU-R P.2108)</w:delText>
        </w:r>
      </w:del>
      <w:r w:rsidRPr="00C8255F">
        <w:rPr>
          <w:sz w:val="22"/>
          <w:szCs w:val="22"/>
          <w:lang w:eastAsia="ja-JP"/>
        </w:rPr>
        <w:t>;</w:t>
      </w:r>
    </w:p>
    <w:p w14:paraId="4462E670" w14:textId="0AB34F46"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eastAsia="ja-JP"/>
        </w:rPr>
        <w:tab/>
      </w:r>
      <m:oMath>
        <m:r>
          <w:rPr>
            <w:rFonts w:ascii="Cambria Math" w:hAnsi="Cambria Math"/>
            <w:lang w:eastAsia="ja-JP"/>
          </w:rPr>
          <m:t>P.452</m:t>
        </m:r>
        <m:d>
          <m:dPr>
            <m:ctrlPr>
              <w:rPr>
                <w:rFonts w:ascii="Cambria Math" w:hAnsi="Cambria Math"/>
                <w:i/>
                <w:lang w:eastAsia="ja-JP"/>
              </w:rPr>
            </m:ctrlPr>
          </m:dPr>
          <m:e>
            <m:r>
              <w:rPr>
                <w:rFonts w:ascii="Cambria Math" w:hAnsi="Cambria Math"/>
                <w:lang w:eastAsia="ja-JP"/>
              </w:rPr>
              <m:t>d</m:t>
            </m:r>
          </m:e>
        </m:d>
      </m:oMath>
      <w:del w:id="1157" w:author="Rev. 2 Author" w:date="2018-09-13T07:02:00Z">
        <w:r w:rsidRPr="00C8255F" w:rsidDel="009B3FE7">
          <w:rPr>
            <w:sz w:val="22"/>
            <w:szCs w:val="22"/>
            <w:lang w:val="en-GB" w:eastAsia="ja-JP"/>
          </w:rPr>
          <w:delText>:</w:delText>
        </w:r>
      </w:del>
      <w:r w:rsidRPr="00C8255F">
        <w:rPr>
          <w:sz w:val="22"/>
          <w:szCs w:val="22"/>
          <w:lang w:val="en-GB" w:eastAsia="ja-JP"/>
        </w:rPr>
        <w:t xml:space="preserve"> </w:t>
      </w:r>
      <w:r w:rsidRPr="00C8255F">
        <w:rPr>
          <w:sz w:val="22"/>
          <w:szCs w:val="22"/>
          <w:lang w:val="en-GB" w:eastAsia="ja-JP"/>
        </w:rPr>
        <w:tab/>
      </w:r>
      <w:del w:id="1158" w:author="Rev. 2 Author" w:date="2018-09-13T15:11:00Z">
        <w:r w:rsidRPr="00C8255F" w:rsidDel="00CE7125">
          <w:rPr>
            <w:sz w:val="22"/>
            <w:szCs w:val="22"/>
            <w:lang w:val="en-GB" w:eastAsia="ja-JP"/>
          </w:rPr>
          <w:delText xml:space="preserve">is </w:delText>
        </w:r>
      </w:del>
      <w:r w:rsidRPr="00C8255F">
        <w:rPr>
          <w:sz w:val="22"/>
          <w:szCs w:val="22"/>
          <w:lang w:val="en-GB" w:eastAsia="ja-JP"/>
        </w:rPr>
        <w:t>propagation loss</w:t>
      </w:r>
      <w:ins w:id="1159" w:author="Rev. 2 Author" w:date="2018-09-14T14:35:00Z">
        <w:r w:rsidR="00F171FF">
          <w:rPr>
            <w:sz w:val="22"/>
            <w:szCs w:val="22"/>
            <w:lang w:val="en-GB" w:eastAsia="ja-JP"/>
          </w:rPr>
          <w:t xml:space="preserve"> (ITU-R P.452)</w:t>
        </w:r>
      </w:ins>
      <w:del w:id="1160" w:author="Rev. 2 Author" w:date="2018-09-13T07:02:00Z">
        <w:r w:rsidRPr="00C8255F" w:rsidDel="009B3FE7">
          <w:rPr>
            <w:sz w:val="22"/>
            <w:szCs w:val="22"/>
            <w:lang w:val="en-GB" w:eastAsia="ja-JP"/>
          </w:rPr>
          <w:delText xml:space="preserve"> (ITU-R P.452)</w:delText>
        </w:r>
      </w:del>
      <w:r w:rsidRPr="00C8255F">
        <w:rPr>
          <w:sz w:val="22"/>
          <w:szCs w:val="22"/>
          <w:lang w:val="en-GB" w:eastAsia="ja-JP"/>
        </w:rPr>
        <w:t>;</w:t>
      </w:r>
    </w:p>
    <w:p w14:paraId="212F2B5C" w14:textId="402E4AB0"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eastAsia="ja-JP"/>
        </w:rPr>
        <w:tab/>
      </w:r>
      <w:r w:rsidRPr="00C8255F">
        <w:rPr>
          <w:sz w:val="22"/>
          <w:szCs w:val="22"/>
          <w:lang w:eastAsia="ja-JP"/>
        </w:rPr>
        <w:fldChar w:fldCharType="begin"/>
      </w:r>
      <w:r w:rsidRPr="00C8255F">
        <w:rPr>
          <w:sz w:val="22"/>
          <w:szCs w:val="22"/>
          <w:lang w:eastAsia="ja-JP"/>
        </w:rPr>
        <w:instrText xml:space="preserve"> QUOTE </w:instrText>
      </w:r>
      <w:r w:rsidR="00731252">
        <w:rPr>
          <w:noProof/>
          <w:position w:val="-6"/>
          <w:sz w:val="22"/>
          <w:szCs w:val="22"/>
        </w:rPr>
        <w:pict w14:anchorId="5A51F1F5">
          <v:shape id="_x0000_i1028" type="#_x0000_t75" alt="" style="width:24pt;height:12.8pt;mso-width-percent:0;mso-height-percent:0;mso-width-percent:0;mso-height-percent:0" equationxml="&lt;?xml version=&quot;1.0&quot; encoding=&quot;UTF-8&quot; standalone=&quot;yes&quot;?&gt;&#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lt;?mso-application progid=&quot;Word.Document&quot;?&gt;&#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D4B8F&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8D4B8F&quot; wsp:rsidP=&quot;008D4B8F&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B&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C8255F">
        <w:rPr>
          <w:sz w:val="22"/>
          <w:szCs w:val="22"/>
          <w:lang w:eastAsia="ja-JP"/>
        </w:rPr>
        <w:instrText xml:space="preserve"> </w:instrText>
      </w:r>
      <w:r w:rsidRPr="00C8255F">
        <w:rPr>
          <w:sz w:val="22"/>
          <w:szCs w:val="22"/>
          <w:lang w:eastAsia="ja-JP"/>
        </w:rPr>
        <w:fldChar w:fldCharType="separate"/>
      </w:r>
      <m:oMath>
        <m:sSub>
          <m:sSubPr>
            <m:ctrlPr>
              <w:rPr>
                <w:rFonts w:ascii="Cambria Math" w:hAnsi="Cambria Math"/>
                <w:lang w:eastAsia="ja-JP"/>
              </w:rPr>
            </m:ctrlPr>
          </m:sSubPr>
          <m:e>
            <m:r>
              <m:rPr>
                <m:sty m:val="p"/>
              </m:rPr>
              <w:rPr>
                <w:rFonts w:ascii="Cambria Math" w:hAnsi="Cambria Math"/>
                <w:lang w:eastAsia="ja-JP"/>
              </w:rPr>
              <m:t>B</m:t>
            </m:r>
          </m:e>
          <m:sub>
            <m:r>
              <m:rPr>
                <m:sty m:val="p"/>
              </m:rPr>
              <w:rPr>
                <w:rFonts w:ascii="Cambria Math" w:hAnsi="Cambria Math"/>
                <w:lang w:eastAsia="ja-JP"/>
              </w:rPr>
              <m:t>loss</m:t>
            </m:r>
          </m:sub>
        </m:sSub>
      </m:oMath>
      <w:r w:rsidRPr="00C8255F">
        <w:rPr>
          <w:sz w:val="22"/>
          <w:szCs w:val="22"/>
          <w:lang w:eastAsia="ja-JP"/>
        </w:rPr>
        <w:fldChar w:fldCharType="end"/>
      </w:r>
      <w:r w:rsidRPr="00C8255F">
        <w:rPr>
          <w:sz w:val="22"/>
          <w:szCs w:val="22"/>
          <w:lang w:eastAsia="ja-JP"/>
        </w:rPr>
        <w:t xml:space="preserve"> </w:t>
      </w:r>
      <w:del w:id="1161" w:author="Rev. 2 Author" w:date="2018-09-13T15:11:00Z">
        <w:r w:rsidRPr="00C8255F" w:rsidDel="00CE7125">
          <w:rPr>
            <w:sz w:val="22"/>
            <w:szCs w:val="22"/>
            <w:lang w:eastAsia="ja-JP"/>
          </w:rPr>
          <w:delText>:</w:delText>
        </w:r>
      </w:del>
      <w:r w:rsidRPr="00C8255F">
        <w:rPr>
          <w:sz w:val="22"/>
          <w:szCs w:val="22"/>
          <w:lang w:eastAsia="ja-JP"/>
        </w:rPr>
        <w:t xml:space="preserve"> </w:t>
      </w:r>
      <w:r w:rsidRPr="00C8255F">
        <w:rPr>
          <w:sz w:val="22"/>
          <w:szCs w:val="22"/>
          <w:lang w:eastAsia="ja-JP"/>
        </w:rPr>
        <w:tab/>
      </w:r>
      <w:del w:id="1162" w:author="Rev. 2 Author" w:date="2018-09-13T15:11:00Z">
        <w:r w:rsidRPr="00C8255F" w:rsidDel="00CE7125">
          <w:rPr>
            <w:sz w:val="22"/>
            <w:szCs w:val="22"/>
            <w:lang w:eastAsia="ja-JP"/>
          </w:rPr>
          <w:delText xml:space="preserve">is the </w:delText>
        </w:r>
      </w:del>
      <w:r w:rsidRPr="00C8255F">
        <w:rPr>
          <w:sz w:val="22"/>
          <w:szCs w:val="22"/>
          <w:lang w:eastAsia="ja-JP"/>
        </w:rPr>
        <w:t xml:space="preserve">body loss </w:t>
      </w:r>
      <w:ins w:id="1163" w:author="Rev. 2 Author" w:date="2018-09-14T14:25:00Z">
        <w:r w:rsidR="00537D00">
          <w:rPr>
            <w:sz w:val="22"/>
            <w:szCs w:val="22"/>
            <w:lang w:eastAsia="ja-JP"/>
          </w:rPr>
          <w:t xml:space="preserve">of </w:t>
        </w:r>
      </w:ins>
      <w:ins w:id="1164" w:author="Rev. 2 Author" w:date="2018-09-14T14:24:00Z">
        <w:r w:rsidR="00537D00">
          <w:rPr>
            <w:sz w:val="22"/>
            <w:szCs w:val="22"/>
            <w:lang w:eastAsia="ja-JP"/>
          </w:rPr>
          <w:t xml:space="preserve">4 </w:t>
        </w:r>
      </w:ins>
      <w:r w:rsidRPr="00C8255F">
        <w:rPr>
          <w:sz w:val="22"/>
          <w:szCs w:val="22"/>
          <w:lang w:eastAsia="ja-JP"/>
        </w:rPr>
        <w:t>(dB)</w:t>
      </w:r>
    </w:p>
    <w:p w14:paraId="51FFE63B" w14:textId="4CF756E0" w:rsidR="005529CF" w:rsidRDefault="00CA554F">
      <w:pPr>
        <w:tabs>
          <w:tab w:val="left" w:pos="1134"/>
          <w:tab w:val="left" w:pos="1871"/>
          <w:tab w:val="left" w:pos="2268"/>
        </w:tabs>
        <w:overflowPunct w:val="0"/>
        <w:autoSpaceDE w:val="0"/>
        <w:autoSpaceDN w:val="0"/>
        <w:adjustRightInd w:val="0"/>
        <w:spacing w:before="120"/>
        <w:ind w:left="720" w:hanging="720"/>
        <w:jc w:val="both"/>
        <w:textAlignment w:val="baseline"/>
        <w:rPr>
          <w:ins w:id="1165" w:author="Rev. 2 Author" w:date="2018-09-12T16:33:00Z"/>
          <w:sz w:val="22"/>
          <w:szCs w:val="22"/>
          <w:lang w:val="en-GB"/>
        </w:rPr>
        <w:pPrChange w:id="1166" w:author="Rev. 2 Author" w:date="2018-09-13T15:12:00Z">
          <w:pPr>
            <w:tabs>
              <w:tab w:val="left" w:pos="720"/>
              <w:tab w:val="left" w:pos="1134"/>
              <w:tab w:val="left" w:pos="1871"/>
              <w:tab w:val="left" w:pos="2268"/>
            </w:tabs>
            <w:overflowPunct w:val="0"/>
            <w:autoSpaceDE w:val="0"/>
            <w:autoSpaceDN w:val="0"/>
            <w:adjustRightInd w:val="0"/>
            <w:spacing w:before="120"/>
            <w:ind w:left="720"/>
            <w:jc w:val="both"/>
            <w:textAlignment w:val="baseline"/>
          </w:pPr>
        </w:pPrChange>
      </w:pPr>
      <w:r w:rsidRPr="00C8255F">
        <w:rPr>
          <w:sz w:val="22"/>
          <w:szCs w:val="22"/>
          <w:lang w:val="en-GB"/>
        </w:rPr>
        <w:t>4</w:t>
      </w:r>
      <w:r w:rsidRPr="00C8255F">
        <w:rPr>
          <w:sz w:val="22"/>
          <w:szCs w:val="22"/>
          <w:lang w:val="en-GB"/>
        </w:rPr>
        <w:tab/>
        <w:t>that for the purpose of protecting the Inter Satellite service</w:t>
      </w:r>
      <w:ins w:id="1167" w:author="Rev. 2 Author" w:date="2018-09-13T15:11:00Z">
        <w:r w:rsidR="00CE7125">
          <w:rPr>
            <w:sz w:val="22"/>
            <w:szCs w:val="22"/>
            <w:lang w:val="en-GB"/>
          </w:rPr>
          <w:t xml:space="preserve">, </w:t>
        </w:r>
      </w:ins>
      <w:del w:id="1168" w:author="Rev. 2 Author" w:date="2018-09-13T15:11:00Z">
        <w:r w:rsidRPr="00C8255F" w:rsidDel="00CE7125">
          <w:rPr>
            <w:sz w:val="22"/>
            <w:szCs w:val="22"/>
            <w:lang w:val="en-GB"/>
          </w:rPr>
          <w:delText xml:space="preserve">, </w:delText>
        </w:r>
      </w:del>
      <w:ins w:id="1169" w:author="Rev. 2 Author" w:date="2018-09-12T16:33:00Z">
        <w:r w:rsidR="005529CF" w:rsidRPr="001112FB">
          <w:rPr>
            <w:sz w:val="22"/>
            <w:szCs w:val="22"/>
            <w:lang w:val="en-GB"/>
          </w:rPr>
          <w:t xml:space="preserve">the EIRP density per HAPS platform in the band 24.45-24.75 GHz, shall not exceed -19.9 </w:t>
        </w:r>
        <w:proofErr w:type="spellStart"/>
        <w:r w:rsidR="005529CF" w:rsidRPr="001112FB">
          <w:rPr>
            <w:sz w:val="22"/>
            <w:szCs w:val="22"/>
            <w:lang w:val="en-GB"/>
          </w:rPr>
          <w:t>dBW</w:t>
        </w:r>
        <w:proofErr w:type="spellEnd"/>
        <w:r w:rsidR="005529CF" w:rsidRPr="001112FB">
          <w:rPr>
            <w:sz w:val="22"/>
            <w:szCs w:val="22"/>
            <w:lang w:val="en-GB"/>
          </w:rPr>
          <w:t>/MHz above 85 degree off-nadir;</w:t>
        </w:r>
        <w:r w:rsidR="005529CF">
          <w:rPr>
            <w:sz w:val="22"/>
            <w:szCs w:val="22"/>
            <w:lang w:val="en-GB"/>
          </w:rPr>
          <w:t xml:space="preserve"> </w:t>
        </w:r>
      </w:ins>
      <w:r w:rsidRPr="00C8255F">
        <w:rPr>
          <w:sz w:val="22"/>
          <w:szCs w:val="22"/>
          <w:lang w:val="en-GB"/>
        </w:rPr>
        <w:t>the EIRP density per HAPS platform in the bands 27-27.5 GHz, shall not exceed -70.7 </w:t>
      </w:r>
      <w:proofErr w:type="spellStart"/>
      <w:r w:rsidRPr="00C8255F">
        <w:rPr>
          <w:sz w:val="22"/>
          <w:szCs w:val="22"/>
          <w:lang w:val="en-GB"/>
        </w:rPr>
        <w:t>dBW</w:t>
      </w:r>
      <w:proofErr w:type="spellEnd"/>
      <w:r w:rsidRPr="00C8255F">
        <w:rPr>
          <w:sz w:val="22"/>
          <w:szCs w:val="22"/>
          <w:lang w:val="en-GB"/>
        </w:rPr>
        <w:t>/Hz for off-nadir angle higher than 85°;</w:t>
      </w:r>
      <w:ins w:id="1170" w:author="Rev. 2 Author" w:date="2018-09-12T16:33:00Z">
        <w:r w:rsidR="005529CF" w:rsidRPr="005529CF">
          <w:rPr>
            <w:sz w:val="22"/>
            <w:szCs w:val="22"/>
            <w:lang w:val="en-GB"/>
          </w:rPr>
          <w:t xml:space="preserve"> </w:t>
        </w:r>
        <w:r w:rsidR="005529CF">
          <w:rPr>
            <w:sz w:val="22"/>
            <w:szCs w:val="22"/>
            <w:lang w:val="en-GB"/>
          </w:rPr>
          <w:t>and</w:t>
        </w:r>
      </w:ins>
      <w:ins w:id="1171" w:author="Rev. 2 Author" w:date="2018-09-13T15:12:00Z">
        <w:r w:rsidR="00CE7125">
          <w:rPr>
            <w:sz w:val="22"/>
            <w:szCs w:val="22"/>
            <w:lang w:val="en-GB"/>
          </w:rPr>
          <w:t xml:space="preserve"> </w:t>
        </w:r>
      </w:ins>
      <w:ins w:id="1172" w:author="Rev. 2 Author" w:date="2018-09-12T16:33:00Z">
        <w:r w:rsidR="005529CF" w:rsidRPr="007809BB">
          <w:rPr>
            <w:sz w:val="22"/>
            <w:szCs w:val="22"/>
            <w:lang w:val="en-GB"/>
          </w:rPr>
          <w:t>the EIRP density per HAPS ground station in the band 25.25-27 GHz, shall not exceed 13.5</w:t>
        </w:r>
        <w:r w:rsidR="005529CF">
          <w:rPr>
            <w:sz w:val="22"/>
            <w:szCs w:val="22"/>
            <w:lang w:val="en-GB"/>
          </w:rPr>
          <w:t> </w:t>
        </w:r>
        <w:proofErr w:type="spellStart"/>
        <w:r w:rsidR="005529CF" w:rsidRPr="007809BB">
          <w:rPr>
            <w:sz w:val="22"/>
            <w:szCs w:val="22"/>
            <w:lang w:val="en-GB"/>
          </w:rPr>
          <w:t>dBW</w:t>
        </w:r>
        <w:proofErr w:type="spellEnd"/>
        <w:r w:rsidR="005529CF" w:rsidRPr="007809BB">
          <w:rPr>
            <w:sz w:val="22"/>
            <w:szCs w:val="22"/>
            <w:lang w:val="en-GB"/>
          </w:rPr>
          <w:t>/MHz towards the ISS GSO receiver under clear sky conditions</w:t>
        </w:r>
        <w:r w:rsidR="005529CF">
          <w:rPr>
            <w:sz w:val="22"/>
            <w:szCs w:val="22"/>
            <w:lang w:val="en-GB"/>
          </w:rPr>
          <w:t>;</w:t>
        </w:r>
      </w:ins>
    </w:p>
    <w:p w14:paraId="299F25A4" w14:textId="71258FF5"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5973C76A" w14:textId="4A8A69B6" w:rsidR="00CA554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ins w:id="1173" w:author="Rev. 2 Author" w:date="2018-09-12T16:50:00Z"/>
          <w:sz w:val="22"/>
          <w:szCs w:val="22"/>
          <w:lang w:val="en-GB"/>
        </w:rPr>
      </w:pPr>
      <w:r w:rsidRPr="00C8255F">
        <w:rPr>
          <w:sz w:val="22"/>
          <w:szCs w:val="22"/>
          <w:lang w:val="en-GB"/>
        </w:rPr>
        <w:t>5</w:t>
      </w:r>
      <w:r w:rsidRPr="00C8255F">
        <w:rPr>
          <w:sz w:val="22"/>
          <w:szCs w:val="22"/>
          <w:lang w:val="en-GB"/>
        </w:rPr>
        <w:tab/>
        <w:t>that for the purpose of protecting the Fixed Satellite service, the EIRP density per HAPS platform, in the bands 24.75-25.25 and 27-27.5 GHz, shall not exceed -</w:t>
      </w:r>
      <w:del w:id="1174" w:author="Rev. 2 Author" w:date="2018-09-12T16:34:00Z">
        <w:r w:rsidRPr="00C8255F" w:rsidDel="005529CF">
          <w:rPr>
            <w:sz w:val="22"/>
            <w:szCs w:val="22"/>
            <w:lang w:val="en-GB"/>
          </w:rPr>
          <w:delText>10.8</w:delText>
        </w:r>
      </w:del>
      <w:ins w:id="1175" w:author="Rev. 2 Author" w:date="2018-09-12T16:34:00Z">
        <w:r w:rsidR="005529CF">
          <w:rPr>
            <w:sz w:val="22"/>
            <w:szCs w:val="22"/>
            <w:lang w:val="en-GB"/>
          </w:rPr>
          <w:t>9.1</w:t>
        </w:r>
      </w:ins>
      <w:r w:rsidRPr="00C8255F">
        <w:rPr>
          <w:sz w:val="22"/>
          <w:szCs w:val="22"/>
          <w:lang w:val="en-GB"/>
        </w:rPr>
        <w:t> </w:t>
      </w:r>
      <w:proofErr w:type="spellStart"/>
      <w:r w:rsidRPr="00C8255F">
        <w:rPr>
          <w:sz w:val="22"/>
          <w:szCs w:val="22"/>
          <w:lang w:val="en-GB"/>
        </w:rPr>
        <w:t>dBW</w:t>
      </w:r>
      <w:proofErr w:type="spellEnd"/>
      <w:r w:rsidRPr="00C8255F">
        <w:rPr>
          <w:sz w:val="22"/>
          <w:szCs w:val="22"/>
          <w:lang w:val="en-GB"/>
        </w:rPr>
        <w:t>/MHz for off</w:t>
      </w:r>
      <w:r w:rsidRPr="00C8255F">
        <w:rPr>
          <w:sz w:val="22"/>
          <w:szCs w:val="22"/>
          <w:lang w:val="en-GB"/>
        </w:rPr>
        <w:noBreakHyphen/>
        <w:t xml:space="preserve">nadir angle higher than </w:t>
      </w:r>
      <w:del w:id="1176" w:author="Rev. 2 Author" w:date="2018-09-12T16:34:00Z">
        <w:r w:rsidRPr="00C8255F" w:rsidDel="005529CF">
          <w:rPr>
            <w:sz w:val="22"/>
            <w:szCs w:val="22"/>
            <w:lang w:val="en-GB"/>
          </w:rPr>
          <w:delText>95</w:delText>
        </w:r>
      </w:del>
      <w:ins w:id="1177" w:author="Rev. 2 Author" w:date="2018-09-12T16:34:00Z">
        <w:r w:rsidR="005529CF">
          <w:rPr>
            <w:sz w:val="22"/>
            <w:szCs w:val="22"/>
            <w:lang w:val="en-GB"/>
          </w:rPr>
          <w:t>85</w:t>
        </w:r>
      </w:ins>
      <w:r w:rsidRPr="00C8255F">
        <w:rPr>
          <w:sz w:val="22"/>
          <w:szCs w:val="22"/>
          <w:lang w:val="en-GB"/>
        </w:rPr>
        <w:t>°;</w:t>
      </w:r>
    </w:p>
    <w:p w14:paraId="3B0636DF" w14:textId="28F16B02" w:rsidR="00617852" w:rsidRDefault="00617852" w:rsidP="003C429F">
      <w:pPr>
        <w:tabs>
          <w:tab w:val="left" w:pos="1134"/>
          <w:tab w:val="left" w:pos="1871"/>
          <w:tab w:val="left" w:pos="2268"/>
        </w:tabs>
        <w:overflowPunct w:val="0"/>
        <w:autoSpaceDE w:val="0"/>
        <w:autoSpaceDN w:val="0"/>
        <w:adjustRightInd w:val="0"/>
        <w:spacing w:before="120"/>
        <w:ind w:left="720" w:hanging="720"/>
        <w:jc w:val="both"/>
        <w:textAlignment w:val="baseline"/>
        <w:rPr>
          <w:ins w:id="1178" w:author="Rev. 2 Author" w:date="2018-09-12T16:50:00Z"/>
          <w:sz w:val="22"/>
          <w:szCs w:val="22"/>
          <w:lang w:val="en-GB"/>
        </w:rPr>
      </w:pPr>
    </w:p>
    <w:p w14:paraId="66027981" w14:textId="08FA6559" w:rsidR="00617852" w:rsidRDefault="00617852">
      <w:pPr>
        <w:tabs>
          <w:tab w:val="left" w:pos="1134"/>
          <w:tab w:val="left" w:pos="1871"/>
          <w:tab w:val="left" w:pos="2268"/>
        </w:tabs>
        <w:overflowPunct w:val="0"/>
        <w:autoSpaceDE w:val="0"/>
        <w:autoSpaceDN w:val="0"/>
        <w:adjustRightInd w:val="0"/>
        <w:spacing w:before="120"/>
        <w:ind w:left="720" w:hanging="720"/>
        <w:jc w:val="both"/>
        <w:textAlignment w:val="baseline"/>
        <w:rPr>
          <w:ins w:id="1179" w:author="Rev. 2 Author" w:date="2018-09-12T16:50:00Z"/>
          <w:sz w:val="22"/>
          <w:szCs w:val="22"/>
          <w:lang w:val="en-GB"/>
        </w:rPr>
        <w:pPrChange w:id="1180" w:author="Rev. 2 Author" w:date="2018-09-12T16:50:00Z">
          <w:pPr>
            <w:tabs>
              <w:tab w:val="left" w:pos="720"/>
              <w:tab w:val="left" w:pos="1134"/>
              <w:tab w:val="left" w:pos="1871"/>
              <w:tab w:val="left" w:pos="2268"/>
            </w:tabs>
            <w:overflowPunct w:val="0"/>
            <w:autoSpaceDE w:val="0"/>
            <w:autoSpaceDN w:val="0"/>
            <w:adjustRightInd w:val="0"/>
            <w:spacing w:before="120"/>
            <w:textAlignment w:val="baseline"/>
          </w:pPr>
        </w:pPrChange>
      </w:pPr>
      <w:ins w:id="1181" w:author="Rev. 2 Author" w:date="2018-09-12T16:50:00Z">
        <w:r>
          <w:rPr>
            <w:sz w:val="22"/>
            <w:szCs w:val="22"/>
            <w:lang w:val="en-GB"/>
          </w:rPr>
          <w:lastRenderedPageBreak/>
          <w:t xml:space="preserve">6 </w:t>
        </w:r>
        <w:r>
          <w:rPr>
            <w:sz w:val="22"/>
            <w:szCs w:val="22"/>
            <w:lang w:val="en-GB"/>
          </w:rPr>
          <w:tab/>
          <w:t xml:space="preserve">that in the band 24.75-25.25 GHz, Nos. </w:t>
        </w:r>
        <w:r w:rsidRPr="00871EF4">
          <w:rPr>
            <w:b/>
            <w:sz w:val="22"/>
            <w:szCs w:val="22"/>
            <w:lang w:val="en-GB"/>
          </w:rPr>
          <w:t>9.17</w:t>
        </w:r>
        <w:r>
          <w:rPr>
            <w:sz w:val="22"/>
            <w:szCs w:val="22"/>
            <w:lang w:val="en-GB"/>
          </w:rPr>
          <w:t xml:space="preserve"> and </w:t>
        </w:r>
        <w:r w:rsidRPr="00871EF4">
          <w:rPr>
            <w:b/>
            <w:sz w:val="22"/>
            <w:szCs w:val="22"/>
            <w:lang w:val="en-GB"/>
          </w:rPr>
          <w:t>9.18</w:t>
        </w:r>
        <w:r w:rsidR="00F57B55">
          <w:rPr>
            <w:sz w:val="22"/>
            <w:szCs w:val="22"/>
            <w:lang w:val="en-GB"/>
          </w:rPr>
          <w:t xml:space="preserve"> do</w:t>
        </w:r>
        <w:r>
          <w:rPr>
            <w:sz w:val="22"/>
            <w:szCs w:val="22"/>
            <w:lang w:val="en-GB"/>
          </w:rPr>
          <w:t xml:space="preserve"> not apply with respect to the Fixed Service allocation, </w:t>
        </w:r>
        <w:r w:rsidRPr="00531209">
          <w:rPr>
            <w:sz w:val="22"/>
            <w:szCs w:val="22"/>
            <w:lang w:val="en-GB"/>
          </w:rPr>
          <w:t xml:space="preserve">HAPS ground stations shall not claim protection from Fixed-Satellite Service earth stations transmitting in the </w:t>
        </w:r>
        <w:r>
          <w:rPr>
            <w:sz w:val="22"/>
            <w:szCs w:val="22"/>
            <w:lang w:val="en-GB"/>
          </w:rPr>
          <w:t xml:space="preserve">band </w:t>
        </w:r>
        <w:r w:rsidRPr="00531209">
          <w:rPr>
            <w:sz w:val="22"/>
            <w:szCs w:val="22"/>
            <w:lang w:val="en-GB"/>
          </w:rPr>
          <w:t>24.75-25.25 GHz,</w:t>
        </w:r>
        <w:r>
          <w:rPr>
            <w:sz w:val="22"/>
            <w:szCs w:val="22"/>
            <w:lang w:val="en-GB"/>
          </w:rPr>
          <w:t xml:space="preserve"> and No. 5.43A shall not apply;</w:t>
        </w:r>
      </w:ins>
    </w:p>
    <w:p w14:paraId="6A99EC44" w14:textId="77777777" w:rsidR="005529CF" w:rsidRPr="00C8255F" w:rsidRDefault="005529C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49B6083F" w14:textId="01409156" w:rsidR="00CA554F" w:rsidRPr="00C8255F" w:rsidRDefault="00617852"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ins w:id="1182" w:author="Rev. 2 Author" w:date="2018-09-12T16:51:00Z">
        <w:r>
          <w:rPr>
            <w:sz w:val="22"/>
            <w:szCs w:val="22"/>
            <w:lang w:val="en-GB"/>
          </w:rPr>
          <w:t>7</w:t>
        </w:r>
      </w:ins>
      <w:del w:id="1183" w:author="Rev. 2 Author" w:date="2018-09-12T16:51:00Z">
        <w:r w:rsidR="00CA554F" w:rsidRPr="00C8255F" w:rsidDel="00617852">
          <w:rPr>
            <w:sz w:val="22"/>
            <w:szCs w:val="22"/>
            <w:lang w:val="en-GB"/>
          </w:rPr>
          <w:delText>6</w:delText>
        </w:r>
      </w:del>
      <w:r w:rsidR="00CA554F" w:rsidRPr="00C8255F">
        <w:rPr>
          <w:sz w:val="22"/>
          <w:szCs w:val="22"/>
          <w:lang w:val="en-GB"/>
        </w:rPr>
        <w:tab/>
        <w:t xml:space="preserve">that for the purpose of protecting the Earth Exploration Satellite passive services the EIRP </w:t>
      </w:r>
      <w:ins w:id="1184" w:author="Author" w:date="2018-09-05T09:35:00Z">
        <w:r w:rsidR="00EC0B8A">
          <w:rPr>
            <w:sz w:val="22"/>
            <w:szCs w:val="22"/>
            <w:lang w:val="en-GB"/>
          </w:rPr>
          <w:t xml:space="preserve">in the band 23.6-24 GHz </w:t>
        </w:r>
      </w:ins>
      <w:r w:rsidR="00CA554F" w:rsidRPr="00C8255F">
        <w:rPr>
          <w:sz w:val="22"/>
          <w:szCs w:val="22"/>
          <w:lang w:val="en-GB"/>
        </w:rPr>
        <w:t>per HAPS platform,</w:t>
      </w:r>
      <w:ins w:id="1185" w:author="Author" w:date="2018-09-05T09:35:00Z">
        <w:r w:rsidR="00EC0B8A">
          <w:rPr>
            <w:sz w:val="22"/>
            <w:szCs w:val="22"/>
            <w:lang w:val="en-GB"/>
          </w:rPr>
          <w:t xml:space="preserve"> operating in the band 24.25-25.25</w:t>
        </w:r>
        <w:del w:id="1186" w:author="Rev. 2 Author" w:date="2018-09-12T23:35:00Z">
          <w:r w:rsidR="00EC0B8A" w:rsidDel="006A1CE4">
            <w:rPr>
              <w:sz w:val="22"/>
              <w:szCs w:val="22"/>
              <w:lang w:val="en-GB"/>
            </w:rPr>
            <w:delText xml:space="preserve">.25 </w:delText>
          </w:r>
        </w:del>
        <w:r w:rsidR="00EC0B8A">
          <w:rPr>
            <w:sz w:val="22"/>
            <w:szCs w:val="22"/>
            <w:lang w:val="en-GB"/>
          </w:rPr>
          <w:t>GHz</w:t>
        </w:r>
      </w:ins>
      <w:r w:rsidR="00CA554F" w:rsidRPr="00C8255F">
        <w:rPr>
          <w:sz w:val="22"/>
          <w:szCs w:val="22"/>
          <w:lang w:val="en-GB"/>
        </w:rPr>
        <w:t xml:space="preserve"> </w:t>
      </w:r>
      <w:del w:id="1187" w:author="Author" w:date="2018-09-05T09:35:00Z">
        <w:r w:rsidR="00CA554F" w:rsidRPr="00C8255F" w:rsidDel="00EC0B8A">
          <w:rPr>
            <w:sz w:val="22"/>
            <w:szCs w:val="22"/>
            <w:lang w:val="en-GB"/>
          </w:rPr>
          <w:delText>in the band 23.6-24 GHz</w:delText>
        </w:r>
      </w:del>
      <w:r w:rsidR="00CA554F" w:rsidRPr="00C8255F">
        <w:rPr>
          <w:sz w:val="22"/>
          <w:szCs w:val="22"/>
          <w:lang w:val="en-GB"/>
        </w:rPr>
        <w:t>, shall not exceed:</w:t>
      </w:r>
    </w:p>
    <w:p w14:paraId="67673173" w14:textId="77777777"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14:paraId="7CE0FD70" w14:textId="77777777"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14:paraId="5E67AAC5"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14:paraId="4A0F35C9" w14:textId="30D444F1" w:rsidR="00CA554F" w:rsidRPr="00C8255F" w:rsidDel="00115913" w:rsidRDefault="00115913" w:rsidP="003C429F">
      <w:pPr>
        <w:tabs>
          <w:tab w:val="left" w:pos="1134"/>
          <w:tab w:val="left" w:pos="1871"/>
          <w:tab w:val="left" w:pos="2268"/>
        </w:tabs>
        <w:overflowPunct w:val="0"/>
        <w:autoSpaceDE w:val="0"/>
        <w:autoSpaceDN w:val="0"/>
        <w:adjustRightInd w:val="0"/>
        <w:spacing w:before="120"/>
        <w:ind w:left="720" w:hanging="720"/>
        <w:textAlignment w:val="baseline"/>
        <w:rPr>
          <w:del w:id="1188" w:author="Rev. 2 Author" w:date="2018-09-13T08:21:00Z"/>
          <w:sz w:val="22"/>
          <w:szCs w:val="22"/>
          <w:lang w:val="en-GB" w:eastAsia="ja-JP"/>
        </w:rPr>
      </w:pPr>
      <w:ins w:id="1189" w:author="Rev. 2 Author" w:date="2018-09-13T08:21:00Z">
        <w:r>
          <w:rPr>
            <w:sz w:val="22"/>
            <w:szCs w:val="22"/>
            <w:lang w:val="en-GB"/>
          </w:rPr>
          <w:t>8</w:t>
        </w:r>
      </w:ins>
      <w:del w:id="1190" w:author="Rev. 2 Author" w:date="2018-09-13T08:21:00Z">
        <w:r w:rsidR="00CA554F" w:rsidRPr="00C8255F" w:rsidDel="00115913">
          <w:rPr>
            <w:sz w:val="22"/>
            <w:szCs w:val="22"/>
            <w:lang w:val="en-GB"/>
          </w:rPr>
          <w:delText>7</w:delText>
        </w:r>
      </w:del>
      <w:r w:rsidR="00CA554F" w:rsidRPr="00C8255F">
        <w:rPr>
          <w:sz w:val="22"/>
          <w:szCs w:val="22"/>
          <w:lang w:val="en-GB"/>
        </w:rPr>
        <w:tab/>
        <w:t xml:space="preserve">that for the purpose of protecting the Earth Exploration Satellite passive services the EIRP </w:t>
      </w:r>
      <w:ins w:id="1191" w:author="Author" w:date="2018-09-05T09:36:00Z">
        <w:r w:rsidR="00F77513">
          <w:rPr>
            <w:sz w:val="22"/>
            <w:szCs w:val="22"/>
            <w:lang w:val="en-GB"/>
          </w:rPr>
          <w:t xml:space="preserve">in the band 23.6-24 GHz </w:t>
        </w:r>
      </w:ins>
      <w:r w:rsidR="00CA554F" w:rsidRPr="00C8255F">
        <w:rPr>
          <w:sz w:val="22"/>
          <w:szCs w:val="22"/>
          <w:lang w:val="en-GB"/>
        </w:rPr>
        <w:t>per HAPS ground station</w:t>
      </w:r>
      <w:ins w:id="1192" w:author="Author" w:date="2018-09-05T09:37:00Z">
        <w:r w:rsidR="00F77513">
          <w:rPr>
            <w:sz w:val="22"/>
            <w:szCs w:val="22"/>
            <w:lang w:val="en-GB"/>
          </w:rPr>
          <w:t xml:space="preserve"> operating in the band 24.25-</w:t>
        </w:r>
        <w:del w:id="1193" w:author="Rev. 2 Author" w:date="2018-09-12T23:36:00Z">
          <w:r w:rsidR="00F77513" w:rsidDel="002B5B7B">
            <w:rPr>
              <w:sz w:val="22"/>
              <w:szCs w:val="22"/>
              <w:lang w:val="en-GB"/>
            </w:rPr>
            <w:delText>25.25</w:delText>
          </w:r>
        </w:del>
      </w:ins>
      <w:ins w:id="1194" w:author="Rev. 2 Author" w:date="2018-09-12T23:36:00Z">
        <w:r w:rsidR="002B5B7B">
          <w:rPr>
            <w:sz w:val="22"/>
            <w:szCs w:val="22"/>
            <w:lang w:val="en-GB"/>
          </w:rPr>
          <w:t>24.75</w:t>
        </w:r>
      </w:ins>
      <w:ins w:id="1195" w:author="Author" w:date="2018-09-05T09:37:00Z">
        <w:r w:rsidR="00F77513">
          <w:rPr>
            <w:sz w:val="22"/>
            <w:szCs w:val="22"/>
            <w:lang w:val="en-GB"/>
          </w:rPr>
          <w:t xml:space="preserve"> GHz </w:t>
        </w:r>
      </w:ins>
      <w:del w:id="1196" w:author="Author" w:date="2018-09-05T09:37:00Z">
        <w:r w:rsidR="00CA554F" w:rsidRPr="00C8255F" w:rsidDel="00F77513">
          <w:rPr>
            <w:sz w:val="22"/>
            <w:szCs w:val="22"/>
            <w:lang w:val="en-GB"/>
          </w:rPr>
          <w:delText xml:space="preserve">s, in the band 23.6-24 GHz, </w:delText>
        </w:r>
      </w:del>
      <w:r w:rsidR="00CA554F" w:rsidRPr="00C8255F">
        <w:rPr>
          <w:sz w:val="22"/>
          <w:szCs w:val="22"/>
          <w:lang w:val="en-GB"/>
        </w:rPr>
        <w:t xml:space="preserve">shall not exceed -36 </w:t>
      </w:r>
      <w:proofErr w:type="spellStart"/>
      <w:r w:rsidR="00CA554F" w:rsidRPr="00C8255F">
        <w:rPr>
          <w:sz w:val="22"/>
          <w:szCs w:val="22"/>
          <w:lang w:val="en-GB"/>
        </w:rPr>
        <w:t>dBW</w:t>
      </w:r>
      <w:proofErr w:type="spellEnd"/>
      <w:r w:rsidR="00CA554F" w:rsidRPr="00C8255F">
        <w:rPr>
          <w:sz w:val="22"/>
          <w:szCs w:val="22"/>
          <w:lang w:val="en-GB"/>
        </w:rPr>
        <w:t>/200 MHz</w:t>
      </w:r>
      <w:ins w:id="1197" w:author="Author" w:date="2018-09-05T09:37:00Z">
        <w:r w:rsidR="00F77513">
          <w:rPr>
            <w:sz w:val="22"/>
            <w:szCs w:val="22"/>
            <w:lang w:val="en-GB"/>
          </w:rPr>
          <w:t>;</w:t>
        </w:r>
      </w:ins>
      <w:del w:id="1198" w:author="Author" w:date="2018-09-05T09:37:00Z">
        <w:r w:rsidR="00CA554F" w:rsidRPr="00C8255F" w:rsidDel="00F77513">
          <w:rPr>
            <w:sz w:val="22"/>
            <w:szCs w:val="22"/>
            <w:lang w:val="en-GB"/>
          </w:rPr>
          <w:delText>,</w:delText>
        </w:r>
      </w:del>
      <w:r w:rsidR="00CA554F" w:rsidRPr="00C8255F">
        <w:rPr>
          <w:sz w:val="22"/>
          <w:szCs w:val="22"/>
          <w:lang w:val="en-GB"/>
        </w:rPr>
        <w:t xml:space="preserve"> </w:t>
      </w:r>
    </w:p>
    <w:p w14:paraId="10F94E6D" w14:textId="47BEB3F6" w:rsidR="00E658AF" w:rsidRPr="00C8255F" w:rsidRDefault="00CA554F" w:rsidP="00115913">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rPr>
      </w:pPr>
      <w:del w:id="1199" w:author="Rev. 2 Author" w:date="2018-09-13T08:21:00Z">
        <w:r w:rsidRPr="00C8255F" w:rsidDel="00115913">
          <w:rPr>
            <w:sz w:val="22"/>
            <w:szCs w:val="22"/>
            <w:lang w:val="en-GB"/>
          </w:rPr>
          <w:delText>8</w:delText>
        </w:r>
        <w:r w:rsidRPr="00C8255F" w:rsidDel="00115913">
          <w:rPr>
            <w:sz w:val="22"/>
            <w:szCs w:val="22"/>
            <w:lang w:val="en-GB"/>
          </w:rPr>
          <w:tab/>
        </w:r>
      </w:del>
      <w:del w:id="1200" w:author="Rev. 2 Author" w:date="2018-09-12T16:47:00Z">
        <w:r w:rsidRPr="00C8255F" w:rsidDel="00184766">
          <w:rPr>
            <w:sz w:val="22"/>
            <w:szCs w:val="22"/>
            <w:lang w:val="en-GB"/>
          </w:rPr>
          <w:delText>that in order to ensure the protection of fixed satellite services from the HAPS ground station</w:delText>
        </w:r>
      </w:del>
      <w:ins w:id="1201" w:author="Author" w:date="2018-09-05T09:37:00Z">
        <w:del w:id="1202" w:author="Rev. 2 Author" w:date="2018-09-12T16:47:00Z">
          <w:r w:rsidR="00F77513" w:rsidDel="00184766">
            <w:rPr>
              <w:sz w:val="22"/>
              <w:szCs w:val="22"/>
              <w:lang w:val="en-GB"/>
            </w:rPr>
            <w:delText>s operating in the bands 24.25-25.25 Ghz and 27.0-27.5 GHz</w:delText>
          </w:r>
        </w:del>
      </w:ins>
      <w:del w:id="1203" w:author="Rev. 2 Author" w:date="2018-09-12T16:47:00Z">
        <w:r w:rsidRPr="00C8255F" w:rsidDel="00184766">
          <w:rPr>
            <w:sz w:val="22"/>
            <w:szCs w:val="22"/>
            <w:lang w:val="en-GB"/>
          </w:rPr>
          <w:delText>, [TBD];</w:delText>
        </w:r>
      </w:del>
    </w:p>
    <w:p w14:paraId="46C811CA" w14:textId="7C3ACF97" w:rsidR="00CA554F" w:rsidRPr="003C429F" w:rsidRDefault="00687667"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 xml:space="preserve">9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w:t>
      </w:r>
      <w:ins w:id="1204" w:author="Rev. 2 Author" w:date="2018-09-13T15:12:00Z">
        <w:r w:rsidR="00CE7125">
          <w:rPr>
            <w:sz w:val="22"/>
            <w:szCs w:val="22"/>
            <w:lang w:val="en-GB"/>
          </w:rPr>
          <w:t>;</w:t>
        </w:r>
      </w:ins>
      <w:r w:rsidR="00CA554F" w:rsidRPr="003C429F">
        <w:rPr>
          <w:sz w:val="22"/>
          <w:szCs w:val="22"/>
          <w:lang w:val="en-GB"/>
        </w:rPr>
        <w:t xml:space="preserve"> </w:t>
      </w:r>
    </w:p>
    <w:p w14:paraId="045F59CA"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C429F">
        <w:rPr>
          <w:sz w:val="22"/>
          <w:szCs w:val="22"/>
          <w:lang w:val="en-GB"/>
        </w:rPr>
        <w:t>10</w:t>
      </w:r>
      <w:r w:rsidRPr="003C429F">
        <w:rPr>
          <w:sz w:val="22"/>
          <w:szCs w:val="22"/>
          <w:lang w:val="en-GB"/>
        </w:rPr>
        <w:tab/>
        <w:t>that in order to ensure the protection of in-band SRS/EESS satellite services</w:t>
      </w:r>
      <w:r w:rsidRPr="00C8255F">
        <w:rPr>
          <w:sz w:val="22"/>
          <w:szCs w:val="22"/>
          <w:lang w:val="en-GB"/>
        </w:rPr>
        <w:t xml:space="preserve"> from the HAPS platform or from the HAPS ground station in the band 25.5-27.0 GHz, the PFD of a HAPS shall not exceed the threshold values below at the SRS/EESS earth stations. The EESS PFD threshold values shall be applied at earth stations which only support EESS operations. If the PFD threshold values below are exceeded, then HAPS shall coordinate in accordance with </w:t>
      </w:r>
      <w:ins w:id="1205" w:author="Author" w:date="2018-09-05T09:39:00Z">
        <w:r w:rsidR="00F77513">
          <w:rPr>
            <w:sz w:val="22"/>
            <w:szCs w:val="22"/>
            <w:lang w:val="en-GB"/>
          </w:rPr>
          <w:t>No. 9.18</w:t>
        </w:r>
      </w:ins>
      <w:del w:id="1206" w:author="Author" w:date="2018-09-05T09:39:00Z">
        <w:r w:rsidRPr="00C8255F" w:rsidDel="00F77513">
          <w:rPr>
            <w:i/>
            <w:iCs/>
            <w:sz w:val="22"/>
            <w:szCs w:val="22"/>
            <w:lang w:val="en-GB"/>
          </w:rPr>
          <w:delText>resolves</w:delText>
        </w:r>
        <w:r w:rsidRPr="00C8255F" w:rsidDel="00F77513">
          <w:rPr>
            <w:sz w:val="22"/>
            <w:szCs w:val="22"/>
            <w:lang w:val="en-GB"/>
          </w:rPr>
          <w:delText xml:space="preserve"> 4</w:delText>
        </w:r>
      </w:del>
      <w:r w:rsidRPr="00C8255F">
        <w:rPr>
          <w:sz w:val="22"/>
          <w:szCs w:val="22"/>
          <w:lang w:val="en-GB"/>
        </w:rPr>
        <w:t xml:space="preserve">, taking into account the parameters of the relevant systems. </w:t>
      </w:r>
    </w:p>
    <w:p w14:paraId="590440F8"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1207" w:author="Kevin Eisenhauer" w:date="2018-09-06T10:49:00Z">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SRS</w:t>
      </w:r>
    </w:p>
    <w:p w14:paraId="133D58D7"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14:paraId="3385F56A"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524BE06"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14:paraId="5D9AAFD7"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rPr>
      </w:pPr>
      <w:r>
        <w:rPr>
          <w:sz w:val="22"/>
          <w:szCs w:val="22"/>
          <w:lang w:val="en-GB" w:eastAsia="ja-JP"/>
        </w:rPr>
        <w:tab/>
      </w:r>
      <w:r w:rsidR="00CA554F" w:rsidRPr="00C8255F">
        <w:rPr>
          <w:sz w:val="22"/>
          <w:szCs w:val="22"/>
          <w:lang w:val="en-GB" w:eastAsia="ja-JP"/>
        </w:rPr>
        <w:t xml:space="preserve">Note: Consequential modifications of Appendix </w:t>
      </w:r>
      <w:r w:rsidR="00CA554F" w:rsidRPr="00C8255F">
        <w:rPr>
          <w:b/>
          <w:bCs/>
          <w:sz w:val="22"/>
          <w:szCs w:val="22"/>
          <w:lang w:val="en-GB" w:eastAsia="ja-JP"/>
        </w:rPr>
        <w:t>5</w:t>
      </w:r>
      <w:r w:rsidR="00CA554F" w:rsidRPr="00C8255F">
        <w:rPr>
          <w:sz w:val="22"/>
          <w:szCs w:val="22"/>
          <w:lang w:val="en-GB" w:eastAsia="ja-JP"/>
        </w:rPr>
        <w:t xml:space="preserve"> should be considered.</w:t>
      </w:r>
    </w:p>
    <w:p w14:paraId="1258A5C6"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1208" w:author="Kevin Eisenhauer" w:date="2018-09-06T10:49:00Z">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 xml:space="preserve">EESS NGSO </w:t>
      </w:r>
    </w:p>
    <w:p w14:paraId="6DDC4829"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14:paraId="36C945AE"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6282F68E"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14:paraId="55399753"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1209" w:author="Kevin Eisenhauer" w:date="2018-09-06T10:49:00Z">
            <w:rPr>
              <w:rFonts w:ascii="Times New Roman Bold" w:hAnsi="Times New Roman Bold" w:cs="Times New Roman Bold"/>
              <w:b/>
              <w:sz w:val="22"/>
              <w:szCs w:val="22"/>
              <w:lang w:val="fr-CH"/>
            </w:rPr>
          </w:rPrChange>
        </w:rPr>
        <w:lastRenderedPageBreak/>
        <w:tab/>
      </w:r>
      <w:r w:rsidR="00CA554F" w:rsidRPr="00C8255F">
        <w:rPr>
          <w:rFonts w:ascii="Times New Roman Bold" w:hAnsi="Times New Roman Bold" w:cs="Times New Roman Bold"/>
          <w:b/>
          <w:sz w:val="22"/>
          <w:szCs w:val="22"/>
          <w:lang w:val="fr-CH"/>
        </w:rPr>
        <w:t xml:space="preserve">EESS GSO </w:t>
      </w:r>
    </w:p>
    <w:p w14:paraId="1D6F4104"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14:paraId="501E0594"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2AC8D16A"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14:paraId="75169065"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w:t>
      </w:r>
      <w:proofErr w:type="gramStart"/>
      <w:r w:rsidRPr="00C8255F">
        <w:rPr>
          <w:sz w:val="22"/>
          <w:szCs w:val="22"/>
          <w:lang w:val="en-GB"/>
        </w:rPr>
        <w:t>propagation</w:t>
      </w:r>
      <w:proofErr w:type="gramEnd"/>
      <w:r w:rsidRPr="00C8255F">
        <w:rPr>
          <w:sz w:val="22"/>
          <w:szCs w:val="22"/>
          <w:lang w:val="en-GB"/>
        </w:rPr>
        <w:t xml:space="preserve"> Recommendations shall be applied using the following percentages: 1) SRS: .001%; 2) EESS NGSO: .005%; 3) EESS GSO: 20%, and the HAPS and SRS/EESS antenna heights shall be used in this calculation. </w:t>
      </w:r>
    </w:p>
    <w:p w14:paraId="7DAE5811" w14:textId="7D199305"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11</w:t>
      </w:r>
      <w:r w:rsidRPr="00C8255F">
        <w:rPr>
          <w:sz w:val="22"/>
          <w:szCs w:val="22"/>
          <w:lang w:val="en-GB"/>
        </w:rPr>
        <w:tab/>
        <w:t>that in order to ensure the protection of radio astronomy service in the band 23.6</w:t>
      </w:r>
      <w:r w:rsidRPr="00C8255F">
        <w:rPr>
          <w:sz w:val="22"/>
          <w:szCs w:val="22"/>
          <w:lang w:val="en-GB"/>
        </w:rPr>
        <w:noBreakHyphen/>
        <w:t>24 GHz from unwanted emission of HAPS ground stations</w:t>
      </w:r>
      <w:ins w:id="1210" w:author="Author" w:date="2018-09-05T09:39:00Z">
        <w:r w:rsidR="00F77513">
          <w:rPr>
            <w:sz w:val="22"/>
            <w:szCs w:val="22"/>
            <w:lang w:val="en-GB"/>
          </w:rPr>
          <w:t xml:space="preserve"> operating in the band 24.25-</w:t>
        </w:r>
      </w:ins>
      <w:ins w:id="1211" w:author="Rev. 2 Author" w:date="2018-09-12T23:38:00Z">
        <w:r w:rsidR="002B5B7B">
          <w:rPr>
            <w:sz w:val="22"/>
            <w:szCs w:val="22"/>
            <w:lang w:val="en-GB"/>
          </w:rPr>
          <w:t>24.75</w:t>
        </w:r>
      </w:ins>
      <w:ins w:id="1212" w:author="Author" w:date="2018-09-05T09:39:00Z">
        <w:del w:id="1213" w:author="Rev. 2 Author" w:date="2018-09-12T23:38:00Z">
          <w:r w:rsidR="00F77513" w:rsidDel="002B5B7B">
            <w:rPr>
              <w:sz w:val="22"/>
              <w:szCs w:val="22"/>
              <w:lang w:val="en-GB"/>
            </w:rPr>
            <w:delText>25.25</w:delText>
          </w:r>
        </w:del>
        <w:r w:rsidR="00F77513">
          <w:rPr>
            <w:sz w:val="22"/>
            <w:szCs w:val="22"/>
            <w:lang w:val="en-GB"/>
          </w:rPr>
          <w:t xml:space="preserve"> GHz</w:t>
        </w:r>
      </w:ins>
      <w:r w:rsidRPr="00C8255F">
        <w:rPr>
          <w:sz w:val="22"/>
          <w:szCs w:val="22"/>
          <w:lang w:val="en-GB"/>
        </w:rPr>
        <w:t xml:space="preserve">, the </w:t>
      </w:r>
      <w:proofErr w:type="spellStart"/>
      <w:r w:rsidRPr="00C8255F">
        <w:rPr>
          <w:sz w:val="22"/>
          <w:szCs w:val="22"/>
          <w:lang w:val="en-GB"/>
        </w:rPr>
        <w:t>pfd</w:t>
      </w:r>
      <w:proofErr w:type="spellEnd"/>
      <w:r w:rsidRPr="00C8255F">
        <w:rPr>
          <w:sz w:val="22"/>
          <w:szCs w:val="22"/>
          <w:lang w:val="en-GB"/>
        </w:rPr>
        <w:t xml:space="preserve"> of a HAPS ground station shall not exceed -147 </w:t>
      </w:r>
      <w:proofErr w:type="gramStart"/>
      <w:r w:rsidRPr="00C8255F">
        <w:rPr>
          <w:sz w:val="22"/>
          <w:szCs w:val="22"/>
          <w:lang w:val="en-GB"/>
        </w:rPr>
        <w:t>dB(</w:t>
      </w:r>
      <w:proofErr w:type="gramEnd"/>
      <w:r w:rsidRPr="00C8255F">
        <w:rPr>
          <w:sz w:val="22"/>
          <w:szCs w:val="22"/>
          <w:lang w:val="en-GB"/>
        </w:rPr>
        <w:t>W/m</w:t>
      </w:r>
      <w:r w:rsidRPr="00C8255F">
        <w:rPr>
          <w:sz w:val="22"/>
          <w:szCs w:val="22"/>
          <w:vertAlign w:val="superscript"/>
          <w:lang w:val="en-GB"/>
        </w:rPr>
        <w:t>2</w:t>
      </w:r>
      <w:r w:rsidRPr="00C8255F">
        <w:rPr>
          <w:sz w:val="22"/>
          <w:szCs w:val="22"/>
          <w:lang w:val="en-GB"/>
        </w:rPr>
        <w:t>/400 MHz) for continuum observations and -161 dB(W/m</w:t>
      </w:r>
      <w:r w:rsidRPr="00C8255F">
        <w:rPr>
          <w:sz w:val="22"/>
          <w:szCs w:val="22"/>
          <w:vertAlign w:val="superscript"/>
          <w:lang w:val="en-GB"/>
        </w:rPr>
        <w:t>2</w:t>
      </w:r>
      <w:r w:rsidRPr="00C8255F">
        <w:rPr>
          <w:sz w:val="22"/>
          <w:szCs w:val="22"/>
          <w:lang w:val="en-GB"/>
        </w:rPr>
        <w:t xml:space="preserve">/250 kHz) for spectral line observations at RAS station location at a height of 50 m. 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14:paraId="24757B3D" w14:textId="57D68E4D"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sidRPr="00C8255F">
        <w:rPr>
          <w:sz w:val="22"/>
          <w:szCs w:val="22"/>
          <w:lang w:val="en-GB"/>
        </w:rPr>
        <w:t>12</w:t>
      </w:r>
      <w:r w:rsidRPr="00C8255F">
        <w:rPr>
          <w:sz w:val="22"/>
          <w:szCs w:val="22"/>
          <w:lang w:val="en-GB"/>
        </w:rPr>
        <w:tab/>
        <w:t xml:space="preserve">in order to ensure the protection of the radio astronomy service, the </w:t>
      </w:r>
      <w:proofErr w:type="spellStart"/>
      <w:r w:rsidRPr="00C8255F">
        <w:rPr>
          <w:sz w:val="22"/>
          <w:szCs w:val="22"/>
          <w:lang w:val="en-GB"/>
        </w:rPr>
        <w:t>pfd</w:t>
      </w:r>
      <w:proofErr w:type="spellEnd"/>
      <w:r w:rsidRPr="00C8255F">
        <w:rPr>
          <w:sz w:val="22"/>
          <w:szCs w:val="22"/>
          <w:lang w:val="en-GB"/>
        </w:rPr>
        <w:t xml:space="preserve"> produced by unwanted emissions from HAPS platform downlink transmissions </w:t>
      </w:r>
      <w:ins w:id="1214" w:author="Author" w:date="2018-09-05T09:39:00Z">
        <w:r w:rsidR="00F77513">
          <w:rPr>
            <w:sz w:val="22"/>
            <w:szCs w:val="22"/>
            <w:lang w:val="en-GB"/>
          </w:rPr>
          <w:t>operating in the band 24.25-25.25 G</w:t>
        </w:r>
      </w:ins>
      <w:ins w:id="1215" w:author="Rev. 2 Author" w:date="2018-09-13T15:13:00Z">
        <w:r w:rsidR="00CE7125">
          <w:rPr>
            <w:sz w:val="22"/>
            <w:szCs w:val="22"/>
            <w:lang w:val="en-GB"/>
          </w:rPr>
          <w:t>H</w:t>
        </w:r>
      </w:ins>
      <w:ins w:id="1216" w:author="Author" w:date="2018-09-05T09:39:00Z">
        <w:del w:id="1217" w:author="Rev. 2 Author" w:date="2018-09-13T15:13:00Z">
          <w:r w:rsidR="00F77513" w:rsidDel="00CE7125">
            <w:rPr>
              <w:sz w:val="22"/>
              <w:szCs w:val="22"/>
              <w:lang w:val="en-GB"/>
            </w:rPr>
            <w:delText>h</w:delText>
          </w:r>
        </w:del>
        <w:r w:rsidR="00F77513">
          <w:rPr>
            <w:sz w:val="22"/>
            <w:szCs w:val="22"/>
            <w:lang w:val="en-GB"/>
          </w:rPr>
          <w:t xml:space="preserve">z </w:t>
        </w:r>
      </w:ins>
      <w:r w:rsidRPr="00C8255F">
        <w:rPr>
          <w:sz w:val="22"/>
          <w:szCs w:val="22"/>
          <w:lang w:val="en-GB"/>
        </w:rPr>
        <w:t xml:space="preserve">shall not exceed -177 dB W/m²/400 MHz for continuum observations and -191 dB W/m²/250 kHz for spectral line observations in the band 23.6-24 GHz at an RAS station location at the height of 50 m.  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14:paraId="4A059EC3"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14:paraId="54A8833E" w14:textId="77777777"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14:paraId="5FBFCAA5" w14:textId="77777777"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14:paraId="5BCE161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EIRP</w:t>
      </w:r>
      <w:r w:rsidRPr="00C8255F">
        <w:rPr>
          <w:i/>
          <w:sz w:val="22"/>
          <w:szCs w:val="22"/>
          <w:vertAlign w:val="subscript"/>
          <w:lang w:val="en-GB"/>
        </w:rPr>
        <w:t>max</w:t>
      </w:r>
      <w:proofErr w:type="spellEnd"/>
      <w:r w:rsidRPr="00C8255F">
        <w:rPr>
          <w:i/>
          <w:sz w:val="22"/>
          <w:szCs w:val="22"/>
          <w:vertAlign w:val="subscript"/>
          <w:lang w:val="en-GB"/>
        </w:rPr>
        <w:t xml:space="preserve">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proofErr w:type="spellStart"/>
      <w:r w:rsidRPr="00C8255F">
        <w:rPr>
          <w:sz w:val="22"/>
          <w:szCs w:val="22"/>
          <w:lang w:val="en-GB" w:eastAsia="ja-JP"/>
        </w:rPr>
        <w:t>dBW</w:t>
      </w:r>
      <w:proofErr w:type="spellEnd"/>
      <w:r w:rsidRPr="00C8255F">
        <w:rPr>
          <w:sz w:val="22"/>
          <w:szCs w:val="22"/>
          <w:lang w:val="en-GB" w:eastAsia="ja-JP"/>
        </w:rPr>
        <w:t xml:space="preserve">/290 MHz for </w:t>
      </w:r>
      <w:r w:rsidR="00687667">
        <w:rPr>
          <w:sz w:val="22"/>
          <w:szCs w:val="22"/>
        </w:rPr>
        <w:t>continuum ob</w:t>
      </w:r>
      <w:r w:rsidRPr="00C8255F">
        <w:rPr>
          <w:sz w:val="22"/>
          <w:szCs w:val="22"/>
        </w:rPr>
        <w:t xml:space="preserve">servations and in </w:t>
      </w:r>
      <w:proofErr w:type="spellStart"/>
      <w:r w:rsidRPr="00C8255F">
        <w:rPr>
          <w:sz w:val="22"/>
          <w:szCs w:val="22"/>
        </w:rPr>
        <w:t>dBW</w:t>
      </w:r>
      <w:proofErr w:type="spellEnd"/>
      <w:r w:rsidRPr="00C8255F">
        <w:rPr>
          <w:sz w:val="22"/>
          <w:szCs w:val="22"/>
        </w:rPr>
        <w:t>/250 kHz for spectral line observations in the band 23.6-24 GHz;</w:t>
      </w:r>
    </w:p>
    <w:p w14:paraId="0C31B39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Az</w:t>
      </w:r>
      <w:proofErr w:type="spellEnd"/>
      <w:r w:rsidR="00687667">
        <w:rPr>
          <w:sz w:val="22"/>
          <w:szCs w:val="22"/>
          <w:lang w:val="en-GB"/>
        </w:rPr>
        <w:t xml:space="preserve"> </w:t>
      </w:r>
      <w:r w:rsidRPr="00C8255F">
        <w:rPr>
          <w:sz w:val="22"/>
          <w:szCs w:val="22"/>
          <w:lang w:val="en-GB"/>
        </w:rPr>
        <w:t>is the azimuth in degrees from the HAPS platform toward the RAS station;</w:t>
      </w:r>
    </w:p>
    <w:p w14:paraId="69C375C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14:paraId="0A8A4FE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14:paraId="7728070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14:paraId="55A203D6"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proofErr w:type="spellStart"/>
      <w:r w:rsidRPr="00C8255F">
        <w:rPr>
          <w:i/>
          <w:sz w:val="22"/>
          <w:szCs w:val="22"/>
          <w:lang w:val="en-GB"/>
        </w:rPr>
        <w:t>pfd</w:t>
      </w:r>
      <w:proofErr w:type="spellEnd"/>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 xml:space="preserve">power flux density at the Earth surface per HAPS platform station in </w:t>
      </w:r>
      <w:proofErr w:type="spellStart"/>
      <w:r w:rsidRPr="00C8255F">
        <w:rPr>
          <w:sz w:val="22"/>
          <w:szCs w:val="22"/>
          <w:lang w:val="en-GB"/>
        </w:rPr>
        <w:t>dBW</w:t>
      </w:r>
      <w:proofErr w:type="spellEnd"/>
      <w:r w:rsidRPr="00C8255F">
        <w:rPr>
          <w:sz w:val="22"/>
          <w:szCs w:val="22"/>
          <w:lang w:val="en-GB"/>
        </w:rPr>
        <w:t xml:space="preserve">/m²/290 MHz for continuum observations and in </w:t>
      </w:r>
      <w:proofErr w:type="spellStart"/>
      <w:r w:rsidRPr="00C8255F">
        <w:rPr>
          <w:sz w:val="22"/>
          <w:szCs w:val="22"/>
          <w:lang w:val="en-GB"/>
        </w:rPr>
        <w:t>dBW</w:t>
      </w:r>
      <w:proofErr w:type="spellEnd"/>
      <w:r w:rsidRPr="00C8255F">
        <w:rPr>
          <w:sz w:val="22"/>
          <w:szCs w:val="22"/>
          <w:lang w:val="en-GB"/>
        </w:rPr>
        <w:t>/m²/250 kHz for spectral line observations in the band 23.6-24 GHz;</w:t>
      </w:r>
    </w:p>
    <w:p w14:paraId="437A0B6C" w14:textId="77777777" w:rsidR="00CA554F" w:rsidRPr="00C8255F" w:rsidRDefault="00CA554F"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sidRPr="00C8255F">
        <w:rPr>
          <w:sz w:val="22"/>
          <w:szCs w:val="22"/>
          <w:lang w:val="en-GB"/>
        </w:rPr>
        <w:t>13</w:t>
      </w:r>
      <w:r w:rsidRPr="00C8255F">
        <w:rPr>
          <w:sz w:val="22"/>
          <w:szCs w:val="22"/>
          <w:lang w:val="en-GB"/>
        </w:rPr>
        <w:tab/>
        <w:t xml:space="preserve">that </w:t>
      </w:r>
      <w:r w:rsidRPr="0002281C">
        <w:rPr>
          <w:i/>
          <w:iCs/>
          <w:sz w:val="22"/>
          <w:szCs w:val="22"/>
          <w:lang w:val="en-GB"/>
        </w:rPr>
        <w:t>resolves</w:t>
      </w:r>
      <w:r w:rsidRPr="0002281C">
        <w:rPr>
          <w:i/>
          <w:sz w:val="22"/>
          <w:szCs w:val="22"/>
          <w:lang w:val="en-GB"/>
          <w:rPrChange w:id="1218" w:author="Rev. 2 Author" w:date="2018-09-14T13:50:00Z">
            <w:rPr>
              <w:sz w:val="22"/>
              <w:szCs w:val="22"/>
              <w:lang w:val="en-GB"/>
            </w:rPr>
          </w:rPrChange>
        </w:rPr>
        <w:t xml:space="preserve"> </w:t>
      </w:r>
      <w:ins w:id="1219" w:author="Author" w:date="2018-09-05T09:40:00Z">
        <w:r w:rsidR="00F77513" w:rsidRPr="0002281C">
          <w:rPr>
            <w:i/>
            <w:sz w:val="22"/>
            <w:szCs w:val="22"/>
            <w:lang w:val="en-GB"/>
            <w:rPrChange w:id="1220" w:author="Rev. 2 Author" w:date="2018-09-14T13:50:00Z">
              <w:rPr>
                <w:sz w:val="22"/>
                <w:szCs w:val="22"/>
                <w:lang w:val="en-GB"/>
              </w:rPr>
            </w:rPrChange>
          </w:rPr>
          <w:t>11</w:t>
        </w:r>
      </w:ins>
      <w:del w:id="1221" w:author="Author" w:date="2018-09-05T09:40:00Z">
        <w:r w:rsidRPr="0002281C" w:rsidDel="00F77513">
          <w:rPr>
            <w:i/>
            <w:sz w:val="22"/>
            <w:szCs w:val="22"/>
            <w:lang w:val="en-GB"/>
            <w:rPrChange w:id="1222" w:author="Rev. 2 Author" w:date="2018-09-14T13:50:00Z">
              <w:rPr>
                <w:sz w:val="22"/>
                <w:szCs w:val="22"/>
                <w:lang w:val="en-GB"/>
              </w:rPr>
            </w:rPrChange>
          </w:rPr>
          <w:delText>6</w:delText>
        </w:r>
      </w:del>
      <w:r w:rsidRPr="00C8255F">
        <w:rPr>
          <w:sz w:val="22"/>
          <w:szCs w:val="22"/>
          <w:lang w:val="en-GB"/>
        </w:rPr>
        <w:t xml:space="preserve"> and </w:t>
      </w:r>
      <w:del w:id="1223" w:author="Author" w:date="2018-09-05T09:40:00Z">
        <w:r w:rsidRPr="0002281C" w:rsidDel="00F77513">
          <w:rPr>
            <w:i/>
            <w:sz w:val="22"/>
            <w:szCs w:val="22"/>
            <w:lang w:val="en-GB"/>
            <w:rPrChange w:id="1224" w:author="Rev. 2 Author" w:date="2018-09-14T13:50:00Z">
              <w:rPr>
                <w:sz w:val="22"/>
                <w:szCs w:val="22"/>
                <w:lang w:val="en-GB"/>
              </w:rPr>
            </w:rPrChange>
          </w:rPr>
          <w:delText xml:space="preserve">7 </w:delText>
        </w:r>
      </w:del>
      <w:ins w:id="1225" w:author="Author" w:date="2018-09-05T09:40:00Z">
        <w:r w:rsidR="00F77513" w:rsidRPr="0002281C">
          <w:rPr>
            <w:i/>
            <w:sz w:val="22"/>
            <w:szCs w:val="22"/>
            <w:lang w:val="en-GB"/>
            <w:rPrChange w:id="1226" w:author="Rev. 2 Author" w:date="2018-09-14T13:50:00Z">
              <w:rPr>
                <w:sz w:val="22"/>
                <w:szCs w:val="22"/>
                <w:lang w:val="en-GB"/>
              </w:rPr>
            </w:rPrChange>
          </w:rPr>
          <w:t>12</w:t>
        </w:r>
        <w:r w:rsidR="00F77513">
          <w:rPr>
            <w:sz w:val="22"/>
            <w:szCs w:val="22"/>
            <w:lang w:val="en-GB"/>
          </w:rPr>
          <w:t xml:space="preserve"> </w:t>
        </w:r>
      </w:ins>
      <w:r w:rsidRPr="00C8255F">
        <w:rPr>
          <w:sz w:val="22"/>
          <w:szCs w:val="22"/>
          <w:lang w:val="en-GB"/>
        </w:rPr>
        <w:t xml:space="preserve">shall apply at any radio astronomy station that was in operation prior to 22 November 2019 and has been notified to the Bureau in the band 23.6-24 GHz before 22 May </w:t>
      </w:r>
      <w:r w:rsidRPr="00C8255F">
        <w:rPr>
          <w:sz w:val="22"/>
          <w:szCs w:val="22"/>
          <w:lang w:val="en-GB"/>
        </w:rPr>
        <w:lastRenderedPageBreak/>
        <w:t>2020.  Radio astronomy stations notified after this date may seek an agreement with administrations that have authorized HAPS,</w:t>
      </w:r>
    </w:p>
    <w:p w14:paraId="3C15108A" w14:textId="5AA878B0" w:rsidR="00F77513" w:rsidRDefault="00CE7125" w:rsidP="00CA554F">
      <w:pPr>
        <w:keepNext/>
        <w:keepLines/>
        <w:tabs>
          <w:tab w:val="left" w:pos="1134"/>
          <w:tab w:val="left" w:pos="1871"/>
          <w:tab w:val="left" w:pos="2268"/>
        </w:tabs>
        <w:overflowPunct w:val="0"/>
        <w:autoSpaceDE w:val="0"/>
        <w:autoSpaceDN w:val="0"/>
        <w:adjustRightInd w:val="0"/>
        <w:spacing w:before="160"/>
        <w:ind w:left="1134"/>
        <w:textAlignment w:val="baseline"/>
        <w:rPr>
          <w:ins w:id="1227" w:author="Author" w:date="2018-09-05T09:40:00Z"/>
          <w:i/>
          <w:sz w:val="22"/>
          <w:szCs w:val="22"/>
        </w:rPr>
      </w:pPr>
      <w:ins w:id="1228" w:author="Rev. 2 Author" w:date="2018-09-13T15:13:00Z">
        <w:r>
          <w:rPr>
            <w:i/>
            <w:sz w:val="22"/>
            <w:szCs w:val="22"/>
          </w:rPr>
          <w:t>i</w:t>
        </w:r>
      </w:ins>
      <w:ins w:id="1229" w:author="Author" w:date="2018-09-05T09:40:00Z">
        <w:del w:id="1230" w:author="Rev. 2 Author" w:date="2018-09-13T15:13:00Z">
          <w:r w:rsidR="00F77513" w:rsidDel="00CE7125">
            <w:rPr>
              <w:i/>
              <w:sz w:val="22"/>
              <w:szCs w:val="22"/>
            </w:rPr>
            <w:delText>I</w:delText>
          </w:r>
        </w:del>
        <w:r w:rsidR="00F77513">
          <w:rPr>
            <w:i/>
            <w:sz w:val="22"/>
            <w:szCs w:val="22"/>
          </w:rPr>
          <w:t>nvites ITU-R</w:t>
        </w:r>
      </w:ins>
    </w:p>
    <w:p w14:paraId="0F2863F7" w14:textId="63BB5F4A" w:rsidR="00F77513" w:rsidRPr="00F77513" w:rsidRDefault="00A2394E">
      <w:pPr>
        <w:keepNext/>
        <w:keepLines/>
        <w:tabs>
          <w:tab w:val="left" w:pos="1134"/>
          <w:tab w:val="left" w:pos="1871"/>
          <w:tab w:val="left" w:pos="2268"/>
        </w:tabs>
        <w:overflowPunct w:val="0"/>
        <w:autoSpaceDE w:val="0"/>
        <w:autoSpaceDN w:val="0"/>
        <w:adjustRightInd w:val="0"/>
        <w:spacing w:before="160"/>
        <w:textAlignment w:val="baseline"/>
        <w:rPr>
          <w:ins w:id="1231" w:author="Author" w:date="2018-09-05T09:40:00Z"/>
          <w:sz w:val="22"/>
          <w:szCs w:val="22"/>
          <w:rPrChange w:id="1232" w:author="Author" w:date="2018-09-05T09:41:00Z">
            <w:rPr>
              <w:ins w:id="1233" w:author="Author" w:date="2018-09-05T09:40:00Z"/>
              <w:i/>
              <w:sz w:val="22"/>
              <w:szCs w:val="22"/>
            </w:rPr>
          </w:rPrChange>
        </w:rPr>
        <w:pPrChange w:id="1234" w:author="Rev. 2 Author" w:date="2018-09-12T17:01:00Z">
          <w:pPr>
            <w:keepNext/>
            <w:keepLines/>
            <w:tabs>
              <w:tab w:val="left" w:pos="1134"/>
              <w:tab w:val="left" w:pos="1871"/>
              <w:tab w:val="left" w:pos="2268"/>
            </w:tabs>
            <w:overflowPunct w:val="0"/>
            <w:autoSpaceDE w:val="0"/>
            <w:autoSpaceDN w:val="0"/>
            <w:adjustRightInd w:val="0"/>
            <w:spacing w:before="160"/>
            <w:ind w:left="1134"/>
            <w:textAlignment w:val="baseline"/>
          </w:pPr>
        </w:pPrChange>
      </w:pPr>
      <w:ins w:id="1235" w:author="Rev. 2 Author" w:date="2018-09-12T17:01:00Z">
        <w:r>
          <w:rPr>
            <w:sz w:val="22"/>
            <w:szCs w:val="22"/>
          </w:rPr>
          <w:t xml:space="preserve">             </w:t>
        </w:r>
      </w:ins>
      <w:ins w:id="1236" w:author="Author" w:date="2018-09-05T09:41:00Z">
        <w:r w:rsidR="00F77513">
          <w:rPr>
            <w:sz w:val="22"/>
            <w:szCs w:val="22"/>
          </w:rPr>
          <w:t>to develop ITU-R Reports that will assist administrations in facilitatin</w:t>
        </w:r>
      </w:ins>
      <w:ins w:id="1237" w:author="Author" w:date="2018-09-05T11:20:00Z">
        <w:r w:rsidR="008D7F40">
          <w:rPr>
            <w:sz w:val="22"/>
            <w:szCs w:val="22"/>
          </w:rPr>
          <w:t>g</w:t>
        </w:r>
      </w:ins>
      <w:ins w:id="1238" w:author="Author" w:date="2018-09-05T09:41:00Z">
        <w:r w:rsidR="00F77513">
          <w:rPr>
            <w:sz w:val="22"/>
            <w:szCs w:val="22"/>
          </w:rPr>
          <w:t xml:space="preserve"> coexistence with other services</w:t>
        </w:r>
      </w:ins>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 xml:space="preserve">instructs the Director of the </w:t>
      </w:r>
      <w:proofErr w:type="spellStart"/>
      <w:r w:rsidRPr="00C8255F">
        <w:rPr>
          <w:i/>
          <w:sz w:val="22"/>
          <w:szCs w:val="22"/>
        </w:rPr>
        <w:t>Radiocommunication</w:t>
      </w:r>
      <w:proofErr w:type="spellEnd"/>
      <w:r w:rsidRPr="00C8255F">
        <w:rPr>
          <w:i/>
          <w:sz w:val="22"/>
          <w:szCs w:val="22"/>
        </w:rPr>
        <w:t xml:space="preserve"> Bureau</w:t>
      </w:r>
    </w:p>
    <w:p w14:paraId="713DA2E2" w14:textId="61064B1F"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4073AD7E" w:rsidR="003D5453" w:rsidRPr="00617852" w:rsidRDefault="00CA554F" w:rsidP="003D5453">
      <w:pPr>
        <w:jc w:val="both"/>
        <w:rPr>
          <w:sz w:val="22"/>
          <w:szCs w:val="22"/>
          <w:rPrChange w:id="1239" w:author="Rev. 2 Author" w:date="2018-09-12T16:57:00Z">
            <w:rPr>
              <w:i/>
              <w:sz w:val="22"/>
              <w:szCs w:val="22"/>
            </w:rPr>
          </w:rPrChange>
        </w:rPr>
      </w:pPr>
      <w:r w:rsidRPr="00617852">
        <w:rPr>
          <w:b/>
          <w:sz w:val="22"/>
          <w:szCs w:val="22"/>
          <w:rPrChange w:id="1240" w:author="Rev. 2 Author" w:date="2018-09-12T16:57:00Z">
            <w:rPr>
              <w:b/>
              <w:i/>
              <w:sz w:val="22"/>
              <w:szCs w:val="22"/>
            </w:rPr>
          </w:rPrChange>
        </w:rPr>
        <w:t>Reasons:</w:t>
      </w:r>
      <w:r w:rsidRPr="00617852">
        <w:rPr>
          <w:sz w:val="22"/>
          <w:szCs w:val="22"/>
          <w:rPrChange w:id="1241" w:author="Rev. 2 Author" w:date="2018-09-12T16:57:00Z">
            <w:rPr>
              <w:i/>
              <w:sz w:val="22"/>
              <w:szCs w:val="22"/>
            </w:rPr>
          </w:rPrChange>
        </w:rPr>
        <w:t xml:space="preserve"> </w:t>
      </w:r>
      <w:r w:rsidR="003D5453" w:rsidRPr="00617852">
        <w:rPr>
          <w:sz w:val="22"/>
          <w:szCs w:val="22"/>
          <w:rPrChange w:id="1242" w:author="Rev. 2 Author" w:date="2018-09-12T16:57:00Z">
            <w:rPr>
              <w:i/>
              <w:sz w:val="22"/>
              <w:szCs w:val="22"/>
            </w:rPr>
          </w:rPrChange>
        </w:rPr>
        <w:t xml:space="preserve"> To add the text of a resolution specifying the operating requirements for HAPS to protect other services</w:t>
      </w:r>
      <w:ins w:id="1243" w:author="Rev. 2 Author" w:date="2018-09-12T17:00:00Z">
        <w:r w:rsidR="00A2394E">
          <w:rPr>
            <w:sz w:val="22"/>
            <w:szCs w:val="22"/>
          </w:rPr>
          <w:t xml:space="preserve"> to protect other services for the directions indicated in the Article 5 footnotes</w:t>
        </w:r>
      </w:ins>
      <w:r w:rsidR="003D5453" w:rsidRPr="00617852">
        <w:rPr>
          <w:sz w:val="22"/>
          <w:szCs w:val="22"/>
          <w:rPrChange w:id="1244" w:author="Rev. 2 Author" w:date="2018-09-12T16:57:00Z">
            <w:rPr>
              <w:i/>
              <w:sz w:val="22"/>
              <w:szCs w:val="22"/>
            </w:rPr>
          </w:rPrChange>
        </w:rPr>
        <w:t>.</w:t>
      </w:r>
    </w:p>
    <w:p w14:paraId="4A78138E" w14:textId="77777777" w:rsidR="00CA554F" w:rsidRPr="00C8255F" w:rsidRDefault="00CA554F" w:rsidP="00CA554F">
      <w:pPr>
        <w:rPr>
          <w:b/>
          <w:sz w:val="22"/>
          <w:szCs w:val="22"/>
        </w:rPr>
      </w:pPr>
    </w:p>
    <w:p w14:paraId="7B930846" w14:textId="441C724E" w:rsidR="0002281C" w:rsidRDefault="0002281C">
      <w:pPr>
        <w:rPr>
          <w:ins w:id="1245" w:author="Rev. 2 Author" w:date="2018-09-14T13:46:00Z"/>
          <w:sz w:val="22"/>
          <w:szCs w:val="22"/>
          <w:lang w:val="en-GB"/>
        </w:rPr>
      </w:pPr>
      <w:ins w:id="1246" w:author="Rev. 2 Author" w:date="2018-09-14T13:46:00Z">
        <w:r>
          <w:rPr>
            <w:sz w:val="22"/>
            <w:szCs w:val="22"/>
          </w:rPr>
          <w:br w:type="page"/>
        </w:r>
      </w:ins>
    </w:p>
    <w:p w14:paraId="1259E5F1" w14:textId="77777777" w:rsidR="00CA554F" w:rsidRDefault="00CA554F" w:rsidP="00CC78CD">
      <w:pPr>
        <w:pStyle w:val="Reasons"/>
        <w:spacing w:before="0"/>
        <w:rPr>
          <w:sz w:val="22"/>
          <w:szCs w:val="22"/>
        </w:rPr>
      </w:pPr>
    </w:p>
    <w:p w14:paraId="03C86AFC" w14:textId="082CA353" w:rsidR="0002281C" w:rsidRPr="003E00C9" w:rsidRDefault="0002281C" w:rsidP="0002281C">
      <w:pPr>
        <w:jc w:val="both"/>
        <w:rPr>
          <w:ins w:id="1247" w:author="Rev. 2 Author" w:date="2018-09-14T13:47:00Z"/>
          <w:b/>
          <w:sz w:val="22"/>
          <w:szCs w:val="22"/>
        </w:rPr>
      </w:pPr>
      <w:ins w:id="1248" w:author="Rev. 2 Author" w:date="2018-09-14T13:47:00Z">
        <w:r>
          <w:rPr>
            <w:b/>
            <w:sz w:val="22"/>
            <w:szCs w:val="22"/>
          </w:rPr>
          <w:t>4</w:t>
        </w:r>
        <w:r w:rsidRPr="003E00C9">
          <w:rPr>
            <w:b/>
            <w:sz w:val="22"/>
            <w:szCs w:val="22"/>
          </w:rPr>
          <w:t>.</w:t>
        </w:r>
        <w:r w:rsidRPr="003E00C9">
          <w:rPr>
            <w:b/>
            <w:sz w:val="22"/>
            <w:szCs w:val="22"/>
          </w:rPr>
          <w:tab/>
          <w:t xml:space="preserve">PROPOSALS FOR THE </w:t>
        </w:r>
        <w:r>
          <w:rPr>
            <w:b/>
            <w:sz w:val="22"/>
            <w:szCs w:val="22"/>
          </w:rPr>
          <w:t>28 / 31</w:t>
        </w:r>
        <w:r w:rsidRPr="003E00C9">
          <w:rPr>
            <w:b/>
            <w:sz w:val="22"/>
            <w:szCs w:val="22"/>
          </w:rPr>
          <w:t xml:space="preserve"> GHZ BAND</w:t>
        </w:r>
        <w:r>
          <w:rPr>
            <w:b/>
            <w:sz w:val="22"/>
            <w:szCs w:val="22"/>
          </w:rPr>
          <w:t>S</w:t>
        </w:r>
      </w:ins>
    </w:p>
    <w:p w14:paraId="52B14F87" w14:textId="3077ECE9" w:rsidR="00C419FA" w:rsidRPr="00687667" w:rsidDel="0002281C" w:rsidRDefault="00F27DFF" w:rsidP="00687667">
      <w:pPr>
        <w:pStyle w:val="Heading1"/>
        <w:rPr>
          <w:del w:id="1249" w:author="Rev. 2 Author" w:date="2018-09-14T13:47:00Z"/>
          <w:b w:val="0"/>
          <w:sz w:val="22"/>
          <w:szCs w:val="22"/>
          <w:u w:val="single"/>
        </w:rPr>
      </w:pPr>
      <w:del w:id="1250" w:author="Rev. 2 Author" w:date="2018-09-14T13:47:00Z">
        <w:r w:rsidRPr="00687667" w:rsidDel="0002281C">
          <w:rPr>
            <w:rFonts w:ascii="Times New Roman" w:hAnsi="Times New Roman"/>
            <w:sz w:val="22"/>
            <w:szCs w:val="22"/>
            <w:u w:val="single"/>
          </w:rPr>
          <w:delText xml:space="preserve">For the </w:delText>
        </w:r>
        <w:r w:rsidR="00C419FA" w:rsidRPr="00687667" w:rsidDel="0002281C">
          <w:rPr>
            <w:rFonts w:ascii="Times New Roman" w:hAnsi="Times New Roman"/>
            <w:sz w:val="22"/>
            <w:szCs w:val="22"/>
            <w:u w:val="single"/>
          </w:rPr>
          <w:delText>27.9-28.2 GHz and 31.0-31.3 GHz</w:delText>
        </w:r>
        <w:r w:rsidR="005F11DC" w:rsidRPr="00687667" w:rsidDel="0002281C">
          <w:rPr>
            <w:rFonts w:ascii="Times New Roman" w:hAnsi="Times New Roman"/>
            <w:sz w:val="22"/>
            <w:szCs w:val="22"/>
            <w:u w:val="single"/>
          </w:rPr>
          <w:delText xml:space="preserve"> Bands</w:delText>
        </w:r>
      </w:del>
    </w:p>
    <w:p w14:paraId="7744CFAC" w14:textId="77777777" w:rsidR="00C419FA" w:rsidRPr="00CA554F" w:rsidRDefault="00C419FA" w:rsidP="00CC78CD">
      <w:pPr>
        <w:pStyle w:val="Reasons"/>
        <w:spacing w:before="0"/>
        <w:rPr>
          <w:sz w:val="22"/>
          <w:szCs w:val="22"/>
        </w:rPr>
      </w:pPr>
    </w:p>
    <w:p w14:paraId="1819DB62" w14:textId="12862B46" w:rsidR="0002281C" w:rsidRPr="003E00C9" w:rsidRDefault="0002281C" w:rsidP="0002281C">
      <w:pPr>
        <w:pStyle w:val="Heading1"/>
        <w:rPr>
          <w:ins w:id="1251" w:author="Rev. 2 Author" w:date="2018-09-14T13:48:00Z"/>
          <w:rFonts w:ascii="Times New Roman" w:hAnsi="Times New Roman"/>
          <w:b w:val="0"/>
          <w:i/>
          <w:sz w:val="22"/>
          <w:szCs w:val="22"/>
        </w:rPr>
      </w:pPr>
      <w:ins w:id="1252" w:author="Rev. 2 Author" w:date="2018-09-14T13:48:00Z">
        <w:r w:rsidRPr="003E00C9">
          <w:rPr>
            <w:rFonts w:ascii="Times New Roman" w:hAnsi="Times New Roman"/>
            <w:b w:val="0"/>
            <w:i/>
            <w:sz w:val="22"/>
            <w:szCs w:val="22"/>
          </w:rPr>
          <w:t xml:space="preserve">For the </w:t>
        </w:r>
        <w:r>
          <w:rPr>
            <w:rFonts w:ascii="Times New Roman" w:hAnsi="Times New Roman"/>
            <w:b w:val="0"/>
            <w:i/>
            <w:sz w:val="22"/>
            <w:szCs w:val="22"/>
          </w:rPr>
          <w:t xml:space="preserve">27.9-28.32 </w:t>
        </w:r>
        <w:r w:rsidRPr="003E00C9">
          <w:rPr>
            <w:rFonts w:ascii="Times New Roman" w:hAnsi="Times New Roman"/>
            <w:b w:val="0"/>
            <w:i/>
            <w:sz w:val="22"/>
            <w:szCs w:val="22"/>
          </w:rPr>
          <w:t>GHz Band</w:t>
        </w:r>
      </w:ins>
    </w:p>
    <w:p w14:paraId="60C8F2DC" w14:textId="77777777" w:rsidR="0002281C" w:rsidRDefault="0002281C" w:rsidP="003F34AE">
      <w:pPr>
        <w:pStyle w:val="Methodheading3"/>
        <w:rPr>
          <w:ins w:id="1253" w:author="Rev. 2 Author" w:date="2018-09-14T13:48:00Z"/>
          <w:sz w:val="22"/>
          <w:szCs w:val="22"/>
        </w:rPr>
      </w:pPr>
    </w:p>
    <w:p w14:paraId="25DFED53" w14:textId="2B01027B" w:rsidR="003F34AE" w:rsidRPr="005F11DC" w:rsidRDefault="005F11DC" w:rsidP="003F34AE">
      <w:pPr>
        <w:pStyle w:val="Methodheading3"/>
        <w:rPr>
          <w:sz w:val="22"/>
          <w:szCs w:val="22"/>
        </w:rPr>
      </w:pPr>
      <w:r w:rsidRPr="005F11DC">
        <w:rPr>
          <w:sz w:val="22"/>
          <w:szCs w:val="22"/>
        </w:rPr>
        <w:t>MOD</w:t>
      </w:r>
      <w:r w:rsidRPr="005F11DC">
        <w:rPr>
          <w:sz w:val="22"/>
          <w:szCs w:val="22"/>
        </w:rPr>
        <w:tab/>
      </w:r>
      <w:r w:rsidRPr="005F11DC">
        <w:rPr>
          <w:sz w:val="22"/>
          <w:szCs w:val="22"/>
        </w:rPr>
        <w:tab/>
        <w:t>USA/1.14/</w:t>
      </w:r>
      <w:ins w:id="1254" w:author="Author" w:date="2018-09-06T07:38:00Z">
        <w:r w:rsidR="006D6280">
          <w:rPr>
            <w:sz w:val="22"/>
            <w:szCs w:val="22"/>
          </w:rPr>
          <w:t>14</w:t>
        </w:r>
      </w:ins>
      <w:del w:id="1255" w:author="Author" w:date="2018-09-06T07:38:00Z">
        <w:r w:rsidDel="006D6280">
          <w:rPr>
            <w:sz w:val="22"/>
            <w:szCs w:val="22"/>
          </w:rPr>
          <w:delText>9</w:delText>
        </w:r>
      </w:del>
    </w:p>
    <w:p w14:paraId="1AA05C1A" w14:textId="77777777"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14:paraId="14FA07D9" w14:textId="77777777" w:rsidR="003F34AE" w:rsidRDefault="003F34AE" w:rsidP="003F34AE">
      <w:pPr>
        <w:pStyle w:val="Arttitle"/>
        <w:rPr>
          <w:lang w:val="en-US"/>
        </w:rPr>
      </w:pPr>
      <w:r w:rsidRPr="006D07BF">
        <w:t>Frequency</w:t>
      </w:r>
      <w:r>
        <w:t xml:space="preserve"> allocations</w:t>
      </w:r>
    </w:p>
    <w:p w14:paraId="570BBE5D" w14:textId="77777777"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7892C7E7" w14:textId="77777777"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14:paraId="0E6E16D7" w14:textId="77777777"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14:paraId="320BEC1E" w14:textId="77777777" w:rsidR="003F34AE" w:rsidRPr="00D328E5" w:rsidRDefault="003F34AE" w:rsidP="00384C1B">
            <w:pPr>
              <w:pStyle w:val="Tablehead"/>
            </w:pPr>
            <w:r w:rsidRPr="00D328E5">
              <w:t>Allocation to services</w:t>
            </w:r>
          </w:p>
        </w:tc>
      </w:tr>
      <w:tr w:rsidR="003F34AE" w:rsidRPr="00D328E5" w14:paraId="1A42D655"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306EE4B6" w14:textId="77777777"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14:paraId="2948F335" w14:textId="77777777"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14:paraId="6EA710F7" w14:textId="77777777"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14:paraId="0FB8E1A5" w14:textId="77777777" w:rsidTr="00384C1B">
        <w:trPr>
          <w:cantSplit/>
          <w:jc w:val="center"/>
        </w:trPr>
        <w:tc>
          <w:tcPr>
            <w:tcW w:w="9304" w:type="dxa"/>
            <w:tcBorders>
              <w:top w:val="nil"/>
              <w:left w:val="single" w:sz="4" w:space="0" w:color="auto"/>
              <w:bottom w:val="single" w:sz="4" w:space="0" w:color="auto"/>
              <w:right w:val="single" w:sz="4" w:space="0" w:color="auto"/>
            </w:tcBorders>
            <w:hideMark/>
          </w:tcPr>
          <w:p w14:paraId="11254570" w14:textId="77777777" w:rsidR="003F34AE" w:rsidRDefault="003F34AE" w:rsidP="00384C1B">
            <w:pPr>
              <w:pStyle w:val="TableTextS5"/>
              <w:rPr>
                <w:color w:val="000000"/>
                <w:lang w:val="en-AU"/>
              </w:rPr>
            </w:pPr>
            <w:r w:rsidRPr="00D518E2">
              <w:rPr>
                <w:rStyle w:val="Tablefreq"/>
              </w:rPr>
              <w:t>27.5-28.5</w:t>
            </w:r>
            <w:r>
              <w:rPr>
                <w:color w:val="000000"/>
                <w:lang w:val="en-AU"/>
              </w:rPr>
              <w:tab/>
              <w:t>FIXED</w:t>
            </w:r>
            <w:del w:id="1256" w:author="Fernandez Jimenez, Virginia" w:date="2018-06-06T14:41:00Z">
              <w:r w:rsidRPr="008A2589" w:rsidDel="00F41E90">
                <w:rPr>
                  <w:color w:val="000000"/>
                  <w:lang w:val="en-US"/>
                </w:rPr>
                <w:delText xml:space="preserve">  </w:delText>
              </w:r>
              <w:r w:rsidDel="00F41E90">
                <w:rPr>
                  <w:rStyle w:val="Artref"/>
                  <w:color w:val="000000"/>
                </w:rPr>
                <w:delText>5.537A</w:delText>
              </w:r>
            </w:del>
            <w:ins w:id="1257" w:author="Fernandez Jimenez, Virginia" w:date="2018-06-06T14:41:00Z">
              <w:r>
                <w:rPr>
                  <w:rStyle w:val="Artref"/>
                  <w:color w:val="000000"/>
                </w:rPr>
                <w:t xml:space="preserve">  </w:t>
              </w:r>
              <w:r>
                <w:t xml:space="preserve">ADD </w:t>
              </w:r>
              <w:proofErr w:type="gramStart"/>
              <w:r w:rsidRPr="00F41E90">
                <w:rPr>
                  <w:rStyle w:val="Artref"/>
                </w:rPr>
                <w:t>5.E</w:t>
              </w:r>
              <w:proofErr w:type="gramEnd"/>
              <w:r w:rsidRPr="00F41E90">
                <w:rPr>
                  <w:rStyle w:val="Artref"/>
                </w:rPr>
                <w:t>114</w:t>
              </w:r>
            </w:ins>
          </w:p>
          <w:p w14:paraId="5DE582E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w:t>
            </w:r>
            <w:proofErr w:type="gramStart"/>
            <w:r>
              <w:rPr>
                <w:color w:val="000000"/>
                <w:lang w:val="en-AU"/>
              </w:rPr>
              <w:t xml:space="preserve">space)  </w:t>
            </w:r>
            <w:r>
              <w:rPr>
                <w:rStyle w:val="Artref"/>
                <w:color w:val="000000"/>
                <w:lang w:val="en-AU"/>
              </w:rPr>
              <w:t>5</w:t>
            </w:r>
            <w:proofErr w:type="gramEnd"/>
            <w:r>
              <w:rPr>
                <w:rStyle w:val="Artref"/>
                <w:color w:val="000000"/>
                <w:lang w:val="en-AU"/>
              </w:rPr>
              <w:t>.484A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48DB87A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EFB9D5" w14:textId="77777777"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proofErr w:type="gramStart"/>
            <w:r>
              <w:rPr>
                <w:rStyle w:val="Artref"/>
                <w:color w:val="000000"/>
                <w:lang w:val="en-AU"/>
              </w:rPr>
              <w:t>5.538</w:t>
            </w:r>
            <w:r>
              <w:rPr>
                <w:color w:val="000000"/>
                <w:lang w:val="en-AU"/>
              </w:rPr>
              <w:t xml:space="preserve">  </w:t>
            </w:r>
            <w:r>
              <w:rPr>
                <w:rStyle w:val="Artref"/>
                <w:color w:val="000000"/>
                <w:lang w:val="en-AU"/>
              </w:rPr>
              <w:t>5</w:t>
            </w:r>
            <w:proofErr w:type="gramEnd"/>
            <w:r>
              <w:rPr>
                <w:rStyle w:val="Artref"/>
                <w:color w:val="000000"/>
                <w:lang w:val="en-AU"/>
              </w:rPr>
              <w:t>.540</w:t>
            </w:r>
          </w:p>
        </w:tc>
      </w:tr>
    </w:tbl>
    <w:p w14:paraId="42B5326F" w14:textId="77777777" w:rsidR="003F34AE" w:rsidRDefault="003F34AE" w:rsidP="003F34AE">
      <w:pPr>
        <w:pStyle w:val="Reasons"/>
      </w:pPr>
    </w:p>
    <w:p w14:paraId="3C5CAEB5" w14:textId="0A2A316C" w:rsidR="00156012" w:rsidRPr="00617852" w:rsidRDefault="00156012" w:rsidP="00156012">
      <w:pPr>
        <w:jc w:val="both"/>
        <w:rPr>
          <w:sz w:val="22"/>
          <w:szCs w:val="22"/>
          <w:rPrChange w:id="1258" w:author="Rev. 2 Author" w:date="2018-09-12T16:57:00Z">
            <w:rPr>
              <w:i/>
              <w:sz w:val="22"/>
              <w:szCs w:val="22"/>
            </w:rPr>
          </w:rPrChange>
        </w:rPr>
      </w:pPr>
      <w:r w:rsidRPr="00617852">
        <w:rPr>
          <w:b/>
          <w:sz w:val="22"/>
          <w:szCs w:val="22"/>
          <w:rPrChange w:id="1259" w:author="Rev. 2 Author" w:date="2018-09-12T16:57:00Z">
            <w:rPr>
              <w:b/>
              <w:i/>
              <w:sz w:val="22"/>
              <w:szCs w:val="22"/>
            </w:rPr>
          </w:rPrChange>
        </w:rPr>
        <w:t>Reasons</w:t>
      </w:r>
      <w:r w:rsidRPr="00617852">
        <w:rPr>
          <w:sz w:val="22"/>
          <w:szCs w:val="22"/>
          <w:rPrChange w:id="1260" w:author="Rev. 2 Author" w:date="2018-09-12T16:57:00Z">
            <w:rPr>
              <w:i/>
              <w:sz w:val="22"/>
              <w:szCs w:val="22"/>
            </w:rPr>
          </w:rPrChange>
        </w:rPr>
        <w:t xml:space="preserve">: To add a footnote to the fixed service allocation in support of a HAPS </w:t>
      </w:r>
      <w:ins w:id="1261" w:author="Author" w:date="2018-09-06T07:32:00Z">
        <w:r w:rsidR="00A75FBA" w:rsidRPr="00617852">
          <w:rPr>
            <w:sz w:val="22"/>
            <w:szCs w:val="22"/>
            <w:rPrChange w:id="1262" w:author="Rev. 2 Author" w:date="2018-09-12T16:57:00Z">
              <w:rPr>
                <w:i/>
                <w:sz w:val="22"/>
                <w:szCs w:val="22"/>
              </w:rPr>
            </w:rPrChange>
          </w:rPr>
          <w:t>designation</w:t>
        </w:r>
      </w:ins>
      <w:ins w:id="1263" w:author="Rev. 2 Author" w:date="2018-09-13T15:34:00Z">
        <w:r w:rsidR="00E7327F">
          <w:rPr>
            <w:sz w:val="22"/>
            <w:szCs w:val="22"/>
          </w:rPr>
          <w:t xml:space="preserve"> </w:t>
        </w:r>
      </w:ins>
      <w:del w:id="1264" w:author="Author" w:date="2018-09-06T07:32:00Z">
        <w:r w:rsidRPr="00617852" w:rsidDel="00A75FBA">
          <w:rPr>
            <w:sz w:val="22"/>
            <w:szCs w:val="22"/>
            <w:rPrChange w:id="1265" w:author="Rev. 2 Author" w:date="2018-09-12T16:57:00Z">
              <w:rPr>
                <w:i/>
                <w:sz w:val="22"/>
                <w:szCs w:val="22"/>
              </w:rPr>
            </w:rPrChange>
          </w:rPr>
          <w:delText xml:space="preserve">identification </w:delText>
        </w:r>
      </w:del>
      <w:r w:rsidRPr="00617852">
        <w:rPr>
          <w:sz w:val="22"/>
          <w:szCs w:val="22"/>
          <w:rPrChange w:id="1266" w:author="Rev. 2 Author" w:date="2018-09-12T16:57:00Z">
            <w:rPr>
              <w:i/>
              <w:sz w:val="22"/>
              <w:szCs w:val="22"/>
            </w:rPr>
          </w:rPrChange>
        </w:rPr>
        <w:t>in the 27.9-28.2 GHz band and to suppress the existing HAPS related footnote.</w:t>
      </w:r>
    </w:p>
    <w:p w14:paraId="4AA71C30" w14:textId="77777777" w:rsidR="00156012" w:rsidRDefault="00156012" w:rsidP="003F34AE">
      <w:pPr>
        <w:pStyle w:val="Reasons"/>
      </w:pPr>
    </w:p>
    <w:p w14:paraId="07F12D64" w14:textId="77777777" w:rsidR="00F82BFA" w:rsidRDefault="00F82BFA" w:rsidP="003F34AE">
      <w:pPr>
        <w:pStyle w:val="Reasons"/>
      </w:pPr>
    </w:p>
    <w:p w14:paraId="4A670189" w14:textId="77777777" w:rsidR="003F34AE" w:rsidRPr="00E5162F" w:rsidRDefault="003F34AE" w:rsidP="00687667">
      <w:pPr>
        <w:pStyle w:val="Methodheading3"/>
        <w:rPr>
          <w:sz w:val="22"/>
          <w:szCs w:val="22"/>
        </w:rPr>
      </w:pPr>
      <w:r w:rsidRPr="00E5162F">
        <w:rPr>
          <w:sz w:val="22"/>
          <w:szCs w:val="22"/>
        </w:rPr>
        <w:t>ADD</w:t>
      </w:r>
      <w:r w:rsidR="005F11DC" w:rsidRPr="00E5162F">
        <w:rPr>
          <w:sz w:val="22"/>
          <w:szCs w:val="22"/>
        </w:rPr>
        <w:tab/>
      </w:r>
      <w:r w:rsidR="005F11DC" w:rsidRPr="00E5162F">
        <w:rPr>
          <w:sz w:val="22"/>
          <w:szCs w:val="22"/>
        </w:rPr>
        <w:tab/>
        <w:t>USA/1.14/1</w:t>
      </w:r>
      <w:ins w:id="1267" w:author="Author" w:date="2018-09-06T07:38:00Z">
        <w:r w:rsidR="006D6280">
          <w:rPr>
            <w:sz w:val="22"/>
            <w:szCs w:val="22"/>
          </w:rPr>
          <w:t>5</w:t>
        </w:r>
      </w:ins>
      <w:del w:id="1268" w:author="Author" w:date="2018-09-06T07:38:00Z">
        <w:r w:rsidR="005F11DC" w:rsidRPr="00E5162F" w:rsidDel="006D6280">
          <w:rPr>
            <w:sz w:val="22"/>
            <w:szCs w:val="22"/>
          </w:rPr>
          <w:delText>0</w:delText>
        </w:r>
      </w:del>
    </w:p>
    <w:p w14:paraId="6CB2C50D" w14:textId="77777777" w:rsidR="005F11DC" w:rsidRPr="00687667" w:rsidRDefault="005F11DC" w:rsidP="005F11DC">
      <w:pPr>
        <w:rPr>
          <w:sz w:val="22"/>
          <w:szCs w:val="22"/>
          <w:lang w:val="en-GB"/>
        </w:rPr>
      </w:pPr>
    </w:p>
    <w:p w14:paraId="213E6D39" w14:textId="0A41C9F5" w:rsidR="003F34AE" w:rsidRPr="00687667" w:rsidRDefault="003F34AE">
      <w:pPr>
        <w:jc w:val="both"/>
        <w:rPr>
          <w:sz w:val="22"/>
          <w:szCs w:val="22"/>
        </w:rPr>
        <w:pPrChange w:id="1269" w:author="Rev. 2 Author" w:date="2018-09-14T13:50:00Z">
          <w:pPr/>
        </w:pPrChange>
      </w:pPr>
      <w:r w:rsidRPr="00F82BFA">
        <w:rPr>
          <w:rStyle w:val="Artdef"/>
          <w:sz w:val="22"/>
          <w:szCs w:val="22"/>
        </w:rPr>
        <w:t>5.E114</w:t>
      </w:r>
      <w:r w:rsidRPr="00F82BFA">
        <w:rPr>
          <w:b/>
          <w:sz w:val="22"/>
          <w:szCs w:val="22"/>
        </w:rPr>
        <w:tab/>
      </w:r>
      <w:proofErr w:type="gramStart"/>
      <w:r w:rsidRPr="00F82BFA">
        <w:rPr>
          <w:sz w:val="22"/>
          <w:szCs w:val="22"/>
        </w:rPr>
        <w:t>The</w:t>
      </w:r>
      <w:proofErr w:type="gramEnd"/>
      <w:r w:rsidRPr="00F82BFA">
        <w:rPr>
          <w:sz w:val="22"/>
          <w:szCs w:val="22"/>
        </w:rPr>
        <w:t xml:space="preserve"> allocation to the fixed service in the band 27.9-28.2 GHz is designated for worldwide use by </w:t>
      </w:r>
      <w:r w:rsidRPr="00687667">
        <w:rPr>
          <w:sz w:val="22"/>
          <w:szCs w:val="22"/>
        </w:rPr>
        <w:t xml:space="preserve">high-altitude platform stations (HAPS). </w:t>
      </w:r>
      <w:ins w:id="1270" w:author="Author" w:date="2018-09-06T08:15:00Z">
        <w:r w:rsidR="00D30D4F">
          <w:rPr>
            <w:sz w:val="22"/>
            <w:szCs w:val="22"/>
          </w:rPr>
          <w:t xml:space="preserve">This designation does not preclude the use of this frequency band by any application of the services to which they are allocated and does not establish priority in the Radio Regulations.  </w:t>
        </w:r>
      </w:ins>
      <w:r w:rsidRPr="00687667">
        <w:rPr>
          <w:sz w:val="22"/>
          <w:szCs w:val="22"/>
        </w:rPr>
        <w:t>Such use of the fixed-service allocation by HAPS is limited to operation in the HAPS-to-ground direction and is subject to the provisions of Resolution </w:t>
      </w:r>
      <w:r w:rsidRPr="00687667">
        <w:rPr>
          <w:b/>
          <w:sz w:val="22"/>
          <w:szCs w:val="22"/>
        </w:rPr>
        <w:t>[E114</w:t>
      </w:r>
      <w:del w:id="1271" w:author="Rev. 2 Author" w:date="2018-09-12T23:54:00Z">
        <w:r w:rsidRPr="00687667" w:rsidDel="002B5B7B">
          <w:rPr>
            <w:b/>
            <w:sz w:val="22"/>
            <w:szCs w:val="22"/>
          </w:rPr>
          <w:delText>-28+31B1-O1</w:delText>
        </w:r>
      </w:del>
      <w:r w:rsidRPr="00687667">
        <w:rPr>
          <w:b/>
          <w:sz w:val="22"/>
          <w:szCs w:val="22"/>
        </w:rPr>
        <w:t>] (WRC</w:t>
      </w:r>
      <w:r w:rsidRPr="00687667">
        <w:rPr>
          <w:b/>
          <w:sz w:val="22"/>
          <w:szCs w:val="22"/>
        </w:rPr>
        <w:noBreakHyphen/>
        <w:t>19)</w:t>
      </w:r>
      <w:r w:rsidRPr="00687667">
        <w:rPr>
          <w:sz w:val="22"/>
          <w:szCs w:val="22"/>
        </w:rPr>
        <w:t>.     (WRC</w:t>
      </w:r>
      <w:r w:rsidRPr="00687667">
        <w:rPr>
          <w:sz w:val="22"/>
          <w:szCs w:val="22"/>
        </w:rPr>
        <w:noBreakHyphen/>
        <w:t>19)</w:t>
      </w:r>
    </w:p>
    <w:p w14:paraId="72F0F3F4" w14:textId="77777777" w:rsidR="00AE6085" w:rsidRDefault="00AE6085">
      <w:pPr>
        <w:jc w:val="both"/>
        <w:rPr>
          <w:sz w:val="16"/>
        </w:rPr>
        <w:pPrChange w:id="1272" w:author="Rev. 2 Author" w:date="2018-09-14T13:50:00Z">
          <w:pPr/>
        </w:pPrChange>
      </w:pPr>
    </w:p>
    <w:p w14:paraId="20CBC616" w14:textId="77777777" w:rsidR="00AE6085" w:rsidRPr="002B5B7B" w:rsidRDefault="00AE6085">
      <w:pPr>
        <w:tabs>
          <w:tab w:val="left" w:pos="1352"/>
        </w:tabs>
        <w:jc w:val="both"/>
        <w:rPr>
          <w:b/>
          <w:sz w:val="22"/>
          <w:szCs w:val="22"/>
          <w:rPrChange w:id="1273" w:author="Rev. 2 Author" w:date="2018-09-12T23:54:00Z">
            <w:rPr>
              <w:b/>
              <w:i/>
              <w:sz w:val="22"/>
              <w:szCs w:val="22"/>
            </w:rPr>
          </w:rPrChange>
        </w:rPr>
        <w:pPrChange w:id="1274" w:author="Rev. 2 Author" w:date="2018-09-14T13:50:00Z">
          <w:pPr>
            <w:tabs>
              <w:tab w:val="left" w:pos="1352"/>
            </w:tabs>
          </w:pPr>
        </w:pPrChange>
      </w:pPr>
      <w:r w:rsidRPr="002B5B7B">
        <w:rPr>
          <w:b/>
          <w:sz w:val="22"/>
          <w:szCs w:val="22"/>
          <w:rPrChange w:id="1275" w:author="Rev. 2 Author" w:date="2018-09-12T23:54:00Z">
            <w:rPr>
              <w:b/>
              <w:i/>
              <w:sz w:val="22"/>
              <w:szCs w:val="22"/>
            </w:rPr>
          </w:rPrChange>
        </w:rPr>
        <w:t>Reasons:</w:t>
      </w:r>
      <w:r w:rsidRPr="002B5B7B">
        <w:rPr>
          <w:sz w:val="22"/>
          <w:szCs w:val="22"/>
          <w:rPrChange w:id="1276" w:author="Rev. 2 Author" w:date="2018-09-12T23:54:00Z">
            <w:rPr>
              <w:i/>
              <w:sz w:val="22"/>
              <w:szCs w:val="22"/>
            </w:rPr>
          </w:rPrChange>
        </w:rPr>
        <w:tab/>
        <w:t xml:space="preserve"> To add the text of the footnote allowing HAPS to operate in the fixed service allocation in the 27.9-28.2 GHz band</w:t>
      </w:r>
      <w:r w:rsidR="00CE1FAE" w:rsidRPr="002B5B7B">
        <w:rPr>
          <w:sz w:val="22"/>
          <w:szCs w:val="22"/>
          <w:rPrChange w:id="1277" w:author="Rev. 2 Author" w:date="2018-09-12T23:54:00Z">
            <w:rPr>
              <w:i/>
              <w:sz w:val="22"/>
              <w:szCs w:val="22"/>
            </w:rPr>
          </w:rPrChange>
        </w:rPr>
        <w:t xml:space="preserve"> on a worldwide basis</w:t>
      </w:r>
      <w:r w:rsidRPr="002B5B7B">
        <w:rPr>
          <w:sz w:val="22"/>
          <w:szCs w:val="22"/>
          <w:rPrChange w:id="1278" w:author="Rev. 2 Author" w:date="2018-09-12T23:54:00Z">
            <w:rPr>
              <w:i/>
              <w:sz w:val="22"/>
              <w:szCs w:val="22"/>
            </w:rPr>
          </w:rPrChange>
        </w:rPr>
        <w:t>.</w:t>
      </w:r>
    </w:p>
    <w:p w14:paraId="447B09F1" w14:textId="77777777" w:rsidR="003F34AE" w:rsidRPr="00DA2575" w:rsidRDefault="003F34AE" w:rsidP="003F34AE">
      <w:pPr>
        <w:pStyle w:val="Reasons"/>
      </w:pPr>
    </w:p>
    <w:p w14:paraId="3F39351F" w14:textId="77777777" w:rsidR="003F34AE" w:rsidRPr="00C829AB" w:rsidRDefault="003F34AE" w:rsidP="00687667">
      <w:pPr>
        <w:pStyle w:val="Methodheading3"/>
        <w:rPr>
          <w:sz w:val="22"/>
          <w:szCs w:val="22"/>
          <w:lang w:val="fr-FR"/>
          <w:rPrChange w:id="1279" w:author="Kevin Eisenhauer" w:date="2018-09-06T10:49:00Z">
            <w:rPr>
              <w:sz w:val="22"/>
              <w:szCs w:val="22"/>
            </w:rPr>
          </w:rPrChange>
        </w:rPr>
      </w:pPr>
      <w:r w:rsidRPr="00C829AB">
        <w:rPr>
          <w:sz w:val="22"/>
          <w:szCs w:val="22"/>
          <w:lang w:val="fr-FR"/>
          <w:rPrChange w:id="1280" w:author="Kevin Eisenhauer" w:date="2018-09-06T10:49:00Z">
            <w:rPr>
              <w:sz w:val="22"/>
              <w:szCs w:val="22"/>
            </w:rPr>
          </w:rPrChange>
        </w:rPr>
        <w:t>SUP</w:t>
      </w:r>
      <w:r w:rsidR="00054B61" w:rsidRPr="00C829AB">
        <w:rPr>
          <w:sz w:val="22"/>
          <w:szCs w:val="22"/>
          <w:lang w:val="fr-FR"/>
          <w:rPrChange w:id="1281" w:author="Kevin Eisenhauer" w:date="2018-09-06T10:49:00Z">
            <w:rPr>
              <w:sz w:val="22"/>
              <w:szCs w:val="22"/>
            </w:rPr>
          </w:rPrChange>
        </w:rPr>
        <w:tab/>
      </w:r>
      <w:r w:rsidR="00054B61" w:rsidRPr="00C829AB">
        <w:rPr>
          <w:sz w:val="22"/>
          <w:szCs w:val="22"/>
          <w:lang w:val="fr-FR"/>
          <w:rPrChange w:id="1282" w:author="Kevin Eisenhauer" w:date="2018-09-06T10:49:00Z">
            <w:rPr>
              <w:sz w:val="22"/>
              <w:szCs w:val="22"/>
            </w:rPr>
          </w:rPrChange>
        </w:rPr>
        <w:tab/>
        <w:t>USA/1.14/1</w:t>
      </w:r>
      <w:ins w:id="1283" w:author="Author" w:date="2018-09-06T07:38:00Z">
        <w:r w:rsidR="006D6280" w:rsidRPr="00C829AB">
          <w:rPr>
            <w:sz w:val="22"/>
            <w:szCs w:val="22"/>
            <w:lang w:val="fr-FR"/>
            <w:rPrChange w:id="1284" w:author="Kevin Eisenhauer" w:date="2018-09-06T10:49:00Z">
              <w:rPr>
                <w:sz w:val="22"/>
                <w:szCs w:val="22"/>
              </w:rPr>
            </w:rPrChange>
          </w:rPr>
          <w:t>6</w:t>
        </w:r>
      </w:ins>
      <w:del w:id="1285" w:author="Author" w:date="2018-09-06T07:38:00Z">
        <w:r w:rsidR="00054B61" w:rsidRPr="00C829AB" w:rsidDel="006D6280">
          <w:rPr>
            <w:sz w:val="22"/>
            <w:szCs w:val="22"/>
            <w:lang w:val="fr-FR"/>
            <w:rPrChange w:id="1286" w:author="Kevin Eisenhauer" w:date="2018-09-06T10:49:00Z">
              <w:rPr>
                <w:sz w:val="22"/>
                <w:szCs w:val="22"/>
              </w:rPr>
            </w:rPrChange>
          </w:rPr>
          <w:delText>1</w:delText>
        </w:r>
      </w:del>
    </w:p>
    <w:p w14:paraId="10B7C68C" w14:textId="77777777" w:rsidR="003F34AE" w:rsidRPr="00C829AB" w:rsidRDefault="003F34AE" w:rsidP="00687667">
      <w:pPr>
        <w:rPr>
          <w:rStyle w:val="Artdef"/>
          <w:rFonts w:ascii="Times New Roman Bold" w:hAnsi="Times New Roman Bold" w:cs="Times New Roman Bold"/>
          <w:sz w:val="22"/>
          <w:szCs w:val="22"/>
          <w:lang w:val="fr-FR"/>
          <w:rPrChange w:id="1287" w:author="Kevin Eisenhauer" w:date="2018-09-06T10:49:00Z">
            <w:rPr>
              <w:rStyle w:val="Artdef"/>
              <w:rFonts w:ascii="Times New Roman Bold" w:hAnsi="Times New Roman Bold" w:cs="Times New Roman Bold"/>
              <w:b w:val="0"/>
              <w:sz w:val="22"/>
              <w:szCs w:val="22"/>
              <w:lang w:val="en-GB"/>
            </w:rPr>
          </w:rPrChange>
        </w:rPr>
      </w:pPr>
      <w:r w:rsidRPr="00C829AB">
        <w:rPr>
          <w:rStyle w:val="Artdef"/>
          <w:rFonts w:ascii="Times New Roman Bold" w:hAnsi="Times New Roman Bold" w:cs="Times New Roman Bold"/>
          <w:sz w:val="22"/>
          <w:szCs w:val="22"/>
          <w:lang w:val="fr-FR"/>
          <w:rPrChange w:id="1288" w:author="Kevin Eisenhauer" w:date="2018-09-06T10:49:00Z">
            <w:rPr>
              <w:rStyle w:val="Artdef"/>
              <w:rFonts w:ascii="Times New Roman Bold" w:hAnsi="Times New Roman Bold" w:cs="Times New Roman Bold"/>
              <w:sz w:val="22"/>
              <w:szCs w:val="22"/>
            </w:rPr>
          </w:rPrChange>
        </w:rPr>
        <w:t>5.</w:t>
      </w:r>
      <w:r w:rsidRPr="00C829AB">
        <w:rPr>
          <w:rStyle w:val="Artdef"/>
          <w:rFonts w:ascii="Times New Roman Bold" w:hAnsi="Times New Roman Bold" w:cs="Times New Roman Bold"/>
          <w:sz w:val="24"/>
          <w:lang w:val="fr-FR"/>
          <w:rPrChange w:id="1289" w:author="Kevin Eisenhauer" w:date="2018-09-06T10:49:00Z">
            <w:rPr>
              <w:rStyle w:val="Artdef"/>
              <w:rFonts w:ascii="Times New Roman Bold" w:hAnsi="Times New Roman Bold" w:cs="Times New Roman Bold"/>
              <w:sz w:val="24"/>
              <w:lang w:val="en-GB"/>
            </w:rPr>
          </w:rPrChange>
        </w:rPr>
        <w:t>537A</w:t>
      </w:r>
    </w:p>
    <w:p w14:paraId="7548ABFE" w14:textId="77777777" w:rsidR="003F34AE" w:rsidRPr="00C829AB" w:rsidRDefault="003F34AE" w:rsidP="003F34AE">
      <w:pPr>
        <w:pStyle w:val="Reasons"/>
        <w:rPr>
          <w:lang w:val="fr-FR"/>
          <w:rPrChange w:id="1290" w:author="Kevin Eisenhauer" w:date="2018-09-06T10:49:00Z">
            <w:rPr/>
          </w:rPrChange>
        </w:rPr>
      </w:pPr>
    </w:p>
    <w:p w14:paraId="4AA0FC9B" w14:textId="6642320C" w:rsidR="0002281C" w:rsidRPr="003E00C9" w:rsidRDefault="0002281C" w:rsidP="0002281C">
      <w:pPr>
        <w:pStyle w:val="Heading1"/>
        <w:rPr>
          <w:ins w:id="1291" w:author="Rev. 2 Author" w:date="2018-09-14T13:49:00Z"/>
          <w:rFonts w:ascii="Times New Roman" w:hAnsi="Times New Roman"/>
          <w:b w:val="0"/>
          <w:i/>
          <w:sz w:val="22"/>
          <w:szCs w:val="22"/>
        </w:rPr>
      </w:pPr>
      <w:ins w:id="1292" w:author="Rev. 2 Author" w:date="2018-09-14T13:49:00Z">
        <w:r w:rsidRPr="003E00C9">
          <w:rPr>
            <w:rFonts w:ascii="Times New Roman" w:hAnsi="Times New Roman"/>
            <w:b w:val="0"/>
            <w:i/>
            <w:sz w:val="22"/>
            <w:szCs w:val="22"/>
          </w:rPr>
          <w:t xml:space="preserve">For the </w:t>
        </w:r>
        <w:r>
          <w:rPr>
            <w:rFonts w:ascii="Times New Roman" w:hAnsi="Times New Roman"/>
            <w:b w:val="0"/>
            <w:i/>
            <w:sz w:val="22"/>
            <w:szCs w:val="22"/>
          </w:rPr>
          <w:t xml:space="preserve">31.0-31.3 </w:t>
        </w:r>
        <w:r w:rsidRPr="003E00C9">
          <w:rPr>
            <w:rFonts w:ascii="Times New Roman" w:hAnsi="Times New Roman"/>
            <w:b w:val="0"/>
            <w:i/>
            <w:sz w:val="22"/>
            <w:szCs w:val="22"/>
          </w:rPr>
          <w:t>GHz</w:t>
        </w:r>
        <w:r>
          <w:rPr>
            <w:rFonts w:ascii="Times New Roman" w:hAnsi="Times New Roman"/>
            <w:b w:val="0"/>
            <w:i/>
            <w:sz w:val="22"/>
            <w:szCs w:val="22"/>
          </w:rPr>
          <w:t xml:space="preserve"> B</w:t>
        </w:r>
        <w:r w:rsidRPr="003E00C9">
          <w:rPr>
            <w:rFonts w:ascii="Times New Roman" w:hAnsi="Times New Roman"/>
            <w:b w:val="0"/>
            <w:i/>
            <w:sz w:val="22"/>
            <w:szCs w:val="22"/>
          </w:rPr>
          <w:t>and</w:t>
        </w:r>
      </w:ins>
    </w:p>
    <w:p w14:paraId="7990FF59" w14:textId="77777777" w:rsidR="0002281C" w:rsidRDefault="0002281C" w:rsidP="00054B61">
      <w:pPr>
        <w:pStyle w:val="Methodheading3"/>
        <w:rPr>
          <w:ins w:id="1293" w:author="Rev. 2 Author" w:date="2018-09-14T13:49:00Z"/>
          <w:sz w:val="22"/>
          <w:szCs w:val="22"/>
          <w:lang w:val="fr-FR"/>
        </w:rPr>
      </w:pPr>
    </w:p>
    <w:p w14:paraId="7FFB25E2" w14:textId="14902967" w:rsidR="00054B61" w:rsidRPr="00C829AB" w:rsidRDefault="00054B61" w:rsidP="00054B61">
      <w:pPr>
        <w:pStyle w:val="Methodheading3"/>
        <w:rPr>
          <w:sz w:val="22"/>
          <w:szCs w:val="22"/>
          <w:lang w:val="fr-FR"/>
          <w:rPrChange w:id="1294" w:author="Kevin Eisenhauer" w:date="2018-09-06T10:49:00Z">
            <w:rPr>
              <w:sz w:val="22"/>
              <w:szCs w:val="22"/>
            </w:rPr>
          </w:rPrChange>
        </w:rPr>
      </w:pPr>
      <w:r w:rsidRPr="00C829AB">
        <w:rPr>
          <w:sz w:val="22"/>
          <w:szCs w:val="22"/>
          <w:lang w:val="fr-FR"/>
          <w:rPrChange w:id="1295" w:author="Kevin Eisenhauer" w:date="2018-09-06T10:49:00Z">
            <w:rPr>
              <w:sz w:val="22"/>
              <w:szCs w:val="22"/>
            </w:rPr>
          </w:rPrChange>
        </w:rPr>
        <w:t>MOD</w:t>
      </w:r>
      <w:r w:rsidRPr="00C829AB">
        <w:rPr>
          <w:sz w:val="22"/>
          <w:szCs w:val="22"/>
          <w:lang w:val="fr-FR"/>
          <w:rPrChange w:id="1296" w:author="Kevin Eisenhauer" w:date="2018-09-06T10:49:00Z">
            <w:rPr>
              <w:sz w:val="22"/>
              <w:szCs w:val="22"/>
            </w:rPr>
          </w:rPrChange>
        </w:rPr>
        <w:tab/>
      </w:r>
      <w:r w:rsidRPr="00C829AB">
        <w:rPr>
          <w:sz w:val="22"/>
          <w:szCs w:val="22"/>
          <w:lang w:val="fr-FR"/>
          <w:rPrChange w:id="1297" w:author="Kevin Eisenhauer" w:date="2018-09-06T10:49:00Z">
            <w:rPr>
              <w:sz w:val="22"/>
              <w:szCs w:val="22"/>
            </w:rPr>
          </w:rPrChange>
        </w:rPr>
        <w:tab/>
        <w:t>USA/1.14/1</w:t>
      </w:r>
      <w:ins w:id="1298" w:author="Author" w:date="2018-09-06T07:38:00Z">
        <w:r w:rsidR="006D6280" w:rsidRPr="00C829AB">
          <w:rPr>
            <w:sz w:val="22"/>
            <w:szCs w:val="22"/>
            <w:lang w:val="fr-FR"/>
            <w:rPrChange w:id="1299" w:author="Kevin Eisenhauer" w:date="2018-09-06T10:49:00Z">
              <w:rPr>
                <w:sz w:val="22"/>
                <w:szCs w:val="22"/>
              </w:rPr>
            </w:rPrChange>
          </w:rPr>
          <w:t>7</w:t>
        </w:r>
      </w:ins>
      <w:del w:id="1300" w:author="Author" w:date="2018-09-06T07:38:00Z">
        <w:r w:rsidRPr="00C829AB" w:rsidDel="006D6280">
          <w:rPr>
            <w:sz w:val="22"/>
            <w:szCs w:val="22"/>
            <w:lang w:val="fr-FR"/>
            <w:rPrChange w:id="1301" w:author="Kevin Eisenhauer" w:date="2018-09-06T10:49:00Z">
              <w:rPr>
                <w:sz w:val="22"/>
                <w:szCs w:val="22"/>
              </w:rPr>
            </w:rPrChange>
          </w:rPr>
          <w:delText>2</w:delText>
        </w:r>
      </w:del>
      <w:r w:rsidRPr="00C829AB">
        <w:rPr>
          <w:sz w:val="22"/>
          <w:szCs w:val="22"/>
          <w:lang w:val="fr-FR"/>
          <w:rPrChange w:id="1302" w:author="Kevin Eisenhauer" w:date="2018-09-06T10:49:00Z">
            <w:rPr>
              <w:sz w:val="22"/>
              <w:szCs w:val="22"/>
            </w:rPr>
          </w:rPrChange>
        </w:rPr>
        <w:t xml:space="preserve"> </w:t>
      </w:r>
    </w:p>
    <w:p w14:paraId="60E93D9E" w14:textId="77777777"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14:paraId="6EEDD39A" w14:textId="77777777" w:rsidR="00054B61" w:rsidRDefault="00054B61" w:rsidP="00054B61">
      <w:pPr>
        <w:pStyle w:val="Arttitle"/>
        <w:rPr>
          <w:lang w:val="en-US"/>
        </w:rPr>
      </w:pPr>
      <w:r w:rsidRPr="006D07BF">
        <w:t>Frequency</w:t>
      </w:r>
      <w:r>
        <w:t xml:space="preserve"> allocations</w:t>
      </w:r>
    </w:p>
    <w:p w14:paraId="34DBA8CB" w14:textId="77777777"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69E7324F" w14:textId="77777777"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14:paraId="4583A572"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6581F43D" w14:textId="77777777" w:rsidR="00054B61" w:rsidRPr="00963CDD" w:rsidRDefault="00054B61" w:rsidP="00857555">
            <w:pPr>
              <w:pStyle w:val="Tablehead"/>
            </w:pPr>
            <w:r w:rsidRPr="00963CDD">
              <w:t>Allocation to services</w:t>
            </w:r>
          </w:p>
        </w:tc>
      </w:tr>
      <w:tr w:rsidR="00054B61" w:rsidRPr="00963CDD" w14:paraId="47E043AC" w14:textId="77777777" w:rsidTr="00857555">
        <w:trPr>
          <w:cantSplit/>
        </w:trPr>
        <w:tc>
          <w:tcPr>
            <w:tcW w:w="3055" w:type="dxa"/>
            <w:tcBorders>
              <w:top w:val="single" w:sz="4" w:space="0" w:color="auto"/>
              <w:left w:val="single" w:sz="4" w:space="0" w:color="auto"/>
              <w:bottom w:val="single" w:sz="4" w:space="0" w:color="auto"/>
              <w:right w:val="single" w:sz="4" w:space="0" w:color="auto"/>
            </w:tcBorders>
          </w:tcPr>
          <w:p w14:paraId="666EE5B9" w14:textId="77777777"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14:paraId="476FC5D8" w14:textId="77777777"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14:paraId="2605CEEE" w14:textId="77777777" w:rsidR="00054B61" w:rsidRPr="00963CDD" w:rsidRDefault="00054B61" w:rsidP="00857555">
            <w:pPr>
              <w:pStyle w:val="Tablehead"/>
            </w:pPr>
            <w:r w:rsidRPr="00963CDD">
              <w:t>Region 3</w:t>
            </w:r>
          </w:p>
        </w:tc>
      </w:tr>
      <w:tr w:rsidR="00054B61" w:rsidRPr="00716D77" w14:paraId="2CD9394D"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0190F4B4" w14:textId="77777777"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1303" w:author="Fernandez Jimenez, Virginia" w:date="2018-06-06T14:52:00Z">
              <w:r w:rsidDel="00476B96">
                <w:rPr>
                  <w:rStyle w:val="Artref"/>
                  <w:color w:val="000000"/>
                </w:rPr>
                <w:delText xml:space="preserve">  5.543A</w:delText>
              </w:r>
            </w:del>
            <w:ins w:id="1304" w:author="Fernandez Jimenez, Virginia" w:date="2018-06-06T14:52:00Z">
              <w:r>
                <w:rPr>
                  <w:rStyle w:val="Artref"/>
                  <w:color w:val="000000"/>
                </w:rPr>
                <w:t xml:space="preserve">  </w:t>
              </w:r>
            </w:ins>
            <w:ins w:id="1305" w:author="Fernandez Jimenez, Virginia" w:date="2018-06-06T14:53:00Z">
              <w:r w:rsidRPr="00C60200">
                <w:rPr>
                  <w:color w:val="000000"/>
                </w:rPr>
                <w:t>ADD</w:t>
              </w:r>
              <w:r>
                <w:rPr>
                  <w:color w:val="000000"/>
                </w:rPr>
                <w:t xml:space="preserve"> </w:t>
              </w:r>
              <w:proofErr w:type="gramStart"/>
              <w:r w:rsidRPr="00803559">
                <w:rPr>
                  <w:rStyle w:val="Artref"/>
                </w:rPr>
                <w:t>5.F</w:t>
              </w:r>
              <w:proofErr w:type="gramEnd"/>
              <w:r w:rsidRPr="00803559">
                <w:rPr>
                  <w:rStyle w:val="Artref"/>
                </w:rPr>
                <w:t>114</w:t>
              </w:r>
            </w:ins>
          </w:p>
          <w:p w14:paraId="3108615A"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14:paraId="298B89DF"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6934FCA0"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w:t>
            </w:r>
            <w:proofErr w:type="gramStart"/>
            <w:r>
              <w:rPr>
                <w:color w:val="000000"/>
              </w:rPr>
              <w:t xml:space="preserve">research  </w:t>
            </w:r>
            <w:r>
              <w:rPr>
                <w:rStyle w:val="Artref"/>
                <w:color w:val="000000"/>
              </w:rPr>
              <w:t>5.544</w:t>
            </w:r>
            <w:proofErr w:type="gramEnd"/>
            <w:r>
              <w:rPr>
                <w:color w:val="000000"/>
              </w:rPr>
              <w:t xml:space="preserve">  </w:t>
            </w:r>
            <w:r>
              <w:rPr>
                <w:rStyle w:val="Artref"/>
                <w:color w:val="000000"/>
              </w:rPr>
              <w:t>5.545</w:t>
            </w:r>
          </w:p>
          <w:p w14:paraId="30CC68B2" w14:textId="77777777"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14:paraId="24780123" w14:textId="77777777" w:rsidR="00054B61" w:rsidRDefault="00054B61" w:rsidP="00054B61">
      <w:pPr>
        <w:pStyle w:val="Reasons"/>
      </w:pPr>
    </w:p>
    <w:p w14:paraId="2AD05E1A" w14:textId="6A7BE867" w:rsidR="00156012" w:rsidRPr="00A2394E" w:rsidRDefault="00156012" w:rsidP="00156012">
      <w:pPr>
        <w:jc w:val="both"/>
        <w:rPr>
          <w:sz w:val="22"/>
          <w:szCs w:val="22"/>
          <w:rPrChange w:id="1306" w:author="Rev. 2 Author" w:date="2018-09-12T16:57:00Z">
            <w:rPr>
              <w:i/>
              <w:sz w:val="22"/>
              <w:szCs w:val="22"/>
            </w:rPr>
          </w:rPrChange>
        </w:rPr>
      </w:pPr>
      <w:r w:rsidRPr="00A2394E">
        <w:rPr>
          <w:b/>
          <w:sz w:val="22"/>
          <w:szCs w:val="22"/>
          <w:rPrChange w:id="1307" w:author="Rev. 2 Author" w:date="2018-09-12T16:57:00Z">
            <w:rPr>
              <w:b/>
              <w:i/>
              <w:sz w:val="22"/>
              <w:szCs w:val="22"/>
            </w:rPr>
          </w:rPrChange>
        </w:rPr>
        <w:t>Reasons</w:t>
      </w:r>
      <w:r w:rsidRPr="00A2394E">
        <w:rPr>
          <w:sz w:val="22"/>
          <w:szCs w:val="22"/>
          <w:rPrChange w:id="1308" w:author="Rev. 2 Author" w:date="2018-09-12T16:57:00Z">
            <w:rPr>
              <w:i/>
              <w:sz w:val="22"/>
              <w:szCs w:val="22"/>
            </w:rPr>
          </w:rPrChange>
        </w:rPr>
        <w:t xml:space="preserve">: To add a footnote to the fixed service allocation in support of a HAPS </w:t>
      </w:r>
      <w:ins w:id="1309" w:author="Author" w:date="2018-09-06T07:32:00Z">
        <w:r w:rsidR="00A75FBA" w:rsidRPr="00A2394E">
          <w:rPr>
            <w:sz w:val="22"/>
            <w:szCs w:val="22"/>
            <w:rPrChange w:id="1310" w:author="Rev. 2 Author" w:date="2018-09-12T16:57:00Z">
              <w:rPr>
                <w:i/>
                <w:sz w:val="22"/>
                <w:szCs w:val="22"/>
              </w:rPr>
            </w:rPrChange>
          </w:rPr>
          <w:t>designation</w:t>
        </w:r>
      </w:ins>
      <w:ins w:id="1311" w:author="Rev. 2 Author" w:date="2018-09-13T15:34:00Z">
        <w:r w:rsidR="00E7327F">
          <w:rPr>
            <w:sz w:val="22"/>
            <w:szCs w:val="22"/>
          </w:rPr>
          <w:t xml:space="preserve"> </w:t>
        </w:r>
      </w:ins>
      <w:del w:id="1312" w:author="Author" w:date="2018-09-06T07:32:00Z">
        <w:r w:rsidRPr="00A2394E" w:rsidDel="00A75FBA">
          <w:rPr>
            <w:sz w:val="22"/>
            <w:szCs w:val="22"/>
            <w:rPrChange w:id="1313" w:author="Rev. 2 Author" w:date="2018-09-12T16:57:00Z">
              <w:rPr>
                <w:i/>
                <w:sz w:val="22"/>
                <w:szCs w:val="22"/>
              </w:rPr>
            </w:rPrChange>
          </w:rPr>
          <w:delText xml:space="preserve">identification </w:delText>
        </w:r>
      </w:del>
      <w:r w:rsidRPr="00A2394E">
        <w:rPr>
          <w:sz w:val="22"/>
          <w:szCs w:val="22"/>
          <w:rPrChange w:id="1314" w:author="Rev. 2 Author" w:date="2018-09-12T16:57:00Z">
            <w:rPr>
              <w:i/>
              <w:sz w:val="22"/>
              <w:szCs w:val="22"/>
            </w:rPr>
          </w:rPrChange>
        </w:rPr>
        <w:t>in the 31-31.3 GHz band and to suppress the existing HAPS related footnote.</w:t>
      </w:r>
    </w:p>
    <w:p w14:paraId="16B6E2BD" w14:textId="77777777" w:rsidR="00156012" w:rsidRDefault="00156012" w:rsidP="00054B61">
      <w:pPr>
        <w:pStyle w:val="Reasons"/>
      </w:pPr>
    </w:p>
    <w:p w14:paraId="01253798" w14:textId="77777777" w:rsidR="00054B61" w:rsidRPr="00E5162F" w:rsidRDefault="00054B61" w:rsidP="00687667">
      <w:pPr>
        <w:pStyle w:val="Methodheading3"/>
        <w:rPr>
          <w:sz w:val="22"/>
          <w:szCs w:val="22"/>
        </w:rPr>
      </w:pPr>
      <w:r w:rsidRPr="00E5162F">
        <w:rPr>
          <w:sz w:val="22"/>
          <w:szCs w:val="22"/>
        </w:rPr>
        <w:t>ADD</w:t>
      </w:r>
      <w:r w:rsidRPr="00E5162F">
        <w:rPr>
          <w:sz w:val="22"/>
          <w:szCs w:val="22"/>
        </w:rPr>
        <w:tab/>
      </w:r>
      <w:r w:rsidRPr="00E5162F">
        <w:rPr>
          <w:sz w:val="22"/>
          <w:szCs w:val="22"/>
        </w:rPr>
        <w:tab/>
        <w:t>USA/1.14/1</w:t>
      </w:r>
      <w:ins w:id="1315" w:author="Author" w:date="2018-09-06T07:38:00Z">
        <w:r w:rsidR="006D6280">
          <w:rPr>
            <w:sz w:val="22"/>
            <w:szCs w:val="22"/>
          </w:rPr>
          <w:t>8</w:t>
        </w:r>
      </w:ins>
      <w:del w:id="1316" w:author="Author" w:date="2018-09-06T07:38:00Z">
        <w:r w:rsidRPr="00E5162F" w:rsidDel="006D6280">
          <w:rPr>
            <w:sz w:val="22"/>
            <w:szCs w:val="22"/>
          </w:rPr>
          <w:delText>3</w:delText>
        </w:r>
      </w:del>
    </w:p>
    <w:p w14:paraId="0BD267E9" w14:textId="77777777" w:rsidR="00054B61" w:rsidRPr="00687667" w:rsidRDefault="00054B61" w:rsidP="00054B61">
      <w:pPr>
        <w:rPr>
          <w:sz w:val="22"/>
          <w:szCs w:val="22"/>
          <w:lang w:val="en-GB"/>
        </w:rPr>
      </w:pPr>
    </w:p>
    <w:p w14:paraId="21E91723" w14:textId="4648BC93" w:rsidR="00054B61" w:rsidRPr="00687667" w:rsidRDefault="00054B61">
      <w:pPr>
        <w:jc w:val="both"/>
        <w:rPr>
          <w:sz w:val="22"/>
          <w:szCs w:val="22"/>
        </w:rPr>
        <w:pPrChange w:id="1317" w:author="Rev. 2 Author" w:date="2018-09-14T13:50:00Z">
          <w:pPr/>
        </w:pPrChange>
      </w:pPr>
      <w:r w:rsidRPr="00687667">
        <w:rPr>
          <w:rStyle w:val="Artdef"/>
          <w:sz w:val="22"/>
          <w:szCs w:val="22"/>
        </w:rPr>
        <w:t>5.F114</w:t>
      </w:r>
      <w:r w:rsidRPr="00687667">
        <w:rPr>
          <w:b/>
          <w:sz w:val="22"/>
          <w:szCs w:val="22"/>
        </w:rPr>
        <w:tab/>
      </w:r>
      <w:proofErr w:type="gramStart"/>
      <w:r w:rsidRPr="00687667">
        <w:rPr>
          <w:sz w:val="22"/>
          <w:szCs w:val="22"/>
        </w:rPr>
        <w:t>The</w:t>
      </w:r>
      <w:proofErr w:type="gramEnd"/>
      <w:r w:rsidRPr="00687667">
        <w:rPr>
          <w:sz w:val="22"/>
          <w:szCs w:val="22"/>
        </w:rPr>
        <w:t xml:space="preserve"> allocation to the fixed service in the band 31-31.3 GHz is designated for worldwide use by high-altitude platform stations (HAPS) in the HAPS-to-ground direction. </w:t>
      </w:r>
      <w:ins w:id="1318" w:author="Author" w:date="2018-09-06T08:16:00Z">
        <w:r w:rsidR="00D30D4F">
          <w:rPr>
            <w:sz w:val="22"/>
            <w:szCs w:val="22"/>
          </w:rPr>
          <w:t xml:space="preserve"> This designation does not preclude the use of this frequency band by any application of the services to which they are allocated and does not establish priority in the Radio Regulations.  </w:t>
        </w:r>
      </w:ins>
      <w:r w:rsidRPr="00687667">
        <w:rPr>
          <w:sz w:val="22"/>
          <w:szCs w:val="22"/>
        </w:rPr>
        <w:t>Such use of the fixed-service allocation by HAPS is subject to the provisions of Resolution </w:t>
      </w:r>
      <w:r w:rsidRPr="00687667">
        <w:rPr>
          <w:b/>
          <w:sz w:val="22"/>
          <w:szCs w:val="22"/>
        </w:rPr>
        <w:t>[E114</w:t>
      </w:r>
      <w:del w:id="1319" w:author="Rev. 2 Author" w:date="2018-09-12T17:01:00Z">
        <w:r w:rsidRPr="00687667" w:rsidDel="00A2394E">
          <w:rPr>
            <w:b/>
            <w:sz w:val="22"/>
            <w:szCs w:val="22"/>
          </w:rPr>
          <w:delText>-28+31B1-O1</w:delText>
        </w:r>
      </w:del>
      <w:r w:rsidRPr="00687667">
        <w:rPr>
          <w:b/>
          <w:sz w:val="22"/>
          <w:szCs w:val="22"/>
        </w:rPr>
        <w:t>] (WRC</w:t>
      </w:r>
      <w:r w:rsidRPr="00687667">
        <w:rPr>
          <w:b/>
          <w:sz w:val="22"/>
          <w:szCs w:val="22"/>
        </w:rPr>
        <w:noBreakHyphen/>
        <w:t>19)</w:t>
      </w:r>
      <w:r w:rsidRPr="00687667">
        <w:rPr>
          <w:sz w:val="22"/>
          <w:szCs w:val="22"/>
        </w:rPr>
        <w:t>.     (WRC</w:t>
      </w:r>
      <w:r w:rsidRPr="00687667">
        <w:rPr>
          <w:sz w:val="22"/>
          <w:szCs w:val="22"/>
        </w:rPr>
        <w:noBreakHyphen/>
        <w:t>19)</w:t>
      </w:r>
    </w:p>
    <w:p w14:paraId="06294F41" w14:textId="77777777" w:rsidR="00CE1FAE" w:rsidRDefault="00CE1FAE">
      <w:pPr>
        <w:tabs>
          <w:tab w:val="left" w:pos="1352"/>
        </w:tabs>
        <w:jc w:val="both"/>
        <w:rPr>
          <w:b/>
          <w:i/>
          <w:sz w:val="22"/>
          <w:szCs w:val="22"/>
        </w:rPr>
        <w:pPrChange w:id="1320" w:author="Rev. 2 Author" w:date="2018-09-14T13:50:00Z">
          <w:pPr>
            <w:tabs>
              <w:tab w:val="left" w:pos="1352"/>
            </w:tabs>
          </w:pPr>
        </w:pPrChange>
      </w:pPr>
    </w:p>
    <w:p w14:paraId="79D22EEA" w14:textId="77777777" w:rsidR="00CE1FAE" w:rsidRPr="00A2394E" w:rsidRDefault="00CE1FAE">
      <w:pPr>
        <w:tabs>
          <w:tab w:val="left" w:pos="1352"/>
        </w:tabs>
        <w:jc w:val="both"/>
        <w:rPr>
          <w:b/>
          <w:sz w:val="22"/>
          <w:szCs w:val="22"/>
          <w:rPrChange w:id="1321" w:author="Rev. 2 Author" w:date="2018-09-12T17:01:00Z">
            <w:rPr>
              <w:b/>
              <w:i/>
              <w:sz w:val="22"/>
              <w:szCs w:val="22"/>
            </w:rPr>
          </w:rPrChange>
        </w:rPr>
        <w:pPrChange w:id="1322" w:author="Rev. 2 Author" w:date="2018-09-14T13:50:00Z">
          <w:pPr>
            <w:tabs>
              <w:tab w:val="left" w:pos="1352"/>
            </w:tabs>
          </w:pPr>
        </w:pPrChange>
      </w:pPr>
      <w:r w:rsidRPr="00A2394E">
        <w:rPr>
          <w:b/>
          <w:sz w:val="22"/>
          <w:szCs w:val="22"/>
          <w:rPrChange w:id="1323" w:author="Rev. 2 Author" w:date="2018-09-12T17:01:00Z">
            <w:rPr>
              <w:b/>
              <w:i/>
              <w:sz w:val="22"/>
              <w:szCs w:val="22"/>
            </w:rPr>
          </w:rPrChange>
        </w:rPr>
        <w:t>Reasons:</w:t>
      </w:r>
      <w:r w:rsidRPr="00A2394E">
        <w:rPr>
          <w:sz w:val="22"/>
          <w:szCs w:val="22"/>
          <w:rPrChange w:id="1324" w:author="Rev. 2 Author" w:date="2018-09-12T17:01:00Z">
            <w:rPr>
              <w:i/>
              <w:sz w:val="22"/>
              <w:szCs w:val="22"/>
            </w:rPr>
          </w:rPrChange>
        </w:rPr>
        <w:tab/>
        <w:t xml:space="preserve"> To add the text of the footnote allowing HAPS to operate in the fixed service allocation in the 31-31.3 GHz band on a worldwide basis.</w:t>
      </w:r>
    </w:p>
    <w:p w14:paraId="0F5EB558" w14:textId="77777777" w:rsidR="00054B61" w:rsidRPr="00B01168" w:rsidRDefault="00054B61" w:rsidP="00054B61">
      <w:pPr>
        <w:pStyle w:val="Reasons"/>
      </w:pPr>
    </w:p>
    <w:p w14:paraId="3F5FA33F" w14:textId="77777777" w:rsidR="00054B61" w:rsidRPr="00054B61" w:rsidRDefault="00054B61" w:rsidP="00687667">
      <w:pPr>
        <w:pStyle w:val="Methodheading3"/>
        <w:rPr>
          <w:sz w:val="22"/>
          <w:szCs w:val="22"/>
        </w:rPr>
      </w:pPr>
      <w:r w:rsidRPr="00054B61">
        <w:rPr>
          <w:sz w:val="22"/>
          <w:szCs w:val="22"/>
        </w:rPr>
        <w:lastRenderedPageBreak/>
        <w:t>SUP</w:t>
      </w:r>
      <w:r w:rsidRPr="00054B61">
        <w:rPr>
          <w:sz w:val="22"/>
          <w:szCs w:val="22"/>
        </w:rPr>
        <w:tab/>
      </w:r>
      <w:r w:rsidRPr="00054B61">
        <w:rPr>
          <w:sz w:val="22"/>
          <w:szCs w:val="22"/>
        </w:rPr>
        <w:tab/>
        <w:t>USA/1.14/1</w:t>
      </w:r>
      <w:ins w:id="1325" w:author="Author" w:date="2018-09-06T07:38:00Z">
        <w:r w:rsidR="006D6280">
          <w:rPr>
            <w:sz w:val="22"/>
            <w:szCs w:val="22"/>
          </w:rPr>
          <w:t>9</w:t>
        </w:r>
      </w:ins>
      <w:del w:id="1326" w:author="Author" w:date="2018-09-06T07:38:00Z">
        <w:r w:rsidRPr="00054B61" w:rsidDel="006D6280">
          <w:rPr>
            <w:sz w:val="22"/>
            <w:szCs w:val="22"/>
          </w:rPr>
          <w:delText>4</w:delText>
        </w:r>
      </w:del>
    </w:p>
    <w:p w14:paraId="53067D27" w14:textId="77777777" w:rsidR="00054B61" w:rsidRPr="003F026C"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14:paraId="3AFC3622" w14:textId="77777777" w:rsidR="00054B61" w:rsidRPr="00DA2575" w:rsidRDefault="00054B61" w:rsidP="003F34AE">
      <w:pPr>
        <w:pStyle w:val="Reasons"/>
      </w:pPr>
    </w:p>
    <w:p w14:paraId="78B57E94" w14:textId="77777777" w:rsidR="003F34AE" w:rsidRPr="00687667" w:rsidRDefault="003F34AE" w:rsidP="00687667">
      <w:pPr>
        <w:pStyle w:val="Methodheading3"/>
        <w:rPr>
          <w:sz w:val="22"/>
          <w:szCs w:val="22"/>
        </w:rPr>
      </w:pPr>
      <w:r w:rsidRPr="00687667">
        <w:rPr>
          <w:sz w:val="22"/>
          <w:szCs w:val="22"/>
        </w:rPr>
        <w:t>ADD</w:t>
      </w:r>
      <w:r w:rsidR="00054B61" w:rsidRPr="00687667">
        <w:rPr>
          <w:sz w:val="22"/>
          <w:szCs w:val="22"/>
        </w:rPr>
        <w:tab/>
      </w:r>
      <w:r w:rsidR="00054B61" w:rsidRPr="00687667">
        <w:rPr>
          <w:sz w:val="22"/>
          <w:szCs w:val="22"/>
        </w:rPr>
        <w:tab/>
        <w:t>USA/1.14/</w:t>
      </w:r>
      <w:ins w:id="1327" w:author="Author" w:date="2018-09-06T07:38:00Z">
        <w:r w:rsidR="006D6280">
          <w:rPr>
            <w:sz w:val="22"/>
            <w:szCs w:val="22"/>
          </w:rPr>
          <w:t>20</w:t>
        </w:r>
      </w:ins>
      <w:del w:id="1328" w:author="Author" w:date="2018-09-06T07:38:00Z">
        <w:r w:rsidR="00054B61" w:rsidRPr="00687667" w:rsidDel="006D6280">
          <w:rPr>
            <w:sz w:val="22"/>
            <w:szCs w:val="22"/>
          </w:rPr>
          <w:delText>15</w:delText>
        </w:r>
      </w:del>
    </w:p>
    <w:p w14:paraId="65C5F7DD" w14:textId="49DBF5E8"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w:t>
      </w:r>
      <w:del w:id="1329" w:author="Rev. 2 Author" w:date="2018-09-12T17:02:00Z">
        <w:r w:rsidRPr="003F34AE" w:rsidDel="00A2394E">
          <w:rPr>
            <w:rFonts w:ascii="Times New Roman" w:hAnsi="Times New Roman" w:cs="Times New Roman"/>
            <w:bCs/>
          </w:rPr>
          <w:delText>-28+31B1-O1</w:delText>
        </w:r>
      </w:del>
      <w:r w:rsidRPr="003F34AE">
        <w:rPr>
          <w:rFonts w:ascii="Times New Roman" w:hAnsi="Times New Roman" w:cs="Times New Roman"/>
          <w:bCs/>
        </w:rPr>
        <w:t>]</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14:paraId="76C2BC1D" w14:textId="77777777" w:rsidR="003F34AE" w:rsidRPr="00E63710" w:rsidRDefault="003F34AE" w:rsidP="003F34AE">
      <w:pPr>
        <w:pStyle w:val="Restitle"/>
      </w:pPr>
      <w:r w:rsidRPr="00E63710">
        <w:t xml:space="preserve">Use of the bands 27.9-28.2 GHz and 31-31.3 GHz by high altitude platform stations in the fixed service </w:t>
      </w:r>
    </w:p>
    <w:p w14:paraId="27B794C8" w14:textId="77777777"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 xml:space="preserve">The World </w:t>
      </w:r>
      <w:proofErr w:type="spellStart"/>
      <w:r w:rsidRPr="005F11DC">
        <w:rPr>
          <w:rFonts w:ascii="Times New Roman" w:hAnsi="Times New Roman" w:cs="Times New Roman"/>
        </w:rPr>
        <w:t>Radiocommunication</w:t>
      </w:r>
      <w:proofErr w:type="spellEnd"/>
      <w:r w:rsidRPr="005F11DC">
        <w:rPr>
          <w:rFonts w:ascii="Times New Roman" w:hAnsi="Times New Roman" w:cs="Times New Roman"/>
        </w:rPr>
        <w:t xml:space="preserve"> Conference (</w:t>
      </w:r>
      <w:proofErr w:type="spellStart"/>
      <w:r w:rsidRPr="005F11DC">
        <w:rPr>
          <w:rFonts w:ascii="Times New Roman" w:hAnsi="Times New Roman" w:cs="Times New Roman"/>
        </w:rPr>
        <w:t>Sharm</w:t>
      </w:r>
      <w:proofErr w:type="spellEnd"/>
      <w:r w:rsidRPr="005F11DC">
        <w:rPr>
          <w:rFonts w:ascii="Times New Roman" w:hAnsi="Times New Roman" w:cs="Times New Roman"/>
        </w:rPr>
        <w:t xml:space="preserve"> el-Sheikh, 2019),</w:t>
      </w:r>
    </w:p>
    <w:p w14:paraId="48D37407" w14:textId="77777777" w:rsidR="003F34AE" w:rsidRPr="007B1916" w:rsidRDefault="003F34AE" w:rsidP="003F34AE">
      <w:pPr>
        <w:pStyle w:val="Call"/>
      </w:pPr>
      <w:r w:rsidRPr="007B1916">
        <w:t>considering</w:t>
      </w:r>
    </w:p>
    <w:p w14:paraId="7317134C" w14:textId="77777777" w:rsidR="002D0426" w:rsidRPr="000B67F5" w:rsidRDefault="002D0426" w:rsidP="002D0426">
      <w:pPr>
        <w:keepNext/>
        <w:keepLines/>
        <w:tabs>
          <w:tab w:val="left" w:pos="1134"/>
          <w:tab w:val="left" w:pos="1871"/>
          <w:tab w:val="left" w:pos="2268"/>
        </w:tabs>
        <w:overflowPunct w:val="0"/>
        <w:autoSpaceDE w:val="0"/>
        <w:autoSpaceDN w:val="0"/>
        <w:adjustRightInd w:val="0"/>
        <w:spacing w:before="160"/>
        <w:ind w:left="1134"/>
        <w:textAlignment w:val="baseline"/>
        <w:rPr>
          <w:ins w:id="1330" w:author="Author" w:date="2018-09-05T11:36:00Z"/>
          <w:i/>
          <w:sz w:val="22"/>
          <w:szCs w:val="22"/>
          <w:lang w:val="en-GB"/>
        </w:rPr>
      </w:pPr>
    </w:p>
    <w:p w14:paraId="574C33E2" w14:textId="37D9D185" w:rsidR="002D0426" w:rsidRDefault="002D0426" w:rsidP="002D0426">
      <w:pPr>
        <w:pStyle w:val="ListParagraph"/>
        <w:ind w:left="0"/>
        <w:jc w:val="both"/>
        <w:rPr>
          <w:ins w:id="1331" w:author="Rev. 2 Author" w:date="2018-09-13T15:14:00Z"/>
          <w:sz w:val="22"/>
          <w:szCs w:val="22"/>
        </w:rPr>
      </w:pPr>
      <w:ins w:id="1332" w:author="Author" w:date="2018-09-05T11:36:00Z">
        <w:r w:rsidRPr="000B67F5">
          <w:rPr>
            <w:i/>
            <w:sz w:val="22"/>
            <w:szCs w:val="22"/>
            <w:rPrChange w:id="1333" w:author="Author" w:date="2018-09-05T11:52:00Z">
              <w:rPr>
                <w:i/>
                <w:sz w:val="24"/>
                <w:szCs w:val="24"/>
              </w:rPr>
            </w:rPrChange>
          </w:rPr>
          <w:t>a)</w:t>
        </w:r>
        <w:r w:rsidRPr="000B67F5">
          <w:rPr>
            <w:sz w:val="22"/>
            <w:szCs w:val="22"/>
            <w:rPrChange w:id="1334" w:author="Author" w:date="2018-09-05T11:52: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3A47B6E1" w14:textId="77777777" w:rsidR="00CE7125" w:rsidRPr="000B67F5" w:rsidRDefault="00CE7125" w:rsidP="002D0426">
      <w:pPr>
        <w:pStyle w:val="ListParagraph"/>
        <w:ind w:left="0"/>
        <w:jc w:val="both"/>
        <w:rPr>
          <w:ins w:id="1335" w:author="Author" w:date="2018-09-05T11:36:00Z"/>
          <w:sz w:val="22"/>
          <w:szCs w:val="22"/>
          <w:rPrChange w:id="1336" w:author="Author" w:date="2018-09-05T11:52:00Z">
            <w:rPr>
              <w:ins w:id="1337" w:author="Author" w:date="2018-09-05T11:36:00Z"/>
              <w:sz w:val="24"/>
              <w:szCs w:val="24"/>
            </w:rPr>
          </w:rPrChange>
        </w:rPr>
      </w:pPr>
    </w:p>
    <w:p w14:paraId="216F46E3" w14:textId="5AA9A24E" w:rsidR="002D0426" w:rsidRDefault="002D0426" w:rsidP="002D0426">
      <w:pPr>
        <w:pStyle w:val="ListParagraph"/>
        <w:ind w:left="0"/>
        <w:jc w:val="both"/>
        <w:rPr>
          <w:ins w:id="1338" w:author="Rev. 2 Author" w:date="2018-09-13T15:14:00Z"/>
          <w:sz w:val="22"/>
          <w:szCs w:val="22"/>
        </w:rPr>
      </w:pPr>
      <w:ins w:id="1339" w:author="Author" w:date="2018-09-05T11:36:00Z">
        <w:r w:rsidRPr="000B67F5">
          <w:rPr>
            <w:i/>
            <w:sz w:val="22"/>
            <w:szCs w:val="22"/>
            <w:rPrChange w:id="1340" w:author="Author" w:date="2018-09-05T11:52:00Z">
              <w:rPr>
                <w:i/>
                <w:sz w:val="24"/>
                <w:szCs w:val="24"/>
              </w:rPr>
            </w:rPrChange>
          </w:rPr>
          <w:t>b)</w:t>
        </w:r>
        <w:r w:rsidRPr="000B67F5">
          <w:rPr>
            <w:sz w:val="22"/>
            <w:szCs w:val="22"/>
            <w:rPrChange w:id="1341" w:author="Author" w:date="2018-09-05T11:52:00Z">
              <w:rPr>
                <w:sz w:val="24"/>
                <w:szCs w:val="24"/>
              </w:rPr>
            </w:rPrChange>
          </w:rPr>
          <w:tab/>
          <w:t xml:space="preserve">that WRC-15 decided to study additional spectrum needs for fixed HAPS links to provide broadband connectivity, including the existing </w:t>
        </w:r>
      </w:ins>
      <w:ins w:id="1342" w:author="Author" w:date="2018-09-06T07:32:00Z">
        <w:r w:rsidR="00A75FBA">
          <w:rPr>
            <w:sz w:val="22"/>
            <w:szCs w:val="22"/>
          </w:rPr>
          <w:t>designation</w:t>
        </w:r>
      </w:ins>
      <w:ins w:id="1343" w:author="Author" w:date="2018-09-05T11:36:00Z">
        <w:r w:rsidRPr="000B67F5">
          <w:rPr>
            <w:sz w:val="22"/>
            <w:szCs w:val="22"/>
            <w:rPrChange w:id="1344" w:author="Author" w:date="2018-09-05T11:52:00Z">
              <w:rPr>
                <w:sz w:val="24"/>
                <w:szCs w:val="24"/>
              </w:rPr>
            </w:rPrChange>
          </w:rPr>
          <w:t xml:space="preserve">s in the 27.9-28.2 GHz and the 31-31.3 GHz bands, recognizing that the existing HAPS </w:t>
        </w:r>
      </w:ins>
      <w:ins w:id="1345" w:author="Author" w:date="2018-09-06T07:32:00Z">
        <w:r w:rsidR="00A75FBA">
          <w:rPr>
            <w:sz w:val="22"/>
            <w:szCs w:val="22"/>
          </w:rPr>
          <w:t>designation</w:t>
        </w:r>
      </w:ins>
      <w:ins w:id="1346" w:author="Author" w:date="2018-09-05T11:36:00Z">
        <w:r w:rsidRPr="000B67F5">
          <w:rPr>
            <w:sz w:val="22"/>
            <w:szCs w:val="22"/>
            <w:rPrChange w:id="1347" w:author="Author" w:date="2018-09-05T11:52:00Z">
              <w:rPr>
                <w:sz w:val="24"/>
                <w:szCs w:val="24"/>
              </w:rPr>
            </w:rPrChange>
          </w:rPr>
          <w:t>s were established without reference to today’s broadband capabilities;</w:t>
        </w:r>
      </w:ins>
    </w:p>
    <w:p w14:paraId="38C47B2E" w14:textId="77777777" w:rsidR="00CE7125" w:rsidRPr="000B67F5" w:rsidRDefault="00CE7125" w:rsidP="002D0426">
      <w:pPr>
        <w:pStyle w:val="ListParagraph"/>
        <w:ind w:left="0"/>
        <w:jc w:val="both"/>
        <w:rPr>
          <w:ins w:id="1348" w:author="Author" w:date="2018-09-05T11:36:00Z"/>
          <w:sz w:val="22"/>
          <w:szCs w:val="22"/>
          <w:rPrChange w:id="1349" w:author="Author" w:date="2018-09-05T11:52:00Z">
            <w:rPr>
              <w:ins w:id="1350" w:author="Author" w:date="2018-09-05T11:36:00Z"/>
              <w:sz w:val="24"/>
              <w:szCs w:val="24"/>
            </w:rPr>
          </w:rPrChange>
        </w:rPr>
      </w:pPr>
    </w:p>
    <w:p w14:paraId="44FF2784" w14:textId="75512D0C" w:rsidR="002D0426" w:rsidRDefault="002D0426">
      <w:pPr>
        <w:pStyle w:val="ListParagraph"/>
        <w:numPr>
          <w:ilvl w:val="0"/>
          <w:numId w:val="12"/>
        </w:numPr>
        <w:jc w:val="both"/>
        <w:rPr>
          <w:ins w:id="1351" w:author="Rev. 2 Author" w:date="2018-09-13T15:14:00Z"/>
          <w:sz w:val="22"/>
          <w:szCs w:val="22"/>
        </w:rPr>
        <w:pPrChange w:id="1352" w:author="Rev. 2 Author" w:date="2018-09-13T15:14:00Z">
          <w:pPr>
            <w:pStyle w:val="ListParagraph"/>
            <w:ind w:left="0"/>
            <w:jc w:val="both"/>
          </w:pPr>
        </w:pPrChange>
      </w:pPr>
      <w:ins w:id="1353" w:author="Author" w:date="2018-09-05T11:36:00Z">
        <w:del w:id="1354" w:author="Rev. 2 Author" w:date="2018-09-13T15:14:00Z">
          <w:r w:rsidRPr="000B67F5" w:rsidDel="00CE7125">
            <w:rPr>
              <w:i/>
              <w:sz w:val="22"/>
              <w:szCs w:val="22"/>
              <w:rPrChange w:id="1355" w:author="Author" w:date="2018-09-05T11:52:00Z">
                <w:rPr>
                  <w:i/>
                  <w:sz w:val="24"/>
                  <w:szCs w:val="24"/>
                </w:rPr>
              </w:rPrChange>
            </w:rPr>
            <w:delText>c)</w:delText>
          </w:r>
          <w:r w:rsidRPr="000B67F5" w:rsidDel="00CE7125">
            <w:rPr>
              <w:sz w:val="22"/>
              <w:szCs w:val="22"/>
              <w:rPrChange w:id="1356" w:author="Author" w:date="2018-09-05T11:52:00Z">
                <w:rPr>
                  <w:sz w:val="24"/>
                  <w:szCs w:val="24"/>
                </w:rPr>
              </w:rPrChange>
            </w:rPr>
            <w:tab/>
          </w:r>
        </w:del>
        <w:r w:rsidRPr="000B67F5">
          <w:rPr>
            <w:sz w:val="22"/>
            <w:szCs w:val="22"/>
            <w:rPrChange w:id="1357" w:author="Author" w:date="2018-09-05T11:52:00Z">
              <w:rPr>
                <w:sz w:val="24"/>
                <w:szCs w:val="24"/>
              </w:rPr>
            </w:rPrChange>
          </w:rPr>
          <w:t>that HAPS can provide broadband connectivity with minimal ground network infrastructure;</w:t>
        </w:r>
      </w:ins>
    </w:p>
    <w:p w14:paraId="15F911C0" w14:textId="77777777" w:rsidR="00CE7125" w:rsidRPr="000B67F5" w:rsidRDefault="00CE7125">
      <w:pPr>
        <w:pStyle w:val="ListParagraph"/>
        <w:jc w:val="both"/>
        <w:rPr>
          <w:ins w:id="1358" w:author="Author" w:date="2018-09-05T11:36:00Z"/>
          <w:sz w:val="22"/>
          <w:szCs w:val="22"/>
          <w:rPrChange w:id="1359" w:author="Author" w:date="2018-09-05T11:52:00Z">
            <w:rPr>
              <w:ins w:id="1360" w:author="Author" w:date="2018-09-05T11:36:00Z"/>
              <w:sz w:val="24"/>
              <w:szCs w:val="24"/>
            </w:rPr>
          </w:rPrChange>
        </w:rPr>
        <w:pPrChange w:id="1361" w:author="Rev. 2 Author" w:date="2018-09-13T15:14:00Z">
          <w:pPr>
            <w:pStyle w:val="ListParagraph"/>
            <w:ind w:left="0"/>
            <w:jc w:val="both"/>
          </w:pPr>
        </w:pPrChange>
      </w:pPr>
    </w:p>
    <w:p w14:paraId="4B1C9395" w14:textId="3596ACFD" w:rsidR="003E4AD2" w:rsidRDefault="003E4AD2" w:rsidP="003E4AD2">
      <w:pPr>
        <w:pStyle w:val="ListParagraph"/>
        <w:ind w:left="0"/>
        <w:jc w:val="both"/>
        <w:rPr>
          <w:ins w:id="1362" w:author="Rev. 2 Author" w:date="2018-09-13T15:14:00Z"/>
          <w:sz w:val="22"/>
          <w:szCs w:val="22"/>
        </w:rPr>
      </w:pPr>
      <w:ins w:id="1363" w:author="Rev. 2 Author" w:date="2018-09-12T23:56:00Z">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ins>
    </w:p>
    <w:p w14:paraId="70772B4B" w14:textId="77777777" w:rsidR="00CE7125" w:rsidRDefault="00CE7125" w:rsidP="003E4AD2">
      <w:pPr>
        <w:pStyle w:val="ListParagraph"/>
        <w:ind w:left="0"/>
        <w:jc w:val="both"/>
        <w:rPr>
          <w:ins w:id="1364" w:author="Rev. 2 Author" w:date="2018-09-12T23:56:00Z"/>
          <w:sz w:val="22"/>
          <w:szCs w:val="22"/>
        </w:rPr>
      </w:pPr>
    </w:p>
    <w:p w14:paraId="22568F5A" w14:textId="5853EF2A" w:rsidR="003E4AD2" w:rsidRDefault="003E4AD2" w:rsidP="003E4AD2">
      <w:pPr>
        <w:pStyle w:val="ListParagraph"/>
        <w:ind w:left="0"/>
        <w:jc w:val="both"/>
        <w:rPr>
          <w:ins w:id="1365" w:author="Rev. 2 Author" w:date="2018-09-13T15:14:00Z"/>
          <w:sz w:val="22"/>
          <w:szCs w:val="22"/>
        </w:rPr>
      </w:pPr>
      <w:ins w:id="1366" w:author="Rev. 2 Author" w:date="2018-09-12T23:56:00Z">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ins>
    </w:p>
    <w:p w14:paraId="270AFC38" w14:textId="77777777" w:rsidR="00CE7125" w:rsidRPr="007204EA" w:rsidRDefault="00CE7125" w:rsidP="003E4AD2">
      <w:pPr>
        <w:pStyle w:val="ListParagraph"/>
        <w:ind w:left="0"/>
        <w:jc w:val="both"/>
        <w:rPr>
          <w:ins w:id="1367" w:author="Rev. 2 Author" w:date="2018-09-12T23:56:00Z"/>
          <w:sz w:val="22"/>
          <w:szCs w:val="22"/>
        </w:rPr>
      </w:pPr>
    </w:p>
    <w:p w14:paraId="6DC62976" w14:textId="77777777" w:rsidR="003E4AD2" w:rsidRDefault="003E4AD2" w:rsidP="003E4AD2">
      <w:pPr>
        <w:pStyle w:val="ListParagraph"/>
        <w:ind w:left="0"/>
        <w:jc w:val="both"/>
        <w:rPr>
          <w:ins w:id="1368" w:author="Rev. 2 Author" w:date="2018-09-12T23:56:00Z"/>
          <w:sz w:val="22"/>
          <w:szCs w:val="22"/>
        </w:rPr>
      </w:pPr>
      <w:ins w:id="1369" w:author="Rev. 2 Author" w:date="2018-09-12T23:56:00Z">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ins>
    </w:p>
    <w:p w14:paraId="736B17A0" w14:textId="77777777" w:rsidR="00CE7125" w:rsidRDefault="00CE7125" w:rsidP="003E4AD2">
      <w:pPr>
        <w:pStyle w:val="ListParagraph"/>
        <w:ind w:left="0"/>
        <w:jc w:val="both"/>
        <w:rPr>
          <w:ins w:id="1370" w:author="Rev. 2 Author" w:date="2018-09-13T15:14:00Z"/>
          <w:i/>
          <w:sz w:val="22"/>
          <w:szCs w:val="22"/>
        </w:rPr>
      </w:pPr>
    </w:p>
    <w:p w14:paraId="663195CA" w14:textId="2959C1C3" w:rsidR="003E4AD2" w:rsidRDefault="003E4AD2" w:rsidP="003E4AD2">
      <w:pPr>
        <w:pStyle w:val="ListParagraph"/>
        <w:ind w:left="0"/>
        <w:jc w:val="both"/>
        <w:rPr>
          <w:ins w:id="1371" w:author="Rev. 2 Author" w:date="2018-09-12T23:56:00Z"/>
          <w:sz w:val="22"/>
          <w:szCs w:val="22"/>
        </w:rPr>
      </w:pPr>
      <w:ins w:id="1372" w:author="Rev. 2 Author" w:date="2018-09-12T23:56:00Z">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ins>
    </w:p>
    <w:p w14:paraId="0B9BBD83" w14:textId="03795429"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1373" w:author="Author" w:date="2018-09-05T11:36:00Z"/>
          <w:sz w:val="22"/>
          <w:szCs w:val="22"/>
          <w:lang w:val="en-GB"/>
        </w:rPr>
      </w:pPr>
    </w:p>
    <w:p w14:paraId="70C1F3CC"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1374" w:author="Author" w:date="2018-09-05T11:36:00Z"/>
          <w:i/>
          <w:sz w:val="22"/>
          <w:szCs w:val="22"/>
          <w:lang w:val="en-GB"/>
        </w:rPr>
      </w:pPr>
      <w:ins w:id="1375" w:author="Author" w:date="2018-09-05T11:36:00Z">
        <w:r w:rsidRPr="000B67F5">
          <w:rPr>
            <w:sz w:val="22"/>
            <w:szCs w:val="22"/>
            <w:lang w:val="en-GB"/>
          </w:rPr>
          <w:tab/>
        </w:r>
      </w:ins>
      <w:ins w:id="1376" w:author="Author" w:date="2018-09-05T11:52:00Z">
        <w:r w:rsidR="000B67F5">
          <w:rPr>
            <w:i/>
            <w:sz w:val="22"/>
            <w:szCs w:val="22"/>
            <w:lang w:val="en-GB"/>
          </w:rPr>
          <w:t>r</w:t>
        </w:r>
      </w:ins>
      <w:ins w:id="1377" w:author="Author" w:date="2018-09-05T11:36:00Z">
        <w:r w:rsidRPr="000B67F5">
          <w:rPr>
            <w:i/>
            <w:sz w:val="22"/>
            <w:szCs w:val="22"/>
            <w:lang w:val="en-GB"/>
          </w:rPr>
          <w:t>ecognizing</w:t>
        </w:r>
      </w:ins>
    </w:p>
    <w:p w14:paraId="5BB2D590"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1378" w:author="Author" w:date="2018-09-05T11:36:00Z"/>
          <w:i/>
          <w:sz w:val="22"/>
          <w:szCs w:val="22"/>
          <w:lang w:val="en-GB"/>
        </w:rPr>
      </w:pPr>
    </w:p>
    <w:p w14:paraId="76B7EA46" w14:textId="77777777" w:rsidR="002D0426" w:rsidRPr="000B67F5" w:rsidRDefault="002D0426" w:rsidP="002D0426">
      <w:pPr>
        <w:jc w:val="both"/>
        <w:rPr>
          <w:ins w:id="1379" w:author="Author" w:date="2018-09-05T11:37:00Z"/>
          <w:sz w:val="22"/>
          <w:szCs w:val="22"/>
          <w:rPrChange w:id="1380" w:author="Author" w:date="2018-09-05T11:52:00Z">
            <w:rPr>
              <w:ins w:id="1381" w:author="Author" w:date="2018-09-05T11:37:00Z"/>
              <w:sz w:val="24"/>
              <w:szCs w:val="24"/>
            </w:rPr>
          </w:rPrChange>
        </w:rPr>
      </w:pPr>
      <w:ins w:id="1382" w:author="Author" w:date="2018-09-05T11:36:00Z">
        <w:r w:rsidRPr="000B67F5">
          <w:rPr>
            <w:i/>
            <w:sz w:val="22"/>
            <w:szCs w:val="22"/>
            <w:rPrChange w:id="1383" w:author="Author" w:date="2018-09-05T11:52:00Z">
              <w:rPr>
                <w:i/>
                <w:sz w:val="24"/>
                <w:szCs w:val="24"/>
              </w:rPr>
            </w:rPrChange>
          </w:rPr>
          <w:lastRenderedPageBreak/>
          <w:t>a)</w:t>
        </w:r>
        <w:r w:rsidRPr="000B67F5">
          <w:rPr>
            <w:sz w:val="22"/>
            <w:szCs w:val="22"/>
            <w:rPrChange w:id="1384" w:author="Author" w:date="2018-09-05T11:52:00Z">
              <w:rPr>
                <w:sz w:val="24"/>
                <w:szCs w:val="24"/>
              </w:rPr>
            </w:rPrChange>
          </w:rPr>
          <w:tab/>
          <w:t xml:space="preserve">that HAPS is defined in No. </w:t>
        </w:r>
        <w:r w:rsidRPr="000B67F5">
          <w:rPr>
            <w:b/>
            <w:sz w:val="22"/>
            <w:szCs w:val="22"/>
            <w:rPrChange w:id="1385" w:author="Author" w:date="2018-09-05T11:52:00Z">
              <w:rPr>
                <w:b/>
                <w:sz w:val="24"/>
                <w:szCs w:val="24"/>
              </w:rPr>
            </w:rPrChange>
          </w:rPr>
          <w:t>1.66A</w:t>
        </w:r>
        <w:r w:rsidRPr="000B67F5">
          <w:rPr>
            <w:sz w:val="22"/>
            <w:szCs w:val="22"/>
            <w:rPrChange w:id="1386" w:author="Author" w:date="2018-09-05T11:52:00Z">
              <w:rPr>
                <w:sz w:val="24"/>
                <w:szCs w:val="24"/>
              </w:rPr>
            </w:rPrChange>
          </w:rPr>
          <w:t xml:space="preserve"> of the Radio Regulations as a station located on an object at an altitude of 20-50 km and at a specified, nominal, fixed point relative to the Earth, and is subject to No. </w:t>
        </w:r>
        <w:r w:rsidRPr="000B67F5">
          <w:rPr>
            <w:b/>
            <w:sz w:val="22"/>
            <w:szCs w:val="22"/>
            <w:rPrChange w:id="1387" w:author="Author" w:date="2018-09-05T11:52:00Z">
              <w:rPr>
                <w:b/>
                <w:sz w:val="24"/>
                <w:szCs w:val="24"/>
              </w:rPr>
            </w:rPrChange>
          </w:rPr>
          <w:t>4.23</w:t>
        </w:r>
        <w:r w:rsidRPr="000B67F5">
          <w:rPr>
            <w:sz w:val="22"/>
            <w:szCs w:val="22"/>
            <w:rPrChange w:id="1388" w:author="Author" w:date="2018-09-05T11:52:00Z">
              <w:rPr>
                <w:sz w:val="24"/>
                <w:szCs w:val="24"/>
              </w:rPr>
            </w:rPrChange>
          </w:rPr>
          <w:t>,</w:t>
        </w:r>
      </w:ins>
    </w:p>
    <w:p w14:paraId="08A36E07" w14:textId="77777777" w:rsidR="002D0426" w:rsidRPr="000B67F5" w:rsidRDefault="002D0426" w:rsidP="002D0426">
      <w:pPr>
        <w:jc w:val="both"/>
        <w:rPr>
          <w:ins w:id="1389" w:author="Author" w:date="2018-09-05T11:36:00Z"/>
          <w:sz w:val="22"/>
          <w:szCs w:val="22"/>
          <w:rPrChange w:id="1390" w:author="Author" w:date="2018-09-05T11:52:00Z">
            <w:rPr>
              <w:ins w:id="1391" w:author="Author" w:date="2018-09-05T11:36:00Z"/>
              <w:sz w:val="24"/>
              <w:szCs w:val="24"/>
            </w:rPr>
          </w:rPrChange>
        </w:rPr>
      </w:pPr>
    </w:p>
    <w:p w14:paraId="00C0B9EB" w14:textId="77777777" w:rsidR="003F34AE" w:rsidRPr="00687667" w:rsidDel="002D0426" w:rsidRDefault="003F34AE" w:rsidP="003F34AE">
      <w:pPr>
        <w:rPr>
          <w:del w:id="1392" w:author="Author" w:date="2018-09-05T11:37:00Z"/>
          <w:sz w:val="22"/>
          <w:szCs w:val="22"/>
        </w:rPr>
      </w:pPr>
      <w:del w:id="1393" w:author="Author" w:date="2018-09-05T11:37:00Z">
        <w:r w:rsidRPr="00687667" w:rsidDel="002D0426">
          <w:rPr>
            <w:sz w:val="22"/>
            <w:szCs w:val="22"/>
          </w:rPr>
          <w:delText>Note: No text has been developed, it may be proposed in contributions to CPM19-2.</w:delText>
        </w:r>
      </w:del>
    </w:p>
    <w:p w14:paraId="7CA928C3" w14:textId="77777777" w:rsidR="003F34AE" w:rsidRPr="00687667" w:rsidDel="002D0426" w:rsidRDefault="003F34AE" w:rsidP="003F34AE">
      <w:pPr>
        <w:pStyle w:val="Call"/>
        <w:rPr>
          <w:del w:id="1394" w:author="Author" w:date="2018-09-05T11:37:00Z"/>
          <w:sz w:val="22"/>
          <w:szCs w:val="22"/>
        </w:rPr>
      </w:pPr>
      <w:del w:id="1395" w:author="Author" w:date="2018-09-05T11:37:00Z">
        <w:r w:rsidRPr="00687667" w:rsidDel="002D0426">
          <w:rPr>
            <w:sz w:val="22"/>
            <w:szCs w:val="22"/>
          </w:rPr>
          <w:delText>recognizing</w:delText>
        </w:r>
      </w:del>
    </w:p>
    <w:p w14:paraId="008DAA1F" w14:textId="77777777" w:rsidR="003F34AE" w:rsidRPr="00687667" w:rsidDel="002D0426" w:rsidRDefault="003F34AE" w:rsidP="003F34AE">
      <w:pPr>
        <w:rPr>
          <w:del w:id="1396" w:author="Author" w:date="2018-09-05T11:37:00Z"/>
          <w:sz w:val="22"/>
          <w:szCs w:val="22"/>
        </w:rPr>
      </w:pPr>
      <w:del w:id="1397" w:author="Author" w:date="2018-09-05T11:37:00Z">
        <w:r w:rsidRPr="00687667" w:rsidDel="002D0426">
          <w:rPr>
            <w:sz w:val="22"/>
            <w:szCs w:val="22"/>
          </w:rPr>
          <w:delText>Note: No text has been developed, it may be proposed in contributions to CPM19-2.</w:delText>
        </w:r>
      </w:del>
    </w:p>
    <w:p w14:paraId="55C407DB" w14:textId="6C8576FE" w:rsidR="003F34AE" w:rsidRDefault="003F34AE" w:rsidP="003F34AE">
      <w:pPr>
        <w:pStyle w:val="Call"/>
        <w:rPr>
          <w:ins w:id="1398" w:author="Rev. 2 Author" w:date="2018-09-13T08:21:00Z"/>
          <w:sz w:val="22"/>
          <w:szCs w:val="22"/>
        </w:rPr>
      </w:pPr>
      <w:r w:rsidRPr="00687667">
        <w:rPr>
          <w:sz w:val="22"/>
          <w:szCs w:val="22"/>
        </w:rPr>
        <w:t>resolves</w:t>
      </w:r>
    </w:p>
    <w:p w14:paraId="5732D0CE" w14:textId="77777777" w:rsidR="00115913" w:rsidRPr="00115913" w:rsidRDefault="00115913">
      <w:pPr>
        <w:rPr>
          <w:rPrChange w:id="1399" w:author="Rev. 2 Author" w:date="2018-09-13T08:21:00Z">
            <w:rPr>
              <w:sz w:val="22"/>
              <w:szCs w:val="22"/>
            </w:rPr>
          </w:rPrChange>
        </w:rPr>
        <w:pPrChange w:id="1400" w:author="Rev. 2 Author" w:date="2018-09-13T08:21:00Z">
          <w:pPr>
            <w:pStyle w:val="Call"/>
          </w:pPr>
        </w:pPrChange>
      </w:pPr>
    </w:p>
    <w:p w14:paraId="5C6E36EC" w14:textId="77777777" w:rsidR="003F34AE" w:rsidRDefault="003F34AE">
      <w:pPr>
        <w:ind w:left="720" w:hanging="720"/>
        <w:jc w:val="both"/>
        <w:rPr>
          <w:sz w:val="22"/>
          <w:szCs w:val="22"/>
          <w:lang w:eastAsia="ja-JP"/>
        </w:rPr>
        <w:pPrChange w:id="1401" w:author="Rev. 2 Author" w:date="2018-09-14T13:51:00Z">
          <w:pPr>
            <w:ind w:left="720" w:hanging="720"/>
          </w:pPr>
        </w:pPrChange>
      </w:pPr>
      <w:r w:rsidRPr="00687667">
        <w:rPr>
          <w:sz w:val="22"/>
          <w:szCs w:val="22"/>
        </w:rPr>
        <w:t>1</w:t>
      </w:r>
      <w:r w:rsidRPr="00687667">
        <w:rPr>
          <w:sz w:val="22"/>
          <w:szCs w:val="22"/>
        </w:rPr>
        <w:tab/>
        <w:t>that for the purpose of protecting the fi</w:t>
      </w:r>
      <w:r w:rsidR="00687667">
        <w:rPr>
          <w:sz w:val="22"/>
          <w:szCs w:val="22"/>
        </w:rPr>
        <w:t>xed wireless systems in neighbo</w:t>
      </w:r>
      <w:r w:rsidRPr="00687667">
        <w:rPr>
          <w:sz w:val="22"/>
          <w:szCs w:val="22"/>
        </w:rPr>
        <w:t xml:space="preserve">ring administrations in the band 27.9-28.2 GHz, the </w:t>
      </w:r>
      <w:r w:rsidRPr="00687667">
        <w:rPr>
          <w:sz w:val="22"/>
          <w:szCs w:val="22"/>
          <w:lang w:eastAsia="ja-JP"/>
        </w:rPr>
        <w:t xml:space="preserve">power flux density limit per HAPS platform station at the </w:t>
      </w:r>
      <w:r w:rsidR="00687667">
        <w:rPr>
          <w:sz w:val="22"/>
          <w:szCs w:val="22"/>
          <w:lang w:eastAsia="ja-JP"/>
        </w:rPr>
        <w:t>surface of the Earth in neighbo</w:t>
      </w:r>
      <w:r w:rsidRPr="00687667">
        <w:rPr>
          <w:sz w:val="22"/>
          <w:szCs w:val="22"/>
          <w:lang w:eastAsia="ja-JP"/>
        </w:rPr>
        <w:t xml:space="preserve">ring administrations shall not exceed the following </w:t>
      </w:r>
      <w:proofErr w:type="spellStart"/>
      <w:r w:rsidRPr="00687667">
        <w:rPr>
          <w:sz w:val="22"/>
          <w:szCs w:val="22"/>
          <w:lang w:eastAsia="ja-JP"/>
        </w:rPr>
        <w:t>pfd</w:t>
      </w:r>
      <w:proofErr w:type="spellEnd"/>
      <w:r w:rsidRPr="00687667">
        <w:rPr>
          <w:sz w:val="22"/>
          <w:szCs w:val="22"/>
          <w:lang w:eastAsia="ja-JP"/>
        </w:rPr>
        <w:t xml:space="preserve"> mask in </w:t>
      </w:r>
      <w:proofErr w:type="spellStart"/>
      <w:r w:rsidRPr="00687667">
        <w:rPr>
          <w:sz w:val="22"/>
          <w:szCs w:val="22"/>
        </w:rPr>
        <w:t>dBW</w:t>
      </w:r>
      <w:proofErr w:type="spellEnd"/>
      <w:r w:rsidRPr="00687667">
        <w:rPr>
          <w:sz w:val="22"/>
          <w:szCs w:val="22"/>
        </w:rPr>
        <w:t>/m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r w:rsidRPr="00687667">
        <w:rPr>
          <w:sz w:val="22"/>
          <w:szCs w:val="22"/>
          <w:lang w:eastAsia="ja-JP"/>
        </w:rPr>
        <w:t>:</w:t>
      </w:r>
    </w:p>
    <w:p w14:paraId="0B3DE34A" w14:textId="77777777" w:rsidR="00687667" w:rsidRPr="00687667" w:rsidRDefault="00687667" w:rsidP="00687667">
      <w:pPr>
        <w:ind w:left="720" w:hanging="720"/>
        <w:rPr>
          <w:sz w:val="22"/>
          <w:szCs w:val="22"/>
          <w:lang w:eastAsia="ja-JP"/>
        </w:rPr>
      </w:pPr>
    </w:p>
    <w:p w14:paraId="60454268" w14:textId="77777777" w:rsidR="003F34AE" w:rsidRPr="00687667" w:rsidRDefault="00731252"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3×El-140</m:t>
              </m:r>
            </m:e>
          </m:d>
          <m:r>
            <w:rPr>
              <w:rFonts w:ascii="Cambria Math" w:hAnsi="Cambria Math"/>
              <w:sz w:val="22"/>
              <w:szCs w:val="22"/>
              <w:lang w:eastAsia="ja-JP"/>
            </w:rPr>
            <m:t xml:space="preserve">  for El≤10°</m:t>
          </m:r>
        </m:oMath>
      </m:oMathPara>
    </w:p>
    <w:p w14:paraId="5C117648" w14:textId="77777777" w:rsidR="003F34AE" w:rsidRPr="00687667" w:rsidRDefault="00731252"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0.57×El-115.7</m:t>
              </m:r>
            </m:e>
          </m:d>
          <m:r>
            <w:rPr>
              <w:rFonts w:ascii="Cambria Math" w:hAnsi="Cambria Math"/>
              <w:sz w:val="22"/>
              <w:szCs w:val="22"/>
              <w:lang w:eastAsia="ja-JP"/>
            </w:rPr>
            <m:t xml:space="preserve"> for 10°&lt;El≤45°</m:t>
          </m:r>
        </m:oMath>
      </m:oMathPara>
    </w:p>
    <w:p w14:paraId="24F39494" w14:textId="77777777" w:rsidR="003F34AE" w:rsidRPr="003F026C" w:rsidRDefault="00731252"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45°&lt;El≤90°</m:t>
          </m:r>
        </m:oMath>
      </m:oMathPara>
    </w:p>
    <w:p w14:paraId="2F97C53D" w14:textId="77777777" w:rsidR="003349E3" w:rsidRPr="00687667" w:rsidRDefault="003349E3" w:rsidP="003F34AE">
      <w:pPr>
        <w:jc w:val="both"/>
        <w:rPr>
          <w:i/>
          <w:sz w:val="22"/>
          <w:szCs w:val="22"/>
          <w:lang w:eastAsia="ja-JP"/>
        </w:rPr>
      </w:pPr>
    </w:p>
    <w:p w14:paraId="6C7675F9" w14:textId="451C180E" w:rsidR="003F34AE" w:rsidRPr="00687667" w:rsidRDefault="003F34AE" w:rsidP="00687667">
      <w:pPr>
        <w:ind w:firstLine="720"/>
        <w:rPr>
          <w:sz w:val="22"/>
          <w:szCs w:val="22"/>
          <w:lang w:eastAsia="ja-JP"/>
        </w:rPr>
      </w:pPr>
      <w:r w:rsidRPr="00687667">
        <w:rPr>
          <w:sz w:val="22"/>
          <w:szCs w:val="22"/>
          <w:lang w:eastAsia="ja-JP"/>
        </w:rPr>
        <w:t xml:space="preserve">where </w:t>
      </w:r>
      <w:r w:rsidRPr="00687667">
        <w:rPr>
          <w:i/>
          <w:sz w:val="22"/>
          <w:szCs w:val="22"/>
          <w:lang w:eastAsia="ja-JP"/>
        </w:rPr>
        <w:t xml:space="preserve">El </w:t>
      </w:r>
      <w:r w:rsidRPr="00687667">
        <w:rPr>
          <w:sz w:val="22"/>
          <w:szCs w:val="22"/>
          <w:lang w:eastAsia="ja-JP"/>
        </w:rPr>
        <w:t>is the elevation angle in</w:t>
      </w:r>
      <w:ins w:id="1402" w:author="Rev. 2 Author" w:date="2018-09-14T14:22:00Z">
        <w:r w:rsidR="0067021D">
          <w:rPr>
            <w:sz w:val="22"/>
            <w:szCs w:val="22"/>
            <w:lang w:eastAsia="ja-JP"/>
          </w:rPr>
          <w:t xml:space="preserve"> degrees</w:t>
        </w:r>
      </w:ins>
      <w:del w:id="1403" w:author="Rev. 2 Author" w:date="2018-09-14T14:22:00Z">
        <w:r w:rsidRPr="00687667" w:rsidDel="0067021D">
          <w:rPr>
            <w:sz w:val="22"/>
            <w:szCs w:val="22"/>
            <w:lang w:eastAsia="ja-JP"/>
          </w:rPr>
          <w:delText>°</w:delText>
        </w:r>
      </w:del>
      <w:r w:rsidRPr="00687667">
        <w:rPr>
          <w:sz w:val="22"/>
          <w:szCs w:val="22"/>
          <w:lang w:eastAsia="ja-JP"/>
        </w:rPr>
        <w:t xml:space="preserve"> (angles of arrival above the horizontal plane).</w:t>
      </w:r>
    </w:p>
    <w:p w14:paraId="1798AFDF" w14:textId="77777777" w:rsidR="003F34AE" w:rsidRPr="00687667" w:rsidDel="005E4717" w:rsidRDefault="003F34AE" w:rsidP="00687667">
      <w:pPr>
        <w:ind w:left="720"/>
        <w:jc w:val="both"/>
        <w:rPr>
          <w:del w:id="1404" w:author="Author" w:date="2018-09-06T08:33:00Z"/>
          <w:sz w:val="22"/>
          <w:szCs w:val="22"/>
          <w:lang w:eastAsia="ja-JP"/>
        </w:rPr>
      </w:pPr>
      <w:del w:id="1405" w:author="Author" w:date="2018-09-06T08:33:00Z">
        <w:r w:rsidRPr="00687667" w:rsidDel="005E4717">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579FAC64" w14:textId="77777777" w:rsidR="003F34AE" w:rsidRPr="00687667" w:rsidRDefault="003F34AE" w:rsidP="00687667">
      <w:pPr>
        <w:spacing w:after="120"/>
        <w:ind w:firstLine="720"/>
        <w:rPr>
          <w:sz w:val="22"/>
          <w:szCs w:val="22"/>
          <w:lang w:eastAsia="ja-JP"/>
        </w:rPr>
      </w:pPr>
      <w:r w:rsidRPr="00687667">
        <w:rPr>
          <w:sz w:val="22"/>
          <w:szCs w:val="22"/>
          <w:lang w:eastAsia="ja-JP"/>
        </w:rPr>
        <w:t xml:space="preserve">To verify the compliance with the proposed </w:t>
      </w:r>
      <w:proofErr w:type="spellStart"/>
      <w:r w:rsidRPr="00687667">
        <w:rPr>
          <w:sz w:val="22"/>
          <w:szCs w:val="22"/>
          <w:lang w:eastAsia="ja-JP"/>
        </w:rPr>
        <w:t>pfd</w:t>
      </w:r>
      <w:proofErr w:type="spellEnd"/>
      <w:r w:rsidRPr="00687667">
        <w:rPr>
          <w:sz w:val="22"/>
          <w:szCs w:val="22"/>
          <w:lang w:eastAsia="ja-JP"/>
        </w:rPr>
        <w:t xml:space="preserve"> mask the following equation shall be used:</w:t>
      </w:r>
    </w:p>
    <w:p w14:paraId="23A562E1"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1406" w:author="Author" w:date="2018-09-06T08:33:00Z">
              <w:rPr>
                <w:rFonts w:ascii="Cambria Math" w:hAnsi="Cambria Math"/>
                <w:sz w:val="22"/>
                <w:szCs w:val="22"/>
                <w:lang w:eastAsia="ja-JP"/>
              </w:rPr>
              <m:t>-rain fade</m:t>
            </w:ins>
          </m:r>
        </m:oMath>
      </m:oMathPara>
    </w:p>
    <w:p w14:paraId="1ACF1075" w14:textId="77777777" w:rsidR="003F34AE" w:rsidRPr="00687667" w:rsidRDefault="003F34AE">
      <w:pPr>
        <w:ind w:firstLine="720"/>
        <w:rPr>
          <w:sz w:val="22"/>
          <w:szCs w:val="22"/>
          <w:lang w:eastAsia="ja-JP"/>
        </w:rPr>
        <w:pPrChange w:id="1407" w:author="Rev. 2 Author" w:date="2018-09-14T13:51:00Z">
          <w:pPr/>
        </w:pPrChange>
      </w:pPr>
      <w:r w:rsidRPr="00687667">
        <w:rPr>
          <w:sz w:val="22"/>
          <w:szCs w:val="22"/>
          <w:lang w:eastAsia="ja-JP"/>
        </w:rPr>
        <w:t xml:space="preserve">where: </w:t>
      </w:r>
    </w:p>
    <w:p w14:paraId="14B70D42" w14:textId="77777777" w:rsidR="003F34AE" w:rsidRPr="00687667" w:rsidRDefault="003F34AE" w:rsidP="003F34AE">
      <w:pPr>
        <w:pStyle w:val="Equationlegend"/>
        <w:rPr>
          <w:sz w:val="22"/>
          <w:szCs w:val="22"/>
          <w:lang w:eastAsia="ja-JP"/>
        </w:rPr>
      </w:pPr>
      <w:r w:rsidRPr="00687667">
        <w:rPr>
          <w:sz w:val="22"/>
          <w:szCs w:val="22"/>
          <w:lang w:eastAsia="ja-JP"/>
        </w:rPr>
        <w:tab/>
      </w:r>
      <w:r w:rsidRPr="00687667">
        <w:rPr>
          <w:i/>
          <w:sz w:val="22"/>
          <w:szCs w:val="22"/>
          <w:lang w:eastAsia="ja-JP"/>
        </w:rPr>
        <w:t>d</w:t>
      </w:r>
      <w:del w:id="1408" w:author="Rev. 2 Author" w:date="2018-09-13T07:03:00Z">
        <w:r w:rsidRPr="00687667" w:rsidDel="009B3FE7">
          <w:rPr>
            <w:i/>
            <w:sz w:val="22"/>
            <w:szCs w:val="22"/>
            <w:lang w:eastAsia="ja-JP"/>
          </w:rPr>
          <w:delText>:</w:delText>
        </w:r>
      </w:del>
      <w:r w:rsidRPr="00687667">
        <w:rPr>
          <w:sz w:val="22"/>
          <w:szCs w:val="22"/>
          <w:lang w:eastAsia="ja-JP"/>
        </w:rPr>
        <w:tab/>
        <w:t>is the distance in meters between the HAPS and the ground;</w:t>
      </w:r>
    </w:p>
    <w:p w14:paraId="4D844BA8" w14:textId="77777777"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e.i.</w:t>
      </w:r>
      <w:proofErr w:type="gramStart"/>
      <w:r w:rsidRPr="00687667">
        <w:rPr>
          <w:i/>
          <w:iCs/>
          <w:sz w:val="22"/>
          <w:szCs w:val="22"/>
          <w:lang w:eastAsia="ja-JP"/>
        </w:rPr>
        <w:t>r.p</w:t>
      </w:r>
      <w:proofErr w:type="spellEnd"/>
      <w:proofErr w:type="gramEnd"/>
      <w:del w:id="1409" w:author="Rev. 2 Author" w:date="2018-09-13T07:03:00Z">
        <w:r w:rsidRPr="00687667" w:rsidDel="009B3FE7">
          <w:rPr>
            <w:i/>
            <w:iCs/>
            <w:sz w:val="22"/>
            <w:szCs w:val="22"/>
            <w:lang w:eastAsia="ja-JP"/>
          </w:rPr>
          <w:delText>:.</w:delText>
        </w:r>
      </w:del>
      <w:r w:rsidRPr="00687667">
        <w:rPr>
          <w:sz w:val="22"/>
          <w:szCs w:val="22"/>
          <w:lang w:eastAsia="ja-JP"/>
        </w:rPr>
        <w:tab/>
        <w:t xml:space="preserve">HAPS platform nominal EIRP spectral density in </w:t>
      </w:r>
      <w:proofErr w:type="spellStart"/>
      <w:r w:rsidRPr="00687667">
        <w:rPr>
          <w:sz w:val="22"/>
          <w:szCs w:val="22"/>
          <w:lang w:eastAsia="ja-JP"/>
        </w:rPr>
        <w:t>dBW</w:t>
      </w:r>
      <w:proofErr w:type="spellEnd"/>
      <w:r w:rsidRPr="00687667">
        <w:rPr>
          <w:sz w:val="22"/>
          <w:szCs w:val="22"/>
          <w:lang w:eastAsia="ja-JP"/>
        </w:rPr>
        <w:t>/MHz at a specific elevation angle</w:t>
      </w:r>
    </w:p>
    <w:p w14:paraId="67574C16" w14:textId="66AB6387" w:rsidR="003F34AE" w:rsidRDefault="00115913" w:rsidP="003F34AE">
      <w:pPr>
        <w:pStyle w:val="Equationlegend"/>
        <w:shd w:val="clear" w:color="auto" w:fill="FFFFFF"/>
        <w:rPr>
          <w:ins w:id="1410" w:author="Rev. 2 Author" w:date="2018-09-12T17:02:00Z"/>
          <w:sz w:val="22"/>
          <w:szCs w:val="22"/>
          <w:lang w:eastAsia="ja-JP"/>
        </w:rPr>
      </w:pPr>
      <w:ins w:id="1411" w:author="Rev. 2 Author" w:date="2018-09-13T08:21:00Z">
        <w:r>
          <w:rPr>
            <w:i/>
            <w:sz w:val="22"/>
            <w:szCs w:val="22"/>
          </w:rPr>
          <w:tab/>
        </w:r>
      </w:ins>
      <w:del w:id="1412" w:author="Rev. 2 Author" w:date="2018-09-13T07:03:00Z">
        <w:r w:rsidR="003F34AE" w:rsidRPr="00687667" w:rsidDel="009B3FE7">
          <w:rPr>
            <w:i/>
            <w:sz w:val="22"/>
            <w:szCs w:val="22"/>
          </w:rPr>
          <w:tab/>
        </w:r>
      </w:del>
      <w:proofErr w:type="spellStart"/>
      <w:r w:rsidR="003F34AE" w:rsidRPr="00687667">
        <w:rPr>
          <w:i/>
          <w:sz w:val="22"/>
          <w:szCs w:val="22"/>
        </w:rPr>
        <w:t>pfd</w:t>
      </w:r>
      <w:proofErr w:type="spellEnd"/>
      <w:r w:rsidR="003F34AE" w:rsidRPr="00687667">
        <w:rPr>
          <w:i/>
          <w:sz w:val="22"/>
          <w:szCs w:val="22"/>
        </w:rPr>
        <w:t>(El)</w:t>
      </w:r>
      <w:del w:id="1413" w:author="Rev. 2 Author" w:date="2018-09-13T07:03:00Z">
        <w:r w:rsidR="003F34AE" w:rsidRPr="00687667" w:rsidDel="009B3FE7">
          <w:rPr>
            <w:i/>
            <w:sz w:val="22"/>
            <w:szCs w:val="22"/>
          </w:rPr>
          <w:delText>:</w:delText>
        </w:r>
      </w:del>
      <w:r w:rsidR="003F34AE" w:rsidRPr="00687667">
        <w:rPr>
          <w:i/>
          <w:sz w:val="22"/>
          <w:szCs w:val="22"/>
        </w:rPr>
        <w:tab/>
      </w:r>
      <w:r w:rsidR="003F34AE" w:rsidRPr="00687667">
        <w:rPr>
          <w:sz w:val="22"/>
          <w:szCs w:val="22"/>
        </w:rPr>
        <w:t xml:space="preserve">power flux density at the Earth surface per HAPS platform station in </w:t>
      </w:r>
      <w:proofErr w:type="spellStart"/>
      <w:r w:rsidR="003F34AE" w:rsidRPr="00687667">
        <w:rPr>
          <w:sz w:val="22"/>
          <w:szCs w:val="22"/>
          <w:lang w:eastAsia="ja-JP"/>
        </w:rPr>
        <w:t>dBW</w:t>
      </w:r>
      <w:proofErr w:type="spellEnd"/>
      <w:r w:rsidR="003F34AE" w:rsidRPr="00687667">
        <w:rPr>
          <w:sz w:val="22"/>
          <w:szCs w:val="22"/>
          <w:lang w:eastAsia="ja-JP"/>
        </w:rPr>
        <w:t>/m²/MHz;</w:t>
      </w:r>
    </w:p>
    <w:p w14:paraId="2065DD39" w14:textId="7EE485AE" w:rsidR="00F171FF" w:rsidRPr="00795AA7" w:rsidRDefault="00FD2209" w:rsidP="00F171FF">
      <w:pPr>
        <w:tabs>
          <w:tab w:val="right" w:pos="1871"/>
          <w:tab w:val="left" w:pos="2041"/>
        </w:tabs>
        <w:overflowPunct w:val="0"/>
        <w:autoSpaceDE w:val="0"/>
        <w:autoSpaceDN w:val="0"/>
        <w:adjustRightInd w:val="0"/>
        <w:spacing w:before="80"/>
        <w:ind w:left="2041" w:hanging="2041"/>
        <w:textAlignment w:val="baseline"/>
        <w:rPr>
          <w:ins w:id="1414" w:author="Rev. 2 Author" w:date="2018-09-14T14:33:00Z"/>
          <w:sz w:val="22"/>
          <w:szCs w:val="22"/>
          <w:lang w:val="en-GB" w:eastAsia="ja-JP"/>
        </w:rPr>
      </w:pPr>
      <w:ins w:id="1415" w:author="Rev. 2 Author" w:date="2018-09-12T17:02:00Z">
        <w:r>
          <w:rPr>
            <w:sz w:val="22"/>
            <w:szCs w:val="22"/>
          </w:rPr>
          <w:t xml:space="preserve">               </w:t>
        </w:r>
        <w:r w:rsidRPr="00FD2209">
          <w:rPr>
            <w:i/>
            <w:sz w:val="22"/>
            <w:szCs w:val="22"/>
            <w:rPrChange w:id="1416" w:author="Rev. 2 Author" w:date="2018-09-12T17:02:00Z">
              <w:rPr>
                <w:sz w:val="22"/>
                <w:szCs w:val="22"/>
              </w:rPr>
            </w:rPrChange>
          </w:rPr>
          <w:t>rain fade</w:t>
        </w:r>
        <w:r>
          <w:rPr>
            <w:sz w:val="22"/>
            <w:szCs w:val="22"/>
          </w:rPr>
          <w:t xml:space="preserve">       rain attenuation in dB</w:t>
        </w:r>
      </w:ins>
      <w:ins w:id="1417" w:author="Rev. 2 Author" w:date="2018-09-14T14:33:00Z">
        <w:r w:rsidR="00F171FF">
          <w:rPr>
            <w:sz w:val="22"/>
            <w:szCs w:val="22"/>
          </w:rPr>
          <w:t xml:space="preserve"> </w:t>
        </w:r>
        <w:r w:rsidR="00F171FF">
          <w:rPr>
            <w:sz w:val="22"/>
            <w:szCs w:val="22"/>
            <w:lang w:val="en-GB" w:eastAsia="ja-JP"/>
          </w:rPr>
          <w:t>(ITU-R P.618)</w:t>
        </w:r>
      </w:ins>
    </w:p>
    <w:p w14:paraId="715DABAB" w14:textId="1FE96A56" w:rsidR="00FD2209" w:rsidRDefault="00FD2209">
      <w:pPr>
        <w:pStyle w:val="Equationlegend"/>
        <w:shd w:val="clear" w:color="auto" w:fill="FFFFFF"/>
        <w:ind w:left="0" w:firstLine="0"/>
        <w:rPr>
          <w:ins w:id="1418" w:author="Rev. 2 Author" w:date="2018-09-13T14:11:00Z"/>
          <w:sz w:val="22"/>
          <w:szCs w:val="22"/>
        </w:rPr>
        <w:pPrChange w:id="1419" w:author="Rev. 2 Author" w:date="2018-09-14T14:33:00Z">
          <w:pPr>
            <w:pStyle w:val="Equationlegend"/>
            <w:shd w:val="clear" w:color="auto" w:fill="FFFFFF"/>
          </w:pPr>
        </w:pPrChange>
      </w:pPr>
    </w:p>
    <w:p w14:paraId="40E8994D" w14:textId="77777777" w:rsidR="009F216D" w:rsidRPr="002F5397" w:rsidRDefault="009F216D" w:rsidP="009F216D">
      <w:pPr>
        <w:pStyle w:val="Equationlegend"/>
        <w:shd w:val="clear" w:color="auto" w:fill="FFFFFF"/>
        <w:rPr>
          <w:ins w:id="1420" w:author="Rev. 2 Author" w:date="2018-09-13T14:11:00Z"/>
          <w:sz w:val="22"/>
          <w:szCs w:val="22"/>
        </w:rPr>
      </w:pPr>
    </w:p>
    <w:p w14:paraId="69CBC7FC" w14:textId="50884EDD" w:rsidR="00530F2B" w:rsidRDefault="009F216D">
      <w:pPr>
        <w:pStyle w:val="Equation"/>
        <w:ind w:left="720" w:hanging="720"/>
        <w:jc w:val="both"/>
        <w:rPr>
          <w:ins w:id="1421" w:author="Rev. 2 Author" w:date="2018-09-13T14:12:00Z"/>
          <w:rFonts w:ascii="Times New Roman" w:hAnsi="Times New Roman" w:cs="Times New Roman"/>
          <w:sz w:val="22"/>
          <w:szCs w:val="22"/>
          <w:lang w:val="en-GB"/>
        </w:rPr>
        <w:pPrChange w:id="1422" w:author="Rev. 2 Author" w:date="2018-09-14T13:51:00Z">
          <w:pPr>
            <w:pStyle w:val="Equation"/>
          </w:pPr>
        </w:pPrChange>
      </w:pPr>
      <w:ins w:id="1423" w:author="Rev. 2 Author" w:date="2018-09-13T14:11:00Z">
        <w:r w:rsidRPr="00530F2B">
          <w:rPr>
            <w:rFonts w:ascii="Times New Roman" w:hAnsi="Times New Roman" w:cs="Times New Roman"/>
            <w:sz w:val="22"/>
            <w:szCs w:val="22"/>
            <w:lang w:eastAsia="ja-JP"/>
            <w:rPrChange w:id="1424" w:author="Rev. 2 Author" w:date="2018-09-13T14:12:00Z">
              <w:rPr>
                <w:sz w:val="22"/>
                <w:szCs w:val="22"/>
                <w:lang w:eastAsia="ja-JP"/>
              </w:rPr>
            </w:rPrChange>
          </w:rPr>
          <w:t>2</w:t>
        </w:r>
        <w:r w:rsidRPr="00530F2B">
          <w:rPr>
            <w:rFonts w:ascii="Times New Roman" w:hAnsi="Times New Roman" w:cs="Times New Roman"/>
            <w:sz w:val="22"/>
            <w:szCs w:val="22"/>
            <w:lang w:eastAsia="ja-JP"/>
            <w:rPrChange w:id="1425" w:author="Rev. 2 Author" w:date="2018-09-13T14:12:00Z">
              <w:rPr>
                <w:sz w:val="22"/>
                <w:szCs w:val="22"/>
                <w:lang w:eastAsia="ja-JP"/>
              </w:rPr>
            </w:rPrChange>
          </w:rPr>
          <w:tab/>
        </w:r>
        <w:r w:rsidRPr="00530F2B">
          <w:rPr>
            <w:rFonts w:ascii="Times New Roman" w:hAnsi="Times New Roman" w:cs="Times New Roman"/>
            <w:sz w:val="22"/>
            <w:szCs w:val="22"/>
            <w:lang w:val="en-GB"/>
            <w:rPrChange w:id="1426" w:author="Rev. 2 Author" w:date="2018-09-13T14:12:00Z">
              <w:rPr>
                <w:sz w:val="22"/>
                <w:szCs w:val="22"/>
                <w:lang w:val="en-GB"/>
              </w:rPr>
            </w:rPrChange>
          </w:rPr>
          <w:t xml:space="preserve">that for the purpose of protecting the </w:t>
        </w:r>
      </w:ins>
      <w:ins w:id="1427" w:author="Rev. 2 Author" w:date="2018-09-14T14:22:00Z">
        <w:r w:rsidR="0067021D">
          <w:rPr>
            <w:rFonts w:ascii="Times New Roman" w:hAnsi="Times New Roman" w:cs="Times New Roman"/>
            <w:sz w:val="22"/>
            <w:szCs w:val="22"/>
            <w:lang w:val="en-GB"/>
          </w:rPr>
          <w:t xml:space="preserve">terrestrial </w:t>
        </w:r>
      </w:ins>
      <w:ins w:id="1428" w:author="Rev. 2 Author" w:date="2018-09-13T14:11:00Z">
        <w:r w:rsidRPr="00530F2B">
          <w:rPr>
            <w:rFonts w:ascii="Times New Roman" w:hAnsi="Times New Roman" w:cs="Times New Roman"/>
            <w:sz w:val="22"/>
            <w:szCs w:val="22"/>
            <w:lang w:val="en-GB"/>
            <w:rPrChange w:id="1429" w:author="Rev. 2 Author" w:date="2018-09-13T14:12:00Z">
              <w:rPr>
                <w:sz w:val="22"/>
                <w:szCs w:val="22"/>
                <w:lang w:val="en-GB"/>
              </w:rPr>
            </w:rPrChange>
          </w:rPr>
          <w:t>mo</w:t>
        </w:r>
        <w:r w:rsidR="00CE7125" w:rsidRPr="00CE7125">
          <w:rPr>
            <w:rFonts w:ascii="Times New Roman" w:hAnsi="Times New Roman" w:cs="Times New Roman"/>
            <w:sz w:val="22"/>
            <w:szCs w:val="22"/>
            <w:lang w:val="en-GB"/>
          </w:rPr>
          <w:t xml:space="preserve">bile service systems in </w:t>
        </w:r>
        <w:proofErr w:type="spellStart"/>
        <w:r w:rsidR="00CE7125" w:rsidRPr="00CE7125">
          <w:rPr>
            <w:rFonts w:ascii="Times New Roman" w:hAnsi="Times New Roman" w:cs="Times New Roman"/>
            <w:sz w:val="22"/>
            <w:szCs w:val="22"/>
            <w:lang w:val="en-GB"/>
          </w:rPr>
          <w:t>neighbo</w:t>
        </w:r>
        <w:r w:rsidRPr="00530F2B">
          <w:rPr>
            <w:rFonts w:ascii="Times New Roman" w:hAnsi="Times New Roman" w:cs="Times New Roman"/>
            <w:sz w:val="22"/>
            <w:szCs w:val="22"/>
            <w:lang w:val="en-GB"/>
            <w:rPrChange w:id="1430" w:author="Rev. 2 Author" w:date="2018-09-13T14:12:00Z">
              <w:rPr>
                <w:sz w:val="22"/>
                <w:szCs w:val="22"/>
                <w:lang w:val="en-GB"/>
              </w:rPr>
            </w:rPrChange>
          </w:rPr>
          <w:t>ring</w:t>
        </w:r>
        <w:proofErr w:type="spellEnd"/>
        <w:r w:rsidRPr="00530F2B">
          <w:rPr>
            <w:rFonts w:ascii="Times New Roman" w:hAnsi="Times New Roman" w:cs="Times New Roman"/>
            <w:sz w:val="22"/>
            <w:szCs w:val="22"/>
            <w:lang w:val="en-GB"/>
            <w:rPrChange w:id="1431" w:author="Rev. 2 Author" w:date="2018-09-13T14:12:00Z">
              <w:rPr>
                <w:sz w:val="22"/>
                <w:szCs w:val="22"/>
                <w:lang w:val="en-GB"/>
              </w:rPr>
            </w:rPrChange>
          </w:rPr>
          <w:t xml:space="preserve"> administrations in the band </w:t>
        </w:r>
      </w:ins>
      <w:ins w:id="1432" w:author="Rev. 2 Author" w:date="2018-09-14T14:26:00Z">
        <w:r w:rsidR="00537D00">
          <w:rPr>
            <w:rFonts w:ascii="Times New Roman" w:eastAsia="Calibri" w:hAnsi="Times New Roman" w:cs="Times New Roman"/>
            <w:sz w:val="22"/>
            <w:szCs w:val="22"/>
            <w:lang w:val="en-GB"/>
          </w:rPr>
          <w:t xml:space="preserve">27.9-28.2 </w:t>
        </w:r>
      </w:ins>
      <w:ins w:id="1433" w:author="Rev. 2 Author" w:date="2018-09-13T14:11:00Z">
        <w:r w:rsidRPr="00530F2B">
          <w:rPr>
            <w:rFonts w:ascii="Times New Roman" w:eastAsia="Calibri" w:hAnsi="Times New Roman" w:cs="Times New Roman"/>
            <w:sz w:val="22"/>
            <w:szCs w:val="22"/>
            <w:lang w:val="en-GB"/>
            <w:rPrChange w:id="1434" w:author="Rev. 2 Author" w:date="2018-09-13T14:12:00Z">
              <w:rPr>
                <w:rFonts w:eastAsia="Calibri"/>
                <w:sz w:val="22"/>
                <w:szCs w:val="22"/>
                <w:lang w:val="en-GB"/>
              </w:rPr>
            </w:rPrChange>
          </w:rPr>
          <w:t>GHz</w:t>
        </w:r>
      </w:ins>
      <w:ins w:id="1435" w:author="Rev. 2 Author" w:date="2018-09-14T14:26:00Z">
        <w:r w:rsidR="00537D00">
          <w:rPr>
            <w:rFonts w:ascii="Times New Roman" w:eastAsia="Calibri" w:hAnsi="Times New Roman" w:cs="Times New Roman"/>
            <w:sz w:val="22"/>
            <w:szCs w:val="22"/>
            <w:lang w:val="en-GB"/>
          </w:rPr>
          <w:t xml:space="preserve"> band</w:t>
        </w:r>
      </w:ins>
      <w:ins w:id="1436" w:author="Rev. 2 Author" w:date="2018-09-13T14:11:00Z">
        <w:r w:rsidRPr="00530F2B">
          <w:rPr>
            <w:rFonts w:ascii="Times New Roman" w:hAnsi="Times New Roman" w:cs="Times New Roman"/>
            <w:sz w:val="22"/>
            <w:szCs w:val="22"/>
            <w:lang w:val="en-GB"/>
            <w:rPrChange w:id="1437" w:author="Rev. 2 Author" w:date="2018-09-13T14:12:00Z">
              <w:rPr>
                <w:sz w:val="22"/>
                <w:szCs w:val="22"/>
                <w:lang w:val="en-GB"/>
              </w:rPr>
            </w:rPrChange>
          </w:rPr>
          <w:t xml:space="preserve">, the power flux density limit per HAPS platform station at the </w:t>
        </w:r>
        <w:r w:rsidR="00CE7125" w:rsidRPr="00CE7125">
          <w:rPr>
            <w:rFonts w:ascii="Times New Roman" w:hAnsi="Times New Roman" w:cs="Times New Roman"/>
            <w:sz w:val="22"/>
            <w:szCs w:val="22"/>
            <w:lang w:val="en-GB"/>
          </w:rPr>
          <w:t xml:space="preserve">surface of the Earth in </w:t>
        </w:r>
        <w:proofErr w:type="spellStart"/>
        <w:r w:rsidR="00CE7125" w:rsidRPr="00CE7125">
          <w:rPr>
            <w:rFonts w:ascii="Times New Roman" w:hAnsi="Times New Roman" w:cs="Times New Roman"/>
            <w:sz w:val="22"/>
            <w:szCs w:val="22"/>
            <w:lang w:val="en-GB"/>
          </w:rPr>
          <w:t>neighbo</w:t>
        </w:r>
        <w:r w:rsidRPr="00530F2B">
          <w:rPr>
            <w:rFonts w:ascii="Times New Roman" w:hAnsi="Times New Roman" w:cs="Times New Roman"/>
            <w:sz w:val="22"/>
            <w:szCs w:val="22"/>
            <w:lang w:val="en-GB"/>
            <w:rPrChange w:id="1438" w:author="Rev. 2 Author" w:date="2018-09-13T14:12:00Z">
              <w:rPr>
                <w:sz w:val="22"/>
                <w:szCs w:val="22"/>
                <w:lang w:val="en-GB"/>
              </w:rPr>
            </w:rPrChange>
          </w:rPr>
          <w:t>ring</w:t>
        </w:r>
        <w:proofErr w:type="spellEnd"/>
        <w:r w:rsidRPr="00530F2B">
          <w:rPr>
            <w:rFonts w:ascii="Times New Roman" w:hAnsi="Times New Roman" w:cs="Times New Roman"/>
            <w:sz w:val="22"/>
            <w:szCs w:val="22"/>
            <w:lang w:val="en-GB"/>
            <w:rPrChange w:id="1439" w:author="Rev. 2 Author" w:date="2018-09-13T14:12:00Z">
              <w:rPr>
                <w:sz w:val="22"/>
                <w:szCs w:val="22"/>
                <w:lang w:val="en-GB"/>
              </w:rPr>
            </w:rPrChange>
          </w:rPr>
          <w:t xml:space="preserve"> administrations shall not exceed the following </w:t>
        </w:r>
        <w:proofErr w:type="spellStart"/>
        <w:r w:rsidRPr="00530F2B">
          <w:rPr>
            <w:rFonts w:ascii="Times New Roman" w:hAnsi="Times New Roman" w:cs="Times New Roman"/>
            <w:sz w:val="22"/>
            <w:szCs w:val="22"/>
            <w:lang w:val="en-GB"/>
            <w:rPrChange w:id="1440" w:author="Rev. 2 Author" w:date="2018-09-13T14:12:00Z">
              <w:rPr>
                <w:sz w:val="22"/>
                <w:szCs w:val="22"/>
                <w:lang w:val="en-GB"/>
              </w:rPr>
            </w:rPrChange>
          </w:rPr>
          <w:t>pfd</w:t>
        </w:r>
        <w:proofErr w:type="spellEnd"/>
        <w:r w:rsidRPr="00530F2B">
          <w:rPr>
            <w:rFonts w:ascii="Times New Roman" w:hAnsi="Times New Roman" w:cs="Times New Roman"/>
            <w:sz w:val="22"/>
            <w:szCs w:val="22"/>
            <w:lang w:val="en-GB"/>
            <w:rPrChange w:id="1441" w:author="Rev. 2 Author" w:date="2018-09-13T14:12:00Z">
              <w:rPr>
                <w:sz w:val="22"/>
                <w:szCs w:val="22"/>
                <w:lang w:val="en-GB"/>
              </w:rPr>
            </w:rPrChange>
          </w:rPr>
          <w:t xml:space="preserve"> masks in </w:t>
        </w:r>
        <w:proofErr w:type="spellStart"/>
        <w:r w:rsidRPr="00530F2B">
          <w:rPr>
            <w:rFonts w:ascii="Times New Roman" w:hAnsi="Times New Roman" w:cs="Times New Roman"/>
            <w:sz w:val="22"/>
            <w:szCs w:val="22"/>
            <w:lang w:val="en-GB"/>
            <w:rPrChange w:id="1442" w:author="Rev. 2 Author" w:date="2018-09-13T14:12:00Z">
              <w:rPr>
                <w:sz w:val="22"/>
                <w:szCs w:val="22"/>
                <w:lang w:val="en-GB"/>
              </w:rPr>
            </w:rPrChange>
          </w:rPr>
          <w:t>dBW</w:t>
        </w:r>
        <w:proofErr w:type="spellEnd"/>
        <w:r w:rsidRPr="00530F2B">
          <w:rPr>
            <w:rFonts w:ascii="Times New Roman" w:hAnsi="Times New Roman" w:cs="Times New Roman"/>
            <w:sz w:val="22"/>
            <w:szCs w:val="22"/>
            <w:lang w:val="en-GB"/>
            <w:rPrChange w:id="1443" w:author="Rev. 2 Author" w:date="2018-09-13T14:12:00Z">
              <w:rPr>
                <w:sz w:val="22"/>
                <w:szCs w:val="22"/>
                <w:lang w:val="en-GB"/>
              </w:rPr>
            </w:rPrChange>
          </w:rPr>
          <w:t>/m</w:t>
        </w:r>
        <w:r w:rsidRPr="00530F2B">
          <w:rPr>
            <w:rFonts w:ascii="Times New Roman" w:hAnsi="Times New Roman" w:cs="Times New Roman"/>
            <w:sz w:val="22"/>
            <w:szCs w:val="22"/>
            <w:vertAlign w:val="superscript"/>
            <w:lang w:val="en-GB"/>
            <w:rPrChange w:id="1444" w:author="Rev. 2 Author" w:date="2018-09-13T14:12:00Z">
              <w:rPr>
                <w:sz w:val="22"/>
                <w:szCs w:val="22"/>
                <w:vertAlign w:val="superscript"/>
                <w:lang w:val="en-GB"/>
              </w:rPr>
            </w:rPrChange>
          </w:rPr>
          <w:t>2</w:t>
        </w:r>
        <w:r w:rsidRPr="00530F2B">
          <w:rPr>
            <w:rFonts w:ascii="Times New Roman" w:hAnsi="Times New Roman" w:cs="Times New Roman"/>
            <w:sz w:val="22"/>
            <w:szCs w:val="22"/>
            <w:lang w:val="en-GB"/>
            <w:rPrChange w:id="1445" w:author="Rev. 2 Author" w:date="2018-09-13T14:12:00Z">
              <w:rPr>
                <w:sz w:val="22"/>
                <w:szCs w:val="22"/>
                <w:lang w:val="en-GB"/>
              </w:rPr>
            </w:rPrChange>
          </w:rPr>
          <w:t>/MHz for more than 0.1% of deployment</w:t>
        </w:r>
        <w:r w:rsidRPr="00530F2B">
          <w:rPr>
            <w:rFonts w:ascii="Times New Roman" w:hAnsi="Times New Roman" w:cs="Times New Roman"/>
            <w:sz w:val="22"/>
            <w:szCs w:val="22"/>
            <w:lang w:val="en-GB" w:eastAsia="ja-JP"/>
            <w:rPrChange w:id="1446" w:author="Rev. 2 Author" w:date="2018-09-13T14:12:00Z">
              <w:rPr>
                <w:sz w:val="22"/>
                <w:szCs w:val="22"/>
                <w:lang w:val="en-GB" w:eastAsia="ja-JP"/>
              </w:rPr>
            </w:rPrChange>
          </w:rPr>
          <w:t xml:space="preserve">, without the </w:t>
        </w:r>
        <w:r w:rsidRPr="00530F2B">
          <w:rPr>
            <w:rFonts w:ascii="Times New Roman" w:hAnsi="Times New Roman" w:cs="Times New Roman"/>
            <w:sz w:val="22"/>
            <w:szCs w:val="22"/>
            <w:lang w:val="en-GB"/>
            <w:rPrChange w:id="1447" w:author="Rev. 2 Author" w:date="2018-09-13T14:12:00Z">
              <w:rPr>
                <w:sz w:val="22"/>
                <w:szCs w:val="22"/>
                <w:lang w:val="en-GB"/>
              </w:rPr>
            </w:rPrChange>
          </w:rPr>
          <w:t>explicit agreement from the affected administration:</w:t>
        </w:r>
      </w:ins>
    </w:p>
    <w:p w14:paraId="364DF644" w14:textId="7F4B81EF" w:rsidR="009F216D" w:rsidRPr="003E00C9" w:rsidRDefault="00530F2B">
      <w:pPr>
        <w:pStyle w:val="Equation"/>
        <w:ind w:left="720" w:hanging="720"/>
        <w:rPr>
          <w:ins w:id="1448" w:author="Rev. 2 Author" w:date="2018-09-13T14:11:00Z"/>
          <w:i/>
          <w:sz w:val="22"/>
          <w:szCs w:val="22"/>
          <w:lang w:eastAsia="ja-JP"/>
        </w:rPr>
        <w:pPrChange w:id="1449" w:author="Rev. 2 Author" w:date="2018-09-13T14:12:00Z">
          <w:pPr>
            <w:pStyle w:val="Equation"/>
          </w:pPr>
        </w:pPrChange>
      </w:pPr>
      <w:ins w:id="1450" w:author="Rev. 2 Author" w:date="2018-09-13T14:12:00Z">
        <w:r>
          <w:rPr>
            <w:rFonts w:ascii="Times New Roman" w:hAnsi="Times New Roman" w:cs="Times New Roman"/>
            <w:sz w:val="22"/>
            <w:szCs w:val="22"/>
            <w:lang w:val="en-GB"/>
          </w:rPr>
          <w:tab/>
        </w:r>
        <w:r>
          <w:rPr>
            <w:rFonts w:ascii="Times New Roman" w:hAnsi="Times New Roman" w:cs="Times New Roman"/>
            <w:sz w:val="22"/>
            <w:szCs w:val="22"/>
            <w:lang w:val="en-GB"/>
          </w:rPr>
          <w:tab/>
        </w:r>
        <w:r>
          <w:rPr>
            <w:rFonts w:ascii="Times New Roman" w:hAnsi="Times New Roman" w:cs="Times New Roman"/>
            <w:sz w:val="22"/>
            <w:szCs w:val="22"/>
            <w:lang w:val="en-GB"/>
          </w:rPr>
          <w:tab/>
        </w:r>
      </w:ins>
      <w:ins w:id="1451" w:author="Rev. 2 Author" w:date="2018-09-13T14:11:00Z">
        <w:r w:rsidR="009F216D" w:rsidRPr="00530F2B">
          <w:rPr>
            <w:rFonts w:ascii="Times New Roman" w:hAnsi="Times New Roman" w:cs="Times New Roman"/>
            <w:sz w:val="22"/>
            <w:szCs w:val="22"/>
            <w:lang w:val="en-GB"/>
            <w:rPrChange w:id="1452" w:author="Rev. 2 Author" w:date="2018-09-13T14:12:00Z">
              <w:rPr>
                <w:sz w:val="22"/>
                <w:szCs w:val="22"/>
                <w:lang w:val="en-GB"/>
              </w:rPr>
            </w:rPrChange>
          </w:rPr>
          <w:t xml:space="preserve"> </w:t>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  for El≤2°</m:t>
          </m:r>
        </m:oMath>
      </w:ins>
    </w:p>
    <w:p w14:paraId="67ED59A1" w14:textId="77777777" w:rsidR="009F216D" w:rsidRPr="003E00C9" w:rsidRDefault="009F216D" w:rsidP="009F216D">
      <w:pPr>
        <w:pStyle w:val="Equation"/>
        <w:rPr>
          <w:ins w:id="1453" w:author="Rev. 2 Author" w:date="2018-09-13T14:11:00Z"/>
          <w:i/>
          <w:sz w:val="22"/>
          <w:szCs w:val="22"/>
          <w:lang w:eastAsia="ja-JP"/>
        </w:rPr>
      </w:pPr>
      <w:ins w:id="1454" w:author="Rev. 2 Author" w:date="2018-09-13T14:11:00Z">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=-122.6+1.5×(El-2) for 2°&lt;El≤13.6°</m:t>
          </m:r>
        </m:oMath>
      </w:ins>
    </w:p>
    <w:p w14:paraId="179467E8" w14:textId="77777777" w:rsidR="009F216D" w:rsidRPr="003E00C9" w:rsidRDefault="009F216D" w:rsidP="009F216D">
      <w:pPr>
        <w:pStyle w:val="Equation"/>
        <w:rPr>
          <w:ins w:id="1455" w:author="Rev. 2 Author" w:date="2018-09-13T14:11:00Z"/>
          <w:rFonts w:eastAsiaTheme="minorEastAsia"/>
          <w:sz w:val="22"/>
          <w:szCs w:val="22"/>
          <w:lang w:eastAsia="ja-JP"/>
        </w:rPr>
      </w:pPr>
      <w:ins w:id="1456" w:author="Rev. 2 Author" w:date="2018-09-13T14:11:00Z">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=-105.2 for 13.6°&lt;El≤90°</m:t>
          </m:r>
        </m:oMath>
      </w:ins>
    </w:p>
    <w:p w14:paraId="4596AFF1" w14:textId="1C868579" w:rsidR="009F216D" w:rsidDel="00530F2B" w:rsidRDefault="009F216D" w:rsidP="00687667">
      <w:pPr>
        <w:spacing w:after="120"/>
        <w:ind w:firstLine="720"/>
        <w:rPr>
          <w:del w:id="1457" w:author="Rev. 2 Author" w:date="2018-09-13T14:12:00Z"/>
          <w:sz w:val="22"/>
          <w:szCs w:val="22"/>
        </w:rPr>
      </w:pPr>
    </w:p>
    <w:p w14:paraId="6FBB2468" w14:textId="77777777" w:rsidR="00530F2B" w:rsidRPr="00687667" w:rsidRDefault="00530F2B" w:rsidP="003F34AE">
      <w:pPr>
        <w:pStyle w:val="Equationlegend"/>
        <w:shd w:val="clear" w:color="auto" w:fill="FFFFFF"/>
        <w:rPr>
          <w:ins w:id="1458" w:author="Rev. 2 Author" w:date="2018-09-13T14:13:00Z"/>
          <w:sz w:val="22"/>
          <w:szCs w:val="22"/>
        </w:rPr>
      </w:pPr>
    </w:p>
    <w:p w14:paraId="1B0EE2F4" w14:textId="7C7E754C" w:rsidR="003F34AE" w:rsidRPr="00687667" w:rsidDel="00530F2B" w:rsidRDefault="003F34AE" w:rsidP="00687667">
      <w:pPr>
        <w:ind w:left="720" w:hanging="720"/>
        <w:rPr>
          <w:del w:id="1459" w:author="Rev. 2 Author" w:date="2018-09-13T14:12:00Z"/>
          <w:sz w:val="22"/>
          <w:szCs w:val="22"/>
        </w:rPr>
      </w:pPr>
      <w:del w:id="1460" w:author="Rev. 2 Author" w:date="2018-09-13T14:12:00Z">
        <w:r w:rsidRPr="00687667" w:rsidDel="00530F2B">
          <w:rPr>
            <w:sz w:val="22"/>
            <w:szCs w:val="22"/>
            <w:lang w:eastAsia="ja-JP"/>
          </w:rPr>
          <w:delText>2</w:delText>
        </w:r>
        <w:r w:rsidRPr="00687667" w:rsidDel="00530F2B">
          <w:rPr>
            <w:sz w:val="22"/>
            <w:szCs w:val="22"/>
            <w:lang w:eastAsia="ja-JP"/>
          </w:rPr>
          <w:tab/>
        </w:r>
        <w:r w:rsidRPr="00687667" w:rsidDel="00530F2B">
          <w:rPr>
            <w:sz w:val="22"/>
            <w:szCs w:val="22"/>
          </w:rPr>
          <w:delText>that for the purpose of protecting the mo</w:delText>
        </w:r>
        <w:r w:rsidR="00687667" w:rsidDel="00530F2B">
          <w:rPr>
            <w:sz w:val="22"/>
            <w:szCs w:val="22"/>
          </w:rPr>
          <w:delText>bile service systems in neighbo</w:delText>
        </w:r>
        <w:r w:rsidRPr="00687667" w:rsidDel="00530F2B">
          <w:rPr>
            <w:sz w:val="22"/>
            <w:szCs w:val="22"/>
          </w:rPr>
          <w:delText xml:space="preserve">ring administrations in the band 27.9-28.2 GHz, the power flux density limit per HAPS platform station at the surface of the </w:delText>
        </w:r>
        <w:r w:rsidR="00687667" w:rsidDel="00530F2B">
          <w:rPr>
            <w:sz w:val="22"/>
            <w:szCs w:val="22"/>
          </w:rPr>
          <w:lastRenderedPageBreak/>
          <w:delText>Earth in neighbo</w:delText>
        </w:r>
        <w:r w:rsidRPr="00687667" w:rsidDel="00530F2B">
          <w:rPr>
            <w:sz w:val="22"/>
            <w:szCs w:val="22"/>
          </w:rPr>
          <w:delText>ring administrations shall not exceed the following pfd mask in dBW/m</w:delText>
        </w:r>
        <w:r w:rsidRPr="00687667" w:rsidDel="00530F2B">
          <w:rPr>
            <w:sz w:val="22"/>
            <w:szCs w:val="22"/>
            <w:vertAlign w:val="superscript"/>
          </w:rPr>
          <w:delText>2</w:delText>
        </w:r>
        <w:r w:rsidRPr="00687667" w:rsidDel="00530F2B">
          <w:rPr>
            <w:sz w:val="22"/>
            <w:szCs w:val="22"/>
          </w:rPr>
          <w:delText>/MHz</w:delText>
        </w:r>
        <w:r w:rsidRPr="00687667" w:rsidDel="00530F2B">
          <w:rPr>
            <w:sz w:val="22"/>
            <w:szCs w:val="22"/>
            <w:lang w:eastAsia="ja-JP"/>
          </w:rPr>
          <w:delText xml:space="preserve">, under clear sky condition, without the </w:delText>
        </w:r>
        <w:r w:rsidRPr="00687667" w:rsidDel="00530F2B">
          <w:rPr>
            <w:sz w:val="22"/>
            <w:szCs w:val="22"/>
          </w:rPr>
          <w:delText>explicit agreement from the affected administration:</w:delText>
        </w:r>
      </w:del>
    </w:p>
    <w:p w14:paraId="252560E4" w14:textId="770E32F3" w:rsidR="003F34AE" w:rsidRPr="00687667" w:rsidDel="00530F2B" w:rsidRDefault="00731252" w:rsidP="003F34AE">
      <w:pPr>
        <w:pStyle w:val="Equation"/>
        <w:rPr>
          <w:del w:id="1461" w:author="Rev. 2 Author" w:date="2018-09-13T14:12:00Z"/>
          <w:i/>
          <w:sz w:val="22"/>
          <w:szCs w:val="22"/>
          <w:lang w:eastAsia="ja-JP"/>
        </w:rPr>
      </w:pPr>
      <m:oMathPara>
        <m:oMath>
          <m:sSub>
            <m:sSubPr>
              <m:ctrlPr>
                <w:del w:id="1462" w:author="Rev. 2 Author" w:date="2018-09-13T14:12:00Z">
                  <w:rPr>
                    <w:rFonts w:ascii="Cambria Math" w:hAnsi="Cambria Math"/>
                    <w:i/>
                    <w:sz w:val="22"/>
                    <w:szCs w:val="22"/>
                    <w:lang w:eastAsia="ja-JP"/>
                  </w:rPr>
                </w:del>
              </m:ctrlPr>
            </m:sSubPr>
            <m:e>
              <m:r>
                <w:del w:id="1463" w:author="Rev. 2 Author" w:date="2018-09-13T14:12:00Z">
                  <w:rPr>
                    <w:rFonts w:ascii="Cambria Math" w:hAnsi="Cambria Math"/>
                    <w:sz w:val="22"/>
                    <w:szCs w:val="22"/>
                    <w:lang w:eastAsia="ja-JP"/>
                  </w:rPr>
                  <m:t>pfd</m:t>
                </w:del>
              </m:r>
            </m:e>
            <m:sub>
              <m:r>
                <w:del w:id="1464" w:author="Rev. 2 Author" w:date="2018-09-13T14:12:00Z">
                  <w:rPr>
                    <w:rFonts w:ascii="Cambria Math" w:hAnsi="Cambria Math"/>
                    <w:sz w:val="22"/>
                    <w:szCs w:val="22"/>
                    <w:lang w:eastAsia="ja-JP"/>
                  </w:rPr>
                  <m:t>max</m:t>
                </w:del>
              </m:r>
            </m:sub>
          </m:sSub>
          <m:d>
            <m:dPr>
              <m:ctrlPr>
                <w:del w:id="1465" w:author="Rev. 2 Author" w:date="2018-09-13T14:12:00Z">
                  <w:rPr>
                    <w:rFonts w:ascii="Cambria Math" w:hAnsi="Cambria Math"/>
                    <w:i/>
                    <w:sz w:val="22"/>
                    <w:szCs w:val="22"/>
                    <w:lang w:eastAsia="ja-JP"/>
                  </w:rPr>
                </w:del>
              </m:ctrlPr>
            </m:dPr>
            <m:e>
              <m:r>
                <w:del w:id="1466" w:author="Rev. 2 Author" w:date="2018-09-13T14:12:00Z">
                  <w:rPr>
                    <w:rFonts w:ascii="Cambria Math" w:hAnsi="Cambria Math"/>
                    <w:sz w:val="22"/>
                    <w:szCs w:val="22"/>
                    <w:lang w:eastAsia="ja-JP"/>
                  </w:rPr>
                  <m:t>El</m:t>
                </w:del>
              </m:r>
            </m:e>
          </m:d>
          <m:r>
            <w:del w:id="1467" w:author="Rev. 2 Author" w:date="2018-09-13T14:12:00Z">
              <w:rPr>
                <w:rFonts w:ascii="Cambria Math" w:hAnsi="Cambria Math"/>
                <w:sz w:val="22"/>
                <w:szCs w:val="22"/>
                <w:lang w:eastAsia="ja-JP"/>
              </w:rPr>
              <m:t>=</m:t>
            </w:del>
          </m:r>
          <m:d>
            <m:dPr>
              <m:ctrlPr>
                <w:del w:id="1468" w:author="Rev. 2 Author" w:date="2018-09-13T14:12:00Z">
                  <w:rPr>
                    <w:rFonts w:ascii="Cambria Math" w:hAnsi="Cambria Math"/>
                    <w:i/>
                    <w:sz w:val="22"/>
                    <w:szCs w:val="22"/>
                    <w:lang w:eastAsia="ja-JP"/>
                  </w:rPr>
                </w:del>
              </m:ctrlPr>
            </m:dPr>
            <m:e>
              <m:r>
                <w:del w:id="1469" w:author="Rev. 2 Author" w:date="2018-09-13T14:12:00Z">
                  <w:rPr>
                    <w:rFonts w:ascii="Cambria Math" w:hAnsi="Cambria Math"/>
                    <w:sz w:val="22"/>
                    <w:szCs w:val="22"/>
                    <w:lang w:eastAsia="ja-JP"/>
                  </w:rPr>
                  <m:t>El-120</m:t>
                </w:del>
              </m:r>
              <m:r>
                <w:ins w:id="1470" w:author="Kevin Eisenhauer" w:date="2018-09-06T11:09:00Z">
                  <w:del w:id="1471" w:author="Rev. 2 Author" w:date="2018-09-13T14:12:00Z">
                    <w:rPr>
                      <w:rFonts w:ascii="Cambria Math" w:hAnsi="Cambria Math"/>
                      <w:sz w:val="22"/>
                      <w:szCs w:val="22"/>
                      <w:lang w:eastAsia="ja-JP"/>
                    </w:rPr>
                    <m:t>7</m:t>
                  </w:del>
                </w:ins>
              </m:r>
            </m:e>
          </m:d>
          <m:r>
            <w:del w:id="1472" w:author="Rev. 2 Author" w:date="2018-09-13T14:12:00Z">
              <w:rPr>
                <w:rFonts w:ascii="Cambria Math" w:hAnsi="Cambria Math"/>
                <w:sz w:val="22"/>
                <w:szCs w:val="22"/>
                <w:lang w:eastAsia="ja-JP"/>
              </w:rPr>
              <m:t xml:space="preserve">  for El≤13°</m:t>
            </w:del>
          </m:r>
        </m:oMath>
      </m:oMathPara>
    </w:p>
    <w:p w14:paraId="2602D1CA" w14:textId="239D1193" w:rsidR="003F34AE" w:rsidRPr="00687667" w:rsidDel="00530F2B" w:rsidRDefault="003F34AE" w:rsidP="003F34AE">
      <w:pPr>
        <w:pStyle w:val="Equation"/>
        <w:rPr>
          <w:del w:id="1473" w:author="Rev. 2 Author" w:date="2018-09-13T14:12:00Z"/>
          <w:i/>
          <w:sz w:val="22"/>
          <w:szCs w:val="22"/>
          <w:lang w:eastAsia="ja-JP"/>
        </w:rPr>
      </w:pPr>
      <w:del w:id="1474" w:author="Rev. 2 Author" w:date="2018-09-13T14:12:00Z">
        <w:r w:rsidRPr="003349E3" w:rsidDel="00530F2B">
          <w:rPr>
            <w:i/>
            <w:sz w:val="22"/>
            <w:szCs w:val="22"/>
            <w:lang w:eastAsia="ja-JP"/>
            <w:rPrChange w:id="1475" w:author="Author" w:date="2018-08-15T10:14:00Z">
              <w:rPr>
                <w:lang w:eastAsia="ja-JP"/>
              </w:rPr>
            </w:rPrChange>
          </w:rPr>
          <w:tab/>
        </w:r>
        <w:r w:rsidRPr="003349E3" w:rsidDel="00530F2B">
          <w:rPr>
            <w:i/>
            <w:sz w:val="22"/>
            <w:szCs w:val="22"/>
            <w:lang w:eastAsia="ja-JP"/>
            <w:rPrChange w:id="1476" w:author="Author" w:date="2018-08-15T10:14:00Z">
              <w:rPr>
                <w:lang w:eastAsia="ja-JP"/>
              </w:rPr>
            </w:rPrChange>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=-107</m:t>
          </m:r>
        </m:oMath>
      </w:del>
      <m:oMath>
        <m:r>
          <w:ins w:id="1477" w:author="Kevin Eisenhauer" w:date="2018-09-06T11:02:00Z">
            <w:del w:id="1478" w:author="Rev. 2 Author" w:date="2018-09-13T14:12:00Z">
              <w:rPr>
                <w:rFonts w:ascii="Cambria Math" w:hAnsi="Cambria Math"/>
                <w:sz w:val="22"/>
                <w:szCs w:val="22"/>
                <w:lang w:eastAsia="ja-JP"/>
              </w:rPr>
              <m:t>14</m:t>
            </w:del>
          </w:ins>
        </m:r>
        <m:r>
          <w:del w:id="1479" w:author="Rev. 2 Author" w:date="2018-09-13T14:12:00Z">
            <w:rPr>
              <w:rFonts w:ascii="Cambria Math" w:hAnsi="Cambria Math"/>
              <w:sz w:val="22"/>
              <w:szCs w:val="22"/>
              <w:lang w:eastAsia="ja-JP"/>
            </w:rPr>
            <m:t xml:space="preserve"> for 13°&lt;El≤65°</m:t>
          </w:del>
        </m:r>
      </m:oMath>
    </w:p>
    <w:p w14:paraId="44242FB2" w14:textId="315D2576" w:rsidR="00115913" w:rsidRPr="00687667" w:rsidDel="00530F2B" w:rsidRDefault="003F34AE" w:rsidP="003F34AE">
      <w:pPr>
        <w:pStyle w:val="Equation"/>
        <w:rPr>
          <w:del w:id="1480" w:author="Rev. 2 Author" w:date="2018-09-13T14:12:00Z"/>
          <w:i/>
          <w:sz w:val="22"/>
          <w:szCs w:val="22"/>
          <w:lang w:eastAsia="ja-JP"/>
        </w:rPr>
      </w:pPr>
      <w:del w:id="1481" w:author="Rev. 2 Author" w:date="2018-09-13T14:12:00Z">
        <w:r w:rsidRPr="00687667" w:rsidDel="00530F2B">
          <w:rPr>
            <w:i/>
            <w:sz w:val="22"/>
            <w:szCs w:val="22"/>
            <w:lang w:eastAsia="ja-JP"/>
          </w:rPr>
          <w:tab/>
        </w:r>
        <w:r w:rsidRPr="00687667" w:rsidDel="00530F2B">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=0.68 El-151.2</m:t>
          </m:r>
        </m:oMath>
      </w:del>
      <m:oMath>
        <m:r>
          <w:ins w:id="1482" w:author="Kevin Eisenhauer" w:date="2018-09-06T11:02:00Z">
            <w:del w:id="1483" w:author="Rev. 2 Author" w:date="2018-09-13T14:12:00Z">
              <w:rPr>
                <w:rFonts w:ascii="Cambria Math" w:hAnsi="Cambria Math"/>
                <w:sz w:val="22"/>
                <w:szCs w:val="22"/>
                <w:lang w:eastAsia="ja-JP"/>
              </w:rPr>
              <m:t>8.2</m:t>
            </w:del>
          </w:ins>
        </m:r>
        <m:r>
          <w:del w:id="1484" w:author="Rev. 2 Author" w:date="2018-09-13T14:12:00Z">
            <w:rPr>
              <w:rFonts w:ascii="Cambria Math" w:hAnsi="Cambria Math"/>
              <w:sz w:val="22"/>
              <w:szCs w:val="22"/>
              <w:lang w:eastAsia="ja-JP"/>
            </w:rPr>
            <m:t xml:space="preserve"> for 65°&lt;El≤90°</m:t>
          </w:del>
        </m:r>
      </m:oMath>
    </w:p>
    <w:p w14:paraId="363119B0" w14:textId="5A6F02B4" w:rsidR="003F34AE" w:rsidRPr="00687667" w:rsidDel="00530F2B" w:rsidRDefault="003F34AE" w:rsidP="00687667">
      <w:pPr>
        <w:ind w:firstLine="720"/>
        <w:rPr>
          <w:del w:id="1485" w:author="Rev. 2 Author" w:date="2018-09-13T14:12:00Z"/>
          <w:sz w:val="22"/>
          <w:szCs w:val="22"/>
        </w:rPr>
      </w:pPr>
      <w:del w:id="1486" w:author="Rev. 2 Author" w:date="2018-09-13T14:12:00Z">
        <w:r w:rsidRPr="00687667" w:rsidDel="00530F2B">
          <w:rPr>
            <w:sz w:val="22"/>
            <w:szCs w:val="22"/>
          </w:rPr>
          <w:delText xml:space="preserve">where </w:delText>
        </w:r>
        <w:r w:rsidRPr="00687667" w:rsidDel="00530F2B">
          <w:rPr>
            <w:i/>
            <w:sz w:val="22"/>
            <w:szCs w:val="22"/>
          </w:rPr>
          <w:delText>El</w:delText>
        </w:r>
        <w:r w:rsidRPr="00687667" w:rsidDel="00530F2B">
          <w:rPr>
            <w:sz w:val="22"/>
            <w:szCs w:val="22"/>
          </w:rPr>
          <w:delText xml:space="preserve"> is </w:delText>
        </w:r>
        <w:r w:rsidRPr="00687667" w:rsidDel="00530F2B">
          <w:rPr>
            <w:sz w:val="22"/>
            <w:szCs w:val="22"/>
            <w:lang w:eastAsia="ja-JP"/>
          </w:rPr>
          <w:delText>elevation angle in degrees (angle of arrival above the horizontal plane)</w:delText>
        </w:r>
        <w:r w:rsidRPr="00687667" w:rsidDel="00530F2B">
          <w:rPr>
            <w:sz w:val="22"/>
            <w:szCs w:val="22"/>
          </w:rPr>
          <w:delText>.</w:delText>
        </w:r>
      </w:del>
    </w:p>
    <w:p w14:paraId="14B357D9" w14:textId="558A81B7" w:rsidR="003F34AE" w:rsidRPr="00687667" w:rsidDel="00530F2B" w:rsidRDefault="003F34AE" w:rsidP="00687667">
      <w:pPr>
        <w:ind w:left="720"/>
        <w:jc w:val="both"/>
        <w:rPr>
          <w:del w:id="1487" w:author="Rev. 2 Author" w:date="2018-09-13T14:12:00Z"/>
          <w:sz w:val="22"/>
          <w:szCs w:val="22"/>
          <w:lang w:eastAsia="ja-JP"/>
        </w:rPr>
      </w:pPr>
      <w:del w:id="1488" w:author="Rev. 2 Author" w:date="2018-09-13T14:12:00Z">
        <w:r w:rsidRPr="00687667" w:rsidDel="00530F2B">
          <w:rPr>
            <w:sz w:val="22"/>
            <w:szCs w:val="22"/>
            <w:lang w:eastAsia="ja-JP"/>
          </w:rPr>
          <w:delText>In order to compensate for additional propagation impairments in the main beam of the HAPS due to rain, any exceedance of the pfd mask shall be limited by a value equivalent to the level of rain fading.</w:delText>
        </w:r>
      </w:del>
    </w:p>
    <w:p w14:paraId="3F3DCA51" w14:textId="77777777" w:rsidR="003F34AE" w:rsidRPr="00687667" w:rsidRDefault="003F34AE" w:rsidP="00687667">
      <w:pPr>
        <w:spacing w:after="120"/>
        <w:ind w:firstLine="720"/>
        <w:rPr>
          <w:sz w:val="22"/>
          <w:szCs w:val="22"/>
          <w:lang w:eastAsia="ja-JP"/>
        </w:rPr>
      </w:pPr>
      <w:r w:rsidRPr="00687667">
        <w:rPr>
          <w:sz w:val="22"/>
          <w:szCs w:val="22"/>
          <w:lang w:eastAsia="ja-JP"/>
        </w:rPr>
        <w:t xml:space="preserve">To verify the compliance with the proposed </w:t>
      </w:r>
      <w:proofErr w:type="spellStart"/>
      <w:r w:rsidRPr="00687667">
        <w:rPr>
          <w:sz w:val="22"/>
          <w:szCs w:val="22"/>
          <w:lang w:eastAsia="ja-JP"/>
        </w:rPr>
        <w:t>pfd</w:t>
      </w:r>
      <w:proofErr w:type="spellEnd"/>
      <w:r w:rsidRPr="00687667">
        <w:rPr>
          <w:sz w:val="22"/>
          <w:szCs w:val="22"/>
          <w:lang w:eastAsia="ja-JP"/>
        </w:rPr>
        <w:t xml:space="preserve"> mask the following equation shall be used:</w:t>
      </w:r>
    </w:p>
    <w:p w14:paraId="40875EE4"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1489" w:author="Kevin Eisenhauer" w:date="2018-09-06T11:09:00Z">
              <w:rPr>
                <w:rFonts w:ascii="Cambria Math" w:hAnsi="Cambria Math"/>
                <w:sz w:val="22"/>
                <w:szCs w:val="24"/>
                <w:lang w:eastAsia="ja-JP"/>
              </w:rPr>
              <m:t>-</m:t>
            </w:ins>
          </m:r>
          <m:sSub>
            <m:sSubPr>
              <m:ctrlPr>
                <w:ins w:id="1490" w:author="Kevin Eisenhauer" w:date="2018-09-06T11:09:00Z">
                  <w:rPr>
                    <w:rFonts w:ascii="Cambria Math" w:hAnsi="Cambria Math"/>
                    <w:sz w:val="22"/>
                    <w:lang w:eastAsia="ja-JP"/>
                  </w:rPr>
                </w:ins>
              </m:ctrlPr>
            </m:sSubPr>
            <m:e>
              <m:r>
                <w:ins w:id="1491" w:author="Kevin Eisenhauer" w:date="2018-09-06T11:09:00Z">
                  <w:rPr>
                    <w:rFonts w:ascii="Cambria Math" w:hAnsi="Cambria Math"/>
                    <w:sz w:val="22"/>
                    <w:lang w:eastAsia="ja-JP"/>
                  </w:rPr>
                  <m:t>L</m:t>
                </w:ins>
              </m:r>
            </m:e>
            <m:sub>
              <m:r>
                <w:ins w:id="1492" w:author="Kevin Eisenhauer" w:date="2018-09-06T11:09:00Z">
                  <w:rPr>
                    <w:rFonts w:ascii="Cambria Math" w:hAnsi="Cambria Math"/>
                    <w:sz w:val="22"/>
                    <w:lang w:eastAsia="ja-JP"/>
                  </w:rPr>
                  <m:t>Pol</m:t>
                </w:ins>
              </m:r>
            </m:sub>
          </m:sSub>
          <m:r>
            <w:ins w:id="1493" w:author="Kevin Eisenhauer" w:date="2018-09-06T11:09:00Z">
              <w:rPr>
                <w:rFonts w:ascii="Cambria Math" w:hAnsi="Cambria Math"/>
                <w:sz w:val="22"/>
                <w:lang w:eastAsia="ja-JP"/>
              </w:rPr>
              <m:t xml:space="preserve">- </m:t>
            </w:ins>
          </m:r>
          <m:sSub>
            <m:sSubPr>
              <m:ctrlPr>
                <w:ins w:id="1494" w:author="Kevin Eisenhauer" w:date="2018-09-06T11:09:00Z">
                  <w:rPr>
                    <w:rFonts w:ascii="Cambria Math" w:hAnsi="Cambria Math"/>
                    <w:sz w:val="22"/>
                    <w:lang w:eastAsia="ja-JP"/>
                  </w:rPr>
                </w:ins>
              </m:ctrlPr>
            </m:sSubPr>
            <m:e>
              <m:r>
                <w:ins w:id="1495" w:author="Kevin Eisenhauer" w:date="2018-09-06T11:09:00Z">
                  <w:rPr>
                    <w:rFonts w:ascii="Cambria Math" w:hAnsi="Cambria Math"/>
                    <w:sz w:val="22"/>
                    <w:lang w:eastAsia="ja-JP"/>
                  </w:rPr>
                  <m:t>B</m:t>
                </w:ins>
              </m:r>
            </m:e>
            <m:sub>
              <m:r>
                <w:ins w:id="1496" w:author="Kevin Eisenhauer" w:date="2018-09-06T11:09:00Z">
                  <w:rPr>
                    <w:rFonts w:ascii="Cambria Math" w:hAnsi="Cambria Math"/>
                    <w:sz w:val="22"/>
                    <w:lang w:eastAsia="ja-JP"/>
                  </w:rPr>
                  <m:t>loss</m:t>
                </w:ins>
              </m:r>
            </m:sub>
          </m:sSub>
          <m:r>
            <w:ins w:id="1497" w:author="Kevin Eisenhauer" w:date="2018-09-06T11:09:00Z">
              <w:rPr>
                <w:rFonts w:ascii="Cambria Math" w:hAnsi="Cambria Math"/>
                <w:sz w:val="22"/>
                <w:szCs w:val="22"/>
                <w:lang w:eastAsia="ja-JP"/>
              </w:rPr>
              <m:t>-GasAtt(El)</m:t>
            </w:ins>
          </m:r>
          <m:r>
            <w:ins w:id="1498" w:author="Author" w:date="2018-09-06T08:34:00Z">
              <w:rPr>
                <w:rFonts w:ascii="Cambria Math" w:hAnsi="Cambria Math"/>
                <w:sz w:val="22"/>
                <w:szCs w:val="22"/>
                <w:lang w:eastAsia="ja-JP"/>
              </w:rPr>
              <m:t>-rain fade</m:t>
            </w:ins>
          </m:r>
        </m:oMath>
      </m:oMathPara>
    </w:p>
    <w:p w14:paraId="24502606" w14:textId="77777777" w:rsidR="003F34AE" w:rsidRPr="00687667" w:rsidRDefault="003F34AE" w:rsidP="00687667">
      <w:pPr>
        <w:ind w:firstLine="720"/>
        <w:rPr>
          <w:sz w:val="22"/>
          <w:szCs w:val="22"/>
          <w:lang w:eastAsia="ja-JP"/>
        </w:rPr>
      </w:pPr>
      <w:r w:rsidRPr="00687667">
        <w:rPr>
          <w:sz w:val="22"/>
          <w:szCs w:val="22"/>
          <w:lang w:eastAsia="ja-JP"/>
        </w:rPr>
        <w:t xml:space="preserve">where: </w:t>
      </w:r>
    </w:p>
    <w:p w14:paraId="31CF7BD0"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del w:id="1499" w:author="Rev. 2 Author" w:date="2018-09-13T15:15:00Z">
        <w:r w:rsidRPr="00687667" w:rsidDel="00CE7125">
          <w:rPr>
            <w:i/>
            <w:sz w:val="22"/>
            <w:szCs w:val="22"/>
          </w:rPr>
          <w:delText>:</w:delText>
        </w:r>
      </w:del>
      <w:r w:rsidRPr="00687667">
        <w:rPr>
          <w:sz w:val="22"/>
          <w:szCs w:val="22"/>
        </w:rPr>
        <w:tab/>
        <w:t>distance in meters between the HAPS and the ground (elevation angle dependent);</w:t>
      </w:r>
    </w:p>
    <w:p w14:paraId="7FCDA6E9" w14:textId="77777777"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del w:id="1500" w:author="Rev. 2 Author" w:date="2018-09-13T15:15:00Z">
        <w:r w:rsidRPr="00687667" w:rsidDel="00CE7125">
          <w:rPr>
            <w:sz w:val="22"/>
            <w:szCs w:val="22"/>
            <w:lang w:eastAsia="ja-JP"/>
          </w:rPr>
          <w:delText>:</w:delText>
        </w:r>
      </w:del>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14:paraId="0F893C5F" w14:textId="77777777" w:rsidR="003F34AE" w:rsidRDefault="003F34AE" w:rsidP="003F34AE">
      <w:pPr>
        <w:pStyle w:val="Equationlegend"/>
        <w:shd w:val="clear" w:color="auto" w:fill="FFFFFF"/>
        <w:rPr>
          <w:ins w:id="1501" w:author="Kevin Eisenhauer" w:date="2018-09-06T11:10:00Z"/>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del w:id="1502" w:author="Rev. 2 Author" w:date="2018-09-13T15:15:00Z">
        <w:r w:rsidRPr="00687667" w:rsidDel="00CE7125">
          <w:rPr>
            <w:i/>
            <w:sz w:val="22"/>
            <w:szCs w:val="22"/>
          </w:rPr>
          <w:delText>:</w:delText>
        </w:r>
      </w:del>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1EDDC894" w14:textId="3DB63B7A"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1503" w:author="Kevin Eisenhauer" w:date="2018-09-06T11:10:00Z"/>
          <w:sz w:val="22"/>
          <w:szCs w:val="22"/>
          <w:lang w:val="en-GB" w:eastAsia="ja-JP"/>
        </w:rPr>
      </w:pPr>
      <w:ins w:id="1504" w:author="Kevin Eisenhauer" w:date="2018-09-06T11:10:00Z">
        <w:r>
          <w:rPr>
            <w:i/>
            <w:sz w:val="22"/>
            <w:szCs w:val="22"/>
            <w:lang w:val="en-GB" w:eastAsia="ja-JP"/>
          </w:rPr>
          <w:tab/>
        </w:r>
        <w:proofErr w:type="spellStart"/>
        <w:r>
          <w:rPr>
            <w:i/>
            <w:sz w:val="22"/>
            <w:szCs w:val="22"/>
            <w:lang w:val="en-GB" w:eastAsia="ja-JP"/>
          </w:rPr>
          <w:t>Lpol</w:t>
        </w:r>
        <w:proofErr w:type="spellEnd"/>
        <w:r w:rsidRPr="00C8255F">
          <w:rPr>
            <w:i/>
            <w:sz w:val="22"/>
            <w:szCs w:val="22"/>
            <w:lang w:val="en-GB"/>
          </w:rPr>
          <w:tab/>
        </w:r>
        <w:r>
          <w:rPr>
            <w:sz w:val="22"/>
            <w:szCs w:val="22"/>
            <w:lang w:val="en-GB"/>
          </w:rPr>
          <w:t>polari</w:t>
        </w:r>
      </w:ins>
      <w:ins w:id="1505" w:author="Rev. 2 Author" w:date="2018-09-12T17:03:00Z">
        <w:r w:rsidR="00FD2209">
          <w:rPr>
            <w:sz w:val="22"/>
            <w:szCs w:val="22"/>
            <w:lang w:val="en-GB"/>
          </w:rPr>
          <w:t>z</w:t>
        </w:r>
      </w:ins>
      <w:ins w:id="1506" w:author="Kevin Eisenhauer" w:date="2018-09-06T11:10:00Z">
        <w:del w:id="1507" w:author="Rev. 2 Author" w:date="2018-09-12T17:03:00Z">
          <w:r w:rsidDel="00FD2209">
            <w:rPr>
              <w:sz w:val="22"/>
              <w:szCs w:val="22"/>
              <w:lang w:val="en-GB"/>
            </w:rPr>
            <w:delText>s</w:delText>
          </w:r>
        </w:del>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ins>
    </w:p>
    <w:p w14:paraId="3D6494DB" w14:textId="1B9C87F2"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1508" w:author="Kevin Eisenhauer" w:date="2018-09-06T11:10:00Z"/>
          <w:sz w:val="22"/>
          <w:szCs w:val="22"/>
          <w:lang w:val="en-GB" w:eastAsia="ja-JP"/>
        </w:rPr>
      </w:pPr>
      <w:ins w:id="1509" w:author="Kevin Eisenhauer" w:date="2018-09-06T11:10:00Z">
        <w:r>
          <w:rPr>
            <w:i/>
            <w:sz w:val="22"/>
            <w:szCs w:val="22"/>
            <w:lang w:val="en-GB" w:eastAsia="ja-JP"/>
          </w:rPr>
          <w:tab/>
        </w:r>
        <w:proofErr w:type="spellStart"/>
        <w:r>
          <w:rPr>
            <w:i/>
            <w:sz w:val="22"/>
            <w:szCs w:val="22"/>
            <w:lang w:val="en-GB" w:eastAsia="ja-JP"/>
          </w:rPr>
          <w:t>Bloss</w:t>
        </w:r>
        <w:proofErr w:type="spellEnd"/>
        <w:r w:rsidRPr="00C8255F">
          <w:rPr>
            <w:i/>
            <w:sz w:val="22"/>
            <w:szCs w:val="22"/>
            <w:lang w:val="en-GB"/>
          </w:rPr>
          <w:tab/>
        </w:r>
        <w:r>
          <w:rPr>
            <w:sz w:val="22"/>
            <w:szCs w:val="22"/>
            <w:lang w:val="en-GB"/>
          </w:rPr>
          <w:t>polari</w:t>
        </w:r>
      </w:ins>
      <w:ins w:id="1510" w:author="Rev. 2 Author" w:date="2018-09-12T17:03:00Z">
        <w:r w:rsidR="00FD2209">
          <w:rPr>
            <w:sz w:val="22"/>
            <w:szCs w:val="22"/>
            <w:lang w:val="en-GB"/>
          </w:rPr>
          <w:t>z</w:t>
        </w:r>
      </w:ins>
      <w:ins w:id="1511" w:author="Kevin Eisenhauer" w:date="2018-09-06T11:10:00Z">
        <w:del w:id="1512" w:author="Rev. 2 Author" w:date="2018-09-12T17:03:00Z">
          <w:r w:rsidDel="00FD2209">
            <w:rPr>
              <w:sz w:val="22"/>
              <w:szCs w:val="22"/>
              <w:lang w:val="en-GB"/>
            </w:rPr>
            <w:delText>s</w:delText>
          </w:r>
        </w:del>
        <w:r>
          <w:rPr>
            <w:sz w:val="22"/>
            <w:szCs w:val="22"/>
            <w:lang w:val="en-GB"/>
          </w:rPr>
          <w:t>ation loss</w:t>
        </w:r>
        <w:r w:rsidRPr="00C8255F">
          <w:rPr>
            <w:sz w:val="22"/>
            <w:szCs w:val="22"/>
            <w:lang w:val="en-GB"/>
          </w:rPr>
          <w:t xml:space="preserve"> </w:t>
        </w:r>
        <w:r>
          <w:rPr>
            <w:sz w:val="22"/>
            <w:szCs w:val="22"/>
            <w:lang w:val="en-GB"/>
          </w:rPr>
          <w:t>of 4 dB</w:t>
        </w:r>
        <w:r w:rsidRPr="00C8255F">
          <w:rPr>
            <w:sz w:val="22"/>
            <w:szCs w:val="22"/>
            <w:lang w:val="en-GB" w:eastAsia="ja-JP"/>
          </w:rPr>
          <w:t>;</w:t>
        </w:r>
      </w:ins>
    </w:p>
    <w:p w14:paraId="56AF6D26" w14:textId="55BBB69D"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1513" w:author="Kevin Eisenhauer" w:date="2018-09-06T11:10:00Z"/>
          <w:sz w:val="22"/>
          <w:szCs w:val="22"/>
          <w:lang w:val="en-GB" w:eastAsia="ja-JP"/>
        </w:rPr>
      </w:pPr>
      <w:ins w:id="1514" w:author="Kevin Eisenhauer" w:date="2018-09-06T11:10:00Z">
        <w:r>
          <w:rPr>
            <w:i/>
            <w:sz w:val="22"/>
            <w:szCs w:val="22"/>
            <w:lang w:val="en-GB" w:eastAsia="ja-JP"/>
          </w:rPr>
          <w:tab/>
        </w:r>
        <w:proofErr w:type="spellStart"/>
        <w:r>
          <w:rPr>
            <w:i/>
            <w:sz w:val="22"/>
            <w:szCs w:val="22"/>
            <w:lang w:val="en-GB" w:eastAsia="ja-JP"/>
          </w:rPr>
          <w:t>GasAtt</w:t>
        </w:r>
        <w:proofErr w:type="spellEnd"/>
        <w:r>
          <w:rPr>
            <w:i/>
            <w:sz w:val="22"/>
            <w:szCs w:val="22"/>
            <w:lang w:val="en-GB" w:eastAsia="ja-JP"/>
          </w:rPr>
          <w:t>(El)</w:t>
        </w:r>
        <w:r w:rsidRPr="00C8255F">
          <w:rPr>
            <w:i/>
            <w:sz w:val="22"/>
            <w:szCs w:val="22"/>
            <w:lang w:val="en-GB"/>
          </w:rPr>
          <w:tab/>
        </w:r>
        <w:r>
          <w:rPr>
            <w:sz w:val="22"/>
            <w:szCs w:val="22"/>
            <w:lang w:val="en-GB"/>
          </w:rPr>
          <w:t>gaseous attenuation</w:t>
        </w:r>
      </w:ins>
      <w:ins w:id="1515" w:author="Rev. 2 Author" w:date="2018-09-14T14:36:00Z">
        <w:r w:rsidR="00F171FF">
          <w:rPr>
            <w:sz w:val="22"/>
            <w:szCs w:val="22"/>
            <w:lang w:val="en-GB"/>
          </w:rPr>
          <w:t xml:space="preserve"> (ITU-R SF.1395)</w:t>
        </w:r>
      </w:ins>
      <w:ins w:id="1516" w:author="Kevin Eisenhauer" w:date="2018-09-06T11:10:00Z">
        <w:del w:id="1517" w:author="Rev. 2 Author" w:date="2018-09-12T17:03:00Z">
          <w:r w:rsidDel="00FD2209">
            <w:rPr>
              <w:sz w:val="22"/>
              <w:szCs w:val="22"/>
              <w:lang w:val="en-GB"/>
            </w:rPr>
            <w:delText xml:space="preserve"> following ITU SF.1395</w:delText>
          </w:r>
        </w:del>
        <w:r>
          <w:rPr>
            <w:sz w:val="22"/>
            <w:szCs w:val="22"/>
            <w:lang w:val="en-GB"/>
          </w:rPr>
          <w:t>;</w:t>
        </w:r>
      </w:ins>
    </w:p>
    <w:p w14:paraId="380D1334" w14:textId="68A69578" w:rsidR="00F171FF" w:rsidRPr="00795AA7" w:rsidRDefault="00A751C0" w:rsidP="00F171FF">
      <w:pPr>
        <w:tabs>
          <w:tab w:val="right" w:pos="1871"/>
          <w:tab w:val="left" w:pos="2041"/>
        </w:tabs>
        <w:overflowPunct w:val="0"/>
        <w:autoSpaceDE w:val="0"/>
        <w:autoSpaceDN w:val="0"/>
        <w:adjustRightInd w:val="0"/>
        <w:spacing w:before="80"/>
        <w:ind w:left="2041" w:hanging="2041"/>
        <w:textAlignment w:val="baseline"/>
        <w:rPr>
          <w:ins w:id="1518" w:author="Rev. 2 Author" w:date="2018-09-14T14:33:00Z"/>
          <w:sz w:val="22"/>
          <w:szCs w:val="22"/>
          <w:lang w:val="en-GB" w:eastAsia="ja-JP"/>
        </w:rPr>
      </w:pPr>
      <w:ins w:id="1519" w:author="Kevin Eisenhauer" w:date="2018-09-06T11:10:00Z">
        <w:r>
          <w:rPr>
            <w:i/>
            <w:sz w:val="22"/>
            <w:szCs w:val="22"/>
            <w:lang w:val="en-GB" w:eastAsia="ja-JP"/>
          </w:rPr>
          <w:tab/>
        </w:r>
        <w:proofErr w:type="spellStart"/>
        <w:r>
          <w:rPr>
            <w:i/>
            <w:sz w:val="22"/>
            <w:szCs w:val="22"/>
            <w:lang w:val="en-GB" w:eastAsia="ja-JP"/>
          </w:rPr>
          <w:t>rainfade</w:t>
        </w:r>
        <w:proofErr w:type="spellEnd"/>
        <w:r w:rsidRPr="00C8255F">
          <w:rPr>
            <w:i/>
            <w:sz w:val="22"/>
            <w:szCs w:val="22"/>
            <w:lang w:val="en-GB"/>
          </w:rPr>
          <w:tab/>
        </w:r>
        <w:r>
          <w:rPr>
            <w:sz w:val="22"/>
            <w:szCs w:val="22"/>
            <w:lang w:val="en-GB"/>
          </w:rPr>
          <w:t>rain attenuation in dB</w:t>
        </w:r>
      </w:ins>
      <w:ins w:id="1520" w:author="Rev. 2 Author" w:date="2018-09-14T14:33:00Z">
        <w:r w:rsidR="00F171FF">
          <w:rPr>
            <w:sz w:val="22"/>
            <w:szCs w:val="22"/>
            <w:lang w:val="en-GB"/>
          </w:rPr>
          <w:t xml:space="preserve"> </w:t>
        </w:r>
        <w:r w:rsidR="00F171FF">
          <w:rPr>
            <w:sz w:val="22"/>
            <w:szCs w:val="22"/>
            <w:lang w:val="en-GB" w:eastAsia="ja-JP"/>
          </w:rPr>
          <w:t>(ITU-R P.618)</w:t>
        </w:r>
      </w:ins>
      <w:ins w:id="1521" w:author="Rev. 2 Author" w:date="2018-09-14T14:34:00Z">
        <w:r w:rsidR="00F171FF">
          <w:rPr>
            <w:sz w:val="22"/>
            <w:szCs w:val="22"/>
            <w:lang w:val="en-GB" w:eastAsia="ja-JP"/>
          </w:rPr>
          <w:t>.</w:t>
        </w:r>
      </w:ins>
    </w:p>
    <w:p w14:paraId="22FB319C" w14:textId="58A11E1D" w:rsidR="00A751C0" w:rsidRPr="00C8255F" w:rsidDel="00F171FF"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1522" w:author="Kevin Eisenhauer" w:date="2018-09-06T11:10:00Z"/>
          <w:del w:id="1523" w:author="Rev. 2 Author" w:date="2018-09-14T14:34:00Z"/>
          <w:sz w:val="22"/>
          <w:szCs w:val="22"/>
          <w:lang w:val="en-GB"/>
        </w:rPr>
      </w:pPr>
      <w:ins w:id="1524" w:author="Kevin Eisenhauer" w:date="2018-09-06T11:10:00Z">
        <w:del w:id="1525" w:author="Rev. 2 Author" w:date="2018-09-14T14:34:00Z">
          <w:r w:rsidDel="00F171FF">
            <w:rPr>
              <w:sz w:val="22"/>
              <w:szCs w:val="22"/>
              <w:lang w:val="en-GB" w:eastAsia="ja-JP"/>
            </w:rPr>
            <w:delText>.</w:delText>
          </w:r>
        </w:del>
      </w:ins>
    </w:p>
    <w:p w14:paraId="19AAE93E" w14:textId="77777777" w:rsidR="00A751C0" w:rsidRDefault="00A751C0">
      <w:pPr>
        <w:shd w:val="clear" w:color="auto" w:fill="FFFFFF"/>
        <w:tabs>
          <w:tab w:val="right" w:pos="1871"/>
          <w:tab w:val="left" w:pos="2041"/>
        </w:tabs>
        <w:overflowPunct w:val="0"/>
        <w:autoSpaceDE w:val="0"/>
        <w:autoSpaceDN w:val="0"/>
        <w:adjustRightInd w:val="0"/>
        <w:spacing w:before="80"/>
        <w:ind w:left="2041" w:hanging="2041"/>
        <w:textAlignment w:val="baseline"/>
        <w:rPr>
          <w:lang w:eastAsia="ja-JP"/>
        </w:rPr>
        <w:pPrChange w:id="1526" w:author="Rev. 2 Author" w:date="2018-09-14T14:34:00Z">
          <w:pPr>
            <w:pStyle w:val="Equationlegend"/>
            <w:shd w:val="clear" w:color="auto" w:fill="FFFFFF"/>
          </w:pPr>
        </w:pPrChange>
      </w:pPr>
    </w:p>
    <w:p w14:paraId="4CC2B282" w14:textId="77777777" w:rsidR="00926E89" w:rsidRPr="00687667" w:rsidRDefault="00926E89" w:rsidP="003F34AE">
      <w:pPr>
        <w:pStyle w:val="Equationlegend"/>
        <w:shd w:val="clear" w:color="auto" w:fill="FFFFFF"/>
        <w:rPr>
          <w:sz w:val="22"/>
          <w:szCs w:val="22"/>
        </w:rPr>
      </w:pPr>
    </w:p>
    <w:p w14:paraId="64470DE6" w14:textId="18BD63DF" w:rsidR="003F34AE" w:rsidRDefault="00497D7A">
      <w:pPr>
        <w:ind w:left="720" w:hanging="720"/>
        <w:jc w:val="both"/>
        <w:rPr>
          <w:ins w:id="1527" w:author="Author" w:date="2018-09-06T17:01:00Z"/>
          <w:sz w:val="22"/>
          <w:szCs w:val="22"/>
          <w:lang w:eastAsia="ja-JP"/>
        </w:rPr>
        <w:pPrChange w:id="1528" w:author="Rev. 2 Author" w:date="2018-09-14T13:51:00Z">
          <w:pPr>
            <w:ind w:left="720" w:hanging="720"/>
          </w:pPr>
        </w:pPrChange>
      </w:pPr>
      <w:r>
        <w:rPr>
          <w:sz w:val="22"/>
          <w:szCs w:val="22"/>
          <w:lang w:eastAsia="ja-JP"/>
        </w:rPr>
        <w:t>3</w:t>
      </w:r>
      <w:r>
        <w:rPr>
          <w:sz w:val="22"/>
          <w:szCs w:val="22"/>
          <w:lang w:eastAsia="ja-JP"/>
        </w:rPr>
        <w:tab/>
      </w:r>
      <w:r w:rsidR="003F34AE" w:rsidRPr="00687667">
        <w:rPr>
          <w:sz w:val="22"/>
          <w:szCs w:val="22"/>
          <w:lang w:eastAsia="ja-JP"/>
        </w:rPr>
        <w:t>that for the purpose of protecting the fixed satellite service (Earth-to-space) in the 27.9</w:t>
      </w:r>
      <w:r w:rsidR="003F34AE" w:rsidRPr="00687667">
        <w:rPr>
          <w:sz w:val="22"/>
          <w:szCs w:val="22"/>
          <w:lang w:eastAsia="ja-JP"/>
        </w:rPr>
        <w:noBreakHyphen/>
        <w:t xml:space="preserve">28.2 GHz, the maximum EIRP density per HAPS </w:t>
      </w:r>
      <w:del w:id="1529" w:author="Rev. 2 Author" w:date="2018-09-14T14:27:00Z">
        <w:r w:rsidR="003F34AE" w:rsidRPr="00687667" w:rsidDel="00537D00">
          <w:rPr>
            <w:sz w:val="22"/>
            <w:szCs w:val="22"/>
            <w:lang w:eastAsia="ja-JP"/>
          </w:rPr>
          <w:delText xml:space="preserve">downlink </w:delText>
        </w:r>
      </w:del>
      <w:ins w:id="1530" w:author="Rev. 2 Author" w:date="2018-09-14T14:27:00Z">
        <w:r w:rsidR="00537D00">
          <w:rPr>
            <w:sz w:val="22"/>
            <w:szCs w:val="22"/>
            <w:lang w:eastAsia="ja-JP"/>
          </w:rPr>
          <w:t xml:space="preserve">platform </w:t>
        </w:r>
      </w:ins>
      <w:r w:rsidR="003F34AE" w:rsidRPr="00687667">
        <w:rPr>
          <w:sz w:val="22"/>
          <w:szCs w:val="22"/>
          <w:lang w:eastAsia="ja-JP"/>
        </w:rPr>
        <w:t>shall be less than -</w:t>
      </w:r>
      <w:del w:id="1531" w:author="Rev. 2 Author" w:date="2018-09-13T14:15:00Z">
        <w:r w:rsidR="003F34AE" w:rsidRPr="003E4AD2" w:rsidDel="00530F2B">
          <w:rPr>
            <w:sz w:val="22"/>
            <w:szCs w:val="22"/>
            <w:lang w:eastAsia="ja-JP"/>
          </w:rPr>
          <w:delText>9.7</w:delText>
        </w:r>
      </w:del>
      <w:ins w:id="1532" w:author="Rev. 2 Author" w:date="2018-09-13T14:15:00Z">
        <w:r w:rsidR="00530F2B">
          <w:rPr>
            <w:sz w:val="22"/>
            <w:szCs w:val="22"/>
            <w:lang w:eastAsia="ja-JP"/>
          </w:rPr>
          <w:t>8</w:t>
        </w:r>
      </w:ins>
      <w:r w:rsidR="003F34AE" w:rsidRPr="003E4AD2">
        <w:rPr>
          <w:sz w:val="22"/>
          <w:szCs w:val="22"/>
          <w:lang w:eastAsia="ja-JP"/>
        </w:rPr>
        <w:t xml:space="preserve"> </w:t>
      </w:r>
      <w:proofErr w:type="spellStart"/>
      <w:r w:rsidR="003F34AE" w:rsidRPr="003E4AD2">
        <w:rPr>
          <w:sz w:val="22"/>
          <w:szCs w:val="22"/>
          <w:lang w:eastAsia="ja-JP"/>
        </w:rPr>
        <w:t>dBW</w:t>
      </w:r>
      <w:proofErr w:type="spellEnd"/>
      <w:r w:rsidR="003F34AE" w:rsidRPr="003E4AD2">
        <w:rPr>
          <w:sz w:val="22"/>
          <w:szCs w:val="22"/>
          <w:lang w:eastAsia="ja-JP"/>
        </w:rPr>
        <w:t xml:space="preserve">/MHz </w:t>
      </w:r>
      <w:del w:id="1533" w:author="Rev. 2 Author" w:date="2018-09-14T14:27:00Z">
        <w:r w:rsidR="003F34AE" w:rsidRPr="003E4AD2" w:rsidDel="00537D00">
          <w:rPr>
            <w:sz w:val="22"/>
            <w:szCs w:val="22"/>
            <w:lang w:eastAsia="ja-JP"/>
          </w:rPr>
          <w:delText xml:space="preserve">in any direction </w:delText>
        </w:r>
      </w:del>
      <w:r w:rsidR="003F34AE" w:rsidRPr="003E4AD2">
        <w:rPr>
          <w:sz w:val="22"/>
          <w:szCs w:val="22"/>
          <w:lang w:eastAsia="ja-JP"/>
        </w:rPr>
        <w:t xml:space="preserve">for off-nadir angle higher than </w:t>
      </w:r>
      <w:del w:id="1534" w:author="Rev. 2 Author" w:date="2018-09-13T14:15:00Z">
        <w:r w:rsidR="003F34AE" w:rsidRPr="003E4AD2" w:rsidDel="00530F2B">
          <w:rPr>
            <w:sz w:val="22"/>
            <w:szCs w:val="22"/>
            <w:lang w:eastAsia="ja-JP"/>
          </w:rPr>
          <w:delText>95</w:delText>
        </w:r>
      </w:del>
      <w:ins w:id="1535" w:author="Rev. 2 Author" w:date="2018-09-13T14:15:00Z">
        <w:r w:rsidR="00530F2B">
          <w:rPr>
            <w:sz w:val="22"/>
            <w:szCs w:val="22"/>
            <w:lang w:eastAsia="ja-JP"/>
          </w:rPr>
          <w:t>85</w:t>
        </w:r>
      </w:ins>
      <w:r w:rsidR="003F34AE" w:rsidRPr="003E4AD2">
        <w:rPr>
          <w:sz w:val="22"/>
          <w:szCs w:val="22"/>
          <w:lang w:eastAsia="ja-JP"/>
        </w:rPr>
        <w:t>°;</w:t>
      </w:r>
    </w:p>
    <w:p w14:paraId="11084A44" w14:textId="1CF2E698" w:rsidR="007C4DA1" w:rsidRPr="002F5397" w:rsidRDefault="007C4DA1">
      <w:pPr>
        <w:ind w:left="720" w:hanging="720"/>
        <w:jc w:val="both"/>
        <w:rPr>
          <w:ins w:id="1536" w:author="Author" w:date="2018-09-06T17:02:00Z"/>
          <w:sz w:val="22"/>
          <w:szCs w:val="22"/>
          <w:lang w:eastAsia="ja-JP"/>
        </w:rPr>
        <w:pPrChange w:id="1537" w:author="Rev. 2 Author" w:date="2018-09-14T13:51:00Z">
          <w:pPr>
            <w:ind w:left="720" w:hanging="720"/>
          </w:pPr>
        </w:pPrChange>
      </w:pPr>
    </w:p>
    <w:p w14:paraId="2D851DAD" w14:textId="758CB0DE" w:rsidR="007C4DA1" w:rsidDel="00CE7125" w:rsidRDefault="007C4DA1">
      <w:pPr>
        <w:jc w:val="both"/>
        <w:rPr>
          <w:del w:id="1538" w:author="Author" w:date="2018-09-06T17:02:00Z"/>
          <w:color w:val="000000"/>
          <w:sz w:val="22"/>
          <w:szCs w:val="22"/>
        </w:rPr>
        <w:pPrChange w:id="1539" w:author="Rev. 2 Author" w:date="2018-09-14T13:51:00Z">
          <w:pPr>
            <w:pStyle w:val="ListParagraph"/>
            <w:ind w:left="816"/>
          </w:pPr>
        </w:pPrChange>
      </w:pPr>
      <w:ins w:id="1540" w:author="Author" w:date="2018-09-06T17:02:00Z">
        <w:del w:id="1541" w:author="Rev. 2 Author" w:date="2018-09-12T23:57:00Z">
          <w:r w:rsidRPr="002F5397" w:rsidDel="003E4AD2">
            <w:rPr>
              <w:sz w:val="22"/>
              <w:szCs w:val="22"/>
              <w:lang w:eastAsia="ja-JP"/>
            </w:rPr>
            <w:delText xml:space="preserve">3 </w:delText>
          </w:r>
          <w:r w:rsidRPr="00530F2B" w:rsidDel="003E4AD2">
            <w:rPr>
              <w:i/>
              <w:sz w:val="22"/>
              <w:szCs w:val="22"/>
              <w:lang w:eastAsia="ja-JP"/>
              <w:rPrChange w:id="1542" w:author="Rev. 2 Author" w:date="2018-09-13T14:15:00Z">
                <w:rPr>
                  <w:sz w:val="22"/>
                  <w:szCs w:val="22"/>
                  <w:lang w:eastAsia="ja-JP"/>
                </w:rPr>
              </w:rPrChange>
            </w:rPr>
            <w:delText>bis</w:delText>
          </w:r>
        </w:del>
      </w:ins>
      <w:ins w:id="1543" w:author="Rev. 2 Author" w:date="2018-09-12T23:57:00Z">
        <w:r w:rsidR="003E4AD2" w:rsidRPr="002F5397">
          <w:rPr>
            <w:sz w:val="22"/>
            <w:szCs w:val="22"/>
            <w:lang w:eastAsia="ja-JP"/>
          </w:rPr>
          <w:t>4</w:t>
        </w:r>
      </w:ins>
      <w:ins w:id="1544" w:author="Author" w:date="2018-09-06T17:02:00Z">
        <w:r w:rsidRPr="002F5397">
          <w:rPr>
            <w:i/>
            <w:sz w:val="22"/>
            <w:szCs w:val="22"/>
            <w:lang w:eastAsia="ja-JP"/>
          </w:rPr>
          <w:tab/>
        </w:r>
        <w:r w:rsidRPr="002F5397">
          <w:rPr>
            <w:sz w:val="22"/>
            <w:szCs w:val="22"/>
            <w:lang w:eastAsia="ja-JP"/>
          </w:rPr>
          <w:t xml:space="preserve">that </w:t>
        </w:r>
        <w:r w:rsidRPr="00530F2B">
          <w:rPr>
            <w:color w:val="000000"/>
            <w:sz w:val="22"/>
            <w:szCs w:val="22"/>
            <w:rPrChange w:id="1545" w:author="Rev. 2 Author" w:date="2018-09-13T14:15:00Z">
              <w:rPr>
                <w:rFonts w:ascii="-webkit-standard" w:hAnsi="-webkit-standard"/>
                <w:color w:val="000000"/>
                <w:sz w:val="22"/>
                <w:szCs w:val="22"/>
              </w:rPr>
            </w:rPrChange>
          </w:rPr>
          <w:t>HAPS ground stations shall not claim protection from fixed-satellite service earth stations transmitting in the 27.9-28.2 GHz band, and No. 5.43A shall not appl</w:t>
        </w:r>
      </w:ins>
      <w:ins w:id="1546" w:author="Author" w:date="2018-09-06T17:03:00Z">
        <w:r w:rsidRPr="00530F2B">
          <w:rPr>
            <w:color w:val="000000"/>
            <w:sz w:val="22"/>
            <w:szCs w:val="22"/>
            <w:rPrChange w:id="1547" w:author="Rev. 2 Author" w:date="2018-09-13T14:15:00Z">
              <w:rPr>
                <w:rFonts w:ascii="-webkit-standard" w:hAnsi="-webkit-standard"/>
                <w:color w:val="000000"/>
                <w:sz w:val="22"/>
                <w:szCs w:val="22"/>
              </w:rPr>
            </w:rPrChange>
          </w:rPr>
          <w:t>y;</w:t>
        </w:r>
      </w:ins>
    </w:p>
    <w:p w14:paraId="316A312E" w14:textId="77777777" w:rsidR="00CE7125" w:rsidRPr="00530F2B" w:rsidRDefault="00CE7125">
      <w:pPr>
        <w:spacing w:before="100" w:beforeAutospacing="1" w:after="100" w:afterAutospacing="1"/>
        <w:ind w:left="720" w:hanging="720"/>
        <w:jc w:val="both"/>
        <w:rPr>
          <w:ins w:id="1548" w:author="Rev. 2 Author" w:date="2018-09-13T15:15:00Z"/>
          <w:color w:val="000000"/>
          <w:sz w:val="24"/>
          <w:szCs w:val="24"/>
          <w:rPrChange w:id="1549" w:author="Rev. 2 Author" w:date="2018-09-13T14:15:00Z">
            <w:rPr>
              <w:ins w:id="1550" w:author="Rev. 2 Author" w:date="2018-09-13T15:15:00Z"/>
              <w:sz w:val="22"/>
              <w:szCs w:val="22"/>
              <w:lang w:eastAsia="ja-JP"/>
            </w:rPr>
          </w:rPrChange>
        </w:rPr>
        <w:pPrChange w:id="1551" w:author="Rev. 2 Author" w:date="2018-09-14T13:51:00Z">
          <w:pPr>
            <w:ind w:left="720" w:hanging="720"/>
          </w:pPr>
        </w:pPrChange>
      </w:pPr>
    </w:p>
    <w:p w14:paraId="14ED273E" w14:textId="77777777" w:rsidR="00926E89" w:rsidRPr="002F5397" w:rsidRDefault="00926E89">
      <w:pPr>
        <w:jc w:val="both"/>
        <w:rPr>
          <w:rStyle w:val="ECCHLbold"/>
          <w:b w:val="0"/>
          <w:sz w:val="22"/>
          <w:szCs w:val="22"/>
        </w:rPr>
        <w:pPrChange w:id="1552" w:author="Rev. 2 Author" w:date="2018-09-14T13:51:00Z">
          <w:pPr>
            <w:pStyle w:val="ListParagraph"/>
            <w:ind w:left="816"/>
          </w:pPr>
        </w:pPrChange>
      </w:pPr>
    </w:p>
    <w:p w14:paraId="69074492" w14:textId="2DC2C935" w:rsidR="003F34AE" w:rsidRPr="00687667" w:rsidRDefault="00497D7A">
      <w:pPr>
        <w:ind w:left="720" w:hanging="720"/>
        <w:jc w:val="both"/>
        <w:rPr>
          <w:sz w:val="22"/>
          <w:szCs w:val="22"/>
          <w:lang w:eastAsia="ja-JP"/>
        </w:rPr>
        <w:pPrChange w:id="1553" w:author="Rev. 2 Author" w:date="2018-09-14T13:51:00Z">
          <w:pPr>
            <w:ind w:left="720" w:hanging="720"/>
          </w:pPr>
        </w:pPrChange>
      </w:pPr>
      <w:del w:id="1554" w:author="Rev. 2 Author" w:date="2018-09-12T23:57:00Z">
        <w:r w:rsidRPr="002F5397" w:rsidDel="003E4AD2">
          <w:rPr>
            <w:sz w:val="22"/>
            <w:szCs w:val="22"/>
            <w:lang w:eastAsia="ja-JP"/>
          </w:rPr>
          <w:delText>4</w:delText>
        </w:r>
      </w:del>
      <w:ins w:id="1555" w:author="Rev. 2 Author" w:date="2018-09-12T23:57:00Z">
        <w:r w:rsidR="003E4AD2" w:rsidRPr="002F5397">
          <w:rPr>
            <w:sz w:val="22"/>
            <w:szCs w:val="22"/>
            <w:lang w:eastAsia="ja-JP"/>
          </w:rPr>
          <w:t>5</w:t>
        </w:r>
      </w:ins>
      <w:r w:rsidRPr="002F5397">
        <w:rPr>
          <w:sz w:val="22"/>
          <w:szCs w:val="22"/>
          <w:lang w:eastAsia="ja-JP"/>
        </w:rPr>
        <w:tab/>
      </w:r>
      <w:r w:rsidR="003F34AE" w:rsidRPr="002F5397">
        <w:rPr>
          <w:sz w:val="22"/>
          <w:szCs w:val="22"/>
          <w:lang w:eastAsia="ja-JP"/>
        </w:rPr>
        <w:t>that for the purpose of protecting the f</w:t>
      </w:r>
      <w:r w:rsidR="00687667" w:rsidRPr="002F5397">
        <w:rPr>
          <w:sz w:val="22"/>
          <w:szCs w:val="22"/>
          <w:lang w:eastAsia="ja-JP"/>
        </w:rPr>
        <w:t>ixed service systems in neighbo</w:t>
      </w:r>
      <w:r w:rsidR="003F34AE" w:rsidRPr="002F5397">
        <w:rPr>
          <w:sz w:val="22"/>
          <w:szCs w:val="22"/>
          <w:lang w:eastAsia="ja-JP"/>
        </w:rPr>
        <w:t>ring administr</w:t>
      </w:r>
      <w:r w:rsidR="003F34AE" w:rsidRPr="00687667">
        <w:rPr>
          <w:sz w:val="22"/>
          <w:szCs w:val="22"/>
          <w:lang w:eastAsia="ja-JP"/>
        </w:rPr>
        <w:t xml:space="preserve">ations in the band 31-31.3 GHz, the power flux density limit per HAPS platform station at the surface of </w:t>
      </w:r>
      <w:r w:rsidR="00687667">
        <w:rPr>
          <w:sz w:val="22"/>
          <w:szCs w:val="22"/>
          <w:lang w:eastAsia="ja-JP"/>
        </w:rPr>
        <w:t>the Earth in neighbo</w:t>
      </w:r>
      <w:r w:rsidR="003F34AE" w:rsidRPr="00687667">
        <w:rPr>
          <w:sz w:val="22"/>
          <w:szCs w:val="22"/>
          <w:lang w:eastAsia="ja-JP"/>
        </w:rPr>
        <w:t xml:space="preserve">ring administrations shall not exceed the following </w:t>
      </w:r>
      <w:proofErr w:type="spellStart"/>
      <w:r w:rsidR="003F34AE" w:rsidRPr="00687667">
        <w:rPr>
          <w:sz w:val="22"/>
          <w:szCs w:val="22"/>
          <w:lang w:eastAsia="ja-JP"/>
        </w:rPr>
        <w:t>pfd</w:t>
      </w:r>
      <w:proofErr w:type="spellEnd"/>
      <w:r w:rsidR="003F34AE" w:rsidRPr="00687667">
        <w:rPr>
          <w:sz w:val="22"/>
          <w:szCs w:val="22"/>
          <w:lang w:eastAsia="ja-JP"/>
        </w:rPr>
        <w:t xml:space="preserve"> mask in </w:t>
      </w:r>
      <w:proofErr w:type="spellStart"/>
      <w:r w:rsidR="003F34AE" w:rsidRPr="00687667">
        <w:rPr>
          <w:sz w:val="22"/>
          <w:szCs w:val="22"/>
          <w:lang w:eastAsia="ja-JP"/>
        </w:rPr>
        <w:t>dBW</w:t>
      </w:r>
      <w:proofErr w:type="spellEnd"/>
      <w:r w:rsidR="003F34AE" w:rsidRPr="00687667">
        <w:rPr>
          <w:sz w:val="22"/>
          <w:szCs w:val="22"/>
          <w:lang w:eastAsia="ja-JP"/>
        </w:rPr>
        <w:t>/m2/MHz, under clear sky condition, without the explicit agreement from the affected administration:</w:t>
      </w:r>
    </w:p>
    <w:p w14:paraId="56DE8714" w14:textId="77777777" w:rsidR="003F34AE" w:rsidRPr="00687667" w:rsidRDefault="00731252"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14:paraId="31F0F5A4" w14:textId="77777777" w:rsidR="003F34AE" w:rsidRPr="00687667" w:rsidRDefault="00731252"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14:paraId="040C5339" w14:textId="77777777" w:rsidR="003F34AE" w:rsidRPr="00687667" w:rsidRDefault="00731252"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14:paraId="67E15F7C" w14:textId="70CD49C9" w:rsidR="003F34AE" w:rsidRPr="00CE7125" w:rsidRDefault="00731252" w:rsidP="003F34AE">
      <w:pPr>
        <w:pStyle w:val="Equation"/>
        <w:rPr>
          <w:ins w:id="1556" w:author="Rev. 2 Author" w:date="2018-09-13T15:15:00Z"/>
          <w:rFonts w:eastAsiaTheme="minorEastAsia"/>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14:paraId="0E9498FC" w14:textId="77777777" w:rsidR="00CE7125" w:rsidRPr="00687667" w:rsidRDefault="00CE7125" w:rsidP="003F34AE">
      <w:pPr>
        <w:pStyle w:val="Equation"/>
        <w:rPr>
          <w:i/>
          <w:sz w:val="22"/>
          <w:szCs w:val="22"/>
          <w:lang w:eastAsia="ja-JP"/>
        </w:rPr>
      </w:pPr>
    </w:p>
    <w:p w14:paraId="4C191793" w14:textId="77777777"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14:paraId="79AA4215" w14:textId="77777777" w:rsidR="003F34AE" w:rsidRPr="00687667" w:rsidDel="005E4717" w:rsidRDefault="003F34AE" w:rsidP="00687667">
      <w:pPr>
        <w:ind w:left="720"/>
        <w:jc w:val="both"/>
        <w:rPr>
          <w:del w:id="1557" w:author="Author" w:date="2018-09-06T08:34:00Z"/>
          <w:sz w:val="22"/>
          <w:szCs w:val="22"/>
          <w:lang w:eastAsia="ja-JP"/>
        </w:rPr>
      </w:pPr>
      <w:del w:id="1558" w:author="Author" w:date="2018-09-06T08:34:00Z">
        <w:r w:rsidRPr="00687667" w:rsidDel="005E4717">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13B61E1C" w14:textId="77777777" w:rsidR="003F34AE" w:rsidRPr="00687667" w:rsidRDefault="003F34AE" w:rsidP="00687667">
      <w:pPr>
        <w:spacing w:after="120"/>
        <w:ind w:firstLine="720"/>
        <w:rPr>
          <w:sz w:val="22"/>
          <w:szCs w:val="22"/>
        </w:rPr>
      </w:pPr>
      <w:r w:rsidRPr="00687667">
        <w:rPr>
          <w:sz w:val="22"/>
          <w:szCs w:val="22"/>
        </w:rPr>
        <w:t xml:space="preserve">To verify the compliance with the proposed </w:t>
      </w:r>
      <w:proofErr w:type="spellStart"/>
      <w:r w:rsidRPr="00687667">
        <w:rPr>
          <w:sz w:val="22"/>
          <w:szCs w:val="22"/>
        </w:rPr>
        <w:t>pfd</w:t>
      </w:r>
      <w:proofErr w:type="spellEnd"/>
      <w:r w:rsidRPr="00687667">
        <w:rPr>
          <w:sz w:val="22"/>
          <w:szCs w:val="22"/>
        </w:rPr>
        <w:t xml:space="preserve"> mask the following equation shall be used:</w:t>
      </w:r>
    </w:p>
    <w:p w14:paraId="4CADE306" w14:textId="77777777"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1559" w:author="Author" w:date="2018-09-06T08:34:00Z">
              <w:rPr>
                <w:rFonts w:ascii="Cambria Math" w:hAnsi="Cambria Math"/>
                <w:sz w:val="22"/>
                <w:szCs w:val="22"/>
                <w:lang w:eastAsia="ja-JP"/>
              </w:rPr>
              <m:t>-rain fade</m:t>
            </w:ins>
          </m:r>
        </m:oMath>
      </m:oMathPara>
    </w:p>
    <w:p w14:paraId="45EB48A0" w14:textId="77777777" w:rsidR="003F34AE" w:rsidRPr="00687667" w:rsidRDefault="003F34AE" w:rsidP="00687667">
      <w:pPr>
        <w:ind w:firstLine="720"/>
        <w:rPr>
          <w:sz w:val="22"/>
          <w:szCs w:val="22"/>
        </w:rPr>
      </w:pPr>
      <w:r w:rsidRPr="00687667">
        <w:rPr>
          <w:sz w:val="22"/>
          <w:szCs w:val="22"/>
        </w:rPr>
        <w:t xml:space="preserve">where: </w:t>
      </w:r>
    </w:p>
    <w:p w14:paraId="6E4E0E18"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del w:id="1560" w:author="Rev. 2 Author" w:date="2018-09-13T15:15:00Z">
        <w:r w:rsidRPr="00687667" w:rsidDel="00CE7125">
          <w:rPr>
            <w:i/>
            <w:sz w:val="22"/>
            <w:szCs w:val="22"/>
          </w:rPr>
          <w:delText>:</w:delText>
        </w:r>
      </w:del>
      <w:r w:rsidRPr="00687667">
        <w:rPr>
          <w:sz w:val="22"/>
          <w:szCs w:val="22"/>
        </w:rPr>
        <w:tab/>
        <w:t>distance in meters between the HAPS and the ground (elevation angle dependent);</w:t>
      </w:r>
    </w:p>
    <w:p w14:paraId="437FA51B" w14:textId="77777777"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del w:id="1561" w:author="Rev. 2 Author" w:date="2018-09-13T15:15:00Z">
        <w:r w:rsidRPr="00687667" w:rsidDel="00CE7125">
          <w:rPr>
            <w:sz w:val="22"/>
            <w:szCs w:val="22"/>
            <w:lang w:eastAsia="ja-JP"/>
          </w:rPr>
          <w:delText>:</w:delText>
        </w:r>
      </w:del>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14:paraId="12EDD65A" w14:textId="3E70FFA1" w:rsidR="003F34AE" w:rsidRDefault="003F34AE" w:rsidP="003F34AE">
      <w:pPr>
        <w:pStyle w:val="Equationlegend"/>
        <w:shd w:val="clear" w:color="auto" w:fill="FFFFFF"/>
        <w:rPr>
          <w:ins w:id="1562" w:author="Rev. 2 Author" w:date="2018-09-12T17:04:00Z"/>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del w:id="1563" w:author="Rev. 2 Author" w:date="2018-09-13T15:15:00Z">
        <w:r w:rsidRPr="00687667" w:rsidDel="00CE7125">
          <w:rPr>
            <w:i/>
            <w:sz w:val="22"/>
            <w:szCs w:val="22"/>
          </w:rPr>
          <w:delText>:</w:delText>
        </w:r>
      </w:del>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48C400F9" w14:textId="432E28C0" w:rsidR="00FD2209" w:rsidRPr="00C8255F" w:rsidRDefault="00CE7125">
      <w:pPr>
        <w:tabs>
          <w:tab w:val="right" w:pos="1871"/>
          <w:tab w:val="left" w:pos="2041"/>
        </w:tabs>
        <w:overflowPunct w:val="0"/>
        <w:autoSpaceDE w:val="0"/>
        <w:autoSpaceDN w:val="0"/>
        <w:adjustRightInd w:val="0"/>
        <w:spacing w:before="80"/>
        <w:ind w:left="2041" w:hanging="2041"/>
        <w:textAlignment w:val="baseline"/>
        <w:rPr>
          <w:ins w:id="1564" w:author="Rev. 2 Author" w:date="2018-09-12T17:04:00Z"/>
          <w:sz w:val="22"/>
          <w:szCs w:val="22"/>
          <w:lang w:val="en-GB" w:eastAsia="ja-JP"/>
        </w:rPr>
        <w:pPrChange w:id="1565" w:author="Rev. 2 Author" w:date="2018-09-14T14:34:00Z">
          <w:pPr>
            <w:shd w:val="clear" w:color="auto" w:fill="FFFFFF"/>
            <w:tabs>
              <w:tab w:val="right" w:pos="1871"/>
              <w:tab w:val="left" w:pos="2041"/>
            </w:tabs>
            <w:overflowPunct w:val="0"/>
            <w:autoSpaceDE w:val="0"/>
            <w:autoSpaceDN w:val="0"/>
            <w:adjustRightInd w:val="0"/>
            <w:spacing w:before="80"/>
            <w:ind w:left="2041" w:hanging="2041"/>
            <w:textAlignment w:val="baseline"/>
          </w:pPr>
        </w:pPrChange>
      </w:pPr>
      <w:ins w:id="1566" w:author="Rev. 2 Author" w:date="2018-09-12T17:04:00Z">
        <w:r>
          <w:rPr>
            <w:i/>
            <w:sz w:val="22"/>
            <w:szCs w:val="22"/>
            <w:lang w:val="en-GB" w:eastAsia="ja-JP"/>
          </w:rPr>
          <w:tab/>
        </w:r>
        <w:proofErr w:type="spellStart"/>
        <w:r>
          <w:rPr>
            <w:i/>
            <w:sz w:val="22"/>
            <w:szCs w:val="22"/>
            <w:lang w:val="en-GB" w:eastAsia="ja-JP"/>
          </w:rPr>
          <w:t>rainfad</w:t>
        </w:r>
      </w:ins>
      <w:ins w:id="1567" w:author="Rev. 2 Author" w:date="2018-09-13T15:15:00Z">
        <w:r>
          <w:rPr>
            <w:i/>
            <w:sz w:val="22"/>
            <w:szCs w:val="22"/>
            <w:lang w:val="en-GB" w:eastAsia="ja-JP"/>
          </w:rPr>
          <w:t>e</w:t>
        </w:r>
      </w:ins>
      <w:proofErr w:type="spellEnd"/>
      <w:ins w:id="1568" w:author="Rev. 2 Author" w:date="2018-09-12T17:04:00Z">
        <w:r w:rsidR="00FD2209" w:rsidRPr="00C8255F">
          <w:rPr>
            <w:i/>
            <w:sz w:val="22"/>
            <w:szCs w:val="22"/>
            <w:lang w:val="en-GB"/>
          </w:rPr>
          <w:tab/>
        </w:r>
        <w:r w:rsidR="00FD2209">
          <w:rPr>
            <w:sz w:val="22"/>
            <w:szCs w:val="22"/>
            <w:lang w:val="en-GB"/>
          </w:rPr>
          <w:t>rain attenuation in dB</w:t>
        </w:r>
      </w:ins>
      <w:ins w:id="1569" w:author="Rev. 2 Author" w:date="2018-09-14T14:34:00Z">
        <w:r w:rsidR="00F171FF">
          <w:rPr>
            <w:sz w:val="22"/>
            <w:szCs w:val="22"/>
            <w:lang w:val="en-GB"/>
          </w:rPr>
          <w:t xml:space="preserve"> </w:t>
        </w:r>
        <w:r w:rsidR="00F171FF">
          <w:rPr>
            <w:sz w:val="22"/>
            <w:szCs w:val="22"/>
            <w:lang w:val="en-GB" w:eastAsia="ja-JP"/>
          </w:rPr>
          <w:t>(ITU-R P.618).</w:t>
        </w:r>
      </w:ins>
    </w:p>
    <w:p w14:paraId="100BA0A1" w14:textId="77777777" w:rsidR="00FD2209" w:rsidRDefault="00FD2209" w:rsidP="003F34AE">
      <w:pPr>
        <w:pStyle w:val="Equationlegend"/>
        <w:shd w:val="clear" w:color="auto" w:fill="FFFFFF"/>
        <w:rPr>
          <w:sz w:val="22"/>
          <w:szCs w:val="22"/>
          <w:lang w:eastAsia="ja-JP"/>
        </w:rPr>
      </w:pPr>
    </w:p>
    <w:p w14:paraId="4944F07E" w14:textId="77777777" w:rsidR="00BB2217" w:rsidRPr="00687667" w:rsidRDefault="00BB2217" w:rsidP="003F34AE">
      <w:pPr>
        <w:pStyle w:val="Equationlegend"/>
        <w:shd w:val="clear" w:color="auto" w:fill="FFFFFF"/>
        <w:rPr>
          <w:sz w:val="22"/>
          <w:szCs w:val="22"/>
          <w:lang w:eastAsia="ja-JP"/>
        </w:rPr>
      </w:pPr>
    </w:p>
    <w:p w14:paraId="74CAFBA5" w14:textId="3A86AEB6" w:rsidR="003F34AE" w:rsidRPr="00687667" w:rsidRDefault="00497D7A">
      <w:pPr>
        <w:ind w:left="720" w:hanging="720"/>
        <w:jc w:val="both"/>
        <w:rPr>
          <w:sz w:val="22"/>
          <w:szCs w:val="22"/>
          <w:lang w:eastAsia="ja-JP"/>
        </w:rPr>
        <w:pPrChange w:id="1570" w:author="Rev. 2 Author" w:date="2018-09-14T13:51:00Z">
          <w:pPr>
            <w:ind w:left="720" w:hanging="720"/>
          </w:pPr>
        </w:pPrChange>
      </w:pPr>
      <w:del w:id="1571" w:author="Rev. 2 Author" w:date="2018-09-12T23:57:00Z">
        <w:r w:rsidDel="003E4AD2">
          <w:rPr>
            <w:sz w:val="22"/>
            <w:szCs w:val="22"/>
            <w:lang w:eastAsia="ja-JP"/>
          </w:rPr>
          <w:delText>5</w:delText>
        </w:r>
      </w:del>
      <w:ins w:id="1572" w:author="Rev. 2 Author" w:date="2018-09-12T23:57:00Z">
        <w:r w:rsidR="003E4AD2">
          <w:rPr>
            <w:sz w:val="22"/>
            <w:szCs w:val="22"/>
            <w:lang w:eastAsia="ja-JP"/>
          </w:rPr>
          <w:t>6</w:t>
        </w:r>
      </w:ins>
      <w:r>
        <w:rPr>
          <w:sz w:val="22"/>
          <w:szCs w:val="22"/>
          <w:lang w:eastAsia="ja-JP"/>
        </w:rPr>
        <w:tab/>
      </w:r>
      <w:r w:rsidR="003F34AE" w:rsidRPr="00687667">
        <w:rPr>
          <w:sz w:val="22"/>
          <w:szCs w:val="22"/>
          <w:lang w:eastAsia="ja-JP"/>
        </w:rPr>
        <w:t>that in order to ensure the protection of EESS (passive)</w:t>
      </w:r>
      <w:ins w:id="1573" w:author="Rev. 2 Author" w:date="2018-09-14T15:02:00Z">
        <w:r w:rsidR="00EE07E4">
          <w:rPr>
            <w:sz w:val="22"/>
            <w:szCs w:val="22"/>
            <w:lang w:eastAsia="ja-JP"/>
          </w:rPr>
          <w:t xml:space="preserve"> </w:t>
        </w:r>
        <w:bookmarkStart w:id="1574" w:name="_GoBack"/>
        <w:r w:rsidR="00EE07E4">
          <w:rPr>
            <w:sz w:val="22"/>
            <w:szCs w:val="22"/>
            <w:lang w:eastAsia="ja-JP"/>
          </w:rPr>
          <w:t>per RR.5.543</w:t>
        </w:r>
      </w:ins>
      <w:ins w:id="1575" w:author="Rev. 2 Author" w:date="2018-09-14T15:03:00Z">
        <w:r w:rsidR="00EE07E4">
          <w:rPr>
            <w:sz w:val="22"/>
            <w:szCs w:val="22"/>
            <w:lang w:eastAsia="ja-JP"/>
          </w:rPr>
          <w:t>A</w:t>
        </w:r>
      </w:ins>
      <w:bookmarkEnd w:id="1574"/>
      <w:r w:rsidR="003F34AE" w:rsidRPr="00687667">
        <w:rPr>
          <w:sz w:val="22"/>
          <w:szCs w:val="22"/>
          <w:lang w:eastAsia="ja-JP"/>
        </w:rPr>
        <w:t>, the level of unwanted power density into the HAPS ground station antenna in the band 31.3-31.8 GHz shall be limited to −83 dB(W/200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14:paraId="2A24DC08" w14:textId="77777777" w:rsidR="00BB2217" w:rsidRPr="00687667" w:rsidRDefault="00BB2217">
      <w:pPr>
        <w:pStyle w:val="ListParagraph"/>
        <w:ind w:left="816"/>
        <w:jc w:val="both"/>
        <w:rPr>
          <w:sz w:val="22"/>
          <w:szCs w:val="22"/>
        </w:rPr>
        <w:pPrChange w:id="1576" w:author="Rev. 2 Author" w:date="2018-09-14T13:51:00Z">
          <w:pPr>
            <w:pStyle w:val="ListParagraph"/>
            <w:ind w:left="816"/>
          </w:pPr>
        </w:pPrChange>
      </w:pPr>
    </w:p>
    <w:p w14:paraId="6319F8BE" w14:textId="568A2E48" w:rsidR="00497D7A" w:rsidRPr="00687667" w:rsidRDefault="00497D7A">
      <w:pPr>
        <w:ind w:left="720" w:hanging="720"/>
        <w:jc w:val="both"/>
        <w:rPr>
          <w:sz w:val="22"/>
          <w:szCs w:val="22"/>
          <w:lang w:eastAsia="ja-JP"/>
        </w:rPr>
        <w:pPrChange w:id="1577" w:author="Rev. 2 Author" w:date="2018-09-14T13:51:00Z">
          <w:pPr>
            <w:ind w:left="720" w:hanging="720"/>
          </w:pPr>
        </w:pPrChange>
      </w:pPr>
      <w:del w:id="1578" w:author="Rev. 2 Author" w:date="2018-09-12T23:57:00Z">
        <w:r w:rsidDel="003E4AD2">
          <w:rPr>
            <w:sz w:val="22"/>
            <w:szCs w:val="22"/>
            <w:lang w:eastAsia="ja-JP"/>
          </w:rPr>
          <w:delText>6</w:delText>
        </w:r>
      </w:del>
      <w:ins w:id="1579" w:author="Rev. 2 Author" w:date="2018-09-12T23:57:00Z">
        <w:r w:rsidR="003E4AD2">
          <w:rPr>
            <w:sz w:val="22"/>
            <w:szCs w:val="22"/>
            <w:lang w:eastAsia="ja-JP"/>
          </w:rPr>
          <w:t>7</w:t>
        </w:r>
      </w:ins>
      <w:r>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14:paraId="7668890E" w14:textId="77777777"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14:paraId="235EDDD7" w14:textId="77777777" w:rsidR="003F34AE" w:rsidRDefault="003F34AE" w:rsidP="003F34AE">
      <w:pPr>
        <w:pStyle w:val="Equation"/>
        <w:rPr>
          <w:rFonts w:eastAsiaTheme="minorEastAsia"/>
          <w:sz w:val="22"/>
          <w:szCs w:val="22"/>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14:paraId="09714F69" w14:textId="77777777" w:rsidR="00497D7A" w:rsidRPr="00687667" w:rsidRDefault="00497D7A" w:rsidP="003F34AE">
      <w:pPr>
        <w:pStyle w:val="Equation"/>
        <w:rPr>
          <w:sz w:val="22"/>
          <w:szCs w:val="22"/>
          <w:lang w:eastAsia="fr-FR"/>
        </w:rPr>
      </w:pPr>
    </w:p>
    <w:p w14:paraId="5B001B80" w14:textId="466C3507" w:rsidR="003F34AE" w:rsidRPr="00687667" w:rsidRDefault="003F34AE" w:rsidP="00687667">
      <w:pPr>
        <w:ind w:left="720" w:hanging="720"/>
        <w:rPr>
          <w:sz w:val="22"/>
          <w:szCs w:val="22"/>
        </w:rPr>
      </w:pPr>
      <w:del w:id="1580" w:author="Rev. 2 Author" w:date="2018-09-12T23:57:00Z">
        <w:r w:rsidRPr="00687667" w:rsidDel="003E4AD2">
          <w:rPr>
            <w:color w:val="000000"/>
            <w:sz w:val="22"/>
            <w:szCs w:val="22"/>
            <w:lang w:eastAsia="ko-KR"/>
          </w:rPr>
          <w:delText>7</w:delText>
        </w:r>
      </w:del>
      <w:ins w:id="1581" w:author="Rev. 2 Author" w:date="2018-09-12T23:57:00Z">
        <w:r w:rsidR="003E4AD2">
          <w:rPr>
            <w:color w:val="000000"/>
            <w:sz w:val="22"/>
            <w:szCs w:val="22"/>
            <w:lang w:eastAsia="ko-KR"/>
          </w:rPr>
          <w:t>8</w:t>
        </w:r>
      </w:ins>
      <w:r w:rsidRPr="00687667">
        <w:rPr>
          <w:color w:val="000000"/>
          <w:sz w:val="22"/>
          <w:szCs w:val="22"/>
          <w:lang w:eastAsia="ko-KR"/>
        </w:rPr>
        <w:tab/>
        <w:t>that in order to ensure the protection of the radio astronomy service</w:t>
      </w:r>
      <w:r w:rsidRPr="00687667">
        <w:rPr>
          <w:rFonts w:eastAsia="MS Mincho"/>
          <w:sz w:val="22"/>
          <w:szCs w:val="22"/>
          <w:lang w:eastAsia="ja-JP"/>
        </w:rPr>
        <w:t xml:space="preserve">, the </w:t>
      </w:r>
      <w:proofErr w:type="spellStart"/>
      <w:r w:rsidRPr="00687667">
        <w:rPr>
          <w:rFonts w:eastAsia="MS Mincho"/>
          <w:sz w:val="22"/>
          <w:szCs w:val="22"/>
          <w:lang w:eastAsia="ja-JP"/>
        </w:rPr>
        <w:t>pfd</w:t>
      </w:r>
      <w:proofErr w:type="spellEnd"/>
      <w:r w:rsidRPr="00687667">
        <w:rPr>
          <w:rFonts w:eastAsia="MS Mincho"/>
          <w:sz w:val="22"/>
          <w:szCs w:val="22"/>
          <w:lang w:eastAsia="ja-JP"/>
        </w:rPr>
        <w:t xml:space="preserve"> level</w:t>
      </w:r>
      <w:r w:rsidRPr="00687667">
        <w:rPr>
          <w:sz w:val="22"/>
          <w:szCs w:val="22"/>
        </w:rPr>
        <w:t xml:space="preserve"> produced by any HAPS ground station at the RAS stations listed, shall not exceed </w:t>
      </w:r>
      <w:r w:rsidRPr="00687667">
        <w:rPr>
          <w:sz w:val="22"/>
          <w:szCs w:val="22"/>
        </w:rPr>
        <w:br/>
        <w:t xml:space="preserve">-141 </w:t>
      </w:r>
      <w:proofErr w:type="spellStart"/>
      <w:r w:rsidRPr="00687667">
        <w:rPr>
          <w:sz w:val="22"/>
          <w:szCs w:val="22"/>
        </w:rPr>
        <w:t>dBW</w:t>
      </w:r>
      <w:proofErr w:type="spellEnd"/>
      <w:r w:rsidRPr="00687667">
        <w:rPr>
          <w:sz w:val="22"/>
          <w:szCs w:val="22"/>
        </w:rPr>
        <w:t>/m</w:t>
      </w:r>
      <w:r w:rsidRPr="00687667">
        <w:rPr>
          <w:sz w:val="22"/>
          <w:szCs w:val="22"/>
          <w:vertAlign w:val="superscript"/>
        </w:rPr>
        <w:t>2</w:t>
      </w:r>
      <w:r w:rsidRPr="00687667">
        <w:rPr>
          <w:sz w:val="22"/>
          <w:szCs w:val="22"/>
        </w:rPr>
        <w:t xml:space="preserve">/500MHz in the band 31.3-31.8 GHz, unless a higher </w:t>
      </w:r>
      <w:proofErr w:type="spellStart"/>
      <w:r w:rsidRPr="00687667">
        <w:rPr>
          <w:sz w:val="22"/>
          <w:szCs w:val="22"/>
        </w:rPr>
        <w:t>pfd</w:t>
      </w:r>
      <w:proofErr w:type="spellEnd"/>
      <w:r w:rsidRPr="00687667">
        <w:rPr>
          <w:sz w:val="22"/>
          <w:szCs w:val="22"/>
        </w:rPr>
        <w:t xml:space="preserve"> is otherwise agreed between the corresponding administrations; </w:t>
      </w:r>
    </w:p>
    <w:p w14:paraId="2E2BEBB9" w14:textId="77777777" w:rsidR="003F34AE" w:rsidRDefault="00497D7A" w:rsidP="00497D7A">
      <w:pPr>
        <w:ind w:firstLine="720"/>
        <w:rPr>
          <w:sz w:val="22"/>
          <w:szCs w:val="22"/>
          <w:lang w:eastAsia="ja-JP"/>
        </w:rPr>
      </w:pPr>
      <w:r>
        <w:rPr>
          <w:sz w:val="22"/>
          <w:szCs w:val="22"/>
          <w:lang w:eastAsia="ja-JP"/>
        </w:rPr>
        <w:t>T</w:t>
      </w:r>
      <w:r w:rsidR="003F34AE" w:rsidRPr="00687667">
        <w:rPr>
          <w:sz w:val="22"/>
          <w:szCs w:val="22"/>
          <w:lang w:eastAsia="ja-JP"/>
        </w:rPr>
        <w:t xml:space="preserve">o verify the compliance with the proposed </w:t>
      </w:r>
      <w:proofErr w:type="spellStart"/>
      <w:r w:rsidR="003F34AE" w:rsidRPr="00687667">
        <w:rPr>
          <w:sz w:val="22"/>
          <w:szCs w:val="22"/>
          <w:lang w:eastAsia="ja-JP"/>
        </w:rPr>
        <w:t>pfd</w:t>
      </w:r>
      <w:proofErr w:type="spellEnd"/>
      <w:r w:rsidR="003F34AE" w:rsidRPr="00687667">
        <w:rPr>
          <w:sz w:val="22"/>
          <w:szCs w:val="22"/>
          <w:lang w:eastAsia="ja-JP"/>
        </w:rPr>
        <w:t xml:space="preserve"> mask the following equation shall be used:</w:t>
      </w:r>
    </w:p>
    <w:p w14:paraId="65FED319" w14:textId="77777777" w:rsidR="00497D7A" w:rsidRPr="00687667" w:rsidRDefault="00497D7A" w:rsidP="00687667">
      <w:pPr>
        <w:ind w:firstLine="720"/>
        <w:rPr>
          <w:sz w:val="22"/>
          <w:szCs w:val="22"/>
          <w:lang w:eastAsia="ja-JP"/>
        </w:rPr>
      </w:pPr>
    </w:p>
    <w:p w14:paraId="7BF55D71" w14:textId="77777777" w:rsidR="003F34AE" w:rsidRPr="00687667" w:rsidRDefault="003F34AE" w:rsidP="003F34AE">
      <w:pPr>
        <w:jc w:val="center"/>
        <w:rPr>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14:paraId="0F0E9F75" w14:textId="77777777"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14:paraId="3F07F218" w14:textId="286D68DC"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w:t>
      </w:r>
      <w:proofErr w:type="spellEnd"/>
      <w:r w:rsidRPr="00687667">
        <w:rPr>
          <w:sz w:val="22"/>
          <w:szCs w:val="22"/>
          <w:vertAlign w:val="subscript"/>
          <w:lang w:eastAsia="ja-JP"/>
        </w:rPr>
        <w:t xml:space="preserve"> P.452-16</w:t>
      </w:r>
      <w:del w:id="1582" w:author="Rev. 2 Author" w:date="2018-09-13T15:16:00Z">
        <w:r w:rsidRPr="00687667" w:rsidDel="00CE7125">
          <w:rPr>
            <w:sz w:val="22"/>
            <w:szCs w:val="22"/>
            <w:lang w:eastAsia="ja-JP"/>
          </w:rPr>
          <w:delText>:</w:delText>
        </w:r>
      </w:del>
      <w:r w:rsidRPr="00687667">
        <w:rPr>
          <w:sz w:val="22"/>
          <w:szCs w:val="22"/>
          <w:lang w:eastAsia="ja-JP"/>
        </w:rPr>
        <w:tab/>
      </w:r>
      <w:del w:id="1583" w:author="Rev. 2 Author" w:date="2018-09-13T15:16:00Z">
        <w:r w:rsidRPr="00687667" w:rsidDel="00CE7125">
          <w:rPr>
            <w:sz w:val="22"/>
            <w:szCs w:val="22"/>
            <w:lang w:eastAsia="ja-JP"/>
          </w:rPr>
          <w:delText xml:space="preserve">is the </w:delText>
        </w:r>
      </w:del>
      <w:r w:rsidRPr="00687667">
        <w:rPr>
          <w:sz w:val="22"/>
          <w:szCs w:val="22"/>
          <w:lang w:eastAsia="ja-JP"/>
        </w:rPr>
        <w:t>attenuation in dB based on Recommendation ITU-R P.452-16 propagation model with p = 2%;</w:t>
      </w:r>
    </w:p>
    <w:p w14:paraId="2EDF4B1A" w14:textId="50AD0D2F"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sz w:val="22"/>
          <w:szCs w:val="22"/>
          <w:lang w:eastAsia="ja-JP"/>
        </w:rPr>
        <w:t>e.i.r.p</w:t>
      </w:r>
      <w:proofErr w:type="spellEnd"/>
      <w:r w:rsidRPr="00687667">
        <w:rPr>
          <w:sz w:val="22"/>
          <w:szCs w:val="22"/>
          <w:lang w:eastAsia="ja-JP"/>
        </w:rPr>
        <w:t>.</w:t>
      </w:r>
      <w:del w:id="1584" w:author="Rev. 2 Author" w:date="2018-09-13T15:16:00Z">
        <w:r w:rsidRPr="00687667" w:rsidDel="00CE7125">
          <w:rPr>
            <w:sz w:val="22"/>
            <w:szCs w:val="22"/>
            <w:lang w:eastAsia="ja-JP"/>
          </w:rPr>
          <w:delText>:</w:delText>
        </w:r>
      </w:del>
      <w:r w:rsidRPr="00687667">
        <w:rPr>
          <w:sz w:val="22"/>
          <w:szCs w:val="22"/>
          <w:lang w:eastAsia="ja-JP"/>
        </w:rPr>
        <w:tab/>
      </w:r>
      <w:del w:id="1585" w:author="Rev. 2 Author" w:date="2018-09-13T15:16:00Z">
        <w:r w:rsidRPr="00687667" w:rsidDel="00CE7125">
          <w:rPr>
            <w:sz w:val="22"/>
            <w:szCs w:val="22"/>
            <w:lang w:eastAsia="ja-JP"/>
          </w:rPr>
          <w:delText xml:space="preserve">is the </w:delText>
        </w:r>
      </w:del>
      <w:r w:rsidRPr="00687667">
        <w:rPr>
          <w:sz w:val="22"/>
          <w:szCs w:val="22"/>
          <w:lang w:eastAsia="ja-JP"/>
        </w:rPr>
        <w:t xml:space="preserve">maximum HAPS EIRP density level in </w:t>
      </w:r>
      <w:proofErr w:type="spellStart"/>
      <w:r w:rsidRPr="00687667">
        <w:rPr>
          <w:sz w:val="22"/>
          <w:szCs w:val="22"/>
          <w:lang w:eastAsia="ja-JP"/>
        </w:rPr>
        <w:t>dBW</w:t>
      </w:r>
      <w:proofErr w:type="spellEnd"/>
      <w:r w:rsidRPr="00687667">
        <w:rPr>
          <w:sz w:val="22"/>
          <w:szCs w:val="22"/>
          <w:lang w:eastAsia="ja-JP"/>
        </w:rPr>
        <w:t>/MHz/500MHz (dependent to the elevation angle);</w:t>
      </w:r>
    </w:p>
    <w:p w14:paraId="4750E9C1" w14:textId="242FF6CE"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del w:id="1586" w:author="Rev. 2 Author" w:date="2018-09-13T15:16:00Z">
        <w:r w:rsidRPr="00687667" w:rsidDel="00CE7125">
          <w:rPr>
            <w:i/>
            <w:iCs/>
            <w:sz w:val="22"/>
            <w:szCs w:val="22"/>
            <w:lang w:eastAsia="ja-JP"/>
          </w:rPr>
          <w:delText>:</w:delText>
        </w:r>
      </w:del>
      <w:r w:rsidRPr="00687667">
        <w:rPr>
          <w:sz w:val="22"/>
          <w:szCs w:val="22"/>
          <w:lang w:eastAsia="ja-JP"/>
        </w:rPr>
        <w:tab/>
      </w:r>
      <w:del w:id="1587" w:author="Rev. 2 Author" w:date="2018-09-13T15:16:00Z">
        <w:r w:rsidRPr="00687667" w:rsidDel="00CE7125">
          <w:rPr>
            <w:sz w:val="22"/>
            <w:szCs w:val="22"/>
            <w:lang w:eastAsia="ja-JP"/>
          </w:rPr>
          <w:delText xml:space="preserve">is the </w:delText>
        </w:r>
      </w:del>
      <w:r w:rsidRPr="00687667">
        <w:rPr>
          <w:sz w:val="22"/>
          <w:szCs w:val="22"/>
          <w:lang w:eastAsia="ja-JP"/>
        </w:rPr>
        <w:t>distance in meters between the HAPS and the ground (Elevation angle dependent);</w:t>
      </w:r>
    </w:p>
    <w:p w14:paraId="06246BA1" w14:textId="2660171D"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ins w:id="1588" w:author="Rev. 2 Author" w:date="2018-09-13T15:16:00Z">
        <w:r w:rsidR="00CE7125">
          <w:rPr>
            <w:i/>
            <w:sz w:val="22"/>
            <w:szCs w:val="22"/>
          </w:rPr>
          <w:t>(El)</w:t>
        </w:r>
      </w:ins>
      <w:del w:id="1589" w:author="Rev. 2 Author" w:date="2018-09-13T15:16:00Z">
        <w:r w:rsidRPr="00687667" w:rsidDel="00CE7125">
          <w:rPr>
            <w:i/>
            <w:sz w:val="22"/>
            <w:szCs w:val="22"/>
          </w:rPr>
          <w:delText>):</w:delText>
        </w:r>
      </w:del>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14:paraId="3E41C326" w14:textId="77777777" w:rsidR="005444BA" w:rsidRPr="00687667" w:rsidRDefault="005444BA" w:rsidP="003F34AE">
      <w:pPr>
        <w:pStyle w:val="Equationlegend"/>
        <w:shd w:val="clear" w:color="auto" w:fill="FFFFFF"/>
        <w:rPr>
          <w:sz w:val="22"/>
          <w:szCs w:val="22"/>
        </w:rPr>
      </w:pPr>
    </w:p>
    <w:p w14:paraId="7BE86377" w14:textId="7FB924B1" w:rsidR="003F34AE" w:rsidRDefault="003F34AE">
      <w:pPr>
        <w:ind w:left="720" w:hanging="720"/>
        <w:jc w:val="both"/>
        <w:rPr>
          <w:ins w:id="1590" w:author="Author" w:date="2018-09-06T08:17:00Z"/>
          <w:sz w:val="22"/>
          <w:szCs w:val="22"/>
        </w:rPr>
        <w:pPrChange w:id="1591" w:author="Rev. 2 Author" w:date="2018-09-14T13:52:00Z">
          <w:pPr>
            <w:ind w:left="720" w:hanging="720"/>
          </w:pPr>
        </w:pPrChange>
      </w:pPr>
      <w:del w:id="1592" w:author="Rev. 2 Author" w:date="2018-09-12T23:58:00Z">
        <w:r w:rsidRPr="00687667" w:rsidDel="003E4AD2">
          <w:rPr>
            <w:sz w:val="22"/>
            <w:szCs w:val="22"/>
            <w:lang w:eastAsia="ja-JP"/>
          </w:rPr>
          <w:delText>8</w:delText>
        </w:r>
      </w:del>
      <w:ins w:id="1593" w:author="Rev. 2 Author" w:date="2018-09-12T23:58:00Z">
        <w:r w:rsidR="003E4AD2">
          <w:rPr>
            <w:sz w:val="22"/>
            <w:szCs w:val="22"/>
            <w:lang w:eastAsia="ja-JP"/>
          </w:rPr>
          <w:t>9</w:t>
        </w:r>
      </w:ins>
      <w:r w:rsidRPr="00687667">
        <w:rPr>
          <w:sz w:val="22"/>
          <w:szCs w:val="22"/>
          <w:lang w:eastAsia="ja-JP"/>
        </w:rPr>
        <w:tab/>
      </w:r>
      <w:r w:rsidRPr="00687667">
        <w:rPr>
          <w:sz w:val="22"/>
          <w:szCs w:val="22"/>
        </w:rPr>
        <w:t xml:space="preserve">that in order to ensure the protection of the radio astronomy service the </w:t>
      </w:r>
      <w:proofErr w:type="spellStart"/>
      <w:r w:rsidRPr="00687667">
        <w:rPr>
          <w:sz w:val="22"/>
          <w:szCs w:val="22"/>
        </w:rPr>
        <w:t>pfd</w:t>
      </w:r>
      <w:proofErr w:type="spellEnd"/>
      <w:r w:rsidRPr="00687667">
        <w:rPr>
          <w:sz w:val="22"/>
          <w:szCs w:val="22"/>
        </w:rPr>
        <w:t xml:space="preserve"> produced by unwanted emissions from HAPS platform downlink transmissions shall not exceed </w:t>
      </w:r>
      <w:r w:rsidRPr="00687667">
        <w:rPr>
          <w:sz w:val="22"/>
          <w:szCs w:val="22"/>
        </w:rPr>
        <w:br/>
        <w:t xml:space="preserve">-171 dB W/m²/500 MHz for continuum observations in the band 31.3-31.8 GHz at an RAS station location at a height of 50m, where this </w:t>
      </w:r>
      <w:proofErr w:type="spellStart"/>
      <w:r w:rsidRPr="00687667">
        <w:rPr>
          <w:sz w:val="22"/>
          <w:szCs w:val="22"/>
        </w:rPr>
        <w:t>pfd</w:t>
      </w:r>
      <w:proofErr w:type="spellEnd"/>
      <w:r w:rsidRPr="00687667">
        <w:rPr>
          <w:sz w:val="22"/>
          <w:szCs w:val="22"/>
        </w:rPr>
        <w:t xml:space="preserve"> value shall be verified considering a percentage of time of 2% in the relevant propagation model;</w:t>
      </w:r>
    </w:p>
    <w:p w14:paraId="1D3CC431" w14:textId="77777777" w:rsidR="00D30D4F" w:rsidRPr="00687667" w:rsidRDefault="00D30D4F" w:rsidP="00687667">
      <w:pPr>
        <w:ind w:left="720" w:hanging="720"/>
        <w:rPr>
          <w:sz w:val="22"/>
          <w:szCs w:val="22"/>
          <w:lang w:eastAsia="ja-JP"/>
        </w:rPr>
      </w:pPr>
    </w:p>
    <w:p w14:paraId="3F3F5E4C" w14:textId="77777777"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14:paraId="7D1162EC" w14:textId="77777777" w:rsidR="00497D7A" w:rsidRPr="00687667" w:rsidRDefault="00497D7A" w:rsidP="00687667">
      <w:pPr>
        <w:shd w:val="clear" w:color="auto" w:fill="FFFFFF"/>
        <w:ind w:firstLine="720"/>
        <w:rPr>
          <w:color w:val="222222"/>
          <w:sz w:val="22"/>
          <w:szCs w:val="22"/>
        </w:rPr>
      </w:pPr>
    </w:p>
    <w:p w14:paraId="1F0CE55B" w14:textId="77777777"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14:paraId="4CC7A402" w14:textId="77777777" w:rsidR="003F34AE" w:rsidRPr="00687667" w:rsidRDefault="003F34AE" w:rsidP="00687667">
      <w:pPr>
        <w:shd w:val="clear" w:color="auto" w:fill="FFFFFF"/>
        <w:ind w:firstLine="720"/>
        <w:rPr>
          <w:sz w:val="22"/>
          <w:szCs w:val="22"/>
        </w:rPr>
      </w:pPr>
      <w:r w:rsidRPr="00687667">
        <w:rPr>
          <w:sz w:val="22"/>
          <w:szCs w:val="22"/>
        </w:rPr>
        <w:t>where:</w:t>
      </w:r>
    </w:p>
    <w:p w14:paraId="21EBB34D" w14:textId="5EC85F1C" w:rsidR="003F34AE" w:rsidRPr="00687667" w:rsidRDefault="003F34AE" w:rsidP="003F34AE">
      <w:pPr>
        <w:pStyle w:val="Equationlegend"/>
        <w:shd w:val="clear" w:color="auto" w:fill="FFFFFF"/>
        <w:rPr>
          <w:sz w:val="22"/>
          <w:szCs w:val="22"/>
        </w:rPr>
      </w:pPr>
      <w:r w:rsidRPr="00687667">
        <w:rPr>
          <w:sz w:val="22"/>
          <w:szCs w:val="22"/>
        </w:rPr>
        <w:tab/>
      </w:r>
      <w:ins w:id="1594" w:author="Rev. 2 Author" w:date="2018-09-13T15:19:00Z">
        <w:r w:rsidR="00CE7125">
          <w:rPr>
            <w:sz w:val="22"/>
            <w:szCs w:val="22"/>
          </w:rPr>
          <w:t xml:space="preserve">       </w:t>
        </w:r>
      </w:ins>
      <w:del w:id="1595" w:author="Rev. 2 Author" w:date="2018-09-13T15:17:00Z">
        <w:r w:rsidR="00497D7A" w:rsidDel="00CE7125">
          <w:rPr>
            <w:sz w:val="22"/>
            <w:szCs w:val="22"/>
          </w:rPr>
          <w:tab/>
        </w:r>
      </w:del>
      <w:proofErr w:type="spellStart"/>
      <w:r w:rsidRPr="00687667">
        <w:rPr>
          <w:i/>
          <w:sz w:val="22"/>
          <w:szCs w:val="22"/>
        </w:rPr>
        <w:t>EIRP</w:t>
      </w:r>
      <w:r w:rsidRPr="00687667">
        <w:rPr>
          <w:i/>
          <w:sz w:val="22"/>
          <w:szCs w:val="22"/>
          <w:vertAlign w:val="subscript"/>
        </w:rPr>
        <w:t>max</w:t>
      </w:r>
      <w:proofErr w:type="spellEnd"/>
      <w:r w:rsidRPr="00687667">
        <w:rPr>
          <w:i/>
          <w:sz w:val="22"/>
          <w:szCs w:val="22"/>
          <w:vertAlign w:val="subscript"/>
        </w:rPr>
        <w:t xml:space="preserve"> clear sky</w:t>
      </w:r>
      <w:ins w:id="1596" w:author="Rev. 2 Author" w:date="2018-09-13T15:19:00Z">
        <w:r w:rsidR="00CE7125">
          <w:rPr>
            <w:i/>
            <w:sz w:val="22"/>
            <w:szCs w:val="22"/>
            <w:vertAlign w:val="subscript"/>
          </w:rPr>
          <w:t xml:space="preserve">.         </w:t>
        </w:r>
      </w:ins>
      <w:del w:id="1597" w:author="Rev. 2 Author" w:date="2018-09-13T15:19:00Z">
        <w:r w:rsidRPr="00687667" w:rsidDel="00CE7125">
          <w:rPr>
            <w:sz w:val="22"/>
            <w:szCs w:val="22"/>
          </w:rPr>
          <w:delText>:</w:delText>
        </w:r>
        <w:r w:rsidR="00497D7A" w:rsidDel="00CE7125">
          <w:rPr>
            <w:sz w:val="22"/>
            <w:szCs w:val="22"/>
          </w:rPr>
          <w:delText xml:space="preserve"> </w:delText>
        </w:r>
        <w:r w:rsidRPr="00687667" w:rsidDel="00CE7125">
          <w:rPr>
            <w:sz w:val="22"/>
            <w:szCs w:val="22"/>
          </w:rPr>
          <w:delText>is the</w:delText>
        </w:r>
      </w:del>
      <w:del w:id="1598" w:author="Rev. 2 Author" w:date="2018-09-13T15:20:00Z">
        <w:r w:rsidRPr="00687667" w:rsidDel="00CE7125">
          <w:rPr>
            <w:sz w:val="22"/>
            <w:szCs w:val="22"/>
          </w:rPr>
          <w:delText xml:space="preserve"> </w:delText>
        </w:r>
      </w:del>
      <w:r w:rsidRPr="00687667">
        <w:rPr>
          <w:sz w:val="22"/>
          <w:szCs w:val="22"/>
        </w:rPr>
        <w:t xml:space="preserve">maximum EIRP towards the RAS station at which the HAPS platform station operates under clear sky condition in </w:t>
      </w:r>
      <w:proofErr w:type="gramStart"/>
      <w:r w:rsidRPr="00687667">
        <w:rPr>
          <w:sz w:val="22"/>
          <w:szCs w:val="22"/>
          <w:lang w:eastAsia="ja-JP"/>
        </w:rPr>
        <w:t>dB(</w:t>
      </w:r>
      <w:proofErr w:type="gramEnd"/>
      <w:r w:rsidRPr="00687667">
        <w:rPr>
          <w:sz w:val="22"/>
          <w:szCs w:val="22"/>
          <w:lang w:eastAsia="ja-JP"/>
        </w:rPr>
        <w:t>W/500 MHz)</w:t>
      </w:r>
      <w:r w:rsidRPr="00687667">
        <w:rPr>
          <w:sz w:val="22"/>
          <w:szCs w:val="22"/>
        </w:rPr>
        <w:t>;</w:t>
      </w:r>
    </w:p>
    <w:p w14:paraId="6A4A4AE4" w14:textId="3EA8D7F8" w:rsidR="003F34AE" w:rsidRPr="00687667" w:rsidRDefault="003F34AE" w:rsidP="003F34AE">
      <w:pPr>
        <w:pStyle w:val="Equationlegend"/>
        <w:rPr>
          <w:sz w:val="22"/>
          <w:szCs w:val="22"/>
        </w:rPr>
      </w:pPr>
      <w:r w:rsidRPr="00687667">
        <w:rPr>
          <w:sz w:val="22"/>
          <w:szCs w:val="22"/>
        </w:rPr>
        <w:tab/>
      </w:r>
      <w:ins w:id="1599" w:author="Rev. 2 Author" w:date="2018-09-13T15:19:00Z">
        <w:r w:rsidR="00CE7125">
          <w:rPr>
            <w:sz w:val="22"/>
            <w:szCs w:val="22"/>
          </w:rPr>
          <w:t xml:space="preserve">                          </w:t>
        </w:r>
      </w:ins>
      <w:del w:id="1600" w:author="Rev. 2 Author" w:date="2018-09-13T15:19:00Z">
        <w:r w:rsidR="00497D7A" w:rsidDel="00CE7125">
          <w:rPr>
            <w:sz w:val="22"/>
            <w:szCs w:val="22"/>
          </w:rPr>
          <w:tab/>
        </w:r>
      </w:del>
      <w:proofErr w:type="spellStart"/>
      <w:r w:rsidRPr="00687667">
        <w:rPr>
          <w:i/>
          <w:sz w:val="22"/>
          <w:szCs w:val="22"/>
        </w:rPr>
        <w:t>A</w:t>
      </w:r>
      <w:ins w:id="1601" w:author="Rev. 2 Author" w:date="2018-09-13T15:19:00Z">
        <w:r w:rsidR="00CE7125">
          <w:rPr>
            <w:i/>
            <w:sz w:val="22"/>
            <w:szCs w:val="22"/>
          </w:rPr>
          <w:t>z</w:t>
        </w:r>
      </w:ins>
      <w:proofErr w:type="spellEnd"/>
      <w:del w:id="1602" w:author="Rev. 2 Author" w:date="2018-09-13T15:19:00Z">
        <w:r w:rsidRPr="00687667" w:rsidDel="00CE7125">
          <w:rPr>
            <w:i/>
            <w:sz w:val="22"/>
            <w:szCs w:val="22"/>
          </w:rPr>
          <w:delText>z:</w:delText>
        </w:r>
      </w:del>
      <w:r w:rsidR="00497D7A">
        <w:rPr>
          <w:sz w:val="22"/>
          <w:szCs w:val="22"/>
        </w:rPr>
        <w:t xml:space="preserve"> </w:t>
      </w:r>
      <w:ins w:id="1603" w:author="Rev. 2 Author" w:date="2018-09-13T15:19:00Z">
        <w:r w:rsidR="00CE7125">
          <w:rPr>
            <w:sz w:val="22"/>
            <w:szCs w:val="22"/>
          </w:rPr>
          <w:t xml:space="preserve">     </w:t>
        </w:r>
      </w:ins>
      <w:del w:id="1604" w:author="Rev. 2 Author" w:date="2018-09-13T15:19:00Z">
        <w:r w:rsidRPr="00687667" w:rsidDel="00CE7125">
          <w:rPr>
            <w:sz w:val="22"/>
            <w:szCs w:val="22"/>
          </w:rPr>
          <w:delText xml:space="preserve">is the </w:delText>
        </w:r>
      </w:del>
      <w:r w:rsidRPr="00687667">
        <w:rPr>
          <w:sz w:val="22"/>
          <w:szCs w:val="22"/>
        </w:rPr>
        <w:t>azimuth from the HAPS platform toward the RAS station;</w:t>
      </w:r>
    </w:p>
    <w:p w14:paraId="3F27F65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14:paraId="7B21C4C3" w14:textId="50E49CE8" w:rsidR="003F34AE" w:rsidRPr="00687667" w:rsidRDefault="003F34AE" w:rsidP="003F34AE">
      <w:pPr>
        <w:pStyle w:val="Equationlegend"/>
        <w:rPr>
          <w:sz w:val="22"/>
          <w:szCs w:val="22"/>
        </w:rPr>
      </w:pPr>
      <w:r w:rsidRPr="00687667">
        <w:rPr>
          <w:sz w:val="22"/>
          <w:szCs w:val="22"/>
        </w:rPr>
        <w:tab/>
      </w:r>
      <w:ins w:id="1605" w:author="Rev. 2 Author" w:date="2018-09-13T15:19:00Z">
        <w:r w:rsidR="00CE7125">
          <w:rPr>
            <w:sz w:val="22"/>
            <w:szCs w:val="22"/>
          </w:rPr>
          <w:t xml:space="preserve">                </w:t>
        </w:r>
      </w:ins>
      <w:del w:id="1606" w:author="Rev. 2 Author" w:date="2018-09-13T15:18:00Z">
        <w:r w:rsidR="00497D7A" w:rsidDel="00CE7125">
          <w:rPr>
            <w:sz w:val="22"/>
            <w:szCs w:val="22"/>
          </w:rPr>
          <w:tab/>
        </w:r>
      </w:del>
      <w:r w:rsidRPr="00687667">
        <w:rPr>
          <w:i/>
          <w:sz w:val="22"/>
          <w:szCs w:val="22"/>
        </w:rPr>
        <w:t>Att</w:t>
      </w:r>
      <w:r w:rsidRPr="00687667">
        <w:rPr>
          <w:i/>
          <w:sz w:val="22"/>
          <w:szCs w:val="22"/>
          <w:vertAlign w:val="subscript"/>
        </w:rPr>
        <w:t>618p=2%:</w:t>
      </w:r>
      <w:r w:rsidR="00497D7A">
        <w:rPr>
          <w:sz w:val="22"/>
          <w:szCs w:val="22"/>
        </w:rPr>
        <w:t xml:space="preserve"> </w:t>
      </w:r>
      <w:ins w:id="1607" w:author="Rev. 2 Author" w:date="2018-09-13T15:19:00Z">
        <w:r w:rsidR="00CE7125">
          <w:rPr>
            <w:sz w:val="22"/>
            <w:szCs w:val="22"/>
          </w:rPr>
          <w:t xml:space="preserve">    </w:t>
        </w:r>
      </w:ins>
      <w:del w:id="1608" w:author="Rev. 2 Author" w:date="2018-09-13T15:19:00Z">
        <w:r w:rsidRPr="00687667" w:rsidDel="00CE7125">
          <w:rPr>
            <w:sz w:val="22"/>
            <w:szCs w:val="22"/>
          </w:rPr>
          <w:delText xml:space="preserve">is the </w:delText>
        </w:r>
      </w:del>
      <w:r w:rsidRPr="00687667">
        <w:rPr>
          <w:sz w:val="22"/>
          <w:szCs w:val="22"/>
        </w:rPr>
        <w:t>attenuation from recommendation 618 corresponding to p=2% of the time at the radio astronomy location;</w:t>
      </w:r>
    </w:p>
    <w:p w14:paraId="59865B48" w14:textId="56EE12D8" w:rsidR="003F34AE" w:rsidRPr="00687667" w:rsidRDefault="003F34AE" w:rsidP="003F34AE">
      <w:pPr>
        <w:pStyle w:val="Equationlegend"/>
        <w:rPr>
          <w:sz w:val="22"/>
          <w:szCs w:val="22"/>
        </w:rPr>
      </w:pPr>
      <w:r w:rsidRPr="00687667">
        <w:rPr>
          <w:sz w:val="22"/>
          <w:szCs w:val="22"/>
        </w:rPr>
        <w:tab/>
      </w:r>
      <w:ins w:id="1609" w:author="Rev. 2 Author" w:date="2018-09-13T15:17:00Z">
        <w:r w:rsidR="00CE7125">
          <w:rPr>
            <w:sz w:val="22"/>
            <w:szCs w:val="22"/>
          </w:rPr>
          <w:t xml:space="preserve">                              </w:t>
        </w:r>
      </w:ins>
      <w:del w:id="1610" w:author="Rev. 2 Author" w:date="2018-09-13T15:17:00Z">
        <w:r w:rsidR="00497D7A" w:rsidRPr="00CE7125" w:rsidDel="00CE7125">
          <w:rPr>
            <w:i/>
            <w:sz w:val="22"/>
            <w:szCs w:val="22"/>
            <w:rPrChange w:id="1611" w:author="Rev. 2 Author" w:date="2018-09-13T15:18:00Z">
              <w:rPr>
                <w:sz w:val="22"/>
                <w:szCs w:val="22"/>
              </w:rPr>
            </w:rPrChange>
          </w:rPr>
          <w:tab/>
        </w:r>
      </w:del>
      <w:ins w:id="1612" w:author="Rev. 2 Author" w:date="2018-09-13T15:18:00Z">
        <w:r w:rsidR="00CE7125" w:rsidRPr="00CE7125">
          <w:rPr>
            <w:i/>
            <w:sz w:val="22"/>
            <w:szCs w:val="22"/>
            <w:rPrChange w:id="1613" w:author="Rev. 2 Author" w:date="2018-09-13T15:18:00Z">
              <w:rPr>
                <w:sz w:val="22"/>
                <w:szCs w:val="22"/>
              </w:rPr>
            </w:rPrChange>
          </w:rPr>
          <w:t>d</w:t>
        </w:r>
        <w:r w:rsidR="00CE7125">
          <w:rPr>
            <w:i/>
            <w:sz w:val="22"/>
            <w:szCs w:val="22"/>
          </w:rPr>
          <w:t xml:space="preserve">     </w:t>
        </w:r>
      </w:ins>
      <w:del w:id="1614" w:author="Rev. 2 Author" w:date="2018-09-13T15:17:00Z">
        <w:r w:rsidRPr="00687667" w:rsidDel="00CE7125">
          <w:rPr>
            <w:i/>
            <w:sz w:val="22"/>
            <w:szCs w:val="22"/>
          </w:rPr>
          <w:delText>d:</w:delText>
        </w:r>
        <w:r w:rsidR="00497D7A" w:rsidDel="00CE7125">
          <w:rPr>
            <w:sz w:val="22"/>
            <w:szCs w:val="22"/>
          </w:rPr>
          <w:delText xml:space="preserve"> </w:delText>
        </w:r>
        <w:r w:rsidRPr="00687667" w:rsidDel="00CE7125">
          <w:rPr>
            <w:sz w:val="22"/>
            <w:szCs w:val="22"/>
          </w:rPr>
          <w:delText xml:space="preserve">is the </w:delText>
        </w:r>
      </w:del>
      <w:r w:rsidRPr="00687667">
        <w:rPr>
          <w:sz w:val="22"/>
          <w:szCs w:val="22"/>
        </w:rPr>
        <w:t>separation distance in m between the HAPS platform and the RAS station;</w:t>
      </w:r>
    </w:p>
    <w:p w14:paraId="1268CF79" w14:textId="29041873" w:rsidR="003F34AE" w:rsidRDefault="003F34AE" w:rsidP="003F34AE">
      <w:pPr>
        <w:pStyle w:val="Equationlegend"/>
        <w:shd w:val="clear" w:color="auto" w:fill="FFFFFF"/>
        <w:rPr>
          <w:sz w:val="22"/>
          <w:szCs w:val="22"/>
          <w:lang w:eastAsia="ja-JP"/>
        </w:rPr>
      </w:pPr>
      <w:r w:rsidRPr="00687667">
        <w:rPr>
          <w:i/>
          <w:sz w:val="22"/>
          <w:szCs w:val="22"/>
        </w:rPr>
        <w:tab/>
      </w:r>
      <w:ins w:id="1615" w:author="Rev. 2 Author" w:date="2018-09-13T15:17:00Z">
        <w:r w:rsidR="00CE7125">
          <w:rPr>
            <w:i/>
            <w:sz w:val="22"/>
            <w:szCs w:val="22"/>
          </w:rPr>
          <w:t xml:space="preserve">                     </w:t>
        </w:r>
      </w:ins>
      <w:del w:id="1616" w:author="Rev. 2 Author" w:date="2018-09-13T15:17:00Z">
        <w:r w:rsidR="00497D7A" w:rsidDel="00CE7125">
          <w:rPr>
            <w:i/>
            <w:sz w:val="22"/>
            <w:szCs w:val="22"/>
          </w:rPr>
          <w:tab/>
        </w:r>
      </w:del>
      <w:proofErr w:type="spellStart"/>
      <w:r w:rsidRPr="00687667">
        <w:rPr>
          <w:i/>
          <w:sz w:val="22"/>
          <w:szCs w:val="22"/>
        </w:rPr>
        <w:t>pfd</w:t>
      </w:r>
      <w:proofErr w:type="spellEnd"/>
      <w:r w:rsidR="00497D7A">
        <w:rPr>
          <w:i/>
          <w:sz w:val="22"/>
          <w:szCs w:val="22"/>
        </w:rPr>
        <w:t>(</w:t>
      </w:r>
      <w:proofErr w:type="gramStart"/>
      <w:r w:rsidR="00497D7A">
        <w:rPr>
          <w:i/>
          <w:sz w:val="22"/>
          <w:szCs w:val="22"/>
        </w:rPr>
        <w:t>El</w:t>
      </w:r>
      <w:r w:rsidRPr="00687667">
        <w:rPr>
          <w:i/>
          <w:sz w:val="22"/>
          <w:szCs w:val="22"/>
        </w:rPr>
        <w:t>)</w:t>
      </w:r>
      <w:ins w:id="1617" w:author="Rev. 2 Author" w:date="2018-09-13T15:17:00Z">
        <w:r w:rsidR="00CE7125">
          <w:rPr>
            <w:i/>
            <w:sz w:val="22"/>
            <w:szCs w:val="22"/>
          </w:rPr>
          <w:t xml:space="preserve">   </w:t>
        </w:r>
        <w:proofErr w:type="gramEnd"/>
        <w:r w:rsidR="00CE7125">
          <w:rPr>
            <w:i/>
            <w:sz w:val="22"/>
            <w:szCs w:val="22"/>
          </w:rPr>
          <w:t xml:space="preserve">  </w:t>
        </w:r>
      </w:ins>
      <w:del w:id="1618" w:author="Rev. 2 Author" w:date="2018-09-13T15:17:00Z">
        <w:r w:rsidRPr="00687667" w:rsidDel="00CE7125">
          <w:rPr>
            <w:i/>
            <w:sz w:val="22"/>
            <w:szCs w:val="22"/>
          </w:rPr>
          <w:delText>:</w:delText>
        </w:r>
        <w:r w:rsidR="00497D7A" w:rsidDel="00CE7125">
          <w:rPr>
            <w:i/>
            <w:sz w:val="22"/>
            <w:szCs w:val="22"/>
          </w:rPr>
          <w:delText xml:space="preserve"> </w:delText>
        </w:r>
        <w:r w:rsidR="00497D7A" w:rsidRPr="00687667" w:rsidDel="00CE7125">
          <w:rPr>
            <w:sz w:val="22"/>
            <w:szCs w:val="22"/>
          </w:rPr>
          <w:delText>is the</w:delText>
        </w:r>
        <w:r w:rsidR="00497D7A" w:rsidDel="00CE7125">
          <w:rPr>
            <w:i/>
            <w:sz w:val="22"/>
            <w:szCs w:val="22"/>
          </w:rPr>
          <w:delText xml:space="preserve"> </w:delText>
        </w:r>
      </w:del>
      <w:r w:rsidRPr="00687667">
        <w:rPr>
          <w:sz w:val="22"/>
          <w:szCs w:val="22"/>
        </w:rPr>
        <w:t xml:space="preserve">power flux density at the Earth surface per HAPS platform station in </w:t>
      </w:r>
      <w:r w:rsidRPr="00687667">
        <w:rPr>
          <w:sz w:val="22"/>
          <w:szCs w:val="22"/>
          <w:lang w:eastAsia="ja-JP"/>
        </w:rPr>
        <w:t>dB(W/m²/500MHz);</w:t>
      </w:r>
    </w:p>
    <w:p w14:paraId="59EC012A" w14:textId="77777777" w:rsidR="005444BA" w:rsidRPr="00687667" w:rsidRDefault="005444BA" w:rsidP="003F34AE">
      <w:pPr>
        <w:pStyle w:val="Equationlegend"/>
        <w:shd w:val="clear" w:color="auto" w:fill="FFFFFF"/>
        <w:rPr>
          <w:sz w:val="22"/>
          <w:szCs w:val="22"/>
          <w:lang w:eastAsia="ja-JP"/>
        </w:rPr>
      </w:pPr>
    </w:p>
    <w:p w14:paraId="4DF5888A" w14:textId="5913FA5F" w:rsidR="003F34AE" w:rsidRPr="00687667" w:rsidRDefault="003F34AE">
      <w:pPr>
        <w:ind w:left="720" w:hanging="720"/>
        <w:jc w:val="both"/>
        <w:rPr>
          <w:sz w:val="22"/>
          <w:szCs w:val="22"/>
        </w:rPr>
        <w:pPrChange w:id="1619" w:author="Rev. 2 Author" w:date="2018-09-14T13:52:00Z">
          <w:pPr>
            <w:ind w:left="720" w:hanging="720"/>
          </w:pPr>
        </w:pPrChange>
      </w:pPr>
      <w:del w:id="1620" w:author="Rev. 2 Author" w:date="2018-09-12T23:58:00Z">
        <w:r w:rsidRPr="00687667" w:rsidDel="003E4AD2">
          <w:rPr>
            <w:sz w:val="22"/>
            <w:szCs w:val="22"/>
          </w:rPr>
          <w:delText>9</w:delText>
        </w:r>
      </w:del>
      <w:ins w:id="1621" w:author="Rev. 2 Author" w:date="2018-09-12T23:58:00Z">
        <w:r w:rsidR="003E4AD2">
          <w:rPr>
            <w:sz w:val="22"/>
            <w:szCs w:val="22"/>
          </w:rPr>
          <w:t>10</w:t>
        </w:r>
      </w:ins>
      <w:r w:rsidRPr="00687667">
        <w:rPr>
          <w:sz w:val="22"/>
          <w:szCs w:val="22"/>
        </w:rPr>
        <w:tab/>
        <w:t xml:space="preserve">that </w:t>
      </w:r>
      <w:r w:rsidRPr="00687667">
        <w:rPr>
          <w:i/>
          <w:sz w:val="22"/>
          <w:szCs w:val="22"/>
        </w:rPr>
        <w:t>resolves</w:t>
      </w:r>
      <w:r w:rsidRPr="00687667">
        <w:rPr>
          <w:sz w:val="22"/>
          <w:szCs w:val="22"/>
        </w:rPr>
        <w:t xml:space="preserve"> </w:t>
      </w:r>
      <w:r w:rsidRPr="002778DC">
        <w:rPr>
          <w:i/>
          <w:sz w:val="22"/>
          <w:szCs w:val="22"/>
          <w:rPrChange w:id="1622" w:author="Rev. 2 Author" w:date="2018-09-14T13:52:00Z">
            <w:rPr>
              <w:sz w:val="22"/>
              <w:szCs w:val="22"/>
            </w:rPr>
          </w:rPrChange>
        </w:rPr>
        <w:t>8</w:t>
      </w:r>
      <w:r w:rsidRPr="00687667">
        <w:rPr>
          <w:sz w:val="22"/>
          <w:szCs w:val="22"/>
        </w:rPr>
        <w:t xml:space="preserve"> </w:t>
      </w:r>
      <w:ins w:id="1623" w:author="Rev. 2 Author" w:date="2018-09-12T23:59:00Z">
        <w:r w:rsidR="003E4AD2">
          <w:rPr>
            <w:sz w:val="22"/>
            <w:szCs w:val="22"/>
          </w:rPr>
          <w:t xml:space="preserve">and </w:t>
        </w:r>
        <w:r w:rsidR="003E4AD2" w:rsidRPr="002778DC">
          <w:rPr>
            <w:i/>
            <w:sz w:val="22"/>
            <w:szCs w:val="22"/>
            <w:rPrChange w:id="1624" w:author="Rev. 2 Author" w:date="2018-09-14T13:52:00Z">
              <w:rPr>
                <w:sz w:val="22"/>
                <w:szCs w:val="22"/>
              </w:rPr>
            </w:rPrChange>
          </w:rPr>
          <w:t>9</w:t>
        </w:r>
        <w:r w:rsidR="003E4AD2">
          <w:rPr>
            <w:sz w:val="22"/>
            <w:szCs w:val="22"/>
          </w:rPr>
          <w:t xml:space="preserve"> </w:t>
        </w:r>
      </w:ins>
      <w:r w:rsidRPr="00687667">
        <w:rPr>
          <w:sz w:val="22"/>
          <w:szCs w:val="22"/>
        </w:rPr>
        <w:t xml:space="preserve">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5F83FFA1" w14:textId="77777777" w:rsidR="003F34AE" w:rsidRPr="00687667" w:rsidRDefault="003F34AE" w:rsidP="003F34AE">
      <w:pPr>
        <w:pStyle w:val="Call"/>
        <w:rPr>
          <w:sz w:val="22"/>
          <w:szCs w:val="22"/>
          <w:lang w:val="en-US"/>
        </w:rPr>
      </w:pPr>
      <w:r w:rsidRPr="00687667">
        <w:rPr>
          <w:sz w:val="22"/>
          <w:szCs w:val="22"/>
          <w:lang w:val="en-US"/>
        </w:rPr>
        <w:t xml:space="preserve">instructs the Director of the </w:t>
      </w:r>
      <w:proofErr w:type="spellStart"/>
      <w:r w:rsidRPr="00687667">
        <w:rPr>
          <w:sz w:val="22"/>
          <w:szCs w:val="22"/>
          <w:lang w:val="en-US"/>
        </w:rPr>
        <w:t>Radiocommunication</w:t>
      </w:r>
      <w:proofErr w:type="spellEnd"/>
      <w:r w:rsidRPr="00687667">
        <w:rPr>
          <w:sz w:val="22"/>
          <w:szCs w:val="22"/>
          <w:lang w:val="en-US"/>
        </w:rPr>
        <w:t xml:space="preserve"> Bureau</w:t>
      </w:r>
    </w:p>
    <w:p w14:paraId="65F2BA19" w14:textId="19426F93" w:rsidR="003F34AE" w:rsidRPr="00687667" w:rsidRDefault="00CE7125" w:rsidP="003F34AE">
      <w:pPr>
        <w:rPr>
          <w:sz w:val="22"/>
          <w:szCs w:val="22"/>
        </w:rPr>
      </w:pPr>
      <w:ins w:id="1625" w:author="Rev. 2 Author" w:date="2018-09-13T15:20:00Z">
        <w:r>
          <w:rPr>
            <w:sz w:val="22"/>
            <w:szCs w:val="22"/>
          </w:rPr>
          <w:t xml:space="preserve">             </w:t>
        </w:r>
      </w:ins>
      <w:r w:rsidR="003F34AE" w:rsidRPr="00687667">
        <w:rPr>
          <w:sz w:val="22"/>
          <w:szCs w:val="22"/>
        </w:rPr>
        <w:t>to take all necessary measures to implement this Resolution.</w:t>
      </w:r>
    </w:p>
    <w:p w14:paraId="2BDA3F87" w14:textId="77777777" w:rsidR="00F27DFF" w:rsidRPr="00687667" w:rsidRDefault="00F27DFF" w:rsidP="003F34AE">
      <w:pPr>
        <w:rPr>
          <w:sz w:val="22"/>
          <w:szCs w:val="22"/>
        </w:rPr>
      </w:pPr>
    </w:p>
    <w:p w14:paraId="6EC3EDD7" w14:textId="77777777" w:rsidR="00F27DFF" w:rsidRPr="005D27ED" w:rsidRDefault="00F27DFF" w:rsidP="00F27DFF">
      <w:pPr>
        <w:jc w:val="both"/>
        <w:rPr>
          <w:sz w:val="22"/>
          <w:szCs w:val="22"/>
          <w:rPrChange w:id="1626" w:author="Rev. 2 Author" w:date="2018-09-12T17:04:00Z">
            <w:rPr>
              <w:i/>
              <w:sz w:val="22"/>
              <w:szCs w:val="22"/>
            </w:rPr>
          </w:rPrChange>
        </w:rPr>
      </w:pPr>
      <w:r w:rsidRPr="005D27ED">
        <w:rPr>
          <w:b/>
          <w:sz w:val="22"/>
          <w:szCs w:val="22"/>
          <w:rPrChange w:id="1627" w:author="Rev. 2 Author" w:date="2018-09-12T17:04:00Z">
            <w:rPr>
              <w:b/>
              <w:i/>
              <w:sz w:val="22"/>
              <w:szCs w:val="22"/>
            </w:rPr>
          </w:rPrChange>
        </w:rPr>
        <w:t>Reasons:</w:t>
      </w:r>
      <w:r w:rsidRPr="005D27ED">
        <w:rPr>
          <w:sz w:val="22"/>
          <w:szCs w:val="22"/>
          <w:rPrChange w:id="1628" w:author="Rev. 2 Author" w:date="2018-09-12T17:04:00Z">
            <w:rPr>
              <w:i/>
              <w:sz w:val="22"/>
              <w:szCs w:val="22"/>
            </w:rPr>
          </w:rPrChange>
        </w:rPr>
        <w:t xml:space="preserve">  To add the text of a resolution specifying the operating requirements for HAPS to protect other services.</w:t>
      </w:r>
    </w:p>
    <w:p w14:paraId="6D883C1A" w14:textId="575E4275" w:rsidR="00F27DFF" w:rsidRDefault="00F27DFF" w:rsidP="003F34AE">
      <w:pPr>
        <w:rPr>
          <w:ins w:id="1629" w:author="Rev. 2 Author" w:date="2018-09-14T13:52:00Z"/>
        </w:rPr>
      </w:pPr>
    </w:p>
    <w:p w14:paraId="56286ACE" w14:textId="679634AE" w:rsidR="002778DC" w:rsidRDefault="002778DC" w:rsidP="003F34AE">
      <w:pPr>
        <w:rPr>
          <w:ins w:id="1630" w:author="Rev. 2 Author" w:date="2018-09-14T13:52:00Z"/>
        </w:rPr>
      </w:pPr>
    </w:p>
    <w:p w14:paraId="086FDADF" w14:textId="462C4074" w:rsidR="002778DC" w:rsidRDefault="002778DC">
      <w:pPr>
        <w:rPr>
          <w:ins w:id="1631" w:author="Rev. 2 Author" w:date="2018-09-14T13:52:00Z"/>
        </w:rPr>
      </w:pPr>
      <w:ins w:id="1632" w:author="Rev. 2 Author" w:date="2018-09-14T13:52:00Z">
        <w:r>
          <w:br w:type="page"/>
        </w:r>
      </w:ins>
    </w:p>
    <w:p w14:paraId="2AB178C2" w14:textId="77777777" w:rsidR="002778DC" w:rsidRPr="008429B7" w:rsidRDefault="002778DC" w:rsidP="003F34AE"/>
    <w:p w14:paraId="45286AA6" w14:textId="758C2C4B" w:rsidR="002778DC" w:rsidRPr="003E00C9" w:rsidRDefault="002778DC" w:rsidP="002778DC">
      <w:pPr>
        <w:jc w:val="both"/>
        <w:rPr>
          <w:ins w:id="1633" w:author="Rev. 2 Author" w:date="2018-09-14T13:53:00Z"/>
          <w:b/>
          <w:sz w:val="22"/>
          <w:szCs w:val="22"/>
        </w:rPr>
      </w:pPr>
      <w:ins w:id="1634" w:author="Rev. 2 Author" w:date="2018-09-14T13:53:00Z">
        <w:r>
          <w:rPr>
            <w:b/>
            <w:sz w:val="22"/>
            <w:szCs w:val="22"/>
          </w:rPr>
          <w:t>5</w:t>
        </w:r>
        <w:r w:rsidRPr="003E00C9">
          <w:rPr>
            <w:b/>
            <w:sz w:val="22"/>
            <w:szCs w:val="22"/>
          </w:rPr>
          <w:t>.</w:t>
        </w:r>
        <w:r w:rsidRPr="003E00C9">
          <w:rPr>
            <w:b/>
            <w:sz w:val="22"/>
            <w:szCs w:val="22"/>
          </w:rPr>
          <w:tab/>
          <w:t xml:space="preserve">PROPOSALS FOR THE </w:t>
        </w:r>
        <w:r>
          <w:rPr>
            <w:b/>
            <w:sz w:val="22"/>
            <w:szCs w:val="22"/>
          </w:rPr>
          <w:t>38 - 39.5</w:t>
        </w:r>
        <w:r w:rsidRPr="003E00C9">
          <w:rPr>
            <w:b/>
            <w:sz w:val="22"/>
            <w:szCs w:val="22"/>
          </w:rPr>
          <w:t xml:space="preserve"> GHZ BAND</w:t>
        </w:r>
      </w:ins>
    </w:p>
    <w:p w14:paraId="3FA6F5FA" w14:textId="77777777" w:rsidR="002778DC" w:rsidRDefault="002778DC" w:rsidP="00687667">
      <w:pPr>
        <w:pStyle w:val="Methodheading3"/>
        <w:rPr>
          <w:ins w:id="1635" w:author="Rev. 2 Author" w:date="2018-09-14T13:53:00Z"/>
          <w:sz w:val="22"/>
          <w:szCs w:val="22"/>
          <w:u w:val="single"/>
        </w:rPr>
      </w:pPr>
    </w:p>
    <w:p w14:paraId="1E7699F9" w14:textId="220F4A6D" w:rsidR="00B725C5" w:rsidRPr="002778DC" w:rsidDel="002778DC" w:rsidRDefault="003F026C">
      <w:pPr>
        <w:rPr>
          <w:del w:id="1636" w:author="Rev. 2 Author" w:date="2018-09-14T13:53:00Z"/>
          <w:lang w:val="en-GB"/>
          <w:rPrChange w:id="1637" w:author="Rev. 2 Author" w:date="2018-09-14T13:53:00Z">
            <w:rPr>
              <w:del w:id="1638" w:author="Rev. 2 Author" w:date="2018-09-14T13:53:00Z"/>
              <w:rFonts w:ascii="Times New Roman" w:hAnsi="Times New Roman"/>
              <w:sz w:val="22"/>
              <w:szCs w:val="22"/>
              <w:u w:val="single"/>
            </w:rPr>
          </w:rPrChange>
        </w:rPr>
        <w:pPrChange w:id="1639" w:author="Rev. 2 Author" w:date="2018-09-14T13:53:00Z">
          <w:pPr>
            <w:pStyle w:val="Heading1"/>
          </w:pPr>
        </w:pPrChange>
      </w:pPr>
      <w:del w:id="1640" w:author="Rev. 2 Author" w:date="2018-09-14T13:53:00Z">
        <w:r w:rsidDel="002778DC">
          <w:rPr>
            <w:sz w:val="22"/>
            <w:szCs w:val="22"/>
            <w:u w:val="single"/>
          </w:rPr>
          <w:delText xml:space="preserve">For the </w:delText>
        </w:r>
        <w:r w:rsidR="00B725C5" w:rsidRPr="005F11DC" w:rsidDel="002778DC">
          <w:rPr>
            <w:sz w:val="22"/>
            <w:szCs w:val="22"/>
            <w:u w:val="single"/>
          </w:rPr>
          <w:delText>38-39.5 GHz</w:delText>
        </w:r>
        <w:r w:rsidR="00054B61" w:rsidDel="002778DC">
          <w:rPr>
            <w:sz w:val="22"/>
            <w:szCs w:val="22"/>
            <w:u w:val="single"/>
          </w:rPr>
          <w:delText xml:space="preserve"> Band</w:delText>
        </w:r>
      </w:del>
    </w:p>
    <w:p w14:paraId="46FDA7EB" w14:textId="77777777" w:rsidR="00B725C5" w:rsidRPr="00D576E8" w:rsidRDefault="00B725C5" w:rsidP="00687667">
      <w:pPr>
        <w:pStyle w:val="Methodheading3"/>
        <w:rPr>
          <w:sz w:val="22"/>
          <w:szCs w:val="22"/>
        </w:rPr>
      </w:pPr>
      <w:r w:rsidRPr="00687667">
        <w:rPr>
          <w:sz w:val="22"/>
          <w:szCs w:val="22"/>
        </w:rPr>
        <w:t xml:space="preserve">MOD </w:t>
      </w:r>
      <w:r w:rsidR="00054B61" w:rsidRPr="00687667">
        <w:rPr>
          <w:sz w:val="22"/>
          <w:szCs w:val="22"/>
        </w:rPr>
        <w:tab/>
      </w:r>
      <w:r w:rsidR="00054B61" w:rsidRPr="00687667">
        <w:rPr>
          <w:sz w:val="22"/>
          <w:szCs w:val="22"/>
        </w:rPr>
        <w:tab/>
        <w:t>USA/1.14/</w:t>
      </w:r>
      <w:ins w:id="1641" w:author="Author" w:date="2018-09-06T07:39:00Z">
        <w:r w:rsidR="006D6280">
          <w:rPr>
            <w:sz w:val="22"/>
            <w:szCs w:val="22"/>
          </w:rPr>
          <w:t>21</w:t>
        </w:r>
      </w:ins>
      <w:del w:id="1642" w:author="Author" w:date="2018-09-06T07:39:00Z">
        <w:r w:rsidR="00054B61" w:rsidRPr="00687667" w:rsidDel="006D6280">
          <w:rPr>
            <w:sz w:val="22"/>
            <w:szCs w:val="22"/>
          </w:rPr>
          <w:delText>16</w:delText>
        </w:r>
      </w:del>
      <w:r>
        <w:rPr>
          <w:rFonts w:hAnsi="Times New Roman Bold"/>
          <w:b w:val="0"/>
          <w:sz w:val="22"/>
          <w:szCs w:val="22"/>
        </w:rPr>
        <w:tab/>
      </w:r>
      <w:r w:rsidRPr="00C8255F">
        <w:rPr>
          <w:b w:val="0"/>
          <w:sz w:val="22"/>
          <w:szCs w:val="22"/>
        </w:rPr>
        <w:t xml:space="preserve"> </w:t>
      </w:r>
    </w:p>
    <w:p w14:paraId="0C1FC0A2"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392DCDA9"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D3798D3" w14:textId="77777777"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14:paraId="48EE949E" w14:textId="77777777"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03C8538F"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725C5" w:rsidRPr="00C8255F" w14:paraId="51AE92A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3A467A"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proofErr w:type="spellStart"/>
            <w:r w:rsidRPr="00C8255F">
              <w:rPr>
                <w:rFonts w:ascii="Times New Roman Bold" w:hAnsi="Times New Roman Bold" w:cs="Times New Roman Bold"/>
                <w:b/>
                <w:sz w:val="22"/>
                <w:szCs w:val="22"/>
                <w:lang w:val="en-GB"/>
              </w:rPr>
              <w:t>A</w:t>
            </w:r>
            <w:del w:id="1643" w:author="Unknown">
              <w:r w:rsidRPr="00C8255F" w:rsidDel="002778DC">
                <w:rPr>
                  <w:rFonts w:ascii="Times New Roman Bold" w:hAnsi="Times New Roman Bold" w:cs="Times New Roman Bold"/>
                  <w:b/>
                  <w:sz w:val="22"/>
                  <w:szCs w:val="22"/>
                  <w:lang w:val="en-GB"/>
                </w:rPr>
                <w:delText>l</w:delText>
              </w:r>
            </w:del>
            <w:ins w:id="1644" w:author="Rev. 2 Author" w:date="2018-09-14T13:53:00Z">
              <w:r w:rsidRPr="00C8255F">
                <w:rPr>
                  <w:rFonts w:ascii="Times New Roman Bold" w:hAnsi="Times New Roman Bold" w:cs="Times New Roman Bold"/>
                  <w:b/>
                  <w:sz w:val="22"/>
                  <w:szCs w:val="22"/>
                  <w:lang w:val="en-GB"/>
                </w:rPr>
                <w:t>l</w:t>
              </w:r>
            </w:ins>
            <w:r w:rsidRPr="00C8255F">
              <w:rPr>
                <w:rFonts w:ascii="Times New Roman Bold" w:hAnsi="Times New Roman Bold" w:cs="Times New Roman Bold"/>
                <w:b/>
                <w:sz w:val="22"/>
                <w:szCs w:val="22"/>
                <w:lang w:val="en-GB"/>
              </w:rPr>
              <w:t>ocation</w:t>
            </w:r>
            <w:proofErr w:type="spellEnd"/>
            <w:r w:rsidRPr="00C8255F">
              <w:rPr>
                <w:rFonts w:ascii="Times New Roman Bold" w:hAnsi="Times New Roman Bold" w:cs="Times New Roman Bold"/>
                <w:b/>
                <w:sz w:val="22"/>
                <w:szCs w:val="22"/>
                <w:lang w:val="en-GB"/>
              </w:rPr>
              <w:t xml:space="preserve"> to services</w:t>
            </w:r>
          </w:p>
        </w:tc>
      </w:tr>
      <w:tr w:rsidR="00B725C5" w:rsidRPr="00C8255F" w14:paraId="5834426C" w14:textId="77777777" w:rsidTr="00384C1B">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313C224D"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14:paraId="6AFCA874"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14:paraId="79D76B17"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B725C5" w:rsidRPr="00C8255F" w14:paraId="4884D2EB"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7E506D1"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b/>
                <w:sz w:val="22"/>
                <w:szCs w:val="22"/>
                <w:lang w:val="en-GB"/>
              </w:rPr>
              <w:t>38-39.5</w:t>
            </w:r>
            <w:r w:rsidRPr="00C8255F">
              <w:rPr>
                <w:color w:val="000000"/>
                <w:sz w:val="22"/>
                <w:szCs w:val="22"/>
                <w:lang w:val="en-AU"/>
              </w:rPr>
              <w:tab/>
            </w:r>
            <w:r w:rsidRPr="00C8255F">
              <w:rPr>
                <w:color w:val="000000"/>
                <w:sz w:val="22"/>
                <w:szCs w:val="22"/>
                <w:lang w:val="en-AU"/>
              </w:rPr>
              <w:tab/>
            </w:r>
            <w:proofErr w:type="gramStart"/>
            <w:r w:rsidRPr="00C8255F">
              <w:rPr>
                <w:color w:val="000000"/>
                <w:sz w:val="22"/>
                <w:szCs w:val="22"/>
                <w:lang w:val="en-AU"/>
              </w:rPr>
              <w:t>FIXED</w:t>
            </w:r>
            <w:ins w:id="1645" w:author="Author">
              <w:r w:rsidRPr="00C8255F">
                <w:rPr>
                  <w:color w:val="000000"/>
                  <w:sz w:val="22"/>
                  <w:szCs w:val="22"/>
                  <w:lang w:val="en-AU"/>
                </w:rPr>
                <w:t xml:space="preserve">  </w:t>
              </w:r>
              <w:r w:rsidRPr="00C8255F">
                <w:rPr>
                  <w:sz w:val="22"/>
                  <w:szCs w:val="22"/>
                  <w:lang w:val="en-GB"/>
                </w:rPr>
                <w:t>ADD</w:t>
              </w:r>
              <w:proofErr w:type="gramEnd"/>
              <w:r w:rsidRPr="00C8255F">
                <w:rPr>
                  <w:sz w:val="22"/>
                  <w:szCs w:val="22"/>
                  <w:lang w:val="en-GB"/>
                </w:rPr>
                <w:t xml:space="preserve"> 5.G114</w:t>
              </w:r>
            </w:ins>
          </w:p>
          <w:p w14:paraId="58437B1B"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FIXED-SATELLITE (space-to-Earth)</w:t>
            </w:r>
          </w:p>
          <w:p w14:paraId="2FD6AC54"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MOBILE</w:t>
            </w:r>
          </w:p>
          <w:p w14:paraId="599DCD1C"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Earth exploration-satellite (space-to-Earth)</w:t>
            </w:r>
            <w:r w:rsidRPr="00C8255F">
              <w:rPr>
                <w:color w:val="000000"/>
                <w:sz w:val="22"/>
                <w:szCs w:val="22"/>
              </w:rPr>
              <w:t xml:space="preserve"> </w:t>
            </w:r>
          </w:p>
          <w:p w14:paraId="15D286AA"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color w:val="000000"/>
                <w:sz w:val="22"/>
                <w:szCs w:val="22"/>
                <w:lang w:val="en-GB"/>
              </w:rPr>
              <w:t>5.547</w:t>
            </w:r>
          </w:p>
        </w:tc>
      </w:tr>
    </w:tbl>
    <w:p w14:paraId="2A9C4CD3" w14:textId="77777777" w:rsidR="00B725C5" w:rsidRPr="00A738EC" w:rsidRDefault="00B725C5" w:rsidP="00B725C5">
      <w:pPr>
        <w:rPr>
          <w:b/>
          <w:sz w:val="22"/>
          <w:szCs w:val="22"/>
        </w:rPr>
      </w:pPr>
    </w:p>
    <w:p w14:paraId="493C111F" w14:textId="77777777" w:rsidR="00156012" w:rsidRPr="005D27ED" w:rsidRDefault="00B725C5" w:rsidP="00156012">
      <w:pPr>
        <w:jc w:val="both"/>
        <w:rPr>
          <w:sz w:val="22"/>
          <w:szCs w:val="22"/>
          <w:rPrChange w:id="1646" w:author="Rev. 2 Author" w:date="2018-09-12T17:04:00Z">
            <w:rPr>
              <w:i/>
              <w:sz w:val="22"/>
              <w:szCs w:val="22"/>
            </w:rPr>
          </w:rPrChange>
        </w:rPr>
      </w:pPr>
      <w:r w:rsidRPr="005D27ED">
        <w:rPr>
          <w:b/>
          <w:bCs/>
          <w:color w:val="000000"/>
          <w:sz w:val="22"/>
          <w:szCs w:val="22"/>
          <w:lang w:val="en-GB" w:eastAsia="en-GB"/>
          <w:rPrChange w:id="1647" w:author="Rev. 2 Author" w:date="2018-09-12T17:04:00Z">
            <w:rPr>
              <w:b/>
              <w:bCs/>
              <w:i/>
              <w:color w:val="000000"/>
              <w:sz w:val="22"/>
              <w:szCs w:val="22"/>
              <w:lang w:val="en-GB" w:eastAsia="en-GB"/>
            </w:rPr>
          </w:rPrChange>
        </w:rPr>
        <w:t xml:space="preserve">Reasons:  </w:t>
      </w:r>
      <w:r w:rsidR="00156012" w:rsidRPr="005D27ED">
        <w:rPr>
          <w:sz w:val="22"/>
          <w:szCs w:val="22"/>
          <w:rPrChange w:id="1648" w:author="Rev. 2 Author" w:date="2018-09-12T17:04:00Z">
            <w:rPr>
              <w:i/>
              <w:sz w:val="22"/>
              <w:szCs w:val="22"/>
            </w:rPr>
          </w:rPrChange>
        </w:rPr>
        <w:t xml:space="preserve">To add a footnote to the fixed service allocation in support of a worldwide HAPS </w:t>
      </w:r>
      <w:del w:id="1649" w:author="Author" w:date="2018-09-06T07:32:00Z">
        <w:r w:rsidR="00156012" w:rsidRPr="005D27ED" w:rsidDel="00A75FBA">
          <w:rPr>
            <w:sz w:val="22"/>
            <w:szCs w:val="22"/>
            <w:rPrChange w:id="1650" w:author="Rev. 2 Author" w:date="2018-09-12T17:04:00Z">
              <w:rPr>
                <w:i/>
                <w:sz w:val="22"/>
                <w:szCs w:val="22"/>
              </w:rPr>
            </w:rPrChange>
          </w:rPr>
          <w:delText xml:space="preserve">identification </w:delText>
        </w:r>
      </w:del>
      <w:ins w:id="1651" w:author="Author" w:date="2018-09-06T07:32:00Z">
        <w:r w:rsidR="00A75FBA" w:rsidRPr="005D27ED">
          <w:rPr>
            <w:sz w:val="22"/>
            <w:szCs w:val="22"/>
            <w:rPrChange w:id="1652" w:author="Rev. 2 Author" w:date="2018-09-12T17:04:00Z">
              <w:rPr>
                <w:i/>
                <w:sz w:val="22"/>
                <w:szCs w:val="22"/>
              </w:rPr>
            </w:rPrChange>
          </w:rPr>
          <w:t xml:space="preserve">designation </w:t>
        </w:r>
      </w:ins>
      <w:r w:rsidR="00156012" w:rsidRPr="005D27ED">
        <w:rPr>
          <w:sz w:val="22"/>
          <w:szCs w:val="22"/>
          <w:rPrChange w:id="1653" w:author="Rev. 2 Author" w:date="2018-09-12T17:04:00Z">
            <w:rPr>
              <w:i/>
              <w:sz w:val="22"/>
              <w:szCs w:val="22"/>
            </w:rPr>
          </w:rPrChange>
        </w:rPr>
        <w:t>in the 38-39.5 GHz band.</w:t>
      </w:r>
    </w:p>
    <w:p w14:paraId="20699D44" w14:textId="77777777"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14:paraId="0EC30CBA" w14:textId="77777777" w:rsidR="00B725C5" w:rsidRPr="00A738EC" w:rsidRDefault="00B725C5" w:rsidP="00B725C5">
      <w:pPr>
        <w:rPr>
          <w:b/>
          <w:sz w:val="22"/>
          <w:szCs w:val="22"/>
        </w:rPr>
      </w:pPr>
    </w:p>
    <w:p w14:paraId="6BCBF8EF" w14:textId="77777777" w:rsidR="00B725C5" w:rsidRPr="00A35CC1" w:rsidRDefault="00B725C5" w:rsidP="00687667">
      <w:pPr>
        <w:pStyle w:val="Methodheading3"/>
        <w:rPr>
          <w:sz w:val="22"/>
          <w:szCs w:val="22"/>
        </w:rPr>
      </w:pPr>
      <w:r w:rsidRPr="00687667">
        <w:rPr>
          <w:sz w:val="22"/>
          <w:szCs w:val="22"/>
        </w:rPr>
        <w:t xml:space="preserve">ADD </w:t>
      </w:r>
      <w:r w:rsidRPr="00687667">
        <w:rPr>
          <w:sz w:val="22"/>
          <w:szCs w:val="22"/>
        </w:rPr>
        <w:tab/>
      </w:r>
      <w:r w:rsidR="00054B61" w:rsidRPr="00A35CC1">
        <w:rPr>
          <w:sz w:val="22"/>
          <w:szCs w:val="22"/>
        </w:rPr>
        <w:tab/>
        <w:t>USA/1.14/</w:t>
      </w:r>
      <w:ins w:id="1654" w:author="Author" w:date="2018-09-06T07:39:00Z">
        <w:r w:rsidR="006D6280">
          <w:rPr>
            <w:sz w:val="22"/>
            <w:szCs w:val="22"/>
          </w:rPr>
          <w:t>22</w:t>
        </w:r>
      </w:ins>
      <w:del w:id="1655" w:author="Author" w:date="2018-09-06T07:39:00Z">
        <w:r w:rsidR="00054B61" w:rsidRPr="00A35CC1" w:rsidDel="006D6280">
          <w:rPr>
            <w:sz w:val="22"/>
            <w:szCs w:val="22"/>
          </w:rPr>
          <w:delText>17</w:delText>
        </w:r>
      </w:del>
    </w:p>
    <w:p w14:paraId="0B19DFF7" w14:textId="77777777" w:rsidR="00B725C5" w:rsidRPr="00C8255F" w:rsidRDefault="00B725C5" w:rsidP="00B725C5">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C8255F">
        <w:rPr>
          <w:b/>
          <w:sz w:val="22"/>
          <w:szCs w:val="22"/>
          <w:lang w:val="en-GB"/>
        </w:rPr>
        <w:t>5.G114</w:t>
      </w:r>
      <w:r w:rsidRPr="00C8255F">
        <w:rPr>
          <w:b/>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38-39.5 GHz is designated for worldwide use by high-altitude platform stations (HAPS). Such use of the fixed-service allocation by HAPS is limited to the ground-to-HAPS direction.</w:t>
      </w:r>
      <w:r w:rsidRPr="00C8255F">
        <w:rPr>
          <w:b/>
          <w:sz w:val="22"/>
          <w:szCs w:val="22"/>
          <w:lang w:val="en-GB"/>
        </w:rPr>
        <w:t xml:space="preserve"> </w:t>
      </w:r>
    </w:p>
    <w:p w14:paraId="7AB1B303" w14:textId="033746C3" w:rsidR="00B725C5" w:rsidDel="002778DC" w:rsidRDefault="00B725C5" w:rsidP="00CE1FAE">
      <w:pPr>
        <w:tabs>
          <w:tab w:val="left" w:pos="1352"/>
        </w:tabs>
        <w:rPr>
          <w:del w:id="1656" w:author="Rev. 2 Author" w:date="2018-09-14T13:53:00Z"/>
          <w:b/>
          <w:sz w:val="22"/>
          <w:szCs w:val="22"/>
        </w:rPr>
      </w:pPr>
    </w:p>
    <w:p w14:paraId="7AA254D8" w14:textId="77777777" w:rsidR="002778DC" w:rsidRPr="00C8255F" w:rsidRDefault="002778DC" w:rsidP="00B725C5">
      <w:pPr>
        <w:spacing w:after="160" w:line="259" w:lineRule="auto"/>
        <w:jc w:val="both"/>
        <w:rPr>
          <w:ins w:id="1657" w:author="Rev. 2 Author" w:date="2018-09-14T13:53:00Z"/>
          <w:sz w:val="22"/>
          <w:szCs w:val="22"/>
        </w:rPr>
      </w:pPr>
    </w:p>
    <w:p w14:paraId="7DFC2C21" w14:textId="081F8D7D" w:rsidR="00A60424" w:rsidRPr="00CE7125" w:rsidRDefault="00CE1FAE" w:rsidP="00CE1FAE">
      <w:pPr>
        <w:tabs>
          <w:tab w:val="left" w:pos="1352"/>
        </w:tabs>
        <w:rPr>
          <w:ins w:id="1658" w:author="Rev. 2 Author" w:date="2018-09-13T00:00:00Z"/>
          <w:sz w:val="22"/>
          <w:szCs w:val="22"/>
          <w:rPrChange w:id="1659" w:author="Rev. 2 Author" w:date="2018-09-13T15:20:00Z">
            <w:rPr>
              <w:ins w:id="1660" w:author="Rev. 2 Author" w:date="2018-09-13T00:00:00Z"/>
              <w:i/>
              <w:sz w:val="22"/>
              <w:szCs w:val="22"/>
            </w:rPr>
          </w:rPrChange>
        </w:rPr>
      </w:pPr>
      <w:r w:rsidRPr="00CE7125">
        <w:rPr>
          <w:b/>
          <w:sz w:val="22"/>
          <w:szCs w:val="22"/>
          <w:rPrChange w:id="1661" w:author="Rev. 2 Author" w:date="2018-09-13T15:20:00Z">
            <w:rPr>
              <w:b/>
              <w:i/>
              <w:sz w:val="22"/>
              <w:szCs w:val="22"/>
            </w:rPr>
          </w:rPrChange>
        </w:rPr>
        <w:t>Reasons:</w:t>
      </w:r>
      <w:r w:rsidRPr="00CE7125">
        <w:rPr>
          <w:sz w:val="22"/>
          <w:szCs w:val="22"/>
          <w:rPrChange w:id="1662" w:author="Rev. 2 Author" w:date="2018-09-13T15:20:00Z">
            <w:rPr>
              <w:i/>
              <w:sz w:val="22"/>
              <w:szCs w:val="22"/>
            </w:rPr>
          </w:rPrChange>
        </w:rPr>
        <w:tab/>
        <w:t xml:space="preserve"> To add the text of the footnote allowing HAPS to operate in the fixed service allocation in the 38-39.5 GHz band on a worldwide basis.</w:t>
      </w:r>
      <w:ins w:id="1663" w:author="Author" w:date="2018-09-05T10:52:00Z">
        <w:r w:rsidR="00A60424" w:rsidRPr="00CE7125">
          <w:rPr>
            <w:sz w:val="22"/>
            <w:szCs w:val="22"/>
            <w:rPrChange w:id="1664" w:author="Rev. 2 Author" w:date="2018-09-13T15:20:00Z">
              <w:rPr>
                <w:i/>
                <w:sz w:val="22"/>
                <w:szCs w:val="22"/>
              </w:rPr>
            </w:rPrChange>
          </w:rPr>
          <w:t xml:space="preserve">  </w:t>
        </w:r>
      </w:ins>
      <w:ins w:id="1665" w:author="Author" w:date="2018-09-06T08:38:00Z">
        <w:del w:id="1666" w:author="Rev. 2 Author" w:date="2018-09-13T00:00:00Z">
          <w:r w:rsidR="00E86ABC" w:rsidRPr="00CE7125" w:rsidDel="004B2D6C">
            <w:rPr>
              <w:sz w:val="22"/>
              <w:szCs w:val="22"/>
              <w:rPrChange w:id="1667" w:author="Rev. 2 Author" w:date="2018-09-13T15:20:00Z">
                <w:rPr>
                  <w:i/>
                  <w:sz w:val="22"/>
                  <w:szCs w:val="22"/>
                </w:rPr>
              </w:rPrChange>
            </w:rPr>
            <w:delText>[</w:delText>
          </w:r>
        </w:del>
      </w:ins>
      <w:ins w:id="1668" w:author="Author" w:date="2018-09-06T18:32:00Z">
        <w:del w:id="1669" w:author="Rev. 2 Author" w:date="2018-09-13T00:00:00Z">
          <w:r w:rsidR="00A96CC0" w:rsidRPr="00CE7125" w:rsidDel="004B2D6C">
            <w:rPr>
              <w:b/>
              <w:sz w:val="22"/>
              <w:szCs w:val="22"/>
              <w:rPrChange w:id="1670" w:author="Rev. 2 Author" w:date="2018-09-13T15:20:00Z">
                <w:rPr>
                  <w:i/>
                  <w:sz w:val="22"/>
                  <w:szCs w:val="22"/>
                  <w:highlight w:val="yellow"/>
                </w:rPr>
              </w:rPrChange>
            </w:rPr>
            <w:delText>Note:</w:delText>
          </w:r>
          <w:r w:rsidR="00A96CC0" w:rsidRPr="00CE7125" w:rsidDel="004B2D6C">
            <w:rPr>
              <w:sz w:val="22"/>
              <w:szCs w:val="22"/>
              <w:rPrChange w:id="1671" w:author="Rev. 2 Author" w:date="2018-09-13T15:20:00Z">
                <w:rPr>
                  <w:i/>
                  <w:sz w:val="22"/>
                  <w:szCs w:val="22"/>
                  <w:highlight w:val="yellow"/>
                </w:rPr>
              </w:rPrChange>
            </w:rPr>
            <w:delText xml:space="preserve"> </w:delText>
          </w:r>
        </w:del>
      </w:ins>
      <w:ins w:id="1672" w:author="Author" w:date="2018-09-06T18:33:00Z">
        <w:del w:id="1673" w:author="Rev. 2 Author" w:date="2018-09-13T00:00:00Z">
          <w:r w:rsidR="00A96CC0" w:rsidRPr="00CE7125" w:rsidDel="004B2D6C">
            <w:rPr>
              <w:sz w:val="22"/>
              <w:szCs w:val="22"/>
              <w:rPrChange w:id="1674" w:author="Rev. 2 Author" w:date="2018-09-13T15:20:00Z">
                <w:rPr>
                  <w:i/>
                  <w:sz w:val="22"/>
                  <w:szCs w:val="22"/>
                  <w:highlight w:val="yellow"/>
                </w:rPr>
              </w:rPrChange>
            </w:rPr>
            <w:delText>A</w:delText>
          </w:r>
        </w:del>
      </w:ins>
      <w:ins w:id="1675" w:author="Author" w:date="2018-09-05T11:08:00Z">
        <w:del w:id="1676" w:author="Rev. 2 Author" w:date="2018-09-13T00:00:00Z">
          <w:r w:rsidR="00980B23" w:rsidRPr="00CE7125" w:rsidDel="004B2D6C">
            <w:rPr>
              <w:sz w:val="22"/>
              <w:szCs w:val="22"/>
              <w:rPrChange w:id="1677" w:author="Rev. 2 Author" w:date="2018-09-13T15:20:00Z">
                <w:rPr>
                  <w:i/>
                  <w:sz w:val="22"/>
                  <w:szCs w:val="22"/>
                </w:rPr>
              </w:rPrChange>
            </w:rPr>
            <w:delText xml:space="preserve"> draft resolution containing </w:delText>
          </w:r>
        </w:del>
      </w:ins>
      <w:ins w:id="1678" w:author="Author" w:date="2018-09-06T08:37:00Z">
        <w:del w:id="1679" w:author="Rev. 2 Author" w:date="2018-09-13T00:00:00Z">
          <w:r w:rsidR="00E86ABC" w:rsidRPr="00CE7125" w:rsidDel="004B2D6C">
            <w:rPr>
              <w:sz w:val="22"/>
              <w:szCs w:val="22"/>
              <w:rPrChange w:id="1680" w:author="Rev. 2 Author" w:date="2018-09-13T15:20:00Z">
                <w:rPr>
                  <w:i/>
                  <w:sz w:val="22"/>
                  <w:szCs w:val="22"/>
                </w:rPr>
              </w:rPrChange>
            </w:rPr>
            <w:delText>measures for</w:delText>
          </w:r>
        </w:del>
      </w:ins>
      <w:ins w:id="1681" w:author="Author" w:date="2018-09-05T11:09:00Z">
        <w:del w:id="1682" w:author="Rev. 2 Author" w:date="2018-09-13T00:00:00Z">
          <w:r w:rsidR="008F6628" w:rsidRPr="00CE7125" w:rsidDel="004B2D6C">
            <w:rPr>
              <w:sz w:val="22"/>
              <w:szCs w:val="22"/>
              <w:rPrChange w:id="1683" w:author="Rev. 2 Author" w:date="2018-09-13T15:20:00Z">
                <w:rPr>
                  <w:i/>
                  <w:sz w:val="22"/>
                  <w:szCs w:val="22"/>
                </w:rPr>
              </w:rPrChange>
            </w:rPr>
            <w:delText xml:space="preserve"> protecting </w:delText>
          </w:r>
        </w:del>
      </w:ins>
      <w:ins w:id="1684" w:author="Author" w:date="2018-09-06T18:36:00Z">
        <w:del w:id="1685" w:author="Rev. 2 Author" w:date="2018-09-13T00:00:00Z">
          <w:r w:rsidR="00B16DF4" w:rsidRPr="00CE7125" w:rsidDel="004B2D6C">
            <w:rPr>
              <w:sz w:val="22"/>
              <w:szCs w:val="22"/>
              <w:rPrChange w:id="1686" w:author="Rev. 2 Author" w:date="2018-09-13T15:20:00Z">
                <w:rPr>
                  <w:i/>
                  <w:sz w:val="22"/>
                  <w:szCs w:val="22"/>
                </w:rPr>
              </w:rPrChange>
            </w:rPr>
            <w:delText>FS, FSS and MS</w:delText>
          </w:r>
        </w:del>
      </w:ins>
      <w:ins w:id="1687" w:author="Author" w:date="2018-09-06T18:33:00Z">
        <w:del w:id="1688" w:author="Rev. 2 Author" w:date="2018-09-13T00:00:00Z">
          <w:r w:rsidR="00A96CC0" w:rsidRPr="00CE7125" w:rsidDel="004B2D6C">
            <w:rPr>
              <w:sz w:val="22"/>
              <w:szCs w:val="22"/>
              <w:rPrChange w:id="1689" w:author="Rev. 2 Author" w:date="2018-09-13T15:20:00Z">
                <w:rPr>
                  <w:i/>
                  <w:sz w:val="22"/>
                  <w:szCs w:val="22"/>
                  <w:highlight w:val="yellow"/>
                </w:rPr>
              </w:rPrChange>
            </w:rPr>
            <w:delText xml:space="preserve"> equipment </w:delText>
          </w:r>
        </w:del>
      </w:ins>
      <w:ins w:id="1690" w:author="Author" w:date="2018-09-05T11:09:00Z">
        <w:del w:id="1691" w:author="Rev. 2 Author" w:date="2018-09-13T00:00:00Z">
          <w:r w:rsidR="008F6628" w:rsidRPr="00CE7125" w:rsidDel="004B2D6C">
            <w:rPr>
              <w:sz w:val="22"/>
              <w:szCs w:val="22"/>
              <w:rPrChange w:id="1692" w:author="Rev. 2 Author" w:date="2018-09-13T15:20:00Z">
                <w:rPr>
                  <w:i/>
                  <w:sz w:val="22"/>
                  <w:szCs w:val="22"/>
                </w:rPr>
              </w:rPrChange>
            </w:rPr>
            <w:delText xml:space="preserve">in neighboring administrations will be </w:delText>
          </w:r>
        </w:del>
      </w:ins>
      <w:ins w:id="1693" w:author="Author" w:date="2018-09-06T18:32:00Z">
        <w:del w:id="1694" w:author="Rev. 2 Author" w:date="2018-09-13T00:00:00Z">
          <w:r w:rsidR="00A96CC0" w:rsidRPr="00CE7125" w:rsidDel="004B2D6C">
            <w:rPr>
              <w:sz w:val="22"/>
              <w:szCs w:val="22"/>
              <w:rPrChange w:id="1695" w:author="Rev. 2 Author" w:date="2018-09-13T15:20:00Z">
                <w:rPr>
                  <w:i/>
                  <w:sz w:val="22"/>
                  <w:szCs w:val="22"/>
                  <w:highlight w:val="yellow"/>
                </w:rPr>
              </w:rPrChange>
            </w:rPr>
            <w:delText xml:space="preserve">developed </w:delText>
          </w:r>
        </w:del>
      </w:ins>
      <w:ins w:id="1696" w:author="Author" w:date="2018-09-06T18:33:00Z">
        <w:del w:id="1697" w:author="Rev. 2 Author" w:date="2018-09-13T00:00:00Z">
          <w:r w:rsidR="00A96CC0" w:rsidRPr="00CE7125" w:rsidDel="004B2D6C">
            <w:rPr>
              <w:sz w:val="22"/>
              <w:szCs w:val="22"/>
              <w:rPrChange w:id="1698" w:author="Rev. 2 Author" w:date="2018-09-13T15:20:00Z">
                <w:rPr>
                  <w:i/>
                  <w:sz w:val="22"/>
                  <w:szCs w:val="22"/>
                </w:rPr>
              </w:rPrChange>
            </w:rPr>
            <w:delText>for this proposal.]</w:delText>
          </w:r>
        </w:del>
      </w:ins>
    </w:p>
    <w:p w14:paraId="530C37E0" w14:textId="38FF9ED7" w:rsidR="004B2D6C" w:rsidRDefault="004B2D6C" w:rsidP="00CE1FAE">
      <w:pPr>
        <w:tabs>
          <w:tab w:val="left" w:pos="1352"/>
        </w:tabs>
        <w:rPr>
          <w:ins w:id="1699" w:author="Rev. 2 Author" w:date="2018-09-13T06:51:00Z"/>
          <w:i/>
          <w:sz w:val="22"/>
          <w:szCs w:val="22"/>
        </w:rPr>
      </w:pPr>
    </w:p>
    <w:p w14:paraId="051BF457"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480"/>
        <w:jc w:val="center"/>
        <w:textAlignment w:val="baseline"/>
        <w:rPr>
          <w:ins w:id="1700" w:author="Rev. 2 Author" w:date="2018-09-13T06:51:00Z"/>
          <w:rFonts w:eastAsia="SimSun"/>
          <w:caps/>
          <w:sz w:val="22"/>
          <w:szCs w:val="22"/>
          <w:lang w:val="en-GB"/>
        </w:rPr>
      </w:pPr>
      <w:ins w:id="1701" w:author="Rev. 2 Author" w:date="2018-09-13T06:51:00Z">
        <w:r w:rsidRPr="00C8255F">
          <w:rPr>
            <w:rFonts w:eastAsia="SimSun"/>
            <w:caps/>
            <w:sz w:val="22"/>
            <w:szCs w:val="22"/>
            <w:lang w:val="en-GB"/>
          </w:rPr>
          <w:lastRenderedPageBreak/>
          <w:t>DRAFT NEW RESOLUTION [</w:t>
        </w:r>
        <w:r>
          <w:rPr>
            <w:rFonts w:eastAsia="SimSun"/>
            <w:caps/>
            <w:sz w:val="22"/>
            <w:szCs w:val="22"/>
            <w:lang w:val="en-GB"/>
          </w:rPr>
          <w:t>G</w:t>
        </w:r>
        <w:r w:rsidRPr="00C8255F">
          <w:rPr>
            <w:rFonts w:eastAsia="SimSun"/>
            <w:caps/>
            <w:sz w:val="22"/>
            <w:szCs w:val="22"/>
            <w:lang w:val="en-GB"/>
          </w:rPr>
          <w:t>114]</w:t>
        </w:r>
      </w:ins>
    </w:p>
    <w:p w14:paraId="1C79650E"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240"/>
        <w:jc w:val="center"/>
        <w:textAlignment w:val="baseline"/>
        <w:rPr>
          <w:ins w:id="1702" w:author="Rev. 2 Author" w:date="2018-09-13T06:51:00Z"/>
          <w:rFonts w:ascii="Times New Roman Bold" w:eastAsia="SimSun" w:hAnsi="Times New Roman Bold" w:cs="Times New Roman Bold" w:hint="eastAsia"/>
          <w:b/>
          <w:bCs/>
          <w:sz w:val="22"/>
          <w:szCs w:val="22"/>
          <w:lang w:val="en-GB"/>
        </w:rPr>
      </w:pPr>
      <w:ins w:id="1703" w:author="Rev. 2 Author" w:date="2018-09-13T06:51:00Z">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Pr>
            <w:rFonts w:ascii="Times New Roman Bold" w:eastAsia="Calibri" w:hAnsi="Times New Roman Bold"/>
            <w:b/>
            <w:sz w:val="22"/>
            <w:szCs w:val="22"/>
            <w:lang w:val="en-GB"/>
          </w:rPr>
          <w:t>frequency range</w:t>
        </w:r>
        <w:r w:rsidRPr="00C8255F">
          <w:rPr>
            <w:rFonts w:ascii="Times New Roman Bold" w:eastAsia="Calibri" w:hAnsi="Times New Roman Bold"/>
            <w:b/>
            <w:sz w:val="22"/>
            <w:szCs w:val="22"/>
            <w:lang w:val="en-GB"/>
          </w:rPr>
          <w:t xml:space="preserve"> </w:t>
        </w:r>
        <w:r>
          <w:rPr>
            <w:rFonts w:ascii="Times New Roman Bold" w:eastAsia="Calibri" w:hAnsi="Times New Roman Bold"/>
            <w:b/>
            <w:sz w:val="22"/>
            <w:szCs w:val="22"/>
            <w:lang w:val="en-GB"/>
          </w:rPr>
          <w:t>38-39.5</w:t>
        </w:r>
        <w:r w:rsidRPr="00C8255F">
          <w:rPr>
            <w:rFonts w:ascii="Times New Roman Bold" w:eastAsia="Calibri" w:hAnsi="Times New Roman Bold"/>
            <w:b/>
            <w:sz w:val="22"/>
            <w:szCs w:val="22"/>
            <w:lang w:val="en-GB"/>
          </w:rPr>
          <w:t xml:space="preserve"> GHz by fixed links for high altitude </w:t>
        </w:r>
        <w:r w:rsidRPr="00C8255F">
          <w:rPr>
            <w:rFonts w:ascii="Times New Roman Bold" w:eastAsia="Calibri" w:hAnsi="Times New Roman Bold"/>
            <w:b/>
            <w:sz w:val="22"/>
            <w:szCs w:val="22"/>
            <w:lang w:val="en-GB"/>
          </w:rPr>
          <w:br/>
          <w:t>platform stations in the fixed service</w:t>
        </w:r>
        <w:r>
          <w:rPr>
            <w:rFonts w:ascii="Times New Roman Bold" w:eastAsia="Calibri" w:hAnsi="Times New Roman Bold"/>
            <w:b/>
            <w:sz w:val="22"/>
            <w:szCs w:val="22"/>
            <w:lang w:val="en-GB"/>
          </w:rPr>
          <w:t xml:space="preserve"> worldwide</w:t>
        </w:r>
      </w:ins>
    </w:p>
    <w:p w14:paraId="78268D72" w14:textId="20F9A6AD" w:rsidR="005E2565" w:rsidRDefault="005E2565" w:rsidP="005E2565">
      <w:pPr>
        <w:tabs>
          <w:tab w:val="left" w:pos="1134"/>
          <w:tab w:val="left" w:pos="1871"/>
          <w:tab w:val="left" w:pos="2268"/>
        </w:tabs>
        <w:overflowPunct w:val="0"/>
        <w:autoSpaceDE w:val="0"/>
        <w:autoSpaceDN w:val="0"/>
        <w:adjustRightInd w:val="0"/>
        <w:spacing w:before="280"/>
        <w:textAlignment w:val="baseline"/>
        <w:rPr>
          <w:ins w:id="1704" w:author="Rev. 2 Author" w:date="2018-09-13T15:20:00Z"/>
          <w:sz w:val="22"/>
          <w:szCs w:val="22"/>
          <w:lang w:val="en-GB"/>
        </w:rPr>
      </w:pPr>
      <w:ins w:id="1705" w:author="Rev. 2 Author" w:date="2018-09-13T06:51:00Z">
        <w:r w:rsidRPr="00C8255F">
          <w:rPr>
            <w:sz w:val="22"/>
            <w:szCs w:val="22"/>
            <w:lang w:val="en-GB"/>
          </w:rPr>
          <w:t xml:space="preserve">The World </w:t>
        </w:r>
        <w:proofErr w:type="spellStart"/>
        <w:r w:rsidRPr="00C8255F">
          <w:rPr>
            <w:sz w:val="22"/>
            <w:szCs w:val="22"/>
            <w:lang w:val="en-GB"/>
          </w:rPr>
          <w:t>Radiocommunication</w:t>
        </w:r>
        <w:proofErr w:type="spellEnd"/>
        <w:r w:rsidRPr="00C8255F">
          <w:rPr>
            <w:sz w:val="22"/>
            <w:szCs w:val="22"/>
            <w:lang w:val="en-GB"/>
          </w:rPr>
          <w:t xml:space="preserve"> Conference (</w:t>
        </w:r>
        <w:proofErr w:type="spellStart"/>
        <w:r w:rsidRPr="00C8255F">
          <w:rPr>
            <w:sz w:val="22"/>
            <w:szCs w:val="22"/>
            <w:lang w:val="en-GB"/>
          </w:rPr>
          <w:t>Sharm</w:t>
        </w:r>
        <w:proofErr w:type="spellEnd"/>
        <w:r w:rsidRPr="00C8255F">
          <w:rPr>
            <w:sz w:val="22"/>
            <w:szCs w:val="22"/>
            <w:lang w:val="en-GB"/>
          </w:rPr>
          <w:t xml:space="preserve"> el-Sheikh, 2019), </w:t>
        </w:r>
      </w:ins>
    </w:p>
    <w:p w14:paraId="247BF9CA" w14:textId="77777777" w:rsidR="00CE7125" w:rsidRPr="00C8255F" w:rsidRDefault="00CE7125" w:rsidP="005E2565">
      <w:pPr>
        <w:tabs>
          <w:tab w:val="left" w:pos="1134"/>
          <w:tab w:val="left" w:pos="1871"/>
          <w:tab w:val="left" w:pos="2268"/>
        </w:tabs>
        <w:overflowPunct w:val="0"/>
        <w:autoSpaceDE w:val="0"/>
        <w:autoSpaceDN w:val="0"/>
        <w:adjustRightInd w:val="0"/>
        <w:spacing w:before="280"/>
        <w:textAlignment w:val="baseline"/>
        <w:rPr>
          <w:ins w:id="1706" w:author="Rev. 2 Author" w:date="2018-09-13T06:51:00Z"/>
          <w:sz w:val="22"/>
          <w:szCs w:val="22"/>
          <w:lang w:val="en-GB"/>
        </w:rPr>
      </w:pPr>
    </w:p>
    <w:p w14:paraId="7A0D3390" w14:textId="77777777" w:rsidR="005E2565" w:rsidRDefault="005E2565" w:rsidP="005E2565">
      <w:pPr>
        <w:pStyle w:val="ListParagraph"/>
        <w:ind w:left="0" w:firstLine="720"/>
        <w:jc w:val="both"/>
        <w:rPr>
          <w:ins w:id="1707" w:author="Rev. 2 Author" w:date="2018-09-13T06:51:00Z"/>
          <w:i/>
          <w:sz w:val="22"/>
          <w:szCs w:val="22"/>
        </w:rPr>
      </w:pPr>
      <w:ins w:id="1708" w:author="Rev. 2 Author" w:date="2018-09-13T06:51:00Z">
        <w:r w:rsidRPr="00C8255F">
          <w:rPr>
            <w:i/>
            <w:sz w:val="22"/>
            <w:szCs w:val="22"/>
            <w:lang w:val="en-GB"/>
          </w:rPr>
          <w:t>considering</w:t>
        </w:r>
        <w:r w:rsidRPr="0041226E">
          <w:rPr>
            <w:i/>
            <w:sz w:val="22"/>
            <w:szCs w:val="22"/>
          </w:rPr>
          <w:t xml:space="preserve"> </w:t>
        </w:r>
      </w:ins>
    </w:p>
    <w:p w14:paraId="678023E8" w14:textId="77777777" w:rsidR="005E2565" w:rsidRDefault="005E2565" w:rsidP="005E2565">
      <w:pPr>
        <w:pStyle w:val="ListParagraph"/>
        <w:ind w:left="0"/>
        <w:jc w:val="both"/>
        <w:rPr>
          <w:ins w:id="1709" w:author="Rev. 2 Author" w:date="2018-09-13T06:51:00Z"/>
          <w:i/>
          <w:sz w:val="22"/>
          <w:szCs w:val="22"/>
        </w:rPr>
      </w:pPr>
    </w:p>
    <w:p w14:paraId="39EE5A37" w14:textId="77777777" w:rsidR="005E2565" w:rsidRDefault="005E2565" w:rsidP="005E2565">
      <w:pPr>
        <w:pStyle w:val="ListParagraph"/>
        <w:ind w:left="0"/>
        <w:jc w:val="both"/>
        <w:rPr>
          <w:ins w:id="1710" w:author="Rev. 2 Author" w:date="2018-09-13T06:51:00Z"/>
          <w:sz w:val="22"/>
          <w:szCs w:val="22"/>
        </w:rPr>
      </w:pPr>
      <w:ins w:id="1711" w:author="Rev. 2 Author" w:date="2018-09-13T06:51:00Z">
        <w:r w:rsidRPr="003E00C9">
          <w:rPr>
            <w:i/>
            <w:sz w:val="22"/>
            <w:szCs w:val="22"/>
          </w:rPr>
          <w:t>a)</w:t>
        </w:r>
        <w:r w:rsidRPr="003E00C9">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0807CF25" w14:textId="77777777" w:rsidR="005E2565" w:rsidRPr="003E00C9" w:rsidRDefault="005E2565" w:rsidP="005E2565">
      <w:pPr>
        <w:pStyle w:val="ListParagraph"/>
        <w:ind w:left="0"/>
        <w:jc w:val="both"/>
        <w:rPr>
          <w:ins w:id="1712" w:author="Rev. 2 Author" w:date="2018-09-13T06:51:00Z"/>
          <w:sz w:val="22"/>
          <w:szCs w:val="22"/>
        </w:rPr>
      </w:pPr>
    </w:p>
    <w:p w14:paraId="2EA265C8" w14:textId="186B64FD" w:rsidR="005E2565" w:rsidRDefault="005E2565" w:rsidP="005E2565">
      <w:pPr>
        <w:pStyle w:val="ListParagraph"/>
        <w:ind w:left="0"/>
        <w:jc w:val="both"/>
        <w:rPr>
          <w:ins w:id="1713" w:author="Rev. 2 Author" w:date="2018-09-13T15:20:00Z"/>
          <w:sz w:val="22"/>
          <w:szCs w:val="22"/>
        </w:rPr>
      </w:pPr>
      <w:ins w:id="1714" w:author="Rev. 2 Author" w:date="2018-09-13T06:51:00Z">
        <w:r w:rsidRPr="003E00C9">
          <w:rPr>
            <w:i/>
            <w:sz w:val="22"/>
            <w:szCs w:val="22"/>
          </w:rPr>
          <w:t>b)</w:t>
        </w:r>
        <w:r w:rsidRPr="003E00C9">
          <w:rPr>
            <w:sz w:val="22"/>
            <w:szCs w:val="22"/>
          </w:rPr>
          <w:tab/>
          <w:t xml:space="preserve">that WRC-15 decided to study additional spectrum needs for fixed HAPS links to provide broadband connectivity, including within the band </w:t>
        </w:r>
        <w:r>
          <w:rPr>
            <w:sz w:val="22"/>
            <w:szCs w:val="22"/>
          </w:rPr>
          <w:t xml:space="preserve">38 – 39.5 </w:t>
        </w:r>
        <w:r w:rsidRPr="003E00C9">
          <w:rPr>
            <w:sz w:val="22"/>
            <w:szCs w:val="22"/>
          </w:rPr>
          <w:t xml:space="preserve">GHz, recognizing that the existing HAPS </w:t>
        </w:r>
        <w:r>
          <w:rPr>
            <w:sz w:val="22"/>
            <w:szCs w:val="22"/>
          </w:rPr>
          <w:t>designation</w:t>
        </w:r>
        <w:r w:rsidRPr="003E00C9">
          <w:rPr>
            <w:sz w:val="22"/>
            <w:szCs w:val="22"/>
          </w:rPr>
          <w:t>s were established without reference to today’s broadband capabilities;</w:t>
        </w:r>
      </w:ins>
    </w:p>
    <w:p w14:paraId="6B0DF13C" w14:textId="77777777" w:rsidR="00CE7125" w:rsidRPr="003E00C9" w:rsidRDefault="00CE7125" w:rsidP="005E2565">
      <w:pPr>
        <w:pStyle w:val="ListParagraph"/>
        <w:ind w:left="0"/>
        <w:jc w:val="both"/>
        <w:rPr>
          <w:ins w:id="1715" w:author="Rev. 2 Author" w:date="2018-09-13T06:51:00Z"/>
          <w:sz w:val="22"/>
          <w:szCs w:val="22"/>
        </w:rPr>
      </w:pPr>
    </w:p>
    <w:p w14:paraId="27276AFF" w14:textId="7F8E1231" w:rsidR="005E2565" w:rsidRDefault="005E2565" w:rsidP="005E2565">
      <w:pPr>
        <w:pStyle w:val="ListParagraph"/>
        <w:ind w:left="0"/>
        <w:jc w:val="both"/>
        <w:rPr>
          <w:ins w:id="1716" w:author="Rev. 2 Author" w:date="2018-09-13T06:58:00Z"/>
          <w:sz w:val="22"/>
          <w:szCs w:val="22"/>
        </w:rPr>
      </w:pPr>
      <w:ins w:id="1717" w:author="Rev. 2 Author" w:date="2018-09-13T06:51:00Z">
        <w:r w:rsidRPr="003E00C9">
          <w:rPr>
            <w:i/>
            <w:sz w:val="22"/>
            <w:szCs w:val="22"/>
          </w:rPr>
          <w:t>c)</w:t>
        </w:r>
        <w:r w:rsidRPr="003E00C9">
          <w:rPr>
            <w:sz w:val="22"/>
            <w:szCs w:val="22"/>
          </w:rPr>
          <w:tab/>
          <w:t>that HAPS can provide broadband connectivity with minimal ground network infrastructure;</w:t>
        </w:r>
      </w:ins>
    </w:p>
    <w:p w14:paraId="7B551920" w14:textId="77777777" w:rsidR="00CE7125" w:rsidRDefault="00CE7125" w:rsidP="009B3FE7">
      <w:pPr>
        <w:pStyle w:val="ListParagraph"/>
        <w:ind w:left="0"/>
        <w:jc w:val="both"/>
        <w:rPr>
          <w:ins w:id="1718" w:author="Rev. 2 Author" w:date="2018-09-13T15:21:00Z"/>
          <w:i/>
          <w:sz w:val="22"/>
          <w:szCs w:val="22"/>
        </w:rPr>
      </w:pPr>
    </w:p>
    <w:p w14:paraId="6ECCECBB" w14:textId="1AC464A0" w:rsidR="009B3FE7" w:rsidRDefault="009B3FE7" w:rsidP="009B3FE7">
      <w:pPr>
        <w:pStyle w:val="ListParagraph"/>
        <w:ind w:left="0"/>
        <w:jc w:val="both"/>
        <w:rPr>
          <w:ins w:id="1719" w:author="Rev. 2 Author" w:date="2018-09-13T06:58:00Z"/>
          <w:sz w:val="22"/>
          <w:szCs w:val="22"/>
        </w:rPr>
      </w:pPr>
      <w:ins w:id="1720" w:author="Rev. 2 Author" w:date="2018-09-13T06:58:00Z">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ins>
    </w:p>
    <w:p w14:paraId="18F05B85" w14:textId="77777777" w:rsidR="00CE7125" w:rsidRDefault="00CE7125" w:rsidP="009B3FE7">
      <w:pPr>
        <w:pStyle w:val="ListParagraph"/>
        <w:ind w:left="0"/>
        <w:jc w:val="both"/>
        <w:rPr>
          <w:ins w:id="1721" w:author="Rev. 2 Author" w:date="2018-09-13T15:21:00Z"/>
          <w:i/>
          <w:sz w:val="22"/>
          <w:szCs w:val="22"/>
        </w:rPr>
      </w:pPr>
    </w:p>
    <w:p w14:paraId="46A2B22D" w14:textId="1CEF071B" w:rsidR="009B3FE7" w:rsidRPr="007204EA" w:rsidRDefault="009B3FE7" w:rsidP="009B3FE7">
      <w:pPr>
        <w:pStyle w:val="ListParagraph"/>
        <w:ind w:left="0"/>
        <w:jc w:val="both"/>
        <w:rPr>
          <w:ins w:id="1722" w:author="Rev. 2 Author" w:date="2018-09-13T06:58:00Z"/>
          <w:sz w:val="22"/>
          <w:szCs w:val="22"/>
        </w:rPr>
      </w:pPr>
      <w:ins w:id="1723" w:author="Rev. 2 Author" w:date="2018-09-13T06:58:00Z">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ins>
    </w:p>
    <w:p w14:paraId="6D5E18D8" w14:textId="77777777" w:rsidR="00CE7125" w:rsidRDefault="00CE7125" w:rsidP="009B3FE7">
      <w:pPr>
        <w:pStyle w:val="ListParagraph"/>
        <w:ind w:left="0"/>
        <w:jc w:val="both"/>
        <w:rPr>
          <w:ins w:id="1724" w:author="Rev. 2 Author" w:date="2018-09-13T15:21:00Z"/>
          <w:i/>
          <w:sz w:val="22"/>
          <w:szCs w:val="22"/>
        </w:rPr>
      </w:pPr>
    </w:p>
    <w:p w14:paraId="6A9A4615" w14:textId="36F84439" w:rsidR="009B3FE7" w:rsidRDefault="009B3FE7" w:rsidP="009B3FE7">
      <w:pPr>
        <w:pStyle w:val="ListParagraph"/>
        <w:ind w:left="0"/>
        <w:jc w:val="both"/>
        <w:rPr>
          <w:ins w:id="1725" w:author="Rev. 2 Author" w:date="2018-09-13T06:58:00Z"/>
          <w:sz w:val="22"/>
          <w:szCs w:val="22"/>
        </w:rPr>
      </w:pPr>
      <w:ins w:id="1726" w:author="Rev. 2 Author" w:date="2018-09-13T06:58:00Z">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ins>
    </w:p>
    <w:p w14:paraId="54EF5F65" w14:textId="77777777" w:rsidR="00CE7125" w:rsidRDefault="00CE7125" w:rsidP="009B3FE7">
      <w:pPr>
        <w:pStyle w:val="ListParagraph"/>
        <w:ind w:left="0"/>
        <w:jc w:val="both"/>
        <w:rPr>
          <w:ins w:id="1727" w:author="Rev. 2 Author" w:date="2018-09-13T15:21:00Z"/>
          <w:i/>
          <w:sz w:val="22"/>
          <w:szCs w:val="22"/>
        </w:rPr>
      </w:pPr>
    </w:p>
    <w:p w14:paraId="3B7F7663" w14:textId="371C54D6" w:rsidR="009B3FE7" w:rsidRDefault="009B3FE7" w:rsidP="009B3FE7">
      <w:pPr>
        <w:pStyle w:val="ListParagraph"/>
        <w:ind w:left="0"/>
        <w:jc w:val="both"/>
        <w:rPr>
          <w:ins w:id="1728" w:author="Rev. 2 Author" w:date="2018-09-13T06:58:00Z"/>
          <w:sz w:val="22"/>
          <w:szCs w:val="22"/>
        </w:rPr>
      </w:pPr>
      <w:ins w:id="1729" w:author="Rev. 2 Author" w:date="2018-09-13T06:58:00Z">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ins>
    </w:p>
    <w:p w14:paraId="2E407B19" w14:textId="0E976F85" w:rsidR="005E2565" w:rsidRPr="000B67F5" w:rsidRDefault="005E2565" w:rsidP="005E2565">
      <w:pPr>
        <w:pStyle w:val="ListParagraph"/>
        <w:ind w:left="0"/>
        <w:jc w:val="both"/>
        <w:rPr>
          <w:ins w:id="1730" w:author="Rev. 2 Author" w:date="2018-09-13T06:51:00Z"/>
          <w:sz w:val="22"/>
          <w:szCs w:val="22"/>
          <w:lang w:val="en-GB"/>
        </w:rPr>
      </w:pPr>
    </w:p>
    <w:p w14:paraId="7ABF4C57" w14:textId="77777777" w:rsidR="005E2565" w:rsidRPr="000B67F5" w:rsidRDefault="005E2565" w:rsidP="005E2565">
      <w:pPr>
        <w:tabs>
          <w:tab w:val="left" w:pos="1134"/>
          <w:tab w:val="left" w:pos="1871"/>
          <w:tab w:val="left" w:pos="2268"/>
        </w:tabs>
        <w:overflowPunct w:val="0"/>
        <w:autoSpaceDE w:val="0"/>
        <w:autoSpaceDN w:val="0"/>
        <w:adjustRightInd w:val="0"/>
        <w:spacing w:before="120"/>
        <w:textAlignment w:val="baseline"/>
        <w:rPr>
          <w:ins w:id="1731" w:author="Rev. 2 Author" w:date="2018-09-13T06:51:00Z"/>
          <w:i/>
          <w:sz w:val="22"/>
          <w:szCs w:val="22"/>
          <w:lang w:val="en-GB"/>
        </w:rPr>
      </w:pPr>
      <w:ins w:id="1732" w:author="Rev. 2 Author" w:date="2018-09-13T06:51:00Z">
        <w:r w:rsidRPr="000B67F5">
          <w:rPr>
            <w:sz w:val="22"/>
            <w:szCs w:val="22"/>
            <w:lang w:val="en-GB"/>
          </w:rPr>
          <w:tab/>
        </w:r>
        <w:r w:rsidRPr="000B67F5">
          <w:rPr>
            <w:i/>
            <w:sz w:val="22"/>
            <w:szCs w:val="22"/>
            <w:lang w:val="en-GB"/>
          </w:rPr>
          <w:t>R</w:t>
        </w:r>
        <w:r w:rsidRPr="00463364">
          <w:rPr>
            <w:i/>
            <w:sz w:val="22"/>
            <w:szCs w:val="22"/>
            <w:lang w:val="en-GB"/>
          </w:rPr>
          <w:t>ecognizing</w:t>
        </w:r>
      </w:ins>
    </w:p>
    <w:p w14:paraId="17E092C7" w14:textId="7E13DFF0" w:rsidR="005E2565" w:rsidRDefault="005E2565" w:rsidP="005E2565">
      <w:pPr>
        <w:tabs>
          <w:tab w:val="left" w:pos="1134"/>
          <w:tab w:val="left" w:pos="1871"/>
          <w:tab w:val="left" w:pos="2268"/>
        </w:tabs>
        <w:overflowPunct w:val="0"/>
        <w:autoSpaceDE w:val="0"/>
        <w:autoSpaceDN w:val="0"/>
        <w:adjustRightInd w:val="0"/>
        <w:spacing w:before="120" w:after="240"/>
        <w:textAlignment w:val="baseline"/>
        <w:rPr>
          <w:ins w:id="1733" w:author="Rev. 2 Author" w:date="2018-09-13T06:55:00Z"/>
          <w:sz w:val="22"/>
          <w:szCs w:val="22"/>
          <w:lang w:val="en-GB"/>
        </w:rPr>
      </w:pPr>
      <w:ins w:id="1734" w:author="Rev. 2 Author" w:date="2018-09-13T06:51:00Z">
        <w:r w:rsidRPr="005E2565">
          <w:rPr>
            <w:i/>
            <w:sz w:val="22"/>
            <w:szCs w:val="22"/>
            <w:lang w:val="en-GB"/>
            <w:rPrChange w:id="1735" w:author="Rev. 2 Author" w:date="2018-09-13T06:55:00Z">
              <w:rPr>
                <w:sz w:val="22"/>
                <w:szCs w:val="22"/>
                <w:lang w:val="en-GB"/>
              </w:rPr>
            </w:rPrChange>
          </w:rPr>
          <w:t>a)</w:t>
        </w:r>
        <w:r>
          <w:rPr>
            <w:sz w:val="22"/>
            <w:szCs w:val="22"/>
            <w:lang w:val="en-GB"/>
          </w:rPr>
          <w:tab/>
        </w:r>
        <w:r w:rsidRPr="003E00C9">
          <w:rPr>
            <w:sz w:val="22"/>
            <w:szCs w:val="22"/>
            <w:lang w:val="en-GB"/>
          </w:rPr>
          <w:t>that the use of HAPS in this band is intended for the ground to HAPS direction</w:t>
        </w:r>
        <w:r>
          <w:rPr>
            <w:sz w:val="22"/>
            <w:szCs w:val="22"/>
            <w:lang w:val="en-GB"/>
          </w:rPr>
          <w:t>;</w:t>
        </w:r>
      </w:ins>
    </w:p>
    <w:p w14:paraId="6626C7EE" w14:textId="67F65114" w:rsidR="005E2565" w:rsidRPr="003E00C9" w:rsidRDefault="005E2565" w:rsidP="005E2565">
      <w:pPr>
        <w:tabs>
          <w:tab w:val="left" w:pos="1134"/>
          <w:tab w:val="left" w:pos="1871"/>
          <w:tab w:val="left" w:pos="2268"/>
        </w:tabs>
        <w:overflowPunct w:val="0"/>
        <w:autoSpaceDE w:val="0"/>
        <w:autoSpaceDN w:val="0"/>
        <w:adjustRightInd w:val="0"/>
        <w:spacing w:before="120" w:after="240"/>
        <w:textAlignment w:val="baseline"/>
        <w:rPr>
          <w:ins w:id="1736" w:author="Rev. 2 Author" w:date="2018-09-13T06:55:00Z"/>
          <w:sz w:val="22"/>
          <w:szCs w:val="22"/>
          <w:lang w:val="en-GB"/>
        </w:rPr>
      </w:pPr>
      <w:ins w:id="1737" w:author="Rev. 2 Author" w:date="2018-09-13T06:55:00Z">
        <w:r w:rsidRPr="005E2565">
          <w:rPr>
            <w:i/>
            <w:sz w:val="22"/>
            <w:szCs w:val="22"/>
            <w:lang w:val="en-GB"/>
            <w:rPrChange w:id="1738" w:author="Rev. 2 Author" w:date="2018-09-13T06:55:00Z">
              <w:rPr>
                <w:sz w:val="22"/>
                <w:szCs w:val="22"/>
                <w:lang w:val="en-GB"/>
              </w:rPr>
            </w:rPrChange>
          </w:rPr>
          <w:t>b)</w:t>
        </w:r>
        <w:r>
          <w:rPr>
            <w:i/>
            <w:sz w:val="22"/>
            <w:szCs w:val="22"/>
            <w:lang w:val="en-GB"/>
          </w:rPr>
          <w:tab/>
        </w:r>
        <w:r>
          <w:rPr>
            <w:sz w:val="22"/>
            <w:szCs w:val="22"/>
            <w:lang w:val="en-GB"/>
          </w:rPr>
          <w:t xml:space="preserve">that with respect to coordination procedures between </w:t>
        </w:r>
        <w:proofErr w:type="spellStart"/>
        <w:r>
          <w:rPr>
            <w:sz w:val="22"/>
            <w:szCs w:val="22"/>
            <w:lang w:val="en-GB"/>
          </w:rPr>
          <w:t>ne</w:t>
        </w:r>
        <w:r w:rsidR="009B3FE7">
          <w:rPr>
            <w:sz w:val="22"/>
            <w:szCs w:val="22"/>
            <w:lang w:val="en-GB"/>
          </w:rPr>
          <w:t>ighbo</w:t>
        </w:r>
        <w:r>
          <w:rPr>
            <w:sz w:val="22"/>
            <w:szCs w:val="22"/>
            <w:lang w:val="en-GB"/>
          </w:rPr>
          <w:t>ring</w:t>
        </w:r>
        <w:proofErr w:type="spellEnd"/>
        <w:r>
          <w:rPr>
            <w:sz w:val="22"/>
            <w:szCs w:val="22"/>
            <w:lang w:val="en-GB"/>
          </w:rPr>
          <w:t xml:space="preserve"> administration for terrestrial services Article 9.18 of the Radio Regulations applies;  </w:t>
        </w:r>
      </w:ins>
    </w:p>
    <w:p w14:paraId="7A88962B" w14:textId="77777777" w:rsidR="005E2565"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ns w:id="1739" w:author="Rev. 2 Author" w:date="2018-09-13T06:51:00Z"/>
          <w:i/>
          <w:sz w:val="22"/>
          <w:szCs w:val="22"/>
          <w:lang w:val="en-GB"/>
        </w:rPr>
      </w:pPr>
      <w:ins w:id="1740" w:author="Rev. 2 Author" w:date="2018-09-13T06:51:00Z">
        <w:r w:rsidRPr="00C8255F">
          <w:rPr>
            <w:i/>
            <w:sz w:val="22"/>
            <w:szCs w:val="22"/>
            <w:lang w:val="en-GB"/>
          </w:rPr>
          <w:t>Resolve</w:t>
        </w:r>
        <w:r>
          <w:rPr>
            <w:i/>
            <w:sz w:val="22"/>
            <w:szCs w:val="22"/>
            <w:lang w:val="en-GB"/>
          </w:rPr>
          <w:t>s</w:t>
        </w:r>
      </w:ins>
    </w:p>
    <w:p w14:paraId="64F5EEC6"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ns w:id="1741" w:author="Rev. 2 Author" w:date="2018-09-13T06:51:00Z"/>
          <w:i/>
          <w:sz w:val="22"/>
          <w:szCs w:val="22"/>
          <w:lang w:val="en-GB"/>
        </w:rPr>
      </w:pPr>
    </w:p>
    <w:p w14:paraId="49D60536" w14:textId="42D352C5" w:rsidR="005E2565" w:rsidRPr="00322CA4" w:rsidRDefault="005E2565">
      <w:pPr>
        <w:jc w:val="both"/>
        <w:rPr>
          <w:ins w:id="1742" w:author="Rev. 2 Author" w:date="2018-09-13T06:51:00Z"/>
          <w:sz w:val="24"/>
          <w:szCs w:val="24"/>
        </w:rPr>
        <w:pPrChange w:id="1743" w:author="Rev. 2 Author" w:date="2018-09-14T13:59:00Z">
          <w:pPr/>
        </w:pPrChange>
      </w:pPr>
      <w:ins w:id="1744" w:author="Rev. 2 Author" w:date="2018-09-13T06:51:00Z">
        <w:r>
          <w:rPr>
            <w:sz w:val="22"/>
            <w:szCs w:val="22"/>
            <w:lang w:val="en-GB"/>
          </w:rPr>
          <w:t>1</w:t>
        </w:r>
        <w:r w:rsidRPr="00C8255F">
          <w:rPr>
            <w:sz w:val="22"/>
            <w:szCs w:val="22"/>
            <w:lang w:val="en-GB"/>
          </w:rPr>
          <w:tab/>
        </w:r>
        <w:r w:rsidRPr="003E00C9">
          <w:rPr>
            <w:sz w:val="22"/>
            <w:szCs w:val="22"/>
          </w:rPr>
          <w:t xml:space="preserve">that for the purpose of protecting </w:t>
        </w:r>
      </w:ins>
      <w:ins w:id="1745" w:author="Rev. 2 Author" w:date="2018-09-14T14:23:00Z">
        <w:r w:rsidR="0067021D">
          <w:rPr>
            <w:sz w:val="22"/>
            <w:szCs w:val="22"/>
          </w:rPr>
          <w:t xml:space="preserve">terrestrial </w:t>
        </w:r>
      </w:ins>
      <w:ins w:id="1746" w:author="Rev. 2 Author" w:date="2018-09-13T06:51:00Z">
        <w:r>
          <w:rPr>
            <w:sz w:val="22"/>
            <w:szCs w:val="22"/>
          </w:rPr>
          <w:t>mobile service systems in neighbo</w:t>
        </w:r>
        <w:r w:rsidRPr="003E00C9">
          <w:rPr>
            <w:sz w:val="22"/>
            <w:szCs w:val="22"/>
          </w:rPr>
          <w:t xml:space="preserve">ring administrations in the frequency range 38-39.5 GHz, </w:t>
        </w:r>
        <w:r w:rsidRPr="003E00C9">
          <w:rPr>
            <w:color w:val="000000"/>
            <w:sz w:val="22"/>
            <w:szCs w:val="22"/>
            <w:lang w:val="en-GB"/>
          </w:rPr>
          <w:t xml:space="preserve">the power flux density limit per HAPS ground station at the </w:t>
        </w:r>
        <w:r w:rsidR="009B3FE7">
          <w:rPr>
            <w:color w:val="000000"/>
            <w:sz w:val="22"/>
            <w:szCs w:val="22"/>
            <w:lang w:val="en-GB"/>
          </w:rPr>
          <w:t xml:space="preserve">surface of the Earth in </w:t>
        </w:r>
        <w:proofErr w:type="spellStart"/>
        <w:r w:rsidR="009B3FE7">
          <w:rPr>
            <w:color w:val="000000"/>
            <w:sz w:val="22"/>
            <w:szCs w:val="22"/>
            <w:lang w:val="en-GB"/>
          </w:rPr>
          <w:t>neighbo</w:t>
        </w:r>
        <w:r w:rsidRPr="003E00C9">
          <w:rPr>
            <w:color w:val="000000"/>
            <w:sz w:val="22"/>
            <w:szCs w:val="22"/>
            <w:lang w:val="en-GB"/>
          </w:rPr>
          <w:t>ring</w:t>
        </w:r>
        <w:proofErr w:type="spellEnd"/>
        <w:r w:rsidRPr="003E00C9">
          <w:rPr>
            <w:color w:val="000000"/>
            <w:sz w:val="22"/>
            <w:szCs w:val="22"/>
            <w:lang w:val="en-GB"/>
          </w:rPr>
          <w:t xml:space="preserve"> administrations shall not exceed the following </w:t>
        </w:r>
        <w:proofErr w:type="spellStart"/>
        <w:r w:rsidRPr="003E00C9">
          <w:rPr>
            <w:color w:val="000000"/>
            <w:sz w:val="22"/>
            <w:szCs w:val="22"/>
            <w:lang w:val="en-GB"/>
          </w:rPr>
          <w:t>pfd</w:t>
        </w:r>
        <w:proofErr w:type="spellEnd"/>
        <w:r w:rsidRPr="003E00C9">
          <w:rPr>
            <w:color w:val="000000"/>
            <w:sz w:val="22"/>
            <w:szCs w:val="22"/>
            <w:lang w:val="en-GB"/>
          </w:rPr>
          <w:t xml:space="preserve"> masks in </w:t>
        </w:r>
        <w:proofErr w:type="spellStart"/>
        <w:r w:rsidRPr="003E00C9">
          <w:rPr>
            <w:color w:val="000000"/>
            <w:sz w:val="22"/>
            <w:szCs w:val="22"/>
            <w:lang w:val="en-GB"/>
          </w:rPr>
          <w:t>dBW</w:t>
        </w:r>
        <w:proofErr w:type="spellEnd"/>
        <w:r w:rsidRPr="003E00C9">
          <w:rPr>
            <w:color w:val="000000"/>
            <w:sz w:val="22"/>
            <w:szCs w:val="22"/>
            <w:lang w:val="en-GB"/>
          </w:rPr>
          <w:t>/m</w:t>
        </w:r>
        <w:r w:rsidRPr="003E00C9">
          <w:rPr>
            <w:color w:val="000000"/>
            <w:sz w:val="22"/>
            <w:szCs w:val="22"/>
            <w:vertAlign w:val="superscript"/>
            <w:lang w:val="en-GB"/>
          </w:rPr>
          <w:t>2</w:t>
        </w:r>
        <w:r w:rsidRPr="003E00C9">
          <w:rPr>
            <w:color w:val="000000"/>
            <w:sz w:val="22"/>
            <w:szCs w:val="22"/>
            <w:lang w:val="en-GB"/>
          </w:rPr>
          <w:t>/MHz under clear sky conditions without the explicit agreement from the affected administration:</w:t>
        </w:r>
      </w:ins>
    </w:p>
    <w:p w14:paraId="3292B5F2" w14:textId="77777777" w:rsidR="005E2565" w:rsidRPr="003E00C9" w:rsidRDefault="005E2565">
      <w:pPr>
        <w:jc w:val="both"/>
        <w:rPr>
          <w:ins w:id="1747" w:author="Rev. 2 Author" w:date="2018-09-13T06:51:00Z"/>
          <w:sz w:val="22"/>
          <w:szCs w:val="22"/>
        </w:rPr>
        <w:pPrChange w:id="1748" w:author="Rev. 2 Author" w:date="2018-09-14T13:59:00Z">
          <w:pPr/>
        </w:pPrChange>
      </w:pPr>
    </w:p>
    <w:p w14:paraId="415AC9C6" w14:textId="3A394B16" w:rsidR="005E2565" w:rsidRDefault="00731252">
      <w:pPr>
        <w:jc w:val="both"/>
        <w:rPr>
          <w:ins w:id="1749" w:author="Rev. 2 Author" w:date="2018-09-13T06:51:00Z"/>
          <w:rFonts w:eastAsiaTheme="minorEastAsia"/>
          <w:sz w:val="22"/>
          <w:szCs w:val="22"/>
        </w:rPr>
        <w:pPrChange w:id="1750" w:author="Rev. 2 Author" w:date="2018-09-14T13:59:00Z">
          <w:pPr>
            <w:jc w:val="center"/>
          </w:pPr>
        </w:pPrChange>
      </w:pPr>
      <m:oMathPara>
        <m:oMath>
          <m:sSub>
            <m:sSubPr>
              <m:ctrlPr>
                <w:ins w:id="1751" w:author="Rev. 2 Author" w:date="2018-09-13T06:51:00Z">
                  <w:rPr>
                    <w:rFonts w:ascii="Cambria Math" w:hAnsi="Cambria Math"/>
                    <w:sz w:val="22"/>
                    <w:szCs w:val="22"/>
                    <w:lang w:eastAsia="ja-JP"/>
                  </w:rPr>
                </w:ins>
              </m:ctrlPr>
            </m:sSubPr>
            <m:e>
              <m:r>
                <w:ins w:id="1752" w:author="Rev. 2 Author" w:date="2018-09-13T06:51:00Z">
                  <w:rPr>
                    <w:rFonts w:ascii="Cambria Math" w:hAnsi="Cambria Math"/>
                    <w:sz w:val="22"/>
                    <w:szCs w:val="22"/>
                    <w:lang w:eastAsia="ja-JP"/>
                  </w:rPr>
                  <m:t>pfd</m:t>
                </w:ins>
              </m:r>
            </m:e>
            <m:sub>
              <m:r>
                <w:ins w:id="1753" w:author="Rev. 2 Author" w:date="2018-09-13T06:51:00Z">
                  <w:rPr>
                    <w:rFonts w:ascii="Cambria Math" w:hAnsi="Cambria Math"/>
                    <w:sz w:val="22"/>
                    <w:szCs w:val="22"/>
                    <w:lang w:eastAsia="ja-JP"/>
                  </w:rPr>
                  <m:t>max</m:t>
                </w:ins>
              </m:r>
            </m:sub>
          </m:sSub>
          <m:r>
            <w:ins w:id="1754" w:author="Rev. 2 Author" w:date="2018-09-13T06:51:00Z">
              <w:rPr>
                <w:rFonts w:ascii="Cambria Math" w:hAnsi="Cambria Math"/>
                <w:sz w:val="22"/>
                <w:szCs w:val="22"/>
              </w:rPr>
              <m:t>=-109 dBW/</m:t>
            </w:ins>
          </m:r>
          <m:sSup>
            <m:sSupPr>
              <m:ctrlPr>
                <w:ins w:id="1755" w:author="Rev. 2 Author" w:date="2018-09-13T06:51:00Z">
                  <w:rPr>
                    <w:rFonts w:ascii="Cambria Math" w:hAnsi="Cambria Math"/>
                    <w:i/>
                    <w:sz w:val="22"/>
                    <w:szCs w:val="22"/>
                  </w:rPr>
                </w:ins>
              </m:ctrlPr>
            </m:sSupPr>
            <m:e>
              <m:r>
                <w:ins w:id="1756" w:author="Rev. 2 Author" w:date="2018-09-13T06:51:00Z">
                  <w:rPr>
                    <w:rFonts w:ascii="Cambria Math" w:hAnsi="Cambria Math"/>
                    <w:sz w:val="22"/>
                    <w:szCs w:val="22"/>
                  </w:rPr>
                  <m:t>m</m:t>
                </w:ins>
              </m:r>
            </m:e>
            <m:sup>
              <m:r>
                <w:ins w:id="1757" w:author="Rev. 2 Author" w:date="2018-09-13T06:51:00Z">
                  <w:rPr>
                    <w:rFonts w:ascii="Cambria Math" w:hAnsi="Cambria Math"/>
                    <w:sz w:val="22"/>
                    <w:szCs w:val="22"/>
                  </w:rPr>
                  <m:t>2</m:t>
                </w:ins>
              </m:r>
            </m:sup>
          </m:sSup>
          <m:r>
            <w:ins w:id="1758" w:author="Rev. 2 Author" w:date="2018-09-13T06:51:00Z">
              <w:rPr>
                <w:rFonts w:ascii="Cambria Math" w:hAnsi="Cambria Math"/>
                <w:sz w:val="22"/>
                <w:szCs w:val="22"/>
              </w:rPr>
              <m:t>/MHz</m:t>
            </w:ins>
          </m:r>
        </m:oMath>
      </m:oMathPara>
    </w:p>
    <w:p w14:paraId="52FB87FF" w14:textId="77777777" w:rsidR="005E2565" w:rsidRPr="003E00C9" w:rsidRDefault="005E2565">
      <w:pPr>
        <w:jc w:val="both"/>
        <w:rPr>
          <w:ins w:id="1759" w:author="Rev. 2 Author" w:date="2018-09-13T06:51:00Z"/>
          <w:rFonts w:eastAsiaTheme="minorEastAsia"/>
          <w:sz w:val="22"/>
          <w:szCs w:val="22"/>
        </w:rPr>
        <w:pPrChange w:id="1760" w:author="Rev. 2 Author" w:date="2018-09-14T13:59:00Z">
          <w:pPr>
            <w:jc w:val="center"/>
          </w:pPr>
        </w:pPrChange>
      </w:pPr>
    </w:p>
    <w:p w14:paraId="169D1E07" w14:textId="77777777" w:rsidR="005E2565" w:rsidRPr="003E00C9" w:rsidRDefault="005E2565">
      <w:pPr>
        <w:jc w:val="both"/>
        <w:rPr>
          <w:ins w:id="1761" w:author="Rev. 2 Author" w:date="2018-09-13T06:51:00Z"/>
          <w:sz w:val="22"/>
          <w:szCs w:val="22"/>
          <w:lang w:eastAsia="ja-JP"/>
        </w:rPr>
        <w:pPrChange w:id="1762" w:author="Rev. 2 Author" w:date="2018-09-14T13:59:00Z">
          <w:pPr/>
        </w:pPrChange>
      </w:pPr>
      <w:ins w:id="1763" w:author="Rev. 2 Author" w:date="2018-09-13T06:51:00Z">
        <w:r w:rsidRPr="003E00C9">
          <w:rPr>
            <w:sz w:val="22"/>
            <w:szCs w:val="22"/>
            <w:lang w:eastAsia="ja-JP"/>
          </w:rPr>
          <w:t>where El is the elevation angle in degrees (angle of arrival above the horizontal plane).</w:t>
        </w:r>
      </w:ins>
    </w:p>
    <w:p w14:paraId="2495A499" w14:textId="77777777" w:rsidR="005E2565" w:rsidRPr="003E00C9" w:rsidRDefault="005E2565">
      <w:pPr>
        <w:jc w:val="both"/>
        <w:rPr>
          <w:ins w:id="1764" w:author="Rev. 2 Author" w:date="2018-09-13T06:51:00Z"/>
          <w:rFonts w:eastAsiaTheme="minorHAnsi"/>
          <w:sz w:val="22"/>
          <w:szCs w:val="22"/>
          <w:lang w:eastAsia="ja-JP"/>
        </w:rPr>
      </w:pPr>
      <w:ins w:id="1765" w:author="Rev. 2 Author" w:date="2018-09-13T06:51:00Z">
        <w:r w:rsidRPr="003E00C9">
          <w:rPr>
            <w:sz w:val="22"/>
            <w:szCs w:val="22"/>
            <w:lang w:eastAsia="ja-JP"/>
          </w:rPr>
          <w:t xml:space="preserve">To verify the that </w:t>
        </w:r>
        <w:proofErr w:type="spellStart"/>
        <w:r w:rsidRPr="003E00C9">
          <w:rPr>
            <w:sz w:val="22"/>
            <w:szCs w:val="22"/>
            <w:lang w:eastAsia="ja-JP"/>
          </w:rPr>
          <w:t>pfd</w:t>
        </w:r>
        <w:proofErr w:type="spellEnd"/>
        <w:r w:rsidRPr="003E00C9">
          <w:rPr>
            <w:sz w:val="22"/>
            <w:szCs w:val="22"/>
            <w:lang w:eastAsia="ja-JP"/>
          </w:rPr>
          <w:t xml:space="preserve"> produced by HAPS ground station does not exceed the proposed </w:t>
        </w:r>
        <w:proofErr w:type="spellStart"/>
        <w:r w:rsidRPr="003E00C9">
          <w:rPr>
            <w:sz w:val="22"/>
            <w:szCs w:val="22"/>
            <w:lang w:eastAsia="ja-JP"/>
          </w:rPr>
          <w:t>pfd</w:t>
        </w:r>
        <w:proofErr w:type="spellEnd"/>
        <w:r w:rsidRPr="003E00C9">
          <w:rPr>
            <w:sz w:val="22"/>
            <w:szCs w:val="22"/>
            <w:lang w:eastAsia="ja-JP"/>
          </w:rPr>
          <w:t xml:space="preserve"> mask, the following equation was used:</w:t>
        </w:r>
      </w:ins>
    </w:p>
    <w:p w14:paraId="1BD841F3" w14:textId="77777777" w:rsidR="005E2565" w:rsidRPr="003E00C9" w:rsidRDefault="005E2565" w:rsidP="005E2565">
      <w:pPr>
        <w:tabs>
          <w:tab w:val="center" w:pos="4820"/>
          <w:tab w:val="right" w:pos="9639"/>
        </w:tabs>
        <w:jc w:val="both"/>
        <w:rPr>
          <w:ins w:id="1766" w:author="Rev. 2 Author" w:date="2018-09-13T06:51:00Z"/>
          <w:sz w:val="22"/>
          <w:szCs w:val="22"/>
          <w:lang w:eastAsia="ja-JP"/>
        </w:rPr>
      </w:pPr>
      <m:oMathPara>
        <m:oMath>
          <m:r>
            <w:ins w:id="1767" w:author="Rev. 2 Author" w:date="2018-09-13T06:51:00Z">
              <w:rPr>
                <w:rFonts w:ascii="Cambria Math" w:hAnsi="Cambria Math"/>
                <w:sz w:val="22"/>
                <w:szCs w:val="22"/>
                <w:lang w:eastAsia="ja-JP"/>
              </w:rPr>
              <m:t>pfd</m:t>
            </w:ins>
          </m:r>
          <m:d>
            <m:dPr>
              <m:ctrlPr>
                <w:ins w:id="1768" w:author="Rev. 2 Author" w:date="2018-09-13T06:51:00Z">
                  <w:rPr>
                    <w:rFonts w:ascii="Cambria Math" w:hAnsi="Cambria Math"/>
                    <w:sz w:val="22"/>
                    <w:szCs w:val="22"/>
                    <w:lang w:eastAsia="ja-JP"/>
                  </w:rPr>
                </w:ins>
              </m:ctrlPr>
            </m:dPr>
            <m:e>
              <m:r>
                <w:ins w:id="1769" w:author="Rev. 2 Author" w:date="2018-09-13T06:51:00Z">
                  <w:rPr>
                    <w:rFonts w:ascii="Cambria Math" w:hAnsi="Cambria Math"/>
                    <w:sz w:val="22"/>
                    <w:szCs w:val="22"/>
                    <w:lang w:eastAsia="ja-JP"/>
                  </w:rPr>
                  <m:t>El</m:t>
                </w:ins>
              </m:r>
            </m:e>
          </m:d>
          <m:r>
            <w:ins w:id="1770" w:author="Rev. 2 Author" w:date="2018-09-13T06:51:00Z">
              <m:rPr>
                <m:sty m:val="p"/>
              </m:rPr>
              <w:rPr>
                <w:rFonts w:ascii="Cambria Math" w:hAnsi="Cambria Math"/>
                <w:sz w:val="22"/>
                <w:szCs w:val="22"/>
                <w:lang w:eastAsia="ja-JP"/>
              </w:rPr>
              <m:t>=</m:t>
            </w:ins>
          </m:r>
          <m:sSub>
            <m:sSubPr>
              <m:ctrlPr>
                <w:ins w:id="1771" w:author="Rev. 2 Author" w:date="2018-09-13T06:51:00Z">
                  <w:rPr>
                    <w:rFonts w:ascii="Cambria Math" w:hAnsi="Cambria Math"/>
                    <w:sz w:val="22"/>
                    <w:szCs w:val="22"/>
                    <w:lang w:eastAsia="ja-JP"/>
                  </w:rPr>
                </w:ins>
              </m:ctrlPr>
            </m:sSubPr>
            <m:e>
              <m:r>
                <w:ins w:id="1772" w:author="Rev. 2 Author" w:date="2018-09-13T06:51:00Z">
                  <w:rPr>
                    <w:rFonts w:ascii="Cambria Math" w:hAnsi="Cambria Math"/>
                    <w:sz w:val="22"/>
                    <w:szCs w:val="22"/>
                    <w:lang w:eastAsia="ja-JP"/>
                  </w:rPr>
                  <m:t>EIRP</m:t>
                </w:ins>
              </m:r>
            </m:e>
            <m:sub>
              <m:f>
                <m:fPr>
                  <m:ctrlPr>
                    <w:ins w:id="1773" w:author="Rev. 2 Author" w:date="2018-09-13T06:51:00Z">
                      <w:rPr>
                        <w:rFonts w:ascii="Cambria Math" w:hAnsi="Cambria Math"/>
                        <w:sz w:val="22"/>
                        <w:szCs w:val="22"/>
                        <w:lang w:eastAsia="ja-JP"/>
                      </w:rPr>
                    </w:ins>
                  </m:ctrlPr>
                </m:fPr>
                <m:num>
                  <m:r>
                    <w:ins w:id="1774" w:author="Rev. 2 Author" w:date="2018-09-13T06:51:00Z">
                      <w:rPr>
                        <w:rFonts w:ascii="Cambria Math" w:hAnsi="Cambria Math"/>
                        <w:sz w:val="22"/>
                        <w:szCs w:val="22"/>
                        <w:lang w:eastAsia="ja-JP"/>
                      </w:rPr>
                      <m:t>dBW</m:t>
                    </w:ins>
                  </m:r>
                </m:num>
                <m:den>
                  <m:r>
                    <w:ins w:id="1775" w:author="Rev. 2 Author" w:date="2018-09-13T06:51:00Z">
                      <w:rPr>
                        <w:rFonts w:ascii="Cambria Math" w:hAnsi="Cambria Math"/>
                        <w:sz w:val="22"/>
                        <w:szCs w:val="22"/>
                        <w:lang w:eastAsia="ja-JP"/>
                      </w:rPr>
                      <m:t>MHz</m:t>
                    </w:ins>
                  </m:r>
                </m:den>
              </m:f>
            </m:sub>
          </m:sSub>
          <m:d>
            <m:dPr>
              <m:ctrlPr>
                <w:ins w:id="1776" w:author="Rev. 2 Author" w:date="2018-09-13T06:51:00Z">
                  <w:rPr>
                    <w:rFonts w:ascii="Cambria Math" w:hAnsi="Cambria Math"/>
                    <w:sz w:val="22"/>
                    <w:szCs w:val="22"/>
                    <w:lang w:eastAsia="ja-JP"/>
                  </w:rPr>
                </w:ins>
              </m:ctrlPr>
            </m:dPr>
            <m:e>
              <m:r>
                <w:ins w:id="1777" w:author="Rev. 2 Author" w:date="2018-09-13T06:51:00Z">
                  <w:rPr>
                    <w:rFonts w:ascii="Cambria Math" w:hAnsi="Cambria Math"/>
                    <w:sz w:val="22"/>
                    <w:szCs w:val="22"/>
                    <w:lang w:eastAsia="ja-JP"/>
                  </w:rPr>
                  <m:t>El</m:t>
                </w:ins>
              </m:r>
            </m:e>
          </m:d>
          <m:r>
            <w:ins w:id="1778" w:author="Rev. 2 Author" w:date="2018-09-13T06:51:00Z">
              <m:rPr>
                <m:sty m:val="p"/>
              </m:rPr>
              <w:rPr>
                <w:rFonts w:ascii="Cambria Math" w:hAnsi="Cambria Math"/>
                <w:sz w:val="22"/>
                <w:szCs w:val="22"/>
                <w:lang w:eastAsia="ja-JP"/>
              </w:rPr>
              <m:t>+10*</m:t>
            </w:ins>
          </m:r>
          <m:func>
            <m:funcPr>
              <m:ctrlPr>
                <w:ins w:id="1779" w:author="Rev. 2 Author" w:date="2018-09-13T06:51:00Z">
                  <w:rPr>
                    <w:rFonts w:ascii="Cambria Math" w:hAnsi="Cambria Math"/>
                    <w:sz w:val="22"/>
                    <w:szCs w:val="22"/>
                    <w:lang w:eastAsia="ja-JP"/>
                  </w:rPr>
                </w:ins>
              </m:ctrlPr>
            </m:funcPr>
            <m:fName>
              <m:sSub>
                <m:sSubPr>
                  <m:ctrlPr>
                    <w:ins w:id="1780" w:author="Rev. 2 Author" w:date="2018-09-13T06:51:00Z">
                      <w:rPr>
                        <w:rFonts w:ascii="Cambria Math" w:hAnsi="Cambria Math"/>
                        <w:sz w:val="22"/>
                        <w:szCs w:val="22"/>
                        <w:lang w:eastAsia="ja-JP"/>
                      </w:rPr>
                    </w:ins>
                  </m:ctrlPr>
                </m:sSubPr>
                <m:e>
                  <m:r>
                    <w:ins w:id="1781" w:author="Rev. 2 Author" w:date="2018-09-13T06:51:00Z">
                      <m:rPr>
                        <m:sty m:val="p"/>
                      </m:rPr>
                      <w:rPr>
                        <w:rFonts w:ascii="Cambria Math" w:hAnsi="Cambria Math"/>
                        <w:sz w:val="22"/>
                        <w:szCs w:val="22"/>
                        <w:lang w:eastAsia="ja-JP"/>
                      </w:rPr>
                      <m:t>log</m:t>
                    </w:ins>
                  </m:r>
                </m:e>
                <m:sub>
                  <m:r>
                    <w:ins w:id="1782" w:author="Rev. 2 Author" w:date="2018-09-13T06:51:00Z">
                      <m:rPr>
                        <m:sty m:val="p"/>
                      </m:rPr>
                      <w:rPr>
                        <w:rFonts w:ascii="Cambria Math" w:hAnsi="Cambria Math"/>
                        <w:sz w:val="22"/>
                        <w:szCs w:val="22"/>
                        <w:lang w:eastAsia="ja-JP"/>
                      </w:rPr>
                      <m:t>10</m:t>
                    </w:ins>
                  </m:r>
                </m:sub>
              </m:sSub>
            </m:fName>
            <m:e>
              <m:d>
                <m:dPr>
                  <m:ctrlPr>
                    <w:ins w:id="1783" w:author="Rev. 2 Author" w:date="2018-09-13T06:51:00Z">
                      <w:rPr>
                        <w:rFonts w:ascii="Cambria Math" w:hAnsi="Cambria Math"/>
                        <w:sz w:val="22"/>
                        <w:szCs w:val="22"/>
                        <w:lang w:eastAsia="ja-JP"/>
                      </w:rPr>
                    </w:ins>
                  </m:ctrlPr>
                </m:dPr>
                <m:e>
                  <m:f>
                    <m:fPr>
                      <m:ctrlPr>
                        <w:ins w:id="1784" w:author="Rev. 2 Author" w:date="2018-09-13T06:51:00Z">
                          <w:rPr>
                            <w:rFonts w:ascii="Cambria Math" w:hAnsi="Cambria Math"/>
                            <w:sz w:val="22"/>
                            <w:szCs w:val="22"/>
                            <w:lang w:eastAsia="ja-JP"/>
                          </w:rPr>
                        </w:ins>
                      </m:ctrlPr>
                    </m:fPr>
                    <m:num>
                      <m:sSup>
                        <m:sSupPr>
                          <m:ctrlPr>
                            <w:ins w:id="1785" w:author="Rev. 2 Author" w:date="2018-09-13T06:51:00Z">
                              <w:rPr>
                                <w:rFonts w:ascii="Cambria Math" w:hAnsi="Cambria Math"/>
                                <w:i/>
                                <w:sz w:val="22"/>
                                <w:szCs w:val="22"/>
                                <w:lang w:eastAsia="ja-JP"/>
                              </w:rPr>
                            </w:ins>
                          </m:ctrlPr>
                        </m:sSupPr>
                        <m:e>
                          <m:r>
                            <w:ins w:id="1786" w:author="Rev. 2 Author" w:date="2018-09-13T06:51:00Z">
                              <w:rPr>
                                <w:rFonts w:ascii="Cambria Math" w:hAnsi="Cambria Math"/>
                                <w:sz w:val="22"/>
                                <w:szCs w:val="22"/>
                                <w:lang w:eastAsia="ja-JP"/>
                              </w:rPr>
                              <m:t>λ</m:t>
                            </w:ins>
                          </m:r>
                        </m:e>
                        <m:sup>
                          <m:r>
                            <w:ins w:id="1787" w:author="Rev. 2 Author" w:date="2018-09-13T06:51:00Z">
                              <w:rPr>
                                <w:rFonts w:ascii="Cambria Math" w:hAnsi="Cambria Math"/>
                                <w:sz w:val="22"/>
                                <w:szCs w:val="22"/>
                                <w:lang w:eastAsia="ja-JP"/>
                              </w:rPr>
                              <m:t>2</m:t>
                            </w:ins>
                          </m:r>
                        </m:sup>
                      </m:sSup>
                    </m:num>
                    <m:den>
                      <m:r>
                        <w:ins w:id="1788" w:author="Rev. 2 Author" w:date="2018-09-13T06:51:00Z">
                          <m:rPr>
                            <m:sty m:val="p"/>
                          </m:rPr>
                          <w:rPr>
                            <w:rFonts w:ascii="Cambria Math" w:hAnsi="Cambria Math"/>
                            <w:sz w:val="22"/>
                            <w:szCs w:val="22"/>
                            <w:lang w:eastAsia="ja-JP"/>
                          </w:rPr>
                          <m:t>4</m:t>
                        </w:ins>
                      </m:r>
                      <m:r>
                        <w:ins w:id="1789" w:author="Rev. 2 Author" w:date="2018-09-13T06:51:00Z">
                          <w:rPr>
                            <w:rFonts w:ascii="Cambria Math" w:hAnsi="Cambria Math"/>
                            <w:sz w:val="22"/>
                            <w:szCs w:val="22"/>
                            <w:lang w:eastAsia="ja-JP"/>
                          </w:rPr>
                          <m:t>π</m:t>
                        </w:ins>
                      </m:r>
                    </m:den>
                  </m:f>
                </m:e>
              </m:d>
              <m:r>
                <w:ins w:id="1790" w:author="Rev. 2 Author" w:date="2018-09-13T06:51:00Z">
                  <w:rPr>
                    <w:rFonts w:ascii="Cambria Math" w:hAnsi="Cambria Math"/>
                    <w:sz w:val="22"/>
                    <w:szCs w:val="22"/>
                    <w:lang w:eastAsia="ja-JP"/>
                  </w:rPr>
                  <m:t>-P.452</m:t>
                </w:ins>
              </m:r>
              <m:d>
                <m:dPr>
                  <m:ctrlPr>
                    <w:ins w:id="1791" w:author="Rev. 2 Author" w:date="2018-09-13T06:51:00Z">
                      <w:rPr>
                        <w:rFonts w:ascii="Cambria Math" w:hAnsi="Cambria Math"/>
                        <w:i/>
                        <w:sz w:val="22"/>
                        <w:szCs w:val="22"/>
                        <w:lang w:eastAsia="ja-JP"/>
                      </w:rPr>
                    </w:ins>
                  </m:ctrlPr>
                </m:dPr>
                <m:e>
                  <m:r>
                    <w:ins w:id="1792" w:author="Rev. 2 Author" w:date="2018-09-13T06:51:00Z">
                      <w:rPr>
                        <w:rFonts w:ascii="Cambria Math" w:hAnsi="Cambria Math"/>
                        <w:sz w:val="22"/>
                        <w:szCs w:val="22"/>
                        <w:lang w:eastAsia="ja-JP"/>
                      </w:rPr>
                      <m:t>d</m:t>
                    </w:ins>
                  </m:r>
                </m:e>
              </m:d>
            </m:e>
          </m:func>
          <m:r>
            <w:ins w:id="1793" w:author="Rev. 2 Author" w:date="2018-09-13T06:51:00Z">
              <w:rPr>
                <w:rFonts w:ascii="Cambria Math" w:hAnsi="Cambria Math"/>
                <w:sz w:val="22"/>
                <w:szCs w:val="22"/>
                <w:lang w:eastAsia="ja-JP"/>
              </w:rPr>
              <m:t>-</m:t>
            </w:ins>
          </m:r>
          <m:sSub>
            <m:sSubPr>
              <m:ctrlPr>
                <w:ins w:id="1794" w:author="Rev. 2 Author" w:date="2018-09-13T06:51:00Z">
                  <w:rPr>
                    <w:rFonts w:ascii="Cambria Math" w:hAnsi="Cambria Math"/>
                    <w:sz w:val="22"/>
                    <w:szCs w:val="22"/>
                    <w:lang w:eastAsia="ja-JP"/>
                  </w:rPr>
                </w:ins>
              </m:ctrlPr>
            </m:sSubPr>
            <m:e>
              <m:r>
                <w:ins w:id="1795" w:author="Rev. 2 Author" w:date="2018-09-13T06:51:00Z">
                  <w:rPr>
                    <w:rFonts w:ascii="Cambria Math" w:hAnsi="Cambria Math"/>
                    <w:sz w:val="22"/>
                    <w:szCs w:val="22"/>
                    <w:lang w:eastAsia="ja-JP"/>
                  </w:rPr>
                  <m:t>L</m:t>
                </w:ins>
              </m:r>
            </m:e>
            <m:sub>
              <m:r>
                <w:ins w:id="1796" w:author="Rev. 2 Author" w:date="2018-09-13T06:51:00Z">
                  <w:rPr>
                    <w:rFonts w:ascii="Cambria Math" w:hAnsi="Cambria Math"/>
                    <w:sz w:val="22"/>
                    <w:szCs w:val="22"/>
                    <w:lang w:eastAsia="ja-JP"/>
                  </w:rPr>
                  <m:t>Pol</m:t>
                </w:ins>
              </m:r>
            </m:sub>
          </m:sSub>
          <m:r>
            <w:ins w:id="1797" w:author="Rev. 2 Author" w:date="2018-09-13T06:51:00Z">
              <w:rPr>
                <w:rFonts w:ascii="Cambria Math" w:hAnsi="Cambria Math"/>
                <w:sz w:val="22"/>
                <w:szCs w:val="22"/>
                <w:lang w:eastAsia="ja-JP"/>
              </w:rPr>
              <m:t>-</m:t>
            </w:ins>
          </m:r>
          <m:sSub>
            <m:sSubPr>
              <m:ctrlPr>
                <w:ins w:id="1798" w:author="Rev. 2 Author" w:date="2018-09-13T06:51:00Z">
                  <w:rPr>
                    <w:rFonts w:ascii="Cambria Math" w:hAnsi="Cambria Math"/>
                    <w:sz w:val="22"/>
                    <w:szCs w:val="22"/>
                    <w:lang w:eastAsia="ja-JP"/>
                  </w:rPr>
                </w:ins>
              </m:ctrlPr>
            </m:sSubPr>
            <m:e>
              <m:r>
                <w:ins w:id="1799" w:author="Rev. 2 Author" w:date="2018-09-13T06:51:00Z">
                  <w:rPr>
                    <w:rFonts w:ascii="Cambria Math" w:hAnsi="Cambria Math"/>
                    <w:sz w:val="22"/>
                    <w:szCs w:val="22"/>
                    <w:lang w:eastAsia="ja-JP"/>
                  </w:rPr>
                  <m:t>C</m:t>
                </w:ins>
              </m:r>
            </m:e>
            <m:sub>
              <m:r>
                <w:ins w:id="1800" w:author="Rev. 2 Author" w:date="2018-09-13T06:51:00Z">
                  <w:rPr>
                    <w:rFonts w:ascii="Cambria Math" w:hAnsi="Cambria Math"/>
                    <w:sz w:val="22"/>
                    <w:szCs w:val="22"/>
                    <w:lang w:eastAsia="ja-JP"/>
                  </w:rPr>
                  <m:t>loss</m:t>
                </w:ins>
              </m:r>
            </m:sub>
          </m:sSub>
        </m:oMath>
      </m:oMathPara>
    </w:p>
    <w:p w14:paraId="5266BBE0" w14:textId="77777777" w:rsidR="005E2565" w:rsidRPr="003E00C9" w:rsidRDefault="005E2565" w:rsidP="005E2565">
      <w:pPr>
        <w:jc w:val="both"/>
        <w:rPr>
          <w:ins w:id="1801" w:author="Rev. 2 Author" w:date="2018-09-13T06:51:00Z"/>
          <w:sz w:val="22"/>
          <w:szCs w:val="22"/>
          <w:lang w:eastAsia="ja-JP"/>
        </w:rPr>
      </w:pPr>
      <w:ins w:id="1802" w:author="Rev. 2 Author" w:date="2018-09-13T06:51:00Z">
        <w:r w:rsidRPr="003E00C9">
          <w:rPr>
            <w:sz w:val="22"/>
            <w:szCs w:val="22"/>
            <w:lang w:eastAsia="ja-JP"/>
          </w:rPr>
          <w:t xml:space="preserve">Where: </w:t>
        </w:r>
      </w:ins>
    </w:p>
    <w:p w14:paraId="4A426DD8" w14:textId="22C4A7D3" w:rsidR="005E2565" w:rsidRPr="003E00C9" w:rsidRDefault="005E2565" w:rsidP="005E2565">
      <w:pPr>
        <w:pStyle w:val="Equationlegend"/>
        <w:rPr>
          <w:ins w:id="1803" w:author="Rev. 2 Author" w:date="2018-09-13T06:51:00Z"/>
          <w:sz w:val="22"/>
          <w:szCs w:val="22"/>
          <w:lang w:eastAsia="ja-JP"/>
        </w:rPr>
      </w:pPr>
      <w:ins w:id="1804" w:author="Rev. 2 Author" w:date="2018-09-13T06:51:00Z">
        <w:r w:rsidRPr="003E00C9">
          <w:rPr>
            <w:i/>
            <w:sz w:val="22"/>
            <w:szCs w:val="22"/>
            <w:lang w:eastAsia="ja-JP"/>
          </w:rPr>
          <w:tab/>
        </w:r>
        <w:proofErr w:type="spellStart"/>
        <w:r w:rsidR="009B3FE7">
          <w:rPr>
            <w:i/>
            <w:iCs/>
            <w:sz w:val="22"/>
            <w:szCs w:val="22"/>
            <w:lang w:eastAsia="ja-JP"/>
          </w:rPr>
          <w:t>e.i.r.p</w:t>
        </w:r>
        <w:proofErr w:type="spellEnd"/>
        <w:r w:rsidR="009B3FE7">
          <w:rPr>
            <w:i/>
            <w:iCs/>
            <w:sz w:val="22"/>
            <w:szCs w:val="22"/>
            <w:lang w:eastAsia="ja-JP"/>
          </w:rPr>
          <w:t>.</w:t>
        </w:r>
        <w:r w:rsidRPr="003E00C9">
          <w:rPr>
            <w:i/>
            <w:sz w:val="22"/>
            <w:szCs w:val="22"/>
            <w:lang w:eastAsia="ja-JP"/>
          </w:rPr>
          <w:t xml:space="preserve"> </w:t>
        </w:r>
        <w:r w:rsidRPr="003E00C9">
          <w:rPr>
            <w:i/>
            <w:sz w:val="22"/>
            <w:szCs w:val="22"/>
            <w:lang w:eastAsia="ja-JP"/>
          </w:rPr>
          <w:tab/>
        </w:r>
        <w:r w:rsidRPr="003E00C9">
          <w:rPr>
            <w:sz w:val="22"/>
            <w:szCs w:val="22"/>
            <w:lang w:eastAsia="ja-JP"/>
          </w:rPr>
          <w:t xml:space="preserve">nominal HAPS ground station EIRP density level in </w:t>
        </w:r>
        <w:proofErr w:type="spellStart"/>
        <w:r w:rsidRPr="003E00C9">
          <w:rPr>
            <w:sz w:val="22"/>
            <w:szCs w:val="22"/>
            <w:lang w:eastAsia="ja-JP"/>
          </w:rPr>
          <w:t>dBW</w:t>
        </w:r>
        <w:proofErr w:type="spellEnd"/>
        <w:r w:rsidRPr="003E00C9">
          <w:rPr>
            <w:sz w:val="22"/>
            <w:szCs w:val="22"/>
            <w:lang w:eastAsia="ja-JP"/>
          </w:rPr>
          <w:t>/MHz (dependent to the elevation angle);</w:t>
        </w:r>
      </w:ins>
    </w:p>
    <w:p w14:paraId="717CDFC4" w14:textId="3D7B8082" w:rsidR="005E2565" w:rsidRPr="003E00C9" w:rsidRDefault="005E2565" w:rsidP="005E2565">
      <w:pPr>
        <w:pStyle w:val="Equationlegend"/>
        <w:rPr>
          <w:ins w:id="1805" w:author="Rev. 2 Author" w:date="2018-09-13T06:51:00Z"/>
          <w:sz w:val="22"/>
          <w:szCs w:val="22"/>
          <w:lang w:eastAsia="ja-JP"/>
        </w:rPr>
      </w:pPr>
      <w:ins w:id="1806" w:author="Rev. 2 Author" w:date="2018-09-13T06:51:00Z">
        <w:r w:rsidRPr="003E00C9">
          <w:rPr>
            <w:i/>
            <w:sz w:val="22"/>
            <w:szCs w:val="22"/>
            <w:lang w:eastAsia="ja-JP"/>
          </w:rPr>
          <w:tab/>
          <w:t>d</w:t>
        </w:r>
        <w:r w:rsidR="00F171FF">
          <w:rPr>
            <w:sz w:val="22"/>
            <w:szCs w:val="22"/>
            <w:lang w:eastAsia="ja-JP"/>
          </w:rPr>
          <w:t xml:space="preserve"> </w:t>
        </w:r>
        <w:r w:rsidR="00F171FF">
          <w:rPr>
            <w:sz w:val="22"/>
            <w:szCs w:val="22"/>
            <w:lang w:eastAsia="ja-JP"/>
          </w:rPr>
          <w:tab/>
        </w:r>
        <w:r w:rsidRPr="003E00C9">
          <w:rPr>
            <w:sz w:val="22"/>
            <w:szCs w:val="22"/>
            <w:lang w:eastAsia="ja-JP"/>
          </w:rPr>
          <w:t>distance between the HAPS ground statio</w:t>
        </w:r>
        <w:r w:rsidR="00CE7125">
          <w:rPr>
            <w:sz w:val="22"/>
            <w:szCs w:val="22"/>
            <w:lang w:eastAsia="ja-JP"/>
          </w:rPr>
          <w:t xml:space="preserve">n and the border of the </w:t>
        </w:r>
        <w:proofErr w:type="spellStart"/>
        <w:r w:rsidR="00CE7125">
          <w:rPr>
            <w:sz w:val="22"/>
            <w:szCs w:val="22"/>
            <w:lang w:eastAsia="ja-JP"/>
          </w:rPr>
          <w:t>neighbo</w:t>
        </w:r>
        <w:r w:rsidRPr="003E00C9">
          <w:rPr>
            <w:sz w:val="22"/>
            <w:szCs w:val="22"/>
            <w:lang w:eastAsia="ja-JP"/>
          </w:rPr>
          <w:t>ring</w:t>
        </w:r>
        <w:proofErr w:type="spellEnd"/>
        <w:r w:rsidRPr="003E00C9">
          <w:rPr>
            <w:sz w:val="22"/>
            <w:szCs w:val="22"/>
            <w:lang w:eastAsia="ja-JP"/>
          </w:rPr>
          <w:t xml:space="preserve"> administration (elevation angle dependent);</w:t>
        </w:r>
      </w:ins>
    </w:p>
    <w:p w14:paraId="5EA15C69" w14:textId="45F3A1F1" w:rsidR="005E2565" w:rsidRPr="003E00C9" w:rsidRDefault="005E2565" w:rsidP="005E2565">
      <w:pPr>
        <w:pStyle w:val="Equationlegend"/>
        <w:rPr>
          <w:ins w:id="1807" w:author="Rev. 2 Author" w:date="2018-09-13T06:51:00Z"/>
          <w:sz w:val="22"/>
          <w:szCs w:val="22"/>
          <w:lang w:val="en-US" w:eastAsia="ja-JP"/>
        </w:rPr>
      </w:pPr>
      <w:ins w:id="1808" w:author="Rev. 2 Author" w:date="2018-09-13T06:51:00Z">
        <w:r w:rsidRPr="003E00C9">
          <w:rPr>
            <w:i/>
            <w:iCs/>
            <w:sz w:val="22"/>
            <w:szCs w:val="22"/>
            <w:lang w:val="en-US" w:eastAsia="ja-JP"/>
          </w:rPr>
          <w:tab/>
        </w:r>
        <w:proofErr w:type="spellStart"/>
        <w:r w:rsidRPr="003E00C9">
          <w:rPr>
            <w:i/>
            <w:iCs/>
            <w:sz w:val="22"/>
            <w:szCs w:val="22"/>
            <w:lang w:val="en-US" w:eastAsia="ja-JP"/>
          </w:rPr>
          <w:t>L</w:t>
        </w:r>
        <w:r w:rsidRPr="003E00C9">
          <w:rPr>
            <w:i/>
            <w:iCs/>
            <w:sz w:val="22"/>
            <w:szCs w:val="22"/>
            <w:vertAlign w:val="subscript"/>
            <w:lang w:val="en-US" w:eastAsia="ja-JP"/>
          </w:rPr>
          <w:t>pol</w:t>
        </w:r>
        <w:proofErr w:type="spellEnd"/>
        <w:r w:rsidRPr="003E00C9">
          <w:rPr>
            <w:sz w:val="22"/>
            <w:szCs w:val="22"/>
            <w:vertAlign w:val="subscript"/>
            <w:lang w:val="en-US" w:eastAsia="ja-JP"/>
          </w:rPr>
          <w:t xml:space="preserve"> </w:t>
        </w:r>
        <w:r w:rsidR="00F171FF">
          <w:rPr>
            <w:sz w:val="22"/>
            <w:szCs w:val="22"/>
            <w:lang w:val="en-US" w:eastAsia="ja-JP"/>
          </w:rPr>
          <w:tab/>
        </w:r>
        <w:r w:rsidRPr="003E00C9">
          <w:rPr>
            <w:sz w:val="22"/>
            <w:szCs w:val="22"/>
            <w:lang w:val="en-US" w:eastAsia="ja-JP"/>
          </w:rPr>
          <w:t>polarization discrimination of 3dB;</w:t>
        </w:r>
      </w:ins>
    </w:p>
    <w:p w14:paraId="6F630BDF" w14:textId="0804F76E" w:rsidR="005E2565" w:rsidRPr="003E00C9" w:rsidRDefault="005E2565" w:rsidP="005E2565">
      <w:pPr>
        <w:pStyle w:val="Equationlegend"/>
        <w:rPr>
          <w:ins w:id="1809" w:author="Rev. 2 Author" w:date="2018-09-13T06:51:00Z"/>
          <w:sz w:val="22"/>
          <w:szCs w:val="22"/>
          <w:lang w:val="en-US" w:eastAsia="ja-JP"/>
        </w:rPr>
      </w:pPr>
      <w:ins w:id="1810" w:author="Rev. 2 Author" w:date="2018-09-13T06:51:00Z">
        <w:r w:rsidRPr="003E00C9">
          <w:rPr>
            <w:sz w:val="22"/>
            <w:szCs w:val="22"/>
            <w:lang w:val="en-US" w:eastAsia="ja-JP"/>
          </w:rPr>
          <w:tab/>
        </w:r>
        <m:oMath>
          <m:sSub>
            <m:sSubPr>
              <m:ctrlPr>
                <w:rPr>
                  <w:rFonts w:ascii="Cambria Math" w:hAnsi="Cambria Math"/>
                  <w:sz w:val="22"/>
                  <w:szCs w:val="22"/>
                  <w:lang w:val="en-US" w:eastAsia="ja-JP"/>
                </w:rPr>
              </m:ctrlPr>
            </m:sSubPr>
            <m:e>
              <m:r>
                <w:rPr>
                  <w:rFonts w:ascii="Cambria Math" w:hAnsi="Cambria Math"/>
                  <w:sz w:val="22"/>
                  <w:szCs w:val="22"/>
                  <w:lang w:val="en-US" w:eastAsia="ja-JP"/>
                </w:rPr>
                <m:t>C</m:t>
              </m:r>
            </m:e>
            <m:sub>
              <m:r>
                <w:rPr>
                  <w:rFonts w:ascii="Cambria Math" w:hAnsi="Cambria Math"/>
                  <w:sz w:val="22"/>
                  <w:szCs w:val="22"/>
                  <w:lang w:val="en-US" w:eastAsia="ja-JP"/>
                </w:rPr>
                <m:t>loss</m:t>
              </m:r>
            </m:sub>
          </m:sSub>
        </m:oMath>
        <w:r w:rsidR="00F171FF">
          <w:rPr>
            <w:sz w:val="22"/>
            <w:szCs w:val="22"/>
            <w:lang w:val="en-US" w:eastAsia="ja-JP"/>
          </w:rPr>
          <w:t xml:space="preserve"> </w:t>
        </w:r>
        <w:r w:rsidR="00F171FF">
          <w:rPr>
            <w:sz w:val="22"/>
            <w:szCs w:val="22"/>
            <w:lang w:val="en-US" w:eastAsia="ja-JP"/>
          </w:rPr>
          <w:tab/>
        </w:r>
        <w:r w:rsidRPr="003E00C9">
          <w:rPr>
            <w:sz w:val="22"/>
            <w:szCs w:val="22"/>
            <w:lang w:val="en-US" w:eastAsia="ja-JP"/>
          </w:rPr>
          <w:t>clutter loss</w:t>
        </w:r>
      </w:ins>
      <w:ins w:id="1811" w:author="Rev. 2 Author" w:date="2018-09-14T14:37:00Z">
        <w:r w:rsidR="00F171FF">
          <w:rPr>
            <w:sz w:val="22"/>
            <w:szCs w:val="22"/>
            <w:lang w:val="en-US" w:eastAsia="ja-JP"/>
          </w:rPr>
          <w:t xml:space="preserve"> (ITU-R P.2108)</w:t>
        </w:r>
      </w:ins>
      <w:ins w:id="1812" w:author="Rev. 2 Author" w:date="2018-09-13T06:51:00Z">
        <w:r w:rsidRPr="003E00C9">
          <w:rPr>
            <w:sz w:val="22"/>
            <w:szCs w:val="22"/>
            <w:lang w:val="en-US" w:eastAsia="ja-JP"/>
          </w:rPr>
          <w:t>;</w:t>
        </w:r>
      </w:ins>
    </w:p>
    <w:p w14:paraId="45CB6126" w14:textId="2D817DC3" w:rsidR="005E2565" w:rsidRPr="003E00C9" w:rsidRDefault="005E2565" w:rsidP="005E2565">
      <w:pPr>
        <w:pStyle w:val="Equationlegend"/>
        <w:rPr>
          <w:ins w:id="1813" w:author="Rev. 2 Author" w:date="2018-09-13T06:51:00Z"/>
          <w:sz w:val="22"/>
          <w:szCs w:val="22"/>
          <w:lang w:eastAsia="ja-JP"/>
        </w:rPr>
      </w:pPr>
      <w:ins w:id="1814" w:author="Rev. 2 Author" w:date="2018-09-13T06:51:00Z">
        <w:r w:rsidRPr="003E00C9">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00F171FF">
          <w:rPr>
            <w:sz w:val="22"/>
            <w:szCs w:val="22"/>
            <w:lang w:eastAsia="ja-JP"/>
          </w:rPr>
          <w:t xml:space="preserve"> </w:t>
        </w:r>
        <w:r w:rsidR="00F171FF">
          <w:rPr>
            <w:sz w:val="22"/>
            <w:szCs w:val="22"/>
            <w:lang w:eastAsia="ja-JP"/>
          </w:rPr>
          <w:tab/>
        </w:r>
        <w:r w:rsidRPr="003E00C9">
          <w:rPr>
            <w:sz w:val="22"/>
            <w:szCs w:val="22"/>
            <w:lang w:eastAsia="ja-JP"/>
          </w:rPr>
          <w:t>propagation loss</w:t>
        </w:r>
      </w:ins>
      <w:ins w:id="1815" w:author="Rev. 2 Author" w:date="2018-09-14T14:37:00Z">
        <w:r w:rsidR="00F171FF">
          <w:rPr>
            <w:sz w:val="22"/>
            <w:szCs w:val="22"/>
            <w:lang w:eastAsia="ja-JP"/>
          </w:rPr>
          <w:t xml:space="preserve"> (ITU-R P.452)</w:t>
        </w:r>
      </w:ins>
      <w:ins w:id="1816" w:author="Rev. 2 Author" w:date="2018-09-13T06:51:00Z">
        <w:r w:rsidRPr="003E00C9">
          <w:rPr>
            <w:sz w:val="22"/>
            <w:szCs w:val="22"/>
            <w:lang w:eastAsia="ja-JP"/>
          </w:rPr>
          <w:t>;</w:t>
        </w:r>
      </w:ins>
    </w:p>
    <w:p w14:paraId="265AC174" w14:textId="77777777" w:rsidR="005E2565" w:rsidRDefault="005E2565" w:rsidP="005E2565">
      <w:pPr>
        <w:pStyle w:val="Equationlegend"/>
        <w:rPr>
          <w:ins w:id="1817" w:author="Rev. 2 Author" w:date="2018-09-13T06:51:00Z"/>
        </w:rPr>
      </w:pPr>
    </w:p>
    <w:p w14:paraId="02BC4008" w14:textId="6A101AB0" w:rsidR="005E2565" w:rsidRDefault="005E2565">
      <w:pPr>
        <w:jc w:val="both"/>
        <w:rPr>
          <w:ins w:id="1818" w:author="Rev. 2 Author" w:date="2018-09-13T06:51:00Z"/>
          <w:sz w:val="22"/>
          <w:szCs w:val="22"/>
        </w:rPr>
        <w:pPrChange w:id="1819" w:author="Rev. 2 Author" w:date="2018-09-14T13:59:00Z">
          <w:pPr/>
        </w:pPrChange>
      </w:pPr>
      <w:ins w:id="1820" w:author="Rev. 2 Author" w:date="2018-09-13T06:51:00Z">
        <w:r w:rsidRPr="003E00C9">
          <w:rPr>
            <w:sz w:val="22"/>
            <w:szCs w:val="22"/>
          </w:rPr>
          <w:t>2</w:t>
        </w:r>
        <w:r w:rsidRPr="003E00C9">
          <w:rPr>
            <w:sz w:val="22"/>
            <w:szCs w:val="22"/>
          </w:rPr>
          <w:tab/>
          <w:t>that for the purpose of protecting Fixed Satellite Se</w:t>
        </w:r>
        <w:r w:rsidR="00CE7125">
          <w:rPr>
            <w:sz w:val="22"/>
            <w:szCs w:val="22"/>
          </w:rPr>
          <w:t>rvice earth stations in neighbo</w:t>
        </w:r>
        <w:r w:rsidRPr="003E00C9">
          <w:rPr>
            <w:sz w:val="22"/>
            <w:szCs w:val="22"/>
          </w:rPr>
          <w:t xml:space="preserve">ring administrations in the frequency range 38-39.5 GHz, the power flux density per HAPS ground station at the </w:t>
        </w:r>
        <w:r w:rsidR="00CE7125">
          <w:rPr>
            <w:sz w:val="22"/>
            <w:szCs w:val="22"/>
          </w:rPr>
          <w:t>surface of the Earth in neighbo</w:t>
        </w:r>
        <w:r w:rsidRPr="003E00C9">
          <w:rPr>
            <w:sz w:val="22"/>
            <w:szCs w:val="22"/>
          </w:rPr>
          <w:t xml:space="preserve">ring administrations </w:t>
        </w:r>
        <w:r>
          <w:rPr>
            <w:sz w:val="22"/>
            <w:szCs w:val="22"/>
          </w:rPr>
          <w:t xml:space="preserve">shall not </w:t>
        </w:r>
        <w:r w:rsidRPr="003E00C9">
          <w:rPr>
            <w:sz w:val="22"/>
            <w:szCs w:val="22"/>
          </w:rPr>
          <w:t xml:space="preserve">exceed the following in </w:t>
        </w:r>
        <w:proofErr w:type="spellStart"/>
        <w:r w:rsidRPr="003E00C9">
          <w:rPr>
            <w:sz w:val="22"/>
            <w:szCs w:val="22"/>
          </w:rPr>
          <w:t>dBW</w:t>
        </w:r>
        <w:proofErr w:type="spellEnd"/>
        <w:r w:rsidRPr="003E00C9">
          <w:rPr>
            <w:sz w:val="22"/>
            <w:szCs w:val="22"/>
          </w:rPr>
          <w:t>/m</w:t>
        </w:r>
        <w:r w:rsidRPr="003E00C9">
          <w:rPr>
            <w:sz w:val="22"/>
            <w:szCs w:val="22"/>
            <w:vertAlign w:val="superscript"/>
          </w:rPr>
          <w:t>2</w:t>
        </w:r>
        <w:r w:rsidRPr="003E00C9">
          <w:rPr>
            <w:sz w:val="22"/>
            <w:szCs w:val="22"/>
          </w:rPr>
          <w:t>/MHz under clear sky conditions</w:t>
        </w:r>
        <w:r w:rsidRPr="001B56F6">
          <w:rPr>
            <w:color w:val="000000"/>
            <w:sz w:val="22"/>
            <w:szCs w:val="22"/>
            <w:lang w:val="en-GB"/>
          </w:rPr>
          <w:t xml:space="preserve"> </w:t>
        </w:r>
        <w:r w:rsidRPr="003E00C9">
          <w:rPr>
            <w:color w:val="000000"/>
            <w:sz w:val="22"/>
            <w:szCs w:val="22"/>
            <w:lang w:val="en-GB"/>
          </w:rPr>
          <w:t>without the explicit agreement from the affected administration</w:t>
        </w:r>
        <w:r w:rsidRPr="003E00C9">
          <w:rPr>
            <w:sz w:val="22"/>
            <w:szCs w:val="22"/>
          </w:rPr>
          <w:t xml:space="preserve">: </w:t>
        </w:r>
      </w:ins>
    </w:p>
    <w:p w14:paraId="0AF131ED" w14:textId="77777777" w:rsidR="005E2565" w:rsidRPr="003E00C9" w:rsidRDefault="005E2565" w:rsidP="005E2565">
      <w:pPr>
        <w:rPr>
          <w:ins w:id="1821" w:author="Rev. 2 Author" w:date="2018-09-13T06:51:00Z"/>
          <w:sz w:val="22"/>
          <w:szCs w:val="22"/>
        </w:rPr>
      </w:pPr>
    </w:p>
    <w:p w14:paraId="6214FB5C" w14:textId="49BAFE99" w:rsidR="005E2565" w:rsidRDefault="00731252" w:rsidP="005E2565">
      <w:pPr>
        <w:jc w:val="center"/>
        <w:rPr>
          <w:ins w:id="1822" w:author="Rev. 2 Author" w:date="2018-09-13T06:51:00Z"/>
          <w:rFonts w:eastAsiaTheme="minorEastAsia"/>
          <w:sz w:val="22"/>
          <w:szCs w:val="22"/>
        </w:rPr>
      </w:pPr>
      <m:oMathPara>
        <m:oMath>
          <m:sSub>
            <m:sSubPr>
              <m:ctrlPr>
                <w:ins w:id="1823" w:author="Rev. 2 Author" w:date="2018-09-13T06:51:00Z">
                  <w:rPr>
                    <w:rFonts w:ascii="Cambria Math" w:hAnsi="Cambria Math"/>
                    <w:sz w:val="22"/>
                    <w:szCs w:val="22"/>
                    <w:lang w:eastAsia="ja-JP"/>
                  </w:rPr>
                </w:ins>
              </m:ctrlPr>
            </m:sSubPr>
            <m:e>
              <m:r>
                <w:ins w:id="1824" w:author="Rev. 2 Author" w:date="2018-09-13T06:51:00Z">
                  <w:rPr>
                    <w:rFonts w:ascii="Cambria Math" w:hAnsi="Cambria Math"/>
                    <w:sz w:val="22"/>
                    <w:szCs w:val="22"/>
                    <w:lang w:eastAsia="ja-JP"/>
                  </w:rPr>
                  <m:t>pfd</m:t>
                </w:ins>
              </m:r>
            </m:e>
            <m:sub>
              <m:r>
                <w:ins w:id="1825" w:author="Rev. 2 Author" w:date="2018-09-13T06:51:00Z">
                  <w:rPr>
                    <w:rFonts w:ascii="Cambria Math" w:hAnsi="Cambria Math"/>
                    <w:sz w:val="22"/>
                    <w:szCs w:val="22"/>
                    <w:lang w:eastAsia="ja-JP"/>
                  </w:rPr>
                  <m:t>max</m:t>
                </w:ins>
              </m:r>
            </m:sub>
          </m:sSub>
          <m:r>
            <w:ins w:id="1826" w:author="Rev. 2 Author" w:date="2018-09-13T06:51:00Z">
              <w:rPr>
                <w:rFonts w:ascii="Cambria Math" w:hAnsi="Cambria Math"/>
                <w:sz w:val="22"/>
                <w:szCs w:val="22"/>
              </w:rPr>
              <m:t>=-111.3 dBW/</m:t>
            </w:ins>
          </m:r>
          <m:sSup>
            <m:sSupPr>
              <m:ctrlPr>
                <w:ins w:id="1827" w:author="Rev. 2 Author" w:date="2018-09-13T06:51:00Z">
                  <w:rPr>
                    <w:rFonts w:ascii="Cambria Math" w:hAnsi="Cambria Math"/>
                    <w:i/>
                    <w:sz w:val="22"/>
                    <w:szCs w:val="22"/>
                  </w:rPr>
                </w:ins>
              </m:ctrlPr>
            </m:sSupPr>
            <m:e>
              <m:r>
                <w:ins w:id="1828" w:author="Rev. 2 Author" w:date="2018-09-13T06:51:00Z">
                  <w:rPr>
                    <w:rFonts w:ascii="Cambria Math" w:hAnsi="Cambria Math"/>
                    <w:sz w:val="22"/>
                    <w:szCs w:val="22"/>
                  </w:rPr>
                  <m:t>m</m:t>
                </w:ins>
              </m:r>
            </m:e>
            <m:sup>
              <m:r>
                <w:ins w:id="1829" w:author="Rev. 2 Author" w:date="2018-09-13T06:51:00Z">
                  <w:rPr>
                    <w:rFonts w:ascii="Cambria Math" w:hAnsi="Cambria Math"/>
                    <w:sz w:val="22"/>
                    <w:szCs w:val="22"/>
                  </w:rPr>
                  <m:t>2</m:t>
                </w:ins>
              </m:r>
            </m:sup>
          </m:sSup>
          <m:r>
            <w:ins w:id="1830" w:author="Rev. 2 Author" w:date="2018-09-13T06:51:00Z">
              <w:rPr>
                <w:rFonts w:ascii="Cambria Math" w:hAnsi="Cambria Math"/>
                <w:sz w:val="22"/>
                <w:szCs w:val="22"/>
              </w:rPr>
              <m:t>/MHz</m:t>
            </w:ins>
          </m:r>
        </m:oMath>
      </m:oMathPara>
    </w:p>
    <w:p w14:paraId="59FBD3F9" w14:textId="77777777" w:rsidR="005E2565" w:rsidRPr="003E00C9" w:rsidRDefault="005E2565" w:rsidP="005E2565">
      <w:pPr>
        <w:jc w:val="center"/>
        <w:rPr>
          <w:ins w:id="1831" w:author="Rev. 2 Author" w:date="2018-09-13T06:51:00Z"/>
          <w:rFonts w:eastAsiaTheme="minorEastAsia"/>
          <w:sz w:val="22"/>
          <w:szCs w:val="22"/>
        </w:rPr>
      </w:pPr>
    </w:p>
    <w:p w14:paraId="2CFFE707" w14:textId="77777777" w:rsidR="005E2565" w:rsidRPr="003E00C9" w:rsidRDefault="005E2565" w:rsidP="005E2565">
      <w:pPr>
        <w:rPr>
          <w:ins w:id="1832" w:author="Rev. 2 Author" w:date="2018-09-13T06:51:00Z"/>
          <w:sz w:val="22"/>
          <w:szCs w:val="22"/>
          <w:lang w:eastAsia="ja-JP"/>
        </w:rPr>
      </w:pPr>
      <w:ins w:id="1833" w:author="Rev. 2 Author" w:date="2018-09-13T06:51:00Z">
        <w:r w:rsidRPr="003E00C9">
          <w:rPr>
            <w:sz w:val="22"/>
            <w:szCs w:val="22"/>
            <w:lang w:eastAsia="ja-JP"/>
          </w:rPr>
          <w:t>where El is the elevation angle in degrees (angle of arrival above the horizontal plane).</w:t>
        </w:r>
      </w:ins>
    </w:p>
    <w:p w14:paraId="704EBCC6" w14:textId="77777777" w:rsidR="005E2565" w:rsidRPr="003E00C9" w:rsidRDefault="005E2565" w:rsidP="005E2565">
      <w:pPr>
        <w:jc w:val="both"/>
        <w:rPr>
          <w:ins w:id="1834" w:author="Rev. 2 Author" w:date="2018-09-13T06:51:00Z"/>
          <w:rFonts w:eastAsiaTheme="minorHAnsi"/>
          <w:sz w:val="22"/>
          <w:szCs w:val="22"/>
          <w:lang w:eastAsia="ja-JP"/>
        </w:rPr>
      </w:pPr>
      <w:ins w:id="1835" w:author="Rev. 2 Author" w:date="2018-09-13T06:51:00Z">
        <w:r w:rsidRPr="003E00C9">
          <w:rPr>
            <w:sz w:val="22"/>
            <w:szCs w:val="22"/>
            <w:lang w:eastAsia="ja-JP"/>
          </w:rPr>
          <w:t xml:space="preserve">To verify the that </w:t>
        </w:r>
        <w:proofErr w:type="spellStart"/>
        <w:r w:rsidRPr="003E00C9">
          <w:rPr>
            <w:sz w:val="22"/>
            <w:szCs w:val="22"/>
            <w:lang w:eastAsia="ja-JP"/>
          </w:rPr>
          <w:t>pfd</w:t>
        </w:r>
        <w:proofErr w:type="spellEnd"/>
        <w:r w:rsidRPr="003E00C9">
          <w:rPr>
            <w:sz w:val="22"/>
            <w:szCs w:val="22"/>
            <w:lang w:eastAsia="ja-JP"/>
          </w:rPr>
          <w:t xml:space="preserve"> produced by HAPS ground station does not exceed the proposed </w:t>
        </w:r>
        <w:proofErr w:type="spellStart"/>
        <w:r w:rsidRPr="003E00C9">
          <w:rPr>
            <w:sz w:val="22"/>
            <w:szCs w:val="22"/>
            <w:lang w:eastAsia="ja-JP"/>
          </w:rPr>
          <w:t>pfd</w:t>
        </w:r>
        <w:proofErr w:type="spellEnd"/>
        <w:r w:rsidRPr="003E00C9">
          <w:rPr>
            <w:sz w:val="22"/>
            <w:szCs w:val="22"/>
            <w:lang w:eastAsia="ja-JP"/>
          </w:rPr>
          <w:t xml:space="preserve"> mask, the following equation was used:</w:t>
        </w:r>
      </w:ins>
    </w:p>
    <w:p w14:paraId="17ACF1D7" w14:textId="4801617B" w:rsidR="005E2565" w:rsidRPr="003E00C9" w:rsidRDefault="005E2565" w:rsidP="005E2565">
      <w:pPr>
        <w:tabs>
          <w:tab w:val="center" w:pos="4820"/>
          <w:tab w:val="right" w:pos="9639"/>
        </w:tabs>
        <w:jc w:val="both"/>
        <w:rPr>
          <w:ins w:id="1836" w:author="Rev. 2 Author" w:date="2018-09-13T06:51:00Z"/>
          <w:sz w:val="22"/>
          <w:szCs w:val="22"/>
          <w:lang w:eastAsia="ja-JP"/>
        </w:rPr>
      </w:pPr>
      <m:oMathPara>
        <m:oMath>
          <m:r>
            <w:ins w:id="1837" w:author="Rev. 2 Author" w:date="2018-09-13T06:51:00Z">
              <w:rPr>
                <w:rFonts w:ascii="Cambria Math" w:hAnsi="Cambria Math"/>
                <w:sz w:val="22"/>
                <w:szCs w:val="22"/>
                <w:lang w:eastAsia="ja-JP"/>
              </w:rPr>
              <m:t>pfd</m:t>
            </w:ins>
          </m:r>
          <m:r>
            <w:ins w:id="1838" w:author="Rev. 2 Author" w:date="2018-09-13T06:51:00Z">
              <m:rPr>
                <m:sty m:val="p"/>
              </m:rPr>
              <w:rPr>
                <w:rFonts w:ascii="Cambria Math" w:hAnsi="Cambria Math"/>
                <w:sz w:val="22"/>
                <w:szCs w:val="22"/>
                <w:lang w:eastAsia="ja-JP"/>
              </w:rPr>
              <m:t>=</m:t>
            </w:ins>
          </m:r>
          <m:sSub>
            <m:sSubPr>
              <m:ctrlPr>
                <w:ins w:id="1839" w:author="Rev. 2 Author" w:date="2018-09-13T06:51:00Z">
                  <w:rPr>
                    <w:rFonts w:ascii="Cambria Math" w:hAnsi="Cambria Math"/>
                    <w:sz w:val="22"/>
                    <w:szCs w:val="22"/>
                    <w:lang w:eastAsia="ja-JP"/>
                  </w:rPr>
                </w:ins>
              </m:ctrlPr>
            </m:sSubPr>
            <m:e>
              <m:r>
                <w:ins w:id="1840" w:author="Rev. 2 Author" w:date="2018-09-13T06:51:00Z">
                  <w:rPr>
                    <w:rFonts w:ascii="Cambria Math" w:hAnsi="Cambria Math"/>
                    <w:sz w:val="22"/>
                    <w:szCs w:val="22"/>
                    <w:lang w:eastAsia="ja-JP"/>
                  </w:rPr>
                  <m:t>EIRP</m:t>
                </w:ins>
              </m:r>
            </m:e>
            <m:sub>
              <m:f>
                <m:fPr>
                  <m:ctrlPr>
                    <w:ins w:id="1841" w:author="Rev. 2 Author" w:date="2018-09-13T06:51:00Z">
                      <w:rPr>
                        <w:rFonts w:ascii="Cambria Math" w:hAnsi="Cambria Math"/>
                        <w:sz w:val="22"/>
                        <w:szCs w:val="22"/>
                        <w:lang w:eastAsia="ja-JP"/>
                      </w:rPr>
                    </w:ins>
                  </m:ctrlPr>
                </m:fPr>
                <m:num>
                  <m:r>
                    <w:ins w:id="1842" w:author="Rev. 2 Author" w:date="2018-09-13T06:51:00Z">
                      <w:rPr>
                        <w:rFonts w:ascii="Cambria Math" w:hAnsi="Cambria Math"/>
                        <w:sz w:val="22"/>
                        <w:szCs w:val="22"/>
                        <w:lang w:eastAsia="ja-JP"/>
                      </w:rPr>
                      <m:t>dBW</m:t>
                    </w:ins>
                  </m:r>
                </m:num>
                <m:den>
                  <m:r>
                    <w:ins w:id="1843" w:author="Rev. 2 Author" w:date="2018-09-13T06:51:00Z">
                      <w:rPr>
                        <w:rFonts w:ascii="Cambria Math" w:hAnsi="Cambria Math"/>
                        <w:sz w:val="22"/>
                        <w:szCs w:val="22"/>
                        <w:lang w:eastAsia="ja-JP"/>
                      </w:rPr>
                      <m:t>MHz</m:t>
                    </w:ins>
                  </m:r>
                </m:den>
              </m:f>
            </m:sub>
          </m:sSub>
          <m:r>
            <w:ins w:id="1844" w:author="Rev. 2 Author" w:date="2018-09-13T06:51:00Z">
              <m:rPr>
                <m:sty m:val="p"/>
              </m:rPr>
              <w:rPr>
                <w:rFonts w:ascii="Cambria Math" w:hAnsi="Cambria Math"/>
                <w:sz w:val="22"/>
                <w:szCs w:val="22"/>
                <w:lang w:eastAsia="ja-JP"/>
              </w:rPr>
              <m:t>+10*</m:t>
            </w:ins>
          </m:r>
          <m:func>
            <m:funcPr>
              <m:ctrlPr>
                <w:ins w:id="1845" w:author="Rev. 2 Author" w:date="2018-09-13T06:51:00Z">
                  <w:rPr>
                    <w:rFonts w:ascii="Cambria Math" w:hAnsi="Cambria Math"/>
                    <w:sz w:val="22"/>
                    <w:szCs w:val="22"/>
                    <w:lang w:eastAsia="ja-JP"/>
                  </w:rPr>
                </w:ins>
              </m:ctrlPr>
            </m:funcPr>
            <m:fName>
              <m:sSub>
                <m:sSubPr>
                  <m:ctrlPr>
                    <w:ins w:id="1846" w:author="Rev. 2 Author" w:date="2018-09-13T06:51:00Z">
                      <w:rPr>
                        <w:rFonts w:ascii="Cambria Math" w:hAnsi="Cambria Math"/>
                        <w:sz w:val="22"/>
                        <w:szCs w:val="22"/>
                        <w:lang w:eastAsia="ja-JP"/>
                      </w:rPr>
                    </w:ins>
                  </m:ctrlPr>
                </m:sSubPr>
                <m:e>
                  <m:r>
                    <w:ins w:id="1847" w:author="Rev. 2 Author" w:date="2018-09-13T06:51:00Z">
                      <m:rPr>
                        <m:sty m:val="p"/>
                      </m:rPr>
                      <w:rPr>
                        <w:rFonts w:ascii="Cambria Math" w:hAnsi="Cambria Math"/>
                        <w:sz w:val="22"/>
                        <w:szCs w:val="22"/>
                        <w:lang w:eastAsia="ja-JP"/>
                      </w:rPr>
                      <m:t>log</m:t>
                    </w:ins>
                  </m:r>
                </m:e>
                <m:sub>
                  <m:r>
                    <w:ins w:id="1848" w:author="Rev. 2 Author" w:date="2018-09-13T06:51:00Z">
                      <m:rPr>
                        <m:sty m:val="p"/>
                      </m:rPr>
                      <w:rPr>
                        <w:rFonts w:ascii="Cambria Math" w:hAnsi="Cambria Math"/>
                        <w:sz w:val="22"/>
                        <w:szCs w:val="22"/>
                        <w:lang w:eastAsia="ja-JP"/>
                      </w:rPr>
                      <m:t>10</m:t>
                    </w:ins>
                  </m:r>
                </m:sub>
              </m:sSub>
            </m:fName>
            <m:e>
              <m:d>
                <m:dPr>
                  <m:ctrlPr>
                    <w:ins w:id="1849" w:author="Rev. 2 Author" w:date="2018-09-13T06:51:00Z">
                      <w:rPr>
                        <w:rFonts w:ascii="Cambria Math" w:hAnsi="Cambria Math"/>
                        <w:sz w:val="22"/>
                        <w:szCs w:val="22"/>
                        <w:lang w:eastAsia="ja-JP"/>
                      </w:rPr>
                    </w:ins>
                  </m:ctrlPr>
                </m:dPr>
                <m:e>
                  <m:f>
                    <m:fPr>
                      <m:ctrlPr>
                        <w:ins w:id="1850" w:author="Rev. 2 Author" w:date="2018-09-13T06:51:00Z">
                          <w:rPr>
                            <w:rFonts w:ascii="Cambria Math" w:hAnsi="Cambria Math"/>
                            <w:sz w:val="22"/>
                            <w:szCs w:val="22"/>
                            <w:lang w:eastAsia="ja-JP"/>
                          </w:rPr>
                        </w:ins>
                      </m:ctrlPr>
                    </m:fPr>
                    <m:num>
                      <m:sSup>
                        <m:sSupPr>
                          <m:ctrlPr>
                            <w:ins w:id="1851" w:author="Rev. 2 Author" w:date="2018-09-13T06:51:00Z">
                              <w:rPr>
                                <w:rFonts w:ascii="Cambria Math" w:hAnsi="Cambria Math"/>
                                <w:i/>
                                <w:sz w:val="22"/>
                                <w:szCs w:val="22"/>
                                <w:lang w:eastAsia="ja-JP"/>
                              </w:rPr>
                            </w:ins>
                          </m:ctrlPr>
                        </m:sSupPr>
                        <m:e>
                          <m:r>
                            <w:ins w:id="1852" w:author="Rev. 2 Author" w:date="2018-09-13T06:51:00Z">
                              <w:rPr>
                                <w:rFonts w:ascii="Cambria Math" w:hAnsi="Cambria Math"/>
                                <w:sz w:val="22"/>
                                <w:szCs w:val="22"/>
                                <w:lang w:eastAsia="ja-JP"/>
                              </w:rPr>
                              <m:t>λ</m:t>
                            </w:ins>
                          </m:r>
                        </m:e>
                        <m:sup>
                          <m:r>
                            <w:ins w:id="1853" w:author="Rev. 2 Author" w:date="2018-09-13T06:51:00Z">
                              <w:rPr>
                                <w:rFonts w:ascii="Cambria Math" w:hAnsi="Cambria Math"/>
                                <w:sz w:val="22"/>
                                <w:szCs w:val="22"/>
                                <w:lang w:eastAsia="ja-JP"/>
                              </w:rPr>
                              <m:t>2</m:t>
                            </w:ins>
                          </m:r>
                        </m:sup>
                      </m:sSup>
                    </m:num>
                    <m:den>
                      <m:r>
                        <w:ins w:id="1854" w:author="Rev. 2 Author" w:date="2018-09-13T06:51:00Z">
                          <m:rPr>
                            <m:sty m:val="p"/>
                          </m:rPr>
                          <w:rPr>
                            <w:rFonts w:ascii="Cambria Math" w:hAnsi="Cambria Math"/>
                            <w:sz w:val="22"/>
                            <w:szCs w:val="22"/>
                            <w:lang w:eastAsia="ja-JP"/>
                          </w:rPr>
                          <m:t>4</m:t>
                        </w:ins>
                      </m:r>
                      <m:r>
                        <w:ins w:id="1855" w:author="Rev. 2 Author" w:date="2018-09-13T06:51:00Z">
                          <w:rPr>
                            <w:rFonts w:ascii="Cambria Math" w:hAnsi="Cambria Math"/>
                            <w:sz w:val="22"/>
                            <w:szCs w:val="22"/>
                            <w:lang w:eastAsia="ja-JP"/>
                          </w:rPr>
                          <m:t>π</m:t>
                        </w:ins>
                      </m:r>
                    </m:den>
                  </m:f>
                </m:e>
              </m:d>
              <m:r>
                <w:ins w:id="1856" w:author="Rev. 2 Author" w:date="2018-09-13T06:51:00Z">
                  <w:rPr>
                    <w:rFonts w:ascii="Cambria Math" w:hAnsi="Cambria Math"/>
                    <w:sz w:val="22"/>
                    <w:szCs w:val="22"/>
                    <w:lang w:eastAsia="ja-JP"/>
                  </w:rPr>
                  <m:t>-P.452</m:t>
                </w:ins>
              </m:r>
              <m:d>
                <m:dPr>
                  <m:ctrlPr>
                    <w:ins w:id="1857" w:author="Rev. 2 Author" w:date="2018-09-13T06:51:00Z">
                      <w:rPr>
                        <w:rFonts w:ascii="Cambria Math" w:hAnsi="Cambria Math"/>
                        <w:i/>
                        <w:sz w:val="22"/>
                        <w:szCs w:val="22"/>
                        <w:lang w:eastAsia="ja-JP"/>
                      </w:rPr>
                    </w:ins>
                  </m:ctrlPr>
                </m:dPr>
                <m:e>
                  <m:r>
                    <w:ins w:id="1858" w:author="Rev. 2 Author" w:date="2018-09-13T06:51:00Z">
                      <w:rPr>
                        <w:rFonts w:ascii="Cambria Math" w:hAnsi="Cambria Math"/>
                        <w:sz w:val="22"/>
                        <w:szCs w:val="22"/>
                        <w:lang w:eastAsia="ja-JP"/>
                      </w:rPr>
                      <m:t>d</m:t>
                    </w:ins>
                  </m:r>
                </m:e>
              </m:d>
            </m:e>
          </m:func>
        </m:oMath>
      </m:oMathPara>
    </w:p>
    <w:p w14:paraId="60C68CF6" w14:textId="77777777" w:rsidR="005E2565" w:rsidRPr="003E00C9" w:rsidRDefault="005E2565" w:rsidP="005E2565">
      <w:pPr>
        <w:jc w:val="both"/>
        <w:rPr>
          <w:ins w:id="1859" w:author="Rev. 2 Author" w:date="2018-09-13T06:51:00Z"/>
          <w:sz w:val="22"/>
          <w:szCs w:val="22"/>
          <w:lang w:eastAsia="ja-JP"/>
        </w:rPr>
      </w:pPr>
      <w:ins w:id="1860" w:author="Rev. 2 Author" w:date="2018-09-13T06:51:00Z">
        <w:r w:rsidRPr="003E00C9">
          <w:rPr>
            <w:sz w:val="22"/>
            <w:szCs w:val="22"/>
            <w:lang w:eastAsia="ja-JP"/>
          </w:rPr>
          <w:t xml:space="preserve">Where: </w:t>
        </w:r>
      </w:ins>
    </w:p>
    <w:p w14:paraId="3C1A9AA0" w14:textId="2291ED60" w:rsidR="005E2565" w:rsidRPr="003E00C9" w:rsidRDefault="005E2565" w:rsidP="005E2565">
      <w:pPr>
        <w:pStyle w:val="Equationlegend"/>
        <w:rPr>
          <w:ins w:id="1861" w:author="Rev. 2 Author" w:date="2018-09-13T06:51:00Z"/>
          <w:sz w:val="22"/>
          <w:szCs w:val="22"/>
          <w:lang w:eastAsia="ja-JP"/>
        </w:rPr>
      </w:pPr>
      <w:ins w:id="1862" w:author="Rev. 2 Author" w:date="2018-09-13T06:51:00Z">
        <w:r w:rsidRPr="003E00C9">
          <w:rPr>
            <w:i/>
            <w:sz w:val="22"/>
            <w:szCs w:val="22"/>
            <w:lang w:eastAsia="ja-JP"/>
          </w:rPr>
          <w:tab/>
        </w:r>
        <w:proofErr w:type="spellStart"/>
        <w:r w:rsidR="009B3FE7">
          <w:rPr>
            <w:i/>
            <w:iCs/>
            <w:sz w:val="22"/>
            <w:szCs w:val="22"/>
            <w:lang w:eastAsia="ja-JP"/>
          </w:rPr>
          <w:t>e.i.r.p</w:t>
        </w:r>
        <w:proofErr w:type="spellEnd"/>
        <w:r w:rsidR="009B3FE7">
          <w:rPr>
            <w:i/>
            <w:iCs/>
            <w:sz w:val="22"/>
            <w:szCs w:val="22"/>
            <w:lang w:eastAsia="ja-JP"/>
          </w:rPr>
          <w:t>.</w:t>
        </w:r>
        <w:r w:rsidRPr="003E00C9">
          <w:rPr>
            <w:i/>
            <w:sz w:val="22"/>
            <w:szCs w:val="22"/>
            <w:lang w:eastAsia="ja-JP"/>
          </w:rPr>
          <w:t xml:space="preserve"> </w:t>
        </w:r>
        <w:r w:rsidRPr="003E00C9">
          <w:rPr>
            <w:i/>
            <w:sz w:val="22"/>
            <w:szCs w:val="22"/>
            <w:lang w:eastAsia="ja-JP"/>
          </w:rPr>
          <w:tab/>
        </w:r>
        <w:r w:rsidRPr="003E00C9">
          <w:rPr>
            <w:sz w:val="22"/>
            <w:szCs w:val="22"/>
            <w:lang w:eastAsia="ja-JP"/>
          </w:rPr>
          <w:t xml:space="preserve">nominal HAPS ground station EIRP density level in </w:t>
        </w:r>
        <w:proofErr w:type="spellStart"/>
        <w:r w:rsidRPr="003E00C9">
          <w:rPr>
            <w:sz w:val="22"/>
            <w:szCs w:val="22"/>
            <w:lang w:eastAsia="ja-JP"/>
          </w:rPr>
          <w:t>dBW</w:t>
        </w:r>
        <w:proofErr w:type="spellEnd"/>
        <w:r w:rsidRPr="003E00C9">
          <w:rPr>
            <w:sz w:val="22"/>
            <w:szCs w:val="22"/>
            <w:lang w:eastAsia="ja-JP"/>
          </w:rPr>
          <w:t>/MHz (dependent to the elevation angle);</w:t>
        </w:r>
      </w:ins>
    </w:p>
    <w:p w14:paraId="63AABD1F" w14:textId="534C37F7" w:rsidR="005E2565" w:rsidRPr="003E00C9" w:rsidRDefault="005E2565" w:rsidP="005E2565">
      <w:pPr>
        <w:pStyle w:val="Equationlegend"/>
        <w:rPr>
          <w:ins w:id="1863" w:author="Rev. 2 Author" w:date="2018-09-13T06:51:00Z"/>
          <w:sz w:val="22"/>
          <w:szCs w:val="22"/>
          <w:lang w:eastAsia="ja-JP"/>
        </w:rPr>
      </w:pPr>
      <w:ins w:id="1864" w:author="Rev. 2 Author" w:date="2018-09-13T06:51:00Z">
        <w:r w:rsidRPr="003E00C9">
          <w:rPr>
            <w:i/>
            <w:sz w:val="22"/>
            <w:szCs w:val="22"/>
            <w:lang w:eastAsia="ja-JP"/>
          </w:rPr>
          <w:tab/>
          <w:t>d</w:t>
        </w:r>
        <w:r w:rsidRPr="003E00C9">
          <w:rPr>
            <w:sz w:val="22"/>
            <w:szCs w:val="22"/>
            <w:lang w:eastAsia="ja-JP"/>
          </w:rPr>
          <w:t xml:space="preserve"> </w:t>
        </w:r>
        <w:r w:rsidRPr="003E00C9">
          <w:rPr>
            <w:sz w:val="22"/>
            <w:szCs w:val="22"/>
            <w:lang w:eastAsia="ja-JP"/>
          </w:rPr>
          <w:tab/>
          <w:t xml:space="preserve">distance between the HAPS ground station and the border of the </w:t>
        </w:r>
        <w:proofErr w:type="spellStart"/>
        <w:r w:rsidRPr="003E00C9">
          <w:rPr>
            <w:sz w:val="22"/>
            <w:szCs w:val="22"/>
            <w:lang w:eastAsia="ja-JP"/>
          </w:rPr>
          <w:t>neighboring</w:t>
        </w:r>
        <w:proofErr w:type="spellEnd"/>
        <w:r w:rsidRPr="003E00C9">
          <w:rPr>
            <w:sz w:val="22"/>
            <w:szCs w:val="22"/>
            <w:lang w:eastAsia="ja-JP"/>
          </w:rPr>
          <w:t xml:space="preserve"> administration (elevation angle dependent);</w:t>
        </w:r>
      </w:ins>
    </w:p>
    <w:p w14:paraId="282635AA" w14:textId="33BA5062" w:rsidR="005E2565" w:rsidRPr="00D556DE" w:rsidRDefault="005E2565" w:rsidP="005E2565">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ins w:id="1865" w:author="Rev. 2 Author" w:date="2018-09-13T06:51:00Z"/>
          <w:sz w:val="22"/>
          <w:szCs w:val="22"/>
          <w:lang w:val="en-GB"/>
        </w:rPr>
      </w:pPr>
      <w:ins w:id="1866" w:author="Rev. 2 Author" w:date="2018-09-13T06:51:00Z">
        <w:r w:rsidRPr="003E00C9">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Pr="003E00C9">
          <w:rPr>
            <w:sz w:val="22"/>
            <w:szCs w:val="22"/>
            <w:lang w:eastAsia="ja-JP"/>
          </w:rPr>
          <w:t xml:space="preserve"> </w:t>
        </w:r>
        <w:r w:rsidRPr="003E00C9">
          <w:rPr>
            <w:sz w:val="22"/>
            <w:szCs w:val="22"/>
            <w:lang w:eastAsia="ja-JP"/>
          </w:rPr>
          <w:tab/>
        </w:r>
      </w:ins>
      <w:ins w:id="1867" w:author="Rev. 2 Author" w:date="2018-09-13T07:05:00Z">
        <w:r w:rsidR="009B3FE7">
          <w:rPr>
            <w:sz w:val="22"/>
            <w:szCs w:val="22"/>
            <w:lang w:eastAsia="ja-JP"/>
          </w:rPr>
          <w:t xml:space="preserve">   </w:t>
        </w:r>
      </w:ins>
      <w:ins w:id="1868" w:author="Rev. 2 Author" w:date="2018-09-13T06:51:00Z">
        <w:r w:rsidRPr="003E00C9">
          <w:rPr>
            <w:sz w:val="22"/>
            <w:szCs w:val="22"/>
            <w:lang w:eastAsia="ja-JP"/>
          </w:rPr>
          <w:t>propagation loss</w:t>
        </w:r>
      </w:ins>
      <w:ins w:id="1869" w:author="Rev. 2 Author" w:date="2018-09-14T14:38:00Z">
        <w:r w:rsidR="00F171FF">
          <w:rPr>
            <w:sz w:val="22"/>
            <w:szCs w:val="22"/>
            <w:lang w:eastAsia="ja-JP"/>
          </w:rPr>
          <w:t xml:space="preserve"> (ITU-R P.452)</w:t>
        </w:r>
      </w:ins>
      <w:ins w:id="1870" w:author="Rev. 2 Author" w:date="2018-09-13T06:51:00Z">
        <w:r w:rsidRPr="003E00C9">
          <w:rPr>
            <w:sz w:val="22"/>
            <w:szCs w:val="22"/>
            <w:lang w:eastAsia="ja-JP"/>
          </w:rPr>
          <w:t>;</w:t>
        </w:r>
      </w:ins>
    </w:p>
    <w:p w14:paraId="5CE587B5" w14:textId="77777777" w:rsidR="005E2565" w:rsidRPr="003E00C9" w:rsidRDefault="005E2565" w:rsidP="005E2565">
      <w:pPr>
        <w:rPr>
          <w:ins w:id="1871" w:author="Rev. 2 Author" w:date="2018-09-13T06:51:00Z"/>
          <w:lang w:val="en-GB"/>
        </w:rPr>
      </w:pPr>
    </w:p>
    <w:p w14:paraId="417D75C6" w14:textId="66EDB6C6" w:rsidR="005E2565" w:rsidRDefault="005E2565" w:rsidP="00CE1FAE">
      <w:pPr>
        <w:tabs>
          <w:tab w:val="left" w:pos="1352"/>
        </w:tabs>
        <w:rPr>
          <w:ins w:id="1872" w:author="Rev. 2 Author" w:date="2018-09-13T07:05:00Z"/>
          <w:b/>
          <w:i/>
          <w:sz w:val="22"/>
          <w:szCs w:val="22"/>
        </w:rPr>
      </w:pPr>
    </w:p>
    <w:p w14:paraId="67562BEB" w14:textId="77777777" w:rsidR="009B3FE7" w:rsidRPr="00687667" w:rsidRDefault="009B3FE7" w:rsidP="009B3FE7">
      <w:pPr>
        <w:pStyle w:val="Call"/>
        <w:rPr>
          <w:ins w:id="1873" w:author="Rev. 2 Author" w:date="2018-09-13T07:05:00Z"/>
          <w:sz w:val="22"/>
          <w:szCs w:val="22"/>
          <w:lang w:val="en-US"/>
        </w:rPr>
      </w:pPr>
      <w:ins w:id="1874" w:author="Rev. 2 Author" w:date="2018-09-13T07:05:00Z">
        <w:r w:rsidRPr="00687667">
          <w:rPr>
            <w:sz w:val="22"/>
            <w:szCs w:val="22"/>
            <w:lang w:val="en-US"/>
          </w:rPr>
          <w:t xml:space="preserve">instructs the Director of the </w:t>
        </w:r>
        <w:proofErr w:type="spellStart"/>
        <w:r w:rsidRPr="00687667">
          <w:rPr>
            <w:sz w:val="22"/>
            <w:szCs w:val="22"/>
            <w:lang w:val="en-US"/>
          </w:rPr>
          <w:t>Radiocommunication</w:t>
        </w:r>
        <w:proofErr w:type="spellEnd"/>
        <w:r w:rsidRPr="00687667">
          <w:rPr>
            <w:sz w:val="22"/>
            <w:szCs w:val="22"/>
            <w:lang w:val="en-US"/>
          </w:rPr>
          <w:t xml:space="preserve"> Bureau</w:t>
        </w:r>
      </w:ins>
    </w:p>
    <w:p w14:paraId="6FDFCD0E" w14:textId="77777777" w:rsidR="009B3FE7" w:rsidRPr="00687667" w:rsidRDefault="009B3FE7" w:rsidP="009B3FE7">
      <w:pPr>
        <w:rPr>
          <w:ins w:id="1875" w:author="Rev. 2 Author" w:date="2018-09-13T07:05:00Z"/>
          <w:sz w:val="22"/>
          <w:szCs w:val="22"/>
        </w:rPr>
      </w:pPr>
      <w:ins w:id="1876" w:author="Rev. 2 Author" w:date="2018-09-13T07:05:00Z">
        <w:r w:rsidRPr="00687667">
          <w:rPr>
            <w:sz w:val="22"/>
            <w:szCs w:val="22"/>
          </w:rPr>
          <w:t>to take all necessary measures to implement this Resolution.</w:t>
        </w:r>
      </w:ins>
    </w:p>
    <w:p w14:paraId="4889BE4B" w14:textId="77777777" w:rsidR="009B3FE7" w:rsidRPr="00A738EC" w:rsidRDefault="009B3FE7" w:rsidP="00CE1FAE">
      <w:pPr>
        <w:tabs>
          <w:tab w:val="left" w:pos="1352"/>
        </w:tabs>
        <w:rPr>
          <w:b/>
          <w:i/>
          <w:sz w:val="22"/>
          <w:szCs w:val="22"/>
        </w:rPr>
      </w:pPr>
    </w:p>
    <w:p w14:paraId="320EF157" w14:textId="024D60B7" w:rsidR="002778DC" w:rsidRDefault="002778DC">
      <w:pPr>
        <w:rPr>
          <w:ins w:id="1877" w:author="Rev. 2 Author" w:date="2018-09-14T14:13:00Z"/>
          <w:b/>
          <w:bCs/>
          <w:kern w:val="32"/>
          <w:sz w:val="22"/>
          <w:szCs w:val="22"/>
          <w:u w:val="single"/>
        </w:rPr>
      </w:pPr>
      <w:ins w:id="1878" w:author="Rev. 2 Author" w:date="2018-09-14T14:13:00Z">
        <w:r>
          <w:rPr>
            <w:sz w:val="22"/>
            <w:szCs w:val="22"/>
            <w:u w:val="single"/>
          </w:rPr>
          <w:br w:type="page"/>
        </w:r>
      </w:ins>
    </w:p>
    <w:p w14:paraId="6D83F23E" w14:textId="16476DF9" w:rsidR="002778DC" w:rsidRPr="002778DC" w:rsidRDefault="002778DC" w:rsidP="00C419FA">
      <w:pPr>
        <w:pStyle w:val="Heading1"/>
        <w:rPr>
          <w:ins w:id="1879" w:author="Rev. 2 Author" w:date="2018-09-14T14:13:00Z"/>
          <w:rFonts w:ascii="Times New Roman" w:hAnsi="Times New Roman"/>
          <w:sz w:val="22"/>
          <w:szCs w:val="22"/>
          <w:u w:val="single"/>
        </w:rPr>
      </w:pPr>
      <w:ins w:id="1880" w:author="Rev. 2 Author" w:date="2018-09-14T14:13:00Z">
        <w:r w:rsidRPr="002778DC">
          <w:rPr>
            <w:rFonts w:ascii="Times New Roman" w:hAnsi="Times New Roman"/>
            <w:sz w:val="22"/>
            <w:szCs w:val="22"/>
            <w:rPrChange w:id="1881" w:author="Rev. 2 Author" w:date="2018-09-14T14:13:00Z">
              <w:rPr>
                <w:b w:val="0"/>
                <w:sz w:val="22"/>
                <w:szCs w:val="22"/>
              </w:rPr>
            </w:rPrChange>
          </w:rPr>
          <w:lastRenderedPageBreak/>
          <w:t>6.</w:t>
        </w:r>
        <w:r w:rsidRPr="002778DC">
          <w:rPr>
            <w:rFonts w:ascii="Times New Roman" w:hAnsi="Times New Roman"/>
            <w:sz w:val="22"/>
            <w:szCs w:val="22"/>
            <w:rPrChange w:id="1882" w:author="Rev. 2 Author" w:date="2018-09-14T14:13:00Z">
              <w:rPr>
                <w:b w:val="0"/>
                <w:sz w:val="22"/>
                <w:szCs w:val="22"/>
              </w:rPr>
            </w:rPrChange>
          </w:rPr>
          <w:tab/>
          <w:t xml:space="preserve">PROPOSALS FOR THE </w:t>
        </w:r>
        <w:r>
          <w:rPr>
            <w:rFonts w:ascii="Times New Roman" w:hAnsi="Times New Roman"/>
            <w:sz w:val="22"/>
            <w:szCs w:val="22"/>
          </w:rPr>
          <w:t>47</w:t>
        </w:r>
        <w:r w:rsidRPr="002778DC">
          <w:rPr>
            <w:rFonts w:ascii="Times New Roman" w:hAnsi="Times New Roman"/>
            <w:sz w:val="22"/>
            <w:szCs w:val="22"/>
            <w:rPrChange w:id="1883" w:author="Rev. 2 Author" w:date="2018-09-14T14:13:00Z">
              <w:rPr>
                <w:b w:val="0"/>
                <w:sz w:val="22"/>
                <w:szCs w:val="22"/>
              </w:rPr>
            </w:rPrChange>
          </w:rPr>
          <w:t xml:space="preserve"> GHZ BANDS</w:t>
        </w:r>
      </w:ins>
    </w:p>
    <w:p w14:paraId="4E35F2E9" w14:textId="6BF5F696" w:rsidR="00C419FA" w:rsidRPr="0067021D" w:rsidRDefault="003F026C" w:rsidP="00C419FA">
      <w:pPr>
        <w:pStyle w:val="Heading1"/>
        <w:rPr>
          <w:rFonts w:ascii="Times New Roman" w:hAnsi="Times New Roman"/>
          <w:b w:val="0"/>
          <w:i/>
          <w:sz w:val="22"/>
          <w:szCs w:val="22"/>
          <w:rPrChange w:id="1884" w:author="Rev. 2 Author" w:date="2018-09-14T14:16:00Z">
            <w:rPr>
              <w:rFonts w:ascii="Times New Roman" w:hAnsi="Times New Roman"/>
              <w:sz w:val="22"/>
              <w:szCs w:val="22"/>
              <w:u w:val="single"/>
            </w:rPr>
          </w:rPrChange>
        </w:rPr>
      </w:pPr>
      <w:r w:rsidRPr="0067021D">
        <w:rPr>
          <w:rFonts w:ascii="Times New Roman" w:hAnsi="Times New Roman"/>
          <w:b w:val="0"/>
          <w:i/>
          <w:sz w:val="22"/>
          <w:szCs w:val="22"/>
          <w:rPrChange w:id="1885" w:author="Rev. 2 Author" w:date="2018-09-14T14:16:00Z">
            <w:rPr>
              <w:rFonts w:ascii="Times New Roman" w:hAnsi="Times New Roman"/>
              <w:sz w:val="22"/>
              <w:szCs w:val="22"/>
              <w:u w:val="single"/>
            </w:rPr>
          </w:rPrChange>
        </w:rPr>
        <w:t xml:space="preserve">For the </w:t>
      </w:r>
      <w:r w:rsidR="00C419FA" w:rsidRPr="0067021D">
        <w:rPr>
          <w:rFonts w:ascii="Times New Roman" w:hAnsi="Times New Roman"/>
          <w:b w:val="0"/>
          <w:i/>
          <w:sz w:val="22"/>
          <w:szCs w:val="22"/>
          <w:rPrChange w:id="1886" w:author="Rev. 2 Author" w:date="2018-09-14T14:16:00Z">
            <w:rPr>
              <w:rFonts w:ascii="Times New Roman" w:hAnsi="Times New Roman"/>
              <w:sz w:val="22"/>
              <w:szCs w:val="22"/>
              <w:u w:val="single"/>
            </w:rPr>
          </w:rPrChange>
        </w:rPr>
        <w:t xml:space="preserve">47.2-47.5 GHz </w:t>
      </w:r>
      <w:del w:id="1887" w:author="Rev. 2 Author" w:date="2018-09-14T14:16:00Z">
        <w:r w:rsidR="00C419FA" w:rsidRPr="0067021D" w:rsidDel="0067021D">
          <w:rPr>
            <w:rFonts w:ascii="Times New Roman" w:hAnsi="Times New Roman"/>
            <w:b w:val="0"/>
            <w:i/>
            <w:sz w:val="22"/>
            <w:szCs w:val="22"/>
            <w:rPrChange w:id="1888" w:author="Rev. 2 Author" w:date="2018-09-14T14:16:00Z">
              <w:rPr>
                <w:rFonts w:ascii="Times New Roman" w:hAnsi="Times New Roman"/>
                <w:sz w:val="22"/>
                <w:szCs w:val="22"/>
                <w:u w:val="single"/>
              </w:rPr>
            </w:rPrChange>
          </w:rPr>
          <w:delText>and 47.9-48.2 GHz</w:delText>
        </w:r>
        <w:r w:rsidR="00054B61" w:rsidRPr="0067021D" w:rsidDel="0067021D">
          <w:rPr>
            <w:rFonts w:ascii="Times New Roman" w:hAnsi="Times New Roman"/>
            <w:b w:val="0"/>
            <w:i/>
            <w:sz w:val="22"/>
            <w:szCs w:val="22"/>
            <w:rPrChange w:id="1889" w:author="Rev. 2 Author" w:date="2018-09-14T14:16:00Z">
              <w:rPr>
                <w:rFonts w:ascii="Times New Roman" w:hAnsi="Times New Roman"/>
                <w:sz w:val="22"/>
                <w:szCs w:val="22"/>
                <w:u w:val="single"/>
              </w:rPr>
            </w:rPrChange>
          </w:rPr>
          <w:delText xml:space="preserve"> </w:delText>
        </w:r>
      </w:del>
      <w:r w:rsidR="00054B61" w:rsidRPr="0067021D">
        <w:rPr>
          <w:rFonts w:ascii="Times New Roman" w:hAnsi="Times New Roman"/>
          <w:b w:val="0"/>
          <w:i/>
          <w:sz w:val="22"/>
          <w:szCs w:val="22"/>
          <w:rPrChange w:id="1890" w:author="Rev. 2 Author" w:date="2018-09-14T14:16:00Z">
            <w:rPr>
              <w:rFonts w:ascii="Times New Roman" w:hAnsi="Times New Roman"/>
              <w:sz w:val="22"/>
              <w:szCs w:val="22"/>
              <w:u w:val="single"/>
            </w:rPr>
          </w:rPrChange>
        </w:rPr>
        <w:t>Band</w:t>
      </w:r>
      <w:del w:id="1891" w:author="Rev. 2 Author" w:date="2018-09-14T14:31:00Z">
        <w:r w:rsidR="00054B61" w:rsidRPr="0067021D" w:rsidDel="00F171FF">
          <w:rPr>
            <w:rFonts w:ascii="Times New Roman" w:hAnsi="Times New Roman"/>
            <w:b w:val="0"/>
            <w:i/>
            <w:sz w:val="22"/>
            <w:szCs w:val="22"/>
            <w:rPrChange w:id="1892" w:author="Rev. 2 Author" w:date="2018-09-14T14:16:00Z">
              <w:rPr>
                <w:rFonts w:ascii="Times New Roman" w:hAnsi="Times New Roman"/>
                <w:sz w:val="22"/>
                <w:szCs w:val="22"/>
                <w:u w:val="single"/>
              </w:rPr>
            </w:rPrChange>
          </w:rPr>
          <w:delText>s</w:delText>
        </w:r>
      </w:del>
    </w:p>
    <w:p w14:paraId="06B4B77B" w14:textId="77777777" w:rsidR="00C419FA" w:rsidRPr="0067021D" w:rsidRDefault="00C419FA" w:rsidP="00B725C5">
      <w:pPr>
        <w:widowControl w:val="0"/>
        <w:autoSpaceDE w:val="0"/>
        <w:autoSpaceDN w:val="0"/>
        <w:adjustRightInd w:val="0"/>
        <w:spacing w:before="41"/>
        <w:ind w:right="-46"/>
        <w:jc w:val="both"/>
        <w:rPr>
          <w:i/>
          <w:color w:val="000000"/>
          <w:sz w:val="22"/>
          <w:szCs w:val="22"/>
          <w:lang w:val="en-GB" w:eastAsia="en-GB"/>
          <w:rPrChange w:id="1893" w:author="Rev. 2 Author" w:date="2018-09-14T14:16:00Z">
            <w:rPr>
              <w:color w:val="000000"/>
              <w:sz w:val="22"/>
              <w:szCs w:val="22"/>
              <w:lang w:val="en-GB" w:eastAsia="en-GB"/>
            </w:rPr>
          </w:rPrChange>
        </w:rPr>
      </w:pPr>
    </w:p>
    <w:p w14:paraId="5DEF8D33" w14:textId="77777777" w:rsidR="00B725C5" w:rsidRDefault="00B725C5" w:rsidP="00B725C5">
      <w:pPr>
        <w:widowControl w:val="0"/>
        <w:autoSpaceDE w:val="0"/>
        <w:autoSpaceDN w:val="0"/>
        <w:adjustRightInd w:val="0"/>
        <w:spacing w:before="41"/>
        <w:ind w:right="-46"/>
        <w:jc w:val="both"/>
        <w:rPr>
          <w:color w:val="000000"/>
          <w:sz w:val="22"/>
          <w:szCs w:val="22"/>
          <w:lang w:val="en-GB" w:eastAsia="en-GB"/>
        </w:rPr>
      </w:pPr>
    </w:p>
    <w:p w14:paraId="4A08BB1D" w14:textId="77777777" w:rsidR="00C419FA" w:rsidRPr="00054B61" w:rsidRDefault="00054B61" w:rsidP="00C419FA">
      <w:pPr>
        <w:pStyle w:val="Methodheading3"/>
        <w:rPr>
          <w:sz w:val="22"/>
          <w:szCs w:val="22"/>
        </w:rPr>
      </w:pPr>
      <w:r>
        <w:rPr>
          <w:sz w:val="22"/>
          <w:szCs w:val="22"/>
        </w:rPr>
        <w:t>MOD</w:t>
      </w:r>
      <w:r>
        <w:rPr>
          <w:sz w:val="22"/>
          <w:szCs w:val="22"/>
        </w:rPr>
        <w:tab/>
      </w:r>
      <w:r>
        <w:rPr>
          <w:sz w:val="22"/>
          <w:szCs w:val="22"/>
        </w:rPr>
        <w:tab/>
        <w:t>USA/1.14/</w:t>
      </w:r>
      <w:ins w:id="1894" w:author="Author" w:date="2018-09-06T07:39:00Z">
        <w:r w:rsidR="006D6280">
          <w:rPr>
            <w:sz w:val="22"/>
            <w:szCs w:val="22"/>
          </w:rPr>
          <w:t>23</w:t>
        </w:r>
      </w:ins>
      <w:del w:id="1895" w:author="Author" w:date="2018-09-06T07:39:00Z">
        <w:r w:rsidDel="006D6280">
          <w:rPr>
            <w:sz w:val="22"/>
            <w:szCs w:val="22"/>
          </w:rPr>
          <w:delText>18</w:delText>
        </w:r>
      </w:del>
    </w:p>
    <w:p w14:paraId="4BFF1C5B" w14:textId="77777777" w:rsidR="00C419FA" w:rsidRPr="00742C20" w:rsidRDefault="00C419FA" w:rsidP="00C419FA">
      <w:pPr>
        <w:pStyle w:val="ArtNo"/>
      </w:pPr>
      <w:r w:rsidRPr="00742C20">
        <w:t xml:space="preserve">ARTICLE </w:t>
      </w:r>
      <w:r w:rsidRPr="00742C20">
        <w:rPr>
          <w:rStyle w:val="href"/>
        </w:rPr>
        <w:t>5</w:t>
      </w:r>
    </w:p>
    <w:p w14:paraId="14EF9A37" w14:textId="77777777" w:rsidR="00C419FA" w:rsidRPr="00742C20" w:rsidRDefault="00C419FA" w:rsidP="00C419FA">
      <w:pPr>
        <w:pStyle w:val="Arttitle"/>
        <w:rPr>
          <w:color w:val="000000"/>
        </w:rPr>
      </w:pPr>
      <w:r w:rsidRPr="00742C20">
        <w:rPr>
          <w:color w:val="000000"/>
        </w:rPr>
        <w:t>Frequency allocations</w:t>
      </w:r>
    </w:p>
    <w:p w14:paraId="46FBEA93" w14:textId="77777777"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14:paraId="4962E4E4" w14:textId="77777777" w:rsidR="00C419FA" w:rsidRPr="002B657C" w:rsidRDefault="00C419FA" w:rsidP="00C419FA">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C419FA" w14:paraId="318CD82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F3D059" w14:textId="77777777" w:rsidR="00C419FA" w:rsidRPr="002B657C" w:rsidRDefault="00C419FA" w:rsidP="00384C1B">
            <w:pPr>
              <w:pStyle w:val="Tablehead"/>
            </w:pPr>
            <w:r w:rsidRPr="002B657C">
              <w:t>Allocation to services</w:t>
            </w:r>
          </w:p>
        </w:tc>
      </w:tr>
      <w:tr w:rsidR="00C419FA" w14:paraId="3D6883E8" w14:textId="77777777" w:rsidTr="00384C1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34D005A" w14:textId="77777777" w:rsidR="00C419FA" w:rsidRPr="002B657C" w:rsidRDefault="00C419FA" w:rsidP="00384C1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3C13284E" w14:textId="77777777" w:rsidR="00C419FA" w:rsidRPr="002B657C" w:rsidRDefault="00C419FA" w:rsidP="00384C1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45FE073D" w14:textId="77777777" w:rsidR="00C419FA" w:rsidRPr="002B657C" w:rsidRDefault="00C419FA" w:rsidP="00384C1B">
            <w:pPr>
              <w:pStyle w:val="Tablehead"/>
            </w:pPr>
            <w:r w:rsidRPr="002B657C">
              <w:t>Region 3</w:t>
            </w:r>
          </w:p>
        </w:tc>
      </w:tr>
      <w:tr w:rsidR="00C419FA" w14:paraId="4CDB6E4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991F77" w14:textId="77777777" w:rsidR="00C419FA" w:rsidRDefault="00C419FA" w:rsidP="00384C1B">
            <w:pPr>
              <w:pStyle w:val="TableTextS5"/>
              <w:rPr>
                <w:color w:val="000000"/>
                <w:lang w:val="en-AU"/>
              </w:rPr>
            </w:pPr>
            <w:r w:rsidRPr="00D518E2">
              <w:rPr>
                <w:rStyle w:val="Tablefreq"/>
              </w:rPr>
              <w:t>47.2-47.5</w:t>
            </w:r>
            <w:r>
              <w:rPr>
                <w:color w:val="000000"/>
                <w:lang w:val="en-AU"/>
              </w:rPr>
              <w:tab/>
              <w:t>FIXED</w:t>
            </w:r>
          </w:p>
          <w:p w14:paraId="2658FD50"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(Earth-to-space</w:t>
            </w:r>
            <w:proofErr w:type="gramStart"/>
            <w:r>
              <w:rPr>
                <w:color w:val="000000"/>
                <w:lang w:val="en-AU"/>
              </w:rPr>
              <w:t xml:space="preserve">)  </w:t>
            </w:r>
            <w:r>
              <w:rPr>
                <w:rStyle w:val="Artref"/>
                <w:color w:val="000000"/>
                <w:lang w:val="en-AU"/>
              </w:rPr>
              <w:t>5.552</w:t>
            </w:r>
            <w:proofErr w:type="gramEnd"/>
          </w:p>
          <w:p w14:paraId="3EFA9AE3"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F14D27A"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1896" w:author="Fernandez Jimenez, Virginia" w:date="2018-06-06T15:04:00Z">
              <w:r>
                <w:rPr>
                  <w:color w:val="000000"/>
                  <w:lang w:val="en-AU"/>
                </w:rPr>
                <w:t xml:space="preserve">MOD </w:t>
              </w:r>
            </w:ins>
            <w:r>
              <w:rPr>
                <w:rStyle w:val="Artref"/>
                <w:color w:val="000000"/>
                <w:lang w:val="en-AU"/>
              </w:rPr>
              <w:t>5.552A</w:t>
            </w:r>
          </w:p>
        </w:tc>
      </w:tr>
    </w:tbl>
    <w:p w14:paraId="1921AEF3" w14:textId="77777777" w:rsidR="00C419FA" w:rsidRDefault="00C419FA" w:rsidP="00C419FA">
      <w:pPr>
        <w:pStyle w:val="Reasons"/>
      </w:pPr>
    </w:p>
    <w:p w14:paraId="3C415301" w14:textId="77FD8F49" w:rsidR="00234B2D" w:rsidRPr="009B3FE7" w:rsidRDefault="00156012" w:rsidP="00234B2D">
      <w:pPr>
        <w:rPr>
          <w:sz w:val="22"/>
          <w:szCs w:val="22"/>
          <w:rPrChange w:id="1897" w:author="Rev. 2 Author" w:date="2018-09-13T07:05:00Z">
            <w:rPr>
              <w:i/>
              <w:sz w:val="22"/>
              <w:szCs w:val="22"/>
            </w:rPr>
          </w:rPrChange>
        </w:rPr>
      </w:pPr>
      <w:r w:rsidRPr="009B3FE7">
        <w:rPr>
          <w:b/>
          <w:sz w:val="22"/>
          <w:szCs w:val="22"/>
          <w:rPrChange w:id="1898" w:author="Rev. 2 Author" w:date="2018-09-13T07:05:00Z">
            <w:rPr>
              <w:b/>
              <w:i/>
              <w:sz w:val="22"/>
              <w:szCs w:val="22"/>
            </w:rPr>
          </w:rPrChange>
        </w:rPr>
        <w:t>Reasons</w:t>
      </w:r>
      <w:r w:rsidRPr="009B3FE7">
        <w:rPr>
          <w:sz w:val="22"/>
          <w:szCs w:val="22"/>
          <w:rPrChange w:id="1899" w:author="Rev. 2 Author" w:date="2018-09-13T07:05:00Z">
            <w:rPr>
              <w:i/>
              <w:sz w:val="22"/>
              <w:szCs w:val="22"/>
            </w:rPr>
          </w:rPrChange>
        </w:rPr>
        <w:t xml:space="preserve">: </w:t>
      </w:r>
      <w:r w:rsidR="00234B2D" w:rsidRPr="009B3FE7">
        <w:rPr>
          <w:color w:val="000000"/>
          <w:sz w:val="22"/>
          <w:szCs w:val="22"/>
          <w:rPrChange w:id="1900" w:author="Rev. 2 Author" w:date="2018-09-13T07:05:00Z">
            <w:rPr>
              <w:i/>
              <w:color w:val="000000"/>
              <w:sz w:val="22"/>
              <w:szCs w:val="22"/>
            </w:rPr>
          </w:rPrChange>
        </w:rPr>
        <w:t>To modify footnote 5.552A</w:t>
      </w:r>
      <w:r w:rsidR="00845388" w:rsidRPr="009B3FE7">
        <w:rPr>
          <w:color w:val="000000"/>
          <w:sz w:val="22"/>
          <w:szCs w:val="22"/>
          <w:rPrChange w:id="1901" w:author="Rev. 2 Author" w:date="2018-09-13T07:05:00Z">
            <w:rPr>
              <w:i/>
              <w:color w:val="000000"/>
              <w:sz w:val="22"/>
              <w:szCs w:val="22"/>
            </w:rPr>
          </w:rPrChange>
        </w:rPr>
        <w:t xml:space="preserve"> to reference an updated Resolution 122 which addresses the current worldwide </w:t>
      </w:r>
      <w:r w:rsidR="00234B2D" w:rsidRPr="009B3FE7">
        <w:rPr>
          <w:color w:val="000000"/>
          <w:sz w:val="22"/>
          <w:szCs w:val="22"/>
          <w:rPrChange w:id="1902" w:author="Rev. 2 Author" w:date="2018-09-13T07:05:00Z">
            <w:rPr>
              <w:i/>
              <w:color w:val="000000"/>
              <w:sz w:val="22"/>
              <w:szCs w:val="22"/>
            </w:rPr>
          </w:rPrChange>
        </w:rPr>
        <w:t xml:space="preserve">HAPS </w:t>
      </w:r>
      <w:ins w:id="1903" w:author="Author" w:date="2018-09-06T07:33:00Z">
        <w:r w:rsidR="006D6280" w:rsidRPr="009B3FE7">
          <w:rPr>
            <w:color w:val="000000"/>
            <w:sz w:val="22"/>
            <w:szCs w:val="22"/>
            <w:rPrChange w:id="1904" w:author="Rev. 2 Author" w:date="2018-09-13T07:05:00Z">
              <w:rPr>
                <w:i/>
                <w:color w:val="000000"/>
                <w:sz w:val="22"/>
                <w:szCs w:val="22"/>
              </w:rPr>
            </w:rPrChange>
          </w:rPr>
          <w:t>designation</w:t>
        </w:r>
      </w:ins>
      <w:del w:id="1905" w:author="Author" w:date="2018-09-06T07:33:00Z">
        <w:r w:rsidR="00234B2D" w:rsidRPr="009B3FE7" w:rsidDel="006D6280">
          <w:rPr>
            <w:color w:val="000000"/>
            <w:sz w:val="22"/>
            <w:szCs w:val="22"/>
            <w:rPrChange w:id="1906" w:author="Rev. 2 Author" w:date="2018-09-13T07:05:00Z">
              <w:rPr>
                <w:i/>
                <w:color w:val="000000"/>
                <w:sz w:val="22"/>
                <w:szCs w:val="22"/>
              </w:rPr>
            </w:rPrChange>
          </w:rPr>
          <w:delText xml:space="preserve">identification </w:delText>
        </w:r>
      </w:del>
      <w:ins w:id="1907" w:author="Rev. 2 Author" w:date="2018-09-13T15:21:00Z">
        <w:r w:rsidR="00CE7125">
          <w:rPr>
            <w:color w:val="000000"/>
            <w:sz w:val="22"/>
            <w:szCs w:val="22"/>
          </w:rPr>
          <w:t xml:space="preserve"> in</w:t>
        </w:r>
      </w:ins>
      <w:del w:id="1908" w:author="Rev. 2 Author" w:date="2018-09-13T15:21:00Z">
        <w:r w:rsidR="00234B2D" w:rsidRPr="009B3FE7" w:rsidDel="00CE7125">
          <w:rPr>
            <w:color w:val="000000"/>
            <w:sz w:val="22"/>
            <w:szCs w:val="22"/>
            <w:rPrChange w:id="1909" w:author="Rev. 2 Author" w:date="2018-09-13T07:05:00Z">
              <w:rPr>
                <w:i/>
                <w:color w:val="000000"/>
                <w:sz w:val="22"/>
                <w:szCs w:val="22"/>
              </w:rPr>
            </w:rPrChange>
          </w:rPr>
          <w:delText>in</w:delText>
        </w:r>
      </w:del>
      <w:r w:rsidR="00234B2D" w:rsidRPr="009B3FE7">
        <w:rPr>
          <w:color w:val="000000"/>
          <w:sz w:val="22"/>
          <w:szCs w:val="22"/>
          <w:rPrChange w:id="1910" w:author="Rev. 2 Author" w:date="2018-09-13T07:05:00Z">
            <w:rPr>
              <w:i/>
              <w:color w:val="000000"/>
              <w:sz w:val="22"/>
              <w:szCs w:val="22"/>
            </w:rPr>
          </w:rPrChange>
        </w:rPr>
        <w:t xml:space="preserve"> the </w:t>
      </w:r>
      <w:r w:rsidR="00057F02" w:rsidRPr="009B3FE7">
        <w:rPr>
          <w:color w:val="000000"/>
          <w:sz w:val="22"/>
          <w:szCs w:val="22"/>
          <w:rPrChange w:id="1911" w:author="Rev. 2 Author" w:date="2018-09-13T07:05:00Z">
            <w:rPr>
              <w:i/>
              <w:color w:val="000000"/>
              <w:sz w:val="22"/>
              <w:szCs w:val="22"/>
            </w:rPr>
          </w:rPrChange>
        </w:rPr>
        <w:t>47.2-47.5</w:t>
      </w:r>
      <w:r w:rsidR="00234B2D" w:rsidRPr="009B3FE7">
        <w:rPr>
          <w:color w:val="000000"/>
          <w:sz w:val="22"/>
          <w:szCs w:val="22"/>
          <w:rPrChange w:id="1912" w:author="Rev. 2 Author" w:date="2018-09-13T07:05:00Z">
            <w:rPr>
              <w:i/>
              <w:color w:val="000000"/>
              <w:sz w:val="22"/>
              <w:szCs w:val="22"/>
            </w:rPr>
          </w:rPrChange>
        </w:rPr>
        <w:t xml:space="preserve"> </w:t>
      </w:r>
      <w:r w:rsidR="00057F02" w:rsidRPr="009B3FE7">
        <w:rPr>
          <w:color w:val="000000"/>
          <w:sz w:val="22"/>
          <w:szCs w:val="22"/>
          <w:rPrChange w:id="1913" w:author="Rev. 2 Author" w:date="2018-09-13T07:05:00Z">
            <w:rPr>
              <w:i/>
              <w:color w:val="000000"/>
              <w:sz w:val="22"/>
              <w:szCs w:val="22"/>
            </w:rPr>
          </w:rPrChange>
        </w:rPr>
        <w:t xml:space="preserve">GHz </w:t>
      </w:r>
      <w:r w:rsidR="00234B2D" w:rsidRPr="009B3FE7">
        <w:rPr>
          <w:color w:val="000000"/>
          <w:sz w:val="22"/>
          <w:szCs w:val="22"/>
          <w:rPrChange w:id="1914" w:author="Rev. 2 Author" w:date="2018-09-13T07:05:00Z">
            <w:rPr>
              <w:i/>
              <w:color w:val="000000"/>
              <w:sz w:val="22"/>
              <w:szCs w:val="22"/>
            </w:rPr>
          </w:rPrChange>
        </w:rPr>
        <w:t>band.</w:t>
      </w:r>
    </w:p>
    <w:p w14:paraId="311A2614" w14:textId="77777777" w:rsidR="00156012" w:rsidRPr="00057F02" w:rsidRDefault="00156012" w:rsidP="00C419FA">
      <w:pPr>
        <w:pStyle w:val="Reasons"/>
        <w:rPr>
          <w:i/>
          <w:sz w:val="22"/>
          <w:szCs w:val="22"/>
        </w:rPr>
      </w:pPr>
    </w:p>
    <w:p w14:paraId="043624C7" w14:textId="63A8B6D0" w:rsidR="00F171FF" w:rsidRPr="00F171FF" w:rsidRDefault="00F171FF" w:rsidP="00F171FF">
      <w:pPr>
        <w:pStyle w:val="Heading1"/>
        <w:rPr>
          <w:ins w:id="1915" w:author="Rev. 2 Author" w:date="2018-09-14T14:30:00Z"/>
          <w:rFonts w:ascii="Times New Roman" w:hAnsi="Times New Roman"/>
          <w:b w:val="0"/>
          <w:i/>
          <w:sz w:val="22"/>
          <w:szCs w:val="22"/>
        </w:rPr>
      </w:pPr>
      <w:ins w:id="1916" w:author="Rev. 2 Author" w:date="2018-09-14T14:30:00Z">
        <w:r w:rsidRPr="00F171FF">
          <w:rPr>
            <w:rFonts w:ascii="Times New Roman" w:hAnsi="Times New Roman"/>
            <w:b w:val="0"/>
            <w:i/>
            <w:sz w:val="22"/>
            <w:szCs w:val="22"/>
          </w:rPr>
          <w:t xml:space="preserve">For the </w:t>
        </w:r>
      </w:ins>
      <w:ins w:id="1917" w:author="Rev. 2 Author" w:date="2018-09-14T14:31:00Z">
        <w:r w:rsidRPr="00F171FF">
          <w:rPr>
            <w:rFonts w:ascii="Times New Roman" w:hAnsi="Times New Roman"/>
            <w:b w:val="0"/>
            <w:i/>
            <w:color w:val="000000"/>
            <w:sz w:val="22"/>
            <w:szCs w:val="22"/>
            <w:rPrChange w:id="1918" w:author="Rev. 2 Author" w:date="2018-09-14T14:31:00Z">
              <w:rPr>
                <w:color w:val="000000"/>
                <w:sz w:val="22"/>
                <w:szCs w:val="22"/>
              </w:rPr>
            </w:rPrChange>
          </w:rPr>
          <w:t xml:space="preserve">47.9-48.2 </w:t>
        </w:r>
      </w:ins>
      <w:ins w:id="1919" w:author="Rev. 2 Author" w:date="2018-09-14T14:30:00Z">
        <w:r w:rsidRPr="00F171FF">
          <w:rPr>
            <w:rFonts w:ascii="Times New Roman" w:hAnsi="Times New Roman"/>
            <w:b w:val="0"/>
            <w:i/>
            <w:sz w:val="22"/>
            <w:szCs w:val="22"/>
          </w:rPr>
          <w:t>GHz Band</w:t>
        </w:r>
      </w:ins>
    </w:p>
    <w:p w14:paraId="3DA87FA8" w14:textId="77777777" w:rsidR="00F171FF" w:rsidRDefault="00F171FF" w:rsidP="00687667">
      <w:pPr>
        <w:pStyle w:val="Methodheading3"/>
        <w:rPr>
          <w:ins w:id="1920" w:author="Rev. 2 Author" w:date="2018-09-14T14:30:00Z"/>
          <w:sz w:val="22"/>
          <w:szCs w:val="22"/>
        </w:rPr>
      </w:pPr>
    </w:p>
    <w:p w14:paraId="5333A980" w14:textId="1E83B44C" w:rsidR="00C419FA" w:rsidRDefault="00C419FA" w:rsidP="00687667">
      <w:pPr>
        <w:pStyle w:val="Methodheading3"/>
        <w:rPr>
          <w:sz w:val="22"/>
          <w:szCs w:val="22"/>
        </w:rPr>
      </w:pPr>
      <w:r w:rsidRPr="009C0753">
        <w:rPr>
          <w:sz w:val="22"/>
          <w:szCs w:val="22"/>
        </w:rPr>
        <w:t>MOD</w:t>
      </w:r>
      <w:r w:rsidR="009C0753">
        <w:rPr>
          <w:sz w:val="22"/>
          <w:szCs w:val="22"/>
        </w:rPr>
        <w:tab/>
      </w:r>
      <w:r w:rsidR="009C0753">
        <w:rPr>
          <w:sz w:val="22"/>
          <w:szCs w:val="22"/>
        </w:rPr>
        <w:tab/>
        <w:t>USA/1.14/</w:t>
      </w:r>
      <w:ins w:id="1921" w:author="Author" w:date="2018-09-06T07:39:00Z">
        <w:r w:rsidR="006D6280">
          <w:rPr>
            <w:sz w:val="22"/>
            <w:szCs w:val="22"/>
          </w:rPr>
          <w:t>24</w:t>
        </w:r>
      </w:ins>
      <w:del w:id="1922" w:author="Author" w:date="2018-09-06T07:39:00Z">
        <w:r w:rsidR="009C0753" w:rsidDel="006D6280">
          <w:rPr>
            <w:sz w:val="22"/>
            <w:szCs w:val="22"/>
          </w:rPr>
          <w:delText>19</w:delText>
        </w:r>
      </w:del>
    </w:p>
    <w:p w14:paraId="7FFA8457" w14:textId="77777777" w:rsidR="00885ED8" w:rsidRDefault="00885ED8" w:rsidP="00885ED8">
      <w:pPr>
        <w:rPr>
          <w:lang w:val="en-GB"/>
        </w:rPr>
      </w:pPr>
    </w:p>
    <w:p w14:paraId="48B3EC93" w14:textId="77777777" w:rsidR="00885ED8" w:rsidRPr="00885ED8" w:rsidRDefault="00885ED8" w:rsidP="00885ED8">
      <w:pPr>
        <w:rPr>
          <w:lang w:val="en-GB"/>
        </w:rPr>
      </w:pPr>
    </w:p>
    <w:p w14:paraId="39879DB1" w14:textId="77777777" w:rsidR="00C419FA" w:rsidRPr="002B657C" w:rsidRDefault="00C419FA" w:rsidP="00C419FA">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C419FA" w14:paraId="3D4E43E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2B9646C" w14:textId="77777777" w:rsidR="00C419FA" w:rsidRPr="002B657C" w:rsidRDefault="00C419FA" w:rsidP="00384C1B">
            <w:pPr>
              <w:pStyle w:val="Tablehead"/>
            </w:pPr>
            <w:r w:rsidRPr="002B657C">
              <w:t>Allocation to services</w:t>
            </w:r>
          </w:p>
        </w:tc>
      </w:tr>
      <w:tr w:rsidR="00C419FA" w14:paraId="75892418" w14:textId="77777777" w:rsidTr="00384C1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E8F9F06" w14:textId="77777777" w:rsidR="00C419FA" w:rsidRPr="002B657C" w:rsidRDefault="00C419FA" w:rsidP="00384C1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66D4AC87" w14:textId="77777777" w:rsidR="00C419FA" w:rsidRPr="002B657C" w:rsidRDefault="00C419FA" w:rsidP="00384C1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07EBA0EC" w14:textId="77777777" w:rsidR="00C419FA" w:rsidRPr="002B657C" w:rsidRDefault="00C419FA" w:rsidP="00384C1B">
            <w:pPr>
              <w:pStyle w:val="Tablehead"/>
            </w:pPr>
            <w:r w:rsidRPr="002B657C">
              <w:t>Region 3</w:t>
            </w:r>
          </w:p>
        </w:tc>
      </w:tr>
      <w:tr w:rsidR="00C419FA" w14:paraId="1B9ABF93"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3AACEC" w14:textId="77777777" w:rsidR="00C419FA" w:rsidRPr="005B494F" w:rsidRDefault="00C419FA" w:rsidP="00384C1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4B08AB7B" w14:textId="77777777" w:rsidR="00C419FA" w:rsidRPr="005B494F" w:rsidRDefault="00C419FA" w:rsidP="00384C1B">
            <w:pPr>
              <w:pStyle w:val="TableTextS5"/>
              <w:spacing w:before="50" w:after="50"/>
            </w:pPr>
            <w:r>
              <w:tab/>
            </w:r>
            <w:r>
              <w:tab/>
            </w:r>
            <w:r>
              <w:tab/>
            </w:r>
            <w:r w:rsidRPr="005B494F">
              <w:tab/>
              <w:t>FIXED-SATELLITE (Earth-to-space</w:t>
            </w:r>
            <w:proofErr w:type="gramStart"/>
            <w:r w:rsidRPr="005B494F">
              <w:t xml:space="preserve">)  </w:t>
            </w:r>
            <w:r>
              <w:rPr>
                <w:rStyle w:val="Artref"/>
                <w:color w:val="000000"/>
              </w:rPr>
              <w:t>5.552</w:t>
            </w:r>
            <w:proofErr w:type="gramEnd"/>
          </w:p>
          <w:p w14:paraId="26A76E0B" w14:textId="77777777" w:rsidR="00C419FA" w:rsidRDefault="00C419FA" w:rsidP="00384C1B">
            <w:pPr>
              <w:pStyle w:val="TableTextS5"/>
              <w:spacing w:before="50" w:after="50"/>
              <w:rPr>
                <w:color w:val="000000"/>
              </w:rPr>
            </w:pPr>
            <w:r>
              <w:rPr>
                <w:color w:val="000000"/>
              </w:rPr>
              <w:tab/>
            </w:r>
            <w:r>
              <w:rPr>
                <w:color w:val="000000"/>
              </w:rPr>
              <w:tab/>
            </w:r>
            <w:r>
              <w:rPr>
                <w:color w:val="000000"/>
              </w:rPr>
              <w:tab/>
            </w:r>
            <w:r>
              <w:rPr>
                <w:color w:val="000000"/>
              </w:rPr>
              <w:tab/>
              <w:t>MOBILE</w:t>
            </w:r>
          </w:p>
          <w:p w14:paraId="0035661B" w14:textId="77777777" w:rsidR="00C419FA" w:rsidRPr="00766CBC" w:rsidRDefault="00C419FA" w:rsidP="00384C1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1923" w:author="Fernandez Jimenez, Virginia" w:date="2018-06-06T15:08:00Z">
              <w:r>
                <w:rPr>
                  <w:color w:val="000000"/>
                </w:rPr>
                <w:t xml:space="preserve">MOD </w:t>
              </w:r>
            </w:ins>
            <w:r>
              <w:rPr>
                <w:rStyle w:val="Artref"/>
                <w:color w:val="000000"/>
              </w:rPr>
              <w:t>5.552A</w:t>
            </w:r>
          </w:p>
        </w:tc>
      </w:tr>
    </w:tbl>
    <w:p w14:paraId="1AB432DD" w14:textId="77777777" w:rsidR="00C419FA" w:rsidRDefault="00C419FA" w:rsidP="00C419FA">
      <w:pPr>
        <w:pStyle w:val="Reasons"/>
      </w:pPr>
    </w:p>
    <w:p w14:paraId="0E0FFC97" w14:textId="6BC24E97" w:rsidR="00845388" w:rsidRPr="009B3FE7" w:rsidRDefault="00156012" w:rsidP="00845388">
      <w:pPr>
        <w:rPr>
          <w:sz w:val="22"/>
          <w:szCs w:val="22"/>
          <w:rPrChange w:id="1924" w:author="Rev. 2 Author" w:date="2018-09-13T07:06:00Z">
            <w:rPr>
              <w:i/>
              <w:sz w:val="22"/>
              <w:szCs w:val="22"/>
            </w:rPr>
          </w:rPrChange>
        </w:rPr>
      </w:pPr>
      <w:r w:rsidRPr="009B3FE7">
        <w:rPr>
          <w:b/>
          <w:sz w:val="22"/>
          <w:szCs w:val="22"/>
          <w:rPrChange w:id="1925" w:author="Rev. 2 Author" w:date="2018-09-13T07:06:00Z">
            <w:rPr>
              <w:b/>
              <w:i/>
              <w:sz w:val="22"/>
              <w:szCs w:val="22"/>
            </w:rPr>
          </w:rPrChange>
        </w:rPr>
        <w:t>Reasons</w:t>
      </w:r>
      <w:r w:rsidRPr="009B3FE7">
        <w:rPr>
          <w:sz w:val="22"/>
          <w:szCs w:val="22"/>
          <w:rPrChange w:id="1926" w:author="Rev. 2 Author" w:date="2018-09-13T07:06:00Z">
            <w:rPr>
              <w:i/>
              <w:sz w:val="22"/>
              <w:szCs w:val="22"/>
            </w:rPr>
          </w:rPrChange>
        </w:rPr>
        <w:t xml:space="preserve">: </w:t>
      </w:r>
      <w:r w:rsidR="00845388" w:rsidRPr="009B3FE7">
        <w:rPr>
          <w:color w:val="000000"/>
          <w:sz w:val="22"/>
          <w:szCs w:val="22"/>
          <w:rPrChange w:id="1927" w:author="Rev. 2 Author" w:date="2018-09-13T07:06:00Z">
            <w:rPr>
              <w:i/>
              <w:color w:val="000000"/>
              <w:sz w:val="22"/>
              <w:szCs w:val="22"/>
            </w:rPr>
          </w:rPrChange>
        </w:rPr>
        <w:t xml:space="preserve">To modify footnote 5.552A to reference an updated Resolution 122 which addresses the current worldwide HAPS </w:t>
      </w:r>
      <w:ins w:id="1928" w:author="Author" w:date="2018-09-06T07:33:00Z">
        <w:r w:rsidR="006D6280" w:rsidRPr="009B3FE7">
          <w:rPr>
            <w:color w:val="000000"/>
            <w:sz w:val="22"/>
            <w:szCs w:val="22"/>
            <w:rPrChange w:id="1929" w:author="Rev. 2 Author" w:date="2018-09-13T07:06:00Z">
              <w:rPr>
                <w:i/>
                <w:color w:val="000000"/>
                <w:sz w:val="22"/>
                <w:szCs w:val="22"/>
              </w:rPr>
            </w:rPrChange>
          </w:rPr>
          <w:t>designation</w:t>
        </w:r>
      </w:ins>
      <w:ins w:id="1930" w:author="Rev. 2 Author" w:date="2018-09-13T15:21:00Z">
        <w:r w:rsidR="00CE7125">
          <w:rPr>
            <w:color w:val="000000"/>
            <w:sz w:val="22"/>
            <w:szCs w:val="22"/>
          </w:rPr>
          <w:t xml:space="preserve"> </w:t>
        </w:r>
      </w:ins>
      <w:del w:id="1931" w:author="Author" w:date="2018-09-06T07:33:00Z">
        <w:r w:rsidR="00845388" w:rsidRPr="009B3FE7" w:rsidDel="006D6280">
          <w:rPr>
            <w:color w:val="000000"/>
            <w:sz w:val="22"/>
            <w:szCs w:val="22"/>
            <w:rPrChange w:id="1932" w:author="Rev. 2 Author" w:date="2018-09-13T07:06:00Z">
              <w:rPr>
                <w:i/>
                <w:color w:val="000000"/>
                <w:sz w:val="22"/>
                <w:szCs w:val="22"/>
              </w:rPr>
            </w:rPrChange>
          </w:rPr>
          <w:delText xml:space="preserve">identification </w:delText>
        </w:r>
      </w:del>
      <w:r w:rsidR="00845388" w:rsidRPr="009B3FE7">
        <w:rPr>
          <w:color w:val="000000"/>
          <w:sz w:val="22"/>
          <w:szCs w:val="22"/>
          <w:rPrChange w:id="1933" w:author="Rev. 2 Author" w:date="2018-09-13T07:06:00Z">
            <w:rPr>
              <w:i/>
              <w:color w:val="000000"/>
              <w:sz w:val="22"/>
              <w:szCs w:val="22"/>
            </w:rPr>
          </w:rPrChange>
        </w:rPr>
        <w:t>in the 47.9-48.2 GHz band.</w:t>
      </w:r>
    </w:p>
    <w:p w14:paraId="1659D818" w14:textId="77777777" w:rsidR="00156012" w:rsidRDefault="00156012" w:rsidP="00C419FA">
      <w:pPr>
        <w:pStyle w:val="Reasons"/>
      </w:pPr>
    </w:p>
    <w:p w14:paraId="0FC3BCC8" w14:textId="77777777" w:rsidR="00C419FA" w:rsidRDefault="009C0753" w:rsidP="00687667">
      <w:pPr>
        <w:pStyle w:val="Methodheading3"/>
        <w:rPr>
          <w:sz w:val="22"/>
          <w:szCs w:val="22"/>
        </w:rPr>
      </w:pPr>
      <w:r>
        <w:rPr>
          <w:sz w:val="22"/>
          <w:szCs w:val="22"/>
        </w:rPr>
        <w:t>MOD</w:t>
      </w:r>
      <w:r>
        <w:rPr>
          <w:sz w:val="22"/>
          <w:szCs w:val="22"/>
        </w:rPr>
        <w:tab/>
      </w:r>
      <w:r>
        <w:rPr>
          <w:sz w:val="22"/>
          <w:szCs w:val="22"/>
        </w:rPr>
        <w:tab/>
        <w:t>USA/1.14/2</w:t>
      </w:r>
      <w:ins w:id="1934" w:author="Author" w:date="2018-09-06T07:39:00Z">
        <w:r w:rsidR="006D6280">
          <w:rPr>
            <w:sz w:val="22"/>
            <w:szCs w:val="22"/>
          </w:rPr>
          <w:t>5</w:t>
        </w:r>
      </w:ins>
      <w:del w:id="1935" w:author="Author" w:date="2018-09-06T07:39:00Z">
        <w:r w:rsidDel="006D6280">
          <w:rPr>
            <w:sz w:val="22"/>
            <w:szCs w:val="22"/>
          </w:rPr>
          <w:delText>0</w:delText>
        </w:r>
      </w:del>
    </w:p>
    <w:p w14:paraId="632DF0A3" w14:textId="77777777" w:rsidR="009C0753" w:rsidRPr="009C0753" w:rsidRDefault="009C0753" w:rsidP="009C0753">
      <w:pPr>
        <w:rPr>
          <w:lang w:val="en-GB"/>
        </w:rPr>
      </w:pPr>
    </w:p>
    <w:p w14:paraId="74758EF4" w14:textId="4FE3C46E" w:rsidR="00C419FA" w:rsidRPr="00136C4E" w:rsidRDefault="00C419FA">
      <w:pPr>
        <w:tabs>
          <w:tab w:val="left" w:pos="1134"/>
          <w:tab w:val="left" w:pos="1871"/>
          <w:tab w:val="left" w:pos="2268"/>
        </w:tabs>
        <w:overflowPunct w:val="0"/>
        <w:autoSpaceDE w:val="0"/>
        <w:autoSpaceDN w:val="0"/>
        <w:adjustRightInd w:val="0"/>
        <w:spacing w:before="120"/>
        <w:jc w:val="both"/>
        <w:textAlignment w:val="baseline"/>
        <w:rPr>
          <w:sz w:val="22"/>
          <w:szCs w:val="22"/>
          <w:lang w:val="en-GB"/>
          <w:rPrChange w:id="1936" w:author="Rev. 2 Author" w:date="2018-09-13T08:11:00Z">
            <w:rPr>
              <w:sz w:val="16"/>
            </w:rPr>
          </w:rPrChange>
        </w:rPr>
        <w:pPrChange w:id="1937" w:author="Rev. 2 Author" w:date="2018-09-13T08:11:00Z">
          <w:pPr/>
        </w:pPrChange>
      </w:pPr>
      <w:r w:rsidRPr="00136C4E">
        <w:rPr>
          <w:rStyle w:val="Artdef"/>
          <w:sz w:val="22"/>
          <w:szCs w:val="22"/>
          <w:rPrChange w:id="1938" w:author="Rev. 2 Author" w:date="2018-09-13T08:11:00Z">
            <w:rPr>
              <w:rStyle w:val="Artdef"/>
            </w:rPr>
          </w:rPrChange>
        </w:rPr>
        <w:t>5.552A</w:t>
      </w:r>
      <w:r w:rsidRPr="00136C4E">
        <w:rPr>
          <w:rStyle w:val="Artdef"/>
          <w:sz w:val="22"/>
          <w:szCs w:val="22"/>
          <w:rPrChange w:id="1939" w:author="Rev. 2 Author" w:date="2018-09-13T08:11:00Z">
            <w:rPr>
              <w:rStyle w:val="Artdef"/>
            </w:rPr>
          </w:rPrChange>
        </w:rPr>
        <w:tab/>
      </w:r>
      <w:proofErr w:type="gramStart"/>
      <w:r w:rsidRPr="00136C4E">
        <w:rPr>
          <w:sz w:val="22"/>
          <w:szCs w:val="22"/>
          <w:rPrChange w:id="1940" w:author="Rev. 2 Author" w:date="2018-09-13T08:11:00Z">
            <w:rPr/>
          </w:rPrChange>
        </w:rPr>
        <w:t>The</w:t>
      </w:r>
      <w:proofErr w:type="gramEnd"/>
      <w:r w:rsidRPr="00136C4E">
        <w:rPr>
          <w:sz w:val="22"/>
          <w:szCs w:val="22"/>
          <w:rPrChange w:id="1941" w:author="Rev. 2 Author" w:date="2018-09-13T08:11:00Z">
            <w:rPr/>
          </w:rPrChange>
        </w:rPr>
        <w:t xml:space="preserve"> allocation to the fixed service in the bands 47.2-47.5 GHz and 47.9-48.2 GHz is designated for use by high altitude platform stations</w:t>
      </w:r>
      <w:ins w:id="1942" w:author="Fernandez Jimenez, Virginia" w:date="2018-06-06T15:13:00Z">
        <w:r w:rsidRPr="00136C4E">
          <w:rPr>
            <w:sz w:val="22"/>
            <w:szCs w:val="22"/>
            <w:rPrChange w:id="1943" w:author="Rev. 2 Author" w:date="2018-09-13T08:11:00Z">
              <w:rPr/>
            </w:rPrChange>
          </w:rPr>
          <w:t xml:space="preserve"> (HAPS)</w:t>
        </w:r>
      </w:ins>
      <w:r w:rsidRPr="00136C4E">
        <w:rPr>
          <w:sz w:val="22"/>
          <w:szCs w:val="22"/>
          <w:rPrChange w:id="1944" w:author="Rev. 2 Author" w:date="2018-09-13T08:11:00Z">
            <w:rPr/>
          </w:rPrChange>
        </w:rPr>
        <w:t xml:space="preserve">. </w:t>
      </w:r>
      <w:ins w:id="1945" w:author="Rev. 2 Author" w:date="2018-09-13T08:11:00Z">
        <w:r w:rsidR="00136C4E" w:rsidRPr="00136C4E">
          <w:rPr>
            <w:sz w:val="22"/>
            <w:szCs w:val="22"/>
            <w:lang w:val="en-GB"/>
          </w:rPr>
          <w:t>Such use of the fixed-service allocation by HAPS is limited to the ground-to-HAPS direction.</w:t>
        </w:r>
        <w:r w:rsidR="00136C4E" w:rsidRPr="00136C4E">
          <w:rPr>
            <w:b/>
            <w:sz w:val="22"/>
            <w:szCs w:val="22"/>
            <w:lang w:val="en-GB"/>
          </w:rPr>
          <w:t xml:space="preserve"> </w:t>
        </w:r>
        <w:r w:rsidR="00136C4E" w:rsidRPr="00136C4E">
          <w:rPr>
            <w:sz w:val="22"/>
            <w:szCs w:val="22"/>
            <w:lang w:val="en-GB"/>
          </w:rPr>
          <w:t xml:space="preserve"> </w:t>
        </w:r>
      </w:ins>
      <w:r w:rsidRPr="00136C4E">
        <w:rPr>
          <w:sz w:val="22"/>
          <w:szCs w:val="22"/>
          <w:rPrChange w:id="1946" w:author="Rev. 2 Author" w:date="2018-09-13T08:11:00Z">
            <w:rPr/>
          </w:rPrChange>
        </w:rPr>
        <w:t>The use of the bands 47.2-47.5 GHz and 47.9</w:t>
      </w:r>
      <w:r w:rsidRPr="00136C4E">
        <w:rPr>
          <w:sz w:val="22"/>
          <w:szCs w:val="22"/>
          <w:rPrChange w:id="1947" w:author="Rev. 2 Author" w:date="2018-09-13T08:11:00Z">
            <w:rPr/>
          </w:rPrChange>
        </w:rPr>
        <w:noBreakHyphen/>
        <w:t>48.2 GHz is subject to the provisions of Resolution </w:t>
      </w:r>
      <w:r w:rsidRPr="00136C4E">
        <w:rPr>
          <w:b/>
          <w:sz w:val="22"/>
          <w:szCs w:val="22"/>
          <w:rPrChange w:id="1948" w:author="Rev. 2 Author" w:date="2018-09-13T08:11:00Z">
            <w:rPr>
              <w:b/>
            </w:rPr>
          </w:rPrChange>
        </w:rPr>
        <w:t>122 (Rev.WRC-</w:t>
      </w:r>
      <w:del w:id="1949" w:author="Fernandez Jimenez, Virginia" w:date="2018-06-06T15:14:00Z">
        <w:r w:rsidRPr="00136C4E" w:rsidDel="00445722">
          <w:rPr>
            <w:b/>
            <w:sz w:val="22"/>
            <w:szCs w:val="22"/>
            <w:rPrChange w:id="1950" w:author="Rev. 2 Author" w:date="2018-09-13T08:11:00Z">
              <w:rPr>
                <w:b/>
              </w:rPr>
            </w:rPrChange>
          </w:rPr>
          <w:delText>07</w:delText>
        </w:r>
      </w:del>
      <w:ins w:id="1951" w:author="Fernandez Jimenez, Virginia" w:date="2018-06-06T15:14:00Z">
        <w:r w:rsidRPr="00136C4E">
          <w:rPr>
            <w:b/>
            <w:sz w:val="22"/>
            <w:szCs w:val="22"/>
            <w:rPrChange w:id="1952" w:author="Rev. 2 Author" w:date="2018-09-13T08:11:00Z">
              <w:rPr>
                <w:b/>
              </w:rPr>
            </w:rPrChange>
          </w:rPr>
          <w:t>19</w:t>
        </w:r>
      </w:ins>
      <w:r w:rsidRPr="00136C4E">
        <w:rPr>
          <w:b/>
          <w:sz w:val="22"/>
          <w:szCs w:val="22"/>
          <w:rPrChange w:id="1953" w:author="Rev. 2 Author" w:date="2018-09-13T08:11:00Z">
            <w:rPr>
              <w:b/>
            </w:rPr>
          </w:rPrChange>
        </w:rPr>
        <w:t>)</w:t>
      </w:r>
      <w:r w:rsidRPr="00136C4E">
        <w:rPr>
          <w:sz w:val="22"/>
          <w:szCs w:val="22"/>
          <w:rPrChange w:id="1954" w:author="Rev. 2 Author" w:date="2018-09-13T08:11:00Z">
            <w:rPr/>
          </w:rPrChange>
        </w:rPr>
        <w:t>.</w:t>
      </w:r>
      <w:r w:rsidRPr="00136C4E">
        <w:rPr>
          <w:sz w:val="22"/>
          <w:szCs w:val="22"/>
          <w:rPrChange w:id="1955" w:author="Rev. 2 Author" w:date="2018-09-13T08:11:00Z">
            <w:rPr>
              <w:sz w:val="16"/>
            </w:rPr>
          </w:rPrChange>
        </w:rPr>
        <w:t>     </w:t>
      </w:r>
      <w:del w:id="1956" w:author="Rev. 2 Author" w:date="2018-09-13T07:06:00Z">
        <w:r w:rsidRPr="00136C4E" w:rsidDel="009B3FE7">
          <w:rPr>
            <w:sz w:val="22"/>
            <w:szCs w:val="22"/>
            <w:rPrChange w:id="1957" w:author="Rev. 2 Author" w:date="2018-09-13T08:11:00Z">
              <w:rPr>
                <w:sz w:val="16"/>
              </w:rPr>
            </w:rPrChange>
          </w:rPr>
          <w:delText>(WRC</w:delText>
        </w:r>
        <w:r w:rsidRPr="00136C4E" w:rsidDel="009B3FE7">
          <w:rPr>
            <w:sz w:val="22"/>
            <w:szCs w:val="22"/>
            <w:rPrChange w:id="1958" w:author="Rev. 2 Author" w:date="2018-09-13T08:11:00Z">
              <w:rPr>
                <w:sz w:val="16"/>
              </w:rPr>
            </w:rPrChange>
          </w:rPr>
          <w:noBreakHyphen/>
          <w:delText>07</w:delText>
        </w:r>
      </w:del>
      <w:ins w:id="1959" w:author="Fernandez Jimenez, Virginia" w:date="2018-06-06T15:14:00Z">
        <w:del w:id="1960" w:author="Rev. 2 Author" w:date="2018-09-13T07:06:00Z">
          <w:r w:rsidRPr="00136C4E" w:rsidDel="009B3FE7">
            <w:rPr>
              <w:sz w:val="22"/>
              <w:szCs w:val="22"/>
              <w:rPrChange w:id="1961" w:author="Rev. 2 Author" w:date="2018-09-13T08:11:00Z">
                <w:rPr>
                  <w:sz w:val="16"/>
                </w:rPr>
              </w:rPrChange>
            </w:rPr>
            <w:delText>19</w:delText>
          </w:r>
        </w:del>
      </w:ins>
      <w:del w:id="1962" w:author="Rev. 2 Author" w:date="2018-09-13T07:06:00Z">
        <w:r w:rsidRPr="00136C4E" w:rsidDel="009B3FE7">
          <w:rPr>
            <w:sz w:val="22"/>
            <w:szCs w:val="22"/>
            <w:rPrChange w:id="1963" w:author="Rev. 2 Author" w:date="2018-09-13T08:11:00Z">
              <w:rPr>
                <w:sz w:val="16"/>
              </w:rPr>
            </w:rPrChange>
          </w:rPr>
          <w:delText>)</w:delText>
        </w:r>
      </w:del>
    </w:p>
    <w:p w14:paraId="5CFA1C80" w14:textId="77777777" w:rsidR="00885ED8" w:rsidRPr="00EB1F40" w:rsidRDefault="00885ED8" w:rsidP="00C419FA"/>
    <w:p w14:paraId="02245011" w14:textId="6F5033D7" w:rsidR="00885ED8" w:rsidRPr="009B3FE7" w:rsidRDefault="00885ED8" w:rsidP="00885ED8">
      <w:pPr>
        <w:tabs>
          <w:tab w:val="left" w:pos="1352"/>
        </w:tabs>
        <w:rPr>
          <w:b/>
          <w:sz w:val="22"/>
          <w:szCs w:val="22"/>
          <w:rPrChange w:id="1964" w:author="Rev. 2 Author" w:date="2018-09-13T07:06:00Z">
            <w:rPr>
              <w:b/>
              <w:i/>
              <w:sz w:val="22"/>
              <w:szCs w:val="22"/>
            </w:rPr>
          </w:rPrChange>
        </w:rPr>
      </w:pPr>
      <w:r w:rsidRPr="009B3FE7">
        <w:rPr>
          <w:b/>
          <w:sz w:val="22"/>
          <w:szCs w:val="22"/>
          <w:rPrChange w:id="1965" w:author="Rev. 2 Author" w:date="2018-09-13T07:06:00Z">
            <w:rPr>
              <w:b/>
              <w:i/>
              <w:sz w:val="22"/>
              <w:szCs w:val="22"/>
            </w:rPr>
          </w:rPrChange>
        </w:rPr>
        <w:t>Reasons:</w:t>
      </w:r>
      <w:r w:rsidRPr="009B3FE7">
        <w:rPr>
          <w:sz w:val="22"/>
          <w:szCs w:val="22"/>
          <w:rPrChange w:id="1966" w:author="Rev. 2 Author" w:date="2018-09-13T07:06:00Z">
            <w:rPr>
              <w:i/>
              <w:sz w:val="22"/>
              <w:szCs w:val="22"/>
            </w:rPr>
          </w:rPrChange>
        </w:rPr>
        <w:tab/>
        <w:t xml:space="preserve"> To modify footnote 5.552A </w:t>
      </w:r>
      <w:r w:rsidR="00057F02" w:rsidRPr="009B3FE7">
        <w:rPr>
          <w:sz w:val="22"/>
          <w:szCs w:val="22"/>
          <w:rPrChange w:id="1967" w:author="Rev. 2 Author" w:date="2018-09-13T07:06:00Z">
            <w:rPr>
              <w:i/>
              <w:sz w:val="22"/>
              <w:szCs w:val="22"/>
            </w:rPr>
          </w:rPrChange>
        </w:rPr>
        <w:t>to reflect an updated Resolution 122 with allowances for increases in EIRP density levels during periods of rain</w:t>
      </w:r>
      <w:ins w:id="1968" w:author="Rev. 2 Author" w:date="2018-09-13T08:05:00Z">
        <w:r w:rsidR="008E4A08">
          <w:rPr>
            <w:sz w:val="22"/>
            <w:szCs w:val="22"/>
          </w:rPr>
          <w:t xml:space="preserve"> and to limit operation to the ground-to-HAPS direction</w:t>
        </w:r>
      </w:ins>
      <w:del w:id="1969" w:author="Rev. 2 Author" w:date="2018-09-13T08:05:00Z">
        <w:r w:rsidR="00057F02" w:rsidRPr="009B3FE7" w:rsidDel="008E4A08">
          <w:rPr>
            <w:sz w:val="22"/>
            <w:szCs w:val="22"/>
            <w:rPrChange w:id="1970" w:author="Rev. 2 Author" w:date="2018-09-13T07:06:00Z">
              <w:rPr>
                <w:i/>
                <w:sz w:val="22"/>
                <w:szCs w:val="22"/>
              </w:rPr>
            </w:rPrChange>
          </w:rPr>
          <w:delText xml:space="preserve">.   </w:delText>
        </w:r>
      </w:del>
    </w:p>
    <w:p w14:paraId="46204F6D" w14:textId="77777777" w:rsidR="00C419FA" w:rsidRPr="008E4A08" w:rsidRDefault="00C419FA" w:rsidP="00C419FA">
      <w:pPr>
        <w:pStyle w:val="Reasons"/>
        <w:rPr>
          <w:rFonts w:eastAsiaTheme="minorHAnsi"/>
        </w:rPr>
      </w:pPr>
    </w:p>
    <w:p w14:paraId="6093EBBA" w14:textId="77777777" w:rsidR="00C419FA" w:rsidRPr="00687667" w:rsidRDefault="00C419FA" w:rsidP="00687667">
      <w:pPr>
        <w:pStyle w:val="Methodheading3"/>
        <w:rPr>
          <w:sz w:val="22"/>
          <w:szCs w:val="22"/>
        </w:rPr>
      </w:pPr>
      <w:r w:rsidRPr="00687667">
        <w:rPr>
          <w:sz w:val="22"/>
          <w:szCs w:val="22"/>
        </w:rPr>
        <w:t>MOD</w:t>
      </w:r>
      <w:r w:rsidR="00003664" w:rsidRPr="00687667">
        <w:rPr>
          <w:sz w:val="22"/>
          <w:szCs w:val="22"/>
        </w:rPr>
        <w:tab/>
      </w:r>
      <w:r w:rsidR="00003664" w:rsidRPr="00687667">
        <w:rPr>
          <w:sz w:val="22"/>
          <w:szCs w:val="22"/>
        </w:rPr>
        <w:tab/>
        <w:t>USA/1.14/2</w:t>
      </w:r>
      <w:ins w:id="1971" w:author="Author" w:date="2018-09-06T07:39:00Z">
        <w:r w:rsidR="006D6280">
          <w:rPr>
            <w:sz w:val="22"/>
            <w:szCs w:val="22"/>
          </w:rPr>
          <w:t>6</w:t>
        </w:r>
      </w:ins>
      <w:del w:id="1972" w:author="Author" w:date="2018-09-06T07:39:00Z">
        <w:r w:rsidR="00003664" w:rsidRPr="00687667" w:rsidDel="006D6280">
          <w:rPr>
            <w:sz w:val="22"/>
            <w:szCs w:val="22"/>
          </w:rPr>
          <w:delText>1</w:delText>
        </w:r>
      </w:del>
    </w:p>
    <w:p w14:paraId="25C73B54" w14:textId="77777777"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r>
      <w:ins w:id="1973" w:author="Author">
        <w:r w:rsidRPr="00C419FA">
          <w:rPr>
            <w:rFonts w:ascii="Times New Roman" w:eastAsiaTheme="minorEastAsia" w:hAnsi="Times New Roman" w:cs="Times New Roman"/>
          </w:rPr>
          <w:t>19</w:t>
        </w:r>
      </w:ins>
      <w:del w:id="1974" w:author="Author">
        <w:r w:rsidRPr="00C419FA" w:rsidDel="00F77231">
          <w:rPr>
            <w:rFonts w:ascii="Times New Roman" w:eastAsiaTheme="minorEastAsia" w:hAnsi="Times New Roman" w:cs="Times New Roman"/>
          </w:rPr>
          <w:delText>07</w:delText>
        </w:r>
      </w:del>
      <w:r w:rsidRPr="00C419FA">
        <w:rPr>
          <w:rFonts w:ascii="Times New Roman" w:eastAsiaTheme="minorEastAsia" w:hAnsi="Times New Roman" w:cs="Times New Roman"/>
        </w:rPr>
        <w:t>)</w:t>
      </w:r>
    </w:p>
    <w:p w14:paraId="673BC98C" w14:textId="77777777" w:rsidR="00C419FA" w:rsidRPr="003F34AE" w:rsidRDefault="00C419FA" w:rsidP="00C419FA">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14:paraId="7BAFFD5C" w14:textId="0F24AEC2" w:rsidR="00C419FA" w:rsidRDefault="00C419FA" w:rsidP="00C419FA">
      <w:pPr>
        <w:pStyle w:val="Normalaftertitle"/>
        <w:rPr>
          <w:ins w:id="1975" w:author="Rev. 2 Author" w:date="2018-09-13T07:50:00Z"/>
          <w:rFonts w:ascii="Times New Roman" w:hAnsi="Times New Roman" w:cs="Times New Roman"/>
          <w:sz w:val="22"/>
          <w:szCs w:val="22"/>
        </w:rPr>
      </w:pPr>
      <w:r w:rsidRPr="00A43283">
        <w:rPr>
          <w:rFonts w:ascii="Times New Roman" w:hAnsi="Times New Roman" w:cs="Times New Roman"/>
          <w:sz w:val="22"/>
          <w:szCs w:val="22"/>
          <w:rPrChange w:id="1976" w:author="Author" w:date="2018-08-15T10:29:00Z">
            <w:rPr>
              <w:rFonts w:ascii="Times New Roman" w:hAnsi="Times New Roman" w:cs="Times New Roman"/>
            </w:rPr>
          </w:rPrChange>
        </w:rPr>
        <w:t xml:space="preserve">The World </w:t>
      </w:r>
      <w:proofErr w:type="spellStart"/>
      <w:r w:rsidRPr="00A43283">
        <w:rPr>
          <w:rFonts w:ascii="Times New Roman" w:hAnsi="Times New Roman" w:cs="Times New Roman"/>
          <w:sz w:val="22"/>
          <w:szCs w:val="22"/>
          <w:rPrChange w:id="1977" w:author="Author" w:date="2018-08-15T10:29:00Z">
            <w:rPr>
              <w:rFonts w:ascii="Times New Roman" w:hAnsi="Times New Roman" w:cs="Times New Roman"/>
            </w:rPr>
          </w:rPrChange>
        </w:rPr>
        <w:t>Radiocommunication</w:t>
      </w:r>
      <w:proofErr w:type="spellEnd"/>
      <w:r w:rsidRPr="00A43283">
        <w:rPr>
          <w:rFonts w:ascii="Times New Roman" w:hAnsi="Times New Roman" w:cs="Times New Roman"/>
          <w:sz w:val="22"/>
          <w:szCs w:val="22"/>
          <w:rPrChange w:id="1978" w:author="Author" w:date="2018-08-15T10:29:00Z">
            <w:rPr>
              <w:rFonts w:ascii="Times New Roman" w:hAnsi="Times New Roman" w:cs="Times New Roman"/>
            </w:rPr>
          </w:rPrChange>
        </w:rPr>
        <w:t xml:space="preserve"> Conference (</w:t>
      </w:r>
      <w:proofErr w:type="spellStart"/>
      <w:del w:id="1979" w:author="Author">
        <w:r w:rsidRPr="00A43283" w:rsidDel="0013277D">
          <w:rPr>
            <w:rFonts w:ascii="Times New Roman" w:hAnsi="Times New Roman" w:cs="Times New Roman"/>
            <w:sz w:val="22"/>
            <w:szCs w:val="22"/>
            <w:rPrChange w:id="1980" w:author="Author" w:date="2018-08-15T10:29:00Z">
              <w:rPr>
                <w:rFonts w:ascii="Times New Roman" w:hAnsi="Times New Roman" w:cs="Times New Roman"/>
              </w:rPr>
            </w:rPrChange>
          </w:rPr>
          <w:delText>Geneva</w:delText>
        </w:r>
      </w:del>
      <w:ins w:id="1981" w:author="Author">
        <w:r w:rsidRPr="00A43283">
          <w:rPr>
            <w:rFonts w:ascii="Times New Roman" w:hAnsi="Times New Roman" w:cs="Times New Roman"/>
            <w:sz w:val="22"/>
            <w:szCs w:val="22"/>
            <w:rPrChange w:id="1982" w:author="Author" w:date="2018-08-15T10:29:00Z">
              <w:rPr>
                <w:rFonts w:ascii="Times New Roman" w:hAnsi="Times New Roman" w:cs="Times New Roman"/>
              </w:rPr>
            </w:rPrChange>
          </w:rPr>
          <w:t>Sharm</w:t>
        </w:r>
        <w:proofErr w:type="spellEnd"/>
        <w:r w:rsidRPr="00A43283">
          <w:rPr>
            <w:rFonts w:ascii="Times New Roman" w:hAnsi="Times New Roman" w:cs="Times New Roman"/>
            <w:sz w:val="22"/>
            <w:szCs w:val="22"/>
            <w:rPrChange w:id="1983" w:author="Author" w:date="2018-08-15T10:29:00Z">
              <w:rPr>
                <w:rFonts w:ascii="Times New Roman" w:hAnsi="Times New Roman" w:cs="Times New Roman"/>
              </w:rPr>
            </w:rPrChange>
          </w:rPr>
          <w:t xml:space="preserve"> el</w:t>
        </w:r>
      </w:ins>
      <w:ins w:id="1984" w:author="Fernandez Jimenez, Virginia" w:date="2018-06-07T11:12:00Z">
        <w:r w:rsidRPr="00A43283">
          <w:rPr>
            <w:rFonts w:ascii="Times New Roman" w:hAnsi="Times New Roman" w:cs="Times New Roman"/>
            <w:sz w:val="22"/>
            <w:szCs w:val="22"/>
            <w:rPrChange w:id="1985" w:author="Author" w:date="2018-08-15T10:29:00Z">
              <w:rPr>
                <w:rFonts w:ascii="Times New Roman" w:hAnsi="Times New Roman" w:cs="Times New Roman"/>
              </w:rPr>
            </w:rPrChange>
          </w:rPr>
          <w:t>-</w:t>
        </w:r>
      </w:ins>
      <w:ins w:id="1986" w:author="Author">
        <w:r w:rsidRPr="00A43283">
          <w:rPr>
            <w:rFonts w:ascii="Times New Roman" w:hAnsi="Times New Roman" w:cs="Times New Roman"/>
            <w:sz w:val="22"/>
            <w:szCs w:val="22"/>
            <w:rPrChange w:id="1987" w:author="Author" w:date="2018-08-15T10:29:00Z">
              <w:rPr>
                <w:rFonts w:ascii="Times New Roman" w:hAnsi="Times New Roman" w:cs="Times New Roman"/>
              </w:rPr>
            </w:rPrChange>
          </w:rPr>
          <w:t>Sheikh</w:t>
        </w:r>
      </w:ins>
      <w:r w:rsidRPr="00A43283">
        <w:rPr>
          <w:rFonts w:ascii="Times New Roman" w:hAnsi="Times New Roman" w:cs="Times New Roman"/>
          <w:sz w:val="22"/>
          <w:szCs w:val="22"/>
          <w:rPrChange w:id="1988" w:author="Author" w:date="2018-08-15T10:29:00Z">
            <w:rPr>
              <w:rFonts w:ascii="Times New Roman" w:hAnsi="Times New Roman" w:cs="Times New Roman"/>
            </w:rPr>
          </w:rPrChange>
        </w:rPr>
        <w:t>, 20</w:t>
      </w:r>
      <w:ins w:id="1989" w:author="Author">
        <w:r w:rsidRPr="00A43283">
          <w:rPr>
            <w:rFonts w:ascii="Times New Roman" w:hAnsi="Times New Roman" w:cs="Times New Roman"/>
            <w:sz w:val="22"/>
            <w:szCs w:val="22"/>
            <w:lang w:eastAsia="ko-KR"/>
            <w:rPrChange w:id="1990" w:author="Author" w:date="2018-08-15T10:29:00Z">
              <w:rPr>
                <w:rFonts w:ascii="Times New Roman" w:hAnsi="Times New Roman" w:cs="Times New Roman"/>
                <w:lang w:eastAsia="ko-KR"/>
              </w:rPr>
            </w:rPrChange>
          </w:rPr>
          <w:t>19</w:t>
        </w:r>
      </w:ins>
      <w:del w:id="1991" w:author="Author">
        <w:r w:rsidRPr="00A43283">
          <w:rPr>
            <w:rFonts w:ascii="Times New Roman" w:hAnsi="Times New Roman" w:cs="Times New Roman"/>
            <w:sz w:val="22"/>
            <w:szCs w:val="22"/>
            <w:rPrChange w:id="1992" w:author="Author" w:date="2018-08-15T10:29:00Z">
              <w:rPr>
                <w:rFonts w:ascii="Times New Roman" w:hAnsi="Times New Roman" w:cs="Times New Roman"/>
              </w:rPr>
            </w:rPrChange>
          </w:rPr>
          <w:delText>0</w:delText>
        </w:r>
        <w:r w:rsidRPr="00A43283">
          <w:rPr>
            <w:rFonts w:ascii="Times New Roman" w:hAnsi="Times New Roman" w:cs="Times New Roman"/>
            <w:sz w:val="22"/>
            <w:szCs w:val="22"/>
            <w:lang w:eastAsia="ko-KR"/>
            <w:rPrChange w:id="1993" w:author="Author" w:date="2018-08-15T10:29:00Z">
              <w:rPr>
                <w:rFonts w:ascii="Times New Roman" w:hAnsi="Times New Roman" w:cs="Times New Roman"/>
                <w:lang w:eastAsia="ko-KR"/>
              </w:rPr>
            </w:rPrChange>
          </w:rPr>
          <w:delText>7</w:delText>
        </w:r>
      </w:del>
      <w:r w:rsidRPr="00A43283">
        <w:rPr>
          <w:rFonts w:ascii="Times New Roman" w:hAnsi="Times New Roman" w:cs="Times New Roman"/>
          <w:sz w:val="22"/>
          <w:szCs w:val="22"/>
          <w:rPrChange w:id="1994" w:author="Author" w:date="2018-08-15T10:29:00Z">
            <w:rPr>
              <w:rFonts w:ascii="Times New Roman" w:hAnsi="Times New Roman" w:cs="Times New Roman"/>
            </w:rPr>
          </w:rPrChange>
        </w:rPr>
        <w:t>),</w:t>
      </w:r>
    </w:p>
    <w:p w14:paraId="084D6755" w14:textId="6565CCD4" w:rsidR="00AE0AAE" w:rsidRPr="00AE0AAE" w:rsidRDefault="00AE0AAE">
      <w:pPr>
        <w:spacing w:before="100" w:beforeAutospacing="1" w:after="100" w:afterAutospacing="1"/>
        <w:ind w:firstLine="720"/>
        <w:rPr>
          <w:rFonts w:ascii="TimesNewRomanPS" w:hAnsi="TimesNewRomanPS"/>
          <w:i/>
          <w:iCs/>
          <w:sz w:val="22"/>
          <w:szCs w:val="22"/>
          <w:rPrChange w:id="1995" w:author="Rev. 2 Author" w:date="2018-09-13T07:57:00Z">
            <w:rPr>
              <w:rFonts w:ascii="TimesNewRomanPS" w:hAnsi="TimesNewRomanPS"/>
              <w:i/>
              <w:iCs/>
              <w:sz w:val="18"/>
              <w:szCs w:val="18"/>
            </w:rPr>
          </w:rPrChange>
        </w:rPr>
        <w:pPrChange w:id="1996" w:author="Rev. 2 Author" w:date="2018-09-13T07:57:00Z">
          <w:pPr>
            <w:spacing w:before="100" w:beforeAutospacing="1" w:after="100" w:afterAutospacing="1"/>
          </w:pPr>
        </w:pPrChange>
      </w:pPr>
      <w:r w:rsidRPr="00AE0AAE">
        <w:rPr>
          <w:rFonts w:ascii="TimesNewRomanPS" w:hAnsi="TimesNewRomanPS"/>
          <w:i/>
          <w:iCs/>
          <w:sz w:val="22"/>
          <w:szCs w:val="22"/>
          <w:rPrChange w:id="1997" w:author="Rev. 2 Author" w:date="2018-09-13T07:57:00Z">
            <w:rPr>
              <w:rFonts w:ascii="TimesNewRomanPS" w:hAnsi="TimesNewRomanPS"/>
              <w:i/>
              <w:iCs/>
              <w:sz w:val="18"/>
              <w:szCs w:val="18"/>
            </w:rPr>
          </w:rPrChange>
        </w:rPr>
        <w:t>considering</w:t>
      </w:r>
    </w:p>
    <w:p w14:paraId="7356F32C" w14:textId="3B4DABCC" w:rsidR="00AE0AAE" w:rsidRPr="00AE0AAE" w:rsidRDefault="00AE0AAE" w:rsidP="00AE0AAE">
      <w:pPr>
        <w:spacing w:before="100" w:beforeAutospacing="1" w:after="100" w:afterAutospacing="1"/>
        <w:rPr>
          <w:sz w:val="22"/>
          <w:szCs w:val="22"/>
          <w:rPrChange w:id="1998" w:author="Rev. 2 Author" w:date="2018-09-13T07:57:00Z">
            <w:rPr>
              <w:sz w:val="24"/>
              <w:szCs w:val="24"/>
            </w:rPr>
          </w:rPrChange>
        </w:rPr>
      </w:pPr>
      <w:r w:rsidRPr="00AE0AAE">
        <w:rPr>
          <w:rFonts w:ascii="TimesNewRomanPS" w:hAnsi="TimesNewRomanPS"/>
          <w:i/>
          <w:iCs/>
          <w:sz w:val="22"/>
          <w:szCs w:val="22"/>
          <w:rPrChange w:id="1999" w:author="Rev. 2 Author" w:date="2018-09-13T07:57:00Z">
            <w:rPr>
              <w:rFonts w:ascii="TimesNewRomanPS" w:hAnsi="TimesNewRomanPS"/>
              <w:i/>
              <w:iCs/>
              <w:sz w:val="18"/>
              <w:szCs w:val="18"/>
            </w:rPr>
          </w:rPrChange>
        </w:rPr>
        <w:t xml:space="preserve">a) </w:t>
      </w:r>
      <w:r w:rsidRPr="00AE0AAE">
        <w:rPr>
          <w:rFonts w:ascii="TimesNewRomanPSMT" w:hAnsi="TimesNewRomanPSMT"/>
          <w:sz w:val="22"/>
          <w:szCs w:val="22"/>
          <w:rPrChange w:id="2000" w:author="Rev. 2 Author" w:date="2018-09-13T07:57:00Z">
            <w:rPr>
              <w:rFonts w:ascii="TimesNewRomanPSMT" w:hAnsi="TimesNewRomanPSMT"/>
              <w:sz w:val="18"/>
              <w:szCs w:val="18"/>
            </w:rPr>
          </w:rPrChange>
        </w:rPr>
        <w:t xml:space="preserve">that the band 47.2-50.2 GHz is allocated to the fixed, mobile and fixed-satellite services on a co-primary basis; </w:t>
      </w:r>
    </w:p>
    <w:p w14:paraId="69BBDECF" w14:textId="77777777" w:rsidR="00AE0AAE" w:rsidRPr="00AE0AAE" w:rsidRDefault="00AE0AAE" w:rsidP="00AE0AAE">
      <w:pPr>
        <w:spacing w:before="100" w:beforeAutospacing="1" w:after="100" w:afterAutospacing="1"/>
        <w:rPr>
          <w:sz w:val="22"/>
          <w:szCs w:val="22"/>
          <w:rPrChange w:id="2001" w:author="Rev. 2 Author" w:date="2018-09-13T07:57:00Z">
            <w:rPr>
              <w:sz w:val="24"/>
              <w:szCs w:val="24"/>
            </w:rPr>
          </w:rPrChange>
        </w:rPr>
      </w:pPr>
      <w:r w:rsidRPr="00AE0AAE">
        <w:rPr>
          <w:rFonts w:ascii="TimesNewRomanPS" w:hAnsi="TimesNewRomanPS"/>
          <w:i/>
          <w:iCs/>
          <w:sz w:val="22"/>
          <w:szCs w:val="22"/>
          <w:rPrChange w:id="2002" w:author="Rev. 2 Author" w:date="2018-09-13T07:57:00Z">
            <w:rPr>
              <w:rFonts w:ascii="TimesNewRomanPS" w:hAnsi="TimesNewRomanPS"/>
              <w:i/>
              <w:iCs/>
              <w:sz w:val="18"/>
              <w:szCs w:val="18"/>
            </w:rPr>
          </w:rPrChange>
        </w:rPr>
        <w:t xml:space="preserve">b) </w:t>
      </w:r>
      <w:r w:rsidRPr="00AE0AAE">
        <w:rPr>
          <w:rFonts w:ascii="TimesNewRomanPSMT" w:hAnsi="TimesNewRomanPSMT"/>
          <w:sz w:val="22"/>
          <w:szCs w:val="22"/>
          <w:rPrChange w:id="2003" w:author="Rev. 2 Author" w:date="2018-09-13T07:57:00Z">
            <w:rPr>
              <w:rFonts w:ascii="TimesNewRomanPSMT" w:hAnsi="TimesNewRomanPSMT"/>
              <w:sz w:val="18"/>
              <w:szCs w:val="18"/>
            </w:rPr>
          </w:rPrChange>
        </w:rPr>
        <w:t xml:space="preserve">that WRC-97 made provision for operation of high altitude platform stations (HAPS), also known as stratospheric repeaters, within the fixed service in the bands 47.2-47.5 GHz and 47.9-48.2 GHz; </w:t>
      </w:r>
    </w:p>
    <w:p w14:paraId="675FA6E7" w14:textId="77777777" w:rsidR="00AE0AAE" w:rsidRPr="00AE0AAE" w:rsidRDefault="00AE0AAE" w:rsidP="00AE0AAE">
      <w:pPr>
        <w:spacing w:before="100" w:beforeAutospacing="1" w:after="100" w:afterAutospacing="1"/>
        <w:rPr>
          <w:sz w:val="22"/>
          <w:szCs w:val="22"/>
          <w:rPrChange w:id="2004" w:author="Rev. 2 Author" w:date="2018-09-13T07:57:00Z">
            <w:rPr>
              <w:sz w:val="24"/>
              <w:szCs w:val="24"/>
            </w:rPr>
          </w:rPrChange>
        </w:rPr>
      </w:pPr>
      <w:r w:rsidRPr="00AE0AAE">
        <w:rPr>
          <w:rFonts w:ascii="TimesNewRomanPS" w:hAnsi="TimesNewRomanPS"/>
          <w:i/>
          <w:iCs/>
          <w:sz w:val="22"/>
          <w:szCs w:val="22"/>
          <w:rPrChange w:id="2005" w:author="Rev. 2 Author" w:date="2018-09-13T07:57:00Z">
            <w:rPr>
              <w:rFonts w:ascii="TimesNewRomanPS" w:hAnsi="TimesNewRomanPS"/>
              <w:i/>
              <w:iCs/>
              <w:sz w:val="18"/>
              <w:szCs w:val="18"/>
            </w:rPr>
          </w:rPrChange>
        </w:rPr>
        <w:t xml:space="preserve">c) </w:t>
      </w:r>
      <w:r w:rsidRPr="00AE0AAE">
        <w:rPr>
          <w:rFonts w:ascii="TimesNewRomanPSMT" w:hAnsi="TimesNewRomanPSMT"/>
          <w:sz w:val="22"/>
          <w:szCs w:val="22"/>
          <w:rPrChange w:id="2006" w:author="Rev. 2 Author" w:date="2018-09-13T07:57:00Z">
            <w:rPr>
              <w:rFonts w:ascii="TimesNewRomanPSMT" w:hAnsi="TimesNewRomanPSMT"/>
              <w:sz w:val="18"/>
              <w:szCs w:val="18"/>
            </w:rPr>
          </w:rPrChange>
        </w:rPr>
        <w:t xml:space="preserve">that establishing a stable technical and regulatory environment will promote the use of all co-primary services in the band 47.2-47.5 GHz and 47.9-48.2 GHz; </w:t>
      </w:r>
    </w:p>
    <w:p w14:paraId="5B92E7D9" w14:textId="77777777" w:rsidR="00AE0AAE" w:rsidRPr="00AE0AAE" w:rsidRDefault="00AE0AAE" w:rsidP="00AE0AAE">
      <w:pPr>
        <w:spacing w:before="100" w:beforeAutospacing="1" w:after="100" w:afterAutospacing="1"/>
        <w:rPr>
          <w:sz w:val="22"/>
          <w:szCs w:val="22"/>
          <w:rPrChange w:id="2007" w:author="Rev. 2 Author" w:date="2018-09-13T07:57:00Z">
            <w:rPr>
              <w:sz w:val="24"/>
              <w:szCs w:val="24"/>
            </w:rPr>
          </w:rPrChange>
        </w:rPr>
      </w:pPr>
      <w:r w:rsidRPr="00AE0AAE">
        <w:rPr>
          <w:rFonts w:ascii="TimesNewRomanPS" w:hAnsi="TimesNewRomanPS"/>
          <w:i/>
          <w:iCs/>
          <w:sz w:val="22"/>
          <w:szCs w:val="22"/>
          <w:rPrChange w:id="2008" w:author="Rev. 2 Author" w:date="2018-09-13T07:57:00Z">
            <w:rPr>
              <w:rFonts w:ascii="TimesNewRomanPS" w:hAnsi="TimesNewRomanPS"/>
              <w:i/>
              <w:iCs/>
              <w:sz w:val="18"/>
              <w:szCs w:val="18"/>
            </w:rPr>
          </w:rPrChange>
        </w:rPr>
        <w:t xml:space="preserve">d) </w:t>
      </w:r>
      <w:r w:rsidRPr="00AE0AAE">
        <w:rPr>
          <w:rFonts w:ascii="TimesNewRomanPSMT" w:hAnsi="TimesNewRomanPSMT"/>
          <w:sz w:val="22"/>
          <w:szCs w:val="22"/>
          <w:rPrChange w:id="2009" w:author="Rev. 2 Author" w:date="2018-09-13T07:57:00Z">
            <w:rPr>
              <w:rFonts w:ascii="TimesNewRomanPSMT" w:hAnsi="TimesNewRomanPSMT"/>
              <w:sz w:val="18"/>
              <w:szCs w:val="18"/>
            </w:rPr>
          </w:rPrChange>
        </w:rPr>
        <w:t xml:space="preserve">that systems using HAPS are in an advanced stage of development and some countries have notified such systems to ITU in the bands 47.2-47.5 GHz and 47.9-48.2 GHz; </w:t>
      </w:r>
    </w:p>
    <w:p w14:paraId="2DD55A4E" w14:textId="77777777" w:rsidR="00AE0AAE" w:rsidRPr="00AE0AAE" w:rsidRDefault="00AE0AAE" w:rsidP="00AE0AAE">
      <w:pPr>
        <w:spacing w:before="100" w:beforeAutospacing="1" w:after="100" w:afterAutospacing="1"/>
        <w:rPr>
          <w:sz w:val="22"/>
          <w:szCs w:val="22"/>
          <w:rPrChange w:id="2010" w:author="Rev. 2 Author" w:date="2018-09-13T07:57:00Z">
            <w:rPr>
              <w:sz w:val="24"/>
              <w:szCs w:val="24"/>
            </w:rPr>
          </w:rPrChange>
        </w:rPr>
      </w:pPr>
      <w:r w:rsidRPr="00AE0AAE">
        <w:rPr>
          <w:rFonts w:ascii="TimesNewRomanPS" w:hAnsi="TimesNewRomanPS"/>
          <w:i/>
          <w:iCs/>
          <w:sz w:val="22"/>
          <w:szCs w:val="22"/>
          <w:rPrChange w:id="2011" w:author="Rev. 2 Author" w:date="2018-09-13T07:57:00Z">
            <w:rPr>
              <w:rFonts w:ascii="TimesNewRomanPS" w:hAnsi="TimesNewRomanPS"/>
              <w:i/>
              <w:iCs/>
              <w:sz w:val="18"/>
              <w:szCs w:val="18"/>
            </w:rPr>
          </w:rPrChange>
        </w:rPr>
        <w:t xml:space="preserve">e) </w:t>
      </w:r>
      <w:r w:rsidRPr="00AE0AAE">
        <w:rPr>
          <w:rFonts w:ascii="TimesNewRomanPSMT" w:hAnsi="TimesNewRomanPSMT"/>
          <w:sz w:val="22"/>
          <w:szCs w:val="22"/>
          <w:rPrChange w:id="2012" w:author="Rev. 2 Author" w:date="2018-09-13T07:57:00Z">
            <w:rPr>
              <w:rFonts w:ascii="TimesNewRomanPSMT" w:hAnsi="TimesNewRomanPSMT"/>
              <w:sz w:val="18"/>
              <w:szCs w:val="18"/>
            </w:rPr>
          </w:rPrChange>
        </w:rPr>
        <w:t xml:space="preserve">that Recommendation ITU-R F.1500 contains the characteristics of systems in the fixed service using HAPS in the bands 47.2-47.5 GHz and 47.9-48.2 GHz; </w:t>
      </w:r>
    </w:p>
    <w:p w14:paraId="6CF64072" w14:textId="77777777" w:rsidR="00AE0AAE" w:rsidRPr="00AE0AAE" w:rsidRDefault="00AE0AAE" w:rsidP="00AE0AAE">
      <w:pPr>
        <w:spacing w:before="100" w:beforeAutospacing="1" w:after="100" w:afterAutospacing="1"/>
        <w:rPr>
          <w:sz w:val="22"/>
          <w:szCs w:val="22"/>
          <w:rPrChange w:id="2013" w:author="Rev. 2 Author" w:date="2018-09-13T07:57:00Z">
            <w:rPr>
              <w:sz w:val="24"/>
              <w:szCs w:val="24"/>
            </w:rPr>
          </w:rPrChange>
        </w:rPr>
      </w:pPr>
      <w:r w:rsidRPr="00AE0AAE">
        <w:rPr>
          <w:rFonts w:ascii="TimesNewRomanPS" w:hAnsi="TimesNewRomanPS"/>
          <w:i/>
          <w:iCs/>
          <w:sz w:val="22"/>
          <w:szCs w:val="22"/>
          <w:rPrChange w:id="2014" w:author="Rev. 2 Author" w:date="2018-09-13T07:57:00Z">
            <w:rPr>
              <w:rFonts w:ascii="TimesNewRomanPS" w:hAnsi="TimesNewRomanPS"/>
              <w:i/>
              <w:iCs/>
              <w:sz w:val="18"/>
              <w:szCs w:val="18"/>
            </w:rPr>
          </w:rPrChange>
        </w:rPr>
        <w:t xml:space="preserve">f) </w:t>
      </w:r>
      <w:r w:rsidRPr="00AE0AAE">
        <w:rPr>
          <w:rFonts w:ascii="TimesNewRomanPSMT" w:hAnsi="TimesNewRomanPSMT"/>
          <w:sz w:val="22"/>
          <w:szCs w:val="22"/>
          <w:rPrChange w:id="2015" w:author="Rev. 2 Author" w:date="2018-09-13T07:57:00Z">
            <w:rPr>
              <w:rFonts w:ascii="TimesNewRomanPSMT" w:hAnsi="TimesNewRomanPSMT"/>
              <w:sz w:val="18"/>
              <w:szCs w:val="18"/>
            </w:rPr>
          </w:rPrChange>
        </w:rPr>
        <w:t>that while the decision to deploy HAPS can be taken on a national basis, such deployment may affect neighbo</w:t>
      </w:r>
      <w:del w:id="2016" w:author="Rev. 2 Author" w:date="2018-09-13T15:23:00Z">
        <w:r w:rsidRPr="00AE0AAE" w:rsidDel="00CE7125">
          <w:rPr>
            <w:rFonts w:ascii="TimesNewRomanPSMT" w:hAnsi="TimesNewRomanPSMT"/>
            <w:sz w:val="22"/>
            <w:szCs w:val="22"/>
            <w:rPrChange w:id="2017" w:author="Rev. 2 Author" w:date="2018-09-13T07:57:00Z">
              <w:rPr>
                <w:rFonts w:ascii="TimesNewRomanPSMT" w:hAnsi="TimesNewRomanPSMT"/>
                <w:sz w:val="18"/>
                <w:szCs w:val="18"/>
              </w:rPr>
            </w:rPrChange>
          </w:rPr>
          <w:delText>u</w:delText>
        </w:r>
      </w:del>
      <w:r w:rsidRPr="00AE0AAE">
        <w:rPr>
          <w:rFonts w:ascii="TimesNewRomanPSMT" w:hAnsi="TimesNewRomanPSMT"/>
          <w:sz w:val="22"/>
          <w:szCs w:val="22"/>
          <w:rPrChange w:id="2018" w:author="Rev. 2 Author" w:date="2018-09-13T07:57:00Z">
            <w:rPr>
              <w:rFonts w:ascii="TimesNewRomanPSMT" w:hAnsi="TimesNewRomanPSMT"/>
              <w:sz w:val="18"/>
              <w:szCs w:val="18"/>
            </w:rPr>
          </w:rPrChange>
        </w:rPr>
        <w:t xml:space="preserve">ring administrations and operators of co-primary services; </w:t>
      </w:r>
    </w:p>
    <w:p w14:paraId="3E1334A6" w14:textId="77777777" w:rsidR="00AE0AAE" w:rsidRPr="00AE0AAE" w:rsidRDefault="00AE0AAE" w:rsidP="00AE0AAE">
      <w:pPr>
        <w:spacing w:before="100" w:beforeAutospacing="1" w:after="100" w:afterAutospacing="1"/>
        <w:rPr>
          <w:sz w:val="22"/>
          <w:szCs w:val="22"/>
          <w:rPrChange w:id="2019" w:author="Rev. 2 Author" w:date="2018-09-13T07:57:00Z">
            <w:rPr>
              <w:sz w:val="24"/>
              <w:szCs w:val="24"/>
            </w:rPr>
          </w:rPrChange>
        </w:rPr>
      </w:pPr>
      <w:r w:rsidRPr="00AE0AAE">
        <w:rPr>
          <w:rFonts w:ascii="TimesNewRomanPS" w:hAnsi="TimesNewRomanPS"/>
          <w:i/>
          <w:iCs/>
          <w:sz w:val="22"/>
          <w:szCs w:val="22"/>
          <w:rPrChange w:id="2020" w:author="Rev. 2 Author" w:date="2018-09-13T07:57:00Z">
            <w:rPr>
              <w:rFonts w:ascii="TimesNewRomanPS" w:hAnsi="TimesNewRomanPS"/>
              <w:i/>
              <w:iCs/>
              <w:sz w:val="18"/>
              <w:szCs w:val="18"/>
            </w:rPr>
          </w:rPrChange>
        </w:rPr>
        <w:lastRenderedPageBreak/>
        <w:t xml:space="preserve">g) </w:t>
      </w:r>
      <w:r w:rsidRPr="00AE0AAE">
        <w:rPr>
          <w:rFonts w:ascii="TimesNewRomanPSMT" w:hAnsi="TimesNewRomanPSMT"/>
          <w:sz w:val="22"/>
          <w:szCs w:val="22"/>
          <w:rPrChange w:id="2021" w:author="Rev. 2 Author" w:date="2018-09-13T07:57:00Z">
            <w:rPr>
              <w:rFonts w:ascii="TimesNewRomanPSMT" w:hAnsi="TimesNewRomanPSMT"/>
              <w:sz w:val="18"/>
              <w:szCs w:val="18"/>
            </w:rPr>
          </w:rPrChange>
        </w:rPr>
        <w:t xml:space="preserve">that ITU-R has completed studies dealing with sharing between systems using HAPS in the fixed service and other types of systems in the fixed service in the bands 47.2-47.5 GHz and 47.9-48.2 GHz; </w:t>
      </w:r>
    </w:p>
    <w:p w14:paraId="01D7990D" w14:textId="77777777" w:rsidR="00AE0AAE" w:rsidRPr="00AE0AAE" w:rsidRDefault="00AE0AAE" w:rsidP="00AE0AAE">
      <w:pPr>
        <w:spacing w:before="100" w:beforeAutospacing="1" w:after="100" w:afterAutospacing="1"/>
        <w:rPr>
          <w:sz w:val="22"/>
          <w:szCs w:val="22"/>
          <w:rPrChange w:id="2022" w:author="Rev. 2 Author" w:date="2018-09-13T07:57:00Z">
            <w:rPr>
              <w:sz w:val="24"/>
              <w:szCs w:val="24"/>
            </w:rPr>
          </w:rPrChange>
        </w:rPr>
      </w:pPr>
      <w:r w:rsidRPr="00AE0AAE">
        <w:rPr>
          <w:rFonts w:ascii="TimesNewRomanPS" w:hAnsi="TimesNewRomanPS"/>
          <w:i/>
          <w:iCs/>
          <w:sz w:val="22"/>
          <w:szCs w:val="22"/>
          <w:rPrChange w:id="2023" w:author="Rev. 2 Author" w:date="2018-09-13T07:57:00Z">
            <w:rPr>
              <w:rFonts w:ascii="TimesNewRomanPS" w:hAnsi="TimesNewRomanPS"/>
              <w:i/>
              <w:iCs/>
              <w:sz w:val="18"/>
              <w:szCs w:val="18"/>
            </w:rPr>
          </w:rPrChange>
        </w:rPr>
        <w:t xml:space="preserve">h) </w:t>
      </w:r>
      <w:r w:rsidRPr="00AE0AAE">
        <w:rPr>
          <w:rFonts w:ascii="TimesNewRomanPSMT" w:hAnsi="TimesNewRomanPSMT"/>
          <w:sz w:val="22"/>
          <w:szCs w:val="22"/>
          <w:rPrChange w:id="2024" w:author="Rev. 2 Author" w:date="2018-09-13T07:57:00Z">
            <w:rPr>
              <w:rFonts w:ascii="TimesNewRomanPSMT" w:hAnsi="TimesNewRomanPSMT"/>
              <w:sz w:val="18"/>
              <w:szCs w:val="18"/>
            </w:rPr>
          </w:rPrChange>
        </w:rPr>
        <w:t xml:space="preserve">that ITU-R has completed studies on compatibility between HAPS systems in the 47.2-47.5 GHz and 47.9-48.2 GHz bands and the radio astronomy service in the 48.94-49.04 GHz band; </w:t>
      </w:r>
    </w:p>
    <w:p w14:paraId="47174BE8" w14:textId="77777777" w:rsidR="00AE0AAE" w:rsidRPr="00AE0AAE" w:rsidRDefault="00AE0AAE" w:rsidP="00AE0AAE">
      <w:pPr>
        <w:spacing w:before="100" w:beforeAutospacing="1" w:after="100" w:afterAutospacing="1"/>
        <w:rPr>
          <w:sz w:val="22"/>
          <w:szCs w:val="22"/>
          <w:rPrChange w:id="2025" w:author="Rev. 2 Author" w:date="2018-09-13T07:57:00Z">
            <w:rPr>
              <w:sz w:val="24"/>
              <w:szCs w:val="24"/>
            </w:rPr>
          </w:rPrChange>
        </w:rPr>
      </w:pPr>
      <w:proofErr w:type="spellStart"/>
      <w:r w:rsidRPr="00AE0AAE">
        <w:rPr>
          <w:rFonts w:ascii="TimesNewRomanPS" w:hAnsi="TimesNewRomanPS"/>
          <w:i/>
          <w:iCs/>
          <w:sz w:val="22"/>
          <w:szCs w:val="22"/>
          <w:rPrChange w:id="2026" w:author="Rev. 2 Author" w:date="2018-09-13T07:57:00Z">
            <w:rPr>
              <w:rFonts w:ascii="TimesNewRomanPS" w:hAnsi="TimesNewRomanPS"/>
              <w:i/>
              <w:iCs/>
              <w:sz w:val="18"/>
              <w:szCs w:val="18"/>
            </w:rPr>
          </w:rPrChange>
        </w:rPr>
        <w:t>i</w:t>
      </w:r>
      <w:proofErr w:type="spellEnd"/>
      <w:r w:rsidRPr="00AE0AAE">
        <w:rPr>
          <w:rFonts w:ascii="TimesNewRomanPS" w:hAnsi="TimesNewRomanPS"/>
          <w:i/>
          <w:iCs/>
          <w:sz w:val="22"/>
          <w:szCs w:val="22"/>
          <w:rPrChange w:id="2027" w:author="Rev. 2 Author" w:date="2018-09-13T07:57:00Z">
            <w:rPr>
              <w:rFonts w:ascii="TimesNewRomanPS" w:hAnsi="TimesNewRomanPS"/>
              <w:i/>
              <w:iCs/>
              <w:sz w:val="18"/>
              <w:szCs w:val="18"/>
            </w:rPr>
          </w:rPrChange>
        </w:rPr>
        <w:t xml:space="preserve">) </w:t>
      </w:r>
      <w:r w:rsidRPr="00AE0AAE">
        <w:rPr>
          <w:rFonts w:ascii="TimesNewRomanPSMT" w:hAnsi="TimesNewRomanPSMT"/>
          <w:sz w:val="22"/>
          <w:szCs w:val="22"/>
          <w:rPrChange w:id="2028" w:author="Rev. 2 Author" w:date="2018-09-13T07:57:00Z">
            <w:rPr>
              <w:rFonts w:ascii="TimesNewRomanPSMT" w:hAnsi="TimesNewRomanPSMT"/>
              <w:sz w:val="18"/>
              <w:szCs w:val="18"/>
            </w:rPr>
          </w:rPrChange>
        </w:rPr>
        <w:t xml:space="preserve">that No. </w:t>
      </w:r>
      <w:r w:rsidRPr="00AE0AAE">
        <w:rPr>
          <w:rFonts w:ascii="TimesNewRomanPS" w:hAnsi="TimesNewRomanPS"/>
          <w:b/>
          <w:bCs/>
          <w:sz w:val="22"/>
          <w:szCs w:val="22"/>
          <w:rPrChange w:id="2029" w:author="Rev. 2 Author" w:date="2018-09-13T07:57:00Z">
            <w:rPr>
              <w:rFonts w:ascii="TimesNewRomanPS" w:hAnsi="TimesNewRomanPS"/>
              <w:b/>
              <w:bCs/>
              <w:sz w:val="18"/>
              <w:szCs w:val="18"/>
            </w:rPr>
          </w:rPrChange>
        </w:rPr>
        <w:t xml:space="preserve">5.552 </w:t>
      </w:r>
      <w:r w:rsidRPr="00AE0AAE">
        <w:rPr>
          <w:rFonts w:ascii="TimesNewRomanPSMT" w:hAnsi="TimesNewRomanPSMT"/>
          <w:sz w:val="22"/>
          <w:szCs w:val="22"/>
          <w:rPrChange w:id="2030" w:author="Rev. 2 Author" w:date="2018-09-13T07:57:00Z">
            <w:rPr>
              <w:rFonts w:ascii="TimesNewRomanPSMT" w:hAnsi="TimesNewRomanPSMT"/>
              <w:sz w:val="18"/>
              <w:szCs w:val="18"/>
            </w:rPr>
          </w:rPrChange>
        </w:rPr>
        <w:t xml:space="preserve">urges administrations to take all practicable steps to reserve fixed-satellite service (FSS) use of the band 47.2-49.2 GHz for feeder links for the broadcasting-satellite service (BSS) operating in the band 40.5-42.5 GHz, and that ITU-R studies indicate that HAPS in the fixed service may share with such feeder links; </w:t>
      </w:r>
    </w:p>
    <w:p w14:paraId="63C7E85C" w14:textId="77777777" w:rsidR="00AE0AAE" w:rsidRPr="00AE0AAE" w:rsidRDefault="00AE0AAE" w:rsidP="00AE0AAE">
      <w:pPr>
        <w:spacing w:before="100" w:beforeAutospacing="1" w:after="100" w:afterAutospacing="1"/>
        <w:rPr>
          <w:sz w:val="22"/>
          <w:szCs w:val="22"/>
          <w:rPrChange w:id="2031" w:author="Rev. 2 Author" w:date="2018-09-13T07:57:00Z">
            <w:rPr>
              <w:sz w:val="24"/>
              <w:szCs w:val="24"/>
            </w:rPr>
          </w:rPrChange>
        </w:rPr>
      </w:pPr>
      <w:r w:rsidRPr="00AE0AAE">
        <w:rPr>
          <w:rFonts w:ascii="TimesNewRomanPS" w:hAnsi="TimesNewRomanPS"/>
          <w:i/>
          <w:iCs/>
          <w:sz w:val="22"/>
          <w:szCs w:val="22"/>
          <w:rPrChange w:id="2032" w:author="Rev. 2 Author" w:date="2018-09-13T07:57:00Z">
            <w:rPr>
              <w:rFonts w:ascii="TimesNewRomanPS" w:hAnsi="TimesNewRomanPS"/>
              <w:i/>
              <w:iCs/>
              <w:sz w:val="18"/>
              <w:szCs w:val="18"/>
            </w:rPr>
          </w:rPrChange>
        </w:rPr>
        <w:t xml:space="preserve">j) </w:t>
      </w:r>
      <w:r w:rsidRPr="00AE0AAE">
        <w:rPr>
          <w:rFonts w:ascii="TimesNewRomanPSMT" w:hAnsi="TimesNewRomanPSMT"/>
          <w:sz w:val="22"/>
          <w:szCs w:val="22"/>
          <w:rPrChange w:id="2033" w:author="Rev. 2 Author" w:date="2018-09-13T07:57:00Z">
            <w:rPr>
              <w:rFonts w:ascii="TimesNewRomanPSMT" w:hAnsi="TimesNewRomanPSMT"/>
              <w:sz w:val="18"/>
              <w:szCs w:val="18"/>
            </w:rPr>
          </w:rPrChange>
        </w:rPr>
        <w:t xml:space="preserve">that the technical characteristics of expected BSS feeder links and FSS gateway-type stations are similar; </w:t>
      </w:r>
    </w:p>
    <w:p w14:paraId="4F89C00E" w14:textId="46902278" w:rsidR="00AE0AAE" w:rsidRPr="00AE0AAE" w:rsidRDefault="00AE0AAE" w:rsidP="008E4A08">
      <w:pPr>
        <w:spacing w:before="100" w:beforeAutospacing="1" w:after="100" w:afterAutospacing="1"/>
        <w:rPr>
          <w:sz w:val="22"/>
          <w:szCs w:val="22"/>
          <w:rPrChange w:id="2034" w:author="Rev. 2 Author" w:date="2018-09-13T07:57:00Z">
            <w:rPr>
              <w:sz w:val="24"/>
              <w:szCs w:val="24"/>
            </w:rPr>
          </w:rPrChange>
        </w:rPr>
      </w:pPr>
      <w:r w:rsidRPr="00AE0AAE">
        <w:rPr>
          <w:rFonts w:ascii="TimesNewRomanPS" w:hAnsi="TimesNewRomanPS"/>
          <w:i/>
          <w:iCs/>
          <w:sz w:val="22"/>
          <w:szCs w:val="22"/>
          <w:rPrChange w:id="2035" w:author="Rev. 2 Author" w:date="2018-09-13T07:57:00Z">
            <w:rPr>
              <w:rFonts w:ascii="TimesNewRomanPS" w:hAnsi="TimesNewRomanPS"/>
              <w:i/>
              <w:iCs/>
              <w:sz w:val="18"/>
              <w:szCs w:val="18"/>
            </w:rPr>
          </w:rPrChange>
        </w:rPr>
        <w:t xml:space="preserve">k) </w:t>
      </w:r>
      <w:r w:rsidRPr="00AE0AAE">
        <w:rPr>
          <w:rFonts w:ascii="TimesNewRomanPSMT" w:hAnsi="TimesNewRomanPSMT"/>
          <w:sz w:val="22"/>
          <w:szCs w:val="22"/>
          <w:rPrChange w:id="2036" w:author="Rev. 2 Author" w:date="2018-09-13T07:57:00Z">
            <w:rPr>
              <w:rFonts w:ascii="TimesNewRomanPSMT" w:hAnsi="TimesNewRomanPSMT"/>
              <w:sz w:val="18"/>
              <w:szCs w:val="18"/>
            </w:rPr>
          </w:rPrChange>
        </w:rPr>
        <w:t xml:space="preserve">that ITU-R has completed studies dealing with sharing between systems using HAPS in the fixed service and the fixed-satellite service, </w:t>
      </w:r>
    </w:p>
    <w:p w14:paraId="7299ADAD" w14:textId="77777777" w:rsidR="00AE0AAE" w:rsidRPr="00F57B55" w:rsidRDefault="00AE0AAE" w:rsidP="00F57B55">
      <w:pPr>
        <w:spacing w:before="100" w:beforeAutospacing="1" w:after="100" w:afterAutospacing="1"/>
        <w:ind w:firstLine="720"/>
        <w:rPr>
          <w:sz w:val="22"/>
          <w:szCs w:val="22"/>
        </w:rPr>
      </w:pPr>
      <w:r w:rsidRPr="00AE0AAE">
        <w:rPr>
          <w:rFonts w:ascii="TimesNewRomanPS" w:hAnsi="TimesNewRomanPS"/>
          <w:i/>
          <w:iCs/>
          <w:sz w:val="22"/>
          <w:szCs w:val="22"/>
          <w:rPrChange w:id="2037" w:author="Rev. 2 Author" w:date="2018-09-13T07:57:00Z">
            <w:rPr>
              <w:rFonts w:ascii="TimesNewRomanPS" w:hAnsi="TimesNewRomanPS"/>
              <w:i/>
              <w:iCs/>
              <w:sz w:val="18"/>
              <w:szCs w:val="18"/>
            </w:rPr>
          </w:rPrChange>
        </w:rPr>
        <w:t xml:space="preserve">recognizing </w:t>
      </w:r>
    </w:p>
    <w:p w14:paraId="0CA8C8D3" w14:textId="7C10DD8B"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a) </w:t>
      </w:r>
      <w:r w:rsidRPr="00F57B55">
        <w:rPr>
          <w:rFonts w:ascii="TimesNewRomanPSMT" w:hAnsi="TimesNewRomanPSMT"/>
          <w:sz w:val="22"/>
          <w:szCs w:val="22"/>
        </w:rPr>
        <w:t xml:space="preserve">that, in the long term, the bands 47.2-47.5 GHz and 47.9-48.2 GHz are expected to be required for HAPS operations for </w:t>
      </w:r>
      <w:del w:id="2038" w:author="Rev. 2 Author" w:date="2018-09-14T14:19:00Z">
        <w:r w:rsidRPr="00F57B55" w:rsidDel="0067021D">
          <w:rPr>
            <w:rFonts w:ascii="TimesNewRomanPSMT" w:hAnsi="TimesNewRomanPSMT"/>
            <w:sz w:val="22"/>
            <w:szCs w:val="22"/>
          </w:rPr>
          <w:delText xml:space="preserve">both </w:delText>
        </w:r>
      </w:del>
      <w:r w:rsidRPr="00F57B55">
        <w:rPr>
          <w:rFonts w:ascii="TimesNewRomanPSMT" w:hAnsi="TimesNewRomanPSMT"/>
          <w:sz w:val="22"/>
          <w:szCs w:val="22"/>
        </w:rPr>
        <w:t xml:space="preserve">gateway </w:t>
      </w:r>
      <w:del w:id="2039" w:author="Rev. 2 Author" w:date="2018-09-14T14:19:00Z">
        <w:r w:rsidRPr="00F57B55" w:rsidDel="0067021D">
          <w:rPr>
            <w:rFonts w:ascii="TimesNewRomanPSMT" w:hAnsi="TimesNewRomanPSMT"/>
            <w:sz w:val="22"/>
            <w:szCs w:val="22"/>
          </w:rPr>
          <w:delText xml:space="preserve">and ubiquitous terminal </w:delText>
        </w:r>
      </w:del>
      <w:r w:rsidRPr="00F57B55">
        <w:rPr>
          <w:rFonts w:ascii="TimesNewRomanPSMT" w:hAnsi="TimesNewRomanPSMT"/>
          <w:sz w:val="22"/>
          <w:szCs w:val="22"/>
        </w:rPr>
        <w:t>applications</w:t>
      </w:r>
      <w:del w:id="2040" w:author="Rev. 2 Author" w:date="2018-09-14T14:19:00Z">
        <w:r w:rsidRPr="00F57B55" w:rsidDel="0067021D">
          <w:rPr>
            <w:rFonts w:ascii="TimesNewRomanPSMT" w:hAnsi="TimesNewRomanPSMT"/>
            <w:sz w:val="22"/>
            <w:szCs w:val="22"/>
          </w:rPr>
          <w:delText>, for which several administrations have already notified systems to the Radiocommunication Bureau</w:delText>
        </w:r>
      </w:del>
      <w:r w:rsidRPr="00F57B55">
        <w:rPr>
          <w:rFonts w:ascii="TimesNewRomanPSMT" w:hAnsi="TimesNewRomanPSMT"/>
          <w:sz w:val="22"/>
          <w:szCs w:val="22"/>
        </w:rPr>
        <w:t xml:space="preserve">; </w:t>
      </w:r>
    </w:p>
    <w:p w14:paraId="422D0D9C" w14:textId="0F67B3CA" w:rsidR="00AE0AAE" w:rsidRPr="00F57B55" w:rsidDel="0067021D" w:rsidRDefault="00AE0AAE" w:rsidP="00AE0AAE">
      <w:pPr>
        <w:spacing w:before="100" w:beforeAutospacing="1" w:after="100" w:afterAutospacing="1"/>
        <w:rPr>
          <w:del w:id="2041" w:author="Rev. 2 Author" w:date="2018-09-14T14:19:00Z"/>
          <w:sz w:val="22"/>
          <w:szCs w:val="22"/>
        </w:rPr>
      </w:pPr>
      <w:del w:id="2042" w:author="Rev. 2 Author" w:date="2018-09-14T14:19:00Z">
        <w:r w:rsidRPr="00F57B55" w:rsidDel="0067021D">
          <w:rPr>
            <w:rFonts w:ascii="TimesNewRomanPS" w:hAnsi="TimesNewRomanPS"/>
            <w:i/>
            <w:iCs/>
            <w:sz w:val="22"/>
            <w:szCs w:val="22"/>
          </w:rPr>
          <w:delText xml:space="preserve">b) </w:delText>
        </w:r>
        <w:r w:rsidRPr="00F57B55" w:rsidDel="0067021D">
          <w:rPr>
            <w:rFonts w:ascii="TimesNewRomanPSMT" w:hAnsi="TimesNewRomanPSMT"/>
            <w:sz w:val="22"/>
            <w:szCs w:val="22"/>
          </w:rPr>
          <w:delText xml:space="preserve">that identification of common sub-bands for ubiquitous ground terminal applications in the use of the fixed service could facilitate HAPS deployment and sharing with other primary services in the 47.2-47.5 GHz and 47.9-48.2 GHz bands; </w:delText>
        </w:r>
      </w:del>
    </w:p>
    <w:p w14:paraId="556FF409" w14:textId="186902A2" w:rsidR="00AE0AAE" w:rsidRPr="00F57B55" w:rsidRDefault="0067021D" w:rsidP="00AE0AAE">
      <w:pPr>
        <w:spacing w:before="100" w:beforeAutospacing="1" w:after="100" w:afterAutospacing="1"/>
        <w:rPr>
          <w:sz w:val="22"/>
          <w:szCs w:val="22"/>
        </w:rPr>
      </w:pPr>
      <w:ins w:id="2043" w:author="Rev. 2 Author" w:date="2018-09-14T14:19:00Z">
        <w:r>
          <w:rPr>
            <w:rFonts w:ascii="TimesNewRomanPS" w:hAnsi="TimesNewRomanPS"/>
            <w:i/>
            <w:iCs/>
            <w:sz w:val="22"/>
            <w:szCs w:val="22"/>
          </w:rPr>
          <w:t>b</w:t>
        </w:r>
      </w:ins>
      <w:del w:id="2044" w:author="Rev. 2 Author" w:date="2018-09-14T14:19:00Z">
        <w:r w:rsidR="00AE0AAE" w:rsidRPr="00F57B55" w:rsidDel="0067021D">
          <w:rPr>
            <w:rFonts w:ascii="TimesNewRomanPS" w:hAnsi="TimesNewRomanPS"/>
            <w:i/>
            <w:iCs/>
            <w:sz w:val="22"/>
            <w:szCs w:val="22"/>
          </w:rPr>
          <w:delText>c</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 xml:space="preserve">that </w:t>
      </w:r>
      <w:del w:id="2045" w:author="Rev. 2 Author" w:date="2018-09-13T14:58:00Z">
        <w:r w:rsidR="00AE0AAE" w:rsidRPr="00AE0AAE" w:rsidDel="00F57B55">
          <w:rPr>
            <w:rFonts w:ascii="TimesNewRomanPSMT" w:hAnsi="TimesNewRomanPSMT"/>
            <w:sz w:val="22"/>
            <w:szCs w:val="22"/>
            <w:rPrChange w:id="2046" w:author="Rev. 2 Author" w:date="2018-09-13T07:57:00Z">
              <w:rPr>
                <w:rFonts w:ascii="TimesNewRomanPSMT" w:hAnsi="TimesNewRomanPSMT"/>
                <w:sz w:val="18"/>
                <w:szCs w:val="18"/>
              </w:rPr>
            </w:rPrChange>
          </w:rPr>
          <w:delText xml:space="preserve">Recommendation ITU-R SF.1481-1 </w:delText>
        </w:r>
      </w:del>
      <w:r w:rsidR="00AE0AAE" w:rsidRPr="00F57B55">
        <w:rPr>
          <w:rFonts w:ascii="TimesNewRomanPSMT" w:hAnsi="TimesNewRomanPSMT"/>
          <w:sz w:val="22"/>
          <w:szCs w:val="22"/>
        </w:rPr>
        <w:t>Recommendation ITU-R SF.1843 provide</w:t>
      </w:r>
      <w:ins w:id="2047" w:author="Rev. 2 Author" w:date="2018-09-13T15:31:00Z">
        <w:r w:rsidR="007B5FB2">
          <w:rPr>
            <w:rFonts w:ascii="TimesNewRomanPSMT" w:hAnsi="TimesNewRomanPSMT"/>
            <w:sz w:val="22"/>
            <w:szCs w:val="22"/>
          </w:rPr>
          <w:t>s</w:t>
        </w:r>
      </w:ins>
      <w:r w:rsidR="00AE0AAE" w:rsidRPr="00F57B55">
        <w:rPr>
          <w:rFonts w:ascii="TimesNewRomanPSMT" w:hAnsi="TimesNewRomanPSMT"/>
          <w:sz w:val="22"/>
          <w:szCs w:val="22"/>
        </w:rPr>
        <w:t xml:space="preserve"> information on the feasibility of HAPS systems in the fixed service sharing with the FSS; </w:t>
      </w:r>
    </w:p>
    <w:p w14:paraId="35AED4A5" w14:textId="0F96C7D0" w:rsidR="00136C4E" w:rsidRPr="00F57B55" w:rsidRDefault="0067021D" w:rsidP="00AE0AAE">
      <w:pPr>
        <w:spacing w:before="100" w:beforeAutospacing="1" w:after="100" w:afterAutospacing="1"/>
        <w:rPr>
          <w:rFonts w:ascii="TimesNewRomanPSMT" w:hAnsi="TimesNewRomanPSMT"/>
          <w:sz w:val="22"/>
          <w:szCs w:val="22"/>
        </w:rPr>
      </w:pPr>
      <w:ins w:id="2048" w:author="Rev. 2 Author" w:date="2018-09-14T14:19:00Z">
        <w:r>
          <w:rPr>
            <w:rFonts w:ascii="TimesNewRomanPS" w:hAnsi="TimesNewRomanPS"/>
            <w:i/>
            <w:iCs/>
            <w:sz w:val="22"/>
            <w:szCs w:val="22"/>
          </w:rPr>
          <w:t>c</w:t>
        </w:r>
      </w:ins>
      <w:del w:id="2049" w:author="Rev. 2 Author" w:date="2018-09-14T14:19:00Z">
        <w:r w:rsidR="00AE0AAE" w:rsidRPr="00F57B55" w:rsidDel="0067021D">
          <w:rPr>
            <w:rFonts w:ascii="TimesNewRomanPS" w:hAnsi="TimesNewRomanPS"/>
            <w:i/>
            <w:iCs/>
            <w:sz w:val="22"/>
            <w:szCs w:val="22"/>
          </w:rPr>
          <w:delText>d</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 xml:space="preserve">that ITU-R studies on HAPS operation in the bands 47.2-47.5 GHz and 47.9-48.2 GHz allocated to the fixed service have concluded that, in order to share with FSS (Earth-to-space), the maximum uplink transmit </w:t>
      </w:r>
      <w:proofErr w:type="spellStart"/>
      <w:r w:rsidR="00AE0AAE" w:rsidRPr="00F57B55">
        <w:rPr>
          <w:rFonts w:ascii="TimesNewRomanPSMT" w:hAnsi="TimesNewRomanPSMT"/>
          <w:sz w:val="22"/>
          <w:szCs w:val="22"/>
        </w:rPr>
        <w:t>e.i.r.p</w:t>
      </w:r>
      <w:proofErr w:type="spellEnd"/>
      <w:r w:rsidR="00AE0AAE" w:rsidRPr="00F57B55">
        <w:rPr>
          <w:rFonts w:ascii="TimesNewRomanPSMT" w:hAnsi="TimesNewRomanPSMT"/>
          <w:sz w:val="22"/>
          <w:szCs w:val="22"/>
        </w:rPr>
        <w:t>. density of HAPS ground terminals in the bands should, in clear-sky conditions, be 6.4 dB(W/MHz) for Urban Area Coverage (UAC), 22.57 dB(W/MHz) for Suburban Area Coverage (SAC) and 28 dB(W/MHz) for Rural Area Coverage (RAC),</w:t>
      </w:r>
      <w:r w:rsidR="00136C4E">
        <w:rPr>
          <w:rFonts w:ascii="TimesNewRomanPSMT" w:hAnsi="TimesNewRomanPSMT"/>
          <w:sz w:val="18"/>
          <w:szCs w:val="18"/>
        </w:rPr>
        <w:t xml:space="preserve"> </w:t>
      </w:r>
      <w:r w:rsidR="00136C4E">
        <w:rPr>
          <w:rFonts w:ascii="TimesNewRomanPSMT" w:hAnsi="TimesNewRomanPSMT"/>
          <w:sz w:val="22"/>
          <w:szCs w:val="22"/>
        </w:rPr>
        <w:t xml:space="preserve">and that these values can be increased </w:t>
      </w:r>
      <w:r w:rsidR="00297086">
        <w:rPr>
          <w:rFonts w:ascii="TimesNewRomanPSMT" w:hAnsi="TimesNewRomanPSMT"/>
          <w:sz w:val="22"/>
          <w:szCs w:val="22"/>
        </w:rPr>
        <w:t xml:space="preserve">by up to </w:t>
      </w:r>
      <w:del w:id="2050" w:author="Rev. 2 Author" w:date="2018-09-13T15:02:00Z">
        <w:r w:rsidR="00297086" w:rsidDel="00297086">
          <w:rPr>
            <w:rFonts w:ascii="TimesNewRomanPSMT" w:hAnsi="TimesNewRomanPSMT"/>
            <w:sz w:val="22"/>
            <w:szCs w:val="22"/>
          </w:rPr>
          <w:delText>5</w:delText>
        </w:r>
      </w:del>
      <w:ins w:id="2051" w:author="Rev. 2 Author" w:date="2018-09-13T15:02:00Z">
        <w:r w:rsidR="00297086">
          <w:rPr>
            <w:rFonts w:ascii="TimesNewRomanPSMT" w:hAnsi="TimesNewRomanPSMT"/>
            <w:sz w:val="22"/>
            <w:szCs w:val="22"/>
          </w:rPr>
          <w:t xml:space="preserve">20 </w:t>
        </w:r>
      </w:ins>
      <w:r w:rsidR="00297086">
        <w:rPr>
          <w:rFonts w:ascii="TimesNewRomanPSMT" w:hAnsi="TimesNewRomanPSMT"/>
          <w:sz w:val="22"/>
          <w:szCs w:val="22"/>
        </w:rPr>
        <w:t xml:space="preserve"> dB</w:t>
      </w:r>
      <w:r w:rsidR="00F57B55">
        <w:rPr>
          <w:rFonts w:ascii="TimesNewRomanPSMT" w:hAnsi="TimesNewRomanPSMT"/>
          <w:sz w:val="22"/>
          <w:szCs w:val="22"/>
        </w:rPr>
        <w:t xml:space="preserve"> </w:t>
      </w:r>
      <w:r w:rsidR="00136C4E">
        <w:rPr>
          <w:rFonts w:ascii="TimesNewRomanPSMT" w:hAnsi="TimesNewRomanPSMT"/>
          <w:sz w:val="22"/>
          <w:szCs w:val="22"/>
        </w:rPr>
        <w:t xml:space="preserve"> during periods of rain;</w:t>
      </w:r>
    </w:p>
    <w:p w14:paraId="532C5AF7" w14:textId="6B0B9061"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e) </w:t>
      </w:r>
      <w:r w:rsidRPr="00F57B55">
        <w:rPr>
          <w:rFonts w:ascii="TimesNewRomanPSMT" w:hAnsi="TimesNewRomanPSMT"/>
          <w:sz w:val="22"/>
          <w:szCs w:val="22"/>
        </w:rPr>
        <w:t>that ITU-R studies have established specific power flux-density values to be met at international borders to facilitate bilateral agreement on sharing conditions for HAPS with other types of fixed service systems in a neighbo</w:t>
      </w:r>
      <w:del w:id="2052" w:author="Rev. 2 Author" w:date="2018-09-13T15:23:00Z">
        <w:r w:rsidRPr="00F57B55" w:rsidDel="00CE7125">
          <w:rPr>
            <w:rFonts w:ascii="TimesNewRomanPSMT" w:hAnsi="TimesNewRomanPSMT"/>
            <w:sz w:val="22"/>
            <w:szCs w:val="22"/>
          </w:rPr>
          <w:delText>u</w:delText>
        </w:r>
      </w:del>
      <w:r w:rsidRPr="00F57B55">
        <w:rPr>
          <w:rFonts w:ascii="TimesNewRomanPSMT" w:hAnsi="TimesNewRomanPSMT"/>
          <w:sz w:val="22"/>
          <w:szCs w:val="22"/>
        </w:rPr>
        <w:t xml:space="preserve">ring country; </w:t>
      </w:r>
    </w:p>
    <w:p w14:paraId="67AA8693" w14:textId="7F8670AF"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f) </w:t>
      </w:r>
      <w:r w:rsidRPr="00F57B55">
        <w:rPr>
          <w:rFonts w:ascii="TimesNewRomanPSMT" w:hAnsi="TimesNewRomanPSMT"/>
          <w:sz w:val="22"/>
          <w:szCs w:val="22"/>
        </w:rPr>
        <w:t>that FSS satellite networks and systems with earth station antenna diameters of 2.5 met</w:t>
      </w:r>
      <w:ins w:id="2053" w:author="Rev. 2 Author" w:date="2018-09-14T14:20:00Z">
        <w:r w:rsidR="0067021D">
          <w:rPr>
            <w:rFonts w:ascii="TimesNewRomanPSMT" w:hAnsi="TimesNewRomanPSMT"/>
            <w:sz w:val="22"/>
            <w:szCs w:val="22"/>
          </w:rPr>
          <w:t>er</w:t>
        </w:r>
      </w:ins>
      <w:del w:id="2054" w:author="Rev. 2 Author" w:date="2018-09-14T14:20:00Z">
        <w:r w:rsidRPr="00F57B55" w:rsidDel="0067021D">
          <w:rPr>
            <w:rFonts w:ascii="TimesNewRomanPSMT" w:hAnsi="TimesNewRomanPSMT"/>
            <w:sz w:val="22"/>
            <w:szCs w:val="22"/>
          </w:rPr>
          <w:delText>re</w:delText>
        </w:r>
      </w:del>
      <w:r w:rsidRPr="00F57B55">
        <w:rPr>
          <w:rFonts w:ascii="TimesNewRomanPSMT" w:hAnsi="TimesNewRomanPSMT"/>
          <w:sz w:val="22"/>
          <w:szCs w:val="22"/>
        </w:rPr>
        <w:t xml:space="preserve">s or larger operating as a gateway-type station are capable of sharing with ubiquitous HAPS terminals, </w:t>
      </w:r>
    </w:p>
    <w:p w14:paraId="13F9B53C" w14:textId="77777777" w:rsidR="00AE0AAE" w:rsidRPr="00F57B55" w:rsidRDefault="00AE0AAE" w:rsidP="00F57B55">
      <w:pPr>
        <w:spacing w:before="100" w:beforeAutospacing="1" w:after="100" w:afterAutospacing="1"/>
        <w:ind w:firstLine="720"/>
        <w:rPr>
          <w:sz w:val="22"/>
          <w:szCs w:val="22"/>
        </w:rPr>
      </w:pPr>
      <w:r w:rsidRPr="00F57B55">
        <w:rPr>
          <w:rFonts w:ascii="TimesNewRomanPS" w:hAnsi="TimesNewRomanPS"/>
          <w:i/>
          <w:iCs/>
          <w:sz w:val="22"/>
          <w:szCs w:val="22"/>
        </w:rPr>
        <w:t xml:space="preserve">resolves </w:t>
      </w:r>
    </w:p>
    <w:p w14:paraId="6DAA6DA0" w14:textId="055C1DBA" w:rsidR="00AE0AAE" w:rsidRPr="00F57B55" w:rsidRDefault="00AE0AAE" w:rsidP="00AE0AAE">
      <w:pPr>
        <w:spacing w:before="100" w:beforeAutospacing="1" w:after="100" w:afterAutospacing="1"/>
        <w:rPr>
          <w:sz w:val="22"/>
          <w:szCs w:val="22"/>
        </w:rPr>
      </w:pPr>
      <w:r w:rsidRPr="00F57B55">
        <w:rPr>
          <w:rFonts w:ascii="TimesNewRomanPSMT" w:hAnsi="TimesNewRomanPSMT"/>
          <w:sz w:val="22"/>
          <w:szCs w:val="22"/>
        </w:rPr>
        <w:t xml:space="preserve">1 </w:t>
      </w:r>
      <w:r>
        <w:rPr>
          <w:rFonts w:ascii="TimesNewRomanPSMT" w:hAnsi="TimesNewRomanPSMT"/>
          <w:sz w:val="22"/>
          <w:szCs w:val="22"/>
        </w:rPr>
        <w:tab/>
      </w:r>
      <w:r w:rsidRPr="00F57B55">
        <w:rPr>
          <w:rFonts w:ascii="TimesNewRomanPSMT" w:hAnsi="TimesNewRomanPSMT"/>
          <w:sz w:val="22"/>
          <w:szCs w:val="22"/>
        </w:rPr>
        <w:t xml:space="preserve">that to facilitate sharing with the FSS (Earth-to-space), the maximum </w:t>
      </w:r>
      <w:proofErr w:type="gramStart"/>
      <w:r w:rsidRPr="00F57B55">
        <w:rPr>
          <w:rFonts w:ascii="TimesNewRomanPSMT" w:hAnsi="TimesNewRomanPSMT"/>
          <w:sz w:val="22"/>
          <w:szCs w:val="22"/>
        </w:rPr>
        <w:t>transmit</w:t>
      </w:r>
      <w:proofErr w:type="gramEnd"/>
      <w:r w:rsidRPr="00F57B55">
        <w:rPr>
          <w:rFonts w:ascii="TimesNewRomanPSMT" w:hAnsi="TimesNewRomanPSMT"/>
          <w:sz w:val="22"/>
          <w:szCs w:val="22"/>
        </w:rPr>
        <w:t xml:space="preserve"> </w:t>
      </w:r>
      <w:proofErr w:type="spellStart"/>
      <w:r w:rsidRPr="00F57B55">
        <w:rPr>
          <w:rFonts w:ascii="TimesNewRomanPSMT" w:hAnsi="TimesNewRomanPSMT"/>
          <w:sz w:val="22"/>
          <w:szCs w:val="22"/>
        </w:rPr>
        <w:t>e.i.r.p</w:t>
      </w:r>
      <w:proofErr w:type="spellEnd"/>
      <w:r w:rsidRPr="00F57B55">
        <w:rPr>
          <w:rFonts w:ascii="TimesNewRomanPSMT" w:hAnsi="TimesNewRomanPSMT"/>
          <w:sz w:val="22"/>
          <w:szCs w:val="22"/>
        </w:rPr>
        <w:t xml:space="preserve">. density of a ubiquitous HAPS ground terminal shall not exceed the following levels under clear-sky conditions: </w:t>
      </w:r>
    </w:p>
    <w:p w14:paraId="78B3549A" w14:textId="6F9B64DE" w:rsidR="00530F2B" w:rsidRPr="00F57B55" w:rsidRDefault="00530F2B" w:rsidP="00530F2B">
      <w:pPr>
        <w:pStyle w:val="enumlev1"/>
        <w:rPr>
          <w:rFonts w:eastAsia="Batang"/>
          <w:sz w:val="22"/>
          <w:szCs w:val="22"/>
        </w:rPr>
      </w:pPr>
      <w:r w:rsidRPr="00F57B55">
        <w:rPr>
          <w:rFonts w:eastAsia="Batang"/>
          <w:sz w:val="22"/>
          <w:szCs w:val="22"/>
        </w:rPr>
        <w:lastRenderedPageBreak/>
        <w:tab/>
        <w:t>6.4</w:t>
      </w:r>
      <w:r w:rsidRPr="00F57B55">
        <w:rPr>
          <w:rFonts w:eastAsia="Batang"/>
          <w:sz w:val="22"/>
          <w:szCs w:val="22"/>
        </w:rPr>
        <w:tab/>
        <w:t xml:space="preserve">dB(W/MHz) </w:t>
      </w:r>
      <w:r w:rsidRPr="00F57B55">
        <w:rPr>
          <w:rFonts w:eastAsia="Batang"/>
          <w:sz w:val="22"/>
          <w:szCs w:val="22"/>
        </w:rPr>
        <w:tab/>
        <w:t xml:space="preserve">for UAC </w:t>
      </w:r>
      <w:r w:rsidRPr="00F57B55">
        <w:rPr>
          <w:rFonts w:eastAsia="Batang"/>
          <w:sz w:val="22"/>
          <w:szCs w:val="22"/>
        </w:rPr>
        <w:tab/>
      </w:r>
      <w:r w:rsidRPr="00F57B55">
        <w:rPr>
          <w:rFonts w:eastAsia="Batang"/>
          <w:sz w:val="22"/>
          <w:szCs w:val="22"/>
        </w:rPr>
        <w:tab/>
        <w:t>(30</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90</w:t>
      </w:r>
      <w:r w:rsidRPr="00F57B55">
        <w:rPr>
          <w:rFonts w:eastAsia="Batang"/>
          <w:sz w:val="22"/>
          <w:szCs w:val="22"/>
        </w:rPr>
        <w:sym w:font="Symbol" w:char="F0B0"/>
      </w:r>
      <w:r w:rsidRPr="00F57B55">
        <w:rPr>
          <w:rFonts w:eastAsia="Batang"/>
          <w:sz w:val="22"/>
          <w:szCs w:val="22"/>
        </w:rPr>
        <w:t>)</w:t>
      </w:r>
    </w:p>
    <w:p w14:paraId="12C188DE" w14:textId="77777777" w:rsidR="00530F2B" w:rsidRPr="00F57B55" w:rsidRDefault="00530F2B" w:rsidP="00530F2B">
      <w:pPr>
        <w:pStyle w:val="enumlev1"/>
        <w:rPr>
          <w:rFonts w:eastAsia="Batang"/>
          <w:sz w:val="22"/>
          <w:szCs w:val="22"/>
        </w:rPr>
      </w:pPr>
      <w:r w:rsidRPr="00F57B55">
        <w:rPr>
          <w:rFonts w:eastAsia="Batang"/>
          <w:sz w:val="22"/>
          <w:szCs w:val="22"/>
        </w:rPr>
        <w:tab/>
        <w:t>22.57</w:t>
      </w:r>
      <w:r w:rsidRPr="00F57B55">
        <w:rPr>
          <w:rFonts w:eastAsia="Batang"/>
          <w:sz w:val="22"/>
          <w:szCs w:val="22"/>
        </w:rPr>
        <w:tab/>
        <w:t>dB(W/MHz)</w:t>
      </w:r>
      <w:r w:rsidRPr="00F57B55">
        <w:rPr>
          <w:rFonts w:eastAsia="Batang"/>
          <w:sz w:val="22"/>
          <w:szCs w:val="22"/>
        </w:rPr>
        <w:tab/>
        <w:t>for SAC</w:t>
      </w:r>
      <w:r w:rsidRPr="00F57B55">
        <w:rPr>
          <w:rFonts w:eastAsia="Batang"/>
          <w:sz w:val="22"/>
          <w:szCs w:val="22"/>
        </w:rPr>
        <w:tab/>
      </w:r>
      <w:r w:rsidRPr="00F57B55">
        <w:rPr>
          <w:rFonts w:eastAsia="Batang"/>
          <w:sz w:val="22"/>
          <w:szCs w:val="22"/>
        </w:rPr>
        <w:tab/>
        <w:t>(15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30</w:t>
      </w:r>
      <w:r w:rsidRPr="00F57B55">
        <w:rPr>
          <w:rFonts w:eastAsia="Batang"/>
          <w:sz w:val="22"/>
          <w:szCs w:val="22"/>
        </w:rPr>
        <w:sym w:font="Symbol" w:char="F0B0"/>
      </w:r>
      <w:r w:rsidRPr="00F57B55">
        <w:rPr>
          <w:rFonts w:eastAsia="Batang"/>
          <w:sz w:val="22"/>
          <w:szCs w:val="22"/>
        </w:rPr>
        <w:t>)</w:t>
      </w:r>
    </w:p>
    <w:p w14:paraId="25AC55F0" w14:textId="77777777" w:rsidR="00530F2B" w:rsidRPr="00F57B55" w:rsidRDefault="00530F2B" w:rsidP="00530F2B">
      <w:pPr>
        <w:pStyle w:val="enumlev1"/>
        <w:rPr>
          <w:rFonts w:eastAsia="Batang"/>
          <w:sz w:val="22"/>
          <w:szCs w:val="22"/>
        </w:rPr>
      </w:pPr>
      <w:r w:rsidRPr="00F57B55">
        <w:rPr>
          <w:rFonts w:eastAsia="Batang"/>
          <w:sz w:val="22"/>
          <w:szCs w:val="22"/>
        </w:rPr>
        <w:tab/>
        <w:t>28</w:t>
      </w:r>
      <w:r w:rsidRPr="00F57B55">
        <w:rPr>
          <w:rFonts w:eastAsia="Batang"/>
          <w:sz w:val="22"/>
          <w:szCs w:val="22"/>
        </w:rPr>
        <w:tab/>
        <w:t>dB(W/MHz)</w:t>
      </w:r>
      <w:r w:rsidRPr="00F57B55">
        <w:rPr>
          <w:rFonts w:eastAsia="Batang"/>
          <w:sz w:val="22"/>
          <w:szCs w:val="22"/>
        </w:rPr>
        <w:tab/>
        <w:t xml:space="preserve">for RAC </w:t>
      </w:r>
      <w:r w:rsidRPr="00F57B55">
        <w:rPr>
          <w:rFonts w:eastAsia="Batang"/>
          <w:sz w:val="22"/>
          <w:szCs w:val="22"/>
        </w:rPr>
        <w:tab/>
      </w:r>
      <w:r w:rsidRPr="00F57B55">
        <w:rPr>
          <w:rFonts w:eastAsia="Batang"/>
          <w:sz w:val="22"/>
          <w:szCs w:val="22"/>
        </w:rPr>
        <w:tab/>
        <w:t>(5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15</w:t>
      </w:r>
      <w:r w:rsidRPr="00F57B55">
        <w:rPr>
          <w:rFonts w:eastAsia="Batang"/>
          <w:sz w:val="22"/>
          <w:szCs w:val="22"/>
        </w:rPr>
        <w:sym w:font="Symbol" w:char="F0B0"/>
      </w:r>
      <w:r w:rsidRPr="00F57B55">
        <w:rPr>
          <w:rFonts w:eastAsia="Batang"/>
          <w:sz w:val="22"/>
          <w:szCs w:val="22"/>
        </w:rPr>
        <w:t>)</w:t>
      </w:r>
    </w:p>
    <w:p w14:paraId="4B493EA4" w14:textId="77777777" w:rsidR="00530F2B" w:rsidRPr="00F57B55" w:rsidRDefault="00530F2B" w:rsidP="00530F2B">
      <w:pPr>
        <w:rPr>
          <w:rFonts w:eastAsia="Batang"/>
          <w:sz w:val="22"/>
          <w:szCs w:val="22"/>
          <w:lang w:eastAsia="ko-KR"/>
        </w:rPr>
      </w:pPr>
    </w:p>
    <w:p w14:paraId="5F698EE2" w14:textId="377980A6" w:rsidR="00530F2B" w:rsidRPr="00F57B55" w:rsidRDefault="00530F2B" w:rsidP="00F57B55">
      <w:pPr>
        <w:ind w:left="414" w:firstLine="720"/>
        <w:rPr>
          <w:rFonts w:eastAsia="Batang"/>
          <w:sz w:val="22"/>
          <w:szCs w:val="22"/>
          <w:lang w:eastAsia="ko-KR"/>
        </w:rPr>
      </w:pPr>
      <w:r w:rsidRPr="00F57B55">
        <w:rPr>
          <w:rFonts w:eastAsia="Batang"/>
          <w:sz w:val="22"/>
          <w:szCs w:val="22"/>
          <w:lang w:eastAsia="ko-KR"/>
        </w:rPr>
        <w:t xml:space="preserve">where </w:t>
      </w:r>
      <w:r w:rsidRPr="00F57B55">
        <w:rPr>
          <w:rFonts w:eastAsia="Batang"/>
          <w:sz w:val="22"/>
          <w:szCs w:val="22"/>
          <w:lang w:eastAsia="ko-KR"/>
        </w:rPr>
        <w:sym w:font="Symbol" w:char="F071"/>
      </w:r>
      <w:r w:rsidRPr="00F57B55">
        <w:rPr>
          <w:rFonts w:eastAsia="Batang"/>
          <w:sz w:val="22"/>
          <w:szCs w:val="22"/>
          <w:lang w:eastAsia="ko-KR"/>
        </w:rPr>
        <w:t xml:space="preserve"> is the ground terminal elevation angle in degrees;</w:t>
      </w:r>
    </w:p>
    <w:p w14:paraId="26E5BBA7" w14:textId="77777777" w:rsidR="00530F2B" w:rsidRDefault="00530F2B" w:rsidP="00530F2B">
      <w:pPr>
        <w:spacing w:before="100" w:beforeAutospacing="1" w:after="100" w:afterAutospacing="1"/>
        <w:ind w:left="2160"/>
        <w:rPr>
          <w:rFonts w:ascii="TimesNewRomanPSMT" w:hAnsi="TimesNewRomanPSMT"/>
          <w:sz w:val="22"/>
          <w:szCs w:val="22"/>
        </w:rPr>
      </w:pPr>
    </w:p>
    <w:p w14:paraId="3E0248E5" w14:textId="77777777" w:rsidR="00530F2B" w:rsidRDefault="00530F2B" w:rsidP="00530F2B">
      <w:pPr>
        <w:spacing w:before="100" w:beforeAutospacing="1" w:after="100" w:afterAutospacing="1"/>
        <w:ind w:left="2160"/>
        <w:rPr>
          <w:rFonts w:ascii="TimesNewRomanPSMT" w:hAnsi="TimesNewRomanPSMT"/>
          <w:sz w:val="22"/>
          <w:szCs w:val="22"/>
        </w:rPr>
      </w:pPr>
    </w:p>
    <w:p w14:paraId="4EFEBA65" w14:textId="0FC5198C" w:rsidR="00AE0AAE" w:rsidRPr="00AE0AAE" w:rsidDel="00AE0AAE" w:rsidRDefault="00AE0AAE" w:rsidP="00AE0AAE">
      <w:pPr>
        <w:spacing w:before="100" w:beforeAutospacing="1" w:after="100" w:afterAutospacing="1"/>
        <w:rPr>
          <w:del w:id="2055" w:author="Rev. 2 Author" w:date="2018-09-13T07:52:00Z"/>
          <w:sz w:val="22"/>
          <w:szCs w:val="22"/>
          <w:rPrChange w:id="2056" w:author="Rev. 2 Author" w:date="2018-09-13T07:57:00Z">
            <w:rPr>
              <w:del w:id="2057" w:author="Rev. 2 Author" w:date="2018-09-13T07:52:00Z"/>
              <w:sz w:val="24"/>
              <w:szCs w:val="24"/>
            </w:rPr>
          </w:rPrChange>
        </w:rPr>
      </w:pPr>
      <w:del w:id="2058" w:author="Rev. 2 Author" w:date="2018-09-13T07:52:00Z">
        <w:r w:rsidRPr="00AE0AAE" w:rsidDel="00AE0AAE">
          <w:rPr>
            <w:rFonts w:ascii="TimesNewRomanPSMT" w:hAnsi="TimesNewRomanPSMT"/>
            <w:sz w:val="22"/>
            <w:szCs w:val="22"/>
            <w:rPrChange w:id="2059" w:author="Rev. 2 Author" w:date="2018-09-13T07:57:00Z">
              <w:rPr>
                <w:rFonts w:ascii="TimesNewRomanPSMT" w:hAnsi="TimesNewRomanPSMT"/>
                <w:sz w:val="18"/>
                <w:szCs w:val="18"/>
              </w:rPr>
            </w:rPrChange>
          </w:rPr>
          <w:delText xml:space="preserve">2 that the maximum transmit e.i.r.p. density levels specified in </w:delText>
        </w:r>
        <w:r w:rsidRPr="00AE0AAE" w:rsidDel="00AE0AAE">
          <w:rPr>
            <w:rFonts w:ascii="TimesNewRomanPS" w:hAnsi="TimesNewRomanPS"/>
            <w:i/>
            <w:iCs/>
            <w:sz w:val="22"/>
            <w:szCs w:val="22"/>
            <w:rPrChange w:id="2060" w:author="Rev. 2 Author" w:date="2018-09-13T07:57:00Z">
              <w:rPr>
                <w:rFonts w:ascii="TimesNewRomanPS" w:hAnsi="TimesNewRomanPS"/>
                <w:i/>
                <w:iCs/>
                <w:sz w:val="18"/>
                <w:szCs w:val="18"/>
              </w:rPr>
            </w:rPrChange>
          </w:rPr>
          <w:delText xml:space="preserve">resolves </w:delText>
        </w:r>
        <w:r w:rsidRPr="00AE0AAE" w:rsidDel="00AE0AAE">
          <w:rPr>
            <w:rFonts w:ascii="TimesNewRomanPSMT" w:hAnsi="TimesNewRomanPSMT"/>
            <w:sz w:val="22"/>
            <w:szCs w:val="22"/>
            <w:rPrChange w:id="2061" w:author="Rev. 2 Author" w:date="2018-09-13T07:57:00Z">
              <w:rPr>
                <w:rFonts w:ascii="TimesNewRomanPSMT" w:hAnsi="TimesNewRomanPSMT"/>
                <w:sz w:val="18"/>
                <w:szCs w:val="18"/>
              </w:rPr>
            </w:rPrChange>
          </w:rPr>
          <w:delText xml:space="preserve">1 may be increased, </w:delText>
        </w:r>
      </w:del>
    </w:p>
    <w:p w14:paraId="1D419AF9" w14:textId="03344259" w:rsidR="00AE0AAE" w:rsidRPr="00AE0AAE" w:rsidDel="00AE0AAE" w:rsidRDefault="00AE0AAE" w:rsidP="00AE0AAE">
      <w:pPr>
        <w:spacing w:before="100" w:beforeAutospacing="1" w:after="100" w:afterAutospacing="1"/>
        <w:rPr>
          <w:del w:id="2062" w:author="Rev. 2 Author" w:date="2018-09-13T07:52:00Z"/>
          <w:sz w:val="22"/>
          <w:szCs w:val="22"/>
          <w:rPrChange w:id="2063" w:author="Rev. 2 Author" w:date="2018-09-13T07:57:00Z">
            <w:rPr>
              <w:del w:id="2064" w:author="Rev. 2 Author" w:date="2018-09-13T07:52:00Z"/>
              <w:sz w:val="24"/>
              <w:szCs w:val="24"/>
            </w:rPr>
          </w:rPrChange>
        </w:rPr>
      </w:pPr>
      <w:del w:id="2065" w:author="Rev. 2 Author" w:date="2018-09-13T07:52:00Z">
        <w:r w:rsidRPr="00AE0AAE" w:rsidDel="00AE0AAE">
          <w:rPr>
            <w:rFonts w:ascii="TimesNewRomanPSMT" w:hAnsi="TimesNewRomanPSMT"/>
            <w:sz w:val="22"/>
            <w:szCs w:val="22"/>
            <w:rPrChange w:id="2066" w:author="Rev. 2 Author" w:date="2018-09-13T07:57:00Z">
              <w:rPr>
                <w:rFonts w:ascii="TimesNewRomanPSMT" w:hAnsi="TimesNewRomanPSMT"/>
                <w:sz w:val="18"/>
                <w:szCs w:val="18"/>
              </w:rPr>
            </w:rPrChange>
          </w:rPr>
          <w:delText xml:space="preserve">using fading compensation techniques, by up to 5 dB during periods of rain; </w:delText>
        </w:r>
      </w:del>
    </w:p>
    <w:p w14:paraId="699F4FEF" w14:textId="36FE4900" w:rsidR="00AE0AAE" w:rsidRPr="00AE0AAE" w:rsidRDefault="00AE0AAE" w:rsidP="00AE0AAE">
      <w:pPr>
        <w:rPr>
          <w:ins w:id="2067" w:author="Rev. 2 Author" w:date="2018-09-13T07:53:00Z"/>
          <w:sz w:val="22"/>
          <w:szCs w:val="22"/>
          <w:rPrChange w:id="2068" w:author="Rev. 2 Author" w:date="2018-09-13T07:57:00Z">
            <w:rPr>
              <w:ins w:id="2069" w:author="Rev. 2 Author" w:date="2018-09-13T07:53:00Z"/>
            </w:rPr>
          </w:rPrChange>
        </w:rPr>
      </w:pPr>
      <w:ins w:id="2070" w:author="Rev. 2 Author" w:date="2018-09-13T07:53:00Z">
        <w:r w:rsidRPr="00AE0AAE">
          <w:rPr>
            <w:rFonts w:eastAsia="Batang"/>
            <w:sz w:val="22"/>
            <w:szCs w:val="22"/>
            <w:lang w:eastAsia="ko-KR"/>
            <w:rPrChange w:id="2071" w:author="Rev. 2 Author" w:date="2018-09-13T07:57:00Z">
              <w:rPr>
                <w:rFonts w:eastAsia="Batang"/>
                <w:lang w:eastAsia="ko-KR"/>
              </w:rPr>
            </w:rPrChange>
          </w:rPr>
          <w:t>2</w:t>
        </w:r>
        <w:r w:rsidRPr="00AE0AAE">
          <w:rPr>
            <w:rFonts w:eastAsia="Batang"/>
            <w:sz w:val="22"/>
            <w:szCs w:val="22"/>
            <w:lang w:eastAsia="ko-KR"/>
            <w:rPrChange w:id="2072" w:author="Rev. 2 Author" w:date="2018-09-13T07:57:00Z">
              <w:rPr>
                <w:rFonts w:eastAsia="Batang"/>
                <w:lang w:eastAsia="ko-KR"/>
              </w:rPr>
            </w:rPrChange>
          </w:rPr>
          <w:tab/>
        </w:r>
        <w:r w:rsidRPr="00AE0AAE">
          <w:rPr>
            <w:color w:val="000000"/>
            <w:sz w:val="22"/>
            <w:szCs w:val="22"/>
            <w:rPrChange w:id="2073" w:author="Rev. 2 Author" w:date="2018-09-13T07:57:00Z">
              <w:rPr>
                <w:color w:val="000000"/>
              </w:rPr>
            </w:rPrChange>
          </w:rPr>
          <w:t xml:space="preserve">that the values in </w:t>
        </w:r>
        <w:r w:rsidRPr="00AE0AAE">
          <w:rPr>
            <w:i/>
            <w:color w:val="000000"/>
            <w:sz w:val="22"/>
            <w:szCs w:val="22"/>
            <w:rPrChange w:id="2074" w:author="Rev. 2 Author" w:date="2018-09-13T07:58:00Z">
              <w:rPr>
                <w:color w:val="000000"/>
              </w:rPr>
            </w:rPrChange>
          </w:rPr>
          <w:t>resolves 1</w:t>
        </w:r>
        <w:r w:rsidRPr="00AE0AAE">
          <w:rPr>
            <w:color w:val="000000"/>
            <w:sz w:val="22"/>
            <w:szCs w:val="22"/>
            <w:rPrChange w:id="2075" w:author="Rev. 2 Author" w:date="2018-09-13T07:57:00Z">
              <w:rPr>
                <w:color w:val="000000"/>
              </w:rPr>
            </w:rPrChange>
          </w:rPr>
          <w:t xml:space="preserve"> can be increased, up to 20 dB, to compensate for rain fade provided that the </w:t>
        </w:r>
        <w:proofErr w:type="spellStart"/>
        <w:r w:rsidRPr="00AE0AAE">
          <w:rPr>
            <w:color w:val="000000"/>
            <w:sz w:val="22"/>
            <w:szCs w:val="22"/>
            <w:rPrChange w:id="2076" w:author="Rev. 2 Author" w:date="2018-09-13T07:57:00Z">
              <w:rPr>
                <w:color w:val="000000"/>
              </w:rPr>
            </w:rPrChange>
          </w:rPr>
          <w:t>pfd</w:t>
        </w:r>
        <w:proofErr w:type="spellEnd"/>
        <w:r w:rsidRPr="00AE0AAE">
          <w:rPr>
            <w:color w:val="000000"/>
            <w:sz w:val="22"/>
            <w:szCs w:val="22"/>
            <w:rPrChange w:id="2077" w:author="Rev. 2 Author" w:date="2018-09-13T07:57:00Z">
              <w:rPr>
                <w:color w:val="000000"/>
              </w:rPr>
            </w:rPrChange>
          </w:rPr>
          <w:t xml:space="preserve"> at the space station does not exceed the value that would result when transmitting with the levels in </w:t>
        </w:r>
        <w:r w:rsidRPr="00530F2B">
          <w:rPr>
            <w:i/>
            <w:color w:val="000000"/>
            <w:sz w:val="22"/>
            <w:szCs w:val="22"/>
            <w:rPrChange w:id="2078" w:author="Rev. 2 Author" w:date="2018-09-13T14:21:00Z">
              <w:rPr>
                <w:color w:val="000000"/>
              </w:rPr>
            </w:rPrChange>
          </w:rPr>
          <w:t>resolves 1</w:t>
        </w:r>
        <w:r w:rsidRPr="00AE0AAE">
          <w:rPr>
            <w:color w:val="000000"/>
            <w:sz w:val="22"/>
            <w:szCs w:val="22"/>
            <w:rPrChange w:id="2079" w:author="Rev. 2 Author" w:date="2018-09-13T07:57:00Z">
              <w:rPr>
                <w:color w:val="000000"/>
              </w:rPr>
            </w:rPrChange>
          </w:rPr>
          <w:t xml:space="preserve"> in clear sky condition; </w:t>
        </w:r>
      </w:ins>
    </w:p>
    <w:p w14:paraId="12826912" w14:textId="77777777" w:rsidR="00AE0AAE" w:rsidRPr="00AE0AAE" w:rsidRDefault="00AE0AAE" w:rsidP="00AE0AAE">
      <w:pPr>
        <w:rPr>
          <w:ins w:id="2080" w:author="Rev. 2 Author" w:date="2018-09-13T07:54:00Z"/>
          <w:rFonts w:eastAsia="Batang"/>
          <w:sz w:val="22"/>
          <w:szCs w:val="22"/>
          <w:lang w:eastAsia="ko-KR"/>
          <w:rPrChange w:id="2081" w:author="Rev. 2 Author" w:date="2018-09-13T07:57:00Z">
            <w:rPr>
              <w:ins w:id="2082" w:author="Rev. 2 Author" w:date="2018-09-13T07:54:00Z"/>
              <w:rFonts w:eastAsia="Batang"/>
              <w:lang w:eastAsia="ko-KR"/>
            </w:rPr>
          </w:rPrChange>
        </w:rPr>
      </w:pPr>
    </w:p>
    <w:p w14:paraId="1BFEADC1" w14:textId="4378F601" w:rsidR="00AE0AAE" w:rsidRPr="00297086" w:rsidRDefault="00AE0AAE" w:rsidP="00AE0AAE">
      <w:pPr>
        <w:rPr>
          <w:rFonts w:eastAsia="Batang"/>
          <w:sz w:val="22"/>
          <w:szCs w:val="22"/>
          <w:lang w:eastAsia="ko-KR"/>
        </w:rPr>
      </w:pPr>
      <w:r w:rsidRPr="00297086">
        <w:rPr>
          <w:rFonts w:eastAsia="Batang"/>
          <w:sz w:val="22"/>
          <w:szCs w:val="22"/>
          <w:lang w:eastAsia="ko-KR"/>
        </w:rPr>
        <w:t>3</w:t>
      </w:r>
      <w:r w:rsidRPr="00297086">
        <w:rPr>
          <w:rFonts w:eastAsia="Batang"/>
          <w:sz w:val="22"/>
          <w:szCs w:val="22"/>
          <w:lang w:eastAsia="ko-KR"/>
        </w:rPr>
        <w:tab/>
        <w:t>that the ground terminal antenna patterns of HAPS operating in the bands 47.2-47.5 GHz and 47.9-48.2 GHz shall meet the following antenna beam patterns:</w:t>
      </w:r>
    </w:p>
    <w:p w14:paraId="145C7632"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xml:space="preserve">) = </w:t>
      </w:r>
      <w:proofErr w:type="spellStart"/>
      <w:r w:rsidRPr="00297086">
        <w:rPr>
          <w:i/>
          <w:iCs/>
          <w:sz w:val="22"/>
          <w:szCs w:val="22"/>
        </w:rPr>
        <w:t>G</w:t>
      </w:r>
      <w:r w:rsidRPr="00297086">
        <w:rPr>
          <w:i/>
          <w:iCs/>
          <w:sz w:val="22"/>
          <w:szCs w:val="22"/>
          <w:vertAlign w:val="subscript"/>
        </w:rPr>
        <w:t>max</w:t>
      </w:r>
      <w:proofErr w:type="spellEnd"/>
      <w:r w:rsidRPr="00297086">
        <w:rPr>
          <w:sz w:val="22"/>
          <w:szCs w:val="22"/>
        </w:rPr>
        <w:t xml:space="preserve"> − 2.5 × 10</w:t>
      </w:r>
      <w:r w:rsidRPr="00297086">
        <w:rPr>
          <w:sz w:val="22"/>
          <w:szCs w:val="22"/>
          <w:vertAlign w:val="superscript"/>
        </w:rPr>
        <w:t>−3</w:t>
      </w:r>
      <w:r w:rsidRPr="00297086">
        <w:rPr>
          <w:sz w:val="22"/>
          <w:szCs w:val="22"/>
        </w:rPr>
        <w:t> </w:t>
      </w:r>
      <w:r w:rsidRPr="00297086">
        <w:rPr>
          <w:noProof/>
          <w:position w:val="-28"/>
          <w:sz w:val="22"/>
          <w:szCs w:val="22"/>
          <w:lang w:val="en-CA" w:eastAsia="en-CA"/>
        </w:rPr>
        <mc:AlternateContent>
          <mc:Choice Requires="wps">
            <w:drawing>
              <wp:anchor distT="0" distB="0" distL="114300" distR="114300" simplePos="0" relativeHeight="251661312" behindDoc="0" locked="0" layoutInCell="1" allowOverlap="1" wp14:anchorId="71A78832" wp14:editId="4320C82C">
                <wp:simplePos x="0" y="0"/>
                <wp:positionH relativeFrom="column">
                  <wp:posOffset>0</wp:posOffset>
                </wp:positionH>
                <wp:positionV relativeFrom="paragraph">
                  <wp:posOffset>0</wp:posOffset>
                </wp:positionV>
                <wp:extent cx="635000" cy="635000"/>
                <wp:effectExtent l="0" t="0" r="3175" b="3175"/>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1144F" id="Rectangl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" filled="f" stroked="f">
                <o:lock v:ext="edit" aspectratio="t" selection="t"/>
              </v:rect>
            </w:pict>
          </mc:Fallback>
        </mc:AlternateContent>
      </w:r>
      <w:ins w:id="2083" w:author="Rev. 2 Author" w:date="2018-09-13T07:54:00Z">
        <w:r w:rsidR="00731252" w:rsidRPr="006C7615">
          <w:rPr>
            <w:noProof/>
            <w:position w:val="-28"/>
            <w:sz w:val="22"/>
            <w:szCs w:val="22"/>
          </w:rPr>
          <w:object w:dxaOrig="820" w:dyaOrig="760" w14:anchorId="47F22638">
            <v:shape id="shape819" o:spid="_x0000_i1027" type="#_x0000_t75" alt="" style="width:43.2pt;height:35.2pt;mso-width-percent:0;mso-height-percent:0;mso-width-percent:0;mso-height-percent:0" o:ole="">
              <v:imagedata r:id="rId10" o:title=""/>
            </v:shape>
            <o:OLEObject Type="Embed" ProgID="Equation.3" ShapeID="shape819" DrawAspect="Content" ObjectID="_1598442868" r:id="rId11"/>
          </w:object>
        </w:r>
      </w:ins>
      <w:r w:rsidRPr="00297086">
        <w:rPr>
          <w:sz w:val="22"/>
          <w:szCs w:val="22"/>
        </w:rPr>
        <w:tab/>
        <w:t>for</w:t>
      </w:r>
      <w:r w:rsidRPr="00297086">
        <w:rPr>
          <w:sz w:val="22"/>
          <w:szCs w:val="22"/>
        </w:rPr>
        <w:tab/>
        <w:t>0</w:t>
      </w:r>
      <w:r w:rsidRPr="00297086">
        <w:rPr>
          <w:sz w:val="22"/>
          <w:szCs w:val="22"/>
        </w:rPr>
        <w:sym w:font="Symbol" w:char="F0B0"/>
      </w:r>
      <w:r w:rsidRPr="00297086">
        <w:rPr>
          <w:sz w:val="22"/>
          <w:szCs w:val="22"/>
        </w:rPr>
        <w:tab/>
        <w:t xml:space="preserve">&lt; </w:t>
      </w:r>
      <w:r w:rsidRPr="00297086">
        <w:rPr>
          <w:sz w:val="22"/>
          <w:szCs w:val="22"/>
        </w:rPr>
        <w:sym w:font="Symbol" w:char="006A"/>
      </w:r>
      <w:r w:rsidRPr="00297086">
        <w:rPr>
          <w:sz w:val="22"/>
          <w:szCs w:val="22"/>
        </w:rPr>
        <w:t xml:space="preserve"> &lt; </w:t>
      </w:r>
      <w:r w:rsidRPr="00297086">
        <w:rPr>
          <w:sz w:val="22"/>
          <w:szCs w:val="22"/>
        </w:rPr>
        <w:sym w:font="Symbol" w:char="006A"/>
      </w:r>
      <w:r w:rsidRPr="00297086">
        <w:rPr>
          <w:i/>
          <w:iCs/>
          <w:sz w:val="22"/>
          <w:szCs w:val="22"/>
          <w:vertAlign w:val="subscript"/>
        </w:rPr>
        <w:t>m</w:t>
      </w:r>
    </w:p>
    <w:p w14:paraId="3A2F0EAB"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 39 − 5 log (</w:t>
      </w:r>
      <w:r w:rsidRPr="00297086">
        <w:rPr>
          <w:i/>
          <w:iCs/>
          <w:sz w:val="22"/>
          <w:szCs w:val="22"/>
        </w:rPr>
        <w:t>D</w:t>
      </w:r>
      <w:r w:rsidRPr="00297086">
        <w:rPr>
          <w:sz w:val="22"/>
          <w:szCs w:val="22"/>
        </w:rPr>
        <w:t xml:space="preserve">/λ) − 25 log </w:t>
      </w:r>
      <w:r w:rsidRPr="00297086">
        <w:rPr>
          <w:sz w:val="22"/>
          <w:szCs w:val="22"/>
        </w:rPr>
        <w:sym w:font="Symbol" w:char="006A"/>
      </w:r>
      <w:r w:rsidRPr="00297086">
        <w:rPr>
          <w:sz w:val="22"/>
          <w:szCs w:val="22"/>
        </w:rPr>
        <w:tab/>
      </w:r>
      <w:proofErr w:type="spellStart"/>
      <w:r w:rsidRPr="00297086">
        <w:rPr>
          <w:sz w:val="22"/>
          <w:szCs w:val="22"/>
        </w:rPr>
        <w:t>for</w:t>
      </w:r>
      <w:r w:rsidRPr="00297086">
        <w:rPr>
          <w:sz w:val="22"/>
          <w:szCs w:val="22"/>
        </w:rPr>
        <w:tab/>
      </w:r>
      <w:r w:rsidRPr="00297086">
        <w:rPr>
          <w:sz w:val="22"/>
          <w:szCs w:val="22"/>
        </w:rPr>
        <w:sym w:font="Symbol" w:char="006A"/>
      </w:r>
      <w:r w:rsidRPr="00297086">
        <w:rPr>
          <w:i/>
          <w:iCs/>
          <w:sz w:val="22"/>
          <w:szCs w:val="22"/>
          <w:vertAlign w:val="subscript"/>
        </w:rPr>
        <w:t>m</w:t>
      </w:r>
      <w:proofErr w:type="spellEnd"/>
      <w:r w:rsidRPr="00297086">
        <w:rPr>
          <w:sz w:val="22"/>
          <w:szCs w:val="22"/>
        </w:rPr>
        <w:tab/>
        <w:t xml:space="preserve">≤ </w:t>
      </w:r>
      <w:r w:rsidRPr="00297086">
        <w:rPr>
          <w:sz w:val="22"/>
          <w:szCs w:val="22"/>
        </w:rPr>
        <w:sym w:font="Symbol" w:char="006A"/>
      </w:r>
      <w:r w:rsidRPr="00297086">
        <w:rPr>
          <w:sz w:val="22"/>
          <w:szCs w:val="22"/>
        </w:rPr>
        <w:t xml:space="preserve"> &lt; 48</w:t>
      </w:r>
      <w:r w:rsidRPr="00297086">
        <w:rPr>
          <w:sz w:val="22"/>
          <w:szCs w:val="22"/>
        </w:rPr>
        <w:sym w:font="Symbol" w:char="F0B0"/>
      </w:r>
    </w:p>
    <w:p w14:paraId="091C8811" w14:textId="606AE1D9" w:rsidR="00AE0AAE" w:rsidRPr="00297086" w:rsidRDefault="00AE0AAE" w:rsidP="00297086">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 −3 − 5 log (</w:t>
      </w:r>
      <w:r w:rsidRPr="00297086">
        <w:rPr>
          <w:i/>
          <w:iCs/>
          <w:sz w:val="22"/>
          <w:szCs w:val="22"/>
        </w:rPr>
        <w:t>D</w:t>
      </w:r>
      <w:r w:rsidRPr="00297086">
        <w:rPr>
          <w:sz w:val="22"/>
          <w:szCs w:val="22"/>
        </w:rPr>
        <w:t>/ λ)</w:t>
      </w:r>
      <w:r w:rsidRPr="00297086">
        <w:rPr>
          <w:sz w:val="22"/>
          <w:szCs w:val="22"/>
        </w:rPr>
        <w:tab/>
      </w:r>
      <w:r w:rsidRPr="00297086">
        <w:rPr>
          <w:sz w:val="22"/>
          <w:szCs w:val="22"/>
        </w:rPr>
        <w:tab/>
        <w:t>for</w:t>
      </w:r>
      <w:r w:rsidRPr="00297086">
        <w:rPr>
          <w:sz w:val="22"/>
          <w:szCs w:val="22"/>
        </w:rPr>
        <w:tab/>
        <w:t>48</w:t>
      </w:r>
      <w:r w:rsidRPr="00297086">
        <w:rPr>
          <w:sz w:val="22"/>
          <w:szCs w:val="22"/>
        </w:rPr>
        <w:sym w:font="Symbol" w:char="F0B0"/>
      </w:r>
      <w:r w:rsidRPr="00297086">
        <w:rPr>
          <w:sz w:val="22"/>
          <w:szCs w:val="22"/>
        </w:rPr>
        <w:tab/>
        <w:t xml:space="preserve">≤ </w:t>
      </w:r>
      <w:r w:rsidRPr="00297086">
        <w:rPr>
          <w:sz w:val="22"/>
          <w:szCs w:val="22"/>
        </w:rPr>
        <w:sym w:font="Symbol" w:char="006A"/>
      </w:r>
      <w:r w:rsidRPr="00297086">
        <w:rPr>
          <w:sz w:val="22"/>
          <w:szCs w:val="22"/>
        </w:rPr>
        <w:t xml:space="preserve"> ≤ 180</w:t>
      </w:r>
      <w:r w:rsidRPr="00297086">
        <w:rPr>
          <w:sz w:val="22"/>
          <w:szCs w:val="22"/>
        </w:rPr>
        <w:sym w:font="Symbol" w:char="F0B0"/>
      </w:r>
    </w:p>
    <w:p w14:paraId="269C972B" w14:textId="77777777" w:rsidR="00AE0AAE" w:rsidRPr="00297086" w:rsidRDefault="00AE0AAE" w:rsidP="00AE0AAE">
      <w:pPr>
        <w:rPr>
          <w:sz w:val="22"/>
          <w:szCs w:val="22"/>
        </w:rPr>
      </w:pPr>
      <w:r w:rsidRPr="00297086">
        <w:rPr>
          <w:sz w:val="22"/>
          <w:szCs w:val="22"/>
        </w:rPr>
        <w:t>where:</w:t>
      </w:r>
    </w:p>
    <w:p w14:paraId="60601FCA" w14:textId="77777777" w:rsidR="00AE0AAE" w:rsidRPr="00297086" w:rsidRDefault="00AE0AAE" w:rsidP="00AE0AAE">
      <w:pPr>
        <w:pStyle w:val="Equationlegend"/>
        <w:rPr>
          <w:sz w:val="22"/>
          <w:szCs w:val="22"/>
          <w:lang w:eastAsia="ko-KR"/>
        </w:rPr>
      </w:pPr>
      <w:r w:rsidRPr="00297086">
        <w:rPr>
          <w:i/>
          <w:sz w:val="22"/>
          <w:szCs w:val="22"/>
        </w:rPr>
        <w:tab/>
      </w:r>
      <w:proofErr w:type="gramStart"/>
      <w:r w:rsidRPr="00297086">
        <w:rPr>
          <w:i/>
          <w:sz w:val="22"/>
          <w:szCs w:val="22"/>
        </w:rPr>
        <w:t>G</w:t>
      </w:r>
      <w:r w:rsidRPr="00297086">
        <w:rPr>
          <w:i/>
          <w:iCs/>
          <w:position w:val="-4"/>
          <w:sz w:val="22"/>
          <w:szCs w:val="22"/>
        </w:rPr>
        <w:t>max</w:t>
      </w:r>
      <w:r w:rsidRPr="00297086">
        <w:rPr>
          <w:sz w:val="22"/>
          <w:szCs w:val="22"/>
        </w:rPr>
        <w:t> :</w:t>
      </w:r>
      <w:proofErr w:type="gramEnd"/>
      <w:r w:rsidRPr="00297086">
        <w:rPr>
          <w:i/>
          <w:sz w:val="22"/>
          <w:szCs w:val="22"/>
          <w:lang w:eastAsia="ko-KR"/>
        </w:rPr>
        <w:tab/>
      </w:r>
      <w:r w:rsidRPr="00297086">
        <w:rPr>
          <w:sz w:val="22"/>
          <w:szCs w:val="22"/>
        </w:rPr>
        <w:t>maximum antenna gain (</w:t>
      </w:r>
      <w:proofErr w:type="spellStart"/>
      <w:r w:rsidRPr="00297086">
        <w:rPr>
          <w:sz w:val="22"/>
          <w:szCs w:val="22"/>
        </w:rPr>
        <w:t>dBi</w:t>
      </w:r>
      <w:proofErr w:type="spellEnd"/>
      <w:r w:rsidRPr="00297086">
        <w:rPr>
          <w:sz w:val="22"/>
          <w:szCs w:val="22"/>
        </w:rPr>
        <w:t>)</w:t>
      </w:r>
    </w:p>
    <w:p w14:paraId="62B07A0C" w14:textId="77777777" w:rsidR="00AE0AAE" w:rsidRPr="00297086" w:rsidRDefault="00AE0AAE" w:rsidP="00AE0AAE">
      <w:pPr>
        <w:pStyle w:val="Equationlegend"/>
        <w:rPr>
          <w:sz w:val="22"/>
          <w:szCs w:val="22"/>
        </w:rPr>
      </w:pPr>
      <w:r w:rsidRPr="00297086">
        <w:rPr>
          <w:i/>
          <w:sz w:val="22"/>
          <w:szCs w:val="22"/>
        </w:rPr>
        <w:tab/>
      </w:r>
      <w:proofErr w:type="gramStart"/>
      <w:r w:rsidRPr="00297086">
        <w:rPr>
          <w:i/>
          <w:sz w:val="22"/>
          <w:szCs w:val="22"/>
        </w:rPr>
        <w:t>G</w:t>
      </w:r>
      <w:r w:rsidRPr="00297086">
        <w:rPr>
          <w:sz w:val="22"/>
          <w:szCs w:val="22"/>
        </w:rPr>
        <w:t>(</w:t>
      </w:r>
      <w:proofErr w:type="gramEnd"/>
      <w:r w:rsidRPr="00297086">
        <w:rPr>
          <w:rFonts w:ascii="Symbol" w:hAnsi="Symbol"/>
          <w:sz w:val="22"/>
          <w:szCs w:val="22"/>
        </w:rPr>
        <w:sym w:font="Symbol" w:char="006A"/>
      </w:r>
      <w:r w:rsidRPr="00297086">
        <w:rPr>
          <w:sz w:val="22"/>
          <w:szCs w:val="22"/>
        </w:rPr>
        <w:t>) :</w:t>
      </w:r>
      <w:r w:rsidRPr="00297086">
        <w:rPr>
          <w:i/>
          <w:sz w:val="22"/>
          <w:szCs w:val="22"/>
          <w:lang w:eastAsia="ko-KR"/>
        </w:rPr>
        <w:tab/>
      </w:r>
      <w:r w:rsidRPr="00297086">
        <w:rPr>
          <w:sz w:val="22"/>
          <w:szCs w:val="22"/>
        </w:rPr>
        <w:t>gain (</w:t>
      </w:r>
      <w:proofErr w:type="spellStart"/>
      <w:r w:rsidRPr="00297086">
        <w:rPr>
          <w:sz w:val="22"/>
          <w:szCs w:val="22"/>
        </w:rPr>
        <w:t>dBi</w:t>
      </w:r>
      <w:proofErr w:type="spellEnd"/>
      <w:r w:rsidRPr="00297086">
        <w:rPr>
          <w:sz w:val="22"/>
          <w:szCs w:val="22"/>
        </w:rPr>
        <w:t>) relative to an isotropic antenna</w:t>
      </w:r>
    </w:p>
    <w:p w14:paraId="27470D41" w14:textId="77777777" w:rsidR="00AE0AAE" w:rsidRPr="00297086" w:rsidRDefault="00AE0AAE" w:rsidP="00AE0AAE">
      <w:pPr>
        <w:pStyle w:val="Equationlegend"/>
        <w:rPr>
          <w:sz w:val="22"/>
          <w:szCs w:val="22"/>
        </w:rPr>
      </w:pPr>
      <w:r w:rsidRPr="00297086">
        <w:rPr>
          <w:sz w:val="22"/>
          <w:szCs w:val="22"/>
        </w:rPr>
        <w:tab/>
      </w:r>
      <w:r w:rsidRPr="00297086">
        <w:rPr>
          <w:sz w:val="22"/>
          <w:szCs w:val="22"/>
        </w:rPr>
        <w:sym w:font="Symbol" w:char="006A"/>
      </w:r>
      <w:r w:rsidRPr="00297086">
        <w:rPr>
          <w:sz w:val="22"/>
          <w:szCs w:val="22"/>
        </w:rPr>
        <w:t> :</w:t>
      </w:r>
      <w:r w:rsidRPr="00297086">
        <w:rPr>
          <w:sz w:val="22"/>
          <w:szCs w:val="22"/>
        </w:rPr>
        <w:tab/>
        <w:t>off-axis angle (degrees)</w:t>
      </w:r>
    </w:p>
    <w:p w14:paraId="6BD449DB" w14:textId="77777777" w:rsidR="00AE0AAE" w:rsidRPr="00297086" w:rsidRDefault="00AE0AAE" w:rsidP="00AE0AAE">
      <w:pPr>
        <w:pStyle w:val="Equationlegend"/>
        <w:ind w:hanging="893"/>
        <w:rPr>
          <w:sz w:val="22"/>
          <w:szCs w:val="22"/>
          <w:lang w:eastAsia="ko-KR"/>
        </w:rPr>
      </w:pPr>
      <w:r w:rsidRPr="008E4A08">
        <w:rPr>
          <w:iCs/>
          <w:position w:val="-30"/>
          <w:sz w:val="22"/>
          <w:szCs w:val="22"/>
        </w:rPr>
        <w:tab/>
      </w:r>
      <w:ins w:id="2084" w:author="Rev. 2 Author" w:date="2018-09-13T07:54:00Z">
        <w:r w:rsidR="00731252" w:rsidRPr="006C7615">
          <w:rPr>
            <w:iCs/>
            <w:noProof/>
            <w:position w:val="-30"/>
            <w:sz w:val="22"/>
            <w:szCs w:val="22"/>
          </w:rPr>
          <w:object w:dxaOrig="2600" w:dyaOrig="720" w14:anchorId="2C3FD948">
            <v:shape id="shape822" o:spid="_x0000_i1026" type="#_x0000_t75" alt="" style="width:2in;height:36.8pt;mso-width-percent:0;mso-height-percent:0;mso-width-percent:0;mso-height-percent:0" o:ole="">
              <v:imagedata r:id="rId12" o:title=""/>
            </v:shape>
            <o:OLEObject Type="Embed" ProgID="Equation.3" ShapeID="shape822" DrawAspect="Content" ObjectID="_1598442869" r:id="rId13"/>
          </w:object>
        </w:r>
      </w:ins>
      <w:r w:rsidRPr="008E4A08">
        <w:rPr>
          <w:iCs/>
          <w:sz w:val="22"/>
          <w:szCs w:val="22"/>
        </w:rPr>
        <w:tab/>
      </w:r>
      <w:r w:rsidRPr="00297086">
        <w:rPr>
          <w:sz w:val="22"/>
          <w:szCs w:val="22"/>
        </w:rPr>
        <w:t>expressed in the same units</w:t>
      </w:r>
    </w:p>
    <w:p w14:paraId="4A224F31" w14:textId="77777777" w:rsidR="00AE0AAE" w:rsidRPr="00297086" w:rsidRDefault="00AE0AAE" w:rsidP="00AE0AAE">
      <w:pPr>
        <w:pStyle w:val="Equationlegend"/>
        <w:ind w:hanging="907"/>
        <w:rPr>
          <w:sz w:val="22"/>
          <w:szCs w:val="22"/>
          <w:lang w:eastAsia="ko-KR"/>
        </w:rPr>
      </w:pPr>
      <w:r w:rsidRPr="00297086">
        <w:rPr>
          <w:position w:val="-24"/>
          <w:sz w:val="22"/>
          <w:szCs w:val="22"/>
        </w:rPr>
        <w:tab/>
      </w:r>
      <w:ins w:id="2085" w:author="Rev. 2 Author" w:date="2018-09-13T07:54:00Z">
        <w:r w:rsidR="00731252" w:rsidRPr="006C7615">
          <w:rPr>
            <w:noProof/>
            <w:position w:val="-24"/>
            <w:sz w:val="22"/>
            <w:szCs w:val="22"/>
          </w:rPr>
          <w:object w:dxaOrig="2740" w:dyaOrig="620" w14:anchorId="224A8A73">
            <v:shape id="shape825" o:spid="_x0000_i1025" type="#_x0000_t75" alt="" style="width:138.15pt;height:28.8pt;mso-width-percent:0;mso-height-percent:0;mso-width-percent:0;mso-height-percent:0" o:ole="">
              <v:imagedata r:id="rId14" o:title=""/>
            </v:shape>
            <o:OLEObject Type="Embed" ProgID="Equation.3" ShapeID="shape825" DrawAspect="Content" ObjectID="_1598442870" r:id="rId15"/>
          </w:object>
        </w:r>
      </w:ins>
      <w:r w:rsidRPr="00297086">
        <w:rPr>
          <w:sz w:val="22"/>
          <w:szCs w:val="22"/>
        </w:rPr>
        <w:tab/>
        <w:t>degrees</w:t>
      </w:r>
    </w:p>
    <w:p w14:paraId="2144F5BA" w14:textId="77777777" w:rsidR="00AE0AAE" w:rsidRPr="00297086" w:rsidRDefault="00AE0AAE" w:rsidP="00AE0AAE">
      <w:pPr>
        <w:pStyle w:val="Equationlegend"/>
        <w:rPr>
          <w:sz w:val="22"/>
          <w:szCs w:val="22"/>
        </w:rPr>
      </w:pPr>
      <w:r w:rsidRPr="00297086">
        <w:rPr>
          <w:i/>
          <w:sz w:val="22"/>
          <w:szCs w:val="22"/>
        </w:rPr>
        <w:tab/>
        <w:t>G</w:t>
      </w:r>
      <w:proofErr w:type="gramStart"/>
      <w:r w:rsidRPr="00297086">
        <w:rPr>
          <w:rFonts w:ascii="Symbol" w:hAnsi="Symbol"/>
          <w:sz w:val="22"/>
          <w:szCs w:val="22"/>
          <w:vertAlign w:val="subscript"/>
        </w:rPr>
        <w:t></w:t>
      </w:r>
      <w:r w:rsidRPr="00297086">
        <w:rPr>
          <w:sz w:val="22"/>
          <w:szCs w:val="22"/>
        </w:rPr>
        <w:t> :</w:t>
      </w:r>
      <w:proofErr w:type="gramEnd"/>
      <w:r w:rsidRPr="00297086">
        <w:rPr>
          <w:sz w:val="22"/>
          <w:szCs w:val="22"/>
        </w:rPr>
        <w:t xml:space="preserve"> </w:t>
      </w:r>
      <w:r w:rsidRPr="00297086">
        <w:rPr>
          <w:sz w:val="22"/>
          <w:szCs w:val="22"/>
        </w:rPr>
        <w:tab/>
        <w:t>gain of the first side lobe</w:t>
      </w:r>
    </w:p>
    <w:p w14:paraId="6D939BC3" w14:textId="77777777" w:rsidR="00AE0AAE" w:rsidRPr="00297086" w:rsidRDefault="00AE0AAE" w:rsidP="00AE0AAE">
      <w:pPr>
        <w:pStyle w:val="Equationlegend"/>
        <w:rPr>
          <w:sz w:val="22"/>
          <w:szCs w:val="22"/>
        </w:rPr>
      </w:pPr>
      <w:r w:rsidRPr="00297086">
        <w:rPr>
          <w:rFonts w:ascii="Symbol" w:hAnsi="Symbol"/>
          <w:sz w:val="22"/>
          <w:szCs w:val="22"/>
        </w:rPr>
        <w:tab/>
      </w:r>
      <w:r w:rsidRPr="00297086">
        <w:rPr>
          <w:rFonts w:ascii="Symbol" w:hAnsi="Symbol"/>
          <w:sz w:val="22"/>
          <w:szCs w:val="22"/>
        </w:rPr>
        <w:tab/>
      </w:r>
      <w:r w:rsidRPr="00297086">
        <w:rPr>
          <w:rFonts w:ascii="Symbol" w:hAnsi="Symbol"/>
          <w:sz w:val="22"/>
          <w:szCs w:val="22"/>
        </w:rPr>
        <w:t></w:t>
      </w:r>
      <w:r w:rsidRPr="00297086">
        <w:rPr>
          <w:rFonts w:ascii="Symbol" w:hAnsi="Symbol"/>
          <w:sz w:val="22"/>
          <w:szCs w:val="22"/>
          <w:lang w:eastAsia="ko-KR"/>
        </w:rPr>
        <w:t></w:t>
      </w:r>
      <w:r w:rsidRPr="00297086">
        <w:rPr>
          <w:rFonts w:ascii="Symbol" w:hAnsi="Symbol"/>
          <w:sz w:val="22"/>
          <w:szCs w:val="22"/>
          <w:lang w:eastAsia="ko-KR"/>
        </w:rPr>
        <w:t></w:t>
      </w:r>
      <w:r w:rsidRPr="00297086">
        <w:rPr>
          <w:sz w:val="22"/>
          <w:szCs w:val="22"/>
        </w:rPr>
        <w:t>2 </w:t>
      </w:r>
      <w:r w:rsidRPr="00297086">
        <w:rPr>
          <w:rFonts w:ascii="Symbol" w:hAnsi="Symbol"/>
          <w:sz w:val="22"/>
          <w:szCs w:val="22"/>
        </w:rPr>
        <w:t></w:t>
      </w:r>
      <w:r w:rsidRPr="00297086">
        <w:rPr>
          <w:sz w:val="22"/>
          <w:szCs w:val="22"/>
        </w:rPr>
        <w:t> 15 </w:t>
      </w:r>
      <w:proofErr w:type="gramStart"/>
      <w:r w:rsidRPr="00297086">
        <w:rPr>
          <w:sz w:val="22"/>
          <w:szCs w:val="22"/>
        </w:rPr>
        <w:t>log</w:t>
      </w:r>
      <w:proofErr w:type="gramEnd"/>
      <w:r w:rsidRPr="00297086">
        <w:rPr>
          <w:sz w:val="22"/>
          <w:szCs w:val="22"/>
        </w:rPr>
        <w:t xml:space="preserve"> (</w:t>
      </w:r>
      <w:r w:rsidRPr="00297086">
        <w:rPr>
          <w:i/>
          <w:sz w:val="22"/>
          <w:szCs w:val="22"/>
        </w:rPr>
        <w:t>D</w:t>
      </w:r>
      <w:r w:rsidRPr="00297086">
        <w:rPr>
          <w:sz w:val="22"/>
          <w:szCs w:val="22"/>
        </w:rPr>
        <w:t>/</w:t>
      </w:r>
      <w:r w:rsidRPr="00297086">
        <w:rPr>
          <w:rFonts w:ascii="Symbol" w:hAnsi="Symbol"/>
          <w:sz w:val="22"/>
          <w:szCs w:val="22"/>
        </w:rPr>
        <w:t></w:t>
      </w:r>
      <w:r w:rsidRPr="00297086">
        <w:rPr>
          <w:sz w:val="22"/>
          <w:szCs w:val="22"/>
        </w:rPr>
        <w:t>) (</w:t>
      </w:r>
      <w:proofErr w:type="spellStart"/>
      <w:r w:rsidRPr="00297086">
        <w:rPr>
          <w:sz w:val="22"/>
          <w:szCs w:val="22"/>
        </w:rPr>
        <w:t>dBi</w:t>
      </w:r>
      <w:proofErr w:type="spellEnd"/>
      <w:r w:rsidRPr="00297086">
        <w:rPr>
          <w:sz w:val="22"/>
          <w:szCs w:val="22"/>
        </w:rPr>
        <w:t>);</w:t>
      </w:r>
    </w:p>
    <w:p w14:paraId="52CB74B6" w14:textId="77777777" w:rsidR="00AE0AAE" w:rsidRPr="00297086" w:rsidRDefault="00AE0AAE" w:rsidP="00AE0AAE">
      <w:pPr>
        <w:pStyle w:val="Equationlegend"/>
        <w:rPr>
          <w:sz w:val="22"/>
          <w:szCs w:val="22"/>
        </w:rPr>
      </w:pPr>
    </w:p>
    <w:p w14:paraId="6249411B" w14:textId="07568F43" w:rsidR="00AE0AAE" w:rsidRDefault="00AE0AAE" w:rsidP="00AE0AAE">
      <w:pPr>
        <w:rPr>
          <w:rFonts w:eastAsia="Batang"/>
          <w:sz w:val="22"/>
          <w:szCs w:val="22"/>
          <w:lang w:eastAsia="ko-KR"/>
        </w:rPr>
      </w:pPr>
      <w:r w:rsidRPr="00297086">
        <w:rPr>
          <w:rFonts w:eastAsia="Batang"/>
          <w:sz w:val="22"/>
          <w:szCs w:val="22"/>
          <w:lang w:eastAsia="ko-KR"/>
        </w:rPr>
        <w:t>4</w:t>
      </w:r>
      <w:r w:rsidRPr="00297086">
        <w:rPr>
          <w:rFonts w:eastAsia="Batang"/>
          <w:sz w:val="22"/>
          <w:szCs w:val="22"/>
          <w:lang w:eastAsia="ko-KR"/>
        </w:rPr>
        <w:tab/>
        <w:t>that for the purpose of protecting fixed wireless systems in neighbo</w:t>
      </w:r>
      <w:del w:id="2086" w:author="Rev. 2 Author" w:date="2018-09-13T15:32:00Z">
        <w:r w:rsidRPr="00297086" w:rsidDel="007B5FB2">
          <w:rPr>
            <w:rFonts w:eastAsia="Batang"/>
            <w:sz w:val="22"/>
            <w:szCs w:val="22"/>
            <w:lang w:eastAsia="ko-KR"/>
          </w:rPr>
          <w:delText>u</w:delText>
        </w:r>
      </w:del>
      <w:r w:rsidRPr="00297086">
        <w:rPr>
          <w:rFonts w:eastAsia="Batang"/>
          <w:sz w:val="22"/>
          <w:szCs w:val="22"/>
          <w:lang w:eastAsia="ko-KR"/>
        </w:rPr>
        <w:t>ring administrations from co</w:t>
      </w:r>
      <w:r w:rsidRPr="00297086">
        <w:rPr>
          <w:rFonts w:eastAsia="Batang"/>
          <w:sz w:val="22"/>
          <w:szCs w:val="22"/>
          <w:lang w:eastAsia="ko-KR"/>
        </w:rPr>
        <w:noBreakHyphen/>
        <w:t>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14:paraId="1EC2BA1C" w14:textId="77777777" w:rsidR="008E4A08" w:rsidRPr="00297086" w:rsidRDefault="008E4A08" w:rsidP="00AE0AAE">
      <w:pPr>
        <w:rPr>
          <w:rFonts w:eastAsia="Batang"/>
          <w:sz w:val="22"/>
          <w:szCs w:val="22"/>
          <w:lang w:eastAsia="ko-KR"/>
        </w:rPr>
      </w:pPr>
    </w:p>
    <w:p w14:paraId="2F53A497"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−141</w:t>
      </w:r>
      <w:r w:rsidRPr="00297086">
        <w:rPr>
          <w:rFonts w:eastAsia="Batang"/>
          <w:sz w:val="22"/>
          <w:szCs w:val="22"/>
        </w:rPr>
        <w:tab/>
      </w:r>
      <w:r w:rsidRPr="00297086">
        <w:rPr>
          <w:rFonts w:eastAsia="Batang"/>
          <w:sz w:val="22"/>
          <w:szCs w:val="22"/>
        </w:rPr>
        <w:tab/>
      </w:r>
      <w:r w:rsidRPr="00297086">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0</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t>&lt;</w:t>
      </w:r>
      <w:r w:rsidRPr="00297086">
        <w:rPr>
          <w:rFonts w:eastAsia="Batang"/>
          <w:sz w:val="22"/>
          <w:szCs w:val="22"/>
        </w:rPr>
        <w:tab/>
        <w:t>3</w:t>
      </w:r>
      <w:r w:rsidRPr="00297086">
        <w:rPr>
          <w:rFonts w:eastAsia="Batang"/>
          <w:sz w:val="22"/>
          <w:szCs w:val="22"/>
        </w:rPr>
        <w:sym w:font="Symbol" w:char="00B0"/>
      </w:r>
    </w:p>
    <w:p w14:paraId="36DE1165" w14:textId="2F6A8390"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lastRenderedPageBreak/>
        <w:tab/>
        <w:t>−141 + 2(</w:t>
      </w:r>
      <w:r w:rsidRPr="00297086">
        <w:rPr>
          <w:sz w:val="22"/>
          <w:szCs w:val="22"/>
        </w:rPr>
        <w:t xml:space="preserve">δ </w:t>
      </w:r>
      <w:r w:rsidRPr="00297086">
        <w:rPr>
          <w:rFonts w:eastAsia="Batang"/>
          <w:sz w:val="22"/>
          <w:szCs w:val="22"/>
        </w:rPr>
        <w:t xml:space="preserve">− 3) </w:t>
      </w:r>
      <w:r w:rsidRPr="00297086">
        <w:rPr>
          <w:rFonts w:eastAsia="Batang"/>
          <w:sz w:val="22"/>
          <w:szCs w:val="22"/>
        </w:rPr>
        <w:tab/>
      </w:r>
      <w:r w:rsidR="008E4A08">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3</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13</w:t>
      </w:r>
      <w:r w:rsidRPr="00297086">
        <w:rPr>
          <w:rFonts w:eastAsia="Batang"/>
          <w:sz w:val="22"/>
          <w:szCs w:val="22"/>
        </w:rPr>
        <w:sym w:font="Symbol" w:char="00B0"/>
      </w:r>
    </w:p>
    <w:p w14:paraId="004E0FAF"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−121</w:t>
      </w:r>
      <w:r w:rsidRPr="00297086">
        <w:rPr>
          <w:rFonts w:eastAsia="Batang"/>
          <w:sz w:val="22"/>
          <w:szCs w:val="22"/>
        </w:rPr>
        <w:tab/>
      </w:r>
      <w:r w:rsidRPr="00297086">
        <w:rPr>
          <w:rFonts w:eastAsia="Batang"/>
          <w:sz w:val="22"/>
          <w:szCs w:val="22"/>
        </w:rPr>
        <w:tab/>
      </w:r>
      <w:r w:rsidRPr="00297086">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13</w:t>
      </w:r>
      <w:r w:rsidRPr="00297086">
        <w:rPr>
          <w:rFonts w:eastAsia="Batang"/>
          <w:sz w:val="22"/>
          <w:szCs w:val="22"/>
        </w:rPr>
        <w:sym w:font="Symbol" w:char="00B0"/>
      </w:r>
      <w:r w:rsidRPr="00297086">
        <w:rPr>
          <w:rFonts w:eastAsia="Batang"/>
          <w:sz w:val="22"/>
          <w:szCs w:val="22"/>
        </w:rPr>
        <w:tab/>
        <w:t>&lt;</w:t>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90</w:t>
      </w:r>
      <w:r w:rsidRPr="00297086">
        <w:rPr>
          <w:rFonts w:eastAsia="Batang"/>
          <w:sz w:val="22"/>
          <w:szCs w:val="22"/>
        </w:rPr>
        <w:sym w:font="Symbol" w:char="00B0"/>
      </w:r>
    </w:p>
    <w:p w14:paraId="4DBC64B2" w14:textId="7F672003" w:rsidR="00AE0AAE" w:rsidRPr="00297086" w:rsidRDefault="00AE0AAE" w:rsidP="00AE0AAE">
      <w:pPr>
        <w:rPr>
          <w:rFonts w:eastAsia="Batang"/>
          <w:sz w:val="22"/>
          <w:szCs w:val="22"/>
          <w:lang w:eastAsia="ko-KR"/>
        </w:rPr>
      </w:pPr>
      <w:r w:rsidRPr="00297086">
        <w:rPr>
          <w:rFonts w:eastAsia="Batang"/>
          <w:sz w:val="22"/>
          <w:szCs w:val="22"/>
          <w:lang w:eastAsia="ko-KR"/>
        </w:rPr>
        <w:t xml:space="preserve">where </w:t>
      </w:r>
      <w:r w:rsidRPr="00297086">
        <w:rPr>
          <w:rFonts w:ascii="Symbol" w:hAnsi="Symbol"/>
          <w:sz w:val="22"/>
          <w:szCs w:val="22"/>
        </w:rPr>
        <w:t></w:t>
      </w:r>
      <w:r w:rsidRPr="00297086">
        <w:rPr>
          <w:rFonts w:eastAsia="Batang"/>
          <w:sz w:val="22"/>
          <w:szCs w:val="22"/>
          <w:lang w:eastAsia="ko-KR"/>
        </w:rPr>
        <w:t xml:space="preserve"> is the angle of the arrival above the horizontal plane in degrees;</w:t>
      </w:r>
    </w:p>
    <w:p w14:paraId="32441FA8" w14:textId="77777777" w:rsidR="00AE0AAE" w:rsidRPr="00297086" w:rsidRDefault="00AE0AAE" w:rsidP="00AE0AAE">
      <w:pPr>
        <w:rPr>
          <w:rFonts w:eastAsia="Batang"/>
          <w:sz w:val="22"/>
          <w:szCs w:val="22"/>
          <w:lang w:eastAsia="ko-KR"/>
        </w:rPr>
      </w:pPr>
    </w:p>
    <w:p w14:paraId="4F6FDC61" w14:textId="24D40B84" w:rsidR="00AE0AAE" w:rsidRPr="00AE0AAE" w:rsidDel="00136C4E" w:rsidRDefault="00AE0AAE" w:rsidP="00AE0AAE">
      <w:pPr>
        <w:rPr>
          <w:del w:id="2087" w:author="Rev. 2 Author" w:date="2018-09-13T08:17:00Z"/>
          <w:rFonts w:eastAsia="Batang"/>
          <w:sz w:val="22"/>
          <w:szCs w:val="22"/>
          <w:lang w:eastAsia="ko-KR"/>
          <w:rPrChange w:id="2088" w:author="Rev. 2 Author" w:date="2018-09-13T07:57:00Z">
            <w:rPr>
              <w:del w:id="2089" w:author="Rev. 2 Author" w:date="2018-09-13T08:17:00Z"/>
              <w:rFonts w:eastAsia="Batang"/>
              <w:lang w:eastAsia="ko-KR"/>
            </w:rPr>
          </w:rPrChange>
        </w:rPr>
      </w:pPr>
      <w:del w:id="2090" w:author="Rev. 2 Author" w:date="2018-09-13T08:17:00Z">
        <w:r w:rsidRPr="00AE0AAE" w:rsidDel="00136C4E">
          <w:rPr>
            <w:rFonts w:eastAsia="Batang"/>
            <w:sz w:val="22"/>
            <w:szCs w:val="22"/>
            <w:lang w:eastAsia="ko-KR"/>
            <w:rPrChange w:id="2091" w:author="Rev. 2 Author" w:date="2018-09-13T07:57:00Z">
              <w:rPr>
                <w:rFonts w:eastAsia="Batang"/>
                <w:lang w:eastAsia="ko-KR"/>
              </w:rPr>
            </w:rPrChange>
          </w:rPr>
          <w:delText>5</w:delText>
        </w:r>
        <w:r w:rsidRPr="00AE0AAE" w:rsidDel="00136C4E">
          <w:rPr>
            <w:rFonts w:eastAsia="Batang"/>
            <w:sz w:val="22"/>
            <w:szCs w:val="22"/>
            <w:lang w:eastAsia="ko-KR"/>
            <w:rPrChange w:id="2092" w:author="Rev. 2 Author" w:date="2018-09-13T07:57:00Z">
              <w:rPr>
                <w:rFonts w:eastAsia="Batang"/>
                <w:lang w:eastAsia="ko-KR"/>
              </w:rPr>
            </w:rPrChange>
          </w:rPr>
          <w:tab/>
          <w:delText>that, to protect radio astronomy stations operating in the band 48.94-49.04 GHz from unwanted emissions of HAPS operating in the 47.2</w:delText>
        </w:r>
        <w:r w:rsidRPr="00AE0AAE" w:rsidDel="00136C4E">
          <w:rPr>
            <w:rFonts w:eastAsia="Batang"/>
            <w:sz w:val="22"/>
            <w:szCs w:val="22"/>
            <w:lang w:eastAsia="ko-KR"/>
            <w:rPrChange w:id="2093" w:author="Rev. 2 Author" w:date="2018-09-13T07:57:00Z">
              <w:rPr>
                <w:rFonts w:eastAsia="Batang"/>
                <w:lang w:eastAsia="ko-KR"/>
              </w:rPr>
            </w:rPrChange>
          </w:rPr>
          <w:noBreakHyphen/>
          <w:delText xml:space="preserve">47.5 GHz and 47.9-48.2 GHz bands, the separation distance between the radio astronomy station and the nadir of a HAPS platform shall exceed 50 km; </w:delText>
        </w:r>
      </w:del>
    </w:p>
    <w:p w14:paraId="7EDD51B7" w14:textId="77777777" w:rsidR="00AE0AAE" w:rsidRPr="00AE0AAE" w:rsidRDefault="00AE0AAE" w:rsidP="00AE0AAE">
      <w:pPr>
        <w:rPr>
          <w:ins w:id="2094" w:author="Rev. 2 Author" w:date="2018-09-13T07:54:00Z"/>
          <w:rFonts w:eastAsia="Batang"/>
          <w:sz w:val="22"/>
          <w:szCs w:val="22"/>
          <w:lang w:eastAsia="ko-KR"/>
          <w:rPrChange w:id="2095" w:author="Rev. 2 Author" w:date="2018-09-13T07:57:00Z">
            <w:rPr>
              <w:ins w:id="2096" w:author="Rev. 2 Author" w:date="2018-09-13T07:54:00Z"/>
              <w:rFonts w:eastAsia="Batang"/>
              <w:lang w:eastAsia="ko-KR"/>
            </w:rPr>
          </w:rPrChange>
        </w:rPr>
      </w:pPr>
    </w:p>
    <w:p w14:paraId="116643B1" w14:textId="0B94E5AD" w:rsidR="00AE0AAE" w:rsidRPr="00AE0AAE" w:rsidRDefault="00AE0AAE" w:rsidP="00AE0AAE">
      <w:pPr>
        <w:rPr>
          <w:rFonts w:eastAsia="Batang"/>
          <w:sz w:val="22"/>
          <w:szCs w:val="22"/>
          <w:lang w:eastAsia="ko-KR"/>
          <w:rPrChange w:id="2097" w:author="Rev. 2 Author" w:date="2018-09-13T07:57:00Z">
            <w:rPr>
              <w:rFonts w:eastAsia="Batang"/>
              <w:lang w:eastAsia="ko-KR"/>
            </w:rPr>
          </w:rPrChange>
        </w:rPr>
      </w:pPr>
      <w:r w:rsidRPr="00AE0AAE">
        <w:rPr>
          <w:rFonts w:eastAsia="Batang"/>
          <w:sz w:val="22"/>
          <w:szCs w:val="22"/>
          <w:lang w:eastAsia="ko-KR"/>
          <w:rPrChange w:id="2098" w:author="Rev. 2 Author" w:date="2018-09-13T07:57:00Z">
            <w:rPr>
              <w:rFonts w:eastAsia="Batang"/>
              <w:lang w:eastAsia="ko-KR"/>
            </w:rPr>
          </w:rPrChange>
        </w:rPr>
        <w:t>6</w:t>
      </w:r>
      <w:r w:rsidRPr="00AE0AAE">
        <w:rPr>
          <w:rFonts w:eastAsia="Batang"/>
          <w:sz w:val="22"/>
          <w:szCs w:val="22"/>
          <w:lang w:eastAsia="ko-KR"/>
          <w:rPrChange w:id="2099" w:author="Rev. 2 Author" w:date="2018-09-13T07:57:00Z">
            <w:rPr>
              <w:rFonts w:eastAsia="Batang"/>
              <w:lang w:eastAsia="ko-KR"/>
            </w:rPr>
          </w:rPrChange>
        </w:rPr>
        <w:tab/>
        <w:t>that administrations planning to implement a HAPS system in the 47.2-47.5 GHz and 47.9-48.2 GHz bands shall notify the frequency assignments by submitting all mandatory elements of Appendix </w:t>
      </w:r>
      <w:r w:rsidRPr="00AE0AAE">
        <w:rPr>
          <w:rFonts w:eastAsia="Batang"/>
          <w:b/>
          <w:bCs/>
          <w:sz w:val="22"/>
          <w:szCs w:val="22"/>
          <w:rPrChange w:id="2100" w:author="Rev. 2 Author" w:date="2018-09-13T07:57:00Z">
            <w:rPr>
              <w:rFonts w:eastAsia="Batang"/>
              <w:b/>
              <w:bCs/>
            </w:rPr>
          </w:rPrChange>
        </w:rPr>
        <w:t>4</w:t>
      </w:r>
      <w:r w:rsidRPr="00AE0AAE">
        <w:rPr>
          <w:rFonts w:eastAsia="Batang"/>
          <w:sz w:val="22"/>
          <w:szCs w:val="22"/>
          <w:lang w:eastAsia="ko-KR"/>
          <w:rPrChange w:id="2101" w:author="Rev. 2 Author" w:date="2018-09-13T07:57:00Z">
            <w:rPr>
              <w:rFonts w:eastAsia="Batang"/>
              <w:lang w:eastAsia="ko-KR"/>
            </w:rPr>
          </w:rPrChange>
        </w:rPr>
        <w:t xml:space="preserve"> to the Bureau for the examination of compliance with respect to </w:t>
      </w:r>
      <w:r w:rsidRPr="00AE0AAE">
        <w:rPr>
          <w:rFonts w:eastAsia="Batang"/>
          <w:i/>
          <w:sz w:val="22"/>
          <w:szCs w:val="22"/>
          <w:lang w:eastAsia="ko-KR"/>
          <w:rPrChange w:id="2102" w:author="Rev. 2 Author" w:date="2018-09-13T07:57:00Z">
            <w:rPr>
              <w:rFonts w:eastAsia="Batang"/>
              <w:i/>
              <w:lang w:eastAsia="ko-KR"/>
            </w:rPr>
          </w:rPrChange>
        </w:rPr>
        <w:t>resolves </w:t>
      </w:r>
      <w:r w:rsidRPr="00AE0AAE">
        <w:rPr>
          <w:rFonts w:eastAsia="Batang"/>
          <w:sz w:val="22"/>
          <w:szCs w:val="22"/>
          <w:lang w:eastAsia="ko-KR"/>
          <w:rPrChange w:id="2103" w:author="Rev. 2 Author" w:date="2018-09-13T07:57:00Z">
            <w:rPr>
              <w:rFonts w:eastAsia="Batang"/>
              <w:lang w:eastAsia="ko-KR"/>
            </w:rPr>
          </w:rPrChange>
        </w:rPr>
        <w:t>1, 2, 3, 4 and 5 above with a view to their registration in the Master International Frequency Register;</w:t>
      </w:r>
    </w:p>
    <w:p w14:paraId="6A3BCBA0" w14:textId="77777777" w:rsidR="00AE0AAE" w:rsidRPr="00AE0AAE" w:rsidRDefault="00AE0AAE" w:rsidP="00AE0AAE">
      <w:pPr>
        <w:rPr>
          <w:rFonts w:eastAsia="Batang"/>
          <w:sz w:val="22"/>
          <w:szCs w:val="22"/>
          <w:lang w:eastAsia="ko-KR"/>
          <w:rPrChange w:id="2104" w:author="Rev. 2 Author" w:date="2018-09-13T07:57:00Z">
            <w:rPr>
              <w:rFonts w:eastAsia="Batang"/>
              <w:lang w:eastAsia="ko-KR"/>
            </w:rPr>
          </w:rPrChange>
        </w:rPr>
      </w:pPr>
    </w:p>
    <w:p w14:paraId="1B3F9799" w14:textId="77777777" w:rsidR="00AE0AAE" w:rsidRPr="00AE0AAE" w:rsidRDefault="00AE0AAE" w:rsidP="00AE0AAE">
      <w:pPr>
        <w:rPr>
          <w:sz w:val="22"/>
          <w:szCs w:val="22"/>
          <w:lang w:eastAsia="ko-KR"/>
          <w:rPrChange w:id="2105" w:author="Rev. 2 Author" w:date="2018-09-13T07:57:00Z">
            <w:rPr>
              <w:lang w:eastAsia="ko-KR"/>
            </w:rPr>
          </w:rPrChange>
        </w:rPr>
      </w:pPr>
      <w:r w:rsidRPr="00AE0AAE">
        <w:rPr>
          <w:rFonts w:eastAsia="Batang"/>
          <w:sz w:val="22"/>
          <w:szCs w:val="22"/>
          <w:lang w:eastAsia="ko-KR"/>
          <w:rPrChange w:id="2106" w:author="Rev. 2 Author" w:date="2018-09-13T07:57:00Z">
            <w:rPr>
              <w:rFonts w:eastAsia="Batang"/>
              <w:lang w:eastAsia="ko-KR"/>
            </w:rPr>
          </w:rPrChange>
        </w:rPr>
        <w:t>7</w:t>
      </w:r>
      <w:r w:rsidRPr="00AE0AAE">
        <w:rPr>
          <w:rFonts w:eastAsia="Batang"/>
          <w:sz w:val="22"/>
          <w:szCs w:val="22"/>
          <w:lang w:eastAsia="ko-KR"/>
          <w:rPrChange w:id="2107" w:author="Rev. 2 Author" w:date="2018-09-13T07:57:00Z">
            <w:rPr>
              <w:rFonts w:eastAsia="Batang"/>
              <w:lang w:eastAsia="ko-KR"/>
            </w:rPr>
          </w:rPrChange>
        </w:rPr>
        <w:tab/>
        <w:t>that administrations shall</w:t>
      </w:r>
      <w:r w:rsidRPr="00AE0AAE">
        <w:rPr>
          <w:sz w:val="22"/>
          <w:szCs w:val="22"/>
          <w:lang w:eastAsia="ko-KR"/>
          <w:rPrChange w:id="2108" w:author="Rev. 2 Author" w:date="2018-09-13T07:57:00Z">
            <w:rPr>
              <w:lang w:eastAsia="ko-KR"/>
            </w:rPr>
          </w:rPrChange>
        </w:rPr>
        <w:t xml:space="preserve"> notify the new data elements for the notices referred to in </w:t>
      </w:r>
      <w:r w:rsidRPr="00AE0AAE">
        <w:rPr>
          <w:i/>
          <w:sz w:val="22"/>
          <w:szCs w:val="22"/>
          <w:lang w:eastAsia="ko-KR"/>
          <w:rPrChange w:id="2109" w:author="Rev. 2 Author" w:date="2018-09-13T07:57:00Z">
            <w:rPr>
              <w:i/>
              <w:lang w:eastAsia="ko-KR"/>
            </w:rPr>
          </w:rPrChange>
        </w:rPr>
        <w:t xml:space="preserve">instructs the Director of the </w:t>
      </w:r>
      <w:proofErr w:type="spellStart"/>
      <w:r w:rsidRPr="00AE0AAE">
        <w:rPr>
          <w:i/>
          <w:sz w:val="22"/>
          <w:szCs w:val="22"/>
          <w:lang w:eastAsia="ko-KR"/>
          <w:rPrChange w:id="2110" w:author="Rev. 2 Author" w:date="2018-09-13T07:57:00Z">
            <w:rPr>
              <w:i/>
              <w:lang w:eastAsia="ko-KR"/>
            </w:rPr>
          </w:rPrChange>
        </w:rPr>
        <w:t>Radiocommunication</w:t>
      </w:r>
      <w:proofErr w:type="spellEnd"/>
      <w:r w:rsidRPr="00AE0AAE">
        <w:rPr>
          <w:i/>
          <w:sz w:val="22"/>
          <w:szCs w:val="22"/>
          <w:lang w:eastAsia="ko-KR"/>
          <w:rPrChange w:id="2111" w:author="Rev. 2 Author" w:date="2018-09-13T07:57:00Z">
            <w:rPr>
              <w:i/>
              <w:lang w:eastAsia="ko-KR"/>
            </w:rPr>
          </w:rPrChange>
        </w:rPr>
        <w:t xml:space="preserve"> Bureau</w:t>
      </w:r>
      <w:r w:rsidRPr="00AE0AAE">
        <w:rPr>
          <w:sz w:val="22"/>
          <w:szCs w:val="22"/>
          <w:lang w:eastAsia="ko-KR"/>
          <w:rPrChange w:id="2112" w:author="Rev. 2 Author" w:date="2018-09-13T07:57:00Z">
            <w:rPr>
              <w:lang w:eastAsia="ko-KR"/>
            </w:rPr>
          </w:rPrChange>
        </w:rPr>
        <w:t xml:space="preserve"> 1 in order to enable the Bureau to perform the examinations,</w:t>
      </w:r>
    </w:p>
    <w:p w14:paraId="4D8BDA58" w14:textId="77777777" w:rsidR="00AE0AAE" w:rsidRPr="00AE0AAE" w:rsidRDefault="00AE0AAE">
      <w:pPr>
        <w:spacing w:before="100" w:beforeAutospacing="1" w:after="100" w:afterAutospacing="1"/>
        <w:ind w:firstLine="720"/>
        <w:rPr>
          <w:sz w:val="22"/>
          <w:szCs w:val="22"/>
          <w:rPrChange w:id="2113" w:author="Rev. 2 Author" w:date="2018-09-13T07:57:00Z">
            <w:rPr>
              <w:sz w:val="24"/>
              <w:szCs w:val="24"/>
            </w:rPr>
          </w:rPrChange>
        </w:rPr>
        <w:pPrChange w:id="2114" w:author="Rev. 2 Author" w:date="2018-09-13T15:00:00Z">
          <w:pPr>
            <w:spacing w:before="100" w:beforeAutospacing="1" w:after="100" w:afterAutospacing="1"/>
          </w:pPr>
        </w:pPrChange>
      </w:pPr>
      <w:r w:rsidRPr="00AE0AAE">
        <w:rPr>
          <w:rFonts w:ascii="TimesNewRomanPS" w:hAnsi="TimesNewRomanPS"/>
          <w:i/>
          <w:iCs/>
          <w:sz w:val="22"/>
          <w:szCs w:val="22"/>
          <w:rPrChange w:id="2115" w:author="Rev. 2 Author" w:date="2018-09-13T07:57:00Z">
            <w:rPr>
              <w:rFonts w:ascii="TimesNewRomanPS" w:hAnsi="TimesNewRomanPS"/>
              <w:i/>
              <w:iCs/>
              <w:sz w:val="18"/>
              <w:szCs w:val="18"/>
            </w:rPr>
          </w:rPrChange>
        </w:rPr>
        <w:t xml:space="preserve">invites administrations </w:t>
      </w:r>
    </w:p>
    <w:p w14:paraId="094453B7" w14:textId="77777777" w:rsidR="00AE0AAE" w:rsidRPr="00AE0AAE" w:rsidRDefault="00AE0AAE" w:rsidP="00AE0AAE">
      <w:pPr>
        <w:spacing w:before="100" w:beforeAutospacing="1" w:after="100" w:afterAutospacing="1"/>
        <w:rPr>
          <w:sz w:val="22"/>
          <w:szCs w:val="22"/>
          <w:rPrChange w:id="2116" w:author="Rev. 2 Author" w:date="2018-09-13T07:57:00Z">
            <w:rPr>
              <w:sz w:val="24"/>
              <w:szCs w:val="24"/>
            </w:rPr>
          </w:rPrChange>
        </w:rPr>
      </w:pPr>
      <w:r w:rsidRPr="00AE0AAE">
        <w:rPr>
          <w:rFonts w:ascii="TimesNewRomanPSMT" w:hAnsi="TimesNewRomanPSMT"/>
          <w:sz w:val="22"/>
          <w:szCs w:val="22"/>
          <w:rPrChange w:id="2117" w:author="Rev. 2 Author" w:date="2018-09-13T07:57:00Z">
            <w:rPr>
              <w:rFonts w:ascii="TimesNewRomanPSMT" w:hAnsi="TimesNewRomanPSMT"/>
              <w:sz w:val="18"/>
              <w:szCs w:val="18"/>
            </w:rPr>
          </w:rPrChange>
        </w:rPr>
        <w:t xml:space="preserve">that intend to deploy HAPS systems in the fixed service in the bands 47.2-47.5GHz and 47.9-48.2 GHz to consider specifying the use of the bands 47.2-47.35 GHz and 47.9-48.05 GHz for ubiquitous HAPS terminals, </w:t>
      </w:r>
    </w:p>
    <w:p w14:paraId="10BE4887" w14:textId="77777777" w:rsidR="00AE0AAE" w:rsidRPr="00AE0AAE" w:rsidRDefault="00AE0AAE">
      <w:pPr>
        <w:spacing w:before="100" w:beforeAutospacing="1" w:after="100" w:afterAutospacing="1"/>
        <w:ind w:firstLine="720"/>
        <w:rPr>
          <w:sz w:val="22"/>
          <w:szCs w:val="22"/>
          <w:rPrChange w:id="2118" w:author="Rev. 2 Author" w:date="2018-09-13T07:57:00Z">
            <w:rPr>
              <w:sz w:val="24"/>
              <w:szCs w:val="24"/>
            </w:rPr>
          </w:rPrChange>
        </w:rPr>
        <w:pPrChange w:id="2119" w:author="Rev. 2 Author" w:date="2018-09-13T15:00:00Z">
          <w:pPr>
            <w:spacing w:before="100" w:beforeAutospacing="1" w:after="100" w:afterAutospacing="1"/>
          </w:pPr>
        </w:pPrChange>
      </w:pPr>
      <w:r w:rsidRPr="00AE0AAE">
        <w:rPr>
          <w:rFonts w:ascii="TimesNewRomanPS" w:hAnsi="TimesNewRomanPS"/>
          <w:i/>
          <w:iCs/>
          <w:sz w:val="22"/>
          <w:szCs w:val="22"/>
          <w:rPrChange w:id="2120" w:author="Rev. 2 Author" w:date="2018-09-13T07:57:00Z">
            <w:rPr>
              <w:rFonts w:ascii="TimesNewRomanPS" w:hAnsi="TimesNewRomanPS"/>
              <w:i/>
              <w:iCs/>
              <w:sz w:val="18"/>
              <w:szCs w:val="18"/>
            </w:rPr>
          </w:rPrChange>
        </w:rPr>
        <w:t xml:space="preserve">instructs the Director of the </w:t>
      </w:r>
      <w:proofErr w:type="spellStart"/>
      <w:r w:rsidRPr="00AE0AAE">
        <w:rPr>
          <w:rFonts w:ascii="TimesNewRomanPS" w:hAnsi="TimesNewRomanPS"/>
          <w:i/>
          <w:iCs/>
          <w:sz w:val="22"/>
          <w:szCs w:val="22"/>
          <w:rPrChange w:id="2121" w:author="Rev. 2 Author" w:date="2018-09-13T07:57:00Z">
            <w:rPr>
              <w:rFonts w:ascii="TimesNewRomanPS" w:hAnsi="TimesNewRomanPS"/>
              <w:i/>
              <w:iCs/>
              <w:sz w:val="18"/>
              <w:szCs w:val="18"/>
            </w:rPr>
          </w:rPrChange>
        </w:rPr>
        <w:t>Radiocommunication</w:t>
      </w:r>
      <w:proofErr w:type="spellEnd"/>
      <w:r w:rsidRPr="00AE0AAE">
        <w:rPr>
          <w:rFonts w:ascii="TimesNewRomanPS" w:hAnsi="TimesNewRomanPS"/>
          <w:i/>
          <w:iCs/>
          <w:sz w:val="22"/>
          <w:szCs w:val="22"/>
          <w:rPrChange w:id="2122" w:author="Rev. 2 Author" w:date="2018-09-13T07:57:00Z">
            <w:rPr>
              <w:rFonts w:ascii="TimesNewRomanPS" w:hAnsi="TimesNewRomanPS"/>
              <w:i/>
              <w:iCs/>
              <w:sz w:val="18"/>
              <w:szCs w:val="18"/>
            </w:rPr>
          </w:rPrChange>
        </w:rPr>
        <w:t xml:space="preserve"> Bureau </w:t>
      </w:r>
    </w:p>
    <w:p w14:paraId="6EF10F53" w14:textId="2B06D6A8" w:rsidR="00AE0AAE" w:rsidRPr="00AE0AAE" w:rsidDel="00AE0AAE" w:rsidRDefault="00AE0AAE" w:rsidP="00AE0AAE">
      <w:pPr>
        <w:spacing w:before="100" w:beforeAutospacing="1" w:after="100" w:afterAutospacing="1"/>
        <w:rPr>
          <w:del w:id="2123" w:author="Rev. 2 Author" w:date="2018-09-13T07:56:00Z"/>
          <w:sz w:val="22"/>
          <w:szCs w:val="22"/>
          <w:rPrChange w:id="2124" w:author="Rev. 2 Author" w:date="2018-09-13T07:57:00Z">
            <w:rPr>
              <w:del w:id="2125" w:author="Rev. 2 Author" w:date="2018-09-13T07:56:00Z"/>
              <w:sz w:val="24"/>
              <w:szCs w:val="24"/>
            </w:rPr>
          </w:rPrChange>
        </w:rPr>
      </w:pPr>
      <w:del w:id="2126" w:author="Rev. 2 Author" w:date="2018-09-13T07:56:00Z">
        <w:r w:rsidRPr="00AE0AAE" w:rsidDel="00AE0AAE">
          <w:rPr>
            <w:rFonts w:ascii="TimesNewRomanPSMT" w:hAnsi="TimesNewRomanPSMT"/>
            <w:sz w:val="22"/>
            <w:szCs w:val="22"/>
            <w:rPrChange w:id="2127" w:author="Rev. 2 Author" w:date="2018-09-13T07:57:00Z">
              <w:rPr>
                <w:rFonts w:ascii="TimesNewRomanPSMT" w:hAnsi="TimesNewRomanPSMT"/>
                <w:sz w:val="18"/>
                <w:szCs w:val="18"/>
              </w:rPr>
            </w:rPrChange>
          </w:rPr>
          <w:delText xml:space="preserve">1 to maintain and process notices concerning HAPS that were received by the Bureau prior to 20 October 2007 and provisionally recorded in the Master International Frequency Register, only until 1 January 2012, unless the notifying administration informs the Bureau before that date that a particular assignment has been brought into use and provides the complete set of data elements of Appendix </w:delText>
        </w:r>
        <w:r w:rsidRPr="00AE0AAE" w:rsidDel="00AE0AAE">
          <w:rPr>
            <w:rFonts w:ascii="TimesNewRomanPS" w:hAnsi="TimesNewRomanPS"/>
            <w:b/>
            <w:bCs/>
            <w:sz w:val="22"/>
            <w:szCs w:val="22"/>
            <w:rPrChange w:id="2128" w:author="Rev. 2 Author" w:date="2018-09-13T07:57:00Z">
              <w:rPr>
                <w:rFonts w:ascii="TimesNewRomanPS" w:hAnsi="TimesNewRomanPS"/>
                <w:b/>
                <w:bCs/>
                <w:sz w:val="18"/>
                <w:szCs w:val="18"/>
              </w:rPr>
            </w:rPrChange>
          </w:rPr>
          <w:delText>4</w:delText>
        </w:r>
        <w:r w:rsidRPr="00AE0AAE" w:rsidDel="00AE0AAE">
          <w:rPr>
            <w:rFonts w:ascii="TimesNewRomanPSMT" w:hAnsi="TimesNewRomanPSMT"/>
            <w:sz w:val="22"/>
            <w:szCs w:val="22"/>
            <w:rPrChange w:id="2129" w:author="Rev. 2 Author" w:date="2018-09-13T07:57:00Z">
              <w:rPr>
                <w:rFonts w:ascii="TimesNewRomanPSMT" w:hAnsi="TimesNewRomanPSMT"/>
                <w:sz w:val="18"/>
                <w:szCs w:val="18"/>
              </w:rPr>
            </w:rPrChange>
          </w:rPr>
          <w:delText xml:space="preserve">; </w:delText>
        </w:r>
      </w:del>
    </w:p>
    <w:p w14:paraId="76511E22" w14:textId="365F9409" w:rsidR="00AE0AAE" w:rsidRPr="00297086" w:rsidRDefault="00AE0AAE" w:rsidP="00297086">
      <w:pPr>
        <w:spacing w:before="100" w:beforeAutospacing="1" w:after="100" w:afterAutospacing="1"/>
        <w:rPr>
          <w:sz w:val="22"/>
          <w:szCs w:val="22"/>
        </w:rPr>
      </w:pPr>
      <w:del w:id="2130" w:author="Rev. 2 Author" w:date="2018-09-13T15:33:00Z">
        <w:r w:rsidRPr="00297086" w:rsidDel="007B5FB2">
          <w:rPr>
            <w:rFonts w:ascii="TimesNewRomanPSMT" w:hAnsi="TimesNewRomanPSMT"/>
            <w:sz w:val="22"/>
            <w:szCs w:val="22"/>
          </w:rPr>
          <w:delText xml:space="preserve"> </w:delText>
        </w:r>
      </w:del>
      <w:r w:rsidRPr="00297086">
        <w:rPr>
          <w:rFonts w:ascii="TimesNewRomanPSMT" w:hAnsi="TimesNewRomanPSMT"/>
          <w:sz w:val="22"/>
          <w:szCs w:val="22"/>
        </w:rPr>
        <w:t xml:space="preserve">to examine all assignments to HAPS in the fixed service notified prior to 1 January 2020 and apply the provisions of </w:t>
      </w:r>
      <w:r w:rsidRPr="00297086">
        <w:rPr>
          <w:rFonts w:ascii="TimesNewRomanPS" w:hAnsi="TimesNewRomanPS"/>
          <w:i/>
          <w:iCs/>
          <w:sz w:val="22"/>
          <w:szCs w:val="22"/>
        </w:rPr>
        <w:t xml:space="preserve">resolves </w:t>
      </w:r>
      <w:r w:rsidRPr="00297086">
        <w:rPr>
          <w:rFonts w:ascii="TimesNewRomanPSMT" w:hAnsi="TimesNewRomanPSMT"/>
          <w:sz w:val="22"/>
          <w:szCs w:val="22"/>
        </w:rPr>
        <w:t xml:space="preserve">1, 2, 3, 4 and 5 and the respective calculation methodologies included in Recommendation ITU-R F.1820 and Recommendation ITU-R SF.1843. </w:t>
      </w:r>
    </w:p>
    <w:p w14:paraId="6C01D37A" w14:textId="77777777" w:rsidR="00C419FA" w:rsidRPr="00297086" w:rsidRDefault="00C419FA" w:rsidP="00C419FA">
      <w:pPr>
        <w:pStyle w:val="Reasons"/>
        <w:rPr>
          <w:sz w:val="22"/>
          <w:szCs w:val="22"/>
        </w:rPr>
      </w:pPr>
    </w:p>
    <w:p w14:paraId="1D1AD2E7" w14:textId="6A1A20EE" w:rsidR="00F27DFF" w:rsidRPr="008E4A08" w:rsidRDefault="00F27DFF" w:rsidP="00057F02">
      <w:pPr>
        <w:rPr>
          <w:sz w:val="24"/>
          <w:szCs w:val="24"/>
        </w:rPr>
      </w:pPr>
      <w:r w:rsidRPr="005742B0">
        <w:rPr>
          <w:b/>
          <w:sz w:val="22"/>
          <w:szCs w:val="22"/>
          <w:rPrChange w:id="2131" w:author="Rev. 2 Author" w:date="2018-09-13T07:07:00Z">
            <w:rPr>
              <w:b/>
              <w:i/>
              <w:sz w:val="22"/>
              <w:szCs w:val="22"/>
            </w:rPr>
          </w:rPrChange>
        </w:rPr>
        <w:t>Reasons:</w:t>
      </w:r>
      <w:r w:rsidRPr="005742B0">
        <w:rPr>
          <w:sz w:val="22"/>
          <w:szCs w:val="22"/>
          <w:rPrChange w:id="2132" w:author="Rev. 2 Author" w:date="2018-09-13T07:07:00Z">
            <w:rPr>
              <w:i/>
              <w:sz w:val="22"/>
              <w:szCs w:val="22"/>
            </w:rPr>
          </w:rPrChange>
        </w:rPr>
        <w:t xml:space="preserve">  To modify </w:t>
      </w:r>
      <w:r w:rsidR="005446BC" w:rsidRPr="005742B0">
        <w:rPr>
          <w:sz w:val="22"/>
          <w:szCs w:val="22"/>
          <w:rPrChange w:id="2133" w:author="Rev. 2 Author" w:date="2018-09-13T07:07:00Z">
            <w:rPr>
              <w:i/>
              <w:sz w:val="22"/>
              <w:szCs w:val="22"/>
            </w:rPr>
          </w:rPrChange>
        </w:rPr>
        <w:t xml:space="preserve">the existing </w:t>
      </w:r>
      <w:r w:rsidRPr="005742B0">
        <w:rPr>
          <w:sz w:val="22"/>
          <w:szCs w:val="22"/>
          <w:rPrChange w:id="2134" w:author="Rev. 2 Author" w:date="2018-09-13T07:07:00Z">
            <w:rPr>
              <w:i/>
              <w:sz w:val="22"/>
              <w:szCs w:val="22"/>
            </w:rPr>
          </w:rPrChange>
        </w:rPr>
        <w:t>Resolution 122</w:t>
      </w:r>
      <w:r w:rsidR="005446BC" w:rsidRPr="005742B0">
        <w:rPr>
          <w:sz w:val="22"/>
          <w:szCs w:val="22"/>
          <w:rPrChange w:id="2135" w:author="Rev. 2 Author" w:date="2018-09-13T07:07:00Z">
            <w:rPr>
              <w:i/>
              <w:sz w:val="22"/>
              <w:szCs w:val="22"/>
            </w:rPr>
          </w:rPrChange>
        </w:rPr>
        <w:t xml:space="preserve"> which supports a worldwide </w:t>
      </w:r>
      <w:ins w:id="2136" w:author="Author" w:date="2018-09-06T07:33:00Z">
        <w:r w:rsidR="006D6280" w:rsidRPr="005742B0">
          <w:rPr>
            <w:sz w:val="22"/>
            <w:szCs w:val="22"/>
            <w:rPrChange w:id="2137" w:author="Rev. 2 Author" w:date="2018-09-13T07:07:00Z">
              <w:rPr>
                <w:i/>
                <w:sz w:val="22"/>
                <w:szCs w:val="22"/>
              </w:rPr>
            </w:rPrChange>
          </w:rPr>
          <w:t>designation</w:t>
        </w:r>
      </w:ins>
      <w:ins w:id="2138" w:author="Rev. 2 Author" w:date="2018-09-13T15:32:00Z">
        <w:r w:rsidR="007B5FB2">
          <w:rPr>
            <w:sz w:val="22"/>
            <w:szCs w:val="22"/>
          </w:rPr>
          <w:t xml:space="preserve"> </w:t>
        </w:r>
      </w:ins>
      <w:del w:id="2139" w:author="Author" w:date="2018-09-06T07:33:00Z">
        <w:r w:rsidR="005446BC" w:rsidRPr="005742B0" w:rsidDel="006D6280">
          <w:rPr>
            <w:sz w:val="22"/>
            <w:szCs w:val="22"/>
            <w:rPrChange w:id="2140" w:author="Rev. 2 Author" w:date="2018-09-13T07:07:00Z">
              <w:rPr>
                <w:i/>
                <w:sz w:val="22"/>
                <w:szCs w:val="22"/>
              </w:rPr>
            </w:rPrChange>
          </w:rPr>
          <w:delText xml:space="preserve">identification </w:delText>
        </w:r>
      </w:del>
      <w:r w:rsidR="005446BC" w:rsidRPr="005742B0">
        <w:rPr>
          <w:sz w:val="22"/>
          <w:szCs w:val="22"/>
          <w:rPrChange w:id="2141" w:author="Rev. 2 Author" w:date="2018-09-13T07:07:00Z">
            <w:rPr>
              <w:i/>
              <w:sz w:val="22"/>
              <w:szCs w:val="22"/>
            </w:rPr>
          </w:rPrChange>
        </w:rPr>
        <w:t>to HAPS</w:t>
      </w:r>
      <w:r w:rsidRPr="005742B0">
        <w:rPr>
          <w:sz w:val="22"/>
          <w:szCs w:val="22"/>
          <w:rPrChange w:id="2142" w:author="Rev. 2 Author" w:date="2018-09-13T07:07:00Z">
            <w:rPr>
              <w:i/>
              <w:sz w:val="22"/>
              <w:szCs w:val="22"/>
            </w:rPr>
          </w:rPrChange>
        </w:rPr>
        <w:t xml:space="preserve"> </w:t>
      </w:r>
      <w:r w:rsidR="005446BC" w:rsidRPr="005742B0">
        <w:rPr>
          <w:sz w:val="22"/>
          <w:szCs w:val="22"/>
          <w:rPrChange w:id="2143" w:author="Rev. 2 Author" w:date="2018-09-13T07:07:00Z">
            <w:rPr>
              <w:i/>
              <w:sz w:val="22"/>
              <w:szCs w:val="22"/>
            </w:rPr>
          </w:rPrChange>
        </w:rPr>
        <w:t xml:space="preserve">to allow for increases in </w:t>
      </w:r>
      <w:r w:rsidR="00057F02" w:rsidRPr="005742B0">
        <w:rPr>
          <w:sz w:val="22"/>
          <w:szCs w:val="22"/>
          <w:rPrChange w:id="2144" w:author="Rev. 2 Author" w:date="2018-09-13T07:07:00Z">
            <w:rPr>
              <w:i/>
              <w:sz w:val="22"/>
              <w:szCs w:val="22"/>
            </w:rPr>
          </w:rPrChange>
        </w:rPr>
        <w:t>EIRP density level</w:t>
      </w:r>
      <w:r w:rsidR="005446BC" w:rsidRPr="005742B0">
        <w:rPr>
          <w:sz w:val="22"/>
          <w:szCs w:val="22"/>
          <w:rPrChange w:id="2145" w:author="Rev. 2 Author" w:date="2018-09-13T07:07:00Z">
            <w:rPr>
              <w:i/>
              <w:sz w:val="22"/>
              <w:szCs w:val="22"/>
            </w:rPr>
          </w:rPrChange>
        </w:rPr>
        <w:t>s during periods of rain.</w:t>
      </w:r>
    </w:p>
    <w:p w14:paraId="2919AAD5" w14:textId="3A45AC15" w:rsidR="00CC78CD" w:rsidRDefault="00CC78CD" w:rsidP="00CC78CD">
      <w:pPr>
        <w:rPr>
          <w:ins w:id="2146" w:author="Rev. 2 Author" w:date="2018-09-13T07:15:00Z"/>
          <w:i/>
        </w:rPr>
      </w:pPr>
    </w:p>
    <w:p w14:paraId="73EC3450" w14:textId="5B27644F" w:rsidR="00ED0CFA" w:rsidRPr="005742B0" w:rsidRDefault="00ED0CFA" w:rsidP="00CC78CD">
      <w:pPr>
        <w:rPr>
          <w:i/>
          <w:rPrChange w:id="2147" w:author="Rev. 2 Author" w:date="2018-09-13T07:06:00Z">
            <w:rPr/>
          </w:rPrChange>
        </w:rPr>
      </w:pPr>
    </w:p>
    <w:sectPr w:rsidR="00ED0CFA" w:rsidRPr="005742B0" w:rsidSect="00835438">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B683F" w14:textId="77777777" w:rsidR="00731252" w:rsidRDefault="00731252" w:rsidP="007B0A12">
      <w:r>
        <w:separator/>
      </w:r>
    </w:p>
  </w:endnote>
  <w:endnote w:type="continuationSeparator" w:id="0">
    <w:p w14:paraId="2F2BB248" w14:textId="77777777" w:rsidR="00731252" w:rsidRDefault="00731252"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20B0604020202020204"/>
    <w:charset w:val="00"/>
    <w:family w:val="roman"/>
    <w:notTrueType/>
    <w:pitch w:val="default"/>
  </w:font>
  <w:font w:name="-webkit-standard">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148" w:author="Author" w:date="2018-09-06T07:26:00Z"/>
  <w:sdt>
    <w:sdtPr>
      <w:rPr>
        <w:rStyle w:val="PageNumber"/>
      </w:rPr>
      <w:id w:val="-1328205802"/>
      <w:docPartObj>
        <w:docPartGallery w:val="Page Numbers (Bottom of Page)"/>
        <w:docPartUnique/>
      </w:docPartObj>
    </w:sdtPr>
    <w:sdtEndPr>
      <w:rPr>
        <w:rStyle w:val="PageNumber"/>
      </w:rPr>
    </w:sdtEndPr>
    <w:sdtContent>
      <w:customXmlInsRangeEnd w:id="2148"/>
      <w:p w14:paraId="510F35A6" w14:textId="77777777" w:rsidR="00855998" w:rsidRDefault="00855998" w:rsidP="00A75FBA">
        <w:pPr>
          <w:pStyle w:val="Footer"/>
          <w:framePr w:wrap="none" w:vAnchor="text" w:hAnchor="margin" w:xAlign="right" w:y="1"/>
          <w:rPr>
            <w:ins w:id="2149" w:author="Author" w:date="2018-09-06T07:26:00Z"/>
            <w:rStyle w:val="PageNumber"/>
          </w:rPr>
        </w:pPr>
        <w:ins w:id="2150" w:author="Author" w:date="2018-09-06T07:26:00Z">
          <w:r>
            <w:rPr>
              <w:rStyle w:val="PageNumber"/>
            </w:rPr>
            <w:fldChar w:fldCharType="begin"/>
          </w:r>
          <w:r>
            <w:rPr>
              <w:rStyle w:val="PageNumber"/>
            </w:rPr>
            <w:instrText xml:space="preserve"> PAGE </w:instrText>
          </w:r>
          <w:r>
            <w:rPr>
              <w:rStyle w:val="PageNumber"/>
            </w:rPr>
            <w:fldChar w:fldCharType="end"/>
          </w:r>
        </w:ins>
      </w:p>
      <w:customXmlInsRangeStart w:id="2151" w:author="Author" w:date="2018-09-06T07:26:00Z"/>
    </w:sdtContent>
  </w:sdt>
  <w:customXmlInsRangeEnd w:id="2151"/>
  <w:p w14:paraId="4F89FC0B" w14:textId="77777777" w:rsidR="00855998" w:rsidRDefault="00855998">
    <w:pPr>
      <w:pStyle w:val="Footer"/>
      <w:ind w:right="360"/>
      <w:pPrChange w:id="2152" w:author="Author" w:date="2018-09-06T07:26: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153" w:author="Author" w:date="2018-09-06T07:26:00Z"/>
  <w:sdt>
    <w:sdtPr>
      <w:rPr>
        <w:rStyle w:val="PageNumber"/>
      </w:rPr>
      <w:id w:val="275609108"/>
      <w:docPartObj>
        <w:docPartGallery w:val="Page Numbers (Bottom of Page)"/>
        <w:docPartUnique/>
      </w:docPartObj>
    </w:sdtPr>
    <w:sdtEndPr>
      <w:rPr>
        <w:rStyle w:val="PageNumber"/>
      </w:rPr>
    </w:sdtEndPr>
    <w:sdtContent>
      <w:customXmlInsRangeEnd w:id="2153"/>
      <w:p w14:paraId="6C7D049C" w14:textId="77777777" w:rsidR="00855998" w:rsidRDefault="00855998" w:rsidP="00A75FBA">
        <w:pPr>
          <w:pStyle w:val="Footer"/>
          <w:framePr w:wrap="none" w:vAnchor="text" w:hAnchor="margin" w:xAlign="right" w:y="1"/>
          <w:rPr>
            <w:ins w:id="2154" w:author="Author" w:date="2018-09-06T07:26:00Z"/>
            <w:rStyle w:val="PageNumber"/>
          </w:rPr>
        </w:pPr>
        <w:ins w:id="2155" w:author="Author" w:date="2018-09-06T07:26: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2156" w:author="Author" w:date="2018-09-06T07:26:00Z">
          <w:r>
            <w:rPr>
              <w:rStyle w:val="PageNumber"/>
            </w:rPr>
            <w:fldChar w:fldCharType="end"/>
          </w:r>
        </w:ins>
      </w:p>
      <w:customXmlInsRangeStart w:id="2157" w:author="Author" w:date="2018-09-06T07:26:00Z"/>
    </w:sdtContent>
  </w:sdt>
  <w:customXmlInsRangeEnd w:id="2157"/>
  <w:p w14:paraId="1326CDD6" w14:textId="77777777" w:rsidR="00855998" w:rsidRDefault="00855998">
    <w:pPr>
      <w:pStyle w:val="Footer"/>
      <w:ind w:right="360"/>
      <w:pPrChange w:id="2158" w:author="Author" w:date="2018-09-06T07:26: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E066A" w14:textId="77777777" w:rsidR="00731252" w:rsidRDefault="00731252" w:rsidP="007B0A12">
      <w:r>
        <w:separator/>
      </w:r>
    </w:p>
  </w:footnote>
  <w:footnote w:type="continuationSeparator" w:id="0">
    <w:p w14:paraId="1A1F06A9" w14:textId="77777777" w:rsidR="00731252" w:rsidRDefault="00731252" w:rsidP="007B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3673" w14:textId="6F039FC7" w:rsidR="00855998" w:rsidRPr="006F0281" w:rsidRDefault="00855998" w:rsidP="007B0A12">
    <w:pPr>
      <w:pStyle w:val="Header"/>
      <w:jc w:val="right"/>
    </w:pPr>
    <w:r>
      <w:tab/>
    </w:r>
    <w:r>
      <w:tab/>
      <w:t xml:space="preserve">IWG-2/078r2 </w:t>
    </w:r>
    <w:r w:rsidRPr="006F0281">
      <w:t>(</w:t>
    </w:r>
    <w:r>
      <w:t>1</w:t>
    </w:r>
    <w:r w:rsidR="00EE07E4">
      <w:t>4</w:t>
    </w:r>
    <w:r w:rsidRPr="006F0281">
      <w:t>.0</w:t>
    </w:r>
    <w:r>
      <w:t>9</w:t>
    </w:r>
    <w:r w:rsidRPr="006F0281">
      <w:t>.2018)</w:t>
    </w:r>
  </w:p>
  <w:p w14:paraId="1D95DE41" w14:textId="77777777" w:rsidR="00855998" w:rsidRPr="006F0281" w:rsidRDefault="00855998" w:rsidP="007B0A12">
    <w:pPr>
      <w:pStyle w:val="Header"/>
      <w:jc w:val="right"/>
    </w:pPr>
    <w:r w:rsidRPr="006F0281">
      <w:t xml:space="preserve">Michael </w:t>
    </w:r>
    <w:proofErr w:type="spellStart"/>
    <w:r w:rsidRPr="006F0281">
      <w:t>Tseytlin</w:t>
    </w:r>
    <w:proofErr w:type="spellEnd"/>
    <w:r w:rsidRPr="006F0281">
      <w:t xml:space="preserve"> - Facebook</w:t>
    </w:r>
  </w:p>
  <w:p w14:paraId="197C1C7D" w14:textId="77777777" w:rsidR="00855998" w:rsidRPr="006F0281" w:rsidRDefault="00855998">
    <w:pPr>
      <w:pStyle w:val="Header"/>
    </w:pPr>
  </w:p>
  <w:p w14:paraId="495D95B7" w14:textId="77777777" w:rsidR="00855998" w:rsidRDefault="0085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4BAF3E78"/>
    <w:multiLevelType w:val="hybridMultilevel"/>
    <w:tmpl w:val="B904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1" w15:restartNumberingAfterBreak="0">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2"/>
  </w:num>
  <w:num w:numId="3">
    <w:abstractNumId w:val="8"/>
  </w:num>
  <w:num w:numId="4">
    <w:abstractNumId w:val="4"/>
  </w:num>
  <w:num w:numId="5">
    <w:abstractNumId w:val="10"/>
  </w:num>
  <w:num w:numId="6">
    <w:abstractNumId w:val="2"/>
  </w:num>
  <w:num w:numId="7">
    <w:abstractNumId w:val="6"/>
  </w:num>
  <w:num w:numId="8">
    <w:abstractNumId w:val="9"/>
  </w:num>
  <w:num w:numId="9">
    <w:abstractNumId w:val="1"/>
  </w:num>
  <w:num w:numId="10">
    <w:abstractNumId w:val="5"/>
  </w:num>
  <w:num w:numId="11">
    <w:abstractNumId w:val="0"/>
  </w:num>
  <w:num w:numId="12">
    <w:abstractNumId w:val="11"/>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rson w15:author="Fernandez Jimenez, Virginia">
    <w15:presenceInfo w15:providerId="AD" w15:userId="S-1-5-21-8740799-900759487-1415713722-4253"/>
  </w15:person>
  <w15:person w15:author="CYBER CAFE">
    <w15:presenceInfo w15:providerId="None" w15:userId="CYBER CAFE"/>
  </w15:person>
  <w15:person w15:author="Kevin Eisenhauer">
    <w15:presenceInfo w15:providerId="AD" w15:userId="S-1-5-21-944982710-3719898076-1944406440-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8"/>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CD"/>
    <w:rsid w:val="00003664"/>
    <w:rsid w:val="0001436F"/>
    <w:rsid w:val="0002281C"/>
    <w:rsid w:val="00051F5F"/>
    <w:rsid w:val="00053BD9"/>
    <w:rsid w:val="00054B61"/>
    <w:rsid w:val="00057F02"/>
    <w:rsid w:val="000A0E88"/>
    <w:rsid w:val="000A2E13"/>
    <w:rsid w:val="000B37BC"/>
    <w:rsid w:val="000B67F5"/>
    <w:rsid w:val="000C1FCF"/>
    <w:rsid w:val="000C3FA9"/>
    <w:rsid w:val="0010103C"/>
    <w:rsid w:val="0010521B"/>
    <w:rsid w:val="001073FF"/>
    <w:rsid w:val="00115913"/>
    <w:rsid w:val="00136C4E"/>
    <w:rsid w:val="00145476"/>
    <w:rsid w:val="00156012"/>
    <w:rsid w:val="00184766"/>
    <w:rsid w:val="001A48C7"/>
    <w:rsid w:val="001F56E5"/>
    <w:rsid w:val="00224CAB"/>
    <w:rsid w:val="00234B2D"/>
    <w:rsid w:val="00250361"/>
    <w:rsid w:val="002552F9"/>
    <w:rsid w:val="0027018E"/>
    <w:rsid w:val="002778DC"/>
    <w:rsid w:val="00294455"/>
    <w:rsid w:val="00297086"/>
    <w:rsid w:val="002B5B7B"/>
    <w:rsid w:val="002D0426"/>
    <w:rsid w:val="002F1DD7"/>
    <w:rsid w:val="002F5397"/>
    <w:rsid w:val="00307C5D"/>
    <w:rsid w:val="00316FFF"/>
    <w:rsid w:val="003349E3"/>
    <w:rsid w:val="00335603"/>
    <w:rsid w:val="00342839"/>
    <w:rsid w:val="00363C62"/>
    <w:rsid w:val="0037440E"/>
    <w:rsid w:val="00384C1B"/>
    <w:rsid w:val="003857B8"/>
    <w:rsid w:val="003979D1"/>
    <w:rsid w:val="003A049C"/>
    <w:rsid w:val="003C15D8"/>
    <w:rsid w:val="003C1DE6"/>
    <w:rsid w:val="003C25E1"/>
    <w:rsid w:val="003C429F"/>
    <w:rsid w:val="003D5453"/>
    <w:rsid w:val="003E4169"/>
    <w:rsid w:val="003E4AD2"/>
    <w:rsid w:val="003F026C"/>
    <w:rsid w:val="003F34AE"/>
    <w:rsid w:val="003F38BE"/>
    <w:rsid w:val="003F4FAD"/>
    <w:rsid w:val="00476AE6"/>
    <w:rsid w:val="00497D7A"/>
    <w:rsid w:val="004B2D6C"/>
    <w:rsid w:val="004D1DA7"/>
    <w:rsid w:val="004F52EC"/>
    <w:rsid w:val="00515163"/>
    <w:rsid w:val="005228AE"/>
    <w:rsid w:val="0052343E"/>
    <w:rsid w:val="00525031"/>
    <w:rsid w:val="00530F2B"/>
    <w:rsid w:val="005319CE"/>
    <w:rsid w:val="00537D00"/>
    <w:rsid w:val="005444BA"/>
    <w:rsid w:val="005446BC"/>
    <w:rsid w:val="00546180"/>
    <w:rsid w:val="005529CF"/>
    <w:rsid w:val="005532F4"/>
    <w:rsid w:val="0056719D"/>
    <w:rsid w:val="005742B0"/>
    <w:rsid w:val="00590FB6"/>
    <w:rsid w:val="005D27ED"/>
    <w:rsid w:val="005E2565"/>
    <w:rsid w:val="005E4717"/>
    <w:rsid w:val="005F11DC"/>
    <w:rsid w:val="00617852"/>
    <w:rsid w:val="0067021D"/>
    <w:rsid w:val="006717F8"/>
    <w:rsid w:val="00677D6A"/>
    <w:rsid w:val="00687667"/>
    <w:rsid w:val="006A02FD"/>
    <w:rsid w:val="006A1CE4"/>
    <w:rsid w:val="006B6825"/>
    <w:rsid w:val="006C7615"/>
    <w:rsid w:val="006D24F6"/>
    <w:rsid w:val="006D6280"/>
    <w:rsid w:val="006D77FE"/>
    <w:rsid w:val="006F0281"/>
    <w:rsid w:val="00731252"/>
    <w:rsid w:val="00757234"/>
    <w:rsid w:val="00765E17"/>
    <w:rsid w:val="00770EC8"/>
    <w:rsid w:val="007734C9"/>
    <w:rsid w:val="00785EDD"/>
    <w:rsid w:val="00792FC1"/>
    <w:rsid w:val="007943E9"/>
    <w:rsid w:val="00795AA7"/>
    <w:rsid w:val="0079742A"/>
    <w:rsid w:val="007B0A12"/>
    <w:rsid w:val="007B5FB2"/>
    <w:rsid w:val="007C4DA1"/>
    <w:rsid w:val="007C692A"/>
    <w:rsid w:val="00803606"/>
    <w:rsid w:val="00831EFD"/>
    <w:rsid w:val="00834E19"/>
    <w:rsid w:val="00835438"/>
    <w:rsid w:val="00845388"/>
    <w:rsid w:val="00855998"/>
    <w:rsid w:val="00857555"/>
    <w:rsid w:val="00870C57"/>
    <w:rsid w:val="00885ED8"/>
    <w:rsid w:val="00890728"/>
    <w:rsid w:val="00896A7D"/>
    <w:rsid w:val="00896AB1"/>
    <w:rsid w:val="008C749A"/>
    <w:rsid w:val="008D7F40"/>
    <w:rsid w:val="008E3B47"/>
    <w:rsid w:val="008E4A08"/>
    <w:rsid w:val="008E5766"/>
    <w:rsid w:val="008F3AC2"/>
    <w:rsid w:val="008F6628"/>
    <w:rsid w:val="00926E89"/>
    <w:rsid w:val="00957857"/>
    <w:rsid w:val="00980B23"/>
    <w:rsid w:val="00992145"/>
    <w:rsid w:val="00994F3F"/>
    <w:rsid w:val="009B3FE7"/>
    <w:rsid w:val="009B550D"/>
    <w:rsid w:val="009C0753"/>
    <w:rsid w:val="009F216D"/>
    <w:rsid w:val="00A2177D"/>
    <w:rsid w:val="00A2394E"/>
    <w:rsid w:val="00A30D8B"/>
    <w:rsid w:val="00A35CC1"/>
    <w:rsid w:val="00A43283"/>
    <w:rsid w:val="00A44CCE"/>
    <w:rsid w:val="00A540FF"/>
    <w:rsid w:val="00A60424"/>
    <w:rsid w:val="00A751C0"/>
    <w:rsid w:val="00A75FBA"/>
    <w:rsid w:val="00A91FD5"/>
    <w:rsid w:val="00A93E14"/>
    <w:rsid w:val="00A96CC0"/>
    <w:rsid w:val="00AB1DB2"/>
    <w:rsid w:val="00AE0AAE"/>
    <w:rsid w:val="00AE405A"/>
    <w:rsid w:val="00AE6085"/>
    <w:rsid w:val="00AE6FEF"/>
    <w:rsid w:val="00AF5887"/>
    <w:rsid w:val="00B16DF4"/>
    <w:rsid w:val="00B50C9D"/>
    <w:rsid w:val="00B524BF"/>
    <w:rsid w:val="00B57671"/>
    <w:rsid w:val="00B725C5"/>
    <w:rsid w:val="00B9597B"/>
    <w:rsid w:val="00BB2217"/>
    <w:rsid w:val="00BE29C6"/>
    <w:rsid w:val="00C22724"/>
    <w:rsid w:val="00C419FA"/>
    <w:rsid w:val="00C7125F"/>
    <w:rsid w:val="00C73AF6"/>
    <w:rsid w:val="00C829AB"/>
    <w:rsid w:val="00C87106"/>
    <w:rsid w:val="00C96AC9"/>
    <w:rsid w:val="00CA3054"/>
    <w:rsid w:val="00CA554F"/>
    <w:rsid w:val="00CA6670"/>
    <w:rsid w:val="00CC0B95"/>
    <w:rsid w:val="00CC78CD"/>
    <w:rsid w:val="00CD1D9D"/>
    <w:rsid w:val="00CE1FAE"/>
    <w:rsid w:val="00CE7125"/>
    <w:rsid w:val="00CE7AAF"/>
    <w:rsid w:val="00CF3DF2"/>
    <w:rsid w:val="00D02AA4"/>
    <w:rsid w:val="00D14B7B"/>
    <w:rsid w:val="00D30D4F"/>
    <w:rsid w:val="00D85BF5"/>
    <w:rsid w:val="00D9207C"/>
    <w:rsid w:val="00DB346A"/>
    <w:rsid w:val="00DB7A78"/>
    <w:rsid w:val="00E20652"/>
    <w:rsid w:val="00E3386B"/>
    <w:rsid w:val="00E5162F"/>
    <w:rsid w:val="00E658AF"/>
    <w:rsid w:val="00E7327F"/>
    <w:rsid w:val="00E86ABC"/>
    <w:rsid w:val="00EA294D"/>
    <w:rsid w:val="00EC0B8A"/>
    <w:rsid w:val="00ED0CFA"/>
    <w:rsid w:val="00EE07E4"/>
    <w:rsid w:val="00EF18EE"/>
    <w:rsid w:val="00F00656"/>
    <w:rsid w:val="00F171FF"/>
    <w:rsid w:val="00F27DFF"/>
    <w:rsid w:val="00F32368"/>
    <w:rsid w:val="00F57B55"/>
    <w:rsid w:val="00F77513"/>
    <w:rsid w:val="00F82BFA"/>
    <w:rsid w:val="00FA2713"/>
    <w:rsid w:val="00FA5236"/>
    <w:rsid w:val="00FD1580"/>
    <w:rsid w:val="00FD2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 w:type="paragraph" w:customStyle="1" w:styleId="enumlev1">
    <w:name w:val="enumlev1"/>
    <w:basedOn w:val="Normal"/>
    <w:link w:val="enumlev1Char"/>
    <w:rsid w:val="00ED0CF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ED0CFA"/>
    <w:rPr>
      <w:rFonts w:ascii="Times New Roman" w:eastAsia="Times New Roman" w:hAnsi="Times New Roman" w:cs="Times New Roman"/>
      <w:szCs w:val="20"/>
      <w:lang w:val="en-GB"/>
    </w:rPr>
  </w:style>
  <w:style w:type="paragraph" w:styleId="NormalWeb">
    <w:name w:val="Normal (Web)"/>
    <w:basedOn w:val="Normal"/>
    <w:uiPriority w:val="99"/>
    <w:semiHidden/>
    <w:unhideWhenUsed/>
    <w:rsid w:val="00DB7A7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494297932">
      <w:bodyDiv w:val="1"/>
      <w:marLeft w:val="0"/>
      <w:marRight w:val="0"/>
      <w:marTop w:val="0"/>
      <w:marBottom w:val="0"/>
      <w:divBdr>
        <w:top w:val="none" w:sz="0" w:space="0" w:color="auto"/>
        <w:left w:val="none" w:sz="0" w:space="0" w:color="auto"/>
        <w:bottom w:val="none" w:sz="0" w:space="0" w:color="auto"/>
        <w:right w:val="none" w:sz="0" w:space="0" w:color="auto"/>
      </w:divBdr>
      <w:divsChild>
        <w:div w:id="610166356">
          <w:marLeft w:val="0"/>
          <w:marRight w:val="0"/>
          <w:marTop w:val="0"/>
          <w:marBottom w:val="0"/>
          <w:divBdr>
            <w:top w:val="none" w:sz="0" w:space="0" w:color="auto"/>
            <w:left w:val="none" w:sz="0" w:space="0" w:color="auto"/>
            <w:bottom w:val="none" w:sz="0" w:space="0" w:color="auto"/>
            <w:right w:val="none" w:sz="0" w:space="0" w:color="auto"/>
          </w:divBdr>
          <w:divsChild>
            <w:div w:id="896010810">
              <w:marLeft w:val="0"/>
              <w:marRight w:val="0"/>
              <w:marTop w:val="0"/>
              <w:marBottom w:val="0"/>
              <w:divBdr>
                <w:top w:val="none" w:sz="0" w:space="0" w:color="auto"/>
                <w:left w:val="none" w:sz="0" w:space="0" w:color="auto"/>
                <w:bottom w:val="none" w:sz="0" w:space="0" w:color="auto"/>
                <w:right w:val="none" w:sz="0" w:space="0" w:color="auto"/>
              </w:divBdr>
              <w:divsChild>
                <w:div w:id="926766251">
                  <w:marLeft w:val="0"/>
                  <w:marRight w:val="0"/>
                  <w:marTop w:val="0"/>
                  <w:marBottom w:val="0"/>
                  <w:divBdr>
                    <w:top w:val="none" w:sz="0" w:space="0" w:color="auto"/>
                    <w:left w:val="none" w:sz="0" w:space="0" w:color="auto"/>
                    <w:bottom w:val="none" w:sz="0" w:space="0" w:color="auto"/>
                    <w:right w:val="none" w:sz="0" w:space="0" w:color="auto"/>
                  </w:divBdr>
                </w:div>
              </w:divsChild>
            </w:div>
            <w:div w:id="1030227199">
              <w:marLeft w:val="0"/>
              <w:marRight w:val="0"/>
              <w:marTop w:val="0"/>
              <w:marBottom w:val="0"/>
              <w:divBdr>
                <w:top w:val="none" w:sz="0" w:space="0" w:color="auto"/>
                <w:left w:val="none" w:sz="0" w:space="0" w:color="auto"/>
                <w:bottom w:val="none" w:sz="0" w:space="0" w:color="auto"/>
                <w:right w:val="none" w:sz="0" w:space="0" w:color="auto"/>
              </w:divBdr>
              <w:divsChild>
                <w:div w:id="17693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6923">
          <w:marLeft w:val="0"/>
          <w:marRight w:val="0"/>
          <w:marTop w:val="0"/>
          <w:marBottom w:val="0"/>
          <w:divBdr>
            <w:top w:val="none" w:sz="0" w:space="0" w:color="auto"/>
            <w:left w:val="none" w:sz="0" w:space="0" w:color="auto"/>
            <w:bottom w:val="none" w:sz="0" w:space="0" w:color="auto"/>
            <w:right w:val="none" w:sz="0" w:space="0" w:color="auto"/>
          </w:divBdr>
          <w:divsChild>
            <w:div w:id="124465623">
              <w:marLeft w:val="0"/>
              <w:marRight w:val="0"/>
              <w:marTop w:val="0"/>
              <w:marBottom w:val="0"/>
              <w:divBdr>
                <w:top w:val="none" w:sz="0" w:space="0" w:color="auto"/>
                <w:left w:val="none" w:sz="0" w:space="0" w:color="auto"/>
                <w:bottom w:val="none" w:sz="0" w:space="0" w:color="auto"/>
                <w:right w:val="none" w:sz="0" w:space="0" w:color="auto"/>
              </w:divBdr>
              <w:divsChild>
                <w:div w:id="1380089094">
                  <w:marLeft w:val="0"/>
                  <w:marRight w:val="0"/>
                  <w:marTop w:val="0"/>
                  <w:marBottom w:val="0"/>
                  <w:divBdr>
                    <w:top w:val="none" w:sz="0" w:space="0" w:color="auto"/>
                    <w:left w:val="none" w:sz="0" w:space="0" w:color="auto"/>
                    <w:bottom w:val="none" w:sz="0" w:space="0" w:color="auto"/>
                    <w:right w:val="none" w:sz="0" w:space="0" w:color="auto"/>
                  </w:divBdr>
                </w:div>
              </w:divsChild>
            </w:div>
            <w:div w:id="1686903414">
              <w:marLeft w:val="0"/>
              <w:marRight w:val="0"/>
              <w:marTop w:val="0"/>
              <w:marBottom w:val="0"/>
              <w:divBdr>
                <w:top w:val="none" w:sz="0" w:space="0" w:color="auto"/>
                <w:left w:val="none" w:sz="0" w:space="0" w:color="auto"/>
                <w:bottom w:val="none" w:sz="0" w:space="0" w:color="auto"/>
                <w:right w:val="none" w:sz="0" w:space="0" w:color="auto"/>
              </w:divBdr>
              <w:divsChild>
                <w:div w:id="520314472">
                  <w:marLeft w:val="0"/>
                  <w:marRight w:val="0"/>
                  <w:marTop w:val="0"/>
                  <w:marBottom w:val="0"/>
                  <w:divBdr>
                    <w:top w:val="none" w:sz="0" w:space="0" w:color="auto"/>
                    <w:left w:val="none" w:sz="0" w:space="0" w:color="auto"/>
                    <w:bottom w:val="none" w:sz="0" w:space="0" w:color="auto"/>
                    <w:right w:val="none" w:sz="0" w:space="0" w:color="auto"/>
                  </w:divBdr>
                </w:div>
              </w:divsChild>
            </w:div>
            <w:div w:id="901602802">
              <w:marLeft w:val="0"/>
              <w:marRight w:val="0"/>
              <w:marTop w:val="0"/>
              <w:marBottom w:val="0"/>
              <w:divBdr>
                <w:top w:val="none" w:sz="0" w:space="0" w:color="auto"/>
                <w:left w:val="none" w:sz="0" w:space="0" w:color="auto"/>
                <w:bottom w:val="none" w:sz="0" w:space="0" w:color="auto"/>
                <w:right w:val="none" w:sz="0" w:space="0" w:color="auto"/>
              </w:divBdr>
              <w:divsChild>
                <w:div w:id="898399593">
                  <w:marLeft w:val="0"/>
                  <w:marRight w:val="0"/>
                  <w:marTop w:val="0"/>
                  <w:marBottom w:val="0"/>
                  <w:divBdr>
                    <w:top w:val="none" w:sz="0" w:space="0" w:color="auto"/>
                    <w:left w:val="none" w:sz="0" w:space="0" w:color="auto"/>
                    <w:bottom w:val="none" w:sz="0" w:space="0" w:color="auto"/>
                    <w:right w:val="none" w:sz="0" w:space="0" w:color="auto"/>
                  </w:divBdr>
                </w:div>
                <w:div w:id="1143933690">
                  <w:marLeft w:val="0"/>
                  <w:marRight w:val="0"/>
                  <w:marTop w:val="0"/>
                  <w:marBottom w:val="0"/>
                  <w:divBdr>
                    <w:top w:val="none" w:sz="0" w:space="0" w:color="auto"/>
                    <w:left w:val="none" w:sz="0" w:space="0" w:color="auto"/>
                    <w:bottom w:val="none" w:sz="0" w:space="0" w:color="auto"/>
                    <w:right w:val="none" w:sz="0" w:space="0" w:color="auto"/>
                  </w:divBdr>
                </w:div>
              </w:divsChild>
            </w:div>
            <w:div w:id="1117026083">
              <w:marLeft w:val="0"/>
              <w:marRight w:val="0"/>
              <w:marTop w:val="0"/>
              <w:marBottom w:val="0"/>
              <w:divBdr>
                <w:top w:val="none" w:sz="0" w:space="0" w:color="auto"/>
                <w:left w:val="none" w:sz="0" w:space="0" w:color="auto"/>
                <w:bottom w:val="none" w:sz="0" w:space="0" w:color="auto"/>
                <w:right w:val="none" w:sz="0" w:space="0" w:color="auto"/>
              </w:divBdr>
              <w:divsChild>
                <w:div w:id="726488662">
                  <w:marLeft w:val="0"/>
                  <w:marRight w:val="0"/>
                  <w:marTop w:val="0"/>
                  <w:marBottom w:val="0"/>
                  <w:divBdr>
                    <w:top w:val="none" w:sz="0" w:space="0" w:color="auto"/>
                    <w:left w:val="none" w:sz="0" w:space="0" w:color="auto"/>
                    <w:bottom w:val="none" w:sz="0" w:space="0" w:color="auto"/>
                    <w:right w:val="none" w:sz="0" w:space="0" w:color="auto"/>
                  </w:divBdr>
                </w:div>
              </w:divsChild>
            </w:div>
            <w:div w:id="1417823874">
              <w:marLeft w:val="0"/>
              <w:marRight w:val="0"/>
              <w:marTop w:val="0"/>
              <w:marBottom w:val="0"/>
              <w:divBdr>
                <w:top w:val="none" w:sz="0" w:space="0" w:color="auto"/>
                <w:left w:val="none" w:sz="0" w:space="0" w:color="auto"/>
                <w:bottom w:val="none" w:sz="0" w:space="0" w:color="auto"/>
                <w:right w:val="none" w:sz="0" w:space="0" w:color="auto"/>
              </w:divBdr>
              <w:divsChild>
                <w:div w:id="514073960">
                  <w:marLeft w:val="0"/>
                  <w:marRight w:val="0"/>
                  <w:marTop w:val="0"/>
                  <w:marBottom w:val="0"/>
                  <w:divBdr>
                    <w:top w:val="none" w:sz="0" w:space="0" w:color="auto"/>
                    <w:left w:val="none" w:sz="0" w:space="0" w:color="auto"/>
                    <w:bottom w:val="none" w:sz="0" w:space="0" w:color="auto"/>
                    <w:right w:val="none" w:sz="0" w:space="0" w:color="auto"/>
                  </w:divBdr>
                </w:div>
                <w:div w:id="1923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4717">
          <w:marLeft w:val="0"/>
          <w:marRight w:val="0"/>
          <w:marTop w:val="0"/>
          <w:marBottom w:val="0"/>
          <w:divBdr>
            <w:top w:val="none" w:sz="0" w:space="0" w:color="auto"/>
            <w:left w:val="none" w:sz="0" w:space="0" w:color="auto"/>
            <w:bottom w:val="none" w:sz="0" w:space="0" w:color="auto"/>
            <w:right w:val="none" w:sz="0" w:space="0" w:color="auto"/>
          </w:divBdr>
          <w:divsChild>
            <w:div w:id="1553619290">
              <w:marLeft w:val="0"/>
              <w:marRight w:val="0"/>
              <w:marTop w:val="0"/>
              <w:marBottom w:val="0"/>
              <w:divBdr>
                <w:top w:val="none" w:sz="0" w:space="0" w:color="auto"/>
                <w:left w:val="none" w:sz="0" w:space="0" w:color="auto"/>
                <w:bottom w:val="none" w:sz="0" w:space="0" w:color="auto"/>
                <w:right w:val="none" w:sz="0" w:space="0" w:color="auto"/>
              </w:divBdr>
              <w:divsChild>
                <w:div w:id="333916399">
                  <w:marLeft w:val="0"/>
                  <w:marRight w:val="0"/>
                  <w:marTop w:val="0"/>
                  <w:marBottom w:val="0"/>
                  <w:divBdr>
                    <w:top w:val="none" w:sz="0" w:space="0" w:color="auto"/>
                    <w:left w:val="none" w:sz="0" w:space="0" w:color="auto"/>
                    <w:bottom w:val="none" w:sz="0" w:space="0" w:color="auto"/>
                    <w:right w:val="none" w:sz="0" w:space="0" w:color="auto"/>
                  </w:divBdr>
                </w:div>
              </w:divsChild>
            </w:div>
            <w:div w:id="937177043">
              <w:marLeft w:val="0"/>
              <w:marRight w:val="0"/>
              <w:marTop w:val="0"/>
              <w:marBottom w:val="0"/>
              <w:divBdr>
                <w:top w:val="none" w:sz="0" w:space="0" w:color="auto"/>
                <w:left w:val="none" w:sz="0" w:space="0" w:color="auto"/>
                <w:bottom w:val="none" w:sz="0" w:space="0" w:color="auto"/>
                <w:right w:val="none" w:sz="0" w:space="0" w:color="auto"/>
              </w:divBdr>
              <w:divsChild>
                <w:div w:id="22903526">
                  <w:marLeft w:val="0"/>
                  <w:marRight w:val="0"/>
                  <w:marTop w:val="0"/>
                  <w:marBottom w:val="0"/>
                  <w:divBdr>
                    <w:top w:val="none" w:sz="0" w:space="0" w:color="auto"/>
                    <w:left w:val="none" w:sz="0" w:space="0" w:color="auto"/>
                    <w:bottom w:val="none" w:sz="0" w:space="0" w:color="auto"/>
                    <w:right w:val="none" w:sz="0" w:space="0" w:color="auto"/>
                  </w:divBdr>
                </w:div>
                <w:div w:id="152992578">
                  <w:marLeft w:val="0"/>
                  <w:marRight w:val="0"/>
                  <w:marTop w:val="0"/>
                  <w:marBottom w:val="0"/>
                  <w:divBdr>
                    <w:top w:val="none" w:sz="0" w:space="0" w:color="auto"/>
                    <w:left w:val="none" w:sz="0" w:space="0" w:color="auto"/>
                    <w:bottom w:val="none" w:sz="0" w:space="0" w:color="auto"/>
                    <w:right w:val="none" w:sz="0" w:space="0" w:color="auto"/>
                  </w:divBdr>
                </w:div>
              </w:divsChild>
            </w:div>
            <w:div w:id="982201734">
              <w:marLeft w:val="0"/>
              <w:marRight w:val="0"/>
              <w:marTop w:val="0"/>
              <w:marBottom w:val="0"/>
              <w:divBdr>
                <w:top w:val="none" w:sz="0" w:space="0" w:color="auto"/>
                <w:left w:val="none" w:sz="0" w:space="0" w:color="auto"/>
                <w:bottom w:val="none" w:sz="0" w:space="0" w:color="auto"/>
                <w:right w:val="none" w:sz="0" w:space="0" w:color="auto"/>
              </w:divBdr>
              <w:divsChild>
                <w:div w:id="891231259">
                  <w:marLeft w:val="0"/>
                  <w:marRight w:val="0"/>
                  <w:marTop w:val="0"/>
                  <w:marBottom w:val="0"/>
                  <w:divBdr>
                    <w:top w:val="none" w:sz="0" w:space="0" w:color="auto"/>
                    <w:left w:val="none" w:sz="0" w:space="0" w:color="auto"/>
                    <w:bottom w:val="none" w:sz="0" w:space="0" w:color="auto"/>
                    <w:right w:val="none" w:sz="0" w:space="0" w:color="auto"/>
                  </w:divBdr>
                </w:div>
              </w:divsChild>
            </w:div>
            <w:div w:id="1054356048">
              <w:marLeft w:val="0"/>
              <w:marRight w:val="0"/>
              <w:marTop w:val="0"/>
              <w:marBottom w:val="0"/>
              <w:divBdr>
                <w:top w:val="none" w:sz="0" w:space="0" w:color="auto"/>
                <w:left w:val="none" w:sz="0" w:space="0" w:color="auto"/>
                <w:bottom w:val="none" w:sz="0" w:space="0" w:color="auto"/>
                <w:right w:val="none" w:sz="0" w:space="0" w:color="auto"/>
              </w:divBdr>
              <w:divsChild>
                <w:div w:id="1550341074">
                  <w:marLeft w:val="0"/>
                  <w:marRight w:val="0"/>
                  <w:marTop w:val="0"/>
                  <w:marBottom w:val="0"/>
                  <w:divBdr>
                    <w:top w:val="none" w:sz="0" w:space="0" w:color="auto"/>
                    <w:left w:val="none" w:sz="0" w:space="0" w:color="auto"/>
                    <w:bottom w:val="none" w:sz="0" w:space="0" w:color="auto"/>
                    <w:right w:val="none" w:sz="0" w:space="0" w:color="auto"/>
                  </w:divBdr>
                </w:div>
              </w:divsChild>
            </w:div>
            <w:div w:id="849834968">
              <w:marLeft w:val="0"/>
              <w:marRight w:val="0"/>
              <w:marTop w:val="0"/>
              <w:marBottom w:val="0"/>
              <w:divBdr>
                <w:top w:val="none" w:sz="0" w:space="0" w:color="auto"/>
                <w:left w:val="none" w:sz="0" w:space="0" w:color="auto"/>
                <w:bottom w:val="none" w:sz="0" w:space="0" w:color="auto"/>
                <w:right w:val="none" w:sz="0" w:space="0" w:color="auto"/>
              </w:divBdr>
              <w:divsChild>
                <w:div w:id="871110685">
                  <w:marLeft w:val="0"/>
                  <w:marRight w:val="0"/>
                  <w:marTop w:val="0"/>
                  <w:marBottom w:val="0"/>
                  <w:divBdr>
                    <w:top w:val="none" w:sz="0" w:space="0" w:color="auto"/>
                    <w:left w:val="none" w:sz="0" w:space="0" w:color="auto"/>
                    <w:bottom w:val="none" w:sz="0" w:space="0" w:color="auto"/>
                    <w:right w:val="none" w:sz="0" w:space="0" w:color="auto"/>
                  </w:divBdr>
                </w:div>
              </w:divsChild>
            </w:div>
            <w:div w:id="1324897888">
              <w:marLeft w:val="0"/>
              <w:marRight w:val="0"/>
              <w:marTop w:val="0"/>
              <w:marBottom w:val="0"/>
              <w:divBdr>
                <w:top w:val="none" w:sz="0" w:space="0" w:color="auto"/>
                <w:left w:val="none" w:sz="0" w:space="0" w:color="auto"/>
                <w:bottom w:val="none" w:sz="0" w:space="0" w:color="auto"/>
                <w:right w:val="none" w:sz="0" w:space="0" w:color="auto"/>
              </w:divBdr>
              <w:divsChild>
                <w:div w:id="1312179457">
                  <w:marLeft w:val="0"/>
                  <w:marRight w:val="0"/>
                  <w:marTop w:val="0"/>
                  <w:marBottom w:val="0"/>
                  <w:divBdr>
                    <w:top w:val="none" w:sz="0" w:space="0" w:color="auto"/>
                    <w:left w:val="none" w:sz="0" w:space="0" w:color="auto"/>
                    <w:bottom w:val="none" w:sz="0" w:space="0" w:color="auto"/>
                    <w:right w:val="none" w:sz="0" w:space="0" w:color="auto"/>
                  </w:divBdr>
                </w:div>
              </w:divsChild>
            </w:div>
            <w:div w:id="1378511507">
              <w:marLeft w:val="0"/>
              <w:marRight w:val="0"/>
              <w:marTop w:val="0"/>
              <w:marBottom w:val="0"/>
              <w:divBdr>
                <w:top w:val="none" w:sz="0" w:space="0" w:color="auto"/>
                <w:left w:val="none" w:sz="0" w:space="0" w:color="auto"/>
                <w:bottom w:val="none" w:sz="0" w:space="0" w:color="auto"/>
                <w:right w:val="none" w:sz="0" w:space="0" w:color="auto"/>
              </w:divBdr>
              <w:divsChild>
                <w:div w:id="1263339189">
                  <w:marLeft w:val="0"/>
                  <w:marRight w:val="0"/>
                  <w:marTop w:val="0"/>
                  <w:marBottom w:val="0"/>
                  <w:divBdr>
                    <w:top w:val="none" w:sz="0" w:space="0" w:color="auto"/>
                    <w:left w:val="none" w:sz="0" w:space="0" w:color="auto"/>
                    <w:bottom w:val="none" w:sz="0" w:space="0" w:color="auto"/>
                    <w:right w:val="none" w:sz="0" w:space="0" w:color="auto"/>
                  </w:divBdr>
                </w:div>
              </w:divsChild>
            </w:div>
            <w:div w:id="541327880">
              <w:marLeft w:val="0"/>
              <w:marRight w:val="0"/>
              <w:marTop w:val="0"/>
              <w:marBottom w:val="0"/>
              <w:divBdr>
                <w:top w:val="none" w:sz="0" w:space="0" w:color="auto"/>
                <w:left w:val="none" w:sz="0" w:space="0" w:color="auto"/>
                <w:bottom w:val="none" w:sz="0" w:space="0" w:color="auto"/>
                <w:right w:val="none" w:sz="0" w:space="0" w:color="auto"/>
              </w:divBdr>
              <w:divsChild>
                <w:div w:id="923875443">
                  <w:marLeft w:val="0"/>
                  <w:marRight w:val="0"/>
                  <w:marTop w:val="0"/>
                  <w:marBottom w:val="0"/>
                  <w:divBdr>
                    <w:top w:val="none" w:sz="0" w:space="0" w:color="auto"/>
                    <w:left w:val="none" w:sz="0" w:space="0" w:color="auto"/>
                    <w:bottom w:val="none" w:sz="0" w:space="0" w:color="auto"/>
                    <w:right w:val="none" w:sz="0" w:space="0" w:color="auto"/>
                  </w:divBdr>
                </w:div>
              </w:divsChild>
            </w:div>
            <w:div w:id="1753432813">
              <w:marLeft w:val="0"/>
              <w:marRight w:val="0"/>
              <w:marTop w:val="0"/>
              <w:marBottom w:val="0"/>
              <w:divBdr>
                <w:top w:val="none" w:sz="0" w:space="0" w:color="auto"/>
                <w:left w:val="none" w:sz="0" w:space="0" w:color="auto"/>
                <w:bottom w:val="none" w:sz="0" w:space="0" w:color="auto"/>
                <w:right w:val="none" w:sz="0" w:space="0" w:color="auto"/>
              </w:divBdr>
              <w:divsChild>
                <w:div w:id="1795758299">
                  <w:marLeft w:val="0"/>
                  <w:marRight w:val="0"/>
                  <w:marTop w:val="0"/>
                  <w:marBottom w:val="0"/>
                  <w:divBdr>
                    <w:top w:val="none" w:sz="0" w:space="0" w:color="auto"/>
                    <w:left w:val="none" w:sz="0" w:space="0" w:color="auto"/>
                    <w:bottom w:val="none" w:sz="0" w:space="0" w:color="auto"/>
                    <w:right w:val="none" w:sz="0" w:space="0" w:color="auto"/>
                  </w:divBdr>
                </w:div>
                <w:div w:id="375280065">
                  <w:marLeft w:val="0"/>
                  <w:marRight w:val="0"/>
                  <w:marTop w:val="0"/>
                  <w:marBottom w:val="0"/>
                  <w:divBdr>
                    <w:top w:val="none" w:sz="0" w:space="0" w:color="auto"/>
                    <w:left w:val="none" w:sz="0" w:space="0" w:color="auto"/>
                    <w:bottom w:val="none" w:sz="0" w:space="0" w:color="auto"/>
                    <w:right w:val="none" w:sz="0" w:space="0" w:color="auto"/>
                  </w:divBdr>
                </w:div>
                <w:div w:id="2133597322">
                  <w:marLeft w:val="0"/>
                  <w:marRight w:val="0"/>
                  <w:marTop w:val="0"/>
                  <w:marBottom w:val="0"/>
                  <w:divBdr>
                    <w:top w:val="none" w:sz="0" w:space="0" w:color="auto"/>
                    <w:left w:val="none" w:sz="0" w:space="0" w:color="auto"/>
                    <w:bottom w:val="none" w:sz="0" w:space="0" w:color="auto"/>
                    <w:right w:val="none" w:sz="0" w:space="0" w:color="auto"/>
                  </w:divBdr>
                </w:div>
                <w:div w:id="1699548714">
                  <w:marLeft w:val="0"/>
                  <w:marRight w:val="0"/>
                  <w:marTop w:val="0"/>
                  <w:marBottom w:val="0"/>
                  <w:divBdr>
                    <w:top w:val="none" w:sz="0" w:space="0" w:color="auto"/>
                    <w:left w:val="none" w:sz="0" w:space="0" w:color="auto"/>
                    <w:bottom w:val="none" w:sz="0" w:space="0" w:color="auto"/>
                    <w:right w:val="none" w:sz="0" w:space="0" w:color="auto"/>
                  </w:divBdr>
                </w:div>
              </w:divsChild>
            </w:div>
            <w:div w:id="1569002080">
              <w:marLeft w:val="0"/>
              <w:marRight w:val="0"/>
              <w:marTop w:val="0"/>
              <w:marBottom w:val="0"/>
              <w:divBdr>
                <w:top w:val="none" w:sz="0" w:space="0" w:color="auto"/>
                <w:left w:val="none" w:sz="0" w:space="0" w:color="auto"/>
                <w:bottom w:val="none" w:sz="0" w:space="0" w:color="auto"/>
                <w:right w:val="none" w:sz="0" w:space="0" w:color="auto"/>
              </w:divBdr>
              <w:divsChild>
                <w:div w:id="682438235">
                  <w:marLeft w:val="0"/>
                  <w:marRight w:val="0"/>
                  <w:marTop w:val="0"/>
                  <w:marBottom w:val="0"/>
                  <w:divBdr>
                    <w:top w:val="none" w:sz="0" w:space="0" w:color="auto"/>
                    <w:left w:val="none" w:sz="0" w:space="0" w:color="auto"/>
                    <w:bottom w:val="none" w:sz="0" w:space="0" w:color="auto"/>
                    <w:right w:val="none" w:sz="0" w:space="0" w:color="auto"/>
                  </w:divBdr>
                </w:div>
              </w:divsChild>
            </w:div>
            <w:div w:id="2046170037">
              <w:marLeft w:val="0"/>
              <w:marRight w:val="0"/>
              <w:marTop w:val="0"/>
              <w:marBottom w:val="0"/>
              <w:divBdr>
                <w:top w:val="none" w:sz="0" w:space="0" w:color="auto"/>
                <w:left w:val="none" w:sz="0" w:space="0" w:color="auto"/>
                <w:bottom w:val="none" w:sz="0" w:space="0" w:color="auto"/>
                <w:right w:val="none" w:sz="0" w:space="0" w:color="auto"/>
              </w:divBdr>
              <w:divsChild>
                <w:div w:id="7760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54164">
          <w:marLeft w:val="0"/>
          <w:marRight w:val="0"/>
          <w:marTop w:val="0"/>
          <w:marBottom w:val="0"/>
          <w:divBdr>
            <w:top w:val="none" w:sz="0" w:space="0" w:color="auto"/>
            <w:left w:val="none" w:sz="0" w:space="0" w:color="auto"/>
            <w:bottom w:val="none" w:sz="0" w:space="0" w:color="auto"/>
            <w:right w:val="none" w:sz="0" w:space="0" w:color="auto"/>
          </w:divBdr>
          <w:divsChild>
            <w:div w:id="2047556749">
              <w:marLeft w:val="0"/>
              <w:marRight w:val="0"/>
              <w:marTop w:val="0"/>
              <w:marBottom w:val="0"/>
              <w:divBdr>
                <w:top w:val="none" w:sz="0" w:space="0" w:color="auto"/>
                <w:left w:val="none" w:sz="0" w:space="0" w:color="auto"/>
                <w:bottom w:val="none" w:sz="0" w:space="0" w:color="auto"/>
                <w:right w:val="none" w:sz="0" w:space="0" w:color="auto"/>
              </w:divBdr>
              <w:divsChild>
                <w:div w:id="429469239">
                  <w:marLeft w:val="0"/>
                  <w:marRight w:val="0"/>
                  <w:marTop w:val="0"/>
                  <w:marBottom w:val="0"/>
                  <w:divBdr>
                    <w:top w:val="none" w:sz="0" w:space="0" w:color="auto"/>
                    <w:left w:val="none" w:sz="0" w:space="0" w:color="auto"/>
                    <w:bottom w:val="none" w:sz="0" w:space="0" w:color="auto"/>
                    <w:right w:val="none" w:sz="0" w:space="0" w:color="auto"/>
                  </w:divBdr>
                </w:div>
              </w:divsChild>
            </w:div>
            <w:div w:id="826675716">
              <w:marLeft w:val="0"/>
              <w:marRight w:val="0"/>
              <w:marTop w:val="0"/>
              <w:marBottom w:val="0"/>
              <w:divBdr>
                <w:top w:val="none" w:sz="0" w:space="0" w:color="auto"/>
                <w:left w:val="none" w:sz="0" w:space="0" w:color="auto"/>
                <w:bottom w:val="none" w:sz="0" w:space="0" w:color="auto"/>
                <w:right w:val="none" w:sz="0" w:space="0" w:color="auto"/>
              </w:divBdr>
              <w:divsChild>
                <w:div w:id="1506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14775">
      <w:bodyDiv w:val="1"/>
      <w:marLeft w:val="0"/>
      <w:marRight w:val="0"/>
      <w:marTop w:val="0"/>
      <w:marBottom w:val="0"/>
      <w:divBdr>
        <w:top w:val="none" w:sz="0" w:space="0" w:color="auto"/>
        <w:left w:val="none" w:sz="0" w:space="0" w:color="auto"/>
        <w:bottom w:val="none" w:sz="0" w:space="0" w:color="auto"/>
        <w:right w:val="none" w:sz="0" w:space="0" w:color="auto"/>
      </w:divBdr>
      <w:divsChild>
        <w:div w:id="1766151882">
          <w:marLeft w:val="0"/>
          <w:marRight w:val="0"/>
          <w:marTop w:val="0"/>
          <w:marBottom w:val="0"/>
          <w:divBdr>
            <w:top w:val="none" w:sz="0" w:space="0" w:color="auto"/>
            <w:left w:val="none" w:sz="0" w:space="0" w:color="auto"/>
            <w:bottom w:val="none" w:sz="0" w:space="0" w:color="auto"/>
            <w:right w:val="none" w:sz="0" w:space="0" w:color="auto"/>
          </w:divBdr>
          <w:divsChild>
            <w:div w:id="479928432">
              <w:marLeft w:val="0"/>
              <w:marRight w:val="0"/>
              <w:marTop w:val="0"/>
              <w:marBottom w:val="0"/>
              <w:divBdr>
                <w:top w:val="none" w:sz="0" w:space="0" w:color="auto"/>
                <w:left w:val="none" w:sz="0" w:space="0" w:color="auto"/>
                <w:bottom w:val="none" w:sz="0" w:space="0" w:color="auto"/>
                <w:right w:val="none" w:sz="0" w:space="0" w:color="auto"/>
              </w:divBdr>
              <w:divsChild>
                <w:div w:id="20130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538617586">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 w:id="1862352360">
      <w:bodyDiv w:val="1"/>
      <w:marLeft w:val="0"/>
      <w:marRight w:val="0"/>
      <w:marTop w:val="0"/>
      <w:marBottom w:val="0"/>
      <w:divBdr>
        <w:top w:val="none" w:sz="0" w:space="0" w:color="auto"/>
        <w:left w:val="none" w:sz="0" w:space="0" w:color="auto"/>
        <w:bottom w:val="none" w:sz="0" w:space="0" w:color="auto"/>
        <w:right w:val="none" w:sz="0" w:space="0" w:color="auto"/>
      </w:divBdr>
      <w:divsChild>
        <w:div w:id="1801260633">
          <w:marLeft w:val="0"/>
          <w:marRight w:val="0"/>
          <w:marTop w:val="0"/>
          <w:marBottom w:val="0"/>
          <w:divBdr>
            <w:top w:val="none" w:sz="0" w:space="0" w:color="auto"/>
            <w:left w:val="none" w:sz="0" w:space="0" w:color="auto"/>
            <w:bottom w:val="none" w:sz="0" w:space="0" w:color="auto"/>
            <w:right w:val="none" w:sz="0" w:space="0" w:color="auto"/>
          </w:divBdr>
          <w:divsChild>
            <w:div w:id="888955276">
              <w:marLeft w:val="0"/>
              <w:marRight w:val="0"/>
              <w:marTop w:val="0"/>
              <w:marBottom w:val="0"/>
              <w:divBdr>
                <w:top w:val="none" w:sz="0" w:space="0" w:color="auto"/>
                <w:left w:val="none" w:sz="0" w:space="0" w:color="auto"/>
                <w:bottom w:val="none" w:sz="0" w:space="0" w:color="auto"/>
                <w:right w:val="none" w:sz="0" w:space="0" w:color="auto"/>
              </w:divBdr>
              <w:divsChild>
                <w:div w:id="86274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0978">
      <w:bodyDiv w:val="1"/>
      <w:marLeft w:val="0"/>
      <w:marRight w:val="0"/>
      <w:marTop w:val="0"/>
      <w:marBottom w:val="0"/>
      <w:divBdr>
        <w:top w:val="none" w:sz="0" w:space="0" w:color="auto"/>
        <w:left w:val="none" w:sz="0" w:space="0" w:color="auto"/>
        <w:bottom w:val="none" w:sz="0" w:space="0" w:color="auto"/>
        <w:right w:val="none" w:sz="0" w:space="0" w:color="auto"/>
      </w:divBdr>
      <w:divsChild>
        <w:div w:id="2018656797">
          <w:marLeft w:val="0"/>
          <w:marRight w:val="0"/>
          <w:marTop w:val="0"/>
          <w:marBottom w:val="0"/>
          <w:divBdr>
            <w:top w:val="none" w:sz="0" w:space="0" w:color="auto"/>
            <w:left w:val="none" w:sz="0" w:space="0" w:color="auto"/>
            <w:bottom w:val="none" w:sz="0" w:space="0" w:color="auto"/>
            <w:right w:val="none" w:sz="0" w:space="0" w:color="auto"/>
          </w:divBdr>
          <w:divsChild>
            <w:div w:id="1109469053">
              <w:marLeft w:val="0"/>
              <w:marRight w:val="0"/>
              <w:marTop w:val="0"/>
              <w:marBottom w:val="0"/>
              <w:divBdr>
                <w:top w:val="none" w:sz="0" w:space="0" w:color="auto"/>
                <w:left w:val="none" w:sz="0" w:space="0" w:color="auto"/>
                <w:bottom w:val="none" w:sz="0" w:space="0" w:color="auto"/>
                <w:right w:val="none" w:sz="0" w:space="0" w:color="auto"/>
              </w:divBdr>
              <w:divsChild>
                <w:div w:id="19546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5770C-77A5-7D43-84D4-37DF9828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34</Pages>
  <Words>10033</Words>
  <Characters>57190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Rev. 2 Author</cp:lastModifiedBy>
  <cp:revision>7</cp:revision>
  <dcterms:created xsi:type="dcterms:W3CDTF">2018-09-14T17:24:00Z</dcterms:created>
  <dcterms:modified xsi:type="dcterms:W3CDTF">2018-09-14T19:05:00Z</dcterms:modified>
</cp:coreProperties>
</file>