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106" w:rsidRDefault="002A5106" w:rsidP="002A5106">
      <w:pPr>
        <w:tabs>
          <w:tab w:val="left" w:pos="3345"/>
        </w:tabs>
        <w:spacing w:before="0" w:line="200" w:lineRule="auto"/>
      </w:pPr>
      <w:bookmarkStart w:id="0" w:name="dbreak"/>
      <w:bookmarkEnd w:id="0"/>
    </w:p>
    <w:p w:rsidR="002A5106" w:rsidRDefault="002A5106" w:rsidP="002A5106">
      <w:pPr>
        <w:spacing w:before="0" w:line="260" w:lineRule="auto"/>
      </w:pPr>
    </w:p>
    <w:p w:rsidR="002A5106" w:rsidRDefault="002A5106" w:rsidP="002A5106">
      <w:pPr>
        <w:spacing w:before="0"/>
        <w:jc w:val="center"/>
        <w:rPr>
          <w:b/>
        </w:rPr>
      </w:pPr>
      <w:r>
        <w:rPr>
          <w:b/>
        </w:rPr>
        <w:t>UNITED STATES OF AMERICA</w:t>
      </w:r>
    </w:p>
    <w:p w:rsidR="002A5106" w:rsidRDefault="002A5106" w:rsidP="002A5106">
      <w:pPr>
        <w:spacing w:before="0"/>
        <w:ind w:left="2560"/>
      </w:pPr>
    </w:p>
    <w:p w:rsidR="002A5106" w:rsidRPr="00E92853" w:rsidRDefault="002A5106" w:rsidP="002A5106">
      <w:pPr>
        <w:spacing w:before="0"/>
        <w:jc w:val="center"/>
      </w:pPr>
      <w:r>
        <w:t xml:space="preserve">DRAFT </w:t>
      </w:r>
      <w:r w:rsidRPr="00E92853">
        <w:t>PROPOSAL</w:t>
      </w:r>
      <w:r>
        <w:t>S</w:t>
      </w:r>
      <w:r w:rsidRPr="00E92853">
        <w:t xml:space="preserve"> FOR THE WORK OF THE CONFERENCE</w:t>
      </w:r>
    </w:p>
    <w:p w:rsidR="002A5106" w:rsidRDefault="002A5106" w:rsidP="002A5106">
      <w:pPr>
        <w:spacing w:before="0" w:line="314" w:lineRule="auto"/>
      </w:pPr>
    </w:p>
    <w:p w:rsidR="00EC272C" w:rsidRDefault="00EC272C" w:rsidP="008C20ED">
      <w:pPr>
        <w:jc w:val="center"/>
        <w:rPr>
          <w:b/>
        </w:rPr>
      </w:pPr>
      <w:r w:rsidRPr="00EC272C">
        <w:rPr>
          <w:b/>
        </w:rPr>
        <w:t>Agenda Item 1.</w:t>
      </w:r>
      <w:r w:rsidR="001D1A1C">
        <w:rPr>
          <w:b/>
        </w:rPr>
        <w:t>13</w:t>
      </w:r>
    </w:p>
    <w:p w:rsidR="000C604E" w:rsidRPr="00EC272C" w:rsidRDefault="000C604E" w:rsidP="00C95B12">
      <w:pPr>
        <w:spacing w:before="0"/>
        <w:jc w:val="both"/>
        <w:rPr>
          <w:b/>
          <w:iCs/>
        </w:rPr>
      </w:pPr>
    </w:p>
    <w:p w:rsidR="006C1EC5" w:rsidRPr="006C1EC5" w:rsidRDefault="006C1EC5" w:rsidP="00573DDD">
      <w:pPr>
        <w:widowControl w:val="0"/>
        <w:jc w:val="both"/>
        <w:rPr>
          <w:szCs w:val="24"/>
        </w:rPr>
      </w:pPr>
      <w:r>
        <w:rPr>
          <w:b/>
          <w:szCs w:val="24"/>
        </w:rPr>
        <w:t xml:space="preserve">Agenda Item 1.13: </w:t>
      </w:r>
      <w:r w:rsidRPr="006C1EC5">
        <w:rPr>
          <w:i/>
          <w:szCs w:val="24"/>
        </w:rPr>
        <w:t>to consider identification of frequency bands for the future development of International Mobile Telecommunications (IMT), including possible additional allocations to the mobile service on a primary basis, in accordance</w:t>
      </w:r>
      <w:r>
        <w:rPr>
          <w:i/>
          <w:szCs w:val="24"/>
        </w:rPr>
        <w:t xml:space="preserve"> </w:t>
      </w:r>
      <w:r w:rsidRPr="001D1A1C">
        <w:rPr>
          <w:i/>
          <w:iCs/>
        </w:rPr>
        <w:t>with Resolution </w:t>
      </w:r>
      <w:r w:rsidRPr="00064B24">
        <w:rPr>
          <w:b/>
          <w:bCs/>
          <w:iCs/>
        </w:rPr>
        <w:t>238 (WRC-15)</w:t>
      </w:r>
    </w:p>
    <w:p w:rsidR="00B35642" w:rsidRDefault="00B35642" w:rsidP="00573DDD">
      <w:pPr>
        <w:widowControl w:val="0"/>
        <w:jc w:val="both"/>
        <w:rPr>
          <w:b/>
          <w:szCs w:val="24"/>
        </w:rPr>
      </w:pPr>
    </w:p>
    <w:p w:rsidR="00573DDD" w:rsidRPr="00C95B12" w:rsidRDefault="005D4CFD" w:rsidP="00573DDD">
      <w:pPr>
        <w:widowControl w:val="0"/>
        <w:jc w:val="both"/>
        <w:rPr>
          <w:b/>
          <w:sz w:val="22"/>
          <w:szCs w:val="22"/>
        </w:rPr>
      </w:pPr>
      <w:r w:rsidRPr="00C95B12">
        <w:rPr>
          <w:b/>
          <w:szCs w:val="24"/>
        </w:rPr>
        <w:t>Background</w:t>
      </w:r>
      <w:r w:rsidR="00B93186" w:rsidRPr="00C95B12">
        <w:rPr>
          <w:b/>
          <w:szCs w:val="24"/>
        </w:rPr>
        <w:t xml:space="preserve"> Information:  </w:t>
      </w:r>
    </w:p>
    <w:p w:rsidR="00573DDD" w:rsidRDefault="00732417" w:rsidP="00B35642">
      <w:pPr>
        <w:spacing w:before="0"/>
        <w:rPr>
          <w:lang w:val="en-US" w:eastAsia="ja-JP"/>
        </w:rPr>
      </w:pPr>
      <w:r>
        <w:rPr>
          <w:szCs w:val="22"/>
        </w:rPr>
        <w:t xml:space="preserve">Both terrestrial </w:t>
      </w:r>
      <w:r w:rsidR="007A54D0">
        <w:rPr>
          <w:szCs w:val="22"/>
        </w:rPr>
        <w:t xml:space="preserve">and satellite </w:t>
      </w:r>
      <w:r w:rsidR="007A54D0" w:rsidRPr="0086713F">
        <w:rPr>
          <w:szCs w:val="22"/>
        </w:rPr>
        <w:t xml:space="preserve">broadband </w:t>
      </w:r>
      <w:r w:rsidR="007A54D0">
        <w:rPr>
          <w:szCs w:val="22"/>
        </w:rPr>
        <w:t xml:space="preserve">services </w:t>
      </w:r>
      <w:r w:rsidR="00573DDD" w:rsidRPr="00064B24">
        <w:rPr>
          <w:szCs w:val="22"/>
        </w:rPr>
        <w:t>play a crucial role in providing access to businesses and consumers worldwide</w:t>
      </w:r>
      <w:r w:rsidR="0098164E">
        <w:rPr>
          <w:szCs w:val="22"/>
        </w:rPr>
        <w:t xml:space="preserve"> and will be critical components of 5G networks</w:t>
      </w:r>
      <w:r w:rsidR="00B35642">
        <w:rPr>
          <w:szCs w:val="22"/>
        </w:rPr>
        <w:t xml:space="preserve">.  </w:t>
      </w:r>
      <w:r w:rsidR="0098164E">
        <w:rPr>
          <w:szCs w:val="22"/>
        </w:rPr>
        <w:t xml:space="preserve">For continuity, </w:t>
      </w:r>
      <w:r w:rsidR="00C61879">
        <w:rPr>
          <w:szCs w:val="22"/>
        </w:rPr>
        <w:t>resiliency</w:t>
      </w:r>
      <w:r w:rsidR="0098164E">
        <w:rPr>
          <w:szCs w:val="22"/>
        </w:rPr>
        <w:t xml:space="preserve"> and broad connec</w:t>
      </w:r>
      <w:r w:rsidR="00C61879">
        <w:rPr>
          <w:szCs w:val="22"/>
        </w:rPr>
        <w:t>ti</w:t>
      </w:r>
      <w:r w:rsidR="0098164E">
        <w:rPr>
          <w:szCs w:val="22"/>
        </w:rPr>
        <w:t>vity solu</w:t>
      </w:r>
      <w:r w:rsidR="00C61879">
        <w:rPr>
          <w:szCs w:val="22"/>
        </w:rPr>
        <w:t>t</w:t>
      </w:r>
      <w:r w:rsidR="0098164E">
        <w:rPr>
          <w:szCs w:val="22"/>
        </w:rPr>
        <w:t xml:space="preserve">ions, satellite broadband </w:t>
      </w:r>
      <w:r w:rsidR="004D4884">
        <w:rPr>
          <w:szCs w:val="22"/>
        </w:rPr>
        <w:t xml:space="preserve">is an </w:t>
      </w:r>
      <w:r w:rsidR="0098164E">
        <w:rPr>
          <w:szCs w:val="22"/>
        </w:rPr>
        <w:t>indispe</w:t>
      </w:r>
      <w:r w:rsidR="00B35642">
        <w:rPr>
          <w:szCs w:val="22"/>
        </w:rPr>
        <w:t xml:space="preserve">nsable part of the </w:t>
      </w:r>
      <w:r w:rsidR="00522191">
        <w:rPr>
          <w:szCs w:val="22"/>
        </w:rPr>
        <w:t>broadband environment</w:t>
      </w:r>
      <w:r w:rsidR="00B35642">
        <w:rPr>
          <w:szCs w:val="22"/>
        </w:rPr>
        <w:t xml:space="preserve">.  </w:t>
      </w:r>
      <w:r w:rsidR="00810EBF">
        <w:rPr>
          <w:lang w:val="en-US" w:eastAsia="ja-JP"/>
        </w:rPr>
        <w:t>Because of increased demand for satellite broadband services, there is a need for additional spectrum being made available to support its growing user base.</w:t>
      </w:r>
    </w:p>
    <w:p w:rsidR="00B35642" w:rsidRPr="00064B24" w:rsidRDefault="00B35642" w:rsidP="00B35642">
      <w:pPr>
        <w:spacing w:before="0"/>
        <w:rPr>
          <w:szCs w:val="22"/>
        </w:rPr>
      </w:pPr>
    </w:p>
    <w:p w:rsidR="00DD104A" w:rsidRDefault="008D10AD" w:rsidP="00B35642">
      <w:pPr>
        <w:spacing w:before="0"/>
      </w:pPr>
      <w:r>
        <w:t xml:space="preserve">Broadband satellite systems </w:t>
      </w:r>
      <w:r w:rsidR="00732417">
        <w:t>require</w:t>
      </w:r>
      <w:r>
        <w:t xml:space="preserve"> access to unencumbered uplink spectrum to operate </w:t>
      </w:r>
      <w:r w:rsidR="00471A71">
        <w:t xml:space="preserve">widely deployed </w:t>
      </w:r>
      <w:r w:rsidR="00B35642">
        <w:t xml:space="preserve">transmitting user terminals.  </w:t>
      </w:r>
      <w:r>
        <w:t xml:space="preserve">To satisfy this </w:t>
      </w:r>
      <w:r w:rsidR="00710068">
        <w:t xml:space="preserve">minimum </w:t>
      </w:r>
      <w:r>
        <w:t xml:space="preserve">requirement, ITU </w:t>
      </w:r>
      <w:r w:rsidR="00522191">
        <w:t xml:space="preserve">Radio Regulation No. </w:t>
      </w:r>
      <w:r>
        <w:t xml:space="preserve">5.516B identifies 2 GHz of uplink spectrum for high-density </w:t>
      </w:r>
      <w:r w:rsidR="004F1A06">
        <w:t xml:space="preserve">fixed-satellite service </w:t>
      </w:r>
      <w:r w:rsidR="008F2933">
        <w:t xml:space="preserve">(HDFSS) </w:t>
      </w:r>
      <w:r w:rsidR="00270BEA">
        <w:t xml:space="preserve">operations </w:t>
      </w:r>
      <w:r w:rsidR="00732417">
        <w:t xml:space="preserve">in ITU Region 2 </w:t>
      </w:r>
      <w:r w:rsidR="00270BEA">
        <w:t xml:space="preserve">in the 48.2-50.2 GHz </w:t>
      </w:r>
      <w:r w:rsidR="00522191">
        <w:t xml:space="preserve">fixed-satellite service (FSS) </w:t>
      </w:r>
      <w:r w:rsidR="00732417">
        <w:t xml:space="preserve">band </w:t>
      </w:r>
      <w:r w:rsidR="00270BEA">
        <w:t xml:space="preserve">(Earth-to-space), paired with the 40-42 GHz </w:t>
      </w:r>
      <w:r w:rsidR="00522191">
        <w:t xml:space="preserve">FSS </w:t>
      </w:r>
      <w:r w:rsidR="00732417">
        <w:t>band (space-to-Earth)</w:t>
      </w:r>
      <w:r w:rsidR="00710068">
        <w:t xml:space="preserve"> (see Resolution </w:t>
      </w:r>
      <w:r w:rsidR="00710068" w:rsidRPr="00710068">
        <w:rPr>
          <w:b/>
        </w:rPr>
        <w:t>143 (Rev. WRC-07)</w:t>
      </w:r>
      <w:r w:rsidR="00710068">
        <w:t>)</w:t>
      </w:r>
      <w:r w:rsidR="00732417">
        <w:t xml:space="preserve">. </w:t>
      </w:r>
      <w:r w:rsidR="00D6075A">
        <w:t xml:space="preserve"> Ubiquitously-deployed IMT operations may not be compatible with ubiquitously-deployed co-frequency/co-coverage HDFSS or other FSS operations.  As FSS operations are conducted on a regional and worldwide basis by both geostationary-satellite orbit (GSO) and non-GSO networks and systems</w:t>
      </w:r>
      <w:r w:rsidR="00D37CBE">
        <w:t>, and access to core spectrum facilitates such operations</w:t>
      </w:r>
      <w:r w:rsidR="00D6075A">
        <w:t>, the 48.2-50.2 GHz band should remain unencumbered for FSS use worldwide.</w:t>
      </w:r>
    </w:p>
    <w:p w:rsidR="00B35642" w:rsidRDefault="00B35642" w:rsidP="00B35642">
      <w:pPr>
        <w:spacing w:before="0"/>
      </w:pPr>
    </w:p>
    <w:p w:rsidR="00DD104A" w:rsidRDefault="00DD104A" w:rsidP="00B35642">
      <w:pPr>
        <w:spacing w:before="0"/>
        <w:rPr>
          <w:lang w:val="en-US"/>
        </w:rPr>
      </w:pPr>
      <w:r>
        <w:rPr>
          <w:lang w:val="en-US"/>
        </w:rPr>
        <w:t xml:space="preserve">HDFSS </w:t>
      </w:r>
      <w:r>
        <w:t xml:space="preserve">operations </w:t>
      </w:r>
      <w:r w:rsidRPr="0007745B">
        <w:t>provide access to a wide range of broadband telecommunication applications</w:t>
      </w:r>
      <w:r>
        <w:t xml:space="preserve">, including broadband services and machine-to-machine (M2M) communications, both independently and in </w:t>
      </w:r>
      <w:r w:rsidRPr="0007745B">
        <w:t xml:space="preserve">complement </w:t>
      </w:r>
      <w:r>
        <w:t xml:space="preserve">with </w:t>
      </w:r>
      <w:r w:rsidRPr="0007745B">
        <w:t>other telecommunication systems</w:t>
      </w:r>
      <w:r w:rsidR="00B35642">
        <w:t xml:space="preserve">.  </w:t>
      </w:r>
      <w:r>
        <w:t xml:space="preserve">Growth in the satellite M2M market is expected to reach </w:t>
      </w:r>
      <w:r w:rsidR="00522191">
        <w:t>US</w:t>
      </w:r>
      <w:r>
        <w:t>$2.9 billion by 2026, driven by 6.8 million in-service terminals.</w:t>
      </w:r>
      <w:r w:rsidR="00AC7FC7">
        <w:rPr>
          <w:rStyle w:val="FootnoteReference"/>
        </w:rPr>
        <w:footnoteReference w:id="1"/>
      </w:r>
      <w:r w:rsidR="00B35642">
        <w:t xml:space="preserve">  </w:t>
      </w:r>
      <w:r>
        <w:rPr>
          <w:lang w:val="en-US"/>
        </w:rPr>
        <w:t xml:space="preserve">These terminals will be </w:t>
      </w:r>
      <w:r w:rsidRPr="004D70BA">
        <w:rPr>
          <w:lang w:val="en-US"/>
        </w:rPr>
        <w:t>deployed over urban, suburban and rural areas of large geographical extent</w:t>
      </w:r>
      <w:r>
        <w:rPr>
          <w:lang w:val="en-US"/>
        </w:rPr>
        <w:t>, and the practicability of techniques to successfully manage co-frequency sharing with ubiquitous terrestrial services, such as IMT, has not been demonstrated.</w:t>
      </w:r>
    </w:p>
    <w:p w:rsidR="00B35642" w:rsidRPr="00EE3EC1" w:rsidRDefault="00B35642" w:rsidP="00B35642">
      <w:pPr>
        <w:spacing w:before="0"/>
      </w:pPr>
    </w:p>
    <w:p w:rsidR="008D10AD" w:rsidRDefault="008F2933" w:rsidP="00B35642">
      <w:pPr>
        <w:spacing w:before="0"/>
      </w:pPr>
      <w:r>
        <w:t xml:space="preserve">HDFSS </w:t>
      </w:r>
      <w:r w:rsidRPr="008F2933">
        <w:t xml:space="preserve">systems </w:t>
      </w:r>
      <w:r>
        <w:t>require</w:t>
      </w:r>
      <w:r w:rsidRPr="008F2933">
        <w:t xml:space="preserve"> flexible, rapid and ubiquitous deployment of large numbers of cost-optimized earth stations employing small antennas and having common technical characteristics</w:t>
      </w:r>
      <w:r w:rsidR="00270BEA">
        <w:t>.</w:t>
      </w:r>
      <w:r w:rsidR="0007745B">
        <w:t xml:space="preserve"> The identification of bands for HDFSS </w:t>
      </w:r>
      <w:r w:rsidR="0007745B" w:rsidRPr="0007745B">
        <w:t>facilitate</w:t>
      </w:r>
      <w:r w:rsidR="0007745B">
        <w:t xml:space="preserve">s its </w:t>
      </w:r>
      <w:r w:rsidR="0007745B" w:rsidRPr="0007745B">
        <w:t xml:space="preserve">implementation </w:t>
      </w:r>
      <w:r w:rsidR="0007745B">
        <w:t xml:space="preserve">and maximizes </w:t>
      </w:r>
      <w:r w:rsidR="0007745B" w:rsidRPr="0007745B">
        <w:t>global</w:t>
      </w:r>
      <w:r w:rsidR="005565B8">
        <w:t>/regional</w:t>
      </w:r>
      <w:r w:rsidR="0007745B" w:rsidRPr="0007745B">
        <w:t xml:space="preserve"> access and economies of scale</w:t>
      </w:r>
      <w:r w:rsidR="005565B8">
        <w:t xml:space="preserve"> noting the different bands identified for HDFSS in different regions as per</w:t>
      </w:r>
      <w:r w:rsidR="00522191">
        <w:t xml:space="preserve"> No.</w:t>
      </w:r>
      <w:r w:rsidR="005565B8">
        <w:t xml:space="preserve"> 5.516B</w:t>
      </w:r>
      <w:r w:rsidR="00D6075A">
        <w:t>.</w:t>
      </w:r>
    </w:p>
    <w:p w:rsidR="00B35642" w:rsidRDefault="00B35642" w:rsidP="00B35642">
      <w:pPr>
        <w:spacing w:before="0"/>
      </w:pPr>
    </w:p>
    <w:p w:rsidR="00522191" w:rsidRDefault="00394CCD" w:rsidP="00B35642">
      <w:pPr>
        <w:spacing w:before="0"/>
      </w:pPr>
      <w:r>
        <w:t>Given the current state of satellite technology, these systems would need access to spectrum where satellite end user devices can operate</w:t>
      </w:r>
      <w:r w:rsidR="004D70BA">
        <w:t xml:space="preserve"> and be</w:t>
      </w:r>
      <w:r>
        <w:t xml:space="preserve"> freely deploy</w:t>
      </w:r>
      <w:r w:rsidR="004D70BA">
        <w:t>ed</w:t>
      </w:r>
      <w:r>
        <w:t xml:space="preserve"> uplink user terminals across </w:t>
      </w:r>
      <w:r w:rsidR="005565B8">
        <w:t xml:space="preserve">in </w:t>
      </w:r>
      <w:r w:rsidR="00D96199">
        <w:t xml:space="preserve">a </w:t>
      </w:r>
      <w:r w:rsidR="005565B8">
        <w:t>given country</w:t>
      </w:r>
      <w:r w:rsidR="00D96199">
        <w:t xml:space="preserve">. </w:t>
      </w:r>
      <w:r w:rsidR="00522191">
        <w:t xml:space="preserve"> To this end, the band 48.2-50.2 GHz worldwide should not be identified for ubiquitously-deployed IMT use.</w:t>
      </w:r>
    </w:p>
    <w:p w:rsidR="00522191" w:rsidRDefault="00522191" w:rsidP="00B35642">
      <w:pPr>
        <w:spacing w:before="0"/>
      </w:pPr>
    </w:p>
    <w:p w:rsidR="00B334BB" w:rsidRDefault="00D96199" w:rsidP="00B35642">
      <w:pPr>
        <w:spacing w:before="0"/>
      </w:pPr>
      <w:r>
        <w:t xml:space="preserve">Additionally, </w:t>
      </w:r>
      <w:r w:rsidR="00522191">
        <w:t xml:space="preserve">there is a recognition that IMT will require access to the 47.2-48.2 GHz portion of the 47.2-50.2 GHz band for ubiquitously-deployed terminals.  Such use would be under the condition that use of the mobile service allocation by IMT </w:t>
      </w:r>
      <w:r w:rsidR="00522191" w:rsidRPr="00265951">
        <w:rPr>
          <w:lang w:val="en-US"/>
        </w:rPr>
        <w:t>does not preclude the use of this frequency band by any application of the services to which they are allocated and does not establish priority in the Radio Regulations</w:t>
      </w:r>
      <w:r w:rsidR="00522191">
        <w:rPr>
          <w:lang w:val="en-US"/>
        </w:rPr>
        <w:t>.  FSS earth stations are planning to use the 47.2-48.2 GHz band, along with other co-primary services, so</w:t>
      </w:r>
      <w:r w:rsidR="00522191">
        <w:t xml:space="preserve"> </w:t>
      </w:r>
      <w:r>
        <w:t xml:space="preserve">it is necessary to provide </w:t>
      </w:r>
      <w:r w:rsidR="00522191">
        <w:t>technical and</w:t>
      </w:r>
      <w:r w:rsidR="00670EAC">
        <w:t xml:space="preserve"> operational</w:t>
      </w:r>
      <w:r w:rsidR="00522191">
        <w:t xml:space="preserve"> </w:t>
      </w:r>
      <w:r>
        <w:t xml:space="preserve">conditions </w:t>
      </w:r>
      <w:r w:rsidR="00522191">
        <w:t>on the IMT designation in the mobile service, in the form of an associated Resolution, to assure that FSS use is not effectively or otherwise precluded</w:t>
      </w:r>
      <w:r>
        <w:t>.</w:t>
      </w:r>
      <w:r w:rsidR="00B334BB">
        <w:t xml:space="preserve"> </w:t>
      </w:r>
      <w:r w:rsidR="00522191">
        <w:t xml:space="preserve"> </w:t>
      </w:r>
      <w:r w:rsidR="00851396">
        <w:t>Further, no change is proposed to the 47.5-47.9 GHz segment in ITU Region 1, due to the regional HDFSS allocation in the space-to-Earth direction.</w:t>
      </w:r>
    </w:p>
    <w:p w:rsidR="004F1A06" w:rsidRPr="00FB2BC3" w:rsidRDefault="00E80590" w:rsidP="00FB2BC3">
      <w:pPr>
        <w:pStyle w:val="Heading1"/>
        <w:rPr>
          <w:b w:val="0"/>
          <w:sz w:val="24"/>
          <w:szCs w:val="24"/>
        </w:rPr>
      </w:pPr>
      <w:r w:rsidRPr="00A91046">
        <w:rPr>
          <w:sz w:val="24"/>
          <w:szCs w:val="24"/>
        </w:rPr>
        <w:t>Proposals</w:t>
      </w:r>
      <w:r w:rsidRPr="00E8145A">
        <w:rPr>
          <w:b w:val="0"/>
          <w:sz w:val="24"/>
          <w:szCs w:val="24"/>
        </w:rPr>
        <w:t xml:space="preserve">:  </w:t>
      </w:r>
    </w:p>
    <w:p w:rsidR="00BA3156" w:rsidRPr="00BA3156" w:rsidRDefault="00BA3156" w:rsidP="00BA3156">
      <w:pPr>
        <w:keepNext/>
        <w:keepLines/>
        <w:spacing w:before="480"/>
        <w:jc w:val="center"/>
        <w:rPr>
          <w:caps/>
          <w:sz w:val="28"/>
        </w:rPr>
      </w:pPr>
      <w:r w:rsidRPr="00BA3156">
        <w:rPr>
          <w:caps/>
          <w:sz w:val="28"/>
        </w:rPr>
        <w:t xml:space="preserve">ARTICLE </w:t>
      </w:r>
      <w:r w:rsidRPr="00BA3156">
        <w:rPr>
          <w:rFonts w:eastAsiaTheme="majorEastAsia"/>
          <w:caps/>
          <w:sz w:val="28"/>
        </w:rPr>
        <w:t>5</w:t>
      </w:r>
    </w:p>
    <w:p w:rsidR="00BA3156" w:rsidRPr="00BA3156" w:rsidRDefault="00BA3156" w:rsidP="00BA3156">
      <w:pPr>
        <w:keepNext/>
        <w:keepLines/>
        <w:spacing w:before="240"/>
        <w:jc w:val="center"/>
        <w:rPr>
          <w:b/>
          <w:sz w:val="28"/>
          <w:lang w:val="en-US"/>
        </w:rPr>
      </w:pPr>
      <w:r w:rsidRPr="00BA3156">
        <w:rPr>
          <w:b/>
          <w:sz w:val="28"/>
        </w:rPr>
        <w:t>Frequency allocations</w:t>
      </w:r>
    </w:p>
    <w:p w:rsidR="00BA3156" w:rsidRPr="00BA3156" w:rsidRDefault="00BA3156" w:rsidP="00BA3156">
      <w:pPr>
        <w:keepNext/>
        <w:tabs>
          <w:tab w:val="clear" w:pos="1134"/>
          <w:tab w:val="clear" w:pos="1871"/>
          <w:tab w:val="clear" w:pos="2268"/>
          <w:tab w:val="center" w:pos="4820"/>
        </w:tabs>
        <w:spacing w:before="360"/>
        <w:jc w:val="center"/>
        <w:rPr>
          <w:b/>
        </w:rPr>
      </w:pPr>
      <w:r w:rsidRPr="00BA3156">
        <w:rPr>
          <w:b/>
        </w:rPr>
        <w:t>Section</w:t>
      </w:r>
      <w:r w:rsidRPr="00BA3156">
        <w:rPr>
          <w:b/>
          <w:lang w:val="en-AU"/>
        </w:rPr>
        <w:t xml:space="preserve"> IV – Table of Frequency Allocations</w:t>
      </w:r>
      <w:r w:rsidRPr="00BA3156">
        <w:rPr>
          <w:b/>
          <w:lang w:val="en-AU"/>
        </w:rPr>
        <w:br/>
      </w:r>
      <w:r w:rsidRPr="00BA3156">
        <w:rPr>
          <w:bCs/>
        </w:rPr>
        <w:t xml:space="preserve">(See No. </w:t>
      </w:r>
      <w:r w:rsidRPr="00BA3156">
        <w:rPr>
          <w:b/>
        </w:rPr>
        <w:t>2.1</w:t>
      </w:r>
      <w:r w:rsidRPr="00BA3156">
        <w:rPr>
          <w:bCs/>
        </w:rPr>
        <w:t>)</w:t>
      </w:r>
      <w:r w:rsidRPr="00BA3156">
        <w:rPr>
          <w:bCs/>
        </w:rPr>
        <w:br/>
      </w:r>
      <w:r w:rsidRPr="00BA3156">
        <w:rPr>
          <w:b/>
        </w:rPr>
        <w:br/>
      </w:r>
    </w:p>
    <w:p w:rsidR="00BA3156" w:rsidRPr="00FB2BC3" w:rsidRDefault="00BA3156" w:rsidP="00BA3156">
      <w:pPr>
        <w:keepNext/>
        <w:spacing w:before="240"/>
        <w:rPr>
          <w:b/>
          <w:szCs w:val="24"/>
        </w:rPr>
      </w:pPr>
      <w:r w:rsidRPr="00BA3156">
        <w:rPr>
          <w:rFonts w:hAnsi="Times New Roman Bold"/>
          <w:b/>
        </w:rPr>
        <w:t>MOD</w:t>
      </w:r>
      <w:r>
        <w:rPr>
          <w:rFonts w:hAnsi="Times New Roman Bold"/>
          <w:b/>
        </w:rPr>
        <w:t xml:space="preserve"> </w:t>
      </w:r>
      <w:r w:rsidR="00FB2BC3">
        <w:rPr>
          <w:rFonts w:hAnsi="Times New Roman Bold"/>
          <w:b/>
        </w:rPr>
        <w:tab/>
      </w:r>
      <w:r w:rsidRPr="00FB2BC3">
        <w:rPr>
          <w:b/>
          <w:szCs w:val="24"/>
        </w:rPr>
        <w:t>USA/1.13/1</w:t>
      </w:r>
    </w:p>
    <w:p w:rsidR="00FB2BC3" w:rsidRPr="00BA3156" w:rsidRDefault="00FB2BC3" w:rsidP="00BA3156">
      <w:pPr>
        <w:keepNext/>
        <w:spacing w:before="240"/>
        <w:rPr>
          <w:rFonts w:hAnsi="Times New Roman Bold"/>
          <w:b/>
        </w:rPr>
      </w:pPr>
    </w:p>
    <w:p w:rsidR="00BA3156" w:rsidRDefault="00BA3156" w:rsidP="00BA3156">
      <w:pPr>
        <w:keepNext/>
        <w:keepLines/>
        <w:spacing w:before="0" w:after="120"/>
        <w:jc w:val="center"/>
        <w:rPr>
          <w:rFonts w:ascii="Times New Roman Bold" w:hAnsi="Times New Roman Bold"/>
          <w:b/>
          <w:sz w:val="20"/>
        </w:rPr>
      </w:pPr>
      <w:r w:rsidRPr="00BA3156">
        <w:rPr>
          <w:rFonts w:ascii="Times New Roman Bold" w:hAnsi="Times New Roman Bold"/>
          <w:b/>
          <w:sz w:val="20"/>
        </w:rPr>
        <w:t>40-47.5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1"/>
        <w:gridCol w:w="3101"/>
        <w:gridCol w:w="3102"/>
      </w:tblGrid>
      <w:tr w:rsidR="00FB2BC3" w:rsidTr="00FB2BC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FB2BC3" w:rsidRPr="00FB2BC3" w:rsidRDefault="00FB2BC3" w:rsidP="00FB2BC3">
            <w:pPr>
              <w:jc w:val="center"/>
              <w:rPr>
                <w:rFonts w:ascii="Times New Roman Bold" w:hAnsi="Times New Roman Bold" w:cs="Times New Roman Bold"/>
                <w:b/>
                <w:sz w:val="20"/>
              </w:rPr>
            </w:pPr>
            <w:r w:rsidRPr="00FB2BC3">
              <w:rPr>
                <w:rFonts w:ascii="Times New Roman Bold" w:hAnsi="Times New Roman Bold" w:cs="Times New Roman Bold"/>
                <w:b/>
                <w:sz w:val="20"/>
              </w:rPr>
              <w:t>Allocation to services</w:t>
            </w:r>
          </w:p>
        </w:tc>
      </w:tr>
      <w:tr w:rsidR="00FB2BC3" w:rsidTr="00FB2BC3">
        <w:trPr>
          <w:cantSplit/>
          <w:jc w:val="center"/>
        </w:trPr>
        <w:tc>
          <w:tcPr>
            <w:tcW w:w="3101" w:type="dxa"/>
            <w:tcBorders>
              <w:top w:val="single" w:sz="4" w:space="0" w:color="auto"/>
              <w:left w:val="single" w:sz="4" w:space="0" w:color="auto"/>
              <w:bottom w:val="single" w:sz="4" w:space="0" w:color="auto"/>
              <w:right w:val="single" w:sz="4" w:space="0" w:color="auto"/>
            </w:tcBorders>
            <w:hideMark/>
          </w:tcPr>
          <w:p w:rsidR="00FB2BC3" w:rsidRPr="002B657C" w:rsidRDefault="00FB2BC3" w:rsidP="007503E8">
            <w:pPr>
              <w:pStyle w:val="Tablehead"/>
            </w:pPr>
            <w:r w:rsidRPr="002B657C">
              <w:t>Region 1</w:t>
            </w:r>
          </w:p>
        </w:tc>
        <w:tc>
          <w:tcPr>
            <w:tcW w:w="3101" w:type="dxa"/>
            <w:tcBorders>
              <w:top w:val="single" w:sz="4" w:space="0" w:color="auto"/>
              <w:left w:val="single" w:sz="4" w:space="0" w:color="auto"/>
              <w:bottom w:val="single" w:sz="4" w:space="0" w:color="auto"/>
              <w:right w:val="single" w:sz="4" w:space="0" w:color="auto"/>
            </w:tcBorders>
            <w:hideMark/>
          </w:tcPr>
          <w:p w:rsidR="00FB2BC3" w:rsidRPr="002B657C" w:rsidRDefault="00FB2BC3" w:rsidP="007503E8">
            <w:pPr>
              <w:pStyle w:val="Tablehead"/>
            </w:pPr>
            <w:r w:rsidRPr="002B657C">
              <w:t>Region 2</w:t>
            </w:r>
          </w:p>
        </w:tc>
        <w:tc>
          <w:tcPr>
            <w:tcW w:w="3102" w:type="dxa"/>
            <w:tcBorders>
              <w:top w:val="single" w:sz="4" w:space="0" w:color="auto"/>
              <w:left w:val="single" w:sz="4" w:space="0" w:color="auto"/>
              <w:bottom w:val="single" w:sz="4" w:space="0" w:color="auto"/>
              <w:right w:val="single" w:sz="4" w:space="0" w:color="auto"/>
            </w:tcBorders>
            <w:hideMark/>
          </w:tcPr>
          <w:p w:rsidR="00FB2BC3" w:rsidRPr="002B657C" w:rsidRDefault="00FB2BC3" w:rsidP="007503E8">
            <w:pPr>
              <w:pStyle w:val="Tablehead"/>
            </w:pPr>
            <w:r w:rsidRPr="002B657C">
              <w:t>Region 3</w:t>
            </w:r>
          </w:p>
        </w:tc>
      </w:tr>
      <w:tr w:rsidR="00FB2BC3" w:rsidTr="00FB2BC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FB2BC3" w:rsidRDefault="00FB2BC3" w:rsidP="007503E8">
            <w:pPr>
              <w:pStyle w:val="TableTextS5"/>
              <w:rPr>
                <w:color w:val="000000"/>
                <w:lang w:val="en-AU"/>
              </w:rPr>
            </w:pPr>
            <w:r w:rsidRPr="00D518E2">
              <w:rPr>
                <w:rStyle w:val="Tablefreq"/>
              </w:rPr>
              <w:t>47.2-47.5</w:t>
            </w:r>
            <w:r>
              <w:rPr>
                <w:color w:val="000000"/>
                <w:lang w:val="en-AU"/>
              </w:rPr>
              <w:tab/>
              <w:t>FIXED</w:t>
            </w:r>
          </w:p>
          <w:p w:rsidR="00FB2BC3" w:rsidRDefault="00FB2BC3" w:rsidP="007503E8">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p>
          <w:p w:rsidR="00FB2BC3" w:rsidRDefault="00FB2BC3" w:rsidP="007503E8">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ins w:id="1" w:author="rev1" w:date="2018-09-17T01:09:00Z">
              <w:r>
                <w:rPr>
                  <w:color w:val="000000"/>
                  <w:lang w:val="en-AU"/>
                </w:rPr>
                <w:t xml:space="preserve"> ADD 5.H113</w:t>
              </w:r>
            </w:ins>
          </w:p>
          <w:p w:rsidR="00FB2BC3" w:rsidRDefault="00FB2BC3" w:rsidP="007503E8">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5.552A</w:t>
            </w:r>
          </w:p>
        </w:tc>
      </w:tr>
    </w:tbl>
    <w:p w:rsidR="00BA3156" w:rsidRDefault="00BA3156" w:rsidP="00BA3156">
      <w:pPr>
        <w:tabs>
          <w:tab w:val="clear" w:pos="1871"/>
          <w:tab w:val="clear" w:pos="2268"/>
          <w:tab w:val="left" w:pos="1588"/>
          <w:tab w:val="left" w:pos="1985"/>
        </w:tabs>
      </w:pPr>
    </w:p>
    <w:p w:rsidR="00FB2BC3" w:rsidRPr="00FB2BC3" w:rsidRDefault="00FB2BC3" w:rsidP="00FB2BC3">
      <w:pPr>
        <w:tabs>
          <w:tab w:val="clear" w:pos="1871"/>
          <w:tab w:val="clear" w:pos="2268"/>
          <w:tab w:val="left" w:pos="1588"/>
          <w:tab w:val="left" w:pos="1985"/>
        </w:tabs>
        <w:jc w:val="center"/>
        <w:rPr>
          <w:b/>
          <w:sz w:val="20"/>
        </w:rPr>
      </w:pPr>
      <w:r w:rsidRPr="00FB2BC3">
        <w:rPr>
          <w:b/>
          <w:sz w:val="20"/>
        </w:rP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FB2BC3" w:rsidRPr="002B657C" w:rsidTr="007503E8">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FB2BC3" w:rsidRPr="002B657C" w:rsidRDefault="00FB2BC3" w:rsidP="007503E8">
            <w:pPr>
              <w:pStyle w:val="Tablehead"/>
            </w:pPr>
            <w:r w:rsidRPr="002B657C">
              <w:t>Allocation to services</w:t>
            </w:r>
          </w:p>
        </w:tc>
      </w:tr>
      <w:tr w:rsidR="00FB2BC3" w:rsidRPr="002B657C" w:rsidTr="007503E8">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FB2BC3" w:rsidRPr="002B657C" w:rsidRDefault="00FB2BC3" w:rsidP="007503E8">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rsidR="00FB2BC3" w:rsidRPr="002B657C" w:rsidRDefault="00FB2BC3" w:rsidP="007503E8">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rsidR="00FB2BC3" w:rsidRPr="002B657C" w:rsidRDefault="00FB2BC3" w:rsidP="007503E8">
            <w:pPr>
              <w:pStyle w:val="Tablehead"/>
            </w:pPr>
            <w:r w:rsidRPr="002B657C">
              <w:t>Region 3</w:t>
            </w:r>
          </w:p>
        </w:tc>
      </w:tr>
      <w:tr w:rsidR="00FB2BC3" w:rsidTr="007503E8">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FB2BC3" w:rsidRPr="006354F0" w:rsidRDefault="00FB2BC3" w:rsidP="007503E8">
            <w:pPr>
              <w:pStyle w:val="TableTextS5"/>
              <w:tabs>
                <w:tab w:val="clear" w:pos="170"/>
              </w:tabs>
              <w:spacing w:before="30" w:after="30"/>
              <w:rPr>
                <w:rStyle w:val="Tablefreq"/>
              </w:rPr>
            </w:pPr>
            <w:r w:rsidRPr="006354F0">
              <w:rPr>
                <w:rStyle w:val="Tablefreq"/>
              </w:rPr>
              <w:t>47.5-47.9</w:t>
            </w:r>
          </w:p>
          <w:p w:rsidR="00FB2BC3" w:rsidRDefault="00FB2BC3" w:rsidP="007503E8">
            <w:pPr>
              <w:pStyle w:val="TableTextS5"/>
              <w:spacing w:before="30" w:after="30"/>
              <w:rPr>
                <w:color w:val="000000"/>
              </w:rPr>
            </w:pPr>
            <w:r>
              <w:rPr>
                <w:color w:val="000000"/>
              </w:rPr>
              <w:t>FIXED</w:t>
            </w:r>
          </w:p>
          <w:p w:rsidR="00FB2BC3" w:rsidRDefault="00FB2BC3" w:rsidP="007503E8">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Pr>
                <w:color w:val="000000"/>
              </w:rPr>
              <w:br/>
              <w:t xml:space="preserve">(space-to-Earth)  </w:t>
            </w:r>
            <w:r>
              <w:rPr>
                <w:rStyle w:val="Artref"/>
                <w:color w:val="000000"/>
              </w:rPr>
              <w:t>5.516B</w:t>
            </w:r>
            <w:r>
              <w:rPr>
                <w:color w:val="000000"/>
              </w:rPr>
              <w:t xml:space="preserve">  </w:t>
            </w:r>
            <w:r>
              <w:rPr>
                <w:rStyle w:val="Artref"/>
                <w:color w:val="000000"/>
              </w:rPr>
              <w:t>5.554A</w:t>
            </w:r>
          </w:p>
          <w:p w:rsidR="00FB2BC3" w:rsidRDefault="00FB2BC3">
            <w:pPr>
              <w:pStyle w:val="TableTextS5"/>
              <w:spacing w:before="30" w:after="30"/>
              <w:rPr>
                <w:color w:val="000000"/>
                <w:lang w:val="fr-FR"/>
              </w:rPr>
            </w:pPr>
            <w:r>
              <w:rPr>
                <w:color w:val="000000"/>
              </w:rPr>
              <w:t xml:space="preserve">MOBILE </w:t>
            </w:r>
          </w:p>
        </w:tc>
        <w:tc>
          <w:tcPr>
            <w:tcW w:w="6201" w:type="dxa"/>
            <w:gridSpan w:val="2"/>
            <w:tcBorders>
              <w:top w:val="single" w:sz="4" w:space="0" w:color="auto"/>
              <w:left w:val="single" w:sz="6" w:space="0" w:color="auto"/>
              <w:bottom w:val="single" w:sz="4" w:space="0" w:color="auto"/>
              <w:right w:val="single" w:sz="4" w:space="0" w:color="auto"/>
            </w:tcBorders>
            <w:hideMark/>
          </w:tcPr>
          <w:p w:rsidR="00FB2BC3" w:rsidRPr="006354F0" w:rsidRDefault="00FB2BC3" w:rsidP="007503E8">
            <w:pPr>
              <w:pStyle w:val="TableTextS5"/>
              <w:tabs>
                <w:tab w:val="clear" w:pos="170"/>
              </w:tabs>
              <w:spacing w:before="30" w:after="30"/>
              <w:rPr>
                <w:rStyle w:val="Tablefreq"/>
              </w:rPr>
            </w:pPr>
            <w:r w:rsidRPr="006354F0">
              <w:rPr>
                <w:rStyle w:val="Tablefreq"/>
              </w:rPr>
              <w:t>47.5-47.9</w:t>
            </w:r>
          </w:p>
          <w:p w:rsidR="00FB2BC3" w:rsidRDefault="00FB2BC3" w:rsidP="007503E8">
            <w:pPr>
              <w:pStyle w:val="TableTextS5"/>
              <w:tabs>
                <w:tab w:val="clear" w:pos="170"/>
              </w:tabs>
              <w:spacing w:before="30" w:after="30"/>
              <w:rPr>
                <w:color w:val="000000"/>
              </w:rPr>
            </w:pPr>
            <w:r>
              <w:rPr>
                <w:color w:val="000000"/>
              </w:rPr>
              <w:tab/>
            </w:r>
            <w:r>
              <w:rPr>
                <w:color w:val="000000"/>
              </w:rPr>
              <w:tab/>
              <w:t>FIXED</w:t>
            </w:r>
          </w:p>
          <w:p w:rsidR="00FB2BC3" w:rsidRDefault="00FB2BC3" w:rsidP="007503E8">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5.552</w:t>
            </w:r>
          </w:p>
          <w:p w:rsidR="00FB2BC3" w:rsidRDefault="00FB2BC3" w:rsidP="007503E8">
            <w:pPr>
              <w:pStyle w:val="TableTextS5"/>
              <w:tabs>
                <w:tab w:val="clear" w:pos="170"/>
              </w:tabs>
              <w:spacing w:before="30" w:after="30"/>
              <w:rPr>
                <w:color w:val="000000"/>
                <w:lang w:val="fr-FR"/>
              </w:rPr>
            </w:pPr>
            <w:r>
              <w:rPr>
                <w:color w:val="000000"/>
              </w:rPr>
              <w:tab/>
            </w:r>
            <w:r>
              <w:rPr>
                <w:color w:val="000000"/>
              </w:rPr>
              <w:tab/>
              <w:t>MOBILE</w:t>
            </w:r>
            <w:ins w:id="2" w:author="rev1" w:date="2018-09-17T01:14:00Z">
              <w:r>
                <w:rPr>
                  <w:color w:val="000000"/>
                </w:rPr>
                <w:t xml:space="preserve"> </w:t>
              </w:r>
              <w:r w:rsidRPr="00C41447">
                <w:rPr>
                  <w:color w:val="000000"/>
                </w:rPr>
                <w:t>ADD 5.H113</w:t>
              </w:r>
            </w:ins>
          </w:p>
        </w:tc>
      </w:tr>
      <w:tr w:rsidR="00FB2BC3" w:rsidRPr="00766CBC" w:rsidTr="007503E8">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FB2BC3" w:rsidRPr="005B494F" w:rsidRDefault="00FB2BC3" w:rsidP="007503E8">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lastRenderedPageBreak/>
              <w:t>47.9-48.2</w:t>
            </w:r>
            <w:r w:rsidRPr="002651C1">
              <w:tab/>
            </w:r>
            <w:r w:rsidRPr="005B494F">
              <w:t>FIXED</w:t>
            </w:r>
          </w:p>
          <w:p w:rsidR="00FB2BC3" w:rsidRPr="005B494F" w:rsidRDefault="00FB2BC3" w:rsidP="007503E8">
            <w:pPr>
              <w:pStyle w:val="TableTextS5"/>
              <w:spacing w:before="50" w:after="50"/>
            </w:pPr>
            <w:r>
              <w:tab/>
            </w:r>
            <w:r>
              <w:tab/>
            </w:r>
            <w:r>
              <w:tab/>
            </w:r>
            <w:r w:rsidRPr="005B494F">
              <w:tab/>
              <w:t xml:space="preserve">FIXED-SATELLITE (Earth-to-space)  </w:t>
            </w:r>
            <w:r>
              <w:rPr>
                <w:rStyle w:val="Artref"/>
                <w:color w:val="000000"/>
              </w:rPr>
              <w:t>5.552</w:t>
            </w:r>
          </w:p>
          <w:p w:rsidR="00FB2BC3" w:rsidRDefault="00FB2BC3" w:rsidP="007503E8">
            <w:pPr>
              <w:pStyle w:val="TableTextS5"/>
              <w:spacing w:before="50" w:after="50"/>
              <w:rPr>
                <w:color w:val="000000"/>
              </w:rPr>
            </w:pPr>
            <w:r>
              <w:rPr>
                <w:color w:val="000000"/>
              </w:rPr>
              <w:tab/>
            </w:r>
            <w:r>
              <w:rPr>
                <w:color w:val="000000"/>
              </w:rPr>
              <w:tab/>
            </w:r>
            <w:r>
              <w:rPr>
                <w:color w:val="000000"/>
              </w:rPr>
              <w:tab/>
            </w:r>
            <w:r>
              <w:rPr>
                <w:color w:val="000000"/>
              </w:rPr>
              <w:tab/>
              <w:t>MOBILE</w:t>
            </w:r>
            <w:ins w:id="3" w:author="rev1" w:date="2018-09-17T01:14:00Z">
              <w:r w:rsidRPr="00C41447">
                <w:rPr>
                  <w:color w:val="000000"/>
                </w:rPr>
                <w:t xml:space="preserve"> ADD 5.H113</w:t>
              </w:r>
            </w:ins>
          </w:p>
          <w:p w:rsidR="00FB2BC3" w:rsidRPr="00766CBC" w:rsidRDefault="00FB2BC3" w:rsidP="007503E8">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r>
              <w:rPr>
                <w:rStyle w:val="Artref"/>
                <w:color w:val="000000"/>
              </w:rPr>
              <w:t>5.552A</w:t>
            </w:r>
          </w:p>
        </w:tc>
      </w:tr>
      <w:tr w:rsidR="00B57298" w:rsidRPr="00766CBC" w:rsidTr="007503E8">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B57298" w:rsidRPr="006354F0" w:rsidRDefault="00B57298">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rPr>
                <w:rStyle w:val="Tablefreq"/>
              </w:rPr>
            </w:pPr>
            <w:r>
              <w:rPr>
                <w:rStyle w:val="Tablefreq"/>
              </w:rPr>
              <w:t>* * *</w:t>
            </w:r>
          </w:p>
        </w:tc>
      </w:tr>
    </w:tbl>
    <w:p w:rsidR="00FB2BC3" w:rsidRDefault="00FB2BC3" w:rsidP="00FB2BC3">
      <w:pPr>
        <w:widowControl w:val="0"/>
        <w:spacing w:line="120" w:lineRule="exact"/>
      </w:pPr>
    </w:p>
    <w:p w:rsidR="00221E5A" w:rsidRPr="003C71CD" w:rsidRDefault="00221E5A" w:rsidP="00221E5A">
      <w:pPr>
        <w:widowControl w:val="0"/>
      </w:pPr>
      <w:r>
        <w:rPr>
          <w:rStyle w:val="Artdef"/>
          <w:color w:val="000000"/>
        </w:rPr>
        <w:t xml:space="preserve">Reasons:  </w:t>
      </w:r>
      <w:r w:rsidR="00D6075A">
        <w:rPr>
          <w:rStyle w:val="Artdef"/>
          <w:b w:val="0"/>
          <w:color w:val="000000"/>
        </w:rPr>
        <w:t xml:space="preserve">Adds an identification </w:t>
      </w:r>
      <w:r w:rsidR="00670EAC">
        <w:rPr>
          <w:rStyle w:val="Artdef"/>
          <w:b w:val="0"/>
          <w:color w:val="000000"/>
        </w:rPr>
        <w:t xml:space="preserve">for IMT </w:t>
      </w:r>
      <w:r w:rsidR="00D6075A">
        <w:rPr>
          <w:rStyle w:val="Artdef"/>
          <w:b w:val="0"/>
          <w:color w:val="000000"/>
        </w:rPr>
        <w:t xml:space="preserve">to the mobile service allocation in 47.2-48.2 GHz </w:t>
      </w:r>
      <w:r w:rsidR="00670EAC">
        <w:rPr>
          <w:rStyle w:val="Artdef"/>
          <w:b w:val="0"/>
          <w:color w:val="000000"/>
        </w:rPr>
        <w:t>in ITU Regions 2 and 3, and 47.2-47.5 and 47.9-48.2 GHz in ITU Region 1,</w:t>
      </w:r>
      <w:r w:rsidR="00994016">
        <w:rPr>
          <w:rStyle w:val="Artdef"/>
          <w:b w:val="0"/>
          <w:color w:val="000000"/>
        </w:rPr>
        <w:t xml:space="preserve"> with conditions to permit continued deployment of fixed-satellite service earth stations and protection of fixed-satellite service space stations.</w:t>
      </w:r>
      <w:r>
        <w:rPr>
          <w:rStyle w:val="Artdef"/>
          <w:color w:val="000000"/>
        </w:rPr>
        <w:t xml:space="preserve">  </w:t>
      </w:r>
    </w:p>
    <w:p w:rsidR="00221E5A" w:rsidRDefault="00221E5A" w:rsidP="00FB2BC3">
      <w:pPr>
        <w:keepNext/>
        <w:spacing w:before="240"/>
        <w:rPr>
          <w:b/>
          <w:szCs w:val="24"/>
        </w:rPr>
      </w:pPr>
    </w:p>
    <w:p w:rsidR="00BA3156" w:rsidRPr="00FB2BC3" w:rsidRDefault="00FB2BC3" w:rsidP="00FB2BC3">
      <w:pPr>
        <w:keepNext/>
        <w:spacing w:before="240"/>
        <w:rPr>
          <w:b/>
          <w:szCs w:val="24"/>
        </w:rPr>
      </w:pPr>
      <w:r w:rsidRPr="00FB2BC3">
        <w:rPr>
          <w:b/>
          <w:szCs w:val="24"/>
        </w:rPr>
        <w:t xml:space="preserve">ADD </w:t>
      </w:r>
      <w:r w:rsidRPr="00FB2BC3">
        <w:rPr>
          <w:b/>
          <w:szCs w:val="24"/>
        </w:rPr>
        <w:tab/>
      </w:r>
      <w:r w:rsidR="000C5770" w:rsidRPr="00FB2BC3">
        <w:rPr>
          <w:b/>
          <w:szCs w:val="24"/>
        </w:rPr>
        <w:t>USA/1.13/2</w:t>
      </w:r>
    </w:p>
    <w:p w:rsidR="00E41DFD" w:rsidRPr="00265951" w:rsidRDefault="00E41DFD" w:rsidP="00E41DFD">
      <w:pPr>
        <w:pStyle w:val="Note"/>
        <w:rPr>
          <w:sz w:val="16"/>
          <w:lang w:val="en-US"/>
        </w:rPr>
      </w:pPr>
      <w:proofErr w:type="gramStart"/>
      <w:r w:rsidRPr="00265951">
        <w:rPr>
          <w:rStyle w:val="Artdef"/>
          <w:lang w:val="en-US"/>
        </w:rPr>
        <w:t>5.H113</w:t>
      </w:r>
      <w:proofErr w:type="gramEnd"/>
      <w:r w:rsidRPr="00265951">
        <w:rPr>
          <w:b/>
          <w:lang w:val="en-US"/>
        </w:rPr>
        <w:tab/>
      </w:r>
      <w:r w:rsidR="00670EAC">
        <w:rPr>
          <w:lang w:val="en-US"/>
        </w:rPr>
        <w:t>In ITU Regions 2 and 3, t</w:t>
      </w:r>
      <w:r w:rsidRPr="00265951">
        <w:rPr>
          <w:lang w:val="en-US"/>
        </w:rPr>
        <w:t>he frequency band 47.2-</w:t>
      </w:r>
      <w:r w:rsidR="00D6075A">
        <w:rPr>
          <w:lang w:val="en-US"/>
        </w:rPr>
        <w:t>48</w:t>
      </w:r>
      <w:r w:rsidRPr="00265951">
        <w:rPr>
          <w:lang w:val="en-US"/>
        </w:rPr>
        <w:t xml:space="preserve">.2 GHz is identified for use by administrations wishing to implement the terrestrial component of International Mobile Telecommunications (IMT). </w:t>
      </w:r>
      <w:r w:rsidR="00670EAC">
        <w:rPr>
          <w:lang w:val="en-US"/>
        </w:rPr>
        <w:t xml:space="preserve">In ITU Region 1, the frequency bands 47.2-47.5 GHz and 47.9-48.2 GHz are identified for use by administrations wishing to implement the terrestrial component of IMT. </w:t>
      </w:r>
      <w:r w:rsidRPr="00265951">
        <w:rPr>
          <w:lang w:val="en-US"/>
        </w:rPr>
        <w:t>This identification does not preclude the use of this frequency band by any application of the services to which they are allocated and does not establish priority in the Radio Regulations. The use of this frequency band by the mobile service for IMT is limit</w:t>
      </w:r>
      <w:r>
        <w:rPr>
          <w:lang w:val="en-US"/>
        </w:rPr>
        <w:t xml:space="preserve">ed to the land mobile service. </w:t>
      </w:r>
      <w:r w:rsidRPr="00265951">
        <w:rPr>
          <w:lang w:val="en-US"/>
        </w:rPr>
        <w:t xml:space="preserve">Resolutions </w:t>
      </w:r>
      <w:r w:rsidRPr="00265951">
        <w:rPr>
          <w:b/>
          <w:bCs/>
          <w:lang w:val="en-US"/>
        </w:rPr>
        <w:t xml:space="preserve">[B113-IMT </w:t>
      </w:r>
      <w:r w:rsidR="00EF602D">
        <w:rPr>
          <w:b/>
          <w:bCs/>
          <w:lang w:val="en-US" w:eastAsia="ja-JP"/>
        </w:rPr>
        <w:t>47</w:t>
      </w:r>
      <w:r w:rsidRPr="00265951">
        <w:rPr>
          <w:b/>
          <w:bCs/>
          <w:lang w:val="en-US" w:eastAsia="ja-JP"/>
        </w:rPr>
        <w:t> GHZ</w:t>
      </w:r>
      <w:r w:rsidRPr="00265951">
        <w:rPr>
          <w:b/>
          <w:bCs/>
          <w:lang w:val="en-US"/>
        </w:rPr>
        <w:t>] (WRC</w:t>
      </w:r>
      <w:r w:rsidRPr="00265951">
        <w:rPr>
          <w:b/>
          <w:bCs/>
          <w:lang w:val="en-US"/>
        </w:rPr>
        <w:noBreakHyphen/>
        <w:t>19)</w:t>
      </w:r>
      <w:r w:rsidRPr="00265951">
        <w:rPr>
          <w:lang w:val="en-US"/>
        </w:rPr>
        <w:t xml:space="preserve"> and </w:t>
      </w:r>
      <w:r w:rsidRPr="00265951">
        <w:rPr>
          <w:b/>
          <w:bCs/>
          <w:lang w:val="en-US"/>
        </w:rPr>
        <w:t>750 (Rev.WRC</w:t>
      </w:r>
      <w:r w:rsidRPr="00265951">
        <w:rPr>
          <w:b/>
          <w:bCs/>
          <w:lang w:val="en-US"/>
        </w:rPr>
        <w:noBreakHyphen/>
        <w:t>19)</w:t>
      </w:r>
      <w:r>
        <w:rPr>
          <w:lang w:val="en-US"/>
        </w:rPr>
        <w:t xml:space="preserve"> </w:t>
      </w:r>
      <w:r w:rsidR="00D6075A">
        <w:rPr>
          <w:lang w:val="en-US"/>
        </w:rPr>
        <w:t xml:space="preserve">shall </w:t>
      </w:r>
      <w:r>
        <w:rPr>
          <w:lang w:val="en-US"/>
        </w:rPr>
        <w:t>apply.</w:t>
      </w:r>
      <w:r w:rsidRPr="00265951">
        <w:rPr>
          <w:sz w:val="16"/>
          <w:lang w:val="en-US"/>
        </w:rPr>
        <w:t xml:space="preserve"> (WRC</w:t>
      </w:r>
      <w:r w:rsidRPr="00265951">
        <w:rPr>
          <w:sz w:val="16"/>
          <w:lang w:val="en-US"/>
        </w:rPr>
        <w:noBreakHyphen/>
        <w:t>19)</w:t>
      </w:r>
    </w:p>
    <w:p w:rsidR="00BA3156" w:rsidRDefault="00BA3156" w:rsidP="00E10FED"/>
    <w:p w:rsidR="00221E5A" w:rsidRDefault="00221E5A" w:rsidP="00E10FED">
      <w:pPr>
        <w:rPr>
          <w:rStyle w:val="Artdef"/>
          <w:color w:val="000000"/>
        </w:rPr>
      </w:pPr>
      <w:r w:rsidRPr="00221E5A">
        <w:rPr>
          <w:b/>
        </w:rPr>
        <w:t>Reasons</w:t>
      </w:r>
      <w:r>
        <w:t xml:space="preserve">:  </w:t>
      </w:r>
      <w:r w:rsidR="00E41DFD">
        <w:rPr>
          <w:rStyle w:val="Artdef"/>
          <w:b w:val="0"/>
          <w:color w:val="000000"/>
        </w:rPr>
        <w:t>Establishes conditions to permit continued deployment of fixed-satellite service earth stations and protection for fixed-satellite service space stations</w:t>
      </w:r>
      <w:r w:rsidRPr="00221E5A">
        <w:rPr>
          <w:rStyle w:val="Artdef"/>
          <w:color w:val="000000"/>
        </w:rPr>
        <w:t>.</w:t>
      </w:r>
      <w:r>
        <w:rPr>
          <w:rStyle w:val="Artdef"/>
          <w:color w:val="000000"/>
        </w:rPr>
        <w:t xml:space="preserve">  </w:t>
      </w:r>
    </w:p>
    <w:p w:rsidR="00E41DFD" w:rsidRDefault="00E41DFD" w:rsidP="00E10FED">
      <w:pPr>
        <w:rPr>
          <w:rStyle w:val="Artdef"/>
          <w:color w:val="000000"/>
        </w:rPr>
      </w:pPr>
    </w:p>
    <w:p w:rsidR="00E41DFD" w:rsidRPr="00FB2BC3" w:rsidRDefault="00E41DFD" w:rsidP="00E41DFD">
      <w:pPr>
        <w:keepNext/>
        <w:spacing w:before="240"/>
        <w:rPr>
          <w:b/>
          <w:szCs w:val="24"/>
        </w:rPr>
      </w:pPr>
      <w:r w:rsidRPr="00FB2BC3">
        <w:rPr>
          <w:b/>
          <w:szCs w:val="24"/>
        </w:rPr>
        <w:t xml:space="preserve">ADD </w:t>
      </w:r>
      <w:r w:rsidRPr="00FB2BC3">
        <w:rPr>
          <w:b/>
          <w:szCs w:val="24"/>
        </w:rPr>
        <w:tab/>
        <w:t>USA/1.13/</w:t>
      </w:r>
      <w:r w:rsidR="00D6075A">
        <w:rPr>
          <w:b/>
          <w:szCs w:val="24"/>
        </w:rPr>
        <w:t>3</w:t>
      </w:r>
    </w:p>
    <w:p w:rsidR="00E41DFD" w:rsidRPr="00265951" w:rsidRDefault="00E41DFD" w:rsidP="00E41DFD">
      <w:pPr>
        <w:pStyle w:val="ResNo"/>
        <w:rPr>
          <w:lang w:val="en-US"/>
        </w:rPr>
      </w:pPr>
      <w:r w:rsidRPr="00265951">
        <w:rPr>
          <w:lang w:val="en-US"/>
        </w:rPr>
        <w:t>DRAFT NEW RESOLUTION [B113-IMT 4</w:t>
      </w:r>
      <w:r w:rsidR="00D6075A">
        <w:rPr>
          <w:lang w:val="en-US"/>
        </w:rPr>
        <w:t>7</w:t>
      </w:r>
      <w:r w:rsidRPr="00265951">
        <w:rPr>
          <w:lang w:val="en-US"/>
        </w:rPr>
        <w:t xml:space="preserve"> GHZ] (WRC</w:t>
      </w:r>
      <w:r w:rsidRPr="00265951">
        <w:rPr>
          <w:lang w:val="en-US"/>
        </w:rPr>
        <w:noBreakHyphen/>
        <w:t>19)</w:t>
      </w:r>
    </w:p>
    <w:p w:rsidR="00E41DFD" w:rsidRPr="00265951" w:rsidRDefault="00E41DFD" w:rsidP="00E41DFD">
      <w:pPr>
        <w:pStyle w:val="Restitle"/>
        <w:rPr>
          <w:lang w:val="en-US" w:eastAsia="ja-JP"/>
        </w:rPr>
      </w:pPr>
      <w:r w:rsidRPr="00265951">
        <w:rPr>
          <w:lang w:val="en-US" w:eastAsia="ja-JP"/>
        </w:rPr>
        <w:t>International Mobile Telec</w:t>
      </w:r>
      <w:r>
        <w:rPr>
          <w:lang w:val="en-US" w:eastAsia="ja-JP"/>
        </w:rPr>
        <w:t xml:space="preserve">ommunications in </w:t>
      </w:r>
      <w:r w:rsidR="00864D34">
        <w:rPr>
          <w:lang w:val="en-US" w:eastAsia="ja-JP"/>
        </w:rPr>
        <w:t xml:space="preserve">the </w:t>
      </w:r>
      <w:r>
        <w:rPr>
          <w:lang w:val="en-US" w:eastAsia="ja-JP"/>
        </w:rPr>
        <w:t>frequency band</w:t>
      </w:r>
      <w:r w:rsidRPr="00265951">
        <w:rPr>
          <w:lang w:val="en-US" w:eastAsia="ja-JP"/>
        </w:rPr>
        <w:t xml:space="preserve"> </w:t>
      </w:r>
      <w:r w:rsidRPr="00265951">
        <w:rPr>
          <w:lang w:val="en-US" w:eastAsia="ja-JP"/>
        </w:rPr>
        <w:br/>
      </w:r>
      <w:r>
        <w:rPr>
          <w:lang w:val="en-US" w:eastAsia="ja-JP"/>
        </w:rPr>
        <w:t>4</w:t>
      </w:r>
      <w:r w:rsidR="00D6075A">
        <w:rPr>
          <w:lang w:val="en-US" w:eastAsia="ja-JP"/>
        </w:rPr>
        <w:t>7.2-48.2</w:t>
      </w:r>
      <w:r>
        <w:rPr>
          <w:lang w:val="en-US" w:eastAsia="ja-JP"/>
        </w:rPr>
        <w:t> GHz</w:t>
      </w:r>
    </w:p>
    <w:p w:rsidR="00E41DFD" w:rsidRPr="00265951" w:rsidRDefault="00E41DFD" w:rsidP="00E41DFD">
      <w:pPr>
        <w:pStyle w:val="Normalaftertitle0"/>
        <w:rPr>
          <w:lang w:val="en-US" w:eastAsia="nl-NL"/>
        </w:rPr>
      </w:pPr>
      <w:r w:rsidRPr="00265951">
        <w:rPr>
          <w:lang w:val="en-US" w:eastAsia="nl-NL"/>
        </w:rPr>
        <w:t xml:space="preserve">The World </w:t>
      </w:r>
      <w:r w:rsidRPr="00265951">
        <w:rPr>
          <w:lang w:val="en-US"/>
        </w:rPr>
        <w:t>Radiocommunication</w:t>
      </w:r>
      <w:r w:rsidRPr="00265951">
        <w:rPr>
          <w:lang w:val="en-US" w:eastAsia="nl-NL"/>
        </w:rPr>
        <w:t xml:space="preserve"> Conference (Sharm el-Sheikh, 201</w:t>
      </w:r>
      <w:r w:rsidRPr="00265951">
        <w:rPr>
          <w:lang w:val="en-US" w:eastAsia="ja-JP"/>
        </w:rPr>
        <w:t>9</w:t>
      </w:r>
      <w:r w:rsidRPr="00265951">
        <w:rPr>
          <w:lang w:val="en-US" w:eastAsia="nl-NL"/>
        </w:rPr>
        <w:t>),</w:t>
      </w:r>
    </w:p>
    <w:p w:rsidR="00E41DFD" w:rsidRPr="00265951" w:rsidRDefault="00E41DFD" w:rsidP="00E41DFD">
      <w:pPr>
        <w:pStyle w:val="Call"/>
        <w:rPr>
          <w:lang w:val="en-US" w:eastAsia="ja-JP"/>
        </w:rPr>
      </w:pPr>
      <w:proofErr w:type="gramStart"/>
      <w:r w:rsidRPr="00265951">
        <w:rPr>
          <w:lang w:val="en-US"/>
        </w:rPr>
        <w:t>considering</w:t>
      </w:r>
      <w:proofErr w:type="gramEnd"/>
    </w:p>
    <w:p w:rsidR="00E41DFD" w:rsidRPr="00265951" w:rsidRDefault="00E41DFD" w:rsidP="00E41DFD">
      <w:pPr>
        <w:rPr>
          <w:lang w:val="en-US" w:eastAsia="ja-JP"/>
        </w:rPr>
      </w:pPr>
      <w:r w:rsidRPr="00265951">
        <w:rPr>
          <w:i/>
          <w:lang w:val="en-US"/>
        </w:rPr>
        <w:t>a)</w:t>
      </w:r>
      <w:r w:rsidRPr="00265951">
        <w:rPr>
          <w:lang w:val="en-US"/>
        </w:rPr>
        <w:tab/>
        <w:t>that International Mobile Telecommunications (IMT) is intended to provide telecommunication services on a worldwide scale, regardless of location and type of network or terminal;</w:t>
      </w:r>
    </w:p>
    <w:p w:rsidR="00E41DFD" w:rsidRPr="00265951" w:rsidRDefault="008C0870" w:rsidP="00E41DFD">
      <w:pPr>
        <w:rPr>
          <w:lang w:val="en-US" w:eastAsia="ja-JP"/>
        </w:rPr>
      </w:pPr>
      <w:r>
        <w:rPr>
          <w:i/>
          <w:lang w:val="en-US" w:eastAsia="ja-JP"/>
        </w:rPr>
        <w:t>b</w:t>
      </w:r>
      <w:r w:rsidR="00E41DFD" w:rsidRPr="00265951">
        <w:rPr>
          <w:i/>
          <w:lang w:val="en-US"/>
        </w:rPr>
        <w:t>)</w:t>
      </w:r>
      <w:r w:rsidR="00E41DFD" w:rsidRPr="00265951">
        <w:rPr>
          <w:lang w:val="en-US"/>
        </w:rPr>
        <w:tab/>
      </w:r>
      <w:proofErr w:type="gramStart"/>
      <w:r w:rsidR="00E41DFD" w:rsidRPr="00265951">
        <w:rPr>
          <w:lang w:val="en-US" w:eastAsia="nl-NL"/>
        </w:rPr>
        <w:t>that</w:t>
      </w:r>
      <w:proofErr w:type="gramEnd"/>
      <w:r w:rsidR="00E41DFD" w:rsidRPr="00265951">
        <w:rPr>
          <w:lang w:val="en-US" w:eastAsia="nl-NL"/>
        </w:rPr>
        <w:t xml:space="preserve"> IMT encompasses IMT</w:t>
      </w:r>
      <w:r w:rsidR="00E41DFD" w:rsidRPr="00265951">
        <w:rPr>
          <w:lang w:val="en-US" w:eastAsia="nl-NL"/>
        </w:rPr>
        <w:noBreakHyphen/>
        <w:t>2000, IMT-Advanced, and IMT</w:t>
      </w:r>
      <w:r w:rsidR="00E41DFD" w:rsidRPr="00265951">
        <w:rPr>
          <w:lang w:val="en-US" w:eastAsia="nl-NL"/>
        </w:rPr>
        <w:noBreakHyphen/>
        <w:t>2020 collectively, as described in Resolution ITU</w:t>
      </w:r>
      <w:r w:rsidR="00E41DFD" w:rsidRPr="00265951">
        <w:rPr>
          <w:lang w:val="en-US" w:eastAsia="nl-NL"/>
        </w:rPr>
        <w:noBreakHyphen/>
        <w:t>R 56;</w:t>
      </w:r>
    </w:p>
    <w:p w:rsidR="00E41DFD" w:rsidRPr="00265951" w:rsidRDefault="008C0870" w:rsidP="00E41DFD">
      <w:pPr>
        <w:rPr>
          <w:lang w:val="en-US"/>
        </w:rPr>
      </w:pPr>
      <w:r>
        <w:rPr>
          <w:i/>
          <w:iCs/>
          <w:lang w:val="en-US" w:eastAsia="ja-JP"/>
        </w:rPr>
        <w:t>c</w:t>
      </w:r>
      <w:r w:rsidR="00E41DFD" w:rsidRPr="00265951">
        <w:rPr>
          <w:i/>
          <w:color w:val="000000"/>
          <w:szCs w:val="24"/>
          <w:lang w:val="en-US"/>
        </w:rPr>
        <w:t>)</w:t>
      </w:r>
      <w:r w:rsidR="00E41DFD" w:rsidRPr="00265951">
        <w:rPr>
          <w:i/>
          <w:color w:val="000000"/>
          <w:szCs w:val="24"/>
          <w:lang w:val="en-US"/>
        </w:rPr>
        <w:tab/>
      </w:r>
      <w:proofErr w:type="gramStart"/>
      <w:r w:rsidR="00E41DFD" w:rsidRPr="00265951">
        <w:rPr>
          <w:lang w:val="en-US"/>
        </w:rPr>
        <w:t>that</w:t>
      </w:r>
      <w:proofErr w:type="gramEnd"/>
      <w:r w:rsidR="00E41DFD" w:rsidRPr="00265951">
        <w:rPr>
          <w:lang w:val="en-US"/>
        </w:rPr>
        <w:t xml:space="preserve"> International Mobile Telecommunications (IMT), including IMT-2000, IMT</w:t>
      </w:r>
      <w:r w:rsidR="00E41DFD" w:rsidRPr="00265951">
        <w:rPr>
          <w:lang w:val="en-US"/>
        </w:rPr>
        <w:noBreakHyphen/>
        <w:t>Advanced and IMT</w:t>
      </w:r>
      <w:r w:rsidR="00E41DFD" w:rsidRPr="00265951">
        <w:rPr>
          <w:lang w:val="en-US"/>
        </w:rPr>
        <w:noBreakHyphen/>
        <w:t>2020, is the ITU vision of global mobile access;</w:t>
      </w:r>
    </w:p>
    <w:p w:rsidR="00E41DFD" w:rsidRPr="00265951" w:rsidRDefault="008C0870" w:rsidP="00E41DFD">
      <w:pPr>
        <w:rPr>
          <w:lang w:val="en-US" w:eastAsia="ko-KR"/>
        </w:rPr>
      </w:pPr>
      <w:r>
        <w:rPr>
          <w:i/>
          <w:iCs/>
          <w:lang w:val="en-US" w:eastAsia="ja-JP"/>
        </w:rPr>
        <w:lastRenderedPageBreak/>
        <w:t>d</w:t>
      </w:r>
      <w:r w:rsidR="00E41DFD" w:rsidRPr="00265951">
        <w:rPr>
          <w:i/>
          <w:iCs/>
          <w:lang w:val="en-US"/>
        </w:rPr>
        <w:t>)</w:t>
      </w:r>
      <w:r w:rsidR="00E41DFD" w:rsidRPr="00265951">
        <w:rPr>
          <w:lang w:val="en-US"/>
        </w:rPr>
        <w:tab/>
        <w:t xml:space="preserve">that </w:t>
      </w:r>
      <w:r w:rsidR="00E41DFD" w:rsidRPr="00265951">
        <w:rPr>
          <w:lang w:val="en-US" w:eastAsia="ko-KR"/>
        </w:rPr>
        <w:t>IMT systems are now being evolved to provide diverse usage scenarios and applications such as enhanced mobile broadband, machine-type communications and ultra-reliable and low-latency communications;</w:t>
      </w:r>
    </w:p>
    <w:p w:rsidR="00E41DFD" w:rsidRPr="00265951" w:rsidRDefault="00910F42" w:rsidP="00E41DFD">
      <w:pPr>
        <w:rPr>
          <w:lang w:val="en-US"/>
        </w:rPr>
      </w:pPr>
      <w:r>
        <w:rPr>
          <w:i/>
          <w:lang w:val="en-US" w:eastAsia="ja-JP"/>
        </w:rPr>
        <w:t>e</w:t>
      </w:r>
      <w:r w:rsidR="00E41DFD" w:rsidRPr="00265951">
        <w:rPr>
          <w:i/>
          <w:lang w:val="en-US"/>
        </w:rPr>
        <w:t>)</w:t>
      </w:r>
      <w:r w:rsidR="00E41DFD" w:rsidRPr="00265951">
        <w:rPr>
          <w:lang w:val="en-US"/>
        </w:rPr>
        <w:tab/>
      </w:r>
      <w:proofErr w:type="gramStart"/>
      <w:r w:rsidR="00E41DFD" w:rsidRPr="00265951">
        <w:rPr>
          <w:lang w:val="en-US"/>
        </w:rPr>
        <w:t>that</w:t>
      </w:r>
      <w:proofErr w:type="gramEnd"/>
      <w:r w:rsidR="00E41DFD" w:rsidRPr="00265951">
        <w:rPr>
          <w:lang w:val="en-US"/>
        </w:rPr>
        <w:t xml:space="preserve"> there is a need to take advantage of technological developments in order to increase the efficient use of spectrum and facilitate spectrum access;</w:t>
      </w:r>
    </w:p>
    <w:p w:rsidR="00E41DFD" w:rsidRPr="00265951" w:rsidRDefault="00910F42" w:rsidP="00E41DFD">
      <w:pPr>
        <w:rPr>
          <w:lang w:val="en-US" w:eastAsia="ja-JP"/>
        </w:rPr>
      </w:pPr>
      <w:r>
        <w:rPr>
          <w:i/>
          <w:lang w:val="en-US" w:eastAsia="ja-JP"/>
        </w:rPr>
        <w:t>f</w:t>
      </w:r>
      <w:r w:rsidR="00E41DFD" w:rsidRPr="00265951">
        <w:rPr>
          <w:i/>
          <w:lang w:val="en-US"/>
        </w:rPr>
        <w:t>)</w:t>
      </w:r>
      <w:r w:rsidR="00E41DFD" w:rsidRPr="00265951">
        <w:rPr>
          <w:lang w:val="en-US"/>
        </w:rPr>
        <w:tab/>
        <w:t xml:space="preserve">that the properties of higher frequency bands, such as </w:t>
      </w:r>
      <w:r w:rsidR="002F2099">
        <w:rPr>
          <w:lang w:val="en-US"/>
        </w:rPr>
        <w:t xml:space="preserve">millimeter </w:t>
      </w:r>
      <w:r w:rsidR="00E41DFD" w:rsidRPr="00265951">
        <w:rPr>
          <w:lang w:val="en-US"/>
        </w:rPr>
        <w:t>wavelength</w:t>
      </w:r>
      <w:r w:rsidR="00D6075A">
        <w:rPr>
          <w:lang w:val="en-US"/>
        </w:rPr>
        <w:t xml:space="preserve"> bands in the 47 GHz range</w:t>
      </w:r>
      <w:r w:rsidR="00E41DFD" w:rsidRPr="00265951">
        <w:rPr>
          <w:lang w:val="en-US"/>
        </w:rPr>
        <w:t>, would better enable the use of advanced antenna systems including MIMO and beam-forming techniques in supporting enhanced broadband;</w:t>
      </w:r>
    </w:p>
    <w:p w:rsidR="00E41DFD" w:rsidRPr="00265951" w:rsidRDefault="00910F42" w:rsidP="00E41DFD">
      <w:pPr>
        <w:rPr>
          <w:lang w:val="en-US" w:eastAsia="ja-JP"/>
        </w:rPr>
      </w:pPr>
      <w:r>
        <w:rPr>
          <w:i/>
          <w:lang w:val="en-US" w:eastAsia="ja-JP"/>
        </w:rPr>
        <w:t>g</w:t>
      </w:r>
      <w:r w:rsidR="00E41DFD" w:rsidRPr="00265951">
        <w:rPr>
          <w:i/>
          <w:lang w:val="en-US"/>
        </w:rPr>
        <w:t>)</w:t>
      </w:r>
      <w:r w:rsidR="00E41DFD" w:rsidRPr="00265951">
        <w:rPr>
          <w:lang w:val="en-US"/>
        </w:rPr>
        <w:tab/>
      </w:r>
      <w:proofErr w:type="gramStart"/>
      <w:r w:rsidR="00E41DFD" w:rsidRPr="00265951">
        <w:rPr>
          <w:rFonts w:eastAsia="Batang"/>
          <w:lang w:val="en-US" w:eastAsia="ko-KR"/>
        </w:rPr>
        <w:t>that</w:t>
      </w:r>
      <w:proofErr w:type="gramEnd"/>
      <w:r w:rsidR="00E41DFD" w:rsidRPr="00265951">
        <w:rPr>
          <w:rFonts w:eastAsia="Batang"/>
          <w:lang w:val="en-US" w:eastAsia="ko-KR"/>
        </w:rPr>
        <w:t xml:space="preserve"> </w:t>
      </w:r>
      <w:r w:rsidR="00E41DFD" w:rsidRPr="00265951">
        <w:rPr>
          <w:lang w:val="en-US"/>
        </w:rPr>
        <w:t xml:space="preserve">the frequency bands 450-470 MHz, 694-960 MHz, 1 427-1 518 MHz, 1 710-1 885 MHz, </w:t>
      </w:r>
      <w:r w:rsidR="00E41DFD" w:rsidRPr="00265951">
        <w:rPr>
          <w:rFonts w:eastAsia="???"/>
          <w:lang w:val="en-US"/>
        </w:rPr>
        <w:t>1 885-2 025 MHz, 2 110-2 200 MHz,</w:t>
      </w:r>
      <w:r w:rsidR="00E41DFD" w:rsidRPr="00265951">
        <w:rPr>
          <w:lang w:val="en-US"/>
        </w:rPr>
        <w:t xml:space="preserve"> 2 300-2 400 MHz, 2 500-2 690 MHz, 3 400-3 600 MHz, or parts thereof, are identified for use by administrations wishing to implement IMT;</w:t>
      </w:r>
    </w:p>
    <w:p w:rsidR="00E41DFD" w:rsidRPr="00265951" w:rsidRDefault="00910F42" w:rsidP="00E41DFD">
      <w:pPr>
        <w:rPr>
          <w:lang w:val="en-US" w:eastAsia="ja-JP"/>
        </w:rPr>
      </w:pPr>
      <w:r>
        <w:rPr>
          <w:i/>
          <w:color w:val="000000"/>
          <w:szCs w:val="24"/>
          <w:lang w:val="en-US" w:eastAsia="ja-JP"/>
        </w:rPr>
        <w:t>h</w:t>
      </w:r>
      <w:r w:rsidR="00E41DFD" w:rsidRPr="00265951">
        <w:rPr>
          <w:rFonts w:eastAsia="Batang"/>
          <w:i/>
          <w:color w:val="000000"/>
          <w:szCs w:val="24"/>
          <w:lang w:val="en-US" w:eastAsia="ko-KR"/>
        </w:rPr>
        <w:t>)</w:t>
      </w:r>
      <w:r w:rsidR="00E41DFD" w:rsidRPr="00265951">
        <w:rPr>
          <w:rFonts w:eastAsia="Batang"/>
          <w:color w:val="000000"/>
          <w:szCs w:val="24"/>
          <w:lang w:val="en-US" w:eastAsia="ko-KR"/>
        </w:rPr>
        <w:tab/>
      </w:r>
      <w:proofErr w:type="gramStart"/>
      <w:r w:rsidR="00E41DFD" w:rsidRPr="00265951">
        <w:rPr>
          <w:rFonts w:eastAsia="Batang"/>
          <w:color w:val="000000"/>
          <w:szCs w:val="24"/>
          <w:lang w:val="en-US" w:eastAsia="ko-KR"/>
        </w:rPr>
        <w:t>that</w:t>
      </w:r>
      <w:proofErr w:type="gramEnd"/>
      <w:r w:rsidR="00E41DFD" w:rsidRPr="00265951">
        <w:rPr>
          <w:rFonts w:eastAsia="Batang"/>
          <w:color w:val="000000"/>
          <w:szCs w:val="24"/>
          <w:lang w:val="en-US" w:eastAsia="ko-KR"/>
        </w:rPr>
        <w:t xml:space="preserve"> timely availability of spectrum is important to support future applications</w:t>
      </w:r>
    </w:p>
    <w:p w:rsidR="00E41DFD" w:rsidRPr="00265951" w:rsidRDefault="00910F42" w:rsidP="00E41DFD">
      <w:pPr>
        <w:rPr>
          <w:lang w:val="en-US" w:eastAsia="ja-JP"/>
        </w:rPr>
      </w:pPr>
      <w:r>
        <w:rPr>
          <w:i/>
          <w:iCs/>
          <w:lang w:val="en-US" w:eastAsia="ja-JP"/>
        </w:rPr>
        <w:t>i</w:t>
      </w:r>
      <w:r w:rsidR="00E41DFD" w:rsidRPr="00265951">
        <w:rPr>
          <w:i/>
          <w:iCs/>
          <w:lang w:val="en-US"/>
        </w:rPr>
        <w:t>)</w:t>
      </w:r>
      <w:r w:rsidR="00E41DFD" w:rsidRPr="00265951">
        <w:rPr>
          <w:lang w:val="en-US"/>
        </w:rPr>
        <w:tab/>
      </w:r>
      <w:proofErr w:type="gramStart"/>
      <w:r w:rsidR="00E41DFD" w:rsidRPr="00265951">
        <w:rPr>
          <w:lang w:val="en-US"/>
        </w:rPr>
        <w:t>that</w:t>
      </w:r>
      <w:proofErr w:type="gramEnd"/>
      <w:r w:rsidR="00E41DFD" w:rsidRPr="00265951">
        <w:rPr>
          <w:lang w:val="en-US"/>
        </w:rPr>
        <w:t xml:space="preserve"> harmonized worldwide bands for IMT are desirable in order to achieve global roaming and the benefits of economies of scale;</w:t>
      </w:r>
    </w:p>
    <w:p w:rsidR="00E41DFD" w:rsidRPr="00265951" w:rsidRDefault="00910F42" w:rsidP="00E41DFD">
      <w:pPr>
        <w:rPr>
          <w:i/>
          <w:lang w:val="en-US" w:eastAsia="ja-JP"/>
        </w:rPr>
      </w:pPr>
      <w:r>
        <w:rPr>
          <w:i/>
          <w:color w:val="000000" w:themeColor="text1"/>
          <w:lang w:val="en-US" w:eastAsia="ja-JP"/>
        </w:rPr>
        <w:t>j</w:t>
      </w:r>
      <w:r w:rsidR="00E41DFD" w:rsidRPr="00265951">
        <w:rPr>
          <w:i/>
          <w:color w:val="000000" w:themeColor="text1"/>
          <w:lang w:val="en-US"/>
        </w:rPr>
        <w:t>)</w:t>
      </w:r>
      <w:r w:rsidR="00E41DFD" w:rsidRPr="00265951">
        <w:rPr>
          <w:i/>
          <w:color w:val="000000" w:themeColor="text1"/>
          <w:lang w:val="en-US"/>
        </w:rPr>
        <w:tab/>
      </w:r>
      <w:proofErr w:type="gramStart"/>
      <w:r w:rsidR="00E41DFD" w:rsidRPr="00265951">
        <w:rPr>
          <w:lang w:val="en-US"/>
        </w:rPr>
        <w:t>that</w:t>
      </w:r>
      <w:proofErr w:type="gramEnd"/>
      <w:r w:rsidR="00E41DFD" w:rsidRPr="00265951">
        <w:rPr>
          <w:lang w:val="en-US"/>
        </w:rPr>
        <w:t xml:space="preserve"> harmonized worldwide bands and harmonized frequency arrangements for IMT are highly desirable in order to achieve global roaming and the benefits of economies of scale;</w:t>
      </w:r>
    </w:p>
    <w:p w:rsidR="00E41DFD" w:rsidRPr="00265951" w:rsidRDefault="00910F42" w:rsidP="00E41DFD">
      <w:pPr>
        <w:rPr>
          <w:lang w:val="en-US" w:eastAsia="ja-JP"/>
        </w:rPr>
      </w:pPr>
      <w:r>
        <w:rPr>
          <w:i/>
          <w:iCs/>
          <w:lang w:val="en-US" w:eastAsia="ja-JP"/>
        </w:rPr>
        <w:t>k</w:t>
      </w:r>
      <w:r w:rsidR="00E41DFD" w:rsidRPr="00265951">
        <w:rPr>
          <w:i/>
          <w:iCs/>
          <w:lang w:val="en-US"/>
        </w:rPr>
        <w:t>)</w:t>
      </w:r>
      <w:r w:rsidR="00E41DFD" w:rsidRPr="00265951">
        <w:rPr>
          <w:lang w:val="en-US"/>
        </w:rPr>
        <w:tab/>
      </w:r>
      <w:proofErr w:type="gramStart"/>
      <w:r w:rsidR="00E41DFD" w:rsidRPr="00265951">
        <w:rPr>
          <w:lang w:val="en-US"/>
        </w:rPr>
        <w:t>that</w:t>
      </w:r>
      <w:proofErr w:type="gramEnd"/>
      <w:r w:rsidR="00E41DFD" w:rsidRPr="00265951">
        <w:rPr>
          <w:lang w:val="en-US"/>
        </w:rPr>
        <w:t xml:space="preserve"> ITU</w:t>
      </w:r>
      <w:r w:rsidR="00E41DFD" w:rsidRPr="00265951">
        <w:rPr>
          <w:lang w:val="en-US"/>
        </w:rPr>
        <w:noBreakHyphen/>
        <w:t>R has studied, in preparation for WRC</w:t>
      </w:r>
      <w:r w:rsidR="00E41DFD" w:rsidRPr="00265951">
        <w:rPr>
          <w:lang w:val="en-US"/>
        </w:rPr>
        <w:noBreakHyphen/>
        <w:t xml:space="preserve">19, sharing and compatibility with services allocated in </w:t>
      </w:r>
      <w:r w:rsidR="00E41DFD" w:rsidRPr="00265951">
        <w:rPr>
          <w:lang w:val="en-US" w:eastAsia="ja-JP"/>
        </w:rPr>
        <w:t xml:space="preserve">the frequency </w:t>
      </w:r>
      <w:r w:rsidR="00E41DFD" w:rsidRPr="00265951">
        <w:rPr>
          <w:lang w:val="en-US"/>
        </w:rPr>
        <w:t>band</w:t>
      </w:r>
      <w:r w:rsidR="00D6075A">
        <w:rPr>
          <w:lang w:val="en-US"/>
        </w:rPr>
        <w:t xml:space="preserve"> 47.2-48.2 GHz</w:t>
      </w:r>
      <w:r w:rsidR="00E41DFD" w:rsidRPr="00265951">
        <w:rPr>
          <w:lang w:val="en-US"/>
        </w:rPr>
        <w:t>;</w:t>
      </w:r>
    </w:p>
    <w:p w:rsidR="00E41DFD" w:rsidRPr="00265951" w:rsidRDefault="00910F42" w:rsidP="00E41DFD">
      <w:pPr>
        <w:rPr>
          <w:lang w:val="en-US" w:eastAsia="ja-JP"/>
        </w:rPr>
      </w:pPr>
      <w:r>
        <w:rPr>
          <w:i/>
          <w:iCs/>
          <w:lang w:val="en-US" w:eastAsia="ja-JP"/>
        </w:rPr>
        <w:t>l</w:t>
      </w:r>
      <w:r w:rsidR="00E41DFD" w:rsidRPr="00265951">
        <w:rPr>
          <w:i/>
          <w:iCs/>
          <w:lang w:val="en-US" w:eastAsia="nl-NL"/>
        </w:rPr>
        <w:t>)</w:t>
      </w:r>
      <w:r w:rsidR="00E41DFD" w:rsidRPr="00265951">
        <w:rPr>
          <w:lang w:val="en-US" w:eastAsia="nl-NL"/>
        </w:rPr>
        <w:tab/>
      </w:r>
      <w:proofErr w:type="gramStart"/>
      <w:r w:rsidR="00E41DFD" w:rsidRPr="00265951">
        <w:rPr>
          <w:lang w:val="en-US" w:eastAsia="nl-NL"/>
        </w:rPr>
        <w:t>that</w:t>
      </w:r>
      <w:proofErr w:type="gramEnd"/>
      <w:r w:rsidR="00E41DFD" w:rsidRPr="00265951">
        <w:rPr>
          <w:lang w:val="en-US" w:eastAsia="nl-NL"/>
        </w:rPr>
        <w:t xml:space="preserve"> the results of ITU</w:t>
      </w:r>
      <w:r w:rsidR="00E41DFD" w:rsidRPr="00265951">
        <w:rPr>
          <w:lang w:val="en-US" w:eastAsia="nl-NL"/>
        </w:rPr>
        <w:noBreakHyphen/>
        <w:t>R compatibility studies of IMT</w:t>
      </w:r>
      <w:r w:rsidR="00E41DFD" w:rsidRPr="00265951">
        <w:rPr>
          <w:lang w:val="en-US" w:eastAsia="nl-NL"/>
        </w:rPr>
        <w:noBreakHyphen/>
        <w:t>2020 systems are probabilistic, and therefore the deployment parameters of IMT</w:t>
      </w:r>
      <w:r w:rsidR="00E41DFD" w:rsidRPr="00265951">
        <w:rPr>
          <w:lang w:val="en-US" w:eastAsia="nl-NL"/>
        </w:rPr>
        <w:noBreakHyphen/>
        <w:t>2020 systems that affect compatibility with satellite receivers may vary during practical implementation and deployment of IMT</w:t>
      </w:r>
      <w:r w:rsidR="00E41DFD" w:rsidRPr="00265951">
        <w:rPr>
          <w:lang w:val="en-US" w:eastAsia="nl-NL"/>
        </w:rPr>
        <w:noBreakHyphen/>
        <w:t>2020 networks;</w:t>
      </w:r>
    </w:p>
    <w:p w:rsidR="00E41DFD" w:rsidRDefault="00910F42" w:rsidP="00E41DFD">
      <w:pPr>
        <w:rPr>
          <w:lang w:val="en-US"/>
        </w:rPr>
      </w:pPr>
      <w:r>
        <w:rPr>
          <w:i/>
          <w:iCs/>
          <w:lang w:val="en-US" w:eastAsia="ja-JP"/>
        </w:rPr>
        <w:t>m</w:t>
      </w:r>
      <w:r w:rsidR="00E41DFD" w:rsidRPr="00265951">
        <w:rPr>
          <w:i/>
          <w:iCs/>
          <w:lang w:val="en-US"/>
        </w:rPr>
        <w:t>)</w:t>
      </w:r>
      <w:r w:rsidR="00E41DFD" w:rsidRPr="00265951">
        <w:rPr>
          <w:lang w:val="en-US"/>
        </w:rPr>
        <w:tab/>
        <w:t>that WRC</w:t>
      </w:r>
      <w:r w:rsidR="00E41DFD" w:rsidRPr="00265951">
        <w:rPr>
          <w:lang w:val="en-US"/>
        </w:rPr>
        <w:noBreakHyphen/>
        <w:t xml:space="preserve">19 identified the frequency band </w:t>
      </w:r>
      <w:r w:rsidR="00E41DFD">
        <w:rPr>
          <w:lang w:val="en-US" w:eastAsia="ja-JP"/>
        </w:rPr>
        <w:t>4</w:t>
      </w:r>
      <w:r w:rsidR="00D6075A">
        <w:rPr>
          <w:lang w:val="en-US" w:eastAsia="ja-JP"/>
        </w:rPr>
        <w:t>7.2-48.2</w:t>
      </w:r>
      <w:r w:rsidR="00E41DFD">
        <w:rPr>
          <w:lang w:val="en-US" w:eastAsia="ja-JP"/>
        </w:rPr>
        <w:t xml:space="preserve"> GHz</w:t>
      </w:r>
      <w:r w:rsidR="00E41DFD" w:rsidRPr="00265951">
        <w:rPr>
          <w:lang w:val="en-US" w:eastAsia="ja-JP"/>
        </w:rPr>
        <w:t xml:space="preserve"> </w:t>
      </w:r>
      <w:r w:rsidR="00E41DFD" w:rsidRPr="00265951">
        <w:rPr>
          <w:lang w:val="en-US"/>
        </w:rPr>
        <w:t>for IMT</w:t>
      </w:r>
      <w:r w:rsidR="00E41DFD" w:rsidRPr="00265951">
        <w:rPr>
          <w:lang w:val="en-US" w:eastAsia="ja-JP"/>
        </w:rPr>
        <w:t xml:space="preserve"> </w:t>
      </w:r>
      <w:r w:rsidR="001F0881">
        <w:rPr>
          <w:lang w:val="en-US" w:eastAsia="ja-JP"/>
        </w:rPr>
        <w:t xml:space="preserve">in ITU Regions 2 and 3, and the frequency bands 47.2-47.5 GHz and 47.9-48.2 GHz for IMT in ITU Region 1, </w:t>
      </w:r>
      <w:r w:rsidR="00E41DFD" w:rsidRPr="00265951">
        <w:rPr>
          <w:lang w:val="en-US" w:eastAsia="ja-JP"/>
        </w:rPr>
        <w:t>with certain regulatory conditions to address protection of services to which the band is allocated on a primary basis</w:t>
      </w:r>
      <w:r w:rsidR="002F2099">
        <w:rPr>
          <w:lang w:val="en-US" w:eastAsia="ja-JP"/>
        </w:rPr>
        <w:t xml:space="preserve"> in No. 5.H113</w:t>
      </w:r>
      <w:r w:rsidR="00E41DFD" w:rsidRPr="00265951">
        <w:rPr>
          <w:lang w:val="en-US"/>
        </w:rPr>
        <w:t>;</w:t>
      </w:r>
    </w:p>
    <w:p w:rsidR="002F2099" w:rsidRPr="00910F42" w:rsidRDefault="002F2099" w:rsidP="00E41DFD">
      <w:pPr>
        <w:rPr>
          <w:i/>
          <w:lang w:val="en-US" w:eastAsia="ja-JP"/>
        </w:rPr>
      </w:pPr>
      <w:r>
        <w:rPr>
          <w:lang w:val="en-US"/>
        </w:rPr>
        <w:tab/>
      </w:r>
      <w:r>
        <w:rPr>
          <w:i/>
          <w:lang w:val="en-US"/>
        </w:rPr>
        <w:t>considering further</w:t>
      </w:r>
    </w:p>
    <w:p w:rsidR="00E41DFD" w:rsidRPr="00265951" w:rsidRDefault="002F2099" w:rsidP="00E41DFD">
      <w:pPr>
        <w:rPr>
          <w:lang w:val="en-US" w:eastAsia="ja-JP"/>
        </w:rPr>
      </w:pPr>
      <w:r>
        <w:rPr>
          <w:i/>
          <w:lang w:val="en-US" w:eastAsia="ja-JP"/>
        </w:rPr>
        <w:t>a</w:t>
      </w:r>
      <w:r w:rsidR="00E41DFD" w:rsidRPr="00265951">
        <w:rPr>
          <w:i/>
          <w:lang w:val="en-US" w:eastAsia="ja-JP"/>
        </w:rPr>
        <w:t>)</w:t>
      </w:r>
      <w:r w:rsidR="00E41DFD" w:rsidRPr="00265951">
        <w:rPr>
          <w:lang w:val="en-US" w:eastAsia="ja-JP"/>
        </w:rPr>
        <w:tab/>
        <w:t xml:space="preserve">that </w:t>
      </w:r>
      <w:r>
        <w:rPr>
          <w:lang w:val="en-US" w:eastAsia="ja-JP"/>
        </w:rPr>
        <w:t>the</w:t>
      </w:r>
      <w:r w:rsidRPr="00265951">
        <w:rPr>
          <w:lang w:val="en-US" w:eastAsia="ja-JP"/>
        </w:rPr>
        <w:t xml:space="preserve"> </w:t>
      </w:r>
      <w:r w:rsidR="00E41DFD" w:rsidRPr="00265951">
        <w:rPr>
          <w:lang w:val="en-US" w:eastAsia="ja-JP"/>
        </w:rPr>
        <w:t xml:space="preserve">identification of </w:t>
      </w:r>
      <w:r w:rsidR="00D6075A">
        <w:rPr>
          <w:lang w:val="en-US" w:eastAsia="ja-JP"/>
        </w:rPr>
        <w:t xml:space="preserve">the </w:t>
      </w:r>
      <w:r w:rsidR="00E41DFD" w:rsidRPr="00265951">
        <w:rPr>
          <w:lang w:val="en-US" w:eastAsia="ja-JP"/>
        </w:rPr>
        <w:t>frequency band</w:t>
      </w:r>
      <w:r w:rsidR="00D6075A">
        <w:rPr>
          <w:lang w:val="en-US" w:eastAsia="ja-JP"/>
        </w:rPr>
        <w:t xml:space="preserve"> 47.2-48.2 GHz</w:t>
      </w:r>
      <w:r w:rsidR="00E41DFD" w:rsidRPr="00265951">
        <w:rPr>
          <w:lang w:val="en-US" w:eastAsia="ja-JP"/>
        </w:rPr>
        <w:t xml:space="preserve"> for IMT take</w:t>
      </w:r>
      <w:r>
        <w:rPr>
          <w:lang w:val="en-US" w:eastAsia="ja-JP"/>
        </w:rPr>
        <w:t>s</w:t>
      </w:r>
      <w:r w:rsidR="00E41DFD" w:rsidRPr="00265951">
        <w:rPr>
          <w:lang w:val="en-US" w:eastAsia="ja-JP"/>
        </w:rPr>
        <w:t xml:space="preserve"> into account the use of the bands by other services and the evolving needs of these services;</w:t>
      </w:r>
    </w:p>
    <w:p w:rsidR="00E41DFD" w:rsidRPr="00265951" w:rsidRDefault="002F2099" w:rsidP="00E41DFD">
      <w:pPr>
        <w:rPr>
          <w:lang w:val="en-US" w:eastAsia="ja-JP"/>
        </w:rPr>
      </w:pPr>
      <w:r>
        <w:rPr>
          <w:i/>
          <w:iCs/>
          <w:lang w:val="en-US" w:eastAsia="ja-JP"/>
        </w:rPr>
        <w:t>b</w:t>
      </w:r>
      <w:r w:rsidR="00E41DFD" w:rsidRPr="00265951">
        <w:rPr>
          <w:i/>
          <w:iCs/>
          <w:lang w:val="en-US" w:eastAsia="nl-NL"/>
        </w:rPr>
        <w:t>)</w:t>
      </w:r>
      <w:r w:rsidR="00E41DFD" w:rsidRPr="00265951">
        <w:rPr>
          <w:lang w:val="en-US" w:eastAsia="nl-NL"/>
        </w:rPr>
        <w:tab/>
      </w:r>
      <w:proofErr w:type="gramStart"/>
      <w:r w:rsidR="00E41DFD" w:rsidRPr="00265951">
        <w:rPr>
          <w:lang w:val="en-US" w:eastAsia="nl-NL"/>
        </w:rPr>
        <w:t>that</w:t>
      </w:r>
      <w:proofErr w:type="gramEnd"/>
      <w:r w:rsidR="00E41DFD" w:rsidRPr="00265951">
        <w:rPr>
          <w:lang w:val="en-US" w:eastAsia="nl-NL"/>
        </w:rPr>
        <w:t xml:space="preserve"> the identification of frequency bands for IMT</w:t>
      </w:r>
      <w:r w:rsidR="00E41DFD" w:rsidRPr="00265951">
        <w:rPr>
          <w:lang w:val="en-US" w:eastAsia="nl-NL"/>
        </w:rPr>
        <w:noBreakHyphen/>
        <w:t>2020 requires technical and regulatory measures to ensure compatibility with and future development of incumbent services having an allocation in identified frequency bands</w:t>
      </w:r>
      <w:r w:rsidR="001F0881">
        <w:rPr>
          <w:lang w:val="en-US" w:eastAsia="ja-JP"/>
        </w:rPr>
        <w:t>,</w:t>
      </w:r>
    </w:p>
    <w:p w:rsidR="00E41DFD" w:rsidRPr="00265951" w:rsidRDefault="00E41DFD" w:rsidP="00E41DFD">
      <w:pPr>
        <w:rPr>
          <w:rFonts w:eastAsia="SimSun"/>
          <w:lang w:val="en-US"/>
        </w:rPr>
      </w:pPr>
    </w:p>
    <w:p w:rsidR="00E41DFD" w:rsidRPr="00265951" w:rsidRDefault="00E41DFD" w:rsidP="00E41DFD">
      <w:pPr>
        <w:pStyle w:val="Call"/>
        <w:rPr>
          <w:lang w:val="en-US"/>
        </w:rPr>
      </w:pPr>
      <w:r w:rsidRPr="00265951">
        <w:rPr>
          <w:lang w:val="en-US"/>
        </w:rPr>
        <w:t>noting</w:t>
      </w:r>
    </w:p>
    <w:p w:rsidR="00E41DFD" w:rsidRPr="00265951" w:rsidRDefault="00E41DFD" w:rsidP="00E41DFD">
      <w:pPr>
        <w:rPr>
          <w:rFonts w:eastAsia="???"/>
          <w:lang w:val="en-US"/>
        </w:rPr>
      </w:pPr>
      <w:r w:rsidRPr="00265951">
        <w:rPr>
          <w:rFonts w:eastAsia="???"/>
          <w:i/>
          <w:iCs/>
          <w:lang w:val="en-US"/>
        </w:rPr>
        <w:t>a)</w:t>
      </w:r>
      <w:r w:rsidRPr="00265951">
        <w:rPr>
          <w:rFonts w:eastAsia="???"/>
          <w:lang w:val="en-US"/>
        </w:rPr>
        <w:tab/>
        <w:t>Resolutions </w:t>
      </w:r>
      <w:r w:rsidRPr="00265951">
        <w:rPr>
          <w:rFonts w:eastAsia="???"/>
          <w:b/>
          <w:bCs/>
          <w:lang w:val="en-US"/>
        </w:rPr>
        <w:t>223 (Rev.WRC</w:t>
      </w:r>
      <w:r w:rsidRPr="00265951">
        <w:rPr>
          <w:rFonts w:eastAsia="???"/>
          <w:b/>
          <w:bCs/>
          <w:lang w:val="en-US"/>
        </w:rPr>
        <w:noBreakHyphen/>
        <w:t>15)</w:t>
      </w:r>
      <w:r w:rsidRPr="00265951">
        <w:rPr>
          <w:rFonts w:eastAsia="???"/>
          <w:lang w:val="en-US"/>
        </w:rPr>
        <w:t xml:space="preserve">, </w:t>
      </w:r>
      <w:r w:rsidRPr="00265951">
        <w:rPr>
          <w:b/>
          <w:lang w:val="en-US"/>
        </w:rPr>
        <w:t>224 (Rev.WRC</w:t>
      </w:r>
      <w:r w:rsidRPr="00265951">
        <w:rPr>
          <w:b/>
          <w:lang w:val="en-US"/>
        </w:rPr>
        <w:noBreakHyphen/>
        <w:t>15)</w:t>
      </w:r>
      <w:r w:rsidRPr="00265951">
        <w:rPr>
          <w:rFonts w:eastAsia="???"/>
          <w:lang w:val="en-US"/>
        </w:rPr>
        <w:t xml:space="preserve"> and </w:t>
      </w:r>
      <w:r w:rsidRPr="00265951">
        <w:rPr>
          <w:b/>
          <w:lang w:val="en-US"/>
        </w:rPr>
        <w:t>225 (Rev.WRC</w:t>
      </w:r>
      <w:r w:rsidRPr="00265951">
        <w:rPr>
          <w:b/>
          <w:lang w:val="en-US"/>
        </w:rPr>
        <w:noBreakHyphen/>
        <w:t>12)</w:t>
      </w:r>
      <w:r w:rsidRPr="00265951">
        <w:rPr>
          <w:rFonts w:eastAsia="???"/>
          <w:lang w:val="en-US"/>
        </w:rPr>
        <w:t>, which also relate to IMT;</w:t>
      </w:r>
    </w:p>
    <w:p w:rsidR="00E41DFD" w:rsidRPr="00265951" w:rsidRDefault="00E41DFD" w:rsidP="00E41DFD">
      <w:pPr>
        <w:rPr>
          <w:lang w:val="en-US"/>
        </w:rPr>
      </w:pPr>
      <w:r w:rsidRPr="00265951">
        <w:rPr>
          <w:i/>
          <w:lang w:val="en-US" w:eastAsia="ja-JP"/>
        </w:rPr>
        <w:t>b</w:t>
      </w:r>
      <w:r w:rsidRPr="00265951">
        <w:rPr>
          <w:i/>
          <w:lang w:val="en-US"/>
        </w:rPr>
        <w:t>)</w:t>
      </w:r>
      <w:r w:rsidRPr="00265951">
        <w:rPr>
          <w:lang w:val="en-US"/>
        </w:rPr>
        <w:tab/>
        <w:t>that Resolution ITU</w:t>
      </w:r>
      <w:r w:rsidRPr="00265951">
        <w:rPr>
          <w:lang w:val="en-US"/>
        </w:rPr>
        <w:noBreakHyphen/>
        <w:t>R 65 addresses the principles for the process of development of IMT for 2020 and beyond, and that Question ITU</w:t>
      </w:r>
      <w:r w:rsidRPr="00265951">
        <w:rPr>
          <w:lang w:val="en-US"/>
        </w:rPr>
        <w:noBreakHyphen/>
        <w:t>R 77</w:t>
      </w:r>
      <w:r w:rsidRPr="00265951">
        <w:rPr>
          <w:lang w:val="en-US"/>
        </w:rPr>
        <w:noBreakHyphen/>
        <w:t>7/5 considers the needs of developing countries in the development and implementation of IMT;</w:t>
      </w:r>
    </w:p>
    <w:p w:rsidR="00E41DFD" w:rsidRPr="00265951" w:rsidRDefault="00E41DFD" w:rsidP="00E41DFD">
      <w:pPr>
        <w:rPr>
          <w:lang w:val="en-US" w:eastAsia="ja-JP"/>
        </w:rPr>
      </w:pPr>
      <w:r w:rsidRPr="00265951">
        <w:rPr>
          <w:i/>
          <w:iCs/>
          <w:lang w:val="en-US" w:eastAsia="ja-JP"/>
        </w:rPr>
        <w:t>c</w:t>
      </w:r>
      <w:r w:rsidRPr="00265951">
        <w:rPr>
          <w:i/>
          <w:iCs/>
          <w:lang w:val="en-US"/>
        </w:rPr>
        <w:t>)</w:t>
      </w:r>
      <w:r w:rsidRPr="00265951">
        <w:rPr>
          <w:lang w:val="en-US"/>
        </w:rPr>
        <w:tab/>
        <w:t>that Question ITU</w:t>
      </w:r>
      <w:r w:rsidRPr="00265951">
        <w:rPr>
          <w:lang w:val="en-US"/>
        </w:rPr>
        <w:noBreakHyphen/>
        <w:t>R 229/5 seeks to address the further development of IMT;</w:t>
      </w:r>
    </w:p>
    <w:p w:rsidR="00E41DFD" w:rsidRPr="00265951" w:rsidRDefault="00E41DFD" w:rsidP="00E41DFD">
      <w:pPr>
        <w:rPr>
          <w:lang w:val="en-US" w:eastAsia="ko-KR"/>
        </w:rPr>
      </w:pPr>
      <w:r w:rsidRPr="00265951">
        <w:rPr>
          <w:i/>
          <w:lang w:val="en-US" w:eastAsia="ja-JP"/>
        </w:rPr>
        <w:t>d</w:t>
      </w:r>
      <w:r w:rsidRPr="00265951">
        <w:rPr>
          <w:i/>
          <w:lang w:val="en-US"/>
        </w:rPr>
        <w:t>)</w:t>
      </w:r>
      <w:r w:rsidRPr="00265951">
        <w:rPr>
          <w:lang w:val="en-US"/>
        </w:rPr>
        <w:tab/>
        <w:t>that IMT encompasses IMT</w:t>
      </w:r>
      <w:r w:rsidRPr="00265951">
        <w:rPr>
          <w:lang w:val="en-US"/>
        </w:rPr>
        <w:noBreakHyphen/>
        <w:t>2000</w:t>
      </w:r>
      <w:r w:rsidRPr="00265951">
        <w:rPr>
          <w:lang w:val="en-US" w:eastAsia="ja-JP"/>
        </w:rPr>
        <w:t xml:space="preserve">, </w:t>
      </w:r>
      <w:r w:rsidRPr="00265951">
        <w:rPr>
          <w:lang w:val="en-US"/>
        </w:rPr>
        <w:t>IMT-Advanced</w:t>
      </w:r>
      <w:r w:rsidRPr="00265951">
        <w:rPr>
          <w:lang w:val="en-US" w:eastAsia="ja-JP"/>
        </w:rPr>
        <w:t>, and IMT</w:t>
      </w:r>
      <w:r w:rsidRPr="00265951">
        <w:rPr>
          <w:lang w:val="en-US" w:eastAsia="ja-JP"/>
        </w:rPr>
        <w:noBreakHyphen/>
        <w:t xml:space="preserve">2020 </w:t>
      </w:r>
      <w:r w:rsidRPr="00265951">
        <w:rPr>
          <w:lang w:val="en-US"/>
        </w:rPr>
        <w:t>collectively, as described in Resolution ITU</w:t>
      </w:r>
      <w:r w:rsidRPr="00265951">
        <w:rPr>
          <w:lang w:val="en-US"/>
        </w:rPr>
        <w:noBreakHyphen/>
        <w:t>R 56</w:t>
      </w:r>
      <w:r w:rsidRPr="00265951">
        <w:rPr>
          <w:lang w:val="en-US"/>
        </w:rPr>
        <w:noBreakHyphen/>
      </w:r>
      <w:r w:rsidRPr="00265951">
        <w:rPr>
          <w:lang w:val="en-US" w:eastAsia="ko-KR"/>
        </w:rPr>
        <w:t>2</w:t>
      </w:r>
      <w:r w:rsidRPr="00265951">
        <w:rPr>
          <w:lang w:val="en-US"/>
        </w:rPr>
        <w:t>;</w:t>
      </w:r>
    </w:p>
    <w:p w:rsidR="00E41DFD" w:rsidRPr="00265951" w:rsidRDefault="00E41DFD" w:rsidP="00E41DFD">
      <w:pPr>
        <w:rPr>
          <w:lang w:val="en-US"/>
        </w:rPr>
      </w:pPr>
      <w:r w:rsidRPr="00265951">
        <w:rPr>
          <w:i/>
          <w:lang w:val="en-US" w:eastAsia="ja-JP"/>
        </w:rPr>
        <w:lastRenderedPageBreak/>
        <w:t>e</w:t>
      </w:r>
      <w:r w:rsidRPr="00265951">
        <w:rPr>
          <w:i/>
          <w:lang w:val="en-US"/>
        </w:rPr>
        <w:t>)</w:t>
      </w:r>
      <w:r w:rsidRPr="00265951">
        <w:rPr>
          <w:lang w:val="en-US"/>
        </w:rPr>
        <w:tab/>
        <w:t>Recommendation ITU</w:t>
      </w:r>
      <w:r w:rsidRPr="00265951">
        <w:rPr>
          <w:lang w:val="en-US"/>
        </w:rPr>
        <w:noBreakHyphen/>
        <w:t>R M.2083, on the framework and objectives of the future development of IMT for 2020 and beyond;</w:t>
      </w:r>
    </w:p>
    <w:p w:rsidR="00E41DFD" w:rsidRPr="00910F42" w:rsidRDefault="00E41DFD" w:rsidP="00E41DFD">
      <w:pPr>
        <w:rPr>
          <w:lang w:val="en-US" w:eastAsia="ja-JP"/>
        </w:rPr>
      </w:pPr>
      <w:r w:rsidRPr="00265951">
        <w:rPr>
          <w:i/>
          <w:iCs/>
          <w:lang w:val="en-US" w:eastAsia="ja-JP"/>
        </w:rPr>
        <w:t>f</w:t>
      </w:r>
      <w:r w:rsidRPr="00265951">
        <w:rPr>
          <w:rFonts w:eastAsia="???"/>
          <w:i/>
          <w:iCs/>
          <w:lang w:val="en-US"/>
        </w:rPr>
        <w:t>)</w:t>
      </w:r>
      <w:r w:rsidRPr="00265951">
        <w:rPr>
          <w:rFonts w:eastAsia="???"/>
          <w:i/>
          <w:iCs/>
          <w:lang w:val="en-US"/>
        </w:rPr>
        <w:tab/>
      </w:r>
      <w:r w:rsidRPr="00265951">
        <w:rPr>
          <w:rFonts w:eastAsia="???"/>
          <w:lang w:val="en-US"/>
        </w:rPr>
        <w:t>that</w:t>
      </w:r>
      <w:r w:rsidRPr="00265951">
        <w:rPr>
          <w:rFonts w:eastAsia="???"/>
          <w:i/>
          <w:iCs/>
          <w:lang w:val="en-US"/>
        </w:rPr>
        <w:t xml:space="preserve"> </w:t>
      </w:r>
      <w:r w:rsidRPr="00265951">
        <w:rPr>
          <w:rFonts w:eastAsia="???"/>
          <w:iCs/>
          <w:lang w:val="en-US"/>
        </w:rPr>
        <w:t>Recommendation ITU</w:t>
      </w:r>
      <w:r w:rsidRPr="00265951">
        <w:rPr>
          <w:rFonts w:eastAsia="???"/>
          <w:iCs/>
          <w:lang w:val="en-US"/>
        </w:rPr>
        <w:noBreakHyphen/>
        <w:t xml:space="preserve">R M.2083 provides IMT Vision – </w:t>
      </w:r>
      <w:r w:rsidRPr="00265951">
        <w:rPr>
          <w:iCs/>
          <w:lang w:val="en-US" w:eastAsia="ja-JP"/>
        </w:rPr>
        <w:t>“</w:t>
      </w:r>
      <w:r w:rsidRPr="00265951">
        <w:rPr>
          <w:rFonts w:eastAsia="???"/>
          <w:iCs/>
          <w:lang w:val="en-US"/>
        </w:rPr>
        <w:t>Framework and overall objectives of the future development of IMT for 2020 and beyond</w:t>
      </w:r>
      <w:r w:rsidR="002F2099">
        <w:rPr>
          <w:rFonts w:eastAsia="???"/>
          <w:iCs/>
          <w:lang w:val="en-US"/>
        </w:rPr>
        <w:t>,</w:t>
      </w:r>
      <w:r w:rsidRPr="00265951">
        <w:rPr>
          <w:iCs/>
          <w:lang w:val="en-US" w:eastAsia="ja-JP"/>
        </w:rPr>
        <w:t>”</w:t>
      </w:r>
      <w:r w:rsidR="002F2099">
        <w:rPr>
          <w:iCs/>
          <w:lang w:val="en-US" w:eastAsia="ja-JP"/>
        </w:rPr>
        <w:t xml:space="preserve"> and that </w:t>
      </w:r>
      <w:r w:rsidR="002F2099" w:rsidRPr="00265951">
        <w:rPr>
          <w:lang w:val="en-US"/>
        </w:rPr>
        <w:t xml:space="preserve">adequate and timely availability of spectrum and supporting regulatory provisions is essential to </w:t>
      </w:r>
      <w:r w:rsidR="002F2099" w:rsidRPr="00265951">
        <w:rPr>
          <w:lang w:val="en-US" w:eastAsia="ko-KR"/>
        </w:rPr>
        <w:t>realize the objectives in Recommendation ITU</w:t>
      </w:r>
      <w:r w:rsidR="002F2099" w:rsidRPr="00265951">
        <w:rPr>
          <w:lang w:val="en-US" w:eastAsia="ko-KR"/>
        </w:rPr>
        <w:noBreakHyphen/>
        <w:t>R M.2083</w:t>
      </w:r>
      <w:r w:rsidRPr="00265951">
        <w:rPr>
          <w:rFonts w:eastAsia="???"/>
          <w:iCs/>
          <w:lang w:val="en-US"/>
        </w:rPr>
        <w:t>;</w:t>
      </w:r>
    </w:p>
    <w:p w:rsidR="00E41DFD" w:rsidRPr="00265951" w:rsidRDefault="00E41DFD" w:rsidP="00E41DFD">
      <w:pPr>
        <w:rPr>
          <w:lang w:val="en-US"/>
        </w:rPr>
      </w:pPr>
      <w:r w:rsidRPr="00265951">
        <w:rPr>
          <w:i/>
          <w:lang w:val="en-US" w:eastAsia="ja-JP"/>
        </w:rPr>
        <w:t>g</w:t>
      </w:r>
      <w:r w:rsidRPr="00265951">
        <w:rPr>
          <w:i/>
          <w:lang w:val="en-US"/>
        </w:rPr>
        <w:t>)</w:t>
      </w:r>
      <w:r w:rsidRPr="00265951">
        <w:rPr>
          <w:lang w:val="en-US"/>
        </w:rPr>
        <w:tab/>
        <w:t>that Report ITU</w:t>
      </w:r>
      <w:r w:rsidRPr="00265951">
        <w:rPr>
          <w:lang w:val="en-US"/>
        </w:rPr>
        <w:noBreakHyphen/>
        <w:t>R M.2320 addresses future technology trends of terrestrial IMT systems;</w:t>
      </w:r>
    </w:p>
    <w:p w:rsidR="00E41DFD" w:rsidRPr="00265951" w:rsidRDefault="00E41DFD" w:rsidP="00E41DFD">
      <w:pPr>
        <w:rPr>
          <w:lang w:val="en-US"/>
        </w:rPr>
      </w:pPr>
      <w:r w:rsidRPr="00265951">
        <w:rPr>
          <w:i/>
          <w:lang w:val="en-US" w:eastAsia="ja-JP"/>
        </w:rPr>
        <w:t>h</w:t>
      </w:r>
      <w:r w:rsidRPr="00265951">
        <w:rPr>
          <w:i/>
          <w:lang w:val="en-US"/>
        </w:rPr>
        <w:t>)</w:t>
      </w:r>
      <w:r w:rsidRPr="00265951">
        <w:rPr>
          <w:lang w:val="en-US"/>
        </w:rPr>
        <w:tab/>
        <w:t>Report ITU</w:t>
      </w:r>
      <w:r w:rsidRPr="00265951">
        <w:rPr>
          <w:lang w:val="en-US"/>
        </w:rPr>
        <w:noBreakHyphen/>
        <w:t>R M.2376, on technical feasibility of IMT in the frequency bands above 6 GHz;</w:t>
      </w:r>
    </w:p>
    <w:p w:rsidR="00E41DFD" w:rsidRPr="00265951" w:rsidRDefault="00E41DFD" w:rsidP="00E41DFD">
      <w:pPr>
        <w:rPr>
          <w:lang w:val="en-US"/>
        </w:rPr>
      </w:pPr>
      <w:r w:rsidRPr="00265951">
        <w:rPr>
          <w:i/>
          <w:lang w:val="en-US" w:eastAsia="ja-JP"/>
        </w:rPr>
        <w:t>i</w:t>
      </w:r>
      <w:r w:rsidRPr="00265951">
        <w:rPr>
          <w:i/>
          <w:lang w:val="en-US"/>
        </w:rPr>
        <w:t>)</w:t>
      </w:r>
      <w:r w:rsidRPr="00265951">
        <w:rPr>
          <w:lang w:val="en-US"/>
        </w:rPr>
        <w:tab/>
        <w:t>that Report ITU</w:t>
      </w:r>
      <w:r w:rsidRPr="00265951">
        <w:rPr>
          <w:lang w:val="en-US"/>
        </w:rPr>
        <w:noBreakHyphen/>
        <w:t>R M.2370 analyses trends impacting future IMT traffic growth beyond the year 2020 and estimates global traffic demands for the period 2020 to 2030;</w:t>
      </w:r>
    </w:p>
    <w:p w:rsidR="00E41DFD" w:rsidRPr="00265951" w:rsidRDefault="00E41DFD" w:rsidP="00E41DFD">
      <w:pPr>
        <w:rPr>
          <w:lang w:val="en-US"/>
        </w:rPr>
      </w:pPr>
      <w:r w:rsidRPr="00265951">
        <w:rPr>
          <w:i/>
          <w:lang w:val="en-US" w:eastAsia="ja-JP"/>
        </w:rPr>
        <w:t>j</w:t>
      </w:r>
      <w:r w:rsidRPr="00265951">
        <w:rPr>
          <w:i/>
          <w:lang w:val="en-US"/>
        </w:rPr>
        <w:t>)</w:t>
      </w:r>
      <w:r w:rsidRPr="00265951">
        <w:rPr>
          <w:lang w:val="en-US"/>
        </w:rPr>
        <w:tab/>
        <w:t>that there are ongoing studies within ITU</w:t>
      </w:r>
      <w:r w:rsidRPr="00265951">
        <w:rPr>
          <w:lang w:val="en-US"/>
        </w:rPr>
        <w:noBreakHyphen/>
        <w:t>R on the propagation characteristics for mobile systems in higher frequency bands;</w:t>
      </w:r>
    </w:p>
    <w:p w:rsidR="00E41DFD" w:rsidRPr="00265951" w:rsidRDefault="00802E40" w:rsidP="00E41DFD">
      <w:pPr>
        <w:rPr>
          <w:lang w:val="en-US" w:eastAsia="ja-JP"/>
        </w:rPr>
      </w:pPr>
      <w:r>
        <w:rPr>
          <w:i/>
          <w:lang w:val="en-US" w:eastAsia="ja-JP"/>
        </w:rPr>
        <w:t>k</w:t>
      </w:r>
      <w:r w:rsidR="00E41DFD" w:rsidRPr="00265951">
        <w:rPr>
          <w:rFonts w:eastAsia="???"/>
          <w:i/>
          <w:iCs/>
          <w:lang w:val="en-US"/>
        </w:rPr>
        <w:t>)</w:t>
      </w:r>
      <w:r w:rsidR="00E41DFD" w:rsidRPr="00265951">
        <w:rPr>
          <w:rFonts w:eastAsia="???"/>
          <w:lang w:val="en-US"/>
        </w:rPr>
        <w:tab/>
      </w:r>
      <w:proofErr w:type="gramStart"/>
      <w:r w:rsidR="00E41DFD" w:rsidRPr="00265951">
        <w:rPr>
          <w:rFonts w:eastAsia="???"/>
          <w:lang w:val="en-US"/>
        </w:rPr>
        <w:t>that</w:t>
      </w:r>
      <w:proofErr w:type="gramEnd"/>
      <w:r w:rsidR="00E41DFD" w:rsidRPr="00265951">
        <w:rPr>
          <w:rFonts w:eastAsia="???"/>
          <w:lang w:val="en-US"/>
        </w:rPr>
        <w:t xml:space="preserve"> the identification of a </w:t>
      </w:r>
      <w:r w:rsidR="00E41DFD" w:rsidRPr="00265951">
        <w:rPr>
          <w:lang w:val="en-US"/>
        </w:rPr>
        <w:t>frequency</w:t>
      </w:r>
      <w:r w:rsidR="00E41DFD" w:rsidRPr="00265951">
        <w:rPr>
          <w:rFonts w:eastAsia="???"/>
          <w:lang w:val="en-US"/>
        </w:rPr>
        <w:t xml:space="preserve"> band for IMT does not establish priority in the Radio Regulations and does not preclude the use of the</w:t>
      </w:r>
      <w:r w:rsidR="00E41DFD" w:rsidRPr="00265951">
        <w:rPr>
          <w:lang w:val="en-US"/>
        </w:rPr>
        <w:t xml:space="preserve"> frequency</w:t>
      </w:r>
      <w:r w:rsidR="00E41DFD" w:rsidRPr="00265951">
        <w:rPr>
          <w:rFonts w:eastAsia="???"/>
          <w:lang w:val="en-US"/>
        </w:rPr>
        <w:t xml:space="preserve"> band by any application of the services to which it is allocated,</w:t>
      </w:r>
    </w:p>
    <w:p w:rsidR="00E41DFD" w:rsidRPr="00265951" w:rsidRDefault="00E41DFD" w:rsidP="00E41DFD">
      <w:pPr>
        <w:pStyle w:val="Call"/>
        <w:rPr>
          <w:lang w:val="en-US"/>
        </w:rPr>
      </w:pPr>
      <w:r w:rsidRPr="00265951">
        <w:rPr>
          <w:lang w:val="en-US"/>
        </w:rPr>
        <w:t>recognizing</w:t>
      </w:r>
    </w:p>
    <w:p w:rsidR="00E41DFD" w:rsidRPr="00265951" w:rsidRDefault="00B529BC" w:rsidP="00E41DFD">
      <w:pPr>
        <w:rPr>
          <w:lang w:val="en-US"/>
        </w:rPr>
      </w:pPr>
      <w:r>
        <w:rPr>
          <w:i/>
          <w:iCs/>
          <w:lang w:val="en-US" w:eastAsia="ja-JP"/>
        </w:rPr>
        <w:t>a</w:t>
      </w:r>
      <w:r w:rsidR="00E41DFD" w:rsidRPr="00265951">
        <w:rPr>
          <w:i/>
          <w:iCs/>
          <w:lang w:val="en-US"/>
        </w:rPr>
        <w:t>)</w:t>
      </w:r>
      <w:r w:rsidR="00E41DFD" w:rsidRPr="00265951">
        <w:rPr>
          <w:lang w:val="en-US"/>
        </w:rPr>
        <w:tab/>
      </w:r>
      <w:proofErr w:type="gramStart"/>
      <w:r w:rsidR="00E41DFD" w:rsidRPr="00265951">
        <w:rPr>
          <w:lang w:val="en-US"/>
        </w:rPr>
        <w:t>that</w:t>
      </w:r>
      <w:proofErr w:type="gramEnd"/>
      <w:r w:rsidR="00E41DFD" w:rsidRPr="00265951">
        <w:rPr>
          <w:lang w:val="en-US"/>
        </w:rPr>
        <w:t xml:space="preserve"> there should be no additional regulatory or technical constraints imposed on services to which the band is currently allocated on a primary basis;</w:t>
      </w:r>
    </w:p>
    <w:p w:rsidR="00E41DFD" w:rsidRPr="00265951" w:rsidRDefault="00B529BC" w:rsidP="00E41DFD">
      <w:pPr>
        <w:rPr>
          <w:lang w:val="en-US" w:eastAsia="ja-JP"/>
        </w:rPr>
      </w:pPr>
      <w:r>
        <w:rPr>
          <w:i/>
          <w:iCs/>
          <w:lang w:val="en-US" w:eastAsia="ja-JP"/>
        </w:rPr>
        <w:t>b</w:t>
      </w:r>
      <w:r w:rsidR="00E41DFD" w:rsidRPr="00265951">
        <w:rPr>
          <w:i/>
          <w:iCs/>
          <w:lang w:val="en-US" w:eastAsia="nl-NL"/>
        </w:rPr>
        <w:t>)</w:t>
      </w:r>
      <w:r w:rsidR="00E41DFD" w:rsidRPr="00265951">
        <w:rPr>
          <w:lang w:val="en-US" w:eastAsia="nl-NL"/>
        </w:rPr>
        <w:tab/>
      </w:r>
      <w:proofErr w:type="gramStart"/>
      <w:r w:rsidR="00E41DFD" w:rsidRPr="00265951">
        <w:rPr>
          <w:lang w:val="en-US" w:eastAsia="nl-NL"/>
        </w:rPr>
        <w:t>that</w:t>
      </w:r>
      <w:proofErr w:type="gramEnd"/>
      <w:r w:rsidR="00E41DFD" w:rsidRPr="00265951">
        <w:rPr>
          <w:lang w:val="en-US" w:eastAsia="nl-NL"/>
        </w:rPr>
        <w:t>, due to the effect of aggregation of interference from IMT</w:t>
      </w:r>
      <w:r w:rsidR="00E41DFD" w:rsidRPr="00265951">
        <w:rPr>
          <w:lang w:val="en-US" w:eastAsia="nl-NL"/>
        </w:rPr>
        <w:noBreakHyphen/>
        <w:t>2020 systems, the protection of satellite receivers is possible only if all administrations will follow the agreed technical characteristics and parameters of the deployment of IMT</w:t>
      </w:r>
      <w:r w:rsidR="00E41DFD" w:rsidRPr="00265951">
        <w:rPr>
          <w:lang w:val="en-US" w:eastAsia="nl-NL"/>
        </w:rPr>
        <w:noBreakHyphen/>
        <w:t>2020 systems</w:t>
      </w:r>
      <w:r w:rsidR="00E41DFD" w:rsidRPr="00265951">
        <w:rPr>
          <w:lang w:val="en-US" w:eastAsia="ja-JP"/>
        </w:rPr>
        <w:t>;</w:t>
      </w:r>
    </w:p>
    <w:p w:rsidR="00E41DFD" w:rsidRPr="00265951" w:rsidRDefault="00B529BC" w:rsidP="00E41DFD">
      <w:pPr>
        <w:rPr>
          <w:i/>
          <w:lang w:val="en-US" w:eastAsia="ja-JP"/>
        </w:rPr>
      </w:pPr>
      <w:r>
        <w:rPr>
          <w:i/>
          <w:lang w:val="en-US" w:eastAsia="ja-JP"/>
        </w:rPr>
        <w:t>c</w:t>
      </w:r>
      <w:r w:rsidR="00E41DFD" w:rsidRPr="00265951">
        <w:rPr>
          <w:i/>
          <w:lang w:val="en-US"/>
        </w:rPr>
        <w:t>)</w:t>
      </w:r>
      <w:r w:rsidR="00E41DFD" w:rsidRPr="00265951">
        <w:rPr>
          <w:lang w:val="en-US"/>
        </w:rPr>
        <w:tab/>
      </w:r>
      <w:r>
        <w:rPr>
          <w:lang w:val="en-US"/>
        </w:rPr>
        <w:t xml:space="preserve">that </w:t>
      </w:r>
      <w:r w:rsidR="00E41DFD" w:rsidRPr="00265951">
        <w:rPr>
          <w:lang w:val="en-US"/>
        </w:rPr>
        <w:t>the identification of high-density applications in the fixed-satellite service in the space-to-Earth direction in the bands 39.5-40 GHz in Region 1, 40-40.5 GHz in all Regions and 40.5-42 GHz in Region 2 and in the Earth-to-space direction in the bands 47.5-47.9 GHz in Region 1, 48.2-48.54 GHz in Region 1, 49.44-50.2 GHz in Region 1 and 48.2-50.2 GHz in Region 2 (see No. </w:t>
      </w:r>
      <w:r w:rsidR="00E41DFD" w:rsidRPr="00265951">
        <w:rPr>
          <w:b/>
          <w:bCs/>
          <w:lang w:val="en-US"/>
        </w:rPr>
        <w:t>5.516B</w:t>
      </w:r>
      <w:r w:rsidR="00E41DFD" w:rsidRPr="00265951">
        <w:rPr>
          <w:lang w:val="en-US"/>
        </w:rPr>
        <w:t>)</w:t>
      </w:r>
      <w:r>
        <w:rPr>
          <w:lang w:val="en-US"/>
        </w:rPr>
        <w:t xml:space="preserve"> does not preclude the use of the same or other FSS bands in other regions for high-density applications</w:t>
      </w:r>
      <w:r w:rsidR="001F0881">
        <w:rPr>
          <w:lang w:val="en-US" w:eastAsia="ja-JP"/>
        </w:rPr>
        <w:t>,</w:t>
      </w:r>
    </w:p>
    <w:p w:rsidR="00E41DFD" w:rsidRPr="00265951" w:rsidRDefault="00E41DFD" w:rsidP="00E41DFD">
      <w:pPr>
        <w:pStyle w:val="Call"/>
        <w:rPr>
          <w:lang w:val="en-US"/>
        </w:rPr>
      </w:pPr>
      <w:proofErr w:type="gramStart"/>
      <w:r w:rsidRPr="00265951">
        <w:rPr>
          <w:lang w:val="en-US"/>
        </w:rPr>
        <w:t>resolves</w:t>
      </w:r>
      <w:proofErr w:type="gramEnd"/>
    </w:p>
    <w:p w:rsidR="00E41DFD" w:rsidRPr="00265951" w:rsidRDefault="00E41DFD" w:rsidP="00E41DFD">
      <w:pPr>
        <w:rPr>
          <w:lang w:val="en-US" w:eastAsia="ja-JP"/>
        </w:rPr>
      </w:pPr>
      <w:r w:rsidRPr="00265951">
        <w:rPr>
          <w:lang w:val="en-US"/>
        </w:rPr>
        <w:t>1</w:t>
      </w:r>
      <w:r w:rsidRPr="00265951">
        <w:rPr>
          <w:lang w:val="en-US"/>
        </w:rPr>
        <w:tab/>
        <w:t xml:space="preserve">in order to ensure </w:t>
      </w:r>
      <w:r w:rsidR="00B529BC">
        <w:rPr>
          <w:lang w:val="en-US"/>
        </w:rPr>
        <w:t xml:space="preserve">that </w:t>
      </w:r>
      <w:r w:rsidRPr="00265951">
        <w:rPr>
          <w:lang w:val="en-US"/>
        </w:rPr>
        <w:t xml:space="preserve">IMT </w:t>
      </w:r>
      <w:r>
        <w:rPr>
          <w:lang w:val="en-US" w:eastAsia="ja-JP"/>
        </w:rPr>
        <w:t xml:space="preserve">in the </w:t>
      </w:r>
      <w:r w:rsidR="00B529BC">
        <w:rPr>
          <w:lang w:val="en-US" w:eastAsia="ja-JP"/>
        </w:rPr>
        <w:t xml:space="preserve">mobile service </w:t>
      </w:r>
      <w:r>
        <w:rPr>
          <w:lang w:val="en-US" w:eastAsia="ja-JP"/>
        </w:rPr>
        <w:t>frequency band</w:t>
      </w:r>
      <w:r w:rsidRPr="00265951">
        <w:rPr>
          <w:lang w:val="en-US" w:eastAsia="ja-JP"/>
        </w:rPr>
        <w:t xml:space="preserve"> </w:t>
      </w:r>
      <w:r>
        <w:rPr>
          <w:lang w:val="en-US" w:eastAsia="ja-JP"/>
        </w:rPr>
        <w:t>4</w:t>
      </w:r>
      <w:r w:rsidR="00910F42">
        <w:rPr>
          <w:lang w:val="en-US" w:eastAsia="ja-JP"/>
        </w:rPr>
        <w:t>7.2-48.2</w:t>
      </w:r>
      <w:r>
        <w:rPr>
          <w:lang w:val="en-US" w:eastAsia="ja-JP"/>
        </w:rPr>
        <w:t xml:space="preserve"> GHz</w:t>
      </w:r>
      <w:r w:rsidRPr="00265951">
        <w:rPr>
          <w:lang w:val="en-US" w:eastAsia="ja-JP"/>
        </w:rPr>
        <w:t xml:space="preserve"> </w:t>
      </w:r>
      <w:r w:rsidR="00B529BC">
        <w:rPr>
          <w:lang w:val="en-US" w:eastAsia="ja-JP"/>
        </w:rPr>
        <w:t xml:space="preserve">does not cause unacceptable interference to </w:t>
      </w:r>
      <w:r w:rsidRPr="00265951">
        <w:rPr>
          <w:lang w:val="en-US"/>
        </w:rPr>
        <w:t xml:space="preserve">other services to which the </w:t>
      </w:r>
      <w:r w:rsidRPr="00265951">
        <w:rPr>
          <w:lang w:val="en-US" w:eastAsia="ja-JP"/>
        </w:rPr>
        <w:t xml:space="preserve">frequency </w:t>
      </w:r>
      <w:r w:rsidRPr="00265951">
        <w:rPr>
          <w:lang w:val="en-US"/>
        </w:rPr>
        <w:t xml:space="preserve">band </w:t>
      </w:r>
      <w:r w:rsidRPr="00265951">
        <w:rPr>
          <w:lang w:val="en-US" w:eastAsia="ja-JP"/>
        </w:rPr>
        <w:t xml:space="preserve">is </w:t>
      </w:r>
      <w:r w:rsidRPr="00265951">
        <w:rPr>
          <w:lang w:val="en-US"/>
        </w:rPr>
        <w:t>allocated</w:t>
      </w:r>
      <w:r w:rsidR="00B529BC">
        <w:rPr>
          <w:lang w:val="en-US"/>
        </w:rPr>
        <w:t xml:space="preserve">, the following conditions on IMT use </w:t>
      </w:r>
      <w:r w:rsidRPr="00265951">
        <w:rPr>
          <w:lang w:val="en-US"/>
        </w:rPr>
        <w:t>shall apply</w:t>
      </w:r>
      <w:r w:rsidR="00B529BC">
        <w:rPr>
          <w:lang w:val="en-US"/>
        </w:rPr>
        <w:t>:</w:t>
      </w:r>
    </w:p>
    <w:p w:rsidR="00E41DFD" w:rsidRPr="00265951" w:rsidRDefault="00E41DFD" w:rsidP="00E41DFD">
      <w:pPr>
        <w:rPr>
          <w:lang w:val="en-US"/>
        </w:rPr>
      </w:pPr>
      <w:r w:rsidRPr="00265951">
        <w:rPr>
          <w:lang w:val="en-US" w:eastAsia="ja-JP"/>
        </w:rPr>
        <w:t>1a</w:t>
      </w:r>
      <w:r w:rsidRPr="00265951">
        <w:rPr>
          <w:lang w:val="en-US"/>
        </w:rPr>
        <w:tab/>
      </w:r>
      <w:r w:rsidRPr="00265951">
        <w:rPr>
          <w:lang w:val="en-US" w:eastAsia="ja-JP"/>
        </w:rPr>
        <w:t xml:space="preserve">that </w:t>
      </w:r>
      <w:r w:rsidR="00910F42" w:rsidRPr="00910F42">
        <w:rPr>
          <w:lang w:val="en-US" w:eastAsia="ja-JP"/>
        </w:rPr>
        <w:t>t</w:t>
      </w:r>
      <w:r w:rsidRPr="00910F42">
        <w:rPr>
          <w:lang w:val="en-US" w:eastAsia="ja-JP"/>
        </w:rPr>
        <w:t>he antenna pattern shall comply with Recommendation</w:t>
      </w:r>
      <w:r w:rsidRPr="00265951">
        <w:rPr>
          <w:lang w:val="en-US" w:eastAsia="ja-JP"/>
        </w:rPr>
        <w:t xml:space="preserve"> ITU</w:t>
      </w:r>
      <w:r w:rsidRPr="00265951">
        <w:rPr>
          <w:lang w:val="en-US" w:eastAsia="ja-JP"/>
        </w:rPr>
        <w:noBreakHyphen/>
        <w:t>R M.2101</w:t>
      </w:r>
      <w:r w:rsidR="00B5062D">
        <w:rPr>
          <w:lang w:val="en-US" w:eastAsia="ja-JP"/>
        </w:rPr>
        <w:t xml:space="preserve"> and</w:t>
      </w:r>
      <w:r w:rsidRPr="00265951">
        <w:rPr>
          <w:lang w:val="en-US"/>
        </w:rPr>
        <w:t xml:space="preserve"> IMT </w:t>
      </w:r>
      <w:r w:rsidRPr="00265951">
        <w:rPr>
          <w:lang w:val="en-US" w:eastAsia="ja-JP"/>
        </w:rPr>
        <w:t xml:space="preserve">base </w:t>
      </w:r>
      <w:r w:rsidRPr="00265951">
        <w:rPr>
          <w:lang w:val="en-US"/>
        </w:rPr>
        <w:t>stations shall comply with the T</w:t>
      </w:r>
      <w:r w:rsidR="005372A9">
        <w:rPr>
          <w:lang w:val="en-US"/>
        </w:rPr>
        <w:t xml:space="preserve">otal </w:t>
      </w:r>
      <w:r w:rsidRPr="00265951">
        <w:rPr>
          <w:lang w:val="en-US"/>
        </w:rPr>
        <w:t>R</w:t>
      </w:r>
      <w:r w:rsidR="005372A9">
        <w:rPr>
          <w:lang w:val="en-US"/>
        </w:rPr>
        <w:t xml:space="preserve">adiated </w:t>
      </w:r>
      <w:r w:rsidRPr="00265951">
        <w:rPr>
          <w:lang w:val="en-US"/>
        </w:rPr>
        <w:t>P</w:t>
      </w:r>
      <w:r w:rsidR="005372A9">
        <w:rPr>
          <w:lang w:val="en-US"/>
        </w:rPr>
        <w:t>ower (TRP)</w:t>
      </w:r>
      <w:r w:rsidRPr="00265951">
        <w:rPr>
          <w:lang w:val="en-US"/>
        </w:rPr>
        <w:t xml:space="preserve"> limits given in Table </w:t>
      </w:r>
      <w:r w:rsidRPr="00265951">
        <w:rPr>
          <w:lang w:val="en-US" w:eastAsia="ja-JP"/>
        </w:rPr>
        <w:t>2</w:t>
      </w:r>
      <w:r w:rsidRPr="00265951">
        <w:rPr>
          <w:lang w:val="en-US"/>
        </w:rPr>
        <w:t>:</w:t>
      </w:r>
    </w:p>
    <w:p w:rsidR="00E41DFD" w:rsidRPr="00265951" w:rsidRDefault="00E41DFD" w:rsidP="00E41DFD">
      <w:pPr>
        <w:pStyle w:val="TableNo"/>
        <w:rPr>
          <w:lang w:val="en-US" w:eastAsia="ja-JP"/>
        </w:rPr>
      </w:pPr>
      <w:r w:rsidRPr="00265951">
        <w:rPr>
          <w:lang w:val="en-US"/>
        </w:rPr>
        <w:lastRenderedPageBreak/>
        <w:t xml:space="preserve">Table </w:t>
      </w:r>
      <w:r w:rsidRPr="00265951">
        <w:rPr>
          <w:lang w:val="en-US" w:eastAsia="ja-JP"/>
        </w:rPr>
        <w:t>2</w:t>
      </w:r>
    </w:p>
    <w:p w:rsidR="00E41DFD" w:rsidRPr="00265951" w:rsidRDefault="00E41DFD" w:rsidP="00E41DFD">
      <w:pPr>
        <w:pStyle w:val="Tabletitle"/>
        <w:rPr>
          <w:lang w:val="en-US"/>
        </w:rPr>
      </w:pPr>
      <w:r w:rsidRPr="00265951">
        <w:rPr>
          <w:lang w:val="en-US"/>
        </w:rPr>
        <w:t>TRP limits for IMT base 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tblGrid>
      <w:tr w:rsidR="00E41DFD" w:rsidRPr="00265951" w:rsidTr="00ED6909">
        <w:trPr>
          <w:jc w:val="center"/>
        </w:trPr>
        <w:tc>
          <w:tcPr>
            <w:tcW w:w="3118" w:type="dxa"/>
          </w:tcPr>
          <w:p w:rsidR="00E41DFD" w:rsidRPr="00265951" w:rsidRDefault="00E41DFD" w:rsidP="00ED6909">
            <w:pPr>
              <w:pStyle w:val="Tablehead"/>
              <w:rPr>
                <w:lang w:val="en-US"/>
              </w:rPr>
            </w:pPr>
            <w:r w:rsidRPr="00265951">
              <w:rPr>
                <w:lang w:val="en-US"/>
              </w:rPr>
              <w:t>Frequency bands</w:t>
            </w:r>
          </w:p>
        </w:tc>
        <w:tc>
          <w:tcPr>
            <w:tcW w:w="2977" w:type="dxa"/>
          </w:tcPr>
          <w:p w:rsidR="00E41DFD" w:rsidRPr="00265951" w:rsidRDefault="00E41DFD" w:rsidP="00ED6909">
            <w:pPr>
              <w:pStyle w:val="Tablehead"/>
              <w:rPr>
                <w:lang w:val="en-US"/>
              </w:rPr>
            </w:pPr>
            <w:r w:rsidRPr="00265951">
              <w:rPr>
                <w:lang w:val="en-US"/>
              </w:rPr>
              <w:t>dB(W/200 MHz)</w:t>
            </w:r>
          </w:p>
        </w:tc>
      </w:tr>
      <w:tr w:rsidR="00E41DFD" w:rsidRPr="00265951" w:rsidTr="00ED6909">
        <w:trPr>
          <w:jc w:val="center"/>
        </w:trPr>
        <w:tc>
          <w:tcPr>
            <w:tcW w:w="3118" w:type="dxa"/>
          </w:tcPr>
          <w:p w:rsidR="00E41DFD" w:rsidRPr="00265951" w:rsidRDefault="00E41DFD" w:rsidP="00ED6909">
            <w:pPr>
              <w:pStyle w:val="Tabletext"/>
              <w:jc w:val="center"/>
              <w:rPr>
                <w:lang w:val="en-US"/>
              </w:rPr>
            </w:pPr>
            <w:r w:rsidRPr="00265951">
              <w:rPr>
                <w:lang w:val="en-US"/>
              </w:rPr>
              <w:t>47.2-</w:t>
            </w:r>
            <w:r w:rsidR="00802E40">
              <w:rPr>
                <w:lang w:val="en-US"/>
              </w:rPr>
              <w:t>48</w:t>
            </w:r>
            <w:r w:rsidRPr="00265951">
              <w:rPr>
                <w:lang w:val="en-US"/>
              </w:rPr>
              <w:t xml:space="preserve">.2 GHz </w:t>
            </w:r>
          </w:p>
        </w:tc>
        <w:tc>
          <w:tcPr>
            <w:tcW w:w="2977" w:type="dxa"/>
          </w:tcPr>
          <w:p w:rsidR="00E41DFD" w:rsidRPr="00265951" w:rsidRDefault="00925C2E" w:rsidP="00ED6909">
            <w:pPr>
              <w:pStyle w:val="Tabletext"/>
              <w:jc w:val="center"/>
              <w:rPr>
                <w:lang w:val="en-US"/>
              </w:rPr>
            </w:pPr>
            <w:r>
              <w:rPr>
                <w:lang w:val="en-US"/>
              </w:rPr>
              <w:t>[14/TBD]</w:t>
            </w:r>
            <w:r>
              <w:rPr>
                <w:rStyle w:val="FootnoteReference"/>
                <w:lang w:val="en-US"/>
              </w:rPr>
              <w:footnoteReference w:id="2"/>
            </w:r>
          </w:p>
        </w:tc>
      </w:tr>
    </w:tbl>
    <w:p w:rsidR="00E41DFD" w:rsidRPr="00265951" w:rsidRDefault="00B529BC" w:rsidP="00E41DFD">
      <w:pPr>
        <w:rPr>
          <w:lang w:val="en-US" w:eastAsia="ja-JP"/>
        </w:rPr>
      </w:pPr>
      <w:r>
        <w:rPr>
          <w:lang w:val="en-US" w:eastAsia="ja-JP"/>
        </w:rPr>
        <w:t>1</w:t>
      </w:r>
      <w:r w:rsidR="00910F42">
        <w:rPr>
          <w:lang w:val="en-US" w:eastAsia="ja-JP"/>
        </w:rPr>
        <w:t>b</w:t>
      </w:r>
      <w:r w:rsidR="00E41DFD" w:rsidRPr="00265951">
        <w:rPr>
          <w:lang w:val="en-US"/>
        </w:rPr>
        <w:tab/>
        <w:t xml:space="preserve">that, when deploying outdoor </w:t>
      </w:r>
      <w:r w:rsidR="00E41DFD" w:rsidRPr="00265951">
        <w:rPr>
          <w:lang w:val="en-US" w:eastAsia="ja-JP"/>
        </w:rPr>
        <w:t xml:space="preserve">IMT </w:t>
      </w:r>
      <w:r w:rsidR="00E41DFD" w:rsidRPr="00265951">
        <w:rPr>
          <w:lang w:val="en-US"/>
        </w:rPr>
        <w:t>base stations</w:t>
      </w:r>
      <w:r w:rsidR="00E41DFD" w:rsidRPr="00265951">
        <w:rPr>
          <w:lang w:val="en-US" w:eastAsia="ja-JP"/>
        </w:rPr>
        <w:t xml:space="preserve"> in the </w:t>
      </w:r>
      <w:r w:rsidR="00E41DFD" w:rsidRPr="00265951">
        <w:rPr>
          <w:rFonts w:asciiTheme="majorBidi" w:hAnsiTheme="majorBidi" w:cstheme="majorBidi"/>
          <w:szCs w:val="22"/>
          <w:lang w:val="en-US"/>
        </w:rPr>
        <w:t xml:space="preserve">frequency </w:t>
      </w:r>
      <w:r w:rsidR="00E41DFD" w:rsidRPr="00265951">
        <w:rPr>
          <w:lang w:val="en-US"/>
        </w:rPr>
        <w:t>band</w:t>
      </w:r>
      <w:r w:rsidR="00E41DFD" w:rsidRPr="00265951">
        <w:rPr>
          <w:lang w:val="en-US" w:eastAsia="ja-JP"/>
        </w:rPr>
        <w:t xml:space="preserve"> 47.2-</w:t>
      </w:r>
      <w:r w:rsidR="00802E40">
        <w:rPr>
          <w:lang w:val="en-US" w:eastAsia="ja-JP"/>
        </w:rPr>
        <w:t>48</w:t>
      </w:r>
      <w:r w:rsidR="00E41DFD" w:rsidRPr="00265951">
        <w:rPr>
          <w:lang w:val="en-US" w:eastAsia="ja-JP"/>
        </w:rPr>
        <w:t>.2 GHz</w:t>
      </w:r>
      <w:r w:rsidR="00E41DFD" w:rsidRPr="00265951">
        <w:rPr>
          <w:lang w:val="en-US"/>
        </w:rPr>
        <w:t>,</w:t>
      </w:r>
      <w:r w:rsidR="00910F42">
        <w:rPr>
          <w:lang w:val="en-US"/>
        </w:rPr>
        <w:t xml:space="preserve"> </w:t>
      </w:r>
      <w:r w:rsidR="001F2BA9">
        <w:rPr>
          <w:lang w:val="en-US"/>
        </w:rPr>
        <w:t>a</w:t>
      </w:r>
      <w:r w:rsidR="005372A9">
        <w:rPr>
          <w:lang w:val="en-US"/>
        </w:rPr>
        <w:t xml:space="preserve">dministrations </w:t>
      </w:r>
      <w:r w:rsidR="00E41DFD" w:rsidRPr="00265951">
        <w:rPr>
          <w:lang w:val="en-US"/>
        </w:rPr>
        <w:t xml:space="preserve">shall ensure that each antenna transmits only with the main beam pointing below the horizon and </w:t>
      </w:r>
      <w:r w:rsidR="001F2BA9">
        <w:rPr>
          <w:lang w:val="en-US"/>
        </w:rPr>
        <w:t xml:space="preserve">that </w:t>
      </w:r>
      <w:r w:rsidR="00E41DFD" w:rsidRPr="00265951">
        <w:rPr>
          <w:lang w:val="en-US"/>
        </w:rPr>
        <w:t xml:space="preserve">the </w:t>
      </w:r>
      <w:r>
        <w:rPr>
          <w:lang w:val="en-US"/>
        </w:rPr>
        <w:t xml:space="preserve">transmitting </w:t>
      </w:r>
      <w:r w:rsidR="00E41DFD" w:rsidRPr="00265951">
        <w:rPr>
          <w:lang w:val="en-US"/>
        </w:rPr>
        <w:t xml:space="preserve">antenna shall have mechanical </w:t>
      </w:r>
      <w:r w:rsidR="005372A9">
        <w:rPr>
          <w:lang w:val="en-US"/>
        </w:rPr>
        <w:t xml:space="preserve">and electrical </w:t>
      </w:r>
      <w:r w:rsidR="00E41DFD" w:rsidRPr="00265951">
        <w:rPr>
          <w:lang w:val="en-US"/>
        </w:rPr>
        <w:t>pointing below the horizon;</w:t>
      </w:r>
      <w:r>
        <w:rPr>
          <w:lang w:val="en-US"/>
        </w:rPr>
        <w:t xml:space="preserve"> </w:t>
      </w:r>
    </w:p>
    <w:p w:rsidR="00E41DFD" w:rsidRPr="00265951" w:rsidRDefault="00802E40" w:rsidP="00E41DFD">
      <w:pPr>
        <w:rPr>
          <w:i/>
          <w:lang w:val="en-US" w:eastAsia="ja-JP"/>
        </w:rPr>
      </w:pPr>
      <w:r>
        <w:rPr>
          <w:rFonts w:asciiTheme="majorBidi" w:hAnsiTheme="majorBidi" w:cstheme="majorBidi"/>
          <w:szCs w:val="22"/>
          <w:lang w:val="en-US" w:eastAsia="ja-JP"/>
        </w:rPr>
        <w:t>2</w:t>
      </w:r>
      <w:r w:rsidR="00E41DFD" w:rsidRPr="00265951">
        <w:rPr>
          <w:lang w:val="en-US"/>
        </w:rPr>
        <w:tab/>
        <w:t xml:space="preserve">to ensure that, when considering, nationally or regionally, the spectrum to be used for IMT, due attention is paid to the need for spectrum for earth stations that could be deployed in a ubiquitous manner (i.e. small user earth stations) and for earth stations that could be coordinated (i.e. gateways) in both downlink </w:t>
      </w:r>
      <w:r w:rsidR="00E41DFD" w:rsidRPr="00265951">
        <w:rPr>
          <w:lang w:val="en-US" w:eastAsia="zh-CN"/>
        </w:rPr>
        <w:t xml:space="preserve">and uplink </w:t>
      </w:r>
      <w:r w:rsidR="00D96199">
        <w:rPr>
          <w:lang w:val="en-US" w:eastAsia="zh-CN"/>
        </w:rPr>
        <w:t xml:space="preserve">directions in the </w:t>
      </w:r>
      <w:r w:rsidR="00E41DFD" w:rsidRPr="00265951">
        <w:rPr>
          <w:lang w:val="en-US" w:eastAsia="zh-CN"/>
        </w:rPr>
        <w:t>47.2-</w:t>
      </w:r>
      <w:r w:rsidR="00B529BC">
        <w:rPr>
          <w:lang w:val="en-US" w:eastAsia="zh-CN"/>
        </w:rPr>
        <w:t>48</w:t>
      </w:r>
      <w:r w:rsidR="00E41DFD" w:rsidRPr="00265951">
        <w:rPr>
          <w:lang w:val="en-US" w:eastAsia="zh-CN"/>
        </w:rPr>
        <w:t xml:space="preserve">.2 GHz </w:t>
      </w:r>
      <w:r w:rsidR="00D96199">
        <w:rPr>
          <w:lang w:val="en-US" w:eastAsia="zh-CN"/>
        </w:rPr>
        <w:t>band</w:t>
      </w:r>
      <w:r w:rsidR="00E41DFD" w:rsidRPr="00265951">
        <w:rPr>
          <w:lang w:val="en-US" w:eastAsia="zh-CN"/>
        </w:rPr>
        <w:t xml:space="preserve">, taking into account spectrum identified for the </w:t>
      </w:r>
      <w:r w:rsidR="00E41DFD" w:rsidRPr="00265951">
        <w:rPr>
          <w:lang w:val="en-US"/>
        </w:rPr>
        <w:t>HDFSS as per No. </w:t>
      </w:r>
      <w:r w:rsidR="00E41DFD" w:rsidRPr="00265951">
        <w:rPr>
          <w:b/>
          <w:bCs/>
          <w:lang w:val="en-US"/>
        </w:rPr>
        <w:t>5.516B</w:t>
      </w:r>
      <w:r w:rsidR="001021B3">
        <w:rPr>
          <w:bCs/>
          <w:lang w:val="en-US"/>
        </w:rPr>
        <w:t>,</w:t>
      </w:r>
    </w:p>
    <w:p w:rsidR="00E41DFD" w:rsidRPr="00265951" w:rsidRDefault="00E41DFD" w:rsidP="00E41DFD">
      <w:pPr>
        <w:pStyle w:val="Call"/>
        <w:rPr>
          <w:lang w:val="en-US"/>
        </w:rPr>
      </w:pPr>
      <w:proofErr w:type="gramStart"/>
      <w:r w:rsidRPr="00265951">
        <w:rPr>
          <w:lang w:val="en-US"/>
        </w:rPr>
        <w:t>invites</w:t>
      </w:r>
      <w:proofErr w:type="gramEnd"/>
      <w:r w:rsidRPr="00265951">
        <w:rPr>
          <w:lang w:val="en-US"/>
        </w:rPr>
        <w:t xml:space="preserve"> ITU</w:t>
      </w:r>
      <w:r w:rsidRPr="00265951">
        <w:rPr>
          <w:lang w:val="en-US"/>
        </w:rPr>
        <w:noBreakHyphen/>
        <w:t>R</w:t>
      </w:r>
    </w:p>
    <w:p w:rsidR="00E41DFD" w:rsidRPr="00265951" w:rsidRDefault="00E41DFD" w:rsidP="00E41DFD">
      <w:pPr>
        <w:rPr>
          <w:rFonts w:asciiTheme="majorBidi" w:hAnsiTheme="majorBidi" w:cstheme="majorBidi"/>
          <w:szCs w:val="22"/>
          <w:lang w:val="en-US" w:eastAsia="ja-JP"/>
        </w:rPr>
      </w:pPr>
      <w:r w:rsidRPr="00265951">
        <w:rPr>
          <w:rFonts w:asciiTheme="majorBidi" w:hAnsiTheme="majorBidi" w:cstheme="majorBidi"/>
          <w:szCs w:val="22"/>
          <w:lang w:val="en-US" w:eastAsia="ja-JP"/>
        </w:rPr>
        <w:tab/>
      </w:r>
      <w:proofErr w:type="gramStart"/>
      <w:r w:rsidRPr="00265951">
        <w:rPr>
          <w:rFonts w:asciiTheme="majorBidi" w:hAnsiTheme="majorBidi" w:cstheme="majorBidi"/>
          <w:szCs w:val="22"/>
          <w:lang w:val="en-US"/>
        </w:rPr>
        <w:t>to</w:t>
      </w:r>
      <w:proofErr w:type="gramEnd"/>
      <w:r w:rsidRPr="00265951">
        <w:rPr>
          <w:rFonts w:asciiTheme="majorBidi" w:hAnsiTheme="majorBidi" w:cstheme="majorBidi"/>
          <w:szCs w:val="22"/>
          <w:lang w:val="en-US"/>
        </w:rPr>
        <w:t xml:space="preserve"> develop an ITU</w:t>
      </w:r>
      <w:r w:rsidRPr="00265951">
        <w:rPr>
          <w:rFonts w:asciiTheme="majorBidi" w:hAnsiTheme="majorBidi" w:cstheme="majorBidi"/>
          <w:szCs w:val="22"/>
          <w:lang w:val="en-US"/>
        </w:rPr>
        <w:noBreakHyphen/>
        <w:t xml:space="preserve">R Recommendation to assist administrations in ensuring the protection of existing and future FSS earth stations </w:t>
      </w:r>
      <w:r w:rsidRPr="00265951">
        <w:rPr>
          <w:rFonts w:asciiTheme="majorBidi" w:hAnsiTheme="majorBidi" w:cstheme="majorBidi"/>
          <w:szCs w:val="22"/>
          <w:lang w:val="en-US" w:eastAsia="ja-JP"/>
        </w:rPr>
        <w:t xml:space="preserve">in </w:t>
      </w:r>
      <w:r w:rsidRPr="00265951">
        <w:rPr>
          <w:lang w:val="en-US"/>
        </w:rPr>
        <w:t xml:space="preserve">the frequency band </w:t>
      </w:r>
      <w:r w:rsidR="00D96199">
        <w:rPr>
          <w:lang w:val="en-US" w:eastAsia="ja-JP"/>
        </w:rPr>
        <w:t>47.2</w:t>
      </w:r>
      <w:r w:rsidRPr="00265951">
        <w:rPr>
          <w:lang w:val="en-US" w:eastAsia="ja-JP"/>
        </w:rPr>
        <w:t>-</w:t>
      </w:r>
      <w:r w:rsidR="00C918B7">
        <w:rPr>
          <w:lang w:val="en-US" w:eastAsia="ja-JP"/>
        </w:rPr>
        <w:t>48</w:t>
      </w:r>
      <w:r w:rsidRPr="00265951">
        <w:rPr>
          <w:lang w:val="en-US" w:eastAsia="ja-JP"/>
        </w:rPr>
        <w:t>.2 GHz</w:t>
      </w:r>
      <w:r w:rsidRPr="00265951">
        <w:rPr>
          <w:rFonts w:asciiTheme="majorBidi" w:hAnsiTheme="majorBidi" w:cstheme="majorBidi"/>
          <w:szCs w:val="22"/>
          <w:lang w:val="en-US"/>
        </w:rPr>
        <w:t xml:space="preserve"> from IMT deploy</w:t>
      </w:r>
      <w:r w:rsidR="001F0881">
        <w:rPr>
          <w:rFonts w:asciiTheme="majorBidi" w:hAnsiTheme="majorBidi" w:cstheme="majorBidi"/>
          <w:szCs w:val="22"/>
          <w:lang w:val="en-US"/>
        </w:rPr>
        <w:t xml:space="preserve">ments in </w:t>
      </w:r>
      <w:proofErr w:type="spellStart"/>
      <w:r w:rsidR="001F0881">
        <w:rPr>
          <w:rFonts w:asciiTheme="majorBidi" w:hAnsiTheme="majorBidi" w:cstheme="majorBidi"/>
          <w:szCs w:val="22"/>
          <w:lang w:val="en-US"/>
        </w:rPr>
        <w:t>neighbouring</w:t>
      </w:r>
      <w:proofErr w:type="spellEnd"/>
      <w:r w:rsidR="001F0881">
        <w:rPr>
          <w:rFonts w:asciiTheme="majorBidi" w:hAnsiTheme="majorBidi" w:cstheme="majorBidi"/>
          <w:szCs w:val="22"/>
          <w:lang w:val="en-US"/>
        </w:rPr>
        <w:t xml:space="preserve"> countries.</w:t>
      </w:r>
    </w:p>
    <w:p w:rsidR="00925C2E" w:rsidRDefault="00925C2E">
      <w:pPr>
        <w:tabs>
          <w:tab w:val="clear" w:pos="1134"/>
          <w:tab w:val="clear" w:pos="1871"/>
          <w:tab w:val="clear" w:pos="2268"/>
        </w:tabs>
        <w:overflowPunct/>
        <w:autoSpaceDE/>
        <w:autoSpaceDN/>
        <w:adjustRightInd/>
        <w:spacing w:before="0"/>
        <w:textAlignment w:val="auto"/>
        <w:rPr>
          <w:b/>
          <w:szCs w:val="24"/>
          <w:u w:val="single"/>
        </w:rPr>
      </w:pPr>
      <w:r>
        <w:rPr>
          <w:szCs w:val="24"/>
          <w:u w:val="single"/>
        </w:rPr>
        <w:br w:type="page"/>
      </w:r>
    </w:p>
    <w:p w:rsidR="00802E40" w:rsidRPr="00B456B9" w:rsidRDefault="00802E40" w:rsidP="00802E40">
      <w:pPr>
        <w:pStyle w:val="Heading1"/>
        <w:rPr>
          <w:b w:val="0"/>
          <w:sz w:val="24"/>
          <w:szCs w:val="24"/>
        </w:rPr>
      </w:pPr>
      <w:r>
        <w:rPr>
          <w:sz w:val="24"/>
          <w:szCs w:val="24"/>
          <w:u w:val="single"/>
        </w:rPr>
        <w:lastRenderedPageBreak/>
        <w:t>NOC</w:t>
      </w:r>
      <w:r>
        <w:rPr>
          <w:sz w:val="24"/>
          <w:szCs w:val="24"/>
        </w:rPr>
        <w:tab/>
      </w:r>
      <w:r w:rsidRPr="00B456B9">
        <w:rPr>
          <w:sz w:val="24"/>
          <w:szCs w:val="24"/>
        </w:rPr>
        <w:t>USA/1.1</w:t>
      </w:r>
      <w:r>
        <w:rPr>
          <w:sz w:val="24"/>
          <w:szCs w:val="24"/>
        </w:rPr>
        <w:t>3</w:t>
      </w:r>
      <w:r w:rsidRPr="00B456B9">
        <w:rPr>
          <w:sz w:val="24"/>
          <w:szCs w:val="24"/>
        </w:rPr>
        <w:t>/</w:t>
      </w:r>
      <w:r>
        <w:rPr>
          <w:sz w:val="24"/>
          <w:szCs w:val="24"/>
        </w:rPr>
        <w:t>4</w:t>
      </w:r>
    </w:p>
    <w:p w:rsidR="00802E40" w:rsidRPr="00804A96" w:rsidRDefault="00802E40" w:rsidP="00802E40">
      <w:pPr>
        <w:pStyle w:val="ArtNo"/>
        <w:rPr>
          <w:rFonts w:eastAsiaTheme="minorEastAsia"/>
          <w:szCs w:val="24"/>
        </w:rPr>
      </w:pPr>
      <w:r w:rsidRPr="00804A96">
        <w:rPr>
          <w:rFonts w:eastAsiaTheme="minorEastAsia"/>
          <w:szCs w:val="24"/>
        </w:rPr>
        <w:t>ARTICLE 5</w:t>
      </w:r>
    </w:p>
    <w:p w:rsidR="00802E40" w:rsidRPr="00804A96" w:rsidRDefault="00802E40" w:rsidP="00802E40">
      <w:pPr>
        <w:pStyle w:val="Arttitle"/>
        <w:rPr>
          <w:rFonts w:eastAsiaTheme="minorEastAsia"/>
          <w:szCs w:val="24"/>
        </w:rPr>
      </w:pPr>
      <w:r w:rsidRPr="00804A96">
        <w:rPr>
          <w:rFonts w:eastAsiaTheme="minorEastAsia"/>
          <w:szCs w:val="24"/>
        </w:rPr>
        <w:t>Frequency allocations</w:t>
      </w:r>
    </w:p>
    <w:p w:rsidR="00802E40" w:rsidRDefault="00802E40" w:rsidP="00802E40">
      <w:pPr>
        <w:spacing w:after="120"/>
        <w:jc w:val="center"/>
        <w:rPr>
          <w:b/>
        </w:rPr>
      </w:pPr>
    </w:p>
    <w:p w:rsidR="00802E40" w:rsidRPr="0008608B" w:rsidRDefault="00802E40" w:rsidP="00802E40">
      <w:pPr>
        <w:spacing w:after="120"/>
        <w:jc w:val="center"/>
        <w:rPr>
          <w:b/>
        </w:rPr>
      </w:pPr>
      <w:r w:rsidRPr="0008608B">
        <w:rPr>
          <w:b/>
        </w:rPr>
        <w:t>47.5-51.4 GHz</w:t>
      </w:r>
    </w:p>
    <w:tbl>
      <w:tblPr>
        <w:tblStyle w:val="TableGrid"/>
        <w:tblW w:w="0" w:type="auto"/>
        <w:tblLook w:val="04A0" w:firstRow="1" w:lastRow="0" w:firstColumn="1" w:lastColumn="0" w:noHBand="0" w:noVBand="1"/>
      </w:tblPr>
      <w:tblGrid>
        <w:gridCol w:w="3209"/>
        <w:gridCol w:w="3210"/>
        <w:gridCol w:w="3210"/>
      </w:tblGrid>
      <w:tr w:rsidR="00802E40" w:rsidTr="00D76A24">
        <w:tc>
          <w:tcPr>
            <w:tcW w:w="9629" w:type="dxa"/>
            <w:gridSpan w:val="3"/>
          </w:tcPr>
          <w:p w:rsidR="00802E40" w:rsidRPr="0008608B" w:rsidRDefault="00802E40" w:rsidP="00D76A24">
            <w:pPr>
              <w:spacing w:before="0"/>
              <w:jc w:val="center"/>
              <w:rPr>
                <w:b/>
              </w:rPr>
            </w:pPr>
            <w:r w:rsidRPr="0008608B">
              <w:rPr>
                <w:b/>
              </w:rPr>
              <w:t>Allocation to services</w:t>
            </w:r>
          </w:p>
        </w:tc>
      </w:tr>
      <w:tr w:rsidR="00802E40" w:rsidTr="00D76A24">
        <w:trPr>
          <w:trHeight w:val="405"/>
        </w:trPr>
        <w:tc>
          <w:tcPr>
            <w:tcW w:w="3209" w:type="dxa"/>
            <w:vAlign w:val="center"/>
          </w:tcPr>
          <w:p w:rsidR="00802E40" w:rsidRPr="0008608B" w:rsidRDefault="00802E40" w:rsidP="00D76A24">
            <w:pPr>
              <w:spacing w:before="0"/>
              <w:jc w:val="center"/>
              <w:rPr>
                <w:b/>
              </w:rPr>
            </w:pPr>
            <w:r w:rsidRPr="0008608B">
              <w:rPr>
                <w:b/>
              </w:rPr>
              <w:t>Region 1</w:t>
            </w:r>
          </w:p>
        </w:tc>
        <w:tc>
          <w:tcPr>
            <w:tcW w:w="3210" w:type="dxa"/>
            <w:vAlign w:val="center"/>
          </w:tcPr>
          <w:p w:rsidR="00802E40" w:rsidRPr="0008608B" w:rsidRDefault="00802E40" w:rsidP="00D76A24">
            <w:pPr>
              <w:spacing w:before="0"/>
              <w:jc w:val="center"/>
              <w:rPr>
                <w:b/>
              </w:rPr>
            </w:pPr>
            <w:r w:rsidRPr="0008608B">
              <w:rPr>
                <w:b/>
              </w:rPr>
              <w:t>Region 2</w:t>
            </w:r>
          </w:p>
        </w:tc>
        <w:tc>
          <w:tcPr>
            <w:tcW w:w="3210" w:type="dxa"/>
            <w:vAlign w:val="center"/>
          </w:tcPr>
          <w:p w:rsidR="00802E40" w:rsidRPr="0008608B" w:rsidRDefault="00802E40" w:rsidP="00D76A24">
            <w:pPr>
              <w:spacing w:before="0"/>
              <w:jc w:val="center"/>
              <w:rPr>
                <w:b/>
              </w:rPr>
            </w:pPr>
            <w:r w:rsidRPr="0008608B">
              <w:rPr>
                <w:b/>
              </w:rPr>
              <w:t>Region 3</w:t>
            </w:r>
          </w:p>
        </w:tc>
      </w:tr>
      <w:tr w:rsidR="00802E40" w:rsidTr="00D76A24">
        <w:trPr>
          <w:trHeight w:val="405"/>
        </w:trPr>
        <w:tc>
          <w:tcPr>
            <w:tcW w:w="3209" w:type="dxa"/>
          </w:tcPr>
          <w:p w:rsidR="00802E40" w:rsidRPr="00834256" w:rsidRDefault="00802E40" w:rsidP="00D76A24">
            <w:pPr>
              <w:rPr>
                <w:b/>
                <w:bCs/>
                <w:lang w:val="en-US"/>
              </w:rPr>
            </w:pPr>
            <w:r w:rsidRPr="00834256">
              <w:rPr>
                <w:b/>
                <w:bCs/>
                <w:lang w:val="en-US"/>
              </w:rPr>
              <w:t>48.2-48.54</w:t>
            </w:r>
          </w:p>
          <w:p w:rsidR="00802E40" w:rsidRPr="00834256" w:rsidRDefault="00802E40" w:rsidP="00D76A24">
            <w:pPr>
              <w:spacing w:before="0"/>
              <w:rPr>
                <w:lang w:val="en-US"/>
              </w:rPr>
            </w:pPr>
            <w:r w:rsidRPr="00834256">
              <w:rPr>
                <w:lang w:val="en-US"/>
              </w:rPr>
              <w:t>FIXED</w:t>
            </w:r>
          </w:p>
          <w:p w:rsidR="00802E40" w:rsidRPr="00834256" w:rsidRDefault="00802E40" w:rsidP="00D76A24">
            <w:pPr>
              <w:spacing w:before="0"/>
              <w:rPr>
                <w:lang w:val="en-US"/>
              </w:rPr>
            </w:pPr>
            <w:r w:rsidRPr="00834256">
              <w:rPr>
                <w:lang w:val="en-US"/>
              </w:rPr>
              <w:t>FIXED-SATELLITE</w:t>
            </w:r>
          </w:p>
          <w:p w:rsidR="00802E40" w:rsidRPr="0008608B" w:rsidRDefault="00802E40" w:rsidP="00D76A24">
            <w:pPr>
              <w:spacing w:before="0"/>
              <w:ind w:left="337"/>
              <w:rPr>
                <w:lang w:val="en-US"/>
              </w:rPr>
            </w:pPr>
            <w:r w:rsidRPr="0008608B">
              <w:rPr>
                <w:lang w:val="en-US"/>
              </w:rPr>
              <w:t>(Earth-to-space) 5.552</w:t>
            </w:r>
          </w:p>
          <w:p w:rsidR="00802E40" w:rsidRPr="0008608B" w:rsidRDefault="00802E40" w:rsidP="00D76A24">
            <w:pPr>
              <w:spacing w:before="0"/>
              <w:ind w:left="337"/>
              <w:rPr>
                <w:lang w:val="en-US"/>
              </w:rPr>
            </w:pPr>
            <w:r w:rsidRPr="0008608B">
              <w:rPr>
                <w:lang w:val="en-US"/>
              </w:rPr>
              <w:t>(space-to-Earth) 5.516B</w:t>
            </w:r>
          </w:p>
          <w:p w:rsidR="00802E40" w:rsidRPr="0008608B" w:rsidRDefault="00802E40" w:rsidP="00D76A24">
            <w:pPr>
              <w:spacing w:before="0"/>
              <w:ind w:left="337"/>
              <w:rPr>
                <w:lang w:val="en-US"/>
              </w:rPr>
            </w:pPr>
            <w:r w:rsidRPr="0008608B">
              <w:rPr>
                <w:lang w:val="en-US"/>
              </w:rPr>
              <w:t>5.554A 5.555B</w:t>
            </w:r>
          </w:p>
          <w:p w:rsidR="00802E40" w:rsidRDefault="00802E40" w:rsidP="00D76A24">
            <w:pPr>
              <w:spacing w:before="0"/>
            </w:pPr>
            <w:r w:rsidRPr="00834256">
              <w:rPr>
                <w:lang w:val="en-US"/>
              </w:rPr>
              <w:t>MOBILE</w:t>
            </w:r>
          </w:p>
        </w:tc>
        <w:tc>
          <w:tcPr>
            <w:tcW w:w="6420" w:type="dxa"/>
            <w:gridSpan w:val="2"/>
            <w:vMerge w:val="restart"/>
          </w:tcPr>
          <w:p w:rsidR="00802E40" w:rsidRPr="00834256" w:rsidRDefault="00802E40" w:rsidP="00D76A24">
            <w:pPr>
              <w:rPr>
                <w:b/>
                <w:bCs/>
                <w:lang w:val="en-US"/>
              </w:rPr>
            </w:pPr>
            <w:r w:rsidRPr="00834256">
              <w:rPr>
                <w:b/>
                <w:bCs/>
                <w:lang w:val="en-US"/>
              </w:rPr>
              <w:t>48.2-50.2</w:t>
            </w:r>
          </w:p>
          <w:p w:rsidR="00802E40" w:rsidRPr="00834256" w:rsidRDefault="00802E40" w:rsidP="00D76A24">
            <w:pPr>
              <w:spacing w:before="0"/>
              <w:rPr>
                <w:lang w:val="en-US"/>
              </w:rPr>
            </w:pPr>
            <w:r w:rsidRPr="00834256">
              <w:rPr>
                <w:lang w:val="en-US"/>
              </w:rPr>
              <w:t>FIXED</w:t>
            </w:r>
          </w:p>
          <w:p w:rsidR="00802E40" w:rsidRPr="00834256" w:rsidRDefault="00802E40" w:rsidP="00D76A24">
            <w:pPr>
              <w:spacing w:before="0"/>
              <w:rPr>
                <w:lang w:val="en-US"/>
              </w:rPr>
            </w:pPr>
            <w:r w:rsidRPr="00834256">
              <w:rPr>
                <w:lang w:val="en-US"/>
              </w:rPr>
              <w:t>FIXED-SATELLITE (Earth-to-space) 5.516B 5.338A 5.552</w:t>
            </w:r>
          </w:p>
          <w:p w:rsidR="00802E40" w:rsidRDefault="00802E40" w:rsidP="00D76A24">
            <w:pPr>
              <w:spacing w:before="0"/>
              <w:rPr>
                <w:lang w:val="en-US"/>
              </w:rPr>
            </w:pPr>
            <w:r w:rsidRPr="00834256">
              <w:rPr>
                <w:lang w:val="en-US"/>
              </w:rPr>
              <w:t>MOBILE</w:t>
            </w:r>
          </w:p>
          <w:p w:rsidR="00802E40" w:rsidRDefault="00802E40" w:rsidP="00D76A24">
            <w:pPr>
              <w:rPr>
                <w:lang w:val="en-US"/>
              </w:rPr>
            </w:pPr>
          </w:p>
          <w:p w:rsidR="00802E40" w:rsidRDefault="00802E40" w:rsidP="00D76A24">
            <w:pPr>
              <w:rPr>
                <w:lang w:val="en-US"/>
              </w:rPr>
            </w:pPr>
          </w:p>
          <w:p w:rsidR="00802E40" w:rsidRDefault="00802E40" w:rsidP="00D76A24">
            <w:pPr>
              <w:rPr>
                <w:lang w:val="en-US"/>
              </w:rPr>
            </w:pPr>
          </w:p>
          <w:p w:rsidR="00802E40" w:rsidRDefault="00802E40" w:rsidP="00D76A24">
            <w:pPr>
              <w:rPr>
                <w:lang w:val="en-US"/>
              </w:rPr>
            </w:pPr>
          </w:p>
          <w:p w:rsidR="00802E40" w:rsidRDefault="00802E40" w:rsidP="00D76A24">
            <w:pPr>
              <w:rPr>
                <w:lang w:val="en-US"/>
              </w:rPr>
            </w:pPr>
          </w:p>
          <w:p w:rsidR="00802E40" w:rsidRDefault="00802E40" w:rsidP="00D76A24">
            <w:pPr>
              <w:rPr>
                <w:lang w:val="en-US"/>
              </w:rPr>
            </w:pPr>
          </w:p>
          <w:p w:rsidR="00802E40" w:rsidRDefault="00802E40" w:rsidP="00D76A24">
            <w:pPr>
              <w:rPr>
                <w:lang w:val="en-US"/>
              </w:rPr>
            </w:pPr>
          </w:p>
          <w:p w:rsidR="00802E40" w:rsidRDefault="00802E40" w:rsidP="00D76A24">
            <w:pPr>
              <w:rPr>
                <w:lang w:val="en-US"/>
              </w:rPr>
            </w:pPr>
          </w:p>
          <w:p w:rsidR="00802E40" w:rsidRDefault="00802E40" w:rsidP="00D76A24">
            <w:pPr>
              <w:rPr>
                <w:lang w:val="en-US"/>
              </w:rPr>
            </w:pPr>
          </w:p>
          <w:p w:rsidR="00802E40" w:rsidRDefault="00802E40" w:rsidP="00D76A24">
            <w:pPr>
              <w:rPr>
                <w:lang w:val="en-US"/>
              </w:rPr>
            </w:pPr>
          </w:p>
          <w:p w:rsidR="00802E40" w:rsidRDefault="00802E40" w:rsidP="00D76A24">
            <w:pPr>
              <w:rPr>
                <w:lang w:val="en-US"/>
              </w:rPr>
            </w:pPr>
          </w:p>
          <w:p w:rsidR="00802E40" w:rsidRDefault="00802E40" w:rsidP="00D76A24">
            <w:r w:rsidRPr="00834256">
              <w:rPr>
                <w:lang w:val="en-US"/>
              </w:rPr>
              <w:t>5.149 5.340 5.555</w:t>
            </w:r>
          </w:p>
        </w:tc>
      </w:tr>
      <w:tr w:rsidR="00802E40" w:rsidTr="00D76A24">
        <w:trPr>
          <w:trHeight w:val="405"/>
        </w:trPr>
        <w:tc>
          <w:tcPr>
            <w:tcW w:w="3209" w:type="dxa"/>
          </w:tcPr>
          <w:p w:rsidR="00802E40" w:rsidRPr="00834256" w:rsidRDefault="00802E40" w:rsidP="00D76A24">
            <w:pPr>
              <w:rPr>
                <w:b/>
                <w:bCs/>
                <w:lang w:val="en-US"/>
              </w:rPr>
            </w:pPr>
            <w:r w:rsidRPr="00834256">
              <w:rPr>
                <w:b/>
                <w:bCs/>
                <w:lang w:val="en-US"/>
              </w:rPr>
              <w:t>48.54-49.44</w:t>
            </w:r>
          </w:p>
          <w:p w:rsidR="00802E40" w:rsidRPr="00834256" w:rsidRDefault="00802E40" w:rsidP="00D76A24">
            <w:pPr>
              <w:spacing w:before="0"/>
              <w:rPr>
                <w:lang w:val="en-US"/>
              </w:rPr>
            </w:pPr>
            <w:r w:rsidRPr="00834256">
              <w:rPr>
                <w:lang w:val="en-US"/>
              </w:rPr>
              <w:t>FIXED</w:t>
            </w:r>
          </w:p>
          <w:p w:rsidR="00802E40" w:rsidRPr="00834256" w:rsidRDefault="00802E40" w:rsidP="00D76A24">
            <w:pPr>
              <w:spacing w:before="0"/>
              <w:rPr>
                <w:lang w:val="en-US"/>
              </w:rPr>
            </w:pPr>
            <w:r w:rsidRPr="00834256">
              <w:rPr>
                <w:lang w:val="en-US"/>
              </w:rPr>
              <w:t>FIXED-SATELLITE</w:t>
            </w:r>
          </w:p>
          <w:p w:rsidR="00802E40" w:rsidRPr="00834256" w:rsidRDefault="00802E40" w:rsidP="00D76A24">
            <w:pPr>
              <w:spacing w:before="0"/>
              <w:ind w:firstLine="337"/>
              <w:rPr>
                <w:lang w:val="en-US"/>
              </w:rPr>
            </w:pPr>
            <w:r w:rsidRPr="00834256">
              <w:rPr>
                <w:lang w:val="en-US"/>
              </w:rPr>
              <w:t>(Earth-to-space) 5.552</w:t>
            </w:r>
          </w:p>
          <w:p w:rsidR="00802E40" w:rsidRPr="00834256" w:rsidRDefault="00802E40" w:rsidP="00D76A24">
            <w:pPr>
              <w:spacing w:before="0"/>
              <w:rPr>
                <w:lang w:val="en-US"/>
              </w:rPr>
            </w:pPr>
            <w:r w:rsidRPr="00834256">
              <w:rPr>
                <w:lang w:val="en-US"/>
              </w:rPr>
              <w:t>MOBILE</w:t>
            </w:r>
          </w:p>
          <w:p w:rsidR="00802E40" w:rsidRDefault="00802E40" w:rsidP="00D76A24">
            <w:pPr>
              <w:spacing w:before="0"/>
            </w:pPr>
            <w:r w:rsidRPr="00834256">
              <w:rPr>
                <w:lang w:val="en-US"/>
              </w:rPr>
              <w:t>5.149 5.340 5.555</w:t>
            </w:r>
          </w:p>
        </w:tc>
        <w:tc>
          <w:tcPr>
            <w:tcW w:w="6420" w:type="dxa"/>
            <w:gridSpan w:val="2"/>
            <w:vMerge/>
          </w:tcPr>
          <w:p w:rsidR="00802E40" w:rsidRDefault="00802E40" w:rsidP="00D76A24"/>
        </w:tc>
      </w:tr>
      <w:tr w:rsidR="00802E40" w:rsidTr="00D76A24">
        <w:trPr>
          <w:trHeight w:val="405"/>
        </w:trPr>
        <w:tc>
          <w:tcPr>
            <w:tcW w:w="3209" w:type="dxa"/>
          </w:tcPr>
          <w:p w:rsidR="00802E40" w:rsidRPr="00834256" w:rsidRDefault="00802E40" w:rsidP="00D76A24">
            <w:pPr>
              <w:rPr>
                <w:b/>
                <w:bCs/>
                <w:lang w:val="en-US"/>
              </w:rPr>
            </w:pPr>
            <w:r w:rsidRPr="00834256">
              <w:rPr>
                <w:b/>
                <w:bCs/>
                <w:lang w:val="en-US"/>
              </w:rPr>
              <w:t>49.44-50.2</w:t>
            </w:r>
          </w:p>
          <w:p w:rsidR="00802E40" w:rsidRPr="00834256" w:rsidRDefault="00802E40" w:rsidP="00D76A24">
            <w:pPr>
              <w:spacing w:before="0"/>
              <w:rPr>
                <w:lang w:val="en-US"/>
              </w:rPr>
            </w:pPr>
            <w:r w:rsidRPr="00834256">
              <w:rPr>
                <w:lang w:val="en-US"/>
              </w:rPr>
              <w:t>FIXED</w:t>
            </w:r>
          </w:p>
          <w:p w:rsidR="00802E40" w:rsidRPr="00834256" w:rsidRDefault="00802E40" w:rsidP="00D76A24">
            <w:pPr>
              <w:spacing w:before="0"/>
              <w:rPr>
                <w:lang w:val="en-US"/>
              </w:rPr>
            </w:pPr>
            <w:r w:rsidRPr="00834256">
              <w:rPr>
                <w:lang w:val="en-US"/>
              </w:rPr>
              <w:t>FIXED-SATELLITE</w:t>
            </w:r>
          </w:p>
          <w:p w:rsidR="00802E40" w:rsidRPr="00834256" w:rsidRDefault="00802E40" w:rsidP="00D76A24">
            <w:pPr>
              <w:spacing w:before="0"/>
              <w:ind w:left="337"/>
              <w:rPr>
                <w:lang w:val="en-US"/>
              </w:rPr>
            </w:pPr>
            <w:r w:rsidRPr="00834256">
              <w:rPr>
                <w:lang w:val="en-US"/>
              </w:rPr>
              <w:t>(Earth-to-space) 5.338A 5.552</w:t>
            </w:r>
          </w:p>
          <w:p w:rsidR="00802E40" w:rsidRPr="00834256" w:rsidRDefault="00802E40" w:rsidP="00D76A24">
            <w:pPr>
              <w:spacing w:before="0"/>
              <w:ind w:left="337"/>
              <w:rPr>
                <w:lang w:val="en-US"/>
              </w:rPr>
            </w:pPr>
            <w:r w:rsidRPr="00834256">
              <w:rPr>
                <w:lang w:val="en-US"/>
              </w:rPr>
              <w:t>(space-to-Earth) 5.516B</w:t>
            </w:r>
          </w:p>
          <w:p w:rsidR="00802E40" w:rsidRPr="00834256" w:rsidRDefault="00802E40" w:rsidP="00D76A24">
            <w:pPr>
              <w:spacing w:before="0"/>
              <w:ind w:left="337"/>
              <w:rPr>
                <w:lang w:val="en-US"/>
              </w:rPr>
            </w:pPr>
            <w:r w:rsidRPr="00834256">
              <w:rPr>
                <w:lang w:val="en-US"/>
              </w:rPr>
              <w:t>5.554A 5.555B</w:t>
            </w:r>
          </w:p>
          <w:p w:rsidR="00802E40" w:rsidRDefault="00802E40" w:rsidP="00D76A24">
            <w:pPr>
              <w:spacing w:before="0"/>
            </w:pPr>
            <w:r w:rsidRPr="00834256">
              <w:rPr>
                <w:lang w:val="en-US"/>
              </w:rPr>
              <w:t>MOBILE</w:t>
            </w:r>
          </w:p>
        </w:tc>
        <w:tc>
          <w:tcPr>
            <w:tcW w:w="6420" w:type="dxa"/>
            <w:gridSpan w:val="2"/>
            <w:vMerge/>
          </w:tcPr>
          <w:p w:rsidR="00802E40" w:rsidRDefault="00802E40" w:rsidP="00D76A24"/>
        </w:tc>
      </w:tr>
    </w:tbl>
    <w:p w:rsidR="00802E40" w:rsidRDefault="00802E40" w:rsidP="00802E40"/>
    <w:p w:rsidR="00802E40" w:rsidRPr="004F1A06" w:rsidRDefault="00802E40" w:rsidP="00802E40">
      <w:r w:rsidRPr="003C4B39">
        <w:rPr>
          <w:b/>
        </w:rPr>
        <w:t>Reason</w:t>
      </w:r>
      <w:r w:rsidRPr="00933434">
        <w:t xml:space="preserve">:  </w:t>
      </w:r>
      <w:r>
        <w:t xml:space="preserve">An IMT identification at 48.2-50.2 GHz is incompatible with the HDFSS identifications in the same band, which provides dedicated spectrum for ubiquitously deployed user terminals for broadband and M2M services.  </w:t>
      </w:r>
      <w:r>
        <w:rPr>
          <w:szCs w:val="24"/>
        </w:rPr>
        <w:t>T</w:t>
      </w:r>
      <w:r w:rsidRPr="004D70BA">
        <w:rPr>
          <w:szCs w:val="24"/>
        </w:rPr>
        <w:t>he current state of satellite technology</w:t>
      </w:r>
      <w:r>
        <w:rPr>
          <w:szCs w:val="24"/>
        </w:rPr>
        <w:t xml:space="preserve"> requires </w:t>
      </w:r>
      <w:r w:rsidRPr="004D70BA">
        <w:rPr>
          <w:szCs w:val="24"/>
        </w:rPr>
        <w:t>access to spectrum where satellite end user devices can operate and be freely deployed</w:t>
      </w:r>
      <w:r>
        <w:rPr>
          <w:szCs w:val="24"/>
        </w:rPr>
        <w:t xml:space="preserve"> without constraints caused by ubiquitous terrestrial services in the same band.</w:t>
      </w:r>
      <w:r w:rsidRPr="004F1A06">
        <w:t xml:space="preserve"> </w:t>
      </w:r>
    </w:p>
    <w:p w:rsidR="00E41DFD" w:rsidRPr="004F1A06" w:rsidRDefault="00E41DFD" w:rsidP="00E10FED"/>
    <w:sectPr w:rsidR="00E41DFD" w:rsidRPr="004F1A06" w:rsidSect="007568B7">
      <w:headerReference w:type="even" r:id="rId8"/>
      <w:headerReference w:type="default" r:id="rId9"/>
      <w:footerReference w:type="even" r:id="rId10"/>
      <w:footerReference w:type="default" r:id="rId11"/>
      <w:headerReference w:type="first" r:id="rId12"/>
      <w:footerReference w:type="first" r:id="rId13"/>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EE2" w:rsidRDefault="003F3EE2">
      <w:r>
        <w:separator/>
      </w:r>
    </w:p>
  </w:endnote>
  <w:endnote w:type="continuationSeparator" w:id="0">
    <w:p w:rsidR="003F3EE2" w:rsidRDefault="003F3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58B" w:rsidRDefault="009C55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58B" w:rsidRDefault="009C55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58B" w:rsidRDefault="009C55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EE2" w:rsidRDefault="003F3EE2">
      <w:r>
        <w:t>____________________</w:t>
      </w:r>
    </w:p>
  </w:footnote>
  <w:footnote w:type="continuationSeparator" w:id="0">
    <w:p w:rsidR="003F3EE2" w:rsidRDefault="003F3EE2">
      <w:r>
        <w:continuationSeparator/>
      </w:r>
    </w:p>
  </w:footnote>
  <w:footnote w:id="1">
    <w:p w:rsidR="00AC7FC7" w:rsidRPr="00910F42" w:rsidRDefault="00AC7FC7">
      <w:pPr>
        <w:pStyle w:val="FootnoteText"/>
        <w:rPr>
          <w:lang w:val="en-US"/>
        </w:rPr>
      </w:pPr>
      <w:r>
        <w:rPr>
          <w:rStyle w:val="FootnoteReference"/>
        </w:rPr>
        <w:footnoteRef/>
      </w:r>
      <w:r>
        <w:t xml:space="preserve"> </w:t>
      </w:r>
      <w:r w:rsidR="00670EAC">
        <w:rPr>
          <w:lang w:val="en-US"/>
        </w:rPr>
        <w:t xml:space="preserve">Alan </w:t>
      </w:r>
      <w:proofErr w:type="spellStart"/>
      <w:r w:rsidR="00670EAC">
        <w:rPr>
          <w:lang w:val="en-US"/>
        </w:rPr>
        <w:t>Weissberger</w:t>
      </w:r>
      <w:proofErr w:type="spellEnd"/>
      <w:r w:rsidR="00670EAC">
        <w:rPr>
          <w:lang w:val="en-US"/>
        </w:rPr>
        <w:t xml:space="preserve">, IEEE Communication Society Blog, </w:t>
      </w:r>
      <w:r w:rsidR="00670EAC">
        <w:rPr>
          <w:i/>
        </w:rPr>
        <w:t xml:space="preserve">NSR: Satellite </w:t>
      </w:r>
      <w:proofErr w:type="spellStart"/>
      <w:r w:rsidR="00670EAC">
        <w:rPr>
          <w:i/>
        </w:rPr>
        <w:t>IoT</w:t>
      </w:r>
      <w:proofErr w:type="spellEnd"/>
      <w:r w:rsidR="00670EAC">
        <w:rPr>
          <w:i/>
        </w:rPr>
        <w:t xml:space="preserve"> market forecast at $2.9B by 2026</w:t>
      </w:r>
      <w:r w:rsidR="00670EAC">
        <w:t xml:space="preserve"> (Oct. 1, 2017) (</w:t>
      </w:r>
      <w:r w:rsidR="00670EAC">
        <w:rPr>
          <w:i/>
        </w:rPr>
        <w:t>available at</w:t>
      </w:r>
      <w:r w:rsidR="00670EAC">
        <w:t xml:space="preserve"> </w:t>
      </w:r>
      <w:hyperlink r:id="rId1" w:history="1">
        <w:r w:rsidR="00670EAC">
          <w:rPr>
            <w:rStyle w:val="Hyperlink"/>
          </w:rPr>
          <w:t>http://techblog.comsoc.org/2017/10/01/nsr-satellite-iot-market-forecast-at-2-9b-by-2026/</w:t>
        </w:r>
      </w:hyperlink>
      <w:r w:rsidR="00670EAC">
        <w:t>).</w:t>
      </w:r>
    </w:p>
  </w:footnote>
  <w:footnote w:id="2">
    <w:p w:rsidR="00925C2E" w:rsidRPr="00925C2E" w:rsidRDefault="00925C2E">
      <w:pPr>
        <w:pStyle w:val="FootnoteText"/>
        <w:rPr>
          <w:lang w:val="en-US"/>
        </w:rPr>
      </w:pPr>
      <w:r>
        <w:rPr>
          <w:rStyle w:val="FootnoteReference"/>
        </w:rPr>
        <w:footnoteRef/>
      </w:r>
      <w:r>
        <w:t xml:space="preserve"> Note: </w:t>
      </w:r>
      <w:r>
        <w:rPr>
          <w:lang w:val="en-US"/>
        </w:rPr>
        <w:t xml:space="preserve">The definition of Total Radiated Power is still under consideration in Working Party 1A. The value of 14 </w:t>
      </w:r>
      <w:proofErr w:type="spellStart"/>
      <w:r>
        <w:rPr>
          <w:lang w:val="en-US"/>
        </w:rPr>
        <w:t>dBW</w:t>
      </w:r>
      <w:proofErr w:type="spellEnd"/>
      <w:r>
        <w:rPr>
          <w:lang w:val="en-US"/>
        </w:rPr>
        <w:t>/200 MHz is proposed with a definition of TRP as “</w:t>
      </w:r>
      <w:r w:rsidRPr="00A65218">
        <w:t>the sum of all power radiated by an antenna connected to a transmitter.</w:t>
      </w:r>
      <w:r>
        <w:t>”</w:t>
      </w:r>
      <w:r w:rsidRPr="00A65218">
        <w:t xml:space="preserve"> This level applies for all foreseen modes of operation (i.e. maximum in-band power, electrical pointing, </w:t>
      </w:r>
      <w:proofErr w:type="gramStart"/>
      <w:r w:rsidRPr="00A65218">
        <w:t>carrier</w:t>
      </w:r>
      <w:proofErr w:type="gramEnd"/>
      <w:r w:rsidRPr="00A65218">
        <w:t xml:space="preserve"> configurations)</w:t>
      </w:r>
      <w:r>
        <w:t xml:space="preserve">. A different definition may </w:t>
      </w:r>
      <w:r w:rsidR="00D05D74">
        <w:t>necessitate a different value.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58B" w:rsidRDefault="009C55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8B7" w:rsidRDefault="00D96199" w:rsidP="00D96199">
    <w:pPr>
      <w:pStyle w:val="Header"/>
      <w:tabs>
        <w:tab w:val="left" w:pos="2535"/>
        <w:tab w:val="right" w:pos="9639"/>
      </w:tabs>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sidR="007568B7" w:rsidRPr="00C95B12">
      <w:rPr>
        <w:sz w:val="24"/>
        <w:szCs w:val="24"/>
      </w:rPr>
      <w:t>IWG-</w:t>
    </w:r>
    <w:r w:rsidR="001D1A1C" w:rsidRPr="00C95B12">
      <w:rPr>
        <w:sz w:val="24"/>
        <w:szCs w:val="24"/>
      </w:rPr>
      <w:t>2</w:t>
    </w:r>
    <w:r w:rsidR="007568B7" w:rsidRPr="00C95B12">
      <w:rPr>
        <w:sz w:val="24"/>
        <w:szCs w:val="24"/>
      </w:rPr>
      <w:t>/</w:t>
    </w:r>
    <w:r>
      <w:rPr>
        <w:sz w:val="24"/>
        <w:szCs w:val="24"/>
      </w:rPr>
      <w:t>072r1</w:t>
    </w:r>
    <w:r w:rsidRPr="00C95B12">
      <w:rPr>
        <w:sz w:val="24"/>
        <w:szCs w:val="24"/>
      </w:rPr>
      <w:t xml:space="preserve"> </w:t>
    </w:r>
    <w:bookmarkStart w:id="4" w:name="_GoBack"/>
    <w:r w:rsidR="007568B7" w:rsidRPr="00C95B12">
      <w:rPr>
        <w:sz w:val="24"/>
        <w:szCs w:val="24"/>
      </w:rPr>
      <w:t>(</w:t>
    </w:r>
    <w:r w:rsidR="00851396">
      <w:rPr>
        <w:sz w:val="24"/>
        <w:szCs w:val="24"/>
      </w:rPr>
      <w:t>2</w:t>
    </w:r>
    <w:r w:rsidR="009C558B">
      <w:rPr>
        <w:sz w:val="24"/>
        <w:szCs w:val="24"/>
      </w:rPr>
      <w:t>1</w:t>
    </w:r>
    <w:r w:rsidR="003272CB">
      <w:rPr>
        <w:sz w:val="24"/>
        <w:szCs w:val="24"/>
      </w:rPr>
      <w:t>.0</w:t>
    </w:r>
    <w:bookmarkEnd w:id="4"/>
    <w:r w:rsidR="003272CB">
      <w:rPr>
        <w:sz w:val="24"/>
        <w:szCs w:val="24"/>
      </w:rPr>
      <w:t>9</w:t>
    </w:r>
    <w:r w:rsidR="007568B7" w:rsidRPr="00C95B12">
      <w:rPr>
        <w:sz w:val="24"/>
        <w:szCs w:val="24"/>
      </w:rPr>
      <w:t>.18)</w:t>
    </w:r>
  </w:p>
  <w:p w:rsidR="00B35642" w:rsidRPr="00C95B12" w:rsidRDefault="00D96199" w:rsidP="007568B7">
    <w:pPr>
      <w:pStyle w:val="Header"/>
      <w:jc w:val="right"/>
      <w:rPr>
        <w:i/>
        <w:sz w:val="24"/>
        <w:szCs w:val="24"/>
      </w:rPr>
    </w:pPr>
    <w:r>
      <w:rPr>
        <w:sz w:val="24"/>
        <w:szCs w:val="24"/>
      </w:rPr>
      <w:t>Brennan Price, EchoStar</w:t>
    </w:r>
  </w:p>
  <w:p w:rsidR="007568B7" w:rsidRDefault="007568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481" w:rsidRPr="005F04A7" w:rsidRDefault="00747481" w:rsidP="00747481">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IWG-1/XXX (01.22.18)</w:t>
    </w:r>
  </w:p>
  <w:p w:rsidR="00B82CC4" w:rsidRDefault="00B82C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A2521"/>
    <w:multiLevelType w:val="hybridMultilevel"/>
    <w:tmpl w:val="33C6913A"/>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7931A6"/>
    <w:multiLevelType w:val="hybridMultilevel"/>
    <w:tmpl w:val="DCE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3D0C30"/>
    <w:multiLevelType w:val="hybridMultilevel"/>
    <w:tmpl w:val="7A14F310"/>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4A784A"/>
    <w:multiLevelType w:val="hybridMultilevel"/>
    <w:tmpl w:val="6B48094E"/>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0601A2"/>
    <w:multiLevelType w:val="hybridMultilevel"/>
    <w:tmpl w:val="81449F98"/>
    <w:lvl w:ilvl="0" w:tplc="277E79D6">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1">
    <w15:presenceInfo w15:providerId="None" w15:userId="rev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6" w:nlCheck="1" w:checkStyle="1"/>
  <w:activeWritingStyle w:appName="MSWord" w:lang="en-AU" w:vendorID="64" w:dllVersion="4096" w:nlCheck="1" w:checkStyle="0"/>
  <w:activeWritingStyle w:appName="MSWord" w:lang="en-AU" w:vendorID="64" w:dllVersion="6" w:nlCheck="1" w:checkStyle="1"/>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CFD"/>
    <w:rsid w:val="000069D4"/>
    <w:rsid w:val="000174AD"/>
    <w:rsid w:val="000203C6"/>
    <w:rsid w:val="000242FE"/>
    <w:rsid w:val="00046D62"/>
    <w:rsid w:val="00047A1D"/>
    <w:rsid w:val="000566F0"/>
    <w:rsid w:val="000604B9"/>
    <w:rsid w:val="00064B24"/>
    <w:rsid w:val="00065482"/>
    <w:rsid w:val="0007745B"/>
    <w:rsid w:val="00080A14"/>
    <w:rsid w:val="0008608B"/>
    <w:rsid w:val="00092D5E"/>
    <w:rsid w:val="0009376D"/>
    <w:rsid w:val="000A7D55"/>
    <w:rsid w:val="000B6C1D"/>
    <w:rsid w:val="000C12C8"/>
    <w:rsid w:val="000C2E8E"/>
    <w:rsid w:val="000C5770"/>
    <w:rsid w:val="000C604E"/>
    <w:rsid w:val="000E0E7C"/>
    <w:rsid w:val="000F1B4B"/>
    <w:rsid w:val="001021B3"/>
    <w:rsid w:val="00106007"/>
    <w:rsid w:val="001109BE"/>
    <w:rsid w:val="00117D0F"/>
    <w:rsid w:val="00117E95"/>
    <w:rsid w:val="001266C7"/>
    <w:rsid w:val="0012744F"/>
    <w:rsid w:val="00130001"/>
    <w:rsid w:val="00131178"/>
    <w:rsid w:val="00133E43"/>
    <w:rsid w:val="001413AA"/>
    <w:rsid w:val="00156F66"/>
    <w:rsid w:val="00163271"/>
    <w:rsid w:val="001663FC"/>
    <w:rsid w:val="00182528"/>
    <w:rsid w:val="001849EC"/>
    <w:rsid w:val="0018500B"/>
    <w:rsid w:val="00193C8F"/>
    <w:rsid w:val="00196A19"/>
    <w:rsid w:val="001B0065"/>
    <w:rsid w:val="001D1A1C"/>
    <w:rsid w:val="001F0881"/>
    <w:rsid w:val="001F1F8E"/>
    <w:rsid w:val="001F2BA9"/>
    <w:rsid w:val="001F6DA7"/>
    <w:rsid w:val="00202DC1"/>
    <w:rsid w:val="00204045"/>
    <w:rsid w:val="002116EE"/>
    <w:rsid w:val="00221E5A"/>
    <w:rsid w:val="002309D8"/>
    <w:rsid w:val="00243FF1"/>
    <w:rsid w:val="00251747"/>
    <w:rsid w:val="00261AAA"/>
    <w:rsid w:val="00265249"/>
    <w:rsid w:val="00270BEA"/>
    <w:rsid w:val="002735AB"/>
    <w:rsid w:val="0027472B"/>
    <w:rsid w:val="002A3E53"/>
    <w:rsid w:val="002A5106"/>
    <w:rsid w:val="002A7FE2"/>
    <w:rsid w:val="002B05F5"/>
    <w:rsid w:val="002B0FB9"/>
    <w:rsid w:val="002C6755"/>
    <w:rsid w:val="002E1B4F"/>
    <w:rsid w:val="002F2099"/>
    <w:rsid w:val="002F2E67"/>
    <w:rsid w:val="002F7CB3"/>
    <w:rsid w:val="00312288"/>
    <w:rsid w:val="00315546"/>
    <w:rsid w:val="0031562D"/>
    <w:rsid w:val="003176CF"/>
    <w:rsid w:val="003272CB"/>
    <w:rsid w:val="00330567"/>
    <w:rsid w:val="003353AD"/>
    <w:rsid w:val="003408F2"/>
    <w:rsid w:val="003423E5"/>
    <w:rsid w:val="00363727"/>
    <w:rsid w:val="00364EBA"/>
    <w:rsid w:val="003809C3"/>
    <w:rsid w:val="00386A9D"/>
    <w:rsid w:val="00390E59"/>
    <w:rsid w:val="00391081"/>
    <w:rsid w:val="00392F7E"/>
    <w:rsid w:val="00394CCD"/>
    <w:rsid w:val="003A420A"/>
    <w:rsid w:val="003B2789"/>
    <w:rsid w:val="003B3222"/>
    <w:rsid w:val="003B5C1E"/>
    <w:rsid w:val="003B7F26"/>
    <w:rsid w:val="003C13CE"/>
    <w:rsid w:val="003D2A7C"/>
    <w:rsid w:val="003E02A0"/>
    <w:rsid w:val="003E2518"/>
    <w:rsid w:val="003E7CEF"/>
    <w:rsid w:val="003F3EE2"/>
    <w:rsid w:val="003F71F2"/>
    <w:rsid w:val="003F74D1"/>
    <w:rsid w:val="00450E8D"/>
    <w:rsid w:val="00471A71"/>
    <w:rsid w:val="00474ACC"/>
    <w:rsid w:val="0048379E"/>
    <w:rsid w:val="004903AF"/>
    <w:rsid w:val="004917A6"/>
    <w:rsid w:val="004977F5"/>
    <w:rsid w:val="004A640D"/>
    <w:rsid w:val="004A78FD"/>
    <w:rsid w:val="004B1EF7"/>
    <w:rsid w:val="004B3FAD"/>
    <w:rsid w:val="004C5749"/>
    <w:rsid w:val="004D4884"/>
    <w:rsid w:val="004D70BA"/>
    <w:rsid w:val="004E60B2"/>
    <w:rsid w:val="004F1A06"/>
    <w:rsid w:val="00501DCA"/>
    <w:rsid w:val="00513A47"/>
    <w:rsid w:val="005151CA"/>
    <w:rsid w:val="00522191"/>
    <w:rsid w:val="00532CC1"/>
    <w:rsid w:val="005372A9"/>
    <w:rsid w:val="005407AD"/>
    <w:rsid w:val="005408DF"/>
    <w:rsid w:val="00545F81"/>
    <w:rsid w:val="00550527"/>
    <w:rsid w:val="005565B8"/>
    <w:rsid w:val="005650CC"/>
    <w:rsid w:val="005671F0"/>
    <w:rsid w:val="005675EF"/>
    <w:rsid w:val="00570F78"/>
    <w:rsid w:val="00573344"/>
    <w:rsid w:val="00573DDD"/>
    <w:rsid w:val="00581B0F"/>
    <w:rsid w:val="00583863"/>
    <w:rsid w:val="00583F9B"/>
    <w:rsid w:val="005A6D14"/>
    <w:rsid w:val="005D4CFD"/>
    <w:rsid w:val="005D5BEA"/>
    <w:rsid w:val="005E5C10"/>
    <w:rsid w:val="005E7C15"/>
    <w:rsid w:val="005F04A7"/>
    <w:rsid w:val="005F2C78"/>
    <w:rsid w:val="006144E4"/>
    <w:rsid w:val="00615601"/>
    <w:rsid w:val="00626940"/>
    <w:rsid w:val="00634191"/>
    <w:rsid w:val="00641676"/>
    <w:rsid w:val="00650299"/>
    <w:rsid w:val="00655FC5"/>
    <w:rsid w:val="00670EAC"/>
    <w:rsid w:val="006862F2"/>
    <w:rsid w:val="00695308"/>
    <w:rsid w:val="006B5804"/>
    <w:rsid w:val="006C1EC5"/>
    <w:rsid w:val="006C3512"/>
    <w:rsid w:val="006D45DA"/>
    <w:rsid w:val="006E2A47"/>
    <w:rsid w:val="006E2F14"/>
    <w:rsid w:val="006E50E3"/>
    <w:rsid w:val="00703853"/>
    <w:rsid w:val="00710068"/>
    <w:rsid w:val="007117DC"/>
    <w:rsid w:val="00724C24"/>
    <w:rsid w:val="00732417"/>
    <w:rsid w:val="00746228"/>
    <w:rsid w:val="00747481"/>
    <w:rsid w:val="007568B7"/>
    <w:rsid w:val="00757C51"/>
    <w:rsid w:val="00795083"/>
    <w:rsid w:val="007A0F55"/>
    <w:rsid w:val="007A54D0"/>
    <w:rsid w:val="007B78EB"/>
    <w:rsid w:val="007D6533"/>
    <w:rsid w:val="007E3755"/>
    <w:rsid w:val="00802E40"/>
    <w:rsid w:val="008049AB"/>
    <w:rsid w:val="00804A96"/>
    <w:rsid w:val="00810EBF"/>
    <w:rsid w:val="00812046"/>
    <w:rsid w:val="00814E0A"/>
    <w:rsid w:val="00815FAA"/>
    <w:rsid w:val="008164A3"/>
    <w:rsid w:val="008213E0"/>
    <w:rsid w:val="00822581"/>
    <w:rsid w:val="00823788"/>
    <w:rsid w:val="00824189"/>
    <w:rsid w:val="008309DD"/>
    <w:rsid w:val="0083227A"/>
    <w:rsid w:val="00832D58"/>
    <w:rsid w:val="00834256"/>
    <w:rsid w:val="0083436D"/>
    <w:rsid w:val="00841D13"/>
    <w:rsid w:val="00851396"/>
    <w:rsid w:val="00861C4A"/>
    <w:rsid w:val="00864D34"/>
    <w:rsid w:val="00866900"/>
    <w:rsid w:val="00876A8A"/>
    <w:rsid w:val="00881607"/>
    <w:rsid w:val="00881BA1"/>
    <w:rsid w:val="008C0870"/>
    <w:rsid w:val="008C20ED"/>
    <w:rsid w:val="008C2302"/>
    <w:rsid w:val="008C26B8"/>
    <w:rsid w:val="008C79DA"/>
    <w:rsid w:val="008D10AD"/>
    <w:rsid w:val="008F208F"/>
    <w:rsid w:val="008F2933"/>
    <w:rsid w:val="00910F42"/>
    <w:rsid w:val="0091101E"/>
    <w:rsid w:val="00913131"/>
    <w:rsid w:val="0092113B"/>
    <w:rsid w:val="00925C2E"/>
    <w:rsid w:val="00932071"/>
    <w:rsid w:val="00944ECF"/>
    <w:rsid w:val="00945617"/>
    <w:rsid w:val="00953C92"/>
    <w:rsid w:val="00972CE4"/>
    <w:rsid w:val="0098164E"/>
    <w:rsid w:val="00982084"/>
    <w:rsid w:val="009856D4"/>
    <w:rsid w:val="009920E1"/>
    <w:rsid w:val="00994016"/>
    <w:rsid w:val="00994817"/>
    <w:rsid w:val="0099592B"/>
    <w:rsid w:val="00995963"/>
    <w:rsid w:val="00997157"/>
    <w:rsid w:val="009974C7"/>
    <w:rsid w:val="009B61EB"/>
    <w:rsid w:val="009C2064"/>
    <w:rsid w:val="009C2721"/>
    <w:rsid w:val="009C558B"/>
    <w:rsid w:val="009D1697"/>
    <w:rsid w:val="009D23C4"/>
    <w:rsid w:val="009D3F7C"/>
    <w:rsid w:val="009E31EB"/>
    <w:rsid w:val="009F3A46"/>
    <w:rsid w:val="009F6520"/>
    <w:rsid w:val="00A014F8"/>
    <w:rsid w:val="00A046E6"/>
    <w:rsid w:val="00A07E3F"/>
    <w:rsid w:val="00A12D7D"/>
    <w:rsid w:val="00A1691A"/>
    <w:rsid w:val="00A30DEF"/>
    <w:rsid w:val="00A42EA3"/>
    <w:rsid w:val="00A46799"/>
    <w:rsid w:val="00A5173C"/>
    <w:rsid w:val="00A53CDA"/>
    <w:rsid w:val="00A61AEF"/>
    <w:rsid w:val="00A91046"/>
    <w:rsid w:val="00AA029B"/>
    <w:rsid w:val="00AB1F12"/>
    <w:rsid w:val="00AB30CA"/>
    <w:rsid w:val="00AB5186"/>
    <w:rsid w:val="00AC7FC7"/>
    <w:rsid w:val="00AD21DA"/>
    <w:rsid w:val="00AD2345"/>
    <w:rsid w:val="00AE5DE8"/>
    <w:rsid w:val="00AF173A"/>
    <w:rsid w:val="00AF4B8F"/>
    <w:rsid w:val="00B01025"/>
    <w:rsid w:val="00B04F74"/>
    <w:rsid w:val="00B066A4"/>
    <w:rsid w:val="00B07A13"/>
    <w:rsid w:val="00B334BB"/>
    <w:rsid w:val="00B342AC"/>
    <w:rsid w:val="00B35642"/>
    <w:rsid w:val="00B36019"/>
    <w:rsid w:val="00B4279B"/>
    <w:rsid w:val="00B456B9"/>
    <w:rsid w:val="00B45FC9"/>
    <w:rsid w:val="00B5062D"/>
    <w:rsid w:val="00B5084A"/>
    <w:rsid w:val="00B529BC"/>
    <w:rsid w:val="00B57298"/>
    <w:rsid w:val="00B76F35"/>
    <w:rsid w:val="00B81138"/>
    <w:rsid w:val="00B82CC4"/>
    <w:rsid w:val="00B90792"/>
    <w:rsid w:val="00B916FF"/>
    <w:rsid w:val="00B93186"/>
    <w:rsid w:val="00BA3156"/>
    <w:rsid w:val="00BB489E"/>
    <w:rsid w:val="00BB5A3B"/>
    <w:rsid w:val="00BC7CCF"/>
    <w:rsid w:val="00BD62A8"/>
    <w:rsid w:val="00BE470B"/>
    <w:rsid w:val="00BE5874"/>
    <w:rsid w:val="00BE59D3"/>
    <w:rsid w:val="00BF4652"/>
    <w:rsid w:val="00C001F9"/>
    <w:rsid w:val="00C01CC4"/>
    <w:rsid w:val="00C3725D"/>
    <w:rsid w:val="00C41260"/>
    <w:rsid w:val="00C41447"/>
    <w:rsid w:val="00C57A91"/>
    <w:rsid w:val="00C61879"/>
    <w:rsid w:val="00C62A48"/>
    <w:rsid w:val="00C835E1"/>
    <w:rsid w:val="00C918B7"/>
    <w:rsid w:val="00C95B12"/>
    <w:rsid w:val="00CA2A89"/>
    <w:rsid w:val="00CC01C2"/>
    <w:rsid w:val="00CD2700"/>
    <w:rsid w:val="00CD4A20"/>
    <w:rsid w:val="00CE41C2"/>
    <w:rsid w:val="00CE51BF"/>
    <w:rsid w:val="00CE6AB5"/>
    <w:rsid w:val="00CF21F2"/>
    <w:rsid w:val="00D02712"/>
    <w:rsid w:val="00D046A7"/>
    <w:rsid w:val="00D05CD2"/>
    <w:rsid w:val="00D05D74"/>
    <w:rsid w:val="00D20E28"/>
    <w:rsid w:val="00D214D0"/>
    <w:rsid w:val="00D37CBE"/>
    <w:rsid w:val="00D6075A"/>
    <w:rsid w:val="00D6546B"/>
    <w:rsid w:val="00D73DF9"/>
    <w:rsid w:val="00D96199"/>
    <w:rsid w:val="00D9718C"/>
    <w:rsid w:val="00DA03A4"/>
    <w:rsid w:val="00DA761D"/>
    <w:rsid w:val="00DB178B"/>
    <w:rsid w:val="00DB2139"/>
    <w:rsid w:val="00DB2881"/>
    <w:rsid w:val="00DC17D3"/>
    <w:rsid w:val="00DD104A"/>
    <w:rsid w:val="00DD4BED"/>
    <w:rsid w:val="00DE1213"/>
    <w:rsid w:val="00DE39F0"/>
    <w:rsid w:val="00DF0AF3"/>
    <w:rsid w:val="00DF1BB5"/>
    <w:rsid w:val="00DF7E9F"/>
    <w:rsid w:val="00E10FED"/>
    <w:rsid w:val="00E27D7E"/>
    <w:rsid w:val="00E3044F"/>
    <w:rsid w:val="00E3420F"/>
    <w:rsid w:val="00E349FD"/>
    <w:rsid w:val="00E371E7"/>
    <w:rsid w:val="00E41DFD"/>
    <w:rsid w:val="00E42E13"/>
    <w:rsid w:val="00E459DF"/>
    <w:rsid w:val="00E56D5C"/>
    <w:rsid w:val="00E5740D"/>
    <w:rsid w:val="00E6257C"/>
    <w:rsid w:val="00E63C59"/>
    <w:rsid w:val="00E67391"/>
    <w:rsid w:val="00E67793"/>
    <w:rsid w:val="00E72D0A"/>
    <w:rsid w:val="00E77F84"/>
    <w:rsid w:val="00E80574"/>
    <w:rsid w:val="00E80590"/>
    <w:rsid w:val="00E8145A"/>
    <w:rsid w:val="00E81866"/>
    <w:rsid w:val="00E83F6D"/>
    <w:rsid w:val="00E84D1F"/>
    <w:rsid w:val="00E91DA8"/>
    <w:rsid w:val="00E95C12"/>
    <w:rsid w:val="00EA6693"/>
    <w:rsid w:val="00EB0261"/>
    <w:rsid w:val="00EB4323"/>
    <w:rsid w:val="00EB7E5C"/>
    <w:rsid w:val="00EC272C"/>
    <w:rsid w:val="00EC3E95"/>
    <w:rsid w:val="00ED39ED"/>
    <w:rsid w:val="00EE5146"/>
    <w:rsid w:val="00EF0B62"/>
    <w:rsid w:val="00EF602D"/>
    <w:rsid w:val="00EF7D1C"/>
    <w:rsid w:val="00F165E7"/>
    <w:rsid w:val="00F21C63"/>
    <w:rsid w:val="00F25662"/>
    <w:rsid w:val="00F25D0A"/>
    <w:rsid w:val="00F273C8"/>
    <w:rsid w:val="00F3508B"/>
    <w:rsid w:val="00F44E58"/>
    <w:rsid w:val="00F667EA"/>
    <w:rsid w:val="00F86AF7"/>
    <w:rsid w:val="00F93C94"/>
    <w:rsid w:val="00F9503E"/>
    <w:rsid w:val="00FA124A"/>
    <w:rsid w:val="00FB0272"/>
    <w:rsid w:val="00FB2BC3"/>
    <w:rsid w:val="00FB5680"/>
    <w:rsid w:val="00FC08DD"/>
    <w:rsid w:val="00FC2316"/>
    <w:rsid w:val="00FC2CFD"/>
    <w:rsid w:val="00FC5947"/>
    <w:rsid w:val="00FE4179"/>
    <w:rsid w:val="00FF34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DE6AB2C-C16A-472C-9878-A18B78C23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qFormat/>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Style 13,fr,o,Style 3,FR,Style 17,Style 6,Style 4,Style 7,Footnote Reference1,Style 34,Style 9,Style 20,callout,-E Funotenzeichen"/>
    <w:basedOn w:val="DefaultParagraphFont"/>
    <w:rsid w:val="008F208F"/>
    <w:rPr>
      <w:position w:val="6"/>
      <w:sz w:val="18"/>
    </w:rPr>
  </w:style>
  <w:style w:type="paragraph" w:styleId="FootnoteText">
    <w:name w:val="footnote text"/>
    <w:aliases w:val="DNV-FT,ALTS FOOTNOTE,Footnote Text Char Char1,Footnote Text Char4 Char Char,Footnote Text Char1 Char1 Char1 Char,Footnote Text Char Char1 Char1 Char Char,Footnote Text Char1 Char1 Char1 Char Char Char1,DNV- Char Char,fn,Footnote Text Char1"/>
    <w:basedOn w:val="Normal"/>
    <w:link w:val="FootnoteTextChar"/>
    <w:uiPriority w:val="99"/>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qFormat/>
    <w:rsid w:val="008F208F"/>
  </w:style>
  <w:style w:type="paragraph" w:customStyle="1" w:styleId="Restitle">
    <w:name w:val="Res_title"/>
    <w:basedOn w:val="Rectitle"/>
    <w:next w:val="Normal"/>
    <w:link w:val="RestitleChar"/>
    <w:qFormat/>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qForma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link w:val="NormalaftertitleChar0"/>
    <w:qFormat/>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DNV-FT Char,ALTS FOOTNOTE Char,Footnote Text Char Char1 Char,Footnote Text Char4 Char Char Char,Footnote Text Char1 Char1 Char1 Char Char,Footnote Text Char Char1 Char1 Char Char Char,DNV- Char Char Char,fn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NormalaftertitleChar">
    <w:name w:val="Normal_after_title Char"/>
    <w:basedOn w:val="DefaultParagraphFont"/>
    <w:link w:val="Normalaftertitle"/>
    <w:locked/>
    <w:rsid w:val="005D4CFD"/>
    <w:rPr>
      <w:rFonts w:ascii="Times New Roman" w:hAnsi="Times New Roman"/>
      <w:sz w:val="24"/>
      <w:lang w:val="en-GB" w:eastAsia="en-US"/>
    </w:rPr>
  </w:style>
  <w:style w:type="character" w:customStyle="1" w:styleId="enumlev1Char">
    <w:name w:val="enumlev1 Char"/>
    <w:basedOn w:val="DefaultParagraphFont"/>
    <w:link w:val="enumlev1"/>
    <w:locked/>
    <w:rsid w:val="005D4CFD"/>
    <w:rPr>
      <w:rFonts w:ascii="Times New Roman" w:hAnsi="Times New Roman"/>
      <w:sz w:val="24"/>
      <w:lang w:val="en-GB" w:eastAsia="en-US"/>
    </w:rPr>
  </w:style>
  <w:style w:type="character" w:customStyle="1" w:styleId="ArtNoChar">
    <w:name w:val="Art_No Char"/>
    <w:basedOn w:val="DefaultParagraphFont"/>
    <w:link w:val="ArtNo"/>
    <w:locked/>
    <w:rsid w:val="005D4CFD"/>
    <w:rPr>
      <w:rFonts w:ascii="Times New Roman" w:hAnsi="Times New Roman"/>
      <w:caps/>
      <w:sz w:val="28"/>
      <w:lang w:val="en-GB" w:eastAsia="en-US"/>
    </w:rPr>
  </w:style>
  <w:style w:type="character" w:customStyle="1" w:styleId="ArttitleCar">
    <w:name w:val="Art_title Car"/>
    <w:basedOn w:val="DefaultParagraphFont"/>
    <w:link w:val="Arttitle"/>
    <w:locked/>
    <w:rsid w:val="005D4CFD"/>
    <w:rPr>
      <w:rFonts w:ascii="Times New Roman" w:hAnsi="Times New Roman"/>
      <w:b/>
      <w:sz w:val="28"/>
      <w:lang w:val="en-GB" w:eastAsia="en-US"/>
    </w:rPr>
  </w:style>
  <w:style w:type="character" w:customStyle="1" w:styleId="ProposalChar">
    <w:name w:val="Proposal Char"/>
    <w:basedOn w:val="DefaultParagraphFont"/>
    <w:link w:val="Proposal"/>
    <w:locked/>
    <w:rsid w:val="005D4CFD"/>
    <w:rPr>
      <w:rFonts w:ascii="Times New Roman" w:hAnsi="Times New Roman Bold"/>
      <w:b/>
      <w:sz w:val="24"/>
      <w:lang w:val="en-GB" w:eastAsia="en-US"/>
    </w:rPr>
  </w:style>
  <w:style w:type="character" w:customStyle="1" w:styleId="href">
    <w:name w:val="href"/>
    <w:basedOn w:val="DefaultParagraphFont"/>
    <w:rsid w:val="005D4CFD"/>
  </w:style>
  <w:style w:type="character" w:customStyle="1" w:styleId="ReasonsChar">
    <w:name w:val="Reasons Char"/>
    <w:basedOn w:val="DefaultParagraphFont"/>
    <w:link w:val="Reasons"/>
    <w:locked/>
    <w:rsid w:val="005D4CFD"/>
    <w:rPr>
      <w:rFonts w:ascii="Times New Roman" w:hAnsi="Times New Roman"/>
      <w:sz w:val="24"/>
      <w:lang w:val="en-GB" w:eastAsia="en-US"/>
    </w:rPr>
  </w:style>
  <w:style w:type="paragraph" w:styleId="ListParagraph">
    <w:name w:val="List Paragraph"/>
    <w:basedOn w:val="Normal"/>
    <w:uiPriority w:val="34"/>
    <w:qFormat/>
    <w:rsid w:val="005D4CFD"/>
    <w:pPr>
      <w:tabs>
        <w:tab w:val="clear" w:pos="1134"/>
        <w:tab w:val="clear" w:pos="1871"/>
        <w:tab w:val="clear" w:pos="2268"/>
      </w:tabs>
      <w:overflowPunct/>
      <w:autoSpaceDE/>
      <w:autoSpaceDN/>
      <w:adjustRightInd/>
      <w:spacing w:before="0"/>
      <w:ind w:left="720"/>
      <w:textAlignment w:val="auto"/>
    </w:pPr>
    <w:rPr>
      <w:color w:val="000000"/>
      <w:szCs w:val="24"/>
      <w:lang w:val="fr-FR" w:eastAsia="fr-FR"/>
    </w:rPr>
  </w:style>
  <w:style w:type="paragraph" w:styleId="BalloonText">
    <w:name w:val="Balloon Text"/>
    <w:basedOn w:val="Normal"/>
    <w:link w:val="BalloonTextChar"/>
    <w:semiHidden/>
    <w:unhideWhenUsed/>
    <w:rsid w:val="0082418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824189"/>
    <w:rPr>
      <w:rFonts w:ascii="Segoe UI" w:hAnsi="Segoe UI" w:cs="Segoe UI"/>
      <w:sz w:val="18"/>
      <w:szCs w:val="18"/>
      <w:lang w:val="en-GB" w:eastAsia="en-US"/>
    </w:rPr>
  </w:style>
  <w:style w:type="character" w:styleId="CommentReference">
    <w:name w:val="annotation reference"/>
    <w:basedOn w:val="DefaultParagraphFont"/>
    <w:semiHidden/>
    <w:unhideWhenUsed/>
    <w:rsid w:val="00EF0B62"/>
    <w:rPr>
      <w:sz w:val="16"/>
      <w:szCs w:val="16"/>
    </w:rPr>
  </w:style>
  <w:style w:type="paragraph" w:styleId="CommentText">
    <w:name w:val="annotation text"/>
    <w:basedOn w:val="Normal"/>
    <w:link w:val="CommentTextChar"/>
    <w:semiHidden/>
    <w:unhideWhenUsed/>
    <w:rsid w:val="00EF0B62"/>
    <w:rPr>
      <w:sz w:val="20"/>
    </w:rPr>
  </w:style>
  <w:style w:type="character" w:customStyle="1" w:styleId="CommentTextChar">
    <w:name w:val="Comment Text Char"/>
    <w:basedOn w:val="DefaultParagraphFont"/>
    <w:link w:val="CommentText"/>
    <w:semiHidden/>
    <w:rsid w:val="00EF0B6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0B62"/>
    <w:rPr>
      <w:b/>
      <w:bCs/>
    </w:rPr>
  </w:style>
  <w:style w:type="character" w:customStyle="1" w:styleId="CommentSubjectChar">
    <w:name w:val="Comment Subject Char"/>
    <w:basedOn w:val="CommentTextChar"/>
    <w:link w:val="CommentSubject"/>
    <w:semiHidden/>
    <w:rsid w:val="00EF0B62"/>
    <w:rPr>
      <w:rFonts w:ascii="Times New Roman" w:hAnsi="Times New Roman"/>
      <w:b/>
      <w:bCs/>
      <w:lang w:val="en-GB" w:eastAsia="en-US"/>
    </w:rPr>
  </w:style>
  <w:style w:type="character" w:styleId="Hyperlink">
    <w:name w:val="Hyperlink"/>
    <w:unhideWhenUsed/>
    <w:rsid w:val="00573DDD"/>
    <w:rPr>
      <w:color w:val="0000FF"/>
      <w:u w:val="single"/>
    </w:rPr>
  </w:style>
  <w:style w:type="character" w:customStyle="1" w:styleId="NoteChar">
    <w:name w:val="Note Char"/>
    <w:basedOn w:val="DefaultParagraphFont"/>
    <w:link w:val="Note"/>
    <w:locked/>
    <w:rsid w:val="00724C24"/>
    <w:rPr>
      <w:rFonts w:ascii="Times New Roman" w:hAnsi="Times New Roman"/>
      <w:sz w:val="24"/>
      <w:lang w:val="en-GB" w:eastAsia="en-US"/>
    </w:rPr>
  </w:style>
  <w:style w:type="character" w:styleId="FollowedHyperlink">
    <w:name w:val="FollowedHyperlink"/>
    <w:basedOn w:val="DefaultParagraphFont"/>
    <w:semiHidden/>
    <w:unhideWhenUsed/>
    <w:rsid w:val="00626940"/>
    <w:rPr>
      <w:color w:val="800080" w:themeColor="followedHyperlink"/>
      <w:u w:val="single"/>
    </w:rPr>
  </w:style>
  <w:style w:type="character" w:customStyle="1" w:styleId="UnresolvedMention1">
    <w:name w:val="Unresolved Mention1"/>
    <w:basedOn w:val="DefaultParagraphFont"/>
    <w:uiPriority w:val="99"/>
    <w:semiHidden/>
    <w:unhideWhenUsed/>
    <w:rsid w:val="00BE59D3"/>
    <w:rPr>
      <w:color w:val="808080"/>
      <w:shd w:val="clear" w:color="auto" w:fill="E6E6E6"/>
    </w:rPr>
  </w:style>
  <w:style w:type="table" w:styleId="TableGrid">
    <w:name w:val="Table Grid"/>
    <w:basedOn w:val="TableNormal"/>
    <w:rsid w:val="00E72D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basedOn w:val="DefaultParagraphFont"/>
    <w:link w:val="Tablehead"/>
    <w:locked/>
    <w:rsid w:val="00FB2BC3"/>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rsid w:val="00FB2BC3"/>
    <w:rPr>
      <w:rFonts w:ascii="Times New Roman" w:hAnsi="Times New Roman"/>
      <w:lang w:val="en-GB" w:eastAsia="en-US"/>
    </w:rPr>
  </w:style>
  <w:style w:type="character" w:customStyle="1" w:styleId="TabletitleChar">
    <w:name w:val="Table_title Char"/>
    <w:basedOn w:val="DefaultParagraphFont"/>
    <w:link w:val="Tabletitle"/>
    <w:locked/>
    <w:rsid w:val="00FB2BC3"/>
    <w:rPr>
      <w:rFonts w:ascii="Times New Roman Bold" w:hAnsi="Times New Roman Bold"/>
      <w:b/>
      <w:lang w:val="en-GB" w:eastAsia="en-US"/>
    </w:rPr>
  </w:style>
  <w:style w:type="character" w:customStyle="1" w:styleId="TableNoChar">
    <w:name w:val="Table_No Char"/>
    <w:basedOn w:val="DefaultParagraphFont"/>
    <w:link w:val="TableNo"/>
    <w:locked/>
    <w:rsid w:val="00E41DFD"/>
    <w:rPr>
      <w:rFonts w:ascii="Times New Roman" w:hAnsi="Times New Roman"/>
      <w:caps/>
      <w:lang w:val="en-GB" w:eastAsia="en-US"/>
    </w:rPr>
  </w:style>
  <w:style w:type="character" w:customStyle="1" w:styleId="CallChar">
    <w:name w:val="Call Char"/>
    <w:basedOn w:val="DefaultParagraphFont"/>
    <w:link w:val="Call"/>
    <w:qFormat/>
    <w:rsid w:val="00E41DFD"/>
    <w:rPr>
      <w:rFonts w:ascii="Times New Roman" w:hAnsi="Times New Roman"/>
      <w:i/>
      <w:sz w:val="24"/>
      <w:lang w:val="en-GB" w:eastAsia="en-US"/>
    </w:rPr>
  </w:style>
  <w:style w:type="character" w:customStyle="1" w:styleId="NormalaftertitleChar0">
    <w:name w:val="Normal after title Char"/>
    <w:basedOn w:val="DefaultParagraphFont"/>
    <w:link w:val="Normalaftertitle0"/>
    <w:qFormat/>
    <w:locked/>
    <w:rsid w:val="00E41DFD"/>
    <w:rPr>
      <w:rFonts w:ascii="Times New Roman" w:hAnsi="Times New Roman"/>
      <w:sz w:val="24"/>
      <w:lang w:val="en-GB" w:eastAsia="en-US"/>
    </w:rPr>
  </w:style>
  <w:style w:type="character" w:customStyle="1" w:styleId="ResNoChar">
    <w:name w:val="Res_No Char"/>
    <w:basedOn w:val="DefaultParagraphFont"/>
    <w:link w:val="ResNo"/>
    <w:qFormat/>
    <w:rsid w:val="00E41DFD"/>
    <w:rPr>
      <w:rFonts w:ascii="Times New Roman" w:hAnsi="Times New Roman"/>
      <w:caps/>
      <w:sz w:val="28"/>
      <w:lang w:val="en-GB" w:eastAsia="en-US"/>
    </w:rPr>
  </w:style>
  <w:style w:type="character" w:customStyle="1" w:styleId="RestitleChar">
    <w:name w:val="Res_title Char"/>
    <w:link w:val="Restitle"/>
    <w:qFormat/>
    <w:rsid w:val="00E41DFD"/>
    <w:rPr>
      <w:rFonts w:ascii="Times New Roman Bold" w:hAnsi="Times New Roman Bold"/>
      <w:b/>
      <w:sz w:val="28"/>
      <w:lang w:val="en-GB" w:eastAsia="en-US"/>
    </w:rPr>
  </w:style>
  <w:style w:type="character" w:customStyle="1" w:styleId="TablelegendChar">
    <w:name w:val="Table_legend Char"/>
    <w:basedOn w:val="TabletextChar"/>
    <w:link w:val="Tablelegend"/>
    <w:rsid w:val="00E41DFD"/>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856241">
      <w:bodyDiv w:val="1"/>
      <w:marLeft w:val="0"/>
      <w:marRight w:val="0"/>
      <w:marTop w:val="0"/>
      <w:marBottom w:val="0"/>
      <w:divBdr>
        <w:top w:val="none" w:sz="0" w:space="0" w:color="auto"/>
        <w:left w:val="none" w:sz="0" w:space="0" w:color="auto"/>
        <w:bottom w:val="none" w:sz="0" w:space="0" w:color="auto"/>
        <w:right w:val="none" w:sz="0" w:space="0" w:color="auto"/>
      </w:divBdr>
    </w:div>
    <w:div w:id="97198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techblog.comsoc.org/2017/10/01/nsr-satellite-iot-market-forecast-at-2-9b-by-2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CCB6A-D9C7-49AC-9C95-2F7B12B96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2066</Words>
  <Characters>11864</Characters>
  <Application>Microsoft Office Word</Application>
  <DocSecurity>0</DocSecurity>
  <Lines>289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Cramer, Joseph</dc:creator>
  <cp:keywords>CTPClassification=CTP_NT</cp:keywords>
  <cp:lastModifiedBy>View B</cp:lastModifiedBy>
  <cp:revision>3</cp:revision>
  <dcterms:created xsi:type="dcterms:W3CDTF">2018-09-20T23:13:00Z</dcterms:created>
  <dcterms:modified xsi:type="dcterms:W3CDTF">2018-09-21T08:34:00Z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21c37e8d-9411-447f-bea2-554694dcf89c</vt:lpwstr>
  </property>
  <property fmtid="{D5CDD505-2E9C-101B-9397-08002B2CF9AE}" pid="4" name="CTP_TimeStamp">
    <vt:lpwstr>2018-09-21 08:34:44Z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ies>
</file>