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3FC9E" w14:textId="77777777" w:rsidR="002A5106" w:rsidRDefault="002A5106" w:rsidP="002A5106">
      <w:pPr>
        <w:tabs>
          <w:tab w:val="left" w:pos="3345"/>
        </w:tabs>
        <w:spacing w:before="0" w:line="200" w:lineRule="auto"/>
      </w:pPr>
      <w:bookmarkStart w:id="0" w:name="dbreak"/>
      <w:bookmarkEnd w:id="0"/>
    </w:p>
    <w:p w14:paraId="0BAF27C5" w14:textId="77777777" w:rsidR="002A5106" w:rsidRDefault="002A5106" w:rsidP="002A5106">
      <w:pPr>
        <w:spacing w:before="0" w:line="260" w:lineRule="auto"/>
      </w:pPr>
    </w:p>
    <w:p w14:paraId="59957965" w14:textId="77777777" w:rsidR="002A5106" w:rsidRDefault="002A5106" w:rsidP="002A5106">
      <w:pPr>
        <w:spacing w:before="0"/>
        <w:jc w:val="center"/>
        <w:rPr>
          <w:b/>
        </w:rPr>
      </w:pPr>
      <w:bookmarkStart w:id="1" w:name="_Hlk525290264"/>
      <w:bookmarkStart w:id="2" w:name="_GoBack"/>
      <w:r>
        <w:rPr>
          <w:b/>
        </w:rPr>
        <w:t>UNITED STATES OF AMERICA</w:t>
      </w:r>
    </w:p>
    <w:p w14:paraId="565F06CF" w14:textId="77777777" w:rsidR="002A5106" w:rsidRDefault="002A5106" w:rsidP="002A5106">
      <w:pPr>
        <w:spacing w:before="0"/>
        <w:ind w:left="2560"/>
      </w:pPr>
    </w:p>
    <w:p w14:paraId="16951B5A" w14:textId="77777777" w:rsidR="002A5106" w:rsidRPr="00E92853" w:rsidRDefault="002A5106" w:rsidP="002A5106">
      <w:pPr>
        <w:spacing w:before="0"/>
        <w:jc w:val="center"/>
      </w:pPr>
      <w:r>
        <w:t xml:space="preserve">DRAFT </w:t>
      </w:r>
      <w:r w:rsidRPr="00E92853">
        <w:t>PROPOSAL</w:t>
      </w:r>
      <w:r>
        <w:t>S</w:t>
      </w:r>
      <w:r w:rsidRPr="00E92853">
        <w:t xml:space="preserve"> FOR THE WORK OF THE CONFERENCE</w:t>
      </w:r>
    </w:p>
    <w:p w14:paraId="7147119A" w14:textId="77777777" w:rsidR="002A5106" w:rsidRDefault="002A5106" w:rsidP="002A5106">
      <w:pPr>
        <w:spacing w:before="0" w:line="314" w:lineRule="auto"/>
      </w:pPr>
    </w:p>
    <w:p w14:paraId="4E7B2CD7" w14:textId="77777777" w:rsidR="00EC272C" w:rsidRDefault="00EC272C" w:rsidP="008C20ED">
      <w:pPr>
        <w:jc w:val="center"/>
        <w:rPr>
          <w:b/>
        </w:rPr>
      </w:pPr>
      <w:r w:rsidRPr="00EC272C">
        <w:rPr>
          <w:b/>
        </w:rPr>
        <w:t>Agenda Item 1.</w:t>
      </w:r>
      <w:r w:rsidR="001D1A1C">
        <w:rPr>
          <w:b/>
        </w:rPr>
        <w:t>13</w:t>
      </w:r>
    </w:p>
    <w:p w14:paraId="66742386" w14:textId="77777777" w:rsidR="000C604E" w:rsidRPr="00EC272C" w:rsidRDefault="000C604E" w:rsidP="00C95B12">
      <w:pPr>
        <w:spacing w:before="0"/>
        <w:jc w:val="both"/>
        <w:rPr>
          <w:b/>
          <w:iCs/>
        </w:rPr>
      </w:pPr>
    </w:p>
    <w:p w14:paraId="1083A958" w14:textId="77777777" w:rsidR="006C1EC5" w:rsidRPr="006C1EC5" w:rsidRDefault="006C1EC5" w:rsidP="00573DDD">
      <w:pPr>
        <w:widowControl w:val="0"/>
        <w:jc w:val="both"/>
        <w:rPr>
          <w:szCs w:val="24"/>
        </w:rPr>
      </w:pPr>
      <w:r>
        <w:rPr>
          <w:b/>
          <w:szCs w:val="24"/>
        </w:rPr>
        <w:t xml:space="preserve">Agenda Item 1.13: </w:t>
      </w:r>
      <w:r w:rsidRPr="006C1EC5">
        <w:rPr>
          <w:i/>
          <w:szCs w:val="24"/>
        </w:rPr>
        <w:t xml:space="preserve">to consider identification of frequency bands for the future development of International Mobile Telecommunications (IMT), including possible additional allocations to the mobile service on </w:t>
      </w:r>
      <w:r w:rsidRPr="006C1EC5">
        <w:rPr>
          <w:i/>
          <w:szCs w:val="24"/>
        </w:rPr>
        <w:t>a primary basis, in accordance</w:t>
      </w:r>
      <w:r>
        <w:rPr>
          <w:i/>
          <w:szCs w:val="24"/>
        </w:rPr>
        <w:t xml:space="preserve"> </w:t>
      </w:r>
      <w:r w:rsidRPr="001D1A1C">
        <w:rPr>
          <w:i/>
          <w:iCs/>
        </w:rPr>
        <w:t>with Resolution </w:t>
      </w:r>
      <w:r w:rsidRPr="00064B24">
        <w:rPr>
          <w:b/>
          <w:bCs/>
          <w:iCs/>
        </w:rPr>
        <w:t>238 (WRC-15)</w:t>
      </w:r>
    </w:p>
    <w:p w14:paraId="26044A65" w14:textId="77777777" w:rsidR="00B35642" w:rsidRDefault="00B35642" w:rsidP="00573DDD">
      <w:pPr>
        <w:widowControl w:val="0"/>
        <w:jc w:val="both"/>
        <w:rPr>
          <w:b/>
          <w:szCs w:val="24"/>
        </w:rPr>
      </w:pPr>
    </w:p>
    <w:p w14:paraId="0DA6CBBA" w14:textId="77777777" w:rsidR="00573DDD" w:rsidRPr="00C95B12" w:rsidRDefault="005D4CFD" w:rsidP="00573DDD">
      <w:pPr>
        <w:widowControl w:val="0"/>
        <w:jc w:val="both"/>
        <w:rPr>
          <w:b/>
          <w:sz w:val="22"/>
          <w:szCs w:val="22"/>
        </w:rPr>
      </w:pPr>
      <w:r w:rsidRPr="00C95B12">
        <w:rPr>
          <w:b/>
          <w:szCs w:val="24"/>
        </w:rPr>
        <w:t>Background</w:t>
      </w:r>
      <w:r w:rsidR="00B93186" w:rsidRPr="00C95B12">
        <w:rPr>
          <w:b/>
          <w:szCs w:val="24"/>
        </w:rPr>
        <w:t xml:space="preserve"> Information:  </w:t>
      </w:r>
    </w:p>
    <w:p w14:paraId="545DF0A3" w14:textId="7B5D72D3" w:rsidR="006E2F14" w:rsidRDefault="00FB2BC3" w:rsidP="006E2F14">
      <w:pPr>
        <w:widowControl w:val="0"/>
        <w:ind w:right="120"/>
        <w:rPr>
          <w:szCs w:val="24"/>
        </w:rPr>
      </w:pPr>
      <w:r w:rsidRPr="00DE57FD">
        <w:t>Mobile broadband plays a</w:t>
      </w:r>
      <w:r>
        <w:t>n increasingly</w:t>
      </w:r>
      <w:r w:rsidRPr="00DE57FD">
        <w:t xml:space="preserve"> crucial role in providing access to busi</w:t>
      </w:r>
      <w:r>
        <w:t xml:space="preserve">nesses and consumers worldwide.  </w:t>
      </w:r>
      <w:r w:rsidRPr="00DE57FD">
        <w:t>According to I</w:t>
      </w:r>
      <w:r>
        <w:t xml:space="preserve">nternational </w:t>
      </w:r>
      <w:r w:rsidRPr="00DE57FD">
        <w:t>T</w:t>
      </w:r>
      <w:r>
        <w:t xml:space="preserve">elecommunications </w:t>
      </w:r>
      <w:r w:rsidRPr="00DE57FD">
        <w:t>U</w:t>
      </w:r>
      <w:r>
        <w:t>nion (ITU)</w:t>
      </w:r>
      <w:r w:rsidRPr="00DE57FD">
        <w:t xml:space="preserve"> statistics, “Mobile-broadband subscriptions have grown more than 20% annually in the last</w:t>
      </w:r>
      <w:r>
        <w:t xml:space="preserve"> five years and are expected to </w:t>
      </w:r>
      <w:r w:rsidRPr="00DE57FD">
        <w:t>reach 4.3 billion globally by end 2017</w:t>
      </w:r>
      <w:r>
        <w:t xml:space="preserve">.” while “Mobile-broadband prices as a </w:t>
      </w:r>
      <w:r w:rsidRPr="00DE57FD">
        <w:t>percentage of GNI per capita</w:t>
      </w:r>
      <w:r>
        <w:t xml:space="preserve"> halved between 2013 and 2016 </w:t>
      </w:r>
      <w:r w:rsidRPr="00DE57FD">
        <w:t>worldwide.</w:t>
      </w:r>
      <w:r>
        <w:rPr>
          <w:rStyle w:val="FootnoteReference"/>
        </w:rPr>
        <w:footnoteReference w:id="1"/>
      </w:r>
      <w:r>
        <w:t xml:space="preserve"> </w:t>
      </w:r>
      <w:r w:rsidR="006E2F14">
        <w:t xml:space="preserve"> </w:t>
      </w:r>
      <w:r w:rsidR="006E2F14" w:rsidRPr="00747F21">
        <w:rPr>
          <w:szCs w:val="24"/>
        </w:rPr>
        <w:t xml:space="preserve">Incredible technological innovation has enabled the use of higher frequency bands (e.g. </w:t>
      </w:r>
      <w:proofErr w:type="spellStart"/>
      <w:r w:rsidR="006E2F14" w:rsidRPr="00747F21">
        <w:rPr>
          <w:szCs w:val="24"/>
        </w:rPr>
        <w:t>mmWave</w:t>
      </w:r>
      <w:proofErr w:type="spellEnd"/>
      <w:r w:rsidR="006E2F14" w:rsidRPr="00747F21">
        <w:rPr>
          <w:szCs w:val="24"/>
        </w:rPr>
        <w:t xml:space="preserve">) to help meet the ever-increasing demand for mobile broadband.  </w:t>
      </w:r>
    </w:p>
    <w:p w14:paraId="23E710DB" w14:textId="64BB42DC" w:rsidR="006E2F14" w:rsidRDefault="006E2F14" w:rsidP="006E2F14">
      <w:pPr>
        <w:jc w:val="both"/>
        <w:rPr>
          <w:lang w:eastAsia="ja-JP"/>
        </w:rPr>
      </w:pPr>
      <w:r>
        <w:t xml:space="preserve">The 47.2-50.2 GHz frequency range is shared on a co-primary basis between the Fixed, Fixed Satellite and Mobile Services in all three Regions. </w:t>
      </w:r>
      <w:r w:rsidR="00B3184D">
        <w:t xml:space="preserve"> </w:t>
      </w:r>
      <w:r w:rsidR="00C53B0C" w:rsidRPr="00C53B0C">
        <w:t xml:space="preserve">The Fixed </w:t>
      </w:r>
      <w:r w:rsidR="00B3184D">
        <w:t xml:space="preserve">Service </w:t>
      </w:r>
      <w:r w:rsidR="00C53B0C" w:rsidRPr="00C53B0C">
        <w:t xml:space="preserve">allocation includes a global identification for high-altitude platform stations (“HAPS”) at 47.2-47.5 GHz paired with 47.9-48.2 GHz (No. </w:t>
      </w:r>
      <w:r w:rsidR="00C53B0C" w:rsidRPr="00B3184D">
        <w:rPr>
          <w:b/>
        </w:rPr>
        <w:t>5.552A</w:t>
      </w:r>
      <w:r w:rsidR="00C53B0C" w:rsidRPr="00C53B0C">
        <w:t xml:space="preserve">). </w:t>
      </w:r>
      <w:r>
        <w:t xml:space="preserve"> As part of the preparations for WRC-19 agenda item 1.13, ITU-R </w:t>
      </w:r>
      <w:r w:rsidRPr="0055540A">
        <w:rPr>
          <w:szCs w:val="24"/>
        </w:rPr>
        <w:t xml:space="preserve">carried out </w:t>
      </w:r>
      <w:r w:rsidRPr="00C53B0C">
        <w:rPr>
          <w:szCs w:val="24"/>
        </w:rPr>
        <w:t>extensive sharing</w:t>
      </w:r>
      <w:r w:rsidRPr="0055540A">
        <w:rPr>
          <w:szCs w:val="24"/>
        </w:rPr>
        <w:t xml:space="preserve"> and compatibility studies</w:t>
      </w:r>
      <w:r w:rsidR="000469E0">
        <w:rPr>
          <w:szCs w:val="24"/>
        </w:rPr>
        <w:t xml:space="preserve"> </w:t>
      </w:r>
      <w:r w:rsidR="00B3184D">
        <w:rPr>
          <w:szCs w:val="24"/>
        </w:rPr>
        <w:t xml:space="preserve">between IMT and the </w:t>
      </w:r>
      <w:r w:rsidR="00C53B0C">
        <w:rPr>
          <w:szCs w:val="24"/>
        </w:rPr>
        <w:t>Fixed Satellite Service</w:t>
      </w:r>
      <w:r w:rsidRPr="0055540A">
        <w:rPr>
          <w:szCs w:val="24"/>
        </w:rPr>
        <w:t xml:space="preserve">: these studies show that sharing between the terrestrial component of </w:t>
      </w:r>
      <w:r>
        <w:rPr>
          <w:szCs w:val="24"/>
        </w:rPr>
        <w:t>IMT and the Fixed Satellite Service is feasible with a</w:t>
      </w:r>
      <w:r>
        <w:t xml:space="preserve"> large interference margin in the 47.2-50.2 GHz frequency range.</w:t>
      </w:r>
      <w:r>
        <w:rPr>
          <w:lang w:eastAsia="ja-JP"/>
        </w:rPr>
        <w:t xml:space="preserve"> </w:t>
      </w:r>
      <w:r w:rsidR="00C53B0C">
        <w:rPr>
          <w:lang w:eastAsia="ja-JP"/>
        </w:rPr>
        <w:t xml:space="preserve"> The ITU-R Working Party 5C is studying sharing and compatibility of broadband HAPS with IMT for deployment </w:t>
      </w:r>
      <w:r w:rsidR="00B3184D">
        <w:rPr>
          <w:lang w:eastAsia="ja-JP"/>
        </w:rPr>
        <w:t xml:space="preserve">of HAPS </w:t>
      </w:r>
      <w:r w:rsidR="00C53B0C">
        <w:rPr>
          <w:lang w:eastAsia="ja-JP"/>
        </w:rPr>
        <w:t xml:space="preserve">in this band with greater rain fade mitigation. </w:t>
      </w:r>
    </w:p>
    <w:p w14:paraId="2E661176" w14:textId="3DEA6BC0" w:rsidR="00C53B0C" w:rsidRPr="006E2F14" w:rsidRDefault="00C53B0C" w:rsidP="006E2F14">
      <w:pPr>
        <w:jc w:val="both"/>
        <w:rPr>
          <w:szCs w:val="24"/>
        </w:rPr>
      </w:pPr>
    </w:p>
    <w:p w14:paraId="412B19D7" w14:textId="3D51ED61" w:rsidR="006E2F14" w:rsidRPr="00747F21" w:rsidRDefault="006E2F14" w:rsidP="006E2F14">
      <w:pPr>
        <w:rPr>
          <w:szCs w:val="24"/>
        </w:rPr>
      </w:pPr>
      <w:r w:rsidRPr="00747F21">
        <w:rPr>
          <w:szCs w:val="24"/>
        </w:rPr>
        <w:t>The harmonization of spectrum for mobile broadband provide benefits to consumers and businesses through economie</w:t>
      </w:r>
      <w:r>
        <w:rPr>
          <w:szCs w:val="24"/>
        </w:rPr>
        <w:t xml:space="preserve">s of scale and global roaming.  </w:t>
      </w:r>
      <w:r w:rsidRPr="00747F21">
        <w:rPr>
          <w:szCs w:val="24"/>
        </w:rPr>
        <w:t>However</w:t>
      </w:r>
      <w:r>
        <w:rPr>
          <w:szCs w:val="24"/>
        </w:rPr>
        <w:t>,</w:t>
      </w:r>
      <w:r w:rsidRPr="00747F21">
        <w:rPr>
          <w:szCs w:val="24"/>
        </w:rPr>
        <w:t xml:space="preserve"> </w:t>
      </w:r>
      <w:r>
        <w:rPr>
          <w:szCs w:val="24"/>
        </w:rPr>
        <w:t xml:space="preserve">Administrations may be </w:t>
      </w:r>
      <w:r w:rsidRPr="00747F21">
        <w:rPr>
          <w:szCs w:val="24"/>
        </w:rPr>
        <w:t>unable to make spectrum available in the exact same frequency bands due to different existing uses</w:t>
      </w:r>
      <w:r>
        <w:rPr>
          <w:szCs w:val="24"/>
        </w:rPr>
        <w:t xml:space="preserve"> and priorities.  Therefore</w:t>
      </w:r>
      <w:r w:rsidRPr="00747F21">
        <w:rPr>
          <w:szCs w:val="24"/>
        </w:rPr>
        <w:t xml:space="preserve">, </w:t>
      </w:r>
      <w:proofErr w:type="gramStart"/>
      <w:r w:rsidRPr="00747F21">
        <w:rPr>
          <w:szCs w:val="24"/>
        </w:rPr>
        <w:t>in order to</w:t>
      </w:r>
      <w:proofErr w:type="gramEnd"/>
      <w:r w:rsidRPr="00747F21">
        <w:rPr>
          <w:szCs w:val="24"/>
        </w:rPr>
        <w:t xml:space="preserve"> achieve the benefits of harmonization while allowing regulators the flexibility to assign spectrum within this range for domestic use as appropri</w:t>
      </w:r>
      <w:r>
        <w:rPr>
          <w:szCs w:val="24"/>
        </w:rPr>
        <w:t>ate, an</w:t>
      </w:r>
      <w:r w:rsidRPr="00747F21">
        <w:rPr>
          <w:szCs w:val="24"/>
        </w:rPr>
        <w:t xml:space="preserve"> identification for IMT</w:t>
      </w:r>
      <w:r>
        <w:rPr>
          <w:szCs w:val="24"/>
        </w:rPr>
        <w:t xml:space="preserve"> is proposed in</w:t>
      </w:r>
      <w:r w:rsidRPr="00747F21">
        <w:rPr>
          <w:szCs w:val="24"/>
        </w:rPr>
        <w:t xml:space="preserve"> </w:t>
      </w:r>
      <w:r>
        <w:rPr>
          <w:szCs w:val="24"/>
        </w:rPr>
        <w:t xml:space="preserve">the 47.2-50.2 </w:t>
      </w:r>
      <w:r w:rsidRPr="00747F21">
        <w:rPr>
          <w:szCs w:val="24"/>
        </w:rPr>
        <w:t>GHz frequency range</w:t>
      </w:r>
      <w:r>
        <w:rPr>
          <w:szCs w:val="24"/>
        </w:rPr>
        <w:t xml:space="preserve">.  </w:t>
      </w:r>
      <w:r w:rsidRPr="00747F21">
        <w:rPr>
          <w:szCs w:val="24"/>
        </w:rPr>
        <w:t>A global identification for IMT in 47.2-50.2 GHz would allow each country/</w:t>
      </w:r>
      <w:r>
        <w:rPr>
          <w:szCs w:val="24"/>
        </w:rPr>
        <w:t>region to assign spectrum for IMT</w:t>
      </w:r>
      <w:r w:rsidRPr="00747F21">
        <w:rPr>
          <w:szCs w:val="24"/>
        </w:rPr>
        <w:t xml:space="preserve"> consistent with their domestic use and priorities, while still facilitating the benefits of economies of scale for businesses and consumers.</w:t>
      </w:r>
    </w:p>
    <w:p w14:paraId="4F283AA9" w14:textId="5988D155" w:rsidR="006E2F14" w:rsidRPr="00D73DF9" w:rsidRDefault="00D73DF9" w:rsidP="006E2F14">
      <w:pPr>
        <w:rPr>
          <w:szCs w:val="24"/>
        </w:rPr>
      </w:pPr>
      <w:r>
        <w:rPr>
          <w:szCs w:val="24"/>
        </w:rPr>
        <w:t>Finally, t</w:t>
      </w:r>
      <w:r w:rsidR="006E2F14" w:rsidRPr="00747F21">
        <w:rPr>
          <w:szCs w:val="24"/>
        </w:rPr>
        <w:t xml:space="preserve">here is no need for a WRC Resolution specifying technical and operational constraints on IMT to be associated with this proposed identification for IMT.  Operational characteristics that are used by cellular providers, </w:t>
      </w:r>
      <w:r w:rsidR="006E2F14">
        <w:rPr>
          <w:szCs w:val="24"/>
        </w:rPr>
        <w:t xml:space="preserve">such as base station </w:t>
      </w:r>
      <w:proofErr w:type="spellStart"/>
      <w:r w:rsidR="006E2F14">
        <w:rPr>
          <w:szCs w:val="24"/>
        </w:rPr>
        <w:t>downtilt</w:t>
      </w:r>
      <w:proofErr w:type="spellEnd"/>
      <w:r w:rsidR="006E2F14">
        <w:rPr>
          <w:szCs w:val="24"/>
        </w:rPr>
        <w:t xml:space="preserve">, </w:t>
      </w:r>
      <w:r w:rsidR="006E2F14" w:rsidRPr="00747F21">
        <w:rPr>
          <w:szCs w:val="24"/>
        </w:rPr>
        <w:t xml:space="preserve">that change on time scales needed to minimize intra- and inter-cell interference </w:t>
      </w:r>
      <w:proofErr w:type="gramStart"/>
      <w:r w:rsidR="006E2F14" w:rsidRPr="00747F21">
        <w:rPr>
          <w:szCs w:val="24"/>
        </w:rPr>
        <w:t>and also</w:t>
      </w:r>
      <w:proofErr w:type="gramEnd"/>
      <w:r w:rsidR="006E2F14" w:rsidRPr="00747F21">
        <w:rPr>
          <w:szCs w:val="24"/>
        </w:rPr>
        <w:t xml:space="preserve"> guarantee quality of service should not be </w:t>
      </w:r>
      <w:r w:rsidR="006E2F14" w:rsidRPr="00747F21">
        <w:rPr>
          <w:szCs w:val="24"/>
        </w:rPr>
        <w:lastRenderedPageBreak/>
        <w:t>encoded in the Radio Regulations.</w:t>
      </w:r>
      <w:r>
        <w:rPr>
          <w:szCs w:val="24"/>
        </w:rPr>
        <w:t xml:space="preserve">  Similarly, </w:t>
      </w:r>
      <w:r w:rsidR="006E2F14" w:rsidRPr="00747F21">
        <w:rPr>
          <w:szCs w:val="24"/>
        </w:rPr>
        <w:t xml:space="preserve">with regards to the use of </w:t>
      </w:r>
      <w:r w:rsidR="006E2F14">
        <w:rPr>
          <w:szCs w:val="24"/>
        </w:rPr>
        <w:t>the band by high density applications in the FSS (</w:t>
      </w:r>
      <w:r w:rsidR="006E2F14" w:rsidRPr="00D73DF9">
        <w:rPr>
          <w:szCs w:val="24"/>
        </w:rPr>
        <w:t xml:space="preserve">No. </w:t>
      </w:r>
      <w:r w:rsidR="006E2F14" w:rsidRPr="00D73DF9">
        <w:rPr>
          <w:b/>
          <w:szCs w:val="24"/>
        </w:rPr>
        <w:t>5.561B</w:t>
      </w:r>
      <w:r w:rsidR="006E2F14">
        <w:rPr>
          <w:szCs w:val="24"/>
        </w:rPr>
        <w:t>)</w:t>
      </w:r>
      <w:r w:rsidR="006E2F14" w:rsidRPr="00747F21">
        <w:rPr>
          <w:szCs w:val="24"/>
        </w:rPr>
        <w:t xml:space="preserve">, no condition </w:t>
      </w:r>
      <w:r>
        <w:rPr>
          <w:szCs w:val="24"/>
        </w:rPr>
        <w:t>is required to achieve a</w:t>
      </w:r>
      <w:r w:rsidR="00130863">
        <w:rPr>
          <w:szCs w:val="24"/>
        </w:rPr>
        <w:t xml:space="preserve"> balance of spectrum </w:t>
      </w:r>
      <w:r w:rsidR="006E2F14" w:rsidRPr="00747F21">
        <w:rPr>
          <w:szCs w:val="24"/>
        </w:rPr>
        <w:t xml:space="preserve">between FSS and IMT since this is a national matter and hence should not be included in any </w:t>
      </w:r>
      <w:r>
        <w:rPr>
          <w:szCs w:val="24"/>
        </w:rPr>
        <w:t xml:space="preserve">WRC </w:t>
      </w:r>
      <w:r w:rsidR="006E2F14" w:rsidRPr="00747F21">
        <w:rPr>
          <w:szCs w:val="24"/>
        </w:rPr>
        <w:t xml:space="preserve">Resolution. </w:t>
      </w:r>
      <w:r w:rsidR="00B3184D">
        <w:rPr>
          <w:szCs w:val="24"/>
        </w:rPr>
        <w:t xml:space="preserve"> </w:t>
      </w:r>
      <w:r w:rsidR="006E2F14" w:rsidRPr="00747F21">
        <w:rPr>
          <w:szCs w:val="24"/>
        </w:rPr>
        <w:t xml:space="preserve">With regards to protection of passive services in </w:t>
      </w:r>
      <w:r w:rsidR="006E2F14">
        <w:rPr>
          <w:szCs w:val="24"/>
        </w:rPr>
        <w:t>the adjacent band 50.2-50.4 GHz</w:t>
      </w:r>
      <w:r>
        <w:rPr>
          <w:szCs w:val="24"/>
        </w:rPr>
        <w:t xml:space="preserve"> included in </w:t>
      </w:r>
      <w:r w:rsidRPr="00D73DF9">
        <w:rPr>
          <w:szCs w:val="24"/>
        </w:rPr>
        <w:t>No.</w:t>
      </w:r>
      <w:r w:rsidR="006E2F14" w:rsidRPr="00747F21">
        <w:rPr>
          <w:szCs w:val="24"/>
        </w:rPr>
        <w:t xml:space="preserve"> </w:t>
      </w:r>
      <w:r w:rsidR="006E2F14" w:rsidRPr="00D73DF9">
        <w:rPr>
          <w:b/>
          <w:szCs w:val="24"/>
        </w:rPr>
        <w:t>5.340</w:t>
      </w:r>
      <w:r>
        <w:rPr>
          <w:szCs w:val="24"/>
        </w:rPr>
        <w:t>, no changes to Resolution 750</w:t>
      </w:r>
      <w:r w:rsidR="006E2F14" w:rsidRPr="00747F21">
        <w:rPr>
          <w:szCs w:val="24"/>
        </w:rPr>
        <w:t xml:space="preserve"> are nece</w:t>
      </w:r>
      <w:r>
        <w:rPr>
          <w:szCs w:val="24"/>
        </w:rPr>
        <w:t>ssary since No.</w:t>
      </w:r>
      <w:r w:rsidR="006E2F14" w:rsidRPr="00747F21">
        <w:rPr>
          <w:szCs w:val="24"/>
        </w:rPr>
        <w:t xml:space="preserve"> </w:t>
      </w:r>
      <w:r w:rsidR="006E2F14" w:rsidRPr="00D73DF9">
        <w:rPr>
          <w:b/>
          <w:szCs w:val="24"/>
        </w:rPr>
        <w:t>5.340.1</w:t>
      </w:r>
      <w:r w:rsidR="006E2F14" w:rsidRPr="00747F21">
        <w:rPr>
          <w:szCs w:val="24"/>
        </w:rPr>
        <w:t xml:space="preserve"> clearly states that “</w:t>
      </w:r>
      <w:r w:rsidR="006E2F14" w:rsidRPr="00747F21">
        <w:rPr>
          <w:szCs w:val="24"/>
          <w:lang w:val="en-CA"/>
        </w:rPr>
        <w:t>The allocation to the Earth exploration-satellite service (passive) and the space research service (passive) in the band 50.2-50.4 GHz should not impose undue constraints on the use of the adjacent bands by the primary allocated services in those bands</w:t>
      </w:r>
      <w:r>
        <w:rPr>
          <w:szCs w:val="24"/>
          <w:lang w:val="en-CA"/>
        </w:rPr>
        <w:t>.</w:t>
      </w:r>
      <w:r w:rsidR="006E2F14" w:rsidRPr="00747F21">
        <w:rPr>
          <w:szCs w:val="24"/>
          <w:lang w:val="en-CA"/>
        </w:rPr>
        <w:t>”</w:t>
      </w:r>
    </w:p>
    <w:p w14:paraId="7136EB7F" w14:textId="77777777" w:rsidR="006E2F14" w:rsidRDefault="006E2F14" w:rsidP="00FB2BC3">
      <w:pPr>
        <w:widowControl w:val="0"/>
        <w:ind w:right="80"/>
      </w:pPr>
    </w:p>
    <w:p w14:paraId="3062298A" w14:textId="644B38ED" w:rsidR="004F1A06" w:rsidRPr="00FB2BC3" w:rsidRDefault="00E80590" w:rsidP="00FB2BC3">
      <w:pPr>
        <w:pStyle w:val="Heading1"/>
        <w:rPr>
          <w:b w:val="0"/>
          <w:sz w:val="24"/>
          <w:szCs w:val="24"/>
        </w:rPr>
      </w:pPr>
      <w:r w:rsidRPr="00A91046">
        <w:rPr>
          <w:sz w:val="24"/>
          <w:szCs w:val="24"/>
        </w:rPr>
        <w:t>Proposals</w:t>
      </w:r>
      <w:r w:rsidRPr="00E8145A">
        <w:rPr>
          <w:b w:val="0"/>
          <w:sz w:val="24"/>
          <w:szCs w:val="24"/>
        </w:rPr>
        <w:t xml:space="preserve">:  </w:t>
      </w:r>
    </w:p>
    <w:p w14:paraId="40E06B66" w14:textId="77777777" w:rsidR="00BA3156" w:rsidRPr="00BA3156" w:rsidRDefault="00BA3156" w:rsidP="00BA3156">
      <w:pPr>
        <w:keepNext/>
        <w:keepLines/>
        <w:spacing w:before="480"/>
        <w:jc w:val="center"/>
        <w:rPr>
          <w:caps/>
          <w:sz w:val="28"/>
        </w:rPr>
      </w:pPr>
      <w:r w:rsidRPr="00BA3156">
        <w:rPr>
          <w:caps/>
          <w:sz w:val="28"/>
        </w:rPr>
        <w:t xml:space="preserve">ARTICLE </w:t>
      </w:r>
      <w:r w:rsidRPr="00BA3156">
        <w:rPr>
          <w:rFonts w:eastAsiaTheme="majorEastAsia"/>
          <w:caps/>
          <w:sz w:val="28"/>
        </w:rPr>
        <w:t>5</w:t>
      </w:r>
    </w:p>
    <w:p w14:paraId="7C8500D7" w14:textId="77777777" w:rsidR="00BA3156" w:rsidRPr="00BA3156" w:rsidRDefault="00BA3156" w:rsidP="00BA3156">
      <w:pPr>
        <w:keepNext/>
        <w:keepLines/>
        <w:spacing w:before="240"/>
        <w:jc w:val="center"/>
        <w:rPr>
          <w:b/>
          <w:sz w:val="28"/>
          <w:lang w:val="en-US"/>
        </w:rPr>
      </w:pPr>
      <w:r w:rsidRPr="00BA3156">
        <w:rPr>
          <w:b/>
          <w:sz w:val="28"/>
        </w:rPr>
        <w:t>Frequency allocations</w:t>
      </w:r>
    </w:p>
    <w:p w14:paraId="157E41AD" w14:textId="77777777" w:rsidR="00BA3156" w:rsidRPr="00BA3156" w:rsidRDefault="00BA3156" w:rsidP="00BA3156">
      <w:pPr>
        <w:keepNext/>
        <w:tabs>
          <w:tab w:val="clear" w:pos="1134"/>
          <w:tab w:val="clear" w:pos="1871"/>
          <w:tab w:val="clear" w:pos="2268"/>
          <w:tab w:val="center" w:pos="4820"/>
        </w:tabs>
        <w:spacing w:before="360"/>
        <w:jc w:val="center"/>
        <w:rPr>
          <w:b/>
        </w:rPr>
      </w:pPr>
      <w:r w:rsidRPr="00BA3156">
        <w:rPr>
          <w:b/>
        </w:rPr>
        <w:t>Section</w:t>
      </w:r>
      <w:r w:rsidRPr="00BA3156">
        <w:rPr>
          <w:b/>
          <w:lang w:val="en-AU"/>
        </w:rPr>
        <w:t xml:space="preserve"> IV – Table of Frequency Allocations</w:t>
      </w:r>
      <w:r w:rsidRPr="00BA3156">
        <w:rPr>
          <w:b/>
          <w:lang w:val="en-AU"/>
        </w:rPr>
        <w:br/>
      </w:r>
      <w:r w:rsidRPr="00BA3156">
        <w:rPr>
          <w:bCs/>
        </w:rPr>
        <w:t xml:space="preserve">(See No. </w:t>
      </w:r>
      <w:r w:rsidRPr="00BA3156">
        <w:rPr>
          <w:b/>
        </w:rPr>
        <w:t>2.1</w:t>
      </w:r>
      <w:r w:rsidRPr="00BA3156">
        <w:rPr>
          <w:bCs/>
        </w:rPr>
        <w:t>)</w:t>
      </w:r>
      <w:r w:rsidRPr="00BA3156">
        <w:rPr>
          <w:bCs/>
        </w:rPr>
        <w:br/>
      </w:r>
      <w:r w:rsidRPr="00BA3156">
        <w:rPr>
          <w:b/>
        </w:rPr>
        <w:br/>
      </w:r>
    </w:p>
    <w:p w14:paraId="27AA5035" w14:textId="626D8D1F" w:rsidR="00BA3156" w:rsidRPr="00FB2BC3" w:rsidRDefault="00BA3156" w:rsidP="00BA3156">
      <w:pPr>
        <w:keepNext/>
        <w:spacing w:before="240"/>
        <w:rPr>
          <w:b/>
          <w:szCs w:val="24"/>
        </w:rPr>
      </w:pPr>
      <w:r w:rsidRPr="00BA3156">
        <w:rPr>
          <w:rFonts w:hAnsi="Times New Roman Bold"/>
          <w:b/>
        </w:rPr>
        <w:t>MOD</w:t>
      </w:r>
      <w:r>
        <w:rPr>
          <w:rFonts w:hAnsi="Times New Roman Bold"/>
          <w:b/>
        </w:rPr>
        <w:t xml:space="preserve"> </w:t>
      </w:r>
      <w:r w:rsidR="00FB2BC3">
        <w:rPr>
          <w:rFonts w:hAnsi="Times New Roman Bold"/>
          <w:b/>
        </w:rPr>
        <w:tab/>
      </w:r>
      <w:r w:rsidRPr="00FB2BC3">
        <w:rPr>
          <w:b/>
          <w:szCs w:val="24"/>
        </w:rPr>
        <w:t>USA/1.13/1</w:t>
      </w:r>
    </w:p>
    <w:p w14:paraId="2EFD7911" w14:textId="77777777" w:rsidR="00FB2BC3" w:rsidRPr="00BA3156" w:rsidRDefault="00FB2BC3" w:rsidP="00BA3156">
      <w:pPr>
        <w:keepNext/>
        <w:spacing w:before="240"/>
        <w:rPr>
          <w:rFonts w:hAnsi="Times New Roman Bold"/>
          <w:b/>
        </w:rPr>
      </w:pPr>
    </w:p>
    <w:p w14:paraId="4BD3CA3C" w14:textId="77777777" w:rsidR="00BA3156" w:rsidRDefault="00BA3156" w:rsidP="00BA3156">
      <w:pPr>
        <w:keepNext/>
        <w:keepLines/>
        <w:spacing w:before="0" w:after="120"/>
        <w:jc w:val="center"/>
        <w:rPr>
          <w:rFonts w:ascii="Times New Roman Bold" w:hAnsi="Times New Roman Bold"/>
          <w:b/>
          <w:sz w:val="20"/>
        </w:rPr>
      </w:pPr>
      <w:r w:rsidRPr="00BA3156">
        <w:rPr>
          <w:rFonts w:ascii="Times New Roman Bold" w:hAnsi="Times New Roman Bold"/>
          <w:b/>
          <w:sz w:val="20"/>
        </w:rPr>
        <w:t>40-47.5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1"/>
        <w:gridCol w:w="3101"/>
        <w:gridCol w:w="3102"/>
      </w:tblGrid>
      <w:tr w:rsidR="00FB2BC3" w14:paraId="7493DBEC" w14:textId="77777777" w:rsidTr="00FB2BC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C7877AC" w14:textId="77777777" w:rsidR="00FB2BC3" w:rsidRPr="00FB2BC3" w:rsidRDefault="00FB2BC3" w:rsidP="00FB2BC3">
            <w:pPr>
              <w:jc w:val="center"/>
              <w:rPr>
                <w:rFonts w:ascii="Times New Roman Bold" w:hAnsi="Times New Roman Bold" w:cs="Times New Roman Bold"/>
                <w:b/>
                <w:sz w:val="20"/>
              </w:rPr>
            </w:pPr>
            <w:r w:rsidRPr="00FB2BC3">
              <w:rPr>
                <w:rFonts w:ascii="Times New Roman Bold" w:hAnsi="Times New Roman Bold" w:cs="Times New Roman Bold"/>
                <w:b/>
                <w:sz w:val="20"/>
              </w:rPr>
              <w:t>Allocation to services</w:t>
            </w:r>
          </w:p>
        </w:tc>
      </w:tr>
      <w:tr w:rsidR="00FB2BC3" w14:paraId="37BC5132" w14:textId="77777777" w:rsidTr="00FB2BC3">
        <w:trPr>
          <w:cantSplit/>
          <w:jc w:val="center"/>
        </w:trPr>
        <w:tc>
          <w:tcPr>
            <w:tcW w:w="3101" w:type="dxa"/>
            <w:tcBorders>
              <w:top w:val="single" w:sz="4" w:space="0" w:color="auto"/>
              <w:left w:val="single" w:sz="4" w:space="0" w:color="auto"/>
              <w:bottom w:val="single" w:sz="4" w:space="0" w:color="auto"/>
              <w:right w:val="single" w:sz="4" w:space="0" w:color="auto"/>
            </w:tcBorders>
            <w:hideMark/>
          </w:tcPr>
          <w:p w14:paraId="6768CFCA" w14:textId="77777777" w:rsidR="00FB2BC3" w:rsidRPr="002B657C" w:rsidRDefault="00FB2BC3" w:rsidP="007503E8">
            <w:pPr>
              <w:pStyle w:val="Tablehead"/>
            </w:pPr>
            <w:r w:rsidRPr="002B657C">
              <w:t>Region 1</w:t>
            </w:r>
          </w:p>
        </w:tc>
        <w:tc>
          <w:tcPr>
            <w:tcW w:w="3101" w:type="dxa"/>
            <w:tcBorders>
              <w:top w:val="single" w:sz="4" w:space="0" w:color="auto"/>
              <w:left w:val="single" w:sz="4" w:space="0" w:color="auto"/>
              <w:bottom w:val="single" w:sz="4" w:space="0" w:color="auto"/>
              <w:right w:val="single" w:sz="4" w:space="0" w:color="auto"/>
            </w:tcBorders>
            <w:hideMark/>
          </w:tcPr>
          <w:p w14:paraId="3AF85751" w14:textId="77777777" w:rsidR="00FB2BC3" w:rsidRPr="002B657C" w:rsidRDefault="00FB2BC3" w:rsidP="007503E8">
            <w:pPr>
              <w:pStyle w:val="Tablehead"/>
            </w:pPr>
            <w:r w:rsidRPr="002B657C">
              <w:t>Region 2</w:t>
            </w:r>
          </w:p>
        </w:tc>
        <w:tc>
          <w:tcPr>
            <w:tcW w:w="3102" w:type="dxa"/>
            <w:tcBorders>
              <w:top w:val="single" w:sz="4" w:space="0" w:color="auto"/>
              <w:left w:val="single" w:sz="4" w:space="0" w:color="auto"/>
              <w:bottom w:val="single" w:sz="4" w:space="0" w:color="auto"/>
              <w:right w:val="single" w:sz="4" w:space="0" w:color="auto"/>
            </w:tcBorders>
            <w:hideMark/>
          </w:tcPr>
          <w:p w14:paraId="643A9D95" w14:textId="77777777" w:rsidR="00FB2BC3" w:rsidRPr="002B657C" w:rsidRDefault="00FB2BC3" w:rsidP="007503E8">
            <w:pPr>
              <w:pStyle w:val="Tablehead"/>
            </w:pPr>
            <w:r w:rsidRPr="002B657C">
              <w:t>Region 3</w:t>
            </w:r>
          </w:p>
        </w:tc>
      </w:tr>
      <w:tr w:rsidR="00FB2BC3" w14:paraId="7A564902" w14:textId="77777777" w:rsidTr="00FB2BC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EC53F10" w14:textId="77777777" w:rsidR="00FB2BC3" w:rsidRDefault="00FB2BC3" w:rsidP="007503E8">
            <w:pPr>
              <w:pStyle w:val="TableTextS5"/>
              <w:rPr>
                <w:color w:val="000000"/>
                <w:lang w:val="en-AU"/>
              </w:rPr>
            </w:pPr>
            <w:r w:rsidRPr="00D518E2">
              <w:rPr>
                <w:rStyle w:val="Tablefreq"/>
              </w:rPr>
              <w:t>47.2-47.5</w:t>
            </w:r>
            <w:r>
              <w:rPr>
                <w:color w:val="000000"/>
                <w:lang w:val="en-AU"/>
              </w:rPr>
              <w:tab/>
              <w:t>FIXED</w:t>
            </w:r>
          </w:p>
          <w:p w14:paraId="201147BE" w14:textId="77777777" w:rsidR="00FB2BC3" w:rsidRDefault="00FB2BC3" w:rsidP="007503E8">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(Earth-to-space</w:t>
            </w:r>
            <w:proofErr w:type="gramStart"/>
            <w:r>
              <w:rPr>
                <w:color w:val="000000"/>
                <w:lang w:val="en-AU"/>
              </w:rPr>
              <w:t xml:space="preserve">)  </w:t>
            </w:r>
            <w:r>
              <w:rPr>
                <w:rStyle w:val="Artref"/>
                <w:color w:val="000000"/>
                <w:lang w:val="en-AU"/>
              </w:rPr>
              <w:t>5.552</w:t>
            </w:r>
            <w:proofErr w:type="gramEnd"/>
          </w:p>
          <w:p w14:paraId="51FA1279" w14:textId="2E4DCFF2" w:rsidR="00FB2BC3" w:rsidRDefault="00FB2BC3" w:rsidP="007503E8">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ins w:id="3" w:author="rev1" w:date="2018-09-17T01:09:00Z">
              <w:r>
                <w:rPr>
                  <w:color w:val="000000"/>
                  <w:lang w:val="en-AU"/>
                </w:rPr>
                <w:t xml:space="preserve"> ADD 5.H113</w:t>
              </w:r>
            </w:ins>
          </w:p>
          <w:p w14:paraId="01A38C9E" w14:textId="77777777" w:rsidR="00FB2BC3" w:rsidRDefault="00FB2BC3" w:rsidP="007503E8">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5.552A</w:t>
            </w:r>
          </w:p>
        </w:tc>
      </w:tr>
    </w:tbl>
    <w:p w14:paraId="291710F4" w14:textId="77777777" w:rsidR="00BA3156" w:rsidRDefault="00BA3156" w:rsidP="00BA3156">
      <w:pPr>
        <w:tabs>
          <w:tab w:val="clear" w:pos="1871"/>
          <w:tab w:val="clear" w:pos="2268"/>
          <w:tab w:val="left" w:pos="1588"/>
          <w:tab w:val="left" w:pos="1985"/>
        </w:tabs>
      </w:pPr>
    </w:p>
    <w:p w14:paraId="25B06432" w14:textId="7B009AEB" w:rsidR="00FB2BC3" w:rsidRPr="00FB2BC3" w:rsidRDefault="00FB2BC3" w:rsidP="00FB2BC3">
      <w:pPr>
        <w:tabs>
          <w:tab w:val="clear" w:pos="1871"/>
          <w:tab w:val="clear" w:pos="2268"/>
          <w:tab w:val="left" w:pos="1588"/>
          <w:tab w:val="left" w:pos="1985"/>
        </w:tabs>
        <w:jc w:val="center"/>
        <w:rPr>
          <w:ins w:id="4" w:author="rev1" w:date="2018-09-17T01:07:00Z"/>
          <w:b/>
          <w:sz w:val="20"/>
        </w:rPr>
      </w:pPr>
      <w:r w:rsidRPr="00FB2BC3">
        <w:rPr>
          <w:b/>
          <w:sz w:val="20"/>
        </w:rP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FB2BC3" w:rsidRPr="002B657C" w14:paraId="6C8E0C0D" w14:textId="77777777" w:rsidTr="007503E8">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D882F5D" w14:textId="77777777" w:rsidR="00FB2BC3" w:rsidRPr="002B657C" w:rsidRDefault="00FB2BC3" w:rsidP="007503E8">
            <w:pPr>
              <w:pStyle w:val="Tablehead"/>
            </w:pPr>
            <w:r w:rsidRPr="002B657C">
              <w:t>Allocation to services</w:t>
            </w:r>
          </w:p>
        </w:tc>
      </w:tr>
      <w:tr w:rsidR="00FB2BC3" w:rsidRPr="002B657C" w14:paraId="09E4BFCB" w14:textId="77777777" w:rsidTr="007503E8">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207145F0" w14:textId="77777777" w:rsidR="00FB2BC3" w:rsidRPr="002B657C" w:rsidRDefault="00FB2BC3" w:rsidP="007503E8">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3494BB5D" w14:textId="77777777" w:rsidR="00FB2BC3" w:rsidRPr="002B657C" w:rsidRDefault="00FB2BC3" w:rsidP="007503E8">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14:paraId="48E4BAF2" w14:textId="77777777" w:rsidR="00FB2BC3" w:rsidRPr="002B657C" w:rsidRDefault="00FB2BC3" w:rsidP="007503E8">
            <w:pPr>
              <w:pStyle w:val="Tablehead"/>
            </w:pPr>
            <w:r w:rsidRPr="002B657C">
              <w:t>Region 3</w:t>
            </w:r>
          </w:p>
        </w:tc>
      </w:tr>
      <w:tr w:rsidR="00FB2BC3" w14:paraId="0A33F56B" w14:textId="77777777" w:rsidTr="007503E8">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279E751C" w14:textId="77777777" w:rsidR="00FB2BC3" w:rsidRPr="006354F0" w:rsidRDefault="00FB2BC3" w:rsidP="007503E8">
            <w:pPr>
              <w:pStyle w:val="TableTextS5"/>
              <w:tabs>
                <w:tab w:val="clear" w:pos="170"/>
              </w:tabs>
              <w:spacing w:before="30" w:after="30"/>
              <w:rPr>
                <w:rStyle w:val="Tablefreq"/>
              </w:rPr>
            </w:pPr>
            <w:r w:rsidRPr="006354F0">
              <w:rPr>
                <w:rStyle w:val="Tablefreq"/>
              </w:rPr>
              <w:t>47.5-47.9</w:t>
            </w:r>
          </w:p>
          <w:p w14:paraId="04FF8D04" w14:textId="77777777" w:rsidR="00FB2BC3" w:rsidRDefault="00FB2BC3" w:rsidP="007503E8">
            <w:pPr>
              <w:pStyle w:val="TableTextS5"/>
              <w:spacing w:before="30" w:after="30"/>
              <w:rPr>
                <w:color w:val="000000"/>
              </w:rPr>
            </w:pPr>
            <w:r>
              <w:rPr>
                <w:color w:val="000000"/>
              </w:rPr>
              <w:t>FIXED</w:t>
            </w:r>
          </w:p>
          <w:p w14:paraId="5AD17DC3" w14:textId="77777777" w:rsidR="00FB2BC3" w:rsidRDefault="00FB2BC3" w:rsidP="007503E8">
            <w:pPr>
              <w:pStyle w:val="TableTextS5"/>
              <w:spacing w:before="30" w:after="30"/>
              <w:rPr>
                <w:color w:val="000000"/>
              </w:rPr>
            </w:pPr>
            <w:r>
              <w:rPr>
                <w:color w:val="000000"/>
              </w:rPr>
              <w:t>FIXED-SATELLITE</w:t>
            </w:r>
            <w:r>
              <w:rPr>
                <w:color w:val="000000"/>
              </w:rPr>
              <w:br/>
              <w:t>(Earth-to-</w:t>
            </w:r>
            <w:proofErr w:type="gramStart"/>
            <w:r>
              <w:rPr>
                <w:color w:val="000000"/>
              </w:rPr>
              <w:t xml:space="preserve">space)  </w:t>
            </w:r>
            <w:r>
              <w:rPr>
                <w:rStyle w:val="Artref"/>
                <w:color w:val="000000"/>
              </w:rPr>
              <w:t>5</w:t>
            </w:r>
            <w:proofErr w:type="gramEnd"/>
            <w:r>
              <w:rPr>
                <w:rStyle w:val="Artref"/>
                <w:color w:val="000000"/>
              </w:rPr>
              <w:t>.552</w:t>
            </w:r>
            <w:r>
              <w:rPr>
                <w:color w:val="000000"/>
              </w:rPr>
              <w:br/>
              <w:t xml:space="preserve">(space-to-Earth)  </w:t>
            </w:r>
            <w:r>
              <w:rPr>
                <w:rStyle w:val="Artref"/>
                <w:color w:val="000000"/>
              </w:rPr>
              <w:t>5.516B</w:t>
            </w:r>
            <w:r>
              <w:rPr>
                <w:color w:val="000000"/>
              </w:rPr>
              <w:t xml:space="preserve">  </w:t>
            </w:r>
            <w:r>
              <w:rPr>
                <w:rStyle w:val="Artref"/>
                <w:color w:val="000000"/>
              </w:rPr>
              <w:t>5.554A</w:t>
            </w:r>
          </w:p>
          <w:p w14:paraId="31D27B3B" w14:textId="51F02FDD" w:rsidR="00FB2BC3" w:rsidRDefault="00FB2BC3" w:rsidP="007503E8">
            <w:pPr>
              <w:pStyle w:val="TableTextS5"/>
              <w:spacing w:before="30" w:after="30"/>
              <w:rPr>
                <w:color w:val="000000"/>
                <w:lang w:val="fr-FR"/>
              </w:rPr>
            </w:pPr>
            <w:r>
              <w:rPr>
                <w:color w:val="000000"/>
              </w:rPr>
              <w:t>MOBILE</w:t>
            </w:r>
            <w:ins w:id="5" w:author="rev1" w:date="2018-09-17T01:14:00Z">
              <w:r>
                <w:rPr>
                  <w:color w:val="000000"/>
                </w:rPr>
                <w:t xml:space="preserve"> </w:t>
              </w:r>
              <w:r w:rsidRPr="00C41447">
                <w:rPr>
                  <w:color w:val="000000"/>
                </w:rPr>
                <w:t>ADD 5.H113</w:t>
              </w:r>
            </w:ins>
          </w:p>
        </w:tc>
        <w:tc>
          <w:tcPr>
            <w:tcW w:w="6201" w:type="dxa"/>
            <w:gridSpan w:val="2"/>
            <w:tcBorders>
              <w:top w:val="single" w:sz="4" w:space="0" w:color="auto"/>
              <w:left w:val="single" w:sz="6" w:space="0" w:color="auto"/>
              <w:bottom w:val="single" w:sz="4" w:space="0" w:color="auto"/>
              <w:right w:val="single" w:sz="4" w:space="0" w:color="auto"/>
            </w:tcBorders>
            <w:hideMark/>
          </w:tcPr>
          <w:p w14:paraId="72CE54A8" w14:textId="77777777" w:rsidR="00FB2BC3" w:rsidRPr="006354F0" w:rsidRDefault="00FB2BC3" w:rsidP="007503E8">
            <w:pPr>
              <w:pStyle w:val="TableTextS5"/>
              <w:tabs>
                <w:tab w:val="clear" w:pos="170"/>
              </w:tabs>
              <w:spacing w:before="30" w:after="30"/>
              <w:rPr>
                <w:rStyle w:val="Tablefreq"/>
              </w:rPr>
            </w:pPr>
            <w:r w:rsidRPr="006354F0">
              <w:rPr>
                <w:rStyle w:val="Tablefreq"/>
              </w:rPr>
              <w:t>47.5-47.9</w:t>
            </w:r>
          </w:p>
          <w:p w14:paraId="7092A325" w14:textId="77777777" w:rsidR="00FB2BC3" w:rsidRDefault="00FB2BC3" w:rsidP="007503E8">
            <w:pPr>
              <w:pStyle w:val="TableTextS5"/>
              <w:tabs>
                <w:tab w:val="clear" w:pos="170"/>
              </w:tabs>
              <w:spacing w:before="30" w:after="30"/>
              <w:rPr>
                <w:color w:val="000000"/>
              </w:rPr>
            </w:pPr>
            <w:r>
              <w:rPr>
                <w:color w:val="000000"/>
              </w:rPr>
              <w:tab/>
            </w:r>
            <w:r>
              <w:rPr>
                <w:color w:val="000000"/>
              </w:rPr>
              <w:tab/>
              <w:t>FIXED</w:t>
            </w:r>
          </w:p>
          <w:p w14:paraId="4489B4DB" w14:textId="77777777" w:rsidR="00FB2BC3" w:rsidRDefault="00FB2BC3" w:rsidP="007503E8">
            <w:pPr>
              <w:pStyle w:val="TableTextS5"/>
              <w:tabs>
                <w:tab w:val="clear" w:pos="170"/>
              </w:tabs>
              <w:spacing w:before="30" w:after="30"/>
              <w:rPr>
                <w:color w:val="000000"/>
              </w:rPr>
            </w:pPr>
            <w:r>
              <w:rPr>
                <w:color w:val="000000"/>
              </w:rPr>
              <w:tab/>
            </w:r>
            <w:r>
              <w:rPr>
                <w:color w:val="000000"/>
              </w:rPr>
              <w:tab/>
              <w:t>FIXED-SATELLITE (Earth-to-space</w:t>
            </w:r>
            <w:proofErr w:type="gramStart"/>
            <w:r>
              <w:rPr>
                <w:color w:val="000000"/>
              </w:rPr>
              <w:t xml:space="preserve">)  </w:t>
            </w:r>
            <w:r>
              <w:rPr>
                <w:rStyle w:val="Artref"/>
                <w:color w:val="000000"/>
              </w:rPr>
              <w:t>5.552</w:t>
            </w:r>
            <w:proofErr w:type="gramEnd"/>
          </w:p>
          <w:p w14:paraId="71EC1D7B" w14:textId="09607F55" w:rsidR="00FB2BC3" w:rsidRDefault="00FB2BC3" w:rsidP="007503E8">
            <w:pPr>
              <w:pStyle w:val="TableTextS5"/>
              <w:tabs>
                <w:tab w:val="clear" w:pos="170"/>
              </w:tabs>
              <w:spacing w:before="30" w:after="30"/>
              <w:rPr>
                <w:color w:val="000000"/>
                <w:lang w:val="fr-FR"/>
              </w:rPr>
            </w:pPr>
            <w:r>
              <w:rPr>
                <w:color w:val="000000"/>
              </w:rPr>
              <w:tab/>
            </w:r>
            <w:r>
              <w:rPr>
                <w:color w:val="000000"/>
              </w:rPr>
              <w:tab/>
              <w:t>MOBILE</w:t>
            </w:r>
            <w:ins w:id="6" w:author="rev1" w:date="2018-09-17T01:14:00Z">
              <w:r>
                <w:rPr>
                  <w:color w:val="000000"/>
                </w:rPr>
                <w:t xml:space="preserve"> </w:t>
              </w:r>
              <w:r w:rsidRPr="00C41447">
                <w:rPr>
                  <w:color w:val="000000"/>
                </w:rPr>
                <w:t>ADD 5.H113</w:t>
              </w:r>
            </w:ins>
          </w:p>
        </w:tc>
      </w:tr>
      <w:tr w:rsidR="00FB2BC3" w:rsidRPr="00766CBC" w14:paraId="50E034FB" w14:textId="77777777" w:rsidTr="007503E8">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65AB58F" w14:textId="77777777" w:rsidR="00FB2BC3" w:rsidRPr="005B494F" w:rsidRDefault="00FB2BC3" w:rsidP="007503E8">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t>47.9-48.2</w:t>
            </w:r>
            <w:r w:rsidRPr="002651C1">
              <w:tab/>
            </w:r>
            <w:r w:rsidRPr="005B494F">
              <w:t>FIXED</w:t>
            </w:r>
          </w:p>
          <w:p w14:paraId="60F3DE74" w14:textId="77777777" w:rsidR="00FB2BC3" w:rsidRPr="005B494F" w:rsidRDefault="00FB2BC3" w:rsidP="007503E8">
            <w:pPr>
              <w:pStyle w:val="TableTextS5"/>
              <w:spacing w:before="50" w:after="50"/>
            </w:pPr>
            <w:r>
              <w:tab/>
            </w:r>
            <w:r>
              <w:tab/>
            </w:r>
            <w:r>
              <w:tab/>
            </w:r>
            <w:r w:rsidRPr="005B494F">
              <w:tab/>
              <w:t>FIXED-SATELLITE (Earth-to-space</w:t>
            </w:r>
            <w:proofErr w:type="gramStart"/>
            <w:r w:rsidRPr="005B494F">
              <w:t xml:space="preserve">)  </w:t>
            </w:r>
            <w:r>
              <w:rPr>
                <w:rStyle w:val="Artref"/>
                <w:color w:val="000000"/>
              </w:rPr>
              <w:t>5.552</w:t>
            </w:r>
            <w:proofErr w:type="gramEnd"/>
          </w:p>
          <w:p w14:paraId="06A9E821" w14:textId="1511A0A6" w:rsidR="00FB2BC3" w:rsidRDefault="00FB2BC3" w:rsidP="007503E8">
            <w:pPr>
              <w:pStyle w:val="TableTextS5"/>
              <w:spacing w:before="50" w:after="50"/>
              <w:rPr>
                <w:color w:val="000000"/>
              </w:rPr>
            </w:pPr>
            <w:r>
              <w:rPr>
                <w:color w:val="000000"/>
              </w:rPr>
              <w:tab/>
            </w:r>
            <w:r>
              <w:rPr>
                <w:color w:val="000000"/>
              </w:rPr>
              <w:tab/>
            </w:r>
            <w:r>
              <w:rPr>
                <w:color w:val="000000"/>
              </w:rPr>
              <w:tab/>
            </w:r>
            <w:r>
              <w:rPr>
                <w:color w:val="000000"/>
              </w:rPr>
              <w:tab/>
              <w:t>MOBILE</w:t>
            </w:r>
            <w:ins w:id="7" w:author="rev1" w:date="2018-09-17T01:14:00Z">
              <w:r w:rsidRPr="00C41447">
                <w:rPr>
                  <w:color w:val="000000"/>
                </w:rPr>
                <w:t xml:space="preserve"> ADD 5.H113</w:t>
              </w:r>
            </w:ins>
          </w:p>
          <w:p w14:paraId="3F3AE140" w14:textId="77777777" w:rsidR="00FB2BC3" w:rsidRPr="00766CBC" w:rsidRDefault="00FB2BC3" w:rsidP="007503E8">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r>
              <w:rPr>
                <w:rStyle w:val="Artref"/>
                <w:color w:val="000000"/>
              </w:rPr>
              <w:t>5.552A</w:t>
            </w:r>
          </w:p>
        </w:tc>
      </w:tr>
      <w:tr w:rsidR="00FB2BC3" w14:paraId="552CF9A5" w14:textId="77777777" w:rsidTr="007503E8">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445D6E21" w14:textId="77777777" w:rsidR="00FB2BC3" w:rsidRPr="006354F0" w:rsidRDefault="00FB2BC3" w:rsidP="007503E8">
            <w:pPr>
              <w:pStyle w:val="TableTextS5"/>
              <w:spacing w:before="30" w:after="30"/>
              <w:rPr>
                <w:rStyle w:val="Tablefreq"/>
              </w:rPr>
            </w:pPr>
            <w:r w:rsidRPr="006354F0">
              <w:rPr>
                <w:rStyle w:val="Tablefreq"/>
              </w:rPr>
              <w:lastRenderedPageBreak/>
              <w:t>48.2-48.54</w:t>
            </w:r>
          </w:p>
          <w:p w14:paraId="4F56C5DF" w14:textId="77777777" w:rsidR="00FB2BC3" w:rsidRDefault="00FB2BC3" w:rsidP="007503E8">
            <w:pPr>
              <w:pStyle w:val="TableTextS5"/>
              <w:spacing w:before="30" w:after="30"/>
              <w:rPr>
                <w:color w:val="000000"/>
              </w:rPr>
            </w:pPr>
            <w:r>
              <w:rPr>
                <w:color w:val="000000"/>
              </w:rPr>
              <w:t>FIXED</w:t>
            </w:r>
          </w:p>
          <w:p w14:paraId="4EF1ECB4" w14:textId="77777777" w:rsidR="00FB2BC3" w:rsidRDefault="00FB2BC3" w:rsidP="007503E8">
            <w:pPr>
              <w:pStyle w:val="TableTextS5"/>
              <w:spacing w:before="30" w:after="30"/>
              <w:rPr>
                <w:color w:val="000000"/>
              </w:rPr>
            </w:pPr>
            <w:r>
              <w:rPr>
                <w:color w:val="000000"/>
              </w:rPr>
              <w:t>FIXED-SATELLITE</w:t>
            </w:r>
            <w:r>
              <w:rPr>
                <w:color w:val="000000"/>
              </w:rPr>
              <w:br/>
              <w:t>(Earth-to-</w:t>
            </w:r>
            <w:proofErr w:type="gramStart"/>
            <w:r>
              <w:rPr>
                <w:color w:val="000000"/>
              </w:rPr>
              <w:t xml:space="preserve">space)  </w:t>
            </w:r>
            <w:r>
              <w:rPr>
                <w:rStyle w:val="Artref"/>
                <w:color w:val="000000"/>
              </w:rPr>
              <w:t>5</w:t>
            </w:r>
            <w:proofErr w:type="gramEnd"/>
            <w:r>
              <w:rPr>
                <w:rStyle w:val="Artref"/>
                <w:color w:val="000000"/>
              </w:rPr>
              <w:t>.552</w:t>
            </w:r>
            <w:r>
              <w:rPr>
                <w:color w:val="000000"/>
              </w:rPr>
              <w:b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14:paraId="3212966D" w14:textId="7A014CAB" w:rsidR="00FB2BC3" w:rsidRPr="00766CBC" w:rsidRDefault="00FB2BC3" w:rsidP="007503E8">
            <w:pPr>
              <w:pStyle w:val="TableTextS5"/>
              <w:spacing w:before="30" w:after="30"/>
              <w:rPr>
                <w:color w:val="000000"/>
                <w:lang w:val="en-US"/>
              </w:rPr>
            </w:pPr>
            <w:r>
              <w:rPr>
                <w:color w:val="000000"/>
              </w:rPr>
              <w:t>MOBILE</w:t>
            </w:r>
            <w:ins w:id="8" w:author="rev1" w:date="2018-09-17T01:14:00Z">
              <w:r>
                <w:rPr>
                  <w:color w:val="000000"/>
                </w:rPr>
                <w:t xml:space="preserve"> </w:t>
              </w:r>
              <w:r w:rsidRPr="00C41447">
                <w:rPr>
                  <w:color w:val="000000"/>
                </w:rPr>
                <w:t>ADD 5.H113</w:t>
              </w:r>
            </w:ins>
          </w:p>
        </w:tc>
        <w:tc>
          <w:tcPr>
            <w:tcW w:w="6201" w:type="dxa"/>
            <w:gridSpan w:val="2"/>
            <w:tcBorders>
              <w:top w:val="single" w:sz="4" w:space="0" w:color="auto"/>
              <w:left w:val="single" w:sz="6" w:space="0" w:color="auto"/>
              <w:bottom w:val="nil"/>
              <w:right w:val="single" w:sz="4" w:space="0" w:color="auto"/>
            </w:tcBorders>
            <w:hideMark/>
          </w:tcPr>
          <w:p w14:paraId="0E218FB2" w14:textId="77777777" w:rsidR="00FB2BC3" w:rsidRPr="006354F0" w:rsidRDefault="00FB2BC3" w:rsidP="007503E8">
            <w:pPr>
              <w:pStyle w:val="TableTextS5"/>
              <w:spacing w:before="30" w:after="30"/>
              <w:rPr>
                <w:rStyle w:val="Tablefreq"/>
              </w:rPr>
            </w:pPr>
            <w:r w:rsidRPr="006354F0">
              <w:rPr>
                <w:rStyle w:val="Tablefreq"/>
              </w:rPr>
              <w:t>48.2-50.2</w:t>
            </w:r>
          </w:p>
          <w:p w14:paraId="389246B4" w14:textId="77777777" w:rsidR="00FB2BC3" w:rsidRDefault="00FB2BC3" w:rsidP="007503E8">
            <w:pPr>
              <w:pStyle w:val="TableTextS5"/>
              <w:tabs>
                <w:tab w:val="clear" w:pos="170"/>
              </w:tabs>
              <w:spacing w:before="30" w:after="30"/>
              <w:rPr>
                <w:color w:val="000000"/>
              </w:rPr>
            </w:pPr>
            <w:r>
              <w:rPr>
                <w:color w:val="000000"/>
              </w:rPr>
              <w:tab/>
            </w:r>
            <w:r>
              <w:rPr>
                <w:color w:val="000000"/>
              </w:rPr>
              <w:tab/>
              <w:t>FIXED</w:t>
            </w:r>
          </w:p>
          <w:p w14:paraId="5EAF3337" w14:textId="77777777" w:rsidR="00FB2BC3" w:rsidRDefault="00FB2BC3" w:rsidP="007503E8">
            <w:pPr>
              <w:pStyle w:val="TableTextS5"/>
              <w:tabs>
                <w:tab w:val="clear" w:pos="170"/>
              </w:tabs>
              <w:spacing w:before="30" w:after="30"/>
              <w:rPr>
                <w:color w:val="000000"/>
              </w:rPr>
            </w:pPr>
            <w:r>
              <w:rPr>
                <w:color w:val="000000"/>
              </w:rPr>
              <w:tab/>
            </w:r>
            <w:r>
              <w:rPr>
                <w:color w:val="000000"/>
              </w:rPr>
              <w:tab/>
              <w:t>FIXED-SATELLITE (Earth-to-</w:t>
            </w:r>
            <w:proofErr w:type="gramStart"/>
            <w:r>
              <w:rPr>
                <w:color w:val="000000"/>
              </w:rPr>
              <w:t xml:space="preserve">space)  </w:t>
            </w:r>
            <w:r>
              <w:rPr>
                <w:rStyle w:val="Artref"/>
                <w:color w:val="000000"/>
              </w:rPr>
              <w:t>5</w:t>
            </w:r>
            <w:proofErr w:type="gramEnd"/>
            <w:r>
              <w:rPr>
                <w:rStyle w:val="Artref"/>
                <w:color w:val="000000"/>
              </w:rPr>
              <w:t>.516B</w:t>
            </w:r>
            <w:r>
              <w:rPr>
                <w:color w:val="000000"/>
              </w:rPr>
              <w:t xml:space="preserve">  </w:t>
            </w:r>
            <w:r w:rsidRPr="00053F8B">
              <w:rPr>
                <w:rStyle w:val="Artref"/>
              </w:rPr>
              <w:t>5.338A</w:t>
            </w:r>
            <w:r>
              <w:rPr>
                <w:rStyle w:val="Artref"/>
                <w:color w:val="000000"/>
              </w:rPr>
              <w:t xml:space="preserve">  5.552</w:t>
            </w:r>
          </w:p>
          <w:p w14:paraId="024CBE4B" w14:textId="28B445E2" w:rsidR="00FB2BC3" w:rsidRDefault="00FB2BC3" w:rsidP="007503E8">
            <w:pPr>
              <w:pStyle w:val="TableTextS5"/>
              <w:tabs>
                <w:tab w:val="clear" w:pos="170"/>
              </w:tabs>
              <w:spacing w:before="30" w:after="30"/>
              <w:rPr>
                <w:color w:val="000000"/>
                <w:lang w:val="fr-FR"/>
              </w:rPr>
            </w:pPr>
            <w:r>
              <w:rPr>
                <w:color w:val="000000"/>
              </w:rPr>
              <w:tab/>
            </w:r>
            <w:r>
              <w:rPr>
                <w:color w:val="000000"/>
              </w:rPr>
              <w:tab/>
              <w:t>MOBILE</w:t>
            </w:r>
            <w:ins w:id="9" w:author="rev1" w:date="2018-09-17T01:14:00Z">
              <w:r w:rsidRPr="00C41447">
                <w:rPr>
                  <w:color w:val="000000"/>
                </w:rPr>
                <w:t xml:space="preserve"> ADD 5.H113</w:t>
              </w:r>
            </w:ins>
          </w:p>
        </w:tc>
      </w:tr>
      <w:tr w:rsidR="00FB2BC3" w14:paraId="764915DB" w14:textId="77777777" w:rsidTr="007503E8">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397203D7" w14:textId="77777777" w:rsidR="00FB2BC3" w:rsidRPr="006354F0" w:rsidRDefault="00FB2BC3" w:rsidP="007503E8">
            <w:pPr>
              <w:pStyle w:val="TableTextS5"/>
              <w:spacing w:before="30" w:after="30"/>
              <w:rPr>
                <w:rStyle w:val="Tablefreq"/>
              </w:rPr>
            </w:pPr>
            <w:r w:rsidRPr="006354F0">
              <w:rPr>
                <w:rStyle w:val="Tablefreq"/>
              </w:rPr>
              <w:t>48.54-49.44</w:t>
            </w:r>
          </w:p>
          <w:p w14:paraId="660A11DD" w14:textId="77777777" w:rsidR="00FB2BC3" w:rsidRDefault="00FB2BC3" w:rsidP="007503E8">
            <w:pPr>
              <w:pStyle w:val="TableTextS5"/>
              <w:spacing w:before="30" w:after="30"/>
              <w:rPr>
                <w:color w:val="000000"/>
              </w:rPr>
            </w:pPr>
            <w:r>
              <w:rPr>
                <w:color w:val="000000"/>
              </w:rPr>
              <w:t>FIXED</w:t>
            </w:r>
          </w:p>
          <w:p w14:paraId="2B5C456B" w14:textId="77777777" w:rsidR="00FB2BC3" w:rsidRDefault="00FB2BC3" w:rsidP="007503E8">
            <w:pPr>
              <w:pStyle w:val="TableTextS5"/>
              <w:spacing w:before="30" w:after="30"/>
              <w:rPr>
                <w:color w:val="000000"/>
              </w:rPr>
            </w:pPr>
            <w:r>
              <w:rPr>
                <w:color w:val="000000"/>
              </w:rPr>
              <w:t>FIXED-SATELLITE</w:t>
            </w:r>
            <w:r>
              <w:rPr>
                <w:color w:val="000000"/>
              </w:rPr>
              <w:br/>
              <w:t>(Earth-to-space</w:t>
            </w:r>
            <w:proofErr w:type="gramStart"/>
            <w:r>
              <w:rPr>
                <w:color w:val="000000"/>
              </w:rPr>
              <w:t xml:space="preserve">)  </w:t>
            </w:r>
            <w:r>
              <w:rPr>
                <w:rStyle w:val="Artref"/>
                <w:color w:val="000000"/>
              </w:rPr>
              <w:t>5.552</w:t>
            </w:r>
            <w:proofErr w:type="gramEnd"/>
          </w:p>
          <w:p w14:paraId="0DDFF690" w14:textId="6EFD17AE" w:rsidR="00FB2BC3" w:rsidRDefault="00FB2BC3" w:rsidP="007503E8">
            <w:pPr>
              <w:pStyle w:val="TableTextS5"/>
              <w:spacing w:before="30" w:after="30"/>
              <w:rPr>
                <w:color w:val="000000"/>
              </w:rPr>
            </w:pPr>
            <w:r>
              <w:rPr>
                <w:color w:val="000000"/>
              </w:rPr>
              <w:t>MOBILE</w:t>
            </w:r>
            <w:ins w:id="10" w:author="rev1" w:date="2018-09-17T01:15:00Z">
              <w:r w:rsidRPr="00C41447">
                <w:rPr>
                  <w:color w:val="000000"/>
                </w:rPr>
                <w:t xml:space="preserve"> ADD 5.H113</w:t>
              </w:r>
            </w:ins>
          </w:p>
          <w:p w14:paraId="640299DF" w14:textId="77777777" w:rsidR="00FB2BC3" w:rsidRDefault="00FB2BC3" w:rsidP="007503E8">
            <w:pPr>
              <w:pStyle w:val="TableTextS5"/>
              <w:spacing w:before="30" w:after="30"/>
              <w:rPr>
                <w:rStyle w:val="Artref"/>
                <w:color w:val="000000"/>
                <w:lang w:val="fr-FR"/>
              </w:rPr>
            </w:pPr>
            <w:proofErr w:type="gramStart"/>
            <w:r>
              <w:rPr>
                <w:rStyle w:val="Artref"/>
                <w:color w:val="000000"/>
              </w:rPr>
              <w:t>5.149</w:t>
            </w:r>
            <w:r>
              <w:rPr>
                <w:color w:val="000000"/>
              </w:rPr>
              <w:t xml:space="preserve">  </w:t>
            </w:r>
            <w:r>
              <w:rPr>
                <w:rStyle w:val="Artref"/>
                <w:color w:val="000000"/>
              </w:rPr>
              <w:t>5.340</w:t>
            </w:r>
            <w:proofErr w:type="gramEnd"/>
            <w:r>
              <w:rPr>
                <w:color w:val="000000"/>
              </w:rPr>
              <w:t xml:space="preserve">  </w:t>
            </w:r>
            <w:r>
              <w:rPr>
                <w:rStyle w:val="Artref"/>
                <w:color w:val="000000"/>
              </w:rPr>
              <w:t>5.555</w:t>
            </w:r>
          </w:p>
        </w:tc>
        <w:tc>
          <w:tcPr>
            <w:tcW w:w="6201" w:type="dxa"/>
            <w:gridSpan w:val="2"/>
            <w:tcBorders>
              <w:top w:val="nil"/>
              <w:left w:val="single" w:sz="6" w:space="0" w:color="auto"/>
              <w:bottom w:val="nil"/>
              <w:right w:val="single" w:sz="4" w:space="0" w:color="auto"/>
            </w:tcBorders>
          </w:tcPr>
          <w:p w14:paraId="52D5FC9E" w14:textId="77777777" w:rsidR="00FB2BC3" w:rsidRDefault="00FB2BC3" w:rsidP="007503E8">
            <w:pPr>
              <w:pStyle w:val="TableTextS5"/>
              <w:spacing w:before="30" w:after="30"/>
              <w:rPr>
                <w:rStyle w:val="Tablefreq"/>
                <w:color w:val="000000"/>
                <w:lang w:val="fr-FR"/>
              </w:rPr>
            </w:pPr>
          </w:p>
        </w:tc>
      </w:tr>
      <w:tr w:rsidR="00FB2BC3" w14:paraId="75995F4E" w14:textId="77777777" w:rsidTr="007503E8">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6CD8784E" w14:textId="77777777" w:rsidR="00FB2BC3" w:rsidRPr="006354F0" w:rsidRDefault="00FB2BC3" w:rsidP="007503E8">
            <w:pPr>
              <w:pStyle w:val="TableTextS5"/>
              <w:spacing w:before="30" w:after="30"/>
              <w:rPr>
                <w:rStyle w:val="Tablefreq"/>
              </w:rPr>
            </w:pPr>
            <w:r w:rsidRPr="006354F0">
              <w:rPr>
                <w:rStyle w:val="Tablefreq"/>
              </w:rPr>
              <w:t>49.44-50.2</w:t>
            </w:r>
          </w:p>
          <w:p w14:paraId="478C2B04" w14:textId="77777777" w:rsidR="00FB2BC3" w:rsidRDefault="00FB2BC3" w:rsidP="007503E8">
            <w:pPr>
              <w:pStyle w:val="TableTextS5"/>
              <w:spacing w:before="30" w:after="30"/>
              <w:rPr>
                <w:color w:val="000000"/>
              </w:rPr>
            </w:pPr>
            <w:r>
              <w:rPr>
                <w:color w:val="000000"/>
              </w:rPr>
              <w:t>FIXED</w:t>
            </w:r>
          </w:p>
          <w:p w14:paraId="675B1AD5" w14:textId="77777777" w:rsidR="00FB2BC3" w:rsidRDefault="00FB2BC3" w:rsidP="007503E8">
            <w:pPr>
              <w:pStyle w:val="TableTextS5"/>
              <w:spacing w:before="30" w:after="30"/>
              <w:rPr>
                <w:color w:val="000000"/>
              </w:rPr>
            </w:pPr>
            <w:r>
              <w:rPr>
                <w:color w:val="000000"/>
              </w:rPr>
              <w:t>FIXED-SATELLITE</w:t>
            </w:r>
            <w:r>
              <w:rPr>
                <w:color w:val="000000"/>
              </w:rPr>
              <w:br/>
              <w:t>(Earth-to-</w:t>
            </w:r>
            <w:proofErr w:type="gramStart"/>
            <w:r>
              <w:rPr>
                <w:color w:val="000000"/>
              </w:rPr>
              <w:t xml:space="preserve">space)  </w:t>
            </w:r>
            <w:r w:rsidRPr="00062677">
              <w:rPr>
                <w:rStyle w:val="Artref"/>
              </w:rPr>
              <w:t>5</w:t>
            </w:r>
            <w:proofErr w:type="gramEnd"/>
            <w:r w:rsidRPr="00062677">
              <w:rPr>
                <w:rStyle w:val="Artref"/>
              </w:rPr>
              <w:t>.338A</w:t>
            </w:r>
            <w:r>
              <w:rPr>
                <w:rStyle w:val="Artref"/>
                <w:color w:val="000000"/>
              </w:rPr>
              <w:t xml:space="preserve">  5.552</w:t>
            </w:r>
            <w:r>
              <w:rPr>
                <w:rStyle w:val="Artref"/>
                <w:color w:val="000000"/>
              </w:rPr>
              <w:br/>
            </w:r>
            <w:r>
              <w:rPr>
                <w:color w:val="000000"/>
              </w:rP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14:paraId="2D214A2D" w14:textId="6C8ACD8F" w:rsidR="00FB2BC3" w:rsidRDefault="00FB2BC3" w:rsidP="007503E8">
            <w:pPr>
              <w:pStyle w:val="TableTextS5"/>
              <w:spacing w:before="30" w:after="30"/>
              <w:rPr>
                <w:rStyle w:val="Tablefreq"/>
                <w:color w:val="000000"/>
                <w:lang w:val="fr-FR"/>
              </w:rPr>
            </w:pPr>
            <w:r>
              <w:rPr>
                <w:color w:val="000000"/>
              </w:rPr>
              <w:t>MOBILE</w:t>
            </w:r>
            <w:ins w:id="11" w:author="rev1" w:date="2018-09-17T01:15:00Z">
              <w:r w:rsidRPr="00C41447">
                <w:rPr>
                  <w:color w:val="000000"/>
                </w:rPr>
                <w:t xml:space="preserve"> ADD 5.H113</w:t>
              </w:r>
            </w:ins>
          </w:p>
        </w:tc>
        <w:tc>
          <w:tcPr>
            <w:tcW w:w="6201" w:type="dxa"/>
            <w:gridSpan w:val="2"/>
            <w:tcBorders>
              <w:top w:val="nil"/>
              <w:left w:val="single" w:sz="6" w:space="0" w:color="auto"/>
              <w:bottom w:val="single" w:sz="4" w:space="0" w:color="auto"/>
              <w:right w:val="single" w:sz="4" w:space="0" w:color="auto"/>
            </w:tcBorders>
          </w:tcPr>
          <w:p w14:paraId="7127704B" w14:textId="77777777" w:rsidR="00FB2BC3" w:rsidRPr="00EA3F53" w:rsidRDefault="00FB2BC3" w:rsidP="007503E8">
            <w:pPr>
              <w:pStyle w:val="TableTextS5"/>
              <w:tabs>
                <w:tab w:val="clear" w:pos="170"/>
                <w:tab w:val="left" w:pos="459"/>
              </w:tabs>
              <w:spacing w:before="0" w:after="30"/>
              <w:rPr>
                <w:b/>
              </w:rPr>
            </w:pPr>
          </w:p>
          <w:p w14:paraId="110BE62F" w14:textId="77777777" w:rsidR="00FB2BC3" w:rsidRPr="00EA3F53" w:rsidRDefault="00FB2BC3" w:rsidP="007503E8">
            <w:pPr>
              <w:pStyle w:val="TableTextS5"/>
              <w:tabs>
                <w:tab w:val="clear" w:pos="170"/>
                <w:tab w:val="left" w:pos="459"/>
              </w:tabs>
              <w:spacing w:before="0" w:after="30"/>
              <w:rPr>
                <w:b/>
              </w:rPr>
            </w:pPr>
          </w:p>
          <w:p w14:paraId="108A5326" w14:textId="77777777" w:rsidR="00FB2BC3" w:rsidRDefault="00FB2BC3" w:rsidP="007503E8">
            <w:pPr>
              <w:pStyle w:val="TableTextS5"/>
              <w:tabs>
                <w:tab w:val="clear" w:pos="170"/>
              </w:tabs>
              <w:spacing w:before="0" w:after="30"/>
              <w:ind w:left="567" w:hanging="567"/>
              <w:rPr>
                <w:rStyle w:val="Artref"/>
                <w:color w:val="000000"/>
              </w:rPr>
            </w:pPr>
          </w:p>
          <w:p w14:paraId="25A48384" w14:textId="77777777" w:rsidR="00FB2BC3" w:rsidRDefault="00FB2BC3" w:rsidP="007503E8">
            <w:pPr>
              <w:pStyle w:val="TableTextS5"/>
              <w:tabs>
                <w:tab w:val="clear" w:pos="170"/>
              </w:tabs>
              <w:spacing w:before="0" w:after="30"/>
              <w:ind w:left="567" w:hanging="567"/>
              <w:rPr>
                <w:rStyle w:val="Artref"/>
                <w:color w:val="000000"/>
              </w:rPr>
            </w:pPr>
          </w:p>
          <w:p w14:paraId="335626F6" w14:textId="77777777" w:rsidR="00FB2BC3" w:rsidRDefault="00FB2BC3" w:rsidP="007503E8">
            <w:pPr>
              <w:pStyle w:val="TableTextS5"/>
              <w:tabs>
                <w:tab w:val="clear" w:pos="170"/>
              </w:tabs>
              <w:spacing w:before="0" w:after="30"/>
              <w:ind w:left="567" w:hanging="567"/>
              <w:rPr>
                <w:rStyle w:val="Artref"/>
                <w:color w:val="000000"/>
              </w:rPr>
            </w:pPr>
          </w:p>
          <w:p w14:paraId="0B217433" w14:textId="77777777" w:rsidR="00FB2BC3" w:rsidRDefault="00FB2BC3" w:rsidP="007503E8">
            <w:pPr>
              <w:pStyle w:val="TableTextS5"/>
              <w:tabs>
                <w:tab w:val="clear" w:pos="170"/>
              </w:tabs>
              <w:spacing w:before="0" w:after="30"/>
              <w:ind w:left="567" w:hanging="567"/>
              <w:rPr>
                <w:rStyle w:val="Artref"/>
                <w:color w:val="000000"/>
              </w:rPr>
            </w:pPr>
          </w:p>
          <w:p w14:paraId="1D739149" w14:textId="77777777" w:rsidR="00FB2BC3" w:rsidRDefault="00FB2BC3" w:rsidP="007503E8">
            <w:pPr>
              <w:pStyle w:val="TableTextS5"/>
              <w:tabs>
                <w:tab w:val="clear" w:pos="170"/>
              </w:tabs>
              <w:spacing w:before="0" w:after="30"/>
              <w:ind w:left="567" w:hanging="567"/>
              <w:rPr>
                <w:rStyle w:val="Tablefreq"/>
                <w:color w:val="000000"/>
                <w:lang w:val="fr-FR"/>
              </w:rPr>
            </w:pPr>
            <w:r>
              <w:rPr>
                <w:rStyle w:val="Artref"/>
                <w:color w:val="000000"/>
              </w:rPr>
              <w:tab/>
            </w:r>
            <w:proofErr w:type="gramStart"/>
            <w:r>
              <w:rPr>
                <w:rStyle w:val="Artref"/>
                <w:color w:val="000000"/>
              </w:rPr>
              <w:t>5.149</w:t>
            </w:r>
            <w:r>
              <w:rPr>
                <w:color w:val="000000"/>
              </w:rPr>
              <w:t xml:space="preserve">  </w:t>
            </w:r>
            <w:r>
              <w:rPr>
                <w:rStyle w:val="Artref"/>
                <w:color w:val="000000"/>
              </w:rPr>
              <w:t>5.340</w:t>
            </w:r>
            <w:proofErr w:type="gramEnd"/>
            <w:r>
              <w:rPr>
                <w:color w:val="000000"/>
              </w:rPr>
              <w:t xml:space="preserve">  </w:t>
            </w:r>
            <w:r>
              <w:rPr>
                <w:rStyle w:val="Artref"/>
                <w:color w:val="000000"/>
              </w:rPr>
              <w:t>5.555</w:t>
            </w:r>
          </w:p>
        </w:tc>
      </w:tr>
    </w:tbl>
    <w:p w14:paraId="1FCBD27A" w14:textId="77777777" w:rsidR="00FB2BC3" w:rsidRDefault="00FB2BC3" w:rsidP="00FB2BC3">
      <w:pPr>
        <w:widowControl w:val="0"/>
        <w:spacing w:line="120" w:lineRule="exact"/>
      </w:pPr>
    </w:p>
    <w:p w14:paraId="7DE8A31A" w14:textId="308D546E" w:rsidR="00221E5A" w:rsidRPr="003C71CD" w:rsidRDefault="00221E5A" w:rsidP="00221E5A">
      <w:pPr>
        <w:widowControl w:val="0"/>
      </w:pPr>
      <w:r>
        <w:rPr>
          <w:rStyle w:val="Artdef"/>
          <w:color w:val="000000"/>
        </w:rPr>
        <w:t xml:space="preserve">Reasons:  </w:t>
      </w:r>
      <w:r w:rsidRPr="00221E5A">
        <w:rPr>
          <w:rStyle w:val="Artdef"/>
          <w:b w:val="0"/>
          <w:color w:val="000000"/>
        </w:rPr>
        <w:t xml:space="preserve">As studies show sharing with other services operating in </w:t>
      </w:r>
      <w:r w:rsidR="003F74D1">
        <w:rPr>
          <w:rStyle w:val="Artdef"/>
          <w:b w:val="0"/>
          <w:color w:val="000000"/>
        </w:rPr>
        <w:t>47.2-50.2</w:t>
      </w:r>
      <w:r w:rsidRPr="00221E5A">
        <w:rPr>
          <w:rStyle w:val="Artdef"/>
          <w:b w:val="0"/>
          <w:color w:val="000000"/>
        </w:rPr>
        <w:t xml:space="preserve"> GHz is feasible, these modifications provide an identification for IMT in the frequency range 47.2 to 50.2 GHz. </w:t>
      </w:r>
      <w:r w:rsidR="00B3184D">
        <w:rPr>
          <w:rStyle w:val="Artdef"/>
          <w:b w:val="0"/>
          <w:color w:val="000000"/>
        </w:rPr>
        <w:t xml:space="preserve"> </w:t>
      </w:r>
      <w:r w:rsidRPr="00221E5A">
        <w:rPr>
          <w:rStyle w:val="Artdef"/>
          <w:b w:val="0"/>
          <w:color w:val="000000"/>
        </w:rPr>
        <w:t xml:space="preserve">This facilitates harmonized worldwide bands for IMT, which are highly desirable </w:t>
      </w:r>
      <w:proofErr w:type="gramStart"/>
      <w:r w:rsidRPr="00221E5A">
        <w:rPr>
          <w:rStyle w:val="Artdef"/>
          <w:b w:val="0"/>
          <w:color w:val="000000"/>
        </w:rPr>
        <w:t>in order to</w:t>
      </w:r>
      <w:proofErr w:type="gramEnd"/>
      <w:r w:rsidRPr="00221E5A">
        <w:rPr>
          <w:rStyle w:val="Artdef"/>
          <w:b w:val="0"/>
          <w:color w:val="000000"/>
        </w:rPr>
        <w:t xml:space="preserve"> achieve global roaming and the benefits of economies of scale.</w:t>
      </w:r>
      <w:r>
        <w:rPr>
          <w:rStyle w:val="Artdef"/>
          <w:color w:val="000000"/>
        </w:rPr>
        <w:t xml:space="preserve">  </w:t>
      </w:r>
    </w:p>
    <w:p w14:paraId="363DDA33" w14:textId="77777777" w:rsidR="00221E5A" w:rsidRDefault="00221E5A" w:rsidP="00FB2BC3">
      <w:pPr>
        <w:keepNext/>
        <w:spacing w:before="240"/>
        <w:rPr>
          <w:b/>
          <w:szCs w:val="24"/>
        </w:rPr>
      </w:pPr>
    </w:p>
    <w:p w14:paraId="63624027" w14:textId="2D2E383D" w:rsidR="00BA3156" w:rsidRPr="00FB2BC3" w:rsidRDefault="00FB2BC3" w:rsidP="00FB2BC3">
      <w:pPr>
        <w:keepNext/>
        <w:spacing w:before="240"/>
        <w:rPr>
          <w:b/>
          <w:szCs w:val="24"/>
        </w:rPr>
      </w:pPr>
      <w:r w:rsidRPr="00FB2BC3">
        <w:rPr>
          <w:b/>
          <w:szCs w:val="24"/>
        </w:rPr>
        <w:t xml:space="preserve">ADD </w:t>
      </w:r>
      <w:r w:rsidRPr="00FB2BC3">
        <w:rPr>
          <w:b/>
          <w:szCs w:val="24"/>
        </w:rPr>
        <w:tab/>
      </w:r>
      <w:r w:rsidR="000C5770" w:rsidRPr="00FB2BC3">
        <w:rPr>
          <w:b/>
          <w:szCs w:val="24"/>
        </w:rPr>
        <w:t>USA/1.13/2</w:t>
      </w:r>
    </w:p>
    <w:p w14:paraId="4B43F0CF" w14:textId="77777777" w:rsidR="00B916FF" w:rsidRPr="00B916FF" w:rsidRDefault="00B916FF" w:rsidP="00B916FF">
      <w:pPr>
        <w:rPr>
          <w:sz w:val="16"/>
        </w:rPr>
      </w:pPr>
      <w:r w:rsidRPr="00B916FF">
        <w:rPr>
          <w:b/>
        </w:rPr>
        <w:t>5</w:t>
      </w:r>
      <w:r w:rsidR="000C5770">
        <w:rPr>
          <w:b/>
        </w:rPr>
        <w:t>.H113</w:t>
      </w:r>
      <w:r w:rsidRPr="00B916FF">
        <w:rPr>
          <w:b/>
        </w:rPr>
        <w:tab/>
      </w:r>
      <w:proofErr w:type="gramStart"/>
      <w:r w:rsidRPr="00B916FF">
        <w:t>The</w:t>
      </w:r>
      <w:proofErr w:type="gramEnd"/>
      <w:r w:rsidRPr="00B916FF">
        <w:t xml:space="preserve"> frequency band 47.2-50.2 GHz is identified for use by administrations wishing to implement International Mobile Telecommunications (IMT). This identification does not preclude the use of this frequency band by any application of the services to which they are allocated and does not establish priority in the Radio Regulations. </w:t>
      </w:r>
    </w:p>
    <w:p w14:paraId="087A0A79" w14:textId="77777777" w:rsidR="00BA3156" w:rsidRDefault="00BA3156" w:rsidP="00E10FED"/>
    <w:p w14:paraId="567D23EF" w14:textId="469ADB45" w:rsidR="00221E5A" w:rsidRPr="004F1A06" w:rsidRDefault="00221E5A" w:rsidP="00E10FED">
      <w:r w:rsidRPr="00221E5A">
        <w:rPr>
          <w:b/>
        </w:rPr>
        <w:t>Reasons</w:t>
      </w:r>
      <w:r>
        <w:t xml:space="preserve">:  </w:t>
      </w:r>
      <w:r w:rsidRPr="00221E5A">
        <w:rPr>
          <w:rStyle w:val="Artdef"/>
          <w:b w:val="0"/>
          <w:color w:val="000000"/>
        </w:rPr>
        <w:t xml:space="preserve">Harmonized worldwide bands for IMT enable global roaming and the benefits of economies of scale as the same user </w:t>
      </w:r>
      <w:r w:rsidRPr="00221E5A">
        <w:t>equipment can be used to serve the global market</w:t>
      </w:r>
      <w:r w:rsidRPr="00221E5A">
        <w:rPr>
          <w:rStyle w:val="Artdef"/>
          <w:color w:val="000000"/>
        </w:rPr>
        <w:t>.</w:t>
      </w:r>
      <w:r>
        <w:rPr>
          <w:rStyle w:val="Artdef"/>
          <w:color w:val="000000"/>
        </w:rPr>
        <w:t xml:space="preserve">  </w:t>
      </w:r>
      <w:bookmarkEnd w:id="1"/>
      <w:bookmarkEnd w:id="2"/>
    </w:p>
    <w:sectPr w:rsidR="00221E5A" w:rsidRPr="004F1A06" w:rsidSect="007568B7">
      <w:headerReference w:type="default" r:id="rId8"/>
      <w:headerReference w:type="first" r:id="rId9"/>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A3B6C" w14:textId="77777777" w:rsidR="00C660B0" w:rsidRDefault="00C660B0">
      <w:r>
        <w:separator/>
      </w:r>
    </w:p>
  </w:endnote>
  <w:endnote w:type="continuationSeparator" w:id="0">
    <w:p w14:paraId="7471F2BD" w14:textId="77777777" w:rsidR="00C660B0" w:rsidRDefault="00C66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82340" w14:textId="77777777" w:rsidR="00C660B0" w:rsidRDefault="00C660B0">
      <w:r>
        <w:t>____________________</w:t>
      </w:r>
    </w:p>
  </w:footnote>
  <w:footnote w:type="continuationSeparator" w:id="0">
    <w:p w14:paraId="207B2407" w14:textId="77777777" w:rsidR="00C660B0" w:rsidRDefault="00C660B0">
      <w:r>
        <w:continuationSeparator/>
      </w:r>
    </w:p>
  </w:footnote>
  <w:footnote w:id="1">
    <w:p w14:paraId="48394FFD" w14:textId="77777777" w:rsidR="00FB2BC3" w:rsidRPr="00DE57FD" w:rsidRDefault="00FB2BC3" w:rsidP="00FB2BC3">
      <w:pPr>
        <w:pStyle w:val="FootnoteText"/>
        <w:rPr>
          <w:szCs w:val="24"/>
        </w:rPr>
      </w:pPr>
      <w:r w:rsidRPr="00DE57FD">
        <w:rPr>
          <w:rStyle w:val="FootnoteReference"/>
          <w:szCs w:val="24"/>
        </w:rPr>
        <w:footnoteRef/>
      </w:r>
      <w:r w:rsidRPr="00DE57FD">
        <w:rPr>
          <w:szCs w:val="24"/>
        </w:rPr>
        <w:t xml:space="preserve"> ICT Facts and Figures 2017, p 4 and 5. See: https://www.itu.int/en/ITU-D/Statistics/Documents/facts/ICTFactsFigures2017.pdf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781C4" w14:textId="36696FBA" w:rsidR="007568B7" w:rsidRDefault="007568B7" w:rsidP="007568B7">
    <w:pPr>
      <w:pStyle w:val="Header"/>
      <w:jc w:val="right"/>
      <w:rPr>
        <w:sz w:val="24"/>
        <w:szCs w:val="24"/>
      </w:rPr>
    </w:pPr>
    <w:r w:rsidRPr="00C95B12">
      <w:rPr>
        <w:sz w:val="24"/>
        <w:szCs w:val="24"/>
      </w:rPr>
      <w:t>IWG-</w:t>
    </w:r>
    <w:r w:rsidR="001D1A1C" w:rsidRPr="00C95B12">
      <w:rPr>
        <w:sz w:val="24"/>
        <w:szCs w:val="24"/>
      </w:rPr>
      <w:t>2</w:t>
    </w:r>
    <w:r w:rsidRPr="00C95B12">
      <w:rPr>
        <w:sz w:val="24"/>
        <w:szCs w:val="24"/>
      </w:rPr>
      <w:t>/</w:t>
    </w:r>
    <w:r w:rsidR="00C01CC4">
      <w:rPr>
        <w:sz w:val="24"/>
        <w:szCs w:val="24"/>
      </w:rPr>
      <w:t>0</w:t>
    </w:r>
    <w:r w:rsidR="003272CB">
      <w:rPr>
        <w:sz w:val="24"/>
        <w:szCs w:val="24"/>
      </w:rPr>
      <w:t>83</w:t>
    </w:r>
    <w:r w:rsidR="00FB2BC3">
      <w:rPr>
        <w:sz w:val="24"/>
        <w:szCs w:val="24"/>
      </w:rPr>
      <w:t>r</w:t>
    </w:r>
    <w:r w:rsidR="00C17E41">
      <w:rPr>
        <w:sz w:val="24"/>
        <w:szCs w:val="24"/>
      </w:rPr>
      <w:t>2</w:t>
    </w:r>
    <w:r w:rsidR="005675EF" w:rsidRPr="00C95B12">
      <w:rPr>
        <w:sz w:val="24"/>
        <w:szCs w:val="24"/>
      </w:rPr>
      <w:t xml:space="preserve"> </w:t>
    </w:r>
    <w:r w:rsidRPr="00C95B12">
      <w:rPr>
        <w:sz w:val="24"/>
        <w:szCs w:val="24"/>
      </w:rPr>
      <w:t>(</w:t>
    </w:r>
    <w:r w:rsidR="00C17E41">
      <w:rPr>
        <w:sz w:val="24"/>
        <w:szCs w:val="24"/>
      </w:rPr>
      <w:t>21</w:t>
    </w:r>
    <w:r w:rsidR="003272CB">
      <w:rPr>
        <w:sz w:val="24"/>
        <w:szCs w:val="24"/>
      </w:rPr>
      <w:t>.09</w:t>
    </w:r>
    <w:r w:rsidRPr="00C95B12">
      <w:rPr>
        <w:sz w:val="24"/>
        <w:szCs w:val="24"/>
      </w:rPr>
      <w:t>.18)</w:t>
    </w:r>
  </w:p>
  <w:p w14:paraId="691A3B5B" w14:textId="7F53707B" w:rsidR="00B35642" w:rsidRPr="00C95B12" w:rsidRDefault="003272CB" w:rsidP="007568B7">
    <w:pPr>
      <w:pStyle w:val="Header"/>
      <w:jc w:val="right"/>
      <w:rPr>
        <w:i/>
        <w:sz w:val="24"/>
        <w:szCs w:val="24"/>
      </w:rPr>
    </w:pPr>
    <w:r>
      <w:rPr>
        <w:sz w:val="24"/>
        <w:szCs w:val="24"/>
      </w:rPr>
      <w:t>Veena Rawat- GSMA</w:t>
    </w:r>
  </w:p>
  <w:p w14:paraId="2E63F544" w14:textId="77777777" w:rsidR="007568B7" w:rsidRDefault="007568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D46CB" w14:textId="77777777" w:rsidR="00747481" w:rsidRPr="005F04A7" w:rsidRDefault="00747481" w:rsidP="00747481">
    <w:pPr>
      <w:pStyle w:val="Header"/>
      <w:jc w:val="right"/>
      <w:rPr>
        <w:rFonts w:asciiTheme="minorHAnsi" w:hAnsiTheme="minorHAnsi" w:cstheme="minorHAnsi"/>
        <w:i/>
        <w:sz w:val="24"/>
        <w:szCs w:val="24"/>
      </w:rPr>
    </w:pPr>
    <w:r w:rsidRPr="005F04A7">
      <w:rPr>
        <w:rFonts w:asciiTheme="minorHAnsi" w:hAnsiTheme="minorHAnsi" w:cstheme="minorHAnsi"/>
        <w:sz w:val="24"/>
        <w:szCs w:val="24"/>
      </w:rPr>
      <w:t>IWG-1/XXX (01.22.18)</w:t>
    </w:r>
  </w:p>
  <w:p w14:paraId="2141B071" w14:textId="77777777" w:rsidR="00B82CC4" w:rsidRDefault="00B82C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7931A6"/>
    <w:multiLevelType w:val="hybridMultilevel"/>
    <w:tmpl w:val="DCE0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3D0C30"/>
    <w:multiLevelType w:val="hybridMultilevel"/>
    <w:tmpl w:val="7A14F310"/>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4A784A"/>
    <w:multiLevelType w:val="hybridMultilevel"/>
    <w:tmpl w:val="6B48094E"/>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0601A2"/>
    <w:multiLevelType w:val="hybridMultilevel"/>
    <w:tmpl w:val="81449F98"/>
    <w:lvl w:ilvl="0" w:tplc="277E79D6">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v1">
    <w15:presenceInfo w15:providerId="None" w15:userId="rev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6" w:nlCheck="1" w:checkStyle="1"/>
  <w:activeWritingStyle w:appName="MSWord" w:lang="en-AU" w:vendorID="64" w:dllVersion="4096" w:nlCheck="1" w:checkStyle="0"/>
  <w:activeWritingStyle w:appName="MSWord" w:lang="en-AU" w:vendorID="64" w:dllVersion="6" w:nlCheck="1" w:checkStyle="1"/>
  <w:activeWritingStyle w:appName="MSWord" w:lang="en-AU"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CFD"/>
    <w:rsid w:val="000069D4"/>
    <w:rsid w:val="000174AD"/>
    <w:rsid w:val="000203C6"/>
    <w:rsid w:val="000242FE"/>
    <w:rsid w:val="000469E0"/>
    <w:rsid w:val="00047A1D"/>
    <w:rsid w:val="000566F0"/>
    <w:rsid w:val="000604B9"/>
    <w:rsid w:val="00064B24"/>
    <w:rsid w:val="00065482"/>
    <w:rsid w:val="0007745B"/>
    <w:rsid w:val="00080A14"/>
    <w:rsid w:val="0008608B"/>
    <w:rsid w:val="00092D5E"/>
    <w:rsid w:val="0009376D"/>
    <w:rsid w:val="000A7D55"/>
    <w:rsid w:val="000B6C1D"/>
    <w:rsid w:val="000C12C8"/>
    <w:rsid w:val="000C2E8E"/>
    <w:rsid w:val="000C5770"/>
    <w:rsid w:val="000C604E"/>
    <w:rsid w:val="000E0E7C"/>
    <w:rsid w:val="000F1B4B"/>
    <w:rsid w:val="00106007"/>
    <w:rsid w:val="00117D0F"/>
    <w:rsid w:val="00117E95"/>
    <w:rsid w:val="001266C7"/>
    <w:rsid w:val="0012744F"/>
    <w:rsid w:val="00130001"/>
    <w:rsid w:val="00130863"/>
    <w:rsid w:val="00131178"/>
    <w:rsid w:val="00133E43"/>
    <w:rsid w:val="001413AA"/>
    <w:rsid w:val="00156F66"/>
    <w:rsid w:val="00163271"/>
    <w:rsid w:val="001663FC"/>
    <w:rsid w:val="00182528"/>
    <w:rsid w:val="001849EC"/>
    <w:rsid w:val="0018500B"/>
    <w:rsid w:val="00192AF4"/>
    <w:rsid w:val="00193C8F"/>
    <w:rsid w:val="00196A19"/>
    <w:rsid w:val="001B0065"/>
    <w:rsid w:val="001D1A1C"/>
    <w:rsid w:val="001F1F8E"/>
    <w:rsid w:val="001F6DA7"/>
    <w:rsid w:val="00202DC1"/>
    <w:rsid w:val="00204045"/>
    <w:rsid w:val="002116EE"/>
    <w:rsid w:val="00221E5A"/>
    <w:rsid w:val="002309D8"/>
    <w:rsid w:val="00243FF1"/>
    <w:rsid w:val="00251747"/>
    <w:rsid w:val="00261AAA"/>
    <w:rsid w:val="00270BEA"/>
    <w:rsid w:val="002735AB"/>
    <w:rsid w:val="0027472B"/>
    <w:rsid w:val="002A3E53"/>
    <w:rsid w:val="002A5106"/>
    <w:rsid w:val="002A7FE2"/>
    <w:rsid w:val="002B05F5"/>
    <w:rsid w:val="002B0FB9"/>
    <w:rsid w:val="002C6755"/>
    <w:rsid w:val="002E1B4F"/>
    <w:rsid w:val="002F2E67"/>
    <w:rsid w:val="002F7CB3"/>
    <w:rsid w:val="00312288"/>
    <w:rsid w:val="00315546"/>
    <w:rsid w:val="003176CF"/>
    <w:rsid w:val="003272CB"/>
    <w:rsid w:val="00330567"/>
    <w:rsid w:val="003353AD"/>
    <w:rsid w:val="003408F2"/>
    <w:rsid w:val="003423E5"/>
    <w:rsid w:val="00363727"/>
    <w:rsid w:val="00364EBA"/>
    <w:rsid w:val="00386A9D"/>
    <w:rsid w:val="00390E59"/>
    <w:rsid w:val="00391081"/>
    <w:rsid w:val="00392F7E"/>
    <w:rsid w:val="00394CCD"/>
    <w:rsid w:val="003A420A"/>
    <w:rsid w:val="003B2789"/>
    <w:rsid w:val="003B3222"/>
    <w:rsid w:val="003B5C1E"/>
    <w:rsid w:val="003B7F26"/>
    <w:rsid w:val="003C13CE"/>
    <w:rsid w:val="003D2A7C"/>
    <w:rsid w:val="003E02A0"/>
    <w:rsid w:val="003E2518"/>
    <w:rsid w:val="003E7CEF"/>
    <w:rsid w:val="003F71F2"/>
    <w:rsid w:val="003F74D1"/>
    <w:rsid w:val="00450E8D"/>
    <w:rsid w:val="00471A71"/>
    <w:rsid w:val="00474ACC"/>
    <w:rsid w:val="004903AF"/>
    <w:rsid w:val="004917A6"/>
    <w:rsid w:val="004977F5"/>
    <w:rsid w:val="004A640D"/>
    <w:rsid w:val="004B1EF7"/>
    <w:rsid w:val="004B3FAD"/>
    <w:rsid w:val="004C5749"/>
    <w:rsid w:val="004D4884"/>
    <w:rsid w:val="004D70BA"/>
    <w:rsid w:val="004E60B2"/>
    <w:rsid w:val="004F1A06"/>
    <w:rsid w:val="00501DCA"/>
    <w:rsid w:val="00513A47"/>
    <w:rsid w:val="005151CA"/>
    <w:rsid w:val="005407AD"/>
    <w:rsid w:val="005408DF"/>
    <w:rsid w:val="00545F81"/>
    <w:rsid w:val="00550527"/>
    <w:rsid w:val="005565B8"/>
    <w:rsid w:val="005650CC"/>
    <w:rsid w:val="005671F0"/>
    <w:rsid w:val="005675EF"/>
    <w:rsid w:val="00570F78"/>
    <w:rsid w:val="00573344"/>
    <w:rsid w:val="00573DDD"/>
    <w:rsid w:val="00581B0F"/>
    <w:rsid w:val="00583863"/>
    <w:rsid w:val="00583F9B"/>
    <w:rsid w:val="005A6D14"/>
    <w:rsid w:val="005D4CFD"/>
    <w:rsid w:val="005D5BEA"/>
    <w:rsid w:val="005E5C10"/>
    <w:rsid w:val="005E7C15"/>
    <w:rsid w:val="005F04A7"/>
    <w:rsid w:val="005F2C78"/>
    <w:rsid w:val="005F4B48"/>
    <w:rsid w:val="006144E4"/>
    <w:rsid w:val="00615601"/>
    <w:rsid w:val="00626940"/>
    <w:rsid w:val="00634191"/>
    <w:rsid w:val="00641676"/>
    <w:rsid w:val="00650299"/>
    <w:rsid w:val="00655FC5"/>
    <w:rsid w:val="006862F2"/>
    <w:rsid w:val="00695308"/>
    <w:rsid w:val="006B5804"/>
    <w:rsid w:val="006C1EC5"/>
    <w:rsid w:val="006C3512"/>
    <w:rsid w:val="006D45DA"/>
    <w:rsid w:val="006E2A47"/>
    <w:rsid w:val="006E2F14"/>
    <w:rsid w:val="006E50E3"/>
    <w:rsid w:val="00703853"/>
    <w:rsid w:val="00710068"/>
    <w:rsid w:val="007117DC"/>
    <w:rsid w:val="00724C24"/>
    <w:rsid w:val="00732417"/>
    <w:rsid w:val="00747481"/>
    <w:rsid w:val="007568B7"/>
    <w:rsid w:val="00757C51"/>
    <w:rsid w:val="00795083"/>
    <w:rsid w:val="007A0F55"/>
    <w:rsid w:val="007A54D0"/>
    <w:rsid w:val="007B78EB"/>
    <w:rsid w:val="007D6533"/>
    <w:rsid w:val="007E3755"/>
    <w:rsid w:val="008049AB"/>
    <w:rsid w:val="00804A96"/>
    <w:rsid w:val="00810EBF"/>
    <w:rsid w:val="00812046"/>
    <w:rsid w:val="00814E0A"/>
    <w:rsid w:val="00815FAA"/>
    <w:rsid w:val="008164A3"/>
    <w:rsid w:val="008213E0"/>
    <w:rsid w:val="00822581"/>
    <w:rsid w:val="00823788"/>
    <w:rsid w:val="00824189"/>
    <w:rsid w:val="008309DD"/>
    <w:rsid w:val="0083227A"/>
    <w:rsid w:val="00832D58"/>
    <w:rsid w:val="00834256"/>
    <w:rsid w:val="0083436D"/>
    <w:rsid w:val="00841D13"/>
    <w:rsid w:val="00861C4A"/>
    <w:rsid w:val="00866900"/>
    <w:rsid w:val="00876A8A"/>
    <w:rsid w:val="00881607"/>
    <w:rsid w:val="00881BA1"/>
    <w:rsid w:val="008C20ED"/>
    <w:rsid w:val="008C2302"/>
    <w:rsid w:val="008C26B8"/>
    <w:rsid w:val="008C79DA"/>
    <w:rsid w:val="008D10AD"/>
    <w:rsid w:val="008E3FAB"/>
    <w:rsid w:val="008F208F"/>
    <w:rsid w:val="008F2933"/>
    <w:rsid w:val="0091101E"/>
    <w:rsid w:val="00913131"/>
    <w:rsid w:val="0092113B"/>
    <w:rsid w:val="00932071"/>
    <w:rsid w:val="00944ECF"/>
    <w:rsid w:val="00945617"/>
    <w:rsid w:val="00953C92"/>
    <w:rsid w:val="00972CE4"/>
    <w:rsid w:val="0098164E"/>
    <w:rsid w:val="00982084"/>
    <w:rsid w:val="009856D4"/>
    <w:rsid w:val="009920E1"/>
    <w:rsid w:val="00994817"/>
    <w:rsid w:val="0099592B"/>
    <w:rsid w:val="00995963"/>
    <w:rsid w:val="00997157"/>
    <w:rsid w:val="009B61EB"/>
    <w:rsid w:val="009C2064"/>
    <w:rsid w:val="009C2721"/>
    <w:rsid w:val="009D1697"/>
    <w:rsid w:val="009D23C4"/>
    <w:rsid w:val="009D3F7C"/>
    <w:rsid w:val="009E31EB"/>
    <w:rsid w:val="009F3A46"/>
    <w:rsid w:val="009F6520"/>
    <w:rsid w:val="00A014F8"/>
    <w:rsid w:val="00A046E6"/>
    <w:rsid w:val="00A07E3F"/>
    <w:rsid w:val="00A12D7D"/>
    <w:rsid w:val="00A1691A"/>
    <w:rsid w:val="00A30DEF"/>
    <w:rsid w:val="00A46799"/>
    <w:rsid w:val="00A5173C"/>
    <w:rsid w:val="00A53CDA"/>
    <w:rsid w:val="00A61AEF"/>
    <w:rsid w:val="00A91046"/>
    <w:rsid w:val="00AA029B"/>
    <w:rsid w:val="00AB1F12"/>
    <w:rsid w:val="00AB30CA"/>
    <w:rsid w:val="00AB5186"/>
    <w:rsid w:val="00AD21DA"/>
    <w:rsid w:val="00AD2345"/>
    <w:rsid w:val="00AE5DE8"/>
    <w:rsid w:val="00AF173A"/>
    <w:rsid w:val="00AF4B8F"/>
    <w:rsid w:val="00B01025"/>
    <w:rsid w:val="00B04F74"/>
    <w:rsid w:val="00B066A4"/>
    <w:rsid w:val="00B07A13"/>
    <w:rsid w:val="00B3184D"/>
    <w:rsid w:val="00B334BB"/>
    <w:rsid w:val="00B342AC"/>
    <w:rsid w:val="00B35642"/>
    <w:rsid w:val="00B36019"/>
    <w:rsid w:val="00B4279B"/>
    <w:rsid w:val="00B456B9"/>
    <w:rsid w:val="00B45FC9"/>
    <w:rsid w:val="00B5084A"/>
    <w:rsid w:val="00B76F35"/>
    <w:rsid w:val="00B81138"/>
    <w:rsid w:val="00B82CC4"/>
    <w:rsid w:val="00B90792"/>
    <w:rsid w:val="00B916FF"/>
    <w:rsid w:val="00B93186"/>
    <w:rsid w:val="00BA3156"/>
    <w:rsid w:val="00BB489E"/>
    <w:rsid w:val="00BB5A3B"/>
    <w:rsid w:val="00BC7CCF"/>
    <w:rsid w:val="00BD62A8"/>
    <w:rsid w:val="00BE470B"/>
    <w:rsid w:val="00BE5874"/>
    <w:rsid w:val="00BE59D3"/>
    <w:rsid w:val="00BF4652"/>
    <w:rsid w:val="00C001F9"/>
    <w:rsid w:val="00C01CC4"/>
    <w:rsid w:val="00C17E41"/>
    <w:rsid w:val="00C3725D"/>
    <w:rsid w:val="00C41260"/>
    <w:rsid w:val="00C41447"/>
    <w:rsid w:val="00C47A3C"/>
    <w:rsid w:val="00C53B0C"/>
    <w:rsid w:val="00C57A91"/>
    <w:rsid w:val="00C61879"/>
    <w:rsid w:val="00C62A48"/>
    <w:rsid w:val="00C660B0"/>
    <w:rsid w:val="00C835E1"/>
    <w:rsid w:val="00C95B12"/>
    <w:rsid w:val="00CA2A89"/>
    <w:rsid w:val="00CC01C2"/>
    <w:rsid w:val="00CD2700"/>
    <w:rsid w:val="00CD4A20"/>
    <w:rsid w:val="00CE41C2"/>
    <w:rsid w:val="00CE51BF"/>
    <w:rsid w:val="00CE6AB5"/>
    <w:rsid w:val="00CF21F2"/>
    <w:rsid w:val="00D02712"/>
    <w:rsid w:val="00D046A7"/>
    <w:rsid w:val="00D05CD2"/>
    <w:rsid w:val="00D20E28"/>
    <w:rsid w:val="00D214D0"/>
    <w:rsid w:val="00D6546B"/>
    <w:rsid w:val="00D73DF9"/>
    <w:rsid w:val="00D9718C"/>
    <w:rsid w:val="00DA03A4"/>
    <w:rsid w:val="00DA761D"/>
    <w:rsid w:val="00DB178B"/>
    <w:rsid w:val="00DB2139"/>
    <w:rsid w:val="00DC17D3"/>
    <w:rsid w:val="00DD104A"/>
    <w:rsid w:val="00DD4BED"/>
    <w:rsid w:val="00DE1213"/>
    <w:rsid w:val="00DE39F0"/>
    <w:rsid w:val="00DF0AF3"/>
    <w:rsid w:val="00DF1BB5"/>
    <w:rsid w:val="00DF7E9F"/>
    <w:rsid w:val="00E10FED"/>
    <w:rsid w:val="00E27D7E"/>
    <w:rsid w:val="00E3044F"/>
    <w:rsid w:val="00E3420F"/>
    <w:rsid w:val="00E349FD"/>
    <w:rsid w:val="00E371E7"/>
    <w:rsid w:val="00E42E13"/>
    <w:rsid w:val="00E459DF"/>
    <w:rsid w:val="00E56D5C"/>
    <w:rsid w:val="00E5740D"/>
    <w:rsid w:val="00E6257C"/>
    <w:rsid w:val="00E63C59"/>
    <w:rsid w:val="00E67391"/>
    <w:rsid w:val="00E67793"/>
    <w:rsid w:val="00E72D0A"/>
    <w:rsid w:val="00E80574"/>
    <w:rsid w:val="00E80590"/>
    <w:rsid w:val="00E8145A"/>
    <w:rsid w:val="00E81866"/>
    <w:rsid w:val="00E84D1F"/>
    <w:rsid w:val="00E91DA8"/>
    <w:rsid w:val="00EA6693"/>
    <w:rsid w:val="00EB0261"/>
    <w:rsid w:val="00EB4323"/>
    <w:rsid w:val="00EB7E5C"/>
    <w:rsid w:val="00EC272C"/>
    <w:rsid w:val="00EC3E95"/>
    <w:rsid w:val="00EE5146"/>
    <w:rsid w:val="00EF0B62"/>
    <w:rsid w:val="00F02B7B"/>
    <w:rsid w:val="00F165E7"/>
    <w:rsid w:val="00F21C63"/>
    <w:rsid w:val="00F25662"/>
    <w:rsid w:val="00F25D0A"/>
    <w:rsid w:val="00F273C8"/>
    <w:rsid w:val="00F3508B"/>
    <w:rsid w:val="00F44E58"/>
    <w:rsid w:val="00F667EA"/>
    <w:rsid w:val="00F86AF7"/>
    <w:rsid w:val="00F93C94"/>
    <w:rsid w:val="00F9503E"/>
    <w:rsid w:val="00FA124A"/>
    <w:rsid w:val="00FB0272"/>
    <w:rsid w:val="00FB2BC3"/>
    <w:rsid w:val="00FB5680"/>
    <w:rsid w:val="00FC08DD"/>
    <w:rsid w:val="00FC2316"/>
    <w:rsid w:val="00FC2CFD"/>
    <w:rsid w:val="00FC5947"/>
    <w:rsid w:val="00FE4179"/>
    <w:rsid w:val="00FF34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C2214CD"/>
  <w15:docId w15:val="{FD38C8C9-6679-4BC0-8526-ECBD8D264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Style 13,fr,o,Style 3,FR,Style 17,Style 6,Style 4,Style 7,Footnote Reference1,Style 34,Style 9,Style 20,callout,-E Funotenzeichen"/>
    <w:basedOn w:val="DefaultParagraphFont"/>
    <w:uiPriority w:val="99"/>
    <w:rsid w:val="008F208F"/>
    <w:rPr>
      <w:position w:val="6"/>
      <w:sz w:val="18"/>
    </w:rPr>
  </w:style>
  <w:style w:type="paragraph" w:styleId="FootnoteText">
    <w:name w:val="footnote text"/>
    <w:aliases w:val="DNV-FT,ALTS FOOTNOTE,Footnote Text Char Char1,Footnote Text Char4 Char Char,Footnote Text Char1 Char1 Char1 Char,Footnote Text Char Char1 Char1 Char Char,Footnote Text Char1 Char1 Char1 Char Char Char1,DNV- Char Char,fn,Footnote Text Char1"/>
    <w:basedOn w:val="Normal"/>
    <w:link w:val="FootnoteTextChar"/>
    <w:uiPriority w:val="99"/>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DNV-FT Char,ALTS FOOTNOTE Char,Footnote Text Char Char1 Char,Footnote Text Char4 Char Char Char,Footnote Text Char1 Char1 Char1 Char Char,Footnote Text Char Char1 Char1 Char Char Char,DNV- Char Char Char,fn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NormalaftertitleChar">
    <w:name w:val="Normal_after_title Char"/>
    <w:basedOn w:val="DefaultParagraphFont"/>
    <w:link w:val="Normalaftertitle"/>
    <w:locked/>
    <w:rsid w:val="005D4CFD"/>
    <w:rPr>
      <w:rFonts w:ascii="Times New Roman" w:hAnsi="Times New Roman"/>
      <w:sz w:val="24"/>
      <w:lang w:val="en-GB" w:eastAsia="en-US"/>
    </w:rPr>
  </w:style>
  <w:style w:type="character" w:customStyle="1" w:styleId="enumlev1Char">
    <w:name w:val="enumlev1 Char"/>
    <w:basedOn w:val="DefaultParagraphFont"/>
    <w:link w:val="enumlev1"/>
    <w:locked/>
    <w:rsid w:val="005D4CFD"/>
    <w:rPr>
      <w:rFonts w:ascii="Times New Roman" w:hAnsi="Times New Roman"/>
      <w:sz w:val="24"/>
      <w:lang w:val="en-GB" w:eastAsia="en-US"/>
    </w:rPr>
  </w:style>
  <w:style w:type="character" w:customStyle="1" w:styleId="ArtNoChar">
    <w:name w:val="Art_No Char"/>
    <w:basedOn w:val="DefaultParagraphFont"/>
    <w:link w:val="ArtNo"/>
    <w:locked/>
    <w:rsid w:val="005D4CFD"/>
    <w:rPr>
      <w:rFonts w:ascii="Times New Roman" w:hAnsi="Times New Roman"/>
      <w:caps/>
      <w:sz w:val="28"/>
      <w:lang w:val="en-GB" w:eastAsia="en-US"/>
    </w:rPr>
  </w:style>
  <w:style w:type="character" w:customStyle="1" w:styleId="ArttitleCar">
    <w:name w:val="Art_title Car"/>
    <w:basedOn w:val="DefaultParagraphFont"/>
    <w:link w:val="Arttitle"/>
    <w:locked/>
    <w:rsid w:val="005D4CFD"/>
    <w:rPr>
      <w:rFonts w:ascii="Times New Roman" w:hAnsi="Times New Roman"/>
      <w:b/>
      <w:sz w:val="28"/>
      <w:lang w:val="en-GB" w:eastAsia="en-US"/>
    </w:rPr>
  </w:style>
  <w:style w:type="character" w:customStyle="1" w:styleId="ProposalChar">
    <w:name w:val="Proposal Char"/>
    <w:basedOn w:val="DefaultParagraphFont"/>
    <w:link w:val="Proposal"/>
    <w:locked/>
    <w:rsid w:val="005D4CFD"/>
    <w:rPr>
      <w:rFonts w:ascii="Times New Roman" w:hAnsi="Times New Roman Bold"/>
      <w:b/>
      <w:sz w:val="24"/>
      <w:lang w:val="en-GB" w:eastAsia="en-US"/>
    </w:rPr>
  </w:style>
  <w:style w:type="character" w:customStyle="1" w:styleId="href">
    <w:name w:val="href"/>
    <w:basedOn w:val="DefaultParagraphFont"/>
    <w:rsid w:val="005D4CFD"/>
  </w:style>
  <w:style w:type="character" w:customStyle="1" w:styleId="ReasonsChar">
    <w:name w:val="Reasons Char"/>
    <w:basedOn w:val="DefaultParagraphFont"/>
    <w:link w:val="Reasons"/>
    <w:locked/>
    <w:rsid w:val="005D4CFD"/>
    <w:rPr>
      <w:rFonts w:ascii="Times New Roman" w:hAnsi="Times New Roman"/>
      <w:sz w:val="24"/>
      <w:lang w:val="en-GB" w:eastAsia="en-US"/>
    </w:rPr>
  </w:style>
  <w:style w:type="paragraph" w:styleId="ListParagraph">
    <w:name w:val="List Paragraph"/>
    <w:basedOn w:val="Normal"/>
    <w:uiPriority w:val="34"/>
    <w:qFormat/>
    <w:rsid w:val="005D4CFD"/>
    <w:pPr>
      <w:tabs>
        <w:tab w:val="clear" w:pos="1134"/>
        <w:tab w:val="clear" w:pos="1871"/>
        <w:tab w:val="clear" w:pos="2268"/>
      </w:tabs>
      <w:overflowPunct/>
      <w:autoSpaceDE/>
      <w:autoSpaceDN/>
      <w:adjustRightInd/>
      <w:spacing w:before="0"/>
      <w:ind w:left="720"/>
      <w:textAlignment w:val="auto"/>
    </w:pPr>
    <w:rPr>
      <w:color w:val="000000"/>
      <w:szCs w:val="24"/>
      <w:lang w:val="fr-FR" w:eastAsia="fr-FR"/>
    </w:rPr>
  </w:style>
  <w:style w:type="paragraph" w:styleId="BalloonText">
    <w:name w:val="Balloon Text"/>
    <w:basedOn w:val="Normal"/>
    <w:link w:val="BalloonTextChar"/>
    <w:semiHidden/>
    <w:unhideWhenUsed/>
    <w:rsid w:val="00824189"/>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824189"/>
    <w:rPr>
      <w:rFonts w:ascii="Segoe UI" w:hAnsi="Segoe UI" w:cs="Segoe UI"/>
      <w:sz w:val="18"/>
      <w:szCs w:val="18"/>
      <w:lang w:val="en-GB" w:eastAsia="en-US"/>
    </w:rPr>
  </w:style>
  <w:style w:type="character" w:styleId="CommentReference">
    <w:name w:val="annotation reference"/>
    <w:basedOn w:val="DefaultParagraphFont"/>
    <w:semiHidden/>
    <w:unhideWhenUsed/>
    <w:rsid w:val="00EF0B62"/>
    <w:rPr>
      <w:sz w:val="16"/>
      <w:szCs w:val="16"/>
    </w:rPr>
  </w:style>
  <w:style w:type="paragraph" w:styleId="CommentText">
    <w:name w:val="annotation text"/>
    <w:basedOn w:val="Normal"/>
    <w:link w:val="CommentTextChar"/>
    <w:semiHidden/>
    <w:unhideWhenUsed/>
    <w:rsid w:val="00EF0B62"/>
    <w:rPr>
      <w:sz w:val="20"/>
    </w:rPr>
  </w:style>
  <w:style w:type="character" w:customStyle="1" w:styleId="CommentTextChar">
    <w:name w:val="Comment Text Char"/>
    <w:basedOn w:val="DefaultParagraphFont"/>
    <w:link w:val="CommentText"/>
    <w:semiHidden/>
    <w:rsid w:val="00EF0B6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0B62"/>
    <w:rPr>
      <w:b/>
      <w:bCs/>
    </w:rPr>
  </w:style>
  <w:style w:type="character" w:customStyle="1" w:styleId="CommentSubjectChar">
    <w:name w:val="Comment Subject Char"/>
    <w:basedOn w:val="CommentTextChar"/>
    <w:link w:val="CommentSubject"/>
    <w:semiHidden/>
    <w:rsid w:val="00EF0B62"/>
    <w:rPr>
      <w:rFonts w:ascii="Times New Roman" w:hAnsi="Times New Roman"/>
      <w:b/>
      <w:bCs/>
      <w:lang w:val="en-GB" w:eastAsia="en-US"/>
    </w:rPr>
  </w:style>
  <w:style w:type="character" w:styleId="Hyperlink">
    <w:name w:val="Hyperlink"/>
    <w:unhideWhenUsed/>
    <w:rsid w:val="00573DDD"/>
    <w:rPr>
      <w:color w:val="0000FF"/>
      <w:u w:val="single"/>
    </w:rPr>
  </w:style>
  <w:style w:type="character" w:customStyle="1" w:styleId="NoteChar">
    <w:name w:val="Note Char"/>
    <w:basedOn w:val="DefaultParagraphFont"/>
    <w:link w:val="Note"/>
    <w:locked/>
    <w:rsid w:val="00724C24"/>
    <w:rPr>
      <w:rFonts w:ascii="Times New Roman" w:hAnsi="Times New Roman"/>
      <w:sz w:val="24"/>
      <w:lang w:val="en-GB" w:eastAsia="en-US"/>
    </w:rPr>
  </w:style>
  <w:style w:type="character" w:styleId="FollowedHyperlink">
    <w:name w:val="FollowedHyperlink"/>
    <w:basedOn w:val="DefaultParagraphFont"/>
    <w:semiHidden/>
    <w:unhideWhenUsed/>
    <w:rsid w:val="00626940"/>
    <w:rPr>
      <w:color w:val="800080" w:themeColor="followedHyperlink"/>
      <w:u w:val="single"/>
    </w:rPr>
  </w:style>
  <w:style w:type="character" w:customStyle="1" w:styleId="UnresolvedMention1">
    <w:name w:val="Unresolved Mention1"/>
    <w:basedOn w:val="DefaultParagraphFont"/>
    <w:uiPriority w:val="99"/>
    <w:semiHidden/>
    <w:unhideWhenUsed/>
    <w:rsid w:val="00BE59D3"/>
    <w:rPr>
      <w:color w:val="808080"/>
      <w:shd w:val="clear" w:color="auto" w:fill="E6E6E6"/>
    </w:rPr>
  </w:style>
  <w:style w:type="table" w:styleId="TableGrid">
    <w:name w:val="Table Grid"/>
    <w:basedOn w:val="TableNormal"/>
    <w:rsid w:val="00E72D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basedOn w:val="DefaultParagraphFont"/>
    <w:link w:val="Tablehead"/>
    <w:locked/>
    <w:rsid w:val="00FB2BC3"/>
    <w:rPr>
      <w:rFonts w:ascii="Times New Roman Bold" w:hAnsi="Times New Roman Bold" w:cs="Times New Roman Bold"/>
      <w:b/>
      <w:lang w:val="en-GB" w:eastAsia="en-US"/>
    </w:rPr>
  </w:style>
  <w:style w:type="character" w:customStyle="1" w:styleId="TabletextChar">
    <w:name w:val="Table_text Char"/>
    <w:basedOn w:val="DefaultParagraphFont"/>
    <w:link w:val="Tabletext"/>
    <w:rsid w:val="00FB2BC3"/>
    <w:rPr>
      <w:rFonts w:ascii="Times New Roman" w:hAnsi="Times New Roman"/>
      <w:lang w:val="en-GB" w:eastAsia="en-US"/>
    </w:rPr>
  </w:style>
  <w:style w:type="character" w:customStyle="1" w:styleId="TabletitleChar">
    <w:name w:val="Table_title Char"/>
    <w:basedOn w:val="DefaultParagraphFont"/>
    <w:link w:val="Tabletitle"/>
    <w:locked/>
    <w:rsid w:val="00FB2BC3"/>
    <w:rPr>
      <w:rFonts w:ascii="Times New Roman Bold" w:hAnsi="Times New Roman Bold"/>
      <w:b/>
      <w:lang w:val="en-GB" w:eastAsia="en-US"/>
    </w:rPr>
  </w:style>
  <w:style w:type="paragraph" w:styleId="Revision">
    <w:name w:val="Revision"/>
    <w:hidden/>
    <w:uiPriority w:val="99"/>
    <w:semiHidden/>
    <w:rsid w:val="00C53B0C"/>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856241">
      <w:bodyDiv w:val="1"/>
      <w:marLeft w:val="0"/>
      <w:marRight w:val="0"/>
      <w:marTop w:val="0"/>
      <w:marBottom w:val="0"/>
      <w:divBdr>
        <w:top w:val="none" w:sz="0" w:space="0" w:color="auto"/>
        <w:left w:val="none" w:sz="0" w:space="0" w:color="auto"/>
        <w:bottom w:val="none" w:sz="0" w:space="0" w:color="auto"/>
        <w:right w:val="none" w:sz="0" w:space="0" w:color="auto"/>
      </w:divBdr>
    </w:div>
    <w:div w:id="97198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C73FF-F73C-4801-A459-FE9292ECF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818</Words>
  <Characters>4898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Cramer, Joseph</dc:creator>
  <cp:keywords>CTPClassification=CTP_NT</cp:keywords>
  <cp:lastModifiedBy>Michael Mullinix</cp:lastModifiedBy>
  <cp:revision>3</cp:revision>
  <dcterms:created xsi:type="dcterms:W3CDTF">2018-09-21T05:07:00Z</dcterms:created>
  <dcterms:modified xsi:type="dcterms:W3CDTF">2018-09-21T14:50:00Z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f31d9405-f95c-4efb-8e6b-38932ea31df6</vt:lpwstr>
  </property>
  <property fmtid="{D5CDD505-2E9C-101B-9397-08002B2CF9AE}" pid="4" name="CTP_TimeStamp">
    <vt:lpwstr>2018-09-17 09:48:34Z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ies>
</file>