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B0CD7C" w14:textId="6923A802" w:rsidR="00F10243" w:rsidRPr="00B41411" w:rsidRDefault="00F10243" w:rsidP="00146CC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FF0000"/>
        </w:rPr>
      </w:pPr>
    </w:p>
    <w:p w14:paraId="35C7E291" w14:textId="77777777" w:rsidR="00F10243" w:rsidRPr="00B41411" w:rsidRDefault="009D5777" w:rsidP="00C8024E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 w:rsidRPr="00B41411"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14:paraId="504BAA51" w14:textId="77777777" w:rsidR="00F10243" w:rsidRPr="00B41411" w:rsidRDefault="00F10243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6A2CDCA3" w14:textId="22388FCA" w:rsidR="00F10243" w:rsidRPr="00B41411" w:rsidRDefault="009D5777" w:rsidP="00EE7331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B41411">
        <w:rPr>
          <w:rFonts w:ascii="Times New Roman" w:eastAsia="Times New Roman" w:hAnsi="Times New Roman" w:cs="Times New Roman"/>
          <w:u w:val="single"/>
        </w:rPr>
        <w:t>Meeting</w:t>
      </w:r>
      <w:r w:rsidRPr="00B41411">
        <w:rPr>
          <w:rFonts w:ascii="Times New Roman" w:eastAsia="Times New Roman" w:hAnsi="Times New Roman" w:cs="Times New Roman"/>
        </w:rPr>
        <w:t>:</w:t>
      </w:r>
      <w:r w:rsidRPr="00B41411">
        <w:rPr>
          <w:rFonts w:ascii="Times New Roman" w:eastAsia="Times New Roman" w:hAnsi="Times New Roman" w:cs="Times New Roman"/>
        </w:rPr>
        <w:tab/>
      </w:r>
      <w:r w:rsidR="006C1F37" w:rsidRPr="00B41411">
        <w:rPr>
          <w:rFonts w:ascii="Times New Roman" w:eastAsia="Times New Roman" w:hAnsi="Times New Roman" w:cs="Times New Roman"/>
        </w:rPr>
        <w:t xml:space="preserve">IWG-2 </w:t>
      </w:r>
      <w:r w:rsidR="00861AAA" w:rsidRPr="00B41411">
        <w:rPr>
          <w:rFonts w:ascii="Times New Roman" w:eastAsia="Times New Roman" w:hAnsi="Times New Roman" w:cs="Times New Roman"/>
        </w:rPr>
        <w:t>(Meeting 1</w:t>
      </w:r>
      <w:r w:rsidR="009E4F46" w:rsidRPr="00B41411">
        <w:rPr>
          <w:rFonts w:ascii="Times New Roman" w:eastAsia="Times New Roman" w:hAnsi="Times New Roman" w:cs="Times New Roman"/>
        </w:rPr>
        <w:t>3</w:t>
      </w:r>
      <w:r w:rsidR="00EE7331" w:rsidRPr="00B41411">
        <w:rPr>
          <w:rFonts w:ascii="Times New Roman" w:eastAsia="Times New Roman" w:hAnsi="Times New Roman" w:cs="Times New Roman"/>
        </w:rPr>
        <w:t>)</w:t>
      </w:r>
    </w:p>
    <w:p w14:paraId="7BC02EFD" w14:textId="77777777" w:rsidR="00EE7331" w:rsidRPr="00B41411" w:rsidRDefault="00EE7331" w:rsidP="00EE7331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561938D3" w14:textId="18296A7E" w:rsidR="00F10243" w:rsidRPr="00B41411" w:rsidRDefault="009D5777" w:rsidP="00187AD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B41411">
        <w:rPr>
          <w:rFonts w:ascii="Times New Roman" w:eastAsia="Times New Roman" w:hAnsi="Times New Roman" w:cs="Times New Roman"/>
          <w:u w:val="single"/>
        </w:rPr>
        <w:t>Date/Time</w:t>
      </w:r>
      <w:r w:rsidRPr="00B41411">
        <w:rPr>
          <w:rFonts w:ascii="Times New Roman" w:eastAsia="Times New Roman" w:hAnsi="Times New Roman" w:cs="Times New Roman"/>
        </w:rPr>
        <w:t>:</w:t>
      </w:r>
      <w:r w:rsidR="006837BD" w:rsidRPr="00B41411">
        <w:rPr>
          <w:rFonts w:ascii="Times New Roman" w:eastAsia="Times New Roman" w:hAnsi="Times New Roman" w:cs="Times New Roman"/>
        </w:rPr>
        <w:tab/>
      </w:r>
      <w:r w:rsidR="00070B29" w:rsidRPr="00B41411">
        <w:rPr>
          <w:rFonts w:ascii="Times New Roman" w:eastAsia="Times New Roman" w:hAnsi="Times New Roman" w:cs="Times New Roman"/>
        </w:rPr>
        <w:t>Wednesday</w:t>
      </w:r>
      <w:r w:rsidR="00861AAA" w:rsidRPr="00B41411">
        <w:rPr>
          <w:rFonts w:ascii="Times New Roman" w:eastAsia="Times New Roman" w:hAnsi="Times New Roman" w:cs="Times New Roman"/>
        </w:rPr>
        <w:t xml:space="preserve">, </w:t>
      </w:r>
      <w:r w:rsidR="009E4F46" w:rsidRPr="00B41411">
        <w:rPr>
          <w:rFonts w:ascii="Times New Roman" w:eastAsia="Times New Roman" w:hAnsi="Times New Roman" w:cs="Times New Roman"/>
        </w:rPr>
        <w:t>August</w:t>
      </w:r>
      <w:r w:rsidR="00861AAA" w:rsidRPr="00B41411">
        <w:rPr>
          <w:rFonts w:ascii="Times New Roman" w:eastAsia="Times New Roman" w:hAnsi="Times New Roman" w:cs="Times New Roman"/>
        </w:rPr>
        <w:t xml:space="preserve"> </w:t>
      </w:r>
      <w:r w:rsidR="009E4F46" w:rsidRPr="00B41411">
        <w:rPr>
          <w:rFonts w:ascii="Times New Roman" w:eastAsia="Times New Roman" w:hAnsi="Times New Roman" w:cs="Times New Roman"/>
        </w:rPr>
        <w:t>30</w:t>
      </w:r>
      <w:r w:rsidR="00861AAA" w:rsidRPr="00B41411">
        <w:rPr>
          <w:rFonts w:ascii="Times New Roman" w:eastAsia="Times New Roman" w:hAnsi="Times New Roman" w:cs="Times New Roman"/>
        </w:rPr>
        <w:t xml:space="preserve">, 2017    1:00 – </w:t>
      </w:r>
      <w:r w:rsidR="009E4F46" w:rsidRPr="00B41411">
        <w:rPr>
          <w:rFonts w:ascii="Times New Roman" w:eastAsia="Times New Roman" w:hAnsi="Times New Roman" w:cs="Times New Roman"/>
        </w:rPr>
        <w:t>2</w:t>
      </w:r>
      <w:r w:rsidR="00EC4490" w:rsidRPr="00B41411">
        <w:rPr>
          <w:rFonts w:ascii="Times New Roman" w:eastAsia="Times New Roman" w:hAnsi="Times New Roman" w:cs="Times New Roman"/>
        </w:rPr>
        <w:t>:</w:t>
      </w:r>
      <w:r w:rsidR="009E4F46" w:rsidRPr="00B41411">
        <w:rPr>
          <w:rFonts w:ascii="Times New Roman" w:eastAsia="Times New Roman" w:hAnsi="Times New Roman" w:cs="Times New Roman"/>
        </w:rPr>
        <w:t>25</w:t>
      </w:r>
      <w:r w:rsidR="00187AD5" w:rsidRPr="00B41411">
        <w:rPr>
          <w:rFonts w:ascii="Times New Roman" w:eastAsia="Times New Roman" w:hAnsi="Times New Roman" w:cs="Times New Roman"/>
        </w:rPr>
        <w:t xml:space="preserve"> p.m. EDT</w:t>
      </w:r>
    </w:p>
    <w:p w14:paraId="20A5DECE" w14:textId="77777777" w:rsidR="00F10243" w:rsidRPr="00B41411" w:rsidRDefault="00F10243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16614ABF" w14:textId="77777777" w:rsidR="00F10243" w:rsidRPr="00B41411" w:rsidRDefault="009D5777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B41411">
        <w:rPr>
          <w:rFonts w:ascii="Times New Roman" w:eastAsia="Times New Roman" w:hAnsi="Times New Roman" w:cs="Times New Roman"/>
          <w:u w:val="single"/>
        </w:rPr>
        <w:t>Location</w:t>
      </w:r>
      <w:r w:rsidRPr="00B41411">
        <w:rPr>
          <w:rFonts w:ascii="Times New Roman" w:eastAsia="Times New Roman" w:hAnsi="Times New Roman" w:cs="Times New Roman"/>
        </w:rPr>
        <w:t>:</w:t>
      </w:r>
      <w:r w:rsidR="004155C9" w:rsidRPr="00B41411">
        <w:rPr>
          <w:rFonts w:ascii="Times New Roman" w:eastAsia="Times New Roman" w:hAnsi="Times New Roman" w:cs="Times New Roman"/>
        </w:rPr>
        <w:tab/>
        <w:t>Conference call</w:t>
      </w:r>
    </w:p>
    <w:p w14:paraId="2D7D46EC" w14:textId="77777777" w:rsidR="00F10243" w:rsidRPr="00B41411" w:rsidRDefault="00F10243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3A1694CA" w14:textId="77777777" w:rsidR="00F10243" w:rsidRPr="00B41411" w:rsidRDefault="009D5777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B41411">
        <w:rPr>
          <w:rFonts w:ascii="Times New Roman" w:eastAsia="Times New Roman" w:hAnsi="Times New Roman" w:cs="Times New Roman"/>
          <w:u w:val="single"/>
        </w:rPr>
        <w:t>Committee Members &amp; Observers Present</w:t>
      </w:r>
      <w:r w:rsidRPr="00B41411">
        <w:rPr>
          <w:rFonts w:ascii="Times New Roman" w:eastAsia="Times New Roman" w:hAnsi="Times New Roman" w:cs="Times New Roman"/>
        </w:rPr>
        <w:t>:</w:t>
      </w:r>
    </w:p>
    <w:p w14:paraId="0F56E70C" w14:textId="77777777" w:rsidR="00FA59F2" w:rsidRPr="00B41411" w:rsidRDefault="00FA59F2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13EA6CC9" w14:textId="77777777" w:rsidR="008F4D48" w:rsidRPr="00B41411" w:rsidRDefault="00B42E8F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B41411">
        <w:rPr>
          <w:rFonts w:ascii="Times New Roman" w:eastAsia="Times New Roman" w:hAnsi="Times New Roman" w:cs="Times New Roman"/>
        </w:rPr>
        <w:t xml:space="preserve">Chair: </w:t>
      </w:r>
      <w:r w:rsidR="008F4D48" w:rsidRPr="00B41411">
        <w:rPr>
          <w:rFonts w:ascii="Times New Roman" w:eastAsia="Times New Roman" w:hAnsi="Times New Roman" w:cs="Times New Roman"/>
        </w:rPr>
        <w:t>Jayne Stancavage (Intel</w:t>
      </w:r>
      <w:r w:rsidR="00E1682F" w:rsidRPr="00B41411">
        <w:rPr>
          <w:rFonts w:ascii="Times New Roman" w:eastAsia="Times New Roman" w:hAnsi="Times New Roman" w:cs="Times New Roman"/>
        </w:rPr>
        <w:t xml:space="preserve"> Corporation</w:t>
      </w:r>
      <w:r w:rsidR="008F4D48" w:rsidRPr="00B41411">
        <w:rPr>
          <w:rFonts w:ascii="Times New Roman" w:eastAsia="Times New Roman" w:hAnsi="Times New Roman" w:cs="Times New Roman"/>
        </w:rPr>
        <w:t>)</w:t>
      </w:r>
    </w:p>
    <w:p w14:paraId="235C220E" w14:textId="77777777" w:rsidR="004155C9" w:rsidRPr="00B41411" w:rsidRDefault="00B42E8F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B41411">
        <w:rPr>
          <w:rFonts w:ascii="Times New Roman" w:eastAsia="Times New Roman" w:hAnsi="Times New Roman" w:cs="Times New Roman"/>
        </w:rPr>
        <w:t xml:space="preserve">Vice-Chair: </w:t>
      </w:r>
      <w:r w:rsidR="004155C9" w:rsidRPr="00B41411">
        <w:rPr>
          <w:rFonts w:ascii="Times New Roman" w:eastAsia="Times New Roman" w:hAnsi="Times New Roman" w:cs="Times New Roman"/>
        </w:rPr>
        <w:t>Tricia Paoletta (</w:t>
      </w:r>
      <w:r w:rsidR="00E1682F" w:rsidRPr="00B41411">
        <w:rPr>
          <w:rFonts w:ascii="Times New Roman" w:hAnsi="Times New Roman" w:cs="Times New Roman"/>
          <w:noProof/>
        </w:rPr>
        <w:t>Harris, Wiltshire and Grannis LLP</w:t>
      </w:r>
      <w:r w:rsidR="004155C9" w:rsidRPr="00B41411">
        <w:rPr>
          <w:rFonts w:ascii="Times New Roman" w:eastAsia="Times New Roman" w:hAnsi="Times New Roman" w:cs="Times New Roman"/>
        </w:rPr>
        <w:t>)</w:t>
      </w:r>
    </w:p>
    <w:p w14:paraId="495AA70D" w14:textId="10763CD9" w:rsidR="00FA59F2" w:rsidRPr="00B41411" w:rsidRDefault="00FA59F2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B41411">
        <w:rPr>
          <w:rFonts w:ascii="Times New Roman" w:eastAsia="Times New Roman" w:hAnsi="Times New Roman" w:cs="Times New Roman"/>
        </w:rPr>
        <w:t xml:space="preserve">For additional members and observers present, see attached Appendix A. </w:t>
      </w:r>
    </w:p>
    <w:p w14:paraId="23BA8AF7" w14:textId="06F18135" w:rsidR="00A70877" w:rsidRPr="00B41411" w:rsidRDefault="00A70877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FF0000"/>
        </w:rPr>
      </w:pPr>
    </w:p>
    <w:p w14:paraId="2E799F07" w14:textId="77777777" w:rsidR="00EF570F" w:rsidRPr="007B4C0D" w:rsidRDefault="00EF570F" w:rsidP="00EF570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B4C0D">
        <w:rPr>
          <w:rFonts w:ascii="Times New Roman" w:eastAsia="Times New Roman" w:hAnsi="Times New Roman" w:cs="Times New Roman"/>
          <w:u w:val="single"/>
        </w:rPr>
        <w:t>FCC Employees Present</w:t>
      </w:r>
      <w:r w:rsidRPr="007B4C0D">
        <w:rPr>
          <w:rFonts w:ascii="Times New Roman" w:eastAsia="Times New Roman" w:hAnsi="Times New Roman" w:cs="Times New Roman"/>
        </w:rPr>
        <w:t>:</w:t>
      </w:r>
    </w:p>
    <w:p w14:paraId="0AD68A37" w14:textId="77777777" w:rsidR="00EF570F" w:rsidRPr="007B4C0D" w:rsidRDefault="00EF570F" w:rsidP="00EF570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FF0000"/>
        </w:rPr>
      </w:pPr>
    </w:p>
    <w:p w14:paraId="63811C12" w14:textId="77777777" w:rsidR="00EF570F" w:rsidRPr="007B4C0D" w:rsidRDefault="00EF570F" w:rsidP="00EF570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B4C0D">
        <w:rPr>
          <w:rFonts w:ascii="Times New Roman" w:eastAsia="Times New Roman" w:hAnsi="Times New Roman" w:cs="Times New Roman"/>
        </w:rPr>
        <w:t>Michael Mullinix, Designated Federal Official (DFO) for WAC-19</w:t>
      </w:r>
    </w:p>
    <w:p w14:paraId="6B1ED24D" w14:textId="77777777" w:rsidR="00EF570F" w:rsidRPr="007B4C0D" w:rsidRDefault="00EF570F" w:rsidP="00EF570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B4C0D">
        <w:rPr>
          <w:rFonts w:ascii="Times New Roman" w:eastAsia="Times New Roman" w:hAnsi="Times New Roman" w:cs="Times New Roman"/>
        </w:rPr>
        <w:t xml:space="preserve">Dante Ibarra, </w:t>
      </w:r>
      <w:r w:rsidRPr="007B4C0D">
        <w:rPr>
          <w:rFonts w:ascii="Times New Roman" w:hAnsi="Times New Roman" w:cs="Times New Roman"/>
        </w:rPr>
        <w:t>Chief, International Radiocommunication Branch, International Bureau</w:t>
      </w:r>
    </w:p>
    <w:p w14:paraId="6AE3567B" w14:textId="1876C62B" w:rsidR="00EF570F" w:rsidRDefault="00EF570F" w:rsidP="00EF570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B4C0D">
        <w:rPr>
          <w:rFonts w:ascii="Times New Roman" w:hAnsi="Times New Roman" w:cs="Times New Roman"/>
        </w:rPr>
        <w:t xml:space="preserve">Michael </w:t>
      </w:r>
      <w:proofErr w:type="spellStart"/>
      <w:r w:rsidRPr="007B4C0D">
        <w:rPr>
          <w:rFonts w:ascii="Times New Roman" w:hAnsi="Times New Roman" w:cs="Times New Roman"/>
        </w:rPr>
        <w:t>O’Rielly</w:t>
      </w:r>
      <w:proofErr w:type="spellEnd"/>
      <w:r w:rsidRPr="007B4C0D">
        <w:rPr>
          <w:rFonts w:ascii="Times New Roman" w:hAnsi="Times New Roman" w:cs="Times New Roman"/>
        </w:rPr>
        <w:t>, Commissioner</w:t>
      </w:r>
    </w:p>
    <w:p w14:paraId="1F9D0C35" w14:textId="74BF6DBA" w:rsidR="00EF570F" w:rsidRPr="00B41411" w:rsidRDefault="00070B29" w:rsidP="00EF570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Alle</w:t>
      </w:r>
      <w:r w:rsidR="00EF570F">
        <w:rPr>
          <w:rFonts w:ascii="Times New Roman" w:hAnsi="Times New Roman" w:cs="Times New Roman"/>
        </w:rPr>
        <w:t>n Yang, International Bureau</w:t>
      </w:r>
    </w:p>
    <w:p w14:paraId="7F6C5571" w14:textId="0BE0EB34" w:rsidR="000B3BF6" w:rsidRPr="00B41411" w:rsidRDefault="000B3BF6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0C2790AB" w14:textId="77777777" w:rsidR="00FA59F2" w:rsidRPr="00B41411" w:rsidRDefault="00FA59F2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64E599A1" w14:textId="77777777" w:rsidR="008F4D48" w:rsidRPr="00B41411" w:rsidRDefault="009D5777" w:rsidP="00C8024E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  <w:r w:rsidRPr="00B41411">
        <w:rPr>
          <w:rFonts w:ascii="Times New Roman" w:eastAsia="Times New Roman" w:hAnsi="Times New Roman" w:cs="Times New Roman"/>
          <w:u w:val="single"/>
        </w:rPr>
        <w:t>Meeting Summary</w:t>
      </w:r>
      <w:r w:rsidRPr="00B41411">
        <w:rPr>
          <w:rFonts w:ascii="Times New Roman" w:eastAsia="Times New Roman" w:hAnsi="Times New Roman" w:cs="Times New Roman"/>
        </w:rPr>
        <w:t xml:space="preserve">: </w:t>
      </w:r>
    </w:p>
    <w:p w14:paraId="5743A774" w14:textId="77777777" w:rsidR="008F4D48" w:rsidRPr="00B41411" w:rsidRDefault="008F4D48" w:rsidP="00C8024E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14:paraId="597BF18B" w14:textId="77777777" w:rsidR="008B7B3D" w:rsidRPr="00B41411" w:rsidRDefault="00F65DB5" w:rsidP="00EA098B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 xml:space="preserve">Approval of Agenda: </w:t>
      </w:r>
    </w:p>
    <w:p w14:paraId="02EE4AA0" w14:textId="77777777" w:rsidR="008B7B3D" w:rsidRPr="00B41411" w:rsidRDefault="008B7B3D" w:rsidP="000A1BD9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0AB18989" w14:textId="59E05AA9" w:rsidR="008B7B3D" w:rsidRPr="00B41411" w:rsidRDefault="005B17E6" w:rsidP="000A1BD9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contextualSpacing w:val="0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 xml:space="preserve">IWG-2 Chair </w:t>
      </w:r>
      <w:r w:rsidR="009E4F46" w:rsidRPr="00B41411">
        <w:rPr>
          <w:rFonts w:ascii="Times New Roman" w:eastAsia="Times New Roman" w:hAnsi="Times New Roman" w:cs="Times New Roman"/>
          <w:sz w:val="24"/>
          <w:szCs w:val="24"/>
        </w:rPr>
        <w:t>Jayne</w:t>
      </w:r>
      <w:r w:rsidR="00EC4490" w:rsidRPr="00B41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4F46" w:rsidRPr="00B41411">
        <w:rPr>
          <w:rFonts w:ascii="Times New Roman" w:eastAsia="Times New Roman" w:hAnsi="Times New Roman" w:cs="Times New Roman"/>
          <w:sz w:val="24"/>
          <w:szCs w:val="24"/>
        </w:rPr>
        <w:t>Stancavage</w:t>
      </w:r>
      <w:r w:rsidRPr="00B41411">
        <w:rPr>
          <w:rFonts w:ascii="Times New Roman" w:eastAsia="Times New Roman" w:hAnsi="Times New Roman" w:cs="Times New Roman"/>
          <w:sz w:val="24"/>
          <w:szCs w:val="24"/>
        </w:rPr>
        <w:t xml:space="preserve"> introduced the agenda in</w:t>
      </w:r>
      <w:r w:rsidRPr="00B41411">
        <w:rPr>
          <w:rFonts w:ascii="Times New Roman" w:hAnsi="Times New Roman" w:cs="Times New Roman"/>
          <w:sz w:val="24"/>
          <w:szCs w:val="24"/>
        </w:rPr>
        <w:t xml:space="preserve"> Document</w:t>
      </w:r>
      <w:r w:rsidR="00861AAA" w:rsidRPr="00B41411">
        <w:rPr>
          <w:rFonts w:ascii="Times New Roman" w:hAnsi="Times New Roman" w:cs="Times New Roman"/>
          <w:b/>
          <w:sz w:val="24"/>
          <w:szCs w:val="24"/>
        </w:rPr>
        <w:t xml:space="preserve"> IWG-2/04</w:t>
      </w:r>
      <w:r w:rsidR="009E4F46" w:rsidRPr="00B41411">
        <w:rPr>
          <w:rFonts w:ascii="Times New Roman" w:hAnsi="Times New Roman" w:cs="Times New Roman"/>
          <w:b/>
          <w:sz w:val="24"/>
          <w:szCs w:val="24"/>
        </w:rPr>
        <w:t>7</w:t>
      </w:r>
      <w:r w:rsidR="00861AAA" w:rsidRPr="00B4141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E4F46" w:rsidRPr="00B41411">
        <w:rPr>
          <w:rFonts w:ascii="Times New Roman" w:hAnsi="Times New Roman" w:cs="Times New Roman"/>
          <w:b/>
          <w:sz w:val="24"/>
          <w:szCs w:val="24"/>
        </w:rPr>
        <w:t>30</w:t>
      </w:r>
      <w:r w:rsidR="00861AAA" w:rsidRPr="00B41411">
        <w:rPr>
          <w:rFonts w:ascii="Times New Roman" w:hAnsi="Times New Roman" w:cs="Times New Roman"/>
          <w:b/>
          <w:sz w:val="24"/>
          <w:szCs w:val="24"/>
        </w:rPr>
        <w:t>.0</w:t>
      </w:r>
      <w:r w:rsidR="009E4F46" w:rsidRPr="00B41411">
        <w:rPr>
          <w:rFonts w:ascii="Times New Roman" w:hAnsi="Times New Roman" w:cs="Times New Roman"/>
          <w:b/>
          <w:sz w:val="24"/>
          <w:szCs w:val="24"/>
        </w:rPr>
        <w:t>8</w:t>
      </w:r>
      <w:r w:rsidR="00CF07B2" w:rsidRPr="00B41411">
        <w:rPr>
          <w:rFonts w:ascii="Times New Roman" w:hAnsi="Times New Roman" w:cs="Times New Roman"/>
          <w:b/>
          <w:sz w:val="24"/>
          <w:szCs w:val="24"/>
        </w:rPr>
        <w:t>.17</w:t>
      </w:r>
      <w:r w:rsidR="00EC4490" w:rsidRPr="00B41411">
        <w:rPr>
          <w:rFonts w:ascii="Times New Roman" w:hAnsi="Times New Roman" w:cs="Times New Roman"/>
          <w:b/>
          <w:sz w:val="24"/>
          <w:szCs w:val="24"/>
        </w:rPr>
        <w:t xml:space="preserve">). </w:t>
      </w:r>
      <w:r w:rsidR="00EC4490" w:rsidRPr="00B41411">
        <w:rPr>
          <w:rFonts w:ascii="Times New Roman" w:hAnsi="Times New Roman" w:cs="Times New Roman"/>
          <w:sz w:val="24"/>
          <w:szCs w:val="24"/>
        </w:rPr>
        <w:t>The agenda was approved.</w:t>
      </w:r>
      <w:r w:rsidR="00264190" w:rsidRPr="00B414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E194A4" w14:textId="77777777" w:rsidR="009E459C" w:rsidRPr="00B41411" w:rsidRDefault="009E459C" w:rsidP="00EA098B">
      <w:pPr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</w:rPr>
      </w:pPr>
    </w:p>
    <w:p w14:paraId="50101578" w14:textId="77777777" w:rsidR="008B7B3D" w:rsidRPr="00B41411" w:rsidRDefault="005B17E6" w:rsidP="00EA098B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B41411">
        <w:rPr>
          <w:rFonts w:ascii="Times New Roman" w:eastAsia="Times New Roman" w:hAnsi="Times New Roman" w:cs="Times New Roman"/>
          <w:sz w:val="24"/>
          <w:szCs w:val="24"/>
        </w:rPr>
        <w:t xml:space="preserve">FCC Reps, Opening Remarks and Introductions: </w:t>
      </w:r>
    </w:p>
    <w:p w14:paraId="141477C9" w14:textId="77777777" w:rsidR="008B7B3D" w:rsidRPr="00B41411" w:rsidRDefault="008B7B3D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</w:p>
    <w:p w14:paraId="70440FAA" w14:textId="77777777" w:rsidR="008B7B3D" w:rsidRPr="00B41411" w:rsidRDefault="00B9477B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B41411">
        <w:rPr>
          <w:rFonts w:ascii="Times New Roman" w:eastAsia="Times New Roman" w:hAnsi="Times New Roman" w:cs="Times New Roman"/>
          <w:sz w:val="24"/>
          <w:szCs w:val="24"/>
        </w:rPr>
        <w:t>Michael Mullinix</w:t>
      </w:r>
      <w:r w:rsidR="003574DA" w:rsidRPr="00B4141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70601" w:rsidRPr="00B41411">
        <w:rPr>
          <w:rFonts w:ascii="Times New Roman" w:eastAsia="Times New Roman" w:hAnsi="Times New Roman" w:cs="Times New Roman"/>
          <w:sz w:val="24"/>
          <w:szCs w:val="24"/>
        </w:rPr>
        <w:t>DFO for WAC</w:t>
      </w:r>
      <w:r w:rsidR="005A334E" w:rsidRPr="00B41411">
        <w:rPr>
          <w:rFonts w:ascii="Times New Roman" w:eastAsia="Times New Roman" w:hAnsi="Times New Roman" w:cs="Times New Roman"/>
          <w:sz w:val="24"/>
          <w:szCs w:val="24"/>
        </w:rPr>
        <w:t>-19</w:t>
      </w:r>
      <w:r w:rsidR="00870601" w:rsidRPr="00B4141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574DA" w:rsidRPr="00B41411">
        <w:rPr>
          <w:rFonts w:ascii="Times New Roman" w:eastAsia="Times New Roman" w:hAnsi="Times New Roman" w:cs="Times New Roman"/>
          <w:sz w:val="24"/>
          <w:szCs w:val="24"/>
        </w:rPr>
        <w:t>confirmed his presence on the call.</w:t>
      </w:r>
    </w:p>
    <w:p w14:paraId="7E19EF0E" w14:textId="77777777" w:rsidR="008B7B3D" w:rsidRPr="00B41411" w:rsidRDefault="008B7B3D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</w:p>
    <w:p w14:paraId="2561ACE9" w14:textId="0E3159B7" w:rsidR="008B7B3D" w:rsidRPr="00B41411" w:rsidRDefault="00FA59F2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B41411">
        <w:rPr>
          <w:rFonts w:ascii="Times New Roman" w:eastAsia="Times New Roman" w:hAnsi="Times New Roman" w:cs="Times New Roman"/>
          <w:sz w:val="24"/>
          <w:szCs w:val="24"/>
        </w:rPr>
        <w:t xml:space="preserve">The Chair </w:t>
      </w:r>
      <w:r w:rsidR="00EF111F" w:rsidRPr="00B41411">
        <w:rPr>
          <w:rFonts w:ascii="Times New Roman" w:eastAsia="Times New Roman" w:hAnsi="Times New Roman" w:cs="Times New Roman"/>
          <w:sz w:val="24"/>
          <w:szCs w:val="24"/>
        </w:rPr>
        <w:t xml:space="preserve">requested that </w:t>
      </w:r>
      <w:r w:rsidR="00412A50" w:rsidRPr="00B41411">
        <w:rPr>
          <w:rFonts w:ascii="Times New Roman" w:eastAsia="Times New Roman" w:hAnsi="Times New Roman" w:cs="Times New Roman"/>
          <w:sz w:val="24"/>
          <w:szCs w:val="24"/>
        </w:rPr>
        <w:t xml:space="preserve">members and </w:t>
      </w:r>
      <w:r w:rsidR="003574DA" w:rsidRPr="00B41411">
        <w:rPr>
          <w:rFonts w:ascii="Times New Roman" w:eastAsia="Times New Roman" w:hAnsi="Times New Roman" w:cs="Times New Roman"/>
          <w:sz w:val="24"/>
          <w:szCs w:val="24"/>
        </w:rPr>
        <w:t>observers</w:t>
      </w:r>
      <w:r w:rsidR="00870601" w:rsidRPr="00B41411">
        <w:rPr>
          <w:rFonts w:ascii="Times New Roman" w:eastAsia="Times New Roman" w:hAnsi="Times New Roman" w:cs="Times New Roman"/>
          <w:sz w:val="24"/>
          <w:szCs w:val="24"/>
        </w:rPr>
        <w:t xml:space="preserve"> participating in the call </w:t>
      </w:r>
      <w:r w:rsidR="003574DA" w:rsidRPr="00B41411">
        <w:rPr>
          <w:rFonts w:ascii="Times New Roman" w:eastAsia="Times New Roman" w:hAnsi="Times New Roman" w:cs="Times New Roman"/>
          <w:sz w:val="24"/>
          <w:szCs w:val="24"/>
        </w:rPr>
        <w:t>send</w:t>
      </w:r>
      <w:r w:rsidR="00870601" w:rsidRPr="00B41411">
        <w:rPr>
          <w:rFonts w:ascii="Times New Roman" w:eastAsia="Times New Roman" w:hAnsi="Times New Roman" w:cs="Times New Roman"/>
          <w:sz w:val="24"/>
          <w:szCs w:val="24"/>
        </w:rPr>
        <w:t xml:space="preserve"> her and Vice-chair Tricia Paoletta a</w:t>
      </w:r>
      <w:r w:rsidR="00412A50" w:rsidRPr="00B41411">
        <w:rPr>
          <w:rFonts w:ascii="Times New Roman" w:eastAsia="Times New Roman" w:hAnsi="Times New Roman" w:cs="Times New Roman"/>
          <w:sz w:val="24"/>
          <w:szCs w:val="24"/>
        </w:rPr>
        <w:t>n email</w:t>
      </w:r>
      <w:r w:rsidR="00870601" w:rsidRPr="00B41411">
        <w:rPr>
          <w:rFonts w:ascii="Times New Roman" w:eastAsia="Times New Roman" w:hAnsi="Times New Roman" w:cs="Times New Roman"/>
          <w:sz w:val="24"/>
          <w:szCs w:val="24"/>
        </w:rPr>
        <w:t xml:space="preserve"> message</w:t>
      </w:r>
      <w:r w:rsidR="009F082B" w:rsidRPr="00B41411">
        <w:rPr>
          <w:rFonts w:ascii="Times New Roman" w:eastAsia="Times New Roman" w:hAnsi="Times New Roman" w:cs="Times New Roman"/>
          <w:sz w:val="24"/>
          <w:szCs w:val="24"/>
        </w:rPr>
        <w:t xml:space="preserve"> indicating their presence on the call</w:t>
      </w:r>
      <w:r w:rsidR="00857DB4" w:rsidRPr="00B4141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E2432A" w14:textId="77777777" w:rsidR="00861AAA" w:rsidRPr="00B41411" w:rsidRDefault="00861AAA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</w:p>
    <w:p w14:paraId="2F331BD8" w14:textId="77777777" w:rsidR="00B42E8F" w:rsidRPr="00B41411" w:rsidRDefault="00B42E8F" w:rsidP="00B42E8F">
      <w:pPr>
        <w:pStyle w:val="ListParagraph"/>
        <w:widowControl w:val="0"/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eastAsia="Times New Roman" w:hAnsi="Times New Roman" w:cs="Times New Roman"/>
          <w:sz w:val="24"/>
          <w:szCs w:val="24"/>
        </w:rPr>
      </w:pPr>
    </w:p>
    <w:p w14:paraId="56C005F5" w14:textId="77777777" w:rsidR="008B7B3D" w:rsidRPr="00B41411" w:rsidRDefault="00FD154E" w:rsidP="00EA098B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>Approval of minutes from previous IWG-2 meeting:</w:t>
      </w:r>
      <w:r w:rsidR="00264190" w:rsidRPr="00B414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B175B4" w14:textId="77777777" w:rsidR="008B7B3D" w:rsidRPr="00B41411" w:rsidRDefault="008B7B3D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hAnsi="Times New Roman" w:cs="Times New Roman"/>
          <w:sz w:val="24"/>
          <w:szCs w:val="24"/>
        </w:rPr>
      </w:pPr>
    </w:p>
    <w:p w14:paraId="3FCD4403" w14:textId="04A9F128" w:rsidR="005E3A72" w:rsidRPr="00B41411" w:rsidRDefault="00FD35CF" w:rsidP="005E3A72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B41411">
        <w:rPr>
          <w:rFonts w:ascii="Times New Roman" w:eastAsia="Times New Roman" w:hAnsi="Times New Roman" w:cs="Times New Roman"/>
          <w:sz w:val="24"/>
          <w:szCs w:val="24"/>
        </w:rPr>
        <w:t xml:space="preserve">The minutes of the ninth </w:t>
      </w:r>
      <w:r w:rsidR="00C90D18" w:rsidRPr="00B41411">
        <w:rPr>
          <w:rFonts w:ascii="Times New Roman" w:eastAsia="Times New Roman" w:hAnsi="Times New Roman" w:cs="Times New Roman"/>
          <w:sz w:val="24"/>
          <w:szCs w:val="24"/>
        </w:rPr>
        <w:t xml:space="preserve">meeting as contained in </w:t>
      </w:r>
      <w:r w:rsidR="00C90D18" w:rsidRPr="00B41411">
        <w:rPr>
          <w:rFonts w:ascii="Times New Roman" w:hAnsi="Times New Roman" w:cs="Times New Roman"/>
          <w:b/>
          <w:sz w:val="24"/>
          <w:szCs w:val="24"/>
        </w:rPr>
        <w:t xml:space="preserve">Document </w:t>
      </w:r>
      <w:r w:rsidR="000A170B" w:rsidRPr="00B41411">
        <w:rPr>
          <w:rFonts w:ascii="Times New Roman" w:hAnsi="Times New Roman" w:cs="Times New Roman"/>
          <w:b/>
          <w:sz w:val="24"/>
          <w:szCs w:val="24"/>
        </w:rPr>
        <w:t>IWG-2/04</w:t>
      </w:r>
      <w:r w:rsidR="009E4F46" w:rsidRPr="00B41411">
        <w:rPr>
          <w:rFonts w:ascii="Times New Roman" w:hAnsi="Times New Roman" w:cs="Times New Roman"/>
          <w:b/>
          <w:sz w:val="24"/>
          <w:szCs w:val="24"/>
        </w:rPr>
        <w:t>6</w:t>
      </w:r>
      <w:r w:rsidR="00187AD5" w:rsidRPr="00B41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70B" w:rsidRPr="00B41411">
        <w:rPr>
          <w:rFonts w:ascii="Times New Roman" w:hAnsi="Times New Roman" w:cs="Times New Roman"/>
          <w:b/>
          <w:sz w:val="24"/>
          <w:szCs w:val="24"/>
        </w:rPr>
        <w:t>(</w:t>
      </w:r>
      <w:r w:rsidR="009E4F46" w:rsidRPr="00B41411">
        <w:rPr>
          <w:rFonts w:ascii="Times New Roman" w:hAnsi="Times New Roman" w:cs="Times New Roman"/>
          <w:b/>
          <w:sz w:val="24"/>
          <w:szCs w:val="24"/>
        </w:rPr>
        <w:t>20</w:t>
      </w:r>
      <w:r w:rsidR="000A170B" w:rsidRPr="00B41411">
        <w:rPr>
          <w:rFonts w:ascii="Times New Roman" w:hAnsi="Times New Roman" w:cs="Times New Roman"/>
          <w:b/>
          <w:sz w:val="24"/>
          <w:szCs w:val="24"/>
        </w:rPr>
        <w:t>.0</w:t>
      </w:r>
      <w:r w:rsidR="00EC4490" w:rsidRPr="00B41411">
        <w:rPr>
          <w:rFonts w:ascii="Times New Roman" w:hAnsi="Times New Roman" w:cs="Times New Roman"/>
          <w:b/>
          <w:sz w:val="24"/>
          <w:szCs w:val="24"/>
        </w:rPr>
        <w:t>6</w:t>
      </w:r>
      <w:r w:rsidR="00C90D18" w:rsidRPr="00B41411">
        <w:rPr>
          <w:rFonts w:ascii="Times New Roman" w:hAnsi="Times New Roman" w:cs="Times New Roman"/>
          <w:b/>
          <w:sz w:val="24"/>
          <w:szCs w:val="24"/>
        </w:rPr>
        <w:t>.17)</w:t>
      </w:r>
      <w:r w:rsidR="00C90D18" w:rsidRPr="00B41411">
        <w:rPr>
          <w:rFonts w:ascii="Times New Roman" w:eastAsia="Times New Roman" w:hAnsi="Times New Roman" w:cs="Times New Roman"/>
          <w:sz w:val="24"/>
          <w:szCs w:val="24"/>
        </w:rPr>
        <w:t xml:space="preserve"> were</w:t>
      </w:r>
      <w:r w:rsidR="00187AD5" w:rsidRPr="00B41411">
        <w:rPr>
          <w:rFonts w:ascii="Times New Roman" w:eastAsia="Times New Roman" w:hAnsi="Times New Roman" w:cs="Times New Roman"/>
          <w:sz w:val="24"/>
          <w:szCs w:val="24"/>
        </w:rPr>
        <w:t xml:space="preserve"> approved by unanimous consent</w:t>
      </w:r>
      <w:r w:rsidR="009336D7" w:rsidRPr="00B41411">
        <w:rPr>
          <w:rFonts w:ascii="Times New Roman" w:eastAsia="Times New Roman" w:hAnsi="Times New Roman" w:cs="Times New Roman"/>
          <w:sz w:val="24"/>
          <w:szCs w:val="24"/>
        </w:rPr>
        <w:t>, with the amendment that the approval of minutes from the previous meeting should be labeled as the 12</w:t>
      </w:r>
      <w:r w:rsidR="00A727CF" w:rsidRPr="00B4141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9336D7" w:rsidRPr="00B41411">
        <w:rPr>
          <w:rFonts w:ascii="Times New Roman" w:eastAsia="Times New Roman" w:hAnsi="Times New Roman" w:cs="Times New Roman"/>
          <w:sz w:val="24"/>
          <w:szCs w:val="24"/>
        </w:rPr>
        <w:t xml:space="preserve"> meeting</w:t>
      </w:r>
      <w:r w:rsidR="00EC4490" w:rsidRPr="00B41411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7AD5" w:rsidRPr="00B41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207C892" w14:textId="3879110D" w:rsidR="00E13DB5" w:rsidRPr="00B41411" w:rsidRDefault="00E13DB5" w:rsidP="00EA098B">
      <w:pPr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</w:rPr>
      </w:pPr>
    </w:p>
    <w:p w14:paraId="0E1E77E1" w14:textId="77777777" w:rsidR="00F000A7" w:rsidRPr="00B41411" w:rsidRDefault="00F07C51" w:rsidP="00F000A7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lastRenderedPageBreak/>
        <w:t>Discussion of Draft IWG-2 Preliminary Views and Proposals</w:t>
      </w:r>
      <w:r w:rsidR="00B42E8F" w:rsidRPr="00B41411">
        <w:rPr>
          <w:rFonts w:ascii="Times New Roman" w:hAnsi="Times New Roman" w:cs="Times New Roman"/>
          <w:sz w:val="24"/>
          <w:szCs w:val="24"/>
        </w:rPr>
        <w:t>:</w:t>
      </w:r>
    </w:p>
    <w:p w14:paraId="59541EA9" w14:textId="77777777" w:rsidR="00EA098B" w:rsidRPr="00B41411" w:rsidRDefault="00EA098B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hAnsi="Times New Roman" w:cs="Times New Roman"/>
          <w:sz w:val="24"/>
          <w:szCs w:val="24"/>
        </w:rPr>
      </w:pPr>
    </w:p>
    <w:p w14:paraId="16B2837A" w14:textId="04D26A13" w:rsidR="00A727CF" w:rsidRPr="00B41411" w:rsidRDefault="00A727CF" w:rsidP="000A1BD9">
      <w:pPr>
        <w:pStyle w:val="ListParagraph"/>
        <w:numPr>
          <w:ilvl w:val="0"/>
          <w:numId w:val="12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>Agenda Item 1.15</w:t>
      </w:r>
      <w:r w:rsidRPr="00B41411">
        <w:rPr>
          <w:rFonts w:ascii="Times New Roman" w:hAnsi="Times New Roman" w:cs="Times New Roman"/>
          <w:sz w:val="24"/>
          <w:szCs w:val="24"/>
        </w:rPr>
        <w:tab/>
        <w:t xml:space="preserve">275-450 GHz </w:t>
      </w:r>
      <w:r w:rsidR="003E5158" w:rsidRPr="00B41411">
        <w:rPr>
          <w:rFonts w:ascii="Times New Roman" w:hAnsi="Times New Roman" w:cs="Times New Roman"/>
          <w:sz w:val="24"/>
          <w:szCs w:val="24"/>
        </w:rPr>
        <w:t>–</w:t>
      </w:r>
      <w:r w:rsidRPr="00B41411">
        <w:rPr>
          <w:rFonts w:ascii="Times New Roman" w:hAnsi="Times New Roman" w:cs="Times New Roman"/>
          <w:sz w:val="24"/>
          <w:szCs w:val="24"/>
        </w:rPr>
        <w:t xml:space="preserve"> </w:t>
      </w:r>
      <w:r w:rsidR="006A653C" w:rsidRPr="00B41411">
        <w:rPr>
          <w:rFonts w:ascii="Times New Roman" w:hAnsi="Times New Roman" w:cs="Times New Roman"/>
          <w:sz w:val="24"/>
          <w:szCs w:val="24"/>
        </w:rPr>
        <w:t>Document</w:t>
      </w:r>
      <w:r w:rsidR="003E5158" w:rsidRPr="00B41411">
        <w:rPr>
          <w:rFonts w:ascii="Times New Roman" w:hAnsi="Times New Roman" w:cs="Times New Roman"/>
          <w:b/>
          <w:sz w:val="24"/>
          <w:szCs w:val="24"/>
        </w:rPr>
        <w:t xml:space="preserve"> IWG-2/048 (24.08.17) </w:t>
      </w:r>
      <w:r w:rsidR="009336D7" w:rsidRPr="00B41411">
        <w:rPr>
          <w:rFonts w:ascii="Times New Roman" w:hAnsi="Times New Roman" w:cs="Times New Roman"/>
          <w:sz w:val="24"/>
          <w:szCs w:val="24"/>
        </w:rPr>
        <w:t>– Dr.</w:t>
      </w:r>
      <w:r w:rsidR="003E5158" w:rsidRPr="00B41411">
        <w:rPr>
          <w:rFonts w:ascii="Times New Roman" w:hAnsi="Times New Roman" w:cs="Times New Roman"/>
          <w:sz w:val="24"/>
          <w:szCs w:val="24"/>
        </w:rPr>
        <w:t xml:space="preserve"> Michael J. Marcus, IEEE-USA, introduced Document </w:t>
      </w:r>
      <w:r w:rsidR="003E5158" w:rsidRPr="00B41411">
        <w:rPr>
          <w:rFonts w:ascii="Times New Roman" w:hAnsi="Times New Roman" w:cs="Times New Roman"/>
          <w:b/>
          <w:sz w:val="24"/>
          <w:szCs w:val="24"/>
        </w:rPr>
        <w:t xml:space="preserve">IWG-2/048 (24.08.17) </w:t>
      </w:r>
      <w:r w:rsidR="003E5158" w:rsidRPr="00B41411">
        <w:rPr>
          <w:rFonts w:ascii="Times New Roman" w:hAnsi="Times New Roman" w:cs="Times New Roman"/>
          <w:sz w:val="24"/>
          <w:szCs w:val="24"/>
        </w:rPr>
        <w:t>and was supported by Dr</w:t>
      </w:r>
      <w:r w:rsidR="009336D7" w:rsidRPr="00B41411">
        <w:rPr>
          <w:rFonts w:ascii="Times New Roman" w:hAnsi="Times New Roman" w:cs="Times New Roman"/>
          <w:sz w:val="24"/>
          <w:szCs w:val="24"/>
        </w:rPr>
        <w:t>. Gerhard S. Schoenthal, Virginia</w:t>
      </w:r>
      <w:r w:rsidR="003E5158" w:rsidRPr="00B41411">
        <w:rPr>
          <w:rFonts w:ascii="Times New Roman" w:hAnsi="Times New Roman" w:cs="Times New Roman"/>
          <w:sz w:val="24"/>
          <w:szCs w:val="24"/>
        </w:rPr>
        <w:t xml:space="preserve"> Diodes, Inc.</w:t>
      </w:r>
      <w:r w:rsidR="009336D7" w:rsidRPr="00B41411">
        <w:rPr>
          <w:rFonts w:ascii="Times New Roman" w:hAnsi="Times New Roman" w:cs="Times New Roman"/>
          <w:sz w:val="24"/>
          <w:szCs w:val="24"/>
        </w:rPr>
        <w:t>,</w:t>
      </w:r>
      <w:r w:rsidR="003E5158" w:rsidRPr="00B41411">
        <w:rPr>
          <w:rFonts w:ascii="Times New Roman" w:hAnsi="Times New Roman" w:cs="Times New Roman"/>
          <w:sz w:val="24"/>
          <w:szCs w:val="24"/>
        </w:rPr>
        <w:t xml:space="preserve"> and Dr. James </w:t>
      </w:r>
      <w:proofErr w:type="spellStart"/>
      <w:r w:rsidR="003E5158" w:rsidRPr="00B41411">
        <w:rPr>
          <w:rFonts w:ascii="Times New Roman" w:hAnsi="Times New Roman" w:cs="Times New Roman"/>
          <w:sz w:val="24"/>
          <w:szCs w:val="24"/>
        </w:rPr>
        <w:t>Gigrich</w:t>
      </w:r>
      <w:proofErr w:type="spellEnd"/>
      <w:r w:rsidR="003E5158" w:rsidRPr="00B414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E5158" w:rsidRPr="00B41411">
        <w:rPr>
          <w:rFonts w:ascii="Times New Roman" w:hAnsi="Times New Roman" w:cs="Times New Roman"/>
          <w:sz w:val="24"/>
          <w:szCs w:val="24"/>
        </w:rPr>
        <w:t>Keysight</w:t>
      </w:r>
      <w:proofErr w:type="spellEnd"/>
      <w:r w:rsidR="003E5158" w:rsidRPr="00B41411">
        <w:rPr>
          <w:rFonts w:ascii="Times New Roman" w:hAnsi="Times New Roman" w:cs="Times New Roman"/>
          <w:sz w:val="24"/>
          <w:szCs w:val="24"/>
        </w:rPr>
        <w:t xml:space="preserve"> Techn</w:t>
      </w:r>
      <w:r w:rsidR="009336D7" w:rsidRPr="00B41411">
        <w:rPr>
          <w:rFonts w:ascii="Times New Roman" w:hAnsi="Times New Roman" w:cs="Times New Roman"/>
          <w:sz w:val="24"/>
          <w:szCs w:val="24"/>
        </w:rPr>
        <w:t>ologies, Inc. The Chair note</w:t>
      </w:r>
      <w:r w:rsidR="003E5158" w:rsidRPr="00B41411">
        <w:rPr>
          <w:rFonts w:ascii="Times New Roman" w:hAnsi="Times New Roman" w:cs="Times New Roman"/>
          <w:sz w:val="24"/>
          <w:szCs w:val="24"/>
        </w:rPr>
        <w:t>d that s</w:t>
      </w:r>
      <w:r w:rsidR="009336D7" w:rsidRPr="00B41411">
        <w:rPr>
          <w:rFonts w:ascii="Times New Roman" w:hAnsi="Times New Roman" w:cs="Times New Roman"/>
          <w:sz w:val="24"/>
          <w:szCs w:val="24"/>
        </w:rPr>
        <w:t xml:space="preserve">ome comments have been provided to the author via email </w:t>
      </w:r>
      <w:r w:rsidR="003E5158" w:rsidRPr="00B41411">
        <w:rPr>
          <w:rFonts w:ascii="Times New Roman" w:hAnsi="Times New Roman" w:cs="Times New Roman"/>
          <w:sz w:val="24"/>
          <w:szCs w:val="24"/>
        </w:rPr>
        <w:t>concerning the format of the proposal.  Discussions on the document revolved around the following points: 1</w:t>
      </w:r>
      <w:r w:rsidR="009336D7" w:rsidRPr="00B41411">
        <w:rPr>
          <w:rFonts w:ascii="Times New Roman" w:hAnsi="Times New Roman" w:cs="Times New Roman"/>
          <w:sz w:val="24"/>
          <w:szCs w:val="24"/>
        </w:rPr>
        <w:t xml:space="preserve">) Some information about existing systems (e.g. </w:t>
      </w:r>
      <w:r w:rsidR="003E5158" w:rsidRPr="00B41411">
        <w:rPr>
          <w:rFonts w:ascii="Times New Roman" w:hAnsi="Times New Roman" w:cs="Times New Roman"/>
          <w:sz w:val="24"/>
          <w:szCs w:val="24"/>
        </w:rPr>
        <w:t>NASA</w:t>
      </w:r>
      <w:r w:rsidR="009336D7" w:rsidRPr="00B41411">
        <w:rPr>
          <w:rFonts w:ascii="Times New Roman" w:hAnsi="Times New Roman" w:cs="Times New Roman"/>
          <w:sz w:val="24"/>
          <w:szCs w:val="24"/>
        </w:rPr>
        <w:t xml:space="preserve">) would be helpful. </w:t>
      </w:r>
      <w:r w:rsidR="00257C70" w:rsidRPr="00B41411">
        <w:rPr>
          <w:rFonts w:ascii="Times New Roman" w:hAnsi="Times New Roman" w:cs="Times New Roman"/>
          <w:sz w:val="24"/>
          <w:szCs w:val="24"/>
        </w:rPr>
        <w:t>2) Appropriate regulatory text instrument to utilize</w:t>
      </w:r>
      <w:r w:rsidR="009336D7" w:rsidRPr="00B41411">
        <w:rPr>
          <w:rFonts w:ascii="Times New Roman" w:hAnsi="Times New Roman" w:cs="Times New Roman"/>
          <w:sz w:val="24"/>
          <w:szCs w:val="24"/>
        </w:rPr>
        <w:t xml:space="preserve"> in the proposal section</w:t>
      </w:r>
      <w:r w:rsidR="00257C70" w:rsidRPr="00B41411">
        <w:rPr>
          <w:rFonts w:ascii="Times New Roman" w:hAnsi="Times New Roman" w:cs="Times New Roman"/>
          <w:sz w:val="24"/>
          <w:szCs w:val="24"/>
        </w:rPr>
        <w:t xml:space="preserve"> (</w:t>
      </w:r>
      <w:r w:rsidR="009336D7" w:rsidRPr="00B41411">
        <w:rPr>
          <w:rFonts w:ascii="Times New Roman" w:hAnsi="Times New Roman" w:cs="Times New Roman"/>
          <w:sz w:val="24"/>
          <w:szCs w:val="24"/>
        </w:rPr>
        <w:t xml:space="preserve">e.g. </w:t>
      </w:r>
      <w:r w:rsidR="00257C70" w:rsidRPr="00B41411">
        <w:rPr>
          <w:rFonts w:ascii="Times New Roman" w:hAnsi="Times New Roman" w:cs="Times New Roman"/>
          <w:sz w:val="24"/>
          <w:szCs w:val="24"/>
        </w:rPr>
        <w:t>footnote modific</w:t>
      </w:r>
      <w:r w:rsidR="009336D7" w:rsidRPr="00B41411">
        <w:rPr>
          <w:rFonts w:ascii="Times New Roman" w:hAnsi="Times New Roman" w:cs="Times New Roman"/>
          <w:sz w:val="24"/>
          <w:szCs w:val="24"/>
        </w:rPr>
        <w:t>ation was suggested</w:t>
      </w:r>
      <w:r w:rsidR="00257C70" w:rsidRPr="00B41411">
        <w:rPr>
          <w:rFonts w:ascii="Times New Roman" w:hAnsi="Times New Roman" w:cs="Times New Roman"/>
          <w:sz w:val="24"/>
          <w:szCs w:val="24"/>
        </w:rPr>
        <w:t>)</w:t>
      </w:r>
      <w:r w:rsidR="009336D7" w:rsidRPr="00B41411">
        <w:rPr>
          <w:rFonts w:ascii="Times New Roman" w:hAnsi="Times New Roman" w:cs="Times New Roman"/>
          <w:sz w:val="24"/>
          <w:szCs w:val="24"/>
        </w:rPr>
        <w:t xml:space="preserve">. It was noted that the format for proposals was provided in Document </w:t>
      </w:r>
      <w:r w:rsidR="009336D7" w:rsidRPr="00B41411">
        <w:rPr>
          <w:rFonts w:ascii="Times New Roman" w:hAnsi="Times New Roman" w:cs="Times New Roman"/>
          <w:b/>
          <w:sz w:val="24"/>
          <w:szCs w:val="24"/>
        </w:rPr>
        <w:t>IWG-2/005</w:t>
      </w:r>
      <w:r w:rsidR="009336D7" w:rsidRPr="00B41411">
        <w:rPr>
          <w:rFonts w:ascii="Times New Roman" w:hAnsi="Times New Roman" w:cs="Times New Roman"/>
          <w:sz w:val="24"/>
          <w:szCs w:val="24"/>
        </w:rPr>
        <w:t>.</w:t>
      </w:r>
    </w:p>
    <w:p w14:paraId="2181D5DC" w14:textId="67B6BF7F" w:rsidR="00257C70" w:rsidRPr="00B41411" w:rsidRDefault="00257C70" w:rsidP="00257C70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>The document was tabled and interested parties are invited to contact Dr</w:t>
      </w:r>
      <w:r w:rsidR="009336D7" w:rsidRPr="00B41411">
        <w:rPr>
          <w:rFonts w:ascii="Times New Roman" w:hAnsi="Times New Roman" w:cs="Times New Roman"/>
          <w:sz w:val="24"/>
          <w:szCs w:val="24"/>
        </w:rPr>
        <w:t>. Marcus directly with suggestions. A</w:t>
      </w:r>
      <w:r w:rsidRPr="00B41411">
        <w:rPr>
          <w:rFonts w:ascii="Times New Roman" w:hAnsi="Times New Roman" w:cs="Times New Roman"/>
          <w:sz w:val="24"/>
          <w:szCs w:val="24"/>
        </w:rPr>
        <w:t xml:space="preserve"> </w:t>
      </w:r>
      <w:r w:rsidR="009336D7" w:rsidRPr="00B41411">
        <w:rPr>
          <w:rFonts w:ascii="Times New Roman" w:hAnsi="Times New Roman" w:cs="Times New Roman"/>
          <w:sz w:val="24"/>
          <w:szCs w:val="24"/>
        </w:rPr>
        <w:t>revised proposal will</w:t>
      </w:r>
      <w:r w:rsidRPr="00B41411">
        <w:rPr>
          <w:rFonts w:ascii="Times New Roman" w:hAnsi="Times New Roman" w:cs="Times New Roman"/>
          <w:sz w:val="24"/>
          <w:szCs w:val="24"/>
        </w:rPr>
        <w:t xml:space="preserve"> be considered at the next meeting.</w:t>
      </w:r>
    </w:p>
    <w:p w14:paraId="03A7D672" w14:textId="77777777" w:rsidR="00E465F0" w:rsidRPr="00B41411" w:rsidRDefault="00E465F0" w:rsidP="00257C70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4775293F" w14:textId="6C4D2F07" w:rsidR="00257C70" w:rsidRPr="00B41411" w:rsidRDefault="00257C70" w:rsidP="009B5317">
      <w:pPr>
        <w:pStyle w:val="ListParagraph"/>
        <w:numPr>
          <w:ilvl w:val="0"/>
          <w:numId w:val="12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>Issue 9.1.1- IMT ~ 2 GHz -</w:t>
      </w:r>
      <w:r w:rsidRPr="00B41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1411">
        <w:rPr>
          <w:rFonts w:ascii="Times New Roman" w:hAnsi="Times New Roman" w:cs="Times New Roman"/>
          <w:sz w:val="24"/>
          <w:szCs w:val="24"/>
        </w:rPr>
        <w:t xml:space="preserve">Document </w:t>
      </w:r>
      <w:r w:rsidRPr="00B41411">
        <w:rPr>
          <w:rFonts w:ascii="Times New Roman" w:hAnsi="Times New Roman" w:cs="Times New Roman"/>
          <w:b/>
          <w:sz w:val="24"/>
          <w:szCs w:val="24"/>
        </w:rPr>
        <w:t>IWG-2/041r1 (28.08.17)</w:t>
      </w:r>
      <w:r w:rsidRPr="00B41411">
        <w:rPr>
          <w:rFonts w:ascii="Times New Roman" w:hAnsi="Times New Roman" w:cs="Times New Roman"/>
          <w:sz w:val="24"/>
          <w:szCs w:val="24"/>
        </w:rPr>
        <w:t xml:space="preserve">- Brennan Price, </w:t>
      </w:r>
      <w:proofErr w:type="spellStart"/>
      <w:r w:rsidRPr="00B41411">
        <w:rPr>
          <w:rFonts w:ascii="Times New Roman" w:hAnsi="Times New Roman" w:cs="Times New Roman"/>
          <w:sz w:val="24"/>
          <w:szCs w:val="24"/>
        </w:rPr>
        <w:t>Echostar</w:t>
      </w:r>
      <w:proofErr w:type="spellEnd"/>
      <w:r w:rsidRPr="00B41411">
        <w:rPr>
          <w:rFonts w:ascii="Times New Roman" w:hAnsi="Times New Roman" w:cs="Times New Roman"/>
          <w:sz w:val="24"/>
          <w:szCs w:val="24"/>
        </w:rPr>
        <w:t>, noted that edits provided by Dr.</w:t>
      </w:r>
      <w:r w:rsidR="009336D7" w:rsidRPr="00B41411">
        <w:rPr>
          <w:rFonts w:ascii="Times New Roman" w:hAnsi="Times New Roman" w:cs="Times New Roman"/>
          <w:sz w:val="24"/>
          <w:szCs w:val="24"/>
        </w:rPr>
        <w:t xml:space="preserve"> Charles Rush have been incorporated into this revision. </w:t>
      </w:r>
      <w:r w:rsidRPr="00B41411">
        <w:rPr>
          <w:rFonts w:ascii="Times New Roman" w:hAnsi="Times New Roman" w:cs="Times New Roman"/>
          <w:sz w:val="24"/>
          <w:szCs w:val="24"/>
        </w:rPr>
        <w:t>Don Jansky</w:t>
      </w:r>
      <w:r w:rsidR="009336D7" w:rsidRPr="00B41411">
        <w:rPr>
          <w:rFonts w:ascii="Times New Roman" w:hAnsi="Times New Roman" w:cs="Times New Roman"/>
          <w:sz w:val="24"/>
          <w:szCs w:val="24"/>
        </w:rPr>
        <w:t xml:space="preserve">, Jansky </w:t>
      </w:r>
      <w:proofErr w:type="spellStart"/>
      <w:r w:rsidR="009336D7" w:rsidRPr="00B41411">
        <w:rPr>
          <w:rFonts w:ascii="Times New Roman" w:hAnsi="Times New Roman" w:cs="Times New Roman"/>
          <w:sz w:val="24"/>
          <w:szCs w:val="24"/>
        </w:rPr>
        <w:t>Barmat</w:t>
      </w:r>
      <w:proofErr w:type="spellEnd"/>
      <w:r w:rsidR="009336D7" w:rsidRPr="00B41411">
        <w:rPr>
          <w:rFonts w:ascii="Times New Roman" w:hAnsi="Times New Roman" w:cs="Times New Roman"/>
          <w:sz w:val="24"/>
          <w:szCs w:val="24"/>
        </w:rPr>
        <w:t>,</w:t>
      </w:r>
      <w:r w:rsidRPr="00B41411">
        <w:rPr>
          <w:rFonts w:ascii="Times New Roman" w:hAnsi="Times New Roman" w:cs="Times New Roman"/>
          <w:sz w:val="24"/>
          <w:szCs w:val="24"/>
        </w:rPr>
        <w:t xml:space="preserve"> expressed support for the current revision. Discussions on the document mainly addressed ambiguous text in regards to whether the scope of the docu</w:t>
      </w:r>
      <w:r w:rsidR="009336D7" w:rsidRPr="00B41411">
        <w:rPr>
          <w:rFonts w:ascii="Times New Roman" w:hAnsi="Times New Roman" w:cs="Times New Roman"/>
          <w:sz w:val="24"/>
          <w:szCs w:val="24"/>
        </w:rPr>
        <w:t>ment is limited to the terrestrial and mobile satellite</w:t>
      </w:r>
      <w:r w:rsidRPr="00B41411">
        <w:rPr>
          <w:rFonts w:ascii="Times New Roman" w:hAnsi="Times New Roman" w:cs="Times New Roman"/>
          <w:sz w:val="24"/>
          <w:szCs w:val="24"/>
        </w:rPr>
        <w:t xml:space="preserve"> component</w:t>
      </w:r>
      <w:r w:rsidR="009336D7" w:rsidRPr="00B41411">
        <w:rPr>
          <w:rFonts w:ascii="Times New Roman" w:hAnsi="Times New Roman" w:cs="Times New Roman"/>
          <w:sz w:val="24"/>
          <w:szCs w:val="24"/>
        </w:rPr>
        <w:t>s</w:t>
      </w:r>
      <w:r w:rsidRPr="00B41411">
        <w:rPr>
          <w:rFonts w:ascii="Times New Roman" w:hAnsi="Times New Roman" w:cs="Times New Roman"/>
          <w:sz w:val="24"/>
          <w:szCs w:val="24"/>
        </w:rPr>
        <w:t xml:space="preserve"> of IMT or compatibility with </w:t>
      </w:r>
      <w:r w:rsidR="009336D7" w:rsidRPr="00B41411">
        <w:rPr>
          <w:rFonts w:ascii="Times New Roman" w:hAnsi="Times New Roman" w:cs="Times New Roman"/>
          <w:sz w:val="24"/>
          <w:szCs w:val="24"/>
        </w:rPr>
        <w:t xml:space="preserve">the mobile and mobile </w:t>
      </w:r>
      <w:r w:rsidRPr="00B41411">
        <w:rPr>
          <w:rFonts w:ascii="Times New Roman" w:hAnsi="Times New Roman" w:cs="Times New Roman"/>
          <w:sz w:val="24"/>
          <w:szCs w:val="24"/>
        </w:rPr>
        <w:t xml:space="preserve">satellite </w:t>
      </w:r>
      <w:r w:rsidR="009336D7" w:rsidRPr="00B41411">
        <w:rPr>
          <w:rFonts w:ascii="Times New Roman" w:hAnsi="Times New Roman" w:cs="Times New Roman"/>
          <w:sz w:val="24"/>
          <w:szCs w:val="24"/>
        </w:rPr>
        <w:t xml:space="preserve">services </w:t>
      </w:r>
      <w:r w:rsidRPr="00B41411">
        <w:rPr>
          <w:rFonts w:ascii="Times New Roman" w:hAnsi="Times New Roman" w:cs="Times New Roman"/>
          <w:sz w:val="24"/>
          <w:szCs w:val="24"/>
        </w:rPr>
        <w:t xml:space="preserve">in general, as well as </w:t>
      </w:r>
      <w:r w:rsidR="0070446D" w:rsidRPr="00B41411">
        <w:rPr>
          <w:rFonts w:ascii="Times New Roman" w:hAnsi="Times New Roman" w:cs="Times New Roman"/>
          <w:sz w:val="24"/>
          <w:szCs w:val="24"/>
        </w:rPr>
        <w:t>formatting of background and issues information</w:t>
      </w:r>
      <w:r w:rsidRPr="00B41411">
        <w:rPr>
          <w:rFonts w:ascii="Times New Roman" w:hAnsi="Times New Roman" w:cs="Times New Roman"/>
          <w:sz w:val="24"/>
          <w:szCs w:val="24"/>
        </w:rPr>
        <w:t>. Brennan Price agreed to follow</w:t>
      </w:r>
      <w:r w:rsidR="009336D7" w:rsidRPr="00B41411">
        <w:rPr>
          <w:rFonts w:ascii="Times New Roman" w:hAnsi="Times New Roman" w:cs="Times New Roman"/>
          <w:sz w:val="24"/>
          <w:szCs w:val="24"/>
        </w:rPr>
        <w:t xml:space="preserve"> up with the interested parties to clarify</w:t>
      </w:r>
      <w:r w:rsidRPr="00B41411">
        <w:rPr>
          <w:rFonts w:ascii="Times New Roman" w:hAnsi="Times New Roman" w:cs="Times New Roman"/>
          <w:sz w:val="24"/>
          <w:szCs w:val="24"/>
        </w:rPr>
        <w:t xml:space="preserve"> the language in consistency with ITU-R Resolution </w:t>
      </w:r>
      <w:r w:rsidRPr="00B41411">
        <w:rPr>
          <w:rFonts w:ascii="Times New Roman" w:hAnsi="Times New Roman" w:cs="Times New Roman"/>
          <w:b/>
          <w:sz w:val="24"/>
          <w:szCs w:val="24"/>
        </w:rPr>
        <w:t>212</w:t>
      </w:r>
      <w:r w:rsidRPr="00B41411">
        <w:rPr>
          <w:rFonts w:ascii="Times New Roman" w:hAnsi="Times New Roman" w:cs="Times New Roman"/>
          <w:sz w:val="24"/>
          <w:szCs w:val="24"/>
        </w:rPr>
        <w:t>.</w:t>
      </w:r>
    </w:p>
    <w:p w14:paraId="097A2CA3" w14:textId="2F0F0D42" w:rsidR="0070446D" w:rsidRPr="00B41411" w:rsidRDefault="0070446D" w:rsidP="0070446D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>The document was tabled for possible revisions to be considered at the next meeting.</w:t>
      </w:r>
    </w:p>
    <w:p w14:paraId="58DA81CB" w14:textId="77777777" w:rsidR="00E465F0" w:rsidRPr="00B41411" w:rsidRDefault="00E465F0" w:rsidP="0070446D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6B1C8531" w14:textId="6AC61656" w:rsidR="0070446D" w:rsidRPr="00B41411" w:rsidRDefault="00187AD5" w:rsidP="000A1BD9">
      <w:pPr>
        <w:pStyle w:val="ListParagraph"/>
        <w:numPr>
          <w:ilvl w:val="0"/>
          <w:numId w:val="12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>Issue 9.1.5 RLANs in 5 GHz</w:t>
      </w:r>
      <w:r w:rsidR="005E3A72" w:rsidRPr="00B41411">
        <w:rPr>
          <w:rFonts w:ascii="Times New Roman" w:hAnsi="Times New Roman" w:cs="Times New Roman"/>
          <w:sz w:val="24"/>
          <w:szCs w:val="24"/>
        </w:rPr>
        <w:t xml:space="preserve">- Document </w:t>
      </w:r>
      <w:r w:rsidR="0070446D" w:rsidRPr="00B41411">
        <w:rPr>
          <w:rFonts w:ascii="Times New Roman" w:hAnsi="Times New Roman" w:cs="Times New Roman"/>
          <w:b/>
          <w:sz w:val="24"/>
          <w:szCs w:val="24"/>
        </w:rPr>
        <w:t>IWG-2/033</w:t>
      </w:r>
      <w:r w:rsidR="005E3A72" w:rsidRPr="00B41411">
        <w:rPr>
          <w:rFonts w:ascii="Times New Roman" w:hAnsi="Times New Roman" w:cs="Times New Roman"/>
          <w:b/>
          <w:sz w:val="24"/>
          <w:szCs w:val="24"/>
        </w:rPr>
        <w:t>r1 (</w:t>
      </w:r>
      <w:r w:rsidR="0070446D" w:rsidRPr="00B41411">
        <w:rPr>
          <w:rFonts w:ascii="Times New Roman" w:hAnsi="Times New Roman" w:cs="Times New Roman"/>
          <w:b/>
          <w:sz w:val="24"/>
          <w:szCs w:val="24"/>
        </w:rPr>
        <w:t>05</w:t>
      </w:r>
      <w:r w:rsidR="005E3A72" w:rsidRPr="00B41411">
        <w:rPr>
          <w:rFonts w:ascii="Times New Roman" w:hAnsi="Times New Roman" w:cs="Times New Roman"/>
          <w:b/>
          <w:sz w:val="24"/>
          <w:szCs w:val="24"/>
        </w:rPr>
        <w:t>.0</w:t>
      </w:r>
      <w:r w:rsidR="0070446D" w:rsidRPr="00B41411">
        <w:rPr>
          <w:rFonts w:ascii="Times New Roman" w:hAnsi="Times New Roman" w:cs="Times New Roman"/>
          <w:b/>
          <w:sz w:val="24"/>
          <w:szCs w:val="24"/>
        </w:rPr>
        <w:t>4</w:t>
      </w:r>
      <w:r w:rsidR="005E3A72" w:rsidRPr="00B41411">
        <w:rPr>
          <w:rFonts w:ascii="Times New Roman" w:hAnsi="Times New Roman" w:cs="Times New Roman"/>
          <w:b/>
          <w:sz w:val="24"/>
          <w:szCs w:val="24"/>
        </w:rPr>
        <w:t>.17)</w:t>
      </w:r>
      <w:r w:rsidR="009336D7" w:rsidRPr="00B41411">
        <w:rPr>
          <w:rFonts w:ascii="Times New Roman" w:hAnsi="Times New Roman" w:cs="Times New Roman"/>
          <w:sz w:val="24"/>
          <w:szCs w:val="24"/>
        </w:rPr>
        <w:t xml:space="preserve"> – Alexander Roytblat, Wi-Fi Alliance</w:t>
      </w:r>
      <w:r w:rsidR="0070446D" w:rsidRPr="00B41411">
        <w:rPr>
          <w:rFonts w:ascii="Times New Roman" w:hAnsi="Times New Roman" w:cs="Times New Roman"/>
          <w:sz w:val="24"/>
          <w:szCs w:val="24"/>
        </w:rPr>
        <w:t>, indicated that no chan</w:t>
      </w:r>
      <w:ins w:id="0" w:author="IWG-2" w:date="2017-09-12T15:37:00Z">
        <w:r w:rsidR="007C2492">
          <w:rPr>
            <w:rFonts w:ascii="Times New Roman" w:hAnsi="Times New Roman" w:cs="Times New Roman"/>
            <w:sz w:val="24"/>
            <w:szCs w:val="24"/>
          </w:rPr>
          <w:t>g</w:t>
        </w:r>
      </w:ins>
      <w:del w:id="1" w:author="Scott" w:date="2017-09-11T09:49:00Z">
        <w:r w:rsidR="0070446D" w:rsidRPr="00B41411" w:rsidDel="00D11F7B">
          <w:rPr>
            <w:rFonts w:ascii="Times New Roman" w:hAnsi="Times New Roman" w:cs="Times New Roman"/>
            <w:sz w:val="24"/>
            <w:szCs w:val="24"/>
          </w:rPr>
          <w:delText>c</w:delText>
        </w:r>
      </w:del>
      <w:r w:rsidR="0070446D" w:rsidRPr="00B41411">
        <w:rPr>
          <w:rFonts w:ascii="Times New Roman" w:hAnsi="Times New Roman" w:cs="Times New Roman"/>
          <w:sz w:val="24"/>
          <w:szCs w:val="24"/>
        </w:rPr>
        <w:t xml:space="preserve">es have been made since the document was last considered. </w:t>
      </w:r>
      <w:r w:rsidR="009336D7" w:rsidRPr="00B41411">
        <w:rPr>
          <w:rFonts w:ascii="Times New Roman" w:hAnsi="Times New Roman" w:cs="Times New Roman"/>
          <w:sz w:val="24"/>
          <w:szCs w:val="24"/>
        </w:rPr>
        <w:t xml:space="preserve">It was noted that there are some editorial revisions needed. </w:t>
      </w:r>
      <w:r w:rsidR="0070446D" w:rsidRPr="00B41411">
        <w:rPr>
          <w:rFonts w:ascii="Times New Roman" w:hAnsi="Times New Roman" w:cs="Times New Roman"/>
          <w:sz w:val="24"/>
          <w:szCs w:val="24"/>
        </w:rPr>
        <w:t>Disposition of the document is to be determine</w:t>
      </w:r>
      <w:r w:rsidR="009336D7" w:rsidRPr="00B41411">
        <w:rPr>
          <w:rFonts w:ascii="Times New Roman" w:hAnsi="Times New Roman" w:cs="Times New Roman"/>
          <w:sz w:val="24"/>
          <w:szCs w:val="24"/>
        </w:rPr>
        <w:t>d</w:t>
      </w:r>
      <w:r w:rsidR="0070446D" w:rsidRPr="00B41411">
        <w:rPr>
          <w:rFonts w:ascii="Times New Roman" w:hAnsi="Times New Roman" w:cs="Times New Roman"/>
          <w:sz w:val="24"/>
          <w:szCs w:val="24"/>
        </w:rPr>
        <w:t xml:space="preserve"> in conjunction with </w:t>
      </w:r>
      <w:r w:rsidR="0070446D" w:rsidRPr="00B41411">
        <w:rPr>
          <w:rFonts w:ascii="Times New Roman" w:hAnsi="Times New Roman" w:cs="Times New Roman"/>
          <w:b/>
          <w:sz w:val="24"/>
          <w:szCs w:val="24"/>
        </w:rPr>
        <w:t>Document</w:t>
      </w:r>
      <w:r w:rsidR="0070446D" w:rsidRPr="00B41411">
        <w:rPr>
          <w:rFonts w:ascii="Times New Roman" w:hAnsi="Times New Roman" w:cs="Times New Roman"/>
          <w:sz w:val="24"/>
          <w:szCs w:val="24"/>
        </w:rPr>
        <w:t xml:space="preserve"> </w:t>
      </w:r>
      <w:r w:rsidR="0070446D" w:rsidRPr="00B41411">
        <w:rPr>
          <w:rFonts w:ascii="Times New Roman" w:hAnsi="Times New Roman" w:cs="Times New Roman"/>
          <w:b/>
          <w:sz w:val="24"/>
          <w:szCs w:val="24"/>
        </w:rPr>
        <w:t>IWG-2/040r3 (25.08.17).</w:t>
      </w:r>
    </w:p>
    <w:p w14:paraId="51B2334B" w14:textId="77777777" w:rsidR="00E465F0" w:rsidRPr="00B41411" w:rsidRDefault="00E465F0" w:rsidP="00E465F0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2E5BDC4E" w14:textId="3C780453" w:rsidR="00EC4490" w:rsidRPr="00B41411" w:rsidRDefault="0070446D" w:rsidP="00F21DF8">
      <w:pPr>
        <w:pStyle w:val="ListParagraph"/>
        <w:numPr>
          <w:ilvl w:val="0"/>
          <w:numId w:val="12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>Issue 9.1.5 RLANs in 5 GHz- Document</w:t>
      </w:r>
      <w:r w:rsidR="00187AD5" w:rsidRPr="00B41411">
        <w:rPr>
          <w:rFonts w:ascii="Times New Roman" w:hAnsi="Times New Roman" w:cs="Times New Roman"/>
          <w:sz w:val="24"/>
          <w:szCs w:val="24"/>
        </w:rPr>
        <w:t xml:space="preserve"> </w:t>
      </w:r>
      <w:r w:rsidR="00187AD5" w:rsidRPr="00B41411">
        <w:rPr>
          <w:rFonts w:ascii="Times New Roman" w:hAnsi="Times New Roman" w:cs="Times New Roman"/>
          <w:b/>
          <w:sz w:val="24"/>
          <w:szCs w:val="24"/>
        </w:rPr>
        <w:t>IWG-2/040</w:t>
      </w:r>
      <w:r w:rsidR="003158D7" w:rsidRPr="00B41411">
        <w:rPr>
          <w:rFonts w:ascii="Times New Roman" w:hAnsi="Times New Roman" w:cs="Times New Roman"/>
          <w:b/>
          <w:sz w:val="24"/>
          <w:szCs w:val="24"/>
        </w:rPr>
        <w:t>r</w:t>
      </w:r>
      <w:r w:rsidRPr="00B41411">
        <w:rPr>
          <w:rFonts w:ascii="Times New Roman" w:hAnsi="Times New Roman" w:cs="Times New Roman"/>
          <w:b/>
          <w:sz w:val="24"/>
          <w:szCs w:val="24"/>
        </w:rPr>
        <w:t>3</w:t>
      </w:r>
      <w:r w:rsidR="00187AD5" w:rsidRPr="00B4141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B41411">
        <w:rPr>
          <w:rFonts w:ascii="Times New Roman" w:hAnsi="Times New Roman" w:cs="Times New Roman"/>
          <w:b/>
          <w:sz w:val="24"/>
          <w:szCs w:val="24"/>
        </w:rPr>
        <w:t>25</w:t>
      </w:r>
      <w:r w:rsidR="00187AD5" w:rsidRPr="00B41411">
        <w:rPr>
          <w:rFonts w:ascii="Times New Roman" w:hAnsi="Times New Roman" w:cs="Times New Roman"/>
          <w:b/>
          <w:sz w:val="24"/>
          <w:szCs w:val="24"/>
        </w:rPr>
        <w:t>.0</w:t>
      </w:r>
      <w:r w:rsidRPr="00B41411">
        <w:rPr>
          <w:rFonts w:ascii="Times New Roman" w:hAnsi="Times New Roman" w:cs="Times New Roman"/>
          <w:b/>
          <w:sz w:val="24"/>
          <w:szCs w:val="24"/>
        </w:rPr>
        <w:t>8</w:t>
      </w:r>
      <w:r w:rsidR="00187AD5" w:rsidRPr="00B41411">
        <w:rPr>
          <w:rFonts w:ascii="Times New Roman" w:hAnsi="Times New Roman" w:cs="Times New Roman"/>
          <w:b/>
          <w:sz w:val="24"/>
          <w:szCs w:val="24"/>
        </w:rPr>
        <w:t>.17)</w:t>
      </w:r>
      <w:r w:rsidR="005E3A72" w:rsidRPr="00B41411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629F0" w:rsidRPr="00B41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AD6" w:rsidRPr="00B41411">
        <w:rPr>
          <w:rFonts w:ascii="Times New Roman" w:hAnsi="Times New Roman" w:cs="Times New Roman"/>
          <w:sz w:val="24"/>
          <w:szCs w:val="24"/>
        </w:rPr>
        <w:t>Scott Ko</w:t>
      </w:r>
      <w:r w:rsidR="00D61EA2" w:rsidRPr="00B41411">
        <w:rPr>
          <w:rFonts w:ascii="Times New Roman" w:hAnsi="Times New Roman" w:cs="Times New Roman"/>
          <w:sz w:val="24"/>
          <w:szCs w:val="24"/>
        </w:rPr>
        <w:t>tler</w:t>
      </w:r>
      <w:r w:rsidR="00FD35CF" w:rsidRPr="00B41411">
        <w:rPr>
          <w:rFonts w:ascii="Times New Roman" w:hAnsi="Times New Roman" w:cs="Times New Roman"/>
          <w:sz w:val="24"/>
          <w:szCs w:val="24"/>
        </w:rPr>
        <w:t>, Lockheed Martin</w:t>
      </w:r>
      <w:r w:rsidR="00007CCE" w:rsidRPr="00B41411">
        <w:rPr>
          <w:rFonts w:ascii="Times New Roman" w:hAnsi="Times New Roman" w:cs="Times New Roman"/>
          <w:sz w:val="24"/>
          <w:szCs w:val="24"/>
        </w:rPr>
        <w:t xml:space="preserve"> Corp.</w:t>
      </w:r>
      <w:r w:rsidR="00FD35CF" w:rsidRPr="00B41411">
        <w:rPr>
          <w:rFonts w:ascii="Times New Roman" w:hAnsi="Times New Roman" w:cs="Times New Roman"/>
          <w:sz w:val="24"/>
          <w:szCs w:val="24"/>
        </w:rPr>
        <w:t>,</w:t>
      </w:r>
      <w:r w:rsidR="003158D7" w:rsidRPr="00B41411">
        <w:rPr>
          <w:rFonts w:ascii="Times New Roman" w:hAnsi="Times New Roman" w:cs="Times New Roman"/>
          <w:sz w:val="24"/>
          <w:szCs w:val="24"/>
        </w:rPr>
        <w:t xml:space="preserve"> </w:t>
      </w:r>
      <w:r w:rsidR="00EC4490" w:rsidRPr="00B41411">
        <w:rPr>
          <w:rFonts w:ascii="Times New Roman" w:hAnsi="Times New Roman" w:cs="Times New Roman"/>
          <w:sz w:val="24"/>
          <w:szCs w:val="24"/>
        </w:rPr>
        <w:t>introduced</w:t>
      </w:r>
      <w:r w:rsidRPr="00B41411">
        <w:rPr>
          <w:rFonts w:ascii="Times New Roman" w:hAnsi="Times New Roman" w:cs="Times New Roman"/>
          <w:sz w:val="24"/>
          <w:szCs w:val="24"/>
        </w:rPr>
        <w:t xml:space="preserve"> the changes in</w:t>
      </w:r>
      <w:r w:rsidR="003158D7" w:rsidRPr="00B41411">
        <w:rPr>
          <w:rFonts w:ascii="Times New Roman" w:hAnsi="Times New Roman" w:cs="Times New Roman"/>
          <w:sz w:val="24"/>
          <w:szCs w:val="24"/>
        </w:rPr>
        <w:t xml:space="preserve"> </w:t>
      </w:r>
      <w:r w:rsidR="009336D7" w:rsidRPr="00B41411">
        <w:rPr>
          <w:rFonts w:ascii="Times New Roman" w:hAnsi="Times New Roman" w:cs="Times New Roman"/>
          <w:sz w:val="24"/>
          <w:szCs w:val="24"/>
        </w:rPr>
        <w:t>this revision</w:t>
      </w:r>
      <w:r w:rsidR="000318A6" w:rsidRPr="00B41411">
        <w:rPr>
          <w:rFonts w:ascii="Times New Roman" w:hAnsi="Times New Roman" w:cs="Times New Roman"/>
          <w:sz w:val="24"/>
          <w:szCs w:val="24"/>
        </w:rPr>
        <w:t>.</w:t>
      </w:r>
      <w:r w:rsidRPr="00B41411">
        <w:rPr>
          <w:rFonts w:ascii="Times New Roman" w:hAnsi="Times New Roman" w:cs="Times New Roman"/>
          <w:sz w:val="24"/>
          <w:szCs w:val="24"/>
        </w:rPr>
        <w:t xml:space="preserve"> Alexande</w:t>
      </w:r>
      <w:r w:rsidR="009336D7" w:rsidRPr="00B41411">
        <w:rPr>
          <w:rFonts w:ascii="Times New Roman" w:hAnsi="Times New Roman" w:cs="Times New Roman"/>
          <w:sz w:val="24"/>
          <w:szCs w:val="24"/>
        </w:rPr>
        <w:t>r Roytblat, Wi-Fi Alliance</w:t>
      </w:r>
      <w:r w:rsidR="00F21DF8" w:rsidRPr="00B41411">
        <w:rPr>
          <w:rFonts w:ascii="Times New Roman" w:hAnsi="Times New Roman" w:cs="Times New Roman"/>
          <w:sz w:val="24"/>
          <w:szCs w:val="24"/>
        </w:rPr>
        <w:t xml:space="preserve">, noted that this revision still has proposed </w:t>
      </w:r>
      <w:r w:rsidRPr="00B41411">
        <w:rPr>
          <w:rFonts w:ascii="Times New Roman" w:hAnsi="Times New Roman" w:cs="Times New Roman"/>
          <w:sz w:val="24"/>
          <w:szCs w:val="24"/>
        </w:rPr>
        <w:t xml:space="preserve">changes to the </w:t>
      </w:r>
      <w:r w:rsidR="00F21DF8" w:rsidRPr="00B41411">
        <w:rPr>
          <w:rFonts w:ascii="Times New Roman" w:hAnsi="Times New Roman" w:cs="Times New Roman"/>
          <w:sz w:val="24"/>
          <w:szCs w:val="24"/>
        </w:rPr>
        <w:t>footnotes in the Radio Regulations, which w</w:t>
      </w:r>
      <w:r w:rsidRPr="00B41411">
        <w:rPr>
          <w:rFonts w:ascii="Times New Roman" w:hAnsi="Times New Roman" w:cs="Times New Roman"/>
          <w:sz w:val="24"/>
          <w:szCs w:val="24"/>
        </w:rPr>
        <w:t>ould be unacceptable</w:t>
      </w:r>
      <w:r w:rsidR="00F21DF8" w:rsidRPr="00B41411">
        <w:rPr>
          <w:rFonts w:ascii="Times New Roman" w:hAnsi="Times New Roman" w:cs="Times New Roman"/>
          <w:sz w:val="24"/>
          <w:szCs w:val="24"/>
        </w:rPr>
        <w:t xml:space="preserve"> to the members of his association</w:t>
      </w:r>
      <w:r w:rsidRPr="00B41411">
        <w:rPr>
          <w:rFonts w:ascii="Times New Roman" w:hAnsi="Times New Roman" w:cs="Times New Roman"/>
          <w:sz w:val="24"/>
          <w:szCs w:val="24"/>
        </w:rPr>
        <w:t>.</w:t>
      </w:r>
      <w:r w:rsidR="009B5317" w:rsidRPr="00B41411">
        <w:rPr>
          <w:rFonts w:ascii="Times New Roman" w:hAnsi="Times New Roman" w:cs="Times New Roman"/>
          <w:sz w:val="24"/>
          <w:szCs w:val="24"/>
        </w:rPr>
        <w:t xml:space="preserve"> </w:t>
      </w:r>
      <w:r w:rsidR="00F21DF8" w:rsidRPr="00B41411">
        <w:rPr>
          <w:rFonts w:ascii="Times New Roman" w:hAnsi="Times New Roman" w:cs="Times New Roman"/>
          <w:sz w:val="24"/>
          <w:szCs w:val="24"/>
        </w:rPr>
        <w:t>Interested parties were asked to continue working off-line to see if a</w:t>
      </w:r>
      <w:r w:rsidR="00007CCE" w:rsidRPr="00B41411">
        <w:rPr>
          <w:rFonts w:ascii="Times New Roman" w:hAnsi="Times New Roman" w:cs="Times New Roman"/>
          <w:sz w:val="24"/>
          <w:szCs w:val="24"/>
        </w:rPr>
        <w:t xml:space="preserve"> </w:t>
      </w:r>
      <w:r w:rsidR="00F21DF8" w:rsidRPr="00B41411">
        <w:rPr>
          <w:rFonts w:ascii="Times New Roman" w:hAnsi="Times New Roman" w:cs="Times New Roman"/>
          <w:sz w:val="24"/>
          <w:szCs w:val="24"/>
        </w:rPr>
        <w:t xml:space="preserve">consensus </w:t>
      </w:r>
      <w:r w:rsidR="00007CCE" w:rsidRPr="00B41411">
        <w:rPr>
          <w:rFonts w:ascii="Times New Roman" w:hAnsi="Times New Roman" w:cs="Times New Roman"/>
          <w:sz w:val="24"/>
          <w:szCs w:val="24"/>
        </w:rPr>
        <w:t xml:space="preserve">regulatory solution </w:t>
      </w:r>
      <w:r w:rsidR="00F21DF8" w:rsidRPr="00B41411">
        <w:rPr>
          <w:rFonts w:ascii="Times New Roman" w:hAnsi="Times New Roman" w:cs="Times New Roman"/>
          <w:sz w:val="24"/>
          <w:szCs w:val="24"/>
        </w:rPr>
        <w:t>could be found. If consensus cannot be reached</w:t>
      </w:r>
      <w:del w:id="2" w:author="Scott" w:date="2017-09-11T09:49:00Z">
        <w:r w:rsidR="00007CCE" w:rsidRPr="00B41411" w:rsidDel="00D11F7B">
          <w:rPr>
            <w:rFonts w:ascii="Times New Roman" w:hAnsi="Times New Roman" w:cs="Times New Roman"/>
            <w:sz w:val="24"/>
            <w:szCs w:val="24"/>
          </w:rPr>
          <w:delText xml:space="preserve"> by</w:delText>
        </w:r>
        <w:r w:rsidR="00F21DF8" w:rsidRPr="00B41411" w:rsidDel="00D11F7B">
          <w:rPr>
            <w:rFonts w:ascii="Times New Roman" w:hAnsi="Times New Roman" w:cs="Times New Roman"/>
            <w:sz w:val="24"/>
            <w:szCs w:val="24"/>
          </w:rPr>
          <w:delText xml:space="preserve"> the next meeting</w:delText>
        </w:r>
      </w:del>
      <w:r w:rsidR="00F21DF8" w:rsidRPr="00B41411">
        <w:rPr>
          <w:rFonts w:ascii="Times New Roman" w:hAnsi="Times New Roman" w:cs="Times New Roman"/>
          <w:sz w:val="24"/>
          <w:szCs w:val="24"/>
        </w:rPr>
        <w:t>, the Issue 9.1.5</w:t>
      </w:r>
      <w:r w:rsidR="00007CCE" w:rsidRPr="00B41411">
        <w:rPr>
          <w:rFonts w:ascii="Times New Roman" w:hAnsi="Times New Roman" w:cs="Times New Roman"/>
          <w:sz w:val="24"/>
          <w:szCs w:val="24"/>
        </w:rPr>
        <w:t xml:space="preserve"> documents will be merged into a non-c</w:t>
      </w:r>
      <w:r w:rsidR="00F21DF8" w:rsidRPr="00B41411">
        <w:rPr>
          <w:rFonts w:ascii="Times New Roman" w:hAnsi="Times New Roman" w:cs="Times New Roman"/>
          <w:sz w:val="24"/>
          <w:szCs w:val="24"/>
        </w:rPr>
        <w:t>onsensus document with View A and View B</w:t>
      </w:r>
      <w:r w:rsidR="00007CCE" w:rsidRPr="00B41411">
        <w:rPr>
          <w:rFonts w:ascii="Times New Roman" w:hAnsi="Times New Roman" w:cs="Times New Roman"/>
          <w:sz w:val="24"/>
          <w:szCs w:val="24"/>
        </w:rPr>
        <w:t>.</w:t>
      </w:r>
    </w:p>
    <w:p w14:paraId="528CBD95" w14:textId="77777777" w:rsidR="00F000A7" w:rsidRPr="00B41411" w:rsidRDefault="00F000A7" w:rsidP="00F000A7">
      <w:pPr>
        <w:pStyle w:val="ListParagraph"/>
        <w:widowControl w:val="0"/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hAnsi="Times New Roman" w:cs="Times New Roman"/>
          <w:sz w:val="24"/>
          <w:szCs w:val="24"/>
        </w:rPr>
      </w:pPr>
    </w:p>
    <w:p w14:paraId="7EDBB362" w14:textId="77777777" w:rsidR="009E451B" w:rsidRPr="00B41411" w:rsidRDefault="009E451B" w:rsidP="009E451B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ind w:right="677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 xml:space="preserve">Update on Current Status: </w:t>
      </w:r>
    </w:p>
    <w:p w14:paraId="6790948C" w14:textId="77777777" w:rsidR="009E451B" w:rsidRPr="00B41411" w:rsidRDefault="009E451B" w:rsidP="009E451B">
      <w:pPr>
        <w:pStyle w:val="ListParagraph"/>
        <w:widowControl w:val="0"/>
        <w:overflowPunct w:val="0"/>
        <w:autoSpaceDE w:val="0"/>
        <w:autoSpaceDN w:val="0"/>
        <w:adjustRightInd w:val="0"/>
        <w:spacing w:after="0"/>
        <w:ind w:right="677"/>
        <w:rPr>
          <w:rFonts w:ascii="Times New Roman" w:hAnsi="Times New Roman" w:cs="Times New Roman"/>
          <w:sz w:val="24"/>
          <w:szCs w:val="24"/>
        </w:rPr>
      </w:pPr>
    </w:p>
    <w:p w14:paraId="118ACD6A" w14:textId="77777777" w:rsidR="00DC67A2" w:rsidRPr="00B41411" w:rsidRDefault="009E451B" w:rsidP="00FD35CF">
      <w:pPr>
        <w:pStyle w:val="ListParagraph"/>
        <w:widowControl w:val="0"/>
        <w:overflowPunct w:val="0"/>
        <w:autoSpaceDE w:val="0"/>
        <w:autoSpaceDN w:val="0"/>
        <w:adjustRightInd w:val="0"/>
        <w:spacing w:before="240"/>
        <w:ind w:right="677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>The Chair noted that a table providing an overview of the current status of IWG-2 work is available in the agenda</w:t>
      </w:r>
      <w:r w:rsidR="00D61EA2" w:rsidRPr="00B41411">
        <w:rPr>
          <w:rFonts w:ascii="Times New Roman" w:hAnsi="Times New Roman" w:cs="Times New Roman"/>
          <w:sz w:val="24"/>
          <w:szCs w:val="24"/>
        </w:rPr>
        <w:t xml:space="preserve"> then welcomed comments from the FCC and NTIA</w:t>
      </w:r>
      <w:r w:rsidRPr="00B41411">
        <w:rPr>
          <w:rFonts w:ascii="Times New Roman" w:hAnsi="Times New Roman" w:cs="Times New Roman"/>
          <w:sz w:val="24"/>
          <w:szCs w:val="24"/>
        </w:rPr>
        <w:t>.</w:t>
      </w:r>
    </w:p>
    <w:p w14:paraId="3C66A953" w14:textId="77777777" w:rsidR="00E465F0" w:rsidRPr="00B41411" w:rsidRDefault="00E465F0" w:rsidP="00FD35CF">
      <w:pPr>
        <w:pStyle w:val="ListParagraph"/>
        <w:widowControl w:val="0"/>
        <w:overflowPunct w:val="0"/>
        <w:autoSpaceDE w:val="0"/>
        <w:autoSpaceDN w:val="0"/>
        <w:adjustRightInd w:val="0"/>
        <w:spacing w:before="240"/>
        <w:ind w:right="677"/>
        <w:rPr>
          <w:rFonts w:ascii="Times New Roman" w:hAnsi="Times New Roman" w:cs="Times New Roman"/>
          <w:sz w:val="24"/>
          <w:szCs w:val="24"/>
        </w:rPr>
      </w:pPr>
    </w:p>
    <w:p w14:paraId="2E8ED16B" w14:textId="45F0ADB3" w:rsidR="00D61EA2" w:rsidRPr="00B41411" w:rsidRDefault="00DC67A2" w:rsidP="00FD35CF">
      <w:pPr>
        <w:pStyle w:val="ListParagraph"/>
        <w:widowControl w:val="0"/>
        <w:overflowPunct w:val="0"/>
        <w:autoSpaceDE w:val="0"/>
        <w:autoSpaceDN w:val="0"/>
        <w:adjustRightInd w:val="0"/>
        <w:spacing w:before="240"/>
        <w:ind w:right="677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 xml:space="preserve">Michael Mullinix, </w:t>
      </w:r>
      <w:r w:rsidR="00007CCE" w:rsidRPr="00B41411">
        <w:rPr>
          <w:rFonts w:ascii="Times New Roman" w:hAnsi="Times New Roman" w:cs="Times New Roman"/>
          <w:sz w:val="24"/>
          <w:szCs w:val="24"/>
        </w:rPr>
        <w:t>FCC</w:t>
      </w:r>
      <w:r w:rsidRPr="00B41411">
        <w:rPr>
          <w:rFonts w:ascii="Times New Roman" w:hAnsi="Times New Roman" w:cs="Times New Roman"/>
          <w:sz w:val="24"/>
          <w:szCs w:val="24"/>
        </w:rPr>
        <w:t>,</w:t>
      </w:r>
      <w:r w:rsidR="00007CCE" w:rsidRPr="00B41411">
        <w:rPr>
          <w:rFonts w:ascii="Times New Roman" w:hAnsi="Times New Roman" w:cs="Times New Roman"/>
          <w:sz w:val="24"/>
          <w:szCs w:val="24"/>
        </w:rPr>
        <w:t xml:space="preserve"> indicated that the State Department would like to conclude development of all priority Agenda Item’s Preliminary Views</w:t>
      </w:r>
      <w:r w:rsidR="00F21DF8" w:rsidRPr="00B41411">
        <w:rPr>
          <w:rFonts w:ascii="Times New Roman" w:hAnsi="Times New Roman" w:cs="Times New Roman"/>
          <w:sz w:val="24"/>
          <w:szCs w:val="24"/>
        </w:rPr>
        <w:t xml:space="preserve"> as soon as possible</w:t>
      </w:r>
      <w:r w:rsidR="003158D7" w:rsidRPr="00B41411">
        <w:rPr>
          <w:rFonts w:ascii="Times New Roman" w:hAnsi="Times New Roman" w:cs="Times New Roman"/>
          <w:sz w:val="24"/>
          <w:szCs w:val="24"/>
        </w:rPr>
        <w:t>.</w:t>
      </w:r>
      <w:r w:rsidR="00F21DF8" w:rsidRPr="00B41411">
        <w:rPr>
          <w:rFonts w:ascii="Times New Roman" w:hAnsi="Times New Roman" w:cs="Times New Roman"/>
          <w:sz w:val="24"/>
          <w:szCs w:val="24"/>
        </w:rPr>
        <w:t xml:space="preserve"> It was note</w:t>
      </w:r>
      <w:r w:rsidR="00007CCE" w:rsidRPr="00B41411">
        <w:rPr>
          <w:rFonts w:ascii="Times New Roman" w:hAnsi="Times New Roman" w:cs="Times New Roman"/>
          <w:sz w:val="24"/>
          <w:szCs w:val="24"/>
        </w:rPr>
        <w:t>d that the reconciliation proc</w:t>
      </w:r>
      <w:r w:rsidR="00F21DF8" w:rsidRPr="00B41411">
        <w:rPr>
          <w:rFonts w:ascii="Times New Roman" w:hAnsi="Times New Roman" w:cs="Times New Roman"/>
          <w:sz w:val="24"/>
          <w:szCs w:val="24"/>
        </w:rPr>
        <w:t>ess for Issue 9.1.5 is still ongoing.</w:t>
      </w:r>
      <w:r w:rsidRPr="00B41411">
        <w:rPr>
          <w:rFonts w:ascii="Times New Roman" w:hAnsi="Times New Roman" w:cs="Times New Roman"/>
          <w:sz w:val="24"/>
          <w:szCs w:val="24"/>
        </w:rPr>
        <w:t xml:space="preserve"> The membership is encouraged to provide a document for Agenda Item 1.16.</w:t>
      </w:r>
    </w:p>
    <w:p w14:paraId="497AB044" w14:textId="77777777" w:rsidR="00E465F0" w:rsidRPr="00B41411" w:rsidRDefault="00E465F0" w:rsidP="00FD35CF">
      <w:pPr>
        <w:pStyle w:val="ListParagraph"/>
        <w:widowControl w:val="0"/>
        <w:overflowPunct w:val="0"/>
        <w:autoSpaceDE w:val="0"/>
        <w:autoSpaceDN w:val="0"/>
        <w:adjustRightInd w:val="0"/>
        <w:spacing w:before="240"/>
        <w:ind w:right="677"/>
        <w:rPr>
          <w:rFonts w:ascii="Times New Roman" w:hAnsi="Times New Roman" w:cs="Times New Roman"/>
          <w:sz w:val="24"/>
          <w:szCs w:val="24"/>
        </w:rPr>
      </w:pPr>
    </w:p>
    <w:p w14:paraId="71C97DEB" w14:textId="4243CDBC" w:rsidR="00DC67A2" w:rsidRDefault="00DC67A2" w:rsidP="00FD35CF">
      <w:pPr>
        <w:pStyle w:val="ListParagraph"/>
        <w:widowControl w:val="0"/>
        <w:overflowPunct w:val="0"/>
        <w:autoSpaceDE w:val="0"/>
        <w:autoSpaceDN w:val="0"/>
        <w:adjustRightInd w:val="0"/>
        <w:spacing w:before="240"/>
        <w:ind w:right="677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>Amy Sanders, NTIA, also suggested that the status table be edite</w:t>
      </w:r>
      <w:r w:rsidR="00F21DF8" w:rsidRPr="00B41411">
        <w:rPr>
          <w:rFonts w:ascii="Times New Roman" w:hAnsi="Times New Roman" w:cs="Times New Roman"/>
          <w:sz w:val="24"/>
          <w:szCs w:val="24"/>
        </w:rPr>
        <w:t>d to indicate the status of the documents in</w:t>
      </w:r>
      <w:r w:rsidRPr="00B41411">
        <w:rPr>
          <w:rFonts w:ascii="Times New Roman" w:hAnsi="Times New Roman" w:cs="Times New Roman"/>
          <w:sz w:val="24"/>
          <w:szCs w:val="24"/>
        </w:rPr>
        <w:t xml:space="preserve"> CITEL</w:t>
      </w:r>
      <w:r w:rsidR="00F21DF8" w:rsidRPr="00B41411">
        <w:rPr>
          <w:rFonts w:ascii="Times New Roman" w:hAnsi="Times New Roman" w:cs="Times New Roman"/>
          <w:sz w:val="24"/>
          <w:szCs w:val="24"/>
        </w:rPr>
        <w:t xml:space="preserve"> PCC II</w:t>
      </w:r>
      <w:r w:rsidRPr="00B41411">
        <w:rPr>
          <w:rFonts w:ascii="Times New Roman" w:hAnsi="Times New Roman" w:cs="Times New Roman"/>
          <w:sz w:val="24"/>
          <w:szCs w:val="24"/>
        </w:rPr>
        <w:t>.</w:t>
      </w:r>
      <w:r w:rsidR="00EF570F">
        <w:rPr>
          <w:rFonts w:ascii="Times New Roman" w:hAnsi="Times New Roman" w:cs="Times New Roman"/>
          <w:sz w:val="24"/>
          <w:szCs w:val="24"/>
        </w:rPr>
        <w:t xml:space="preserve"> </w:t>
      </w:r>
      <w:r w:rsidR="00070B29">
        <w:rPr>
          <w:rFonts w:ascii="Times New Roman" w:hAnsi="Times New Roman" w:cs="Times New Roman"/>
          <w:sz w:val="24"/>
          <w:szCs w:val="24"/>
        </w:rPr>
        <w:t xml:space="preserve">The NTIA website  </w:t>
      </w:r>
      <w:hyperlink r:id="rId8" w:history="1">
        <w:r w:rsidR="00070B29" w:rsidRPr="00F26370">
          <w:rPr>
            <w:rStyle w:val="Hyperlink"/>
            <w:rFonts w:ascii="Times New Roman" w:hAnsi="Times New Roman" w:cs="Times New Roman"/>
            <w:sz w:val="24"/>
            <w:szCs w:val="24"/>
          </w:rPr>
          <w:t>https://www.ntia.doc.gov/category/wrc-19</w:t>
        </w:r>
      </w:hyperlink>
      <w:r w:rsidR="00070B29">
        <w:rPr>
          <w:rFonts w:ascii="Times New Roman" w:hAnsi="Times New Roman" w:cs="Times New Roman"/>
          <w:sz w:val="24"/>
          <w:szCs w:val="24"/>
        </w:rPr>
        <w:t xml:space="preserve"> has additional information.</w:t>
      </w:r>
    </w:p>
    <w:p w14:paraId="3A9AF290" w14:textId="77777777" w:rsidR="00EF570F" w:rsidRPr="00B41411" w:rsidRDefault="00EF570F" w:rsidP="00FD35CF">
      <w:pPr>
        <w:pStyle w:val="ListParagraph"/>
        <w:widowControl w:val="0"/>
        <w:overflowPunct w:val="0"/>
        <w:autoSpaceDE w:val="0"/>
        <w:autoSpaceDN w:val="0"/>
        <w:adjustRightInd w:val="0"/>
        <w:spacing w:before="240"/>
        <w:ind w:right="677"/>
        <w:rPr>
          <w:rFonts w:ascii="Times New Roman" w:hAnsi="Times New Roman" w:cs="Times New Roman"/>
          <w:sz w:val="24"/>
          <w:szCs w:val="24"/>
        </w:rPr>
      </w:pPr>
    </w:p>
    <w:p w14:paraId="3E22805C" w14:textId="77777777" w:rsidR="009E451B" w:rsidRPr="00B41411" w:rsidRDefault="009E451B" w:rsidP="009E451B">
      <w:pPr>
        <w:pStyle w:val="ListParagraph"/>
        <w:widowControl w:val="0"/>
        <w:overflowPunct w:val="0"/>
        <w:autoSpaceDE w:val="0"/>
        <w:autoSpaceDN w:val="0"/>
        <w:adjustRightInd w:val="0"/>
        <w:spacing w:after="0"/>
        <w:ind w:right="677"/>
        <w:rPr>
          <w:rFonts w:ascii="Times New Roman" w:hAnsi="Times New Roman" w:cs="Times New Roman"/>
          <w:sz w:val="24"/>
          <w:szCs w:val="24"/>
        </w:rPr>
      </w:pPr>
    </w:p>
    <w:p w14:paraId="4CA3317F" w14:textId="77777777" w:rsidR="009E451B" w:rsidRPr="00B41411" w:rsidRDefault="009E451B" w:rsidP="009E451B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right="680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 xml:space="preserve">Next meetings:  </w:t>
      </w:r>
    </w:p>
    <w:p w14:paraId="309FB865" w14:textId="77777777" w:rsidR="009E451B" w:rsidRPr="00B41411" w:rsidRDefault="009E451B" w:rsidP="009E451B">
      <w:pPr>
        <w:pStyle w:val="ListParagraph"/>
        <w:widowControl w:val="0"/>
        <w:overflowPunct w:val="0"/>
        <w:autoSpaceDE w:val="0"/>
        <w:autoSpaceDN w:val="0"/>
        <w:adjustRightInd w:val="0"/>
        <w:ind w:right="680"/>
        <w:rPr>
          <w:rFonts w:ascii="Times New Roman" w:hAnsi="Times New Roman" w:cs="Times New Roman"/>
          <w:sz w:val="24"/>
          <w:szCs w:val="24"/>
        </w:rPr>
      </w:pPr>
    </w:p>
    <w:p w14:paraId="03ED3D94" w14:textId="77777777" w:rsidR="000318A6" w:rsidRPr="00B41411" w:rsidRDefault="009E451B" w:rsidP="009E451B">
      <w:pPr>
        <w:pStyle w:val="ListParagraph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right="680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 xml:space="preserve">The next IWG-2 </w:t>
      </w:r>
      <w:r w:rsidR="00D61EA2" w:rsidRPr="00B41411">
        <w:rPr>
          <w:rFonts w:ascii="Times New Roman" w:hAnsi="Times New Roman" w:cs="Times New Roman"/>
          <w:sz w:val="24"/>
          <w:szCs w:val="24"/>
        </w:rPr>
        <w:t>meeting</w:t>
      </w:r>
      <w:r w:rsidR="00EC4490" w:rsidRPr="00B41411">
        <w:rPr>
          <w:rFonts w:ascii="Times New Roman" w:hAnsi="Times New Roman" w:cs="Times New Roman"/>
          <w:sz w:val="24"/>
          <w:szCs w:val="24"/>
        </w:rPr>
        <w:t>s</w:t>
      </w:r>
      <w:r w:rsidR="00D61EA2" w:rsidRPr="00B41411">
        <w:rPr>
          <w:rFonts w:ascii="Times New Roman" w:hAnsi="Times New Roman" w:cs="Times New Roman"/>
          <w:sz w:val="24"/>
          <w:szCs w:val="24"/>
        </w:rPr>
        <w:t xml:space="preserve"> </w:t>
      </w:r>
      <w:r w:rsidR="003158D7" w:rsidRPr="00B41411">
        <w:rPr>
          <w:rFonts w:ascii="Times New Roman" w:hAnsi="Times New Roman" w:cs="Times New Roman"/>
          <w:sz w:val="24"/>
          <w:szCs w:val="24"/>
        </w:rPr>
        <w:t xml:space="preserve">will be </w:t>
      </w:r>
      <w:r w:rsidR="000318A6" w:rsidRPr="00B41411">
        <w:rPr>
          <w:rFonts w:ascii="Times New Roman" w:hAnsi="Times New Roman" w:cs="Times New Roman"/>
          <w:sz w:val="24"/>
          <w:szCs w:val="24"/>
        </w:rPr>
        <w:t>held as follows:</w:t>
      </w:r>
    </w:p>
    <w:p w14:paraId="756B8447" w14:textId="77777777" w:rsidR="000318A6" w:rsidRPr="00B41411" w:rsidRDefault="00EC4490" w:rsidP="000318A6">
      <w:pPr>
        <w:pStyle w:val="ListParagraph"/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right="680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>Wednesday, September 13 1-3 pm EDT</w:t>
      </w:r>
      <w:r w:rsidR="003158D7" w:rsidRPr="00B41411">
        <w:rPr>
          <w:rFonts w:ascii="Times New Roman" w:hAnsi="Times New Roman" w:cs="Times New Roman"/>
          <w:sz w:val="24"/>
          <w:szCs w:val="24"/>
        </w:rPr>
        <w:t>.</w:t>
      </w:r>
      <w:r w:rsidRPr="00B414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AEBA71" w14:textId="049A0CD0" w:rsidR="009E451B" w:rsidRPr="00B41411" w:rsidRDefault="00EC4490" w:rsidP="000318A6">
      <w:pPr>
        <w:pStyle w:val="ListParagraph"/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right="680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 xml:space="preserve">An additional meeting will be scheduled </w:t>
      </w:r>
      <w:r w:rsidR="00DC67A2" w:rsidRPr="00B41411">
        <w:rPr>
          <w:rFonts w:ascii="Times New Roman" w:hAnsi="Times New Roman" w:cs="Times New Roman"/>
          <w:sz w:val="24"/>
          <w:szCs w:val="24"/>
        </w:rPr>
        <w:t>for the week of</w:t>
      </w:r>
      <w:r w:rsidRPr="00B41411">
        <w:rPr>
          <w:rFonts w:ascii="Times New Roman" w:hAnsi="Times New Roman" w:cs="Times New Roman"/>
          <w:sz w:val="24"/>
          <w:szCs w:val="24"/>
        </w:rPr>
        <w:t xml:space="preserve"> October</w:t>
      </w:r>
      <w:r w:rsidR="00DC67A2" w:rsidRPr="00B41411">
        <w:rPr>
          <w:rFonts w:ascii="Times New Roman" w:hAnsi="Times New Roman" w:cs="Times New Roman"/>
          <w:sz w:val="24"/>
          <w:szCs w:val="24"/>
        </w:rPr>
        <w:t xml:space="preserve"> 16</w:t>
      </w:r>
      <w:r w:rsidR="00DC67A2" w:rsidRPr="00B4141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C67A2" w:rsidRPr="00B41411">
        <w:rPr>
          <w:rFonts w:ascii="Times New Roman" w:hAnsi="Times New Roman" w:cs="Times New Roman"/>
          <w:sz w:val="24"/>
          <w:szCs w:val="24"/>
        </w:rPr>
        <w:t xml:space="preserve"> </w:t>
      </w:r>
      <w:r w:rsidRPr="00B41411">
        <w:rPr>
          <w:rFonts w:ascii="Times New Roman" w:hAnsi="Times New Roman" w:cs="Times New Roman"/>
          <w:sz w:val="24"/>
          <w:szCs w:val="24"/>
        </w:rPr>
        <w:t>if necessary.</w:t>
      </w:r>
    </w:p>
    <w:p w14:paraId="7EC39274" w14:textId="59AB849F" w:rsidR="000318A6" w:rsidRPr="00B41411" w:rsidRDefault="000318A6" w:rsidP="000318A6">
      <w:pPr>
        <w:pStyle w:val="ListParagraph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ind w:right="680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>The next WAC meeting will be held on October 30, 2017.</w:t>
      </w:r>
    </w:p>
    <w:p w14:paraId="68CB221F" w14:textId="77777777" w:rsidR="00D61EA2" w:rsidRPr="00B41411" w:rsidRDefault="00D61EA2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u w:val="single"/>
        </w:rPr>
      </w:pPr>
    </w:p>
    <w:p w14:paraId="77430D2B" w14:textId="77777777" w:rsidR="00F10243" w:rsidRPr="00B41411" w:rsidRDefault="009D5777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B41411">
        <w:rPr>
          <w:rFonts w:ascii="Times New Roman" w:eastAsia="Times New Roman" w:hAnsi="Times New Roman" w:cs="Times New Roman"/>
          <w:u w:val="single"/>
        </w:rPr>
        <w:t>Documents Distributed</w:t>
      </w:r>
      <w:r w:rsidRPr="00B41411">
        <w:rPr>
          <w:rFonts w:ascii="Times New Roman" w:eastAsia="Times New Roman" w:hAnsi="Times New Roman" w:cs="Times New Roman"/>
        </w:rPr>
        <w:t xml:space="preserve">: </w:t>
      </w:r>
    </w:p>
    <w:p w14:paraId="47A5E766" w14:textId="415B69B3" w:rsidR="00934275" w:rsidRPr="00B41411" w:rsidRDefault="00934275" w:rsidP="00934275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</w:p>
    <w:p w14:paraId="76A8D8DA" w14:textId="0ADF1B1A" w:rsidR="00D61EA2" w:rsidRPr="00B41411" w:rsidRDefault="00D61EA2" w:rsidP="003158D7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  <w:r w:rsidRPr="00B41411">
        <w:rPr>
          <w:rFonts w:ascii="Times New Roman" w:hAnsi="Times New Roman" w:cs="Times New Roman"/>
        </w:rPr>
        <w:t>IWG-2/033r1   AI 9.1/Issue 9.1.5 draft proposal</w:t>
      </w:r>
    </w:p>
    <w:p w14:paraId="167D42CC" w14:textId="73B71906" w:rsidR="00F000A7" w:rsidRPr="00B41411" w:rsidRDefault="00D61EA2" w:rsidP="00934275">
      <w:pPr>
        <w:rPr>
          <w:rFonts w:ascii="Times New Roman" w:hAnsi="Times New Roman" w:cs="Times New Roman"/>
        </w:rPr>
      </w:pPr>
      <w:r w:rsidRPr="00B41411">
        <w:rPr>
          <w:rFonts w:ascii="Times New Roman" w:hAnsi="Times New Roman" w:cs="Times New Roman"/>
        </w:rPr>
        <w:t>IWG-2/04</w:t>
      </w:r>
      <w:r w:rsidR="00DC67A2" w:rsidRPr="00B41411">
        <w:rPr>
          <w:rFonts w:ascii="Times New Roman" w:hAnsi="Times New Roman" w:cs="Times New Roman"/>
        </w:rPr>
        <w:t>0</w:t>
      </w:r>
      <w:r w:rsidR="00EC4490" w:rsidRPr="00B41411">
        <w:rPr>
          <w:rFonts w:ascii="Times New Roman" w:hAnsi="Times New Roman" w:cs="Times New Roman"/>
        </w:rPr>
        <w:t>r</w:t>
      </w:r>
      <w:r w:rsidR="00DC67A2" w:rsidRPr="00B41411">
        <w:rPr>
          <w:rFonts w:ascii="Times New Roman" w:hAnsi="Times New Roman" w:cs="Times New Roman"/>
        </w:rPr>
        <w:t>3</w:t>
      </w:r>
      <w:r w:rsidRPr="00B41411">
        <w:rPr>
          <w:rFonts w:ascii="Times New Roman" w:hAnsi="Times New Roman" w:cs="Times New Roman"/>
        </w:rPr>
        <w:tab/>
        <w:t>AI 9.1/Issue 9.1.</w:t>
      </w:r>
      <w:r w:rsidR="00DC67A2" w:rsidRPr="00B41411">
        <w:rPr>
          <w:rFonts w:ascii="Times New Roman" w:hAnsi="Times New Roman" w:cs="Times New Roman"/>
        </w:rPr>
        <w:t>5</w:t>
      </w:r>
      <w:r w:rsidRPr="00B41411">
        <w:rPr>
          <w:rFonts w:ascii="Times New Roman" w:hAnsi="Times New Roman" w:cs="Times New Roman"/>
        </w:rPr>
        <w:t xml:space="preserve"> draft proposal (#2)</w:t>
      </w:r>
      <w:r w:rsidR="00F000A7" w:rsidRPr="00B41411">
        <w:rPr>
          <w:rFonts w:ascii="Times New Roman" w:hAnsi="Times New Roman" w:cs="Times New Roman"/>
        </w:rPr>
        <w:t xml:space="preserve"> </w:t>
      </w:r>
      <w:r w:rsidR="003158D7" w:rsidRPr="00B41411">
        <w:rPr>
          <w:rFonts w:ascii="Times New Roman" w:hAnsi="Times New Roman" w:cs="Times New Roman"/>
        </w:rPr>
        <w:t xml:space="preserve"> </w:t>
      </w:r>
    </w:p>
    <w:p w14:paraId="3A9F0E08" w14:textId="5247E74D" w:rsidR="00DC67A2" w:rsidRPr="00B41411" w:rsidRDefault="00DC67A2" w:rsidP="00934275">
      <w:pPr>
        <w:rPr>
          <w:rFonts w:ascii="Times New Roman" w:hAnsi="Times New Roman" w:cs="Times New Roman"/>
        </w:rPr>
      </w:pPr>
      <w:r w:rsidRPr="00B41411">
        <w:rPr>
          <w:rFonts w:ascii="Times New Roman" w:hAnsi="Times New Roman" w:cs="Times New Roman"/>
        </w:rPr>
        <w:t xml:space="preserve">IWG-2/041r1 </w:t>
      </w:r>
      <w:r w:rsidRPr="00B41411">
        <w:rPr>
          <w:rFonts w:ascii="Times New Roman" w:hAnsi="Times New Roman" w:cs="Times New Roman"/>
        </w:rPr>
        <w:tab/>
        <w:t>AI 9.1/Issue 9.1.1 draft preliminary view</w:t>
      </w:r>
    </w:p>
    <w:p w14:paraId="096ECDC0" w14:textId="7969933F" w:rsidR="00FD35CF" w:rsidRPr="00B41411" w:rsidRDefault="00DC67A2" w:rsidP="00934275">
      <w:pPr>
        <w:rPr>
          <w:rFonts w:ascii="Times New Roman" w:hAnsi="Times New Roman" w:cs="Times New Roman"/>
        </w:rPr>
      </w:pPr>
      <w:r w:rsidRPr="00B41411">
        <w:rPr>
          <w:rFonts w:ascii="Times New Roman" w:hAnsi="Times New Roman" w:cs="Times New Roman"/>
        </w:rPr>
        <w:t>IWG-2/048</w:t>
      </w:r>
      <w:r w:rsidR="00FD35CF" w:rsidRPr="00B41411">
        <w:rPr>
          <w:rFonts w:ascii="Times New Roman" w:hAnsi="Times New Roman" w:cs="Times New Roman"/>
        </w:rPr>
        <w:tab/>
        <w:t xml:space="preserve">AI </w:t>
      </w:r>
      <w:r w:rsidRPr="00B41411">
        <w:rPr>
          <w:rFonts w:ascii="Times New Roman" w:hAnsi="Times New Roman" w:cs="Times New Roman"/>
        </w:rPr>
        <w:t>1.15 draft proposal</w:t>
      </w:r>
    </w:p>
    <w:p w14:paraId="4E2D0006" w14:textId="4AD1FFA6" w:rsidR="003158D7" w:rsidRPr="00B41411" w:rsidRDefault="003158D7" w:rsidP="003158D7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  <w:r w:rsidRPr="00B41411">
        <w:rPr>
          <w:rFonts w:ascii="Times New Roman" w:hAnsi="Times New Roman" w:cs="Times New Roman"/>
        </w:rPr>
        <w:t>IWG-2/04</w:t>
      </w:r>
      <w:r w:rsidR="00DC67A2" w:rsidRPr="00B41411">
        <w:rPr>
          <w:rFonts w:ascii="Times New Roman" w:hAnsi="Times New Roman" w:cs="Times New Roman"/>
        </w:rPr>
        <w:t>6</w:t>
      </w:r>
      <w:r w:rsidRPr="00B41411">
        <w:rPr>
          <w:rFonts w:ascii="Times New Roman" w:hAnsi="Times New Roman" w:cs="Times New Roman"/>
        </w:rPr>
        <w:tab/>
        <w:t>Meeting 1</w:t>
      </w:r>
      <w:r w:rsidR="00DC67A2" w:rsidRPr="00B41411">
        <w:rPr>
          <w:rFonts w:ascii="Times New Roman" w:hAnsi="Times New Roman" w:cs="Times New Roman"/>
        </w:rPr>
        <w:t>2</w:t>
      </w:r>
      <w:r w:rsidR="00B41411">
        <w:rPr>
          <w:rFonts w:ascii="Times New Roman" w:hAnsi="Times New Roman" w:cs="Times New Roman"/>
        </w:rPr>
        <w:t xml:space="preserve"> minutes </w:t>
      </w:r>
      <w:r w:rsidR="00F21DF8" w:rsidRPr="00B41411">
        <w:rPr>
          <w:rFonts w:ascii="Times New Roman" w:hAnsi="Times New Roman" w:cs="Times New Roman"/>
        </w:rPr>
        <w:t>(revised as above)</w:t>
      </w:r>
    </w:p>
    <w:p w14:paraId="2C1F7735" w14:textId="35570B1C" w:rsidR="003158D7" w:rsidRPr="00B41411" w:rsidRDefault="003158D7" w:rsidP="003158D7">
      <w:pPr>
        <w:rPr>
          <w:rFonts w:ascii="Times New Roman" w:hAnsi="Times New Roman" w:cs="Times New Roman"/>
        </w:rPr>
      </w:pPr>
      <w:r w:rsidRPr="00B41411">
        <w:rPr>
          <w:rFonts w:ascii="Times New Roman" w:hAnsi="Times New Roman" w:cs="Times New Roman"/>
        </w:rPr>
        <w:t>IWG-2/04</w:t>
      </w:r>
      <w:r w:rsidR="00DC67A2" w:rsidRPr="00B41411">
        <w:rPr>
          <w:rFonts w:ascii="Times New Roman" w:hAnsi="Times New Roman" w:cs="Times New Roman"/>
        </w:rPr>
        <w:t>7</w:t>
      </w:r>
      <w:r w:rsidRPr="00B41411">
        <w:rPr>
          <w:rFonts w:ascii="Times New Roman" w:hAnsi="Times New Roman" w:cs="Times New Roman"/>
        </w:rPr>
        <w:tab/>
        <w:t>Meeting 1</w:t>
      </w:r>
      <w:r w:rsidR="00DC67A2" w:rsidRPr="00B41411">
        <w:rPr>
          <w:rFonts w:ascii="Times New Roman" w:hAnsi="Times New Roman" w:cs="Times New Roman"/>
        </w:rPr>
        <w:t>3</w:t>
      </w:r>
      <w:r w:rsidRPr="00B41411">
        <w:rPr>
          <w:rFonts w:ascii="Times New Roman" w:hAnsi="Times New Roman" w:cs="Times New Roman"/>
        </w:rPr>
        <w:t xml:space="preserve"> agenda</w:t>
      </w:r>
    </w:p>
    <w:p w14:paraId="4E0EC55B" w14:textId="77777777" w:rsidR="00D61EA2" w:rsidRPr="00B41411" w:rsidRDefault="00D61EA2" w:rsidP="00C8024E">
      <w:pPr>
        <w:rPr>
          <w:rFonts w:ascii="Times New Roman" w:hAnsi="Times New Roman" w:cs="Times New Roman"/>
        </w:rPr>
      </w:pPr>
    </w:p>
    <w:p w14:paraId="6929674E" w14:textId="77777777" w:rsidR="004155C9" w:rsidRPr="00B41411" w:rsidRDefault="009D5777" w:rsidP="00C8024E">
      <w:pPr>
        <w:rPr>
          <w:rFonts w:ascii="Times New Roman" w:eastAsia="Times New Roman" w:hAnsi="Times New Roman" w:cs="Times New Roman"/>
        </w:rPr>
      </w:pPr>
      <w:r w:rsidRPr="00B41411">
        <w:rPr>
          <w:rFonts w:ascii="Times New Roman" w:eastAsia="Times New Roman" w:hAnsi="Times New Roman" w:cs="Times New Roman"/>
          <w:u w:val="single"/>
        </w:rPr>
        <w:t>Public Participation Statement</w:t>
      </w:r>
      <w:r w:rsidRPr="00B41411">
        <w:rPr>
          <w:rFonts w:ascii="Times New Roman" w:eastAsia="Times New Roman" w:hAnsi="Times New Roman" w:cs="Times New Roman"/>
        </w:rPr>
        <w:t>:</w:t>
      </w:r>
    </w:p>
    <w:p w14:paraId="746D1DB5" w14:textId="77777777" w:rsidR="004155C9" w:rsidRPr="00B41411" w:rsidRDefault="004155C9" w:rsidP="00C8024E">
      <w:pPr>
        <w:widowControl w:val="0"/>
        <w:overflowPunct w:val="0"/>
        <w:autoSpaceDE w:val="0"/>
        <w:autoSpaceDN w:val="0"/>
        <w:adjustRightInd w:val="0"/>
        <w:ind w:firstLine="1408"/>
        <w:rPr>
          <w:rFonts w:ascii="Times New Roman" w:eastAsia="Times New Roman" w:hAnsi="Times New Roman" w:cs="Times New Roman"/>
        </w:rPr>
      </w:pPr>
    </w:p>
    <w:p w14:paraId="1919AB0F" w14:textId="4BF2A0A0" w:rsidR="00F10243" w:rsidRPr="00B41411" w:rsidRDefault="004155C9" w:rsidP="00EF111F">
      <w:pPr>
        <w:rPr>
          <w:rFonts w:ascii="Times New Roman" w:eastAsia="Times New Roman" w:hAnsi="Times New Roman" w:cs="Times New Roman"/>
        </w:rPr>
      </w:pPr>
      <w:r w:rsidRPr="00B41411">
        <w:rPr>
          <w:rFonts w:ascii="Times New Roman" w:eastAsia="Times New Roman" w:hAnsi="Times New Roman" w:cs="Times New Roman"/>
        </w:rPr>
        <w:t>M</w:t>
      </w:r>
      <w:r w:rsidR="009D5777" w:rsidRPr="00B41411">
        <w:rPr>
          <w:rFonts w:ascii="Times New Roman" w:eastAsia="Times New Roman" w:hAnsi="Times New Roman" w:cs="Times New Roman"/>
        </w:rPr>
        <w:t xml:space="preserve">eeting </w:t>
      </w:r>
      <w:r w:rsidRPr="00B41411">
        <w:rPr>
          <w:rFonts w:ascii="Times New Roman" w:eastAsia="Times New Roman" w:hAnsi="Times New Roman" w:cs="Times New Roman"/>
        </w:rPr>
        <w:t>IWG-2</w:t>
      </w:r>
      <w:r w:rsidR="009D5777" w:rsidRPr="00B41411">
        <w:rPr>
          <w:rFonts w:ascii="Times New Roman" w:eastAsia="Times New Roman" w:hAnsi="Times New Roman" w:cs="Times New Roman"/>
        </w:rPr>
        <w:t>/</w:t>
      </w:r>
      <w:r w:rsidR="00E853DC" w:rsidRPr="00B41411">
        <w:rPr>
          <w:rFonts w:ascii="Times New Roman" w:eastAsia="Times New Roman" w:hAnsi="Times New Roman" w:cs="Times New Roman"/>
        </w:rPr>
        <w:t>1</w:t>
      </w:r>
      <w:r w:rsidR="00906DA7" w:rsidRPr="00B41411">
        <w:rPr>
          <w:rFonts w:ascii="Times New Roman" w:eastAsia="Times New Roman" w:hAnsi="Times New Roman" w:cs="Times New Roman"/>
        </w:rPr>
        <w:t>3</w:t>
      </w:r>
      <w:r w:rsidR="00D00080" w:rsidRPr="00B41411">
        <w:rPr>
          <w:rFonts w:ascii="Times New Roman" w:eastAsia="Times New Roman" w:hAnsi="Times New Roman" w:cs="Times New Roman"/>
        </w:rPr>
        <w:t xml:space="preserve"> (</w:t>
      </w:r>
      <w:r w:rsidR="00906DA7" w:rsidRPr="00B41411">
        <w:rPr>
          <w:rFonts w:ascii="Times New Roman" w:eastAsia="Times New Roman" w:hAnsi="Times New Roman" w:cs="Times New Roman"/>
        </w:rPr>
        <w:t>30</w:t>
      </w:r>
      <w:r w:rsidR="003158D7" w:rsidRPr="00B41411">
        <w:rPr>
          <w:rFonts w:ascii="Times New Roman" w:eastAsia="Times New Roman" w:hAnsi="Times New Roman" w:cs="Times New Roman"/>
        </w:rPr>
        <w:t>.0</w:t>
      </w:r>
      <w:r w:rsidR="00906DA7" w:rsidRPr="00B41411">
        <w:rPr>
          <w:rFonts w:ascii="Times New Roman" w:eastAsia="Times New Roman" w:hAnsi="Times New Roman" w:cs="Times New Roman"/>
        </w:rPr>
        <w:t>8</w:t>
      </w:r>
      <w:r w:rsidR="00CF07B2" w:rsidRPr="00B41411">
        <w:rPr>
          <w:rFonts w:ascii="Times New Roman" w:eastAsia="Times New Roman" w:hAnsi="Times New Roman" w:cs="Times New Roman"/>
        </w:rPr>
        <w:t>.2017</w:t>
      </w:r>
      <w:r w:rsidR="00D00080" w:rsidRPr="00B41411">
        <w:rPr>
          <w:rFonts w:ascii="Times New Roman" w:eastAsia="Times New Roman" w:hAnsi="Times New Roman" w:cs="Times New Roman"/>
        </w:rPr>
        <w:t>)</w:t>
      </w:r>
      <w:r w:rsidR="009D5777" w:rsidRPr="00B41411">
        <w:rPr>
          <w:rFonts w:ascii="Times New Roman" w:eastAsia="Times New Roman" w:hAnsi="Times New Roman" w:cs="Times New Roman"/>
        </w:rPr>
        <w:t xml:space="preserve"> was open to the public</w:t>
      </w:r>
      <w:r w:rsidR="00D00080" w:rsidRPr="00B41411">
        <w:rPr>
          <w:rFonts w:ascii="Times New Roman" w:eastAsia="Times New Roman" w:hAnsi="Times New Roman" w:cs="Times New Roman"/>
        </w:rPr>
        <w:t xml:space="preserve"> (</w:t>
      </w:r>
      <w:hyperlink r:id="rId9" w:history="1">
        <w:r w:rsidR="00B41411" w:rsidRPr="00B41411">
          <w:rPr>
            <w:rStyle w:val="Hyperlink"/>
            <w:rFonts w:ascii="Times New Roman" w:hAnsi="Times New Roman" w:cs="Times New Roman"/>
          </w:rPr>
          <w:t>DA 17-781</w:t>
        </w:r>
      </w:hyperlink>
      <w:r w:rsidR="00D00080" w:rsidRPr="00B41411">
        <w:rPr>
          <w:rFonts w:ascii="Times New Roman" w:eastAsia="Times New Roman" w:hAnsi="Times New Roman" w:cs="Times New Roman"/>
        </w:rPr>
        <w:t xml:space="preserve">) </w:t>
      </w:r>
      <w:r w:rsidR="009D5777" w:rsidRPr="00B41411">
        <w:rPr>
          <w:rFonts w:ascii="Times New Roman" w:eastAsia="Times New Roman" w:hAnsi="Times New Roman" w:cs="Times New Roman"/>
        </w:rPr>
        <w:t>and</w:t>
      </w:r>
      <w:r w:rsidRPr="00B41411">
        <w:rPr>
          <w:rFonts w:ascii="Times New Roman" w:eastAsia="Times New Roman" w:hAnsi="Times New Roman" w:cs="Times New Roman"/>
        </w:rPr>
        <w:t xml:space="preserve"> had </w:t>
      </w:r>
      <w:r w:rsidR="00B41411" w:rsidRPr="00B41411">
        <w:rPr>
          <w:rFonts w:ascii="Times New Roman" w:eastAsia="Times New Roman" w:hAnsi="Times New Roman" w:cs="Times New Roman"/>
        </w:rPr>
        <w:t>21</w:t>
      </w:r>
      <w:r w:rsidR="0097760F" w:rsidRPr="00B41411">
        <w:rPr>
          <w:rFonts w:ascii="Times New Roman" w:eastAsia="Times New Roman" w:hAnsi="Times New Roman" w:cs="Times New Roman"/>
        </w:rPr>
        <w:t xml:space="preserve"> </w:t>
      </w:r>
      <w:r w:rsidR="00D00080" w:rsidRPr="00B41411">
        <w:rPr>
          <w:rFonts w:ascii="Times New Roman" w:eastAsia="Times New Roman" w:hAnsi="Times New Roman" w:cs="Times New Roman"/>
        </w:rPr>
        <w:t xml:space="preserve">members, </w:t>
      </w:r>
      <w:r w:rsidR="00E853DC" w:rsidRPr="00B41411">
        <w:rPr>
          <w:rFonts w:ascii="Times New Roman" w:eastAsia="Times New Roman" w:hAnsi="Times New Roman" w:cs="Times New Roman"/>
        </w:rPr>
        <w:t>10</w:t>
      </w:r>
      <w:r w:rsidR="00B41411" w:rsidRPr="00B41411">
        <w:rPr>
          <w:rFonts w:ascii="Times New Roman" w:eastAsia="Times New Roman" w:hAnsi="Times New Roman" w:cs="Times New Roman"/>
        </w:rPr>
        <w:t xml:space="preserve"> </w:t>
      </w:r>
      <w:r w:rsidR="00312254" w:rsidRPr="00B41411">
        <w:rPr>
          <w:rFonts w:ascii="Times New Roman" w:eastAsia="Times New Roman" w:hAnsi="Times New Roman" w:cs="Times New Roman"/>
        </w:rPr>
        <w:t>observers</w:t>
      </w:r>
      <w:r w:rsidR="00857DB4" w:rsidRPr="00B41411">
        <w:rPr>
          <w:rFonts w:ascii="Times New Roman" w:eastAsia="Times New Roman" w:hAnsi="Times New Roman" w:cs="Times New Roman"/>
        </w:rPr>
        <w:t>,</w:t>
      </w:r>
      <w:r w:rsidR="000168A8" w:rsidRPr="00B41411">
        <w:rPr>
          <w:rFonts w:ascii="Times New Roman" w:eastAsia="Times New Roman" w:hAnsi="Times New Roman" w:cs="Times New Roman"/>
        </w:rPr>
        <w:t xml:space="preserve"> </w:t>
      </w:r>
      <w:r w:rsidR="00FA59F2" w:rsidRPr="00B41411">
        <w:rPr>
          <w:rFonts w:ascii="Times New Roman" w:eastAsia="Times New Roman" w:hAnsi="Times New Roman" w:cs="Times New Roman"/>
        </w:rPr>
        <w:t xml:space="preserve">2 IWG-2 officials and </w:t>
      </w:r>
      <w:r w:rsidR="00B41411" w:rsidRPr="00B41411">
        <w:rPr>
          <w:rFonts w:ascii="Times New Roman" w:eastAsia="Times New Roman" w:hAnsi="Times New Roman" w:cs="Times New Roman"/>
        </w:rPr>
        <w:t xml:space="preserve">4 </w:t>
      </w:r>
      <w:r w:rsidR="00D61EA2" w:rsidRPr="00B41411">
        <w:rPr>
          <w:rFonts w:ascii="Times New Roman" w:eastAsia="Times New Roman" w:hAnsi="Times New Roman" w:cs="Times New Roman"/>
        </w:rPr>
        <w:t>FCC e</w:t>
      </w:r>
      <w:r w:rsidR="00FA59F2" w:rsidRPr="00B41411">
        <w:rPr>
          <w:rFonts w:ascii="Times New Roman" w:eastAsia="Times New Roman" w:hAnsi="Times New Roman" w:cs="Times New Roman"/>
        </w:rPr>
        <w:t>mployee</w:t>
      </w:r>
      <w:r w:rsidR="00B41411" w:rsidRPr="00B41411">
        <w:rPr>
          <w:rFonts w:ascii="Times New Roman" w:eastAsia="Times New Roman" w:hAnsi="Times New Roman" w:cs="Times New Roman"/>
        </w:rPr>
        <w:t>s</w:t>
      </w:r>
      <w:r w:rsidR="00FA59F2" w:rsidRPr="00B41411">
        <w:rPr>
          <w:rFonts w:ascii="Times New Roman" w:eastAsia="Times New Roman" w:hAnsi="Times New Roman" w:cs="Times New Roman"/>
        </w:rPr>
        <w:t xml:space="preserve"> </w:t>
      </w:r>
      <w:r w:rsidR="00F000A7" w:rsidRPr="00B41411">
        <w:rPr>
          <w:rFonts w:ascii="Times New Roman" w:eastAsia="Times New Roman" w:hAnsi="Times New Roman" w:cs="Times New Roman"/>
        </w:rPr>
        <w:t>in attendance.</w:t>
      </w:r>
    </w:p>
    <w:p w14:paraId="463D48F5" w14:textId="77777777" w:rsidR="007B4C0D" w:rsidRPr="00B41411" w:rsidRDefault="007B4C0D" w:rsidP="00EF111F">
      <w:pPr>
        <w:rPr>
          <w:rFonts w:ascii="Times New Roman" w:hAnsi="Times New Roman" w:cs="Times New Roman"/>
        </w:rPr>
      </w:pPr>
    </w:p>
    <w:p w14:paraId="08C40D22" w14:textId="7771C4CE" w:rsidR="00F10243" w:rsidRPr="00B41411" w:rsidRDefault="00F000A7" w:rsidP="00F000A7">
      <w:pPr>
        <w:widowControl w:val="0"/>
        <w:tabs>
          <w:tab w:val="left" w:pos="6263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B41411">
        <w:rPr>
          <w:rFonts w:ascii="Times New Roman" w:eastAsia="Times New Roman" w:hAnsi="Times New Roman" w:cs="Times New Roman"/>
        </w:rPr>
        <w:tab/>
      </w:r>
    </w:p>
    <w:p w14:paraId="683B1FF4" w14:textId="519C05F6" w:rsidR="00F10243" w:rsidRPr="00B41411" w:rsidRDefault="009D5777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B41411">
        <w:rPr>
          <w:rFonts w:ascii="Times New Roman" w:eastAsia="Times New Roman" w:hAnsi="Times New Roman" w:cs="Times New Roman"/>
          <w:u w:val="single"/>
        </w:rPr>
        <w:t>Author</w:t>
      </w:r>
      <w:r w:rsidRPr="00B41411">
        <w:rPr>
          <w:rFonts w:ascii="Times New Roman" w:eastAsia="Times New Roman" w:hAnsi="Times New Roman" w:cs="Times New Roman"/>
        </w:rPr>
        <w:t>:</w:t>
      </w:r>
    </w:p>
    <w:p w14:paraId="052D7B62" w14:textId="5C32D63C" w:rsidR="00663490" w:rsidRPr="00B41411" w:rsidRDefault="00DC67A2" w:rsidP="000A1BD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B41411">
        <w:rPr>
          <w:rFonts w:ascii="Times New Roman" w:eastAsia="Times New Roman" w:hAnsi="Times New Roman" w:cs="Times New Roman"/>
        </w:rPr>
        <w:t>Giadira V. León</w:t>
      </w:r>
      <w:r w:rsidR="00F21DF8" w:rsidRPr="00B41411">
        <w:rPr>
          <w:rFonts w:ascii="Times New Roman" w:eastAsia="Times New Roman" w:hAnsi="Times New Roman" w:cs="Times New Roman"/>
        </w:rPr>
        <w:t>, SES,</w:t>
      </w:r>
      <w:r w:rsidR="00E40497" w:rsidRPr="00B41411">
        <w:rPr>
          <w:rFonts w:ascii="Times New Roman" w:eastAsia="Times New Roman" w:hAnsi="Times New Roman" w:cs="Times New Roman"/>
        </w:rPr>
        <w:t xml:space="preserve"> </w:t>
      </w:r>
      <w:r w:rsidR="004155C9" w:rsidRPr="00B41411">
        <w:rPr>
          <w:rFonts w:ascii="Times New Roman" w:eastAsia="Times New Roman" w:hAnsi="Times New Roman" w:cs="Times New Roman"/>
        </w:rPr>
        <w:t>prepared these minutes.</w:t>
      </w:r>
      <w:r w:rsidR="000A1BD9" w:rsidRPr="00B41411">
        <w:rPr>
          <w:rFonts w:ascii="Times New Roman" w:eastAsia="Times New Roman" w:hAnsi="Times New Roman" w:cs="Times New Roman"/>
        </w:rPr>
        <w:t xml:space="preserve"> </w:t>
      </w:r>
    </w:p>
    <w:p w14:paraId="2551B0B0" w14:textId="77777777" w:rsidR="00F21DF8" w:rsidRPr="00B41411" w:rsidRDefault="00F21DF8" w:rsidP="00C8024E">
      <w:pPr>
        <w:rPr>
          <w:rFonts w:ascii="Times New Roman" w:hAnsi="Times New Roman" w:cs="Times New Roman"/>
          <w:b/>
        </w:rPr>
      </w:pPr>
    </w:p>
    <w:p w14:paraId="49F41133" w14:textId="77777777" w:rsidR="00F21DF8" w:rsidRPr="00B41411" w:rsidRDefault="00F21DF8" w:rsidP="00C8024E">
      <w:pPr>
        <w:rPr>
          <w:rFonts w:ascii="Times New Roman" w:hAnsi="Times New Roman" w:cs="Times New Roman"/>
          <w:b/>
        </w:rPr>
      </w:pPr>
    </w:p>
    <w:p w14:paraId="3344B363" w14:textId="77777777" w:rsidR="00F21DF8" w:rsidRPr="00B41411" w:rsidRDefault="00F21DF8" w:rsidP="00C8024E">
      <w:pPr>
        <w:rPr>
          <w:rFonts w:ascii="Times New Roman" w:hAnsi="Times New Roman" w:cs="Times New Roman"/>
          <w:b/>
        </w:rPr>
      </w:pPr>
    </w:p>
    <w:p w14:paraId="6DA298FB" w14:textId="77777777" w:rsidR="00F21DF8" w:rsidRPr="00B41411" w:rsidRDefault="00F21DF8" w:rsidP="00C8024E">
      <w:pPr>
        <w:rPr>
          <w:rFonts w:ascii="Times New Roman" w:hAnsi="Times New Roman" w:cs="Times New Roman"/>
          <w:b/>
        </w:rPr>
      </w:pPr>
    </w:p>
    <w:p w14:paraId="11D3C1FC" w14:textId="77777777" w:rsidR="00F21DF8" w:rsidRPr="00B41411" w:rsidRDefault="00F21DF8" w:rsidP="00C8024E">
      <w:pPr>
        <w:rPr>
          <w:rFonts w:ascii="Times New Roman" w:hAnsi="Times New Roman" w:cs="Times New Roman"/>
          <w:b/>
        </w:rPr>
      </w:pPr>
    </w:p>
    <w:p w14:paraId="03C58A23" w14:textId="77777777" w:rsidR="00F21DF8" w:rsidRPr="00B41411" w:rsidRDefault="00F21DF8" w:rsidP="00C8024E">
      <w:pPr>
        <w:rPr>
          <w:rFonts w:ascii="Times New Roman" w:hAnsi="Times New Roman" w:cs="Times New Roman"/>
          <w:b/>
        </w:rPr>
      </w:pPr>
    </w:p>
    <w:p w14:paraId="3A8FDF67" w14:textId="46CAAD5C" w:rsidR="00D00080" w:rsidRPr="00B41411" w:rsidRDefault="00A36466" w:rsidP="00C8024E">
      <w:pPr>
        <w:rPr>
          <w:rFonts w:ascii="Times New Roman" w:hAnsi="Times New Roman" w:cs="Times New Roman"/>
          <w:b/>
        </w:rPr>
      </w:pPr>
      <w:r w:rsidRPr="00B41411">
        <w:rPr>
          <w:rFonts w:ascii="Times New Roman" w:hAnsi="Times New Roman" w:cs="Times New Roman"/>
          <w:b/>
        </w:rPr>
        <w:t xml:space="preserve">Appendix A:  </w:t>
      </w:r>
      <w:r w:rsidR="00AE00EE" w:rsidRPr="00B41411">
        <w:rPr>
          <w:rFonts w:ascii="Times New Roman" w:hAnsi="Times New Roman" w:cs="Times New Roman"/>
          <w:b/>
        </w:rPr>
        <w:t xml:space="preserve">Additional </w:t>
      </w:r>
      <w:r w:rsidR="00D00080" w:rsidRPr="00B41411">
        <w:rPr>
          <w:rFonts w:ascii="Times New Roman" w:hAnsi="Times New Roman" w:cs="Times New Roman"/>
          <w:b/>
        </w:rPr>
        <w:t>Attendees at</w:t>
      </w:r>
      <w:r w:rsidR="00E853DC" w:rsidRPr="00B41411">
        <w:rPr>
          <w:rFonts w:ascii="Times New Roman" w:eastAsia="Times New Roman" w:hAnsi="Times New Roman" w:cs="Times New Roman"/>
          <w:b/>
        </w:rPr>
        <w:t xml:space="preserve"> </w:t>
      </w:r>
      <w:r w:rsidR="00906DA7" w:rsidRPr="00B41411">
        <w:rPr>
          <w:rFonts w:ascii="Times New Roman" w:eastAsia="Times New Roman" w:hAnsi="Times New Roman" w:cs="Times New Roman"/>
          <w:b/>
        </w:rPr>
        <w:t>August</w:t>
      </w:r>
      <w:r w:rsidR="00E853DC" w:rsidRPr="00B41411">
        <w:rPr>
          <w:rFonts w:ascii="Times New Roman" w:eastAsia="Times New Roman" w:hAnsi="Times New Roman" w:cs="Times New Roman"/>
          <w:b/>
        </w:rPr>
        <w:t xml:space="preserve"> </w:t>
      </w:r>
      <w:r w:rsidR="00906DA7" w:rsidRPr="00B41411">
        <w:rPr>
          <w:rFonts w:ascii="Times New Roman" w:eastAsia="Times New Roman" w:hAnsi="Times New Roman" w:cs="Times New Roman"/>
          <w:b/>
        </w:rPr>
        <w:t>30</w:t>
      </w:r>
      <w:r w:rsidR="00CF07B2" w:rsidRPr="00B41411">
        <w:rPr>
          <w:rFonts w:ascii="Times New Roman" w:eastAsia="Times New Roman" w:hAnsi="Times New Roman" w:cs="Times New Roman"/>
          <w:b/>
        </w:rPr>
        <w:t>, 2017</w:t>
      </w:r>
      <w:r w:rsidR="00CC6162" w:rsidRPr="00B41411">
        <w:rPr>
          <w:rFonts w:ascii="Times New Roman" w:eastAsia="Times New Roman" w:hAnsi="Times New Roman" w:cs="Times New Roman"/>
        </w:rPr>
        <w:t xml:space="preserve"> </w:t>
      </w:r>
      <w:r w:rsidR="00D00080" w:rsidRPr="00B41411">
        <w:rPr>
          <w:rFonts w:ascii="Times New Roman" w:hAnsi="Times New Roman" w:cs="Times New Roman"/>
          <w:b/>
        </w:rPr>
        <w:t>meeting of IWG-2</w:t>
      </w:r>
    </w:p>
    <w:p w14:paraId="3C7A4EA8" w14:textId="77777777" w:rsidR="00F314B0" w:rsidRPr="00B41411" w:rsidRDefault="00F314B0" w:rsidP="00C8024E">
      <w:pPr>
        <w:rPr>
          <w:rFonts w:ascii="Times New Roman" w:hAnsi="Times New Roman" w:cs="Times New Roman"/>
        </w:rPr>
      </w:pPr>
    </w:p>
    <w:p w14:paraId="3B284D83" w14:textId="77777777" w:rsidR="00AB2DC9" w:rsidRPr="00B41411" w:rsidRDefault="00AB2DC9" w:rsidP="00C8024E">
      <w:pPr>
        <w:rPr>
          <w:rFonts w:ascii="Times New Roman" w:hAnsi="Times New Roman" w:cs="Times New Roman"/>
          <w:b/>
          <w:u w:val="single"/>
        </w:rPr>
      </w:pPr>
      <w:r w:rsidRPr="00B41411">
        <w:rPr>
          <w:rFonts w:ascii="Times New Roman" w:hAnsi="Times New Roman" w:cs="Times New Roman"/>
          <w:b/>
          <w:u w:val="single"/>
        </w:rPr>
        <w:t>Members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8"/>
        <w:gridCol w:w="4230"/>
      </w:tblGrid>
      <w:tr w:rsidR="00B41411" w:rsidRPr="00B41411" w14:paraId="70A94913" w14:textId="77777777" w:rsidTr="006B162C">
        <w:trPr>
          <w:tblHeader/>
        </w:trPr>
        <w:tc>
          <w:tcPr>
            <w:tcW w:w="5688" w:type="dxa"/>
          </w:tcPr>
          <w:p w14:paraId="751E04F4" w14:textId="77777777" w:rsidR="00B41411" w:rsidRPr="00B41411" w:rsidRDefault="00B41411" w:rsidP="006B16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411">
              <w:rPr>
                <w:rFonts w:ascii="Times New Roman" w:hAnsi="Times New Roman" w:cs="Times New Roman"/>
                <w:b/>
              </w:rPr>
              <w:t>Organization</w:t>
            </w:r>
          </w:p>
        </w:tc>
        <w:tc>
          <w:tcPr>
            <w:tcW w:w="4230" w:type="dxa"/>
            <w:shd w:val="clear" w:color="auto" w:fill="auto"/>
          </w:tcPr>
          <w:p w14:paraId="1BB10213" w14:textId="77777777" w:rsidR="00B41411" w:rsidRPr="00B41411" w:rsidRDefault="00B41411" w:rsidP="006B162C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B41411">
              <w:rPr>
                <w:rFonts w:ascii="Times New Roman" w:hAnsi="Times New Roman" w:cs="Times New Roman"/>
                <w:b/>
                <w:noProof/>
              </w:rPr>
              <w:t>Member Name</w:t>
            </w:r>
          </w:p>
        </w:tc>
      </w:tr>
      <w:tr w:rsidR="00B41411" w:rsidRPr="00B41411" w14:paraId="4D2B6A89" w14:textId="77777777" w:rsidTr="006B162C">
        <w:tc>
          <w:tcPr>
            <w:tcW w:w="5688" w:type="dxa"/>
          </w:tcPr>
          <w:p w14:paraId="29654442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Aerospace and Flight Test Radio Coordinating Council</w:t>
            </w:r>
          </w:p>
        </w:tc>
        <w:tc>
          <w:tcPr>
            <w:tcW w:w="4230" w:type="dxa"/>
            <w:shd w:val="clear" w:color="auto" w:fill="auto"/>
          </w:tcPr>
          <w:p w14:paraId="2CF85040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William K. Keane</w:t>
            </w:r>
          </w:p>
        </w:tc>
      </w:tr>
      <w:tr w:rsidR="00B41411" w:rsidRPr="00B41411" w14:paraId="6E1B6C04" w14:textId="77777777" w:rsidTr="006B162C">
        <w:tc>
          <w:tcPr>
            <w:tcW w:w="5688" w:type="dxa"/>
          </w:tcPr>
          <w:p w14:paraId="15A2E7F5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Aviation Spectrum Resources, Inc.</w:t>
            </w:r>
          </w:p>
        </w:tc>
        <w:tc>
          <w:tcPr>
            <w:tcW w:w="4230" w:type="dxa"/>
            <w:shd w:val="clear" w:color="auto" w:fill="auto"/>
          </w:tcPr>
          <w:p w14:paraId="25A961D8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Gregory Baker</w:t>
            </w:r>
          </w:p>
        </w:tc>
      </w:tr>
      <w:tr w:rsidR="00B41411" w:rsidRPr="00B41411" w14:paraId="3B8824BE" w14:textId="77777777" w:rsidTr="006B162C">
        <w:tc>
          <w:tcPr>
            <w:tcW w:w="5688" w:type="dxa"/>
          </w:tcPr>
          <w:p w14:paraId="2D0BB969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The Boeing Company</w:t>
            </w:r>
          </w:p>
        </w:tc>
        <w:tc>
          <w:tcPr>
            <w:tcW w:w="4230" w:type="dxa"/>
            <w:shd w:val="clear" w:color="auto" w:fill="auto"/>
          </w:tcPr>
          <w:p w14:paraId="35D4B09C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Joseph Cramer</w:t>
            </w:r>
          </w:p>
        </w:tc>
      </w:tr>
      <w:tr w:rsidR="00B41411" w:rsidRPr="00B41411" w14:paraId="1111488D" w14:textId="77777777" w:rsidTr="006B162C">
        <w:tc>
          <w:tcPr>
            <w:tcW w:w="5688" w:type="dxa"/>
          </w:tcPr>
          <w:p w14:paraId="70F65F38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Cisco Systems, Inc.</w:t>
            </w:r>
          </w:p>
        </w:tc>
        <w:tc>
          <w:tcPr>
            <w:tcW w:w="4230" w:type="dxa"/>
            <w:shd w:val="clear" w:color="auto" w:fill="auto"/>
          </w:tcPr>
          <w:p w14:paraId="36AFCB26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David Case</w:t>
            </w:r>
          </w:p>
        </w:tc>
      </w:tr>
      <w:tr w:rsidR="00B41411" w:rsidRPr="00B41411" w14:paraId="137AD326" w14:textId="77777777" w:rsidTr="006B162C">
        <w:tc>
          <w:tcPr>
            <w:tcW w:w="5688" w:type="dxa"/>
          </w:tcPr>
          <w:p w14:paraId="5F18F13C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EchoStar Corporation</w:t>
            </w:r>
          </w:p>
        </w:tc>
        <w:tc>
          <w:tcPr>
            <w:tcW w:w="4230" w:type="dxa"/>
            <w:shd w:val="clear" w:color="auto" w:fill="auto"/>
          </w:tcPr>
          <w:p w14:paraId="5AEB647C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Brennan Price</w:t>
            </w:r>
          </w:p>
        </w:tc>
      </w:tr>
      <w:tr w:rsidR="00B41411" w:rsidRPr="00B41411" w14:paraId="309D5E09" w14:textId="77777777" w:rsidTr="006B162C">
        <w:tc>
          <w:tcPr>
            <w:tcW w:w="5688" w:type="dxa"/>
          </w:tcPr>
          <w:p w14:paraId="6A031412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GSMA</w:t>
            </w:r>
          </w:p>
        </w:tc>
        <w:tc>
          <w:tcPr>
            <w:tcW w:w="4230" w:type="dxa"/>
            <w:shd w:val="clear" w:color="auto" w:fill="auto"/>
          </w:tcPr>
          <w:p w14:paraId="1325EA62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Dr. Veena Rawat</w:t>
            </w:r>
          </w:p>
        </w:tc>
      </w:tr>
      <w:tr w:rsidR="00B41411" w:rsidRPr="00B41411" w14:paraId="49AE61EE" w14:textId="77777777" w:rsidTr="006B162C">
        <w:tc>
          <w:tcPr>
            <w:tcW w:w="5688" w:type="dxa"/>
          </w:tcPr>
          <w:p w14:paraId="202D4E19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Harris, Wiltshire and Grannis LLP</w:t>
            </w:r>
          </w:p>
        </w:tc>
        <w:tc>
          <w:tcPr>
            <w:tcW w:w="4230" w:type="dxa"/>
            <w:shd w:val="clear" w:color="auto" w:fill="auto"/>
          </w:tcPr>
          <w:p w14:paraId="0519CBDC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Damon Ladson</w:t>
            </w:r>
          </w:p>
        </w:tc>
      </w:tr>
      <w:tr w:rsidR="00B41411" w:rsidRPr="00B41411" w14:paraId="0F1798AF" w14:textId="77777777" w:rsidTr="006B162C">
        <w:tc>
          <w:tcPr>
            <w:tcW w:w="5688" w:type="dxa"/>
          </w:tcPr>
          <w:p w14:paraId="41EFCB57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Hewlett Packard Enterprise</w:t>
            </w:r>
          </w:p>
        </w:tc>
        <w:tc>
          <w:tcPr>
            <w:tcW w:w="4230" w:type="dxa"/>
            <w:shd w:val="clear" w:color="auto" w:fill="auto"/>
          </w:tcPr>
          <w:p w14:paraId="2758A751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Richard Kennedy</w:t>
            </w:r>
          </w:p>
        </w:tc>
      </w:tr>
      <w:tr w:rsidR="00B41411" w:rsidRPr="00B41411" w14:paraId="4F237AC1" w14:textId="77777777" w:rsidTr="006B162C">
        <w:tc>
          <w:tcPr>
            <w:tcW w:w="5688" w:type="dxa"/>
          </w:tcPr>
          <w:p w14:paraId="17492547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IEEE-USA</w:t>
            </w:r>
          </w:p>
        </w:tc>
        <w:tc>
          <w:tcPr>
            <w:tcW w:w="4230" w:type="dxa"/>
            <w:shd w:val="clear" w:color="auto" w:fill="auto"/>
          </w:tcPr>
          <w:p w14:paraId="6C27D501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Michael J. Marcus</w:t>
            </w:r>
          </w:p>
        </w:tc>
      </w:tr>
      <w:tr w:rsidR="00B41411" w:rsidRPr="00B41411" w14:paraId="785196C2" w14:textId="77777777" w:rsidTr="006B162C">
        <w:tc>
          <w:tcPr>
            <w:tcW w:w="5688" w:type="dxa"/>
          </w:tcPr>
          <w:p w14:paraId="1F290D77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Keysight Technologies, Inc.</w:t>
            </w:r>
          </w:p>
        </w:tc>
        <w:tc>
          <w:tcPr>
            <w:tcW w:w="4230" w:type="dxa"/>
            <w:shd w:val="clear" w:color="auto" w:fill="auto"/>
          </w:tcPr>
          <w:p w14:paraId="04F64F6C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Dr. James Gigrich</w:t>
            </w:r>
          </w:p>
        </w:tc>
      </w:tr>
      <w:tr w:rsidR="00B41411" w:rsidRPr="00B41411" w14:paraId="07E9BB12" w14:textId="77777777" w:rsidTr="006B162C">
        <w:tc>
          <w:tcPr>
            <w:tcW w:w="5688" w:type="dxa"/>
          </w:tcPr>
          <w:p w14:paraId="6D1176FA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Jansky-Barmat Telecommunications Inc.</w:t>
            </w:r>
          </w:p>
        </w:tc>
        <w:tc>
          <w:tcPr>
            <w:tcW w:w="4230" w:type="dxa"/>
            <w:shd w:val="clear" w:color="auto" w:fill="auto"/>
          </w:tcPr>
          <w:p w14:paraId="520E413E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Donald M. Jansky</w:t>
            </w:r>
          </w:p>
        </w:tc>
      </w:tr>
      <w:tr w:rsidR="00B41411" w:rsidRPr="00B41411" w14:paraId="436B5962" w14:textId="77777777" w:rsidTr="006B162C">
        <w:tc>
          <w:tcPr>
            <w:tcW w:w="5688" w:type="dxa"/>
          </w:tcPr>
          <w:p w14:paraId="2CBA6952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Lockheed Martin</w:t>
            </w:r>
          </w:p>
        </w:tc>
        <w:tc>
          <w:tcPr>
            <w:tcW w:w="4230" w:type="dxa"/>
            <w:shd w:val="clear" w:color="auto" w:fill="auto"/>
          </w:tcPr>
          <w:p w14:paraId="06674915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Scott Kotler</w:t>
            </w:r>
          </w:p>
        </w:tc>
      </w:tr>
      <w:tr w:rsidR="00B41411" w:rsidRPr="00B41411" w14:paraId="0D446D5B" w14:textId="77777777" w:rsidTr="006B162C">
        <w:tc>
          <w:tcPr>
            <w:tcW w:w="5688" w:type="dxa"/>
          </w:tcPr>
          <w:p w14:paraId="0850EBA2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Microsoft Corporation</w:t>
            </w:r>
          </w:p>
        </w:tc>
        <w:tc>
          <w:tcPr>
            <w:tcW w:w="4230" w:type="dxa"/>
            <w:shd w:val="clear" w:color="auto" w:fill="auto"/>
          </w:tcPr>
          <w:p w14:paraId="236C4FF7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Michael Daum</w:t>
            </w:r>
          </w:p>
        </w:tc>
      </w:tr>
      <w:tr w:rsidR="00B41411" w:rsidRPr="00B41411" w14:paraId="1BB0DF27" w14:textId="77777777" w:rsidTr="006B162C">
        <w:tc>
          <w:tcPr>
            <w:tcW w:w="5688" w:type="dxa"/>
          </w:tcPr>
          <w:p w14:paraId="1523FF7F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National Association of Broadcasters</w:t>
            </w:r>
          </w:p>
        </w:tc>
        <w:tc>
          <w:tcPr>
            <w:tcW w:w="4230" w:type="dxa"/>
            <w:shd w:val="clear" w:color="auto" w:fill="auto"/>
          </w:tcPr>
          <w:p w14:paraId="210D70E6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Robert Weller</w:t>
            </w:r>
          </w:p>
        </w:tc>
      </w:tr>
      <w:tr w:rsidR="00B41411" w:rsidRPr="00B41411" w14:paraId="28BCFDE9" w14:textId="77777777" w:rsidTr="006B162C">
        <w:tc>
          <w:tcPr>
            <w:tcW w:w="5688" w:type="dxa"/>
          </w:tcPr>
          <w:p w14:paraId="6B6DAC76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National Cable &amp; Telecommunications Association</w:t>
            </w:r>
          </w:p>
        </w:tc>
        <w:tc>
          <w:tcPr>
            <w:tcW w:w="4230" w:type="dxa"/>
            <w:shd w:val="clear" w:color="auto" w:fill="auto"/>
          </w:tcPr>
          <w:p w14:paraId="697E2E24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Andy Scott</w:t>
            </w:r>
          </w:p>
        </w:tc>
      </w:tr>
      <w:tr w:rsidR="00B41411" w:rsidRPr="00B41411" w14:paraId="2EAC3499" w14:textId="77777777" w:rsidTr="006B162C">
        <w:tc>
          <w:tcPr>
            <w:tcW w:w="5688" w:type="dxa"/>
          </w:tcPr>
          <w:p w14:paraId="75659D85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New Wave Spectrum Partners LLC</w:t>
            </w:r>
          </w:p>
        </w:tc>
        <w:tc>
          <w:tcPr>
            <w:tcW w:w="4230" w:type="dxa"/>
            <w:shd w:val="clear" w:color="auto" w:fill="auto"/>
          </w:tcPr>
          <w:p w14:paraId="5658FB44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Stephen Baruch</w:t>
            </w:r>
          </w:p>
        </w:tc>
      </w:tr>
      <w:tr w:rsidR="00B41411" w:rsidRPr="00B41411" w14:paraId="646345EE" w14:textId="77777777" w:rsidTr="006B162C">
        <w:tc>
          <w:tcPr>
            <w:tcW w:w="5688" w:type="dxa"/>
          </w:tcPr>
          <w:p w14:paraId="1F6AA3B5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SES Americom, Inc.</w:t>
            </w:r>
          </w:p>
        </w:tc>
        <w:tc>
          <w:tcPr>
            <w:tcW w:w="4230" w:type="dxa"/>
            <w:shd w:val="clear" w:color="auto" w:fill="auto"/>
          </w:tcPr>
          <w:p w14:paraId="59170D3A" w14:textId="6328C46B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 xml:space="preserve">Giadira </w:t>
            </w:r>
            <w:r w:rsidRPr="00B41411">
              <w:rPr>
                <w:rFonts w:ascii="Times New Roman" w:eastAsia="Times New Roman" w:hAnsi="Times New Roman" w:cs="Times New Roman"/>
              </w:rPr>
              <w:t>León</w:t>
            </w:r>
          </w:p>
        </w:tc>
      </w:tr>
      <w:tr w:rsidR="00B41411" w:rsidRPr="00B41411" w14:paraId="17430CA1" w14:textId="77777777" w:rsidTr="006B162C">
        <w:tc>
          <w:tcPr>
            <w:tcW w:w="5688" w:type="dxa"/>
          </w:tcPr>
          <w:p w14:paraId="4F7EAFD3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Telecommunications Management Group, Inc.</w:t>
            </w:r>
          </w:p>
        </w:tc>
        <w:tc>
          <w:tcPr>
            <w:tcW w:w="4230" w:type="dxa"/>
            <w:shd w:val="clear" w:color="auto" w:fill="auto"/>
          </w:tcPr>
          <w:p w14:paraId="4A2C0EDD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Geraldo Neto</w:t>
            </w:r>
          </w:p>
        </w:tc>
      </w:tr>
      <w:tr w:rsidR="00B41411" w:rsidRPr="00B41411" w14:paraId="0FEF3E2D" w14:textId="77777777" w:rsidTr="006B162C">
        <w:tc>
          <w:tcPr>
            <w:tcW w:w="5688" w:type="dxa"/>
          </w:tcPr>
          <w:p w14:paraId="024835E3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ViaSat, Inc.</w:t>
            </w:r>
          </w:p>
        </w:tc>
        <w:tc>
          <w:tcPr>
            <w:tcW w:w="4230" w:type="dxa"/>
            <w:shd w:val="clear" w:color="auto" w:fill="auto"/>
          </w:tcPr>
          <w:p w14:paraId="2747FE30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Chris Hofer</w:t>
            </w:r>
          </w:p>
        </w:tc>
      </w:tr>
      <w:tr w:rsidR="00B41411" w:rsidRPr="00B41411" w14:paraId="644B62B7" w14:textId="77777777" w:rsidTr="006B162C">
        <w:tc>
          <w:tcPr>
            <w:tcW w:w="5688" w:type="dxa"/>
          </w:tcPr>
          <w:p w14:paraId="6830FA72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Virginia Diodes, Inc.</w:t>
            </w:r>
          </w:p>
        </w:tc>
        <w:tc>
          <w:tcPr>
            <w:tcW w:w="4230" w:type="dxa"/>
            <w:shd w:val="clear" w:color="auto" w:fill="auto"/>
          </w:tcPr>
          <w:p w14:paraId="3A04C6CC" w14:textId="77777777" w:rsidR="00B41411" w:rsidRPr="00B41411" w:rsidRDefault="00B41411" w:rsidP="006B162C">
            <w:pPr>
              <w:rPr>
                <w:rFonts w:ascii="Times New Roman" w:hAnsi="Times New Roman" w:cs="Times New Roman"/>
                <w:noProof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Dr. Gerhard S. Schoenthal</w:t>
            </w:r>
          </w:p>
        </w:tc>
      </w:tr>
      <w:tr w:rsidR="00B41411" w:rsidRPr="00B41411" w14:paraId="33157D12" w14:textId="77777777" w:rsidTr="006B162C">
        <w:tc>
          <w:tcPr>
            <w:tcW w:w="5688" w:type="dxa"/>
          </w:tcPr>
          <w:p w14:paraId="3B16E1D2" w14:textId="77777777" w:rsidR="00B41411" w:rsidRPr="00B41411" w:rsidRDefault="00B41411" w:rsidP="006B162C">
            <w:pPr>
              <w:rPr>
                <w:rFonts w:ascii="Times New Roman" w:hAnsi="Times New Roman" w:cs="Times New Roman"/>
              </w:rPr>
            </w:pPr>
            <w:r w:rsidRPr="00B41411">
              <w:rPr>
                <w:rFonts w:ascii="Times New Roman" w:hAnsi="Times New Roman" w:cs="Times New Roman"/>
                <w:noProof/>
              </w:rPr>
              <w:t>Wi-Fi Alliance Assoc.</w:t>
            </w:r>
          </w:p>
        </w:tc>
        <w:tc>
          <w:tcPr>
            <w:tcW w:w="4230" w:type="dxa"/>
            <w:shd w:val="clear" w:color="auto" w:fill="auto"/>
          </w:tcPr>
          <w:p w14:paraId="77E1F8DF" w14:textId="77777777" w:rsidR="00B41411" w:rsidRPr="00B41411" w:rsidRDefault="00B41411" w:rsidP="006B162C">
            <w:pPr>
              <w:rPr>
                <w:rFonts w:ascii="Times New Roman" w:hAnsi="Times New Roman" w:cs="Times New Roman"/>
              </w:rPr>
            </w:pPr>
            <w:r w:rsidRPr="00B41411">
              <w:rPr>
                <w:rFonts w:ascii="Times New Roman" w:hAnsi="Times New Roman" w:cs="Times New Roman"/>
              </w:rPr>
              <w:t>Alexander Roytblat</w:t>
            </w:r>
          </w:p>
        </w:tc>
      </w:tr>
    </w:tbl>
    <w:p w14:paraId="403825FB" w14:textId="77777777" w:rsidR="009E451B" w:rsidRPr="00B41411" w:rsidRDefault="009E451B" w:rsidP="009E451B">
      <w:pPr>
        <w:rPr>
          <w:rFonts w:ascii="Times New Roman" w:hAnsi="Times New Roman" w:cs="Times New Roman"/>
          <w:b/>
          <w:u w:val="single"/>
        </w:rPr>
      </w:pPr>
    </w:p>
    <w:p w14:paraId="7FE0FB7F" w14:textId="7C511CD1" w:rsidR="00F21DF8" w:rsidRPr="00B41411" w:rsidRDefault="00F21DF8" w:rsidP="009E451B">
      <w:pPr>
        <w:rPr>
          <w:rFonts w:ascii="Times New Roman" w:hAnsi="Times New Roman" w:cs="Times New Roman"/>
          <w:b/>
          <w:u w:val="single"/>
        </w:rPr>
      </w:pPr>
      <w:r w:rsidRPr="00B41411">
        <w:rPr>
          <w:rFonts w:ascii="Times New Roman" w:hAnsi="Times New Roman" w:cs="Times New Roman"/>
          <w:b/>
          <w:u w:val="single"/>
        </w:rPr>
        <w:t>Press:</w:t>
      </w:r>
    </w:p>
    <w:p w14:paraId="751D3397" w14:textId="6D11E7FF" w:rsidR="00F21DF8" w:rsidRPr="00B41411" w:rsidRDefault="00F21DF8" w:rsidP="009E451B">
      <w:pPr>
        <w:rPr>
          <w:rFonts w:ascii="Times New Roman" w:hAnsi="Times New Roman" w:cs="Times New Roman"/>
          <w:u w:val="single"/>
        </w:rPr>
      </w:pPr>
      <w:r w:rsidRPr="00B41411">
        <w:rPr>
          <w:rFonts w:ascii="Times New Roman" w:hAnsi="Times New Roman" w:cs="Times New Roman"/>
          <w:u w:val="single"/>
        </w:rPr>
        <w:t xml:space="preserve">Scott </w:t>
      </w:r>
      <w:proofErr w:type="spellStart"/>
      <w:r w:rsidRPr="00B41411">
        <w:rPr>
          <w:rFonts w:ascii="Times New Roman" w:hAnsi="Times New Roman" w:cs="Times New Roman"/>
          <w:u w:val="single"/>
        </w:rPr>
        <w:t>Billquist</w:t>
      </w:r>
      <w:proofErr w:type="spellEnd"/>
    </w:p>
    <w:p w14:paraId="4ECB6C98" w14:textId="77777777" w:rsidR="00F21DF8" w:rsidRPr="00B41411" w:rsidRDefault="00F21DF8" w:rsidP="009E451B">
      <w:pPr>
        <w:rPr>
          <w:rFonts w:ascii="Times New Roman" w:hAnsi="Times New Roman" w:cs="Times New Roman"/>
          <w:b/>
          <w:u w:val="single"/>
        </w:rPr>
      </w:pPr>
    </w:p>
    <w:p w14:paraId="66BE020C" w14:textId="781CB1E1" w:rsidR="00F21DF8" w:rsidRPr="00B41411" w:rsidRDefault="009E451B" w:rsidP="00F21DF8">
      <w:pPr>
        <w:rPr>
          <w:rFonts w:ascii="Times New Roman" w:hAnsi="Times New Roman" w:cs="Times New Roman"/>
          <w:b/>
          <w:u w:val="single"/>
        </w:rPr>
      </w:pPr>
      <w:r w:rsidRPr="00B41411">
        <w:rPr>
          <w:rFonts w:ascii="Times New Roman" w:hAnsi="Times New Roman" w:cs="Times New Roman"/>
          <w:b/>
          <w:u w:val="single"/>
        </w:rPr>
        <w:t>Observers</w:t>
      </w:r>
    </w:p>
    <w:p w14:paraId="2F6EE5F6" w14:textId="304435E8" w:rsidR="009E451B" w:rsidRPr="00B41411" w:rsidRDefault="009E451B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>Ed Ehrlich, Interdigital</w:t>
      </w:r>
    </w:p>
    <w:p w14:paraId="1E97DBE4" w14:textId="5A6BF155" w:rsidR="00EC4490" w:rsidRPr="00B41411" w:rsidRDefault="00EC4490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>Andy Feltman</w:t>
      </w:r>
      <w:r w:rsidR="00B41411" w:rsidRPr="00B414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41411" w:rsidRPr="00B41411">
        <w:rPr>
          <w:rFonts w:ascii="Times New Roman" w:hAnsi="Times New Roman" w:cs="Times New Roman"/>
          <w:sz w:val="24"/>
          <w:szCs w:val="24"/>
        </w:rPr>
        <w:t>Peraton</w:t>
      </w:r>
      <w:proofErr w:type="spellEnd"/>
      <w:r w:rsidR="00B41411" w:rsidRPr="00B41411">
        <w:rPr>
          <w:rFonts w:ascii="Times New Roman" w:hAnsi="Times New Roman" w:cs="Times New Roman"/>
          <w:sz w:val="24"/>
          <w:szCs w:val="24"/>
        </w:rPr>
        <w:t xml:space="preserve"> </w:t>
      </w:r>
      <w:r w:rsidRPr="00B41411">
        <w:rPr>
          <w:rFonts w:ascii="Times New Roman" w:hAnsi="Times New Roman" w:cs="Times New Roman"/>
          <w:sz w:val="24"/>
          <w:szCs w:val="24"/>
        </w:rPr>
        <w:t>for DoD</w:t>
      </w:r>
    </w:p>
    <w:p w14:paraId="28FD8158" w14:textId="62FCF5E2" w:rsidR="00F21DF8" w:rsidRPr="00B41411" w:rsidRDefault="00F21DF8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>Shelli Rose Haskins, ACES</w:t>
      </w:r>
    </w:p>
    <w:p w14:paraId="62FE073D" w14:textId="0D0F8F6A" w:rsidR="00F21DF8" w:rsidRPr="00B41411" w:rsidRDefault="00F21DF8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>Jim Higgins, ASRC Federal Technical Services for NASA</w:t>
      </w:r>
    </w:p>
    <w:p w14:paraId="5A4674F3" w14:textId="4ACE4871" w:rsidR="00F21DF8" w:rsidRPr="00B41411" w:rsidRDefault="00F21DF8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>Rob Kubik, Samsung</w:t>
      </w:r>
    </w:p>
    <w:p w14:paraId="4748900B" w14:textId="45CACA5E" w:rsidR="00F9712B" w:rsidRPr="00B41411" w:rsidRDefault="00F9712B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>Eric Lee, DoD</w:t>
      </w:r>
    </w:p>
    <w:p w14:paraId="213FA190" w14:textId="2125C2FE" w:rsidR="00E853DC" w:rsidRPr="00B41411" w:rsidRDefault="00E853DC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>Bruce Lamb, NTIA</w:t>
      </w:r>
    </w:p>
    <w:p w14:paraId="4D3407E5" w14:textId="77777777" w:rsidR="009E451B" w:rsidRPr="00B41411" w:rsidRDefault="009E451B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>Amy Sanders, NTIA</w:t>
      </w:r>
    </w:p>
    <w:p w14:paraId="785D5EA1" w14:textId="0DF16ED7" w:rsidR="00E853DC" w:rsidRPr="00B41411" w:rsidRDefault="00E853DC" w:rsidP="00E853D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>Tom Schaffnit, DoT</w:t>
      </w:r>
    </w:p>
    <w:p w14:paraId="633D224F" w14:textId="5F0A71F3" w:rsidR="009E451B" w:rsidRPr="00B41411" w:rsidRDefault="009E451B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411">
        <w:rPr>
          <w:rFonts w:ascii="Times New Roman" w:hAnsi="Times New Roman" w:cs="Times New Roman"/>
          <w:sz w:val="24"/>
          <w:szCs w:val="24"/>
        </w:rPr>
        <w:t>Joanne Wilson, ASRC Federal Technical Services</w:t>
      </w:r>
      <w:r w:rsidR="00F9712B" w:rsidRPr="00B41411">
        <w:rPr>
          <w:rFonts w:ascii="Times New Roman" w:hAnsi="Times New Roman" w:cs="Times New Roman"/>
          <w:sz w:val="24"/>
          <w:szCs w:val="24"/>
        </w:rPr>
        <w:t xml:space="preserve"> for NASA</w:t>
      </w:r>
    </w:p>
    <w:p w14:paraId="061D6B83" w14:textId="13889512" w:rsidR="00B9477B" w:rsidRPr="00B41411" w:rsidRDefault="00B9477B" w:rsidP="009E451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9477B" w:rsidRPr="00B41411" w:rsidSect="002D39F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03" w:right="1800" w:bottom="1440" w:left="1800" w:header="720" w:footer="720" w:gutter="0"/>
      <w:cols w:space="720" w:equalWidth="0">
        <w:col w:w="86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AD5A91" w14:textId="77777777" w:rsidR="008E2159" w:rsidRDefault="008E2159" w:rsidP="00CC22D8">
      <w:r>
        <w:separator/>
      </w:r>
    </w:p>
  </w:endnote>
  <w:endnote w:type="continuationSeparator" w:id="0">
    <w:p w14:paraId="5E3327C1" w14:textId="77777777" w:rsidR="008E2159" w:rsidRDefault="008E2159" w:rsidP="00CC2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A5289" w14:textId="77777777" w:rsidR="007C2492" w:rsidRDefault="007C24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8CB83" w14:textId="77777777" w:rsidR="007C2492" w:rsidRDefault="007C24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C6FAE2" w14:textId="77777777" w:rsidR="007C2492" w:rsidRDefault="007C24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C3B4AC" w14:textId="77777777" w:rsidR="008E2159" w:rsidRDefault="008E2159" w:rsidP="00CC22D8">
      <w:r>
        <w:separator/>
      </w:r>
    </w:p>
  </w:footnote>
  <w:footnote w:type="continuationSeparator" w:id="0">
    <w:p w14:paraId="20F57DCA" w14:textId="77777777" w:rsidR="008E2159" w:rsidRDefault="008E2159" w:rsidP="00CC2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84222" w14:textId="77777777" w:rsidR="007C2492" w:rsidRDefault="007C24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2BBC1C" w14:textId="27EAE7B1" w:rsidR="00146CC0" w:rsidRDefault="00146CC0" w:rsidP="00146CC0">
    <w:pPr>
      <w:pStyle w:val="Header"/>
    </w:pPr>
    <w:r>
      <w:tab/>
    </w:r>
    <w:r>
      <w:tab/>
      <w:t>IWG-2/</w:t>
    </w:r>
    <w:r w:rsidR="009336D7">
      <w:t>049</w:t>
    </w:r>
    <w:bookmarkStart w:id="3" w:name="_GoBack"/>
    <w:ins w:id="4" w:author="IWG-2" w:date="2017-09-12T15:37:00Z">
      <w:r w:rsidR="007C2492">
        <w:t>r1</w:t>
      </w:r>
    </w:ins>
    <w:bookmarkEnd w:id="3"/>
    <w:r w:rsidR="009336D7">
      <w:t xml:space="preserve"> </w:t>
    </w:r>
    <w:r w:rsidR="00861AAA">
      <w:t>(</w:t>
    </w:r>
    <w:del w:id="5" w:author="IWG-2" w:date="2017-09-12T15:37:00Z">
      <w:r w:rsidR="009F475F" w:rsidDel="007C2492">
        <w:delText>0</w:delText>
      </w:r>
    </w:del>
    <w:r w:rsidR="009F475F">
      <w:t>1</w:t>
    </w:r>
    <w:ins w:id="6" w:author="IWG-2" w:date="2017-09-12T15:37:00Z">
      <w:r w:rsidR="007C2492">
        <w:t>3</w:t>
      </w:r>
    </w:ins>
    <w:r w:rsidR="009F475F">
      <w:t>.09</w:t>
    </w:r>
    <w:r w:rsidR="006837BD">
      <w:t>.17</w:t>
    </w:r>
    <w:r>
      <w:t>)</w:t>
    </w:r>
  </w:p>
  <w:p w14:paraId="42B230A6" w14:textId="77777777" w:rsidR="00DF02ED" w:rsidRDefault="00DF02ED">
    <w:pPr>
      <w:pStyle w:val="Header"/>
    </w:pPr>
  </w:p>
  <w:p w14:paraId="4901190F" w14:textId="77777777" w:rsidR="00DF02ED" w:rsidRDefault="00DF02E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3EB79" w14:textId="77777777" w:rsidR="007C2492" w:rsidRDefault="007C24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B7058"/>
    <w:multiLevelType w:val="hybridMultilevel"/>
    <w:tmpl w:val="D214FA6C"/>
    <w:lvl w:ilvl="0" w:tplc="5888E98A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B8355C"/>
    <w:multiLevelType w:val="hybridMultilevel"/>
    <w:tmpl w:val="8698E056"/>
    <w:lvl w:ilvl="0" w:tplc="A1A244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AD62CF"/>
    <w:multiLevelType w:val="hybridMultilevel"/>
    <w:tmpl w:val="EA58F9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17C37"/>
    <w:multiLevelType w:val="hybridMultilevel"/>
    <w:tmpl w:val="24A07934"/>
    <w:lvl w:ilvl="0" w:tplc="DA26650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25080"/>
    <w:multiLevelType w:val="hybridMultilevel"/>
    <w:tmpl w:val="2ADEC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847AA"/>
    <w:multiLevelType w:val="singleLevel"/>
    <w:tmpl w:val="DA266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6" w15:restartNumberingAfterBreak="0">
    <w:nsid w:val="467B2908"/>
    <w:multiLevelType w:val="hybridMultilevel"/>
    <w:tmpl w:val="1A04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335EB"/>
    <w:multiLevelType w:val="hybridMultilevel"/>
    <w:tmpl w:val="75CA4D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9367D"/>
    <w:multiLevelType w:val="hybridMultilevel"/>
    <w:tmpl w:val="9D8C880C"/>
    <w:lvl w:ilvl="0" w:tplc="BDB43B9C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A02C96"/>
    <w:multiLevelType w:val="hybridMultilevel"/>
    <w:tmpl w:val="68167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C34BA"/>
    <w:multiLevelType w:val="hybridMultilevel"/>
    <w:tmpl w:val="BA54B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CD19C8"/>
    <w:multiLevelType w:val="hybridMultilevel"/>
    <w:tmpl w:val="F7064D0C"/>
    <w:lvl w:ilvl="0" w:tplc="E806C4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3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0"/>
  </w:num>
  <w:num w:numId="10">
    <w:abstractNumId w:val="11"/>
  </w:num>
  <w:num w:numId="11">
    <w:abstractNumId w:val="7"/>
  </w:num>
  <w:num w:numId="12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WG-2">
    <w15:presenceInfo w15:providerId="None" w15:userId="IWG-2"/>
  </w15:person>
  <w15:person w15:author="Scott">
    <w15:presenceInfo w15:providerId="None" w15:userId="Scot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B9B"/>
    <w:rsid w:val="00001EA5"/>
    <w:rsid w:val="00007CCE"/>
    <w:rsid w:val="000168A8"/>
    <w:rsid w:val="000261EF"/>
    <w:rsid w:val="000318A6"/>
    <w:rsid w:val="000451A9"/>
    <w:rsid w:val="00056A3C"/>
    <w:rsid w:val="0006093A"/>
    <w:rsid w:val="00070B29"/>
    <w:rsid w:val="00083A58"/>
    <w:rsid w:val="00087977"/>
    <w:rsid w:val="00095F7D"/>
    <w:rsid w:val="000A12F2"/>
    <w:rsid w:val="000A170B"/>
    <w:rsid w:val="000A1BD9"/>
    <w:rsid w:val="000A320A"/>
    <w:rsid w:val="000A5AD1"/>
    <w:rsid w:val="000A68C2"/>
    <w:rsid w:val="000B3BF6"/>
    <w:rsid w:val="000B6259"/>
    <w:rsid w:val="000B7AE5"/>
    <w:rsid w:val="000D2E15"/>
    <w:rsid w:val="000F1AAF"/>
    <w:rsid w:val="000F7A17"/>
    <w:rsid w:val="001079C2"/>
    <w:rsid w:val="00107FCF"/>
    <w:rsid w:val="00113156"/>
    <w:rsid w:val="00115E50"/>
    <w:rsid w:val="00126C5E"/>
    <w:rsid w:val="00146B9B"/>
    <w:rsid w:val="00146CC0"/>
    <w:rsid w:val="0015171F"/>
    <w:rsid w:val="001734ED"/>
    <w:rsid w:val="00176A21"/>
    <w:rsid w:val="00187AD5"/>
    <w:rsid w:val="001936FA"/>
    <w:rsid w:val="001A2278"/>
    <w:rsid w:val="001B4583"/>
    <w:rsid w:val="001C161C"/>
    <w:rsid w:val="001C5897"/>
    <w:rsid w:val="001D3993"/>
    <w:rsid w:val="001E0519"/>
    <w:rsid w:val="001E0B5D"/>
    <w:rsid w:val="00200AAA"/>
    <w:rsid w:val="002236B8"/>
    <w:rsid w:val="002264AB"/>
    <w:rsid w:val="002278C6"/>
    <w:rsid w:val="00241583"/>
    <w:rsid w:val="00254093"/>
    <w:rsid w:val="002566AA"/>
    <w:rsid w:val="00257C70"/>
    <w:rsid w:val="002629F0"/>
    <w:rsid w:val="00264190"/>
    <w:rsid w:val="00265FA2"/>
    <w:rsid w:val="002662F6"/>
    <w:rsid w:val="0027153A"/>
    <w:rsid w:val="002A6742"/>
    <w:rsid w:val="002A6F07"/>
    <w:rsid w:val="002C6B79"/>
    <w:rsid w:val="002D1FFD"/>
    <w:rsid w:val="002D39FF"/>
    <w:rsid w:val="003068A7"/>
    <w:rsid w:val="00312254"/>
    <w:rsid w:val="003158D7"/>
    <w:rsid w:val="0032085A"/>
    <w:rsid w:val="0032385E"/>
    <w:rsid w:val="003431E7"/>
    <w:rsid w:val="00345AD6"/>
    <w:rsid w:val="00353EE2"/>
    <w:rsid w:val="003574DA"/>
    <w:rsid w:val="00357DA0"/>
    <w:rsid w:val="0036574D"/>
    <w:rsid w:val="00372A38"/>
    <w:rsid w:val="00381FBD"/>
    <w:rsid w:val="003A2BE3"/>
    <w:rsid w:val="003A5DBC"/>
    <w:rsid w:val="003A6134"/>
    <w:rsid w:val="003D11D1"/>
    <w:rsid w:val="003D3646"/>
    <w:rsid w:val="003D5BCE"/>
    <w:rsid w:val="003E39AF"/>
    <w:rsid w:val="003E5158"/>
    <w:rsid w:val="003E784A"/>
    <w:rsid w:val="004038CE"/>
    <w:rsid w:val="00412A50"/>
    <w:rsid w:val="00413854"/>
    <w:rsid w:val="004155C9"/>
    <w:rsid w:val="00422B9B"/>
    <w:rsid w:val="00445EAE"/>
    <w:rsid w:val="00456A98"/>
    <w:rsid w:val="0046151C"/>
    <w:rsid w:val="0046317C"/>
    <w:rsid w:val="00465E05"/>
    <w:rsid w:val="004701C4"/>
    <w:rsid w:val="004A1ED0"/>
    <w:rsid w:val="004A46F4"/>
    <w:rsid w:val="004D0B9A"/>
    <w:rsid w:val="004D2337"/>
    <w:rsid w:val="004F5754"/>
    <w:rsid w:val="00511EFF"/>
    <w:rsid w:val="005243C6"/>
    <w:rsid w:val="005460D3"/>
    <w:rsid w:val="00554FD3"/>
    <w:rsid w:val="00567AEB"/>
    <w:rsid w:val="00576521"/>
    <w:rsid w:val="0058735B"/>
    <w:rsid w:val="00594CB9"/>
    <w:rsid w:val="005A334E"/>
    <w:rsid w:val="005A416B"/>
    <w:rsid w:val="005B17E6"/>
    <w:rsid w:val="005E36D1"/>
    <w:rsid w:val="005E3A72"/>
    <w:rsid w:val="00611EF8"/>
    <w:rsid w:val="006240E1"/>
    <w:rsid w:val="00635A21"/>
    <w:rsid w:val="0063679E"/>
    <w:rsid w:val="00663490"/>
    <w:rsid w:val="006837BD"/>
    <w:rsid w:val="006A653C"/>
    <w:rsid w:val="006C1F37"/>
    <w:rsid w:val="006C3BEF"/>
    <w:rsid w:val="006D6284"/>
    <w:rsid w:val="006E21E3"/>
    <w:rsid w:val="0070446D"/>
    <w:rsid w:val="0070761D"/>
    <w:rsid w:val="00707DA6"/>
    <w:rsid w:val="00730B73"/>
    <w:rsid w:val="00733A8E"/>
    <w:rsid w:val="00737BC2"/>
    <w:rsid w:val="0075009A"/>
    <w:rsid w:val="0075636F"/>
    <w:rsid w:val="007A616B"/>
    <w:rsid w:val="007B496E"/>
    <w:rsid w:val="007B4C0D"/>
    <w:rsid w:val="007C2492"/>
    <w:rsid w:val="007C409A"/>
    <w:rsid w:val="007C48FE"/>
    <w:rsid w:val="007E3084"/>
    <w:rsid w:val="0080042E"/>
    <w:rsid w:val="008234F4"/>
    <w:rsid w:val="008306D0"/>
    <w:rsid w:val="00857DB4"/>
    <w:rsid w:val="008609B3"/>
    <w:rsid w:val="00861AAA"/>
    <w:rsid w:val="00870601"/>
    <w:rsid w:val="008736C6"/>
    <w:rsid w:val="00875910"/>
    <w:rsid w:val="008818F8"/>
    <w:rsid w:val="00895851"/>
    <w:rsid w:val="008B2110"/>
    <w:rsid w:val="008B7B3D"/>
    <w:rsid w:val="008C0176"/>
    <w:rsid w:val="008D7DFC"/>
    <w:rsid w:val="008E2159"/>
    <w:rsid w:val="008E4F43"/>
    <w:rsid w:val="008F4D48"/>
    <w:rsid w:val="00906DA7"/>
    <w:rsid w:val="00906DDB"/>
    <w:rsid w:val="00912F44"/>
    <w:rsid w:val="00917734"/>
    <w:rsid w:val="00931429"/>
    <w:rsid w:val="009336D7"/>
    <w:rsid w:val="00934275"/>
    <w:rsid w:val="0094458D"/>
    <w:rsid w:val="0097760F"/>
    <w:rsid w:val="009B41A9"/>
    <w:rsid w:val="009B5317"/>
    <w:rsid w:val="009C7F7B"/>
    <w:rsid w:val="009D3C4A"/>
    <w:rsid w:val="009D5777"/>
    <w:rsid w:val="009E451B"/>
    <w:rsid w:val="009E459C"/>
    <w:rsid w:val="009E4F46"/>
    <w:rsid w:val="009F082B"/>
    <w:rsid w:val="009F475F"/>
    <w:rsid w:val="00A134D3"/>
    <w:rsid w:val="00A16E91"/>
    <w:rsid w:val="00A17FC3"/>
    <w:rsid w:val="00A26EDC"/>
    <w:rsid w:val="00A30755"/>
    <w:rsid w:val="00A36466"/>
    <w:rsid w:val="00A45FDC"/>
    <w:rsid w:val="00A70877"/>
    <w:rsid w:val="00A727CF"/>
    <w:rsid w:val="00A84565"/>
    <w:rsid w:val="00AA5C6D"/>
    <w:rsid w:val="00AB1D58"/>
    <w:rsid w:val="00AB2DC9"/>
    <w:rsid w:val="00AB547C"/>
    <w:rsid w:val="00AB562E"/>
    <w:rsid w:val="00AB7832"/>
    <w:rsid w:val="00AE00EE"/>
    <w:rsid w:val="00AE51AD"/>
    <w:rsid w:val="00AE53A9"/>
    <w:rsid w:val="00AF7AC6"/>
    <w:rsid w:val="00B0521D"/>
    <w:rsid w:val="00B26DDE"/>
    <w:rsid w:val="00B41411"/>
    <w:rsid w:val="00B41D00"/>
    <w:rsid w:val="00B42A87"/>
    <w:rsid w:val="00B42E8F"/>
    <w:rsid w:val="00B46ECC"/>
    <w:rsid w:val="00B525B9"/>
    <w:rsid w:val="00B545DB"/>
    <w:rsid w:val="00B70754"/>
    <w:rsid w:val="00B727D6"/>
    <w:rsid w:val="00B7312E"/>
    <w:rsid w:val="00B91DC7"/>
    <w:rsid w:val="00B946DC"/>
    <w:rsid w:val="00B9477B"/>
    <w:rsid w:val="00BA08DD"/>
    <w:rsid w:val="00BA6EB5"/>
    <w:rsid w:val="00C002D5"/>
    <w:rsid w:val="00C015E5"/>
    <w:rsid w:val="00C05752"/>
    <w:rsid w:val="00C160E0"/>
    <w:rsid w:val="00C23E59"/>
    <w:rsid w:val="00C551DC"/>
    <w:rsid w:val="00C8024E"/>
    <w:rsid w:val="00C90D18"/>
    <w:rsid w:val="00C9677D"/>
    <w:rsid w:val="00CA6CF7"/>
    <w:rsid w:val="00CA7F0B"/>
    <w:rsid w:val="00CC1D8E"/>
    <w:rsid w:val="00CC22D8"/>
    <w:rsid w:val="00CC6162"/>
    <w:rsid w:val="00CE65EE"/>
    <w:rsid w:val="00CE7D89"/>
    <w:rsid w:val="00CF07B2"/>
    <w:rsid w:val="00CF0EF0"/>
    <w:rsid w:val="00D00080"/>
    <w:rsid w:val="00D01AE4"/>
    <w:rsid w:val="00D114F1"/>
    <w:rsid w:val="00D11AF1"/>
    <w:rsid w:val="00D11C69"/>
    <w:rsid w:val="00D11F7B"/>
    <w:rsid w:val="00D21C1B"/>
    <w:rsid w:val="00D22BD8"/>
    <w:rsid w:val="00D278E2"/>
    <w:rsid w:val="00D41D9B"/>
    <w:rsid w:val="00D61EA2"/>
    <w:rsid w:val="00D62FE9"/>
    <w:rsid w:val="00D7597D"/>
    <w:rsid w:val="00D75CB5"/>
    <w:rsid w:val="00D75FC3"/>
    <w:rsid w:val="00D940E4"/>
    <w:rsid w:val="00DA05BC"/>
    <w:rsid w:val="00DC2BFC"/>
    <w:rsid w:val="00DC67A2"/>
    <w:rsid w:val="00DF02ED"/>
    <w:rsid w:val="00DF1316"/>
    <w:rsid w:val="00E01E5A"/>
    <w:rsid w:val="00E13DB5"/>
    <w:rsid w:val="00E14F5F"/>
    <w:rsid w:val="00E1682F"/>
    <w:rsid w:val="00E40497"/>
    <w:rsid w:val="00E412D0"/>
    <w:rsid w:val="00E42C40"/>
    <w:rsid w:val="00E431E9"/>
    <w:rsid w:val="00E455F0"/>
    <w:rsid w:val="00E465F0"/>
    <w:rsid w:val="00E5137D"/>
    <w:rsid w:val="00E56FAF"/>
    <w:rsid w:val="00E72074"/>
    <w:rsid w:val="00E819ED"/>
    <w:rsid w:val="00E853DC"/>
    <w:rsid w:val="00EA098B"/>
    <w:rsid w:val="00EA5D68"/>
    <w:rsid w:val="00EB19A1"/>
    <w:rsid w:val="00EC4490"/>
    <w:rsid w:val="00ED22A2"/>
    <w:rsid w:val="00EE1230"/>
    <w:rsid w:val="00EE62E5"/>
    <w:rsid w:val="00EE7331"/>
    <w:rsid w:val="00EF111F"/>
    <w:rsid w:val="00EF1F44"/>
    <w:rsid w:val="00EF570F"/>
    <w:rsid w:val="00F000A7"/>
    <w:rsid w:val="00F04301"/>
    <w:rsid w:val="00F07C51"/>
    <w:rsid w:val="00F10243"/>
    <w:rsid w:val="00F21DF8"/>
    <w:rsid w:val="00F301D1"/>
    <w:rsid w:val="00F314B0"/>
    <w:rsid w:val="00F36AC0"/>
    <w:rsid w:val="00F40035"/>
    <w:rsid w:val="00F424FB"/>
    <w:rsid w:val="00F46C28"/>
    <w:rsid w:val="00F51175"/>
    <w:rsid w:val="00F51562"/>
    <w:rsid w:val="00F51C69"/>
    <w:rsid w:val="00F57522"/>
    <w:rsid w:val="00F65DB5"/>
    <w:rsid w:val="00F86E34"/>
    <w:rsid w:val="00F9712B"/>
    <w:rsid w:val="00FA22AC"/>
    <w:rsid w:val="00FA59F2"/>
    <w:rsid w:val="00FA6287"/>
    <w:rsid w:val="00FB0923"/>
    <w:rsid w:val="00FB0F21"/>
    <w:rsid w:val="00FB1D00"/>
    <w:rsid w:val="00FB758A"/>
    <w:rsid w:val="00FD0FBA"/>
    <w:rsid w:val="00FD154E"/>
    <w:rsid w:val="00FD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1CC9C7"/>
  <w15:docId w15:val="{37F837FD-2348-45F7-B64A-10828749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39FF"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22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22D8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C22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2D8"/>
    <w:rPr>
      <w:rFonts w:asciiTheme="minorHAnsi" w:eastAsiaTheme="minorEastAsia" w:hAnsiTheme="minorHAnsi" w:cstheme="minorBid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424F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0080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0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080"/>
    <w:rPr>
      <w:rFonts w:ascii="Segoe UI" w:eastAsiaTheme="minorEastAsia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94CB9"/>
    <w:rPr>
      <w:color w:val="954F72" w:themeColor="followedHyperlink"/>
      <w:u w:val="single"/>
    </w:rPr>
  </w:style>
  <w:style w:type="paragraph" w:styleId="Subtitle">
    <w:name w:val="Subtitle"/>
    <w:basedOn w:val="Normal"/>
    <w:link w:val="SubtitleChar"/>
    <w:qFormat/>
    <w:rsid w:val="00D22BD8"/>
    <w:rPr>
      <w:rFonts w:ascii="Arial" w:eastAsia="Times New Roman" w:hAnsi="Arial" w:cs="Times New Roman"/>
      <w:szCs w:val="20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rsid w:val="00D22BD8"/>
    <w:rPr>
      <w:rFonts w:ascii="Arial" w:hAnsi="Arial"/>
      <w:sz w:val="24"/>
      <w:u w:val="single"/>
      <w:lang w:eastAsia="ko-KR"/>
    </w:rPr>
  </w:style>
  <w:style w:type="character" w:styleId="CommentReference">
    <w:name w:val="annotation reference"/>
    <w:basedOn w:val="DefaultParagraphFont"/>
    <w:uiPriority w:val="99"/>
    <w:semiHidden/>
    <w:unhideWhenUsed/>
    <w:rsid w:val="000A12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2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2F2"/>
    <w:rPr>
      <w:rFonts w:asciiTheme="minorHAnsi" w:eastAsiaTheme="minorEastAsia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2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2F2"/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3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9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tia.doc.gov/category/wrc-19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fcc.gov/document/wrc-19-advisory-committee-meetings-informal-working-groups-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5CB8F3-04DD-4B34-98BA-374D96E03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</dc:creator>
  <cp:keywords/>
  <cp:lastModifiedBy>IWG-2</cp:lastModifiedBy>
  <cp:revision>2</cp:revision>
  <cp:lastPrinted>2017-03-17T07:13:00Z</cp:lastPrinted>
  <dcterms:created xsi:type="dcterms:W3CDTF">2017-09-12T22:39:00Z</dcterms:created>
  <dcterms:modified xsi:type="dcterms:W3CDTF">2017-09-12T22:39:00Z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M SIP Document Sensitivity">
    <vt:lpwstr/>
  </property>
  <property fmtid="{D5CDD505-2E9C-101B-9397-08002B2CF9AE}" pid="3" name="Document Author">
    <vt:lpwstr>ACCT04\e301300</vt:lpwstr>
  </property>
  <property fmtid="{D5CDD505-2E9C-101B-9397-08002B2CF9AE}" pid="4" name="Document Sensitivity">
    <vt:lpwstr>1</vt:lpwstr>
  </property>
  <property fmtid="{D5CDD505-2E9C-101B-9397-08002B2CF9AE}" pid="5" name="ThirdParty">
    <vt:lpwstr/>
  </property>
  <property fmtid="{D5CDD505-2E9C-101B-9397-08002B2CF9AE}" pid="6" name="OCI Restriction">
    <vt:bool>false</vt:bool>
  </property>
  <property fmtid="{D5CDD505-2E9C-101B-9397-08002B2CF9AE}" pid="7" name="OCI Additional Info">
    <vt:lpwstr/>
  </property>
  <property fmtid="{D5CDD505-2E9C-101B-9397-08002B2CF9AE}" pid="8" name="Allow Header Overwrite">
    <vt:bool>true</vt:bool>
  </property>
  <property fmtid="{D5CDD505-2E9C-101B-9397-08002B2CF9AE}" pid="9" name="Allow Footer Overwrite">
    <vt:bool>true</vt:bool>
  </property>
  <property fmtid="{D5CDD505-2E9C-101B-9397-08002B2CF9AE}" pid="10" name="Multiple Selected">
    <vt:lpwstr>-1</vt:lpwstr>
  </property>
  <property fmtid="{D5CDD505-2E9C-101B-9397-08002B2CF9AE}" pid="11" name="SIPLongWording">
    <vt:lpwstr/>
  </property>
  <property fmtid="{D5CDD505-2E9C-101B-9397-08002B2CF9AE}" pid="12" name="checkedProgramsCount">
    <vt:i4>0</vt:i4>
  </property>
  <property fmtid="{D5CDD505-2E9C-101B-9397-08002B2CF9AE}" pid="13" name="ExpCountry">
    <vt:lpwstr/>
  </property>
</Properties>
</file>