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1B3" w:rsidRPr="00DB1AC2" w:rsidRDefault="00E401B3" w:rsidP="00E401B3">
      <w:pPr>
        <w:pStyle w:val="Heading1"/>
        <w:spacing w:after="120"/>
        <w:jc w:val="center"/>
        <w:rPr>
          <w:szCs w:val="24"/>
          <w:u w:val="none"/>
        </w:rPr>
      </w:pPr>
      <w:r w:rsidRPr="00DB1AC2">
        <w:rPr>
          <w:szCs w:val="24"/>
          <w:u w:val="none"/>
        </w:rPr>
        <w:t>UNITED STATES OF AMERICA</w:t>
      </w:r>
    </w:p>
    <w:p w:rsidR="00E401B3" w:rsidRPr="00DB1AC2" w:rsidRDefault="00E401B3" w:rsidP="00E401B3">
      <w:pPr>
        <w:pStyle w:val="Heading1"/>
        <w:spacing w:after="120"/>
        <w:jc w:val="center"/>
        <w:rPr>
          <w:szCs w:val="24"/>
          <w:u w:val="none"/>
        </w:rPr>
      </w:pPr>
      <w:r w:rsidRPr="00DB1AC2">
        <w:rPr>
          <w:szCs w:val="24"/>
          <w:u w:val="none"/>
        </w:rPr>
        <w:t xml:space="preserve">DRAFT PROPOSAL FOR </w:t>
      </w:r>
      <w:r w:rsidR="00332FDC">
        <w:rPr>
          <w:szCs w:val="24"/>
          <w:u w:val="none"/>
        </w:rPr>
        <w:t>THE WORK OF THE CONFERENCE</w:t>
      </w:r>
    </w:p>
    <w:p w:rsidR="00E401B3" w:rsidRPr="00FC1215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before="120" w:after="120"/>
      </w:pPr>
    </w:p>
    <w:p w:rsidR="00E401B3" w:rsidRPr="00720D3B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after="120"/>
        <w:rPr>
          <w:color w:val="000000"/>
        </w:rPr>
      </w:pPr>
      <w:r>
        <w:rPr>
          <w:b/>
        </w:rPr>
        <w:t xml:space="preserve">Agenda Item </w:t>
      </w:r>
      <w:r>
        <w:rPr>
          <w:b/>
          <w:bCs/>
          <w:color w:val="000000"/>
        </w:rPr>
        <w:t>7</w:t>
      </w:r>
      <w:r w:rsidRPr="003621D7">
        <w:rPr>
          <w:color w:val="000000"/>
        </w:rPr>
        <w:t>:</w:t>
      </w:r>
      <w:r>
        <w:rPr>
          <w:color w:val="000000"/>
        </w:rPr>
        <w:t xml:space="preserve">  </w:t>
      </w:r>
      <w:r w:rsidRPr="00332FDC">
        <w:rPr>
          <w:i/>
          <w:color w:val="000000"/>
        </w:rPr>
        <w:t>to consider possible changes, and other options, in response to Resolution 8</w:t>
      </w:r>
      <w:bookmarkStart w:id="0" w:name="_GoBack"/>
      <w:bookmarkEnd w:id="0"/>
      <w:r w:rsidRPr="00332FDC">
        <w:rPr>
          <w:i/>
          <w:color w:val="000000"/>
        </w:rPr>
        <w:t>6 (Rev. Marrakesh, 2002) of the Plenipotentiary Conference, an advance publication, coordination, notification and recording procedures for frequency assignments pertaining to satellite networks, in accordance with Resolution </w:t>
      </w:r>
      <w:r w:rsidRPr="00332FDC">
        <w:rPr>
          <w:b/>
          <w:bCs/>
          <w:i/>
          <w:color w:val="000000"/>
        </w:rPr>
        <w:t>86 (Rev.WRC</w:t>
      </w:r>
      <w:r w:rsidRPr="00332FDC">
        <w:rPr>
          <w:b/>
          <w:bCs/>
          <w:i/>
          <w:color w:val="000000"/>
        </w:rPr>
        <w:noBreakHyphen/>
        <w:t>07)</w:t>
      </w:r>
      <w:r w:rsidRPr="00332FDC">
        <w:rPr>
          <w:i/>
          <w:color w:val="000000"/>
        </w:rPr>
        <w:t>, in order to facilitate rational, efficient and economical use of radio frequencies and any associated orbits, including the geostationary</w:t>
      </w:r>
      <w:r w:rsidRPr="00332FDC">
        <w:rPr>
          <w:i/>
          <w:color w:val="000000"/>
        </w:rPr>
        <w:noBreakHyphen/>
        <w:t>satellite orbit;</w:t>
      </w:r>
    </w:p>
    <w:p w:rsidR="00E401B3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after="120"/>
      </w:pPr>
    </w:p>
    <w:p w:rsidR="00E401B3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after="120"/>
      </w:pPr>
      <w:r w:rsidRPr="00720D3B">
        <w:rPr>
          <w:b/>
        </w:rPr>
        <w:t xml:space="preserve">Issue </w:t>
      </w:r>
      <w:r>
        <w:rPr>
          <w:b/>
        </w:rPr>
        <w:t>D</w:t>
      </w:r>
      <w:r w:rsidRPr="00720D3B">
        <w:t xml:space="preserve"> – </w:t>
      </w:r>
      <w:r w:rsidRPr="002D4AF9">
        <w:t xml:space="preserve">Identification of those specific satellite networks and systems with which coordination needs to be </w:t>
      </w:r>
      <w:proofErr w:type="gramStart"/>
      <w:r w:rsidRPr="002D4AF9">
        <w:t>effected</w:t>
      </w:r>
      <w:proofErr w:type="gramEnd"/>
      <w:r w:rsidRPr="002D4AF9">
        <w:t xml:space="preserve"> under RR Nos. </w:t>
      </w:r>
      <w:r w:rsidRPr="00332FDC">
        <w:rPr>
          <w:b/>
        </w:rPr>
        <w:t>9.12</w:t>
      </w:r>
      <w:r w:rsidRPr="002D4AF9">
        <w:t xml:space="preserve">, </w:t>
      </w:r>
      <w:r w:rsidRPr="00332FDC">
        <w:rPr>
          <w:b/>
        </w:rPr>
        <w:t>9.12A</w:t>
      </w:r>
      <w:r w:rsidRPr="002D4AF9">
        <w:t xml:space="preserve"> and </w:t>
      </w:r>
      <w:r w:rsidRPr="00332FDC">
        <w:rPr>
          <w:b/>
        </w:rPr>
        <w:t>9.13</w:t>
      </w:r>
    </w:p>
    <w:p w:rsidR="00E401B3" w:rsidRPr="00307801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after="120"/>
      </w:pPr>
    </w:p>
    <w:p w:rsidR="00E401B3" w:rsidRPr="00313A56" w:rsidRDefault="00E401B3" w:rsidP="00E401B3">
      <w:pPr>
        <w:spacing w:after="120"/>
      </w:pPr>
      <w:r w:rsidRPr="00307801">
        <w:rPr>
          <w:b/>
        </w:rPr>
        <w:t>Background Information</w:t>
      </w:r>
      <w:r w:rsidRPr="00307801">
        <w:t>:</w:t>
      </w:r>
      <w:r w:rsidRPr="00E5524F">
        <w:t xml:space="preserve">  </w:t>
      </w:r>
      <w:r>
        <w:t>At the</w:t>
      </w:r>
      <w:r w:rsidRPr="002D4AF9">
        <w:t xml:space="preserve"> 2012 World Radiocommunication Conference (WRC-12) </w:t>
      </w:r>
      <w:r>
        <w:t>modifications to</w:t>
      </w:r>
      <w:r w:rsidRPr="002D4AF9">
        <w:t xml:space="preserve"> RR No. </w:t>
      </w:r>
      <w:r w:rsidRPr="002D4AF9">
        <w:rPr>
          <w:b/>
        </w:rPr>
        <w:t>9.36.2</w:t>
      </w:r>
      <w:r w:rsidRPr="002D4AF9">
        <w:t xml:space="preserve"> to Article </w:t>
      </w:r>
      <w:r w:rsidRPr="002D4AF9">
        <w:rPr>
          <w:b/>
        </w:rPr>
        <w:t>9</w:t>
      </w:r>
      <w:r w:rsidRPr="002D4AF9">
        <w:t xml:space="preserve"> of the Radio Regulations</w:t>
      </w:r>
      <w:r>
        <w:t xml:space="preserve"> were adopted to </w:t>
      </w:r>
      <w:r w:rsidRPr="00AD0FD5">
        <w:t xml:space="preserve">decrease the administrative workload related to the identification of the satellite networks, systems and earth stations, as applicable, with which coordination needs to be </w:t>
      </w:r>
      <w:proofErr w:type="gramStart"/>
      <w:r w:rsidRPr="00AD0FD5">
        <w:t>effected</w:t>
      </w:r>
      <w:proofErr w:type="gramEnd"/>
      <w:r w:rsidRPr="00AD0FD5">
        <w:t xml:space="preserve"> under RR Nos. </w:t>
      </w:r>
      <w:r w:rsidRPr="00AD0FD5">
        <w:rPr>
          <w:b/>
        </w:rPr>
        <w:t>9.7</w:t>
      </w:r>
      <w:r w:rsidRPr="00AD0FD5">
        <w:t xml:space="preserve">, </w:t>
      </w:r>
      <w:r w:rsidRPr="00AD0FD5">
        <w:rPr>
          <w:b/>
        </w:rPr>
        <w:t>9.7A</w:t>
      </w:r>
      <w:r w:rsidRPr="00AD0FD5">
        <w:t xml:space="preserve"> and </w:t>
      </w:r>
      <w:r w:rsidRPr="00AD0FD5">
        <w:rPr>
          <w:b/>
        </w:rPr>
        <w:t>9.7B</w:t>
      </w:r>
      <w:r>
        <w:t xml:space="preserve">. The </w:t>
      </w:r>
      <w:r w:rsidRPr="002D4AF9">
        <w:t xml:space="preserve">Bureau now publishes a “definitive list” of those networks, systems and earth stations with which coordination under RR Nos. </w:t>
      </w:r>
      <w:r w:rsidRPr="002D4AF9">
        <w:rPr>
          <w:b/>
        </w:rPr>
        <w:t>9.7</w:t>
      </w:r>
      <w:r w:rsidRPr="002D4AF9">
        <w:t xml:space="preserve">, </w:t>
      </w:r>
      <w:r w:rsidRPr="002D4AF9">
        <w:rPr>
          <w:b/>
        </w:rPr>
        <w:t>9.7A</w:t>
      </w:r>
      <w:r w:rsidRPr="002D4AF9">
        <w:t xml:space="preserve"> and </w:t>
      </w:r>
      <w:r w:rsidRPr="002D4AF9">
        <w:rPr>
          <w:b/>
        </w:rPr>
        <w:t>9.7B</w:t>
      </w:r>
      <w:r w:rsidRPr="002D4AF9">
        <w:t xml:space="preserve"> needs to be </w:t>
      </w:r>
      <w:proofErr w:type="gramStart"/>
      <w:r w:rsidRPr="002D4AF9">
        <w:t>effected</w:t>
      </w:r>
      <w:proofErr w:type="gramEnd"/>
      <w:r w:rsidRPr="002D4AF9">
        <w:t xml:space="preserve"> once a coordination request (a new one or a modification to an existing one, as appropriate) for a satellite network or system is processed. Such a list is published in the relevant Special Section of the BR International Frequency Information Circular (BR IFIC).</w:t>
      </w:r>
      <w:r>
        <w:t xml:space="preserve"> </w:t>
      </w:r>
      <w:r w:rsidRPr="002D4AF9">
        <w:t xml:space="preserve">However, in the cases of coordination under RR Nos. </w:t>
      </w:r>
      <w:r w:rsidRPr="002D4AF9">
        <w:rPr>
          <w:b/>
        </w:rPr>
        <w:t>9.12</w:t>
      </w:r>
      <w:r w:rsidRPr="002D4AF9">
        <w:t xml:space="preserve">, </w:t>
      </w:r>
      <w:r w:rsidRPr="002D4AF9">
        <w:rPr>
          <w:b/>
        </w:rPr>
        <w:t>9.12A</w:t>
      </w:r>
      <w:r w:rsidRPr="002D4AF9">
        <w:t xml:space="preserve"> and </w:t>
      </w:r>
      <w:r w:rsidRPr="002D4AF9">
        <w:rPr>
          <w:b/>
        </w:rPr>
        <w:t>9.13</w:t>
      </w:r>
      <w:r w:rsidRPr="002D4AF9">
        <w:t>, the Bureau does not publish a list of the satellite networks or systems potentially affected to complement the list of administrations potentially affected by incoming satellite networks or systems that they do provide.</w:t>
      </w:r>
    </w:p>
    <w:p w:rsidR="00E401B3" w:rsidRDefault="00E401B3" w:rsidP="00E401B3">
      <w:pPr>
        <w:spacing w:after="120"/>
      </w:pPr>
    </w:p>
    <w:p w:rsidR="00E401B3" w:rsidRDefault="00E401B3" w:rsidP="00E401B3">
      <w:pPr>
        <w:spacing w:after="120"/>
      </w:pPr>
      <w:r w:rsidRPr="00A10319">
        <w:t xml:space="preserve">Bearing in mind that, according to RR No. </w:t>
      </w:r>
      <w:r w:rsidRPr="00A10319">
        <w:rPr>
          <w:b/>
        </w:rPr>
        <w:t>9.36.1</w:t>
      </w:r>
      <w:r w:rsidRPr="00A10319">
        <w:t xml:space="preserve">, the list of administrations </w:t>
      </w:r>
      <w:r>
        <w:t xml:space="preserve">identified for </w:t>
      </w:r>
      <w:r w:rsidRPr="002D4AF9">
        <w:t xml:space="preserve">coordination under RR Nos. </w:t>
      </w:r>
      <w:r w:rsidRPr="002D4AF9">
        <w:rPr>
          <w:b/>
        </w:rPr>
        <w:t>9.12</w:t>
      </w:r>
      <w:r w:rsidRPr="002D4AF9">
        <w:t xml:space="preserve">, </w:t>
      </w:r>
      <w:r w:rsidRPr="002D4AF9">
        <w:rPr>
          <w:b/>
        </w:rPr>
        <w:t>9.12A</w:t>
      </w:r>
      <w:r w:rsidRPr="002D4AF9">
        <w:t xml:space="preserve"> and </w:t>
      </w:r>
      <w:r w:rsidRPr="002D4AF9">
        <w:rPr>
          <w:b/>
        </w:rPr>
        <w:t>9.13</w:t>
      </w:r>
      <w:r w:rsidRPr="00A10319">
        <w:t xml:space="preserve"> is only for information purposes, each of those potentially affected administrations needs to carry out the following tasks:</w:t>
      </w:r>
    </w:p>
    <w:p w:rsidR="00E401B3" w:rsidRPr="00A10319" w:rsidRDefault="00E401B3" w:rsidP="00E401B3">
      <w:pPr>
        <w:spacing w:after="120"/>
      </w:pPr>
    </w:p>
    <w:p w:rsidR="00E401B3" w:rsidRPr="00A10319" w:rsidRDefault="00E401B3" w:rsidP="00E401B3">
      <w:pPr>
        <w:spacing w:after="120"/>
        <w:ind w:left="720" w:hanging="720"/>
      </w:pPr>
      <w:r w:rsidRPr="00A10319">
        <w:t>1</w:t>
      </w:r>
      <w:r w:rsidRPr="00A10319">
        <w:tab/>
        <w:t>Identify, together with each of its operators, those GSO networks and non-GSO systems that may be affected by the new satellite system requesting coordination;</w:t>
      </w:r>
    </w:p>
    <w:p w:rsidR="00E401B3" w:rsidRPr="00A10319" w:rsidRDefault="00E401B3" w:rsidP="00E401B3">
      <w:pPr>
        <w:spacing w:after="120"/>
        <w:ind w:left="720" w:hanging="720"/>
      </w:pPr>
      <w:r w:rsidRPr="00A10319">
        <w:t>2</w:t>
      </w:r>
      <w:r w:rsidRPr="00A10319">
        <w:tab/>
        <w:t>Compile, in case the administration is responsible for more than one operator, a comprehensive list covering all the GSO networks and non-GSO systems with which coordination is required;</w:t>
      </w:r>
    </w:p>
    <w:p w:rsidR="00E401B3" w:rsidRPr="00A10319" w:rsidRDefault="00E401B3" w:rsidP="00E401B3">
      <w:pPr>
        <w:spacing w:after="120"/>
        <w:ind w:left="720" w:hanging="720"/>
      </w:pPr>
      <w:r w:rsidRPr="00A10319">
        <w:t>3</w:t>
      </w:r>
      <w:r w:rsidRPr="00A10319">
        <w:tab/>
        <w:t xml:space="preserve">Transmit to the administration having filed a CR/C (a new one or a modification to an existing one, as appropriate) and to the Bureau its comments on or disagreement to the request for coordination pursuant to RR No. </w:t>
      </w:r>
      <w:r w:rsidRPr="00A10319">
        <w:rPr>
          <w:b/>
          <w:bCs/>
        </w:rPr>
        <w:t>9.52</w:t>
      </w:r>
      <w:r w:rsidRPr="00A10319">
        <w:t xml:space="preserve">. </w:t>
      </w:r>
    </w:p>
    <w:p w:rsidR="00E401B3" w:rsidRDefault="00E401B3" w:rsidP="00E401B3">
      <w:pPr>
        <w:spacing w:after="120"/>
      </w:pPr>
    </w:p>
    <w:p w:rsidR="00E401B3" w:rsidRPr="00432411" w:rsidRDefault="00E401B3" w:rsidP="00E401B3">
      <w:pPr>
        <w:spacing w:after="120"/>
      </w:pPr>
      <w:r w:rsidRPr="00A10319">
        <w:t xml:space="preserve">The above process could be simplified if a pre-compiled list of satellite networks or systems considered as potentially affected would be available, for information purposes only, in the cases of coordination under RR Nos. </w:t>
      </w:r>
      <w:r w:rsidRPr="00A10319">
        <w:rPr>
          <w:b/>
        </w:rPr>
        <w:t>9.12</w:t>
      </w:r>
      <w:r w:rsidRPr="00A10319">
        <w:t>,</w:t>
      </w:r>
      <w:r w:rsidRPr="00A10319">
        <w:rPr>
          <w:b/>
        </w:rPr>
        <w:t xml:space="preserve"> 9.12A </w:t>
      </w:r>
      <w:r w:rsidRPr="00A10319">
        <w:t>and</w:t>
      </w:r>
      <w:r w:rsidRPr="00A10319">
        <w:rPr>
          <w:b/>
        </w:rPr>
        <w:t xml:space="preserve"> 9.13 </w:t>
      </w:r>
      <w:r w:rsidRPr="00A10319">
        <w:t xml:space="preserve">as it is currently for the cases of RR Nos. </w:t>
      </w:r>
      <w:r w:rsidRPr="00A10319">
        <w:rPr>
          <w:b/>
        </w:rPr>
        <w:t>9.7</w:t>
      </w:r>
      <w:r w:rsidRPr="00A10319">
        <w:t xml:space="preserve">, </w:t>
      </w:r>
      <w:r w:rsidRPr="00A10319">
        <w:rPr>
          <w:b/>
        </w:rPr>
        <w:t>9.7A</w:t>
      </w:r>
      <w:r w:rsidRPr="00A10319">
        <w:t xml:space="preserve"> and </w:t>
      </w:r>
      <w:r w:rsidRPr="00A10319">
        <w:rPr>
          <w:b/>
        </w:rPr>
        <w:t xml:space="preserve">9.7B </w:t>
      </w:r>
      <w:r>
        <w:t xml:space="preserve">in the CR/C Special Section. </w:t>
      </w:r>
      <w:r w:rsidRPr="00A10319">
        <w:t xml:space="preserve">In this </w:t>
      </w:r>
      <w:r>
        <w:t>proposal</w:t>
      </w:r>
      <w:r w:rsidRPr="00A10319">
        <w:t>, it is proposed to implement the modifications to the Radio Regulations in accordance with Method D2.</w:t>
      </w:r>
    </w:p>
    <w:p w:rsidR="00E401B3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after="120"/>
        <w:rPr>
          <w:b/>
        </w:rPr>
      </w:pPr>
    </w:p>
    <w:p w:rsidR="00E401B3" w:rsidRDefault="00E401B3" w:rsidP="00E401B3">
      <w:pPr>
        <w:spacing w:after="120"/>
        <w:rPr>
          <w:b/>
        </w:rPr>
      </w:pPr>
    </w:p>
    <w:p w:rsidR="00E401B3" w:rsidRPr="00432411" w:rsidRDefault="00E401B3" w:rsidP="00E401B3">
      <w:pPr>
        <w:tabs>
          <w:tab w:val="left" w:pos="2268"/>
          <w:tab w:val="left" w:pos="5103"/>
          <w:tab w:val="left" w:pos="5954"/>
          <w:tab w:val="left" w:pos="8789"/>
        </w:tabs>
        <w:spacing w:after="120"/>
      </w:pPr>
      <w:r>
        <w:rPr>
          <w:b/>
        </w:rPr>
        <w:t>Proposal</w:t>
      </w:r>
      <w:r w:rsidRPr="00C66CA0">
        <w:t>:</w:t>
      </w:r>
    </w:p>
    <w:p w:rsidR="00E401B3" w:rsidRPr="00703E3F" w:rsidRDefault="00E401B3" w:rsidP="00E401B3">
      <w:pPr>
        <w:keepNext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caps/>
          <w:sz w:val="28"/>
          <w:szCs w:val="28"/>
          <w:lang w:val="en-GB"/>
        </w:rPr>
      </w:pPr>
      <w:r w:rsidRPr="00703E3F">
        <w:rPr>
          <w:caps/>
          <w:sz w:val="28"/>
          <w:szCs w:val="28"/>
          <w:lang w:val="en-GB"/>
        </w:rPr>
        <w:t>ARTICLE 9</w:t>
      </w:r>
    </w:p>
    <w:p w:rsidR="00E401B3" w:rsidRPr="00A10319" w:rsidRDefault="00E401B3" w:rsidP="00E401B3">
      <w:pPr>
        <w:keepNext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lang w:val="en-GB"/>
        </w:rPr>
      </w:pPr>
      <w:bookmarkStart w:id="1" w:name="_Toc327956593"/>
      <w:bookmarkStart w:id="2" w:name="_Toc451865302"/>
      <w:r w:rsidRPr="002C33EC">
        <w:rPr>
          <w:b/>
          <w:sz w:val="28"/>
          <w:szCs w:val="28"/>
          <w:lang w:val="en-GB"/>
        </w:rPr>
        <w:t>Procedure for effecting coordination with or obtaining agreement of other administrations</w:t>
      </w:r>
      <w:r w:rsidRPr="00A10319">
        <w:rPr>
          <w:bCs/>
          <w:vertAlign w:val="superscript"/>
          <w:lang w:val="en-GB"/>
        </w:rPr>
        <w:t>1, 2, 3, 4, 5, 6, 7, 8,</w:t>
      </w:r>
      <w:r w:rsidRPr="00A10319">
        <w:rPr>
          <w:bCs/>
          <w:lang w:val="en-GB"/>
        </w:rPr>
        <w:t xml:space="preserve"> </w:t>
      </w:r>
      <w:r w:rsidRPr="00A10319">
        <w:rPr>
          <w:bCs/>
          <w:vertAlign w:val="superscript"/>
          <w:lang w:val="en-GB"/>
        </w:rPr>
        <w:t>9</w:t>
      </w:r>
      <w:r w:rsidRPr="00A10319">
        <w:rPr>
          <w:bCs/>
          <w:lang w:val="en-GB"/>
        </w:rPr>
        <w:t> </w:t>
      </w:r>
      <w:proofErr w:type="gramStart"/>
      <w:r w:rsidRPr="00A10319">
        <w:rPr>
          <w:bCs/>
          <w:lang w:val="en-GB"/>
        </w:rPr>
        <w:t>   (</w:t>
      </w:r>
      <w:proofErr w:type="gramEnd"/>
      <w:r w:rsidRPr="00A10319">
        <w:rPr>
          <w:bCs/>
          <w:lang w:val="en-GB"/>
        </w:rPr>
        <w:t>WRC</w:t>
      </w:r>
      <w:r w:rsidRPr="00A10319">
        <w:rPr>
          <w:bCs/>
          <w:lang w:val="en-GB"/>
        </w:rPr>
        <w:noBreakHyphen/>
        <w:t>15)</w:t>
      </w:r>
      <w:bookmarkEnd w:id="1"/>
      <w:bookmarkEnd w:id="2"/>
    </w:p>
    <w:p w:rsidR="00E401B3" w:rsidRPr="00A10319" w:rsidRDefault="00E401B3" w:rsidP="00E401B3">
      <w:pPr>
        <w:keepNext/>
        <w:tabs>
          <w:tab w:val="center" w:pos="4820"/>
        </w:tabs>
        <w:overflowPunct w:val="0"/>
        <w:autoSpaceDE w:val="0"/>
        <w:autoSpaceDN w:val="0"/>
        <w:adjustRightInd w:val="0"/>
        <w:spacing w:before="360" w:after="120"/>
        <w:jc w:val="center"/>
        <w:rPr>
          <w:b/>
          <w:lang w:val="en-GB"/>
        </w:rPr>
      </w:pPr>
      <w:r w:rsidRPr="002C33EC">
        <w:rPr>
          <w:b/>
          <w:lang w:val="en-GB"/>
        </w:rPr>
        <w:t>Section II − Procedure for effecting</w:t>
      </w:r>
      <w:r w:rsidRPr="002C33EC">
        <w:rPr>
          <w:b/>
          <w:sz w:val="28"/>
          <w:szCs w:val="28"/>
          <w:lang w:val="en-GB"/>
        </w:rPr>
        <w:t xml:space="preserve"> coordination</w:t>
      </w:r>
      <w:r w:rsidRPr="00A10319">
        <w:rPr>
          <w:bCs/>
          <w:vertAlign w:val="superscript"/>
          <w:lang w:val="en-GB"/>
        </w:rPr>
        <w:t>12, 13</w:t>
      </w:r>
    </w:p>
    <w:p w:rsidR="00E401B3" w:rsidRPr="002C33EC" w:rsidRDefault="00E401B3" w:rsidP="00E401B3">
      <w:pPr>
        <w:tabs>
          <w:tab w:val="center" w:pos="4820"/>
        </w:tabs>
        <w:overflowPunct w:val="0"/>
        <w:autoSpaceDE w:val="0"/>
        <w:autoSpaceDN w:val="0"/>
        <w:adjustRightInd w:val="0"/>
        <w:spacing w:before="360" w:after="120"/>
        <w:jc w:val="center"/>
        <w:textAlignment w:val="baseline"/>
        <w:rPr>
          <w:b/>
          <w:lang w:val="en-GB"/>
        </w:rPr>
      </w:pPr>
      <w:r w:rsidRPr="002C33EC">
        <w:rPr>
          <w:b/>
          <w:lang w:val="en-GB"/>
        </w:rPr>
        <w:t>Sub-Section IIA − Requirement and request for coordination</w:t>
      </w:r>
    </w:p>
    <w:p w:rsidR="00E401B3" w:rsidRPr="00A10319" w:rsidRDefault="00E401B3" w:rsidP="00E401B3">
      <w:pPr>
        <w:tabs>
          <w:tab w:val="left" w:pos="1080"/>
          <w:tab w:val="left" w:pos="5103"/>
          <w:tab w:val="left" w:pos="5954"/>
          <w:tab w:val="left" w:pos="8789"/>
        </w:tabs>
        <w:spacing w:after="120"/>
        <w:rPr>
          <w:b/>
        </w:rPr>
      </w:pPr>
    </w:p>
    <w:p w:rsidR="00E401B3" w:rsidRDefault="00E401B3" w:rsidP="00E401B3">
      <w:pPr>
        <w:tabs>
          <w:tab w:val="left" w:pos="1080"/>
          <w:tab w:val="left" w:pos="5103"/>
          <w:tab w:val="left" w:pos="5954"/>
          <w:tab w:val="left" w:pos="8789"/>
        </w:tabs>
        <w:spacing w:after="120"/>
        <w:rPr>
          <w:bCs/>
        </w:rPr>
      </w:pPr>
      <w:r w:rsidRPr="00A10319">
        <w:rPr>
          <w:b/>
        </w:rPr>
        <w:t>MOD</w:t>
      </w:r>
      <w:r w:rsidRPr="00A10319">
        <w:t xml:space="preserve">     </w:t>
      </w:r>
      <w:r w:rsidRPr="00A10319">
        <w:rPr>
          <w:bCs/>
        </w:rPr>
        <w:t>USA/AI7(D)/1</w:t>
      </w:r>
    </w:p>
    <w:p w:rsidR="00E401B3" w:rsidRPr="00A10319" w:rsidRDefault="00E401B3" w:rsidP="00E401B3">
      <w:pPr>
        <w:tabs>
          <w:tab w:val="left" w:pos="1080"/>
          <w:tab w:val="left" w:pos="5103"/>
          <w:tab w:val="left" w:pos="5954"/>
          <w:tab w:val="left" w:pos="8789"/>
        </w:tabs>
        <w:spacing w:after="120"/>
        <w:rPr>
          <w:bCs/>
        </w:rPr>
      </w:pPr>
    </w:p>
    <w:p w:rsidR="00E401B3" w:rsidRPr="00A10319" w:rsidRDefault="00E401B3" w:rsidP="00E401B3">
      <w:pPr>
        <w:spacing w:after="120"/>
        <w:jc w:val="both"/>
        <w:rPr>
          <w:rFonts w:eastAsia="Calibri"/>
        </w:rPr>
      </w:pPr>
      <w:r w:rsidRPr="00A10319">
        <w:rPr>
          <w:rFonts w:eastAsia="Calibri"/>
          <w:vertAlign w:val="superscript"/>
        </w:rPr>
        <w:t>20</w:t>
      </w:r>
      <w:r w:rsidRPr="00A10319">
        <w:rPr>
          <w:rFonts w:eastAsia="Calibri"/>
        </w:rPr>
        <w:t xml:space="preserve"> </w:t>
      </w:r>
      <w:r w:rsidRPr="00A10319">
        <w:rPr>
          <w:rFonts w:eastAsia="Calibri"/>
        </w:rPr>
        <w:tab/>
      </w:r>
      <w:r w:rsidRPr="00A10319">
        <w:rPr>
          <w:rFonts w:eastAsia="Calibri"/>
          <w:b/>
        </w:rPr>
        <w:t>9.36.1</w:t>
      </w:r>
      <w:r w:rsidRPr="00A10319">
        <w:rPr>
          <w:rFonts w:eastAsia="Calibri"/>
          <w:b/>
        </w:rPr>
        <w:tab/>
      </w:r>
      <w:ins w:id="3" w:author="Author">
        <w:r w:rsidRPr="00A10319">
          <w:rPr>
            <w:rFonts w:eastAsia="Calibri"/>
          </w:rPr>
          <w:t xml:space="preserve">In the case of coordination under Nos. </w:t>
        </w:r>
        <w:r w:rsidRPr="00A10319">
          <w:rPr>
            <w:rFonts w:eastAsia="Calibri"/>
            <w:b/>
          </w:rPr>
          <w:t>9.12, 9.12A</w:t>
        </w:r>
        <w:r w:rsidRPr="00A10319">
          <w:rPr>
            <w:rFonts w:eastAsia="Calibri"/>
          </w:rPr>
          <w:t xml:space="preserve"> and </w:t>
        </w:r>
        <w:r w:rsidRPr="00A10319">
          <w:rPr>
            <w:rFonts w:eastAsia="Calibri"/>
            <w:b/>
          </w:rPr>
          <w:t>9.13</w:t>
        </w:r>
        <w:r w:rsidRPr="00A10319">
          <w:rPr>
            <w:rFonts w:eastAsia="Calibri"/>
          </w:rPr>
          <w:t xml:space="preserve">, as appropriate, the Bureau shall also identify the satellite networks or systems with which coordination may need to be </w:t>
        </w:r>
        <w:proofErr w:type="gramStart"/>
        <w:r w:rsidRPr="00A10319">
          <w:rPr>
            <w:rFonts w:eastAsia="Calibri"/>
          </w:rPr>
          <w:t>effected</w:t>
        </w:r>
        <w:proofErr w:type="gramEnd"/>
        <w:r w:rsidRPr="00A10319">
          <w:rPr>
            <w:rFonts w:eastAsia="Calibri"/>
          </w:rPr>
          <w:t>.</w:t>
        </w:r>
        <w:r w:rsidRPr="00A10319">
          <w:rPr>
            <w:rFonts w:eastAsia="Calibri"/>
            <w:b/>
          </w:rPr>
          <w:t xml:space="preserve"> </w:t>
        </w:r>
      </w:ins>
      <w:r w:rsidRPr="00A10319">
        <w:rPr>
          <w:rFonts w:eastAsia="Calibri"/>
        </w:rPr>
        <w:t>The list of administrations identified by the Bureau under Nos. </w:t>
      </w:r>
      <w:r w:rsidRPr="00A10319">
        <w:rPr>
          <w:rFonts w:eastAsia="Calibri"/>
          <w:b/>
        </w:rPr>
        <w:t xml:space="preserve">9.11 </w:t>
      </w:r>
      <w:r w:rsidRPr="00A10319">
        <w:rPr>
          <w:rFonts w:eastAsia="Calibri"/>
        </w:rPr>
        <w:t>to</w:t>
      </w:r>
      <w:r w:rsidRPr="00A10319">
        <w:rPr>
          <w:rFonts w:eastAsia="Calibri"/>
          <w:b/>
        </w:rPr>
        <w:t xml:space="preserve"> 9.14</w:t>
      </w:r>
      <w:r w:rsidRPr="00A10319">
        <w:rPr>
          <w:rFonts w:eastAsia="Calibri"/>
        </w:rPr>
        <w:t xml:space="preserve"> and </w:t>
      </w:r>
      <w:r w:rsidRPr="00A10319">
        <w:rPr>
          <w:rFonts w:eastAsia="Calibri"/>
          <w:b/>
        </w:rPr>
        <w:t>9.21</w:t>
      </w:r>
      <w:ins w:id="4" w:author="Author">
        <w:r w:rsidRPr="00A10319">
          <w:rPr>
            <w:rFonts w:eastAsia="Calibri"/>
            <w:b/>
          </w:rPr>
          <w:t xml:space="preserve"> </w:t>
        </w:r>
        <w:r w:rsidRPr="00A10319">
          <w:rPr>
            <w:rFonts w:eastAsia="Calibri"/>
          </w:rPr>
          <w:t xml:space="preserve">and the list of satellite networks or systems identified by the Bureau under Nos. </w:t>
        </w:r>
        <w:r w:rsidRPr="00A10319">
          <w:rPr>
            <w:rFonts w:eastAsia="Calibri"/>
            <w:b/>
          </w:rPr>
          <w:t>9.12, 9.12A</w:t>
        </w:r>
        <w:r w:rsidRPr="00A10319">
          <w:rPr>
            <w:rFonts w:eastAsia="Calibri"/>
          </w:rPr>
          <w:t xml:space="preserve"> and </w:t>
        </w:r>
        <w:r w:rsidRPr="00A10319">
          <w:rPr>
            <w:rFonts w:eastAsia="Calibri"/>
            <w:b/>
          </w:rPr>
          <w:t>9.13</w:t>
        </w:r>
        <w:r w:rsidRPr="00A10319">
          <w:rPr>
            <w:rFonts w:eastAsia="Calibri"/>
          </w:rPr>
          <w:t xml:space="preserve"> are</w:t>
        </w:r>
      </w:ins>
      <w:del w:id="5" w:author="Author">
        <w:r w:rsidRPr="00A10319" w:rsidDel="00E43D12">
          <w:rPr>
            <w:rFonts w:eastAsia="Calibri"/>
          </w:rPr>
          <w:delText xml:space="preserve"> is</w:delText>
        </w:r>
      </w:del>
      <w:r w:rsidRPr="00A10319">
        <w:rPr>
          <w:rFonts w:eastAsia="Calibri"/>
        </w:rPr>
        <w:t xml:space="preserve"> only for information purposes, to help administrations comply with this procedure.</w:t>
      </w:r>
      <w:ins w:id="6" w:author="Author">
        <w:r w:rsidRPr="00A10319">
          <w:rPr>
            <w:rFonts w:eastAsia="Calibri"/>
          </w:rPr>
          <w:t xml:space="preserve"> </w:t>
        </w:r>
        <w:r w:rsidRPr="00A10319">
          <w:rPr>
            <w:rFonts w:eastAsia="Calibri"/>
            <w:vertAlign w:val="subscript"/>
          </w:rPr>
          <w:t>(WRC-19)</w:t>
        </w:r>
      </w:ins>
    </w:p>
    <w:p w:rsidR="00E401B3" w:rsidRPr="00A10319" w:rsidRDefault="00E401B3" w:rsidP="00E401B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lang w:val="en-GB"/>
        </w:rPr>
      </w:pPr>
    </w:p>
    <w:p w:rsidR="00E401B3" w:rsidRPr="00A10319" w:rsidRDefault="00E401B3" w:rsidP="00E401B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lang w:val="en-GB"/>
        </w:rPr>
      </w:pPr>
      <w:r w:rsidRPr="00A10319">
        <w:rPr>
          <w:b/>
          <w:lang w:val="en-GB"/>
        </w:rPr>
        <w:t>Reasons:</w:t>
      </w:r>
      <w:r w:rsidRPr="00A10319">
        <w:rPr>
          <w:lang w:val="en-GB"/>
        </w:rPr>
        <w:tab/>
        <w:t xml:space="preserve">This modification is required </w:t>
      </w:r>
      <w:proofErr w:type="gramStart"/>
      <w:r w:rsidRPr="00A10319">
        <w:rPr>
          <w:lang w:val="en-GB"/>
        </w:rPr>
        <w:t>in order to</w:t>
      </w:r>
      <w:proofErr w:type="gramEnd"/>
      <w:r w:rsidRPr="00A10319">
        <w:rPr>
          <w:lang w:val="en-GB"/>
        </w:rPr>
        <w:t xml:space="preserve"> have the list of potentially affected satellite networks or systems published in addition to the list of administrations.</w:t>
      </w:r>
    </w:p>
    <w:p w:rsidR="00E401B3" w:rsidRPr="00A10319" w:rsidRDefault="00E401B3" w:rsidP="00E401B3">
      <w:pPr>
        <w:tabs>
          <w:tab w:val="center" w:pos="4820"/>
        </w:tabs>
        <w:overflowPunct w:val="0"/>
        <w:autoSpaceDE w:val="0"/>
        <w:autoSpaceDN w:val="0"/>
        <w:adjustRightInd w:val="0"/>
        <w:spacing w:before="360" w:after="120"/>
        <w:jc w:val="center"/>
        <w:textAlignment w:val="baseline"/>
        <w:rPr>
          <w:b/>
          <w:lang w:val="en-GB"/>
        </w:rPr>
      </w:pPr>
      <w:r w:rsidRPr="00A10319">
        <w:rPr>
          <w:b/>
          <w:lang w:val="en-GB"/>
        </w:rPr>
        <w:t>Sub-Section IIC − Action upon a request for coordination</w:t>
      </w:r>
    </w:p>
    <w:p w:rsidR="00E401B3" w:rsidRPr="00A10319" w:rsidRDefault="00E401B3" w:rsidP="00E401B3">
      <w:pPr>
        <w:keepNext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120"/>
        <w:textAlignment w:val="baseline"/>
        <w:rPr>
          <w:rFonts w:hAnsi="Times New Roman Bold"/>
          <w:b/>
          <w:lang w:val="en-GB"/>
        </w:rPr>
      </w:pPr>
      <w:r w:rsidRPr="00A10319">
        <w:rPr>
          <w:rFonts w:hAnsi="Times New Roman Bold"/>
          <w:b/>
          <w:lang w:val="en-GB"/>
        </w:rPr>
        <w:t>MOD</w:t>
      </w:r>
      <w:r w:rsidRPr="00A10319">
        <w:rPr>
          <w:rFonts w:hAnsi="Times New Roman Bold"/>
          <w:b/>
          <w:lang w:val="en-GB"/>
        </w:rPr>
        <w:tab/>
      </w:r>
      <w:r w:rsidRPr="00A10319">
        <w:rPr>
          <w:rFonts w:hAnsi="Times New Roman Bold"/>
          <w:lang w:val="en-GB"/>
        </w:rPr>
        <w:t>USA/AI7(B)/2</w:t>
      </w:r>
    </w:p>
    <w:p w:rsidR="00E401B3" w:rsidRPr="00A10319" w:rsidRDefault="00E401B3" w:rsidP="00E401B3">
      <w:pPr>
        <w:spacing w:after="120"/>
        <w:jc w:val="both"/>
        <w:rPr>
          <w:rFonts w:eastAsia="Calibri"/>
          <w:b/>
        </w:rPr>
      </w:pPr>
    </w:p>
    <w:p w:rsidR="00E401B3" w:rsidRPr="00A10319" w:rsidRDefault="00E401B3" w:rsidP="00E401B3">
      <w:pPr>
        <w:spacing w:after="120"/>
        <w:jc w:val="both"/>
        <w:rPr>
          <w:ins w:id="7" w:author="Author"/>
          <w:rFonts w:eastAsia="Calibri"/>
        </w:rPr>
      </w:pPr>
      <w:r w:rsidRPr="00A10319">
        <w:rPr>
          <w:rFonts w:eastAsia="Calibri"/>
          <w:b/>
        </w:rPr>
        <w:t>9.52C</w:t>
      </w:r>
      <w:r w:rsidRPr="00A10319">
        <w:rPr>
          <w:rFonts w:eastAsia="Calibri"/>
          <w:b/>
        </w:rPr>
        <w:tab/>
      </w:r>
      <w:r w:rsidRPr="00A10319">
        <w:rPr>
          <w:rFonts w:eastAsia="Calibri"/>
        </w:rPr>
        <w:tab/>
      </w:r>
      <w:proofErr w:type="gramStart"/>
      <w:r w:rsidRPr="00A10319">
        <w:rPr>
          <w:rFonts w:eastAsia="Calibri"/>
        </w:rPr>
        <w:t>For</w:t>
      </w:r>
      <w:proofErr w:type="gramEnd"/>
      <w:r w:rsidRPr="00A10319">
        <w:rPr>
          <w:rFonts w:eastAsia="Calibri"/>
        </w:rPr>
        <w:t xml:space="preserve"> coordination requests under Nos. </w:t>
      </w:r>
      <w:r w:rsidRPr="00A10319">
        <w:rPr>
          <w:rFonts w:eastAsia="Calibri"/>
          <w:b/>
        </w:rPr>
        <w:t>9.11</w:t>
      </w:r>
      <w:r w:rsidRPr="00A10319">
        <w:rPr>
          <w:rFonts w:eastAsia="Calibri"/>
        </w:rPr>
        <w:t xml:space="preserve"> to </w:t>
      </w:r>
      <w:r w:rsidRPr="00A10319">
        <w:rPr>
          <w:rFonts w:eastAsia="Calibri"/>
          <w:b/>
          <w:bCs/>
          <w:color w:val="000000"/>
        </w:rPr>
        <w:t>9.14</w:t>
      </w:r>
      <w:r w:rsidRPr="00A10319">
        <w:rPr>
          <w:rFonts w:eastAsia="Calibri"/>
        </w:rPr>
        <w:t xml:space="preserve"> and </w:t>
      </w:r>
      <w:r w:rsidRPr="00A10319">
        <w:rPr>
          <w:rFonts w:eastAsia="Calibri"/>
          <w:b/>
        </w:rPr>
        <w:t>9.21</w:t>
      </w:r>
      <w:r w:rsidRPr="00A10319">
        <w:rPr>
          <w:rFonts w:eastAsia="Calibri"/>
        </w:rPr>
        <w:t>, an administration not responding under No. </w:t>
      </w:r>
      <w:r w:rsidRPr="00A10319">
        <w:rPr>
          <w:rFonts w:eastAsia="Calibri"/>
          <w:b/>
        </w:rPr>
        <w:t>9.52</w:t>
      </w:r>
      <w:r w:rsidRPr="00A10319">
        <w:rPr>
          <w:rFonts w:eastAsia="Calibri"/>
        </w:rPr>
        <w:t xml:space="preserve"> within the same four</w:t>
      </w:r>
      <w:r w:rsidRPr="00A10319">
        <w:rPr>
          <w:rFonts w:eastAsia="Calibri"/>
        </w:rPr>
        <w:noBreakHyphen/>
        <w:t>month period shall be regarded as unaffected and, in the cases of Nos. </w:t>
      </w:r>
      <w:r w:rsidRPr="00A10319">
        <w:rPr>
          <w:rFonts w:eastAsia="Calibri"/>
          <w:b/>
        </w:rPr>
        <w:t>9.11</w:t>
      </w:r>
      <w:r w:rsidRPr="00A10319">
        <w:rPr>
          <w:rFonts w:eastAsia="Calibri"/>
        </w:rPr>
        <w:t xml:space="preserve"> to </w:t>
      </w:r>
      <w:r w:rsidRPr="00A10319">
        <w:rPr>
          <w:rFonts w:eastAsia="Calibri"/>
          <w:b/>
        </w:rPr>
        <w:t>9.14</w:t>
      </w:r>
      <w:r w:rsidRPr="00A10319">
        <w:rPr>
          <w:rFonts w:eastAsia="Calibri"/>
        </w:rPr>
        <w:t>, the provisions of Nos. </w:t>
      </w:r>
      <w:r w:rsidRPr="00A10319">
        <w:rPr>
          <w:rFonts w:eastAsia="Calibri"/>
          <w:b/>
        </w:rPr>
        <w:t>9.48</w:t>
      </w:r>
      <w:r w:rsidRPr="00A10319">
        <w:rPr>
          <w:rFonts w:eastAsia="Calibri"/>
        </w:rPr>
        <w:t xml:space="preserve"> and </w:t>
      </w:r>
      <w:r w:rsidRPr="00A10319">
        <w:rPr>
          <w:rFonts w:eastAsia="Calibri"/>
          <w:b/>
        </w:rPr>
        <w:t>9.49</w:t>
      </w:r>
      <w:r w:rsidRPr="00A10319">
        <w:rPr>
          <w:rFonts w:eastAsia="Calibri"/>
        </w:rPr>
        <w:t xml:space="preserve"> shall apply.</w:t>
      </w:r>
      <w:ins w:id="8" w:author="Author">
        <w:r w:rsidRPr="00A10319">
          <w:rPr>
            <w:rFonts w:eastAsia="Calibri"/>
          </w:rPr>
          <w:t xml:space="preserve"> Furthermore, for coordination under Nos. </w:t>
        </w:r>
        <w:r w:rsidRPr="00A10319">
          <w:rPr>
            <w:rFonts w:eastAsia="Calibri"/>
            <w:b/>
          </w:rPr>
          <w:t>9.12</w:t>
        </w:r>
        <w:r w:rsidRPr="00A10319">
          <w:rPr>
            <w:rFonts w:eastAsia="Calibri"/>
          </w:rPr>
          <w:t xml:space="preserve">, </w:t>
        </w:r>
        <w:r w:rsidRPr="00A10319">
          <w:rPr>
            <w:rFonts w:eastAsia="Calibri"/>
            <w:b/>
          </w:rPr>
          <w:t>9.12A</w:t>
        </w:r>
        <w:r w:rsidRPr="00A10319">
          <w:rPr>
            <w:rFonts w:eastAsia="Calibri"/>
          </w:rPr>
          <w:t xml:space="preserve"> and </w:t>
        </w:r>
        <w:r w:rsidRPr="00A10319">
          <w:rPr>
            <w:rFonts w:eastAsia="Calibri"/>
            <w:b/>
          </w:rPr>
          <w:t>9.13</w:t>
        </w:r>
        <w:r w:rsidRPr="00A10319">
          <w:rPr>
            <w:rFonts w:eastAsia="Calibri"/>
          </w:rPr>
          <w:t xml:space="preserve">, any satellite network or system identified under No. </w:t>
        </w:r>
        <w:r w:rsidRPr="00A10319">
          <w:rPr>
            <w:rFonts w:eastAsia="Calibri"/>
            <w:b/>
          </w:rPr>
          <w:t>9.36.1</w:t>
        </w:r>
        <w:r w:rsidRPr="00A10319">
          <w:rPr>
            <w:rFonts w:eastAsia="Calibri"/>
          </w:rPr>
          <w:t xml:space="preserve"> but not </w:t>
        </w:r>
        <w:r>
          <w:rPr>
            <w:rFonts w:eastAsia="Calibri"/>
          </w:rPr>
          <w:t>confirmed</w:t>
        </w:r>
        <w:r w:rsidRPr="00A10319">
          <w:rPr>
            <w:rFonts w:eastAsia="Calibri"/>
          </w:rPr>
          <w:t xml:space="preserve"> in the response provided by administrations under No. </w:t>
        </w:r>
        <w:r w:rsidRPr="00A10319">
          <w:rPr>
            <w:rFonts w:eastAsia="Calibri"/>
            <w:b/>
          </w:rPr>
          <w:t>9.52</w:t>
        </w:r>
        <w:r w:rsidRPr="00A10319">
          <w:rPr>
            <w:rFonts w:eastAsia="Calibri"/>
          </w:rPr>
          <w:t xml:space="preserve"> within the same four-month period shall be regarded as unaffected and the provisions of Nos. </w:t>
        </w:r>
        <w:r w:rsidRPr="00A10319">
          <w:rPr>
            <w:rFonts w:eastAsia="Calibri"/>
            <w:b/>
          </w:rPr>
          <w:t>9.48</w:t>
        </w:r>
        <w:r w:rsidRPr="00A10319">
          <w:rPr>
            <w:rFonts w:eastAsia="Calibri"/>
          </w:rPr>
          <w:t xml:space="preserve"> and </w:t>
        </w:r>
        <w:r w:rsidRPr="00A10319">
          <w:rPr>
            <w:rFonts w:eastAsia="Calibri"/>
            <w:b/>
          </w:rPr>
          <w:t>9.49</w:t>
        </w:r>
        <w:r w:rsidRPr="00A10319">
          <w:rPr>
            <w:rFonts w:eastAsia="Calibri"/>
          </w:rPr>
          <w:t xml:space="preserve"> shall also apply. </w:t>
        </w:r>
        <w:r w:rsidRPr="00A10319">
          <w:rPr>
            <w:rFonts w:eastAsia="Calibri"/>
            <w:vertAlign w:val="subscript"/>
          </w:rPr>
          <w:t>(WRC-19)</w:t>
        </w:r>
      </w:ins>
    </w:p>
    <w:p w:rsidR="00E401B3" w:rsidRPr="00A10319" w:rsidRDefault="00E401B3" w:rsidP="00E401B3">
      <w:pPr>
        <w:spacing w:after="120"/>
        <w:jc w:val="both"/>
        <w:rPr>
          <w:ins w:id="9" w:author="Author"/>
          <w:rFonts w:eastAsia="Calibri"/>
        </w:rPr>
      </w:pPr>
    </w:p>
    <w:p w:rsidR="00E401B3" w:rsidRPr="00A10319" w:rsidRDefault="00E401B3" w:rsidP="00E401B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lang w:val="en-GB"/>
        </w:rPr>
      </w:pPr>
      <w:r w:rsidRPr="00A10319">
        <w:rPr>
          <w:b/>
          <w:lang w:val="en-GB"/>
        </w:rPr>
        <w:t xml:space="preserve">Reasons: </w:t>
      </w:r>
      <w:r w:rsidRPr="00A10319">
        <w:rPr>
          <w:lang w:val="en-GB"/>
        </w:rPr>
        <w:t xml:space="preserve">This modification is required to indicate the consequence for not identifying satellite networks or systems in the response provided under No. </w:t>
      </w:r>
      <w:r w:rsidRPr="00A10319">
        <w:rPr>
          <w:b/>
          <w:lang w:val="en-GB"/>
        </w:rPr>
        <w:t>9.52</w:t>
      </w:r>
      <w:r w:rsidRPr="00A10319">
        <w:rPr>
          <w:lang w:val="en-GB"/>
        </w:rPr>
        <w:t>.</w:t>
      </w:r>
      <w:r w:rsidRPr="00A10319">
        <w:rPr>
          <w:lang w:val="en-GB"/>
        </w:rPr>
        <w:tab/>
      </w:r>
    </w:p>
    <w:p w:rsidR="00E401B3" w:rsidRPr="00A10319" w:rsidRDefault="00E401B3" w:rsidP="00E401B3">
      <w:pPr>
        <w:keepNext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hAnsi="Times New Roman Bold"/>
          <w:b/>
          <w:lang w:val="en-GB"/>
        </w:rPr>
      </w:pPr>
    </w:p>
    <w:p w:rsidR="00E401B3" w:rsidRPr="00A10319" w:rsidRDefault="00E401B3" w:rsidP="00E401B3">
      <w:pPr>
        <w:keepNext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hAnsi="Times New Roman Bold"/>
          <w:b/>
          <w:lang w:val="en-GB"/>
        </w:rPr>
      </w:pPr>
      <w:r w:rsidRPr="00A10319">
        <w:rPr>
          <w:rFonts w:hAnsi="Times New Roman Bold"/>
          <w:b/>
          <w:lang w:val="en-GB"/>
        </w:rPr>
        <w:t>MOD</w:t>
      </w:r>
      <w:r w:rsidRPr="00A10319">
        <w:rPr>
          <w:rFonts w:hAnsi="Times New Roman Bold"/>
          <w:b/>
          <w:lang w:val="en-GB"/>
        </w:rPr>
        <w:tab/>
      </w:r>
      <w:r w:rsidRPr="00A10319">
        <w:rPr>
          <w:rFonts w:hAnsi="Times New Roman Bold"/>
          <w:lang w:val="en-GB"/>
        </w:rPr>
        <w:t>USA/AI7(D)/3</w:t>
      </w:r>
    </w:p>
    <w:p w:rsidR="00E401B3" w:rsidRPr="00A10319" w:rsidRDefault="00E401B3" w:rsidP="00E401B3">
      <w:pPr>
        <w:spacing w:after="120"/>
        <w:jc w:val="both"/>
        <w:rPr>
          <w:rFonts w:eastAsia="Calibri"/>
          <w:b/>
        </w:rPr>
      </w:pPr>
    </w:p>
    <w:p w:rsidR="00E401B3" w:rsidRPr="00A10319" w:rsidRDefault="00E401B3" w:rsidP="00E401B3">
      <w:pPr>
        <w:spacing w:after="120"/>
        <w:jc w:val="both"/>
        <w:rPr>
          <w:rFonts w:eastAsia="Calibri"/>
        </w:rPr>
      </w:pPr>
      <w:r w:rsidRPr="00A10319">
        <w:rPr>
          <w:rFonts w:eastAsia="Calibri"/>
          <w:b/>
        </w:rPr>
        <w:lastRenderedPageBreak/>
        <w:t>9.53A</w:t>
      </w:r>
      <w:r w:rsidRPr="00A10319">
        <w:rPr>
          <w:rFonts w:eastAsia="Calibri"/>
        </w:rPr>
        <w:tab/>
      </w:r>
      <w:r w:rsidRPr="00A10319">
        <w:rPr>
          <w:rFonts w:eastAsia="Calibri"/>
        </w:rPr>
        <w:tab/>
        <w:t>Upon expiry of the deadline for comments in respect of a coordination request under Nos. </w:t>
      </w:r>
      <w:r w:rsidRPr="00A10319">
        <w:rPr>
          <w:rFonts w:eastAsia="Calibri"/>
          <w:b/>
        </w:rPr>
        <w:t>9.11</w:t>
      </w:r>
      <w:r w:rsidRPr="00A10319">
        <w:rPr>
          <w:rFonts w:eastAsia="Calibri"/>
        </w:rPr>
        <w:t xml:space="preserve"> to </w:t>
      </w:r>
      <w:r w:rsidRPr="00A10319">
        <w:rPr>
          <w:rFonts w:eastAsia="Calibri"/>
          <w:b/>
        </w:rPr>
        <w:t>9.14</w:t>
      </w:r>
      <w:r w:rsidRPr="00A10319">
        <w:rPr>
          <w:rFonts w:eastAsia="Calibri"/>
        </w:rPr>
        <w:t xml:space="preserve"> and </w:t>
      </w:r>
      <w:r w:rsidRPr="00A10319">
        <w:rPr>
          <w:rFonts w:eastAsia="Calibri"/>
          <w:b/>
        </w:rPr>
        <w:t>9.21</w:t>
      </w:r>
      <w:r w:rsidRPr="00A10319">
        <w:rPr>
          <w:rFonts w:eastAsia="Calibri"/>
        </w:rPr>
        <w:t>, the Bureau shall, according to its records, publish a Special Section, indicating the list of administrations having submitted their disagreement</w:t>
      </w:r>
      <w:ins w:id="10" w:author="Author">
        <w:r w:rsidRPr="00A10319">
          <w:rPr>
            <w:rFonts w:eastAsia="Calibri"/>
          </w:rPr>
          <w:t xml:space="preserve"> and the list of satellite networks or systems upon which their disagreement is based, as appropriate,</w:t>
        </w:r>
      </w:ins>
      <w:r w:rsidRPr="00A10319">
        <w:rPr>
          <w:rFonts w:eastAsia="Calibri"/>
        </w:rPr>
        <w:t xml:space="preserve"> or other comments within the regulatory deadline.     (WRC</w:t>
      </w:r>
      <w:r w:rsidRPr="00A10319">
        <w:rPr>
          <w:rFonts w:eastAsia="Calibri"/>
        </w:rPr>
        <w:noBreakHyphen/>
      </w:r>
      <w:ins w:id="11" w:author="Author">
        <w:r w:rsidRPr="00A10319">
          <w:rPr>
            <w:rFonts w:eastAsia="Calibri"/>
          </w:rPr>
          <w:t>19</w:t>
        </w:r>
      </w:ins>
      <w:del w:id="12" w:author="Author">
        <w:r w:rsidRPr="00A10319" w:rsidDel="003662DA">
          <w:rPr>
            <w:rFonts w:eastAsia="Calibri"/>
          </w:rPr>
          <w:delText>2000</w:delText>
        </w:r>
      </w:del>
      <w:r w:rsidRPr="00A10319">
        <w:rPr>
          <w:rFonts w:eastAsia="Calibri"/>
        </w:rPr>
        <w:t>)</w:t>
      </w:r>
    </w:p>
    <w:p w:rsidR="00E401B3" w:rsidRPr="00A10319" w:rsidRDefault="00E401B3" w:rsidP="00E401B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lang w:val="en-GB"/>
        </w:rPr>
      </w:pPr>
    </w:p>
    <w:p w:rsidR="00E401B3" w:rsidRPr="00A10319" w:rsidRDefault="00E401B3" w:rsidP="00E401B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2"/>
          <w:lang w:val="en-GB"/>
        </w:rPr>
      </w:pPr>
      <w:r w:rsidRPr="00A10319">
        <w:rPr>
          <w:b/>
          <w:sz w:val="22"/>
          <w:szCs w:val="22"/>
          <w:lang w:val="en-GB"/>
        </w:rPr>
        <w:t>Reasons:</w:t>
      </w:r>
      <w:r w:rsidRPr="00A10319">
        <w:rPr>
          <w:sz w:val="22"/>
          <w:szCs w:val="22"/>
          <w:lang w:val="en-GB"/>
        </w:rPr>
        <w:tab/>
        <w:t xml:space="preserve">This modification is required </w:t>
      </w:r>
      <w:proofErr w:type="gramStart"/>
      <w:r w:rsidRPr="00A10319">
        <w:rPr>
          <w:sz w:val="22"/>
          <w:szCs w:val="22"/>
          <w:lang w:val="en-GB"/>
        </w:rPr>
        <w:t>in order to</w:t>
      </w:r>
      <w:proofErr w:type="gramEnd"/>
      <w:r w:rsidRPr="00A10319">
        <w:rPr>
          <w:sz w:val="22"/>
          <w:szCs w:val="22"/>
          <w:lang w:val="en-GB"/>
        </w:rPr>
        <w:t xml:space="preserve"> have the definitive list of affected satellite networks or systems published in addition to the list of administrations.</w:t>
      </w:r>
    </w:p>
    <w:p w:rsidR="00E401B3" w:rsidRPr="00B023DA" w:rsidRDefault="00E401B3" w:rsidP="00E401B3">
      <w:pPr>
        <w:spacing w:after="120"/>
        <w:rPr>
          <w:u w:val="single"/>
        </w:rPr>
      </w:pPr>
    </w:p>
    <w:p w:rsidR="00E401B3" w:rsidRDefault="00E401B3" w:rsidP="00E401B3">
      <w:pPr>
        <w:spacing w:after="120"/>
        <w:ind w:left="-360"/>
        <w:jc w:val="center"/>
      </w:pPr>
      <w:r w:rsidRPr="001374EB">
        <w:t>__</w:t>
      </w:r>
      <w:r>
        <w:t>__________________</w:t>
      </w:r>
    </w:p>
    <w:p w:rsidR="00D641D3" w:rsidRDefault="00D641D3"/>
    <w:sectPr w:rsidR="00D641D3" w:rsidSect="002077AC">
      <w:headerReference w:type="default" r:id="rId6"/>
      <w:pgSz w:w="12240" w:h="15840" w:code="1"/>
      <w:pgMar w:top="720" w:right="1440" w:bottom="720" w:left="1440" w:header="576" w:footer="576" w:gutter="0"/>
      <w:paperSrc w:first="260" w:other="26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226" w:rsidRDefault="00304226" w:rsidP="00E401B3">
      <w:r>
        <w:separator/>
      </w:r>
    </w:p>
  </w:endnote>
  <w:endnote w:type="continuationSeparator" w:id="0">
    <w:p w:rsidR="00304226" w:rsidRDefault="00304226" w:rsidP="00E4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226" w:rsidRDefault="00304226" w:rsidP="00E401B3">
      <w:r>
        <w:separator/>
      </w:r>
    </w:p>
  </w:footnote>
  <w:footnote w:type="continuationSeparator" w:id="0">
    <w:p w:rsidR="00304226" w:rsidRDefault="00304226" w:rsidP="00E40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B3" w:rsidRDefault="00332FDC" w:rsidP="00E401B3">
    <w:pPr>
      <w:pStyle w:val="Header"/>
      <w:jc w:val="right"/>
    </w:pPr>
    <w:r>
      <w:t>WAC/073 (01.10.18)</w:t>
    </w:r>
  </w:p>
  <w:p w:rsidR="00E401B3" w:rsidRDefault="00791276" w:rsidP="00E401B3">
    <w:pPr>
      <w:pStyle w:val="Header"/>
      <w:jc w:val="right"/>
    </w:pPr>
    <w:r>
      <w:t>IWG-4/</w:t>
    </w:r>
    <w:r w:rsidR="00E401B3">
      <w:t>035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1B3"/>
    <w:rsid w:val="00092A7F"/>
    <w:rsid w:val="00304226"/>
    <w:rsid w:val="00332FDC"/>
    <w:rsid w:val="00791276"/>
    <w:rsid w:val="00CD3BD4"/>
    <w:rsid w:val="00D641D3"/>
    <w:rsid w:val="00E00835"/>
    <w:rsid w:val="00E4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F69B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0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Section of paper,título 1,h1,1st level,H1-TS,H1,h11,h12,h13,h14,h15,h16,h17,h111,h121,h131,h141,h151,h161,h18,h112,h122,h132,h142,h152,h162,h19,h113,h123,h133,h143,h153,h163,NMP Heading 1,1,Chapter Style,level 1,Huvudrubrik"/>
    <w:basedOn w:val="Normal"/>
    <w:next w:val="Normal"/>
    <w:link w:val="Heading1Char"/>
    <w:qFormat/>
    <w:rsid w:val="00E401B3"/>
    <w:pPr>
      <w:keepNext/>
      <w:tabs>
        <w:tab w:val="left" w:pos="360"/>
        <w:tab w:val="left" w:pos="900"/>
      </w:tabs>
      <w:outlineLvl w:val="0"/>
    </w:pPr>
    <w:rPr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of paper Char,título 1 Char,h1 Char,1st level Char,H1-TS Char,H1 Char,h11 Char,h12 Char,h13 Char,h14 Char,h15 Char,h16 Char,h17 Char,h111 Char,h121 Char,h131 Char,h141 Char,h151 Char,h161 Char,h18 Char,h112 Char,h122 Char,h19 Char"/>
    <w:basedOn w:val="DefaultParagraphFont"/>
    <w:link w:val="Heading1"/>
    <w:rsid w:val="00E401B3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0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1B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0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01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2018-09-20T13:49:00Z</dcterms:created>
  <dcterms:modified xsi:type="dcterms:W3CDTF">2018-09-24T18:21:00Z</dcterms:modified>
</cp:coreProperties>
</file>