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062" w:rsidRDefault="005479FF" w:rsidP="00037062">
      <w:pPr>
        <w:pStyle w:val="BodyText"/>
        <w:spacing w:before="1"/>
        <w:rPr>
          <w:sz w:val="21"/>
        </w:rPr>
      </w:pPr>
      <w:r>
        <w:rPr>
          <w:noProof/>
          <w:lang w:val="en-US" w:eastAsia="en-US"/>
        </w:rPr>
        <w:drawing>
          <wp:anchor distT="0" distB="0" distL="0" distR="0" simplePos="0" relativeHeight="251659264" behindDoc="0" locked="0" layoutInCell="1" allowOverlap="1" wp14:anchorId="3E1FCDB3" wp14:editId="196E53FA">
            <wp:simplePos x="0" y="0"/>
            <wp:positionH relativeFrom="page">
              <wp:posOffset>2592705</wp:posOffset>
            </wp:positionH>
            <wp:positionV relativeFrom="paragraph">
              <wp:posOffset>3810</wp:posOffset>
            </wp:positionV>
            <wp:extent cx="715010" cy="7143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01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66C3EA8" wp14:editId="348B2254">
                <wp:simplePos x="0" y="0"/>
                <wp:positionH relativeFrom="column">
                  <wp:posOffset>2668270</wp:posOffset>
                </wp:positionH>
                <wp:positionV relativeFrom="paragraph">
                  <wp:posOffset>66040</wp:posOffset>
                </wp:positionV>
                <wp:extent cx="0" cy="66675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0" cy="66675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784C83" id="Straight Connector 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0.1pt,5.2pt" to="210.1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" strokecolor="black [3200]" strokeweight="2pt">
                <v:stroke joinstyle="miter"/>
              </v:line>
            </w:pict>
          </mc:Fallback>
        </mc:AlternateContent>
      </w:r>
      <w:r>
        <w:rPr>
          <w:noProof/>
          <w:lang w:val="en-US" w:eastAsia="en-US"/>
        </w:rPr>
        <mc:AlternateContent>
          <mc:Choice Requires="wps">
            <w:drawing>
              <wp:anchor distT="0" distB="0" distL="114300" distR="114300" simplePos="0" relativeHeight="251661312" behindDoc="0" locked="0" layoutInCell="1" allowOverlap="1" wp14:editId="0A49A048">
                <wp:simplePos x="0" y="0"/>
                <wp:positionH relativeFrom="page">
                  <wp:posOffset>3552825</wp:posOffset>
                </wp:positionH>
                <wp:positionV relativeFrom="paragraph">
                  <wp:posOffset>1642745</wp:posOffset>
                </wp:positionV>
                <wp:extent cx="0" cy="0"/>
                <wp:effectExtent l="9525" t="749935" r="9525" b="7454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B0537"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75pt,129.35pt" to="279.75pt,1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" strokeweight=".50919mm">
                <w10:wrap anchorx="page"/>
              </v:line>
            </w:pict>
          </mc:Fallback>
        </mc:AlternateContent>
      </w:r>
    </w:p>
    <w:p w:rsidR="00037062" w:rsidRDefault="00037062" w:rsidP="005479FF">
      <w:pPr>
        <w:spacing w:before="92" w:line="236" w:lineRule="exact"/>
        <w:ind w:left="4322"/>
        <w:rPr>
          <w:b/>
        </w:rPr>
      </w:pPr>
      <w:r>
        <w:rPr>
          <w:b/>
          <w:color w:val="333B3F"/>
          <w:w w:val="95"/>
          <w:sz w:val="22"/>
        </w:rPr>
        <w:t>UNITED STATES DEPARTMENT OF COMMERCE</w:t>
      </w:r>
    </w:p>
    <w:p w:rsidR="00037062" w:rsidRDefault="00037062" w:rsidP="005479FF">
      <w:pPr>
        <w:spacing w:before="14" w:line="201" w:lineRule="auto"/>
        <w:ind w:left="4322" w:right="1219" w:firstLine="1"/>
        <w:rPr>
          <w:b/>
          <w:sz w:val="21"/>
        </w:rPr>
      </w:pPr>
      <w:r>
        <w:rPr>
          <w:b/>
          <w:color w:val="333B3F"/>
          <w:w w:val="105"/>
          <w:sz w:val="21"/>
        </w:rPr>
        <w:t>National Telecommunications and Information Administration</w:t>
      </w:r>
    </w:p>
    <w:p w:rsidR="00037062" w:rsidRPr="00DF0A80" w:rsidRDefault="005479FF" w:rsidP="005479FF">
      <w:pPr>
        <w:spacing w:line="161" w:lineRule="exact"/>
        <w:ind w:left="4322"/>
        <w:rPr>
          <w:sz w:val="18"/>
          <w:szCs w:val="18"/>
        </w:rPr>
      </w:pPr>
      <w:r w:rsidRPr="00DF0A80">
        <w:rPr>
          <w:noProof/>
          <w:sz w:val="18"/>
          <w:szCs w:val="18"/>
        </w:rPr>
        <mc:AlternateContent>
          <mc:Choice Requires="wps">
            <w:drawing>
              <wp:anchor distT="0" distB="0" distL="114300" distR="114300" simplePos="0" relativeHeight="251662336" behindDoc="0" locked="0" layoutInCell="1" allowOverlap="1" wp14:editId="157A4608">
                <wp:simplePos x="0" y="0"/>
                <wp:positionH relativeFrom="page">
                  <wp:posOffset>2019300</wp:posOffset>
                </wp:positionH>
                <wp:positionV relativeFrom="paragraph">
                  <wp:posOffset>1642745</wp:posOffset>
                </wp:positionV>
                <wp:extent cx="0" cy="0"/>
                <wp:effectExtent l="9525" t="747395" r="9525" b="74803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2AB4C"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9pt,129.35pt" to="159pt,1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" strokeweight=".50919mm">
                <w10:wrap anchorx="page"/>
              </v:line>
            </w:pict>
          </mc:Fallback>
        </mc:AlternateContent>
      </w:r>
      <w:r w:rsidR="00037062" w:rsidRPr="00DF0A80">
        <w:rPr>
          <w:w w:val="110"/>
          <w:sz w:val="18"/>
          <w:szCs w:val="18"/>
        </w:rPr>
        <w:t xml:space="preserve">Washington, </w:t>
      </w:r>
      <w:r w:rsidRPr="00DF0A80">
        <w:rPr>
          <w:w w:val="110"/>
          <w:sz w:val="18"/>
          <w:szCs w:val="18"/>
        </w:rPr>
        <w:t>D</w:t>
      </w:r>
      <w:r w:rsidR="00037062" w:rsidRPr="00DF0A80">
        <w:rPr>
          <w:w w:val="110"/>
          <w:sz w:val="18"/>
          <w:szCs w:val="18"/>
        </w:rPr>
        <w:t>.C. 20230</w:t>
      </w:r>
    </w:p>
    <w:p w:rsidR="00037062" w:rsidRDefault="00037062" w:rsidP="00037062">
      <w:r>
        <w:rPr>
          <w:noProof/>
        </w:rPr>
        <mc:AlternateContent>
          <mc:Choice Requires="wps">
            <w:drawing>
              <wp:anchor distT="0" distB="0" distL="114300" distR="114300" simplePos="0" relativeHeight="251660288" behindDoc="0" locked="0" layoutInCell="1" allowOverlap="1" wp14:anchorId="6523111D" wp14:editId="661E87A1">
                <wp:simplePos x="0" y="0"/>
                <wp:positionH relativeFrom="page">
                  <wp:posOffset>3552825</wp:posOffset>
                </wp:positionH>
                <wp:positionV relativeFrom="paragraph">
                  <wp:posOffset>16510</wp:posOffset>
                </wp:positionV>
                <wp:extent cx="0" cy="0"/>
                <wp:effectExtent l="9525" t="747395" r="9525" b="748030"/>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48B48" id="Line 2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75pt,1.3pt" to="279.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" strokeweight=".50919mm">
                <w10:wrap anchorx="page"/>
              </v:line>
            </w:pict>
          </mc:Fallback>
        </mc:AlternateContent>
      </w:r>
    </w:p>
    <w:p w:rsidR="00037062" w:rsidRDefault="00037062" w:rsidP="00037062"/>
    <w:p w:rsidR="00037062" w:rsidRDefault="00037062" w:rsidP="00037062"/>
    <w:p w:rsidR="00037062" w:rsidRDefault="00037062" w:rsidP="00037062">
      <w:r>
        <w:tab/>
      </w:r>
      <w:r>
        <w:tab/>
      </w:r>
      <w:r>
        <w:tab/>
      </w:r>
      <w:r>
        <w:tab/>
      </w:r>
      <w:r>
        <w:tab/>
      </w:r>
      <w:r>
        <w:tab/>
      </w:r>
      <w:r>
        <w:tab/>
      </w:r>
      <w:r>
        <w:tab/>
      </w:r>
      <w:r>
        <w:tab/>
      </w:r>
      <w:r>
        <w:tab/>
      </w:r>
      <w:r>
        <w:tab/>
      </w:r>
      <w:r>
        <w:tab/>
      </w:r>
      <w:r>
        <w:tab/>
      </w:r>
      <w:r>
        <w:tab/>
      </w:r>
      <w:r>
        <w:tab/>
      </w:r>
    </w:p>
    <w:p w:rsidR="00037062" w:rsidRDefault="00037062" w:rsidP="00037062"/>
    <w:p w:rsidR="00037062" w:rsidRDefault="00037062" w:rsidP="00037062"/>
    <w:p w:rsidR="00037062" w:rsidRDefault="00037062" w:rsidP="00037062">
      <w:r>
        <w:t>Mr. Tom Sullivan</w:t>
      </w:r>
    </w:p>
    <w:p w:rsidR="00037062" w:rsidRDefault="00037062" w:rsidP="00037062">
      <w:r>
        <w:t>Chief, International Bureau</w:t>
      </w:r>
    </w:p>
    <w:p w:rsidR="00037062" w:rsidRDefault="00037062" w:rsidP="00037062">
      <w:r>
        <w:t>Federal Communications Commission</w:t>
      </w:r>
      <w:bookmarkStart w:id="0" w:name="_GoBack"/>
      <w:bookmarkEnd w:id="0"/>
    </w:p>
    <w:p w:rsidR="00037062" w:rsidRDefault="00037062" w:rsidP="00037062">
      <w:r>
        <w:t>445 12</w:t>
      </w:r>
      <w:r>
        <w:rPr>
          <w:vertAlign w:val="superscript"/>
        </w:rPr>
        <w:t>th</w:t>
      </w:r>
      <w:r>
        <w:t xml:space="preserve"> Street, SW</w:t>
      </w:r>
    </w:p>
    <w:p w:rsidR="00037062" w:rsidRDefault="00037062" w:rsidP="00037062">
      <w:r>
        <w:t>Washington, DC  20554</w:t>
      </w:r>
    </w:p>
    <w:p w:rsidR="00037062" w:rsidRDefault="00037062" w:rsidP="00037062"/>
    <w:p w:rsidR="00037062" w:rsidRDefault="00037062" w:rsidP="00037062">
      <w:r>
        <w:t>Dear Mr. Sullivan:</w:t>
      </w:r>
    </w:p>
    <w:p w:rsidR="00037062" w:rsidRDefault="00037062" w:rsidP="00037062">
      <w:pPr>
        <w:rPr>
          <w:snapToGrid w:val="0"/>
        </w:rPr>
      </w:pPr>
    </w:p>
    <w:p w:rsidR="00037062" w:rsidRDefault="00037062" w:rsidP="00037062">
      <w:r>
        <w:t>The National Telecommunications and Information Administration (NTIA), on behalf of the Executive Branch agencies, approves the release of the enclosed proposals for the 2019 World Radiocommunication Conference (WRC-19) which address:</w:t>
      </w:r>
    </w:p>
    <w:p w:rsidR="00660AB7" w:rsidRDefault="00660AB7" w:rsidP="00660AB7">
      <w:pPr>
        <w:pStyle w:val="NormalIndent"/>
        <w:numPr>
          <w:ilvl w:val="0"/>
          <w:numId w:val="17"/>
        </w:numPr>
      </w:pPr>
      <w:r>
        <w:t xml:space="preserve">Agenda Item 1.2– </w:t>
      </w:r>
      <w:r w:rsidRPr="005D3228">
        <w:t>Power Limits for MSS/MetSat/EESS Earth Stations around 400 MHz</w:t>
      </w:r>
    </w:p>
    <w:p w:rsidR="00660AB7" w:rsidRDefault="00660AB7" w:rsidP="00660AB7">
      <w:pPr>
        <w:pStyle w:val="NormalIndent"/>
        <w:numPr>
          <w:ilvl w:val="0"/>
          <w:numId w:val="17"/>
        </w:numPr>
      </w:pPr>
      <w:r>
        <w:t xml:space="preserve">Agenda Item 1.3– Revision of NTIA proposal on </w:t>
      </w:r>
      <w:r w:rsidRPr="005D3228">
        <w:t>MetSat upgrade / EESS allocation (space-to-Earth) at 460-470 MHz</w:t>
      </w:r>
    </w:p>
    <w:p w:rsidR="00660AB7" w:rsidRDefault="00660AB7" w:rsidP="00660AB7">
      <w:pPr>
        <w:pStyle w:val="NormalIndent"/>
        <w:numPr>
          <w:ilvl w:val="0"/>
          <w:numId w:val="17"/>
        </w:numPr>
      </w:pPr>
      <w:r>
        <w:t xml:space="preserve">Agenda Item 1.6– </w:t>
      </w:r>
      <w:r w:rsidRPr="005D3228">
        <w:t>Regulatory Framework for non-GSO FSS at 37.5-39.5 GHz (</w:t>
      </w:r>
      <w:r w:rsidRPr="005D3228">
        <w:sym w:font="Wingdings" w:char="F0E2"/>
      </w:r>
      <w:r w:rsidRPr="005D3228">
        <w:t>) &amp; 47.2-50.2 GHz (</w:t>
      </w:r>
      <w:r w:rsidRPr="005D3228">
        <w:sym w:font="Wingdings" w:char="F0E1"/>
      </w:r>
      <w:r w:rsidRPr="005D3228">
        <w:t>)</w:t>
      </w:r>
    </w:p>
    <w:p w:rsidR="00660AB7" w:rsidRDefault="00660AB7" w:rsidP="00660AB7">
      <w:pPr>
        <w:pStyle w:val="NormalIndent"/>
        <w:numPr>
          <w:ilvl w:val="0"/>
          <w:numId w:val="17"/>
        </w:numPr>
      </w:pPr>
      <w:r>
        <w:t>Agenda Item 1.13 (24.25-27.5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(37-40.5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(47.2-50.2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50.4-52.6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(81-86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 xml:space="preserve">Agenda Item 1.14– </w:t>
      </w:r>
      <w:r w:rsidRPr="005D3228">
        <w:t>High Altitude Platform Systems (HAPS)</w:t>
      </w:r>
    </w:p>
    <w:p w:rsidR="00660AB7" w:rsidRDefault="00660AB7" w:rsidP="00660AB7">
      <w:pPr>
        <w:pStyle w:val="NormalIndent"/>
        <w:numPr>
          <w:ilvl w:val="0"/>
          <w:numId w:val="17"/>
        </w:numPr>
      </w:pPr>
      <w:r>
        <w:t xml:space="preserve">Agenda Item 4– </w:t>
      </w:r>
      <w:r w:rsidRPr="005D3228">
        <w:t>Resolutions and Recommendations Review</w:t>
      </w:r>
    </w:p>
    <w:p w:rsidR="00660AB7" w:rsidRDefault="00660AB7" w:rsidP="00660AB7">
      <w:pPr>
        <w:pStyle w:val="NormalIndent"/>
        <w:numPr>
          <w:ilvl w:val="0"/>
          <w:numId w:val="17"/>
        </w:numPr>
      </w:pPr>
      <w:r>
        <w:t>Agenda Item 7 (Issue A)</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Agenda Item 7 (Issue H)</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Agenda Item 7 (Issue I)</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 xml:space="preserve">Agenda Item 9.1, Issue 9.1.4– </w:t>
      </w:r>
      <w:r w:rsidRPr="005D3228">
        <w:t>Stations on board sub-orbital vehicles</w:t>
      </w:r>
    </w:p>
    <w:p w:rsidR="00660AB7" w:rsidRDefault="00660AB7" w:rsidP="00660AB7">
      <w:pPr>
        <w:pStyle w:val="NormalIndent"/>
        <w:numPr>
          <w:ilvl w:val="0"/>
          <w:numId w:val="17"/>
        </w:numPr>
      </w:pPr>
      <w:r>
        <w:t xml:space="preserve">Agenda Item 9.1, Issue 9.1.9– </w:t>
      </w:r>
      <w:r w:rsidRPr="005D3228">
        <w:t>FSS (</w:t>
      </w:r>
      <w:r w:rsidRPr="005D3228">
        <w:sym w:font="Wingdings" w:char="F0E1"/>
      </w:r>
      <w:r w:rsidRPr="005D3228">
        <w:t>) studies at 51.4-52.4 GHz</w:t>
      </w:r>
    </w:p>
    <w:p w:rsidR="00660AB7" w:rsidRDefault="00660AB7" w:rsidP="00660AB7">
      <w:pPr>
        <w:pStyle w:val="NormalIndent"/>
        <w:numPr>
          <w:ilvl w:val="0"/>
          <w:numId w:val="17"/>
        </w:numPr>
      </w:pPr>
      <w:r>
        <w:t>Agenda Item 10 (RFI Sensors)</w:t>
      </w:r>
      <w:r w:rsidRPr="00660AB7">
        <w:t xml:space="preserve"> </w:t>
      </w:r>
      <w:r>
        <w:t xml:space="preserve">– </w:t>
      </w:r>
      <w:r w:rsidRPr="005D3228">
        <w:t>Future Conference Agenda Items</w:t>
      </w:r>
    </w:p>
    <w:p w:rsidR="00037062" w:rsidRDefault="00660AB7" w:rsidP="00660AB7">
      <w:pPr>
        <w:pStyle w:val="ListParagraph"/>
        <w:numPr>
          <w:ilvl w:val="0"/>
          <w:numId w:val="17"/>
        </w:numPr>
      </w:pPr>
      <w:r>
        <w:t>Agenda Item 10 (Sub-orbital Vehicles)</w:t>
      </w:r>
      <w:r w:rsidRPr="00660AB7">
        <w:t xml:space="preserve"> </w:t>
      </w:r>
      <w:r>
        <w:t xml:space="preserve">– </w:t>
      </w:r>
      <w:r w:rsidRPr="005D3228">
        <w:t>Future Conference Agenda Items</w:t>
      </w:r>
    </w:p>
    <w:p w:rsidR="00660AB7" w:rsidRDefault="00660AB7" w:rsidP="00037062"/>
    <w:p w:rsidR="00037062" w:rsidRDefault="00037062" w:rsidP="00037062">
      <w:r>
        <w:lastRenderedPageBreak/>
        <w:t xml:space="preserve">NTIA considered the federal agencies’ input toward the development of these U.S. proposals for WRC-19. NTIA forwards this package for your consideration and review. If you have any questions, please contact Mr. Charles Glass, our WRC Coordinator, who can be reached at (202) 482-1896 or </w:t>
      </w:r>
      <w:hyperlink r:id="rId9" w:history="1">
        <w:r w:rsidR="00660AB7" w:rsidRPr="005F182E">
          <w:rPr>
            <w:rStyle w:val="Hyperlink"/>
          </w:rPr>
          <w:t>cglass@ntia.doc.gov</w:t>
        </w:r>
      </w:hyperlink>
      <w:r>
        <w:t>.</w:t>
      </w:r>
    </w:p>
    <w:p w:rsidR="00037062" w:rsidRDefault="00037062" w:rsidP="00037062"/>
    <w:p w:rsidR="00037062" w:rsidRDefault="00037062" w:rsidP="00037062">
      <w:pPr>
        <w:suppressAutoHyphens/>
        <w:ind w:left="4320" w:firstLine="360"/>
      </w:pPr>
      <w:r>
        <w:t>Sincerely,</w:t>
      </w:r>
    </w:p>
    <w:p w:rsidR="00037062" w:rsidRDefault="00037062" w:rsidP="00037062">
      <w:pPr>
        <w:suppressAutoHyphens/>
        <w:ind w:left="4320"/>
      </w:pPr>
    </w:p>
    <w:p w:rsidR="00037062" w:rsidRDefault="00037062" w:rsidP="00037062">
      <w:pPr>
        <w:ind w:left="4320"/>
      </w:pPr>
    </w:p>
    <w:p w:rsidR="00037062" w:rsidRDefault="00037062" w:rsidP="00037062">
      <w:pPr>
        <w:suppressAutoHyphens/>
        <w:ind w:left="4320" w:firstLine="360"/>
      </w:pPr>
      <w:r>
        <w:t>Peter A. Tenhula</w:t>
      </w:r>
    </w:p>
    <w:p w:rsidR="00037062" w:rsidRDefault="00037062" w:rsidP="00037062">
      <w:pPr>
        <w:suppressAutoHyphens/>
        <w:ind w:left="4320" w:firstLine="360"/>
      </w:pPr>
      <w:r>
        <w:t>Acting Associate Administrator</w:t>
      </w:r>
    </w:p>
    <w:p w:rsidR="00037062" w:rsidRDefault="00037062" w:rsidP="00037062">
      <w:pPr>
        <w:ind w:left="4320" w:firstLine="360"/>
      </w:pPr>
      <w:r>
        <w:t>Office of Spectrum Management</w:t>
      </w:r>
    </w:p>
    <w:p w:rsidR="00037062" w:rsidRDefault="00037062" w:rsidP="00037062"/>
    <w:p w:rsidR="00037062" w:rsidRDefault="00037062" w:rsidP="00037062"/>
    <w:p w:rsidR="00037062" w:rsidRDefault="00037062" w:rsidP="00037062"/>
    <w:p w:rsidR="00037062" w:rsidRDefault="00037062" w:rsidP="00037062">
      <w:r>
        <w:t>Enclosures (17)</w:t>
      </w:r>
    </w:p>
    <w:p w:rsidR="007508CB" w:rsidRDefault="007508CB" w:rsidP="007508CB">
      <w:pPr>
        <w:pStyle w:val="NormalIndent"/>
        <w:ind w:left="0"/>
        <w:jc w:val="both"/>
      </w:pPr>
    </w:p>
    <w:p w:rsidR="00E73699" w:rsidRDefault="00E73699" w:rsidP="00896507">
      <w:pPr>
        <w:jc w:val="center"/>
      </w:pPr>
    </w:p>
    <w:p w:rsidR="00896507" w:rsidRDefault="007E3EF4" w:rsidP="00896507">
      <w:pPr>
        <w:jc w:val="center"/>
        <w:rPr>
          <w:b/>
          <w:sz w:val="28"/>
          <w:szCs w:val="28"/>
        </w:rPr>
      </w:pPr>
      <w:r>
        <w:br/>
      </w:r>
      <w:r w:rsidR="007508CB">
        <w:br w:type="page"/>
      </w:r>
      <w:r w:rsidR="00896507" w:rsidRPr="00195E00">
        <w:rPr>
          <w:b/>
          <w:sz w:val="28"/>
          <w:szCs w:val="28"/>
        </w:rPr>
        <w:lastRenderedPageBreak/>
        <w:t>United States</w:t>
      </w:r>
    </w:p>
    <w:p w:rsidR="00896507" w:rsidRPr="00195E00" w:rsidRDefault="00896507" w:rsidP="00896507">
      <w:pPr>
        <w:jc w:val="center"/>
        <w:rPr>
          <w:b/>
          <w:sz w:val="28"/>
          <w:szCs w:val="28"/>
        </w:rPr>
      </w:pPr>
    </w:p>
    <w:p w:rsidR="00896507" w:rsidRPr="00195E00" w:rsidRDefault="00896507" w:rsidP="00896507">
      <w:pPr>
        <w:jc w:val="center"/>
        <w:rPr>
          <w:sz w:val="28"/>
          <w:szCs w:val="28"/>
        </w:rPr>
      </w:pPr>
      <w:r w:rsidRPr="00195E00">
        <w:rPr>
          <w:sz w:val="28"/>
          <w:szCs w:val="28"/>
        </w:rPr>
        <w:t>PROPOSALS FOR THE WORK OF THE CONFERENCE</w:t>
      </w:r>
    </w:p>
    <w:p w:rsidR="00896507" w:rsidRDefault="00896507" w:rsidP="00896507">
      <w:pPr>
        <w:spacing w:before="120"/>
      </w:pPr>
    </w:p>
    <w:p w:rsidR="00896507" w:rsidRPr="00896507" w:rsidRDefault="00896507" w:rsidP="00896507">
      <w:pPr>
        <w:pStyle w:val="Heading1"/>
        <w:jc w:val="center"/>
        <w:rPr>
          <w:b w:val="0"/>
          <w:sz w:val="28"/>
          <w:szCs w:val="28"/>
          <w:u w:val="none"/>
        </w:rPr>
      </w:pPr>
      <w:r w:rsidRPr="00896507">
        <w:rPr>
          <w:b w:val="0"/>
          <w:sz w:val="28"/>
          <w:szCs w:val="28"/>
          <w:u w:val="none"/>
        </w:rPr>
        <w:t>Agenda item 1.2</w:t>
      </w:r>
    </w:p>
    <w:p w:rsidR="00896507" w:rsidRPr="00896507" w:rsidRDefault="00896507" w:rsidP="00896507"/>
    <w:p w:rsidR="00896507" w:rsidRPr="00797294" w:rsidRDefault="00896507" w:rsidP="00896507">
      <w:pPr>
        <w:spacing w:after="120"/>
      </w:pPr>
      <w:r w:rsidRPr="00797294">
        <w:rPr>
          <w:b/>
          <w:bCs/>
        </w:rPr>
        <w:t>Agenda Item 1.</w:t>
      </w:r>
      <w:r>
        <w:rPr>
          <w:b/>
          <w:bCs/>
        </w:rPr>
        <w:t>2</w:t>
      </w:r>
      <w:r w:rsidRPr="00797294">
        <w:rPr>
          <w:bCs/>
          <w:i/>
        </w:rPr>
        <w:t>:</w:t>
      </w:r>
      <w:r w:rsidRPr="00797294">
        <w:rPr>
          <w:b/>
          <w:bCs/>
          <w:i/>
        </w:rPr>
        <w:t xml:space="preserve">  </w:t>
      </w:r>
      <w:r w:rsidRPr="00797294">
        <w:rPr>
          <w:i/>
        </w:rPr>
        <w:t xml:space="preserve">to consider </w:t>
      </w:r>
      <w:r>
        <w:rPr>
          <w:i/>
        </w:rPr>
        <w:t>in-band power limits for earth stations operating in the mobile-satellite service,</w:t>
      </w:r>
      <w:r w:rsidRPr="00797294">
        <w:rPr>
          <w:i/>
        </w:rPr>
        <w:t xml:space="preserve"> m</w:t>
      </w:r>
      <w:r>
        <w:rPr>
          <w:i/>
        </w:rPr>
        <w:t xml:space="preserve">eteorological-satellite service, and Earth exploration-satellite service in the frequency bands 401-403 MHz and 399.9-400.05 MHz, </w:t>
      </w:r>
      <w:r w:rsidRPr="00797294">
        <w:rPr>
          <w:i/>
        </w:rPr>
        <w:t xml:space="preserve">in accordance with Resolution </w:t>
      </w:r>
      <w:r>
        <w:rPr>
          <w:b/>
          <w:i/>
        </w:rPr>
        <w:t>765</w:t>
      </w:r>
      <w:r w:rsidRPr="00797294">
        <w:rPr>
          <w:b/>
          <w:i/>
        </w:rPr>
        <w:t> (WRC-15)</w:t>
      </w:r>
    </w:p>
    <w:p w:rsidR="00896507" w:rsidRPr="00A446F8" w:rsidRDefault="00896507" w:rsidP="00896507">
      <w:r w:rsidRPr="00797294">
        <w:rPr>
          <w:b/>
          <w:bCs/>
        </w:rPr>
        <w:t>BACKGROUND</w:t>
      </w:r>
      <w:r w:rsidRPr="00797294">
        <w:t xml:space="preserve">:  </w:t>
      </w:r>
      <w:r w:rsidRPr="00A446F8">
        <w:t xml:space="preserve">Resolution </w:t>
      </w:r>
      <w:r w:rsidRPr="000E42AB">
        <w:rPr>
          <w:b/>
        </w:rPr>
        <w:t>765 (WRC-15)</w:t>
      </w:r>
      <w:r w:rsidRPr="00A446F8">
        <w:t xml:space="preserve"> resolves to invite the WRC</w:t>
      </w:r>
      <w:r>
        <w:t>-</w:t>
      </w:r>
      <w:r w:rsidRPr="00A446F8">
        <w:t>19 to take into account the results of ITU-R studies</w:t>
      </w:r>
      <w:r>
        <w:t xml:space="preserve"> </w:t>
      </w:r>
      <w:r w:rsidRPr="00A446F8">
        <w:t>and consider the possibility of establishing in</w:t>
      </w:r>
      <w:r>
        <w:t>-</w:t>
      </w:r>
      <w:r w:rsidRPr="00A446F8">
        <w:t xml:space="preserve">band power limits for </w:t>
      </w:r>
      <w:r>
        <w:t>E</w:t>
      </w:r>
      <w:r w:rsidRPr="00A446F8">
        <w:t xml:space="preserve">arth stations in the EESS and MetSat in the frequency bands 401- 403 MHz and in the MSS frequency band 399.9-400.05 MHz.  </w:t>
      </w:r>
    </w:p>
    <w:p w:rsidR="00896507" w:rsidRDefault="00896507" w:rsidP="00896507"/>
    <w:p w:rsidR="00896507" w:rsidRPr="00A446F8" w:rsidRDefault="00896507" w:rsidP="00896507">
      <w:r>
        <w:t>Earth stations operating</w:t>
      </w:r>
      <w:r w:rsidRPr="00A446F8">
        <w:t xml:space="preserve"> </w:t>
      </w:r>
      <w:r>
        <w:t>in the</w:t>
      </w:r>
      <w:r w:rsidRPr="00A446F8">
        <w:t xml:space="preserve"> Earth exploration-satellite service (EESS) and meteorological-satellite service (MetSat) in the frequency band 401-403 MHz and </w:t>
      </w:r>
      <w:r>
        <w:t xml:space="preserve">in the </w:t>
      </w:r>
      <w:r w:rsidRPr="00A446F8">
        <w:t>mobile-satellite service (MSS) in the frequency band 399.9-400.05 MHz</w:t>
      </w:r>
      <w:r>
        <w:t xml:space="preserve"> are </w:t>
      </w:r>
      <w:r w:rsidRPr="00A446F8">
        <w:t xml:space="preserve">used for </w:t>
      </w:r>
      <w:r>
        <w:t>data collection systems (D</w:t>
      </w:r>
      <w:r w:rsidRPr="00A446F8">
        <w:t>CS</w:t>
      </w:r>
      <w:r>
        <w:t>) uplinks</w:t>
      </w:r>
      <w:r w:rsidRPr="00A446F8">
        <w:t xml:space="preserve">.  These </w:t>
      </w:r>
      <w:r>
        <w:t>DCS</w:t>
      </w:r>
      <w:r w:rsidRPr="00A446F8">
        <w:t xml:space="preserve"> usually operate most efficiently together by using moderate to low </w:t>
      </w:r>
      <w:r>
        <w:t>equivalent isotropic radiated power (</w:t>
      </w:r>
      <w:r w:rsidRPr="00A446F8">
        <w:t>e.i.r.p</w:t>
      </w:r>
      <w:r>
        <w:t>)</w:t>
      </w:r>
      <w:r w:rsidRPr="00A446F8">
        <w:t xml:space="preserve"> levels, resulting in small link margins.</w:t>
      </w:r>
    </w:p>
    <w:p w:rsidR="00896507" w:rsidRDefault="00896507" w:rsidP="00896507"/>
    <w:p w:rsidR="00896507" w:rsidRPr="00A446F8" w:rsidRDefault="00896507" w:rsidP="00896507">
      <w:r w:rsidRPr="00A446F8">
        <w:t>Recommendation ITU-R SA.2045 provides information on the performance and interference criteria for relevant geostationary-satellite orbit (GSO) and non-geostationary satellite (non-GSO) DCS in the frequency band 401-403 MHz.  Recommendation ITU-R SA.2044 provides information on the current and future usage of non-GSO DCS in the frequency band 401-403 MHz, and the portioning of the frequency band to allow all DCS equal access to the spectrum.  Recommendation ITU-R M.2046 provides a description, and the corresponding protection criteria for broadband noise and narrowband interference, of one MSS system that uses the frequency band 399.9-400.05 MHz (Earth-to-space).</w:t>
      </w:r>
    </w:p>
    <w:p w:rsidR="00896507" w:rsidRDefault="00896507" w:rsidP="00896507"/>
    <w:p w:rsidR="00896507" w:rsidRPr="00A446F8" w:rsidRDefault="00896507" w:rsidP="00896507">
      <w:r w:rsidRPr="00A446F8">
        <w:t>Tens of thousands of DCS stations communicating with GSO and non-GSO</w:t>
      </w:r>
      <w:r>
        <w:t xml:space="preserve"> satellites</w:t>
      </w:r>
      <w:r w:rsidRPr="00A446F8">
        <w:t xml:space="preserve"> are deployed worldwide for the purpose of collecting essential weather and climate data. The Data Collection Platforms (DCP) gather information activity related to the Earth, environmental and scientific applications, weather, environment observation: meteorological and oceanographic, seismic observation, volcanology, geodesy and geodynamics, fishing vessel monitoring, wildlife tracking, homeland security, law enforcement, test/evaluation, monitoring shipments of dangerous goods, humanitarian applications, managing water resources or tsunami warning system, etc. The data collected by DCPs are transmitted to satellites in visibility of these platforms that relay the retrieved information to dedicated earth stations.  EESS, MetSat, and MSS systems are indispensable for monitoring and predicting climate change; monitoring oceans, weather, and water resources. Additionally, these systems assist in protecting biodiversity, and improve maritime safety, and security.  </w:t>
      </w:r>
    </w:p>
    <w:p w:rsidR="00896507" w:rsidRDefault="00896507" w:rsidP="00896507"/>
    <w:p w:rsidR="00896507" w:rsidRDefault="00896507" w:rsidP="00896507">
      <w:r w:rsidRPr="00A446F8">
        <w:t>There is a growing number of satellite operators planning to use these frequency bands for telecommand purposes under the EESS</w:t>
      </w:r>
      <w:r>
        <w:t xml:space="preserve">, </w:t>
      </w:r>
      <w:r w:rsidRPr="00A446F8">
        <w:t xml:space="preserve">MetSat, </w:t>
      </w:r>
      <w:r>
        <w:t>and</w:t>
      </w:r>
      <w:r w:rsidRPr="00A446F8">
        <w:t xml:space="preserve"> MSS allocations. The output power levels of the</w:t>
      </w:r>
      <w:r>
        <w:t>se</w:t>
      </w:r>
      <w:r w:rsidRPr="00A446F8">
        <w:t xml:space="preserve"> </w:t>
      </w:r>
      <w:r>
        <w:t>E</w:t>
      </w:r>
      <w:r w:rsidRPr="00A446F8">
        <w:t xml:space="preserve">arth stations at the antenna port </w:t>
      </w:r>
      <w:r>
        <w:t>for</w:t>
      </w:r>
      <w:r w:rsidRPr="00A446F8">
        <w:t xml:space="preserve"> telecommand links (Earth-to-space) can be much higher than the moderate to low power levels traditionally used for the operation of EESS, MetSat, </w:t>
      </w:r>
      <w:r>
        <w:t xml:space="preserve">and </w:t>
      </w:r>
      <w:r w:rsidRPr="00A446F8">
        <w:t xml:space="preserve">MSS </w:t>
      </w:r>
      <w:r>
        <w:t xml:space="preserve">DCS </w:t>
      </w:r>
      <w:r w:rsidRPr="00A446F8">
        <w:t>systems, in the frequency bands 401-403 MHz and 399.9-400.05 MHz.</w:t>
      </w:r>
    </w:p>
    <w:p w:rsidR="00896507" w:rsidRPr="00A446F8" w:rsidRDefault="00896507" w:rsidP="00896507"/>
    <w:p w:rsidR="00896507" w:rsidRDefault="00896507" w:rsidP="00896507">
      <w:r w:rsidRPr="00A446F8">
        <w:lastRenderedPageBreak/>
        <w:t>ITU-R study is considering specific in-band power limits for earth stations operating in the frequency ranges 399.9-400.05 MHz in the MSS and 401-403 MHz in the EESS and MetSat services.</w:t>
      </w:r>
    </w:p>
    <w:p w:rsidR="00896507" w:rsidRDefault="00896507" w:rsidP="00896507">
      <w:pPr>
        <w:pStyle w:val="PlainText"/>
        <w:spacing w:after="120"/>
        <w:rPr>
          <w:rFonts w:ascii="Times New Roman" w:hAnsi="Times New Roman"/>
          <w:sz w:val="24"/>
          <w:szCs w:val="24"/>
        </w:rPr>
      </w:pP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Proposal: </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 </w:t>
      </w:r>
    </w:p>
    <w:p w:rsidR="00896507" w:rsidRPr="00A446F8" w:rsidRDefault="00896507" w:rsidP="00896507">
      <w:pPr>
        <w:pStyle w:val="PlainText"/>
        <w:spacing w:after="120"/>
        <w:jc w:val="center"/>
        <w:rPr>
          <w:rFonts w:ascii="Times New Roman" w:hAnsi="Times New Roman"/>
          <w:caps/>
          <w:sz w:val="28"/>
          <w:lang w:val="en-GB"/>
        </w:rPr>
      </w:pPr>
      <w:r w:rsidRPr="00A446F8">
        <w:rPr>
          <w:rFonts w:ascii="Times New Roman" w:hAnsi="Times New Roman"/>
          <w:caps/>
          <w:sz w:val="28"/>
          <w:lang w:val="en-GB"/>
        </w:rPr>
        <w:t>ARTICLE 5</w:t>
      </w:r>
    </w:p>
    <w:p w:rsidR="00896507" w:rsidRPr="00797294" w:rsidRDefault="00896507" w:rsidP="00896507">
      <w:pPr>
        <w:pStyle w:val="PlainText"/>
        <w:jc w:val="center"/>
        <w:rPr>
          <w:rFonts w:ascii="Times New Roman" w:hAnsi="Times New Roman"/>
          <w:sz w:val="24"/>
          <w:szCs w:val="24"/>
        </w:rPr>
      </w:pPr>
    </w:p>
    <w:p w:rsidR="00896507" w:rsidRPr="00A446F8" w:rsidRDefault="00896507" w:rsidP="00896507">
      <w:pPr>
        <w:pStyle w:val="PlainText"/>
        <w:spacing w:after="120"/>
        <w:jc w:val="center"/>
        <w:rPr>
          <w:rFonts w:ascii="Times New Roman" w:hAnsi="Times New Roman"/>
          <w:b/>
          <w:sz w:val="28"/>
          <w:lang w:val="en-GB"/>
        </w:rPr>
      </w:pPr>
      <w:r w:rsidRPr="00A446F8">
        <w:rPr>
          <w:rFonts w:ascii="Times New Roman" w:hAnsi="Times New Roman"/>
          <w:b/>
          <w:sz w:val="28"/>
          <w:lang w:val="en-GB"/>
        </w:rPr>
        <w:t>Frequency allocations</w:t>
      </w:r>
    </w:p>
    <w:p w:rsidR="00896507" w:rsidRPr="00797294" w:rsidRDefault="00896507" w:rsidP="00896507">
      <w:pPr>
        <w:pStyle w:val="PlainText"/>
        <w:jc w:val="center"/>
        <w:rPr>
          <w:rFonts w:ascii="Times New Roman" w:hAnsi="Times New Roman"/>
          <w:sz w:val="24"/>
          <w:szCs w:val="24"/>
        </w:rPr>
      </w:pPr>
    </w:p>
    <w:p w:rsidR="00896507" w:rsidRDefault="00896507" w:rsidP="00896507">
      <w:pPr>
        <w:pStyle w:val="PlainText"/>
        <w:spacing w:after="120"/>
        <w:jc w:val="center"/>
        <w:rPr>
          <w:rFonts w:ascii="Times New Roman" w:hAnsi="Times New Roman"/>
          <w:sz w:val="24"/>
          <w:szCs w:val="24"/>
        </w:rPr>
      </w:pPr>
      <w:r w:rsidRPr="00A446F8">
        <w:rPr>
          <w:rFonts w:ascii="Times New Roman" w:hAnsi="Times New Roman"/>
          <w:b/>
          <w:sz w:val="24"/>
          <w:lang w:val="en-GB"/>
        </w:rPr>
        <w:t>Section IV – Table of Frequency Allocations</w:t>
      </w:r>
      <w:r w:rsidRPr="00797294">
        <w:rPr>
          <w:rFonts w:ascii="Times New Roman" w:hAnsi="Times New Roman"/>
          <w:sz w:val="24"/>
          <w:szCs w:val="24"/>
        </w:rPr>
        <w:t xml:space="preserve"> </w:t>
      </w:r>
    </w:p>
    <w:p w:rsidR="00896507" w:rsidRPr="00797294" w:rsidRDefault="00896507" w:rsidP="00896507">
      <w:pPr>
        <w:pStyle w:val="PlainText"/>
        <w:spacing w:after="120"/>
        <w:jc w:val="center"/>
        <w:rPr>
          <w:rFonts w:ascii="Times New Roman" w:hAnsi="Times New Roman"/>
          <w:sz w:val="24"/>
          <w:szCs w:val="24"/>
        </w:rPr>
      </w:pPr>
      <w:r w:rsidRPr="00797294">
        <w:rPr>
          <w:rFonts w:ascii="Times New Roman" w:hAnsi="Times New Roman"/>
          <w:sz w:val="24"/>
          <w:szCs w:val="24"/>
        </w:rPr>
        <w:t xml:space="preserve">(See No. </w:t>
      </w:r>
      <w:r w:rsidRPr="00A446F8">
        <w:rPr>
          <w:rFonts w:ascii="Times New Roman" w:hAnsi="Times New Roman"/>
          <w:b/>
          <w:sz w:val="24"/>
          <w:szCs w:val="24"/>
        </w:rPr>
        <w:t>2.1</w:t>
      </w:r>
      <w:r w:rsidRPr="00797294">
        <w:rPr>
          <w:rFonts w:ascii="Times New Roman" w:hAnsi="Times New Roman"/>
          <w:sz w:val="24"/>
          <w:szCs w:val="24"/>
        </w:rPr>
        <w:t>)</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  </w:t>
      </w:r>
    </w:p>
    <w:p w:rsidR="00896507" w:rsidRDefault="00896507" w:rsidP="00896507">
      <w:pPr>
        <w:pStyle w:val="PlainText"/>
        <w:spacing w:after="120"/>
        <w:rPr>
          <w:rFonts w:ascii="Times New Roman" w:hAnsi="Times New Roman"/>
          <w:sz w:val="24"/>
          <w:szCs w:val="24"/>
        </w:rPr>
      </w:pPr>
      <w:r w:rsidRPr="00797294">
        <w:rPr>
          <w:rFonts w:ascii="Times New Roman" w:hAnsi="Times New Roman"/>
          <w:b/>
          <w:sz w:val="24"/>
          <w:szCs w:val="24"/>
        </w:rPr>
        <w:t>MOD</w:t>
      </w:r>
      <w:r w:rsidRPr="00797294">
        <w:rPr>
          <w:rFonts w:ascii="Times New Roman" w:hAnsi="Times New Roman"/>
          <w:sz w:val="24"/>
          <w:szCs w:val="24"/>
        </w:rPr>
        <w:t xml:space="preserve">  </w:t>
      </w:r>
      <w:r w:rsidRPr="00A446F8">
        <w:rPr>
          <w:rFonts w:ascii="Times New Roman" w:hAnsi="Times New Roman"/>
          <w:b/>
          <w:sz w:val="24"/>
          <w:szCs w:val="24"/>
        </w:rPr>
        <w:tab/>
        <w:t>USA/AI 1.2/1</w:t>
      </w:r>
      <w:r w:rsidRPr="00797294">
        <w:rPr>
          <w:rFonts w:ascii="Times New Roman" w:hAnsi="Times New Roman"/>
          <w:sz w:val="24"/>
          <w:szCs w:val="24"/>
        </w:rPr>
        <w:t xml:space="preserve">  </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896507" w:rsidTr="00E73699">
        <w:trPr>
          <w:cantSplit/>
          <w:jc w:val="center"/>
        </w:trPr>
        <w:tc>
          <w:tcPr>
            <w:tcW w:w="9299" w:type="dxa"/>
            <w:gridSpan w:val="3"/>
            <w:tcBorders>
              <w:bottom w:val="single" w:sz="4" w:space="0" w:color="auto"/>
            </w:tcBorders>
          </w:tcPr>
          <w:p w:rsidR="00896507" w:rsidRPr="002B657C" w:rsidRDefault="00896507" w:rsidP="00E73699">
            <w:pPr>
              <w:pStyle w:val="Tabletitle"/>
            </w:pPr>
            <w:r w:rsidRPr="00A45B2F">
              <w:rPr>
                <w:lang w:val="en-AU"/>
              </w:rPr>
              <w:t>335</w:t>
            </w:r>
            <w:r>
              <w:rPr>
                <w:lang w:val="en-AU"/>
              </w:rPr>
              <w:t>.4-410 MHz</w:t>
            </w:r>
          </w:p>
        </w:tc>
      </w:tr>
      <w:tr w:rsidR="00896507"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6507" w:rsidRPr="002B657C" w:rsidRDefault="00896507" w:rsidP="00E73699">
            <w:pPr>
              <w:pStyle w:val="Tablehead"/>
            </w:pPr>
            <w:r w:rsidRPr="002B657C">
              <w:t>Allocation to services</w:t>
            </w:r>
          </w:p>
        </w:tc>
      </w:tr>
      <w:tr w:rsidR="00896507" w:rsidTr="00E73699">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896507" w:rsidRPr="002B657C" w:rsidRDefault="00896507" w:rsidP="00E73699">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rsidR="00896507" w:rsidRPr="002B657C" w:rsidRDefault="00896507" w:rsidP="00E73699">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rsidR="00896507" w:rsidRPr="002B657C" w:rsidRDefault="00896507" w:rsidP="00E73699">
            <w:pPr>
              <w:pStyle w:val="Tablehead"/>
            </w:pPr>
            <w:r w:rsidRPr="002B657C">
              <w:t>Region 3</w:t>
            </w:r>
          </w:p>
        </w:tc>
      </w:tr>
      <w:tr w:rsidR="00896507"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896507" w:rsidRPr="00896507" w:rsidRDefault="00896507" w:rsidP="00E73699">
            <w:pPr>
              <w:pStyle w:val="TableTextS5"/>
              <w:rPr>
                <w:lang w:val="en-AU"/>
              </w:rPr>
            </w:pPr>
            <w:r w:rsidRPr="00896507">
              <w:rPr>
                <w:rStyle w:val="Tablefreq"/>
                <w:color w:val="auto"/>
              </w:rPr>
              <w:t>399.9-400.05</w:t>
            </w:r>
            <w:r w:rsidRPr="00896507">
              <w:tab/>
              <w:t xml:space="preserve">MOBILE-SATELLITE (Earth-to-space)  </w:t>
            </w:r>
            <w:r w:rsidRPr="00896507">
              <w:rPr>
                <w:rStyle w:val="Artref"/>
              </w:rPr>
              <w:t xml:space="preserve">5.209  5.220  </w:t>
            </w:r>
            <w:ins w:id="1" w:author="DOC" w:date="2018-08-13T13:13:00Z">
              <w:r w:rsidRPr="00896507">
                <w:t>ADD 5</w:t>
              </w:r>
            </w:ins>
            <w:ins w:id="2" w:author="DOC" w:date="2018-08-13T13:14:00Z">
              <w:r w:rsidRPr="00896507">
                <w:t>.</w:t>
              </w:r>
            </w:ins>
            <w:ins w:id="3" w:author="DOC" w:date="2018-08-13T13:13:00Z">
              <w:r w:rsidRPr="00896507">
                <w:t>A1</w:t>
              </w:r>
            </w:ins>
            <w:ins w:id="4" w:author="Author" w:date="2018-08-22T05:41:00Z">
              <w:r w:rsidRPr="00896507">
                <w:t>0</w:t>
              </w:r>
            </w:ins>
            <w:ins w:id="5" w:author="DOC" w:date="2018-08-13T13:13:00Z">
              <w:r w:rsidRPr="00896507">
                <w:t>2</w:t>
              </w:r>
            </w:ins>
          </w:p>
        </w:tc>
      </w:tr>
      <w:tr w:rsidR="00896507" w:rsidTr="00E73699">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rsidR="00896507" w:rsidRPr="00896507" w:rsidRDefault="00896507" w:rsidP="00E73699">
            <w:pPr>
              <w:pStyle w:val="TableTextS5"/>
              <w:ind w:left="3266" w:hanging="3266"/>
              <w:rPr>
                <w:lang w:val="en-AU"/>
              </w:rPr>
            </w:pPr>
            <w:r w:rsidRPr="00896507">
              <w:rPr>
                <w:rStyle w:val="Tablefreq"/>
                <w:color w:val="auto"/>
              </w:rPr>
              <w:t>400.05-400.15</w:t>
            </w:r>
            <w:r w:rsidRPr="00896507">
              <w:rPr>
                <w:lang w:val="en-AU"/>
              </w:rPr>
              <w:tab/>
              <w:t>STANDARD FREQUENCY AND TIME SIGNAL-</w:t>
            </w:r>
            <w:r w:rsidRPr="00896507">
              <w:rPr>
                <w:lang w:val="en-AU"/>
              </w:rPr>
              <w:br/>
              <w:t>SATELLITE (400.1 MHz)</w:t>
            </w:r>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r>
            <w:r w:rsidRPr="00896507">
              <w:rPr>
                <w:rStyle w:val="Artref"/>
                <w:lang w:val="en-AU"/>
              </w:rPr>
              <w:t>5.261</w:t>
            </w:r>
            <w:r w:rsidRPr="00896507">
              <w:rPr>
                <w:lang w:val="en-AU"/>
              </w:rPr>
              <w:t xml:space="preserve">  </w:t>
            </w:r>
            <w:r w:rsidRPr="00896507">
              <w:rPr>
                <w:rStyle w:val="Artref"/>
                <w:lang w:val="en-AU"/>
              </w:rPr>
              <w:t>5.262</w:t>
            </w:r>
          </w:p>
        </w:tc>
      </w:tr>
      <w:tr w:rsidR="00896507"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6507" w:rsidRPr="00896507" w:rsidRDefault="00896507" w:rsidP="00E73699">
            <w:pPr>
              <w:pStyle w:val="TableTextS5"/>
              <w:tabs>
                <w:tab w:val="clear" w:pos="170"/>
                <w:tab w:val="clear" w:pos="567"/>
                <w:tab w:val="clear" w:pos="737"/>
              </w:tabs>
              <w:rPr>
                <w:lang w:val="en-US"/>
              </w:rPr>
            </w:pPr>
            <w:r w:rsidRPr="00896507">
              <w:rPr>
                <w:rStyle w:val="Tablefreq"/>
                <w:color w:val="auto"/>
              </w:rPr>
              <w:t>400.15-401</w:t>
            </w:r>
            <w:r w:rsidRPr="00896507">
              <w:tab/>
              <w:t>METEOROLOGICAL AIDS</w:t>
            </w:r>
          </w:p>
          <w:p w:rsidR="00896507" w:rsidRPr="00896507" w:rsidRDefault="00896507" w:rsidP="00E73699">
            <w:pPr>
              <w:pStyle w:val="TableTextS5"/>
            </w:pPr>
            <w:r w:rsidRPr="00896507">
              <w:tab/>
            </w:r>
            <w:r w:rsidRPr="00896507">
              <w:tab/>
            </w:r>
            <w:r w:rsidRPr="00896507">
              <w:tab/>
            </w:r>
            <w:r w:rsidRPr="00896507">
              <w:tab/>
              <w:t>METEOROLOGICAL-SATELLITE (space-to-Earth)</w:t>
            </w:r>
          </w:p>
          <w:p w:rsidR="00896507" w:rsidRPr="00896507" w:rsidRDefault="00896507" w:rsidP="00E73699">
            <w:pPr>
              <w:pStyle w:val="TableTextS5"/>
            </w:pPr>
            <w:r w:rsidRPr="00896507">
              <w:tab/>
            </w:r>
            <w:r w:rsidRPr="00896507">
              <w:tab/>
            </w:r>
            <w:r w:rsidRPr="00896507">
              <w:tab/>
            </w:r>
            <w:r w:rsidRPr="00896507">
              <w:tab/>
              <w:t xml:space="preserve">MOBILE-SATELLITE (space-to-Earth)  </w:t>
            </w:r>
            <w:r w:rsidRPr="00896507">
              <w:rPr>
                <w:rStyle w:val="Artref"/>
              </w:rPr>
              <w:t>5.208A</w:t>
            </w:r>
            <w:r w:rsidRPr="00896507">
              <w:t xml:space="preserve">  </w:t>
            </w:r>
            <w:r w:rsidRPr="00896507">
              <w:rPr>
                <w:rStyle w:val="Artref"/>
              </w:rPr>
              <w:t>5.208B  5.209</w:t>
            </w:r>
          </w:p>
          <w:p w:rsidR="00896507" w:rsidRPr="00896507" w:rsidRDefault="00896507" w:rsidP="00E73699">
            <w:pPr>
              <w:pStyle w:val="TableTextS5"/>
            </w:pPr>
            <w:r w:rsidRPr="00896507">
              <w:tab/>
            </w:r>
            <w:r w:rsidRPr="00896507">
              <w:tab/>
            </w:r>
            <w:r w:rsidRPr="00896507">
              <w:tab/>
            </w:r>
            <w:r w:rsidRPr="00896507">
              <w:tab/>
              <w:t xml:space="preserve">SPACE RESEARCH (space-to-Earth)  </w:t>
            </w:r>
            <w:r w:rsidRPr="00896507">
              <w:rPr>
                <w:rStyle w:val="Artref"/>
              </w:rPr>
              <w:t>5.263</w:t>
            </w:r>
          </w:p>
          <w:p w:rsidR="00896507" w:rsidRPr="00896507" w:rsidRDefault="00896507" w:rsidP="00E73699">
            <w:pPr>
              <w:pStyle w:val="TableTextS5"/>
            </w:pPr>
            <w:r w:rsidRPr="00896507">
              <w:tab/>
            </w:r>
            <w:r w:rsidRPr="00896507">
              <w:tab/>
            </w:r>
            <w:r w:rsidRPr="00896507">
              <w:tab/>
            </w:r>
            <w:r w:rsidRPr="00896507">
              <w:tab/>
              <w:t>Space operation  (space-to-Earth)</w:t>
            </w:r>
          </w:p>
          <w:p w:rsidR="00896507" w:rsidRPr="00896507" w:rsidRDefault="00896507" w:rsidP="00E73699">
            <w:pPr>
              <w:pStyle w:val="TableTextS5"/>
            </w:pPr>
            <w:r w:rsidRPr="00896507">
              <w:tab/>
            </w:r>
            <w:r w:rsidRPr="00896507">
              <w:tab/>
            </w:r>
            <w:r w:rsidRPr="00896507">
              <w:tab/>
            </w:r>
            <w:r w:rsidRPr="00896507">
              <w:tab/>
            </w:r>
            <w:r w:rsidRPr="00896507">
              <w:rPr>
                <w:rStyle w:val="Artref"/>
              </w:rPr>
              <w:t>5.262</w:t>
            </w:r>
            <w:r w:rsidRPr="00896507">
              <w:t xml:space="preserve">  </w:t>
            </w:r>
            <w:r w:rsidRPr="00896507">
              <w:rPr>
                <w:rStyle w:val="Artref"/>
              </w:rPr>
              <w:t>5.264</w:t>
            </w:r>
          </w:p>
        </w:tc>
      </w:tr>
      <w:tr w:rsidR="00896507" w:rsidRPr="002E03BE" w:rsidTr="00E73699">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rsidR="00896507" w:rsidRPr="00896507" w:rsidRDefault="00896507" w:rsidP="00E73699">
            <w:pPr>
              <w:pStyle w:val="TableTextS5"/>
              <w:rPr>
                <w:lang w:val="en-AU"/>
              </w:rPr>
            </w:pPr>
            <w:r w:rsidRPr="00896507">
              <w:rPr>
                <w:rStyle w:val="Tablefreq"/>
                <w:color w:val="auto"/>
              </w:rPr>
              <w:t>401-402</w:t>
            </w:r>
            <w:r w:rsidRPr="00896507">
              <w:tab/>
            </w:r>
            <w:r w:rsidRPr="00896507">
              <w:tab/>
            </w:r>
            <w:r w:rsidRPr="00896507">
              <w:rPr>
                <w:lang w:val="en-AU"/>
              </w:rPr>
              <w:t xml:space="preserve">METEOROLOGICAL AIDS </w:t>
            </w:r>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t>SPACE OPERATION (space-to-Earth)</w:t>
            </w:r>
          </w:p>
          <w:p w:rsidR="00896507" w:rsidRPr="00896507" w:rsidRDefault="00896507" w:rsidP="00E73699">
            <w:pPr>
              <w:pStyle w:val="TableTextS5"/>
              <w:rPr>
                <w:ins w:id="6" w:author="USA" w:date="2018-08-15T12:06:00Z"/>
              </w:rPr>
            </w:pPr>
            <w:r w:rsidRPr="00896507">
              <w:rPr>
                <w:lang w:val="en-AU"/>
              </w:rPr>
              <w:tab/>
            </w:r>
            <w:r w:rsidRPr="00896507">
              <w:rPr>
                <w:lang w:val="en-AU"/>
              </w:rPr>
              <w:tab/>
            </w:r>
            <w:r w:rsidRPr="00896507">
              <w:rPr>
                <w:lang w:val="en-AU"/>
              </w:rPr>
              <w:tab/>
            </w:r>
            <w:r w:rsidRPr="00896507">
              <w:rPr>
                <w:lang w:val="en-AU"/>
              </w:rPr>
              <w:tab/>
              <w:t>EARTH EXPLORATION-SATELLITE (Earth-to-space)</w:t>
            </w:r>
            <w:r w:rsidRPr="00896507">
              <w:t xml:space="preserve"> </w:t>
            </w:r>
            <w:ins w:id="7" w:author="DOC" w:date="2018-08-13T13:14:00Z">
              <w:r w:rsidRPr="00896507">
                <w:t>ADD 5.B1</w:t>
              </w:r>
            </w:ins>
            <w:ins w:id="8" w:author="Author" w:date="2018-08-22T05:41:00Z">
              <w:r w:rsidRPr="00896507">
                <w:t>0</w:t>
              </w:r>
            </w:ins>
            <w:ins w:id="9" w:author="DOC" w:date="2018-08-13T13:14:00Z">
              <w:r w:rsidRPr="00896507">
                <w:t>2</w:t>
              </w:r>
            </w:ins>
          </w:p>
          <w:p w:rsidR="00896507" w:rsidRPr="00896507" w:rsidRDefault="00896507" w:rsidP="00E73699">
            <w:pPr>
              <w:pStyle w:val="TableTextS5"/>
              <w:ind w:left="2977"/>
              <w:rPr>
                <w:lang w:val="en-AU"/>
              </w:rPr>
            </w:pPr>
            <w:ins w:id="10" w:author="DOC" w:date="2018-08-13T13:14:00Z">
              <w:r w:rsidRPr="00896507">
                <w:t>5.</w:t>
              </w:r>
            </w:ins>
            <w:ins w:id="11" w:author="USA" w:date="2018-08-15T12:05:00Z">
              <w:r w:rsidRPr="00896507">
                <w:t>C</w:t>
              </w:r>
            </w:ins>
            <w:ins w:id="12" w:author="DOC" w:date="2018-08-13T13:14:00Z">
              <w:r w:rsidRPr="00896507">
                <w:t>1</w:t>
              </w:r>
            </w:ins>
            <w:ins w:id="13" w:author="Author" w:date="2018-08-22T05:41:00Z">
              <w:r w:rsidRPr="00896507">
                <w:t>0</w:t>
              </w:r>
            </w:ins>
            <w:ins w:id="14" w:author="DOC" w:date="2018-08-13T13:14:00Z">
              <w:r w:rsidRPr="00896507">
                <w:t>2</w:t>
              </w:r>
            </w:ins>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15" w:author="DOC" w:date="2018-08-13T13:14:00Z">
              <w:r w:rsidRPr="00896507">
                <w:t>ADD 5.B1</w:t>
              </w:r>
            </w:ins>
            <w:ins w:id="16" w:author="Author" w:date="2018-08-22T05:41:00Z">
              <w:r w:rsidRPr="00896507">
                <w:t>0</w:t>
              </w:r>
            </w:ins>
            <w:ins w:id="17" w:author="DOC" w:date="2018-08-13T13:14:00Z">
              <w:r w:rsidRPr="00896507">
                <w:t>2</w:t>
              </w:r>
            </w:ins>
            <w:ins w:id="18" w:author="USA" w:date="2018-08-15T12:07:00Z">
              <w:r w:rsidRPr="00896507">
                <w:t xml:space="preserve"> 5.C1</w:t>
              </w:r>
            </w:ins>
            <w:ins w:id="19" w:author="Author" w:date="2018-08-22T05:41:00Z">
              <w:r w:rsidRPr="00896507">
                <w:t>0</w:t>
              </w:r>
            </w:ins>
            <w:ins w:id="20" w:author="USA" w:date="2018-08-15T12:07:00Z">
              <w:r w:rsidRPr="00896507">
                <w:t>2</w:t>
              </w:r>
            </w:ins>
          </w:p>
          <w:p w:rsidR="00896507" w:rsidRPr="00896507" w:rsidRDefault="00896507" w:rsidP="00E73699">
            <w:pPr>
              <w:pStyle w:val="TableTextS5"/>
              <w:rPr>
                <w:lang w:val="fr-CH"/>
              </w:rPr>
            </w:pPr>
            <w:r w:rsidRPr="00896507">
              <w:rPr>
                <w:lang w:val="en-AU"/>
              </w:rPr>
              <w:tab/>
            </w:r>
            <w:r w:rsidRPr="00896507">
              <w:rPr>
                <w:lang w:val="en-AU"/>
              </w:rPr>
              <w:tab/>
            </w:r>
            <w:r w:rsidRPr="00896507">
              <w:rPr>
                <w:lang w:val="en-AU"/>
              </w:rPr>
              <w:tab/>
            </w:r>
            <w:r w:rsidRPr="00896507">
              <w:rPr>
                <w:lang w:val="en-AU"/>
              </w:rPr>
              <w:tab/>
            </w:r>
            <w:r w:rsidRPr="00896507">
              <w:rPr>
                <w:lang w:val="fr-CH"/>
              </w:rPr>
              <w:t>Fixed</w:t>
            </w:r>
          </w:p>
          <w:p w:rsidR="00896507" w:rsidRPr="00896507" w:rsidRDefault="00896507" w:rsidP="00E73699">
            <w:pPr>
              <w:pStyle w:val="TableTextS5"/>
              <w:rPr>
                <w:b/>
                <w:lang w:val="fr-CH"/>
              </w:rPr>
            </w:pPr>
            <w:r w:rsidRPr="00896507">
              <w:rPr>
                <w:lang w:val="fr-CH"/>
              </w:rPr>
              <w:tab/>
            </w:r>
            <w:r w:rsidRPr="00896507">
              <w:rPr>
                <w:lang w:val="fr-CH"/>
              </w:rPr>
              <w:tab/>
            </w:r>
            <w:r w:rsidRPr="00896507">
              <w:rPr>
                <w:lang w:val="fr-CH"/>
              </w:rPr>
              <w:tab/>
            </w:r>
            <w:r w:rsidRPr="00896507">
              <w:rPr>
                <w:lang w:val="fr-CH"/>
              </w:rPr>
              <w:tab/>
              <w:t>Mobile except aeronautical mobile</w:t>
            </w:r>
          </w:p>
        </w:tc>
      </w:tr>
      <w:tr w:rsidR="00896507" w:rsidRPr="00E70C17" w:rsidTr="00E73699">
        <w:trPr>
          <w:cantSplit/>
          <w:trHeight w:val="1457"/>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6507" w:rsidRPr="00896507" w:rsidRDefault="00896507" w:rsidP="00E73699">
            <w:pPr>
              <w:pStyle w:val="TableTextS5"/>
              <w:rPr>
                <w:lang w:val="en-AU"/>
              </w:rPr>
            </w:pPr>
            <w:r w:rsidRPr="00896507">
              <w:rPr>
                <w:rStyle w:val="Tablefreq"/>
                <w:color w:val="auto"/>
              </w:rPr>
              <w:t>402-403</w:t>
            </w:r>
            <w:r w:rsidRPr="00896507">
              <w:rPr>
                <w:rStyle w:val="Tablefreq"/>
                <w:color w:val="auto"/>
              </w:rPr>
              <w:tab/>
            </w:r>
            <w:r w:rsidRPr="00896507">
              <w:tab/>
            </w:r>
            <w:r w:rsidRPr="00896507">
              <w:rPr>
                <w:lang w:val="en-AU"/>
              </w:rPr>
              <w:t xml:space="preserve">METEOROLOGICAL AIDS </w:t>
            </w:r>
          </w:p>
          <w:p w:rsidR="00896507" w:rsidRPr="00896507" w:rsidRDefault="00896507" w:rsidP="00E73699">
            <w:pPr>
              <w:pStyle w:val="TableTextS5"/>
              <w:rPr>
                <w:ins w:id="21" w:author="USA" w:date="2018-08-15T12:07:00Z"/>
              </w:rPr>
            </w:pPr>
            <w:r w:rsidRPr="00896507">
              <w:rPr>
                <w:lang w:val="en-AU"/>
              </w:rPr>
              <w:tab/>
            </w:r>
            <w:r w:rsidRPr="00896507">
              <w:rPr>
                <w:lang w:val="en-AU"/>
              </w:rPr>
              <w:tab/>
            </w:r>
            <w:r w:rsidRPr="00896507">
              <w:rPr>
                <w:lang w:val="en-AU"/>
              </w:rPr>
              <w:tab/>
            </w:r>
            <w:r w:rsidRPr="00896507">
              <w:rPr>
                <w:lang w:val="en-AU"/>
              </w:rPr>
              <w:tab/>
              <w:t>EARTH EXPLORATION-SATELLITE (Earth-to-space)</w:t>
            </w:r>
            <w:r w:rsidRPr="00896507">
              <w:t xml:space="preserve"> </w:t>
            </w:r>
            <w:ins w:id="22" w:author="Deng, Yu" w:date="2018-01-19T11:12:00Z">
              <w:r w:rsidRPr="00896507">
                <w:t>ADD 5</w:t>
              </w:r>
            </w:ins>
            <w:ins w:id="23" w:author="DOC" w:date="2018-08-13T13:09:00Z">
              <w:r w:rsidRPr="00896507">
                <w:t>.</w:t>
              </w:r>
            </w:ins>
            <w:ins w:id="24" w:author="Deng, Yu" w:date="2018-03-05T09:11:00Z">
              <w:r w:rsidRPr="00896507">
                <w:t>B</w:t>
              </w:r>
            </w:ins>
            <w:ins w:id="25" w:author="Deng, Yu" w:date="2018-01-19T11:12:00Z">
              <w:r w:rsidRPr="00896507">
                <w:t>1</w:t>
              </w:r>
            </w:ins>
            <w:ins w:id="26" w:author="Author" w:date="2018-08-22T05:41:00Z">
              <w:r w:rsidRPr="00896507">
                <w:t>0</w:t>
              </w:r>
            </w:ins>
            <w:ins w:id="27" w:author="Deng, Yu" w:date="2018-01-19T11:12:00Z">
              <w:r w:rsidRPr="00896507">
                <w:t>2</w:t>
              </w:r>
            </w:ins>
          </w:p>
          <w:p w:rsidR="00896507" w:rsidRPr="00896507" w:rsidRDefault="00896507" w:rsidP="00E73699">
            <w:pPr>
              <w:pStyle w:val="TableTextS5"/>
              <w:ind w:left="2977"/>
              <w:rPr>
                <w:lang w:val="en-AU"/>
              </w:rPr>
            </w:pPr>
            <w:ins w:id="28" w:author="USA" w:date="2018-08-15T12:07:00Z">
              <w:r w:rsidRPr="00896507">
                <w:t>5.C1</w:t>
              </w:r>
            </w:ins>
            <w:ins w:id="29" w:author="Author" w:date="2018-08-22T05:41:00Z">
              <w:r w:rsidRPr="00896507">
                <w:t>0</w:t>
              </w:r>
            </w:ins>
            <w:ins w:id="30" w:author="USA" w:date="2018-08-15T12:07:00Z">
              <w:r w:rsidRPr="00896507">
                <w:t>2</w:t>
              </w:r>
            </w:ins>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31" w:author="Deng, Yu" w:date="2018-01-19T11:13:00Z">
              <w:r w:rsidRPr="00896507">
                <w:t>ADD 5</w:t>
              </w:r>
            </w:ins>
            <w:ins w:id="32" w:author="DOC" w:date="2018-08-13T13:09:00Z">
              <w:r w:rsidRPr="00896507">
                <w:t>.</w:t>
              </w:r>
            </w:ins>
            <w:ins w:id="33" w:author="Deng, Yu" w:date="2018-03-05T09:11:00Z">
              <w:r w:rsidRPr="00896507">
                <w:t>B</w:t>
              </w:r>
            </w:ins>
            <w:ins w:id="34" w:author="Deng, Yu" w:date="2018-01-19T11:13:00Z">
              <w:r w:rsidRPr="00896507">
                <w:t>1</w:t>
              </w:r>
            </w:ins>
            <w:ins w:id="35" w:author="Author" w:date="2018-08-22T05:41:00Z">
              <w:r w:rsidRPr="00896507">
                <w:t>0</w:t>
              </w:r>
            </w:ins>
            <w:ins w:id="36" w:author="Deng, Yu" w:date="2018-01-19T11:13:00Z">
              <w:r w:rsidRPr="00896507">
                <w:t>2</w:t>
              </w:r>
            </w:ins>
            <w:ins w:id="37" w:author="USA" w:date="2018-08-15T12:07:00Z">
              <w:r w:rsidRPr="00896507">
                <w:t xml:space="preserve"> </w:t>
              </w:r>
            </w:ins>
            <w:ins w:id="38" w:author="USA" w:date="2018-08-15T12:08:00Z">
              <w:r w:rsidRPr="00896507">
                <w:t>5.C1</w:t>
              </w:r>
            </w:ins>
            <w:ins w:id="39" w:author="Author" w:date="2018-08-22T05:41:00Z">
              <w:r w:rsidRPr="00896507">
                <w:t>0</w:t>
              </w:r>
            </w:ins>
            <w:ins w:id="40" w:author="USA" w:date="2018-08-15T12:08:00Z">
              <w:r w:rsidRPr="00896507">
                <w:t>2</w:t>
              </w:r>
            </w:ins>
          </w:p>
          <w:p w:rsidR="00896507" w:rsidRPr="00896507" w:rsidRDefault="00896507" w:rsidP="00E73699">
            <w:pPr>
              <w:pStyle w:val="TableTextS5"/>
              <w:rPr>
                <w:lang w:val="fr-CH"/>
              </w:rPr>
            </w:pPr>
            <w:r w:rsidRPr="00896507">
              <w:rPr>
                <w:lang w:val="en-AU"/>
              </w:rPr>
              <w:tab/>
            </w:r>
            <w:r w:rsidRPr="00896507">
              <w:rPr>
                <w:lang w:val="en-AU"/>
              </w:rPr>
              <w:tab/>
            </w:r>
            <w:r w:rsidRPr="00896507">
              <w:rPr>
                <w:lang w:val="en-AU"/>
              </w:rPr>
              <w:tab/>
            </w:r>
            <w:r w:rsidRPr="00896507">
              <w:rPr>
                <w:lang w:val="en-AU"/>
              </w:rPr>
              <w:tab/>
            </w:r>
            <w:r w:rsidRPr="00896507">
              <w:rPr>
                <w:lang w:val="fr-CH"/>
              </w:rPr>
              <w:t>Fixed</w:t>
            </w:r>
          </w:p>
          <w:p w:rsidR="00896507" w:rsidRPr="00896507" w:rsidRDefault="00896507" w:rsidP="00E73699">
            <w:pPr>
              <w:pStyle w:val="TableTextS5"/>
              <w:tabs>
                <w:tab w:val="clear" w:pos="170"/>
                <w:tab w:val="clear" w:pos="567"/>
                <w:tab w:val="clear" w:pos="737"/>
                <w:tab w:val="clear" w:pos="2977"/>
                <w:tab w:val="clear" w:pos="3266"/>
                <w:tab w:val="left" w:pos="1440"/>
              </w:tabs>
              <w:rPr>
                <w:b/>
                <w:lang w:val="fr-CH"/>
              </w:rPr>
            </w:pPr>
            <w:r w:rsidRPr="00896507">
              <w:rPr>
                <w:lang w:val="fr-CH"/>
              </w:rPr>
              <w:tab/>
            </w:r>
            <w:r w:rsidRPr="00896507">
              <w:rPr>
                <w:lang w:val="fr-CH"/>
              </w:rPr>
              <w:tab/>
            </w:r>
            <w:r w:rsidRPr="00896507">
              <w:rPr>
                <w:lang w:val="fr-CH"/>
              </w:rPr>
              <w:tab/>
              <w:t xml:space="preserve">  Mobile except aeronautical mobile</w:t>
            </w:r>
          </w:p>
        </w:tc>
      </w:tr>
    </w:tbl>
    <w:p w:rsidR="00896507" w:rsidRPr="00797294" w:rsidRDefault="00896507" w:rsidP="00896507">
      <w:pPr>
        <w:pStyle w:val="PlainText"/>
        <w:spacing w:after="120"/>
        <w:rPr>
          <w:rFonts w:ascii="Times New Roman" w:hAnsi="Times New Roman"/>
          <w:sz w:val="24"/>
          <w:szCs w:val="24"/>
        </w:rPr>
      </w:pPr>
    </w:p>
    <w:p w:rsidR="00896507" w:rsidRDefault="00896507" w:rsidP="00896507">
      <w:pPr>
        <w:pStyle w:val="enumlev1"/>
        <w:tabs>
          <w:tab w:val="clear" w:pos="1134"/>
          <w:tab w:val="left" w:pos="0"/>
        </w:tabs>
        <w:ind w:left="0" w:firstLine="0"/>
        <w:rPr>
          <w:b/>
          <w:szCs w:val="24"/>
        </w:rPr>
      </w:pPr>
    </w:p>
    <w:p w:rsidR="00896507" w:rsidRPr="001A28FF" w:rsidRDefault="00896507" w:rsidP="00896507">
      <w:pPr>
        <w:pStyle w:val="enumlev1"/>
        <w:tabs>
          <w:tab w:val="clear" w:pos="1134"/>
          <w:tab w:val="left" w:pos="0"/>
        </w:tabs>
        <w:ind w:left="0" w:firstLine="0"/>
      </w:pPr>
      <w:r>
        <w:rPr>
          <w:b/>
          <w:szCs w:val="24"/>
        </w:rPr>
        <w:lastRenderedPageBreak/>
        <w:t xml:space="preserve">Reason: </w:t>
      </w:r>
      <w:r>
        <w:rPr>
          <w:szCs w:val="24"/>
        </w:rPr>
        <w:t xml:space="preserve">ITU-R studies results have shown a need to provide </w:t>
      </w:r>
      <w:r w:rsidRPr="001A28FF">
        <w:t xml:space="preserve">in-band power limits applicable to Earth stations </w:t>
      </w:r>
      <w:r>
        <w:t xml:space="preserve">in order to </w:t>
      </w:r>
      <w:r w:rsidRPr="001A28FF">
        <w:t xml:space="preserve">ensure the existing </w:t>
      </w:r>
      <w:r>
        <w:t xml:space="preserve">and future </w:t>
      </w:r>
      <w:r w:rsidRPr="001A28FF">
        <w:t xml:space="preserve">operation of </w:t>
      </w:r>
      <w:r>
        <w:t>DCS in the MSS, EESS, and MetSat service will continue to operate without interference</w:t>
      </w:r>
      <w:r w:rsidRPr="001A28FF">
        <w:t xml:space="preserve">.  </w:t>
      </w:r>
    </w:p>
    <w:p w:rsidR="00896507" w:rsidRDefault="00896507" w:rsidP="00896507">
      <w:pPr>
        <w:pStyle w:val="PlainText"/>
        <w:spacing w:after="120"/>
        <w:rPr>
          <w:rFonts w:ascii="Times New Roman" w:hAnsi="Times New Roman"/>
          <w:b/>
          <w:sz w:val="24"/>
          <w:szCs w:val="24"/>
        </w:rPr>
      </w:pPr>
    </w:p>
    <w:p w:rsidR="00896507" w:rsidRPr="00797294" w:rsidRDefault="00896507" w:rsidP="00896507">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2/2</w:t>
      </w:r>
    </w:p>
    <w:p w:rsidR="00896507" w:rsidRPr="00A446F8" w:rsidRDefault="00896507" w:rsidP="00896507">
      <w:r w:rsidRPr="00A446F8">
        <w:rPr>
          <w:rStyle w:val="Artdef"/>
        </w:rPr>
        <w:t>5.A1</w:t>
      </w:r>
      <w:r>
        <w:rPr>
          <w:rStyle w:val="Artdef"/>
        </w:rPr>
        <w:t>0</w:t>
      </w:r>
      <w:r w:rsidRPr="00A446F8">
        <w:rPr>
          <w:rStyle w:val="Artdef"/>
        </w:rPr>
        <w:t>2</w:t>
      </w:r>
      <w:r>
        <w:t xml:space="preserve"> </w:t>
      </w:r>
      <w:r w:rsidRPr="00A446F8">
        <w:t xml:space="preserve">In the frequency band 399.9-400.03 MHz, the maximum e.i.r.p. </w:t>
      </w:r>
      <w:r>
        <w:t xml:space="preserve">transmission </w:t>
      </w:r>
      <w:r w:rsidRPr="00BE7622">
        <w:t xml:space="preserve">at the input of the antenna </w:t>
      </w:r>
      <w:r>
        <w:t>from any E</w:t>
      </w:r>
      <w:r w:rsidRPr="00A446F8">
        <w:t xml:space="preserve">arth stations </w:t>
      </w:r>
      <w:r>
        <w:t xml:space="preserve">(Earth-to-space) </w:t>
      </w:r>
      <w:r w:rsidRPr="00A446F8">
        <w:t>in the mobile-satellite service shall not exceed 5 dBW.</w:t>
      </w:r>
      <w:r w:rsidRPr="00A446F8">
        <w:rPr>
          <w:rFonts w:ascii="TimesNewRomanPSMT" w:hAnsi="TimesNewRomanPSMT" w:cs="TimesNewRomanPSMT"/>
          <w:szCs w:val="14"/>
        </w:rPr>
        <w:t xml:space="preserve"> </w:t>
      </w:r>
      <w:r>
        <w:rPr>
          <w:rFonts w:ascii="TimesNewRomanPSMT" w:hAnsi="TimesNewRomanPSMT" w:cs="TimesNewRomanPSMT"/>
          <w:szCs w:val="14"/>
        </w:rPr>
        <w:t>T</w:t>
      </w:r>
      <w:r w:rsidRPr="00A446F8">
        <w:rPr>
          <w:rFonts w:ascii="TimesNewRomanPSMT" w:hAnsi="TimesNewRomanPSMT" w:cs="TimesNewRomanPSMT"/>
          <w:szCs w:val="14"/>
        </w:rPr>
        <w:t xml:space="preserve">his limit shall apply </w:t>
      </w:r>
      <w:r>
        <w:rPr>
          <w:rFonts w:ascii="TimesNewRomanPSMT" w:hAnsi="TimesNewRomanPSMT" w:cs="TimesNewRomanPSMT"/>
          <w:szCs w:val="14"/>
        </w:rPr>
        <w:t xml:space="preserve">after 22 </w:t>
      </w:r>
      <w:r w:rsidRPr="00A446F8">
        <w:rPr>
          <w:rFonts w:ascii="TimesNewRomanPSMT" w:hAnsi="TimesNewRomanPSMT" w:cs="TimesNewRomanPSMT"/>
          <w:szCs w:val="14"/>
        </w:rPr>
        <w:t>November</w:t>
      </w:r>
      <w:r>
        <w:rPr>
          <w:rFonts w:ascii="TimesNewRomanPSMT" w:hAnsi="TimesNewRomanPSMT" w:cs="TimesNewRomanPSMT"/>
          <w:szCs w:val="14"/>
        </w:rPr>
        <w:t xml:space="preserve"> 2024 </w:t>
      </w:r>
      <w:r w:rsidRPr="00A446F8">
        <w:rPr>
          <w:rFonts w:ascii="TimesNewRomanPSMT" w:hAnsi="TimesNewRomanPSMT" w:cs="TimesNewRomanPSMT"/>
          <w:szCs w:val="14"/>
        </w:rPr>
        <w:t xml:space="preserve">for which complete notification information </w:t>
      </w:r>
      <w:r>
        <w:rPr>
          <w:rFonts w:ascii="TimesNewRomanPSMT" w:hAnsi="TimesNewRomanPSMT" w:cs="TimesNewRomanPSMT"/>
          <w:szCs w:val="14"/>
        </w:rPr>
        <w:t>is</w:t>
      </w:r>
      <w:r w:rsidRPr="00A446F8">
        <w:rPr>
          <w:rFonts w:ascii="TimesNewRomanPSMT" w:hAnsi="TimesNewRomanPSMT" w:cs="TimesNewRomanPSMT"/>
          <w:szCs w:val="14"/>
        </w:rPr>
        <w:t xml:space="preserve"> received by the Radiocommunication Bureau </w:t>
      </w:r>
      <w:r>
        <w:rPr>
          <w:rFonts w:ascii="TimesNewRomanPSMT" w:hAnsi="TimesNewRomanPSMT" w:cs="TimesNewRomanPSMT"/>
          <w:szCs w:val="14"/>
        </w:rPr>
        <w:t>before</w:t>
      </w:r>
      <w:r w:rsidRPr="00A446F8">
        <w:rPr>
          <w:rFonts w:ascii="TimesNewRomanPSMT" w:hAnsi="TimesNewRomanPSMT" w:cs="TimesNewRomanPSMT"/>
          <w:szCs w:val="14"/>
        </w:rPr>
        <w:t xml:space="preserve"> 22 November 2019. </w:t>
      </w:r>
      <w:r>
        <w:rPr>
          <w:rFonts w:ascii="TimesNewRomanPSMT" w:hAnsi="TimesNewRomanPSMT" w:cs="TimesNewRomanPSMT"/>
          <w:szCs w:val="14"/>
        </w:rPr>
        <w:t xml:space="preserve"> </w:t>
      </w:r>
      <w:r w:rsidRPr="00A446F8">
        <w:rPr>
          <w:rFonts w:ascii="TimesNewRomanPSMT" w:hAnsi="TimesNewRomanPSMT" w:cs="TimesNewRomanPSMT"/>
          <w:szCs w:val="14"/>
        </w:rPr>
        <w:t xml:space="preserve">Administrations are encouraged to </w:t>
      </w:r>
      <w:r>
        <w:rPr>
          <w:rFonts w:ascii="TimesNewRomanPSMT" w:hAnsi="TimesNewRomanPSMT" w:cs="TimesNewRomanPSMT"/>
          <w:szCs w:val="14"/>
        </w:rPr>
        <w:t>t</w:t>
      </w:r>
      <w:r w:rsidRPr="00A446F8">
        <w:rPr>
          <w:rFonts w:ascii="TimesNewRomanPSMT" w:hAnsi="TimesNewRomanPSMT" w:cs="TimesNewRomanPSMT"/>
          <w:szCs w:val="14"/>
        </w:rPr>
        <w:t xml:space="preserve">ake all efforts to comply with the </w:t>
      </w:r>
      <w:r w:rsidRPr="00A446F8">
        <w:t>maximum e.i.r.p</w:t>
      </w:r>
      <w:r w:rsidRPr="00A446F8">
        <w:rPr>
          <w:rFonts w:ascii="TimesNewRomanPSMT" w:hAnsi="TimesNewRomanPSMT" w:cs="TimesNewRomanPSMT"/>
          <w:szCs w:val="14"/>
        </w:rPr>
        <w:t xml:space="preserve"> limits in the frequency band 399.9-400.03 MHz prior to 22 November 2024.</w:t>
      </w:r>
    </w:p>
    <w:p w:rsidR="00896507" w:rsidRPr="00DF68AB" w:rsidRDefault="00896507" w:rsidP="00896507">
      <w:pPr>
        <w:spacing w:after="240"/>
        <w:rPr>
          <w:rStyle w:val="Artdef"/>
        </w:rPr>
      </w:pPr>
    </w:p>
    <w:p w:rsidR="00896507" w:rsidRDefault="00896507" w:rsidP="00896507">
      <w:pPr>
        <w:spacing w:after="240"/>
        <w:rPr>
          <w:lang w:val="en-AU"/>
        </w:rPr>
      </w:pPr>
      <w:r w:rsidRPr="00B107F1">
        <w:rPr>
          <w:b/>
          <w:lang w:val="en-GB"/>
        </w:rPr>
        <w:t>Reasons:</w:t>
      </w:r>
      <w:r>
        <w:rPr>
          <w:lang w:val="en-AU"/>
        </w:rPr>
        <w:t xml:space="preserve">   Establish Earth station maximum e.i.r.p. limit to ensure the continued</w:t>
      </w:r>
      <w:r w:rsidR="00DE1BC2">
        <w:rPr>
          <w:lang w:val="en-AU"/>
        </w:rPr>
        <w:t xml:space="preserve"> </w:t>
      </w:r>
      <w:r>
        <w:rPr>
          <w:lang w:val="en-AU"/>
        </w:rPr>
        <w:t>operations of non-GSO data collection systems in the frequency band.</w:t>
      </w:r>
    </w:p>
    <w:p w:rsidR="00896507" w:rsidRDefault="00896507" w:rsidP="00896507">
      <w:pPr>
        <w:pStyle w:val="PlainText"/>
        <w:spacing w:after="120"/>
        <w:rPr>
          <w:rFonts w:ascii="Times New Roman" w:hAnsi="Times New Roman"/>
          <w:b/>
          <w:sz w:val="24"/>
          <w:szCs w:val="24"/>
        </w:rPr>
      </w:pPr>
    </w:p>
    <w:p w:rsidR="00896507" w:rsidRPr="00797294" w:rsidRDefault="00896507" w:rsidP="00896507">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2/3</w:t>
      </w:r>
    </w:p>
    <w:p w:rsidR="00896507" w:rsidRPr="00896507" w:rsidRDefault="00896507" w:rsidP="00896507">
      <w:pPr>
        <w:spacing w:after="240"/>
        <w:rPr>
          <w:rStyle w:val="Artdef"/>
          <w:b w:val="0"/>
          <w:lang w:val="en-GB"/>
        </w:rPr>
      </w:pPr>
      <w:r w:rsidRPr="007E7B78">
        <w:rPr>
          <w:rStyle w:val="Artdef"/>
          <w:lang w:val="en-GB"/>
        </w:rPr>
        <w:t>5.</w:t>
      </w:r>
      <w:r>
        <w:rPr>
          <w:rStyle w:val="Artdef"/>
          <w:lang w:val="en-GB"/>
        </w:rPr>
        <w:t>B</w:t>
      </w:r>
      <w:r w:rsidRPr="007E7B78">
        <w:rPr>
          <w:rStyle w:val="Artdef"/>
          <w:lang w:val="en-GB"/>
        </w:rPr>
        <w:t>1</w:t>
      </w:r>
      <w:r>
        <w:rPr>
          <w:rStyle w:val="Artdef"/>
          <w:lang w:val="en-GB"/>
        </w:rPr>
        <w:t>0</w:t>
      </w:r>
      <w:r w:rsidRPr="007E7B78">
        <w:rPr>
          <w:rStyle w:val="Artdef"/>
          <w:lang w:val="en-GB"/>
        </w:rPr>
        <w:t>2</w:t>
      </w:r>
      <w:r>
        <w:rPr>
          <w:rStyle w:val="Artdef"/>
          <w:lang w:val="en-GB"/>
        </w:rPr>
        <w:t xml:space="preserve"> </w:t>
      </w:r>
      <w:r w:rsidRPr="00896507">
        <w:rPr>
          <w:rStyle w:val="Artdef"/>
          <w:b w:val="0"/>
          <w:lang w:val="en-GB"/>
        </w:rPr>
        <w:t>In the frequency band 401-403 MHz, the maximum e.i.r.p</w:t>
      </w:r>
      <w:r w:rsidRPr="00896507">
        <w:rPr>
          <w:rStyle w:val="Artdef"/>
          <w:lang w:val="en-GB"/>
        </w:rPr>
        <w:t xml:space="preserve">. </w:t>
      </w:r>
      <w:r w:rsidRPr="00896507">
        <w:t>transmission at the input of the antenna from any Earth stations (Earth-to-space) in the</w:t>
      </w:r>
      <w:r w:rsidRPr="00896507">
        <w:rPr>
          <w:b/>
        </w:rPr>
        <w:t xml:space="preserve"> </w:t>
      </w:r>
      <w:r w:rsidRPr="00896507">
        <w:rPr>
          <w:rStyle w:val="Artdef"/>
          <w:b w:val="0"/>
          <w:lang w:val="en-GB"/>
        </w:rPr>
        <w:t>meteorological-satellite service and the Earth exploration-satellite service shall not exceed 22 dBW for geostationary-satellite orbit systems and non-geostationary-satellite orbit systems with an orbital apogee equal to or greater than 35 786 km and 7 dBW for non-geostationary-satellite orbit systems with an orbital apogee lower than 35 786 km.</w:t>
      </w:r>
    </w:p>
    <w:p w:rsidR="00896507" w:rsidRPr="00896507" w:rsidRDefault="00896507" w:rsidP="00896507">
      <w:pPr>
        <w:spacing w:after="240"/>
        <w:rPr>
          <w:rStyle w:val="Artdef"/>
          <w:b w:val="0"/>
          <w:lang w:val="en-GB"/>
        </w:rPr>
      </w:pPr>
      <w:r w:rsidRPr="00896507">
        <w:rPr>
          <w:rStyle w:val="Artdef"/>
          <w:b w:val="0"/>
          <w:lang w:val="en-GB"/>
        </w:rPr>
        <w:t xml:space="preserve">These provisions shall apply to all Earth stations </w:t>
      </w:r>
      <w:r w:rsidRPr="00896507">
        <w:t>(Earth-to-space)</w:t>
      </w:r>
      <w:r w:rsidRPr="00896507">
        <w:rPr>
          <w:b/>
        </w:rPr>
        <w:t xml:space="preserve"> </w:t>
      </w:r>
      <w:r w:rsidRPr="00896507">
        <w:rPr>
          <w:rStyle w:val="Artdef"/>
          <w:b w:val="0"/>
          <w:lang w:val="en-GB"/>
        </w:rPr>
        <w:t xml:space="preserve">in the meteorological-satellite service and the Earth exploration-satellite service operating in this frequency band after 1 January 2024.  These limits shall not apply to all Earth stations </w:t>
      </w:r>
      <w:r w:rsidRPr="00896507">
        <w:t>(Earth-to-space)</w:t>
      </w:r>
      <w:r w:rsidRPr="00896507">
        <w:rPr>
          <w:b/>
        </w:rPr>
        <w:t xml:space="preserve"> </w:t>
      </w:r>
      <w:r w:rsidRPr="00896507">
        <w:rPr>
          <w:rStyle w:val="Artdef"/>
          <w:b w:val="0"/>
          <w:lang w:val="en-GB"/>
        </w:rPr>
        <w:t>of associated satellite systems in the meteorological-satellite service and the Earth exploration-satellite service in this frequency band for which complete notification information has been received by the Radiocommunication Bureau before 22 November 2019.</w:t>
      </w:r>
    </w:p>
    <w:p w:rsidR="00896507" w:rsidRDefault="00896507" w:rsidP="00896507">
      <w:pPr>
        <w:spacing w:after="240"/>
        <w:rPr>
          <w:lang w:val="en-AU"/>
        </w:rPr>
      </w:pPr>
      <w:r w:rsidRPr="00B107F1">
        <w:rPr>
          <w:b/>
          <w:lang w:val="en-GB"/>
        </w:rPr>
        <w:t>Reasons:</w:t>
      </w:r>
      <w:r>
        <w:rPr>
          <w:lang w:val="en-AU"/>
        </w:rPr>
        <w:t xml:space="preserve">   Establish Earth station e.i.r.p. limits to ensure the operations of both GSO and non-GSO data collection systems in the 401-403 MHz frequency band.</w:t>
      </w:r>
    </w:p>
    <w:p w:rsidR="00896507" w:rsidRPr="002E26A3" w:rsidRDefault="00896507" w:rsidP="00896507">
      <w:pPr>
        <w:spacing w:after="240"/>
        <w:rPr>
          <w:rStyle w:val="Artdef"/>
          <w:b w:val="0"/>
          <w:lang w:val="en-AU"/>
        </w:rPr>
      </w:pPr>
    </w:p>
    <w:p w:rsidR="00896507" w:rsidRPr="00797294" w:rsidRDefault="00896507" w:rsidP="00896507">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2/4</w:t>
      </w:r>
    </w:p>
    <w:p w:rsidR="00896507" w:rsidRPr="002E03BE" w:rsidRDefault="00896507" w:rsidP="00896507">
      <w:pPr>
        <w:spacing w:after="240"/>
        <w:rPr>
          <w:b/>
          <w:lang w:val="en-AU"/>
        </w:rPr>
      </w:pPr>
      <w:r w:rsidRPr="002E03BE">
        <w:rPr>
          <w:rStyle w:val="Artdef"/>
          <w:lang w:val="en-GB"/>
        </w:rPr>
        <w:t xml:space="preserve">5.C102 </w:t>
      </w:r>
      <w:r w:rsidRPr="00896507">
        <w:rPr>
          <w:rStyle w:val="Artdef"/>
          <w:b w:val="0"/>
          <w:lang w:val="en-GB"/>
        </w:rPr>
        <w:t xml:space="preserve">In the frequency band 401.898-402.522 MHz, the maximum e.i.r.p. </w:t>
      </w:r>
      <w:r w:rsidRPr="00896507">
        <w:t>transmission at the input of the antenna from</w:t>
      </w:r>
      <w:r w:rsidRPr="00896507">
        <w:rPr>
          <w:b/>
        </w:rPr>
        <w:t xml:space="preserve"> </w:t>
      </w:r>
      <w:r w:rsidRPr="00896507">
        <w:rPr>
          <w:rStyle w:val="Artdef"/>
          <w:b w:val="0"/>
          <w:lang w:val="en-GB"/>
        </w:rPr>
        <w:t xml:space="preserve">Earth stations </w:t>
      </w:r>
      <w:r w:rsidRPr="00896507">
        <w:t>(Earth-to-space)</w:t>
      </w:r>
      <w:r w:rsidRPr="00896507">
        <w:rPr>
          <w:b/>
        </w:rPr>
        <w:t xml:space="preserve"> </w:t>
      </w:r>
      <w:r w:rsidRPr="00896507">
        <w:rPr>
          <w:rStyle w:val="Artdef"/>
          <w:b w:val="0"/>
          <w:lang w:val="en-GB"/>
        </w:rPr>
        <w:t>of associated satellite system for which complete notification information was received by the Radiocommunication Bureau on 28 April 2007, may continue to operate at their current level.</w:t>
      </w:r>
    </w:p>
    <w:p w:rsidR="00896507" w:rsidRDefault="00896507" w:rsidP="00896507">
      <w:pPr>
        <w:spacing w:after="240"/>
        <w:rPr>
          <w:lang w:val="en-AU"/>
        </w:rPr>
      </w:pPr>
      <w:r w:rsidRPr="002E03BE">
        <w:rPr>
          <w:b/>
          <w:lang w:val="en-GB"/>
        </w:rPr>
        <w:t>Reasons:</w:t>
      </w:r>
      <w:r w:rsidRPr="002E03BE">
        <w:rPr>
          <w:lang w:val="en-AU"/>
        </w:rPr>
        <w:tab/>
        <w:t xml:space="preserve">This </w:t>
      </w:r>
      <w:r>
        <w:rPr>
          <w:lang w:val="en-AU"/>
        </w:rPr>
        <w:t xml:space="preserve">provision </w:t>
      </w:r>
      <w:r w:rsidRPr="002E03BE">
        <w:rPr>
          <w:lang w:val="en-AU"/>
        </w:rPr>
        <w:t>provide flexibility to existing Earth station</w:t>
      </w:r>
      <w:r>
        <w:rPr>
          <w:lang w:val="en-AU"/>
        </w:rPr>
        <w:t>(s)</w:t>
      </w:r>
      <w:r w:rsidRPr="002E03BE">
        <w:rPr>
          <w:lang w:val="en-AU"/>
        </w:rPr>
        <w:t xml:space="preserve"> of associated non-GSO system </w:t>
      </w:r>
      <w:r>
        <w:rPr>
          <w:lang w:val="en-AU"/>
        </w:rPr>
        <w:t xml:space="preserve">and it </w:t>
      </w:r>
      <w:r w:rsidRPr="002E03BE">
        <w:rPr>
          <w:lang w:val="en-AU"/>
        </w:rPr>
        <w:t xml:space="preserve">ensure the continued </w:t>
      </w:r>
      <w:r>
        <w:rPr>
          <w:lang w:val="en-AU"/>
        </w:rPr>
        <w:t>operation</w:t>
      </w:r>
      <w:r w:rsidRPr="002E03BE">
        <w:rPr>
          <w:lang w:val="en-AU"/>
        </w:rPr>
        <w:t xml:space="preserve"> </w:t>
      </w:r>
      <w:r>
        <w:rPr>
          <w:lang w:val="en-AU"/>
        </w:rPr>
        <w:t xml:space="preserve">of </w:t>
      </w:r>
      <w:r w:rsidRPr="002E03BE">
        <w:rPr>
          <w:lang w:val="en-AU"/>
        </w:rPr>
        <w:t>this non-GSO data collection systems.</w:t>
      </w:r>
    </w:p>
    <w:p w:rsidR="00896507" w:rsidRDefault="00896507" w:rsidP="00896507">
      <w:pPr>
        <w:pStyle w:val="Proposal"/>
      </w:pPr>
    </w:p>
    <w:p w:rsidR="00896507" w:rsidRPr="00797294" w:rsidRDefault="00896507" w:rsidP="00896507">
      <w:pPr>
        <w:pStyle w:val="Proposal"/>
      </w:pPr>
      <w:r w:rsidRPr="00797294">
        <w:t>SUP</w:t>
      </w:r>
      <w:r w:rsidRPr="00797294">
        <w:tab/>
      </w:r>
      <w:r>
        <w:rPr>
          <w:szCs w:val="24"/>
        </w:rPr>
        <w:t>USA/AI 1.2/5</w:t>
      </w:r>
    </w:p>
    <w:p w:rsidR="00896507" w:rsidRPr="00797294" w:rsidRDefault="00896507" w:rsidP="00896507">
      <w:pPr>
        <w:pStyle w:val="ResNo"/>
      </w:pPr>
      <w:bookmarkStart w:id="41" w:name="_Toc450048848"/>
      <w:r w:rsidRPr="00797294">
        <w:t xml:space="preserve">RESOLUTION </w:t>
      </w:r>
      <w:r>
        <w:rPr>
          <w:rStyle w:val="href"/>
        </w:rPr>
        <w:t>765</w:t>
      </w:r>
      <w:r w:rsidRPr="00797294">
        <w:t xml:space="preserve"> (WRC-15)</w:t>
      </w:r>
      <w:bookmarkEnd w:id="41"/>
    </w:p>
    <w:p w:rsidR="00896507" w:rsidRDefault="00896507" w:rsidP="00896507">
      <w:pPr>
        <w:pStyle w:val="Restitle"/>
        <w:spacing w:before="0"/>
      </w:pPr>
      <w:bookmarkStart w:id="42" w:name="_Toc450048849"/>
      <w:r>
        <w:t>Establishment of in-band power limits for earth stations operating</w:t>
      </w:r>
    </w:p>
    <w:p w:rsidR="00896507" w:rsidRDefault="00896507" w:rsidP="00896507">
      <w:pPr>
        <w:pStyle w:val="Restitle"/>
        <w:spacing w:before="0"/>
      </w:pPr>
      <w:r>
        <w:t xml:space="preserve">in mobile-satellite service, the </w:t>
      </w:r>
      <w:r w:rsidRPr="00797294">
        <w:t xml:space="preserve">meteorological-satellite service </w:t>
      </w:r>
      <w:r>
        <w:t>and</w:t>
      </w:r>
    </w:p>
    <w:p w:rsidR="00896507" w:rsidRDefault="00896507" w:rsidP="00896507">
      <w:pPr>
        <w:pStyle w:val="Restitle"/>
        <w:spacing w:before="0"/>
      </w:pPr>
      <w:r>
        <w:t>the</w:t>
      </w:r>
      <w:r w:rsidRPr="00797294">
        <w:t xml:space="preserve"> Earth exploration-satellite service</w:t>
      </w:r>
      <w:r>
        <w:t xml:space="preserve"> </w:t>
      </w:r>
      <w:r w:rsidRPr="00797294">
        <w:t>in the frequency band</w:t>
      </w:r>
      <w:r>
        <w:t>s</w:t>
      </w:r>
    </w:p>
    <w:p w:rsidR="00896507" w:rsidRPr="00797294" w:rsidRDefault="00896507" w:rsidP="00896507">
      <w:pPr>
        <w:pStyle w:val="Restitle"/>
        <w:spacing w:before="0"/>
      </w:pPr>
      <w:r>
        <w:t xml:space="preserve">401-403 MHz and 399.9-400.05 </w:t>
      </w:r>
      <w:r w:rsidRPr="00797294">
        <w:t>MHz</w:t>
      </w:r>
      <w:bookmarkEnd w:id="42"/>
    </w:p>
    <w:p w:rsidR="00896507" w:rsidRPr="00896507" w:rsidRDefault="00896507" w:rsidP="00896507">
      <w:pPr>
        <w:pStyle w:val="Heading1"/>
        <w:spacing w:before="360"/>
        <w:rPr>
          <w:b w:val="0"/>
          <w:szCs w:val="24"/>
          <w:u w:val="none"/>
        </w:rPr>
      </w:pPr>
      <w:r w:rsidRPr="00896507">
        <w:rPr>
          <w:szCs w:val="24"/>
          <w:u w:val="none"/>
        </w:rPr>
        <w:t>Reasons</w:t>
      </w:r>
      <w:r w:rsidRPr="00896507">
        <w:rPr>
          <w:b w:val="0"/>
          <w:szCs w:val="24"/>
          <w:u w:val="none"/>
        </w:rPr>
        <w:t xml:space="preserve">: Consequential actions to establishing in-band power limits for Earth stations operating in the mobile-satellite service, the meteorological-satellite service and the Earth-exploration-satellite service in the frequency bands 399.9-400.05 MHz and 401-403 MHz.   </w:t>
      </w:r>
    </w:p>
    <w:p w:rsidR="00896507" w:rsidRPr="00797294" w:rsidRDefault="00896507" w:rsidP="00896507">
      <w:pPr>
        <w:jc w:val="center"/>
      </w:pPr>
      <w:r w:rsidRPr="00797294">
        <w:t>__________</w:t>
      </w:r>
    </w:p>
    <w:p w:rsidR="007508CB" w:rsidRDefault="007508CB" w:rsidP="007E3EF4">
      <w:pPr>
        <w:rPr>
          <w:b/>
        </w:rPr>
      </w:pPr>
    </w:p>
    <w:p w:rsidR="00896507" w:rsidRDefault="00896507" w:rsidP="007E3EF4">
      <w:pPr>
        <w:rPr>
          <w:b/>
        </w:rPr>
      </w:pPr>
    </w:p>
    <w:p w:rsidR="00896507" w:rsidRDefault="00896507" w:rsidP="00896507">
      <w:pPr>
        <w:jc w:val="center"/>
        <w:rPr>
          <w:b/>
          <w:sz w:val="28"/>
          <w:szCs w:val="28"/>
        </w:rPr>
      </w:pPr>
      <w:r>
        <w:rPr>
          <w:b/>
        </w:rPr>
        <w:br w:type="page"/>
      </w:r>
      <w:r w:rsidRPr="00195E00">
        <w:rPr>
          <w:b/>
          <w:sz w:val="28"/>
          <w:szCs w:val="28"/>
        </w:rPr>
        <w:lastRenderedPageBreak/>
        <w:t>United States</w:t>
      </w:r>
    </w:p>
    <w:p w:rsidR="00896507" w:rsidRPr="00195E00" w:rsidRDefault="00896507" w:rsidP="00896507">
      <w:pPr>
        <w:jc w:val="center"/>
        <w:rPr>
          <w:b/>
          <w:sz w:val="28"/>
          <w:szCs w:val="28"/>
        </w:rPr>
      </w:pPr>
    </w:p>
    <w:p w:rsidR="00896507" w:rsidRPr="00195E00" w:rsidRDefault="00896507" w:rsidP="00896507">
      <w:pPr>
        <w:jc w:val="center"/>
        <w:rPr>
          <w:sz w:val="28"/>
          <w:szCs w:val="28"/>
        </w:rPr>
      </w:pPr>
      <w:r w:rsidRPr="00195E00">
        <w:rPr>
          <w:sz w:val="28"/>
          <w:szCs w:val="28"/>
        </w:rPr>
        <w:t>PROPOSALS FOR THE WORK OF THE CONFERENCE</w:t>
      </w:r>
    </w:p>
    <w:p w:rsidR="00896507" w:rsidRDefault="00896507" w:rsidP="00896507">
      <w:pPr>
        <w:spacing w:before="120"/>
      </w:pPr>
    </w:p>
    <w:p w:rsidR="00896507" w:rsidRDefault="00896507" w:rsidP="00896507">
      <w:pPr>
        <w:spacing w:after="120"/>
        <w:jc w:val="center"/>
        <w:rPr>
          <w:sz w:val="28"/>
          <w:szCs w:val="28"/>
        </w:rPr>
      </w:pPr>
      <w:r w:rsidRPr="001D216D">
        <w:rPr>
          <w:sz w:val="28"/>
          <w:szCs w:val="28"/>
        </w:rPr>
        <w:t>Agenda item 1.3</w:t>
      </w:r>
    </w:p>
    <w:p w:rsidR="00896507" w:rsidRPr="00797294" w:rsidRDefault="00896507" w:rsidP="00896507">
      <w:pPr>
        <w:spacing w:after="120"/>
      </w:pPr>
      <w:r w:rsidRPr="00797294">
        <w:rPr>
          <w:b/>
          <w:bCs/>
        </w:rPr>
        <w:t>Agenda Item 1.3</w:t>
      </w:r>
      <w:r w:rsidRPr="00797294">
        <w:rPr>
          <w:bCs/>
          <w:i/>
        </w:rPr>
        <w:t>:</w:t>
      </w:r>
      <w:r w:rsidRPr="00797294">
        <w:rPr>
          <w:b/>
          <w:bCs/>
          <w:i/>
        </w:rPr>
        <w:t xml:space="preserve">  </w:t>
      </w:r>
      <w:r w:rsidRPr="00797294">
        <w:rPr>
          <w:i/>
        </w:rPr>
        <w:t xml:space="preserve">to consider possible upgrading of the secondary allocation to the meteorological-satellite service (space-to-Earth) to primary status and a possible primary allocation to the Earth exploration-satellite service (space-to-Earth) in the frequency band 460-470 MHz, in accordance with Resolution </w:t>
      </w:r>
      <w:r w:rsidRPr="00797294">
        <w:rPr>
          <w:b/>
          <w:i/>
        </w:rPr>
        <w:t>766 (WRC-15)</w:t>
      </w:r>
    </w:p>
    <w:p w:rsidR="00896507" w:rsidRPr="00797294" w:rsidRDefault="00896507" w:rsidP="00896507">
      <w:pPr>
        <w:spacing w:after="120"/>
        <w:rPr>
          <w:bCs/>
        </w:rPr>
      </w:pPr>
    </w:p>
    <w:p w:rsidR="00896507" w:rsidRPr="00797294" w:rsidRDefault="00896507" w:rsidP="00896507">
      <w:pPr>
        <w:spacing w:after="120"/>
      </w:pPr>
      <w:r w:rsidRPr="00797294">
        <w:rPr>
          <w:b/>
          <w:bCs/>
        </w:rPr>
        <w:t>BACKGROUND</w:t>
      </w:r>
      <w:r w:rsidRPr="00797294">
        <w:t xml:space="preserve">:  The 460-470 MHz frequency band is allocated on a primary basis to the fixed and mobile services.  The meteorological-satellite service currently has a secondary allocation in this band.  Under No. </w:t>
      </w:r>
      <w:r w:rsidRPr="000203FB">
        <w:rPr>
          <w:b/>
        </w:rPr>
        <w:t>5.289</w:t>
      </w:r>
      <w:r w:rsidRPr="00797294">
        <w:t>, “Earth exploration-satellite service applications, other than the meteorological-satellite service, may also be used in the bands 460-470 MHz for space-to-Earth transmissions subject to not causing harmful interference to stations operating in accordance with the Table”.</w:t>
      </w:r>
    </w:p>
    <w:p w:rsidR="00896507" w:rsidRDefault="00896507" w:rsidP="00896507">
      <w:pPr>
        <w:spacing w:after="120"/>
      </w:pPr>
    </w:p>
    <w:p w:rsidR="00896507" w:rsidRPr="00797294" w:rsidRDefault="00896507" w:rsidP="00896507">
      <w:pPr>
        <w:spacing w:after="120"/>
      </w:pPr>
      <w:r w:rsidRPr="00797294">
        <w:t>Within this frequency band</w:t>
      </w:r>
      <w:r w:rsidR="00B0033B">
        <w:t>,</w:t>
      </w:r>
      <w:r w:rsidRPr="00797294">
        <w:t xml:space="preserve"> the Argos Data Collection System (ADCS) monitors more than 21,000 active Argos platforms collecting data for over 2,000 distinct projects in 100+ countries.  The administration of the Argos program is under a joint agreement between the National Oceanic and Atmospheric Administration (NOAA) </w:t>
      </w:r>
      <w:r>
        <w:t xml:space="preserve">within the United States </w:t>
      </w:r>
      <w:r w:rsidRPr="00797294">
        <w:t>and the French Space Agency, Centre National d’Etudes Spatiales (CNES).  Additional partners include the European Organization for the Exploitation of Meteorological Satellites (EUMETSAT), and the Indian Space Research Organization (ISRO).</w:t>
      </w:r>
    </w:p>
    <w:p w:rsidR="00896507" w:rsidRDefault="00896507" w:rsidP="00896507">
      <w:pPr>
        <w:spacing w:after="120"/>
      </w:pPr>
    </w:p>
    <w:p w:rsidR="00896507" w:rsidRPr="00797294" w:rsidRDefault="00896507" w:rsidP="00896507">
      <w:pPr>
        <w:spacing w:after="120"/>
      </w:pPr>
      <w:r w:rsidRPr="00797294">
        <w:t>Critical applications of the ADCS include atmospheric and ocean monitoring/research, tropical cyclone forecasting, fishery management, oil spill tracking, fishing vessel tracking, search and rescue modeling (at sea), anti-piracy alerting, import/export and hazardous materials tracking, endangered species studies, migration mapping, and wildlife tracking and management.</w:t>
      </w:r>
    </w:p>
    <w:p w:rsidR="00896507" w:rsidRDefault="00896507" w:rsidP="00896507">
      <w:pPr>
        <w:spacing w:after="120"/>
      </w:pPr>
    </w:p>
    <w:p w:rsidR="00896507" w:rsidRPr="00797294" w:rsidRDefault="00896507" w:rsidP="00896507">
      <w:pPr>
        <w:spacing w:after="120"/>
      </w:pPr>
      <w:r w:rsidRPr="00797294">
        <w:t>The meteorological-satellite (space-to-Earth) service operates on a secondary basis relative to the fixed and mobile services and thus it must not interfere with these services.  To protect the fixed and land mobile services within the United States, a power flux density (</w:t>
      </w:r>
      <w:r>
        <w:t>pfd</w:t>
      </w:r>
      <w:r w:rsidRPr="00797294">
        <w:t>) of -152 dB</w:t>
      </w:r>
      <w:r>
        <w:t>(</w:t>
      </w:r>
      <w:r w:rsidRPr="00797294">
        <w:t>W/</w:t>
      </w:r>
      <w:r>
        <w:t>(</w:t>
      </w:r>
      <w:r w:rsidRPr="00797294">
        <w:t>m</w:t>
      </w:r>
      <w:r w:rsidRPr="00E22867">
        <w:rPr>
          <w:vertAlign w:val="superscript"/>
        </w:rPr>
        <w:t>2</w:t>
      </w:r>
      <w:r>
        <w:t>∙</w:t>
      </w:r>
      <w:r w:rsidRPr="00797294">
        <w:t>4kHz</w:t>
      </w:r>
      <w:r>
        <w:t>))</w:t>
      </w:r>
      <w:r w:rsidRPr="00797294">
        <w:t xml:space="preserve"> has been imposed on the meteorological-satellite (space-to-Earth) service.</w:t>
      </w:r>
    </w:p>
    <w:p w:rsidR="00896507" w:rsidRDefault="00896507" w:rsidP="00896507">
      <w:pPr>
        <w:spacing w:after="120"/>
      </w:pPr>
    </w:p>
    <w:p w:rsidR="00896507" w:rsidRPr="00797294" w:rsidRDefault="00896507" w:rsidP="00896507">
      <w:pPr>
        <w:spacing w:after="120"/>
      </w:pPr>
      <w:r w:rsidRPr="00797294">
        <w:t xml:space="preserve">In accordance with Resolution </w:t>
      </w:r>
      <w:r w:rsidRPr="00E22867">
        <w:rPr>
          <w:b/>
        </w:rPr>
        <w:t>766 (WRC-15)</w:t>
      </w:r>
      <w:r w:rsidRPr="00797294">
        <w:t xml:space="preserve">, the ITU-R </w:t>
      </w:r>
      <w:r>
        <w:t>has</w:t>
      </w:r>
      <w:r w:rsidRPr="00797294">
        <w:t xml:space="preserve"> conduct</w:t>
      </w:r>
      <w:r>
        <w:t>ed</w:t>
      </w:r>
      <w:r w:rsidRPr="00797294">
        <w:t xml:space="preserve"> sharing studies to ensure the protection of incumbent services and to develop a </w:t>
      </w:r>
      <w:r>
        <w:t>pfd</w:t>
      </w:r>
      <w:r w:rsidRPr="00797294">
        <w:t xml:space="preserve"> limit that will protect incumbent services globally from potential interference in the frequency band 460 – 4</w:t>
      </w:r>
      <w:r>
        <w:t>7</w:t>
      </w:r>
      <w:r w:rsidRPr="00797294">
        <w:t xml:space="preserve">0 MHz. </w:t>
      </w:r>
    </w:p>
    <w:p w:rsidR="00896507" w:rsidRDefault="00896507" w:rsidP="00896507">
      <w:pPr>
        <w:spacing w:after="120"/>
      </w:pPr>
    </w:p>
    <w:p w:rsidR="00896507" w:rsidRPr="00797294" w:rsidRDefault="00896507" w:rsidP="00896507">
      <w:pPr>
        <w:spacing w:after="120"/>
      </w:pPr>
      <w:r w:rsidRPr="00797294">
        <w:t xml:space="preserve">Studies have demonstrated that sharing is possible between meteorological-satellite (space-to-Earth)/earth-exploration-satellite (space-to-Earth) services and the incumbent services in the 460 – 470 MHz frequency band if the </w:t>
      </w:r>
      <w:r w:rsidRPr="006265A2">
        <w:t>pfd limits proposed below</w:t>
      </w:r>
      <w:r>
        <w:t xml:space="preserve"> </w:t>
      </w:r>
      <w:r w:rsidRPr="00AB71A8">
        <w:t>are</w:t>
      </w:r>
      <w:r w:rsidRPr="00797294">
        <w:t xml:space="preserve"> applied.  Based on the results of sharing </w:t>
      </w:r>
      <w:r w:rsidRPr="00797294">
        <w:lastRenderedPageBreak/>
        <w:t xml:space="preserve">studies, this proposal supports an allocation upgrade from secondary to a primary for the meteorological-satellite </w:t>
      </w:r>
      <w:r>
        <w:t xml:space="preserve">service </w:t>
      </w:r>
      <w:r w:rsidRPr="00797294">
        <w:t xml:space="preserve">(space-to-Earth) and </w:t>
      </w:r>
      <w:r>
        <w:t xml:space="preserve">a new primary allocation to the </w:t>
      </w:r>
      <w:r w:rsidRPr="00797294">
        <w:t xml:space="preserve">earth-exploration-satellite (space-to-Earth) service in the frequency band 460 – 470 MHz band.  This proposal </w:t>
      </w:r>
      <w:r w:rsidRPr="006265A2">
        <w:t>applies a set of elevation angle dependent</w:t>
      </w:r>
      <w:r w:rsidRPr="00797294">
        <w:t xml:space="preserve"> pfd </w:t>
      </w:r>
      <w:r w:rsidRPr="00AB71A8">
        <w:t>limits</w:t>
      </w:r>
      <w:r w:rsidRPr="00797294">
        <w:t xml:space="preserve"> to the meteorological-satellite and earth exploration</w:t>
      </w:r>
      <w:r>
        <w:t>-</w:t>
      </w:r>
      <w:r w:rsidRPr="00797294">
        <w:t>satellite services to protect the incumbent services globally.</w:t>
      </w:r>
    </w:p>
    <w:p w:rsidR="00896507" w:rsidRPr="00797294" w:rsidRDefault="00896507" w:rsidP="00896507">
      <w:pPr>
        <w:spacing w:after="120"/>
      </w:pPr>
    </w:p>
    <w:p w:rsidR="00896507" w:rsidRPr="00797294" w:rsidRDefault="00896507" w:rsidP="00896507">
      <w:pPr>
        <w:spacing w:after="120"/>
      </w:pPr>
    </w:p>
    <w:p w:rsidR="00896507" w:rsidRPr="00797294" w:rsidRDefault="00896507" w:rsidP="00896507">
      <w:pPr>
        <w:pStyle w:val="PlainText"/>
        <w:spacing w:after="120"/>
        <w:rPr>
          <w:rFonts w:ascii="Times New Roman" w:hAnsi="Times New Roman"/>
          <w:sz w:val="24"/>
          <w:szCs w:val="24"/>
        </w:rPr>
      </w:pPr>
    </w:p>
    <w:p w:rsidR="00896507" w:rsidRDefault="00896507" w:rsidP="00896507">
      <w:pPr>
        <w:spacing w:after="120"/>
      </w:pPr>
      <w:r>
        <w:br w:type="page"/>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lastRenderedPageBreak/>
        <w:t xml:space="preserve">Proposal: </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 </w:t>
      </w:r>
    </w:p>
    <w:p w:rsidR="00896507" w:rsidRPr="00DC5262" w:rsidRDefault="00896507" w:rsidP="00896507">
      <w:pPr>
        <w:keepNext/>
        <w:keepLines/>
        <w:tabs>
          <w:tab w:val="left" w:pos="1134"/>
          <w:tab w:val="left" w:pos="1871"/>
          <w:tab w:val="left" w:pos="2268"/>
        </w:tabs>
        <w:overflowPunct w:val="0"/>
        <w:autoSpaceDE w:val="0"/>
        <w:autoSpaceDN w:val="0"/>
        <w:adjustRightInd w:val="0"/>
        <w:spacing w:after="120"/>
        <w:jc w:val="center"/>
        <w:textAlignment w:val="baseline"/>
        <w:rPr>
          <w:color w:val="000000"/>
          <w:sz w:val="28"/>
          <w:lang w:val="fr-FR"/>
        </w:rPr>
      </w:pPr>
      <w:r w:rsidRPr="00DC5262">
        <w:rPr>
          <w:color w:val="000000"/>
          <w:sz w:val="28"/>
          <w:lang w:val="fr-FR"/>
        </w:rPr>
        <w:t>ARTICLE  5</w:t>
      </w:r>
    </w:p>
    <w:p w:rsidR="00896507" w:rsidRPr="00DC5262" w:rsidRDefault="00896507" w:rsidP="00896507">
      <w:pPr>
        <w:keepNext/>
        <w:keepLines/>
        <w:overflowPunct w:val="0"/>
        <w:autoSpaceDE w:val="0"/>
        <w:autoSpaceDN w:val="0"/>
        <w:adjustRightInd w:val="0"/>
        <w:spacing w:before="160" w:after="120"/>
        <w:jc w:val="center"/>
        <w:textAlignment w:val="baseline"/>
        <w:rPr>
          <w:b/>
          <w:noProof/>
          <w:color w:val="000000"/>
          <w:sz w:val="28"/>
        </w:rPr>
      </w:pPr>
      <w:r w:rsidRPr="00DC5262">
        <w:rPr>
          <w:b/>
          <w:noProof/>
          <w:color w:val="000000"/>
          <w:sz w:val="28"/>
        </w:rPr>
        <w:t>Frequency allocations</w:t>
      </w:r>
    </w:p>
    <w:p w:rsidR="00896507" w:rsidRPr="00797294" w:rsidRDefault="00896507" w:rsidP="00896507">
      <w:pPr>
        <w:tabs>
          <w:tab w:val="center" w:pos="4820"/>
        </w:tabs>
        <w:overflowPunct w:val="0"/>
        <w:autoSpaceDE w:val="0"/>
        <w:autoSpaceDN w:val="0"/>
        <w:adjustRightInd w:val="0"/>
        <w:spacing w:before="360" w:after="120"/>
        <w:jc w:val="center"/>
        <w:textAlignment w:val="baseline"/>
      </w:pPr>
      <w:r w:rsidRPr="00DC5262">
        <w:rPr>
          <w:b/>
          <w:lang w:val="en-GB"/>
        </w:rPr>
        <w:t>Section IV – Table of Frequency Allocations</w:t>
      </w:r>
      <w:r w:rsidRPr="00DC5262">
        <w:rPr>
          <w:b/>
          <w:lang w:val="en-GB"/>
        </w:rPr>
        <w:br/>
      </w:r>
      <w:r w:rsidRPr="00DC5262">
        <w:rPr>
          <w:bCs/>
          <w:lang w:val="en-GB"/>
        </w:rPr>
        <w:t>(See No.</w:t>
      </w:r>
      <w:r w:rsidRPr="00DC5262">
        <w:rPr>
          <w:b/>
          <w:lang w:val="en-GB"/>
        </w:rPr>
        <w:t xml:space="preserve"> </w:t>
      </w:r>
      <w:r w:rsidRPr="00DC5262">
        <w:rPr>
          <w:b/>
          <w:color w:val="000000"/>
          <w:lang w:val="en-GB"/>
        </w:rPr>
        <w:t>2.1</w:t>
      </w:r>
      <w:r w:rsidRPr="00DC5262">
        <w:rPr>
          <w:bCs/>
          <w:lang w:val="en-GB"/>
        </w:rPr>
        <w:t>)</w:t>
      </w:r>
      <w:r w:rsidRPr="00DC5262">
        <w:rPr>
          <w:b/>
          <w:lang w:val="en-GB"/>
        </w:rPr>
        <w:br/>
      </w:r>
      <w:r w:rsidRPr="00797294">
        <w:t xml:space="preserve">  </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b/>
          <w:sz w:val="24"/>
          <w:szCs w:val="24"/>
        </w:rPr>
        <w:t>MOD</w:t>
      </w:r>
      <w:r w:rsidRPr="00797294">
        <w:rPr>
          <w:rFonts w:ascii="Times New Roman" w:hAnsi="Times New Roman"/>
          <w:sz w:val="24"/>
          <w:szCs w:val="24"/>
        </w:rPr>
        <w:t xml:space="preserve"> </w:t>
      </w:r>
      <w:r w:rsidRPr="00797294">
        <w:rPr>
          <w:rFonts w:ascii="Times New Roman" w:hAnsi="Times New Roman"/>
          <w:sz w:val="24"/>
          <w:szCs w:val="24"/>
        </w:rPr>
        <w:tab/>
        <w:t xml:space="preserve">USA/AI 1.3/1  </w:t>
      </w:r>
    </w:p>
    <w:p w:rsidR="00896507" w:rsidRPr="00797294" w:rsidRDefault="00896507" w:rsidP="00896507">
      <w:pPr>
        <w:pStyle w:val="PlainText"/>
        <w:spacing w:after="120"/>
        <w:jc w:val="center"/>
        <w:rPr>
          <w:rFonts w:ascii="Times New Roman" w:hAnsi="Times New Roman"/>
          <w:sz w:val="24"/>
          <w:szCs w:val="24"/>
        </w:rPr>
      </w:pPr>
      <w:r w:rsidRPr="00797294">
        <w:rPr>
          <w:rFonts w:ascii="Times New Roman" w:hAnsi="Times New Roman"/>
          <w:sz w:val="24"/>
          <w:szCs w:val="24"/>
        </w:rPr>
        <w:t>460-470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3" w:author="NASA-BAK" w:date="2018-09-14T16:0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952"/>
        <w:gridCol w:w="2952"/>
        <w:gridCol w:w="2952"/>
        <w:tblGridChange w:id="44">
          <w:tblGrid>
            <w:gridCol w:w="2952"/>
            <w:gridCol w:w="2952"/>
            <w:gridCol w:w="2952"/>
          </w:tblGrid>
        </w:tblGridChange>
      </w:tblGrid>
      <w:tr w:rsidR="00896507" w:rsidRPr="00797294" w:rsidTr="00E73699">
        <w:trPr>
          <w:jc w:val="center"/>
          <w:trPrChange w:id="45" w:author="NASA-BAK" w:date="2018-09-14T16:04:00Z">
            <w:trPr>
              <w:jc w:val="center"/>
            </w:trPr>
          </w:trPrChange>
        </w:trPr>
        <w:tc>
          <w:tcPr>
            <w:tcW w:w="8856" w:type="dxa"/>
            <w:gridSpan w:val="3"/>
            <w:shd w:val="clear" w:color="auto" w:fill="auto"/>
            <w:tcPrChange w:id="46" w:author="NASA-BAK" w:date="2018-09-14T16:04:00Z">
              <w:tcPr>
                <w:tcW w:w="8856" w:type="dxa"/>
                <w:gridSpan w:val="3"/>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Allocation to services</w:t>
            </w:r>
          </w:p>
        </w:tc>
      </w:tr>
      <w:tr w:rsidR="00896507" w:rsidRPr="00797294" w:rsidTr="00E73699">
        <w:trPr>
          <w:jc w:val="center"/>
          <w:trPrChange w:id="47" w:author="NASA-BAK" w:date="2018-09-14T16:04:00Z">
            <w:trPr>
              <w:jc w:val="center"/>
            </w:trPr>
          </w:trPrChange>
        </w:trPr>
        <w:tc>
          <w:tcPr>
            <w:tcW w:w="2952" w:type="dxa"/>
            <w:tcBorders>
              <w:bottom w:val="single" w:sz="4" w:space="0" w:color="auto"/>
            </w:tcBorders>
            <w:shd w:val="clear" w:color="auto" w:fill="auto"/>
            <w:tcPrChange w:id="48" w:author="NASA-BAK" w:date="2018-09-14T16:04:00Z">
              <w:tcPr>
                <w:tcW w:w="2952" w:type="dxa"/>
                <w:tcBorders>
                  <w:bottom w:val="single" w:sz="4" w:space="0" w:color="auto"/>
                </w:tcBorders>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 xml:space="preserve">Region 1 </w:t>
            </w:r>
          </w:p>
        </w:tc>
        <w:tc>
          <w:tcPr>
            <w:tcW w:w="2952" w:type="dxa"/>
            <w:tcBorders>
              <w:bottom w:val="single" w:sz="4" w:space="0" w:color="auto"/>
            </w:tcBorders>
            <w:shd w:val="clear" w:color="auto" w:fill="auto"/>
            <w:tcPrChange w:id="49" w:author="NASA-BAK" w:date="2018-09-14T16:04:00Z">
              <w:tcPr>
                <w:tcW w:w="2952" w:type="dxa"/>
                <w:tcBorders>
                  <w:bottom w:val="single" w:sz="4" w:space="0" w:color="auto"/>
                </w:tcBorders>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 xml:space="preserve">Region 2 </w:t>
            </w:r>
          </w:p>
        </w:tc>
        <w:tc>
          <w:tcPr>
            <w:tcW w:w="2952" w:type="dxa"/>
            <w:tcBorders>
              <w:bottom w:val="single" w:sz="4" w:space="0" w:color="auto"/>
            </w:tcBorders>
            <w:shd w:val="clear" w:color="auto" w:fill="auto"/>
            <w:tcPrChange w:id="50" w:author="NASA-BAK" w:date="2018-09-14T16:04:00Z">
              <w:tcPr>
                <w:tcW w:w="2952" w:type="dxa"/>
                <w:tcBorders>
                  <w:bottom w:val="single" w:sz="4" w:space="0" w:color="auto"/>
                </w:tcBorders>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Region 3</w:t>
            </w:r>
          </w:p>
        </w:tc>
      </w:tr>
      <w:tr w:rsidR="00896507" w:rsidRPr="00797294" w:rsidTr="00E73699">
        <w:trPr>
          <w:jc w:val="center"/>
          <w:trPrChange w:id="51" w:author="NASA-BAK" w:date="2018-09-14T16:04:00Z">
            <w:trPr>
              <w:jc w:val="center"/>
            </w:trPr>
          </w:trPrChange>
        </w:trPr>
        <w:tc>
          <w:tcPr>
            <w:tcW w:w="2952" w:type="dxa"/>
            <w:tcBorders>
              <w:top w:val="single" w:sz="4" w:space="0" w:color="auto"/>
              <w:left w:val="single" w:sz="4" w:space="0" w:color="auto"/>
              <w:bottom w:val="single" w:sz="4" w:space="0" w:color="auto"/>
              <w:right w:val="nil"/>
            </w:tcBorders>
            <w:shd w:val="clear" w:color="auto" w:fill="auto"/>
            <w:tcPrChange w:id="52" w:author="NASA-BAK" w:date="2018-09-14T16:04:00Z">
              <w:tcPr>
                <w:tcW w:w="2952" w:type="dxa"/>
                <w:tcBorders>
                  <w:top w:val="single" w:sz="4" w:space="0" w:color="auto"/>
                  <w:left w:val="single" w:sz="4" w:space="0" w:color="auto"/>
                  <w:bottom w:val="single" w:sz="4" w:space="0" w:color="auto"/>
                  <w:right w:val="nil"/>
                </w:tcBorders>
                <w:shd w:val="clear" w:color="auto" w:fill="auto"/>
              </w:tcPr>
            </w:tcPrChange>
          </w:tcPr>
          <w:p w:rsidR="00896507" w:rsidRPr="00D02253" w:rsidRDefault="00896507" w:rsidP="00E73699">
            <w:pPr>
              <w:pStyle w:val="PlainText"/>
              <w:spacing w:before="100" w:beforeAutospacing="1" w:after="120"/>
              <w:rPr>
                <w:rFonts w:ascii="Times New Roman" w:hAnsi="Times New Roman"/>
                <w:sz w:val="24"/>
                <w:szCs w:val="24"/>
              </w:rPr>
            </w:pPr>
            <w:r w:rsidRPr="00D02253">
              <w:rPr>
                <w:rFonts w:ascii="Times New Roman" w:hAnsi="Times New Roman"/>
                <w:sz w:val="24"/>
                <w:szCs w:val="24"/>
              </w:rPr>
              <w:t>460-470</w:t>
            </w:r>
          </w:p>
        </w:tc>
        <w:tc>
          <w:tcPr>
            <w:tcW w:w="5904" w:type="dxa"/>
            <w:gridSpan w:val="2"/>
            <w:tcBorders>
              <w:top w:val="single" w:sz="4" w:space="0" w:color="auto"/>
              <w:left w:val="nil"/>
              <w:bottom w:val="single" w:sz="4" w:space="0" w:color="auto"/>
              <w:right w:val="single" w:sz="4" w:space="0" w:color="auto"/>
            </w:tcBorders>
            <w:shd w:val="clear" w:color="auto" w:fill="auto"/>
            <w:tcPrChange w:id="53" w:author="NASA-BAK" w:date="2018-09-14T16:04:00Z">
              <w:tcPr>
                <w:tcW w:w="5904" w:type="dxa"/>
                <w:gridSpan w:val="2"/>
                <w:tcBorders>
                  <w:top w:val="single" w:sz="4" w:space="0" w:color="auto"/>
                  <w:left w:val="nil"/>
                  <w:bottom w:val="single" w:sz="4" w:space="0" w:color="auto"/>
                  <w:right w:val="single" w:sz="4" w:space="0" w:color="auto"/>
                </w:tcBorders>
                <w:shd w:val="clear" w:color="auto" w:fill="auto"/>
              </w:tcPr>
            </w:tcPrChange>
          </w:tcPr>
          <w:p w:rsidR="00896507" w:rsidRPr="00D02253" w:rsidRDefault="00896507" w:rsidP="00E73699">
            <w:pPr>
              <w:pStyle w:val="PlainText"/>
              <w:spacing w:after="120"/>
              <w:rPr>
                <w:rFonts w:ascii="Times New Roman" w:hAnsi="Times New Roman"/>
                <w:sz w:val="24"/>
                <w:szCs w:val="24"/>
              </w:rPr>
            </w:pPr>
            <w:r w:rsidRPr="00D02253">
              <w:rPr>
                <w:rFonts w:ascii="Times New Roman" w:hAnsi="Times New Roman"/>
                <w:sz w:val="24"/>
                <w:szCs w:val="24"/>
              </w:rPr>
              <w:t>FIXED</w:t>
            </w:r>
          </w:p>
          <w:p w:rsidR="00896507" w:rsidRPr="00D02253" w:rsidRDefault="00896507" w:rsidP="00E73699">
            <w:pPr>
              <w:pStyle w:val="PlainText"/>
              <w:spacing w:after="120"/>
              <w:rPr>
                <w:rFonts w:ascii="Times New Roman" w:hAnsi="Times New Roman"/>
                <w:sz w:val="24"/>
                <w:szCs w:val="24"/>
              </w:rPr>
            </w:pPr>
            <w:r w:rsidRPr="00D02253">
              <w:rPr>
                <w:rFonts w:ascii="Times New Roman" w:hAnsi="Times New Roman"/>
                <w:sz w:val="24"/>
                <w:szCs w:val="24"/>
              </w:rPr>
              <w:t>MOBILE 5.286AA</w:t>
            </w:r>
          </w:p>
          <w:p w:rsidR="00896507" w:rsidRPr="00D02253" w:rsidRDefault="00B0033B" w:rsidP="00E73699">
            <w:pPr>
              <w:pStyle w:val="PlainText"/>
              <w:spacing w:after="120"/>
              <w:rPr>
                <w:rFonts w:ascii="Times New Roman" w:hAnsi="Times New Roman"/>
                <w:sz w:val="24"/>
                <w:szCs w:val="24"/>
              </w:rPr>
            </w:pPr>
            <w:ins w:id="54" w:author="NASA-BAK" w:date="2018-09-14T08:59:00Z">
              <w:r w:rsidRPr="00D02253">
                <w:rPr>
                  <w:rFonts w:ascii="Times New Roman" w:hAnsi="Times New Roman"/>
                  <w:sz w:val="24"/>
                  <w:szCs w:val="24"/>
                </w:rPr>
                <w:t>METEOROLOGICAL-SATELLITE</w:t>
              </w:r>
              <w:r w:rsidRPr="00B0033B" w:rsidDel="00B0033B">
                <w:rPr>
                  <w:rFonts w:ascii="Times New Roman" w:hAnsi="Times New Roman"/>
                  <w:sz w:val="24"/>
                  <w:szCs w:val="24"/>
                </w:rPr>
                <w:t xml:space="preserve"> </w:t>
              </w:r>
            </w:ins>
            <w:del w:id="55" w:author="NASA-BAK" w:date="2018-09-14T08:59:00Z">
              <w:r w:rsidRPr="00B0033B" w:rsidDel="00B0033B">
                <w:rPr>
                  <w:rFonts w:ascii="Times New Roman" w:hAnsi="Times New Roman"/>
                  <w:sz w:val="24"/>
                  <w:szCs w:val="24"/>
                </w:rPr>
                <w:delText xml:space="preserve">Meteorological-satellite </w:delText>
              </w:r>
            </w:del>
            <w:r w:rsidRPr="00B0033B">
              <w:rPr>
                <w:rFonts w:ascii="Times New Roman" w:hAnsi="Times New Roman"/>
                <w:sz w:val="24"/>
                <w:szCs w:val="24"/>
              </w:rPr>
              <w:t>(space-to-Earth)</w:t>
            </w:r>
            <w:r w:rsidR="00896507" w:rsidRPr="00D02253">
              <w:rPr>
                <w:rFonts w:ascii="Times New Roman" w:hAnsi="Times New Roman"/>
                <w:sz w:val="24"/>
                <w:szCs w:val="24"/>
              </w:rPr>
              <w:t xml:space="preserve"> </w:t>
            </w:r>
          </w:p>
          <w:p w:rsidR="00896507" w:rsidRDefault="00B0033B" w:rsidP="00E73699">
            <w:pPr>
              <w:pStyle w:val="PlainText"/>
              <w:spacing w:after="120"/>
              <w:rPr>
                <w:ins w:id="56" w:author="NASA-BAK" w:date="2018-09-14T09:00:00Z"/>
                <w:rFonts w:ascii="Times New Roman" w:hAnsi="Times New Roman"/>
                <w:sz w:val="24"/>
                <w:szCs w:val="24"/>
              </w:rPr>
            </w:pPr>
            <w:ins w:id="57" w:author="NASA-BAK" w:date="2018-09-14T09:00:00Z">
              <w:r w:rsidRPr="00D02253">
                <w:rPr>
                  <w:rFonts w:ascii="Times New Roman" w:hAnsi="Times New Roman"/>
                  <w:sz w:val="24"/>
                  <w:szCs w:val="24"/>
                </w:rPr>
                <w:t>EARTH-EXPLORATION-SATELLITE (space-to-Earth)</w:t>
              </w:r>
            </w:ins>
          </w:p>
          <w:p w:rsidR="00B0033B" w:rsidRPr="00D02253" w:rsidRDefault="00B0033B" w:rsidP="00E73699">
            <w:pPr>
              <w:pStyle w:val="PlainText"/>
              <w:spacing w:after="120"/>
              <w:rPr>
                <w:rFonts w:ascii="Times New Roman" w:hAnsi="Times New Roman"/>
                <w:sz w:val="24"/>
                <w:szCs w:val="24"/>
              </w:rPr>
            </w:pPr>
          </w:p>
          <w:p w:rsidR="00896507" w:rsidRPr="00D02253" w:rsidRDefault="00896507" w:rsidP="00E73699">
            <w:pPr>
              <w:pStyle w:val="PlainText"/>
              <w:spacing w:after="120"/>
              <w:rPr>
                <w:ins w:id="58" w:author="Houts, Jacquelynne (GRC-MSC0)" w:date="2018-09-14T09:33:00Z"/>
                <w:rFonts w:ascii="Times New Roman" w:hAnsi="Times New Roman"/>
                <w:sz w:val="24"/>
                <w:szCs w:val="24"/>
              </w:rPr>
            </w:pPr>
            <w:r w:rsidRPr="00D02253">
              <w:rPr>
                <w:rFonts w:ascii="Times New Roman" w:hAnsi="Times New Roman"/>
                <w:sz w:val="24"/>
                <w:szCs w:val="24"/>
              </w:rPr>
              <w:t>5.287 5.288 5.290</w:t>
            </w:r>
            <w:ins w:id="59" w:author="NASA-BAK" w:date="2018-09-14T08:55:00Z">
              <w:r w:rsidR="00B0033B" w:rsidRPr="00D02253">
                <w:rPr>
                  <w:rFonts w:ascii="Times New Roman" w:hAnsi="Times New Roman"/>
                  <w:sz w:val="24"/>
                  <w:szCs w:val="24"/>
                </w:rPr>
                <w:t xml:space="preserve"> ADD 5.A103</w:t>
              </w:r>
            </w:ins>
            <w:ins w:id="60" w:author="Houts, Jacquelynne (GRC-MSC0)" w:date="2018-09-14T09:33:00Z">
              <w:r w:rsidRPr="00D02253">
                <w:rPr>
                  <w:rFonts w:ascii="Times New Roman" w:hAnsi="Times New Roman"/>
                  <w:sz w:val="24"/>
                  <w:szCs w:val="24"/>
                </w:rPr>
                <w:t xml:space="preserve">  </w:t>
              </w:r>
            </w:ins>
          </w:p>
          <w:p w:rsidR="00896507" w:rsidRPr="00D02253" w:rsidRDefault="00B0033B" w:rsidP="00B0033B">
            <w:pPr>
              <w:pStyle w:val="PlainText"/>
              <w:spacing w:after="120"/>
              <w:rPr>
                <w:rFonts w:ascii="Times New Roman" w:hAnsi="Times New Roman"/>
                <w:sz w:val="24"/>
                <w:szCs w:val="24"/>
              </w:rPr>
            </w:pPr>
            <w:ins w:id="61" w:author="NASA-BAK" w:date="2018-09-14T08:54:00Z">
              <w:r w:rsidRPr="00D02253">
                <w:rPr>
                  <w:rFonts w:ascii="Times New Roman" w:hAnsi="Times New Roman"/>
                  <w:sz w:val="24"/>
                  <w:szCs w:val="24"/>
                </w:rPr>
                <w:t>ADD 5.B103</w:t>
              </w:r>
            </w:ins>
            <w:ins w:id="62" w:author="Houts, Jacquelynne (GRC-MSC0)" w:date="2018-09-14T09:33:00Z">
              <w:r>
                <w:rPr>
                  <w:rFonts w:ascii="Times New Roman" w:hAnsi="Times New Roman"/>
                  <w:sz w:val="24"/>
                  <w:szCs w:val="24"/>
                </w:rPr>
                <w:t xml:space="preserve"> </w:t>
              </w:r>
            </w:ins>
            <w:ins w:id="63" w:author="NASA-BAK" w:date="2018-09-14T08:54:00Z">
              <w:r w:rsidRPr="00D02253">
                <w:rPr>
                  <w:rFonts w:ascii="Times New Roman" w:hAnsi="Times New Roman"/>
                  <w:sz w:val="24"/>
                  <w:szCs w:val="24"/>
                </w:rPr>
                <w:t>ADD 5.C103</w:t>
              </w:r>
            </w:ins>
          </w:p>
        </w:tc>
      </w:tr>
    </w:tbl>
    <w:p w:rsidR="00896507" w:rsidRPr="00797294" w:rsidRDefault="00896507" w:rsidP="00896507">
      <w:pPr>
        <w:pStyle w:val="PlainText"/>
        <w:spacing w:after="120"/>
        <w:rPr>
          <w:rFonts w:ascii="Times New Roman" w:hAnsi="Times New Roman"/>
          <w:sz w:val="24"/>
          <w:szCs w:val="24"/>
        </w:rPr>
      </w:pPr>
    </w:p>
    <w:p w:rsidR="00896507" w:rsidRDefault="00896507" w:rsidP="00896507">
      <w:pPr>
        <w:spacing w:after="120"/>
      </w:pPr>
      <w:r w:rsidRPr="00797294">
        <w:rPr>
          <w:b/>
        </w:rPr>
        <w:t>Reason</w:t>
      </w:r>
      <w:r w:rsidRPr="00797294">
        <w:t xml:space="preserve">:  The upgrade from the secondary MetSat and EESS allocations to primary will bring </w:t>
      </w:r>
      <w:r>
        <w:t xml:space="preserve">regulatory </w:t>
      </w:r>
      <w:r w:rsidRPr="00797294">
        <w:t>stability and certainty to the space agencies involved in Satellite Data Collection Programs</w:t>
      </w:r>
      <w:r>
        <w:t xml:space="preserve">.  </w:t>
      </w:r>
      <w:r w:rsidRPr="006265A2">
        <w:t>With this upgrade, inclusion of this band in footnote 5.289 is no longer necessary.</w:t>
      </w:r>
      <w:r>
        <w:t xml:space="preserve">  Also, this upgraded allocation </w:t>
      </w:r>
      <w:r w:rsidRPr="00797294">
        <w:t xml:space="preserve">will ease coordination </w:t>
      </w:r>
      <w:r>
        <w:t>effort for</w:t>
      </w:r>
      <w:r w:rsidRPr="00797294">
        <w:t xml:space="preserve"> Administrations.  </w:t>
      </w:r>
    </w:p>
    <w:p w:rsidR="00896507" w:rsidRDefault="00896507" w:rsidP="00896507">
      <w:pPr>
        <w:spacing w:after="120"/>
      </w:pPr>
    </w:p>
    <w:p w:rsidR="00896507" w:rsidRPr="00797294" w:rsidRDefault="00896507" w:rsidP="00896507">
      <w:pPr>
        <w:spacing w:after="120"/>
      </w:pPr>
    </w:p>
    <w:p w:rsidR="00896507" w:rsidRPr="00797294" w:rsidRDefault="00896507" w:rsidP="00896507">
      <w:pPr>
        <w:pStyle w:val="PlainText"/>
        <w:spacing w:after="120"/>
      </w:pPr>
      <w:r w:rsidRPr="006265A2">
        <w:rPr>
          <w:sz w:val="24"/>
          <w:szCs w:val="24"/>
          <w:lang w:val="en-AU"/>
        </w:rPr>
        <w:t>.</w:t>
      </w:r>
    </w:p>
    <w:p w:rsidR="00896507" w:rsidRPr="00797294" w:rsidRDefault="00896507" w:rsidP="00896507">
      <w:pPr>
        <w:pStyle w:val="PlainText"/>
        <w:spacing w:after="120"/>
        <w:rPr>
          <w:rFonts w:ascii="Times New Roman" w:hAnsi="Times New Roman"/>
          <w:b/>
          <w:sz w:val="24"/>
          <w:szCs w:val="24"/>
        </w:rPr>
      </w:pPr>
      <w:r w:rsidRPr="00797294">
        <w:rPr>
          <w:rFonts w:ascii="Times New Roman" w:hAnsi="Times New Roman"/>
          <w:b/>
          <w:sz w:val="24"/>
          <w:szCs w:val="24"/>
        </w:rPr>
        <w:t>ADD</w:t>
      </w:r>
      <w:r w:rsidRPr="00797294">
        <w:rPr>
          <w:rFonts w:ascii="Times New Roman" w:hAnsi="Times New Roman"/>
          <w:b/>
          <w:sz w:val="24"/>
          <w:szCs w:val="24"/>
        </w:rPr>
        <w:tab/>
      </w:r>
      <w:r w:rsidRPr="0022640B">
        <w:rPr>
          <w:rFonts w:ascii="Times New Roman" w:hAnsi="Times New Roman"/>
          <w:sz w:val="24"/>
          <w:szCs w:val="24"/>
        </w:rPr>
        <w:t>USA/AI 1.3/2</w:t>
      </w:r>
    </w:p>
    <w:p w:rsidR="00896507" w:rsidRDefault="00896507" w:rsidP="00896507">
      <w:pPr>
        <w:spacing w:after="120"/>
        <w:rPr>
          <w:sz w:val="16"/>
          <w:szCs w:val="16"/>
        </w:rPr>
      </w:pPr>
      <w:r w:rsidRPr="00797294">
        <w:rPr>
          <w:b/>
        </w:rPr>
        <w:t>5.A103</w:t>
      </w:r>
      <w:r w:rsidRPr="00797294">
        <w:tab/>
        <w:t xml:space="preserve"> </w:t>
      </w:r>
      <w:r w:rsidRPr="002415AC">
        <w:t>In the frequency band 460-470 MHz,</w:t>
      </w:r>
      <w:r>
        <w:t xml:space="preserve"> </w:t>
      </w:r>
      <w:r w:rsidRPr="002415AC">
        <w:t>Resolution [B1</w:t>
      </w:r>
      <w:r>
        <w:t>0</w:t>
      </w:r>
      <w:r w:rsidRPr="002415AC">
        <w:t xml:space="preserve">3] (WRC-19) shall apply.     </w:t>
      </w:r>
      <w:r w:rsidRPr="008F31D2">
        <w:rPr>
          <w:sz w:val="16"/>
          <w:szCs w:val="16"/>
        </w:rPr>
        <w:t>(WRC-19)</w:t>
      </w:r>
    </w:p>
    <w:p w:rsidR="00896507" w:rsidRPr="008F31D2" w:rsidRDefault="00896507" w:rsidP="00896507">
      <w:pPr>
        <w:spacing w:after="120"/>
        <w:rPr>
          <w:sz w:val="16"/>
          <w:szCs w:val="16"/>
        </w:rPr>
      </w:pPr>
    </w:p>
    <w:p w:rsidR="00896507" w:rsidRPr="00797294" w:rsidRDefault="00896507" w:rsidP="00896507">
      <w:pPr>
        <w:pStyle w:val="PlainText"/>
        <w:spacing w:after="120"/>
        <w:rPr>
          <w:rFonts w:ascii="Times New Roman" w:hAnsi="Times New Roman"/>
          <w:sz w:val="24"/>
          <w:szCs w:val="24"/>
        </w:rPr>
      </w:pPr>
    </w:p>
    <w:p w:rsidR="00896507" w:rsidRDefault="00896507" w:rsidP="00896507">
      <w:pPr>
        <w:pStyle w:val="PlainText"/>
        <w:spacing w:after="120"/>
        <w:rPr>
          <w:rFonts w:ascii="Times New Roman" w:hAnsi="Times New Roman"/>
          <w:sz w:val="24"/>
          <w:szCs w:val="24"/>
        </w:rPr>
      </w:pPr>
    </w:p>
    <w:p w:rsidR="00896507" w:rsidRPr="00797294" w:rsidRDefault="00896507" w:rsidP="00896507">
      <w:pPr>
        <w:pStyle w:val="PlainText"/>
        <w:spacing w:after="120"/>
        <w:rPr>
          <w:rFonts w:ascii="Times New Roman" w:hAnsi="Times New Roman"/>
          <w:sz w:val="24"/>
          <w:szCs w:val="24"/>
        </w:rPr>
      </w:pPr>
    </w:p>
    <w:p w:rsidR="00896507" w:rsidRDefault="00896507" w:rsidP="00896507">
      <w:pPr>
        <w:spacing w:after="120"/>
      </w:pPr>
      <w:r w:rsidRPr="006265A2">
        <w:rPr>
          <w:b/>
        </w:rPr>
        <w:t>MOD</w:t>
      </w:r>
      <w:r w:rsidRPr="0022640B">
        <w:rPr>
          <w:b/>
        </w:rPr>
        <w:tab/>
      </w:r>
      <w:r w:rsidRPr="0022640B">
        <w:t>USA/AI 1.3/</w:t>
      </w:r>
      <w:r>
        <w:t>3</w:t>
      </w:r>
    </w:p>
    <w:p w:rsidR="00896507" w:rsidRPr="0022640B" w:rsidRDefault="00896507" w:rsidP="00896507">
      <w:pPr>
        <w:spacing w:after="12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4" w:author="NASA-BAK" w:date="2018-09-14T16:0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333"/>
        <w:gridCol w:w="2458"/>
        <w:gridCol w:w="8"/>
        <w:gridCol w:w="4147"/>
        <w:gridCol w:w="8"/>
        <w:tblGridChange w:id="65">
          <w:tblGrid>
            <w:gridCol w:w="3367"/>
            <w:gridCol w:w="2473"/>
            <w:gridCol w:w="7"/>
            <w:gridCol w:w="4213"/>
            <w:gridCol w:w="7"/>
          </w:tblGrid>
        </w:tblGridChange>
      </w:tblGrid>
      <w:tr w:rsidR="00896507" w:rsidRPr="006265A2" w:rsidTr="00E73699">
        <w:trPr>
          <w:jc w:val="center"/>
          <w:trPrChange w:id="66" w:author="NASA-BAK" w:date="2018-09-14T16:04:00Z">
            <w:trPr>
              <w:jc w:val="center"/>
            </w:trPr>
          </w:trPrChange>
        </w:trPr>
        <w:tc>
          <w:tcPr>
            <w:tcW w:w="11475" w:type="dxa"/>
            <w:gridSpan w:val="5"/>
            <w:shd w:val="clear" w:color="auto" w:fill="auto"/>
            <w:tcPrChange w:id="67" w:author="NASA-BAK" w:date="2018-09-14T16:04:00Z">
              <w:tcPr>
                <w:tcW w:w="11475" w:type="dxa"/>
                <w:gridSpan w:val="5"/>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t>Allocation to services</w:t>
            </w:r>
          </w:p>
        </w:tc>
      </w:tr>
      <w:tr w:rsidR="00896507" w:rsidRPr="006265A2" w:rsidTr="00E73699">
        <w:trPr>
          <w:gridAfter w:val="1"/>
          <w:wAfter w:w="8" w:type="dxa"/>
          <w:jc w:val="center"/>
          <w:trPrChange w:id="68" w:author="NASA-BAK" w:date="2018-09-14T16:04:00Z">
            <w:trPr>
              <w:gridAfter w:val="1"/>
              <w:wAfter w:w="8" w:type="dxa"/>
              <w:jc w:val="center"/>
            </w:trPr>
          </w:trPrChange>
        </w:trPr>
        <w:tc>
          <w:tcPr>
            <w:tcW w:w="3676" w:type="dxa"/>
            <w:tcBorders>
              <w:bottom w:val="single" w:sz="4" w:space="0" w:color="auto"/>
            </w:tcBorders>
            <w:shd w:val="clear" w:color="auto" w:fill="auto"/>
            <w:tcPrChange w:id="69" w:author="NASA-BAK" w:date="2018-09-14T16:04:00Z">
              <w:tcPr>
                <w:tcW w:w="3676" w:type="dxa"/>
                <w:tcBorders>
                  <w:bottom w:val="single" w:sz="4" w:space="0" w:color="auto"/>
                </w:tcBorders>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t xml:space="preserve">Region 1 </w:t>
            </w:r>
          </w:p>
        </w:tc>
        <w:tc>
          <w:tcPr>
            <w:tcW w:w="2952" w:type="dxa"/>
            <w:tcBorders>
              <w:bottom w:val="single" w:sz="4" w:space="0" w:color="auto"/>
            </w:tcBorders>
            <w:shd w:val="clear" w:color="auto" w:fill="auto"/>
            <w:tcPrChange w:id="70" w:author="NASA-BAK" w:date="2018-09-14T16:04:00Z">
              <w:tcPr>
                <w:tcW w:w="2952" w:type="dxa"/>
                <w:tcBorders>
                  <w:bottom w:val="single" w:sz="4" w:space="0" w:color="auto"/>
                </w:tcBorders>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t xml:space="preserve">Region 2 </w:t>
            </w:r>
          </w:p>
        </w:tc>
        <w:tc>
          <w:tcPr>
            <w:tcW w:w="4839" w:type="dxa"/>
            <w:gridSpan w:val="2"/>
            <w:tcBorders>
              <w:bottom w:val="single" w:sz="4" w:space="0" w:color="auto"/>
            </w:tcBorders>
            <w:shd w:val="clear" w:color="auto" w:fill="auto"/>
            <w:tcPrChange w:id="71" w:author="NASA-BAK" w:date="2018-09-14T16:04:00Z">
              <w:tcPr>
                <w:tcW w:w="4839" w:type="dxa"/>
                <w:gridSpan w:val="2"/>
                <w:tcBorders>
                  <w:bottom w:val="single" w:sz="4" w:space="0" w:color="auto"/>
                </w:tcBorders>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t>Region 3</w:t>
            </w:r>
          </w:p>
        </w:tc>
      </w:tr>
      <w:tr w:rsidR="00896507" w:rsidRPr="006265A2" w:rsidTr="00E73699">
        <w:trPr>
          <w:gridAfter w:val="1"/>
          <w:wAfter w:w="8" w:type="dxa"/>
          <w:jc w:val="center"/>
          <w:trPrChange w:id="72" w:author="NASA-BAK" w:date="2018-09-14T16:04:00Z">
            <w:trPr>
              <w:gridAfter w:val="1"/>
              <w:wAfter w:w="8" w:type="dxa"/>
              <w:jc w:val="center"/>
            </w:trPr>
          </w:trPrChange>
        </w:trPr>
        <w:tc>
          <w:tcPr>
            <w:tcW w:w="3676" w:type="dxa"/>
            <w:tcBorders>
              <w:bottom w:val="single" w:sz="4" w:space="0" w:color="auto"/>
            </w:tcBorders>
            <w:shd w:val="clear" w:color="auto" w:fill="auto"/>
            <w:tcPrChange w:id="73" w:author="NASA-BAK" w:date="2018-09-14T16:04:00Z">
              <w:tcPr>
                <w:tcW w:w="3676" w:type="dxa"/>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1 690-1 700</w:t>
            </w:r>
          </w:p>
          <w:p w:rsidR="00896507" w:rsidRPr="0022640B" w:rsidRDefault="00896507" w:rsidP="00E73699">
            <w:pPr>
              <w:autoSpaceDE w:val="0"/>
              <w:autoSpaceDN w:val="0"/>
              <w:adjustRightInd w:val="0"/>
              <w:rPr>
                <w:lang w:val="en-CA" w:eastAsia="en-CA"/>
              </w:rPr>
            </w:pPr>
            <w:r w:rsidRPr="0022640B">
              <w:rPr>
                <w:lang w:val="en-CA" w:eastAsia="en-CA"/>
              </w:rPr>
              <w:t>METEOROLOGICAL AIDS</w:t>
            </w:r>
          </w:p>
          <w:p w:rsidR="00896507" w:rsidRPr="0022640B" w:rsidRDefault="00896507" w:rsidP="00E73699">
            <w:pPr>
              <w:autoSpaceDE w:val="0"/>
              <w:autoSpaceDN w:val="0"/>
              <w:adjustRightInd w:val="0"/>
              <w:rPr>
                <w:lang w:val="en-CA" w:eastAsia="en-CA"/>
              </w:rPr>
            </w:pPr>
            <w:r w:rsidRPr="0022640B">
              <w:rPr>
                <w:lang w:val="en-CA" w:eastAsia="en-CA"/>
              </w:rPr>
              <w:t xml:space="preserve">METEOROLOGICAL-SATELLITE </w:t>
            </w:r>
            <w:r w:rsidRPr="0022640B">
              <w:rPr>
                <w:rFonts w:ascii="TimesNewRomanPSMT" w:hAnsi="TimesNewRomanPSMT" w:cs="TimesNewRomanPSMT"/>
                <w:lang w:val="en-CA" w:eastAsia="en-CA"/>
              </w:rPr>
              <w:t>(space-to-Earth)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Fixed</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Mobile except aeronautical mobile</w:t>
            </w:r>
          </w:p>
          <w:p w:rsidR="00896507" w:rsidRPr="0022640B" w:rsidRDefault="009B7247" w:rsidP="00E73699">
            <w:pPr>
              <w:pStyle w:val="PlainText"/>
              <w:spacing w:before="100" w:beforeAutospacing="1" w:after="120"/>
              <w:rPr>
                <w:rFonts w:ascii="Times New Roman" w:hAnsi="Times New Roman"/>
                <w:sz w:val="24"/>
                <w:szCs w:val="24"/>
              </w:rPr>
            </w:pPr>
            <w:ins w:id="74" w:author="NASA-BAK" w:date="2018-09-14T09:03:00Z">
              <w:r w:rsidRPr="0022640B">
                <w:rPr>
                  <w:rFonts w:ascii="TimesNewRomanPSMT" w:hAnsi="TimesNewRomanPSMT" w:cs="TimesNewRomanPSMT"/>
                  <w:sz w:val="24"/>
                  <w:szCs w:val="24"/>
                  <w:lang w:val="en-CA" w:eastAsia="en-CA"/>
                </w:rPr>
                <w:t xml:space="preserve">MOD </w:t>
              </w:r>
            </w:ins>
            <w:r w:rsidR="00896507" w:rsidRPr="0022640B">
              <w:rPr>
                <w:rFonts w:ascii="TimesNewRomanPSMT" w:hAnsi="TimesNewRomanPSMT" w:cs="TimesNewRomanPSMT"/>
                <w:sz w:val="24"/>
                <w:szCs w:val="24"/>
                <w:lang w:val="en-CA" w:eastAsia="en-CA"/>
              </w:rPr>
              <w:t>5.289 5.341 5.382</w:t>
            </w:r>
          </w:p>
        </w:tc>
        <w:tc>
          <w:tcPr>
            <w:tcW w:w="7791" w:type="dxa"/>
            <w:gridSpan w:val="3"/>
            <w:tcBorders>
              <w:bottom w:val="single" w:sz="4" w:space="0" w:color="auto"/>
            </w:tcBorders>
            <w:shd w:val="clear" w:color="auto" w:fill="auto"/>
            <w:tcPrChange w:id="75" w:author="NASA-BAK" w:date="2018-09-14T16:04:00Z">
              <w:tcPr>
                <w:tcW w:w="7791" w:type="dxa"/>
                <w:gridSpan w:val="3"/>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1 690-1 700</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 AIDS</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METEOROLOGICAL-SATELLITE (space-to-Earth)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Default="00896507" w:rsidP="00E73699">
            <w:pPr>
              <w:autoSpaceDE w:val="0"/>
              <w:autoSpaceDN w:val="0"/>
              <w:adjustRightInd w:val="0"/>
              <w:rPr>
                <w:ins w:id="76" w:author="NASA-BAK" w:date="2018-09-14T09:03:00Z"/>
                <w:rFonts w:ascii="TimesNewRomanPSMT" w:hAnsi="TimesNewRomanPSMT" w:cs="TimesNewRomanPSMT"/>
                <w:lang w:val="en-CA" w:eastAsia="en-CA"/>
              </w:rPr>
            </w:pPr>
          </w:p>
          <w:p w:rsidR="009B7247" w:rsidRPr="0022640B" w:rsidRDefault="009B7247" w:rsidP="00E73699">
            <w:pPr>
              <w:autoSpaceDE w:val="0"/>
              <w:autoSpaceDN w:val="0"/>
              <w:adjustRightInd w:val="0"/>
              <w:rPr>
                <w:ins w:id="77" w:author="NASA-BAK" w:date="2018-09-14T16:04:00Z"/>
                <w:rFonts w:ascii="TimesNewRomanPSMT" w:hAnsi="TimesNewRomanPSMT" w:cs="TimesNewRomanPSMT"/>
                <w:lang w:val="en-CA" w:eastAsia="en-CA"/>
              </w:rPr>
            </w:pPr>
          </w:p>
          <w:p w:rsidR="00896507" w:rsidRPr="0022640B" w:rsidRDefault="009B7247" w:rsidP="00E73699">
            <w:pPr>
              <w:pStyle w:val="PlainText"/>
              <w:spacing w:before="100" w:beforeAutospacing="1" w:after="120"/>
              <w:rPr>
                <w:rFonts w:ascii="Times New Roman" w:hAnsi="Times New Roman"/>
                <w:sz w:val="24"/>
                <w:szCs w:val="24"/>
              </w:rPr>
            </w:pPr>
            <w:ins w:id="78" w:author="NASA-BAK" w:date="2018-09-14T09:03:00Z">
              <w:r w:rsidRPr="0022640B">
                <w:rPr>
                  <w:rFonts w:ascii="TimesNewRomanPSMT" w:hAnsi="TimesNewRomanPSMT" w:cs="TimesNewRomanPSMT"/>
                  <w:sz w:val="24"/>
                  <w:szCs w:val="24"/>
                  <w:lang w:val="en-CA" w:eastAsia="en-CA"/>
                </w:rPr>
                <w:t xml:space="preserve">MOD </w:t>
              </w:r>
            </w:ins>
            <w:r w:rsidR="00896507" w:rsidRPr="0022640B">
              <w:rPr>
                <w:rFonts w:ascii="TimesNewRomanPSMT" w:hAnsi="TimesNewRomanPSMT" w:cs="TimesNewRomanPSMT"/>
                <w:sz w:val="24"/>
                <w:szCs w:val="24"/>
                <w:lang w:val="en-CA" w:eastAsia="en-CA"/>
              </w:rPr>
              <w:t>5.289 5.341 5.381</w:t>
            </w:r>
          </w:p>
        </w:tc>
      </w:tr>
      <w:tr w:rsidR="00896507" w:rsidRPr="00797294" w:rsidTr="00E73699">
        <w:trPr>
          <w:jc w:val="center"/>
          <w:trPrChange w:id="79" w:author="NASA-BAK" w:date="2018-09-14T16:04:00Z">
            <w:trPr>
              <w:jc w:val="center"/>
            </w:trPr>
          </w:trPrChange>
        </w:trPr>
        <w:tc>
          <w:tcPr>
            <w:tcW w:w="6636" w:type="dxa"/>
            <w:gridSpan w:val="3"/>
            <w:tcBorders>
              <w:bottom w:val="single" w:sz="4" w:space="0" w:color="auto"/>
            </w:tcBorders>
            <w:shd w:val="clear" w:color="auto" w:fill="auto"/>
            <w:tcPrChange w:id="80" w:author="NASA-BAK" w:date="2018-09-14T16:04:00Z">
              <w:tcPr>
                <w:tcW w:w="6636" w:type="dxa"/>
                <w:gridSpan w:val="3"/>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1 700-1 710</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FIXED</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METEOROLOGICAL-SATELLITE (space-to-Earth)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MOBILE except aeronautical mobile</w:t>
            </w: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9B7247" w:rsidP="00E73699">
            <w:pPr>
              <w:autoSpaceDE w:val="0"/>
              <w:autoSpaceDN w:val="0"/>
              <w:adjustRightInd w:val="0"/>
              <w:rPr>
                <w:rFonts w:ascii="TimesNewRomanPSMT" w:hAnsi="TimesNewRomanPSMT" w:cs="TimesNewRomanPSMT"/>
                <w:lang w:val="en-CA" w:eastAsia="en-CA"/>
              </w:rPr>
            </w:pPr>
            <w:ins w:id="81" w:author="NASA-BAK" w:date="2018-09-14T09:03:00Z">
              <w:r w:rsidRPr="0022640B">
                <w:rPr>
                  <w:rFonts w:ascii="TimesNewRomanPSMT" w:hAnsi="TimesNewRomanPSMT" w:cs="TimesNewRomanPSMT"/>
                  <w:lang w:val="en-CA" w:eastAsia="en-CA"/>
                </w:rPr>
                <w:t xml:space="preserve">MOD </w:t>
              </w:r>
            </w:ins>
            <w:r w:rsidR="00896507" w:rsidRPr="0022640B">
              <w:rPr>
                <w:rFonts w:ascii="TimesNewRomanPSMT" w:hAnsi="TimesNewRomanPSMT" w:cs="TimesNewRomanPSMT"/>
                <w:lang w:val="en-CA" w:eastAsia="en-CA"/>
              </w:rPr>
              <w:t>5.289 5.341</w:t>
            </w:r>
          </w:p>
        </w:tc>
        <w:tc>
          <w:tcPr>
            <w:tcW w:w="4839" w:type="dxa"/>
            <w:gridSpan w:val="2"/>
            <w:tcBorders>
              <w:bottom w:val="single" w:sz="4" w:space="0" w:color="auto"/>
            </w:tcBorders>
            <w:shd w:val="clear" w:color="auto" w:fill="auto"/>
            <w:tcPrChange w:id="82" w:author="NASA-BAK" w:date="2018-09-14T16:04:00Z">
              <w:tcPr>
                <w:tcW w:w="4839" w:type="dxa"/>
                <w:gridSpan w:val="2"/>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1 700-1 710</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FIXED</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METEOROLOGICAL-SATELLITE (space-to-Earth)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MOBILE except aeronautical mobile</w:t>
            </w: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Default="00896507" w:rsidP="00E73699">
            <w:pPr>
              <w:autoSpaceDE w:val="0"/>
              <w:autoSpaceDN w:val="0"/>
              <w:adjustRightInd w:val="0"/>
              <w:rPr>
                <w:rFonts w:ascii="TimesNewRomanPSMT" w:hAnsi="TimesNewRomanPSMT" w:cs="TimesNewRomanPSMT"/>
                <w:lang w:val="en-CA" w:eastAsia="en-CA"/>
              </w:rPr>
            </w:pPr>
          </w:p>
          <w:p w:rsidR="00896507" w:rsidRPr="0022640B" w:rsidRDefault="009B7247" w:rsidP="00E73699">
            <w:pPr>
              <w:autoSpaceDE w:val="0"/>
              <w:autoSpaceDN w:val="0"/>
              <w:adjustRightInd w:val="0"/>
              <w:rPr>
                <w:rFonts w:ascii="TimesNewRomanPSMT" w:hAnsi="TimesNewRomanPSMT" w:cs="TimesNewRomanPSMT"/>
                <w:lang w:val="en-CA" w:eastAsia="en-CA"/>
              </w:rPr>
            </w:pPr>
            <w:ins w:id="83" w:author="NASA-BAK" w:date="2018-09-14T09:03:00Z">
              <w:r w:rsidRPr="0022640B">
                <w:rPr>
                  <w:rFonts w:ascii="TimesNewRomanPSMT" w:hAnsi="TimesNewRomanPSMT" w:cs="TimesNewRomanPSMT"/>
                  <w:lang w:val="en-CA" w:eastAsia="en-CA"/>
                </w:rPr>
                <w:t xml:space="preserve">MOD </w:t>
              </w:r>
            </w:ins>
            <w:r w:rsidR="00896507" w:rsidRPr="0022640B">
              <w:rPr>
                <w:rFonts w:ascii="TimesNewRomanPSMT" w:hAnsi="TimesNewRomanPSMT" w:cs="TimesNewRomanPSMT"/>
                <w:lang w:val="en-CA" w:eastAsia="en-CA"/>
              </w:rPr>
              <w:t>5.289 5.341 5.384</w:t>
            </w:r>
          </w:p>
        </w:tc>
      </w:tr>
    </w:tbl>
    <w:p w:rsidR="00896507" w:rsidRPr="00797294" w:rsidRDefault="00896507" w:rsidP="00896507">
      <w:pPr>
        <w:pStyle w:val="PlainText"/>
        <w:spacing w:after="120"/>
        <w:rPr>
          <w:rFonts w:ascii="Times New Roman" w:hAnsi="Times New Roman"/>
          <w:sz w:val="24"/>
          <w:szCs w:val="24"/>
        </w:rPr>
      </w:pPr>
    </w:p>
    <w:p w:rsidR="00896507" w:rsidRDefault="00896507" w:rsidP="00896507">
      <w:pPr>
        <w:pStyle w:val="PlainText"/>
        <w:spacing w:after="120"/>
        <w:rPr>
          <w:rFonts w:ascii="Times New Roman" w:hAnsi="Times New Roman"/>
          <w:sz w:val="24"/>
          <w:szCs w:val="24"/>
        </w:rPr>
      </w:pPr>
    </w:p>
    <w:p w:rsidR="00896507" w:rsidRPr="003E1D4F" w:rsidRDefault="00896507" w:rsidP="00896507">
      <w:pPr>
        <w:pStyle w:val="PlainText"/>
        <w:spacing w:after="120"/>
        <w:rPr>
          <w:rFonts w:ascii="Times New Roman" w:hAnsi="Times New Roman" w:cs="Times New Roman"/>
          <w:b/>
          <w:sz w:val="24"/>
          <w:szCs w:val="24"/>
        </w:rPr>
      </w:pPr>
      <w:r w:rsidRPr="003E1D4F">
        <w:rPr>
          <w:rFonts w:ascii="Times New Roman" w:hAnsi="Times New Roman" w:cs="Times New Roman"/>
          <w:b/>
          <w:sz w:val="24"/>
          <w:szCs w:val="24"/>
        </w:rPr>
        <w:t xml:space="preserve">MOD </w:t>
      </w:r>
      <w:r w:rsidRPr="003E1D4F">
        <w:rPr>
          <w:rFonts w:ascii="Times New Roman" w:hAnsi="Times New Roman" w:cs="Times New Roman"/>
          <w:sz w:val="24"/>
          <w:szCs w:val="24"/>
        </w:rPr>
        <w:tab/>
      </w:r>
      <w:r w:rsidRPr="0022640B">
        <w:rPr>
          <w:rFonts w:ascii="Times New Roman" w:hAnsi="Times New Roman" w:cs="Times New Roman"/>
          <w:sz w:val="24"/>
          <w:szCs w:val="24"/>
        </w:rPr>
        <w:t>USA/AI 1.3/</w:t>
      </w:r>
      <w:r>
        <w:rPr>
          <w:rFonts w:ascii="Times New Roman" w:hAnsi="Times New Roman" w:cs="Times New Roman"/>
          <w:sz w:val="24"/>
          <w:szCs w:val="24"/>
        </w:rPr>
        <w:t>4</w:t>
      </w:r>
    </w:p>
    <w:p w:rsidR="00896507" w:rsidRDefault="00896507" w:rsidP="00896507">
      <w:pPr>
        <w:pStyle w:val="PlainText"/>
        <w:spacing w:after="120"/>
        <w:rPr>
          <w:rFonts w:ascii="Times New Roman" w:hAnsi="Times New Roman" w:cs="Times New Roman"/>
          <w:sz w:val="24"/>
          <w:szCs w:val="24"/>
          <w:lang w:val="en-AU"/>
        </w:rPr>
      </w:pPr>
      <w:r w:rsidRPr="003E1D4F">
        <w:rPr>
          <w:rStyle w:val="Artdef"/>
          <w:rFonts w:cs="Times New Roman"/>
          <w:sz w:val="24"/>
          <w:szCs w:val="24"/>
        </w:rPr>
        <w:t xml:space="preserve">5.289 </w:t>
      </w:r>
      <w:r w:rsidRPr="003E1D4F">
        <w:rPr>
          <w:rFonts w:ascii="Times New Roman" w:hAnsi="Times New Roman" w:cs="Times New Roman"/>
          <w:sz w:val="24"/>
          <w:szCs w:val="24"/>
          <w:lang w:val="en-AU"/>
        </w:rPr>
        <w:t xml:space="preserve">Earth exploration-satellite service applications, other than the meteorological-satellite service, may also be used in the </w:t>
      </w:r>
      <w:r w:rsidR="009B7247" w:rsidRPr="009B7247">
        <w:rPr>
          <w:rFonts w:ascii="Times New Roman" w:hAnsi="Times New Roman" w:cs="Times New Roman"/>
          <w:sz w:val="24"/>
          <w:szCs w:val="24"/>
          <w:lang w:val="en-AU"/>
        </w:rPr>
        <w:t xml:space="preserve">band </w:t>
      </w:r>
      <w:r w:rsidRPr="003E1D4F">
        <w:rPr>
          <w:rFonts w:ascii="Times New Roman" w:hAnsi="Times New Roman" w:cs="Times New Roman"/>
          <w:sz w:val="24"/>
          <w:szCs w:val="24"/>
          <w:lang w:val="en-AU"/>
        </w:rPr>
        <w:t>1</w:t>
      </w:r>
      <w:r w:rsidRPr="003E1D4F">
        <w:rPr>
          <w:rFonts w:ascii="Times New Roman" w:hAnsi="Times New Roman" w:cs="Times New Roman"/>
          <w:sz w:val="24"/>
          <w:szCs w:val="24"/>
        </w:rPr>
        <w:t> </w:t>
      </w:r>
      <w:r w:rsidRPr="003E1D4F">
        <w:rPr>
          <w:rFonts w:ascii="Times New Roman" w:hAnsi="Times New Roman" w:cs="Times New Roman"/>
          <w:sz w:val="24"/>
          <w:szCs w:val="24"/>
          <w:lang w:val="en-AU"/>
        </w:rPr>
        <w:t>690-1</w:t>
      </w:r>
      <w:r w:rsidRPr="003E1D4F">
        <w:rPr>
          <w:rFonts w:ascii="Times New Roman" w:hAnsi="Times New Roman" w:cs="Times New Roman"/>
          <w:sz w:val="24"/>
          <w:szCs w:val="24"/>
        </w:rPr>
        <w:t> </w:t>
      </w:r>
      <w:r w:rsidRPr="003E1D4F">
        <w:rPr>
          <w:rFonts w:ascii="Times New Roman" w:hAnsi="Times New Roman" w:cs="Times New Roman"/>
          <w:sz w:val="24"/>
          <w:szCs w:val="24"/>
          <w:lang w:val="en-AU"/>
        </w:rPr>
        <w:t>710 MHz for space-to-Earth transmissions subject to not causing harmful interference to stations operating in accordance with the Table.</w:t>
      </w:r>
      <w:r>
        <w:rPr>
          <w:rFonts w:ascii="Times New Roman" w:hAnsi="Times New Roman" w:cs="Times New Roman"/>
          <w:sz w:val="24"/>
          <w:szCs w:val="24"/>
          <w:lang w:val="en-AU"/>
        </w:rPr>
        <w:t xml:space="preserve">  </w:t>
      </w:r>
      <w:r w:rsidRPr="00395FCA">
        <w:rPr>
          <w:rFonts w:ascii="Times New Roman" w:hAnsi="Times New Roman"/>
          <w:sz w:val="16"/>
          <w:szCs w:val="24"/>
        </w:rPr>
        <w:t>(</w:t>
      </w:r>
      <w:r>
        <w:rPr>
          <w:rFonts w:ascii="Times New Roman" w:hAnsi="Times New Roman"/>
          <w:sz w:val="16"/>
          <w:szCs w:val="24"/>
        </w:rPr>
        <w:t xml:space="preserve">Rev. </w:t>
      </w:r>
      <w:r w:rsidRPr="00395FCA">
        <w:rPr>
          <w:rFonts w:ascii="Times New Roman" w:hAnsi="Times New Roman"/>
          <w:sz w:val="16"/>
          <w:szCs w:val="24"/>
        </w:rPr>
        <w:t>WRC-19)</w:t>
      </w:r>
    </w:p>
    <w:p w:rsidR="00896507" w:rsidRDefault="00896507" w:rsidP="00896507">
      <w:pPr>
        <w:pStyle w:val="PlainText"/>
        <w:spacing w:after="120"/>
        <w:rPr>
          <w:rFonts w:ascii="Times New Roman" w:hAnsi="Times New Roman" w:cs="Times New Roman"/>
          <w:sz w:val="24"/>
          <w:szCs w:val="24"/>
          <w:lang w:val="en-AU"/>
        </w:rPr>
      </w:pPr>
    </w:p>
    <w:p w:rsidR="00896507" w:rsidRPr="003E1D4F" w:rsidRDefault="00896507" w:rsidP="00896507">
      <w:pPr>
        <w:pStyle w:val="PlainText"/>
        <w:spacing w:after="120"/>
        <w:rPr>
          <w:rFonts w:ascii="Times New Roman" w:hAnsi="Times New Roman" w:cs="Times New Roman"/>
          <w:sz w:val="24"/>
          <w:szCs w:val="24"/>
        </w:rPr>
      </w:pPr>
    </w:p>
    <w:p w:rsidR="00896507" w:rsidRPr="00797294" w:rsidRDefault="00896507" w:rsidP="00896507">
      <w:pPr>
        <w:pStyle w:val="PlainText"/>
        <w:spacing w:after="120"/>
        <w:jc w:val="center"/>
        <w:rPr>
          <w:rFonts w:ascii="Times New Roman" w:hAnsi="Times New Roman"/>
          <w:b/>
          <w:sz w:val="28"/>
          <w:szCs w:val="28"/>
        </w:rPr>
      </w:pPr>
      <w:bookmarkStart w:id="84" w:name="_Toc454787412"/>
      <w:r w:rsidRPr="00797294">
        <w:rPr>
          <w:rFonts w:ascii="Times New Roman" w:hAnsi="Times New Roman"/>
          <w:b/>
          <w:sz w:val="28"/>
          <w:szCs w:val="28"/>
        </w:rPr>
        <w:t>APPENDIX </w:t>
      </w:r>
      <w:r w:rsidRPr="00797294">
        <w:rPr>
          <w:rStyle w:val="href"/>
          <w:rFonts w:ascii="Times New Roman" w:hAnsi="Times New Roman"/>
          <w:b/>
          <w:sz w:val="28"/>
          <w:szCs w:val="28"/>
        </w:rPr>
        <w:t>7</w:t>
      </w:r>
      <w:r w:rsidRPr="00797294">
        <w:rPr>
          <w:rFonts w:ascii="Times New Roman" w:hAnsi="Times New Roman"/>
          <w:b/>
          <w:sz w:val="28"/>
          <w:szCs w:val="28"/>
        </w:rPr>
        <w:t xml:space="preserve"> (REV.WRC</w:t>
      </w:r>
      <w:r w:rsidRPr="00797294">
        <w:rPr>
          <w:rFonts w:ascii="Times New Roman" w:hAnsi="Times New Roman"/>
          <w:b/>
          <w:sz w:val="28"/>
          <w:szCs w:val="28"/>
        </w:rPr>
        <w:noBreakHyphen/>
        <w:t>15)</w:t>
      </w:r>
      <w:bookmarkEnd w:id="84"/>
    </w:p>
    <w:p w:rsidR="00896507" w:rsidRPr="00797294" w:rsidRDefault="00896507" w:rsidP="00896507">
      <w:pPr>
        <w:pStyle w:val="Appendixtitle"/>
        <w:spacing w:after="120"/>
      </w:pPr>
      <w:bookmarkStart w:id="85" w:name="_Toc328648898"/>
      <w:bookmarkStart w:id="86" w:name="_Toc454787413"/>
      <w:r w:rsidRPr="00797294">
        <w:t>Methods for the determination of the coordination area around an earth</w:t>
      </w:r>
      <w:r w:rsidRPr="00797294">
        <w:br/>
        <w:t>station in frequency bands between 100 MHz and 105 GHz</w:t>
      </w:r>
      <w:bookmarkEnd w:id="85"/>
      <w:bookmarkEnd w:id="86"/>
    </w:p>
    <w:p w:rsidR="00515EB5" w:rsidRDefault="00515EB5" w:rsidP="00896507">
      <w:pPr>
        <w:pStyle w:val="AnnexNo"/>
        <w:spacing w:after="120"/>
        <w:sectPr w:rsidR="00515EB5" w:rsidSect="00515EB5">
          <w:footerReference w:type="even" r:id="rId10"/>
          <w:headerReference w:type="first" r:id="rId11"/>
          <w:pgSz w:w="12240" w:h="15840" w:code="1"/>
          <w:pgMar w:top="1411" w:right="1138" w:bottom="1138" w:left="1138" w:header="562" w:footer="562" w:gutter="0"/>
          <w:cols w:space="720"/>
          <w:titlePg/>
          <w:docGrid w:linePitch="326"/>
        </w:sectPr>
      </w:pPr>
    </w:p>
    <w:p w:rsidR="00896507" w:rsidRPr="00797294" w:rsidRDefault="00896507" w:rsidP="00896507">
      <w:pPr>
        <w:pStyle w:val="AnnexNo"/>
        <w:spacing w:after="120"/>
      </w:pPr>
      <w:r w:rsidRPr="00797294">
        <w:lastRenderedPageBreak/>
        <w:t>ANNEX 7</w:t>
      </w:r>
    </w:p>
    <w:p w:rsidR="00896507" w:rsidRPr="00797294" w:rsidRDefault="00896507" w:rsidP="00896507">
      <w:pPr>
        <w:pStyle w:val="Annextitle0"/>
        <w:spacing w:after="120"/>
      </w:pPr>
      <w:bookmarkStart w:id="87" w:name="_Toc328648912"/>
      <w:bookmarkStart w:id="88" w:name="_Toc454787427"/>
      <w:r w:rsidRPr="00797294">
        <w:t>System parameters and predetermined coordination distances for determination of the coordination area around an earth station</w:t>
      </w:r>
      <w:bookmarkEnd w:id="87"/>
      <w:bookmarkEnd w:id="88"/>
    </w:p>
    <w:p w:rsidR="00896507" w:rsidRPr="00797294" w:rsidRDefault="00896507" w:rsidP="00896507">
      <w:pPr>
        <w:pStyle w:val="Heading1"/>
        <w:spacing w:after="120"/>
      </w:pPr>
      <w:bookmarkStart w:id="89" w:name="_Toc328648635"/>
      <w:r w:rsidRPr="00797294">
        <w:t>3</w:t>
      </w:r>
      <w:r w:rsidRPr="00797294">
        <w:tab/>
        <w:t>Horizon antenna gain for a receiving earth station with respect to a transmitting earth station</w:t>
      </w:r>
      <w:bookmarkEnd w:id="89"/>
    </w:p>
    <w:p w:rsidR="00896507" w:rsidRPr="00797294" w:rsidRDefault="00896507" w:rsidP="00896507">
      <w:pPr>
        <w:pStyle w:val="PlainText"/>
        <w:spacing w:after="120"/>
        <w:rPr>
          <w:rFonts w:ascii="Times New Roman" w:hAnsi="Times New Roman"/>
          <w:sz w:val="24"/>
          <w:szCs w:val="24"/>
        </w:rPr>
      </w:pPr>
    </w:p>
    <w:p w:rsidR="00896507" w:rsidRPr="00797294" w:rsidRDefault="00896507" w:rsidP="00896507">
      <w:pPr>
        <w:pStyle w:val="Proposal"/>
        <w:spacing w:after="120"/>
      </w:pPr>
      <w:r w:rsidRPr="00797294">
        <w:t>MOD</w:t>
      </w:r>
      <w:r w:rsidRPr="00797294">
        <w:tab/>
      </w:r>
      <w:r w:rsidRPr="00797294">
        <w:rPr>
          <w:szCs w:val="24"/>
        </w:rPr>
        <w:t>USA/AI 1.3/</w:t>
      </w:r>
      <w:r>
        <w:rPr>
          <w:szCs w:val="24"/>
        </w:rPr>
        <w:t>5</w:t>
      </w:r>
      <w:r w:rsidR="00845332">
        <w:rPr>
          <w:szCs w:val="24"/>
        </w:rPr>
        <w:t xml:space="preserve"> </w:t>
      </w:r>
    </w:p>
    <w:p w:rsidR="00896507" w:rsidRPr="00797294" w:rsidRDefault="00896507" w:rsidP="00896507">
      <w:pPr>
        <w:pStyle w:val="TableNo"/>
        <w:spacing w:before="0"/>
      </w:pPr>
      <w:r w:rsidRPr="00797294">
        <w:t>TABLE 8a</w:t>
      </w:r>
      <w:r w:rsidRPr="00797294">
        <w:rPr>
          <w:sz w:val="16"/>
        </w:rPr>
        <w:t>     </w:t>
      </w:r>
      <w:r w:rsidRPr="00AB71A8">
        <w:rPr>
          <w:sz w:val="16"/>
        </w:rPr>
        <w:t>(</w:t>
      </w:r>
      <w:r w:rsidRPr="00AB71A8">
        <w:rPr>
          <w:sz w:val="16"/>
          <w:szCs w:val="16"/>
        </w:rPr>
        <w:t>Rev.WRC</w:t>
      </w:r>
      <w:r w:rsidRPr="00AB71A8">
        <w:rPr>
          <w:sz w:val="16"/>
          <w:szCs w:val="16"/>
        </w:rPr>
        <w:noBreakHyphen/>
        <w:t>19)</w:t>
      </w:r>
    </w:p>
    <w:p w:rsidR="00896507" w:rsidRPr="00797294" w:rsidRDefault="00896507" w:rsidP="00896507">
      <w:pPr>
        <w:pStyle w:val="Tabletitle"/>
      </w:pPr>
      <w:r w:rsidRPr="00797294">
        <w:t>Parameters required for the determination of coordination distance for a receiving earth station</w:t>
      </w:r>
    </w:p>
    <w:tbl>
      <w:tblPr>
        <w:tblW w:w="14459" w:type="dxa"/>
        <w:jc w:val="center"/>
        <w:tblLayout w:type="fixed"/>
        <w:tblCellMar>
          <w:left w:w="0" w:type="dxa"/>
          <w:right w:w="0" w:type="dxa"/>
        </w:tblCellMar>
        <w:tblLook w:val="0000" w:firstRow="0" w:lastRow="0" w:firstColumn="0" w:lastColumn="0" w:noHBand="0" w:noVBand="0"/>
      </w:tblPr>
      <w:tblGrid>
        <w:gridCol w:w="1373"/>
        <w:gridCol w:w="1032"/>
        <w:gridCol w:w="299"/>
        <w:gridCol w:w="862"/>
        <w:gridCol w:w="7"/>
        <w:gridCol w:w="730"/>
        <w:gridCol w:w="643"/>
        <w:gridCol w:w="678"/>
        <w:gridCol w:w="698"/>
        <w:gridCol w:w="690"/>
        <w:gridCol w:w="827"/>
        <w:gridCol w:w="744"/>
        <w:gridCol w:w="767"/>
        <w:gridCol w:w="824"/>
        <w:gridCol w:w="823"/>
        <w:gridCol w:w="688"/>
        <w:gridCol w:w="823"/>
        <w:gridCol w:w="961"/>
        <w:gridCol w:w="959"/>
        <w:gridCol w:w="31"/>
      </w:tblGrid>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Receiving space</w:t>
            </w:r>
            <w:r w:rsidRPr="00797294">
              <w:rPr>
                <w:sz w:val="14"/>
                <w:szCs w:val="14"/>
              </w:rPr>
              <w:br/>
              <w:t>radiocommunication</w:t>
            </w:r>
            <w:r w:rsidRPr="00797294">
              <w:rPr>
                <w:sz w:val="14"/>
                <w:szCs w:val="14"/>
              </w:rPr>
              <w:br/>
              <w:t>service designation</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operation, space research</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lang w:val="fr-CH"/>
              </w:rPr>
            </w:pPr>
            <w:r w:rsidRPr="00797294">
              <w:rPr>
                <w:sz w:val="14"/>
                <w:szCs w:val="14"/>
                <w:lang w:val="fr-CH"/>
              </w:rPr>
              <w:t>Meteoro-logical- satellite, mobile-satellite</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research</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research, space operation</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operation</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Mobile-satellite</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Meteoro-logical-satellite</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Mobile-satellite</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research</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operation</w:t>
            </w:r>
          </w:p>
        </w:tc>
        <w:tc>
          <w:tcPr>
            <w:tcW w:w="823" w:type="dxa"/>
            <w:tcBorders>
              <w:top w:val="single" w:sz="4" w:space="0" w:color="auto"/>
              <w:left w:val="single" w:sz="4" w:space="0" w:color="auto"/>
              <w:bottom w:val="single" w:sz="4" w:space="0" w:color="auto"/>
              <w:right w:val="single" w:sz="4" w:space="0" w:color="auto"/>
            </w:tcBorders>
          </w:tcPr>
          <w:p w:rsidR="00211E8C" w:rsidDel="00833D64" w:rsidRDefault="00211E8C" w:rsidP="00EC6477">
            <w:pPr>
              <w:pStyle w:val="Default"/>
              <w:jc w:val="center"/>
              <w:rPr>
                <w:del w:id="90" w:author="Roura, Corali (HQ-CG000)" w:date="2018-09-14T15:12:00Z"/>
                <w:sz w:val="14"/>
                <w:szCs w:val="14"/>
              </w:rPr>
            </w:pPr>
            <w:del w:id="91" w:author="Roura, Corali (HQ-CG000)" w:date="2018-09-14T15:12:00Z">
              <w:r w:rsidDel="00833D64">
                <w:rPr>
                  <w:b/>
                  <w:bCs/>
                  <w:sz w:val="14"/>
                  <w:szCs w:val="14"/>
                </w:rPr>
                <w:delText xml:space="preserve">Meteoro-logical- satellite </w:delText>
              </w:r>
            </w:del>
          </w:p>
          <w:p w:rsidR="00211E8C" w:rsidRPr="00797294" w:rsidRDefault="00211E8C">
            <w:pPr>
              <w:pStyle w:val="Default"/>
              <w:jc w:val="center"/>
              <w:rPr>
                <w:sz w:val="14"/>
                <w:szCs w:val="14"/>
              </w:rPr>
              <w:pPrChange w:id="92" w:author="Roura, Corali (HQ-CG000)" w:date="2018-09-14T15:12:00Z">
                <w:pPr>
                  <w:pStyle w:val="Tablehead"/>
                  <w:spacing w:after="120"/>
                </w:pPr>
              </w:pPrChange>
            </w:pPr>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Broad-casting- satellite</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Mobile-satellite</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Broadcasting- satellite</w:t>
            </w:r>
            <w:r w:rsidRPr="00797294">
              <w:rPr>
                <w:sz w:val="14"/>
                <w:szCs w:val="14"/>
              </w:rPr>
              <w:br/>
              <w:t>(DAB)</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lang w:val="fr-CH"/>
              </w:rPr>
            </w:pPr>
            <w:r w:rsidRPr="00797294">
              <w:rPr>
                <w:sz w:val="14"/>
                <w:szCs w:val="14"/>
                <w:lang w:val="fr-CH"/>
              </w:rPr>
              <w:t>Mobile-satellite,</w:t>
            </w:r>
            <w:r w:rsidRPr="00797294">
              <w:rPr>
                <w:sz w:val="14"/>
                <w:szCs w:val="14"/>
                <w:lang w:val="fr-CH"/>
              </w:rPr>
              <w:br/>
              <w:t>land-mobile satellite, maritime mobile-satellite</w:t>
            </w:r>
          </w:p>
        </w:tc>
      </w:tr>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ind w:left="57" w:right="57"/>
              <w:rPr>
                <w:sz w:val="14"/>
                <w:szCs w:val="14"/>
              </w:rPr>
            </w:pPr>
            <w:r w:rsidRPr="00797294">
              <w:rPr>
                <w:sz w:val="14"/>
                <w:szCs w:val="14"/>
              </w:rPr>
              <w:t>Frequency bands (MHz)</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137-138</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137-138</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143.6-143.65</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174-184</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xml:space="preserve">163-167 272-273  </w:t>
            </w:r>
            <w:r w:rsidRPr="00797294">
              <w:rPr>
                <w:position w:val="4"/>
                <w:sz w:val="12"/>
                <w:szCs w:val="12"/>
              </w:rPr>
              <w:t>5</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335.4-399.9</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400.15-401</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400.15-401</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400.15-401</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401-402</w:t>
            </w:r>
          </w:p>
        </w:tc>
        <w:tc>
          <w:tcPr>
            <w:tcW w:w="823" w:type="dxa"/>
            <w:tcBorders>
              <w:top w:val="single" w:sz="4" w:space="0" w:color="auto"/>
              <w:left w:val="single" w:sz="4" w:space="0" w:color="auto"/>
              <w:bottom w:val="single" w:sz="4" w:space="0" w:color="auto"/>
              <w:right w:val="single" w:sz="4" w:space="0" w:color="auto"/>
            </w:tcBorders>
          </w:tcPr>
          <w:p w:rsidR="00211E8C" w:rsidDel="00833D64" w:rsidRDefault="00211E8C" w:rsidP="00EC6477">
            <w:pPr>
              <w:pStyle w:val="Default"/>
              <w:jc w:val="center"/>
              <w:rPr>
                <w:del w:id="93" w:author="Roura, Corali (HQ-CG000)" w:date="2018-09-14T15:12:00Z"/>
                <w:sz w:val="14"/>
                <w:szCs w:val="14"/>
              </w:rPr>
            </w:pPr>
            <w:del w:id="94" w:author="Roura, Corali (HQ-CG000)" w:date="2018-09-14T15:12:00Z">
              <w:r w:rsidDel="00833D64">
                <w:rPr>
                  <w:sz w:val="14"/>
                  <w:szCs w:val="14"/>
                </w:rPr>
                <w:delText xml:space="preserve">460-470 </w:delText>
              </w:r>
            </w:del>
          </w:p>
          <w:p w:rsidR="00211E8C" w:rsidRPr="00797294" w:rsidRDefault="00211E8C">
            <w:pPr>
              <w:pStyle w:val="Default"/>
              <w:jc w:val="center"/>
              <w:rPr>
                <w:sz w:val="14"/>
                <w:szCs w:val="14"/>
              </w:rPr>
              <w:pPrChange w:id="95" w:author="Roura, Corali (HQ-CG000)" w:date="2018-09-14T15:12:00Z">
                <w:pPr>
                  <w:pStyle w:val="Tabletext0"/>
                  <w:spacing w:after="120"/>
                  <w:jc w:val="center"/>
                </w:pPr>
              </w:pPrChange>
            </w:pPr>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620-790</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856-890</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1 452-1 492</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1 518-1 530</w:t>
            </w:r>
            <w:r w:rsidRPr="00797294">
              <w:rPr>
                <w:sz w:val="14"/>
                <w:szCs w:val="14"/>
              </w:rPr>
              <w:br/>
              <w:t>1 555-1 559</w:t>
            </w:r>
            <w:r w:rsidRPr="00797294">
              <w:rPr>
                <w:sz w:val="14"/>
                <w:szCs w:val="14"/>
              </w:rPr>
              <w:br/>
              <w:t xml:space="preserve">2 160-2 200  </w:t>
            </w:r>
            <w:r w:rsidRPr="00797294">
              <w:rPr>
                <w:position w:val="4"/>
                <w:sz w:val="12"/>
                <w:szCs w:val="12"/>
              </w:rPr>
              <w:t>1</w:t>
            </w:r>
          </w:p>
        </w:tc>
      </w:tr>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ind w:left="57" w:right="57"/>
              <w:rPr>
                <w:sz w:val="14"/>
                <w:szCs w:val="14"/>
              </w:rPr>
            </w:pPr>
            <w:r w:rsidRPr="00797294">
              <w:rPr>
                <w:sz w:val="14"/>
                <w:szCs w:val="14"/>
              </w:rPr>
              <w:t xml:space="preserve">Transmitting terrestrial </w:t>
            </w:r>
            <w:r w:rsidRPr="00797294">
              <w:rPr>
                <w:sz w:val="14"/>
                <w:szCs w:val="14"/>
              </w:rPr>
              <w:br/>
              <w:t>service designations</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w:t>
            </w:r>
            <w:r w:rsidRPr="00797294">
              <w:rPr>
                <w:sz w:val="14"/>
                <w:szCs w:val="14"/>
              </w:rPr>
              <w:br/>
              <w:t>mobile</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w:t>
            </w:r>
            <w:r w:rsidRPr="00797294">
              <w:rPr>
                <w:sz w:val="14"/>
                <w:szCs w:val="14"/>
              </w:rPr>
              <w:br/>
              <w:t>mobile</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 radio-location</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broad-casting</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xml:space="preserve">Meteoro-logical </w:t>
            </w:r>
            <w:r w:rsidRPr="00797294">
              <w:rPr>
                <w:sz w:val="14"/>
                <w:szCs w:val="14"/>
              </w:rPr>
              <w:br/>
              <w:t>aids</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Meteoro-</w:t>
            </w:r>
            <w:r w:rsidRPr="00797294">
              <w:rPr>
                <w:sz w:val="14"/>
                <w:szCs w:val="14"/>
              </w:rPr>
              <w:br/>
              <w:t xml:space="preserve">logical </w:t>
            </w:r>
            <w:r w:rsidRPr="00797294">
              <w:rPr>
                <w:sz w:val="14"/>
                <w:szCs w:val="14"/>
              </w:rPr>
              <w:br/>
              <w:t>aids</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xml:space="preserve">Meteoro-logical </w:t>
            </w:r>
            <w:r w:rsidRPr="00797294">
              <w:rPr>
                <w:sz w:val="14"/>
                <w:szCs w:val="14"/>
              </w:rPr>
              <w:br/>
              <w:t>aids</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Meteoro-logical aids,</w:t>
            </w:r>
            <w:r w:rsidRPr="00797294">
              <w:rPr>
                <w:sz w:val="14"/>
                <w:szCs w:val="14"/>
              </w:rPr>
              <w:br/>
              <w:t>fixed, mobile</w:t>
            </w:r>
          </w:p>
        </w:tc>
        <w:tc>
          <w:tcPr>
            <w:tcW w:w="823" w:type="dxa"/>
            <w:tcBorders>
              <w:top w:val="single" w:sz="4" w:space="0" w:color="auto"/>
              <w:left w:val="single" w:sz="4" w:space="0" w:color="auto"/>
              <w:bottom w:val="single" w:sz="4" w:space="0" w:color="auto"/>
              <w:right w:val="single" w:sz="4" w:space="0" w:color="auto"/>
            </w:tcBorders>
          </w:tcPr>
          <w:p w:rsidR="00211E8C" w:rsidDel="00833D64" w:rsidRDefault="00211E8C" w:rsidP="00EC6477">
            <w:pPr>
              <w:pStyle w:val="Default"/>
              <w:jc w:val="center"/>
              <w:rPr>
                <w:del w:id="96" w:author="Roura, Corali (HQ-CG000)" w:date="2018-09-14T15:12:00Z"/>
                <w:sz w:val="14"/>
                <w:szCs w:val="14"/>
              </w:rPr>
            </w:pPr>
            <w:del w:id="97" w:author="Roura, Corali (HQ-CG000)" w:date="2018-09-14T15:12:00Z">
              <w:r w:rsidDel="00833D64">
                <w:rPr>
                  <w:sz w:val="14"/>
                  <w:szCs w:val="14"/>
                </w:rPr>
                <w:delText xml:space="preserve">Fixed, mobile </w:delText>
              </w:r>
            </w:del>
          </w:p>
          <w:p w:rsidR="00211E8C" w:rsidRPr="00797294" w:rsidRDefault="00211E8C">
            <w:pPr>
              <w:pStyle w:val="Default"/>
              <w:jc w:val="center"/>
              <w:rPr>
                <w:sz w:val="14"/>
                <w:szCs w:val="14"/>
              </w:rPr>
              <w:pPrChange w:id="98" w:author="Roura, Corali (HQ-CG000)" w:date="2018-09-14T15:12:00Z">
                <w:pPr>
                  <w:pStyle w:val="Tabletext0"/>
                  <w:spacing w:after="120"/>
                  <w:jc w:val="center"/>
                </w:pPr>
              </w:pPrChange>
            </w:pPr>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broad-casting</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w:t>
            </w:r>
            <w:r w:rsidRPr="00797294">
              <w:rPr>
                <w:sz w:val="14"/>
                <w:szCs w:val="14"/>
              </w:rPr>
              <w:br/>
              <w:t>casting</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broadcasting</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p>
        </w:tc>
      </w:tr>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ind w:left="57" w:right="57"/>
              <w:rPr>
                <w:sz w:val="14"/>
                <w:szCs w:val="14"/>
              </w:rPr>
            </w:pPr>
            <w:r w:rsidRPr="00797294">
              <w:rPr>
                <w:sz w:val="14"/>
                <w:szCs w:val="14"/>
              </w:rPr>
              <w:t>Method to be used</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pPr>
              <w:pStyle w:val="Default"/>
              <w:jc w:val="center"/>
              <w:rPr>
                <w:sz w:val="14"/>
                <w:szCs w:val="14"/>
              </w:rPr>
              <w:pPrChange w:id="99" w:author="Roura, Corali (HQ-CG000)" w:date="2018-09-14T15:07:00Z">
                <w:pPr>
                  <w:pStyle w:val="Tabletext0"/>
                  <w:spacing w:after="120"/>
                  <w:jc w:val="center"/>
                </w:pPr>
              </w:pPrChange>
            </w:pPr>
            <w:del w:id="100" w:author="Roura, Corali (HQ-CG000)" w:date="2018-09-14T15:12:00Z">
              <w:r w:rsidDel="00833D64">
                <w:rPr>
                  <w:sz w:val="14"/>
                  <w:szCs w:val="14"/>
                </w:rPr>
                <w:delText xml:space="preserve">§ 2.1 </w:delText>
              </w:r>
            </w:del>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1.4.5</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1.4.5</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r>
      <w:tr w:rsidR="00211E8C" w:rsidRPr="00797294" w:rsidTr="00EC6477">
        <w:trPr>
          <w:gridAfter w:val="1"/>
          <w:wAfter w:w="31" w:type="dxa"/>
          <w:cantSplit/>
          <w:jc w:val="center"/>
        </w:trPr>
        <w:tc>
          <w:tcPr>
            <w:tcW w:w="2704" w:type="dxa"/>
            <w:gridSpan w:val="3"/>
            <w:tcBorders>
              <w:top w:val="single" w:sz="4" w:space="0" w:color="auto"/>
              <w:left w:val="single" w:sz="6" w:space="0" w:color="auto"/>
              <w:bottom w:val="nil"/>
              <w:right w:val="nil"/>
            </w:tcBorders>
          </w:tcPr>
          <w:p w:rsidR="00211E8C" w:rsidRPr="00797294" w:rsidRDefault="00211E8C" w:rsidP="00EC6477">
            <w:pPr>
              <w:pStyle w:val="Tabletext0"/>
              <w:spacing w:after="120"/>
              <w:ind w:left="57" w:right="57"/>
              <w:rPr>
                <w:sz w:val="14"/>
                <w:szCs w:val="14"/>
              </w:rPr>
            </w:pPr>
            <w:r w:rsidRPr="00797294">
              <w:rPr>
                <w:sz w:val="14"/>
                <w:szCs w:val="14"/>
              </w:rPr>
              <w:t xml:space="preserve">Modulation at earth station  </w:t>
            </w:r>
            <w:r w:rsidRPr="00797294">
              <w:rPr>
                <w:position w:val="4"/>
                <w:sz w:val="12"/>
                <w:szCs w:val="12"/>
              </w:rPr>
              <w:t>2</w:t>
            </w:r>
          </w:p>
        </w:tc>
        <w:tc>
          <w:tcPr>
            <w:tcW w:w="862"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c>
          <w:tcPr>
            <w:tcW w:w="737" w:type="dxa"/>
            <w:gridSpan w:val="2"/>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c>
          <w:tcPr>
            <w:tcW w:w="678"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c>
          <w:tcPr>
            <w:tcW w:w="690"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827"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744"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767"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r w:rsidRPr="00797294">
              <w:rPr>
                <w:sz w:val="14"/>
                <w:szCs w:val="14"/>
              </w:rPr>
              <w:t>N</w:t>
            </w:r>
          </w:p>
        </w:tc>
        <w:tc>
          <w:tcPr>
            <w:tcW w:w="824"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r w:rsidRPr="00797294">
              <w:rPr>
                <w:sz w:val="14"/>
                <w:szCs w:val="14"/>
              </w:rPr>
              <w:t>N</w:t>
            </w:r>
          </w:p>
        </w:tc>
        <w:tc>
          <w:tcPr>
            <w:tcW w:w="823"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688"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823"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961"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r w:rsidRPr="00797294">
              <w:rPr>
                <w:sz w:val="14"/>
                <w:szCs w:val="14"/>
              </w:rPr>
              <w:t>N</w:t>
            </w:r>
          </w:p>
        </w:tc>
        <w:tc>
          <w:tcPr>
            <w:tcW w:w="959"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r>
      <w:tr w:rsidR="00211E8C" w:rsidRPr="00797294" w:rsidTr="00EC6477">
        <w:trPr>
          <w:gridAfter w:val="1"/>
          <w:wAfter w:w="31" w:type="dxa"/>
          <w:cantSplit/>
          <w:jc w:val="center"/>
        </w:trPr>
        <w:tc>
          <w:tcPr>
            <w:tcW w:w="1373"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lang w:val="en-US"/>
              </w:rPr>
              <w:t>Earth station</w:t>
            </w:r>
            <w:r w:rsidRPr="00797294">
              <w:rPr>
                <w:sz w:val="14"/>
                <w:szCs w:val="14"/>
                <w:lang w:val="en-US"/>
              </w:rPr>
              <w:br/>
              <w:t>interference</w:t>
            </w:r>
            <w:r w:rsidRPr="00797294">
              <w:rPr>
                <w:sz w:val="14"/>
                <w:szCs w:val="14"/>
                <w:lang w:val="en-US"/>
              </w:rPr>
              <w:br/>
              <w:t>parameters</w:t>
            </w:r>
            <w:r w:rsidRPr="00797294">
              <w:rPr>
                <w:sz w:val="14"/>
                <w:szCs w:val="14"/>
                <w:lang w:val="en-US"/>
              </w:rPr>
              <w:br/>
              <w:t>and criteria</w:t>
            </w: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p</w:t>
            </w:r>
            <w:r w:rsidRPr="00797294">
              <w:rPr>
                <w:position w:val="-4"/>
                <w:sz w:val="12"/>
                <w:szCs w:val="12"/>
              </w:rPr>
              <w:t>0</w:t>
            </w:r>
            <w:r w:rsidRPr="00797294">
              <w:rPr>
                <w:sz w:val="14"/>
                <w:szCs w:val="14"/>
              </w:rPr>
              <w:t xml:space="preserve"> </w:t>
            </w:r>
            <w:r w:rsidRPr="00797294">
              <w:rPr>
                <w:sz w:val="14"/>
                <w:szCs w:val="14"/>
                <w:lang w:val="es-ES_tradnl"/>
              </w:rPr>
              <w:t>(%)</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0.012</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1" w:author="Roura, Corali (HQ-CG000)" w:date="2018-09-14T15:07:00Z">
                <w:pPr>
                  <w:pStyle w:val="Tabletext0"/>
                  <w:spacing w:after="120"/>
                  <w:jc w:val="center"/>
                </w:pPr>
              </w:pPrChange>
            </w:pPr>
            <w:del w:id="102" w:author="Roura, Corali (HQ-CG000)" w:date="2018-09-14T15:12:00Z">
              <w:r w:rsidDel="00833D64">
                <w:rPr>
                  <w:sz w:val="14"/>
                  <w:szCs w:val="14"/>
                </w:rPr>
                <w:delText xml:space="preserve">0.012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sz w:val="14"/>
                <w:szCs w:val="14"/>
                <w:lang w:val="es-ES_tradnl"/>
              </w:rPr>
            </w:pPr>
            <w:r w:rsidRPr="00797294">
              <w:rPr>
                <w:i/>
                <w:iCs/>
                <w:sz w:val="14"/>
                <w:szCs w:val="14"/>
                <w:lang w:val="es-ES_tradnl"/>
              </w:rPr>
              <w:t>n</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3" w:author="Roura, Corali (HQ-CG000)" w:date="2018-09-14T15:08:00Z">
                <w:pPr>
                  <w:pStyle w:val="Tabletext0"/>
                  <w:spacing w:after="120"/>
                  <w:jc w:val="center"/>
                </w:pPr>
              </w:pPrChange>
            </w:pPr>
            <w:del w:id="104" w:author="Roura, Corali (HQ-CG000)" w:date="2018-09-14T15:13:00Z">
              <w:r w:rsidDel="00833D64">
                <w:rPr>
                  <w:sz w:val="14"/>
                  <w:szCs w:val="14"/>
                </w:rPr>
                <w:delText>1</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p</w:t>
            </w:r>
            <w:r w:rsidRPr="00797294">
              <w:rPr>
                <w:sz w:val="14"/>
                <w:szCs w:val="14"/>
              </w:rPr>
              <w:t xml:space="preserve"> </w:t>
            </w:r>
            <w:r w:rsidRPr="00797294">
              <w:rPr>
                <w:sz w:val="14"/>
                <w:szCs w:val="14"/>
                <w:lang w:val="es-ES_tradnl"/>
              </w:rPr>
              <w:t>(%)</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0.012</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5" w:author="Roura, Corali (HQ-CG000)" w:date="2018-09-14T15:08:00Z">
                <w:pPr>
                  <w:pStyle w:val="Tabletext0"/>
                  <w:spacing w:after="120"/>
                  <w:jc w:val="center"/>
                </w:pPr>
              </w:pPrChange>
            </w:pPr>
            <w:del w:id="106" w:author="Roura, Corali (HQ-CG000)" w:date="2018-09-14T15:13:00Z">
              <w:r w:rsidDel="00833D64">
                <w:rPr>
                  <w:sz w:val="14"/>
                  <w:szCs w:val="14"/>
                </w:rPr>
                <w:delText xml:space="preserve">0.012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N</w:t>
            </w:r>
            <w:r w:rsidRPr="00797294">
              <w:rPr>
                <w:i/>
                <w:iCs/>
                <w:position w:val="-4"/>
                <w:sz w:val="12"/>
                <w:szCs w:val="12"/>
              </w:rPr>
              <w:t>L</w:t>
            </w:r>
            <w:r w:rsidRPr="00797294">
              <w:rPr>
                <w:sz w:val="14"/>
                <w:szCs w:val="14"/>
                <w:lang w:val="es-ES_tradnl"/>
              </w:rPr>
              <w:t xml:space="preserve"> (dB)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M</w:t>
            </w:r>
            <w:r w:rsidRPr="00797294">
              <w:rPr>
                <w:i/>
                <w:iCs/>
                <w:position w:val="-4"/>
                <w:sz w:val="12"/>
                <w:szCs w:val="12"/>
              </w:rPr>
              <w:t>s</w:t>
            </w:r>
            <w:r w:rsidRPr="00797294">
              <w:rPr>
                <w:sz w:val="12"/>
                <w:szCs w:val="12"/>
                <w:lang w:val="es-ES_tradnl"/>
              </w:rPr>
              <w:t xml:space="preserve"> </w:t>
            </w:r>
            <w:r w:rsidRPr="00797294">
              <w:rPr>
                <w:sz w:val="14"/>
                <w:szCs w:val="14"/>
                <w:lang w:val="es-ES_tradnl"/>
              </w:rPr>
              <w:t>(dB)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4.3</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r>
      <w:tr w:rsidR="00211E8C" w:rsidRPr="00797294" w:rsidTr="00EC6477">
        <w:trPr>
          <w:gridAfter w:val="1"/>
          <w:wAfter w:w="31" w:type="dxa"/>
          <w:cantSplit/>
          <w:jc w:val="center"/>
        </w:trPr>
        <w:tc>
          <w:tcPr>
            <w:tcW w:w="1373"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W</w:t>
            </w:r>
            <w:r w:rsidRPr="00797294">
              <w:rPr>
                <w:sz w:val="14"/>
                <w:szCs w:val="14"/>
                <w:lang w:val="es-ES_tradnl"/>
              </w:rPr>
              <w:t xml:space="preserve"> (dB)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r>
      <w:tr w:rsidR="00211E8C" w:rsidRPr="00797294" w:rsidTr="00EC6477">
        <w:trPr>
          <w:gridAfter w:val="1"/>
          <w:wAfter w:w="31" w:type="dxa"/>
          <w:cantSplit/>
          <w:jc w:val="center"/>
        </w:trPr>
        <w:tc>
          <w:tcPr>
            <w:tcW w:w="1373"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Terrestrial station parameters</w:t>
            </w:r>
          </w:p>
        </w:tc>
        <w:tc>
          <w:tcPr>
            <w:tcW w:w="1032"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E</w:t>
            </w:r>
            <w:r w:rsidRPr="00797294">
              <w:rPr>
                <w:sz w:val="14"/>
                <w:szCs w:val="14"/>
                <w:lang w:val="es-ES_tradnl"/>
              </w:rPr>
              <w:t> (dBW)</w:t>
            </w:r>
            <w:r w:rsidRPr="00797294">
              <w:rPr>
                <w:sz w:val="14"/>
                <w:szCs w:val="14"/>
                <w:lang w:val="es-ES_tradnl"/>
              </w:rPr>
              <w:br/>
              <w:t xml:space="preserve">in </w:t>
            </w:r>
            <w:r w:rsidRPr="00797294">
              <w:rPr>
                <w:i/>
                <w:iCs/>
                <w:sz w:val="14"/>
                <w:szCs w:val="14"/>
                <w:lang w:val="es-ES_tradnl"/>
              </w:rPr>
              <w:t xml:space="preserve">B  </w:t>
            </w:r>
            <w:r w:rsidRPr="00797294">
              <w:rPr>
                <w:position w:val="4"/>
                <w:sz w:val="12"/>
                <w:szCs w:val="12"/>
              </w:rPr>
              <w:t>3</w:t>
            </w: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r w:rsidRPr="00797294">
              <w:rPr>
                <w:sz w:val="14"/>
                <w:szCs w:val="14"/>
                <w:lang w:val="es-ES_tradnl"/>
              </w:rPr>
              <w:t>A</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15</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7" w:author="Roura, Corali (HQ-CG000)" w:date="2018-09-14T15:08:00Z">
                <w:pPr>
                  <w:pStyle w:val="Tabletext0"/>
                  <w:spacing w:after="120"/>
                  <w:jc w:val="center"/>
                </w:pPr>
              </w:pPrChange>
            </w:pPr>
            <w:del w:id="108" w:author="Roura, Corali (HQ-CG000)" w:date="2018-09-14T15:13:00Z">
              <w:r w:rsidDel="00833D64">
                <w:rPr>
                  <w:sz w:val="14"/>
                  <w:szCs w:val="14"/>
                </w:rPr>
                <w:delText xml:space="preserve">5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38</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 xml:space="preserve">37  </w:t>
            </w:r>
            <w:r w:rsidRPr="00797294">
              <w:rPr>
                <w:position w:val="4"/>
                <w:sz w:val="12"/>
                <w:szCs w:val="12"/>
                <w:lang w:val="es-ES_tradnl"/>
              </w:rPr>
              <w:t>4</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position w:val="2"/>
                <w:sz w:val="14"/>
                <w:szCs w:val="14"/>
                <w:lang w:val="es-ES_tradnl"/>
              </w:rPr>
            </w:pP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r w:rsidRPr="00797294">
              <w:rPr>
                <w:sz w:val="14"/>
                <w:szCs w:val="14"/>
                <w:lang w:val="es-ES_tradnl"/>
              </w:rPr>
              <w:t>N</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15</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9" w:author="Roura, Corali (HQ-CG000)" w:date="2018-09-14T15:08:00Z">
                <w:pPr>
                  <w:pStyle w:val="Tabletext0"/>
                  <w:spacing w:after="120"/>
                  <w:jc w:val="center"/>
                </w:pPr>
              </w:pPrChange>
            </w:pPr>
            <w:del w:id="110" w:author="Roura, Corali (HQ-CG000)" w:date="2018-09-14T15:13:00Z">
              <w:r w:rsidDel="00833D64">
                <w:rPr>
                  <w:sz w:val="14"/>
                  <w:szCs w:val="14"/>
                </w:rPr>
                <w:delText xml:space="preserve">5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38</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37</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position w:val="2"/>
                <w:sz w:val="14"/>
                <w:szCs w:val="14"/>
                <w:lang w:val="fr-CH"/>
              </w:rPr>
            </w:pPr>
            <w:r w:rsidRPr="00797294">
              <w:rPr>
                <w:i/>
                <w:iCs/>
                <w:sz w:val="14"/>
                <w:szCs w:val="14"/>
                <w:lang w:val="fr-CH"/>
              </w:rPr>
              <w:t>P</w:t>
            </w:r>
            <w:r w:rsidRPr="00797294">
              <w:rPr>
                <w:i/>
                <w:iCs/>
                <w:position w:val="-4"/>
                <w:sz w:val="12"/>
                <w:szCs w:val="12"/>
                <w:lang w:val="fr-CH"/>
              </w:rPr>
              <w:t>t</w:t>
            </w:r>
            <w:r w:rsidRPr="00797294">
              <w:rPr>
                <w:sz w:val="14"/>
                <w:szCs w:val="14"/>
                <w:lang w:val="fr-CH"/>
              </w:rPr>
              <w:t xml:space="preserve"> (dBW) </w:t>
            </w:r>
            <w:r w:rsidRPr="00797294">
              <w:rPr>
                <w:sz w:val="14"/>
                <w:szCs w:val="14"/>
                <w:lang w:val="fr-CH"/>
              </w:rPr>
              <w:br/>
              <w:t>i</w:t>
            </w:r>
            <w:r w:rsidRPr="00797294">
              <w:rPr>
                <w:sz w:val="14"/>
                <w:szCs w:val="14"/>
                <w:lang w:val="es-ES_tradnl"/>
              </w:rPr>
              <w:t xml:space="preserve">n </w:t>
            </w:r>
            <w:r w:rsidRPr="00797294">
              <w:rPr>
                <w:i/>
                <w:iCs/>
                <w:sz w:val="14"/>
                <w:szCs w:val="14"/>
                <w:lang w:val="es-ES_tradnl"/>
              </w:rPr>
              <w:t>B</w:t>
            </w: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A</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11" w:author="Roura, Corali (HQ-CG000)" w:date="2018-09-14T15:09:00Z">
                <w:pPr>
                  <w:pStyle w:val="Tabletext0"/>
                  <w:spacing w:after="120"/>
                  <w:jc w:val="center"/>
                </w:pPr>
              </w:pPrChange>
            </w:pPr>
            <w:del w:id="112" w:author="Roura, Corali (HQ-CG000)" w:date="2018-09-14T15:13:00Z">
              <w:r w:rsidDel="00833D64">
                <w:rPr>
                  <w:sz w:val="14"/>
                  <w:szCs w:val="14"/>
                </w:rPr>
                <w:delText xml:space="preserve">–11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position w:val="2"/>
                <w:sz w:val="14"/>
                <w:szCs w:val="14"/>
                <w:lang w:val="es-ES_tradnl"/>
              </w:rPr>
            </w:pP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r w:rsidRPr="00797294">
              <w:rPr>
                <w:sz w:val="14"/>
                <w:szCs w:val="14"/>
                <w:lang w:val="es-ES_tradnl"/>
              </w:rPr>
              <w:t>N</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13" w:author="Roura, Corali (HQ-CG000)" w:date="2018-09-14T15:09:00Z">
                <w:pPr>
                  <w:pStyle w:val="Tabletext0"/>
                  <w:spacing w:after="120"/>
                  <w:jc w:val="center"/>
                </w:pPr>
              </w:pPrChange>
            </w:pPr>
            <w:del w:id="114" w:author="Roura, Corali (HQ-CG000)" w:date="2018-09-14T15:13:00Z">
              <w:r w:rsidDel="00833D64">
                <w:rPr>
                  <w:sz w:val="14"/>
                  <w:szCs w:val="14"/>
                </w:rPr>
                <w:delText>–11</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w:t>
            </w:r>
          </w:p>
        </w:tc>
        <w:tc>
          <w:tcPr>
            <w:tcW w:w="959"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r>
      <w:tr w:rsidR="00211E8C" w:rsidRPr="00797294" w:rsidTr="00EC6477">
        <w:trPr>
          <w:gridAfter w:val="1"/>
          <w:wAfter w:w="31" w:type="dxa"/>
          <w:cantSplit/>
          <w:jc w:val="center"/>
        </w:trPr>
        <w:tc>
          <w:tcPr>
            <w:tcW w:w="1373"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G</w:t>
            </w:r>
            <w:r w:rsidRPr="00797294">
              <w:rPr>
                <w:i/>
                <w:iCs/>
                <w:position w:val="-4"/>
                <w:sz w:val="12"/>
                <w:szCs w:val="12"/>
              </w:rPr>
              <w:t>x</w:t>
            </w:r>
            <w:r w:rsidRPr="00797294">
              <w:rPr>
                <w:sz w:val="14"/>
                <w:szCs w:val="14"/>
                <w:lang w:val="es-ES_tradnl"/>
              </w:rPr>
              <w:t xml:space="preserve"> (dBi)</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16</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nil"/>
              <w:right w:val="single" w:sz="6" w:space="0" w:color="auto"/>
            </w:tcBorders>
          </w:tcPr>
          <w:p w:rsidR="00211E8C" w:rsidRPr="00797294" w:rsidRDefault="00211E8C">
            <w:pPr>
              <w:pStyle w:val="Default"/>
              <w:jc w:val="center"/>
              <w:rPr>
                <w:sz w:val="14"/>
                <w:szCs w:val="14"/>
                <w:lang w:val="es-ES_tradnl"/>
              </w:rPr>
              <w:pPrChange w:id="115" w:author="Roura, Corali (HQ-CG000)" w:date="2018-09-14T15:09:00Z">
                <w:pPr>
                  <w:pStyle w:val="Tabletext0"/>
                  <w:spacing w:after="120"/>
                  <w:jc w:val="center"/>
                </w:pPr>
              </w:pPrChange>
            </w:pPr>
            <w:del w:id="116" w:author="Roura, Corali (HQ-CG000)" w:date="2018-09-14T15:13:00Z">
              <w:r w:rsidDel="00833D64">
                <w:rPr>
                  <w:sz w:val="14"/>
                  <w:szCs w:val="14"/>
                </w:rPr>
                <w:delText xml:space="preserve">16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35</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37</w:t>
            </w:r>
          </w:p>
        </w:tc>
      </w:tr>
      <w:tr w:rsidR="00211E8C" w:rsidRPr="00797294" w:rsidTr="00EC6477">
        <w:trPr>
          <w:gridAfter w:val="1"/>
          <w:wAfter w:w="31" w:type="dxa"/>
          <w:cantSplit/>
          <w:jc w:val="center"/>
        </w:trPr>
        <w:tc>
          <w:tcPr>
            <w:tcW w:w="137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Reference bandwidth</w:t>
            </w: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B</w:t>
            </w:r>
            <w:r w:rsidRPr="00797294">
              <w:rPr>
                <w:sz w:val="14"/>
                <w:szCs w:val="14"/>
                <w:lang w:val="es-ES_tradnl"/>
              </w:rPr>
              <w:t xml:space="preserve"> (Hz)</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10</w:t>
            </w:r>
            <w:r w:rsidRPr="00797294">
              <w:rPr>
                <w:position w:val="4"/>
                <w:sz w:val="12"/>
                <w:szCs w:val="12"/>
              </w:rPr>
              <w:t>3</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7"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177.5 × 10</w:t>
            </w:r>
            <w:r w:rsidRPr="00797294">
              <w:rPr>
                <w:position w:val="4"/>
                <w:sz w:val="12"/>
                <w:szCs w:val="12"/>
              </w:rPr>
              <w:t>3</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rPr>
              <w:pPrChange w:id="117" w:author="Roura, Corali (HQ-CG000)" w:date="2018-09-14T15:09:00Z">
                <w:pPr>
                  <w:pStyle w:val="Tabletext0"/>
                  <w:spacing w:after="120"/>
                  <w:jc w:val="center"/>
                </w:pPr>
              </w:pPrChange>
            </w:pPr>
            <w:del w:id="118" w:author="Roura, Corali (HQ-CG000)" w:date="2018-09-14T15:13:00Z">
              <w:r w:rsidDel="00833D64">
                <w:rPr>
                  <w:sz w:val="14"/>
                  <w:szCs w:val="14"/>
                </w:rPr>
                <w:delText xml:space="preserve">85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25 × 10</w:t>
            </w:r>
            <w:r w:rsidRPr="00797294">
              <w:rPr>
                <w:position w:val="4"/>
                <w:sz w:val="12"/>
                <w:szCs w:val="12"/>
              </w:rPr>
              <w:t>3</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4 × 10</w:t>
            </w:r>
            <w:r w:rsidRPr="00797294">
              <w:rPr>
                <w:position w:val="4"/>
                <w:sz w:val="12"/>
                <w:szCs w:val="12"/>
              </w:rPr>
              <w:t>3</w:t>
            </w:r>
          </w:p>
        </w:tc>
      </w:tr>
      <w:tr w:rsidR="00211E8C" w:rsidRPr="00797294" w:rsidTr="00EC6477">
        <w:trPr>
          <w:gridAfter w:val="1"/>
          <w:wAfter w:w="31" w:type="dxa"/>
          <w:cantSplit/>
          <w:jc w:val="center"/>
        </w:trPr>
        <w:tc>
          <w:tcPr>
            <w:tcW w:w="137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Permissible interference power</w:t>
            </w: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P</w:t>
            </w:r>
            <w:r w:rsidRPr="00797294">
              <w:rPr>
                <w:i/>
                <w:iCs/>
                <w:position w:val="-4"/>
                <w:sz w:val="12"/>
                <w:szCs w:val="12"/>
              </w:rPr>
              <w:t>r</w:t>
            </w:r>
            <w:r w:rsidRPr="00797294">
              <w:rPr>
                <w:sz w:val="14"/>
                <w:szCs w:val="14"/>
                <w:lang w:val="es-ES_tradnl"/>
              </w:rPr>
              <w:t>( </w:t>
            </w:r>
            <w:r w:rsidRPr="00797294">
              <w:rPr>
                <w:i/>
                <w:iCs/>
                <w:sz w:val="14"/>
                <w:szCs w:val="14"/>
                <w:lang w:val="es-ES_tradnl"/>
              </w:rPr>
              <w:t>p</w:t>
            </w:r>
            <w:r w:rsidRPr="00797294">
              <w:rPr>
                <w:sz w:val="14"/>
                <w:szCs w:val="14"/>
                <w:lang w:val="es-ES_tradnl"/>
              </w:rPr>
              <w:t>) (dBW)</w:t>
            </w:r>
            <w:r w:rsidRPr="00797294">
              <w:rPr>
                <w:sz w:val="14"/>
                <w:szCs w:val="14"/>
                <w:lang w:val="es-ES_tradnl"/>
              </w:rPr>
              <w:br/>
              <w:t xml:space="preserve">in </w:t>
            </w:r>
            <w:r w:rsidRPr="00797294">
              <w:rPr>
                <w:i/>
                <w:iCs/>
                <w:sz w:val="14"/>
                <w:szCs w:val="14"/>
                <w:lang w:val="es-ES_tradnl"/>
              </w:rPr>
              <w:t>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199</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199</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173</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148</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208</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208</w:t>
            </w:r>
          </w:p>
        </w:tc>
        <w:tc>
          <w:tcPr>
            <w:tcW w:w="823" w:type="dxa"/>
            <w:tcBorders>
              <w:top w:val="single" w:sz="6" w:space="0" w:color="auto"/>
              <w:left w:val="single" w:sz="6" w:space="0" w:color="auto"/>
              <w:bottom w:val="single" w:sz="6" w:space="0" w:color="auto"/>
              <w:right w:val="single" w:sz="6" w:space="0" w:color="auto"/>
            </w:tcBorders>
          </w:tcPr>
          <w:p w:rsidR="00211E8C" w:rsidDel="00833D64" w:rsidRDefault="00211E8C" w:rsidP="00EC6477">
            <w:pPr>
              <w:pStyle w:val="Default"/>
              <w:jc w:val="center"/>
              <w:rPr>
                <w:del w:id="119" w:author="Roura, Corali (HQ-CG000)" w:date="2018-09-14T15:13:00Z"/>
                <w:sz w:val="14"/>
                <w:szCs w:val="14"/>
              </w:rPr>
            </w:pPr>
            <w:del w:id="120" w:author="Roura, Corali (HQ-CG000)" w:date="2018-09-14T15:13:00Z">
              <w:r w:rsidDel="00833D64">
                <w:rPr>
                  <w:sz w:val="13"/>
                  <w:szCs w:val="13"/>
                </w:rPr>
                <w:delText>-</w:delText>
              </w:r>
              <w:r w:rsidDel="00833D64">
                <w:rPr>
                  <w:sz w:val="14"/>
                  <w:szCs w:val="14"/>
                </w:rPr>
                <w:delText xml:space="preserve">178 </w:delText>
              </w:r>
            </w:del>
          </w:p>
          <w:p w:rsidR="00211E8C" w:rsidRPr="00797294" w:rsidRDefault="00211E8C">
            <w:pPr>
              <w:pStyle w:val="Default"/>
              <w:jc w:val="center"/>
              <w:rPr>
                <w:sz w:val="14"/>
                <w:szCs w:val="14"/>
              </w:rPr>
              <w:pPrChange w:id="121" w:author="Roura, Corali (HQ-CG000)" w:date="2018-09-14T15:13:00Z">
                <w:pPr>
                  <w:pStyle w:val="Tabletext0"/>
                  <w:spacing w:after="120"/>
                  <w:jc w:val="center"/>
                </w:pPr>
              </w:pPrChange>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176</w:t>
            </w:r>
          </w:p>
        </w:tc>
      </w:tr>
      <w:tr w:rsidR="00211E8C" w:rsidRPr="00797294" w:rsidTr="00EC6477">
        <w:trPr>
          <w:cantSplit/>
          <w:trHeight w:val="1451"/>
          <w:jc w:val="center"/>
        </w:trPr>
        <w:tc>
          <w:tcPr>
            <w:tcW w:w="14459" w:type="dxa"/>
            <w:gridSpan w:val="20"/>
            <w:tcBorders>
              <w:top w:val="single" w:sz="6" w:space="0" w:color="auto"/>
              <w:left w:val="nil"/>
              <w:bottom w:val="nil"/>
              <w:right w:val="nil"/>
            </w:tcBorders>
          </w:tcPr>
          <w:p w:rsidR="00211E8C" w:rsidRPr="00797294" w:rsidRDefault="00211E8C" w:rsidP="00EC6477">
            <w:pPr>
              <w:pStyle w:val="Tablelegend"/>
              <w:spacing w:before="80" w:after="120"/>
              <w:ind w:left="284" w:hanging="284"/>
              <w:rPr>
                <w:sz w:val="14"/>
                <w:szCs w:val="14"/>
              </w:rPr>
            </w:pPr>
            <w:r w:rsidRPr="00797294">
              <w:rPr>
                <w:position w:val="6"/>
                <w:sz w:val="12"/>
                <w:szCs w:val="12"/>
              </w:rPr>
              <w:t>1</w:t>
            </w:r>
            <w:r w:rsidRPr="00797294">
              <w:rPr>
                <w:sz w:val="14"/>
                <w:szCs w:val="14"/>
              </w:rPr>
              <w:tab/>
              <w:t>In the band 2 160-2 200 MHz, the terrestrial station parameters of line-of-sight radio-relay systems have been used. If an administration believes that, in this band transhorizon systems need to be considered, the parameters associated with the frequency band 2 500-2 690 MHz may be used to determine the coordination area.</w:t>
            </w:r>
          </w:p>
          <w:p w:rsidR="00211E8C" w:rsidRPr="00797294" w:rsidRDefault="00211E8C" w:rsidP="00EC6477">
            <w:pPr>
              <w:pStyle w:val="Tablelegend"/>
              <w:spacing w:before="80" w:after="120"/>
              <w:ind w:left="284" w:hanging="284"/>
              <w:rPr>
                <w:sz w:val="14"/>
                <w:szCs w:val="14"/>
                <w:lang w:val="fr-CH"/>
              </w:rPr>
            </w:pPr>
            <w:r w:rsidRPr="00797294">
              <w:rPr>
                <w:position w:val="6"/>
                <w:sz w:val="12"/>
                <w:szCs w:val="12"/>
                <w:lang w:val="fr-CH"/>
              </w:rPr>
              <w:t>2</w:t>
            </w:r>
            <w:r w:rsidRPr="00797294">
              <w:rPr>
                <w:sz w:val="14"/>
                <w:szCs w:val="14"/>
                <w:lang w:val="fr-CH"/>
              </w:rPr>
              <w:tab/>
              <w:t>A: analogue modulation; N: digital modulation.</w:t>
            </w:r>
          </w:p>
          <w:p w:rsidR="00211E8C" w:rsidRPr="00797294" w:rsidRDefault="00211E8C" w:rsidP="00EC6477">
            <w:pPr>
              <w:pStyle w:val="Tablelegend"/>
              <w:spacing w:before="80" w:after="120"/>
              <w:ind w:left="284" w:hanging="284"/>
              <w:rPr>
                <w:sz w:val="14"/>
                <w:szCs w:val="14"/>
              </w:rPr>
            </w:pPr>
            <w:r w:rsidRPr="00797294">
              <w:rPr>
                <w:position w:val="6"/>
                <w:sz w:val="12"/>
                <w:szCs w:val="12"/>
              </w:rPr>
              <w:t>3</w:t>
            </w:r>
            <w:r w:rsidRPr="00797294">
              <w:rPr>
                <w:sz w:val="14"/>
                <w:szCs w:val="14"/>
              </w:rPr>
              <w:tab/>
            </w:r>
            <w:r w:rsidRPr="00797294">
              <w:rPr>
                <w:i/>
                <w:iCs/>
                <w:sz w:val="14"/>
                <w:szCs w:val="14"/>
              </w:rPr>
              <w:t>E</w:t>
            </w:r>
            <w:r w:rsidRPr="00797294">
              <w:rPr>
                <w:sz w:val="14"/>
                <w:szCs w:val="14"/>
              </w:rPr>
              <w:t xml:space="preserve"> is defined as the equivalent isotropically radiated power of the interfering terrestrial station in the reference bandwidth.</w:t>
            </w:r>
          </w:p>
          <w:p w:rsidR="00211E8C" w:rsidRPr="00797294" w:rsidRDefault="00211E8C" w:rsidP="00EC6477">
            <w:pPr>
              <w:pStyle w:val="Tablelegend"/>
              <w:spacing w:before="80" w:after="120"/>
              <w:ind w:left="284" w:hanging="284"/>
              <w:rPr>
                <w:sz w:val="14"/>
                <w:szCs w:val="14"/>
              </w:rPr>
            </w:pPr>
            <w:r w:rsidRPr="00797294">
              <w:rPr>
                <w:position w:val="6"/>
                <w:sz w:val="12"/>
                <w:szCs w:val="12"/>
              </w:rPr>
              <w:t>4</w:t>
            </w:r>
            <w:r w:rsidRPr="00797294">
              <w:rPr>
                <w:sz w:val="14"/>
                <w:szCs w:val="14"/>
              </w:rPr>
              <w:tab/>
              <w:t>This value is reduced from the nominal value of 50 dBW for the purposes of determination of coordination area, recognizing the low probability of high power emissions falling fully within the relatively narrow bandwidth of the earth station.</w:t>
            </w:r>
          </w:p>
          <w:p w:rsidR="00211E8C" w:rsidRPr="00797294" w:rsidRDefault="00211E8C" w:rsidP="00EC6477">
            <w:pPr>
              <w:pStyle w:val="Tablelegend"/>
              <w:spacing w:before="80" w:after="120"/>
              <w:ind w:left="284" w:hanging="284"/>
            </w:pPr>
            <w:r w:rsidRPr="00797294">
              <w:rPr>
                <w:position w:val="6"/>
                <w:sz w:val="12"/>
                <w:szCs w:val="12"/>
              </w:rPr>
              <w:t>5</w:t>
            </w:r>
            <w:r w:rsidRPr="00797294">
              <w:rPr>
                <w:sz w:val="14"/>
                <w:szCs w:val="14"/>
              </w:rPr>
              <w:tab/>
              <w:t>The fixed-service parameters provided in the column for 163-167 MHz and 272-273 MHz are only applicable to the band 163-167 MHz.</w:t>
            </w:r>
          </w:p>
        </w:tc>
      </w:tr>
    </w:tbl>
    <w:p w:rsidR="00896507" w:rsidRPr="00797294" w:rsidRDefault="00896507" w:rsidP="00896507">
      <w:pPr>
        <w:spacing w:after="120"/>
      </w:pPr>
    </w:p>
    <w:p w:rsidR="00896507" w:rsidRDefault="00896507" w:rsidP="00896507">
      <w:pPr>
        <w:spacing w:after="120"/>
      </w:pPr>
      <w:r w:rsidRPr="00DC5262">
        <w:rPr>
          <w:b/>
        </w:rPr>
        <w:t>Reason:</w:t>
      </w:r>
      <w:r w:rsidRPr="00DC5262">
        <w:t xml:space="preserve"> Consequential changes to AP 7 to </w:t>
      </w:r>
      <w:r>
        <w:t>remove the Meteorological Satellite Service given the proposed 5.A103</w:t>
      </w:r>
      <w:r w:rsidRPr="00DC5262">
        <w:t xml:space="preserve">.   </w:t>
      </w:r>
    </w:p>
    <w:p w:rsidR="00896507" w:rsidRDefault="00896507" w:rsidP="00896507">
      <w:pPr>
        <w:spacing w:after="120"/>
      </w:pPr>
    </w:p>
    <w:p w:rsidR="00896507" w:rsidRPr="00DC5262" w:rsidRDefault="00896507" w:rsidP="00896507">
      <w:pPr>
        <w:spacing w:after="120"/>
        <w:sectPr w:rsidR="00896507" w:rsidRPr="00DC5262" w:rsidSect="00515EB5">
          <w:pgSz w:w="15840" w:h="12240" w:orient="landscape" w:code="1"/>
          <w:pgMar w:top="1138" w:right="1411" w:bottom="1138" w:left="1138" w:header="562" w:footer="562" w:gutter="0"/>
          <w:cols w:space="720"/>
          <w:docGrid w:linePitch="326"/>
        </w:sectPr>
      </w:pPr>
    </w:p>
    <w:p w:rsidR="00896507" w:rsidRDefault="00896507" w:rsidP="00896507">
      <w:pPr>
        <w:pStyle w:val="Proposal"/>
      </w:pPr>
      <w:r>
        <w:t>ADD</w:t>
      </w:r>
      <w:r>
        <w:tab/>
        <w:t>USA/AI 1.3/6</w:t>
      </w:r>
    </w:p>
    <w:p w:rsidR="00896507" w:rsidRDefault="00896507" w:rsidP="00896507">
      <w:pPr>
        <w:pStyle w:val="ResNo"/>
      </w:pPr>
      <w:r w:rsidRPr="007B2378">
        <w:t>Draft New</w:t>
      </w:r>
      <w:r>
        <w:t xml:space="preserve"> Resolution [B103]</w:t>
      </w:r>
      <w:r w:rsidRPr="00C01985">
        <w:rPr>
          <w:lang w:val="en-CA"/>
        </w:rPr>
        <w:t xml:space="preserve"> (WRC-19)</w:t>
      </w:r>
    </w:p>
    <w:p w:rsidR="00896507" w:rsidRDefault="00896507" w:rsidP="00896507">
      <w:pPr>
        <w:pStyle w:val="Restitle"/>
      </w:pPr>
      <w:r w:rsidRPr="00CC4DA5">
        <w:rPr>
          <w:lang w:val="en-CA"/>
        </w:rPr>
        <w:t>Implementation of</w:t>
      </w:r>
      <w:r w:rsidRPr="00A94398">
        <w:rPr>
          <w:lang w:val="en-CA"/>
        </w:rPr>
        <w:t xml:space="preserve"> satellite networks and systems of the </w:t>
      </w:r>
      <w:r w:rsidRPr="00CC4DA5">
        <w:t>meteorological-satellite service (space-to-Earth) and the Earth</w:t>
      </w:r>
      <w:r w:rsidRPr="00CC4DA5">
        <w:br/>
        <w:t>exploration-satellite service (space-to-Earth) in the</w:t>
      </w:r>
      <w:r w:rsidRPr="00CC4DA5">
        <w:br/>
        <w:t>frequency band 460-470 MHz</w:t>
      </w:r>
    </w:p>
    <w:p w:rsidR="00896507" w:rsidRPr="00C01985" w:rsidRDefault="00896507" w:rsidP="00896507">
      <w:pPr>
        <w:pStyle w:val="Normalaftertitle0"/>
        <w:rPr>
          <w:lang w:val="en-CA"/>
        </w:rPr>
      </w:pPr>
      <w:r w:rsidRPr="00C01985">
        <w:rPr>
          <w:lang w:val="en-CA"/>
        </w:rPr>
        <w:t>The World Radiocommunication Conference (</w:t>
      </w:r>
      <w:r w:rsidRPr="00C01985">
        <w:rPr>
          <w:iCs/>
        </w:rPr>
        <w:t>Sharm el-Sheikh</w:t>
      </w:r>
      <w:r w:rsidRPr="00C01985">
        <w:rPr>
          <w:lang w:val="en-CA"/>
        </w:rPr>
        <w:t>, 2019),</w:t>
      </w:r>
    </w:p>
    <w:p w:rsidR="00896507" w:rsidRDefault="00896507" w:rsidP="00896507">
      <w:pPr>
        <w:pStyle w:val="Call"/>
        <w:rPr>
          <w:lang w:val="en-CA"/>
        </w:rPr>
      </w:pPr>
      <w:r w:rsidRPr="00C01985">
        <w:rPr>
          <w:lang w:val="en-CA"/>
        </w:rPr>
        <w:t>considering</w:t>
      </w:r>
    </w:p>
    <w:p w:rsidR="00896507" w:rsidRPr="008A70E3" w:rsidRDefault="00896507" w:rsidP="00896507">
      <w:pPr>
        <w:rPr>
          <w:lang w:val="en-CA"/>
        </w:rPr>
      </w:pPr>
    </w:p>
    <w:p w:rsidR="00896507" w:rsidRPr="00C01985" w:rsidRDefault="00896507" w:rsidP="00896507">
      <w:pPr>
        <w:rPr>
          <w:iCs/>
        </w:rPr>
      </w:pPr>
      <w:r w:rsidRPr="00C01985">
        <w:rPr>
          <w:i/>
          <w:iCs/>
        </w:rPr>
        <w:t>a)</w:t>
      </w:r>
      <w:r w:rsidRPr="00C01985">
        <w:tab/>
        <w:t xml:space="preserve">that data collection systems (DCS) operate on geostationary and non-geostationary </w:t>
      </w:r>
      <w:r w:rsidRPr="003F033F">
        <w:t>orbits in the meteorological-satellite service (MetSat) and the Earth exploration-satellite service</w:t>
      </w:r>
      <w:r w:rsidRPr="00C01985">
        <w:t xml:space="preserve"> </w:t>
      </w:r>
      <w:r w:rsidRPr="00C01985">
        <w:rPr>
          <w:iCs/>
        </w:rPr>
        <w:t>(EESS) (Earth-to-space) in the frequency band 401-403 MHz;</w:t>
      </w:r>
    </w:p>
    <w:p w:rsidR="00896507" w:rsidRDefault="00896507" w:rsidP="00896507">
      <w:pPr>
        <w:rPr>
          <w:i/>
          <w:iCs/>
        </w:rPr>
      </w:pPr>
    </w:p>
    <w:p w:rsidR="00896507" w:rsidRPr="00C01985" w:rsidRDefault="00896507" w:rsidP="00896507">
      <w:pPr>
        <w:rPr>
          <w:iCs/>
        </w:rPr>
      </w:pPr>
      <w:r w:rsidRPr="00C01985">
        <w:rPr>
          <w:i/>
          <w:iCs/>
        </w:rPr>
        <w:t>b)</w:t>
      </w:r>
      <w:r w:rsidRPr="00C01985">
        <w:rPr>
          <w:iCs/>
        </w:rPr>
        <w:tab/>
        <w:t>that DCS are essential for monitoring and predicting climate change, monitoring oceans, and water resources, weather forecasting and assisting in protecting biodiversity, improving maritime security;</w:t>
      </w:r>
    </w:p>
    <w:p w:rsidR="00896507" w:rsidRDefault="00896507" w:rsidP="00896507">
      <w:pPr>
        <w:rPr>
          <w:i/>
          <w:iCs/>
        </w:rPr>
      </w:pPr>
    </w:p>
    <w:p w:rsidR="00896507" w:rsidRPr="00C01985" w:rsidRDefault="00896507" w:rsidP="00896507">
      <w:pPr>
        <w:rPr>
          <w:iCs/>
        </w:rPr>
      </w:pPr>
      <w:r w:rsidRPr="00C01985">
        <w:rPr>
          <w:i/>
          <w:iCs/>
        </w:rPr>
        <w:t>c)</w:t>
      </w:r>
      <w:r w:rsidRPr="00C01985">
        <w:rPr>
          <w:iCs/>
        </w:rPr>
        <w:tab/>
        <w:t>that most of these DCS have implemented satellite downlinks (space-to-Earth) in the frequency band 460-470 MHz which bring significant improvements to the operation of satellite DCS, such as the transmission of information to optimize the usage of the terrestrial data collection platforms;</w:t>
      </w:r>
    </w:p>
    <w:p w:rsidR="00896507" w:rsidRDefault="00896507" w:rsidP="00896507">
      <w:pPr>
        <w:rPr>
          <w:i/>
          <w:iCs/>
        </w:rPr>
      </w:pPr>
    </w:p>
    <w:p w:rsidR="00896507" w:rsidRPr="00C01985" w:rsidRDefault="00896507" w:rsidP="00896507">
      <w:pPr>
        <w:rPr>
          <w:iCs/>
        </w:rPr>
      </w:pPr>
      <w:r w:rsidRPr="00C01985">
        <w:rPr>
          <w:i/>
          <w:iCs/>
        </w:rPr>
        <w:t>d)</w:t>
      </w:r>
      <w:r w:rsidRPr="00C01985">
        <w:rPr>
          <w:iCs/>
        </w:rPr>
        <w:tab/>
        <w:t>that the frequency band 460-470 MHz is also used for the downlink of mission and telemetry data for meteorological and earth exploration purposes;</w:t>
      </w:r>
    </w:p>
    <w:p w:rsidR="00896507" w:rsidRDefault="00896507" w:rsidP="00896507">
      <w:pPr>
        <w:rPr>
          <w:i/>
          <w:iCs/>
        </w:rPr>
      </w:pPr>
    </w:p>
    <w:p w:rsidR="00896507" w:rsidRPr="00C01985" w:rsidRDefault="00896507" w:rsidP="00896507">
      <w:pPr>
        <w:rPr>
          <w:iCs/>
        </w:rPr>
      </w:pPr>
      <w:r w:rsidRPr="00C01985">
        <w:rPr>
          <w:i/>
          <w:iCs/>
        </w:rPr>
        <w:t>e)</w:t>
      </w:r>
      <w:r w:rsidRPr="00C01985">
        <w:rPr>
          <w:iCs/>
        </w:rPr>
        <w:tab/>
        <w:t>that the frequency band 460-470 MHz is allocated to the fixed and mobile services on a primary basis and is widely used by these services;</w:t>
      </w:r>
    </w:p>
    <w:p w:rsidR="00896507" w:rsidRDefault="00896507" w:rsidP="00896507">
      <w:pPr>
        <w:rPr>
          <w:rFonts w:eastAsia="MS Mincho"/>
          <w:i/>
        </w:rPr>
      </w:pPr>
    </w:p>
    <w:p w:rsidR="00896507" w:rsidRDefault="00896507" w:rsidP="00896507">
      <w:pPr>
        <w:rPr>
          <w:rFonts w:eastAsia="MS Mincho"/>
        </w:rPr>
      </w:pPr>
      <w:r w:rsidRPr="003F033F">
        <w:rPr>
          <w:rFonts w:eastAsia="MS Mincho"/>
          <w:i/>
        </w:rPr>
        <w:t>f)</w:t>
      </w:r>
      <w:r w:rsidRPr="003F033F">
        <w:rPr>
          <w:rFonts w:eastAsia="MS Mincho"/>
          <w:i/>
        </w:rPr>
        <w:tab/>
      </w:r>
      <w:r w:rsidRPr="003F033F">
        <w:rPr>
          <w:rFonts w:eastAsia="MS Mincho"/>
        </w:rPr>
        <w:t xml:space="preserve">that the WRC-19 has upgraded </w:t>
      </w:r>
      <w:r w:rsidRPr="003F033F">
        <w:rPr>
          <w:rFonts w:eastAsia="MS Mincho"/>
          <w:lang w:val="en-CA"/>
        </w:rPr>
        <w:t xml:space="preserve">the secondary allocation of the </w:t>
      </w:r>
      <w:r w:rsidRPr="003F033F">
        <w:t>MetSat</w:t>
      </w:r>
      <w:r w:rsidRPr="003F033F">
        <w:rPr>
          <w:rFonts w:eastAsia="MS Mincho"/>
          <w:lang w:val="en-CA"/>
        </w:rPr>
        <w:t xml:space="preserve"> (space-to-Earth) to primary status and added a primary allocation to the EESS (space-to-Earth) in the frequency band 460-470 MHz, and</w:t>
      </w:r>
      <w:r w:rsidRPr="003F033F">
        <w:rPr>
          <w:rFonts w:eastAsia="MS Mincho"/>
        </w:rPr>
        <w:t xml:space="preserve"> established the power flux-density (pfd) </w:t>
      </w:r>
      <w:r>
        <w:rPr>
          <w:rFonts w:eastAsia="MS Mincho"/>
        </w:rPr>
        <w:t>limit</w:t>
      </w:r>
      <w:r w:rsidRPr="003F033F">
        <w:rPr>
          <w:rFonts w:eastAsia="MS Mincho"/>
        </w:rPr>
        <w:t xml:space="preserve"> to provide protection of existing terrestrial services;</w:t>
      </w:r>
    </w:p>
    <w:p w:rsidR="00896507" w:rsidRDefault="00896507" w:rsidP="00896507">
      <w:pPr>
        <w:jc w:val="both"/>
        <w:rPr>
          <w:rFonts w:eastAsia="MS Mincho"/>
        </w:rPr>
      </w:pPr>
    </w:p>
    <w:p w:rsidR="00896507" w:rsidRPr="003F033F" w:rsidRDefault="00896507" w:rsidP="00896507">
      <w:pPr>
        <w:jc w:val="both"/>
        <w:rPr>
          <w:rFonts w:eastAsia="MS Mincho"/>
          <w:i/>
        </w:rPr>
      </w:pPr>
      <w:r w:rsidRPr="00896507">
        <w:rPr>
          <w:rFonts w:eastAsia="MS Mincho"/>
          <w:i/>
        </w:rPr>
        <w:t>g)</w:t>
      </w:r>
      <w:r w:rsidRPr="00896507">
        <w:rPr>
          <w:rFonts w:eastAsia="MS Mincho"/>
        </w:rPr>
        <w:tab/>
        <w:t>that t</w:t>
      </w:r>
      <w:r w:rsidRPr="00896507">
        <w:t>he priority of MetSat systems over EESS systems in the frequency band 460-470 MHz</w:t>
      </w:r>
      <w:r>
        <w:t xml:space="preserve"> is provided to ensure protection of MetSat systems from interference from the increasing number of small satellite systems operating in the EESS;</w:t>
      </w:r>
    </w:p>
    <w:p w:rsidR="00896507" w:rsidRDefault="00896507" w:rsidP="00896507">
      <w:pPr>
        <w:rPr>
          <w:rFonts w:eastAsia="MS Mincho"/>
          <w:i/>
        </w:rPr>
      </w:pPr>
    </w:p>
    <w:p w:rsidR="00896507" w:rsidRPr="00A94BD8" w:rsidRDefault="00896507" w:rsidP="00896507">
      <w:pPr>
        <w:rPr>
          <w:rFonts w:eastAsia="MS Mincho"/>
        </w:rPr>
      </w:pPr>
      <w:r>
        <w:rPr>
          <w:rFonts w:eastAsia="MS Mincho"/>
          <w:i/>
        </w:rPr>
        <w:t>h</w:t>
      </w:r>
      <w:r w:rsidRPr="003F033F">
        <w:rPr>
          <w:rFonts w:eastAsia="MS Mincho"/>
          <w:i/>
          <w:lang w:val="en-CA"/>
        </w:rPr>
        <w:t>)</w:t>
      </w:r>
      <w:r w:rsidRPr="003F033F">
        <w:rPr>
          <w:rFonts w:eastAsia="MS Mincho"/>
          <w:lang w:val="en-CA"/>
        </w:rPr>
        <w:tab/>
        <w:t xml:space="preserve">that WRC-19 </w:t>
      </w:r>
      <w:r>
        <w:rPr>
          <w:rFonts w:eastAsia="MS Mincho"/>
          <w:lang w:val="en-CA"/>
        </w:rPr>
        <w:t>suppress</w:t>
      </w:r>
      <w:r w:rsidRPr="003F033F">
        <w:rPr>
          <w:rFonts w:eastAsia="MS Mincho"/>
          <w:lang w:val="en-CA"/>
        </w:rPr>
        <w:t xml:space="preserve"> No. </w:t>
      </w:r>
      <w:r w:rsidRPr="00C3493B">
        <w:rPr>
          <w:rStyle w:val="Artref"/>
          <w:rFonts w:eastAsia="MS Mincho"/>
          <w:b/>
          <w:bCs/>
        </w:rPr>
        <w:t>5.290</w:t>
      </w:r>
      <w:r w:rsidRPr="003F033F">
        <w:rPr>
          <w:rFonts w:eastAsia="MS Mincho"/>
          <w:lang w:val="en-CA"/>
        </w:rPr>
        <w:t xml:space="preserve"> and the relevant parameters in Table 8a of Appendix </w:t>
      </w:r>
      <w:r w:rsidRPr="00C3493B">
        <w:rPr>
          <w:rStyle w:val="Appref"/>
          <w:rFonts w:eastAsia="MS Mincho"/>
          <w:b/>
          <w:bCs/>
        </w:rPr>
        <w:t>7</w:t>
      </w:r>
      <w:r w:rsidRPr="003F033F">
        <w:rPr>
          <w:rFonts w:eastAsia="MS Mincho"/>
          <w:lang w:val="en-CA"/>
        </w:rPr>
        <w:t xml:space="preserve">, which </w:t>
      </w:r>
      <w:r w:rsidRPr="003F033F">
        <w:rPr>
          <w:rFonts w:eastAsia="MS Mincho"/>
          <w:iCs/>
        </w:rPr>
        <w:t>identified some administrations that already ha</w:t>
      </w:r>
      <w:r>
        <w:rPr>
          <w:rFonts w:eastAsia="MS Mincho"/>
          <w:iCs/>
        </w:rPr>
        <w:t>ve</w:t>
      </w:r>
      <w:r w:rsidRPr="003F033F">
        <w:rPr>
          <w:rFonts w:eastAsia="MS Mincho"/>
          <w:iCs/>
        </w:rPr>
        <w:t xml:space="preserve"> a primary allocation to </w:t>
      </w:r>
      <w:r w:rsidRPr="003F033F">
        <w:rPr>
          <w:rFonts w:eastAsia="MS Mincho"/>
        </w:rPr>
        <w:t xml:space="preserve">the </w:t>
      </w:r>
      <w:r w:rsidRPr="003F033F">
        <w:t>MetSat</w:t>
      </w:r>
      <w:r w:rsidRPr="003F033F">
        <w:rPr>
          <w:rFonts w:eastAsia="MS Mincho"/>
        </w:rPr>
        <w:t xml:space="preserve"> (</w:t>
      </w:r>
      <w:r w:rsidRPr="003F033F">
        <w:rPr>
          <w:rFonts w:eastAsia="MS Mincho"/>
          <w:lang w:val="en-CA"/>
        </w:rPr>
        <w:t>space-to-Earth</w:t>
      </w:r>
      <w:r w:rsidRPr="003F033F">
        <w:rPr>
          <w:rFonts w:eastAsia="MS Mincho"/>
        </w:rPr>
        <w:t>)</w:t>
      </w:r>
      <w:r w:rsidRPr="003F033F">
        <w:rPr>
          <w:rFonts w:eastAsia="MS Mincho"/>
          <w:iCs/>
        </w:rPr>
        <w:t>, subject to agreement obtained under No.</w:t>
      </w:r>
      <w:r w:rsidRPr="003F033F">
        <w:rPr>
          <w:rFonts w:eastAsia="MS Mincho"/>
          <w:b/>
          <w:iCs/>
        </w:rPr>
        <w:t xml:space="preserve"> </w:t>
      </w:r>
      <w:r w:rsidRPr="00C3493B">
        <w:rPr>
          <w:rStyle w:val="Artref"/>
          <w:rFonts w:eastAsia="MS Mincho"/>
          <w:b/>
          <w:bCs/>
        </w:rPr>
        <w:t>9.21</w:t>
      </w:r>
      <w:r w:rsidRPr="003F033F">
        <w:rPr>
          <w:rFonts w:eastAsia="MS Mincho"/>
          <w:b/>
        </w:rPr>
        <w:t xml:space="preserve">, </w:t>
      </w:r>
      <w:r w:rsidRPr="003F033F">
        <w:rPr>
          <w:rFonts w:eastAsia="MS Mincho"/>
          <w:lang w:val="en-CA"/>
        </w:rPr>
        <w:t>in the light of the upgrade</w:t>
      </w:r>
      <w:r w:rsidRPr="00C01985">
        <w:rPr>
          <w:rFonts w:eastAsia="MS Mincho"/>
          <w:lang w:val="en-CA"/>
        </w:rPr>
        <w:t xml:space="preserve"> mentioned in </w:t>
      </w:r>
      <w:r w:rsidRPr="00C01985">
        <w:rPr>
          <w:rFonts w:eastAsia="MS Mincho"/>
          <w:i/>
          <w:lang w:val="en-CA"/>
        </w:rPr>
        <w:t>considering f)</w:t>
      </w:r>
      <w:r w:rsidRPr="00C01985">
        <w:rPr>
          <w:rFonts w:eastAsia="MS Mincho"/>
          <w:lang w:val="en-CA"/>
        </w:rPr>
        <w:t xml:space="preserve"> above, and that it is </w:t>
      </w:r>
      <w:r w:rsidRPr="00C01985">
        <w:rPr>
          <w:rFonts w:eastAsia="MS Mincho"/>
        </w:rPr>
        <w:t xml:space="preserve">necessary to provide some </w:t>
      </w:r>
      <w:r>
        <w:rPr>
          <w:rFonts w:eastAsia="MS Mincho"/>
        </w:rPr>
        <w:t xml:space="preserve">regulatory </w:t>
      </w:r>
      <w:r w:rsidRPr="00C01985">
        <w:rPr>
          <w:rFonts w:eastAsia="MS Mincho"/>
        </w:rPr>
        <w:t xml:space="preserve">measures for satellite systems which </w:t>
      </w:r>
      <w:r>
        <w:rPr>
          <w:rFonts w:eastAsia="MS Mincho"/>
        </w:rPr>
        <w:t xml:space="preserve">operate </w:t>
      </w:r>
      <w:r w:rsidRPr="00C01985">
        <w:rPr>
          <w:rFonts w:eastAsia="MS Mincho"/>
        </w:rPr>
        <w:t xml:space="preserve">in accordance with No. </w:t>
      </w:r>
      <w:r w:rsidRPr="00C3493B">
        <w:rPr>
          <w:rStyle w:val="Artref"/>
          <w:rFonts w:eastAsia="MS Mincho"/>
          <w:b/>
          <w:bCs/>
        </w:rPr>
        <w:t>5.290</w:t>
      </w:r>
      <w:r w:rsidRPr="00C01985">
        <w:rPr>
          <w:rFonts w:eastAsia="MS Mincho"/>
        </w:rPr>
        <w:t xml:space="preserve"> to retain their regulatory status </w:t>
      </w:r>
      <w:r>
        <w:rPr>
          <w:rFonts w:eastAsia="MS Mincho"/>
        </w:rPr>
        <w:t xml:space="preserve">after </w:t>
      </w:r>
      <w:r w:rsidRPr="00C01985">
        <w:rPr>
          <w:rFonts w:eastAsia="MS Mincho"/>
        </w:rPr>
        <w:t>the end of WRC-19</w:t>
      </w:r>
      <w:r w:rsidRPr="00A94BD8">
        <w:rPr>
          <w:rFonts w:eastAsia="MS Mincho"/>
          <w:lang w:val="en-CA"/>
        </w:rPr>
        <w:t>,</w:t>
      </w:r>
    </w:p>
    <w:p w:rsidR="00896507" w:rsidRDefault="00896507" w:rsidP="00896507">
      <w:pPr>
        <w:pStyle w:val="Call"/>
        <w:rPr>
          <w:lang w:val="en-CA"/>
        </w:rPr>
      </w:pPr>
      <w:r w:rsidRPr="00A94BD8">
        <w:rPr>
          <w:lang w:val="en-CA"/>
        </w:rPr>
        <w:t>noting</w:t>
      </w:r>
    </w:p>
    <w:p w:rsidR="00896507" w:rsidRPr="008A70E3" w:rsidRDefault="00896507" w:rsidP="00896507">
      <w:pPr>
        <w:rPr>
          <w:lang w:val="en-CA"/>
        </w:rPr>
      </w:pPr>
    </w:p>
    <w:p w:rsidR="00896507" w:rsidRDefault="00896507" w:rsidP="00896507">
      <w:pPr>
        <w:rPr>
          <w:lang w:val="en-CA" w:eastAsia="ja-JP"/>
        </w:rPr>
      </w:pPr>
      <w:r w:rsidRPr="00C01985">
        <w:rPr>
          <w:i/>
          <w:iCs/>
          <w:lang w:val="en-CA"/>
        </w:rPr>
        <w:t>a)</w:t>
      </w:r>
      <w:r w:rsidRPr="00C01985">
        <w:rPr>
          <w:lang w:val="en-CA"/>
        </w:rPr>
        <w:tab/>
        <w:t>that several EESS and MetSat satellite systems</w:t>
      </w:r>
      <w:r w:rsidRPr="00C01985">
        <w:rPr>
          <w:lang w:val="en-CA" w:eastAsia="ja-JP"/>
        </w:rPr>
        <w:t xml:space="preserve"> in the frequency band 460-470 MHz were notified and brought into use;</w:t>
      </w:r>
    </w:p>
    <w:p w:rsidR="00896507" w:rsidRPr="00C01985" w:rsidRDefault="00896507" w:rsidP="00896507">
      <w:pPr>
        <w:rPr>
          <w:lang w:val="en-CA" w:eastAsia="ja-JP"/>
        </w:rPr>
      </w:pPr>
    </w:p>
    <w:p w:rsidR="00896507" w:rsidRPr="00C01985" w:rsidRDefault="00896507" w:rsidP="00896507">
      <w:r w:rsidRPr="00C01985">
        <w:rPr>
          <w:i/>
          <w:lang w:val="en-CA" w:eastAsia="ja-JP"/>
        </w:rPr>
        <w:t>b)</w:t>
      </w:r>
      <w:r w:rsidRPr="00C01985">
        <w:rPr>
          <w:i/>
          <w:lang w:val="en-CA" w:eastAsia="ja-JP"/>
        </w:rPr>
        <w:tab/>
      </w:r>
      <w:r w:rsidRPr="00C01985">
        <w:rPr>
          <w:lang w:val="en-CA" w:eastAsia="ja-JP"/>
        </w:rPr>
        <w:t xml:space="preserve">that some of these </w:t>
      </w:r>
      <w:r w:rsidRPr="00C01985">
        <w:t xml:space="preserve">EESS and MetSat satellite systems above may not meet the pfd </w:t>
      </w:r>
      <w:r>
        <w:t>limit</w:t>
      </w:r>
      <w:r w:rsidRPr="00C01985">
        <w:t xml:space="preserve"> in </w:t>
      </w:r>
      <w:r w:rsidRPr="00C01985">
        <w:rPr>
          <w:i/>
        </w:rPr>
        <w:t>considering f),</w:t>
      </w:r>
      <w:r w:rsidRPr="00C01985">
        <w:t xml:space="preserve"> but there is a need to authorize them </w:t>
      </w:r>
      <w:r>
        <w:t xml:space="preserve">under the previous provision in order </w:t>
      </w:r>
      <w:r w:rsidRPr="00C01985">
        <w:t>to continue their operation</w:t>
      </w:r>
      <w:r>
        <w:t>s</w:t>
      </w:r>
      <w:r w:rsidRPr="00C01985">
        <w:t>,</w:t>
      </w:r>
    </w:p>
    <w:p w:rsidR="00896507" w:rsidRDefault="00896507" w:rsidP="00896507">
      <w:pPr>
        <w:pStyle w:val="Call"/>
        <w:rPr>
          <w:lang w:val="en-CA"/>
        </w:rPr>
      </w:pPr>
      <w:r w:rsidRPr="00C01985">
        <w:rPr>
          <w:lang w:val="en-CA"/>
        </w:rPr>
        <w:t>resolves</w:t>
      </w:r>
    </w:p>
    <w:p w:rsidR="00896507" w:rsidRPr="008A70E3" w:rsidRDefault="00896507" w:rsidP="00896507">
      <w:pPr>
        <w:rPr>
          <w:lang w:val="en-CA"/>
        </w:rPr>
      </w:pPr>
    </w:p>
    <w:p w:rsidR="00896507" w:rsidRDefault="00896507" w:rsidP="00EC6477">
      <w:pPr>
        <w:numPr>
          <w:ilvl w:val="0"/>
          <w:numId w:val="1"/>
        </w:numPr>
        <w:tabs>
          <w:tab w:val="left" w:pos="1134"/>
          <w:tab w:val="left" w:pos="1871"/>
          <w:tab w:val="left" w:pos="2268"/>
          <w:tab w:val="left" w:pos="3510"/>
        </w:tabs>
        <w:overflowPunct w:val="0"/>
        <w:autoSpaceDE w:val="0"/>
        <w:autoSpaceDN w:val="0"/>
        <w:adjustRightInd w:val="0"/>
        <w:spacing w:before="120"/>
        <w:ind w:left="0" w:firstLine="0"/>
        <w:contextualSpacing/>
        <w:textAlignment w:val="baseline"/>
        <w:rPr>
          <w:lang w:val="en-CA"/>
        </w:rPr>
      </w:pPr>
      <w:r>
        <w:rPr>
          <w:rStyle w:val="NoteChar"/>
        </w:rPr>
        <w:t>that i</w:t>
      </w:r>
      <w:r w:rsidRPr="00797294">
        <w:t>n the frequency band 460-470 MHz, in order to protect systems of the fixed and mobile services</w:t>
      </w:r>
      <w:r w:rsidRPr="006265A2">
        <w:t>, the power flux-density at the Earth’s surface produced by</w:t>
      </w:r>
      <w:r>
        <w:t xml:space="preserve"> </w:t>
      </w:r>
      <w:r w:rsidRPr="00797294">
        <w:t xml:space="preserve">stations in the meteorological-satellite (space-to-Earth) and earth exploration-satellite (space-to-Earth) services shall comply with the  limits </w:t>
      </w:r>
      <w:r>
        <w:t xml:space="preserve">listed </w:t>
      </w:r>
      <w:r w:rsidRPr="00797294">
        <w:t>below</w:t>
      </w:r>
      <w:r>
        <w:t xml:space="preserve"> </w:t>
      </w:r>
      <w:r w:rsidRPr="006265A2">
        <w:t>under assumed free-space propagation conditions for all methods of modulation</w:t>
      </w:r>
      <w:r>
        <w:t>:</w:t>
      </w:r>
    </w:p>
    <w:p w:rsidR="00896507" w:rsidRDefault="00896507" w:rsidP="00896507">
      <w:pPr>
        <w:pStyle w:val="ListParagraph"/>
        <w:tabs>
          <w:tab w:val="left" w:pos="0"/>
          <w:tab w:val="left" w:pos="3510"/>
        </w:tabs>
      </w:pPr>
    </w:p>
    <w:p w:rsidR="00896507" w:rsidRDefault="00896507" w:rsidP="00896507">
      <w:pPr>
        <w:pStyle w:val="ListParagraph"/>
        <w:tabs>
          <w:tab w:val="left" w:pos="0"/>
          <w:tab w:val="left" w:pos="3510"/>
        </w:tabs>
      </w:pPr>
      <w:r w:rsidRPr="006D63FF">
        <w:t>For non-GSO space stations:</w:t>
      </w:r>
    </w:p>
    <w:p w:rsidR="00896507" w:rsidRDefault="00896507" w:rsidP="00896507">
      <w:pPr>
        <w:pStyle w:val="ListParagraph"/>
        <w:tabs>
          <w:tab w:val="left" w:pos="0"/>
          <w:tab w:val="left" w:pos="3510"/>
        </w:tabs>
      </w:pPr>
    </w:p>
    <w:p w:rsidR="00896507" w:rsidRPr="00037062" w:rsidRDefault="00037062" w:rsidP="00896507">
      <w:pPr>
        <w:pStyle w:val="ListParagraph"/>
        <w:tabs>
          <w:tab w:val="left" w:pos="0"/>
          <w:tab w:val="left" w:pos="3510"/>
        </w:tabs>
      </w:pPr>
      <m:oMathPara>
        <m:oMath>
          <m:r>
            <w:ins w:id="122" w:author="DOC-NOAA" w:date="2018-08-24T04:44:00Z">
              <w:rPr>
                <w:rFonts w:ascii="Cambria Math" w:hAnsi="Cambria Math"/>
              </w:rPr>
              <m:t>pfd</m:t>
            </w:ins>
          </m:r>
          <m:r>
            <w:ins w:id="123" w:author="DOC-NOAA" w:date="2018-08-24T04:44:00Z">
              <m:rPr>
                <m:sty m:val="p"/>
              </m:rPr>
              <w:rPr>
                <w:rFonts w:ascii="Cambria Math" w:hAnsi="Cambria Math"/>
              </w:rPr>
              <m:t xml:space="preserve"> </m:t>
            </w:ins>
          </m:r>
          <m:d>
            <m:dPr>
              <m:ctrlPr>
                <w:ins w:id="124" w:author="DOC-NOAA" w:date="2018-08-24T04:44:00Z">
                  <w:rPr>
                    <w:rFonts w:ascii="Cambria Math" w:hAnsi="Cambria Math"/>
                  </w:rPr>
                </w:ins>
              </m:ctrlPr>
            </m:dPr>
            <m:e>
              <m:r>
                <w:ins w:id="125" w:author="DOC-NOAA" w:date="2018-08-24T04:44:00Z">
                  <w:rPr>
                    <w:rFonts w:ascii="Cambria Math" w:hAnsi="Cambria Math"/>
                  </w:rPr>
                  <m:t>dB</m:t>
                </w:ins>
              </m:r>
              <m:d>
                <m:dPr>
                  <m:ctrlPr>
                    <w:ins w:id="126" w:author="DOC-NOAA" w:date="2018-08-24T04:44:00Z">
                      <w:rPr>
                        <w:rFonts w:ascii="Cambria Math" w:hAnsi="Cambria Math"/>
                        <w:i/>
                      </w:rPr>
                    </w:ins>
                  </m:ctrlPr>
                </m:dPr>
                <m:e>
                  <m:f>
                    <m:fPr>
                      <m:ctrlPr>
                        <w:ins w:id="127" w:author="DOC-NOAA" w:date="2018-08-24T04:44:00Z">
                          <w:rPr>
                            <w:rFonts w:ascii="Cambria Math" w:hAnsi="Cambria Math"/>
                          </w:rPr>
                        </w:ins>
                      </m:ctrlPr>
                    </m:fPr>
                    <m:num>
                      <m:r>
                        <w:ins w:id="128" w:author="DOC-NOAA" w:date="2018-08-24T04:44:00Z">
                          <w:rPr>
                            <w:rFonts w:ascii="Cambria Math" w:hAnsi="Cambria Math"/>
                          </w:rPr>
                          <m:t>W</m:t>
                        </w:ins>
                      </m:r>
                      <m:ctrlPr>
                        <w:ins w:id="129" w:author="DOC-NOAA" w:date="2018-08-24T04:44:00Z">
                          <w:rPr>
                            <w:rFonts w:ascii="Cambria Math" w:hAnsi="Cambria Math"/>
                            <w:i/>
                          </w:rPr>
                        </w:ins>
                      </m:ctrlPr>
                    </m:num>
                    <m:den>
                      <m:sSup>
                        <m:sSupPr>
                          <m:ctrlPr>
                            <w:ins w:id="130" w:author="DOC-NOAA" w:date="2018-08-24T04:44:00Z">
                              <w:rPr>
                                <w:rFonts w:ascii="Cambria Math" w:hAnsi="Cambria Math"/>
                              </w:rPr>
                            </w:ins>
                          </m:ctrlPr>
                        </m:sSupPr>
                        <m:e>
                          <m:r>
                            <w:ins w:id="131" w:author="DOC-NOAA" w:date="2018-08-24T04:44:00Z">
                              <w:rPr>
                                <w:rFonts w:ascii="Cambria Math" w:hAnsi="Cambria Math"/>
                              </w:rPr>
                              <m:t>m</m:t>
                            </w:ins>
                          </m:r>
                        </m:e>
                        <m:sup>
                          <m:r>
                            <w:ins w:id="132" w:author="DOC-NOAA" w:date="2018-08-24T04:44:00Z">
                              <m:rPr>
                                <m:sty m:val="p"/>
                              </m:rPr>
                              <w:rPr>
                                <w:rFonts w:ascii="Cambria Math" w:hAnsi="Cambria Math"/>
                              </w:rPr>
                              <m:t>2</m:t>
                            </w:ins>
                          </m:r>
                        </m:sup>
                      </m:sSup>
                      <m:r>
                        <w:ins w:id="133" w:author="DOC-NOAA" w:date="2018-08-24T04:44:00Z">
                          <m:rPr>
                            <m:sty m:val="p"/>
                          </m:rPr>
                          <w:rPr>
                            <w:rFonts w:ascii="Cambria Math" w:hAnsi="Cambria Math"/>
                          </w:rPr>
                          <m:t> · 4kHz</m:t>
                        </w:ins>
                      </m:r>
                    </m:den>
                  </m:f>
                  <m:ctrlPr>
                    <w:ins w:id="134" w:author="DOC-NOAA" w:date="2018-08-24T04:44:00Z">
                      <w:rPr>
                        <w:rFonts w:ascii="Cambria Math" w:hAnsi="Cambria Math"/>
                      </w:rPr>
                    </w:ins>
                  </m:ctrlPr>
                </m:e>
              </m:d>
            </m:e>
          </m:d>
          <m:r>
            <w:ins w:id="135" w:author="DOC-NOAA" w:date="2018-08-24T04:44:00Z">
              <m:rPr>
                <m:sty m:val="p"/>
              </m:rPr>
              <w:rPr>
                <w:rFonts w:ascii="Cambria Math" w:hAnsi="Cambria Math"/>
              </w:rPr>
              <m:t>=</m:t>
            </w:ins>
          </m:r>
          <m:d>
            <m:dPr>
              <m:begChr m:val="{"/>
              <m:endChr m:val=""/>
              <m:ctrlPr>
                <w:ins w:id="136" w:author="DOC-NOAA" w:date="2018-08-24T04:44:00Z">
                  <w:rPr>
                    <w:rFonts w:ascii="Cambria Math" w:hAnsi="Cambria Math"/>
                  </w:rPr>
                </w:ins>
              </m:ctrlPr>
            </m:dPr>
            <m:e>
              <m:eqArr>
                <m:eqArrPr>
                  <m:ctrlPr>
                    <w:ins w:id="137" w:author="DOC-NOAA" w:date="2018-08-24T04:44:00Z">
                      <w:rPr>
                        <w:rFonts w:ascii="Cambria Math" w:hAnsi="Cambria Math"/>
                      </w:rPr>
                    </w:ins>
                  </m:ctrlPr>
                </m:eqArrPr>
                <m:e>
                  <m:r>
                    <w:ins w:id="138" w:author="DOC-NOAA" w:date="2018-08-24T04:44:00Z">
                      <m:rPr>
                        <m:sty m:val="p"/>
                      </m:rPr>
                      <w:rPr>
                        <w:rFonts w:ascii="Cambria Math" w:hAnsi="Cambria Math"/>
                      </w:rPr>
                      <m:t>-157                                    &amp;0°≤</m:t>
                    </w:ins>
                  </m:r>
                  <m:r>
                    <w:ins w:id="139" w:author="DOC-NOAA" w:date="2018-08-24T04:44:00Z">
                      <m:rPr>
                        <m:sty m:val="p"/>
                      </m:rPr>
                      <w:rPr>
                        <w:rFonts w:ascii="Cambria Math" w:hAnsi="Cambria Math"/>
                      </w:rPr>
                      <w:sym w:font="Symbol" w:char="F061"/>
                    </w:ins>
                  </m:r>
                  <m:r>
                    <w:ins w:id="140" w:author="DOC-NOAA" w:date="2018-08-24T04:44:00Z">
                      <m:rPr>
                        <m:sty m:val="p"/>
                      </m:rPr>
                      <w:rPr>
                        <w:rFonts w:ascii="Cambria Math" w:hAnsi="Cambria Math"/>
                      </w:rPr>
                      <m:t xml:space="preserve">&lt;5° </m:t>
                    </w:ins>
                  </m:r>
                </m:e>
                <m:e>
                  <m:r>
                    <w:ins w:id="141" w:author="DOC-NOAA" w:date="2018-08-24T04:44:00Z">
                      <m:rPr>
                        <m:sty m:val="p"/>
                      </m:rPr>
                      <w:rPr>
                        <w:rFonts w:ascii="Cambria Math" w:hAnsi="Cambria Math"/>
                      </w:rPr>
                      <m:t>-157+0.5</m:t>
                    </w:ins>
                  </m:r>
                  <m:d>
                    <m:dPr>
                      <m:ctrlPr>
                        <w:ins w:id="142" w:author="DOC-NOAA" w:date="2018-08-24T04:44:00Z">
                          <w:rPr>
                            <w:rFonts w:ascii="Cambria Math" w:hAnsi="Cambria Math"/>
                          </w:rPr>
                        </w:ins>
                      </m:ctrlPr>
                    </m:dPr>
                    <m:e>
                      <m:r>
                        <w:ins w:id="143" w:author="DOC-NOAA" w:date="2018-08-24T04:44:00Z">
                          <m:rPr>
                            <m:sty m:val="p"/>
                          </m:rPr>
                          <w:rPr>
                            <w:rFonts w:ascii="Cambria Math" w:hAnsi="Cambria Math"/>
                          </w:rPr>
                          <m:t>α-5</m:t>
                        </w:ins>
                      </m:r>
                    </m:e>
                  </m:d>
                  <m:r>
                    <w:ins w:id="144" w:author="DOC-NOAA" w:date="2018-08-24T04:44:00Z">
                      <m:rPr>
                        <m:sty m:val="p"/>
                      </m:rPr>
                      <w:rPr>
                        <w:rFonts w:ascii="Cambria Math" w:hAnsi="Cambria Math"/>
                      </w:rPr>
                      <m:t xml:space="preserve">           5°≤</m:t>
                    </w:ins>
                  </m:r>
                  <m:r>
                    <w:ins w:id="145" w:author="DOC-NOAA" w:date="2018-08-24T04:44:00Z">
                      <m:rPr>
                        <m:sty m:val="p"/>
                      </m:rPr>
                      <w:rPr>
                        <w:rFonts w:ascii="Cambria Math" w:hAnsi="Cambria Math"/>
                      </w:rPr>
                      <w:sym w:font="Symbol" w:char="F061"/>
                    </w:ins>
                  </m:r>
                  <m:r>
                    <w:ins w:id="146" w:author="DOC-NOAA" w:date="2018-08-24T04:44:00Z">
                      <m:rPr>
                        <m:sty m:val="p"/>
                      </m:rPr>
                      <w:rPr>
                        <w:rFonts w:ascii="Cambria Math" w:hAnsi="Cambria Math"/>
                      </w:rPr>
                      <m:t>&lt;15°</m:t>
                    </w:ins>
                  </m:r>
                  <m:ctrlPr>
                    <w:ins w:id="147" w:author="DOC-NOAA" w:date="2018-08-24T04:44:00Z">
                      <w:rPr>
                        <w:rFonts w:ascii="Cambria Math" w:eastAsia="Cambria Math" w:hAnsi="Cambria Math" w:cs="Cambria Math"/>
                      </w:rPr>
                    </w:ins>
                  </m:ctrlPr>
                </m:e>
                <m:e>
                  <m:r>
                    <w:ins w:id="148" w:author="DOC-NOAA" w:date="2018-08-24T04:44:00Z">
                      <m:rPr>
                        <m:sty m:val="p"/>
                      </m:rPr>
                      <w:rPr>
                        <w:rFonts w:ascii="Cambria Math" w:hAnsi="Cambria Math"/>
                      </w:rPr>
                      <m:t>-152                                   15°≤</m:t>
                    </w:ins>
                  </m:r>
                  <m:r>
                    <w:ins w:id="149" w:author="DOC-NOAA" w:date="2018-08-24T04:44:00Z">
                      <m:rPr>
                        <m:sty m:val="p"/>
                      </m:rPr>
                      <w:rPr>
                        <w:rFonts w:ascii="Cambria Math" w:hAnsi="Cambria Math"/>
                      </w:rPr>
                      <w:sym w:font="Symbol" w:char="F061"/>
                    </w:ins>
                  </m:r>
                  <m:r>
                    <w:ins w:id="150" w:author="DOC-NOAA" w:date="2018-08-24T04:44:00Z">
                      <m:rPr>
                        <m:sty m:val="p"/>
                      </m:rPr>
                      <w:rPr>
                        <w:rFonts w:ascii="Cambria Math" w:hAnsi="Cambria Math"/>
                      </w:rPr>
                      <m:t>≤90°</m:t>
                    </w:ins>
                  </m:r>
                </m:e>
              </m:eqArr>
            </m:e>
          </m:d>
        </m:oMath>
      </m:oMathPara>
    </w:p>
    <w:p w:rsidR="00896507" w:rsidRDefault="00896507" w:rsidP="00896507">
      <w:pPr>
        <w:pStyle w:val="ListParagraph"/>
        <w:tabs>
          <w:tab w:val="left" w:pos="0"/>
          <w:tab w:val="left" w:pos="3510"/>
        </w:tabs>
      </w:pPr>
    </w:p>
    <w:p w:rsidR="00896507" w:rsidRPr="005C6CD0" w:rsidRDefault="00896507" w:rsidP="00896507">
      <w:pPr>
        <w:pStyle w:val="ListParagraph"/>
        <w:tabs>
          <w:tab w:val="left" w:pos="0"/>
          <w:tab w:val="left" w:pos="3510"/>
        </w:tabs>
      </w:pPr>
      <w:r w:rsidRPr="005C6CD0">
        <w:t>And for GSO space stations:</w:t>
      </w:r>
    </w:p>
    <w:p w:rsidR="00896507" w:rsidRPr="005C6CD0" w:rsidRDefault="00896507" w:rsidP="00896507"/>
    <w:p w:rsidR="00896507" w:rsidRDefault="00655CC2" w:rsidP="00896507">
      <w:pPr>
        <w:pStyle w:val="Note"/>
        <w:rPr>
          <w:lang w:eastAsia="ja-JP"/>
        </w:rPr>
      </w:pPr>
      <m:oMathPara>
        <m:oMath>
          <m:r>
            <w:rPr>
              <w:rFonts w:ascii="Cambria Math" w:hAnsi="Cambria Math"/>
            </w:rPr>
            <m:t>pfd</m:t>
          </m:r>
          <m:r>
            <m:rPr>
              <m:sty m:val="p"/>
            </m:rPr>
            <w:rPr>
              <w:rFonts w:ascii="Cambria Math" w:hAnsi="Cambria Math"/>
            </w:rPr>
            <m:t xml:space="preserve"> (</m:t>
          </m:r>
          <m:r>
            <w:rPr>
              <w:rFonts w:ascii="Cambria Math" w:hAnsi="Cambria Math"/>
            </w:rPr>
            <m:t>dBW</m:t>
          </m:r>
          <m:r>
            <m:rPr>
              <m:sty m:val="p"/>
            </m:rPr>
            <w:rPr>
              <w:rFonts w:ascii="Cambria Math" w:hAnsi="Cambria Math"/>
            </w:rPr>
            <m:t>/(</m:t>
          </m:r>
          <m:sSup>
            <m:sSupPr>
              <m:ctrlPr>
                <w:rPr>
                  <w:rFonts w:ascii="Cambria Math" w:hAnsi="Cambria Math"/>
                </w:rPr>
              </m:ctrlPr>
            </m:sSupPr>
            <m:e>
              <m:r>
                <w:rPr>
                  <w:rFonts w:ascii="Cambria Math" w:hAnsi="Cambria Math"/>
                </w:rPr>
                <m:t>m</m:t>
              </m:r>
            </m:e>
            <m:sup>
              <m:r>
                <m:rPr>
                  <m:sty m:val="p"/>
                </m:rPr>
                <w:rPr>
                  <w:rFonts w:ascii="Cambria Math" w:hAnsi="Cambria Math"/>
                </w:rPr>
                <m:t>2</m:t>
              </m:r>
            </m:sup>
          </m:sSup>
          <m:r>
            <m:rPr>
              <m:sty m:val="p"/>
            </m:rPr>
            <w:rPr>
              <w:rFonts w:ascii="Cambria Math" w:hAnsi="Cambria Math"/>
            </w:rPr>
            <m:t>.4</m:t>
          </m:r>
          <m:r>
            <w:rPr>
              <w:rFonts w:ascii="Cambria Math" w:hAnsi="Cambria Math"/>
            </w:rPr>
            <m:t>kHz</m:t>
          </m:r>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-162                                            &amp;0</m:t>
                  </m:r>
                  <m:r>
                    <m:rPr>
                      <m:sty m:val="p"/>
                    </m:rPr>
                    <w:rPr>
                      <w:rFonts w:ascii="Cambria Math" w:hAnsi="Cambria Math" w:hint="eastAsia"/>
                    </w:rPr>
                    <m:t>°</m:t>
                  </m:r>
                  <m:r>
                    <m:rPr>
                      <m:sty m:val="p"/>
                    </m:rPr>
                    <w:rPr>
                      <w:rFonts w:ascii="Cambria Math" w:hAnsi="Cambria Math"/>
                    </w:rPr>
                    <m:t>≤</m:t>
                  </m:r>
                  <m:r>
                    <m:rPr>
                      <m:sty m:val="p"/>
                    </m:rPr>
                    <w:rPr>
                      <w:rFonts w:ascii="Cambria Math" w:hAnsi="Cambria Math"/>
                    </w:rPr>
                    <w:sym w:font="Symbol" w:char="F061"/>
                  </m:r>
                  <m:r>
                    <m:rPr>
                      <m:sty m:val="p"/>
                    </m:rPr>
                    <w:rPr>
                      <w:rFonts w:ascii="Cambria Math" w:hAnsi="Cambria Math"/>
                    </w:rPr>
                    <m:t>≤15</m:t>
                  </m:r>
                  <m:r>
                    <m:rPr>
                      <m:sty m:val="p"/>
                    </m:rPr>
                    <w:rPr>
                      <w:rFonts w:ascii="Cambria Math" w:hAnsi="Cambria Math" w:hint="eastAsia"/>
                    </w:rPr>
                    <m:t>°</m:t>
                  </m:r>
                  <m:r>
                    <m:rPr>
                      <m:sty m:val="p"/>
                    </m:rPr>
                    <w:rPr>
                      <w:rFonts w:ascii="Cambria Math" w:hAnsi="Cambria Math"/>
                    </w:rPr>
                    <m:t xml:space="preserve"> </m:t>
                  </m:r>
                </m:e>
                <m:e>
                  <m:r>
                    <m:rPr>
                      <m:sty m:val="p"/>
                    </m:rPr>
                    <w:rPr>
                      <w:rFonts w:ascii="Cambria Math" w:hAnsi="Cambria Math"/>
                    </w:rPr>
                    <m:t>-162+0.5</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-15</m:t>
                      </m:r>
                    </m:e>
                  </m:d>
                  <m:r>
                    <m:rPr>
                      <m:sty m:val="p"/>
                    </m:rPr>
                    <w:rPr>
                      <w:rFonts w:ascii="Cambria Math" w:hAnsi="Cambria Math"/>
                    </w:rPr>
                    <m:t xml:space="preserve">               15</m:t>
                  </m:r>
                  <m:r>
                    <m:rPr>
                      <m:sty m:val="p"/>
                    </m:rPr>
                    <w:rPr>
                      <w:rFonts w:ascii="Cambria Math" w:hAnsi="Cambria Math" w:hint="eastAsia"/>
                    </w:rPr>
                    <m:t>°</m:t>
                  </m:r>
                  <m:r>
                    <m:rPr>
                      <m:sty m:val="p"/>
                    </m:rPr>
                    <w:rPr>
                      <w:rFonts w:ascii="Cambria Math" w:hAnsi="Cambria Math"/>
                    </w:rPr>
                    <m:t>&lt;</m:t>
                  </m:r>
                  <m:r>
                    <m:rPr>
                      <m:sty m:val="p"/>
                    </m:rPr>
                    <w:rPr>
                      <w:rFonts w:ascii="Cambria Math" w:hAnsi="Cambria Math"/>
                    </w:rPr>
                    <w:sym w:font="Symbol" w:char="F061"/>
                  </m:r>
                  <m:r>
                    <m:rPr>
                      <m:sty m:val="p"/>
                    </m:rPr>
                    <w:rPr>
                      <w:rFonts w:ascii="Cambria Math" w:hAnsi="Cambria Math"/>
                    </w:rPr>
                    <m:t>&lt;35</m:t>
                  </m:r>
                  <m:r>
                    <m:rPr>
                      <m:sty m:val="p"/>
                    </m:rPr>
                    <w:rPr>
                      <w:rFonts w:ascii="Cambria Math" w:hAnsi="Cambria Math" w:hint="eastAsia"/>
                    </w:rPr>
                    <m:t>°</m:t>
                  </m:r>
                </m:e>
                <m:e>
                  <m:r>
                    <m:rPr>
                      <m:sty m:val="p"/>
                    </m:rPr>
                    <w:rPr>
                      <w:rFonts w:ascii="Cambria Math" w:hAnsi="Cambria Math"/>
                    </w:rPr>
                    <m:t>-152                                            35</m:t>
                  </m:r>
                  <m:r>
                    <m:rPr>
                      <m:sty m:val="p"/>
                    </m:rPr>
                    <w:rPr>
                      <w:rFonts w:ascii="Cambria Math" w:hAnsi="Cambria Math" w:hint="eastAsia"/>
                    </w:rPr>
                    <m:t>°</m:t>
                  </m:r>
                  <m:r>
                    <m:rPr>
                      <m:sty m:val="p"/>
                    </m:rPr>
                    <w:rPr>
                      <w:rFonts w:ascii="Cambria Math" w:hAnsi="Cambria Math"/>
                    </w:rPr>
                    <m:t>≤</m:t>
                  </m:r>
                  <m:r>
                    <m:rPr>
                      <m:sty m:val="p"/>
                    </m:rPr>
                    <w:rPr>
                      <w:rFonts w:ascii="Cambria Math" w:hAnsi="Cambria Math"/>
                    </w:rPr>
                    <w:sym w:font="Symbol" w:char="F061"/>
                  </m:r>
                  <m:r>
                    <m:rPr>
                      <m:sty m:val="p"/>
                    </m:rPr>
                    <w:rPr>
                      <w:rFonts w:ascii="Cambria Math" w:hAnsi="Cambria Math"/>
                    </w:rPr>
                    <m:t>≤90</m:t>
                  </m:r>
                  <m:r>
                    <m:rPr>
                      <m:sty m:val="p"/>
                    </m:rPr>
                    <w:rPr>
                      <w:rFonts w:ascii="Cambria Math" w:hAnsi="Cambria Math" w:hint="eastAsia"/>
                    </w:rPr>
                    <m:t>°</m:t>
                  </m:r>
                </m:e>
              </m:eqArr>
            </m:e>
          </m:d>
        </m:oMath>
      </m:oMathPara>
    </w:p>
    <w:p w:rsidR="00896507" w:rsidRDefault="00896507" w:rsidP="00896507">
      <w:pPr>
        <w:pStyle w:val="Note"/>
        <w:rPr>
          <w:sz w:val="18"/>
          <w:lang w:eastAsia="ja-JP"/>
        </w:rPr>
      </w:pPr>
      <w:r w:rsidRPr="008A70E3">
        <w:rPr>
          <w:lang w:eastAsia="ja-JP"/>
        </w:rPr>
        <w:t xml:space="preserve">where </w:t>
      </w:r>
      <m:oMath>
        <m:r>
          <m:rPr>
            <m:sty m:val="p"/>
          </m:rPr>
          <w:rPr>
            <w:rFonts w:ascii="Cambria Math" w:hAnsi="Cambria Math"/>
          </w:rPr>
          <w:sym w:font="Symbol" w:char="F061"/>
        </m:r>
      </m:oMath>
      <w:r w:rsidRPr="008A70E3">
        <w:rPr>
          <w:lang w:eastAsia="ja-JP"/>
        </w:rPr>
        <w:t xml:space="preserve"> is the angle of arrival above the horizontal plane, in degrees.  </w:t>
      </w:r>
      <w:r w:rsidRPr="008F31D2">
        <w:rPr>
          <w:sz w:val="18"/>
          <w:lang w:eastAsia="ja-JP"/>
        </w:rPr>
        <w:t>(WRC-19).</w:t>
      </w:r>
    </w:p>
    <w:p w:rsidR="00896507" w:rsidRPr="008A70E3" w:rsidRDefault="00896507" w:rsidP="00896507">
      <w:pPr>
        <w:pStyle w:val="ListParagraph"/>
        <w:tabs>
          <w:tab w:val="left" w:pos="0"/>
          <w:tab w:val="left" w:pos="3510"/>
        </w:tabs>
        <w:spacing w:after="120"/>
        <w:ind w:left="0"/>
        <w:rPr>
          <w:sz w:val="20"/>
          <w:szCs w:val="14"/>
        </w:rPr>
      </w:pPr>
      <w:r w:rsidRPr="008A70E3">
        <w:rPr>
          <w:sz w:val="20"/>
          <w:szCs w:val="14"/>
        </w:rPr>
        <w:t xml:space="preserve">These limits apply to all space stations in the </w:t>
      </w:r>
      <w:r w:rsidRPr="008A70E3">
        <w:rPr>
          <w:sz w:val="20"/>
        </w:rPr>
        <w:t>meteorological-satellite</w:t>
      </w:r>
      <w:r w:rsidRPr="008A70E3">
        <w:rPr>
          <w:sz w:val="20"/>
          <w:szCs w:val="14"/>
        </w:rPr>
        <w:t xml:space="preserve"> service and </w:t>
      </w:r>
      <w:r w:rsidRPr="008A70E3">
        <w:rPr>
          <w:sz w:val="20"/>
        </w:rPr>
        <w:t>Earth exploration</w:t>
      </w:r>
      <w:r w:rsidRPr="008A70E3">
        <w:rPr>
          <w:sz w:val="20"/>
        </w:rPr>
        <w:noBreakHyphen/>
        <w:t xml:space="preserve">satellite </w:t>
      </w:r>
      <w:r w:rsidRPr="008A70E3">
        <w:rPr>
          <w:sz w:val="20"/>
          <w:szCs w:val="14"/>
        </w:rPr>
        <w:t>service in this frequency band for which complete notification information or coordination request was received by the Radiocommunication Bureau after the end of WRC-19;</w:t>
      </w:r>
    </w:p>
    <w:p w:rsidR="00896507" w:rsidRPr="00E66540" w:rsidRDefault="00896507" w:rsidP="00896507">
      <w:pPr>
        <w:pStyle w:val="ListParagraph"/>
        <w:tabs>
          <w:tab w:val="left" w:pos="0"/>
          <w:tab w:val="left" w:pos="3510"/>
        </w:tabs>
        <w:spacing w:after="120"/>
        <w:rPr>
          <w:sz w:val="12"/>
          <w:szCs w:val="14"/>
        </w:rPr>
      </w:pPr>
    </w:p>
    <w:p w:rsidR="00896507" w:rsidRPr="006D40D6" w:rsidRDefault="00896507" w:rsidP="006C7CB2">
      <w:pPr>
        <w:pStyle w:val="ListParagraph"/>
        <w:numPr>
          <w:ilvl w:val="0"/>
          <w:numId w:val="1"/>
        </w:numPr>
        <w:tabs>
          <w:tab w:val="left" w:pos="1134"/>
          <w:tab w:val="left" w:pos="1871"/>
          <w:tab w:val="left" w:pos="2268"/>
          <w:tab w:val="left" w:pos="3510"/>
        </w:tabs>
        <w:overflowPunct w:val="0"/>
        <w:autoSpaceDE w:val="0"/>
        <w:autoSpaceDN w:val="0"/>
        <w:adjustRightInd w:val="0"/>
        <w:spacing w:before="240"/>
        <w:ind w:left="0" w:firstLine="0"/>
        <w:textAlignment w:val="baseline"/>
        <w:rPr>
          <w:lang w:val="en-CA"/>
        </w:rPr>
      </w:pPr>
      <w:r w:rsidRPr="006D40D6">
        <w:rPr>
          <w:lang w:val="en-CA"/>
        </w:rPr>
        <w:t>that the satellite networks and systems in the meteorological-satellite (space-to-Earth) and Earth exploration-satellite (space-to-Earth) ser</w:t>
      </w:r>
      <w:r>
        <w:rPr>
          <w:lang w:val="en-CA"/>
        </w:rPr>
        <w:t>vices in the frequency band 460-</w:t>
      </w:r>
      <w:r w:rsidRPr="006D40D6">
        <w:rPr>
          <w:lang w:val="en-CA"/>
        </w:rPr>
        <w:t xml:space="preserve">470 MHz for which a </w:t>
      </w:r>
      <w:r w:rsidRPr="006D40D6">
        <w:rPr>
          <w:rFonts w:ascii="TimesNewRomanPSMT" w:hAnsi="TimesNewRomanPSMT" w:cs="TimesNewRomanPSMT"/>
          <w:szCs w:val="14"/>
        </w:rPr>
        <w:t xml:space="preserve">complete </w:t>
      </w:r>
      <w:r w:rsidRPr="006D40D6">
        <w:rPr>
          <w:lang w:val="en-CA"/>
        </w:rPr>
        <w:t xml:space="preserve">coordination request </w:t>
      </w:r>
      <w:r>
        <w:rPr>
          <w:lang w:val="en-CA"/>
        </w:rPr>
        <w:t xml:space="preserve">or </w:t>
      </w:r>
      <w:r w:rsidRPr="006D40D6">
        <w:rPr>
          <w:rFonts w:ascii="TimesNewRomanPSMT" w:hAnsi="TimesNewRomanPSMT" w:cs="TimesNewRomanPSMT"/>
          <w:szCs w:val="14"/>
        </w:rPr>
        <w:t xml:space="preserve">notification information </w:t>
      </w:r>
      <w:r w:rsidRPr="006D40D6">
        <w:rPr>
          <w:lang w:val="en-CA"/>
        </w:rPr>
        <w:t xml:space="preserve">has been received </w:t>
      </w:r>
      <w:r w:rsidRPr="006D40D6">
        <w:rPr>
          <w:rFonts w:ascii="TimesNewRomanPSMT" w:hAnsi="TimesNewRomanPSMT" w:cs="TimesNewRomanPSMT"/>
          <w:szCs w:val="14"/>
        </w:rPr>
        <w:t>by the Radiocommunication Bureau</w:t>
      </w:r>
      <w:r w:rsidRPr="006D40D6">
        <w:rPr>
          <w:lang w:val="en-CA"/>
        </w:rPr>
        <w:t xml:space="preserve"> prior to </w:t>
      </w:r>
      <w:r>
        <w:rPr>
          <w:lang w:val="en-CA"/>
        </w:rPr>
        <w:t xml:space="preserve">the </w:t>
      </w:r>
      <w:r w:rsidRPr="006D40D6">
        <w:rPr>
          <w:rFonts w:ascii="TimesNewRomanPSMT" w:hAnsi="TimesNewRomanPSMT" w:cs="TimesNewRomanPSMT"/>
          <w:szCs w:val="14"/>
        </w:rPr>
        <w:t xml:space="preserve">end of WRC-19 </w:t>
      </w:r>
      <w:r w:rsidRPr="006D40D6">
        <w:rPr>
          <w:lang w:val="en-CA"/>
        </w:rPr>
        <w:t xml:space="preserve">are allowed to continue to operate with </w:t>
      </w:r>
      <w:r>
        <w:rPr>
          <w:lang w:val="en-CA"/>
        </w:rPr>
        <w:t xml:space="preserve">the same parameters under Appendix </w:t>
      </w:r>
      <w:r w:rsidRPr="00C3493B">
        <w:rPr>
          <w:rStyle w:val="Appref"/>
          <w:b/>
          <w:bCs/>
        </w:rPr>
        <w:t xml:space="preserve">4 </w:t>
      </w:r>
      <w:r>
        <w:rPr>
          <w:lang w:val="en-CA"/>
        </w:rPr>
        <w:t xml:space="preserve">submitted for coordination or </w:t>
      </w:r>
      <w:r w:rsidRPr="006D40D6">
        <w:rPr>
          <w:lang w:val="en-CA"/>
        </w:rPr>
        <w:t>notif</w:t>
      </w:r>
      <w:r>
        <w:rPr>
          <w:lang w:val="en-CA"/>
        </w:rPr>
        <w:t>ication</w:t>
      </w:r>
      <w:r w:rsidRPr="007B2378">
        <w:rPr>
          <w:lang w:val="en-CA"/>
        </w:rPr>
        <w:t>;</w:t>
      </w:r>
    </w:p>
    <w:p w:rsidR="00896507" w:rsidRDefault="00896507" w:rsidP="00896507"/>
    <w:p w:rsidR="00896507" w:rsidRPr="00D946AE" w:rsidRDefault="00896507" w:rsidP="00896507">
      <w:pPr>
        <w:rPr>
          <w:lang w:val="en-CA"/>
        </w:rPr>
      </w:pPr>
      <w:r>
        <w:t>3</w:t>
      </w:r>
      <w:r w:rsidRPr="00D946AE">
        <w:tab/>
      </w:r>
      <w:r w:rsidRPr="00D946AE">
        <w:rPr>
          <w:lang w:val="en-CA"/>
        </w:rPr>
        <w:t>that the frequency assignment of MetSat (space-to-Earth) and EESS (space-to-Earth) satellite network</w:t>
      </w:r>
      <w:r>
        <w:rPr>
          <w:lang w:val="en-CA"/>
        </w:rPr>
        <w:t xml:space="preserve"> </w:t>
      </w:r>
      <w:r w:rsidRPr="006D40D6">
        <w:rPr>
          <w:lang w:val="en-CA"/>
        </w:rPr>
        <w:t>and systems</w:t>
      </w:r>
      <w:r w:rsidRPr="00D946AE">
        <w:rPr>
          <w:lang w:val="en-CA"/>
        </w:rPr>
        <w:t xml:space="preserve"> in the frequency band 460-470 MHz </w:t>
      </w:r>
      <w:r w:rsidRPr="00D946AE">
        <w:rPr>
          <w:rFonts w:ascii="TimesNewRomanPSMT" w:hAnsi="TimesNewRomanPSMT" w:cs="TimesNewRomanPSMT"/>
          <w:szCs w:val="14"/>
        </w:rPr>
        <w:t xml:space="preserve">for which complete notification information or coordination request was received by the Radiocommunication Bureau </w:t>
      </w:r>
      <w:r w:rsidRPr="00D946AE">
        <w:rPr>
          <w:lang w:val="en-CA"/>
        </w:rPr>
        <w:t xml:space="preserve">prior to </w:t>
      </w:r>
      <w:r>
        <w:rPr>
          <w:lang w:val="en-CA"/>
        </w:rPr>
        <w:t xml:space="preserve">the </w:t>
      </w:r>
      <w:r w:rsidRPr="00D946AE">
        <w:rPr>
          <w:rFonts w:ascii="TimesNewRomanPSMT" w:hAnsi="TimesNewRomanPSMT" w:cs="TimesNewRomanPSMT"/>
          <w:szCs w:val="14"/>
        </w:rPr>
        <w:t>end of WRC</w:t>
      </w:r>
      <w:r>
        <w:rPr>
          <w:rFonts w:ascii="TimesNewRomanPSMT" w:hAnsi="TimesNewRomanPSMT" w:cs="TimesNewRomanPSMT"/>
          <w:szCs w:val="14"/>
        </w:rPr>
        <w:noBreakHyphen/>
      </w:r>
      <w:r w:rsidRPr="003F033F">
        <w:rPr>
          <w:rFonts w:ascii="TimesNewRomanPSMT" w:hAnsi="TimesNewRomanPSMT" w:cs="TimesNewRomanPSMT"/>
          <w:szCs w:val="14"/>
        </w:rPr>
        <w:t>19</w:t>
      </w:r>
      <w:r w:rsidRPr="003F033F">
        <w:rPr>
          <w:lang w:val="en-CA"/>
        </w:rPr>
        <w:t xml:space="preserve"> and which space stations do not meet the pfd limits given in </w:t>
      </w:r>
      <w:r w:rsidRPr="00E66540">
        <w:rPr>
          <w:i/>
          <w:lang w:val="en-CA"/>
        </w:rPr>
        <w:t>resolves</w:t>
      </w:r>
      <w:r>
        <w:rPr>
          <w:lang w:val="en-CA"/>
        </w:rPr>
        <w:t xml:space="preserve"> 1</w:t>
      </w:r>
      <w:r w:rsidRPr="003F033F">
        <w:rPr>
          <w:lang w:val="en-CA"/>
        </w:rPr>
        <w:t xml:space="preserve"> shall be used on a secondary basis with respect to the fixed and mobile service stations;</w:t>
      </w:r>
    </w:p>
    <w:p w:rsidR="00896507" w:rsidRDefault="00896507" w:rsidP="00896507">
      <w:pPr>
        <w:rPr>
          <w:lang w:val="en-CA"/>
        </w:rPr>
      </w:pPr>
    </w:p>
    <w:p w:rsidR="00896507" w:rsidRDefault="00896507" w:rsidP="00896507">
      <w:r>
        <w:rPr>
          <w:lang w:val="en-CA"/>
        </w:rPr>
        <w:t>4</w:t>
      </w:r>
      <w:r w:rsidRPr="00D946AE">
        <w:rPr>
          <w:lang w:val="en-CA"/>
        </w:rPr>
        <w:tab/>
        <w:t xml:space="preserve">that </w:t>
      </w:r>
      <w:r w:rsidRPr="00D946AE">
        <w:rPr>
          <w:rStyle w:val="Artref"/>
        </w:rPr>
        <w:t xml:space="preserve">the satellite systems in </w:t>
      </w:r>
      <w:r w:rsidRPr="00D946AE">
        <w:t xml:space="preserve">the </w:t>
      </w:r>
      <w:r w:rsidRPr="00D946AE">
        <w:rPr>
          <w:rFonts w:eastAsia="MS Mincho"/>
        </w:rPr>
        <w:t>meteorological-satellite service (</w:t>
      </w:r>
      <w:r w:rsidRPr="00D946AE">
        <w:rPr>
          <w:rFonts w:eastAsia="MS Mincho"/>
          <w:lang w:val="en-CA"/>
        </w:rPr>
        <w:t>space-to-Earth</w:t>
      </w:r>
      <w:r w:rsidRPr="00D946AE">
        <w:rPr>
          <w:rFonts w:eastAsia="MS Mincho"/>
        </w:rPr>
        <w:t xml:space="preserve">) </w:t>
      </w:r>
      <w:r w:rsidRPr="00D946AE">
        <w:rPr>
          <w:rStyle w:val="Artref"/>
        </w:rPr>
        <w:t xml:space="preserve">referred to in </w:t>
      </w:r>
      <w:r w:rsidRPr="00896507">
        <w:rPr>
          <w:rStyle w:val="Artref"/>
          <w:i/>
        </w:rPr>
        <w:t xml:space="preserve">considering h) </w:t>
      </w:r>
      <w:r w:rsidRPr="00896507">
        <w:rPr>
          <w:lang w:val="en-CA"/>
        </w:rPr>
        <w:t xml:space="preserve">for which complete coordination information related to No. </w:t>
      </w:r>
      <w:r w:rsidRPr="00896507">
        <w:rPr>
          <w:rStyle w:val="Artref"/>
          <w:b/>
          <w:bCs/>
        </w:rPr>
        <w:t>9.21</w:t>
      </w:r>
      <w:r w:rsidRPr="00896507">
        <w:rPr>
          <w:lang w:val="en-CA"/>
        </w:rPr>
        <w:t xml:space="preserve"> has been</w:t>
      </w:r>
      <w:r w:rsidRPr="00D946AE">
        <w:rPr>
          <w:lang w:val="en-CA"/>
        </w:rPr>
        <w:t xml:space="preserve"> received by the Radiocommunication Bureau prior to</w:t>
      </w:r>
      <w:r w:rsidRPr="00D946AE">
        <w:t xml:space="preserve"> </w:t>
      </w:r>
      <w:r>
        <w:t xml:space="preserve">the </w:t>
      </w:r>
      <w:r w:rsidRPr="00D946AE">
        <w:t xml:space="preserve">end of WRC-19 can operate on a primary basis, and that, for those systems, the </w:t>
      </w:r>
      <w:r w:rsidRPr="00D946AE">
        <w:rPr>
          <w:lang w:val="en-CA"/>
        </w:rPr>
        <w:t xml:space="preserve">relevant provisions of </w:t>
      </w:r>
      <w:r w:rsidRPr="007B2378">
        <w:rPr>
          <w:lang w:val="en-CA"/>
        </w:rPr>
        <w:t xml:space="preserve">Articles </w:t>
      </w:r>
      <w:r w:rsidRPr="00C3493B">
        <w:rPr>
          <w:rStyle w:val="Artref"/>
          <w:b/>
          <w:bCs/>
        </w:rPr>
        <w:t>9</w:t>
      </w:r>
      <w:r w:rsidRPr="007B2378">
        <w:rPr>
          <w:lang w:val="en-CA"/>
        </w:rPr>
        <w:t xml:space="preserve"> and </w:t>
      </w:r>
      <w:r w:rsidRPr="00C3493B">
        <w:rPr>
          <w:rStyle w:val="Artref"/>
          <w:b/>
          <w:bCs/>
        </w:rPr>
        <w:t>11</w:t>
      </w:r>
      <w:r w:rsidRPr="00D946AE">
        <w:t xml:space="preserve"> continue to apply, and the relevant agreements obtained under No. </w:t>
      </w:r>
      <w:r w:rsidRPr="00C3493B">
        <w:rPr>
          <w:rStyle w:val="Artref"/>
          <w:b/>
          <w:bCs/>
        </w:rPr>
        <w:t>9.21</w:t>
      </w:r>
      <w:r w:rsidRPr="00D946AE">
        <w:t xml:space="preserve"> remain in force after the end of WRC-</w:t>
      </w:r>
      <w:r w:rsidRPr="007B2378">
        <w:t>19</w:t>
      </w:r>
      <w:r>
        <w:t>;</w:t>
      </w:r>
    </w:p>
    <w:p w:rsidR="00896507" w:rsidRDefault="00896507" w:rsidP="00896507">
      <w:pPr>
        <w:rPr>
          <w:rStyle w:val="NoteChar"/>
        </w:rPr>
      </w:pPr>
      <w:r>
        <w:t>5</w:t>
      </w:r>
      <w:r>
        <w:tab/>
      </w:r>
      <w:r>
        <w:rPr>
          <w:rStyle w:val="NoteChar"/>
        </w:rPr>
        <w:t>that</w:t>
      </w:r>
      <w:r w:rsidRPr="00F41E72">
        <w:rPr>
          <w:rStyle w:val="NoteChar"/>
        </w:rPr>
        <w:t xml:space="preserve"> </w:t>
      </w:r>
      <w:r>
        <w:rPr>
          <w:rStyle w:val="NoteChar"/>
        </w:rPr>
        <w:t>in the frequency band 460-470 MHz,</w:t>
      </w:r>
      <w:r w:rsidRPr="00F41E72">
        <w:rPr>
          <w:rStyle w:val="NoteChar"/>
        </w:rPr>
        <w:t xml:space="preserve"> </w:t>
      </w:r>
      <w:r>
        <w:rPr>
          <w:rStyle w:val="NoteChar"/>
        </w:rPr>
        <w:t>E</w:t>
      </w:r>
      <w:r w:rsidRPr="00F41E72">
        <w:rPr>
          <w:rStyle w:val="NoteChar"/>
        </w:rPr>
        <w:t>arth stations in the meteorological satellite service (space-to-Earth) and Earth exploration-satellite service (space-to-Earth) shall not claim protection from stations of the fixed and mobile services</w:t>
      </w:r>
      <w:r>
        <w:rPr>
          <w:rStyle w:val="NoteChar"/>
        </w:rPr>
        <w:t xml:space="preserve"> and </w:t>
      </w:r>
      <w:r w:rsidRPr="008F31D2">
        <w:rPr>
          <w:rStyle w:val="NoteChar"/>
        </w:rPr>
        <w:t>No. 5.43A does not apply</w:t>
      </w:r>
      <w:r>
        <w:rPr>
          <w:rStyle w:val="NoteChar"/>
        </w:rPr>
        <w:t>;</w:t>
      </w:r>
    </w:p>
    <w:p w:rsidR="00896507" w:rsidRDefault="00896507" w:rsidP="00896507">
      <w:pPr>
        <w:rPr>
          <w:rStyle w:val="NoteChar"/>
        </w:rPr>
      </w:pPr>
    </w:p>
    <w:p w:rsidR="00896507" w:rsidRPr="00D946AE" w:rsidRDefault="00896507" w:rsidP="00896507">
      <w:r w:rsidRPr="00896507">
        <w:rPr>
          <w:szCs w:val="14"/>
        </w:rPr>
        <w:t>6</w:t>
      </w:r>
      <w:r w:rsidRPr="00896507">
        <w:rPr>
          <w:szCs w:val="14"/>
        </w:rPr>
        <w:tab/>
        <w:t>that i</w:t>
      </w:r>
      <w:r w:rsidRPr="00896507">
        <w:t>n the frequency band 460-470 MHz, stations in the Earth exploration-satellite service</w:t>
      </w:r>
      <w:r w:rsidRPr="008F31D2">
        <w:t xml:space="preserve"> (space-to-Earth) shall not cause harmful interference to </w:t>
      </w:r>
      <w:r>
        <w:t xml:space="preserve">Earth </w:t>
      </w:r>
      <w:r w:rsidRPr="008F31D2">
        <w:t>stations in the meteorological-sat</w:t>
      </w:r>
      <w:r>
        <w:t>ellite service (space-to-Earth)</w:t>
      </w:r>
      <w:r w:rsidRPr="007B2378">
        <w:t>,</w:t>
      </w:r>
    </w:p>
    <w:p w:rsidR="00896507" w:rsidRDefault="00896507" w:rsidP="00896507">
      <w:pPr>
        <w:pStyle w:val="Call"/>
        <w:rPr>
          <w:lang w:val="en-US"/>
        </w:rPr>
      </w:pPr>
      <w:r w:rsidRPr="00C01985">
        <w:rPr>
          <w:lang w:val="en-US"/>
        </w:rPr>
        <w:t>instructs the Director of the Radiocommunic</w:t>
      </w:r>
      <w:r>
        <w:rPr>
          <w:lang w:val="en-US"/>
        </w:rPr>
        <w:t>ation Bureau</w:t>
      </w:r>
    </w:p>
    <w:p w:rsidR="00896507" w:rsidRPr="008F31D2" w:rsidRDefault="00896507" w:rsidP="00896507"/>
    <w:p w:rsidR="00896507" w:rsidRDefault="00896507" w:rsidP="00896507">
      <w:pPr>
        <w:keepNext/>
        <w:keepLines/>
      </w:pPr>
      <w:r w:rsidRPr="00C01985">
        <w:t xml:space="preserve">for the frequency assignment of MetSat (space-to-Earth) and EESS (space-to-Earth) satellite network </w:t>
      </w:r>
      <w:r w:rsidRPr="00C01985">
        <w:rPr>
          <w:rFonts w:ascii="TimesNewRomanPSMT" w:hAnsi="TimesNewRomanPSMT" w:cs="TimesNewRomanPSMT"/>
          <w:szCs w:val="14"/>
        </w:rPr>
        <w:t xml:space="preserve">for which complete notification information or coordination request was received by the Radiocommunication Bureau </w:t>
      </w:r>
      <w:r w:rsidRPr="00AD13E9">
        <w:rPr>
          <w:lang w:val="en-CA"/>
        </w:rPr>
        <w:t xml:space="preserve">prior to </w:t>
      </w:r>
      <w:r>
        <w:rPr>
          <w:lang w:val="en-CA"/>
        </w:rPr>
        <w:t xml:space="preserve">the </w:t>
      </w:r>
      <w:r>
        <w:rPr>
          <w:rFonts w:ascii="TimesNewRomanPSMT" w:hAnsi="TimesNewRomanPSMT" w:cs="TimesNewRomanPSMT"/>
          <w:szCs w:val="14"/>
        </w:rPr>
        <w:t>end of WRC-19,</w:t>
      </w:r>
      <w:r w:rsidRPr="00C01985">
        <w:t xml:space="preserve"> the Bureau shall review the finding under No. </w:t>
      </w:r>
      <w:r w:rsidRPr="00C3493B">
        <w:rPr>
          <w:rStyle w:val="Artref"/>
          <w:b/>
          <w:bCs/>
        </w:rPr>
        <w:t>11.50</w:t>
      </w:r>
      <w:r w:rsidRPr="00C01985">
        <w:t xml:space="preserve"> without proposal to the administration that it submit a new assignment to replace the previous one. The date of such assignment original recording in t</w:t>
      </w:r>
      <w:r w:rsidRPr="003F033F">
        <w:t>he Master International Frequency Register (MIFR) shall be kept.</w:t>
      </w:r>
    </w:p>
    <w:p w:rsidR="00896507" w:rsidRDefault="00896507" w:rsidP="00896507">
      <w:pPr>
        <w:pStyle w:val="Proposal"/>
        <w:spacing w:after="120"/>
      </w:pPr>
    </w:p>
    <w:p w:rsidR="00896507" w:rsidRPr="00797294" w:rsidRDefault="00896507" w:rsidP="00896507">
      <w:pPr>
        <w:pStyle w:val="Proposal"/>
        <w:spacing w:after="120"/>
      </w:pPr>
      <w:r w:rsidRPr="00797294">
        <w:t>SUP</w:t>
      </w:r>
      <w:r w:rsidRPr="00797294">
        <w:tab/>
      </w:r>
      <w:r w:rsidRPr="00797294">
        <w:rPr>
          <w:szCs w:val="24"/>
        </w:rPr>
        <w:t>USA/AI 1.3/</w:t>
      </w:r>
      <w:r>
        <w:rPr>
          <w:szCs w:val="24"/>
        </w:rPr>
        <w:t>7</w:t>
      </w:r>
    </w:p>
    <w:p w:rsidR="00896507" w:rsidRPr="00797294" w:rsidRDefault="00896507" w:rsidP="00896507">
      <w:pPr>
        <w:pStyle w:val="ResNo"/>
        <w:spacing w:after="120"/>
      </w:pPr>
      <w:r w:rsidRPr="00797294">
        <w:t xml:space="preserve">RESOLUTION </w:t>
      </w:r>
      <w:r w:rsidRPr="00797294">
        <w:rPr>
          <w:rStyle w:val="href"/>
        </w:rPr>
        <w:t>766</w:t>
      </w:r>
      <w:r w:rsidRPr="00797294">
        <w:t xml:space="preserve"> (WRC-15)</w:t>
      </w:r>
    </w:p>
    <w:p w:rsidR="00896507" w:rsidRPr="00797294" w:rsidRDefault="00896507" w:rsidP="00896507">
      <w:pPr>
        <w:pStyle w:val="Restitle"/>
        <w:spacing w:after="120"/>
      </w:pPr>
      <w:r w:rsidRPr="00797294">
        <w:t xml:space="preserve">Consideration of possible upgrading of the secondary allocation to the meteorological-satellite service (space-to-Earth) to primary </w:t>
      </w:r>
      <w:r w:rsidRPr="00797294">
        <w:br/>
        <w:t>status and a primary allocation to the Earth exploration-</w:t>
      </w:r>
      <w:r w:rsidRPr="00797294">
        <w:br/>
        <w:t xml:space="preserve">satellite service (space-to-Earth) in the </w:t>
      </w:r>
      <w:r w:rsidRPr="00797294">
        <w:br/>
        <w:t>frequency band 460-470 MHz</w:t>
      </w:r>
    </w:p>
    <w:p w:rsidR="00896507" w:rsidRPr="00896507" w:rsidRDefault="00896507" w:rsidP="00896507">
      <w:pPr>
        <w:pStyle w:val="Heading1"/>
        <w:spacing w:before="360" w:after="120"/>
        <w:rPr>
          <w:b w:val="0"/>
          <w:szCs w:val="24"/>
          <w:u w:val="none"/>
        </w:rPr>
      </w:pPr>
      <w:r w:rsidRPr="00896507">
        <w:rPr>
          <w:szCs w:val="24"/>
          <w:u w:val="none"/>
        </w:rPr>
        <w:t>Reasons</w:t>
      </w:r>
      <w:r w:rsidRPr="00896507">
        <w:rPr>
          <w:b w:val="0"/>
          <w:szCs w:val="24"/>
          <w:u w:val="none"/>
        </w:rPr>
        <w:t>: ITU-R studies have shown that an upgrade to a primary allocation for meteorological-satellite service (space-to-Earth) and earth-exploration satellite service (space-to-Earth) are compatible with the incumbent services and there is no further need for this resolution.</w:t>
      </w:r>
    </w:p>
    <w:p w:rsidR="00896507" w:rsidRPr="00797294" w:rsidRDefault="00896507" w:rsidP="00896507">
      <w:pPr>
        <w:pStyle w:val="PlainText"/>
        <w:spacing w:after="120"/>
        <w:rPr>
          <w:rFonts w:ascii="Times New Roman" w:hAnsi="Times New Roman"/>
          <w:sz w:val="24"/>
          <w:szCs w:val="24"/>
        </w:rPr>
      </w:pPr>
    </w:p>
    <w:p w:rsidR="00896507" w:rsidRPr="00613841" w:rsidRDefault="00896507" w:rsidP="00896507">
      <w:pPr>
        <w:spacing w:after="120"/>
        <w:jc w:val="center"/>
      </w:pPr>
      <w:r w:rsidRPr="00797294">
        <w:t>__________</w:t>
      </w:r>
    </w:p>
    <w:p w:rsidR="00896507" w:rsidRDefault="00896507" w:rsidP="007E3EF4">
      <w:pPr>
        <w:rPr>
          <w:b/>
        </w:rPr>
      </w:pPr>
    </w:p>
    <w:p w:rsidR="00896507" w:rsidRDefault="00896507" w:rsidP="007E3EF4">
      <w:pPr>
        <w:rPr>
          <w:b/>
        </w:rPr>
      </w:pPr>
    </w:p>
    <w:p w:rsidR="00E73699" w:rsidRDefault="00896507" w:rsidP="00E73699">
      <w:pPr>
        <w:jc w:val="center"/>
        <w:rPr>
          <w:b/>
          <w:sz w:val="28"/>
          <w:szCs w:val="28"/>
        </w:rPr>
      </w:pPr>
      <w:r>
        <w:rPr>
          <w:b/>
        </w:rPr>
        <w:br w:type="page"/>
      </w:r>
      <w:r w:rsidR="00E73699" w:rsidRPr="00195E00">
        <w:rPr>
          <w:b/>
          <w:sz w:val="28"/>
          <w:szCs w:val="28"/>
        </w:rPr>
        <w:t>United States</w:t>
      </w:r>
    </w:p>
    <w:p w:rsidR="00E73699" w:rsidRPr="00195E00" w:rsidRDefault="00E73699" w:rsidP="00E73699">
      <w:pPr>
        <w:jc w:val="center"/>
        <w:rPr>
          <w:b/>
          <w:sz w:val="28"/>
          <w:szCs w:val="28"/>
        </w:rPr>
      </w:pPr>
    </w:p>
    <w:p w:rsidR="00E73699" w:rsidRPr="00195E00" w:rsidRDefault="00E73699" w:rsidP="00E73699">
      <w:pPr>
        <w:jc w:val="center"/>
        <w:rPr>
          <w:sz w:val="28"/>
          <w:szCs w:val="28"/>
        </w:rPr>
      </w:pPr>
      <w:r w:rsidRPr="00195E00">
        <w:rPr>
          <w:sz w:val="28"/>
          <w:szCs w:val="28"/>
        </w:rPr>
        <w:t>PROPOSALS FOR THE WORK OF THE CONFERENCE</w:t>
      </w:r>
    </w:p>
    <w:p w:rsidR="00E73699" w:rsidRDefault="00E73699" w:rsidP="00E73699">
      <w:pPr>
        <w:spacing w:before="120"/>
      </w:pPr>
    </w:p>
    <w:p w:rsidR="00E73699" w:rsidRDefault="00E73699" w:rsidP="00E73699">
      <w:pPr>
        <w:spacing w:after="120"/>
        <w:jc w:val="center"/>
        <w:rPr>
          <w:sz w:val="28"/>
          <w:szCs w:val="28"/>
        </w:rPr>
      </w:pPr>
      <w:r w:rsidRPr="001D216D">
        <w:rPr>
          <w:sz w:val="28"/>
          <w:szCs w:val="28"/>
        </w:rPr>
        <w:t>Agenda item 1.</w:t>
      </w:r>
      <w:r>
        <w:rPr>
          <w:sz w:val="28"/>
          <w:szCs w:val="28"/>
        </w:rPr>
        <w:t>6</w:t>
      </w:r>
    </w:p>
    <w:p w:rsidR="00E73699" w:rsidRPr="00EC5386" w:rsidRDefault="00E73699" w:rsidP="00E73699">
      <w:r w:rsidRPr="006473B7">
        <w:rPr>
          <w:b/>
        </w:rPr>
        <w:t>Agenda Item 1.6</w:t>
      </w:r>
      <w:r>
        <w:t>:</w:t>
      </w:r>
      <w:r w:rsidRPr="00656311">
        <w:tab/>
        <w:t xml:space="preserve">to consider the development of a regulatory framework for non-GSO FSS satellite systems that may operate in the frequency bands 37.5-39.5 GHz (space-to-Earth), 39.5-42.5 GHz (space-to-Earth), 47.2-50.2 GHz (Earth-to-space) and 50.4-51.4 GHz (Earth-to-space), in accordance with Resolution </w:t>
      </w:r>
      <w:r w:rsidRPr="00656311">
        <w:rPr>
          <w:b/>
          <w:bCs/>
        </w:rPr>
        <w:t>159 (WRC-15)</w:t>
      </w:r>
      <w:r w:rsidRPr="00656311">
        <w:t>;</w:t>
      </w:r>
    </w:p>
    <w:p w:rsidR="00E73699" w:rsidRDefault="00E73699" w:rsidP="00E73699"/>
    <w:p w:rsidR="00E73699" w:rsidRDefault="00E73699" w:rsidP="00E73699">
      <w:r w:rsidRPr="00241F98">
        <w:rPr>
          <w:b/>
          <w:bCs/>
        </w:rPr>
        <w:t>BACKGROUND</w:t>
      </w:r>
      <w:r>
        <w:t>:</w:t>
      </w:r>
    </w:p>
    <w:p w:rsidR="00E73699" w:rsidRPr="00344EE5" w:rsidRDefault="00E73699" w:rsidP="00E73699">
      <w:pPr>
        <w:jc w:val="both"/>
      </w:pPr>
      <w:r w:rsidRPr="00344EE5">
        <w:t>Article</w:t>
      </w:r>
      <w:r w:rsidRPr="00344EE5">
        <w:rPr>
          <w:lang w:eastAsia="zh-CN"/>
        </w:rPr>
        <w:t xml:space="preserve"> </w:t>
      </w:r>
      <w:r w:rsidRPr="00344EE5">
        <w:rPr>
          <w:b/>
          <w:lang w:eastAsia="zh-CN"/>
        </w:rPr>
        <w:t>22</w:t>
      </w:r>
      <w:r w:rsidRPr="00344EE5">
        <w:rPr>
          <w:lang w:eastAsia="zh-CN"/>
        </w:rPr>
        <w:t xml:space="preserve"> of the Radio Regulations contains provisions to ensure </w:t>
      </w:r>
      <w:r w:rsidRPr="00344EE5">
        <w:rPr>
          <w:rFonts w:eastAsia="MS Mincho"/>
          <w:lang w:eastAsia="ja-JP"/>
        </w:rPr>
        <w:t xml:space="preserve">compatibility of </w:t>
      </w:r>
      <w:r>
        <w:rPr>
          <w:rFonts w:eastAsia="MS Mincho"/>
          <w:lang w:eastAsia="ja-JP"/>
        </w:rPr>
        <w:t>non-geostationary (</w:t>
      </w:r>
      <w:r w:rsidRPr="00344EE5">
        <w:rPr>
          <w:rFonts w:eastAsia="MS Mincho"/>
          <w:lang w:eastAsia="ja-JP"/>
        </w:rPr>
        <w:t>non-GSO</w:t>
      </w:r>
      <w:r>
        <w:rPr>
          <w:rFonts w:eastAsia="MS Mincho"/>
          <w:lang w:eastAsia="ja-JP"/>
        </w:rPr>
        <w:t>)</w:t>
      </w:r>
      <w:r w:rsidRPr="00344EE5">
        <w:rPr>
          <w:rFonts w:eastAsia="MS Mincho"/>
          <w:lang w:eastAsia="ja-JP"/>
        </w:rPr>
        <w:t xml:space="preserve"> </w:t>
      </w:r>
      <w:r>
        <w:rPr>
          <w:rFonts w:eastAsia="MS Mincho"/>
          <w:lang w:eastAsia="ja-JP"/>
        </w:rPr>
        <w:t>fixed-satellite service (</w:t>
      </w:r>
      <w:r w:rsidRPr="00344EE5">
        <w:t>FSS</w:t>
      </w:r>
      <w:r>
        <w:t>)</w:t>
      </w:r>
      <w:r w:rsidRPr="00344EE5">
        <w:t xml:space="preserve"> </w:t>
      </w:r>
      <w:r w:rsidRPr="00344EE5">
        <w:rPr>
          <w:rFonts w:eastAsia="MS Mincho"/>
          <w:lang w:eastAsia="ja-JP"/>
        </w:rPr>
        <w:t xml:space="preserve">operations </w:t>
      </w:r>
      <w:r w:rsidRPr="00344EE5">
        <w:rPr>
          <w:lang w:eastAsia="ko-KR"/>
        </w:rPr>
        <w:t>with</w:t>
      </w:r>
      <w:r>
        <w:rPr>
          <w:lang w:eastAsia="ko-KR"/>
        </w:rPr>
        <w:t xml:space="preserve"> geostationary</w:t>
      </w:r>
      <w:r w:rsidRPr="00344EE5">
        <w:rPr>
          <w:lang w:eastAsia="ko-KR"/>
        </w:rPr>
        <w:t xml:space="preserve"> </w:t>
      </w:r>
      <w:r>
        <w:rPr>
          <w:lang w:eastAsia="ko-KR"/>
        </w:rPr>
        <w:t>(</w:t>
      </w:r>
      <w:r w:rsidRPr="00344EE5">
        <w:rPr>
          <w:lang w:eastAsia="ko-KR"/>
        </w:rPr>
        <w:t>GSO</w:t>
      </w:r>
      <w:r>
        <w:rPr>
          <w:lang w:eastAsia="ko-KR"/>
        </w:rPr>
        <w:t>)</w:t>
      </w:r>
      <w:r w:rsidRPr="00344EE5">
        <w:rPr>
          <w:lang w:eastAsia="ko-KR"/>
        </w:rPr>
        <w:t xml:space="preserve"> networks</w:t>
      </w:r>
      <w:r>
        <w:rPr>
          <w:lang w:eastAsia="ko-KR"/>
        </w:rPr>
        <w:t xml:space="preserve">. </w:t>
      </w:r>
      <w:r w:rsidRPr="00344EE5">
        <w:t xml:space="preserve">There are currently no </w:t>
      </w:r>
      <w:r>
        <w:t xml:space="preserve">defined technical </w:t>
      </w:r>
      <w:r w:rsidRPr="00344EE5">
        <w:t xml:space="preserve">provisions for sharing between non-GSO systems and GSO networks in the 50/40 GHz frequency bands. Moreover, there are no existing mechanisms in the RR establishing coordination procedures applicable to non-GSO systems operating within the FSS allocations in frequency bands in the 37.5 to 51.4 GHz range, such as application of RR No. </w:t>
      </w:r>
      <w:r w:rsidRPr="00344EE5">
        <w:rPr>
          <w:b/>
          <w:bCs/>
        </w:rPr>
        <w:t>9.12</w:t>
      </w:r>
      <w:r w:rsidRPr="00344EE5">
        <w:t>. This also contributes to uncertainty among potential operators of non-GSO satellite systems in these bands.</w:t>
      </w:r>
    </w:p>
    <w:p w:rsidR="00E73699" w:rsidRDefault="00E73699" w:rsidP="00EC6477">
      <w:pPr>
        <w:spacing w:before="120"/>
        <w:jc w:val="both"/>
      </w:pPr>
      <w:r w:rsidRPr="00344EE5">
        <w:t xml:space="preserve">To address these issues, WRC-15 established agenda item 1.6 for WRC-19: </w:t>
      </w:r>
      <w:r w:rsidRPr="00E94203">
        <w:rPr>
          <w:i/>
        </w:rPr>
        <w:t xml:space="preserve">“to consider the development of a regulatory framework for non-GSO FSS satellite systems that may operate in the frequency bands 37.5-39.5 GHz (space-to-Earth), 39.5-42.5 GHz (space-to-Earth), 47.2-50.2 GHz (Earth-to-space) and 50.4-51.4 GHz (Earth-to-space),in accordance with Resolution </w:t>
      </w:r>
      <w:r w:rsidRPr="00E94203">
        <w:rPr>
          <w:b/>
          <w:i/>
        </w:rPr>
        <w:t>159 (WRC-15)</w:t>
      </w:r>
      <w:r w:rsidRPr="00E94203">
        <w:rPr>
          <w:i/>
        </w:rPr>
        <w:t>” which invites the ITU-R membership to contribute to “</w:t>
      </w:r>
      <w:r w:rsidRPr="00E94203">
        <w:rPr>
          <w:bCs/>
          <w:i/>
        </w:rPr>
        <w:t>Studies of technical, operational issues and regulatory provisions for non-GSO fixed-satellite services satellite systems in the frequency bands 37.5-39.5 GHz (space-to-Earth), 39.5-42.5 GHz (space-to-Earth), 47.2-50.2 GHz (Earth-to-space) and 50.4-51.4 GHz (Earth-to-space)</w:t>
      </w:r>
      <w:r w:rsidRPr="00344EE5">
        <w:rPr>
          <w:bCs/>
        </w:rPr>
        <w:t>.</w:t>
      </w:r>
      <w:r w:rsidRPr="00344EE5">
        <w:t>”</w:t>
      </w:r>
      <w:r>
        <w:t xml:space="preserve"> </w:t>
      </w:r>
      <w:r w:rsidRPr="00344EE5">
        <w:t xml:space="preserve">Developing a regulatory framework in the 50/40 GHz band </w:t>
      </w:r>
      <w:r>
        <w:t>could</w:t>
      </w:r>
      <w:r w:rsidRPr="00344EE5">
        <w:t xml:space="preserve"> provide regulatory certainty to allow non-GSO satellite systems to efficiently operate in these existing FSS frequency</w:t>
      </w:r>
      <w:r>
        <w:t xml:space="preserve"> bands.</w:t>
      </w:r>
    </w:p>
    <w:p w:rsidR="00E73699" w:rsidRDefault="00E73699" w:rsidP="00EC6477">
      <w:pPr>
        <w:spacing w:before="120"/>
      </w:pPr>
      <w:r>
        <w:t>ITU-R studies have concluded that sharing between non-GSO and GSO FSS systems is possible in these frequency bands.  The ITU-R has also been working on the development of a new Recommendation to identify means and a methodology to define a protection criteria for sharing by FSS systems in the 50/40 GHz bands.  The methodology in this Recommendation and proposed protection criteria considers both the short term performance objectives and long term time-average bandwidth efficiency to enable use of these frequency bands by non-GSO FSS systems that will ensure protection of GSO FSS networks.  ITU-R studies have confirmed that the application of the procedures in the new Recommendation allows for flexibility in the design and operation of non-GSO systems, while fully protecting GSO operations, therefore significantly enhancing spectrum efficiency for FSS networks in the 50/40 GHz bands.</w:t>
      </w:r>
    </w:p>
    <w:p w:rsidR="00E73699" w:rsidRDefault="00E73699" w:rsidP="00EC6477">
      <w:pPr>
        <w:spacing w:before="120"/>
      </w:pPr>
      <w:r>
        <w:t xml:space="preserve">This proposal presents a regulatory solution for providing certainty and technical provisions to allow for sharing between non-GSO and GSO systems and for protection of Earth-exploration satellite service (EESS) (passive) systems under WRC-19 agenda item 1.6.  This proposal has been developed based on sharing study results in the ITU-R to identify a methodology to allow for maximum spectrum efficiency for both non-GSO and GSO FSS systems, while providing for protections for operations of GSO FSS systems from operations of non-GSO networks.  Additionally, this proposal provides a regulatory solution to ensure that aggregate emissions from operating non-GSO networks do not exceed aggregate protection requirements of GSO FSS systems.  </w:t>
      </w:r>
    </w:p>
    <w:p w:rsidR="00E73699" w:rsidRDefault="00E73699" w:rsidP="00E73699">
      <w:r>
        <w:t xml:space="preserve">Four methods are identified in the draft CPM Report as a potential solution for WRC-19 agenda item 1.6.  All four methods propose a similar approach to address issues related to non-GSO and GSO sharing including a regulatory framework based upon a single entry and aggregate allowance of unavailability and time-average bandwidth efficiency and a resolution to track aggregate effects from multiple NGSO system to ensure GSO protections.  All four methods also propose a modification to Article 9 to address coordination for NGSO systems in the 50/40 GHz bands. </w:t>
      </w:r>
    </w:p>
    <w:p w:rsidR="00E73699" w:rsidRPr="007227C7" w:rsidRDefault="00E73699" w:rsidP="00EC6477">
      <w:pPr>
        <w:spacing w:before="120"/>
      </w:pPr>
      <w:r>
        <w:t xml:space="preserve">Regarding protections of EESS (passive) and modifications to Resolution </w:t>
      </w:r>
      <w:r>
        <w:rPr>
          <w:b/>
        </w:rPr>
        <w:t>750 (Rev. WRC-15)</w:t>
      </w:r>
      <w:r>
        <w:t>, the four methods present a range of options for protections of EESS (passive) systems in the 50.2-50.4 GHz bands. Method D specifically proposed changes to both GSO and NGSO FSS earth station out of band emission limits as studies have shown that GSO FSS systems alone cause exceedance the EESS (passive) protection criteria and that in order to allow the aggregate interference from both GSO and NGSO FSS earth stations emission to meet this criteria modifications to both limits are needed.</w:t>
      </w:r>
    </w:p>
    <w:p w:rsidR="00E73699" w:rsidRDefault="00E73699" w:rsidP="00EC6477">
      <w:pPr>
        <w:spacing w:before="120"/>
      </w:pPr>
      <w:r>
        <w:t>This proposal tracks closely with Method D in the draft CPM Report.</w:t>
      </w:r>
    </w:p>
    <w:p w:rsidR="00E73699" w:rsidRDefault="00E73699" w:rsidP="00E73699"/>
    <w:p w:rsidR="00E73699" w:rsidRPr="00E94203" w:rsidRDefault="00E73699" w:rsidP="00E73699">
      <w:pPr>
        <w:rPr>
          <w:b/>
        </w:rPr>
      </w:pPr>
      <w:r w:rsidRPr="00E94203">
        <w:rPr>
          <w:b/>
        </w:rPr>
        <w:t>Proposal:</w:t>
      </w:r>
    </w:p>
    <w:p w:rsidR="00E73699" w:rsidRDefault="00E73699" w:rsidP="00E73699">
      <w:pPr>
        <w:rPr>
          <w:lang w:val="fr-CH"/>
        </w:rPr>
      </w:pPr>
    </w:p>
    <w:p w:rsidR="00E73699" w:rsidRDefault="00E73699" w:rsidP="00E73699">
      <w:pPr>
        <w:pStyle w:val="ArtNo"/>
        <w:spacing w:before="0"/>
        <w:rPr>
          <w:lang w:val="en-AU"/>
        </w:rPr>
      </w:pPr>
      <w:bookmarkStart w:id="151" w:name="_Toc451865291"/>
      <w:r w:rsidRPr="006D07BF">
        <w:t>ARTICLE</w:t>
      </w:r>
      <w:r>
        <w:rPr>
          <w:lang w:val="en-AU"/>
        </w:rPr>
        <w:t xml:space="preserve"> </w:t>
      </w:r>
      <w:r w:rsidRPr="00E73699">
        <w:rPr>
          <w:rStyle w:val="href"/>
          <w:color w:val="000000"/>
          <w:lang w:val="en-AU"/>
        </w:rPr>
        <w:t>5</w:t>
      </w:r>
      <w:bookmarkEnd w:id="151"/>
    </w:p>
    <w:p w:rsidR="00E73699" w:rsidRDefault="00E73699" w:rsidP="00E73699">
      <w:pPr>
        <w:pStyle w:val="Arttitle"/>
        <w:rPr>
          <w:lang w:val="en-US"/>
        </w:rPr>
      </w:pPr>
      <w:bookmarkStart w:id="152" w:name="_Toc327956583"/>
      <w:bookmarkStart w:id="153" w:name="_Toc451865292"/>
      <w:r w:rsidRPr="006D07BF">
        <w:t>Frequency</w:t>
      </w:r>
      <w:r>
        <w:t xml:space="preserve"> allocations</w:t>
      </w:r>
      <w:bookmarkEnd w:id="152"/>
      <w:bookmarkEnd w:id="153"/>
    </w:p>
    <w:p w:rsidR="00E73699" w:rsidRPr="00B25B23" w:rsidRDefault="00E73699" w:rsidP="00E73699">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E73699" w:rsidRDefault="00E73699" w:rsidP="00E73699">
      <w:pPr>
        <w:pStyle w:val="Proposal"/>
      </w:pPr>
      <w:r>
        <w:t>MOD</w:t>
      </w:r>
      <w:r>
        <w:tab/>
        <w:t>USA/1.6/1</w:t>
      </w:r>
    </w:p>
    <w:p w:rsidR="00E73699" w:rsidRPr="002B657C" w:rsidRDefault="00E73699" w:rsidP="00E73699">
      <w:pPr>
        <w:pStyle w:val="Tabletitle"/>
      </w:pPr>
      <w:r w:rsidRPr="00586C75">
        <w:t>34.2-40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Allocation to services</w:t>
            </w:r>
          </w:p>
        </w:tc>
      </w:tr>
      <w:tr w:rsidR="00E73699" w:rsidRPr="00E73699" w:rsidTr="00E73699">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E73699" w:rsidRPr="00E73699" w:rsidRDefault="00E73699" w:rsidP="00E73699">
            <w:pPr>
              <w:pStyle w:val="Tablehead"/>
            </w:pPr>
            <w:r w:rsidRPr="00E73699">
              <w:t>Region 1</w:t>
            </w:r>
          </w:p>
        </w:tc>
        <w:tc>
          <w:tcPr>
            <w:tcW w:w="3100" w:type="dxa"/>
            <w:tcBorders>
              <w:top w:val="single" w:sz="4" w:space="0" w:color="auto"/>
              <w:left w:val="single" w:sz="6" w:space="0" w:color="auto"/>
              <w:bottom w:val="single" w:sz="6" w:space="0" w:color="auto"/>
              <w:right w:val="single" w:sz="6" w:space="0" w:color="auto"/>
            </w:tcBorders>
            <w:hideMark/>
          </w:tcPr>
          <w:p w:rsidR="00E73699" w:rsidRPr="00E73699" w:rsidRDefault="00E73699" w:rsidP="00E73699">
            <w:pPr>
              <w:pStyle w:val="Tablehead"/>
            </w:pPr>
            <w:r w:rsidRPr="00E73699">
              <w:t>Region 2</w:t>
            </w:r>
          </w:p>
        </w:tc>
        <w:tc>
          <w:tcPr>
            <w:tcW w:w="3100" w:type="dxa"/>
            <w:tcBorders>
              <w:top w:val="single" w:sz="4" w:space="0" w:color="auto"/>
              <w:left w:val="single" w:sz="6" w:space="0" w:color="auto"/>
              <w:bottom w:val="single" w:sz="6" w:space="0" w:color="auto"/>
              <w:right w:val="single" w:sz="6" w:space="0" w:color="auto"/>
            </w:tcBorders>
            <w:hideMark/>
          </w:tcPr>
          <w:p w:rsidR="00E73699" w:rsidRPr="00E73699" w:rsidRDefault="00E73699" w:rsidP="00E73699">
            <w:pPr>
              <w:pStyle w:val="Tablehead"/>
            </w:pPr>
            <w:r w:rsidRPr="00E73699">
              <w:t>Region 3</w:t>
            </w:r>
          </w:p>
        </w:tc>
      </w:tr>
      <w:tr w:rsidR="00E73699" w:rsidRPr="00E73699" w:rsidTr="00E73699">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rsidR="00E73699" w:rsidRPr="00E73699" w:rsidRDefault="00E73699" w:rsidP="00E73699">
            <w:pPr>
              <w:pStyle w:val="TableTextS5"/>
              <w:rPr>
                <w:lang w:val="en-AU"/>
              </w:rPr>
            </w:pPr>
            <w:r w:rsidRPr="00E73699">
              <w:rPr>
                <w:rStyle w:val="Tablefreq"/>
                <w:color w:val="auto"/>
              </w:rPr>
              <w:t>34.2-34.7</w:t>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SPACE RESEARCH (deep space) (Earth-to-space)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34.7-35.2</w:t>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Space research  </w:t>
            </w:r>
            <w:r w:rsidRPr="00E73699">
              <w:rPr>
                <w:rStyle w:val="Artref"/>
                <w:lang w:val="en-AU"/>
              </w:rPr>
              <w:t>5.550</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p>
        </w:tc>
      </w:tr>
      <w:tr w:rsidR="00E73699" w:rsidRPr="00E73699" w:rsidTr="00E73699">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rsidR="00E73699" w:rsidRPr="00E73699" w:rsidRDefault="00E73699" w:rsidP="00E73699">
            <w:pPr>
              <w:pStyle w:val="TableTextS5"/>
              <w:rPr>
                <w:lang w:val="en-AU"/>
              </w:rPr>
            </w:pPr>
            <w:r w:rsidRPr="00E73699">
              <w:rPr>
                <w:rStyle w:val="Tablefreq"/>
                <w:color w:val="auto"/>
              </w:rPr>
              <w:t>35.2-35.5</w:t>
            </w:r>
            <w:r w:rsidRPr="00E73699">
              <w:rPr>
                <w:b/>
                <w:lang w:val="en-AU"/>
              </w:rPr>
              <w:tab/>
            </w:r>
            <w:r w:rsidRPr="00E73699">
              <w:rPr>
                <w:lang w:val="en-AU"/>
              </w:rPr>
              <w:t>METEOROLOGICAL AIDS</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35.5-36</w:t>
            </w:r>
            <w:r w:rsidRPr="00E73699">
              <w:rPr>
                <w:b/>
                <w:lang w:val="en-AU"/>
              </w:rPr>
              <w:tab/>
            </w:r>
            <w:r w:rsidRPr="00E73699">
              <w:rPr>
                <w:b/>
                <w:lang w:val="en-AU"/>
              </w:rPr>
              <w:tab/>
            </w:r>
            <w:r w:rsidRPr="00E73699">
              <w:rPr>
                <w:lang w:val="en-AU"/>
              </w:rPr>
              <w:t>METEOROLOGICAL AIDS</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EARTH EXPLORATION-SATELLITE (active)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SPACE RESEARCH (active)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r w:rsidRPr="00E73699">
              <w:rPr>
                <w:lang w:val="en-AU"/>
              </w:rPr>
              <w:t xml:space="preserve">  </w:t>
            </w:r>
            <w:r w:rsidRPr="00E73699">
              <w:rPr>
                <w:rStyle w:val="Artref"/>
                <w:lang w:val="en-AU"/>
              </w:rPr>
              <w:t>5.549A</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tabs>
                <w:tab w:val="clear" w:pos="170"/>
                <w:tab w:val="clear" w:pos="567"/>
                <w:tab w:val="clear" w:pos="737"/>
              </w:tabs>
              <w:rPr>
                <w:lang w:val="en-US"/>
              </w:rPr>
            </w:pPr>
            <w:r w:rsidRPr="00E73699">
              <w:rPr>
                <w:rStyle w:val="Tablefreq"/>
                <w:color w:val="auto"/>
              </w:rPr>
              <w:t>36-37</w:t>
            </w:r>
            <w:r w:rsidRPr="00E73699">
              <w:rPr>
                <w:b/>
              </w:rPr>
              <w:tab/>
            </w:r>
            <w:r w:rsidRPr="00E73699">
              <w:t>EARTH EXPLORATION-SATELLITE (passive)</w:t>
            </w:r>
          </w:p>
          <w:p w:rsidR="00E73699" w:rsidRPr="00E73699" w:rsidRDefault="00E73699" w:rsidP="00E73699">
            <w:pPr>
              <w:pStyle w:val="TableTextS5"/>
            </w:pPr>
            <w:r w:rsidRPr="00E73699">
              <w:tab/>
            </w:r>
            <w:r w:rsidRPr="00E73699">
              <w:tab/>
            </w:r>
            <w:r w:rsidRPr="00E73699">
              <w:tab/>
            </w:r>
            <w:r w:rsidRPr="00E73699">
              <w:tab/>
              <w:t>FIXED</w:t>
            </w:r>
          </w:p>
          <w:p w:rsidR="00E73699" w:rsidRPr="00E73699" w:rsidRDefault="00E73699" w:rsidP="00E73699">
            <w:pPr>
              <w:pStyle w:val="TableTextS5"/>
            </w:pPr>
            <w:r w:rsidRPr="00E73699">
              <w:tab/>
            </w:r>
            <w:r w:rsidRPr="00E73699">
              <w:tab/>
            </w:r>
            <w:r w:rsidRPr="00E73699">
              <w:tab/>
            </w:r>
            <w:r w:rsidRPr="00E73699">
              <w:tab/>
              <w:t>MOBILE</w:t>
            </w:r>
          </w:p>
          <w:p w:rsidR="00E73699" w:rsidRPr="00E73699" w:rsidRDefault="00E73699" w:rsidP="00E73699">
            <w:pPr>
              <w:pStyle w:val="TableTextS5"/>
            </w:pPr>
            <w:r w:rsidRPr="00E73699">
              <w:tab/>
            </w:r>
            <w:r w:rsidRPr="00E73699">
              <w:tab/>
            </w:r>
            <w:r w:rsidRPr="00E73699">
              <w:tab/>
            </w:r>
            <w:r w:rsidRPr="00E73699">
              <w:tab/>
              <w:t>SPACE RESEARCH (passive)</w:t>
            </w:r>
          </w:p>
          <w:p w:rsidR="00E73699" w:rsidRPr="00E73699" w:rsidRDefault="00E73699" w:rsidP="00E73699">
            <w:pPr>
              <w:pStyle w:val="TableTextS5"/>
            </w:pPr>
            <w:r w:rsidRPr="00E73699">
              <w:tab/>
            </w:r>
            <w:r w:rsidRPr="00E73699">
              <w:tab/>
            </w:r>
            <w:r w:rsidRPr="00E73699">
              <w:tab/>
            </w:r>
            <w:r w:rsidRPr="00E73699">
              <w:tab/>
            </w:r>
            <w:r w:rsidRPr="00E73699">
              <w:rPr>
                <w:rStyle w:val="Artref"/>
              </w:rPr>
              <w:t>5.149  5.550A</w:t>
            </w:r>
          </w:p>
        </w:tc>
      </w:tr>
      <w:tr w:rsidR="00E73699" w:rsidRPr="00E73699" w:rsidTr="00E73699">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rsidR="00E73699" w:rsidRPr="00E73699" w:rsidRDefault="00E73699" w:rsidP="00E73699">
            <w:pPr>
              <w:pStyle w:val="TableTextS5"/>
              <w:keepNext/>
            </w:pPr>
            <w:r w:rsidRPr="00E73699">
              <w:rPr>
                <w:rStyle w:val="Tablefreq"/>
                <w:color w:val="auto"/>
              </w:rPr>
              <w:t>37-37.5</w:t>
            </w:r>
            <w:r w:rsidRPr="00E73699">
              <w:tab/>
            </w:r>
            <w:r w:rsidRPr="00E73699">
              <w:tab/>
              <w:t>FIXED</w:t>
            </w:r>
          </w:p>
          <w:p w:rsidR="00E73699" w:rsidRPr="00E73699" w:rsidRDefault="00E73699" w:rsidP="00E73699">
            <w:pPr>
              <w:pStyle w:val="TableTextS5"/>
              <w:keepNext/>
            </w:pPr>
            <w:r w:rsidRPr="00E73699">
              <w:tab/>
            </w:r>
            <w:r w:rsidRPr="00E73699">
              <w:tab/>
            </w:r>
            <w:r w:rsidRPr="00E73699">
              <w:tab/>
            </w:r>
            <w:r w:rsidRPr="00E73699">
              <w:tab/>
              <w:t>MOBILE except aeronautical mobile</w:t>
            </w:r>
          </w:p>
          <w:p w:rsidR="00E73699" w:rsidRPr="00E73699" w:rsidRDefault="00E73699" w:rsidP="00E73699">
            <w:pPr>
              <w:pStyle w:val="TableTextS5"/>
              <w:keepNext/>
            </w:pPr>
            <w:r w:rsidRPr="00E73699">
              <w:tab/>
            </w:r>
            <w:r w:rsidRPr="00E73699">
              <w:tab/>
            </w:r>
            <w:r w:rsidRPr="00E73699">
              <w:tab/>
            </w:r>
            <w:r w:rsidRPr="00E73699">
              <w:tab/>
              <w:t xml:space="preserve">SPACE RESEARCH (space-to-Earth) </w:t>
            </w:r>
          </w:p>
          <w:p w:rsidR="00E73699" w:rsidRPr="00E73699" w:rsidRDefault="00E73699" w:rsidP="00E73699">
            <w:pPr>
              <w:pStyle w:val="TableTextS5"/>
              <w:rPr>
                <w:rStyle w:val="Artref"/>
              </w:rPr>
            </w:pPr>
            <w:r w:rsidRPr="00E73699">
              <w:tab/>
            </w:r>
            <w:r w:rsidRPr="00E73699">
              <w:tab/>
            </w:r>
            <w:r w:rsidRPr="00E73699">
              <w:tab/>
            </w:r>
            <w:r w:rsidRPr="00E73699">
              <w:tab/>
            </w:r>
            <w:r w:rsidRPr="00E73699">
              <w:rPr>
                <w:rStyle w:val="Artref"/>
              </w:rPr>
              <w:t>5.547</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S5"/>
            </w:pPr>
            <w:r w:rsidRPr="00E73699">
              <w:rPr>
                <w:rStyle w:val="Tablefreq"/>
                <w:color w:val="auto"/>
              </w:rPr>
              <w:t>37.5-38</w:t>
            </w:r>
            <w:r w:rsidRPr="00E73699">
              <w:tab/>
            </w:r>
            <w:r w:rsidRPr="00E73699">
              <w:tab/>
              <w:t>FIXED</w:t>
            </w:r>
          </w:p>
          <w:p w:rsidR="00E73699" w:rsidRPr="00E73699" w:rsidRDefault="00E73699" w:rsidP="00E73699">
            <w:pPr>
              <w:pStyle w:val="TableTextS5"/>
            </w:pPr>
            <w:r w:rsidRPr="00E73699">
              <w:tab/>
            </w:r>
            <w:r w:rsidRPr="00E73699">
              <w:tab/>
            </w:r>
            <w:r w:rsidRPr="00E73699">
              <w:tab/>
            </w:r>
            <w:r w:rsidRPr="00E73699">
              <w:tab/>
              <w:t xml:space="preserve">FIXED-SATELLITE (space-to-Earth) </w:t>
            </w:r>
            <w:ins w:id="154" w:author="laptopuser" w:date="2018-08-23T07:26:00Z">
              <w:r w:rsidRPr="00E73699">
                <w:rPr>
                  <w:lang w:val="en-AU"/>
                </w:rPr>
                <w:t>ADD 5.A16</w:t>
              </w:r>
            </w:ins>
          </w:p>
          <w:p w:rsidR="00E73699" w:rsidRPr="00E73699" w:rsidRDefault="00E73699" w:rsidP="00E73699">
            <w:pPr>
              <w:pStyle w:val="TableTextS5"/>
            </w:pPr>
            <w:r w:rsidRPr="00E73699">
              <w:tab/>
            </w:r>
            <w:r w:rsidRPr="00E73699">
              <w:tab/>
            </w:r>
            <w:r w:rsidRPr="00E73699">
              <w:tab/>
            </w:r>
            <w:r w:rsidRPr="00E73699">
              <w:tab/>
              <w:t>MOBILE except aeronautical mobile</w:t>
            </w:r>
          </w:p>
          <w:p w:rsidR="00E73699" w:rsidRPr="00E73699" w:rsidRDefault="00E73699" w:rsidP="00E73699">
            <w:pPr>
              <w:pStyle w:val="TableTextS5"/>
            </w:pPr>
            <w:r w:rsidRPr="00E73699">
              <w:tab/>
            </w:r>
            <w:r w:rsidRPr="00E73699">
              <w:tab/>
            </w:r>
            <w:r w:rsidRPr="00E73699">
              <w:tab/>
            </w:r>
            <w:r w:rsidRPr="00E73699">
              <w:tab/>
              <w:t>SPACE RESEARCH (space-to-Earth)</w:t>
            </w:r>
          </w:p>
          <w:p w:rsidR="00E73699" w:rsidRPr="00E73699" w:rsidRDefault="00E73699" w:rsidP="00E73699">
            <w:pPr>
              <w:pStyle w:val="TableTextS5"/>
            </w:pPr>
            <w:r w:rsidRPr="00E73699">
              <w:tab/>
            </w:r>
            <w:r w:rsidRPr="00E73699">
              <w:tab/>
            </w:r>
            <w:r w:rsidRPr="00E73699">
              <w:tab/>
            </w:r>
            <w:r w:rsidRPr="00E73699">
              <w:tab/>
              <w:t xml:space="preserve">Earth exploration-satellite (space-to-Earth) </w:t>
            </w:r>
          </w:p>
          <w:p w:rsidR="00E73699" w:rsidRPr="00E73699" w:rsidRDefault="00E73699" w:rsidP="00E73699">
            <w:pPr>
              <w:pStyle w:val="TableTextS5"/>
              <w:rPr>
                <w:rStyle w:val="Artref"/>
              </w:rPr>
            </w:pPr>
            <w:r w:rsidRPr="00E73699">
              <w:rPr>
                <w:b/>
                <w:bCs/>
              </w:rPr>
              <w:tab/>
            </w:r>
            <w:r w:rsidRPr="00E73699">
              <w:rPr>
                <w:b/>
                <w:bCs/>
              </w:rPr>
              <w:tab/>
            </w:r>
            <w:r w:rsidRPr="00E73699">
              <w:rPr>
                <w:b/>
                <w:bCs/>
              </w:rPr>
              <w:tab/>
            </w:r>
            <w:r w:rsidRPr="00E73699">
              <w:rPr>
                <w:b/>
                <w:bCs/>
              </w:rPr>
              <w:tab/>
            </w:r>
            <w:r w:rsidRPr="00E73699">
              <w:rPr>
                <w:rStyle w:val="Artref"/>
              </w:rPr>
              <w:t>5.547</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S5"/>
              <w:rPr>
                <w:lang w:val="en-AU"/>
              </w:rPr>
            </w:pPr>
            <w:r w:rsidRPr="00E73699">
              <w:rPr>
                <w:rStyle w:val="Tablefreq"/>
                <w:color w:val="auto"/>
              </w:rPr>
              <w:t>38-39.5</w:t>
            </w:r>
            <w:r w:rsidRPr="00E73699">
              <w:rPr>
                <w:lang w:val="en-AU"/>
              </w:rPr>
              <w:tab/>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FIXED-SATELLITE (space-to-Earth)</w:t>
            </w:r>
            <w:ins w:id="155" w:author="laptopuser" w:date="2018-08-23T07:26:00Z">
              <w:r w:rsidRPr="00E73699">
                <w:rPr>
                  <w:lang w:val="en-AU"/>
                </w:rPr>
                <w:t xml:space="preserve"> ADD 5.A16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US"/>
              </w:rPr>
            </w:pPr>
            <w:r w:rsidRPr="00E73699">
              <w:rPr>
                <w:lang w:val="en-AU"/>
              </w:rPr>
              <w:tab/>
            </w:r>
            <w:r w:rsidRPr="00E73699">
              <w:rPr>
                <w:lang w:val="en-AU"/>
              </w:rPr>
              <w:tab/>
            </w:r>
            <w:r w:rsidRPr="00E73699">
              <w:rPr>
                <w:lang w:val="en-AU"/>
              </w:rPr>
              <w:tab/>
            </w:r>
            <w:r w:rsidRPr="00E73699">
              <w:rPr>
                <w:lang w:val="en-AU"/>
              </w:rPr>
              <w:tab/>
              <w:t>Earth exploration-satellite (space-to-Earth)</w:t>
            </w:r>
            <w:r w:rsidRPr="00E73699">
              <w:rPr>
                <w:lang w:val="en-US"/>
              </w:rPr>
              <w:t xml:space="preserve"> </w:t>
            </w:r>
          </w:p>
          <w:p w:rsidR="00E73699" w:rsidRPr="00E73699" w:rsidRDefault="00E73699" w:rsidP="00E73699">
            <w:pPr>
              <w:pStyle w:val="TableTextS5"/>
              <w:rPr>
                <w:rStyle w:val="Artref"/>
              </w:rPr>
            </w:pPr>
            <w:r w:rsidRPr="00E73699">
              <w:rPr>
                <w:b/>
                <w:bCs/>
                <w:lang w:val="en-AU"/>
              </w:rPr>
              <w:tab/>
            </w:r>
            <w:r w:rsidRPr="00E73699">
              <w:rPr>
                <w:b/>
                <w:bCs/>
                <w:lang w:val="en-AU"/>
              </w:rPr>
              <w:tab/>
            </w:r>
            <w:r w:rsidRPr="00E73699">
              <w:rPr>
                <w:b/>
                <w:bCs/>
                <w:lang w:val="en-AU"/>
              </w:rPr>
              <w:tab/>
            </w:r>
            <w:r w:rsidRPr="00E73699">
              <w:rPr>
                <w:b/>
                <w:bCs/>
                <w:lang w:val="en-AU"/>
              </w:rPr>
              <w:tab/>
            </w:r>
            <w:r w:rsidRPr="00E73699">
              <w:rPr>
                <w:rStyle w:val="Artref"/>
              </w:rPr>
              <w:t>5.547</w:t>
            </w:r>
          </w:p>
        </w:tc>
      </w:tr>
      <w:tr w:rsidR="00E73699" w:rsidRPr="00E73699" w:rsidTr="00E73699">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E73699" w:rsidRPr="00E73699" w:rsidRDefault="00E73699" w:rsidP="00E73699">
            <w:pPr>
              <w:pStyle w:val="TableTextS5"/>
              <w:rPr>
                <w:lang w:val="en-AU"/>
              </w:rPr>
            </w:pPr>
            <w:r w:rsidRPr="00E73699">
              <w:rPr>
                <w:rStyle w:val="Tablefreq"/>
                <w:color w:val="auto"/>
              </w:rPr>
              <w:t>39.5-40</w:t>
            </w:r>
            <w:r w:rsidRPr="00E73699">
              <w:rPr>
                <w:lang w:val="en-AU"/>
              </w:rPr>
              <w:tab/>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FIXED-SATELLITE (space-to-Earth)  </w:t>
            </w:r>
            <w:r w:rsidRPr="00E73699">
              <w:rPr>
                <w:rStyle w:val="Artref"/>
              </w:rPr>
              <w:t>5.516B</w:t>
            </w:r>
            <w:ins w:id="156" w:author="laptopuser" w:date="2018-08-23T07:26:00Z">
              <w:r w:rsidRPr="00E73699">
                <w:rPr>
                  <w:rStyle w:val="Artref"/>
                </w:rPr>
                <w:t xml:space="preserve"> </w:t>
              </w:r>
              <w:r w:rsidRPr="00E73699">
                <w:rPr>
                  <w:lang w:val="en-AU"/>
                </w:rPr>
                <w:t>ADD 5.A16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MOBILE-SATELLITE (space-to-Earth)</w:t>
            </w:r>
            <w:ins w:id="157" w:author="laptopuser" w:date="2018-08-23T17:31:00Z">
              <w:r w:rsidRPr="00E73699">
                <w:rPr>
                  <w:lang w:val="en-AU"/>
                </w:rPr>
                <w:t xml:space="preserve"> ADD 5.B16</w:t>
              </w:r>
            </w:ins>
          </w:p>
          <w:p w:rsidR="00E73699" w:rsidRPr="00E73699" w:rsidRDefault="00E73699" w:rsidP="00E73699">
            <w:pPr>
              <w:pStyle w:val="TableTextS5"/>
              <w:rPr>
                <w:lang w:val="en-US"/>
              </w:rPr>
            </w:pPr>
            <w:r w:rsidRPr="00E73699">
              <w:rPr>
                <w:lang w:val="en-AU"/>
              </w:rPr>
              <w:tab/>
            </w:r>
            <w:r w:rsidRPr="00E73699">
              <w:rPr>
                <w:lang w:val="en-AU"/>
              </w:rPr>
              <w:tab/>
            </w:r>
            <w:r w:rsidRPr="00E73699">
              <w:rPr>
                <w:lang w:val="en-AU"/>
              </w:rPr>
              <w:tab/>
            </w:r>
            <w:r w:rsidRPr="00E73699">
              <w:rPr>
                <w:lang w:val="en-AU"/>
              </w:rPr>
              <w:tab/>
              <w:t>Earth exploration-satellite (space-to-Earth)</w:t>
            </w:r>
            <w:r w:rsidRPr="00E73699">
              <w:rPr>
                <w:lang w:val="en-US"/>
              </w:rPr>
              <w:t xml:space="preserve"> </w:t>
            </w:r>
          </w:p>
          <w:p w:rsidR="00E73699" w:rsidRPr="00E73699" w:rsidRDefault="00E73699" w:rsidP="00E73699">
            <w:pPr>
              <w:pStyle w:val="TableTextS5"/>
              <w:rPr>
                <w:rStyle w:val="Artref"/>
              </w:rPr>
            </w:pPr>
            <w:r w:rsidRPr="00E73699">
              <w:rPr>
                <w:b/>
                <w:bCs/>
                <w:lang w:val="en-AU"/>
              </w:rPr>
              <w:tab/>
            </w:r>
            <w:r w:rsidRPr="00E73699">
              <w:rPr>
                <w:b/>
                <w:bCs/>
                <w:lang w:val="en-AU"/>
              </w:rPr>
              <w:tab/>
            </w:r>
            <w:r w:rsidRPr="00E73699">
              <w:rPr>
                <w:b/>
                <w:bCs/>
                <w:lang w:val="en-AU"/>
              </w:rPr>
              <w:tab/>
            </w:r>
            <w:r w:rsidRPr="00E73699">
              <w:rPr>
                <w:b/>
                <w:bCs/>
                <w:lang w:val="en-AU"/>
              </w:rPr>
              <w:tab/>
            </w:r>
            <w:r w:rsidRPr="00E73699">
              <w:rPr>
                <w:rStyle w:val="Artref"/>
                <w:lang w:val="en-US"/>
              </w:rPr>
              <w:t>5.547</w:t>
            </w:r>
          </w:p>
        </w:tc>
      </w:tr>
    </w:tbl>
    <w:p w:rsidR="00E73699" w:rsidRDefault="00E73699" w:rsidP="00E73699">
      <w:pPr>
        <w:pStyle w:val="Reasons"/>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E73699" w:rsidRPr="00E73699" w:rsidTr="00E73699">
        <w:trPr>
          <w:cantSplit/>
          <w:jc w:val="center"/>
        </w:trPr>
        <w:tc>
          <w:tcPr>
            <w:tcW w:w="9299" w:type="dxa"/>
            <w:gridSpan w:val="3"/>
            <w:tcBorders>
              <w:top w:val="nil"/>
              <w:left w:val="nil"/>
              <w:bottom w:val="single" w:sz="4" w:space="0" w:color="auto"/>
              <w:right w:val="nil"/>
            </w:tcBorders>
          </w:tcPr>
          <w:p w:rsidR="00E73699" w:rsidRPr="00E73699" w:rsidRDefault="00E73699" w:rsidP="00E73699">
            <w:pPr>
              <w:pStyle w:val="Tabletitle"/>
            </w:pPr>
            <w:r w:rsidRPr="00E73699">
              <w:t>40-47.5 GHz</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Allocation to services</w:t>
            </w:r>
          </w:p>
        </w:tc>
      </w:tr>
      <w:tr w:rsidR="00E73699" w:rsidRPr="00E73699" w:rsidTr="00E73699">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Region 1</w:t>
            </w:r>
          </w:p>
        </w:tc>
        <w:tc>
          <w:tcPr>
            <w:tcW w:w="3099"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Region 2</w:t>
            </w:r>
          </w:p>
        </w:tc>
        <w:tc>
          <w:tcPr>
            <w:tcW w:w="3100"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Region 3</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40-40.5</w:t>
            </w:r>
            <w:r w:rsidRPr="00E73699">
              <w:rPr>
                <w:lang w:val="en-AU"/>
              </w:rPr>
              <w:tab/>
            </w:r>
            <w:r w:rsidRPr="00E73699">
              <w:rPr>
                <w:lang w:val="en-AU"/>
              </w:rPr>
              <w:tab/>
              <w:t>EARTH EXPLORATION-SATELLITE (Earth-to-space)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FIXED-SATELLITE (space-to-Earth)  </w:t>
            </w:r>
            <w:r w:rsidRPr="00E73699">
              <w:rPr>
                <w:rStyle w:val="Artref"/>
                <w:lang w:val="en-AU"/>
              </w:rPr>
              <w:t xml:space="preserve">5.516B </w:t>
            </w:r>
            <w:ins w:id="158" w:author="laptopuser" w:date="2018-08-23T17:30: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MOBILE-SATELLITE (space-to-Earth) </w:t>
            </w:r>
            <w:ins w:id="159" w:author="laptopuser" w:date="2018-08-23T17:31:00Z">
              <w:r w:rsidRPr="00E73699">
                <w:rPr>
                  <w:lang w:val="en-AU"/>
                </w:rPr>
                <w:t>ADD 5.B16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SPACE RESEARCH (Earth-to-space)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Earth exploration-satellite (space-to-Earth)</w:t>
            </w:r>
          </w:p>
        </w:tc>
      </w:tr>
      <w:tr w:rsidR="00E73699" w:rsidRPr="00E73699" w:rsidTr="00E73699">
        <w:trPr>
          <w:cantSplit/>
          <w:jc w:val="center"/>
        </w:trPr>
        <w:tc>
          <w:tcPr>
            <w:tcW w:w="3100" w:type="dxa"/>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0"/>
              <w:rPr>
                <w:rStyle w:val="Tablefreq"/>
                <w:color w:val="auto"/>
              </w:rPr>
            </w:pPr>
            <w:r w:rsidRPr="00E73699">
              <w:rPr>
                <w:rStyle w:val="Tablefreq"/>
                <w:color w:val="auto"/>
              </w:rPr>
              <w:t>40.5-41</w:t>
            </w:r>
          </w:p>
          <w:p w:rsidR="00E73699" w:rsidRPr="00E73699" w:rsidRDefault="00E73699" w:rsidP="00E73699">
            <w:pPr>
              <w:pStyle w:val="Tabletext0"/>
            </w:pPr>
            <w:r w:rsidRPr="00E73699">
              <w:t>FIXED</w:t>
            </w:r>
          </w:p>
          <w:p w:rsidR="00E73699" w:rsidRPr="00E73699" w:rsidRDefault="00E73699" w:rsidP="00E73699">
            <w:pPr>
              <w:pStyle w:val="Tabletext0"/>
              <w:ind w:left="170" w:hanging="170"/>
            </w:pPr>
            <w:r w:rsidRPr="00E73699">
              <w:t xml:space="preserve">FIXED-SATELLITE </w:t>
            </w:r>
            <w:r w:rsidRPr="00E73699">
              <w:br/>
              <w:t xml:space="preserve">(space-to-Earth) </w:t>
            </w:r>
            <w:r w:rsidRPr="00E73699">
              <w:rPr>
                <w:lang w:val="en-AU"/>
              </w:rPr>
              <w:t>ADD 5.484A</w:t>
            </w:r>
          </w:p>
          <w:p w:rsidR="00E73699" w:rsidRPr="00E73699" w:rsidRDefault="00E73699" w:rsidP="00E73699">
            <w:pPr>
              <w:pStyle w:val="Tabletext0"/>
            </w:pPr>
            <w:r w:rsidRPr="00E73699">
              <w:t>BROADCASTING</w:t>
            </w:r>
          </w:p>
          <w:p w:rsidR="00E73699" w:rsidRPr="00E73699" w:rsidRDefault="00E73699" w:rsidP="00E73699">
            <w:pPr>
              <w:pStyle w:val="Tabletext0"/>
            </w:pPr>
            <w:r w:rsidRPr="00E73699">
              <w:t>BROADCASTING-SATELLITE</w:t>
            </w:r>
          </w:p>
          <w:p w:rsidR="00E73699" w:rsidRPr="00E73699" w:rsidRDefault="00E73699" w:rsidP="00E73699">
            <w:pPr>
              <w:pStyle w:val="Tabletext0"/>
            </w:pPr>
            <w:r w:rsidRPr="00E73699">
              <w:t>Mobile</w:t>
            </w:r>
          </w:p>
          <w:p w:rsidR="00E73699" w:rsidRPr="00E73699" w:rsidRDefault="00E73699" w:rsidP="00E73699">
            <w:pPr>
              <w:pStyle w:val="Tabletext0"/>
            </w:pPr>
          </w:p>
          <w:p w:rsidR="00E73699" w:rsidRPr="00E73699" w:rsidRDefault="00E73699" w:rsidP="00E73699">
            <w:pPr>
              <w:pStyle w:val="TableTextS5"/>
              <w:rPr>
                <w:lang w:val="es-ES_tradnl"/>
              </w:rPr>
            </w:pPr>
            <w:r w:rsidRPr="00E73699">
              <w:rPr>
                <w:rStyle w:val="Artref"/>
              </w:rPr>
              <w:t>5.547</w:t>
            </w:r>
          </w:p>
        </w:tc>
        <w:tc>
          <w:tcPr>
            <w:tcW w:w="3099"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0"/>
              <w:rPr>
                <w:rStyle w:val="Tablefreq"/>
                <w:color w:val="auto"/>
              </w:rPr>
            </w:pPr>
            <w:r w:rsidRPr="00E73699">
              <w:rPr>
                <w:rStyle w:val="Tablefreq"/>
                <w:color w:val="auto"/>
              </w:rPr>
              <w:t>40.5-41</w:t>
            </w:r>
          </w:p>
          <w:p w:rsidR="00E73699" w:rsidRPr="00E73699" w:rsidRDefault="00E73699" w:rsidP="00E73699">
            <w:pPr>
              <w:pStyle w:val="Tabletext0"/>
            </w:pPr>
            <w:r w:rsidRPr="00E73699">
              <w:t>FIXED</w:t>
            </w:r>
          </w:p>
          <w:p w:rsidR="00E73699" w:rsidRPr="00E73699" w:rsidRDefault="00E73699" w:rsidP="00E73699">
            <w:pPr>
              <w:pStyle w:val="Tabletext0"/>
              <w:ind w:left="170" w:hanging="170"/>
            </w:pPr>
            <w:r w:rsidRPr="00E73699">
              <w:t xml:space="preserve">FIXED-SATELLITE </w:t>
            </w:r>
            <w:r w:rsidRPr="00E73699">
              <w:br/>
              <w:t xml:space="preserve">(space-to-Earth)  </w:t>
            </w:r>
            <w:r w:rsidRPr="00E73699">
              <w:rPr>
                <w:rStyle w:val="Artref"/>
              </w:rPr>
              <w:t xml:space="preserve">5.516B </w:t>
            </w:r>
            <w:ins w:id="160" w:author="laptopuser" w:date="2018-08-23T17:29: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0"/>
            </w:pPr>
            <w:r w:rsidRPr="00E73699">
              <w:t>BROADCASTING</w:t>
            </w:r>
          </w:p>
          <w:p w:rsidR="00E73699" w:rsidRPr="00E73699" w:rsidRDefault="00E73699" w:rsidP="00E73699">
            <w:pPr>
              <w:pStyle w:val="Tabletext0"/>
            </w:pPr>
            <w:r w:rsidRPr="00E73699">
              <w:t>BROADCASTING-SATELLITE</w:t>
            </w:r>
          </w:p>
          <w:p w:rsidR="00E73699" w:rsidRPr="00E73699" w:rsidRDefault="00E73699" w:rsidP="00E73699">
            <w:pPr>
              <w:pStyle w:val="Tabletext0"/>
            </w:pPr>
            <w:r w:rsidRPr="00E73699">
              <w:t>Mobile</w:t>
            </w:r>
          </w:p>
          <w:p w:rsidR="00E73699" w:rsidRPr="00E73699" w:rsidRDefault="00E73699" w:rsidP="00E73699">
            <w:pPr>
              <w:pStyle w:val="Tabletext0"/>
              <w:ind w:left="170" w:hanging="170"/>
            </w:pPr>
            <w:r w:rsidRPr="00E73699">
              <w:t>Mobile-satellite (space-to-Earth)</w:t>
            </w:r>
          </w:p>
          <w:p w:rsidR="00E73699" w:rsidRPr="00E73699" w:rsidRDefault="00E73699" w:rsidP="00E73699">
            <w:pPr>
              <w:pStyle w:val="TableTextS5"/>
              <w:rPr>
                <w:lang w:val="es-ES_tradnl"/>
              </w:rPr>
            </w:pPr>
            <w:r w:rsidRPr="00E73699">
              <w:rPr>
                <w:rStyle w:val="Artref"/>
              </w:rPr>
              <w:t>5.547</w:t>
            </w:r>
          </w:p>
        </w:tc>
        <w:tc>
          <w:tcPr>
            <w:tcW w:w="3100" w:type="dxa"/>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0"/>
              <w:rPr>
                <w:rStyle w:val="Tablefreq"/>
                <w:color w:val="auto"/>
              </w:rPr>
            </w:pPr>
            <w:r w:rsidRPr="00E73699">
              <w:rPr>
                <w:rStyle w:val="Tablefreq"/>
                <w:color w:val="auto"/>
              </w:rPr>
              <w:t>40.5-41</w:t>
            </w:r>
          </w:p>
          <w:p w:rsidR="00E73699" w:rsidRPr="00E73699" w:rsidRDefault="00E73699" w:rsidP="00E73699">
            <w:pPr>
              <w:pStyle w:val="Tabletext0"/>
            </w:pPr>
            <w:r w:rsidRPr="00E73699">
              <w:t>FIXED</w:t>
            </w:r>
          </w:p>
          <w:p w:rsidR="00E73699" w:rsidRPr="00E73699" w:rsidRDefault="00E73699" w:rsidP="00E73699">
            <w:pPr>
              <w:pStyle w:val="Tabletext0"/>
              <w:ind w:left="170" w:hanging="170"/>
            </w:pPr>
            <w:r w:rsidRPr="00E73699">
              <w:t xml:space="preserve">FIXED-SATELLITE </w:t>
            </w:r>
            <w:r w:rsidRPr="00E73699">
              <w:br/>
              <w:t>(space-to-Earth)</w:t>
            </w:r>
            <w:r w:rsidRPr="00E73699">
              <w:rPr>
                <w:lang w:val="en-AU"/>
              </w:rPr>
              <w:t xml:space="preserve"> </w:t>
            </w:r>
            <w:ins w:id="161" w:author="laptopuser" w:date="2018-08-23T17:29: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0"/>
            </w:pPr>
            <w:r w:rsidRPr="00E73699">
              <w:t>BROADCASTING</w:t>
            </w:r>
          </w:p>
          <w:p w:rsidR="00E73699" w:rsidRPr="00E73699" w:rsidRDefault="00E73699" w:rsidP="00E73699">
            <w:pPr>
              <w:pStyle w:val="Tabletext0"/>
            </w:pPr>
            <w:r w:rsidRPr="00E73699">
              <w:t>BROADCASTING-SATELLITE</w:t>
            </w:r>
          </w:p>
          <w:p w:rsidR="00E73699" w:rsidRPr="00E73699" w:rsidRDefault="00E73699" w:rsidP="00E73699">
            <w:pPr>
              <w:pStyle w:val="Tabletext0"/>
            </w:pPr>
            <w:r w:rsidRPr="00E73699">
              <w:t>Mobile</w:t>
            </w:r>
          </w:p>
          <w:p w:rsidR="00E73699" w:rsidRPr="00E73699" w:rsidRDefault="00E73699" w:rsidP="00E73699">
            <w:pPr>
              <w:pStyle w:val="Tabletext0"/>
            </w:pPr>
          </w:p>
          <w:p w:rsidR="00E73699" w:rsidRPr="00E73699" w:rsidRDefault="00E73699" w:rsidP="00E73699">
            <w:pPr>
              <w:pStyle w:val="TableTextS5"/>
              <w:rPr>
                <w:lang w:val="es-ES_tradnl"/>
              </w:rPr>
            </w:pPr>
            <w:r w:rsidRPr="00E73699">
              <w:rPr>
                <w:rStyle w:val="Artref"/>
              </w:rPr>
              <w:t>5.547</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0"/>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E73699">
              <w:rPr>
                <w:rStyle w:val="Tablefreq"/>
                <w:color w:val="auto"/>
              </w:rPr>
              <w:t>41-42.5</w:t>
            </w:r>
            <w:r w:rsidRPr="00E73699">
              <w:tab/>
              <w:t>FIXED</w:t>
            </w:r>
          </w:p>
          <w:p w:rsidR="00E73699" w:rsidRPr="00E73699" w:rsidRDefault="00E73699" w:rsidP="00E73699">
            <w:pPr>
              <w:pStyle w:val="TableTextS5"/>
            </w:pPr>
            <w:r w:rsidRPr="00E73699">
              <w:tab/>
            </w:r>
            <w:r w:rsidRPr="00E73699">
              <w:tab/>
            </w:r>
            <w:r w:rsidRPr="00E73699">
              <w:tab/>
            </w:r>
            <w:r w:rsidRPr="00E73699">
              <w:tab/>
              <w:t xml:space="preserve">FIXED-SATELLITE (space-to-Earth)  </w:t>
            </w:r>
            <w:r w:rsidRPr="00E73699">
              <w:rPr>
                <w:rStyle w:val="Artref"/>
              </w:rPr>
              <w:t xml:space="preserve">5.516B </w:t>
            </w:r>
            <w:ins w:id="162" w:author="laptopuser" w:date="2018-08-23T17:28: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S5"/>
            </w:pPr>
            <w:r w:rsidRPr="00E73699">
              <w:tab/>
            </w:r>
            <w:r w:rsidRPr="00E73699">
              <w:tab/>
            </w:r>
            <w:r w:rsidRPr="00E73699">
              <w:tab/>
            </w:r>
            <w:r w:rsidRPr="00E73699">
              <w:tab/>
              <w:t>BROADCASTING</w:t>
            </w:r>
          </w:p>
          <w:p w:rsidR="00E73699" w:rsidRPr="00E73699" w:rsidRDefault="00E73699" w:rsidP="00E73699">
            <w:pPr>
              <w:pStyle w:val="TableTextS5"/>
            </w:pPr>
            <w:r w:rsidRPr="00E73699">
              <w:tab/>
            </w:r>
            <w:r w:rsidRPr="00E73699">
              <w:tab/>
            </w:r>
            <w:r w:rsidRPr="00E73699">
              <w:tab/>
            </w:r>
            <w:r w:rsidRPr="00E73699">
              <w:tab/>
              <w:t>BROADCASTING-SATELLITE</w:t>
            </w:r>
          </w:p>
          <w:p w:rsidR="00E73699" w:rsidRPr="00E73699" w:rsidRDefault="00E73699" w:rsidP="00E73699">
            <w:pPr>
              <w:pStyle w:val="TableTextS5"/>
            </w:pPr>
            <w:r w:rsidRPr="00E73699">
              <w:tab/>
            </w:r>
            <w:r w:rsidRPr="00E73699">
              <w:tab/>
            </w:r>
            <w:r w:rsidRPr="00E73699">
              <w:tab/>
            </w:r>
            <w:r w:rsidRPr="00E73699">
              <w:tab/>
              <w:t>Mobile</w:t>
            </w:r>
          </w:p>
          <w:p w:rsidR="00E73699" w:rsidRPr="00E73699" w:rsidRDefault="00E73699" w:rsidP="00E73699">
            <w:pPr>
              <w:pStyle w:val="TableTextS5"/>
              <w:rPr>
                <w:rStyle w:val="Artref"/>
                <w:lang w:val="en-AU"/>
              </w:rPr>
            </w:pPr>
            <w:r w:rsidRPr="00E73699">
              <w:tab/>
            </w:r>
            <w:r w:rsidRPr="00E73699">
              <w:tab/>
            </w:r>
            <w:r w:rsidRPr="00E73699">
              <w:tab/>
            </w:r>
            <w:r w:rsidRPr="00E73699">
              <w:tab/>
            </w:r>
            <w:r w:rsidRPr="00E73699">
              <w:rPr>
                <w:rStyle w:val="Artref"/>
              </w:rPr>
              <w:t xml:space="preserve">5.547 </w:t>
            </w:r>
            <w:r w:rsidRPr="00E73699">
              <w:t xml:space="preserve"> </w:t>
            </w:r>
            <w:r w:rsidRPr="00E73699">
              <w:rPr>
                <w:rStyle w:val="Artref"/>
              </w:rPr>
              <w:t>5.551F</w:t>
            </w:r>
            <w:r w:rsidRPr="00E73699">
              <w:t xml:space="preserve">  </w:t>
            </w:r>
            <w:r w:rsidRPr="00E73699">
              <w:rPr>
                <w:rStyle w:val="Artref"/>
              </w:rPr>
              <w:t>5.551H</w:t>
            </w:r>
            <w:r w:rsidRPr="00E73699">
              <w:t xml:space="preserve">  </w:t>
            </w:r>
            <w:r w:rsidRPr="00E73699">
              <w:rPr>
                <w:rStyle w:val="Artref"/>
              </w:rPr>
              <w:t>5.551I</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47.2-47.5</w:t>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FIXED-SATELLITE (Earth-to-space)  </w:t>
            </w:r>
            <w:r w:rsidRPr="00E73699">
              <w:rPr>
                <w:rStyle w:val="Artref"/>
                <w:lang w:val="en-AU"/>
              </w:rPr>
              <w:t xml:space="preserve">5.552 </w:t>
            </w:r>
            <w:ins w:id="163" w:author="laptopuser" w:date="2018-08-23T17:25: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5.552A</w:t>
            </w:r>
          </w:p>
        </w:tc>
      </w:tr>
    </w:tbl>
    <w:p w:rsidR="00E73699" w:rsidRDefault="00E73699" w:rsidP="00E73699">
      <w:pPr>
        <w:pStyle w:val="Reasons"/>
      </w:pPr>
    </w:p>
    <w:p w:rsidR="00E73699" w:rsidRDefault="00E73699" w:rsidP="00E73699">
      <w:pPr>
        <w:pStyle w:val="Proposal"/>
      </w:pPr>
      <w:r>
        <w:t>MOD</w:t>
      </w:r>
      <w:r>
        <w:tab/>
        <w:t>USA/1.6/2</w:t>
      </w:r>
    </w:p>
    <w:p w:rsidR="00E73699" w:rsidRPr="002B657C" w:rsidRDefault="00E73699" w:rsidP="00E73699">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Allocation to services</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head"/>
            </w:pPr>
            <w:r w:rsidRPr="00E73699">
              <w:t>Region 1</w:t>
            </w:r>
          </w:p>
        </w:tc>
        <w:tc>
          <w:tcPr>
            <w:tcW w:w="3100" w:type="dxa"/>
            <w:tcBorders>
              <w:top w:val="single" w:sz="4" w:space="0" w:color="auto"/>
              <w:left w:val="single" w:sz="6" w:space="0" w:color="auto"/>
              <w:bottom w:val="single" w:sz="4" w:space="0" w:color="auto"/>
              <w:right w:val="single" w:sz="6" w:space="0" w:color="auto"/>
            </w:tcBorders>
            <w:hideMark/>
          </w:tcPr>
          <w:p w:rsidR="00E73699" w:rsidRPr="00E73699" w:rsidRDefault="00E73699" w:rsidP="00E73699">
            <w:pPr>
              <w:pStyle w:val="Tablehead"/>
            </w:pPr>
            <w:r w:rsidRPr="00E73699">
              <w:t>Region 2</w:t>
            </w:r>
          </w:p>
        </w:tc>
        <w:tc>
          <w:tcPr>
            <w:tcW w:w="3101" w:type="dxa"/>
            <w:tcBorders>
              <w:top w:val="single" w:sz="4" w:space="0" w:color="auto"/>
              <w:left w:val="single" w:sz="6" w:space="0" w:color="auto"/>
              <w:bottom w:val="single" w:sz="4" w:space="0" w:color="auto"/>
              <w:right w:val="single" w:sz="4" w:space="0" w:color="auto"/>
            </w:tcBorders>
            <w:hideMark/>
          </w:tcPr>
          <w:p w:rsidR="00E73699" w:rsidRPr="00E73699" w:rsidRDefault="00E73699" w:rsidP="00E73699">
            <w:pPr>
              <w:pStyle w:val="Tablehead"/>
            </w:pPr>
            <w:r w:rsidRPr="00E73699">
              <w:t>Region 3</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tabs>
                <w:tab w:val="clear" w:pos="170"/>
              </w:tabs>
              <w:spacing w:before="30" w:after="30"/>
              <w:rPr>
                <w:rStyle w:val="Tablefreq"/>
                <w:color w:val="auto"/>
              </w:rPr>
            </w:pPr>
            <w:r w:rsidRPr="00E73699">
              <w:rPr>
                <w:rStyle w:val="Tablefreq"/>
                <w:color w:val="auto"/>
              </w:rPr>
              <w:t>47.5-47.9</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r w:rsidRPr="00E73699">
              <w:rPr>
                <w:rStyle w:val="Artref"/>
              </w:rPr>
              <w:t>5.552</w:t>
            </w:r>
            <w:ins w:id="164" w:author="laptopuser" w:date="2018-08-23T07:27:00Z">
              <w:r w:rsidRPr="00E73699">
                <w:rPr>
                  <w:rStyle w:val="Artref"/>
                </w:rPr>
                <w:t xml:space="preserve"> </w:t>
              </w:r>
              <w:r w:rsidRPr="00E73699">
                <w:rPr>
                  <w:lang w:val="en-AU"/>
                </w:rPr>
                <w:t>ADD 5.A16</w:t>
              </w:r>
            </w:ins>
            <w:r w:rsidRPr="00E73699">
              <w:br/>
              <w:t xml:space="preserve">(space-to-Earth)  </w:t>
            </w:r>
            <w:r w:rsidRPr="00E73699">
              <w:rPr>
                <w:rStyle w:val="Artref"/>
              </w:rPr>
              <w:t>5.516B</w:t>
            </w:r>
            <w:r w:rsidRPr="00E73699">
              <w:t xml:space="preserve">  </w:t>
            </w:r>
            <w:r w:rsidRPr="00E73699">
              <w:rPr>
                <w:rStyle w:val="Artref"/>
              </w:rPr>
              <w:t>5.554A</w:t>
            </w:r>
          </w:p>
          <w:p w:rsidR="00E73699" w:rsidRPr="00E73699" w:rsidRDefault="00E73699" w:rsidP="00E73699">
            <w:pPr>
              <w:pStyle w:val="TableTextS5"/>
              <w:spacing w:before="30" w:after="30"/>
            </w:pPr>
            <w:r w:rsidRPr="00E73699">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E73699" w:rsidRPr="00E73699" w:rsidRDefault="00E73699" w:rsidP="00E73699">
            <w:pPr>
              <w:pStyle w:val="TableTextS5"/>
              <w:tabs>
                <w:tab w:val="clear" w:pos="170"/>
              </w:tabs>
              <w:spacing w:before="30" w:after="30"/>
              <w:rPr>
                <w:rStyle w:val="Tablefreq"/>
                <w:color w:val="auto"/>
              </w:rPr>
            </w:pPr>
            <w:r w:rsidRPr="00E73699">
              <w:rPr>
                <w:rStyle w:val="Tablefreq"/>
                <w:color w:val="auto"/>
              </w:rPr>
              <w:t>47.5-47.9</w:t>
            </w:r>
          </w:p>
          <w:p w:rsidR="00E73699" w:rsidRPr="00E73699" w:rsidRDefault="00E73699" w:rsidP="00E73699">
            <w:pPr>
              <w:pStyle w:val="TableTextS5"/>
              <w:tabs>
                <w:tab w:val="clear" w:pos="170"/>
              </w:tabs>
              <w:spacing w:before="30" w:after="30"/>
            </w:pPr>
            <w:r w:rsidRPr="00E73699">
              <w:tab/>
            </w:r>
            <w:r w:rsidRPr="00E73699">
              <w:tab/>
              <w:t>FIXED</w:t>
            </w:r>
          </w:p>
          <w:p w:rsidR="00E73699" w:rsidRPr="00E73699" w:rsidRDefault="00E73699" w:rsidP="00E73699">
            <w:pPr>
              <w:pStyle w:val="TableTextS5"/>
              <w:tabs>
                <w:tab w:val="clear" w:pos="170"/>
              </w:tabs>
              <w:spacing w:before="30" w:after="30"/>
            </w:pPr>
            <w:r w:rsidRPr="00E73699">
              <w:tab/>
            </w:r>
            <w:r w:rsidRPr="00E73699">
              <w:tab/>
              <w:t xml:space="preserve">FIXED-SATELLITE (Earth-to-space)  </w:t>
            </w:r>
            <w:r w:rsidRPr="00E73699">
              <w:rPr>
                <w:rStyle w:val="Artref"/>
              </w:rPr>
              <w:t>5.552</w:t>
            </w:r>
            <w:ins w:id="165" w:author="laptopuser" w:date="2018-08-23T07:27:00Z">
              <w:r w:rsidRPr="00E73699">
                <w:rPr>
                  <w:rStyle w:val="Artref"/>
                </w:rPr>
                <w:t xml:space="preserve"> </w:t>
              </w:r>
              <w:r w:rsidRPr="00E73699">
                <w:rPr>
                  <w:lang w:val="en-AU"/>
                </w:rPr>
                <w:t>ADD 5.A16</w:t>
              </w:r>
            </w:ins>
          </w:p>
          <w:p w:rsidR="00E73699" w:rsidRPr="00E73699" w:rsidRDefault="00E73699" w:rsidP="00E73699">
            <w:pPr>
              <w:pStyle w:val="TableTextS5"/>
              <w:tabs>
                <w:tab w:val="clear" w:pos="170"/>
              </w:tabs>
              <w:spacing w:before="30" w:after="30"/>
            </w:pPr>
            <w:r w:rsidRPr="00E73699">
              <w:tab/>
            </w:r>
            <w:r w:rsidRPr="00E73699">
              <w:tab/>
              <w:t>MOBILE</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0"/>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E73699">
              <w:rPr>
                <w:rStyle w:val="Tablefreq"/>
                <w:color w:val="auto"/>
              </w:rPr>
              <w:t>47.9-48.2</w:t>
            </w:r>
            <w:r w:rsidRPr="00E73699">
              <w:tab/>
              <w:t>FIXED</w:t>
            </w:r>
          </w:p>
          <w:p w:rsidR="00E73699" w:rsidRPr="00E73699" w:rsidRDefault="00E73699" w:rsidP="00E73699">
            <w:pPr>
              <w:pStyle w:val="TableTextS5"/>
              <w:spacing w:before="50" w:after="50"/>
            </w:pPr>
            <w:r w:rsidRPr="00E73699">
              <w:tab/>
            </w:r>
            <w:r w:rsidRPr="00E73699">
              <w:tab/>
            </w:r>
            <w:r w:rsidRPr="00E73699">
              <w:tab/>
            </w:r>
            <w:r w:rsidRPr="00E73699">
              <w:tab/>
              <w:t xml:space="preserve">FIXED-SATELLITE (Earth-to-space)  </w:t>
            </w:r>
            <w:r w:rsidRPr="00E73699">
              <w:rPr>
                <w:rStyle w:val="Artref"/>
              </w:rPr>
              <w:t>5.552</w:t>
            </w:r>
            <w:ins w:id="166" w:author="laptopuser" w:date="2018-08-23T07:27:00Z">
              <w:r w:rsidRPr="00E73699">
                <w:rPr>
                  <w:rStyle w:val="Artref"/>
                </w:rPr>
                <w:t xml:space="preserve"> </w:t>
              </w:r>
              <w:r w:rsidRPr="00E73699">
                <w:rPr>
                  <w:lang w:val="en-AU"/>
                </w:rPr>
                <w:t>ADD 5.A16</w:t>
              </w:r>
            </w:ins>
          </w:p>
          <w:p w:rsidR="00E73699" w:rsidRPr="00E73699" w:rsidRDefault="00E73699" w:rsidP="00E73699">
            <w:pPr>
              <w:pStyle w:val="TableTextS5"/>
              <w:spacing w:before="50" w:after="50"/>
            </w:pPr>
            <w:r w:rsidRPr="00E73699">
              <w:tab/>
            </w:r>
            <w:r w:rsidRPr="00E73699">
              <w:tab/>
            </w:r>
            <w:r w:rsidRPr="00E73699">
              <w:tab/>
            </w:r>
            <w:r w:rsidRPr="00E73699">
              <w:tab/>
              <w:t>MOBILE</w:t>
            </w:r>
          </w:p>
          <w:p w:rsidR="00E73699" w:rsidRPr="00E73699" w:rsidRDefault="00E73699" w:rsidP="00E73699">
            <w:pPr>
              <w:pStyle w:val="TableTextS5"/>
              <w:spacing w:before="50" w:after="50"/>
              <w:rPr>
                <w:rStyle w:val="Tablefreq"/>
                <w:color w:val="auto"/>
                <w:lang w:val="en-US"/>
              </w:rPr>
            </w:pPr>
            <w:r w:rsidRPr="00E73699">
              <w:tab/>
            </w:r>
            <w:r w:rsidRPr="00E73699">
              <w:tab/>
            </w:r>
            <w:r w:rsidRPr="00E73699">
              <w:tab/>
            </w:r>
            <w:r w:rsidRPr="00E73699">
              <w:tab/>
            </w:r>
            <w:r w:rsidRPr="00E73699">
              <w:rPr>
                <w:rStyle w:val="Artref"/>
              </w:rPr>
              <w:t>5.552A</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48.2-48.54</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r w:rsidRPr="00E73699">
              <w:rPr>
                <w:rStyle w:val="Artref"/>
              </w:rPr>
              <w:t>5.552</w:t>
            </w:r>
            <w:ins w:id="167" w:author="laptopuser" w:date="2018-08-23T07:27:00Z">
              <w:r w:rsidRPr="00E73699">
                <w:rPr>
                  <w:rStyle w:val="Artref"/>
                </w:rPr>
                <w:t xml:space="preserve"> </w:t>
              </w:r>
              <w:r w:rsidRPr="00E73699">
                <w:rPr>
                  <w:lang w:val="en-AU"/>
                </w:rPr>
                <w:t>ADD 5.A16</w:t>
              </w:r>
            </w:ins>
            <w:r w:rsidRPr="00E73699">
              <w:br/>
              <w:t xml:space="preserve">(space-to-Earth)  </w:t>
            </w:r>
            <w:r w:rsidRPr="00E73699">
              <w:rPr>
                <w:rStyle w:val="Artref"/>
              </w:rPr>
              <w:t>5.516B</w:t>
            </w:r>
            <w:r w:rsidRPr="00E73699">
              <w:rPr>
                <w:rStyle w:val="Artref"/>
              </w:rPr>
              <w:br/>
              <w:t>5.554A</w:t>
            </w:r>
            <w:r w:rsidRPr="00E73699">
              <w:t xml:space="preserve">  </w:t>
            </w:r>
            <w:r w:rsidRPr="00E73699">
              <w:rPr>
                <w:rStyle w:val="Artref"/>
              </w:rPr>
              <w:t>5.555B</w:t>
            </w:r>
          </w:p>
          <w:p w:rsidR="00E73699" w:rsidRPr="00E73699" w:rsidRDefault="00E73699" w:rsidP="00E73699">
            <w:pPr>
              <w:pStyle w:val="TableTextS5"/>
              <w:spacing w:before="30" w:after="30"/>
              <w:rPr>
                <w:lang w:val="en-US"/>
              </w:rPr>
            </w:pPr>
            <w:r w:rsidRPr="00E73699">
              <w:t>MOBILE</w:t>
            </w:r>
          </w:p>
        </w:tc>
        <w:tc>
          <w:tcPr>
            <w:tcW w:w="6201" w:type="dxa"/>
            <w:gridSpan w:val="2"/>
            <w:tcBorders>
              <w:top w:val="single" w:sz="4" w:space="0" w:color="auto"/>
              <w:left w:val="single" w:sz="6" w:space="0" w:color="auto"/>
              <w:bottom w:val="nil"/>
              <w:right w:val="single" w:sz="4"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48.2-50.2</w:t>
            </w:r>
          </w:p>
          <w:p w:rsidR="00E73699" w:rsidRPr="00E73699" w:rsidRDefault="00E73699" w:rsidP="00E73699">
            <w:pPr>
              <w:pStyle w:val="TableTextS5"/>
              <w:tabs>
                <w:tab w:val="clear" w:pos="170"/>
              </w:tabs>
              <w:spacing w:before="30" w:after="30"/>
            </w:pPr>
            <w:r w:rsidRPr="00E73699">
              <w:tab/>
            </w:r>
            <w:r w:rsidRPr="00E73699">
              <w:tab/>
              <w:t>FIXED</w:t>
            </w:r>
          </w:p>
          <w:p w:rsidR="00E73699" w:rsidRPr="00E73699" w:rsidRDefault="00E73699" w:rsidP="00E73699">
            <w:pPr>
              <w:pStyle w:val="TableTextS5"/>
              <w:tabs>
                <w:tab w:val="clear" w:pos="170"/>
              </w:tabs>
              <w:spacing w:before="30" w:after="30"/>
            </w:pPr>
            <w:r w:rsidRPr="00E73699">
              <w:tab/>
            </w:r>
            <w:r w:rsidRPr="00E73699">
              <w:tab/>
              <w:t xml:space="preserve">FIXED-SATELLITE (Earth-to-space)  </w:t>
            </w:r>
            <w:r w:rsidRPr="00E73699">
              <w:rPr>
                <w:rStyle w:val="Artref"/>
              </w:rPr>
              <w:t>5.516B</w:t>
            </w:r>
            <w:r w:rsidRPr="00E73699">
              <w:t xml:space="preserve">  </w:t>
            </w:r>
            <w:ins w:id="168" w:author="Houts, Jacquelynne (GRC-MSC0)" w:date="2018-09-14T08:26:00Z">
              <w:r w:rsidR="00DE1BC2">
                <w:t xml:space="preserve">MOD </w:t>
              </w:r>
            </w:ins>
            <w:r w:rsidRPr="00E73699">
              <w:rPr>
                <w:rStyle w:val="Artref"/>
              </w:rPr>
              <w:t>5.338A  5.552</w:t>
            </w:r>
            <w:ins w:id="169" w:author="laptopuser" w:date="2018-08-23T07:27:00Z">
              <w:r w:rsidRPr="00E73699">
                <w:rPr>
                  <w:rStyle w:val="Artref"/>
                </w:rPr>
                <w:t xml:space="preserve"> </w:t>
              </w:r>
              <w:r w:rsidRPr="00E73699">
                <w:rPr>
                  <w:lang w:val="en-AU"/>
                </w:rPr>
                <w:t>ADD 5.A16</w:t>
              </w:r>
            </w:ins>
          </w:p>
          <w:p w:rsidR="00E73699" w:rsidRPr="00E73699" w:rsidRDefault="00E73699" w:rsidP="00E73699">
            <w:pPr>
              <w:pStyle w:val="TableTextS5"/>
              <w:tabs>
                <w:tab w:val="clear" w:pos="170"/>
              </w:tabs>
              <w:spacing w:before="30" w:after="30"/>
            </w:pPr>
            <w:r w:rsidRPr="00E73699">
              <w:tab/>
            </w:r>
            <w:r w:rsidRPr="00E73699">
              <w:tab/>
              <w:t>MOBILE</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48.54-49.44</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r w:rsidRPr="00E73699">
              <w:rPr>
                <w:rStyle w:val="Artref"/>
              </w:rPr>
              <w:t>5.552</w:t>
            </w:r>
          </w:p>
          <w:p w:rsidR="00E73699" w:rsidRPr="00E73699" w:rsidRDefault="00E73699" w:rsidP="00E73699">
            <w:pPr>
              <w:pStyle w:val="TableTextS5"/>
              <w:spacing w:before="30" w:after="30"/>
            </w:pPr>
            <w:r w:rsidRPr="00E73699">
              <w:t>MOBILE</w:t>
            </w:r>
          </w:p>
          <w:p w:rsidR="00E73699" w:rsidRPr="00E73699" w:rsidRDefault="00E73699" w:rsidP="00E73699">
            <w:pPr>
              <w:pStyle w:val="TableTextS5"/>
              <w:spacing w:before="30" w:after="30"/>
              <w:rPr>
                <w:rStyle w:val="Artref"/>
              </w:rPr>
            </w:pPr>
            <w:r w:rsidRPr="00E73699">
              <w:rPr>
                <w:rStyle w:val="Artref"/>
              </w:rPr>
              <w:t>5.149</w:t>
            </w:r>
            <w:r w:rsidRPr="00E73699">
              <w:t xml:space="preserve">  </w:t>
            </w:r>
            <w:r w:rsidRPr="00E73699">
              <w:rPr>
                <w:rStyle w:val="Artref"/>
              </w:rPr>
              <w:t>5.340</w:t>
            </w:r>
            <w:r w:rsidRPr="00E73699">
              <w:t xml:space="preserve">  </w:t>
            </w:r>
            <w:r w:rsidRPr="00E73699">
              <w:rPr>
                <w:rStyle w:val="Artref"/>
              </w:rPr>
              <w:t>5.555</w:t>
            </w:r>
          </w:p>
        </w:tc>
        <w:tc>
          <w:tcPr>
            <w:tcW w:w="6201" w:type="dxa"/>
            <w:gridSpan w:val="2"/>
            <w:tcBorders>
              <w:top w:val="nil"/>
              <w:left w:val="single" w:sz="6" w:space="0" w:color="auto"/>
              <w:bottom w:val="nil"/>
              <w:right w:val="single" w:sz="4" w:space="0" w:color="auto"/>
            </w:tcBorders>
          </w:tcPr>
          <w:p w:rsidR="00E73699" w:rsidRPr="00E73699" w:rsidRDefault="00E73699" w:rsidP="00E73699">
            <w:pPr>
              <w:pStyle w:val="TableTextS5"/>
              <w:spacing w:before="30" w:after="30"/>
              <w:rPr>
                <w:rStyle w:val="Tablefreq"/>
                <w:color w:val="auto"/>
              </w:rPr>
            </w:pP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49.44-50.2</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ins w:id="170" w:author="Houts, Jacquelynne (GRC-MSC0)" w:date="2018-09-14T08:26:00Z">
              <w:r w:rsidR="00DE1BC2">
                <w:t xml:space="preserve">MOD </w:t>
              </w:r>
            </w:ins>
            <w:r w:rsidRPr="00E73699">
              <w:rPr>
                <w:rStyle w:val="Artref"/>
              </w:rPr>
              <w:t>5.338A  5.552</w:t>
            </w:r>
            <w:r w:rsidRPr="00E73699">
              <w:rPr>
                <w:rStyle w:val="Artref"/>
              </w:rPr>
              <w:br/>
            </w:r>
            <w:r w:rsidRPr="00E73699">
              <w:t xml:space="preserve">(space-to-Earth)  </w:t>
            </w:r>
            <w:r w:rsidRPr="00E73699">
              <w:rPr>
                <w:rStyle w:val="Artref"/>
              </w:rPr>
              <w:t>5.516B</w:t>
            </w:r>
            <w:r w:rsidRPr="00E73699">
              <w:rPr>
                <w:rStyle w:val="Artref"/>
              </w:rPr>
              <w:br/>
              <w:t>5.554A</w:t>
            </w:r>
            <w:r w:rsidRPr="00E73699">
              <w:t xml:space="preserve">  </w:t>
            </w:r>
            <w:r w:rsidRPr="00E73699">
              <w:rPr>
                <w:rStyle w:val="Artref"/>
              </w:rPr>
              <w:t>5.555B</w:t>
            </w:r>
          </w:p>
          <w:p w:rsidR="00E73699" w:rsidRPr="00E73699" w:rsidRDefault="00E73699" w:rsidP="00E73699">
            <w:pPr>
              <w:pStyle w:val="TableTextS5"/>
              <w:spacing w:before="30" w:after="30"/>
              <w:rPr>
                <w:rStyle w:val="Tablefreq"/>
                <w:color w:val="auto"/>
              </w:rPr>
            </w:pPr>
            <w:r w:rsidRPr="00E73699">
              <w:t>MOBILE</w:t>
            </w:r>
          </w:p>
        </w:tc>
        <w:tc>
          <w:tcPr>
            <w:tcW w:w="6201" w:type="dxa"/>
            <w:gridSpan w:val="2"/>
            <w:tcBorders>
              <w:top w:val="nil"/>
              <w:left w:val="single" w:sz="6" w:space="0" w:color="auto"/>
              <w:bottom w:val="single" w:sz="4" w:space="0" w:color="auto"/>
              <w:right w:val="single" w:sz="4" w:space="0" w:color="auto"/>
            </w:tcBorders>
          </w:tcPr>
          <w:p w:rsidR="00E73699" w:rsidRPr="00E73699" w:rsidRDefault="00E73699" w:rsidP="00E73699">
            <w:pPr>
              <w:pStyle w:val="TableTextS5"/>
              <w:tabs>
                <w:tab w:val="clear" w:pos="170"/>
                <w:tab w:val="left" w:pos="459"/>
              </w:tabs>
              <w:spacing w:before="0" w:after="30"/>
              <w:rPr>
                <w:b/>
              </w:rPr>
            </w:pPr>
          </w:p>
          <w:p w:rsidR="00E73699" w:rsidRPr="00E73699" w:rsidRDefault="00E73699" w:rsidP="00E73699">
            <w:pPr>
              <w:pStyle w:val="TableTextS5"/>
              <w:tabs>
                <w:tab w:val="clear" w:pos="170"/>
                <w:tab w:val="left" w:pos="459"/>
              </w:tabs>
              <w:spacing w:before="0" w:after="30"/>
              <w:rPr>
                <w:b/>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Tablefreq"/>
                <w:color w:val="auto"/>
              </w:rPr>
            </w:pPr>
            <w:r w:rsidRPr="00E73699">
              <w:rPr>
                <w:rStyle w:val="Artref"/>
              </w:rPr>
              <w:tab/>
              <w:t>5.149</w:t>
            </w:r>
            <w:r w:rsidRPr="00E73699">
              <w:t xml:space="preserve">  </w:t>
            </w:r>
            <w:r w:rsidRPr="00E73699">
              <w:rPr>
                <w:rStyle w:val="Artref"/>
              </w:rPr>
              <w:t>5.340</w:t>
            </w:r>
            <w:r w:rsidRPr="00E73699">
              <w:t xml:space="preserve">  </w:t>
            </w:r>
            <w:r w:rsidRPr="00E73699">
              <w:rPr>
                <w:rStyle w:val="Artref"/>
              </w:rPr>
              <w:t>5.555</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pBdr>
                <w:right w:val="single" w:sz="6" w:space="4" w:color="auto"/>
              </w:pBdr>
              <w:tabs>
                <w:tab w:val="clear" w:pos="170"/>
                <w:tab w:val="clear" w:pos="567"/>
                <w:tab w:val="clear" w:pos="737"/>
              </w:tabs>
              <w:spacing w:before="30" w:after="30"/>
              <w:rPr>
                <w:lang w:val="en-US"/>
              </w:rPr>
            </w:pPr>
            <w:r w:rsidRPr="00E73699">
              <w:rPr>
                <w:rStyle w:val="Tablefreq"/>
                <w:color w:val="auto"/>
              </w:rPr>
              <w:t>50.2-50.4</w:t>
            </w:r>
            <w:r w:rsidRPr="00E73699">
              <w:tab/>
              <w:t>EARTH EXPLORATION-SATELLITE (passive)</w:t>
            </w:r>
          </w:p>
          <w:p w:rsidR="00E73699" w:rsidRPr="00E73699" w:rsidRDefault="00E73699" w:rsidP="00E73699">
            <w:pPr>
              <w:pStyle w:val="TableTextS5"/>
              <w:pBdr>
                <w:right w:val="single" w:sz="6" w:space="4" w:color="auto"/>
              </w:pBdr>
              <w:spacing w:before="50" w:after="50"/>
            </w:pPr>
            <w:r w:rsidRPr="00E73699">
              <w:tab/>
            </w:r>
            <w:r w:rsidRPr="00E73699">
              <w:tab/>
            </w:r>
            <w:r w:rsidRPr="00E73699">
              <w:tab/>
            </w:r>
            <w:r w:rsidRPr="00E73699">
              <w:tab/>
              <w:t>SPACE RESEARCH (passive)</w:t>
            </w:r>
          </w:p>
          <w:p w:rsidR="00E73699" w:rsidRPr="00E73699" w:rsidRDefault="00E73699" w:rsidP="00E73699">
            <w:pPr>
              <w:pStyle w:val="TableTextS5"/>
              <w:pBdr>
                <w:right w:val="single" w:sz="6" w:space="4" w:color="auto"/>
              </w:pBdr>
              <w:spacing w:before="50" w:after="50"/>
            </w:pPr>
            <w:r w:rsidRPr="00E73699">
              <w:tab/>
            </w:r>
            <w:r w:rsidRPr="00E73699">
              <w:tab/>
            </w:r>
            <w:r w:rsidRPr="00E73699">
              <w:tab/>
            </w:r>
            <w:r w:rsidRPr="00E73699">
              <w:tab/>
            </w:r>
            <w:r w:rsidRPr="00E73699">
              <w:rPr>
                <w:rStyle w:val="Artref"/>
              </w:rPr>
              <w:t>5.340</w:t>
            </w:r>
          </w:p>
        </w:tc>
      </w:tr>
      <w:tr w:rsidR="00E73699" w:rsidRPr="00E73699" w:rsidTr="00E73699">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E73699" w:rsidRPr="00E73699" w:rsidRDefault="00E73699" w:rsidP="00E73699">
            <w:pPr>
              <w:pStyle w:val="TableTextS5"/>
              <w:tabs>
                <w:tab w:val="clear" w:pos="170"/>
                <w:tab w:val="clear" w:pos="567"/>
                <w:tab w:val="clear" w:pos="737"/>
              </w:tabs>
              <w:spacing w:before="30" w:after="30"/>
              <w:rPr>
                <w:lang w:val="en-US"/>
              </w:rPr>
            </w:pPr>
            <w:r w:rsidRPr="00E73699">
              <w:rPr>
                <w:rStyle w:val="Tablefreq"/>
                <w:color w:val="auto"/>
              </w:rPr>
              <w:t>50.4-51.4</w:t>
            </w:r>
            <w:r w:rsidRPr="00E73699">
              <w:tab/>
              <w:t>FIXED</w:t>
            </w:r>
          </w:p>
          <w:p w:rsidR="00E73699" w:rsidRPr="00E73699" w:rsidRDefault="00E73699" w:rsidP="00E73699">
            <w:pPr>
              <w:pStyle w:val="TableTextS5"/>
              <w:spacing w:before="50" w:after="50"/>
            </w:pPr>
            <w:r w:rsidRPr="00E73699">
              <w:tab/>
            </w:r>
            <w:r w:rsidRPr="00E73699">
              <w:tab/>
            </w:r>
            <w:r w:rsidRPr="00E73699">
              <w:tab/>
            </w:r>
            <w:r w:rsidRPr="00E73699">
              <w:tab/>
              <w:t xml:space="preserve">FIXED-SATELLITE (Earth-to-space)  </w:t>
            </w:r>
            <w:r w:rsidRPr="00E73699">
              <w:rPr>
                <w:rStyle w:val="Artref"/>
              </w:rPr>
              <w:t>5.338A</w:t>
            </w:r>
          </w:p>
          <w:p w:rsidR="00E73699" w:rsidRPr="00E73699" w:rsidRDefault="00E73699" w:rsidP="00E73699">
            <w:pPr>
              <w:pStyle w:val="TableTextS5"/>
              <w:spacing w:before="50" w:after="50"/>
            </w:pPr>
            <w:r w:rsidRPr="00E73699">
              <w:tab/>
            </w:r>
            <w:r w:rsidRPr="00E73699">
              <w:tab/>
            </w:r>
            <w:r w:rsidRPr="00E73699">
              <w:tab/>
            </w:r>
            <w:r w:rsidRPr="00E73699">
              <w:tab/>
              <w:t>MOBILE</w:t>
            </w:r>
          </w:p>
          <w:p w:rsidR="00E73699" w:rsidRPr="00E73699" w:rsidRDefault="00E73699" w:rsidP="00E73699">
            <w:pPr>
              <w:pStyle w:val="TableTextS5"/>
              <w:spacing w:before="50" w:after="50"/>
              <w:rPr>
                <w:lang w:val="en-US"/>
              </w:rPr>
            </w:pPr>
            <w:r w:rsidRPr="00E73699">
              <w:tab/>
            </w:r>
            <w:r w:rsidRPr="00E73699">
              <w:tab/>
            </w:r>
            <w:r w:rsidRPr="00E73699">
              <w:tab/>
            </w:r>
            <w:r w:rsidRPr="00E73699">
              <w:tab/>
              <w:t>Mobile-satellite (Earth-to-space)</w:t>
            </w:r>
          </w:p>
        </w:tc>
      </w:tr>
    </w:tbl>
    <w:p w:rsidR="00E73699" w:rsidRDefault="00E73699" w:rsidP="00E73699">
      <w:pPr>
        <w:pStyle w:val="Reasons"/>
      </w:pPr>
      <w:r>
        <w:rPr>
          <w:b/>
        </w:rPr>
        <w:t>Reasons:</w:t>
      </w:r>
      <w:r>
        <w:tab/>
        <w:t>Add footnote to Article 5 to identify new coordination requirements between NGSO FSS systems</w:t>
      </w:r>
    </w:p>
    <w:p w:rsidR="00E73699" w:rsidRDefault="00E73699" w:rsidP="00E73699">
      <w:pPr>
        <w:pStyle w:val="Proposal"/>
      </w:pPr>
      <w:r>
        <w:t>ADD</w:t>
      </w:r>
      <w:r>
        <w:tab/>
        <w:t>USA/1.6/4</w:t>
      </w:r>
    </w:p>
    <w:p w:rsidR="00E73699" w:rsidRDefault="00E73699" w:rsidP="00E73699">
      <w:r>
        <w:rPr>
          <w:rStyle w:val="Artdef"/>
        </w:rPr>
        <w:t>5.A16</w:t>
      </w:r>
      <w:r>
        <w:tab/>
      </w:r>
      <w:r w:rsidRPr="00B93F6A">
        <w:rPr>
          <w:iCs/>
        </w:rPr>
        <w:t xml:space="preserve">The use of the frequency bands </w:t>
      </w:r>
      <w:r w:rsidRPr="00B93F6A">
        <w:t>37.5-39.5 GHz (space-to-Earth), 39.5-42.5 GHz (space</w:t>
      </w:r>
      <w:r w:rsidRPr="00B93F6A">
        <w:noBreakHyphen/>
        <w:t>to</w:t>
      </w:r>
      <w:r w:rsidRPr="00B93F6A">
        <w:noBreakHyphen/>
        <w:t xml:space="preserve">Earth), 47.2-50.2 GHz (Earth-to-space) and 50.4-51.4 GHz (Earth-to-space) </w:t>
      </w:r>
      <w:r w:rsidRPr="00B93F6A">
        <w:rPr>
          <w:iCs/>
        </w:rPr>
        <w:t>by a non</w:t>
      </w:r>
      <w:r w:rsidRPr="00B93F6A">
        <w:rPr>
          <w:iCs/>
        </w:rPr>
        <w:noBreakHyphen/>
        <w:t>geostationary</w:t>
      </w:r>
      <w:r w:rsidRPr="00B93F6A">
        <w:rPr>
          <w:iCs/>
        </w:rPr>
        <w:noBreakHyphen/>
        <w:t xml:space="preserve">satellite system in the fixed-satellite service is subject to the application of the provisions of No. </w:t>
      </w:r>
      <w:r w:rsidRPr="00B93F6A">
        <w:rPr>
          <w:rStyle w:val="Artref"/>
          <w:b/>
          <w:bCs/>
        </w:rPr>
        <w:t>9.12</w:t>
      </w:r>
      <w:r w:rsidRPr="00B93F6A">
        <w:rPr>
          <w:iCs/>
        </w:rPr>
        <w:t xml:space="preserve"> for coordination with other non-geostationary-satellite systems in the fixed-satellite service, but not with non-geostationary systems in other services. Draft new </w:t>
      </w:r>
      <w:r w:rsidRPr="00B93F6A">
        <w:rPr>
          <w:lang w:eastAsia="zh-CN"/>
        </w:rPr>
        <w:t xml:space="preserve">Resolution </w:t>
      </w:r>
      <w:r w:rsidRPr="00B93F6A">
        <w:rPr>
          <w:b/>
        </w:rPr>
        <w:t>[A16] (WRC-19)</w:t>
      </w:r>
      <w:r w:rsidRPr="00B93F6A">
        <w:rPr>
          <w:lang w:eastAsia="zh-CN"/>
        </w:rPr>
        <w:t xml:space="preserve"> shall also apply, and</w:t>
      </w:r>
      <w:r w:rsidRPr="00B93F6A">
        <w:rPr>
          <w:iCs/>
        </w:rPr>
        <w:t xml:space="preserve"> </w:t>
      </w:r>
      <w:r w:rsidRPr="00B93F6A">
        <w:rPr>
          <w:bCs/>
          <w:iCs/>
        </w:rPr>
        <w:t>No.</w:t>
      </w:r>
      <w:r w:rsidRPr="00B93F6A">
        <w:rPr>
          <w:b/>
          <w:iCs/>
        </w:rPr>
        <w:t xml:space="preserve"> </w:t>
      </w:r>
      <w:r w:rsidRPr="00B93F6A">
        <w:rPr>
          <w:rStyle w:val="Artref"/>
          <w:b/>
          <w:bCs/>
        </w:rPr>
        <w:t>22.2</w:t>
      </w:r>
      <w:r w:rsidRPr="00B93F6A">
        <w:rPr>
          <w:iCs/>
        </w:rPr>
        <w:t xml:space="preserve"> shall continue to apply.</w:t>
      </w:r>
      <w:r w:rsidRPr="00F84AF7">
        <w:rPr>
          <w:sz w:val="16"/>
          <w:szCs w:val="16"/>
        </w:rPr>
        <w:t>     </w:t>
      </w:r>
      <w:r w:rsidRPr="00B93F6A">
        <w:rPr>
          <w:sz w:val="16"/>
          <w:szCs w:val="16"/>
          <w:lang w:eastAsia="zh-CN"/>
        </w:rPr>
        <w:t>(WRC-19)</w:t>
      </w:r>
    </w:p>
    <w:p w:rsidR="00754094" w:rsidRDefault="00754094" w:rsidP="00E73699">
      <w:pPr>
        <w:rPr>
          <w:b/>
        </w:rPr>
      </w:pPr>
    </w:p>
    <w:p w:rsidR="00E73699" w:rsidRPr="000E7A2C" w:rsidRDefault="00E73699" w:rsidP="00E73699">
      <w:r>
        <w:rPr>
          <w:b/>
        </w:rPr>
        <w:t>Reasons:</w:t>
      </w:r>
      <w:r>
        <w:tab/>
        <w:t>To address coordination among non-GSO and mobile-satellite service (space-to-Earth) FSS systems in the 50/40 GHz bands</w:t>
      </w:r>
    </w:p>
    <w:p w:rsidR="00E73699" w:rsidRDefault="00E73699" w:rsidP="00E73699">
      <w:pPr>
        <w:pStyle w:val="Reasons"/>
      </w:pPr>
    </w:p>
    <w:p w:rsidR="00E73699" w:rsidRDefault="00E73699" w:rsidP="00E73699">
      <w:pPr>
        <w:pStyle w:val="Proposal"/>
      </w:pPr>
      <w:r>
        <w:t>ADD</w:t>
      </w:r>
      <w:r>
        <w:tab/>
        <w:t>USA/1.6/5</w:t>
      </w:r>
    </w:p>
    <w:p w:rsidR="00E73699" w:rsidRDefault="00E73699" w:rsidP="00E73699">
      <w:r>
        <w:rPr>
          <w:rStyle w:val="Artdef"/>
        </w:rPr>
        <w:t>5.B16</w:t>
      </w:r>
      <w:r>
        <w:tab/>
      </w:r>
      <w:r w:rsidRPr="00B93F6A">
        <w:rPr>
          <w:lang w:eastAsia="ko-KR"/>
        </w:rPr>
        <w:t>T</w:t>
      </w:r>
      <w:r w:rsidRPr="00B93F6A">
        <w:t>he use of the frequency bands 39.5-40 and 40-40.5 GHz by the mobile-satellite service (space-to-Earth) and non</w:t>
      </w:r>
      <w:r w:rsidRPr="00B93F6A">
        <w:noBreakHyphen/>
        <w:t>geostationary-satellite systems in the fixed-satellite service (space-to-Earth) is subject to coordination under No. </w:t>
      </w:r>
      <w:r w:rsidRPr="00B93F6A">
        <w:rPr>
          <w:rStyle w:val="Artref"/>
          <w:b/>
          <w:bCs/>
        </w:rPr>
        <w:t>9.11A</w:t>
      </w:r>
      <w:r w:rsidRPr="00B93F6A">
        <w:t>.</w:t>
      </w:r>
      <w:r w:rsidRPr="00F84AF7">
        <w:rPr>
          <w:sz w:val="16"/>
          <w:szCs w:val="16"/>
        </w:rPr>
        <w:t>     </w:t>
      </w:r>
      <w:r w:rsidRPr="00BF4E69">
        <w:rPr>
          <w:sz w:val="16"/>
          <w:szCs w:val="16"/>
        </w:rPr>
        <w:t>(WRC-19).</w:t>
      </w:r>
    </w:p>
    <w:p w:rsidR="00754094" w:rsidRDefault="00754094" w:rsidP="00E73699">
      <w:pPr>
        <w:rPr>
          <w:b/>
        </w:rPr>
      </w:pPr>
    </w:p>
    <w:p w:rsidR="00E73699" w:rsidRPr="000E7A2C" w:rsidRDefault="00E73699" w:rsidP="00E73699">
      <w:r>
        <w:rPr>
          <w:b/>
        </w:rPr>
        <w:t>Reasons:</w:t>
      </w:r>
      <w:r>
        <w:tab/>
        <w:t>To address coordination among non-GSO and mobile-satellite service (space-to-Earth) FSS systems in the 50/40 GHz bands</w:t>
      </w:r>
    </w:p>
    <w:p w:rsidR="00E73699" w:rsidRDefault="00E73699" w:rsidP="00EC6477">
      <w:pPr>
        <w:pStyle w:val="Reasons"/>
      </w:pPr>
    </w:p>
    <w:p w:rsidR="00DE1BC2" w:rsidRPr="00EC6477" w:rsidRDefault="00DE1BC2" w:rsidP="00DE1BC2">
      <w:pPr>
        <w:pStyle w:val="Proposal"/>
      </w:pPr>
      <w:r w:rsidRPr="00EC6477">
        <w:t>MOD</w:t>
      </w:r>
      <w:r w:rsidRPr="00EC6477">
        <w:tab/>
        <w:t>USA/1.6/6</w:t>
      </w:r>
    </w:p>
    <w:p w:rsidR="00DE1BC2" w:rsidRPr="00EC6477" w:rsidRDefault="00DE1BC2" w:rsidP="00DE1BC2">
      <w:r w:rsidRPr="00EC6477">
        <w:rPr>
          <w:b/>
        </w:rPr>
        <w:t>5.338A</w:t>
      </w:r>
      <w:r w:rsidRPr="00EC6477">
        <w:t xml:space="preserve"> In the frequency bands 1 350-1 400 MHz, 1 427-1 452 MHz, 22.55-23.55 GHz, 30-31.3 GHz, 49.7-50.2 GHz, 50.4-50.9 GHz, 51.4-52.6 GHz, 81-86 GHz and 92-94 GHz, Resolution 750 (Rev.WRC-</w:t>
      </w:r>
      <w:ins w:id="171" w:author="Houts, Jacquelynne (GRC-MSC0)" w:date="2018-09-14T16:04:00Z">
        <w:r w:rsidRPr="00EC6477">
          <w:t>1</w:t>
        </w:r>
      </w:ins>
      <w:ins w:id="172" w:author="Houts, Jacquelynne (GRC-MSC0)" w:date="2018-09-14T08:28:00Z">
        <w:r w:rsidRPr="00EC6477">
          <w:t>9</w:t>
        </w:r>
      </w:ins>
      <w:del w:id="173" w:author="Houts, Jacquelynne (GRC-MSC0)" w:date="2018-09-14T08:28:00Z">
        <w:r w:rsidRPr="00EC6477" w:rsidDel="00DE1BC2">
          <w:delText>5</w:delText>
        </w:r>
      </w:del>
      <w:r w:rsidRPr="00EC6477">
        <w:t>) applies. (WRC-19)</w:t>
      </w:r>
    </w:p>
    <w:p w:rsidR="00DE1BC2" w:rsidRPr="00EC6477" w:rsidRDefault="00DE1BC2" w:rsidP="00DE1BC2">
      <w:pPr>
        <w:rPr>
          <w:b/>
        </w:rPr>
      </w:pPr>
    </w:p>
    <w:p w:rsidR="00DE1BC2" w:rsidRDefault="00E73699" w:rsidP="00DE1BC2">
      <w:r w:rsidRPr="00EC6477">
        <w:rPr>
          <w:b/>
        </w:rPr>
        <w:t>Reasons:</w:t>
      </w:r>
      <w:r w:rsidRPr="00EC6477">
        <w:tab/>
      </w:r>
      <w:r w:rsidR="00DE1BC2" w:rsidRPr="00EC6477">
        <w:t>Consequential change</w:t>
      </w:r>
    </w:p>
    <w:p w:rsidR="00E73699" w:rsidRDefault="005D74C1" w:rsidP="00E73699">
      <w:pPr>
        <w:pStyle w:val="Reasons"/>
      </w:pPr>
      <w:r>
        <w:br w:type="page"/>
      </w:r>
    </w:p>
    <w:p w:rsidR="00E73699" w:rsidRPr="00D41CE2" w:rsidRDefault="00E73699" w:rsidP="00E73699">
      <w:pPr>
        <w:pStyle w:val="ArtNo"/>
        <w:keepLines w:val="0"/>
        <w:spacing w:before="0"/>
      </w:pPr>
      <w:bookmarkStart w:id="174" w:name="_Toc327956592"/>
      <w:bookmarkStart w:id="175" w:name="_Toc451865301"/>
      <w:r w:rsidRPr="00D41CE2">
        <w:t xml:space="preserve">ARTICLE </w:t>
      </w:r>
      <w:r w:rsidRPr="00CF7570">
        <w:rPr>
          <w:rStyle w:val="href"/>
        </w:rPr>
        <w:t>9</w:t>
      </w:r>
      <w:bookmarkEnd w:id="174"/>
      <w:bookmarkEnd w:id="175"/>
    </w:p>
    <w:p w:rsidR="00E73699" w:rsidRPr="00D41CE2" w:rsidRDefault="00E73699" w:rsidP="00E73699">
      <w:pPr>
        <w:pStyle w:val="Arttitle"/>
        <w:keepLines w:val="0"/>
        <w:spacing w:before="120"/>
      </w:pPr>
      <w:bookmarkStart w:id="176" w:name="_Toc327956593"/>
      <w:bookmarkStart w:id="177" w:name="_Toc451865302"/>
      <w:r w:rsidRPr="00D41CE2">
        <w:t>Procedure for effecting coordination with or obtaining agreement of other administrations</w:t>
      </w:r>
      <w:r w:rsidRPr="007041F7">
        <w:rPr>
          <w:rStyle w:val="FootnoteReference"/>
          <w:b w:val="0"/>
          <w:bCs/>
        </w:rPr>
        <w:t>1, 2, 3, 4, 5, 6, 7, 8,</w:t>
      </w:r>
      <w:r w:rsidRPr="007041F7">
        <w:rPr>
          <w:b w:val="0"/>
          <w:bCs/>
        </w:rPr>
        <w:t xml:space="preserve"> </w:t>
      </w:r>
      <w:r w:rsidRPr="007041F7">
        <w:rPr>
          <w:rStyle w:val="FootnoteReference"/>
          <w:b w:val="0"/>
          <w:bCs/>
        </w:rPr>
        <w:t>9</w:t>
      </w:r>
      <w:r w:rsidRPr="00577A24">
        <w:rPr>
          <w:b w:val="0"/>
          <w:bCs/>
          <w:sz w:val="16"/>
          <w:szCs w:val="16"/>
        </w:rPr>
        <w:t>    </w:t>
      </w:r>
      <w:r w:rsidRPr="00A534BD">
        <w:rPr>
          <w:b w:val="0"/>
          <w:bCs/>
          <w:sz w:val="16"/>
          <w:szCs w:val="16"/>
        </w:rPr>
        <w:t>(WRC</w:t>
      </w:r>
      <w:r w:rsidRPr="00A534BD">
        <w:rPr>
          <w:b w:val="0"/>
          <w:bCs/>
          <w:sz w:val="16"/>
          <w:szCs w:val="16"/>
        </w:rPr>
        <w:noBreakHyphen/>
        <w:t>1</w:t>
      </w:r>
      <w:r>
        <w:rPr>
          <w:b w:val="0"/>
          <w:bCs/>
          <w:sz w:val="16"/>
          <w:szCs w:val="16"/>
        </w:rPr>
        <w:t>5</w:t>
      </w:r>
      <w:r w:rsidRPr="00A534BD">
        <w:rPr>
          <w:b w:val="0"/>
          <w:bCs/>
          <w:sz w:val="16"/>
          <w:szCs w:val="16"/>
        </w:rPr>
        <w:t>)</w:t>
      </w:r>
      <w:bookmarkEnd w:id="176"/>
      <w:bookmarkEnd w:id="177"/>
    </w:p>
    <w:p w:rsidR="00E73699" w:rsidRDefault="00E73699" w:rsidP="00E73699">
      <w:pPr>
        <w:pStyle w:val="Section1"/>
        <w:keepNext/>
      </w:pPr>
      <w:r>
        <w:t>Section II − Procedure for effecting coordination</w:t>
      </w:r>
      <w:r w:rsidRPr="004421D6">
        <w:rPr>
          <w:rStyle w:val="FootnoteReference"/>
          <w:b w:val="0"/>
          <w:bCs/>
        </w:rPr>
        <w:t>12, 13</w:t>
      </w:r>
    </w:p>
    <w:p w:rsidR="00E73699" w:rsidRPr="002C7EC5" w:rsidRDefault="00E73699" w:rsidP="00E73699">
      <w:pPr>
        <w:pStyle w:val="Subsection1"/>
      </w:pPr>
      <w:r w:rsidRPr="002C7EC5">
        <w:t>Sub-</w:t>
      </w:r>
      <w:r>
        <w:t>Section </w:t>
      </w:r>
      <w:r w:rsidRPr="002C7EC5">
        <w:t xml:space="preserve">IIA </w:t>
      </w:r>
      <w:r>
        <w:t>−</w:t>
      </w:r>
      <w:r w:rsidRPr="002C7EC5">
        <w:t xml:space="preserve"> Requirement and request for coordination</w:t>
      </w:r>
    </w:p>
    <w:p w:rsidR="00E73699" w:rsidRDefault="00E73699" w:rsidP="00E73699">
      <w:pPr>
        <w:pStyle w:val="Proposal"/>
      </w:pPr>
      <w:r w:rsidRPr="00EC6477">
        <w:t>MOD</w:t>
      </w:r>
      <w:r w:rsidRPr="00EC6477">
        <w:tab/>
        <w:t>USA/1.6/</w:t>
      </w:r>
      <w:r w:rsidR="00632BAC" w:rsidRPr="00EC6477">
        <w:t>7</w:t>
      </w:r>
    </w:p>
    <w:p w:rsidR="00E73699" w:rsidRDefault="00E73699" w:rsidP="00E73699">
      <w:pPr>
        <w:pStyle w:val="enumlev1"/>
      </w:pPr>
      <w:r w:rsidRPr="002F66A1">
        <w:rPr>
          <w:rStyle w:val="Artdef"/>
        </w:rPr>
        <w:t>9.35</w:t>
      </w:r>
      <w:r>
        <w:tab/>
      </w:r>
      <w:r w:rsidRPr="004121DD">
        <w:rPr>
          <w:i/>
          <w:iCs/>
        </w:rPr>
        <w:t>a)</w:t>
      </w:r>
      <w:r>
        <w:tab/>
        <w:t>examine that information with respect to its conformity with No. </w:t>
      </w:r>
      <w:r w:rsidRPr="00D27BF3">
        <w:rPr>
          <w:rStyle w:val="ArtrefBold0"/>
        </w:rPr>
        <w:t>11.31</w:t>
      </w:r>
      <w:ins w:id="178" w:author="laptopuser" w:date="2018-08-23T17:35:00Z">
        <w:r w:rsidRPr="00E73699">
          <w:rPr>
            <w:rFonts w:eastAsia="Calibri"/>
            <w:b/>
            <w:bCs/>
            <w:szCs w:val="24"/>
            <w:vertAlign w:val="superscript"/>
          </w:rPr>
          <w:t xml:space="preserve"> MOD</w:t>
        </w:r>
      </w:ins>
      <w:r w:rsidRPr="00F5044B">
        <w:rPr>
          <w:rStyle w:val="FootnoteReference"/>
          <w:bCs/>
        </w:rPr>
        <w:t>19</w:t>
      </w:r>
      <w:r>
        <w:t xml:space="preserve">; </w:t>
      </w:r>
      <w:r w:rsidRPr="008A3007">
        <w:rPr>
          <w:sz w:val="16"/>
          <w:szCs w:val="16"/>
        </w:rPr>
        <w:t>(</w:t>
      </w:r>
      <w:r>
        <w:rPr>
          <w:sz w:val="16"/>
          <w:szCs w:val="16"/>
        </w:rPr>
        <w:t>WRC</w:t>
      </w:r>
      <w:r>
        <w:rPr>
          <w:sz w:val="16"/>
          <w:szCs w:val="16"/>
        </w:rPr>
        <w:noBreakHyphen/>
      </w:r>
      <w:del w:id="179" w:author="laptopuser" w:date="2018-08-23T17:36:00Z">
        <w:r w:rsidRPr="008A3007" w:rsidDel="006C4807">
          <w:rPr>
            <w:sz w:val="16"/>
            <w:szCs w:val="16"/>
          </w:rPr>
          <w:delText>2000</w:delText>
        </w:r>
      </w:del>
      <w:ins w:id="180" w:author="laptopuser" w:date="2018-08-23T17:36:00Z">
        <w:r>
          <w:rPr>
            <w:sz w:val="16"/>
            <w:szCs w:val="16"/>
          </w:rPr>
          <w:t>2019</w:t>
        </w:r>
      </w:ins>
      <w:r w:rsidRPr="008A3007">
        <w:rPr>
          <w:sz w:val="16"/>
          <w:szCs w:val="16"/>
        </w:rPr>
        <w:t>)</w:t>
      </w:r>
    </w:p>
    <w:p w:rsidR="00E73699" w:rsidRDefault="00E73699" w:rsidP="00E73699">
      <w:pPr>
        <w:pStyle w:val="Reasons"/>
      </w:pPr>
      <w:r>
        <w:rPr>
          <w:b/>
        </w:rPr>
        <w:t>Reasons:</w:t>
      </w:r>
      <w:r>
        <w:tab/>
        <w:t>Update new requirements for the Bureau in examining  new notifications</w:t>
      </w:r>
    </w:p>
    <w:p w:rsidR="00E73699" w:rsidRDefault="00E73699" w:rsidP="00E73699">
      <w:pPr>
        <w:pStyle w:val="Proposal"/>
      </w:pPr>
      <w:r w:rsidRPr="00EC6477">
        <w:t>MOD</w:t>
      </w:r>
      <w:r w:rsidRPr="00EC6477">
        <w:tab/>
        <w:t>USA/1.6/</w:t>
      </w:r>
      <w:r w:rsidR="00632BAC" w:rsidRPr="00EC6477">
        <w:t>8</w:t>
      </w:r>
    </w:p>
    <w:p w:rsidR="00E73699" w:rsidRPr="00F5044B" w:rsidRDefault="00E73699" w:rsidP="00E73699">
      <w:pPr>
        <w:pStyle w:val="FootnoteText"/>
      </w:pPr>
      <w:r>
        <w:rPr>
          <w:rStyle w:val="FootnoteReference"/>
        </w:rPr>
        <w:t>19</w:t>
      </w:r>
      <w:r>
        <w:t xml:space="preserve"> </w:t>
      </w:r>
      <w:r w:rsidRPr="00284F4A">
        <w:tab/>
      </w:r>
      <w:r w:rsidRPr="002F66A1">
        <w:rPr>
          <w:rStyle w:val="Artdef"/>
        </w:rPr>
        <w:t>9.35.1</w:t>
      </w:r>
      <w:r>
        <w:rPr>
          <w:b/>
          <w:bCs/>
        </w:rPr>
        <w:tab/>
      </w:r>
      <w:r>
        <w:t>The Bureau shall include the detailed results of its examination under No. </w:t>
      </w:r>
      <w:r w:rsidRPr="00AF2E1B">
        <w:rPr>
          <w:rStyle w:val="ArtrefBold0"/>
        </w:rPr>
        <w:t xml:space="preserve">11.31 </w:t>
      </w:r>
      <w:r>
        <w:t xml:space="preserve">of compliance with the limits in Tables </w:t>
      </w:r>
      <w:r w:rsidRPr="00336EB5">
        <w:rPr>
          <w:rStyle w:val="Artref"/>
          <w:b/>
          <w:bCs/>
        </w:rPr>
        <w:t>22-1</w:t>
      </w:r>
      <w:r>
        <w:t xml:space="preserve"> to </w:t>
      </w:r>
      <w:r w:rsidRPr="00336EB5">
        <w:rPr>
          <w:rStyle w:val="Artref"/>
          <w:b/>
          <w:bCs/>
        </w:rPr>
        <w:t>22-3</w:t>
      </w:r>
      <w:r>
        <w:rPr>
          <w:b/>
        </w:rPr>
        <w:t xml:space="preserve"> </w:t>
      </w:r>
      <w:ins w:id="181" w:author="laptopuser" w:date="2018-08-23T17:35:00Z">
        <w:r w:rsidRPr="00E73699">
          <w:rPr>
            <w:rFonts w:eastAsia="Calibri"/>
            <w:bCs/>
            <w:szCs w:val="24"/>
          </w:rPr>
          <w:t xml:space="preserve">and the single entry limits in No. </w:t>
        </w:r>
        <w:r w:rsidRPr="00E73699">
          <w:rPr>
            <w:rFonts w:eastAsia="Calibri"/>
            <w:b/>
            <w:bCs/>
            <w:szCs w:val="24"/>
          </w:rPr>
          <w:t>22.5L</w:t>
        </w:r>
        <w:r>
          <w:rPr>
            <w:bCs/>
          </w:rPr>
          <w:t xml:space="preserve"> </w:t>
        </w:r>
      </w:ins>
      <w:r>
        <w:rPr>
          <w:bCs/>
        </w:rPr>
        <w:t>of Article </w:t>
      </w:r>
      <w:r w:rsidRPr="00336EB5">
        <w:rPr>
          <w:rStyle w:val="Artref"/>
          <w:b/>
          <w:bCs/>
        </w:rPr>
        <w:t>22</w:t>
      </w:r>
      <w:r>
        <w:t xml:space="preserve"> in the publication under No. </w:t>
      </w:r>
      <w:r w:rsidRPr="00336EB5">
        <w:rPr>
          <w:rStyle w:val="Artref"/>
          <w:b/>
          <w:bCs/>
        </w:rPr>
        <w:t>9.38</w:t>
      </w:r>
      <w:r>
        <w:t>.</w:t>
      </w:r>
      <w:r w:rsidRPr="00CD5891">
        <w:rPr>
          <w:sz w:val="16"/>
        </w:rPr>
        <w:t>     (</w:t>
      </w:r>
      <w:r>
        <w:rPr>
          <w:sz w:val="16"/>
        </w:rPr>
        <w:t>WRC</w:t>
      </w:r>
      <w:r>
        <w:rPr>
          <w:sz w:val="16"/>
        </w:rPr>
        <w:noBreakHyphen/>
      </w:r>
      <w:ins w:id="182" w:author="laptopuser" w:date="2018-08-23T17:36:00Z">
        <w:r>
          <w:rPr>
            <w:sz w:val="16"/>
          </w:rPr>
          <w:t>2019</w:t>
        </w:r>
      </w:ins>
      <w:del w:id="183" w:author="laptopuser" w:date="2018-08-23T17:36:00Z">
        <w:r w:rsidRPr="00CD5891" w:rsidDel="006C4807">
          <w:rPr>
            <w:sz w:val="16"/>
          </w:rPr>
          <w:delText>2000</w:delText>
        </w:r>
      </w:del>
      <w:r w:rsidRPr="00CD5891">
        <w:rPr>
          <w:sz w:val="16"/>
        </w:rPr>
        <w:t>)</w:t>
      </w:r>
    </w:p>
    <w:p w:rsidR="00E73699" w:rsidRDefault="00E73699" w:rsidP="00E73699">
      <w:pPr>
        <w:pStyle w:val="Reasons"/>
      </w:pPr>
      <w:r>
        <w:rPr>
          <w:b/>
        </w:rPr>
        <w:t>Reasons:</w:t>
      </w:r>
      <w:r>
        <w:tab/>
        <w:t>Identify single entry limits for the Bureau to examine for compliance</w:t>
      </w:r>
    </w:p>
    <w:p w:rsidR="00E73699" w:rsidRDefault="00E73699" w:rsidP="00E73699">
      <w:pPr>
        <w:pStyle w:val="ArtNo"/>
        <w:keepNext w:val="0"/>
        <w:keepLines w:val="0"/>
        <w:spacing w:before="0"/>
        <w:rPr>
          <w:lang w:val="en-US"/>
        </w:rPr>
      </w:pPr>
      <w:bookmarkStart w:id="184" w:name="_Toc451865332"/>
      <w:r>
        <w:br w:type="page"/>
      </w:r>
      <w:r w:rsidRPr="004B214C">
        <w:t>ARTICLE</w:t>
      </w:r>
      <w:r>
        <w:rPr>
          <w:lang w:val="en-US"/>
        </w:rPr>
        <w:t xml:space="preserve"> </w:t>
      </w:r>
      <w:r w:rsidRPr="00CF7570">
        <w:rPr>
          <w:rStyle w:val="href"/>
        </w:rPr>
        <w:t>22</w:t>
      </w:r>
      <w:bookmarkEnd w:id="184"/>
    </w:p>
    <w:p w:rsidR="00E73699" w:rsidRPr="00835A36" w:rsidRDefault="00E73699" w:rsidP="00E73699">
      <w:pPr>
        <w:pStyle w:val="Arttitle"/>
        <w:keepNext w:val="0"/>
        <w:keepLines w:val="0"/>
        <w:rPr>
          <w:rStyle w:val="FootnoteReference"/>
        </w:rPr>
      </w:pPr>
      <w:bookmarkStart w:id="185" w:name="_Toc327956624"/>
      <w:bookmarkStart w:id="186" w:name="_Toc451865333"/>
      <w:r>
        <w:t xml:space="preserve">Space </w:t>
      </w:r>
      <w:r w:rsidRPr="004B214C">
        <w:t>services</w:t>
      </w:r>
      <w:bookmarkEnd w:id="185"/>
      <w:r w:rsidRPr="00985912">
        <w:rPr>
          <w:rStyle w:val="FootnoteReference"/>
          <w:b w:val="0"/>
          <w:bCs/>
        </w:rPr>
        <w:t>1</w:t>
      </w:r>
      <w:bookmarkEnd w:id="186"/>
    </w:p>
    <w:p w:rsidR="00E73699" w:rsidRDefault="00E73699" w:rsidP="00E73699">
      <w:pPr>
        <w:pStyle w:val="Proposal"/>
      </w:pPr>
      <w:r w:rsidRPr="00EC6477">
        <w:t>ADD</w:t>
      </w:r>
      <w:r w:rsidRPr="00EC6477">
        <w:tab/>
        <w:t>USA/1.6/</w:t>
      </w:r>
      <w:r w:rsidR="00632BAC" w:rsidRPr="00EC6477">
        <w:t>9</w:t>
      </w:r>
    </w:p>
    <w:p w:rsidR="00E73699" w:rsidRDefault="00E73699" w:rsidP="00E73699">
      <w:r>
        <w:rPr>
          <w:rStyle w:val="Artdef"/>
        </w:rPr>
        <w:t>22.5M</w:t>
      </w:r>
      <w:r>
        <w:tab/>
      </w:r>
      <w:r w:rsidRPr="00726DF8">
        <w:t xml:space="preserve">Administrations operating or planning to operate non-geostationary-satellite systems in the fixed-satellite service in the frequency bands 37.5-39.5, 39.5-42.5, 47.2-50.2, and 50.4-51.4 GHz shall apply the provisions of Resolution </w:t>
      </w:r>
      <w:r w:rsidRPr="00726DF8">
        <w:rPr>
          <w:b/>
        </w:rPr>
        <w:t>[A</w:t>
      </w:r>
      <w:r>
        <w:rPr>
          <w:b/>
        </w:rPr>
        <w:t>16</w:t>
      </w:r>
      <w:r w:rsidRPr="00726DF8">
        <w:rPr>
          <w:b/>
        </w:rPr>
        <w:t>] (WRC-19)</w:t>
      </w:r>
      <w:r w:rsidRPr="00726DF8">
        <w:t xml:space="preserve"> to ensure that the aggregate interference into geostationary fixed</w:t>
      </w:r>
      <w:r>
        <w:t xml:space="preserve"> and broadcasting </w:t>
      </w:r>
      <w:r w:rsidRPr="00726DF8">
        <w:t xml:space="preserve">satellite service networks caused by </w:t>
      </w:r>
      <w:r>
        <w:t xml:space="preserve">all </w:t>
      </w:r>
      <w:r w:rsidRPr="00726DF8">
        <w:t>non-geostationary</w:t>
      </w:r>
      <w:r>
        <w:t xml:space="preserve"> fixed</w:t>
      </w:r>
      <w:r w:rsidRPr="00726DF8">
        <w:t>-</w:t>
      </w:r>
      <w:r>
        <w:t xml:space="preserve">service </w:t>
      </w:r>
      <w:r w:rsidRPr="00726DF8">
        <w:t xml:space="preserve">satellite systems operating </w:t>
      </w:r>
      <w:r>
        <w:t xml:space="preserve">co-frequency </w:t>
      </w:r>
      <w:r w:rsidRPr="00726DF8">
        <w:t xml:space="preserve">in these frequency bands </w:t>
      </w:r>
      <w:r>
        <w:t xml:space="preserve">should </w:t>
      </w:r>
      <w:r w:rsidRPr="00726DF8">
        <w:t xml:space="preserve">not exceed </w:t>
      </w:r>
      <w:r>
        <w:t xml:space="preserve">10% of </w:t>
      </w:r>
      <w:r w:rsidRPr="00726DF8">
        <w:t xml:space="preserve">the </w:t>
      </w:r>
      <w:r>
        <w:t xml:space="preserve">time allowance for degradation in terms of C/N specified in the short term and long term performance objectives of the geostationary reference links listed in Recommendation ITU-R S.[50/40 RFERENCE LINKS].  (WRC-19) </w:t>
      </w:r>
    </w:p>
    <w:p w:rsidR="00E73699" w:rsidRDefault="00E73699" w:rsidP="00E73699">
      <w:pPr>
        <w:pStyle w:val="Reasons"/>
      </w:pPr>
      <w:r>
        <w:rPr>
          <w:b/>
        </w:rPr>
        <w:t>Reasons:</w:t>
      </w:r>
      <w:r>
        <w:tab/>
        <w:t>Based on ITU-R studies, the</w:t>
      </w:r>
      <w:r>
        <w:rPr>
          <w:bCs/>
          <w:szCs w:val="24"/>
        </w:rPr>
        <w:t xml:space="preserve"> detailed technical regulatory provisions presented above will introduce technical regulatory provisions into the Radio Regulations that will enable the introduction of non-GSO satellite systems that will protect GSO systems and provide for maximum spectral efficiency for FSS operations in the 50/40 GHz bands.  </w:t>
      </w:r>
    </w:p>
    <w:p w:rsidR="00E73699" w:rsidRPr="004B214C" w:rsidRDefault="00E73699" w:rsidP="00E73699">
      <w:pPr>
        <w:pStyle w:val="Section1"/>
        <w:keepNext/>
        <w:rPr>
          <w:lang w:val="en-US"/>
        </w:rPr>
      </w:pPr>
      <w:r>
        <w:rPr>
          <w:lang w:val="en-US"/>
        </w:rPr>
        <w:t>Section </w:t>
      </w:r>
      <w:r w:rsidRPr="004B214C">
        <w:rPr>
          <w:lang w:val="en-US"/>
        </w:rPr>
        <w:t xml:space="preserve">II </w:t>
      </w:r>
      <w:r>
        <w:rPr>
          <w:lang w:val="en-US"/>
        </w:rPr>
        <w:t>−</w:t>
      </w:r>
      <w:r w:rsidRPr="004B214C">
        <w:rPr>
          <w:lang w:val="en-US"/>
        </w:rPr>
        <w:t xml:space="preserve"> Control of interference to geostationary-satellite systems</w:t>
      </w:r>
    </w:p>
    <w:p w:rsidR="00E73699" w:rsidRDefault="00E73699" w:rsidP="00E73699">
      <w:pPr>
        <w:pStyle w:val="Proposal"/>
      </w:pPr>
      <w:r w:rsidRPr="00EC6477">
        <w:t>ADD</w:t>
      </w:r>
      <w:r w:rsidRPr="00EC6477">
        <w:tab/>
        <w:t>USA/1.6/</w:t>
      </w:r>
      <w:r w:rsidR="00632BAC" w:rsidRPr="00EC6477">
        <w:t>10</w:t>
      </w:r>
    </w:p>
    <w:p w:rsidR="00E73699" w:rsidRDefault="00E73699" w:rsidP="00E73699">
      <w:r>
        <w:rPr>
          <w:rStyle w:val="Artdef"/>
        </w:rPr>
        <w:t>22.5L</w:t>
      </w:r>
      <w:r>
        <w:tab/>
        <w:t xml:space="preserve">A </w:t>
      </w:r>
      <w:r w:rsidRPr="00726DF8">
        <w:t xml:space="preserve">non-geostationary-satellite system in the fixed-satellite service in the frequency bands 37.5-39.5, 39.5-42.5, 47.2-50.2, and 50.4-51.4 GHz shall not exceed a single-entry permissible allowance of 3% of time allowance for degradation in terms of C/N </w:t>
      </w:r>
      <w:r>
        <w:t xml:space="preserve">specified in the short term and long term performance objectives </w:t>
      </w:r>
      <w:r w:rsidRPr="00726DF8">
        <w:t xml:space="preserve">of </w:t>
      </w:r>
      <w:r>
        <w:t xml:space="preserve">reference </w:t>
      </w:r>
      <w:r w:rsidRPr="00726DF8">
        <w:t xml:space="preserve">GSO FSS networks.  The calculation procedures given in </w:t>
      </w:r>
      <w:r w:rsidRPr="008F5441">
        <w:t>Recommendation ITU</w:t>
      </w:r>
      <w:r w:rsidRPr="008F5441">
        <w:rPr>
          <w:color w:val="231F20"/>
        </w:rPr>
        <w:noBreakHyphen/>
      </w:r>
      <w:r w:rsidRPr="008F5441">
        <w:t xml:space="preserve">R S.[50/40 GHz FSS sharing] </w:t>
      </w:r>
      <w:r>
        <w:t xml:space="preserve">and the GSO reference links contained in Recommendation ITU-R S.[50/40 GHz Reference Links] </w:t>
      </w:r>
      <w:r w:rsidRPr="00726DF8">
        <w:t>shall be used for the calculation .</w:t>
      </w:r>
      <w:r>
        <w:t xml:space="preserve">  (WRC-19)</w:t>
      </w:r>
    </w:p>
    <w:p w:rsidR="00754094" w:rsidRDefault="00754094" w:rsidP="00E73699">
      <w:pPr>
        <w:rPr>
          <w:b/>
        </w:rPr>
      </w:pPr>
    </w:p>
    <w:p w:rsidR="00E73699" w:rsidRDefault="00E73699" w:rsidP="00E73699">
      <w:r>
        <w:rPr>
          <w:b/>
        </w:rPr>
        <w:t>Reasons:</w:t>
      </w:r>
      <w:r>
        <w:tab/>
        <w:t>Based on ITU-R studies, the</w:t>
      </w:r>
      <w:r>
        <w:rPr>
          <w:bCs/>
        </w:rPr>
        <w:t xml:space="preserve"> detailed technical regulatory provisions presented above will introduce technical regulatory provisions into the Radio Regulations that will enable the introduction of non-GSO satellite systems that will protect GSO systems and provide for maximum spectral efficiency for FSS operations in the 50/40 GHz bands.  </w:t>
      </w:r>
    </w:p>
    <w:p w:rsidR="00E73699" w:rsidRDefault="00632BAC" w:rsidP="00E73699">
      <w:pPr>
        <w:pStyle w:val="Proposal"/>
      </w:pPr>
      <w:ins w:id="187" w:author="Houts, Jacquelynne (GRC-MSC0)" w:date="2018-09-14T08:31:00Z">
        <w:r>
          <w:br w:type="page"/>
        </w:r>
      </w:ins>
      <w:r w:rsidR="00E73699" w:rsidRPr="00EC6477">
        <w:t>MOD</w:t>
      </w:r>
      <w:r w:rsidR="00E73699" w:rsidRPr="00EC6477">
        <w:tab/>
        <w:t>USA/1.6/1</w:t>
      </w:r>
      <w:r w:rsidRPr="00EC6477">
        <w:t>1</w:t>
      </w:r>
    </w:p>
    <w:p w:rsidR="00E73699" w:rsidRPr="00755316" w:rsidRDefault="00E73699" w:rsidP="00E73699">
      <w:pPr>
        <w:pStyle w:val="ResNo"/>
      </w:pPr>
      <w:bookmarkStart w:id="188" w:name="_Toc450048826"/>
      <w:r w:rsidRPr="00755316">
        <w:t xml:space="preserve">RESOLUTION </w:t>
      </w:r>
      <w:r w:rsidRPr="00755316">
        <w:rPr>
          <w:rStyle w:val="href"/>
        </w:rPr>
        <w:t>750</w:t>
      </w:r>
      <w:r w:rsidRPr="00755316">
        <w:t xml:space="preserve"> (Rev.WRC</w:t>
      </w:r>
      <w:r w:rsidRPr="00755316">
        <w:noBreakHyphen/>
        <w:t>15)</w:t>
      </w:r>
      <w:bookmarkEnd w:id="188"/>
    </w:p>
    <w:p w:rsidR="00E73699" w:rsidRPr="00755316" w:rsidRDefault="00E73699" w:rsidP="00E73699">
      <w:pPr>
        <w:pStyle w:val="Restitle"/>
      </w:pPr>
      <w:bookmarkStart w:id="189" w:name="_Toc319401906"/>
      <w:bookmarkStart w:id="190" w:name="_Toc327364569"/>
      <w:bookmarkStart w:id="191" w:name="_Toc450048827"/>
      <w:r w:rsidRPr="00755316">
        <w:t>Compatibility between the Earth exploration-satellite service (passive) and relevant active services</w:t>
      </w:r>
      <w:bookmarkEnd w:id="189"/>
      <w:bookmarkEnd w:id="190"/>
      <w:bookmarkEnd w:id="191"/>
      <w:r w:rsidRPr="00755316">
        <w:t xml:space="preserve"> </w:t>
      </w:r>
    </w:p>
    <w:p w:rsidR="00E73699" w:rsidRPr="00755316" w:rsidRDefault="00E73699" w:rsidP="00E73699">
      <w:pPr>
        <w:pStyle w:val="Normalaftertitle"/>
      </w:pPr>
      <w:r w:rsidRPr="00755316">
        <w:t>The World Radiocommunication Conference (</w:t>
      </w:r>
      <w:del w:id="192" w:author="laptopuser" w:date="2018-08-23T17:45:00Z">
        <w:r w:rsidRPr="00755316" w:rsidDel="009E30F8">
          <w:delText>Geneva, 2015</w:delText>
        </w:r>
      </w:del>
      <w:ins w:id="193" w:author="laptopuser" w:date="2018-08-23T17:45:00Z">
        <w:r>
          <w:t>Sharm el-Shei</w:t>
        </w:r>
      </w:ins>
      <w:ins w:id="194" w:author="laptopuser" w:date="2018-08-23T17:46:00Z">
        <w:r>
          <w:t>kh, 2019</w:t>
        </w:r>
      </w:ins>
      <w:r w:rsidRPr="00755316">
        <w:t>),</w:t>
      </w:r>
    </w:p>
    <w:p w:rsidR="00E73699" w:rsidRPr="00755316" w:rsidRDefault="00E73699" w:rsidP="00E73699">
      <w:pPr>
        <w:pStyle w:val="Call"/>
      </w:pPr>
      <w:r w:rsidRPr="00755316">
        <w:t>considering</w:t>
      </w:r>
    </w:p>
    <w:p w:rsidR="00E73699" w:rsidRPr="00755316" w:rsidRDefault="00E73699" w:rsidP="00E73699">
      <w:r w:rsidRPr="00755316">
        <w:rPr>
          <w:i/>
          <w:iCs/>
        </w:rPr>
        <w:t>a)</w:t>
      </w:r>
      <w:r w:rsidRPr="00755316">
        <w:tab/>
        <w:t>that primary allocations have been made to various space services such as the fixed-satellite service (Earth-to-space), the space operation service (Earth-to-space) and the inter</w:t>
      </w:r>
      <w:r w:rsidRPr="00755316">
        <w:noBreakHyphen/>
        <w:t>satellite service and/or to terrestrial services such as the fixed service, the mobile service and the radiolocation service, hereinafter referred to as “active services”, in frequency bands adjacent or nearby to frequency bands allocated to the Earth exploration-satellite service (EESS) (passive) subject to No. </w:t>
      </w:r>
      <w:r w:rsidRPr="00755316">
        <w:rPr>
          <w:b/>
        </w:rPr>
        <w:t>5.340</w:t>
      </w:r>
      <w:r w:rsidRPr="00755316">
        <w:t>;</w:t>
      </w:r>
    </w:p>
    <w:p w:rsidR="00E73699" w:rsidRPr="00755316" w:rsidRDefault="00E73699" w:rsidP="00E73699">
      <w:r w:rsidRPr="00755316">
        <w:rPr>
          <w:i/>
          <w:iCs/>
        </w:rPr>
        <w:t>b)</w:t>
      </w:r>
      <w:r w:rsidRPr="00755316">
        <w:tab/>
        <w:t xml:space="preserve">that unwanted emissions from active services have the potential to cause unacceptable interference to EESS (passive) sensors; </w:t>
      </w:r>
    </w:p>
    <w:p w:rsidR="00E73699" w:rsidRPr="00755316" w:rsidRDefault="00E73699" w:rsidP="00E73699">
      <w:r w:rsidRPr="00755316">
        <w:rPr>
          <w:i/>
          <w:iCs/>
        </w:rPr>
        <w:t>c)</w:t>
      </w:r>
      <w:r w:rsidRPr="00755316">
        <w:tab/>
        <w:t>that, for technical or operational reasons, the general limits in Appendix </w:t>
      </w:r>
      <w:r w:rsidRPr="00755316">
        <w:rPr>
          <w:rStyle w:val="Appref"/>
          <w:b/>
          <w:color w:val="000000"/>
        </w:rPr>
        <w:t>3</w:t>
      </w:r>
      <w:r w:rsidRPr="00755316">
        <w:rPr>
          <w:b/>
          <w:bCs/>
        </w:rPr>
        <w:t xml:space="preserve"> </w:t>
      </w:r>
      <w:r w:rsidRPr="00755316">
        <w:t>may be insufficient in protecting the EESS (passive) in specific frequency bands;</w:t>
      </w:r>
    </w:p>
    <w:p w:rsidR="00E73699" w:rsidRPr="00755316" w:rsidRDefault="00E73699" w:rsidP="00E73699">
      <w:r w:rsidRPr="00755316">
        <w:rPr>
          <w:i/>
          <w:iCs/>
        </w:rPr>
        <w:t>d)</w:t>
      </w:r>
      <w:r w:rsidRPr="00755316">
        <w:rPr>
          <w:i/>
          <w:iCs/>
        </w:rPr>
        <w:tab/>
      </w:r>
      <w:r w:rsidRPr="00755316">
        <w:t>that, in many cases, the frequencies used by EESS (passive) sensors are chosen to study natural phenomena producing radio emissions at frequencies fixed by the laws of nature, and therefore shifting frequency to avoid or mitigate interference problems is not possible;</w:t>
      </w:r>
    </w:p>
    <w:p w:rsidR="00E73699" w:rsidRPr="00755316" w:rsidRDefault="00E73699" w:rsidP="00E73699">
      <w:r w:rsidRPr="00755316">
        <w:rPr>
          <w:i/>
          <w:iCs/>
        </w:rPr>
        <w:t>e)</w:t>
      </w:r>
      <w:r w:rsidRPr="00755316">
        <w:tab/>
        <w:t>that the frequency band 1 400-1 427 MHz is used for measuring soil moisture, and also for measuring sea-surface salinity and vegetation biomass;</w:t>
      </w:r>
    </w:p>
    <w:p w:rsidR="00E73699" w:rsidRPr="00755316" w:rsidRDefault="00E73699" w:rsidP="00E73699">
      <w:r w:rsidRPr="00755316">
        <w:rPr>
          <w:i/>
          <w:iCs/>
        </w:rPr>
        <w:t>f)</w:t>
      </w:r>
      <w:r w:rsidRPr="00755316">
        <w:tab/>
        <w:t>that long-term protection of the EESS in the frequency bands 23.6-24 GHz, 31.3</w:t>
      </w:r>
      <w:r>
        <w:noBreakHyphen/>
      </w:r>
      <w:r w:rsidRPr="00755316">
        <w:t>31.5 GHz, 50.2-50.4 GHz, 52.6-54.25 GHz and 86-92 GHz is vital to weather prediction and disaster management, and measurements at several frequencies must be made simultaneously in order to isolate and retrieve each individual contribution;</w:t>
      </w:r>
    </w:p>
    <w:p w:rsidR="00E73699" w:rsidRPr="00755316" w:rsidRDefault="00E73699" w:rsidP="00E73699">
      <w:pPr>
        <w:rPr>
          <w:sz w:val="28"/>
          <w:szCs w:val="22"/>
        </w:rPr>
      </w:pPr>
      <w:r w:rsidRPr="00755316">
        <w:rPr>
          <w:i/>
          <w:iCs/>
        </w:rPr>
        <w:t>g)</w:t>
      </w:r>
      <w:r w:rsidRPr="00755316">
        <w:tab/>
        <w:t>that, in many cases, the frequency bands adjacent or nearby to passive service frequency bands are used and will continue to be used for various active service applications;</w:t>
      </w:r>
    </w:p>
    <w:p w:rsidR="00E73699" w:rsidRPr="00755316" w:rsidRDefault="00E73699" w:rsidP="00E73699">
      <w:r w:rsidRPr="00755316">
        <w:rPr>
          <w:i/>
          <w:iCs/>
        </w:rPr>
        <w:t>h)</w:t>
      </w:r>
      <w:r w:rsidRPr="00755316">
        <w:rPr>
          <w:i/>
          <w:iCs/>
        </w:rPr>
        <w:tab/>
      </w:r>
      <w:r w:rsidRPr="00755316">
        <w:t>that it is necessary to ensure equitable burden sharing for achieving compatibility between active and passive services operating in adjacent or nearby frequency bands,</w:t>
      </w:r>
    </w:p>
    <w:p w:rsidR="00E73699" w:rsidRPr="00755316" w:rsidRDefault="00E73699" w:rsidP="00E73699">
      <w:pPr>
        <w:pStyle w:val="Call"/>
      </w:pPr>
      <w:r w:rsidRPr="00755316">
        <w:t>noting</w:t>
      </w:r>
    </w:p>
    <w:p w:rsidR="00E73699" w:rsidRPr="00755316" w:rsidRDefault="00E73699" w:rsidP="00E73699">
      <w:r w:rsidRPr="00755316">
        <w:rPr>
          <w:i/>
          <w:iCs/>
        </w:rPr>
        <w:t>a)</w:t>
      </w:r>
      <w:r w:rsidRPr="00755316">
        <w:rPr>
          <w:i/>
          <w:iCs/>
        </w:rPr>
        <w:tab/>
      </w:r>
      <w:r w:rsidRPr="00755316">
        <w:t>that the compatibility studies between relevant</w:t>
      </w:r>
      <w:r w:rsidRPr="00755316">
        <w:rPr>
          <w:color w:val="000000"/>
        </w:rPr>
        <w:t xml:space="preserve"> </w:t>
      </w:r>
      <w:r w:rsidRPr="00755316">
        <w:t>active and passive services operating in adjacent and nearby frequency bands are documented in Report ITU</w:t>
      </w:r>
      <w:r w:rsidRPr="00755316">
        <w:noBreakHyphen/>
        <w:t>R SM.2092;</w:t>
      </w:r>
    </w:p>
    <w:p w:rsidR="00E73699" w:rsidRPr="00755316" w:rsidRDefault="00E73699" w:rsidP="00E73699">
      <w:pPr>
        <w:rPr>
          <w:lang w:eastAsia="ja-JP"/>
        </w:rPr>
      </w:pPr>
      <w:r w:rsidRPr="00755316">
        <w:rPr>
          <w:i/>
          <w:iCs/>
          <w:lang w:eastAsia="ja-JP"/>
        </w:rPr>
        <w:t>b</w:t>
      </w:r>
      <w:r w:rsidRPr="00755316">
        <w:rPr>
          <w:i/>
          <w:iCs/>
        </w:rPr>
        <w:t>)</w:t>
      </w:r>
      <w:r w:rsidRPr="00755316">
        <w:rPr>
          <w:i/>
          <w:iCs/>
        </w:rPr>
        <w:tab/>
      </w:r>
      <w:r w:rsidRPr="00755316">
        <w:rPr>
          <w:lang w:eastAsia="ja-JP"/>
        </w:rPr>
        <w:t>that the compatibility studies between IMT systems in the frequency bands 1 375</w:t>
      </w:r>
      <w:r>
        <w:rPr>
          <w:lang w:eastAsia="ja-JP"/>
        </w:rPr>
        <w:noBreakHyphen/>
      </w:r>
      <w:r w:rsidRPr="00755316">
        <w:rPr>
          <w:lang w:eastAsia="ja-JP"/>
        </w:rPr>
        <w:t>1 400 MHz and 1 427-1 452 MHz and EESS (passive) systems in the frequency band 1 400</w:t>
      </w:r>
      <w:r>
        <w:rPr>
          <w:lang w:eastAsia="ja-JP"/>
        </w:rPr>
        <w:noBreakHyphen/>
      </w:r>
      <w:r w:rsidRPr="00755316">
        <w:rPr>
          <w:lang w:eastAsia="ja-JP"/>
        </w:rPr>
        <w:t>1 427 MHz are documented in Report ITU</w:t>
      </w:r>
      <w:r w:rsidRPr="00755316">
        <w:rPr>
          <w:lang w:eastAsia="ja-JP"/>
        </w:rPr>
        <w:noBreakHyphen/>
        <w:t>R RS.2336;</w:t>
      </w:r>
    </w:p>
    <w:p w:rsidR="00E73699" w:rsidRPr="00755316" w:rsidRDefault="00E73699" w:rsidP="00E73699">
      <w:r w:rsidRPr="00755316">
        <w:rPr>
          <w:i/>
        </w:rPr>
        <w:t>c)</w:t>
      </w:r>
      <w:r w:rsidRPr="00755316">
        <w:tab/>
        <w:t>that Report ITU</w:t>
      </w:r>
      <w:r w:rsidRPr="00755316">
        <w:noBreakHyphen/>
        <w:t>R F.2239 provides the results of studies covering various scenarios between the fixed service, operating in the frequency band 81-86 GHz and/or 92-94 GHz, and the Earth exploration-satellite service (passive), operating in the frequency band 86-92 GHz;</w:t>
      </w:r>
    </w:p>
    <w:p w:rsidR="00E73699" w:rsidRPr="00755316" w:rsidRDefault="00E73699" w:rsidP="00E73699">
      <w:r w:rsidRPr="00755316">
        <w:rPr>
          <w:i/>
          <w:iCs/>
        </w:rPr>
        <w:t>d)</w:t>
      </w:r>
      <w:r w:rsidRPr="00755316">
        <w:tab/>
        <w:t>that Recommendation ITU</w:t>
      </w:r>
      <w:r w:rsidRPr="00755316">
        <w:noBreakHyphen/>
        <w:t>R RS.1029 provides the interference criteria for satellite passive remote sensing,</w:t>
      </w:r>
    </w:p>
    <w:p w:rsidR="00E73699" w:rsidRPr="00755316" w:rsidRDefault="00E73699" w:rsidP="00E73699">
      <w:pPr>
        <w:pStyle w:val="Call"/>
      </w:pPr>
      <w:r w:rsidRPr="00755316">
        <w:t>noting further</w:t>
      </w:r>
    </w:p>
    <w:p w:rsidR="00E73699" w:rsidRPr="00755316" w:rsidRDefault="00E73699" w:rsidP="00E73699">
      <w:pPr>
        <w:keepNext/>
      </w:pPr>
      <w:r w:rsidRPr="00755316">
        <w:t>that, for the purpose of this Resolution:</w:t>
      </w:r>
    </w:p>
    <w:p w:rsidR="00E73699" w:rsidRPr="00755316" w:rsidRDefault="00E73699" w:rsidP="00E73699">
      <w:pPr>
        <w:pStyle w:val="enumlev1"/>
      </w:pPr>
      <w:r w:rsidRPr="00755316">
        <w:sym w:font="Symbol" w:char="F02D"/>
      </w:r>
      <w:r w:rsidRPr="00755316">
        <w:tab/>
        <w:t>point-to-point communication is defined as radiocommunication provided by a link, for example a radio-relay link, between two stations located at specified fixed points;</w:t>
      </w:r>
    </w:p>
    <w:p w:rsidR="00E73699" w:rsidRPr="00755316" w:rsidRDefault="00E73699" w:rsidP="00E73699">
      <w:pPr>
        <w:pStyle w:val="enumlev1"/>
      </w:pPr>
      <w:r w:rsidRPr="00755316">
        <w:sym w:font="Symbol" w:char="F02D"/>
      </w:r>
      <w:r w:rsidRPr="00755316">
        <w:tab/>
        <w:t>point-to-multipoint communication is defined as radiocommunication provided by links between a single station located at a specified fixed point (also called “hub station”) and a number of stations located at specified fixed points (also called “customer stations”),</w:t>
      </w:r>
    </w:p>
    <w:p w:rsidR="00E73699" w:rsidRPr="00755316" w:rsidRDefault="00E73699" w:rsidP="00E73699">
      <w:pPr>
        <w:pStyle w:val="Call"/>
      </w:pPr>
      <w:r w:rsidRPr="00755316">
        <w:t>recognizing</w:t>
      </w:r>
    </w:p>
    <w:p w:rsidR="00E73699" w:rsidRPr="00755316" w:rsidRDefault="00E73699" w:rsidP="00E73699">
      <w:r w:rsidRPr="00162AC3">
        <w:rPr>
          <w:i/>
          <w:iCs/>
        </w:rPr>
        <w:t>a)</w:t>
      </w:r>
      <w:r w:rsidRPr="00755316">
        <w:tab/>
        <w:t>that studies documented in Report ITU</w:t>
      </w:r>
      <w:r w:rsidRPr="00755316">
        <w:noBreakHyphen/>
        <w:t>R SM.2092 do not consider point-to-multipoint communication links in the fixed service in the frequency bands 1 350-1 400 MHz and 1 427</w:t>
      </w:r>
      <w:r>
        <w:noBreakHyphen/>
      </w:r>
      <w:r w:rsidRPr="00755316">
        <w:t>1 452 MHz;</w:t>
      </w:r>
    </w:p>
    <w:p w:rsidR="00E73699" w:rsidRPr="00755316" w:rsidRDefault="00E73699" w:rsidP="00E73699">
      <w:pPr>
        <w:rPr>
          <w:lang w:eastAsia="ja-JP"/>
        </w:rPr>
      </w:pPr>
      <w:r w:rsidRPr="00162AC3">
        <w:rPr>
          <w:i/>
          <w:iCs/>
          <w:lang w:eastAsia="ja-JP"/>
        </w:rPr>
        <w:t>b)</w:t>
      </w:r>
      <w:r w:rsidRPr="00755316">
        <w:rPr>
          <w:lang w:eastAsia="ja-JP"/>
        </w:rPr>
        <w:tab/>
        <w:t>that, in the frequency band 1 427-1 452 MHz, mitigation measures, such as channel arrangements, improved filters and/or guardbands, may be necessary in order to meet the limits of unwanted emission for IMT stations in the mobile service specified in Table 1</w:t>
      </w:r>
      <w:r w:rsidRPr="00755316">
        <w:rPr>
          <w:lang w:eastAsia="ja-JP"/>
        </w:rPr>
        <w:noBreakHyphen/>
        <w:t>1 of this Resolution;</w:t>
      </w:r>
    </w:p>
    <w:p w:rsidR="00E73699" w:rsidRPr="00755316" w:rsidRDefault="00E73699" w:rsidP="00E73699">
      <w:pPr>
        <w:rPr>
          <w:lang w:eastAsia="ja-JP"/>
        </w:rPr>
      </w:pPr>
      <w:r w:rsidRPr="00162AC3">
        <w:rPr>
          <w:i/>
          <w:iCs/>
          <w:lang w:eastAsia="ja-JP"/>
        </w:rPr>
        <w:t>c)</w:t>
      </w:r>
      <w:r w:rsidRPr="00755316">
        <w:rPr>
          <w:lang w:eastAsia="ja-JP"/>
        </w:rPr>
        <w:tab/>
        <w:t>that, in the frequency band 1 427-1 452 MHz, IMT mobile stations typically perform better than the equipment specifications as stated by relevant standards organizations, which may be taken into account in meeting the limits specified in Table 1</w:t>
      </w:r>
      <w:r w:rsidRPr="00755316">
        <w:rPr>
          <w:lang w:eastAsia="ja-JP"/>
        </w:rPr>
        <w:noBreakHyphen/>
        <w:t>1 (see also sections 4 and 5 of Report ITU</w:t>
      </w:r>
      <w:r w:rsidRPr="00755316">
        <w:rPr>
          <w:lang w:eastAsia="ja-JP"/>
        </w:rPr>
        <w:noBreakHyphen/>
        <w:t>R RS.2336),</w:t>
      </w:r>
    </w:p>
    <w:p w:rsidR="00E73699" w:rsidRPr="00755316" w:rsidRDefault="00E73699" w:rsidP="00E73699">
      <w:pPr>
        <w:pStyle w:val="Call"/>
      </w:pPr>
      <w:r w:rsidRPr="00755316">
        <w:t>resolves</w:t>
      </w:r>
    </w:p>
    <w:p w:rsidR="00E73699" w:rsidRPr="00755316" w:rsidRDefault="00E73699" w:rsidP="00E73699">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rsidR="00E73699" w:rsidRPr="00755316" w:rsidRDefault="00E73699" w:rsidP="00E73699">
      <w:pPr>
        <w:rPr>
          <w:lang w:eastAsia="fr-FR"/>
        </w:rPr>
      </w:pPr>
      <w:r w:rsidRPr="00755316">
        <w:t>2</w:t>
      </w:r>
      <w:r w:rsidRPr="00755316">
        <w:tab/>
        <w:t>to urge administrations to take all reasonable steps to ensure that unwanted emissions of active service stations in the frequency bands and services listed in Table 1</w:t>
      </w:r>
      <w:r w:rsidRPr="00755316">
        <w:noBreakHyphen/>
        <w:t xml:space="preserve">2 below do not exceed the recommended maximum levels contained in that table, noting </w:t>
      </w:r>
      <w:r w:rsidRPr="00755316">
        <w:rPr>
          <w:lang w:eastAsia="fr-FR"/>
        </w:rPr>
        <w:t>that EESS (passive) sensors provide worldwide measurements that benefit all countries, even if these sensors are not operated by their country</w:t>
      </w:r>
      <w:r w:rsidRPr="00755316">
        <w:t>;</w:t>
      </w:r>
    </w:p>
    <w:p w:rsidR="00E73699" w:rsidRPr="00755316" w:rsidRDefault="00E73699" w:rsidP="00E73699">
      <w:r w:rsidRPr="00755316">
        <w:t>3</w:t>
      </w:r>
      <w:r w:rsidRPr="00755316">
        <w:tab/>
        <w:t>that the Radiocommunication Bureau shall not make any examination or finding with respect to compliance with this Resolution under either Article </w:t>
      </w:r>
      <w:r w:rsidRPr="00755316">
        <w:rPr>
          <w:b/>
          <w:bCs/>
        </w:rPr>
        <w:t xml:space="preserve">9 </w:t>
      </w:r>
      <w:r w:rsidRPr="00755316">
        <w:t>or </w:t>
      </w:r>
      <w:r w:rsidRPr="00755316">
        <w:rPr>
          <w:b/>
          <w:bCs/>
        </w:rPr>
        <w:t>11</w:t>
      </w:r>
      <w:r w:rsidRPr="00755316">
        <w:t>.</w:t>
      </w:r>
    </w:p>
    <w:p w:rsidR="00E73699" w:rsidRPr="00755316" w:rsidRDefault="00E73699" w:rsidP="00E73699">
      <w:pPr>
        <w:pStyle w:val="TableNo"/>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E73699" w:rsidRPr="00755316" w:rsidTr="00E73699">
        <w:trPr>
          <w:cantSplit/>
          <w:jc w:val="center"/>
        </w:trPr>
        <w:tc>
          <w:tcPr>
            <w:tcW w:w="1696" w:type="dxa"/>
            <w:vAlign w:val="center"/>
          </w:tcPr>
          <w:p w:rsidR="00E73699" w:rsidRPr="00755316" w:rsidRDefault="00E73699" w:rsidP="00E73699">
            <w:pPr>
              <w:pStyle w:val="Tablehead"/>
              <w:spacing w:before="160" w:after="160"/>
              <w:ind w:left="-57" w:right="-57"/>
            </w:pPr>
            <w:r w:rsidRPr="00755316">
              <w:t>EESS</w:t>
            </w:r>
            <w:r>
              <w:t xml:space="preserve"> </w:t>
            </w:r>
            <w:r w:rsidRPr="00755316">
              <w:t>(passive) band</w:t>
            </w:r>
          </w:p>
        </w:tc>
        <w:tc>
          <w:tcPr>
            <w:tcW w:w="1701" w:type="dxa"/>
            <w:vAlign w:val="center"/>
          </w:tcPr>
          <w:p w:rsidR="00E73699" w:rsidRPr="00755316" w:rsidRDefault="00E73699" w:rsidP="00E73699">
            <w:pPr>
              <w:pStyle w:val="Tablehead"/>
              <w:spacing w:before="160" w:after="160"/>
            </w:pPr>
            <w:r w:rsidRPr="00755316">
              <w:t>Active</w:t>
            </w:r>
            <w:r w:rsidRPr="00755316">
              <w:br/>
              <w:t>service band</w:t>
            </w:r>
          </w:p>
        </w:tc>
        <w:tc>
          <w:tcPr>
            <w:tcW w:w="1418" w:type="dxa"/>
            <w:vAlign w:val="center"/>
          </w:tcPr>
          <w:p w:rsidR="00E73699" w:rsidRPr="00755316" w:rsidRDefault="00E73699" w:rsidP="00E73699">
            <w:pPr>
              <w:pStyle w:val="Tablehead"/>
              <w:spacing w:before="160" w:after="160"/>
            </w:pPr>
            <w:r w:rsidRPr="00755316">
              <w:t>Active service</w:t>
            </w:r>
          </w:p>
        </w:tc>
        <w:tc>
          <w:tcPr>
            <w:tcW w:w="4881" w:type="dxa"/>
            <w:vAlign w:val="center"/>
          </w:tcPr>
          <w:p w:rsidR="00E73699" w:rsidRPr="00755316" w:rsidRDefault="00E73699" w:rsidP="00E73699">
            <w:pPr>
              <w:pStyle w:val="Tablehead"/>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rPr>
                <w:color w:val="000000"/>
              </w:rPr>
              <w:t>1 400-</w:t>
            </w:r>
            <w:r>
              <w:rPr>
                <w:color w:val="000000"/>
              </w:rPr>
              <w:br/>
            </w:r>
            <w:r w:rsidRPr="00755316">
              <w:rPr>
                <w:color w:val="000000"/>
              </w:rPr>
              <w:t>1 427 MHz</w:t>
            </w:r>
          </w:p>
        </w:tc>
        <w:tc>
          <w:tcPr>
            <w:tcW w:w="1701" w:type="dxa"/>
            <w:vAlign w:val="center"/>
          </w:tcPr>
          <w:p w:rsidR="00E73699" w:rsidRPr="00755316" w:rsidRDefault="00E73699" w:rsidP="00E73699">
            <w:pPr>
              <w:pStyle w:val="Tabletext0"/>
              <w:jc w:val="center"/>
            </w:pPr>
            <w:r w:rsidRPr="00755316">
              <w:rPr>
                <w:color w:val="000000"/>
              </w:rPr>
              <w:t>1 427-</w:t>
            </w:r>
            <w:r>
              <w:rPr>
                <w:color w:val="000000"/>
              </w:rPr>
              <w:br/>
            </w:r>
            <w:r w:rsidRPr="00755316">
              <w:rPr>
                <w:color w:val="000000"/>
              </w:rPr>
              <w:t>1 452 MHz</w:t>
            </w:r>
          </w:p>
        </w:tc>
        <w:tc>
          <w:tcPr>
            <w:tcW w:w="1418" w:type="dxa"/>
            <w:vAlign w:val="center"/>
          </w:tcPr>
          <w:p w:rsidR="00E73699" w:rsidRPr="00755316" w:rsidRDefault="00E73699" w:rsidP="00E73699">
            <w:pPr>
              <w:pStyle w:val="Tabletext0"/>
              <w:jc w:val="center"/>
            </w:pPr>
            <w:r w:rsidRPr="00755316">
              <w:rPr>
                <w:color w:val="000000"/>
              </w:rPr>
              <w:t>Mobile</w:t>
            </w:r>
          </w:p>
        </w:tc>
        <w:tc>
          <w:tcPr>
            <w:tcW w:w="4881" w:type="dxa"/>
          </w:tcPr>
          <w:p w:rsidR="00E73699" w:rsidRPr="00755316" w:rsidRDefault="00E73699" w:rsidP="00E73699">
            <w:pPr>
              <w:pStyle w:val="Tabletext0"/>
              <w:tabs>
                <w:tab w:val="left" w:pos="59"/>
              </w:tabs>
              <w:rPr>
                <w:color w:val="000000"/>
              </w:rPr>
            </w:pPr>
            <w:r w:rsidRPr="00755316">
              <w:rPr>
                <w:color w:val="000000"/>
              </w:rPr>
              <w:t>−72 dBW in the 27 MHz of the EESS (passive) band for IMT base stations</w:t>
            </w:r>
          </w:p>
          <w:p w:rsidR="00E73699" w:rsidRPr="00755316" w:rsidRDefault="00E73699" w:rsidP="00E73699">
            <w:pPr>
              <w:pStyle w:val="Tabletext0"/>
              <w:rPr>
                <w:color w:val="000000"/>
                <w:lang w:eastAsia="ja-JP"/>
              </w:rPr>
            </w:pPr>
            <w:r w:rsidRPr="00755316">
              <w:rPr>
                <w:color w:val="000000"/>
              </w:rPr>
              <w:t>−62 dBW in the 27 MHz of the EESS (passive) band for IMT mobile stations</w:t>
            </w:r>
            <w:r w:rsidRPr="00755316">
              <w:rPr>
                <w:color w:val="000000"/>
                <w:vertAlign w:val="superscript"/>
              </w:rPr>
              <w:t>2,</w:t>
            </w:r>
            <w:r w:rsidRPr="00755316">
              <w:rPr>
                <w:color w:val="000000"/>
                <w:vertAlign w:val="superscript"/>
                <w:lang w:eastAsia="ja-JP"/>
              </w:rPr>
              <w:t xml:space="preserve"> </w:t>
            </w:r>
            <w:r w:rsidRPr="00755316">
              <w:rPr>
                <w:color w:val="000000"/>
                <w:vertAlign w:val="superscript"/>
              </w:rPr>
              <w:t>3</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t>23.6-24.0 GHz</w:t>
            </w:r>
          </w:p>
        </w:tc>
        <w:tc>
          <w:tcPr>
            <w:tcW w:w="1701" w:type="dxa"/>
            <w:vAlign w:val="center"/>
          </w:tcPr>
          <w:p w:rsidR="00E73699" w:rsidRPr="00755316" w:rsidRDefault="00E73699" w:rsidP="00E73699">
            <w:pPr>
              <w:pStyle w:val="Tabletext0"/>
              <w:jc w:val="center"/>
            </w:pPr>
            <w:r w:rsidRPr="00755316">
              <w:t>22.55-23.55 GHz</w:t>
            </w:r>
          </w:p>
        </w:tc>
        <w:tc>
          <w:tcPr>
            <w:tcW w:w="1418" w:type="dxa"/>
            <w:vAlign w:val="center"/>
          </w:tcPr>
          <w:p w:rsidR="00E73699" w:rsidRPr="00755316" w:rsidRDefault="00E73699" w:rsidP="00E73699">
            <w:pPr>
              <w:pStyle w:val="Tabletext0"/>
              <w:jc w:val="center"/>
            </w:pPr>
            <w:r w:rsidRPr="00755316">
              <w:t>Inter-satellite</w:t>
            </w:r>
          </w:p>
        </w:tc>
        <w:tc>
          <w:tcPr>
            <w:tcW w:w="4881" w:type="dxa"/>
          </w:tcPr>
          <w:p w:rsidR="00E73699" w:rsidRPr="00755316" w:rsidRDefault="00E73699" w:rsidP="00E73699">
            <w:pPr>
              <w:pStyle w:val="Tabletext0"/>
            </w:pPr>
            <w:r w:rsidRPr="00755316">
              <w: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t>31.3-31.5 GHz</w:t>
            </w:r>
          </w:p>
        </w:tc>
        <w:tc>
          <w:tcPr>
            <w:tcW w:w="1701" w:type="dxa"/>
            <w:vAlign w:val="center"/>
          </w:tcPr>
          <w:p w:rsidR="00E73699" w:rsidRPr="00755316" w:rsidRDefault="00E73699" w:rsidP="00E73699">
            <w:pPr>
              <w:pStyle w:val="Tabletext0"/>
              <w:jc w:val="center"/>
            </w:pPr>
            <w:r w:rsidRPr="00755316">
              <w:t>31-31.3 GHz</w:t>
            </w:r>
          </w:p>
        </w:tc>
        <w:tc>
          <w:tcPr>
            <w:tcW w:w="1418" w:type="dxa"/>
            <w:vAlign w:val="center"/>
          </w:tcPr>
          <w:p w:rsidR="00E73699" w:rsidRPr="00755316" w:rsidRDefault="00E73699" w:rsidP="00E73699">
            <w:pPr>
              <w:pStyle w:val="Tabletext0"/>
              <w:jc w:val="center"/>
            </w:pPr>
            <w:r w:rsidRPr="00755316">
              <w:t>Fixed</w:t>
            </w:r>
            <w:r w:rsidRPr="00755316">
              <w:br/>
              <w:t>(excluding HAPS)</w:t>
            </w:r>
          </w:p>
        </w:tc>
        <w:tc>
          <w:tcPr>
            <w:tcW w:w="4881" w:type="dxa"/>
          </w:tcPr>
          <w:p w:rsidR="00E73699" w:rsidRPr="00755316" w:rsidRDefault="00E73699" w:rsidP="00E73699">
            <w:pPr>
              <w:pStyle w:val="Tabletext0"/>
            </w:pPr>
            <w:r w:rsidRPr="00755316">
              <w:t>For stations brought into use after 1 January 2012: −38 dBW in any 100 MHz of the EESS (passive) band. This limit does not apply to stations that have been authorized prior to 1 January 2012</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t>50.2-50.4 GHz</w:t>
            </w:r>
          </w:p>
        </w:tc>
        <w:tc>
          <w:tcPr>
            <w:tcW w:w="1701" w:type="dxa"/>
            <w:vAlign w:val="center"/>
          </w:tcPr>
          <w:p w:rsidR="00E73699" w:rsidRPr="00755316" w:rsidRDefault="00E73699" w:rsidP="00E73699">
            <w:pPr>
              <w:pStyle w:val="Tabletext0"/>
              <w:jc w:val="center"/>
            </w:pPr>
            <w:r w:rsidRPr="00755316">
              <w:t>49.7-50.2 GHz</w:t>
            </w:r>
          </w:p>
        </w:tc>
        <w:tc>
          <w:tcPr>
            <w:tcW w:w="1418" w:type="dxa"/>
            <w:vAlign w:val="center"/>
          </w:tcPr>
          <w:p w:rsidR="00E73699" w:rsidRPr="00755316" w:rsidRDefault="00E73699" w:rsidP="00E73699">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E73699" w:rsidRPr="00755316" w:rsidRDefault="00E73699" w:rsidP="00E73699">
            <w:pPr>
              <w:pStyle w:val="Tabletext0"/>
            </w:pPr>
            <w:r w:rsidRPr="00755316">
              <w:t>For stations brought into use after the date of entry into force of the Final Acts of WRC</w:t>
            </w:r>
            <w:r w:rsidRPr="00755316">
              <w:noBreakHyphen/>
              <w:t>07:</w:t>
            </w:r>
          </w:p>
          <w:p w:rsidR="00E73699" w:rsidRPr="00755316" w:rsidRDefault="00E73699" w:rsidP="00E73699">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E73699" w:rsidRPr="00755316" w:rsidRDefault="00E73699" w:rsidP="00E73699">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E73699" w:rsidRPr="00755316" w:rsidTr="00E73699">
        <w:trPr>
          <w:cantSplit/>
          <w:jc w:val="center"/>
          <w:ins w:id="195" w:author="laptopuser" w:date="2018-08-23T17:44:00Z"/>
        </w:trPr>
        <w:tc>
          <w:tcPr>
            <w:tcW w:w="1696" w:type="dxa"/>
            <w:vAlign w:val="center"/>
          </w:tcPr>
          <w:p w:rsidR="00E73699" w:rsidRPr="00755316" w:rsidRDefault="00E73699" w:rsidP="00E73699">
            <w:pPr>
              <w:pStyle w:val="Tabletext0"/>
              <w:jc w:val="center"/>
              <w:rPr>
                <w:ins w:id="196" w:author="laptopuser" w:date="2018-08-23T17:44:00Z"/>
              </w:rPr>
            </w:pPr>
            <w:ins w:id="197" w:author="laptopuser" w:date="2018-08-23T17:44:00Z">
              <w:r w:rsidRPr="003301A1">
                <w:rPr>
                  <w:sz w:val="18"/>
                  <w:szCs w:val="18"/>
                </w:rPr>
                <w:t>50.2-50.4 GHz</w:t>
              </w:r>
            </w:ins>
          </w:p>
        </w:tc>
        <w:tc>
          <w:tcPr>
            <w:tcW w:w="1701" w:type="dxa"/>
            <w:vAlign w:val="center"/>
          </w:tcPr>
          <w:p w:rsidR="00E73699" w:rsidRPr="00755316" w:rsidRDefault="00E73699" w:rsidP="00E73699">
            <w:pPr>
              <w:pStyle w:val="Tabletext0"/>
              <w:jc w:val="center"/>
              <w:rPr>
                <w:ins w:id="198" w:author="laptopuser" w:date="2018-08-23T17:44:00Z"/>
              </w:rPr>
            </w:pPr>
            <w:ins w:id="199" w:author="laptopuser" w:date="2018-08-23T17:44:00Z">
              <w:r w:rsidRPr="003301A1">
                <w:rPr>
                  <w:sz w:val="18"/>
                  <w:szCs w:val="18"/>
                </w:rPr>
                <w:t>49.7-50.2 GHz</w:t>
              </w:r>
            </w:ins>
          </w:p>
        </w:tc>
        <w:tc>
          <w:tcPr>
            <w:tcW w:w="1418" w:type="dxa"/>
            <w:vAlign w:val="center"/>
          </w:tcPr>
          <w:p w:rsidR="00E73699" w:rsidRPr="00755316" w:rsidRDefault="00E73699" w:rsidP="00E73699">
            <w:pPr>
              <w:pStyle w:val="Tabletext0"/>
              <w:jc w:val="center"/>
              <w:rPr>
                <w:ins w:id="200" w:author="laptopuser" w:date="2018-08-23T17:44:00Z"/>
              </w:rPr>
            </w:pPr>
            <w:ins w:id="201" w:author="laptopuser" w:date="2018-08-23T17:44:00Z">
              <w:r w:rsidRPr="003301A1">
                <w:rPr>
                  <w:sz w:val="18"/>
                  <w:szCs w:val="18"/>
                </w:rPr>
                <w:t>Fixed-satellite</w:t>
              </w:r>
              <w:r w:rsidRPr="00B93F6A">
                <w:rPr>
                  <w:sz w:val="18"/>
                  <w:szCs w:val="18"/>
                </w:rPr>
                <w:br/>
              </w:r>
              <w:r w:rsidRPr="003301A1">
                <w:rPr>
                  <w:sz w:val="18"/>
                  <w:szCs w:val="18"/>
                </w:rPr>
                <w:t>non-GSO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E73699" w:rsidRPr="003301A1" w:rsidRDefault="00E73699" w:rsidP="00E73699">
            <w:pPr>
              <w:pStyle w:val="Tabletext0"/>
              <w:rPr>
                <w:ins w:id="202" w:author="laptopuser" w:date="2018-08-23T17:44:00Z"/>
                <w:sz w:val="18"/>
                <w:szCs w:val="18"/>
              </w:rPr>
            </w:pPr>
            <w:ins w:id="203" w:author="laptopuser" w:date="2018-08-23T17:44:00Z">
              <w:r w:rsidRPr="003301A1">
                <w:rPr>
                  <w:sz w:val="18"/>
                  <w:szCs w:val="18"/>
                </w:rPr>
                <w:t>For stations brought into use after the date of entry into force of the Final Acts of WRC</w:t>
              </w:r>
              <w:r w:rsidRPr="003301A1">
                <w:rPr>
                  <w:sz w:val="18"/>
                  <w:szCs w:val="18"/>
                </w:rPr>
                <w:noBreakHyphen/>
                <w:t>19:</w:t>
              </w:r>
            </w:ins>
          </w:p>
          <w:p w:rsidR="00E73699" w:rsidRPr="00755316" w:rsidRDefault="00E73699" w:rsidP="00E73699">
            <w:pPr>
              <w:pStyle w:val="Tabletext0"/>
              <w:rPr>
                <w:ins w:id="204" w:author="laptopuser" w:date="2018-08-23T17:44:00Z"/>
              </w:rPr>
            </w:pPr>
            <w:ins w:id="205" w:author="laptopuser" w:date="2018-08-23T17:44:00Z">
              <w:r>
                <w:rPr>
                  <w:sz w:val="18"/>
                  <w:szCs w:val="18"/>
                </w:rPr>
                <w:t xml:space="preserve">-58 dBW </w:t>
              </w:r>
              <w:r w:rsidRPr="00B93F6A">
                <w:rPr>
                  <w:sz w:val="18"/>
                  <w:szCs w:val="18"/>
                </w:rPr>
                <w:t>into the 200 MHz of the EESS (passive) band</w:t>
              </w:r>
            </w:ins>
          </w:p>
        </w:tc>
      </w:tr>
      <w:tr w:rsidR="00E73699" w:rsidRPr="00755316" w:rsidTr="00E73699">
        <w:trPr>
          <w:cantSplit/>
          <w:jc w:val="center"/>
          <w:ins w:id="206" w:author="laptopuser" w:date="2018-08-23T17:43:00Z"/>
        </w:trPr>
        <w:tc>
          <w:tcPr>
            <w:tcW w:w="1696" w:type="dxa"/>
            <w:vAlign w:val="center"/>
          </w:tcPr>
          <w:p w:rsidR="00E73699" w:rsidRPr="00755316" w:rsidRDefault="00E73699" w:rsidP="00E73699">
            <w:pPr>
              <w:pStyle w:val="Tabletext0"/>
              <w:jc w:val="center"/>
              <w:rPr>
                <w:ins w:id="207" w:author="laptopuser" w:date="2018-08-23T17:43:00Z"/>
              </w:rPr>
            </w:pPr>
            <w:ins w:id="208" w:author="laptopuser" w:date="2018-08-23T17:43:00Z">
              <w:r w:rsidRPr="003301A1">
                <w:rPr>
                  <w:sz w:val="18"/>
                  <w:szCs w:val="18"/>
                </w:rPr>
                <w:t>50.2-50.4 GHz</w:t>
              </w:r>
            </w:ins>
          </w:p>
        </w:tc>
        <w:tc>
          <w:tcPr>
            <w:tcW w:w="1701" w:type="dxa"/>
            <w:vAlign w:val="center"/>
          </w:tcPr>
          <w:p w:rsidR="00E73699" w:rsidRPr="00755316" w:rsidRDefault="00E73699" w:rsidP="00E73699">
            <w:pPr>
              <w:pStyle w:val="Tabletext0"/>
              <w:jc w:val="center"/>
              <w:rPr>
                <w:ins w:id="209" w:author="laptopuser" w:date="2018-08-23T17:43:00Z"/>
              </w:rPr>
            </w:pPr>
            <w:ins w:id="210" w:author="laptopuser" w:date="2018-08-23T17:43:00Z">
              <w:r w:rsidRPr="003301A1">
                <w:rPr>
                  <w:sz w:val="18"/>
                  <w:szCs w:val="18"/>
                </w:rPr>
                <w:t>49.7-50.2 GHz</w:t>
              </w:r>
            </w:ins>
          </w:p>
        </w:tc>
        <w:tc>
          <w:tcPr>
            <w:tcW w:w="1418" w:type="dxa"/>
            <w:vAlign w:val="center"/>
          </w:tcPr>
          <w:p w:rsidR="00E73699" w:rsidRPr="00755316" w:rsidRDefault="00E73699" w:rsidP="00E73699">
            <w:pPr>
              <w:pStyle w:val="Tabletext0"/>
              <w:jc w:val="center"/>
              <w:rPr>
                <w:ins w:id="211" w:author="laptopuser" w:date="2018-08-23T17:43:00Z"/>
              </w:rPr>
            </w:pPr>
            <w:ins w:id="212" w:author="laptopuser" w:date="2018-08-23T17:43:00Z">
              <w:r w:rsidRPr="001B21B3">
                <w:rPr>
                  <w:sz w:val="18"/>
                  <w:szCs w:val="18"/>
                </w:rPr>
                <w:t>Fixed-satellite</w:t>
              </w:r>
              <w:r w:rsidRPr="001B21B3">
                <w:rPr>
                  <w:sz w:val="18"/>
                  <w:szCs w:val="18"/>
                </w:rPr>
                <w:br/>
                <w:t>GSO</w:t>
              </w:r>
              <w:r w:rsidRPr="001B21B3">
                <w:rPr>
                  <w:sz w:val="18"/>
                  <w:szCs w:val="18"/>
                </w:rPr>
                <w:br/>
                <w:t>(E</w:t>
              </w:r>
              <w:r w:rsidRPr="001B21B3">
                <w:rPr>
                  <w:sz w:val="18"/>
                  <w:szCs w:val="18"/>
                </w:rPr>
                <w:noBreakHyphen/>
                <w:t>to</w:t>
              </w:r>
              <w:r w:rsidRPr="001B21B3">
                <w:rPr>
                  <w:sz w:val="18"/>
                  <w:szCs w:val="18"/>
                </w:rPr>
                <w:noBreakHyphen/>
                <w:t>s)</w:t>
              </w:r>
              <w:r w:rsidRPr="001B21B3">
                <w:rPr>
                  <w:rStyle w:val="FootnoteReference"/>
                  <w:szCs w:val="18"/>
                </w:rPr>
                <w:t>4</w:t>
              </w:r>
            </w:ins>
          </w:p>
        </w:tc>
        <w:tc>
          <w:tcPr>
            <w:tcW w:w="4881" w:type="dxa"/>
          </w:tcPr>
          <w:p w:rsidR="00E73699" w:rsidRPr="001B21B3" w:rsidRDefault="00E73699" w:rsidP="00E73699">
            <w:pPr>
              <w:pStyle w:val="Tabletext0"/>
              <w:rPr>
                <w:ins w:id="213" w:author="laptopuser" w:date="2018-08-23T17:43:00Z"/>
                <w:sz w:val="18"/>
                <w:szCs w:val="18"/>
              </w:rPr>
            </w:pPr>
            <w:ins w:id="214" w:author="laptopuser" w:date="2018-08-23T17:43:00Z">
              <w:r w:rsidRPr="001B21B3">
                <w:rPr>
                  <w:sz w:val="18"/>
                  <w:szCs w:val="18"/>
                </w:rPr>
                <w:t xml:space="preserve">For stations brought into use after </w:t>
              </w:r>
              <w:r>
                <w:rPr>
                  <w:sz w:val="18"/>
                  <w:szCs w:val="18"/>
                </w:rPr>
                <w:t>1 January 2021</w:t>
              </w:r>
              <w:r w:rsidRPr="001B21B3">
                <w:rPr>
                  <w:sz w:val="18"/>
                  <w:szCs w:val="18"/>
                </w:rPr>
                <w:t>:</w:t>
              </w:r>
            </w:ins>
          </w:p>
          <w:p w:rsidR="00E73699" w:rsidRPr="001B21B3" w:rsidRDefault="00E73699" w:rsidP="00E73699">
            <w:pPr>
              <w:pStyle w:val="Tabletext0"/>
              <w:rPr>
                <w:ins w:id="215" w:author="laptopuser" w:date="2018-08-23T17:43:00Z"/>
                <w:sz w:val="18"/>
                <w:szCs w:val="18"/>
              </w:rPr>
            </w:pPr>
          </w:p>
          <w:p w:rsidR="00E73699" w:rsidRDefault="00E73699" w:rsidP="00E73699">
            <w:pPr>
              <w:pStyle w:val="Tabletext0"/>
              <w:rPr>
                <w:ins w:id="216" w:author="laptopuser" w:date="2018-08-23T17:43:00Z"/>
                <w:sz w:val="18"/>
                <w:szCs w:val="18"/>
                <w:lang w:val="en-US"/>
              </w:rPr>
            </w:pPr>
            <w:ins w:id="217" w:author="laptopuser" w:date="2018-08-23T17:43:00Z">
              <w:r>
                <w:rPr>
                  <w:sz w:val="18"/>
                  <w:szCs w:val="18"/>
                  <w:lang w:val="en-US"/>
                </w:rPr>
                <w:t>-28</w:t>
              </w:r>
              <w:r w:rsidRPr="001B21B3">
                <w:rPr>
                  <w:sz w:val="18"/>
                  <w:szCs w:val="18"/>
                  <w:lang w:val="en-US"/>
                </w:rPr>
                <w:t xml:space="preserve"> </w:t>
              </w:r>
              <w:r>
                <w:rPr>
                  <w:sz w:val="18"/>
                  <w:szCs w:val="18"/>
                  <w:lang w:val="en-US"/>
                </w:rPr>
                <w:t>dBW in any 2</w:t>
              </w:r>
              <w:r w:rsidRPr="001B21B3">
                <w:rPr>
                  <w:sz w:val="18"/>
                  <w:szCs w:val="18"/>
                  <w:lang w:val="en-US"/>
                </w:rPr>
                <w:t>00 MHz of the EESS (passive) band for earth stations with antenna elevation angles lower than 7</w:t>
              </w:r>
              <w:r>
                <w:rPr>
                  <w:sz w:val="18"/>
                  <w:szCs w:val="18"/>
                  <w:lang w:val="en-US"/>
                </w:rPr>
                <w:t>0</w:t>
              </w:r>
              <w:r w:rsidRPr="001B21B3">
                <w:rPr>
                  <w:sz w:val="18"/>
                  <w:szCs w:val="18"/>
                  <w:lang w:val="en-US"/>
                </w:rPr>
                <w:t>°</w:t>
              </w:r>
              <w:del w:id="218" w:author="Houts, Jacquelynne (GRC-MSC0)" w:date="2018-09-14T08:32:00Z">
                <w:r w:rsidRPr="001B21B3">
                  <w:rPr>
                    <w:sz w:val="18"/>
                    <w:lang w:val="en-US"/>
                    <w:rPrChange w:id="219" w:author="NASA-BAK" w:date="2018-09-14T16:04:00Z">
                      <w:rPr>
                        <w:sz w:val="18"/>
                        <w:highlight w:val="cyan"/>
                        <w:lang w:val="en-US"/>
                      </w:rPr>
                    </w:rPrChange>
                  </w:rPr>
                  <w:delText>)</w:delText>
                </w:r>
              </w:del>
            </w:ins>
          </w:p>
          <w:p w:rsidR="00E73699" w:rsidRPr="001B21B3" w:rsidRDefault="00E73699" w:rsidP="00E73699">
            <w:pPr>
              <w:pStyle w:val="Tabletext0"/>
              <w:rPr>
                <w:ins w:id="220" w:author="laptopuser" w:date="2018-08-23T17:43:00Z"/>
                <w:sz w:val="18"/>
                <w:szCs w:val="18"/>
                <w:vertAlign w:val="superscript"/>
                <w:lang w:val="en-US"/>
              </w:rPr>
            </w:pPr>
          </w:p>
          <w:p w:rsidR="00E73699" w:rsidRPr="00755316" w:rsidRDefault="00E73699" w:rsidP="00E73699">
            <w:pPr>
              <w:pStyle w:val="Tabletext0"/>
              <w:rPr>
                <w:ins w:id="221" w:author="laptopuser" w:date="2018-08-23T17:43:00Z"/>
              </w:rPr>
            </w:pPr>
            <w:ins w:id="222" w:author="laptopuser" w:date="2018-08-23T17:43:00Z">
              <w:r w:rsidRPr="001B21B3">
                <w:rPr>
                  <w:sz w:val="18"/>
                  <w:szCs w:val="18"/>
                  <w:lang w:val="en-US"/>
                </w:rPr>
                <w:t>-</w:t>
              </w:r>
              <w:r>
                <w:rPr>
                  <w:sz w:val="18"/>
                  <w:szCs w:val="18"/>
                  <w:lang w:val="en-US"/>
                </w:rPr>
                <w:t>70 dBW in any 2</w:t>
              </w:r>
              <w:r w:rsidRPr="001B21B3">
                <w:rPr>
                  <w:sz w:val="18"/>
                  <w:szCs w:val="18"/>
                  <w:lang w:val="en-US"/>
                </w:rPr>
                <w:t xml:space="preserve">00 MHz of the EESS (passive) band for earth stations with antenna elevation angles equal or higher than </w:t>
              </w:r>
              <w:r>
                <w:rPr>
                  <w:sz w:val="18"/>
                  <w:szCs w:val="18"/>
                  <w:lang w:val="en-US"/>
                </w:rPr>
                <w:t>70</w:t>
              </w:r>
              <w:r w:rsidRPr="001B21B3">
                <w:rPr>
                  <w:sz w:val="18"/>
                  <w:szCs w:val="18"/>
                  <w:lang w:val="en-US"/>
                </w:rPr>
                <w:t>°</w:t>
              </w:r>
            </w:ins>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t>50.2-50.4 GHz</w:t>
            </w:r>
          </w:p>
        </w:tc>
        <w:tc>
          <w:tcPr>
            <w:tcW w:w="1701" w:type="dxa"/>
            <w:vAlign w:val="center"/>
          </w:tcPr>
          <w:p w:rsidR="00E73699" w:rsidRPr="00755316" w:rsidRDefault="00E73699" w:rsidP="00E73699">
            <w:pPr>
              <w:pStyle w:val="Tabletext0"/>
              <w:jc w:val="center"/>
            </w:pPr>
            <w:r w:rsidRPr="00755316">
              <w:t>50.4-50.9 GHz</w:t>
            </w:r>
          </w:p>
        </w:tc>
        <w:tc>
          <w:tcPr>
            <w:tcW w:w="1418" w:type="dxa"/>
            <w:vAlign w:val="center"/>
          </w:tcPr>
          <w:p w:rsidR="00E73699" w:rsidRPr="00755316" w:rsidRDefault="00E73699" w:rsidP="00E73699">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E73699" w:rsidRPr="00755316" w:rsidRDefault="00E73699" w:rsidP="00E73699">
            <w:pPr>
              <w:pStyle w:val="Tabletext0"/>
            </w:pPr>
            <w:r w:rsidRPr="00755316">
              <w:t>For stations brought into use after the date of entry into force of the Final Acts of WRC</w:t>
            </w:r>
            <w:r w:rsidRPr="00755316">
              <w:noBreakHyphen/>
              <w:t>07:</w:t>
            </w:r>
          </w:p>
          <w:p w:rsidR="00E73699" w:rsidRPr="00755316" w:rsidRDefault="00E73699" w:rsidP="00E73699">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E73699" w:rsidRPr="00755316" w:rsidRDefault="00E73699" w:rsidP="00E73699">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E73699" w:rsidRPr="00755316" w:rsidTr="00E73699">
        <w:trPr>
          <w:cantSplit/>
          <w:jc w:val="center"/>
          <w:ins w:id="223" w:author="laptopuser" w:date="2018-08-23T17:44:00Z"/>
        </w:trPr>
        <w:tc>
          <w:tcPr>
            <w:tcW w:w="1696" w:type="dxa"/>
            <w:vAlign w:val="center"/>
          </w:tcPr>
          <w:p w:rsidR="00E73699" w:rsidRPr="00755316" w:rsidRDefault="00E73699" w:rsidP="00E73699">
            <w:pPr>
              <w:pStyle w:val="Tabletext0"/>
              <w:jc w:val="center"/>
              <w:rPr>
                <w:ins w:id="224" w:author="laptopuser" w:date="2018-08-23T17:44:00Z"/>
              </w:rPr>
            </w:pPr>
            <w:ins w:id="225" w:author="laptopuser" w:date="2018-08-23T17:44:00Z">
              <w:r w:rsidRPr="003301A1">
                <w:rPr>
                  <w:sz w:val="18"/>
                  <w:szCs w:val="18"/>
                </w:rPr>
                <w:t>50.2-50.4 GHz</w:t>
              </w:r>
            </w:ins>
          </w:p>
        </w:tc>
        <w:tc>
          <w:tcPr>
            <w:tcW w:w="1701" w:type="dxa"/>
            <w:vAlign w:val="center"/>
          </w:tcPr>
          <w:p w:rsidR="00E73699" w:rsidRPr="00755316" w:rsidRDefault="00E73699" w:rsidP="00E73699">
            <w:pPr>
              <w:pStyle w:val="Tabletext0"/>
              <w:jc w:val="center"/>
              <w:rPr>
                <w:ins w:id="226" w:author="laptopuser" w:date="2018-08-23T17:44:00Z"/>
              </w:rPr>
            </w:pPr>
            <w:ins w:id="227" w:author="laptopuser" w:date="2018-08-23T17:44:00Z">
              <w:r w:rsidRPr="003301A1">
                <w:rPr>
                  <w:sz w:val="18"/>
                  <w:szCs w:val="18"/>
                </w:rPr>
                <w:t>50.4-50.9 GHz</w:t>
              </w:r>
            </w:ins>
          </w:p>
        </w:tc>
        <w:tc>
          <w:tcPr>
            <w:tcW w:w="1418" w:type="dxa"/>
            <w:vAlign w:val="center"/>
          </w:tcPr>
          <w:p w:rsidR="00E73699" w:rsidRPr="00755316" w:rsidRDefault="00E73699" w:rsidP="00E73699">
            <w:pPr>
              <w:pStyle w:val="Tabletext0"/>
              <w:jc w:val="center"/>
              <w:rPr>
                <w:ins w:id="228" w:author="laptopuser" w:date="2018-08-23T17:44:00Z"/>
              </w:rPr>
            </w:pPr>
            <w:ins w:id="229" w:author="laptopuser" w:date="2018-08-23T17:44:00Z">
              <w:r w:rsidRPr="003301A1">
                <w:rPr>
                  <w:sz w:val="18"/>
                  <w:szCs w:val="18"/>
                </w:rPr>
                <w:t>Fixed-satellite</w:t>
              </w:r>
              <w:r w:rsidRPr="00B93F6A">
                <w:rPr>
                  <w:sz w:val="18"/>
                  <w:szCs w:val="18"/>
                </w:rPr>
                <w:br/>
              </w:r>
              <w:r w:rsidRPr="003301A1">
                <w:rPr>
                  <w:sz w:val="18"/>
                  <w:szCs w:val="18"/>
                </w:rPr>
                <w:t>non-GSO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E73699" w:rsidRPr="003301A1" w:rsidRDefault="00E73699" w:rsidP="00E73699">
            <w:pPr>
              <w:pStyle w:val="Tabletext0"/>
              <w:rPr>
                <w:ins w:id="230" w:author="laptopuser" w:date="2018-08-23T17:44:00Z"/>
                <w:sz w:val="18"/>
                <w:szCs w:val="18"/>
              </w:rPr>
            </w:pPr>
            <w:ins w:id="231" w:author="laptopuser" w:date="2018-08-23T17:44:00Z">
              <w:r w:rsidRPr="003301A1">
                <w:rPr>
                  <w:sz w:val="18"/>
                  <w:szCs w:val="18"/>
                </w:rPr>
                <w:t>For stations brought into use after the date of entry into force of the Final Acts of WRC</w:t>
              </w:r>
              <w:r w:rsidRPr="003301A1">
                <w:rPr>
                  <w:sz w:val="18"/>
                  <w:szCs w:val="18"/>
                </w:rPr>
                <w:noBreakHyphen/>
                <w:t>19:</w:t>
              </w:r>
            </w:ins>
          </w:p>
          <w:p w:rsidR="00E73699" w:rsidRPr="00755316" w:rsidRDefault="00E73699" w:rsidP="00E73699">
            <w:pPr>
              <w:pStyle w:val="Tabletext0"/>
              <w:rPr>
                <w:ins w:id="232" w:author="laptopuser" w:date="2018-08-23T17:44:00Z"/>
              </w:rPr>
            </w:pPr>
            <w:ins w:id="233" w:author="laptopuser" w:date="2018-08-23T17:44:00Z">
              <w:r>
                <w:rPr>
                  <w:sz w:val="18"/>
                  <w:szCs w:val="18"/>
                </w:rPr>
                <w:t xml:space="preserve">-58 dBW </w:t>
              </w:r>
              <w:r w:rsidRPr="00B93F6A">
                <w:rPr>
                  <w:sz w:val="18"/>
                  <w:szCs w:val="18"/>
                </w:rPr>
                <w:t>into the 200 MHz of the EESS (passive) band</w:t>
              </w:r>
            </w:ins>
          </w:p>
        </w:tc>
      </w:tr>
      <w:tr w:rsidR="00E73699" w:rsidRPr="00755316" w:rsidTr="00E73699">
        <w:trPr>
          <w:cantSplit/>
          <w:jc w:val="center"/>
          <w:ins w:id="234" w:author="laptopuser" w:date="2018-08-23T17:44:00Z"/>
        </w:trPr>
        <w:tc>
          <w:tcPr>
            <w:tcW w:w="1696" w:type="dxa"/>
            <w:vAlign w:val="center"/>
          </w:tcPr>
          <w:p w:rsidR="00E73699" w:rsidRPr="00755316" w:rsidRDefault="00E73699" w:rsidP="00E73699">
            <w:pPr>
              <w:pStyle w:val="Tabletext0"/>
              <w:jc w:val="center"/>
              <w:rPr>
                <w:ins w:id="235" w:author="laptopuser" w:date="2018-08-23T17:44:00Z"/>
              </w:rPr>
            </w:pPr>
            <w:ins w:id="236" w:author="laptopuser" w:date="2018-08-23T17:44:00Z">
              <w:r w:rsidRPr="003301A1">
                <w:rPr>
                  <w:sz w:val="18"/>
                  <w:szCs w:val="18"/>
                </w:rPr>
                <w:t>50.2-50.4 GHz</w:t>
              </w:r>
            </w:ins>
          </w:p>
        </w:tc>
        <w:tc>
          <w:tcPr>
            <w:tcW w:w="1701" w:type="dxa"/>
            <w:vAlign w:val="center"/>
          </w:tcPr>
          <w:p w:rsidR="00E73699" w:rsidRPr="00755316" w:rsidRDefault="00E73699" w:rsidP="00E73699">
            <w:pPr>
              <w:pStyle w:val="Tabletext0"/>
              <w:jc w:val="center"/>
              <w:rPr>
                <w:ins w:id="237" w:author="laptopuser" w:date="2018-08-23T17:44:00Z"/>
              </w:rPr>
            </w:pPr>
            <w:ins w:id="238" w:author="laptopuser" w:date="2018-08-23T17:44:00Z">
              <w:r w:rsidRPr="003301A1">
                <w:rPr>
                  <w:sz w:val="18"/>
                  <w:szCs w:val="18"/>
                </w:rPr>
                <w:t>50.4-50.9 GHz</w:t>
              </w:r>
            </w:ins>
          </w:p>
        </w:tc>
        <w:tc>
          <w:tcPr>
            <w:tcW w:w="1418" w:type="dxa"/>
            <w:vAlign w:val="center"/>
          </w:tcPr>
          <w:p w:rsidR="00E73699" w:rsidRPr="00755316" w:rsidRDefault="00E73699" w:rsidP="00E73699">
            <w:pPr>
              <w:pStyle w:val="Tabletext0"/>
              <w:jc w:val="center"/>
              <w:rPr>
                <w:ins w:id="239" w:author="laptopuser" w:date="2018-08-23T17:44:00Z"/>
              </w:rPr>
            </w:pPr>
            <w:ins w:id="240" w:author="laptopuser" w:date="2018-08-23T17:44:00Z">
              <w:r w:rsidRPr="003301A1">
                <w:rPr>
                  <w:sz w:val="18"/>
                  <w:szCs w:val="18"/>
                </w:rPr>
                <w:t>Fixed-satellite</w:t>
              </w:r>
              <w:r w:rsidRPr="00B93F6A">
                <w:rPr>
                  <w:sz w:val="18"/>
                  <w:szCs w:val="18"/>
                </w:rPr>
                <w:br/>
              </w:r>
              <w:r w:rsidRPr="003301A1">
                <w:rPr>
                  <w:sz w:val="18"/>
                  <w:szCs w:val="18"/>
                </w:rPr>
                <w:t>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E73699" w:rsidRPr="001B21B3" w:rsidRDefault="00E73699" w:rsidP="00E73699">
            <w:pPr>
              <w:pStyle w:val="Tabletext0"/>
              <w:rPr>
                <w:ins w:id="241" w:author="laptopuser" w:date="2018-08-23T17:44:00Z"/>
                <w:sz w:val="18"/>
                <w:szCs w:val="18"/>
              </w:rPr>
            </w:pPr>
            <w:ins w:id="242" w:author="laptopuser" w:date="2018-08-23T17:44:00Z">
              <w:r w:rsidRPr="001B21B3">
                <w:rPr>
                  <w:sz w:val="18"/>
                  <w:szCs w:val="18"/>
                </w:rPr>
                <w:t xml:space="preserve">For stations brought into use after </w:t>
              </w:r>
              <w:r>
                <w:rPr>
                  <w:sz w:val="18"/>
                  <w:szCs w:val="18"/>
                </w:rPr>
                <w:t>1 January 2021</w:t>
              </w:r>
              <w:r w:rsidRPr="001B21B3">
                <w:rPr>
                  <w:sz w:val="18"/>
                  <w:szCs w:val="18"/>
                </w:rPr>
                <w:t>:</w:t>
              </w:r>
            </w:ins>
          </w:p>
          <w:p w:rsidR="00E73699" w:rsidRPr="001B21B3" w:rsidRDefault="00E73699" w:rsidP="00E73699">
            <w:pPr>
              <w:pStyle w:val="Tabletext0"/>
              <w:rPr>
                <w:ins w:id="243" w:author="laptopuser" w:date="2018-08-23T17:44:00Z"/>
                <w:sz w:val="18"/>
                <w:szCs w:val="18"/>
              </w:rPr>
            </w:pPr>
          </w:p>
          <w:p w:rsidR="00E73699" w:rsidRDefault="00E73699" w:rsidP="00E73699">
            <w:pPr>
              <w:pStyle w:val="Tabletext0"/>
              <w:rPr>
                <w:ins w:id="244" w:author="laptopuser" w:date="2018-08-23T17:44:00Z"/>
                <w:sz w:val="18"/>
                <w:szCs w:val="18"/>
                <w:lang w:val="en-US"/>
              </w:rPr>
            </w:pPr>
            <w:ins w:id="245" w:author="laptopuser" w:date="2018-08-23T17:44:00Z">
              <w:r>
                <w:rPr>
                  <w:sz w:val="18"/>
                  <w:szCs w:val="18"/>
                  <w:lang w:val="en-US"/>
                </w:rPr>
                <w:t>-28</w:t>
              </w:r>
              <w:r w:rsidRPr="001B21B3">
                <w:rPr>
                  <w:sz w:val="18"/>
                  <w:szCs w:val="18"/>
                  <w:lang w:val="en-US"/>
                </w:rPr>
                <w:t xml:space="preserve"> </w:t>
              </w:r>
              <w:r>
                <w:rPr>
                  <w:sz w:val="18"/>
                  <w:szCs w:val="18"/>
                  <w:lang w:val="en-US"/>
                </w:rPr>
                <w:t>dBW in any 2</w:t>
              </w:r>
              <w:r w:rsidRPr="001B21B3">
                <w:rPr>
                  <w:sz w:val="18"/>
                  <w:szCs w:val="18"/>
                  <w:lang w:val="en-US"/>
                </w:rPr>
                <w:t>00 MHz of the EESS (passive) band for earth stations with antenna elevation angles lower than 7</w:t>
              </w:r>
              <w:r>
                <w:rPr>
                  <w:sz w:val="18"/>
                  <w:szCs w:val="18"/>
                  <w:lang w:val="en-US"/>
                </w:rPr>
                <w:t>0</w:t>
              </w:r>
              <w:r w:rsidRPr="001B21B3">
                <w:rPr>
                  <w:sz w:val="18"/>
                  <w:szCs w:val="18"/>
                  <w:lang w:val="en-US"/>
                </w:rPr>
                <w:t>°</w:t>
              </w:r>
              <w:del w:id="246" w:author="Houts, Jacquelynne (GRC-MSC0)" w:date="2018-09-14T08:32:00Z">
                <w:r w:rsidRPr="001B21B3">
                  <w:rPr>
                    <w:sz w:val="18"/>
                    <w:lang w:val="en-US"/>
                    <w:rPrChange w:id="247" w:author="NASA-BAK" w:date="2018-09-14T16:04:00Z">
                      <w:rPr>
                        <w:sz w:val="18"/>
                        <w:highlight w:val="cyan"/>
                        <w:lang w:val="en-US"/>
                      </w:rPr>
                    </w:rPrChange>
                  </w:rPr>
                  <w:delText>)</w:delText>
                </w:r>
              </w:del>
            </w:ins>
          </w:p>
          <w:p w:rsidR="00E73699" w:rsidRPr="001B21B3" w:rsidRDefault="00E73699" w:rsidP="00E73699">
            <w:pPr>
              <w:pStyle w:val="Tabletext0"/>
              <w:rPr>
                <w:ins w:id="248" w:author="laptopuser" w:date="2018-08-23T17:44:00Z"/>
                <w:sz w:val="18"/>
                <w:szCs w:val="18"/>
                <w:vertAlign w:val="superscript"/>
                <w:lang w:val="en-US"/>
              </w:rPr>
            </w:pPr>
          </w:p>
          <w:p w:rsidR="00E73699" w:rsidRPr="00755316" w:rsidRDefault="00E73699" w:rsidP="00E73699">
            <w:pPr>
              <w:pStyle w:val="Tabletext0"/>
              <w:rPr>
                <w:ins w:id="249" w:author="laptopuser" w:date="2018-08-23T17:44:00Z"/>
              </w:rPr>
            </w:pPr>
            <w:ins w:id="250" w:author="laptopuser" w:date="2018-08-23T17:44:00Z">
              <w:r w:rsidRPr="001B21B3">
                <w:rPr>
                  <w:sz w:val="18"/>
                  <w:szCs w:val="18"/>
                  <w:lang w:val="en-US"/>
                </w:rPr>
                <w:t>-</w:t>
              </w:r>
              <w:r>
                <w:rPr>
                  <w:sz w:val="18"/>
                  <w:szCs w:val="18"/>
                  <w:lang w:val="en-US"/>
                </w:rPr>
                <w:t>70 dBW in any 2</w:t>
              </w:r>
              <w:r w:rsidRPr="001B21B3">
                <w:rPr>
                  <w:sz w:val="18"/>
                  <w:szCs w:val="18"/>
                  <w:lang w:val="en-US"/>
                </w:rPr>
                <w:t xml:space="preserve">00 MHz of the EESS (passive) band for earth stations with antenna elevation angles equal or higher than </w:t>
              </w:r>
              <w:r>
                <w:rPr>
                  <w:sz w:val="18"/>
                  <w:szCs w:val="18"/>
                  <w:lang w:val="en-US"/>
                </w:rPr>
                <w:t>70</w:t>
              </w:r>
              <w:r w:rsidRPr="001B21B3">
                <w:rPr>
                  <w:sz w:val="18"/>
                  <w:szCs w:val="18"/>
                  <w:lang w:val="en-US"/>
                </w:rPr>
                <w:t>°</w:t>
              </w:r>
            </w:ins>
          </w:p>
        </w:tc>
      </w:tr>
      <w:tr w:rsidR="00E73699" w:rsidRPr="00755316" w:rsidTr="00E73699">
        <w:trPr>
          <w:cantSplit/>
          <w:jc w:val="center"/>
        </w:trPr>
        <w:tc>
          <w:tcPr>
            <w:tcW w:w="1696" w:type="dxa"/>
            <w:tcBorders>
              <w:bottom w:val="single" w:sz="4" w:space="0" w:color="auto"/>
            </w:tcBorders>
            <w:vAlign w:val="center"/>
          </w:tcPr>
          <w:p w:rsidR="00E73699" w:rsidRPr="00755316" w:rsidRDefault="00E73699" w:rsidP="00E73699">
            <w:pPr>
              <w:pStyle w:val="Tabletext0"/>
              <w:jc w:val="center"/>
            </w:pPr>
            <w:r w:rsidRPr="00755316">
              <w:t>52.6-54.25 GHz</w:t>
            </w:r>
          </w:p>
        </w:tc>
        <w:tc>
          <w:tcPr>
            <w:tcW w:w="1701" w:type="dxa"/>
            <w:tcBorders>
              <w:bottom w:val="single" w:sz="4" w:space="0" w:color="auto"/>
            </w:tcBorders>
            <w:vAlign w:val="center"/>
          </w:tcPr>
          <w:p w:rsidR="00E73699" w:rsidRPr="00755316" w:rsidRDefault="00E73699" w:rsidP="00E73699">
            <w:pPr>
              <w:pStyle w:val="Tabletext0"/>
              <w:jc w:val="center"/>
            </w:pPr>
            <w:r w:rsidRPr="00755316">
              <w:t>51.4-52.6 GHz</w:t>
            </w:r>
          </w:p>
        </w:tc>
        <w:tc>
          <w:tcPr>
            <w:tcW w:w="1418" w:type="dxa"/>
            <w:tcBorders>
              <w:bottom w:val="single" w:sz="4" w:space="0" w:color="auto"/>
            </w:tcBorders>
            <w:vAlign w:val="center"/>
          </w:tcPr>
          <w:p w:rsidR="00E73699" w:rsidRPr="00755316" w:rsidRDefault="00E73699" w:rsidP="00E73699">
            <w:pPr>
              <w:pStyle w:val="Tabletext0"/>
              <w:jc w:val="center"/>
            </w:pPr>
            <w:r w:rsidRPr="00755316">
              <w:t>Fixed</w:t>
            </w:r>
          </w:p>
        </w:tc>
        <w:tc>
          <w:tcPr>
            <w:tcW w:w="4881" w:type="dxa"/>
            <w:tcBorders>
              <w:bottom w:val="single" w:sz="4" w:space="0" w:color="auto"/>
            </w:tcBorders>
          </w:tcPr>
          <w:p w:rsidR="00E73699" w:rsidRPr="00755316" w:rsidRDefault="00E73699" w:rsidP="00E73699">
            <w:pPr>
              <w:pStyle w:val="Tabletext0"/>
            </w:pPr>
            <w:r w:rsidRPr="00755316">
              <w:t>For stations brought into use after the date of entry into force of the Final Acts of WRC</w:t>
            </w:r>
            <w:r w:rsidRPr="00755316">
              <w:noBreakHyphen/>
              <w:t>07:</w:t>
            </w:r>
          </w:p>
          <w:p w:rsidR="00E73699" w:rsidRPr="00755316" w:rsidRDefault="00E73699" w:rsidP="00E73699">
            <w:pPr>
              <w:pStyle w:val="Tabletext0"/>
            </w:pPr>
            <w:r w:rsidRPr="00755316">
              <w:t>−33 dBW in any 100 MHz of the EESS (passive) band</w:t>
            </w:r>
          </w:p>
        </w:tc>
      </w:tr>
      <w:tr w:rsidR="00E73699" w:rsidRPr="00755316" w:rsidTr="00E73699">
        <w:trPr>
          <w:cantSplit/>
          <w:jc w:val="center"/>
        </w:trPr>
        <w:tc>
          <w:tcPr>
            <w:tcW w:w="9696" w:type="dxa"/>
            <w:gridSpan w:val="4"/>
            <w:tcBorders>
              <w:top w:val="single" w:sz="4" w:space="0" w:color="auto"/>
              <w:left w:val="nil"/>
              <w:bottom w:val="nil"/>
              <w:right w:val="nil"/>
            </w:tcBorders>
          </w:tcPr>
          <w:p w:rsidR="00E73699" w:rsidRPr="00755316" w:rsidRDefault="00E73699" w:rsidP="00E73699">
            <w:pPr>
              <w:pStyle w:val="Tablelegend"/>
              <w:tabs>
                <w:tab w:val="clear" w:pos="567"/>
                <w:tab w:val="left" w:pos="566"/>
              </w:tabs>
            </w:pPr>
            <w:r w:rsidRPr="00755316">
              <w:rPr>
                <w:vertAlign w:val="superscript"/>
              </w:rPr>
              <w:t>1</w:t>
            </w:r>
            <w:r w:rsidRPr="00755316">
              <w:tab/>
              <w:t>The unwanted emission power level is to be understood here as the level measured at the antenna port.</w:t>
            </w:r>
          </w:p>
          <w:p w:rsidR="00E73699" w:rsidRPr="00755316" w:rsidRDefault="00E73699" w:rsidP="00E73699">
            <w:pPr>
              <w:pStyle w:val="Tablelegend"/>
              <w:tabs>
                <w:tab w:val="clear" w:pos="567"/>
                <w:tab w:val="left" w:pos="566"/>
              </w:tabs>
            </w:pPr>
            <w:r w:rsidRPr="00755316">
              <w:rPr>
                <w:vertAlign w:val="superscript"/>
              </w:rPr>
              <w:t>2</w:t>
            </w:r>
            <w:r w:rsidRPr="00755316">
              <w:rPr>
                <w:vertAlign w:val="superscript"/>
              </w:rPr>
              <w:tab/>
            </w:r>
            <w:r w:rsidRPr="00755316">
              <w:t>This limit does not apply to mobile stations in the IMT systems for which the notification information has been received by the Radiocommunication Bureau by 28</w:t>
            </w:r>
            <w:r w:rsidRPr="00755316">
              <w:rPr>
                <w:lang w:eastAsia="ja-JP"/>
              </w:rPr>
              <w:t> </w:t>
            </w:r>
            <w:r w:rsidRPr="00755316">
              <w:t>November</w:t>
            </w:r>
            <w:r w:rsidRPr="00755316">
              <w:rPr>
                <w:lang w:eastAsia="ja-JP"/>
              </w:rPr>
              <w:t> </w:t>
            </w:r>
            <w:r w:rsidRPr="00755316">
              <w:t>2015. For those systems, −60</w:t>
            </w:r>
            <w:r w:rsidRPr="00755316">
              <w:rPr>
                <w:lang w:eastAsia="ja-JP"/>
              </w:rPr>
              <w:t> </w:t>
            </w:r>
            <w:r w:rsidRPr="00755316">
              <w:t>dBW/27</w:t>
            </w:r>
            <w:r w:rsidRPr="00755316">
              <w:rPr>
                <w:lang w:eastAsia="ja-JP"/>
              </w:rPr>
              <w:t> </w:t>
            </w:r>
            <w:r w:rsidRPr="00755316">
              <w:t>MHz applies as the recommended value</w:t>
            </w:r>
            <w:r w:rsidRPr="00755316">
              <w:rPr>
                <w:lang w:eastAsia="ja-JP"/>
              </w:rPr>
              <w:t>.</w:t>
            </w:r>
          </w:p>
          <w:p w:rsidR="00E73699" w:rsidRPr="00755316" w:rsidRDefault="00E73699" w:rsidP="00E73699">
            <w:pPr>
              <w:pStyle w:val="Tablelegend"/>
              <w:tabs>
                <w:tab w:val="clear" w:pos="567"/>
                <w:tab w:val="left" w:pos="566"/>
              </w:tabs>
              <w:rPr>
                <w:lang w:eastAsia="ja-JP"/>
              </w:rPr>
            </w:pPr>
            <w:r w:rsidRPr="00755316">
              <w:rPr>
                <w:vertAlign w:val="superscript"/>
              </w:rPr>
              <w:t>3</w:t>
            </w:r>
            <w:r w:rsidRPr="00755316">
              <w:rPr>
                <w:vertAlign w:val="superscript"/>
              </w:rPr>
              <w:tab/>
            </w:r>
            <w:r w:rsidRPr="00755316">
              <w:t>The unwanted emission power level is to be understood here as the level measured with the mobile station transmitting at an average output power of 15 dBm</w:t>
            </w:r>
            <w:r w:rsidRPr="00755316">
              <w:rPr>
                <w:lang w:eastAsia="ja-JP"/>
              </w:rPr>
              <w:t>.</w:t>
            </w:r>
          </w:p>
          <w:p w:rsidR="00E73699" w:rsidRPr="00755316" w:rsidRDefault="00E73699" w:rsidP="00E73699">
            <w:pPr>
              <w:pStyle w:val="Tablelegend"/>
              <w:tabs>
                <w:tab w:val="clear" w:pos="567"/>
                <w:tab w:val="left" w:pos="566"/>
              </w:tabs>
            </w:pPr>
            <w:r w:rsidRPr="00755316">
              <w:rPr>
                <w:vertAlign w:val="superscript"/>
              </w:rPr>
              <w:t>4</w:t>
            </w:r>
            <w:r w:rsidRPr="00755316">
              <w:tab/>
              <w:t>The limits apply under clear-sky conditions. During fading conditions, the limits may be exceeded by earth stations when using uplink power control.</w:t>
            </w:r>
          </w:p>
        </w:tc>
      </w:tr>
    </w:tbl>
    <w:p w:rsidR="00E73699" w:rsidRDefault="00E73699" w:rsidP="00E73699"/>
    <w:p w:rsidR="00E73699" w:rsidRDefault="00E73699" w:rsidP="00E73699">
      <w:pPr>
        <w:pStyle w:val="Reasons"/>
      </w:pPr>
      <w:r w:rsidRPr="00EC6477">
        <w:rPr>
          <w:b/>
        </w:rPr>
        <w:t>Reasons:</w:t>
      </w:r>
      <w:r w:rsidRPr="00EC6477">
        <w:tab/>
      </w:r>
      <w:r w:rsidR="00632BAC" w:rsidRPr="00EC6477">
        <w:t>Studies have shown that GSO FSS systems alone cause exceedance the EESS (passive) protection criteria and that in order to allow the aggregate interference from both GSO and NGSO FSS earth stations emission to meet this criteria modifications to the unwanted emission limits for both GSO and NGSO FSS systems are needed.</w:t>
      </w:r>
      <w:r w:rsidR="00632BAC">
        <w:t xml:space="preserve"> </w:t>
      </w:r>
    </w:p>
    <w:p w:rsidR="00E73699" w:rsidRDefault="00632BAC" w:rsidP="00E73699">
      <w:pPr>
        <w:pStyle w:val="Proposal"/>
      </w:pPr>
      <w:r>
        <w:br w:type="page"/>
      </w:r>
      <w:r w:rsidR="00E73699" w:rsidRPr="00EC6477">
        <w:t>ADD</w:t>
      </w:r>
      <w:r w:rsidR="00E73699" w:rsidRPr="00EC6477">
        <w:tab/>
        <w:t>USA/1.6/1</w:t>
      </w:r>
      <w:r w:rsidRPr="00EC6477">
        <w:t>2</w:t>
      </w:r>
    </w:p>
    <w:p w:rsidR="00E73699" w:rsidRDefault="00E73699" w:rsidP="00E73699">
      <w:pPr>
        <w:pStyle w:val="ResNo"/>
      </w:pPr>
      <w:r>
        <w:t>Draft New Resolution [USA-A16]</w:t>
      </w:r>
    </w:p>
    <w:p w:rsidR="00E73699" w:rsidRPr="008F5441" w:rsidRDefault="00E73699" w:rsidP="00E73699">
      <w:pPr>
        <w:keepNext/>
        <w:keepLines/>
        <w:spacing w:before="240"/>
        <w:jc w:val="center"/>
        <w:rPr>
          <w:rFonts w:ascii="Times New Roman Bold" w:hAnsi="Times New Roman Bold"/>
          <w:b/>
          <w:sz w:val="28"/>
        </w:rPr>
      </w:pPr>
      <w:bookmarkStart w:id="251" w:name="_Toc327364511"/>
      <w:bookmarkStart w:id="252" w:name="_Toc450048777"/>
      <w:r w:rsidRPr="008F5441">
        <w:rPr>
          <w:rFonts w:ascii="Times New Roman Bold" w:hAnsi="Times New Roman Bold"/>
          <w:b/>
          <w:sz w:val="28"/>
        </w:rPr>
        <w:t xml:space="preserve">Protection of geostationary satellite networks from the aggregate equivalent power flux-density produced by non-geostationary satellite networks and systems in the </w:t>
      </w:r>
      <w:r w:rsidRPr="008F5441">
        <w:rPr>
          <w:rFonts w:ascii="Times New Roman Bold" w:hAnsi="Times New Roman Bold"/>
          <w:b/>
          <w:sz w:val="28"/>
          <w:lang w:eastAsia="zh-CN"/>
        </w:rPr>
        <w:t xml:space="preserve">37.5-39.5 GHz, 39.5-42.5 GHz, 47.2-50.2 GHz, and 50.4-51.4 GHz </w:t>
      </w:r>
      <w:r w:rsidRPr="008F5441">
        <w:rPr>
          <w:rFonts w:ascii="Times New Roman Bold" w:hAnsi="Times New Roman Bold"/>
          <w:b/>
          <w:sz w:val="28"/>
        </w:rPr>
        <w:t>frequency band</w:t>
      </w:r>
      <w:bookmarkEnd w:id="251"/>
      <w:bookmarkEnd w:id="252"/>
      <w:r w:rsidRPr="008F5441">
        <w:rPr>
          <w:rFonts w:ascii="Times New Roman Bold" w:hAnsi="Times New Roman Bold"/>
          <w:b/>
          <w:sz w:val="28"/>
        </w:rPr>
        <w:t>s</w:t>
      </w:r>
    </w:p>
    <w:p w:rsidR="00E73699" w:rsidRPr="008F5441" w:rsidRDefault="00E73699" w:rsidP="00E73699">
      <w:pPr>
        <w:spacing w:before="280"/>
      </w:pPr>
      <w:r w:rsidRPr="008F5441">
        <w:t>The World Radiocommunication Conference (2019),</w:t>
      </w:r>
    </w:p>
    <w:p w:rsidR="00E73699" w:rsidRPr="008F5441" w:rsidRDefault="00E73699" w:rsidP="00E73699">
      <w:pPr>
        <w:keepNext/>
        <w:keepLines/>
        <w:spacing w:before="160"/>
        <w:ind w:left="1134"/>
        <w:rPr>
          <w:i/>
        </w:rPr>
      </w:pPr>
      <w:r w:rsidRPr="008F5441">
        <w:rPr>
          <w:i/>
        </w:rPr>
        <w:t>considering</w:t>
      </w:r>
    </w:p>
    <w:p w:rsidR="00E73699" w:rsidRPr="008F5441" w:rsidRDefault="00E73699" w:rsidP="00E73699">
      <w:pPr>
        <w:rPr>
          <w:color w:val="000000"/>
        </w:rPr>
      </w:pPr>
      <w:r w:rsidRPr="008F5441">
        <w:rPr>
          <w:i/>
          <w:color w:val="000000"/>
        </w:rPr>
        <w:t>a)</w:t>
      </w:r>
      <w:r w:rsidRPr="008F5441">
        <w:rPr>
          <w:color w:val="000000"/>
        </w:rPr>
        <w:tab/>
        <w:t xml:space="preserve">that the frequency bands </w:t>
      </w:r>
      <w:r w:rsidRPr="008F5441">
        <w:rPr>
          <w:lang w:eastAsia="zh-CN"/>
        </w:rPr>
        <w:t xml:space="preserve">37.5-39.5, 39.5-42.5, 47.2-50.2 (Earth-to-space), and 50.4-51.4 GHz </w:t>
      </w:r>
      <w:r w:rsidRPr="008F5441">
        <w:rPr>
          <w:color w:val="000000"/>
        </w:rPr>
        <w:t xml:space="preserve">are allocated, </w:t>
      </w:r>
      <w:r w:rsidRPr="008F5441">
        <w:rPr>
          <w:i/>
          <w:color w:val="000000"/>
        </w:rPr>
        <w:t>inter alia</w:t>
      </w:r>
      <w:r w:rsidRPr="008F5441">
        <w:rPr>
          <w:color w:val="000000"/>
        </w:rPr>
        <w:t>, on a primary basis to the fixed-satellite service (FSS) in all Regions;</w:t>
      </w:r>
    </w:p>
    <w:p w:rsidR="00E73699" w:rsidRPr="00CF3599" w:rsidRDefault="00E73699" w:rsidP="00E73699">
      <w:r w:rsidRPr="008F5441">
        <w:rPr>
          <w:i/>
          <w:iCs/>
        </w:rPr>
        <w:t>b)</w:t>
      </w:r>
      <w:r w:rsidRPr="008F5441">
        <w:tab/>
        <w:t xml:space="preserve">that Article </w:t>
      </w:r>
      <w:r w:rsidRPr="008F5441">
        <w:rPr>
          <w:b/>
        </w:rPr>
        <w:t>22</w:t>
      </w:r>
      <w:r w:rsidRPr="008F5441">
        <w:t xml:space="preserve"> contains regulatory and technical provisions on sharing between GSO and non-GSO FSS systems in these bands in </w:t>
      </w:r>
      <w:r w:rsidRPr="008F5441">
        <w:rPr>
          <w:i/>
        </w:rPr>
        <w:t>considering a)</w:t>
      </w:r>
      <w:r w:rsidRPr="008F5441">
        <w:t xml:space="preserve">; </w:t>
      </w:r>
    </w:p>
    <w:p w:rsidR="00E73699" w:rsidRPr="008F5441" w:rsidRDefault="00E73699" w:rsidP="00E73699">
      <w:pPr>
        <w:rPr>
          <w:lang w:eastAsia="zh-CN"/>
        </w:rPr>
      </w:pPr>
      <w:r w:rsidRPr="008F5441">
        <w:rPr>
          <w:i/>
          <w:lang w:eastAsia="zh-CN"/>
        </w:rPr>
        <w:t>c)</w:t>
      </w:r>
      <w:r w:rsidRPr="008F5441">
        <w:rPr>
          <w:lang w:eastAsia="zh-CN"/>
        </w:rPr>
        <w:tab/>
        <w:t xml:space="preserve"> that, in accordance with No. </w:t>
      </w:r>
      <w:r w:rsidRPr="008F5441">
        <w:rPr>
          <w:b/>
          <w:lang w:eastAsia="zh-CN"/>
        </w:rPr>
        <w:t>22.2</w:t>
      </w:r>
      <w:r w:rsidRPr="008F5441">
        <w:rPr>
          <w:lang w:eastAsia="zh-CN"/>
        </w:rPr>
        <w:t>, non-GSO systems shall not cause unacceptable</w:t>
      </w:r>
    </w:p>
    <w:p w:rsidR="00E73699" w:rsidRPr="008F5441" w:rsidRDefault="00E73699" w:rsidP="00E73699">
      <w:pPr>
        <w:rPr>
          <w:lang w:eastAsia="zh-CN"/>
        </w:rPr>
      </w:pPr>
      <w:r w:rsidRPr="008F5441">
        <w:rPr>
          <w:lang w:eastAsia="zh-CN"/>
        </w:rPr>
        <w:t>interference to GSO FSS and broadcasting-satellite service (BSS) networks and, unless otherwise</w:t>
      </w:r>
    </w:p>
    <w:p w:rsidR="00E73699" w:rsidRPr="008F5441" w:rsidRDefault="00E73699" w:rsidP="00E73699">
      <w:pPr>
        <w:rPr>
          <w:lang w:eastAsia="zh-CN"/>
        </w:rPr>
      </w:pPr>
      <w:r w:rsidRPr="008F5441">
        <w:rPr>
          <w:lang w:eastAsia="zh-CN"/>
        </w:rPr>
        <w:t>specified in the Radio Regulations, shall not claim protection from GSO FSS and BSS satellite</w:t>
      </w:r>
    </w:p>
    <w:p w:rsidR="00E73699" w:rsidRPr="008F5441" w:rsidRDefault="00E73699" w:rsidP="00E73699">
      <w:pPr>
        <w:rPr>
          <w:lang w:eastAsia="zh-CN"/>
        </w:rPr>
      </w:pPr>
      <w:r w:rsidRPr="008F5441">
        <w:rPr>
          <w:lang w:eastAsia="zh-CN"/>
        </w:rPr>
        <w:t>networks;</w:t>
      </w:r>
    </w:p>
    <w:p w:rsidR="00E73699" w:rsidRPr="008F5441" w:rsidRDefault="00E73699" w:rsidP="00E73699">
      <w:pPr>
        <w:rPr>
          <w:lang w:eastAsia="zh-CN"/>
        </w:rPr>
      </w:pPr>
      <w:r w:rsidRPr="008F5441">
        <w:rPr>
          <w:i/>
          <w:lang w:eastAsia="zh-CN"/>
        </w:rPr>
        <w:t>d</w:t>
      </w:r>
      <w:r w:rsidRPr="008F5441">
        <w:rPr>
          <w:lang w:eastAsia="zh-CN"/>
        </w:rPr>
        <w:t xml:space="preserve">) </w:t>
      </w:r>
      <w:r w:rsidRPr="008F5441">
        <w:rPr>
          <w:lang w:eastAsia="zh-CN"/>
        </w:rPr>
        <w:tab/>
        <w:t>that non-GSO FSS systems would benefit from the certainty that would result from the</w:t>
      </w:r>
    </w:p>
    <w:p w:rsidR="00E73699" w:rsidRPr="00CF3599" w:rsidRDefault="00E73699" w:rsidP="00E73699">
      <w:r>
        <w:rPr>
          <w:lang w:eastAsia="zh-CN"/>
        </w:rPr>
        <w:t xml:space="preserve">quantification </w:t>
      </w:r>
      <w:r w:rsidRPr="008F5441">
        <w:rPr>
          <w:lang w:eastAsia="zh-CN"/>
        </w:rPr>
        <w:t>of regulatory measures required to protect GSO FSS and BSS satellite networks under No. 22.2;</w:t>
      </w:r>
    </w:p>
    <w:p w:rsidR="00E73699" w:rsidRPr="008F5441" w:rsidRDefault="00E73699" w:rsidP="00E73699">
      <w:r w:rsidRPr="008F5441">
        <w:rPr>
          <w:i/>
        </w:rPr>
        <w:t>e)</w:t>
      </w:r>
      <w:r w:rsidRPr="008F5441">
        <w:tab/>
        <w:t>that the Radio Regulations should enable the introduction of new applications of radiocommunication technology to ensure the operation of as many systems as possible in order to ensure efficient use of spectrum;</w:t>
      </w:r>
    </w:p>
    <w:p w:rsidR="00E73699" w:rsidRPr="008F5441" w:rsidRDefault="00E73699" w:rsidP="00E73699">
      <w:r w:rsidRPr="008F5441">
        <w:rPr>
          <w:i/>
          <w:iCs/>
        </w:rPr>
        <w:t>f)</w:t>
      </w:r>
      <w:r w:rsidRPr="008F5441">
        <w:tab/>
        <w:t xml:space="preserve">that GSO FSS systems can be protected without placing undue constraints on non-GSO FSS systems in the bands in </w:t>
      </w:r>
      <w:r w:rsidRPr="008F5441">
        <w:rPr>
          <w:i/>
        </w:rPr>
        <w:t>considering a)</w:t>
      </w:r>
      <w:r w:rsidRPr="008F5441">
        <w:t>;</w:t>
      </w:r>
    </w:p>
    <w:p w:rsidR="00E73699" w:rsidRPr="008F5441" w:rsidRDefault="00E73699" w:rsidP="00E73699">
      <w:r w:rsidRPr="008F5441">
        <w:rPr>
          <w:i/>
          <w:iCs/>
        </w:rPr>
        <w:t>g)</w:t>
      </w:r>
      <w:r w:rsidRPr="008F5441">
        <w:tab/>
        <w:t>that single-entry and aggregate limits for the protection of GSO networks from non-geostationary FSS satellite systems are contained in Recommendation ITU-R S.[50/40 GHz sharing];</w:t>
      </w:r>
    </w:p>
    <w:p w:rsidR="00E73699" w:rsidRPr="008F5441" w:rsidRDefault="00E73699" w:rsidP="00E73699">
      <w:r>
        <w:rPr>
          <w:i/>
          <w:iCs/>
        </w:rPr>
        <w:t>h</w:t>
      </w:r>
      <w:r w:rsidRPr="008F5441">
        <w:rPr>
          <w:i/>
          <w:iCs/>
        </w:rPr>
        <w:t>)</w:t>
      </w:r>
      <w:r w:rsidRPr="008F5441">
        <w:tab/>
        <w:t xml:space="preserve">that this conference modified Article </w:t>
      </w:r>
      <w:r w:rsidRPr="008F5441">
        <w:rPr>
          <w:b/>
        </w:rPr>
        <w:t xml:space="preserve">22 </w:t>
      </w:r>
      <w:r w:rsidRPr="008F5441">
        <w:t xml:space="preserve">to include single-entry and aggregate permissible time allowances for degradation in terms of C/N of GSO FSS networks in the bands in </w:t>
      </w:r>
      <w:r w:rsidRPr="008F5441">
        <w:rPr>
          <w:i/>
        </w:rPr>
        <w:t>considering a)</w:t>
      </w:r>
      <w:r w:rsidRPr="008F5441">
        <w:t>;</w:t>
      </w:r>
    </w:p>
    <w:p w:rsidR="00E73699" w:rsidRPr="008F5441" w:rsidRDefault="00E73699" w:rsidP="00E73699">
      <w:r>
        <w:rPr>
          <w:i/>
          <w:iCs/>
        </w:rPr>
        <w:t>i</w:t>
      </w:r>
      <w:r w:rsidRPr="008F5441">
        <w:rPr>
          <w:i/>
          <w:iCs/>
        </w:rPr>
        <w:t>)</w:t>
      </w:r>
      <w:r w:rsidRPr="008F5441">
        <w:tab/>
        <w:t>that, the aggregate epfd levels from multiple non</w:t>
      </w:r>
      <w:r w:rsidRPr="008F5441">
        <w:noBreakHyphen/>
        <w:t>geostationary FSS systems will be directly related to the actual number of systems sharing a frequency band based on the single-entry operational use of each system;</w:t>
      </w:r>
    </w:p>
    <w:p w:rsidR="00E73699" w:rsidRDefault="00E73699" w:rsidP="00E73699">
      <w:r>
        <w:rPr>
          <w:i/>
        </w:rPr>
        <w:t>j</w:t>
      </w:r>
      <w:r w:rsidRPr="008F5441">
        <w:rPr>
          <w:i/>
        </w:rPr>
        <w:t>)</w:t>
      </w:r>
      <w:r w:rsidRPr="008F5441">
        <w:tab/>
        <w:t xml:space="preserve">that the aggregate interference caused by all co-frequency non-GSO FSS systems into these bands into GSO FSS systems should not exceed the aggregate limits given in Recommendation ITU-R S.[50/40 GHz FSS Sharing Methodology] </w:t>
      </w:r>
      <w:r w:rsidRPr="008F5441">
        <w:rPr>
          <w:i/>
        </w:rPr>
        <w:t xml:space="preserve">recommends </w:t>
      </w:r>
      <w:r w:rsidRPr="008F5441">
        <w:t>3;</w:t>
      </w:r>
    </w:p>
    <w:p w:rsidR="00E73699" w:rsidRPr="008F5441" w:rsidRDefault="00E73699" w:rsidP="00E73699">
      <w:pPr>
        <w:keepNext/>
        <w:keepLines/>
        <w:spacing w:before="160"/>
        <w:ind w:left="1134"/>
        <w:rPr>
          <w:i/>
        </w:rPr>
      </w:pPr>
      <w:r w:rsidRPr="008F5441">
        <w:rPr>
          <w:i/>
        </w:rPr>
        <w:t>recognizing</w:t>
      </w:r>
    </w:p>
    <w:p w:rsidR="00E73699" w:rsidRPr="008F5441" w:rsidRDefault="00E73699" w:rsidP="00E73699">
      <w:r w:rsidRPr="008F5441">
        <w:tab/>
        <w:t>that non-geostationary FSS systems are likely to need to implement interference mitigation techniques</w:t>
      </w:r>
      <w:r>
        <w:t>, such as orbital avoidance angles, Earth station site diversity, and GSO arc avoidance,</w:t>
      </w:r>
      <w:r w:rsidRPr="008F5441">
        <w:t xml:space="preserve"> to mutually share frequencies</w:t>
      </w:r>
      <w:r>
        <w:t xml:space="preserve"> and to protect GSO FSS networks</w:t>
      </w:r>
      <w:r w:rsidRPr="008F5441">
        <w:t>;</w:t>
      </w:r>
    </w:p>
    <w:p w:rsidR="00E73699" w:rsidRPr="008F5441" w:rsidRDefault="00E73699" w:rsidP="00E73699">
      <w:pPr>
        <w:keepNext/>
        <w:keepLines/>
        <w:spacing w:before="160"/>
        <w:ind w:left="1134"/>
        <w:rPr>
          <w:i/>
        </w:rPr>
      </w:pPr>
      <w:r w:rsidRPr="008F5441">
        <w:rPr>
          <w:i/>
        </w:rPr>
        <w:t>noting</w:t>
      </w:r>
    </w:p>
    <w:p w:rsidR="00E73699" w:rsidRPr="008F5441" w:rsidRDefault="00E73699" w:rsidP="006C7CB2">
      <w:pPr>
        <w:numPr>
          <w:ilvl w:val="0"/>
          <w:numId w:val="2"/>
        </w:numPr>
        <w:tabs>
          <w:tab w:val="left" w:pos="1134"/>
          <w:tab w:val="left" w:pos="1871"/>
          <w:tab w:val="left" w:pos="2268"/>
        </w:tabs>
        <w:overflowPunct w:val="0"/>
        <w:autoSpaceDE w:val="0"/>
        <w:autoSpaceDN w:val="0"/>
        <w:adjustRightInd w:val="0"/>
        <w:spacing w:before="120"/>
        <w:contextualSpacing/>
        <w:textAlignment w:val="baseline"/>
      </w:pPr>
      <w:r w:rsidRPr="008F5441">
        <w:t>that Recommendation ITU</w:t>
      </w:r>
      <w:r w:rsidRPr="008F5441">
        <w:rPr>
          <w:color w:val="231F20"/>
        </w:rPr>
        <w:noBreakHyphen/>
      </w:r>
      <w:r w:rsidRPr="008F5441">
        <w:t xml:space="preserve">R S.[50/40 GHz FSS sharing] contains the methodology </w:t>
      </w:r>
      <w:r>
        <w:t xml:space="preserve">for determining conformity </w:t>
      </w:r>
      <w:r w:rsidRPr="008F5441">
        <w:t>to the single-entry and aggregate limits to protect the GSO</w:t>
      </w:r>
      <w:r>
        <w:t xml:space="preserve"> networks</w:t>
      </w:r>
      <w:r w:rsidRPr="008F5441">
        <w:t>;</w:t>
      </w:r>
    </w:p>
    <w:p w:rsidR="00E73699" w:rsidRDefault="00E73699" w:rsidP="006C7CB2">
      <w:pPr>
        <w:numPr>
          <w:ilvl w:val="0"/>
          <w:numId w:val="2"/>
        </w:numPr>
        <w:tabs>
          <w:tab w:val="left" w:pos="1134"/>
          <w:tab w:val="left" w:pos="1871"/>
          <w:tab w:val="left" w:pos="2268"/>
        </w:tabs>
        <w:overflowPunct w:val="0"/>
        <w:autoSpaceDE w:val="0"/>
        <w:autoSpaceDN w:val="0"/>
        <w:adjustRightInd w:val="0"/>
        <w:spacing w:before="120"/>
        <w:contextualSpacing/>
        <w:textAlignment w:val="baseline"/>
      </w:pPr>
      <w:r w:rsidRPr="008F5441">
        <w:t>that Recommendation ITU-R S.1503 provides recommendations on how to compute the EPFD from a  non-GSO system into victim earth stations and satellites;</w:t>
      </w:r>
    </w:p>
    <w:p w:rsidR="00E73699" w:rsidRPr="00B93F6A" w:rsidRDefault="00E73699" w:rsidP="006C7CB2">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pPr>
      <w:r w:rsidRPr="00B93F6A">
        <w:t>that administrations may use their own software in conjunction with any approved ITU</w:t>
      </w:r>
      <w:r w:rsidRPr="00B93F6A">
        <w:noBreakHyphen/>
        <w:t>R software tools for the calculation and verification of the aggregate limits given in Recommendation ITU-R S.[50/40 GHz sharing], noting that the aggregation of all systems can be performed from these results without a specialized software tool. They are invited to provide the Radiocommunication Bureau and all participants to the Consultation meetings with access to their software;</w:t>
      </w:r>
    </w:p>
    <w:p w:rsidR="00E73699" w:rsidRPr="002C3D59" w:rsidRDefault="00E73699" w:rsidP="006C7CB2">
      <w:pPr>
        <w:numPr>
          <w:ilvl w:val="0"/>
          <w:numId w:val="2"/>
        </w:numPr>
        <w:tabs>
          <w:tab w:val="left" w:pos="1134"/>
          <w:tab w:val="left" w:pos="1871"/>
          <w:tab w:val="left" w:pos="2268"/>
        </w:tabs>
        <w:overflowPunct w:val="0"/>
        <w:autoSpaceDE w:val="0"/>
        <w:autoSpaceDN w:val="0"/>
        <w:adjustRightInd w:val="0"/>
        <w:spacing w:before="120"/>
        <w:contextualSpacing/>
        <w:textAlignment w:val="baseline"/>
      </w:pPr>
      <w:r w:rsidRPr="002C3D59">
        <w:t>that Recommendation ITU-R S.[50/40 GHz FSS Reference Links] contains GSO satellite system characteristics to be considered in frequency sharing analyses</w:t>
      </w:r>
      <w:r>
        <w:t xml:space="preserve"> </w:t>
      </w:r>
      <w:r w:rsidRPr="00B93F6A">
        <w:t>within the fixed</w:t>
      </w:r>
      <w:r w:rsidRPr="00B93F6A">
        <w:noBreakHyphen/>
        <w:t>satellite service in the frequency bands 37.5-39.5 GHz, 39.5-42.5 GHz, 47.2-50.2 GHz and 50.4</w:t>
      </w:r>
      <w:r w:rsidRPr="00B93F6A">
        <w:noBreakHyphen/>
        <w:t>51.4 GHz</w:t>
      </w:r>
      <w:r w:rsidRPr="002C3D59">
        <w:t>;</w:t>
      </w:r>
    </w:p>
    <w:p w:rsidR="00E73699" w:rsidRPr="008F5441" w:rsidRDefault="00E73699" w:rsidP="00E73699">
      <w:pPr>
        <w:keepNext/>
        <w:keepLines/>
        <w:spacing w:before="160"/>
        <w:ind w:left="1134"/>
        <w:rPr>
          <w:i/>
        </w:rPr>
      </w:pPr>
      <w:r w:rsidRPr="008F5441">
        <w:rPr>
          <w:i/>
        </w:rPr>
        <w:t>resolves</w:t>
      </w:r>
    </w:p>
    <w:p w:rsidR="00E73699" w:rsidRPr="008F5441" w:rsidRDefault="00E73699" w:rsidP="00E73699">
      <w:pPr>
        <w:rPr>
          <w:lang w:eastAsia="ja-JP"/>
        </w:rPr>
      </w:pPr>
      <w:r w:rsidRPr="008F5441">
        <w:t>1</w:t>
      </w:r>
      <w:r w:rsidRPr="008F5441">
        <w:tab/>
      </w:r>
      <w:r>
        <w:t xml:space="preserve"> that</w:t>
      </w:r>
      <w:r w:rsidRPr="008F5441">
        <w:t xml:space="preserve"> administrations operating or planning to operate non</w:t>
      </w:r>
      <w:r w:rsidRPr="008F5441">
        <w:noBreakHyphen/>
        <w:t>geostationary FSS systems</w:t>
      </w:r>
      <w:r w:rsidRPr="008F5441">
        <w:rPr>
          <w:lang w:eastAsia="ja-JP"/>
        </w:rPr>
        <w:t xml:space="preserve"> </w:t>
      </w:r>
      <w:r w:rsidRPr="008F5441">
        <w:t xml:space="preserve">in the frequency bands referred to in </w:t>
      </w:r>
      <w:r w:rsidRPr="008F5441">
        <w:rPr>
          <w:i/>
          <w:iCs/>
        </w:rPr>
        <w:t>considering a)</w:t>
      </w:r>
      <w:r w:rsidRPr="008F5441">
        <w:t xml:space="preserve"> above, shall, in collaboration, take all necessary steps, including, if necessary, by means of appropriate modifications to their systems or networks, to ensure that the aggregate interference into geostationary FSS </w:t>
      </w:r>
      <w:r>
        <w:t xml:space="preserve">and BSS </w:t>
      </w:r>
      <w:r w:rsidRPr="008F5441">
        <w:t xml:space="preserve">satellite networks caused by such systems operating co-frequency in these frequency bands does not </w:t>
      </w:r>
      <w:r>
        <w:t xml:space="preserve">exceed the aggregate protection limits as determined pursuant to No. </w:t>
      </w:r>
      <w:r>
        <w:rPr>
          <w:b/>
        </w:rPr>
        <w:t>22.5M</w:t>
      </w:r>
      <w:r>
        <w:t xml:space="preserve"> of the Radio Regulations;</w:t>
      </w:r>
      <w:r w:rsidRPr="008F5441">
        <w:t xml:space="preserve"> </w:t>
      </w:r>
    </w:p>
    <w:p w:rsidR="00E73699" w:rsidRPr="008F5441" w:rsidRDefault="00E73699" w:rsidP="00E73699">
      <w:r>
        <w:t>2</w:t>
      </w:r>
      <w:r w:rsidRPr="008F5441">
        <w:tab/>
        <w:t xml:space="preserve">that to carry the obligations in </w:t>
      </w:r>
      <w:r w:rsidRPr="008F5441">
        <w:rPr>
          <w:i/>
        </w:rPr>
        <w:t>resolves </w:t>
      </w:r>
      <w:r w:rsidRPr="008F5441">
        <w:rPr>
          <w:iCs/>
        </w:rPr>
        <w:t>1 abov</w:t>
      </w:r>
      <w:r w:rsidRPr="008F5441">
        <w:t xml:space="preserve">e, administrations operating or planning to operate non-geostationary FSS systems </w:t>
      </w:r>
      <w:r>
        <w:t xml:space="preserve">shall </w:t>
      </w:r>
      <w:r w:rsidRPr="008F5441">
        <w:t xml:space="preserve">agree cooperatively through regular consultation discussions to ensure that operations of </w:t>
      </w:r>
      <w:r>
        <w:t xml:space="preserve">all </w:t>
      </w:r>
      <w:r w:rsidRPr="008F5441">
        <w:t>non-GSO networks do not exceed the aggregate level of protection for geostationary satellite networks;</w:t>
      </w:r>
    </w:p>
    <w:p w:rsidR="00E73699" w:rsidRPr="008F5441" w:rsidRDefault="00E73699" w:rsidP="00E73699">
      <w:r w:rsidRPr="008F5441">
        <w:t>4</w:t>
      </w:r>
      <w:r w:rsidRPr="008F5441">
        <w:tab/>
        <w:t xml:space="preserve">that to carry out the calculation of </w:t>
      </w:r>
      <w:r w:rsidRPr="008F5441">
        <w:rPr>
          <w:i/>
        </w:rPr>
        <w:t xml:space="preserve">resolves </w:t>
      </w:r>
      <w:r>
        <w:rPr>
          <w:i/>
        </w:rPr>
        <w:t>2</w:t>
      </w:r>
      <w:r w:rsidRPr="008F5441">
        <w:rPr>
          <w:i/>
        </w:rPr>
        <w:t xml:space="preserve">, </w:t>
      </w:r>
      <w:r w:rsidRPr="008F5441">
        <w:t xml:space="preserve">administrations shall take into account the GSO satellite characteristics listed in </w:t>
      </w:r>
      <w:r>
        <w:t>Recommendation ITU-R S.[50/40 GHz Reference Links]</w:t>
      </w:r>
      <w:r w:rsidRPr="008F5441">
        <w:t xml:space="preserve"> when applying the methodology contained in Recommendation ITU-R S.[50/40 GHz sharing methdology] and the epfd </w:t>
      </w:r>
      <w:r>
        <w:t xml:space="preserve"> results calculated by a epfd validation software</w:t>
      </w:r>
      <w:r w:rsidRPr="008F5441">
        <w:t>;</w:t>
      </w:r>
    </w:p>
    <w:p w:rsidR="00E73699" w:rsidRPr="008F5441" w:rsidRDefault="00E73699" w:rsidP="00E73699">
      <w:r w:rsidRPr="008F5441">
        <w:t>5</w:t>
      </w:r>
      <w:r w:rsidRPr="008F5441">
        <w:tab/>
        <w:t xml:space="preserve">that administrations, in carrying out their obligations under </w:t>
      </w:r>
      <w:r w:rsidRPr="008F5441">
        <w:rPr>
          <w:i/>
        </w:rPr>
        <w:t>resolves </w:t>
      </w:r>
      <w:r w:rsidRPr="008F5441">
        <w:t xml:space="preserve">1, shall take into account only those non-geostationary FSS systems with frequency assignments in the frequency bands referred to in </w:t>
      </w:r>
      <w:r w:rsidRPr="008F5441">
        <w:rPr>
          <w:i/>
          <w:iCs/>
        </w:rPr>
        <w:t>considering a)</w:t>
      </w:r>
      <w:r w:rsidRPr="008F5441">
        <w:t xml:space="preserve"> above that have met the criteria listed in Annex 2 to this Resolution through appropriate information provided to consultation discussions referred to in </w:t>
      </w:r>
      <w:r w:rsidRPr="008F5441">
        <w:rPr>
          <w:i/>
        </w:rPr>
        <w:t xml:space="preserve">resolves </w:t>
      </w:r>
      <w:r>
        <w:t>2</w:t>
      </w:r>
      <w:r w:rsidRPr="008F5441">
        <w:t xml:space="preserve">; </w:t>
      </w:r>
    </w:p>
    <w:p w:rsidR="00E73699" w:rsidRPr="008F5441" w:rsidRDefault="00E73699" w:rsidP="00E73699">
      <w:r w:rsidRPr="008F5441">
        <w:t>6</w:t>
      </w:r>
      <w:r w:rsidRPr="008F5441">
        <w:tab/>
        <w:t xml:space="preserve">that administrations, in developing agreements to carry out their obligations under </w:t>
      </w:r>
      <w:r w:rsidRPr="008F5441">
        <w:rPr>
          <w:i/>
        </w:rPr>
        <w:t>resolves </w:t>
      </w:r>
      <w:r w:rsidRPr="008F5441">
        <w:t>1, shall establish mechanisms to ensure that all potential</w:t>
      </w:r>
      <w:r>
        <w:t xml:space="preserve"> </w:t>
      </w:r>
      <w:r w:rsidRPr="008F5441">
        <w:t xml:space="preserve">FSS system </w:t>
      </w:r>
      <w:r>
        <w:t xml:space="preserve">and network </w:t>
      </w:r>
      <w:r w:rsidRPr="008F5441">
        <w:t>notifying administrations and operators are given full visibility of</w:t>
      </w:r>
      <w:r>
        <w:t xml:space="preserve"> and the opportunity to participate in</w:t>
      </w:r>
      <w:r w:rsidRPr="008F5441">
        <w:t xml:space="preserve"> the process;</w:t>
      </w:r>
    </w:p>
    <w:p w:rsidR="00E73699" w:rsidRPr="008F5441" w:rsidRDefault="00E73699" w:rsidP="00E73699">
      <w:r w:rsidRPr="008F5441">
        <w:t>7</w:t>
      </w:r>
      <w:r w:rsidRPr="008F5441">
        <w:tab/>
        <w:t xml:space="preserve">that in the absence of an agreement reached at consultation discussions referred to in </w:t>
      </w:r>
      <w:r w:rsidRPr="008F5441">
        <w:rPr>
          <w:i/>
        </w:rPr>
        <w:t xml:space="preserve">resolves </w:t>
      </w:r>
      <w:r>
        <w:t>2</w:t>
      </w:r>
      <w:r w:rsidRPr="008F5441">
        <w:t xml:space="preserve">, each non-geostationary FSS system shall be operated in accordance with single-entry </w:t>
      </w:r>
      <w:r>
        <w:t xml:space="preserve"> </w:t>
      </w:r>
      <w:r w:rsidRPr="008F5441">
        <w:t>limits calculated by the apportionment of the aggregate levels commensurate to the number of non-GSO systems operating so as to assure equitable sharing of the aggregate limit among all non-GSO systems in operation;</w:t>
      </w:r>
    </w:p>
    <w:p w:rsidR="00E73699" w:rsidRPr="008F5441" w:rsidRDefault="00E73699" w:rsidP="00E73699">
      <w:r w:rsidRPr="008F5441">
        <w:t>8</w:t>
      </w:r>
      <w:r w:rsidRPr="008F5441">
        <w:tab/>
        <w:t xml:space="preserve">that the administrations participating at the consultation discussion referred to in </w:t>
      </w:r>
      <w:r w:rsidRPr="008F5441">
        <w:rPr>
          <w:i/>
        </w:rPr>
        <w:t xml:space="preserve">resolves </w:t>
      </w:r>
      <w:r>
        <w:rPr>
          <w:i/>
        </w:rPr>
        <w:t>2</w:t>
      </w:r>
      <w:r w:rsidRPr="008F5441">
        <w:t xml:space="preserve"> shall designate one </w:t>
      </w:r>
      <w:r>
        <w:t xml:space="preserve">convener to be responsible for </w:t>
      </w:r>
      <w:r w:rsidRPr="008F5441">
        <w:t xml:space="preserve"> communicat</w:t>
      </w:r>
      <w:r>
        <w:t>ing</w:t>
      </w:r>
      <w:r w:rsidRPr="008F5441">
        <w:t xml:space="preserve"> to the Bureau, such as shown in Annex 1 that the results of the aggregate non-GSO system operational calculation and sharing determinations made in application of </w:t>
      </w:r>
      <w:r w:rsidRPr="008F5441">
        <w:rPr>
          <w:i/>
        </w:rPr>
        <w:t>resolves </w:t>
      </w:r>
      <w:r w:rsidRPr="008F5441">
        <w:t>1 above, without regard to whether such determinations result in any modifications to the published characteristics of their respective systems</w:t>
      </w:r>
      <w:r>
        <w:t>, providing a draft record of each Consultation meeting, and posting the approved record</w:t>
      </w:r>
      <w:r w:rsidRPr="008F5441">
        <w:t>;</w:t>
      </w:r>
    </w:p>
    <w:p w:rsidR="00E73699" w:rsidRPr="008F5441" w:rsidRDefault="00E73699" w:rsidP="00E73699">
      <w:pPr>
        <w:keepNext/>
        <w:keepLines/>
        <w:spacing w:before="160"/>
        <w:ind w:left="1134"/>
        <w:rPr>
          <w:i/>
        </w:rPr>
      </w:pPr>
      <w:r w:rsidRPr="008F5441">
        <w:rPr>
          <w:i/>
        </w:rPr>
        <w:t>instructs the Radiocommunication Bureau</w:t>
      </w:r>
    </w:p>
    <w:p w:rsidR="00E73699" w:rsidRPr="008F5441" w:rsidRDefault="00E73699" w:rsidP="00E73699">
      <w:r w:rsidRPr="009F10B3">
        <w:t>1</w:t>
      </w:r>
      <w:r w:rsidRPr="009F10B3">
        <w:tab/>
        <w:t xml:space="preserve">to observe the results of the aggregate epfd calculation performed according to </w:t>
      </w:r>
      <w:r w:rsidRPr="009F10B3">
        <w:rPr>
          <w:i/>
          <w:iCs/>
        </w:rPr>
        <w:t>resolves </w:t>
      </w:r>
      <w:r w:rsidRPr="009F10B3">
        <w:t>1;</w:t>
      </w:r>
    </w:p>
    <w:p w:rsidR="00E73699" w:rsidRPr="008F5441" w:rsidRDefault="00E73699" w:rsidP="00E73699">
      <w:r w:rsidRPr="008F5441">
        <w:t>2</w:t>
      </w:r>
      <w:r w:rsidRPr="008F5441">
        <w:tab/>
        <w:t xml:space="preserve">to publish in the International Frequency Information Circular (BR IFIC), the information referred to in </w:t>
      </w:r>
      <w:r w:rsidRPr="008F5441">
        <w:rPr>
          <w:i/>
          <w:iCs/>
        </w:rPr>
        <w:t>resolves </w:t>
      </w:r>
      <w:r w:rsidRPr="008F5441">
        <w:t>8,</w:t>
      </w:r>
    </w:p>
    <w:p w:rsidR="00E73699" w:rsidRPr="008F5441" w:rsidRDefault="00E73699" w:rsidP="00E73699">
      <w:pPr>
        <w:keepNext/>
        <w:keepLines/>
        <w:spacing w:before="480" w:after="80"/>
        <w:jc w:val="center"/>
        <w:rPr>
          <w:caps/>
          <w:sz w:val="28"/>
        </w:rPr>
      </w:pPr>
      <w:r w:rsidRPr="008F5441">
        <w:rPr>
          <w:caps/>
          <w:sz w:val="28"/>
        </w:rPr>
        <w:t>ANNEX 1 TO RESOLUTION [AGG_SHARING] (WRC-19)</w:t>
      </w:r>
    </w:p>
    <w:p w:rsidR="00E73699" w:rsidRPr="008F5441" w:rsidRDefault="00E73699" w:rsidP="00E73699">
      <w:pPr>
        <w:tabs>
          <w:tab w:val="left" w:pos="1588"/>
          <w:tab w:val="left" w:pos="1985"/>
        </w:tabs>
      </w:pPr>
    </w:p>
    <w:p w:rsidR="00E73699" w:rsidRPr="008F5441" w:rsidRDefault="00E73699" w:rsidP="00E73699">
      <w:pPr>
        <w:keepNext/>
        <w:keepLines/>
        <w:spacing w:before="240" w:after="280"/>
        <w:jc w:val="center"/>
        <w:rPr>
          <w:rFonts w:ascii="Times New Roman Bold" w:hAnsi="Times New Roman Bold"/>
          <w:sz w:val="28"/>
        </w:rPr>
      </w:pPr>
      <w:r w:rsidRPr="008F5441">
        <w:rPr>
          <w:rFonts w:ascii="Times New Roman Bold" w:hAnsi="Times New Roman Bold"/>
          <w:sz w:val="28"/>
        </w:rPr>
        <w:t xml:space="preserve">List of GSO FSS system characteristics and format of the result of </w:t>
      </w:r>
      <w:r w:rsidRPr="008F5441">
        <w:rPr>
          <w:rFonts w:ascii="Times New Roman Bold" w:hAnsi="Times New Roman Bold"/>
          <w:sz w:val="28"/>
        </w:rPr>
        <w:br/>
        <w:t xml:space="preserve">the aggregate calculation to be provided to BR for </w:t>
      </w:r>
      <w:r w:rsidRPr="008F5441">
        <w:rPr>
          <w:rFonts w:ascii="Times New Roman Bold" w:hAnsi="Times New Roman Bold"/>
          <w:sz w:val="28"/>
        </w:rPr>
        <w:br/>
        <w:t>publication for information</w:t>
      </w:r>
    </w:p>
    <w:p w:rsidR="00E73699" w:rsidRPr="002C3D59" w:rsidRDefault="00E73699" w:rsidP="006C7CB2">
      <w:pPr>
        <w:numPr>
          <w:ilvl w:val="2"/>
          <w:numId w:val="3"/>
        </w:numPr>
        <w:tabs>
          <w:tab w:val="left" w:pos="1134"/>
          <w:tab w:val="right" w:pos="1871"/>
          <w:tab w:val="left" w:pos="2041"/>
          <w:tab w:val="left" w:pos="2268"/>
        </w:tabs>
        <w:overflowPunct w:val="0"/>
        <w:autoSpaceDE w:val="0"/>
        <w:autoSpaceDN w:val="0"/>
        <w:adjustRightInd w:val="0"/>
        <w:spacing w:before="80"/>
        <w:textAlignment w:val="baseline"/>
      </w:pPr>
    </w:p>
    <w:p w:rsidR="00E73699" w:rsidRPr="008416E1" w:rsidRDefault="00E73699" w:rsidP="00E73699">
      <w:pPr>
        <w:pStyle w:val="Heading1"/>
        <w:rPr>
          <w:szCs w:val="24"/>
        </w:rPr>
      </w:pPr>
      <w:r w:rsidRPr="008416E1">
        <w:rPr>
          <w:szCs w:val="24"/>
        </w:rPr>
        <w:t>I</w:t>
      </w:r>
      <w:r w:rsidRPr="008416E1">
        <w:rPr>
          <w:szCs w:val="24"/>
        </w:rPr>
        <w:tab/>
        <w:t>GSO FSS, GSO BSS and Non-GSO system characteristics to be used in the calculation of aggregate emissions from non-GSO FSS systems</w:t>
      </w:r>
    </w:p>
    <w:p w:rsidR="00E73699" w:rsidRPr="008416E1" w:rsidRDefault="00E73699" w:rsidP="00E73699"/>
    <w:p w:rsidR="00E73699" w:rsidRPr="002C3D59" w:rsidRDefault="00E73699" w:rsidP="00E73699">
      <w:pPr>
        <w:pStyle w:val="Heading2"/>
        <w:rPr>
          <w:b w:val="0"/>
          <w:szCs w:val="24"/>
        </w:rPr>
      </w:pPr>
      <w:r w:rsidRPr="002C3D59">
        <w:rPr>
          <w:szCs w:val="24"/>
        </w:rPr>
        <w:t>I-1</w:t>
      </w:r>
      <w:r w:rsidRPr="002C3D59">
        <w:rPr>
          <w:szCs w:val="24"/>
        </w:rPr>
        <w:tab/>
        <w:t>GSO FSS and GSO BSS Characteristics</w:t>
      </w:r>
    </w:p>
    <w:p w:rsidR="00E73699" w:rsidRDefault="00E73699" w:rsidP="00E73699">
      <w:r w:rsidRPr="002C3D59">
        <w:tab/>
      </w:r>
    </w:p>
    <w:p w:rsidR="00E73699" w:rsidRPr="002C3D59" w:rsidRDefault="00E73699" w:rsidP="00E73699">
      <w:r w:rsidRPr="002C3D59">
        <w:t>Recommendation ITU-R S.[Ref links]</w:t>
      </w:r>
    </w:p>
    <w:p w:rsidR="00E73699" w:rsidRPr="002C3D59" w:rsidRDefault="00E73699" w:rsidP="00E73699">
      <w:pPr>
        <w:rPr>
          <w:b/>
        </w:rPr>
      </w:pPr>
    </w:p>
    <w:p w:rsidR="00E73699" w:rsidRPr="002C3D59" w:rsidRDefault="00E73699" w:rsidP="00E73699">
      <w:pPr>
        <w:pStyle w:val="Heading2"/>
        <w:rPr>
          <w:b w:val="0"/>
          <w:szCs w:val="24"/>
        </w:rPr>
      </w:pPr>
      <w:r w:rsidRPr="002C3D59">
        <w:rPr>
          <w:szCs w:val="24"/>
        </w:rPr>
        <w:t>I-2</w:t>
      </w:r>
      <w:r w:rsidRPr="002C3D59">
        <w:rPr>
          <w:szCs w:val="24"/>
        </w:rPr>
        <w:tab/>
        <w:t>Non-GSO satellite system constellation parameters</w:t>
      </w:r>
    </w:p>
    <w:p w:rsidR="00E73699" w:rsidRPr="002C3D59" w:rsidRDefault="00E73699" w:rsidP="00E73699"/>
    <w:p w:rsidR="00E73699" w:rsidRPr="008416E1" w:rsidRDefault="00E73699" w:rsidP="00E73699">
      <w:r w:rsidRPr="008416E1">
        <w:t>For each non</w:t>
      </w:r>
      <w:r w:rsidRPr="008416E1">
        <w:noBreakHyphen/>
        <w:t>GSO satellite system, the following parameters should be provided to BR for publication in the aggregate calculation:</w:t>
      </w:r>
    </w:p>
    <w:p w:rsidR="00E73699" w:rsidRPr="008416E1" w:rsidRDefault="00E73699" w:rsidP="00E73699">
      <w:pPr>
        <w:pStyle w:val="enumlev1"/>
        <w:rPr>
          <w:szCs w:val="24"/>
        </w:rPr>
      </w:pPr>
      <w:r w:rsidRPr="008416E1">
        <w:rPr>
          <w:szCs w:val="24"/>
        </w:rPr>
        <w:t>–</w:t>
      </w:r>
      <w:r w:rsidRPr="008416E1">
        <w:rPr>
          <w:szCs w:val="24"/>
        </w:rPr>
        <w:tab/>
        <w:t>System administration;</w:t>
      </w:r>
    </w:p>
    <w:p w:rsidR="00E73699" w:rsidRPr="008416E1" w:rsidRDefault="00E73699" w:rsidP="00E73699">
      <w:pPr>
        <w:pStyle w:val="enumlev1"/>
        <w:rPr>
          <w:szCs w:val="24"/>
        </w:rPr>
      </w:pPr>
      <w:r w:rsidRPr="008416E1">
        <w:rPr>
          <w:szCs w:val="24"/>
        </w:rPr>
        <w:t>–</w:t>
      </w:r>
      <w:r w:rsidRPr="008416E1">
        <w:rPr>
          <w:szCs w:val="24"/>
        </w:rPr>
        <w:tab/>
        <w:t>Number of space stations used in aggregate calculation;</w:t>
      </w:r>
    </w:p>
    <w:p w:rsidR="00E73699" w:rsidRPr="008416E1" w:rsidRDefault="00E73699" w:rsidP="00E73699">
      <w:pPr>
        <w:pStyle w:val="enumlev1"/>
        <w:rPr>
          <w:szCs w:val="24"/>
        </w:rPr>
      </w:pPr>
      <w:r w:rsidRPr="008416E1">
        <w:rPr>
          <w:szCs w:val="24"/>
        </w:rPr>
        <w:t>–</w:t>
      </w:r>
      <w:r w:rsidRPr="008416E1">
        <w:rPr>
          <w:szCs w:val="24"/>
        </w:rPr>
        <w:tab/>
        <w:t>Single entry use of each non-GSO FSS systems.</w:t>
      </w:r>
    </w:p>
    <w:p w:rsidR="00E73699" w:rsidRDefault="00E73699" w:rsidP="00E73699">
      <w:pPr>
        <w:keepNext/>
        <w:keepLines/>
        <w:spacing w:before="280"/>
        <w:outlineLvl w:val="0"/>
      </w:pPr>
    </w:p>
    <w:p w:rsidR="00E73699" w:rsidRPr="007726CB" w:rsidRDefault="00E73699" w:rsidP="00E73699">
      <w:pPr>
        <w:keepNext/>
        <w:keepLines/>
        <w:spacing w:before="280"/>
        <w:outlineLvl w:val="0"/>
      </w:pPr>
      <w:r w:rsidRPr="007726CB">
        <w:t>2.</w:t>
      </w:r>
      <w:r w:rsidRPr="007726CB">
        <w:tab/>
        <w:t>Results of the aggregate epfd calculation</w:t>
      </w:r>
    </w:p>
    <w:p w:rsidR="00E73699" w:rsidRPr="008F5441" w:rsidRDefault="00E73699" w:rsidP="00E73699">
      <w:pPr>
        <w:keepNext/>
        <w:keepLines/>
        <w:spacing w:before="480" w:after="80"/>
        <w:jc w:val="center"/>
        <w:rPr>
          <w:caps/>
          <w:sz w:val="28"/>
        </w:rPr>
      </w:pPr>
    </w:p>
    <w:p w:rsidR="00E73699" w:rsidRPr="008F5441" w:rsidRDefault="00E73699" w:rsidP="00E73699">
      <w:pPr>
        <w:keepNext/>
        <w:keepLines/>
        <w:spacing w:before="480" w:after="80"/>
        <w:jc w:val="center"/>
        <w:rPr>
          <w:caps/>
          <w:sz w:val="28"/>
        </w:rPr>
      </w:pPr>
      <w:r w:rsidRPr="008F5441">
        <w:rPr>
          <w:caps/>
          <w:sz w:val="28"/>
        </w:rPr>
        <w:t>ANNEX 2 TO RESOLUTION [AGG_EPFD] (WRC-19)</w:t>
      </w:r>
    </w:p>
    <w:p w:rsidR="00E73699" w:rsidRPr="008F5441" w:rsidRDefault="00E73699" w:rsidP="00E73699">
      <w:pPr>
        <w:keepNext/>
        <w:keepLines/>
        <w:spacing w:before="240" w:after="280"/>
        <w:jc w:val="center"/>
        <w:rPr>
          <w:rFonts w:ascii="Times New Roman Bold" w:hAnsi="Times New Roman Bold"/>
          <w:b/>
          <w:sz w:val="28"/>
        </w:rPr>
      </w:pPr>
      <w:r w:rsidRPr="008F5441">
        <w:rPr>
          <w:rFonts w:ascii="Times New Roman Bold" w:hAnsi="Times New Roman Bold"/>
          <w:b/>
          <w:sz w:val="28"/>
        </w:rPr>
        <w:t xml:space="preserve">List of criteria for the application of </w:t>
      </w:r>
      <w:r w:rsidRPr="008F5441">
        <w:rPr>
          <w:rFonts w:ascii="Times New Roman Bold" w:hAnsi="Times New Roman Bold"/>
          <w:b/>
          <w:i/>
          <w:sz w:val="28"/>
        </w:rPr>
        <w:t>resolves</w:t>
      </w:r>
      <w:r w:rsidRPr="008F5441">
        <w:rPr>
          <w:rFonts w:ascii="Times New Roman Bold" w:hAnsi="Times New Roman Bold"/>
          <w:b/>
          <w:sz w:val="28"/>
        </w:rPr>
        <w:t xml:space="preserve"> 3</w:t>
      </w:r>
    </w:p>
    <w:p w:rsidR="00E73699" w:rsidRPr="008F5441" w:rsidRDefault="00E73699" w:rsidP="00E73699">
      <w:pPr>
        <w:spacing w:before="280"/>
      </w:pPr>
      <w:r w:rsidRPr="008F5441">
        <w:t>1</w:t>
      </w:r>
      <w:r w:rsidRPr="008F5441">
        <w:tab/>
        <w:t xml:space="preserve">Submission of appropriate </w:t>
      </w:r>
      <w:r>
        <w:t>Notification Publication Information.</w:t>
      </w:r>
    </w:p>
    <w:p w:rsidR="00E73699" w:rsidRPr="008F5441" w:rsidRDefault="00E73699" w:rsidP="00E73699">
      <w:r w:rsidRPr="008F5441">
        <w:rPr>
          <w:color w:val="000000"/>
        </w:rPr>
        <w:t>2</w:t>
      </w:r>
      <w:r w:rsidRPr="008F5441">
        <w:rPr>
          <w:color w:val="000000"/>
        </w:rPr>
        <w:tab/>
        <w:t>Entry into satellite manufacturing or procurement agreement, and entry into satellite launch agreement.</w:t>
      </w:r>
    </w:p>
    <w:p w:rsidR="00E73699" w:rsidRPr="008F5441" w:rsidRDefault="00E73699" w:rsidP="00E73699">
      <w:r w:rsidRPr="008F5441">
        <w:t>The non-geostationary FSS system operator should possess:</w:t>
      </w:r>
    </w:p>
    <w:p w:rsidR="00E73699" w:rsidRPr="008F5441" w:rsidRDefault="00E73699" w:rsidP="00E73699">
      <w:pPr>
        <w:tabs>
          <w:tab w:val="left" w:pos="2608"/>
          <w:tab w:val="left" w:pos="3345"/>
        </w:tabs>
        <w:spacing w:before="80"/>
        <w:ind w:left="1134" w:hanging="1134"/>
      </w:pPr>
      <w:r w:rsidRPr="008F5441">
        <w:t>i)</w:t>
      </w:r>
      <w:r w:rsidRPr="008F5441">
        <w:tab/>
        <w:t>clear evidence of a binding agreement for the manufacture or procurement of its satellites; and</w:t>
      </w:r>
    </w:p>
    <w:p w:rsidR="00E73699" w:rsidRPr="008F5441" w:rsidRDefault="00E73699" w:rsidP="00E73699">
      <w:pPr>
        <w:tabs>
          <w:tab w:val="left" w:pos="2608"/>
          <w:tab w:val="left" w:pos="3345"/>
        </w:tabs>
        <w:spacing w:before="80"/>
        <w:ind w:left="1134" w:hanging="1134"/>
      </w:pPr>
      <w:r w:rsidRPr="008F5441">
        <w:t>ii)</w:t>
      </w:r>
      <w:r w:rsidRPr="008F5441">
        <w:tab/>
        <w:t>clear evidence of a binding agreement to launch its satellites.</w:t>
      </w:r>
    </w:p>
    <w:p w:rsidR="00E73699" w:rsidRPr="008F5441" w:rsidRDefault="00E73699" w:rsidP="00E73699">
      <w:pPr>
        <w:rPr>
          <w:color w:val="000000"/>
        </w:rPr>
      </w:pPr>
    </w:p>
    <w:p w:rsidR="00E73699" w:rsidRPr="008F5441" w:rsidRDefault="00E73699" w:rsidP="00E73699">
      <w:r w:rsidRPr="008F5441">
        <w:rPr>
          <w:color w:val="000000"/>
        </w:rPr>
        <w:t>The manufacturing or procurement agreement should identify the contract milestones leading to the completion of manufacture or procurement of satellites required for the service provision,</w:t>
      </w:r>
      <w:r w:rsidRPr="008F5441">
        <w:rPr>
          <w:color w:val="000000"/>
          <w:lang w:eastAsia="ja-JP"/>
        </w:rPr>
        <w:t xml:space="preserve"> </w:t>
      </w:r>
      <w:r w:rsidRPr="008F5441">
        <w:rPr>
          <w:color w:val="000000"/>
        </w:rPr>
        <w:t xml:space="preserve">and the launch agreement should identify the launch date, launch site and launch service provider. The notifying administration is responsible for authenticating the evidence of agreement. </w:t>
      </w:r>
    </w:p>
    <w:p w:rsidR="00E73699" w:rsidRPr="008F5441" w:rsidRDefault="00E73699" w:rsidP="00E73699">
      <w:r w:rsidRPr="008F5441">
        <w:t>The information required under this criterion may be submitted in the form of a written commitment by the responsible administration.</w:t>
      </w:r>
    </w:p>
    <w:p w:rsidR="00E73699" w:rsidRPr="008F5441" w:rsidRDefault="00E73699" w:rsidP="00E73699">
      <w:r w:rsidRPr="008F5441">
        <w:t>3</w:t>
      </w:r>
      <w:r w:rsidRPr="008F5441">
        <w:tab/>
        <w:t>As an alternative to satellite manufacturing or procurement and launch agreements, clear evidence of guaranteed</w:t>
      </w:r>
      <w:r w:rsidRPr="008F5441">
        <w:rPr>
          <w:b/>
        </w:rPr>
        <w:t xml:space="preserve"> </w:t>
      </w:r>
      <w:r w:rsidRPr="008F5441">
        <w:t>funding arrangements for the implementation of the project would be accepted. The notifying administration is responsible for authenticating the evidence of these arrangements and for providing such evidence to other interested administrations in furtherance of its obligations under this Resolution.</w:t>
      </w:r>
    </w:p>
    <w:p w:rsidR="00E73699" w:rsidRDefault="00E73699" w:rsidP="00E73699">
      <w:pPr>
        <w:pStyle w:val="Reasons"/>
        <w:rPr>
          <w:b/>
        </w:rPr>
      </w:pPr>
    </w:p>
    <w:p w:rsidR="00896507" w:rsidRDefault="00E73699" w:rsidP="00E73699">
      <w:r>
        <w:rPr>
          <w:b/>
        </w:rPr>
        <w:t xml:space="preserve">Reasons: </w:t>
      </w:r>
      <w:r>
        <w:t>To provide a methodology to ensure that aggregate GSO protection levels are never exceeded and to provide a mechanism to monitor the aggregate epfd limits from the operation of actual non-GSO systems.</w:t>
      </w:r>
    </w:p>
    <w:p w:rsidR="00E73699" w:rsidRPr="00797294" w:rsidRDefault="00E73699" w:rsidP="00E73699">
      <w:pPr>
        <w:pStyle w:val="PlainText"/>
        <w:spacing w:after="120"/>
        <w:rPr>
          <w:rFonts w:ascii="Times New Roman" w:hAnsi="Times New Roman"/>
          <w:sz w:val="24"/>
          <w:szCs w:val="24"/>
        </w:rPr>
      </w:pPr>
    </w:p>
    <w:p w:rsidR="00E73699" w:rsidRPr="00613841" w:rsidRDefault="00E73699" w:rsidP="00E73699">
      <w:pPr>
        <w:spacing w:after="120"/>
        <w:jc w:val="center"/>
      </w:pPr>
      <w:r w:rsidRPr="00797294">
        <w:t>__________</w:t>
      </w:r>
    </w:p>
    <w:p w:rsidR="00E73699" w:rsidRDefault="00E73699" w:rsidP="00E73699">
      <w:pPr>
        <w:rPr>
          <w:b/>
        </w:rPr>
      </w:pPr>
    </w:p>
    <w:p w:rsidR="00E73699" w:rsidRDefault="00E73699" w:rsidP="00E73699">
      <w:pPr>
        <w:rPr>
          <w:b/>
        </w:rPr>
      </w:pPr>
    </w:p>
    <w:p w:rsidR="00754094" w:rsidRDefault="00E73699" w:rsidP="00754094">
      <w:pPr>
        <w:jc w:val="center"/>
        <w:rPr>
          <w:b/>
          <w:sz w:val="28"/>
          <w:szCs w:val="28"/>
        </w:rPr>
      </w:pPr>
      <w:r>
        <w:rPr>
          <w:b/>
        </w:rPr>
        <w:br w:type="page"/>
      </w:r>
      <w:r w:rsidR="00754094" w:rsidRPr="00195E00">
        <w:rPr>
          <w:b/>
          <w:sz w:val="28"/>
          <w:szCs w:val="28"/>
        </w:rPr>
        <w:t>United States</w:t>
      </w:r>
    </w:p>
    <w:p w:rsidR="00754094" w:rsidRPr="00195E00" w:rsidRDefault="00754094" w:rsidP="00754094">
      <w:pPr>
        <w:jc w:val="center"/>
        <w:rPr>
          <w:b/>
          <w:sz w:val="28"/>
          <w:szCs w:val="28"/>
        </w:rPr>
      </w:pPr>
    </w:p>
    <w:p w:rsidR="00754094" w:rsidRPr="00195E00" w:rsidRDefault="00754094" w:rsidP="00754094">
      <w:pPr>
        <w:jc w:val="center"/>
        <w:rPr>
          <w:sz w:val="28"/>
          <w:szCs w:val="28"/>
        </w:rPr>
      </w:pPr>
      <w:r w:rsidRPr="00195E00">
        <w:rPr>
          <w:sz w:val="28"/>
          <w:szCs w:val="28"/>
        </w:rPr>
        <w:t>PROPOSALS FOR THE WORK OF THE CONFERENCE</w:t>
      </w:r>
    </w:p>
    <w:p w:rsidR="00754094" w:rsidRDefault="00754094" w:rsidP="00754094">
      <w:pPr>
        <w:spacing w:before="120"/>
      </w:pPr>
    </w:p>
    <w:p w:rsidR="00754094" w:rsidRPr="00896507" w:rsidRDefault="00754094" w:rsidP="00754094">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754094" w:rsidRPr="00EC5386" w:rsidRDefault="00754094" w:rsidP="00754094">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754094" w:rsidRDefault="00754094" w:rsidP="00754094"/>
    <w:p w:rsidR="00754094" w:rsidRPr="001C75F4" w:rsidRDefault="00754094" w:rsidP="00754094">
      <w:pPr>
        <w:rPr>
          <w:b/>
          <w:lang w:val="fr-CH"/>
        </w:rPr>
      </w:pPr>
      <w:r w:rsidRPr="001C75F4">
        <w:rPr>
          <w:b/>
          <w:lang w:val="fr-CH"/>
        </w:rPr>
        <w:t>Background:</w:t>
      </w:r>
    </w:p>
    <w:p w:rsidR="00754094" w:rsidRPr="00E13033" w:rsidRDefault="00754094" w:rsidP="00754094">
      <w:pPr>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754094">
        <w:rPr>
          <w:szCs w:val="22"/>
        </w:rPr>
        <w:t xml:space="preserve">frequency </w:t>
      </w:r>
      <w:r w:rsidRPr="00E13033">
        <w:rPr>
          <w:iCs/>
        </w:rPr>
        <w:t>band is allocated on a primary basis, for the frequency bands:</w:t>
      </w:r>
    </w:p>
    <w:p w:rsidR="00754094" w:rsidRPr="00E13033" w:rsidRDefault="00754094" w:rsidP="00EC6477">
      <w:pPr>
        <w:pStyle w:val="enumlev1"/>
        <w:spacing w:before="120"/>
        <w:ind w:left="1138" w:hanging="1138"/>
      </w:pPr>
      <w:r w:rsidRPr="00E13033">
        <w:t>–</w:t>
      </w:r>
      <w:r w:rsidRPr="00E13033">
        <w:tab/>
        <w:t>24.25-27.5 GHz, 37-40.5 GHz, 42.5-43.5 GHz, 45.5-47 GHz, 47.2-50.2 GHz, 50.4</w:t>
      </w:r>
      <w:r w:rsidRPr="00E13033">
        <w:noBreakHyphen/>
        <w:t>52.6 GHz, 66-76 GHz and 81-86 GHz, which have allocations to the mobile service on a primary basis; and</w:t>
      </w:r>
    </w:p>
    <w:p w:rsidR="00754094" w:rsidRPr="00E13033" w:rsidRDefault="00754094" w:rsidP="00754094">
      <w:pPr>
        <w:pStyle w:val="enumlev1"/>
      </w:pPr>
      <w:r w:rsidRPr="00E13033">
        <w:t>–</w:t>
      </w:r>
      <w:r w:rsidRPr="00E13033">
        <w:tab/>
        <w:t>31.8-33.4 GHz, 40.5-42.5 GHz and 47-47.2 GHz, which may require additional allocations to the mobile service on a primary basis.</w:t>
      </w:r>
    </w:p>
    <w:p w:rsidR="00754094" w:rsidRPr="00F418BF" w:rsidRDefault="00754094" w:rsidP="00EC6477">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754094" w:rsidRDefault="00754094" w:rsidP="00EC6477">
      <w:pPr>
        <w:spacing w:before="120"/>
        <w:rPr>
          <w:lang w:eastAsia="ja-JP"/>
        </w:rPr>
      </w:pPr>
      <w:r w:rsidRPr="00E13033">
        <w:rPr>
          <w:lang w:eastAsia="ja-JP"/>
        </w:rPr>
        <w:t xml:space="preserve">The frequency range 24.25-27.5 GHz, or parts thereof, is allocated to the EESS, FS, FSS, ISS, MS, RLSS, RNS and SRS. The frequency bands adjacent to this frequency range are allocated to the EESS (passive), RAS, RLS and SRS (passive). The details of these allocations and those of the adjacent frequency bands can be found in RR Article </w:t>
      </w:r>
      <w:r w:rsidRPr="00E13033">
        <w:rPr>
          <w:b/>
          <w:bCs/>
          <w:lang w:eastAsia="ja-JP"/>
        </w:rPr>
        <w:t>5</w:t>
      </w:r>
      <w:r w:rsidRPr="00E13033">
        <w:rPr>
          <w:lang w:eastAsia="ja-JP"/>
        </w:rPr>
        <w:t>.</w:t>
      </w:r>
    </w:p>
    <w:p w:rsidR="003514E9" w:rsidRDefault="003514E9" w:rsidP="00754094">
      <w:pPr>
        <w:rPr>
          <w:lang w:eastAsia="ja-JP"/>
        </w:rPr>
      </w:pPr>
    </w:p>
    <w:p w:rsidR="003514E9" w:rsidRPr="003514E9" w:rsidRDefault="003514E9" w:rsidP="00754094">
      <w:pPr>
        <w:rPr>
          <w:b/>
          <w:lang w:eastAsia="ja-JP"/>
        </w:rPr>
      </w:pPr>
      <w:r w:rsidRPr="003514E9">
        <w:rPr>
          <w:b/>
          <w:lang w:eastAsia="ja-JP"/>
        </w:rPr>
        <w:t>Proposal:</w:t>
      </w:r>
    </w:p>
    <w:p w:rsidR="003514E9" w:rsidRDefault="003514E9" w:rsidP="00754094">
      <w:pPr>
        <w:rPr>
          <w:lang w:val="fr-CH"/>
        </w:rPr>
      </w:pPr>
      <w:r>
        <w:t>Provide a mobile allocation in the 24.25-25.5 GHz frequency range and also provide associated footnotes to the mobile service in order to identify the bands for IMT.</w:t>
      </w:r>
    </w:p>
    <w:p w:rsidR="00754094" w:rsidRDefault="00754094" w:rsidP="00754094">
      <w:pPr>
        <w:rPr>
          <w:lang w:val="fr-CH"/>
        </w:rPr>
      </w:pPr>
      <w:r>
        <w:rPr>
          <w:lang w:val="fr-CH"/>
        </w:rPr>
        <w:br w:type="page"/>
      </w:r>
    </w:p>
    <w:p w:rsidR="00754094" w:rsidRDefault="00754094" w:rsidP="00754094">
      <w:pPr>
        <w:pStyle w:val="ArtNo"/>
        <w:spacing w:before="0"/>
        <w:rPr>
          <w:lang w:val="en-AU"/>
        </w:rPr>
      </w:pPr>
      <w:r w:rsidRPr="006D07BF">
        <w:t>ARTICLE</w:t>
      </w:r>
      <w:r>
        <w:rPr>
          <w:lang w:val="en-AU"/>
        </w:rPr>
        <w:t xml:space="preserve"> </w:t>
      </w:r>
      <w:r w:rsidRPr="00754094">
        <w:rPr>
          <w:rStyle w:val="href"/>
          <w:color w:val="000000"/>
          <w:lang w:val="en-AU"/>
        </w:rPr>
        <w:t>5</w:t>
      </w:r>
    </w:p>
    <w:p w:rsidR="00754094" w:rsidRDefault="00754094" w:rsidP="00754094">
      <w:pPr>
        <w:pStyle w:val="Arttitle"/>
        <w:rPr>
          <w:lang w:val="en-US"/>
        </w:rPr>
      </w:pPr>
      <w:r w:rsidRPr="006D07BF">
        <w:t>Frequency</w:t>
      </w:r>
      <w:r>
        <w:t xml:space="preserve"> allocations</w:t>
      </w:r>
    </w:p>
    <w:p w:rsidR="00754094" w:rsidRPr="00B25B23" w:rsidRDefault="00754094" w:rsidP="0075409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754094" w:rsidRDefault="00754094" w:rsidP="00754094">
      <w:pPr>
        <w:pStyle w:val="Proposal"/>
      </w:pPr>
      <w:r>
        <w:t>MOD</w:t>
      </w:r>
      <w:r>
        <w:tab/>
        <w:t>USA/4821A13/1</w:t>
      </w:r>
    </w:p>
    <w:p w:rsidR="00754094" w:rsidRDefault="00754094" w:rsidP="00754094">
      <w:pPr>
        <w:pStyle w:val="Tabletitle"/>
      </w:pPr>
      <w:r w:rsidRPr="00A45B2F">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754094" w:rsidRPr="00754094" w:rsidRDefault="00754094" w:rsidP="00060B90">
            <w:pPr>
              <w:pStyle w:val="Tablehead"/>
            </w:pPr>
            <w:r w:rsidRPr="00754094">
              <w:t>Region 1</w:t>
            </w:r>
          </w:p>
        </w:tc>
        <w:tc>
          <w:tcPr>
            <w:tcW w:w="3100" w:type="dxa"/>
            <w:tcBorders>
              <w:top w:val="single" w:sz="4" w:space="0" w:color="auto"/>
              <w:left w:val="single" w:sz="6" w:space="0" w:color="auto"/>
              <w:bottom w:val="single" w:sz="4" w:space="0" w:color="auto"/>
              <w:right w:val="single" w:sz="6" w:space="0" w:color="auto"/>
            </w:tcBorders>
            <w:hideMark/>
          </w:tcPr>
          <w:p w:rsidR="00754094" w:rsidRPr="00754094" w:rsidRDefault="00754094" w:rsidP="00060B90">
            <w:pPr>
              <w:pStyle w:val="Tablehead"/>
            </w:pPr>
            <w:r w:rsidRPr="00754094">
              <w:t>Region 2</w:t>
            </w:r>
          </w:p>
        </w:tc>
        <w:tc>
          <w:tcPr>
            <w:tcW w:w="3105" w:type="dxa"/>
            <w:tcBorders>
              <w:top w:val="single" w:sz="4" w:space="0" w:color="auto"/>
              <w:left w:val="single" w:sz="6" w:space="0" w:color="auto"/>
              <w:bottom w:val="single" w:sz="4" w:space="0" w:color="auto"/>
              <w:right w:val="single" w:sz="4"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24.25-24.45</w:t>
            </w:r>
          </w:p>
          <w:p w:rsidR="00754094" w:rsidRPr="00754094" w:rsidRDefault="00754094" w:rsidP="00060B90">
            <w:pPr>
              <w:pStyle w:val="TableTextS5"/>
              <w:spacing w:before="20" w:after="0"/>
              <w:rPr>
                <w:ins w:id="253" w:author="gfeldhake" w:date="2018-08-23T05:13:00Z"/>
              </w:rPr>
            </w:pPr>
            <w:r w:rsidRPr="00754094">
              <w:t>FIXED</w:t>
            </w:r>
          </w:p>
          <w:p w:rsidR="00754094" w:rsidRPr="00754094" w:rsidRDefault="00754094" w:rsidP="00060B90">
            <w:pPr>
              <w:pStyle w:val="TableTextS5"/>
              <w:spacing w:before="20" w:after="0"/>
              <w:rPr>
                <w:u w:val="double"/>
              </w:rPr>
            </w:pPr>
            <w:ins w:id="254" w:author="gfeldhake" w:date="2018-08-23T05:13:00Z">
              <w:r w:rsidRPr="00754094">
                <w:t>MOBILE</w:t>
              </w:r>
            </w:ins>
            <w:ins w:id="255" w:author="Feldhake, Glenn S. (GRC-MSC0)" w:date="2018-09-13T07:34:00Z">
              <w:r w:rsidRPr="00754094">
                <w:t xml:space="preserve"> except aeronautical mobile</w:t>
              </w:r>
            </w:ins>
            <w:ins w:id="256" w:author="gfeldhake" w:date="2018-08-23T05:13:00Z">
              <w:r w:rsidRPr="00754094">
                <w:t xml:space="preserve">  ADD 5.A113  MOD 5.338A</w:t>
              </w:r>
            </w:ins>
          </w:p>
        </w:tc>
        <w:tc>
          <w:tcPr>
            <w:tcW w:w="3100" w:type="dxa"/>
            <w:tcBorders>
              <w:top w:val="single" w:sz="4" w:space="0" w:color="auto"/>
              <w:left w:val="single" w:sz="6" w:space="0" w:color="auto"/>
              <w:bottom w:val="single" w:sz="4" w:space="0" w:color="auto"/>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24.25-24.45</w:t>
            </w:r>
          </w:p>
          <w:p w:rsidR="00754094" w:rsidRPr="00754094" w:rsidRDefault="00754094" w:rsidP="00060B90">
            <w:pPr>
              <w:pStyle w:val="TableTextS5"/>
              <w:spacing w:before="20" w:after="0"/>
              <w:rPr>
                <w:ins w:id="257" w:author="gfeldhake" w:date="2018-08-23T05:13:00Z"/>
              </w:rPr>
            </w:pPr>
            <w:ins w:id="258" w:author="gfeldhake" w:date="2018-08-23T05:13:00Z">
              <w:r w:rsidRPr="00754094">
                <w:t>MOBILE</w:t>
              </w:r>
            </w:ins>
            <w:ins w:id="259" w:author="Feldhake, Glenn S. (GRC-MSC0)" w:date="2018-09-13T07:35:00Z">
              <w:r w:rsidRPr="00754094">
                <w:t xml:space="preserve"> except aeronautical mobile</w:t>
              </w:r>
            </w:ins>
            <w:ins w:id="260" w:author="gfeldhake" w:date="2018-08-23T05:13:00Z">
              <w:r w:rsidRPr="00754094">
                <w:t xml:space="preserve">  ADD 5.A113  MOD 5.338A </w:t>
              </w:r>
            </w:ins>
          </w:p>
          <w:p w:rsidR="00754094" w:rsidRPr="00754094" w:rsidRDefault="00754094" w:rsidP="00060B90">
            <w:pPr>
              <w:pStyle w:val="TableTextS5"/>
              <w:spacing w:before="20" w:after="0"/>
              <w:rPr>
                <w:u w:val="double"/>
              </w:rPr>
            </w:pPr>
            <w:r w:rsidRPr="00754094">
              <w:t>RADIONAVIGATION</w:t>
            </w:r>
          </w:p>
        </w:tc>
        <w:tc>
          <w:tcPr>
            <w:tcW w:w="3105" w:type="dxa"/>
            <w:tcBorders>
              <w:top w:val="single" w:sz="4" w:space="0" w:color="auto"/>
              <w:left w:val="single" w:sz="6" w:space="0" w:color="auto"/>
              <w:bottom w:val="single" w:sz="4" w:space="0" w:color="auto"/>
              <w:right w:val="single" w:sz="4"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24.25-24.45</w:t>
            </w:r>
          </w:p>
          <w:p w:rsidR="00754094" w:rsidRPr="00754094" w:rsidRDefault="00754094" w:rsidP="00060B90">
            <w:pPr>
              <w:pStyle w:val="TableTextS5"/>
              <w:spacing w:before="20" w:after="0"/>
            </w:pPr>
            <w:r w:rsidRPr="00754094">
              <w:t>RADIONAVIGATION</w:t>
            </w:r>
          </w:p>
          <w:p w:rsidR="00754094" w:rsidRPr="00754094" w:rsidRDefault="00754094" w:rsidP="00060B90">
            <w:pPr>
              <w:pStyle w:val="TableTextS5"/>
              <w:spacing w:before="20" w:after="0"/>
            </w:pPr>
            <w:r w:rsidRPr="00754094">
              <w:t>FIXED</w:t>
            </w:r>
          </w:p>
          <w:p w:rsidR="00754094" w:rsidRPr="00754094" w:rsidRDefault="00754094" w:rsidP="00EC6477">
            <w:pPr>
              <w:pStyle w:val="TableTextS5"/>
              <w:spacing w:before="20" w:after="0"/>
            </w:pPr>
            <w:r w:rsidRPr="00754094">
              <w:t>MOBILE</w:t>
            </w:r>
            <w:ins w:id="261" w:author="Feldhake, Glenn S. (GRC-MSC0)" w:date="2018-09-13T07:35:00Z">
              <w:r w:rsidRPr="00754094">
                <w:t xml:space="preserve"> </w:t>
              </w:r>
            </w:ins>
          </w:p>
        </w:tc>
      </w:tr>
      <w:tr w:rsidR="00754094" w:rsidRPr="00754094" w:rsidTr="00060B90">
        <w:trPr>
          <w:cantSplit/>
          <w:jc w:val="center"/>
        </w:trPr>
        <w:tc>
          <w:tcPr>
            <w:tcW w:w="3099" w:type="dxa"/>
            <w:tcBorders>
              <w:top w:val="single" w:sz="4" w:space="0" w:color="auto"/>
              <w:left w:val="single" w:sz="4" w:space="0" w:color="auto"/>
              <w:bottom w:val="nil"/>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24.45-24.65</w:t>
            </w:r>
          </w:p>
          <w:p w:rsidR="00754094" w:rsidRPr="00754094" w:rsidRDefault="00754094" w:rsidP="00060B90">
            <w:pPr>
              <w:pStyle w:val="TableTextS5"/>
              <w:spacing w:before="20" w:after="0"/>
            </w:pPr>
            <w:r w:rsidRPr="00754094">
              <w:t>FIXED</w:t>
            </w:r>
          </w:p>
          <w:p w:rsidR="00754094" w:rsidRPr="00754094" w:rsidRDefault="00754094" w:rsidP="00060B90">
            <w:pPr>
              <w:pStyle w:val="TableTextS5"/>
              <w:spacing w:before="20" w:after="0"/>
              <w:rPr>
                <w:ins w:id="262" w:author="gfeldhake" w:date="2018-08-23T05:13:00Z"/>
              </w:rPr>
            </w:pPr>
            <w:r w:rsidRPr="00754094">
              <w:t>INTER-SATELLITE</w:t>
            </w:r>
          </w:p>
          <w:p w:rsidR="00754094" w:rsidRPr="00754094" w:rsidRDefault="00754094" w:rsidP="00060B90">
            <w:pPr>
              <w:pStyle w:val="TableTextS5"/>
              <w:spacing w:before="20" w:after="0"/>
            </w:pPr>
            <w:ins w:id="263" w:author="gfeldhake" w:date="2018-08-23T05:14:00Z">
              <w:r w:rsidRPr="00754094">
                <w:t>MOBILE</w:t>
              </w:r>
            </w:ins>
            <w:ins w:id="264" w:author="Feldhake, Glenn S. (GRC-MSC0)" w:date="2018-09-13T07:35:00Z">
              <w:r w:rsidRPr="00754094">
                <w:t xml:space="preserve"> except aeronautical mobile</w:t>
              </w:r>
            </w:ins>
            <w:ins w:id="265" w:author="gfeldhake" w:date="2018-08-23T05:14:00Z">
              <w:r w:rsidRPr="00754094">
                <w:t xml:space="preserve">  ADD 5.A113  MOD 5.338A</w:t>
              </w:r>
            </w:ins>
          </w:p>
        </w:tc>
        <w:tc>
          <w:tcPr>
            <w:tcW w:w="3100" w:type="dxa"/>
            <w:tcBorders>
              <w:top w:val="single" w:sz="4" w:space="0" w:color="auto"/>
              <w:left w:val="single" w:sz="6" w:space="0" w:color="auto"/>
              <w:bottom w:val="nil"/>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24.45-24.65</w:t>
            </w:r>
          </w:p>
          <w:p w:rsidR="00754094" w:rsidRPr="00754094" w:rsidRDefault="00754094" w:rsidP="00060B90">
            <w:pPr>
              <w:pStyle w:val="TableTextS5"/>
              <w:spacing w:before="20" w:after="0"/>
            </w:pPr>
            <w:r w:rsidRPr="00754094">
              <w:t>INTER-SATELLITE</w:t>
            </w:r>
          </w:p>
          <w:p w:rsidR="00754094" w:rsidRPr="00754094" w:rsidRDefault="00754094" w:rsidP="00060B90">
            <w:pPr>
              <w:pStyle w:val="TableTextS5"/>
              <w:spacing w:before="20" w:after="0"/>
              <w:rPr>
                <w:ins w:id="266" w:author="gfeldhake" w:date="2018-08-23T05:14:00Z"/>
              </w:rPr>
            </w:pPr>
            <w:ins w:id="267" w:author="gfeldhake" w:date="2018-08-23T05:14:00Z">
              <w:r w:rsidRPr="00754094">
                <w:t>MOBILE</w:t>
              </w:r>
            </w:ins>
            <w:ins w:id="268" w:author="Feldhake, Glenn S. (GRC-MSC0)" w:date="2018-09-13T07:35:00Z">
              <w:r w:rsidRPr="00754094">
                <w:t xml:space="preserve"> except aeronautical mobile</w:t>
              </w:r>
            </w:ins>
            <w:ins w:id="269" w:author="gfeldhake" w:date="2018-08-23T05:14:00Z">
              <w:r w:rsidRPr="00754094">
                <w:t xml:space="preserve">  ADD 5.A113  MOD 5.338A </w:t>
              </w:r>
            </w:ins>
          </w:p>
          <w:p w:rsidR="00754094" w:rsidRPr="00754094" w:rsidRDefault="00754094" w:rsidP="00060B90">
            <w:pPr>
              <w:pStyle w:val="TableTextS5"/>
              <w:spacing w:before="20" w:after="0"/>
              <w:rPr>
                <w:u w:val="double"/>
              </w:rPr>
            </w:pPr>
            <w:r w:rsidRPr="00754094">
              <w:t>RADIONAVIGATION</w:t>
            </w:r>
          </w:p>
        </w:tc>
        <w:tc>
          <w:tcPr>
            <w:tcW w:w="3105" w:type="dxa"/>
            <w:tcBorders>
              <w:top w:val="single" w:sz="4" w:space="0" w:color="auto"/>
              <w:left w:val="single" w:sz="6" w:space="0" w:color="auto"/>
              <w:bottom w:val="nil"/>
              <w:right w:val="single" w:sz="4" w:space="0" w:color="auto"/>
            </w:tcBorders>
            <w:hideMark/>
          </w:tcPr>
          <w:p w:rsidR="00754094" w:rsidRPr="00754094" w:rsidRDefault="00754094" w:rsidP="00060B90">
            <w:pPr>
              <w:pStyle w:val="TableTextS5"/>
              <w:spacing w:before="20" w:after="0"/>
              <w:rPr>
                <w:rStyle w:val="Tablefreq"/>
                <w:color w:val="auto"/>
                <w:lang w:val="fr-CH"/>
              </w:rPr>
            </w:pPr>
            <w:r w:rsidRPr="00754094">
              <w:rPr>
                <w:rStyle w:val="Tablefreq"/>
                <w:color w:val="auto"/>
                <w:lang w:val="fr-CH"/>
              </w:rPr>
              <w:t>24.45-24.65</w:t>
            </w:r>
          </w:p>
          <w:p w:rsidR="00754094" w:rsidRPr="00754094" w:rsidRDefault="00754094" w:rsidP="00060B90">
            <w:pPr>
              <w:pStyle w:val="TableTextS5"/>
              <w:spacing w:before="20" w:after="0"/>
              <w:rPr>
                <w:lang w:val="fr-CH"/>
              </w:rPr>
            </w:pPr>
            <w:r w:rsidRPr="00754094">
              <w:rPr>
                <w:lang w:val="fr-CH"/>
              </w:rPr>
              <w:t>FIXED</w:t>
            </w:r>
          </w:p>
          <w:p w:rsidR="00754094" w:rsidRPr="00754094" w:rsidRDefault="00754094" w:rsidP="00060B90">
            <w:pPr>
              <w:pStyle w:val="TableTextS5"/>
              <w:spacing w:before="20" w:after="0"/>
              <w:rPr>
                <w:lang w:val="fr-CH"/>
              </w:rPr>
            </w:pPr>
            <w:r w:rsidRPr="00754094">
              <w:rPr>
                <w:lang w:val="fr-CH"/>
              </w:rPr>
              <w:t>INTER-SATELLITE</w:t>
            </w:r>
          </w:p>
          <w:p w:rsidR="00754094" w:rsidRPr="00754094" w:rsidRDefault="00754094" w:rsidP="00060B90">
            <w:pPr>
              <w:pStyle w:val="TableTextS5"/>
              <w:spacing w:before="20" w:after="0"/>
              <w:rPr>
                <w:lang w:val="fr-CH"/>
              </w:rPr>
            </w:pPr>
            <w:r w:rsidRPr="00754094">
              <w:rPr>
                <w:lang w:val="fr-CH"/>
              </w:rPr>
              <w:t>MOBILE</w:t>
            </w:r>
            <w:ins w:id="270" w:author="gfeldhake" w:date="2018-08-23T05:14:00Z">
              <w:r w:rsidRPr="00754094">
                <w:t xml:space="preserve"> </w:t>
              </w:r>
            </w:ins>
            <w:ins w:id="271" w:author="gfeldhake" w:date="2018-08-23T05:17:00Z">
              <w:r w:rsidRPr="00754094">
                <w:t xml:space="preserve"> </w:t>
              </w:r>
            </w:ins>
            <w:ins w:id="272" w:author="gfeldhake" w:date="2018-08-23T05:14:00Z">
              <w:r w:rsidRPr="00754094">
                <w:t>ADD 5.A113  MOD 5.338A</w:t>
              </w:r>
            </w:ins>
          </w:p>
          <w:p w:rsidR="00754094" w:rsidRPr="00754094" w:rsidRDefault="00754094" w:rsidP="00060B90">
            <w:pPr>
              <w:pStyle w:val="TableTextS5"/>
              <w:spacing w:before="20" w:after="0"/>
              <w:rPr>
                <w:u w:val="double"/>
                <w:lang w:val="fr-CH"/>
              </w:rPr>
            </w:pPr>
            <w:r w:rsidRPr="00754094">
              <w:rPr>
                <w:lang w:val="fr-CH"/>
              </w:rPr>
              <w:t>RADIONAVIGATION</w:t>
            </w:r>
          </w:p>
        </w:tc>
      </w:tr>
      <w:tr w:rsidR="00754094" w:rsidRPr="00754094" w:rsidTr="00060B90">
        <w:trPr>
          <w:cantSplit/>
          <w:jc w:val="center"/>
        </w:trPr>
        <w:tc>
          <w:tcPr>
            <w:tcW w:w="3099" w:type="dxa"/>
            <w:tcBorders>
              <w:top w:val="nil"/>
              <w:left w:val="single" w:sz="4" w:space="0" w:color="auto"/>
              <w:bottom w:val="single" w:sz="4" w:space="0" w:color="auto"/>
              <w:right w:val="single" w:sz="6" w:space="0" w:color="auto"/>
            </w:tcBorders>
          </w:tcPr>
          <w:p w:rsidR="00754094" w:rsidRPr="00754094" w:rsidRDefault="00754094" w:rsidP="00060B90">
            <w:pPr>
              <w:pStyle w:val="TableTextS5"/>
              <w:spacing w:before="20" w:after="0"/>
              <w:rPr>
                <w:lang w:val="fr-CH"/>
              </w:rPr>
            </w:pPr>
          </w:p>
        </w:tc>
        <w:tc>
          <w:tcPr>
            <w:tcW w:w="3100" w:type="dxa"/>
            <w:tcBorders>
              <w:top w:val="nil"/>
              <w:left w:val="single" w:sz="6" w:space="0" w:color="auto"/>
              <w:bottom w:val="single" w:sz="4" w:space="0" w:color="auto"/>
              <w:right w:val="single" w:sz="6" w:space="0" w:color="auto"/>
            </w:tcBorders>
            <w:hideMark/>
          </w:tcPr>
          <w:p w:rsidR="00754094" w:rsidRPr="00754094" w:rsidRDefault="00754094" w:rsidP="00060B90">
            <w:pPr>
              <w:pStyle w:val="TableTextS5"/>
              <w:spacing w:before="20" w:after="0"/>
              <w:rPr>
                <w:lang w:val="en-AU"/>
              </w:rPr>
            </w:pPr>
            <w:r w:rsidRPr="00754094">
              <w:rPr>
                <w:rStyle w:val="Artref"/>
                <w:lang w:val="en-AU"/>
              </w:rPr>
              <w:t>5.533</w:t>
            </w:r>
          </w:p>
        </w:tc>
        <w:tc>
          <w:tcPr>
            <w:tcW w:w="3105" w:type="dxa"/>
            <w:tcBorders>
              <w:top w:val="nil"/>
              <w:left w:val="single" w:sz="6" w:space="0" w:color="auto"/>
              <w:bottom w:val="single" w:sz="4" w:space="0" w:color="auto"/>
              <w:right w:val="single" w:sz="4" w:space="0" w:color="auto"/>
            </w:tcBorders>
            <w:hideMark/>
          </w:tcPr>
          <w:p w:rsidR="00754094" w:rsidRPr="00754094" w:rsidRDefault="00754094" w:rsidP="00060B90">
            <w:pPr>
              <w:pStyle w:val="TableTextS5"/>
              <w:spacing w:before="20" w:after="0"/>
              <w:rPr>
                <w:lang w:val="en-AU"/>
              </w:rPr>
            </w:pPr>
            <w:r w:rsidRPr="00754094">
              <w:rPr>
                <w:rStyle w:val="Artref"/>
                <w:lang w:val="en-AU"/>
              </w:rPr>
              <w:t>5.533</w:t>
            </w:r>
          </w:p>
        </w:tc>
      </w:tr>
      <w:tr w:rsidR="00754094" w:rsidRPr="00754094" w:rsidTr="00060B90">
        <w:trPr>
          <w:cantSplit/>
          <w:jc w:val="center"/>
        </w:trPr>
        <w:tc>
          <w:tcPr>
            <w:tcW w:w="3099" w:type="dxa"/>
            <w:tcBorders>
              <w:top w:val="single" w:sz="4" w:space="0" w:color="auto"/>
              <w:left w:val="single" w:sz="4" w:space="0" w:color="auto"/>
              <w:bottom w:val="nil"/>
              <w:right w:val="single" w:sz="6" w:space="0" w:color="auto"/>
            </w:tcBorders>
            <w:hideMark/>
          </w:tcPr>
          <w:p w:rsidR="00754094" w:rsidRPr="00754094" w:rsidRDefault="00754094" w:rsidP="00060B90">
            <w:pPr>
              <w:pStyle w:val="TableTextS5"/>
              <w:keepNext/>
              <w:spacing w:before="20" w:after="0"/>
              <w:rPr>
                <w:rStyle w:val="Tablefreq"/>
                <w:color w:val="auto"/>
              </w:rPr>
            </w:pPr>
            <w:r w:rsidRPr="00754094">
              <w:rPr>
                <w:rStyle w:val="Tablefreq"/>
                <w:color w:val="auto"/>
              </w:rPr>
              <w:t>24.65-24.75</w:t>
            </w:r>
          </w:p>
          <w:p w:rsidR="00754094" w:rsidRPr="00754094" w:rsidRDefault="00754094" w:rsidP="00060B90">
            <w:pPr>
              <w:pStyle w:val="TableTextS5"/>
              <w:keepNext/>
              <w:spacing w:before="20" w:after="0"/>
            </w:pPr>
            <w:r w:rsidRPr="00754094">
              <w:t>FIXED</w:t>
            </w:r>
          </w:p>
          <w:p w:rsidR="00754094" w:rsidRPr="00754094" w:rsidRDefault="00754094" w:rsidP="00060B90">
            <w:pPr>
              <w:pStyle w:val="TableTextS5"/>
              <w:keepNext/>
              <w:spacing w:before="20" w:after="0"/>
            </w:pPr>
            <w:r w:rsidRPr="00754094">
              <w:t>FIXED-SATELLITE</w:t>
            </w:r>
            <w:r w:rsidRPr="00754094">
              <w:br/>
              <w:t xml:space="preserve">(Earth-to-space)  </w:t>
            </w:r>
            <w:r w:rsidRPr="00754094">
              <w:rPr>
                <w:rStyle w:val="Artref"/>
                <w:lang w:val="en-AU"/>
              </w:rPr>
              <w:t>5.532B</w:t>
            </w:r>
          </w:p>
          <w:p w:rsidR="00754094" w:rsidRPr="00754094" w:rsidRDefault="00754094" w:rsidP="00060B90">
            <w:pPr>
              <w:pStyle w:val="TableTextS5"/>
              <w:keepNext/>
              <w:spacing w:before="20" w:after="0"/>
              <w:rPr>
                <w:ins w:id="273" w:author="gfeldhake" w:date="2018-08-23T05:14:00Z"/>
              </w:rPr>
            </w:pPr>
            <w:r w:rsidRPr="00754094">
              <w:t>INTER-SATELLITE</w:t>
            </w:r>
          </w:p>
          <w:p w:rsidR="00754094" w:rsidRPr="00754094" w:rsidRDefault="00754094" w:rsidP="00060B90">
            <w:pPr>
              <w:pStyle w:val="TableTextS5"/>
              <w:keepNext/>
              <w:spacing w:before="20" w:after="0"/>
            </w:pPr>
            <w:ins w:id="274" w:author="gfeldhake" w:date="2018-08-23T05:14:00Z">
              <w:r w:rsidRPr="00754094">
                <w:t>MOBILE</w:t>
              </w:r>
            </w:ins>
            <w:ins w:id="275" w:author="Feldhake, Glenn S. (GRC-MSC0)" w:date="2018-09-13T07:35:00Z">
              <w:r w:rsidRPr="00754094">
                <w:t xml:space="preserve"> except aeronautical mobile</w:t>
              </w:r>
            </w:ins>
            <w:ins w:id="276" w:author="gfeldhake" w:date="2018-08-23T05:14:00Z">
              <w:r w:rsidRPr="00754094">
                <w:t xml:space="preserve">  ADD 5.A113  MOD 5.338A</w:t>
              </w:r>
            </w:ins>
          </w:p>
        </w:tc>
        <w:tc>
          <w:tcPr>
            <w:tcW w:w="3100" w:type="dxa"/>
            <w:tcBorders>
              <w:top w:val="single" w:sz="4" w:space="0" w:color="auto"/>
              <w:left w:val="single" w:sz="6" w:space="0" w:color="auto"/>
              <w:bottom w:val="nil"/>
              <w:right w:val="single" w:sz="6" w:space="0" w:color="auto"/>
            </w:tcBorders>
            <w:hideMark/>
          </w:tcPr>
          <w:p w:rsidR="00754094" w:rsidRPr="00754094" w:rsidRDefault="00754094" w:rsidP="00060B90">
            <w:pPr>
              <w:pStyle w:val="TableTextS5"/>
              <w:keepNext/>
              <w:spacing w:before="20" w:after="0"/>
              <w:rPr>
                <w:rStyle w:val="Tablefreq"/>
                <w:color w:val="auto"/>
              </w:rPr>
            </w:pPr>
            <w:r w:rsidRPr="00754094">
              <w:rPr>
                <w:rStyle w:val="Tablefreq"/>
                <w:color w:val="auto"/>
              </w:rPr>
              <w:t>24.65-24.75</w:t>
            </w:r>
          </w:p>
          <w:p w:rsidR="00754094" w:rsidRPr="00754094" w:rsidRDefault="00754094" w:rsidP="00060B90">
            <w:pPr>
              <w:pStyle w:val="TableTextS5"/>
              <w:keepNext/>
              <w:spacing w:before="20" w:after="0"/>
              <w:rPr>
                <w:ins w:id="277" w:author="gfeldhake" w:date="2018-08-23T05:14:00Z"/>
              </w:rPr>
            </w:pPr>
            <w:r w:rsidRPr="00754094">
              <w:t>INTER-SATELLITE</w:t>
            </w:r>
          </w:p>
          <w:p w:rsidR="00754094" w:rsidRPr="00754094" w:rsidRDefault="00754094" w:rsidP="00060B90">
            <w:pPr>
              <w:pStyle w:val="TableTextS5"/>
              <w:keepNext/>
              <w:spacing w:before="20" w:after="0"/>
            </w:pPr>
            <w:ins w:id="278" w:author="gfeldhake" w:date="2018-08-23T05:14:00Z">
              <w:r w:rsidRPr="00754094">
                <w:t>MOBILE</w:t>
              </w:r>
            </w:ins>
            <w:ins w:id="279" w:author="Feldhake, Glenn S. (GRC-MSC0)" w:date="2018-09-13T07:35:00Z">
              <w:r w:rsidRPr="00754094">
                <w:t xml:space="preserve"> except aeronautical mobile</w:t>
              </w:r>
            </w:ins>
            <w:ins w:id="280" w:author="gfeldhake" w:date="2018-08-23T05:14:00Z">
              <w:r w:rsidRPr="00754094">
                <w:t xml:space="preserve">  ADD 5.A113  MOD 5.338A</w:t>
              </w:r>
            </w:ins>
          </w:p>
          <w:p w:rsidR="00754094" w:rsidRPr="00754094" w:rsidRDefault="00754094" w:rsidP="00060B90">
            <w:pPr>
              <w:pStyle w:val="TableTextS5"/>
              <w:keepNext/>
              <w:spacing w:before="20" w:after="0"/>
            </w:pPr>
            <w:r w:rsidRPr="00754094">
              <w:t>RADIOLOCATION-</w:t>
            </w:r>
            <w:r w:rsidRPr="00754094">
              <w:br/>
              <w:t>SATELLITE (Earth-to-space)</w:t>
            </w:r>
          </w:p>
        </w:tc>
        <w:tc>
          <w:tcPr>
            <w:tcW w:w="3105" w:type="dxa"/>
            <w:tcBorders>
              <w:top w:val="single" w:sz="4" w:space="0" w:color="auto"/>
              <w:left w:val="single" w:sz="6" w:space="0" w:color="auto"/>
              <w:bottom w:val="nil"/>
              <w:right w:val="single" w:sz="4" w:space="0" w:color="auto"/>
            </w:tcBorders>
            <w:hideMark/>
          </w:tcPr>
          <w:p w:rsidR="00754094" w:rsidRPr="00754094" w:rsidRDefault="00754094" w:rsidP="00060B90">
            <w:pPr>
              <w:pStyle w:val="TableTextS5"/>
              <w:keepNext/>
              <w:spacing w:before="20" w:after="0"/>
              <w:rPr>
                <w:rStyle w:val="Tablefreq"/>
                <w:color w:val="auto"/>
              </w:rPr>
            </w:pPr>
            <w:r w:rsidRPr="00754094">
              <w:rPr>
                <w:rStyle w:val="Tablefreq"/>
                <w:color w:val="auto"/>
              </w:rPr>
              <w:t>24.65-24.75</w:t>
            </w:r>
          </w:p>
          <w:p w:rsidR="00754094" w:rsidRPr="00754094" w:rsidRDefault="00754094" w:rsidP="00060B90">
            <w:pPr>
              <w:pStyle w:val="TableTextS5"/>
              <w:keepNext/>
              <w:spacing w:before="20" w:after="0"/>
            </w:pPr>
            <w:r w:rsidRPr="00754094">
              <w:t>FIXED</w:t>
            </w:r>
          </w:p>
          <w:p w:rsidR="00754094" w:rsidRPr="00754094" w:rsidRDefault="00754094" w:rsidP="00060B90">
            <w:pPr>
              <w:pStyle w:val="TableTextS5"/>
              <w:keepNext/>
              <w:spacing w:before="20" w:after="0"/>
            </w:pPr>
            <w:r w:rsidRPr="00754094">
              <w:t>FIXED-SATELLITE</w:t>
            </w:r>
            <w:r w:rsidRPr="00754094">
              <w:br/>
              <w:t xml:space="preserve">(Earth-to-space)  </w:t>
            </w:r>
            <w:r w:rsidRPr="00754094">
              <w:rPr>
                <w:rStyle w:val="Artref"/>
                <w:lang w:val="en-AU"/>
              </w:rPr>
              <w:t>5.532B</w:t>
            </w:r>
          </w:p>
          <w:p w:rsidR="00754094" w:rsidRPr="00754094" w:rsidRDefault="00754094" w:rsidP="00060B90">
            <w:pPr>
              <w:pStyle w:val="TableTextS5"/>
              <w:keepNext/>
              <w:spacing w:before="20" w:after="0"/>
            </w:pPr>
            <w:r w:rsidRPr="00754094">
              <w:t>INTER-SATELLITE</w:t>
            </w:r>
          </w:p>
          <w:p w:rsidR="00754094" w:rsidRPr="00754094" w:rsidRDefault="00754094" w:rsidP="00EC6477">
            <w:pPr>
              <w:pStyle w:val="TableTextS5"/>
              <w:keepNext/>
              <w:spacing w:before="20" w:after="0"/>
            </w:pPr>
            <w:r w:rsidRPr="00754094">
              <w:t>MOBILE</w:t>
            </w:r>
            <w:ins w:id="281" w:author="Feldhake, Glenn S. (GRC-MSC0)" w:date="2018-09-13T07:35:00Z">
              <w:r w:rsidRPr="00754094">
                <w:t xml:space="preserve"> </w:t>
              </w:r>
            </w:ins>
            <w:ins w:id="282" w:author="gfeldhake" w:date="2018-08-23T05:14:00Z">
              <w:r w:rsidRPr="00754094">
                <w:t>ADD 5.A113  MOD 5.338A</w:t>
              </w:r>
            </w:ins>
          </w:p>
        </w:tc>
      </w:tr>
      <w:tr w:rsidR="00754094" w:rsidRPr="00754094" w:rsidTr="00060B90">
        <w:trPr>
          <w:cantSplit/>
          <w:jc w:val="center"/>
        </w:trPr>
        <w:tc>
          <w:tcPr>
            <w:tcW w:w="3099" w:type="dxa"/>
            <w:tcBorders>
              <w:top w:val="nil"/>
              <w:left w:val="single" w:sz="4" w:space="0" w:color="auto"/>
              <w:bottom w:val="single" w:sz="4" w:space="0" w:color="auto"/>
              <w:right w:val="single" w:sz="6" w:space="0" w:color="auto"/>
            </w:tcBorders>
          </w:tcPr>
          <w:p w:rsidR="00754094" w:rsidRPr="00754094" w:rsidRDefault="00754094" w:rsidP="00060B90">
            <w:pPr>
              <w:pStyle w:val="TableTextS5"/>
              <w:spacing w:before="20" w:after="0"/>
              <w:rPr>
                <w:lang w:val="en-AU"/>
              </w:rPr>
            </w:pPr>
          </w:p>
        </w:tc>
        <w:tc>
          <w:tcPr>
            <w:tcW w:w="3100" w:type="dxa"/>
            <w:tcBorders>
              <w:top w:val="nil"/>
              <w:left w:val="single" w:sz="6" w:space="0" w:color="auto"/>
              <w:bottom w:val="single" w:sz="4" w:space="0" w:color="auto"/>
              <w:right w:val="single" w:sz="6" w:space="0" w:color="auto"/>
            </w:tcBorders>
          </w:tcPr>
          <w:p w:rsidR="00754094" w:rsidRPr="00754094" w:rsidRDefault="00754094" w:rsidP="00060B90">
            <w:pPr>
              <w:pStyle w:val="TableTextS5"/>
              <w:spacing w:before="20" w:after="0"/>
              <w:rPr>
                <w:lang w:val="en-AU"/>
              </w:rPr>
            </w:pPr>
          </w:p>
        </w:tc>
        <w:tc>
          <w:tcPr>
            <w:tcW w:w="3105" w:type="dxa"/>
            <w:tcBorders>
              <w:top w:val="nil"/>
              <w:left w:val="single" w:sz="6" w:space="0" w:color="auto"/>
              <w:bottom w:val="single" w:sz="4" w:space="0" w:color="auto"/>
              <w:right w:val="single" w:sz="4" w:space="0" w:color="auto"/>
            </w:tcBorders>
            <w:hideMark/>
          </w:tcPr>
          <w:p w:rsidR="00754094" w:rsidRPr="00754094" w:rsidRDefault="00754094" w:rsidP="00060B90">
            <w:pPr>
              <w:pStyle w:val="TableTextS5"/>
              <w:spacing w:before="20" w:after="0"/>
              <w:rPr>
                <w:lang w:val="en-AU"/>
              </w:rPr>
            </w:pPr>
            <w:r w:rsidRPr="00754094">
              <w:rPr>
                <w:rStyle w:val="Artref"/>
                <w:lang w:val="en-AU"/>
              </w:rPr>
              <w:t>5.533</w:t>
            </w:r>
          </w:p>
        </w:tc>
      </w:tr>
    </w:tbl>
    <w:p w:rsidR="00754094" w:rsidRDefault="00754094" w:rsidP="00754094">
      <w:pPr>
        <w:pStyle w:val="Reasons"/>
      </w:pPr>
      <w:r>
        <w:rPr>
          <w:b/>
        </w:rPr>
        <w:t>Reasons:</w:t>
      </w:r>
      <w:r>
        <w:tab/>
        <w:t>To provide the allocations and associated footnotes to the mobile service in order to identify the bands for IMT.</w:t>
      </w:r>
    </w:p>
    <w:p w:rsidR="00754094" w:rsidRDefault="00754094" w:rsidP="00754094">
      <w:pPr>
        <w:pStyle w:val="Proposal"/>
      </w:pPr>
      <w:r>
        <w:t>MOD</w:t>
      </w:r>
      <w:r>
        <w:tab/>
        <w:t>USA/4821A13/2</w:t>
      </w:r>
    </w:p>
    <w:p w:rsidR="00754094" w:rsidRDefault="00754094" w:rsidP="00754094">
      <w:pPr>
        <w:pStyle w:val="Tabletitle"/>
      </w:pPr>
      <w:r w:rsidRPr="00A45B2F">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1</w:t>
            </w:r>
          </w:p>
        </w:tc>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2</w:t>
            </w:r>
          </w:p>
        </w:tc>
        <w:tc>
          <w:tcPr>
            <w:tcW w:w="3136"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24.75-25.25</w:t>
            </w:r>
          </w:p>
          <w:p w:rsidR="00754094" w:rsidRPr="00754094" w:rsidRDefault="00754094" w:rsidP="00060B90">
            <w:pPr>
              <w:pStyle w:val="TableTextS5"/>
            </w:pPr>
            <w:r w:rsidRPr="00754094">
              <w:t>FIXED</w:t>
            </w:r>
          </w:p>
          <w:p w:rsidR="00754094" w:rsidRPr="00754094" w:rsidRDefault="00754094" w:rsidP="00060B90">
            <w:pPr>
              <w:pStyle w:val="TableTextS5"/>
              <w:rPr>
                <w:ins w:id="283" w:author="gfeldhake" w:date="2018-08-23T05:15:00Z"/>
                <w:rStyle w:val="Artref"/>
              </w:rPr>
            </w:pPr>
            <w:r w:rsidRPr="00754094">
              <w:t>FIXED-SATELLITE</w:t>
            </w:r>
            <w:r w:rsidRPr="00754094">
              <w:br/>
              <w:t xml:space="preserve">(Earth-to-space)  </w:t>
            </w:r>
            <w:r w:rsidRPr="00754094">
              <w:rPr>
                <w:rStyle w:val="Artref"/>
              </w:rPr>
              <w:t>5.532B</w:t>
            </w:r>
          </w:p>
          <w:p w:rsidR="00754094" w:rsidRPr="00754094" w:rsidRDefault="00754094" w:rsidP="00060B90">
            <w:pPr>
              <w:pStyle w:val="TableTextS5"/>
            </w:pPr>
            <w:ins w:id="284" w:author="gfeldhake" w:date="2018-08-23T05:15:00Z">
              <w:r w:rsidRPr="00754094">
                <w:t>MOBILE</w:t>
              </w:r>
            </w:ins>
            <w:ins w:id="285" w:author="Feldhake, Glenn S. (GRC-MSC0)" w:date="2018-09-13T07:36:00Z">
              <w:r w:rsidRPr="00754094">
                <w:t xml:space="preserve"> except aeronautical mobile</w:t>
              </w:r>
            </w:ins>
            <w:ins w:id="286" w:author="gfeldhake" w:date="2018-08-23T05:15:00Z">
              <w:r w:rsidRPr="00754094">
                <w:t xml:space="preserve">  ADD 5.A113  MOD 5.338A</w:t>
              </w:r>
            </w:ins>
          </w:p>
        </w:tc>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24.75-25.25</w:t>
            </w:r>
          </w:p>
          <w:p w:rsidR="00754094" w:rsidRPr="00754094" w:rsidRDefault="00754094" w:rsidP="00060B90">
            <w:pPr>
              <w:pStyle w:val="TableTextS5"/>
              <w:rPr>
                <w:ins w:id="287" w:author="gfeldhake" w:date="2018-08-23T05:15:00Z"/>
                <w:rStyle w:val="Artref"/>
              </w:rPr>
            </w:pPr>
            <w:r w:rsidRPr="00754094">
              <w:t>FIXED-SATELLITE</w:t>
            </w:r>
            <w:r w:rsidRPr="00754094">
              <w:br/>
              <w:t xml:space="preserve">(Earth-to-space)  </w:t>
            </w:r>
            <w:r w:rsidRPr="00754094">
              <w:rPr>
                <w:rStyle w:val="Artref"/>
              </w:rPr>
              <w:t>5.535</w:t>
            </w:r>
          </w:p>
          <w:p w:rsidR="00754094" w:rsidRPr="00754094" w:rsidRDefault="00754094" w:rsidP="00060B90">
            <w:pPr>
              <w:pStyle w:val="TableTextS5"/>
            </w:pPr>
            <w:ins w:id="288" w:author="gfeldhake" w:date="2018-08-23T05:15:00Z">
              <w:r w:rsidRPr="00754094">
                <w:t>MOBILE</w:t>
              </w:r>
            </w:ins>
            <w:ins w:id="289" w:author="Feldhake, Glenn S. (GRC-MSC0)" w:date="2018-09-13T07:36:00Z">
              <w:r w:rsidRPr="00754094">
                <w:t xml:space="preserve"> except aeronautical mobile</w:t>
              </w:r>
            </w:ins>
            <w:ins w:id="290" w:author="gfeldhake" w:date="2018-08-23T05:15:00Z">
              <w:r w:rsidRPr="00754094">
                <w:t xml:space="preserve">  ADD 5.A113  MOD 5.338A</w:t>
              </w:r>
            </w:ins>
          </w:p>
        </w:tc>
        <w:tc>
          <w:tcPr>
            <w:tcW w:w="3136"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24.75-25.25</w:t>
            </w:r>
          </w:p>
          <w:p w:rsidR="00754094" w:rsidRPr="00754094" w:rsidRDefault="00754094" w:rsidP="00060B90">
            <w:pPr>
              <w:pStyle w:val="TableTextS5"/>
            </w:pPr>
            <w:r w:rsidRPr="00754094">
              <w:t>FIXED</w:t>
            </w:r>
          </w:p>
          <w:p w:rsidR="00754094" w:rsidRPr="00754094" w:rsidRDefault="00754094" w:rsidP="00060B90">
            <w:pPr>
              <w:pStyle w:val="TableTextS5"/>
              <w:spacing w:before="0"/>
            </w:pPr>
            <w:r w:rsidRPr="00754094">
              <w:t>FIXED-SATELLITE</w:t>
            </w:r>
            <w:r w:rsidRPr="00754094">
              <w:br/>
              <w:t xml:space="preserve">(Earth-to-space)  </w:t>
            </w:r>
            <w:r w:rsidRPr="00754094">
              <w:rPr>
                <w:rStyle w:val="Artref"/>
              </w:rPr>
              <w:t>5.535</w:t>
            </w:r>
          </w:p>
          <w:p w:rsidR="00754094" w:rsidRPr="00754094" w:rsidRDefault="00754094" w:rsidP="00EC6477">
            <w:pPr>
              <w:pStyle w:val="TableTextS5"/>
              <w:spacing w:before="0"/>
            </w:pPr>
            <w:r w:rsidRPr="00754094">
              <w:t>MOBILE</w:t>
            </w:r>
            <w:ins w:id="291" w:author="gfeldhake" w:date="2018-08-23T05:15:00Z">
              <w:r w:rsidRPr="00754094">
                <w:t xml:space="preserve"> </w:t>
              </w:r>
            </w:ins>
            <w:ins w:id="292" w:author="gfeldhake" w:date="2018-08-23T05:17:00Z">
              <w:r w:rsidRPr="00754094">
                <w:t xml:space="preserve"> </w:t>
              </w:r>
            </w:ins>
            <w:ins w:id="293" w:author="gfeldhake" w:date="2018-08-23T05:15:00Z">
              <w:r w:rsidRPr="00754094">
                <w:t>ADD 5.A113  MOD 5.338A</w:t>
              </w:r>
            </w:ins>
          </w:p>
        </w:tc>
      </w:tr>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US"/>
              </w:rPr>
            </w:pPr>
            <w:r w:rsidRPr="00754094">
              <w:rPr>
                <w:rStyle w:val="Tablefreq"/>
                <w:color w:val="auto"/>
              </w:rPr>
              <w:t>25.25-25.5</w:t>
            </w:r>
            <w:r w:rsidRPr="00754094">
              <w:tab/>
              <w:t>FIXED</w:t>
            </w:r>
          </w:p>
          <w:p w:rsidR="00754094" w:rsidRPr="00754094" w:rsidRDefault="00754094" w:rsidP="00060B90">
            <w:pPr>
              <w:pStyle w:val="TableTextS5"/>
              <w:spacing w:before="0"/>
            </w:pPr>
            <w:r w:rsidRPr="00754094">
              <w:tab/>
            </w:r>
            <w:r w:rsidRPr="00754094">
              <w:tab/>
            </w:r>
            <w:r w:rsidRPr="00754094">
              <w:tab/>
            </w:r>
            <w:r w:rsidRPr="00754094">
              <w:tab/>
              <w:t xml:space="preserve">INTER-SATELLITE  </w:t>
            </w:r>
            <w:r w:rsidRPr="00754094">
              <w:rPr>
                <w:rStyle w:val="Artref"/>
              </w:rPr>
              <w:t>5.536</w:t>
            </w:r>
          </w:p>
          <w:p w:rsidR="00754094" w:rsidRPr="00754094" w:rsidRDefault="00754094" w:rsidP="00060B90">
            <w:pPr>
              <w:pStyle w:val="TableTextS5"/>
              <w:spacing w:before="0"/>
            </w:pPr>
            <w:r w:rsidRPr="00754094">
              <w:tab/>
            </w:r>
            <w:r w:rsidRPr="00754094">
              <w:tab/>
            </w:r>
            <w:r w:rsidRPr="00754094">
              <w:tab/>
            </w:r>
            <w:r w:rsidRPr="00754094">
              <w:tab/>
              <w:t>MOBILE</w:t>
            </w:r>
            <w:ins w:id="294" w:author="gfeldhake" w:date="2018-08-23T05:16:00Z">
              <w:r w:rsidRPr="00754094">
                <w:t xml:space="preserve"> </w:t>
              </w:r>
            </w:ins>
            <w:ins w:id="295" w:author="gfeldhake" w:date="2018-08-23T05:17:00Z">
              <w:r w:rsidRPr="00754094">
                <w:t xml:space="preserve"> </w:t>
              </w:r>
            </w:ins>
            <w:ins w:id="296" w:author="gfeldhake" w:date="2018-08-23T05:16:00Z">
              <w:r w:rsidRPr="00754094">
                <w:t>ADD 5.A113  MOD 5.338A</w:t>
              </w:r>
            </w:ins>
          </w:p>
          <w:p w:rsidR="00754094" w:rsidRPr="00754094" w:rsidRDefault="00754094" w:rsidP="00060B90">
            <w:pPr>
              <w:pStyle w:val="TableTextS5"/>
              <w:spacing w:before="0"/>
              <w:rPr>
                <w:lang w:val="en-AU"/>
              </w:rPr>
            </w:pPr>
            <w:r w:rsidRPr="00754094">
              <w:tab/>
            </w:r>
            <w:r w:rsidRPr="00754094">
              <w:tab/>
            </w:r>
            <w:r w:rsidRPr="00754094">
              <w:tab/>
            </w:r>
            <w:r w:rsidRPr="00754094">
              <w:tab/>
            </w:r>
            <w:r w:rsidRPr="00754094">
              <w:rPr>
                <w:lang w:val="en-AU"/>
              </w:rPr>
              <w:t>Standard frequency and time signal-satellite (Earth-to-space)</w:t>
            </w:r>
          </w:p>
        </w:tc>
      </w:tr>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tabs>
                <w:tab w:val="clear" w:pos="170"/>
                <w:tab w:val="clear" w:pos="567"/>
                <w:tab w:val="clear" w:pos="737"/>
              </w:tabs>
              <w:ind w:left="3062" w:hanging="3062"/>
              <w:rPr>
                <w:lang w:val="en-US"/>
              </w:rPr>
            </w:pPr>
            <w:r w:rsidRPr="00754094">
              <w:rPr>
                <w:rStyle w:val="Tablefreq"/>
                <w:color w:val="auto"/>
              </w:rPr>
              <w:t>25.5-27</w:t>
            </w:r>
            <w:r w:rsidRPr="00754094">
              <w:rPr>
                <w:b/>
              </w:rPr>
              <w:tab/>
            </w:r>
            <w:r w:rsidRPr="00754094">
              <w:t xml:space="preserve">EARTH EXPLORATION-SATELLITE (space-to Earth)  </w:t>
            </w:r>
            <w:r w:rsidRPr="00754094">
              <w:rPr>
                <w:rStyle w:val="Artref"/>
              </w:rPr>
              <w:t>5.536B</w:t>
            </w:r>
          </w:p>
          <w:p w:rsidR="00754094" w:rsidRPr="00754094" w:rsidRDefault="00754094" w:rsidP="00060B90">
            <w:pPr>
              <w:pStyle w:val="TableTextS5"/>
              <w:spacing w:before="0"/>
            </w:pPr>
            <w:r w:rsidRPr="00754094">
              <w:tab/>
            </w:r>
            <w:r w:rsidRPr="00754094">
              <w:tab/>
            </w:r>
            <w:r w:rsidRPr="00754094">
              <w:tab/>
            </w:r>
            <w:r w:rsidRPr="00754094">
              <w:tab/>
              <w:t>FIXED</w:t>
            </w:r>
          </w:p>
          <w:p w:rsidR="00754094" w:rsidRPr="00754094" w:rsidRDefault="00754094" w:rsidP="00060B90">
            <w:pPr>
              <w:pStyle w:val="TableTextS5"/>
              <w:spacing w:before="0"/>
            </w:pPr>
            <w:r w:rsidRPr="00754094">
              <w:tab/>
            </w:r>
            <w:r w:rsidRPr="00754094">
              <w:tab/>
            </w:r>
            <w:r w:rsidRPr="00754094">
              <w:tab/>
            </w:r>
            <w:r w:rsidRPr="00754094">
              <w:tab/>
              <w:t xml:space="preserve">INTER-SATELLITE  </w:t>
            </w:r>
            <w:r w:rsidRPr="00754094">
              <w:rPr>
                <w:rStyle w:val="Artref"/>
              </w:rPr>
              <w:t>5.536</w:t>
            </w:r>
          </w:p>
          <w:p w:rsidR="00754094" w:rsidRPr="00754094" w:rsidRDefault="00754094" w:rsidP="00060B90">
            <w:pPr>
              <w:pStyle w:val="TableTextS5"/>
              <w:spacing w:before="0"/>
            </w:pPr>
            <w:r w:rsidRPr="00754094">
              <w:tab/>
            </w:r>
            <w:r w:rsidRPr="00754094">
              <w:tab/>
            </w:r>
            <w:r w:rsidRPr="00754094">
              <w:tab/>
            </w:r>
            <w:r w:rsidRPr="00754094">
              <w:tab/>
              <w:t>MOBILE</w:t>
            </w:r>
            <w:ins w:id="297" w:author="gfeldhake" w:date="2018-08-23T05:16:00Z">
              <w:r w:rsidRPr="00754094">
                <w:t xml:space="preserve"> </w:t>
              </w:r>
            </w:ins>
            <w:ins w:id="298" w:author="gfeldhake" w:date="2018-08-23T05:17:00Z">
              <w:r w:rsidRPr="00754094">
                <w:t xml:space="preserve"> </w:t>
              </w:r>
            </w:ins>
            <w:ins w:id="299" w:author="gfeldhake" w:date="2018-08-23T05:16:00Z">
              <w:r w:rsidRPr="00754094">
                <w:t>ADD 5.A113  MOD 5.338A</w:t>
              </w:r>
            </w:ins>
          </w:p>
          <w:p w:rsidR="00754094" w:rsidRPr="00754094" w:rsidRDefault="00754094" w:rsidP="00060B90">
            <w:pPr>
              <w:pStyle w:val="TableTextS5"/>
              <w:spacing w:before="0"/>
            </w:pPr>
            <w:r w:rsidRPr="00754094">
              <w:tab/>
            </w:r>
            <w:r w:rsidRPr="00754094">
              <w:tab/>
            </w:r>
            <w:r w:rsidRPr="00754094">
              <w:tab/>
            </w:r>
            <w:r w:rsidRPr="00754094">
              <w:tab/>
              <w:t xml:space="preserve">SPACE  RESEARCH (space-to-Earth)  </w:t>
            </w:r>
            <w:r w:rsidRPr="00754094">
              <w:rPr>
                <w:rStyle w:val="Artref"/>
              </w:rPr>
              <w:t>5.536C</w:t>
            </w:r>
          </w:p>
          <w:p w:rsidR="00754094" w:rsidRPr="00754094" w:rsidRDefault="00754094" w:rsidP="00060B90">
            <w:pPr>
              <w:pStyle w:val="TableTextS5"/>
              <w:spacing w:before="0"/>
            </w:pPr>
            <w:r w:rsidRPr="00754094">
              <w:tab/>
            </w:r>
            <w:r w:rsidRPr="00754094">
              <w:tab/>
            </w:r>
            <w:r w:rsidRPr="00754094">
              <w:tab/>
            </w:r>
            <w:r w:rsidRPr="00754094">
              <w:tab/>
              <w:t>Standard frequency and time signal-satellite (Earth-to-space)</w:t>
            </w:r>
          </w:p>
          <w:p w:rsidR="00754094" w:rsidRPr="00754094" w:rsidRDefault="00754094" w:rsidP="00060B90">
            <w:pPr>
              <w:pStyle w:val="TableTextS5"/>
              <w:spacing w:before="0"/>
            </w:pPr>
            <w:r w:rsidRPr="00754094">
              <w:tab/>
            </w:r>
            <w:r w:rsidRPr="00754094">
              <w:tab/>
            </w:r>
            <w:r w:rsidRPr="00754094">
              <w:tab/>
            </w:r>
            <w:r w:rsidRPr="00754094">
              <w:tab/>
            </w:r>
            <w:r w:rsidRPr="00754094">
              <w:rPr>
                <w:rStyle w:val="Artref"/>
              </w:rPr>
              <w:t>5.536A</w:t>
            </w:r>
          </w:p>
        </w:tc>
      </w:tr>
      <w:tr w:rsidR="00754094" w:rsidRPr="00754094"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27-27.5</w:t>
            </w:r>
          </w:p>
          <w:p w:rsidR="00754094" w:rsidRPr="00754094" w:rsidRDefault="00754094" w:rsidP="00060B90">
            <w:pPr>
              <w:pStyle w:val="TableTextS5"/>
              <w:rPr>
                <w:lang w:val="en-AU"/>
              </w:rPr>
            </w:pPr>
            <w:r w:rsidRPr="00754094">
              <w:rPr>
                <w:lang w:val="en-AU"/>
              </w:rPr>
              <w:t>FIXED</w:t>
            </w:r>
          </w:p>
          <w:p w:rsidR="00754094" w:rsidRPr="00754094" w:rsidRDefault="00754094" w:rsidP="00060B90">
            <w:pPr>
              <w:pStyle w:val="TableTextS5"/>
              <w:spacing w:before="0"/>
              <w:rPr>
                <w:lang w:val="en-AU"/>
              </w:rPr>
            </w:pPr>
            <w:r w:rsidRPr="00754094">
              <w:rPr>
                <w:lang w:val="en-AU"/>
              </w:rPr>
              <w:t xml:space="preserve">INTER-SATELLITE  </w:t>
            </w:r>
            <w:r w:rsidRPr="00754094">
              <w:rPr>
                <w:rStyle w:val="Artref"/>
                <w:lang w:val="en-AU"/>
              </w:rPr>
              <w:t>5.536</w:t>
            </w:r>
          </w:p>
          <w:p w:rsidR="00754094" w:rsidRPr="00754094" w:rsidRDefault="00754094" w:rsidP="00060B90">
            <w:pPr>
              <w:pStyle w:val="TableTextS5"/>
              <w:spacing w:before="0"/>
              <w:rPr>
                <w:lang w:val="en-AU"/>
              </w:rPr>
            </w:pPr>
            <w:r w:rsidRPr="00754094">
              <w:rPr>
                <w:lang w:val="en-AU"/>
              </w:rPr>
              <w:t>MOBILE</w:t>
            </w:r>
            <w:ins w:id="300" w:author="gfeldhake" w:date="2018-08-23T05:16:00Z">
              <w:r w:rsidRPr="00754094">
                <w:t xml:space="preserve"> </w:t>
              </w:r>
            </w:ins>
            <w:ins w:id="301" w:author="gfeldhake" w:date="2018-08-23T05:17:00Z">
              <w:r w:rsidRPr="00754094">
                <w:t xml:space="preserve"> </w:t>
              </w:r>
            </w:ins>
            <w:ins w:id="302" w:author="gfeldhake" w:date="2018-08-23T05:16:00Z">
              <w:r w:rsidRPr="00754094">
                <w:t>ADD 5.A113  MOD 5.338A</w:t>
              </w:r>
            </w:ins>
          </w:p>
        </w:tc>
        <w:tc>
          <w:tcPr>
            <w:tcW w:w="6220" w:type="dxa"/>
            <w:gridSpan w:val="2"/>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27-27.5</w:t>
            </w:r>
          </w:p>
          <w:p w:rsidR="00754094" w:rsidRPr="00754094" w:rsidRDefault="00754094" w:rsidP="00060B90">
            <w:pPr>
              <w:pStyle w:val="TableTextS5"/>
              <w:tabs>
                <w:tab w:val="clear" w:pos="170"/>
              </w:tabs>
              <w:rPr>
                <w:lang w:val="en-AU"/>
              </w:rPr>
            </w:pPr>
            <w:r w:rsidRPr="00754094">
              <w:rPr>
                <w:lang w:val="en-AU"/>
              </w:rPr>
              <w:tab/>
            </w:r>
            <w:r w:rsidRPr="00754094">
              <w:rPr>
                <w:lang w:val="en-AU"/>
              </w:rPr>
              <w:tab/>
              <w:t>FIXED</w:t>
            </w:r>
          </w:p>
          <w:p w:rsidR="00754094" w:rsidRPr="00754094" w:rsidRDefault="00754094" w:rsidP="00060B90">
            <w:pPr>
              <w:pStyle w:val="TableTextS5"/>
              <w:tabs>
                <w:tab w:val="clear" w:pos="170"/>
              </w:tabs>
              <w:spacing w:before="0"/>
              <w:rPr>
                <w:lang w:val="en-AU"/>
              </w:rPr>
            </w:pPr>
            <w:r w:rsidRPr="00754094">
              <w:rPr>
                <w:lang w:val="en-AU"/>
              </w:rPr>
              <w:tab/>
            </w:r>
            <w:r w:rsidRPr="00754094">
              <w:rPr>
                <w:lang w:val="en-AU"/>
              </w:rPr>
              <w:tab/>
              <w:t>FIXED-SATELLITE (Earth-to-space)</w:t>
            </w:r>
          </w:p>
          <w:p w:rsidR="00754094" w:rsidRPr="00754094" w:rsidRDefault="00754094" w:rsidP="00060B90">
            <w:pPr>
              <w:pStyle w:val="TableTextS5"/>
              <w:tabs>
                <w:tab w:val="clear" w:pos="170"/>
              </w:tabs>
              <w:spacing w:before="0"/>
            </w:pPr>
            <w:r w:rsidRPr="00754094">
              <w:tab/>
            </w:r>
            <w:r w:rsidRPr="00754094">
              <w:tab/>
              <w:t xml:space="preserve">INTER-SATELLITE  </w:t>
            </w:r>
            <w:r w:rsidRPr="00754094">
              <w:rPr>
                <w:rStyle w:val="Artref"/>
              </w:rPr>
              <w:t>5.536</w:t>
            </w:r>
            <w:r w:rsidRPr="00754094">
              <w:t xml:space="preserve">  </w:t>
            </w:r>
            <w:r w:rsidRPr="00754094">
              <w:rPr>
                <w:rStyle w:val="Artref"/>
              </w:rPr>
              <w:t>5.537</w:t>
            </w:r>
          </w:p>
          <w:p w:rsidR="00754094" w:rsidRPr="00754094" w:rsidRDefault="00754094" w:rsidP="00060B90">
            <w:pPr>
              <w:pStyle w:val="TableTextS5"/>
              <w:tabs>
                <w:tab w:val="clear" w:pos="170"/>
              </w:tabs>
              <w:spacing w:before="0"/>
            </w:pPr>
            <w:r w:rsidRPr="00754094">
              <w:tab/>
            </w:r>
            <w:r w:rsidRPr="00754094">
              <w:tab/>
              <w:t>MOBILE</w:t>
            </w:r>
            <w:ins w:id="303" w:author="gfeldhake" w:date="2018-08-23T05:16:00Z">
              <w:r w:rsidRPr="00754094">
                <w:t xml:space="preserve"> </w:t>
              </w:r>
            </w:ins>
            <w:ins w:id="304" w:author="gfeldhake" w:date="2018-08-23T05:17:00Z">
              <w:r w:rsidRPr="00754094">
                <w:t xml:space="preserve"> </w:t>
              </w:r>
            </w:ins>
            <w:ins w:id="305" w:author="gfeldhake" w:date="2018-08-23T05:16:00Z">
              <w:r w:rsidRPr="00754094">
                <w:t>ADD 5.A113  MOD 5.338A</w:t>
              </w:r>
            </w:ins>
          </w:p>
        </w:tc>
      </w:tr>
      <w:tr w:rsidR="00754094" w:rsidRPr="00754094" w:rsidTr="00060B90">
        <w:trPr>
          <w:cantSplit/>
          <w:jc w:val="center"/>
        </w:trPr>
        <w:tc>
          <w:tcPr>
            <w:tcW w:w="3084" w:type="dxa"/>
            <w:tcBorders>
              <w:top w:val="nil"/>
              <w:left w:val="single" w:sz="4" w:space="0" w:color="auto"/>
              <w:bottom w:val="single" w:sz="4" w:space="0" w:color="auto"/>
              <w:right w:val="single" w:sz="4" w:space="0" w:color="auto"/>
            </w:tcBorders>
            <w:hideMark/>
          </w:tcPr>
          <w:p w:rsidR="00754094" w:rsidRPr="00754094" w:rsidRDefault="00754094" w:rsidP="00060B90">
            <w:pPr>
              <w:pStyle w:val="TableTextS5"/>
              <w:spacing w:before="30" w:after="30"/>
              <w:rPr>
                <w:rStyle w:val="Artref"/>
              </w:rPr>
            </w:pPr>
            <w:r w:rsidRPr="00754094">
              <w:rPr>
                <w:rStyle w:val="Artref"/>
              </w:rPr>
              <w:t>5.540  5.542</w:t>
            </w:r>
          </w:p>
        </w:tc>
        <w:tc>
          <w:tcPr>
            <w:tcW w:w="3084" w:type="dxa"/>
            <w:tcBorders>
              <w:top w:val="nil"/>
              <w:left w:val="single" w:sz="4" w:space="0" w:color="auto"/>
              <w:bottom w:val="single" w:sz="4" w:space="0" w:color="auto"/>
              <w:right w:val="single" w:sz="4" w:space="0" w:color="auto"/>
            </w:tcBorders>
            <w:hideMark/>
          </w:tcPr>
          <w:p w:rsidR="00754094" w:rsidRPr="00754094" w:rsidRDefault="00754094" w:rsidP="00060B90">
            <w:pPr>
              <w:pStyle w:val="TableTextS5"/>
              <w:spacing w:before="30" w:after="30"/>
              <w:rPr>
                <w:rStyle w:val="Artref"/>
              </w:rPr>
            </w:pPr>
            <w:r w:rsidRPr="00754094">
              <w:rPr>
                <w:rStyle w:val="Artref"/>
              </w:rPr>
              <w:t xml:space="preserve">5.525  5.526  5.527  5.529  5.540 </w:t>
            </w:r>
          </w:p>
        </w:tc>
        <w:tc>
          <w:tcPr>
            <w:tcW w:w="3136" w:type="dxa"/>
            <w:tcBorders>
              <w:top w:val="nil"/>
              <w:left w:val="single" w:sz="4" w:space="0" w:color="auto"/>
              <w:bottom w:val="single" w:sz="4" w:space="0" w:color="auto"/>
              <w:right w:val="single" w:sz="4" w:space="0" w:color="auto"/>
            </w:tcBorders>
            <w:hideMark/>
          </w:tcPr>
          <w:p w:rsidR="00754094" w:rsidRPr="00754094" w:rsidRDefault="00754094" w:rsidP="00060B90">
            <w:pPr>
              <w:pStyle w:val="TableTextS5"/>
              <w:spacing w:before="30" w:after="30"/>
              <w:rPr>
                <w:rStyle w:val="Artref"/>
              </w:rPr>
            </w:pPr>
            <w:r w:rsidRPr="00754094">
              <w:rPr>
                <w:rStyle w:val="Artref"/>
              </w:rPr>
              <w:t>5.540  5.542</w:t>
            </w:r>
          </w:p>
        </w:tc>
      </w:tr>
    </w:tbl>
    <w:p w:rsidR="00754094" w:rsidRDefault="00754094" w:rsidP="00754094">
      <w:pPr>
        <w:pStyle w:val="Reasons"/>
      </w:pPr>
      <w:r>
        <w:rPr>
          <w:b/>
        </w:rPr>
        <w:t>Reasons:</w:t>
      </w:r>
      <w:r>
        <w:tab/>
        <w:t>To provide the allocations and associated footnotes to the mobile service in order to identify the bands for IMT.</w:t>
      </w:r>
    </w:p>
    <w:p w:rsidR="00754094" w:rsidRDefault="00754094" w:rsidP="00754094">
      <w:pPr>
        <w:pStyle w:val="Proposal"/>
      </w:pPr>
      <w:r>
        <w:t>ADD</w:t>
      </w:r>
      <w:r>
        <w:tab/>
        <w:t>USA/4821A13/3</w:t>
      </w:r>
    </w:p>
    <w:p w:rsidR="00754094" w:rsidRDefault="00754094" w:rsidP="00754094">
      <w:r>
        <w:rPr>
          <w:rStyle w:val="Artdef"/>
        </w:rPr>
        <w:t>5.A113</w:t>
      </w:r>
      <w:del w:id="306" w:author="NASA-BAK" w:date="2018-09-14T16:04:00Z">
        <w:r>
          <w:tab/>
        </w:r>
      </w:del>
      <w:ins w:id="307" w:author="Houts, Jacquelynne (GRC-MSC0)" w:date="2018-09-14T08:39:00Z">
        <w:r>
          <w:tab/>
        </w:r>
      </w:ins>
      <w:r>
        <w:t xml:space="preserve">The frequency band 24.25-27.5 GHz is identified for use by administrations wishing to implement the terrestrial component of International Mobile Telecommunications (IMT).  This identification does not preclude the use of this frequency band by any application of the services to which they are allocated and does not establish priority in the Radio Regulations.  The use of this frequency band by the mobile service for IMT is limited to the land mobile service.  Resolutions </w:t>
      </w:r>
      <w:r w:rsidRPr="00C10AD9">
        <w:rPr>
          <w:b/>
        </w:rPr>
        <w:t>[A113-IMT ABOVE 24 GHZ] (WRC-19)</w:t>
      </w:r>
      <w:r>
        <w:t xml:space="preserve"> and </w:t>
      </w:r>
      <w:r w:rsidRPr="002A1516">
        <w:rPr>
          <w:b/>
        </w:rPr>
        <w:t>750 (Rev. WRC-19)</w:t>
      </w:r>
      <w:r>
        <w:t xml:space="preserve"> apply.</w:t>
      </w:r>
    </w:p>
    <w:p w:rsidR="00754094" w:rsidRDefault="00754094" w:rsidP="00754094">
      <w:pPr>
        <w:pStyle w:val="Reasons"/>
      </w:pPr>
      <w:r>
        <w:rPr>
          <w:b/>
        </w:rPr>
        <w:t>Reasons:</w:t>
      </w:r>
      <w:r>
        <w:tab/>
        <w:t>To identify the bands for IMT and to identify the Resolutions which define the operational constraints required to ensure compatibility.</w:t>
      </w:r>
    </w:p>
    <w:p w:rsidR="00754094" w:rsidRPr="00B25B23" w:rsidRDefault="00754094" w:rsidP="0075409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754094" w:rsidRDefault="00754094" w:rsidP="00754094">
      <w:pPr>
        <w:pStyle w:val="Proposal"/>
      </w:pPr>
      <w:r>
        <w:t>MOD</w:t>
      </w:r>
      <w:r>
        <w:tab/>
        <w:t>USA/4821A13/4</w:t>
      </w:r>
    </w:p>
    <w:p w:rsidR="00754094" w:rsidRPr="00755316" w:rsidRDefault="00754094" w:rsidP="00754094">
      <w:pPr>
        <w:pStyle w:val="Note"/>
        <w:rPr>
          <w:sz w:val="16"/>
          <w:rPrChange w:id="308" w:author="NASA-BAK" w:date="2018-09-14T16:04:00Z">
            <w:rPr>
              <w:sz w:val="24"/>
            </w:rPr>
          </w:rPrChange>
        </w:rPr>
      </w:pPr>
      <w:r w:rsidRPr="00755316">
        <w:rPr>
          <w:rStyle w:val="Artdef"/>
          <w:rPrChange w:id="309" w:author="NASA-BAK" w:date="2018-09-14T16:04:00Z">
            <w:rPr>
              <w:rStyle w:val="Artdef"/>
              <w:sz w:val="24"/>
            </w:rPr>
          </w:rPrChange>
        </w:rPr>
        <w:t>5.338A</w:t>
      </w:r>
      <w:r w:rsidRPr="00755316">
        <w:rPr>
          <w:rStyle w:val="Artdef"/>
          <w:rPrChange w:id="310" w:author="NASA-BAK" w:date="2018-09-14T16:04:00Z">
            <w:rPr>
              <w:rStyle w:val="Artdef"/>
              <w:sz w:val="24"/>
            </w:rPr>
          </w:rPrChange>
        </w:rPr>
        <w:tab/>
      </w:r>
      <w:r w:rsidRPr="00755316">
        <w:rPr>
          <w:rPrChange w:id="311" w:author="NASA-BAK" w:date="2018-09-14T16:04:00Z">
            <w:rPr>
              <w:sz w:val="24"/>
            </w:rPr>
          </w:rPrChange>
        </w:rPr>
        <w:t xml:space="preserve">In the frequency bands 1 350-1 400 MHz, 1 427-1 452 MHz, 22.55-23.55 GHz, </w:t>
      </w:r>
      <w:ins w:id="312" w:author="gfeldhake" w:date="2018-08-23T05:22:00Z">
        <w:r w:rsidRPr="00632BAC">
          <w:rPr>
            <w:sz w:val="24"/>
            <w:rPrChange w:id="313" w:author="Houts, Jacquelynne (GRC-MSC0)" w:date="2018-09-14T16:04:00Z">
              <w:rPr/>
            </w:rPrChange>
          </w:rPr>
          <w:t xml:space="preserve">24.25-27.5 GHz, </w:t>
        </w:r>
      </w:ins>
      <w:r w:rsidRPr="00755316">
        <w:rPr>
          <w:rPrChange w:id="314" w:author="NASA-BAK" w:date="2018-09-14T16:04:00Z">
            <w:rPr>
              <w:sz w:val="24"/>
            </w:rPr>
          </w:rPrChange>
        </w:rPr>
        <w:t>30-31.3 GHz, 49.7</w:t>
      </w:r>
      <w:r w:rsidRPr="00632BAC">
        <w:rPr>
          <w:sz w:val="24"/>
          <w:rPrChange w:id="315" w:author="Houts, Jacquelynne (GRC-MSC0)" w:date="2018-09-14T16:04:00Z">
            <w:rPr/>
          </w:rPrChange>
        </w:rPr>
        <w:noBreakHyphen/>
      </w:r>
      <w:r w:rsidRPr="00755316">
        <w:rPr>
          <w:rPrChange w:id="316" w:author="NASA-BAK" w:date="2018-09-14T16:04:00Z">
            <w:rPr>
              <w:sz w:val="24"/>
            </w:rPr>
          </w:rPrChange>
        </w:rPr>
        <w:t>50.2 GHz, 50.4-50.9 GHz, 51.4-52.6 GHz, 81-86 GHz and 92-94 GHz, Resolution </w:t>
      </w:r>
      <w:r w:rsidRPr="00755316">
        <w:rPr>
          <w:b/>
          <w:rPrChange w:id="317" w:author="NASA-BAK" w:date="2018-09-14T16:04:00Z">
            <w:rPr>
              <w:b/>
              <w:sz w:val="24"/>
            </w:rPr>
          </w:rPrChange>
        </w:rPr>
        <w:t>750 (Rev.WRC</w:t>
      </w:r>
      <w:r w:rsidRPr="00755316">
        <w:rPr>
          <w:b/>
          <w:rPrChange w:id="318" w:author="NASA-BAK" w:date="2018-09-14T16:04:00Z">
            <w:rPr>
              <w:b/>
              <w:sz w:val="24"/>
            </w:rPr>
          </w:rPrChange>
        </w:rPr>
        <w:noBreakHyphen/>
      </w:r>
      <w:del w:id="319" w:author="gfeldhake" w:date="2018-08-23T05:22:00Z">
        <w:r w:rsidRPr="00755316" w:rsidDel="00C10AD9">
          <w:rPr>
            <w:b/>
            <w:rPrChange w:id="320" w:author="NASA-BAK" w:date="2018-09-14T16:04:00Z">
              <w:rPr>
                <w:b/>
                <w:sz w:val="24"/>
              </w:rPr>
            </w:rPrChange>
          </w:rPr>
          <w:delText>15</w:delText>
        </w:r>
      </w:del>
      <w:ins w:id="321" w:author="gfeldhake" w:date="2018-08-23T05:22:00Z">
        <w:r w:rsidRPr="00755316">
          <w:rPr>
            <w:b/>
            <w:rPrChange w:id="322" w:author="NASA-BAK" w:date="2018-09-14T16:04:00Z">
              <w:rPr>
                <w:b/>
                <w:sz w:val="24"/>
              </w:rPr>
            </w:rPrChange>
          </w:rPr>
          <w:t>1</w:t>
        </w:r>
        <w:r w:rsidRPr="00632BAC">
          <w:rPr>
            <w:b/>
            <w:sz w:val="24"/>
            <w:rPrChange w:id="323" w:author="Houts, Jacquelynne (GRC-MSC0)" w:date="2018-09-14T16:04:00Z">
              <w:rPr>
                <w:b/>
                <w:bCs/>
              </w:rPr>
            </w:rPrChange>
          </w:rPr>
          <w:t>9</w:t>
        </w:r>
      </w:ins>
      <w:r w:rsidRPr="00755316">
        <w:rPr>
          <w:b/>
          <w:rPrChange w:id="324" w:author="NASA-BAK" w:date="2018-09-14T16:04:00Z">
            <w:rPr>
              <w:b/>
              <w:sz w:val="24"/>
            </w:rPr>
          </w:rPrChange>
        </w:rPr>
        <w:t>)</w:t>
      </w:r>
      <w:r w:rsidRPr="00755316">
        <w:rPr>
          <w:rPrChange w:id="325" w:author="NASA-BAK" w:date="2018-09-14T16:04:00Z">
            <w:rPr>
              <w:sz w:val="24"/>
            </w:rPr>
          </w:rPrChange>
        </w:rPr>
        <w:t xml:space="preserve"> applies.</w:t>
      </w:r>
      <w:r w:rsidRPr="00755316">
        <w:rPr>
          <w:sz w:val="16"/>
          <w:rPrChange w:id="326" w:author="NASA-BAK" w:date="2018-09-14T16:04:00Z">
            <w:rPr>
              <w:sz w:val="24"/>
            </w:rPr>
          </w:rPrChange>
        </w:rPr>
        <w:t>    </w:t>
      </w:r>
      <w:r w:rsidRPr="00755316">
        <w:rPr>
          <w:sz w:val="16"/>
        </w:rPr>
        <w:t> (WRC</w:t>
      </w:r>
      <w:r w:rsidRPr="00755316">
        <w:rPr>
          <w:sz w:val="16"/>
        </w:rPr>
        <w:noBreakHyphen/>
      </w:r>
      <w:ins w:id="327" w:author="Houts, Jacquelynne (GRC-MSC0)" w:date="2018-09-14T16:04:00Z">
        <w:r w:rsidRPr="009A1CFD">
          <w:rPr>
            <w:sz w:val="16"/>
            <w:szCs w:val="16"/>
          </w:rPr>
          <w:t>1</w:t>
        </w:r>
      </w:ins>
      <w:ins w:id="328" w:author="Houts, Jacquelynne (GRC-MSC0)" w:date="2018-09-14T08:40:00Z">
        <w:r w:rsidR="009A1CFD">
          <w:rPr>
            <w:sz w:val="16"/>
            <w:szCs w:val="16"/>
          </w:rPr>
          <w:t>9</w:t>
        </w:r>
      </w:ins>
      <w:del w:id="329" w:author="Houts, Jacquelynne (GRC-MSC0)" w:date="2018-09-14T08:40:00Z">
        <w:r w:rsidRPr="009A1CFD" w:rsidDel="009A1CFD">
          <w:rPr>
            <w:sz w:val="16"/>
            <w:szCs w:val="16"/>
          </w:rPr>
          <w:delText>5</w:delText>
        </w:r>
      </w:del>
      <w:del w:id="330" w:author="Houts, Jacquelynne (GRC-MSC0)" w:date="2018-09-14T16:04:00Z">
        <w:r w:rsidRPr="00755316">
          <w:rPr>
            <w:sz w:val="16"/>
          </w:rPr>
          <w:delText>15</w:delText>
        </w:r>
      </w:del>
      <w:r w:rsidRPr="00755316">
        <w:rPr>
          <w:sz w:val="16"/>
        </w:rPr>
        <w:t>)</w:t>
      </w:r>
    </w:p>
    <w:p w:rsidR="00754094" w:rsidRDefault="00754094" w:rsidP="00754094">
      <w:pPr>
        <w:pStyle w:val="Reasons"/>
      </w:pPr>
      <w:r>
        <w:rPr>
          <w:b/>
        </w:rPr>
        <w:t>Reasons:</w:t>
      </w:r>
      <w:r>
        <w:tab/>
        <w:t>Consequential.</w:t>
      </w:r>
    </w:p>
    <w:p w:rsidR="00754094" w:rsidRPr="00E13033" w:rsidRDefault="00754094" w:rsidP="00754094">
      <w:pPr>
        <w:pStyle w:val="Proposal"/>
      </w:pPr>
      <w:r w:rsidRPr="00E13033">
        <w:t>MOD</w:t>
      </w:r>
    </w:p>
    <w:p w:rsidR="00754094" w:rsidRPr="00E13033" w:rsidRDefault="00754094" w:rsidP="00754094">
      <w:pPr>
        <w:rPr>
          <w:lang w:eastAsia="zh-CN"/>
        </w:rPr>
      </w:pPr>
      <w:r w:rsidRPr="00E13033">
        <w:rPr>
          <w:rStyle w:val="Appdef"/>
        </w:rPr>
        <w:t>5.</w:t>
      </w:r>
      <w:r w:rsidRPr="00D800D3">
        <w:rPr>
          <w:rStyle w:val="Artdef"/>
        </w:rPr>
        <w:t>536A</w:t>
      </w:r>
      <w:del w:id="331" w:author="NASA-BAK" w:date="2018-09-14T16:04:00Z">
        <w:r w:rsidRPr="00E13033">
          <w:rPr>
            <w:lang w:eastAsia="zh-CN"/>
          </w:rPr>
          <w:tab/>
        </w:r>
      </w:del>
      <w:ins w:id="332" w:author="Houts, Jacquelynne (GRC-MSC0)" w:date="2018-09-14T08:40:00Z">
        <w:r w:rsidRPr="00E13033">
          <w:rPr>
            <w:lang w:eastAsia="zh-CN"/>
          </w:rPr>
          <w:tab/>
        </w:r>
      </w:ins>
      <w:r w:rsidRPr="00E13033">
        <w:t xml:space="preserve">Administrations operating earth stations in the Earth exploration-satellite service or the space research service shall not claim protection from stations </w:t>
      </w:r>
      <w:ins w:id="333" w:author="China" w:date="2018-07-31T09:05:00Z">
        <w:r w:rsidRPr="00E13033">
          <w:t xml:space="preserve">(except IMT base stations and user terminals) </w:t>
        </w:r>
      </w:ins>
      <w:r w:rsidRPr="00E13033">
        <w:t>in the fixed and mobile services operated by other administrations. In addition, earth stations in the Earth exploration-satellite service or in the space research service should be operated taking into account the most recent version of Recommendation ITU-R SA.1862.</w:t>
      </w:r>
      <w:r w:rsidRPr="00E13033">
        <w:rPr>
          <w:sz w:val="16"/>
          <w:szCs w:val="16"/>
        </w:rPr>
        <w:t>     (WRC-</w:t>
      </w:r>
      <w:del w:id="334" w:author="China" w:date="2018-07-31T09:05:00Z">
        <w:r w:rsidRPr="00E13033">
          <w:rPr>
            <w:sz w:val="16"/>
            <w:szCs w:val="16"/>
          </w:rPr>
          <w:delText>12</w:delText>
        </w:r>
      </w:del>
      <w:ins w:id="335" w:author="China" w:date="2018-07-31T09:05:00Z">
        <w:r w:rsidRPr="00E13033">
          <w:rPr>
            <w:sz w:val="16"/>
            <w:szCs w:val="16"/>
          </w:rPr>
          <w:t>19</w:t>
        </w:r>
      </w:ins>
      <w:r w:rsidRPr="00E13033">
        <w:rPr>
          <w:sz w:val="16"/>
          <w:szCs w:val="16"/>
        </w:rPr>
        <w:t>)</w:t>
      </w:r>
    </w:p>
    <w:p w:rsidR="00754094" w:rsidRPr="00E13033" w:rsidRDefault="00754094" w:rsidP="00754094">
      <w:pPr>
        <w:pStyle w:val="Reasons"/>
      </w:pPr>
      <w:r>
        <w:rPr>
          <w:b/>
        </w:rPr>
        <w:t>Reasons:</w:t>
      </w:r>
      <w:r>
        <w:tab/>
        <w:t>Consequential</w:t>
      </w:r>
    </w:p>
    <w:p w:rsidR="00754094" w:rsidRPr="00E13033" w:rsidRDefault="00754094" w:rsidP="00754094">
      <w:pPr>
        <w:pStyle w:val="Proposal"/>
      </w:pPr>
      <w:r w:rsidRPr="00E13033">
        <w:t>MOD</w:t>
      </w:r>
    </w:p>
    <w:p w:rsidR="00754094" w:rsidRPr="00E13033" w:rsidRDefault="00754094" w:rsidP="00754094">
      <w:pPr>
        <w:pStyle w:val="Note"/>
      </w:pPr>
      <w:r w:rsidRPr="00E13033">
        <w:rPr>
          <w:rStyle w:val="Appdef"/>
        </w:rPr>
        <w:t>5.</w:t>
      </w:r>
      <w:r w:rsidRPr="00E13033">
        <w:rPr>
          <w:rStyle w:val="Artdef"/>
        </w:rPr>
        <w:t>536B</w:t>
      </w:r>
      <w:r w:rsidRPr="00E13033">
        <w:rPr>
          <w:lang w:eastAsia="zh-CN"/>
        </w:rPr>
        <w:tab/>
      </w:r>
      <w:r w:rsidRPr="00E13033" w:rsidDel="00767C9F">
        <w:t>In Saudi Arabia, Austria, Bahrain, Belgium, Brazil, China, Korea (Rep. of), Denmark, Egypt, United Arab Emirates, Estonia, Finland, Hungary, India, Iran (Islamic Republic of), Ireland, Israel, Italy, Jordan, Kenya, Kuwait, Lebanon, Libya, Lithuania, Moldova, Norway, Oman, Uganda, Pakistan, the Philippines, Poland, Portugal, the Syrian Arab Republic, Dem. People’s Rep. of Korea, Slovakia, the Czech Rep., Romania, the United Kingdom, Singapore, Sweden, Tanzania, Turkey, Viet Nam and Zimbabwe, earth stations operating in the Earth exploration-satellite service in the frequency band 25.5-27 GHz shall not claim protection from, or constrain the use and deployment of, stations</w:t>
      </w:r>
      <w:ins w:id="336" w:author="China" w:date="2018-07-31T09:05:00Z">
        <w:r w:rsidRPr="00E13033">
          <w:t xml:space="preserve"> (except IMT base stations and user terminals)</w:t>
        </w:r>
      </w:ins>
      <w:r w:rsidRPr="00E13033">
        <w:t xml:space="preserve"> of the fixed and mobile services.</w:t>
      </w:r>
      <w:r w:rsidRPr="00E13033">
        <w:rPr>
          <w:sz w:val="16"/>
          <w:szCs w:val="16"/>
        </w:rPr>
        <w:t>     (WRC-</w:t>
      </w:r>
      <w:del w:id="337" w:author="China" w:date="2018-07-31T09:05:00Z">
        <w:r w:rsidRPr="00E13033">
          <w:rPr>
            <w:sz w:val="16"/>
            <w:szCs w:val="16"/>
          </w:rPr>
          <w:delText>15</w:delText>
        </w:r>
      </w:del>
      <w:ins w:id="338" w:author="China" w:date="2018-07-31T09:05:00Z">
        <w:r w:rsidRPr="00E13033">
          <w:rPr>
            <w:sz w:val="16"/>
            <w:szCs w:val="16"/>
          </w:rPr>
          <w:t>19</w:t>
        </w:r>
      </w:ins>
      <w:r w:rsidRPr="00E13033">
        <w:rPr>
          <w:sz w:val="16"/>
          <w:szCs w:val="16"/>
        </w:rPr>
        <w:t>)</w:t>
      </w:r>
    </w:p>
    <w:p w:rsidR="00754094" w:rsidRDefault="00754094" w:rsidP="00754094">
      <w:pPr>
        <w:pStyle w:val="Reasons"/>
      </w:pPr>
      <w:r>
        <w:rPr>
          <w:b/>
        </w:rPr>
        <w:t>Reasons:</w:t>
      </w:r>
      <w:r>
        <w:tab/>
        <w:t>Consequential</w:t>
      </w:r>
    </w:p>
    <w:p w:rsidR="00754094" w:rsidRDefault="00754094" w:rsidP="00754094">
      <w:pPr>
        <w:pStyle w:val="Proposal"/>
      </w:pPr>
      <w:r>
        <w:t>ADD</w:t>
      </w:r>
      <w:r>
        <w:tab/>
        <w:t>USA/4821A13/5</w:t>
      </w:r>
    </w:p>
    <w:p w:rsidR="00754094" w:rsidRDefault="00754094" w:rsidP="00754094">
      <w:pPr>
        <w:pStyle w:val="ResNo"/>
      </w:pPr>
      <w:r>
        <w:t>Draft New Resolution [USA-A113-IMT ABOVE 24 GHZ]</w:t>
      </w:r>
    </w:p>
    <w:p w:rsidR="00754094" w:rsidRPr="002919CD" w:rsidRDefault="00754094" w:rsidP="00754094">
      <w:pPr>
        <w:pStyle w:val="Restitle"/>
        <w:rPr>
          <w:lang w:eastAsia="ja-JP"/>
        </w:rPr>
      </w:pPr>
      <w:bookmarkStart w:id="339" w:name="_Toc450048693"/>
      <w:r w:rsidRPr="002919CD">
        <w:rPr>
          <w:lang w:eastAsia="ja-JP"/>
        </w:rPr>
        <w:t xml:space="preserve">International Mobile Telecommunications </w:t>
      </w:r>
      <w:r w:rsidRPr="002919CD">
        <w:rPr>
          <w:lang w:eastAsia="ja-JP"/>
        </w:rPr>
        <w:br/>
        <w:t xml:space="preserve">in frequency bands above 24 GHz </w:t>
      </w:r>
      <w:bookmarkEnd w:id="339"/>
    </w:p>
    <w:p w:rsidR="00754094" w:rsidRPr="002919CD" w:rsidRDefault="00754094" w:rsidP="00754094">
      <w:pPr>
        <w:pStyle w:val="Normalaftertitle"/>
        <w:rPr>
          <w:lang w:eastAsia="nl-NL"/>
        </w:rPr>
      </w:pPr>
      <w:r w:rsidRPr="002919CD">
        <w:rPr>
          <w:lang w:eastAsia="nl-NL"/>
        </w:rPr>
        <w:t xml:space="preserve">The World </w:t>
      </w:r>
      <w:r w:rsidRPr="002919CD">
        <w:t>Radiocommunication</w:t>
      </w:r>
      <w:r w:rsidRPr="002919CD">
        <w:rPr>
          <w:lang w:eastAsia="nl-NL"/>
        </w:rPr>
        <w:t xml:space="preserve"> Conference (Sharm-El-Sheikh, 201</w:t>
      </w:r>
      <w:r w:rsidRPr="002919CD">
        <w:rPr>
          <w:lang w:eastAsia="ja-JP"/>
        </w:rPr>
        <w:t>9</w:t>
      </w:r>
      <w:r w:rsidRPr="002919CD">
        <w:rPr>
          <w:lang w:eastAsia="nl-NL"/>
        </w:rPr>
        <w:t>),</w:t>
      </w:r>
    </w:p>
    <w:p w:rsidR="00754094" w:rsidRPr="002919CD" w:rsidRDefault="00754094" w:rsidP="00754094">
      <w:pPr>
        <w:pStyle w:val="Call"/>
      </w:pPr>
      <w:r w:rsidRPr="002919CD">
        <w:t>considering</w:t>
      </w:r>
    </w:p>
    <w:p w:rsidR="00754094" w:rsidRDefault="00754094" w:rsidP="00754094">
      <w:pPr>
        <w:rPr>
          <w:lang w:eastAsia="nl-NL"/>
        </w:rPr>
      </w:pPr>
      <w:r w:rsidRPr="00A531AC">
        <w:rPr>
          <w:i/>
        </w:rPr>
        <w:t>a)</w:t>
      </w:r>
      <w:r w:rsidRPr="00A531AC">
        <w:tab/>
      </w:r>
      <w:r w:rsidRPr="00A531AC">
        <w:rPr>
          <w:lang w:eastAsia="nl-NL"/>
        </w:rPr>
        <w:t>that IMT encompasses IMT-2000, IMT-Advanced, and IMT-2020 collectively, as described in Resolution ITU-R 56;</w:t>
      </w:r>
    </w:p>
    <w:p w:rsidR="00754094" w:rsidRDefault="00754094" w:rsidP="00754094">
      <w:pPr>
        <w:rPr>
          <w:i/>
        </w:rPr>
      </w:pPr>
      <w:r>
        <w:rPr>
          <w:i/>
        </w:rPr>
        <w:t>b</w:t>
      </w:r>
      <w:r w:rsidRPr="00A531AC">
        <w:rPr>
          <w:i/>
          <w:iCs/>
        </w:rPr>
        <w:t>)</w:t>
      </w:r>
      <w:r w:rsidRPr="00A531AC">
        <w:tab/>
        <w:t>that harmonized worldwide bands for IMT are desirable in order to achieve global roaming and the benefits of economies of scale;</w:t>
      </w:r>
      <w:r w:rsidRPr="002919CD" w:rsidDel="00D90CA1">
        <w:rPr>
          <w:i/>
        </w:rPr>
        <w:t xml:space="preserve"> </w:t>
      </w:r>
    </w:p>
    <w:p w:rsidR="00754094" w:rsidRDefault="00754094" w:rsidP="00754094">
      <w:pPr>
        <w:rPr>
          <w:i/>
        </w:rPr>
      </w:pPr>
      <w:r>
        <w:rPr>
          <w:i/>
        </w:rPr>
        <w:t>c</w:t>
      </w:r>
      <w:r w:rsidRPr="00A531AC">
        <w:rPr>
          <w:i/>
        </w:rPr>
        <w:t>)</w:t>
      </w:r>
      <w:r w:rsidRPr="00A531AC">
        <w:tab/>
        <w:t>that ultra-low latency and very high bit rate applications of IMT will require larger contiguous blocks of spectrum than those available in frequency bands that are currently identified for use by administrations wishing to implement IMT;</w:t>
      </w:r>
      <w:r w:rsidRPr="002919CD" w:rsidDel="00D90CA1">
        <w:rPr>
          <w:i/>
        </w:rPr>
        <w:t xml:space="preserve"> </w:t>
      </w:r>
    </w:p>
    <w:p w:rsidR="00754094" w:rsidRPr="00754094" w:rsidRDefault="00754094" w:rsidP="00754094">
      <w:r>
        <w:rPr>
          <w:i/>
        </w:rPr>
        <w:t>d</w:t>
      </w:r>
      <w:r w:rsidRPr="00754094">
        <w:rPr>
          <w:i/>
        </w:rPr>
        <w:t>)</w:t>
      </w:r>
      <w:r w:rsidRPr="00754094">
        <w:rPr>
          <w:i/>
        </w:rPr>
        <w:tab/>
      </w:r>
      <w:r w:rsidRPr="00754094">
        <w:t>that all or portions of the bands identified for IMT are already allocated to the fixed, mobile, space research, inter-satellite, fixed-satellite, mobile-satellite and Earth exploration-satellite services on a co-primary basis and are already in use by incumbent services,</w:t>
      </w:r>
    </w:p>
    <w:p w:rsidR="00754094" w:rsidRDefault="00754094" w:rsidP="00754094">
      <w:pPr>
        <w:rPr>
          <w:i/>
        </w:rPr>
      </w:pPr>
      <w:r>
        <w:rPr>
          <w:rFonts w:eastAsia="MS Mincho"/>
          <w:i/>
          <w:iCs/>
        </w:rPr>
        <w:t>e</w:t>
      </w:r>
      <w:r w:rsidRPr="00A531AC">
        <w:rPr>
          <w:rFonts w:eastAsia="MS Mincho"/>
          <w:i/>
          <w:iCs/>
        </w:rPr>
        <w:t>)</w:t>
      </w:r>
      <w:r w:rsidRPr="00A531AC">
        <w:rPr>
          <w:rFonts w:eastAsia="MS Mincho"/>
        </w:rPr>
        <w:t xml:space="preserve"> </w:t>
      </w:r>
      <w:r w:rsidRPr="00A531AC">
        <w:rPr>
          <w:rFonts w:eastAsia="MS Mincho"/>
        </w:rPr>
        <w:tab/>
        <w:t>that ITU-R has studied, in preparation of WRC-19, sharing and compatibility with services allocated in bands identified for IMT above 24 GHz and in adjacent bands, based on assumed characteristics Recommendation ITU-R M.2101;</w:t>
      </w:r>
      <w:r w:rsidRPr="002919CD" w:rsidDel="00D90CA1">
        <w:rPr>
          <w:i/>
        </w:rPr>
        <w:t xml:space="preserve"> </w:t>
      </w:r>
    </w:p>
    <w:p w:rsidR="00754094" w:rsidRDefault="00754094" w:rsidP="00754094">
      <w:pPr>
        <w:rPr>
          <w:i/>
        </w:rPr>
      </w:pPr>
      <w:r>
        <w:rPr>
          <w:i/>
        </w:rPr>
        <w:t>f</w:t>
      </w:r>
      <w:r w:rsidRPr="00A531AC">
        <w:rPr>
          <w:i/>
        </w:rPr>
        <w:t>)</w:t>
      </w:r>
      <w:r w:rsidRPr="00A531AC">
        <w:rPr>
          <w:rFonts w:hint="eastAsia"/>
        </w:rPr>
        <w:tab/>
      </w:r>
      <w:r w:rsidRPr="00A531AC">
        <w:t>that any identification of frequency bands for IMT should take into account the use of the bands by other services and the evolving needs of these services,</w:t>
      </w:r>
      <w:r w:rsidRPr="002919CD" w:rsidDel="00D90CA1">
        <w:rPr>
          <w:i/>
        </w:rPr>
        <w:t xml:space="preserve"> </w:t>
      </w:r>
    </w:p>
    <w:p w:rsidR="00754094" w:rsidRPr="002919CD" w:rsidRDefault="00754094" w:rsidP="00754094">
      <w:r>
        <w:rPr>
          <w:i/>
          <w:iCs/>
          <w:lang w:eastAsia="nl-NL"/>
        </w:rPr>
        <w:t>g</w:t>
      </w:r>
      <w:r w:rsidRPr="00A531AC">
        <w:rPr>
          <w:i/>
          <w:iCs/>
          <w:lang w:eastAsia="nl-NL"/>
        </w:rPr>
        <w:t>)</w:t>
      </w:r>
      <w:r w:rsidRPr="00A531AC">
        <w:rPr>
          <w:lang w:eastAsia="nl-NL"/>
        </w:rPr>
        <w:tab/>
        <w:t>that the identification of frequency bands for IMT-2020 requires technical and regulatory measures to ensure compatibility with and future development of incumbent services</w:t>
      </w:r>
      <w:r>
        <w:rPr>
          <w:lang w:eastAsia="nl-NL"/>
        </w:rPr>
        <w:t xml:space="preserve"> and applications</w:t>
      </w:r>
      <w:r w:rsidRPr="00A531AC">
        <w:rPr>
          <w:lang w:eastAsia="nl-NL"/>
        </w:rPr>
        <w:t xml:space="preserve"> </w:t>
      </w:r>
      <w:r>
        <w:rPr>
          <w:lang w:eastAsia="nl-NL"/>
        </w:rPr>
        <w:t>operating</w:t>
      </w:r>
      <w:r w:rsidRPr="00A531AC">
        <w:rPr>
          <w:lang w:eastAsia="nl-NL"/>
        </w:rPr>
        <w:t xml:space="preserve"> in </w:t>
      </w:r>
      <w:r>
        <w:rPr>
          <w:lang w:eastAsia="nl-NL"/>
        </w:rPr>
        <w:t>the identified</w:t>
      </w:r>
      <w:r w:rsidRPr="00A531AC">
        <w:rPr>
          <w:lang w:eastAsia="nl-NL"/>
        </w:rPr>
        <w:t xml:space="preserve"> </w:t>
      </w:r>
      <w:r>
        <w:rPr>
          <w:lang w:eastAsia="nl-NL"/>
        </w:rPr>
        <w:t xml:space="preserve">and adjacent </w:t>
      </w:r>
      <w:r w:rsidRPr="00A531AC">
        <w:rPr>
          <w:lang w:eastAsia="nl-NL"/>
        </w:rPr>
        <w:t>frequency bands</w:t>
      </w:r>
      <w:r>
        <w:rPr>
          <w:lang w:eastAsia="nl-NL"/>
        </w:rPr>
        <w:t>,</w:t>
      </w:r>
    </w:p>
    <w:p w:rsidR="00754094" w:rsidRPr="002919CD" w:rsidRDefault="00754094" w:rsidP="00754094">
      <w:pPr>
        <w:pStyle w:val="Call"/>
      </w:pPr>
      <w:r w:rsidRPr="002919CD">
        <w:t>noting</w:t>
      </w:r>
    </w:p>
    <w:p w:rsidR="00754094" w:rsidRDefault="00754094" w:rsidP="00754094">
      <w:pPr>
        <w:rPr>
          <w:rFonts w:eastAsia="???"/>
        </w:rPr>
      </w:pPr>
      <w:r w:rsidRPr="00A531AC">
        <w:rPr>
          <w:rFonts w:eastAsia="???"/>
          <w:i/>
          <w:iCs/>
        </w:rPr>
        <w:t>a)</w:t>
      </w:r>
      <w:r w:rsidRPr="00A531AC">
        <w:rPr>
          <w:rFonts w:eastAsia="???"/>
        </w:rPr>
        <w:tab/>
        <w:t>Resolutions </w:t>
      </w:r>
      <w:r w:rsidRPr="00A531AC">
        <w:rPr>
          <w:rFonts w:eastAsia="???"/>
          <w:b/>
          <w:bCs/>
        </w:rPr>
        <w:t>223 (Rev.WRC-15)</w:t>
      </w:r>
      <w:r w:rsidRPr="00A531AC">
        <w:rPr>
          <w:rFonts w:eastAsia="???"/>
        </w:rPr>
        <w:t xml:space="preserve">, </w:t>
      </w:r>
      <w:r w:rsidRPr="00A531AC">
        <w:rPr>
          <w:b/>
        </w:rPr>
        <w:t>224 (Rev.WRC</w:t>
      </w:r>
      <w:r w:rsidRPr="00A531AC">
        <w:rPr>
          <w:b/>
        </w:rPr>
        <w:noBreakHyphen/>
        <w:t>15)</w:t>
      </w:r>
      <w:r w:rsidRPr="00A531AC">
        <w:rPr>
          <w:rFonts w:eastAsia="???"/>
        </w:rPr>
        <w:t xml:space="preserve"> and </w:t>
      </w:r>
      <w:r w:rsidRPr="00A531AC">
        <w:rPr>
          <w:b/>
        </w:rPr>
        <w:t>225 (Rev.WRC</w:t>
      </w:r>
      <w:r w:rsidRPr="00A531AC">
        <w:rPr>
          <w:b/>
        </w:rPr>
        <w:noBreakHyphen/>
        <w:t>12)</w:t>
      </w:r>
      <w:r w:rsidRPr="00A531AC">
        <w:rPr>
          <w:rFonts w:eastAsia="???"/>
        </w:rPr>
        <w:t>, which also relate to IMT;</w:t>
      </w:r>
    </w:p>
    <w:p w:rsidR="00754094" w:rsidRPr="002919CD" w:rsidRDefault="00754094" w:rsidP="00754094">
      <w:r>
        <w:rPr>
          <w:i/>
        </w:rPr>
        <w:t>b</w:t>
      </w:r>
      <w:r w:rsidRPr="00A531AC">
        <w:rPr>
          <w:rFonts w:eastAsia="???"/>
          <w:i/>
          <w:iCs/>
        </w:rPr>
        <w:t>)</w:t>
      </w:r>
      <w:r w:rsidRPr="00A531AC">
        <w:rPr>
          <w:rFonts w:eastAsia="???"/>
        </w:rPr>
        <w:tab/>
        <w:t xml:space="preserve">that the identification of a </w:t>
      </w:r>
      <w:r w:rsidRPr="00A531AC">
        <w:t>frequency</w:t>
      </w:r>
      <w:r w:rsidRPr="00A531AC">
        <w:rPr>
          <w:rFonts w:eastAsia="???"/>
        </w:rPr>
        <w:t xml:space="preserve"> band for IMT does not establish priority in the Radio Regulations and does not preclude the use of the</w:t>
      </w:r>
      <w:r w:rsidRPr="00A531AC">
        <w:t xml:space="preserve"> frequency</w:t>
      </w:r>
      <w:r w:rsidRPr="00A531AC">
        <w:rPr>
          <w:rFonts w:eastAsia="???"/>
        </w:rPr>
        <w:t xml:space="preserve"> band by any application of the services to which it is allocated</w:t>
      </w:r>
      <w:r>
        <w:rPr>
          <w:rFonts w:eastAsia="???"/>
        </w:rPr>
        <w:t>,</w:t>
      </w:r>
    </w:p>
    <w:p w:rsidR="00754094" w:rsidRPr="002919CD" w:rsidRDefault="00754094" w:rsidP="00754094">
      <w:pPr>
        <w:pStyle w:val="Call"/>
      </w:pPr>
      <w:r w:rsidRPr="002919CD">
        <w:t>recognizing</w:t>
      </w:r>
    </w:p>
    <w:p w:rsidR="00754094" w:rsidRDefault="00754094" w:rsidP="00754094">
      <w:pPr>
        <w:rPr>
          <w:i/>
        </w:rPr>
      </w:pPr>
      <w:r>
        <w:rPr>
          <w:i/>
        </w:rPr>
        <w:t>a</w:t>
      </w:r>
      <w:r w:rsidRPr="00A531AC">
        <w:rPr>
          <w:i/>
        </w:rPr>
        <w:t>)</w:t>
      </w:r>
      <w:r w:rsidRPr="00A531AC">
        <w:tab/>
        <w:t xml:space="preserve">that Resolution </w:t>
      </w:r>
      <w:r w:rsidRPr="00A531AC">
        <w:rPr>
          <w:b/>
        </w:rPr>
        <w:t xml:space="preserve">750 (Rev.WRC-19) </w:t>
      </w:r>
      <w:r w:rsidRPr="00A531AC">
        <w:t xml:space="preserve">establishes limits on unwanted emissions in the frequency band 23.6-24 GHz from IMT base stations and </w:t>
      </w:r>
      <w:r>
        <w:t>IMT mobile stations within the [24.25-27.5 GHz]</w:t>
      </w:r>
      <w:r w:rsidRPr="00A531AC">
        <w:t xml:space="preserve"> frequency band;</w:t>
      </w:r>
      <w:r w:rsidRPr="002919CD" w:rsidDel="00E95EFF">
        <w:rPr>
          <w:i/>
        </w:rPr>
        <w:t xml:space="preserve"> </w:t>
      </w:r>
    </w:p>
    <w:p w:rsidR="00754094" w:rsidRDefault="00754094" w:rsidP="00754094">
      <w:pPr>
        <w:pStyle w:val="Call"/>
      </w:pPr>
      <w:r w:rsidRPr="002919CD">
        <w:t xml:space="preserve">resolves </w:t>
      </w:r>
    </w:p>
    <w:p w:rsidR="00754094" w:rsidRPr="00E13033" w:rsidRDefault="00754094" w:rsidP="00754094">
      <w:pPr>
        <w:rPr>
          <w:lang w:eastAsia="ja-JP"/>
        </w:rPr>
      </w:pPr>
      <w:r>
        <w:t>1</w:t>
      </w:r>
      <w:r>
        <w:tab/>
      </w:r>
      <w:r w:rsidRPr="00E13033">
        <w:t xml:space="preserve">in order to ensure the coexistence </w:t>
      </w:r>
      <w:r w:rsidRPr="00E13033">
        <w:rPr>
          <w:lang w:eastAsia="ja-JP"/>
        </w:rPr>
        <w:t>between</w:t>
      </w:r>
      <w:r w:rsidRPr="00E13033">
        <w:t xml:space="preserve"> IMT </w:t>
      </w:r>
      <w:r w:rsidRPr="00E13033">
        <w:rPr>
          <w:lang w:eastAsia="ja-JP"/>
        </w:rPr>
        <w:t xml:space="preserve">in the frequency band 24.25-27.5 GHz </w:t>
      </w:r>
      <w:r w:rsidRPr="00E13033">
        <w:t xml:space="preserve">as identified by WRC-19 in Article </w:t>
      </w:r>
      <w:r w:rsidRPr="00E13033">
        <w:rPr>
          <w:b/>
          <w:bCs/>
        </w:rPr>
        <w:t>5</w:t>
      </w:r>
      <w:r w:rsidRPr="00E13033">
        <w:t xml:space="preserve"> of the Radio Regulations</w:t>
      </w:r>
      <w:r w:rsidRPr="00E13033">
        <w:rPr>
          <w:lang w:eastAsia="ja-JP"/>
        </w:rPr>
        <w:t xml:space="preserve"> </w:t>
      </w:r>
      <w:r w:rsidRPr="00E13033">
        <w:t xml:space="preserve">and other services to which the </w:t>
      </w:r>
      <w:r w:rsidRPr="00E13033">
        <w:rPr>
          <w:lang w:eastAsia="ja-JP"/>
        </w:rPr>
        <w:t xml:space="preserve">frequency </w:t>
      </w:r>
      <w:r w:rsidRPr="00E13033">
        <w:t xml:space="preserve">band </w:t>
      </w:r>
      <w:r w:rsidRPr="00E13033">
        <w:rPr>
          <w:lang w:eastAsia="ja-JP"/>
        </w:rPr>
        <w:t xml:space="preserve">is </w:t>
      </w:r>
      <w:r w:rsidRPr="00E13033">
        <w:t>allocated</w:t>
      </w:r>
      <w:r w:rsidRPr="00E13033">
        <w:rPr>
          <w:lang w:eastAsia="ja-JP"/>
        </w:rPr>
        <w:t xml:space="preserve"> </w:t>
      </w:r>
      <w:r w:rsidRPr="00E13033">
        <w:t>including the protection of these other services, administrations shall apply the conditions as stated below</w:t>
      </w:r>
      <w:r w:rsidRPr="00E13033">
        <w:rPr>
          <w:lang w:eastAsia="ja-JP"/>
        </w:rPr>
        <w:t>;</w:t>
      </w:r>
    </w:p>
    <w:p w:rsidR="00754094" w:rsidRPr="00E13033" w:rsidRDefault="00754094" w:rsidP="00754094">
      <w:r>
        <w:tab/>
      </w:r>
      <w:r w:rsidRPr="00E13033">
        <w:t>1a</w:t>
      </w:r>
      <w:r w:rsidRPr="00E13033">
        <w:tab/>
        <w:t>that the electrical tilt of IMT base station beams shall not be higher than 0 degrees relative to the horizontal and the mechanical tilt of IMT base stations be below the horizon. In addition, IMT base stations shall comply with the TRP limits given in Table 1:</w:t>
      </w:r>
    </w:p>
    <w:p w:rsidR="00754094" w:rsidRPr="00E13033" w:rsidRDefault="00754094" w:rsidP="00754094">
      <w:pPr>
        <w:keepNext/>
        <w:spacing w:before="560" w:after="120"/>
        <w:jc w:val="center"/>
        <w:rPr>
          <w:caps/>
          <w:sz w:val="20"/>
        </w:rPr>
      </w:pPr>
      <w:r w:rsidRPr="00E13033">
        <w:rPr>
          <w:caps/>
          <w:sz w:val="20"/>
        </w:rPr>
        <w:t>Table 1</w:t>
      </w:r>
    </w:p>
    <w:p w:rsidR="00754094" w:rsidRPr="00E13033" w:rsidRDefault="00754094" w:rsidP="00754094">
      <w:pPr>
        <w:keepNext/>
        <w:keepLines/>
        <w:spacing w:after="120"/>
        <w:jc w:val="center"/>
        <w:rPr>
          <w:rFonts w:ascii="Times New Roman Bold" w:hAnsi="Times New Roman Bold"/>
          <w:b/>
          <w:sz w:val="20"/>
        </w:rPr>
      </w:pPr>
      <w:r w:rsidRPr="00E13033">
        <w:rPr>
          <w:rFonts w:ascii="Times New Roman Bold" w:hAnsi="Times New Roman Bold"/>
          <w:b/>
          <w:sz w:val="20"/>
        </w:rPr>
        <w:t>TRP* limits for IMT base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tblGrid>
      <w:tr w:rsidR="00754094" w:rsidRPr="00E13033" w:rsidTr="00060B90">
        <w:trPr>
          <w:jc w:val="center"/>
        </w:trPr>
        <w:tc>
          <w:tcPr>
            <w:tcW w:w="3118" w:type="dxa"/>
          </w:tcPr>
          <w:p w:rsidR="00754094" w:rsidRPr="00E13033" w:rsidRDefault="00754094" w:rsidP="00060B90">
            <w:pPr>
              <w:keepNext/>
              <w:spacing w:before="80" w:after="80"/>
              <w:jc w:val="center"/>
              <w:rPr>
                <w:rFonts w:ascii="Times New Roman Bold" w:hAnsi="Times New Roman Bold" w:cs="Times New Roman Bold"/>
                <w:b/>
                <w:sz w:val="20"/>
              </w:rPr>
            </w:pPr>
            <w:r w:rsidRPr="00E13033">
              <w:rPr>
                <w:rFonts w:ascii="Times New Roman Bold" w:hAnsi="Times New Roman Bold" w:cs="Times New Roman Bold"/>
                <w:b/>
                <w:sz w:val="20"/>
              </w:rPr>
              <w:t>Frequency bands</w:t>
            </w:r>
          </w:p>
        </w:tc>
        <w:tc>
          <w:tcPr>
            <w:tcW w:w="2977" w:type="dxa"/>
          </w:tcPr>
          <w:p w:rsidR="00754094" w:rsidRPr="00E13033" w:rsidRDefault="00754094" w:rsidP="00060B90">
            <w:pPr>
              <w:keepNext/>
              <w:spacing w:before="80" w:after="80"/>
              <w:jc w:val="center"/>
              <w:rPr>
                <w:rFonts w:ascii="Times New Roman Bold" w:hAnsi="Times New Roman Bold" w:cs="Times New Roman Bold"/>
                <w:b/>
                <w:sz w:val="20"/>
              </w:rPr>
            </w:pPr>
            <w:r w:rsidRPr="00E13033">
              <w:rPr>
                <w:rFonts w:ascii="Times New Roman Bold" w:hAnsi="Times New Roman Bold" w:cs="Times New Roman Bold"/>
                <w:b/>
                <w:sz w:val="20"/>
              </w:rPr>
              <w:t>dB(W/200 MHz)</w:t>
            </w:r>
          </w:p>
        </w:tc>
      </w:tr>
      <w:tr w:rsidR="00754094" w:rsidRPr="00E13033" w:rsidTr="00060B90">
        <w:trPr>
          <w:jc w:val="center"/>
        </w:trPr>
        <w:tc>
          <w:tcPr>
            <w:tcW w:w="3118" w:type="dxa"/>
          </w:tcPr>
          <w:p w:rsidR="00754094" w:rsidRPr="00E13033" w:rsidRDefault="00754094" w:rsidP="00060B9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13033">
              <w:rPr>
                <w:sz w:val="20"/>
              </w:rPr>
              <w:t>24.25-27.5 GHz</w:t>
            </w:r>
          </w:p>
        </w:tc>
        <w:tc>
          <w:tcPr>
            <w:tcW w:w="2977" w:type="dxa"/>
          </w:tcPr>
          <w:p w:rsidR="00754094" w:rsidRPr="00E13033" w:rsidRDefault="00156402" w:rsidP="007540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Pr>
                <w:sz w:val="20"/>
              </w:rPr>
              <w:t>5/7</w:t>
            </w:r>
          </w:p>
        </w:tc>
      </w:tr>
    </w:tbl>
    <w:p w:rsidR="00754094" w:rsidRPr="00E13033" w:rsidRDefault="00754094" w:rsidP="00754094">
      <w:pPr>
        <w:ind w:left="284"/>
        <w:rPr>
          <w:sz w:val="20"/>
        </w:rPr>
      </w:pPr>
      <w:r w:rsidRPr="00E13033">
        <w:rPr>
          <w:sz w:val="20"/>
        </w:rPr>
        <w:t xml:space="preserve">* Total radiated power (TRP) is the sum of all power radiated by an antenna connected to a transmitter. This level applies for all foreseen modes of operation (i.e. maximum in-band power, electrical pointing, carrier configurations). </w:t>
      </w:r>
    </w:p>
    <w:p w:rsidR="00754094" w:rsidRPr="00E13033" w:rsidRDefault="00754094" w:rsidP="00754094">
      <w:pPr>
        <w:rPr>
          <w:lang w:eastAsia="ja-JP"/>
        </w:rPr>
      </w:pPr>
      <w:r>
        <w:rPr>
          <w:lang w:eastAsia="ja-JP"/>
        </w:rPr>
        <w:t>2</w:t>
      </w:r>
      <w:r w:rsidRPr="00E13033">
        <w:rPr>
          <w:lang w:eastAsia="ja-JP"/>
        </w:rPr>
        <w:tab/>
      </w:r>
      <w:r w:rsidRPr="00E13033">
        <w:t xml:space="preserve">that administrations wishing to implement IMT consider the use of frequency band 24.25-27.5 GHz identified for IMT in </w:t>
      </w:r>
      <w:r w:rsidRPr="00E13033">
        <w:rPr>
          <w:b/>
        </w:rPr>
        <w:t>No. 5.A113</w:t>
      </w:r>
      <w:r w:rsidRPr="00E13033">
        <w:t>, and the benefits of harmonized utilization of the spectrum for the terrestrial component of IMT</w:t>
      </w:r>
      <w:r w:rsidRPr="00E13033">
        <w:rPr>
          <w:lang w:eastAsia="ja-JP"/>
        </w:rPr>
        <w:t xml:space="preserve"> taking into account the l</w:t>
      </w:r>
      <w:r w:rsidRPr="00E13033">
        <w:t>atest relevant ITU-R Recommendations,</w:t>
      </w:r>
    </w:p>
    <w:p w:rsidR="00754094" w:rsidRPr="002919CD" w:rsidRDefault="00754094" w:rsidP="00754094">
      <w:pPr>
        <w:pStyle w:val="Call"/>
        <w:rPr>
          <w:lang w:eastAsia="nl-NL"/>
        </w:rPr>
      </w:pPr>
      <w:r w:rsidRPr="002919CD">
        <w:rPr>
          <w:lang w:eastAsia="nl-NL"/>
        </w:rPr>
        <w:t>invites administrations</w:t>
      </w:r>
    </w:p>
    <w:p w:rsidR="00754094" w:rsidRPr="00E13033" w:rsidRDefault="00754094" w:rsidP="00754094">
      <w:r w:rsidRPr="00E13033">
        <w:rPr>
          <w:iCs/>
        </w:rPr>
        <w:t>1</w:t>
      </w:r>
      <w:r w:rsidRPr="00E13033">
        <w:rPr>
          <w:i/>
          <w:iCs/>
        </w:rPr>
        <w:tab/>
      </w:r>
      <w:r w:rsidRPr="00E13033">
        <w:t xml:space="preserve">to adopt provisions to protect other services from IMT networks and to ensure the possibility of deploying future SRS/EESS earth stations; </w:t>
      </w:r>
    </w:p>
    <w:p w:rsidR="00754094" w:rsidRPr="00754094" w:rsidRDefault="00754094" w:rsidP="00754094">
      <w:r w:rsidRPr="00E13033">
        <w:rPr>
          <w:iCs/>
        </w:rPr>
        <w:t>2</w:t>
      </w:r>
      <w:r w:rsidRPr="00E13033">
        <w:rPr>
          <w:i/>
          <w:iCs/>
        </w:rPr>
        <w:tab/>
      </w:r>
      <w:r w:rsidRPr="00E13033">
        <w:t xml:space="preserve">to adopt provisions to ensure the possibility of deploying future FSS earth stations, </w:t>
      </w:r>
    </w:p>
    <w:p w:rsidR="00754094" w:rsidRPr="002919CD" w:rsidRDefault="00754094" w:rsidP="00754094">
      <w:pPr>
        <w:pStyle w:val="Call"/>
      </w:pPr>
      <w:r w:rsidRPr="002919CD">
        <w:t>invites ITU</w:t>
      </w:r>
      <w:r w:rsidRPr="002919CD">
        <w:noBreakHyphen/>
        <w:t>R</w:t>
      </w:r>
    </w:p>
    <w:p w:rsidR="00754094" w:rsidRPr="00E13033" w:rsidRDefault="00754094" w:rsidP="00754094">
      <w:pPr>
        <w:rPr>
          <w:lang w:eastAsia="ja-JP"/>
        </w:rPr>
      </w:pPr>
      <w:r w:rsidRPr="00E13033">
        <w:rPr>
          <w:lang w:eastAsia="ja-JP"/>
        </w:rPr>
        <w:t>1</w:t>
      </w:r>
      <w:r w:rsidRPr="00E13033">
        <w:rPr>
          <w:lang w:eastAsia="ja-JP"/>
        </w:rPr>
        <w:tab/>
        <w:t>to develop harmonized frequency arrangements to facilitate IMT deployment in the frequency band 24.25-27.5 GHz, taking into account the results of sharing and compatibility studies;</w:t>
      </w:r>
    </w:p>
    <w:p w:rsidR="00754094" w:rsidRPr="00E13033" w:rsidRDefault="00754094" w:rsidP="00754094">
      <w:r>
        <w:rPr>
          <w:iCs/>
        </w:rPr>
        <w:t>2</w:t>
      </w:r>
      <w:r w:rsidRPr="00E13033">
        <w:rPr>
          <w:i/>
          <w:iCs/>
        </w:rPr>
        <w:tab/>
      </w:r>
      <w:r w:rsidRPr="00E13033">
        <w:t>to develop an ITU-R Recommendation to assist administrations in protecting of existing and future SRS/EESS earth stations operating in the frequency band 25.5</w:t>
      </w:r>
      <w:r w:rsidRPr="00E13033">
        <w:noBreakHyphen/>
        <w:t xml:space="preserve">27 GHz; </w:t>
      </w:r>
    </w:p>
    <w:p w:rsidR="00754094" w:rsidRDefault="00754094" w:rsidP="00754094">
      <w:r>
        <w:rPr>
          <w:iCs/>
        </w:rPr>
        <w:t>3</w:t>
      </w:r>
      <w:r w:rsidRPr="00E13033">
        <w:rPr>
          <w:i/>
          <w:iCs/>
        </w:rPr>
        <w:tab/>
      </w:r>
      <w:r w:rsidRPr="00E13033">
        <w:t>to develop an ITU-R Recommendation to assist administrations in ensuring the coexistence between existing and future FSS earth stations and IMT operating within the frequency band 24.25</w:t>
      </w:r>
      <w:r w:rsidRPr="00E13033">
        <w:noBreakHyphen/>
        <w:t>27.5 GHz;</w:t>
      </w:r>
    </w:p>
    <w:p w:rsidR="00754094" w:rsidRPr="00E13033" w:rsidRDefault="00754094" w:rsidP="00754094">
      <w:r>
        <w:t>4</w:t>
      </w:r>
      <w:r w:rsidRPr="00E13033">
        <w:tab/>
      </w:r>
      <w:r w:rsidRPr="00E13033">
        <w:rPr>
          <w:lang w:eastAsia="fr-FR"/>
        </w:rPr>
        <w:t>to update existing ITU-R Recommendations or develop a new ITU-R Recommendation, as appropriate, to provide information and assistance to the administrations on possible coordination and protection measures for the radio astronomy service in the frequency band 23.6-24 GHz from the IMT deployment;</w:t>
      </w:r>
    </w:p>
    <w:p w:rsidR="00754094" w:rsidRDefault="00754094" w:rsidP="00754094">
      <w:pPr>
        <w:pStyle w:val="Reasons"/>
      </w:pPr>
      <w:r>
        <w:rPr>
          <w:b/>
        </w:rPr>
        <w:t>Reasons:</w:t>
      </w:r>
      <w:r>
        <w:tab/>
        <w:t>Resolution [A113-IMT ABOVE 24 GHZ] defines the appropriate operations of IMT in the band 25.25-27.5 GHz band.</w:t>
      </w:r>
    </w:p>
    <w:p w:rsidR="00754094" w:rsidRDefault="00754094" w:rsidP="00754094">
      <w:pPr>
        <w:pStyle w:val="Proposal"/>
      </w:pPr>
      <w:r>
        <w:t>MOD</w:t>
      </w:r>
      <w:r>
        <w:tab/>
        <w:t>USA/4821A13/6</w:t>
      </w:r>
    </w:p>
    <w:p w:rsidR="00754094" w:rsidRPr="00755316" w:rsidRDefault="00754094" w:rsidP="00754094">
      <w:pPr>
        <w:pStyle w:val="ResNo"/>
      </w:pPr>
      <w:r w:rsidRPr="00755316">
        <w:t xml:space="preserve">RESOLUTION </w:t>
      </w:r>
      <w:r w:rsidRPr="00755316">
        <w:rPr>
          <w:rStyle w:val="href"/>
        </w:rPr>
        <w:t>750</w:t>
      </w:r>
      <w:r w:rsidRPr="00755316">
        <w:t xml:space="preserve"> (Rev.WRC</w:t>
      </w:r>
      <w:r w:rsidRPr="00755316">
        <w:noBreakHyphen/>
      </w:r>
      <w:del w:id="340" w:author="gfeldhake" w:date="2018-08-23T05:37:00Z">
        <w:r w:rsidRPr="00755316" w:rsidDel="00715F1C">
          <w:delText>15</w:delText>
        </w:r>
      </w:del>
      <w:ins w:id="341" w:author="gfeldhake" w:date="2018-08-23T05:37:00Z">
        <w:r w:rsidRPr="00755316">
          <w:t>1</w:t>
        </w:r>
        <w:r>
          <w:t>9</w:t>
        </w:r>
      </w:ins>
      <w:r w:rsidRPr="00755316">
        <w:t>)</w:t>
      </w:r>
    </w:p>
    <w:p w:rsidR="00754094" w:rsidRPr="00755316" w:rsidRDefault="00754094" w:rsidP="00754094">
      <w:pPr>
        <w:pStyle w:val="Restitle"/>
      </w:pPr>
      <w:r w:rsidRPr="00755316">
        <w:t xml:space="preserve">Compatibility between the Earth exploration-satellite service (passive) and relevant active services </w:t>
      </w:r>
    </w:p>
    <w:p w:rsidR="00754094" w:rsidRPr="00755316" w:rsidRDefault="00754094" w:rsidP="00754094">
      <w:pPr>
        <w:pStyle w:val="Normalaftertitle"/>
      </w:pPr>
      <w:r w:rsidRPr="00755316">
        <w:t>The World Radiocommunication Conference (</w:t>
      </w:r>
      <w:del w:id="342" w:author="gfeldhake" w:date="2018-08-23T05:38:00Z">
        <w:r w:rsidRPr="00755316" w:rsidDel="00715F1C">
          <w:delText>Geneva, 2015</w:delText>
        </w:r>
      </w:del>
      <w:ins w:id="343" w:author="gfeldhake" w:date="2018-08-23T05:38:00Z">
        <w:r>
          <w:t>Sharm-El-Sheikh, 2019</w:t>
        </w:r>
      </w:ins>
      <w:r w:rsidRPr="00755316">
        <w:t>),</w:t>
      </w:r>
    </w:p>
    <w:p w:rsidR="00754094" w:rsidRPr="00755316" w:rsidRDefault="00754094" w:rsidP="00754094">
      <w:pPr>
        <w:rPr>
          <w:lang w:eastAsia="ja-JP"/>
        </w:rPr>
      </w:pPr>
      <w:r>
        <w:rPr>
          <w:lang w:eastAsia="ja-JP"/>
        </w:rPr>
        <w:t>…</w:t>
      </w:r>
    </w:p>
    <w:p w:rsidR="00754094" w:rsidRPr="00755316" w:rsidRDefault="00754094" w:rsidP="00754094">
      <w:pPr>
        <w:pStyle w:val="Call"/>
      </w:pPr>
      <w:r w:rsidRPr="00755316">
        <w:t>resolves</w:t>
      </w:r>
    </w:p>
    <w:p w:rsidR="00754094" w:rsidRPr="00755316" w:rsidRDefault="00754094" w:rsidP="00754094">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rsidR="00754094" w:rsidRPr="00755316" w:rsidRDefault="00754094" w:rsidP="00754094">
      <w:r>
        <w:t>…</w:t>
      </w:r>
    </w:p>
    <w:p w:rsidR="00754094" w:rsidRPr="00755316" w:rsidRDefault="00754094" w:rsidP="00754094">
      <w:pPr>
        <w:pStyle w:val="TableNo"/>
      </w:pPr>
      <w:r w:rsidRPr="00755316">
        <w:t>TABLE 1-1</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25"/>
        <w:gridCol w:w="61"/>
      </w:tblGrid>
      <w:tr w:rsidR="00754094" w:rsidRPr="00755316" w:rsidTr="00060B90">
        <w:trPr>
          <w:cantSplit/>
          <w:jc w:val="center"/>
        </w:trPr>
        <w:tc>
          <w:tcPr>
            <w:tcW w:w="1696" w:type="dxa"/>
            <w:vAlign w:val="center"/>
          </w:tcPr>
          <w:p w:rsidR="00754094" w:rsidRPr="00755316" w:rsidRDefault="00754094" w:rsidP="00060B90">
            <w:pPr>
              <w:pStyle w:val="Tablehead"/>
              <w:spacing w:before="160" w:after="160"/>
              <w:ind w:left="-57" w:right="-57"/>
            </w:pPr>
            <w:r w:rsidRPr="00755316">
              <w:t>EESS</w:t>
            </w:r>
            <w:r>
              <w:t xml:space="preserve"> </w:t>
            </w:r>
            <w:r w:rsidRPr="00755316">
              <w:t>(passive) band</w:t>
            </w:r>
          </w:p>
        </w:tc>
        <w:tc>
          <w:tcPr>
            <w:tcW w:w="1701" w:type="dxa"/>
            <w:vAlign w:val="center"/>
          </w:tcPr>
          <w:p w:rsidR="00754094" w:rsidRPr="00755316" w:rsidRDefault="00754094" w:rsidP="00060B90">
            <w:pPr>
              <w:pStyle w:val="Tablehead"/>
              <w:spacing w:before="160" w:after="160"/>
            </w:pPr>
            <w:r w:rsidRPr="00755316">
              <w:t>Active</w:t>
            </w:r>
            <w:r w:rsidRPr="00755316">
              <w:br/>
              <w:t>service band</w:t>
            </w:r>
          </w:p>
        </w:tc>
        <w:tc>
          <w:tcPr>
            <w:tcW w:w="1418" w:type="dxa"/>
            <w:vAlign w:val="center"/>
          </w:tcPr>
          <w:p w:rsidR="00754094" w:rsidRPr="00755316" w:rsidRDefault="00754094" w:rsidP="00060B90">
            <w:pPr>
              <w:pStyle w:val="Tablehead"/>
              <w:spacing w:before="160" w:after="160"/>
            </w:pPr>
            <w:r w:rsidRPr="00755316">
              <w:t>Active service</w:t>
            </w:r>
          </w:p>
        </w:tc>
        <w:tc>
          <w:tcPr>
            <w:tcW w:w="4886" w:type="dxa"/>
            <w:gridSpan w:val="2"/>
            <w:vAlign w:val="center"/>
          </w:tcPr>
          <w:p w:rsidR="00754094" w:rsidRPr="00755316" w:rsidRDefault="00754094" w:rsidP="00060B90">
            <w:pPr>
              <w:pStyle w:val="Tablehead"/>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754094" w:rsidRPr="00755316" w:rsidTr="00060B90">
        <w:trPr>
          <w:cantSplit/>
          <w:jc w:val="center"/>
        </w:trPr>
        <w:tc>
          <w:tcPr>
            <w:tcW w:w="1696" w:type="dxa"/>
            <w:vMerge w:val="restart"/>
            <w:vAlign w:val="center"/>
          </w:tcPr>
          <w:p w:rsidR="00754094" w:rsidRPr="00755316" w:rsidRDefault="00754094" w:rsidP="00060B90">
            <w:pPr>
              <w:pStyle w:val="Tabletext0"/>
              <w:jc w:val="center"/>
            </w:pPr>
            <w:r w:rsidRPr="00755316">
              <w:t>23.6-24.0 GHz</w:t>
            </w:r>
          </w:p>
        </w:tc>
        <w:tc>
          <w:tcPr>
            <w:tcW w:w="1701" w:type="dxa"/>
            <w:vAlign w:val="center"/>
          </w:tcPr>
          <w:p w:rsidR="00754094" w:rsidRPr="00755316" w:rsidRDefault="00754094" w:rsidP="00060B90">
            <w:pPr>
              <w:pStyle w:val="Tabletext0"/>
              <w:jc w:val="center"/>
            </w:pPr>
            <w:r w:rsidRPr="00755316">
              <w:t>22.55-23.55 GHz</w:t>
            </w:r>
          </w:p>
        </w:tc>
        <w:tc>
          <w:tcPr>
            <w:tcW w:w="1418" w:type="dxa"/>
            <w:vAlign w:val="center"/>
          </w:tcPr>
          <w:p w:rsidR="00754094" w:rsidRPr="00755316" w:rsidRDefault="00754094" w:rsidP="00060B90">
            <w:pPr>
              <w:pStyle w:val="Tabletext0"/>
              <w:jc w:val="center"/>
            </w:pPr>
            <w:r w:rsidRPr="00755316">
              <w:t>Inter-satellite</w:t>
            </w:r>
          </w:p>
        </w:tc>
        <w:tc>
          <w:tcPr>
            <w:tcW w:w="4886" w:type="dxa"/>
            <w:gridSpan w:val="2"/>
          </w:tcPr>
          <w:p w:rsidR="00754094" w:rsidRPr="00755316" w:rsidRDefault="00754094" w:rsidP="00060B90">
            <w:pPr>
              <w:pStyle w:val="Tabletext0"/>
            </w:pPr>
            <w:r w:rsidRPr="00755316">
              <w: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t>
            </w:r>
          </w:p>
        </w:tc>
      </w:tr>
      <w:tr w:rsidR="00754094" w:rsidRPr="00755316" w:rsidTr="00060B90">
        <w:trPr>
          <w:cantSplit/>
          <w:jc w:val="center"/>
          <w:ins w:id="344" w:author="gfeldhake" w:date="2018-08-23T07:45:00Z"/>
        </w:trPr>
        <w:tc>
          <w:tcPr>
            <w:tcW w:w="1696" w:type="dxa"/>
            <w:vMerge/>
            <w:vAlign w:val="center"/>
          </w:tcPr>
          <w:p w:rsidR="00754094" w:rsidRPr="00755316" w:rsidRDefault="00754094" w:rsidP="00060B90">
            <w:pPr>
              <w:pStyle w:val="Tabletext0"/>
              <w:jc w:val="center"/>
              <w:rPr>
                <w:ins w:id="345" w:author="gfeldhake" w:date="2018-08-23T07:45:00Z"/>
              </w:rPr>
            </w:pPr>
          </w:p>
        </w:tc>
        <w:tc>
          <w:tcPr>
            <w:tcW w:w="1701" w:type="dxa"/>
            <w:vAlign w:val="center"/>
          </w:tcPr>
          <w:p w:rsidR="00754094" w:rsidRPr="00755316" w:rsidRDefault="00754094" w:rsidP="00060B90">
            <w:pPr>
              <w:pStyle w:val="Tabletext0"/>
              <w:jc w:val="center"/>
              <w:rPr>
                <w:ins w:id="346" w:author="gfeldhake" w:date="2018-08-23T07:45:00Z"/>
              </w:rPr>
            </w:pPr>
            <w:ins w:id="347" w:author="laptopuser" w:date="2018-08-23T17:36:00Z">
              <w:r>
                <w:t>24.25-27.5</w:t>
              </w:r>
            </w:ins>
          </w:p>
        </w:tc>
        <w:tc>
          <w:tcPr>
            <w:tcW w:w="1418" w:type="dxa"/>
            <w:vAlign w:val="center"/>
          </w:tcPr>
          <w:p w:rsidR="00754094" w:rsidRPr="00755316" w:rsidRDefault="00754094" w:rsidP="00060B90">
            <w:pPr>
              <w:pStyle w:val="Tabletext0"/>
              <w:jc w:val="center"/>
              <w:rPr>
                <w:ins w:id="348" w:author="gfeldhake" w:date="2018-08-23T07:45:00Z"/>
              </w:rPr>
            </w:pPr>
            <w:ins w:id="349" w:author="gfeldhake" w:date="2018-08-23T07:46:00Z">
              <w:r>
                <w:t>Mobile</w:t>
              </w:r>
            </w:ins>
            <w:ins w:id="350" w:author="laptopuser" w:date="2018-08-23T17:36:00Z">
              <w:r>
                <w:t xml:space="preserve"> (see Note 1)</w:t>
              </w:r>
            </w:ins>
          </w:p>
        </w:tc>
        <w:tc>
          <w:tcPr>
            <w:tcW w:w="4886" w:type="dxa"/>
            <w:gridSpan w:val="2"/>
          </w:tcPr>
          <w:p w:rsidR="00754094" w:rsidRPr="0062110E" w:rsidRDefault="00754094">
            <w:pPr>
              <w:pStyle w:val="gmail-tabletext"/>
              <w:spacing w:before="40" w:beforeAutospacing="0" w:after="40" w:afterAutospacing="0"/>
              <w:rPr>
                <w:ins w:id="351" w:author="gfeldhake" w:date="2018-08-23T07:45:00Z"/>
              </w:rPr>
              <w:pPrChange w:id="352" w:author="laptopuser" w:date="2018-08-23T17:36:00Z">
                <w:pPr>
                  <w:pStyle w:val="Tabletext0"/>
                </w:pPr>
              </w:pPrChange>
            </w:pPr>
            <w:ins w:id="353" w:author="laptopuser" w:date="2018-08-23T17:36:00Z">
              <w:r>
                <w:rPr>
                  <w:sz w:val="20"/>
                  <w:szCs w:val="20"/>
                  <w:lang w:val="en-GB"/>
                </w:rPr>
                <w:t xml:space="preserve">-44.7 dBW/200 MHz for IMT </w:t>
              </w:r>
            </w:ins>
          </w:p>
        </w:tc>
      </w:tr>
      <w:tr w:rsidR="00754094" w:rsidRPr="00755316" w:rsidTr="00060B90">
        <w:trPr>
          <w:cantSplit/>
          <w:jc w:val="center"/>
        </w:trPr>
        <w:tc>
          <w:tcPr>
            <w:tcW w:w="1696" w:type="dxa"/>
            <w:vAlign w:val="center"/>
          </w:tcPr>
          <w:p w:rsidR="00754094" w:rsidRPr="00755316" w:rsidRDefault="00754094" w:rsidP="00060B90">
            <w:pPr>
              <w:pStyle w:val="Tabletext0"/>
              <w:jc w:val="center"/>
            </w:pPr>
            <w:r>
              <w:t>…</w:t>
            </w:r>
          </w:p>
        </w:tc>
        <w:tc>
          <w:tcPr>
            <w:tcW w:w="1701" w:type="dxa"/>
            <w:vAlign w:val="center"/>
          </w:tcPr>
          <w:p w:rsidR="00754094" w:rsidRPr="00755316" w:rsidRDefault="00754094" w:rsidP="00060B90">
            <w:pPr>
              <w:pStyle w:val="Tabletext0"/>
              <w:jc w:val="center"/>
            </w:pPr>
            <w:r>
              <w:t>…</w:t>
            </w:r>
          </w:p>
        </w:tc>
        <w:tc>
          <w:tcPr>
            <w:tcW w:w="1418" w:type="dxa"/>
            <w:vAlign w:val="center"/>
          </w:tcPr>
          <w:p w:rsidR="00754094" w:rsidRPr="00755316" w:rsidRDefault="00754094" w:rsidP="00060B90">
            <w:pPr>
              <w:pStyle w:val="Tabletext0"/>
              <w:jc w:val="center"/>
            </w:pPr>
            <w:r>
              <w:t>…</w:t>
            </w:r>
          </w:p>
        </w:tc>
        <w:tc>
          <w:tcPr>
            <w:tcW w:w="4886" w:type="dxa"/>
            <w:gridSpan w:val="2"/>
          </w:tcPr>
          <w:p w:rsidR="00754094" w:rsidRPr="00755316" w:rsidRDefault="00754094" w:rsidP="00060B90">
            <w:pPr>
              <w:pStyle w:val="Tabletext0"/>
            </w:pPr>
            <w:r>
              <w:t>…</w:t>
            </w:r>
          </w:p>
        </w:tc>
      </w:tr>
      <w:tr w:rsidR="00754094" w:rsidRPr="00755316" w:rsidTr="00060B90">
        <w:trPr>
          <w:cantSplit/>
          <w:jc w:val="center"/>
        </w:trPr>
        <w:tc>
          <w:tcPr>
            <w:tcW w:w="9701" w:type="dxa"/>
            <w:gridSpan w:val="5"/>
            <w:tcBorders>
              <w:top w:val="single" w:sz="4" w:space="0" w:color="auto"/>
              <w:left w:val="nil"/>
              <w:bottom w:val="nil"/>
              <w:right w:val="nil"/>
            </w:tcBorders>
          </w:tcPr>
          <w:p w:rsidR="00754094" w:rsidRDefault="00754094" w:rsidP="00060B90">
            <w:pPr>
              <w:pStyle w:val="Tablelegend"/>
              <w:tabs>
                <w:tab w:val="clear" w:pos="567"/>
                <w:tab w:val="left" w:pos="566"/>
              </w:tabs>
              <w:rPr>
                <w:ins w:id="354" w:author="laptopuser" w:date="2018-08-23T17:37:00Z"/>
                <w:vertAlign w:val="superscript"/>
              </w:rPr>
            </w:pPr>
            <w:ins w:id="355" w:author="laptopuser" w:date="2018-08-23T17:37:00Z">
              <w:r>
                <w:t xml:space="preserve">Note 1: The unwanted emission power level is measured using Total Radiated Power (TRP) methodology. TRP is the aggregate of the radiated power from each antenna element. </w:t>
              </w:r>
            </w:ins>
          </w:p>
          <w:p w:rsidR="00754094" w:rsidRPr="00755316" w:rsidRDefault="00754094" w:rsidP="00060B90">
            <w:pPr>
              <w:pStyle w:val="Tablelegend"/>
              <w:tabs>
                <w:tab w:val="clear" w:pos="567"/>
                <w:tab w:val="left" w:pos="566"/>
              </w:tabs>
            </w:pPr>
            <w:r w:rsidRPr="00755316">
              <w:rPr>
                <w:vertAlign w:val="superscript"/>
              </w:rPr>
              <w:t>1</w:t>
            </w:r>
            <w:r w:rsidRPr="00755316">
              <w:tab/>
              <w:t>The unwanted emission power level is to be understood here as the level measured at the antenna port.</w:t>
            </w:r>
          </w:p>
        </w:tc>
      </w:tr>
      <w:tr w:rsidR="00754094" w:rsidRPr="00755316" w:rsidTr="00060B90">
        <w:trPr>
          <w:gridAfter w:val="1"/>
          <w:wAfter w:w="61" w:type="dxa"/>
          <w:cantSplit/>
          <w:jc w:val="center"/>
        </w:trPr>
        <w:tc>
          <w:tcPr>
            <w:tcW w:w="9640" w:type="dxa"/>
            <w:gridSpan w:val="4"/>
            <w:tcBorders>
              <w:top w:val="nil"/>
              <w:left w:val="nil"/>
              <w:bottom w:val="nil"/>
              <w:right w:val="nil"/>
            </w:tcBorders>
            <w:vAlign w:val="center"/>
          </w:tcPr>
          <w:p w:rsidR="00754094" w:rsidRPr="00755316" w:rsidRDefault="00754094" w:rsidP="00060B90">
            <w:pPr>
              <w:pStyle w:val="Tablelegend"/>
              <w:tabs>
                <w:tab w:val="clear" w:pos="567"/>
                <w:tab w:val="left" w:pos="566"/>
              </w:tabs>
            </w:pPr>
          </w:p>
        </w:tc>
      </w:tr>
    </w:tbl>
    <w:p w:rsidR="00754094" w:rsidRDefault="00754094" w:rsidP="00754094">
      <w:pPr>
        <w:pStyle w:val="Reasons"/>
      </w:pPr>
      <w:r>
        <w:rPr>
          <w:b/>
        </w:rPr>
        <w:t>Reasons:</w:t>
      </w:r>
      <w:r>
        <w:tab/>
        <w:t>To identify the limits of unwanted emissions from IMT into the 23.6-24 GHz passive band.</w:t>
      </w:r>
    </w:p>
    <w:p w:rsidR="00754094" w:rsidRDefault="009A1CFD" w:rsidP="00754094">
      <w:pPr>
        <w:pStyle w:val="Reasons"/>
      </w:pPr>
      <w:ins w:id="356" w:author="Houts, Jacquelynne (GRC-MSC0)" w:date="2018-09-14T08:42:00Z">
        <w:r>
          <w:br w:type="page"/>
        </w:r>
      </w:ins>
    </w:p>
    <w:p w:rsidR="00754094" w:rsidRDefault="00754094" w:rsidP="00754094">
      <w:pPr>
        <w:jc w:val="center"/>
        <w:rPr>
          <w:b/>
          <w:sz w:val="28"/>
          <w:szCs w:val="28"/>
        </w:rPr>
      </w:pPr>
      <w:r w:rsidRPr="00195E00">
        <w:rPr>
          <w:b/>
          <w:sz w:val="28"/>
          <w:szCs w:val="28"/>
        </w:rPr>
        <w:t>United States</w:t>
      </w:r>
    </w:p>
    <w:p w:rsidR="00754094" w:rsidRPr="00195E00" w:rsidRDefault="00754094" w:rsidP="00754094">
      <w:pPr>
        <w:jc w:val="center"/>
        <w:rPr>
          <w:b/>
          <w:sz w:val="28"/>
          <w:szCs w:val="28"/>
        </w:rPr>
      </w:pPr>
    </w:p>
    <w:p w:rsidR="00754094" w:rsidRPr="00195E00" w:rsidRDefault="00754094" w:rsidP="00754094">
      <w:pPr>
        <w:jc w:val="center"/>
        <w:rPr>
          <w:sz w:val="28"/>
          <w:szCs w:val="28"/>
        </w:rPr>
      </w:pPr>
      <w:r w:rsidRPr="00195E00">
        <w:rPr>
          <w:sz w:val="28"/>
          <w:szCs w:val="28"/>
        </w:rPr>
        <w:t>PROPOSALS FOR THE WORK OF THE CONFERENCE</w:t>
      </w:r>
    </w:p>
    <w:p w:rsidR="00754094" w:rsidRDefault="00754094" w:rsidP="00754094">
      <w:pPr>
        <w:spacing w:before="120"/>
      </w:pPr>
    </w:p>
    <w:p w:rsidR="00754094" w:rsidRPr="00896507" w:rsidRDefault="00754094" w:rsidP="00754094">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754094" w:rsidRPr="00F418BF" w:rsidRDefault="00754094" w:rsidP="00754094">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9A1CFD" w:rsidRPr="00F418BF" w:rsidRDefault="009A1CFD" w:rsidP="00754094"/>
    <w:p w:rsidR="00754094" w:rsidRDefault="00754094" w:rsidP="00754094">
      <w:pPr>
        <w:widowControl w:val="0"/>
      </w:pPr>
      <w:r w:rsidRPr="00A56F97">
        <w:rPr>
          <w:b/>
          <w:bCs/>
        </w:rPr>
        <w:t>Background Information</w:t>
      </w:r>
      <w:r w:rsidRPr="00A56F97">
        <w:t xml:space="preserve">: </w:t>
      </w:r>
    </w:p>
    <w:p w:rsidR="00754094" w:rsidRPr="00E13033" w:rsidRDefault="00754094"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754094">
        <w:rPr>
          <w:szCs w:val="22"/>
        </w:rPr>
        <w:t xml:space="preserve">frequency </w:t>
      </w:r>
      <w:r w:rsidRPr="00E13033">
        <w:rPr>
          <w:iCs/>
        </w:rPr>
        <w:t>band is allocated on a primary basis, for the frequency bands:</w:t>
      </w:r>
    </w:p>
    <w:p w:rsidR="00754094" w:rsidRPr="00E13033" w:rsidRDefault="00754094"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754094" w:rsidRPr="00E13033" w:rsidRDefault="00754094" w:rsidP="00037062">
      <w:pPr>
        <w:pStyle w:val="enumlev1"/>
        <w:spacing w:before="120"/>
      </w:pPr>
      <w:r w:rsidRPr="00E13033">
        <w:t>–</w:t>
      </w:r>
      <w:r w:rsidRPr="00E13033">
        <w:tab/>
        <w:t>31.8-33.4 GHz, 40.5-42.5 GHz and 47-47.2 GHz, which may require additional allocations to the mobile service on a primary basis.</w:t>
      </w:r>
    </w:p>
    <w:p w:rsidR="00754094" w:rsidRPr="00F418BF" w:rsidRDefault="00754094"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754094" w:rsidRDefault="00754094" w:rsidP="00037062">
      <w:pPr>
        <w:spacing w:before="120"/>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band 36</w:t>
      </w:r>
      <w:r w:rsidRPr="00E13033">
        <w:noBreakHyphen/>
        <w:t xml:space="preserve">37 GHz </w:t>
      </w:r>
      <w:r w:rsidRPr="00E13033">
        <w:rPr>
          <w:lang w:eastAsia="ja-JP"/>
        </w:rPr>
        <w:t xml:space="preserve">and </w:t>
      </w:r>
      <w:r>
        <w:t>IMT in the frequency band 37-40</w:t>
      </w:r>
      <w:r w:rsidRPr="00E13033">
        <w:t>.5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 xml:space="preserve">All of these studies showed that IMT systems will cause exceedance of the EESS (passive) protection criteria, especially if multiple operators are considered. </w:t>
      </w:r>
    </w:p>
    <w:p w:rsidR="00754094" w:rsidRDefault="00754094" w:rsidP="00037062">
      <w:pPr>
        <w:spacing w:before="120"/>
      </w:pPr>
      <w:r>
        <w:t xml:space="preserve">Compatibility studies between SRS (space-Earth) Earth stations in the frequency band 37-38 GHz </w:t>
      </w:r>
      <w:r w:rsidRPr="00E13033">
        <w:t>have shown that the sepa</w:t>
      </w:r>
      <w:r>
        <w:t xml:space="preserve">ration distances around </w:t>
      </w:r>
      <w:r w:rsidRPr="00E13033">
        <w:t>SRS ear</w:t>
      </w:r>
      <w:r>
        <w:t>th station locations would be on</w:t>
      </w:r>
      <w:r w:rsidRPr="00E13033">
        <w:t xml:space="preserve"> the order of </w:t>
      </w:r>
      <w:r>
        <w:t>1</w:t>
      </w:r>
      <w:r w:rsidRPr="00E13033">
        <w:rPr>
          <w:lang w:eastAsia="ja-JP"/>
        </w:rPr>
        <w:t>00</w:t>
      </w:r>
      <w:r w:rsidRPr="00E13033">
        <w:t xml:space="preserve"> km</w:t>
      </w:r>
      <w:r>
        <w:rPr>
          <w:lang w:eastAsia="ja-JP"/>
        </w:rPr>
        <w:t xml:space="preserve"> depending on the earth station</w:t>
      </w:r>
      <w:r w:rsidRPr="00E13033">
        <w:rPr>
          <w:lang w:eastAsia="ja-JP"/>
        </w:rPr>
        <w:t xml:space="preserve"> considered and the surrounding terrain</w:t>
      </w:r>
      <w:r>
        <w:t xml:space="preserve">. Per the multinational Space Frequency Coordination Group (SFCG) </w:t>
      </w:r>
      <w:hyperlink r:id="rId12" w:history="1">
        <w:r>
          <w:rPr>
            <w:rStyle w:val="Hyperlink"/>
          </w:rPr>
          <w:t>Recommendation 14-2R5</w:t>
        </w:r>
      </w:hyperlink>
      <w:r>
        <w:t xml:space="preserve">, the international space science agencies collectively have designated the band 37-38 GHz for </w:t>
      </w:r>
      <w:r w:rsidRPr="00F418BF">
        <w:t xml:space="preserve">the implementation of space-to-Earth links for manned and unmanned planetary missions and for development and operation of manned </w:t>
      </w:r>
      <w:r>
        <w:t xml:space="preserve">missions </w:t>
      </w:r>
      <w:r w:rsidRPr="00F418BF">
        <w:t>in the Lunar environment.</w:t>
      </w:r>
      <w:r>
        <w:t xml:space="preserve"> It is of critical importance to ensure the protection of these communication links that will be supporting manned missions and safety of life operations. Given the sensitive nature and global (though limited in number) deployment of such SRS earth stations compatibility may not be feasible given the ubiquitous nature of IMT. </w:t>
      </w:r>
    </w:p>
    <w:p w:rsidR="00754094" w:rsidRDefault="00754094" w:rsidP="00754094">
      <w:pPr>
        <w:rPr>
          <w:b/>
        </w:rPr>
      </w:pPr>
    </w:p>
    <w:p w:rsidR="00754094" w:rsidRPr="008C2167" w:rsidRDefault="00754094" w:rsidP="00754094">
      <w:pPr>
        <w:rPr>
          <w:b/>
        </w:rPr>
      </w:pPr>
      <w:r w:rsidRPr="008C2167">
        <w:rPr>
          <w:b/>
        </w:rPr>
        <w:t>Proposal</w:t>
      </w:r>
    </w:p>
    <w:p w:rsidR="00754094" w:rsidRPr="00E13033" w:rsidRDefault="00754094" w:rsidP="00754094">
      <w:r>
        <w:t xml:space="preserve">Considering the potential impacts to both EESS (passive) in the 36-37 GHz band and the need to ensure the protection of the safety of life operations utilizing the SRS Earth stations in the 37-38 GHz band </w:t>
      </w:r>
      <w:r w:rsidRPr="007844AA">
        <w:rPr>
          <w:u w:val="single"/>
        </w:rPr>
        <w:t>NOC</w:t>
      </w:r>
      <w:r>
        <w:t xml:space="preserve"> is proposed for the 37-40.5 GHz frequency band.</w:t>
      </w:r>
    </w:p>
    <w:p w:rsidR="00754094" w:rsidRPr="00E13033" w:rsidRDefault="00754094" w:rsidP="00754094">
      <w:pPr>
        <w:rPr>
          <w:rFonts w:ascii="time new roma" w:hAnsi="time new roma"/>
          <w:lang w:eastAsia="ja-JP"/>
        </w:rPr>
      </w:pPr>
    </w:p>
    <w:p w:rsidR="00754094" w:rsidRDefault="00754094" w:rsidP="00754094">
      <w:pPr>
        <w:rPr>
          <w:lang w:val="fr-CH"/>
        </w:rPr>
      </w:pPr>
      <w:r>
        <w:rPr>
          <w:lang w:val="fr-CH"/>
        </w:rPr>
        <w:br w:type="page"/>
      </w:r>
    </w:p>
    <w:p w:rsidR="00754094" w:rsidRDefault="00754094" w:rsidP="00754094">
      <w:pPr>
        <w:pStyle w:val="ArtNo"/>
        <w:spacing w:before="0"/>
        <w:rPr>
          <w:lang w:val="en-AU"/>
        </w:rPr>
      </w:pPr>
      <w:r w:rsidRPr="006D07BF">
        <w:t>ARTICLE</w:t>
      </w:r>
      <w:r>
        <w:rPr>
          <w:lang w:val="en-AU"/>
        </w:rPr>
        <w:t xml:space="preserve"> </w:t>
      </w:r>
      <w:r w:rsidRPr="00754094">
        <w:rPr>
          <w:rStyle w:val="href"/>
          <w:color w:val="000000"/>
          <w:lang w:val="en-AU"/>
        </w:rPr>
        <w:t>5</w:t>
      </w:r>
    </w:p>
    <w:p w:rsidR="00754094" w:rsidRDefault="00754094" w:rsidP="00754094">
      <w:pPr>
        <w:pStyle w:val="Arttitle"/>
        <w:rPr>
          <w:lang w:val="en-US"/>
        </w:rPr>
      </w:pPr>
      <w:r w:rsidRPr="006D07BF">
        <w:t>Frequency</w:t>
      </w:r>
      <w:r>
        <w:t xml:space="preserve"> allocations</w:t>
      </w:r>
    </w:p>
    <w:p w:rsidR="00754094" w:rsidRPr="00B25B23" w:rsidRDefault="00754094" w:rsidP="0075409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754094" w:rsidRDefault="00754094" w:rsidP="00754094">
      <w:pPr>
        <w:pStyle w:val="Proposal"/>
      </w:pPr>
      <w:r>
        <w:rPr>
          <w:u w:val="single"/>
        </w:rPr>
        <w:t>NOC</w:t>
      </w:r>
      <w:r>
        <w:tab/>
        <w:t>USA/4823A13/1</w:t>
      </w:r>
    </w:p>
    <w:p w:rsidR="00754094" w:rsidRPr="002B657C" w:rsidRDefault="00754094" w:rsidP="00754094">
      <w:pPr>
        <w:pStyle w:val="Tabletitle"/>
      </w:pPr>
      <w:r w:rsidRPr="00586C75">
        <w:t>34.2-40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754094" w:rsidRPr="00754094" w:rsidRDefault="00754094" w:rsidP="00060B90">
            <w:pPr>
              <w:pStyle w:val="Tablehead"/>
            </w:pPr>
            <w:r w:rsidRPr="00754094">
              <w:t>Region 1</w:t>
            </w:r>
          </w:p>
        </w:tc>
        <w:tc>
          <w:tcPr>
            <w:tcW w:w="3100" w:type="dxa"/>
            <w:tcBorders>
              <w:top w:val="single" w:sz="4" w:space="0" w:color="auto"/>
              <w:left w:val="single" w:sz="6" w:space="0" w:color="auto"/>
              <w:bottom w:val="single" w:sz="6" w:space="0" w:color="auto"/>
              <w:right w:val="single" w:sz="6" w:space="0" w:color="auto"/>
            </w:tcBorders>
            <w:hideMark/>
          </w:tcPr>
          <w:p w:rsidR="00754094" w:rsidRPr="00754094" w:rsidRDefault="00754094" w:rsidP="00060B90">
            <w:pPr>
              <w:pStyle w:val="Tablehead"/>
            </w:pPr>
            <w:r w:rsidRPr="00754094">
              <w:t>Region 2</w:t>
            </w:r>
          </w:p>
        </w:tc>
        <w:tc>
          <w:tcPr>
            <w:tcW w:w="3100" w:type="dxa"/>
            <w:tcBorders>
              <w:top w:val="single" w:sz="4" w:space="0" w:color="auto"/>
              <w:left w:val="single" w:sz="6" w:space="0" w:color="auto"/>
              <w:bottom w:val="single" w:sz="6" w:space="0" w:color="auto"/>
              <w:right w:val="single" w:sz="6"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rsidR="00754094" w:rsidRPr="00754094" w:rsidRDefault="00754094" w:rsidP="00060B90">
            <w:pPr>
              <w:pStyle w:val="TableTextS5"/>
              <w:rPr>
                <w:lang w:val="en-AU"/>
              </w:rPr>
            </w:pPr>
            <w:r w:rsidRPr="00754094">
              <w:rPr>
                <w:rStyle w:val="Tablefreq"/>
                <w:color w:val="auto"/>
              </w:rPr>
              <w:t>34.2-34.7</w:t>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SPACE RESEARCH (deep space) (Earth-to-space)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34.7-35.2</w:t>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Space research  </w:t>
            </w:r>
            <w:r w:rsidRPr="00754094">
              <w:rPr>
                <w:rStyle w:val="Artref"/>
                <w:lang w:val="en-AU"/>
              </w:rPr>
              <w:t>5.550</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p>
        </w:tc>
      </w:tr>
      <w:tr w:rsidR="00754094" w:rsidRPr="00754094" w:rsidTr="00060B90">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rsidR="00754094" w:rsidRPr="00754094" w:rsidRDefault="00754094" w:rsidP="00060B90">
            <w:pPr>
              <w:pStyle w:val="TableTextS5"/>
              <w:rPr>
                <w:lang w:val="en-AU"/>
              </w:rPr>
            </w:pPr>
            <w:r w:rsidRPr="00754094">
              <w:rPr>
                <w:rStyle w:val="Tablefreq"/>
                <w:color w:val="auto"/>
              </w:rPr>
              <w:t>35.2-35.5</w:t>
            </w:r>
            <w:r w:rsidRPr="00754094">
              <w:rPr>
                <w:b/>
                <w:lang w:val="en-AU"/>
              </w:rPr>
              <w:tab/>
            </w:r>
            <w:r w:rsidRPr="00754094">
              <w:rPr>
                <w:lang w:val="en-AU"/>
              </w:rPr>
              <w:t>METEOROLOGICAL AIDS</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35.5-36</w:t>
            </w:r>
            <w:r w:rsidRPr="00754094">
              <w:rPr>
                <w:b/>
                <w:lang w:val="en-AU"/>
              </w:rPr>
              <w:tab/>
            </w:r>
            <w:r w:rsidRPr="00754094">
              <w:rPr>
                <w:b/>
                <w:lang w:val="en-AU"/>
              </w:rPr>
              <w:tab/>
            </w:r>
            <w:r w:rsidRPr="00754094">
              <w:rPr>
                <w:lang w:val="en-AU"/>
              </w:rPr>
              <w:t>METEOROLOGICAL AIDS</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EARTH EXPLORATION-SATELLITE (active)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SPACE RESEARCH (active)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r w:rsidRPr="00754094">
              <w:rPr>
                <w:lang w:val="en-AU"/>
              </w:rPr>
              <w:t xml:space="preserve">  </w:t>
            </w:r>
            <w:r w:rsidRPr="00754094">
              <w:rPr>
                <w:rStyle w:val="Artref"/>
                <w:lang w:val="en-AU"/>
              </w:rPr>
              <w:t>5.549A</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tabs>
                <w:tab w:val="clear" w:pos="170"/>
                <w:tab w:val="clear" w:pos="567"/>
                <w:tab w:val="clear" w:pos="737"/>
              </w:tabs>
              <w:rPr>
                <w:lang w:val="en-US"/>
              </w:rPr>
            </w:pPr>
            <w:r w:rsidRPr="00754094">
              <w:rPr>
                <w:rStyle w:val="Tablefreq"/>
                <w:color w:val="auto"/>
              </w:rPr>
              <w:t>36-37</w:t>
            </w:r>
            <w:r w:rsidRPr="00754094">
              <w:rPr>
                <w:b/>
              </w:rPr>
              <w:tab/>
            </w:r>
            <w:r w:rsidRPr="00754094">
              <w:t>EARTH EXPLORATION-SATELLITE (passive)</w:t>
            </w:r>
          </w:p>
          <w:p w:rsidR="00754094" w:rsidRPr="00754094" w:rsidRDefault="00754094" w:rsidP="00060B90">
            <w:pPr>
              <w:pStyle w:val="TableTextS5"/>
            </w:pPr>
            <w:r w:rsidRPr="00754094">
              <w:tab/>
            </w:r>
            <w:r w:rsidRPr="00754094">
              <w:tab/>
            </w:r>
            <w:r w:rsidRPr="00754094">
              <w:tab/>
            </w:r>
            <w:r w:rsidRPr="00754094">
              <w:tab/>
              <w:t>FIXED</w:t>
            </w:r>
          </w:p>
          <w:p w:rsidR="00754094" w:rsidRPr="00754094" w:rsidRDefault="00754094" w:rsidP="00060B90">
            <w:pPr>
              <w:pStyle w:val="TableTextS5"/>
            </w:pPr>
            <w:r w:rsidRPr="00754094">
              <w:tab/>
            </w:r>
            <w:r w:rsidRPr="00754094">
              <w:tab/>
            </w:r>
            <w:r w:rsidRPr="00754094">
              <w:tab/>
            </w:r>
            <w:r w:rsidRPr="00754094">
              <w:tab/>
              <w:t>MOBILE</w:t>
            </w:r>
          </w:p>
          <w:p w:rsidR="00754094" w:rsidRPr="00754094" w:rsidRDefault="00754094" w:rsidP="00060B90">
            <w:pPr>
              <w:pStyle w:val="TableTextS5"/>
            </w:pPr>
            <w:r w:rsidRPr="00754094">
              <w:tab/>
            </w:r>
            <w:r w:rsidRPr="00754094">
              <w:tab/>
            </w:r>
            <w:r w:rsidRPr="00754094">
              <w:tab/>
            </w:r>
            <w:r w:rsidRPr="00754094">
              <w:tab/>
              <w:t>SPACE RESEARCH (passive)</w:t>
            </w:r>
          </w:p>
          <w:p w:rsidR="00754094" w:rsidRPr="00754094" w:rsidRDefault="00754094" w:rsidP="00060B90">
            <w:pPr>
              <w:pStyle w:val="TableTextS5"/>
            </w:pPr>
            <w:r w:rsidRPr="00754094">
              <w:tab/>
            </w:r>
            <w:r w:rsidRPr="00754094">
              <w:tab/>
            </w:r>
            <w:r w:rsidRPr="00754094">
              <w:tab/>
            </w:r>
            <w:r w:rsidRPr="00754094">
              <w:tab/>
            </w:r>
            <w:r w:rsidRPr="00754094">
              <w:rPr>
                <w:rStyle w:val="Artref"/>
              </w:rPr>
              <w:t>5.149  5.550A</w:t>
            </w:r>
          </w:p>
        </w:tc>
      </w:tr>
      <w:tr w:rsidR="00754094" w:rsidRPr="00754094" w:rsidTr="00060B90">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rsidR="00754094" w:rsidRPr="00754094" w:rsidRDefault="00754094" w:rsidP="00060B90">
            <w:pPr>
              <w:pStyle w:val="TableTextS5"/>
              <w:keepNext/>
            </w:pPr>
            <w:r w:rsidRPr="00754094">
              <w:rPr>
                <w:rStyle w:val="Tablefreq"/>
                <w:color w:val="auto"/>
              </w:rPr>
              <w:t>37-37.5</w:t>
            </w:r>
            <w:r w:rsidRPr="00754094">
              <w:tab/>
            </w:r>
            <w:r w:rsidRPr="00754094">
              <w:tab/>
              <w:t>FIXED</w:t>
            </w:r>
          </w:p>
          <w:p w:rsidR="00754094" w:rsidRPr="00754094" w:rsidRDefault="00754094" w:rsidP="00060B90">
            <w:pPr>
              <w:pStyle w:val="TableTextS5"/>
              <w:keepNext/>
            </w:pPr>
            <w:r w:rsidRPr="00754094">
              <w:tab/>
            </w:r>
            <w:r w:rsidRPr="00754094">
              <w:tab/>
            </w:r>
            <w:r w:rsidRPr="00754094">
              <w:tab/>
            </w:r>
            <w:r w:rsidRPr="00754094">
              <w:tab/>
              <w:t>MOBILE except aeronautical mobile</w:t>
            </w:r>
          </w:p>
          <w:p w:rsidR="00754094" w:rsidRPr="00754094" w:rsidRDefault="00754094" w:rsidP="00060B90">
            <w:pPr>
              <w:pStyle w:val="TableTextS5"/>
              <w:keepNext/>
            </w:pPr>
            <w:r w:rsidRPr="00754094">
              <w:tab/>
            </w:r>
            <w:r w:rsidRPr="00754094">
              <w:tab/>
            </w:r>
            <w:r w:rsidRPr="00754094">
              <w:tab/>
            </w:r>
            <w:r w:rsidRPr="00754094">
              <w:tab/>
              <w:t xml:space="preserve">SPACE RESEARCH (space-to-Earth) </w:t>
            </w:r>
          </w:p>
          <w:p w:rsidR="00754094" w:rsidRPr="00754094" w:rsidRDefault="00754094" w:rsidP="00060B90">
            <w:pPr>
              <w:pStyle w:val="TableTextS5"/>
              <w:rPr>
                <w:rStyle w:val="Artref"/>
              </w:rPr>
            </w:pPr>
            <w:r w:rsidRPr="00754094">
              <w:tab/>
            </w:r>
            <w:r w:rsidRPr="00754094">
              <w:tab/>
            </w:r>
            <w:r w:rsidRPr="00754094">
              <w:tab/>
            </w:r>
            <w:r w:rsidRPr="00754094">
              <w:tab/>
            </w: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S5"/>
            </w:pPr>
            <w:r w:rsidRPr="00754094">
              <w:rPr>
                <w:rStyle w:val="Tablefreq"/>
                <w:color w:val="auto"/>
              </w:rPr>
              <w:t>37.5-38</w:t>
            </w:r>
            <w:r w:rsidRPr="00754094">
              <w:tab/>
            </w:r>
            <w:r w:rsidRPr="00754094">
              <w:tab/>
              <w:t>FIXED</w:t>
            </w:r>
          </w:p>
          <w:p w:rsidR="00754094" w:rsidRPr="00754094" w:rsidRDefault="00754094" w:rsidP="00060B90">
            <w:pPr>
              <w:pStyle w:val="TableTextS5"/>
            </w:pPr>
            <w:r w:rsidRPr="00754094">
              <w:tab/>
            </w:r>
            <w:r w:rsidRPr="00754094">
              <w:tab/>
            </w:r>
            <w:r w:rsidRPr="00754094">
              <w:tab/>
            </w:r>
            <w:r w:rsidRPr="00754094">
              <w:tab/>
              <w:t>FIXED-SATELLITE (space-to-Earth)</w:t>
            </w:r>
          </w:p>
          <w:p w:rsidR="00754094" w:rsidRPr="00754094" w:rsidRDefault="00754094" w:rsidP="00060B90">
            <w:pPr>
              <w:pStyle w:val="TableTextS5"/>
            </w:pPr>
            <w:r w:rsidRPr="00754094">
              <w:tab/>
            </w:r>
            <w:r w:rsidRPr="00754094">
              <w:tab/>
            </w:r>
            <w:r w:rsidRPr="00754094">
              <w:tab/>
            </w:r>
            <w:r w:rsidRPr="00754094">
              <w:tab/>
              <w:t>MOBILE except aeronautical mobile</w:t>
            </w:r>
          </w:p>
          <w:p w:rsidR="00754094" w:rsidRPr="00754094" w:rsidRDefault="00754094" w:rsidP="00060B90">
            <w:pPr>
              <w:pStyle w:val="TableTextS5"/>
            </w:pPr>
            <w:r w:rsidRPr="00754094">
              <w:tab/>
            </w:r>
            <w:r w:rsidRPr="00754094">
              <w:tab/>
            </w:r>
            <w:r w:rsidRPr="00754094">
              <w:tab/>
            </w:r>
            <w:r w:rsidRPr="00754094">
              <w:tab/>
              <w:t>SPACE RESEARCH (space-to-Earth)</w:t>
            </w:r>
          </w:p>
          <w:p w:rsidR="00754094" w:rsidRPr="00754094" w:rsidRDefault="00754094" w:rsidP="00060B90">
            <w:pPr>
              <w:pStyle w:val="TableTextS5"/>
            </w:pPr>
            <w:r w:rsidRPr="00754094">
              <w:tab/>
            </w:r>
            <w:r w:rsidRPr="00754094">
              <w:tab/>
            </w:r>
            <w:r w:rsidRPr="00754094">
              <w:tab/>
            </w:r>
            <w:r w:rsidRPr="00754094">
              <w:tab/>
              <w:t xml:space="preserve">Earth exploration-satellite (space-to-Earth) </w:t>
            </w:r>
          </w:p>
          <w:p w:rsidR="00754094" w:rsidRPr="00754094" w:rsidRDefault="00754094" w:rsidP="00060B90">
            <w:pPr>
              <w:pStyle w:val="TableTextS5"/>
              <w:rPr>
                <w:rStyle w:val="Artref"/>
              </w:rPr>
            </w:pPr>
            <w:r w:rsidRPr="00754094">
              <w:rPr>
                <w:b/>
                <w:bCs/>
              </w:rPr>
              <w:tab/>
            </w:r>
            <w:r w:rsidRPr="00754094">
              <w:rPr>
                <w:b/>
                <w:bCs/>
              </w:rPr>
              <w:tab/>
            </w:r>
            <w:r w:rsidRPr="00754094">
              <w:rPr>
                <w:b/>
                <w:bCs/>
              </w:rPr>
              <w:tab/>
            </w:r>
            <w:r w:rsidRPr="00754094">
              <w:rPr>
                <w:b/>
                <w:bCs/>
              </w:rPr>
              <w:tab/>
            </w: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S5"/>
              <w:rPr>
                <w:lang w:val="en-AU"/>
              </w:rPr>
            </w:pPr>
            <w:r w:rsidRPr="00754094">
              <w:rPr>
                <w:rStyle w:val="Tablefreq"/>
                <w:color w:val="auto"/>
              </w:rPr>
              <w:t>38-39.5</w:t>
            </w:r>
            <w:r w:rsidRPr="00754094">
              <w:rPr>
                <w:lang w:val="en-AU"/>
              </w:rPr>
              <w:tab/>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FIXED-SATELLITE (space-to-Earth)</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US"/>
              </w:rPr>
            </w:pPr>
            <w:r w:rsidRPr="00754094">
              <w:rPr>
                <w:lang w:val="en-AU"/>
              </w:rPr>
              <w:tab/>
            </w:r>
            <w:r w:rsidRPr="00754094">
              <w:rPr>
                <w:lang w:val="en-AU"/>
              </w:rPr>
              <w:tab/>
            </w:r>
            <w:r w:rsidRPr="00754094">
              <w:rPr>
                <w:lang w:val="en-AU"/>
              </w:rPr>
              <w:tab/>
            </w:r>
            <w:r w:rsidRPr="00754094">
              <w:rPr>
                <w:lang w:val="en-AU"/>
              </w:rPr>
              <w:tab/>
              <w:t>Earth exploration-satellite (space-to-Earth)</w:t>
            </w:r>
            <w:r w:rsidRPr="00754094">
              <w:rPr>
                <w:lang w:val="en-US"/>
              </w:rPr>
              <w:t xml:space="preserve"> </w:t>
            </w:r>
          </w:p>
          <w:p w:rsidR="00754094" w:rsidRPr="00754094" w:rsidRDefault="00754094" w:rsidP="00060B90">
            <w:pPr>
              <w:pStyle w:val="TableTextS5"/>
              <w:rPr>
                <w:rStyle w:val="Artref"/>
              </w:rPr>
            </w:pPr>
            <w:r w:rsidRPr="00754094">
              <w:rPr>
                <w:b/>
                <w:bCs/>
                <w:lang w:val="en-AU"/>
              </w:rPr>
              <w:tab/>
            </w:r>
            <w:r w:rsidRPr="00754094">
              <w:rPr>
                <w:b/>
                <w:bCs/>
                <w:lang w:val="en-AU"/>
              </w:rPr>
              <w:tab/>
            </w:r>
            <w:r w:rsidRPr="00754094">
              <w:rPr>
                <w:b/>
                <w:bCs/>
                <w:lang w:val="en-AU"/>
              </w:rPr>
              <w:tab/>
            </w:r>
            <w:r w:rsidRPr="00754094">
              <w:rPr>
                <w:b/>
                <w:bCs/>
                <w:lang w:val="en-AU"/>
              </w:rPr>
              <w:tab/>
            </w:r>
            <w:r w:rsidRPr="00754094">
              <w:rPr>
                <w:rStyle w:val="Artref"/>
              </w:rPr>
              <w:t>5.547</w:t>
            </w:r>
          </w:p>
        </w:tc>
      </w:tr>
      <w:tr w:rsidR="00754094" w:rsidRPr="00754094" w:rsidTr="00060B90">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754094" w:rsidRPr="00754094" w:rsidRDefault="00754094" w:rsidP="00060B90">
            <w:pPr>
              <w:pStyle w:val="TableTextS5"/>
              <w:rPr>
                <w:lang w:val="en-AU"/>
              </w:rPr>
            </w:pPr>
            <w:r w:rsidRPr="00754094">
              <w:rPr>
                <w:rStyle w:val="Tablefreq"/>
                <w:color w:val="auto"/>
              </w:rPr>
              <w:t>39.5-40</w:t>
            </w:r>
            <w:r w:rsidRPr="00754094">
              <w:rPr>
                <w:lang w:val="en-AU"/>
              </w:rPr>
              <w:tab/>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(space-to-Earth)  </w:t>
            </w:r>
            <w:r w:rsidRPr="00754094">
              <w:rPr>
                <w:rStyle w:val="Artref"/>
              </w:rPr>
              <w:t>5.516B</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MOBILE-SATELLITE (space-to-Earth)</w:t>
            </w:r>
          </w:p>
          <w:p w:rsidR="00754094" w:rsidRPr="00754094" w:rsidRDefault="00754094" w:rsidP="00060B90">
            <w:pPr>
              <w:pStyle w:val="TableTextS5"/>
              <w:rPr>
                <w:lang w:val="en-US"/>
              </w:rPr>
            </w:pPr>
            <w:r w:rsidRPr="00754094">
              <w:rPr>
                <w:lang w:val="en-AU"/>
              </w:rPr>
              <w:tab/>
            </w:r>
            <w:r w:rsidRPr="00754094">
              <w:rPr>
                <w:lang w:val="en-AU"/>
              </w:rPr>
              <w:tab/>
            </w:r>
            <w:r w:rsidRPr="00754094">
              <w:rPr>
                <w:lang w:val="en-AU"/>
              </w:rPr>
              <w:tab/>
            </w:r>
            <w:r w:rsidRPr="00754094">
              <w:rPr>
                <w:lang w:val="en-AU"/>
              </w:rPr>
              <w:tab/>
              <w:t>Earth exploration-satellite (space-to-Earth)</w:t>
            </w:r>
            <w:r w:rsidRPr="00754094">
              <w:rPr>
                <w:lang w:val="en-US"/>
              </w:rPr>
              <w:t xml:space="preserve"> </w:t>
            </w:r>
          </w:p>
          <w:p w:rsidR="00754094" w:rsidRPr="00754094" w:rsidRDefault="00754094" w:rsidP="00060B90">
            <w:pPr>
              <w:pStyle w:val="TableTextS5"/>
              <w:rPr>
                <w:rStyle w:val="Artref"/>
              </w:rPr>
            </w:pPr>
            <w:r w:rsidRPr="00754094">
              <w:rPr>
                <w:b/>
                <w:bCs/>
                <w:lang w:val="en-AU"/>
              </w:rPr>
              <w:tab/>
            </w:r>
            <w:r w:rsidRPr="00754094">
              <w:rPr>
                <w:b/>
                <w:bCs/>
                <w:lang w:val="en-AU"/>
              </w:rPr>
              <w:tab/>
            </w:r>
            <w:r w:rsidRPr="00754094">
              <w:rPr>
                <w:b/>
                <w:bCs/>
                <w:lang w:val="en-AU"/>
              </w:rPr>
              <w:tab/>
            </w:r>
            <w:r w:rsidRPr="00754094">
              <w:rPr>
                <w:b/>
                <w:bCs/>
                <w:lang w:val="en-AU"/>
              </w:rPr>
              <w:tab/>
            </w:r>
            <w:r w:rsidRPr="00754094">
              <w:rPr>
                <w:rStyle w:val="Artref"/>
                <w:lang w:val="en-US"/>
              </w:rPr>
              <w:t>5.547</w:t>
            </w:r>
          </w:p>
        </w:tc>
      </w:tr>
    </w:tbl>
    <w:p w:rsidR="00754094" w:rsidRDefault="00754094" w:rsidP="00754094">
      <w:pPr>
        <w:pStyle w:val="Reasons"/>
      </w:pPr>
      <w:r>
        <w:rPr>
          <w:b/>
        </w:rPr>
        <w:t>Reasons:</w:t>
      </w:r>
      <w:r>
        <w:tab/>
        <w:t xml:space="preserve">To protect </w:t>
      </w:r>
      <w:r w:rsidRPr="0059229F">
        <w:t>EESS (passive) in the 36-37 GHz band and ensure the protection of the safety of life operations utilizing the SRS Earth stations in the 37-38 GHz band</w:t>
      </w:r>
      <w:r>
        <w:t>,</w:t>
      </w:r>
      <w:r w:rsidRPr="0059229F">
        <w:t xml:space="preserve"> </w:t>
      </w:r>
      <w:r w:rsidRPr="00212437">
        <w:rPr>
          <w:u w:val="single"/>
        </w:rPr>
        <w:t>NOC</w:t>
      </w:r>
      <w:r w:rsidRPr="0059229F">
        <w:t xml:space="preserve"> is proposed for the 37-40.5 GHz frequency band.</w:t>
      </w:r>
    </w:p>
    <w:p w:rsidR="00754094" w:rsidRDefault="00754094" w:rsidP="00754094">
      <w:pPr>
        <w:pStyle w:val="Proposal"/>
      </w:pPr>
      <w:r>
        <w:rPr>
          <w:u w:val="single"/>
        </w:rPr>
        <w:t>NOC</w:t>
      </w:r>
      <w:r>
        <w:tab/>
        <w:t>USA/4823A13/2</w:t>
      </w:r>
    </w:p>
    <w:p w:rsidR="00754094" w:rsidRPr="002B657C" w:rsidRDefault="00754094" w:rsidP="00754094">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1</w:t>
            </w:r>
          </w:p>
        </w:tc>
        <w:tc>
          <w:tcPr>
            <w:tcW w:w="3099"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2</w:t>
            </w:r>
          </w:p>
        </w:tc>
        <w:tc>
          <w:tcPr>
            <w:tcW w:w="3100"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40-40.5</w:t>
            </w:r>
            <w:r w:rsidRPr="00754094">
              <w:rPr>
                <w:lang w:val="en-AU"/>
              </w:rPr>
              <w:tab/>
            </w:r>
            <w:r w:rsidRPr="00754094">
              <w:rPr>
                <w:lang w:val="en-AU"/>
              </w:rPr>
              <w:tab/>
              <w:t>EARTH EXPLORATION-SATELLITE (Earth-to-space)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(space-to-Earth)  </w:t>
            </w:r>
            <w:r w:rsidRPr="00754094">
              <w:rPr>
                <w:rStyle w:val="Artref"/>
                <w:lang w:val="en-AU"/>
              </w:rPr>
              <w:t>5.516B</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MOBILE-SATELLITE (space-to-Earth)</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SPACE RESEARCH (Earth-to-space)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Earth exploration-satellite (space-to-Earth)</w:t>
            </w:r>
          </w:p>
        </w:tc>
      </w:tr>
      <w:tr w:rsidR="00754094" w:rsidRPr="00754094" w:rsidTr="00060B90">
        <w:trPr>
          <w:cantSplit/>
          <w:jc w:val="center"/>
        </w:trPr>
        <w:tc>
          <w:tcPr>
            <w:tcW w:w="3100" w:type="dxa"/>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0"/>
              <w:rPr>
                <w:rStyle w:val="Tablefreq"/>
                <w:color w:val="auto"/>
              </w:rPr>
            </w:pPr>
            <w:r w:rsidRPr="00754094">
              <w:rPr>
                <w:rStyle w:val="Tablefreq"/>
                <w:color w:val="auto"/>
              </w:rPr>
              <w:t>40.5-41</w:t>
            </w:r>
          </w:p>
          <w:p w:rsidR="00754094" w:rsidRPr="00754094" w:rsidRDefault="00754094" w:rsidP="00060B90">
            <w:pPr>
              <w:pStyle w:val="Tabletext0"/>
            </w:pPr>
            <w:r w:rsidRPr="00754094">
              <w:t>FIXED</w:t>
            </w:r>
          </w:p>
          <w:p w:rsidR="00754094" w:rsidRPr="00754094" w:rsidRDefault="00754094" w:rsidP="00060B90">
            <w:pPr>
              <w:pStyle w:val="Tabletext0"/>
              <w:ind w:left="170" w:hanging="170"/>
            </w:pPr>
            <w:r w:rsidRPr="00754094">
              <w:t xml:space="preserve">FIXED-SATELLITE </w:t>
            </w:r>
            <w:r w:rsidRPr="00754094">
              <w:br/>
              <w:t>(space-to-Earth)</w:t>
            </w:r>
          </w:p>
          <w:p w:rsidR="00754094" w:rsidRPr="00754094" w:rsidRDefault="00754094" w:rsidP="00060B90">
            <w:pPr>
              <w:pStyle w:val="Tabletext0"/>
            </w:pPr>
            <w:r w:rsidRPr="00754094">
              <w:t>BROADCASTING</w:t>
            </w:r>
          </w:p>
          <w:p w:rsidR="00754094" w:rsidRPr="00754094" w:rsidRDefault="00754094" w:rsidP="00060B90">
            <w:pPr>
              <w:pStyle w:val="Tabletext0"/>
            </w:pPr>
            <w:r w:rsidRPr="00754094">
              <w:t>BROADCASTING-SATELLITE</w:t>
            </w:r>
          </w:p>
          <w:p w:rsidR="00754094" w:rsidRPr="00754094" w:rsidRDefault="00754094" w:rsidP="00060B90">
            <w:pPr>
              <w:pStyle w:val="Tabletext0"/>
            </w:pPr>
            <w:r w:rsidRPr="00754094">
              <w:t>Mobile</w:t>
            </w:r>
          </w:p>
          <w:p w:rsidR="00754094" w:rsidRPr="00754094" w:rsidRDefault="00754094" w:rsidP="00060B90">
            <w:pPr>
              <w:pStyle w:val="Tabletext0"/>
            </w:pPr>
          </w:p>
          <w:p w:rsidR="00754094" w:rsidRPr="00754094" w:rsidRDefault="00754094" w:rsidP="00060B90">
            <w:pPr>
              <w:pStyle w:val="TableTextS5"/>
              <w:rPr>
                <w:lang w:val="es-ES_tradnl"/>
              </w:rPr>
            </w:pPr>
            <w:r w:rsidRPr="00754094">
              <w:rPr>
                <w:rStyle w:val="Artref"/>
              </w:rPr>
              <w:t>5.547</w:t>
            </w:r>
          </w:p>
        </w:tc>
        <w:tc>
          <w:tcPr>
            <w:tcW w:w="3099"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0"/>
              <w:rPr>
                <w:rStyle w:val="Tablefreq"/>
                <w:color w:val="auto"/>
              </w:rPr>
            </w:pPr>
            <w:r w:rsidRPr="00754094">
              <w:rPr>
                <w:rStyle w:val="Tablefreq"/>
                <w:color w:val="auto"/>
              </w:rPr>
              <w:t>40.5-41</w:t>
            </w:r>
          </w:p>
          <w:p w:rsidR="00754094" w:rsidRPr="00754094" w:rsidRDefault="00754094" w:rsidP="00060B90">
            <w:pPr>
              <w:pStyle w:val="Tabletext0"/>
            </w:pPr>
            <w:r w:rsidRPr="00754094">
              <w:t>FIXED</w:t>
            </w:r>
          </w:p>
          <w:p w:rsidR="00754094" w:rsidRPr="00754094" w:rsidRDefault="00754094" w:rsidP="00060B90">
            <w:pPr>
              <w:pStyle w:val="Tabletext0"/>
              <w:ind w:left="170" w:hanging="170"/>
            </w:pPr>
            <w:r w:rsidRPr="00754094">
              <w:t xml:space="preserve">FIXED-SATELLITE </w:t>
            </w:r>
            <w:r w:rsidRPr="00754094">
              <w:br/>
              <w:t xml:space="preserve">(space-to-Earth)  </w:t>
            </w:r>
            <w:r w:rsidRPr="00754094">
              <w:rPr>
                <w:rStyle w:val="Artref"/>
              </w:rPr>
              <w:t>5.516B</w:t>
            </w:r>
          </w:p>
          <w:p w:rsidR="00754094" w:rsidRPr="00754094" w:rsidRDefault="00754094" w:rsidP="00060B90">
            <w:pPr>
              <w:pStyle w:val="Tabletext0"/>
            </w:pPr>
            <w:r w:rsidRPr="00754094">
              <w:t>BROADCASTING</w:t>
            </w:r>
          </w:p>
          <w:p w:rsidR="00754094" w:rsidRPr="00754094" w:rsidRDefault="00754094" w:rsidP="00060B90">
            <w:pPr>
              <w:pStyle w:val="Tabletext0"/>
            </w:pPr>
            <w:r w:rsidRPr="00754094">
              <w:t>BROADCASTING-SATELLITE</w:t>
            </w:r>
          </w:p>
          <w:p w:rsidR="00754094" w:rsidRPr="00754094" w:rsidRDefault="00754094" w:rsidP="00060B90">
            <w:pPr>
              <w:pStyle w:val="Tabletext0"/>
            </w:pPr>
            <w:r w:rsidRPr="00754094">
              <w:t>Mobile</w:t>
            </w:r>
          </w:p>
          <w:p w:rsidR="00754094" w:rsidRPr="00754094" w:rsidRDefault="00754094" w:rsidP="00060B90">
            <w:pPr>
              <w:pStyle w:val="Tabletext0"/>
              <w:ind w:left="170" w:hanging="170"/>
            </w:pPr>
            <w:r w:rsidRPr="00754094">
              <w:t>Mobile-satellite (space-to-Earth)</w:t>
            </w:r>
          </w:p>
          <w:p w:rsidR="00754094" w:rsidRPr="00754094" w:rsidRDefault="00754094" w:rsidP="00060B90">
            <w:pPr>
              <w:pStyle w:val="TableTextS5"/>
              <w:rPr>
                <w:lang w:val="es-ES_tradnl"/>
              </w:rPr>
            </w:pPr>
            <w:r w:rsidRPr="00754094">
              <w:rPr>
                <w:rStyle w:val="Artref"/>
              </w:rPr>
              <w:t>5.547</w:t>
            </w:r>
          </w:p>
        </w:tc>
        <w:tc>
          <w:tcPr>
            <w:tcW w:w="3100" w:type="dxa"/>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0"/>
              <w:rPr>
                <w:rStyle w:val="Tablefreq"/>
                <w:color w:val="auto"/>
              </w:rPr>
            </w:pPr>
            <w:r w:rsidRPr="00754094">
              <w:rPr>
                <w:rStyle w:val="Tablefreq"/>
                <w:color w:val="auto"/>
              </w:rPr>
              <w:t>40.5-41</w:t>
            </w:r>
          </w:p>
          <w:p w:rsidR="00754094" w:rsidRPr="00754094" w:rsidRDefault="00754094" w:rsidP="00060B90">
            <w:pPr>
              <w:pStyle w:val="Tabletext0"/>
            </w:pPr>
            <w:r w:rsidRPr="00754094">
              <w:t>FIXED</w:t>
            </w:r>
          </w:p>
          <w:p w:rsidR="00754094" w:rsidRPr="00754094" w:rsidRDefault="00754094" w:rsidP="00060B90">
            <w:pPr>
              <w:pStyle w:val="Tabletext0"/>
              <w:ind w:left="170" w:hanging="170"/>
            </w:pPr>
            <w:r w:rsidRPr="00754094">
              <w:t xml:space="preserve">FIXED-SATELLITE </w:t>
            </w:r>
            <w:r w:rsidRPr="00754094">
              <w:br/>
              <w:t>(space-to-Earth)</w:t>
            </w:r>
          </w:p>
          <w:p w:rsidR="00754094" w:rsidRPr="00754094" w:rsidRDefault="00754094" w:rsidP="00060B90">
            <w:pPr>
              <w:pStyle w:val="Tabletext0"/>
            </w:pPr>
            <w:r w:rsidRPr="00754094">
              <w:t>BROADCASTING</w:t>
            </w:r>
          </w:p>
          <w:p w:rsidR="00754094" w:rsidRPr="00754094" w:rsidRDefault="00754094" w:rsidP="00060B90">
            <w:pPr>
              <w:pStyle w:val="Tabletext0"/>
            </w:pPr>
            <w:r w:rsidRPr="00754094">
              <w:t>BROADCASTING-SATELLITE</w:t>
            </w:r>
          </w:p>
          <w:p w:rsidR="00754094" w:rsidRPr="00754094" w:rsidRDefault="00754094" w:rsidP="00060B90">
            <w:pPr>
              <w:pStyle w:val="Tabletext0"/>
            </w:pPr>
            <w:r w:rsidRPr="00754094">
              <w:t>Mobile</w:t>
            </w:r>
          </w:p>
          <w:p w:rsidR="00754094" w:rsidRPr="00754094" w:rsidRDefault="00754094" w:rsidP="00060B90">
            <w:pPr>
              <w:pStyle w:val="Tabletext0"/>
            </w:pPr>
          </w:p>
          <w:p w:rsidR="00754094" w:rsidRPr="00754094" w:rsidRDefault="00754094" w:rsidP="00060B90">
            <w:pPr>
              <w:pStyle w:val="TableTextS5"/>
              <w:rPr>
                <w:lang w:val="es-ES_tradnl"/>
              </w:rPr>
            </w:pP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0"/>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754094">
              <w:rPr>
                <w:rStyle w:val="Tablefreq"/>
                <w:color w:val="auto"/>
              </w:rPr>
              <w:t>41-42.5</w:t>
            </w:r>
            <w:r w:rsidRPr="00754094">
              <w:tab/>
              <w:t>FIXED</w:t>
            </w:r>
          </w:p>
          <w:p w:rsidR="00754094" w:rsidRPr="00754094" w:rsidRDefault="00754094" w:rsidP="00060B90">
            <w:pPr>
              <w:pStyle w:val="TableTextS5"/>
            </w:pPr>
            <w:r w:rsidRPr="00754094">
              <w:tab/>
            </w:r>
            <w:r w:rsidRPr="00754094">
              <w:tab/>
            </w:r>
            <w:r w:rsidRPr="00754094">
              <w:tab/>
            </w:r>
            <w:r w:rsidRPr="00754094">
              <w:tab/>
              <w:t xml:space="preserve">FIXED-SATELLITE (space-to-Earth)  </w:t>
            </w:r>
            <w:r w:rsidRPr="00754094">
              <w:rPr>
                <w:rStyle w:val="Artref"/>
              </w:rPr>
              <w:t>5.516B</w:t>
            </w:r>
          </w:p>
          <w:p w:rsidR="00754094" w:rsidRPr="00754094" w:rsidRDefault="00754094" w:rsidP="00060B90">
            <w:pPr>
              <w:pStyle w:val="TableTextS5"/>
            </w:pPr>
            <w:r w:rsidRPr="00754094">
              <w:tab/>
            </w:r>
            <w:r w:rsidRPr="00754094">
              <w:tab/>
            </w:r>
            <w:r w:rsidRPr="00754094">
              <w:tab/>
            </w:r>
            <w:r w:rsidRPr="00754094">
              <w:tab/>
              <w:t>BROADCASTING</w:t>
            </w:r>
          </w:p>
          <w:p w:rsidR="00754094" w:rsidRPr="00754094" w:rsidRDefault="00754094" w:rsidP="00060B90">
            <w:pPr>
              <w:pStyle w:val="TableTextS5"/>
            </w:pPr>
            <w:r w:rsidRPr="00754094">
              <w:tab/>
            </w:r>
            <w:r w:rsidRPr="00754094">
              <w:tab/>
            </w:r>
            <w:r w:rsidRPr="00754094">
              <w:tab/>
            </w:r>
            <w:r w:rsidRPr="00754094">
              <w:tab/>
              <w:t>BROADCASTING-SATELLITE</w:t>
            </w:r>
          </w:p>
          <w:p w:rsidR="00754094" w:rsidRPr="00754094" w:rsidRDefault="00754094" w:rsidP="00060B90">
            <w:pPr>
              <w:pStyle w:val="TableTextS5"/>
            </w:pPr>
            <w:r w:rsidRPr="00754094">
              <w:tab/>
            </w:r>
            <w:r w:rsidRPr="00754094">
              <w:tab/>
            </w:r>
            <w:r w:rsidRPr="00754094">
              <w:tab/>
            </w:r>
            <w:r w:rsidRPr="00754094">
              <w:tab/>
              <w:t>Mobile</w:t>
            </w:r>
          </w:p>
          <w:p w:rsidR="00754094" w:rsidRPr="00754094" w:rsidRDefault="00754094" w:rsidP="00060B90">
            <w:pPr>
              <w:pStyle w:val="TableTextS5"/>
              <w:rPr>
                <w:rStyle w:val="Artref"/>
                <w:lang w:val="en-AU"/>
              </w:rPr>
            </w:pPr>
            <w:r w:rsidRPr="00754094">
              <w:tab/>
            </w:r>
            <w:r w:rsidRPr="00754094">
              <w:tab/>
            </w:r>
            <w:r w:rsidRPr="00754094">
              <w:tab/>
            </w:r>
            <w:r w:rsidRPr="00754094">
              <w:tab/>
            </w:r>
            <w:r w:rsidRPr="00754094">
              <w:rPr>
                <w:rStyle w:val="Artref"/>
              </w:rPr>
              <w:t xml:space="preserve">5.547 </w:t>
            </w:r>
            <w:r w:rsidRPr="00754094">
              <w:t xml:space="preserve"> </w:t>
            </w:r>
            <w:r w:rsidRPr="00754094">
              <w:rPr>
                <w:rStyle w:val="Artref"/>
              </w:rPr>
              <w:t>5.551F</w:t>
            </w:r>
            <w:r w:rsidRPr="00754094">
              <w:t xml:space="preserve">  </w:t>
            </w:r>
            <w:r w:rsidRPr="00754094">
              <w:rPr>
                <w:rStyle w:val="Artref"/>
              </w:rPr>
              <w:t>5.551H</w:t>
            </w:r>
            <w:r w:rsidRPr="00754094">
              <w:t xml:space="preserve">  </w:t>
            </w:r>
            <w:r w:rsidRPr="00754094">
              <w:rPr>
                <w:rStyle w:val="Artref"/>
              </w:rPr>
              <w:t>5.551I</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42.5-43.5</w:t>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(Earth-to-space)  </w:t>
            </w:r>
            <w:r w:rsidRPr="00754094">
              <w:rPr>
                <w:rStyle w:val="Artref"/>
                <w:lang w:val="en-AU"/>
              </w:rPr>
              <w:t>5.552</w:t>
            </w:r>
          </w:p>
          <w:p w:rsidR="00754094" w:rsidRPr="00754094" w:rsidRDefault="00754094" w:rsidP="00060B90">
            <w:pPr>
              <w:pStyle w:val="TableTextS5"/>
            </w:pPr>
            <w:r w:rsidRPr="00754094">
              <w:rPr>
                <w:lang w:val="en-AU"/>
              </w:rPr>
              <w:tab/>
            </w:r>
            <w:r w:rsidRPr="00754094">
              <w:rPr>
                <w:lang w:val="en-AU"/>
              </w:rPr>
              <w:tab/>
            </w:r>
            <w:r w:rsidRPr="00754094">
              <w:rPr>
                <w:lang w:val="en-AU"/>
              </w:rPr>
              <w:tab/>
            </w:r>
            <w:r w:rsidRPr="00754094">
              <w:rPr>
                <w:lang w:val="en-AU"/>
              </w:rPr>
              <w:tab/>
            </w:r>
            <w:r w:rsidRPr="00754094">
              <w:rPr>
                <w:lang w:val="fr-CH"/>
              </w:rPr>
              <w:t>MOBILE except aeronautical mobile</w:t>
            </w:r>
          </w:p>
          <w:p w:rsidR="00754094" w:rsidRPr="00754094" w:rsidRDefault="00754094" w:rsidP="00060B90">
            <w:pPr>
              <w:pStyle w:val="TableTextS5"/>
              <w:rPr>
                <w:lang w:val="fr-CH"/>
              </w:rPr>
            </w:pPr>
            <w:r w:rsidRPr="00754094">
              <w:rPr>
                <w:lang w:val="fr-CH"/>
              </w:rPr>
              <w:tab/>
            </w:r>
            <w:r w:rsidRPr="00754094">
              <w:rPr>
                <w:lang w:val="fr-CH"/>
              </w:rPr>
              <w:tab/>
            </w:r>
            <w:r w:rsidRPr="00754094">
              <w:rPr>
                <w:lang w:val="fr-CH"/>
              </w:rPr>
              <w:tab/>
            </w:r>
            <w:r w:rsidRPr="00754094">
              <w:rPr>
                <w:lang w:val="fr-CH"/>
              </w:rPr>
              <w:tab/>
              <w:t>RADIO ASTRONOMY</w:t>
            </w:r>
          </w:p>
          <w:p w:rsidR="00754094" w:rsidRPr="00754094" w:rsidRDefault="00754094" w:rsidP="00060B90">
            <w:pPr>
              <w:pStyle w:val="TableTextS5"/>
              <w:rPr>
                <w:lang w:val="en-AU"/>
              </w:rPr>
            </w:pPr>
            <w:r w:rsidRPr="00754094">
              <w:rPr>
                <w:lang w:val="fr-CH"/>
              </w:rPr>
              <w:tab/>
            </w:r>
            <w:r w:rsidRPr="00754094">
              <w:rPr>
                <w:lang w:val="fr-CH"/>
              </w:rPr>
              <w:tab/>
            </w:r>
            <w:r w:rsidRPr="00754094">
              <w:rPr>
                <w:lang w:val="fr-CH"/>
              </w:rPr>
              <w:tab/>
            </w:r>
            <w:r w:rsidRPr="00754094">
              <w:rPr>
                <w:lang w:val="fr-CH"/>
              </w:rPr>
              <w:tab/>
            </w:r>
            <w:r w:rsidRPr="00754094">
              <w:rPr>
                <w:rStyle w:val="Artref"/>
              </w:rPr>
              <w:t>5.149</w:t>
            </w:r>
            <w:r w:rsidRPr="00754094">
              <w:t xml:space="preserve">  </w:t>
            </w: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fr-CH"/>
              </w:rPr>
            </w:pPr>
            <w:r w:rsidRPr="00754094">
              <w:rPr>
                <w:rStyle w:val="Tablefreq"/>
                <w:color w:val="auto"/>
                <w:lang w:val="fr-CH"/>
              </w:rPr>
              <w:t>43.5-47</w:t>
            </w:r>
            <w:r w:rsidRPr="00754094">
              <w:rPr>
                <w:lang w:val="fr-CH"/>
              </w:rPr>
              <w:tab/>
            </w:r>
            <w:r w:rsidRPr="00754094">
              <w:rPr>
                <w:lang w:val="fr-CH"/>
              </w:rPr>
              <w:tab/>
              <w:t xml:space="preserve">MOBILE  </w:t>
            </w:r>
            <w:r w:rsidRPr="00754094">
              <w:rPr>
                <w:rStyle w:val="Artref"/>
                <w:lang w:val="fr-CH"/>
              </w:rPr>
              <w:t>5.553</w:t>
            </w:r>
          </w:p>
          <w:p w:rsidR="00754094" w:rsidRPr="00754094" w:rsidRDefault="00754094" w:rsidP="00060B90">
            <w:pPr>
              <w:pStyle w:val="TableTextS5"/>
            </w:pPr>
            <w:r w:rsidRPr="00754094">
              <w:rPr>
                <w:lang w:val="fr-CH"/>
              </w:rPr>
              <w:tab/>
            </w:r>
            <w:r w:rsidRPr="00754094">
              <w:rPr>
                <w:lang w:val="fr-CH"/>
              </w:rPr>
              <w:tab/>
            </w:r>
            <w:r w:rsidRPr="00754094">
              <w:rPr>
                <w:lang w:val="fr-CH"/>
              </w:rPr>
              <w:tab/>
            </w:r>
            <w:r w:rsidRPr="00754094">
              <w:rPr>
                <w:lang w:val="fr-CH"/>
              </w:rPr>
              <w:tab/>
              <w:t>MOBILE-SATELLITE</w:t>
            </w:r>
          </w:p>
          <w:p w:rsidR="00754094" w:rsidRPr="00754094" w:rsidRDefault="00754094" w:rsidP="00060B90">
            <w:pPr>
              <w:pStyle w:val="TableTextS5"/>
              <w:rPr>
                <w:lang w:val="fr-CH"/>
              </w:rPr>
            </w:pPr>
            <w:r w:rsidRPr="00754094">
              <w:rPr>
                <w:lang w:val="fr-CH"/>
              </w:rPr>
              <w:tab/>
            </w:r>
            <w:r w:rsidRPr="00754094">
              <w:rPr>
                <w:lang w:val="fr-CH"/>
              </w:rPr>
              <w:tab/>
            </w:r>
            <w:r w:rsidRPr="00754094">
              <w:rPr>
                <w:lang w:val="fr-CH"/>
              </w:rPr>
              <w:tab/>
            </w:r>
            <w:r w:rsidRPr="00754094">
              <w:rPr>
                <w:lang w:val="fr-CH"/>
              </w:rPr>
              <w:tab/>
              <w:t>RADIONAVIGATION</w:t>
            </w:r>
          </w:p>
          <w:p w:rsidR="00754094" w:rsidRPr="00754094" w:rsidRDefault="00754094" w:rsidP="00060B90">
            <w:pPr>
              <w:pStyle w:val="TableTextS5"/>
              <w:rPr>
                <w:lang w:val="fr-CH"/>
              </w:rPr>
            </w:pPr>
            <w:r w:rsidRPr="00754094">
              <w:rPr>
                <w:lang w:val="fr-CH"/>
              </w:rPr>
              <w:tab/>
            </w:r>
            <w:r w:rsidRPr="00754094">
              <w:rPr>
                <w:lang w:val="fr-CH"/>
              </w:rPr>
              <w:tab/>
            </w:r>
            <w:r w:rsidRPr="00754094">
              <w:rPr>
                <w:lang w:val="fr-CH"/>
              </w:rPr>
              <w:tab/>
            </w:r>
            <w:r w:rsidRPr="00754094">
              <w:rPr>
                <w:lang w:val="fr-CH"/>
              </w:rPr>
              <w:tab/>
              <w:t>RADIONAVIGATION-SATELLITE</w:t>
            </w:r>
          </w:p>
          <w:p w:rsidR="00754094" w:rsidRPr="00754094" w:rsidRDefault="00754094" w:rsidP="00060B90">
            <w:pPr>
              <w:pStyle w:val="TableTextS5"/>
            </w:pPr>
            <w:r w:rsidRPr="00754094">
              <w:rPr>
                <w:lang w:val="fr-CH"/>
              </w:rPr>
              <w:tab/>
            </w:r>
            <w:r w:rsidRPr="00754094">
              <w:rPr>
                <w:lang w:val="fr-CH"/>
              </w:rPr>
              <w:tab/>
            </w:r>
            <w:r w:rsidRPr="00754094">
              <w:rPr>
                <w:lang w:val="fr-CH"/>
              </w:rPr>
              <w:tab/>
            </w:r>
            <w:r w:rsidRPr="00754094">
              <w:rPr>
                <w:lang w:val="fr-CH"/>
              </w:rPr>
              <w:tab/>
            </w:r>
            <w:r w:rsidRPr="00754094">
              <w:rPr>
                <w:rStyle w:val="Artref"/>
              </w:rPr>
              <w:t>5.554</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pPr>
            <w:r w:rsidRPr="00754094">
              <w:rPr>
                <w:rStyle w:val="Tablefreq"/>
                <w:color w:val="auto"/>
              </w:rPr>
              <w:t>47-47.2</w:t>
            </w:r>
            <w:r w:rsidRPr="00754094">
              <w:tab/>
            </w:r>
            <w:r w:rsidRPr="00754094">
              <w:tab/>
              <w:t>AMATEUR</w:t>
            </w:r>
          </w:p>
          <w:p w:rsidR="00754094" w:rsidRPr="00754094" w:rsidRDefault="00754094" w:rsidP="00060B90">
            <w:pPr>
              <w:pStyle w:val="TableTextS5"/>
            </w:pPr>
            <w:r w:rsidRPr="00754094">
              <w:tab/>
            </w:r>
            <w:r w:rsidRPr="00754094">
              <w:tab/>
            </w:r>
            <w:r w:rsidRPr="00754094">
              <w:tab/>
            </w:r>
            <w:r w:rsidRPr="00754094">
              <w:tab/>
              <w:t>AMATEUR-SATELLITE</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47.2-47.5</w:t>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(Earth-to-space)  </w:t>
            </w:r>
            <w:r w:rsidRPr="00754094">
              <w:rPr>
                <w:rStyle w:val="Artref"/>
                <w:lang w:val="en-AU"/>
              </w:rPr>
              <w:t>5.552</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5.552A</w:t>
            </w:r>
          </w:p>
        </w:tc>
      </w:tr>
    </w:tbl>
    <w:p w:rsidR="00754094" w:rsidRDefault="00754094" w:rsidP="00754094">
      <w:pPr>
        <w:pStyle w:val="Reasons"/>
      </w:pPr>
      <w:r>
        <w:rPr>
          <w:b/>
        </w:rPr>
        <w:t>Reasons:</w:t>
      </w:r>
      <w:r>
        <w:tab/>
        <w:t xml:space="preserve">To protect </w:t>
      </w:r>
      <w:r w:rsidRPr="0059229F">
        <w:t>EESS (passive) in the 36-37 GHz band and ensure the protection of the safety of life operations utilizing the SRS Earth stations in the 37-38 GHz band</w:t>
      </w:r>
      <w:r>
        <w:t>,</w:t>
      </w:r>
      <w:r w:rsidRPr="0059229F">
        <w:t xml:space="preserve"> </w:t>
      </w:r>
      <w:r w:rsidRPr="00212437">
        <w:rPr>
          <w:u w:val="single"/>
        </w:rPr>
        <w:t>NOC</w:t>
      </w:r>
      <w:r w:rsidRPr="0059229F">
        <w:t xml:space="preserve"> is proposed for the 37-40.5 GHz frequency band.</w:t>
      </w:r>
    </w:p>
    <w:p w:rsidR="001052A5" w:rsidRDefault="001052A5" w:rsidP="00754094">
      <w:pPr>
        <w:pStyle w:val="Reasons"/>
      </w:pPr>
    </w:p>
    <w:p w:rsidR="001052A5" w:rsidRDefault="001052A5" w:rsidP="00754094">
      <w:pPr>
        <w:pStyle w:val="Reasons"/>
      </w:pPr>
    </w:p>
    <w:p w:rsidR="001052A5" w:rsidRDefault="001052A5" w:rsidP="001052A5">
      <w:pPr>
        <w:jc w:val="center"/>
        <w:rPr>
          <w:b/>
          <w:sz w:val="28"/>
          <w:szCs w:val="28"/>
        </w:rPr>
      </w:pPr>
      <w:r>
        <w:br w:type="page"/>
      </w:r>
      <w:r w:rsidRPr="00195E00">
        <w:rPr>
          <w:b/>
          <w:sz w:val="28"/>
          <w:szCs w:val="28"/>
        </w:rPr>
        <w:t>United States</w:t>
      </w:r>
    </w:p>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1052A5" w:rsidRDefault="001052A5" w:rsidP="00754094">
      <w:pPr>
        <w:pStyle w:val="Reasons"/>
      </w:pPr>
    </w:p>
    <w:p w:rsidR="00892CCD" w:rsidRPr="00EC5386" w:rsidRDefault="00892CCD" w:rsidP="00892CCD">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892CCD">
      <w:pPr>
        <w:pStyle w:val="enumlev1"/>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892CCD">
      <w:pPr>
        <w:pStyle w:val="enumlev1"/>
      </w:pPr>
      <w:r w:rsidRPr="00E13033">
        <w:t>–</w:t>
      </w:r>
      <w:r w:rsidRPr="00E13033">
        <w:tab/>
        <w:t>31.8-33.4 GHz, 40.5-42.5 GHz and 47-47.2 GHz, which may require additional allocations to the mobile service on a primary basis.</w:t>
      </w:r>
    </w:p>
    <w:p w:rsidR="00892CCD" w:rsidRPr="00F418BF" w:rsidRDefault="00892CCD"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892CCD" w:rsidRDefault="00892CCD" w:rsidP="00892CCD">
      <w:pPr>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 xml:space="preserve">band </w:t>
      </w:r>
      <w:r>
        <w:t>50.2-50.4</w:t>
      </w:r>
      <w:r w:rsidRPr="00E13033">
        <w:t xml:space="preserve"> GHz </w:t>
      </w:r>
      <w:r w:rsidRPr="00E13033">
        <w:rPr>
          <w:lang w:eastAsia="ja-JP"/>
        </w:rPr>
        <w:t xml:space="preserve">and </w:t>
      </w:r>
      <w:r>
        <w:t>IMT in the frequency band 47.2-50.2</w:t>
      </w:r>
      <w:r w:rsidRPr="00E13033">
        <w:t xml:space="preserve">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 xml:space="preserve">All of these studies showed that IMT systems will cause exceedance of the EESS (passive) protection criteria, especially if </w:t>
      </w:r>
      <w:r w:rsidRPr="00403F34">
        <w:rPr>
          <w:lang w:eastAsia="ja-JP"/>
        </w:rPr>
        <w:t xml:space="preserve">IMT deployments by </w:t>
      </w:r>
      <w:r>
        <w:rPr>
          <w:lang w:eastAsia="ja-JP"/>
        </w:rPr>
        <w:t xml:space="preserve">multiple operators are considered. </w:t>
      </w:r>
    </w:p>
    <w:p w:rsidR="00892CCD" w:rsidRDefault="00892CCD" w:rsidP="00892CCD">
      <w:r>
        <w:t>Data from EESS (passive) systems in this band plays a major role in many public safety activities such as:</w:t>
      </w:r>
    </w:p>
    <w:p w:rsidR="00892CCD" w:rsidRDefault="00892CCD" w:rsidP="00892CCD">
      <w:pPr>
        <w:ind w:left="450"/>
      </w:pPr>
      <w:r>
        <w:t>– identifying areas at risk for natural disasters;</w:t>
      </w:r>
    </w:p>
    <w:p w:rsidR="00892CCD" w:rsidRDefault="00892CCD" w:rsidP="00892CCD">
      <w:pPr>
        <w:ind w:left="450"/>
      </w:pPr>
      <w:r>
        <w:t>– forecasting weather and predicting climate change;</w:t>
      </w:r>
    </w:p>
    <w:p w:rsidR="00892CCD" w:rsidRDefault="00892CCD" w:rsidP="00892CCD">
      <w:pPr>
        <w:ind w:left="450"/>
      </w:pPr>
      <w:r>
        <w:t>– detecting and tracking tsunamis, hurricanes, tornadoes, oil leaks, etc.;</w:t>
      </w:r>
    </w:p>
    <w:p w:rsidR="00892CCD" w:rsidRDefault="00892CCD" w:rsidP="00892CCD">
      <w:pPr>
        <w:ind w:left="450"/>
      </w:pPr>
      <w:r>
        <w:t>– providing alerting/warning information of such disasters;</w:t>
      </w:r>
    </w:p>
    <w:p w:rsidR="00892CCD" w:rsidRDefault="00892CCD" w:rsidP="00892CCD">
      <w:pPr>
        <w:ind w:left="450"/>
      </w:pPr>
      <w:r>
        <w:t>– assessing the damage caused by such disasters;</w:t>
      </w:r>
    </w:p>
    <w:p w:rsidR="00892CCD" w:rsidRDefault="00892CCD" w:rsidP="00892CCD">
      <w:pPr>
        <w:ind w:left="450"/>
      </w:pPr>
      <w:r>
        <w:t>– providing information for planning relief operations; and</w:t>
      </w:r>
    </w:p>
    <w:p w:rsidR="00892CCD" w:rsidRDefault="00892CCD" w:rsidP="00892CCD">
      <w:pPr>
        <w:ind w:left="450"/>
      </w:pPr>
      <w:r>
        <w:t>– monitoring recovery from a disaster.</w:t>
      </w:r>
    </w:p>
    <w:p w:rsidR="00892CCD" w:rsidRDefault="00892CCD" w:rsidP="00037062">
      <w:pPr>
        <w:spacing w:before="120"/>
        <w:rPr>
          <w:lang w:eastAsia="ja-JP"/>
        </w:rPr>
      </w:pPr>
      <w:r>
        <w:rPr>
          <w:lang w:eastAsia="ja-JP"/>
        </w:rPr>
        <w:t>This band is also being utilized by the Fixed Satellite Service for the deployment of both gateways and user terminals with potentially high density applications further increasing the interference potential to the EESS (passive). Additionally, studies have shown that sharing is not feasible between FSS user terminals with undetermined locations and ubiquitous IMT.</w:t>
      </w:r>
    </w:p>
    <w:p w:rsidR="00892CCD" w:rsidRDefault="00892CCD" w:rsidP="00892CCD">
      <w:pPr>
        <w:rPr>
          <w:b/>
          <w:lang w:eastAsia="ja-JP"/>
        </w:rPr>
      </w:pPr>
    </w:p>
    <w:p w:rsidR="00892CCD" w:rsidRPr="00080C7C" w:rsidRDefault="00892CCD" w:rsidP="00892CCD">
      <w:pPr>
        <w:rPr>
          <w:b/>
          <w:lang w:eastAsia="ja-JP"/>
        </w:rPr>
      </w:pPr>
      <w:r w:rsidRPr="00080C7C">
        <w:rPr>
          <w:b/>
          <w:lang w:eastAsia="ja-JP"/>
        </w:rPr>
        <w:t>Proposal</w:t>
      </w:r>
      <w:r>
        <w:rPr>
          <w:b/>
          <w:lang w:eastAsia="ja-JP"/>
        </w:rPr>
        <w:t>:</w:t>
      </w:r>
    </w:p>
    <w:p w:rsidR="00892CCD" w:rsidRPr="00E13033" w:rsidRDefault="00892CCD" w:rsidP="00892CCD">
      <w:r>
        <w:t xml:space="preserve">Considering the potential impacts to EESS (passive) and the infeasibility of sharing between FSS user terminals and IMT, </w:t>
      </w:r>
      <w:r w:rsidRPr="002E7FEA">
        <w:rPr>
          <w:u w:val="single"/>
        </w:rPr>
        <w:t>NOC</w:t>
      </w:r>
      <w:r>
        <w:t xml:space="preserve"> is proposed for the 47.2-50.2 GHz frequency band.</w:t>
      </w:r>
    </w:p>
    <w:p w:rsidR="00892CCD" w:rsidRDefault="00892CCD" w:rsidP="00892CCD"/>
    <w:p w:rsidR="00892CCD" w:rsidRDefault="00892CCD" w:rsidP="00892CCD">
      <w:pPr>
        <w:rPr>
          <w:lang w:val="fr-CH"/>
        </w:rPr>
      </w:pPr>
      <w:r>
        <w:rPr>
          <w:lang w:val="fr-CH"/>
        </w:rPr>
        <w:br w:type="page"/>
      </w:r>
    </w:p>
    <w:p w:rsidR="00892CCD" w:rsidRDefault="00892CCD" w:rsidP="00892CCD">
      <w:pPr>
        <w:pStyle w:val="ArtNo"/>
        <w:spacing w:before="0"/>
        <w:rPr>
          <w:lang w:val="en-AU"/>
        </w:rPr>
      </w:pPr>
      <w:r w:rsidRPr="006D07BF">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rsidRPr="002E7FEA">
        <w:rPr>
          <w:u w:val="single"/>
        </w:rPr>
        <w:t>NOC</w:t>
      </w:r>
      <w:r>
        <w:tab/>
        <w:t>USA/4826A13/1</w:t>
      </w:r>
    </w:p>
    <w:p w:rsidR="00892CCD" w:rsidRPr="002B657C" w:rsidRDefault="00892CCD" w:rsidP="00892CCD">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1</w:t>
            </w:r>
          </w:p>
        </w:tc>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2</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en-AU"/>
              </w:rPr>
            </w:pPr>
            <w:r w:rsidRPr="00892CCD">
              <w:rPr>
                <w:rStyle w:val="Tablefreq"/>
                <w:color w:val="auto"/>
              </w:rPr>
              <w:t>40-40.5</w:t>
            </w:r>
            <w:r w:rsidRPr="00892CCD">
              <w:rPr>
                <w:lang w:val="en-AU"/>
              </w:rPr>
              <w:tab/>
            </w:r>
            <w:r w:rsidRPr="00892CCD">
              <w:rPr>
                <w:lang w:val="en-AU"/>
              </w:rPr>
              <w:tab/>
              <w:t>EARTH EXPLORATION-SATELLITE (Earth-to-space)</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FIXED</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FIXED-SATELLITE (space-to-Earth)  </w:t>
            </w:r>
            <w:r w:rsidRPr="00892CCD">
              <w:rPr>
                <w:rStyle w:val="Artref"/>
                <w:lang w:val="en-AU"/>
              </w:rPr>
              <w:t>5.516B</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MOBILE</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MOBILE-SATELLITE (space-to-Earth)</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SPACE RESEARCH (Earth-to-space)</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Earth exploration-satellite (space-to-Earth)</w:t>
            </w:r>
          </w:p>
        </w:tc>
      </w:tr>
      <w:tr w:rsidR="00892CCD" w:rsidRPr="00892CCD" w:rsidTr="00060B90">
        <w:trPr>
          <w:cantSplit/>
          <w:jc w:val="center"/>
        </w:trPr>
        <w:tc>
          <w:tcPr>
            <w:tcW w:w="3100" w:type="dxa"/>
            <w:tcBorders>
              <w:top w:val="single" w:sz="4" w:space="0" w:color="auto"/>
              <w:left w:val="single" w:sz="4" w:space="0" w:color="auto"/>
              <w:bottom w:val="single" w:sz="4" w:space="0" w:color="auto"/>
              <w:right w:val="single" w:sz="4" w:space="0" w:color="auto"/>
            </w:tcBorders>
          </w:tcPr>
          <w:p w:rsidR="00892CCD" w:rsidRPr="00892CCD" w:rsidRDefault="00892CCD" w:rsidP="00060B90">
            <w:pPr>
              <w:pStyle w:val="Tabletext0"/>
              <w:rPr>
                <w:rStyle w:val="Tablefreq"/>
                <w:color w:val="auto"/>
              </w:rPr>
            </w:pPr>
            <w:r w:rsidRPr="00892CCD">
              <w:rPr>
                <w:rStyle w:val="Tablefreq"/>
                <w:color w:val="auto"/>
              </w:rPr>
              <w:t>40.5-41</w:t>
            </w:r>
          </w:p>
          <w:p w:rsidR="00892CCD" w:rsidRPr="00892CCD" w:rsidRDefault="00892CCD" w:rsidP="00060B90">
            <w:pPr>
              <w:pStyle w:val="Tabletext0"/>
            </w:pPr>
            <w:r w:rsidRPr="00892CCD">
              <w:t>FIXED</w:t>
            </w:r>
          </w:p>
          <w:p w:rsidR="00892CCD" w:rsidRPr="00892CCD" w:rsidRDefault="00892CCD" w:rsidP="00060B90">
            <w:pPr>
              <w:pStyle w:val="Tabletext0"/>
              <w:ind w:left="170" w:hanging="170"/>
            </w:pPr>
            <w:r w:rsidRPr="00892CCD">
              <w:t xml:space="preserve">FIXED-SATELLITE </w:t>
            </w:r>
            <w:r w:rsidRPr="00892CCD">
              <w:br/>
              <w:t>(space-to-Earth)</w:t>
            </w:r>
          </w:p>
          <w:p w:rsidR="00892CCD" w:rsidRPr="00892CCD" w:rsidRDefault="00892CCD" w:rsidP="00060B90">
            <w:pPr>
              <w:pStyle w:val="Tabletext0"/>
            </w:pPr>
            <w:r w:rsidRPr="00892CCD">
              <w:t>BROADCASTING</w:t>
            </w:r>
          </w:p>
          <w:p w:rsidR="00892CCD" w:rsidRPr="00892CCD" w:rsidRDefault="00892CCD" w:rsidP="00060B90">
            <w:pPr>
              <w:pStyle w:val="Tabletext0"/>
            </w:pPr>
            <w:r w:rsidRPr="00892CCD">
              <w:t>BROADCASTING-SATELLITE</w:t>
            </w:r>
          </w:p>
          <w:p w:rsidR="00892CCD" w:rsidRPr="00892CCD" w:rsidRDefault="00892CCD" w:rsidP="00060B90">
            <w:pPr>
              <w:pStyle w:val="Tabletext0"/>
            </w:pPr>
            <w:r w:rsidRPr="00892CCD">
              <w:t>Mobile</w:t>
            </w:r>
          </w:p>
          <w:p w:rsidR="00892CCD" w:rsidRPr="00892CCD" w:rsidRDefault="00892CCD" w:rsidP="00060B90">
            <w:pPr>
              <w:pStyle w:val="Tabletext0"/>
            </w:pPr>
          </w:p>
          <w:p w:rsidR="00892CCD" w:rsidRPr="00892CCD" w:rsidRDefault="00892CCD" w:rsidP="00060B90">
            <w:pPr>
              <w:pStyle w:val="TableTextS5"/>
              <w:rPr>
                <w:lang w:val="es-ES_tradnl"/>
              </w:rPr>
            </w:pPr>
            <w:r w:rsidRPr="00892CCD">
              <w:rPr>
                <w:rStyle w:val="Artref"/>
              </w:rPr>
              <w:t>5.547</w:t>
            </w:r>
          </w:p>
        </w:tc>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rPr>
                <w:rStyle w:val="Tablefreq"/>
                <w:color w:val="auto"/>
              </w:rPr>
            </w:pPr>
            <w:r w:rsidRPr="00892CCD">
              <w:rPr>
                <w:rStyle w:val="Tablefreq"/>
                <w:color w:val="auto"/>
              </w:rPr>
              <w:t>40.5-41</w:t>
            </w:r>
          </w:p>
          <w:p w:rsidR="00892CCD" w:rsidRPr="00892CCD" w:rsidRDefault="00892CCD" w:rsidP="00060B90">
            <w:pPr>
              <w:pStyle w:val="Tabletext0"/>
            </w:pPr>
            <w:r w:rsidRPr="00892CCD">
              <w:t>FIXED</w:t>
            </w:r>
          </w:p>
          <w:p w:rsidR="00892CCD" w:rsidRPr="00892CCD" w:rsidRDefault="00892CCD" w:rsidP="00060B90">
            <w:pPr>
              <w:pStyle w:val="Tabletext0"/>
              <w:ind w:left="170" w:hanging="170"/>
            </w:pPr>
            <w:r w:rsidRPr="00892CCD">
              <w:t xml:space="preserve">FIXED-SATELLITE </w:t>
            </w:r>
            <w:r w:rsidRPr="00892CCD">
              <w:br/>
              <w:t xml:space="preserve">(space-to-Earth)  </w:t>
            </w:r>
            <w:r w:rsidRPr="00892CCD">
              <w:rPr>
                <w:rStyle w:val="Artref"/>
              </w:rPr>
              <w:t>5.516B</w:t>
            </w:r>
          </w:p>
          <w:p w:rsidR="00892CCD" w:rsidRPr="00892CCD" w:rsidRDefault="00892CCD" w:rsidP="00060B90">
            <w:pPr>
              <w:pStyle w:val="Tabletext0"/>
            </w:pPr>
            <w:r w:rsidRPr="00892CCD">
              <w:t>BROADCASTING</w:t>
            </w:r>
          </w:p>
          <w:p w:rsidR="00892CCD" w:rsidRPr="00892CCD" w:rsidRDefault="00892CCD" w:rsidP="00060B90">
            <w:pPr>
              <w:pStyle w:val="Tabletext0"/>
            </w:pPr>
            <w:r w:rsidRPr="00892CCD">
              <w:t>BROADCASTING-SATELLITE</w:t>
            </w:r>
          </w:p>
          <w:p w:rsidR="00892CCD" w:rsidRPr="00892CCD" w:rsidRDefault="00892CCD" w:rsidP="00060B90">
            <w:pPr>
              <w:pStyle w:val="Tabletext0"/>
            </w:pPr>
            <w:r w:rsidRPr="00892CCD">
              <w:t>Mobile</w:t>
            </w:r>
          </w:p>
          <w:p w:rsidR="00892CCD" w:rsidRPr="00892CCD" w:rsidRDefault="00892CCD" w:rsidP="00060B90">
            <w:pPr>
              <w:pStyle w:val="Tabletext0"/>
              <w:ind w:left="170" w:hanging="170"/>
            </w:pPr>
            <w:r w:rsidRPr="00892CCD">
              <w:t>Mobile-satellite (space-to-Earth)</w:t>
            </w:r>
          </w:p>
          <w:p w:rsidR="00892CCD" w:rsidRPr="00892CCD" w:rsidRDefault="00892CCD" w:rsidP="00060B90">
            <w:pPr>
              <w:pStyle w:val="TableTextS5"/>
              <w:rPr>
                <w:lang w:val="es-ES_tradnl"/>
              </w:rPr>
            </w:pPr>
            <w:r w:rsidRPr="00892CCD">
              <w:rPr>
                <w:rStyle w:val="Artref"/>
              </w:rPr>
              <w:t>5.547</w:t>
            </w:r>
          </w:p>
        </w:tc>
        <w:tc>
          <w:tcPr>
            <w:tcW w:w="3100" w:type="dxa"/>
            <w:tcBorders>
              <w:top w:val="single" w:sz="4" w:space="0" w:color="auto"/>
              <w:left w:val="single" w:sz="4" w:space="0" w:color="auto"/>
              <w:bottom w:val="single" w:sz="4" w:space="0" w:color="auto"/>
              <w:right w:val="single" w:sz="4" w:space="0" w:color="auto"/>
            </w:tcBorders>
          </w:tcPr>
          <w:p w:rsidR="00892CCD" w:rsidRPr="00892CCD" w:rsidRDefault="00892CCD" w:rsidP="00060B90">
            <w:pPr>
              <w:pStyle w:val="Tabletext0"/>
              <w:rPr>
                <w:rStyle w:val="Tablefreq"/>
                <w:color w:val="auto"/>
              </w:rPr>
            </w:pPr>
            <w:r w:rsidRPr="00892CCD">
              <w:rPr>
                <w:rStyle w:val="Tablefreq"/>
                <w:color w:val="auto"/>
              </w:rPr>
              <w:t>40.5-41</w:t>
            </w:r>
          </w:p>
          <w:p w:rsidR="00892CCD" w:rsidRPr="00892CCD" w:rsidRDefault="00892CCD" w:rsidP="00060B90">
            <w:pPr>
              <w:pStyle w:val="Tabletext0"/>
            </w:pPr>
            <w:r w:rsidRPr="00892CCD">
              <w:t>FIXED</w:t>
            </w:r>
          </w:p>
          <w:p w:rsidR="00892CCD" w:rsidRPr="00892CCD" w:rsidRDefault="00892CCD" w:rsidP="00060B90">
            <w:pPr>
              <w:pStyle w:val="Tabletext0"/>
              <w:ind w:left="170" w:hanging="170"/>
            </w:pPr>
            <w:r w:rsidRPr="00892CCD">
              <w:t xml:space="preserve">FIXED-SATELLITE </w:t>
            </w:r>
            <w:r w:rsidRPr="00892CCD">
              <w:br/>
              <w:t>(space-to-Earth)</w:t>
            </w:r>
          </w:p>
          <w:p w:rsidR="00892CCD" w:rsidRPr="00892CCD" w:rsidRDefault="00892CCD" w:rsidP="00060B90">
            <w:pPr>
              <w:pStyle w:val="Tabletext0"/>
            </w:pPr>
            <w:r w:rsidRPr="00892CCD">
              <w:t>BROADCASTING</w:t>
            </w:r>
          </w:p>
          <w:p w:rsidR="00892CCD" w:rsidRPr="00892CCD" w:rsidRDefault="00892CCD" w:rsidP="00060B90">
            <w:pPr>
              <w:pStyle w:val="Tabletext0"/>
            </w:pPr>
            <w:r w:rsidRPr="00892CCD">
              <w:t>BROADCASTING-SATELLITE</w:t>
            </w:r>
          </w:p>
          <w:p w:rsidR="00892CCD" w:rsidRPr="00892CCD" w:rsidRDefault="00892CCD" w:rsidP="00060B90">
            <w:pPr>
              <w:pStyle w:val="Tabletext0"/>
            </w:pPr>
            <w:r w:rsidRPr="00892CCD">
              <w:t>Mobile</w:t>
            </w:r>
          </w:p>
          <w:p w:rsidR="00892CCD" w:rsidRPr="00892CCD" w:rsidRDefault="00892CCD" w:rsidP="00060B90">
            <w:pPr>
              <w:pStyle w:val="Tabletext0"/>
            </w:pPr>
          </w:p>
          <w:p w:rsidR="00892CCD" w:rsidRPr="00892CCD" w:rsidRDefault="00892CCD" w:rsidP="00060B90">
            <w:pPr>
              <w:pStyle w:val="TableTextS5"/>
              <w:rPr>
                <w:lang w:val="es-ES_tradnl"/>
              </w:rPr>
            </w:pPr>
            <w:r w:rsidRPr="00892CCD">
              <w:rPr>
                <w:rStyle w:val="Artref"/>
              </w:rPr>
              <w:t>5.547</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892CCD">
              <w:rPr>
                <w:rStyle w:val="Tablefreq"/>
                <w:color w:val="auto"/>
              </w:rPr>
              <w:t>41-42.5</w:t>
            </w:r>
            <w:r w:rsidRPr="00892CCD">
              <w:tab/>
              <w:t>FIXED</w:t>
            </w:r>
          </w:p>
          <w:p w:rsidR="00892CCD" w:rsidRPr="00892CCD" w:rsidRDefault="00892CCD" w:rsidP="00060B90">
            <w:pPr>
              <w:pStyle w:val="TableTextS5"/>
            </w:pPr>
            <w:r w:rsidRPr="00892CCD">
              <w:tab/>
            </w:r>
            <w:r w:rsidRPr="00892CCD">
              <w:tab/>
            </w:r>
            <w:r w:rsidRPr="00892CCD">
              <w:tab/>
            </w:r>
            <w:r w:rsidRPr="00892CCD">
              <w:tab/>
              <w:t xml:space="preserve">FIXED-SATELLITE (space-to-Earth)  </w:t>
            </w:r>
            <w:r w:rsidRPr="00892CCD">
              <w:rPr>
                <w:rStyle w:val="Artref"/>
              </w:rPr>
              <w:t>5.516B</w:t>
            </w:r>
          </w:p>
          <w:p w:rsidR="00892CCD" w:rsidRPr="00892CCD" w:rsidRDefault="00892CCD" w:rsidP="00060B90">
            <w:pPr>
              <w:pStyle w:val="TableTextS5"/>
            </w:pPr>
            <w:r w:rsidRPr="00892CCD">
              <w:tab/>
            </w:r>
            <w:r w:rsidRPr="00892CCD">
              <w:tab/>
            </w:r>
            <w:r w:rsidRPr="00892CCD">
              <w:tab/>
            </w:r>
            <w:r w:rsidRPr="00892CCD">
              <w:tab/>
              <w:t>BROADCASTING</w:t>
            </w:r>
          </w:p>
          <w:p w:rsidR="00892CCD" w:rsidRPr="00892CCD" w:rsidRDefault="00892CCD" w:rsidP="00060B90">
            <w:pPr>
              <w:pStyle w:val="TableTextS5"/>
            </w:pPr>
            <w:r w:rsidRPr="00892CCD">
              <w:tab/>
            </w:r>
            <w:r w:rsidRPr="00892CCD">
              <w:tab/>
            </w:r>
            <w:r w:rsidRPr="00892CCD">
              <w:tab/>
            </w:r>
            <w:r w:rsidRPr="00892CCD">
              <w:tab/>
              <w:t>BROADCASTING-SATELLITE</w:t>
            </w:r>
          </w:p>
          <w:p w:rsidR="00892CCD" w:rsidRPr="00892CCD" w:rsidRDefault="00892CCD" w:rsidP="00060B90">
            <w:pPr>
              <w:pStyle w:val="TableTextS5"/>
            </w:pPr>
            <w:r w:rsidRPr="00892CCD">
              <w:tab/>
            </w:r>
            <w:r w:rsidRPr="00892CCD">
              <w:tab/>
            </w:r>
            <w:r w:rsidRPr="00892CCD">
              <w:tab/>
            </w:r>
            <w:r w:rsidRPr="00892CCD">
              <w:tab/>
              <w:t>Mobile</w:t>
            </w:r>
          </w:p>
          <w:p w:rsidR="00892CCD" w:rsidRPr="00892CCD" w:rsidRDefault="00892CCD" w:rsidP="00060B90">
            <w:pPr>
              <w:pStyle w:val="TableTextS5"/>
              <w:rPr>
                <w:rStyle w:val="Artref"/>
                <w:lang w:val="en-AU"/>
              </w:rPr>
            </w:pPr>
            <w:r w:rsidRPr="00892CCD">
              <w:tab/>
            </w:r>
            <w:r w:rsidRPr="00892CCD">
              <w:tab/>
            </w:r>
            <w:r w:rsidRPr="00892CCD">
              <w:tab/>
            </w:r>
            <w:r w:rsidRPr="00892CCD">
              <w:tab/>
            </w:r>
            <w:r w:rsidRPr="00892CCD">
              <w:rPr>
                <w:rStyle w:val="Artref"/>
              </w:rPr>
              <w:t xml:space="preserve">5.547 </w:t>
            </w:r>
            <w:r w:rsidRPr="00892CCD">
              <w:t xml:space="preserve"> </w:t>
            </w:r>
            <w:r w:rsidRPr="00892CCD">
              <w:rPr>
                <w:rStyle w:val="Artref"/>
              </w:rPr>
              <w:t>5.551F</w:t>
            </w:r>
            <w:r w:rsidRPr="00892CCD">
              <w:t xml:space="preserve">  </w:t>
            </w:r>
            <w:r w:rsidRPr="00892CCD">
              <w:rPr>
                <w:rStyle w:val="Artref"/>
              </w:rPr>
              <w:t>5.551H</w:t>
            </w:r>
            <w:r w:rsidRPr="00892CCD">
              <w:t xml:space="preserve">  </w:t>
            </w:r>
            <w:r w:rsidRPr="00892CCD">
              <w:rPr>
                <w:rStyle w:val="Artref"/>
              </w:rPr>
              <w:t>5.551I</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en-AU"/>
              </w:rPr>
            </w:pPr>
            <w:r w:rsidRPr="00892CCD">
              <w:rPr>
                <w:rStyle w:val="Tablefreq"/>
                <w:color w:val="auto"/>
              </w:rPr>
              <w:t>42.5-43.5</w:t>
            </w:r>
            <w:r w:rsidRPr="00892CCD">
              <w:rPr>
                <w:lang w:val="en-AU"/>
              </w:rPr>
              <w:tab/>
              <w:t>FIXED</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FIXED-SATELLITE (Earth-to-space)  </w:t>
            </w:r>
            <w:r w:rsidRPr="00892CCD">
              <w:rPr>
                <w:rStyle w:val="Artref"/>
                <w:lang w:val="en-AU"/>
              </w:rPr>
              <w:t>5.552</w:t>
            </w:r>
          </w:p>
          <w:p w:rsidR="00892CCD" w:rsidRPr="00892CCD" w:rsidRDefault="00892CCD" w:rsidP="00060B90">
            <w:pPr>
              <w:pStyle w:val="TableTextS5"/>
            </w:pPr>
            <w:r w:rsidRPr="00892CCD">
              <w:rPr>
                <w:lang w:val="en-AU"/>
              </w:rPr>
              <w:tab/>
            </w:r>
            <w:r w:rsidRPr="00892CCD">
              <w:rPr>
                <w:lang w:val="en-AU"/>
              </w:rPr>
              <w:tab/>
            </w:r>
            <w:r w:rsidRPr="00892CCD">
              <w:rPr>
                <w:lang w:val="en-AU"/>
              </w:rPr>
              <w:tab/>
            </w:r>
            <w:r w:rsidRPr="00892CCD">
              <w:rPr>
                <w:lang w:val="en-AU"/>
              </w:rPr>
              <w:tab/>
            </w:r>
            <w:r w:rsidRPr="00892CCD">
              <w:rPr>
                <w:lang w:val="fr-CH"/>
              </w:rPr>
              <w:t>MOBILE except aeronautical mobile</w:t>
            </w:r>
          </w:p>
          <w:p w:rsidR="00892CCD" w:rsidRPr="00892CCD" w:rsidRDefault="00892CCD" w:rsidP="00060B90">
            <w:pPr>
              <w:pStyle w:val="TableTextS5"/>
              <w:rPr>
                <w:lang w:val="fr-CH"/>
              </w:rPr>
            </w:pPr>
            <w:r w:rsidRPr="00892CCD">
              <w:rPr>
                <w:lang w:val="fr-CH"/>
              </w:rPr>
              <w:tab/>
            </w:r>
            <w:r w:rsidRPr="00892CCD">
              <w:rPr>
                <w:lang w:val="fr-CH"/>
              </w:rPr>
              <w:tab/>
            </w:r>
            <w:r w:rsidRPr="00892CCD">
              <w:rPr>
                <w:lang w:val="fr-CH"/>
              </w:rPr>
              <w:tab/>
            </w:r>
            <w:r w:rsidRPr="00892CCD">
              <w:rPr>
                <w:lang w:val="fr-CH"/>
              </w:rPr>
              <w:tab/>
              <w:t>RADIO ASTRONOMY</w:t>
            </w:r>
          </w:p>
          <w:p w:rsidR="00892CCD" w:rsidRPr="00892CCD" w:rsidRDefault="00892CCD" w:rsidP="00060B90">
            <w:pPr>
              <w:pStyle w:val="TableTextS5"/>
              <w:rPr>
                <w:lang w:val="en-AU"/>
              </w:rPr>
            </w:pPr>
            <w:r w:rsidRPr="00892CCD">
              <w:rPr>
                <w:lang w:val="fr-CH"/>
              </w:rPr>
              <w:tab/>
            </w:r>
            <w:r w:rsidRPr="00892CCD">
              <w:rPr>
                <w:lang w:val="fr-CH"/>
              </w:rPr>
              <w:tab/>
            </w:r>
            <w:r w:rsidRPr="00892CCD">
              <w:rPr>
                <w:lang w:val="fr-CH"/>
              </w:rPr>
              <w:tab/>
            </w:r>
            <w:r w:rsidRPr="00892CCD">
              <w:rPr>
                <w:lang w:val="fr-CH"/>
              </w:rPr>
              <w:tab/>
            </w:r>
            <w:r w:rsidRPr="00892CCD">
              <w:rPr>
                <w:rStyle w:val="Artref"/>
              </w:rPr>
              <w:t>5.149</w:t>
            </w:r>
            <w:r w:rsidRPr="00892CCD">
              <w:t xml:space="preserve">  </w:t>
            </w:r>
            <w:r w:rsidRPr="00892CCD">
              <w:rPr>
                <w:rStyle w:val="Artref"/>
              </w:rPr>
              <w:t>5.547</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fr-CH"/>
              </w:rPr>
            </w:pPr>
            <w:r w:rsidRPr="00892CCD">
              <w:rPr>
                <w:rStyle w:val="Tablefreq"/>
                <w:color w:val="auto"/>
                <w:lang w:val="fr-CH"/>
              </w:rPr>
              <w:t>43.5-47</w:t>
            </w:r>
            <w:r w:rsidRPr="00892CCD">
              <w:rPr>
                <w:lang w:val="fr-CH"/>
              </w:rPr>
              <w:tab/>
            </w:r>
            <w:r w:rsidRPr="00892CCD">
              <w:rPr>
                <w:lang w:val="fr-CH"/>
              </w:rPr>
              <w:tab/>
              <w:t xml:space="preserve">MOBILE  </w:t>
            </w:r>
            <w:r w:rsidRPr="00892CCD">
              <w:rPr>
                <w:rStyle w:val="Artref"/>
                <w:lang w:val="fr-CH"/>
              </w:rPr>
              <w:t>5.553</w:t>
            </w:r>
          </w:p>
          <w:p w:rsidR="00892CCD" w:rsidRPr="00892CCD" w:rsidRDefault="00892CCD" w:rsidP="00060B90">
            <w:pPr>
              <w:pStyle w:val="TableTextS5"/>
            </w:pPr>
            <w:r w:rsidRPr="00892CCD">
              <w:rPr>
                <w:lang w:val="fr-CH"/>
              </w:rPr>
              <w:tab/>
            </w:r>
            <w:r w:rsidRPr="00892CCD">
              <w:rPr>
                <w:lang w:val="fr-CH"/>
              </w:rPr>
              <w:tab/>
            </w:r>
            <w:r w:rsidRPr="00892CCD">
              <w:rPr>
                <w:lang w:val="fr-CH"/>
              </w:rPr>
              <w:tab/>
            </w:r>
            <w:r w:rsidRPr="00892CCD">
              <w:rPr>
                <w:lang w:val="fr-CH"/>
              </w:rPr>
              <w:tab/>
              <w:t>MOBILE-SATELLITE</w:t>
            </w:r>
          </w:p>
          <w:p w:rsidR="00892CCD" w:rsidRPr="00892CCD" w:rsidRDefault="00892CCD" w:rsidP="00060B90">
            <w:pPr>
              <w:pStyle w:val="TableTextS5"/>
              <w:rPr>
                <w:lang w:val="fr-CH"/>
              </w:rPr>
            </w:pPr>
            <w:r w:rsidRPr="00892CCD">
              <w:rPr>
                <w:lang w:val="fr-CH"/>
              </w:rPr>
              <w:tab/>
            </w:r>
            <w:r w:rsidRPr="00892CCD">
              <w:rPr>
                <w:lang w:val="fr-CH"/>
              </w:rPr>
              <w:tab/>
            </w:r>
            <w:r w:rsidRPr="00892CCD">
              <w:rPr>
                <w:lang w:val="fr-CH"/>
              </w:rPr>
              <w:tab/>
            </w:r>
            <w:r w:rsidRPr="00892CCD">
              <w:rPr>
                <w:lang w:val="fr-CH"/>
              </w:rPr>
              <w:tab/>
              <w:t>RADIONAVIGATION</w:t>
            </w:r>
          </w:p>
          <w:p w:rsidR="00892CCD" w:rsidRPr="00892CCD" w:rsidRDefault="00892CCD" w:rsidP="00060B90">
            <w:pPr>
              <w:pStyle w:val="TableTextS5"/>
              <w:rPr>
                <w:lang w:val="fr-CH"/>
              </w:rPr>
            </w:pPr>
            <w:r w:rsidRPr="00892CCD">
              <w:rPr>
                <w:lang w:val="fr-CH"/>
              </w:rPr>
              <w:tab/>
            </w:r>
            <w:r w:rsidRPr="00892CCD">
              <w:rPr>
                <w:lang w:val="fr-CH"/>
              </w:rPr>
              <w:tab/>
            </w:r>
            <w:r w:rsidRPr="00892CCD">
              <w:rPr>
                <w:lang w:val="fr-CH"/>
              </w:rPr>
              <w:tab/>
            </w:r>
            <w:r w:rsidRPr="00892CCD">
              <w:rPr>
                <w:lang w:val="fr-CH"/>
              </w:rPr>
              <w:tab/>
              <w:t>RADIONAVIGATION-SATELLITE</w:t>
            </w:r>
          </w:p>
          <w:p w:rsidR="00892CCD" w:rsidRPr="00892CCD" w:rsidRDefault="00892CCD" w:rsidP="00060B90">
            <w:pPr>
              <w:pStyle w:val="TableTextS5"/>
            </w:pPr>
            <w:r w:rsidRPr="00892CCD">
              <w:rPr>
                <w:lang w:val="fr-CH"/>
              </w:rPr>
              <w:tab/>
            </w:r>
            <w:r w:rsidRPr="00892CCD">
              <w:rPr>
                <w:lang w:val="fr-CH"/>
              </w:rPr>
              <w:tab/>
            </w:r>
            <w:r w:rsidRPr="00892CCD">
              <w:rPr>
                <w:lang w:val="fr-CH"/>
              </w:rPr>
              <w:tab/>
            </w:r>
            <w:r w:rsidRPr="00892CCD">
              <w:rPr>
                <w:lang w:val="fr-CH"/>
              </w:rPr>
              <w:tab/>
            </w:r>
            <w:r w:rsidRPr="00892CCD">
              <w:rPr>
                <w:rStyle w:val="Artref"/>
              </w:rPr>
              <w:t>5.554</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Pr>
            <w:r w:rsidRPr="00892CCD">
              <w:rPr>
                <w:rStyle w:val="Tablefreq"/>
                <w:color w:val="auto"/>
              </w:rPr>
              <w:t>47-47.2</w:t>
            </w:r>
            <w:r w:rsidRPr="00892CCD">
              <w:tab/>
            </w:r>
            <w:r w:rsidRPr="00892CCD">
              <w:tab/>
              <w:t>AMATEUR</w:t>
            </w:r>
          </w:p>
          <w:p w:rsidR="00892CCD" w:rsidRPr="00892CCD" w:rsidRDefault="00892CCD" w:rsidP="00060B90">
            <w:pPr>
              <w:pStyle w:val="TableTextS5"/>
            </w:pPr>
            <w:r w:rsidRPr="00892CCD">
              <w:tab/>
            </w:r>
            <w:r w:rsidRPr="00892CCD">
              <w:tab/>
            </w:r>
            <w:r w:rsidRPr="00892CCD">
              <w:tab/>
            </w:r>
            <w:r w:rsidRPr="00892CCD">
              <w:tab/>
              <w:t>AMATEUR-SATELLITE</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en-AU"/>
              </w:rPr>
            </w:pPr>
            <w:r w:rsidRPr="00892CCD">
              <w:rPr>
                <w:rStyle w:val="Tablefreq"/>
                <w:color w:val="auto"/>
              </w:rPr>
              <w:t>47.2-47.5</w:t>
            </w:r>
            <w:r w:rsidRPr="00892CCD">
              <w:rPr>
                <w:lang w:val="en-AU"/>
              </w:rPr>
              <w:tab/>
              <w:t>FIXED</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FIXED-SATELLITE (Earth-to-space)  </w:t>
            </w:r>
            <w:r w:rsidRPr="00892CCD">
              <w:rPr>
                <w:rStyle w:val="Artref"/>
                <w:lang w:val="en-AU"/>
              </w:rPr>
              <w:t>5.552</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MOBILE </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r>
            <w:r w:rsidRPr="00892CCD">
              <w:rPr>
                <w:rStyle w:val="Artref"/>
                <w:lang w:val="en-AU"/>
              </w:rPr>
              <w:t>5.552A</w:t>
            </w:r>
          </w:p>
        </w:tc>
      </w:tr>
    </w:tbl>
    <w:p w:rsidR="00892CCD" w:rsidRPr="00037062" w:rsidRDefault="00892CCD">
      <w:pPr>
        <w:rPr>
          <w:u w:val="single"/>
        </w:rPr>
        <w:pPrChange w:id="357" w:author="Houts, Jacquelynne (GRC-MSC0)" w:date="2018-09-14T16:04:00Z">
          <w:pPr>
            <w:pStyle w:val="Proposal"/>
          </w:pPr>
        </w:pPrChange>
      </w:pPr>
      <w:r>
        <w:rPr>
          <w:b/>
        </w:rPr>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47.2-50.2 GHz frequency band.</w:t>
      </w:r>
    </w:p>
    <w:p w:rsidR="00892CCD" w:rsidRDefault="00892CCD" w:rsidP="00892CCD">
      <w:pPr>
        <w:pStyle w:val="Proposal"/>
      </w:pPr>
      <w:r w:rsidRPr="002E7FEA">
        <w:rPr>
          <w:u w:val="single"/>
        </w:rPr>
        <w:t>NOC</w:t>
      </w:r>
      <w:r>
        <w:tab/>
        <w:t>USA/4826A13/2</w:t>
      </w:r>
    </w:p>
    <w:p w:rsidR="00892CCD" w:rsidRPr="002B657C" w:rsidRDefault="00892CCD" w:rsidP="00892CCD">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6" w:space="0" w:color="auto"/>
              <w:bottom w:val="single" w:sz="4" w:space="0" w:color="auto"/>
              <w:right w:val="single" w:sz="6" w:space="0" w:color="auto"/>
            </w:tcBorders>
            <w:hideMark/>
          </w:tcPr>
          <w:p w:rsidR="00892CCD" w:rsidRPr="00892CCD" w:rsidRDefault="00892CCD" w:rsidP="00060B90">
            <w:pPr>
              <w:pStyle w:val="Tablehead"/>
            </w:pPr>
            <w:r w:rsidRPr="00892CCD">
              <w:t>Region 2</w:t>
            </w:r>
          </w:p>
        </w:tc>
        <w:tc>
          <w:tcPr>
            <w:tcW w:w="3101" w:type="dxa"/>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t xml:space="preserve">  </w:t>
            </w:r>
            <w:r w:rsidRPr="00892CCD">
              <w:rPr>
                <w:rStyle w:val="Artref"/>
              </w:rPr>
              <w:t>5.554A</w:t>
            </w:r>
          </w:p>
          <w:p w:rsidR="00892CCD" w:rsidRPr="00892CCD" w:rsidRDefault="00892CCD" w:rsidP="00060B90">
            <w:pPr>
              <w:pStyle w:val="TableTextS5"/>
              <w:spacing w:before="30" w:after="30"/>
            </w:pPr>
            <w:r w:rsidRPr="00892CCD">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5.552</w:t>
            </w:r>
          </w:p>
          <w:p w:rsidR="00892CCD" w:rsidRPr="00892CCD" w:rsidRDefault="00892CCD" w:rsidP="00060B90">
            <w:pPr>
              <w:pStyle w:val="TableTextS5"/>
              <w:tabs>
                <w:tab w:val="clear" w:pos="170"/>
              </w:tabs>
              <w:spacing w:before="30" w:after="30"/>
            </w:pPr>
            <w:r w:rsidRPr="00892CCD">
              <w:tab/>
            </w:r>
            <w:r w:rsidRPr="00892CCD">
              <w:tab/>
              <w:t xml:space="preserve">MOBILE </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892CCD">
              <w:rPr>
                <w:rStyle w:val="Tablefreq"/>
                <w:color w:val="auto"/>
              </w:rPr>
              <w:t>47.9-48.2</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5.552</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rStyle w:val="Tablefreq"/>
                <w:color w:val="auto"/>
                <w:lang w:val="en-US"/>
              </w:rPr>
            </w:pPr>
            <w:r w:rsidRPr="00892CCD">
              <w:tab/>
            </w:r>
            <w:r w:rsidRPr="00892CCD">
              <w:tab/>
            </w:r>
            <w:r w:rsidRPr="00892CCD">
              <w:tab/>
            </w:r>
            <w:r w:rsidRPr="00892CCD">
              <w:tab/>
            </w:r>
            <w:r w:rsidRPr="00892CCD">
              <w:rPr>
                <w:rStyle w:val="Artref"/>
              </w:rPr>
              <w:t>5.552A</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48.2-48.54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lang w:val="en-US"/>
              </w:rPr>
            </w:pPr>
            <w:r w:rsidRPr="00892CCD">
              <w:t>MOBILE</w:t>
            </w:r>
          </w:p>
        </w:tc>
        <w:tc>
          <w:tcPr>
            <w:tcW w:w="6201" w:type="dxa"/>
            <w:gridSpan w:val="2"/>
            <w:tcBorders>
              <w:top w:val="single" w:sz="4" w:space="0" w:color="auto"/>
              <w:left w:val="single" w:sz="6" w:space="0" w:color="auto"/>
              <w:bottom w:val="nil"/>
              <w:right w:val="single" w:sz="4"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48.2-50.2</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5.516B</w:t>
            </w:r>
            <w:r w:rsidRPr="00892CCD">
              <w:t xml:space="preserve">  </w:t>
            </w:r>
            <w:r w:rsidRPr="00892CCD">
              <w:rPr>
                <w:rStyle w:val="Artref"/>
              </w:rPr>
              <w:t>5.338A  5.552</w:t>
            </w:r>
          </w:p>
          <w:p w:rsidR="00892CCD" w:rsidRPr="00892CCD" w:rsidRDefault="00892CCD" w:rsidP="00060B90">
            <w:pPr>
              <w:pStyle w:val="TableTextS5"/>
              <w:tabs>
                <w:tab w:val="clear" w:pos="170"/>
              </w:tabs>
              <w:spacing w:before="30" w:after="30"/>
            </w:pPr>
            <w:r w:rsidRPr="00892CCD">
              <w:tab/>
            </w:r>
            <w:r w:rsidRPr="00892CCD">
              <w:tab/>
              <w:t>MOBILE</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48.54-49.44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p>
          <w:p w:rsidR="00892CCD" w:rsidRPr="00892CCD" w:rsidRDefault="00892CCD" w:rsidP="00060B90">
            <w:pPr>
              <w:pStyle w:val="TableTextS5"/>
              <w:spacing w:before="30" w:after="30"/>
            </w:pPr>
            <w:r w:rsidRPr="00892CCD">
              <w:t>MOBILE</w:t>
            </w:r>
          </w:p>
          <w:p w:rsidR="00892CCD" w:rsidRPr="00892CCD" w:rsidRDefault="00892CCD" w:rsidP="00060B90">
            <w:pPr>
              <w:pStyle w:val="TableTextS5"/>
              <w:spacing w:before="30" w:after="30"/>
              <w:rPr>
                <w:rStyle w:val="Artref"/>
              </w:rPr>
            </w:pPr>
            <w:r w:rsidRPr="00892CCD">
              <w:rPr>
                <w:rStyle w:val="Artref"/>
              </w:rPr>
              <w:t>5.149</w:t>
            </w:r>
            <w:r w:rsidRPr="00892CCD">
              <w:t xml:space="preserve">  </w:t>
            </w:r>
            <w:r w:rsidRPr="00892CCD">
              <w:rPr>
                <w:rStyle w:val="Artref"/>
              </w:rPr>
              <w:t>5.340</w:t>
            </w:r>
            <w:r w:rsidRPr="00892CCD">
              <w:t xml:space="preserve">  </w:t>
            </w:r>
            <w:r w:rsidRPr="00892CCD">
              <w:rPr>
                <w:rStyle w:val="Artref"/>
              </w:rPr>
              <w:t>5.555</w:t>
            </w:r>
          </w:p>
        </w:tc>
        <w:tc>
          <w:tcPr>
            <w:tcW w:w="6201" w:type="dxa"/>
            <w:gridSpan w:val="2"/>
            <w:tcBorders>
              <w:top w:val="nil"/>
              <w:left w:val="single" w:sz="6" w:space="0" w:color="auto"/>
              <w:bottom w:val="nil"/>
              <w:right w:val="single" w:sz="4" w:space="0" w:color="auto"/>
            </w:tcBorders>
          </w:tcPr>
          <w:p w:rsidR="00892CCD" w:rsidRPr="00892CCD" w:rsidRDefault="00892CCD" w:rsidP="00060B90">
            <w:pPr>
              <w:pStyle w:val="TableTextS5"/>
              <w:spacing w:before="30" w:after="30"/>
              <w:rPr>
                <w:rStyle w:val="Tablefreq"/>
                <w:color w:val="auto"/>
              </w:rPr>
            </w:pP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49.44-50.2</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5.338A  5.552</w:t>
            </w:r>
            <w:r w:rsidRPr="00892CCD">
              <w:rPr>
                <w:rStyle w:val="Artref"/>
              </w:rPr>
              <w:br/>
            </w:r>
            <w:r w:rsidRPr="00892CCD">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rStyle w:val="Tablefreq"/>
                <w:color w:val="auto"/>
              </w:rPr>
            </w:pPr>
            <w:r w:rsidRPr="00892CCD">
              <w:t>MOBILE</w:t>
            </w:r>
          </w:p>
        </w:tc>
        <w:tc>
          <w:tcPr>
            <w:tcW w:w="6201" w:type="dxa"/>
            <w:gridSpan w:val="2"/>
            <w:tcBorders>
              <w:top w:val="nil"/>
              <w:left w:val="single" w:sz="6" w:space="0" w:color="auto"/>
              <w:bottom w:val="single" w:sz="4" w:space="0" w:color="auto"/>
              <w:right w:val="single" w:sz="4" w:space="0" w:color="auto"/>
            </w:tcBorders>
          </w:tcPr>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Tablefreq"/>
                <w:color w:val="auto"/>
              </w:rPr>
            </w:pPr>
            <w:r w:rsidRPr="00892CCD">
              <w:rPr>
                <w:rStyle w:val="Artref"/>
              </w:rPr>
              <w:tab/>
              <w:t>5.149</w:t>
            </w:r>
            <w:r w:rsidRPr="00892CCD">
              <w:t xml:space="preserve">  </w:t>
            </w:r>
            <w:r w:rsidRPr="00892CCD">
              <w:rPr>
                <w:rStyle w:val="Artref"/>
              </w:rPr>
              <w:t>5.340</w:t>
            </w:r>
            <w:r w:rsidRPr="00892CCD">
              <w:t xml:space="preserve">  </w:t>
            </w:r>
            <w:r w:rsidRPr="00892CCD">
              <w:rPr>
                <w:rStyle w:val="Artref"/>
              </w:rPr>
              <w:t>5.555</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Bdr>
                <w:right w:val="single" w:sz="6" w:space="4" w:color="auto"/>
              </w:pBdr>
              <w:tabs>
                <w:tab w:val="clear" w:pos="170"/>
                <w:tab w:val="clear" w:pos="567"/>
                <w:tab w:val="clear" w:pos="737"/>
              </w:tabs>
              <w:spacing w:before="30" w:after="30"/>
              <w:rPr>
                <w:lang w:val="en-US"/>
              </w:rPr>
            </w:pPr>
            <w:r w:rsidRPr="00892CCD">
              <w:rPr>
                <w:rStyle w:val="Tablefreq"/>
                <w:color w:val="auto"/>
              </w:rPr>
              <w:t>50.2-50.4</w:t>
            </w:r>
            <w:r w:rsidRPr="00892CCD">
              <w:tab/>
              <w:t>EARTH EXPLORATION-SATELLITE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t>SPACE RESEARCH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r>
            <w:r w:rsidRPr="00892CCD">
              <w:rPr>
                <w:rStyle w:val="Artref"/>
              </w:rPr>
              <w:t>5.340</w:t>
            </w:r>
          </w:p>
        </w:tc>
      </w:tr>
      <w:tr w:rsidR="00892CCD" w:rsidRPr="00892CCD" w:rsidTr="00060B90">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30" w:after="30"/>
              <w:rPr>
                <w:lang w:val="en-US"/>
              </w:rPr>
            </w:pPr>
            <w:r w:rsidRPr="00892CCD">
              <w:rPr>
                <w:rStyle w:val="Tablefreq"/>
                <w:color w:val="auto"/>
              </w:rPr>
              <w:t>50.4-51.4</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lang w:val="en-US"/>
              </w:rPr>
            </w:pPr>
            <w:r w:rsidRPr="00892CCD">
              <w:tab/>
            </w:r>
            <w:r w:rsidRPr="00892CCD">
              <w:tab/>
            </w:r>
            <w:r w:rsidRPr="00892CCD">
              <w:tab/>
            </w:r>
            <w:r w:rsidRPr="00892CCD">
              <w:tab/>
              <w:t>Mobile-satellite (Earth-to-space)</w:t>
            </w:r>
          </w:p>
        </w:tc>
      </w:tr>
    </w:tbl>
    <w:p w:rsidR="00892CCD" w:rsidRDefault="00892CCD" w:rsidP="00892CCD">
      <w:r>
        <w:rPr>
          <w:b/>
        </w:rPr>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47.2-50.2 GHz frequency band.</w:t>
      </w:r>
    </w:p>
    <w:p w:rsidR="00892CCD" w:rsidRDefault="00892CCD" w:rsidP="00892CCD">
      <w:pPr>
        <w:pStyle w:val="Reasons"/>
      </w:pPr>
    </w:p>
    <w:p w:rsidR="001052A5" w:rsidRDefault="001052A5" w:rsidP="00754094">
      <w:pPr>
        <w:pStyle w:val="Reasons"/>
      </w:pPr>
    </w:p>
    <w:p w:rsidR="001052A5" w:rsidRDefault="001052A5" w:rsidP="00754094">
      <w:pPr>
        <w:pStyle w:val="Reasons"/>
      </w:pPr>
    </w:p>
    <w:p w:rsidR="001052A5" w:rsidRDefault="001052A5" w:rsidP="001052A5">
      <w:pPr>
        <w:jc w:val="center"/>
        <w:rPr>
          <w:b/>
          <w:sz w:val="28"/>
          <w:szCs w:val="28"/>
        </w:rPr>
      </w:pPr>
      <w:r>
        <w:br w:type="page"/>
      </w:r>
      <w:r w:rsidRPr="00195E00">
        <w:rPr>
          <w:b/>
          <w:sz w:val="28"/>
          <w:szCs w:val="28"/>
        </w:rPr>
        <w:t>United States</w:t>
      </w:r>
    </w:p>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1052A5" w:rsidRDefault="001052A5" w:rsidP="00754094">
      <w:pPr>
        <w:pStyle w:val="Reasons"/>
      </w:pPr>
    </w:p>
    <w:p w:rsidR="00892CCD" w:rsidRDefault="00892CCD" w:rsidP="00892CCD">
      <w:pPr>
        <w:rPr>
          <w:lang w:val="fr-CH"/>
        </w:rPr>
      </w:pPr>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037062">
      <w:pPr>
        <w:pStyle w:val="enumlev1"/>
        <w:spacing w:before="120"/>
      </w:pPr>
      <w:r w:rsidRPr="00E13033">
        <w:t>–</w:t>
      </w:r>
      <w:r w:rsidRPr="00E13033">
        <w:tab/>
        <w:t>31.8-33.4 GHz, 40.5-42.5 GHz and 47-47.2 GHz, which may require additional allocations to the mobile service on a primary basis.</w:t>
      </w:r>
    </w:p>
    <w:p w:rsidR="00892CCD" w:rsidRPr="00F418BF" w:rsidRDefault="00892CCD"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892CCD" w:rsidRDefault="00892CCD" w:rsidP="00037062">
      <w:pPr>
        <w:spacing w:before="120"/>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 xml:space="preserve">band </w:t>
      </w:r>
      <w:r>
        <w:t>50.2-50.4</w:t>
      </w:r>
      <w:r w:rsidRPr="00E13033">
        <w:t xml:space="preserve"> GHz </w:t>
      </w:r>
      <w:r w:rsidRPr="00E13033">
        <w:rPr>
          <w:lang w:eastAsia="ja-JP"/>
        </w:rPr>
        <w:t xml:space="preserve">and </w:t>
      </w:r>
      <w:r>
        <w:t>IMT in the frequency band 47.2-50.2</w:t>
      </w:r>
      <w:r w:rsidRPr="00E13033">
        <w:t xml:space="preserve">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 xml:space="preserve">All of these studies showed that IMT systems will cause exceedance of the EESS (passive) protection criteria, especially if IMT deployments by multiple operators are considered. </w:t>
      </w:r>
    </w:p>
    <w:p w:rsidR="00892CCD" w:rsidRDefault="00892CCD" w:rsidP="00037062">
      <w:pPr>
        <w:spacing w:before="120"/>
      </w:pPr>
      <w:r>
        <w:t>Data from EESS (passive) systems in this band plays a major role  in many public safety activities such as:</w:t>
      </w:r>
    </w:p>
    <w:p w:rsidR="00892CCD" w:rsidRDefault="00892CCD" w:rsidP="00892CCD">
      <w:pPr>
        <w:ind w:left="450"/>
      </w:pPr>
      <w:r>
        <w:t>– identifying areas at risk for natural disasters;</w:t>
      </w:r>
    </w:p>
    <w:p w:rsidR="00892CCD" w:rsidRDefault="00892CCD" w:rsidP="00892CCD">
      <w:pPr>
        <w:ind w:left="450"/>
      </w:pPr>
      <w:r>
        <w:t>– forecasting weather and predicting climate change;</w:t>
      </w:r>
    </w:p>
    <w:p w:rsidR="00892CCD" w:rsidRDefault="00892CCD" w:rsidP="00892CCD">
      <w:pPr>
        <w:ind w:left="450"/>
      </w:pPr>
      <w:r>
        <w:t>– detecting and tracking tsunamis, hurricanes, tornadoes, oil leaks, etc.;</w:t>
      </w:r>
    </w:p>
    <w:p w:rsidR="00892CCD" w:rsidRDefault="00892CCD" w:rsidP="00892CCD">
      <w:pPr>
        <w:ind w:left="450"/>
      </w:pPr>
      <w:r>
        <w:t>– providing alerting/warning information of such disasters;</w:t>
      </w:r>
    </w:p>
    <w:p w:rsidR="00892CCD" w:rsidRDefault="00892CCD" w:rsidP="00892CCD">
      <w:pPr>
        <w:ind w:left="450"/>
      </w:pPr>
      <w:r>
        <w:t>– assessing the damage caused by such disasters;</w:t>
      </w:r>
    </w:p>
    <w:p w:rsidR="00892CCD" w:rsidRDefault="00892CCD" w:rsidP="00892CCD">
      <w:pPr>
        <w:ind w:left="450"/>
      </w:pPr>
      <w:r>
        <w:t>– providing information for planning relief operations; and</w:t>
      </w:r>
    </w:p>
    <w:p w:rsidR="00892CCD" w:rsidRDefault="00892CCD" w:rsidP="00892CCD">
      <w:pPr>
        <w:ind w:left="450"/>
      </w:pPr>
      <w:r>
        <w:t>– monitoring recovery from a disaster.</w:t>
      </w:r>
    </w:p>
    <w:p w:rsidR="00892CCD" w:rsidRDefault="00892CCD" w:rsidP="00037062">
      <w:pPr>
        <w:spacing w:before="120"/>
        <w:rPr>
          <w:lang w:eastAsia="ja-JP"/>
        </w:rPr>
      </w:pPr>
      <w:r>
        <w:rPr>
          <w:lang w:eastAsia="ja-JP"/>
        </w:rPr>
        <w:t>This band is also being utilized by the Fixed Satellite Service for the deployment of both gateways and user terminals with potentially high density applications further increasing the interference potential to the EESS (passive). Additionally, studies have shown the sharing is not feasible between FSS user terminals with undetermined locations and ubiquitous IMT.</w:t>
      </w:r>
    </w:p>
    <w:p w:rsidR="00892CCD" w:rsidRDefault="00892CCD" w:rsidP="00892CCD">
      <w:pPr>
        <w:rPr>
          <w:b/>
          <w:lang w:eastAsia="ja-JP"/>
        </w:rPr>
      </w:pPr>
    </w:p>
    <w:p w:rsidR="00892CCD" w:rsidRPr="006F7909" w:rsidRDefault="00892CCD" w:rsidP="00892CCD">
      <w:pPr>
        <w:rPr>
          <w:b/>
          <w:lang w:eastAsia="ja-JP"/>
        </w:rPr>
      </w:pPr>
      <w:r w:rsidRPr="006F7909">
        <w:rPr>
          <w:b/>
          <w:lang w:eastAsia="ja-JP"/>
        </w:rPr>
        <w:t>Proposal</w:t>
      </w:r>
      <w:r>
        <w:rPr>
          <w:b/>
          <w:lang w:eastAsia="ja-JP"/>
        </w:rPr>
        <w:t>:</w:t>
      </w:r>
    </w:p>
    <w:p w:rsidR="00892CCD" w:rsidRDefault="00892CCD" w:rsidP="00892CCD">
      <w:r>
        <w:t xml:space="preserve">Considering the potential impacts to EESS (passive) and the infeasibility of sharing between FSS user terminals and IMT, </w:t>
      </w:r>
      <w:r w:rsidRPr="002E7FEA">
        <w:rPr>
          <w:u w:val="single"/>
        </w:rPr>
        <w:t>NOC</w:t>
      </w:r>
      <w:r>
        <w:t xml:space="preserve"> is proposed for the 50.4-52.6 GHz frequency band.</w:t>
      </w:r>
    </w:p>
    <w:p w:rsidR="00892CCD" w:rsidRDefault="00892CCD" w:rsidP="00892CCD">
      <w:r>
        <w:br w:type="page"/>
      </w:r>
    </w:p>
    <w:p w:rsidR="00892CCD" w:rsidRDefault="00892CCD" w:rsidP="00892CCD">
      <w:pPr>
        <w:rPr>
          <w:lang w:val="fr-CH"/>
        </w:rPr>
      </w:pPr>
    </w:p>
    <w:p w:rsidR="00892CCD" w:rsidRDefault="00892CCD" w:rsidP="00892CCD">
      <w:pPr>
        <w:pStyle w:val="ArtNo"/>
        <w:spacing w:before="0"/>
        <w:rPr>
          <w:lang w:val="en-AU"/>
        </w:rPr>
      </w:pPr>
      <w:r w:rsidRPr="006D07BF">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rsidRPr="005F19ED">
        <w:rPr>
          <w:u w:val="single"/>
        </w:rPr>
        <w:t>NOC</w:t>
      </w:r>
      <w:r>
        <w:tab/>
        <w:t>USA/4827A13/1</w:t>
      </w:r>
    </w:p>
    <w:p w:rsidR="00892CCD" w:rsidRPr="002B657C" w:rsidRDefault="00892CCD" w:rsidP="00892CCD">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6" w:space="0" w:color="auto"/>
              <w:bottom w:val="single" w:sz="4" w:space="0" w:color="auto"/>
              <w:right w:val="single" w:sz="6" w:space="0" w:color="auto"/>
            </w:tcBorders>
            <w:hideMark/>
          </w:tcPr>
          <w:p w:rsidR="00892CCD" w:rsidRPr="00892CCD" w:rsidRDefault="00892CCD" w:rsidP="00060B90">
            <w:pPr>
              <w:pStyle w:val="Tablehead"/>
            </w:pPr>
            <w:r w:rsidRPr="00892CCD">
              <w:t>Region 2</w:t>
            </w:r>
          </w:p>
        </w:tc>
        <w:tc>
          <w:tcPr>
            <w:tcW w:w="3101" w:type="dxa"/>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t xml:space="preserve">  </w:t>
            </w:r>
            <w:r w:rsidRPr="00892CCD">
              <w:rPr>
                <w:rStyle w:val="Artref"/>
              </w:rPr>
              <w:t>5.554A</w:t>
            </w:r>
          </w:p>
          <w:p w:rsidR="00892CCD" w:rsidRPr="00892CCD" w:rsidRDefault="00892CCD" w:rsidP="00060B90">
            <w:pPr>
              <w:pStyle w:val="TableTextS5"/>
              <w:spacing w:before="30" w:after="30"/>
            </w:pPr>
            <w:r w:rsidRPr="00892CCD">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5.552</w:t>
            </w:r>
          </w:p>
          <w:p w:rsidR="00892CCD" w:rsidRPr="00892CCD" w:rsidRDefault="00892CCD" w:rsidP="00060B90">
            <w:pPr>
              <w:pStyle w:val="TableTextS5"/>
              <w:tabs>
                <w:tab w:val="clear" w:pos="170"/>
              </w:tabs>
              <w:spacing w:before="30" w:after="30"/>
            </w:pPr>
            <w:r w:rsidRPr="00892CCD">
              <w:tab/>
            </w:r>
            <w:r w:rsidRPr="00892CCD">
              <w:tab/>
              <w:t>MOBILE</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892CCD">
              <w:rPr>
                <w:rStyle w:val="Tablefreq"/>
                <w:color w:val="auto"/>
              </w:rPr>
              <w:t>47.9-48.2</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5.552</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rStyle w:val="Tablefreq"/>
                <w:color w:val="auto"/>
                <w:lang w:val="en-US"/>
              </w:rPr>
            </w:pPr>
            <w:r w:rsidRPr="00892CCD">
              <w:tab/>
            </w:r>
            <w:r w:rsidRPr="00892CCD">
              <w:tab/>
            </w:r>
            <w:r w:rsidRPr="00892CCD">
              <w:tab/>
            </w:r>
            <w:r w:rsidRPr="00892CCD">
              <w:tab/>
            </w:r>
            <w:r w:rsidRPr="00892CCD">
              <w:rPr>
                <w:rStyle w:val="Artref"/>
              </w:rPr>
              <w:t>5.552A</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48.2-48.54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lang w:val="en-US"/>
              </w:rPr>
            </w:pPr>
            <w:r w:rsidRPr="00892CCD">
              <w:t>MOBILE</w:t>
            </w:r>
          </w:p>
        </w:tc>
        <w:tc>
          <w:tcPr>
            <w:tcW w:w="6201" w:type="dxa"/>
            <w:gridSpan w:val="2"/>
            <w:tcBorders>
              <w:top w:val="single" w:sz="4" w:space="0" w:color="auto"/>
              <w:left w:val="single" w:sz="6" w:space="0" w:color="auto"/>
              <w:bottom w:val="nil"/>
              <w:right w:val="single" w:sz="4"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48.2-50.2</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5.516B</w:t>
            </w:r>
            <w:r w:rsidRPr="00892CCD">
              <w:t xml:space="preserve">  </w:t>
            </w:r>
            <w:r w:rsidRPr="00892CCD">
              <w:rPr>
                <w:rStyle w:val="Artref"/>
              </w:rPr>
              <w:t>5.338A  5.552</w:t>
            </w:r>
          </w:p>
          <w:p w:rsidR="00892CCD" w:rsidRPr="00892CCD" w:rsidRDefault="00892CCD" w:rsidP="00060B90">
            <w:pPr>
              <w:pStyle w:val="TableTextS5"/>
              <w:tabs>
                <w:tab w:val="clear" w:pos="170"/>
              </w:tabs>
              <w:spacing w:before="30" w:after="30"/>
            </w:pPr>
            <w:r w:rsidRPr="00892CCD">
              <w:tab/>
            </w:r>
            <w:r w:rsidRPr="00892CCD">
              <w:tab/>
              <w:t>MOBILE</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48.54-49.44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p>
          <w:p w:rsidR="00892CCD" w:rsidRPr="00892CCD" w:rsidRDefault="00892CCD" w:rsidP="00060B90">
            <w:pPr>
              <w:pStyle w:val="TableTextS5"/>
              <w:spacing w:before="30" w:after="30"/>
            </w:pPr>
            <w:r w:rsidRPr="00892CCD">
              <w:t>MOBILE</w:t>
            </w:r>
          </w:p>
          <w:p w:rsidR="00892CCD" w:rsidRPr="00892CCD" w:rsidRDefault="00892CCD" w:rsidP="00060B90">
            <w:pPr>
              <w:pStyle w:val="TableTextS5"/>
              <w:spacing w:before="30" w:after="30"/>
              <w:rPr>
                <w:rStyle w:val="Artref"/>
              </w:rPr>
            </w:pPr>
            <w:r w:rsidRPr="00892CCD">
              <w:rPr>
                <w:rStyle w:val="Artref"/>
              </w:rPr>
              <w:t>5.149</w:t>
            </w:r>
            <w:r w:rsidRPr="00892CCD">
              <w:t xml:space="preserve">  </w:t>
            </w:r>
            <w:r w:rsidRPr="00892CCD">
              <w:rPr>
                <w:rStyle w:val="Artref"/>
              </w:rPr>
              <w:t>5.340</w:t>
            </w:r>
            <w:r w:rsidRPr="00892CCD">
              <w:t xml:space="preserve">  </w:t>
            </w:r>
            <w:r w:rsidRPr="00892CCD">
              <w:rPr>
                <w:rStyle w:val="Artref"/>
              </w:rPr>
              <w:t>5.555</w:t>
            </w:r>
          </w:p>
        </w:tc>
        <w:tc>
          <w:tcPr>
            <w:tcW w:w="6201" w:type="dxa"/>
            <w:gridSpan w:val="2"/>
            <w:tcBorders>
              <w:top w:val="nil"/>
              <w:left w:val="single" w:sz="6" w:space="0" w:color="auto"/>
              <w:bottom w:val="nil"/>
              <w:right w:val="single" w:sz="4" w:space="0" w:color="auto"/>
            </w:tcBorders>
          </w:tcPr>
          <w:p w:rsidR="00892CCD" w:rsidRPr="00892CCD" w:rsidRDefault="00892CCD" w:rsidP="00060B90">
            <w:pPr>
              <w:pStyle w:val="TableTextS5"/>
              <w:spacing w:before="30" w:after="30"/>
              <w:rPr>
                <w:rStyle w:val="Tablefreq"/>
                <w:color w:val="auto"/>
              </w:rPr>
            </w:pP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49.44-50.2</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5.338A  5.552</w:t>
            </w:r>
            <w:r w:rsidRPr="00892CCD">
              <w:rPr>
                <w:rStyle w:val="Artref"/>
              </w:rPr>
              <w:br/>
            </w:r>
            <w:r w:rsidRPr="00892CCD">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rStyle w:val="Tablefreq"/>
                <w:color w:val="auto"/>
              </w:rPr>
            </w:pPr>
            <w:r w:rsidRPr="00892CCD">
              <w:t>MOBILE</w:t>
            </w:r>
          </w:p>
        </w:tc>
        <w:tc>
          <w:tcPr>
            <w:tcW w:w="6201" w:type="dxa"/>
            <w:gridSpan w:val="2"/>
            <w:tcBorders>
              <w:top w:val="nil"/>
              <w:left w:val="single" w:sz="6" w:space="0" w:color="auto"/>
              <w:bottom w:val="single" w:sz="4" w:space="0" w:color="auto"/>
              <w:right w:val="single" w:sz="4" w:space="0" w:color="auto"/>
            </w:tcBorders>
          </w:tcPr>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Tablefreq"/>
                <w:color w:val="auto"/>
              </w:rPr>
            </w:pPr>
            <w:r w:rsidRPr="00892CCD">
              <w:rPr>
                <w:rStyle w:val="Artref"/>
              </w:rPr>
              <w:tab/>
              <w:t>5.149</w:t>
            </w:r>
            <w:r w:rsidRPr="00892CCD">
              <w:t xml:space="preserve">  </w:t>
            </w:r>
            <w:r w:rsidRPr="00892CCD">
              <w:rPr>
                <w:rStyle w:val="Artref"/>
              </w:rPr>
              <w:t>5.340</w:t>
            </w:r>
            <w:r w:rsidRPr="00892CCD">
              <w:t xml:space="preserve">  </w:t>
            </w:r>
            <w:r w:rsidRPr="00892CCD">
              <w:rPr>
                <w:rStyle w:val="Artref"/>
              </w:rPr>
              <w:t>5.555</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Bdr>
                <w:right w:val="single" w:sz="6" w:space="4" w:color="auto"/>
              </w:pBdr>
              <w:tabs>
                <w:tab w:val="clear" w:pos="170"/>
                <w:tab w:val="clear" w:pos="567"/>
                <w:tab w:val="clear" w:pos="737"/>
              </w:tabs>
              <w:spacing w:before="30" w:after="30"/>
              <w:rPr>
                <w:lang w:val="en-US"/>
              </w:rPr>
            </w:pPr>
            <w:r w:rsidRPr="00892CCD">
              <w:rPr>
                <w:rStyle w:val="Tablefreq"/>
                <w:color w:val="auto"/>
              </w:rPr>
              <w:t>50.2-50.4</w:t>
            </w:r>
            <w:r w:rsidRPr="00892CCD">
              <w:tab/>
              <w:t>EARTH EXPLORATION-SATELLITE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t>SPACE RESEARCH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r>
            <w:r w:rsidRPr="00892CCD">
              <w:rPr>
                <w:rStyle w:val="Artref"/>
              </w:rPr>
              <w:t>5.340</w:t>
            </w:r>
          </w:p>
        </w:tc>
      </w:tr>
      <w:tr w:rsidR="00892CCD" w:rsidRPr="00892CCD" w:rsidTr="00060B90">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30" w:after="30"/>
              <w:rPr>
                <w:lang w:val="en-US"/>
              </w:rPr>
            </w:pPr>
            <w:r w:rsidRPr="00892CCD">
              <w:rPr>
                <w:rStyle w:val="Tablefreq"/>
                <w:color w:val="auto"/>
              </w:rPr>
              <w:t>50.4-51.4</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lang w:val="en-US"/>
              </w:rPr>
            </w:pPr>
            <w:r w:rsidRPr="00892CCD">
              <w:tab/>
            </w:r>
            <w:r w:rsidRPr="00892CCD">
              <w:tab/>
            </w:r>
            <w:r w:rsidRPr="00892CCD">
              <w:tab/>
            </w:r>
            <w:r w:rsidRPr="00892CCD">
              <w:tab/>
              <w:t>Mobile-satellite (Earth-to-space)</w:t>
            </w:r>
          </w:p>
        </w:tc>
      </w:tr>
    </w:tbl>
    <w:p w:rsidR="00892CCD" w:rsidRDefault="00892CCD" w:rsidP="00892CCD">
      <w:r>
        <w:rPr>
          <w:b/>
        </w:rPr>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50.4-52.6 GHz frequency band.</w:t>
      </w:r>
    </w:p>
    <w:p w:rsidR="00892CCD" w:rsidRDefault="00892CCD" w:rsidP="00892CCD">
      <w:pPr>
        <w:pStyle w:val="Proposal"/>
      </w:pPr>
      <w:r w:rsidRPr="005F19ED">
        <w:rPr>
          <w:u w:val="single"/>
        </w:rPr>
        <w:t>NOC</w:t>
      </w:r>
      <w:r>
        <w:tab/>
        <w:t>USA/4827A13/2</w:t>
      </w:r>
    </w:p>
    <w:p w:rsidR="00892CCD" w:rsidRPr="002B657C" w:rsidRDefault="00892CCD" w:rsidP="00892CCD">
      <w:pPr>
        <w:pStyle w:val="Tabletitle"/>
      </w:pPr>
      <w:r w:rsidRPr="00766CBC">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2</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50" w:after="50"/>
            </w:pPr>
            <w:r w:rsidRPr="00892CCD">
              <w:rPr>
                <w:rStyle w:val="Tablefreq"/>
                <w:color w:val="auto"/>
              </w:rPr>
              <w:t>51.4-52.6</w:t>
            </w:r>
            <w:r w:rsidRPr="00892CCD">
              <w:tab/>
              <w:t xml:space="preserve">FIXED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 xml:space="preserve">MOBILE </w:t>
            </w:r>
          </w:p>
          <w:p w:rsidR="00892CCD" w:rsidRPr="00892CCD" w:rsidRDefault="00892CCD" w:rsidP="00060B90">
            <w:pPr>
              <w:pStyle w:val="TableTextS5"/>
              <w:spacing w:before="50" w:after="50"/>
            </w:pPr>
            <w:r w:rsidRPr="00892CCD">
              <w:tab/>
            </w:r>
            <w:r w:rsidRPr="00892CCD">
              <w:tab/>
            </w:r>
            <w:r w:rsidRPr="00892CCD">
              <w:tab/>
            </w:r>
            <w:r w:rsidRPr="00892CCD">
              <w:tab/>
            </w:r>
            <w:r w:rsidRPr="00892CCD">
              <w:rPr>
                <w:rStyle w:val="Artref"/>
              </w:rPr>
              <w:t>5.547</w:t>
            </w:r>
            <w:r w:rsidRPr="00892CCD">
              <w:t xml:space="preserve">  </w:t>
            </w:r>
            <w:r w:rsidRPr="00892CCD">
              <w:rPr>
                <w:rStyle w:val="Artref"/>
              </w:rPr>
              <w:t>5.556</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spacing w:before="50" w:after="50"/>
              <w:rPr>
                <w:lang w:val="en-AU"/>
              </w:rPr>
            </w:pPr>
            <w:r w:rsidRPr="00892CCD">
              <w:rPr>
                <w:rStyle w:val="Tablefreq"/>
                <w:color w:val="auto"/>
              </w:rPr>
              <w:t>52.6-54.25</w:t>
            </w:r>
            <w:r w:rsidRPr="00892CCD">
              <w:rPr>
                <w:lang w:val="en-AU"/>
              </w:rPr>
              <w:tab/>
              <w:t>EARTH EXPLORATION-SATELLITE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SPACE RESEARCH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r>
            <w:r w:rsidRPr="00892CCD">
              <w:rPr>
                <w:rStyle w:val="Artref"/>
                <w:lang w:val="en-AU"/>
              </w:rPr>
              <w:t>5.340</w:t>
            </w:r>
            <w:r w:rsidRPr="00892CCD">
              <w:rPr>
                <w:lang w:val="en-AU"/>
              </w:rPr>
              <w:t xml:space="preserve">  </w:t>
            </w:r>
            <w:r w:rsidRPr="00892CCD">
              <w:rPr>
                <w:rStyle w:val="Artref"/>
                <w:lang w:val="en-AU"/>
              </w:rPr>
              <w:t>5.556</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spacing w:before="50" w:after="50"/>
              <w:rPr>
                <w:lang w:val="en-AU"/>
              </w:rPr>
            </w:pPr>
            <w:r w:rsidRPr="00892CCD">
              <w:rPr>
                <w:rStyle w:val="Tablefreq"/>
                <w:color w:val="auto"/>
              </w:rPr>
              <w:t>54.25-55.78</w:t>
            </w:r>
            <w:r w:rsidRPr="00892CCD">
              <w:rPr>
                <w:lang w:val="en-AU"/>
              </w:rPr>
              <w:tab/>
              <w:t>EARTH EXPLORATION-SATELLITE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 xml:space="preserve">INTER-SATELLITE  </w:t>
            </w:r>
            <w:r w:rsidRPr="00892CCD">
              <w:rPr>
                <w:rStyle w:val="Artref"/>
                <w:lang w:val="en-AU"/>
              </w:rPr>
              <w:t>5.556A</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SPACE RESEARCH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r>
            <w:r w:rsidRPr="00892CCD">
              <w:rPr>
                <w:rStyle w:val="Artref"/>
                <w:lang w:val="en-AU"/>
              </w:rPr>
              <w:t>5.556B</w:t>
            </w:r>
          </w:p>
        </w:tc>
      </w:tr>
    </w:tbl>
    <w:p w:rsidR="00892CCD" w:rsidRDefault="00892CCD" w:rsidP="00892CCD">
      <w:pPr>
        <w:pStyle w:val="Reasons"/>
      </w:pPr>
      <w:r>
        <w:rPr>
          <w:b/>
        </w:rPr>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50.4-52.6 GHz frequency band.</w:t>
      </w:r>
    </w:p>
    <w:p w:rsidR="001052A5" w:rsidRDefault="001052A5" w:rsidP="00754094">
      <w:pPr>
        <w:pStyle w:val="Reasons"/>
      </w:pPr>
    </w:p>
    <w:p w:rsidR="001052A5" w:rsidRDefault="001052A5" w:rsidP="00754094">
      <w:pPr>
        <w:pStyle w:val="Reasons"/>
      </w:pPr>
    </w:p>
    <w:p w:rsidR="001052A5" w:rsidRDefault="001052A5" w:rsidP="001052A5">
      <w:pPr>
        <w:jc w:val="center"/>
        <w:rPr>
          <w:b/>
          <w:sz w:val="28"/>
          <w:szCs w:val="28"/>
        </w:rPr>
      </w:pPr>
      <w:r>
        <w:br w:type="page"/>
      </w:r>
      <w:r w:rsidRPr="00195E00">
        <w:rPr>
          <w:b/>
          <w:sz w:val="28"/>
          <w:szCs w:val="28"/>
        </w:rPr>
        <w:t>United States</w:t>
      </w:r>
    </w:p>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892CCD" w:rsidRPr="00EC5386" w:rsidRDefault="00892CCD" w:rsidP="00892CCD">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037062">
      <w:pPr>
        <w:pStyle w:val="enumlev1"/>
        <w:spacing w:before="120"/>
      </w:pPr>
      <w:r w:rsidRPr="00E13033">
        <w:t>–</w:t>
      </w:r>
      <w:r w:rsidRPr="00E13033">
        <w:tab/>
        <w:t>31.8-33.4 GHz, 40.5-42.5 GHz and 47-47.2 GHz, which may require additional allocations to the mobile service on a primary basis.</w:t>
      </w:r>
    </w:p>
    <w:p w:rsidR="00892CCD" w:rsidRPr="00F418BF" w:rsidRDefault="00892CCD"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892CCD" w:rsidRDefault="00892CCD" w:rsidP="00037062">
      <w:pPr>
        <w:spacing w:before="120"/>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 xml:space="preserve">band </w:t>
      </w:r>
      <w:r>
        <w:t xml:space="preserve">86-92 </w:t>
      </w:r>
      <w:r w:rsidRPr="00E13033">
        <w:t xml:space="preserve">GHz </w:t>
      </w:r>
      <w:r w:rsidRPr="00E13033">
        <w:rPr>
          <w:lang w:eastAsia="ja-JP"/>
        </w:rPr>
        <w:t xml:space="preserve">and </w:t>
      </w:r>
      <w:r>
        <w:t>IMT in the frequency band 81-86</w:t>
      </w:r>
      <w:r w:rsidRPr="00E13033">
        <w:t xml:space="preserve">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All of these studies showed that IMT systems will cause exceedance of the EESS (passive) protection criteria, based on the parameters given. However, compatibility may be possible if appropriate limits for this band are placed in Resolution 750.</w:t>
      </w:r>
    </w:p>
    <w:p w:rsidR="00892CCD" w:rsidRDefault="00892CCD" w:rsidP="00037062">
      <w:pPr>
        <w:spacing w:before="120"/>
        <w:rPr>
          <w:b/>
          <w:lang w:eastAsia="ja-JP"/>
        </w:rPr>
      </w:pPr>
    </w:p>
    <w:p w:rsidR="00892CCD" w:rsidRPr="00011B5A" w:rsidRDefault="00892CCD" w:rsidP="00037062">
      <w:pPr>
        <w:spacing w:before="120"/>
        <w:rPr>
          <w:b/>
          <w:lang w:eastAsia="ja-JP"/>
        </w:rPr>
      </w:pPr>
      <w:r w:rsidRPr="00011B5A">
        <w:rPr>
          <w:b/>
          <w:lang w:eastAsia="ja-JP"/>
        </w:rPr>
        <w:t>Proposals</w:t>
      </w:r>
      <w:r>
        <w:rPr>
          <w:b/>
          <w:lang w:eastAsia="ja-JP"/>
        </w:rPr>
        <w:t>:</w:t>
      </w:r>
    </w:p>
    <w:p w:rsidR="00892CCD" w:rsidRDefault="00892CCD" w:rsidP="00037062">
      <w:pPr>
        <w:spacing w:before="120"/>
      </w:pPr>
      <w:r>
        <w:t>Considering the potential impacts to both EESS (passive) in the 86-92 GHz this contribution proposes to create an identification for IMT</w:t>
      </w:r>
      <w:r w:rsidRPr="007336F9">
        <w:t xml:space="preserve"> within the existing mobile allocation</w:t>
      </w:r>
      <w:r>
        <w:t xml:space="preserve"> of 81-86 GHz subject specific conditions. The specific condition is out of band emission limits that are proposed to be contained in Resolution </w:t>
      </w:r>
      <w:r w:rsidRPr="00F2725B">
        <w:rPr>
          <w:b/>
        </w:rPr>
        <w:t>750</w:t>
      </w:r>
      <w:r>
        <w:t xml:space="preserve"> (WRC-19) Table 1-1.</w:t>
      </w:r>
    </w:p>
    <w:p w:rsidR="00892CCD" w:rsidRDefault="00892CCD" w:rsidP="00892CCD">
      <w:pPr>
        <w:rPr>
          <w:lang w:val="fr-CH"/>
        </w:rPr>
      </w:pPr>
      <w:r>
        <w:rPr>
          <w:lang w:val="fr-CH"/>
        </w:rPr>
        <w:br w:type="page"/>
      </w:r>
    </w:p>
    <w:p w:rsidR="00892CCD" w:rsidRDefault="00892CCD" w:rsidP="00892CCD">
      <w:pPr>
        <w:pStyle w:val="ArtNo"/>
        <w:spacing w:before="0"/>
        <w:rPr>
          <w:lang w:val="en-AU"/>
        </w:rPr>
      </w:pPr>
      <w:r w:rsidRPr="006D07BF">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t>MOD</w:t>
      </w:r>
      <w:r>
        <w:tab/>
        <w:t>USA/4828A13/1</w:t>
      </w:r>
    </w:p>
    <w:p w:rsidR="00892CCD" w:rsidRPr="002B657C" w:rsidRDefault="00892CCD" w:rsidP="00892CCD">
      <w:pPr>
        <w:pStyle w:val="Tabletitle"/>
      </w:pPr>
      <w:r w:rsidRPr="007F2288">
        <w:t>81-86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892CCD" w:rsidRPr="00892CCD"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2</w:t>
            </w:r>
          </w:p>
        </w:tc>
        <w:tc>
          <w:tcPr>
            <w:tcW w:w="3105"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keepNext/>
            </w:pPr>
            <w:r w:rsidRPr="00892CCD">
              <w:rPr>
                <w:rStyle w:val="Tablefreq"/>
                <w:color w:val="auto"/>
              </w:rPr>
              <w:t>81-84</w:t>
            </w:r>
            <w:r w:rsidRPr="00892CCD">
              <w:tab/>
            </w:r>
            <w:r w:rsidRPr="00892CCD">
              <w:tab/>
            </w:r>
            <w:r w:rsidRPr="00892CCD">
              <w:tab/>
              <w:t xml:space="preserve">FIXED  </w:t>
            </w:r>
            <w:r w:rsidRPr="00892CCD">
              <w:rPr>
                <w:rStyle w:val="Artref"/>
              </w:rPr>
              <w:t>5.338A</w:t>
            </w:r>
          </w:p>
          <w:p w:rsidR="00892CCD" w:rsidRPr="00892CCD" w:rsidRDefault="00892CCD" w:rsidP="00060B90">
            <w:pPr>
              <w:pStyle w:val="TableTextS5"/>
              <w:keepNext/>
            </w:pPr>
            <w:r w:rsidRPr="00892CCD">
              <w:tab/>
            </w:r>
            <w:r w:rsidRPr="00892CCD">
              <w:tab/>
            </w:r>
            <w:r w:rsidRPr="00892CCD">
              <w:tab/>
            </w:r>
            <w:r w:rsidRPr="00892CCD">
              <w:tab/>
              <w:t>FIXED-SATELLITE (Earth-to-space)</w:t>
            </w:r>
          </w:p>
          <w:p w:rsidR="00892CCD" w:rsidRPr="00892CCD" w:rsidRDefault="00892CCD" w:rsidP="00060B90">
            <w:pPr>
              <w:pStyle w:val="TableTextS5"/>
              <w:keepNext/>
            </w:pPr>
            <w:r w:rsidRPr="00892CCD">
              <w:tab/>
            </w:r>
            <w:r w:rsidRPr="00892CCD">
              <w:tab/>
            </w:r>
            <w:r w:rsidRPr="00892CCD">
              <w:tab/>
            </w:r>
            <w:r w:rsidRPr="00892CCD">
              <w:tab/>
              <w:t xml:space="preserve">MOBILE </w:t>
            </w:r>
            <w:ins w:id="358" w:author="Houts, Jacquelynne (GRC-MSC0)" w:date="2018-09-14T08:46:00Z">
              <w:r w:rsidRPr="00892CCD">
                <w:t>ADD 5.A113  MOD 5.338A</w:t>
              </w:r>
            </w:ins>
          </w:p>
          <w:p w:rsidR="00892CCD" w:rsidRPr="00892CCD" w:rsidRDefault="00892CCD" w:rsidP="00060B90">
            <w:pPr>
              <w:pStyle w:val="TableTextS5"/>
              <w:keepNext/>
            </w:pPr>
            <w:r w:rsidRPr="00892CCD">
              <w:tab/>
            </w:r>
            <w:r w:rsidRPr="00892CCD">
              <w:tab/>
            </w:r>
            <w:r w:rsidRPr="00892CCD">
              <w:tab/>
            </w:r>
            <w:r w:rsidRPr="00892CCD">
              <w:tab/>
              <w:t>MOBILE-SATELLITE (Earth-to-space)</w:t>
            </w:r>
          </w:p>
          <w:p w:rsidR="00892CCD" w:rsidRPr="00892CCD" w:rsidRDefault="00892CCD" w:rsidP="00060B90">
            <w:pPr>
              <w:pStyle w:val="TableTextS5"/>
              <w:keepNext/>
            </w:pPr>
            <w:r w:rsidRPr="00892CCD">
              <w:tab/>
            </w:r>
            <w:r w:rsidRPr="00892CCD">
              <w:tab/>
            </w:r>
            <w:r w:rsidRPr="00892CCD">
              <w:tab/>
            </w:r>
            <w:r w:rsidRPr="00892CCD">
              <w:tab/>
              <w:t>RADIO ASTRONOMY</w:t>
            </w:r>
          </w:p>
          <w:p w:rsidR="00892CCD" w:rsidRPr="00892CCD" w:rsidRDefault="00892CCD" w:rsidP="00060B90">
            <w:pPr>
              <w:pStyle w:val="TableTextS5"/>
              <w:keepNext/>
            </w:pPr>
            <w:r w:rsidRPr="00892CCD">
              <w:tab/>
            </w:r>
            <w:r w:rsidRPr="00892CCD">
              <w:tab/>
            </w:r>
            <w:r w:rsidRPr="00892CCD">
              <w:tab/>
            </w:r>
            <w:r w:rsidRPr="00892CCD">
              <w:tab/>
              <w:t xml:space="preserve">Space research (space-to-Earth) </w:t>
            </w:r>
          </w:p>
          <w:p w:rsidR="00892CCD" w:rsidRPr="00892CCD" w:rsidRDefault="00892CCD" w:rsidP="00060B90">
            <w:pPr>
              <w:pStyle w:val="TableTextS5"/>
              <w:keepNext/>
              <w:rPr>
                <w:rStyle w:val="Artref"/>
              </w:rPr>
            </w:pPr>
            <w:r w:rsidRPr="00892CCD">
              <w:tab/>
            </w:r>
            <w:r w:rsidRPr="00892CCD">
              <w:tab/>
            </w:r>
            <w:r w:rsidRPr="00892CCD">
              <w:tab/>
            </w:r>
            <w:r w:rsidRPr="00892CCD">
              <w:tab/>
            </w:r>
            <w:r w:rsidRPr="00892CCD">
              <w:rPr>
                <w:rStyle w:val="Artref"/>
              </w:rPr>
              <w:t>5.149</w:t>
            </w:r>
            <w:r w:rsidRPr="00892CCD">
              <w:t xml:space="preserve">  </w:t>
            </w:r>
            <w:r w:rsidRPr="00892CCD">
              <w:rPr>
                <w:rStyle w:val="Artref"/>
              </w:rPr>
              <w:t>5.561A</w:t>
            </w:r>
          </w:p>
        </w:tc>
      </w:tr>
      <w:tr w:rsidR="00892CCD" w:rsidRPr="00892CCD"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Pr>
            <w:r w:rsidRPr="00892CCD">
              <w:rPr>
                <w:rStyle w:val="Tablefreq"/>
                <w:color w:val="auto"/>
              </w:rPr>
              <w:t>84-86</w:t>
            </w:r>
            <w:r w:rsidRPr="00892CCD">
              <w:tab/>
            </w:r>
            <w:r w:rsidRPr="00892CCD">
              <w:tab/>
            </w:r>
            <w:r w:rsidRPr="00892CCD">
              <w:tab/>
              <w:t xml:space="preserve">FIXED  </w:t>
            </w:r>
            <w:r w:rsidRPr="00892CCD">
              <w:rPr>
                <w:rStyle w:val="Artref"/>
              </w:rPr>
              <w:t>5.338A</w:t>
            </w:r>
          </w:p>
          <w:p w:rsidR="00892CCD" w:rsidRPr="00892CCD" w:rsidRDefault="00892CCD" w:rsidP="00060B90">
            <w:pPr>
              <w:pStyle w:val="TableTextS5"/>
            </w:pPr>
            <w:r w:rsidRPr="00892CCD">
              <w:tab/>
            </w:r>
            <w:r w:rsidRPr="00892CCD">
              <w:tab/>
            </w:r>
            <w:r w:rsidRPr="00892CCD">
              <w:tab/>
            </w:r>
            <w:r w:rsidRPr="00892CCD">
              <w:tab/>
              <w:t xml:space="preserve">FIXED-SATELLITE (Earth-to-space)  </w:t>
            </w:r>
            <w:r w:rsidRPr="00892CCD">
              <w:rPr>
                <w:rStyle w:val="Artref"/>
              </w:rPr>
              <w:t>5.561B</w:t>
            </w:r>
          </w:p>
          <w:p w:rsidR="00892CCD" w:rsidRPr="00892CCD" w:rsidRDefault="00892CCD" w:rsidP="00060B90">
            <w:pPr>
              <w:pStyle w:val="TableTextS5"/>
            </w:pPr>
            <w:r w:rsidRPr="00892CCD">
              <w:tab/>
            </w:r>
            <w:r w:rsidRPr="00892CCD">
              <w:tab/>
            </w:r>
            <w:r w:rsidRPr="00892CCD">
              <w:tab/>
            </w:r>
            <w:r w:rsidRPr="00892CCD">
              <w:tab/>
              <w:t xml:space="preserve">MOBILE </w:t>
            </w:r>
            <w:ins w:id="359" w:author="Houts, Jacquelynne (GRC-MSC0)" w:date="2018-09-14T08:46:00Z">
              <w:r w:rsidRPr="00892CCD">
                <w:t>ADD 5.A113  MOD 5.338A</w:t>
              </w:r>
            </w:ins>
          </w:p>
          <w:p w:rsidR="00892CCD" w:rsidRPr="00892CCD" w:rsidRDefault="00892CCD" w:rsidP="00060B90">
            <w:pPr>
              <w:pStyle w:val="TableTextS5"/>
            </w:pPr>
            <w:r w:rsidRPr="00892CCD">
              <w:tab/>
            </w:r>
            <w:r w:rsidRPr="00892CCD">
              <w:tab/>
            </w:r>
            <w:r w:rsidRPr="00892CCD">
              <w:tab/>
            </w:r>
            <w:r w:rsidRPr="00892CCD">
              <w:tab/>
              <w:t>RADIO ASTRONOMY</w:t>
            </w:r>
          </w:p>
          <w:p w:rsidR="00892CCD" w:rsidRPr="00892CCD" w:rsidRDefault="00892CCD" w:rsidP="00060B90">
            <w:pPr>
              <w:pStyle w:val="TableTextS5"/>
              <w:rPr>
                <w:rStyle w:val="Artref"/>
              </w:rPr>
            </w:pPr>
            <w:r w:rsidRPr="00892CCD">
              <w:tab/>
            </w:r>
            <w:r w:rsidRPr="00892CCD">
              <w:tab/>
            </w:r>
            <w:r w:rsidRPr="00892CCD">
              <w:tab/>
            </w:r>
            <w:r w:rsidRPr="00892CCD">
              <w:tab/>
            </w:r>
            <w:r w:rsidRPr="00892CCD">
              <w:rPr>
                <w:rStyle w:val="Artref"/>
              </w:rPr>
              <w:t>5.149</w:t>
            </w:r>
          </w:p>
        </w:tc>
      </w:tr>
    </w:tbl>
    <w:p w:rsidR="00892CCD" w:rsidRDefault="00892CCD" w:rsidP="00892CCD">
      <w:pPr>
        <w:pStyle w:val="Reasons"/>
      </w:pPr>
      <w:r>
        <w:rPr>
          <w:b/>
        </w:rPr>
        <w:t>Reasons:</w:t>
      </w:r>
      <w:r>
        <w:tab/>
      </w:r>
      <w:r w:rsidRPr="007336F9">
        <w:t xml:space="preserve">To identify the existing mobile allocation </w:t>
      </w:r>
      <w:r>
        <w:t xml:space="preserve">in the 81-86 GHz frequency band for </w:t>
      </w:r>
      <w:r w:rsidRPr="007336F9">
        <w:t>use by IMT</w:t>
      </w:r>
      <w:r>
        <w:t>.</w:t>
      </w:r>
    </w:p>
    <w:p w:rsidR="00892CCD" w:rsidRDefault="00892CCD" w:rsidP="00892CCD">
      <w:pPr>
        <w:pStyle w:val="Proposal"/>
      </w:pPr>
      <w:r>
        <w:t>ADD</w:t>
      </w:r>
      <w:r>
        <w:tab/>
        <w:t>USA/4821A13/2</w:t>
      </w:r>
    </w:p>
    <w:p w:rsidR="00892CCD" w:rsidRDefault="00892CCD" w:rsidP="00892CCD">
      <w:r>
        <w:rPr>
          <w:rStyle w:val="Artdef"/>
        </w:rPr>
        <w:t>5.A113</w:t>
      </w:r>
      <w:ins w:id="360" w:author="Houts, Jacquelynne (GRC-MSC0)" w:date="2018-09-14T08:46:00Z">
        <w:r w:rsidR="009A1CFD">
          <w:rPr>
            <w:rStyle w:val="Artdef"/>
          </w:rPr>
          <w:tab/>
        </w:r>
      </w:ins>
      <w:r>
        <w:tab/>
        <w:t xml:space="preserve">The frequency band 81-86 GHz is identified for use by administrations wishing to implement International Mobile Telecommunications (IMT).  This identification does not preclude the use of this frequency band by any application of the services to which they are allocated and does not establish priority in the Radio Regulations.  Resolutions </w:t>
      </w:r>
      <w:r w:rsidRPr="00C10AD9">
        <w:rPr>
          <w:b/>
        </w:rPr>
        <w:t>[A113-IMT ABOVE 24 GHZ] (WRC-19)</w:t>
      </w:r>
      <w:r>
        <w:t xml:space="preserve"> and </w:t>
      </w:r>
      <w:r w:rsidRPr="002A1516">
        <w:rPr>
          <w:b/>
        </w:rPr>
        <w:t>750 (Rev. WRC-19)</w:t>
      </w:r>
      <w:r>
        <w:t xml:space="preserve"> apply.</w:t>
      </w:r>
    </w:p>
    <w:p w:rsidR="00892CCD" w:rsidRDefault="00892CCD" w:rsidP="00892CCD">
      <w:pPr>
        <w:pStyle w:val="Reasons"/>
      </w:pPr>
      <w:r>
        <w:rPr>
          <w:b/>
        </w:rPr>
        <w:t>Reasons:</w:t>
      </w:r>
      <w:r>
        <w:tab/>
        <w:t>To identify the bands for IMT and to identify the Resolutions which define the operational constraints required to ensure compatibility.</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t>MOD</w:t>
      </w:r>
      <w:r>
        <w:tab/>
        <w:t>USA/4821A13/3</w:t>
      </w:r>
    </w:p>
    <w:p w:rsidR="00892CCD" w:rsidRPr="00037062" w:rsidRDefault="00892CCD" w:rsidP="00892CCD">
      <w:pPr>
        <w:pStyle w:val="Note"/>
        <w:rPr>
          <w:sz w:val="24"/>
          <w:szCs w:val="24"/>
        </w:rPr>
      </w:pPr>
      <w:r w:rsidRPr="00655CC2">
        <w:rPr>
          <w:rStyle w:val="Artdef"/>
          <w:sz w:val="24"/>
          <w:szCs w:val="24"/>
        </w:rPr>
        <w:t>5.338A</w:t>
      </w:r>
      <w:r w:rsidRPr="00655CC2">
        <w:rPr>
          <w:rStyle w:val="Artdef"/>
          <w:sz w:val="24"/>
          <w:szCs w:val="24"/>
        </w:rPr>
        <w:tab/>
      </w:r>
      <w:r w:rsidRPr="00037062">
        <w:rPr>
          <w:sz w:val="24"/>
          <w:szCs w:val="24"/>
          <w:rPrChange w:id="361" w:author="NASA-BAK" w:date="2018-09-14T16:04:00Z">
            <w:rPr>
              <w:sz w:val="24"/>
            </w:rPr>
          </w:rPrChange>
        </w:rPr>
        <w:t>In the frequency bands 1 350-1 400 MHz, 1 427-1 452 MHz, 22.55-23.55 GHz, 30-31.3 GHz, 49.7</w:t>
      </w:r>
      <w:r w:rsidRPr="00037062">
        <w:rPr>
          <w:sz w:val="24"/>
          <w:szCs w:val="24"/>
          <w:rPrChange w:id="362" w:author="Houts, Jacquelynne (GRC-MSC0)" w:date="2018-09-14T16:04:00Z">
            <w:rPr/>
          </w:rPrChange>
        </w:rPr>
        <w:noBreakHyphen/>
      </w:r>
      <w:r w:rsidRPr="00655CC2">
        <w:rPr>
          <w:sz w:val="24"/>
          <w:szCs w:val="24"/>
        </w:rPr>
        <w:t xml:space="preserve">50.2 GHz, 50.4-50.9 GHz, 51.4-52.6 GHz, </w:t>
      </w:r>
      <w:r w:rsidRPr="00037062">
        <w:rPr>
          <w:sz w:val="24"/>
          <w:szCs w:val="24"/>
          <w:rPrChange w:id="363" w:author="NASA-BAK" w:date="2018-09-14T16:04:00Z">
            <w:rPr>
              <w:sz w:val="24"/>
            </w:rPr>
          </w:rPrChange>
        </w:rPr>
        <w:t>81-86 GHz and 92-94 GHz, Resolution </w:t>
      </w:r>
      <w:r w:rsidRPr="00037062">
        <w:rPr>
          <w:b/>
          <w:sz w:val="24"/>
          <w:szCs w:val="24"/>
          <w:rPrChange w:id="364" w:author="NASA-BAK" w:date="2018-09-14T16:04:00Z">
            <w:rPr>
              <w:b/>
              <w:sz w:val="24"/>
            </w:rPr>
          </w:rPrChange>
        </w:rPr>
        <w:t>750 (Rev.WRC</w:t>
      </w:r>
      <w:r w:rsidRPr="00037062">
        <w:rPr>
          <w:b/>
          <w:sz w:val="24"/>
          <w:szCs w:val="24"/>
          <w:rPrChange w:id="365" w:author="NASA-BAK" w:date="2018-09-14T16:04:00Z">
            <w:rPr>
              <w:b/>
              <w:sz w:val="24"/>
            </w:rPr>
          </w:rPrChange>
        </w:rPr>
        <w:noBreakHyphen/>
      </w:r>
      <w:ins w:id="366" w:author="Houts, Jacquelynne (GRC-MSC0)" w:date="2018-09-14T16:04:00Z">
        <w:r w:rsidRPr="00037062">
          <w:rPr>
            <w:b/>
            <w:bCs/>
            <w:sz w:val="24"/>
            <w:szCs w:val="24"/>
            <w:rPrChange w:id="367" w:author="Houts, Jacquelynne (GRC-MSC0)" w:date="2018-09-14T08:47:00Z">
              <w:rPr>
                <w:b/>
                <w:bCs/>
              </w:rPr>
            </w:rPrChange>
          </w:rPr>
          <w:t>1</w:t>
        </w:r>
      </w:ins>
      <w:ins w:id="368" w:author="Houts, Jacquelynne (GRC-MSC0)" w:date="2018-09-14T08:47:00Z">
        <w:r w:rsidR="009A1CFD" w:rsidRPr="00037062">
          <w:rPr>
            <w:b/>
            <w:bCs/>
            <w:sz w:val="24"/>
            <w:szCs w:val="24"/>
          </w:rPr>
          <w:t>9</w:t>
        </w:r>
      </w:ins>
      <w:del w:id="369" w:author="Houts, Jacquelynne (GRC-MSC0)" w:date="2018-09-14T08:47:00Z">
        <w:r w:rsidR="009A1CFD" w:rsidRPr="00037062" w:rsidDel="009A1CFD">
          <w:rPr>
            <w:b/>
            <w:bCs/>
            <w:sz w:val="24"/>
            <w:szCs w:val="24"/>
          </w:rPr>
          <w:delText>5</w:delText>
        </w:r>
      </w:del>
      <w:del w:id="370" w:author="Houts, Jacquelynne (GRC-MSC0)" w:date="2018-09-14T16:04:00Z">
        <w:r w:rsidRPr="00037062">
          <w:rPr>
            <w:b/>
            <w:bCs/>
            <w:sz w:val="24"/>
            <w:szCs w:val="24"/>
          </w:rPr>
          <w:delText>19</w:delText>
        </w:r>
      </w:del>
      <w:r w:rsidRPr="00655CC2">
        <w:rPr>
          <w:b/>
          <w:sz w:val="24"/>
          <w:szCs w:val="24"/>
        </w:rPr>
        <w:t>)</w:t>
      </w:r>
      <w:r w:rsidRPr="00037062">
        <w:rPr>
          <w:sz w:val="24"/>
          <w:szCs w:val="24"/>
          <w:rPrChange w:id="371" w:author="NASA-BAK" w:date="2018-09-14T16:04:00Z">
            <w:rPr>
              <w:sz w:val="24"/>
            </w:rPr>
          </w:rPrChange>
        </w:rPr>
        <w:t xml:space="preserve"> applies.</w:t>
      </w:r>
      <w:r w:rsidRPr="00037062">
        <w:rPr>
          <w:sz w:val="24"/>
          <w:szCs w:val="24"/>
        </w:rPr>
        <w:t>     (WRC</w:t>
      </w:r>
      <w:r w:rsidRPr="00037062">
        <w:rPr>
          <w:sz w:val="24"/>
          <w:szCs w:val="24"/>
        </w:rPr>
        <w:noBreakHyphen/>
        <w:t>1</w:t>
      </w:r>
      <w:del w:id="372" w:author="Houts, Jacquelynne (GRC-MSC0)" w:date="2018-09-14T08:47:00Z">
        <w:r w:rsidRPr="00037062">
          <w:rPr>
            <w:sz w:val="24"/>
            <w:szCs w:val="24"/>
          </w:rPr>
          <w:delText>5</w:delText>
        </w:r>
      </w:del>
      <w:ins w:id="373" w:author="Houts, Jacquelynne (GRC-MSC0)" w:date="2018-09-14T08:47:00Z">
        <w:r w:rsidR="009A1CFD" w:rsidRPr="00037062">
          <w:rPr>
            <w:sz w:val="24"/>
            <w:szCs w:val="24"/>
          </w:rPr>
          <w:t>9</w:t>
        </w:r>
      </w:ins>
      <w:r w:rsidRPr="00037062">
        <w:rPr>
          <w:sz w:val="24"/>
          <w:szCs w:val="24"/>
        </w:rPr>
        <w:t>)</w:t>
      </w:r>
    </w:p>
    <w:p w:rsidR="00892CCD" w:rsidRPr="00037062" w:rsidRDefault="00892CCD" w:rsidP="00892CCD">
      <w:pPr>
        <w:pStyle w:val="Reasons"/>
        <w:rPr>
          <w:szCs w:val="24"/>
        </w:rPr>
      </w:pPr>
      <w:r w:rsidRPr="00037062">
        <w:rPr>
          <w:b/>
          <w:szCs w:val="24"/>
        </w:rPr>
        <w:t>Reasons:</w:t>
      </w:r>
      <w:r w:rsidRPr="00037062">
        <w:rPr>
          <w:szCs w:val="24"/>
        </w:rPr>
        <w:tab/>
        <w:t>Consequential.</w:t>
      </w:r>
    </w:p>
    <w:p w:rsidR="00892CCD" w:rsidRDefault="00892CCD" w:rsidP="00892CCD">
      <w:pPr>
        <w:pStyle w:val="Reasons"/>
      </w:pPr>
    </w:p>
    <w:p w:rsidR="00892CCD" w:rsidRDefault="00892CCD" w:rsidP="00892CCD">
      <w:pPr>
        <w:pStyle w:val="Proposal"/>
      </w:pPr>
      <w:r>
        <w:t>MOD</w:t>
      </w:r>
      <w:r>
        <w:tab/>
        <w:t>USA/4828A13/4</w:t>
      </w:r>
    </w:p>
    <w:p w:rsidR="00892CCD" w:rsidRPr="00755316" w:rsidRDefault="00892CCD" w:rsidP="00892CCD">
      <w:pPr>
        <w:pStyle w:val="ResNo"/>
      </w:pPr>
      <w:r w:rsidRPr="00755316">
        <w:t xml:space="preserve">RESOLUTION </w:t>
      </w:r>
      <w:r w:rsidRPr="00755316">
        <w:rPr>
          <w:rStyle w:val="href"/>
        </w:rPr>
        <w:t>750</w:t>
      </w:r>
      <w:r w:rsidRPr="00755316">
        <w:t xml:space="preserve"> (Rev.WRC</w:t>
      </w:r>
      <w:r w:rsidRPr="00755316">
        <w:noBreakHyphen/>
        <w:t>15)</w:t>
      </w:r>
    </w:p>
    <w:p w:rsidR="00892CCD" w:rsidRPr="00755316" w:rsidRDefault="00892CCD" w:rsidP="00892CCD">
      <w:pPr>
        <w:pStyle w:val="Restitle"/>
      </w:pPr>
      <w:r w:rsidRPr="00755316">
        <w:t xml:space="preserve">Compatibility between the Earth exploration-satellite service (passive) and relevant active services </w:t>
      </w:r>
    </w:p>
    <w:p w:rsidR="00892CCD" w:rsidRPr="00755316" w:rsidRDefault="00892CCD" w:rsidP="00892CCD">
      <w:pPr>
        <w:pStyle w:val="Normalaftertitle"/>
      </w:pPr>
      <w:r w:rsidRPr="00755316">
        <w:t>The World Radiocommunication Conference (Geneva, 2015),</w:t>
      </w:r>
    </w:p>
    <w:p w:rsidR="00892CCD" w:rsidRPr="00755316" w:rsidRDefault="00892CCD" w:rsidP="00892CCD">
      <w:pPr>
        <w:pStyle w:val="Call"/>
      </w:pPr>
      <w:r w:rsidRPr="00755316">
        <w:t>considering</w:t>
      </w:r>
    </w:p>
    <w:p w:rsidR="00892CCD" w:rsidRPr="00755316" w:rsidRDefault="00892CCD" w:rsidP="00892CCD">
      <w:r w:rsidRPr="00755316">
        <w:rPr>
          <w:i/>
          <w:iCs/>
        </w:rPr>
        <w:t>a)</w:t>
      </w:r>
      <w:r w:rsidRPr="00755316">
        <w:tab/>
        <w:t>that primary allocations have been made to various space services such as the fixed-satellite service (Earth-to-space), the space operation service (Earth-to-space) and the inter</w:t>
      </w:r>
      <w:r w:rsidRPr="00755316">
        <w:noBreakHyphen/>
        <w:t>satellite service and/or to terrestrial services such as the fixed service, the mobile service and the radiolocation service, hereinafter referred to as “active services”, in frequency bands adjacent or nearby to frequency bands allocated to the Earth exploration-satellite service (EESS) (passive) subject to No. </w:t>
      </w:r>
      <w:r w:rsidRPr="00755316">
        <w:rPr>
          <w:b/>
        </w:rPr>
        <w:t>5.340</w:t>
      </w:r>
      <w:r w:rsidRPr="00755316">
        <w:t>;</w:t>
      </w:r>
    </w:p>
    <w:p w:rsidR="00892CCD" w:rsidRPr="00755316" w:rsidRDefault="00892CCD" w:rsidP="00892CCD">
      <w:r w:rsidRPr="00755316">
        <w:rPr>
          <w:i/>
          <w:iCs/>
        </w:rPr>
        <w:t>b)</w:t>
      </w:r>
      <w:r w:rsidRPr="00755316">
        <w:tab/>
        <w:t xml:space="preserve">that unwanted emissions from active services have the potential to cause unacceptable interference to EESS (passive) sensors; </w:t>
      </w:r>
    </w:p>
    <w:p w:rsidR="00892CCD" w:rsidRPr="00755316" w:rsidRDefault="00892CCD" w:rsidP="00892CCD">
      <w:r w:rsidRPr="00755316">
        <w:rPr>
          <w:i/>
          <w:iCs/>
        </w:rPr>
        <w:t>c)</w:t>
      </w:r>
      <w:r w:rsidRPr="00755316">
        <w:tab/>
        <w:t>that, for technical or operational reasons, the general limits in Appendix </w:t>
      </w:r>
      <w:r w:rsidRPr="00755316">
        <w:rPr>
          <w:rStyle w:val="Appref"/>
          <w:b/>
          <w:color w:val="000000"/>
        </w:rPr>
        <w:t>3</w:t>
      </w:r>
      <w:r w:rsidRPr="00755316">
        <w:rPr>
          <w:b/>
          <w:bCs/>
        </w:rPr>
        <w:t xml:space="preserve"> </w:t>
      </w:r>
      <w:r w:rsidRPr="00755316">
        <w:t>may be insufficient in protecting the EESS (passive) in specific frequency bands;</w:t>
      </w:r>
    </w:p>
    <w:p w:rsidR="00892CCD" w:rsidRPr="00755316" w:rsidRDefault="00892CCD" w:rsidP="00892CCD">
      <w:r w:rsidRPr="00755316">
        <w:rPr>
          <w:i/>
          <w:iCs/>
        </w:rPr>
        <w:t>d)</w:t>
      </w:r>
      <w:r w:rsidRPr="00755316">
        <w:rPr>
          <w:i/>
          <w:iCs/>
        </w:rPr>
        <w:tab/>
      </w:r>
      <w:r w:rsidRPr="00755316">
        <w:t>that, in many cases, the frequencies used by EESS (passive) sensors are chosen to study natural phenomena producing radio emissions at frequencies fixed by the laws of nature, and therefore shifting frequency to avoid or mitigate interference problems is not possible;</w:t>
      </w:r>
    </w:p>
    <w:p w:rsidR="00892CCD" w:rsidRPr="00755316" w:rsidRDefault="00892CCD" w:rsidP="00892CCD">
      <w:r w:rsidRPr="00755316">
        <w:rPr>
          <w:i/>
          <w:iCs/>
        </w:rPr>
        <w:t>e)</w:t>
      </w:r>
      <w:r w:rsidRPr="00755316">
        <w:tab/>
        <w:t>that the frequency band 1 400-1 427 MHz is used for measuring soil moisture, and also for measuring sea-surface salinity and vegetation biomass;</w:t>
      </w:r>
    </w:p>
    <w:p w:rsidR="00892CCD" w:rsidRPr="00755316" w:rsidRDefault="00892CCD" w:rsidP="00892CCD">
      <w:r w:rsidRPr="00755316">
        <w:rPr>
          <w:i/>
          <w:iCs/>
        </w:rPr>
        <w:t>f)</w:t>
      </w:r>
      <w:r w:rsidRPr="00755316">
        <w:tab/>
        <w:t>that long-term protection of the EESS in the frequency bands 23.6-24 GHz, 31.3</w:t>
      </w:r>
      <w:r>
        <w:noBreakHyphen/>
      </w:r>
      <w:r w:rsidRPr="00755316">
        <w:t>31.5 GHz, 50.2-50.4 GHz, 52.6-54.25 GHz and 86-92 GHz is vital to weather prediction and disaster management, and measurements at several frequencies must be made simultaneously in order to isolate and retrieve each individual contribution;</w:t>
      </w:r>
    </w:p>
    <w:p w:rsidR="00892CCD" w:rsidRPr="00755316" w:rsidRDefault="00892CCD" w:rsidP="00892CCD">
      <w:pPr>
        <w:rPr>
          <w:sz w:val="28"/>
          <w:szCs w:val="22"/>
        </w:rPr>
      </w:pPr>
      <w:r w:rsidRPr="00755316">
        <w:rPr>
          <w:i/>
          <w:iCs/>
        </w:rPr>
        <w:t>g)</w:t>
      </w:r>
      <w:r w:rsidRPr="00755316">
        <w:tab/>
        <w:t>that, in many cases, the frequency bands adjacent or nearby to passive service frequency bands are used and will continue to be used for various active service applications;</w:t>
      </w:r>
    </w:p>
    <w:p w:rsidR="00892CCD" w:rsidRPr="00755316" w:rsidRDefault="00892CCD" w:rsidP="00892CCD">
      <w:r w:rsidRPr="00755316">
        <w:rPr>
          <w:i/>
          <w:iCs/>
        </w:rPr>
        <w:t>h)</w:t>
      </w:r>
      <w:r w:rsidRPr="00755316">
        <w:rPr>
          <w:i/>
          <w:iCs/>
        </w:rPr>
        <w:tab/>
      </w:r>
      <w:r w:rsidRPr="00755316">
        <w:t>that it is necessary to ensure equitable burden sharing for achieving compatibility between active and passive services operating in adjacent or nearby frequency bands,</w:t>
      </w:r>
    </w:p>
    <w:p w:rsidR="00892CCD" w:rsidRPr="00755316" w:rsidRDefault="00892CCD" w:rsidP="00892CCD">
      <w:pPr>
        <w:pStyle w:val="Call"/>
      </w:pPr>
      <w:r w:rsidRPr="00755316">
        <w:t>noting</w:t>
      </w:r>
    </w:p>
    <w:p w:rsidR="00892CCD" w:rsidRPr="00755316" w:rsidRDefault="00892CCD" w:rsidP="00892CCD">
      <w:r w:rsidRPr="00755316">
        <w:rPr>
          <w:i/>
          <w:iCs/>
        </w:rPr>
        <w:t>a)</w:t>
      </w:r>
      <w:r w:rsidRPr="00755316">
        <w:rPr>
          <w:i/>
          <w:iCs/>
        </w:rPr>
        <w:tab/>
      </w:r>
      <w:r w:rsidRPr="00755316">
        <w:t>that the compatibility studies between relevant</w:t>
      </w:r>
      <w:r w:rsidRPr="00755316">
        <w:rPr>
          <w:color w:val="000000"/>
        </w:rPr>
        <w:t xml:space="preserve"> </w:t>
      </w:r>
      <w:r w:rsidRPr="00755316">
        <w:t>active and passive services operating in adjacent and nearby frequency bands are documented in Report ITU</w:t>
      </w:r>
      <w:r w:rsidRPr="00755316">
        <w:noBreakHyphen/>
        <w:t>R SM.2092;</w:t>
      </w:r>
    </w:p>
    <w:p w:rsidR="00892CCD" w:rsidRPr="00755316" w:rsidRDefault="00892CCD" w:rsidP="00892CCD">
      <w:pPr>
        <w:rPr>
          <w:lang w:eastAsia="ja-JP"/>
        </w:rPr>
      </w:pPr>
      <w:r w:rsidRPr="00755316">
        <w:rPr>
          <w:i/>
          <w:iCs/>
          <w:lang w:eastAsia="ja-JP"/>
        </w:rPr>
        <w:t>b</w:t>
      </w:r>
      <w:r w:rsidRPr="00755316">
        <w:rPr>
          <w:i/>
          <w:iCs/>
        </w:rPr>
        <w:t>)</w:t>
      </w:r>
      <w:r w:rsidRPr="00755316">
        <w:rPr>
          <w:i/>
          <w:iCs/>
        </w:rPr>
        <w:tab/>
      </w:r>
      <w:r w:rsidRPr="00755316">
        <w:rPr>
          <w:lang w:eastAsia="ja-JP"/>
        </w:rPr>
        <w:t>that the compatibility studies between IMT systems in the frequency bands 1 375</w:t>
      </w:r>
      <w:r>
        <w:rPr>
          <w:lang w:eastAsia="ja-JP"/>
        </w:rPr>
        <w:noBreakHyphen/>
      </w:r>
      <w:r w:rsidRPr="00755316">
        <w:rPr>
          <w:lang w:eastAsia="ja-JP"/>
        </w:rPr>
        <w:t>1 400 MHz and 1 427-1 452 MHz and EESS (passive) systems in the frequency band 1 400</w:t>
      </w:r>
      <w:r>
        <w:rPr>
          <w:lang w:eastAsia="ja-JP"/>
        </w:rPr>
        <w:noBreakHyphen/>
      </w:r>
      <w:r w:rsidRPr="00755316">
        <w:rPr>
          <w:lang w:eastAsia="ja-JP"/>
        </w:rPr>
        <w:t>1 427 MHz are documented in Report ITU</w:t>
      </w:r>
      <w:r w:rsidRPr="00755316">
        <w:rPr>
          <w:lang w:eastAsia="ja-JP"/>
        </w:rPr>
        <w:noBreakHyphen/>
        <w:t>R RS.2336;</w:t>
      </w:r>
    </w:p>
    <w:p w:rsidR="00892CCD" w:rsidRPr="00755316" w:rsidRDefault="00892CCD" w:rsidP="00892CCD">
      <w:r w:rsidRPr="00755316">
        <w:rPr>
          <w:i/>
        </w:rPr>
        <w:t>c)</w:t>
      </w:r>
      <w:r w:rsidRPr="00755316">
        <w:tab/>
        <w:t>that Report ITU</w:t>
      </w:r>
      <w:r w:rsidRPr="00755316">
        <w:noBreakHyphen/>
        <w:t>R F.2239 provides the results of studies covering various scenarios between the fixed service, operating in the frequency band 81-86 GHz and/or 92-94 GHz, and the Earth exploration-satellite service (passive), operating in the frequency band 86-92 GHz;</w:t>
      </w:r>
    </w:p>
    <w:p w:rsidR="00892CCD" w:rsidRPr="00755316" w:rsidRDefault="00892CCD" w:rsidP="00892CCD">
      <w:r w:rsidRPr="00755316">
        <w:rPr>
          <w:i/>
          <w:iCs/>
        </w:rPr>
        <w:t>d)</w:t>
      </w:r>
      <w:r w:rsidRPr="00755316">
        <w:tab/>
        <w:t>that Recommendation ITU</w:t>
      </w:r>
      <w:r w:rsidRPr="00755316">
        <w:noBreakHyphen/>
        <w:t>R RS.1029 provides the interference criteria for satellite passive remote sensing,</w:t>
      </w:r>
    </w:p>
    <w:p w:rsidR="00892CCD" w:rsidRPr="00755316" w:rsidRDefault="00892CCD" w:rsidP="00892CCD">
      <w:pPr>
        <w:pStyle w:val="Call"/>
      </w:pPr>
      <w:r w:rsidRPr="00755316">
        <w:t>noting further</w:t>
      </w:r>
    </w:p>
    <w:p w:rsidR="00892CCD" w:rsidRPr="00755316" w:rsidRDefault="00892CCD" w:rsidP="00892CCD">
      <w:pPr>
        <w:keepNext/>
      </w:pPr>
      <w:r w:rsidRPr="00755316">
        <w:t>that, for the purpose of this Resolution:</w:t>
      </w:r>
    </w:p>
    <w:p w:rsidR="00892CCD" w:rsidRPr="00755316" w:rsidRDefault="00892CCD" w:rsidP="00892CCD">
      <w:pPr>
        <w:pStyle w:val="enumlev1"/>
      </w:pPr>
      <w:r w:rsidRPr="00755316">
        <w:sym w:font="Symbol" w:char="F02D"/>
      </w:r>
      <w:r w:rsidRPr="00755316">
        <w:tab/>
        <w:t>point-to-point communication is defined as radiocommunication provided by a link, for example a radio-relay link, between two stations located at specified fixed points;</w:t>
      </w:r>
    </w:p>
    <w:p w:rsidR="00892CCD" w:rsidRPr="00755316" w:rsidRDefault="00892CCD" w:rsidP="00892CCD">
      <w:pPr>
        <w:pStyle w:val="enumlev1"/>
      </w:pPr>
      <w:r w:rsidRPr="00755316">
        <w:sym w:font="Symbol" w:char="F02D"/>
      </w:r>
      <w:r w:rsidRPr="00755316">
        <w:tab/>
        <w:t>point-to-multipoint communication is defined as radiocommunication provided by links between a single station located at a specified fixed point (also called “hub station”) and a number of stations located at specified fixed points (also called “customer stations”),</w:t>
      </w:r>
    </w:p>
    <w:p w:rsidR="00892CCD" w:rsidRPr="00755316" w:rsidRDefault="00892CCD" w:rsidP="00892CCD">
      <w:pPr>
        <w:pStyle w:val="Call"/>
      </w:pPr>
      <w:r w:rsidRPr="00755316">
        <w:t>recognizing</w:t>
      </w:r>
    </w:p>
    <w:p w:rsidR="00892CCD" w:rsidRPr="00755316" w:rsidRDefault="00892CCD" w:rsidP="00892CCD">
      <w:r w:rsidRPr="00162AC3">
        <w:rPr>
          <w:i/>
          <w:iCs/>
        </w:rPr>
        <w:t>a)</w:t>
      </w:r>
      <w:r w:rsidRPr="00755316">
        <w:tab/>
        <w:t>that studies documented in Report ITU</w:t>
      </w:r>
      <w:r w:rsidRPr="00755316">
        <w:noBreakHyphen/>
        <w:t>R SM.2092 do not consider point-to-multipoint communication links in the fixed service in the frequency bands 1 350-1 400 MHz and 1 427</w:t>
      </w:r>
      <w:r>
        <w:noBreakHyphen/>
      </w:r>
      <w:r w:rsidRPr="00755316">
        <w:t>1 452 MHz;</w:t>
      </w:r>
    </w:p>
    <w:p w:rsidR="00892CCD" w:rsidRPr="00755316" w:rsidRDefault="00892CCD" w:rsidP="00892CCD">
      <w:pPr>
        <w:rPr>
          <w:lang w:eastAsia="ja-JP"/>
        </w:rPr>
      </w:pPr>
      <w:r w:rsidRPr="00162AC3">
        <w:rPr>
          <w:i/>
          <w:iCs/>
          <w:lang w:eastAsia="ja-JP"/>
        </w:rPr>
        <w:t>b)</w:t>
      </w:r>
      <w:r w:rsidRPr="00755316">
        <w:rPr>
          <w:lang w:eastAsia="ja-JP"/>
        </w:rPr>
        <w:tab/>
        <w:t>that, in the frequency band 1 427-1 452 MHz, mitigation measures, such as channel arrangements, improved filters and/or guardbands, may be necessary in order to meet the limits of unwanted emission for IMT stations in the mobile service specified in Table 1</w:t>
      </w:r>
      <w:r w:rsidRPr="00755316">
        <w:rPr>
          <w:lang w:eastAsia="ja-JP"/>
        </w:rPr>
        <w:noBreakHyphen/>
        <w:t>1 of this Resolution;</w:t>
      </w:r>
    </w:p>
    <w:p w:rsidR="00892CCD" w:rsidRPr="00755316" w:rsidRDefault="00892CCD" w:rsidP="00892CCD">
      <w:pPr>
        <w:rPr>
          <w:lang w:eastAsia="ja-JP"/>
        </w:rPr>
      </w:pPr>
      <w:r w:rsidRPr="00162AC3">
        <w:rPr>
          <w:i/>
          <w:iCs/>
          <w:lang w:eastAsia="ja-JP"/>
        </w:rPr>
        <w:t>c)</w:t>
      </w:r>
      <w:r w:rsidRPr="00755316">
        <w:rPr>
          <w:lang w:eastAsia="ja-JP"/>
        </w:rPr>
        <w:tab/>
        <w:t>that, in the frequency band 1 427-1 452 MHz, IMT mobile stations typically perform better than the equipment specifications as stated by relevant standards organizations, which may be taken into account in meeting the limits specified in Table 1</w:t>
      </w:r>
      <w:r w:rsidRPr="00755316">
        <w:rPr>
          <w:lang w:eastAsia="ja-JP"/>
        </w:rPr>
        <w:noBreakHyphen/>
        <w:t>1 (see also sections 4 and 5 of Report ITU</w:t>
      </w:r>
      <w:r w:rsidRPr="00755316">
        <w:rPr>
          <w:lang w:eastAsia="ja-JP"/>
        </w:rPr>
        <w:noBreakHyphen/>
        <w:t>R RS.2336),</w:t>
      </w:r>
    </w:p>
    <w:p w:rsidR="00892CCD" w:rsidRPr="00755316" w:rsidRDefault="00892CCD" w:rsidP="00892CCD">
      <w:pPr>
        <w:pStyle w:val="Call"/>
      </w:pPr>
      <w:r w:rsidRPr="00755316">
        <w:t>resolves</w:t>
      </w:r>
    </w:p>
    <w:p w:rsidR="00892CCD" w:rsidRPr="00755316" w:rsidRDefault="00892CCD" w:rsidP="00892CCD">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rsidR="00892CCD" w:rsidRPr="00755316" w:rsidRDefault="00892CCD" w:rsidP="00892CCD">
      <w:pPr>
        <w:rPr>
          <w:lang w:eastAsia="fr-FR"/>
        </w:rPr>
      </w:pPr>
      <w:r w:rsidRPr="00755316">
        <w:t>2</w:t>
      </w:r>
      <w:r w:rsidRPr="00755316">
        <w:tab/>
        <w:t>to urge administrations to take all reasonable steps to ensure that unwanted emissions of active service stations in the frequency bands and services listed in Table 1</w:t>
      </w:r>
      <w:r w:rsidRPr="00755316">
        <w:noBreakHyphen/>
        <w:t xml:space="preserve">2 below do not exceed the recommended maximum levels contained in that table, noting </w:t>
      </w:r>
      <w:r w:rsidRPr="00755316">
        <w:rPr>
          <w:lang w:eastAsia="fr-FR"/>
        </w:rPr>
        <w:t>that EESS (passive) sensors provide worldwide measurements that benefit all countries, even if these sensors are not operated by their country</w:t>
      </w:r>
      <w:r w:rsidRPr="00755316">
        <w:t>;</w:t>
      </w:r>
    </w:p>
    <w:p w:rsidR="00892CCD" w:rsidRPr="00755316" w:rsidRDefault="00892CCD" w:rsidP="00892CCD">
      <w:r w:rsidRPr="00755316">
        <w:t>3</w:t>
      </w:r>
      <w:r w:rsidRPr="00755316">
        <w:tab/>
        <w:t>that the Radiocommunication Bureau shall not make any examination or finding with respect to compliance with this Resolution under either Article </w:t>
      </w:r>
      <w:r w:rsidRPr="00755316">
        <w:rPr>
          <w:b/>
          <w:bCs/>
        </w:rPr>
        <w:t xml:space="preserve">9 </w:t>
      </w:r>
      <w:r w:rsidRPr="00755316">
        <w:t>or </w:t>
      </w:r>
      <w:r w:rsidRPr="00755316">
        <w:rPr>
          <w:b/>
          <w:bCs/>
        </w:rPr>
        <w:t>11</w:t>
      </w:r>
      <w:r w:rsidRPr="00755316">
        <w:t>.</w:t>
      </w:r>
    </w:p>
    <w:p w:rsidR="00892CCD" w:rsidRPr="00755316" w:rsidRDefault="00892CCD" w:rsidP="00892CCD">
      <w:pPr>
        <w:pStyle w:val="TableNo"/>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892CCD" w:rsidRPr="00755316" w:rsidTr="00060B90">
        <w:trPr>
          <w:cantSplit/>
          <w:jc w:val="center"/>
        </w:trPr>
        <w:tc>
          <w:tcPr>
            <w:tcW w:w="1696" w:type="dxa"/>
            <w:vAlign w:val="center"/>
          </w:tcPr>
          <w:p w:rsidR="00892CCD" w:rsidRPr="00755316" w:rsidRDefault="00892CCD" w:rsidP="00060B90">
            <w:pPr>
              <w:pStyle w:val="Tablehead"/>
              <w:spacing w:before="160" w:after="160"/>
              <w:ind w:left="-57" w:right="-57"/>
            </w:pPr>
            <w:r w:rsidRPr="00755316">
              <w:t>EESS</w:t>
            </w:r>
            <w:r>
              <w:t xml:space="preserve"> </w:t>
            </w:r>
            <w:r w:rsidRPr="00755316">
              <w:t>(passive) band</w:t>
            </w:r>
          </w:p>
        </w:tc>
        <w:tc>
          <w:tcPr>
            <w:tcW w:w="1701" w:type="dxa"/>
            <w:vAlign w:val="center"/>
          </w:tcPr>
          <w:p w:rsidR="00892CCD" w:rsidRPr="00755316" w:rsidRDefault="00892CCD" w:rsidP="00060B90">
            <w:pPr>
              <w:pStyle w:val="Tablehead"/>
              <w:spacing w:before="160" w:after="160"/>
            </w:pPr>
            <w:r w:rsidRPr="00755316">
              <w:t>Active</w:t>
            </w:r>
            <w:r w:rsidRPr="00755316">
              <w:br/>
              <w:t>service band</w:t>
            </w:r>
          </w:p>
        </w:tc>
        <w:tc>
          <w:tcPr>
            <w:tcW w:w="1418" w:type="dxa"/>
            <w:vAlign w:val="center"/>
          </w:tcPr>
          <w:p w:rsidR="00892CCD" w:rsidRPr="00755316" w:rsidRDefault="00892CCD" w:rsidP="00060B90">
            <w:pPr>
              <w:pStyle w:val="Tablehead"/>
              <w:spacing w:before="160" w:after="160"/>
            </w:pPr>
            <w:r w:rsidRPr="00755316">
              <w:t>Active service</w:t>
            </w:r>
          </w:p>
        </w:tc>
        <w:tc>
          <w:tcPr>
            <w:tcW w:w="4881" w:type="dxa"/>
            <w:vAlign w:val="center"/>
          </w:tcPr>
          <w:p w:rsidR="00892CCD" w:rsidRPr="00755316" w:rsidRDefault="00892CCD" w:rsidP="00060B90">
            <w:pPr>
              <w:pStyle w:val="Tablehead"/>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rPr>
                <w:color w:val="000000"/>
              </w:rPr>
              <w:t>1 400-</w:t>
            </w:r>
            <w:r>
              <w:rPr>
                <w:color w:val="000000"/>
              </w:rPr>
              <w:br/>
            </w:r>
            <w:r w:rsidRPr="00755316">
              <w:rPr>
                <w:color w:val="000000"/>
              </w:rPr>
              <w:t>1 427 MHz</w:t>
            </w:r>
          </w:p>
        </w:tc>
        <w:tc>
          <w:tcPr>
            <w:tcW w:w="1701" w:type="dxa"/>
            <w:vAlign w:val="center"/>
          </w:tcPr>
          <w:p w:rsidR="00892CCD" w:rsidRPr="00755316" w:rsidRDefault="00892CCD" w:rsidP="00060B90">
            <w:pPr>
              <w:pStyle w:val="Tabletext0"/>
              <w:jc w:val="center"/>
            </w:pPr>
            <w:r w:rsidRPr="00755316">
              <w:rPr>
                <w:color w:val="000000"/>
              </w:rPr>
              <w:t>1 427-</w:t>
            </w:r>
            <w:r>
              <w:rPr>
                <w:color w:val="000000"/>
              </w:rPr>
              <w:br/>
            </w:r>
            <w:r w:rsidRPr="00755316">
              <w:rPr>
                <w:color w:val="000000"/>
              </w:rPr>
              <w:t>1 452 MHz</w:t>
            </w:r>
          </w:p>
        </w:tc>
        <w:tc>
          <w:tcPr>
            <w:tcW w:w="1418" w:type="dxa"/>
            <w:vAlign w:val="center"/>
          </w:tcPr>
          <w:p w:rsidR="00892CCD" w:rsidRPr="00755316" w:rsidRDefault="00892CCD" w:rsidP="00060B90">
            <w:pPr>
              <w:pStyle w:val="Tabletext0"/>
              <w:jc w:val="center"/>
            </w:pPr>
            <w:r w:rsidRPr="00755316">
              <w:rPr>
                <w:color w:val="000000"/>
              </w:rPr>
              <w:t>Mobile</w:t>
            </w:r>
          </w:p>
        </w:tc>
        <w:tc>
          <w:tcPr>
            <w:tcW w:w="4881" w:type="dxa"/>
          </w:tcPr>
          <w:p w:rsidR="00892CCD" w:rsidRPr="00755316" w:rsidRDefault="00892CCD" w:rsidP="00060B90">
            <w:pPr>
              <w:pStyle w:val="Tabletext0"/>
              <w:tabs>
                <w:tab w:val="left" w:pos="59"/>
              </w:tabs>
              <w:rPr>
                <w:color w:val="000000"/>
              </w:rPr>
            </w:pPr>
            <w:r w:rsidRPr="00755316">
              <w:rPr>
                <w:color w:val="000000"/>
              </w:rPr>
              <w:t>−72 dBW in the 27 MHz of the EESS (passive) band for IMT base stations</w:t>
            </w:r>
          </w:p>
          <w:p w:rsidR="00892CCD" w:rsidRPr="00755316" w:rsidRDefault="00892CCD" w:rsidP="00060B90">
            <w:pPr>
              <w:pStyle w:val="Tabletext0"/>
              <w:rPr>
                <w:color w:val="000000"/>
                <w:lang w:eastAsia="ja-JP"/>
              </w:rPr>
            </w:pPr>
            <w:r w:rsidRPr="00755316">
              <w:rPr>
                <w:color w:val="000000"/>
              </w:rPr>
              <w:t>−62 dBW in the 27 MHz of the EESS (passive) band for IMT mobile stations</w:t>
            </w:r>
            <w:r w:rsidRPr="00755316">
              <w:rPr>
                <w:color w:val="000000"/>
                <w:vertAlign w:val="superscript"/>
              </w:rPr>
              <w:t>2,</w:t>
            </w:r>
            <w:r w:rsidRPr="00755316">
              <w:rPr>
                <w:color w:val="000000"/>
                <w:vertAlign w:val="superscript"/>
                <w:lang w:eastAsia="ja-JP"/>
              </w:rPr>
              <w:t xml:space="preserve"> </w:t>
            </w:r>
            <w:r w:rsidRPr="00755316">
              <w:rPr>
                <w:color w:val="000000"/>
                <w:vertAlign w:val="superscript"/>
              </w:rPr>
              <w:t>3</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t>23.6-24.0 GHz</w:t>
            </w:r>
          </w:p>
        </w:tc>
        <w:tc>
          <w:tcPr>
            <w:tcW w:w="1701" w:type="dxa"/>
            <w:vAlign w:val="center"/>
          </w:tcPr>
          <w:p w:rsidR="00892CCD" w:rsidRPr="00755316" w:rsidRDefault="00892CCD" w:rsidP="00060B90">
            <w:pPr>
              <w:pStyle w:val="Tabletext0"/>
              <w:jc w:val="center"/>
            </w:pPr>
            <w:r w:rsidRPr="00755316">
              <w:t>22.55-23.55 GHz</w:t>
            </w:r>
          </w:p>
        </w:tc>
        <w:tc>
          <w:tcPr>
            <w:tcW w:w="1418" w:type="dxa"/>
            <w:vAlign w:val="center"/>
          </w:tcPr>
          <w:p w:rsidR="00892CCD" w:rsidRPr="00755316" w:rsidRDefault="00892CCD" w:rsidP="00060B90">
            <w:pPr>
              <w:pStyle w:val="Tabletext0"/>
              <w:jc w:val="center"/>
            </w:pPr>
            <w:r w:rsidRPr="00755316">
              <w:t>Inter-satellite</w:t>
            </w:r>
          </w:p>
        </w:tc>
        <w:tc>
          <w:tcPr>
            <w:tcW w:w="4881" w:type="dxa"/>
          </w:tcPr>
          <w:p w:rsidR="00892CCD" w:rsidRPr="00755316" w:rsidRDefault="00892CCD" w:rsidP="00060B90">
            <w:pPr>
              <w:pStyle w:val="Tabletext0"/>
            </w:pPr>
            <w:r w:rsidRPr="00755316">
              <w: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t>31.3-31.5 GHz</w:t>
            </w:r>
          </w:p>
        </w:tc>
        <w:tc>
          <w:tcPr>
            <w:tcW w:w="1701" w:type="dxa"/>
            <w:vAlign w:val="center"/>
          </w:tcPr>
          <w:p w:rsidR="00892CCD" w:rsidRPr="00755316" w:rsidRDefault="00892CCD" w:rsidP="00060B90">
            <w:pPr>
              <w:pStyle w:val="Tabletext0"/>
              <w:jc w:val="center"/>
            </w:pPr>
            <w:r w:rsidRPr="00755316">
              <w:t>31-31.3 GHz</w:t>
            </w:r>
          </w:p>
        </w:tc>
        <w:tc>
          <w:tcPr>
            <w:tcW w:w="1418" w:type="dxa"/>
            <w:vAlign w:val="center"/>
          </w:tcPr>
          <w:p w:rsidR="00892CCD" w:rsidRPr="00755316" w:rsidRDefault="00892CCD" w:rsidP="00060B90">
            <w:pPr>
              <w:pStyle w:val="Tabletext0"/>
              <w:jc w:val="center"/>
            </w:pPr>
            <w:r w:rsidRPr="00755316">
              <w:t>Fixed</w:t>
            </w:r>
            <w:r w:rsidRPr="00755316">
              <w:br/>
              <w:t>(excluding HAPS)</w:t>
            </w:r>
          </w:p>
        </w:tc>
        <w:tc>
          <w:tcPr>
            <w:tcW w:w="4881" w:type="dxa"/>
          </w:tcPr>
          <w:p w:rsidR="00892CCD" w:rsidRPr="00755316" w:rsidRDefault="00892CCD" w:rsidP="00060B90">
            <w:pPr>
              <w:pStyle w:val="Tabletext0"/>
            </w:pPr>
            <w:r w:rsidRPr="00755316">
              <w:t>For stations brought into use after 1 January 2012: −38 dBW in any 100 MHz of the EESS (passive) band. This limit does not apply to stations that have been authorized prior to 1 January 2012</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t>50.2-50.4 GHz</w:t>
            </w:r>
          </w:p>
        </w:tc>
        <w:tc>
          <w:tcPr>
            <w:tcW w:w="1701" w:type="dxa"/>
            <w:vAlign w:val="center"/>
          </w:tcPr>
          <w:p w:rsidR="00892CCD" w:rsidRPr="00755316" w:rsidRDefault="00892CCD" w:rsidP="00060B90">
            <w:pPr>
              <w:pStyle w:val="Tabletext0"/>
              <w:jc w:val="center"/>
            </w:pPr>
            <w:r w:rsidRPr="00755316">
              <w:t>49.7-50.2 GHz</w:t>
            </w:r>
          </w:p>
        </w:tc>
        <w:tc>
          <w:tcPr>
            <w:tcW w:w="1418" w:type="dxa"/>
            <w:vAlign w:val="center"/>
          </w:tcPr>
          <w:p w:rsidR="00892CCD" w:rsidRPr="00755316" w:rsidRDefault="00892CCD" w:rsidP="00060B90">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892CCD" w:rsidRPr="00755316" w:rsidRDefault="00892CCD" w:rsidP="00060B90">
            <w:pPr>
              <w:pStyle w:val="Tabletext0"/>
            </w:pPr>
            <w:r w:rsidRPr="00755316">
              <w:t>For stations brought into use after the date of entry into force of the Final Acts of WRC</w:t>
            </w:r>
            <w:r w:rsidRPr="00755316">
              <w:noBreakHyphen/>
              <w:t>07:</w:t>
            </w:r>
          </w:p>
          <w:p w:rsidR="00892CCD" w:rsidRPr="00755316" w:rsidRDefault="00892CCD" w:rsidP="00060B90">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892CCD" w:rsidRPr="00755316" w:rsidRDefault="00892CCD" w:rsidP="00060B90">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t>50.2-50.4 GHz</w:t>
            </w:r>
          </w:p>
        </w:tc>
        <w:tc>
          <w:tcPr>
            <w:tcW w:w="1701" w:type="dxa"/>
            <w:vAlign w:val="center"/>
          </w:tcPr>
          <w:p w:rsidR="00892CCD" w:rsidRPr="00755316" w:rsidRDefault="00892CCD" w:rsidP="00060B90">
            <w:pPr>
              <w:pStyle w:val="Tabletext0"/>
              <w:jc w:val="center"/>
            </w:pPr>
            <w:r w:rsidRPr="00755316">
              <w:t>50.4-50.9 GHz</w:t>
            </w:r>
          </w:p>
        </w:tc>
        <w:tc>
          <w:tcPr>
            <w:tcW w:w="1418" w:type="dxa"/>
            <w:vAlign w:val="center"/>
          </w:tcPr>
          <w:p w:rsidR="00892CCD" w:rsidRPr="00755316" w:rsidRDefault="00892CCD" w:rsidP="00060B90">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892CCD" w:rsidRPr="00755316" w:rsidRDefault="00892CCD" w:rsidP="00060B90">
            <w:pPr>
              <w:pStyle w:val="Tabletext0"/>
            </w:pPr>
            <w:r w:rsidRPr="00755316">
              <w:t>For stations brought into use after the date of entry into force of the Final Acts of WRC</w:t>
            </w:r>
            <w:r w:rsidRPr="00755316">
              <w:noBreakHyphen/>
              <w:t>07:</w:t>
            </w:r>
          </w:p>
          <w:p w:rsidR="00892CCD" w:rsidRPr="00755316" w:rsidRDefault="00892CCD" w:rsidP="00060B90">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892CCD" w:rsidRPr="00755316" w:rsidRDefault="00892CCD" w:rsidP="00060B90">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892CCD" w:rsidRPr="00755316" w:rsidTr="00060B90">
        <w:trPr>
          <w:cantSplit/>
          <w:jc w:val="center"/>
        </w:trPr>
        <w:tc>
          <w:tcPr>
            <w:tcW w:w="1696" w:type="dxa"/>
            <w:tcBorders>
              <w:bottom w:val="single" w:sz="4" w:space="0" w:color="auto"/>
            </w:tcBorders>
            <w:vAlign w:val="center"/>
          </w:tcPr>
          <w:p w:rsidR="00892CCD" w:rsidRPr="00755316" w:rsidRDefault="00892CCD" w:rsidP="00060B90">
            <w:pPr>
              <w:pStyle w:val="Tabletext0"/>
              <w:jc w:val="center"/>
            </w:pPr>
            <w:r w:rsidRPr="00755316">
              <w:t>52.6-54.25 GHz</w:t>
            </w:r>
          </w:p>
        </w:tc>
        <w:tc>
          <w:tcPr>
            <w:tcW w:w="1701" w:type="dxa"/>
            <w:tcBorders>
              <w:bottom w:val="single" w:sz="4" w:space="0" w:color="auto"/>
            </w:tcBorders>
            <w:vAlign w:val="center"/>
          </w:tcPr>
          <w:p w:rsidR="00892CCD" w:rsidRPr="00755316" w:rsidRDefault="00892CCD" w:rsidP="00060B90">
            <w:pPr>
              <w:pStyle w:val="Tabletext0"/>
              <w:jc w:val="center"/>
            </w:pPr>
            <w:r w:rsidRPr="00755316">
              <w:t>51.4-52.6 GHz</w:t>
            </w:r>
          </w:p>
        </w:tc>
        <w:tc>
          <w:tcPr>
            <w:tcW w:w="1418" w:type="dxa"/>
            <w:tcBorders>
              <w:bottom w:val="single" w:sz="4" w:space="0" w:color="auto"/>
            </w:tcBorders>
            <w:vAlign w:val="center"/>
          </w:tcPr>
          <w:p w:rsidR="00892CCD" w:rsidRPr="00755316" w:rsidRDefault="00892CCD" w:rsidP="00060B90">
            <w:pPr>
              <w:pStyle w:val="Tabletext0"/>
              <w:jc w:val="center"/>
            </w:pPr>
            <w:r w:rsidRPr="00755316">
              <w:t>Fixed</w:t>
            </w:r>
          </w:p>
        </w:tc>
        <w:tc>
          <w:tcPr>
            <w:tcW w:w="4881" w:type="dxa"/>
            <w:tcBorders>
              <w:bottom w:val="single" w:sz="4" w:space="0" w:color="auto"/>
            </w:tcBorders>
          </w:tcPr>
          <w:p w:rsidR="00892CCD" w:rsidRPr="00755316" w:rsidRDefault="00892CCD" w:rsidP="00060B90">
            <w:pPr>
              <w:pStyle w:val="Tabletext0"/>
            </w:pPr>
            <w:r w:rsidRPr="00755316">
              <w:t>For stations brought into use after the date of entry into force of the Final Acts of WRC</w:t>
            </w:r>
            <w:r w:rsidRPr="00755316">
              <w:noBreakHyphen/>
              <w:t>07:</w:t>
            </w:r>
          </w:p>
          <w:p w:rsidR="00892CCD" w:rsidRPr="00755316" w:rsidRDefault="00892CCD" w:rsidP="00060B90">
            <w:pPr>
              <w:pStyle w:val="Tabletext0"/>
            </w:pPr>
            <w:r w:rsidRPr="00755316">
              <w:t>−33 dBW in any 100 MHz of the EESS (passive) band</w:t>
            </w:r>
          </w:p>
        </w:tc>
      </w:tr>
      <w:tr w:rsidR="00892CCD" w:rsidRPr="00755316" w:rsidTr="00060B90">
        <w:trPr>
          <w:cantSplit/>
          <w:jc w:val="center"/>
        </w:trPr>
        <w:tc>
          <w:tcPr>
            <w:tcW w:w="1696" w:type="dxa"/>
            <w:tcBorders>
              <w:bottom w:val="single" w:sz="4" w:space="0" w:color="auto"/>
            </w:tcBorders>
            <w:vAlign w:val="center"/>
          </w:tcPr>
          <w:p w:rsidR="00892CCD" w:rsidRPr="00755316" w:rsidRDefault="00892CCD" w:rsidP="00060B90">
            <w:pPr>
              <w:pStyle w:val="Tabletext0"/>
              <w:jc w:val="center"/>
            </w:pPr>
            <w:ins w:id="374" w:author="Houts, Jacquelynne (GRC-MSC0)" w:date="2018-09-14T08:47:00Z">
              <w:r>
                <w:t>86 – 92 GHz</w:t>
              </w:r>
            </w:ins>
          </w:p>
        </w:tc>
        <w:tc>
          <w:tcPr>
            <w:tcW w:w="1701" w:type="dxa"/>
            <w:tcBorders>
              <w:bottom w:val="single" w:sz="4" w:space="0" w:color="auto"/>
            </w:tcBorders>
            <w:vAlign w:val="center"/>
          </w:tcPr>
          <w:p w:rsidR="00892CCD" w:rsidRPr="00755316" w:rsidRDefault="00892CCD" w:rsidP="00060B90">
            <w:pPr>
              <w:pStyle w:val="Tabletext0"/>
              <w:jc w:val="center"/>
            </w:pPr>
            <w:ins w:id="375" w:author="Houts, Jacquelynne (GRC-MSC0)" w:date="2018-09-14T08:47:00Z">
              <w:r>
                <w:t>81 – 86 GHz</w:t>
              </w:r>
            </w:ins>
          </w:p>
        </w:tc>
        <w:tc>
          <w:tcPr>
            <w:tcW w:w="1418" w:type="dxa"/>
            <w:tcBorders>
              <w:bottom w:val="single" w:sz="4" w:space="0" w:color="auto"/>
            </w:tcBorders>
            <w:vAlign w:val="center"/>
          </w:tcPr>
          <w:p w:rsidR="00892CCD" w:rsidRPr="00755316" w:rsidRDefault="00892CCD" w:rsidP="00060B90">
            <w:pPr>
              <w:pStyle w:val="Tabletext0"/>
              <w:jc w:val="center"/>
            </w:pPr>
            <w:ins w:id="376" w:author="Houts, Jacquelynne (GRC-MSC0)" w:date="2018-09-14T08:47:00Z">
              <w:r>
                <w:t>Mobile (see Note 1)</w:t>
              </w:r>
            </w:ins>
          </w:p>
        </w:tc>
        <w:tc>
          <w:tcPr>
            <w:tcW w:w="4881" w:type="dxa"/>
            <w:tcBorders>
              <w:bottom w:val="single" w:sz="4" w:space="0" w:color="auto"/>
            </w:tcBorders>
          </w:tcPr>
          <w:p w:rsidR="00892CCD" w:rsidRPr="00D90CA1" w:rsidRDefault="00892CCD" w:rsidP="00060B90">
            <w:pPr>
              <w:pStyle w:val="gmail-tabletext"/>
              <w:spacing w:before="40" w:after="40"/>
            </w:pPr>
            <w:ins w:id="377" w:author="Houts, Jacquelynne (GRC-MSC0)" w:date="2018-09-14T08:47:00Z">
              <w:r>
                <w:rPr>
                  <w:sz w:val="20"/>
                  <w:szCs w:val="20"/>
                  <w:lang w:val="en-GB"/>
                </w:rPr>
                <w:t>-</w:t>
              </w:r>
              <w:r w:rsidRPr="006324D6">
                <w:rPr>
                  <w:sz w:val="20"/>
                  <w:szCs w:val="20"/>
                  <w:lang w:val="en-GB"/>
                </w:rPr>
                <w:t>42.6 dBW/200 MHz for IMT-2020</w:t>
              </w:r>
            </w:ins>
          </w:p>
        </w:tc>
      </w:tr>
      <w:tr w:rsidR="00892CCD" w:rsidRPr="00755316" w:rsidTr="00060B90">
        <w:trPr>
          <w:cantSplit/>
          <w:jc w:val="center"/>
        </w:trPr>
        <w:tc>
          <w:tcPr>
            <w:tcW w:w="9696" w:type="dxa"/>
            <w:gridSpan w:val="4"/>
            <w:tcBorders>
              <w:top w:val="single" w:sz="4" w:space="0" w:color="auto"/>
              <w:left w:val="nil"/>
              <w:bottom w:val="nil"/>
              <w:right w:val="nil"/>
            </w:tcBorders>
          </w:tcPr>
          <w:p w:rsidR="00892CCD" w:rsidRDefault="00892CCD" w:rsidP="00060B90">
            <w:pPr>
              <w:pStyle w:val="Tablelegend"/>
              <w:tabs>
                <w:tab w:val="clear" w:pos="567"/>
                <w:tab w:val="left" w:pos="566"/>
              </w:tabs>
              <w:rPr>
                <w:vertAlign w:val="superscript"/>
              </w:rPr>
            </w:pPr>
            <w:r>
              <w:t xml:space="preserve">Note 1: The unwanted emission power level is measured using Total Radiated Power (TRP) methodology. TRP is the aggregate of the radiated power from each antenna element. </w:t>
            </w:r>
            <w:del w:id="378" w:author="Houts, Jacquelynne (GRC-MSC0)" w:date="2018-09-14T08:47:00Z">
              <w:r>
                <w:delText>TRP is used as a metric for unwanted emissions for IMT-2020 systems.</w:delText>
              </w:r>
            </w:del>
          </w:p>
          <w:p w:rsidR="00892CCD" w:rsidRPr="006324D6" w:rsidRDefault="00892CCD" w:rsidP="00060B90">
            <w:pPr>
              <w:pStyle w:val="Tablelegend"/>
              <w:tabs>
                <w:tab w:val="clear" w:pos="567"/>
                <w:tab w:val="left" w:pos="566"/>
              </w:tabs>
              <w:rPr>
                <w:vertAlign w:val="superscript"/>
              </w:rPr>
            </w:pPr>
            <w:r>
              <w:rPr>
                <w:vertAlign w:val="superscript"/>
              </w:rPr>
              <w:t xml:space="preserve">1               </w:t>
            </w:r>
            <w:r w:rsidRPr="00755316">
              <w:t>The unwanted emission power level is to be understood here as the level measured at the antenna port.</w:t>
            </w:r>
          </w:p>
          <w:p w:rsidR="00892CCD" w:rsidRPr="00755316" w:rsidRDefault="00892CCD" w:rsidP="00060B90">
            <w:pPr>
              <w:pStyle w:val="Tablelegend"/>
              <w:tabs>
                <w:tab w:val="clear" w:pos="567"/>
                <w:tab w:val="left" w:pos="566"/>
              </w:tabs>
            </w:pPr>
            <w:r w:rsidRPr="00755316">
              <w:rPr>
                <w:vertAlign w:val="superscript"/>
              </w:rPr>
              <w:t>2</w:t>
            </w:r>
            <w:r w:rsidRPr="00755316">
              <w:rPr>
                <w:vertAlign w:val="superscript"/>
              </w:rPr>
              <w:tab/>
            </w:r>
            <w:r w:rsidRPr="00755316">
              <w:t>This limit does not apply to mobile stations in the IMT systems for which the notification information has been received by the Radiocommunication Bureau by 28</w:t>
            </w:r>
            <w:r w:rsidRPr="00755316">
              <w:rPr>
                <w:lang w:eastAsia="ja-JP"/>
              </w:rPr>
              <w:t> </w:t>
            </w:r>
            <w:r w:rsidRPr="00755316">
              <w:t>November</w:t>
            </w:r>
            <w:r w:rsidRPr="00755316">
              <w:rPr>
                <w:lang w:eastAsia="ja-JP"/>
              </w:rPr>
              <w:t> </w:t>
            </w:r>
            <w:r w:rsidRPr="00755316">
              <w:t>2015. For those systems, −60</w:t>
            </w:r>
            <w:r w:rsidRPr="00755316">
              <w:rPr>
                <w:lang w:eastAsia="ja-JP"/>
              </w:rPr>
              <w:t> </w:t>
            </w:r>
            <w:r w:rsidRPr="00755316">
              <w:t>dBW/27</w:t>
            </w:r>
            <w:r w:rsidRPr="00755316">
              <w:rPr>
                <w:lang w:eastAsia="ja-JP"/>
              </w:rPr>
              <w:t> </w:t>
            </w:r>
            <w:r w:rsidRPr="00755316">
              <w:t>MHz applies as the recommended value</w:t>
            </w:r>
            <w:r w:rsidRPr="00755316">
              <w:rPr>
                <w:lang w:eastAsia="ja-JP"/>
              </w:rPr>
              <w:t>.</w:t>
            </w:r>
          </w:p>
          <w:p w:rsidR="00892CCD" w:rsidRPr="00755316" w:rsidRDefault="00892CCD" w:rsidP="00060B90">
            <w:pPr>
              <w:pStyle w:val="Tablelegend"/>
              <w:tabs>
                <w:tab w:val="clear" w:pos="567"/>
                <w:tab w:val="left" w:pos="566"/>
              </w:tabs>
              <w:rPr>
                <w:lang w:eastAsia="ja-JP"/>
              </w:rPr>
            </w:pPr>
            <w:r w:rsidRPr="00755316">
              <w:rPr>
                <w:vertAlign w:val="superscript"/>
              </w:rPr>
              <w:t>3</w:t>
            </w:r>
            <w:r w:rsidRPr="00755316">
              <w:rPr>
                <w:vertAlign w:val="superscript"/>
              </w:rPr>
              <w:tab/>
            </w:r>
            <w:r w:rsidRPr="00755316">
              <w:t>The unwanted emission power level is to be understood here as the level measured with the mobile station transmitting at an average output power of 15 dBm</w:t>
            </w:r>
            <w:r w:rsidRPr="00755316">
              <w:rPr>
                <w:lang w:eastAsia="ja-JP"/>
              </w:rPr>
              <w:t>.</w:t>
            </w:r>
          </w:p>
          <w:p w:rsidR="00892CCD" w:rsidRPr="00755316" w:rsidRDefault="00892CCD" w:rsidP="00060B90">
            <w:pPr>
              <w:pStyle w:val="Tablelegend"/>
              <w:tabs>
                <w:tab w:val="clear" w:pos="567"/>
                <w:tab w:val="left" w:pos="566"/>
              </w:tabs>
            </w:pPr>
            <w:r w:rsidRPr="00755316">
              <w:rPr>
                <w:vertAlign w:val="superscript"/>
              </w:rPr>
              <w:t>4</w:t>
            </w:r>
            <w:r w:rsidRPr="00755316">
              <w:tab/>
              <w:t>The limits apply under clear-sky conditions. During fading conditions, the limits may be exceeded by earth stations when using uplink power control.</w:t>
            </w:r>
          </w:p>
        </w:tc>
      </w:tr>
    </w:tbl>
    <w:p w:rsidR="00754094" w:rsidRDefault="00892CCD" w:rsidP="00754094">
      <w:pPr>
        <w:pStyle w:val="Reasons"/>
      </w:pPr>
      <w:r>
        <w:rPr>
          <w:b/>
        </w:rPr>
        <w:t>Reasons:</w:t>
      </w:r>
      <w:r>
        <w:tab/>
        <w:t>To protect the incumbent primary allocated EESS (passive) in the adjacent band. IMT and the incumbent EESS (passive) are not compatible without this modification.</w:t>
      </w:r>
    </w:p>
    <w:p w:rsidR="00060B90" w:rsidRDefault="00060B90" w:rsidP="00754094">
      <w:pPr>
        <w:pStyle w:val="Reasons"/>
      </w:pPr>
    </w:p>
    <w:p w:rsidR="00060B90" w:rsidRDefault="00060B90" w:rsidP="00754094">
      <w:pPr>
        <w:pStyle w:val="Reasons"/>
      </w:pPr>
    </w:p>
    <w:p w:rsidR="00060B90" w:rsidRDefault="00060B90" w:rsidP="00060B90">
      <w:pPr>
        <w:jc w:val="center"/>
        <w:rPr>
          <w:b/>
          <w:sz w:val="28"/>
          <w:szCs w:val="28"/>
        </w:rPr>
      </w:pPr>
      <w:r>
        <w:br w:type="page"/>
      </w:r>
      <w:r w:rsidRPr="00195E00">
        <w:rPr>
          <w:b/>
          <w:sz w:val="28"/>
          <w:szCs w:val="28"/>
        </w:rPr>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Pr="00896507" w:rsidRDefault="00060B90" w:rsidP="00060B90">
      <w:pPr>
        <w:pStyle w:val="Heading1"/>
        <w:spacing w:after="120"/>
        <w:jc w:val="center"/>
        <w:rPr>
          <w:b w:val="0"/>
          <w:sz w:val="28"/>
          <w:szCs w:val="28"/>
          <w:u w:val="none"/>
        </w:rPr>
      </w:pPr>
      <w:r w:rsidRPr="00896507">
        <w:rPr>
          <w:b w:val="0"/>
          <w:sz w:val="28"/>
          <w:szCs w:val="28"/>
          <w:u w:val="none"/>
        </w:rPr>
        <w:t>Agenda item 1.</w:t>
      </w:r>
      <w:r>
        <w:rPr>
          <w:b w:val="0"/>
          <w:sz w:val="28"/>
          <w:szCs w:val="28"/>
          <w:u w:val="none"/>
        </w:rPr>
        <w:t>14</w:t>
      </w:r>
    </w:p>
    <w:p w:rsidR="00060B90" w:rsidRDefault="00060B90" w:rsidP="00754094">
      <w:pPr>
        <w:pStyle w:val="Reasons"/>
      </w:pPr>
    </w:p>
    <w:p w:rsidR="00060B90" w:rsidRPr="00037062" w:rsidRDefault="00060B90" w:rsidP="00060B90">
      <w:r w:rsidRPr="00037062">
        <w:t xml:space="preserve">1.14 </w:t>
      </w:r>
      <w:r w:rsidRPr="00037062">
        <w:tab/>
        <w:t xml:space="preserve">to consider, on the basis of ITU-R studies in accordance with Resolution </w:t>
      </w:r>
      <w:r w:rsidRPr="00037062">
        <w:rPr>
          <w:b/>
          <w:bCs/>
        </w:rPr>
        <w:t>160 (WRC</w:t>
      </w:r>
      <w:r w:rsidRPr="00037062">
        <w:rPr>
          <w:b/>
          <w:bCs/>
        </w:rPr>
        <w:noBreakHyphen/>
        <w:t>15)</w:t>
      </w:r>
      <w:r w:rsidRPr="00037062">
        <w:t>, appropriate regulatory actions for high-altitude platform stations (HAPS), within existing fixed-service allocations;</w:t>
      </w:r>
    </w:p>
    <w:p w:rsidR="00060B90" w:rsidRPr="00037062" w:rsidRDefault="00060B90" w:rsidP="00060B90"/>
    <w:p w:rsidR="00060B90" w:rsidRPr="00037062" w:rsidRDefault="00060B90" w:rsidP="00060B90">
      <w:pPr>
        <w:jc w:val="both"/>
        <w:rPr>
          <w:b/>
        </w:rPr>
      </w:pPr>
      <w:r w:rsidRPr="00037062">
        <w:rPr>
          <w:b/>
        </w:rPr>
        <w:t>Background:</w:t>
      </w:r>
    </w:p>
    <w:p w:rsidR="00060B90" w:rsidRPr="00037062" w:rsidRDefault="00060B90" w:rsidP="00060B90">
      <w:r w:rsidRPr="00037062">
        <w:t>Article 1.66A of the ITU Radio Regulations defines a high-altitude platform station (HAPS) as "a station on an object at an altitude of 20 to 50 km and at a specified, nominal, fixed point relative to the Earth".  Agenda Item 1.14 was adopted by WRC-15 to consider, in accordance with Resolution 160 (WRC-15), regulatory actions that can facilitate deployment of HAPS for broadband delivery. Resolution 160 resolves to invite ITU-R to study additional spectrum needs of HAPS, examining the suitability of existing HAPS identifications and conducting sharing and compatibility studies for additional identifications in existing fixed allocations in the 38-39.5 GHz band on a global basis and in 21.4-22 GHz and 24.25-27.5 GHz bands in Region 2 exclusively.</w:t>
      </w:r>
    </w:p>
    <w:p w:rsidR="00060B90" w:rsidRPr="00037062" w:rsidRDefault="00060B90" w:rsidP="00060B90">
      <w:r w:rsidRPr="00037062">
        <w:t> </w:t>
      </w:r>
    </w:p>
    <w:p w:rsidR="00060B90" w:rsidRPr="00037062" w:rsidRDefault="00060B90" w:rsidP="00060B90">
      <w:r w:rsidRPr="00037062">
        <w:t>Currently there are 3 spectrum bands identified for HAPS in the fixed service.  These are:</w:t>
      </w:r>
    </w:p>
    <w:p w:rsidR="00060B90" w:rsidRPr="00037062" w:rsidRDefault="00060B90" w:rsidP="00060B90">
      <w:r w:rsidRPr="00037062">
        <w:t xml:space="preserve">-           47.2–47.5 GHz and 47.9 48.2 GHz, </w:t>
      </w:r>
    </w:p>
    <w:p w:rsidR="00060B90" w:rsidRPr="00037062" w:rsidRDefault="00060B90" w:rsidP="00060B90">
      <w:r w:rsidRPr="00037062">
        <w:t>-           27.9-28.2 GHz and 31.0-31.3 GHz,</w:t>
      </w:r>
    </w:p>
    <w:p w:rsidR="00060B90" w:rsidRPr="00037062" w:rsidRDefault="00060B90" w:rsidP="00060B90">
      <w:r w:rsidRPr="00037062">
        <w:t>-           6 440–6 520 MHz (HAPS-ground) and 6 560-6 640 MHz (ground-HAPS).</w:t>
      </w:r>
    </w:p>
    <w:p w:rsidR="00060B90" w:rsidRPr="00037062" w:rsidRDefault="00060B90" w:rsidP="00060B90">
      <w:pPr>
        <w:spacing w:before="120"/>
      </w:pPr>
      <w:r w:rsidRPr="00037062">
        <w:t xml:space="preserve">Some administrations contended that the spectrum needs of next-generation HAPS cannot be accommodated within these identifications due to either geographical restrictions or technical limitations which impairs their operation. ITU-R Working Party 5C developed a Preliminary New Draft Recommendation (PDNR) assessing spectrum needs for broadband HAPS at an approximate 4 GHz aggregate capacity. WP 5C also </w:t>
      </w:r>
      <w:r w:rsidRPr="00037062">
        <w:rPr>
          <w:color w:val="000000"/>
          <w:shd w:val="clear" w:color="auto" w:fill="FFFFFF"/>
          <w:lang w:eastAsia="pt-BR"/>
        </w:rPr>
        <w:t>conducted compatibility studies to assess coexistence between HAPS and incumbent and proposed systems and services (including WRC-19 Agenda Items 1.6 and 1.13). The sharing and compatibility studies have been developed on a band-by-band basis. In general, these studies consider the impact of HAPS uplink (ground-to-HAPS) and/or downlink (HAPS-to-ground) transmissions. In most cases, the studies identify specific methods to ensure the protection of each service. The studies are based on assumptions related to the types of deployment scenarios and technical characteristics of HAPS systems which are described in the draft of a new recommendation on HAPS characteristics as well as the specific text within each sharing study.</w:t>
      </w:r>
    </w:p>
    <w:p w:rsidR="00060B90" w:rsidRPr="00037062" w:rsidRDefault="00060B90" w:rsidP="00060B90">
      <w:r w:rsidRPr="00037062">
        <w:t> </w:t>
      </w:r>
    </w:p>
    <w:p w:rsidR="00060B90" w:rsidRPr="00037062" w:rsidRDefault="00060B90" w:rsidP="00060B90">
      <w:r w:rsidRPr="00037062">
        <w:t>The draft CPM text includes three Methods to address Agenda Item 1.14:</w:t>
      </w:r>
    </w:p>
    <w:p w:rsidR="00060B90" w:rsidRPr="00037062" w:rsidRDefault="00060B90" w:rsidP="00060B90">
      <w:pPr>
        <w:ind w:left="720"/>
      </w:pPr>
      <w:r w:rsidRPr="00037062">
        <w:rPr>
          <w:b/>
          <w:bCs/>
        </w:rPr>
        <w:t>Method A</w:t>
      </w:r>
      <w:r w:rsidRPr="00037062">
        <w:t xml:space="preserve"> – No change. The existing provisions in the Radio Regulation remain unchanged in the corresponding frequency band. </w:t>
      </w:r>
    </w:p>
    <w:p w:rsidR="00060B90" w:rsidRPr="00037062" w:rsidRDefault="00060B90" w:rsidP="00060B90">
      <w:pPr>
        <w:ind w:left="720"/>
      </w:pPr>
      <w:r w:rsidRPr="00037062">
        <w:rPr>
          <w:b/>
          <w:bCs/>
        </w:rPr>
        <w:t>Method B</w:t>
      </w:r>
      <w:r w:rsidRPr="00037062">
        <w:t xml:space="preserve"> – Designation of bands, in accordance with Resolution </w:t>
      </w:r>
      <w:r w:rsidRPr="00037062">
        <w:rPr>
          <w:b/>
          <w:bCs/>
          <w:lang w:val="en-GB"/>
        </w:rPr>
        <w:t>160 (WRC-15)</w:t>
      </w:r>
      <w:r w:rsidRPr="00037062">
        <w:t xml:space="preserve"> with options. This may include, e.g. global or regional designation for HAPS, limitations regarding link directions, and inclusion of the technical conditions of operation of HAPS systems for the protection of other services. This could be achieved by new or revised footnotes to the Table of Frequency Allocations, and new or revised associated WRC Resolutions.</w:t>
      </w:r>
    </w:p>
    <w:p w:rsidR="00060B90" w:rsidRPr="00037062" w:rsidRDefault="00060B90" w:rsidP="00060B90">
      <w:pPr>
        <w:ind w:left="1440"/>
      </w:pPr>
      <w:r w:rsidRPr="00037062">
        <w:rPr>
          <w:b/>
          <w:bCs/>
        </w:rPr>
        <w:t>Method B1</w:t>
      </w:r>
      <w:r w:rsidRPr="00037062">
        <w:t xml:space="preserve"> –    Revision of the regulatory provisions for HAPS in the fixed service (FS) with a primary status in bands already designated for HAPS.  </w:t>
      </w:r>
    </w:p>
    <w:p w:rsidR="00060B90" w:rsidRPr="00037062" w:rsidRDefault="00060B90" w:rsidP="00060B90">
      <w:pPr>
        <w:ind w:left="1440"/>
      </w:pPr>
      <w:r w:rsidRPr="00037062">
        <w:rPr>
          <w:b/>
          <w:bCs/>
        </w:rPr>
        <w:t>Method B2</w:t>
      </w:r>
      <w:r w:rsidRPr="00037062">
        <w:t xml:space="preserve"> –    Add new designation(s) for HAPS in bands already allocated to the FS with a primary status.           </w:t>
      </w:r>
    </w:p>
    <w:p w:rsidR="00060B90" w:rsidRPr="00037062" w:rsidRDefault="00060B90" w:rsidP="00060B90">
      <w:pPr>
        <w:ind w:left="1440"/>
      </w:pPr>
      <w:r w:rsidRPr="00037062">
        <w:rPr>
          <w:b/>
          <w:bCs/>
        </w:rPr>
        <w:t>Method B3</w:t>
      </w:r>
      <w:r w:rsidRPr="00037062">
        <w:t xml:space="preserve"> –    Add a primary allocation to the FS and a new designation for HAPS in the band 24.25-25.25 GHz (Region 2) not already allocated to the FS.</w:t>
      </w:r>
    </w:p>
    <w:p w:rsidR="00060B90" w:rsidRPr="00037062" w:rsidRDefault="00060B90" w:rsidP="00060B90">
      <w:pPr>
        <w:ind w:left="720"/>
      </w:pPr>
      <w:r w:rsidRPr="00037062">
        <w:rPr>
          <w:b/>
          <w:bCs/>
        </w:rPr>
        <w:t>Method C</w:t>
      </w:r>
      <w:r w:rsidRPr="00037062">
        <w:t xml:space="preserve"> – Suppress the existing HAPS designation, pursuant to resolves 3 of Resolution </w:t>
      </w:r>
      <w:r w:rsidRPr="00037062">
        <w:rPr>
          <w:lang w:val="en-GB"/>
        </w:rPr>
        <w:t xml:space="preserve">160 </w:t>
      </w:r>
      <w:r w:rsidRPr="00037062">
        <w:rPr>
          <w:b/>
          <w:bCs/>
          <w:lang w:val="en-GB"/>
        </w:rPr>
        <w:t>(WRC-15)</w:t>
      </w:r>
      <w:r w:rsidRPr="00037062">
        <w:t>.</w:t>
      </w:r>
    </w:p>
    <w:p w:rsidR="00060B90" w:rsidRPr="00037062" w:rsidRDefault="00060B90" w:rsidP="00060B90">
      <w:pPr>
        <w:rPr>
          <w:b/>
        </w:rPr>
      </w:pPr>
      <w:r w:rsidRPr="00037062">
        <w:rPr>
          <w:b/>
        </w:rPr>
        <w:t>Proposal:</w:t>
      </w:r>
    </w:p>
    <w:p w:rsidR="00060B90" w:rsidRPr="00037062" w:rsidRDefault="00060B90" w:rsidP="00060B90">
      <w:r w:rsidRPr="00037062">
        <w:t xml:space="preserve">Based on the results of studies, </w:t>
      </w:r>
      <w:r w:rsidRPr="00037062">
        <w:rPr>
          <w:b/>
          <w:u w:val="single"/>
        </w:rPr>
        <w:t>NOC</w:t>
      </w:r>
      <w:r w:rsidRPr="00037062">
        <w:t xml:space="preserve"> is proposed for the 21.4-22 GHz, 24.25-24.75 GHz, and 25.5-27 GHz frequency ranges.</w:t>
      </w:r>
    </w:p>
    <w:p w:rsidR="00060B90" w:rsidRPr="00037062" w:rsidRDefault="00060B90" w:rsidP="00060B90"/>
    <w:p w:rsidR="00060B90" w:rsidRDefault="00060B90" w:rsidP="00060B90">
      <w:pPr>
        <w:rPr>
          <w:lang w:val="fr-CH"/>
        </w:rPr>
      </w:pPr>
      <w:r>
        <w:rPr>
          <w:lang w:val="fr-CH"/>
        </w:rPr>
        <w:br w:type="page"/>
      </w:r>
    </w:p>
    <w:p w:rsidR="00060B90" w:rsidRDefault="00060B90" w:rsidP="00060B90">
      <w:pPr>
        <w:pStyle w:val="ArtNo"/>
        <w:spacing w:before="0"/>
        <w:rPr>
          <w:lang w:val="en-AU"/>
        </w:rPr>
      </w:pPr>
      <w:r w:rsidRPr="006D07BF">
        <w:t>ARTICLE</w:t>
      </w:r>
      <w:r>
        <w:rPr>
          <w:lang w:val="en-AU"/>
        </w:rPr>
        <w:t xml:space="preserve"> </w:t>
      </w:r>
      <w:r w:rsidRPr="00060B90">
        <w:rPr>
          <w:rStyle w:val="href"/>
          <w:color w:val="000000"/>
          <w:lang w:val="en-AU"/>
        </w:rPr>
        <w:t>5</w:t>
      </w:r>
    </w:p>
    <w:p w:rsidR="00060B90" w:rsidRDefault="00060B90" w:rsidP="00060B90">
      <w:pPr>
        <w:pStyle w:val="Arttitle"/>
        <w:rPr>
          <w:lang w:val="en-US"/>
        </w:rPr>
      </w:pPr>
      <w:r w:rsidRPr="006D07BF">
        <w:t>Frequency</w:t>
      </w:r>
      <w:r>
        <w:t xml:space="preserve"> allocations</w:t>
      </w:r>
    </w:p>
    <w:p w:rsidR="00060B90" w:rsidRPr="00B25B23" w:rsidRDefault="00060B90" w:rsidP="00060B90">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060B90" w:rsidRDefault="00060B90" w:rsidP="00060B90">
      <w:pPr>
        <w:pStyle w:val="Proposal"/>
      </w:pPr>
      <w:r>
        <w:rPr>
          <w:u w:val="single"/>
        </w:rPr>
        <w:t>NOC</w:t>
      </w:r>
      <w:r>
        <w:tab/>
        <w:t>USA/4809A14/1</w:t>
      </w:r>
    </w:p>
    <w:p w:rsidR="00060B90" w:rsidRDefault="00060B90" w:rsidP="00060B90">
      <w:pPr>
        <w:pStyle w:val="Tabletitle"/>
      </w:pPr>
      <w:r w:rsidRPr="00A45B2F">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17"/>
        <w:gridCol w:w="3067"/>
        <w:gridCol w:w="35"/>
        <w:gridCol w:w="3102"/>
      </w:tblGrid>
      <w:tr w:rsidR="00060B90" w:rsidRPr="00060B90" w:rsidTr="00060B90">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Allocation to services</w:t>
            </w:r>
          </w:p>
        </w:tc>
      </w:tr>
      <w:tr w:rsidR="00060B90" w:rsidRPr="00060B90" w:rsidTr="00060B90">
        <w:trPr>
          <w:cantSplit/>
          <w:jc w:val="center"/>
        </w:trPr>
        <w:tc>
          <w:tcPr>
            <w:tcW w:w="3083" w:type="dxa"/>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head"/>
            </w:pPr>
            <w:r w:rsidRPr="00060B90">
              <w:t>Region 1</w:t>
            </w:r>
          </w:p>
        </w:tc>
        <w:tc>
          <w:tcPr>
            <w:tcW w:w="3084" w:type="dxa"/>
            <w:gridSpan w:val="2"/>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head"/>
            </w:pPr>
            <w:r w:rsidRPr="00060B90">
              <w:t>Region 2</w:t>
            </w:r>
          </w:p>
        </w:tc>
        <w:tc>
          <w:tcPr>
            <w:tcW w:w="3137" w:type="dxa"/>
            <w:gridSpan w:val="2"/>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head"/>
            </w:pPr>
            <w:r w:rsidRPr="00060B90">
              <w:t>Region 3</w:t>
            </w:r>
          </w:p>
        </w:tc>
      </w:tr>
      <w:tr w:rsidR="00060B90" w:rsidRPr="00060B90" w:rsidTr="00060B90">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Tablefreq"/>
                <w:color w:val="auto"/>
              </w:rPr>
              <w:t>18.4-18.6</w:t>
            </w:r>
            <w:r w:rsidRPr="00060B90">
              <w:rPr>
                <w:lang w:val="en-AU"/>
              </w:rPr>
              <w:tab/>
              <w:t>FIXED</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 xml:space="preserve">FIXED-SATELLITE (space-to-Earth)  </w:t>
            </w:r>
            <w:r w:rsidRPr="00060B90">
              <w:rPr>
                <w:rStyle w:val="Artref"/>
                <w:lang w:val="en-AU"/>
              </w:rPr>
              <w:t>5.484A</w:t>
            </w:r>
            <w:r w:rsidRPr="00060B90">
              <w:t xml:space="preserve">  </w:t>
            </w:r>
            <w:r w:rsidRPr="00060B90">
              <w:rPr>
                <w:rStyle w:val="Artref"/>
              </w:rPr>
              <w:t>5.516B</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3083" w:type="dxa"/>
            <w:tcBorders>
              <w:top w:val="single" w:sz="6"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18.6-18.8</w:t>
            </w:r>
          </w:p>
          <w:p w:rsidR="00060B90" w:rsidRPr="00060B90" w:rsidRDefault="00060B90" w:rsidP="00060B90">
            <w:pPr>
              <w:pStyle w:val="TableTextS5"/>
              <w:spacing w:before="30" w:after="30"/>
              <w:rPr>
                <w:lang w:val="en-US"/>
              </w:rPr>
            </w:pPr>
            <w:r w:rsidRPr="00060B90">
              <w:rPr>
                <w:lang w:val="en-US"/>
              </w:rPr>
              <w:t>EARTH EXPLORATION-SATELLITE (passive)</w:t>
            </w:r>
          </w:p>
          <w:p w:rsidR="00060B90" w:rsidRPr="00060B90" w:rsidRDefault="00060B90" w:rsidP="00060B90">
            <w:pPr>
              <w:pStyle w:val="TableTextS5"/>
              <w:spacing w:before="30" w:after="30"/>
              <w:rPr>
                <w:lang w:val="en-US"/>
              </w:rPr>
            </w:pPr>
            <w:r w:rsidRPr="00060B90">
              <w:rPr>
                <w:lang w:val="en-US"/>
              </w:rPr>
              <w:t>FIXED</w:t>
            </w:r>
          </w:p>
          <w:p w:rsidR="00060B90" w:rsidRPr="00060B90" w:rsidRDefault="00060B90" w:rsidP="00060B90">
            <w:pPr>
              <w:pStyle w:val="TableTextS5"/>
              <w:spacing w:before="30" w:after="30"/>
              <w:rPr>
                <w:lang w:val="en-US"/>
              </w:rPr>
            </w:pPr>
            <w:r w:rsidRPr="00060B90">
              <w:rPr>
                <w:lang w:val="en-US"/>
              </w:rPr>
              <w:t>FIXED-SATELLITE</w:t>
            </w:r>
            <w:r w:rsidRPr="00060B90">
              <w:rPr>
                <w:lang w:val="en-US"/>
              </w:rPr>
              <w:br/>
              <w:t xml:space="preserve">(space-to-Earth)  </w:t>
            </w:r>
            <w:r w:rsidRPr="00060B90">
              <w:rPr>
                <w:rStyle w:val="Artref"/>
                <w:lang w:val="en-US"/>
              </w:rPr>
              <w:t>5.522B</w:t>
            </w:r>
          </w:p>
          <w:p w:rsidR="00060B90" w:rsidRPr="00060B90" w:rsidRDefault="00060B90" w:rsidP="00060B90">
            <w:pPr>
              <w:pStyle w:val="TableTextS5"/>
              <w:spacing w:before="30" w:after="30"/>
            </w:pPr>
            <w:r w:rsidRPr="00060B90">
              <w:t>MOBILE except aeronautical</w:t>
            </w:r>
            <w:r w:rsidRPr="00060B90">
              <w:br/>
              <w:t>mobile</w:t>
            </w:r>
          </w:p>
          <w:p w:rsidR="00060B90" w:rsidRPr="00060B90" w:rsidRDefault="00060B90" w:rsidP="00060B90">
            <w:pPr>
              <w:pStyle w:val="TableTextS5"/>
              <w:spacing w:before="30" w:after="30"/>
              <w:rPr>
                <w:lang w:val="en-AU"/>
              </w:rPr>
            </w:pPr>
            <w:r w:rsidRPr="00060B90">
              <w:rPr>
                <w:lang w:val="en-US"/>
              </w:rPr>
              <w:t>Space research (passive)</w:t>
            </w:r>
          </w:p>
        </w:tc>
        <w:tc>
          <w:tcPr>
            <w:tcW w:w="3084" w:type="dxa"/>
            <w:gridSpan w:val="2"/>
            <w:tcBorders>
              <w:top w:val="single" w:sz="6"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18.6-18.8</w:t>
            </w:r>
          </w:p>
          <w:p w:rsidR="00060B90" w:rsidRPr="00060B90" w:rsidRDefault="00060B90" w:rsidP="00060B90">
            <w:pPr>
              <w:pStyle w:val="TableTextS5"/>
              <w:spacing w:before="30" w:after="30"/>
              <w:rPr>
                <w:lang w:val="en-US"/>
              </w:rPr>
            </w:pPr>
            <w:r w:rsidRPr="00060B90">
              <w:rPr>
                <w:lang w:val="en-US"/>
              </w:rPr>
              <w:t>EARTH EXPLORATION-</w:t>
            </w:r>
            <w:r w:rsidRPr="00060B90">
              <w:rPr>
                <w:lang w:val="en-US"/>
              </w:rPr>
              <w:br/>
              <w:t>SATELLITE (passive)</w:t>
            </w:r>
          </w:p>
          <w:p w:rsidR="00060B90" w:rsidRPr="00060B90" w:rsidRDefault="00060B90" w:rsidP="00060B90">
            <w:pPr>
              <w:pStyle w:val="TableTextS5"/>
              <w:spacing w:before="30" w:after="30"/>
              <w:rPr>
                <w:lang w:val="en-US"/>
              </w:rPr>
            </w:pPr>
            <w:r w:rsidRPr="00060B90">
              <w:rPr>
                <w:lang w:val="en-US"/>
              </w:rPr>
              <w:t>FIXED</w:t>
            </w:r>
          </w:p>
          <w:p w:rsidR="00060B90" w:rsidRPr="00060B90" w:rsidRDefault="00060B90" w:rsidP="00060B90">
            <w:pPr>
              <w:pStyle w:val="TableTextS5"/>
              <w:spacing w:before="30" w:after="30"/>
              <w:rPr>
                <w:lang w:val="en-US"/>
              </w:rPr>
            </w:pPr>
            <w:r w:rsidRPr="00060B90">
              <w:rPr>
                <w:lang w:val="en-US"/>
              </w:rPr>
              <w:t>FIXED-SATELLITE</w:t>
            </w:r>
            <w:r w:rsidRPr="00060B90">
              <w:rPr>
                <w:lang w:val="en-US"/>
              </w:rPr>
              <w:br/>
              <w:t xml:space="preserve">(space-to-Earth)  </w:t>
            </w:r>
            <w:r w:rsidRPr="00060B90">
              <w:rPr>
                <w:rStyle w:val="Artref"/>
              </w:rPr>
              <w:t>5.516B</w:t>
            </w:r>
            <w:r w:rsidRPr="00060B90">
              <w:rPr>
                <w:lang w:val="en-US"/>
              </w:rPr>
              <w:t xml:space="preserve">  </w:t>
            </w:r>
            <w:r w:rsidRPr="00060B90">
              <w:rPr>
                <w:rStyle w:val="Artref"/>
                <w:lang w:val="en-US"/>
              </w:rPr>
              <w:t>5.522B</w:t>
            </w:r>
          </w:p>
          <w:p w:rsidR="00060B90" w:rsidRPr="00060B90" w:rsidRDefault="00060B90" w:rsidP="00060B90">
            <w:pPr>
              <w:pStyle w:val="TableTextS5"/>
              <w:spacing w:before="30" w:after="30"/>
            </w:pPr>
            <w:r w:rsidRPr="00060B90">
              <w:t>MOBILE except aeronautical mobile</w:t>
            </w:r>
          </w:p>
          <w:p w:rsidR="00060B90" w:rsidRPr="00060B90" w:rsidRDefault="00060B90" w:rsidP="00060B90">
            <w:pPr>
              <w:pStyle w:val="TableTextS5"/>
              <w:spacing w:before="30" w:after="30"/>
              <w:rPr>
                <w:lang w:val="en-AU"/>
              </w:rPr>
            </w:pPr>
            <w:r w:rsidRPr="00060B90">
              <w:rPr>
                <w:lang w:val="en-US"/>
              </w:rPr>
              <w:t>SPACE RESEARCH (passive)</w:t>
            </w:r>
          </w:p>
        </w:tc>
        <w:tc>
          <w:tcPr>
            <w:tcW w:w="3137" w:type="dxa"/>
            <w:gridSpan w:val="2"/>
            <w:tcBorders>
              <w:top w:val="single" w:sz="6"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18.6-18.8</w:t>
            </w:r>
          </w:p>
          <w:p w:rsidR="00060B90" w:rsidRPr="00060B90" w:rsidRDefault="00060B90" w:rsidP="00060B90">
            <w:pPr>
              <w:pStyle w:val="TableTextS5"/>
              <w:spacing w:before="30" w:after="30"/>
              <w:rPr>
                <w:lang w:val="en-US"/>
              </w:rPr>
            </w:pPr>
            <w:r w:rsidRPr="00060B90">
              <w:rPr>
                <w:lang w:val="en-US"/>
              </w:rPr>
              <w:t>EARTH EXPLORATION-SATELLITE (passive)</w:t>
            </w:r>
          </w:p>
          <w:p w:rsidR="00060B90" w:rsidRPr="00060B90" w:rsidRDefault="00060B90" w:rsidP="00060B90">
            <w:pPr>
              <w:pStyle w:val="TableTextS5"/>
              <w:spacing w:before="30" w:after="30"/>
              <w:rPr>
                <w:lang w:val="en-US"/>
              </w:rPr>
            </w:pPr>
            <w:r w:rsidRPr="00060B90">
              <w:rPr>
                <w:lang w:val="en-US"/>
              </w:rPr>
              <w:t>FIXED</w:t>
            </w:r>
          </w:p>
          <w:p w:rsidR="00060B90" w:rsidRPr="00060B90" w:rsidRDefault="00060B90" w:rsidP="00060B90">
            <w:pPr>
              <w:pStyle w:val="TableTextS5"/>
              <w:spacing w:before="30" w:after="30"/>
              <w:rPr>
                <w:lang w:val="en-US"/>
              </w:rPr>
            </w:pPr>
            <w:r w:rsidRPr="00060B90">
              <w:rPr>
                <w:lang w:val="en-US"/>
              </w:rPr>
              <w:t>FIXED-SATELLITE</w:t>
            </w:r>
            <w:r w:rsidRPr="00060B90">
              <w:rPr>
                <w:lang w:val="en-US"/>
              </w:rPr>
              <w:br/>
              <w:t xml:space="preserve">(space-to-Earth)  </w:t>
            </w:r>
            <w:r w:rsidRPr="00060B90">
              <w:rPr>
                <w:rStyle w:val="Artref"/>
                <w:lang w:val="en-US"/>
              </w:rPr>
              <w:t>5.522B</w:t>
            </w:r>
          </w:p>
          <w:p w:rsidR="00060B90" w:rsidRPr="00060B90" w:rsidRDefault="00060B90" w:rsidP="00060B90">
            <w:pPr>
              <w:pStyle w:val="TableTextS5"/>
              <w:spacing w:before="30" w:after="30"/>
            </w:pPr>
            <w:r w:rsidRPr="00060B90">
              <w:t>MOBILE except aeronautical</w:t>
            </w:r>
            <w:r w:rsidRPr="00060B90">
              <w:br/>
              <w:t>mobile</w:t>
            </w:r>
          </w:p>
          <w:p w:rsidR="00060B90" w:rsidRPr="00060B90" w:rsidRDefault="00060B90" w:rsidP="00060B90">
            <w:pPr>
              <w:pStyle w:val="TableTextS5"/>
              <w:spacing w:before="30" w:after="30"/>
              <w:rPr>
                <w:lang w:val="en-AU"/>
              </w:rPr>
            </w:pPr>
            <w:r w:rsidRPr="00060B90">
              <w:rPr>
                <w:lang w:val="en-US"/>
              </w:rPr>
              <w:t>Space research (passive)</w:t>
            </w:r>
          </w:p>
        </w:tc>
      </w:tr>
      <w:tr w:rsidR="00060B90" w:rsidRPr="00060B90" w:rsidTr="00060B90">
        <w:trPr>
          <w:cantSplit/>
          <w:jc w:val="center"/>
        </w:trPr>
        <w:tc>
          <w:tcPr>
            <w:tcW w:w="3083" w:type="dxa"/>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Artref"/>
                <w:lang w:val="en-US"/>
              </w:rPr>
              <w:t>5.522A  5.522C</w:t>
            </w:r>
          </w:p>
        </w:tc>
        <w:tc>
          <w:tcPr>
            <w:tcW w:w="3084"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Artref"/>
                <w:lang w:val="en-US"/>
              </w:rPr>
              <w:t>5.522A</w:t>
            </w:r>
          </w:p>
        </w:tc>
        <w:tc>
          <w:tcPr>
            <w:tcW w:w="3137"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Artref"/>
                <w:lang w:val="en-US"/>
              </w:rPr>
              <w:t>5.522A</w:t>
            </w:r>
          </w:p>
        </w:tc>
      </w:tr>
      <w:tr w:rsidR="00060B90" w:rsidRPr="00060B90" w:rsidTr="00060B90">
        <w:trPr>
          <w:cantSplit/>
          <w:jc w:val="center"/>
        </w:trPr>
        <w:tc>
          <w:tcPr>
            <w:tcW w:w="9304" w:type="dxa"/>
            <w:gridSpan w:val="5"/>
            <w:tcBorders>
              <w:top w:val="single" w:sz="6" w:space="0" w:color="auto"/>
              <w:left w:val="single" w:sz="6" w:space="0" w:color="auto"/>
              <w:bottom w:val="single" w:sz="4"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Tablefreq"/>
                <w:color w:val="auto"/>
              </w:rPr>
              <w:t>18.8-19.3</w:t>
            </w:r>
            <w:r w:rsidRPr="00060B90">
              <w:rPr>
                <w:lang w:val="en-AU"/>
              </w:rPr>
              <w:tab/>
              <w:t>FIXED</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 xml:space="preserve">FIXED-SATELLITE (space-to-Earth)  </w:t>
            </w:r>
            <w:r w:rsidRPr="00060B90">
              <w:rPr>
                <w:rStyle w:val="Artref"/>
              </w:rPr>
              <w:t>5.516B</w:t>
            </w:r>
            <w:r w:rsidRPr="00060B90">
              <w:t xml:space="preserve">  </w:t>
            </w:r>
            <w:r w:rsidRPr="00060B90">
              <w:rPr>
                <w:rStyle w:val="Artref"/>
                <w:lang w:val="en-AU"/>
              </w:rPr>
              <w:t>5.523A</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lang w:val="en-AU"/>
              </w:rPr>
            </w:pPr>
            <w:r w:rsidRPr="00060B90">
              <w:rPr>
                <w:rStyle w:val="Tablefreq"/>
                <w:color w:val="auto"/>
              </w:rPr>
              <w:t>19.3-19.7</w:t>
            </w:r>
            <w:r w:rsidRPr="00060B90">
              <w:rPr>
                <w:lang w:val="en-AU"/>
              </w:rPr>
              <w:tab/>
              <w:t>FIXED</w:t>
            </w:r>
          </w:p>
          <w:p w:rsidR="00060B90" w:rsidRPr="00060B90" w:rsidRDefault="00060B90" w:rsidP="00060B90">
            <w:pPr>
              <w:pStyle w:val="TableTextS5"/>
              <w:spacing w:before="30" w:after="30"/>
              <w:ind w:left="3266" w:hanging="3266"/>
              <w:rPr>
                <w:lang w:val="en-AU"/>
              </w:rPr>
            </w:pPr>
            <w:r w:rsidRPr="00060B90">
              <w:rPr>
                <w:lang w:val="en-AU"/>
              </w:rPr>
              <w:tab/>
            </w:r>
            <w:r w:rsidRPr="00060B90">
              <w:rPr>
                <w:lang w:val="en-AU"/>
              </w:rPr>
              <w:tab/>
            </w:r>
            <w:r w:rsidRPr="00060B90">
              <w:rPr>
                <w:lang w:val="en-AU"/>
              </w:rPr>
              <w:tab/>
            </w:r>
            <w:r w:rsidRPr="00060B90">
              <w:rPr>
                <w:lang w:val="en-AU"/>
              </w:rPr>
              <w:tab/>
              <w:t xml:space="preserve">FIXED-SATELLITE (space-to-Earth) (Earth-to-space)  </w:t>
            </w:r>
            <w:r w:rsidRPr="00060B90">
              <w:rPr>
                <w:rStyle w:val="Artref"/>
                <w:lang w:val="en-AU"/>
              </w:rPr>
              <w:t>5.523B</w:t>
            </w:r>
            <w:r w:rsidRPr="00060B90">
              <w:rPr>
                <w:rStyle w:val="Artref"/>
                <w:lang w:val="en-AU"/>
              </w:rPr>
              <w:br/>
              <w:t>5.523C</w:t>
            </w:r>
            <w:r w:rsidRPr="00060B90">
              <w:t xml:space="preserve">  </w:t>
            </w:r>
            <w:r w:rsidRPr="00060B90">
              <w:rPr>
                <w:rStyle w:val="Artref"/>
                <w:lang w:val="en-AU"/>
              </w:rPr>
              <w:t>5.523D</w:t>
            </w:r>
            <w:r w:rsidRPr="00060B90">
              <w:rPr>
                <w:lang w:val="en-AU"/>
              </w:rPr>
              <w:t xml:space="preserve">  </w:t>
            </w:r>
            <w:r w:rsidRPr="00060B90">
              <w:rPr>
                <w:rStyle w:val="Artref"/>
                <w:lang w:val="en-AU"/>
              </w:rPr>
              <w:t>5.523E</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3100" w:type="dxa"/>
            <w:gridSpan w:val="2"/>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19.7-20.1</w:t>
            </w:r>
          </w:p>
          <w:p w:rsidR="00060B90" w:rsidRPr="00060B90" w:rsidRDefault="00060B90" w:rsidP="00060B90">
            <w:pPr>
              <w:pStyle w:val="TableTextS5"/>
              <w:spacing w:before="30" w:after="30"/>
              <w:rPr>
                <w:rStyle w:val="Artref"/>
              </w:rPr>
            </w:pPr>
            <w:r w:rsidRPr="00060B90">
              <w:t>FIXED-SATELLITE</w:t>
            </w:r>
            <w:r w:rsidRPr="00060B90">
              <w:br/>
              <w:t xml:space="preserve">(space-to-Earth)  </w:t>
            </w:r>
            <w:r w:rsidRPr="00060B90">
              <w:rPr>
                <w:rStyle w:val="Artref"/>
              </w:rPr>
              <w:t>5.484A</w:t>
            </w:r>
            <w:r w:rsidRPr="00060B90">
              <w:t xml:space="preserve">  </w:t>
            </w:r>
            <w:r w:rsidRPr="00060B90">
              <w:rPr>
                <w:rStyle w:val="Artref"/>
              </w:rPr>
              <w:t>5.484B  5.516B  5.527A</w:t>
            </w:r>
          </w:p>
          <w:p w:rsidR="00060B90" w:rsidRPr="00060B90" w:rsidRDefault="00060B90" w:rsidP="00060B90">
            <w:pPr>
              <w:pStyle w:val="TableTextS5"/>
              <w:spacing w:before="30" w:after="30"/>
            </w:pPr>
            <w:r w:rsidRPr="00060B90">
              <w:t>Mobile-satellite (space-to-Earth)</w:t>
            </w:r>
          </w:p>
        </w:tc>
        <w:tc>
          <w:tcPr>
            <w:tcW w:w="3102" w:type="dxa"/>
            <w:gridSpan w:val="2"/>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19.7-20.1</w:t>
            </w:r>
          </w:p>
          <w:p w:rsidR="00060B90" w:rsidRPr="00060B90" w:rsidRDefault="00060B90" w:rsidP="00060B90">
            <w:pPr>
              <w:pStyle w:val="TableTextS5"/>
              <w:spacing w:before="30" w:after="30"/>
            </w:pPr>
            <w:r w:rsidRPr="00060B90">
              <w:t>FIXED-SATELLITE</w:t>
            </w:r>
            <w:r w:rsidRPr="00060B90">
              <w:br/>
              <w:t xml:space="preserve">(space-to-Earth)  </w:t>
            </w:r>
            <w:r w:rsidRPr="00060B90">
              <w:rPr>
                <w:rStyle w:val="Artref"/>
              </w:rPr>
              <w:t>5.484A  5.484B  5.516B  5.527A</w:t>
            </w:r>
          </w:p>
          <w:p w:rsidR="00060B90" w:rsidRPr="00060B90" w:rsidRDefault="00060B90" w:rsidP="00060B90">
            <w:pPr>
              <w:pStyle w:val="TableTextS5"/>
              <w:spacing w:before="30" w:after="30"/>
            </w:pPr>
            <w:r w:rsidRPr="00060B90">
              <w:t>MOBILE-SATELLITE</w:t>
            </w:r>
            <w:r w:rsidRPr="00060B90">
              <w:br/>
              <w:t>(space-to-Earth)</w:t>
            </w:r>
          </w:p>
        </w:tc>
        <w:tc>
          <w:tcPr>
            <w:tcW w:w="3102" w:type="dxa"/>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19.7-20.1</w:t>
            </w:r>
          </w:p>
          <w:p w:rsidR="00060B90" w:rsidRPr="00060B90" w:rsidRDefault="00060B90" w:rsidP="00060B90">
            <w:pPr>
              <w:pStyle w:val="TableTextS5"/>
              <w:spacing w:before="30" w:after="30"/>
            </w:pPr>
            <w:r w:rsidRPr="00060B90">
              <w:t>FIXED-SATELLITE</w:t>
            </w:r>
            <w:r w:rsidRPr="00060B90">
              <w:br/>
              <w:t xml:space="preserve">(space-to-Earth)  </w:t>
            </w:r>
            <w:r w:rsidRPr="00060B90">
              <w:rPr>
                <w:rStyle w:val="Artref"/>
              </w:rPr>
              <w:t>5.484A  5.484B  5.516B  5.527A</w:t>
            </w:r>
          </w:p>
          <w:p w:rsidR="00060B90" w:rsidRPr="00060B90" w:rsidRDefault="00060B90" w:rsidP="00060B90">
            <w:pPr>
              <w:pStyle w:val="TableTextS5"/>
              <w:spacing w:before="30" w:after="30"/>
            </w:pPr>
            <w:r w:rsidRPr="00060B90">
              <w:t>Mobile-satellite (space-to-Earth)</w:t>
            </w:r>
          </w:p>
        </w:tc>
      </w:tr>
      <w:tr w:rsidR="00060B90" w:rsidRPr="00060B90" w:rsidTr="00060B90">
        <w:trPr>
          <w:cantSplit/>
          <w:jc w:val="center"/>
        </w:trPr>
        <w:tc>
          <w:tcPr>
            <w:tcW w:w="3100"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br/>
            </w:r>
            <w:r w:rsidRPr="00060B90">
              <w:rPr>
                <w:rStyle w:val="Artref"/>
              </w:rPr>
              <w:t>5.524</w:t>
            </w:r>
          </w:p>
        </w:tc>
        <w:tc>
          <w:tcPr>
            <w:tcW w:w="3102"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rPr>
                <w:rStyle w:val="Artref"/>
              </w:rPr>
              <w:t>5.524</w:t>
            </w:r>
            <w:r w:rsidRPr="00060B90">
              <w:t xml:space="preserve">  </w:t>
            </w:r>
            <w:r w:rsidRPr="00060B90">
              <w:rPr>
                <w:rStyle w:val="Artref"/>
              </w:rPr>
              <w:t>5.525</w:t>
            </w:r>
            <w:r w:rsidRPr="00060B90">
              <w:t xml:space="preserve">  </w:t>
            </w:r>
            <w:r w:rsidRPr="00060B90">
              <w:rPr>
                <w:rStyle w:val="Artref"/>
              </w:rPr>
              <w:t>5.526</w:t>
            </w:r>
            <w:r w:rsidRPr="00060B90">
              <w:t xml:space="preserve">  </w:t>
            </w:r>
            <w:r w:rsidRPr="00060B90">
              <w:rPr>
                <w:rStyle w:val="Artref"/>
              </w:rPr>
              <w:t>5.527</w:t>
            </w:r>
            <w:r w:rsidRPr="00060B90">
              <w:t xml:space="preserve">  </w:t>
            </w:r>
            <w:r w:rsidRPr="00060B90">
              <w:rPr>
                <w:rStyle w:val="Artref"/>
              </w:rPr>
              <w:t>5.528</w:t>
            </w:r>
            <w:r w:rsidRPr="00060B90">
              <w:t xml:space="preserve">  </w:t>
            </w:r>
            <w:r w:rsidRPr="00060B90">
              <w:rPr>
                <w:rStyle w:val="Artref"/>
              </w:rPr>
              <w:t>5.529</w:t>
            </w:r>
          </w:p>
        </w:tc>
        <w:tc>
          <w:tcPr>
            <w:tcW w:w="3102" w:type="dxa"/>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br/>
            </w:r>
            <w:r w:rsidRPr="00060B90">
              <w:rPr>
                <w:rStyle w:val="Artref"/>
              </w:rPr>
              <w:t>5.524</w:t>
            </w:r>
          </w:p>
        </w:tc>
      </w:tr>
      <w:tr w:rsidR="00060B90" w:rsidRPr="00060B90" w:rsidTr="00060B90">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rPr>
                <w:rStyle w:val="Tablefreq"/>
                <w:color w:val="auto"/>
              </w:rPr>
              <w:t>20.1-20.2</w:t>
            </w:r>
            <w:r w:rsidRPr="00060B90">
              <w:rPr>
                <w:b/>
              </w:rPr>
              <w:tab/>
            </w:r>
            <w:r w:rsidRPr="00060B90">
              <w:t xml:space="preserve">FIXED-SATELLITE (space-to-Earth)  </w:t>
            </w:r>
            <w:r w:rsidRPr="00060B90">
              <w:rPr>
                <w:rStyle w:val="Artref"/>
              </w:rPr>
              <w:t>5.484A</w:t>
            </w:r>
            <w:r w:rsidRPr="00060B90">
              <w:t xml:space="preserve">  </w:t>
            </w:r>
            <w:r w:rsidRPr="00060B90">
              <w:rPr>
                <w:rStyle w:val="Artref"/>
              </w:rPr>
              <w:t>5.484B</w:t>
            </w:r>
            <w:r w:rsidRPr="00060B90">
              <w:t xml:space="preserve">  </w:t>
            </w:r>
            <w:r w:rsidRPr="00060B90">
              <w:rPr>
                <w:rStyle w:val="Artref"/>
              </w:rPr>
              <w:t xml:space="preserve">5.516B  5.527A  </w:t>
            </w:r>
          </w:p>
          <w:p w:rsidR="00060B90" w:rsidRPr="00060B90" w:rsidRDefault="00060B90" w:rsidP="00060B90">
            <w:pPr>
              <w:pStyle w:val="TableTextS5"/>
              <w:spacing w:before="30" w:after="30"/>
            </w:pPr>
            <w:r w:rsidRPr="00060B90">
              <w:tab/>
            </w:r>
            <w:r w:rsidRPr="00060B90">
              <w:tab/>
            </w:r>
            <w:r w:rsidRPr="00060B90">
              <w:tab/>
            </w:r>
            <w:r w:rsidRPr="00060B90">
              <w:tab/>
              <w:t>MOBILE-SATELLITE (space-to-Earth)</w:t>
            </w:r>
          </w:p>
          <w:p w:rsidR="00060B90" w:rsidRPr="00060B90" w:rsidRDefault="00060B90" w:rsidP="00060B90">
            <w:pPr>
              <w:pStyle w:val="TableTextS5"/>
              <w:spacing w:before="30" w:after="30"/>
            </w:pPr>
            <w:r w:rsidRPr="00060B90">
              <w:tab/>
            </w:r>
            <w:r w:rsidRPr="00060B90">
              <w:tab/>
            </w:r>
            <w:r w:rsidRPr="00060B90">
              <w:tab/>
            </w:r>
            <w:r w:rsidRPr="00060B90">
              <w:tab/>
            </w:r>
            <w:r w:rsidRPr="00060B90">
              <w:rPr>
                <w:rStyle w:val="Artref"/>
              </w:rPr>
              <w:t>5.524</w:t>
            </w:r>
            <w:r w:rsidRPr="00060B90">
              <w:t xml:space="preserve">  </w:t>
            </w:r>
            <w:r w:rsidRPr="00060B90">
              <w:rPr>
                <w:rStyle w:val="Artref"/>
              </w:rPr>
              <w:t>5.525</w:t>
            </w:r>
            <w:r w:rsidRPr="00060B90">
              <w:t xml:space="preserve">  </w:t>
            </w:r>
            <w:r w:rsidRPr="00060B90">
              <w:rPr>
                <w:rStyle w:val="Artref"/>
              </w:rPr>
              <w:t>5.526</w:t>
            </w:r>
            <w:r w:rsidRPr="00060B90">
              <w:t xml:space="preserve">  </w:t>
            </w:r>
            <w:r w:rsidRPr="00060B90">
              <w:rPr>
                <w:rStyle w:val="Artref"/>
              </w:rPr>
              <w:t>5.527</w:t>
            </w:r>
            <w:r w:rsidRPr="00060B90">
              <w:t xml:space="preserve">  </w:t>
            </w:r>
            <w:r w:rsidRPr="00060B90">
              <w:rPr>
                <w:rStyle w:val="Artref"/>
              </w:rPr>
              <w:t>5.528</w:t>
            </w:r>
          </w:p>
        </w:tc>
      </w:tr>
      <w:tr w:rsidR="00060B90" w:rsidRPr="00060B90" w:rsidTr="00060B90">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lang w:val="en-AU"/>
              </w:rPr>
            </w:pPr>
            <w:r w:rsidRPr="00060B90">
              <w:rPr>
                <w:rStyle w:val="Tablefreq"/>
                <w:color w:val="auto"/>
              </w:rPr>
              <w:t>20.2-21.2</w:t>
            </w:r>
            <w:r w:rsidRPr="00060B90">
              <w:rPr>
                <w:lang w:val="en-AU"/>
              </w:rPr>
              <w:tab/>
              <w:t>FIXED-SATELLITE (space-to-Earth)</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MOBILE-SATELLITE (space-to-Earth)</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Standard frequency and time signal-satellite (space-to-Earth)</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5.524</w:t>
            </w:r>
          </w:p>
        </w:tc>
      </w:tr>
      <w:tr w:rsidR="00060B90" w:rsidRPr="00060B90" w:rsidTr="00060B90">
        <w:trPr>
          <w:cantSplit/>
          <w:jc w:val="center"/>
        </w:trPr>
        <w:tc>
          <w:tcPr>
            <w:tcW w:w="9304" w:type="dxa"/>
            <w:gridSpan w:val="5"/>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Tablefreq"/>
                <w:color w:val="auto"/>
              </w:rPr>
              <w:t>21.2-21.4</w:t>
            </w:r>
            <w:r w:rsidRPr="00060B90">
              <w:rPr>
                <w:lang w:val="en-AU"/>
              </w:rPr>
              <w:tab/>
              <w:t>EARTH EXPLORATION-SATELLITE (passive)</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FIXED</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spacing w:before="30" w:after="30"/>
              <w:rPr>
                <w:b/>
                <w:lang w:val="en-AU"/>
              </w:rPr>
            </w:pPr>
            <w:r w:rsidRPr="00060B90">
              <w:rPr>
                <w:lang w:val="en-AU"/>
              </w:rPr>
              <w:tab/>
            </w:r>
            <w:r w:rsidRPr="00060B90">
              <w:rPr>
                <w:lang w:val="en-AU"/>
              </w:rPr>
              <w:tab/>
            </w:r>
            <w:r w:rsidRPr="00060B90">
              <w:rPr>
                <w:lang w:val="en-AU"/>
              </w:rPr>
              <w:tab/>
            </w:r>
            <w:r w:rsidRPr="00060B90">
              <w:rPr>
                <w:lang w:val="en-AU"/>
              </w:rPr>
              <w:tab/>
              <w:t>SPACE RESEARCH (passive)</w:t>
            </w:r>
          </w:p>
        </w:tc>
      </w:tr>
      <w:tr w:rsidR="00060B90" w:rsidRPr="00060B90" w:rsidTr="00060B90">
        <w:trPr>
          <w:cantSplit/>
          <w:jc w:val="center"/>
        </w:trPr>
        <w:tc>
          <w:tcPr>
            <w:tcW w:w="3100" w:type="dxa"/>
            <w:gridSpan w:val="2"/>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21.4-22</w:t>
            </w:r>
          </w:p>
          <w:p w:rsidR="00060B90" w:rsidRPr="00060B90" w:rsidRDefault="00060B90" w:rsidP="00060B90">
            <w:pPr>
              <w:pStyle w:val="TableTextS5"/>
              <w:spacing w:before="30" w:after="30"/>
            </w:pPr>
            <w:r w:rsidRPr="00060B90">
              <w:t>FIXED</w:t>
            </w:r>
          </w:p>
          <w:p w:rsidR="00060B90" w:rsidRPr="00060B90" w:rsidRDefault="00060B90" w:rsidP="00060B90">
            <w:pPr>
              <w:pStyle w:val="TableTextS5"/>
              <w:spacing w:before="30" w:after="30"/>
            </w:pPr>
            <w:r w:rsidRPr="00060B90">
              <w:t>MOBILE</w:t>
            </w:r>
          </w:p>
          <w:p w:rsidR="00060B90" w:rsidRPr="00060B90" w:rsidRDefault="00060B90" w:rsidP="00060B90">
            <w:pPr>
              <w:pStyle w:val="TableTextS5"/>
              <w:spacing w:before="30" w:after="30"/>
              <w:rPr>
                <w:rStyle w:val="Artref"/>
              </w:rPr>
            </w:pPr>
            <w:r w:rsidRPr="00060B90">
              <w:t xml:space="preserve">BROADCASTING-SATELLITE  </w:t>
            </w:r>
            <w:r w:rsidRPr="00060B90">
              <w:rPr>
                <w:rStyle w:val="Artref"/>
              </w:rPr>
              <w:t>5.208B</w:t>
            </w:r>
          </w:p>
          <w:p w:rsidR="00060B90" w:rsidRPr="00060B90" w:rsidRDefault="00060B90" w:rsidP="00060B90">
            <w:pPr>
              <w:pStyle w:val="TableTextS5"/>
              <w:spacing w:before="30" w:after="30"/>
            </w:pPr>
            <w:r w:rsidRPr="00060B90">
              <w:rPr>
                <w:rStyle w:val="Artref"/>
              </w:rPr>
              <w:t>5.530A  5.530B  5.530D</w:t>
            </w:r>
          </w:p>
        </w:tc>
        <w:tc>
          <w:tcPr>
            <w:tcW w:w="3102" w:type="dxa"/>
            <w:gridSpan w:val="2"/>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21.4-22</w:t>
            </w:r>
          </w:p>
          <w:p w:rsidR="00060B90" w:rsidRPr="00060B90" w:rsidRDefault="00060B90" w:rsidP="00060B90">
            <w:pPr>
              <w:pStyle w:val="TableTextS5"/>
              <w:spacing w:before="30" w:after="30"/>
            </w:pPr>
            <w:r w:rsidRPr="00060B90">
              <w:t>FIXED</w:t>
            </w:r>
          </w:p>
          <w:p w:rsidR="00060B90" w:rsidRPr="00060B90" w:rsidRDefault="00060B90" w:rsidP="00060B90">
            <w:pPr>
              <w:pStyle w:val="TableTextS5"/>
              <w:spacing w:before="30" w:after="30"/>
            </w:pPr>
            <w:r w:rsidRPr="00060B90">
              <w:t>MOBILE</w:t>
            </w:r>
          </w:p>
          <w:p w:rsidR="00060B90" w:rsidRPr="00060B90" w:rsidRDefault="00060B90" w:rsidP="00060B90">
            <w:pPr>
              <w:pStyle w:val="TableTextS5"/>
              <w:spacing w:before="30" w:after="30"/>
            </w:pPr>
          </w:p>
          <w:p w:rsidR="00060B90" w:rsidRPr="00060B90" w:rsidRDefault="00060B90" w:rsidP="00060B90">
            <w:pPr>
              <w:pStyle w:val="TableTextS5"/>
              <w:spacing w:before="30" w:after="30"/>
              <w:rPr>
                <w:rStyle w:val="Artref"/>
              </w:rPr>
            </w:pPr>
            <w:r w:rsidRPr="00060B90">
              <w:br/>
            </w:r>
            <w:r w:rsidRPr="00060B90">
              <w:rPr>
                <w:rStyle w:val="Artref"/>
              </w:rPr>
              <w:t>5.530A</w:t>
            </w:r>
          </w:p>
        </w:tc>
        <w:tc>
          <w:tcPr>
            <w:tcW w:w="3102" w:type="dxa"/>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21.4-22</w:t>
            </w:r>
          </w:p>
          <w:p w:rsidR="00060B90" w:rsidRPr="00060B90" w:rsidRDefault="00060B90" w:rsidP="00060B90">
            <w:pPr>
              <w:pStyle w:val="TableTextS5"/>
              <w:spacing w:before="30" w:after="30"/>
            </w:pPr>
            <w:r w:rsidRPr="00060B90">
              <w:t>FIXED</w:t>
            </w:r>
          </w:p>
          <w:p w:rsidR="00060B90" w:rsidRPr="00060B90" w:rsidRDefault="00060B90" w:rsidP="00060B90">
            <w:pPr>
              <w:pStyle w:val="TableTextS5"/>
              <w:spacing w:before="30" w:after="30"/>
            </w:pPr>
            <w:r w:rsidRPr="00060B90">
              <w:t>MOBILE</w:t>
            </w:r>
          </w:p>
          <w:p w:rsidR="00060B90" w:rsidRPr="00060B90" w:rsidRDefault="00060B90" w:rsidP="00060B90">
            <w:pPr>
              <w:pStyle w:val="TableTextS5"/>
              <w:spacing w:before="30" w:after="30"/>
            </w:pPr>
            <w:r w:rsidRPr="00060B90">
              <w:t xml:space="preserve">BROADCASTING-SATELLITE  </w:t>
            </w:r>
            <w:r w:rsidRPr="00060B90">
              <w:rPr>
                <w:rStyle w:val="Artref"/>
              </w:rPr>
              <w:t>5.208B</w:t>
            </w:r>
          </w:p>
          <w:p w:rsidR="00060B90" w:rsidRPr="00060B90" w:rsidRDefault="00060B90" w:rsidP="00060B90">
            <w:pPr>
              <w:pStyle w:val="TableTextS5"/>
              <w:spacing w:before="30" w:after="30"/>
              <w:rPr>
                <w:noProof/>
              </w:rPr>
            </w:pPr>
            <w:r w:rsidRPr="00060B90">
              <w:rPr>
                <w:rStyle w:val="Artref"/>
              </w:rPr>
              <w:t>5.530A  5.530B  5.530D  5.531</w:t>
            </w:r>
          </w:p>
        </w:tc>
      </w:tr>
    </w:tbl>
    <w:p w:rsidR="00060B90" w:rsidRDefault="00060B90" w:rsidP="00060B90">
      <w:pPr>
        <w:pStyle w:val="Reasons"/>
      </w:pPr>
      <w:r>
        <w:rPr>
          <w:b/>
        </w:rPr>
        <w:t>Reasons:</w:t>
      </w:r>
      <w:r>
        <w:t xml:space="preserve">  ITU-R studies have shown that the protection criteria for the mobile service will be exceeded.  Therefore a designation for HAPS cannot be made in the 21.4-22 GHz band. </w:t>
      </w:r>
    </w:p>
    <w:p w:rsidR="00060B90" w:rsidRDefault="00060B90" w:rsidP="00060B90">
      <w:pPr>
        <w:pStyle w:val="Reasons"/>
      </w:pPr>
    </w:p>
    <w:p w:rsidR="00060B90" w:rsidRDefault="00060B90" w:rsidP="00060B90">
      <w:pPr>
        <w:pStyle w:val="Proposal"/>
      </w:pPr>
      <w:r>
        <w:rPr>
          <w:u w:val="single"/>
        </w:rPr>
        <w:t>NOC</w:t>
      </w:r>
      <w:r>
        <w:tab/>
        <w:t>USA/4809A14/2</w:t>
      </w:r>
    </w:p>
    <w:p w:rsidR="00060B90" w:rsidRDefault="00060B90" w:rsidP="00060B90">
      <w:pPr>
        <w:pStyle w:val="Tabletitle"/>
      </w:pPr>
      <w:r w:rsidRPr="00A45B2F">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Allocation to services</w:t>
            </w:r>
          </w:p>
        </w:tc>
      </w:tr>
      <w:tr w:rsidR="00060B90" w:rsidRPr="00060B90"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060B90" w:rsidRPr="00060B90" w:rsidRDefault="00060B90" w:rsidP="00060B90">
            <w:pPr>
              <w:pStyle w:val="Tablehead"/>
            </w:pPr>
            <w:r w:rsidRPr="00060B90">
              <w:t>Region 1</w:t>
            </w:r>
          </w:p>
        </w:tc>
        <w:tc>
          <w:tcPr>
            <w:tcW w:w="3100" w:type="dxa"/>
            <w:tcBorders>
              <w:top w:val="single" w:sz="4" w:space="0" w:color="auto"/>
              <w:left w:val="single" w:sz="6" w:space="0" w:color="auto"/>
              <w:bottom w:val="single" w:sz="4" w:space="0" w:color="auto"/>
              <w:right w:val="single" w:sz="6" w:space="0" w:color="auto"/>
            </w:tcBorders>
            <w:hideMark/>
          </w:tcPr>
          <w:p w:rsidR="00060B90" w:rsidRPr="00060B90" w:rsidRDefault="00060B90" w:rsidP="00060B90">
            <w:pPr>
              <w:pStyle w:val="Tablehead"/>
            </w:pPr>
            <w:r w:rsidRPr="00060B90">
              <w:t>Region 2</w:t>
            </w:r>
          </w:p>
        </w:tc>
        <w:tc>
          <w:tcPr>
            <w:tcW w:w="3105" w:type="dxa"/>
            <w:tcBorders>
              <w:top w:val="single" w:sz="4" w:space="0" w:color="auto"/>
              <w:left w:val="single" w:sz="6" w:space="0" w:color="auto"/>
              <w:bottom w:val="single" w:sz="4" w:space="0" w:color="auto"/>
              <w:right w:val="single" w:sz="4" w:space="0" w:color="auto"/>
            </w:tcBorders>
            <w:hideMark/>
          </w:tcPr>
          <w:p w:rsidR="00060B90" w:rsidRPr="00060B90" w:rsidRDefault="00060B90" w:rsidP="00060B90">
            <w:pPr>
              <w:pStyle w:val="Tablehead"/>
            </w:pPr>
            <w:r w:rsidRPr="00060B90">
              <w:t>Region 3</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pPr>
            <w:r w:rsidRPr="00060B90">
              <w:rPr>
                <w:rStyle w:val="Tablefreq"/>
                <w:color w:val="auto"/>
                <w:lang w:val="fr-CH"/>
              </w:rPr>
              <w:t>22-22.21</w:t>
            </w:r>
            <w:r w:rsidRPr="00060B90">
              <w:rPr>
                <w:lang w:val="fr-CH"/>
              </w:rPr>
              <w:tab/>
            </w:r>
            <w:r w:rsidRPr="00060B90">
              <w:rPr>
                <w:lang w:val="fr-CH"/>
              </w:rPr>
              <w:tab/>
              <w:t>FIXED</w:t>
            </w:r>
          </w:p>
          <w:p w:rsidR="00060B90" w:rsidRPr="00060B90" w:rsidRDefault="00060B90" w:rsidP="00060B90">
            <w:pPr>
              <w:pStyle w:val="TableTextS5"/>
              <w:spacing w:before="20" w:after="0"/>
              <w:rPr>
                <w:lang w:val="fr-CH"/>
              </w:rPr>
            </w:pPr>
            <w:r w:rsidRPr="00060B90">
              <w:rPr>
                <w:lang w:val="fr-CH"/>
              </w:rPr>
              <w:tab/>
            </w:r>
            <w:r w:rsidRPr="00060B90">
              <w:rPr>
                <w:lang w:val="fr-CH"/>
              </w:rPr>
              <w:tab/>
            </w:r>
            <w:r w:rsidRPr="00060B90">
              <w:rPr>
                <w:lang w:val="fr-CH"/>
              </w:rPr>
              <w:tab/>
            </w:r>
            <w:r w:rsidRPr="00060B90">
              <w:rPr>
                <w:lang w:val="fr-CH"/>
              </w:rPr>
              <w:tab/>
              <w:t>MOBILE except aeronautical mobile</w:t>
            </w:r>
          </w:p>
          <w:p w:rsidR="00060B90" w:rsidRPr="00060B90" w:rsidRDefault="00060B90" w:rsidP="00060B90">
            <w:pPr>
              <w:pStyle w:val="TableTextS5"/>
              <w:spacing w:before="20" w:after="0"/>
              <w:rPr>
                <w:lang w:val="fr-CH"/>
              </w:rPr>
            </w:pPr>
            <w:r w:rsidRPr="00060B90">
              <w:rPr>
                <w:lang w:val="fr-CH"/>
              </w:rPr>
              <w:tab/>
            </w:r>
            <w:r w:rsidRPr="00060B90">
              <w:rPr>
                <w:lang w:val="fr-CH"/>
              </w:rPr>
              <w:tab/>
            </w:r>
            <w:r w:rsidRPr="00060B90">
              <w:rPr>
                <w:lang w:val="fr-CH"/>
              </w:rPr>
              <w:tab/>
            </w:r>
            <w:r w:rsidRPr="00060B90">
              <w:rPr>
                <w:lang w:val="fr-CH"/>
              </w:rPr>
              <w:tab/>
            </w:r>
            <w:r w:rsidRPr="00060B90">
              <w:rPr>
                <w:rStyle w:val="Artref"/>
                <w:lang w:val="fr-CH"/>
              </w:rPr>
              <w:t>5.149</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22.21-22.5</w:t>
            </w:r>
            <w:r w:rsidRPr="00060B90">
              <w:rPr>
                <w:lang w:val="en-AU"/>
              </w:rPr>
              <w:tab/>
              <w:t>EARTH EXPLORATION-SATELLITE (passive)</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FIXED</w:t>
            </w:r>
          </w:p>
          <w:p w:rsidR="00060B90" w:rsidRPr="00060B90" w:rsidRDefault="00060B90" w:rsidP="00060B90">
            <w:pPr>
              <w:pStyle w:val="TableTextS5"/>
              <w:spacing w:before="20" w:after="0"/>
              <w:rPr>
                <w:lang w:val="en-US"/>
              </w:rPr>
            </w:pPr>
            <w:r w:rsidRPr="00060B90">
              <w:rPr>
                <w:lang w:val="en-AU"/>
              </w:rPr>
              <w:tab/>
            </w:r>
            <w:r w:rsidRPr="00060B90">
              <w:rPr>
                <w:lang w:val="en-AU"/>
              </w:rPr>
              <w:tab/>
            </w:r>
            <w:r w:rsidRPr="00060B90">
              <w:rPr>
                <w:lang w:val="en-AU"/>
              </w:rPr>
              <w:tab/>
            </w:r>
            <w:r w:rsidRPr="00060B90">
              <w:rPr>
                <w:lang w:val="en-AU"/>
              </w:rPr>
              <w:tab/>
            </w:r>
            <w:r w:rsidRPr="00060B90">
              <w:t>MOBILE except aeronautical mobile</w:t>
            </w:r>
          </w:p>
          <w:p w:rsidR="00060B90" w:rsidRPr="00060B90" w:rsidRDefault="00060B90" w:rsidP="00060B90">
            <w:pPr>
              <w:pStyle w:val="TableTextS5"/>
              <w:spacing w:before="20" w:after="0"/>
              <w:rPr>
                <w:lang w:val="en-AU"/>
              </w:rPr>
            </w:pPr>
            <w:r w:rsidRPr="00060B90">
              <w:tab/>
            </w:r>
            <w:r w:rsidRPr="00060B90">
              <w:tab/>
            </w:r>
            <w:r w:rsidRPr="00060B90">
              <w:tab/>
            </w:r>
            <w:r w:rsidRPr="00060B90">
              <w:tab/>
            </w:r>
            <w:r w:rsidRPr="00060B90">
              <w:rPr>
                <w:lang w:val="en-AU"/>
              </w:rPr>
              <w:t>RADIO ASTRONOMY</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SPACE RESEARCH (passive)</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5.149</w:t>
            </w:r>
            <w:r w:rsidRPr="00060B90">
              <w:rPr>
                <w:lang w:val="en-AU"/>
              </w:rPr>
              <w:t xml:space="preserve">  </w:t>
            </w:r>
            <w:r w:rsidRPr="00060B90">
              <w:rPr>
                <w:rStyle w:val="Artref"/>
                <w:lang w:val="en-AU"/>
              </w:rPr>
              <w:t>5.532</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22.5-22.55</w:t>
            </w:r>
            <w:r w:rsidRPr="00060B90">
              <w:rPr>
                <w:lang w:val="en-AU"/>
              </w:rPr>
              <w:tab/>
              <w:t>FIXED</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060B90" w:rsidRPr="00060B90" w:rsidRDefault="00060B90" w:rsidP="00060B90">
            <w:pPr>
              <w:pStyle w:val="TableTextS5"/>
              <w:keepNext/>
              <w:tabs>
                <w:tab w:val="clear" w:pos="170"/>
                <w:tab w:val="clear" w:pos="567"/>
                <w:tab w:val="clear" w:pos="737"/>
              </w:tabs>
              <w:spacing w:before="20" w:after="0"/>
            </w:pPr>
            <w:r w:rsidRPr="00060B90">
              <w:rPr>
                <w:rStyle w:val="Tablefreq"/>
                <w:color w:val="auto"/>
              </w:rPr>
              <w:t>22.55-23.15</w:t>
            </w:r>
            <w:r w:rsidRPr="00060B90">
              <w:tab/>
              <w:t>FIXED</w:t>
            </w:r>
          </w:p>
          <w:p w:rsidR="00060B90" w:rsidRPr="00060B90" w:rsidRDefault="00060B90" w:rsidP="00060B90">
            <w:pPr>
              <w:pStyle w:val="TableTextS5"/>
              <w:spacing w:before="20" w:after="0"/>
            </w:pPr>
            <w:r w:rsidRPr="00060B90">
              <w:tab/>
            </w:r>
            <w:r w:rsidRPr="00060B90">
              <w:tab/>
            </w:r>
            <w:r w:rsidRPr="00060B90">
              <w:tab/>
            </w:r>
            <w:r w:rsidRPr="00060B90">
              <w:tab/>
              <w:t xml:space="preserve">INTER-SATELLITE  </w:t>
            </w:r>
            <w:r w:rsidRPr="00060B90">
              <w:rPr>
                <w:rStyle w:val="Artref"/>
              </w:rPr>
              <w:t>5.338A</w:t>
            </w:r>
          </w:p>
          <w:p w:rsidR="00060B90" w:rsidRPr="00060B90" w:rsidRDefault="00060B90" w:rsidP="00060B90">
            <w:pPr>
              <w:pStyle w:val="TableTextS5"/>
              <w:spacing w:before="20" w:after="0"/>
            </w:pPr>
            <w:r w:rsidRPr="00060B90">
              <w:tab/>
            </w:r>
            <w:r w:rsidRPr="00060B90">
              <w:tab/>
            </w:r>
            <w:r w:rsidRPr="00060B90">
              <w:tab/>
            </w:r>
            <w:r w:rsidRPr="00060B90">
              <w:tab/>
              <w:t>MOBILE</w:t>
            </w:r>
          </w:p>
          <w:p w:rsidR="00060B90" w:rsidRPr="00060B90" w:rsidRDefault="00060B90" w:rsidP="00060B90">
            <w:pPr>
              <w:pStyle w:val="TableTextS5"/>
              <w:spacing w:before="20" w:after="0"/>
            </w:pPr>
            <w:r w:rsidRPr="00060B90">
              <w:tab/>
            </w:r>
            <w:r w:rsidRPr="00060B90">
              <w:tab/>
            </w:r>
            <w:r w:rsidRPr="00060B90">
              <w:tab/>
            </w:r>
            <w:r w:rsidRPr="00060B90">
              <w:tab/>
              <w:t xml:space="preserve">SPACE RESEARCH (Earth-to-space)  </w:t>
            </w:r>
            <w:r w:rsidRPr="00060B90">
              <w:rPr>
                <w:rStyle w:val="Artref"/>
              </w:rPr>
              <w:t>5.532A</w:t>
            </w:r>
          </w:p>
          <w:p w:rsidR="00060B90" w:rsidRPr="00060B90" w:rsidRDefault="00060B90" w:rsidP="00060B90">
            <w:pPr>
              <w:pStyle w:val="TableTextS5"/>
              <w:spacing w:before="20" w:after="0"/>
              <w:rPr>
                <w:rStyle w:val="Tablefreq"/>
                <w:color w:val="auto"/>
              </w:rPr>
            </w:pPr>
            <w:r w:rsidRPr="00060B90">
              <w:rPr>
                <w:rStyle w:val="Artref"/>
              </w:rPr>
              <w:tab/>
            </w:r>
            <w:r w:rsidRPr="00060B90">
              <w:rPr>
                <w:rStyle w:val="Artref"/>
              </w:rPr>
              <w:tab/>
            </w:r>
            <w:r w:rsidRPr="00060B90">
              <w:rPr>
                <w:rStyle w:val="Artref"/>
              </w:rPr>
              <w:tab/>
            </w:r>
            <w:r w:rsidRPr="00060B90">
              <w:rPr>
                <w:rStyle w:val="Artref"/>
              </w:rPr>
              <w:tab/>
              <w:t>5.149</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060B90" w:rsidRPr="00060B90" w:rsidRDefault="00060B90" w:rsidP="00060B90">
            <w:pPr>
              <w:pStyle w:val="TableTextS5"/>
              <w:tabs>
                <w:tab w:val="clear" w:pos="170"/>
                <w:tab w:val="clear" w:pos="567"/>
                <w:tab w:val="clear" w:pos="737"/>
              </w:tabs>
              <w:spacing w:before="20" w:after="0"/>
            </w:pPr>
            <w:r w:rsidRPr="00060B90">
              <w:rPr>
                <w:rStyle w:val="Tablefreq"/>
                <w:color w:val="auto"/>
              </w:rPr>
              <w:t>23.15-23.55</w:t>
            </w:r>
            <w:r w:rsidRPr="00060B90">
              <w:tab/>
              <w:t>FIXED</w:t>
            </w:r>
          </w:p>
          <w:p w:rsidR="00060B90" w:rsidRPr="00060B90" w:rsidRDefault="00060B90" w:rsidP="00060B90">
            <w:pPr>
              <w:pStyle w:val="TableTextS5"/>
              <w:spacing w:before="20" w:after="0"/>
            </w:pPr>
            <w:r w:rsidRPr="00060B90">
              <w:tab/>
            </w:r>
            <w:r w:rsidRPr="00060B90">
              <w:tab/>
            </w:r>
            <w:r w:rsidRPr="00060B90">
              <w:tab/>
            </w:r>
            <w:r w:rsidRPr="00060B90">
              <w:tab/>
              <w:t xml:space="preserve">INTER-SATELLITE  </w:t>
            </w:r>
            <w:r w:rsidRPr="00060B90">
              <w:rPr>
                <w:rStyle w:val="Artref"/>
              </w:rPr>
              <w:t>5.338A</w:t>
            </w:r>
          </w:p>
          <w:p w:rsidR="00060B90" w:rsidRPr="00060B90" w:rsidRDefault="00060B90" w:rsidP="00060B90">
            <w:pPr>
              <w:pStyle w:val="TableTextS5"/>
              <w:spacing w:before="20" w:after="0"/>
              <w:rPr>
                <w:rStyle w:val="Tablefreq"/>
                <w:color w:val="auto"/>
              </w:rPr>
            </w:pPr>
            <w:r w:rsidRPr="00060B90">
              <w:tab/>
            </w:r>
            <w:r w:rsidRPr="00060B90">
              <w:tab/>
            </w:r>
            <w:r w:rsidRPr="00060B90">
              <w:tab/>
            </w:r>
            <w:r w:rsidRPr="00060B90">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23.55-23.6</w:t>
            </w:r>
            <w:r w:rsidRPr="00060B90">
              <w:rPr>
                <w:lang w:val="en-AU"/>
              </w:rPr>
              <w:tab/>
              <w:t>FIXED</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23.6-24</w:t>
            </w:r>
            <w:r w:rsidRPr="00060B90">
              <w:rPr>
                <w:lang w:val="en-AU"/>
              </w:rPr>
              <w:tab/>
            </w:r>
            <w:r w:rsidRPr="00060B90">
              <w:rPr>
                <w:lang w:val="en-AU"/>
              </w:rPr>
              <w:tab/>
              <w:t>EARTH EXPLORATION-SATELLITE (passive)</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RADIO ASTRONOMY</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SPACE RESEARCH (passive)</w:t>
            </w:r>
          </w:p>
          <w:p w:rsidR="00060B90" w:rsidRPr="00060B90" w:rsidRDefault="00060B90" w:rsidP="00060B90">
            <w:pPr>
              <w:pStyle w:val="TableTextS5"/>
              <w:spacing w:before="20" w:after="0"/>
            </w:pPr>
            <w:r w:rsidRPr="00060B90">
              <w:rPr>
                <w:lang w:val="en-AU"/>
              </w:rPr>
              <w:tab/>
            </w:r>
            <w:r w:rsidRPr="00060B90">
              <w:rPr>
                <w:lang w:val="en-AU"/>
              </w:rPr>
              <w:tab/>
            </w:r>
            <w:r w:rsidRPr="00060B90">
              <w:rPr>
                <w:lang w:val="en-AU"/>
              </w:rPr>
              <w:tab/>
            </w:r>
            <w:r w:rsidRPr="00060B90">
              <w:rPr>
                <w:lang w:val="en-AU"/>
              </w:rPr>
              <w:tab/>
            </w:r>
            <w:r w:rsidRPr="00060B90">
              <w:rPr>
                <w:rStyle w:val="Artref"/>
              </w:rPr>
              <w:t>5.340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pPr>
            <w:r w:rsidRPr="00060B90">
              <w:rPr>
                <w:rStyle w:val="Tablefreq"/>
                <w:color w:val="auto"/>
              </w:rPr>
              <w:t>24-24.05</w:t>
            </w:r>
            <w:r w:rsidRPr="00060B90">
              <w:tab/>
            </w:r>
            <w:r w:rsidRPr="00060B90">
              <w:tab/>
              <w:t>AMATEUR</w:t>
            </w:r>
          </w:p>
          <w:p w:rsidR="00060B90" w:rsidRPr="00060B90" w:rsidRDefault="00060B90" w:rsidP="00060B90">
            <w:pPr>
              <w:pStyle w:val="TableTextS5"/>
              <w:spacing w:before="20" w:after="0"/>
            </w:pPr>
            <w:r w:rsidRPr="00060B90">
              <w:tab/>
            </w:r>
            <w:r w:rsidRPr="00060B90">
              <w:tab/>
            </w:r>
            <w:r w:rsidRPr="00060B90">
              <w:tab/>
            </w:r>
            <w:r w:rsidRPr="00060B90">
              <w:tab/>
              <w:t>AMATEUR-SATELLITE</w:t>
            </w:r>
          </w:p>
          <w:p w:rsidR="00060B90" w:rsidRPr="00060B90" w:rsidRDefault="00060B90" w:rsidP="00060B90">
            <w:pPr>
              <w:pStyle w:val="TableTextS5"/>
              <w:spacing w:before="20" w:after="0"/>
            </w:pPr>
            <w:r w:rsidRPr="00060B90">
              <w:tab/>
            </w:r>
            <w:r w:rsidRPr="00060B90">
              <w:tab/>
            </w:r>
            <w:r w:rsidRPr="00060B90">
              <w:tab/>
            </w:r>
            <w:r w:rsidRPr="00060B90">
              <w:tab/>
            </w:r>
            <w:r w:rsidRPr="00060B90">
              <w:rPr>
                <w:rStyle w:val="Artref"/>
              </w:rPr>
              <w:t>5.150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pPr>
            <w:r w:rsidRPr="00060B90">
              <w:rPr>
                <w:rStyle w:val="Tablefreq"/>
                <w:color w:val="auto"/>
              </w:rPr>
              <w:t>24.05-24.25</w:t>
            </w:r>
            <w:r w:rsidRPr="00060B90">
              <w:tab/>
              <w:t>RADIOLOCATION</w:t>
            </w:r>
          </w:p>
          <w:p w:rsidR="00060B90" w:rsidRPr="00060B90" w:rsidRDefault="00060B90" w:rsidP="00060B90">
            <w:pPr>
              <w:pStyle w:val="TableTextS5"/>
              <w:spacing w:before="20" w:after="0"/>
            </w:pPr>
            <w:r w:rsidRPr="00060B90">
              <w:tab/>
            </w:r>
            <w:r w:rsidRPr="00060B90">
              <w:tab/>
            </w:r>
            <w:r w:rsidRPr="00060B90">
              <w:tab/>
            </w:r>
            <w:r w:rsidRPr="00060B90">
              <w:tab/>
              <w:t>Amateur</w:t>
            </w:r>
          </w:p>
          <w:p w:rsidR="00060B90" w:rsidRPr="00060B90" w:rsidRDefault="00060B90" w:rsidP="00060B90">
            <w:pPr>
              <w:pStyle w:val="TableTextS5"/>
              <w:spacing w:before="20" w:after="0"/>
            </w:pPr>
            <w:r w:rsidRPr="00060B90">
              <w:tab/>
            </w:r>
            <w:r w:rsidRPr="00060B90">
              <w:tab/>
            </w:r>
            <w:r w:rsidRPr="00060B90">
              <w:tab/>
            </w:r>
            <w:r w:rsidRPr="00060B90">
              <w:tab/>
              <w:t>Earth exploration-satellite (active)</w:t>
            </w:r>
          </w:p>
          <w:p w:rsidR="00060B90" w:rsidRPr="00060B90" w:rsidRDefault="00060B90" w:rsidP="00060B90">
            <w:pPr>
              <w:pStyle w:val="TableTextS5"/>
              <w:spacing w:before="20" w:after="0"/>
            </w:pPr>
            <w:r w:rsidRPr="00060B90">
              <w:tab/>
            </w:r>
            <w:r w:rsidRPr="00060B90">
              <w:tab/>
            </w:r>
            <w:r w:rsidRPr="00060B90">
              <w:tab/>
            </w:r>
            <w:r w:rsidRPr="00060B90">
              <w:tab/>
            </w:r>
            <w:r w:rsidRPr="00060B90">
              <w:rPr>
                <w:rStyle w:val="Artref"/>
              </w:rPr>
              <w:t>5.150</w:t>
            </w:r>
          </w:p>
        </w:tc>
      </w:tr>
      <w:tr w:rsidR="00060B90" w:rsidRPr="00060B90"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24.25-24.45</w:t>
            </w:r>
          </w:p>
          <w:p w:rsidR="00060B90" w:rsidRPr="00060B90" w:rsidRDefault="00060B90" w:rsidP="00060B90">
            <w:pPr>
              <w:pStyle w:val="TableTextS5"/>
              <w:spacing w:before="20" w:after="0"/>
              <w:rPr>
                <w:u w:val="double"/>
              </w:rPr>
            </w:pPr>
            <w:r w:rsidRPr="00060B90">
              <w:t>FIXED</w:t>
            </w:r>
          </w:p>
        </w:tc>
        <w:tc>
          <w:tcPr>
            <w:tcW w:w="3100" w:type="dxa"/>
            <w:tcBorders>
              <w:top w:val="single" w:sz="4" w:space="0" w:color="auto"/>
              <w:left w:val="single" w:sz="6" w:space="0" w:color="auto"/>
              <w:bottom w:val="single" w:sz="4" w:space="0" w:color="auto"/>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24.25-24.45</w:t>
            </w:r>
          </w:p>
          <w:p w:rsidR="00060B90" w:rsidRPr="00060B90" w:rsidRDefault="00060B90" w:rsidP="00060B90">
            <w:pPr>
              <w:pStyle w:val="TableTextS5"/>
              <w:spacing w:before="20" w:after="0"/>
              <w:rPr>
                <w:u w:val="double"/>
              </w:rPr>
            </w:pPr>
            <w:r w:rsidRPr="00060B90">
              <w:t>RADIONAVIGATION</w:t>
            </w:r>
          </w:p>
        </w:tc>
        <w:tc>
          <w:tcPr>
            <w:tcW w:w="3105" w:type="dxa"/>
            <w:tcBorders>
              <w:top w:val="single" w:sz="4" w:space="0" w:color="auto"/>
              <w:left w:val="single" w:sz="6" w:space="0" w:color="auto"/>
              <w:bottom w:val="single" w:sz="4" w:space="0" w:color="auto"/>
              <w:right w:val="single" w:sz="4"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24.25-24.45</w:t>
            </w:r>
          </w:p>
          <w:p w:rsidR="00060B90" w:rsidRPr="00060B90" w:rsidRDefault="00060B90" w:rsidP="00060B90">
            <w:pPr>
              <w:pStyle w:val="TableTextS5"/>
              <w:spacing w:before="20" w:after="0"/>
            </w:pPr>
            <w:r w:rsidRPr="00060B90">
              <w:t>RADIONAVIGATION</w:t>
            </w:r>
          </w:p>
          <w:p w:rsidR="00060B90" w:rsidRPr="00060B90" w:rsidRDefault="00060B90" w:rsidP="00060B90">
            <w:pPr>
              <w:pStyle w:val="TableTextS5"/>
              <w:spacing w:before="20" w:after="0"/>
            </w:pPr>
            <w:r w:rsidRPr="00060B90">
              <w:t>FIXED</w:t>
            </w:r>
          </w:p>
          <w:p w:rsidR="00060B90" w:rsidRPr="00060B90" w:rsidRDefault="00060B90" w:rsidP="00060B90">
            <w:pPr>
              <w:pStyle w:val="TableTextS5"/>
              <w:spacing w:before="20" w:after="0"/>
            </w:pPr>
            <w:r w:rsidRPr="00060B90">
              <w:t>MOBILE</w:t>
            </w:r>
          </w:p>
        </w:tc>
      </w:tr>
      <w:tr w:rsidR="00060B90" w:rsidRPr="00060B90" w:rsidTr="00060B90">
        <w:trPr>
          <w:cantSplit/>
          <w:jc w:val="center"/>
        </w:trPr>
        <w:tc>
          <w:tcPr>
            <w:tcW w:w="3099" w:type="dxa"/>
            <w:tcBorders>
              <w:top w:val="single" w:sz="4" w:space="0" w:color="auto"/>
              <w:left w:val="single" w:sz="4" w:space="0" w:color="auto"/>
              <w:bottom w:val="nil"/>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24.45-24.65</w:t>
            </w:r>
          </w:p>
          <w:p w:rsidR="00060B90" w:rsidRPr="00060B90" w:rsidRDefault="00060B90" w:rsidP="00060B90">
            <w:pPr>
              <w:pStyle w:val="TableTextS5"/>
              <w:spacing w:before="20" w:after="0"/>
            </w:pPr>
            <w:r w:rsidRPr="00060B90">
              <w:t>FIXED</w:t>
            </w:r>
          </w:p>
          <w:p w:rsidR="00060B90" w:rsidRPr="00060B90" w:rsidRDefault="00060B90" w:rsidP="00060B90">
            <w:pPr>
              <w:pStyle w:val="TableTextS5"/>
              <w:spacing w:before="20" w:after="0"/>
            </w:pPr>
            <w:r w:rsidRPr="00060B90">
              <w:t>INTER-SATELLITE</w:t>
            </w:r>
          </w:p>
        </w:tc>
        <w:tc>
          <w:tcPr>
            <w:tcW w:w="3100" w:type="dxa"/>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24.45-24.65</w:t>
            </w:r>
          </w:p>
          <w:p w:rsidR="00060B90" w:rsidRPr="00060B90" w:rsidRDefault="00060B90" w:rsidP="00060B90">
            <w:pPr>
              <w:pStyle w:val="TableTextS5"/>
              <w:spacing w:before="20" w:after="0"/>
            </w:pPr>
            <w:r w:rsidRPr="00060B90">
              <w:t>INTER-SATELLITE</w:t>
            </w:r>
          </w:p>
          <w:p w:rsidR="00060B90" w:rsidRPr="00060B90" w:rsidRDefault="00060B90" w:rsidP="00060B90">
            <w:pPr>
              <w:pStyle w:val="TableTextS5"/>
              <w:spacing w:before="20" w:after="0"/>
              <w:rPr>
                <w:u w:val="double"/>
              </w:rPr>
            </w:pPr>
            <w:r w:rsidRPr="00060B90">
              <w:t>RADIONAVIGATION</w:t>
            </w:r>
          </w:p>
        </w:tc>
        <w:tc>
          <w:tcPr>
            <w:tcW w:w="3105" w:type="dxa"/>
            <w:tcBorders>
              <w:top w:val="single" w:sz="4" w:space="0" w:color="auto"/>
              <w:left w:val="single" w:sz="6" w:space="0" w:color="auto"/>
              <w:bottom w:val="nil"/>
              <w:right w:val="single" w:sz="4" w:space="0" w:color="auto"/>
            </w:tcBorders>
            <w:hideMark/>
          </w:tcPr>
          <w:p w:rsidR="00060B90" w:rsidRPr="00060B90" w:rsidRDefault="00060B90" w:rsidP="00060B90">
            <w:pPr>
              <w:pStyle w:val="TableTextS5"/>
              <w:spacing w:before="20" w:after="0"/>
              <w:rPr>
                <w:rStyle w:val="Tablefreq"/>
                <w:color w:val="auto"/>
                <w:lang w:val="fr-CH"/>
              </w:rPr>
            </w:pPr>
            <w:r w:rsidRPr="00060B90">
              <w:rPr>
                <w:rStyle w:val="Tablefreq"/>
                <w:color w:val="auto"/>
                <w:lang w:val="fr-CH"/>
              </w:rPr>
              <w:t>24.45-24.65</w:t>
            </w:r>
          </w:p>
          <w:p w:rsidR="00060B90" w:rsidRPr="00060B90" w:rsidRDefault="00060B90" w:rsidP="00060B90">
            <w:pPr>
              <w:pStyle w:val="TableTextS5"/>
              <w:spacing w:before="20" w:after="0"/>
              <w:rPr>
                <w:lang w:val="fr-CH"/>
              </w:rPr>
            </w:pPr>
            <w:r w:rsidRPr="00060B90">
              <w:rPr>
                <w:lang w:val="fr-CH"/>
              </w:rPr>
              <w:t>FIXED</w:t>
            </w:r>
          </w:p>
          <w:p w:rsidR="00060B90" w:rsidRPr="00060B90" w:rsidRDefault="00060B90" w:rsidP="00060B90">
            <w:pPr>
              <w:pStyle w:val="TableTextS5"/>
              <w:spacing w:before="20" w:after="0"/>
              <w:rPr>
                <w:lang w:val="fr-CH"/>
              </w:rPr>
            </w:pPr>
            <w:r w:rsidRPr="00060B90">
              <w:rPr>
                <w:lang w:val="fr-CH"/>
              </w:rPr>
              <w:t>INTER-SATELLITE</w:t>
            </w:r>
          </w:p>
          <w:p w:rsidR="00060B90" w:rsidRPr="00060B90" w:rsidRDefault="00060B90" w:rsidP="00060B90">
            <w:pPr>
              <w:pStyle w:val="TableTextS5"/>
              <w:spacing w:before="20" w:after="0"/>
              <w:rPr>
                <w:lang w:val="fr-CH"/>
              </w:rPr>
            </w:pPr>
            <w:r w:rsidRPr="00060B90">
              <w:rPr>
                <w:lang w:val="fr-CH"/>
              </w:rPr>
              <w:t>MOBILE</w:t>
            </w:r>
          </w:p>
          <w:p w:rsidR="00060B90" w:rsidRPr="00060B90" w:rsidRDefault="00060B90" w:rsidP="00060B90">
            <w:pPr>
              <w:pStyle w:val="TableTextS5"/>
              <w:spacing w:before="20" w:after="0"/>
              <w:rPr>
                <w:u w:val="double"/>
                <w:lang w:val="fr-CH"/>
              </w:rPr>
            </w:pPr>
            <w:r w:rsidRPr="00060B90">
              <w:rPr>
                <w:lang w:val="fr-CH"/>
              </w:rPr>
              <w:t>RADIONAVIGATION</w:t>
            </w:r>
          </w:p>
        </w:tc>
      </w:tr>
      <w:tr w:rsidR="00060B90" w:rsidRPr="00060B90" w:rsidTr="00060B90">
        <w:trPr>
          <w:cantSplit/>
          <w:jc w:val="center"/>
        </w:trPr>
        <w:tc>
          <w:tcPr>
            <w:tcW w:w="3099" w:type="dxa"/>
            <w:tcBorders>
              <w:top w:val="nil"/>
              <w:left w:val="single" w:sz="4" w:space="0" w:color="auto"/>
              <w:bottom w:val="single" w:sz="4" w:space="0" w:color="auto"/>
              <w:right w:val="single" w:sz="6" w:space="0" w:color="auto"/>
            </w:tcBorders>
          </w:tcPr>
          <w:p w:rsidR="00060B90" w:rsidRPr="00060B90" w:rsidRDefault="00060B90" w:rsidP="00060B90">
            <w:pPr>
              <w:pStyle w:val="TableTextS5"/>
              <w:spacing w:before="20" w:after="0"/>
              <w:rPr>
                <w:lang w:val="fr-CH"/>
              </w:rPr>
            </w:pPr>
          </w:p>
        </w:tc>
        <w:tc>
          <w:tcPr>
            <w:tcW w:w="3100" w:type="dxa"/>
            <w:tcBorders>
              <w:top w:val="nil"/>
              <w:left w:val="single" w:sz="6" w:space="0" w:color="auto"/>
              <w:bottom w:val="single" w:sz="4" w:space="0" w:color="auto"/>
              <w:right w:val="single" w:sz="6" w:space="0" w:color="auto"/>
            </w:tcBorders>
            <w:hideMark/>
          </w:tcPr>
          <w:p w:rsidR="00060B90" w:rsidRPr="00060B90" w:rsidRDefault="00060B90" w:rsidP="00060B90">
            <w:pPr>
              <w:pStyle w:val="TableTextS5"/>
              <w:spacing w:before="20" w:after="0"/>
              <w:rPr>
                <w:lang w:val="en-AU"/>
              </w:rPr>
            </w:pPr>
            <w:r w:rsidRPr="00060B90">
              <w:rPr>
                <w:rStyle w:val="Artref"/>
                <w:lang w:val="en-AU"/>
              </w:rPr>
              <w:t>5.533</w:t>
            </w:r>
          </w:p>
        </w:tc>
        <w:tc>
          <w:tcPr>
            <w:tcW w:w="3105" w:type="dxa"/>
            <w:tcBorders>
              <w:top w:val="nil"/>
              <w:left w:val="single" w:sz="6"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Artref"/>
                <w:lang w:val="en-AU"/>
              </w:rPr>
              <w:t>5.533</w:t>
            </w:r>
          </w:p>
        </w:tc>
      </w:tr>
      <w:tr w:rsidR="00060B90" w:rsidRPr="00060B90" w:rsidTr="00060B90">
        <w:trPr>
          <w:cantSplit/>
          <w:jc w:val="center"/>
        </w:trPr>
        <w:tc>
          <w:tcPr>
            <w:tcW w:w="3099" w:type="dxa"/>
            <w:tcBorders>
              <w:top w:val="single" w:sz="4" w:space="0" w:color="auto"/>
              <w:left w:val="single" w:sz="4" w:space="0" w:color="auto"/>
              <w:bottom w:val="nil"/>
              <w:right w:val="single" w:sz="6" w:space="0" w:color="auto"/>
            </w:tcBorders>
            <w:hideMark/>
          </w:tcPr>
          <w:p w:rsidR="00060B90" w:rsidRPr="00060B90" w:rsidRDefault="00060B90" w:rsidP="00060B90">
            <w:pPr>
              <w:pStyle w:val="TableTextS5"/>
              <w:keepNext/>
              <w:spacing w:before="20" w:after="0"/>
              <w:rPr>
                <w:rStyle w:val="Tablefreq"/>
                <w:color w:val="auto"/>
              </w:rPr>
            </w:pPr>
            <w:r w:rsidRPr="00060B90">
              <w:rPr>
                <w:rStyle w:val="Tablefreq"/>
                <w:color w:val="auto"/>
              </w:rPr>
              <w:t>24.65-24.75</w:t>
            </w:r>
          </w:p>
          <w:p w:rsidR="00060B90" w:rsidRPr="00060B90" w:rsidRDefault="00060B90" w:rsidP="00060B90">
            <w:pPr>
              <w:pStyle w:val="TableTextS5"/>
              <w:keepNext/>
              <w:spacing w:before="20" w:after="0"/>
            </w:pPr>
            <w:r w:rsidRPr="00060B90">
              <w:t>FIXED</w:t>
            </w:r>
          </w:p>
          <w:p w:rsidR="00060B90" w:rsidRPr="00060B90" w:rsidRDefault="00060B90" w:rsidP="00060B90">
            <w:pPr>
              <w:pStyle w:val="TableTextS5"/>
              <w:keepNext/>
              <w:spacing w:before="20" w:after="0"/>
            </w:pPr>
            <w:r w:rsidRPr="00060B90">
              <w:t>FIXED-SATELLITE</w:t>
            </w:r>
            <w:r w:rsidRPr="00060B90">
              <w:br/>
              <w:t xml:space="preserve">(Earth-to-space)  </w:t>
            </w:r>
            <w:r w:rsidRPr="00060B90">
              <w:rPr>
                <w:rStyle w:val="Artref"/>
                <w:lang w:val="en-AU"/>
              </w:rPr>
              <w:t>5.532B</w:t>
            </w:r>
          </w:p>
          <w:p w:rsidR="00060B90" w:rsidRPr="00060B90" w:rsidRDefault="00060B90" w:rsidP="00060B90">
            <w:pPr>
              <w:pStyle w:val="TableTextS5"/>
              <w:keepNext/>
              <w:spacing w:before="20" w:after="0"/>
            </w:pPr>
            <w:r w:rsidRPr="00060B90">
              <w:t>INTER-SATELLITE</w:t>
            </w:r>
          </w:p>
        </w:tc>
        <w:tc>
          <w:tcPr>
            <w:tcW w:w="3100" w:type="dxa"/>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keepNext/>
              <w:spacing w:before="20" w:after="0"/>
              <w:rPr>
                <w:rStyle w:val="Tablefreq"/>
                <w:color w:val="auto"/>
              </w:rPr>
            </w:pPr>
            <w:r w:rsidRPr="00060B90">
              <w:rPr>
                <w:rStyle w:val="Tablefreq"/>
                <w:color w:val="auto"/>
              </w:rPr>
              <w:t>24.65-24.75</w:t>
            </w:r>
          </w:p>
          <w:p w:rsidR="00060B90" w:rsidRPr="00060B90" w:rsidRDefault="00060B90" w:rsidP="00060B90">
            <w:pPr>
              <w:pStyle w:val="TableTextS5"/>
              <w:keepNext/>
              <w:spacing w:before="20" w:after="0"/>
            </w:pPr>
            <w:r w:rsidRPr="00060B90">
              <w:t>INTER-SATELLITE</w:t>
            </w:r>
          </w:p>
          <w:p w:rsidR="00060B90" w:rsidRPr="00060B90" w:rsidRDefault="00060B90" w:rsidP="00060B90">
            <w:pPr>
              <w:pStyle w:val="TableTextS5"/>
              <w:keepNext/>
              <w:spacing w:before="20" w:after="0"/>
            </w:pPr>
            <w:r w:rsidRPr="00060B90">
              <w:t>RADIOLOCATION-</w:t>
            </w:r>
            <w:r w:rsidRPr="00060B90">
              <w:br/>
              <w:t>SATELLITE (Earth-to-space)</w:t>
            </w:r>
          </w:p>
        </w:tc>
        <w:tc>
          <w:tcPr>
            <w:tcW w:w="3105" w:type="dxa"/>
            <w:tcBorders>
              <w:top w:val="single" w:sz="4" w:space="0" w:color="auto"/>
              <w:left w:val="single" w:sz="6" w:space="0" w:color="auto"/>
              <w:bottom w:val="nil"/>
              <w:right w:val="single" w:sz="4" w:space="0" w:color="auto"/>
            </w:tcBorders>
            <w:hideMark/>
          </w:tcPr>
          <w:p w:rsidR="00060B90" w:rsidRPr="00060B90" w:rsidRDefault="00060B90" w:rsidP="00060B90">
            <w:pPr>
              <w:pStyle w:val="TableTextS5"/>
              <w:keepNext/>
              <w:spacing w:before="20" w:after="0"/>
              <w:rPr>
                <w:rStyle w:val="Tablefreq"/>
                <w:color w:val="auto"/>
              </w:rPr>
            </w:pPr>
            <w:r w:rsidRPr="00060B90">
              <w:rPr>
                <w:rStyle w:val="Tablefreq"/>
                <w:color w:val="auto"/>
              </w:rPr>
              <w:t>24.65-24.75</w:t>
            </w:r>
          </w:p>
          <w:p w:rsidR="00060B90" w:rsidRPr="00060B90" w:rsidRDefault="00060B90" w:rsidP="00060B90">
            <w:pPr>
              <w:pStyle w:val="TableTextS5"/>
              <w:keepNext/>
              <w:spacing w:before="20" w:after="0"/>
            </w:pPr>
            <w:r w:rsidRPr="00060B90">
              <w:t>FIXED</w:t>
            </w:r>
          </w:p>
          <w:p w:rsidR="00060B90" w:rsidRPr="00060B90" w:rsidRDefault="00060B90" w:rsidP="00060B90">
            <w:pPr>
              <w:pStyle w:val="TableTextS5"/>
              <w:keepNext/>
              <w:spacing w:before="20" w:after="0"/>
            </w:pPr>
            <w:r w:rsidRPr="00060B90">
              <w:t>FIXED-SATELLITE</w:t>
            </w:r>
            <w:r w:rsidRPr="00060B90">
              <w:br/>
              <w:t xml:space="preserve">(Earth-to-space)  </w:t>
            </w:r>
            <w:r w:rsidRPr="00060B90">
              <w:rPr>
                <w:rStyle w:val="Artref"/>
                <w:lang w:val="en-AU"/>
              </w:rPr>
              <w:t>5.532B</w:t>
            </w:r>
          </w:p>
          <w:p w:rsidR="00060B90" w:rsidRPr="00060B90" w:rsidRDefault="00060B90" w:rsidP="00060B90">
            <w:pPr>
              <w:pStyle w:val="TableTextS5"/>
              <w:keepNext/>
              <w:spacing w:before="20" w:after="0"/>
            </w:pPr>
            <w:r w:rsidRPr="00060B90">
              <w:t>INTER-SATELLITE</w:t>
            </w:r>
          </w:p>
          <w:p w:rsidR="00060B90" w:rsidRPr="00060B90" w:rsidRDefault="00060B90" w:rsidP="00060B90">
            <w:pPr>
              <w:pStyle w:val="TableTextS5"/>
              <w:keepNext/>
              <w:spacing w:before="20" w:after="0"/>
            </w:pPr>
            <w:r w:rsidRPr="00060B90">
              <w:t>MOBILE</w:t>
            </w:r>
          </w:p>
        </w:tc>
      </w:tr>
      <w:tr w:rsidR="00060B90" w:rsidRPr="00060B90" w:rsidTr="00060B90">
        <w:trPr>
          <w:cantSplit/>
          <w:jc w:val="center"/>
        </w:trPr>
        <w:tc>
          <w:tcPr>
            <w:tcW w:w="3099" w:type="dxa"/>
            <w:tcBorders>
              <w:top w:val="nil"/>
              <w:left w:val="single" w:sz="4" w:space="0" w:color="auto"/>
              <w:bottom w:val="single" w:sz="4" w:space="0" w:color="auto"/>
              <w:right w:val="single" w:sz="6" w:space="0" w:color="auto"/>
            </w:tcBorders>
          </w:tcPr>
          <w:p w:rsidR="00060B90" w:rsidRPr="00060B90" w:rsidRDefault="00060B90" w:rsidP="00060B90">
            <w:pPr>
              <w:pStyle w:val="TableTextS5"/>
              <w:spacing w:before="20" w:after="0"/>
              <w:rPr>
                <w:lang w:val="en-AU"/>
              </w:rPr>
            </w:pPr>
          </w:p>
        </w:tc>
        <w:tc>
          <w:tcPr>
            <w:tcW w:w="3100" w:type="dxa"/>
            <w:tcBorders>
              <w:top w:val="nil"/>
              <w:left w:val="single" w:sz="6" w:space="0" w:color="auto"/>
              <w:bottom w:val="single" w:sz="4" w:space="0" w:color="auto"/>
              <w:right w:val="single" w:sz="6" w:space="0" w:color="auto"/>
            </w:tcBorders>
          </w:tcPr>
          <w:p w:rsidR="00060B90" w:rsidRPr="00060B90" w:rsidRDefault="00060B90" w:rsidP="00060B90">
            <w:pPr>
              <w:pStyle w:val="TableTextS5"/>
              <w:spacing w:before="20" w:after="0"/>
              <w:rPr>
                <w:lang w:val="en-AU"/>
              </w:rPr>
            </w:pPr>
          </w:p>
        </w:tc>
        <w:tc>
          <w:tcPr>
            <w:tcW w:w="3105" w:type="dxa"/>
            <w:tcBorders>
              <w:top w:val="nil"/>
              <w:left w:val="single" w:sz="6"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Artref"/>
                <w:lang w:val="en-AU"/>
              </w:rPr>
              <w:t>5.533</w:t>
            </w:r>
          </w:p>
        </w:tc>
      </w:tr>
    </w:tbl>
    <w:p w:rsidR="00060B90" w:rsidRDefault="00060B90" w:rsidP="00060B90">
      <w:pPr>
        <w:pStyle w:val="Reasons"/>
      </w:pPr>
      <w:r>
        <w:rPr>
          <w:b/>
        </w:rPr>
        <w:t>Reasons:</w:t>
      </w:r>
      <w:r>
        <w:tab/>
        <w:t>ITU-R studies have shown that out of band emission limits and/or other restrictions are needed to protect the passive services in the band 23.6-24 GHz</w:t>
      </w:r>
      <w:r w:rsidRPr="008D301F">
        <w:t xml:space="preserve">.  Studies </w:t>
      </w:r>
      <w:r>
        <w:t>have not demonstrated that HAPS systems can meet these protection limits and/or restrictions therefore a designation for HAPS cannot be made in the 24.25-24.75 GHz frequency range.</w:t>
      </w:r>
    </w:p>
    <w:p w:rsidR="00060B90" w:rsidRDefault="00060B90" w:rsidP="00060B90">
      <w:pPr>
        <w:pStyle w:val="Reasons"/>
      </w:pPr>
    </w:p>
    <w:p w:rsidR="00060B90" w:rsidRDefault="00060B90" w:rsidP="00060B90">
      <w:pPr>
        <w:pStyle w:val="Proposal"/>
      </w:pPr>
      <w:r>
        <w:rPr>
          <w:u w:val="single"/>
        </w:rPr>
        <w:t>NOC</w:t>
      </w:r>
      <w:r>
        <w:tab/>
        <w:t>USA/4809A14/3</w:t>
      </w:r>
    </w:p>
    <w:p w:rsidR="00060B90" w:rsidRDefault="00060B90" w:rsidP="00060B90">
      <w:pPr>
        <w:pStyle w:val="Tabletitle"/>
      </w:pPr>
      <w:r w:rsidRPr="00A45B2F">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Allocation to services</w:t>
            </w:r>
          </w:p>
        </w:tc>
      </w:tr>
      <w:tr w:rsidR="00060B90" w:rsidRPr="00060B90"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Region 1</w:t>
            </w:r>
          </w:p>
        </w:tc>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Region 2</w:t>
            </w:r>
          </w:p>
        </w:tc>
        <w:tc>
          <w:tcPr>
            <w:tcW w:w="3136"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Region 3</w:t>
            </w:r>
          </w:p>
        </w:tc>
      </w:tr>
      <w:tr w:rsidR="00060B90" w:rsidRPr="00060B90"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24.75-25.25</w:t>
            </w:r>
          </w:p>
          <w:p w:rsidR="00060B90" w:rsidRPr="00060B90" w:rsidRDefault="00060B90" w:rsidP="00060B90">
            <w:pPr>
              <w:pStyle w:val="TableTextS5"/>
            </w:pPr>
            <w:r w:rsidRPr="00060B90">
              <w:t>FIXED</w:t>
            </w:r>
          </w:p>
          <w:p w:rsidR="00060B90" w:rsidRPr="00060B90" w:rsidRDefault="00060B90" w:rsidP="00060B90">
            <w:pPr>
              <w:pStyle w:val="TableTextS5"/>
            </w:pPr>
            <w:r w:rsidRPr="00060B90">
              <w:t>FIXED-SATELLITE</w:t>
            </w:r>
            <w:r w:rsidRPr="00060B90">
              <w:br/>
              <w:t xml:space="preserve">(Earth-to-space)  </w:t>
            </w:r>
            <w:r w:rsidRPr="00060B90">
              <w:rPr>
                <w:rStyle w:val="Artref"/>
              </w:rPr>
              <w:t>5.532B</w:t>
            </w:r>
          </w:p>
        </w:tc>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24.75-25.25</w:t>
            </w:r>
          </w:p>
          <w:p w:rsidR="00060B90" w:rsidRPr="00060B90" w:rsidRDefault="00060B90" w:rsidP="00060B90">
            <w:pPr>
              <w:pStyle w:val="TableTextS5"/>
            </w:pPr>
            <w:r w:rsidRPr="00060B90">
              <w:t>FIXED-SATELLITE</w:t>
            </w:r>
            <w:r w:rsidRPr="00060B90">
              <w:br/>
              <w:t xml:space="preserve">(Earth-to-space)  </w:t>
            </w:r>
            <w:r w:rsidRPr="00060B90">
              <w:rPr>
                <w:rStyle w:val="Artref"/>
              </w:rPr>
              <w:t>5.535</w:t>
            </w:r>
          </w:p>
        </w:tc>
        <w:tc>
          <w:tcPr>
            <w:tcW w:w="3136"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24.75-25.25</w:t>
            </w:r>
          </w:p>
          <w:p w:rsidR="00060B90" w:rsidRPr="00060B90" w:rsidRDefault="00060B90" w:rsidP="00060B90">
            <w:pPr>
              <w:pStyle w:val="TableTextS5"/>
            </w:pPr>
            <w:r w:rsidRPr="00060B90">
              <w:t>FIXED</w:t>
            </w:r>
          </w:p>
          <w:p w:rsidR="00060B90" w:rsidRPr="00060B90" w:rsidRDefault="00060B90" w:rsidP="00060B90">
            <w:pPr>
              <w:pStyle w:val="TableTextS5"/>
              <w:spacing w:before="0"/>
            </w:pPr>
            <w:r w:rsidRPr="00060B90">
              <w:t>FIXED-SATELLITE</w:t>
            </w:r>
            <w:r w:rsidRPr="00060B90">
              <w:br/>
              <w:t xml:space="preserve">(Earth-to-space)  </w:t>
            </w:r>
            <w:r w:rsidRPr="00060B90">
              <w:rPr>
                <w:rStyle w:val="Artref"/>
              </w:rPr>
              <w:t>5.535</w:t>
            </w:r>
          </w:p>
          <w:p w:rsidR="00060B90" w:rsidRPr="00060B90" w:rsidRDefault="00060B90" w:rsidP="00060B90">
            <w:pPr>
              <w:pStyle w:val="TableTextS5"/>
              <w:spacing w:before="0"/>
            </w:pPr>
            <w:r w:rsidRPr="00060B90">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US"/>
              </w:rPr>
            </w:pPr>
            <w:r w:rsidRPr="00060B90">
              <w:rPr>
                <w:rStyle w:val="Tablefreq"/>
                <w:color w:val="auto"/>
              </w:rPr>
              <w:t>25.25-25.5</w:t>
            </w:r>
            <w:r w:rsidRPr="00060B90">
              <w:tab/>
              <w:t>FIXED</w:t>
            </w:r>
          </w:p>
          <w:p w:rsidR="00060B90" w:rsidRPr="00060B90" w:rsidRDefault="00060B90" w:rsidP="00060B90">
            <w:pPr>
              <w:pStyle w:val="TableTextS5"/>
              <w:spacing w:before="0"/>
            </w:pPr>
            <w:r w:rsidRPr="00060B90">
              <w:tab/>
            </w:r>
            <w:r w:rsidRPr="00060B90">
              <w:tab/>
            </w:r>
            <w:r w:rsidRPr="00060B90">
              <w:tab/>
            </w:r>
            <w:r w:rsidRPr="00060B90">
              <w:tab/>
              <w:t xml:space="preserve">INTER-SATELLITE  </w:t>
            </w:r>
            <w:r w:rsidRPr="00060B90">
              <w:rPr>
                <w:rStyle w:val="Artref"/>
              </w:rPr>
              <w:t>5.536</w:t>
            </w:r>
          </w:p>
          <w:p w:rsidR="00060B90" w:rsidRPr="00060B90" w:rsidRDefault="00060B90" w:rsidP="00060B90">
            <w:pPr>
              <w:pStyle w:val="TableTextS5"/>
              <w:spacing w:before="0"/>
            </w:pPr>
            <w:r w:rsidRPr="00060B90">
              <w:tab/>
            </w:r>
            <w:r w:rsidRPr="00060B90">
              <w:tab/>
            </w:r>
            <w:r w:rsidRPr="00060B90">
              <w:tab/>
            </w:r>
            <w:r w:rsidRPr="00060B90">
              <w:tab/>
              <w:t>MOBILE</w:t>
            </w:r>
          </w:p>
          <w:p w:rsidR="00060B90" w:rsidRPr="00060B90" w:rsidRDefault="00060B90" w:rsidP="00060B90">
            <w:pPr>
              <w:pStyle w:val="TableTextS5"/>
              <w:spacing w:before="0"/>
              <w:rPr>
                <w:lang w:val="en-AU"/>
              </w:rPr>
            </w:pPr>
            <w:r w:rsidRPr="00060B90">
              <w:tab/>
            </w:r>
            <w:r w:rsidRPr="00060B90">
              <w:tab/>
            </w:r>
            <w:r w:rsidRPr="00060B90">
              <w:tab/>
            </w:r>
            <w:r w:rsidRPr="00060B90">
              <w:tab/>
            </w:r>
            <w:r w:rsidRPr="00060B90">
              <w:rPr>
                <w:lang w:val="en-AU"/>
              </w:rPr>
              <w:t>Standard frequency and time signal-satellite (Earth-to-space)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tabs>
                <w:tab w:val="clear" w:pos="170"/>
                <w:tab w:val="clear" w:pos="567"/>
                <w:tab w:val="clear" w:pos="737"/>
              </w:tabs>
              <w:ind w:left="3062" w:hanging="3062"/>
              <w:rPr>
                <w:lang w:val="en-US"/>
              </w:rPr>
            </w:pPr>
            <w:r w:rsidRPr="00060B90">
              <w:rPr>
                <w:rStyle w:val="Tablefreq"/>
                <w:color w:val="auto"/>
              </w:rPr>
              <w:t>25.5-27</w:t>
            </w:r>
            <w:r w:rsidRPr="00060B90">
              <w:rPr>
                <w:b/>
              </w:rPr>
              <w:tab/>
            </w:r>
            <w:r w:rsidRPr="00060B90">
              <w:t xml:space="preserve">EARTH EXPLORATION-SATELLITE (space-to Earth)  </w:t>
            </w:r>
            <w:r w:rsidRPr="00060B90">
              <w:rPr>
                <w:rStyle w:val="Artref"/>
              </w:rPr>
              <w:t>5.536B</w:t>
            </w:r>
          </w:p>
          <w:p w:rsidR="00060B90" w:rsidRPr="00060B90" w:rsidRDefault="00060B90" w:rsidP="00060B90">
            <w:pPr>
              <w:pStyle w:val="TableTextS5"/>
              <w:spacing w:before="0"/>
            </w:pPr>
            <w:r w:rsidRPr="00060B90">
              <w:tab/>
            </w:r>
            <w:r w:rsidRPr="00060B90">
              <w:tab/>
            </w:r>
            <w:r w:rsidRPr="00060B90">
              <w:tab/>
            </w:r>
            <w:r w:rsidRPr="00060B90">
              <w:tab/>
              <w:t>FIXED</w:t>
            </w:r>
          </w:p>
          <w:p w:rsidR="00060B90" w:rsidRPr="00060B90" w:rsidRDefault="00060B90" w:rsidP="00060B90">
            <w:pPr>
              <w:pStyle w:val="TableTextS5"/>
              <w:spacing w:before="0"/>
            </w:pPr>
            <w:r w:rsidRPr="00060B90">
              <w:tab/>
            </w:r>
            <w:r w:rsidRPr="00060B90">
              <w:tab/>
            </w:r>
            <w:r w:rsidRPr="00060B90">
              <w:tab/>
            </w:r>
            <w:r w:rsidRPr="00060B90">
              <w:tab/>
              <w:t xml:space="preserve">INTER-SATELLITE  </w:t>
            </w:r>
            <w:r w:rsidRPr="00060B90">
              <w:rPr>
                <w:rStyle w:val="Artref"/>
              </w:rPr>
              <w:t>5.536</w:t>
            </w:r>
          </w:p>
          <w:p w:rsidR="00060B90" w:rsidRPr="00060B90" w:rsidRDefault="00060B90" w:rsidP="00060B90">
            <w:pPr>
              <w:pStyle w:val="TableTextS5"/>
              <w:spacing w:before="0"/>
            </w:pPr>
            <w:r w:rsidRPr="00060B90">
              <w:tab/>
            </w:r>
            <w:r w:rsidRPr="00060B90">
              <w:tab/>
            </w:r>
            <w:r w:rsidRPr="00060B90">
              <w:tab/>
            </w:r>
            <w:r w:rsidRPr="00060B90">
              <w:tab/>
              <w:t>MOBILE</w:t>
            </w:r>
          </w:p>
          <w:p w:rsidR="00060B90" w:rsidRPr="00060B90" w:rsidRDefault="00060B90" w:rsidP="00060B90">
            <w:pPr>
              <w:pStyle w:val="TableTextS5"/>
              <w:spacing w:before="0"/>
            </w:pPr>
            <w:r w:rsidRPr="00060B90">
              <w:tab/>
            </w:r>
            <w:r w:rsidRPr="00060B90">
              <w:tab/>
            </w:r>
            <w:r w:rsidRPr="00060B90">
              <w:tab/>
            </w:r>
            <w:r w:rsidRPr="00060B90">
              <w:tab/>
              <w:t xml:space="preserve">SPACE  RESEARCH (space-to-Earth)  </w:t>
            </w:r>
            <w:r w:rsidRPr="00060B90">
              <w:rPr>
                <w:rStyle w:val="Artref"/>
              </w:rPr>
              <w:t>5.536C</w:t>
            </w:r>
          </w:p>
          <w:p w:rsidR="00060B90" w:rsidRPr="00060B90" w:rsidRDefault="00060B90" w:rsidP="00060B90">
            <w:pPr>
              <w:pStyle w:val="TableTextS5"/>
              <w:spacing w:before="0"/>
            </w:pPr>
            <w:r w:rsidRPr="00060B90">
              <w:tab/>
            </w:r>
            <w:r w:rsidRPr="00060B90">
              <w:tab/>
            </w:r>
            <w:r w:rsidRPr="00060B90">
              <w:tab/>
            </w:r>
            <w:r w:rsidRPr="00060B90">
              <w:tab/>
              <w:t>Standard frequency and time signal-satellite (Earth-to-space)</w:t>
            </w:r>
          </w:p>
          <w:p w:rsidR="00060B90" w:rsidRPr="00060B90" w:rsidRDefault="00060B90" w:rsidP="00060B90">
            <w:pPr>
              <w:pStyle w:val="TableTextS5"/>
              <w:spacing w:before="0"/>
            </w:pPr>
            <w:r w:rsidRPr="00060B90">
              <w:tab/>
            </w:r>
            <w:r w:rsidRPr="00060B90">
              <w:tab/>
            </w:r>
            <w:r w:rsidRPr="00060B90">
              <w:tab/>
            </w:r>
            <w:r w:rsidRPr="00060B90">
              <w:tab/>
            </w:r>
            <w:r w:rsidRPr="00060B90">
              <w:rPr>
                <w:rStyle w:val="Artref"/>
              </w:rPr>
              <w:t>5.536A</w:t>
            </w:r>
          </w:p>
        </w:tc>
      </w:tr>
      <w:tr w:rsidR="00060B90" w:rsidRPr="00060B90"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27-27.5</w:t>
            </w:r>
          </w:p>
          <w:p w:rsidR="00060B90" w:rsidRPr="00060B90" w:rsidRDefault="00060B90" w:rsidP="00060B90">
            <w:pPr>
              <w:pStyle w:val="TableTextS5"/>
              <w:rPr>
                <w:lang w:val="en-AU"/>
              </w:rPr>
            </w:pPr>
            <w:r w:rsidRPr="00060B90">
              <w:rPr>
                <w:lang w:val="en-AU"/>
              </w:rPr>
              <w:t>FIXED</w:t>
            </w:r>
          </w:p>
          <w:p w:rsidR="00060B90" w:rsidRPr="00060B90" w:rsidRDefault="00060B90" w:rsidP="00060B90">
            <w:pPr>
              <w:pStyle w:val="TableTextS5"/>
              <w:spacing w:before="0"/>
              <w:rPr>
                <w:lang w:val="en-AU"/>
              </w:rPr>
            </w:pPr>
            <w:r w:rsidRPr="00060B90">
              <w:rPr>
                <w:lang w:val="en-AU"/>
              </w:rPr>
              <w:t xml:space="preserve">INTER-SATELLITE  </w:t>
            </w:r>
            <w:r w:rsidRPr="00060B90">
              <w:rPr>
                <w:rStyle w:val="Artref"/>
                <w:lang w:val="en-AU"/>
              </w:rPr>
              <w:t>5.536</w:t>
            </w:r>
          </w:p>
          <w:p w:rsidR="00060B90" w:rsidRPr="00060B90" w:rsidRDefault="00060B90" w:rsidP="00060B90">
            <w:pPr>
              <w:pStyle w:val="TableTextS5"/>
              <w:spacing w:before="0"/>
              <w:rPr>
                <w:lang w:val="en-AU"/>
              </w:rPr>
            </w:pPr>
            <w:r w:rsidRPr="00060B90">
              <w:rPr>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27-27.5</w:t>
            </w:r>
          </w:p>
          <w:p w:rsidR="00060B90" w:rsidRPr="00060B90" w:rsidRDefault="00060B90" w:rsidP="00060B90">
            <w:pPr>
              <w:pStyle w:val="TableTextS5"/>
              <w:tabs>
                <w:tab w:val="clear" w:pos="170"/>
              </w:tabs>
              <w:rPr>
                <w:lang w:val="en-AU"/>
              </w:rPr>
            </w:pPr>
            <w:r w:rsidRPr="00060B90">
              <w:rPr>
                <w:lang w:val="en-AU"/>
              </w:rPr>
              <w:tab/>
            </w:r>
            <w:r w:rsidRPr="00060B90">
              <w:rPr>
                <w:lang w:val="en-AU"/>
              </w:rPr>
              <w:tab/>
              <w:t>FIXED</w:t>
            </w:r>
          </w:p>
          <w:p w:rsidR="00060B90" w:rsidRPr="00060B90" w:rsidRDefault="00060B90" w:rsidP="00060B90">
            <w:pPr>
              <w:pStyle w:val="TableTextS5"/>
              <w:tabs>
                <w:tab w:val="clear" w:pos="170"/>
              </w:tabs>
              <w:spacing w:before="0"/>
              <w:rPr>
                <w:lang w:val="en-AU"/>
              </w:rPr>
            </w:pPr>
            <w:r w:rsidRPr="00060B90">
              <w:rPr>
                <w:lang w:val="en-AU"/>
              </w:rPr>
              <w:tab/>
            </w:r>
            <w:r w:rsidRPr="00060B90">
              <w:rPr>
                <w:lang w:val="en-AU"/>
              </w:rPr>
              <w:tab/>
              <w:t>FIXED-SATELLITE (Earth-to-space)</w:t>
            </w:r>
          </w:p>
          <w:p w:rsidR="00060B90" w:rsidRPr="00060B90" w:rsidRDefault="00060B90" w:rsidP="00060B90">
            <w:pPr>
              <w:pStyle w:val="TableTextS5"/>
              <w:tabs>
                <w:tab w:val="clear" w:pos="170"/>
              </w:tabs>
              <w:spacing w:before="0"/>
            </w:pPr>
            <w:r w:rsidRPr="00060B90">
              <w:tab/>
            </w:r>
            <w:r w:rsidRPr="00060B90">
              <w:tab/>
              <w:t xml:space="preserve">INTER-SATELLITE  </w:t>
            </w:r>
            <w:r w:rsidRPr="00060B90">
              <w:rPr>
                <w:rStyle w:val="Artref"/>
              </w:rPr>
              <w:t>5.536</w:t>
            </w:r>
            <w:r w:rsidRPr="00060B90">
              <w:t xml:space="preserve">  </w:t>
            </w:r>
            <w:r w:rsidRPr="00060B90">
              <w:rPr>
                <w:rStyle w:val="Artref"/>
              </w:rPr>
              <w:t>5.537</w:t>
            </w:r>
          </w:p>
          <w:p w:rsidR="00060B90" w:rsidRPr="00060B90" w:rsidRDefault="00060B90" w:rsidP="00060B90">
            <w:pPr>
              <w:pStyle w:val="TableTextS5"/>
              <w:tabs>
                <w:tab w:val="clear" w:pos="170"/>
              </w:tabs>
              <w:spacing w:before="0"/>
            </w:pPr>
            <w:r w:rsidRPr="00060B90">
              <w:tab/>
            </w:r>
            <w:r w:rsidRPr="00060B90">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AU"/>
              </w:rPr>
            </w:pPr>
            <w:r w:rsidRPr="00060B90">
              <w:rPr>
                <w:rStyle w:val="Tablefreq"/>
                <w:color w:val="auto"/>
              </w:rPr>
              <w:t>27.5-28.5</w:t>
            </w:r>
            <w:r w:rsidRPr="00060B90">
              <w:rPr>
                <w:lang w:val="en-AU"/>
              </w:rPr>
              <w:tab/>
              <w:t>FIXED</w:t>
            </w:r>
            <w:r w:rsidRPr="00060B90">
              <w:rPr>
                <w:lang w:val="en-US"/>
              </w:rPr>
              <w:t xml:space="preserve">  </w:t>
            </w:r>
            <w:r w:rsidRPr="00060B90">
              <w:rPr>
                <w:rStyle w:val="Artref"/>
              </w:rPr>
              <w:t>5.537A</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FIXED-SATELLITE (Earth-to-space)  </w:t>
            </w:r>
            <w:r w:rsidRPr="00060B90">
              <w:rPr>
                <w:rStyle w:val="Artref"/>
                <w:lang w:val="en-AU"/>
              </w:rPr>
              <w:t>5.484A</w:t>
            </w:r>
            <w:r w:rsidRPr="00060B90">
              <w:t xml:space="preserve">  </w:t>
            </w:r>
            <w:r w:rsidRPr="00060B90">
              <w:rPr>
                <w:rStyle w:val="Artref"/>
              </w:rPr>
              <w:t>5.516B</w:t>
            </w:r>
            <w:r w:rsidRPr="00060B90">
              <w:t xml:space="preserve">  </w:t>
            </w:r>
            <w:r w:rsidRPr="00060B90">
              <w:rPr>
                <w:rStyle w:val="Artref"/>
              </w:rPr>
              <w:t>5</w:t>
            </w:r>
            <w:r w:rsidRPr="00060B90">
              <w:rPr>
                <w:rStyle w:val="Artref"/>
                <w:lang w:val="en-AU"/>
              </w:rPr>
              <w:t>.539</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5.538</w:t>
            </w:r>
            <w:r w:rsidRPr="00060B90">
              <w:rPr>
                <w:lang w:val="en-AU"/>
              </w:rPr>
              <w:t xml:space="preserve">  </w:t>
            </w:r>
            <w:r w:rsidRPr="00060B90">
              <w:rPr>
                <w:rStyle w:val="Artref"/>
                <w:lang w:val="en-AU"/>
              </w:rPr>
              <w:t>5.540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AU"/>
              </w:rPr>
            </w:pPr>
            <w:r w:rsidRPr="00060B90">
              <w:rPr>
                <w:rStyle w:val="Tablefreq"/>
                <w:color w:val="auto"/>
              </w:rPr>
              <w:t>28.5-29.1</w:t>
            </w:r>
            <w:r w:rsidRPr="00060B90">
              <w:rPr>
                <w:lang w:val="en-AU"/>
              </w:rPr>
              <w:tab/>
              <w:t>FIXED</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FIXED-SATELLITE (Earth-to-space)  </w:t>
            </w:r>
            <w:r w:rsidRPr="00060B90">
              <w:rPr>
                <w:rStyle w:val="Artref"/>
                <w:lang w:val="en-AU"/>
              </w:rPr>
              <w:t>5.484A</w:t>
            </w:r>
            <w:r w:rsidRPr="00060B90">
              <w:rPr>
                <w:lang w:val="en-AU"/>
              </w:rPr>
              <w:t xml:space="preserve">  </w:t>
            </w:r>
            <w:r w:rsidRPr="00060B90">
              <w:rPr>
                <w:rStyle w:val="Artref"/>
                <w:lang w:val="en-AU"/>
              </w:rPr>
              <w:t>5.516B</w:t>
            </w:r>
            <w:r w:rsidRPr="00060B90">
              <w:t xml:space="preserve">  </w:t>
            </w:r>
            <w:r w:rsidRPr="00060B90">
              <w:rPr>
                <w:rStyle w:val="Artref"/>
                <w:lang w:val="en-AU"/>
              </w:rPr>
              <w:t>5.523A</w:t>
            </w:r>
            <w:r w:rsidRPr="00060B90">
              <w:rPr>
                <w:lang w:val="en-AU"/>
              </w:rPr>
              <w:t xml:space="preserve">  </w:t>
            </w:r>
            <w:r w:rsidRPr="00060B90">
              <w:rPr>
                <w:rStyle w:val="Artref"/>
                <w:lang w:val="en-AU"/>
              </w:rPr>
              <w:t>5.539</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Earth exploration-satellite (Earth-to-space)  </w:t>
            </w:r>
            <w:r w:rsidRPr="00060B90">
              <w:rPr>
                <w:rStyle w:val="Artref"/>
                <w:lang w:val="en-AU"/>
              </w:rPr>
              <w:t>5.541</w:t>
            </w:r>
          </w:p>
          <w:p w:rsidR="00060B90" w:rsidRPr="00060B90" w:rsidRDefault="00060B90" w:rsidP="00060B90">
            <w:pPr>
              <w:pStyle w:val="TableTextS5"/>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5.540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AU"/>
              </w:rPr>
            </w:pPr>
            <w:r w:rsidRPr="00060B90">
              <w:rPr>
                <w:rStyle w:val="Tablefreq"/>
                <w:color w:val="auto"/>
              </w:rPr>
              <w:t>29.1-29.5</w:t>
            </w:r>
            <w:r w:rsidRPr="00060B90">
              <w:rPr>
                <w:lang w:val="en-AU"/>
              </w:rPr>
              <w:tab/>
              <w:t>FIXED</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FIXED-SATELLITE (Earth-to-space)  </w:t>
            </w:r>
            <w:r w:rsidRPr="00060B90">
              <w:rPr>
                <w:rStyle w:val="Artref"/>
                <w:lang w:val="en-AU"/>
              </w:rPr>
              <w:t>5.516B</w:t>
            </w:r>
            <w:r w:rsidRPr="00060B90">
              <w:rPr>
                <w:lang w:val="en-AU"/>
              </w:rPr>
              <w:t xml:space="preserve">  </w:t>
            </w:r>
            <w:r w:rsidRPr="00060B90">
              <w:rPr>
                <w:rStyle w:val="Artref"/>
                <w:lang w:val="en-AU"/>
              </w:rPr>
              <w:t>5.523C</w:t>
            </w:r>
            <w:r w:rsidRPr="00060B90">
              <w:rPr>
                <w:lang w:val="en-AU"/>
              </w:rPr>
              <w:t xml:space="preserve">  </w:t>
            </w:r>
            <w:r w:rsidRPr="00060B90">
              <w:rPr>
                <w:rStyle w:val="Artref"/>
                <w:lang w:val="en-AU"/>
              </w:rPr>
              <w:t>5.523E</w:t>
            </w:r>
            <w:r w:rsidRPr="00060B90">
              <w:rPr>
                <w:lang w:val="en-AU"/>
              </w:rPr>
              <w:t xml:space="preserve">  </w:t>
            </w:r>
            <w:r w:rsidRPr="00060B90">
              <w:rPr>
                <w:rStyle w:val="Artref"/>
                <w:lang w:val="en-AU"/>
              </w:rPr>
              <w:t>5.535A</w:t>
            </w:r>
            <w:r w:rsidRPr="00060B90">
              <w:rPr>
                <w:lang w:val="en-AU"/>
              </w:rPr>
              <w:br/>
            </w:r>
            <w:r w:rsidRPr="00060B90">
              <w:rPr>
                <w:rStyle w:val="Artref"/>
                <w:lang w:val="en-AU"/>
              </w:rPr>
              <w:tab/>
            </w:r>
            <w:r w:rsidRPr="00060B90">
              <w:rPr>
                <w:rStyle w:val="Artref"/>
                <w:lang w:val="en-AU"/>
              </w:rPr>
              <w:tab/>
            </w:r>
            <w:r w:rsidRPr="00060B90">
              <w:rPr>
                <w:rStyle w:val="Artref"/>
                <w:lang w:val="en-AU"/>
              </w:rPr>
              <w:tab/>
            </w:r>
            <w:r w:rsidRPr="00060B90">
              <w:rPr>
                <w:rStyle w:val="Artref"/>
                <w:lang w:val="en-AU"/>
              </w:rPr>
              <w:tab/>
              <w:t>5.539</w:t>
            </w:r>
            <w:r w:rsidRPr="00060B90">
              <w:rPr>
                <w:lang w:val="en-AU"/>
              </w:rPr>
              <w:t xml:space="preserve">  </w:t>
            </w:r>
            <w:r w:rsidRPr="00060B90">
              <w:rPr>
                <w:rStyle w:val="Artref"/>
                <w:lang w:val="en-AU"/>
              </w:rPr>
              <w:t>5.541A</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Earth exploration-satellite (Earth-to-space)  </w:t>
            </w:r>
            <w:r w:rsidRPr="00060B90">
              <w:rPr>
                <w:rStyle w:val="Artref"/>
                <w:lang w:val="en-AU"/>
              </w:rPr>
              <w:t>5.541</w:t>
            </w:r>
          </w:p>
          <w:p w:rsidR="00060B90" w:rsidRPr="00060B90" w:rsidRDefault="00060B90" w:rsidP="00060B90">
            <w:pPr>
              <w:pStyle w:val="TableTextS5"/>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5.540</w:t>
            </w:r>
          </w:p>
        </w:tc>
      </w:tr>
      <w:tr w:rsidR="00060B90" w:rsidRPr="00060B90" w:rsidTr="00060B90">
        <w:trPr>
          <w:cantSplit/>
          <w:jc w:val="center"/>
        </w:trPr>
        <w:tc>
          <w:tcPr>
            <w:tcW w:w="3084" w:type="dxa"/>
            <w:tcBorders>
              <w:top w:val="single" w:sz="4" w:space="0" w:color="auto"/>
              <w:left w:val="single" w:sz="4" w:space="0" w:color="auto"/>
              <w:bottom w:val="nil"/>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29.5-29.9</w:t>
            </w:r>
          </w:p>
          <w:p w:rsidR="00060B90" w:rsidRPr="00060B90" w:rsidRDefault="00060B90" w:rsidP="00060B90">
            <w:pPr>
              <w:pStyle w:val="TableTextS5"/>
            </w:pPr>
            <w:r w:rsidRPr="00060B90">
              <w:t>FIXED-SATELLITE</w:t>
            </w:r>
            <w:r w:rsidRPr="00060B90">
              <w:br/>
              <w:t xml:space="preserve">(Earth-to-space)  </w:t>
            </w:r>
            <w:r w:rsidRPr="00060B90">
              <w:rPr>
                <w:rStyle w:val="Artref"/>
              </w:rPr>
              <w:t>5.484A</w:t>
            </w:r>
            <w:r w:rsidRPr="00060B90">
              <w:t xml:space="preserve">  </w:t>
            </w:r>
            <w:r w:rsidRPr="00060B90">
              <w:rPr>
                <w:rStyle w:val="Artref"/>
              </w:rPr>
              <w:t>5.484B  5.516B  5.527A  5.539</w:t>
            </w:r>
            <w:r w:rsidRPr="00060B90">
              <w:t xml:space="preserve"> </w:t>
            </w:r>
          </w:p>
          <w:p w:rsidR="00060B90" w:rsidRPr="00060B90" w:rsidRDefault="00060B90" w:rsidP="00060B90">
            <w:pPr>
              <w:pStyle w:val="TableTextS5"/>
            </w:pPr>
            <w:r w:rsidRPr="00060B90">
              <w:t>Earth exploration-satellite</w:t>
            </w:r>
            <w:r w:rsidRPr="00060B90">
              <w:br/>
              <w:t xml:space="preserve">(Earth-to-space)  </w:t>
            </w:r>
            <w:r w:rsidRPr="00060B90">
              <w:rPr>
                <w:rStyle w:val="Artref"/>
              </w:rPr>
              <w:t>5.541</w:t>
            </w:r>
          </w:p>
          <w:p w:rsidR="00060B90" w:rsidRPr="00060B90" w:rsidRDefault="00060B90" w:rsidP="00060B90">
            <w:pPr>
              <w:pStyle w:val="TableTextS5"/>
            </w:pPr>
            <w:r w:rsidRPr="00060B90">
              <w:t>Mobile-satellite (Earth-to-space)</w:t>
            </w:r>
          </w:p>
        </w:tc>
        <w:tc>
          <w:tcPr>
            <w:tcW w:w="3084" w:type="dxa"/>
            <w:tcBorders>
              <w:top w:val="single" w:sz="4" w:space="0" w:color="auto"/>
              <w:left w:val="single" w:sz="4" w:space="0" w:color="auto"/>
              <w:bottom w:val="nil"/>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29.5-29.9</w:t>
            </w:r>
          </w:p>
          <w:p w:rsidR="00060B90" w:rsidRPr="00060B90" w:rsidRDefault="00060B90" w:rsidP="00060B90">
            <w:pPr>
              <w:pStyle w:val="TableTextS5"/>
            </w:pPr>
            <w:r w:rsidRPr="00060B90">
              <w:t>FIXED-SATELLITE</w:t>
            </w:r>
            <w:r w:rsidRPr="00060B90">
              <w:br/>
              <w:t xml:space="preserve">(Earth-to-space)  </w:t>
            </w:r>
            <w:r w:rsidRPr="00060B90">
              <w:rPr>
                <w:rStyle w:val="Artref"/>
              </w:rPr>
              <w:t>5.484A  5.484B  5.516B  5.527A  5.539</w:t>
            </w:r>
            <w:r w:rsidRPr="00060B90">
              <w:t xml:space="preserve"> </w:t>
            </w:r>
          </w:p>
          <w:p w:rsidR="00060B90" w:rsidRPr="00060B90" w:rsidRDefault="00060B90" w:rsidP="00060B90">
            <w:pPr>
              <w:pStyle w:val="TableTextS5"/>
            </w:pPr>
            <w:r w:rsidRPr="00060B90">
              <w:t>MOBILE-SATELLITE</w:t>
            </w:r>
            <w:r w:rsidRPr="00060B90">
              <w:br/>
              <w:t>(Earth-to-space)</w:t>
            </w:r>
          </w:p>
          <w:p w:rsidR="00060B90" w:rsidRPr="00060B90" w:rsidRDefault="00060B90" w:rsidP="00060B90">
            <w:pPr>
              <w:pStyle w:val="TableTextS5"/>
            </w:pPr>
            <w:r w:rsidRPr="00060B90">
              <w:t>Earth exploration-satellite</w:t>
            </w:r>
            <w:r w:rsidRPr="00060B90">
              <w:br/>
              <w:t xml:space="preserve">(Earth-to-space)  </w:t>
            </w:r>
            <w:r w:rsidRPr="00060B90">
              <w:rPr>
                <w:rStyle w:val="Artref"/>
              </w:rPr>
              <w:t>5.541</w:t>
            </w:r>
          </w:p>
        </w:tc>
        <w:tc>
          <w:tcPr>
            <w:tcW w:w="3136" w:type="dxa"/>
            <w:tcBorders>
              <w:top w:val="single" w:sz="4" w:space="0" w:color="auto"/>
              <w:left w:val="single" w:sz="4" w:space="0" w:color="auto"/>
              <w:bottom w:val="nil"/>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29.5-29.9</w:t>
            </w:r>
          </w:p>
          <w:p w:rsidR="00060B90" w:rsidRPr="00060B90" w:rsidRDefault="00060B90" w:rsidP="00060B90">
            <w:pPr>
              <w:pStyle w:val="TableTextS5"/>
            </w:pPr>
            <w:r w:rsidRPr="00060B90">
              <w:t>FIXED-SATELLITE</w:t>
            </w:r>
            <w:r w:rsidRPr="00060B90">
              <w:br/>
              <w:t xml:space="preserve">(Earth-to-space)  </w:t>
            </w:r>
            <w:r w:rsidRPr="00060B90">
              <w:rPr>
                <w:rStyle w:val="Artref"/>
              </w:rPr>
              <w:t>5.484A  5.484B  5.516B  5.527A  5.539</w:t>
            </w:r>
            <w:r w:rsidRPr="00060B90">
              <w:t xml:space="preserve"> </w:t>
            </w:r>
          </w:p>
          <w:p w:rsidR="00060B90" w:rsidRPr="00060B90" w:rsidRDefault="00060B90" w:rsidP="00060B90">
            <w:pPr>
              <w:pStyle w:val="TableTextS5"/>
            </w:pPr>
            <w:r w:rsidRPr="00060B90">
              <w:t>Earth exploration-satellite</w:t>
            </w:r>
            <w:r w:rsidRPr="00060B90">
              <w:br/>
              <w:t xml:space="preserve">(Earth-to-space)  </w:t>
            </w:r>
            <w:r w:rsidRPr="00060B90">
              <w:rPr>
                <w:rStyle w:val="Artref"/>
              </w:rPr>
              <w:t>5.541</w:t>
            </w:r>
          </w:p>
          <w:p w:rsidR="00060B90" w:rsidRPr="00060B90" w:rsidRDefault="00060B90" w:rsidP="00060B90">
            <w:pPr>
              <w:pStyle w:val="TableTextS5"/>
            </w:pPr>
            <w:r w:rsidRPr="00060B90">
              <w:t xml:space="preserve">Mobile-satellite (Earth-to-space) </w:t>
            </w:r>
          </w:p>
        </w:tc>
      </w:tr>
      <w:tr w:rsidR="00060B90" w:rsidRPr="00060B90" w:rsidTr="00060B90">
        <w:trPr>
          <w:cantSplit/>
          <w:jc w:val="center"/>
        </w:trPr>
        <w:tc>
          <w:tcPr>
            <w:tcW w:w="3084" w:type="dxa"/>
            <w:tcBorders>
              <w:top w:val="nil"/>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rStyle w:val="Artref"/>
              </w:rPr>
            </w:pPr>
            <w:r w:rsidRPr="00060B90">
              <w:rPr>
                <w:rStyle w:val="Artref"/>
              </w:rPr>
              <w:t>5.540  5.542</w:t>
            </w:r>
          </w:p>
        </w:tc>
        <w:tc>
          <w:tcPr>
            <w:tcW w:w="3084" w:type="dxa"/>
            <w:tcBorders>
              <w:top w:val="nil"/>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rStyle w:val="Artref"/>
              </w:rPr>
            </w:pPr>
            <w:r w:rsidRPr="00060B90">
              <w:rPr>
                <w:rStyle w:val="Artref"/>
              </w:rPr>
              <w:t xml:space="preserve">5.525  5.526  5.527  5.529  5.540 </w:t>
            </w:r>
          </w:p>
        </w:tc>
        <w:tc>
          <w:tcPr>
            <w:tcW w:w="3136" w:type="dxa"/>
            <w:tcBorders>
              <w:top w:val="nil"/>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rStyle w:val="Artref"/>
              </w:rPr>
            </w:pPr>
            <w:r w:rsidRPr="00060B90">
              <w:rPr>
                <w:rStyle w:val="Artref"/>
              </w:rPr>
              <w:t>5.540  5.542</w:t>
            </w:r>
          </w:p>
        </w:tc>
      </w:tr>
    </w:tbl>
    <w:p w:rsidR="00060B90" w:rsidRDefault="00060B90" w:rsidP="00060B90">
      <w:pPr>
        <w:pStyle w:val="Reasons"/>
      </w:pPr>
      <w:r>
        <w:rPr>
          <w:b/>
        </w:rPr>
        <w:t>Reasons:</w:t>
      </w:r>
      <w:r>
        <w:tab/>
        <w:t>ITU-R studies have not demonstrated that HAPS systems can protect EESS/SRS earth stations in the 25.5-27 GHz frequency range, therefore a designation for HAPS cannot be made in this band.</w:t>
      </w:r>
    </w:p>
    <w:p w:rsidR="00060B90" w:rsidRDefault="00060B90" w:rsidP="00060B90">
      <w:pPr>
        <w:pStyle w:val="Reasons"/>
      </w:pPr>
    </w:p>
    <w:p w:rsidR="00E73699" w:rsidRDefault="00E73699"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Pr="00896507"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4</w:t>
      </w:r>
    </w:p>
    <w:p w:rsidR="00060B90" w:rsidRDefault="00060B90" w:rsidP="00E73699">
      <w:pPr>
        <w:rPr>
          <w:b/>
        </w:rPr>
      </w:pPr>
    </w:p>
    <w:p w:rsidR="00060B90" w:rsidRDefault="00060B90" w:rsidP="00E73699">
      <w:pPr>
        <w:rPr>
          <w:b/>
        </w:rPr>
      </w:pPr>
    </w:p>
    <w:p w:rsidR="005A7FC7" w:rsidRDefault="005A7FC7" w:rsidP="005A7FC7">
      <w:pPr>
        <w:tabs>
          <w:tab w:val="left" w:pos="2268"/>
          <w:tab w:val="left" w:pos="5103"/>
          <w:tab w:val="left" w:pos="5954"/>
          <w:tab w:val="left" w:pos="8789"/>
        </w:tabs>
        <w:rPr>
          <w:b/>
        </w:rPr>
      </w:pPr>
      <w:r w:rsidRPr="00D74D15">
        <w:rPr>
          <w:b/>
        </w:rPr>
        <w:t xml:space="preserve">Agenda Item </w:t>
      </w:r>
      <w:r>
        <w:rPr>
          <w:b/>
          <w:bCs/>
          <w:color w:val="000000"/>
        </w:rPr>
        <w:t>4</w:t>
      </w:r>
      <w:r w:rsidRPr="00D74D15">
        <w:rPr>
          <w:b/>
          <w:bCs/>
          <w:color w:val="000000"/>
        </w:rPr>
        <w:t>:</w:t>
      </w:r>
      <w:r>
        <w:t xml:space="preserve"> T</w:t>
      </w:r>
      <w:r w:rsidRPr="002B09F8">
        <w:t>o review the resolutions and</w:t>
      </w:r>
      <w:r>
        <w:t xml:space="preserve"> </w:t>
      </w:r>
      <w:r w:rsidRPr="002B09F8">
        <w:t>recommendations of previous conferences with a view to their possible revision, replacement or</w:t>
      </w:r>
      <w:r>
        <w:t xml:space="preserve"> abrogation i</w:t>
      </w:r>
      <w:r w:rsidRPr="002B09F8">
        <w:t xml:space="preserve">n accordance with </w:t>
      </w:r>
      <w:r w:rsidRPr="00B72352">
        <w:t xml:space="preserve">Resolution </w:t>
      </w:r>
      <w:r w:rsidRPr="00B72352">
        <w:rPr>
          <w:b/>
        </w:rPr>
        <w:t>95 (Rev.WRC-07)</w:t>
      </w:r>
      <w:r>
        <w:rPr>
          <w:b/>
        </w:rPr>
        <w:t>.</w:t>
      </w:r>
    </w:p>
    <w:p w:rsidR="005A7FC7" w:rsidRDefault="005A7FC7" w:rsidP="005A7FC7">
      <w:pPr>
        <w:spacing w:before="120"/>
      </w:pPr>
      <w:r w:rsidRPr="0095602A">
        <w:rPr>
          <w:b/>
        </w:rPr>
        <w:t>Issue</w:t>
      </w:r>
      <w:r>
        <w:t>: To review the resolutions and recommendations in the Radio Regulations and to identify potential modifications or suppressions.</w:t>
      </w:r>
    </w:p>
    <w:p w:rsidR="005A7FC7" w:rsidRPr="00D74D15" w:rsidRDefault="005A7FC7" w:rsidP="005A7FC7">
      <w:pPr>
        <w:tabs>
          <w:tab w:val="left" w:pos="2268"/>
          <w:tab w:val="left" w:pos="5103"/>
          <w:tab w:val="left" w:pos="5954"/>
          <w:tab w:val="left" w:pos="8789"/>
        </w:tabs>
      </w:pPr>
    </w:p>
    <w:p w:rsidR="005A7FC7" w:rsidRDefault="005A7FC7" w:rsidP="005A7FC7">
      <w:pPr>
        <w:spacing w:before="120"/>
      </w:pPr>
      <w:r w:rsidRPr="00CD73A6">
        <w:rPr>
          <w:b/>
        </w:rPr>
        <w:t>Background Information</w:t>
      </w:r>
      <w:r w:rsidRPr="00CD73A6">
        <w:t>:</w:t>
      </w:r>
      <w:r w:rsidRPr="00CD73A6">
        <w:rPr>
          <w:b/>
        </w:rPr>
        <w:t xml:space="preserve">  </w:t>
      </w:r>
      <w:r>
        <w:t>This is a standing agenda item for every WRC agenda.  The purpose of this agenda item is to examine the WRC resolutions and recommendations for editorial corrections as well as suppressions due to completion of work or material superseded by other work.  This includes consequential suppression or modification of resolutions associated with WRC-19 agenda items.</w:t>
      </w:r>
    </w:p>
    <w:p w:rsidR="005A7FC7" w:rsidRDefault="005A7FC7" w:rsidP="005A7FC7">
      <w:pPr>
        <w:spacing w:before="120"/>
      </w:pPr>
    </w:p>
    <w:p w:rsidR="005A7FC7" w:rsidRPr="002A7FCA" w:rsidRDefault="005A7FC7" w:rsidP="005A7FC7">
      <w:r w:rsidRPr="002A7FCA">
        <w:t xml:space="preserve">Resolution </w:t>
      </w:r>
      <w:r w:rsidRPr="002A7FCA">
        <w:rPr>
          <w:rStyle w:val="ECCHLbold"/>
        </w:rPr>
        <w:t>95 (Rev.WRC-07)</w:t>
      </w:r>
      <w:r w:rsidRPr="002A7FCA">
        <w:t xml:space="preserve"> resolves to invite future competent world radiocommunication conferences</w:t>
      </w:r>
    </w:p>
    <w:p w:rsidR="005A7FC7" w:rsidRPr="002A7FCA" w:rsidRDefault="005A7FC7" w:rsidP="006C7CB2">
      <w:pPr>
        <w:pStyle w:val="ECCNumberedList"/>
        <w:numPr>
          <w:ilvl w:val="0"/>
          <w:numId w:val="6"/>
        </w:numPr>
        <w:rPr>
          <w:rFonts w:ascii="Times New Roman" w:hAnsi="Times New Roman"/>
          <w:sz w:val="24"/>
          <w:szCs w:val="24"/>
        </w:rPr>
      </w:pPr>
      <w:r w:rsidRPr="002A7FCA">
        <w:rPr>
          <w:rFonts w:ascii="Times New Roman" w:hAnsi="Times New Roman"/>
          <w:sz w:val="24"/>
          <w:szCs w:val="24"/>
        </w:rPr>
        <w:t>to review the Resolutions and Recommendations of previous conferences that are related to the agenda of the Conference with a view to their possible revision, replacement or abrogation and to take appropriate action;</w:t>
      </w:r>
    </w:p>
    <w:p w:rsidR="005A7FC7" w:rsidRPr="002A7FCA" w:rsidRDefault="005A7FC7" w:rsidP="006C7CB2">
      <w:pPr>
        <w:pStyle w:val="ECCNumberedList"/>
        <w:numPr>
          <w:ilvl w:val="0"/>
          <w:numId w:val="6"/>
        </w:numPr>
        <w:rPr>
          <w:rFonts w:ascii="Times New Roman" w:hAnsi="Times New Roman"/>
          <w:sz w:val="24"/>
          <w:szCs w:val="24"/>
        </w:rPr>
      </w:pPr>
      <w:r w:rsidRPr="002A7FCA">
        <w:rPr>
          <w:rFonts w:ascii="Times New Roman" w:hAnsi="Times New Roman"/>
          <w:sz w:val="24"/>
          <w:szCs w:val="24"/>
        </w:rPr>
        <w:t>to review the Resolutions and Recommendations of previous conferences that are not related to any agenda item of the Conference with a view to:</w:t>
      </w:r>
    </w:p>
    <w:p w:rsidR="005A7FC7" w:rsidRPr="002A7FCA" w:rsidRDefault="005A7FC7" w:rsidP="006C7CB2">
      <w:pPr>
        <w:pStyle w:val="ECCBulletsLv2"/>
        <w:numPr>
          <w:ilvl w:val="0"/>
          <w:numId w:val="7"/>
        </w:numPr>
        <w:rPr>
          <w:rFonts w:ascii="Times New Roman" w:hAnsi="Times New Roman"/>
          <w:sz w:val="24"/>
          <w:szCs w:val="24"/>
        </w:rPr>
      </w:pPr>
      <w:r w:rsidRPr="002A7FCA">
        <w:rPr>
          <w:rFonts w:ascii="Times New Roman" w:hAnsi="Times New Roman"/>
          <w:sz w:val="24"/>
          <w:szCs w:val="24"/>
        </w:rPr>
        <w:t>abrogating those Resolutions and Recommendations that have served their purpose or have become no longer necessary;</w:t>
      </w:r>
    </w:p>
    <w:p w:rsidR="005A7FC7" w:rsidRPr="002A7FCA" w:rsidRDefault="005A7FC7" w:rsidP="006C7CB2">
      <w:pPr>
        <w:pStyle w:val="ECCBulletsLv2"/>
        <w:numPr>
          <w:ilvl w:val="0"/>
          <w:numId w:val="7"/>
        </w:numPr>
        <w:rPr>
          <w:rFonts w:ascii="Times New Roman" w:hAnsi="Times New Roman"/>
          <w:sz w:val="24"/>
          <w:szCs w:val="24"/>
        </w:rPr>
      </w:pPr>
      <w:r w:rsidRPr="002A7FCA">
        <w:rPr>
          <w:rFonts w:ascii="Times New Roman" w:hAnsi="Times New Roman"/>
          <w:sz w:val="24"/>
          <w:szCs w:val="24"/>
        </w:rPr>
        <w:t>reviewing the need for those Resolutions and Recommendations, or parts thereof, requesting ITU-R studies on which no progress has been made during the last two periods between conferences;</w:t>
      </w:r>
    </w:p>
    <w:p w:rsidR="005A7FC7" w:rsidRPr="002A7FCA" w:rsidRDefault="005A7FC7" w:rsidP="006C7CB2">
      <w:pPr>
        <w:pStyle w:val="ECCBulletsLv2"/>
        <w:numPr>
          <w:ilvl w:val="0"/>
          <w:numId w:val="7"/>
        </w:numPr>
        <w:rPr>
          <w:rFonts w:ascii="Times New Roman" w:hAnsi="Times New Roman"/>
          <w:szCs w:val="24"/>
        </w:rPr>
      </w:pPr>
      <w:r w:rsidRPr="002A7FCA">
        <w:rPr>
          <w:rFonts w:ascii="Times New Roman" w:hAnsi="Times New Roman"/>
          <w:szCs w:val="24"/>
        </w:rPr>
        <w:t>updating and modifying Resolutions and Recommendations, or parts thereof that have become out of date, and to correct obvious omissions, inconsistencies, ambiguities or editorial errors and effect any necessary alignment;</w:t>
      </w:r>
    </w:p>
    <w:p w:rsidR="005A7FC7" w:rsidRDefault="005A7FC7" w:rsidP="005A7FC7"/>
    <w:p w:rsidR="005A7FC7" w:rsidRPr="00D74D15" w:rsidRDefault="005A7FC7" w:rsidP="005A7FC7"/>
    <w:p w:rsidR="005A7FC7" w:rsidRDefault="005A7FC7" w:rsidP="005A7FC7">
      <w:pPr>
        <w:tabs>
          <w:tab w:val="left" w:pos="2268"/>
          <w:tab w:val="left" w:pos="5103"/>
          <w:tab w:val="left" w:pos="5954"/>
          <w:tab w:val="left" w:pos="8789"/>
        </w:tabs>
      </w:pPr>
      <w:r w:rsidRPr="00D74D15">
        <w:rPr>
          <w:b/>
        </w:rPr>
        <w:t>Proposal</w:t>
      </w:r>
      <w:r w:rsidRPr="00D74D15">
        <w:t>:</w:t>
      </w:r>
      <w:r>
        <w:t xml:space="preserve"> Draft positions for review of ITU-R Resolutions and Recommendations in the attachment to identify any modifications or suppression required.</w:t>
      </w:r>
    </w:p>
    <w:p w:rsidR="005A7FC7" w:rsidRDefault="005A7FC7" w:rsidP="005A7FC7">
      <w:pPr>
        <w:tabs>
          <w:tab w:val="left" w:pos="2268"/>
          <w:tab w:val="left" w:pos="5103"/>
          <w:tab w:val="left" w:pos="5954"/>
          <w:tab w:val="left" w:pos="8789"/>
        </w:tabs>
      </w:pPr>
    </w:p>
    <w:bookmarkStart w:id="379" w:name="_MON_1598347670"/>
    <w:bookmarkEnd w:id="379"/>
    <w:p w:rsidR="005A7FC7" w:rsidRPr="00D74D15" w:rsidRDefault="005A7FC7" w:rsidP="005A7FC7">
      <w:pPr>
        <w:tabs>
          <w:tab w:val="left" w:pos="2268"/>
          <w:tab w:val="left" w:pos="5103"/>
          <w:tab w:val="left" w:pos="5954"/>
          <w:tab w:val="left" w:pos="8789"/>
        </w:tabs>
        <w:jc w:val="center"/>
      </w:pPr>
      <w:r>
        <w:object w:dxaOrig="1335" w:dyaOrig="941" w14:anchorId="5F7926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46.5pt" o:ole="">
            <v:imagedata r:id="rId13" o:title=""/>
          </v:shape>
          <o:OLEObject Type="Embed" ProgID="Excel.Sheet.12" ShapeID="_x0000_i1025" DrawAspect="Icon" ObjectID="_1599304101" r:id="rId14"/>
        </w:object>
      </w:r>
    </w:p>
    <w:p w:rsidR="005A7FC7" w:rsidRPr="00D74D15" w:rsidRDefault="005A7FC7" w:rsidP="005A7FC7">
      <w:pPr>
        <w:rPr>
          <w:lang w:eastAsia="ja-JP"/>
        </w:rPr>
      </w:pPr>
    </w:p>
    <w:p w:rsidR="005A7FC7" w:rsidRPr="00D74D15" w:rsidRDefault="005A7FC7" w:rsidP="005A7FC7">
      <w:pPr>
        <w:rPr>
          <w:lang w:eastAsia="ja-JP"/>
        </w:rPr>
      </w:pPr>
    </w:p>
    <w:p w:rsidR="00060B90" w:rsidRDefault="005A7FC7" w:rsidP="005A7FC7">
      <w:pPr>
        <w:ind w:left="-360"/>
        <w:jc w:val="center"/>
        <w:rPr>
          <w:b/>
        </w:rPr>
      </w:pPr>
      <w:r w:rsidRPr="00D74D15">
        <w:t>____________________</w:t>
      </w: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rsidR="00060B90" w:rsidRPr="00060B90" w:rsidRDefault="00060B90" w:rsidP="00060B90">
      <w:pPr>
        <w:jc w:val="center"/>
      </w:pPr>
      <w:r>
        <w:t>Issue A</w:t>
      </w:r>
    </w:p>
    <w:p w:rsidR="00060B90" w:rsidRDefault="00060B90" w:rsidP="00E73699">
      <w:pPr>
        <w:rPr>
          <w:b/>
        </w:rPr>
      </w:pPr>
    </w:p>
    <w:p w:rsidR="005A7FC7" w:rsidRPr="007B597F" w:rsidRDefault="005A7FC7" w:rsidP="005A7FC7">
      <w:pPr>
        <w:pStyle w:val="Normalaftertitle0"/>
        <w:spacing w:before="240"/>
        <w:rPr>
          <w:b/>
          <w:i/>
          <w:iCs/>
        </w:rPr>
      </w:pPr>
      <w:r>
        <w:rPr>
          <w:b/>
          <w:bCs/>
        </w:rPr>
        <w:t>Agenda Item</w:t>
      </w:r>
      <w:r w:rsidRPr="00241F98">
        <w:rPr>
          <w:b/>
          <w:bCs/>
        </w:rPr>
        <w:t xml:space="preserve"> </w:t>
      </w:r>
      <w:r w:rsidRPr="0088361B">
        <w:rPr>
          <w:b/>
          <w:iCs/>
        </w:rPr>
        <w:t>7</w:t>
      </w:r>
      <w:r>
        <w:rPr>
          <w:iCs/>
        </w:rPr>
        <w:t>:</w:t>
      </w:r>
      <w:r w:rsidRPr="007B597F">
        <w:rPr>
          <w:i/>
          <w:iCs/>
        </w:rPr>
        <w:tab/>
      </w:r>
      <w:r w:rsidRPr="00792EA8">
        <w:rPr>
          <w:iCs/>
        </w:rPr>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792EA8">
        <w:rPr>
          <w:b/>
          <w:bCs/>
          <w:iCs/>
        </w:rPr>
        <w:t>86 (Rev.WRC-07)</w:t>
      </w:r>
      <w:r w:rsidRPr="00792EA8">
        <w:rPr>
          <w:iCs/>
        </w:rPr>
        <w:t>, in order to facilitate rational, efficient and economical use of radio frequencies and any associated orbits, including the geostationary satellite orbit;</w:t>
      </w:r>
    </w:p>
    <w:p w:rsidR="005A7FC7" w:rsidRPr="00A3162F" w:rsidRDefault="005A7FC7" w:rsidP="005A7FC7">
      <w:pPr>
        <w:pStyle w:val="Normalaftertitle"/>
        <w:rPr>
          <w:bCs/>
          <w:i/>
        </w:rPr>
      </w:pPr>
      <w:r w:rsidRPr="00A3162F">
        <w:rPr>
          <w:b/>
        </w:rPr>
        <w:t>Issue A</w:t>
      </w:r>
      <w:r w:rsidRPr="00A3162F">
        <w:rPr>
          <w:i/>
        </w:rPr>
        <w:t xml:space="preserve"> – </w:t>
      </w:r>
      <w:r w:rsidRPr="00792EA8">
        <w:t>Bringing into use of frequency assignments to all non-GSO satellite systems, and consideration of a milestone-based approach for the deployment of non-GSO satellite systems in specific bands and services</w:t>
      </w:r>
    </w:p>
    <w:p w:rsidR="005A7FC7" w:rsidRDefault="005A7FC7" w:rsidP="005A7FC7">
      <w:pPr>
        <w:rPr>
          <w:b/>
          <w:bCs/>
        </w:rPr>
      </w:pPr>
    </w:p>
    <w:p w:rsidR="005A7FC7" w:rsidRDefault="005A7FC7" w:rsidP="005A7FC7">
      <w:r w:rsidRPr="00241F98">
        <w:rPr>
          <w:b/>
          <w:bCs/>
        </w:rPr>
        <w:t>BACKGROUND</w:t>
      </w:r>
      <w:r w:rsidRPr="00241F98">
        <w:t xml:space="preserve">: </w:t>
      </w:r>
    </w:p>
    <w:p w:rsidR="005A7FC7" w:rsidRDefault="005A7FC7" w:rsidP="005A7FC7">
      <w:pPr>
        <w:rPr>
          <w:spacing w:val="-2"/>
        </w:rPr>
      </w:pPr>
      <w:r w:rsidRPr="007B597F">
        <w:rPr>
          <w:spacing w:val="-2"/>
        </w:rPr>
        <w:t xml:space="preserve">WRC-12 and WRC-15 adopted into the Radio Regulations a series of specific provisions —including RR No. </w:t>
      </w:r>
      <w:r w:rsidRPr="007B597F">
        <w:rPr>
          <w:b/>
          <w:bCs/>
          <w:spacing w:val="-2"/>
        </w:rPr>
        <w:t>11.44B</w:t>
      </w:r>
      <w:r w:rsidRPr="007B597F">
        <w:rPr>
          <w:spacing w:val="-2"/>
        </w:rPr>
        <w:t xml:space="preserve">— that clarified the requirements for the bringing into use (BIU) and the bringing back into use (BBIU) of frequency assignments to a space station in a </w:t>
      </w:r>
      <w:r>
        <w:rPr>
          <w:spacing w:val="-2"/>
        </w:rPr>
        <w:t>geostationary (</w:t>
      </w:r>
      <w:r w:rsidRPr="007B597F">
        <w:rPr>
          <w:spacing w:val="-2"/>
        </w:rPr>
        <w:t>GSO</w:t>
      </w:r>
      <w:r>
        <w:rPr>
          <w:spacing w:val="-2"/>
        </w:rPr>
        <w:t>)</w:t>
      </w:r>
      <w:r w:rsidRPr="007B597F">
        <w:rPr>
          <w:spacing w:val="-2"/>
        </w:rPr>
        <w:t xml:space="preserve"> satellite network. However, there are no provisions in the RR that specifically address the BIU of frequency assignments to space stations in non-GSO satellite systems. In this context and in order to complete the recording of frequency assignments to non-GSO satellite systems, it has been the practice of the Bureau to declare their BIU successfully completed when one satellite is deployed into a notified orbital plane and capable of transmitting and/or receiving those frequency assignments.</w:t>
      </w:r>
      <w:r>
        <w:rPr>
          <w:spacing w:val="-2"/>
        </w:rPr>
        <w:t xml:space="preserve"> </w:t>
      </w:r>
      <w:r w:rsidRPr="007B597F">
        <w:rPr>
          <w:spacing w:val="-2"/>
        </w:rPr>
        <w:t xml:space="preserve">This practice, reflected </w:t>
      </w:r>
      <w:r w:rsidRPr="007B597F">
        <w:t>for FSS and MSS non-GSO systems</w:t>
      </w:r>
      <w:r w:rsidRPr="007B597F">
        <w:rPr>
          <w:spacing w:val="-2"/>
        </w:rPr>
        <w:t xml:space="preserve"> in the Rules of Procedure for RR No. </w:t>
      </w:r>
      <w:r w:rsidRPr="007B597F">
        <w:rPr>
          <w:b/>
          <w:spacing w:val="-2"/>
        </w:rPr>
        <w:t>11.44</w:t>
      </w:r>
      <w:r w:rsidRPr="007B597F">
        <w:rPr>
          <w:spacing w:val="-2"/>
        </w:rPr>
        <w:t xml:space="preserve"> (</w:t>
      </w:r>
      <w:r w:rsidRPr="007B597F">
        <w:rPr>
          <w:i/>
          <w:spacing w:val="-2"/>
        </w:rPr>
        <w:t>see</w:t>
      </w:r>
      <w:r w:rsidRPr="007B597F">
        <w:rPr>
          <w:spacing w:val="-2"/>
        </w:rPr>
        <w:t xml:space="preserve"> Rule of Procedure for RR No. </w:t>
      </w:r>
      <w:r w:rsidRPr="007B597F">
        <w:rPr>
          <w:b/>
          <w:bCs/>
          <w:spacing w:val="-2"/>
        </w:rPr>
        <w:t>11.44</w:t>
      </w:r>
      <w:r w:rsidRPr="007B597F">
        <w:rPr>
          <w:spacing w:val="-2"/>
        </w:rPr>
        <w:t xml:space="preserve">, section 2), has been used for a number of years. Furthermore, it has been used irrespective of the number of satellites or of the number of orbital planes indicated in the notification information provided under RR No. </w:t>
      </w:r>
      <w:r w:rsidRPr="007B597F">
        <w:rPr>
          <w:b/>
          <w:spacing w:val="-2"/>
        </w:rPr>
        <w:t>11.2</w:t>
      </w:r>
      <w:r w:rsidRPr="007B597F">
        <w:rPr>
          <w:spacing w:val="-2"/>
        </w:rPr>
        <w:t xml:space="preserve">. </w:t>
      </w:r>
    </w:p>
    <w:p w:rsidR="005A7FC7" w:rsidRPr="007B597F" w:rsidRDefault="005A7FC7" w:rsidP="005A7FC7">
      <w:pPr>
        <w:rPr>
          <w:spacing w:val="-2"/>
        </w:rPr>
      </w:pPr>
    </w:p>
    <w:p w:rsidR="005A7FC7" w:rsidRPr="007B597F" w:rsidRDefault="005A7FC7" w:rsidP="005A7FC7">
      <w:pPr>
        <w:tabs>
          <w:tab w:val="left" w:pos="1588"/>
          <w:tab w:val="left" w:pos="1985"/>
        </w:tabs>
        <w:rPr>
          <w:spacing w:val="-2"/>
          <w:highlight w:val="cyan"/>
        </w:rPr>
      </w:pPr>
      <w:r>
        <w:rPr>
          <w:spacing w:val="-2"/>
        </w:rPr>
        <w:t>I</w:t>
      </w:r>
      <w:r w:rsidRPr="007B597F">
        <w:rPr>
          <w:spacing w:val="-2"/>
        </w:rPr>
        <w:t xml:space="preserve">n its report to WRC-15 on the experience in the application of regulatory procedures and other related matters, the Director of the Radiocommunication Bureau stated that: </w:t>
      </w:r>
    </w:p>
    <w:p w:rsidR="005A7FC7" w:rsidRDefault="005A7FC7" w:rsidP="005A7FC7">
      <w:pPr>
        <w:pStyle w:val="enumlev1"/>
        <w:rPr>
          <w:lang w:eastAsia="zh-CN"/>
        </w:rPr>
      </w:pPr>
      <w:r w:rsidRPr="007B597F">
        <w:rPr>
          <w:spacing w:val="-2"/>
        </w:rPr>
        <w:tab/>
        <w:t>“</w:t>
      </w:r>
      <w:r w:rsidRPr="007B597F">
        <w:rPr>
          <w:lang w:eastAsia="zh-CN"/>
        </w:rPr>
        <w:t>Taking into account of the numerous non-GSO systems received so far by the Bureau, and the possible speculative nature of such submissions that could lead to spectrum warehousing and resurgence of so-called “paper satellite networks’ the conference may wish to consider redefining the notion of bringing into use for non-GSO satellite networks.”</w:t>
      </w:r>
    </w:p>
    <w:p w:rsidR="005A7FC7" w:rsidRPr="007B597F" w:rsidRDefault="005A7FC7" w:rsidP="005A7FC7">
      <w:pPr>
        <w:pStyle w:val="enumlev1"/>
        <w:rPr>
          <w:lang w:eastAsia="zh-CN"/>
        </w:rPr>
      </w:pPr>
    </w:p>
    <w:p w:rsidR="005A7FC7" w:rsidRPr="007B597F" w:rsidRDefault="005A7FC7" w:rsidP="005A7FC7">
      <w:pPr>
        <w:tabs>
          <w:tab w:val="left" w:pos="1588"/>
          <w:tab w:val="left" w:pos="1985"/>
        </w:tabs>
        <w:rPr>
          <w:i/>
          <w:iCs/>
        </w:rPr>
      </w:pPr>
      <w:r w:rsidRPr="007B597F">
        <w:t>WRC-15 invited the ITU-R to examine, under the standing WRC agenda item 7, the possible development of regulatory provisions beyond those under RR Nos. </w:t>
      </w:r>
      <w:r w:rsidRPr="007B597F">
        <w:rPr>
          <w:b/>
        </w:rPr>
        <w:t>11.25</w:t>
      </w:r>
      <w:r w:rsidRPr="007B597F">
        <w:t xml:space="preserve"> and </w:t>
      </w:r>
      <w:r w:rsidRPr="007B597F">
        <w:rPr>
          <w:b/>
        </w:rPr>
        <w:t>11.44</w:t>
      </w:r>
      <w:r w:rsidRPr="007B597F">
        <w:t xml:space="preserve"> on the non-GSO FSS/MSS systems and the implications of the application of such milestones to non-GSO FSS/MSS systems brought into use after WRC-15.</w:t>
      </w:r>
    </w:p>
    <w:p w:rsidR="005A7FC7" w:rsidRDefault="005A7FC7" w:rsidP="005A7FC7"/>
    <w:p w:rsidR="005A7FC7" w:rsidRDefault="005A7FC7" w:rsidP="005A7FC7">
      <w:pPr>
        <w:rPr>
          <w:lang w:eastAsia="zh-CN"/>
        </w:rPr>
      </w:pPr>
      <w:r w:rsidRPr="007B597F">
        <w:t>The ITU-R studied both the bringing into use of frequency assignments to non-GSO systems, and the possibility of adopting a milestone-based approach for</w:t>
      </w:r>
      <w:r>
        <w:t xml:space="preserve"> </w:t>
      </w:r>
      <w:r w:rsidRPr="007B597F">
        <w:t xml:space="preserve">the deployment of non-GSO satellite systems comprised of multiple, multi-satellite constellations in particular frequency bands. </w:t>
      </w:r>
      <w:r w:rsidRPr="007B597F">
        <w:rPr>
          <w:lang w:eastAsia="zh-CN"/>
        </w:rPr>
        <w:t>The ITU-R studies have led to two general conclusions, one related to the concept of the bringing into use and the other related to the milestone</w:t>
      </w:r>
      <w:r>
        <w:rPr>
          <w:lang w:eastAsia="zh-CN"/>
        </w:rPr>
        <w:t>-</w:t>
      </w:r>
      <w:r w:rsidRPr="007B597F">
        <w:rPr>
          <w:lang w:eastAsia="zh-CN"/>
        </w:rPr>
        <w:t>based approach for deployment of non-GSO satellite systems, each with multiple options for implementation.</w:t>
      </w:r>
      <w:r>
        <w:rPr>
          <w:lang w:eastAsia="zh-CN"/>
        </w:rPr>
        <w:t xml:space="preserve"> </w:t>
      </w:r>
    </w:p>
    <w:p w:rsidR="005A7FC7" w:rsidRPr="007B597F" w:rsidRDefault="005A7FC7" w:rsidP="005A7FC7">
      <w:pPr>
        <w:rPr>
          <w:lang w:eastAsia="zh-CN"/>
        </w:rPr>
      </w:pPr>
    </w:p>
    <w:p w:rsidR="005A7FC7" w:rsidRDefault="005A7FC7" w:rsidP="005A7FC7">
      <w:pPr>
        <w:rPr>
          <w:lang w:eastAsia="zh-CN"/>
        </w:rPr>
      </w:pPr>
      <w:r w:rsidRPr="007B597F">
        <w:rPr>
          <w:lang w:eastAsia="zh-CN"/>
        </w:rPr>
        <w:t xml:space="preserve">The first general conclusion is that the bringing into use of frequency assignments to non-GSO systems should continue to be achieved by the deployment of one satellite into one of the notified orbital planes within seven years of the date of receipt of the API or request for coordination, as applicable. This conclusion applies for frequency assignments for all non-GSO systems in all bands and services. </w:t>
      </w:r>
    </w:p>
    <w:p w:rsidR="005A7FC7" w:rsidRPr="007B597F" w:rsidRDefault="005A7FC7" w:rsidP="005A7FC7">
      <w:pPr>
        <w:rPr>
          <w:lang w:eastAsia="zh-CN"/>
        </w:rPr>
      </w:pPr>
    </w:p>
    <w:p w:rsidR="005A7FC7" w:rsidRDefault="005A7FC7" w:rsidP="005A7FC7">
      <w:pPr>
        <w:rPr>
          <w:lang w:eastAsia="zh-CN"/>
        </w:rPr>
      </w:pPr>
      <w:r w:rsidRPr="007B597F">
        <w:rPr>
          <w:lang w:eastAsia="zh-CN"/>
        </w:rPr>
        <w:t xml:space="preserve">The second general conclusion is that a new Resolution should be adopted to implement a milestone-based approach for the deployment of non-GSO systems </w:t>
      </w:r>
      <w:r>
        <w:rPr>
          <w:lang w:eastAsia="zh-CN"/>
        </w:rPr>
        <w:t xml:space="preserve">but only </w:t>
      </w:r>
      <w:r w:rsidRPr="007B597F">
        <w:rPr>
          <w:lang w:eastAsia="zh-CN"/>
        </w:rPr>
        <w:t xml:space="preserve">in </w:t>
      </w:r>
      <w:r>
        <w:rPr>
          <w:lang w:eastAsia="zh-CN"/>
        </w:rPr>
        <w:t xml:space="preserve">the </w:t>
      </w:r>
      <w:r w:rsidRPr="007B597F">
        <w:rPr>
          <w:lang w:eastAsia="zh-CN"/>
        </w:rPr>
        <w:t>specific bands and services</w:t>
      </w:r>
      <w:r>
        <w:rPr>
          <w:lang w:eastAsia="zh-CN"/>
        </w:rPr>
        <w:t xml:space="preserve"> listed in the Table of the Resolution</w:t>
      </w:r>
      <w:r w:rsidRPr="007B597F">
        <w:rPr>
          <w:lang w:eastAsia="zh-CN"/>
        </w:rPr>
        <w:t>. This milestone-based approach would</w:t>
      </w:r>
      <w:r w:rsidRPr="007B597F" w:rsidDel="00C469AC">
        <w:rPr>
          <w:lang w:eastAsia="zh-CN"/>
        </w:rPr>
        <w:t xml:space="preserve"> </w:t>
      </w:r>
      <w:r w:rsidRPr="007B597F">
        <w:rPr>
          <w:lang w:eastAsia="zh-CN"/>
        </w:rPr>
        <w:t>provide an additional period beyond the seven-year regulatory period</w:t>
      </w:r>
      <w:r>
        <w:rPr>
          <w:lang w:eastAsia="zh-CN"/>
        </w:rPr>
        <w:t xml:space="preserve"> in No. </w:t>
      </w:r>
      <w:r w:rsidRPr="00441E9A">
        <w:rPr>
          <w:b/>
          <w:lang w:eastAsia="zh-CN"/>
        </w:rPr>
        <w:t>11.44</w:t>
      </w:r>
      <w:r w:rsidRPr="007B597F">
        <w:rPr>
          <w:lang w:eastAsia="zh-CN"/>
        </w:rPr>
        <w:t xml:space="preserve"> for the deployment of the number of satellites, as notified and/or recorded</w:t>
      </w:r>
      <w:r>
        <w:rPr>
          <w:lang w:eastAsia="zh-CN"/>
        </w:rPr>
        <w:t>,</w:t>
      </w:r>
      <w:r w:rsidRPr="007B597F">
        <w:rPr>
          <w:lang w:eastAsia="zh-CN"/>
        </w:rPr>
        <w:t xml:space="preserve"> with the objective to help ensure that the M</w:t>
      </w:r>
      <w:r>
        <w:rPr>
          <w:lang w:eastAsia="zh-CN"/>
        </w:rPr>
        <w:t>aster International Frequency Register (M</w:t>
      </w:r>
      <w:r w:rsidRPr="007B597F">
        <w:rPr>
          <w:lang w:eastAsia="zh-CN"/>
        </w:rPr>
        <w:t>IFR</w:t>
      </w:r>
      <w:r>
        <w:rPr>
          <w:lang w:eastAsia="zh-CN"/>
        </w:rPr>
        <w:t>)</w:t>
      </w:r>
      <w:r w:rsidRPr="007B597F">
        <w:rPr>
          <w:lang w:eastAsia="zh-CN"/>
        </w:rPr>
        <w:t xml:space="preserve"> reasonably reflects actual deployment of such non-GSO systems. </w:t>
      </w:r>
      <w:r>
        <w:rPr>
          <w:lang w:eastAsia="zh-CN"/>
        </w:rPr>
        <w:t xml:space="preserve">The United States does not support applying the milestone-based approach to the science services.  </w:t>
      </w:r>
    </w:p>
    <w:p w:rsidR="005A7FC7" w:rsidRDefault="005A7FC7" w:rsidP="005A7FC7"/>
    <w:p w:rsidR="005A7FC7" w:rsidRPr="00040D20" w:rsidRDefault="005A7FC7" w:rsidP="005A7FC7">
      <w:r w:rsidRPr="00040D20">
        <w:t>Adoption of th</w:t>
      </w:r>
      <w:r>
        <w:t>e</w:t>
      </w:r>
      <w:r w:rsidRPr="00040D20">
        <w:t xml:space="preserve"> proposal</w:t>
      </w:r>
      <w:r>
        <w:t>s below</w:t>
      </w:r>
      <w:r w:rsidRPr="00040D20">
        <w:t xml:space="preserve"> will </w:t>
      </w:r>
      <w:r>
        <w:t>address both conclusions, and provide a set of regulations that is equitable, and appropriately limited to addressing both the absence of a BIU standard for non-GSO systems and a milestone-based deployment approach in specific bands and services</w:t>
      </w:r>
    </w:p>
    <w:p w:rsidR="005A7FC7" w:rsidRDefault="005A7FC7" w:rsidP="005A7FC7">
      <w:pPr>
        <w:pStyle w:val="Methodheading2"/>
        <w:rPr>
          <w:lang w:val="en-US"/>
        </w:rPr>
      </w:pPr>
    </w:p>
    <w:p w:rsidR="005A7FC7" w:rsidRDefault="005A7FC7" w:rsidP="005A7FC7">
      <w:pPr>
        <w:pStyle w:val="Methodheading2"/>
      </w:pPr>
      <w:r w:rsidRPr="00BF77A2">
        <w:rPr>
          <w:lang w:val="en-US"/>
        </w:rPr>
        <w:t>Proposals</w:t>
      </w:r>
      <w:r w:rsidRPr="00647AF7">
        <w:t xml:space="preserve"> </w:t>
      </w:r>
    </w:p>
    <w:p w:rsidR="005A7FC7" w:rsidRDefault="005A7FC7" w:rsidP="005A7FC7">
      <w:pPr>
        <w:rPr>
          <w:lang w:val="en-GB"/>
        </w:rPr>
      </w:pPr>
    </w:p>
    <w:p w:rsidR="005A7FC7" w:rsidRDefault="005A7FC7" w:rsidP="005A7FC7">
      <w:pPr>
        <w:rPr>
          <w:lang w:val="en-GB"/>
        </w:rPr>
      </w:pPr>
    </w:p>
    <w:p w:rsidR="005A7FC7" w:rsidRPr="0063554A" w:rsidRDefault="005A7FC7" w:rsidP="005A7FC7">
      <w:pPr>
        <w:rPr>
          <w:b/>
          <w:lang w:val="en-GB"/>
        </w:rPr>
      </w:pPr>
      <w:r w:rsidRPr="007432CD">
        <w:rPr>
          <w:b/>
          <w:lang w:val="en-GB"/>
        </w:rPr>
        <w:t xml:space="preserve">A.  </w:t>
      </w:r>
      <w:r w:rsidRPr="0063554A">
        <w:rPr>
          <w:b/>
          <w:u w:val="single"/>
          <w:lang w:val="en-GB"/>
        </w:rPr>
        <w:t>Proposals for Bringing into Use</w:t>
      </w:r>
      <w:r>
        <w:rPr>
          <w:b/>
          <w:lang w:val="en-GB"/>
        </w:rPr>
        <w:t>:</w:t>
      </w:r>
    </w:p>
    <w:p w:rsidR="005A7FC7" w:rsidRPr="007B597F" w:rsidRDefault="005A7FC7" w:rsidP="005A7FC7">
      <w:pPr>
        <w:pStyle w:val="ArtNo"/>
      </w:pPr>
      <w:bookmarkStart w:id="380" w:name="_Hlk505672077"/>
      <w:bookmarkStart w:id="381" w:name="_Hlk505671996"/>
      <w:r w:rsidRPr="007B597F">
        <w:t>ARTICLE 11</w:t>
      </w:r>
    </w:p>
    <w:p w:rsidR="005A7FC7" w:rsidRPr="007B597F" w:rsidRDefault="005A7FC7" w:rsidP="005A7FC7">
      <w:pPr>
        <w:pStyle w:val="Arttitle"/>
        <w:rPr>
          <w:sz w:val="16"/>
          <w:szCs w:val="16"/>
        </w:rPr>
      </w:pPr>
      <w:r w:rsidRPr="007B597F">
        <w:t xml:space="preserve">Notification and recording of frequency </w:t>
      </w:r>
      <w:r w:rsidRPr="007B597F">
        <w:br/>
        <w:t>assignments</w:t>
      </w:r>
      <w:r w:rsidRPr="007B597F">
        <w:rPr>
          <w:b w:val="0"/>
          <w:position w:val="6"/>
          <w:sz w:val="18"/>
        </w:rPr>
        <w:t>1, 2, 3, 4, 5, 6, 7,</w:t>
      </w:r>
      <w:r w:rsidRPr="007B597F">
        <w:rPr>
          <w:b w:val="0"/>
        </w:rPr>
        <w:t xml:space="preserve"> </w:t>
      </w:r>
      <w:r w:rsidRPr="007B597F">
        <w:rPr>
          <w:b w:val="0"/>
          <w:position w:val="6"/>
          <w:sz w:val="18"/>
        </w:rPr>
        <w:t>8</w:t>
      </w:r>
      <w:r w:rsidRPr="007B597F">
        <w:rPr>
          <w:b w:val="0"/>
          <w:sz w:val="16"/>
          <w:szCs w:val="16"/>
        </w:rPr>
        <w:t>    (WRC</w:t>
      </w:r>
      <w:r w:rsidRPr="007B597F">
        <w:rPr>
          <w:b w:val="0"/>
          <w:sz w:val="16"/>
          <w:szCs w:val="16"/>
        </w:rPr>
        <w:noBreakHyphen/>
        <w:t>15)</w:t>
      </w:r>
    </w:p>
    <w:p w:rsidR="005A7FC7" w:rsidRPr="007B597F" w:rsidRDefault="005A7FC7" w:rsidP="005A7FC7">
      <w:pPr>
        <w:pStyle w:val="Section1"/>
      </w:pPr>
      <w:r w:rsidRPr="007B597F">
        <w:t xml:space="preserve">Section II − Examination of notices and recording of frequency assignments </w:t>
      </w:r>
      <w:r w:rsidRPr="007B597F">
        <w:br/>
        <w:t>in the Master Register</w:t>
      </w:r>
    </w:p>
    <w:p w:rsidR="005A7FC7" w:rsidRDefault="005A7FC7" w:rsidP="005A7FC7">
      <w:pPr>
        <w:pStyle w:val="Proposal"/>
      </w:pPr>
      <w:r>
        <w:t>MOD</w:t>
      </w:r>
      <w:r>
        <w:tab/>
        <w:t>USA/7A/1</w:t>
      </w:r>
      <w:r>
        <w:tab/>
      </w:r>
    </w:p>
    <w:p w:rsidR="005A7FC7" w:rsidRPr="00D3189C" w:rsidRDefault="005A7FC7" w:rsidP="005A7FC7">
      <w:pPr>
        <w:rPr>
          <w:lang w:val="en-GB"/>
        </w:rPr>
      </w:pPr>
    </w:p>
    <w:p w:rsidR="005A7FC7" w:rsidRPr="007B597F" w:rsidRDefault="005A7FC7" w:rsidP="005A7FC7">
      <w:pPr>
        <w:rPr>
          <w:sz w:val="16"/>
          <w:szCs w:val="16"/>
        </w:rPr>
      </w:pPr>
      <w:r w:rsidRPr="007B597F">
        <w:rPr>
          <w:rStyle w:val="Artdef"/>
        </w:rPr>
        <w:t>11.44</w:t>
      </w:r>
      <w:r w:rsidRPr="007B597F">
        <w:rPr>
          <w:rStyle w:val="Artdef"/>
        </w:rPr>
        <w:tab/>
      </w:r>
      <w:r w:rsidRPr="007B597F">
        <w:rPr>
          <w:rStyle w:val="Artdef"/>
        </w:rPr>
        <w:tab/>
      </w:r>
      <w:r w:rsidRPr="007B597F">
        <w:t>The notified date</w:t>
      </w:r>
      <w:r w:rsidRPr="007B597F">
        <w:rPr>
          <w:vertAlign w:val="superscript"/>
        </w:rPr>
        <w:t xml:space="preserve">24, </w:t>
      </w:r>
      <w:ins w:id="382" w:author="Author">
        <w:r w:rsidRPr="007B597F">
          <w:rPr>
            <w:vertAlign w:val="superscript"/>
          </w:rPr>
          <w:t>MOD</w:t>
        </w:r>
      </w:ins>
      <w:r w:rsidRPr="007B597F">
        <w:rPr>
          <w:vertAlign w:val="superscript"/>
        </w:rPr>
        <w:t xml:space="preserve">25, </w:t>
      </w:r>
      <w:ins w:id="383" w:author="Author">
        <w:r w:rsidRPr="007B597F">
          <w:rPr>
            <w:vertAlign w:val="superscript"/>
          </w:rPr>
          <w:t>MOD</w:t>
        </w:r>
      </w:ins>
      <w:r w:rsidRPr="007B597F">
        <w:rPr>
          <w:vertAlign w:val="superscript"/>
        </w:rPr>
        <w:t xml:space="preserve">26 </w:t>
      </w:r>
      <w:r w:rsidRPr="007B597F">
        <w:t xml:space="preserve">of bringing into use of any frequency assignment to a space station of a satellite network </w:t>
      </w:r>
      <w:ins w:id="384" w:author="Author">
        <w:r w:rsidRPr="007B597F">
          <w:t xml:space="preserve">or system </w:t>
        </w:r>
      </w:ins>
      <w:r w:rsidRPr="007B597F">
        <w:t>shall be not later than seven years following the date of receipt by the Bureau of the relevant complete information under No. </w:t>
      </w:r>
      <w:r w:rsidRPr="007B597F">
        <w:rPr>
          <w:rStyle w:val="Artref"/>
          <w:b/>
          <w:bCs/>
        </w:rPr>
        <w:t>9.1</w:t>
      </w:r>
      <w:r w:rsidRPr="007B597F">
        <w:t xml:space="preserve"> or </w:t>
      </w:r>
      <w:r w:rsidRPr="007B597F">
        <w:rPr>
          <w:rStyle w:val="Artref"/>
          <w:b/>
          <w:bCs/>
        </w:rPr>
        <w:t>9.2</w:t>
      </w:r>
      <w:r w:rsidRPr="007B597F">
        <w:t xml:space="preserve"> in the case of satellite networks or systems not subject to Section II of Article </w:t>
      </w:r>
      <w:r w:rsidRPr="007B597F">
        <w:rPr>
          <w:rStyle w:val="Artref"/>
          <w:b/>
          <w:bCs/>
        </w:rPr>
        <w:t>9</w:t>
      </w:r>
      <w:r w:rsidRPr="007B597F">
        <w:t xml:space="preserve"> or under No. </w:t>
      </w:r>
      <w:r w:rsidRPr="007B597F">
        <w:rPr>
          <w:rStyle w:val="Artref"/>
          <w:b/>
          <w:bCs/>
        </w:rPr>
        <w:t>9.1A</w:t>
      </w:r>
      <w:r w:rsidRPr="007B597F">
        <w:t xml:space="preserve"> in the case of satellite networks or systems subject to Section II of Article </w:t>
      </w:r>
      <w:r w:rsidRPr="007B597F">
        <w:rPr>
          <w:rStyle w:val="Artref"/>
          <w:b/>
          <w:bCs/>
        </w:rPr>
        <w:t>9</w:t>
      </w:r>
      <w:r w:rsidRPr="007B597F">
        <w:t>. Any frequency assignment not brought into use within the required period shall be cancelled by the Bureau after having informed the administration at least three months before the expiry of this period.</w:t>
      </w:r>
      <w:r w:rsidRPr="007B597F">
        <w:rPr>
          <w:sz w:val="16"/>
          <w:szCs w:val="16"/>
        </w:rPr>
        <w:t>     (WRC</w:t>
      </w:r>
      <w:r w:rsidRPr="007B597F">
        <w:rPr>
          <w:sz w:val="16"/>
          <w:szCs w:val="16"/>
        </w:rPr>
        <w:noBreakHyphen/>
        <w:t>1</w:t>
      </w:r>
      <w:del w:id="385" w:author="Author">
        <w:r w:rsidRPr="007B597F" w:rsidDel="00EA7EBC">
          <w:rPr>
            <w:sz w:val="16"/>
            <w:szCs w:val="16"/>
          </w:rPr>
          <w:delText>5</w:delText>
        </w:r>
      </w:del>
      <w:ins w:id="386" w:author="Author">
        <w:r w:rsidRPr="007B597F">
          <w:rPr>
            <w:sz w:val="16"/>
            <w:szCs w:val="16"/>
          </w:rPr>
          <w:t>9</w:t>
        </w:r>
      </w:ins>
      <w:r w:rsidRPr="007B597F">
        <w:rPr>
          <w:sz w:val="16"/>
          <w:szCs w:val="16"/>
        </w:rPr>
        <w:t>)</w:t>
      </w:r>
    </w:p>
    <w:p w:rsidR="005A7FC7" w:rsidRPr="007B597F" w:rsidRDefault="005A7FC7" w:rsidP="005A7FC7">
      <w:pPr>
        <w:pStyle w:val="Reasons"/>
      </w:pPr>
      <w:r w:rsidRPr="00D3189C">
        <w:rPr>
          <w:b/>
        </w:rPr>
        <w:t>Reasons:</w:t>
      </w:r>
      <w:r>
        <w:t xml:space="preserve">  To include in Article </w:t>
      </w:r>
      <w:r w:rsidRPr="00D3189C">
        <w:rPr>
          <w:b/>
        </w:rPr>
        <w:t>11</w:t>
      </w:r>
      <w:r>
        <w:t xml:space="preserve">, provisions for addressing the bringing into use of all non-GSO systems. </w:t>
      </w:r>
    </w:p>
    <w:p w:rsidR="005A7FC7" w:rsidRPr="007B597F" w:rsidRDefault="005A7FC7" w:rsidP="005A7FC7">
      <w:pPr>
        <w:pStyle w:val="Proposal"/>
        <w:rPr>
          <w:rPrChange w:id="387" w:author="Author">
            <w:rPr>
              <w:sz w:val="16"/>
              <w:szCs w:val="16"/>
            </w:rPr>
          </w:rPrChange>
        </w:rPr>
      </w:pPr>
      <w:r>
        <w:t>NOC</w:t>
      </w:r>
      <w:r>
        <w:tab/>
        <w:t>USA/7A/2</w:t>
      </w:r>
    </w:p>
    <w:p w:rsidR="005A7FC7" w:rsidRPr="007B597F" w:rsidRDefault="005A7FC7" w:rsidP="005A7FC7">
      <w:r w:rsidRPr="007B597F">
        <w:t>_______________</w:t>
      </w:r>
    </w:p>
    <w:p w:rsidR="005A7FC7" w:rsidRPr="007B597F" w:rsidRDefault="005A7FC7" w:rsidP="005A7FC7">
      <w:pPr>
        <w:pStyle w:val="FootnoteText"/>
        <w:rPr>
          <w:b/>
        </w:rPr>
      </w:pPr>
      <w:r w:rsidRPr="007B597F">
        <w:rPr>
          <w:rStyle w:val="FootnoteReference"/>
        </w:rPr>
        <w:t>24</w:t>
      </w:r>
      <w:r w:rsidRPr="007B597F">
        <w:rPr>
          <w:szCs w:val="24"/>
        </w:rPr>
        <w:t xml:space="preserve"> </w:t>
      </w:r>
      <w:r w:rsidRPr="007B597F">
        <w:rPr>
          <w:rStyle w:val="Artdef"/>
          <w:szCs w:val="24"/>
        </w:rPr>
        <w:t>11.44.1</w:t>
      </w:r>
      <w:r w:rsidRPr="007B597F">
        <w:rPr>
          <w:b/>
          <w:szCs w:val="24"/>
        </w:rPr>
        <w:tab/>
      </w:r>
    </w:p>
    <w:p w:rsidR="005A7FC7" w:rsidRPr="007B597F" w:rsidRDefault="005A7FC7" w:rsidP="005A7FC7">
      <w:pPr>
        <w:pStyle w:val="Reasons"/>
      </w:pPr>
      <w:r w:rsidRPr="00D3189C">
        <w:rPr>
          <w:b/>
        </w:rPr>
        <w:t>Reasons:</w:t>
      </w:r>
      <w:r>
        <w:t xml:space="preserve">  Consequential clarification</w:t>
      </w:r>
    </w:p>
    <w:p w:rsidR="005A7FC7" w:rsidRDefault="005A7FC7" w:rsidP="005A7FC7">
      <w:pPr>
        <w:pStyle w:val="Proposal"/>
      </w:pPr>
    </w:p>
    <w:p w:rsidR="005A7FC7" w:rsidRPr="007B597F" w:rsidRDefault="005A7FC7" w:rsidP="005A7FC7">
      <w:pPr>
        <w:pStyle w:val="Proposal"/>
      </w:pPr>
      <w:r>
        <w:t>MOD</w:t>
      </w:r>
      <w:r>
        <w:tab/>
        <w:t>USA/7A/3</w:t>
      </w:r>
      <w:r>
        <w:tab/>
      </w:r>
      <w:r>
        <w:tab/>
      </w:r>
    </w:p>
    <w:p w:rsidR="005A7FC7" w:rsidRPr="007B597F" w:rsidRDefault="005A7FC7" w:rsidP="005A7FC7">
      <w:r w:rsidRPr="007B597F">
        <w:t>_______________</w:t>
      </w:r>
    </w:p>
    <w:p w:rsidR="005A7FC7" w:rsidRPr="007B597F" w:rsidRDefault="005A7FC7" w:rsidP="005A7FC7">
      <w:pPr>
        <w:pStyle w:val="FootnoteText"/>
      </w:pPr>
      <w:r w:rsidRPr="007B597F">
        <w:rPr>
          <w:rStyle w:val="FootnoteReference"/>
        </w:rPr>
        <w:t>25</w:t>
      </w:r>
      <w:r w:rsidRPr="007B597F">
        <w:tab/>
      </w:r>
      <w:r w:rsidRPr="007B597F">
        <w:rPr>
          <w:rStyle w:val="Artdef"/>
        </w:rPr>
        <w:t>11.44.2</w:t>
      </w:r>
      <w:r w:rsidRPr="007B597F">
        <w:rPr>
          <w:b/>
        </w:rPr>
        <w:tab/>
      </w:r>
      <w:r w:rsidRPr="007B597F">
        <w:t xml:space="preserve">The notified date of bringing into use of a frequency assignment to a space station </w:t>
      </w:r>
      <w:del w:id="388" w:author="- ITU -" w:date="2018-07-13T10:15:00Z">
        <w:r w:rsidRPr="007B597F" w:rsidDel="00F86A55">
          <w:delText>in the geostationary-satellite orbit</w:delText>
        </w:r>
      </w:del>
      <w:ins w:id="389" w:author="- ITU -" w:date="2018-07-13T10:15:00Z">
        <w:r w:rsidRPr="007B597F">
          <w:t>of a satellite network or system</w:t>
        </w:r>
      </w:ins>
      <w:r w:rsidRPr="007B597F">
        <w:t xml:space="preserve"> shall be the date of the commencement of the </w:t>
      </w:r>
      <w:del w:id="390" w:author="- ITU -" w:date="2018-07-13T10:15:00Z">
        <w:r w:rsidRPr="007B597F" w:rsidDel="00F86A55">
          <w:delText>ninety-day</w:delText>
        </w:r>
      </w:del>
      <w:ins w:id="391" w:author="- ITU -" w:date="2018-07-13T10:15:00Z">
        <w:r w:rsidRPr="007B597F">
          <w:t>continuous</w:t>
        </w:r>
      </w:ins>
      <w:r w:rsidRPr="007B597F">
        <w:t xml:space="preserve"> period defined in No. </w:t>
      </w:r>
      <w:r w:rsidRPr="007B597F">
        <w:rPr>
          <w:b/>
        </w:rPr>
        <w:t>11.44B</w:t>
      </w:r>
      <w:ins w:id="392" w:author="- ITU -" w:date="2018-07-13T10:16:00Z">
        <w:r w:rsidRPr="007B597F">
          <w:t xml:space="preserve"> or </w:t>
        </w:r>
        <w:r w:rsidRPr="0063554A">
          <w:rPr>
            <w:b/>
          </w:rPr>
          <w:t>MOD</w:t>
        </w:r>
        <w:r w:rsidRPr="007B597F">
          <w:t xml:space="preserve">No. </w:t>
        </w:r>
        <w:r w:rsidRPr="007B597F">
          <w:rPr>
            <w:rStyle w:val="Artref"/>
            <w:b/>
            <w:bCs/>
          </w:rPr>
          <w:t>11.44C</w:t>
        </w:r>
        <w:r w:rsidRPr="007B597F">
          <w:t>, as applicable</w:t>
        </w:r>
      </w:ins>
      <w:r w:rsidRPr="007B597F">
        <w:t>.</w:t>
      </w:r>
      <w:r w:rsidRPr="007B597F">
        <w:rPr>
          <w:sz w:val="16"/>
        </w:rPr>
        <w:t>    (WRC</w:t>
      </w:r>
      <w:r w:rsidRPr="007B597F">
        <w:rPr>
          <w:sz w:val="16"/>
        </w:rPr>
        <w:noBreakHyphen/>
        <w:t>1</w:t>
      </w:r>
      <w:del w:id="393" w:author="- ITU -" w:date="2018-07-13T10:16:00Z">
        <w:r w:rsidRPr="007B597F" w:rsidDel="00F86A55">
          <w:rPr>
            <w:sz w:val="16"/>
          </w:rPr>
          <w:delText>2</w:delText>
        </w:r>
      </w:del>
      <w:ins w:id="394" w:author="- ITU -" w:date="2018-07-13T10:16:00Z">
        <w:r w:rsidRPr="007B597F">
          <w:rPr>
            <w:sz w:val="16"/>
          </w:rPr>
          <w:t>9</w:t>
        </w:r>
      </w:ins>
      <w:r w:rsidRPr="007B597F">
        <w:rPr>
          <w:sz w:val="16"/>
        </w:rPr>
        <w:t>)</w:t>
      </w:r>
    </w:p>
    <w:p w:rsidR="005A7FC7" w:rsidRPr="007B597F" w:rsidRDefault="005A7FC7" w:rsidP="005A7FC7">
      <w:pPr>
        <w:pStyle w:val="Reasons"/>
      </w:pPr>
      <w:r w:rsidRPr="00D3189C">
        <w:rPr>
          <w:b/>
        </w:rPr>
        <w:t>Reasons:</w:t>
      </w:r>
      <w:r>
        <w:t xml:space="preserve">  Modification to add non-GSO systems to No. </w:t>
      </w:r>
      <w:r w:rsidRPr="0080622B">
        <w:rPr>
          <w:b/>
        </w:rPr>
        <w:t>11.44.2</w:t>
      </w:r>
      <w:r>
        <w:t xml:space="preserve">.  Removal of the reference to 90-days is a consequence of the proposal to have different BIU periods for GSO and non-GSO frequency assignments.  The GSO period remains specified in No. </w:t>
      </w:r>
      <w:r w:rsidRPr="0080622B">
        <w:rPr>
          <w:b/>
        </w:rPr>
        <w:t>11.44B</w:t>
      </w:r>
      <w:r>
        <w:t>.</w:t>
      </w:r>
    </w:p>
    <w:p w:rsidR="005A7FC7" w:rsidRPr="007B597F" w:rsidRDefault="005A7FC7" w:rsidP="005A7FC7">
      <w:pPr>
        <w:pStyle w:val="Reasons"/>
      </w:pPr>
    </w:p>
    <w:p w:rsidR="005A7FC7" w:rsidRPr="007B597F" w:rsidRDefault="005A7FC7" w:rsidP="005A7FC7">
      <w:pPr>
        <w:pStyle w:val="Proposal"/>
      </w:pPr>
      <w:r>
        <w:t>MOD</w:t>
      </w:r>
      <w:r>
        <w:tab/>
        <w:t>USA/7A/4</w:t>
      </w:r>
      <w:r>
        <w:tab/>
      </w:r>
      <w:r>
        <w:tab/>
      </w:r>
    </w:p>
    <w:p w:rsidR="005A7FC7" w:rsidRPr="007B597F" w:rsidRDefault="005A7FC7" w:rsidP="005A7FC7">
      <w:pPr>
        <w:keepNext/>
      </w:pPr>
      <w:r w:rsidRPr="007B597F">
        <w:t>_______________</w:t>
      </w:r>
    </w:p>
    <w:p w:rsidR="005A7FC7" w:rsidRPr="007B597F" w:rsidRDefault="005A7FC7" w:rsidP="005A7FC7">
      <w:pPr>
        <w:pStyle w:val="FootnoteText"/>
      </w:pPr>
      <w:r w:rsidRPr="007B597F">
        <w:rPr>
          <w:rStyle w:val="FootnoteReference"/>
        </w:rPr>
        <w:t>26</w:t>
      </w:r>
      <w:r w:rsidRPr="007B597F">
        <w:t xml:space="preserve"> </w:t>
      </w:r>
      <w:r w:rsidRPr="007B597F">
        <w:rPr>
          <w:rStyle w:val="Artdef"/>
        </w:rPr>
        <w:t>11.44.3</w:t>
      </w:r>
      <w:ins w:id="395" w:author="- ITU -" w:date="2018-07-13T10:40:00Z">
        <w:r w:rsidRPr="007B597F">
          <w:t>,</w:t>
        </w:r>
      </w:ins>
      <w:r w:rsidRPr="007B597F">
        <w:t xml:space="preserve"> </w:t>
      </w:r>
      <w:del w:id="396" w:author="- ITU -" w:date="2018-07-13T10:40:00Z">
        <w:r w:rsidRPr="007B597F" w:rsidDel="00E70DDC">
          <w:delText xml:space="preserve">and </w:delText>
        </w:r>
      </w:del>
      <w:r w:rsidRPr="007B597F">
        <w:rPr>
          <w:rStyle w:val="Artdef"/>
        </w:rPr>
        <w:t>11.44B.1</w:t>
      </w:r>
      <w:ins w:id="397" w:author="- ITU -" w:date="2018-07-13T10:40:00Z">
        <w:r w:rsidRPr="007B597F">
          <w:t xml:space="preserve"> and </w:t>
        </w:r>
        <w:r w:rsidRPr="007B597F">
          <w:rPr>
            <w:rStyle w:val="Artref"/>
            <w:b/>
            <w:bCs/>
          </w:rPr>
          <w:t>11.44C.3</w:t>
        </w:r>
      </w:ins>
      <w:r w:rsidRPr="007B597F">
        <w:rPr>
          <w:b/>
          <w:szCs w:val="22"/>
        </w:rPr>
        <w:tab/>
      </w:r>
      <w:r w:rsidRPr="007B597F">
        <w:t xml:space="preserve">Upon receipt of this information and whenever it appears from reliable information available that a notified </w:t>
      </w:r>
      <w:ins w:id="398" w:author="- ITU -" w:date="2018-07-13T11:21:00Z">
        <w:r w:rsidRPr="00681245">
          <w:t>frequency</w:t>
        </w:r>
        <w:r w:rsidRPr="007B597F">
          <w:t xml:space="preserve"> </w:t>
        </w:r>
      </w:ins>
      <w:r w:rsidRPr="007B597F">
        <w:t>assignment has not been brought into use in accordance with No. </w:t>
      </w:r>
      <w:r w:rsidRPr="007B597F">
        <w:rPr>
          <w:rStyle w:val="Artref"/>
          <w:b/>
          <w:bCs/>
        </w:rPr>
        <w:t>11.44</w:t>
      </w:r>
      <w:ins w:id="399" w:author="- ITU -" w:date="2018-07-13T10:41:00Z">
        <w:r w:rsidRPr="007B597F">
          <w:t>,</w:t>
        </w:r>
      </w:ins>
      <w:r w:rsidRPr="007B597F">
        <w:t xml:space="preserve"> </w:t>
      </w:r>
      <w:del w:id="400" w:author="- ITU -" w:date="2018-07-13T10:41:00Z">
        <w:r w:rsidRPr="007B597F" w:rsidDel="00C75771">
          <w:delText>and/or </w:delText>
        </w:r>
      </w:del>
      <w:r w:rsidRPr="007B597F">
        <w:t xml:space="preserve">No. </w:t>
      </w:r>
      <w:r w:rsidRPr="007B597F">
        <w:rPr>
          <w:rStyle w:val="Artref"/>
          <w:b/>
          <w:bCs/>
        </w:rPr>
        <w:t>11.44B</w:t>
      </w:r>
      <w:del w:id="401" w:author="- ITU -" w:date="2018-07-13T10:41:00Z">
        <w:r w:rsidRPr="007B597F" w:rsidDel="00C75771">
          <w:delText>,</w:delText>
        </w:r>
      </w:del>
      <w:ins w:id="402" w:author="- ITU -" w:date="2018-07-13T10:41:00Z">
        <w:r w:rsidRPr="007B597F">
          <w:t xml:space="preserve"> or </w:t>
        </w:r>
        <w:r w:rsidRPr="0063554A">
          <w:rPr>
            <w:b/>
          </w:rPr>
          <w:t>MOD</w:t>
        </w:r>
        <w:r w:rsidRPr="007B597F">
          <w:t xml:space="preserve">No. </w:t>
        </w:r>
        <w:r w:rsidRPr="007B597F">
          <w:rPr>
            <w:rStyle w:val="Artref"/>
            <w:b/>
            <w:bCs/>
          </w:rPr>
          <w:t>11.44C</w:t>
        </w:r>
        <w:r w:rsidRPr="007B597F">
          <w:t>,</w:t>
        </w:r>
      </w:ins>
      <w:r w:rsidRPr="007B597F">
        <w:t xml:space="preserve"> as the case may be, the consultation procedures </w:t>
      </w:r>
      <w:r w:rsidRPr="00681245">
        <w:t>and subsequent</w:t>
      </w:r>
      <w:r w:rsidRPr="007B597F">
        <w:t xml:space="preserve"> applicable course of action prescribed in No. </w:t>
      </w:r>
      <w:r w:rsidRPr="007B597F">
        <w:rPr>
          <w:rStyle w:val="Artref"/>
          <w:b/>
          <w:bCs/>
        </w:rPr>
        <w:t>13.6</w:t>
      </w:r>
      <w:r w:rsidRPr="007B597F">
        <w:t xml:space="preserve"> shall apply, as appropriate.</w:t>
      </w:r>
      <w:r w:rsidRPr="007B597F">
        <w:rPr>
          <w:sz w:val="16"/>
          <w:szCs w:val="14"/>
        </w:rPr>
        <w:t>     </w:t>
      </w:r>
      <w:r w:rsidRPr="007B597F">
        <w:rPr>
          <w:sz w:val="16"/>
          <w:szCs w:val="16"/>
        </w:rPr>
        <w:t>(WRC</w:t>
      </w:r>
      <w:r w:rsidRPr="007B597F">
        <w:rPr>
          <w:sz w:val="16"/>
          <w:szCs w:val="16"/>
        </w:rPr>
        <w:noBreakHyphen/>
        <w:t>1</w:t>
      </w:r>
      <w:del w:id="403" w:author="- ITU -" w:date="2018-07-13T10:41:00Z">
        <w:r w:rsidRPr="007B597F" w:rsidDel="00C75771">
          <w:rPr>
            <w:sz w:val="16"/>
            <w:szCs w:val="16"/>
          </w:rPr>
          <w:delText>5</w:delText>
        </w:r>
      </w:del>
      <w:ins w:id="404" w:author="- ITU -" w:date="2018-07-13T10:42:00Z">
        <w:r w:rsidRPr="007B597F">
          <w:rPr>
            <w:sz w:val="16"/>
            <w:szCs w:val="16"/>
          </w:rPr>
          <w:t>9</w:t>
        </w:r>
      </w:ins>
      <w:r w:rsidRPr="007B597F">
        <w:rPr>
          <w:sz w:val="16"/>
          <w:szCs w:val="16"/>
        </w:rPr>
        <w:t>)</w:t>
      </w:r>
    </w:p>
    <w:p w:rsidR="005A7FC7" w:rsidRPr="007B597F" w:rsidRDefault="005A7FC7" w:rsidP="005A7FC7">
      <w:pPr>
        <w:pStyle w:val="Reasons"/>
      </w:pPr>
      <w:r w:rsidRPr="00D3189C">
        <w:rPr>
          <w:b/>
        </w:rPr>
        <w:t>Reasons:</w:t>
      </w:r>
      <w:r>
        <w:t xml:space="preserve">  Consequential modification to extend the current regulation to non-GSO system frequency assignments.</w:t>
      </w:r>
    </w:p>
    <w:p w:rsidR="005A7FC7" w:rsidRDefault="005A7FC7" w:rsidP="005A7FC7">
      <w:pPr>
        <w:pStyle w:val="Reasons"/>
      </w:pPr>
    </w:p>
    <w:p w:rsidR="005A7FC7" w:rsidRPr="007B597F" w:rsidRDefault="005A7FC7" w:rsidP="005A7FC7">
      <w:pPr>
        <w:pStyle w:val="Reasons"/>
      </w:pPr>
    </w:p>
    <w:p w:rsidR="005A7FC7" w:rsidRDefault="005A7FC7" w:rsidP="005A7FC7">
      <w:pPr>
        <w:pStyle w:val="Proposal"/>
      </w:pPr>
      <w:r>
        <w:t>MOD</w:t>
      </w:r>
      <w:r>
        <w:tab/>
        <w:t>USA/7A/5</w:t>
      </w:r>
      <w:r>
        <w:tab/>
      </w:r>
      <w:r>
        <w:tab/>
      </w:r>
    </w:p>
    <w:p w:rsidR="005A7FC7" w:rsidRPr="00BD3BC6" w:rsidRDefault="005A7FC7" w:rsidP="005A7FC7">
      <w:pPr>
        <w:rPr>
          <w:lang w:val="en-GB"/>
        </w:rPr>
      </w:pPr>
    </w:p>
    <w:p w:rsidR="005A7FC7" w:rsidRPr="007B597F" w:rsidRDefault="005A7FC7" w:rsidP="005A7FC7">
      <w:pPr>
        <w:rPr>
          <w:ins w:id="405" w:author="Author"/>
          <w:sz w:val="16"/>
          <w:szCs w:val="16"/>
        </w:rPr>
      </w:pPr>
      <w:r w:rsidRPr="007B597F">
        <w:rPr>
          <w:rStyle w:val="Artdef"/>
        </w:rPr>
        <w:t>11.44C</w:t>
      </w:r>
      <w:ins w:id="406" w:author="Author">
        <w:r w:rsidRPr="007B597F">
          <w:rPr>
            <w:rStyle w:val="Artdef"/>
          </w:rPr>
          <w:tab/>
        </w:r>
      </w:ins>
      <w:del w:id="407" w:author="Author">
        <w:r w:rsidRPr="007B597F" w:rsidDel="003C7DA8">
          <w:rPr>
            <w:sz w:val="20"/>
            <w:lang w:eastAsia="zh-CN"/>
          </w:rPr>
          <w:delText>(SUP - WRC-03)</w:delText>
        </w:r>
      </w:del>
      <w:ins w:id="408" w:author="Author">
        <w:r w:rsidRPr="007B597F">
          <w:rPr>
            <w:sz w:val="20"/>
            <w:lang w:eastAsia="zh-CN"/>
          </w:rPr>
          <w:tab/>
        </w:r>
      </w:ins>
      <w:ins w:id="409" w:author="- ITU -" w:date="2018-07-13T10:38:00Z">
        <w:r w:rsidRPr="007B597F">
          <w:t xml:space="preserve">A frequency assignment to a space station in a non-geostationary-satellite orbit </w:t>
        </w:r>
      </w:ins>
      <w:ins w:id="410" w:author="Stephen Baruch" w:date="2018-07-25T15:33:00Z">
        <w:r w:rsidRPr="00622D53">
          <w:rPr>
            <w:rStyle w:val="FootnoteTextChar"/>
            <w:rFonts w:eastAsia="Calibri"/>
          </w:rPr>
          <w:t>with the “Earth” as the reference body</w:t>
        </w:r>
        <w:r w:rsidRPr="00622D53">
          <w:t xml:space="preserve"> </w:t>
        </w:r>
      </w:ins>
      <w:ins w:id="411" w:author="- ITU -" w:date="2018-07-13T10:38:00Z">
        <w:r w:rsidRPr="00622D53">
          <w:t>shall</w:t>
        </w:r>
        <w:r w:rsidRPr="007B597F">
          <w:t xml:space="preserve"> be considered as having been brought into use when a space station in the non-geostationary-satellite orbit with the capability of transmitting or receiving that frequency assignment has been deployed and maintained </w:t>
        </w:r>
        <w:r w:rsidRPr="007B597F">
          <w:rPr>
            <w:rPrChange w:id="412" w:author="Author">
              <w:rPr>
                <w:sz w:val="20"/>
              </w:rPr>
            </w:rPrChange>
          </w:rPr>
          <w:t xml:space="preserve">on one of the </w:t>
        </w:r>
        <w:r w:rsidRPr="007B597F">
          <w:t>notified orbital planes</w:t>
        </w:r>
        <w:r w:rsidRPr="007B597F">
          <w:rPr>
            <w:vertAlign w:val="superscript"/>
            <w:lang w:val="en-GB"/>
            <w:rPrChange w:id="413" w:author="Author">
              <w:rPr>
                <w:highlight w:val="cyan"/>
                <w:vertAlign w:val="superscript"/>
              </w:rPr>
            </w:rPrChange>
          </w:rPr>
          <w:t>ADDWW</w:t>
        </w:r>
        <w:r w:rsidRPr="007B597F">
          <w:t xml:space="preserve"> of the non</w:t>
        </w:r>
        <w:r w:rsidRPr="007B597F">
          <w:noBreakHyphen/>
          <w:t xml:space="preserve">geostationary satellite system for a continuous period of </w:t>
        </w:r>
      </w:ins>
      <w:ins w:id="414" w:author="Stephen Baruch" w:date="2018-07-30T11:05:00Z">
        <w:r>
          <w:t>one day</w:t>
        </w:r>
      </w:ins>
      <w:ins w:id="415" w:author="- ITU -" w:date="2018-07-13T10:38:00Z">
        <w:r w:rsidRPr="007B597F">
          <w:rPr>
            <w:rFonts w:eastAsia="Batang"/>
            <w:vertAlign w:val="superscript"/>
          </w:rPr>
          <w:t xml:space="preserve"> ADDXX</w:t>
        </w:r>
        <w:r w:rsidRPr="007B597F">
          <w:t xml:space="preserve">. The notifying administration shall so inform the Bureau within 30 days from the </w:t>
        </w:r>
      </w:ins>
      <w:ins w:id="416" w:author="Stephen Baruch" w:date="2018-07-30T14:48:00Z">
        <w:r w:rsidRPr="00622D53">
          <w:t>start</w:t>
        </w:r>
      </w:ins>
      <w:ins w:id="417" w:author="- ITU -" w:date="2018-07-13T10:38:00Z">
        <w:r w:rsidRPr="007B597F">
          <w:t xml:space="preserve"> of the </w:t>
        </w:r>
      </w:ins>
      <w:ins w:id="418" w:author="Stephen Baruch" w:date="2018-07-30T11:05:00Z">
        <w:r>
          <w:t>one</w:t>
        </w:r>
      </w:ins>
      <w:ins w:id="419" w:author="- ITU -" w:date="2018-07-13T10:38:00Z">
        <w:r w:rsidRPr="007B597F">
          <w:t>-day period</w:t>
        </w:r>
        <w:r w:rsidRPr="007B597F">
          <w:rPr>
            <w:vertAlign w:val="superscript"/>
            <w:rPrChange w:id="420" w:author="Author">
              <w:rPr/>
            </w:rPrChange>
          </w:rPr>
          <w:t>MOD</w:t>
        </w:r>
        <w:r w:rsidRPr="007B597F">
          <w:rPr>
            <w:vertAlign w:val="superscript"/>
          </w:rPr>
          <w:t>26, ADDYY</w:t>
        </w:r>
        <w:r w:rsidRPr="007B597F">
          <w:t>.</w:t>
        </w:r>
        <w:r w:rsidRPr="007B597F">
          <w:rPr>
            <w:rFonts w:eastAsia="Batang"/>
          </w:rPr>
          <w:t xml:space="preserve"> On receipt of the information sent under this provision, the Bureau shall make that information available on the ITU website as soon as possible and shall publish it in the BR IFIC subsequently.</w:t>
        </w:r>
        <w:r w:rsidRPr="007B597F">
          <w:rPr>
            <w:sz w:val="16"/>
            <w:szCs w:val="16"/>
          </w:rPr>
          <w:t>    (WRC</w:t>
        </w:r>
        <w:r w:rsidRPr="007B597F">
          <w:rPr>
            <w:sz w:val="16"/>
            <w:szCs w:val="16"/>
          </w:rPr>
          <w:noBreakHyphen/>
          <w:t>19)</w:t>
        </w:r>
      </w:ins>
    </w:p>
    <w:p w:rsidR="005A7FC7" w:rsidRPr="007B597F" w:rsidRDefault="005A7FC7" w:rsidP="005A7FC7">
      <w:pPr>
        <w:pStyle w:val="Reasons"/>
      </w:pPr>
      <w:r w:rsidRPr="00D3189C">
        <w:rPr>
          <w:b/>
        </w:rPr>
        <w:t>Reasons:</w:t>
      </w:r>
      <w:r>
        <w:t xml:space="preserve">  This new provision provides a fixed period of one day for continuous deployment with the capability of transmitting/receiving frequency assignments to constitute BIU of frequency assignments to non-GSO systems.  This period is long enough to enable the notifying administration to ascertain the spacecraft’s status.  The 90-day period for GSO is not needed, as that period was selected to be a deterrent against the GSO-specific practice known as satellite hopping.  Making the reporting obligation extend from the start of the one-day period, rather than from the end of the period, means there will be inconsistency with the obligation in No. </w:t>
      </w:r>
      <w:r w:rsidRPr="008B5B8C">
        <w:rPr>
          <w:b/>
        </w:rPr>
        <w:t>11.47</w:t>
      </w:r>
      <w:r>
        <w:t xml:space="preserve"> to confirm BIU within 30 days of the end of the seven-year regulatory period; the start of the one-day period has to be before the end of regulatory period.</w:t>
      </w:r>
    </w:p>
    <w:p w:rsidR="005A7FC7" w:rsidRDefault="005A7FC7" w:rsidP="005A7FC7">
      <w:pPr>
        <w:pStyle w:val="Proposal"/>
      </w:pPr>
    </w:p>
    <w:p w:rsidR="005A7FC7" w:rsidRPr="007B597F" w:rsidRDefault="005A7FC7" w:rsidP="005A7FC7">
      <w:pPr>
        <w:pStyle w:val="Proposal"/>
      </w:pPr>
      <w:r>
        <w:t>ADD</w:t>
      </w:r>
      <w:r>
        <w:tab/>
        <w:t>USA/7A/6</w:t>
      </w:r>
      <w:r>
        <w:tab/>
      </w:r>
      <w:r>
        <w:tab/>
      </w:r>
    </w:p>
    <w:p w:rsidR="005A7FC7" w:rsidRPr="007B597F" w:rsidRDefault="005A7FC7" w:rsidP="005A7FC7">
      <w:pPr>
        <w:keepNext/>
        <w:tabs>
          <w:tab w:val="left" w:pos="9090"/>
        </w:tabs>
      </w:pPr>
      <w:r w:rsidRPr="007B597F">
        <w:t>_______________</w:t>
      </w:r>
    </w:p>
    <w:p w:rsidR="005A7FC7" w:rsidRPr="007B597F" w:rsidRDefault="005A7FC7" w:rsidP="005A7FC7">
      <w:pPr>
        <w:pStyle w:val="FootnoteText"/>
        <w:rPr>
          <w:sz w:val="16"/>
          <w:szCs w:val="16"/>
        </w:rPr>
      </w:pPr>
      <w:r w:rsidRPr="007B597F">
        <w:rPr>
          <w:rStyle w:val="FootnoteReference"/>
        </w:rPr>
        <w:t xml:space="preserve">WW </w:t>
      </w:r>
      <w:r w:rsidRPr="007B597F">
        <w:rPr>
          <w:rStyle w:val="Artdef"/>
        </w:rPr>
        <w:t>11.44C.1</w:t>
      </w:r>
      <w:r w:rsidRPr="007B597F">
        <w:tab/>
        <w:t xml:space="preserve">For purposes of </w:t>
      </w:r>
      <w:r w:rsidRPr="0063554A">
        <w:rPr>
          <w:b/>
        </w:rPr>
        <w:t>MOD</w:t>
      </w:r>
      <w:r w:rsidRPr="007B597F">
        <w:t xml:space="preserve">No. </w:t>
      </w:r>
      <w:r w:rsidRPr="007B597F">
        <w:rPr>
          <w:rStyle w:val="Artref"/>
          <w:b/>
          <w:bCs/>
        </w:rPr>
        <w:t>11.44C</w:t>
      </w:r>
      <w:r w:rsidRPr="007B597F">
        <w:t xml:space="preserve">, the term “notified orbital plane” means an orbital plane of the non-GSO system, as provided to the Bureau in the most recent advance publication, coordination or notification information for the system’s frequency assignments, that possesses the general characteristics of Items A.4.b.4.a through A.4.b.4.f in Table A of Annex 2 to Appendix </w:t>
      </w:r>
      <w:r w:rsidRPr="007B597F">
        <w:rPr>
          <w:rStyle w:val="Appref"/>
          <w:b/>
          <w:bCs/>
        </w:rPr>
        <w:t>4</w:t>
      </w:r>
      <w:r w:rsidRPr="007B597F">
        <w:t>.</w:t>
      </w:r>
      <w:r w:rsidRPr="007B597F">
        <w:rPr>
          <w:sz w:val="16"/>
          <w:szCs w:val="16"/>
        </w:rPr>
        <w:t>      (WRC</w:t>
      </w:r>
      <w:r w:rsidRPr="007B597F">
        <w:rPr>
          <w:sz w:val="16"/>
          <w:szCs w:val="16"/>
        </w:rPr>
        <w:noBreakHyphen/>
        <w:t>19)</w:t>
      </w:r>
    </w:p>
    <w:p w:rsidR="005A7FC7" w:rsidRDefault="005A7FC7" w:rsidP="005A7FC7">
      <w:pPr>
        <w:pStyle w:val="Reasons"/>
        <w:rPr>
          <w:highlight w:val="yellow"/>
        </w:rPr>
      </w:pPr>
    </w:p>
    <w:p w:rsidR="005A7FC7" w:rsidRPr="007B597F" w:rsidRDefault="005A7FC7" w:rsidP="005A7FC7">
      <w:pPr>
        <w:pStyle w:val="Reasons"/>
      </w:pPr>
      <w:r w:rsidRPr="00D3189C">
        <w:rPr>
          <w:b/>
        </w:rPr>
        <w:t>Reasons:</w:t>
      </w:r>
      <w:r>
        <w:t xml:space="preserve">  This new provision provides a description of what is meant by the term “notified orbital plane” for purposes of the new regulation in </w:t>
      </w:r>
      <w:r w:rsidRPr="0063554A">
        <w:rPr>
          <w:b/>
        </w:rPr>
        <w:t>MOD</w:t>
      </w:r>
      <w:r>
        <w:t xml:space="preserve">No. </w:t>
      </w:r>
      <w:r w:rsidRPr="0063554A">
        <w:rPr>
          <w:b/>
        </w:rPr>
        <w:t>11.44C</w:t>
      </w:r>
      <w:r>
        <w:t xml:space="preserve">.  The goal here is to characterize the orbit in a manner consistent with Appendix </w:t>
      </w:r>
      <w:r w:rsidRPr="00BD3BC6">
        <w:rPr>
          <w:b/>
        </w:rPr>
        <w:t>4</w:t>
      </w:r>
      <w:r>
        <w:t xml:space="preserve">, but not to specify any specific orbital tolerances for individual parameters.  The subject of tolerances for non-GSO system frequency assignments requires further ITU-R study in terms of the list of characteristics that may be appropriate for specification; the values of any tolerances for listed characteristics; and whether any distinction needs to be drawn for tolerances between satellite services in which non-GSO systems are operated.  </w:t>
      </w:r>
    </w:p>
    <w:p w:rsidR="005A7FC7" w:rsidRDefault="005A7FC7" w:rsidP="005A7FC7">
      <w:pPr>
        <w:pStyle w:val="Reasons"/>
        <w:rPr>
          <w:highlight w:val="yellow"/>
        </w:rPr>
      </w:pPr>
    </w:p>
    <w:p w:rsidR="005A7FC7" w:rsidRPr="007B597F" w:rsidRDefault="005A7FC7" w:rsidP="005A7FC7">
      <w:pPr>
        <w:pStyle w:val="Reasons"/>
        <w:rPr>
          <w:highlight w:val="yellow"/>
        </w:rPr>
      </w:pPr>
    </w:p>
    <w:p w:rsidR="005A7FC7" w:rsidRPr="007B597F" w:rsidRDefault="005A7FC7" w:rsidP="005A7FC7">
      <w:pPr>
        <w:pStyle w:val="Proposal"/>
      </w:pPr>
      <w:r>
        <w:t>ADD</w:t>
      </w:r>
      <w:r>
        <w:tab/>
        <w:t>USA/7A/7</w:t>
      </w:r>
      <w:r>
        <w:tab/>
      </w:r>
      <w:r>
        <w:tab/>
      </w:r>
    </w:p>
    <w:p w:rsidR="005A7FC7" w:rsidRPr="007B597F" w:rsidRDefault="005A7FC7" w:rsidP="005A7FC7">
      <w:r w:rsidRPr="007B597F">
        <w:t>_______________</w:t>
      </w:r>
    </w:p>
    <w:p w:rsidR="005A7FC7" w:rsidRPr="007B597F" w:rsidRDefault="005A7FC7" w:rsidP="005A7FC7">
      <w:pPr>
        <w:rPr>
          <w:sz w:val="20"/>
        </w:rPr>
      </w:pPr>
      <w:r w:rsidRPr="007B597F">
        <w:rPr>
          <w:rStyle w:val="FootnoteReference"/>
        </w:rPr>
        <w:t>XX</w:t>
      </w:r>
      <w:r w:rsidRPr="007B597F">
        <w:t xml:space="preserve"> </w:t>
      </w:r>
      <w:r w:rsidRPr="007B597F">
        <w:rPr>
          <w:rStyle w:val="Artdef"/>
        </w:rPr>
        <w:t>11.44C.2</w:t>
      </w:r>
      <w:r w:rsidRPr="007B597F">
        <w:rPr>
          <w:sz w:val="20"/>
        </w:rPr>
        <w:tab/>
      </w:r>
      <w:r>
        <w:rPr>
          <w:sz w:val="20"/>
        </w:rPr>
        <w:tab/>
      </w:r>
      <w:r w:rsidRPr="007B597F">
        <w:rPr>
          <w:rStyle w:val="FootnoteTextChar"/>
          <w:rFonts w:eastAsia="Calibri"/>
        </w:rPr>
        <w:t>A frequency assignment to a space station in a non-geostationary-satellite system with a reference body that is not “Earth” shall be considered as having been brought into use when the notifying administration informs the Bureau that a space station with the capability of transmitting or receiving that frequency assignment has been deployed and operated in accordance with the notification information.</w:t>
      </w:r>
      <w:r w:rsidRPr="007B597F">
        <w:rPr>
          <w:rStyle w:val="FootnoteTextChar"/>
          <w:rFonts w:eastAsia="Calibri"/>
          <w:sz w:val="16"/>
          <w:szCs w:val="16"/>
        </w:rPr>
        <w:t>     (WRC</w:t>
      </w:r>
      <w:r w:rsidRPr="007B597F">
        <w:rPr>
          <w:rStyle w:val="FootnoteTextChar"/>
          <w:rFonts w:eastAsia="Calibri"/>
          <w:sz w:val="16"/>
          <w:szCs w:val="16"/>
        </w:rPr>
        <w:noBreakHyphen/>
        <w:t>19)</w:t>
      </w:r>
    </w:p>
    <w:p w:rsidR="005A7FC7" w:rsidRPr="007B597F" w:rsidRDefault="005A7FC7" w:rsidP="005A7FC7">
      <w:pPr>
        <w:pStyle w:val="Reasons"/>
      </w:pPr>
      <w:r w:rsidRPr="00D3189C">
        <w:rPr>
          <w:b/>
        </w:rPr>
        <w:t>Reasons:</w:t>
      </w:r>
      <w:r>
        <w:t xml:space="preserve">  This provision creates an exception to the general rule requiring deployment into a notified orbital plane for frequency assignments to non-GSO systems that do not specify the Earth as the reference body in Appendix </w:t>
      </w:r>
      <w:r w:rsidRPr="00BD3BC6">
        <w:rPr>
          <w:b/>
        </w:rPr>
        <w:t>4</w:t>
      </w:r>
      <w:r>
        <w:t xml:space="preserve">.  Here, due to the variety of potential systems, mostly of a scientific nature, there is no fixed period required for confirmation of BIU by the notifying administration.  </w:t>
      </w:r>
    </w:p>
    <w:p w:rsidR="005A7FC7" w:rsidRPr="007B597F" w:rsidRDefault="005A7FC7" w:rsidP="005A7FC7">
      <w:pPr>
        <w:pStyle w:val="Proposal"/>
      </w:pPr>
      <w:r>
        <w:t>ADD</w:t>
      </w:r>
      <w:r>
        <w:tab/>
        <w:t>USA/7A/8</w:t>
      </w:r>
      <w:r>
        <w:tab/>
      </w:r>
    </w:p>
    <w:p w:rsidR="005A7FC7" w:rsidRPr="007B597F" w:rsidRDefault="005A7FC7" w:rsidP="005A7FC7">
      <w:r w:rsidRPr="007B597F">
        <w:t>_______________</w:t>
      </w:r>
    </w:p>
    <w:p w:rsidR="005A7FC7" w:rsidRPr="007B597F" w:rsidRDefault="005A7FC7" w:rsidP="005A7FC7">
      <w:pPr>
        <w:rPr>
          <w:rStyle w:val="FootnoteTextChar"/>
          <w:rFonts w:eastAsia="Calibri"/>
        </w:rPr>
      </w:pPr>
      <w:r w:rsidRPr="007B597F">
        <w:rPr>
          <w:rStyle w:val="FootnoteReference"/>
          <w:sz w:val="20"/>
        </w:rPr>
        <w:t>YY</w:t>
      </w:r>
      <w:r w:rsidRPr="007B597F">
        <w:rPr>
          <w:sz w:val="20"/>
        </w:rPr>
        <w:t xml:space="preserve"> </w:t>
      </w:r>
      <w:r w:rsidRPr="007B597F">
        <w:rPr>
          <w:rStyle w:val="Artdef"/>
        </w:rPr>
        <w:t>11.44C.4</w:t>
      </w:r>
      <w:r w:rsidRPr="007B597F">
        <w:rPr>
          <w:sz w:val="20"/>
        </w:rPr>
        <w:tab/>
      </w:r>
      <w:r w:rsidRPr="007B597F">
        <w:rPr>
          <w:rStyle w:val="FootnoteTextChar"/>
          <w:rFonts w:eastAsia="Calibri"/>
        </w:rPr>
        <w:t>A frequency assignment to a space station in a non-geostationary-satellite orbit</w:t>
      </w:r>
      <w:r>
        <w:rPr>
          <w:rStyle w:val="FootnoteTextChar"/>
          <w:rFonts w:eastAsia="Calibri"/>
        </w:rPr>
        <w:t>, and</w:t>
      </w:r>
      <w:r w:rsidRPr="007B597F">
        <w:rPr>
          <w:rStyle w:val="FootnoteTextChar"/>
          <w:rFonts w:eastAsia="Calibri"/>
        </w:rPr>
        <w:t xml:space="preserve"> with a notified date of bringing into use more than 30 days prior to the date of receipt of the notification information</w:t>
      </w:r>
      <w:r>
        <w:rPr>
          <w:rStyle w:val="FootnoteTextChar"/>
          <w:rFonts w:eastAsia="Calibri"/>
        </w:rPr>
        <w:t>,</w:t>
      </w:r>
      <w:r w:rsidRPr="007B597F">
        <w:rPr>
          <w:rStyle w:val="FootnoteTextChar"/>
          <w:rFonts w:eastAsia="Calibri"/>
        </w:rPr>
        <w:t xml:space="preserve"> shall also be considered as having been brought into use if the notifying administration confirms, when submitting the notification information for this assignment, that a space station in </w:t>
      </w:r>
      <w:r w:rsidRPr="007B597F">
        <w:rPr>
          <w:rStyle w:val="FootnoteTextChar"/>
          <w:rFonts w:eastAsia="Calibri"/>
          <w:rPrChange w:id="421" w:author="jerry conner" w:date="2018-07-09T02:20:00Z">
            <w:rPr>
              <w:rStyle w:val="FootnoteTextChar"/>
              <w:rFonts w:eastAsia="Calibri"/>
              <w:highlight w:val="yellow"/>
            </w:rPr>
          </w:rPrChange>
        </w:rPr>
        <w:t xml:space="preserve">a notified orbital plane </w:t>
      </w:r>
      <w:r w:rsidRPr="007B597F">
        <w:rPr>
          <w:rStyle w:val="FootnoteTextChar"/>
          <w:rFonts w:eastAsia="Calibri"/>
        </w:rPr>
        <w:t xml:space="preserve">(see also </w:t>
      </w:r>
      <w:r w:rsidRPr="004F1029">
        <w:rPr>
          <w:rStyle w:val="FootnoteTextChar"/>
          <w:rFonts w:eastAsia="Calibri"/>
          <w:b/>
        </w:rPr>
        <w:t>ADD</w:t>
      </w:r>
      <w:r w:rsidRPr="007B597F">
        <w:rPr>
          <w:rStyle w:val="FootnoteTextChar"/>
          <w:rFonts w:eastAsia="Calibri"/>
        </w:rPr>
        <w:t xml:space="preserve">No. </w:t>
      </w:r>
      <w:r w:rsidRPr="007B597F">
        <w:rPr>
          <w:rStyle w:val="Artref"/>
          <w:b/>
          <w:bCs/>
        </w:rPr>
        <w:t>11.44C.1</w:t>
      </w:r>
      <w:r w:rsidRPr="007B597F">
        <w:rPr>
          <w:rStyle w:val="FootnoteTextChar"/>
          <w:rFonts w:eastAsia="Calibri"/>
        </w:rPr>
        <w:t xml:space="preserve">) with the capability of transmitting or receiving that frequency assignment has been deployed and maintained as provided for in </w:t>
      </w:r>
      <w:r w:rsidRPr="004F1029">
        <w:rPr>
          <w:rStyle w:val="FootnoteTextChar"/>
          <w:rFonts w:eastAsia="Calibri"/>
          <w:b/>
        </w:rPr>
        <w:t>MOD</w:t>
      </w:r>
      <w:r w:rsidRPr="007B597F">
        <w:rPr>
          <w:rStyle w:val="FootnoteTextChar"/>
          <w:rFonts w:eastAsia="Calibri"/>
        </w:rPr>
        <w:t xml:space="preserve">No. </w:t>
      </w:r>
      <w:r w:rsidRPr="007B597F">
        <w:rPr>
          <w:rStyle w:val="Artref"/>
          <w:b/>
          <w:bCs/>
        </w:rPr>
        <w:t>11.44C</w:t>
      </w:r>
      <w:r w:rsidRPr="007B597F">
        <w:rPr>
          <w:rStyle w:val="FootnoteTextChar"/>
          <w:rFonts w:eastAsia="Calibri"/>
        </w:rPr>
        <w:t xml:space="preserve"> for a continuous period of time from the notified date of bringing into use until the date of receipt of the notification information for this frequency assignment.</w:t>
      </w:r>
      <w:r w:rsidRPr="007B597F">
        <w:rPr>
          <w:rStyle w:val="FootnoteTextChar"/>
          <w:rFonts w:eastAsia="Calibri"/>
          <w:sz w:val="16"/>
          <w:szCs w:val="16"/>
        </w:rPr>
        <w:t>     (WRC</w:t>
      </w:r>
      <w:r w:rsidRPr="007B597F">
        <w:rPr>
          <w:rStyle w:val="FootnoteTextChar"/>
          <w:rFonts w:eastAsia="Calibri"/>
          <w:sz w:val="16"/>
          <w:szCs w:val="16"/>
        </w:rPr>
        <w:noBreakHyphen/>
        <w:t>19)</w:t>
      </w:r>
    </w:p>
    <w:p w:rsidR="005A7FC7" w:rsidRPr="00787ED6" w:rsidRDefault="005A7FC7" w:rsidP="005A7FC7">
      <w:pPr>
        <w:pStyle w:val="Reasons"/>
      </w:pPr>
      <w:r w:rsidRPr="00D3189C">
        <w:rPr>
          <w:b/>
        </w:rPr>
        <w:t>Reasons:</w:t>
      </w:r>
      <w:r>
        <w:t xml:space="preserve">  This provision provides a parallel provision to No. </w:t>
      </w:r>
      <w:r w:rsidRPr="00787ED6">
        <w:rPr>
          <w:b/>
        </w:rPr>
        <w:t>11.44B.2</w:t>
      </w:r>
      <w:r>
        <w:rPr>
          <w:b/>
        </w:rPr>
        <w:t xml:space="preserve"> </w:t>
      </w:r>
      <w:r>
        <w:t>to clarify that BIU confirmation can occur more than 30 days after completion of BIU.</w:t>
      </w:r>
    </w:p>
    <w:p w:rsidR="005A7FC7" w:rsidRPr="007B597F" w:rsidRDefault="005A7FC7" w:rsidP="005A7FC7">
      <w:pPr>
        <w:pStyle w:val="Reasons"/>
      </w:pPr>
    </w:p>
    <w:p w:rsidR="005A7FC7" w:rsidRPr="007B597F" w:rsidRDefault="005A7FC7" w:rsidP="005A7FC7">
      <w:pPr>
        <w:pStyle w:val="Proposal"/>
        <w:rPr>
          <w:rPrChange w:id="422" w:author="jerry conner" w:date="2018-07-09T02:02:00Z">
            <w:rPr>
              <w:highlight w:val="yellow"/>
            </w:rPr>
          </w:rPrChange>
        </w:rPr>
      </w:pPr>
      <w:r>
        <w:t>MOD</w:t>
      </w:r>
      <w:r>
        <w:tab/>
        <w:t>USA/7A/9</w:t>
      </w:r>
      <w:r>
        <w:tab/>
      </w:r>
      <w:r>
        <w:tab/>
      </w:r>
    </w:p>
    <w:p w:rsidR="005A7FC7" w:rsidRPr="00F95BFB" w:rsidRDefault="005A7FC7" w:rsidP="005A7FC7">
      <w:pPr>
        <w:rPr>
          <w:spacing w:val="-2"/>
        </w:rPr>
      </w:pPr>
      <w:r w:rsidRPr="00F95BFB">
        <w:rPr>
          <w:rStyle w:val="Artdef"/>
          <w:spacing w:val="-2"/>
          <w:rPrChange w:id="423" w:author="jerry conner" w:date="2018-07-09T02:02:00Z">
            <w:rPr>
              <w:rStyle w:val="Artdef"/>
              <w:highlight w:val="yellow"/>
            </w:rPr>
          </w:rPrChange>
        </w:rPr>
        <w:t>11.49</w:t>
      </w:r>
      <w:r w:rsidRPr="00F95BFB">
        <w:rPr>
          <w:spacing w:val="-2"/>
          <w:rPrChange w:id="424" w:author="jerry conner" w:date="2018-07-09T02:02:00Z">
            <w:rPr>
              <w:highlight w:val="yellow"/>
            </w:rPr>
          </w:rPrChange>
        </w:rPr>
        <w:tab/>
      </w:r>
      <w:r w:rsidRPr="00F95BFB">
        <w:rPr>
          <w:spacing w:val="-2"/>
          <w:rPrChange w:id="425" w:author="jerry conner" w:date="2018-07-09T02:02:00Z">
            <w:rPr>
              <w:highlight w:val="yellow"/>
            </w:rPr>
          </w:rPrChange>
        </w:rPr>
        <w:tab/>
        <w:t>Wherever the use of a recorded frequency assignment to a space station is suspended for a period exceeding six months, the notifying administration shall inform the Bureau of the date on which such use was suspended. When the recorded assignment is brought back into use, the notifying administration shall, subject to the provisions of No. </w:t>
      </w:r>
      <w:r w:rsidRPr="0063554A">
        <w:rPr>
          <w:rStyle w:val="Artref"/>
          <w:spacing w:val="-2"/>
          <w:rPrChange w:id="426" w:author="jerry conner" w:date="2018-07-09T02:02:00Z">
            <w:rPr>
              <w:b/>
              <w:bCs/>
              <w:color w:val="000000"/>
              <w:highlight w:val="yellow"/>
            </w:rPr>
          </w:rPrChange>
        </w:rPr>
        <w:t>11.49.1</w:t>
      </w:r>
      <w:r w:rsidRPr="00F95BFB">
        <w:rPr>
          <w:color w:val="000000"/>
          <w:spacing w:val="-2"/>
          <w:rPrChange w:id="427" w:author="jerry conner" w:date="2018-07-09T02:02:00Z">
            <w:rPr>
              <w:color w:val="000000"/>
              <w:highlight w:val="yellow"/>
            </w:rPr>
          </w:rPrChange>
        </w:rPr>
        <w:t xml:space="preserve"> </w:t>
      </w:r>
      <w:r w:rsidRPr="00F95BFB">
        <w:rPr>
          <w:spacing w:val="-2"/>
          <w:rPrChange w:id="428" w:author="jerry conner" w:date="2018-07-09T02:02:00Z">
            <w:rPr>
              <w:highlight w:val="yellow"/>
            </w:rPr>
          </w:rPrChange>
        </w:rPr>
        <w:t xml:space="preserve">when applicable, so inform the Bureau, as soon as possible. </w:t>
      </w:r>
      <w:r w:rsidRPr="00F95BFB">
        <w:rPr>
          <w:rFonts w:eastAsia="Batang"/>
          <w:spacing w:val="-2"/>
          <w:rPrChange w:id="429" w:author="jerry conner" w:date="2018-07-09T02:02:00Z">
            <w:rPr>
              <w:rFonts w:eastAsia="Batang"/>
              <w:highlight w:val="yellow"/>
            </w:rPr>
          </w:rPrChange>
        </w:rPr>
        <w:t>On receipt of the information sent under this provision, the Bureau shall make that information available as soon as possible on the ITU website and shall publish it in the BR IFIC</w:t>
      </w:r>
      <w:r w:rsidRPr="00F95BFB">
        <w:rPr>
          <w:rFonts w:eastAsia="Batang"/>
          <w:spacing w:val="-2"/>
          <w:sz w:val="22"/>
          <w:rPrChange w:id="430" w:author="jerry conner" w:date="2018-07-09T02:02:00Z">
            <w:rPr>
              <w:rFonts w:eastAsia="Batang"/>
              <w:sz w:val="22"/>
              <w:highlight w:val="yellow"/>
            </w:rPr>
          </w:rPrChange>
        </w:rPr>
        <w:t xml:space="preserve">. </w:t>
      </w:r>
      <w:r w:rsidRPr="00F95BFB">
        <w:rPr>
          <w:spacing w:val="-2"/>
          <w:rPrChange w:id="431" w:author="jerry conner" w:date="2018-07-09T02:02:00Z">
            <w:rPr>
              <w:highlight w:val="yellow"/>
            </w:rPr>
          </w:rPrChange>
        </w:rPr>
        <w:t>The date on which the recorded assignment is brought back into use</w:t>
      </w:r>
      <w:r w:rsidRPr="00F95BFB">
        <w:rPr>
          <w:rStyle w:val="FootnoteReference"/>
          <w:spacing w:val="-2"/>
          <w:rPrChange w:id="432" w:author="jerry conner" w:date="2018-07-09T02:02:00Z">
            <w:rPr>
              <w:rStyle w:val="FootnoteReference"/>
              <w:highlight w:val="yellow"/>
            </w:rPr>
          </w:rPrChange>
        </w:rPr>
        <w:t>28</w:t>
      </w:r>
      <w:ins w:id="433" w:author="- ITU -" w:date="2018-07-13T16:05:00Z">
        <w:r w:rsidRPr="00622D53">
          <w:rPr>
            <w:spacing w:val="-2"/>
            <w:vertAlign w:val="superscript"/>
            <w:rPrChange w:id="434" w:author="jerry conner" w:date="2018-07-09T02:02:00Z">
              <w:rPr>
                <w:highlight w:val="yellow"/>
                <w:vertAlign w:val="superscript"/>
              </w:rPr>
            </w:rPrChange>
          </w:rPr>
          <w:t>,</w:t>
        </w:r>
        <w:r w:rsidRPr="00622D53">
          <w:rPr>
            <w:spacing w:val="-2"/>
            <w:vertAlign w:val="superscript"/>
          </w:rPr>
          <w:t xml:space="preserve"> </w:t>
        </w:r>
      </w:ins>
      <w:ins w:id="435" w:author="Stephen Baruch" w:date="2018-07-25T15:37:00Z">
        <w:r w:rsidRPr="00622D53">
          <w:rPr>
            <w:rStyle w:val="FootnoteReference"/>
            <w:spacing w:val="-2"/>
          </w:rPr>
          <w:t>ADDUU,</w:t>
        </w:r>
        <w:r w:rsidRPr="00F95BFB">
          <w:rPr>
            <w:rStyle w:val="FootnoteReference"/>
            <w:spacing w:val="-2"/>
          </w:rPr>
          <w:t xml:space="preserve"> </w:t>
        </w:r>
      </w:ins>
      <w:ins w:id="436" w:author="Author">
        <w:r w:rsidRPr="00F95BFB">
          <w:rPr>
            <w:rStyle w:val="FootnoteReference"/>
            <w:spacing w:val="-2"/>
          </w:rPr>
          <w:t xml:space="preserve">ADDVV </w:t>
        </w:r>
      </w:ins>
      <w:r w:rsidRPr="00F95BFB">
        <w:rPr>
          <w:spacing w:val="-2"/>
          <w:rPrChange w:id="437" w:author="jerry conner" w:date="2018-07-09T02:02:00Z">
            <w:rPr>
              <w:highlight w:val="yellow"/>
            </w:rPr>
          </w:rPrChange>
        </w:rPr>
        <w:t xml:space="preserve">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w:t>
      </w:r>
      <w:r w:rsidRPr="00F95BFB">
        <w:rPr>
          <w:spacing w:val="-2"/>
          <w:rPrChange w:id="438" w:author="jerry conner" w:date="2018-07-10T06:28:00Z">
            <w:rPr>
              <w:highlight w:val="yellow"/>
            </w:rPr>
          </w:rPrChange>
        </w:rPr>
        <w:t>informed of the suspension. If the notifying administration informs the Bureau of the suspension more than 21 months after the date on which the use of the frequency assignment was suspended, the frequency assignment shall be cancelled.</w:t>
      </w:r>
      <w:r w:rsidRPr="00F95BFB">
        <w:rPr>
          <w:spacing w:val="-2"/>
          <w:sz w:val="16"/>
        </w:rPr>
        <w:t>     (WRC</w:t>
      </w:r>
      <w:r w:rsidRPr="00F95BFB">
        <w:rPr>
          <w:spacing w:val="-2"/>
          <w:sz w:val="16"/>
        </w:rPr>
        <w:noBreakHyphen/>
        <w:t>1</w:t>
      </w:r>
      <w:ins w:id="439" w:author="Author">
        <w:r w:rsidRPr="00F95BFB">
          <w:rPr>
            <w:spacing w:val="-2"/>
            <w:sz w:val="16"/>
          </w:rPr>
          <w:t>9</w:t>
        </w:r>
      </w:ins>
      <w:del w:id="440" w:author="Author">
        <w:r w:rsidRPr="00F95BFB" w:rsidDel="00FF4976">
          <w:rPr>
            <w:spacing w:val="-2"/>
            <w:sz w:val="16"/>
          </w:rPr>
          <w:delText>5</w:delText>
        </w:r>
      </w:del>
      <w:r w:rsidRPr="00F95BFB">
        <w:rPr>
          <w:spacing w:val="-2"/>
          <w:sz w:val="16"/>
        </w:rPr>
        <w:t>)</w:t>
      </w:r>
    </w:p>
    <w:p w:rsidR="005A7FC7" w:rsidRPr="007B597F" w:rsidRDefault="005A7FC7" w:rsidP="005A7FC7">
      <w:pPr>
        <w:pStyle w:val="Reasons"/>
      </w:pPr>
      <w:r w:rsidRPr="00D3189C">
        <w:rPr>
          <w:b/>
        </w:rPr>
        <w:t>Reasons:</w:t>
      </w:r>
      <w:r>
        <w:t xml:space="preserve">  The addition of new footnotes </w:t>
      </w:r>
      <w:r w:rsidRPr="006C6089">
        <w:rPr>
          <w:vertAlign w:val="superscript"/>
        </w:rPr>
        <w:t>ADDUU</w:t>
      </w:r>
      <w:r>
        <w:t xml:space="preserve"> and </w:t>
      </w:r>
      <w:r w:rsidRPr="006C6089">
        <w:rPr>
          <w:vertAlign w:val="superscript"/>
        </w:rPr>
        <w:t>ADDVV</w:t>
      </w:r>
      <w:r>
        <w:t xml:space="preserve"> is necessary to allow the establishment of parallel provisions for bringing frequency assignments to non-GSO systems back into use following a suspension.  </w:t>
      </w:r>
    </w:p>
    <w:p w:rsidR="005A7FC7" w:rsidRPr="007B597F" w:rsidRDefault="005A7FC7" w:rsidP="005A7FC7">
      <w:pPr>
        <w:pStyle w:val="Proposal"/>
      </w:pPr>
      <w:r>
        <w:t>ADD</w:t>
      </w:r>
      <w:r>
        <w:tab/>
        <w:t>USA/7A/10</w:t>
      </w:r>
      <w:r>
        <w:tab/>
      </w:r>
    </w:p>
    <w:p w:rsidR="005A7FC7" w:rsidRPr="007B597F" w:rsidRDefault="005A7FC7" w:rsidP="005A7FC7">
      <w:r w:rsidRPr="007B597F">
        <w:t>_______________</w:t>
      </w:r>
    </w:p>
    <w:p w:rsidR="005A7FC7" w:rsidRPr="00BB7706" w:rsidRDefault="005A7FC7" w:rsidP="005A7FC7">
      <w:pPr>
        <w:pStyle w:val="Reasons"/>
        <w:rPr>
          <w:rStyle w:val="FootnoteTextChar"/>
          <w:sz w:val="16"/>
          <w:szCs w:val="16"/>
        </w:rPr>
      </w:pPr>
      <w:r w:rsidRPr="00BB7706">
        <w:rPr>
          <w:rStyle w:val="FootnoteReference"/>
        </w:rPr>
        <w:t>UU</w:t>
      </w:r>
      <w:r w:rsidRPr="00BB7706">
        <w:t xml:space="preserve"> </w:t>
      </w:r>
      <w:r w:rsidRPr="00BB7706">
        <w:rPr>
          <w:rStyle w:val="Artdef"/>
        </w:rPr>
        <w:t>11.49.2</w:t>
      </w:r>
      <w:r w:rsidRPr="00BB7706">
        <w:rPr>
          <w:rStyle w:val="Artdef"/>
        </w:rPr>
        <w:tab/>
      </w:r>
      <w:r w:rsidRPr="00BB7706">
        <w:rPr>
          <w:rStyle w:val="FootnoteTextChar"/>
        </w:rPr>
        <w:t xml:space="preserve">The date of bringing back into use of a frequency assignment to a space station in the non-geostationary-satellite orbit with the “Earth” as the reference body shall be the date of the commencement of the one-day period defined below. A frequency assignment to such a space station in the non-geostationary-satellite orbit shall be considered as having been brought back into use when a space station in the non-geostationary-satellite orbit with the capability of transmitting or </w:t>
      </w:r>
      <w:r w:rsidRPr="005A7FC7">
        <w:rPr>
          <w:rStyle w:val="FootnoteTextChar"/>
          <w:rFonts w:eastAsia="Calibri"/>
        </w:rPr>
        <w:t>receiving</w:t>
      </w:r>
      <w:r w:rsidRPr="00BB7706">
        <w:rPr>
          <w:rStyle w:val="FootnoteTextChar"/>
        </w:rPr>
        <w:t xml:space="preserve"> that frequency assignment has been deployed and maintained on one of the notified orbital planes (see also </w:t>
      </w:r>
      <w:r w:rsidRPr="00BB7706">
        <w:rPr>
          <w:rStyle w:val="FootnoteTextChar"/>
          <w:b/>
        </w:rPr>
        <w:t>ADD</w:t>
      </w:r>
      <w:r w:rsidRPr="00BB7706">
        <w:rPr>
          <w:rStyle w:val="FootnoteTextChar"/>
        </w:rPr>
        <w:t xml:space="preserve">No. </w:t>
      </w:r>
      <w:r w:rsidRPr="00BB7706">
        <w:rPr>
          <w:rStyle w:val="Artref"/>
          <w:b/>
          <w:bCs/>
        </w:rPr>
        <w:t>11.44C.1</w:t>
      </w:r>
      <w:r w:rsidRPr="00BB7706">
        <w:rPr>
          <w:rStyle w:val="FootnoteTextChar"/>
        </w:rPr>
        <w:t>) for a continuous period of one day. The notifying administration shall so inform the Bureau within 30 days from the end of the one</w:t>
      </w:r>
      <w:r w:rsidRPr="00BB7706">
        <w:rPr>
          <w:rStyle w:val="FootnoteTextChar"/>
        </w:rPr>
        <w:noBreakHyphen/>
        <w:t>day period.</w:t>
      </w:r>
      <w:r w:rsidRPr="00BB7706">
        <w:rPr>
          <w:rStyle w:val="FootnoteTextChar"/>
          <w:sz w:val="16"/>
          <w:szCs w:val="16"/>
        </w:rPr>
        <w:t>     (WRC</w:t>
      </w:r>
      <w:r w:rsidRPr="00BB7706">
        <w:rPr>
          <w:rStyle w:val="FootnoteTextChar"/>
          <w:sz w:val="16"/>
          <w:szCs w:val="16"/>
        </w:rPr>
        <w:noBreakHyphen/>
        <w:t>19)</w:t>
      </w:r>
    </w:p>
    <w:p w:rsidR="005A7FC7" w:rsidRPr="00BB7706" w:rsidRDefault="005A7FC7" w:rsidP="005A7FC7">
      <w:pPr>
        <w:pStyle w:val="Reasons"/>
        <w:rPr>
          <w:rStyle w:val="FootnoteTextChar"/>
          <w:sz w:val="16"/>
          <w:szCs w:val="16"/>
        </w:rPr>
      </w:pPr>
      <w:r w:rsidRPr="00BB7706">
        <w:rPr>
          <w:b/>
        </w:rPr>
        <w:t>Reasons:</w:t>
      </w:r>
      <w:r w:rsidRPr="00BB7706">
        <w:t xml:space="preserve">  This provision parallels </w:t>
      </w:r>
      <w:r w:rsidRPr="00BB7706">
        <w:rPr>
          <w:b/>
        </w:rPr>
        <w:t>ADD</w:t>
      </w:r>
      <w:r w:rsidRPr="00BB7706">
        <w:t xml:space="preserve">No. </w:t>
      </w:r>
      <w:r w:rsidRPr="00BB7706">
        <w:rPr>
          <w:b/>
        </w:rPr>
        <w:t>11.44C</w:t>
      </w:r>
      <w:r w:rsidRPr="00BB7706">
        <w:t xml:space="preserve"> for bringing back into use.</w:t>
      </w:r>
    </w:p>
    <w:p w:rsidR="005A7FC7" w:rsidRPr="00BB7706" w:rsidRDefault="005A7FC7" w:rsidP="005A7FC7">
      <w:pPr>
        <w:pStyle w:val="Reasons"/>
        <w:rPr>
          <w:rStyle w:val="FootnoteTextChar"/>
          <w:sz w:val="16"/>
          <w:szCs w:val="16"/>
        </w:rPr>
      </w:pPr>
    </w:p>
    <w:p w:rsidR="005A7FC7" w:rsidRPr="00BB7706" w:rsidRDefault="005A7FC7" w:rsidP="005A7FC7">
      <w:pPr>
        <w:pStyle w:val="Proposal"/>
      </w:pPr>
      <w:r w:rsidRPr="00BB7706">
        <w:t>USA/7A/11</w:t>
      </w:r>
      <w:r w:rsidRPr="00BB7706">
        <w:tab/>
        <w:t>ADD</w:t>
      </w:r>
    </w:p>
    <w:p w:rsidR="005A7FC7" w:rsidRPr="00BB7706" w:rsidRDefault="005A7FC7" w:rsidP="005A7FC7">
      <w:pPr>
        <w:pStyle w:val="Reasons"/>
        <w:rPr>
          <w:rStyle w:val="FootnoteTextChar"/>
          <w:sz w:val="16"/>
          <w:szCs w:val="16"/>
        </w:rPr>
      </w:pPr>
    </w:p>
    <w:p w:rsidR="005A7FC7" w:rsidRPr="007B597F" w:rsidRDefault="005A7FC7" w:rsidP="005A7FC7">
      <w:pPr>
        <w:rPr>
          <w:sz w:val="20"/>
        </w:rPr>
      </w:pPr>
      <w:r w:rsidRPr="00BB7706">
        <w:rPr>
          <w:rStyle w:val="FootnoteReference"/>
        </w:rPr>
        <w:t>vv</w:t>
      </w:r>
      <w:r w:rsidRPr="00BB7706">
        <w:t xml:space="preserve"> </w:t>
      </w:r>
      <w:r w:rsidRPr="00BB7706">
        <w:rPr>
          <w:rStyle w:val="Artdef"/>
        </w:rPr>
        <w:t>11.49.3</w:t>
      </w:r>
      <w:r w:rsidRPr="00BB7706">
        <w:rPr>
          <w:rStyle w:val="Artdef"/>
        </w:rPr>
        <w:tab/>
      </w:r>
      <w:r w:rsidRPr="00BB7706">
        <w:rPr>
          <w:rStyle w:val="Artdef"/>
        </w:rPr>
        <w:tab/>
      </w:r>
      <w:r w:rsidRPr="00BB7706">
        <w:rPr>
          <w:rStyle w:val="FootnoteTextChar"/>
          <w:rFonts w:eastAsia="Calibri"/>
        </w:rPr>
        <w:t>A frequency assignment to a space station in a non-geostationary-satellite system with a reference body that is not “Earth” shall be considered as having been brought back into use when the notifying administration informs the Bureau that a space station with the capability of transmitting or receiving that frequency assignment has been deployed and operated in accordance with the notification information.</w:t>
      </w:r>
      <w:r w:rsidRPr="00BB7706">
        <w:rPr>
          <w:rStyle w:val="FootnoteTextChar"/>
          <w:rFonts w:eastAsia="Calibri"/>
          <w:sz w:val="16"/>
          <w:szCs w:val="16"/>
        </w:rPr>
        <w:t>     (WRC</w:t>
      </w:r>
      <w:r w:rsidRPr="00BB7706">
        <w:rPr>
          <w:rStyle w:val="FootnoteTextChar"/>
          <w:rFonts w:eastAsia="Calibri"/>
          <w:sz w:val="16"/>
          <w:szCs w:val="16"/>
        </w:rPr>
        <w:noBreakHyphen/>
        <w:t>19)</w:t>
      </w:r>
    </w:p>
    <w:p w:rsidR="005A7FC7" w:rsidRDefault="005A7FC7" w:rsidP="005A7FC7">
      <w:pPr>
        <w:pStyle w:val="Reasons"/>
        <w:rPr>
          <w:rStyle w:val="FootnoteTextChar"/>
        </w:rPr>
      </w:pPr>
    </w:p>
    <w:p w:rsidR="005A7FC7" w:rsidRDefault="005A7FC7" w:rsidP="005A7FC7">
      <w:pPr>
        <w:rPr>
          <w:b/>
          <w:lang w:val="en-GB"/>
        </w:rPr>
      </w:pPr>
      <w:r w:rsidRPr="00D3189C">
        <w:rPr>
          <w:b/>
        </w:rPr>
        <w:t>Reasons:</w:t>
      </w:r>
      <w:r>
        <w:t xml:space="preserve">  This provision parallels </w:t>
      </w:r>
      <w:r w:rsidRPr="006C6089">
        <w:rPr>
          <w:b/>
        </w:rPr>
        <w:t>ADD</w:t>
      </w:r>
      <w:r>
        <w:t xml:space="preserve">No. </w:t>
      </w:r>
      <w:r w:rsidRPr="006C6089">
        <w:rPr>
          <w:b/>
        </w:rPr>
        <w:t>11.44C.2</w:t>
      </w:r>
      <w:r>
        <w:t xml:space="preserve"> for bringing back into use.</w:t>
      </w:r>
    </w:p>
    <w:p w:rsidR="005A7FC7" w:rsidRDefault="005A7FC7" w:rsidP="005A7FC7">
      <w:pPr>
        <w:rPr>
          <w:b/>
          <w:lang w:val="en-GB"/>
        </w:rPr>
      </w:pPr>
    </w:p>
    <w:p w:rsidR="005A7FC7" w:rsidRDefault="005A7FC7" w:rsidP="005A7FC7">
      <w:pPr>
        <w:rPr>
          <w:b/>
          <w:lang w:val="en-GB"/>
        </w:rPr>
      </w:pPr>
    </w:p>
    <w:p w:rsidR="005A7FC7" w:rsidRDefault="005A7FC7" w:rsidP="005A7FC7">
      <w:pPr>
        <w:rPr>
          <w:b/>
          <w:lang w:val="en-GB"/>
        </w:rPr>
      </w:pPr>
    </w:p>
    <w:p w:rsidR="005A7FC7" w:rsidRPr="006C6089" w:rsidRDefault="005A7FC7" w:rsidP="005A7FC7">
      <w:pPr>
        <w:rPr>
          <w:b/>
          <w:lang w:val="en-GB"/>
        </w:rPr>
      </w:pPr>
      <w:r w:rsidRPr="007432CD">
        <w:rPr>
          <w:b/>
          <w:lang w:val="en-GB"/>
        </w:rPr>
        <w:t xml:space="preserve">B.  </w:t>
      </w:r>
      <w:r w:rsidRPr="007432CD">
        <w:rPr>
          <w:b/>
          <w:lang w:val="en-GB"/>
        </w:rPr>
        <w:tab/>
      </w:r>
      <w:r w:rsidRPr="0063554A">
        <w:rPr>
          <w:b/>
          <w:u w:val="single"/>
          <w:lang w:val="en-GB"/>
        </w:rPr>
        <w:t>Proposals for a Milestone-Based Deployment Approach for Specific Bands and</w:t>
      </w:r>
    </w:p>
    <w:p w:rsidR="005A7FC7" w:rsidRPr="0063554A" w:rsidRDefault="005A7FC7" w:rsidP="005A7FC7">
      <w:pPr>
        <w:rPr>
          <w:b/>
          <w:lang w:val="en-GB"/>
        </w:rPr>
      </w:pPr>
      <w:r w:rsidRPr="006C6089">
        <w:rPr>
          <w:b/>
          <w:lang w:val="en-GB"/>
        </w:rPr>
        <w:tab/>
      </w:r>
      <w:r w:rsidRPr="0063554A">
        <w:rPr>
          <w:b/>
          <w:u w:val="single"/>
          <w:lang w:val="en-GB"/>
        </w:rPr>
        <w:t>Services</w:t>
      </w:r>
      <w:r>
        <w:rPr>
          <w:b/>
          <w:lang w:val="en-GB"/>
        </w:rPr>
        <w:t>:</w:t>
      </w:r>
    </w:p>
    <w:p w:rsidR="005A7FC7" w:rsidRPr="007B597F" w:rsidRDefault="005A7FC7" w:rsidP="005A7FC7">
      <w:pPr>
        <w:pStyle w:val="ArtNo"/>
      </w:pPr>
      <w:bookmarkStart w:id="441" w:name="_Toc327956595"/>
      <w:bookmarkStart w:id="442" w:name="_Toc451865304"/>
      <w:r w:rsidRPr="007B597F">
        <w:t xml:space="preserve">ARTICLE </w:t>
      </w:r>
      <w:r w:rsidRPr="007B597F">
        <w:rPr>
          <w:rStyle w:val="href"/>
        </w:rPr>
        <w:t>11</w:t>
      </w:r>
      <w:bookmarkEnd w:id="441"/>
      <w:bookmarkEnd w:id="442"/>
    </w:p>
    <w:p w:rsidR="005A7FC7" w:rsidRPr="007B597F" w:rsidRDefault="005A7FC7" w:rsidP="005A7FC7">
      <w:pPr>
        <w:pStyle w:val="Arttitle"/>
        <w:spacing w:before="120"/>
        <w:rPr>
          <w:sz w:val="16"/>
          <w:szCs w:val="16"/>
        </w:rPr>
      </w:pPr>
      <w:bookmarkStart w:id="443" w:name="_Toc327956596"/>
      <w:bookmarkStart w:id="444" w:name="_Toc451865305"/>
      <w:r w:rsidRPr="007B597F">
        <w:t xml:space="preserve">Notification and recording of frequency </w:t>
      </w:r>
      <w:r w:rsidRPr="007B597F">
        <w:br/>
        <w:t>assignments</w:t>
      </w:r>
      <w:r w:rsidRPr="007B597F">
        <w:rPr>
          <w:rStyle w:val="FootnoteReference"/>
          <w:b w:val="0"/>
          <w:bCs/>
        </w:rPr>
        <w:t>1, 2, 3, 4, 5, 6, 7,</w:t>
      </w:r>
      <w:r w:rsidRPr="007B597F">
        <w:rPr>
          <w:b w:val="0"/>
          <w:bCs/>
        </w:rPr>
        <w:t xml:space="preserve"> </w:t>
      </w:r>
      <w:r w:rsidRPr="007B597F">
        <w:rPr>
          <w:rStyle w:val="FootnoteReference"/>
          <w:b w:val="0"/>
          <w:bCs/>
        </w:rPr>
        <w:t>8</w:t>
      </w:r>
      <w:r w:rsidRPr="007B597F">
        <w:rPr>
          <w:b w:val="0"/>
          <w:bCs/>
          <w:sz w:val="16"/>
          <w:szCs w:val="16"/>
        </w:rPr>
        <w:t>    (WRC</w:t>
      </w:r>
      <w:r w:rsidRPr="007B597F">
        <w:rPr>
          <w:b w:val="0"/>
          <w:bCs/>
          <w:sz w:val="16"/>
          <w:szCs w:val="16"/>
        </w:rPr>
        <w:noBreakHyphen/>
        <w:t>15)</w:t>
      </w:r>
      <w:bookmarkEnd w:id="443"/>
      <w:bookmarkEnd w:id="444"/>
    </w:p>
    <w:p w:rsidR="005A7FC7" w:rsidRPr="007B597F" w:rsidRDefault="005A7FC7" w:rsidP="005A7FC7">
      <w:pPr>
        <w:pStyle w:val="Proposal"/>
        <w:rPr>
          <w:i/>
        </w:rPr>
      </w:pPr>
      <w:r>
        <w:t>ADD</w:t>
      </w:r>
      <w:r>
        <w:tab/>
        <w:t>USA/7A/12</w:t>
      </w:r>
      <w:r>
        <w:tab/>
      </w:r>
    </w:p>
    <w:p w:rsidR="005A7FC7" w:rsidRDefault="005A7FC7" w:rsidP="005A7FC7">
      <w:pPr>
        <w:pStyle w:val="Section1"/>
      </w:pPr>
      <w:r w:rsidRPr="007B597F">
        <w:t>Section III – Maintenance of the recording of frequency assignments to non-GSO satellite systems in the Master Register</w:t>
      </w:r>
    </w:p>
    <w:p w:rsidR="005A7FC7" w:rsidRDefault="005A7FC7" w:rsidP="005A7FC7">
      <w:pPr>
        <w:rPr>
          <w:b/>
        </w:rPr>
      </w:pPr>
    </w:p>
    <w:p w:rsidR="005A7FC7" w:rsidRPr="006C6089" w:rsidRDefault="005A7FC7" w:rsidP="005A7FC7">
      <w:pPr>
        <w:rPr>
          <w:lang w:val="en-GB"/>
        </w:rPr>
      </w:pPr>
      <w:r w:rsidRPr="00D3189C">
        <w:rPr>
          <w:b/>
        </w:rPr>
        <w:t>Reasons:</w:t>
      </w:r>
      <w:r>
        <w:t xml:space="preserve">  This provision establishes a new Section III in Article </w:t>
      </w:r>
      <w:r w:rsidRPr="006C6089">
        <w:rPr>
          <w:b/>
        </w:rPr>
        <w:t>11</w:t>
      </w:r>
      <w:r>
        <w:rPr>
          <w:b/>
        </w:rPr>
        <w:t xml:space="preserve"> </w:t>
      </w:r>
      <w:r>
        <w:t xml:space="preserve">to serve as the location for the new provision </w:t>
      </w:r>
      <w:r w:rsidRPr="006C6089">
        <w:rPr>
          <w:b/>
        </w:rPr>
        <w:t>ADD</w:t>
      </w:r>
      <w:r>
        <w:t xml:space="preserve">No. </w:t>
      </w:r>
      <w:r w:rsidRPr="006C6089">
        <w:rPr>
          <w:b/>
        </w:rPr>
        <w:t>11.51</w:t>
      </w:r>
      <w:r>
        <w:t xml:space="preserve"> below to serve as the mechanism to make new Resolution </w:t>
      </w:r>
      <w:r w:rsidRPr="006C6089">
        <w:rPr>
          <w:b/>
        </w:rPr>
        <w:t>[NGSO-MILESTONES] (WRC-19)</w:t>
      </w:r>
      <w:r>
        <w:t xml:space="preserve"> mandatory for those systems included in the Resolution.</w:t>
      </w:r>
    </w:p>
    <w:p w:rsidR="005A7FC7" w:rsidRPr="007B597F" w:rsidRDefault="005A7FC7" w:rsidP="005A7FC7">
      <w:pPr>
        <w:pStyle w:val="Reasons"/>
      </w:pPr>
    </w:p>
    <w:p w:rsidR="005A7FC7" w:rsidRDefault="005A7FC7" w:rsidP="005A7FC7">
      <w:pPr>
        <w:pStyle w:val="Proposal"/>
      </w:pPr>
      <w:r>
        <w:t>ADD</w:t>
      </w:r>
      <w:r>
        <w:tab/>
        <w:t>USA/7A/13</w:t>
      </w:r>
      <w:r>
        <w:tab/>
      </w:r>
    </w:p>
    <w:p w:rsidR="005A7FC7" w:rsidRPr="006F1BA3" w:rsidRDefault="005A7FC7" w:rsidP="005A7FC7">
      <w:pPr>
        <w:rPr>
          <w:lang w:val="en-GB"/>
        </w:rPr>
      </w:pPr>
    </w:p>
    <w:p w:rsidR="005A7FC7" w:rsidRPr="007B597F" w:rsidRDefault="005A7FC7" w:rsidP="005A7FC7">
      <w:pPr>
        <w:rPr>
          <w:bCs/>
          <w:sz w:val="16"/>
          <w:szCs w:val="12"/>
        </w:rPr>
      </w:pPr>
      <w:r w:rsidRPr="007B597F">
        <w:rPr>
          <w:rStyle w:val="Artdef"/>
        </w:rPr>
        <w:t>11.51</w:t>
      </w:r>
      <w:r w:rsidRPr="007B597F">
        <w:tab/>
      </w:r>
      <w:r w:rsidRPr="007B597F">
        <w:tab/>
        <w:t xml:space="preserve">For frequency assignments to some non-GSO satellite systems in specific bands and services, Resolution </w:t>
      </w:r>
      <w:r w:rsidRPr="007B597F">
        <w:rPr>
          <w:b/>
          <w:bCs/>
        </w:rPr>
        <w:t>[NGSO- Milestones] (WRC-19)</w:t>
      </w:r>
      <w:r w:rsidRPr="007B597F">
        <w:t xml:space="preserve"> shall apply.</w:t>
      </w:r>
      <w:r w:rsidRPr="007B597F">
        <w:rPr>
          <w:sz w:val="16"/>
          <w:szCs w:val="16"/>
        </w:rPr>
        <w:t>     </w:t>
      </w:r>
      <w:r w:rsidRPr="007B597F">
        <w:rPr>
          <w:bCs/>
          <w:sz w:val="16"/>
          <w:szCs w:val="12"/>
        </w:rPr>
        <w:t>(WRC-19)</w:t>
      </w:r>
    </w:p>
    <w:p w:rsidR="005A7FC7" w:rsidRDefault="005A7FC7" w:rsidP="005A7FC7">
      <w:pPr>
        <w:rPr>
          <w:b/>
        </w:rPr>
      </w:pPr>
    </w:p>
    <w:p w:rsidR="005A7FC7" w:rsidRDefault="005A7FC7" w:rsidP="005A7FC7">
      <w:pPr>
        <w:rPr>
          <w:b/>
          <w:lang w:val="en-GB"/>
        </w:rPr>
      </w:pPr>
      <w:r w:rsidRPr="00D3189C">
        <w:rPr>
          <w:b/>
        </w:rPr>
        <w:t>Reasons:</w:t>
      </w:r>
      <w:r>
        <w:t xml:space="preserve">  This provision is the mechanism to make the new Resolution mandatory for all non-GSO systems in the bands and services to which the Resolution applies.</w:t>
      </w:r>
    </w:p>
    <w:p w:rsidR="005A7FC7" w:rsidRPr="007B597F" w:rsidRDefault="005A7FC7" w:rsidP="005A7FC7">
      <w:pPr>
        <w:pStyle w:val="ArtNo"/>
      </w:pPr>
      <w:r w:rsidRPr="007B597F">
        <w:t>ARTICLE 13</w:t>
      </w:r>
    </w:p>
    <w:p w:rsidR="005A7FC7" w:rsidRPr="007B597F" w:rsidRDefault="005A7FC7" w:rsidP="005A7FC7">
      <w:pPr>
        <w:pStyle w:val="Arttitle"/>
        <w:rPr>
          <w:bCs/>
          <w:sz w:val="16"/>
          <w:szCs w:val="16"/>
        </w:rPr>
      </w:pPr>
      <w:r w:rsidRPr="007B597F">
        <w:t>Instructions to the Bureau</w:t>
      </w:r>
    </w:p>
    <w:p w:rsidR="005A7FC7" w:rsidRPr="007B597F" w:rsidRDefault="005A7FC7" w:rsidP="005A7FC7">
      <w:pPr>
        <w:pStyle w:val="Section1"/>
      </w:pPr>
      <w:r w:rsidRPr="007B597F">
        <w:t>Section II – Maintenance of the Master Register and of World Plans by the Bureau</w:t>
      </w:r>
    </w:p>
    <w:p w:rsidR="005A7FC7" w:rsidRPr="007B597F" w:rsidRDefault="005A7FC7" w:rsidP="005A7FC7">
      <w:pPr>
        <w:keepNext/>
        <w:spacing w:before="240"/>
        <w:rPr>
          <w:b/>
        </w:rPr>
      </w:pPr>
      <w:r>
        <w:rPr>
          <w:b/>
        </w:rPr>
        <w:t>MOD</w:t>
      </w:r>
      <w:r>
        <w:rPr>
          <w:b/>
        </w:rPr>
        <w:tab/>
      </w:r>
      <w:r>
        <w:rPr>
          <w:b/>
        </w:rPr>
        <w:tab/>
      </w:r>
      <w:r>
        <w:rPr>
          <w:b/>
        </w:rPr>
        <w:tab/>
        <w:t>USA/7A/14</w:t>
      </w:r>
      <w:r>
        <w:rPr>
          <w:b/>
        </w:rPr>
        <w:tab/>
      </w:r>
      <w:r>
        <w:rPr>
          <w:b/>
        </w:rPr>
        <w:tab/>
        <w:t xml:space="preserve">     </w:t>
      </w:r>
    </w:p>
    <w:p w:rsidR="005A7FC7" w:rsidRDefault="005A7FC7" w:rsidP="005A7FC7">
      <w:pPr>
        <w:tabs>
          <w:tab w:val="left" w:pos="2608"/>
          <w:tab w:val="left" w:pos="3345"/>
        </w:tabs>
        <w:spacing w:before="80"/>
        <w:ind w:left="1134" w:hanging="1134"/>
        <w:rPr>
          <w:sz w:val="16"/>
        </w:rPr>
      </w:pPr>
      <w:r w:rsidRPr="007B597F">
        <w:rPr>
          <w:rStyle w:val="Artdef"/>
        </w:rPr>
        <w:t>13.6</w:t>
      </w:r>
      <w:r w:rsidRPr="007B597F">
        <w:rPr>
          <w:b/>
        </w:rPr>
        <w:tab/>
      </w:r>
      <w:r w:rsidRPr="007B597F">
        <w:rPr>
          <w:i/>
        </w:rPr>
        <w:t>b)</w:t>
      </w:r>
      <w:r w:rsidRPr="007B597F">
        <w:tab/>
        <w:t>whenever it appears from reliable information available that a recorded assignment has not been brought into use, or is no longer in use, or continues to be in use but not in accordance with the notified required characteristics</w:t>
      </w:r>
      <w:ins w:id="445" w:author="Author">
        <w:r w:rsidRPr="007B597F">
          <w:rPr>
            <w:vertAlign w:val="superscript"/>
          </w:rPr>
          <w:t>ADD1</w:t>
        </w:r>
      </w:ins>
      <w:r w:rsidRPr="007B597F">
        <w:t xml:space="preserve"> as specified in Appendix </w:t>
      </w:r>
      <w:r w:rsidRPr="007B597F">
        <w:rPr>
          <w:rStyle w:val="Appref"/>
          <w:b/>
          <w:bCs/>
        </w:rPr>
        <w:t>4</w:t>
      </w:r>
      <w:r w:rsidRPr="007B597F">
        <w:t>, the Bureau shall consult the notifying administration and request clarification as to whether the assignment was brought into use in accordance with the notified characteristics or continues to be in use in accordance with the notified characteristics. Such a request shall include the reason for the query. In the event of a response and subject to the agreement of the notifying administration the Bureau shall cancel, suitably modify, or retain the basic characteristics of the entry. If the notifying administration does not respond within three months, the Bureau shall issue a reminder. In the event the notifying administration does not respond within one month of the first reminder, the Bureau shall issue a second reminder. In the event the notifying administration does not respond within one month of the second reminder, action taken by the Bureau to cancel the entry shall be subject to a decision of the Board. In the event of non-response or disagreement by the notifying administration, the entry will continue to be taken into account by the Bureau when conducting its examinations until the decision to cancel or modify the entry is made by the Board. In the event of a response, the Bureau shall inform the notifying administration of the conclusion reached by the Bureau within three months of the administration’s response. When the Bureau is not in a position to comply with the three-month deadline referred to above, the Bureau shall so inform the notifying administration together with the reasons therefor. In case of disagreement between the notifying administration and the Bureau, the matter shall be carefully investigated by the Board, including taking into account submissions of additional supporting materials from administrations through the Bureau within the deadlines as established by the Board. The application of this provision shall not preclude the application of other provisions of the Radio Regulations.</w:t>
      </w:r>
      <w:r w:rsidRPr="007B597F">
        <w:rPr>
          <w:sz w:val="16"/>
        </w:rPr>
        <w:t>    (WRC</w:t>
      </w:r>
      <w:r w:rsidRPr="007B597F">
        <w:rPr>
          <w:sz w:val="16"/>
        </w:rPr>
        <w:noBreakHyphen/>
        <w:t>1</w:t>
      </w:r>
      <w:del w:id="446" w:author="- ITU -" w:date="2018-07-13T16:03:00Z">
        <w:r w:rsidRPr="007B597F" w:rsidDel="006971F8">
          <w:rPr>
            <w:sz w:val="16"/>
          </w:rPr>
          <w:delText>5</w:delText>
        </w:r>
      </w:del>
      <w:ins w:id="447" w:author="- ITU -" w:date="2018-07-13T16:03:00Z">
        <w:r>
          <w:rPr>
            <w:sz w:val="16"/>
          </w:rPr>
          <w:t>9</w:t>
        </w:r>
      </w:ins>
      <w:r w:rsidRPr="007B597F">
        <w:rPr>
          <w:sz w:val="16"/>
        </w:rPr>
        <w:t>)</w:t>
      </w:r>
    </w:p>
    <w:p w:rsidR="005A7FC7" w:rsidRPr="007B597F" w:rsidRDefault="005A7FC7" w:rsidP="005A7FC7">
      <w:pPr>
        <w:tabs>
          <w:tab w:val="left" w:pos="2608"/>
          <w:tab w:val="left" w:pos="3345"/>
        </w:tabs>
        <w:spacing w:before="80"/>
        <w:ind w:left="1134" w:hanging="1134"/>
      </w:pPr>
    </w:p>
    <w:p w:rsidR="005A7FC7" w:rsidRDefault="005A7FC7" w:rsidP="005A7FC7">
      <w:pPr>
        <w:pStyle w:val="Reasons"/>
        <w:rPr>
          <w:lang w:eastAsia="zh-CN"/>
        </w:rPr>
      </w:pPr>
      <w:r>
        <w:rPr>
          <w:b/>
          <w:lang w:eastAsia="zh-CN"/>
        </w:rPr>
        <w:t xml:space="preserve">Reasons:  </w:t>
      </w:r>
      <w:r>
        <w:rPr>
          <w:lang w:eastAsia="zh-CN"/>
        </w:rPr>
        <w:t xml:space="preserve">This provision adds a note to No. </w:t>
      </w:r>
      <w:r w:rsidRPr="0025317B">
        <w:rPr>
          <w:b/>
          <w:lang w:eastAsia="zh-CN"/>
        </w:rPr>
        <w:t>13.6</w:t>
      </w:r>
      <w:r>
        <w:rPr>
          <w:lang w:eastAsia="zh-CN"/>
        </w:rPr>
        <w:t xml:space="preserve"> to indicate that Resolution </w:t>
      </w:r>
      <w:r w:rsidRPr="0025317B">
        <w:rPr>
          <w:b/>
          <w:lang w:eastAsia="zh-CN"/>
        </w:rPr>
        <w:t>[NGSO-MILESTONES] (WRC-19)</w:t>
      </w:r>
      <w:r>
        <w:rPr>
          <w:lang w:eastAsia="zh-CN"/>
        </w:rPr>
        <w:t xml:space="preserve"> addresses one aspect of what it means for certain non-GSO systems to be operating in accordance with their notified characteristics.</w:t>
      </w:r>
    </w:p>
    <w:p w:rsidR="005A7FC7" w:rsidRPr="0063554A" w:rsidRDefault="005A7FC7" w:rsidP="005A7FC7">
      <w:pPr>
        <w:pStyle w:val="Reasons"/>
        <w:rPr>
          <w:lang w:eastAsia="zh-CN"/>
        </w:rPr>
      </w:pPr>
    </w:p>
    <w:p w:rsidR="005A7FC7" w:rsidRPr="007B597F" w:rsidRDefault="005A7FC7" w:rsidP="005A7FC7">
      <w:pPr>
        <w:pStyle w:val="Proposal"/>
        <w:rPr>
          <w:lang w:eastAsia="zh-CN"/>
        </w:rPr>
      </w:pPr>
      <w:r>
        <w:rPr>
          <w:lang w:eastAsia="zh-CN"/>
        </w:rPr>
        <w:t>ADD</w:t>
      </w:r>
      <w:r>
        <w:rPr>
          <w:lang w:eastAsia="zh-CN"/>
        </w:rPr>
        <w:tab/>
        <w:t>USA/7A/15</w:t>
      </w:r>
      <w:r>
        <w:rPr>
          <w:lang w:eastAsia="zh-CN"/>
        </w:rPr>
        <w:tab/>
      </w:r>
    </w:p>
    <w:p w:rsidR="005A7FC7" w:rsidRPr="007B597F" w:rsidRDefault="005A7FC7" w:rsidP="005A7FC7">
      <w:r w:rsidRPr="007B597F">
        <w:t>_______________</w:t>
      </w:r>
    </w:p>
    <w:p w:rsidR="005A7FC7" w:rsidRPr="007B597F" w:rsidRDefault="005A7FC7" w:rsidP="005A7FC7">
      <w:pPr>
        <w:rPr>
          <w:rStyle w:val="FootnoteTextChar"/>
          <w:rFonts w:eastAsia="Calibri"/>
        </w:rPr>
      </w:pPr>
      <w:r w:rsidRPr="007B597F">
        <w:rPr>
          <w:rStyle w:val="FootnoteReference"/>
        </w:rPr>
        <w:t xml:space="preserve">1 </w:t>
      </w:r>
      <w:r w:rsidRPr="007B597F">
        <w:rPr>
          <w:rStyle w:val="Artdef"/>
        </w:rPr>
        <w:t>13.6.1</w:t>
      </w:r>
      <w:r w:rsidRPr="007B597F">
        <w:rPr>
          <w:rStyle w:val="Artdef"/>
          <w:sz w:val="20"/>
        </w:rPr>
        <w:tab/>
      </w:r>
      <w:r w:rsidRPr="007B597F">
        <w:rPr>
          <w:rStyle w:val="FootnoteTextChar"/>
          <w:rFonts w:eastAsia="Calibri"/>
        </w:rPr>
        <w:t xml:space="preserve">See also </w:t>
      </w:r>
      <w:r>
        <w:rPr>
          <w:rStyle w:val="FootnoteTextChar"/>
          <w:rFonts w:eastAsia="Calibri"/>
          <w:b/>
        </w:rPr>
        <w:t>ADD</w:t>
      </w:r>
      <w:r w:rsidRPr="007B597F">
        <w:rPr>
          <w:rStyle w:val="FootnoteTextChar"/>
          <w:rFonts w:eastAsia="Calibri"/>
        </w:rPr>
        <w:t xml:space="preserve">No. </w:t>
      </w:r>
      <w:r w:rsidRPr="007B597F">
        <w:rPr>
          <w:rStyle w:val="Artref"/>
          <w:b/>
          <w:bCs/>
        </w:rPr>
        <w:t>11.51</w:t>
      </w:r>
      <w:r w:rsidRPr="007B597F">
        <w:rPr>
          <w:rStyle w:val="FootnoteTextChar"/>
          <w:rFonts w:eastAsia="Calibri"/>
        </w:rPr>
        <w:t>, frequency assignments to non-geostationary satellite systems recorded in the Master Register.</w:t>
      </w:r>
    </w:p>
    <w:p w:rsidR="005A7FC7" w:rsidRPr="007B597F" w:rsidRDefault="005A7FC7" w:rsidP="005A7FC7">
      <w:pPr>
        <w:tabs>
          <w:tab w:val="left" w:pos="2608"/>
          <w:tab w:val="left" w:pos="3345"/>
        </w:tabs>
        <w:spacing w:before="80"/>
        <w:ind w:left="1134" w:hanging="1134"/>
      </w:pPr>
    </w:p>
    <w:p w:rsidR="005A7FC7" w:rsidRDefault="005A7FC7" w:rsidP="005A7FC7">
      <w:pPr>
        <w:pStyle w:val="Reasons"/>
        <w:rPr>
          <w:lang w:eastAsia="zh-CN"/>
        </w:rPr>
      </w:pPr>
      <w:r>
        <w:rPr>
          <w:b/>
          <w:lang w:eastAsia="zh-CN"/>
        </w:rPr>
        <w:t xml:space="preserve">Reasons:  </w:t>
      </w:r>
      <w:r>
        <w:rPr>
          <w:lang w:eastAsia="zh-CN"/>
        </w:rPr>
        <w:t xml:space="preserve">This provision is a new note to No. </w:t>
      </w:r>
      <w:r w:rsidRPr="0025317B">
        <w:rPr>
          <w:b/>
          <w:lang w:eastAsia="zh-CN"/>
        </w:rPr>
        <w:t>13.6</w:t>
      </w:r>
      <w:r>
        <w:rPr>
          <w:lang w:eastAsia="zh-CN"/>
        </w:rPr>
        <w:t xml:space="preserve"> to indicate that Resolution </w:t>
      </w:r>
      <w:r w:rsidRPr="0025317B">
        <w:rPr>
          <w:b/>
          <w:lang w:eastAsia="zh-CN"/>
        </w:rPr>
        <w:t>[NGSO-MILESTONES] (WRC-19)</w:t>
      </w:r>
      <w:r>
        <w:rPr>
          <w:lang w:eastAsia="zh-CN"/>
        </w:rPr>
        <w:t xml:space="preserve"> addresses one aspect of what it means for certain non-GSO systems to be operating in accordance with their notified characteristics.</w:t>
      </w:r>
    </w:p>
    <w:p w:rsidR="005A7FC7" w:rsidRPr="007B597F" w:rsidRDefault="005A7FC7" w:rsidP="005A7FC7">
      <w:pPr>
        <w:pStyle w:val="Reasons"/>
        <w:rPr>
          <w:lang w:eastAsia="zh-CN"/>
        </w:rPr>
      </w:pPr>
    </w:p>
    <w:p w:rsidR="005A7FC7" w:rsidRPr="007B597F" w:rsidRDefault="005A7FC7" w:rsidP="005A7FC7">
      <w:pPr>
        <w:pStyle w:val="Proposal"/>
      </w:pPr>
      <w:r>
        <w:t>ADD</w:t>
      </w:r>
      <w:r>
        <w:tab/>
        <w:t>USA/7A/16</w:t>
      </w:r>
      <w:r>
        <w:tab/>
      </w:r>
    </w:p>
    <w:p w:rsidR="005A7FC7" w:rsidRPr="007B597F" w:rsidRDefault="005A7FC7" w:rsidP="005A7FC7">
      <w:pPr>
        <w:pStyle w:val="ResNo"/>
        <w:rPr>
          <w:sz w:val="22"/>
        </w:rPr>
      </w:pPr>
      <w:r w:rsidRPr="007B597F">
        <w:t>RESOLUTION [NGSO-Milestones] (WRC-19)</w:t>
      </w:r>
    </w:p>
    <w:p w:rsidR="005A7FC7" w:rsidRPr="007B597F" w:rsidRDefault="005A7FC7" w:rsidP="005A7FC7">
      <w:pPr>
        <w:pStyle w:val="Restitle"/>
        <w:rPr>
          <w:rFonts w:ascii="Times New Roman" w:hAnsi="Times New Roman"/>
          <w:szCs w:val="28"/>
        </w:rPr>
      </w:pPr>
      <w:r w:rsidRPr="007B597F">
        <w:rPr>
          <w:rFonts w:ascii="Times New Roman" w:hAnsi="Times New Roman"/>
          <w:szCs w:val="28"/>
        </w:rPr>
        <w:t xml:space="preserve">A milestone-based approach for the implementation of frequency assignments </w:t>
      </w:r>
      <w:r w:rsidRPr="007B597F">
        <w:rPr>
          <w:rFonts w:ascii="Times New Roman" w:hAnsi="Times New Roman"/>
          <w:szCs w:val="28"/>
        </w:rPr>
        <w:br/>
        <w:t xml:space="preserve">to space stations in a non-geostationary-orbit satellite system </w:t>
      </w:r>
      <w:r w:rsidRPr="007B597F">
        <w:rPr>
          <w:rFonts w:ascii="Times New Roman" w:hAnsi="Times New Roman"/>
          <w:szCs w:val="28"/>
        </w:rPr>
        <w:br/>
        <w:t xml:space="preserve">in certain bands and services </w:t>
      </w:r>
    </w:p>
    <w:p w:rsidR="005A7FC7" w:rsidRPr="007B597F" w:rsidRDefault="005A7FC7" w:rsidP="005A7FC7">
      <w:pPr>
        <w:pStyle w:val="Normalaftertitle0"/>
      </w:pPr>
      <w:r w:rsidRPr="007B597F">
        <w:t>The World Radiocommunication Conference (Sharm el-Sheikh, 2019),</w:t>
      </w:r>
    </w:p>
    <w:p w:rsidR="005A7FC7" w:rsidRPr="007B597F" w:rsidRDefault="005A7FC7" w:rsidP="005A7FC7">
      <w:pPr>
        <w:pStyle w:val="Call"/>
        <w:spacing w:after="120"/>
      </w:pPr>
      <w:r w:rsidRPr="007B597F">
        <w:t>considering</w:t>
      </w:r>
    </w:p>
    <w:p w:rsidR="005A7FC7" w:rsidRPr="007B597F" w:rsidRDefault="005A7FC7" w:rsidP="005A7FC7">
      <w:pPr>
        <w:spacing w:after="120"/>
      </w:pPr>
      <w:r w:rsidRPr="007B597F">
        <w:rPr>
          <w:i/>
        </w:rPr>
        <w:t>a)</w:t>
      </w:r>
      <w:r w:rsidRPr="007B597F">
        <w:tab/>
        <w:t xml:space="preserve">that all frequency assignments to space stations in a non-geostationary orbit (non-GSO) system are considered to be brought into use when one space station with the capability of transmitting or receiving those frequency assignments has been deployed into one of the notified orbital planes within seven years of the initial advance publication or coordination filing, as appropriate; </w:t>
      </w:r>
    </w:p>
    <w:p w:rsidR="005A7FC7" w:rsidRPr="007B597F" w:rsidRDefault="005A7FC7" w:rsidP="005A7FC7">
      <w:pPr>
        <w:spacing w:after="120"/>
        <w:rPr>
          <w:b/>
        </w:rPr>
      </w:pPr>
      <w:r w:rsidRPr="007B597F">
        <w:rPr>
          <w:i/>
        </w:rPr>
        <w:t>b)</w:t>
      </w:r>
      <w:r w:rsidRPr="007B597F">
        <w:rPr>
          <w:i/>
        </w:rPr>
        <w:tab/>
      </w:r>
      <w:r w:rsidRPr="007B597F">
        <w:t>that in some cases, frequency assignments to space stations in non-GSO systems are recorded in the Master International Frequency Register (Master Register) without confirmation to the Radiocommunication Bureau (Bureau) by the notifying administration that space stations in all notified orbital planes and/or all space stations per notified orbital plane have been deployed;</w:t>
      </w:r>
    </w:p>
    <w:p w:rsidR="005A7FC7" w:rsidRPr="007B597F" w:rsidRDefault="005A7FC7" w:rsidP="005A7FC7">
      <w:pPr>
        <w:spacing w:after="120"/>
        <w:rPr>
          <w:i/>
        </w:rPr>
      </w:pPr>
      <w:r w:rsidRPr="007B597F">
        <w:rPr>
          <w:i/>
        </w:rPr>
        <w:t>c)</w:t>
      </w:r>
      <w:r w:rsidRPr="007B597F">
        <w:tab/>
        <w:t xml:space="preserve">that design considerations, availability of launch vehicles to support multiple-satellite launches, and other factors mean that notifying administrations may require longer than the regulatory period stipulated in No. </w:t>
      </w:r>
      <w:r w:rsidRPr="007B597F">
        <w:rPr>
          <w:rStyle w:val="Artref"/>
          <w:b/>
          <w:bCs/>
        </w:rPr>
        <w:t>11.44</w:t>
      </w:r>
      <w:r w:rsidRPr="007B597F">
        <w:t xml:space="preserve"> to complete implementation of non-GSO systems that contain the filed numbers of notified orbital planes and satellites per orbital plane;</w:t>
      </w:r>
      <w:r w:rsidRPr="007B597F">
        <w:rPr>
          <w:i/>
        </w:rPr>
        <w:t xml:space="preserve"> </w:t>
      </w:r>
    </w:p>
    <w:p w:rsidR="005A7FC7" w:rsidRPr="007B597F" w:rsidRDefault="005A7FC7" w:rsidP="005A7FC7">
      <w:pPr>
        <w:spacing w:after="120"/>
      </w:pPr>
      <w:r w:rsidRPr="007B597F">
        <w:rPr>
          <w:i/>
        </w:rPr>
        <w:t>d)</w:t>
      </w:r>
      <w:r w:rsidRPr="007B597F">
        <w:rPr>
          <w:i/>
        </w:rPr>
        <w:tab/>
      </w:r>
      <w:r w:rsidRPr="007B597F">
        <w:t>that any discrepancies between the deployed number of orbital planes/satellites per orbital plane of a non-GSO system and the MIFR have, to date, not significantly impinged upon the efficient use of the orbital/spectrum resource in any frequency band used by non-GSO systems;</w:t>
      </w:r>
    </w:p>
    <w:p w:rsidR="005A7FC7" w:rsidRPr="007B597F" w:rsidRDefault="005A7FC7" w:rsidP="005A7FC7">
      <w:pPr>
        <w:spacing w:after="120"/>
      </w:pPr>
      <w:r w:rsidRPr="007B597F">
        <w:rPr>
          <w:i/>
        </w:rPr>
        <w:t>e)</w:t>
      </w:r>
      <w:r w:rsidRPr="007B597F">
        <w:rPr>
          <w:i/>
        </w:rPr>
        <w:tab/>
      </w:r>
      <w:r w:rsidRPr="00BB7706">
        <w:t>that since 2011, filings of frequency</w:t>
      </w:r>
      <w:r w:rsidRPr="007B597F">
        <w:t xml:space="preserve"> assignments to multiple non-GSO systems employing hundreds to thousands of non-GSO satellites per system, in particular frequency bands allocated to the fixed-satellite service (FSS) or mobile-satellite service (MSS), have led to a re-examination by the ITU-R of the impact of discrepancies mentioned in </w:t>
      </w:r>
      <w:r w:rsidRPr="007B597F">
        <w:rPr>
          <w:i/>
        </w:rPr>
        <w:t xml:space="preserve">considering d) </w:t>
      </w:r>
      <w:r w:rsidRPr="007B597F">
        <w:t>and the efficient use of the orbital/spectrum resource in those bands;</w:t>
      </w:r>
    </w:p>
    <w:p w:rsidR="005A7FC7" w:rsidRPr="007B597F" w:rsidRDefault="005A7FC7" w:rsidP="005A7FC7">
      <w:pPr>
        <w:spacing w:after="120"/>
      </w:pPr>
      <w:r w:rsidRPr="007B597F">
        <w:rPr>
          <w:i/>
        </w:rPr>
        <w:t>f)</w:t>
      </w:r>
      <w:r w:rsidRPr="007B597F">
        <w:tab/>
        <w:t>that ITU-R studies of the issue have shown that in certain frequency bands and services used or proposed for use by non-GSO systems, the adoption of a milestone-based system to facilitate deployment of non-GSO systems that correspond to MIFR entries in terms of the number of orbital planes and the number of satellites per orbital plane will improve the efficient use of the orbital/spectrum resource in those frequency bands and services;</w:t>
      </w:r>
    </w:p>
    <w:p w:rsidR="005A7FC7" w:rsidRPr="007B597F" w:rsidRDefault="005A7FC7" w:rsidP="005A7FC7">
      <w:pPr>
        <w:spacing w:after="120"/>
      </w:pPr>
      <w:r w:rsidRPr="007B597F">
        <w:rPr>
          <w:i/>
        </w:rPr>
        <w:t>g)</w:t>
      </w:r>
      <w:r w:rsidRPr="007B597F">
        <w:tab/>
        <w:t>that there is a need to seek a balance between the prevention of spectrum warehousing, the proper functioning of coordination mechanisms and the operational requirements related to the deployment of a non-geostationary satellite system;</w:t>
      </w:r>
    </w:p>
    <w:p w:rsidR="005A7FC7" w:rsidRPr="007B597F" w:rsidRDefault="005A7FC7" w:rsidP="005A7FC7">
      <w:pPr>
        <w:spacing w:after="120"/>
      </w:pPr>
      <w:r>
        <w:rPr>
          <w:i/>
          <w:iCs/>
        </w:rPr>
        <w:t>h</w:t>
      </w:r>
      <w:r w:rsidRPr="007B597F">
        <w:rPr>
          <w:i/>
          <w:iCs/>
        </w:rPr>
        <w:t>)</w:t>
      </w:r>
      <w:r w:rsidRPr="007B597F">
        <w:tab/>
        <w:t>that</w:t>
      </w:r>
      <w:r>
        <w:t xml:space="preserve"> because</w:t>
      </w:r>
      <w:r w:rsidRPr="007B597F">
        <w:t xml:space="preserve"> extensions to milestones are undesirable, as they create uncertainty with respect to the configuration of the non-GSO FSS system deployment with which other systems must coordinate, and any milestones that may be established should allow enough time to accommodate unforeseen difficulties such as launch failures,</w:t>
      </w:r>
    </w:p>
    <w:p w:rsidR="005A7FC7" w:rsidRPr="006F1BA3" w:rsidRDefault="005A7FC7" w:rsidP="005A7FC7">
      <w:pPr>
        <w:pStyle w:val="Call"/>
        <w:spacing w:after="120"/>
      </w:pPr>
      <w:r w:rsidRPr="007B597F">
        <w:t>recognizing</w:t>
      </w:r>
    </w:p>
    <w:p w:rsidR="005A7FC7" w:rsidRPr="007B597F" w:rsidRDefault="005A7FC7" w:rsidP="005A7FC7">
      <w:pPr>
        <w:spacing w:after="120"/>
      </w:pPr>
      <w:r w:rsidRPr="007B597F">
        <w:rPr>
          <w:i/>
        </w:rPr>
        <w:t>a)</w:t>
      </w:r>
      <w:r w:rsidRPr="007B597F">
        <w:rPr>
          <w:i/>
        </w:rPr>
        <w:tab/>
      </w:r>
      <w:r w:rsidRPr="000670EF">
        <w:rPr>
          <w:b/>
        </w:rPr>
        <w:t>MOD</w:t>
      </w:r>
      <w:r w:rsidRPr="007B597F">
        <w:t xml:space="preserve">No. </w:t>
      </w:r>
      <w:r w:rsidRPr="007B597F">
        <w:rPr>
          <w:rStyle w:val="Artref"/>
          <w:b/>
          <w:bCs/>
        </w:rPr>
        <w:t>11.44C</w:t>
      </w:r>
      <w:r w:rsidRPr="007B597F">
        <w:t xml:space="preserve"> addresses the bringing into use of frequency assignments to non-GSO satellite systems;</w:t>
      </w:r>
    </w:p>
    <w:p w:rsidR="005A7FC7" w:rsidRPr="007B597F" w:rsidRDefault="005A7FC7" w:rsidP="005A7FC7">
      <w:pPr>
        <w:spacing w:after="120"/>
      </w:pPr>
      <w:r w:rsidRPr="007B597F">
        <w:rPr>
          <w:i/>
          <w:iCs/>
        </w:rPr>
        <w:t>b)</w:t>
      </w:r>
      <w:r w:rsidRPr="007B597F">
        <w:tab/>
        <w:t>that new regulations for management of frequency assignments to non-GSO systems in the Master International Frequency Register should not impose an unnecessary regulatory burden;</w:t>
      </w:r>
    </w:p>
    <w:p w:rsidR="005A7FC7" w:rsidRPr="007B597F" w:rsidRDefault="005A7FC7" w:rsidP="005A7FC7">
      <w:pPr>
        <w:spacing w:after="120"/>
      </w:pPr>
      <w:r w:rsidRPr="007B597F">
        <w:rPr>
          <w:i/>
          <w:iCs/>
        </w:rPr>
        <w:t>c)</w:t>
      </w:r>
      <w:r w:rsidRPr="007B597F">
        <w:tab/>
        <w:t xml:space="preserve">that the Bureau is required under No. </w:t>
      </w:r>
      <w:r w:rsidRPr="007B597F">
        <w:rPr>
          <w:rStyle w:val="Artref"/>
          <w:b/>
          <w:bCs/>
        </w:rPr>
        <w:t>13.6</w:t>
      </w:r>
      <w:r w:rsidRPr="007B597F">
        <w:t>, whenever it appears from reliable information available that a recorded assignment continues to be in use but not in accordance with the notified required characteristics as specified in Appendix </w:t>
      </w:r>
      <w:r w:rsidRPr="007B597F">
        <w:rPr>
          <w:rStyle w:val="Appref"/>
          <w:b/>
          <w:bCs/>
        </w:rPr>
        <w:t>4</w:t>
      </w:r>
      <w:r w:rsidRPr="007B597F">
        <w:t xml:space="preserve">, to consult the notifying administration and request clarification as to whether the assignment was brought into use in accordance with the notified characteristics or continues to be in use in accordance with the notified characteristics; </w:t>
      </w:r>
    </w:p>
    <w:p w:rsidR="005A7FC7" w:rsidRPr="007B597F" w:rsidRDefault="005A7FC7" w:rsidP="005A7FC7">
      <w:pPr>
        <w:spacing w:after="120"/>
      </w:pPr>
      <w:r w:rsidRPr="007B597F">
        <w:rPr>
          <w:i/>
        </w:rPr>
        <w:t>d)</w:t>
      </w:r>
      <w:r w:rsidRPr="007B597F">
        <w:rPr>
          <w:i/>
        </w:rPr>
        <w:tab/>
      </w:r>
      <w:r w:rsidRPr="007B597F">
        <w:t xml:space="preserve">that the number of orbital planes in a non-GSO system (item A.4.b.1) and the number of satellites in each orbital plane (item A.4.b.4.b) are among the notified required characteristics as specified in Appendix </w:t>
      </w:r>
      <w:r w:rsidRPr="007B597F">
        <w:rPr>
          <w:rStyle w:val="Appref"/>
          <w:b/>
          <w:bCs/>
        </w:rPr>
        <w:t>4</w:t>
      </w:r>
      <w:r w:rsidRPr="007B597F">
        <w:t>;</w:t>
      </w:r>
    </w:p>
    <w:p w:rsidR="005A7FC7" w:rsidRPr="007B597F" w:rsidRDefault="005A7FC7" w:rsidP="005A7FC7">
      <w:pPr>
        <w:spacing w:after="120"/>
      </w:pPr>
      <w:r w:rsidRPr="007B597F">
        <w:rPr>
          <w:i/>
        </w:rPr>
        <w:t>e)</w:t>
      </w:r>
      <w:r w:rsidRPr="007B597F">
        <w:tab/>
        <w:t xml:space="preserve">that since No. </w:t>
      </w:r>
      <w:r w:rsidRPr="007B597F">
        <w:rPr>
          <w:rStyle w:val="Artref"/>
          <w:b/>
          <w:bCs/>
        </w:rPr>
        <w:t>13.6</w:t>
      </w:r>
      <w:r w:rsidRPr="007B597F">
        <w:t xml:space="preserve"> is applicable to non-GSO systems with frequency assignments that were confirmed to have been brought into use prior to the </w:t>
      </w:r>
      <w:r>
        <w:t>1 January 2021</w:t>
      </w:r>
      <w:r w:rsidRPr="007B597F">
        <w:t xml:space="preserve"> in the bands and services to which this Resolution applies, transitional measures are required to enable affected notifying administrations the opportunity to either confirm deployment of satellites in accordance with the Appendix </w:t>
      </w:r>
      <w:r w:rsidRPr="007B597F">
        <w:rPr>
          <w:rStyle w:val="Appref"/>
          <w:b/>
          <w:bCs/>
        </w:rPr>
        <w:t>4</w:t>
      </w:r>
      <w:r w:rsidRPr="007B597F">
        <w:t xml:space="preserve"> characteristics specified in </w:t>
      </w:r>
      <w:r w:rsidRPr="007B597F">
        <w:rPr>
          <w:i/>
        </w:rPr>
        <w:t>recognizing</w:t>
      </w:r>
      <w:r w:rsidRPr="007B597F">
        <w:rPr>
          <w:i/>
          <w:iCs/>
        </w:rPr>
        <w:t xml:space="preserve"> d)</w:t>
      </w:r>
      <w:r w:rsidRPr="007B597F">
        <w:t xml:space="preserve"> above, or to complete deployment in accordance with this Resolution; </w:t>
      </w:r>
    </w:p>
    <w:p w:rsidR="005A7FC7" w:rsidRPr="007B597F" w:rsidRDefault="005A7FC7" w:rsidP="005A7FC7">
      <w:pPr>
        <w:spacing w:after="120"/>
      </w:pPr>
      <w:r w:rsidRPr="007B597F">
        <w:rPr>
          <w:i/>
        </w:rPr>
        <w:t>f)</w:t>
      </w:r>
      <w:r w:rsidRPr="007B597F">
        <w:tab/>
        <w:t>that it is not necessary or appropriate for the Bureau, in the interest of improving the efficient use of the orbital/spectrum resource or otherwise, to routinely use the procedures of No. </w:t>
      </w:r>
      <w:r w:rsidRPr="007B597F">
        <w:rPr>
          <w:rStyle w:val="Artref"/>
          <w:b/>
          <w:bCs/>
        </w:rPr>
        <w:t>13.6</w:t>
      </w:r>
      <w:r w:rsidRPr="007B597F">
        <w:t xml:space="preserve"> to seek confirmation of the deployment of the number of satellites in notified orbital planes for non-geostationary satellite orbit systems in frequency bands and services not listed in </w:t>
      </w:r>
      <w:r w:rsidRPr="007B597F">
        <w:rPr>
          <w:i/>
        </w:rPr>
        <w:t xml:space="preserve">resolves 1 </w:t>
      </w:r>
      <w:r w:rsidRPr="007B597F">
        <w:t>of this Resolution,</w:t>
      </w:r>
    </w:p>
    <w:p w:rsidR="005A7FC7" w:rsidRPr="007B597F" w:rsidRDefault="005A7FC7" w:rsidP="005A7FC7">
      <w:pPr>
        <w:pStyle w:val="Call"/>
        <w:spacing w:after="120"/>
        <w:rPr>
          <w:lang w:eastAsia="zh-CN"/>
        </w:rPr>
      </w:pPr>
      <w:r w:rsidRPr="007B597F">
        <w:rPr>
          <w:lang w:eastAsia="zh-CN"/>
        </w:rPr>
        <w:t>recognizing further</w:t>
      </w:r>
    </w:p>
    <w:p w:rsidR="005A7FC7" w:rsidRPr="007B597F" w:rsidRDefault="005A7FC7" w:rsidP="005A7FC7">
      <w:pPr>
        <w:spacing w:after="120"/>
        <w:rPr>
          <w:lang w:eastAsia="zh-CN"/>
        </w:rPr>
      </w:pPr>
      <w:r w:rsidRPr="007B597F">
        <w:rPr>
          <w:lang w:eastAsia="zh-CN"/>
        </w:rPr>
        <w:t xml:space="preserve">that this Resolution relates to those aspects of non-GSO systems to which </w:t>
      </w:r>
      <w:r w:rsidRPr="007B597F">
        <w:rPr>
          <w:i/>
          <w:lang w:eastAsia="zh-CN"/>
        </w:rPr>
        <w:t xml:space="preserve">resolves </w:t>
      </w:r>
      <w:r w:rsidRPr="007B597F">
        <w:rPr>
          <w:lang w:eastAsia="zh-CN"/>
        </w:rPr>
        <w:t xml:space="preserve">1 applies in regard with the notified required characteristics as specified in Appendix </w:t>
      </w:r>
      <w:r w:rsidRPr="007B597F">
        <w:rPr>
          <w:rStyle w:val="Appref"/>
          <w:b/>
          <w:bCs/>
        </w:rPr>
        <w:t>4</w:t>
      </w:r>
      <w:r w:rsidRPr="007B597F">
        <w:rPr>
          <w:lang w:eastAsia="zh-CN"/>
        </w:rPr>
        <w:t xml:space="preserve">. The conformity of the notified required characteristics of the non-GSO systems other than those referred to in </w:t>
      </w:r>
      <w:r w:rsidRPr="007B597F">
        <w:rPr>
          <w:i/>
          <w:lang w:eastAsia="zh-CN"/>
        </w:rPr>
        <w:t xml:space="preserve">recognizing </w:t>
      </w:r>
      <w:r w:rsidRPr="007B597F">
        <w:rPr>
          <w:i/>
          <w:iCs/>
          <w:lang w:eastAsia="zh-CN"/>
        </w:rPr>
        <w:t>d)</w:t>
      </w:r>
      <w:r w:rsidRPr="007B597F">
        <w:rPr>
          <w:iCs/>
          <w:lang w:eastAsia="zh-CN"/>
        </w:rPr>
        <w:t xml:space="preserve"> above is outside the scope of this Resolution,</w:t>
      </w:r>
    </w:p>
    <w:p w:rsidR="005A7FC7" w:rsidRPr="007B597F" w:rsidRDefault="005A7FC7" w:rsidP="005A7FC7">
      <w:pPr>
        <w:pStyle w:val="Call"/>
        <w:spacing w:after="120"/>
      </w:pPr>
      <w:r w:rsidRPr="007B597F">
        <w:t>noting</w:t>
      </w:r>
    </w:p>
    <w:p w:rsidR="005A7FC7" w:rsidRPr="007B597F" w:rsidRDefault="005A7FC7" w:rsidP="005A7FC7">
      <w:pPr>
        <w:keepNext/>
        <w:spacing w:after="120"/>
      </w:pPr>
      <w:r w:rsidRPr="007B597F">
        <w:t>that for the purpose of this Resolution:</w:t>
      </w:r>
    </w:p>
    <w:p w:rsidR="005A7FC7" w:rsidRPr="007B597F" w:rsidRDefault="005A7FC7" w:rsidP="006C7CB2">
      <w:pPr>
        <w:pStyle w:val="enumlev1"/>
        <w:numPr>
          <w:ilvl w:val="0"/>
          <w:numId w:val="10"/>
        </w:numPr>
        <w:tabs>
          <w:tab w:val="clear" w:pos="1134"/>
        </w:tabs>
        <w:spacing w:after="120"/>
        <w:ind w:hanging="1080"/>
        <w:rPr>
          <w:szCs w:val="24"/>
        </w:rPr>
      </w:pPr>
      <w:r w:rsidRPr="007B597F">
        <w:rPr>
          <w:szCs w:val="24"/>
        </w:rPr>
        <w:t xml:space="preserve">the term “frequency assignments” is understood to refer to notified frequency assignments to a space station in a non-geostationary-satellite orbit with the capability of transmitting and receiving that frequency assignment either when the Bureau has not yet completed its examination under Section II of Article </w:t>
      </w:r>
      <w:r w:rsidRPr="007B597F">
        <w:rPr>
          <w:rStyle w:val="Artref"/>
          <w:b/>
          <w:bCs/>
        </w:rPr>
        <w:t>11</w:t>
      </w:r>
      <w:r w:rsidRPr="007B597F">
        <w:rPr>
          <w:szCs w:val="24"/>
        </w:rPr>
        <w:t>, or when the assignments is recorded in the MIFR;</w:t>
      </w:r>
    </w:p>
    <w:p w:rsidR="005A7FC7" w:rsidRPr="007B597F" w:rsidRDefault="005A7FC7" w:rsidP="005A7FC7">
      <w:pPr>
        <w:pStyle w:val="enumlev1"/>
        <w:spacing w:after="120"/>
        <w:rPr>
          <w:szCs w:val="24"/>
        </w:rPr>
      </w:pPr>
      <w:r w:rsidRPr="007B597F">
        <w:rPr>
          <w:szCs w:val="24"/>
        </w:rPr>
        <w:t>−</w:t>
      </w:r>
      <w:r w:rsidRPr="007B597F">
        <w:rPr>
          <w:szCs w:val="24"/>
        </w:rPr>
        <w:tab/>
        <w:t xml:space="preserve">the “total number of satellites” is understood to mean the sum of the various values of Appendix </w:t>
      </w:r>
      <w:r w:rsidRPr="007B597F">
        <w:rPr>
          <w:rStyle w:val="Appref"/>
          <w:b/>
          <w:bCs/>
          <w:szCs w:val="24"/>
        </w:rPr>
        <w:t>4</w:t>
      </w:r>
      <w:r w:rsidRPr="007B597F">
        <w:rPr>
          <w:szCs w:val="24"/>
        </w:rPr>
        <w:t xml:space="preserve"> data item A.4.b.4.b associated with the notified orbital planes, </w:t>
      </w:r>
    </w:p>
    <w:p w:rsidR="005A7FC7" w:rsidRPr="007B597F" w:rsidRDefault="005A7FC7" w:rsidP="005A7FC7">
      <w:pPr>
        <w:pStyle w:val="Call"/>
        <w:spacing w:after="120"/>
        <w:rPr>
          <w:szCs w:val="24"/>
        </w:rPr>
      </w:pPr>
      <w:r w:rsidRPr="007B597F">
        <w:rPr>
          <w:szCs w:val="24"/>
        </w:rPr>
        <w:t>resolves</w:t>
      </w:r>
    </w:p>
    <w:p w:rsidR="005A7FC7" w:rsidRPr="0048098B" w:rsidRDefault="005A7FC7" w:rsidP="005A7FC7">
      <w:pPr>
        <w:spacing w:after="120"/>
        <w:rPr>
          <w:color w:val="000000"/>
        </w:rPr>
      </w:pPr>
      <w:r w:rsidRPr="0048098B">
        <w:t>1</w:t>
      </w:r>
      <w:r w:rsidRPr="0048098B">
        <w:tab/>
        <w:t xml:space="preserve">that this Resolution applies to frequency assignments to non-geostationary satellite systems brought into use in accordance with Nos. </w:t>
      </w:r>
      <w:r w:rsidRPr="0048098B">
        <w:rPr>
          <w:rStyle w:val="Artref"/>
          <w:b/>
          <w:bCs/>
        </w:rPr>
        <w:t xml:space="preserve">11.44 </w:t>
      </w:r>
      <w:r w:rsidRPr="0048098B">
        <w:t>and/or </w:t>
      </w:r>
      <w:r w:rsidRPr="000670EF">
        <w:rPr>
          <w:b/>
        </w:rPr>
        <w:t>MOD</w:t>
      </w:r>
      <w:r w:rsidRPr="0048098B">
        <w:rPr>
          <w:rStyle w:val="Artref"/>
          <w:b/>
          <w:bCs/>
        </w:rPr>
        <w:t>11.44C</w:t>
      </w:r>
      <w:r w:rsidRPr="0048098B">
        <w:rPr>
          <w:rStyle w:val="Artref"/>
          <w:bCs/>
        </w:rPr>
        <w:t>, as applicable,</w:t>
      </w:r>
      <w:r w:rsidRPr="0048098B">
        <w:rPr>
          <w:rStyle w:val="Artref"/>
          <w:b/>
          <w:bCs/>
        </w:rPr>
        <w:t xml:space="preserve"> </w:t>
      </w:r>
      <w:r w:rsidRPr="0048098B">
        <w:rPr>
          <w:color w:val="000000"/>
        </w:rPr>
        <w:t xml:space="preserve">in bands and </w:t>
      </w:r>
      <w:r>
        <w:rPr>
          <w:color w:val="000000"/>
        </w:rPr>
        <w:t xml:space="preserve">only </w:t>
      </w:r>
      <w:r w:rsidRPr="0048098B">
        <w:rPr>
          <w:color w:val="000000"/>
        </w:rPr>
        <w:t>for services listed in the Table below:</w:t>
      </w:r>
    </w:p>
    <w:p w:rsidR="005A7FC7" w:rsidRPr="007B597F" w:rsidRDefault="005A7FC7" w:rsidP="005A7FC7">
      <w:pPr>
        <w:pStyle w:val="Tabletitle"/>
        <w:spacing w:before="240"/>
      </w:pPr>
      <w:r w:rsidRPr="007B597F">
        <w:t>Frequency bands and services considered for application for milestone-based approach</w:t>
      </w:r>
    </w:p>
    <w:tbl>
      <w:tblPr>
        <w:tblW w:w="0" w:type="auto"/>
        <w:jc w:val="center"/>
        <w:tblLook w:val="04A0" w:firstRow="1" w:lastRow="0" w:firstColumn="1" w:lastColumn="0" w:noHBand="0" w:noVBand="1"/>
      </w:tblPr>
      <w:tblGrid>
        <w:gridCol w:w="4405"/>
        <w:gridCol w:w="4945"/>
      </w:tblGrid>
      <w:tr w:rsidR="005A7FC7" w:rsidRPr="007B597F" w:rsidTr="006C7CB2">
        <w:trPr>
          <w:cantSplit/>
          <w:tblHeader/>
          <w:jc w:val="center"/>
        </w:trPr>
        <w:tc>
          <w:tcPr>
            <w:tcW w:w="4405" w:type="dxa"/>
            <w:tcBorders>
              <w:top w:val="single" w:sz="4" w:space="0" w:color="auto"/>
              <w:left w:val="single" w:sz="4" w:space="0" w:color="auto"/>
              <w:bottom w:val="single" w:sz="4" w:space="0" w:color="auto"/>
              <w:right w:val="single" w:sz="4" w:space="0" w:color="auto"/>
            </w:tcBorders>
          </w:tcPr>
          <w:p w:rsidR="005A7FC7" w:rsidRPr="000670EF" w:rsidRDefault="005A7FC7" w:rsidP="006C7CB2">
            <w:pPr>
              <w:pStyle w:val="Tablehead"/>
              <w:rPr>
                <w:u w:val="single"/>
              </w:rPr>
            </w:pPr>
            <w:r w:rsidRPr="000670EF">
              <w:rPr>
                <w:u w:val="single"/>
              </w:rPr>
              <w:t>Bands (GHz)</w:t>
            </w:r>
          </w:p>
        </w:tc>
        <w:tc>
          <w:tcPr>
            <w:tcW w:w="4945" w:type="dxa"/>
            <w:tcBorders>
              <w:top w:val="single" w:sz="4" w:space="0" w:color="auto"/>
              <w:left w:val="single" w:sz="4" w:space="0" w:color="auto"/>
              <w:bottom w:val="single" w:sz="4" w:space="0" w:color="auto"/>
              <w:right w:val="single" w:sz="4" w:space="0" w:color="auto"/>
            </w:tcBorders>
          </w:tcPr>
          <w:p w:rsidR="005A7FC7" w:rsidRPr="000670EF" w:rsidRDefault="005A7FC7" w:rsidP="006C7CB2">
            <w:pPr>
              <w:pStyle w:val="Tablehead"/>
              <w:rPr>
                <w:u w:val="single"/>
              </w:rPr>
            </w:pPr>
            <w:r w:rsidRPr="000670EF">
              <w:rPr>
                <w:u w:val="single"/>
              </w:rPr>
              <w:t>Space Radiocommunication services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10.7-11.45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11.45-11.7</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11.7-12.75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12.75-13.25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13.75-14.5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17.3-17.7</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17.7-19.7</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(except non-GSO MSS feeder links)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19.7-20.2</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MSS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27-27.5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27.5-29.5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(except non-GSO MSS feeder links)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29.5-30</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MSS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37.5-39.5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39.5-40.5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MSS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40.5-42.5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BSS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47.2-50.2</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50.4-51.4</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bl>
    <w:p w:rsidR="005A7FC7" w:rsidRPr="007B597F" w:rsidRDefault="005A7FC7" w:rsidP="005A7FC7">
      <w:pPr>
        <w:pStyle w:val="Tablefin"/>
        <w:rPr>
          <w:lang w:val="en-GB"/>
        </w:rPr>
      </w:pPr>
    </w:p>
    <w:p w:rsidR="005A7FC7" w:rsidRPr="0048098B" w:rsidRDefault="005A7FC7" w:rsidP="005A7FC7">
      <w:r w:rsidRPr="0048098B">
        <w:t>2</w:t>
      </w:r>
      <w:r w:rsidRPr="0048098B">
        <w:tab/>
        <w:t xml:space="preserve">that for notifying administrations of frequency assignments to non-geostationary satellite systems to which </w:t>
      </w:r>
      <w:r w:rsidRPr="0048098B">
        <w:rPr>
          <w:i/>
        </w:rPr>
        <w:t>resolves</w:t>
      </w:r>
      <w:r w:rsidRPr="0048098B">
        <w:t xml:space="preserve"> 1 applies, and for which the end of the seven-year regulatory period is after </w:t>
      </w:r>
      <w:r>
        <w:t>1 January 2021</w:t>
      </w:r>
      <w:r w:rsidRPr="0048098B">
        <w:t>, the following provisions shall apply:</w:t>
      </w:r>
    </w:p>
    <w:p w:rsidR="005A7FC7" w:rsidRPr="0048098B" w:rsidRDefault="005A7FC7" w:rsidP="006C7CB2">
      <w:pPr>
        <w:pStyle w:val="enumlev1"/>
        <w:numPr>
          <w:ilvl w:val="0"/>
          <w:numId w:val="9"/>
        </w:numPr>
        <w:rPr>
          <w:szCs w:val="24"/>
          <w:lang w:eastAsia="zh-CN"/>
        </w:rPr>
      </w:pPr>
      <w:r w:rsidRPr="0048098B">
        <w:rPr>
          <w:szCs w:val="24"/>
          <w:lang w:eastAsia="zh-CN"/>
        </w:rPr>
        <w:t xml:space="preserve">no later than 30 days after the end of the regulatory period specified in No. </w:t>
      </w:r>
      <w:r w:rsidRPr="0048098B">
        <w:rPr>
          <w:rStyle w:val="Artref"/>
          <w:b/>
          <w:bCs/>
          <w:szCs w:val="24"/>
        </w:rPr>
        <w:t>11.44</w:t>
      </w:r>
      <w:r w:rsidRPr="0048098B">
        <w:rPr>
          <w:rStyle w:val="Artref"/>
          <w:bCs/>
          <w:szCs w:val="24"/>
        </w:rPr>
        <w:t xml:space="preserve"> or 30 days after the end of the BIU period in No. </w:t>
      </w:r>
      <w:r w:rsidRPr="0048098B">
        <w:rPr>
          <w:rStyle w:val="Artref"/>
          <w:b/>
          <w:bCs/>
          <w:szCs w:val="24"/>
        </w:rPr>
        <w:t>11.44C</w:t>
      </w:r>
      <w:r w:rsidRPr="0048098B">
        <w:rPr>
          <w:rStyle w:val="Artref"/>
          <w:bCs/>
          <w:szCs w:val="24"/>
        </w:rPr>
        <w:t xml:space="preserve"> whichever comes last</w:t>
      </w:r>
      <w:r w:rsidRPr="0048098B">
        <w:rPr>
          <w:szCs w:val="24"/>
          <w:lang w:eastAsia="zh-CN"/>
        </w:rPr>
        <w:t xml:space="preserve">, the notifying administration shall communicate to the Bureau </w:t>
      </w:r>
      <w:r w:rsidRPr="0048098B">
        <w:rPr>
          <w:color w:val="000000"/>
          <w:szCs w:val="24"/>
        </w:rPr>
        <w:t>the complete deployment information in accordance with Annex 1 to this Resolution</w:t>
      </w:r>
      <w:r w:rsidRPr="0048098B">
        <w:rPr>
          <w:szCs w:val="24"/>
          <w:lang w:eastAsia="zh-CN"/>
        </w:rPr>
        <w:t>;</w:t>
      </w:r>
    </w:p>
    <w:p w:rsidR="005A7FC7" w:rsidRPr="0048098B" w:rsidRDefault="005A7FC7" w:rsidP="006C7CB2">
      <w:pPr>
        <w:pStyle w:val="enumlev1"/>
        <w:numPr>
          <w:ilvl w:val="0"/>
          <w:numId w:val="9"/>
        </w:numPr>
        <w:rPr>
          <w:szCs w:val="24"/>
          <w:lang w:eastAsia="zh-CN"/>
        </w:rPr>
      </w:pPr>
      <w:r w:rsidRPr="0048098B">
        <w:rPr>
          <w:szCs w:val="24"/>
        </w:rPr>
        <w:t xml:space="preserve">if the number of satellites communicated to the Bureau under subsection </w:t>
      </w:r>
      <w:r w:rsidRPr="0048098B">
        <w:rPr>
          <w:i/>
          <w:szCs w:val="24"/>
        </w:rPr>
        <w:t xml:space="preserve">a) </w:t>
      </w:r>
      <w:r w:rsidRPr="0048098B">
        <w:rPr>
          <w:szCs w:val="24"/>
        </w:rPr>
        <w:t xml:space="preserve">of </w:t>
      </w:r>
      <w:r w:rsidRPr="0048098B">
        <w:rPr>
          <w:i/>
          <w:szCs w:val="24"/>
        </w:rPr>
        <w:t xml:space="preserve">resolves </w:t>
      </w:r>
      <w:r w:rsidRPr="0048098B">
        <w:rPr>
          <w:szCs w:val="24"/>
        </w:rPr>
        <w:t xml:space="preserve">2 is not 100% of the total number of </w:t>
      </w:r>
      <w:r w:rsidRPr="0048098B">
        <w:rPr>
          <w:szCs w:val="24"/>
          <w:lang w:eastAsia="zh-CN"/>
        </w:rPr>
        <w:t xml:space="preserve">satellites </w:t>
      </w:r>
      <w:r w:rsidRPr="0048098B">
        <w:rPr>
          <w:szCs w:val="24"/>
        </w:rPr>
        <w:t>indicated in the latest notification information published in Part I-S of the BR IFIC for the frequency assignments to the non-geostationary satellite system</w:t>
      </w:r>
      <w:r w:rsidRPr="0048098B">
        <w:rPr>
          <w:szCs w:val="24"/>
          <w:lang w:eastAsia="zh-CN"/>
        </w:rPr>
        <w:t xml:space="preserve">, the Bureau shall, after informing the notifying administration, add a remark to the Master Register entry for the frequency assignments to the system stating that the assignments are subject to the application of Resolution </w:t>
      </w:r>
      <w:r w:rsidRPr="0048098B">
        <w:rPr>
          <w:b/>
          <w:szCs w:val="24"/>
          <w:lang w:eastAsia="zh-CN"/>
        </w:rPr>
        <w:t>[NGSO-MILESTONES] (WRC-19)</w:t>
      </w:r>
      <w:r w:rsidRPr="0048098B">
        <w:rPr>
          <w:szCs w:val="24"/>
          <w:lang w:eastAsia="zh-CN"/>
        </w:rPr>
        <w:t>;</w:t>
      </w:r>
    </w:p>
    <w:p w:rsidR="005A7FC7" w:rsidRDefault="005A7FC7" w:rsidP="005A7FC7"/>
    <w:p w:rsidR="005A7FC7" w:rsidRPr="0048098B" w:rsidRDefault="005A7FC7" w:rsidP="005A7FC7">
      <w:pPr>
        <w:rPr>
          <w:color w:val="000000"/>
        </w:rPr>
      </w:pPr>
      <w:r w:rsidRPr="0048098B">
        <w:t>3</w:t>
      </w:r>
      <w:r w:rsidRPr="0048098B">
        <w:rPr>
          <w:color w:val="000000"/>
        </w:rPr>
        <w:tab/>
        <w:t xml:space="preserve">that, the notifying administrations of frequency assignments to non-geostationary satellite systems to which </w:t>
      </w:r>
      <w:r w:rsidRPr="0048098B">
        <w:t xml:space="preserve">subsection </w:t>
      </w:r>
      <w:r w:rsidRPr="0048098B">
        <w:rPr>
          <w:i/>
        </w:rPr>
        <w:t xml:space="preserve">b) </w:t>
      </w:r>
      <w:r w:rsidRPr="0048098B">
        <w:t xml:space="preserve">of </w:t>
      </w:r>
      <w:r w:rsidRPr="0048098B">
        <w:rPr>
          <w:i/>
        </w:rPr>
        <w:t>resolves</w:t>
      </w:r>
      <w:r w:rsidRPr="0048098B">
        <w:t xml:space="preserve"> 2 </w:t>
      </w:r>
      <w:r w:rsidRPr="0048098B">
        <w:rPr>
          <w:color w:val="000000"/>
        </w:rPr>
        <w:t>applies shall communicate to the Bureau the complete deployment information in accordance with Annex 1 to this Resolution:</w:t>
      </w:r>
    </w:p>
    <w:p w:rsidR="005A7FC7" w:rsidRPr="0048098B" w:rsidRDefault="005A7FC7" w:rsidP="005A7FC7">
      <w:pPr>
        <w:pStyle w:val="enumlev1"/>
        <w:rPr>
          <w:szCs w:val="24"/>
        </w:rPr>
      </w:pPr>
      <w:r w:rsidRPr="0048098B">
        <w:rPr>
          <w:i/>
          <w:szCs w:val="24"/>
        </w:rPr>
        <w:t>a)</w:t>
      </w:r>
      <w:r w:rsidRPr="0048098B">
        <w:rPr>
          <w:szCs w:val="24"/>
        </w:rPr>
        <w:tab/>
        <w:t xml:space="preserve">no later than 30 days after the expiry of the </w:t>
      </w:r>
      <w:r>
        <w:rPr>
          <w:szCs w:val="24"/>
        </w:rPr>
        <w:t>two</w:t>
      </w:r>
      <w:r w:rsidRPr="0048098B">
        <w:rPr>
          <w:szCs w:val="24"/>
        </w:rPr>
        <w:t xml:space="preserve">-year period after the end of the seven-year period referred to in No. </w:t>
      </w:r>
      <w:r w:rsidRPr="0048098B">
        <w:rPr>
          <w:rStyle w:val="Artref"/>
          <w:b/>
          <w:bCs/>
          <w:szCs w:val="24"/>
        </w:rPr>
        <w:t>11.44</w:t>
      </w:r>
      <w:r w:rsidRPr="0048098B">
        <w:rPr>
          <w:szCs w:val="24"/>
        </w:rPr>
        <w:t>;</w:t>
      </w:r>
    </w:p>
    <w:p w:rsidR="005A7FC7" w:rsidRPr="0048098B" w:rsidRDefault="005A7FC7" w:rsidP="005A7FC7">
      <w:pPr>
        <w:pStyle w:val="enumlev1"/>
        <w:rPr>
          <w:szCs w:val="24"/>
        </w:rPr>
      </w:pPr>
      <w:r w:rsidRPr="0048098B">
        <w:rPr>
          <w:i/>
          <w:szCs w:val="24"/>
        </w:rPr>
        <w:t>b)</w:t>
      </w:r>
      <w:r w:rsidRPr="0048098B">
        <w:rPr>
          <w:szCs w:val="24"/>
        </w:rPr>
        <w:tab/>
        <w:t xml:space="preserve">no later than 30 days after the expiry of the </w:t>
      </w:r>
      <w:r>
        <w:rPr>
          <w:szCs w:val="24"/>
        </w:rPr>
        <w:t>five</w:t>
      </w:r>
      <w:r w:rsidRPr="0048098B">
        <w:rPr>
          <w:szCs w:val="24"/>
        </w:rPr>
        <w:t xml:space="preserve">-year period after the end of the seven-year period referred to in No. </w:t>
      </w:r>
      <w:r w:rsidRPr="0048098B">
        <w:rPr>
          <w:rStyle w:val="Artref"/>
          <w:b/>
          <w:bCs/>
          <w:szCs w:val="24"/>
        </w:rPr>
        <w:t>11.44</w:t>
      </w:r>
      <w:r w:rsidRPr="0048098B">
        <w:rPr>
          <w:szCs w:val="24"/>
        </w:rPr>
        <w:t>;</w:t>
      </w:r>
    </w:p>
    <w:p w:rsidR="005A7FC7" w:rsidRPr="0048098B" w:rsidRDefault="005A7FC7" w:rsidP="005A7FC7">
      <w:pPr>
        <w:pStyle w:val="enumlev1"/>
        <w:rPr>
          <w:szCs w:val="24"/>
        </w:rPr>
      </w:pPr>
      <w:r w:rsidRPr="0048098B">
        <w:rPr>
          <w:i/>
          <w:szCs w:val="24"/>
        </w:rPr>
        <w:t>c)</w:t>
      </w:r>
      <w:r w:rsidRPr="0048098B">
        <w:rPr>
          <w:szCs w:val="24"/>
        </w:rPr>
        <w:tab/>
        <w:t xml:space="preserve">no later than 30 days after the expiry of the </w:t>
      </w:r>
      <w:r>
        <w:rPr>
          <w:szCs w:val="24"/>
        </w:rPr>
        <w:t>seven</w:t>
      </w:r>
      <w:r w:rsidRPr="0048098B">
        <w:rPr>
          <w:szCs w:val="24"/>
        </w:rPr>
        <w:t xml:space="preserve">-year period after the end of the seven-year period referred to in No. </w:t>
      </w:r>
      <w:r w:rsidRPr="0048098B">
        <w:rPr>
          <w:rStyle w:val="Artref"/>
          <w:b/>
          <w:bCs/>
          <w:szCs w:val="24"/>
        </w:rPr>
        <w:t>11.44</w:t>
      </w:r>
      <w:r w:rsidRPr="0048098B">
        <w:rPr>
          <w:szCs w:val="24"/>
        </w:rPr>
        <w:t>;</w:t>
      </w:r>
    </w:p>
    <w:p w:rsidR="005A7FC7" w:rsidRPr="0048098B" w:rsidRDefault="005A7FC7" w:rsidP="005A7FC7">
      <w:pPr>
        <w:pStyle w:val="enumlev1"/>
        <w:rPr>
          <w:szCs w:val="24"/>
        </w:rPr>
      </w:pPr>
      <w:r w:rsidRPr="0048098B">
        <w:rPr>
          <w:szCs w:val="24"/>
        </w:rPr>
        <w:t>3.1</w:t>
      </w:r>
      <w:r w:rsidRPr="0048098B">
        <w:rPr>
          <w:szCs w:val="24"/>
        </w:rPr>
        <w:tab/>
        <w:t xml:space="preserve">that, if the number of space stations deployed under </w:t>
      </w:r>
      <w:r w:rsidRPr="0048098B">
        <w:rPr>
          <w:i/>
          <w:iCs/>
          <w:szCs w:val="24"/>
        </w:rPr>
        <w:t>resolves</w:t>
      </w:r>
      <w:r w:rsidRPr="0048098B">
        <w:rPr>
          <w:szCs w:val="24"/>
        </w:rPr>
        <w:t xml:space="preserve"> 3</w:t>
      </w:r>
      <w:r w:rsidRPr="0048098B">
        <w:rPr>
          <w:i/>
          <w:iCs/>
          <w:szCs w:val="24"/>
        </w:rPr>
        <w:t>a)</w:t>
      </w:r>
      <w:r w:rsidRPr="0048098B">
        <w:rPr>
          <w:szCs w:val="24"/>
        </w:rPr>
        <w:t xml:space="preserve"> is less than </w:t>
      </w:r>
      <w:r>
        <w:rPr>
          <w:szCs w:val="24"/>
        </w:rPr>
        <w:t>10</w:t>
      </w:r>
      <w:r w:rsidRPr="0048098B">
        <w:rPr>
          <w:szCs w:val="24"/>
        </w:rPr>
        <w:t>% of the total number of satellites (rounded down to the lower integer)</w:t>
      </w:r>
      <w:r>
        <w:rPr>
          <w:szCs w:val="24"/>
        </w:rPr>
        <w:t xml:space="preserve">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90 days from the end of the </w:t>
      </w:r>
      <w:r>
        <w:rPr>
          <w:szCs w:val="24"/>
        </w:rPr>
        <w:t>two</w:t>
      </w:r>
      <w:r w:rsidRPr="0048098B">
        <w:rPr>
          <w:szCs w:val="24"/>
        </w:rPr>
        <w:t xml:space="preserve">-year period referred to in </w:t>
      </w:r>
      <w:r w:rsidRPr="0048098B">
        <w:rPr>
          <w:i/>
          <w:iCs/>
          <w:szCs w:val="24"/>
        </w:rPr>
        <w:t>resolves</w:t>
      </w:r>
      <w:r w:rsidRPr="0048098B">
        <w:rPr>
          <w:szCs w:val="24"/>
        </w:rPr>
        <w:t xml:space="preserve"> 3</w:t>
      </w:r>
      <w:r w:rsidRPr="0048098B">
        <w:rPr>
          <w:i/>
          <w:iCs/>
          <w:szCs w:val="24"/>
        </w:rPr>
        <w:t>a)</w:t>
      </w:r>
      <w:r w:rsidRPr="0048098B">
        <w:rPr>
          <w:szCs w:val="24"/>
        </w:rPr>
        <w:t xml:space="preserve">, modifications to the </w:t>
      </w:r>
      <w:r w:rsidRPr="0048098B">
        <w:rPr>
          <w:szCs w:val="24"/>
          <w:lang w:eastAsia="zh-CN"/>
        </w:rPr>
        <w:t xml:space="preserve">notified </w:t>
      </w:r>
      <w:r w:rsidRPr="0048098B">
        <w:rPr>
          <w:szCs w:val="24"/>
        </w:rPr>
        <w:t xml:space="preserve">characteristics of the frequency assignments, taking into consideration that the modified total number of satellites shall not be greater than </w:t>
      </w:r>
      <w:r>
        <w:rPr>
          <w:szCs w:val="24"/>
        </w:rPr>
        <w:t>ten (10)</w:t>
      </w:r>
      <w:r w:rsidRPr="0048098B">
        <w:rPr>
          <w:szCs w:val="24"/>
        </w:rPr>
        <w:t xml:space="preserve"> times the number of space stations deployed under </w:t>
      </w:r>
      <w:r w:rsidRPr="0048098B">
        <w:rPr>
          <w:i/>
          <w:iCs/>
          <w:szCs w:val="24"/>
        </w:rPr>
        <w:t>resolves</w:t>
      </w:r>
      <w:r w:rsidRPr="0048098B">
        <w:rPr>
          <w:szCs w:val="24"/>
        </w:rPr>
        <w:t xml:space="preserve"> 3</w:t>
      </w:r>
      <w:r w:rsidRPr="0048098B">
        <w:rPr>
          <w:i/>
          <w:iCs/>
          <w:szCs w:val="24"/>
        </w:rPr>
        <w:t>a)</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[NGSO-MILESTONES]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3.2</w:t>
      </w:r>
      <w:r w:rsidRPr="0048098B">
        <w:rPr>
          <w:szCs w:val="24"/>
        </w:rPr>
        <w:tab/>
        <w:t xml:space="preserve">that, if the number of space stations deployed under </w:t>
      </w:r>
      <w:r w:rsidRPr="0048098B">
        <w:rPr>
          <w:i/>
          <w:iCs/>
          <w:szCs w:val="24"/>
        </w:rPr>
        <w:t>resolves</w:t>
      </w:r>
      <w:r w:rsidRPr="0048098B">
        <w:rPr>
          <w:szCs w:val="24"/>
        </w:rPr>
        <w:t xml:space="preserve"> 3</w:t>
      </w:r>
      <w:r w:rsidRPr="0048098B">
        <w:rPr>
          <w:i/>
          <w:iCs/>
          <w:szCs w:val="24"/>
        </w:rPr>
        <w:t>b)</w:t>
      </w:r>
      <w:r w:rsidRPr="0048098B">
        <w:rPr>
          <w:szCs w:val="24"/>
        </w:rPr>
        <w:t xml:space="preserve"> is less than </w:t>
      </w:r>
      <w:r>
        <w:rPr>
          <w:szCs w:val="24"/>
        </w:rPr>
        <w:t>50</w:t>
      </w:r>
      <w:r w:rsidRPr="0048098B">
        <w:rPr>
          <w:szCs w:val="24"/>
        </w:rPr>
        <w:t>%</w:t>
      </w:r>
      <w:r>
        <w:rPr>
          <w:szCs w:val="24"/>
        </w:rPr>
        <w:t xml:space="preserve"> </w:t>
      </w:r>
      <w:r w:rsidRPr="0048098B">
        <w:rPr>
          <w:szCs w:val="24"/>
        </w:rPr>
        <w:t>of the total number of satellites (rounded down to the lower integer)</w:t>
      </w:r>
      <w:r>
        <w:rPr>
          <w:szCs w:val="24"/>
        </w:rPr>
        <w:t xml:space="preserve">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90 days from the end of the </w:t>
      </w:r>
      <w:r>
        <w:rPr>
          <w:szCs w:val="24"/>
        </w:rPr>
        <w:t>five</w:t>
      </w:r>
      <w:r w:rsidRPr="0048098B">
        <w:rPr>
          <w:szCs w:val="24"/>
        </w:rPr>
        <w:t xml:space="preserve">-year period referred to in </w:t>
      </w:r>
      <w:r w:rsidRPr="0048098B">
        <w:rPr>
          <w:i/>
          <w:iCs/>
          <w:szCs w:val="24"/>
        </w:rPr>
        <w:t>resolves</w:t>
      </w:r>
      <w:r w:rsidRPr="0048098B">
        <w:rPr>
          <w:szCs w:val="24"/>
        </w:rPr>
        <w:t xml:space="preserve"> 3</w:t>
      </w:r>
      <w:r w:rsidRPr="0048098B">
        <w:rPr>
          <w:i/>
          <w:iCs/>
          <w:szCs w:val="24"/>
        </w:rPr>
        <w:t>b)</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w:t>
      </w:r>
      <w:r>
        <w:rPr>
          <w:szCs w:val="24"/>
        </w:rPr>
        <w:t>two (2)</w:t>
      </w:r>
      <w:r w:rsidRPr="0048098B">
        <w:rPr>
          <w:szCs w:val="24"/>
        </w:rPr>
        <w:t xml:space="preserve"> times the number of space stations deployed under </w:t>
      </w:r>
      <w:r w:rsidRPr="0048098B">
        <w:rPr>
          <w:i/>
          <w:iCs/>
          <w:szCs w:val="24"/>
        </w:rPr>
        <w:t>resolves</w:t>
      </w:r>
      <w:r w:rsidRPr="0048098B">
        <w:rPr>
          <w:szCs w:val="24"/>
        </w:rPr>
        <w:t xml:space="preserve"> 3</w:t>
      </w:r>
      <w:r w:rsidRPr="0048098B">
        <w:rPr>
          <w:i/>
          <w:iCs/>
          <w:szCs w:val="24"/>
        </w:rPr>
        <w:t>b)</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w:t>
      </w:r>
      <w:r>
        <w:rPr>
          <w:b/>
          <w:szCs w:val="24"/>
          <w:lang w:eastAsia="zh-CN"/>
        </w:rPr>
        <w:t>M</w:t>
      </w:r>
      <w:r w:rsidRPr="0048098B">
        <w:rPr>
          <w:b/>
          <w:szCs w:val="24"/>
          <w:lang w:eastAsia="zh-CN"/>
        </w:rPr>
        <w:t>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3.3</w:t>
      </w:r>
      <w:r w:rsidRPr="0048098B">
        <w:rPr>
          <w:szCs w:val="24"/>
        </w:rPr>
        <w:tab/>
        <w:t xml:space="preserve">that, if the number of space stations deployed under </w:t>
      </w:r>
      <w:r w:rsidRPr="0048098B">
        <w:rPr>
          <w:i/>
          <w:iCs/>
          <w:szCs w:val="24"/>
        </w:rPr>
        <w:t>resolves</w:t>
      </w:r>
      <w:r w:rsidRPr="0048098B">
        <w:rPr>
          <w:szCs w:val="24"/>
        </w:rPr>
        <w:t xml:space="preserve"> 3</w:t>
      </w:r>
      <w:r w:rsidRPr="0048098B">
        <w:rPr>
          <w:i/>
          <w:iCs/>
          <w:szCs w:val="24"/>
        </w:rPr>
        <w:t>c)</w:t>
      </w:r>
      <w:r w:rsidRPr="0048098B">
        <w:rPr>
          <w:szCs w:val="24"/>
        </w:rPr>
        <w:t xml:space="preserve"> is less than </w:t>
      </w:r>
      <w:r>
        <w:rPr>
          <w:szCs w:val="24"/>
        </w:rPr>
        <w:t>100</w:t>
      </w:r>
      <w:r w:rsidRPr="0048098B">
        <w:rPr>
          <w:szCs w:val="24"/>
        </w:rPr>
        <w:t xml:space="preserve"> of the total number of satellites indicated in the latest notification information published in Part I-S of the BR IFIC for the frequency assignments to the non-geostationary satellite system, the notifying administration shall also submit to the Bureau, no later than 90 days from the end of the </w:t>
      </w:r>
      <w:r>
        <w:rPr>
          <w:szCs w:val="24"/>
        </w:rPr>
        <w:t>seven</w:t>
      </w:r>
      <w:r w:rsidRPr="0048098B">
        <w:rPr>
          <w:szCs w:val="24"/>
        </w:rPr>
        <w:t xml:space="preserve">-year period referred to in </w:t>
      </w:r>
      <w:r w:rsidRPr="0048098B">
        <w:rPr>
          <w:i/>
          <w:iCs/>
          <w:szCs w:val="24"/>
        </w:rPr>
        <w:t>resolves</w:t>
      </w:r>
      <w:r w:rsidRPr="0048098B">
        <w:rPr>
          <w:szCs w:val="24"/>
        </w:rPr>
        <w:t xml:space="preserve"> 3</w:t>
      </w:r>
      <w:r w:rsidRPr="0048098B">
        <w:rPr>
          <w:i/>
          <w:iCs/>
          <w:szCs w:val="24"/>
        </w:rPr>
        <w:t>c)</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the number of space stations deployed under </w:t>
      </w:r>
      <w:r w:rsidRPr="0048098B">
        <w:rPr>
          <w:i/>
          <w:iCs/>
          <w:szCs w:val="24"/>
        </w:rPr>
        <w:t>resolves</w:t>
      </w:r>
      <w:r w:rsidRPr="0048098B">
        <w:rPr>
          <w:szCs w:val="24"/>
        </w:rPr>
        <w:t xml:space="preserve"> 3</w:t>
      </w:r>
      <w:r w:rsidRPr="0048098B">
        <w:rPr>
          <w:i/>
          <w:iCs/>
          <w:szCs w:val="24"/>
        </w:rPr>
        <w:t>c)</w:t>
      </w:r>
      <w:r w:rsidRPr="0048098B">
        <w:rPr>
          <w:szCs w:val="24"/>
        </w:rPr>
        <w:t xml:space="preserve"> and </w:t>
      </w:r>
      <w:r w:rsidRPr="0048098B">
        <w:rPr>
          <w:szCs w:val="24"/>
          <w:lang w:eastAsia="zh-CN"/>
        </w:rPr>
        <w:t xml:space="preserve">the Bureau shall, after informing the notifying administration, remove the remark stating that the assignments are subject to the application of Resolution </w:t>
      </w:r>
      <w:r w:rsidRPr="0048098B">
        <w:rPr>
          <w:b/>
          <w:szCs w:val="24"/>
          <w:lang w:eastAsia="zh-CN"/>
        </w:rPr>
        <w:t>[NGSO-MILESTONES] (WRC-19)</w:t>
      </w:r>
      <w:r w:rsidRPr="0048098B">
        <w:rPr>
          <w:szCs w:val="24"/>
          <w:lang w:eastAsia="zh-CN"/>
        </w:rPr>
        <w:t xml:space="preserve"> and modify the Master Register entry for the frequency assignments to the system accordingly</w:t>
      </w:r>
      <w:r w:rsidRPr="0048098B">
        <w:rPr>
          <w:szCs w:val="24"/>
        </w:rPr>
        <w:t>;</w:t>
      </w:r>
    </w:p>
    <w:p w:rsidR="005A7FC7" w:rsidRDefault="005A7FC7" w:rsidP="005A7FC7">
      <w:pPr>
        <w:rPr>
          <w:lang w:eastAsia="zh-CN"/>
        </w:rPr>
      </w:pPr>
    </w:p>
    <w:p w:rsidR="005A7FC7" w:rsidRPr="0048098B" w:rsidRDefault="005A7FC7" w:rsidP="005A7FC7">
      <w:r w:rsidRPr="0048098B">
        <w:rPr>
          <w:lang w:eastAsia="zh-CN"/>
        </w:rPr>
        <w:t>4</w:t>
      </w:r>
      <w:r w:rsidRPr="0048098B">
        <w:rPr>
          <w:lang w:eastAsia="zh-CN"/>
        </w:rPr>
        <w:tab/>
        <w:t xml:space="preserve">that </w:t>
      </w:r>
      <w:r w:rsidRPr="0048098B">
        <w:t xml:space="preserve">notifying administrations of frequency assignments to non-geostationary satellite systems to which </w:t>
      </w:r>
      <w:r w:rsidRPr="0048098B">
        <w:rPr>
          <w:i/>
        </w:rPr>
        <w:t>resolves</w:t>
      </w:r>
      <w:r w:rsidRPr="0048098B">
        <w:t xml:space="preserve"> 1 applies, and for which the end of the regulatory period specified in No. </w:t>
      </w:r>
      <w:r w:rsidRPr="0048098B">
        <w:rPr>
          <w:rStyle w:val="Artref"/>
          <w:b/>
          <w:bCs/>
        </w:rPr>
        <w:t>11.44</w:t>
      </w:r>
      <w:r w:rsidRPr="0048098B">
        <w:t xml:space="preserve"> has expired prior to </w:t>
      </w:r>
      <w:r>
        <w:t>1 January 2021</w:t>
      </w:r>
      <w:r w:rsidRPr="0048098B">
        <w:t xml:space="preserve">, shall communicate to the Bureau </w:t>
      </w:r>
      <w:r w:rsidRPr="0048098B">
        <w:rPr>
          <w:color w:val="000000"/>
        </w:rPr>
        <w:t>the complete deployment information in accordance with Annex 1 to this Resolution</w:t>
      </w:r>
      <w:r w:rsidRPr="0048098B">
        <w:rPr>
          <w:lang w:eastAsia="zh-CN"/>
        </w:rPr>
        <w:t>:</w:t>
      </w:r>
      <w:r w:rsidRPr="0048098B">
        <w:t xml:space="preserve"> </w:t>
      </w:r>
    </w:p>
    <w:p w:rsidR="005A7FC7" w:rsidRPr="0048098B" w:rsidRDefault="005A7FC7" w:rsidP="005A7FC7">
      <w:pPr>
        <w:pStyle w:val="enumlev1"/>
        <w:rPr>
          <w:szCs w:val="24"/>
        </w:rPr>
      </w:pPr>
      <w:r w:rsidRPr="0048098B">
        <w:rPr>
          <w:i/>
          <w:iCs/>
          <w:szCs w:val="24"/>
        </w:rPr>
        <w:t>a)</w:t>
      </w:r>
      <w:r w:rsidRPr="0048098B">
        <w:rPr>
          <w:szCs w:val="24"/>
        </w:rPr>
        <w:tab/>
      </w:r>
      <w:r w:rsidRPr="0048098B">
        <w:rPr>
          <w:szCs w:val="24"/>
          <w:lang w:eastAsia="zh-CN"/>
        </w:rPr>
        <w:t xml:space="preserve">no later than </w:t>
      </w:r>
      <w:r>
        <w:rPr>
          <w:szCs w:val="24"/>
          <w:lang w:eastAsia="zh-CN"/>
        </w:rPr>
        <w:t>1 July 2021</w:t>
      </w:r>
      <w:r w:rsidRPr="0048098B">
        <w:rPr>
          <w:szCs w:val="24"/>
        </w:rPr>
        <w:t>;</w:t>
      </w:r>
    </w:p>
    <w:p w:rsidR="005A7FC7" w:rsidRPr="0048098B" w:rsidRDefault="005A7FC7" w:rsidP="005A7FC7">
      <w:pPr>
        <w:pStyle w:val="enumlev1"/>
        <w:rPr>
          <w:szCs w:val="24"/>
        </w:rPr>
      </w:pPr>
      <w:r w:rsidRPr="0048098B">
        <w:rPr>
          <w:i/>
          <w:iCs/>
          <w:szCs w:val="24"/>
        </w:rPr>
        <w:t>b)</w:t>
      </w:r>
      <w:r w:rsidRPr="0048098B">
        <w:rPr>
          <w:szCs w:val="24"/>
        </w:rPr>
        <w:tab/>
        <w:t xml:space="preserve">no later than </w:t>
      </w:r>
      <w:r>
        <w:rPr>
          <w:szCs w:val="24"/>
        </w:rPr>
        <w:t>1 February 2024</w:t>
      </w:r>
      <w:r w:rsidRPr="0048098B">
        <w:rPr>
          <w:szCs w:val="24"/>
        </w:rPr>
        <w:t xml:space="preserve"> (for systems to which </w:t>
      </w:r>
      <w:r w:rsidRPr="0048098B">
        <w:rPr>
          <w:i/>
          <w:szCs w:val="24"/>
        </w:rPr>
        <w:t xml:space="preserve">resolves </w:t>
      </w:r>
      <w:r w:rsidRPr="0048098B">
        <w:rPr>
          <w:szCs w:val="24"/>
        </w:rPr>
        <w:t>4.1 below applies</w:t>
      </w:r>
      <w:r w:rsidRPr="0048098B">
        <w:rPr>
          <w:szCs w:val="24"/>
          <w:lang w:eastAsia="zh-CN"/>
        </w:rPr>
        <w:t>)</w:t>
      </w:r>
      <w:r w:rsidRPr="0048098B">
        <w:rPr>
          <w:szCs w:val="24"/>
        </w:rPr>
        <w:t>;</w:t>
      </w:r>
    </w:p>
    <w:p w:rsidR="005A7FC7" w:rsidRPr="0048098B" w:rsidRDefault="005A7FC7" w:rsidP="005A7FC7">
      <w:pPr>
        <w:pStyle w:val="enumlev1"/>
        <w:rPr>
          <w:szCs w:val="24"/>
        </w:rPr>
      </w:pPr>
      <w:r w:rsidRPr="0048098B">
        <w:rPr>
          <w:i/>
          <w:iCs/>
          <w:szCs w:val="24"/>
        </w:rPr>
        <w:t>c)</w:t>
      </w:r>
      <w:r w:rsidRPr="0048098B">
        <w:rPr>
          <w:szCs w:val="24"/>
        </w:rPr>
        <w:tab/>
        <w:t xml:space="preserve">no later than </w:t>
      </w:r>
      <w:r>
        <w:rPr>
          <w:szCs w:val="24"/>
        </w:rPr>
        <w:t>1 February 2027</w:t>
      </w:r>
      <w:r w:rsidRPr="0048098B">
        <w:rPr>
          <w:szCs w:val="24"/>
        </w:rPr>
        <w:t xml:space="preserve"> (for systems to which </w:t>
      </w:r>
      <w:r w:rsidRPr="0048098B">
        <w:rPr>
          <w:i/>
          <w:szCs w:val="24"/>
        </w:rPr>
        <w:t xml:space="preserve">resolves </w:t>
      </w:r>
      <w:r w:rsidRPr="0048098B">
        <w:rPr>
          <w:szCs w:val="24"/>
        </w:rPr>
        <w:t>4.1 below applies</w:t>
      </w:r>
      <w:r w:rsidRPr="0048098B">
        <w:rPr>
          <w:szCs w:val="24"/>
          <w:lang w:eastAsia="zh-CN"/>
        </w:rPr>
        <w:t>)</w:t>
      </w:r>
      <w:r w:rsidRPr="0048098B">
        <w:rPr>
          <w:szCs w:val="24"/>
        </w:rPr>
        <w:t xml:space="preserve">; </w:t>
      </w:r>
    </w:p>
    <w:p w:rsidR="005A7FC7" w:rsidRPr="0048098B" w:rsidRDefault="005A7FC7" w:rsidP="005A7FC7">
      <w:pPr>
        <w:pStyle w:val="enumlev1"/>
        <w:rPr>
          <w:szCs w:val="24"/>
        </w:rPr>
      </w:pPr>
      <w:r w:rsidRPr="0048098B">
        <w:rPr>
          <w:i/>
          <w:iCs/>
          <w:szCs w:val="24"/>
        </w:rPr>
        <w:t>d)</w:t>
      </w:r>
      <w:r w:rsidRPr="0048098B">
        <w:rPr>
          <w:szCs w:val="24"/>
        </w:rPr>
        <w:tab/>
        <w:t xml:space="preserve">no later than </w:t>
      </w:r>
      <w:r>
        <w:rPr>
          <w:szCs w:val="24"/>
        </w:rPr>
        <w:t>1 February 2029</w:t>
      </w:r>
      <w:r w:rsidRPr="0048098B" w:rsidDel="00CD45C5">
        <w:rPr>
          <w:szCs w:val="24"/>
        </w:rPr>
        <w:t xml:space="preserve"> </w:t>
      </w:r>
      <w:r w:rsidRPr="0048098B">
        <w:rPr>
          <w:szCs w:val="24"/>
        </w:rPr>
        <w:t xml:space="preserve">(for systems to which </w:t>
      </w:r>
      <w:r w:rsidRPr="0048098B">
        <w:rPr>
          <w:i/>
          <w:iCs/>
          <w:szCs w:val="24"/>
        </w:rPr>
        <w:t>resolves</w:t>
      </w:r>
      <w:r w:rsidRPr="0048098B">
        <w:rPr>
          <w:szCs w:val="24"/>
        </w:rPr>
        <w:t xml:space="preserve"> 4.1 below applies);</w:t>
      </w:r>
    </w:p>
    <w:p w:rsidR="005A7FC7" w:rsidRPr="0048098B" w:rsidRDefault="005A7FC7" w:rsidP="005A7FC7">
      <w:pPr>
        <w:pStyle w:val="enumlev1"/>
        <w:rPr>
          <w:szCs w:val="24"/>
          <w:lang w:eastAsia="zh-CN"/>
        </w:rPr>
      </w:pPr>
      <w:r w:rsidRPr="0048098B">
        <w:rPr>
          <w:szCs w:val="24"/>
        </w:rPr>
        <w:t>4.1</w:t>
      </w:r>
      <w:r w:rsidRPr="0048098B">
        <w:rPr>
          <w:szCs w:val="24"/>
        </w:rPr>
        <w:tab/>
        <w:t xml:space="preserve">that, if the number communicated to the Bureau under </w:t>
      </w:r>
      <w:r w:rsidRPr="0048098B">
        <w:rPr>
          <w:i/>
          <w:szCs w:val="24"/>
        </w:rPr>
        <w:t xml:space="preserve">resolves </w:t>
      </w:r>
      <w:r w:rsidRPr="0048098B">
        <w:rPr>
          <w:szCs w:val="24"/>
        </w:rPr>
        <w:t>4</w:t>
      </w:r>
      <w:r w:rsidRPr="0048098B">
        <w:rPr>
          <w:i/>
          <w:iCs/>
          <w:szCs w:val="24"/>
        </w:rPr>
        <w:t>a)</w:t>
      </w:r>
      <w:r w:rsidRPr="0048098B">
        <w:rPr>
          <w:szCs w:val="24"/>
        </w:rPr>
        <w:t xml:space="preserve"> is not 100% of the total number of </w:t>
      </w:r>
      <w:r w:rsidRPr="0048098B">
        <w:rPr>
          <w:szCs w:val="24"/>
          <w:lang w:eastAsia="zh-CN"/>
        </w:rPr>
        <w:t xml:space="preserve">satellites </w:t>
      </w:r>
      <w:r w:rsidRPr="0048098B">
        <w:rPr>
          <w:szCs w:val="24"/>
        </w:rPr>
        <w:t>indicated in the latest notification information published in Part I-S of the BR IFIC for the frequency assignments to the non-geostationary satellite system,</w:t>
      </w:r>
      <w:r w:rsidRPr="0048098B">
        <w:rPr>
          <w:szCs w:val="24"/>
          <w:lang w:eastAsia="zh-CN"/>
        </w:rPr>
        <w:t xml:space="preserve"> the Bureau shall, after informing the notifying administration, modify the Master Register entry for the frequency assignments to the system to add a remark stating that the assignments are subject to the application of Resolution </w:t>
      </w:r>
      <w:r w:rsidRPr="0048098B">
        <w:rPr>
          <w:b/>
          <w:szCs w:val="24"/>
          <w:lang w:eastAsia="zh-CN"/>
        </w:rPr>
        <w:t>[NGSO-MILESTONES] (WRC-19)</w:t>
      </w:r>
      <w:r w:rsidRPr="0048098B">
        <w:rPr>
          <w:szCs w:val="24"/>
          <w:lang w:eastAsia="zh-CN"/>
        </w:rPr>
        <w:t>;</w:t>
      </w:r>
    </w:p>
    <w:p w:rsidR="005A7FC7" w:rsidRPr="0048098B" w:rsidRDefault="005A7FC7" w:rsidP="005A7FC7">
      <w:pPr>
        <w:pStyle w:val="enumlev1"/>
        <w:rPr>
          <w:szCs w:val="24"/>
        </w:rPr>
      </w:pPr>
      <w:r w:rsidRPr="0048098B">
        <w:rPr>
          <w:szCs w:val="24"/>
        </w:rPr>
        <w:t>4.2</w:t>
      </w:r>
      <w:r w:rsidRPr="0048098B">
        <w:rPr>
          <w:szCs w:val="24"/>
        </w:rPr>
        <w:tab/>
        <w:t xml:space="preserve">that, if the number of space stations deployed under </w:t>
      </w:r>
      <w:r w:rsidRPr="0048098B">
        <w:rPr>
          <w:i/>
          <w:iCs/>
          <w:szCs w:val="24"/>
        </w:rPr>
        <w:t>resolves</w:t>
      </w:r>
      <w:r w:rsidRPr="0048098B">
        <w:rPr>
          <w:szCs w:val="24"/>
        </w:rPr>
        <w:t xml:space="preserve"> 4</w:t>
      </w:r>
      <w:r w:rsidRPr="0048098B">
        <w:rPr>
          <w:i/>
          <w:iCs/>
          <w:szCs w:val="24"/>
        </w:rPr>
        <w:t>b)</w:t>
      </w:r>
      <w:r w:rsidRPr="0048098B">
        <w:rPr>
          <w:szCs w:val="24"/>
        </w:rPr>
        <w:t xml:space="preserve"> is less than </w:t>
      </w:r>
      <w:r>
        <w:rPr>
          <w:szCs w:val="24"/>
        </w:rPr>
        <w:t>10%</w:t>
      </w:r>
      <w:r w:rsidRPr="0048098B">
        <w:rPr>
          <w:szCs w:val="24"/>
        </w:rPr>
        <w:t xml:space="preserve"> of the total number of satellites (rounded down to the lower integer) indicated in the latest notification information published in Part I-S of the BR IFIC for the frequency assignments to the non-geostationary satellite system, the notifying administration shall also submit to the Bureau, no later than </w:t>
      </w:r>
      <w:r>
        <w:rPr>
          <w:szCs w:val="24"/>
        </w:rPr>
        <w:t>1 April 2024</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w:t>
      </w:r>
      <w:r>
        <w:rPr>
          <w:szCs w:val="24"/>
        </w:rPr>
        <w:t>ten (10)</w:t>
      </w:r>
      <w:r w:rsidRPr="0048098B">
        <w:rPr>
          <w:szCs w:val="24"/>
        </w:rPr>
        <w:t xml:space="preserve"> times the number of space stations deployed under </w:t>
      </w:r>
      <w:r w:rsidRPr="0048098B">
        <w:rPr>
          <w:i/>
          <w:iCs/>
          <w:szCs w:val="24"/>
        </w:rPr>
        <w:t>resolves</w:t>
      </w:r>
      <w:r w:rsidRPr="0048098B">
        <w:rPr>
          <w:szCs w:val="24"/>
        </w:rPr>
        <w:t xml:space="preserve"> 4</w:t>
      </w:r>
      <w:r w:rsidRPr="0048098B">
        <w:rPr>
          <w:i/>
          <w:iCs/>
          <w:szCs w:val="24"/>
        </w:rPr>
        <w:t>b)</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[NGSO-MILESTONES]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4.3</w:t>
      </w:r>
      <w:r w:rsidRPr="0048098B">
        <w:rPr>
          <w:szCs w:val="24"/>
        </w:rPr>
        <w:tab/>
        <w:t xml:space="preserve">that, if the number of space stations deployed under </w:t>
      </w:r>
      <w:r w:rsidRPr="0048098B">
        <w:rPr>
          <w:i/>
          <w:iCs/>
          <w:szCs w:val="24"/>
        </w:rPr>
        <w:t>resolves</w:t>
      </w:r>
      <w:r w:rsidRPr="0048098B">
        <w:rPr>
          <w:szCs w:val="24"/>
        </w:rPr>
        <w:t xml:space="preserve"> 4</w:t>
      </w:r>
      <w:r w:rsidRPr="0048098B">
        <w:rPr>
          <w:i/>
          <w:iCs/>
          <w:szCs w:val="24"/>
        </w:rPr>
        <w:t>c)</w:t>
      </w:r>
      <w:r w:rsidRPr="0048098B">
        <w:rPr>
          <w:szCs w:val="24"/>
        </w:rPr>
        <w:t xml:space="preserve"> is less than </w:t>
      </w:r>
      <w:r>
        <w:rPr>
          <w:szCs w:val="24"/>
        </w:rPr>
        <w:t>50%</w:t>
      </w:r>
      <w:r w:rsidRPr="0048098B">
        <w:rPr>
          <w:szCs w:val="24"/>
        </w:rPr>
        <w:t xml:space="preserve"> of the total number of satellites (rounded down to the lower integer)</w:t>
      </w:r>
      <w:r>
        <w:rPr>
          <w:szCs w:val="24"/>
        </w:rPr>
        <w:t xml:space="preserve">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w:t>
      </w:r>
      <w:r>
        <w:rPr>
          <w:szCs w:val="24"/>
        </w:rPr>
        <w:t>1 April 2027</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w:t>
      </w:r>
      <w:r>
        <w:rPr>
          <w:szCs w:val="24"/>
        </w:rPr>
        <w:t>two (2)</w:t>
      </w:r>
      <w:r w:rsidRPr="0048098B">
        <w:rPr>
          <w:szCs w:val="24"/>
        </w:rPr>
        <w:t xml:space="preserve"> times the number of space stations deployed under </w:t>
      </w:r>
      <w:r w:rsidRPr="0048098B">
        <w:rPr>
          <w:i/>
          <w:iCs/>
          <w:szCs w:val="24"/>
        </w:rPr>
        <w:t>resolves</w:t>
      </w:r>
      <w:r w:rsidRPr="0048098B">
        <w:rPr>
          <w:szCs w:val="24"/>
        </w:rPr>
        <w:t xml:space="preserve"> 4</w:t>
      </w:r>
      <w:r w:rsidRPr="0048098B">
        <w:rPr>
          <w:i/>
          <w:iCs/>
          <w:szCs w:val="24"/>
        </w:rPr>
        <w:t>c)</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[NGSO-MILESTONES]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4.4</w:t>
      </w:r>
      <w:r w:rsidRPr="0048098B">
        <w:rPr>
          <w:szCs w:val="24"/>
        </w:rPr>
        <w:tab/>
        <w:t xml:space="preserve">that, if the number of space stations deployed under </w:t>
      </w:r>
      <w:r w:rsidRPr="0048098B">
        <w:rPr>
          <w:i/>
          <w:iCs/>
          <w:szCs w:val="24"/>
        </w:rPr>
        <w:t>resolves</w:t>
      </w:r>
      <w:r w:rsidRPr="0048098B">
        <w:rPr>
          <w:szCs w:val="24"/>
        </w:rPr>
        <w:t xml:space="preserve"> 4</w:t>
      </w:r>
      <w:r w:rsidRPr="0048098B">
        <w:rPr>
          <w:i/>
          <w:iCs/>
          <w:szCs w:val="24"/>
        </w:rPr>
        <w:t>d)</w:t>
      </w:r>
      <w:r w:rsidRPr="0048098B">
        <w:rPr>
          <w:szCs w:val="24"/>
        </w:rPr>
        <w:t xml:space="preserve"> is less than </w:t>
      </w:r>
      <w:r>
        <w:rPr>
          <w:szCs w:val="24"/>
        </w:rPr>
        <w:t>100%</w:t>
      </w:r>
      <w:r w:rsidRPr="0048098B">
        <w:rPr>
          <w:szCs w:val="24"/>
        </w:rPr>
        <w:t xml:space="preserve"> of</w:t>
      </w:r>
      <w:r>
        <w:rPr>
          <w:szCs w:val="24"/>
        </w:rPr>
        <w:t xml:space="preserve"> the total number of satellites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w:t>
      </w:r>
      <w:r>
        <w:rPr>
          <w:szCs w:val="24"/>
        </w:rPr>
        <w:t>1 April 2029</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the number of space stations deployed under </w:t>
      </w:r>
      <w:r w:rsidRPr="0048098B">
        <w:rPr>
          <w:i/>
          <w:iCs/>
          <w:szCs w:val="24"/>
        </w:rPr>
        <w:t>resolves</w:t>
      </w:r>
      <w:r w:rsidRPr="0048098B">
        <w:rPr>
          <w:szCs w:val="24"/>
        </w:rPr>
        <w:t xml:space="preserve"> 4</w:t>
      </w:r>
      <w:r w:rsidRPr="0048098B">
        <w:rPr>
          <w:i/>
          <w:iCs/>
          <w:szCs w:val="24"/>
        </w:rPr>
        <w:t>d)</w:t>
      </w:r>
      <w:r w:rsidRPr="0048098B">
        <w:rPr>
          <w:szCs w:val="24"/>
        </w:rPr>
        <w:t xml:space="preserve"> and </w:t>
      </w:r>
      <w:r w:rsidRPr="0048098B">
        <w:rPr>
          <w:szCs w:val="24"/>
          <w:lang w:eastAsia="zh-CN"/>
        </w:rPr>
        <w:t xml:space="preserve">the Bureau shall remove the remark stating that the assignments are subject to the application of Resolution </w:t>
      </w:r>
      <w:r w:rsidRPr="0048098B">
        <w:rPr>
          <w:b/>
          <w:szCs w:val="24"/>
          <w:lang w:eastAsia="zh-CN"/>
        </w:rPr>
        <w:t>[NGSO-MILESTONES] (WRC-19)</w:t>
      </w:r>
      <w:r w:rsidRPr="0048098B">
        <w:rPr>
          <w:szCs w:val="24"/>
          <w:lang w:eastAsia="zh-CN"/>
        </w:rPr>
        <w:t xml:space="preserve"> and modify the Master Register entry for the frequency assignments to the system accordingly</w:t>
      </w:r>
      <w:r w:rsidRPr="0048098B">
        <w:rPr>
          <w:szCs w:val="24"/>
        </w:rPr>
        <w:t>;</w:t>
      </w:r>
    </w:p>
    <w:p w:rsidR="005A7FC7" w:rsidRDefault="005A7FC7" w:rsidP="005A7FC7"/>
    <w:p w:rsidR="005A7FC7" w:rsidRDefault="005A7FC7" w:rsidP="005A7FC7">
      <w:pPr>
        <w:rPr>
          <w:spacing w:val="-2"/>
          <w:lang w:eastAsia="zh-CN"/>
        </w:rPr>
      </w:pPr>
      <w:r w:rsidRPr="0048098B">
        <w:t>5</w:t>
      </w:r>
      <w:r w:rsidRPr="0048098B">
        <w:tab/>
        <w:t xml:space="preserve">that </w:t>
      </w:r>
      <w:r w:rsidRPr="0048098B">
        <w:rPr>
          <w:spacing w:val="-2"/>
          <w:lang w:eastAsia="zh-CN"/>
        </w:rPr>
        <w:t xml:space="preserve">the Bureau shall, </w:t>
      </w:r>
      <w:r w:rsidRPr="0048098B">
        <w:t xml:space="preserve">no later than forty-five (45) days before any deadline for submission by a notifying administration under subsection </w:t>
      </w:r>
      <w:r w:rsidRPr="0048098B">
        <w:rPr>
          <w:i/>
        </w:rPr>
        <w:t>a)</w:t>
      </w:r>
      <w:r w:rsidRPr="0048098B">
        <w:t xml:space="preserve"> of </w:t>
      </w:r>
      <w:r w:rsidRPr="0048098B">
        <w:rPr>
          <w:i/>
        </w:rPr>
        <w:t>resolves</w:t>
      </w:r>
      <w:r w:rsidRPr="0048098B">
        <w:t xml:space="preserve"> 2, subsections </w:t>
      </w:r>
      <w:r w:rsidRPr="0048098B">
        <w:rPr>
          <w:i/>
        </w:rPr>
        <w:t>a)</w:t>
      </w:r>
      <w:r w:rsidRPr="0048098B">
        <w:rPr>
          <w:iCs/>
        </w:rPr>
        <w:t>,</w:t>
      </w:r>
      <w:r w:rsidRPr="0048098B">
        <w:rPr>
          <w:i/>
        </w:rPr>
        <w:t xml:space="preserve"> b) </w:t>
      </w:r>
      <w:r w:rsidRPr="0048098B">
        <w:rPr>
          <w:iCs/>
        </w:rPr>
        <w:t xml:space="preserve">or </w:t>
      </w:r>
      <w:r w:rsidRPr="0048098B">
        <w:rPr>
          <w:i/>
        </w:rPr>
        <w:t xml:space="preserve">c) </w:t>
      </w:r>
      <w:r w:rsidRPr="0048098B">
        <w:t>of</w:t>
      </w:r>
      <w:r w:rsidRPr="0048098B">
        <w:rPr>
          <w:i/>
        </w:rPr>
        <w:t xml:space="preserve"> resolves </w:t>
      </w:r>
      <w:r w:rsidRPr="0048098B">
        <w:t xml:space="preserve">3, subsections </w:t>
      </w:r>
      <w:r w:rsidRPr="0048098B">
        <w:rPr>
          <w:i/>
        </w:rPr>
        <w:t>a)</w:t>
      </w:r>
      <w:r w:rsidRPr="0048098B">
        <w:rPr>
          <w:iCs/>
        </w:rPr>
        <w:t>,</w:t>
      </w:r>
      <w:r w:rsidRPr="0048098B">
        <w:rPr>
          <w:i/>
        </w:rPr>
        <w:t xml:space="preserve"> b)</w:t>
      </w:r>
      <w:r w:rsidRPr="0048098B">
        <w:rPr>
          <w:iCs/>
        </w:rPr>
        <w:t>,</w:t>
      </w:r>
      <w:r w:rsidRPr="0048098B">
        <w:rPr>
          <w:i/>
        </w:rPr>
        <w:t xml:space="preserve"> c)</w:t>
      </w:r>
      <w:r w:rsidRPr="0048098B">
        <w:rPr>
          <w:iCs/>
        </w:rPr>
        <w:t xml:space="preserve">, or </w:t>
      </w:r>
      <w:r w:rsidRPr="0048098B">
        <w:rPr>
          <w:i/>
        </w:rPr>
        <w:t>d)</w:t>
      </w:r>
      <w:r w:rsidRPr="0048098B">
        <w:t xml:space="preserve"> of </w:t>
      </w:r>
      <w:r w:rsidRPr="0048098B">
        <w:rPr>
          <w:i/>
        </w:rPr>
        <w:t>resolves</w:t>
      </w:r>
      <w:r w:rsidRPr="0048098B">
        <w:t xml:space="preserve"> 4, </w:t>
      </w:r>
      <w:r w:rsidRPr="0048098B">
        <w:rPr>
          <w:spacing w:val="-2"/>
          <w:lang w:eastAsia="zh-CN"/>
        </w:rPr>
        <w:t>send a reminder to the notifying administration to provide the information required;</w:t>
      </w:r>
    </w:p>
    <w:p w:rsidR="005A7FC7" w:rsidRPr="0048098B" w:rsidRDefault="005A7FC7" w:rsidP="005A7FC7">
      <w:pPr>
        <w:rPr>
          <w:spacing w:val="-2"/>
          <w:lang w:eastAsia="zh-CN"/>
        </w:rPr>
      </w:pPr>
    </w:p>
    <w:p w:rsidR="005A7FC7" w:rsidRDefault="005A7FC7" w:rsidP="005A7FC7">
      <w:pPr>
        <w:rPr>
          <w:spacing w:val="-2"/>
          <w:lang w:eastAsia="zh-CN"/>
        </w:rPr>
      </w:pPr>
      <w:r w:rsidRPr="0048098B">
        <w:rPr>
          <w:spacing w:val="-2"/>
        </w:rPr>
        <w:t>6</w:t>
      </w:r>
      <w:r w:rsidRPr="0048098B">
        <w:rPr>
          <w:spacing w:val="-2"/>
        </w:rPr>
        <w:tab/>
        <w:t xml:space="preserve">that, upon the submission by a notifying administration of the modification information called for in </w:t>
      </w:r>
      <w:r w:rsidRPr="0048098B">
        <w:rPr>
          <w:i/>
          <w:spacing w:val="-2"/>
          <w:lang w:eastAsia="zh-CN"/>
        </w:rPr>
        <w:t xml:space="preserve">resolves </w:t>
      </w:r>
      <w:r w:rsidRPr="0048098B">
        <w:rPr>
          <w:spacing w:val="-2"/>
          <w:lang w:eastAsia="zh-CN"/>
        </w:rPr>
        <w:t xml:space="preserve">3 (including </w:t>
      </w:r>
      <w:r w:rsidRPr="0048098B">
        <w:rPr>
          <w:i/>
          <w:spacing w:val="-2"/>
          <w:lang w:eastAsia="zh-CN"/>
        </w:rPr>
        <w:t xml:space="preserve">resolves </w:t>
      </w:r>
      <w:r w:rsidRPr="0048098B">
        <w:rPr>
          <w:spacing w:val="-2"/>
          <w:lang w:eastAsia="zh-CN"/>
        </w:rPr>
        <w:t xml:space="preserve">3.1 to 3.3, as applicable), </w:t>
      </w:r>
      <w:r w:rsidRPr="0048098B">
        <w:rPr>
          <w:i/>
          <w:spacing w:val="-2"/>
          <w:lang w:eastAsia="zh-CN"/>
        </w:rPr>
        <w:t xml:space="preserve">resolves </w:t>
      </w:r>
      <w:r w:rsidRPr="0048098B">
        <w:rPr>
          <w:spacing w:val="-2"/>
          <w:lang w:eastAsia="zh-CN"/>
        </w:rPr>
        <w:t xml:space="preserve">4 (including </w:t>
      </w:r>
      <w:r w:rsidRPr="0048098B">
        <w:rPr>
          <w:i/>
          <w:spacing w:val="-2"/>
          <w:lang w:eastAsia="zh-CN"/>
        </w:rPr>
        <w:t xml:space="preserve">resolves </w:t>
      </w:r>
      <w:r w:rsidRPr="0048098B">
        <w:rPr>
          <w:spacing w:val="-2"/>
          <w:lang w:eastAsia="zh-CN"/>
        </w:rPr>
        <w:t xml:space="preserve">4.2 to 4.4, as applicable), the Bureau shall conduct an examination for conformity under No. </w:t>
      </w:r>
      <w:r w:rsidRPr="0048098B">
        <w:rPr>
          <w:rStyle w:val="Artref"/>
          <w:b/>
          <w:bCs/>
          <w:spacing w:val="-2"/>
        </w:rPr>
        <w:t>11.31</w:t>
      </w:r>
      <w:r>
        <w:rPr>
          <w:spacing w:val="-2"/>
          <w:lang w:eastAsia="zh-CN"/>
        </w:rPr>
        <w:t>;</w:t>
      </w:r>
    </w:p>
    <w:p w:rsidR="005A7FC7" w:rsidRDefault="005A7FC7" w:rsidP="005A7FC7">
      <w:pPr>
        <w:rPr>
          <w:spacing w:val="-2"/>
          <w:lang w:eastAsia="zh-CN"/>
        </w:rPr>
      </w:pPr>
    </w:p>
    <w:p w:rsidR="005A7FC7" w:rsidRPr="00BB7706" w:rsidRDefault="005A7FC7" w:rsidP="005A7FC7">
      <w:pPr>
        <w:spacing w:after="120"/>
        <w:rPr>
          <w:spacing w:val="-2"/>
          <w:lang w:eastAsia="zh-CN"/>
        </w:rPr>
      </w:pPr>
      <w:r w:rsidRPr="00BB7706">
        <w:rPr>
          <w:spacing w:val="-2"/>
          <w:lang w:eastAsia="zh-CN"/>
        </w:rPr>
        <w:t xml:space="preserve">7 </w:t>
      </w:r>
      <w:r w:rsidRPr="00BB7706">
        <w:rPr>
          <w:spacing w:val="-2"/>
          <w:lang w:eastAsia="zh-CN"/>
        </w:rPr>
        <w:tab/>
        <w:t>that, if, and only if:</w:t>
      </w:r>
    </w:p>
    <w:p w:rsidR="005A7FC7" w:rsidRPr="00BB7706" w:rsidRDefault="005A7FC7" w:rsidP="005A7FC7">
      <w:pPr>
        <w:spacing w:after="120"/>
        <w:rPr>
          <w:spacing w:val="-2"/>
          <w:lang w:eastAsia="zh-CN"/>
        </w:rPr>
      </w:pPr>
      <w:r w:rsidRPr="00BB7706">
        <w:rPr>
          <w:spacing w:val="-2"/>
          <w:lang w:eastAsia="zh-CN"/>
        </w:rPr>
        <w:t>a)</w:t>
      </w:r>
      <w:r w:rsidRPr="00BB7706">
        <w:rPr>
          <w:spacing w:val="-2"/>
          <w:lang w:eastAsia="zh-CN"/>
        </w:rPr>
        <w:tab/>
        <w:t xml:space="preserve">  the examination for conformity under No. </w:t>
      </w:r>
      <w:r w:rsidRPr="00BB7706">
        <w:rPr>
          <w:b/>
          <w:spacing w:val="-2"/>
          <w:lang w:eastAsia="zh-CN"/>
        </w:rPr>
        <w:t>11.31</w:t>
      </w:r>
      <w:r w:rsidRPr="00BB7706">
        <w:rPr>
          <w:spacing w:val="-2"/>
          <w:lang w:eastAsia="zh-CN"/>
        </w:rPr>
        <w:t xml:space="preserve"> from </w:t>
      </w:r>
      <w:r w:rsidRPr="00BB7706">
        <w:rPr>
          <w:i/>
          <w:spacing w:val="-2"/>
          <w:lang w:eastAsia="zh-CN"/>
        </w:rPr>
        <w:t>resolves</w:t>
      </w:r>
      <w:r w:rsidRPr="00BB7706">
        <w:rPr>
          <w:spacing w:val="-2"/>
          <w:lang w:eastAsia="zh-CN"/>
        </w:rPr>
        <w:t xml:space="preserve"> 6 above is favorable;</w:t>
      </w:r>
    </w:p>
    <w:p w:rsidR="005A7FC7" w:rsidRPr="00BB7706" w:rsidRDefault="005A7FC7" w:rsidP="005A7FC7">
      <w:pPr>
        <w:spacing w:after="120"/>
        <w:ind w:left="720" w:hanging="720"/>
      </w:pPr>
      <w:r w:rsidRPr="00BB7706">
        <w:rPr>
          <w:spacing w:val="-2"/>
          <w:lang w:eastAsia="zh-CN"/>
        </w:rPr>
        <w:t>b)</w:t>
      </w:r>
      <w:r w:rsidRPr="00BB7706">
        <w:rPr>
          <w:spacing w:val="-2"/>
          <w:lang w:eastAsia="zh-CN"/>
        </w:rPr>
        <w:tab/>
      </w:r>
      <w:r w:rsidRPr="00BB7706">
        <w:rPr>
          <w:spacing w:val="-2"/>
          <w:lang w:eastAsia="zh-CN"/>
        </w:rPr>
        <w:tab/>
        <w:t xml:space="preserve">the modifications to the notified orbital parameters </w:t>
      </w:r>
      <w:r w:rsidRPr="00BB7706">
        <w:t xml:space="preserve">is limited to reduction of the number of orbital planes (item A.4.b.1 in Appendix </w:t>
      </w:r>
      <w:r w:rsidRPr="00BB7706">
        <w:rPr>
          <w:rStyle w:val="Appref"/>
          <w:b/>
          <w:bCs/>
        </w:rPr>
        <w:t>4</w:t>
      </w:r>
      <w:r w:rsidRPr="00BB7706">
        <w:t xml:space="preserve">), reduction of the number of satellites per plane (item A.4.b.4.b in Appendix </w:t>
      </w:r>
      <w:r w:rsidRPr="00BB7706">
        <w:rPr>
          <w:rStyle w:val="Appref"/>
          <w:b/>
          <w:bCs/>
        </w:rPr>
        <w:t>4</w:t>
      </w:r>
      <w:r w:rsidRPr="00BB7706">
        <w:t xml:space="preserve">), modification of the right ascension of the ascending node of each plane (item A.4.b.5.a in Appendix </w:t>
      </w:r>
      <w:r w:rsidRPr="00BB7706">
        <w:rPr>
          <w:rStyle w:val="Appref"/>
          <w:b/>
          <w:bCs/>
        </w:rPr>
        <w:t>4</w:t>
      </w:r>
      <w:r w:rsidRPr="00BB7706">
        <w:t xml:space="preserve">), modification of the initial phase angle of each satellite (item A.4.b.5.b in Appendix </w:t>
      </w:r>
      <w:r w:rsidRPr="00BB7706">
        <w:rPr>
          <w:rStyle w:val="Appref"/>
          <w:b/>
          <w:bCs/>
        </w:rPr>
        <w:t>4</w:t>
      </w:r>
      <w:r w:rsidRPr="00BB7706">
        <w:t xml:space="preserve">); and </w:t>
      </w:r>
    </w:p>
    <w:p w:rsidR="005A7FC7" w:rsidRPr="00BB7706" w:rsidRDefault="005A7FC7" w:rsidP="005A7FC7">
      <w:pPr>
        <w:spacing w:after="120"/>
        <w:ind w:left="720" w:hanging="720"/>
        <w:rPr>
          <w:spacing w:val="-2"/>
          <w:lang w:eastAsia="zh-CN"/>
        </w:rPr>
      </w:pPr>
      <w:r w:rsidRPr="00BB7706">
        <w:t>c)</w:t>
      </w:r>
      <w:r w:rsidRPr="00BB7706">
        <w:tab/>
      </w:r>
      <w:r w:rsidRPr="00BB7706">
        <w:tab/>
      </w:r>
      <w:r w:rsidRPr="00BB7706">
        <w:rPr>
          <w:spacing w:val="-2"/>
        </w:rPr>
        <w:t xml:space="preserve">the notifying administration has submitted with its latest Appendix </w:t>
      </w:r>
      <w:r w:rsidRPr="00BB7706">
        <w:rPr>
          <w:b/>
          <w:spacing w:val="-2"/>
        </w:rPr>
        <w:t>4</w:t>
      </w:r>
      <w:r w:rsidRPr="00BB7706">
        <w:rPr>
          <w:spacing w:val="-2"/>
        </w:rPr>
        <w:t xml:space="preserve"> information a commitment stating that the characteristics as modified will not cause more interference or require more protection than the characteristics provided in the latest notification information published in Part I-S of the BR IFIC for the frequency assignments to the non-geostationary satellite system characteristics;</w:t>
      </w:r>
      <w:r w:rsidRPr="00BB7706">
        <w:rPr>
          <w:spacing w:val="-2"/>
          <w:lang w:eastAsia="zh-CN"/>
        </w:rPr>
        <w:t xml:space="preserve"> </w:t>
      </w:r>
    </w:p>
    <w:p w:rsidR="005A7FC7" w:rsidRDefault="005A7FC7" w:rsidP="005A7FC7">
      <w:pPr>
        <w:spacing w:after="120"/>
      </w:pPr>
      <w:r w:rsidRPr="00BB7706">
        <w:rPr>
          <w:spacing w:val="-2"/>
          <w:lang w:eastAsia="zh-CN"/>
        </w:rPr>
        <w:t xml:space="preserve">the Bureau shall conclude for purposes of No. </w:t>
      </w:r>
      <w:r w:rsidRPr="00BB7706">
        <w:rPr>
          <w:b/>
          <w:spacing w:val="-2"/>
          <w:lang w:eastAsia="zh-CN"/>
        </w:rPr>
        <w:t xml:space="preserve">11.43B </w:t>
      </w:r>
      <w:r w:rsidRPr="00BB7706">
        <w:rPr>
          <w:spacing w:val="-2"/>
          <w:lang w:eastAsia="zh-CN"/>
        </w:rPr>
        <w:t>that the changes do not increase the probability of harmful interference to assignments already recorded;</w:t>
      </w:r>
    </w:p>
    <w:p w:rsidR="005A7FC7" w:rsidRDefault="005A7FC7" w:rsidP="005A7FC7">
      <w:pPr>
        <w:rPr>
          <w:lang w:eastAsia="zh-CN"/>
        </w:rPr>
      </w:pPr>
      <w:r>
        <w:rPr>
          <w:lang w:eastAsia="zh-CN"/>
        </w:rPr>
        <w:t>8</w:t>
      </w:r>
      <w:r w:rsidRPr="0048098B">
        <w:rPr>
          <w:lang w:eastAsia="zh-CN"/>
        </w:rPr>
        <w:tab/>
        <w:t xml:space="preserve">that the Bureau shall publish its findings in application of </w:t>
      </w:r>
      <w:r w:rsidRPr="0048098B">
        <w:rPr>
          <w:i/>
          <w:lang w:eastAsia="zh-CN"/>
        </w:rPr>
        <w:t>resolves</w:t>
      </w:r>
      <w:r w:rsidRPr="0048098B">
        <w:rPr>
          <w:lang w:eastAsia="zh-CN"/>
        </w:rPr>
        <w:t xml:space="preserve"> </w:t>
      </w:r>
      <w:r>
        <w:rPr>
          <w:lang w:eastAsia="zh-CN"/>
        </w:rPr>
        <w:t>7</w:t>
      </w:r>
      <w:r w:rsidRPr="0048098B">
        <w:rPr>
          <w:lang w:eastAsia="zh-CN"/>
        </w:rPr>
        <w:t xml:space="preserve"> in the BR IFIC and promptly make them available on the ITU website, and the modified assignments shall retain their original date of entry in the Master Register, if the changes do not increase the probability of harmful interference to assignments already recorded;</w:t>
      </w:r>
    </w:p>
    <w:p w:rsidR="005A7FC7" w:rsidRPr="0048098B" w:rsidRDefault="005A7FC7" w:rsidP="005A7FC7">
      <w:pPr>
        <w:rPr>
          <w:lang w:eastAsia="zh-CN"/>
        </w:rPr>
      </w:pPr>
    </w:p>
    <w:p w:rsidR="005A7FC7" w:rsidRPr="0048098B" w:rsidRDefault="005A7FC7" w:rsidP="005A7FC7">
      <w:pPr>
        <w:rPr>
          <w:lang w:eastAsia="zh-CN"/>
        </w:rPr>
      </w:pPr>
      <w:r>
        <w:t>9</w:t>
      </w:r>
      <w:r w:rsidRPr="0048098B">
        <w:tab/>
        <w:t xml:space="preserve">that, if the number communicated to the Bureau under subsection </w:t>
      </w:r>
      <w:r w:rsidRPr="0048098B">
        <w:rPr>
          <w:i/>
        </w:rPr>
        <w:t>a)</w:t>
      </w:r>
      <w:r w:rsidRPr="0048098B">
        <w:t xml:space="preserve"> of </w:t>
      </w:r>
      <w:r w:rsidRPr="0048098B">
        <w:rPr>
          <w:i/>
        </w:rPr>
        <w:t>resolves</w:t>
      </w:r>
      <w:r w:rsidRPr="0048098B">
        <w:t xml:space="preserve"> 2, subsections </w:t>
      </w:r>
      <w:r w:rsidRPr="0048098B">
        <w:rPr>
          <w:i/>
        </w:rPr>
        <w:t>a)</w:t>
      </w:r>
      <w:r w:rsidRPr="0048098B">
        <w:rPr>
          <w:iCs/>
        </w:rPr>
        <w:t xml:space="preserve">, </w:t>
      </w:r>
      <w:r w:rsidRPr="0048098B">
        <w:rPr>
          <w:i/>
        </w:rPr>
        <w:t>b)</w:t>
      </w:r>
      <w:r w:rsidRPr="0048098B">
        <w:rPr>
          <w:iCs/>
        </w:rPr>
        <w:t xml:space="preserve"> or </w:t>
      </w:r>
      <w:r w:rsidRPr="0048098B">
        <w:rPr>
          <w:i/>
        </w:rPr>
        <w:t xml:space="preserve">c) </w:t>
      </w:r>
      <w:r w:rsidRPr="0048098B">
        <w:t>of</w:t>
      </w:r>
      <w:r w:rsidRPr="0048098B">
        <w:rPr>
          <w:i/>
        </w:rPr>
        <w:t xml:space="preserve"> resolves </w:t>
      </w:r>
      <w:r w:rsidRPr="0048098B">
        <w:t xml:space="preserve">3 or subsections </w:t>
      </w:r>
      <w:r w:rsidRPr="0048098B">
        <w:rPr>
          <w:i/>
        </w:rPr>
        <w:t>a)</w:t>
      </w:r>
      <w:r w:rsidRPr="0048098B">
        <w:rPr>
          <w:iCs/>
        </w:rPr>
        <w:t xml:space="preserve">, </w:t>
      </w:r>
      <w:r w:rsidRPr="0048098B">
        <w:rPr>
          <w:i/>
        </w:rPr>
        <w:t>b)</w:t>
      </w:r>
      <w:r w:rsidRPr="0048098B">
        <w:rPr>
          <w:iCs/>
        </w:rPr>
        <w:t xml:space="preserve">, </w:t>
      </w:r>
      <w:r w:rsidRPr="0048098B">
        <w:rPr>
          <w:i/>
        </w:rPr>
        <w:t>c)</w:t>
      </w:r>
      <w:r w:rsidRPr="0048098B">
        <w:rPr>
          <w:iCs/>
        </w:rPr>
        <w:t xml:space="preserve">, or </w:t>
      </w:r>
      <w:r w:rsidRPr="0048098B">
        <w:rPr>
          <w:i/>
        </w:rPr>
        <w:t>d)</w:t>
      </w:r>
      <w:r w:rsidRPr="0048098B">
        <w:t xml:space="preserve"> of </w:t>
      </w:r>
      <w:r w:rsidRPr="0048098B">
        <w:rPr>
          <w:i/>
        </w:rPr>
        <w:t>resolves</w:t>
      </w:r>
      <w:r w:rsidRPr="0048098B">
        <w:t xml:space="preserve"> 4, is </w:t>
      </w:r>
      <w:r>
        <w:t>100%</w:t>
      </w:r>
      <w:r w:rsidRPr="0048098B">
        <w:t xml:space="preserve"> of the total number of </w:t>
      </w:r>
      <w:r w:rsidRPr="0048098B">
        <w:rPr>
          <w:lang w:eastAsia="zh-CN"/>
        </w:rPr>
        <w:t xml:space="preserve">satellites indicated in the Master Register entry for the </w:t>
      </w:r>
      <w:r w:rsidRPr="0048098B">
        <w:t xml:space="preserve">non-geostationary satellite system, </w:t>
      </w:r>
      <w:r w:rsidRPr="0048098B">
        <w:rPr>
          <w:lang w:eastAsia="zh-CN"/>
        </w:rPr>
        <w:t xml:space="preserve">the Bureau shall modify the Master Register entry for the frequency assignments to the system to remove the remark stating that the assignments are subject to the application of Resolution </w:t>
      </w:r>
      <w:r w:rsidRPr="0048098B">
        <w:rPr>
          <w:b/>
          <w:lang w:eastAsia="zh-CN"/>
        </w:rPr>
        <w:t>[NGSO-MILESTONES] (WRC-19)</w:t>
      </w:r>
      <w:r w:rsidRPr="0048098B">
        <w:rPr>
          <w:lang w:eastAsia="zh-CN"/>
        </w:rPr>
        <w:t>;</w:t>
      </w:r>
    </w:p>
    <w:p w:rsidR="005A7FC7" w:rsidRDefault="005A7FC7" w:rsidP="005A7FC7">
      <w:pPr>
        <w:rPr>
          <w:lang w:eastAsia="zh-CN"/>
        </w:rPr>
      </w:pPr>
    </w:p>
    <w:p w:rsidR="005A7FC7" w:rsidRDefault="005A7FC7" w:rsidP="005A7FC7">
      <w:pPr>
        <w:rPr>
          <w:lang w:eastAsia="zh-CN"/>
        </w:rPr>
      </w:pPr>
      <w:r>
        <w:rPr>
          <w:lang w:eastAsia="zh-CN"/>
        </w:rPr>
        <w:t>10</w:t>
      </w:r>
      <w:r w:rsidRPr="0048098B">
        <w:rPr>
          <w:lang w:eastAsia="zh-CN"/>
        </w:rPr>
        <w:tab/>
        <w:t xml:space="preserve">that, if a notifying administration fails to communicate the information required under </w:t>
      </w:r>
      <w:r w:rsidRPr="0048098B">
        <w:t xml:space="preserve">subsection </w:t>
      </w:r>
      <w:r w:rsidRPr="0048098B">
        <w:rPr>
          <w:i/>
        </w:rPr>
        <w:t>a)</w:t>
      </w:r>
      <w:r w:rsidRPr="0048098B">
        <w:t xml:space="preserve"> of </w:t>
      </w:r>
      <w:r w:rsidRPr="0048098B">
        <w:rPr>
          <w:i/>
        </w:rPr>
        <w:t>resolves</w:t>
      </w:r>
      <w:r w:rsidRPr="0048098B">
        <w:t xml:space="preserve"> 2, subsections </w:t>
      </w:r>
      <w:r w:rsidRPr="0048098B">
        <w:rPr>
          <w:i/>
        </w:rPr>
        <w:t>a)</w:t>
      </w:r>
      <w:r w:rsidRPr="0048098B">
        <w:rPr>
          <w:iCs/>
        </w:rPr>
        <w:t xml:space="preserve">, </w:t>
      </w:r>
      <w:r w:rsidRPr="0048098B">
        <w:rPr>
          <w:i/>
        </w:rPr>
        <w:t>b)</w:t>
      </w:r>
      <w:r w:rsidRPr="0048098B">
        <w:rPr>
          <w:iCs/>
        </w:rPr>
        <w:t xml:space="preserve"> or </w:t>
      </w:r>
      <w:r w:rsidRPr="0048098B">
        <w:rPr>
          <w:i/>
        </w:rPr>
        <w:t xml:space="preserve">c) </w:t>
      </w:r>
      <w:r w:rsidRPr="0048098B">
        <w:t>of</w:t>
      </w:r>
      <w:r w:rsidRPr="0048098B">
        <w:rPr>
          <w:i/>
        </w:rPr>
        <w:t xml:space="preserve"> resolves </w:t>
      </w:r>
      <w:r w:rsidRPr="0048098B">
        <w:t xml:space="preserve">3, or subsections </w:t>
      </w:r>
      <w:r w:rsidRPr="0048098B">
        <w:rPr>
          <w:i/>
        </w:rPr>
        <w:t>a)</w:t>
      </w:r>
      <w:r w:rsidRPr="0048098B">
        <w:rPr>
          <w:iCs/>
        </w:rPr>
        <w:t xml:space="preserve">, </w:t>
      </w:r>
      <w:r w:rsidRPr="0048098B">
        <w:rPr>
          <w:i/>
        </w:rPr>
        <w:t>b)</w:t>
      </w:r>
      <w:r w:rsidRPr="0048098B">
        <w:rPr>
          <w:iCs/>
        </w:rPr>
        <w:t xml:space="preserve">, </w:t>
      </w:r>
      <w:r w:rsidRPr="0048098B">
        <w:rPr>
          <w:i/>
        </w:rPr>
        <w:t>c)</w:t>
      </w:r>
      <w:r w:rsidRPr="0048098B">
        <w:rPr>
          <w:iCs/>
        </w:rPr>
        <w:t xml:space="preserve">, or </w:t>
      </w:r>
      <w:r w:rsidRPr="0048098B">
        <w:rPr>
          <w:i/>
        </w:rPr>
        <w:t>d)</w:t>
      </w:r>
      <w:r w:rsidRPr="0048098B">
        <w:t xml:space="preserve"> of </w:t>
      </w:r>
      <w:r w:rsidRPr="0048098B">
        <w:rPr>
          <w:i/>
        </w:rPr>
        <w:t>resolves</w:t>
      </w:r>
      <w:r w:rsidRPr="0048098B">
        <w:t xml:space="preserve"> 4</w:t>
      </w:r>
      <w:r w:rsidRPr="0048098B">
        <w:rPr>
          <w:lang w:eastAsia="zh-CN"/>
        </w:rPr>
        <w:t xml:space="preserve">, and has not previously communicated to the Bureau that </w:t>
      </w:r>
      <w:r>
        <w:rPr>
          <w:lang w:eastAsia="zh-CN"/>
        </w:rPr>
        <w:t>100%</w:t>
      </w:r>
      <w:r w:rsidRPr="0048098B">
        <w:rPr>
          <w:lang w:eastAsia="zh-CN"/>
        </w:rPr>
        <w:t xml:space="preserve"> of the total number of satellites indicated in the Master Register entry or notification of the non-geostationary satellite system, the Bureau shall promptly send to the notifying administration a reminder asking to the administration to provide the required information within thirty (30) days from the date of reminder from the Bureau; </w:t>
      </w:r>
    </w:p>
    <w:p w:rsidR="005A7FC7" w:rsidRPr="0048098B" w:rsidRDefault="005A7FC7" w:rsidP="005A7FC7">
      <w:pPr>
        <w:rPr>
          <w:lang w:eastAsia="zh-CN"/>
        </w:rPr>
      </w:pPr>
    </w:p>
    <w:p w:rsidR="005A7FC7" w:rsidRDefault="005A7FC7" w:rsidP="005A7FC7">
      <w:pPr>
        <w:rPr>
          <w:lang w:eastAsia="zh-CN"/>
        </w:rPr>
      </w:pPr>
      <w:r w:rsidRPr="0048098B">
        <w:rPr>
          <w:bCs/>
        </w:rPr>
        <w:t>1</w:t>
      </w:r>
      <w:r>
        <w:rPr>
          <w:bCs/>
        </w:rPr>
        <w:t>1</w:t>
      </w:r>
      <w:r w:rsidRPr="0048098B">
        <w:rPr>
          <w:bCs/>
        </w:rPr>
        <w:tab/>
      </w:r>
      <w:r w:rsidRPr="0048098B">
        <w:rPr>
          <w:lang w:eastAsia="zh-CN"/>
        </w:rPr>
        <w:t xml:space="preserve">that, if a notifying administration fails to provide information after the reminder sent under </w:t>
      </w:r>
      <w:r w:rsidRPr="0048098B">
        <w:rPr>
          <w:i/>
          <w:lang w:eastAsia="zh-CN"/>
        </w:rPr>
        <w:t>resolves</w:t>
      </w:r>
      <w:r>
        <w:rPr>
          <w:lang w:eastAsia="zh-CN"/>
        </w:rPr>
        <w:t xml:space="preserve"> 10</w:t>
      </w:r>
      <w:r w:rsidRPr="0048098B">
        <w:rPr>
          <w:lang w:eastAsia="zh-CN"/>
        </w:rPr>
        <w:t>, the Bureau shall send to the notifying administration a second reminder asking to provide the required information within fifteen (15) days from the date of the second reminder;</w:t>
      </w:r>
    </w:p>
    <w:p w:rsidR="005A7FC7" w:rsidRPr="0048098B" w:rsidRDefault="005A7FC7" w:rsidP="005A7FC7">
      <w:pPr>
        <w:rPr>
          <w:lang w:eastAsia="zh-CN"/>
        </w:rPr>
      </w:pPr>
    </w:p>
    <w:p w:rsidR="005A7FC7" w:rsidRPr="00BB7706" w:rsidRDefault="005A7FC7" w:rsidP="005A7FC7">
      <w:r w:rsidRPr="00BB7706">
        <w:rPr>
          <w:lang w:eastAsia="zh-CN"/>
        </w:rPr>
        <w:t>12</w:t>
      </w:r>
      <w:r w:rsidRPr="00BB7706">
        <w:rPr>
          <w:lang w:eastAsia="zh-CN"/>
        </w:rPr>
        <w:tab/>
        <w:t xml:space="preserve">that, if a notifying administration fails to provide the required information under </w:t>
      </w:r>
      <w:r w:rsidRPr="00BB7706">
        <w:rPr>
          <w:i/>
          <w:lang w:eastAsia="zh-CN"/>
        </w:rPr>
        <w:t>resolves </w:t>
      </w:r>
      <w:r w:rsidRPr="00BB7706">
        <w:rPr>
          <w:lang w:eastAsia="zh-CN"/>
        </w:rPr>
        <w:t xml:space="preserve">11, the Bureau shall treat the entry in the Master Register as it would a non-response under No. </w:t>
      </w:r>
      <w:r w:rsidRPr="00BB7706">
        <w:rPr>
          <w:b/>
          <w:lang w:eastAsia="zh-CN"/>
        </w:rPr>
        <w:t>13.6</w:t>
      </w:r>
      <w:r w:rsidRPr="00BB7706">
        <w:rPr>
          <w:lang w:eastAsia="zh-CN"/>
        </w:rPr>
        <w:t xml:space="preserve">, and continue to take the entry into account when conducting its examinations until the decision is made by the Board to cancel the entry or modify the entry </w:t>
      </w:r>
      <w:r w:rsidRPr="00BB7706">
        <w:t xml:space="preserve">by suppressing the notified orbital parameters of all satellites not listed in the last complete deployment information submitted under </w:t>
      </w:r>
      <w:r w:rsidRPr="00BB7706">
        <w:rPr>
          <w:i/>
        </w:rPr>
        <w:t>resolves</w:t>
      </w:r>
      <w:r w:rsidRPr="00BB7706">
        <w:t xml:space="preserve"> 3 or 4, as appropriate, </w:t>
      </w:r>
    </w:p>
    <w:p w:rsidR="005A7FC7" w:rsidRPr="00BB7706" w:rsidRDefault="005A7FC7" w:rsidP="005A7FC7">
      <w:pPr>
        <w:rPr>
          <w:lang w:eastAsia="zh-CN"/>
        </w:rPr>
      </w:pPr>
    </w:p>
    <w:p w:rsidR="005A7FC7" w:rsidRPr="00BB7706" w:rsidRDefault="005A7FC7" w:rsidP="005A7FC7">
      <w:r w:rsidRPr="00BB7706">
        <w:t>13</w:t>
      </w:r>
      <w:r w:rsidRPr="00BB7706">
        <w:tab/>
        <w:t xml:space="preserve">that the suspension of the use of frequency assignments under No. </w:t>
      </w:r>
      <w:r w:rsidRPr="00BB7706">
        <w:rPr>
          <w:b/>
        </w:rPr>
        <w:t>11.49</w:t>
      </w:r>
      <w:r w:rsidRPr="00BB7706">
        <w:t xml:space="preserve"> at any point prior to the end of the applicable milestone periods specified in </w:t>
      </w:r>
      <w:r w:rsidRPr="00BB7706">
        <w:rPr>
          <w:i/>
        </w:rPr>
        <w:t xml:space="preserve">resolves </w:t>
      </w:r>
      <w:r w:rsidRPr="00BB7706">
        <w:t xml:space="preserve">3 or 4 of this Resolution shall not alter or reduce the requirements associated with any of the remaining milestones as derived from </w:t>
      </w:r>
      <w:r w:rsidRPr="00BB7706">
        <w:rPr>
          <w:i/>
        </w:rPr>
        <w:t>resolves</w:t>
      </w:r>
      <w:r w:rsidRPr="00BB7706">
        <w:t xml:space="preserve"> 3 or 4 of this Resolution, as applicable. </w:t>
      </w:r>
    </w:p>
    <w:p w:rsidR="005A7FC7" w:rsidRPr="00BB7706" w:rsidRDefault="005A7FC7" w:rsidP="005A7FC7">
      <w:pPr>
        <w:pStyle w:val="Headingb0"/>
        <w:rPr>
          <w:szCs w:val="24"/>
          <w:lang w:eastAsia="zh-CN"/>
        </w:rPr>
      </w:pPr>
    </w:p>
    <w:p w:rsidR="005A7FC7" w:rsidRPr="00BB7706" w:rsidRDefault="005A7FC7" w:rsidP="005A7FC7">
      <w:pPr>
        <w:pStyle w:val="Call"/>
        <w:rPr>
          <w:szCs w:val="24"/>
        </w:rPr>
      </w:pPr>
      <w:r w:rsidRPr="00BB7706">
        <w:rPr>
          <w:szCs w:val="24"/>
        </w:rPr>
        <w:t>instructs the Radiocommunication Bureau</w:t>
      </w:r>
    </w:p>
    <w:p w:rsidR="005A7FC7" w:rsidRPr="00BB7706" w:rsidRDefault="005A7FC7" w:rsidP="005A7FC7"/>
    <w:p w:rsidR="005A7FC7" w:rsidRPr="00BB7706" w:rsidRDefault="005A7FC7" w:rsidP="005A7FC7">
      <w:r w:rsidRPr="00BB7706">
        <w:t>1</w:t>
      </w:r>
      <w:r w:rsidRPr="00BB7706">
        <w:tab/>
        <w:t>to take necessary actions to implement this Resolution;</w:t>
      </w:r>
    </w:p>
    <w:p w:rsidR="005A7FC7" w:rsidRPr="008C5212" w:rsidRDefault="005A7FC7" w:rsidP="005A7FC7">
      <w:pPr>
        <w:rPr>
          <w:highlight w:val="yellow"/>
        </w:rPr>
      </w:pPr>
    </w:p>
    <w:p w:rsidR="005A7FC7" w:rsidRPr="0048098B" w:rsidRDefault="005A7FC7" w:rsidP="005A7FC7">
      <w:r w:rsidRPr="00BB7706">
        <w:t>2</w:t>
      </w:r>
      <w:r w:rsidRPr="00BB7706">
        <w:tab/>
        <w:t>to report to subsequent WRCs on the result of implementation of this Resolution, as appropriate.</w:t>
      </w:r>
    </w:p>
    <w:p w:rsidR="005A7FC7" w:rsidRPr="007B597F" w:rsidRDefault="005A7FC7" w:rsidP="005A7FC7">
      <w:pPr>
        <w:pStyle w:val="AnnexNo"/>
      </w:pPr>
      <w:r w:rsidRPr="007B597F">
        <w:t>Annex 1 to Resolution [NGSO-MILESTONES] (WRC-19)</w:t>
      </w:r>
    </w:p>
    <w:p w:rsidR="005A7FC7" w:rsidRPr="007B597F" w:rsidRDefault="005A7FC7" w:rsidP="005A7FC7">
      <w:pPr>
        <w:pStyle w:val="Annextitle0"/>
      </w:pPr>
      <w:r w:rsidRPr="007B597F">
        <w:t>Information to be submitted about the deployed space stations</w:t>
      </w:r>
    </w:p>
    <w:p w:rsidR="005A7FC7" w:rsidRPr="007B597F" w:rsidRDefault="005A7FC7" w:rsidP="005A7FC7">
      <w:pPr>
        <w:pStyle w:val="Headingb0"/>
      </w:pPr>
      <w:r w:rsidRPr="007B597F">
        <w:t>A</w:t>
      </w:r>
      <w:r w:rsidRPr="007B597F">
        <w:tab/>
        <w:t>Satellite system information</w:t>
      </w:r>
    </w:p>
    <w:p w:rsidR="005A7FC7" w:rsidRPr="007B597F" w:rsidRDefault="005A7FC7" w:rsidP="005A7FC7">
      <w:pPr>
        <w:pStyle w:val="enumlev1"/>
      </w:pPr>
      <w:r w:rsidRPr="007B597F">
        <w:t>1.</w:t>
      </w:r>
      <w:r w:rsidRPr="007B597F">
        <w:tab/>
        <w:t>Name of the satellite system</w:t>
      </w:r>
    </w:p>
    <w:p w:rsidR="005A7FC7" w:rsidRPr="007B597F" w:rsidRDefault="005A7FC7" w:rsidP="005A7FC7">
      <w:pPr>
        <w:pStyle w:val="enumlev1"/>
      </w:pPr>
      <w:r w:rsidRPr="007B597F">
        <w:t>2.</w:t>
      </w:r>
      <w:r w:rsidRPr="007B597F">
        <w:tab/>
        <w:t>Name of the notifying administration</w:t>
      </w:r>
    </w:p>
    <w:p w:rsidR="005A7FC7" w:rsidRPr="007B597F" w:rsidRDefault="005A7FC7" w:rsidP="005A7FC7">
      <w:pPr>
        <w:pStyle w:val="enumlev1"/>
      </w:pPr>
      <w:r w:rsidRPr="007B597F">
        <w:t>3.</w:t>
      </w:r>
      <w:r w:rsidRPr="007B597F">
        <w:tab/>
        <w:t>Country symbol</w:t>
      </w:r>
    </w:p>
    <w:p w:rsidR="005A7FC7" w:rsidRPr="007B597F" w:rsidRDefault="005A7FC7" w:rsidP="005A7FC7">
      <w:pPr>
        <w:pStyle w:val="enumlev1"/>
      </w:pPr>
      <w:r w:rsidRPr="007B597F">
        <w:t>4.</w:t>
      </w:r>
      <w:r w:rsidRPr="007B597F">
        <w:tab/>
        <w:t>Number of space stations deployed in each notified orbital plane of the system with the capability of transmitting or receiving the frequency assignments</w:t>
      </w:r>
      <w:r>
        <w:t>.</w:t>
      </w:r>
    </w:p>
    <w:p w:rsidR="005A7FC7" w:rsidRPr="007B597F" w:rsidRDefault="005A7FC7" w:rsidP="005A7FC7">
      <w:pPr>
        <w:pStyle w:val="Headingb0"/>
      </w:pPr>
      <w:r w:rsidRPr="007B597F">
        <w:t>B</w:t>
      </w:r>
      <w:r w:rsidRPr="007B597F">
        <w:tab/>
        <w:t>Space station information to be provided for each deployed space station</w:t>
      </w:r>
    </w:p>
    <w:p w:rsidR="005A7FC7" w:rsidRPr="007B597F" w:rsidRDefault="005A7FC7" w:rsidP="005A7FC7">
      <w:pPr>
        <w:pStyle w:val="enumlev1"/>
      </w:pPr>
      <w:r>
        <w:t>1</w:t>
      </w:r>
      <w:r w:rsidRPr="007B597F">
        <w:t>.</w:t>
      </w:r>
      <w:r w:rsidRPr="007B597F">
        <w:tab/>
        <w:t>Name of the launch vehicle provider</w:t>
      </w:r>
    </w:p>
    <w:p w:rsidR="005A7FC7" w:rsidRPr="007B597F" w:rsidRDefault="005A7FC7" w:rsidP="005A7FC7">
      <w:pPr>
        <w:pStyle w:val="enumlev1"/>
      </w:pPr>
      <w:r>
        <w:t>2</w:t>
      </w:r>
      <w:r w:rsidRPr="007B597F">
        <w:t>.</w:t>
      </w:r>
      <w:r w:rsidRPr="007B597F">
        <w:tab/>
        <w:t>Name and location of the launch facility</w:t>
      </w:r>
    </w:p>
    <w:p w:rsidR="005A7FC7" w:rsidRPr="007B597F" w:rsidRDefault="005A7FC7" w:rsidP="005A7FC7">
      <w:pPr>
        <w:pStyle w:val="enumlev1"/>
      </w:pPr>
      <w:r>
        <w:t>3</w:t>
      </w:r>
      <w:r w:rsidRPr="007B597F">
        <w:t>.</w:t>
      </w:r>
      <w:r w:rsidRPr="007B597F">
        <w:tab/>
        <w:t>Launch date</w:t>
      </w:r>
      <w:r>
        <w:t>.</w:t>
      </w:r>
    </w:p>
    <w:p w:rsidR="005A7FC7" w:rsidRDefault="005A7FC7" w:rsidP="005A7FC7">
      <w:pPr>
        <w:pStyle w:val="Reasons"/>
      </w:pPr>
    </w:p>
    <w:p w:rsidR="005A7FC7" w:rsidRDefault="005A7FC7" w:rsidP="005A7FC7">
      <w:pPr>
        <w:pStyle w:val="Reasons"/>
      </w:pPr>
      <w:r w:rsidRPr="006F1BA3">
        <w:rPr>
          <w:b/>
        </w:rPr>
        <w:t>Reasons:</w:t>
      </w:r>
      <w:r>
        <w:t xml:space="preserve">  This Resolution contains and implements the milestone-based deployment approach for frequency assignments to certain FSS and MSS non-GSO systems in specific frequency bands.  It specifies that for all subject non-GSO systems with frequency assignments for which the seven-year regulatory period of No. </w:t>
      </w:r>
      <w:r w:rsidRPr="003070DD">
        <w:rPr>
          <w:b/>
        </w:rPr>
        <w:t>11.44</w:t>
      </w:r>
      <w:r>
        <w:t xml:space="preserve"> ends on or after 1 January 2021, the milestones will be 10% at Year 9 (2 years after the end of the regulatory period) with a deployment factor of 10; 50% at Year 12 (5 years after the end of the regulatory period) with a deployment factor of 2; and 100% at Year 14 (7 years after the end of the regulatory period) with a deployment factor of 1.  For all subject non-GSO systems with frequency assignments for which the seven-year regulatory period of No. </w:t>
      </w:r>
      <w:r w:rsidRPr="003070DD">
        <w:rPr>
          <w:b/>
        </w:rPr>
        <w:t>11.44</w:t>
      </w:r>
      <w:r>
        <w:t xml:space="preserve"> ends before 1 January 2021, the same milestones will be applied at fixed periods from 1 January 2021 for those systems that do not report 100% deployment on or before 1 July 2021.  This is a limited application (to address the specific concerns noted by the Bureau in its report to WRC-15), that imposes a milestone schedule that is geared to large-system deployment realities, and provides equitable treatment for existing, pending, and future systems.  </w:t>
      </w:r>
    </w:p>
    <w:bookmarkEnd w:id="380"/>
    <w:bookmarkEnd w:id="381"/>
    <w:p w:rsidR="005A7FC7" w:rsidRDefault="005A7FC7" w:rsidP="005A7FC7">
      <w:pPr>
        <w:rPr>
          <w:lang w:val="fr-CH"/>
        </w:rPr>
      </w:pPr>
    </w:p>
    <w:p w:rsidR="005A7FC7" w:rsidRDefault="005A7FC7" w:rsidP="005A7FC7">
      <w:pPr>
        <w:pStyle w:val="Proposal"/>
      </w:pPr>
      <w:r>
        <w:t>MOD</w:t>
      </w:r>
      <w:r>
        <w:tab/>
        <w:t>USA/7A/17</w:t>
      </w:r>
      <w:r>
        <w:tab/>
      </w:r>
    </w:p>
    <w:p w:rsidR="005A7FC7" w:rsidRPr="00107360" w:rsidRDefault="005A7FC7" w:rsidP="005A7FC7">
      <w:pPr>
        <w:pStyle w:val="AppendixNo"/>
      </w:pPr>
      <w:bookmarkStart w:id="448" w:name="_Toc454787403"/>
      <w:r w:rsidRPr="00107360">
        <w:t xml:space="preserve">APPENDIX </w:t>
      </w:r>
      <w:r w:rsidRPr="00494285">
        <w:rPr>
          <w:rStyle w:val="href"/>
        </w:rPr>
        <w:t>4</w:t>
      </w:r>
      <w:r w:rsidRPr="00107360">
        <w:t xml:space="preserve"> (</w:t>
      </w:r>
      <w:r w:rsidRPr="00AA3CCC">
        <w:t>REV</w:t>
      </w:r>
      <w:r>
        <w:t>.WRC</w:t>
      </w:r>
      <w:r>
        <w:noBreakHyphen/>
      </w:r>
      <w:r w:rsidRPr="00107360">
        <w:t>1</w:t>
      </w:r>
      <w:r>
        <w:t>5</w:t>
      </w:r>
      <w:r w:rsidRPr="00107360">
        <w:t>)</w:t>
      </w:r>
      <w:bookmarkEnd w:id="448"/>
    </w:p>
    <w:p w:rsidR="005A7FC7" w:rsidRPr="00821BE4" w:rsidRDefault="005A7FC7" w:rsidP="005A7FC7">
      <w:pPr>
        <w:pStyle w:val="Appendixtitle"/>
        <w:keepNext w:val="0"/>
        <w:keepLines w:val="0"/>
      </w:pPr>
      <w:bookmarkStart w:id="449" w:name="_Toc328648889"/>
      <w:bookmarkStart w:id="450" w:name="_Toc454787404"/>
      <w:r w:rsidRPr="00821BE4">
        <w:t>Consolidated list and tables of characteristics for use in the</w:t>
      </w:r>
      <w:r w:rsidRPr="00821BE4">
        <w:br/>
        <w:t>application of the procedures of Chapter III</w:t>
      </w:r>
      <w:bookmarkEnd w:id="449"/>
      <w:bookmarkEnd w:id="450"/>
    </w:p>
    <w:p w:rsidR="005A7FC7" w:rsidRPr="00F5119C" w:rsidRDefault="005A7FC7" w:rsidP="005A7FC7">
      <w:pPr>
        <w:pStyle w:val="AnnexNo"/>
      </w:pPr>
      <w:bookmarkStart w:id="451" w:name="_Toc328648892"/>
      <w:bookmarkStart w:id="452" w:name="_Toc454787407"/>
      <w:r w:rsidRPr="00F5119C">
        <w:t>ANNEX 2</w:t>
      </w:r>
      <w:bookmarkEnd w:id="451"/>
      <w:bookmarkEnd w:id="452"/>
    </w:p>
    <w:p w:rsidR="005A7FC7" w:rsidRPr="001B7EA4" w:rsidRDefault="005A7FC7" w:rsidP="005A7FC7">
      <w:pPr>
        <w:pStyle w:val="Annextitle0"/>
      </w:pPr>
      <w:bookmarkStart w:id="453" w:name="_Toc328648893"/>
      <w:bookmarkStart w:id="454" w:name="_Toc454787408"/>
      <w:r w:rsidRPr="001B7EA4">
        <w:t>Characteristics of satellite networks, earth stations</w:t>
      </w:r>
      <w:r w:rsidRPr="001B7EA4">
        <w:br/>
        <w:t>or radio astronomy stations</w:t>
      </w:r>
      <w:r w:rsidRPr="00AA3CCC">
        <w:rPr>
          <w:rStyle w:val="FootnoteReference"/>
        </w:rPr>
        <w:t>2</w:t>
      </w:r>
      <w:r w:rsidRPr="005A7FC7">
        <w:rPr>
          <w:rFonts w:ascii="Times New Roman" w:hAnsi="Times New Roman"/>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453"/>
      <w:bookmarkEnd w:id="454"/>
    </w:p>
    <w:p w:rsidR="005A7FC7" w:rsidRDefault="005A7FC7" w:rsidP="005A7FC7">
      <w:pPr>
        <w:pStyle w:val="Headingb0"/>
      </w:pPr>
      <w:r w:rsidRPr="004046E7">
        <w:t>Footnotes to Tables A, B, C and D</w:t>
      </w:r>
    </w:p>
    <w:p w:rsidR="005A7FC7" w:rsidRPr="00F1794C" w:rsidRDefault="005A7FC7" w:rsidP="005A7FC7"/>
    <w:p w:rsidR="005A7FC7" w:rsidRPr="00063F52" w:rsidRDefault="005A7FC7" w:rsidP="005A7FC7">
      <w:pPr>
        <w:pStyle w:val="Proposal"/>
        <w:spacing w:before="120"/>
      </w:pPr>
      <w:r>
        <w:t>MOD</w:t>
      </w:r>
    </w:p>
    <w:p w:rsidR="005A7FC7" w:rsidRDefault="005A7FC7" w:rsidP="005A7FC7">
      <w:pPr>
        <w:pStyle w:val="TableNo"/>
        <w:spacing w:before="240"/>
      </w:pPr>
      <w:r w:rsidRPr="00301CBE">
        <w:t>TABLE A</w:t>
      </w:r>
    </w:p>
    <w:p w:rsidR="005A7FC7" w:rsidRPr="00F1794C" w:rsidRDefault="005A7FC7" w:rsidP="005A7FC7">
      <w:pPr>
        <w:pStyle w:val="Tabletitle"/>
        <w:spacing w:after="0"/>
      </w:pPr>
      <w:r w:rsidRPr="00D41CE2">
        <w:t>Table of characteristics to be submitted for spac</w:t>
      </w:r>
      <w:r>
        <w:t xml:space="preserve">e andradio astronomy services </w:t>
      </w:r>
      <w:r>
        <w:br/>
      </w:r>
      <w:r w:rsidRPr="00577A24">
        <w:rPr>
          <w:b w:val="0"/>
          <w:sz w:val="16"/>
          <w:szCs w:val="16"/>
        </w:rPr>
        <w:t>(</w:t>
      </w:r>
      <w:r>
        <w:rPr>
          <w:b w:val="0"/>
          <w:color w:val="000000"/>
          <w:sz w:val="16"/>
        </w:rPr>
        <w:t>Rev.</w:t>
      </w:r>
      <w:r w:rsidRPr="00577A24">
        <w:rPr>
          <w:b w:val="0"/>
          <w:color w:val="000000"/>
          <w:sz w:val="16"/>
        </w:rPr>
        <w:t>WRC</w:t>
      </w:r>
      <w:r w:rsidRPr="00577A24">
        <w:rPr>
          <w:b w:val="0"/>
          <w:sz w:val="16"/>
          <w:szCs w:val="16"/>
        </w:rPr>
        <w:t xml:space="preserve"> </w:t>
      </w:r>
      <w:r w:rsidRPr="00577A24">
        <w:rPr>
          <w:b w:val="0"/>
          <w:sz w:val="16"/>
          <w:szCs w:val="16"/>
        </w:rPr>
        <w:noBreakHyphen/>
        <w:t>12)</w:t>
      </w:r>
    </w:p>
    <w:tbl>
      <w:tblPr>
        <w:tblpPr w:leftFromText="180" w:rightFromText="180" w:vertAnchor="page" w:horzAnchor="margin" w:tblpY="2923"/>
        <w:tblW w:w="5162" w:type="pct"/>
        <w:tblLook w:val="04A0" w:firstRow="1" w:lastRow="0" w:firstColumn="1" w:lastColumn="0" w:noHBand="0" w:noVBand="1"/>
      </w:tblPr>
      <w:tblGrid>
        <w:gridCol w:w="951"/>
        <w:gridCol w:w="2118"/>
        <w:gridCol w:w="605"/>
        <w:gridCol w:w="605"/>
        <w:gridCol w:w="605"/>
        <w:gridCol w:w="417"/>
        <w:gridCol w:w="417"/>
        <w:gridCol w:w="605"/>
        <w:gridCol w:w="605"/>
        <w:gridCol w:w="795"/>
        <w:gridCol w:w="795"/>
        <w:gridCol w:w="951"/>
        <w:gridCol w:w="417"/>
      </w:tblGrid>
      <w:tr w:rsidR="005A7FC7" w:rsidRPr="00513363" w:rsidTr="006C7CB2">
        <w:trPr>
          <w:trHeight w:val="3000"/>
          <w:tblHeader/>
        </w:trPr>
        <w:tc>
          <w:tcPr>
            <w:tcW w:w="481" w:type="pct"/>
            <w:tcBorders>
              <w:top w:val="single" w:sz="12" w:space="0" w:color="auto"/>
              <w:left w:val="single" w:sz="12" w:space="0" w:color="auto"/>
              <w:bottom w:val="single" w:sz="12" w:space="0" w:color="auto"/>
              <w:right w:val="nil"/>
            </w:tcBorders>
            <w:shd w:val="clear" w:color="000000" w:fill="auto"/>
            <w:textDirection w:val="btLr"/>
            <w:vAlign w:val="center"/>
            <w:hideMark/>
          </w:tcPr>
          <w:p w:rsidR="005A7FC7" w:rsidRPr="00AA2322" w:rsidRDefault="005A7FC7" w:rsidP="006C7CB2">
            <w:pPr>
              <w:pStyle w:val="Tablehead"/>
              <w:rPr>
                <w:sz w:val="16"/>
                <w:szCs w:val="16"/>
              </w:rPr>
            </w:pPr>
            <w:r w:rsidRPr="00AA2322">
              <w:rPr>
                <w:sz w:val="16"/>
                <w:szCs w:val="16"/>
              </w:rPr>
              <w:t>Items in Appendix</w:t>
            </w:r>
          </w:p>
        </w:tc>
        <w:tc>
          <w:tcPr>
            <w:tcW w:w="1071" w:type="pct"/>
            <w:tcBorders>
              <w:top w:val="single" w:sz="12" w:space="0" w:color="auto"/>
              <w:left w:val="double" w:sz="6" w:space="0" w:color="auto"/>
              <w:bottom w:val="single" w:sz="12" w:space="0" w:color="auto"/>
              <w:right w:val="double" w:sz="4" w:space="0" w:color="auto"/>
            </w:tcBorders>
            <w:shd w:val="clear" w:color="auto" w:fill="auto"/>
            <w:vAlign w:val="center"/>
            <w:hideMark/>
          </w:tcPr>
          <w:p w:rsidR="005A7FC7" w:rsidRPr="00AA2322" w:rsidRDefault="005A7FC7" w:rsidP="006C7CB2">
            <w:pPr>
              <w:pStyle w:val="Tablehead"/>
              <w:rPr>
                <w:i/>
                <w:iCs/>
                <w:sz w:val="16"/>
                <w:szCs w:val="16"/>
              </w:rPr>
            </w:pPr>
            <w:r w:rsidRPr="00AA2322">
              <w:rPr>
                <w:i/>
                <w:iCs/>
                <w:sz w:val="16"/>
                <w:szCs w:val="16"/>
              </w:rPr>
              <w:t xml:space="preserve">A </w:t>
            </w:r>
            <w:r w:rsidRPr="00AA2322">
              <w:rPr>
                <w:i/>
                <w:iCs/>
                <w:sz w:val="16"/>
                <w:szCs w:val="16"/>
                <w:vertAlign w:val="superscript"/>
              </w:rPr>
              <w:t>_</w:t>
            </w:r>
            <w:r w:rsidRPr="00AA2322">
              <w:rPr>
                <w:i/>
                <w:iCs/>
                <w:sz w:val="16"/>
                <w:szCs w:val="16"/>
              </w:rPr>
              <w:t xml:space="preserve"> GENERAL CHARACTERISTICS OF THE SATELLITE NETWORK, </w:t>
            </w:r>
            <w:r w:rsidRPr="00AA2322">
              <w:rPr>
                <w:i/>
                <w:iCs/>
                <w:sz w:val="16"/>
                <w:szCs w:val="16"/>
              </w:rPr>
              <w:br/>
              <w:t xml:space="preserve">EARTH STATION OR RADIO ASTRONOMY STATION </w:t>
            </w:r>
          </w:p>
        </w:tc>
        <w:tc>
          <w:tcPr>
            <w:tcW w:w="306"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Advance publication of a geostationary-</w:t>
            </w:r>
            <w:r w:rsidRPr="00513363">
              <w:rPr>
                <w:i/>
                <w:iCs/>
                <w:sz w:val="16"/>
                <w:szCs w:val="16"/>
              </w:rPr>
              <w:br/>
              <w:t>satellite network</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Advance publication of a non-geostationary-satellite network subject to coordination under Section II </w:t>
            </w:r>
            <w:r w:rsidRPr="00513363">
              <w:rPr>
                <w:i/>
                <w:iCs/>
                <w:sz w:val="16"/>
                <w:szCs w:val="16"/>
              </w:rPr>
              <w:br/>
              <w:t>of Article 9</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Advance publication of a non-geostationary-satellite network not subject to coordination under Section II </w:t>
            </w:r>
            <w:r w:rsidRPr="00513363">
              <w:rPr>
                <w:i/>
                <w:iCs/>
                <w:sz w:val="16"/>
                <w:szCs w:val="16"/>
              </w:rPr>
              <w:br/>
              <w:t>of Article 9</w:t>
            </w:r>
          </w:p>
        </w:tc>
        <w:tc>
          <w:tcPr>
            <w:tcW w:w="211"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Notification or coordination of a geostationary-satellite network (including space operation functions under Article 2A of Appendices 30 or 30A) </w:t>
            </w:r>
          </w:p>
        </w:tc>
        <w:tc>
          <w:tcPr>
            <w:tcW w:w="211"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Notification or coordination of a non-geostationary-satellite network</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Notification or coordination of an earth station (including notification under </w:t>
            </w:r>
            <w:r w:rsidRPr="00513363">
              <w:rPr>
                <w:i/>
                <w:iCs/>
                <w:sz w:val="16"/>
                <w:szCs w:val="16"/>
              </w:rPr>
              <w:br/>
              <w:t xml:space="preserve">Appendices 30A or 30B) </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Notice for a satellite network in the broadcasting-satellite service under </w:t>
            </w:r>
            <w:r w:rsidRPr="00513363">
              <w:rPr>
                <w:i/>
                <w:iCs/>
                <w:sz w:val="16"/>
                <w:szCs w:val="16"/>
              </w:rPr>
              <w:br/>
              <w:t>Appendix 30 (Articles 4 and 5)</w:t>
            </w:r>
          </w:p>
        </w:tc>
        <w:tc>
          <w:tcPr>
            <w:tcW w:w="402"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Notice for a satellite network </w:t>
            </w:r>
            <w:r w:rsidRPr="00513363">
              <w:rPr>
                <w:i/>
                <w:iCs/>
                <w:sz w:val="16"/>
                <w:szCs w:val="16"/>
              </w:rPr>
              <w:br/>
              <w:t xml:space="preserve">(feeder-link) under Appendix 30A </w:t>
            </w:r>
            <w:r w:rsidRPr="00513363">
              <w:rPr>
                <w:i/>
                <w:iCs/>
                <w:sz w:val="16"/>
                <w:szCs w:val="16"/>
              </w:rPr>
              <w:br/>
              <w:t>(Articles 4 and 5)</w:t>
            </w:r>
          </w:p>
        </w:tc>
        <w:tc>
          <w:tcPr>
            <w:tcW w:w="402" w:type="pct"/>
            <w:tcBorders>
              <w:top w:val="single" w:sz="12" w:space="0" w:color="auto"/>
              <w:left w:val="nil"/>
              <w:bottom w:val="single" w:sz="12" w:space="0" w:color="auto"/>
              <w:right w:val="double" w:sz="6"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Notice for a satellite network in the fixed-</w:t>
            </w:r>
            <w:r w:rsidRPr="00513363">
              <w:rPr>
                <w:i/>
                <w:iCs/>
                <w:sz w:val="16"/>
                <w:szCs w:val="16"/>
              </w:rPr>
              <w:br/>
              <w:t xml:space="preserve">satellite service under Appendix 30B </w:t>
            </w:r>
            <w:r w:rsidRPr="00513363">
              <w:rPr>
                <w:i/>
                <w:iCs/>
                <w:sz w:val="16"/>
                <w:szCs w:val="16"/>
              </w:rPr>
              <w:br/>
              <w:t>(Articles 6 and 8)</w:t>
            </w:r>
          </w:p>
        </w:tc>
        <w:tc>
          <w:tcPr>
            <w:tcW w:w="481" w:type="pct"/>
            <w:tcBorders>
              <w:top w:val="single" w:sz="12" w:space="0" w:color="auto"/>
              <w:left w:val="nil"/>
              <w:bottom w:val="single" w:sz="12" w:space="0" w:color="auto"/>
              <w:right w:val="nil"/>
            </w:tcBorders>
            <w:shd w:val="clear" w:color="000000"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Items in Appendix</w:t>
            </w:r>
          </w:p>
        </w:tc>
        <w:tc>
          <w:tcPr>
            <w:tcW w:w="211" w:type="pct"/>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Radio astronomy</w:t>
            </w:r>
          </w:p>
        </w:tc>
      </w:tr>
      <w:tr w:rsidR="005A7FC7" w:rsidRPr="00C94A22" w:rsidTr="006C7CB2">
        <w:trPr>
          <w:cantSplit/>
        </w:trPr>
        <w:tc>
          <w:tcPr>
            <w:tcW w:w="481" w:type="pct"/>
            <w:tcBorders>
              <w:top w:val="single" w:sz="4" w:space="0" w:color="auto"/>
              <w:left w:val="single" w:sz="12" w:space="0" w:color="auto"/>
              <w:bottom w:val="single" w:sz="4" w:space="0" w:color="auto"/>
              <w:right w:val="double" w:sz="6" w:space="0" w:color="auto"/>
            </w:tcBorders>
            <w:shd w:val="clear" w:color="000000" w:fill="auto"/>
            <w:hideMark/>
          </w:tcPr>
          <w:p w:rsidR="005A7FC7" w:rsidRPr="005A7FC7" w:rsidRDefault="005A7FC7" w:rsidP="006C7CB2">
            <w:pPr>
              <w:keepNext/>
              <w:spacing w:before="40" w:after="40"/>
              <w:rPr>
                <w:sz w:val="16"/>
                <w:szCs w:val="16"/>
                <w:lang w:eastAsia="zh-CN"/>
              </w:rPr>
            </w:pPr>
            <w:r w:rsidRPr="005A7FC7">
              <w:rPr>
                <w:sz w:val="16"/>
                <w:szCs w:val="16"/>
                <w:lang w:eastAsia="zh-CN"/>
              </w:rPr>
              <w:t>* * *</w:t>
            </w:r>
          </w:p>
        </w:tc>
        <w:tc>
          <w:tcPr>
            <w:tcW w:w="1071" w:type="pct"/>
            <w:tcBorders>
              <w:top w:val="single" w:sz="4" w:space="0" w:color="auto"/>
              <w:left w:val="nil"/>
              <w:bottom w:val="single" w:sz="4" w:space="0" w:color="auto"/>
              <w:right w:val="double" w:sz="4" w:space="0" w:color="auto"/>
            </w:tcBorders>
            <w:shd w:val="clear" w:color="auto" w:fill="auto"/>
            <w:hideMark/>
          </w:tcPr>
          <w:p w:rsidR="005A7FC7" w:rsidRPr="005A7FC7" w:rsidRDefault="005A7FC7" w:rsidP="006C7CB2">
            <w:pPr>
              <w:keepNext/>
              <w:spacing w:before="40" w:after="40"/>
              <w:rPr>
                <w:sz w:val="16"/>
                <w:szCs w:val="16"/>
              </w:rPr>
            </w:pPr>
            <w:r w:rsidRPr="005A7FC7">
              <w:rPr>
                <w:b/>
                <w:bCs/>
                <w:sz w:val="16"/>
                <w:szCs w:val="16"/>
                <w:lang w:eastAsia="zh-CN"/>
              </w:rPr>
              <w:t>* * *</w:t>
            </w:r>
          </w:p>
        </w:tc>
        <w:tc>
          <w:tcPr>
            <w:tcW w:w="306" w:type="pct"/>
            <w:tcBorders>
              <w:top w:val="single" w:sz="4" w:space="0" w:color="auto"/>
              <w:left w:val="double" w:sz="4" w:space="0" w:color="auto"/>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211"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211"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402"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402" w:type="pct"/>
            <w:tcBorders>
              <w:top w:val="single" w:sz="4" w:space="0" w:color="auto"/>
              <w:left w:val="nil"/>
              <w:bottom w:val="single" w:sz="4" w:space="0" w:color="auto"/>
              <w:right w:val="double" w:sz="6"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481" w:type="pct"/>
            <w:tcBorders>
              <w:top w:val="single" w:sz="4" w:space="0" w:color="auto"/>
              <w:left w:val="nil"/>
              <w:bottom w:val="single" w:sz="4" w:space="0" w:color="auto"/>
              <w:right w:val="double" w:sz="6" w:space="0" w:color="auto"/>
            </w:tcBorders>
            <w:shd w:val="clear" w:color="000000" w:fill="auto"/>
            <w:hideMark/>
          </w:tcPr>
          <w:p w:rsidR="005A7FC7" w:rsidRPr="005A7FC7" w:rsidRDefault="005A7FC7" w:rsidP="006C7CB2">
            <w:pPr>
              <w:keepNext/>
              <w:spacing w:before="40" w:after="40"/>
              <w:rPr>
                <w:sz w:val="16"/>
                <w:szCs w:val="16"/>
                <w:lang w:eastAsia="zh-CN"/>
              </w:rPr>
            </w:pPr>
            <w:r w:rsidRPr="005A7FC7">
              <w:rPr>
                <w:sz w:val="16"/>
                <w:szCs w:val="16"/>
                <w:lang w:eastAsia="zh-CN"/>
              </w:rPr>
              <w:t>* * *</w:t>
            </w:r>
          </w:p>
        </w:tc>
        <w:tc>
          <w:tcPr>
            <w:tcW w:w="211" w:type="pct"/>
            <w:tcBorders>
              <w:top w:val="single" w:sz="4" w:space="0" w:color="auto"/>
              <w:left w:val="nil"/>
              <w:bottom w:val="single" w:sz="4" w:space="0" w:color="auto"/>
              <w:right w:val="single" w:sz="12" w:space="0" w:color="auto"/>
            </w:tcBorders>
            <w:shd w:val="clear" w:color="auto" w:fill="auto"/>
            <w:vAlign w:val="center"/>
            <w:hideMark/>
          </w:tcPr>
          <w:p w:rsidR="005A7FC7" w:rsidRPr="005A7FC7" w:rsidRDefault="005A7FC7" w:rsidP="006C7CB2">
            <w:pPr>
              <w:keepNext/>
              <w:spacing w:before="40" w:after="40"/>
              <w:jc w:val="center"/>
              <w:rPr>
                <w:b/>
                <w:bCs/>
                <w:sz w:val="18"/>
                <w:szCs w:val="18"/>
              </w:rPr>
            </w:pPr>
            <w:r w:rsidRPr="005A7FC7">
              <w:rPr>
                <w:b/>
                <w:bCs/>
                <w:sz w:val="18"/>
                <w:szCs w:val="18"/>
              </w:rPr>
              <w:t> </w:t>
            </w:r>
          </w:p>
        </w:tc>
      </w:tr>
      <w:tr w:rsidR="005A7FC7" w:rsidRPr="00C94A22" w:rsidTr="005A7FC7">
        <w:trPr>
          <w:cantSplit/>
        </w:trPr>
        <w:tc>
          <w:tcPr>
            <w:tcW w:w="481" w:type="pct"/>
            <w:tcBorders>
              <w:top w:val="nil"/>
              <w:left w:val="single" w:sz="12" w:space="0" w:color="auto"/>
              <w:bottom w:val="single" w:sz="4" w:space="0" w:color="auto"/>
              <w:right w:val="double" w:sz="6" w:space="0" w:color="auto"/>
            </w:tcBorders>
            <w:shd w:val="clear" w:color="000000" w:fill="auto"/>
            <w:hideMark/>
          </w:tcPr>
          <w:p w:rsidR="005A7FC7" w:rsidRPr="005A7FC7" w:rsidRDefault="005A7FC7" w:rsidP="006C7CB2">
            <w:pPr>
              <w:keepNext/>
              <w:spacing w:before="40" w:after="40"/>
              <w:rPr>
                <w:b/>
                <w:bCs/>
                <w:sz w:val="16"/>
                <w:szCs w:val="16"/>
                <w:lang w:eastAsia="zh-CN"/>
              </w:rPr>
            </w:pPr>
            <w:r w:rsidRPr="005A7FC7">
              <w:rPr>
                <w:b/>
                <w:bCs/>
                <w:sz w:val="16"/>
                <w:szCs w:val="16"/>
                <w:lang w:eastAsia="zh-CN"/>
              </w:rPr>
              <w:t>A.18</w:t>
            </w:r>
          </w:p>
        </w:tc>
        <w:tc>
          <w:tcPr>
            <w:tcW w:w="1071" w:type="pct"/>
            <w:tcBorders>
              <w:top w:val="nil"/>
              <w:left w:val="nil"/>
              <w:bottom w:val="single" w:sz="4" w:space="0" w:color="auto"/>
              <w:right w:val="double" w:sz="4" w:space="0" w:color="auto"/>
            </w:tcBorders>
            <w:shd w:val="clear" w:color="auto" w:fill="auto"/>
            <w:hideMark/>
          </w:tcPr>
          <w:p w:rsidR="005A7FC7" w:rsidRPr="005A7FC7" w:rsidRDefault="005A7FC7" w:rsidP="006C7CB2">
            <w:pPr>
              <w:keepNext/>
              <w:spacing w:before="40" w:after="40"/>
              <w:rPr>
                <w:b/>
                <w:bCs/>
                <w:sz w:val="16"/>
                <w:szCs w:val="16"/>
                <w:lang w:eastAsia="zh-CN"/>
              </w:rPr>
            </w:pPr>
            <w:r w:rsidRPr="005A7FC7">
              <w:rPr>
                <w:b/>
                <w:bCs/>
                <w:sz w:val="16"/>
                <w:szCs w:val="16"/>
                <w:lang w:eastAsia="zh-CN"/>
              </w:rPr>
              <w:t>COMPLIANCE WITH NOTIFICATION OF AIRCRAFT EARTH STATION(S)</w:t>
            </w:r>
          </w:p>
        </w:tc>
        <w:tc>
          <w:tcPr>
            <w:tcW w:w="306" w:type="pct"/>
            <w:tcBorders>
              <w:top w:val="nil"/>
              <w:left w:val="double" w:sz="4" w:space="0" w:color="auto"/>
              <w:bottom w:val="single" w:sz="4" w:space="0" w:color="auto"/>
              <w:right w:val="single" w:sz="4" w:space="0" w:color="auto"/>
            </w:tcBorders>
            <w:shd w:val="clear" w:color="auto" w:fill="BFBFBF"/>
            <w:vAlign w:val="center"/>
            <w:hideMark/>
          </w:tcPr>
          <w:p w:rsidR="005A7FC7" w:rsidRPr="005A7FC7" w:rsidRDefault="005A7FC7" w:rsidP="006C7CB2">
            <w:pPr>
              <w:keepNext/>
              <w:spacing w:before="40" w:after="40"/>
              <w:jc w:val="center"/>
              <w:rPr>
                <w:b/>
                <w:bCs/>
                <w:sz w:val="16"/>
                <w:szCs w:val="16"/>
              </w:rPr>
            </w:pPr>
          </w:p>
        </w:tc>
        <w:tc>
          <w:tcPr>
            <w:tcW w:w="306" w:type="pct"/>
            <w:tcBorders>
              <w:top w:val="nil"/>
              <w:left w:val="nil"/>
              <w:bottom w:val="single" w:sz="4" w:space="0" w:color="auto"/>
              <w:right w:val="single" w:sz="4" w:space="0" w:color="auto"/>
            </w:tcBorders>
            <w:shd w:val="clear" w:color="auto" w:fill="BFBFBF"/>
            <w:hideMark/>
          </w:tcPr>
          <w:p w:rsidR="005A7FC7" w:rsidRPr="005A7FC7" w:rsidRDefault="005A7FC7" w:rsidP="006C7CB2">
            <w:pPr>
              <w:keepNext/>
              <w:spacing w:before="40" w:after="40"/>
              <w:rPr>
                <w:b/>
                <w:bCs/>
                <w:sz w:val="16"/>
                <w:szCs w:val="16"/>
                <w:lang w:eastAsia="zh-CN"/>
              </w:rPr>
            </w:pPr>
          </w:p>
        </w:tc>
        <w:tc>
          <w:tcPr>
            <w:tcW w:w="306" w:type="pct"/>
            <w:tcBorders>
              <w:top w:val="nil"/>
              <w:left w:val="nil"/>
              <w:bottom w:val="single" w:sz="4" w:space="0" w:color="auto"/>
              <w:right w:val="single" w:sz="4" w:space="0" w:color="auto"/>
            </w:tcBorders>
            <w:shd w:val="clear" w:color="auto" w:fill="BFBFBF"/>
            <w:vAlign w:val="center"/>
            <w:hideMark/>
          </w:tcPr>
          <w:p w:rsidR="005A7FC7" w:rsidRPr="005A7FC7" w:rsidRDefault="005A7FC7" w:rsidP="006C7CB2">
            <w:pPr>
              <w:keepNext/>
              <w:spacing w:before="40" w:after="40"/>
              <w:jc w:val="center"/>
              <w:rPr>
                <w:b/>
                <w:bCs/>
                <w:sz w:val="18"/>
                <w:szCs w:val="18"/>
              </w:rPr>
            </w:pPr>
            <w:r w:rsidRPr="005A7FC7">
              <w:rPr>
                <w:b/>
                <w:bCs/>
                <w:sz w:val="18"/>
                <w:szCs w:val="18"/>
              </w:rPr>
              <w:t> </w:t>
            </w:r>
          </w:p>
        </w:tc>
        <w:tc>
          <w:tcPr>
            <w:tcW w:w="211" w:type="pct"/>
            <w:tcBorders>
              <w:top w:val="nil"/>
              <w:left w:val="nil"/>
              <w:bottom w:val="single" w:sz="4" w:space="0" w:color="auto"/>
              <w:right w:val="single" w:sz="4" w:space="0" w:color="auto"/>
            </w:tcBorders>
            <w:shd w:val="clear" w:color="auto" w:fill="BFBFBF"/>
            <w:hideMark/>
          </w:tcPr>
          <w:p w:rsidR="005A7FC7" w:rsidRPr="00AA2322" w:rsidRDefault="005A7FC7" w:rsidP="006C7CB2">
            <w:pPr>
              <w:pStyle w:val="Tabletext0"/>
              <w:jc w:val="center"/>
              <w:rPr>
                <w:b/>
                <w:bCs/>
                <w:sz w:val="18"/>
                <w:szCs w:val="18"/>
              </w:rPr>
            </w:pPr>
          </w:p>
        </w:tc>
        <w:tc>
          <w:tcPr>
            <w:tcW w:w="211"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nil"/>
              <w:left w:val="nil"/>
              <w:bottom w:val="single" w:sz="4" w:space="0" w:color="auto"/>
              <w:right w:val="double" w:sz="6"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81" w:type="pct"/>
            <w:tcBorders>
              <w:top w:val="nil"/>
              <w:left w:val="nil"/>
              <w:bottom w:val="single" w:sz="4" w:space="0" w:color="auto"/>
              <w:right w:val="double" w:sz="6" w:space="0" w:color="auto"/>
            </w:tcBorders>
            <w:shd w:val="clear" w:color="000000" w:fill="auto"/>
            <w:hideMark/>
          </w:tcPr>
          <w:p w:rsidR="005A7FC7" w:rsidRPr="005A7FC7" w:rsidRDefault="005A7FC7" w:rsidP="006C7CB2">
            <w:pPr>
              <w:keepNext/>
              <w:spacing w:before="40" w:after="40"/>
              <w:rPr>
                <w:sz w:val="18"/>
                <w:szCs w:val="18"/>
                <w:lang w:eastAsia="zh-CN"/>
              </w:rPr>
            </w:pPr>
          </w:p>
        </w:tc>
        <w:tc>
          <w:tcPr>
            <w:tcW w:w="211" w:type="pct"/>
            <w:tcBorders>
              <w:top w:val="nil"/>
              <w:left w:val="nil"/>
              <w:bottom w:val="single" w:sz="4" w:space="0" w:color="auto"/>
              <w:right w:val="single" w:sz="12" w:space="0" w:color="auto"/>
            </w:tcBorders>
            <w:shd w:val="clear" w:color="auto" w:fill="auto"/>
            <w:vAlign w:val="center"/>
            <w:hideMark/>
          </w:tcPr>
          <w:p w:rsidR="005A7FC7" w:rsidRPr="005A7FC7" w:rsidRDefault="005A7FC7" w:rsidP="006C7CB2">
            <w:pPr>
              <w:keepNext/>
              <w:spacing w:before="40" w:after="40"/>
              <w:jc w:val="center"/>
              <w:rPr>
                <w:b/>
                <w:bCs/>
                <w:sz w:val="18"/>
                <w:szCs w:val="18"/>
              </w:rPr>
            </w:pPr>
          </w:p>
        </w:tc>
      </w:tr>
      <w:tr w:rsidR="005A7FC7" w:rsidRPr="001D3133" w:rsidTr="005A7FC7">
        <w:trPr>
          <w:cantSplit/>
        </w:trPr>
        <w:tc>
          <w:tcPr>
            <w:tcW w:w="481" w:type="pct"/>
            <w:tcBorders>
              <w:top w:val="single" w:sz="4" w:space="0" w:color="auto"/>
              <w:left w:val="single" w:sz="12" w:space="0" w:color="auto"/>
              <w:bottom w:val="single" w:sz="4" w:space="0" w:color="auto"/>
              <w:right w:val="double" w:sz="6" w:space="0" w:color="auto"/>
            </w:tcBorders>
            <w:shd w:val="clear" w:color="auto" w:fill="FFFFFF"/>
          </w:tcPr>
          <w:p w:rsidR="005A7FC7" w:rsidRPr="005A7FC7" w:rsidRDefault="005A7FC7" w:rsidP="006C7CB2">
            <w:pPr>
              <w:spacing w:before="40" w:after="40"/>
              <w:rPr>
                <w:sz w:val="16"/>
                <w:szCs w:val="16"/>
                <w:lang w:eastAsia="zh-CN"/>
              </w:rPr>
            </w:pPr>
            <w:r w:rsidRPr="005A7FC7">
              <w:rPr>
                <w:sz w:val="16"/>
                <w:szCs w:val="16"/>
                <w:lang w:eastAsia="zh-CN"/>
              </w:rPr>
              <w:t>A.18.a</w:t>
            </w:r>
          </w:p>
        </w:tc>
        <w:tc>
          <w:tcPr>
            <w:tcW w:w="1071" w:type="pct"/>
            <w:tcBorders>
              <w:top w:val="single" w:sz="4" w:space="0" w:color="auto"/>
              <w:left w:val="nil"/>
              <w:bottom w:val="single" w:sz="4" w:space="0" w:color="auto"/>
              <w:right w:val="double" w:sz="4" w:space="0" w:color="auto"/>
            </w:tcBorders>
            <w:shd w:val="clear" w:color="auto" w:fill="FFFFFF"/>
          </w:tcPr>
          <w:p w:rsidR="005A7FC7" w:rsidRPr="005A7FC7" w:rsidRDefault="005A7FC7" w:rsidP="006C7CB2">
            <w:pPr>
              <w:spacing w:before="40" w:after="40"/>
              <w:ind w:left="170"/>
              <w:rPr>
                <w:sz w:val="16"/>
                <w:szCs w:val="16"/>
              </w:rPr>
            </w:pPr>
            <w:r w:rsidRPr="005A7FC7">
              <w:rPr>
                <w:sz w:val="16"/>
                <w:szCs w:val="16"/>
              </w:rPr>
              <w:t>a commitment that the characteristics of the aircraft earth station (AES) in the aeronautical mobile-satellite service are within the characteristics of the specific and/or typical earth station published by the Bureau for the space station to which the AES is associated</w:t>
            </w:r>
          </w:p>
          <w:p w:rsidR="005A7FC7" w:rsidRPr="005A7FC7" w:rsidRDefault="005A7FC7" w:rsidP="006C7CB2">
            <w:pPr>
              <w:spacing w:before="40" w:after="40"/>
              <w:ind w:left="340"/>
              <w:rPr>
                <w:sz w:val="16"/>
                <w:szCs w:val="16"/>
              </w:rPr>
            </w:pPr>
            <w:r w:rsidRPr="00B35E95">
              <w:rPr>
                <w:sz w:val="16"/>
                <w:szCs w:val="16"/>
              </w:rPr>
              <w:t>Required only for the band 14-14.5 GHz, when an aircraft earth station in the aeronautical mobile-satellite service communicates with a space station in the fixed-satellite service</w:t>
            </w:r>
          </w:p>
        </w:tc>
        <w:tc>
          <w:tcPr>
            <w:tcW w:w="306" w:type="pct"/>
            <w:tcBorders>
              <w:top w:val="single" w:sz="4" w:space="0" w:color="auto"/>
              <w:left w:val="double" w:sz="4" w:space="0" w:color="auto"/>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211"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w:t>
            </w:r>
          </w:p>
        </w:tc>
        <w:tc>
          <w:tcPr>
            <w:tcW w:w="211"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double" w:sz="6"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481" w:type="pct"/>
            <w:tcBorders>
              <w:top w:val="single" w:sz="4" w:space="0" w:color="auto"/>
              <w:left w:val="nil"/>
              <w:bottom w:val="single" w:sz="4" w:space="0" w:color="auto"/>
              <w:right w:val="double" w:sz="6" w:space="0" w:color="auto"/>
            </w:tcBorders>
            <w:shd w:val="clear" w:color="auto" w:fill="FFFFFF"/>
          </w:tcPr>
          <w:p w:rsidR="005A7FC7" w:rsidRPr="005A7FC7" w:rsidRDefault="005A7FC7" w:rsidP="006C7CB2">
            <w:pPr>
              <w:spacing w:before="40" w:after="40"/>
              <w:rPr>
                <w:sz w:val="16"/>
                <w:szCs w:val="16"/>
                <w:lang w:eastAsia="zh-CN"/>
              </w:rPr>
            </w:pPr>
            <w:r w:rsidRPr="005A7FC7">
              <w:rPr>
                <w:sz w:val="16"/>
                <w:szCs w:val="16"/>
                <w:lang w:eastAsia="zh-CN"/>
              </w:rPr>
              <w:t>A.18.a</w:t>
            </w:r>
          </w:p>
        </w:tc>
        <w:tc>
          <w:tcPr>
            <w:tcW w:w="211" w:type="pct"/>
            <w:tcBorders>
              <w:top w:val="single" w:sz="4" w:space="0" w:color="auto"/>
              <w:left w:val="nil"/>
              <w:bottom w:val="single" w:sz="4" w:space="0" w:color="auto"/>
              <w:right w:val="single" w:sz="12" w:space="0" w:color="auto"/>
            </w:tcBorders>
            <w:shd w:val="clear" w:color="auto" w:fill="FFFFFF"/>
            <w:vAlign w:val="center"/>
          </w:tcPr>
          <w:p w:rsidR="005A7FC7" w:rsidRPr="005A7FC7" w:rsidRDefault="005A7FC7" w:rsidP="006C7CB2">
            <w:pPr>
              <w:spacing w:before="40" w:after="40"/>
              <w:jc w:val="center"/>
              <w:rPr>
                <w:b/>
                <w:bCs/>
                <w:sz w:val="18"/>
                <w:szCs w:val="18"/>
              </w:rPr>
            </w:pPr>
            <w:r w:rsidRPr="005A7FC7">
              <w:rPr>
                <w:b/>
                <w:bCs/>
                <w:sz w:val="18"/>
                <w:szCs w:val="18"/>
              </w:rPr>
              <w:t> </w:t>
            </w:r>
          </w:p>
        </w:tc>
      </w:tr>
      <w:tr w:rsidR="005A7FC7" w:rsidRPr="001D3133" w:rsidTr="005A7FC7">
        <w:trPr>
          <w:cantSplit/>
        </w:trPr>
        <w:tc>
          <w:tcPr>
            <w:tcW w:w="481" w:type="pct"/>
            <w:tcBorders>
              <w:top w:val="single" w:sz="4" w:space="0" w:color="auto"/>
              <w:left w:val="single" w:sz="12" w:space="0" w:color="auto"/>
              <w:bottom w:val="single" w:sz="4" w:space="0" w:color="auto"/>
              <w:right w:val="double" w:sz="6" w:space="0" w:color="auto"/>
            </w:tcBorders>
            <w:shd w:val="clear" w:color="auto" w:fill="FFFFFF"/>
          </w:tcPr>
          <w:p w:rsidR="005A7FC7" w:rsidRPr="005A7FC7" w:rsidRDefault="005A7FC7" w:rsidP="006C7CB2">
            <w:pPr>
              <w:keepNext/>
              <w:spacing w:before="40" w:after="40"/>
              <w:rPr>
                <w:b/>
                <w:bCs/>
                <w:sz w:val="16"/>
                <w:szCs w:val="16"/>
                <w:lang w:eastAsia="zh-CN"/>
              </w:rPr>
            </w:pPr>
            <w:r w:rsidRPr="005A7FC7">
              <w:rPr>
                <w:b/>
                <w:bCs/>
                <w:sz w:val="16"/>
                <w:szCs w:val="16"/>
                <w:lang w:eastAsia="zh-CN"/>
              </w:rPr>
              <w:t>A.19</w:t>
            </w:r>
          </w:p>
        </w:tc>
        <w:tc>
          <w:tcPr>
            <w:tcW w:w="1071" w:type="pct"/>
            <w:tcBorders>
              <w:top w:val="single" w:sz="4" w:space="0" w:color="auto"/>
              <w:left w:val="nil"/>
              <w:bottom w:val="single" w:sz="4" w:space="0" w:color="auto"/>
              <w:right w:val="double" w:sz="4" w:space="0" w:color="auto"/>
            </w:tcBorders>
            <w:shd w:val="clear" w:color="auto" w:fill="FFFFFF"/>
          </w:tcPr>
          <w:p w:rsidR="005A7FC7" w:rsidRPr="005A7FC7" w:rsidRDefault="005A7FC7" w:rsidP="006C7CB2">
            <w:pPr>
              <w:keepNext/>
              <w:spacing w:before="40" w:after="40"/>
              <w:rPr>
                <w:b/>
                <w:bCs/>
                <w:sz w:val="16"/>
                <w:szCs w:val="16"/>
                <w:lang w:eastAsia="zh-CN"/>
              </w:rPr>
            </w:pPr>
            <w:r w:rsidRPr="005A7FC7">
              <w:rPr>
                <w:b/>
                <w:bCs/>
                <w:sz w:val="16"/>
                <w:szCs w:val="16"/>
                <w:lang w:eastAsia="zh-CN"/>
              </w:rPr>
              <w:t>COMPLIANCE WITH § 6.26 OF ARTICLE 6 OF APPENDIX 30B</w:t>
            </w:r>
          </w:p>
        </w:tc>
        <w:tc>
          <w:tcPr>
            <w:tcW w:w="306" w:type="pct"/>
            <w:tcBorders>
              <w:top w:val="single" w:sz="4" w:space="0" w:color="auto"/>
              <w:left w:val="double" w:sz="4" w:space="0" w:color="auto"/>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211"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211"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double" w:sz="6"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481" w:type="pct"/>
            <w:tcBorders>
              <w:top w:val="single" w:sz="4" w:space="0" w:color="auto"/>
              <w:left w:val="nil"/>
              <w:bottom w:val="single" w:sz="4" w:space="0" w:color="auto"/>
              <w:right w:val="double" w:sz="6" w:space="0" w:color="auto"/>
            </w:tcBorders>
            <w:shd w:val="clear" w:color="auto" w:fill="FFFFFF"/>
          </w:tcPr>
          <w:p w:rsidR="005A7FC7" w:rsidRPr="005A7FC7" w:rsidRDefault="005A7FC7" w:rsidP="006C7CB2">
            <w:pPr>
              <w:keepNext/>
              <w:spacing w:before="40" w:after="40"/>
              <w:rPr>
                <w:b/>
                <w:bCs/>
                <w:sz w:val="16"/>
                <w:szCs w:val="16"/>
              </w:rPr>
            </w:pPr>
            <w:r w:rsidRPr="005A7FC7">
              <w:rPr>
                <w:b/>
                <w:bCs/>
                <w:sz w:val="16"/>
                <w:szCs w:val="16"/>
              </w:rPr>
              <w:t>A.19</w:t>
            </w:r>
          </w:p>
        </w:tc>
        <w:tc>
          <w:tcPr>
            <w:tcW w:w="211" w:type="pct"/>
            <w:tcBorders>
              <w:top w:val="single" w:sz="4" w:space="0" w:color="auto"/>
              <w:left w:val="nil"/>
              <w:bottom w:val="single" w:sz="4" w:space="0" w:color="auto"/>
              <w:right w:val="single" w:sz="12" w:space="0" w:color="auto"/>
            </w:tcBorders>
            <w:shd w:val="clear" w:color="auto" w:fill="FFFFFF"/>
            <w:vAlign w:val="center"/>
          </w:tcPr>
          <w:p w:rsidR="005A7FC7" w:rsidRPr="005A7FC7" w:rsidRDefault="005A7FC7" w:rsidP="006C7CB2">
            <w:pPr>
              <w:keepNext/>
              <w:spacing w:before="40" w:after="40"/>
              <w:jc w:val="center"/>
              <w:rPr>
                <w:b/>
                <w:bCs/>
                <w:sz w:val="18"/>
                <w:szCs w:val="18"/>
              </w:rPr>
            </w:pPr>
            <w:r w:rsidRPr="005A7FC7">
              <w:rPr>
                <w:b/>
                <w:bCs/>
                <w:sz w:val="18"/>
                <w:szCs w:val="18"/>
              </w:rPr>
              <w:t> </w:t>
            </w:r>
          </w:p>
        </w:tc>
      </w:tr>
      <w:tr w:rsidR="005A7FC7" w:rsidRPr="00C94A22" w:rsidTr="006C7CB2">
        <w:trPr>
          <w:cantSplit/>
        </w:trPr>
        <w:tc>
          <w:tcPr>
            <w:tcW w:w="481" w:type="pct"/>
            <w:tcBorders>
              <w:top w:val="nil"/>
              <w:left w:val="single" w:sz="12" w:space="0" w:color="auto"/>
              <w:bottom w:val="single" w:sz="4" w:space="0" w:color="auto"/>
              <w:right w:val="double" w:sz="6" w:space="0" w:color="auto"/>
            </w:tcBorders>
            <w:shd w:val="clear" w:color="000000" w:fill="auto"/>
            <w:hideMark/>
          </w:tcPr>
          <w:p w:rsidR="005A7FC7" w:rsidRPr="005A7FC7" w:rsidRDefault="005A7FC7" w:rsidP="006C7CB2">
            <w:pPr>
              <w:spacing w:before="40" w:after="40"/>
              <w:rPr>
                <w:sz w:val="16"/>
                <w:szCs w:val="16"/>
                <w:lang w:eastAsia="zh-CN"/>
              </w:rPr>
            </w:pPr>
            <w:r w:rsidRPr="005A7FC7">
              <w:rPr>
                <w:sz w:val="16"/>
                <w:szCs w:val="16"/>
                <w:lang w:eastAsia="zh-CN"/>
              </w:rPr>
              <w:t>A.19.a</w:t>
            </w:r>
          </w:p>
        </w:tc>
        <w:tc>
          <w:tcPr>
            <w:tcW w:w="1071" w:type="pct"/>
            <w:tcBorders>
              <w:top w:val="nil"/>
              <w:left w:val="nil"/>
              <w:bottom w:val="single" w:sz="4" w:space="0" w:color="auto"/>
              <w:right w:val="double" w:sz="4" w:space="0" w:color="auto"/>
            </w:tcBorders>
            <w:shd w:val="clear" w:color="auto" w:fill="auto"/>
            <w:hideMark/>
          </w:tcPr>
          <w:p w:rsidR="005A7FC7" w:rsidRPr="005A7FC7" w:rsidRDefault="005A7FC7" w:rsidP="006C7CB2">
            <w:pPr>
              <w:spacing w:before="40" w:after="40"/>
              <w:ind w:left="170"/>
              <w:rPr>
                <w:sz w:val="16"/>
                <w:szCs w:val="16"/>
              </w:rPr>
            </w:pPr>
            <w:r w:rsidRPr="005A7FC7">
              <w:rPr>
                <w:sz w:val="16"/>
                <w:szCs w:val="16"/>
              </w:rPr>
              <w:t xml:space="preserve">a commitment that the use of the assignment shall not cause unacceptable interference to, nor claim protection from, those assignments for which agreement still needs to be obtained </w:t>
            </w:r>
          </w:p>
          <w:p w:rsidR="005A7FC7" w:rsidRPr="005A7FC7" w:rsidRDefault="005A7FC7" w:rsidP="006C7CB2">
            <w:pPr>
              <w:spacing w:before="40" w:after="40"/>
              <w:ind w:left="340"/>
              <w:rPr>
                <w:sz w:val="16"/>
                <w:szCs w:val="16"/>
              </w:rPr>
            </w:pPr>
            <w:r w:rsidRPr="00B35E95">
              <w:rPr>
                <w:sz w:val="16"/>
                <w:szCs w:val="16"/>
              </w:rPr>
              <w:t>Required if the notice is submitted under § 6.25 of Article 6 of Appendix </w:t>
            </w:r>
            <w:r w:rsidRPr="00B35E95">
              <w:rPr>
                <w:b/>
                <w:bCs/>
                <w:sz w:val="16"/>
                <w:szCs w:val="16"/>
              </w:rPr>
              <w:t>30B</w:t>
            </w:r>
          </w:p>
        </w:tc>
        <w:tc>
          <w:tcPr>
            <w:tcW w:w="306" w:type="pct"/>
            <w:tcBorders>
              <w:top w:val="nil"/>
              <w:left w:val="double" w:sz="4" w:space="0" w:color="auto"/>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211"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211"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nil"/>
              <w:left w:val="nil"/>
              <w:bottom w:val="single" w:sz="4" w:space="0" w:color="auto"/>
              <w:right w:val="double" w:sz="6"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w:t>
            </w:r>
          </w:p>
        </w:tc>
        <w:tc>
          <w:tcPr>
            <w:tcW w:w="481" w:type="pct"/>
            <w:tcBorders>
              <w:top w:val="nil"/>
              <w:left w:val="nil"/>
              <w:bottom w:val="single" w:sz="4" w:space="0" w:color="auto"/>
              <w:right w:val="double" w:sz="6" w:space="0" w:color="auto"/>
            </w:tcBorders>
            <w:shd w:val="clear" w:color="000000" w:fill="auto"/>
            <w:hideMark/>
          </w:tcPr>
          <w:p w:rsidR="005A7FC7" w:rsidRPr="005A7FC7" w:rsidRDefault="005A7FC7" w:rsidP="006C7CB2">
            <w:pPr>
              <w:spacing w:before="40" w:after="40"/>
              <w:rPr>
                <w:sz w:val="16"/>
                <w:szCs w:val="16"/>
                <w:lang w:eastAsia="zh-CN"/>
              </w:rPr>
            </w:pPr>
            <w:r w:rsidRPr="005A7FC7">
              <w:rPr>
                <w:sz w:val="16"/>
                <w:szCs w:val="16"/>
                <w:lang w:eastAsia="zh-CN"/>
              </w:rPr>
              <w:t>A.19.a</w:t>
            </w:r>
          </w:p>
        </w:tc>
        <w:tc>
          <w:tcPr>
            <w:tcW w:w="211" w:type="pct"/>
            <w:tcBorders>
              <w:top w:val="nil"/>
              <w:left w:val="nil"/>
              <w:bottom w:val="single" w:sz="4" w:space="0" w:color="auto"/>
              <w:right w:val="single" w:sz="12" w:space="0" w:color="auto"/>
            </w:tcBorders>
            <w:shd w:val="clear" w:color="auto" w:fill="auto"/>
            <w:vAlign w:val="center"/>
            <w:hideMark/>
          </w:tcPr>
          <w:p w:rsidR="005A7FC7" w:rsidRPr="005A7FC7" w:rsidRDefault="005A7FC7" w:rsidP="006C7CB2">
            <w:pPr>
              <w:spacing w:before="40" w:after="40"/>
              <w:jc w:val="center"/>
              <w:rPr>
                <w:b/>
                <w:bCs/>
                <w:sz w:val="18"/>
                <w:szCs w:val="18"/>
              </w:rPr>
            </w:pPr>
            <w:r w:rsidRPr="005A7FC7">
              <w:rPr>
                <w:b/>
                <w:bCs/>
                <w:sz w:val="18"/>
                <w:szCs w:val="18"/>
              </w:rPr>
              <w:t> </w:t>
            </w:r>
          </w:p>
        </w:tc>
      </w:tr>
      <w:tr w:rsidR="005A7FC7" w:rsidRPr="00C94A22" w:rsidTr="005A7FC7">
        <w:trPr>
          <w:cantSplit/>
        </w:trPr>
        <w:tc>
          <w:tcPr>
            <w:tcW w:w="481" w:type="pct"/>
            <w:tcBorders>
              <w:top w:val="single" w:sz="4" w:space="0" w:color="auto"/>
              <w:left w:val="single" w:sz="12" w:space="0" w:color="auto"/>
              <w:bottom w:val="single" w:sz="4" w:space="0" w:color="auto"/>
              <w:right w:val="double" w:sz="6" w:space="0" w:color="auto"/>
            </w:tcBorders>
            <w:shd w:val="clear" w:color="auto" w:fill="auto"/>
            <w:hideMark/>
          </w:tcPr>
          <w:p w:rsidR="005A7FC7" w:rsidRPr="005A7FC7" w:rsidRDefault="005A7FC7" w:rsidP="006C7CB2">
            <w:pPr>
              <w:spacing w:before="40" w:after="40"/>
              <w:rPr>
                <w:sz w:val="16"/>
                <w:szCs w:val="16"/>
                <w:lang w:eastAsia="zh-CN"/>
              </w:rPr>
            </w:pPr>
            <w:ins w:id="455" w:author="Stephen Baruch" w:date="2018-07-26T17:43:00Z">
              <w:r w:rsidRPr="005A7FC7">
                <w:rPr>
                  <w:b/>
                  <w:bCs/>
                  <w:sz w:val="16"/>
                  <w:szCs w:val="16"/>
                  <w:lang w:eastAsia="zh-CN"/>
                </w:rPr>
                <w:t>A.20</w:t>
              </w:r>
            </w:ins>
          </w:p>
        </w:tc>
        <w:tc>
          <w:tcPr>
            <w:tcW w:w="1071" w:type="pct"/>
            <w:tcBorders>
              <w:top w:val="single" w:sz="4" w:space="0" w:color="auto"/>
              <w:left w:val="nil"/>
              <w:bottom w:val="single" w:sz="4" w:space="0" w:color="auto"/>
              <w:right w:val="double" w:sz="4" w:space="0" w:color="auto"/>
            </w:tcBorders>
            <w:shd w:val="clear" w:color="auto" w:fill="auto"/>
            <w:hideMark/>
          </w:tcPr>
          <w:p w:rsidR="005A7FC7" w:rsidRPr="005A7FC7" w:rsidRDefault="005A7FC7" w:rsidP="006C7CB2">
            <w:pPr>
              <w:spacing w:before="40" w:after="40"/>
              <w:ind w:left="170"/>
              <w:rPr>
                <w:sz w:val="16"/>
                <w:szCs w:val="16"/>
              </w:rPr>
            </w:pPr>
            <w:ins w:id="456" w:author="Stephen Baruch" w:date="2018-07-26T17:43:00Z">
              <w:r w:rsidRPr="005A7FC7">
                <w:rPr>
                  <w:b/>
                  <w:bCs/>
                  <w:sz w:val="16"/>
                  <w:szCs w:val="16"/>
                  <w:lang w:eastAsia="zh-CN"/>
                </w:rPr>
                <w:t xml:space="preserve">COMPLIANCE WITH </w:t>
              </w:r>
              <w:r w:rsidRPr="005A7FC7">
                <w:rPr>
                  <w:b/>
                  <w:bCs/>
                  <w:i/>
                  <w:sz w:val="16"/>
                  <w:szCs w:val="16"/>
                  <w:lang w:eastAsia="zh-CN"/>
                </w:rPr>
                <w:t xml:space="preserve">Resolves </w:t>
              </w:r>
              <w:r w:rsidRPr="005A7FC7">
                <w:rPr>
                  <w:b/>
                  <w:bCs/>
                  <w:sz w:val="16"/>
                  <w:szCs w:val="16"/>
                  <w:lang w:eastAsia="zh-CN"/>
                </w:rPr>
                <w:t>7</w:t>
              </w:r>
              <w:r w:rsidRPr="005A7FC7">
                <w:rPr>
                  <w:b/>
                  <w:bCs/>
                  <w:i/>
                  <w:sz w:val="16"/>
                  <w:szCs w:val="16"/>
                  <w:lang w:eastAsia="zh-CN"/>
                </w:rPr>
                <w:t>c)</w:t>
              </w:r>
              <w:r w:rsidRPr="005A7FC7">
                <w:rPr>
                  <w:b/>
                  <w:bCs/>
                  <w:sz w:val="16"/>
                  <w:szCs w:val="16"/>
                  <w:lang w:eastAsia="zh-CN"/>
                </w:rPr>
                <w:t xml:space="preserve"> of Resolution [NGSO-MILESTONES] (WRC-19)</w:t>
              </w:r>
            </w:ins>
            <w:del w:id="457" w:author="Stephen Baruch" w:date="2018-07-26T17:43:00Z">
              <w:r w:rsidRPr="005A7FC7" w:rsidDel="0027059A">
                <w:rPr>
                  <w:b/>
                  <w:bCs/>
                  <w:i/>
                  <w:sz w:val="16"/>
                  <w:szCs w:val="16"/>
                  <w:lang w:eastAsia="zh-CN"/>
                </w:rPr>
                <w:delText xml:space="preserve"> </w:delText>
              </w:r>
            </w:del>
          </w:p>
        </w:tc>
        <w:tc>
          <w:tcPr>
            <w:tcW w:w="306" w:type="pct"/>
            <w:tcBorders>
              <w:top w:val="single" w:sz="4" w:space="0" w:color="auto"/>
              <w:left w:val="doub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211"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211"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single" w:sz="4" w:space="0" w:color="auto"/>
              <w:left w:val="single" w:sz="4" w:space="0" w:color="auto"/>
              <w:bottom w:val="single" w:sz="4" w:space="0" w:color="auto"/>
              <w:right w:val="doub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81" w:type="pct"/>
            <w:tcBorders>
              <w:top w:val="single" w:sz="4" w:space="0" w:color="auto"/>
              <w:left w:val="double" w:sz="4" w:space="0" w:color="auto"/>
              <w:bottom w:val="single" w:sz="4" w:space="0" w:color="auto"/>
              <w:right w:val="double" w:sz="4" w:space="0" w:color="auto"/>
            </w:tcBorders>
            <w:shd w:val="clear" w:color="auto" w:fill="auto"/>
            <w:hideMark/>
          </w:tcPr>
          <w:p w:rsidR="005A7FC7" w:rsidRPr="005A7FC7" w:rsidRDefault="005A7FC7" w:rsidP="006C7CB2">
            <w:pPr>
              <w:spacing w:before="40" w:after="40"/>
              <w:rPr>
                <w:sz w:val="16"/>
                <w:szCs w:val="16"/>
                <w:lang w:eastAsia="zh-CN"/>
              </w:rPr>
            </w:pPr>
            <w:ins w:id="458" w:author="Stephen Baruch" w:date="2018-07-26T17:43:00Z">
              <w:r w:rsidRPr="005A7FC7">
                <w:rPr>
                  <w:b/>
                  <w:bCs/>
                  <w:sz w:val="16"/>
                  <w:szCs w:val="16"/>
                  <w:lang w:eastAsia="zh-CN"/>
                </w:rPr>
                <w:t>A.20</w:t>
              </w:r>
            </w:ins>
          </w:p>
        </w:tc>
        <w:tc>
          <w:tcPr>
            <w:tcW w:w="211" w:type="pct"/>
            <w:tcBorders>
              <w:top w:val="single" w:sz="4" w:space="0" w:color="auto"/>
              <w:left w:val="double" w:sz="4" w:space="0" w:color="auto"/>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8"/>
                <w:szCs w:val="18"/>
              </w:rPr>
            </w:pPr>
            <w:r w:rsidRPr="005A7FC7">
              <w:rPr>
                <w:b/>
                <w:bCs/>
                <w:sz w:val="18"/>
                <w:szCs w:val="18"/>
              </w:rPr>
              <w:t> </w:t>
            </w:r>
          </w:p>
        </w:tc>
      </w:tr>
      <w:tr w:rsidR="005A7FC7" w:rsidRPr="00C94A22" w:rsidTr="006C7CB2">
        <w:trPr>
          <w:cantSplit/>
        </w:trPr>
        <w:tc>
          <w:tcPr>
            <w:tcW w:w="481" w:type="pct"/>
            <w:tcBorders>
              <w:top w:val="single" w:sz="4" w:space="0" w:color="auto"/>
              <w:left w:val="single" w:sz="12" w:space="0" w:color="auto"/>
              <w:bottom w:val="single" w:sz="4" w:space="0" w:color="auto"/>
              <w:right w:val="double" w:sz="6" w:space="0" w:color="auto"/>
            </w:tcBorders>
            <w:shd w:val="clear" w:color="auto" w:fill="auto"/>
          </w:tcPr>
          <w:p w:rsidR="005A7FC7" w:rsidRPr="005A7FC7" w:rsidRDefault="005A7FC7" w:rsidP="006C7CB2">
            <w:pPr>
              <w:spacing w:before="40" w:after="40"/>
              <w:rPr>
                <w:sz w:val="16"/>
                <w:szCs w:val="16"/>
                <w:lang w:eastAsia="zh-CN"/>
              </w:rPr>
            </w:pPr>
            <w:ins w:id="459" w:author="Stephen Baruch" w:date="2018-07-26T17:42:00Z">
              <w:r w:rsidRPr="005A7FC7">
                <w:rPr>
                  <w:sz w:val="16"/>
                  <w:szCs w:val="16"/>
                  <w:lang w:eastAsia="zh-CN"/>
                </w:rPr>
                <w:t>A.20.a</w:t>
              </w:r>
            </w:ins>
          </w:p>
        </w:tc>
        <w:tc>
          <w:tcPr>
            <w:tcW w:w="1071" w:type="pct"/>
            <w:tcBorders>
              <w:top w:val="single" w:sz="4" w:space="0" w:color="auto"/>
              <w:left w:val="nil"/>
              <w:bottom w:val="single" w:sz="4" w:space="0" w:color="auto"/>
              <w:right w:val="double" w:sz="4" w:space="0" w:color="auto"/>
            </w:tcBorders>
            <w:shd w:val="clear" w:color="auto" w:fill="auto"/>
          </w:tcPr>
          <w:p w:rsidR="005A7FC7" w:rsidRPr="005A7FC7" w:rsidRDefault="005A7FC7" w:rsidP="006C7CB2">
            <w:pPr>
              <w:spacing w:before="40" w:after="40"/>
              <w:ind w:left="170"/>
              <w:rPr>
                <w:sz w:val="16"/>
                <w:szCs w:val="16"/>
              </w:rPr>
            </w:pPr>
            <w:ins w:id="460" w:author="Stephen Baruch" w:date="2018-07-26T17:42:00Z">
              <w:r w:rsidRPr="008C5212">
                <w:rPr>
                  <w:spacing w:val="-2"/>
                  <w:sz w:val="16"/>
                  <w:szCs w:val="16"/>
                  <w:rPrChange w:id="461" w:author="Stephen Baruch" w:date="2018-07-25T17:04:00Z">
                    <w:rPr>
                      <w:spacing w:val="-2"/>
                    </w:rPr>
                  </w:rPrChange>
                </w:rPr>
                <w:t>a commitment stating that the characteristics as modified will not cause more interference or require more protection than the characteristics provided in the latest notification information published in Part I-S of the BR IFIC for the frequency assignments to the non-geostationary satellite system characteristics</w:t>
              </w:r>
            </w:ins>
          </w:p>
        </w:tc>
        <w:tc>
          <w:tcPr>
            <w:tcW w:w="306" w:type="pct"/>
            <w:tcBorders>
              <w:top w:val="single" w:sz="4" w:space="0" w:color="auto"/>
              <w:left w:val="doub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2" w:author="Stephen Baruch" w:date="2018-07-26T17:42:00Z">
              <w:r w:rsidRPr="005A7FC7">
                <w:rPr>
                  <w:b/>
                  <w:bCs/>
                  <w:sz w:val="16"/>
                  <w:szCs w:val="16"/>
                </w:rPr>
                <w:t> </w:t>
              </w:r>
            </w:ins>
            <w:del w:id="463" w:author="Stephen Baruch" w:date="2018-07-26T17:42:00Z">
              <w:r w:rsidRPr="005A7FC7" w:rsidDel="0002226B">
                <w:rPr>
                  <w:b/>
                  <w:bCs/>
                  <w:sz w:val="16"/>
                  <w:szCs w:val="16"/>
                </w:rPr>
                <w:delText> </w:delText>
              </w:r>
            </w:del>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4" w:author="Stephen Baruch" w:date="2018-07-26T17:42:00Z">
              <w:r w:rsidRPr="005A7FC7">
                <w:rPr>
                  <w:b/>
                  <w:bCs/>
                  <w:sz w:val="16"/>
                  <w:szCs w:val="16"/>
                </w:rPr>
                <w:t> </w:t>
              </w:r>
            </w:ins>
            <w:del w:id="465" w:author="Stephen Baruch" w:date="2018-07-26T17:42:00Z">
              <w:r w:rsidRPr="005A7FC7" w:rsidDel="0002226B">
                <w:rPr>
                  <w:b/>
                  <w:bCs/>
                  <w:sz w:val="16"/>
                  <w:szCs w:val="16"/>
                </w:rPr>
                <w:delText> </w:delText>
              </w:r>
            </w:del>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6" w:author="Stephen Baruch" w:date="2018-07-26T17:42:00Z">
              <w:r w:rsidRPr="005A7FC7">
                <w:rPr>
                  <w:b/>
                  <w:bCs/>
                  <w:sz w:val="16"/>
                  <w:szCs w:val="16"/>
                </w:rPr>
                <w:t> </w:t>
              </w:r>
            </w:ins>
            <w:del w:id="467" w:author="Stephen Baruch" w:date="2018-07-26T17:42:00Z">
              <w:r w:rsidRPr="005A7FC7" w:rsidDel="0002226B">
                <w:rPr>
                  <w:b/>
                  <w:bCs/>
                  <w:sz w:val="16"/>
                  <w:szCs w:val="16"/>
                </w:rPr>
                <w:delText> </w:delText>
              </w:r>
            </w:del>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8" w:author="Stephen Baruch" w:date="2018-07-26T17:42:00Z">
              <w:r w:rsidRPr="005A7FC7">
                <w:rPr>
                  <w:b/>
                  <w:bCs/>
                  <w:sz w:val="16"/>
                  <w:szCs w:val="16"/>
                </w:rPr>
                <w:t> </w:t>
              </w:r>
            </w:ins>
            <w:del w:id="469" w:author="Stephen Baruch" w:date="2018-07-26T17:42:00Z">
              <w:r w:rsidRPr="005A7FC7" w:rsidDel="0002226B">
                <w:rPr>
                  <w:b/>
                  <w:bCs/>
                  <w:sz w:val="16"/>
                  <w:szCs w:val="16"/>
                </w:rPr>
                <w:delText> </w:delText>
              </w:r>
            </w:del>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0" w:author="Stephen Baruch" w:date="2018-07-26T17:42:00Z">
              <w:r w:rsidRPr="005A7FC7">
                <w:rPr>
                  <w:b/>
                  <w:bCs/>
                  <w:sz w:val="16"/>
                  <w:szCs w:val="16"/>
                </w:rPr>
                <w:t> </w:t>
              </w:r>
            </w:ins>
            <w:del w:id="471" w:author="Stephen Baruch" w:date="2018-07-26T17:42:00Z">
              <w:r w:rsidRPr="005A7FC7" w:rsidDel="0002226B">
                <w:rPr>
                  <w:b/>
                  <w:bCs/>
                  <w:sz w:val="16"/>
                  <w:szCs w:val="16"/>
                </w:rPr>
                <w:delText> </w:delText>
              </w:r>
            </w:del>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spacing w:before="40" w:after="40"/>
              <w:jc w:val="center"/>
              <w:rPr>
                <w:b/>
                <w:bCs/>
                <w:sz w:val="16"/>
                <w:szCs w:val="16"/>
              </w:rPr>
            </w:pPr>
            <w:ins w:id="472" w:author="Stephen Baruch" w:date="2018-07-26T17:42:00Z">
              <w:r w:rsidRPr="005A7FC7">
                <w:rPr>
                  <w:b/>
                  <w:bCs/>
                  <w:sz w:val="16"/>
                  <w:szCs w:val="16"/>
                </w:rPr>
                <w:t>O</w:t>
              </w:r>
            </w:ins>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3" w:author="Stephen Baruch" w:date="2018-07-26T17:42:00Z">
              <w:r w:rsidRPr="005A7FC7">
                <w:rPr>
                  <w:b/>
                  <w:bCs/>
                  <w:sz w:val="16"/>
                  <w:szCs w:val="16"/>
                </w:rPr>
                <w:t> </w:t>
              </w:r>
            </w:ins>
            <w:del w:id="474" w:author="Stephen Baruch" w:date="2018-07-26T17:42:00Z">
              <w:r w:rsidRPr="005A7FC7" w:rsidDel="0002226B">
                <w:rPr>
                  <w:b/>
                  <w:bCs/>
                  <w:sz w:val="16"/>
                  <w:szCs w:val="16"/>
                </w:rPr>
                <w:delText> </w:delText>
              </w:r>
            </w:del>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5" w:author="Stephen Baruch" w:date="2018-07-26T17:42:00Z">
              <w:r w:rsidRPr="005A7FC7">
                <w:rPr>
                  <w:b/>
                  <w:bCs/>
                  <w:sz w:val="16"/>
                  <w:szCs w:val="16"/>
                </w:rPr>
                <w:t> </w:t>
              </w:r>
            </w:ins>
            <w:del w:id="476" w:author="Stephen Baruch" w:date="2018-07-26T17:42:00Z">
              <w:r w:rsidRPr="005A7FC7" w:rsidDel="0002226B">
                <w:rPr>
                  <w:b/>
                  <w:bCs/>
                  <w:sz w:val="16"/>
                  <w:szCs w:val="16"/>
                </w:rPr>
                <w:delText> </w:delText>
              </w:r>
            </w:del>
          </w:p>
        </w:tc>
        <w:tc>
          <w:tcPr>
            <w:tcW w:w="402" w:type="pct"/>
            <w:tcBorders>
              <w:top w:val="single" w:sz="4" w:space="0" w:color="auto"/>
              <w:left w:val="single" w:sz="4" w:space="0" w:color="auto"/>
              <w:bottom w:val="single" w:sz="4" w:space="0" w:color="auto"/>
              <w:right w:val="doub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7" w:author="Stephen Baruch" w:date="2018-07-26T17:42:00Z">
              <w:r w:rsidRPr="005A7FC7">
                <w:rPr>
                  <w:b/>
                  <w:bCs/>
                  <w:sz w:val="16"/>
                  <w:szCs w:val="16"/>
                </w:rPr>
                <w:t> </w:t>
              </w:r>
            </w:ins>
            <w:del w:id="478" w:author="Stephen Baruch" w:date="2018-07-26T17:42:00Z">
              <w:r w:rsidRPr="005A7FC7" w:rsidDel="0002226B">
                <w:rPr>
                  <w:b/>
                  <w:bCs/>
                  <w:sz w:val="16"/>
                  <w:szCs w:val="16"/>
                </w:rPr>
                <w:delText> </w:delText>
              </w:r>
            </w:del>
          </w:p>
        </w:tc>
        <w:tc>
          <w:tcPr>
            <w:tcW w:w="481" w:type="pct"/>
            <w:tcBorders>
              <w:top w:val="single" w:sz="4" w:space="0" w:color="auto"/>
              <w:left w:val="double" w:sz="4" w:space="0" w:color="auto"/>
              <w:bottom w:val="single" w:sz="4" w:space="0" w:color="auto"/>
              <w:right w:val="double" w:sz="4" w:space="0" w:color="auto"/>
            </w:tcBorders>
            <w:shd w:val="clear" w:color="auto" w:fill="auto"/>
          </w:tcPr>
          <w:p w:rsidR="005A7FC7" w:rsidRPr="005A7FC7" w:rsidRDefault="005A7FC7" w:rsidP="006C7CB2">
            <w:pPr>
              <w:spacing w:before="40" w:after="40"/>
              <w:rPr>
                <w:sz w:val="16"/>
                <w:szCs w:val="16"/>
                <w:lang w:eastAsia="zh-CN"/>
              </w:rPr>
            </w:pPr>
            <w:ins w:id="479" w:author="Stephen Baruch" w:date="2018-07-26T17:42:00Z">
              <w:r w:rsidRPr="005A7FC7">
                <w:rPr>
                  <w:sz w:val="16"/>
                  <w:szCs w:val="16"/>
                  <w:lang w:eastAsia="zh-CN"/>
                </w:rPr>
                <w:t>A.20.a</w:t>
              </w:r>
            </w:ins>
          </w:p>
        </w:tc>
        <w:tc>
          <w:tcPr>
            <w:tcW w:w="211" w:type="pct"/>
            <w:tcBorders>
              <w:top w:val="single" w:sz="4" w:space="0" w:color="auto"/>
              <w:left w:val="doub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8"/>
                <w:szCs w:val="18"/>
              </w:rPr>
            </w:pPr>
            <w:r w:rsidRPr="005A7FC7">
              <w:rPr>
                <w:b/>
                <w:bCs/>
                <w:sz w:val="18"/>
                <w:szCs w:val="18"/>
              </w:rPr>
              <w:t> </w:t>
            </w:r>
          </w:p>
        </w:tc>
      </w:tr>
    </w:tbl>
    <w:p w:rsidR="005A7FC7" w:rsidRDefault="005A7FC7" w:rsidP="005A7FC7">
      <w:pPr>
        <w:pStyle w:val="Reasons"/>
      </w:pPr>
    </w:p>
    <w:p w:rsidR="005A7FC7" w:rsidRDefault="005A7FC7" w:rsidP="005A7FC7"/>
    <w:p w:rsidR="005A7FC7" w:rsidRDefault="005A7FC7" w:rsidP="005A7FC7">
      <w:pPr>
        <w:rPr>
          <w:b/>
        </w:rPr>
      </w:pPr>
      <w:r w:rsidRPr="008C5212">
        <w:rPr>
          <w:b/>
        </w:rPr>
        <w:t>Reasons:</w:t>
      </w:r>
      <w:r>
        <w:t xml:space="preserve">  This Appendix </w:t>
      </w:r>
      <w:r w:rsidRPr="00B270EC">
        <w:rPr>
          <w:b/>
        </w:rPr>
        <w:t>4</w:t>
      </w:r>
      <w:r>
        <w:rPr>
          <w:b/>
        </w:rPr>
        <w:t xml:space="preserve">  </w:t>
      </w:r>
      <w:r>
        <w:t xml:space="preserve">element is needed to implement </w:t>
      </w:r>
      <w:r>
        <w:rPr>
          <w:i/>
        </w:rPr>
        <w:t xml:space="preserve">resolves </w:t>
      </w:r>
      <w:r>
        <w:t>7</w:t>
      </w:r>
      <w:r w:rsidRPr="008C5212">
        <w:rPr>
          <w:i/>
        </w:rPr>
        <w:t>c)</w:t>
      </w:r>
      <w:r>
        <w:t xml:space="preserve"> of Draft New Resolution </w:t>
      </w:r>
      <w:r w:rsidRPr="00B270EC">
        <w:rPr>
          <w:b/>
        </w:rPr>
        <w:t>[</w:t>
      </w:r>
      <w:r>
        <w:rPr>
          <w:b/>
        </w:rPr>
        <w:t>NGSO-MILESTONES</w:t>
      </w:r>
      <w:r w:rsidRPr="00B270EC">
        <w:rPr>
          <w:b/>
        </w:rPr>
        <w:t>] (WRC-19)</w:t>
      </w:r>
      <w:r>
        <w:rPr>
          <w:b/>
        </w:rPr>
        <w:t>.</w:t>
      </w:r>
    </w:p>
    <w:p w:rsidR="005A7FC7" w:rsidRDefault="005A7FC7" w:rsidP="005A7FC7">
      <w:pPr>
        <w:rPr>
          <w:b/>
        </w:rPr>
      </w:pPr>
    </w:p>
    <w:p w:rsidR="005A7FC7" w:rsidRPr="008053CE" w:rsidRDefault="005A7FC7" w:rsidP="005A7FC7">
      <w:pPr>
        <w:jc w:val="center"/>
        <w:rPr>
          <w:lang w:eastAsia="zh-CN"/>
        </w:rPr>
      </w:pPr>
      <w:r>
        <w:t>______________</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rsidR="00060B90" w:rsidRPr="00060B90" w:rsidRDefault="00060B90" w:rsidP="00060B90">
      <w:pPr>
        <w:jc w:val="center"/>
      </w:pPr>
      <w:r>
        <w:t>Issue H</w:t>
      </w:r>
    </w:p>
    <w:p w:rsidR="00060B90" w:rsidRDefault="00060B90" w:rsidP="00E73699">
      <w:pPr>
        <w:rPr>
          <w:b/>
        </w:rPr>
      </w:pPr>
    </w:p>
    <w:p w:rsidR="00384522" w:rsidRPr="00B22B42" w:rsidRDefault="00384522" w:rsidP="00384522">
      <w:pPr>
        <w:tabs>
          <w:tab w:val="left" w:pos="5103"/>
          <w:tab w:val="left" w:pos="5954"/>
          <w:tab w:val="left" w:pos="8789"/>
        </w:tabs>
        <w:rPr>
          <w:color w:val="000000"/>
        </w:rPr>
      </w:pPr>
      <w:r w:rsidRPr="00B22B42">
        <w:rPr>
          <w:b/>
        </w:rPr>
        <w:t xml:space="preserve">Agenda Item </w:t>
      </w:r>
      <w:r w:rsidRPr="00B22B42">
        <w:rPr>
          <w:b/>
          <w:bCs/>
          <w:color w:val="000000"/>
        </w:rPr>
        <w:t>7</w:t>
      </w:r>
      <w:r w:rsidRPr="00B22B42">
        <w:rPr>
          <w:color w:val="000000"/>
        </w:rPr>
        <w:t>:  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B22B42">
        <w:rPr>
          <w:b/>
          <w:bCs/>
          <w:color w:val="000000"/>
        </w:rPr>
        <w:t>86 (Rev.WRC</w:t>
      </w:r>
      <w:r w:rsidRPr="00B22B42">
        <w:rPr>
          <w:b/>
          <w:bCs/>
          <w:color w:val="000000"/>
        </w:rPr>
        <w:noBreakHyphen/>
        <w:t>07)</w:t>
      </w:r>
      <w:r w:rsidRPr="00B22B42">
        <w:rPr>
          <w:color w:val="000000"/>
        </w:rPr>
        <w:t>, in order to facilitate rational, efficient and economical use of radio frequencies and any associated orbits, including the geostationary</w:t>
      </w:r>
      <w:r w:rsidRPr="00B22B42">
        <w:rPr>
          <w:color w:val="000000"/>
        </w:rPr>
        <w:noBreakHyphen/>
        <w:t>satellite orbit;</w:t>
      </w:r>
    </w:p>
    <w:p w:rsidR="00384522" w:rsidRPr="00EC5386" w:rsidRDefault="00384522" w:rsidP="00384522">
      <w:r w:rsidRPr="00B22B42">
        <w:rPr>
          <w:b/>
        </w:rPr>
        <w:t>Issue H</w:t>
      </w:r>
      <w:r w:rsidRPr="00CA5D85">
        <w:t xml:space="preserve"> - </w:t>
      </w:r>
      <w:r w:rsidRPr="00122C72">
        <w:t>Modifications to RR Appendix 4 items to be provided for non-geostationary satellite systems not subject to the procedures of Section II of RR Article 9</w:t>
      </w:r>
    </w:p>
    <w:p w:rsidR="00384522" w:rsidRDefault="00384522" w:rsidP="00384522"/>
    <w:p w:rsidR="00384522" w:rsidRDefault="00384522" w:rsidP="00384522">
      <w:pPr>
        <w:rPr>
          <w:b/>
          <w:lang w:val="fr-CH"/>
        </w:rPr>
      </w:pPr>
      <w:r w:rsidRPr="00AD3875">
        <w:rPr>
          <w:b/>
          <w:lang w:val="fr-CH"/>
        </w:rPr>
        <w:t>BACKGROUND:</w:t>
      </w:r>
    </w:p>
    <w:p w:rsidR="00384522" w:rsidRPr="006964CA" w:rsidRDefault="00384522" w:rsidP="00384522">
      <w:pPr>
        <w:rPr>
          <w:lang w:eastAsia="zh-CN"/>
        </w:rPr>
      </w:pPr>
      <w:r w:rsidRPr="00AE3378">
        <w:rPr>
          <w:lang w:eastAsia="zh-CN"/>
        </w:rPr>
        <w:t xml:space="preserve">The RR Appendix </w:t>
      </w:r>
      <w:r w:rsidRPr="00AE3378">
        <w:rPr>
          <w:b/>
          <w:bCs/>
          <w:lang w:eastAsia="zh-CN"/>
        </w:rPr>
        <w:t>4</w:t>
      </w:r>
      <w:r w:rsidRPr="00AE3378">
        <w:rPr>
          <w:lang w:eastAsia="zh-CN"/>
        </w:rPr>
        <w:t xml:space="preserve"> items provided in the API for frequency assignments to non-GSO satellite networks or systems in bands not subject to coordination under Section II of RR Article </w:t>
      </w:r>
      <w:r w:rsidRPr="00AE3378">
        <w:rPr>
          <w:b/>
          <w:bCs/>
          <w:lang w:eastAsia="zh-CN"/>
        </w:rPr>
        <w:t>9</w:t>
      </w:r>
      <w:r w:rsidRPr="00AE3378">
        <w:rPr>
          <w:lang w:eastAsia="zh-CN"/>
        </w:rPr>
        <w:t xml:space="preserve"> are used initially by administrations to identify potential interference scenarios to their existing and planned systems and to formulate their comments under RR No. </w:t>
      </w:r>
      <w:r w:rsidRPr="00AE3378">
        <w:rPr>
          <w:b/>
          <w:bCs/>
        </w:rPr>
        <w:t>9.3</w:t>
      </w:r>
      <w:r w:rsidRPr="00AE3378">
        <w:rPr>
          <w:lang w:eastAsia="zh-CN"/>
        </w:rPr>
        <w:t xml:space="preserve">. The capability of these administrations to identify such potential scenarios depends, amongst other things, on whether the satellite orbits can be properly modelled based on the information provided in the API. The modelling of the orbit of satellites of non-GSO systems requires significantly more information than a GSO satellite network. Recent analysis performed for non-GSO satellite networks or systems based on APIs as published in the Radiocommunication Bureau International Frequency Information Circular (also known as BR IFIC) have shown that, in some instances, there is a need for additional information in order to properly model the satellite orbits. </w:t>
      </w:r>
    </w:p>
    <w:p w:rsidR="00384522" w:rsidRPr="006964CA" w:rsidRDefault="00384522" w:rsidP="00384522">
      <w:pPr>
        <w:rPr>
          <w:lang w:eastAsia="zh-CN"/>
        </w:rPr>
      </w:pPr>
      <w:r w:rsidRPr="00AE3378">
        <w:rPr>
          <w:lang w:eastAsia="zh-CN"/>
        </w:rPr>
        <w:t xml:space="preserve">Issue H relates to the need to ensure that enough orbital characteristics are provided in the advance publication information (API) for frequency assignments to non-geostationary (non-GSO) satellite systems in bands not subject to coordination under Section II of RR Article </w:t>
      </w:r>
      <w:r w:rsidRPr="00AE3378">
        <w:rPr>
          <w:b/>
          <w:bCs/>
        </w:rPr>
        <w:t>9</w:t>
      </w:r>
      <w:r w:rsidRPr="00AE3378">
        <w:rPr>
          <w:lang w:eastAsia="zh-CN"/>
        </w:rPr>
        <w:t xml:space="preserve"> which would allow potentially </w:t>
      </w:r>
      <w:r w:rsidRPr="00AE3378">
        <w:t xml:space="preserve">affected administrations to model a non-GSO satellite system as soon as the API is published. With the results of its analysis, they will be able to present their concerns to the notifying Administration and the Radiocommunication Bureau under RR No. </w:t>
      </w:r>
      <w:r w:rsidRPr="00AE3378">
        <w:rPr>
          <w:b/>
          <w:bCs/>
        </w:rPr>
        <w:t>9.3</w:t>
      </w:r>
      <w:r w:rsidRPr="00AE3378">
        <w:t>.</w:t>
      </w:r>
    </w:p>
    <w:p w:rsidR="00384522" w:rsidRPr="00AE3378" w:rsidRDefault="00384522" w:rsidP="00384522">
      <w:pPr>
        <w:rPr>
          <w:iCs/>
          <w:lang w:eastAsia="zh-CN"/>
        </w:rPr>
      </w:pPr>
      <w:r w:rsidRPr="00AE3378">
        <w:rPr>
          <w:iCs/>
          <w:lang w:eastAsia="zh-CN"/>
        </w:rPr>
        <w:t xml:space="preserve">As a result, the ITU-R identified a single method to address this Issue. </w:t>
      </w:r>
      <w:r w:rsidRPr="00AE3378">
        <w:t xml:space="preserve">This only method proposes to extend the requirement to provide </w:t>
      </w:r>
      <w:r>
        <w:t>additional technical parameters</w:t>
      </w:r>
      <w:r w:rsidRPr="00AE3378">
        <w:t xml:space="preserve"> for frequency assignments of non-GSO satellite systems in bands subject to coordination under Section II of RR Article</w:t>
      </w:r>
      <w:r w:rsidRPr="00AE3378">
        <w:rPr>
          <w:b/>
          <w:bCs/>
        </w:rPr>
        <w:t xml:space="preserve"> 9</w:t>
      </w:r>
      <w:r w:rsidRPr="00AE3378">
        <w:t xml:space="preserve"> of RR Appendix </w:t>
      </w:r>
      <w:r w:rsidRPr="00AE3378">
        <w:rPr>
          <w:b/>
          <w:bCs/>
        </w:rPr>
        <w:t>4</w:t>
      </w:r>
      <w:r w:rsidRPr="00AE3378">
        <w:t xml:space="preserve"> </w:t>
      </w:r>
      <w:r w:rsidRPr="00AE3378">
        <w:rPr>
          <w:iCs/>
          <w:lang w:eastAsia="zh-CN"/>
        </w:rPr>
        <w:t xml:space="preserve">(namely the right ascension of the ascending node, the longitude of the ascending node and the associated date and time, the argument of the perigee) to API and notification filings for frequency assignments to non-GSO satellite systems in bands not subject to coordination under Section II of RR Article </w:t>
      </w:r>
      <w:r w:rsidRPr="00AE3378">
        <w:rPr>
          <w:b/>
          <w:bCs/>
        </w:rPr>
        <w:t>9</w:t>
      </w:r>
      <w:r w:rsidRPr="00AE3378">
        <w:rPr>
          <w:iCs/>
          <w:lang w:eastAsia="zh-CN"/>
        </w:rPr>
        <w:t xml:space="preserve">. Those requirements would apply only for non-GSO satellite systems, for which the </w:t>
      </w:r>
      <w:r w:rsidRPr="00AE3378">
        <w:rPr>
          <w:lang w:eastAsia="zh-CN"/>
        </w:rPr>
        <w:t xml:space="preserve">relative distribution of the orbital planes and satellites is known, identified by additional RR Appendix </w:t>
      </w:r>
      <w:r w:rsidRPr="00AE3378">
        <w:rPr>
          <w:b/>
          <w:bCs/>
        </w:rPr>
        <w:t>4</w:t>
      </w:r>
      <w:r w:rsidRPr="00AE3378">
        <w:rPr>
          <w:lang w:eastAsia="zh-CN"/>
        </w:rPr>
        <w:t xml:space="preserve"> data item.</w:t>
      </w:r>
      <w:r w:rsidRPr="00AE3378">
        <w:rPr>
          <w:iCs/>
          <w:lang w:eastAsia="zh-CN"/>
        </w:rPr>
        <w:t xml:space="preserve"> It is also proposed to add new RR Appendix </w:t>
      </w:r>
      <w:r w:rsidRPr="00AE3378">
        <w:rPr>
          <w:b/>
          <w:bCs/>
        </w:rPr>
        <w:t>4</w:t>
      </w:r>
      <w:r w:rsidRPr="00AE3378">
        <w:rPr>
          <w:iCs/>
          <w:lang w:eastAsia="zh-CN"/>
        </w:rPr>
        <w:t xml:space="preserve"> data items for frequency assignments to non-GSO satellite systems in bands not subject to coordination under Section II of Article 9: mandatory item, </w:t>
      </w:r>
      <w:r w:rsidRPr="00AE3378">
        <w:t>identifying whether the orbit is sun-synchronous or not, and optional item</w:t>
      </w:r>
      <w:r w:rsidRPr="00AE3378">
        <w:rPr>
          <w:iCs/>
          <w:lang w:eastAsia="zh-CN"/>
        </w:rPr>
        <w:t xml:space="preserve">, </w:t>
      </w:r>
      <w:r w:rsidRPr="00AE3378">
        <w:t xml:space="preserve">providing </w:t>
      </w:r>
      <w:r w:rsidRPr="00AE3378">
        <w:rPr>
          <w:lang w:eastAsia="zh-CN"/>
        </w:rPr>
        <w:t xml:space="preserve">the Local Time of the Ascending Node (LTAN) for </w:t>
      </w:r>
      <w:r w:rsidRPr="00AE3378">
        <w:t>sun-synchronous</w:t>
      </w:r>
      <w:r w:rsidRPr="00AE3378">
        <w:rPr>
          <w:lang w:eastAsia="zh-CN"/>
        </w:rPr>
        <w:t xml:space="preserve"> orbits.</w:t>
      </w:r>
      <w:r w:rsidRPr="006964CA">
        <w:rPr>
          <w:sz w:val="22"/>
          <w:szCs w:val="22"/>
        </w:rPr>
        <w:t xml:space="preserve"> </w:t>
      </w:r>
      <w:r w:rsidRPr="006964CA">
        <w:rPr>
          <w:lang w:eastAsia="zh-CN"/>
        </w:rPr>
        <w:t>The proposed additional data elements, consistent with the only Method in the draft CPM text, are necessary to properly model the NGSO satellite orbits and assist in the analysis of the impacts of such systems</w:t>
      </w:r>
    </w:p>
    <w:p w:rsidR="00384522" w:rsidRDefault="00384522" w:rsidP="00384522">
      <w:pPr>
        <w:rPr>
          <w:b/>
          <w:lang w:val="fr-CH"/>
        </w:rPr>
      </w:pPr>
    </w:p>
    <w:p w:rsidR="00384522" w:rsidRPr="00AD3875" w:rsidRDefault="00384522" w:rsidP="00384522">
      <w:pPr>
        <w:rPr>
          <w:b/>
          <w:lang w:val="fr-CH"/>
        </w:rPr>
      </w:pPr>
      <w:r w:rsidRPr="00AD3875">
        <w:rPr>
          <w:b/>
          <w:lang w:val="fr-CH"/>
        </w:rPr>
        <w:br w:type="page"/>
      </w:r>
    </w:p>
    <w:p w:rsidR="00384522" w:rsidRDefault="00384522" w:rsidP="00384522">
      <w:pPr>
        <w:pStyle w:val="Proposal"/>
      </w:pPr>
      <w:r>
        <w:t>Proposal:</w:t>
      </w:r>
    </w:p>
    <w:p w:rsidR="00384522" w:rsidRDefault="00384522" w:rsidP="00384522">
      <w:pPr>
        <w:pStyle w:val="Proposal"/>
      </w:pPr>
      <w:r>
        <w:t>MOD</w:t>
      </w:r>
      <w:r>
        <w:tab/>
        <w:t>USA/7(H)/1</w:t>
      </w:r>
    </w:p>
    <w:p w:rsidR="00384522" w:rsidRPr="00107360" w:rsidRDefault="00384522" w:rsidP="00384522">
      <w:pPr>
        <w:pStyle w:val="AppendixNo"/>
        <w:spacing w:before="0"/>
      </w:pPr>
      <w:r w:rsidRPr="00107360">
        <w:t xml:space="preserve">APPENDIX </w:t>
      </w:r>
      <w:r w:rsidRPr="00494285">
        <w:rPr>
          <w:rStyle w:val="href"/>
        </w:rPr>
        <w:t>4</w:t>
      </w:r>
      <w:r w:rsidRPr="00107360">
        <w:t xml:space="preserve"> (</w:t>
      </w:r>
      <w:r w:rsidRPr="003A053B">
        <w:t>REV</w:t>
      </w:r>
      <w:r>
        <w:t>.WRC</w:t>
      </w:r>
      <w:r>
        <w:noBreakHyphen/>
      </w:r>
      <w:ins w:id="480" w:author="Mitchell, Brandon" w:date="2018-08-29T15:15:00Z">
        <w:r>
          <w:t>19</w:t>
        </w:r>
      </w:ins>
      <w:del w:id="481" w:author="Mitchell, Brandon" w:date="2018-08-29T15:15:00Z">
        <w:r w:rsidRPr="00107360" w:rsidDel="00B22B42">
          <w:delText>1</w:delText>
        </w:r>
        <w:r w:rsidDel="00B22B42">
          <w:delText>5</w:delText>
        </w:r>
      </w:del>
      <w:r w:rsidRPr="00107360">
        <w:t>)</w:t>
      </w:r>
    </w:p>
    <w:p w:rsidR="00384522" w:rsidRPr="00821BE4" w:rsidRDefault="00384522" w:rsidP="00384522">
      <w:pPr>
        <w:pStyle w:val="Appendixtitle"/>
        <w:keepNext w:val="0"/>
        <w:keepLines w:val="0"/>
      </w:pPr>
      <w:r w:rsidRPr="00821BE4">
        <w:t>Consolidated list and tables of characteristics for use in the</w:t>
      </w:r>
      <w:r w:rsidRPr="00821BE4">
        <w:br/>
        <w:t>application of the procedures of Chapter III</w:t>
      </w:r>
    </w:p>
    <w:p w:rsidR="00384522" w:rsidRDefault="00384522" w:rsidP="00384522">
      <w:pPr>
        <w:pStyle w:val="Reasons"/>
      </w:pPr>
      <w:r>
        <w:rPr>
          <w:b/>
        </w:rPr>
        <w:t>Reasons:</w:t>
      </w:r>
      <w:r>
        <w:tab/>
      </w:r>
      <w:r>
        <w:rPr>
          <w:iCs/>
          <w:lang w:val="en-US"/>
        </w:rPr>
        <w:t>A</w:t>
      </w:r>
      <w:r w:rsidRPr="00EF6B8F">
        <w:rPr>
          <w:iCs/>
          <w:lang w:val="en-US"/>
        </w:rPr>
        <w:t xml:space="preserve">dd new RR Appendix </w:t>
      </w:r>
      <w:r w:rsidRPr="00EF6B8F">
        <w:rPr>
          <w:b/>
          <w:bCs/>
        </w:rPr>
        <w:t>4</w:t>
      </w:r>
      <w:r w:rsidRPr="00EF6B8F">
        <w:rPr>
          <w:iCs/>
          <w:lang w:val="en-US"/>
        </w:rPr>
        <w:t xml:space="preserve"> data items for frequency assignments to non-GSO satellite systems in bands not subject to coordination</w:t>
      </w:r>
    </w:p>
    <w:p w:rsidR="00384522" w:rsidRDefault="00384522" w:rsidP="00384522">
      <w:pPr>
        <w:pStyle w:val="Proposal"/>
      </w:pPr>
      <w:r>
        <w:t>MOD</w:t>
      </w:r>
      <w:r>
        <w:tab/>
        <w:t>USA/7(H)/2</w:t>
      </w:r>
    </w:p>
    <w:p w:rsidR="00384522" w:rsidRPr="00F5119C" w:rsidRDefault="00384522" w:rsidP="00384522">
      <w:pPr>
        <w:pStyle w:val="AnnexNo"/>
      </w:pPr>
      <w:r w:rsidRPr="00F5119C">
        <w:t>ANNEX 2</w:t>
      </w:r>
    </w:p>
    <w:p w:rsidR="00384522" w:rsidRPr="001B7EA4" w:rsidRDefault="00384522" w:rsidP="00384522">
      <w:pPr>
        <w:pStyle w:val="Annextitle0"/>
      </w:pPr>
      <w:r w:rsidRPr="001B7EA4">
        <w:t>Characteristics of satellite networks, earth stations</w:t>
      </w:r>
      <w:r w:rsidRPr="001B7EA4">
        <w:br/>
        <w:t>or radio astronomy stations</w:t>
      </w:r>
      <w:r w:rsidRPr="00384522">
        <w:rPr>
          <w:rFonts w:ascii="Times New Roman" w:hAnsi="Times New Roman"/>
          <w:b w:val="0"/>
          <w:bCs/>
          <w:vertAlign w:val="superscript"/>
        </w:rPr>
        <w:t>2</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r>
      <w:ins w:id="482" w:author="Mitchell, Brandon" w:date="2018-08-29T15:15:00Z">
        <w:r>
          <w:rPr>
            <w:rFonts w:ascii="Times New Roman"/>
            <w:b w:val="0"/>
            <w:sz w:val="16"/>
            <w:szCs w:val="16"/>
          </w:rPr>
          <w:t>19</w:t>
        </w:r>
      </w:ins>
      <w:del w:id="483" w:author="Mitchell, Brandon" w:date="2018-08-29T15:15:00Z">
        <w:r w:rsidRPr="001B7EA4" w:rsidDel="00B22B42">
          <w:rPr>
            <w:rFonts w:ascii="Times New Roman"/>
            <w:b w:val="0"/>
            <w:sz w:val="16"/>
            <w:szCs w:val="16"/>
          </w:rPr>
          <w:delText>12</w:delText>
        </w:r>
      </w:del>
      <w:r w:rsidRPr="001B7EA4">
        <w:rPr>
          <w:rFonts w:ascii="Times New Roman"/>
          <w:b w:val="0"/>
          <w:sz w:val="16"/>
          <w:szCs w:val="16"/>
        </w:rPr>
        <w:t>)</w:t>
      </w:r>
    </w:p>
    <w:p w:rsidR="00384522" w:rsidRPr="00EF6B8F" w:rsidRDefault="00384522" w:rsidP="00384522">
      <w:pPr>
        <w:spacing w:before="160"/>
        <w:rPr>
          <w:rFonts w:ascii="Times New Roman Bold" w:hAnsi="Times New Roman Bold"/>
          <w:b/>
        </w:rPr>
      </w:pPr>
      <w:r w:rsidRPr="00EF6B8F">
        <w:rPr>
          <w:rFonts w:ascii="Times New Roman Bold" w:hAnsi="Times New Roman Bold"/>
          <w:b/>
        </w:rPr>
        <w:t>Footnotes to Tables A, B, C and D</w:t>
      </w:r>
    </w:p>
    <w:p w:rsidR="00384522" w:rsidRDefault="00384522" w:rsidP="00384522">
      <w:pPr>
        <w:pStyle w:val="Reasons"/>
        <w:rPr>
          <w:b/>
        </w:rPr>
      </w:pPr>
    </w:p>
    <w:p w:rsidR="00384522" w:rsidRDefault="00384522" w:rsidP="00384522"/>
    <w:p w:rsidR="00384522" w:rsidRDefault="00384522" w:rsidP="00384522"/>
    <w:p w:rsidR="00384522" w:rsidRDefault="00384522" w:rsidP="00384522">
      <w:pPr>
        <w:pStyle w:val="Proposal"/>
        <w:sectPr w:rsidR="00384522" w:rsidSect="000E3812">
          <w:headerReference w:type="default" r:id="rId15"/>
          <w:footerReference w:type="even" r:id="rId16"/>
          <w:footerReference w:type="default" r:id="rId17"/>
          <w:headerReference w:type="first" r:id="rId18"/>
          <w:pgSz w:w="12240" w:h="15840" w:code="1"/>
          <w:pgMar w:top="720" w:right="1440" w:bottom="720" w:left="1440" w:header="576" w:footer="576" w:gutter="0"/>
          <w:pgNumType w:start="1"/>
          <w:cols w:space="720"/>
          <w:titlePg/>
          <w:docGrid w:linePitch="360"/>
        </w:sectPr>
      </w:pPr>
    </w:p>
    <w:p w:rsidR="00384522" w:rsidRDefault="00384522" w:rsidP="00384522">
      <w:pPr>
        <w:pStyle w:val="Proposal"/>
      </w:pPr>
      <w:r>
        <w:t>MOD</w:t>
      </w:r>
      <w:r>
        <w:tab/>
        <w:t>USA/7(H)/3</w:t>
      </w:r>
    </w:p>
    <w:p w:rsidR="00384522" w:rsidRPr="00301CBE" w:rsidRDefault="00384522" w:rsidP="00384522">
      <w:pPr>
        <w:pStyle w:val="TableNo"/>
        <w:rPr>
          <w:rFonts w:ascii="Times New Roman Bold" w:hAnsi="Times New Roman Bold"/>
          <w:b/>
          <w:caps w:val="0"/>
        </w:rPr>
      </w:pPr>
      <w:r w:rsidRPr="00301CBE">
        <w:rPr>
          <w:rFonts w:ascii="Times New Roman Bold" w:hAnsi="Times New Roman Bold"/>
          <w:b/>
          <w:caps w:val="0"/>
        </w:rPr>
        <w:t>TABLE A</w:t>
      </w:r>
    </w:p>
    <w:p w:rsidR="00384522" w:rsidRDefault="00384522" w:rsidP="00384522">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r>
        <w:rPr>
          <w:b w:val="0"/>
          <w:bCs/>
          <w:color w:val="000000"/>
          <w:sz w:val="16"/>
        </w:rPr>
        <w:t>(Rev.WRC</w:t>
      </w:r>
      <w:r>
        <w:rPr>
          <w:b w:val="0"/>
          <w:bCs/>
          <w:color w:val="000000"/>
          <w:sz w:val="16"/>
        </w:rPr>
        <w:noBreakHyphen/>
      </w:r>
      <w:ins w:id="484" w:author="Mitchell, Brandon" w:date="2018-08-29T15:15:00Z">
        <w:r>
          <w:rPr>
            <w:b w:val="0"/>
            <w:bCs/>
            <w:color w:val="000000"/>
            <w:sz w:val="16"/>
          </w:rPr>
          <w:t>19</w:t>
        </w:r>
      </w:ins>
      <w:del w:id="485" w:author="Mitchell, Brandon" w:date="2018-08-29T15:14:00Z">
        <w:r w:rsidDel="00B22B42">
          <w:rPr>
            <w:b w:val="0"/>
            <w:bCs/>
            <w:color w:val="000000"/>
            <w:sz w:val="16"/>
          </w:rPr>
          <w:delText>15</w:delText>
        </w:r>
      </w:del>
      <w:r w:rsidRPr="0016125A">
        <w:rPr>
          <w:b w:val="0"/>
          <w:bCs/>
          <w:color w:val="000000"/>
          <w:sz w:val="16"/>
        </w:rPr>
        <w:t>)</w:t>
      </w:r>
    </w:p>
    <w:tbl>
      <w:tblPr>
        <w:tblW w:w="14197" w:type="dxa"/>
        <w:tblLayout w:type="fixed"/>
        <w:tblLook w:val="04A0" w:firstRow="1" w:lastRow="0" w:firstColumn="1" w:lastColumn="0" w:noHBand="0" w:noVBand="1"/>
      </w:tblPr>
      <w:tblGrid>
        <w:gridCol w:w="1149"/>
        <w:gridCol w:w="3606"/>
        <w:gridCol w:w="780"/>
        <w:gridCol w:w="885"/>
        <w:gridCol w:w="937"/>
        <w:gridCol w:w="1009"/>
        <w:gridCol w:w="667"/>
        <w:gridCol w:w="802"/>
        <w:gridCol w:w="873"/>
        <w:gridCol w:w="715"/>
        <w:gridCol w:w="855"/>
        <w:gridCol w:w="1324"/>
        <w:gridCol w:w="595"/>
      </w:tblGrid>
      <w:tr w:rsidR="00384522" w:rsidRPr="00704FF6" w:rsidTr="006C7CB2">
        <w:trPr>
          <w:trHeight w:val="3000"/>
          <w:tblHeader/>
        </w:trPr>
        <w:tc>
          <w:tcPr>
            <w:tcW w:w="1149" w:type="dxa"/>
            <w:tcBorders>
              <w:top w:val="single" w:sz="12" w:space="0" w:color="auto"/>
              <w:left w:val="single" w:sz="12" w:space="0" w:color="auto"/>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t>Items in Appendix</w:t>
            </w:r>
          </w:p>
        </w:tc>
        <w:tc>
          <w:tcPr>
            <w:tcW w:w="3606" w:type="dxa"/>
            <w:tcBorders>
              <w:top w:val="single" w:sz="12" w:space="0" w:color="auto"/>
              <w:left w:val="double" w:sz="6" w:space="0" w:color="auto"/>
              <w:bottom w:val="single" w:sz="12" w:space="0" w:color="auto"/>
              <w:right w:val="double" w:sz="4" w:space="0" w:color="auto"/>
            </w:tcBorders>
            <w:shd w:val="clear" w:color="auto" w:fill="auto"/>
            <w:vAlign w:val="center"/>
            <w:hideMark/>
          </w:tcPr>
          <w:p w:rsidR="00384522" w:rsidRPr="00384522" w:rsidRDefault="00384522" w:rsidP="006C7CB2">
            <w:pPr>
              <w:jc w:val="center"/>
              <w:rPr>
                <w:b/>
                <w:bCs/>
                <w:i/>
                <w:iCs/>
                <w:sz w:val="16"/>
                <w:szCs w:val="16"/>
              </w:rPr>
            </w:pPr>
            <w:r w:rsidRPr="00384522">
              <w:rPr>
                <w:b/>
                <w:bCs/>
                <w:i/>
                <w:iCs/>
                <w:sz w:val="16"/>
                <w:szCs w:val="16"/>
              </w:rPr>
              <w:t xml:space="preserve">A </w:t>
            </w:r>
            <w:r w:rsidRPr="00384522">
              <w:rPr>
                <w:b/>
                <w:bCs/>
                <w:i/>
                <w:iCs/>
                <w:sz w:val="16"/>
                <w:szCs w:val="16"/>
                <w:vertAlign w:val="superscript"/>
              </w:rPr>
              <w:t>_</w:t>
            </w:r>
            <w:r w:rsidRPr="00384522">
              <w:rPr>
                <w:b/>
                <w:bCs/>
                <w:i/>
                <w:iCs/>
                <w:sz w:val="16"/>
                <w:szCs w:val="16"/>
              </w:rPr>
              <w:t xml:space="preserve"> GENERAL CHARACTERISTICS OF THE SATELLITE NETWORK, </w:t>
            </w:r>
            <w:r w:rsidRPr="00384522">
              <w:rPr>
                <w:b/>
                <w:bCs/>
                <w:i/>
                <w:iCs/>
                <w:sz w:val="16"/>
                <w:szCs w:val="16"/>
              </w:rPr>
              <w:br/>
              <w:t xml:space="preserve">EARTH STATION OR RADIO ASTRONOMY STATION </w:t>
            </w:r>
          </w:p>
        </w:tc>
        <w:tc>
          <w:tcPr>
            <w:tcW w:w="78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before="40" w:after="40"/>
              <w:jc w:val="center"/>
              <w:rPr>
                <w:b/>
                <w:bCs/>
                <w:sz w:val="16"/>
                <w:szCs w:val="16"/>
              </w:rPr>
            </w:pPr>
            <w:r w:rsidRPr="00384522">
              <w:rPr>
                <w:b/>
                <w:bCs/>
                <w:sz w:val="16"/>
                <w:szCs w:val="16"/>
              </w:rPr>
              <w:t>Advance publication of a geostationary-</w:t>
            </w:r>
            <w:r w:rsidRPr="00384522">
              <w:rPr>
                <w:b/>
                <w:bCs/>
                <w:sz w:val="16"/>
                <w:szCs w:val="16"/>
              </w:rPr>
              <w:br/>
              <w:t>satellite network</w:t>
            </w:r>
          </w:p>
        </w:tc>
        <w:tc>
          <w:tcPr>
            <w:tcW w:w="88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subject to coordination under Section II </w:t>
            </w:r>
            <w:r w:rsidRPr="00384522">
              <w:rPr>
                <w:b/>
                <w:bCs/>
                <w:sz w:val="16"/>
                <w:szCs w:val="16"/>
              </w:rPr>
              <w:br/>
              <w:t>of Article 9</w:t>
            </w:r>
          </w:p>
        </w:tc>
        <w:tc>
          <w:tcPr>
            <w:tcW w:w="93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not subject to coordination under Section II </w:t>
            </w:r>
            <w:r w:rsidRPr="00384522">
              <w:rPr>
                <w:b/>
                <w:bCs/>
                <w:sz w:val="16"/>
                <w:szCs w:val="16"/>
              </w:rPr>
              <w:br/>
              <w:t>of Article 9</w:t>
            </w:r>
          </w:p>
        </w:tc>
        <w:tc>
          <w:tcPr>
            <w:tcW w:w="1009"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 geostationary-satellite network (including space operation functions under Article 2A of Appendices 30 or 30A) </w:t>
            </w:r>
          </w:p>
        </w:tc>
        <w:tc>
          <w:tcPr>
            <w:tcW w:w="66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Notification or coordination of a non-geostationary-satellite network</w:t>
            </w:r>
          </w:p>
        </w:tc>
        <w:tc>
          <w:tcPr>
            <w:tcW w:w="802"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an earth station (including notification under </w:t>
            </w:r>
            <w:r w:rsidRPr="00384522">
              <w:rPr>
                <w:b/>
                <w:bCs/>
                <w:sz w:val="16"/>
                <w:szCs w:val="16"/>
              </w:rPr>
              <w:br/>
              <w:t xml:space="preserve">Appendices 30A or 30B) </w:t>
            </w:r>
          </w:p>
        </w:tc>
        <w:tc>
          <w:tcPr>
            <w:tcW w:w="873"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in the broadcasting-satellite service under </w:t>
            </w:r>
            <w:r w:rsidRPr="00384522">
              <w:rPr>
                <w:b/>
                <w:bCs/>
                <w:sz w:val="16"/>
                <w:szCs w:val="16"/>
              </w:rPr>
              <w:br/>
              <w:t>Appendix 30 (Articles 4 and 5)</w:t>
            </w:r>
          </w:p>
        </w:tc>
        <w:tc>
          <w:tcPr>
            <w:tcW w:w="71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w:t>
            </w:r>
            <w:r w:rsidRPr="00384522">
              <w:rPr>
                <w:b/>
                <w:bCs/>
                <w:sz w:val="16"/>
                <w:szCs w:val="16"/>
              </w:rPr>
              <w:br/>
              <w:t xml:space="preserve">(feeder-link) under Appendix 30A </w:t>
            </w:r>
            <w:r w:rsidRPr="00384522">
              <w:rPr>
                <w:b/>
                <w:bCs/>
                <w:sz w:val="16"/>
                <w:szCs w:val="16"/>
              </w:rPr>
              <w:br/>
              <w:t>(Articles 4 and 5)</w:t>
            </w:r>
          </w:p>
        </w:tc>
        <w:tc>
          <w:tcPr>
            <w:tcW w:w="855" w:type="dxa"/>
            <w:tcBorders>
              <w:top w:val="single" w:sz="12" w:space="0" w:color="auto"/>
              <w:left w:val="nil"/>
              <w:bottom w:val="single" w:sz="12" w:space="0" w:color="auto"/>
              <w:right w:val="double" w:sz="6"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Notice for a satellite network in the fixed-</w:t>
            </w:r>
            <w:r w:rsidRPr="00384522">
              <w:rPr>
                <w:b/>
                <w:bCs/>
                <w:sz w:val="16"/>
                <w:szCs w:val="16"/>
              </w:rPr>
              <w:br/>
              <w:t xml:space="preserve">satellite service under Appendix 30B </w:t>
            </w:r>
            <w:r w:rsidRPr="00384522">
              <w:rPr>
                <w:b/>
                <w:bCs/>
                <w:sz w:val="16"/>
                <w:szCs w:val="16"/>
              </w:rPr>
              <w:br/>
              <w:t>(Articles 6 and 8)</w:t>
            </w:r>
          </w:p>
        </w:tc>
        <w:tc>
          <w:tcPr>
            <w:tcW w:w="1324" w:type="dxa"/>
            <w:tcBorders>
              <w:top w:val="single" w:sz="12" w:space="0" w:color="auto"/>
              <w:left w:val="nil"/>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t>Items in Appendix</w:t>
            </w:r>
          </w:p>
        </w:tc>
        <w:tc>
          <w:tcPr>
            <w:tcW w:w="595"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rsidR="00384522" w:rsidRPr="00384522" w:rsidRDefault="00384522" w:rsidP="006C7CB2">
            <w:pPr>
              <w:jc w:val="center"/>
              <w:rPr>
                <w:b/>
                <w:bCs/>
                <w:sz w:val="16"/>
                <w:szCs w:val="16"/>
              </w:rPr>
            </w:pPr>
            <w:r w:rsidRPr="00384522">
              <w:rPr>
                <w:b/>
                <w:bCs/>
                <w:sz w:val="16"/>
                <w:szCs w:val="16"/>
              </w:rPr>
              <w:t>Radio astronomy</w:t>
            </w:r>
          </w:p>
        </w:tc>
      </w:tr>
      <w:tr w:rsidR="00384522" w:rsidRPr="00C94A22" w:rsidTr="006C7CB2">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w:t>
            </w:r>
          </w:p>
        </w:tc>
        <w:tc>
          <w:tcPr>
            <w:tcW w:w="3606" w:type="dxa"/>
            <w:tcBorders>
              <w:top w:val="single" w:sz="4" w:space="0" w:color="auto"/>
              <w:left w:val="nil"/>
              <w:bottom w:val="single" w:sz="4" w:space="0" w:color="auto"/>
              <w:right w:val="double" w:sz="4" w:space="0" w:color="auto"/>
            </w:tcBorders>
            <w:shd w:val="clear" w:color="auto" w:fill="auto"/>
            <w:hideMark/>
          </w:tcPr>
          <w:p w:rsidR="00384522" w:rsidRPr="00384522" w:rsidRDefault="00384522" w:rsidP="006C7CB2">
            <w:pPr>
              <w:keepNext/>
              <w:spacing w:before="40" w:after="40"/>
              <w:rPr>
                <w:b/>
                <w:bCs/>
                <w:sz w:val="18"/>
                <w:szCs w:val="18"/>
              </w:rPr>
            </w:pPr>
            <w:r w:rsidRPr="00384522">
              <w:rPr>
                <w:b/>
                <w:bCs/>
                <w:sz w:val="18"/>
                <w:szCs w:val="18"/>
              </w:rPr>
              <w:t>For space station(s) onboard non-geostationary satellite(s):</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170"/>
              <w:rPr>
                <w:sz w:val="18"/>
                <w:szCs w:val="18"/>
              </w:rPr>
            </w:pPr>
            <w:r w:rsidRPr="00F178C8">
              <w:rPr>
                <w:sz w:val="18"/>
                <w:szCs w:val="18"/>
              </w:rPr>
              <w:t>the number of orbital planes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3606" w:type="dxa"/>
            <w:tcBorders>
              <w:top w:val="nil"/>
              <w:left w:val="nil"/>
              <w:bottom w:val="single" w:sz="4" w:space="0" w:color="auto"/>
              <w:right w:val="double" w:sz="4" w:space="0" w:color="auto"/>
            </w:tcBorders>
            <w:shd w:val="clear" w:color="auto" w:fill="auto"/>
            <w:hideMark/>
          </w:tcPr>
          <w:p w:rsidR="00384522" w:rsidRPr="00C94A22" w:rsidRDefault="00384522" w:rsidP="006C7CB2">
            <w:pPr>
              <w:keepNext/>
              <w:spacing w:before="40" w:after="40"/>
              <w:ind w:left="170"/>
              <w:rPr>
                <w:sz w:val="18"/>
                <w:szCs w:val="18"/>
                <w:lang w:val="ru-RU"/>
              </w:rPr>
            </w:pPr>
            <w:r w:rsidRPr="00C94A22">
              <w:rPr>
                <w:sz w:val="18"/>
                <w:szCs w:val="18"/>
                <w:lang w:val="ru-RU"/>
              </w:rPr>
              <w:t>the reference body code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170"/>
              <w:rPr>
                <w:b/>
                <w:bCs/>
                <w:sz w:val="18"/>
                <w:szCs w:val="18"/>
              </w:rPr>
            </w:pPr>
            <w:r w:rsidRPr="00322E0B">
              <w:rPr>
                <w:b/>
                <w:bCs/>
                <w:sz w:val="18"/>
                <w:szCs w:val="18"/>
              </w:rPr>
              <w:t>For space stations of a non-geostationary fixed-satellite service system operating in the band 3 400</w:t>
            </w:r>
            <w:r>
              <w:rPr>
                <w:b/>
                <w:bCs/>
                <w:sz w:val="18"/>
                <w:szCs w:val="18"/>
              </w:rPr>
              <w:noBreakHyphen/>
            </w:r>
            <w:r w:rsidRPr="00322E0B">
              <w:rPr>
                <w:b/>
                <w:bCs/>
                <w:sz w:val="18"/>
                <w:szCs w:val="18"/>
              </w:rPr>
              <w:t>4 200</w:t>
            </w:r>
            <w:r>
              <w:rPr>
                <w:b/>
                <w:bCs/>
                <w:sz w:val="18"/>
                <w:szCs w:val="18"/>
              </w:rPr>
              <w:t> MHz</w:t>
            </w:r>
            <w:r w:rsidRPr="00322E0B">
              <w:rPr>
                <w:b/>
                <w:bCs/>
                <w:sz w:val="18"/>
                <w:szCs w:val="18"/>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A.4.b.3.a</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340"/>
              <w:rPr>
                <w:sz w:val="18"/>
                <w:szCs w:val="18"/>
              </w:rPr>
            </w:pPr>
            <w:r w:rsidRPr="00322E0B">
              <w:rPr>
                <w:sz w:val="18"/>
                <w:szCs w:val="18"/>
              </w:rPr>
              <w:t>the maximum number of space stations (</w:t>
            </w:r>
            <w:r w:rsidRPr="00F5306A">
              <w:rPr>
                <w:i/>
                <w:iCs/>
                <w:sz w:val="18"/>
                <w:szCs w:val="18"/>
              </w:rPr>
              <w:t>N</w:t>
            </w:r>
            <w:r w:rsidRPr="00F5306A">
              <w:rPr>
                <w:i/>
                <w:iCs/>
                <w:sz w:val="18"/>
                <w:szCs w:val="18"/>
                <w:vertAlign w:val="subscript"/>
              </w:rPr>
              <w:t>N</w:t>
            </w:r>
            <w:r w:rsidRPr="00322E0B">
              <w:rPr>
                <w:sz w:val="18"/>
                <w:szCs w:val="18"/>
              </w:rPr>
              <w:t>) in a non-geostationary-satellite system simultaneously transmitting on a co-frequency basis in the fixed-satellite service in the Northern Hemisphere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A.4.b.3.a</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A.4.b.3.b</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340"/>
              <w:rPr>
                <w:sz w:val="18"/>
                <w:szCs w:val="18"/>
              </w:rPr>
            </w:pPr>
            <w:r w:rsidRPr="00322E0B">
              <w:rPr>
                <w:sz w:val="18"/>
                <w:szCs w:val="18"/>
              </w:rPr>
              <w:t>the maximum number of space stations (</w:t>
            </w:r>
            <w:r w:rsidRPr="00F5306A">
              <w:rPr>
                <w:i/>
                <w:iCs/>
                <w:sz w:val="18"/>
                <w:szCs w:val="18"/>
              </w:rPr>
              <w:t>N</w:t>
            </w:r>
            <w:r w:rsidRPr="00F5306A">
              <w:rPr>
                <w:i/>
                <w:iCs/>
                <w:sz w:val="18"/>
                <w:szCs w:val="18"/>
                <w:vertAlign w:val="subscript"/>
              </w:rPr>
              <w:t>S</w:t>
            </w:r>
            <w:r w:rsidRPr="00322E0B">
              <w:rPr>
                <w:sz w:val="18"/>
                <w:szCs w:val="18"/>
              </w:rPr>
              <w:t xml:space="preserve">) in a </w:t>
            </w:r>
            <w:r w:rsidRPr="00F178C8">
              <w:rPr>
                <w:sz w:val="18"/>
                <w:szCs w:val="18"/>
              </w:rPr>
              <w:t>non</w:t>
            </w:r>
            <w:r w:rsidRPr="00322E0B">
              <w:rPr>
                <w:sz w:val="18"/>
                <w:szCs w:val="18"/>
              </w:rPr>
              <w:t>-geostationary-satellite system simultaneously transmitting on a co-frequency basis in the fixed-satellite service in the Southern Hemisphere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A.4.b.3.b</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170"/>
              <w:rPr>
                <w:b/>
                <w:bCs/>
                <w:sz w:val="18"/>
                <w:szCs w:val="18"/>
              </w:rPr>
            </w:pPr>
            <w:r w:rsidRPr="00322E0B">
              <w:rPr>
                <w:b/>
                <w:bCs/>
                <w:sz w:val="18"/>
                <w:szCs w:val="18"/>
              </w:rPr>
              <w:t>For each orbital plane, where the Earth is the reference body:</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A.4.b.4.a</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340"/>
              <w:rPr>
                <w:sz w:val="18"/>
                <w:szCs w:val="18"/>
              </w:rPr>
            </w:pPr>
            <w:r w:rsidRPr="00F178C8">
              <w:rPr>
                <w:sz w:val="18"/>
                <w:szCs w:val="18"/>
              </w:rPr>
              <w:t>the angle of inclination (</w:t>
            </w:r>
            <w:r w:rsidRPr="00A375AB">
              <w:rPr>
                <w:i/>
                <w:iCs/>
                <w:sz w:val="18"/>
                <w:szCs w:val="18"/>
              </w:rPr>
              <w:t>i</w:t>
            </w:r>
            <w:r w:rsidRPr="00A375AB">
              <w:rPr>
                <w:i/>
                <w:iCs/>
                <w:sz w:val="18"/>
                <w:szCs w:val="18"/>
                <w:vertAlign w:val="subscript"/>
              </w:rPr>
              <w:t>j</w:t>
            </w:r>
            <w:r w:rsidRPr="00F178C8">
              <w:rPr>
                <w:sz w:val="18"/>
                <w:szCs w:val="18"/>
              </w:rPr>
              <w:t xml:space="preserve">) of the orbital plane with respect to the Earth’s equatorial plane </w:t>
            </w:r>
            <w:r>
              <w:rPr>
                <w:sz w:val="18"/>
                <w:szCs w:val="18"/>
              </w:rPr>
              <w:br/>
            </w:r>
            <w:r w:rsidRPr="00F178C8">
              <w:rPr>
                <w:sz w:val="18"/>
                <w:szCs w:val="18"/>
              </w:rPr>
              <w:t xml:space="preserve">(0° ≤  </w:t>
            </w:r>
            <w:r w:rsidRPr="00A375AB">
              <w:rPr>
                <w:i/>
                <w:iCs/>
                <w:sz w:val="18"/>
                <w:szCs w:val="18"/>
              </w:rPr>
              <w:t>i</w:t>
            </w:r>
            <w:r w:rsidRPr="00A375AB">
              <w:rPr>
                <w:i/>
                <w:iCs/>
                <w:sz w:val="18"/>
                <w:szCs w:val="18"/>
                <w:vertAlign w:val="subscript"/>
              </w:rPr>
              <w:t>j</w:t>
            </w:r>
            <w:r w:rsidRPr="00F178C8">
              <w:rPr>
                <w:sz w:val="18"/>
                <w:szCs w:val="18"/>
              </w:rPr>
              <w:t xml:space="preserve"> &lt; 180°)</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A.4.b.4.a</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A.4.b.4.b</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spacing w:before="40" w:after="40"/>
              <w:ind w:left="340"/>
              <w:rPr>
                <w:sz w:val="18"/>
                <w:szCs w:val="18"/>
              </w:rPr>
            </w:pPr>
            <w:r w:rsidRPr="00F178C8">
              <w:rPr>
                <w:sz w:val="18"/>
                <w:szCs w:val="18"/>
              </w:rPr>
              <w:t>the number of satellites in the orbital plane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A.4.b.4.b</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A.4.b.4.c</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340"/>
              <w:rPr>
                <w:sz w:val="18"/>
                <w:szCs w:val="18"/>
              </w:rPr>
            </w:pPr>
            <w:r w:rsidRPr="00322E0B">
              <w:rPr>
                <w:sz w:val="18"/>
                <w:szCs w:val="18"/>
              </w:rPr>
              <w:t>the period</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A.4.b.4.c</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A.4.b.4.d</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340"/>
              <w:rPr>
                <w:sz w:val="18"/>
                <w:szCs w:val="18"/>
              </w:rPr>
            </w:pPr>
            <w:r w:rsidRPr="00322E0B">
              <w:rPr>
                <w:sz w:val="18"/>
                <w:szCs w:val="18"/>
              </w:rPr>
              <w:t>the altitude, in kilometres, of the apogee of the space station</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A.4.b.4.d</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A.4.b.4.e</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340"/>
              <w:rPr>
                <w:sz w:val="18"/>
                <w:szCs w:val="18"/>
              </w:rPr>
            </w:pPr>
            <w:r w:rsidRPr="00322E0B">
              <w:rPr>
                <w:sz w:val="18"/>
                <w:szCs w:val="18"/>
              </w:rPr>
              <w:t xml:space="preserve">the altitude, in kilometres, of the perigee of the space </w:t>
            </w:r>
            <w:r w:rsidRPr="00F178C8">
              <w:rPr>
                <w:sz w:val="18"/>
                <w:szCs w:val="18"/>
              </w:rPr>
              <w:t>station</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A.4.b.4.e</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sz w:val="18"/>
                <w:szCs w:val="18"/>
                <w:lang w:eastAsia="zh-CN"/>
              </w:rPr>
            </w:pPr>
            <w:r w:rsidRPr="00384522">
              <w:rPr>
                <w:sz w:val="18"/>
                <w:szCs w:val="18"/>
                <w:lang w:eastAsia="zh-CN"/>
              </w:rPr>
              <w:t>A.4.b.4.f</w:t>
            </w:r>
          </w:p>
        </w:tc>
        <w:tc>
          <w:tcPr>
            <w:tcW w:w="3606" w:type="dxa"/>
            <w:tcBorders>
              <w:top w:val="nil"/>
              <w:left w:val="nil"/>
              <w:bottom w:val="single" w:sz="4" w:space="0" w:color="auto"/>
              <w:right w:val="double" w:sz="4" w:space="0" w:color="auto"/>
            </w:tcBorders>
            <w:shd w:val="clear" w:color="auto" w:fill="auto"/>
          </w:tcPr>
          <w:p w:rsidR="00384522" w:rsidRPr="00322E0B" w:rsidRDefault="00384522" w:rsidP="006C7CB2">
            <w:pPr>
              <w:spacing w:before="40" w:after="40"/>
              <w:ind w:left="340"/>
              <w:rPr>
                <w:sz w:val="18"/>
                <w:szCs w:val="18"/>
              </w:rPr>
            </w:pPr>
            <w:r w:rsidRPr="00F5119C">
              <w:rPr>
                <w:sz w:val="18"/>
                <w:szCs w:val="18"/>
              </w:rPr>
              <w:t>the minimum altitude of the space station above the surface of the Earth at which any satellite transmits</w:t>
            </w:r>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sz w:val="18"/>
                <w:szCs w:val="18"/>
                <w:lang w:eastAsia="zh-CN"/>
              </w:rPr>
            </w:pPr>
            <w:r w:rsidRPr="00384522">
              <w:rPr>
                <w:sz w:val="18"/>
                <w:szCs w:val="18"/>
                <w:lang w:eastAsia="zh-CN"/>
              </w:rPr>
              <w:t>A.4.b.4.f</w:t>
            </w:r>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b/>
                <w:bCs/>
                <w:sz w:val="18"/>
                <w:szCs w:val="18"/>
              </w:rPr>
            </w:pPr>
          </w:p>
        </w:tc>
      </w:tr>
      <w:tr w:rsidR="00384522" w:rsidRPr="00C94A22" w:rsidDel="00BD5A37" w:rsidTr="006C7CB2">
        <w:trPr>
          <w:cantSplit/>
          <w:del w:id="486" w:author="Mitchell, Brandon" w:date="2018-08-29T14:59:00Z"/>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Del="00BD5A37" w:rsidRDefault="00384522" w:rsidP="006C7CB2">
            <w:pPr>
              <w:spacing w:before="40" w:after="40"/>
              <w:rPr>
                <w:del w:id="487" w:author="Mitchell, Brandon" w:date="2018-08-29T14:59:00Z"/>
                <w:sz w:val="18"/>
                <w:szCs w:val="18"/>
                <w:lang w:eastAsia="zh-CN"/>
              </w:rPr>
            </w:pPr>
            <w:del w:id="488" w:author="Mitchell, Brandon" w:date="2018-08-29T14:59:00Z">
              <w:r w:rsidRPr="00384522" w:rsidDel="00BD5A37">
                <w:rPr>
                  <w:sz w:val="18"/>
                  <w:szCs w:val="18"/>
                  <w:lang w:eastAsia="zh-CN"/>
                </w:rPr>
                <w:delText>A.4.b.5</w:delText>
              </w:r>
            </w:del>
          </w:p>
        </w:tc>
        <w:tc>
          <w:tcPr>
            <w:tcW w:w="3606" w:type="dxa"/>
            <w:tcBorders>
              <w:top w:val="nil"/>
              <w:left w:val="nil"/>
              <w:bottom w:val="single" w:sz="4" w:space="0" w:color="auto"/>
              <w:right w:val="double" w:sz="4" w:space="0" w:color="auto"/>
            </w:tcBorders>
            <w:shd w:val="clear" w:color="auto" w:fill="auto"/>
            <w:hideMark/>
          </w:tcPr>
          <w:p w:rsidR="00384522" w:rsidRPr="00322E0B" w:rsidDel="00BD5A37" w:rsidRDefault="00384522" w:rsidP="006C7CB2">
            <w:pPr>
              <w:spacing w:before="40" w:after="40"/>
              <w:ind w:left="170"/>
              <w:rPr>
                <w:del w:id="489" w:author="Mitchell, Brandon" w:date="2018-08-29T14:59:00Z"/>
                <w:b/>
                <w:bCs/>
                <w:sz w:val="18"/>
                <w:szCs w:val="18"/>
              </w:rPr>
            </w:pPr>
            <w:del w:id="490" w:author="Mitchell, Brandon" w:date="2018-08-29T14:59:00Z">
              <w:r w:rsidRPr="00322E0B" w:rsidDel="00BD5A37">
                <w:rPr>
                  <w:b/>
                  <w:bCs/>
                  <w:sz w:val="18"/>
                  <w:szCs w:val="18"/>
                </w:rPr>
                <w:delText>For space stations operating in a frequency band subject to the provisions</w:delText>
              </w:r>
              <w:r w:rsidDel="00BD5A37">
                <w:rPr>
                  <w:b/>
                  <w:bCs/>
                  <w:sz w:val="18"/>
                  <w:szCs w:val="18"/>
                </w:rPr>
                <w:delText xml:space="preserve"> of Nos. 9.11A, 9.12 or 9.12A, </w:delText>
              </w:r>
              <w:r w:rsidRPr="00322E0B" w:rsidDel="00BD5A37">
                <w:rPr>
                  <w:b/>
                  <w:bCs/>
                  <w:sz w:val="18"/>
                  <w:szCs w:val="18"/>
                </w:rPr>
                <w:delText>the data elements to characterize properly the orbital statistics of the non-geostationary-satellite system:</w:delText>
              </w:r>
            </w:del>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1" w:author="Mitchell, Brandon" w:date="2018-08-29T14:59:00Z"/>
                <w:b/>
                <w:bCs/>
                <w:sz w:val="18"/>
                <w:szCs w:val="18"/>
              </w:rPr>
            </w:pPr>
            <w:del w:id="492" w:author="Mitchell, Brandon" w:date="2018-08-29T14:59:00Z">
              <w:r w:rsidRPr="00384522" w:rsidDel="00BD5A37">
                <w:rPr>
                  <w:b/>
                  <w:bCs/>
                  <w:sz w:val="18"/>
                  <w:szCs w:val="18"/>
                </w:rPr>
                <w:delText> </w:delText>
              </w:r>
            </w:del>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3" w:author="Mitchell, Brandon" w:date="2018-08-29T14:59:00Z"/>
                <w:b/>
                <w:bCs/>
                <w:sz w:val="18"/>
                <w:szCs w:val="18"/>
              </w:rPr>
            </w:pPr>
            <w:del w:id="494" w:author="Mitchell, Brandon" w:date="2018-08-29T14:59:00Z">
              <w:r w:rsidRPr="00384522" w:rsidDel="00BD5A37">
                <w:rPr>
                  <w:b/>
                  <w:bCs/>
                  <w:sz w:val="18"/>
                  <w:szCs w:val="18"/>
                </w:rPr>
                <w:delText> </w:delText>
              </w:r>
            </w:del>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5" w:author="Mitchell, Brandon" w:date="2018-08-29T14:59:00Z"/>
                <w:b/>
                <w:bCs/>
                <w:sz w:val="18"/>
                <w:szCs w:val="18"/>
              </w:rPr>
            </w:pPr>
            <w:del w:id="496" w:author="Mitchell, Brandon" w:date="2018-08-29T14:59:00Z">
              <w:r w:rsidRPr="00384522" w:rsidDel="00BD5A37">
                <w:rPr>
                  <w:b/>
                  <w:bCs/>
                  <w:sz w:val="18"/>
                  <w:szCs w:val="18"/>
                </w:rPr>
                <w:delText> </w:delText>
              </w:r>
            </w:del>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7" w:author="Mitchell, Brandon" w:date="2018-08-29T14:59:00Z"/>
                <w:b/>
                <w:bCs/>
                <w:sz w:val="18"/>
                <w:szCs w:val="18"/>
              </w:rPr>
            </w:pPr>
            <w:del w:id="498" w:author="Mitchell, Brandon" w:date="2018-08-29T14:59:00Z">
              <w:r w:rsidRPr="00384522" w:rsidDel="00BD5A37">
                <w:rPr>
                  <w:b/>
                  <w:bCs/>
                  <w:sz w:val="18"/>
                  <w:szCs w:val="18"/>
                </w:rPr>
                <w:delText> </w:delText>
              </w:r>
            </w:del>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9" w:author="Mitchell, Brandon" w:date="2018-08-29T14:59:00Z"/>
                <w:b/>
                <w:bCs/>
                <w:sz w:val="18"/>
                <w:szCs w:val="18"/>
              </w:rPr>
            </w:pPr>
            <w:del w:id="500" w:author="Mitchell, Brandon" w:date="2018-08-29T14:59:00Z">
              <w:r w:rsidRPr="00384522" w:rsidDel="00BD5A37">
                <w:rPr>
                  <w:b/>
                  <w:bCs/>
                  <w:sz w:val="18"/>
                  <w:szCs w:val="18"/>
                </w:rPr>
                <w:delText> </w:delText>
              </w:r>
            </w:del>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501" w:author="Mitchell, Brandon" w:date="2018-08-29T14:59:00Z"/>
                <w:b/>
                <w:bCs/>
                <w:sz w:val="18"/>
                <w:szCs w:val="18"/>
              </w:rPr>
            </w:pPr>
            <w:del w:id="502" w:author="Mitchell, Brandon" w:date="2018-08-29T14:59:00Z">
              <w:r w:rsidRPr="00384522" w:rsidDel="00BD5A37">
                <w:rPr>
                  <w:b/>
                  <w:bCs/>
                  <w:sz w:val="18"/>
                  <w:szCs w:val="18"/>
                </w:rPr>
                <w:delText> </w:delText>
              </w:r>
            </w:del>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503" w:author="Mitchell, Brandon" w:date="2018-08-29T14:59:00Z"/>
                <w:b/>
                <w:bCs/>
                <w:sz w:val="18"/>
                <w:szCs w:val="18"/>
              </w:rPr>
            </w:pPr>
            <w:del w:id="504" w:author="Mitchell, Brandon" w:date="2018-08-29T14:59:00Z">
              <w:r w:rsidRPr="00384522" w:rsidDel="00BD5A37">
                <w:rPr>
                  <w:b/>
                  <w:bCs/>
                  <w:sz w:val="18"/>
                  <w:szCs w:val="18"/>
                </w:rPr>
                <w:delText> </w:delText>
              </w:r>
            </w:del>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505" w:author="Mitchell, Brandon" w:date="2018-08-29T14:59:00Z"/>
                <w:b/>
                <w:bCs/>
                <w:sz w:val="18"/>
                <w:szCs w:val="18"/>
              </w:rPr>
            </w:pPr>
            <w:del w:id="506" w:author="Mitchell, Brandon" w:date="2018-08-29T14:59:00Z">
              <w:r w:rsidRPr="00384522" w:rsidDel="00BD5A37">
                <w:rPr>
                  <w:b/>
                  <w:bCs/>
                  <w:sz w:val="18"/>
                  <w:szCs w:val="18"/>
                </w:rPr>
                <w:delText> </w:delText>
              </w:r>
            </w:del>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Del="00BD5A37" w:rsidRDefault="00384522" w:rsidP="006C7CB2">
            <w:pPr>
              <w:spacing w:before="40" w:after="40"/>
              <w:jc w:val="center"/>
              <w:rPr>
                <w:del w:id="507" w:author="Mitchell, Brandon" w:date="2018-08-29T14:59:00Z"/>
                <w:b/>
                <w:bCs/>
                <w:sz w:val="18"/>
                <w:szCs w:val="18"/>
              </w:rPr>
            </w:pPr>
            <w:del w:id="508" w:author="Mitchell, Brandon" w:date="2018-08-29T14:59:00Z">
              <w:r w:rsidRPr="00384522" w:rsidDel="00BD5A37">
                <w:rPr>
                  <w:b/>
                  <w:bCs/>
                  <w:sz w:val="18"/>
                  <w:szCs w:val="18"/>
                </w:rPr>
                <w:delText> </w:delText>
              </w:r>
            </w:del>
          </w:p>
        </w:tc>
        <w:tc>
          <w:tcPr>
            <w:tcW w:w="1324" w:type="dxa"/>
            <w:tcBorders>
              <w:top w:val="nil"/>
              <w:left w:val="nil"/>
              <w:bottom w:val="single" w:sz="4" w:space="0" w:color="auto"/>
              <w:right w:val="double" w:sz="6" w:space="0" w:color="auto"/>
            </w:tcBorders>
            <w:shd w:val="clear" w:color="auto" w:fill="auto"/>
            <w:hideMark/>
          </w:tcPr>
          <w:p w:rsidR="00384522" w:rsidRPr="00384522" w:rsidDel="00BD5A37" w:rsidRDefault="00384522" w:rsidP="006C7CB2">
            <w:pPr>
              <w:spacing w:before="40" w:after="40"/>
              <w:rPr>
                <w:del w:id="509" w:author="Mitchell, Brandon" w:date="2018-08-29T14:59:00Z"/>
                <w:sz w:val="18"/>
                <w:szCs w:val="18"/>
                <w:lang w:eastAsia="zh-CN"/>
              </w:rPr>
            </w:pPr>
            <w:del w:id="510" w:author="Mitchell, Brandon" w:date="2018-08-29T14:59:00Z">
              <w:r w:rsidRPr="00384522" w:rsidDel="00BD5A37">
                <w:rPr>
                  <w:sz w:val="18"/>
                  <w:szCs w:val="18"/>
                  <w:lang w:eastAsia="zh-CN"/>
                </w:rPr>
                <w:delText>A.4.b.5</w:delText>
              </w:r>
            </w:del>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Del="00BD5A37" w:rsidRDefault="00384522" w:rsidP="006C7CB2">
            <w:pPr>
              <w:spacing w:before="40" w:after="40"/>
              <w:jc w:val="center"/>
              <w:rPr>
                <w:del w:id="511" w:author="Mitchell, Brandon" w:date="2018-08-29T14:59:00Z"/>
                <w:b/>
                <w:bCs/>
                <w:sz w:val="18"/>
                <w:szCs w:val="18"/>
              </w:rPr>
            </w:pPr>
            <w:del w:id="512" w:author="Mitchell, Brandon" w:date="2018-08-29T14:59:00Z">
              <w:r w:rsidRPr="00384522" w:rsidDel="00BD5A37">
                <w:rPr>
                  <w:b/>
                  <w:bCs/>
                  <w:sz w:val="18"/>
                  <w:szCs w:val="18"/>
                </w:rPr>
                <w:delText> </w:delText>
              </w:r>
            </w:del>
          </w:p>
        </w:tc>
      </w:tr>
      <w:tr w:rsidR="00384522" w:rsidRPr="00C94A22" w:rsidTr="006C7CB2">
        <w:trPr>
          <w:cantSplit/>
        </w:trPr>
        <w:tc>
          <w:tcPr>
            <w:tcW w:w="1149" w:type="dxa"/>
            <w:tcBorders>
              <w:top w:val="nil"/>
              <w:left w:val="single" w:sz="12" w:space="0" w:color="auto"/>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13" w:author="Mitchell, Brandon" w:date="2018-08-29T14:59:00Z">
              <w:r w:rsidRPr="00384522">
                <w:rPr>
                  <w:sz w:val="18"/>
                  <w:szCs w:val="18"/>
                  <w:lang w:eastAsia="zh-CN"/>
                </w:rPr>
                <w:t>4.g</w:t>
              </w:r>
            </w:ins>
            <w:del w:id="514" w:author="Mitchell, Brandon" w:date="2018-08-29T14:59:00Z">
              <w:r w:rsidRPr="00384522" w:rsidDel="00BD5A37">
                <w:rPr>
                  <w:sz w:val="18"/>
                  <w:szCs w:val="18"/>
                  <w:lang w:eastAsia="zh-CN"/>
                </w:rPr>
                <w:delText>5.a</w:delText>
              </w:r>
            </w:del>
          </w:p>
        </w:tc>
        <w:tc>
          <w:tcPr>
            <w:tcW w:w="3606" w:type="dxa"/>
            <w:tcBorders>
              <w:top w:val="nil"/>
              <w:left w:val="double" w:sz="6" w:space="0" w:color="auto"/>
              <w:bottom w:val="single" w:sz="4" w:space="0" w:color="auto"/>
              <w:right w:val="double" w:sz="4" w:space="0" w:color="auto"/>
            </w:tcBorders>
            <w:shd w:val="clear" w:color="auto" w:fill="auto"/>
            <w:hideMark/>
          </w:tcPr>
          <w:p w:rsidR="00384522" w:rsidRDefault="00384522" w:rsidP="006C7CB2">
            <w:pPr>
              <w:spacing w:before="40" w:after="40"/>
              <w:ind w:left="340"/>
              <w:rPr>
                <w:ins w:id="515" w:author="Mitchell, Brandon" w:date="2018-08-29T15:01:00Z"/>
                <w:sz w:val="18"/>
                <w:szCs w:val="18"/>
              </w:rPr>
            </w:pPr>
            <w:r w:rsidRPr="00F178C8">
              <w:rPr>
                <w:sz w:val="18"/>
                <w:szCs w:val="18"/>
              </w:rPr>
              <w:t>the right ascension of the ascending node (</w:t>
            </w:r>
            <w:r>
              <w:rPr>
                <w:sz w:val="18"/>
                <w:szCs w:val="18"/>
              </w:rPr>
              <w:t>Ω</w:t>
            </w:r>
            <w:r w:rsidRPr="00A375AB">
              <w:rPr>
                <w:i/>
                <w:iCs/>
                <w:sz w:val="18"/>
                <w:szCs w:val="18"/>
                <w:vertAlign w:val="subscript"/>
              </w:rPr>
              <w:t>j</w:t>
            </w:r>
            <w:r w:rsidRPr="00F178C8">
              <w:rPr>
                <w:sz w:val="18"/>
                <w:szCs w:val="18"/>
              </w:rPr>
              <w:t xml:space="preserve">) for the </w:t>
            </w:r>
            <w:r w:rsidRPr="00A375AB">
              <w:rPr>
                <w:i/>
                <w:iCs/>
                <w:sz w:val="18"/>
                <w:szCs w:val="18"/>
              </w:rPr>
              <w:t>j</w:t>
            </w:r>
            <w:r w:rsidRPr="00F178C8">
              <w:rPr>
                <w:sz w:val="18"/>
                <w:szCs w:val="18"/>
              </w:rPr>
              <w:t xml:space="preserve">-th orbital plane, measured counter-clockwise in the equatorial plane from the direction of the vernal equinox to the point where the satellite makes its South-to-North crossing of the equatorial plane (0° ≤  </w:t>
            </w:r>
            <w:r>
              <w:rPr>
                <w:sz w:val="18"/>
                <w:szCs w:val="18"/>
              </w:rPr>
              <w:t>Ω</w:t>
            </w:r>
            <w:r w:rsidRPr="00A375AB">
              <w:rPr>
                <w:i/>
                <w:iCs/>
                <w:sz w:val="18"/>
                <w:szCs w:val="18"/>
                <w:vertAlign w:val="subscript"/>
              </w:rPr>
              <w:t>j</w:t>
            </w:r>
            <w:r w:rsidRPr="00F178C8">
              <w:rPr>
                <w:sz w:val="18"/>
                <w:szCs w:val="18"/>
              </w:rPr>
              <w:t> &lt; 360°)</w:t>
            </w:r>
          </w:p>
          <w:p w:rsidR="00384522" w:rsidRPr="00B165EA" w:rsidRDefault="00384522" w:rsidP="006C7CB2">
            <w:pPr>
              <w:spacing w:before="40" w:after="40"/>
              <w:ind w:left="340"/>
              <w:rPr>
                <w:sz w:val="18"/>
                <w:szCs w:val="18"/>
              </w:rPr>
            </w:pPr>
            <w:ins w:id="516" w:author="Mitchell, Brandon" w:date="2018-08-29T15:01:00Z">
              <w:r w:rsidRPr="00B165EA">
                <w:rPr>
                  <w:sz w:val="18"/>
                  <w:szCs w:val="18"/>
                  <w:rPrChange w:id="517" w:author="Mitchell, Brandon" w:date="2018-08-29T15:01:00Z">
                    <w:rPr>
                      <w:i/>
                      <w:sz w:val="18"/>
                      <w:szCs w:val="18"/>
                    </w:rPr>
                  </w:rPrChange>
                </w:rPr>
                <w:t xml:space="preserve">only required in frequency bands subject to the provisions of Nos </w:t>
              </w:r>
              <w:r w:rsidRPr="00B165EA">
                <w:rPr>
                  <w:b/>
                  <w:sz w:val="18"/>
                  <w:szCs w:val="18"/>
                  <w:lang w:val="en-GB"/>
                  <w:rPrChange w:id="518" w:author="Mitchell, Brandon" w:date="2018-08-29T15:01:00Z">
                    <w:rPr>
                      <w:i/>
                      <w:sz w:val="18"/>
                      <w:szCs w:val="18"/>
                    </w:rPr>
                  </w:rPrChange>
                </w:rPr>
                <w:t>9.11A</w:t>
              </w:r>
              <w:r w:rsidRPr="00B165EA">
                <w:rPr>
                  <w:sz w:val="18"/>
                  <w:szCs w:val="18"/>
                  <w:rPrChange w:id="519" w:author="Mitchell, Brandon" w:date="2018-08-29T15:01:00Z">
                    <w:rPr>
                      <w:i/>
                      <w:sz w:val="18"/>
                      <w:szCs w:val="18"/>
                    </w:rPr>
                  </w:rPrChange>
                </w:rPr>
                <w:t xml:space="preserve">, </w:t>
              </w:r>
              <w:r w:rsidRPr="00B165EA">
                <w:rPr>
                  <w:b/>
                  <w:sz w:val="18"/>
                  <w:szCs w:val="18"/>
                  <w:lang w:val="en-GB"/>
                  <w:rPrChange w:id="520" w:author="Mitchell, Brandon" w:date="2018-08-29T15:01:00Z">
                    <w:rPr>
                      <w:i/>
                      <w:sz w:val="18"/>
                      <w:szCs w:val="18"/>
                    </w:rPr>
                  </w:rPrChange>
                </w:rPr>
                <w:t>9.12</w:t>
              </w:r>
              <w:r w:rsidRPr="00B165EA">
                <w:rPr>
                  <w:sz w:val="18"/>
                  <w:szCs w:val="18"/>
                  <w:rPrChange w:id="521" w:author="Mitchell, Brandon" w:date="2018-08-29T15:01:00Z">
                    <w:rPr>
                      <w:i/>
                      <w:sz w:val="18"/>
                      <w:szCs w:val="18"/>
                    </w:rPr>
                  </w:rPrChange>
                </w:rPr>
                <w:t xml:space="preserve"> or </w:t>
              </w:r>
              <w:r w:rsidRPr="00B165EA">
                <w:rPr>
                  <w:b/>
                  <w:sz w:val="18"/>
                  <w:szCs w:val="18"/>
                  <w:lang w:val="en-GB"/>
                  <w:rPrChange w:id="522" w:author="Mitchell, Brandon" w:date="2018-08-29T15:01:00Z">
                    <w:rPr>
                      <w:i/>
                      <w:sz w:val="18"/>
                      <w:szCs w:val="18"/>
                    </w:rPr>
                  </w:rPrChange>
                </w:rPr>
                <w:t>9.12A</w:t>
              </w:r>
            </w:ins>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23" w:author="Mitchell, Brandon" w:date="2018-08-29T15:02:00Z">
              <w:r w:rsidRPr="00384522">
                <w:rPr>
                  <w:sz w:val="18"/>
                  <w:szCs w:val="18"/>
                  <w:lang w:eastAsia="zh-CN"/>
                </w:rPr>
                <w:t>4.g</w:t>
              </w:r>
            </w:ins>
            <w:del w:id="524" w:author="Mitchell, Brandon" w:date="2018-08-29T15:02:00Z">
              <w:r w:rsidRPr="00384522" w:rsidDel="00B165EA">
                <w:rPr>
                  <w:sz w:val="18"/>
                  <w:szCs w:val="18"/>
                  <w:lang w:eastAsia="zh-CN"/>
                </w:rPr>
                <w:delText>5.a</w:delText>
              </w:r>
            </w:del>
          </w:p>
        </w:tc>
        <w:tc>
          <w:tcPr>
            <w:tcW w:w="595" w:type="dxa"/>
            <w:tcBorders>
              <w:top w:val="nil"/>
              <w:left w:val="double" w:sz="6" w:space="0" w:color="auto"/>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25" w:author="Mitchell, Brandon" w:date="2018-08-29T15:01:00Z">
              <w:r w:rsidRPr="00384522">
                <w:rPr>
                  <w:sz w:val="18"/>
                  <w:szCs w:val="18"/>
                  <w:lang w:eastAsia="zh-CN"/>
                </w:rPr>
                <w:t>4.h</w:t>
              </w:r>
            </w:ins>
            <w:del w:id="526" w:author="Mitchell, Brandon" w:date="2018-08-29T15:01:00Z">
              <w:r w:rsidRPr="00384522" w:rsidDel="00B165EA">
                <w:rPr>
                  <w:sz w:val="18"/>
                  <w:szCs w:val="18"/>
                  <w:lang w:eastAsia="zh-CN"/>
                </w:rPr>
                <w:delText>5.b</w:delText>
              </w:r>
            </w:del>
          </w:p>
        </w:tc>
        <w:tc>
          <w:tcPr>
            <w:tcW w:w="3606" w:type="dxa"/>
            <w:tcBorders>
              <w:top w:val="nil"/>
              <w:left w:val="double" w:sz="6" w:space="0" w:color="auto"/>
              <w:bottom w:val="single" w:sz="4" w:space="0" w:color="auto"/>
              <w:right w:val="double" w:sz="4" w:space="0" w:color="auto"/>
            </w:tcBorders>
            <w:shd w:val="clear" w:color="auto" w:fill="auto"/>
            <w:hideMark/>
          </w:tcPr>
          <w:p w:rsidR="00384522" w:rsidRPr="00F178C8" w:rsidRDefault="00384522" w:rsidP="006C7CB2">
            <w:pPr>
              <w:spacing w:before="40" w:after="40"/>
              <w:ind w:left="340"/>
              <w:rPr>
                <w:sz w:val="18"/>
                <w:szCs w:val="18"/>
              </w:rPr>
            </w:pPr>
            <w:r w:rsidRPr="00F178C8">
              <w:rPr>
                <w:sz w:val="18"/>
                <w:szCs w:val="18"/>
              </w:rPr>
              <w:t>the initial phase angle (</w:t>
            </w:r>
            <w:r>
              <w:rPr>
                <w:sz w:val="18"/>
                <w:szCs w:val="18"/>
              </w:rPr>
              <w:t>ω</w:t>
            </w:r>
            <w:r w:rsidRPr="00874B28">
              <w:rPr>
                <w:i/>
                <w:iCs/>
                <w:sz w:val="18"/>
                <w:szCs w:val="18"/>
                <w:vertAlign w:val="subscript"/>
              </w:rPr>
              <w:t>i</w:t>
            </w:r>
            <w:r w:rsidRPr="00F178C8">
              <w:rPr>
                <w:sz w:val="18"/>
                <w:szCs w:val="18"/>
              </w:rPr>
              <w:t xml:space="preserve">) of the </w:t>
            </w:r>
            <w:r w:rsidRPr="00874B28">
              <w:rPr>
                <w:i/>
                <w:iCs/>
                <w:sz w:val="18"/>
                <w:szCs w:val="18"/>
              </w:rPr>
              <w:t>i</w:t>
            </w:r>
            <w:r w:rsidRPr="00F178C8">
              <w:rPr>
                <w:sz w:val="18"/>
                <w:szCs w:val="18"/>
              </w:rPr>
              <w:t xml:space="preserve">-th satellite in its orbital plane at reference time </w:t>
            </w:r>
            <w:r w:rsidRPr="00F5306A">
              <w:rPr>
                <w:i/>
                <w:iCs/>
                <w:sz w:val="18"/>
                <w:szCs w:val="18"/>
              </w:rPr>
              <w:t>t</w:t>
            </w:r>
            <w:r w:rsidRPr="00F178C8">
              <w:rPr>
                <w:sz w:val="18"/>
                <w:szCs w:val="18"/>
              </w:rPr>
              <w:t xml:space="preserve"> = 0, measured from the point of the ascending node (0° ≤  </w:t>
            </w:r>
            <w:r>
              <w:rPr>
                <w:sz w:val="18"/>
                <w:szCs w:val="18"/>
              </w:rPr>
              <w:t>ω</w:t>
            </w:r>
            <w:r w:rsidRPr="00874B28">
              <w:rPr>
                <w:i/>
                <w:iCs/>
                <w:sz w:val="18"/>
                <w:szCs w:val="18"/>
                <w:vertAlign w:val="subscript"/>
              </w:rPr>
              <w:t>i</w:t>
            </w:r>
            <w:r w:rsidRPr="00F178C8">
              <w:rPr>
                <w:sz w:val="18"/>
                <w:szCs w:val="18"/>
              </w:rPr>
              <w:t xml:space="preserve"> &lt; 360°)</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ins w:id="527" w:author="Mitchell, Brandon" w:date="2018-08-29T15:01: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28" w:author="Mitchell, Brandon" w:date="2018-08-29T15:02:00Z">
              <w:r w:rsidRPr="00384522">
                <w:rPr>
                  <w:sz w:val="18"/>
                  <w:szCs w:val="18"/>
                  <w:lang w:eastAsia="zh-CN"/>
                </w:rPr>
                <w:t>4.h</w:t>
              </w:r>
            </w:ins>
            <w:del w:id="529" w:author="Mitchell, Brandon" w:date="2018-08-29T15:02:00Z">
              <w:r w:rsidRPr="00384522" w:rsidDel="00B165EA">
                <w:rPr>
                  <w:sz w:val="18"/>
                  <w:szCs w:val="18"/>
                  <w:lang w:eastAsia="zh-CN"/>
                </w:rPr>
                <w:delText>5.b</w:delText>
              </w:r>
            </w:del>
          </w:p>
        </w:tc>
        <w:tc>
          <w:tcPr>
            <w:tcW w:w="595" w:type="dxa"/>
            <w:tcBorders>
              <w:top w:val="nil"/>
              <w:left w:val="double" w:sz="6" w:space="0" w:color="auto"/>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30" w:author="Mitchell, Brandon" w:date="2018-08-29T15:02:00Z">
              <w:r w:rsidRPr="00384522">
                <w:rPr>
                  <w:sz w:val="18"/>
                  <w:szCs w:val="18"/>
                  <w:lang w:eastAsia="zh-CN"/>
                </w:rPr>
                <w:t>4.i</w:t>
              </w:r>
            </w:ins>
            <w:del w:id="531" w:author="Mitchell, Brandon" w:date="2018-08-29T15:02:00Z">
              <w:r w:rsidRPr="00384522" w:rsidDel="00B165EA">
                <w:rPr>
                  <w:sz w:val="18"/>
                  <w:szCs w:val="18"/>
                  <w:lang w:eastAsia="zh-CN"/>
                </w:rPr>
                <w:delText>5.c</w:delText>
              </w:r>
            </w:del>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spacing w:before="40" w:after="40"/>
              <w:ind w:left="340"/>
              <w:rPr>
                <w:sz w:val="18"/>
                <w:szCs w:val="18"/>
              </w:rPr>
            </w:pPr>
            <w:r w:rsidRPr="00F178C8">
              <w:rPr>
                <w:sz w:val="18"/>
                <w:szCs w:val="18"/>
              </w:rPr>
              <w:t>the argument of perigee (</w:t>
            </w:r>
            <w:r>
              <w:rPr>
                <w:sz w:val="18"/>
                <w:szCs w:val="18"/>
              </w:rPr>
              <w:t>ω</w:t>
            </w:r>
            <w:r w:rsidRPr="00874B28">
              <w:rPr>
                <w:i/>
                <w:iCs/>
                <w:sz w:val="18"/>
                <w:szCs w:val="18"/>
                <w:vertAlign w:val="subscript"/>
              </w:rPr>
              <w:t>p</w:t>
            </w:r>
            <w:r w:rsidRPr="00F178C8">
              <w:rPr>
                <w:sz w:val="18"/>
                <w:szCs w:val="18"/>
              </w:rPr>
              <w:t xml:space="preserve">), measured in the orbital plane, in the direction of motion, from the ascending node to the perigee (0° ≤  </w:t>
            </w:r>
            <w:r>
              <w:rPr>
                <w:sz w:val="18"/>
                <w:szCs w:val="18"/>
              </w:rPr>
              <w:t>ω</w:t>
            </w:r>
            <w:r w:rsidRPr="00874B28">
              <w:rPr>
                <w:i/>
                <w:iCs/>
                <w:sz w:val="18"/>
                <w:szCs w:val="18"/>
                <w:vertAlign w:val="subscript"/>
              </w:rPr>
              <w:t>p</w:t>
            </w:r>
            <w:r w:rsidRPr="00F178C8">
              <w:rPr>
                <w:sz w:val="18"/>
                <w:szCs w:val="18"/>
              </w:rPr>
              <w:t xml:space="preserve"> &lt; 360°)</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ins w:id="532" w:author="Mitchell, Brandon" w:date="2018-08-29T15:02:00Z">
              <w:r w:rsidRPr="00384522">
                <w:rPr>
                  <w:b/>
                  <w:bCs/>
                  <w:sz w:val="18"/>
                  <w:szCs w:val="18"/>
                </w:rPr>
                <w:t>X</w:t>
              </w:r>
            </w:ins>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33" w:author="Mitchell, Brandon" w:date="2018-08-29T15:02:00Z">
              <w:r w:rsidRPr="00384522">
                <w:rPr>
                  <w:sz w:val="18"/>
                  <w:szCs w:val="18"/>
                  <w:lang w:eastAsia="zh-CN"/>
                </w:rPr>
                <w:t>4.i</w:t>
              </w:r>
            </w:ins>
            <w:del w:id="534" w:author="Mitchell, Brandon" w:date="2018-08-29T15:02:00Z">
              <w:r w:rsidRPr="00384522" w:rsidDel="00B165EA">
                <w:rPr>
                  <w:sz w:val="18"/>
                  <w:szCs w:val="18"/>
                  <w:lang w:eastAsia="zh-CN"/>
                </w:rPr>
                <w:delText>5.c</w:delText>
              </w:r>
            </w:del>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ins w:id="535"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536" w:author="Mitchell, Brandon" w:date="2018-08-29T15:03:00Z"/>
                <w:sz w:val="18"/>
                <w:szCs w:val="18"/>
                <w:lang w:eastAsia="zh-CN"/>
              </w:rPr>
            </w:pPr>
            <w:ins w:id="537" w:author="Mitchell, Brandon" w:date="2018-08-29T15:04:00Z">
              <w:r w:rsidRPr="00384522">
                <w:rPr>
                  <w:sz w:val="18"/>
                  <w:szCs w:val="18"/>
                  <w:lang w:eastAsia="zh-CN"/>
                </w:rPr>
                <w:t>A.4.b.4.j</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538" w:author="Mitchell, Brandon" w:date="2018-08-29T15:03:00Z"/>
                <w:bCs/>
                <w:sz w:val="18"/>
                <w:szCs w:val="18"/>
                <w:rPrChange w:id="539" w:author="Mitchell, Brandon" w:date="2018-08-29T15:04:00Z">
                  <w:rPr>
                    <w:ins w:id="540" w:author="Mitchell, Brandon" w:date="2018-08-29T15:03:00Z"/>
                    <w:b/>
                    <w:bCs/>
                    <w:sz w:val="18"/>
                    <w:szCs w:val="18"/>
                  </w:rPr>
                </w:rPrChange>
              </w:rPr>
            </w:pPr>
            <w:ins w:id="541" w:author="Mitchell, Brandon" w:date="2018-08-29T15:03:00Z">
              <w:r w:rsidRPr="00B165EA">
                <w:rPr>
                  <w:bCs/>
                  <w:sz w:val="18"/>
                  <w:szCs w:val="18"/>
                  <w:rPrChange w:id="542" w:author="Mitchell, Brandon" w:date="2018-08-29T15:04:00Z">
                    <w:rPr>
                      <w:b/>
                      <w:bCs/>
                      <w:sz w:val="18"/>
                      <w:szCs w:val="18"/>
                    </w:rPr>
                  </w:rPrChange>
                </w:rPr>
                <w:t>the longitude of the ascending node (θj) for the j-th orbital plane, measured counter-clockwise in the equatorial plane from the Greenwich meridian to the point where the satellite orbit makes its South-to-North crossing of the equatorial plane (0° ≤  θj &lt; 360°)</w:t>
              </w:r>
            </w:ins>
          </w:p>
          <w:p w:rsidR="00384522" w:rsidRPr="00B165EA" w:rsidRDefault="00384522" w:rsidP="006C7CB2">
            <w:pPr>
              <w:spacing w:before="40" w:after="40"/>
              <w:ind w:left="170"/>
              <w:rPr>
                <w:ins w:id="543" w:author="Mitchell, Brandon" w:date="2018-08-29T15:03:00Z"/>
                <w:bCs/>
                <w:sz w:val="18"/>
                <w:szCs w:val="18"/>
                <w:rPrChange w:id="544" w:author="Mitchell, Brandon" w:date="2018-08-29T15:04:00Z">
                  <w:rPr>
                    <w:ins w:id="545" w:author="Mitchell, Brandon" w:date="2018-08-29T15:03:00Z"/>
                    <w:b/>
                    <w:bCs/>
                    <w:sz w:val="18"/>
                    <w:szCs w:val="18"/>
                  </w:rPr>
                </w:rPrChange>
              </w:rPr>
            </w:pPr>
            <w:ins w:id="546" w:author="Mitchell, Brandon" w:date="2018-08-29T15:03:00Z">
              <w:r w:rsidRPr="00B165EA">
                <w:rPr>
                  <w:bCs/>
                  <w:sz w:val="18"/>
                  <w:szCs w:val="18"/>
                  <w:rPrChange w:id="547" w:author="Mitchell, Brandon" w:date="2018-08-29T15:04:00Z">
                    <w:rPr>
                      <w:b/>
                      <w:bCs/>
                      <w:sz w:val="18"/>
                      <w:szCs w:val="18"/>
                    </w:rPr>
                  </w:rPrChange>
                </w:rPr>
                <w:t>only required in frequency bands not subject to the provisions of Nos 9.11A, 9.12 or 9.12A or subject to Nos. 22.5C, 22.5D or 22.5F</w:t>
              </w:r>
            </w:ins>
          </w:p>
          <w:p w:rsidR="00384522" w:rsidRPr="00B165EA" w:rsidRDefault="00384522" w:rsidP="006C7CB2">
            <w:pPr>
              <w:spacing w:before="40" w:after="40"/>
              <w:ind w:left="170"/>
              <w:rPr>
                <w:ins w:id="548" w:author="Mitchell, Brandon" w:date="2018-08-29T15:03:00Z"/>
                <w:bCs/>
                <w:sz w:val="18"/>
                <w:szCs w:val="18"/>
                <w:rPrChange w:id="549" w:author="Mitchell, Brandon" w:date="2018-08-29T15:04:00Z">
                  <w:rPr>
                    <w:ins w:id="550" w:author="Mitchell, Brandon" w:date="2018-08-29T15:03:00Z"/>
                    <w:b/>
                    <w:bCs/>
                    <w:sz w:val="18"/>
                    <w:szCs w:val="18"/>
                  </w:rPr>
                </w:rPrChange>
              </w:rPr>
            </w:pPr>
            <w:ins w:id="551" w:author="Mitchell, Brandon" w:date="2018-08-29T15:03:00Z">
              <w:r w:rsidRPr="00B165EA">
                <w:rPr>
                  <w:bCs/>
                  <w:sz w:val="18"/>
                  <w:szCs w:val="18"/>
                  <w:rPrChange w:id="552" w:author="Mitchell, Brandon" w:date="2018-08-29T15:04:00Z">
                    <w:rPr>
                      <w:b/>
                      <w:bCs/>
                      <w:sz w:val="18"/>
                      <w:szCs w:val="18"/>
                    </w:rPr>
                  </w:rPrChange>
                </w:rPr>
                <w:t>Note - All satellites in the constellation must use the same reference time. If no reference time is provided in A.4.b.4.k and A.4.b.4.j, it is assumed to be t=0</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3"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4"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5" w:author="Mitchell, Brandon" w:date="2018-08-29T15:03:00Z"/>
                <w:b/>
                <w:bCs/>
                <w:sz w:val="18"/>
                <w:szCs w:val="18"/>
              </w:rPr>
            </w:pPr>
            <w:ins w:id="556" w:author="Mitchell, Brandon" w:date="2018-08-29T15:05: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7"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8" w:author="Mitchell, Brandon" w:date="2018-08-29T15:03:00Z"/>
                <w:b/>
                <w:bCs/>
                <w:sz w:val="18"/>
                <w:szCs w:val="18"/>
              </w:rPr>
            </w:pPr>
            <w:ins w:id="559" w:author="Mitchell, Brandon" w:date="2018-08-29T15:05:00Z">
              <w:r w:rsidRPr="00384522">
                <w:rPr>
                  <w:b/>
                  <w:bCs/>
                  <w:sz w:val="18"/>
                  <w:szCs w:val="18"/>
                </w:rPr>
                <w:t>X</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60"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61"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62"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563"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564" w:author="Mitchell, Brandon" w:date="2018-08-29T15:03:00Z"/>
                <w:sz w:val="18"/>
                <w:szCs w:val="18"/>
                <w:lang w:eastAsia="zh-CN"/>
              </w:rPr>
            </w:pPr>
            <w:ins w:id="565" w:author="Mitchell, Brandon" w:date="2018-08-29T15:05:00Z">
              <w:r w:rsidRPr="00384522">
                <w:rPr>
                  <w:sz w:val="18"/>
                  <w:szCs w:val="18"/>
                  <w:lang w:eastAsia="zh-CN"/>
                </w:rPr>
                <w:t>A.4.b.4.j</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566" w:author="Mitchell, Brandon" w:date="2018-08-29T15:03:00Z"/>
                <w:b/>
                <w:bCs/>
                <w:sz w:val="18"/>
                <w:szCs w:val="18"/>
              </w:rPr>
            </w:pPr>
          </w:p>
        </w:tc>
      </w:tr>
      <w:tr w:rsidR="00384522" w:rsidRPr="00C94A22" w:rsidTr="006C7CB2">
        <w:trPr>
          <w:cantSplit/>
          <w:ins w:id="567"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568" w:author="Mitchell, Brandon" w:date="2018-08-29T15:03:00Z"/>
                <w:sz w:val="18"/>
                <w:szCs w:val="18"/>
                <w:lang w:eastAsia="zh-CN"/>
              </w:rPr>
            </w:pPr>
            <w:ins w:id="569" w:author="Mitchell, Brandon" w:date="2018-08-29T15:04:00Z">
              <w:r w:rsidRPr="00384522">
                <w:rPr>
                  <w:sz w:val="18"/>
                  <w:szCs w:val="18"/>
                  <w:lang w:eastAsia="zh-CN"/>
                </w:rPr>
                <w:t>A</w:t>
              </w:r>
            </w:ins>
            <w:ins w:id="570" w:author="Mitchell, Brandon" w:date="2018-08-29T15:06:00Z">
              <w:r w:rsidRPr="00384522">
                <w:rPr>
                  <w:sz w:val="18"/>
                  <w:szCs w:val="18"/>
                  <w:lang w:eastAsia="zh-CN"/>
                </w:rPr>
                <w:t>.</w:t>
              </w:r>
            </w:ins>
            <w:ins w:id="571" w:author="Mitchell, Brandon" w:date="2018-08-29T15:04:00Z">
              <w:r w:rsidRPr="00384522">
                <w:rPr>
                  <w:sz w:val="18"/>
                  <w:szCs w:val="18"/>
                  <w:lang w:eastAsia="zh-CN"/>
                </w:rPr>
                <w:t>4.b.4.k</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572" w:author="Mitchell, Brandon" w:date="2018-08-29T15:03:00Z"/>
                <w:bCs/>
                <w:sz w:val="18"/>
                <w:szCs w:val="18"/>
                <w:rPrChange w:id="573" w:author="Mitchell, Brandon" w:date="2018-08-29T15:04:00Z">
                  <w:rPr>
                    <w:ins w:id="574" w:author="Mitchell, Brandon" w:date="2018-08-29T15:03:00Z"/>
                    <w:b/>
                    <w:bCs/>
                    <w:sz w:val="18"/>
                    <w:szCs w:val="18"/>
                  </w:rPr>
                </w:rPrChange>
              </w:rPr>
            </w:pPr>
            <w:ins w:id="575" w:author="Mitchell, Brandon" w:date="2018-08-29T15:04:00Z">
              <w:r w:rsidRPr="00B165EA">
                <w:rPr>
                  <w:bCs/>
                  <w:sz w:val="18"/>
                  <w:szCs w:val="18"/>
                  <w:rPrChange w:id="576" w:author="Mitchell, Brandon" w:date="2018-08-29T15:04:00Z">
                    <w:rPr>
                      <w:b/>
                      <w:bCs/>
                      <w:sz w:val="18"/>
                      <w:szCs w:val="18"/>
                    </w:rPr>
                  </w:rPrChange>
                </w:rPr>
                <w:t>the date (day:month:year) at which the satellite is at the location defined by the longitude of the ascending node (θ</w:t>
              </w:r>
              <w:r w:rsidRPr="00B165EA">
                <w:rPr>
                  <w:bCs/>
                  <w:i/>
                  <w:iCs/>
                  <w:sz w:val="18"/>
                  <w:szCs w:val="18"/>
                  <w:vertAlign w:val="subscript"/>
                  <w:rPrChange w:id="577" w:author="Mitchell, Brandon" w:date="2018-08-29T15:04:00Z">
                    <w:rPr>
                      <w:b/>
                      <w:bCs/>
                      <w:i/>
                      <w:iCs/>
                      <w:sz w:val="18"/>
                      <w:szCs w:val="18"/>
                      <w:vertAlign w:val="subscript"/>
                    </w:rPr>
                  </w:rPrChange>
                </w:rPr>
                <w:t>j</w:t>
              </w:r>
              <w:r w:rsidRPr="00B165EA">
                <w:rPr>
                  <w:bCs/>
                  <w:sz w:val="18"/>
                  <w:szCs w:val="18"/>
                  <w:rPrChange w:id="578" w:author="Mitchell, Brandon" w:date="2018-08-29T15:04:00Z">
                    <w:rPr>
                      <w:b/>
                      <w:bCs/>
                      <w:sz w:val="18"/>
                      <w:szCs w:val="18"/>
                    </w:rPr>
                  </w:rPrChange>
                </w:rPr>
                <w:t>), (see Note under A.4.b.4.h) </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79"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0"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1" w:author="Mitchell, Brandon" w:date="2018-08-29T15:03:00Z"/>
                <w:b/>
                <w:bCs/>
                <w:sz w:val="18"/>
                <w:szCs w:val="18"/>
              </w:rPr>
            </w:pPr>
            <w:ins w:id="582" w:author="Mitchell, Brandon" w:date="2018-08-29T15:05:00Z">
              <w:r w:rsidRPr="00384522">
                <w:rPr>
                  <w:b/>
                  <w:bCs/>
                  <w:sz w:val="18"/>
                  <w:szCs w:val="18"/>
                </w:rPr>
                <w:t>O</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3"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4" w:author="Mitchell, Brandon" w:date="2018-08-29T15:03:00Z"/>
                <w:b/>
                <w:bCs/>
                <w:sz w:val="18"/>
                <w:szCs w:val="18"/>
              </w:rPr>
            </w:pPr>
            <w:ins w:id="585" w:author="Mitchell, Brandon" w:date="2018-08-29T15:05:00Z">
              <w:r w:rsidRPr="00384522">
                <w:rPr>
                  <w:b/>
                  <w:bCs/>
                  <w:sz w:val="18"/>
                  <w:szCs w:val="18"/>
                </w:rPr>
                <w:t>O</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6"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7"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8"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589"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590" w:author="Mitchell, Brandon" w:date="2018-08-29T15:03:00Z"/>
                <w:sz w:val="18"/>
                <w:szCs w:val="18"/>
                <w:lang w:eastAsia="zh-CN"/>
              </w:rPr>
            </w:pPr>
            <w:ins w:id="591" w:author="Mitchell, Brandon" w:date="2018-08-29T15:05:00Z">
              <w:r w:rsidRPr="00384522">
                <w:rPr>
                  <w:sz w:val="18"/>
                  <w:szCs w:val="18"/>
                  <w:lang w:eastAsia="zh-CN"/>
                </w:rPr>
                <w:t>A.4.b.4.k</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592" w:author="Mitchell, Brandon" w:date="2018-08-29T15:03:00Z"/>
                <w:b/>
                <w:bCs/>
                <w:sz w:val="18"/>
                <w:szCs w:val="18"/>
              </w:rPr>
            </w:pPr>
          </w:p>
        </w:tc>
      </w:tr>
      <w:tr w:rsidR="00384522" w:rsidRPr="00C94A22" w:rsidTr="006C7CB2">
        <w:trPr>
          <w:cantSplit/>
          <w:ins w:id="593"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594" w:author="Mitchell, Brandon" w:date="2018-08-29T15:03:00Z"/>
                <w:sz w:val="18"/>
                <w:szCs w:val="18"/>
                <w:lang w:eastAsia="zh-CN"/>
              </w:rPr>
            </w:pPr>
            <w:ins w:id="595" w:author="Mitchell, Brandon" w:date="2018-08-29T15:04:00Z">
              <w:r w:rsidRPr="00384522">
                <w:rPr>
                  <w:sz w:val="18"/>
                  <w:szCs w:val="18"/>
                  <w:lang w:eastAsia="zh-CN"/>
                </w:rPr>
                <w:t>A.4.b.4.l</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596" w:author="Mitchell, Brandon" w:date="2018-08-29T15:03:00Z"/>
                <w:bCs/>
                <w:sz w:val="18"/>
                <w:szCs w:val="18"/>
                <w:rPrChange w:id="597" w:author="Mitchell, Brandon" w:date="2018-08-29T15:04:00Z">
                  <w:rPr>
                    <w:ins w:id="598" w:author="Mitchell, Brandon" w:date="2018-08-29T15:03:00Z"/>
                    <w:b/>
                    <w:bCs/>
                    <w:sz w:val="18"/>
                    <w:szCs w:val="18"/>
                  </w:rPr>
                </w:rPrChange>
              </w:rPr>
            </w:pPr>
            <w:ins w:id="599" w:author="Mitchell, Brandon" w:date="2018-08-29T15:04:00Z">
              <w:r w:rsidRPr="00B165EA">
                <w:rPr>
                  <w:bCs/>
                  <w:sz w:val="18"/>
                  <w:szCs w:val="18"/>
                  <w:rPrChange w:id="600" w:author="Mitchell, Brandon" w:date="2018-08-29T15:04:00Z">
                    <w:rPr>
                      <w:b/>
                      <w:bCs/>
                      <w:sz w:val="18"/>
                      <w:szCs w:val="18"/>
                    </w:rPr>
                  </w:rPrChange>
                </w:rPr>
                <w:t>the time (hours:minutes) at which the satellite is at the location defined by the longitude of the ascending node (θ</w:t>
              </w:r>
              <w:r w:rsidRPr="00B165EA">
                <w:rPr>
                  <w:bCs/>
                  <w:i/>
                  <w:iCs/>
                  <w:sz w:val="18"/>
                  <w:szCs w:val="18"/>
                  <w:vertAlign w:val="subscript"/>
                  <w:rPrChange w:id="601" w:author="Mitchell, Brandon" w:date="2018-08-29T15:04:00Z">
                    <w:rPr>
                      <w:b/>
                      <w:bCs/>
                      <w:i/>
                      <w:iCs/>
                      <w:sz w:val="18"/>
                      <w:szCs w:val="18"/>
                      <w:vertAlign w:val="subscript"/>
                    </w:rPr>
                  </w:rPrChange>
                </w:rPr>
                <w:t>j</w:t>
              </w:r>
              <w:r w:rsidRPr="00B165EA">
                <w:rPr>
                  <w:bCs/>
                  <w:sz w:val="18"/>
                  <w:szCs w:val="18"/>
                  <w:rPrChange w:id="602" w:author="Mitchell, Brandon" w:date="2018-08-29T15:04:00Z">
                    <w:rPr>
                      <w:b/>
                      <w:bCs/>
                      <w:sz w:val="18"/>
                      <w:szCs w:val="18"/>
                    </w:rPr>
                  </w:rPrChange>
                </w:rPr>
                <w:t>), (see Note under A.4.b.4.h) </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3"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4"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5" w:author="Mitchell, Brandon" w:date="2018-08-29T15:03:00Z"/>
                <w:b/>
                <w:bCs/>
                <w:sz w:val="18"/>
                <w:szCs w:val="18"/>
              </w:rPr>
            </w:pPr>
            <w:ins w:id="606" w:author="Mitchell, Brandon" w:date="2018-08-29T15:05:00Z">
              <w:r w:rsidRPr="00384522">
                <w:rPr>
                  <w:b/>
                  <w:bCs/>
                  <w:sz w:val="18"/>
                  <w:szCs w:val="18"/>
                </w:rPr>
                <w:t>O</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7"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8" w:author="Mitchell, Brandon" w:date="2018-08-29T15:03:00Z"/>
                <w:b/>
                <w:bCs/>
                <w:sz w:val="18"/>
                <w:szCs w:val="18"/>
              </w:rPr>
            </w:pPr>
            <w:ins w:id="609" w:author="Mitchell, Brandon" w:date="2018-08-29T15:05:00Z">
              <w:r w:rsidRPr="00384522">
                <w:rPr>
                  <w:b/>
                  <w:bCs/>
                  <w:sz w:val="18"/>
                  <w:szCs w:val="18"/>
                </w:rPr>
                <w:t>O</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10"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11"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12"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613"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614" w:author="Mitchell, Brandon" w:date="2018-08-29T15:03:00Z"/>
                <w:sz w:val="18"/>
                <w:szCs w:val="18"/>
                <w:lang w:eastAsia="zh-CN"/>
              </w:rPr>
            </w:pPr>
            <w:ins w:id="615" w:author="Mitchell, Brandon" w:date="2018-08-29T15:05:00Z">
              <w:r w:rsidRPr="00384522">
                <w:rPr>
                  <w:sz w:val="18"/>
                  <w:szCs w:val="18"/>
                  <w:lang w:eastAsia="zh-CN"/>
                </w:rPr>
                <w:t>A.4.b.4.l</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616" w:author="Mitchell, Brandon" w:date="2018-08-29T15:03:00Z"/>
                <w:b/>
                <w:bCs/>
                <w:sz w:val="18"/>
                <w:szCs w:val="18"/>
              </w:rPr>
            </w:pPr>
          </w:p>
        </w:tc>
      </w:tr>
      <w:tr w:rsidR="00384522" w:rsidRPr="00C94A22" w:rsidTr="006C7CB2">
        <w:trPr>
          <w:cantSplit/>
          <w:ins w:id="617"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618" w:author="Mitchell, Brandon" w:date="2018-08-29T15:03:00Z"/>
                <w:sz w:val="18"/>
                <w:szCs w:val="18"/>
                <w:lang w:eastAsia="zh-CN"/>
              </w:rPr>
            </w:pPr>
            <w:ins w:id="619" w:author="Mitchell, Brandon" w:date="2018-08-29T15:05:00Z">
              <w:r w:rsidRPr="00384522">
                <w:rPr>
                  <w:sz w:val="18"/>
                  <w:szCs w:val="18"/>
                  <w:lang w:eastAsia="zh-CN"/>
                </w:rPr>
                <w:t>A.4.b.5</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620" w:author="Mitchell, Brandon" w:date="2018-08-29T15:03:00Z"/>
                <w:b/>
                <w:bCs/>
                <w:sz w:val="18"/>
                <w:szCs w:val="18"/>
              </w:rPr>
            </w:pPr>
            <w:ins w:id="621" w:author="Mitchell, Brandon" w:date="2018-08-29T15:06:00Z">
              <w:r w:rsidRPr="00B165EA">
                <w:rPr>
                  <w:b/>
                  <w:bCs/>
                  <w:sz w:val="18"/>
                  <w:szCs w:val="18"/>
                </w:rPr>
                <w:t>Not Used</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2"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3"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4" w:author="Mitchell, Brandon" w:date="2018-08-29T15:03:00Z"/>
                <w:b/>
                <w:bCs/>
                <w:sz w:val="18"/>
                <w:szCs w:val="18"/>
              </w:rPr>
            </w:pPr>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5"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6" w:author="Mitchell, Brandon" w:date="2018-08-29T15:03:00Z"/>
                <w:b/>
                <w:bCs/>
                <w:sz w:val="18"/>
                <w:szCs w:val="18"/>
              </w:rPr>
            </w:pPr>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7"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8"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9"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630"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631" w:author="Mitchell, Brandon" w:date="2018-08-29T15:03:00Z"/>
                <w:sz w:val="18"/>
                <w:szCs w:val="18"/>
                <w:lang w:eastAsia="zh-CN"/>
              </w:rPr>
            </w:pPr>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632" w:author="Mitchell, Brandon" w:date="2018-08-29T15:03:00Z"/>
                <w:b/>
                <w:bCs/>
                <w:sz w:val="18"/>
                <w:szCs w:val="18"/>
              </w:rPr>
            </w:pP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170"/>
              <w:rPr>
                <w:b/>
                <w:bCs/>
                <w:sz w:val="18"/>
                <w:szCs w:val="18"/>
              </w:rPr>
            </w:pPr>
            <w:r w:rsidRPr="00322E0B">
              <w:rPr>
                <w:b/>
                <w:bCs/>
                <w:sz w:val="18"/>
                <w:szCs w:val="18"/>
              </w:rPr>
              <w:t xml:space="preserve">For space stations operating in a frequency band subject to </w:t>
            </w:r>
            <w:r>
              <w:rPr>
                <w:b/>
                <w:bCs/>
                <w:sz w:val="18"/>
                <w:szCs w:val="18"/>
              </w:rPr>
              <w:t>Nos. </w:t>
            </w:r>
            <w:r w:rsidRPr="00322E0B">
              <w:rPr>
                <w:b/>
                <w:bCs/>
                <w:sz w:val="18"/>
                <w:szCs w:val="18"/>
              </w:rPr>
              <w:t xml:space="preserve">22.5C, 22.5D or 22.5F, </w:t>
            </w:r>
            <w:del w:id="633" w:author="Mitchell, Brandon" w:date="2018-08-29T15:12:00Z">
              <w:r w:rsidRPr="00322E0B" w:rsidDel="00B22B42">
                <w:rPr>
                  <w:b/>
                  <w:bCs/>
                  <w:sz w:val="18"/>
                  <w:szCs w:val="18"/>
                </w:rPr>
                <w:delText>the</w:delText>
              </w:r>
            </w:del>
            <w:ins w:id="634" w:author="Mitchell, Brandon" w:date="2018-08-29T15:12:00Z">
              <w:r>
                <w:rPr>
                  <w:b/>
                  <w:bCs/>
                  <w:sz w:val="18"/>
                  <w:szCs w:val="18"/>
                </w:rPr>
                <w:t>additional</w:t>
              </w:r>
            </w:ins>
            <w:r w:rsidRPr="00322E0B">
              <w:rPr>
                <w:b/>
                <w:bCs/>
                <w:sz w:val="18"/>
                <w:szCs w:val="18"/>
              </w:rPr>
              <w:t xml:space="preserve"> data elements to characterize properly the orbital operation of the non-geostationary-satellite system:</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single" w:sz="12"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A.4.b.6.a</w:t>
            </w:r>
          </w:p>
        </w:tc>
        <w:tc>
          <w:tcPr>
            <w:tcW w:w="3606" w:type="dxa"/>
            <w:tcBorders>
              <w:top w:val="nil"/>
              <w:left w:val="double" w:sz="6" w:space="0" w:color="auto"/>
              <w:bottom w:val="single" w:sz="4" w:space="0" w:color="auto"/>
              <w:right w:val="double" w:sz="4" w:space="0" w:color="auto"/>
            </w:tcBorders>
            <w:shd w:val="clear" w:color="auto" w:fill="auto"/>
            <w:hideMark/>
          </w:tcPr>
          <w:p w:rsidR="00384522" w:rsidRPr="00322E0B" w:rsidRDefault="00384522" w:rsidP="006C7CB2">
            <w:pPr>
              <w:spacing w:before="40" w:after="40"/>
              <w:ind w:left="340"/>
              <w:rPr>
                <w:b/>
                <w:bCs/>
                <w:sz w:val="18"/>
                <w:szCs w:val="18"/>
              </w:rPr>
            </w:pPr>
            <w:r w:rsidRPr="00322E0B">
              <w:rPr>
                <w:b/>
                <w:bCs/>
                <w:sz w:val="18"/>
                <w:szCs w:val="18"/>
              </w:rPr>
              <w:t>For each range of latitudes: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single" w:sz="12"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A.4.b.6.a</w:t>
            </w:r>
          </w:p>
        </w:tc>
        <w:tc>
          <w:tcPr>
            <w:tcW w:w="595" w:type="dxa"/>
            <w:tcBorders>
              <w:top w:val="nil"/>
              <w:left w:val="double" w:sz="6" w:space="0" w:color="auto"/>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A.4.b.6.a.1</w:t>
            </w:r>
          </w:p>
        </w:tc>
        <w:tc>
          <w:tcPr>
            <w:tcW w:w="3606" w:type="dxa"/>
            <w:tcBorders>
              <w:top w:val="nil"/>
              <w:left w:val="nil"/>
              <w:bottom w:val="single" w:sz="4" w:space="0" w:color="auto"/>
              <w:right w:val="double" w:sz="4" w:space="0" w:color="auto"/>
            </w:tcBorders>
            <w:shd w:val="clear" w:color="auto" w:fill="auto"/>
            <w:hideMark/>
          </w:tcPr>
          <w:p w:rsidR="00384522" w:rsidRPr="00D05F82" w:rsidRDefault="00384522" w:rsidP="006C7CB2">
            <w:pPr>
              <w:spacing w:before="40" w:after="40"/>
              <w:ind w:left="510"/>
              <w:rPr>
                <w:sz w:val="18"/>
                <w:szCs w:val="18"/>
              </w:rPr>
            </w:pPr>
            <w:r w:rsidRPr="00D05F82">
              <w:rPr>
                <w:sz w:val="18"/>
                <w:szCs w:val="18"/>
              </w:rPr>
              <w:t>the maximum number of non-geostationary satellites transmitting with overlapping frequencies to a given location</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A.4.b.6.a.1</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A.4.b.6.a.2</w:t>
            </w:r>
          </w:p>
        </w:tc>
        <w:tc>
          <w:tcPr>
            <w:tcW w:w="3606" w:type="dxa"/>
            <w:tcBorders>
              <w:top w:val="nil"/>
              <w:left w:val="nil"/>
              <w:bottom w:val="single" w:sz="4" w:space="0" w:color="auto"/>
              <w:right w:val="double" w:sz="4" w:space="0" w:color="auto"/>
            </w:tcBorders>
            <w:shd w:val="clear" w:color="auto" w:fill="auto"/>
            <w:hideMark/>
          </w:tcPr>
          <w:p w:rsidR="00384522" w:rsidRPr="00D05F82" w:rsidRDefault="00384522" w:rsidP="006C7CB2">
            <w:pPr>
              <w:spacing w:before="40" w:after="40"/>
              <w:ind w:left="510"/>
              <w:rPr>
                <w:sz w:val="18"/>
                <w:szCs w:val="18"/>
              </w:rPr>
            </w:pPr>
            <w:r w:rsidRPr="00D05F82">
              <w:rPr>
                <w:sz w:val="18"/>
                <w:szCs w:val="18"/>
              </w:rPr>
              <w:t>the associated start of the latitude range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A.4.b.6.a.2</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A.4.b.6.a.3</w:t>
            </w:r>
          </w:p>
        </w:tc>
        <w:tc>
          <w:tcPr>
            <w:tcW w:w="3606" w:type="dxa"/>
            <w:tcBorders>
              <w:top w:val="nil"/>
              <w:left w:val="nil"/>
              <w:bottom w:val="single" w:sz="4" w:space="0" w:color="auto"/>
              <w:right w:val="double" w:sz="4" w:space="0" w:color="auto"/>
            </w:tcBorders>
            <w:shd w:val="clear" w:color="auto" w:fill="auto"/>
            <w:hideMark/>
          </w:tcPr>
          <w:p w:rsidR="00384522" w:rsidRPr="00D05F82" w:rsidRDefault="00384522" w:rsidP="006C7CB2">
            <w:pPr>
              <w:spacing w:before="40" w:after="40"/>
              <w:ind w:left="510"/>
              <w:rPr>
                <w:sz w:val="18"/>
                <w:szCs w:val="18"/>
              </w:rPr>
            </w:pPr>
            <w:r w:rsidRPr="00D05F82">
              <w:rPr>
                <w:sz w:val="18"/>
                <w:szCs w:val="18"/>
              </w:rPr>
              <w:t>the associated end of the latitude range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A.4.b.6.a.3</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A.4.b.6.b</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spacing w:before="40" w:after="40"/>
              <w:rPr>
                <w:sz w:val="18"/>
                <w:szCs w:val="18"/>
              </w:rPr>
            </w:pPr>
            <w:r w:rsidRPr="00384522">
              <w:rPr>
                <w:b/>
                <w:bCs/>
                <w:sz w:val="18"/>
                <w:szCs w:val="18"/>
              </w:rPr>
              <w:t>Not</w:t>
            </w:r>
            <w:r w:rsidRPr="00577A24">
              <w:rPr>
                <w:b/>
                <w:bCs/>
                <w:sz w:val="18"/>
                <w:szCs w:val="18"/>
              </w:rPr>
              <w:t xml:space="preserve"> used</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A.4.b.6.b</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A.4.b.6.c</w:t>
            </w:r>
          </w:p>
        </w:tc>
        <w:tc>
          <w:tcPr>
            <w:tcW w:w="3606" w:type="dxa"/>
            <w:tcBorders>
              <w:top w:val="nil"/>
              <w:left w:val="nil"/>
              <w:bottom w:val="single" w:sz="4" w:space="0" w:color="auto"/>
              <w:right w:val="double" w:sz="4" w:space="0" w:color="auto"/>
            </w:tcBorders>
            <w:shd w:val="clear" w:color="auto" w:fill="auto"/>
            <w:hideMark/>
          </w:tcPr>
          <w:p w:rsidR="00384522" w:rsidRPr="00BA1DE9" w:rsidRDefault="00384522" w:rsidP="006C7CB2">
            <w:pPr>
              <w:spacing w:before="40" w:after="40"/>
              <w:ind w:left="340"/>
              <w:rPr>
                <w:sz w:val="18"/>
                <w:szCs w:val="18"/>
              </w:rPr>
            </w:pPr>
            <w:r w:rsidRPr="00BA1DE9">
              <w:rPr>
                <w:sz w:val="18"/>
                <w:szCs w:val="18"/>
              </w:rPr>
              <w:t xml:space="preserve">an indicator showing whether the space station uses station-keeping to maintain a repeating </w:t>
            </w:r>
            <w:r>
              <w:rPr>
                <w:sz w:val="18"/>
                <w:szCs w:val="18"/>
              </w:rPr>
              <w:br/>
            </w:r>
            <w:r w:rsidRPr="00BA1DE9">
              <w:rPr>
                <w:sz w:val="18"/>
                <w:szCs w:val="18"/>
              </w:rPr>
              <w:t>ground track</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A.4.b.6.c</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A.4.b.6.d</w:t>
            </w:r>
          </w:p>
        </w:tc>
        <w:tc>
          <w:tcPr>
            <w:tcW w:w="3606" w:type="dxa"/>
            <w:tcBorders>
              <w:top w:val="single" w:sz="4" w:space="0" w:color="auto"/>
              <w:left w:val="nil"/>
              <w:bottom w:val="single" w:sz="4" w:space="0" w:color="auto"/>
              <w:right w:val="double" w:sz="4" w:space="0" w:color="auto"/>
            </w:tcBorders>
            <w:shd w:val="clear" w:color="auto" w:fill="auto"/>
            <w:hideMark/>
          </w:tcPr>
          <w:p w:rsidR="00384522" w:rsidRPr="00BA1DE9" w:rsidRDefault="00384522" w:rsidP="006C7CB2">
            <w:pPr>
              <w:keepNext/>
              <w:spacing w:before="40" w:after="40"/>
              <w:ind w:left="340"/>
              <w:rPr>
                <w:sz w:val="18"/>
                <w:szCs w:val="18"/>
              </w:rPr>
            </w:pPr>
            <w:r w:rsidRPr="00BA1DE9">
              <w:rPr>
                <w:sz w:val="18"/>
                <w:szCs w:val="18"/>
              </w:rPr>
              <w:t xml:space="preserve">if the space station uses station-keeping to maintain a repeating ground track, the time in seconds that it takes for the constellation to return to its starting position, </w:t>
            </w:r>
            <w:r>
              <w:rPr>
                <w:sz w:val="18"/>
                <w:szCs w:val="18"/>
              </w:rPr>
              <w:t>i.e. </w:t>
            </w:r>
            <w:r w:rsidRPr="00BA1DE9">
              <w:rPr>
                <w:sz w:val="18"/>
                <w:szCs w:val="18"/>
              </w:rPr>
              <w:t>such that all satellites are in the same location with respect to the Earth and each other</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A.4.b.6.d</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A.4.b.6.e</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340"/>
              <w:rPr>
                <w:sz w:val="18"/>
                <w:szCs w:val="18"/>
              </w:rPr>
            </w:pPr>
            <w:r w:rsidRPr="00F178C8">
              <w:rPr>
                <w:sz w:val="18"/>
                <w:szCs w:val="18"/>
              </w:rPr>
              <w:t xml:space="preserve">an indicator showing whether the space station should be modelled with a specific precession rate of the ascending node of the orbit instead of the </w:t>
            </w:r>
            <w:r w:rsidRPr="00AF1DA3">
              <w:rPr>
                <w:i/>
                <w:iCs/>
                <w:sz w:val="18"/>
                <w:szCs w:val="18"/>
              </w:rPr>
              <w:t>J</w:t>
            </w:r>
            <w:r w:rsidRPr="00AF1DA3">
              <w:rPr>
                <w:sz w:val="18"/>
                <w:szCs w:val="18"/>
                <w:vertAlign w:val="subscript"/>
              </w:rPr>
              <w:t>2</w:t>
            </w:r>
            <w:r w:rsidRPr="00F178C8">
              <w:rPr>
                <w:sz w:val="18"/>
                <w:szCs w:val="18"/>
              </w:rPr>
              <w:t xml:space="preserve"> term</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A.4.b.6.e</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A.4.b.6.f</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340"/>
              <w:rPr>
                <w:sz w:val="18"/>
                <w:szCs w:val="18"/>
              </w:rPr>
            </w:pPr>
            <w:r w:rsidRPr="00F178C8">
              <w:rPr>
                <w:sz w:val="18"/>
                <w:szCs w:val="18"/>
              </w:rPr>
              <w:t xml:space="preserve">if the space station is to be modelled with a specific precession rate of the ascending node of the orbit instead of the </w:t>
            </w:r>
            <w:r w:rsidRPr="00AF1DA3">
              <w:rPr>
                <w:i/>
                <w:iCs/>
                <w:sz w:val="18"/>
                <w:szCs w:val="18"/>
              </w:rPr>
              <w:t>J</w:t>
            </w:r>
            <w:r w:rsidRPr="00AF1DA3">
              <w:rPr>
                <w:sz w:val="18"/>
                <w:szCs w:val="18"/>
                <w:vertAlign w:val="subscript"/>
              </w:rPr>
              <w:t>2</w:t>
            </w:r>
            <w:r w:rsidRPr="00F178C8">
              <w:rPr>
                <w:sz w:val="18"/>
                <w:szCs w:val="18"/>
              </w:rPr>
              <w:t xml:space="preserve"> term, the precession rate in degrees/day, measured counter-clockwise in the equatorial plane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A.4.b.6.f</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000000"/>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35" w:author="Mitchell, Brandon" w:date="2018-08-29T15:12:00Z">
              <w:r w:rsidRPr="00384522" w:rsidDel="00B22B42">
                <w:rPr>
                  <w:sz w:val="18"/>
                  <w:szCs w:val="18"/>
                  <w:lang w:eastAsia="zh-CN"/>
                </w:rPr>
                <w:delText>A.4.b.6.g</w:delText>
              </w:r>
            </w:del>
          </w:p>
        </w:tc>
        <w:tc>
          <w:tcPr>
            <w:tcW w:w="3606" w:type="dxa"/>
            <w:tcBorders>
              <w:top w:val="single" w:sz="4" w:space="0" w:color="auto"/>
              <w:left w:val="nil"/>
              <w:bottom w:val="single" w:sz="2" w:space="0" w:color="auto"/>
              <w:right w:val="double" w:sz="4" w:space="0" w:color="auto"/>
            </w:tcBorders>
            <w:shd w:val="clear" w:color="auto" w:fill="auto"/>
          </w:tcPr>
          <w:p w:rsidR="00384522" w:rsidRPr="00DA42AA" w:rsidDel="00B22B42" w:rsidRDefault="00384522" w:rsidP="006C7CB2">
            <w:pPr>
              <w:keepNext/>
              <w:spacing w:before="40" w:after="40"/>
              <w:ind w:left="340"/>
              <w:rPr>
                <w:del w:id="636" w:author="Mitchell, Brandon" w:date="2018-08-29T15:12:00Z"/>
                <w:sz w:val="18"/>
                <w:szCs w:val="18"/>
              </w:rPr>
            </w:pPr>
            <w:del w:id="637" w:author="Mitchell, Brandon" w:date="2018-08-29T15:12:00Z">
              <w:r w:rsidRPr="00DA42AA" w:rsidDel="00B22B42">
                <w:rPr>
                  <w:sz w:val="18"/>
                  <w:szCs w:val="18"/>
                </w:rPr>
                <w:delText>the longitude of the ascending node (θ</w:delText>
              </w:r>
              <w:r w:rsidRPr="00AF1DA3" w:rsidDel="00B22B42">
                <w:rPr>
                  <w:i/>
                  <w:iCs/>
                  <w:sz w:val="18"/>
                  <w:szCs w:val="18"/>
                  <w:vertAlign w:val="subscript"/>
                </w:rPr>
                <w:delText>j</w:delText>
              </w:r>
              <w:r w:rsidRPr="00DA42AA" w:rsidDel="00B22B42">
                <w:rPr>
                  <w:sz w:val="18"/>
                  <w:szCs w:val="18"/>
                </w:rPr>
                <w:delText xml:space="preserve">) for the </w:delText>
              </w:r>
              <w:r w:rsidRPr="00AF1DA3" w:rsidDel="00B22B42">
                <w:rPr>
                  <w:i/>
                  <w:iCs/>
                  <w:sz w:val="18"/>
                  <w:szCs w:val="18"/>
                </w:rPr>
                <w:delText>j</w:delText>
              </w:r>
              <w:r w:rsidRPr="00DA42AA" w:rsidDel="00B22B42">
                <w:rPr>
                  <w:sz w:val="18"/>
                  <w:szCs w:val="18"/>
                </w:rPr>
                <w:delText>-th orbital plane, measured counter-clockwise in the equatorial plane from the Greenwich meridian to the point where the satellite orbit makes its South-to-North crossing of the equatorial plane (0° ≤  θ</w:delText>
              </w:r>
              <w:r w:rsidRPr="00AF1DA3" w:rsidDel="00B22B42">
                <w:rPr>
                  <w:i/>
                  <w:iCs/>
                  <w:sz w:val="18"/>
                  <w:szCs w:val="18"/>
                  <w:vertAlign w:val="subscript"/>
                </w:rPr>
                <w:delText>j</w:delText>
              </w:r>
              <w:r w:rsidRPr="00DA42AA" w:rsidDel="00B22B42">
                <w:rPr>
                  <w:sz w:val="18"/>
                  <w:szCs w:val="18"/>
                </w:rPr>
                <w:delText> &lt; 360°)</w:delText>
              </w:r>
            </w:del>
          </w:p>
          <w:p w:rsidR="00384522" w:rsidRPr="00DA42AA" w:rsidRDefault="00384522" w:rsidP="006C7CB2">
            <w:pPr>
              <w:keepNext/>
              <w:spacing w:before="40" w:after="40"/>
              <w:ind w:left="510"/>
              <w:rPr>
                <w:sz w:val="18"/>
                <w:szCs w:val="18"/>
              </w:rPr>
            </w:pPr>
            <w:del w:id="638" w:author="Mitchell, Brandon" w:date="2018-08-29T15:12:00Z">
              <w:r w:rsidRPr="0005032C" w:rsidDel="00B22B42">
                <w:rPr>
                  <w:i/>
                  <w:iCs/>
                  <w:sz w:val="18"/>
                  <w:szCs w:val="18"/>
                </w:rPr>
                <w:delText>Note</w:delText>
              </w:r>
              <w:r w:rsidRPr="00CB7E84" w:rsidDel="00B22B42">
                <w:rPr>
                  <w:sz w:val="18"/>
                  <w:szCs w:val="18"/>
                </w:rPr>
                <w:delText xml:space="preserve"> – For the evaluation of epfd a reference to a point on the Earth is used and hence the “longitude of the ascending node” is required. All satellites in the constellation must use the same reference time</w:delText>
              </w:r>
            </w:del>
          </w:p>
        </w:tc>
        <w:tc>
          <w:tcPr>
            <w:tcW w:w="780" w:type="dxa"/>
            <w:tcBorders>
              <w:top w:val="single" w:sz="4" w:space="0" w:color="auto"/>
              <w:left w:val="doub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39" w:author="Mitchell, Brandon" w:date="2018-08-29T15:12:00Z">
              <w:r w:rsidRPr="00384522" w:rsidDel="00B22B42">
                <w:rPr>
                  <w:b/>
                  <w:bCs/>
                  <w:sz w:val="18"/>
                  <w:szCs w:val="18"/>
                </w:rPr>
                <w:delText> </w:delText>
              </w:r>
            </w:del>
          </w:p>
        </w:tc>
        <w:tc>
          <w:tcPr>
            <w:tcW w:w="885"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0" w:author="Mitchell, Brandon" w:date="2018-08-29T15:12:00Z">
              <w:r w:rsidRPr="00384522" w:rsidDel="00B22B42">
                <w:rPr>
                  <w:b/>
                  <w:bCs/>
                  <w:sz w:val="18"/>
                  <w:szCs w:val="18"/>
                </w:rPr>
                <w:delText> </w:delText>
              </w:r>
            </w:del>
          </w:p>
        </w:tc>
        <w:tc>
          <w:tcPr>
            <w:tcW w:w="937"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1" w:author="Mitchell, Brandon" w:date="2018-08-29T15:12:00Z">
              <w:r w:rsidRPr="00384522" w:rsidDel="00B22B42">
                <w:rPr>
                  <w:b/>
                  <w:bCs/>
                  <w:sz w:val="18"/>
                  <w:szCs w:val="18"/>
                </w:rPr>
                <w:delText> </w:delText>
              </w:r>
            </w:del>
          </w:p>
        </w:tc>
        <w:tc>
          <w:tcPr>
            <w:tcW w:w="1009"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2" w:author="Mitchell, Brandon" w:date="2018-08-29T15:12:00Z">
              <w:r w:rsidRPr="00384522" w:rsidDel="00B22B42">
                <w:rPr>
                  <w:b/>
                  <w:bCs/>
                  <w:sz w:val="18"/>
                  <w:szCs w:val="18"/>
                </w:rPr>
                <w:delText> </w:delText>
              </w:r>
            </w:del>
          </w:p>
        </w:tc>
        <w:tc>
          <w:tcPr>
            <w:tcW w:w="667"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3" w:author="Mitchell, Brandon" w:date="2018-08-29T15:12:00Z">
              <w:r w:rsidRPr="00384522" w:rsidDel="00B22B42">
                <w:rPr>
                  <w:b/>
                  <w:bCs/>
                  <w:sz w:val="18"/>
                  <w:szCs w:val="18"/>
                </w:rPr>
                <w:delText>X</w:delText>
              </w:r>
            </w:del>
          </w:p>
        </w:tc>
        <w:tc>
          <w:tcPr>
            <w:tcW w:w="802"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4" w:author="Mitchell, Brandon" w:date="2018-08-29T15:12:00Z">
              <w:r w:rsidRPr="00384522" w:rsidDel="00B22B42">
                <w:rPr>
                  <w:b/>
                  <w:bCs/>
                  <w:sz w:val="18"/>
                  <w:szCs w:val="18"/>
                </w:rPr>
                <w:delText> </w:delText>
              </w:r>
            </w:del>
          </w:p>
        </w:tc>
        <w:tc>
          <w:tcPr>
            <w:tcW w:w="873"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5" w:author="Mitchell, Brandon" w:date="2018-08-29T15:12:00Z">
              <w:r w:rsidRPr="00384522" w:rsidDel="00B22B42">
                <w:rPr>
                  <w:b/>
                  <w:bCs/>
                  <w:sz w:val="18"/>
                  <w:szCs w:val="18"/>
                </w:rPr>
                <w:delText> </w:delText>
              </w:r>
            </w:del>
          </w:p>
        </w:tc>
        <w:tc>
          <w:tcPr>
            <w:tcW w:w="715"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6" w:author="Mitchell, Brandon" w:date="2018-08-29T15:12:00Z">
              <w:r w:rsidRPr="00384522" w:rsidDel="00B22B42">
                <w:rPr>
                  <w:b/>
                  <w:bCs/>
                  <w:sz w:val="18"/>
                  <w:szCs w:val="18"/>
                </w:rPr>
                <w:delText> </w:delText>
              </w:r>
            </w:del>
          </w:p>
        </w:tc>
        <w:tc>
          <w:tcPr>
            <w:tcW w:w="855" w:type="dxa"/>
            <w:tcBorders>
              <w:top w:val="single" w:sz="4" w:space="0" w:color="auto"/>
              <w:left w:val="single" w:sz="4" w:space="0" w:color="auto"/>
              <w:bottom w:val="single" w:sz="2"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del w:id="647" w:author="Mitchell, Brandon" w:date="2018-08-29T15:12:00Z">
              <w:r w:rsidRPr="00384522" w:rsidDel="00B22B42">
                <w:rPr>
                  <w:b/>
                  <w:bCs/>
                  <w:sz w:val="18"/>
                  <w:szCs w:val="18"/>
                </w:rPr>
                <w:delText> </w:delText>
              </w:r>
            </w:del>
          </w:p>
        </w:tc>
        <w:tc>
          <w:tcPr>
            <w:tcW w:w="1324" w:type="dxa"/>
            <w:tcBorders>
              <w:top w:val="single" w:sz="4" w:space="0" w:color="auto"/>
              <w:left w:val="double" w:sz="6" w:space="0" w:color="auto"/>
              <w:bottom w:val="single" w:sz="2"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48" w:author="Mitchell, Brandon" w:date="2018-08-29T15:12:00Z">
              <w:r w:rsidRPr="00384522" w:rsidDel="00B22B42">
                <w:rPr>
                  <w:sz w:val="18"/>
                  <w:szCs w:val="18"/>
                  <w:lang w:eastAsia="zh-CN"/>
                </w:rPr>
                <w:delText>A.4.b.6.g</w:delText>
              </w:r>
            </w:del>
          </w:p>
        </w:tc>
        <w:tc>
          <w:tcPr>
            <w:tcW w:w="595" w:type="dxa"/>
            <w:tcBorders>
              <w:top w:val="single" w:sz="4" w:space="0" w:color="auto"/>
              <w:left w:val="double" w:sz="6" w:space="0" w:color="auto"/>
              <w:bottom w:val="single" w:sz="2"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del w:id="649" w:author="Mitchell, Brandon" w:date="2018-08-29T15:12:00Z">
              <w:r w:rsidRPr="00384522" w:rsidDel="00B22B42">
                <w:rPr>
                  <w:b/>
                  <w:bCs/>
                  <w:sz w:val="18"/>
                  <w:szCs w:val="18"/>
                </w:rPr>
                <w:delText> </w:delText>
              </w:r>
            </w:del>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rPr>
            </w:pPr>
            <w:del w:id="650" w:author="Mitchell, Brandon" w:date="2018-08-29T15:12:00Z">
              <w:r w:rsidRPr="00384522" w:rsidDel="00B22B42">
                <w:rPr>
                  <w:sz w:val="18"/>
                  <w:szCs w:val="18"/>
                </w:rPr>
                <w:delText>A.4.b.6.h</w:delText>
              </w:r>
            </w:del>
          </w:p>
        </w:tc>
        <w:tc>
          <w:tcPr>
            <w:tcW w:w="3606" w:type="dxa"/>
            <w:tcBorders>
              <w:top w:val="single" w:sz="2" w:space="0" w:color="auto"/>
              <w:left w:val="nil"/>
              <w:bottom w:val="single" w:sz="4" w:space="0" w:color="auto"/>
              <w:right w:val="double" w:sz="4" w:space="0" w:color="auto"/>
            </w:tcBorders>
            <w:shd w:val="clear" w:color="auto" w:fill="auto"/>
          </w:tcPr>
          <w:p w:rsidR="00384522" w:rsidRPr="00DA42AA" w:rsidRDefault="00384522" w:rsidP="006C7CB2">
            <w:pPr>
              <w:keepNext/>
              <w:spacing w:before="40" w:after="40"/>
              <w:ind w:left="340"/>
              <w:rPr>
                <w:sz w:val="18"/>
                <w:szCs w:val="18"/>
              </w:rPr>
            </w:pPr>
            <w:del w:id="651" w:author="Mitchell, Brandon" w:date="2018-08-29T15:12:00Z">
              <w:r w:rsidRPr="00DA42AA" w:rsidDel="00B22B42">
                <w:rPr>
                  <w:sz w:val="18"/>
                  <w:szCs w:val="18"/>
                </w:rPr>
                <w:delText>the date (day:month:year) at which the satellite is at the location defined by the longitude of the ascending node (θ</w:delText>
              </w:r>
              <w:r w:rsidRPr="00AF1DA3" w:rsidDel="00B22B42">
                <w:rPr>
                  <w:i/>
                  <w:iCs/>
                  <w:sz w:val="18"/>
                  <w:szCs w:val="18"/>
                  <w:vertAlign w:val="subscript"/>
                </w:rPr>
                <w:delText>j</w:delText>
              </w:r>
              <w:r w:rsidRPr="00DA42AA" w:rsidDel="00B22B42">
                <w:rPr>
                  <w:sz w:val="18"/>
                  <w:szCs w:val="18"/>
                </w:rPr>
                <w:delText>), (see Note under A.4.b.6.g) </w:delText>
              </w:r>
            </w:del>
          </w:p>
        </w:tc>
        <w:tc>
          <w:tcPr>
            <w:tcW w:w="780" w:type="dxa"/>
            <w:tcBorders>
              <w:top w:val="single" w:sz="2" w:space="0" w:color="auto"/>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2" w:author="Mitchell, Brandon" w:date="2018-08-29T15:12:00Z">
              <w:r w:rsidRPr="00384522" w:rsidDel="00B22B42">
                <w:rPr>
                  <w:b/>
                  <w:bCs/>
                  <w:sz w:val="18"/>
                  <w:szCs w:val="18"/>
                </w:rPr>
                <w:delText> </w:delText>
              </w:r>
            </w:del>
          </w:p>
        </w:tc>
        <w:tc>
          <w:tcPr>
            <w:tcW w:w="885"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3" w:author="Mitchell, Brandon" w:date="2018-08-29T15:12:00Z">
              <w:r w:rsidRPr="00384522" w:rsidDel="00B22B42">
                <w:rPr>
                  <w:b/>
                  <w:bCs/>
                  <w:sz w:val="18"/>
                  <w:szCs w:val="18"/>
                </w:rPr>
                <w:delText> </w:delText>
              </w:r>
            </w:del>
          </w:p>
        </w:tc>
        <w:tc>
          <w:tcPr>
            <w:tcW w:w="937"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4" w:author="Mitchell, Brandon" w:date="2018-08-29T15:12:00Z">
              <w:r w:rsidRPr="00384522" w:rsidDel="00B22B42">
                <w:rPr>
                  <w:b/>
                  <w:bCs/>
                  <w:sz w:val="18"/>
                  <w:szCs w:val="18"/>
                </w:rPr>
                <w:delText> </w:delText>
              </w:r>
            </w:del>
          </w:p>
        </w:tc>
        <w:tc>
          <w:tcPr>
            <w:tcW w:w="1009"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5" w:author="Mitchell, Brandon" w:date="2018-08-29T15:12:00Z">
              <w:r w:rsidRPr="00384522" w:rsidDel="00B22B42">
                <w:rPr>
                  <w:b/>
                  <w:bCs/>
                  <w:sz w:val="18"/>
                  <w:szCs w:val="18"/>
                </w:rPr>
                <w:delText> </w:delText>
              </w:r>
            </w:del>
          </w:p>
        </w:tc>
        <w:tc>
          <w:tcPr>
            <w:tcW w:w="667"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6" w:author="Mitchell, Brandon" w:date="2018-08-29T15:12:00Z">
              <w:r w:rsidRPr="00384522" w:rsidDel="00B22B42">
                <w:rPr>
                  <w:b/>
                  <w:bCs/>
                  <w:sz w:val="18"/>
                  <w:szCs w:val="18"/>
                </w:rPr>
                <w:delText>X</w:delText>
              </w:r>
            </w:del>
          </w:p>
        </w:tc>
        <w:tc>
          <w:tcPr>
            <w:tcW w:w="802"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7" w:author="Mitchell, Brandon" w:date="2018-08-29T15:12:00Z">
              <w:r w:rsidRPr="00384522" w:rsidDel="00B22B42">
                <w:rPr>
                  <w:b/>
                  <w:bCs/>
                  <w:sz w:val="18"/>
                  <w:szCs w:val="18"/>
                </w:rPr>
                <w:delText> </w:delText>
              </w:r>
            </w:del>
          </w:p>
        </w:tc>
        <w:tc>
          <w:tcPr>
            <w:tcW w:w="873"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8" w:author="Mitchell, Brandon" w:date="2018-08-29T15:12:00Z">
              <w:r w:rsidRPr="00384522" w:rsidDel="00B22B42">
                <w:rPr>
                  <w:b/>
                  <w:bCs/>
                  <w:sz w:val="18"/>
                  <w:szCs w:val="18"/>
                </w:rPr>
                <w:delText> </w:delText>
              </w:r>
            </w:del>
          </w:p>
        </w:tc>
        <w:tc>
          <w:tcPr>
            <w:tcW w:w="715"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9" w:author="Mitchell, Brandon" w:date="2018-08-29T15:12:00Z">
              <w:r w:rsidRPr="00384522" w:rsidDel="00B22B42">
                <w:rPr>
                  <w:b/>
                  <w:bCs/>
                  <w:sz w:val="18"/>
                  <w:szCs w:val="18"/>
                </w:rPr>
                <w:delText> </w:delText>
              </w:r>
            </w:del>
          </w:p>
        </w:tc>
        <w:tc>
          <w:tcPr>
            <w:tcW w:w="855" w:type="dxa"/>
            <w:tcBorders>
              <w:top w:val="single" w:sz="2" w:space="0" w:color="auto"/>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del w:id="660" w:author="Mitchell, Brandon" w:date="2018-08-29T15:12:00Z">
              <w:r w:rsidRPr="00384522" w:rsidDel="00B22B42">
                <w:rPr>
                  <w:b/>
                  <w:bCs/>
                  <w:sz w:val="18"/>
                  <w:szCs w:val="18"/>
                </w:rPr>
                <w:delText> </w:delText>
              </w:r>
            </w:del>
          </w:p>
        </w:tc>
        <w:tc>
          <w:tcPr>
            <w:tcW w:w="1324" w:type="dxa"/>
            <w:tcBorders>
              <w:top w:val="single" w:sz="2" w:space="0" w:color="auto"/>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61" w:author="Mitchell, Brandon" w:date="2018-08-29T15:12:00Z">
              <w:r w:rsidRPr="00384522" w:rsidDel="00B22B42">
                <w:rPr>
                  <w:sz w:val="18"/>
                  <w:szCs w:val="18"/>
                  <w:lang w:eastAsia="zh-CN"/>
                </w:rPr>
                <w:delText>A.4.b.6.h</w:delText>
              </w:r>
            </w:del>
          </w:p>
        </w:tc>
        <w:tc>
          <w:tcPr>
            <w:tcW w:w="595" w:type="dxa"/>
            <w:tcBorders>
              <w:top w:val="single" w:sz="2" w:space="0" w:color="auto"/>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del w:id="662" w:author="Mitchell, Brandon" w:date="2018-08-29T15:12:00Z">
              <w:r w:rsidRPr="00384522" w:rsidDel="00B22B42">
                <w:rPr>
                  <w:b/>
                  <w:bCs/>
                  <w:sz w:val="18"/>
                  <w:szCs w:val="18"/>
                </w:rPr>
                <w:delText> </w:delText>
              </w:r>
            </w:del>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rPr>
            </w:pPr>
            <w:del w:id="663" w:author="Mitchell, Brandon" w:date="2018-08-29T15:12:00Z">
              <w:r w:rsidRPr="00384522" w:rsidDel="00B22B42">
                <w:rPr>
                  <w:sz w:val="18"/>
                  <w:szCs w:val="18"/>
                </w:rPr>
                <w:delText>A.4.b.6.i</w:delText>
              </w:r>
            </w:del>
          </w:p>
        </w:tc>
        <w:tc>
          <w:tcPr>
            <w:tcW w:w="3606" w:type="dxa"/>
            <w:tcBorders>
              <w:top w:val="nil"/>
              <w:left w:val="nil"/>
              <w:bottom w:val="single" w:sz="4" w:space="0" w:color="auto"/>
              <w:right w:val="double" w:sz="4" w:space="0" w:color="auto"/>
            </w:tcBorders>
            <w:shd w:val="clear" w:color="auto" w:fill="auto"/>
          </w:tcPr>
          <w:p w:rsidR="00384522" w:rsidRPr="00DA42AA" w:rsidRDefault="00384522" w:rsidP="006C7CB2">
            <w:pPr>
              <w:keepNext/>
              <w:spacing w:before="40" w:after="40"/>
              <w:ind w:left="340"/>
              <w:rPr>
                <w:sz w:val="18"/>
                <w:szCs w:val="18"/>
              </w:rPr>
            </w:pPr>
            <w:del w:id="664" w:author="Mitchell, Brandon" w:date="2018-08-29T15:12:00Z">
              <w:r w:rsidRPr="00DA42AA" w:rsidDel="00B22B42">
                <w:rPr>
                  <w:sz w:val="18"/>
                  <w:szCs w:val="18"/>
                </w:rPr>
                <w:delText>the time (hours:minutes) at which the satellite is at the location defined by the longitude of the ascending node (θ</w:delText>
              </w:r>
              <w:r w:rsidRPr="00AF1DA3" w:rsidDel="00B22B42">
                <w:rPr>
                  <w:i/>
                  <w:iCs/>
                  <w:sz w:val="18"/>
                  <w:szCs w:val="18"/>
                  <w:vertAlign w:val="subscript"/>
                </w:rPr>
                <w:delText>j</w:delText>
              </w:r>
              <w:r w:rsidRPr="00DA42AA" w:rsidDel="00B22B42">
                <w:rPr>
                  <w:sz w:val="18"/>
                  <w:szCs w:val="18"/>
                </w:rPr>
                <w:delText>), (see Note under A.4.b.6.g) </w:delText>
              </w:r>
            </w:del>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5" w:author="Mitchell, Brandon" w:date="2018-08-29T15:12:00Z">
              <w:r w:rsidRPr="00384522" w:rsidDel="00B22B42">
                <w:rPr>
                  <w:b/>
                  <w:bCs/>
                  <w:sz w:val="18"/>
                  <w:szCs w:val="18"/>
                </w:rPr>
                <w:delText> </w:delText>
              </w:r>
            </w:del>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6" w:author="Mitchell, Brandon" w:date="2018-08-29T15:12:00Z">
              <w:r w:rsidRPr="00384522" w:rsidDel="00B22B42">
                <w:rPr>
                  <w:b/>
                  <w:bCs/>
                  <w:sz w:val="18"/>
                  <w:szCs w:val="18"/>
                </w:rPr>
                <w:delText> </w:delText>
              </w:r>
            </w:del>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7" w:author="Mitchell, Brandon" w:date="2018-08-29T15:12:00Z">
              <w:r w:rsidRPr="00384522" w:rsidDel="00B22B42">
                <w:rPr>
                  <w:b/>
                  <w:bCs/>
                  <w:sz w:val="18"/>
                  <w:szCs w:val="18"/>
                </w:rPr>
                <w:delText> </w:delText>
              </w:r>
            </w:del>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8" w:author="Mitchell, Brandon" w:date="2018-08-29T15:12:00Z">
              <w:r w:rsidRPr="00384522" w:rsidDel="00B22B42">
                <w:rPr>
                  <w:b/>
                  <w:bCs/>
                  <w:sz w:val="18"/>
                  <w:szCs w:val="18"/>
                </w:rPr>
                <w:delText> </w:delText>
              </w:r>
            </w:del>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9" w:author="Mitchell, Brandon" w:date="2018-08-29T15:12:00Z">
              <w:r w:rsidRPr="00384522" w:rsidDel="00B22B42">
                <w:rPr>
                  <w:b/>
                  <w:bCs/>
                  <w:sz w:val="18"/>
                  <w:szCs w:val="18"/>
                </w:rPr>
                <w:delText>X</w:delText>
              </w:r>
            </w:del>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70" w:author="Mitchell, Brandon" w:date="2018-08-29T15:12:00Z">
              <w:r w:rsidRPr="00384522" w:rsidDel="00B22B42">
                <w:rPr>
                  <w:b/>
                  <w:bCs/>
                  <w:sz w:val="18"/>
                  <w:szCs w:val="18"/>
                </w:rPr>
                <w:delText> </w:delText>
              </w:r>
            </w:del>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71" w:author="Mitchell, Brandon" w:date="2018-08-29T15:12:00Z">
              <w:r w:rsidRPr="00384522" w:rsidDel="00B22B42">
                <w:rPr>
                  <w:b/>
                  <w:bCs/>
                  <w:sz w:val="18"/>
                  <w:szCs w:val="18"/>
                </w:rPr>
                <w:delText> </w:delText>
              </w:r>
            </w:del>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72" w:author="Mitchell, Brandon" w:date="2018-08-29T15:12:00Z">
              <w:r w:rsidRPr="00384522" w:rsidDel="00B22B42">
                <w:rPr>
                  <w:b/>
                  <w:bCs/>
                  <w:sz w:val="18"/>
                  <w:szCs w:val="18"/>
                </w:rPr>
                <w:delText> </w:delText>
              </w:r>
            </w:del>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del w:id="673" w:author="Mitchell, Brandon" w:date="2018-08-29T15:12:00Z">
              <w:r w:rsidRPr="00384522" w:rsidDel="00B22B42">
                <w:rPr>
                  <w:b/>
                  <w:bCs/>
                  <w:sz w:val="18"/>
                  <w:szCs w:val="18"/>
                </w:rPr>
                <w:delText> </w:delText>
              </w:r>
            </w:del>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74" w:author="Mitchell, Brandon" w:date="2018-08-29T15:12:00Z">
              <w:r w:rsidRPr="00384522" w:rsidDel="00B22B42">
                <w:rPr>
                  <w:sz w:val="18"/>
                  <w:szCs w:val="18"/>
                  <w:lang w:eastAsia="zh-CN"/>
                </w:rPr>
                <w:delText>A.4.b.6.i</w:delText>
              </w:r>
            </w:del>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del w:id="675" w:author="Mitchell, Brandon" w:date="2018-08-29T15:12:00Z">
              <w:r w:rsidRPr="00384522" w:rsidDel="00B22B42">
                <w:rPr>
                  <w:b/>
                  <w:bCs/>
                  <w:sz w:val="18"/>
                  <w:szCs w:val="18"/>
                </w:rPr>
                <w:delText> </w:delText>
              </w:r>
            </w:del>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rPr>
            </w:pPr>
            <w:r w:rsidRPr="00384522">
              <w:rPr>
                <w:sz w:val="18"/>
                <w:szCs w:val="18"/>
              </w:rPr>
              <w:t>A.4.b.6.j</w:t>
            </w:r>
          </w:p>
        </w:tc>
        <w:tc>
          <w:tcPr>
            <w:tcW w:w="3606" w:type="dxa"/>
            <w:tcBorders>
              <w:top w:val="nil"/>
              <w:left w:val="nil"/>
              <w:bottom w:val="single" w:sz="4" w:space="0" w:color="auto"/>
              <w:right w:val="double" w:sz="4" w:space="0" w:color="auto"/>
            </w:tcBorders>
            <w:shd w:val="clear" w:color="auto" w:fill="auto"/>
            <w:hideMark/>
          </w:tcPr>
          <w:p w:rsidR="00384522" w:rsidRPr="00DA42AA" w:rsidRDefault="00384522" w:rsidP="006C7CB2">
            <w:pPr>
              <w:spacing w:before="40" w:after="40"/>
              <w:ind w:left="340"/>
              <w:rPr>
                <w:sz w:val="18"/>
                <w:szCs w:val="18"/>
              </w:rPr>
            </w:pPr>
            <w:r w:rsidRPr="00DA42AA">
              <w:rPr>
                <w:sz w:val="18"/>
                <w:szCs w:val="18"/>
              </w:rPr>
              <w:t>the longitudinal tolerance of the longitude of the ascending node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A.4.b.6.j</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A.4.b.7</w:t>
            </w:r>
          </w:p>
        </w:tc>
        <w:tc>
          <w:tcPr>
            <w:tcW w:w="3606" w:type="dxa"/>
            <w:tcBorders>
              <w:top w:val="nil"/>
              <w:left w:val="nil"/>
              <w:bottom w:val="single" w:sz="4" w:space="0" w:color="auto"/>
              <w:right w:val="double" w:sz="4" w:space="0" w:color="auto"/>
            </w:tcBorders>
            <w:shd w:val="clear" w:color="auto" w:fill="auto"/>
            <w:hideMark/>
          </w:tcPr>
          <w:p w:rsidR="00384522" w:rsidRPr="00B815AB" w:rsidRDefault="00384522" w:rsidP="006C7CB2">
            <w:pPr>
              <w:spacing w:before="40" w:after="40"/>
              <w:ind w:left="170"/>
              <w:rPr>
                <w:b/>
                <w:bCs/>
                <w:sz w:val="18"/>
                <w:szCs w:val="18"/>
              </w:rPr>
            </w:pPr>
            <w:r w:rsidRPr="00CB7E84">
              <w:rPr>
                <w:b/>
                <w:bCs/>
                <w:sz w:val="18"/>
                <w:szCs w:val="18"/>
              </w:rPr>
              <w:t xml:space="preserve">For space stations operating in a frequency band subject to </w:t>
            </w:r>
            <w:r>
              <w:rPr>
                <w:b/>
                <w:bCs/>
                <w:sz w:val="18"/>
                <w:szCs w:val="18"/>
              </w:rPr>
              <w:t>Nos. </w:t>
            </w:r>
            <w:r w:rsidRPr="00CB7E84">
              <w:rPr>
                <w:b/>
                <w:bCs/>
                <w:sz w:val="18"/>
                <w:szCs w:val="18"/>
              </w:rPr>
              <w:t>22.5C, 22.5D or 22.5F, the data elements to characterize properly the performance of the non-geostationary-satellite system:</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A.4.b.7</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bl>
    <w:p w:rsidR="00384522" w:rsidRDefault="00384522" w:rsidP="00384522">
      <w:pPr>
        <w:pStyle w:val="Reasons"/>
      </w:pPr>
      <w:r>
        <w:rPr>
          <w:b/>
        </w:rPr>
        <w:t>Reasons:</w:t>
      </w:r>
      <w:r>
        <w:tab/>
      </w:r>
      <w:r>
        <w:rPr>
          <w:lang w:val="en-US"/>
        </w:rPr>
        <w:t>E</w:t>
      </w:r>
      <w:r w:rsidRPr="00EF6B8F">
        <w:rPr>
          <w:lang w:val="en-US"/>
        </w:rPr>
        <w:t>xtend the requirement to provide additional technical parameters for frequency assignments of non-GSO satellite systems in bands subject to coordination under Section II of RR Article</w:t>
      </w:r>
      <w:r w:rsidRPr="00EF6B8F">
        <w:rPr>
          <w:b/>
          <w:bCs/>
        </w:rPr>
        <w:t xml:space="preserve"> 9</w:t>
      </w:r>
      <w:r w:rsidRPr="00EF6B8F">
        <w:rPr>
          <w:lang w:val="en-US"/>
        </w:rPr>
        <w:t xml:space="preserve"> of RR Appendix </w:t>
      </w:r>
      <w:r w:rsidRPr="00EF6B8F">
        <w:rPr>
          <w:b/>
          <w:bCs/>
        </w:rPr>
        <w:t>4</w:t>
      </w:r>
      <w:r w:rsidRPr="00EF6B8F">
        <w:rPr>
          <w:lang w:val="en-US"/>
        </w:rPr>
        <w:t xml:space="preserve"> </w:t>
      </w:r>
      <w:r w:rsidRPr="00EF6B8F">
        <w:rPr>
          <w:iCs/>
          <w:lang w:val="en-US"/>
        </w:rPr>
        <w:t xml:space="preserve">(namely the right ascension of the ascending node, the longitude of the ascending node and the associated date and time, the argument of the perigee) to API and notification filings for frequency assignments to non-GSO satellite systems in bands not subject to coordination under Section II of RR Article </w:t>
      </w:r>
      <w:r w:rsidRPr="00EF6B8F">
        <w:rPr>
          <w:b/>
          <w:bCs/>
        </w:rPr>
        <w:t>9</w:t>
      </w:r>
    </w:p>
    <w:p w:rsidR="00060B90" w:rsidRDefault="00060B90" w:rsidP="00E73699">
      <w:pPr>
        <w:rPr>
          <w:b/>
        </w:rPr>
      </w:pPr>
    </w:p>
    <w:p w:rsidR="00060B90" w:rsidRDefault="00060B90" w:rsidP="00E73699">
      <w:pPr>
        <w:rPr>
          <w:b/>
        </w:rPr>
      </w:pPr>
    </w:p>
    <w:p w:rsidR="00384522" w:rsidRDefault="00384522" w:rsidP="00E73699">
      <w:pPr>
        <w:rPr>
          <w:b/>
        </w:rPr>
      </w:pPr>
    </w:p>
    <w:p w:rsidR="00384522" w:rsidRDefault="00384522" w:rsidP="00060B90">
      <w:pPr>
        <w:jc w:val="center"/>
        <w:rPr>
          <w:b/>
          <w:sz w:val="28"/>
          <w:szCs w:val="28"/>
        </w:rPr>
        <w:sectPr w:rsidR="00384522" w:rsidSect="00384522">
          <w:pgSz w:w="15840" w:h="12240" w:orient="landscape" w:code="1"/>
          <w:pgMar w:top="1440" w:right="720" w:bottom="1440" w:left="720" w:header="576" w:footer="576" w:gutter="0"/>
          <w:pgNumType w:start="1"/>
          <w:cols w:space="720"/>
          <w:titlePg/>
          <w:docGrid w:linePitch="360"/>
        </w:sectPr>
      </w:pPr>
    </w:p>
    <w:p w:rsidR="00060B90" w:rsidRDefault="00060B90" w:rsidP="00060B90">
      <w:pPr>
        <w:jc w:val="center"/>
        <w:rPr>
          <w:b/>
          <w:sz w:val="28"/>
          <w:szCs w:val="28"/>
        </w:rPr>
      </w:pPr>
      <w:r w:rsidRPr="00195E00">
        <w:rPr>
          <w:b/>
          <w:sz w:val="28"/>
          <w:szCs w:val="28"/>
        </w:rPr>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rsidR="00060B90" w:rsidRPr="00060B90" w:rsidRDefault="00060B90" w:rsidP="00060B90">
      <w:pPr>
        <w:jc w:val="center"/>
      </w:pPr>
      <w:r>
        <w:t>Issue I</w:t>
      </w:r>
    </w:p>
    <w:p w:rsidR="00060B90" w:rsidRDefault="00060B90" w:rsidP="00E73699">
      <w:pPr>
        <w:rPr>
          <w:b/>
        </w:rPr>
      </w:pPr>
    </w:p>
    <w:p w:rsidR="00384522" w:rsidRPr="00463D68" w:rsidRDefault="00384522" w:rsidP="00384522">
      <w:pPr>
        <w:tabs>
          <w:tab w:val="left" w:pos="5103"/>
          <w:tab w:val="left" w:pos="5954"/>
          <w:tab w:val="left" w:pos="8789"/>
        </w:tabs>
        <w:rPr>
          <w:color w:val="000000"/>
        </w:rPr>
      </w:pPr>
      <w:r w:rsidRPr="00463D68">
        <w:rPr>
          <w:b/>
        </w:rPr>
        <w:t xml:space="preserve">Agenda Item </w:t>
      </w:r>
      <w:r w:rsidRPr="00463D68">
        <w:rPr>
          <w:b/>
          <w:bCs/>
          <w:color w:val="000000"/>
        </w:rPr>
        <w:t>7</w:t>
      </w:r>
      <w:r w:rsidRPr="00463D68">
        <w:rPr>
          <w:color w:val="000000"/>
        </w:rPr>
        <w:t>:  to consider possible changes, and other options, in response to Resolution </w:t>
      </w:r>
      <w:r w:rsidRPr="00777C56">
        <w:rPr>
          <w:b/>
          <w:color w:val="000000"/>
        </w:rPr>
        <w:t>86</w:t>
      </w:r>
      <w:r w:rsidRPr="00463D68">
        <w:rPr>
          <w:color w:val="000000"/>
        </w:rPr>
        <w:t xml:space="preserve"> </w:t>
      </w:r>
      <w:r w:rsidRPr="00777C56">
        <w:rPr>
          <w:b/>
          <w:color w:val="000000"/>
        </w:rPr>
        <w:t>(Rev. Marrakesh, 2002)</w:t>
      </w:r>
      <w:r w:rsidRPr="00463D68">
        <w:rPr>
          <w:color w:val="000000"/>
        </w:rPr>
        <w:t xml:space="preserve"> of the Plenipotentiary Conference, an advance publication, coordination, notification and recording procedures for frequency assignments pertaining to satellite networks, in accordance with Resolution </w:t>
      </w:r>
      <w:r w:rsidRPr="00463D68">
        <w:rPr>
          <w:b/>
          <w:bCs/>
          <w:color w:val="000000"/>
        </w:rPr>
        <w:t>86 (Rev.WRC</w:t>
      </w:r>
      <w:r w:rsidRPr="00463D68">
        <w:rPr>
          <w:b/>
          <w:bCs/>
          <w:color w:val="000000"/>
        </w:rPr>
        <w:noBreakHyphen/>
        <w:t>07)</w:t>
      </w:r>
      <w:r w:rsidRPr="00463D68">
        <w:rPr>
          <w:color w:val="000000"/>
        </w:rPr>
        <w:t>, in order to facilitate rational, efficient and economical use of radio frequencies and any associated orbits, including the geostationary</w:t>
      </w:r>
      <w:r w:rsidRPr="00463D68">
        <w:rPr>
          <w:color w:val="000000"/>
        </w:rPr>
        <w:noBreakHyphen/>
        <w:t>satellite orbit;</w:t>
      </w:r>
    </w:p>
    <w:p w:rsidR="00384522" w:rsidRPr="00B34BE4" w:rsidRDefault="00384522" w:rsidP="00384522">
      <w:r w:rsidRPr="00463D68">
        <w:rPr>
          <w:b/>
        </w:rPr>
        <w:t>Issue I</w:t>
      </w:r>
      <w:r w:rsidRPr="00CE594A">
        <w:t xml:space="preserve"> - </w:t>
      </w:r>
      <w:r w:rsidRPr="004830AD">
        <w:t xml:space="preserve">Additional RR Appendix </w:t>
      </w:r>
      <w:r w:rsidRPr="005F2C09">
        <w:rPr>
          <w:b/>
          <w:bCs/>
        </w:rPr>
        <w:t>4</w:t>
      </w:r>
      <w:r w:rsidRPr="004830AD">
        <w:t xml:space="preserve"> data items to be provided for non-geostationary satellite systems with multiple orbital planes</w:t>
      </w:r>
    </w:p>
    <w:p w:rsidR="00384522" w:rsidRDefault="00384522" w:rsidP="00384522">
      <w:pPr>
        <w:rPr>
          <w:b/>
        </w:rPr>
      </w:pPr>
    </w:p>
    <w:p w:rsidR="00384522" w:rsidRDefault="00384522" w:rsidP="00384522">
      <w:pPr>
        <w:rPr>
          <w:b/>
        </w:rPr>
      </w:pPr>
    </w:p>
    <w:p w:rsidR="00384522" w:rsidRPr="00765C21" w:rsidRDefault="00384522" w:rsidP="00384522">
      <w:pPr>
        <w:rPr>
          <w:b/>
        </w:rPr>
      </w:pPr>
      <w:r w:rsidRPr="00765C21">
        <w:rPr>
          <w:b/>
        </w:rPr>
        <w:t>BACKGROUND:</w:t>
      </w:r>
    </w:p>
    <w:p w:rsidR="00384522" w:rsidRDefault="00384522" w:rsidP="00384522">
      <w:r w:rsidRPr="00463D68">
        <w:t>In 2015, World Radiocommunication Conference (WRC-15) endorsed the recommendation of the Director of the Radiocommunication Bureau to allow two types of submissions for the Coordination Request (CR/C) for frequency assignments to non-geostationary</w:t>
      </w:r>
      <w:r>
        <w:t xml:space="preserve"> </w:t>
      </w:r>
      <w:r w:rsidRPr="00463D68">
        <w:t>(NGSO) satellite systems:</w:t>
      </w:r>
    </w:p>
    <w:p w:rsidR="00384522" w:rsidRPr="00463D68" w:rsidRDefault="00384522" w:rsidP="00384522"/>
    <w:p w:rsidR="00384522" w:rsidRPr="00463D68" w:rsidRDefault="00384522" w:rsidP="00384522">
      <w:r w:rsidRPr="00463D68">
        <w:t>1</w:t>
      </w:r>
      <w:r w:rsidRPr="00463D68">
        <w:tab/>
        <w:t>CR/C for frequency assignments to a NGSO satellite system with one (or more than one) set(s) of orbital characteristics with an indication that all frequency assignments of the system would be operated simultaneously;</w:t>
      </w:r>
    </w:p>
    <w:p w:rsidR="00384522" w:rsidRPr="00463D68" w:rsidRDefault="00384522" w:rsidP="00384522">
      <w:r w:rsidRPr="00463D68">
        <w:t>2</w:t>
      </w:r>
      <w:r w:rsidRPr="00463D68">
        <w:tab/>
        <w:t>CR/C for frequency assignments to a NGSO satellite system with different sets of orbital characteristics with an indication that the different sets of orbital planes would be mutually exclusive, i.e. satellites on these sets of orbits would not be operated simultaneously and only one of these sets of orbital planes would be implemented.</w:t>
      </w:r>
    </w:p>
    <w:p w:rsidR="00384522" w:rsidRPr="00463D68" w:rsidRDefault="00384522" w:rsidP="00384522"/>
    <w:p w:rsidR="00384522" w:rsidRPr="00463D68" w:rsidRDefault="00384522" w:rsidP="00384522">
      <w:r w:rsidRPr="00463D68">
        <w:t xml:space="preserve">However, no modification was made to Appendix </w:t>
      </w:r>
      <w:r w:rsidRPr="00463D68">
        <w:rPr>
          <w:bCs/>
        </w:rPr>
        <w:t>4 of the Radio Regulations</w:t>
      </w:r>
      <w:r w:rsidRPr="00463D68">
        <w:t xml:space="preserve"> to ensure the proper identification of the type of CR/C, leading the Bureau to systematically seek clarification from notifying administrations in case of a submission of a CR/C for frequency assignments to NGSO satellite system composed of multiple orbital planes. Subsequently, the Radio Regulations Board adopted a Rule of Procedures for the receivability of NGSO systems which implements the two types of submissions as endorsed by WRC-15.</w:t>
      </w:r>
    </w:p>
    <w:p w:rsidR="00384522" w:rsidRPr="00463D68" w:rsidRDefault="00384522" w:rsidP="00384522"/>
    <w:p w:rsidR="00384522" w:rsidRPr="00463D68" w:rsidRDefault="00384522" w:rsidP="00384522">
      <w:r w:rsidRPr="00463D68">
        <w:t xml:space="preserve">Although WRC-15 did not specifically address the case of frequency assignments to NGSO satellite systems with multiple planes in bands not subject to coordination under Section II of RR Article </w:t>
      </w:r>
      <w:r w:rsidRPr="00463D68">
        <w:rPr>
          <w:b/>
          <w:bCs/>
        </w:rPr>
        <w:t>9</w:t>
      </w:r>
      <w:r w:rsidRPr="00463D68">
        <w:t>, it appears important to consider the same level of flexibility for submission of Advance Publication Information</w:t>
      </w:r>
      <w:r>
        <w:t xml:space="preserve"> (API)</w:t>
      </w:r>
      <w:r w:rsidRPr="00463D68">
        <w:t>.</w:t>
      </w:r>
    </w:p>
    <w:p w:rsidR="00384522" w:rsidRPr="00463D68" w:rsidRDefault="00384522" w:rsidP="00384522"/>
    <w:p w:rsidR="00384522" w:rsidRPr="00463D68" w:rsidRDefault="00384522" w:rsidP="00384522">
      <w:r w:rsidRPr="00463D68">
        <w:t>To remedy the situation and to improve the ability of affected administrations to understand the nature of the NGSO systems under consideration, it is proposed to add two new Appendix 4 data elements to determine the relationship between the various orbital planes listed in the API or CR/C, as appropriate. The attached proposal is consistent with the only method in the draft CPM Report on WRC-19 agenda item 7, issue I.</w:t>
      </w:r>
    </w:p>
    <w:p w:rsidR="00384522" w:rsidRDefault="00384522" w:rsidP="00384522"/>
    <w:p w:rsidR="00384522" w:rsidRDefault="00384522" w:rsidP="00384522">
      <w:pPr>
        <w:rPr>
          <w:lang w:val="fr-CH"/>
        </w:rPr>
      </w:pPr>
      <w:r>
        <w:rPr>
          <w:lang w:val="fr-CH"/>
        </w:rPr>
        <w:br w:type="page"/>
      </w:r>
    </w:p>
    <w:p w:rsidR="00384522" w:rsidRDefault="00384522" w:rsidP="00384522">
      <w:pPr>
        <w:pStyle w:val="Proposal"/>
      </w:pPr>
      <w:r>
        <w:t>MOD</w:t>
      </w:r>
      <w:r>
        <w:tab/>
        <w:t>USA/7(I)/1</w:t>
      </w:r>
    </w:p>
    <w:p w:rsidR="00384522" w:rsidRPr="00107360" w:rsidRDefault="00384522" w:rsidP="00384522">
      <w:pPr>
        <w:pStyle w:val="AppendixNo"/>
        <w:spacing w:before="0"/>
      </w:pPr>
      <w:r w:rsidRPr="00107360">
        <w:t xml:space="preserve">APPENDIX </w:t>
      </w:r>
      <w:r w:rsidRPr="00494285">
        <w:rPr>
          <w:rStyle w:val="href"/>
        </w:rPr>
        <w:t>4</w:t>
      </w:r>
      <w:r w:rsidRPr="00107360">
        <w:t xml:space="preserve"> (</w:t>
      </w:r>
      <w:r w:rsidRPr="003A053B">
        <w:t>REV</w:t>
      </w:r>
      <w:r>
        <w:t>.WRC</w:t>
      </w:r>
      <w:r>
        <w:noBreakHyphen/>
      </w:r>
      <w:ins w:id="676" w:author="Mitchell, Brandon" w:date="2018-08-29T11:17:00Z">
        <w:r>
          <w:t>19</w:t>
        </w:r>
      </w:ins>
      <w:del w:id="677" w:author="Mitchell, Brandon" w:date="2018-08-29T11:17:00Z">
        <w:r w:rsidRPr="00107360" w:rsidDel="00EB7662">
          <w:delText>1</w:delText>
        </w:r>
        <w:r w:rsidDel="00EB7662">
          <w:delText>5</w:delText>
        </w:r>
      </w:del>
      <w:r w:rsidRPr="00107360">
        <w:t>)</w:t>
      </w:r>
    </w:p>
    <w:p w:rsidR="00384522" w:rsidRPr="00821BE4" w:rsidRDefault="00384522" w:rsidP="00384522">
      <w:pPr>
        <w:pStyle w:val="Appendixtitle"/>
        <w:keepNext w:val="0"/>
        <w:keepLines w:val="0"/>
      </w:pPr>
      <w:r w:rsidRPr="00821BE4">
        <w:t>Consolidated list and tables of characteristics for use in the</w:t>
      </w:r>
      <w:r w:rsidRPr="00821BE4">
        <w:br/>
        <w:t>application of the procedures of Chapter III</w:t>
      </w:r>
    </w:p>
    <w:p w:rsidR="00384522" w:rsidRDefault="00384522" w:rsidP="00384522">
      <w:pPr>
        <w:pStyle w:val="Reasons"/>
      </w:pPr>
      <w:r>
        <w:rPr>
          <w:b/>
        </w:rPr>
        <w:t>Reasons:</w:t>
      </w:r>
      <w:r>
        <w:tab/>
        <w:t>A</w:t>
      </w:r>
      <w:r w:rsidRPr="00EB7662">
        <w:t>dd two new Appendix 4 data elements to determine the relationship between the various orbital planes listed in the API or CR/C, as appropriate</w:t>
      </w:r>
    </w:p>
    <w:p w:rsidR="00384522" w:rsidRDefault="00384522" w:rsidP="00384522">
      <w:pPr>
        <w:pStyle w:val="Proposal"/>
      </w:pPr>
      <w:r>
        <w:t>MOD</w:t>
      </w:r>
      <w:r>
        <w:tab/>
        <w:t>USA/7(I)/2</w:t>
      </w:r>
    </w:p>
    <w:p w:rsidR="00384522" w:rsidRPr="00F5119C" w:rsidRDefault="00384522" w:rsidP="00384522">
      <w:pPr>
        <w:pStyle w:val="AnnexNo"/>
      </w:pPr>
      <w:r w:rsidRPr="00F5119C">
        <w:t>ANNEX 2</w:t>
      </w:r>
    </w:p>
    <w:p w:rsidR="00384522" w:rsidRDefault="00384522" w:rsidP="00384522">
      <w:pPr>
        <w:pStyle w:val="Annextitle0"/>
        <w:rPr>
          <w:rFonts w:ascii="Times New Roman"/>
          <w:b w:val="0"/>
          <w:sz w:val="16"/>
          <w:szCs w:val="16"/>
        </w:rPr>
      </w:pPr>
      <w:r w:rsidRPr="001B7EA4">
        <w:t>Characteristics of satellite networks, earth stations</w:t>
      </w:r>
      <w:r w:rsidRPr="001B7EA4">
        <w:br/>
        <w:t>or radio astronomy stations</w:t>
      </w:r>
      <w:r w:rsidRPr="00384522">
        <w:rPr>
          <w:rFonts w:ascii="Times New Roman" w:hAnsi="Times New Roman"/>
          <w:b w:val="0"/>
          <w:bCs/>
          <w:vertAlign w:val="superscript"/>
        </w:rPr>
        <w:t>2</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r>
      <w:ins w:id="678" w:author="Mitchell, Brandon" w:date="2018-08-29T11:21:00Z">
        <w:r>
          <w:rPr>
            <w:rFonts w:ascii="Times New Roman"/>
            <w:b w:val="0"/>
            <w:sz w:val="16"/>
            <w:szCs w:val="16"/>
          </w:rPr>
          <w:t>19</w:t>
        </w:r>
      </w:ins>
      <w:del w:id="679" w:author="Mitchell, Brandon" w:date="2018-08-29T11:21:00Z">
        <w:r w:rsidRPr="001B7EA4" w:rsidDel="00EB7662">
          <w:rPr>
            <w:rFonts w:ascii="Times New Roman"/>
            <w:b w:val="0"/>
            <w:sz w:val="16"/>
            <w:szCs w:val="16"/>
          </w:rPr>
          <w:delText>12</w:delText>
        </w:r>
      </w:del>
      <w:r>
        <w:rPr>
          <w:rFonts w:ascii="Times New Roman"/>
          <w:b w:val="0"/>
          <w:sz w:val="16"/>
          <w:szCs w:val="16"/>
        </w:rPr>
        <w:t>)</w:t>
      </w:r>
    </w:p>
    <w:p w:rsidR="00384522" w:rsidRPr="00027762" w:rsidRDefault="00384522" w:rsidP="00384522">
      <w:pPr>
        <w:spacing w:before="160"/>
        <w:rPr>
          <w:rFonts w:ascii="Times New Roman Bold" w:hAnsi="Times New Roman Bold" w:cs="Times New Roman Bold"/>
          <w:b/>
        </w:rPr>
      </w:pPr>
      <w:r w:rsidRPr="00027762">
        <w:rPr>
          <w:rFonts w:ascii="Times New Roman Bold" w:hAnsi="Times New Roman Bold" w:cs="Times New Roman Bold"/>
          <w:b/>
        </w:rPr>
        <w:t>Footnotes to Tables A, B, C and D</w:t>
      </w:r>
    </w:p>
    <w:p w:rsidR="00384522" w:rsidRPr="00A52BCD" w:rsidRDefault="00384522" w:rsidP="00384522">
      <w:pPr>
        <w:pStyle w:val="Annextitle0"/>
        <w:jc w:val="left"/>
        <w:rPr>
          <w:rFonts w:ascii="Times New Roman" w:hAnsi="Times New Roman"/>
          <w:sz w:val="24"/>
          <w:szCs w:val="24"/>
        </w:rPr>
      </w:pPr>
      <w:r w:rsidRPr="00EB7662">
        <w:rPr>
          <w:b w:val="0"/>
          <w:sz w:val="24"/>
          <w:szCs w:val="24"/>
        </w:rPr>
        <w:t>Reasons:</w:t>
      </w:r>
      <w:r w:rsidRPr="00EB7662">
        <w:rPr>
          <w:sz w:val="24"/>
          <w:szCs w:val="24"/>
        </w:rPr>
        <w:tab/>
      </w:r>
      <w:r w:rsidRPr="00A52BCD">
        <w:rPr>
          <w:rFonts w:ascii="Times New Roman" w:hAnsi="Times New Roman"/>
          <w:b w:val="0"/>
          <w:sz w:val="24"/>
          <w:szCs w:val="24"/>
        </w:rPr>
        <w:t>Add two new Appendix 4 data elements to determine the relationship between the various orbital planes listed in the API or CR/C, as appropriate</w:t>
      </w:r>
    </w:p>
    <w:p w:rsidR="00384522" w:rsidRDefault="00384522" w:rsidP="00384522"/>
    <w:p w:rsidR="00384522" w:rsidRDefault="00384522" w:rsidP="00384522">
      <w:pPr>
        <w:pStyle w:val="Proposal"/>
        <w:sectPr w:rsidR="00384522" w:rsidSect="00384522">
          <w:pgSz w:w="12240" w:h="15840" w:code="1"/>
          <w:pgMar w:top="720" w:right="1440" w:bottom="720" w:left="1440" w:header="576" w:footer="576" w:gutter="0"/>
          <w:pgNumType w:start="1"/>
          <w:cols w:space="720"/>
          <w:titlePg/>
          <w:docGrid w:linePitch="360"/>
        </w:sectPr>
      </w:pPr>
    </w:p>
    <w:p w:rsidR="00384522" w:rsidRDefault="00384522" w:rsidP="00384522">
      <w:pPr>
        <w:pStyle w:val="Proposal"/>
      </w:pPr>
      <w:r>
        <w:t>MOD</w:t>
      </w:r>
      <w:r>
        <w:tab/>
        <w:t>USA/7(I)/3</w:t>
      </w:r>
    </w:p>
    <w:p w:rsidR="00384522" w:rsidRPr="00301CBE" w:rsidRDefault="00384522" w:rsidP="00384522">
      <w:pPr>
        <w:pStyle w:val="TableNo"/>
        <w:rPr>
          <w:rFonts w:ascii="Times New Roman Bold" w:hAnsi="Times New Roman Bold"/>
          <w:b/>
          <w:caps w:val="0"/>
        </w:rPr>
      </w:pPr>
      <w:r w:rsidRPr="00301CBE">
        <w:rPr>
          <w:rFonts w:ascii="Times New Roman Bold" w:hAnsi="Times New Roman Bold"/>
          <w:b/>
          <w:caps w:val="0"/>
        </w:rPr>
        <w:t>TABLE A</w:t>
      </w:r>
    </w:p>
    <w:p w:rsidR="00384522" w:rsidRDefault="00384522" w:rsidP="00384522">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r w:rsidRPr="0016125A">
        <w:rPr>
          <w:b w:val="0"/>
          <w:bCs/>
          <w:color w:val="000000"/>
          <w:sz w:val="16"/>
        </w:rPr>
        <w:t>(Rev.WRC</w:t>
      </w:r>
      <w:r w:rsidRPr="0016125A">
        <w:rPr>
          <w:b w:val="0"/>
          <w:bCs/>
          <w:color w:val="000000"/>
          <w:sz w:val="16"/>
        </w:rPr>
        <w:noBreakHyphen/>
      </w:r>
      <w:ins w:id="680" w:author="Mitchell, Brandon" w:date="2018-08-29T11:11:00Z">
        <w:r>
          <w:rPr>
            <w:b w:val="0"/>
            <w:bCs/>
            <w:color w:val="000000"/>
            <w:sz w:val="16"/>
          </w:rPr>
          <w:t>19</w:t>
        </w:r>
      </w:ins>
      <w:del w:id="681" w:author="Mitchell, Brandon" w:date="2018-08-29T11:11:00Z">
        <w:r w:rsidRPr="0016125A" w:rsidDel="000357BF">
          <w:rPr>
            <w:b w:val="0"/>
            <w:bCs/>
            <w:color w:val="000000"/>
            <w:sz w:val="16"/>
          </w:rPr>
          <w:delText>15</w:delText>
        </w:r>
      </w:del>
      <w:r w:rsidRPr="0016125A">
        <w:rPr>
          <w:b w:val="0"/>
          <w:bCs/>
          <w:color w:val="000000"/>
          <w:sz w:val="16"/>
        </w:rPr>
        <w:t>)</w:t>
      </w:r>
    </w:p>
    <w:tbl>
      <w:tblPr>
        <w:tblW w:w="14017" w:type="dxa"/>
        <w:tblLayout w:type="fixed"/>
        <w:tblLook w:val="04A0" w:firstRow="1" w:lastRow="0" w:firstColumn="1" w:lastColumn="0" w:noHBand="0" w:noVBand="1"/>
      </w:tblPr>
      <w:tblGrid>
        <w:gridCol w:w="1149"/>
        <w:gridCol w:w="3426"/>
        <w:gridCol w:w="780"/>
        <w:gridCol w:w="885"/>
        <w:gridCol w:w="937"/>
        <w:gridCol w:w="1009"/>
        <w:gridCol w:w="667"/>
        <w:gridCol w:w="802"/>
        <w:gridCol w:w="873"/>
        <w:gridCol w:w="715"/>
        <w:gridCol w:w="855"/>
        <w:gridCol w:w="1324"/>
        <w:gridCol w:w="595"/>
      </w:tblGrid>
      <w:tr w:rsidR="002F52CE" w:rsidRPr="00704FF6" w:rsidTr="006C7CB2">
        <w:trPr>
          <w:trHeight w:val="3000"/>
          <w:tblHeader/>
        </w:trPr>
        <w:tc>
          <w:tcPr>
            <w:tcW w:w="1149" w:type="dxa"/>
            <w:tcBorders>
              <w:top w:val="single" w:sz="12" w:space="0" w:color="auto"/>
              <w:left w:val="single" w:sz="12" w:space="0" w:color="auto"/>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t>Items in Appendix</w:t>
            </w:r>
          </w:p>
        </w:tc>
        <w:tc>
          <w:tcPr>
            <w:tcW w:w="3426" w:type="dxa"/>
            <w:tcBorders>
              <w:top w:val="single" w:sz="12" w:space="0" w:color="auto"/>
              <w:left w:val="double" w:sz="6" w:space="0" w:color="auto"/>
              <w:bottom w:val="single" w:sz="12" w:space="0" w:color="auto"/>
              <w:right w:val="double" w:sz="4" w:space="0" w:color="auto"/>
            </w:tcBorders>
            <w:shd w:val="clear" w:color="auto" w:fill="auto"/>
            <w:vAlign w:val="center"/>
            <w:hideMark/>
          </w:tcPr>
          <w:p w:rsidR="00384522" w:rsidRPr="00384522" w:rsidRDefault="00384522" w:rsidP="006C7CB2">
            <w:pPr>
              <w:jc w:val="center"/>
              <w:rPr>
                <w:b/>
                <w:bCs/>
                <w:i/>
                <w:iCs/>
                <w:sz w:val="16"/>
                <w:szCs w:val="16"/>
              </w:rPr>
            </w:pPr>
            <w:r w:rsidRPr="00384522">
              <w:rPr>
                <w:b/>
                <w:bCs/>
                <w:i/>
                <w:iCs/>
                <w:sz w:val="16"/>
                <w:szCs w:val="16"/>
              </w:rPr>
              <w:t xml:space="preserve">A </w:t>
            </w:r>
            <w:r w:rsidRPr="00384522">
              <w:rPr>
                <w:b/>
                <w:bCs/>
                <w:i/>
                <w:iCs/>
                <w:sz w:val="16"/>
                <w:szCs w:val="16"/>
                <w:vertAlign w:val="superscript"/>
              </w:rPr>
              <w:t>_</w:t>
            </w:r>
            <w:r w:rsidRPr="00384522">
              <w:rPr>
                <w:b/>
                <w:bCs/>
                <w:i/>
                <w:iCs/>
                <w:sz w:val="16"/>
                <w:szCs w:val="16"/>
              </w:rPr>
              <w:t xml:space="preserve"> GENERAL CHARACTERISTICS OF THE SATELLITE NETWORK, </w:t>
            </w:r>
            <w:r w:rsidRPr="00384522">
              <w:rPr>
                <w:b/>
                <w:bCs/>
                <w:i/>
                <w:iCs/>
                <w:sz w:val="16"/>
                <w:szCs w:val="16"/>
              </w:rPr>
              <w:br/>
              <w:t xml:space="preserve">EARTH STATION OR RADIO ASTRONOMY STATION </w:t>
            </w:r>
          </w:p>
        </w:tc>
        <w:tc>
          <w:tcPr>
            <w:tcW w:w="78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before="40" w:after="40"/>
              <w:jc w:val="center"/>
              <w:rPr>
                <w:b/>
                <w:bCs/>
                <w:sz w:val="16"/>
                <w:szCs w:val="16"/>
              </w:rPr>
            </w:pPr>
            <w:r w:rsidRPr="00384522">
              <w:rPr>
                <w:b/>
                <w:bCs/>
                <w:sz w:val="16"/>
                <w:szCs w:val="16"/>
              </w:rPr>
              <w:t>Advance publication of a geostationary-</w:t>
            </w:r>
            <w:r w:rsidRPr="00384522">
              <w:rPr>
                <w:b/>
                <w:bCs/>
                <w:sz w:val="16"/>
                <w:szCs w:val="16"/>
              </w:rPr>
              <w:br/>
              <w:t>satellite network</w:t>
            </w:r>
          </w:p>
        </w:tc>
        <w:tc>
          <w:tcPr>
            <w:tcW w:w="88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subject to coordination under Section II </w:t>
            </w:r>
            <w:r w:rsidRPr="00384522">
              <w:rPr>
                <w:b/>
                <w:bCs/>
                <w:sz w:val="16"/>
                <w:szCs w:val="16"/>
              </w:rPr>
              <w:br/>
              <w:t>of Article 9</w:t>
            </w:r>
          </w:p>
        </w:tc>
        <w:tc>
          <w:tcPr>
            <w:tcW w:w="93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not subject to coordination under Section II </w:t>
            </w:r>
            <w:r w:rsidRPr="00384522">
              <w:rPr>
                <w:b/>
                <w:bCs/>
                <w:sz w:val="16"/>
                <w:szCs w:val="16"/>
              </w:rPr>
              <w:br/>
              <w:t>of Article 9</w:t>
            </w:r>
          </w:p>
        </w:tc>
        <w:tc>
          <w:tcPr>
            <w:tcW w:w="1009"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 geostationary-satellite network (including space operation functions under Article 2A of Appendices 30 or 30A) </w:t>
            </w:r>
          </w:p>
        </w:tc>
        <w:tc>
          <w:tcPr>
            <w:tcW w:w="66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Notification or coordination of a non-geostationary-satellite network</w:t>
            </w:r>
          </w:p>
        </w:tc>
        <w:tc>
          <w:tcPr>
            <w:tcW w:w="802"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an earth station (including notification under </w:t>
            </w:r>
            <w:r w:rsidRPr="00384522">
              <w:rPr>
                <w:b/>
                <w:bCs/>
                <w:sz w:val="16"/>
                <w:szCs w:val="16"/>
              </w:rPr>
              <w:br/>
              <w:t xml:space="preserve">Appendices 30A or 30B) </w:t>
            </w:r>
          </w:p>
        </w:tc>
        <w:tc>
          <w:tcPr>
            <w:tcW w:w="873"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in the broadcasting-satellite service under </w:t>
            </w:r>
            <w:r w:rsidRPr="00384522">
              <w:rPr>
                <w:b/>
                <w:bCs/>
                <w:sz w:val="16"/>
                <w:szCs w:val="16"/>
              </w:rPr>
              <w:br/>
              <w:t>Appendix 30 (Articles 4 and 5)</w:t>
            </w:r>
          </w:p>
        </w:tc>
        <w:tc>
          <w:tcPr>
            <w:tcW w:w="71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w:t>
            </w:r>
            <w:r w:rsidRPr="00384522">
              <w:rPr>
                <w:b/>
                <w:bCs/>
                <w:sz w:val="16"/>
                <w:szCs w:val="16"/>
              </w:rPr>
              <w:br/>
              <w:t xml:space="preserve">(feeder-link) under Appendix 30A </w:t>
            </w:r>
            <w:r w:rsidRPr="00384522">
              <w:rPr>
                <w:b/>
                <w:bCs/>
                <w:sz w:val="16"/>
                <w:szCs w:val="16"/>
              </w:rPr>
              <w:br/>
              <w:t>(Articles 4 and 5)</w:t>
            </w:r>
          </w:p>
        </w:tc>
        <w:tc>
          <w:tcPr>
            <w:tcW w:w="855" w:type="dxa"/>
            <w:tcBorders>
              <w:top w:val="single" w:sz="12" w:space="0" w:color="auto"/>
              <w:left w:val="nil"/>
              <w:bottom w:val="single" w:sz="12" w:space="0" w:color="auto"/>
              <w:right w:val="double" w:sz="6"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Notice for a satellite network in the fixed-</w:t>
            </w:r>
            <w:r w:rsidRPr="00384522">
              <w:rPr>
                <w:b/>
                <w:bCs/>
                <w:sz w:val="16"/>
                <w:szCs w:val="16"/>
              </w:rPr>
              <w:br/>
              <w:t xml:space="preserve">satellite service under Appendix 30B </w:t>
            </w:r>
            <w:r w:rsidRPr="00384522">
              <w:rPr>
                <w:b/>
                <w:bCs/>
                <w:sz w:val="16"/>
                <w:szCs w:val="16"/>
              </w:rPr>
              <w:br/>
              <w:t>(Articles 6 and 8)</w:t>
            </w:r>
          </w:p>
        </w:tc>
        <w:tc>
          <w:tcPr>
            <w:tcW w:w="1324" w:type="dxa"/>
            <w:tcBorders>
              <w:top w:val="single" w:sz="12" w:space="0" w:color="auto"/>
              <w:left w:val="nil"/>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t>Items in Appendix</w:t>
            </w:r>
          </w:p>
        </w:tc>
        <w:tc>
          <w:tcPr>
            <w:tcW w:w="595"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rsidR="00384522" w:rsidRPr="00384522" w:rsidRDefault="00384522" w:rsidP="006C7CB2">
            <w:pPr>
              <w:jc w:val="center"/>
              <w:rPr>
                <w:b/>
                <w:bCs/>
                <w:sz w:val="16"/>
                <w:szCs w:val="16"/>
              </w:rPr>
            </w:pPr>
            <w:r w:rsidRPr="00384522">
              <w:rPr>
                <w:b/>
                <w:bCs/>
                <w:sz w:val="16"/>
                <w:szCs w:val="16"/>
              </w:rPr>
              <w:t>Radio astronomy</w:t>
            </w:r>
          </w:p>
        </w:tc>
      </w:tr>
      <w:tr w:rsidR="002F52CE" w:rsidRPr="00C94A22" w:rsidTr="006C7CB2">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w:t>
            </w:r>
          </w:p>
        </w:tc>
        <w:tc>
          <w:tcPr>
            <w:tcW w:w="3426" w:type="dxa"/>
            <w:tcBorders>
              <w:top w:val="single" w:sz="4" w:space="0" w:color="auto"/>
              <w:left w:val="nil"/>
              <w:bottom w:val="single" w:sz="4" w:space="0" w:color="auto"/>
              <w:right w:val="double" w:sz="4" w:space="0" w:color="auto"/>
            </w:tcBorders>
            <w:shd w:val="clear" w:color="auto" w:fill="auto"/>
            <w:hideMark/>
          </w:tcPr>
          <w:p w:rsidR="00384522" w:rsidRPr="00384522" w:rsidRDefault="00384522" w:rsidP="006C7CB2">
            <w:pPr>
              <w:keepNext/>
              <w:spacing w:before="40" w:after="40"/>
              <w:rPr>
                <w:b/>
                <w:bCs/>
                <w:sz w:val="18"/>
                <w:szCs w:val="18"/>
              </w:rPr>
            </w:pPr>
            <w:r w:rsidRPr="00384522">
              <w:rPr>
                <w:b/>
                <w:bCs/>
                <w:sz w:val="18"/>
                <w:szCs w:val="18"/>
              </w:rPr>
              <w:t>For space station(s) onboard non-geostationary satellite(s):</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342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170"/>
              <w:rPr>
                <w:sz w:val="18"/>
                <w:szCs w:val="18"/>
              </w:rPr>
            </w:pPr>
            <w:r w:rsidRPr="00F178C8">
              <w:rPr>
                <w:sz w:val="18"/>
                <w:szCs w:val="18"/>
              </w:rPr>
              <w:t>the number of orbital planes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jc w:val="both"/>
              <w:rPr>
                <w:sz w:val="18"/>
                <w:szCs w:val="18"/>
                <w:lang w:eastAsia="zh-CN"/>
              </w:rPr>
            </w:pPr>
            <w:ins w:id="682" w:author="Mitchell, Brandon" w:date="2018-08-29T11:05:00Z">
              <w:r w:rsidRPr="00384522">
                <w:rPr>
                  <w:sz w:val="18"/>
                  <w:szCs w:val="18"/>
                  <w:lang w:eastAsia="zh-CN"/>
                </w:rPr>
                <w:t>A.4.b.1.a</w:t>
              </w:r>
            </w:ins>
          </w:p>
        </w:tc>
        <w:tc>
          <w:tcPr>
            <w:tcW w:w="3426" w:type="dxa"/>
            <w:tcBorders>
              <w:top w:val="nil"/>
              <w:left w:val="nil"/>
              <w:bottom w:val="single" w:sz="4" w:space="0" w:color="auto"/>
              <w:right w:val="double" w:sz="4" w:space="0" w:color="auto"/>
            </w:tcBorders>
            <w:shd w:val="clear" w:color="auto" w:fill="auto"/>
          </w:tcPr>
          <w:p w:rsidR="00384522" w:rsidRPr="000357BF" w:rsidRDefault="00384522" w:rsidP="006C7CB2">
            <w:pPr>
              <w:keepNext/>
              <w:spacing w:before="40" w:after="40"/>
              <w:ind w:left="170"/>
              <w:rPr>
                <w:ins w:id="683" w:author="Soto Romero, Alicia" w:date="2018-07-19T11:13:00Z"/>
                <w:sz w:val="18"/>
                <w:szCs w:val="18"/>
              </w:rPr>
            </w:pPr>
            <w:ins w:id="684" w:author="Soto Romero, Alicia" w:date="2018-07-19T11:13:00Z">
              <w:r w:rsidRPr="000357BF">
                <w:rPr>
                  <w:sz w:val="18"/>
                  <w:szCs w:val="18"/>
                </w:rPr>
                <w:t>Indicator of whether all the orbital planes identified under A.4.b.1 describe a single configuration, multiple configurations that will operate simultaneously, or multiple configurations that are mutually exclusive.</w:t>
              </w:r>
            </w:ins>
          </w:p>
          <w:p w:rsidR="00384522" w:rsidRPr="00C94A22" w:rsidRDefault="00384522" w:rsidP="006C7CB2">
            <w:pPr>
              <w:keepNext/>
              <w:spacing w:before="40" w:after="40"/>
              <w:ind w:left="170"/>
              <w:rPr>
                <w:sz w:val="18"/>
                <w:szCs w:val="18"/>
                <w:lang w:val="ru-RU"/>
              </w:rPr>
            </w:pPr>
            <w:ins w:id="685" w:author="Soto Romero, Alicia" w:date="2018-07-19T11:13:00Z">
              <w:r w:rsidRPr="000357BF">
                <w:rPr>
                  <w:sz w:val="18"/>
                  <w:szCs w:val="18"/>
                </w:rPr>
                <w:t>Required only for the advance publication information and coordination request of non-GSO satellite systems.</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86" w:author="Mitchell, Brandon" w:date="2018-08-29T11:07: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87" w:author="Mitchell, Brandon" w:date="2018-08-29T11:07:00Z">
              <w:r w:rsidRPr="00384522">
                <w:rPr>
                  <w:b/>
                  <w:bCs/>
                  <w:sz w:val="18"/>
                  <w:szCs w:val="18"/>
                </w:rPr>
                <w:t>+</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ins w:id="688" w:author="Mitchell, Brandon" w:date="2018-08-29T11:07:00Z">
              <w:r w:rsidRPr="00384522">
                <w:rPr>
                  <w:sz w:val="18"/>
                  <w:szCs w:val="18"/>
                  <w:lang w:eastAsia="zh-CN"/>
                </w:rPr>
                <w:t>A.4.b.1.a</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ins w:id="689" w:author="Mitchell, Brandon" w:date="2018-08-29T11:06:00Z">
              <w:r w:rsidRPr="00384522">
                <w:rPr>
                  <w:sz w:val="18"/>
                  <w:szCs w:val="18"/>
                  <w:lang w:eastAsia="zh-CN"/>
                </w:rPr>
                <w:t>A.4.b.4.a.1</w:t>
              </w:r>
            </w:ins>
          </w:p>
        </w:tc>
        <w:tc>
          <w:tcPr>
            <w:tcW w:w="3426" w:type="dxa"/>
            <w:tcBorders>
              <w:top w:val="nil"/>
              <w:left w:val="nil"/>
              <w:bottom w:val="single" w:sz="4" w:space="0" w:color="auto"/>
              <w:right w:val="double" w:sz="4" w:space="0" w:color="auto"/>
            </w:tcBorders>
            <w:shd w:val="clear" w:color="auto" w:fill="auto"/>
          </w:tcPr>
          <w:p w:rsidR="00384522" w:rsidRPr="000357BF" w:rsidRDefault="00384522" w:rsidP="006C7CB2">
            <w:pPr>
              <w:keepNext/>
              <w:spacing w:before="40" w:after="40"/>
              <w:ind w:left="170"/>
              <w:rPr>
                <w:ins w:id="690" w:author="Soto Romero, Alicia" w:date="2018-07-19T11:13:00Z"/>
                <w:sz w:val="18"/>
                <w:szCs w:val="18"/>
              </w:rPr>
            </w:pPr>
            <w:ins w:id="691" w:author="Soto Romero, Alicia" w:date="2018-07-19T11:13:00Z">
              <w:r w:rsidRPr="000357BF">
                <w:rPr>
                  <w:sz w:val="18"/>
                  <w:szCs w:val="18"/>
                </w:rPr>
                <w:t>In case the orbital planes identified under A.4.b.1 describe multiple mutually exclusive configurations, identification of the orbital planes that are associated with each of the mutually exclusive configurations.</w:t>
              </w:r>
            </w:ins>
          </w:p>
          <w:p w:rsidR="00384522" w:rsidRPr="00C94A22" w:rsidRDefault="00384522" w:rsidP="006C7CB2">
            <w:pPr>
              <w:keepNext/>
              <w:spacing w:before="40" w:after="40"/>
              <w:ind w:left="170"/>
              <w:rPr>
                <w:sz w:val="18"/>
                <w:szCs w:val="18"/>
                <w:lang w:val="ru-RU"/>
              </w:rPr>
            </w:pPr>
            <w:ins w:id="692" w:author="Soto Romero, Alicia" w:date="2018-07-19T11:13:00Z">
              <w:r w:rsidRPr="000357BF">
                <w:rPr>
                  <w:sz w:val="18"/>
                  <w:szCs w:val="18"/>
                </w:rPr>
                <w:t>Required in the advance publication information and coordination request for non-GSO satellite systems.</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93" w:author="Mitchell, Brandon" w:date="2018-08-29T11:07: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94" w:author="Mitchell, Brandon" w:date="2018-08-29T11:07:00Z">
              <w:r w:rsidRPr="00384522">
                <w:rPr>
                  <w:b/>
                  <w:bCs/>
                  <w:sz w:val="18"/>
                  <w:szCs w:val="18"/>
                </w:rPr>
                <w:t>+</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ins w:id="695" w:author="Mitchell, Brandon" w:date="2018-08-29T11:07:00Z">
              <w:r w:rsidRPr="00384522">
                <w:rPr>
                  <w:sz w:val="18"/>
                  <w:szCs w:val="18"/>
                  <w:lang w:eastAsia="zh-CN"/>
                </w:rPr>
                <w:t>A.4.b.4.a.1</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3426" w:type="dxa"/>
            <w:tcBorders>
              <w:top w:val="nil"/>
              <w:left w:val="nil"/>
              <w:bottom w:val="single" w:sz="4" w:space="0" w:color="auto"/>
              <w:right w:val="double" w:sz="4" w:space="0" w:color="auto"/>
            </w:tcBorders>
            <w:shd w:val="clear" w:color="auto" w:fill="auto"/>
            <w:hideMark/>
          </w:tcPr>
          <w:p w:rsidR="00384522" w:rsidRPr="00C94A22" w:rsidRDefault="00384522" w:rsidP="006C7CB2">
            <w:pPr>
              <w:keepNext/>
              <w:spacing w:before="40" w:after="40"/>
              <w:ind w:left="170"/>
              <w:rPr>
                <w:sz w:val="18"/>
                <w:szCs w:val="18"/>
                <w:lang w:val="ru-RU"/>
              </w:rPr>
            </w:pPr>
            <w:r w:rsidRPr="00C94A22">
              <w:rPr>
                <w:sz w:val="18"/>
                <w:szCs w:val="18"/>
                <w:lang w:val="ru-RU"/>
              </w:rPr>
              <w:t>the reference body code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342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170"/>
              <w:rPr>
                <w:b/>
                <w:bCs/>
                <w:sz w:val="18"/>
                <w:szCs w:val="18"/>
              </w:rPr>
            </w:pPr>
            <w:r w:rsidRPr="00322E0B">
              <w:rPr>
                <w:b/>
                <w:bCs/>
                <w:sz w:val="18"/>
                <w:szCs w:val="18"/>
              </w:rPr>
              <w:t>For space stations of a non-geostationary fixed-satellite service system operating in the band 3 400</w:t>
            </w:r>
            <w:r>
              <w:rPr>
                <w:b/>
                <w:bCs/>
                <w:sz w:val="18"/>
                <w:szCs w:val="18"/>
              </w:rPr>
              <w:noBreakHyphen/>
            </w:r>
            <w:r w:rsidRPr="00322E0B">
              <w:rPr>
                <w:b/>
                <w:bCs/>
                <w:sz w:val="18"/>
                <w:szCs w:val="18"/>
              </w:rPr>
              <w:t>4 200</w:t>
            </w:r>
            <w:r>
              <w:rPr>
                <w:b/>
                <w:bCs/>
                <w:sz w:val="18"/>
                <w:szCs w:val="18"/>
              </w:rPr>
              <w:t> MHz</w:t>
            </w:r>
            <w:r w:rsidRPr="00322E0B">
              <w:rPr>
                <w:b/>
                <w:bCs/>
                <w:sz w:val="18"/>
                <w:szCs w:val="18"/>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bl>
    <w:p w:rsidR="00384522" w:rsidRPr="00765C21" w:rsidRDefault="00384522" w:rsidP="00384522">
      <w:pPr>
        <w:pStyle w:val="Reasons"/>
      </w:pPr>
      <w:r>
        <w:rPr>
          <w:b/>
        </w:rPr>
        <w:t>Reasons:</w:t>
      </w:r>
      <w:r>
        <w:tab/>
      </w:r>
      <w:r w:rsidRPr="00765C21">
        <w:t>Additional Appendix 4 data elements required to understand the relationship between the various orbital planes</w:t>
      </w:r>
    </w:p>
    <w:p w:rsidR="00060B90" w:rsidRDefault="00060B90" w:rsidP="00E73699">
      <w:pPr>
        <w:rPr>
          <w:b/>
        </w:rPr>
      </w:pPr>
    </w:p>
    <w:p w:rsidR="00060B90" w:rsidRDefault="00060B90" w:rsidP="00E73699">
      <w:pPr>
        <w:rPr>
          <w:b/>
        </w:rPr>
      </w:pPr>
    </w:p>
    <w:p w:rsidR="00060B90" w:rsidRDefault="00060B90" w:rsidP="00E73699">
      <w:pPr>
        <w:rPr>
          <w:b/>
        </w:rPr>
      </w:pPr>
    </w:p>
    <w:p w:rsidR="00384522" w:rsidRDefault="00384522" w:rsidP="00E73699">
      <w:pPr>
        <w:rPr>
          <w:b/>
        </w:rPr>
      </w:pPr>
    </w:p>
    <w:p w:rsidR="00384522" w:rsidRDefault="00384522" w:rsidP="00060B90">
      <w:pPr>
        <w:jc w:val="center"/>
        <w:rPr>
          <w:b/>
          <w:sz w:val="28"/>
          <w:szCs w:val="28"/>
        </w:rPr>
        <w:sectPr w:rsidR="00384522" w:rsidSect="00384522">
          <w:pgSz w:w="15840" w:h="12240" w:orient="landscape" w:code="1"/>
          <w:pgMar w:top="1440" w:right="720" w:bottom="1440" w:left="720" w:header="576" w:footer="576" w:gutter="0"/>
          <w:pgNumType w:start="1"/>
          <w:cols w:space="720"/>
          <w:titlePg/>
          <w:docGrid w:linePitch="360"/>
        </w:sectPr>
      </w:pPr>
    </w:p>
    <w:p w:rsidR="00060B90" w:rsidRDefault="00060B90" w:rsidP="00060B90">
      <w:pPr>
        <w:jc w:val="center"/>
        <w:rPr>
          <w:b/>
          <w:sz w:val="28"/>
          <w:szCs w:val="28"/>
        </w:rPr>
      </w:pPr>
      <w:r w:rsidRPr="00195E00">
        <w:rPr>
          <w:b/>
          <w:sz w:val="28"/>
          <w:szCs w:val="28"/>
        </w:rPr>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9.1</w:t>
      </w:r>
    </w:p>
    <w:p w:rsidR="00060B90" w:rsidRPr="00060B90" w:rsidRDefault="00060B90" w:rsidP="00060B90">
      <w:pPr>
        <w:jc w:val="center"/>
      </w:pPr>
      <w:r>
        <w:t>Issue 9.1.4</w:t>
      </w:r>
    </w:p>
    <w:p w:rsidR="00060B90" w:rsidRDefault="00060B90" w:rsidP="00E73699">
      <w:pPr>
        <w:rPr>
          <w:b/>
        </w:rPr>
      </w:pPr>
    </w:p>
    <w:p w:rsidR="006A2B01" w:rsidRPr="00EC5386" w:rsidRDefault="006A2B01" w:rsidP="006A2B01">
      <w:r w:rsidRPr="00656311">
        <w:t>9</w:t>
      </w:r>
      <w:r w:rsidRPr="00656311">
        <w:tab/>
        <w:t>to consider and approve the Report of the Director of the Radiocommunication Bureau, in accordance with Article 7 of the Convention:</w:t>
      </w:r>
    </w:p>
    <w:p w:rsidR="006A2B01" w:rsidRPr="00EC5386" w:rsidRDefault="006A2B01" w:rsidP="006A2B01">
      <w:r w:rsidRPr="00656311">
        <w:t>9.1</w:t>
      </w:r>
      <w:r w:rsidRPr="00656311">
        <w:tab/>
        <w:t>on the activities of the Radiocommunication Sector since WRC-15;</w:t>
      </w:r>
    </w:p>
    <w:p w:rsidR="006A2B01" w:rsidRPr="005B1C49" w:rsidRDefault="006A2B01" w:rsidP="006A2B01">
      <w:r w:rsidRPr="006A2B01">
        <w:rPr>
          <w:color w:val="000000"/>
          <w:lang w:eastAsia="zh-CN"/>
        </w:rPr>
        <w:t>9.1 (</w:t>
      </w:r>
      <w:r>
        <w:rPr>
          <w:rFonts w:hint="eastAsia"/>
          <w:lang w:eastAsia="zh-CN"/>
        </w:rPr>
        <w:t>9.1.</w:t>
      </w:r>
      <w:r>
        <w:rPr>
          <w:lang w:eastAsia="zh-CN"/>
        </w:rPr>
        <w:t>4)</w:t>
      </w:r>
      <w:r>
        <w:t xml:space="preserve"> </w:t>
      </w:r>
      <w:r>
        <w:tab/>
      </w:r>
      <w:r w:rsidRPr="002519E5">
        <w:t xml:space="preserve">Resolution </w:t>
      </w:r>
      <w:r w:rsidRPr="002519E5">
        <w:rPr>
          <w:b/>
          <w:bCs/>
        </w:rPr>
        <w:t>763 (WRC-15) -</w:t>
      </w:r>
      <w:r w:rsidRPr="002519E5">
        <w:t xml:space="preserve"> Stations on board sub-orbital vehicles</w:t>
      </w:r>
    </w:p>
    <w:p w:rsidR="006A2B01" w:rsidRDefault="006A2B01" w:rsidP="006A2B01"/>
    <w:p w:rsidR="006A2B01" w:rsidRDefault="006A2B01" w:rsidP="006A2B01">
      <w:pPr>
        <w:rPr>
          <w:b/>
        </w:rPr>
      </w:pPr>
      <w:r>
        <w:rPr>
          <w:b/>
        </w:rPr>
        <w:t>Introduction</w:t>
      </w:r>
    </w:p>
    <w:p w:rsidR="006A2B01" w:rsidRDefault="006A2B01" w:rsidP="006A2B01"/>
    <w:p w:rsidR="006A2B01" w:rsidRDefault="006A2B01" w:rsidP="006A2B01">
      <w:pPr>
        <w:rPr>
          <w:rFonts w:eastAsia="Calibri"/>
        </w:rPr>
      </w:pPr>
      <w:r w:rsidRPr="00A91046">
        <w:t>The 2015 World Radioco</w:t>
      </w:r>
      <w:r>
        <w:t>mmunication Conference (WRC-15)</w:t>
      </w:r>
      <w:r>
        <w:rPr>
          <w:shd w:val="clear" w:color="auto" w:fill="FFFFFF"/>
        </w:rPr>
        <w:t xml:space="preserve"> adopted</w:t>
      </w:r>
      <w:r w:rsidRPr="004D7C86">
        <w:rPr>
          <w:shd w:val="clear" w:color="auto" w:fill="FFFFFF"/>
        </w:rPr>
        <w:t xml:space="preserve"> Resolution </w:t>
      </w:r>
      <w:r w:rsidRPr="0096287F">
        <w:rPr>
          <w:b/>
          <w:shd w:val="clear" w:color="auto" w:fill="FFFFFF"/>
        </w:rPr>
        <w:t>763</w:t>
      </w:r>
      <w:r>
        <w:rPr>
          <w:b/>
          <w:shd w:val="clear" w:color="auto" w:fill="FFFFFF"/>
        </w:rPr>
        <w:t xml:space="preserve"> (WRC</w:t>
      </w:r>
      <w:r>
        <w:rPr>
          <w:b/>
          <w:shd w:val="clear" w:color="auto" w:fill="FFFFFF"/>
        </w:rPr>
        <w:noBreakHyphen/>
      </w:r>
      <w:r w:rsidRPr="00EE1C58">
        <w:rPr>
          <w:b/>
          <w:shd w:val="clear" w:color="auto" w:fill="FFFFFF"/>
        </w:rPr>
        <w:t>15)</w:t>
      </w:r>
      <w:r w:rsidRPr="004D7C86">
        <w:rPr>
          <w:shd w:val="clear" w:color="auto" w:fill="FFFFFF"/>
        </w:rPr>
        <w:t xml:space="preserve"> </w:t>
      </w:r>
      <w:r>
        <w:rPr>
          <w:shd w:val="clear" w:color="auto" w:fill="FFFFFF"/>
        </w:rPr>
        <w:t>to deal with stations on board sub</w:t>
      </w:r>
      <w:r w:rsidRPr="004D7C86">
        <w:rPr>
          <w:shd w:val="clear" w:color="auto" w:fill="FFFFFF"/>
        </w:rPr>
        <w:t>orbital vehicles</w:t>
      </w:r>
      <w:r>
        <w:rPr>
          <w:rStyle w:val="FootnoteReference"/>
        </w:rPr>
        <w:footnoteReference w:id="2"/>
      </w:r>
      <w:r>
        <w:rPr>
          <w:shd w:val="clear" w:color="auto" w:fill="FFFFFF"/>
        </w:rPr>
        <w:t>.</w:t>
      </w:r>
      <w:r w:rsidRPr="004D7C86">
        <w:rPr>
          <w:shd w:val="clear" w:color="auto" w:fill="FFFFFF"/>
        </w:rPr>
        <w:t xml:space="preserve"> </w:t>
      </w:r>
      <w:r>
        <w:rPr>
          <w:rFonts w:eastAsia="Calibri"/>
        </w:rPr>
        <w:t xml:space="preserve">It was resolved to conduct studies </w:t>
      </w:r>
      <w:r w:rsidRPr="00E6414F">
        <w:rPr>
          <w:rFonts w:eastAsia="Calibri"/>
        </w:rPr>
        <w:t>during the WRC-19 study cycle</w:t>
      </w:r>
      <w:r>
        <w:rPr>
          <w:rFonts w:eastAsia="Calibri"/>
        </w:rPr>
        <w:t>:</w:t>
      </w:r>
    </w:p>
    <w:p w:rsidR="006A2B01" w:rsidRDefault="006A2B01" w:rsidP="006A2B01">
      <w:pPr>
        <w:rPr>
          <w:rFonts w:eastAsia="Calibri"/>
        </w:rPr>
      </w:pPr>
    </w:p>
    <w:p w:rsidR="006A2B01" w:rsidRDefault="006A2B01" w:rsidP="006C7CB2">
      <w:pPr>
        <w:pStyle w:val="enumlev1"/>
        <w:numPr>
          <w:ilvl w:val="0"/>
          <w:numId w:val="11"/>
        </w:numPr>
        <w:spacing w:before="0"/>
        <w:rPr>
          <w:shd w:val="clear" w:color="auto" w:fill="FFFFFF"/>
          <w:lang w:val="en-US"/>
        </w:rPr>
      </w:pPr>
      <w:r w:rsidRPr="004D7C86">
        <w:rPr>
          <w:rFonts w:eastAsia="Calibri"/>
          <w:lang w:val="en-US"/>
        </w:rPr>
        <w:t>to identify any required technical and operational measu</w:t>
      </w:r>
      <w:r>
        <w:rPr>
          <w:rFonts w:eastAsia="Calibri"/>
          <w:lang w:val="en-US"/>
        </w:rPr>
        <w:t>res, in relation to stations on-board sub</w:t>
      </w:r>
      <w:r w:rsidRPr="004D7C86">
        <w:rPr>
          <w:rFonts w:eastAsia="Calibri"/>
          <w:lang w:val="en-US"/>
        </w:rPr>
        <w:t>orbital vehicles, that could assist in avoiding harmful interference between radiocommunication services</w:t>
      </w:r>
      <w:r>
        <w:rPr>
          <w:rFonts w:eastAsia="Calibri"/>
          <w:lang w:val="en-US"/>
        </w:rPr>
        <w:t>.</w:t>
      </w:r>
    </w:p>
    <w:p w:rsidR="006A2B01" w:rsidRPr="002F50E6" w:rsidRDefault="006A2B01" w:rsidP="006C7CB2">
      <w:pPr>
        <w:pStyle w:val="ListParagraph"/>
        <w:numPr>
          <w:ilvl w:val="0"/>
          <w:numId w:val="11"/>
        </w:numPr>
        <w:rPr>
          <w:shd w:val="clear" w:color="auto" w:fill="FFFFFF"/>
        </w:rPr>
      </w:pPr>
      <w:r w:rsidRPr="002F50E6">
        <w:rPr>
          <w:rFonts w:eastAsia="Calibri"/>
        </w:rPr>
        <w:t>to determine spectrum requirements and, based on the outcome of those studies, to consider a possible future agenda item for WRC-23.</w:t>
      </w:r>
    </w:p>
    <w:p w:rsidR="006A2B01" w:rsidRDefault="006A2B01" w:rsidP="006A2B01">
      <w:pPr>
        <w:rPr>
          <w:shd w:val="clear" w:color="auto" w:fill="FFFFFF"/>
        </w:rPr>
      </w:pPr>
    </w:p>
    <w:p w:rsidR="006A2B01" w:rsidRPr="00590788" w:rsidRDefault="006A2B01" w:rsidP="006A2B01">
      <w:pPr>
        <w:rPr>
          <w:shd w:val="clear" w:color="auto" w:fill="FFFFFF"/>
        </w:rPr>
      </w:pPr>
      <w:r w:rsidRPr="004D7C86">
        <w:rPr>
          <w:shd w:val="clear" w:color="auto" w:fill="FFFFFF"/>
        </w:rPr>
        <w:t xml:space="preserve">It </w:t>
      </w:r>
      <w:r>
        <w:rPr>
          <w:shd w:val="clear" w:color="auto" w:fill="FFFFFF"/>
        </w:rPr>
        <w:t>is</w:t>
      </w:r>
      <w:r w:rsidRPr="004D7C86">
        <w:rPr>
          <w:shd w:val="clear" w:color="auto" w:fill="FFFFFF"/>
        </w:rPr>
        <w:t xml:space="preserve"> also noted that ITU-R in 2015 formulated Question ITU-R No. </w:t>
      </w:r>
      <w:hyperlink r:id="rId19" w:history="1">
        <w:r w:rsidRPr="008D7F2D">
          <w:rPr>
            <w:color w:val="0000FF"/>
            <w:u w:val="single"/>
          </w:rPr>
          <w:t>259/5</w:t>
        </w:r>
      </w:hyperlink>
      <w:r>
        <w:rPr>
          <w:shd w:val="clear" w:color="auto" w:fill="FFFFFF"/>
        </w:rPr>
        <w:t>,</w:t>
      </w:r>
      <w:r w:rsidRPr="004D7C86">
        <w:rPr>
          <w:shd w:val="clear" w:color="auto" w:fill="FFFFFF"/>
        </w:rPr>
        <w:t xml:space="preserve"> "Operational</w:t>
      </w:r>
      <w:r w:rsidRPr="004D7C86">
        <w:rPr>
          <w:color w:val="000000"/>
        </w:rPr>
        <w:t xml:space="preserve"> and radio regulatory aspects for planes </w:t>
      </w:r>
      <w:r w:rsidRPr="004D7C86">
        <w:rPr>
          <w:lang w:eastAsia="zh-CN"/>
        </w:rPr>
        <w:t>operating in the upper level of the atmosphere</w:t>
      </w:r>
      <w:r w:rsidRPr="004D7C86">
        <w:rPr>
          <w:shd w:val="clear" w:color="auto" w:fill="FFFFFF"/>
        </w:rPr>
        <w:t xml:space="preserve">", </w:t>
      </w:r>
      <w:r>
        <w:rPr>
          <w:shd w:val="clear" w:color="auto" w:fill="FFFFFF"/>
        </w:rPr>
        <w:t xml:space="preserve">and that </w:t>
      </w:r>
      <w:r w:rsidRPr="004D7C86">
        <w:rPr>
          <w:shd w:val="clear" w:color="auto" w:fill="FFFFFF"/>
        </w:rPr>
        <w:t xml:space="preserve">studies in the framework of </w:t>
      </w:r>
      <w:r>
        <w:rPr>
          <w:shd w:val="clear" w:color="auto" w:fill="FFFFFF"/>
        </w:rPr>
        <w:t>that Question are</w:t>
      </w:r>
      <w:r w:rsidRPr="004D7C86">
        <w:rPr>
          <w:shd w:val="clear" w:color="auto" w:fill="FFFFFF"/>
        </w:rPr>
        <w:t xml:space="preserve"> </w:t>
      </w:r>
      <w:r>
        <w:rPr>
          <w:shd w:val="clear" w:color="auto" w:fill="FFFFFF"/>
        </w:rPr>
        <w:t xml:space="preserve">related to Resolution </w:t>
      </w:r>
      <w:r>
        <w:rPr>
          <w:b/>
          <w:shd w:val="clear" w:color="auto" w:fill="FFFFFF"/>
        </w:rPr>
        <w:t>763 (WRC-15)</w:t>
      </w:r>
      <w:r w:rsidRPr="004D7C86">
        <w:rPr>
          <w:shd w:val="clear" w:color="auto" w:fill="FFFFFF"/>
        </w:rPr>
        <w:t xml:space="preserve">. In </w:t>
      </w:r>
      <w:r>
        <w:rPr>
          <w:shd w:val="clear" w:color="auto" w:fill="FFFFFF"/>
        </w:rPr>
        <w:t xml:space="preserve">particular, </w:t>
      </w:r>
      <w:r w:rsidRPr="00EE1C58">
        <w:rPr>
          <w:i/>
          <w:shd w:val="clear" w:color="auto" w:fill="FFFFFF"/>
        </w:rPr>
        <w:t>decides</w:t>
      </w:r>
      <w:r>
        <w:rPr>
          <w:i/>
          <w:shd w:val="clear" w:color="auto" w:fill="FFFFFF"/>
        </w:rPr>
        <w:t xml:space="preserve"> </w:t>
      </w:r>
      <w:r w:rsidRPr="004D7C86">
        <w:rPr>
          <w:shd w:val="clear" w:color="auto" w:fill="FFFFFF"/>
        </w:rPr>
        <w:t xml:space="preserve">3 of </w:t>
      </w:r>
      <w:r>
        <w:rPr>
          <w:shd w:val="clear" w:color="auto" w:fill="FFFFFF"/>
        </w:rPr>
        <w:t>that Question</w:t>
      </w:r>
      <w:r w:rsidRPr="004D7C86">
        <w:rPr>
          <w:shd w:val="clear" w:color="auto" w:fill="FFFFFF"/>
        </w:rPr>
        <w:t xml:space="preserve"> </w:t>
      </w:r>
      <w:r>
        <w:rPr>
          <w:shd w:val="clear" w:color="auto" w:fill="FFFFFF"/>
        </w:rPr>
        <w:t xml:space="preserve">asks, </w:t>
      </w:r>
      <w:r w:rsidRPr="004D7C86">
        <w:rPr>
          <w:shd w:val="clear" w:color="auto" w:fill="FFFFFF"/>
        </w:rPr>
        <w:t>"</w:t>
      </w:r>
      <w:r w:rsidRPr="004D7C86">
        <w:t xml:space="preserve">what radio links will be required to support </w:t>
      </w:r>
      <w:r>
        <w:t xml:space="preserve">space </w:t>
      </w:r>
      <w:r w:rsidRPr="004D7C86">
        <w:t>planes operations and under what radiocommunication service definition will they fall</w:t>
      </w:r>
      <w:r>
        <w:rPr>
          <w:shd w:val="clear" w:color="auto" w:fill="FFFFFF"/>
        </w:rPr>
        <w:t>?"</w:t>
      </w:r>
    </w:p>
    <w:p w:rsidR="006A2B01" w:rsidRDefault="006A2B01" w:rsidP="006A2B01">
      <w:r>
        <w:t>Suborbital vehicles, including space planes, have been developed to go beyond</w:t>
      </w:r>
      <w:r w:rsidRPr="004700A8">
        <w:t xml:space="preserve"> the major portion of the Earth's atmosphere</w:t>
      </w:r>
      <w:r>
        <w:t xml:space="preserve"> for brief periods</w:t>
      </w:r>
      <w:r w:rsidRPr="00E6414F">
        <w:t>, however they also must share airspace with conventional aircraft during certain phases of flight.</w:t>
      </w:r>
      <w:r>
        <w:t xml:space="preserve"> These vehicles can reach space and may perform a mission, such as deploying a space vehicle, conducting scientific research, or allowing tourists to participate in space flight, and then </w:t>
      </w:r>
      <w:r w:rsidRPr="00E6414F">
        <w:t>they</w:t>
      </w:r>
      <w:r>
        <w:t xml:space="preserve"> return to the Earth’s surface.</w:t>
      </w:r>
    </w:p>
    <w:p w:rsidR="006A2B01" w:rsidRDefault="006A2B01" w:rsidP="006A2B01">
      <w:r w:rsidRPr="00E6414F">
        <w:t xml:space="preserve">Communications with those sub-orbital vehicles currently consists of telemetry, telecommand, and control (TT&amp;C), </w:t>
      </w:r>
      <w:r>
        <w:t>sometimes</w:t>
      </w:r>
      <w:r w:rsidRPr="00E6414F">
        <w:t xml:space="preserve"> operating under the Space Operations Service (SOS), to allow for control of the vehicle, and mission-related communications. </w:t>
      </w:r>
      <w:r w:rsidRPr="00D45242">
        <w:t>There are currently no radiocommunications between the air traffic management (ATM) or air traffic control (ATC) functions and sub-orbital vehicles.</w:t>
      </w:r>
    </w:p>
    <w:p w:rsidR="006A2B01" w:rsidRDefault="006A2B01" w:rsidP="006A2B01">
      <w:r w:rsidRPr="00E6414F">
        <w:t xml:space="preserve">Sub-orbital vehicles, however, must integrate safely into the same airspace as conventional aircraft during their transition to and from space. To </w:t>
      </w:r>
      <w:r>
        <w:t>address this, most air navigation service providers</w:t>
      </w:r>
      <w:r w:rsidRPr="00E6414F">
        <w:t xml:space="preserve"> currently ensure safe int</w:t>
      </w:r>
      <w:r>
        <w:t>egration by completely segregating</w:t>
      </w:r>
      <w:r w:rsidRPr="00E6414F">
        <w:t xml:space="preserve"> sub-orbital vehicles from other aircraft during launch and recovery operations; </w:t>
      </w:r>
      <w:r>
        <w:t>clearing</w:t>
      </w:r>
      <w:r w:rsidRPr="00E6414F">
        <w:t xml:space="preserve"> the airspace of </w:t>
      </w:r>
      <w:r>
        <w:t xml:space="preserve">non-participating </w:t>
      </w:r>
      <w:r w:rsidRPr="00E6414F">
        <w:t>aircraft in three spa</w:t>
      </w:r>
      <w:r>
        <w:t>t</w:t>
      </w:r>
      <w:r w:rsidRPr="00E6414F">
        <w:t xml:space="preserve">ial dimensions and in time to maintain the required level of safety.  The dimensions of the </w:t>
      </w:r>
      <w:r>
        <w:t>cleared</w:t>
      </w:r>
      <w:r w:rsidRPr="00E6414F">
        <w:t xml:space="preserve"> airspace are driven by existing launch range fac</w:t>
      </w:r>
      <w:r>
        <w:t>ility TT&amp;C data capability.</w:t>
      </w:r>
    </w:p>
    <w:p w:rsidR="006A2B01" w:rsidRDefault="006A2B01" w:rsidP="006A2B01">
      <w:r>
        <w:t>The current airspace segregation approach comes at the expense of space launch and recovery opportunities, air traffic efficiency, and additional fuel and time required for aircraft to avoid hazardous areas. This method of separating space launch and recovery operations from air traffic will not be sustainable with the increase in demand for space access by additional sub-orbital vehicles operating on and off traditional ranges.</w:t>
      </w:r>
    </w:p>
    <w:p w:rsidR="006A2B01" w:rsidRDefault="006A2B01" w:rsidP="006A2B01">
      <w:r w:rsidRPr="00E6414F">
        <w:t>As called for by Resolution</w:t>
      </w:r>
      <w:r w:rsidRPr="00E6414F">
        <w:rPr>
          <w:b/>
        </w:rPr>
        <w:t xml:space="preserve"> 763 (WRC-15),</w:t>
      </w:r>
      <w:r w:rsidRPr="00E6414F">
        <w:t xml:space="preserve"> </w:t>
      </w:r>
      <w:r>
        <w:t>ITU-R</w:t>
      </w:r>
      <w:r w:rsidRPr="00E6414F">
        <w:t xml:space="preserve"> has developed a working document towards a preliminary draft new report ITU-R M.[SUBORBITAL VEHICLES]</w:t>
      </w:r>
      <w:r>
        <w:t xml:space="preserve"> </w:t>
      </w:r>
      <w:r w:rsidRPr="00E6414F">
        <w:t>titled</w:t>
      </w:r>
      <w:r>
        <w:t>, “Radiocommunications for suborbital vehicles”. The work has been informed by the international civil aviation organization (ICAO) and Administrations and</w:t>
      </w:r>
      <w:r w:rsidRPr="00E6414F">
        <w:t xml:space="preserve"> </w:t>
      </w:r>
      <w:r>
        <w:t xml:space="preserve">has </w:t>
      </w:r>
      <w:r w:rsidRPr="00507BD0">
        <w:t xml:space="preserve">identified planned </w:t>
      </w:r>
      <w:r>
        <w:t>future approaches to airspace integration</w:t>
      </w:r>
      <w:r w:rsidRPr="00507BD0">
        <w:t xml:space="preserve"> that </w:t>
      </w:r>
      <w:r>
        <w:t>would</w:t>
      </w:r>
      <w:r w:rsidRPr="00507BD0">
        <w:t xml:space="preserve"> </w:t>
      </w:r>
      <w:r>
        <w:t>avoid or reduce airspace segregation by enabling</w:t>
      </w:r>
      <w:r w:rsidRPr="00507BD0">
        <w:t xml:space="preserve"> radio stations on-board sub</w:t>
      </w:r>
      <w:r>
        <w:t>-</w:t>
      </w:r>
      <w:r w:rsidRPr="00507BD0">
        <w:t xml:space="preserve">orbital vehicles to use frequencies allocated to terrestrial radiocommunications for the purpose of </w:t>
      </w:r>
      <w:r>
        <w:t xml:space="preserve">ATM/ATC </w:t>
      </w:r>
      <w:r w:rsidRPr="00507BD0">
        <w:t>voice/data communications, surveillance, an</w:t>
      </w:r>
      <w:r>
        <w:t>d navigation services. Such approaches, if standardized by ICAO, would ensure interoperability of sub-orbital vehicles with the ATM/ATC and aircraft avionics, while maintaining</w:t>
      </w:r>
      <w:r w:rsidRPr="00507BD0">
        <w:t xml:space="preserve"> flight safety of the sub</w:t>
      </w:r>
      <w:r>
        <w:t>-</w:t>
      </w:r>
      <w:r w:rsidRPr="00507BD0">
        <w:t>orbital vehicle and of other aircraft that occupy the airspace through which the</w:t>
      </w:r>
      <w:r>
        <w:t xml:space="preserve"> sub-orbital vehicle traverses. This would enable ATC to regain lost air traffic efficiency, enhance airborne collision avoidance, and reduce fuel / emissions demand.  </w:t>
      </w:r>
      <w:r w:rsidRPr="00D45242">
        <w:t xml:space="preserve">The study suggests that it’s </w:t>
      </w:r>
      <w:r>
        <w:t xml:space="preserve">technically </w:t>
      </w:r>
      <w:r w:rsidRPr="00D45242">
        <w:t>feasible for</w:t>
      </w:r>
      <w:r w:rsidRPr="00073FF4">
        <w:t xml:space="preserve"> </w:t>
      </w:r>
      <w:r w:rsidRPr="00D45242">
        <w:t xml:space="preserve">suborbital vehicles to operate under existing space and terrestrial radiocommunication service allocations, if permitted by the Radio Regulations, for the ATM/ATC applications identified in the report. </w:t>
      </w:r>
      <w:r w:rsidRPr="00126668">
        <w:t xml:space="preserve">Using existing allocations would provide </w:t>
      </w:r>
      <w:r>
        <w:t xml:space="preserve">international </w:t>
      </w:r>
      <w:r w:rsidRPr="00126668">
        <w:t>harmonization and interoperability with those systems and applications related to aviation safety, as standardized by ICAO, such as</w:t>
      </w:r>
      <w:r>
        <w:t xml:space="preserve"> ATM/ATC and aircraft avionics.</w:t>
      </w:r>
    </w:p>
    <w:p w:rsidR="006A2B01" w:rsidRDefault="006A2B01" w:rsidP="006A2B01">
      <w:pPr>
        <w:rPr>
          <w:iCs/>
        </w:rPr>
      </w:pPr>
      <w:r w:rsidRPr="00323BB9">
        <w:t>There have been questions raised regarding whether the regulatory provisions within the ITU-R Radio Regulations (RR) for terrestrial and space services are adequate to support these types of approaches to the integration of suborbital vehicles into the ATM, and whether additional spectrum provisions may be needed</w:t>
      </w:r>
      <w:r w:rsidRPr="00323BB9">
        <w:rPr>
          <w:iCs/>
        </w:rPr>
        <w:t xml:space="preserve">. </w:t>
      </w:r>
    </w:p>
    <w:p w:rsidR="002B60BF" w:rsidRDefault="002B60BF" w:rsidP="006A2B01">
      <w:pPr>
        <w:rPr>
          <w:b/>
        </w:rPr>
      </w:pPr>
    </w:p>
    <w:p w:rsidR="006A2B01" w:rsidRPr="0050321C" w:rsidRDefault="006A2B01" w:rsidP="006A2B01">
      <w:pPr>
        <w:rPr>
          <w:b/>
        </w:rPr>
      </w:pPr>
      <w:r w:rsidRPr="0050321C">
        <w:rPr>
          <w:b/>
        </w:rPr>
        <w:t>Conclusions</w:t>
      </w:r>
    </w:p>
    <w:p w:rsidR="006A2B01" w:rsidRDefault="006A2B01" w:rsidP="006A2B01">
      <w:r>
        <w:rPr>
          <w:iCs/>
        </w:rPr>
        <w:t>Studies have shown that f</w:t>
      </w:r>
      <w:r w:rsidRPr="00323BB9">
        <w:rPr>
          <w:iCs/>
        </w:rPr>
        <w:t xml:space="preserve">urther consideration is needed with regards to the definition of a sub-orbital vehicle in the Radio Regulations and </w:t>
      </w:r>
      <w:r>
        <w:rPr>
          <w:iCs/>
        </w:rPr>
        <w:t xml:space="preserve">under which radiocommunications service(s) </w:t>
      </w:r>
      <w:r w:rsidRPr="00323BB9">
        <w:rPr>
          <w:iCs/>
        </w:rPr>
        <w:t>they should operate. Studies also indicate that at certain altitudes, additional technical and operational measures may be needed to ensure safety-of-flight operations of suborbital vehicles and aircraft, which is the responsibility of ICAO. For example,</w:t>
      </w:r>
      <w:r w:rsidRPr="00323BB9">
        <w:t xml:space="preserve"> ATM applications require radio equipment that’s interoperable with ICAO standardized systems, in all phases of flight, to prevent collisions with conventional aircraft.</w:t>
      </w:r>
      <w:r>
        <w:t xml:space="preserve">  Additional technical studies and regulatory provisions are therefore necessary to improve the integration of sub-orbital vehicles into the ATM systems. The results of these studies could suggest needed modifications to the Radio Regulations.</w:t>
      </w:r>
    </w:p>
    <w:p w:rsidR="006A2B01" w:rsidRDefault="006A2B01" w:rsidP="006A2B01">
      <w:pPr>
        <w:rPr>
          <w:lang w:val="fr-CH"/>
        </w:rPr>
      </w:pPr>
      <w:r>
        <w:rPr>
          <w:lang w:val="fr-CH"/>
        </w:rPr>
        <w:br w:type="page"/>
      </w:r>
    </w:p>
    <w:p w:rsidR="006A2B01" w:rsidRDefault="006A2B01" w:rsidP="006A2B01">
      <w:pPr>
        <w:pStyle w:val="Proposal"/>
      </w:pPr>
      <w:r>
        <w:t>SUP</w:t>
      </w:r>
      <w:r>
        <w:tab/>
        <w:t>USA/4859A21A4/1</w:t>
      </w:r>
    </w:p>
    <w:p w:rsidR="006A2B01" w:rsidRPr="00E87CF9" w:rsidRDefault="006A2B01" w:rsidP="006A2B01">
      <w:pPr>
        <w:pStyle w:val="ResNo"/>
      </w:pPr>
      <w:bookmarkStart w:id="696" w:name="_Toc450048842"/>
      <w:r w:rsidRPr="00E87CF9">
        <w:rPr>
          <w:caps w:val="0"/>
        </w:rPr>
        <w:t xml:space="preserve">RESOLUTION </w:t>
      </w:r>
      <w:r w:rsidRPr="00805D95">
        <w:rPr>
          <w:rStyle w:val="href"/>
          <w:caps w:val="0"/>
        </w:rPr>
        <w:t>763</w:t>
      </w:r>
      <w:r w:rsidRPr="00E87CF9">
        <w:rPr>
          <w:caps w:val="0"/>
        </w:rPr>
        <w:t xml:space="preserve"> (WRC</w:t>
      </w:r>
      <w:r w:rsidRPr="00E87CF9">
        <w:rPr>
          <w:caps w:val="0"/>
        </w:rPr>
        <w:noBreakHyphen/>
        <w:t>15)</w:t>
      </w:r>
      <w:bookmarkEnd w:id="696"/>
    </w:p>
    <w:p w:rsidR="006A2B01" w:rsidRPr="00E87CF9" w:rsidRDefault="006A2B01" w:rsidP="006A2B01">
      <w:pPr>
        <w:pStyle w:val="Restitle"/>
      </w:pPr>
      <w:bookmarkStart w:id="697" w:name="_Toc450048843"/>
      <w:r w:rsidRPr="00E87CF9">
        <w:t>Stations on board sub-orbital vehicles</w:t>
      </w:r>
      <w:bookmarkEnd w:id="697"/>
    </w:p>
    <w:p w:rsidR="006A2B01" w:rsidRPr="00E87CF9" w:rsidRDefault="006A2B01" w:rsidP="006A2B01">
      <w:pPr>
        <w:pStyle w:val="Normalaftertitle"/>
      </w:pPr>
      <w:r w:rsidRPr="00E87CF9">
        <w:t>The World Radiocommunication Conference (Geneva, 2015),</w:t>
      </w:r>
    </w:p>
    <w:p w:rsidR="006A2B01" w:rsidRDefault="006A2B01" w:rsidP="006A2B01">
      <w:pPr>
        <w:pStyle w:val="Reasons"/>
      </w:pPr>
      <w:r>
        <w:rPr>
          <w:b/>
        </w:rPr>
        <w:t>Reasons:</w:t>
      </w:r>
      <w:r>
        <w:tab/>
        <w:t>The studies being conducted in the ITU-R study groups on this issue have been concluded.</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9.1</w:t>
      </w:r>
    </w:p>
    <w:p w:rsidR="00060B90" w:rsidRPr="00060B90" w:rsidRDefault="00060B90" w:rsidP="002B60BF">
      <w:pPr>
        <w:spacing w:after="120"/>
        <w:jc w:val="center"/>
      </w:pPr>
      <w:r>
        <w:t>Issue 9.1.9</w:t>
      </w:r>
    </w:p>
    <w:p w:rsidR="002B60BF" w:rsidRPr="00EC5386" w:rsidRDefault="002B60BF" w:rsidP="002B60BF">
      <w:r>
        <w:rPr>
          <w:b/>
        </w:rPr>
        <w:t xml:space="preserve">Agenda Item </w:t>
      </w:r>
      <w:r w:rsidRPr="002D2A11">
        <w:rPr>
          <w:b/>
        </w:rPr>
        <w:t>9</w:t>
      </w:r>
      <w:r w:rsidRPr="00656311">
        <w:tab/>
        <w:t>to consider and approve the Report of the Director of the Radiocommunication Bureau, in accordance with Article 7 of the Convention:</w:t>
      </w:r>
    </w:p>
    <w:p w:rsidR="002B60BF" w:rsidRPr="00EC5386" w:rsidRDefault="002B60BF" w:rsidP="002B60BF">
      <w:r w:rsidRPr="002D2A11">
        <w:rPr>
          <w:b/>
        </w:rPr>
        <w:t>9.1</w:t>
      </w:r>
      <w:r w:rsidRPr="00656311">
        <w:tab/>
        <w:t>on the activities of the Radiocommunication Sector since WRC-15;</w:t>
      </w:r>
    </w:p>
    <w:p w:rsidR="002B60BF" w:rsidRPr="005B1C49" w:rsidRDefault="002B60BF" w:rsidP="002B60BF">
      <w:r w:rsidRPr="002B60BF">
        <w:rPr>
          <w:b/>
          <w:color w:val="000000"/>
          <w:lang w:eastAsia="zh-CN"/>
        </w:rPr>
        <w:t>9.1 (</w:t>
      </w:r>
      <w:r w:rsidRPr="002D2A11">
        <w:rPr>
          <w:rFonts w:hint="eastAsia"/>
          <w:b/>
          <w:lang w:eastAsia="zh-CN"/>
        </w:rPr>
        <w:t>9.1.</w:t>
      </w:r>
      <w:r w:rsidRPr="002D2A11">
        <w:rPr>
          <w:b/>
          <w:lang w:eastAsia="zh-CN"/>
        </w:rPr>
        <w:t>9)</w:t>
      </w:r>
      <w:r w:rsidRPr="002D2A11">
        <w:rPr>
          <w:b/>
        </w:rPr>
        <w:t>:</w:t>
      </w:r>
      <w:r w:rsidRPr="00050604">
        <w:t xml:space="preserve"> Studies relating to spectrum needs and possible allocation of the frequency band 51.4-52.4 GHz to the fixed-sat</w:t>
      </w:r>
      <w:r>
        <w:t>ellite service (Earth-to-space)</w:t>
      </w:r>
    </w:p>
    <w:p w:rsidR="002B60BF" w:rsidRDefault="002B60BF" w:rsidP="002B60BF"/>
    <w:p w:rsidR="002B60BF" w:rsidRPr="00FB1DF6" w:rsidRDefault="002B60BF" w:rsidP="002B60BF">
      <w:pPr>
        <w:rPr>
          <w:b/>
        </w:rPr>
      </w:pPr>
      <w:r>
        <w:rPr>
          <w:b/>
        </w:rPr>
        <w:t>BACKGROUND</w:t>
      </w:r>
      <w:r w:rsidRPr="00FB1DF6">
        <w:rPr>
          <w:b/>
        </w:rPr>
        <w:t>:</w:t>
      </w:r>
    </w:p>
    <w:p w:rsidR="002B60BF" w:rsidRDefault="002B60BF" w:rsidP="002B60BF">
      <w:pPr>
        <w:rPr>
          <w:lang w:eastAsia="zh-CN"/>
        </w:rPr>
      </w:pPr>
      <w:r w:rsidRPr="004E0601">
        <w:rPr>
          <w:lang w:eastAsia="zh-CN"/>
        </w:rPr>
        <w:t xml:space="preserve">Resolution </w:t>
      </w:r>
      <w:r w:rsidRPr="004E0601">
        <w:rPr>
          <w:b/>
          <w:lang w:eastAsia="zh-CN"/>
        </w:rPr>
        <w:t>162 (WRC-15)</w:t>
      </w:r>
      <w:r w:rsidRPr="004E0601">
        <w:rPr>
          <w:lang w:eastAsia="zh-CN"/>
        </w:rPr>
        <w:t xml:space="preserve"> resolves to invite ITU-R to conduct studies considering additional spectrum needs for development of the fixed-satellite service </w:t>
      </w:r>
      <w:r>
        <w:rPr>
          <w:lang w:eastAsia="zh-CN"/>
        </w:rPr>
        <w:t xml:space="preserve">(FSS) </w:t>
      </w:r>
      <w:r w:rsidRPr="004E0601">
        <w:rPr>
          <w:lang w:eastAsia="zh-CN"/>
        </w:rPr>
        <w:t xml:space="preserve">and conduct sharing and compatibility studies with existing services to determine the suitability of new primary allocations to the FSS in the frequency band 51.4-52.4 GHz (Earth-to-space) limited to FSS </w:t>
      </w:r>
      <w:r>
        <w:rPr>
          <w:lang w:eastAsia="zh-CN"/>
        </w:rPr>
        <w:t>gateway</w:t>
      </w:r>
      <w:r w:rsidRPr="004E0601">
        <w:rPr>
          <w:lang w:eastAsia="zh-CN"/>
        </w:rPr>
        <w:t xml:space="preserve"> links for geostationary orbit use, and the possible associated regulatory actions.</w:t>
      </w:r>
    </w:p>
    <w:p w:rsidR="002B60BF" w:rsidRDefault="002B60BF" w:rsidP="002B60BF">
      <w:pPr>
        <w:rPr>
          <w:lang w:eastAsia="zh-CN"/>
        </w:rPr>
      </w:pPr>
      <w:r w:rsidRPr="004E0601">
        <w:rPr>
          <w:lang w:eastAsia="zh-CN"/>
        </w:rPr>
        <w:t xml:space="preserve">ITU-R </w:t>
      </w:r>
      <w:r w:rsidRPr="004E0601">
        <w:rPr>
          <w:bCs/>
          <w:lang w:eastAsia="zh-CN"/>
        </w:rPr>
        <w:t xml:space="preserve">has conducted studies required by </w:t>
      </w:r>
      <w:r w:rsidRPr="004E0601">
        <w:rPr>
          <w:lang w:eastAsia="zh-CN"/>
        </w:rPr>
        <w:t xml:space="preserve">Resolution </w:t>
      </w:r>
      <w:r w:rsidRPr="004E0601">
        <w:rPr>
          <w:b/>
          <w:lang w:eastAsia="zh-CN"/>
        </w:rPr>
        <w:t>162 (WRC-15)</w:t>
      </w:r>
      <w:r w:rsidRPr="004E0601">
        <w:rPr>
          <w:lang w:eastAsia="zh-CN"/>
        </w:rPr>
        <w:t>. The results of analysis of additional spectrum needs are contained in DN Report ITU-R S.[S</w:t>
      </w:r>
      <w:r>
        <w:rPr>
          <w:lang w:eastAsia="zh-CN"/>
        </w:rPr>
        <w:t>PECTRUM</w:t>
      </w:r>
      <w:r w:rsidRPr="00881C5F">
        <w:rPr>
          <w:lang w:eastAsia="zh-CN"/>
        </w:rPr>
        <w:t>_</w:t>
      </w:r>
      <w:r w:rsidRPr="004E0601">
        <w:rPr>
          <w:lang w:eastAsia="zh-CN"/>
        </w:rPr>
        <w:t>N</w:t>
      </w:r>
      <w:r>
        <w:rPr>
          <w:lang w:eastAsia="zh-CN"/>
        </w:rPr>
        <w:t>EEDS</w:t>
      </w:r>
      <w:r w:rsidRPr="004E0601">
        <w:rPr>
          <w:lang w:eastAsia="zh-CN"/>
        </w:rPr>
        <w:t xml:space="preserve">]. The results of sharing and compatibility studies with incumbent services including the fixed service (FS), mobile service (MS), </w:t>
      </w:r>
      <w:r w:rsidRPr="004E0601">
        <w:t xml:space="preserve">Earth exploration-satellite </w:t>
      </w:r>
      <w:r w:rsidRPr="004E0601">
        <w:rPr>
          <w:lang w:eastAsia="zh-CN"/>
        </w:rPr>
        <w:t>service (</w:t>
      </w:r>
      <w:r w:rsidRPr="004E0601">
        <w:t>EESS</w:t>
      </w:r>
      <w:r w:rsidRPr="004E0601">
        <w:rPr>
          <w:lang w:eastAsia="zh-CN"/>
        </w:rPr>
        <w:t>)</w:t>
      </w:r>
      <w:r w:rsidRPr="004E0601">
        <w:t xml:space="preserve"> (passive), radio astronomy service</w:t>
      </w:r>
      <w:r>
        <w:t xml:space="preserve"> </w:t>
      </w:r>
      <w:r w:rsidRPr="00881C5F">
        <w:t>(RAS)</w:t>
      </w:r>
      <w:r w:rsidRPr="004E0601">
        <w:t>, and sharing with potential IMT</w:t>
      </w:r>
      <w:r>
        <w:t>-</w:t>
      </w:r>
      <w:r w:rsidRPr="004E0601">
        <w:t>2020 applications</w:t>
      </w:r>
      <w:r w:rsidRPr="004E0601">
        <w:rPr>
          <w:lang w:eastAsia="zh-CN"/>
        </w:rPr>
        <w:t xml:space="preserve"> are contained in </w:t>
      </w:r>
      <w:r>
        <w:rPr>
          <w:lang w:eastAsia="zh-CN"/>
        </w:rPr>
        <w:t>P</w:t>
      </w:r>
      <w:r w:rsidRPr="004E0601">
        <w:rPr>
          <w:lang w:eastAsia="zh-CN"/>
        </w:rPr>
        <w:t>DN Report ITU-R S.[S</w:t>
      </w:r>
      <w:r>
        <w:rPr>
          <w:lang w:eastAsia="zh-CN"/>
        </w:rPr>
        <w:t>PECTRUM</w:t>
      </w:r>
      <w:r w:rsidRPr="00881C5F">
        <w:rPr>
          <w:lang w:eastAsia="zh-CN"/>
        </w:rPr>
        <w:t>_</w:t>
      </w:r>
      <w:r w:rsidRPr="004E0601">
        <w:rPr>
          <w:lang w:eastAsia="zh-CN"/>
        </w:rPr>
        <w:t>S</w:t>
      </w:r>
      <w:r>
        <w:rPr>
          <w:lang w:eastAsia="zh-CN"/>
        </w:rPr>
        <w:t>HARING</w:t>
      </w:r>
      <w:r w:rsidRPr="004E0601">
        <w:rPr>
          <w:lang w:eastAsia="zh-CN"/>
        </w:rPr>
        <w:t>].</w:t>
      </w:r>
    </w:p>
    <w:p w:rsidR="002B60BF" w:rsidRDefault="002B60BF" w:rsidP="002B60BF">
      <w:pPr>
        <w:rPr>
          <w:lang w:eastAsia="zh-CN"/>
        </w:rPr>
      </w:pPr>
      <w:r>
        <w:rPr>
          <w:lang w:eastAsia="zh-CN"/>
        </w:rPr>
        <w:t>Based on the results of studies, no change is proposed to Article 5 of the Radio Regulations unless adequate protection to the passive services operating in the frequency band 52.6 – 54.25GHz can be protected.</w:t>
      </w:r>
    </w:p>
    <w:p w:rsidR="002B60BF" w:rsidRDefault="002B60BF" w:rsidP="002B60BF">
      <w:pPr>
        <w:rPr>
          <w:lang w:eastAsia="zh-CN"/>
        </w:rPr>
      </w:pPr>
      <w:r>
        <w:rPr>
          <w:lang w:eastAsia="zh-CN"/>
        </w:rPr>
        <w:br w:type="page"/>
      </w:r>
    </w:p>
    <w:p w:rsidR="002B60BF" w:rsidRDefault="002B60BF" w:rsidP="002B60BF">
      <w:pPr>
        <w:rPr>
          <w:lang w:val="fr-CH"/>
        </w:rPr>
      </w:pPr>
    </w:p>
    <w:p w:rsidR="002B60BF" w:rsidRDefault="002B60BF" w:rsidP="002B60BF">
      <w:pPr>
        <w:pStyle w:val="ArtNo"/>
        <w:spacing w:before="0"/>
        <w:rPr>
          <w:lang w:val="en-AU"/>
        </w:rPr>
      </w:pPr>
      <w:r w:rsidRPr="006D07BF">
        <w:t>ARTICLE</w:t>
      </w:r>
      <w:r>
        <w:rPr>
          <w:lang w:val="en-AU"/>
        </w:rPr>
        <w:t xml:space="preserve"> </w:t>
      </w:r>
      <w:r w:rsidRPr="002B60BF">
        <w:rPr>
          <w:rStyle w:val="href"/>
          <w:color w:val="000000"/>
          <w:lang w:val="en-AU"/>
        </w:rPr>
        <w:t>5</w:t>
      </w:r>
    </w:p>
    <w:p w:rsidR="002B60BF" w:rsidRDefault="002B60BF" w:rsidP="002B60BF">
      <w:pPr>
        <w:pStyle w:val="Arttitle"/>
        <w:rPr>
          <w:lang w:val="en-US"/>
        </w:rPr>
      </w:pPr>
      <w:r w:rsidRPr="006D07BF">
        <w:t>Frequency</w:t>
      </w:r>
      <w:r>
        <w:t xml:space="preserve"> allocations</w:t>
      </w:r>
    </w:p>
    <w:p w:rsidR="002B60BF" w:rsidRPr="00B25B23" w:rsidRDefault="002B60BF" w:rsidP="002B60BF">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2B60BF" w:rsidRDefault="002B60BF" w:rsidP="002B60BF">
      <w:pPr>
        <w:pStyle w:val="Proposal"/>
      </w:pPr>
      <w:r>
        <w:rPr>
          <w:u w:val="single"/>
        </w:rPr>
        <w:t>NOC</w:t>
      </w:r>
      <w:r>
        <w:tab/>
        <w:t>USA/9.1(9.1.9)/1</w:t>
      </w:r>
    </w:p>
    <w:p w:rsidR="002B60BF" w:rsidRPr="002B657C" w:rsidRDefault="002B60BF" w:rsidP="002B60BF">
      <w:pPr>
        <w:pStyle w:val="Tabletitle"/>
      </w:pPr>
      <w:r w:rsidRPr="00766CBC">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Allocation to services</w:t>
            </w:r>
          </w:p>
        </w:tc>
      </w:tr>
      <w:tr w:rsidR="002B60BF" w:rsidRPr="002B60BF" w:rsidTr="006C7CB2">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Region 1</w:t>
            </w:r>
          </w:p>
        </w:tc>
        <w:tc>
          <w:tcPr>
            <w:tcW w:w="3100" w:type="dxa"/>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Region 2</w:t>
            </w:r>
          </w:p>
        </w:tc>
        <w:tc>
          <w:tcPr>
            <w:tcW w:w="3100" w:type="dxa"/>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Region 3</w:t>
            </w:r>
          </w:p>
        </w:tc>
      </w:tr>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TextS5"/>
              <w:tabs>
                <w:tab w:val="clear" w:pos="170"/>
                <w:tab w:val="clear" w:pos="567"/>
                <w:tab w:val="clear" w:pos="737"/>
              </w:tabs>
              <w:spacing w:before="50" w:after="50"/>
            </w:pPr>
            <w:r w:rsidRPr="002B60BF">
              <w:rPr>
                <w:rStyle w:val="Tablefreq"/>
                <w:color w:val="auto"/>
              </w:rPr>
              <w:t>51.4-52.6</w:t>
            </w:r>
            <w:r w:rsidRPr="002B60BF">
              <w:tab/>
              <w:t xml:space="preserve">FIXED  </w:t>
            </w:r>
            <w:r w:rsidRPr="002B60BF">
              <w:rPr>
                <w:rStyle w:val="Artref"/>
              </w:rPr>
              <w:t>5.338A</w:t>
            </w:r>
          </w:p>
          <w:p w:rsidR="002B60BF" w:rsidRPr="002B60BF" w:rsidRDefault="002B60BF" w:rsidP="006C7CB2">
            <w:pPr>
              <w:pStyle w:val="TableTextS5"/>
              <w:spacing w:before="50" w:after="50"/>
            </w:pPr>
            <w:r w:rsidRPr="002B60BF">
              <w:tab/>
            </w:r>
            <w:r w:rsidRPr="002B60BF">
              <w:tab/>
            </w:r>
            <w:r w:rsidRPr="002B60BF">
              <w:tab/>
            </w:r>
            <w:r w:rsidRPr="002B60BF">
              <w:tab/>
              <w:t>MOBILE</w:t>
            </w:r>
          </w:p>
          <w:p w:rsidR="002B60BF" w:rsidRPr="002B60BF" w:rsidRDefault="002B60BF" w:rsidP="006C7CB2">
            <w:pPr>
              <w:pStyle w:val="TableTextS5"/>
              <w:spacing w:before="50" w:after="50"/>
            </w:pPr>
            <w:r w:rsidRPr="002B60BF">
              <w:tab/>
            </w:r>
            <w:r w:rsidRPr="002B60BF">
              <w:tab/>
            </w:r>
            <w:r w:rsidRPr="002B60BF">
              <w:tab/>
            </w:r>
            <w:r w:rsidRPr="002B60BF">
              <w:tab/>
            </w:r>
            <w:r w:rsidRPr="002B60BF">
              <w:rPr>
                <w:rStyle w:val="Artref"/>
              </w:rPr>
              <w:t>5.547</w:t>
            </w:r>
            <w:r w:rsidRPr="002B60BF">
              <w:t xml:space="preserve">  </w:t>
            </w:r>
            <w:r w:rsidRPr="002B60BF">
              <w:rPr>
                <w:rStyle w:val="Artref"/>
              </w:rPr>
              <w:t>5.556</w:t>
            </w:r>
          </w:p>
        </w:tc>
      </w:tr>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TextS5"/>
              <w:spacing w:before="50" w:after="50"/>
              <w:rPr>
                <w:lang w:val="en-AU"/>
              </w:rPr>
            </w:pPr>
            <w:r w:rsidRPr="002B60BF">
              <w:rPr>
                <w:rStyle w:val="Tablefreq"/>
                <w:color w:val="auto"/>
              </w:rPr>
              <w:t>52.6-54.25</w:t>
            </w:r>
            <w:r w:rsidRPr="002B60BF">
              <w:rPr>
                <w:lang w:val="en-AU"/>
              </w:rPr>
              <w:tab/>
              <w:t>EARTH EXPLORATION-SATELLITE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t>SPACE RESEARCH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r>
            <w:r w:rsidRPr="002B60BF">
              <w:rPr>
                <w:rStyle w:val="Artref"/>
                <w:lang w:val="en-AU"/>
              </w:rPr>
              <w:t>5.340</w:t>
            </w:r>
            <w:r w:rsidRPr="002B60BF">
              <w:rPr>
                <w:lang w:val="en-AU"/>
              </w:rPr>
              <w:t xml:space="preserve">  </w:t>
            </w:r>
            <w:r w:rsidRPr="002B60BF">
              <w:rPr>
                <w:rStyle w:val="Artref"/>
                <w:lang w:val="en-AU"/>
              </w:rPr>
              <w:t>5.556</w:t>
            </w:r>
          </w:p>
        </w:tc>
      </w:tr>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TextS5"/>
              <w:spacing w:before="50" w:after="50"/>
              <w:rPr>
                <w:lang w:val="en-AU"/>
              </w:rPr>
            </w:pPr>
            <w:r w:rsidRPr="002B60BF">
              <w:rPr>
                <w:rStyle w:val="Tablefreq"/>
                <w:color w:val="auto"/>
              </w:rPr>
              <w:t>54.25-55.78</w:t>
            </w:r>
            <w:r w:rsidRPr="002B60BF">
              <w:rPr>
                <w:lang w:val="en-AU"/>
              </w:rPr>
              <w:tab/>
              <w:t>EARTH EXPLORATION-SATELLITE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t xml:space="preserve">INTER-SATELLITE  </w:t>
            </w:r>
            <w:r w:rsidRPr="002B60BF">
              <w:rPr>
                <w:rStyle w:val="Artref"/>
                <w:lang w:val="en-AU"/>
              </w:rPr>
              <w:t>5.556A</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t>SPACE RESEARCH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r>
            <w:r w:rsidRPr="002B60BF">
              <w:rPr>
                <w:rStyle w:val="Artref"/>
                <w:lang w:val="en-AU"/>
              </w:rPr>
              <w:t>5.556B</w:t>
            </w:r>
          </w:p>
        </w:tc>
      </w:tr>
    </w:tbl>
    <w:p w:rsidR="002B60BF" w:rsidRDefault="002B60BF" w:rsidP="002B60BF">
      <w:pPr>
        <w:rPr>
          <w:b/>
        </w:rPr>
      </w:pPr>
    </w:p>
    <w:p w:rsidR="002B60BF" w:rsidRDefault="002B60BF" w:rsidP="002B60BF">
      <w:r>
        <w:rPr>
          <w:b/>
        </w:rPr>
        <w:t>Reasons:</w:t>
      </w:r>
      <w:r>
        <w:tab/>
        <w:t>The ITU-R studies have</w:t>
      </w:r>
      <w:r w:rsidRPr="00AC1765">
        <w:t xml:space="preserve"> shown that coexistence between the fixed-satellite service (FSS) Earth-to-space and </w:t>
      </w:r>
      <w:r>
        <w:t xml:space="preserve">the incumbent active services can </w:t>
      </w:r>
      <w:r w:rsidRPr="00AC1765">
        <w:t xml:space="preserve">be achieved, but any assignment </w:t>
      </w:r>
      <w:r>
        <w:t>must ensure</w:t>
      </w:r>
      <w:r w:rsidRPr="00AC1765">
        <w:t xml:space="preserve"> the protection of passive services.</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10</w:t>
      </w:r>
    </w:p>
    <w:p w:rsidR="00060B90" w:rsidRDefault="00060B90" w:rsidP="00E73699">
      <w:pPr>
        <w:rPr>
          <w:b/>
        </w:rPr>
      </w:pPr>
    </w:p>
    <w:p w:rsidR="002B60BF" w:rsidRDefault="002B60BF" w:rsidP="002B60BF">
      <w:r w:rsidRPr="003A3ECB">
        <w:rPr>
          <w:b/>
        </w:rPr>
        <w:t>Agenda Item 10</w:t>
      </w:r>
      <w:r w:rsidRPr="00656311">
        <w:tab/>
        <w:t>to recommend to the Council items for inclusion in the agenda for the next WRC, and to give its views on the preliminary agenda for the subsequent conference and on possible agenda items for future conferences, in accordance w</w:t>
      </w:r>
      <w:r>
        <w:t>ith Article 7 of the Convention.</w:t>
      </w:r>
    </w:p>
    <w:p w:rsidR="002B60BF" w:rsidRDefault="002B60BF" w:rsidP="002B60BF"/>
    <w:p w:rsidR="002B60BF" w:rsidRDefault="002B60BF" w:rsidP="002B60BF"/>
    <w:p w:rsidR="002B60BF" w:rsidRPr="00500D99" w:rsidRDefault="002B60BF" w:rsidP="002B60BF">
      <w:pPr>
        <w:pStyle w:val="Headingb0"/>
        <w:rPr>
          <w:lang w:val="en-US"/>
        </w:rPr>
      </w:pPr>
      <w:r w:rsidRPr="00500D99">
        <w:rPr>
          <w:lang w:val="en-US"/>
        </w:rPr>
        <w:t>Background</w:t>
      </w:r>
    </w:p>
    <w:p w:rsidR="002B60BF" w:rsidRDefault="002B60BF" w:rsidP="002B60BF">
      <w:pPr>
        <w:spacing w:before="100" w:beforeAutospacing="1"/>
        <w:jc w:val="both"/>
      </w:pPr>
      <w:r>
        <w:t xml:space="preserve">The 2007 World Radiocommunication Conference (WRC-07) modified Appendix </w:t>
      </w:r>
      <w:r w:rsidRPr="00A243B9">
        <w:rPr>
          <w:b/>
        </w:rPr>
        <w:t>4</w:t>
      </w:r>
      <w:r>
        <w:t xml:space="preserve"> Annex 2 of the Radio Regulations to allow the characteristics of active and passive sensors to be filed in the ITU-R under the provisions of Articles </w:t>
      </w:r>
      <w:r w:rsidRPr="00A243B9">
        <w:rPr>
          <w:b/>
        </w:rPr>
        <w:t>9</w:t>
      </w:r>
      <w:r>
        <w:t xml:space="preserve"> and </w:t>
      </w:r>
      <w:r w:rsidRPr="00A243B9">
        <w:rPr>
          <w:b/>
        </w:rPr>
        <w:t>11</w:t>
      </w:r>
      <w:r>
        <w:t xml:space="preserve"> so they may be recorded in the Master International Frequency Register.  </w:t>
      </w:r>
    </w:p>
    <w:p w:rsidR="002B60BF" w:rsidRDefault="002B60BF" w:rsidP="002B60BF">
      <w:pPr>
        <w:spacing w:before="100" w:beforeAutospacing="1"/>
        <w:jc w:val="both"/>
      </w:pPr>
      <w:r w:rsidRPr="00A243B9">
        <w:t>Any frequency assignment recorded in the Master Register with a favourable</w:t>
      </w:r>
      <w:r>
        <w:t xml:space="preserve"> </w:t>
      </w:r>
      <w:r w:rsidRPr="00A243B9">
        <w:t xml:space="preserve">finding under No. </w:t>
      </w:r>
      <w:r w:rsidRPr="00455D2B">
        <w:rPr>
          <w:b/>
        </w:rPr>
        <w:t>11.31</w:t>
      </w:r>
      <w:r w:rsidRPr="00A243B9">
        <w:t xml:space="preserve"> shall have the right to international recognitio</w:t>
      </w:r>
      <w:r>
        <w:t xml:space="preserve">n. For such an assignment, this </w:t>
      </w:r>
      <w:r w:rsidRPr="00A243B9">
        <w:t>right means that other administrations shall take it into account when making their own assignments,</w:t>
      </w:r>
      <w:r>
        <w:t xml:space="preserve"> </w:t>
      </w:r>
      <w:r w:rsidRPr="00A243B9">
        <w:t>in order to avoid harmful interference.</w:t>
      </w:r>
      <w:r>
        <w:t xml:space="preserve"> (RR No. </w:t>
      </w:r>
      <w:r w:rsidRPr="00A243B9">
        <w:rPr>
          <w:b/>
        </w:rPr>
        <w:t>8.3</w:t>
      </w:r>
      <w:r>
        <w:t xml:space="preserve">)  Nevertheless, Nos. </w:t>
      </w:r>
      <w:r w:rsidRPr="002618CB">
        <w:rPr>
          <w:b/>
        </w:rPr>
        <w:t>5.28</w:t>
      </w:r>
      <w:r>
        <w:t xml:space="preserve"> to </w:t>
      </w:r>
      <w:r w:rsidRPr="002618CB">
        <w:rPr>
          <w:b/>
        </w:rPr>
        <w:t>5.31</w:t>
      </w:r>
      <w:r>
        <w:t xml:space="preserve"> place </w:t>
      </w:r>
      <w:r w:rsidRPr="005276E5">
        <w:t>the conditions imposed on secondary services with regard to causing or claiming protection from harmful interference from other services</w:t>
      </w:r>
      <w:r>
        <w:t>.</w:t>
      </w:r>
    </w:p>
    <w:p w:rsidR="002B60BF" w:rsidRDefault="002B60BF" w:rsidP="002B60BF">
      <w:pPr>
        <w:spacing w:before="100" w:beforeAutospacing="1"/>
        <w:jc w:val="both"/>
      </w:pPr>
      <w:r>
        <w:t xml:space="preserve">It is </w:t>
      </w:r>
      <w:r w:rsidRPr="00610D75">
        <w:t xml:space="preserve">noted that passive remote sensors are detecting an increasing number of </w:t>
      </w:r>
      <w:r>
        <w:t xml:space="preserve">instances of </w:t>
      </w:r>
      <w:r w:rsidRPr="00610D75">
        <w:t>interference</w:t>
      </w:r>
      <w:r>
        <w:t xml:space="preserve"> events</w:t>
      </w:r>
      <w:r w:rsidRPr="00610D75">
        <w:t xml:space="preserve"> and the interference </w:t>
      </w:r>
      <w:r>
        <w:t xml:space="preserve">is </w:t>
      </w:r>
      <w:r w:rsidRPr="00610D75">
        <w:t xml:space="preserve">distributed worldwide. </w:t>
      </w:r>
    </w:p>
    <w:p w:rsidR="002B60BF" w:rsidRPr="004D1269" w:rsidRDefault="002B60BF" w:rsidP="002B60BF">
      <w:pPr>
        <w:spacing w:before="100" w:beforeAutospacing="1"/>
        <w:jc w:val="both"/>
      </w:pPr>
      <w:r>
        <w:t xml:space="preserve">Procedures are contained in Section VI of Article </w:t>
      </w:r>
      <w:r w:rsidRPr="00A243B9">
        <w:rPr>
          <w:b/>
        </w:rPr>
        <w:t>15</w:t>
      </w:r>
      <w:r>
        <w:t xml:space="preserve"> to address the actions to be taken when harmful interference occurs between networks authorized by different Administrations.  In particular,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 xml:space="preserve">detected by </w:t>
      </w:r>
      <w:r w:rsidRPr="00A968E3">
        <w:t>EESS (passive) sensors</w:t>
      </w:r>
      <w:r w:rsidRPr="00610D75">
        <w:t xml:space="preserve"> is very limited.</w:t>
      </w:r>
      <w:r>
        <w:t xml:space="preserve">  Passive sensors have unique characteristics to detect the particulars of the interference using different parameters from those of stations used for radiocommunication.  Administrations have approved Recommendation ITU-R RS.2106-0 which provides data fields which should be used for reporting, d</w:t>
      </w:r>
      <w:r w:rsidRPr="00610D75">
        <w:t>etection and resolution of radio frequency interference to</w:t>
      </w:r>
      <w:r>
        <w:t xml:space="preserve"> </w:t>
      </w:r>
      <w:r w:rsidRPr="00610D75">
        <w:t>Earth exploration-satellite service (passive) sensors</w:t>
      </w:r>
      <w:r>
        <w:t xml:space="preserve">.  </w:t>
      </w:r>
    </w:p>
    <w:p w:rsidR="002B60BF" w:rsidRPr="00500D99" w:rsidRDefault="002B60BF" w:rsidP="002B60BF">
      <w:pPr>
        <w:pStyle w:val="Headingb0"/>
        <w:rPr>
          <w:lang w:val="en-US"/>
        </w:rPr>
      </w:pPr>
      <w:r w:rsidRPr="00500D99">
        <w:rPr>
          <w:lang w:val="en-US"/>
        </w:rPr>
        <w:t>Proposals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/1</w:t>
      </w:r>
    </w:p>
    <w:p w:rsidR="002B60BF" w:rsidRPr="00500D99" w:rsidRDefault="002B60BF" w:rsidP="002B60BF">
      <w:pPr>
        <w:pStyle w:val="ResNo"/>
        <w:rPr>
          <w:lang w:val="en-US"/>
        </w:rPr>
      </w:pPr>
      <w:r w:rsidRPr="00500D99">
        <w:rPr>
          <w:lang w:val="en-US"/>
        </w:rPr>
        <w:t>Draft New Resolution [</w:t>
      </w:r>
      <w:r>
        <w:rPr>
          <w:lang w:val="en-US"/>
        </w:rPr>
        <w:t>xxx</w:t>
      </w:r>
      <w:r w:rsidRPr="00500D99">
        <w:rPr>
          <w:lang w:val="en-US"/>
        </w:rPr>
        <w:t>] (WRC-1</w:t>
      </w:r>
      <w:r>
        <w:rPr>
          <w:lang w:val="en-US"/>
        </w:rPr>
        <w:t>9</w:t>
      </w:r>
      <w:r w:rsidRPr="00500D99">
        <w:rPr>
          <w:lang w:val="en-US"/>
        </w:rPr>
        <w:t>)</w:t>
      </w:r>
    </w:p>
    <w:p w:rsidR="002B60BF" w:rsidRPr="00500D99" w:rsidRDefault="002B60BF" w:rsidP="002B60BF">
      <w:pPr>
        <w:pStyle w:val="Restitle"/>
        <w:rPr>
          <w:lang w:val="en-US"/>
        </w:rPr>
      </w:pPr>
      <w:bookmarkStart w:id="698" w:name="_Toc327364587"/>
      <w:r w:rsidRPr="00500D99">
        <w:rPr>
          <w:lang w:val="en-US"/>
        </w:rPr>
        <w:t>Agenda for the 20</w:t>
      </w:r>
      <w:r>
        <w:rPr>
          <w:lang w:val="en-US"/>
        </w:rPr>
        <w:t>23</w:t>
      </w:r>
      <w:r w:rsidRPr="00500D99">
        <w:rPr>
          <w:lang w:val="en-US"/>
        </w:rPr>
        <w:t xml:space="preserve"> World Radiocommunication Conference</w:t>
      </w:r>
      <w:bookmarkEnd w:id="698"/>
    </w:p>
    <w:p w:rsidR="002B60BF" w:rsidRPr="00500D99" w:rsidRDefault="002B60BF" w:rsidP="002B60BF">
      <w:pPr>
        <w:pStyle w:val="Normalaftertitle"/>
        <w:rPr>
          <w:lang w:val="en-US"/>
        </w:rPr>
      </w:pPr>
      <w:r w:rsidRPr="00500D99">
        <w:rPr>
          <w:lang w:val="en-US"/>
        </w:rPr>
        <w:t>The World Radiocommunication Conference (</w:t>
      </w:r>
      <w:r>
        <w:t>Sharm el-Sheikh</w:t>
      </w:r>
      <w:r w:rsidRPr="00500D99">
        <w:rPr>
          <w:lang w:val="en-US"/>
        </w:rPr>
        <w:t>, 201</w:t>
      </w:r>
      <w:r>
        <w:rPr>
          <w:lang w:val="en-US"/>
        </w:rPr>
        <w:t>9</w:t>
      </w:r>
      <w:r w:rsidRPr="00500D99">
        <w:rPr>
          <w:lang w:val="en-US"/>
        </w:rPr>
        <w:t>),</w:t>
      </w:r>
    </w:p>
    <w:p w:rsidR="002B60BF" w:rsidRDefault="002B60BF" w:rsidP="002B60BF">
      <w:r w:rsidRPr="00500D99">
        <w:t>...</w:t>
      </w:r>
    </w:p>
    <w:p w:rsidR="002B60BF" w:rsidRDefault="002B60BF" w:rsidP="002B60BF">
      <w:r w:rsidRPr="005E358B">
        <w:rPr>
          <w:b/>
        </w:rPr>
        <w:t>X.X1</w:t>
      </w:r>
      <w:r w:rsidRPr="00500D99">
        <w:rPr>
          <w:b/>
        </w:rPr>
        <w:tab/>
      </w:r>
      <w:r w:rsidRPr="00911036">
        <w:t xml:space="preserve">to consider </w:t>
      </w:r>
      <w:r>
        <w:t xml:space="preserve">implementing a mechanism in 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r w:rsidRPr="00911036">
        <w:t>.</w:t>
      </w:r>
    </w:p>
    <w:p w:rsidR="002B60BF" w:rsidRPr="009636F3" w:rsidRDefault="002B60BF" w:rsidP="002B60BF">
      <w:pPr>
        <w:pStyle w:val="Proposal"/>
        <w:rPr>
          <w:b/>
        </w:rPr>
      </w:pPr>
      <w:r w:rsidRPr="00500D99">
        <w:rPr>
          <w:bCs/>
          <w:lang w:val="en-US"/>
        </w:rPr>
        <w:t>Reasons:</w:t>
      </w:r>
      <w:r w:rsidRPr="009636F3">
        <w:rPr>
          <w:lang w:val="en-US"/>
        </w:rPr>
        <w:tab/>
      </w:r>
      <w:r w:rsidRPr="00610D75">
        <w:rPr>
          <w:lang w:val="en-US"/>
        </w:rPr>
        <w:t xml:space="preserve">To establish a process suitable for the reporting of cases of harmful interference to </w:t>
      </w:r>
      <w:r w:rsidRPr="00A33674">
        <w:rPr>
          <w:lang w:val="en-US"/>
        </w:rPr>
        <w:t xml:space="preserve">Earth exploration-satellite service </w:t>
      </w:r>
      <w:r w:rsidRPr="00610D75">
        <w:rPr>
          <w:lang w:val="en-US"/>
        </w:rPr>
        <w:t>passive sensors which is not currently available through the existing provisions of the Radio Regulations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w:t>
      </w:r>
      <w:r>
        <w:rPr>
          <w:lang w:val="en-US"/>
        </w:rPr>
        <w:t>2</w:t>
      </w:r>
    </w:p>
    <w:p w:rsidR="002B60BF" w:rsidRDefault="002B60BF" w:rsidP="002B60BF">
      <w:pPr>
        <w:pStyle w:val="ResNo"/>
      </w:pPr>
      <w:r>
        <w:t>Draft New Resolution [yyy] (WRC-19)</w:t>
      </w:r>
    </w:p>
    <w:p w:rsidR="002B60BF" w:rsidRDefault="002B60BF" w:rsidP="002B60BF">
      <w:pPr>
        <w:pStyle w:val="Restitle"/>
      </w:pPr>
      <w:r>
        <w:rPr>
          <w:rFonts w:ascii="Times New Roman"/>
        </w:rPr>
        <w:t xml:space="preserve">Reporting of harmful interference to passive sensors </w:t>
      </w:r>
      <w:r w:rsidRPr="00A968E3">
        <w:rPr>
          <w:rFonts w:ascii="Times New Roman"/>
        </w:rPr>
        <w:t>in the Earth exploration-satellite service</w:t>
      </w:r>
    </w:p>
    <w:p w:rsidR="002B60BF" w:rsidRDefault="002B60BF" w:rsidP="002B60BF">
      <w:pPr>
        <w:pStyle w:val="Normalaftertitle"/>
        <w:spacing w:after="120"/>
      </w:pPr>
      <w:r>
        <w:t>The World Radiocommunication Conference (Sharm el-Sheikh, 2019),</w:t>
      </w:r>
    </w:p>
    <w:p w:rsidR="002B60BF" w:rsidRPr="008705F5" w:rsidRDefault="002B60BF" w:rsidP="002B60BF">
      <w:pPr>
        <w:spacing w:after="120"/>
        <w:rPr>
          <w:i/>
        </w:rPr>
      </w:pPr>
      <w:r>
        <w:tab/>
      </w:r>
      <w:r w:rsidRPr="008705F5">
        <w:rPr>
          <w:i/>
        </w:rPr>
        <w:t>considering</w:t>
      </w:r>
    </w:p>
    <w:p w:rsidR="002B60BF" w:rsidRDefault="002B60BF" w:rsidP="002B60BF">
      <w:pPr>
        <w:spacing w:after="120"/>
      </w:pPr>
      <w:r>
        <w:rPr>
          <w:i/>
        </w:rPr>
        <w:t>a</w:t>
      </w:r>
      <w:r w:rsidRPr="00F77302">
        <w:rPr>
          <w:i/>
        </w:rPr>
        <w:t>)</w:t>
      </w:r>
      <w:r>
        <w:tab/>
        <w:t xml:space="preserve">that passive sensors provide information critical to </w:t>
      </w:r>
      <w:r w:rsidRPr="00806BF7">
        <w:t>maintaining and improving the accuracy of weather forecasts</w:t>
      </w:r>
      <w:r>
        <w:t xml:space="preserve"> and climate models</w:t>
      </w:r>
      <w:r w:rsidRPr="00806BF7">
        <w:t>, which contribute to the protection of life and preservation of property throughout the world</w:t>
      </w:r>
      <w:r>
        <w:t>;</w:t>
      </w:r>
    </w:p>
    <w:p w:rsidR="002B60BF" w:rsidRDefault="002B60BF" w:rsidP="002B60BF">
      <w:pPr>
        <w:spacing w:after="120"/>
      </w:pPr>
      <w:r>
        <w:rPr>
          <w:i/>
        </w:rPr>
        <w:t>b</w:t>
      </w:r>
      <w:r w:rsidRPr="00806BF7">
        <w:rPr>
          <w:i/>
        </w:rPr>
        <w:t>)</w:t>
      </w:r>
      <w:r>
        <w:tab/>
      </w:r>
      <w:r w:rsidRPr="00806BF7">
        <w:t>that, in many cases, the frequencies used by E</w:t>
      </w:r>
      <w:r>
        <w:t xml:space="preserve">arth exploration-satellite service </w:t>
      </w:r>
      <w:r w:rsidRPr="00806BF7">
        <w:t xml:space="preserve">(passive) sensors are chosen to study natural phenomena producing radio emissions at frequencies </w:t>
      </w:r>
      <w:r>
        <w:t>determined</w:t>
      </w:r>
      <w:r w:rsidRPr="00806BF7">
        <w:t xml:space="preserve"> by the laws of nature, and therefore shifting frequency to avoid or mitigate interference problems is not possible;</w:t>
      </w:r>
    </w:p>
    <w:p w:rsidR="002B60BF" w:rsidRDefault="002B60BF" w:rsidP="002B60BF">
      <w:pPr>
        <w:spacing w:after="120"/>
      </w:pPr>
      <w:r>
        <w:rPr>
          <w:i/>
        </w:rPr>
        <w:t>c</w:t>
      </w:r>
      <w:r w:rsidRPr="00A02207">
        <w:rPr>
          <w:i/>
        </w:rPr>
        <w:t>)</w:t>
      </w:r>
      <w:r>
        <w:tab/>
        <w:t xml:space="preserve">that </w:t>
      </w:r>
      <w:r w:rsidRPr="00A02207">
        <w:t>passive remote sensor</w:t>
      </w:r>
      <w:r>
        <w:t xml:space="preserve"> operation</w:t>
      </w:r>
      <w:r w:rsidRPr="00A02207">
        <w:t xml:space="preserve">s are </w:t>
      </w:r>
      <w:r>
        <w:t>impaired by</w:t>
      </w:r>
      <w:r w:rsidRPr="00A02207">
        <w:t xml:space="preserve"> an increasing number of </w:t>
      </w:r>
      <w:r>
        <w:t xml:space="preserve">cases of </w:t>
      </w:r>
      <w:r w:rsidRPr="00A02207">
        <w:t>interference</w:t>
      </w:r>
      <w:r>
        <w:t>,</w:t>
      </w:r>
    </w:p>
    <w:p w:rsidR="002B60BF" w:rsidRPr="008705F5" w:rsidRDefault="002B60BF" w:rsidP="002B60BF">
      <w:pPr>
        <w:spacing w:after="120"/>
        <w:rPr>
          <w:i/>
        </w:rPr>
      </w:pPr>
      <w:r>
        <w:tab/>
      </w:r>
      <w:r w:rsidRPr="008705F5">
        <w:rPr>
          <w:i/>
        </w:rPr>
        <w:t>recognizing</w:t>
      </w:r>
    </w:p>
    <w:p w:rsidR="002B60BF" w:rsidRDefault="002B60BF" w:rsidP="002B60BF">
      <w:pPr>
        <w:spacing w:after="120"/>
      </w:pPr>
      <w:r>
        <w:rPr>
          <w:i/>
        </w:rPr>
        <w:t>a</w:t>
      </w:r>
      <w:r w:rsidRPr="00A02207">
        <w:rPr>
          <w:i/>
        </w:rPr>
        <w:t>)</w:t>
      </w:r>
      <w:r>
        <w:tab/>
        <w:t xml:space="preserve">that Section </w:t>
      </w:r>
      <w:r w:rsidRPr="003663B4">
        <w:t>VI</w:t>
      </w:r>
      <w:r>
        <w:t xml:space="preserve"> of </w:t>
      </w:r>
      <w:r w:rsidRPr="00A02207">
        <w:t xml:space="preserve">Article </w:t>
      </w:r>
      <w:r w:rsidRPr="00A02207">
        <w:rPr>
          <w:b/>
        </w:rPr>
        <w:t>15</w:t>
      </w:r>
      <w:r w:rsidRPr="00A02207">
        <w:t xml:space="preserve"> of the Radio Regulations describes the procedure for the resolution o</w:t>
      </w:r>
      <w:r>
        <w:t>f cases of harmful interference;</w:t>
      </w:r>
    </w:p>
    <w:p w:rsidR="002B60BF" w:rsidRDefault="002B60BF" w:rsidP="002B60BF">
      <w:pPr>
        <w:spacing w:after="120"/>
      </w:pPr>
      <w:r>
        <w:rPr>
          <w:i/>
        </w:rPr>
        <w:t>b</w:t>
      </w:r>
      <w:r w:rsidRPr="00A02207">
        <w:rPr>
          <w:i/>
        </w:rPr>
        <w:t>)</w:t>
      </w:r>
      <w:r>
        <w:tab/>
        <w:t xml:space="preserve">that </w:t>
      </w:r>
      <w:r w:rsidRPr="00A02207">
        <w:t xml:space="preserve">data fields to be provided </w:t>
      </w:r>
      <w:r>
        <w:t xml:space="preserve">under the procedure of Article </w:t>
      </w:r>
      <w:r w:rsidRPr="00A02207">
        <w:rPr>
          <w:b/>
        </w:rPr>
        <w:t>15</w:t>
      </w:r>
      <w:r>
        <w:t xml:space="preserve"> </w:t>
      </w:r>
      <w:r w:rsidRPr="00A02207">
        <w:t xml:space="preserve">shall, whenever possible, be given in the form indicated in RR Appendix </w:t>
      </w:r>
      <w:r w:rsidRPr="00A02207">
        <w:rPr>
          <w:b/>
        </w:rPr>
        <w:t>10</w:t>
      </w:r>
      <w:r>
        <w:t xml:space="preserve">; </w:t>
      </w:r>
    </w:p>
    <w:p w:rsidR="002B60BF" w:rsidRDefault="002B60BF" w:rsidP="002B60BF">
      <w:pPr>
        <w:spacing w:after="120"/>
      </w:pPr>
      <w:r>
        <w:rPr>
          <w:i/>
        </w:rPr>
        <w:t>c</w:t>
      </w:r>
      <w:r w:rsidRPr="00A02207">
        <w:rPr>
          <w:i/>
        </w:rPr>
        <w:t>)</w:t>
      </w:r>
      <w:r>
        <w:tab/>
        <w:t xml:space="preserve">that as </w:t>
      </w:r>
      <w:r w:rsidRPr="00A02207">
        <w:t xml:space="preserve">Appendix </w:t>
      </w:r>
      <w:r w:rsidRPr="00A02207">
        <w:rPr>
          <w:b/>
        </w:rPr>
        <w:t>10</w:t>
      </w:r>
      <w:r w:rsidRPr="00A02207">
        <w:t xml:space="preserve"> was designed with terrestrial services in mind, its applicability related to </w:t>
      </w:r>
      <w:r>
        <w:t xml:space="preserve">harmful interference </w:t>
      </w:r>
      <w:r w:rsidRPr="00A02207">
        <w:t>detected by EESS (passive) sensors is very limited</w:t>
      </w:r>
      <w:r>
        <w:t>,</w:t>
      </w:r>
    </w:p>
    <w:p w:rsidR="002B60BF" w:rsidRPr="00F77302" w:rsidRDefault="002B60BF" w:rsidP="002B60BF">
      <w:pPr>
        <w:spacing w:after="120"/>
        <w:rPr>
          <w:i/>
        </w:rPr>
      </w:pPr>
      <w:r w:rsidRPr="00F77302">
        <w:rPr>
          <w:i/>
        </w:rPr>
        <w:tab/>
        <w:t>further recognizing</w:t>
      </w:r>
    </w:p>
    <w:p w:rsidR="002B60BF" w:rsidRDefault="002B60BF" w:rsidP="002B60BF">
      <w:pPr>
        <w:spacing w:after="120"/>
      </w:pPr>
      <w:r>
        <w:t xml:space="preserve">Recommendation ITU-R RS.2106-0 “Detection and resolution of radio frequency interference to Earth exploration-satellite service (passive) sensors” provides a </w:t>
      </w:r>
      <w:r w:rsidRPr="009C0C32">
        <w:t xml:space="preserve">reporting form </w:t>
      </w:r>
      <w:r>
        <w:t xml:space="preserve">for </w:t>
      </w:r>
      <w:r w:rsidRPr="009C0C32">
        <w:t xml:space="preserve">recording and reporting the </w:t>
      </w:r>
      <w:r>
        <w:t>radio frequency interference</w:t>
      </w:r>
      <w:r w:rsidRPr="009C0C32">
        <w:t xml:space="preserve"> </w:t>
      </w:r>
      <w:r>
        <w:t>to Earth exploration-satellite service (passive) sensors,</w:t>
      </w:r>
    </w:p>
    <w:p w:rsidR="002B60BF" w:rsidRPr="00C71868" w:rsidRDefault="002B60BF" w:rsidP="002B60BF">
      <w:pPr>
        <w:spacing w:after="120"/>
        <w:rPr>
          <w:i/>
        </w:rPr>
      </w:pPr>
      <w:r>
        <w:tab/>
      </w:r>
      <w:r w:rsidRPr="00C71868">
        <w:rPr>
          <w:i/>
        </w:rPr>
        <w:t>noting</w:t>
      </w:r>
    </w:p>
    <w:p w:rsidR="002B60BF" w:rsidRDefault="002B60BF" w:rsidP="002B60BF">
      <w:pPr>
        <w:spacing w:after="120"/>
      </w:pPr>
      <w:r w:rsidRPr="002618CB">
        <w:rPr>
          <w:i/>
        </w:rPr>
        <w:t>a)</w:t>
      </w:r>
      <w:r>
        <w:tab/>
        <w:t>that under RR No. </w:t>
      </w:r>
      <w:r w:rsidRPr="002618CB">
        <w:rPr>
          <w:b/>
        </w:rPr>
        <w:t>4.7</w:t>
      </w:r>
      <w:r>
        <w:t xml:space="preserve"> f</w:t>
      </w:r>
      <w:r w:rsidRPr="00C71868">
        <w:t>or the purpose of resolving cases of harmful interference, the earth exploration-satellite (passive) service shall be afforded protection from different services in other bands only to the extent that these different services are protected from each other</w:t>
      </w:r>
      <w:r>
        <w:t>;</w:t>
      </w:r>
    </w:p>
    <w:p w:rsidR="002B60BF" w:rsidRDefault="002B60BF" w:rsidP="002B60BF">
      <w:pPr>
        <w:spacing w:after="120"/>
      </w:pPr>
      <w:r w:rsidRPr="002618CB">
        <w:rPr>
          <w:i/>
        </w:rPr>
        <w:t>b)</w:t>
      </w:r>
      <w:r>
        <w:tab/>
        <w:t>that RR Nos. </w:t>
      </w:r>
      <w:r w:rsidRPr="002618CB">
        <w:rPr>
          <w:b/>
        </w:rPr>
        <w:t>5.28</w:t>
      </w:r>
      <w:r>
        <w:t xml:space="preserve"> to </w:t>
      </w:r>
      <w:r w:rsidRPr="002618CB">
        <w:rPr>
          <w:b/>
        </w:rPr>
        <w:t>5.31</w:t>
      </w:r>
      <w:r>
        <w:t xml:space="preserve"> define the conditions imposed on secondary services with regard to causing or claiming protection from harmful interference from other services,</w:t>
      </w:r>
    </w:p>
    <w:p w:rsidR="002B60BF" w:rsidRPr="008705F5" w:rsidRDefault="002B60BF" w:rsidP="002B60BF">
      <w:pPr>
        <w:spacing w:after="120"/>
        <w:rPr>
          <w:i/>
        </w:rPr>
      </w:pPr>
      <w:r>
        <w:tab/>
      </w:r>
      <w:r w:rsidRPr="008705F5">
        <w:rPr>
          <w:i/>
        </w:rPr>
        <w:t>resolves to invite the 2023 World Radiocommunication Conference</w:t>
      </w:r>
    </w:p>
    <w:p w:rsidR="002B60BF" w:rsidRDefault="002B60BF" w:rsidP="002B60BF">
      <w:pPr>
        <w:spacing w:after="120"/>
      </w:pPr>
      <w:r>
        <w:t xml:space="preserve">to take into account the results of ITU-R studies, and consider the possibility of developing processes within Appendix </w:t>
      </w:r>
      <w:r w:rsidRPr="00555A52">
        <w:rPr>
          <w:b/>
        </w:rPr>
        <w:t>10</w:t>
      </w:r>
      <w:r>
        <w:t xml:space="preserve"> suitable </w:t>
      </w:r>
      <w:r w:rsidRPr="00806BF7">
        <w:t>for reporting cases of harmful interference to passive sensors</w:t>
      </w:r>
    </w:p>
    <w:p w:rsidR="002B60BF" w:rsidRPr="00F77302" w:rsidRDefault="002B60BF" w:rsidP="002B60BF">
      <w:pPr>
        <w:spacing w:after="120"/>
        <w:rPr>
          <w:i/>
        </w:rPr>
      </w:pPr>
      <w:r>
        <w:tab/>
      </w:r>
      <w:r w:rsidRPr="00F77302">
        <w:rPr>
          <w:i/>
        </w:rPr>
        <w:t>invites ITU-R</w:t>
      </w:r>
    </w:p>
    <w:p w:rsidR="002B60BF" w:rsidRDefault="002B60BF" w:rsidP="002B60BF">
      <w:pPr>
        <w:spacing w:after="120"/>
      </w:pPr>
      <w:r>
        <w:t>to conduct and complete, in time for WRC-23, the necessary technical and regulatory studies,</w:t>
      </w:r>
    </w:p>
    <w:p w:rsidR="002B60BF" w:rsidRPr="00F77302" w:rsidRDefault="002B60BF" w:rsidP="002B60BF">
      <w:pPr>
        <w:spacing w:after="120"/>
        <w:rPr>
          <w:i/>
        </w:rPr>
      </w:pPr>
      <w:r>
        <w:tab/>
      </w:r>
      <w:r w:rsidRPr="00F77302">
        <w:rPr>
          <w:i/>
        </w:rPr>
        <w:t>invites administrations</w:t>
      </w:r>
    </w:p>
    <w:p w:rsidR="002B60BF" w:rsidRDefault="002B60BF" w:rsidP="002B60BF">
      <w:pPr>
        <w:spacing w:after="120"/>
      </w:pPr>
      <w:r>
        <w:t>to participate actively in the studies by submitting contributions to ITU-R,</w:t>
      </w:r>
    </w:p>
    <w:p w:rsidR="002B60BF" w:rsidRPr="00F77302" w:rsidRDefault="002B60BF" w:rsidP="002B60BF">
      <w:pPr>
        <w:spacing w:after="120"/>
        <w:rPr>
          <w:i/>
        </w:rPr>
      </w:pPr>
      <w:r w:rsidRPr="00F77302">
        <w:rPr>
          <w:i/>
        </w:rPr>
        <w:tab/>
        <w:t>instructs the Secretary-General</w:t>
      </w:r>
    </w:p>
    <w:p w:rsidR="002B60BF" w:rsidRDefault="002B60BF" w:rsidP="002B60BF">
      <w:r>
        <w:t>to bring this Resolution to the attention of the World Meteorological Organization (WMO) and other international and regional organizations concerned.</w:t>
      </w:r>
    </w:p>
    <w:p w:rsidR="002B60BF" w:rsidRDefault="002B60BF" w:rsidP="002B60BF">
      <w:pPr>
        <w:pStyle w:val="Reasons"/>
      </w:pPr>
      <w:r>
        <w:rPr>
          <w:b/>
        </w:rPr>
        <w:t>Reasons:</w:t>
      </w:r>
      <w:r>
        <w:tab/>
      </w:r>
      <w:r w:rsidRPr="00610D75">
        <w:t>A resolution will support the ITU-R studies needed under the relevant WRC-</w:t>
      </w:r>
      <w:r>
        <w:t>23</w:t>
      </w:r>
      <w:r w:rsidRPr="00610D75">
        <w:t xml:space="preserve"> agenda item.</w:t>
      </w:r>
    </w:p>
    <w:p w:rsidR="002B60BF" w:rsidRPr="00500D99" w:rsidRDefault="002B60BF" w:rsidP="002B60BF">
      <w:pPr>
        <w:pStyle w:val="Proposal"/>
        <w:rPr>
          <w:lang w:val="en-US"/>
        </w:rPr>
      </w:pPr>
      <w:r w:rsidRPr="00500D99">
        <w:rPr>
          <w:lang w:val="en-US"/>
        </w:rPr>
        <w:t>SUP</w:t>
      </w:r>
      <w:r w:rsidRPr="00500D99">
        <w:rPr>
          <w:lang w:val="en-US"/>
        </w:rPr>
        <w:tab/>
      </w:r>
      <w:r>
        <w:rPr>
          <w:lang w:val="en-US"/>
        </w:rPr>
        <w:t>TBD</w:t>
      </w:r>
      <w:r w:rsidRPr="00500D99">
        <w:rPr>
          <w:lang w:val="en-US"/>
        </w:rPr>
        <w:t>/</w:t>
      </w:r>
      <w:r>
        <w:rPr>
          <w:lang w:val="en-US"/>
        </w:rPr>
        <w:t>XXX</w:t>
      </w:r>
      <w:r w:rsidRPr="00500D99">
        <w:rPr>
          <w:lang w:val="en-US"/>
        </w:rPr>
        <w:t>/3</w:t>
      </w:r>
    </w:p>
    <w:p w:rsidR="002B60BF" w:rsidRPr="00500D99" w:rsidRDefault="002B60BF" w:rsidP="002B60BF">
      <w:pPr>
        <w:pStyle w:val="ResNo"/>
        <w:rPr>
          <w:lang w:val="en-US"/>
        </w:rPr>
      </w:pPr>
      <w:bookmarkStart w:id="699" w:name="_Toc327364588"/>
      <w:r w:rsidRPr="00500D99">
        <w:rPr>
          <w:lang w:val="en-US"/>
        </w:rPr>
        <w:t xml:space="preserve">RESOLUTION </w:t>
      </w:r>
      <w:r w:rsidRPr="00500D99">
        <w:rPr>
          <w:rStyle w:val="href"/>
          <w:lang w:val="en-US"/>
        </w:rPr>
        <w:t>8</w:t>
      </w:r>
      <w:r>
        <w:rPr>
          <w:rStyle w:val="href"/>
          <w:lang w:val="en-US"/>
        </w:rPr>
        <w:t>1</w:t>
      </w:r>
      <w:r w:rsidRPr="00500D99">
        <w:rPr>
          <w:rStyle w:val="href"/>
          <w:lang w:val="en-US"/>
        </w:rPr>
        <w:t>0</w:t>
      </w:r>
      <w:r w:rsidRPr="00500D99">
        <w:rPr>
          <w:lang w:val="en-US"/>
        </w:rPr>
        <w:t xml:space="preserve"> (WRC</w:t>
      </w:r>
      <w:r w:rsidRPr="00500D99">
        <w:rPr>
          <w:lang w:val="en-US"/>
        </w:rPr>
        <w:noBreakHyphen/>
        <w:t>1</w:t>
      </w:r>
      <w:r>
        <w:rPr>
          <w:lang w:val="en-US"/>
        </w:rPr>
        <w:t>5</w:t>
      </w:r>
      <w:r w:rsidRPr="00500D99">
        <w:rPr>
          <w:lang w:val="en-US"/>
        </w:rPr>
        <w:t>)</w:t>
      </w:r>
      <w:bookmarkEnd w:id="699"/>
    </w:p>
    <w:p w:rsidR="002B60BF" w:rsidRPr="00500D99" w:rsidRDefault="002B60BF" w:rsidP="002B60BF">
      <w:pPr>
        <w:pStyle w:val="Restitle"/>
        <w:rPr>
          <w:lang w:val="en-US"/>
        </w:rPr>
      </w:pPr>
      <w:bookmarkStart w:id="700" w:name="_Toc327364589"/>
      <w:r w:rsidRPr="00500D99">
        <w:rPr>
          <w:lang w:val="en-US"/>
        </w:rPr>
        <w:t>Preliminary agenda for the 20</w:t>
      </w:r>
      <w:r>
        <w:rPr>
          <w:lang w:val="en-US"/>
        </w:rPr>
        <w:t>23</w:t>
      </w:r>
      <w:r w:rsidRPr="00500D99">
        <w:rPr>
          <w:lang w:val="en-US"/>
        </w:rPr>
        <w:t xml:space="preserve"> World Radiocommunication Conference</w:t>
      </w:r>
      <w:bookmarkEnd w:id="700"/>
    </w:p>
    <w:p w:rsidR="002B60BF" w:rsidRPr="00500D99" w:rsidRDefault="002B60BF" w:rsidP="002B60BF">
      <w:pPr>
        <w:pStyle w:val="Reasons"/>
        <w:rPr>
          <w:lang w:val="en-US"/>
        </w:rPr>
      </w:pPr>
      <w:r w:rsidRPr="00500D99">
        <w:rPr>
          <w:b/>
          <w:bCs/>
          <w:lang w:val="en-US"/>
        </w:rPr>
        <w:t>Reasons:</w:t>
      </w:r>
      <w:r w:rsidRPr="00500D99">
        <w:rPr>
          <w:lang w:val="en-US"/>
        </w:rPr>
        <w:tab/>
        <w:t>This Resolution must be suppressed, as WRC-1</w:t>
      </w:r>
      <w:r>
        <w:rPr>
          <w:lang w:val="en-US"/>
        </w:rPr>
        <w:t>9</w:t>
      </w:r>
      <w:r w:rsidRPr="00500D99">
        <w:rPr>
          <w:lang w:val="en-US"/>
        </w:rPr>
        <w:t xml:space="preserve"> will create a new Resolution that will include the agenda for WRC-</w:t>
      </w:r>
      <w:r>
        <w:rPr>
          <w:lang w:val="en-US"/>
        </w:rPr>
        <w:t>23</w:t>
      </w:r>
      <w:r w:rsidRPr="00500D99">
        <w:rPr>
          <w:lang w:val="en-US"/>
        </w:rPr>
        <w:t>.</w:t>
      </w:r>
    </w:p>
    <w:p w:rsidR="002B60BF" w:rsidRDefault="002B60BF" w:rsidP="002B60BF">
      <w:pPr>
        <w:pStyle w:val="Reasons"/>
      </w:pPr>
    </w:p>
    <w:p w:rsidR="002B60BF" w:rsidRDefault="002B60BF" w:rsidP="002B60BF">
      <w:pPr>
        <w:sectPr w:rsidR="002B60BF" w:rsidSect="006C7CB2">
          <w:pgSz w:w="11907" w:h="16834" w:code="9"/>
          <w:pgMar w:top="1411" w:right="1138" w:bottom="1411" w:left="1138" w:header="562" w:footer="562" w:gutter="0"/>
          <w:pgNumType w:start="1"/>
          <w:cols w:space="720"/>
          <w:docGrid w:linePitch="326"/>
        </w:sectPr>
      </w:pPr>
      <w:r w:rsidRPr="005528E1">
        <w:t xml:space="preserve"> </w:t>
      </w:r>
    </w:p>
    <w:p w:rsidR="002B60BF" w:rsidRPr="00500D99" w:rsidRDefault="002B60BF" w:rsidP="002B60BF">
      <w:pPr>
        <w:pStyle w:val="AppendixNo"/>
        <w:rPr>
          <w:lang w:val="en-US"/>
        </w:rPr>
      </w:pPr>
      <w:r w:rsidRPr="00500D99">
        <w:rPr>
          <w:lang w:val="en-US"/>
        </w:rPr>
        <w:t>ATTACHMENT</w:t>
      </w:r>
    </w:p>
    <w:p w:rsidR="002B60BF" w:rsidRPr="00950A87" w:rsidRDefault="002B60BF" w:rsidP="002B60BF">
      <w:pPr>
        <w:tabs>
          <w:tab w:val="left" w:pos="699"/>
          <w:tab w:val="left" w:pos="1080"/>
          <w:tab w:val="left" w:pos="7257"/>
          <w:tab w:val="left" w:pos="7920"/>
          <w:tab w:val="left" w:pos="8508"/>
          <w:tab w:val="left" w:pos="9216"/>
        </w:tabs>
        <w:spacing w:before="360"/>
        <w:jc w:val="center"/>
        <w:rPr>
          <w:b/>
        </w:rPr>
      </w:pPr>
      <w:r w:rsidRPr="00500D99">
        <w:rPr>
          <w:b/>
        </w:rPr>
        <w:t xml:space="preserve">PROPOSAL FOR ADDITIONAL AGENDA ITEM </w:t>
      </w:r>
      <w:r>
        <w:rPr>
          <w:b/>
        </w:rPr>
        <w:t>T</w:t>
      </w:r>
      <w:r w:rsidRPr="00950A87">
        <w:rPr>
          <w:b/>
        </w:rPr>
        <w:t xml:space="preserve">O CONSIDER IMPLEMENTING A MECHANISM IN RR APPENDIX </w:t>
      </w:r>
      <w:r w:rsidRPr="00950A87">
        <w:rPr>
          <w:b/>
          <w:bCs/>
        </w:rPr>
        <w:t>10</w:t>
      </w:r>
      <w:r w:rsidRPr="00950A87">
        <w:rPr>
          <w:b/>
        </w:rPr>
        <w:t xml:space="preserve"> TO IMPROVE THE REPORTING AND RESOLUTION OF INTERFERENCE TO EARTH EXPLORATION-SATELLITE SERVICE PASSIVE SENSORS</w:t>
      </w:r>
    </w:p>
    <w:p w:rsidR="002B60BF" w:rsidRPr="00500D99" w:rsidRDefault="002B60BF" w:rsidP="002B60BF">
      <w:pPr>
        <w:pStyle w:val="Normalaftertitle"/>
        <w:rPr>
          <w:lang w:val="en-US"/>
        </w:rPr>
      </w:pPr>
      <w:r w:rsidRPr="00500D99">
        <w:rPr>
          <w:b/>
          <w:bCs/>
          <w:i/>
          <w:iCs/>
          <w:lang w:val="en-US"/>
        </w:rPr>
        <w:t>Subject:</w:t>
      </w:r>
      <w:r w:rsidRPr="00500D99">
        <w:rPr>
          <w:lang w:val="en-US"/>
        </w:rPr>
        <w:t xml:space="preserve"> Proposed future WRC agenda item for WRC-</w:t>
      </w:r>
      <w:r>
        <w:rPr>
          <w:lang w:val="en-US"/>
        </w:rPr>
        <w:t>23</w:t>
      </w:r>
      <w:r w:rsidRPr="00500D99">
        <w:rPr>
          <w:lang w:val="en-US"/>
        </w:rPr>
        <w:t xml:space="preserve"> </w:t>
      </w:r>
      <w:r>
        <w:rPr>
          <w:lang w:val="en-US"/>
        </w:rPr>
        <w:t>to consider the processes for reporting and resolving harmful interference to passive sensors</w:t>
      </w:r>
    </w:p>
    <w:p w:rsidR="002B60BF" w:rsidRPr="00500D99" w:rsidRDefault="002B60BF" w:rsidP="002B60BF">
      <w:pPr>
        <w:pBdr>
          <w:bottom w:val="single" w:sz="12" w:space="1" w:color="auto"/>
        </w:pBdr>
        <w:tabs>
          <w:tab w:val="left" w:pos="794"/>
          <w:tab w:val="left" w:pos="1191"/>
          <w:tab w:val="left" w:pos="1588"/>
          <w:tab w:val="left" w:pos="1985"/>
        </w:tabs>
      </w:pPr>
    </w:p>
    <w:p w:rsidR="002B60BF" w:rsidRPr="00500D99" w:rsidRDefault="002B60BF" w:rsidP="002B60BF">
      <w:pPr>
        <w:rPr>
          <w:b/>
          <w:spacing w:val="-1"/>
        </w:rPr>
      </w:pPr>
    </w:p>
    <w:p w:rsidR="002B60BF" w:rsidRPr="00500D99" w:rsidRDefault="002B60BF" w:rsidP="002B60BF">
      <w:r w:rsidRPr="00500D99">
        <w:rPr>
          <w:b/>
          <w:i/>
          <w:iCs/>
          <w:spacing w:val="-1"/>
        </w:rPr>
        <w:t>Origin:</w:t>
      </w:r>
      <w:r w:rsidRPr="00500D99">
        <w:rPr>
          <w:b/>
          <w:i/>
          <w:iCs/>
        </w:rPr>
        <w:t xml:space="preserve"> </w:t>
      </w:r>
      <w:r>
        <w:t>[TBD]</w:t>
      </w:r>
    </w:p>
    <w:p w:rsidR="002B60BF" w:rsidRPr="00500D99" w:rsidRDefault="002B60BF" w:rsidP="002B60BF">
      <w:pPr>
        <w:pBdr>
          <w:bottom w:val="single" w:sz="12" w:space="1" w:color="auto"/>
        </w:pBdr>
        <w:tabs>
          <w:tab w:val="left" w:pos="794"/>
          <w:tab w:val="left" w:pos="1191"/>
          <w:tab w:val="left" w:pos="1588"/>
          <w:tab w:val="left" w:pos="1985"/>
        </w:tabs>
        <w:rPr>
          <w:color w:val="000000"/>
        </w:rPr>
      </w:pPr>
    </w:p>
    <w:p w:rsidR="002B60BF" w:rsidRPr="00500D99" w:rsidRDefault="002B60BF" w:rsidP="002B60BF">
      <w:r w:rsidRPr="00500D99">
        <w:rPr>
          <w:b/>
          <w:bCs/>
          <w:i/>
          <w:iCs/>
          <w:color w:val="000000"/>
        </w:rPr>
        <w:t>Proposal</w:t>
      </w:r>
      <w:r w:rsidRPr="00500D99">
        <w:rPr>
          <w:b/>
          <w:bCs/>
          <w:i/>
          <w:iCs/>
        </w:rPr>
        <w:t>:</w:t>
      </w:r>
      <w:r w:rsidRPr="00500D99">
        <w:rPr>
          <w:i/>
          <w:iCs/>
          <w:color w:val="000000"/>
        </w:rPr>
        <w:t xml:space="preserve"> </w:t>
      </w:r>
      <w:r>
        <w:t>T</w:t>
      </w:r>
      <w:r w:rsidRPr="00911036">
        <w:t xml:space="preserve">o consider </w:t>
      </w:r>
      <w:r>
        <w:t xml:space="preserve">implementing a mechanism in 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r w:rsidRPr="00911036">
        <w:t>.</w:t>
      </w:r>
    </w:p>
    <w:p w:rsidR="002B60BF" w:rsidRPr="00500D99" w:rsidRDefault="002B60BF" w:rsidP="002B60BF">
      <w:r w:rsidRPr="00500D99">
        <w:rPr>
          <w:b/>
          <w:i/>
          <w:color w:val="000000"/>
        </w:rPr>
        <w:t>Background/reason</w:t>
      </w:r>
      <w:r w:rsidRPr="00500D99">
        <w:rPr>
          <w:b/>
          <w:bCs/>
          <w:i/>
          <w:iCs/>
          <w:color w:val="000000"/>
        </w:rPr>
        <w:t>:</w:t>
      </w:r>
    </w:p>
    <w:p w:rsidR="002B60BF" w:rsidRPr="00500D99" w:rsidRDefault="002B60BF" w:rsidP="002B60BF">
      <w:r>
        <w:t xml:space="preserve">Procedures are contained in Section VI of Article </w:t>
      </w:r>
      <w:r w:rsidRPr="00A243B9">
        <w:rPr>
          <w:b/>
        </w:rPr>
        <w:t>15</w:t>
      </w:r>
      <w:r>
        <w:t xml:space="preserve"> to address the actions to be taken when harmful interference occurs between networks authorized by different Administrations.  In particular, RR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detected by EESS (passive) sensors is very limited.</w:t>
      </w:r>
      <w:r>
        <w:t xml:space="preserve">  Passive sensors have unique characteristics to detect the particulars of the interference using different parameters from those of stations used for radiocommunication.  The ITU-R has approved Recommendation ITU-R RS.2106 which provides data fields which should be used for the d</w:t>
      </w:r>
      <w:r w:rsidRPr="00610D75">
        <w:t>etection and resolution of radio frequency interference to</w:t>
      </w:r>
      <w:r>
        <w:t xml:space="preserve"> </w:t>
      </w:r>
      <w:r w:rsidRPr="00610D75">
        <w:t>Earth exploration-satellite service (passive) sensors</w:t>
      </w:r>
      <w:r>
        <w:t>.</w:t>
      </w:r>
    </w:p>
    <w:p w:rsidR="002B60BF" w:rsidRPr="00500D99" w:rsidRDefault="002B60BF" w:rsidP="002B60BF">
      <w:pPr>
        <w:pBdr>
          <w:bottom w:val="single" w:sz="12" w:space="1" w:color="auto"/>
        </w:pBdr>
        <w:rPr>
          <w:color w:val="000000"/>
        </w:rPr>
      </w:pPr>
    </w:p>
    <w:p w:rsidR="002B60BF" w:rsidRPr="00500D99" w:rsidRDefault="002B60BF" w:rsidP="002B60BF">
      <w:pPr>
        <w:rPr>
          <w:bCs/>
          <w:color w:val="000000"/>
        </w:rPr>
      </w:pPr>
      <w:r w:rsidRPr="00500D99">
        <w:rPr>
          <w:b/>
          <w:i/>
          <w:color w:val="000000"/>
        </w:rPr>
        <w:t>Radiocommunication services concerned</w:t>
      </w:r>
      <w:r w:rsidRPr="00500D99">
        <w:rPr>
          <w:b/>
          <w:bCs/>
          <w:i/>
          <w:iCs/>
          <w:color w:val="000000"/>
        </w:rPr>
        <w:t xml:space="preserve">: </w:t>
      </w:r>
      <w:r w:rsidRPr="00500D99">
        <w:rPr>
          <w:bCs/>
          <w:iCs/>
          <w:color w:val="000000"/>
        </w:rPr>
        <w:t>Earth exploration-satellite service</w:t>
      </w:r>
      <w:r>
        <w:rPr>
          <w:bCs/>
          <w:iCs/>
          <w:color w:val="000000"/>
        </w:rPr>
        <w:t>,</w:t>
      </w:r>
      <w:r w:rsidRPr="00500D99">
        <w:rPr>
          <w:bCs/>
          <w:iCs/>
          <w:color w:val="000000"/>
        </w:rPr>
        <w:t xml:space="preserve"> </w:t>
      </w:r>
      <w:r>
        <w:rPr>
          <w:bCs/>
          <w:iCs/>
          <w:color w:val="000000"/>
        </w:rPr>
        <w:t>fixed service, mobile service</w:t>
      </w:r>
    </w:p>
    <w:p w:rsidR="002B60BF" w:rsidRPr="00500D99" w:rsidRDefault="002B60BF" w:rsidP="002B60BF">
      <w:pPr>
        <w:pBdr>
          <w:bottom w:val="single" w:sz="12" w:space="1" w:color="auto"/>
        </w:pBdr>
        <w:rPr>
          <w:color w:val="000000"/>
        </w:rPr>
      </w:pPr>
    </w:p>
    <w:p w:rsidR="002B60BF" w:rsidRPr="00500D99" w:rsidRDefault="002B60BF" w:rsidP="002B60BF">
      <w:pPr>
        <w:rPr>
          <w:b/>
          <w:bCs/>
          <w:i/>
          <w:color w:val="000000"/>
        </w:rPr>
      </w:pPr>
      <w:r w:rsidRPr="00500D99">
        <w:rPr>
          <w:b/>
          <w:i/>
          <w:color w:val="000000"/>
        </w:rPr>
        <w:t>Indication of possible difficulties</w:t>
      </w:r>
      <w:r w:rsidRPr="00500D99">
        <w:rPr>
          <w:b/>
          <w:bCs/>
          <w:i/>
          <w:iCs/>
          <w:color w:val="000000"/>
        </w:rPr>
        <w:t>:</w:t>
      </w:r>
      <w:r w:rsidRPr="00500D99">
        <w:rPr>
          <w:bCs/>
          <w:iCs/>
          <w:color w:val="000000"/>
        </w:rPr>
        <w:t xml:space="preserve"> None foreseen</w:t>
      </w:r>
    </w:p>
    <w:p w:rsidR="002B60BF" w:rsidRPr="00500D99" w:rsidRDefault="002B60BF" w:rsidP="002B60BF">
      <w:pPr>
        <w:pBdr>
          <w:bottom w:val="single" w:sz="12" w:space="1" w:color="auto"/>
        </w:pBdr>
        <w:rPr>
          <w:color w:val="000000"/>
        </w:rPr>
      </w:pPr>
    </w:p>
    <w:p w:rsidR="002B60BF" w:rsidRPr="00500D99" w:rsidRDefault="002B60BF" w:rsidP="002B60BF">
      <w:pPr>
        <w:rPr>
          <w:b/>
          <w:bCs/>
          <w:i/>
          <w:color w:val="000000"/>
        </w:rPr>
      </w:pPr>
      <w:r w:rsidRPr="00500D99">
        <w:rPr>
          <w:b/>
          <w:i/>
          <w:color w:val="000000"/>
        </w:rPr>
        <w:t>Previous/ongoing studies on the issue</w:t>
      </w:r>
      <w:r w:rsidRPr="00500D99">
        <w:rPr>
          <w:b/>
          <w:bCs/>
          <w:i/>
          <w:iCs/>
          <w:color w:val="000000"/>
        </w:rPr>
        <w:t>:</w:t>
      </w:r>
      <w:r w:rsidRPr="00500D99">
        <w:rPr>
          <w:bCs/>
          <w:iCs/>
          <w:color w:val="000000"/>
        </w:rPr>
        <w:t xml:space="preserve"> </w:t>
      </w:r>
      <w:r>
        <w:rPr>
          <w:bCs/>
          <w:iCs/>
          <w:color w:val="000000"/>
        </w:rPr>
        <w:t xml:space="preserve">ITU-R WP 7C has already developed Recommendation ITU-R RS.2106-0, </w:t>
      </w:r>
      <w:r w:rsidRPr="0087604C">
        <w:rPr>
          <w:bCs/>
          <w:iCs/>
          <w:color w:val="000000"/>
        </w:rPr>
        <w:t>Detection and resolution of radio frequency interference to Earth exploration-satellite service (passive) sensors</w:t>
      </w:r>
    </w:p>
    <w:p w:rsidR="002B60BF" w:rsidRPr="00500D99" w:rsidRDefault="002B60BF" w:rsidP="002B60BF">
      <w:pPr>
        <w:pBdr>
          <w:bottom w:val="single" w:sz="12" w:space="1" w:color="auto"/>
        </w:pBdr>
        <w:rPr>
          <w:color w:val="000000"/>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A0" w:firstRow="1" w:lastRow="0" w:firstColumn="1" w:lastColumn="0" w:noHBand="0" w:noVBand="0"/>
      </w:tblPr>
      <w:tblGrid>
        <w:gridCol w:w="3979"/>
        <w:gridCol w:w="5357"/>
      </w:tblGrid>
      <w:tr w:rsidR="002B60BF" w:rsidRPr="00500D99" w:rsidTr="006C7CB2">
        <w:trPr>
          <w:jc w:val="center"/>
        </w:trPr>
        <w:tc>
          <w:tcPr>
            <w:tcW w:w="3979" w:type="dxa"/>
            <w:tcBorders>
              <w:top w:val="nil"/>
              <w:left w:val="nil"/>
            </w:tcBorders>
          </w:tcPr>
          <w:p w:rsidR="002B60BF" w:rsidRPr="00500D99" w:rsidRDefault="002B60BF" w:rsidP="006C7CB2">
            <w:pPr>
              <w:framePr w:hSpace="181" w:wrap="notBeside" w:vAnchor="text" w:hAnchor="text" w:xAlign="center" w:y="1"/>
              <w:tabs>
                <w:tab w:val="left" w:pos="4366"/>
              </w:tabs>
              <w:rPr>
                <w:b/>
                <w:bCs/>
                <w:i/>
                <w:iCs/>
                <w:color w:val="000000"/>
              </w:rPr>
            </w:pPr>
            <w:r w:rsidRPr="00500D99">
              <w:rPr>
                <w:b/>
                <w:i/>
                <w:color w:val="000000"/>
              </w:rPr>
              <w:t>Studies to be carried out by</w:t>
            </w:r>
            <w:r w:rsidRPr="00500D99">
              <w:rPr>
                <w:b/>
                <w:bCs/>
                <w:i/>
                <w:iCs/>
                <w:color w:val="000000"/>
              </w:rPr>
              <w:t xml:space="preserve">: </w:t>
            </w:r>
            <w:r>
              <w:rPr>
                <w:bCs/>
                <w:iCs/>
                <w:color w:val="000000"/>
              </w:rPr>
              <w:t>WP</w:t>
            </w:r>
            <w:r w:rsidRPr="00500D99">
              <w:rPr>
                <w:bCs/>
                <w:iCs/>
                <w:color w:val="000000"/>
              </w:rPr>
              <w:t xml:space="preserve"> 7</w:t>
            </w:r>
            <w:r>
              <w:rPr>
                <w:bCs/>
                <w:iCs/>
                <w:color w:val="000000"/>
              </w:rPr>
              <w:t>C</w:t>
            </w:r>
          </w:p>
        </w:tc>
        <w:tc>
          <w:tcPr>
            <w:tcW w:w="5357" w:type="dxa"/>
            <w:tcBorders>
              <w:top w:val="nil"/>
              <w:right w:val="nil"/>
            </w:tcBorders>
          </w:tcPr>
          <w:p w:rsidR="002B60BF" w:rsidRPr="007D7E0B" w:rsidRDefault="002B60BF" w:rsidP="006C7CB2">
            <w:pPr>
              <w:framePr w:hSpace="181" w:wrap="notBeside" w:vAnchor="text" w:hAnchor="text" w:xAlign="center" w:y="1"/>
              <w:tabs>
                <w:tab w:val="left" w:pos="360"/>
                <w:tab w:val="left" w:pos="900"/>
                <w:tab w:val="left" w:pos="4366"/>
              </w:tabs>
              <w:ind w:left="113"/>
              <w:rPr>
                <w:b/>
                <w:iCs/>
                <w:color w:val="000000"/>
              </w:rPr>
            </w:pPr>
            <w:r w:rsidRPr="00500D99">
              <w:rPr>
                <w:b/>
                <w:i/>
                <w:color w:val="000000"/>
              </w:rPr>
              <w:t>with the participation of</w:t>
            </w:r>
            <w:r>
              <w:rPr>
                <w:b/>
                <w:i/>
                <w:iCs/>
                <w:color w:val="000000"/>
              </w:rPr>
              <w:t>:</w:t>
            </w:r>
          </w:p>
          <w:p w:rsidR="002B60BF" w:rsidRPr="00500D99" w:rsidRDefault="002B60BF" w:rsidP="006C7CB2">
            <w:pPr>
              <w:framePr w:hSpace="181" w:wrap="notBeside" w:vAnchor="text" w:hAnchor="text" w:xAlign="center" w:y="1"/>
              <w:tabs>
                <w:tab w:val="left" w:pos="4366"/>
              </w:tabs>
              <w:rPr>
                <w:b/>
                <w:bCs/>
                <w:i/>
                <w:iCs/>
                <w:color w:val="000000"/>
              </w:rPr>
            </w:pPr>
          </w:p>
        </w:tc>
      </w:tr>
    </w:tbl>
    <w:p w:rsidR="002B60BF" w:rsidRPr="00500D99" w:rsidRDefault="002B60BF" w:rsidP="002B60BF">
      <w:pPr>
        <w:rPr>
          <w:bCs/>
          <w:color w:val="000000"/>
        </w:rPr>
      </w:pPr>
      <w:r w:rsidRPr="00500D99">
        <w:rPr>
          <w:b/>
          <w:i/>
          <w:color w:val="000000"/>
        </w:rPr>
        <w:t>ITU-R Study Groups concerned</w:t>
      </w:r>
      <w:r w:rsidRPr="00500D99">
        <w:rPr>
          <w:b/>
          <w:bCs/>
          <w:i/>
          <w:iCs/>
          <w:color w:val="000000"/>
        </w:rPr>
        <w:t>:</w:t>
      </w:r>
      <w:r w:rsidRPr="007C0B6D">
        <w:rPr>
          <w:bCs/>
          <w:iCs/>
          <w:color w:val="000000"/>
        </w:rPr>
        <w:t xml:space="preserve"> SG 1, </w:t>
      </w:r>
      <w:r w:rsidRPr="00500D99">
        <w:rPr>
          <w:bCs/>
          <w:iCs/>
          <w:color w:val="000000"/>
        </w:rPr>
        <w:t>SG 5</w:t>
      </w:r>
    </w:p>
    <w:p w:rsidR="002B60BF" w:rsidRPr="00500D99" w:rsidRDefault="002B60BF" w:rsidP="002B60BF">
      <w:pPr>
        <w:pBdr>
          <w:bottom w:val="single" w:sz="12" w:space="1" w:color="auto"/>
        </w:pBdr>
        <w:rPr>
          <w:color w:val="000000"/>
        </w:rPr>
      </w:pPr>
    </w:p>
    <w:p w:rsidR="002B60BF" w:rsidRPr="00500D99" w:rsidRDefault="002B60BF" w:rsidP="002B60BF">
      <w:pPr>
        <w:tabs>
          <w:tab w:val="left" w:pos="360"/>
          <w:tab w:val="left" w:pos="900"/>
        </w:tabs>
        <w:rPr>
          <w:b/>
          <w:i/>
          <w:iCs/>
          <w:color w:val="000000"/>
        </w:rPr>
      </w:pPr>
      <w:r w:rsidRPr="00500D99">
        <w:rPr>
          <w:b/>
          <w:i/>
          <w:color w:val="000000"/>
        </w:rPr>
        <w:t>ITU resource implications, including financial implications (refer to CV126)</w:t>
      </w:r>
      <w:r w:rsidRPr="00500D99">
        <w:rPr>
          <w:b/>
          <w:i/>
          <w:iCs/>
          <w:color w:val="000000"/>
        </w:rPr>
        <w:t xml:space="preserve">: </w:t>
      </w:r>
      <w:r w:rsidRPr="00500D99">
        <w:rPr>
          <w:bCs/>
          <w:iCs/>
          <w:color w:val="000000"/>
        </w:rPr>
        <w:t>Minimal</w:t>
      </w:r>
    </w:p>
    <w:p w:rsidR="002B60BF" w:rsidRPr="00500D99" w:rsidRDefault="002B60BF" w:rsidP="002B60BF">
      <w:pPr>
        <w:pBdr>
          <w:bottom w:val="single" w:sz="12" w:space="1" w:color="auto"/>
        </w:pBdr>
        <w:rPr>
          <w:color w:val="000000"/>
        </w:rPr>
      </w:pPr>
    </w:p>
    <w:p w:rsidR="002B60BF" w:rsidRPr="00500D99" w:rsidRDefault="002B60BF" w:rsidP="002B60BF">
      <w:pPr>
        <w:tabs>
          <w:tab w:val="left" w:pos="4366"/>
        </w:tabs>
        <w:rPr>
          <w:color w:val="000000"/>
        </w:rPr>
      </w:pPr>
      <w:r w:rsidRPr="00500D99">
        <w:rPr>
          <w:b/>
          <w:i/>
          <w:color w:val="000000"/>
        </w:rPr>
        <w:t>Common regional proposal</w:t>
      </w:r>
      <w:r w:rsidRPr="00500D99">
        <w:rPr>
          <w:b/>
          <w:bCs/>
          <w:i/>
          <w:iCs/>
          <w:color w:val="000000"/>
        </w:rPr>
        <w:t>:</w:t>
      </w:r>
      <w:r w:rsidRPr="00500D99">
        <w:rPr>
          <w:color w:val="000000"/>
        </w:rPr>
        <w:t xml:space="preserve">  Yes/No</w:t>
      </w:r>
      <w:r w:rsidRPr="00500D99">
        <w:rPr>
          <w:color w:val="000000"/>
        </w:rPr>
        <w:tab/>
      </w:r>
      <w:r w:rsidRPr="00500D99">
        <w:rPr>
          <w:b/>
          <w:i/>
          <w:color w:val="000000"/>
        </w:rPr>
        <w:t>Multicountry proposal</w:t>
      </w:r>
      <w:r w:rsidRPr="00500D99">
        <w:rPr>
          <w:b/>
          <w:bCs/>
          <w:i/>
          <w:iCs/>
          <w:color w:val="000000"/>
        </w:rPr>
        <w:t xml:space="preserve">:  </w:t>
      </w:r>
      <w:r w:rsidRPr="00500D99">
        <w:rPr>
          <w:color w:val="000000"/>
        </w:rPr>
        <w:t>Yes/No</w:t>
      </w:r>
    </w:p>
    <w:p w:rsidR="002B60BF" w:rsidRPr="00ED47C0" w:rsidRDefault="002B60BF" w:rsidP="002B60BF">
      <w:pPr>
        <w:tabs>
          <w:tab w:val="left" w:pos="567"/>
          <w:tab w:val="left" w:pos="900"/>
          <w:tab w:val="left" w:pos="4366"/>
        </w:tabs>
        <w:rPr>
          <w:b/>
          <w:bCs/>
          <w:i/>
          <w:iCs/>
          <w:color w:val="000000"/>
        </w:rPr>
      </w:pPr>
      <w:r w:rsidRPr="00500D99">
        <w:rPr>
          <w:i/>
          <w:iCs/>
          <w:color w:val="000000"/>
        </w:rPr>
        <w:tab/>
      </w:r>
      <w:r w:rsidRPr="00ED47C0">
        <w:rPr>
          <w:b/>
          <w:bCs/>
          <w:i/>
          <w:iCs/>
          <w:color w:val="000000"/>
        </w:rPr>
        <w:t>Number of countries:</w:t>
      </w:r>
    </w:p>
    <w:p w:rsidR="002B60BF" w:rsidRPr="00500D99" w:rsidRDefault="002B60BF" w:rsidP="002B60BF">
      <w:pPr>
        <w:pBdr>
          <w:bottom w:val="single" w:sz="12" w:space="1" w:color="auto"/>
        </w:pBdr>
        <w:rPr>
          <w:color w:val="000000"/>
        </w:rPr>
      </w:pPr>
    </w:p>
    <w:p w:rsidR="002B60BF" w:rsidRPr="00500D99" w:rsidRDefault="002B60BF" w:rsidP="002B60BF">
      <w:pPr>
        <w:rPr>
          <w:color w:val="000000"/>
        </w:rPr>
      </w:pPr>
      <w:r w:rsidRPr="00500D99">
        <w:rPr>
          <w:b/>
          <w:bCs/>
          <w:i/>
          <w:iCs/>
          <w:color w:val="000000"/>
        </w:rPr>
        <w:t>Remarks</w:t>
      </w:r>
    </w:p>
    <w:p w:rsidR="002B60BF" w:rsidRPr="00500D99" w:rsidRDefault="002B60BF" w:rsidP="002B60BF">
      <w:pPr>
        <w:pStyle w:val="Reasons"/>
        <w:rPr>
          <w:lang w:val="en-US"/>
        </w:rPr>
      </w:pPr>
    </w:p>
    <w:p w:rsidR="002B60BF" w:rsidRPr="005528E1" w:rsidRDefault="002B60BF" w:rsidP="002B60BF">
      <w:pPr>
        <w:jc w:val="center"/>
      </w:pPr>
      <w:r w:rsidRPr="00500D99">
        <w:t>______________</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10</w:t>
      </w:r>
    </w:p>
    <w:p w:rsidR="002B60BF" w:rsidRDefault="002B60BF" w:rsidP="002B60BF">
      <w:r w:rsidRPr="003A3ECB">
        <w:rPr>
          <w:b/>
        </w:rPr>
        <w:t>Agenda Item 10</w:t>
      </w:r>
      <w:r w:rsidRPr="00656311">
        <w:tab/>
        <w:t>to recommend to the Council items for inclusion in the agenda for the next WRC, and to give its views on the preliminary agenda for the subsequent conference and on possible agenda items for future conferences, in accordance w</w:t>
      </w:r>
      <w:r>
        <w:t>ith Article 7 of the Convention.</w:t>
      </w:r>
    </w:p>
    <w:p w:rsidR="002B60BF" w:rsidRDefault="002B60BF" w:rsidP="002B60BF"/>
    <w:p w:rsidR="002B60BF" w:rsidRDefault="002B60BF" w:rsidP="002B60BF">
      <w:pPr>
        <w:pStyle w:val="Headingb0"/>
        <w:rPr>
          <w:lang w:val="en-US"/>
        </w:rPr>
      </w:pPr>
      <w:r w:rsidRPr="00500D99">
        <w:rPr>
          <w:lang w:val="en-US"/>
        </w:rPr>
        <w:t>Background</w:t>
      </w:r>
    </w:p>
    <w:p w:rsidR="002B60BF" w:rsidRPr="00D357C2" w:rsidRDefault="002B60BF" w:rsidP="002B60BF">
      <w:r w:rsidRPr="00D357C2">
        <w:t xml:space="preserve">WRC-15 adopted Resolution </w:t>
      </w:r>
      <w:r w:rsidRPr="00D357C2">
        <w:rPr>
          <w:b/>
        </w:rPr>
        <w:t>763</w:t>
      </w:r>
      <w:r w:rsidRPr="00D357C2">
        <w:t xml:space="preserve"> (</w:t>
      </w:r>
      <w:r w:rsidRPr="00D357C2">
        <w:rPr>
          <w:b/>
        </w:rPr>
        <w:t>WRC 15</w:t>
      </w:r>
      <w:r w:rsidRPr="00D357C2">
        <w:t>) to deal with stations on</w:t>
      </w:r>
      <w:r>
        <w:t xml:space="preserve"> board suborbital vehicles. It was </w:t>
      </w:r>
      <w:r w:rsidRPr="00D357C2">
        <w:t>resolved to conduct studies</w:t>
      </w:r>
      <w:r>
        <w:t xml:space="preserve"> during the WRC-19 study cycle</w:t>
      </w:r>
      <w:r w:rsidRPr="00D357C2">
        <w:t>:</w:t>
      </w:r>
    </w:p>
    <w:p w:rsidR="002B60BF" w:rsidRPr="00D357C2" w:rsidRDefault="002B60BF" w:rsidP="006C7CB2">
      <w:pPr>
        <w:pStyle w:val="ListParagraph"/>
        <w:numPr>
          <w:ilvl w:val="0"/>
          <w:numId w:val="12"/>
        </w:numPr>
        <w:spacing w:after="160" w:line="259" w:lineRule="auto"/>
      </w:pPr>
      <w:r w:rsidRPr="00D357C2">
        <w:t>to identify any required technical and operational measures, in relation to stations on-board suborbital vehicles, that could assist in avoiding harmful interference between radiocommunication services.</w:t>
      </w:r>
    </w:p>
    <w:p w:rsidR="002B60BF" w:rsidRPr="00D357C2" w:rsidRDefault="002B60BF" w:rsidP="006C7CB2">
      <w:pPr>
        <w:pStyle w:val="ListParagraph"/>
        <w:numPr>
          <w:ilvl w:val="0"/>
          <w:numId w:val="12"/>
        </w:numPr>
        <w:spacing w:after="160" w:line="259" w:lineRule="auto"/>
      </w:pPr>
      <w:r w:rsidRPr="00D357C2">
        <w:t>to determine spectrum requirements and, based on the outcome of those studies, to consider a possible future agenda item for WRC-23.</w:t>
      </w:r>
    </w:p>
    <w:p w:rsidR="002B60BF" w:rsidRPr="00D357C2" w:rsidRDefault="002B60BF" w:rsidP="002B60BF">
      <w:r w:rsidRPr="00D357C2">
        <w:t xml:space="preserve">It is also noted that </w:t>
      </w:r>
      <w:r>
        <w:t xml:space="preserve">the </w:t>
      </w:r>
      <w:r w:rsidRPr="00D357C2">
        <w:t>ITU-R in 20</w:t>
      </w:r>
      <w:r>
        <w:t>15 formulated Question ITU-R</w:t>
      </w:r>
      <w:r w:rsidRPr="00D357C2">
        <w:t xml:space="preserve"> 259/5, "Operational and radio regulatory aspects for planes operating in the upper level of the atmosphere", and that studies in the framework of that Question are related to Resolution </w:t>
      </w:r>
      <w:r w:rsidRPr="00B2233E">
        <w:rPr>
          <w:b/>
        </w:rPr>
        <w:t>763 (WRC-15)</w:t>
      </w:r>
      <w:r w:rsidRPr="00D357C2">
        <w:t>. In particular, decides 3 of that Question asks, "What radio links will be required to support space planes</w:t>
      </w:r>
      <w:r>
        <w:t>’</w:t>
      </w:r>
      <w:r w:rsidRPr="00D357C2">
        <w:t xml:space="preserve"> operations and under what radiocommunication service definition will they fall?"</w:t>
      </w:r>
    </w:p>
    <w:p w:rsidR="002B60BF" w:rsidRDefault="002B60BF" w:rsidP="002B60BF">
      <w:r w:rsidRPr="00D357C2">
        <w:t>There are planned developments for sub</w:t>
      </w:r>
      <w:r>
        <w:t>-</w:t>
      </w:r>
      <w:r w:rsidRPr="00D357C2">
        <w:t>orbital flight based on various types of technologies. The approaches vary between those using a single vehicle and those that use a launch vehicle that carries the spacecraft up to an intermediate height before releasing the spacecraft to accelerate away and into a suborbital spaceflight.</w:t>
      </w:r>
    </w:p>
    <w:p w:rsidR="002B60BF" w:rsidRDefault="002B60BF" w:rsidP="002B60BF">
      <w:r w:rsidRPr="00D357C2">
        <w:t xml:space="preserve">The ITU-R performed </w:t>
      </w:r>
      <w:r>
        <w:t xml:space="preserve">a </w:t>
      </w:r>
      <w:r w:rsidRPr="00D357C2">
        <w:t>technical and operational analysis of stations on-board suborbital vehicles including an evaluation of the regulatory provisions that may require some additions or modifications and identification of the potential need for spectrum to support communications and surveillance in space</w:t>
      </w:r>
      <w:r>
        <w:t>, without changing the existing use of the space operations service</w:t>
      </w:r>
      <w:r w:rsidRPr="00D357C2">
        <w:t xml:space="preserve">. Link budgets and Doppler shift were studied for suborbital vehicles using existing </w:t>
      </w:r>
      <w:r>
        <w:t xml:space="preserve">ICAO standardized </w:t>
      </w:r>
      <w:r w:rsidRPr="00D357C2">
        <w:t>radiocommunication systems and technologies.</w:t>
      </w:r>
      <w:r>
        <w:t xml:space="preserve"> The conclusion of the studies was that, while no new spectrum allocations are necessary, a WRC-23 agenda item is necessary to modify definitions to facilitate the increasing introduction of sub-orbital vehicles.</w:t>
      </w:r>
    </w:p>
    <w:p w:rsidR="002B60BF" w:rsidRDefault="002B60BF" w:rsidP="002B60BF">
      <w:pPr>
        <w:pStyle w:val="Headingb0"/>
        <w:rPr>
          <w:lang w:val="en-US"/>
        </w:rPr>
      </w:pPr>
    </w:p>
    <w:p w:rsidR="002B60BF" w:rsidRPr="00500D99" w:rsidRDefault="002B60BF" w:rsidP="002B60BF">
      <w:pPr>
        <w:pStyle w:val="Headingb0"/>
        <w:rPr>
          <w:lang w:val="en-US"/>
        </w:rPr>
      </w:pPr>
      <w:r w:rsidRPr="00500D99">
        <w:rPr>
          <w:lang w:val="en-US"/>
        </w:rPr>
        <w:t>Proposals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/1</w:t>
      </w:r>
    </w:p>
    <w:p w:rsidR="002B60BF" w:rsidRPr="00500D99" w:rsidRDefault="002B60BF" w:rsidP="002B60BF">
      <w:pPr>
        <w:pStyle w:val="ResNo"/>
        <w:rPr>
          <w:lang w:val="en-US"/>
        </w:rPr>
      </w:pPr>
      <w:r w:rsidRPr="00500D99">
        <w:rPr>
          <w:lang w:val="en-US"/>
        </w:rPr>
        <w:t>Draft New Resolution [</w:t>
      </w:r>
      <w:r>
        <w:rPr>
          <w:lang w:val="en-US"/>
        </w:rPr>
        <w:t>xxx</w:t>
      </w:r>
      <w:r w:rsidRPr="00500D99">
        <w:rPr>
          <w:lang w:val="en-US"/>
        </w:rPr>
        <w:t>] (WRC-1</w:t>
      </w:r>
      <w:r>
        <w:rPr>
          <w:lang w:val="en-US"/>
        </w:rPr>
        <w:t>9</w:t>
      </w:r>
      <w:r w:rsidRPr="00500D99">
        <w:rPr>
          <w:lang w:val="en-US"/>
        </w:rPr>
        <w:t>)</w:t>
      </w:r>
    </w:p>
    <w:p w:rsidR="002B60BF" w:rsidRPr="00500D99" w:rsidRDefault="002B60BF" w:rsidP="002B60BF">
      <w:pPr>
        <w:pStyle w:val="Restitle"/>
        <w:rPr>
          <w:lang w:val="en-US"/>
        </w:rPr>
      </w:pPr>
      <w:r w:rsidRPr="00500D99">
        <w:rPr>
          <w:lang w:val="en-US"/>
        </w:rPr>
        <w:t>Agenda for the 20</w:t>
      </w:r>
      <w:r>
        <w:rPr>
          <w:lang w:val="en-US"/>
        </w:rPr>
        <w:t>23</w:t>
      </w:r>
      <w:r w:rsidRPr="00500D99">
        <w:rPr>
          <w:lang w:val="en-US"/>
        </w:rPr>
        <w:t xml:space="preserve"> World Radiocommunication Conference</w:t>
      </w:r>
    </w:p>
    <w:p w:rsidR="002B60BF" w:rsidRPr="00500D99" w:rsidRDefault="002B60BF" w:rsidP="002B60BF">
      <w:pPr>
        <w:pStyle w:val="Normalaftertitle"/>
        <w:rPr>
          <w:lang w:val="en-US"/>
        </w:rPr>
      </w:pPr>
      <w:r w:rsidRPr="00500D99">
        <w:rPr>
          <w:lang w:val="en-US"/>
        </w:rPr>
        <w:t>The World Radiocommunication Conference (</w:t>
      </w:r>
      <w:r>
        <w:t>Sharm el-Sheikh</w:t>
      </w:r>
      <w:r w:rsidRPr="00500D99">
        <w:rPr>
          <w:lang w:val="en-US"/>
        </w:rPr>
        <w:t>, 201</w:t>
      </w:r>
      <w:r>
        <w:rPr>
          <w:lang w:val="en-US"/>
        </w:rPr>
        <w:t>9</w:t>
      </w:r>
      <w:r w:rsidRPr="00500D99">
        <w:rPr>
          <w:lang w:val="en-US"/>
        </w:rPr>
        <w:t>),</w:t>
      </w:r>
    </w:p>
    <w:p w:rsidR="002B60BF" w:rsidRDefault="002B60BF" w:rsidP="002B60BF">
      <w:r w:rsidRPr="00500D99">
        <w:t>...</w:t>
      </w:r>
    </w:p>
    <w:p w:rsidR="002B60BF" w:rsidRDefault="002B60BF" w:rsidP="002B60BF">
      <w:r w:rsidRPr="005E358B">
        <w:rPr>
          <w:b/>
        </w:rPr>
        <w:t>X.X1</w:t>
      </w:r>
      <w:r w:rsidRPr="00500D99">
        <w:rPr>
          <w:b/>
        </w:rPr>
        <w:tab/>
      </w:r>
      <w:r>
        <w:t xml:space="preserve"> to consider, in accordance with Resolution [YYY] (WRC-19), regulatory provisions to facilitate the increased operation of sub-orbital vehicles.</w:t>
      </w:r>
    </w:p>
    <w:p w:rsidR="002B60BF" w:rsidRPr="009636F3" w:rsidRDefault="002B60BF" w:rsidP="002B60BF">
      <w:pPr>
        <w:pStyle w:val="Proposal"/>
        <w:rPr>
          <w:b/>
        </w:rPr>
      </w:pPr>
      <w:r w:rsidRPr="00500D99">
        <w:rPr>
          <w:bCs/>
          <w:lang w:val="en-US"/>
        </w:rPr>
        <w:t>Reasons:</w:t>
      </w:r>
      <w:r w:rsidRPr="009636F3">
        <w:rPr>
          <w:lang w:val="en-US"/>
        </w:rPr>
        <w:tab/>
      </w:r>
      <w:r>
        <w:rPr>
          <w:lang w:val="en-US"/>
        </w:rPr>
        <w:t>To allow for necessary provisions in the Radio Regulations, including, if necessary, additional spectrum allocations, definitions or revisions existing definitions to facilitate the safe integration of sub-orbital vehicles into the existing air traffic management system.</w:t>
      </w:r>
    </w:p>
    <w:p w:rsidR="002B60BF" w:rsidRDefault="002B60BF" w:rsidP="002B60BF">
      <w:pPr>
        <w:pStyle w:val="Proposal"/>
        <w:rPr>
          <w:lang w:val="en-US"/>
        </w:rPr>
      </w:pP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w:t>
      </w:r>
      <w:r>
        <w:rPr>
          <w:lang w:val="en-US"/>
        </w:rPr>
        <w:t>2</w:t>
      </w:r>
    </w:p>
    <w:p w:rsidR="002B60BF" w:rsidRDefault="002B60BF" w:rsidP="002B60BF">
      <w:pPr>
        <w:pStyle w:val="ResNo"/>
      </w:pPr>
      <w:r>
        <w:t>Draft New Resolution [yyy] (WRC-19)</w:t>
      </w:r>
    </w:p>
    <w:p w:rsidR="002B60BF" w:rsidRDefault="002B60BF" w:rsidP="002B60BF">
      <w:pPr>
        <w:pStyle w:val="Restitle"/>
      </w:pPr>
      <w:r>
        <w:rPr>
          <w:rFonts w:ascii="Times New Roman"/>
        </w:rPr>
        <w:t>Radiocommunications for Sub-Orbital Vehicles</w:t>
      </w:r>
    </w:p>
    <w:p w:rsidR="002B60BF" w:rsidRDefault="002B60BF" w:rsidP="002B60BF">
      <w:pPr>
        <w:pStyle w:val="Normalaftertitle"/>
        <w:spacing w:after="120"/>
      </w:pPr>
      <w:r>
        <w:t>The World Radiocommunication Conference (Sharm el-Sheikh, 2019),</w:t>
      </w:r>
    </w:p>
    <w:p w:rsidR="002B60BF" w:rsidRPr="008705F5" w:rsidRDefault="002B60BF" w:rsidP="002B60BF">
      <w:pPr>
        <w:spacing w:after="120"/>
        <w:rPr>
          <w:i/>
        </w:rPr>
      </w:pPr>
      <w:r>
        <w:tab/>
      </w:r>
      <w:r w:rsidRPr="008705F5">
        <w:rPr>
          <w:i/>
        </w:rPr>
        <w:t>considering</w:t>
      </w:r>
    </w:p>
    <w:p w:rsidR="002B60BF" w:rsidRPr="00081458" w:rsidRDefault="002B60BF" w:rsidP="006C7CB2">
      <w:pPr>
        <w:pStyle w:val="ListParagraph"/>
        <w:numPr>
          <w:ilvl w:val="0"/>
          <w:numId w:val="13"/>
        </w:numPr>
        <w:spacing w:after="120" w:line="259" w:lineRule="auto"/>
      </w:pPr>
      <w:r w:rsidRPr="00081458">
        <w:t xml:space="preserve">that new applications are being developed using </w:t>
      </w:r>
      <w:r>
        <w:t xml:space="preserve">equipment that is interoperable with </w:t>
      </w:r>
      <w:r w:rsidRPr="00081458">
        <w:t>existing civil aviation systems to ensure the interoperabi</w:t>
      </w:r>
      <w:r>
        <w:t>lity of sub-orbital vehicle avionics with</w:t>
      </w:r>
      <w:r w:rsidRPr="00081458">
        <w:t xml:space="preserve"> aircraft</w:t>
      </w:r>
      <w:r>
        <w:t xml:space="preserve"> avionics</w:t>
      </w:r>
      <w:r w:rsidRPr="00081458">
        <w:t xml:space="preserve"> and air traffic management systems, which </w:t>
      </w:r>
      <w:r>
        <w:t>is</w:t>
      </w:r>
      <w:r w:rsidRPr="00081458">
        <w:t xml:space="preserve"> necessary for the safe operation of all users of the airspace throughout the world;</w:t>
      </w:r>
    </w:p>
    <w:p w:rsidR="002B60BF" w:rsidRDefault="002B60BF" w:rsidP="006C7CB2">
      <w:pPr>
        <w:pStyle w:val="ListParagraph"/>
        <w:numPr>
          <w:ilvl w:val="0"/>
          <w:numId w:val="13"/>
        </w:numPr>
        <w:spacing w:after="120" w:line="259" w:lineRule="auto"/>
      </w:pPr>
      <w:r>
        <w:t>that t</w:t>
      </w:r>
      <w:r w:rsidRPr="00FD4078">
        <w:t>here is no internationally agreed boundary between the Earth’s atmosphere and the space domain</w:t>
      </w:r>
      <w:r>
        <w:t>,</w:t>
      </w:r>
      <w:r w:rsidRPr="00FD4078">
        <w:t xml:space="preserve"> </w:t>
      </w:r>
      <w:r>
        <w:t>h</w:t>
      </w:r>
      <w:r w:rsidRPr="00FD4078">
        <w:t>owever it is commonly considered that the space domain begins at 100 kilometres above the Earth’s surface</w:t>
      </w:r>
      <w:r>
        <w:t xml:space="preserve">; </w:t>
      </w:r>
    </w:p>
    <w:p w:rsidR="002B60BF" w:rsidRDefault="002B60BF" w:rsidP="006C7CB2">
      <w:pPr>
        <w:pStyle w:val="ListParagraph"/>
        <w:numPr>
          <w:ilvl w:val="0"/>
          <w:numId w:val="13"/>
        </w:numPr>
        <w:spacing w:after="120" w:line="259" w:lineRule="auto"/>
      </w:pPr>
      <w:r>
        <w:t>that radiocommunications for sub-orbital vehicles that are interoperable with the ATM and aircraft avionics are required throughout the entire flight trajectory to prevent collisions with aircraft,</w:t>
      </w:r>
    </w:p>
    <w:p w:rsidR="002B60BF" w:rsidRDefault="002B60BF" w:rsidP="006C7CB2">
      <w:pPr>
        <w:pStyle w:val="ListParagraph"/>
        <w:numPr>
          <w:ilvl w:val="0"/>
          <w:numId w:val="13"/>
        </w:numPr>
        <w:spacing w:after="120" w:line="259" w:lineRule="auto"/>
      </w:pPr>
      <w:r>
        <w:t>that other vehicles may also operate at altitudes over 100 km and use non-orbital trajectories,</w:t>
      </w:r>
    </w:p>
    <w:p w:rsidR="002B60BF" w:rsidRPr="008705F5" w:rsidRDefault="002B60BF" w:rsidP="002B60BF">
      <w:pPr>
        <w:spacing w:after="120"/>
        <w:rPr>
          <w:i/>
        </w:rPr>
      </w:pPr>
      <w:r>
        <w:tab/>
      </w:r>
      <w:r w:rsidRPr="008705F5">
        <w:rPr>
          <w:i/>
        </w:rPr>
        <w:t>recognizing</w:t>
      </w:r>
    </w:p>
    <w:p w:rsidR="002B60BF" w:rsidRPr="00081458" w:rsidRDefault="002B60BF" w:rsidP="006C7CB2">
      <w:pPr>
        <w:pStyle w:val="ListParagraph"/>
        <w:numPr>
          <w:ilvl w:val="0"/>
          <w:numId w:val="14"/>
        </w:numPr>
        <w:spacing w:after="120" w:line="259" w:lineRule="auto"/>
        <w:ind w:left="1080" w:hanging="720"/>
      </w:pPr>
      <w:r w:rsidRPr="00081458">
        <w:t>that Annex 10 to the Convention on International Civil Aviation contains SARPs for aeronautical radionavigation and radiocommunication systems used by international civil aviation;</w:t>
      </w:r>
    </w:p>
    <w:p w:rsidR="002B60BF" w:rsidRPr="0036509F" w:rsidRDefault="002B60BF" w:rsidP="006C7CB2">
      <w:pPr>
        <w:pStyle w:val="ListParagraph"/>
        <w:numPr>
          <w:ilvl w:val="0"/>
          <w:numId w:val="14"/>
        </w:numPr>
        <w:spacing w:after="120" w:line="259" w:lineRule="auto"/>
        <w:ind w:left="1080" w:hanging="720"/>
      </w:pPr>
      <w:r>
        <w:t>that</w:t>
      </w:r>
      <w:r w:rsidRPr="00081458">
        <w:t xml:space="preserve"> </w:t>
      </w:r>
      <w:r>
        <w:t xml:space="preserve">when </w:t>
      </w:r>
      <w:r w:rsidRPr="00081458">
        <w:t xml:space="preserve">operating </w:t>
      </w:r>
      <w:r>
        <w:t xml:space="preserve">radio equipment that conforms to ICAO standards while </w:t>
      </w:r>
      <w:r w:rsidRPr="00081458">
        <w:t>within the majority of Earth’s atmosphere</w:t>
      </w:r>
      <w:r>
        <w:t>,</w:t>
      </w:r>
      <w:r w:rsidRPr="00081458">
        <w:t xml:space="preserve"> </w:t>
      </w:r>
      <w:r>
        <w:t>radiocommunications on-board sub-orbital vehicles is similar to radiocommunications on aircraft,</w:t>
      </w:r>
    </w:p>
    <w:p w:rsidR="002B60BF" w:rsidRDefault="002B60BF" w:rsidP="002B60BF">
      <w:pPr>
        <w:spacing w:after="120"/>
        <w:rPr>
          <w:i/>
        </w:rPr>
      </w:pPr>
      <w:r>
        <w:rPr>
          <w:i/>
        </w:rPr>
        <w:tab/>
        <w:t>noting</w:t>
      </w:r>
    </w:p>
    <w:p w:rsidR="002B60BF" w:rsidRPr="0036509F" w:rsidRDefault="002B60BF" w:rsidP="006C7CB2">
      <w:pPr>
        <w:pStyle w:val="ListParagraph"/>
        <w:numPr>
          <w:ilvl w:val="0"/>
          <w:numId w:val="15"/>
        </w:numPr>
        <w:spacing w:after="120" w:line="259" w:lineRule="auto"/>
        <w:ind w:left="1080" w:hanging="720"/>
      </w:pPr>
      <w:r w:rsidRPr="00724440">
        <w:t>that the development of compatibility criteria betwee</w:t>
      </w:r>
      <w:r>
        <w:t>n ICAO-standardized aeronautical</w:t>
      </w:r>
      <w:r w:rsidRPr="00724440">
        <w:t xml:space="preserve"> systems is the re</w:t>
      </w:r>
      <w:r>
        <w:t>sponsibility of ICAO,</w:t>
      </w:r>
    </w:p>
    <w:p w:rsidR="002B60BF" w:rsidRDefault="002B60BF" w:rsidP="002B60BF">
      <w:pPr>
        <w:pStyle w:val="ListParagraph"/>
        <w:spacing w:after="120"/>
        <w:rPr>
          <w:i/>
        </w:rPr>
      </w:pPr>
    </w:p>
    <w:p w:rsidR="002B60BF" w:rsidRPr="0036509F" w:rsidRDefault="002B60BF" w:rsidP="002B60BF">
      <w:pPr>
        <w:pStyle w:val="ListParagraph"/>
        <w:spacing w:after="120"/>
        <w:rPr>
          <w:i/>
        </w:rPr>
      </w:pPr>
      <w:r w:rsidRPr="0036509F">
        <w:rPr>
          <w:i/>
        </w:rPr>
        <w:t>resolves to invite the 2023 World Radiocommunication Conference</w:t>
      </w:r>
    </w:p>
    <w:p w:rsidR="002B60BF" w:rsidRDefault="002B60BF" w:rsidP="002B60BF">
      <w:pPr>
        <w:autoSpaceDE w:val="0"/>
        <w:autoSpaceDN w:val="0"/>
        <w:adjustRightInd w:val="0"/>
      </w:pPr>
      <w:r>
        <w:t xml:space="preserve"> </w:t>
      </w:r>
      <w:r>
        <w:tab/>
        <w:t>to take appropriate actions, taking into account the results of ITU-R studies,</w:t>
      </w:r>
    </w:p>
    <w:p w:rsidR="002B60BF" w:rsidRDefault="002B60BF" w:rsidP="002B60BF">
      <w:pPr>
        <w:autoSpaceDE w:val="0"/>
        <w:autoSpaceDN w:val="0"/>
        <w:adjustRightInd w:val="0"/>
      </w:pPr>
    </w:p>
    <w:p w:rsidR="002B60BF" w:rsidRPr="00936EF2" w:rsidRDefault="002B60BF" w:rsidP="002B60BF">
      <w:pPr>
        <w:spacing w:after="120"/>
        <w:rPr>
          <w:i/>
        </w:rPr>
      </w:pPr>
      <w:r>
        <w:tab/>
      </w:r>
      <w:r w:rsidRPr="00F77302">
        <w:rPr>
          <w:i/>
        </w:rPr>
        <w:t>invites ITU-R</w:t>
      </w:r>
    </w:p>
    <w:p w:rsidR="002B60BF" w:rsidRPr="00936EF2" w:rsidRDefault="002B60BF" w:rsidP="002B60BF">
      <w:pPr>
        <w:ind w:firstLine="720"/>
      </w:pPr>
      <w:r w:rsidRPr="00936EF2">
        <w:t>to conduct studies on and identify, in time for WRC-23, any necessary revisions to the Radio Regulations</w:t>
      </w:r>
      <w:r w:rsidRPr="00936EF2">
        <w:rPr>
          <w:iCs/>
        </w:rPr>
        <w:t xml:space="preserve"> to facilitate increased operation of sub-orbital vehicles. Those studies should be accomplished in close coordination with the International Civil Aviation Organization and include defining a sub-orbital vehicle and determining appropriate radiocommunication services for flight safety applications related to interoperability with international civil aviation;</w:t>
      </w:r>
    </w:p>
    <w:p w:rsidR="002B60BF" w:rsidRPr="00936EF2" w:rsidRDefault="002B60BF" w:rsidP="002B60BF"/>
    <w:p w:rsidR="002B60BF" w:rsidRPr="00F77302" w:rsidRDefault="002B60BF" w:rsidP="002B60BF">
      <w:pPr>
        <w:spacing w:after="120"/>
        <w:rPr>
          <w:i/>
        </w:rPr>
      </w:pPr>
      <w:r>
        <w:tab/>
      </w:r>
      <w:r w:rsidRPr="00F77302">
        <w:rPr>
          <w:i/>
        </w:rPr>
        <w:t>invites administrations</w:t>
      </w:r>
    </w:p>
    <w:p w:rsidR="002B60BF" w:rsidRDefault="002B60BF" w:rsidP="002B60BF">
      <w:pPr>
        <w:spacing w:after="120"/>
      </w:pPr>
      <w:r w:rsidRPr="00724440">
        <w:t>to participate actively in the studies by submitting contributions to ITU-R,</w:t>
      </w:r>
    </w:p>
    <w:p w:rsidR="002B60BF" w:rsidRDefault="002B60BF" w:rsidP="002B60BF">
      <w:pPr>
        <w:spacing w:after="120"/>
      </w:pPr>
    </w:p>
    <w:p w:rsidR="002B60BF" w:rsidRPr="00F77302" w:rsidRDefault="002B60BF" w:rsidP="002B60BF">
      <w:pPr>
        <w:spacing w:after="120"/>
        <w:rPr>
          <w:i/>
        </w:rPr>
      </w:pPr>
      <w:r w:rsidRPr="00F77302">
        <w:rPr>
          <w:i/>
        </w:rPr>
        <w:tab/>
        <w:t>instructs the Secretary-General</w:t>
      </w:r>
    </w:p>
    <w:p w:rsidR="002B60BF" w:rsidRDefault="002B60BF" w:rsidP="002B60BF">
      <w:r w:rsidRPr="00724440">
        <w:t>to bring this Resolution to the attention of ICAO.</w:t>
      </w:r>
    </w:p>
    <w:p w:rsidR="002B60BF" w:rsidRDefault="002B60BF" w:rsidP="002B60BF"/>
    <w:p w:rsidR="00754094" w:rsidRDefault="002B60BF" w:rsidP="002B60BF">
      <w:pPr>
        <w:pStyle w:val="Reasons"/>
        <w:rPr>
          <w:b/>
        </w:rPr>
      </w:pPr>
      <w:r>
        <w:rPr>
          <w:b/>
        </w:rPr>
        <w:t>Reasons:</w:t>
      </w:r>
      <w:r>
        <w:tab/>
      </w:r>
      <w:r w:rsidRPr="00724440">
        <w:t>A resolution will support the ITU-R studies needed under the relevant WRC-23 agenda item.</w:t>
      </w:r>
    </w:p>
    <w:sectPr w:rsidR="00754094" w:rsidSect="00384522">
      <w:headerReference w:type="default" r:id="rId20"/>
      <w:footerReference w:type="default" r:id="rId21"/>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E81" w:rsidRDefault="001E7E81">
      <w:r>
        <w:separator/>
      </w:r>
    </w:p>
  </w:endnote>
  <w:endnote w:type="continuationSeparator" w:id="0">
    <w:p w:rsidR="001E7E81" w:rsidRDefault="001E7E81">
      <w:r>
        <w:continuationSeparator/>
      </w:r>
    </w:p>
  </w:endnote>
  <w:endnote w:type="continuationNotice" w:id="1">
    <w:p w:rsidR="001E7E81" w:rsidRDefault="001E7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
    <w:panose1 w:val="00000000000000000000"/>
    <w:charset w:val="00"/>
    <w:family w:val="roman"/>
    <w:notTrueType/>
    <w:pitch w:val="default"/>
  </w:font>
  <w:font w:name="time new roma">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Default="00EC6477">
    <w:pPr>
      <w:framePr w:wrap="around" w:vAnchor="text" w:hAnchor="margin" w:xAlign="right" w:y="1"/>
    </w:pPr>
    <w:r>
      <w:fldChar w:fldCharType="begin"/>
    </w:r>
    <w:r>
      <w:instrText xml:space="preserve">PAGE  </w:instrText>
    </w:r>
    <w:r>
      <w:fldChar w:fldCharType="end"/>
    </w:r>
  </w:p>
  <w:p w:rsidR="00EC6477" w:rsidRPr="0041348E" w:rsidRDefault="00EC6477">
    <w:pPr>
      <w:ind w:right="360"/>
    </w:pPr>
    <w:r>
      <w:fldChar w:fldCharType="begin"/>
    </w:r>
    <w:r w:rsidRPr="0041348E">
      <w:instrText xml:space="preserve"> FILENAME \p  \* MERGEFORMAT </w:instrText>
    </w:r>
    <w:r>
      <w:fldChar w:fldCharType="separate"/>
    </w:r>
    <w:r w:rsidR="008F348C">
      <w:rPr>
        <w:noProof/>
      </w:rPr>
      <w:t>C:\Users\cglass\AppData\Local\Microsoft\Windows\INetCache\Content.Outlook\QZPJ1E69\NTIA AA Coord Letter to FCC on Agend Items 1.2_1.3_1.6_1.13_1.1.._R1.3GEO mask Jim M.docx</w:t>
    </w:r>
    <w:r>
      <w:fldChar w:fldCharType="end"/>
    </w:r>
    <w:r w:rsidRPr="0041348E">
      <w:tab/>
    </w:r>
    <w:r>
      <w:fldChar w:fldCharType="begin"/>
    </w:r>
    <w:r>
      <w:instrText xml:space="preserve"> SAVEDATE \@ DD.MM.YY </w:instrText>
    </w:r>
    <w:r>
      <w:fldChar w:fldCharType="separate"/>
    </w:r>
    <w:r w:rsidR="00536388">
      <w:rPr>
        <w:noProof/>
      </w:rPr>
      <w:t>20.09.18</w:t>
    </w:r>
    <w:r>
      <w:fldChar w:fldCharType="end"/>
    </w:r>
    <w:r w:rsidRPr="0041348E">
      <w:tab/>
    </w:r>
    <w:r>
      <w:fldChar w:fldCharType="begin"/>
    </w:r>
    <w:r>
      <w:instrText xml:space="preserve"> PRINTDATE \@ DD.MM.YY </w:instrText>
    </w:r>
    <w:r>
      <w:fldChar w:fldCharType="separate"/>
    </w:r>
    <w:r w:rsidR="008F348C">
      <w:rPr>
        <w:noProof/>
      </w:rPr>
      <w:t>20.09.18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Default="00EC6477" w:rsidP="004E66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6477" w:rsidRDefault="00EC647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Default="00EC6477" w:rsidP="004E66AE">
    <w:pPr>
      <w:pStyle w:val="Footer"/>
      <w:ind w:right="360"/>
      <w:jc w:val="right"/>
    </w:pPr>
    <w:r w:rsidRPr="00FF6C10">
      <w:rPr>
        <w:sz w:val="20"/>
        <w:szCs w:val="20"/>
      </w:rPr>
      <w:fldChar w:fldCharType="begin"/>
    </w:r>
    <w:r w:rsidRPr="00FF6C10">
      <w:rPr>
        <w:sz w:val="20"/>
        <w:szCs w:val="20"/>
      </w:rPr>
      <w:instrText xml:space="preserve"> PAGE   \* MERGEFORMAT </w:instrText>
    </w:r>
    <w:r w:rsidRPr="00FF6C10">
      <w:rPr>
        <w:sz w:val="20"/>
        <w:szCs w:val="20"/>
      </w:rPr>
      <w:fldChar w:fldCharType="separate"/>
    </w:r>
    <w:r w:rsidR="008F348C">
      <w:rPr>
        <w:noProof/>
        <w:sz w:val="20"/>
        <w:szCs w:val="20"/>
      </w:rPr>
      <w:t>10</w:t>
    </w:r>
    <w:r w:rsidRPr="00FF6C10">
      <w:rPr>
        <w:noProof/>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Default="00EC6477">
    <w:pPr>
      <w:pStyle w:val="Footer"/>
      <w:jc w:val="center"/>
    </w:pPr>
    <w:r>
      <w:fldChar w:fldCharType="begin"/>
    </w:r>
    <w:r>
      <w:instrText xml:space="preserve"> PAGE   \* MERGEFORMAT </w:instrText>
    </w:r>
    <w:r>
      <w:fldChar w:fldCharType="separate"/>
    </w:r>
    <w:r w:rsidR="008F348C">
      <w:rPr>
        <w:noProof/>
      </w:rPr>
      <w:t>5</w:t>
    </w:r>
    <w:r>
      <w:rPr>
        <w:noProof/>
      </w:rPr>
      <w:fldChar w:fldCharType="end"/>
    </w:r>
  </w:p>
  <w:p w:rsidR="00EC6477" w:rsidRDefault="00EC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E81" w:rsidRDefault="001E7E81">
      <w:r>
        <w:separator/>
      </w:r>
    </w:p>
  </w:footnote>
  <w:footnote w:type="continuationSeparator" w:id="0">
    <w:p w:rsidR="001E7E81" w:rsidRDefault="001E7E81">
      <w:r>
        <w:continuationSeparator/>
      </w:r>
    </w:p>
  </w:footnote>
  <w:footnote w:type="continuationNotice" w:id="1">
    <w:p w:rsidR="001E7E81" w:rsidRDefault="001E7E81"/>
  </w:footnote>
  <w:footnote w:id="2">
    <w:p w:rsidR="00EC6477" w:rsidRPr="009E5222" w:rsidRDefault="00EC6477" w:rsidP="006A2B01">
      <w:pPr>
        <w:pStyle w:val="NormalWeb"/>
        <w:spacing w:before="120"/>
        <w:rPr>
          <w:color w:val="222222"/>
          <w:shd w:val="clear" w:color="auto" w:fill="FFFFFF"/>
        </w:rPr>
      </w:pPr>
      <w:r>
        <w:rPr>
          <w:rStyle w:val="FootnoteReference"/>
        </w:rPr>
        <w:footnoteRef/>
      </w:r>
      <w:r>
        <w:t xml:space="preserve"> </w:t>
      </w:r>
      <w:r>
        <w:tab/>
      </w:r>
      <w:r w:rsidRPr="006A6324">
        <w:rPr>
          <w:rStyle w:val="FootnoteTextChar"/>
        </w:rPr>
        <w:t>Suborbital vehicle: A vehicle intended for sub-orbital flight, all or some stages or components of which may be reusable or expendable.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388" w:rsidRDefault="00536388" w:rsidP="00536388">
    <w:pPr>
      <w:pStyle w:val="Header"/>
      <w:jc w:val="right"/>
    </w:pPr>
    <w:r>
      <w:t>WAC/074 (21.09.18)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Pr="00921197" w:rsidRDefault="00EC6477" w:rsidP="004E66AE">
    <w:pPr>
      <w:pStyle w:val="Header"/>
      <w:tabs>
        <w:tab w:val="right" w:pos="9720"/>
        <w:tab w:val="right" w:pos="12960"/>
      </w:tabs>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Pr="00921197" w:rsidRDefault="00EC6477" w:rsidP="004E66AE">
    <w:pPr>
      <w:pStyle w:val="Header"/>
      <w:tabs>
        <w:tab w:val="right" w:pos="12960"/>
      </w:tabs>
      <w:rPr>
        <w:b/>
      </w:rPr>
    </w:pPr>
    <w:r>
      <w:rPr>
        <w:b/>
      </w:rPr>
      <w:t>FOR AGENDA</w:t>
    </w:r>
    <w:r>
      <w:rPr>
        <w:b/>
      </w:rPr>
      <w:tab/>
    </w:r>
    <w:r>
      <w:rPr>
        <w:b/>
      </w:rPr>
      <w:tab/>
      <w:t>Doc. 43xxx/1</w:t>
    </w:r>
    <w:r>
      <w:rPr>
        <w:b/>
      </w:rPr>
      <w:tab/>
    </w:r>
    <w:r>
      <w:rPr>
        <w:b/>
      </w:rPr>
      <w:tab/>
    </w:r>
  </w:p>
  <w:p w:rsidR="00EC6477" w:rsidRPr="00921197" w:rsidRDefault="00EC6477" w:rsidP="004E66AE">
    <w:pPr>
      <w:pStyle w:val="Header"/>
      <w:tabs>
        <w:tab w:val="right" w:pos="12960"/>
      </w:tabs>
      <w:rPr>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477" w:rsidRPr="003A3ECB" w:rsidRDefault="00EC6477" w:rsidP="006C7CB2">
    <w:pPr>
      <w:tabs>
        <w:tab w:val="left" w:pos="1134"/>
        <w:tab w:val="left" w:pos="1871"/>
        <w:tab w:val="left" w:pos="2268"/>
      </w:tabs>
      <w:overflowPunct w:val="0"/>
      <w:autoSpaceDE w:val="0"/>
      <w:autoSpaceDN w:val="0"/>
      <w:adjustRightInd w:val="0"/>
      <w:jc w:val="center"/>
      <w:textAlignment w:val="baseline"/>
      <w:rPr>
        <w:sz w:val="18"/>
        <w:szCs w:val="20"/>
      </w:rPr>
    </w:pPr>
    <w:r w:rsidRPr="003A3ECB">
      <w:rPr>
        <w:sz w:val="18"/>
        <w:szCs w:val="20"/>
      </w:rPr>
      <w:t xml:space="preserve">FOR AGENDA                                                                                                                                      </w:t>
    </w:r>
    <w:r>
      <w:rPr>
        <w:sz w:val="18"/>
        <w:szCs w:val="20"/>
      </w:rPr>
      <w:t xml:space="preserve">                      RCS 2712_2</w:t>
    </w:r>
  </w:p>
  <w:p w:rsidR="00EC6477" w:rsidRDefault="00EC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SA-BAK">
    <w15:presenceInfo w15:providerId="None" w15:userId="NASA-BAK"/>
  </w15:person>
  <w15:person w15:author="Roura, Corali (HQ-CG000)">
    <w15:presenceInfo w15:providerId="AD" w15:userId="S-1-5-21-330711430-3775241029-4075259233-293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0"/>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653C"/>
    <w:rsid w:val="000A7623"/>
    <w:rsid w:val="000A7CF7"/>
    <w:rsid w:val="000B79A3"/>
    <w:rsid w:val="000B7D70"/>
    <w:rsid w:val="000C0FA3"/>
    <w:rsid w:val="000C2F4E"/>
    <w:rsid w:val="000C3933"/>
    <w:rsid w:val="000C7E54"/>
    <w:rsid w:val="000D092C"/>
    <w:rsid w:val="000D1214"/>
    <w:rsid w:val="000D5480"/>
    <w:rsid w:val="000D663E"/>
    <w:rsid w:val="000E2E95"/>
    <w:rsid w:val="000E3812"/>
    <w:rsid w:val="000E5460"/>
    <w:rsid w:val="000F335C"/>
    <w:rsid w:val="0010189D"/>
    <w:rsid w:val="0010269A"/>
    <w:rsid w:val="001052A5"/>
    <w:rsid w:val="00107FF1"/>
    <w:rsid w:val="0011265D"/>
    <w:rsid w:val="00115BEB"/>
    <w:rsid w:val="0011603F"/>
    <w:rsid w:val="00121A9E"/>
    <w:rsid w:val="00123D24"/>
    <w:rsid w:val="00125442"/>
    <w:rsid w:val="00141AA3"/>
    <w:rsid w:val="00156402"/>
    <w:rsid w:val="001671F2"/>
    <w:rsid w:val="00171D54"/>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2BB5"/>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14766"/>
    <w:rsid w:val="0031797C"/>
    <w:rsid w:val="00320AFE"/>
    <w:rsid w:val="0032666A"/>
    <w:rsid w:val="00331C70"/>
    <w:rsid w:val="003422B3"/>
    <w:rsid w:val="00343848"/>
    <w:rsid w:val="003514E9"/>
    <w:rsid w:val="00363277"/>
    <w:rsid w:val="00365AE1"/>
    <w:rsid w:val="00366148"/>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37C4"/>
    <w:rsid w:val="00436AE7"/>
    <w:rsid w:val="004719D7"/>
    <w:rsid w:val="00471C3A"/>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6388"/>
    <w:rsid w:val="00537CB9"/>
    <w:rsid w:val="005479FF"/>
    <w:rsid w:val="0056083E"/>
    <w:rsid w:val="00575BAD"/>
    <w:rsid w:val="00581179"/>
    <w:rsid w:val="00586EFA"/>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A2B01"/>
    <w:rsid w:val="006B7DD7"/>
    <w:rsid w:val="006C2724"/>
    <w:rsid w:val="006C4FE8"/>
    <w:rsid w:val="006C7CB2"/>
    <w:rsid w:val="006D4135"/>
    <w:rsid w:val="006D5107"/>
    <w:rsid w:val="006D5E36"/>
    <w:rsid w:val="006D5FC2"/>
    <w:rsid w:val="006E20FF"/>
    <w:rsid w:val="006E2E95"/>
    <w:rsid w:val="006E3AAE"/>
    <w:rsid w:val="006F3D38"/>
    <w:rsid w:val="007123EC"/>
    <w:rsid w:val="0071557C"/>
    <w:rsid w:val="00716DB1"/>
    <w:rsid w:val="007229B6"/>
    <w:rsid w:val="00725789"/>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92CCD"/>
    <w:rsid w:val="00896507"/>
    <w:rsid w:val="008A0DBF"/>
    <w:rsid w:val="008B1F16"/>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6365"/>
    <w:rsid w:val="009921B9"/>
    <w:rsid w:val="009A1CFD"/>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3566"/>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640"/>
    <w:rsid w:val="00B2706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E88"/>
    <w:rsid w:val="00D84C4A"/>
    <w:rsid w:val="00D9467B"/>
    <w:rsid w:val="00D96F12"/>
    <w:rsid w:val="00DA268D"/>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3645"/>
    <w:rsid w:val="00EC5764"/>
    <w:rsid w:val="00EC6477"/>
    <w:rsid w:val="00ED4A9A"/>
    <w:rsid w:val="00ED6B0E"/>
    <w:rsid w:val="00EE324B"/>
    <w:rsid w:val="00EE563E"/>
    <w:rsid w:val="00EE76D1"/>
    <w:rsid w:val="00EF5B7C"/>
    <w:rsid w:val="00F071DD"/>
    <w:rsid w:val="00F158D2"/>
    <w:rsid w:val="00F17A30"/>
    <w:rsid w:val="00F2009D"/>
    <w:rsid w:val="00F268CE"/>
    <w:rsid w:val="00F34CC3"/>
    <w:rsid w:val="00F47B81"/>
    <w:rsid w:val="00F52765"/>
    <w:rsid w:val="00F71341"/>
    <w:rsid w:val="00F71C64"/>
    <w:rsid w:val="00F72F92"/>
    <w:rsid w:val="00F742B2"/>
    <w:rsid w:val="00F95A0D"/>
    <w:rsid w:val="00F969F5"/>
    <w:rsid w:val="00FA1F68"/>
    <w:rsid w:val="00FA755D"/>
    <w:rsid w:val="00FC1CD1"/>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4E85C1C"/>
  <w15:docId w15:val="{9E4FE280-645B-4295-BFC5-94918AD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sfcgonline.org/Recommendations/REC%20SFCG%2014-2R5%20(Use%20of%2037-38%20GHz).pdf"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www.itu.int/pub/R-QUE-SG05.259" TargetMode="External"/><Relationship Id="rId4" Type="http://schemas.openxmlformats.org/officeDocument/2006/relationships/settings" Target="settings.xml"/><Relationship Id="rId9" Type="http://schemas.openxmlformats.org/officeDocument/2006/relationships/hyperlink" Target="mailto:cglass@ntia.doc.gov" TargetMode="External"/><Relationship Id="rId14" Type="http://schemas.openxmlformats.org/officeDocument/2006/relationships/package" Target="embeddings/Microsoft_Excel_Worksheet.xlsx"/><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E6F45-5AAB-48A1-9D90-1825B8011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28625</Words>
  <Characters>163168</Characters>
  <Application>Microsoft Office Word</Application>
  <DocSecurity>0</DocSecurity>
  <Lines>1359</Lines>
  <Paragraphs>382</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191411</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arichardson</dc:creator>
  <cp:lastModifiedBy>Michael Mullinix</cp:lastModifiedBy>
  <cp:revision>3</cp:revision>
  <cp:lastPrinted>2018-09-20T14:58:00Z</cp:lastPrinted>
  <dcterms:created xsi:type="dcterms:W3CDTF">2018-09-20T15:03:00Z</dcterms:created>
  <dcterms:modified xsi:type="dcterms:W3CDTF">2018-09-24T18:22:00Z</dcterms:modified>
</cp:coreProperties>
</file>