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C4C30D" w14:textId="77777777" w:rsidR="00F4254A" w:rsidRDefault="00F4254A" w:rsidP="00F4254A">
      <w:pPr>
        <w:autoSpaceDE w:val="0"/>
        <w:autoSpaceDN w:val="0"/>
        <w:adjustRightInd w:val="0"/>
        <w:jc w:val="center"/>
        <w:rPr>
          <w:b/>
          <w:bCs/>
          <w:sz w:val="24"/>
          <w:szCs w:val="24"/>
        </w:rPr>
      </w:pPr>
    </w:p>
    <w:p w14:paraId="157B763C" w14:textId="77777777" w:rsidR="00F4254A" w:rsidRPr="00C40E9D" w:rsidRDefault="00F4254A" w:rsidP="00F4254A">
      <w:pPr>
        <w:autoSpaceDE w:val="0"/>
        <w:autoSpaceDN w:val="0"/>
        <w:adjustRightInd w:val="0"/>
        <w:jc w:val="center"/>
        <w:rPr>
          <w:b/>
          <w:bCs/>
          <w:sz w:val="24"/>
          <w:szCs w:val="24"/>
        </w:rPr>
      </w:pPr>
      <w:r>
        <w:rPr>
          <w:b/>
          <w:bCs/>
          <w:sz w:val="24"/>
          <w:szCs w:val="24"/>
        </w:rPr>
        <w:t>WRC-19 Agenda Item 1.14</w:t>
      </w:r>
    </w:p>
    <w:p w14:paraId="3C738B3A" w14:textId="77777777" w:rsidR="00F4254A" w:rsidRPr="00C40E9D" w:rsidRDefault="00F4254A" w:rsidP="00F4254A">
      <w:pPr>
        <w:autoSpaceDE w:val="0"/>
        <w:autoSpaceDN w:val="0"/>
        <w:adjustRightInd w:val="0"/>
        <w:jc w:val="center"/>
        <w:rPr>
          <w:b/>
          <w:bCs/>
          <w:sz w:val="24"/>
          <w:szCs w:val="24"/>
        </w:rPr>
      </w:pPr>
    </w:p>
    <w:p w14:paraId="37B10916" w14:textId="77777777" w:rsidR="00F4254A" w:rsidRPr="00C40E9D" w:rsidRDefault="00F4254A" w:rsidP="00F4254A">
      <w:pPr>
        <w:autoSpaceDE w:val="0"/>
        <w:autoSpaceDN w:val="0"/>
        <w:adjustRightInd w:val="0"/>
        <w:rPr>
          <w:sz w:val="24"/>
          <w:szCs w:val="24"/>
        </w:rPr>
      </w:pPr>
    </w:p>
    <w:p w14:paraId="1DB662BE" w14:textId="77777777" w:rsidR="00F4254A" w:rsidRPr="00C40E9D" w:rsidRDefault="00F4254A" w:rsidP="00F4254A">
      <w:pPr>
        <w:autoSpaceDE w:val="0"/>
        <w:autoSpaceDN w:val="0"/>
        <w:adjustRightInd w:val="0"/>
        <w:rPr>
          <w:sz w:val="24"/>
          <w:szCs w:val="24"/>
        </w:rPr>
      </w:pPr>
      <w:r>
        <w:rPr>
          <w:sz w:val="24"/>
          <w:szCs w:val="24"/>
        </w:rPr>
        <w:t>IWG-2</w:t>
      </w:r>
      <w:r w:rsidRPr="00C40E9D">
        <w:rPr>
          <w:sz w:val="24"/>
          <w:szCs w:val="24"/>
        </w:rPr>
        <w:t xml:space="preserve"> members were not able to reach consensus on a proposal for WRC-19 Agenda I</w:t>
      </w:r>
      <w:r>
        <w:rPr>
          <w:sz w:val="24"/>
          <w:szCs w:val="24"/>
        </w:rPr>
        <w:t xml:space="preserve">tem 1.14 regarding the consideration, on the basis of ITU-R studies in accordance with Resolution 160 (WRC-15), appropriate regulatory actions for high-altitude platform stations (HAPS), within existing fixed-service allocations.  </w:t>
      </w:r>
      <w:r w:rsidRPr="00C40E9D">
        <w:rPr>
          <w:sz w:val="24"/>
          <w:szCs w:val="24"/>
        </w:rPr>
        <w:t xml:space="preserve">The views on the appropriate regulatory changes the FCC should support are provided.  </w:t>
      </w:r>
    </w:p>
    <w:p w14:paraId="78F6CD04" w14:textId="77777777" w:rsidR="00F4254A" w:rsidRDefault="00F4254A" w:rsidP="00F4254A">
      <w:pPr>
        <w:widowControl w:val="0"/>
        <w:overflowPunct w:val="0"/>
        <w:autoSpaceDE w:val="0"/>
        <w:autoSpaceDN w:val="0"/>
        <w:adjustRightInd w:val="0"/>
        <w:ind w:right="120"/>
        <w:rPr>
          <w:sz w:val="24"/>
          <w:szCs w:val="24"/>
        </w:rPr>
      </w:pPr>
    </w:p>
    <w:p w14:paraId="2F2402EC" w14:textId="77777777" w:rsidR="00F4254A" w:rsidRPr="007B4191" w:rsidRDefault="00F4254A" w:rsidP="00F4254A">
      <w:pPr>
        <w:widowControl w:val="0"/>
        <w:overflowPunct w:val="0"/>
        <w:autoSpaceDE w:val="0"/>
        <w:autoSpaceDN w:val="0"/>
        <w:adjustRightInd w:val="0"/>
        <w:ind w:right="120"/>
        <w:rPr>
          <w:color w:val="000000"/>
          <w:sz w:val="24"/>
          <w:szCs w:val="24"/>
        </w:rPr>
      </w:pPr>
      <w:r w:rsidRPr="007B4191">
        <w:rPr>
          <w:sz w:val="24"/>
          <w:szCs w:val="24"/>
        </w:rPr>
        <w:t xml:space="preserve">View A is supported by:  </w:t>
      </w:r>
      <w:r>
        <w:rPr>
          <w:color w:val="212121"/>
          <w:sz w:val="24"/>
          <w:szCs w:val="24"/>
        </w:rPr>
        <w:t>Facebook, Loon, LLC</w:t>
      </w:r>
    </w:p>
    <w:p w14:paraId="1390E3F1" w14:textId="77777777" w:rsidR="00F4254A" w:rsidRPr="005B64A7" w:rsidRDefault="00F4254A" w:rsidP="00F4254A">
      <w:pPr>
        <w:widowControl w:val="0"/>
        <w:overflowPunct w:val="0"/>
        <w:autoSpaceDE w:val="0"/>
        <w:autoSpaceDN w:val="0"/>
        <w:adjustRightInd w:val="0"/>
        <w:ind w:right="120"/>
        <w:rPr>
          <w:color w:val="000000"/>
          <w:sz w:val="24"/>
          <w:szCs w:val="24"/>
        </w:rPr>
      </w:pPr>
    </w:p>
    <w:p w14:paraId="38853D9D" w14:textId="77777777" w:rsidR="00F4254A" w:rsidRPr="005B64A7" w:rsidRDefault="00F4254A" w:rsidP="00F4254A">
      <w:pPr>
        <w:pStyle w:val="NoSpacing"/>
        <w:spacing w:after="240"/>
        <w:rPr>
          <w:sz w:val="24"/>
          <w:szCs w:val="24"/>
        </w:rPr>
      </w:pPr>
      <w:r w:rsidRPr="005B64A7">
        <w:rPr>
          <w:sz w:val="24"/>
          <w:szCs w:val="24"/>
        </w:rPr>
        <w:t xml:space="preserve">View B is supported by: </w:t>
      </w:r>
      <w:r w:rsidRPr="005B64A7">
        <w:rPr>
          <w:color w:val="212121"/>
          <w:sz w:val="24"/>
          <w:szCs w:val="24"/>
        </w:rPr>
        <w:t>AT&amp;T, CTIA, Ericsson, Global Mobile Suppliers Association (GSA), GSMA, Intel Corporation, Sprint Corporation, T-Mobile, and Verizon.</w:t>
      </w:r>
    </w:p>
    <w:p w14:paraId="6A997830" w14:textId="77777777" w:rsidR="00F4254A" w:rsidRDefault="00F4254A" w:rsidP="00F4254A">
      <w:pPr>
        <w:pStyle w:val="NoSpacing"/>
        <w:spacing w:after="240"/>
        <w:rPr>
          <w:sz w:val="24"/>
        </w:rPr>
      </w:pPr>
      <w:r>
        <w:rPr>
          <w:sz w:val="24"/>
        </w:rPr>
        <w:t>View C is supported by: Lockheed Martin</w:t>
      </w:r>
    </w:p>
    <w:p w14:paraId="1CA4C692" w14:textId="77777777" w:rsidR="00F4254A" w:rsidRDefault="00F4254A" w:rsidP="00F4254A">
      <w:pPr>
        <w:pStyle w:val="NoSpacing"/>
        <w:spacing w:after="240"/>
        <w:rPr>
          <w:sz w:val="24"/>
        </w:rPr>
      </w:pPr>
      <w:r>
        <w:rPr>
          <w:sz w:val="24"/>
        </w:rPr>
        <w:t xml:space="preserve">View D is supported by: </w:t>
      </w:r>
      <w:proofErr w:type="spellStart"/>
      <w:r>
        <w:rPr>
          <w:sz w:val="24"/>
        </w:rPr>
        <w:t>Echostar</w:t>
      </w:r>
      <w:proofErr w:type="spellEnd"/>
      <w:r>
        <w:rPr>
          <w:sz w:val="24"/>
        </w:rPr>
        <w:t xml:space="preserve">, Inmarsat, </w:t>
      </w:r>
      <w:proofErr w:type="spellStart"/>
      <w:r>
        <w:rPr>
          <w:sz w:val="24"/>
        </w:rPr>
        <w:t>Viasat</w:t>
      </w:r>
      <w:proofErr w:type="spellEnd"/>
      <w:r>
        <w:rPr>
          <w:sz w:val="24"/>
        </w:rPr>
        <w:t>, SES</w:t>
      </w:r>
    </w:p>
    <w:p w14:paraId="78628F8D" w14:textId="77777777" w:rsidR="00F4254A" w:rsidRDefault="00F4254A">
      <w:pPr>
        <w:rPr>
          <w:rFonts w:eastAsia="Calibri"/>
          <w:sz w:val="24"/>
        </w:rPr>
      </w:pPr>
      <w:r>
        <w:rPr>
          <w:sz w:val="24"/>
        </w:rPr>
        <w:br w:type="page"/>
      </w:r>
    </w:p>
    <w:p w14:paraId="7829FD1F" w14:textId="77777777" w:rsidR="00F4254A" w:rsidRDefault="00F4254A" w:rsidP="00F4254A">
      <w:pPr>
        <w:pStyle w:val="NoSpacing"/>
        <w:spacing w:after="240"/>
        <w:rPr>
          <w:sz w:val="24"/>
        </w:rPr>
      </w:pPr>
    </w:p>
    <w:p w14:paraId="7DE0737D" w14:textId="77777777" w:rsidR="00F4254A" w:rsidRDefault="00F4254A" w:rsidP="00F4254A">
      <w:pPr>
        <w:jc w:val="center"/>
        <w:rPr>
          <w:sz w:val="48"/>
          <w:szCs w:val="48"/>
        </w:rPr>
      </w:pPr>
    </w:p>
    <w:p w14:paraId="26BB6B89" w14:textId="77777777" w:rsidR="00F4254A" w:rsidRDefault="00F4254A" w:rsidP="00F4254A">
      <w:pPr>
        <w:jc w:val="center"/>
        <w:rPr>
          <w:sz w:val="48"/>
          <w:szCs w:val="48"/>
        </w:rPr>
      </w:pPr>
    </w:p>
    <w:p w14:paraId="7F193A9C" w14:textId="77777777" w:rsidR="00F4254A" w:rsidRDefault="00F4254A" w:rsidP="00F4254A">
      <w:pPr>
        <w:jc w:val="center"/>
        <w:rPr>
          <w:sz w:val="48"/>
          <w:szCs w:val="48"/>
        </w:rPr>
      </w:pPr>
    </w:p>
    <w:p w14:paraId="05EA7CB2" w14:textId="77777777" w:rsidR="00F4254A" w:rsidRDefault="00F4254A" w:rsidP="00F4254A">
      <w:pPr>
        <w:jc w:val="center"/>
        <w:rPr>
          <w:sz w:val="48"/>
          <w:szCs w:val="48"/>
        </w:rPr>
      </w:pPr>
    </w:p>
    <w:p w14:paraId="0FBE5C42" w14:textId="77777777" w:rsidR="00F4254A" w:rsidRDefault="00F4254A" w:rsidP="00F4254A">
      <w:pPr>
        <w:jc w:val="center"/>
        <w:rPr>
          <w:sz w:val="48"/>
          <w:szCs w:val="48"/>
        </w:rPr>
      </w:pPr>
    </w:p>
    <w:p w14:paraId="14E60E2C" w14:textId="77777777" w:rsidR="00F4254A" w:rsidRDefault="00F4254A" w:rsidP="00F4254A">
      <w:pPr>
        <w:jc w:val="center"/>
        <w:rPr>
          <w:sz w:val="48"/>
          <w:szCs w:val="48"/>
        </w:rPr>
      </w:pPr>
    </w:p>
    <w:p w14:paraId="58BA5851" w14:textId="77777777" w:rsidR="00F4254A" w:rsidRDefault="00F4254A" w:rsidP="00F4254A">
      <w:pPr>
        <w:jc w:val="center"/>
        <w:rPr>
          <w:sz w:val="48"/>
          <w:szCs w:val="48"/>
        </w:rPr>
      </w:pPr>
    </w:p>
    <w:p w14:paraId="7FDB0D50" w14:textId="77777777" w:rsidR="00F4254A" w:rsidRDefault="00F4254A" w:rsidP="00F4254A">
      <w:pPr>
        <w:jc w:val="center"/>
        <w:rPr>
          <w:sz w:val="48"/>
          <w:szCs w:val="48"/>
        </w:rPr>
      </w:pPr>
    </w:p>
    <w:p w14:paraId="119AB9DD" w14:textId="77777777" w:rsidR="00F4254A" w:rsidRDefault="00F4254A" w:rsidP="00F4254A">
      <w:pPr>
        <w:jc w:val="center"/>
        <w:rPr>
          <w:sz w:val="48"/>
          <w:szCs w:val="48"/>
        </w:rPr>
      </w:pPr>
    </w:p>
    <w:p w14:paraId="77D91A3D" w14:textId="77777777" w:rsidR="00F4254A" w:rsidRDefault="00F4254A" w:rsidP="00F4254A">
      <w:pPr>
        <w:jc w:val="center"/>
        <w:rPr>
          <w:sz w:val="48"/>
          <w:szCs w:val="48"/>
        </w:rPr>
      </w:pPr>
      <w:r w:rsidRPr="00C40E9D">
        <w:rPr>
          <w:sz w:val="48"/>
          <w:szCs w:val="48"/>
        </w:rPr>
        <w:t>VIEW A</w:t>
      </w:r>
    </w:p>
    <w:p w14:paraId="5ED096E3" w14:textId="77777777" w:rsidR="00F4254A" w:rsidRDefault="00F4254A">
      <w:pPr>
        <w:rPr>
          <w:sz w:val="48"/>
          <w:szCs w:val="48"/>
        </w:rPr>
      </w:pPr>
      <w:r>
        <w:rPr>
          <w:sz w:val="48"/>
          <w:szCs w:val="48"/>
        </w:rPr>
        <w:br w:type="page"/>
      </w:r>
    </w:p>
    <w:p w14:paraId="03395EB5" w14:textId="77777777" w:rsidR="00F4254A" w:rsidRPr="00C40E9D" w:rsidRDefault="00F4254A" w:rsidP="00F4254A">
      <w:pPr>
        <w:jc w:val="center"/>
        <w:rPr>
          <w:sz w:val="48"/>
          <w:szCs w:val="48"/>
        </w:rPr>
      </w:pPr>
    </w:p>
    <w:p w14:paraId="4AF2E9DE" w14:textId="77777777" w:rsidR="00F4254A" w:rsidRDefault="00F4254A" w:rsidP="00F4254A">
      <w:pPr>
        <w:pStyle w:val="NoSpacing"/>
        <w:spacing w:after="240"/>
        <w:rPr>
          <w:b/>
          <w:sz w:val="22"/>
          <w:szCs w:val="22"/>
        </w:rPr>
      </w:pPr>
      <w:r>
        <w:rPr>
          <w:b/>
          <w:sz w:val="22"/>
          <w:szCs w:val="22"/>
        </w:rPr>
        <w:t>VIEW A:</w:t>
      </w:r>
    </w:p>
    <w:p w14:paraId="6402D89E" w14:textId="77777777" w:rsidR="00F4254A" w:rsidRPr="004607DD" w:rsidRDefault="00F4254A" w:rsidP="00F4254A">
      <w:pPr>
        <w:jc w:val="both"/>
        <w:rPr>
          <w:sz w:val="24"/>
          <w:szCs w:val="24"/>
        </w:rPr>
      </w:pPr>
      <w:r w:rsidRPr="004607DD">
        <w:rPr>
          <w:sz w:val="24"/>
          <w:szCs w:val="24"/>
        </w:rPr>
        <w:t xml:space="preserve">WAC Members </w:t>
      </w:r>
      <w:r>
        <w:rPr>
          <w:sz w:val="24"/>
          <w:szCs w:val="24"/>
        </w:rPr>
        <w:t xml:space="preserve">Facebook and Loon </w:t>
      </w:r>
      <w:r w:rsidRPr="004607DD">
        <w:rPr>
          <w:sz w:val="24"/>
          <w:szCs w:val="24"/>
        </w:rPr>
        <w:t xml:space="preserve">support View A (IWG-2 78rev4 1-14) and recommend it to the WAC and the FCC as the basis for reconciling a U.S. Proposal on HAPS (AI 1.14) for CITEL PCC.II. View A incorporates many requests from members of both the Mobile and Fixed Satellite sector, reflecting the last version considered by IWG-2, after many weeks of meetings and calls where edits were proposed and accepted. </w:t>
      </w:r>
    </w:p>
    <w:p w14:paraId="5C3D169D" w14:textId="77777777" w:rsidR="00F4254A" w:rsidRPr="004607DD" w:rsidRDefault="00F4254A" w:rsidP="00F4254A">
      <w:pPr>
        <w:rPr>
          <w:rFonts w:eastAsiaTheme="minorHAnsi" w:cstheme="minorBidi"/>
          <w:sz w:val="24"/>
          <w:szCs w:val="24"/>
        </w:rPr>
      </w:pPr>
    </w:p>
    <w:p w14:paraId="2E99707C" w14:textId="77777777" w:rsidR="00F4254A" w:rsidRPr="004607DD" w:rsidRDefault="00F4254A" w:rsidP="00F4254A">
      <w:pPr>
        <w:jc w:val="both"/>
        <w:rPr>
          <w:b/>
          <w:sz w:val="24"/>
          <w:szCs w:val="24"/>
        </w:rPr>
      </w:pPr>
      <w:r w:rsidRPr="004607DD">
        <w:rPr>
          <w:b/>
          <w:sz w:val="24"/>
          <w:szCs w:val="24"/>
        </w:rPr>
        <w:t xml:space="preserve">Background:  </w:t>
      </w:r>
      <w:r w:rsidRPr="004607DD">
        <w:rPr>
          <w:sz w:val="24"/>
          <w:szCs w:val="24"/>
        </w:rPr>
        <w:t xml:space="preserve">The U.S. has long been a leader in innovation.  Advances in avionics, solar energy components and lightweight composite aircraft parts have fueled global interest in high-altitude unmanned vehicles for a range of applications, including delivery of broadband. Proponents of High Altitude Platform Stations (“HAPS”), signatories of View A, support the identification of sufficient spectrum for broadband HAPS, to extend broadband Internet access to underserved and </w:t>
      </w:r>
      <w:proofErr w:type="spellStart"/>
      <w:r w:rsidRPr="004607DD">
        <w:rPr>
          <w:sz w:val="24"/>
          <w:szCs w:val="24"/>
        </w:rPr>
        <w:t>unserved</w:t>
      </w:r>
      <w:proofErr w:type="spellEnd"/>
      <w:r w:rsidRPr="004607DD">
        <w:rPr>
          <w:sz w:val="24"/>
          <w:szCs w:val="24"/>
        </w:rPr>
        <w:t xml:space="preserve"> communities.</w:t>
      </w:r>
    </w:p>
    <w:p w14:paraId="4F7D0AA8" w14:textId="77777777" w:rsidR="00F4254A" w:rsidRPr="004607DD" w:rsidRDefault="00F4254A" w:rsidP="00F4254A">
      <w:pPr>
        <w:rPr>
          <w:sz w:val="24"/>
          <w:szCs w:val="24"/>
        </w:rPr>
      </w:pPr>
    </w:p>
    <w:p w14:paraId="0B0E9F0F" w14:textId="77777777" w:rsidR="00F4254A" w:rsidRPr="004607DD" w:rsidRDefault="00F4254A" w:rsidP="00F4254A">
      <w:pPr>
        <w:jc w:val="both"/>
        <w:rPr>
          <w:sz w:val="24"/>
          <w:szCs w:val="24"/>
        </w:rPr>
      </w:pPr>
      <w:r w:rsidRPr="004607DD">
        <w:rPr>
          <w:sz w:val="24"/>
          <w:szCs w:val="24"/>
        </w:rPr>
        <w:t xml:space="preserve">The U.S. has also long recognized the importance of broadband for economic growth.  To be a leader in our Region and globally, the U.S. must also recognize the importance of broadband for our neighbors.  At the last CITEL PCC.II meeting, a Draft Inter-American Proposal (“DIAP”) was adopted by Brazil, the Bahamas and Ecuador that recognized the role HAPS can play in extending broadband networks at a more affordable cost point.  HAPS is a station, akin to a tower in the sky, and not a service, so any operator licensed by its spectrum regulator can use this tool to extend their network, whether they are a Mobile or Satellite operator.  This is a tool that should be embraced by all sectors.  The HAPS DIAP, which proposes HAPS identifications in the 24.25-27.5 GHz and 38-39.5 GHz bands, was adopted on the basis of studies that Brazil’s spectrum regulator, ANATEL, undertook on HAPS and IMT 2020 co-existence.  Brazil also led the formation of a DIAP for identifying IMT 2020 under agenda item 1.13 in the same bands - 24.25-27.5 GHz and 38.0-39.5 GHz bands.  Their studies determined that Mobile and HAPS fixed links </w:t>
      </w:r>
      <w:proofErr w:type="gramStart"/>
      <w:r w:rsidRPr="004607DD">
        <w:rPr>
          <w:sz w:val="24"/>
          <w:szCs w:val="24"/>
        </w:rPr>
        <w:t>can</w:t>
      </w:r>
      <w:proofErr w:type="gramEnd"/>
      <w:r w:rsidRPr="004607DD">
        <w:rPr>
          <w:sz w:val="24"/>
          <w:szCs w:val="24"/>
        </w:rPr>
        <w:t xml:space="preserve"> co-exist.  The U.S. should propose identifications that cover these bands, to maintain leadership on this promising new technology.  Moreover, at the last CITEL PCC.II, Mexico also proposed </w:t>
      </w:r>
      <w:proofErr w:type="gramStart"/>
      <w:r w:rsidRPr="004607DD">
        <w:rPr>
          <w:sz w:val="24"/>
          <w:szCs w:val="24"/>
        </w:rPr>
        <w:t>a HAPS</w:t>
      </w:r>
      <w:proofErr w:type="gramEnd"/>
      <w:r w:rsidRPr="004607DD">
        <w:rPr>
          <w:sz w:val="24"/>
          <w:szCs w:val="24"/>
        </w:rPr>
        <w:t xml:space="preserve"> identification in the 21.4-22 GHz band.  To lead on HAPS for our Region, the U.S. should propose identifications that build upon these two proposals, and identify 21.4-22 GHz, 24.25-27.5 GHz, and 38-39.5 GHz for HAPS.</w:t>
      </w:r>
    </w:p>
    <w:p w14:paraId="4AF8B5A0" w14:textId="77777777" w:rsidR="00F4254A" w:rsidRPr="004607DD" w:rsidRDefault="00F4254A" w:rsidP="00F4254A">
      <w:pPr>
        <w:rPr>
          <w:sz w:val="24"/>
          <w:szCs w:val="24"/>
        </w:rPr>
      </w:pPr>
    </w:p>
    <w:p w14:paraId="425C9749" w14:textId="77777777" w:rsidR="00F4254A" w:rsidRPr="004607DD" w:rsidRDefault="00F4254A" w:rsidP="00F4254A">
      <w:pPr>
        <w:jc w:val="both"/>
        <w:rPr>
          <w:sz w:val="24"/>
          <w:szCs w:val="24"/>
        </w:rPr>
      </w:pPr>
      <w:r w:rsidRPr="004607DD">
        <w:rPr>
          <w:b/>
          <w:sz w:val="24"/>
          <w:szCs w:val="24"/>
        </w:rPr>
        <w:t>Discussion</w:t>
      </w:r>
      <w:r w:rsidRPr="004607DD">
        <w:rPr>
          <w:sz w:val="24"/>
          <w:szCs w:val="24"/>
        </w:rPr>
        <w:t xml:space="preserve">:  The U.S. was the lead sponsor of HAPS at WRC-15, identifying that as a priority at the last Conference. The agenda item passed due to developing country support that the US encouraged, both in our Region and in Africa. The Resolution adopting agenda item 1.14 (Res. 160) noted that the existing HAPS identifications were not adopted in reference to today’s broadband capabilities. Res. 160 identified two new bands to be studied in Region 2 (21.4-22 GHz and 24.25-27.5 GHz) for broadband HAPS, one band to be studied on a global basis (38-39.5 GHz), and the possible modification of the existing HAPS identifications to facilitate broadband.  HAPS proponents have sought identifications in bands where mobile operators plan to deploy IMT 2020 (5G) precisely in order to benefit consumers with economies of scale in broadband equipment that can be used both in 5G and HAPS, such as chips, antenna components, etc., to make HAPS backhaul affordable in costly areas where 3G and 4G has not yet been deployed.   It is expected that HAPS can further accelerate the growth of 5G by providing backhaul in underserved and </w:t>
      </w:r>
      <w:proofErr w:type="spellStart"/>
      <w:r w:rsidRPr="004607DD">
        <w:rPr>
          <w:sz w:val="24"/>
          <w:szCs w:val="24"/>
        </w:rPr>
        <w:t>unserved</w:t>
      </w:r>
      <w:proofErr w:type="spellEnd"/>
      <w:r w:rsidRPr="004607DD">
        <w:rPr>
          <w:sz w:val="24"/>
          <w:szCs w:val="24"/>
        </w:rPr>
        <w:t xml:space="preserve"> communities.  </w:t>
      </w:r>
    </w:p>
    <w:p w14:paraId="7524B564" w14:textId="77777777" w:rsidR="00F4254A" w:rsidRPr="004607DD" w:rsidRDefault="00F4254A" w:rsidP="00F4254A">
      <w:pPr>
        <w:jc w:val="both"/>
        <w:rPr>
          <w:sz w:val="24"/>
          <w:szCs w:val="24"/>
        </w:rPr>
      </w:pPr>
    </w:p>
    <w:p w14:paraId="1C4FB06C" w14:textId="77777777" w:rsidR="00F4254A" w:rsidRDefault="00F4254A" w:rsidP="00F4254A">
      <w:pPr>
        <w:jc w:val="both"/>
        <w:rPr>
          <w:sz w:val="24"/>
          <w:szCs w:val="24"/>
          <w:lang w:eastAsia="zh-CN"/>
        </w:rPr>
      </w:pPr>
      <w:r w:rsidRPr="004607DD">
        <w:rPr>
          <w:sz w:val="24"/>
          <w:szCs w:val="24"/>
        </w:rPr>
        <w:t xml:space="preserve">In the last two and a half years since studies began under AI 1.14, global interest in HAPS has increased dramatically.  Major national operators are considering HAPS projects, as have many aerospace companies. To enable co-existence with existing services, HAPS proponents propose ubiquitous </w:t>
      </w:r>
      <w:proofErr w:type="spellStart"/>
      <w:r w:rsidRPr="004607DD">
        <w:rPr>
          <w:sz w:val="24"/>
          <w:szCs w:val="24"/>
        </w:rPr>
        <w:t>pfd</w:t>
      </w:r>
      <w:proofErr w:type="spellEnd"/>
      <w:r w:rsidRPr="004607DD">
        <w:rPr>
          <w:sz w:val="24"/>
          <w:szCs w:val="24"/>
        </w:rPr>
        <w:t xml:space="preserve"> levels to protect Fixed and Mobile services from HAPS downlink emissions.  To protect Fixed Satellite operations, proponents propose that HAPS links operate in the opposite direction to space stations where possible.  For the protection of science services, EIRP limits and coordination among administrations can ensure protection.  Finally, to protect passive science services in the bands adjacent to proposed HAPS identifications, OOBE limits for both HAPS platforms and ground stations are proposed in View A (#78rev4)</w:t>
      </w:r>
      <w:r w:rsidRPr="004607DD">
        <w:rPr>
          <w:sz w:val="24"/>
          <w:szCs w:val="24"/>
          <w:lang w:eastAsia="zh-CN"/>
        </w:rPr>
        <w:t>.</w:t>
      </w:r>
    </w:p>
    <w:p w14:paraId="382FD2B6" w14:textId="77777777" w:rsidR="00F4254A" w:rsidRDefault="00F4254A" w:rsidP="00F4254A">
      <w:pPr>
        <w:jc w:val="both"/>
        <w:rPr>
          <w:sz w:val="24"/>
          <w:szCs w:val="24"/>
        </w:rPr>
      </w:pPr>
    </w:p>
    <w:p w14:paraId="1DB361CB" w14:textId="77777777" w:rsidR="00F4254A" w:rsidRPr="004607DD" w:rsidRDefault="00F4254A" w:rsidP="00F4254A">
      <w:pPr>
        <w:jc w:val="both"/>
        <w:rPr>
          <w:sz w:val="24"/>
          <w:szCs w:val="24"/>
        </w:rPr>
      </w:pPr>
      <w:r w:rsidRPr="004607DD">
        <w:rPr>
          <w:sz w:val="24"/>
          <w:szCs w:val="24"/>
        </w:rPr>
        <w:t>View A proposes that HAPS be identified in the 21 GHz, 24.25-27.5 GHz, and 38-39.5 GHz bands to both reflect U.S. industry views and align with our CITEL neighbors.  View A also proposes that the single global existing HAPS identification in 47/48 GHz be modified for gateway use and better rain mitigation, recognizing that other bands would be available for user equipment uplinks downlinks.  Lastly, View A proposes that the existing HAPS identification in 28/31 GHz band be modified for worldwide use, both with protections added for other co-primary services.  Together, these identifications amount to what the ITU expert working party found was needed for broadband HAPS, about 4 GHz in most markets.</w:t>
      </w:r>
    </w:p>
    <w:p w14:paraId="05BB5BC7" w14:textId="77777777" w:rsidR="00F4254A" w:rsidRDefault="00F4254A" w:rsidP="00F4254A">
      <w:pPr>
        <w:jc w:val="both"/>
        <w:rPr>
          <w:sz w:val="24"/>
          <w:szCs w:val="24"/>
          <w:lang w:eastAsia="zh-CN"/>
        </w:rPr>
      </w:pPr>
    </w:p>
    <w:p w14:paraId="7FBC8927" w14:textId="77777777" w:rsidR="00F4254A" w:rsidRDefault="00F4254A">
      <w:pPr>
        <w:rPr>
          <w:sz w:val="24"/>
          <w:szCs w:val="24"/>
          <w:lang w:eastAsia="zh-CN"/>
        </w:rPr>
      </w:pPr>
      <w:r>
        <w:rPr>
          <w:sz w:val="24"/>
          <w:szCs w:val="24"/>
          <w:lang w:eastAsia="zh-CN"/>
        </w:rPr>
        <w:br w:type="page"/>
      </w:r>
    </w:p>
    <w:p w14:paraId="7EE68F48" w14:textId="77777777" w:rsidR="00F4254A" w:rsidRPr="004607DD" w:rsidRDefault="00F4254A" w:rsidP="00F4254A">
      <w:pPr>
        <w:jc w:val="both"/>
        <w:rPr>
          <w:rFonts w:eastAsiaTheme="minorHAnsi" w:cstheme="minorBidi"/>
          <w:sz w:val="24"/>
          <w:szCs w:val="24"/>
          <w:lang w:eastAsia="zh-CN"/>
        </w:rPr>
      </w:pPr>
    </w:p>
    <w:p w14:paraId="6E13AF92" w14:textId="77777777" w:rsidR="00F4254A" w:rsidRPr="00F4254A" w:rsidRDefault="00F4254A" w:rsidP="00F4254A">
      <w:pPr>
        <w:pStyle w:val="NoSpacing"/>
        <w:spacing w:after="240"/>
        <w:jc w:val="center"/>
        <w:rPr>
          <w:b/>
          <w:sz w:val="24"/>
          <w:szCs w:val="24"/>
        </w:rPr>
      </w:pPr>
      <w:r w:rsidRPr="00F4254A">
        <w:rPr>
          <w:b/>
          <w:sz w:val="24"/>
          <w:szCs w:val="24"/>
        </w:rPr>
        <w:t>ATTACHMENT TO VIEW A:</w:t>
      </w:r>
    </w:p>
    <w:p w14:paraId="04435BF8" w14:textId="77777777" w:rsidR="00F4254A" w:rsidRPr="00F4254A" w:rsidRDefault="00F4254A" w:rsidP="00F4254A">
      <w:pPr>
        <w:pStyle w:val="NoSpacing"/>
        <w:spacing w:after="240"/>
        <w:jc w:val="center"/>
        <w:rPr>
          <w:b/>
          <w:sz w:val="24"/>
          <w:szCs w:val="24"/>
        </w:rPr>
      </w:pPr>
      <w:r w:rsidRPr="00F4254A">
        <w:rPr>
          <w:b/>
          <w:sz w:val="24"/>
          <w:szCs w:val="24"/>
        </w:rPr>
        <w:t>UNITED STATES OF AMERICA</w:t>
      </w:r>
    </w:p>
    <w:p w14:paraId="272BEA2C" w14:textId="77777777" w:rsidR="00F4254A" w:rsidRPr="00F4254A" w:rsidRDefault="00F4254A" w:rsidP="00F4254A">
      <w:pPr>
        <w:spacing w:after="240"/>
        <w:jc w:val="center"/>
        <w:rPr>
          <w:rFonts w:eastAsia="Calibri"/>
          <w:b/>
          <w:sz w:val="24"/>
          <w:szCs w:val="24"/>
        </w:rPr>
      </w:pPr>
      <w:r w:rsidRPr="00F4254A">
        <w:rPr>
          <w:rFonts w:eastAsia="Calibri"/>
          <w:b/>
          <w:sz w:val="24"/>
          <w:szCs w:val="24"/>
        </w:rPr>
        <w:t>DRAFT PROPOSAL FOR THE WORK OF THE CONFERENCE</w:t>
      </w:r>
    </w:p>
    <w:p w14:paraId="5AC372D9" w14:textId="77777777" w:rsidR="00F4254A" w:rsidRPr="00F4254A" w:rsidRDefault="00F4254A" w:rsidP="00F4254A">
      <w:pPr>
        <w:rPr>
          <w:rFonts w:eastAsia="Calibri"/>
          <w:b/>
          <w:sz w:val="24"/>
          <w:szCs w:val="24"/>
        </w:rPr>
      </w:pPr>
    </w:p>
    <w:p w14:paraId="1719D902" w14:textId="77777777" w:rsidR="00F4254A" w:rsidRPr="00F4254A" w:rsidRDefault="00F4254A" w:rsidP="00F4254A">
      <w:pPr>
        <w:rPr>
          <w:rFonts w:eastAsia="Calibri"/>
          <w:i/>
          <w:sz w:val="24"/>
          <w:szCs w:val="24"/>
        </w:rPr>
      </w:pPr>
      <w:r w:rsidRPr="00F4254A">
        <w:rPr>
          <w:rFonts w:eastAsia="Calibri"/>
          <w:b/>
          <w:sz w:val="24"/>
          <w:szCs w:val="24"/>
        </w:rPr>
        <w:t>Agenda Item 1.14:</w:t>
      </w:r>
      <w:r w:rsidRPr="00F4254A">
        <w:rPr>
          <w:rFonts w:eastAsia="Calibri"/>
          <w:sz w:val="24"/>
          <w:szCs w:val="24"/>
        </w:rPr>
        <w:t xml:space="preserve">  </w:t>
      </w:r>
      <w:r w:rsidRPr="00F4254A">
        <w:rPr>
          <w:rFonts w:eastAsia="Calibri"/>
          <w:i/>
          <w:sz w:val="24"/>
          <w:szCs w:val="24"/>
        </w:rPr>
        <w:t>to consider, on the basis of ITU-R studies in accordance with Resolution 160 (WRC-15), appropriate regulatory actions for high-altitude platform stations (HAPS), within existing fixed-service allocations.</w:t>
      </w:r>
    </w:p>
    <w:p w14:paraId="55A6E3F6" w14:textId="77777777" w:rsidR="00F4254A" w:rsidRPr="00F4254A" w:rsidRDefault="00F4254A" w:rsidP="00F4254A">
      <w:pPr>
        <w:rPr>
          <w:sz w:val="24"/>
          <w:szCs w:val="24"/>
        </w:rPr>
      </w:pPr>
    </w:p>
    <w:p w14:paraId="7E844415" w14:textId="77777777" w:rsidR="00F4254A" w:rsidRPr="00F4254A" w:rsidRDefault="00F4254A" w:rsidP="00F4254A">
      <w:pPr>
        <w:jc w:val="both"/>
        <w:outlineLvl w:val="0"/>
        <w:rPr>
          <w:b/>
          <w:sz w:val="24"/>
          <w:szCs w:val="24"/>
        </w:rPr>
      </w:pPr>
      <w:r w:rsidRPr="00F4254A">
        <w:rPr>
          <w:b/>
          <w:sz w:val="24"/>
          <w:szCs w:val="24"/>
        </w:rPr>
        <w:t xml:space="preserve">BACKGROUND  </w:t>
      </w:r>
    </w:p>
    <w:p w14:paraId="3334D32A" w14:textId="77777777" w:rsidR="00F4254A" w:rsidRPr="00F4254A" w:rsidRDefault="00F4254A" w:rsidP="00F4254A">
      <w:pPr>
        <w:jc w:val="both"/>
        <w:rPr>
          <w:sz w:val="24"/>
          <w:szCs w:val="24"/>
        </w:rPr>
      </w:pPr>
    </w:p>
    <w:p w14:paraId="0C95BDB7" w14:textId="77777777" w:rsidR="00F4254A" w:rsidRPr="00F4254A" w:rsidRDefault="00F4254A" w:rsidP="00F4254A">
      <w:pPr>
        <w:jc w:val="both"/>
        <w:rPr>
          <w:sz w:val="24"/>
          <w:szCs w:val="24"/>
        </w:rPr>
      </w:pPr>
      <w:r w:rsidRPr="00F4254A">
        <w:rPr>
          <w:sz w:val="24"/>
          <w:szCs w:val="24"/>
        </w:rPr>
        <w:t>No. 1.66A of the ITU Radio Regulations define a high-altitude platform station (HAPS) as "a station on an object at an altitude of 20 to 50 km and at a specified, nominal, fixed point relative to the Earth".  Agenda Item 1.14 was adopted by WRC-15 to consider, in accordance with Resolution 160 (WRC-15), regulatory actions that can facilitate deployment of HAPS for broadband applications. Resolution 160 resolves to invite ITU-R to study additional spectrum needs of HAPS, examining the suitability of existing HAPS designations and conducting sharing and compatibility studies for additional designations in existing fixed allocations in the 38-39.5 GHz band on a global basis and in 21.4-22 GHz and 24.25-27.5 GHz bands in Region 2 exclusively.</w:t>
      </w:r>
    </w:p>
    <w:p w14:paraId="679BC595" w14:textId="77777777" w:rsidR="00F4254A" w:rsidRPr="00F4254A" w:rsidRDefault="00F4254A" w:rsidP="00F4254A">
      <w:pPr>
        <w:jc w:val="both"/>
        <w:rPr>
          <w:sz w:val="24"/>
          <w:szCs w:val="24"/>
        </w:rPr>
      </w:pPr>
    </w:p>
    <w:p w14:paraId="5DF7D67E" w14:textId="77777777" w:rsidR="00F4254A" w:rsidRPr="00F4254A" w:rsidRDefault="00F4254A" w:rsidP="00F4254A">
      <w:pPr>
        <w:jc w:val="both"/>
        <w:rPr>
          <w:sz w:val="24"/>
          <w:szCs w:val="24"/>
        </w:rPr>
      </w:pPr>
      <w:r w:rsidRPr="00F4254A">
        <w:rPr>
          <w:sz w:val="24"/>
          <w:szCs w:val="24"/>
        </w:rPr>
        <w:t>Currently there are 3 spectrum bands identified for HAPS in the fixed services.  These are:</w:t>
      </w:r>
    </w:p>
    <w:p w14:paraId="07EC9929" w14:textId="77777777" w:rsidR="00F4254A" w:rsidRPr="00F4254A" w:rsidRDefault="00F4254A" w:rsidP="00F4254A">
      <w:pPr>
        <w:jc w:val="both"/>
        <w:rPr>
          <w:sz w:val="24"/>
          <w:szCs w:val="24"/>
        </w:rPr>
      </w:pPr>
      <w:r w:rsidRPr="00F4254A">
        <w:rPr>
          <w:sz w:val="24"/>
          <w:szCs w:val="24"/>
        </w:rPr>
        <w:t>-</w:t>
      </w:r>
      <w:r w:rsidRPr="00F4254A">
        <w:rPr>
          <w:sz w:val="24"/>
          <w:szCs w:val="24"/>
        </w:rPr>
        <w:tab/>
        <w:t xml:space="preserve">47.2–47.5 GHz and 47.9 48.2 GHz, </w:t>
      </w:r>
    </w:p>
    <w:p w14:paraId="1ABC7743" w14:textId="77777777" w:rsidR="00F4254A" w:rsidRPr="00F4254A" w:rsidRDefault="00F4254A" w:rsidP="00F4254A">
      <w:pPr>
        <w:jc w:val="both"/>
        <w:rPr>
          <w:sz w:val="24"/>
          <w:szCs w:val="24"/>
        </w:rPr>
      </w:pPr>
      <w:r w:rsidRPr="00F4254A">
        <w:rPr>
          <w:sz w:val="24"/>
          <w:szCs w:val="24"/>
        </w:rPr>
        <w:t>-</w:t>
      </w:r>
      <w:r w:rsidRPr="00F4254A">
        <w:rPr>
          <w:sz w:val="24"/>
          <w:szCs w:val="24"/>
        </w:rPr>
        <w:tab/>
        <w:t>27.9-28.2 GHz (HAPS-ground) and 31.0-31.3 GHz (ground-HAPS)</w:t>
      </w:r>
    </w:p>
    <w:p w14:paraId="4B38161D" w14:textId="77777777" w:rsidR="00F4254A" w:rsidRPr="00F4254A" w:rsidRDefault="00F4254A" w:rsidP="00F4254A">
      <w:pPr>
        <w:jc w:val="both"/>
        <w:rPr>
          <w:sz w:val="24"/>
          <w:szCs w:val="24"/>
        </w:rPr>
      </w:pPr>
      <w:r w:rsidRPr="00F4254A">
        <w:rPr>
          <w:sz w:val="24"/>
          <w:szCs w:val="24"/>
        </w:rPr>
        <w:t>-</w:t>
      </w:r>
      <w:r w:rsidRPr="00F4254A">
        <w:rPr>
          <w:sz w:val="24"/>
          <w:szCs w:val="24"/>
        </w:rPr>
        <w:tab/>
        <w:t>6 440–6 520 MHz (HAPS-ground) and 6 560-6 640 MHz (ground-HAPS).</w:t>
      </w:r>
    </w:p>
    <w:p w14:paraId="41B52908" w14:textId="77777777" w:rsidR="00F4254A" w:rsidRPr="00F4254A" w:rsidRDefault="00F4254A" w:rsidP="00F4254A">
      <w:pPr>
        <w:jc w:val="both"/>
        <w:rPr>
          <w:sz w:val="24"/>
          <w:szCs w:val="24"/>
        </w:rPr>
      </w:pPr>
    </w:p>
    <w:p w14:paraId="5DF3F138" w14:textId="77777777" w:rsidR="00F4254A" w:rsidRPr="00F4254A" w:rsidRDefault="00F4254A" w:rsidP="00F4254A">
      <w:pPr>
        <w:spacing w:before="120"/>
        <w:jc w:val="both"/>
        <w:rPr>
          <w:sz w:val="24"/>
          <w:szCs w:val="24"/>
          <w:lang w:eastAsia="ja-JP"/>
        </w:rPr>
      </w:pPr>
      <w:r w:rsidRPr="00F4254A">
        <w:rPr>
          <w:sz w:val="24"/>
          <w:szCs w:val="24"/>
        </w:rPr>
        <w:t xml:space="preserve">However, spectrum needs of next-generation HAPS cannot be accommodated within these designations due to either geographical restrictions or technical </w:t>
      </w:r>
      <w:proofErr w:type="gramStart"/>
      <w:r w:rsidRPr="00F4254A">
        <w:rPr>
          <w:sz w:val="24"/>
          <w:szCs w:val="24"/>
        </w:rPr>
        <w:t>limitations which</w:t>
      </w:r>
      <w:proofErr w:type="gramEnd"/>
      <w:r w:rsidRPr="00F4254A">
        <w:rPr>
          <w:sz w:val="24"/>
          <w:szCs w:val="24"/>
        </w:rPr>
        <w:t xml:space="preserve"> impairs their operation.  The global designations for HAPS links (which is in the 47.2-47.5 GHz band fixed-service allocation paired with the 47.9-48.2 GHz band fixed-service allocation) suffers from the effects of rain fade attenuation that severely </w:t>
      </w:r>
      <w:proofErr w:type="gramStart"/>
      <w:r w:rsidRPr="00F4254A">
        <w:rPr>
          <w:sz w:val="24"/>
          <w:szCs w:val="24"/>
        </w:rPr>
        <w:t>limit</w:t>
      </w:r>
      <w:proofErr w:type="gramEnd"/>
      <w:r w:rsidRPr="00F4254A">
        <w:rPr>
          <w:sz w:val="24"/>
          <w:szCs w:val="24"/>
        </w:rPr>
        <w:t xml:space="preserve"> service provision over high-precipitation geographies. The remaining 2 available bands (27.9-28.2 GHz paired with the frequency band 31.0-31.3 GHz, and 6440-6 520 MHz paired with 6 560-6 640 MHz) have been identified by a limited number of countries, none of which is within ITU Region 2. The ITU-R developed a Preliminary New Draft Recommendation (PDNR) assessing spectrum needs for broadband HAPS at an approximate 4 GHz aggregate capacity.   The following proposals encourage the designation of HAPS in the fixed service allocations on a co-primary basis to facilitate investment in and deployment of HAPS, while ensuring protection to systems of other services allocated in the band as well as not providing priority to HAPS over other uses within the services allocated on a primary basis.  </w:t>
      </w:r>
    </w:p>
    <w:p w14:paraId="7279DEF6" w14:textId="77777777" w:rsidR="00F4254A" w:rsidRPr="00F4254A" w:rsidRDefault="00F4254A" w:rsidP="00F4254A">
      <w:pPr>
        <w:jc w:val="both"/>
        <w:rPr>
          <w:sz w:val="24"/>
          <w:szCs w:val="24"/>
        </w:rPr>
      </w:pPr>
    </w:p>
    <w:p w14:paraId="486B799B" w14:textId="77777777" w:rsidR="00F4254A" w:rsidRPr="00F4254A" w:rsidRDefault="00F4254A" w:rsidP="00F4254A">
      <w:pPr>
        <w:jc w:val="both"/>
        <w:rPr>
          <w:sz w:val="24"/>
          <w:szCs w:val="24"/>
          <w:highlight w:val="green"/>
        </w:rPr>
      </w:pPr>
    </w:p>
    <w:p w14:paraId="5E24FB0F" w14:textId="77777777" w:rsidR="00F4254A" w:rsidRPr="00F4254A" w:rsidRDefault="00F4254A" w:rsidP="00F4254A">
      <w:pPr>
        <w:jc w:val="both"/>
        <w:rPr>
          <w:b/>
          <w:i/>
          <w:sz w:val="24"/>
          <w:szCs w:val="24"/>
        </w:rPr>
      </w:pPr>
      <w:r w:rsidRPr="00F4254A">
        <w:rPr>
          <w:b/>
          <w:sz w:val="24"/>
          <w:szCs w:val="24"/>
        </w:rPr>
        <w:t xml:space="preserve">BROADBAND HAPS APPLICATIONS </w:t>
      </w:r>
    </w:p>
    <w:p w14:paraId="4BC060CA" w14:textId="77777777" w:rsidR="00F4254A" w:rsidRPr="00F4254A" w:rsidRDefault="00F4254A" w:rsidP="00F4254A">
      <w:pPr>
        <w:jc w:val="both"/>
        <w:rPr>
          <w:sz w:val="24"/>
          <w:szCs w:val="24"/>
        </w:rPr>
      </w:pPr>
    </w:p>
    <w:p w14:paraId="2E4E0644" w14:textId="77777777" w:rsidR="00F4254A" w:rsidRPr="00F4254A" w:rsidRDefault="00F4254A" w:rsidP="00F4254A">
      <w:pPr>
        <w:jc w:val="both"/>
        <w:rPr>
          <w:b/>
          <w:sz w:val="24"/>
          <w:szCs w:val="24"/>
        </w:rPr>
      </w:pPr>
      <w:r w:rsidRPr="00F4254A">
        <w:rPr>
          <w:sz w:val="24"/>
          <w:szCs w:val="24"/>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w:t>
      </w:r>
      <w:proofErr w:type="gramStart"/>
      <w:r w:rsidRPr="00F4254A">
        <w:rPr>
          <w:sz w:val="24"/>
          <w:szCs w:val="24"/>
        </w:rPr>
        <w:t>upper-atmosphere</w:t>
      </w:r>
      <w:proofErr w:type="gramEnd"/>
      <w:r w:rsidRPr="00F4254A">
        <w:rPr>
          <w:sz w:val="24"/>
          <w:szCs w:val="24"/>
        </w:rPr>
        <w:t xml:space="preserve"> can now be used to carry payloads that offer connectivity over large areas in a reliable and cost-effective way, and a growing number of applications for the new generation of HAPS are being developed. The technology appears particularly well suited to complementing terrestrial networks by providing backhaul. A number of advantages of the new generation of HAPS are foreseen:</w:t>
      </w:r>
    </w:p>
    <w:p w14:paraId="0253333A" w14:textId="77777777" w:rsidR="00F4254A" w:rsidRPr="00F4254A" w:rsidRDefault="00F4254A" w:rsidP="00F4254A">
      <w:pPr>
        <w:jc w:val="both"/>
        <w:rPr>
          <w:sz w:val="24"/>
          <w:szCs w:val="24"/>
        </w:rPr>
      </w:pPr>
    </w:p>
    <w:p w14:paraId="4CE0E75A" w14:textId="77777777" w:rsidR="00F4254A" w:rsidRPr="00F4254A" w:rsidRDefault="00F4254A" w:rsidP="00F4254A">
      <w:pPr>
        <w:numPr>
          <w:ilvl w:val="0"/>
          <w:numId w:val="1"/>
        </w:numPr>
        <w:jc w:val="both"/>
        <w:rPr>
          <w:sz w:val="24"/>
          <w:szCs w:val="24"/>
          <w:lang w:val="en-GB"/>
        </w:rPr>
      </w:pPr>
      <w:r w:rsidRPr="00F4254A">
        <w:rPr>
          <w:b/>
          <w:bCs/>
          <w:sz w:val="24"/>
          <w:szCs w:val="24"/>
          <w:lang w:val="en-GB"/>
        </w:rPr>
        <w:t>Wide-area coverage:</w:t>
      </w:r>
      <w:r w:rsidRPr="00F4254A">
        <w:rPr>
          <w:sz w:val="24"/>
          <w:szCs w:val="24"/>
          <w:lang w:val="en-GB"/>
        </w:rPr>
        <w:t xml:space="preserve"> A single platform will be able to serve footprints larger than 100 km in diameter, and recent technological advances in the development of optical inter-HAPS links now allow the deployment of multiple linked HAPS, in fleets that can cover whole nations. </w:t>
      </w:r>
    </w:p>
    <w:p w14:paraId="6B1832C6" w14:textId="77777777" w:rsidR="00F4254A" w:rsidRPr="00F4254A" w:rsidRDefault="00F4254A" w:rsidP="00F4254A">
      <w:pPr>
        <w:numPr>
          <w:ilvl w:val="0"/>
          <w:numId w:val="1"/>
        </w:numPr>
        <w:jc w:val="both"/>
        <w:rPr>
          <w:sz w:val="24"/>
          <w:szCs w:val="24"/>
          <w:lang w:val="en-GB"/>
        </w:rPr>
      </w:pPr>
      <w:r w:rsidRPr="00F4254A">
        <w:rPr>
          <w:b/>
          <w:bCs/>
          <w:sz w:val="24"/>
          <w:szCs w:val="24"/>
          <w:lang w:val="en-GB"/>
        </w:rPr>
        <w:t>Low cost:</w:t>
      </w:r>
      <w:r w:rsidRPr="00F4254A">
        <w:rPr>
          <w:sz w:val="24"/>
          <w:szCs w:val="24"/>
          <w:lang w:val="en-GB"/>
        </w:rPr>
        <w:t xml:space="preserve"> The cost of operating stratospheric platforms is projected to be significantly lower than other connectivity solutions in many areas, while mass production of the aircraft will significantly lower upfront capital expenditure for deployment.</w:t>
      </w:r>
    </w:p>
    <w:p w14:paraId="1A60C6ED" w14:textId="77777777" w:rsidR="00F4254A" w:rsidRPr="00F4254A" w:rsidRDefault="00F4254A" w:rsidP="00F4254A">
      <w:pPr>
        <w:numPr>
          <w:ilvl w:val="0"/>
          <w:numId w:val="1"/>
        </w:numPr>
        <w:jc w:val="both"/>
        <w:rPr>
          <w:sz w:val="24"/>
          <w:szCs w:val="24"/>
          <w:lang w:val="en-GB"/>
        </w:rPr>
      </w:pPr>
      <w:r w:rsidRPr="00F4254A">
        <w:rPr>
          <w:b/>
          <w:bCs/>
          <w:sz w:val="24"/>
          <w:szCs w:val="24"/>
          <w:lang w:val="en-GB"/>
        </w:rPr>
        <w:t>Reach:</w:t>
      </w:r>
      <w:r w:rsidRPr="00F4254A">
        <w:rPr>
          <w:sz w:val="24"/>
          <w:szCs w:val="24"/>
          <w:lang w:val="en-GB"/>
        </w:rPr>
        <w:t xml:space="preserve"> HAPS platforms will operate at around 20 km above ground, which reduces their vulnerability to weather conditions that may affect service, provides large coverage areas and avoids interference caused by physical obstacles.</w:t>
      </w:r>
    </w:p>
    <w:p w14:paraId="0DBC2248" w14:textId="77777777" w:rsidR="00F4254A" w:rsidRPr="00F4254A" w:rsidRDefault="00F4254A" w:rsidP="00F4254A">
      <w:pPr>
        <w:numPr>
          <w:ilvl w:val="0"/>
          <w:numId w:val="1"/>
        </w:numPr>
        <w:jc w:val="both"/>
        <w:rPr>
          <w:sz w:val="24"/>
          <w:szCs w:val="24"/>
          <w:lang w:val="en-GB"/>
        </w:rPr>
      </w:pPr>
      <w:r w:rsidRPr="00F4254A">
        <w:rPr>
          <w:b/>
          <w:bCs/>
          <w:sz w:val="24"/>
          <w:szCs w:val="24"/>
          <w:lang w:val="en-GB"/>
        </w:rPr>
        <w:t xml:space="preserve">Rapid deployment and flexibility: </w:t>
      </w:r>
      <w:r w:rsidRPr="00F4254A">
        <w:rPr>
          <w:sz w:val="24"/>
          <w:szCs w:val="24"/>
          <w:lang w:val="en-GB"/>
        </w:rPr>
        <w:t>It will be possible to deploy HAPS services without long lead times and it is relatively simple to return solar platforms to the ground for maintenance or payload reconfiguration.</w:t>
      </w:r>
    </w:p>
    <w:p w14:paraId="057BCFC5" w14:textId="77777777" w:rsidR="00F4254A" w:rsidRPr="00F4254A" w:rsidRDefault="00F4254A" w:rsidP="00F4254A">
      <w:pPr>
        <w:numPr>
          <w:ilvl w:val="0"/>
          <w:numId w:val="1"/>
        </w:numPr>
        <w:jc w:val="both"/>
        <w:rPr>
          <w:sz w:val="24"/>
          <w:szCs w:val="24"/>
          <w:lang w:val="en-GB"/>
        </w:rPr>
      </w:pPr>
      <w:r w:rsidRPr="00F4254A">
        <w:rPr>
          <w:b/>
          <w:bCs/>
          <w:sz w:val="24"/>
          <w:szCs w:val="24"/>
          <w:lang w:val="en-GB"/>
        </w:rPr>
        <w:t xml:space="preserve">Geographical reach: </w:t>
      </w:r>
      <w:r w:rsidRPr="00F4254A">
        <w:rPr>
          <w:sz w:val="24"/>
          <w:szCs w:val="24"/>
          <w:lang w:val="en-GB"/>
        </w:rPr>
        <w:t>HAPS that use the architecture of solar platforms can also provide connectivity where it is impossible to deploy terrestrial infrastructure: remote sites on land or sea.</w:t>
      </w:r>
    </w:p>
    <w:p w14:paraId="79DE6119" w14:textId="77777777" w:rsidR="00F4254A" w:rsidRPr="00F4254A" w:rsidRDefault="00F4254A" w:rsidP="00F4254A">
      <w:pPr>
        <w:numPr>
          <w:ilvl w:val="0"/>
          <w:numId w:val="1"/>
        </w:numPr>
        <w:jc w:val="both"/>
        <w:rPr>
          <w:sz w:val="24"/>
          <w:szCs w:val="24"/>
          <w:lang w:val="en-GB"/>
        </w:rPr>
      </w:pPr>
      <w:r w:rsidRPr="00F4254A">
        <w:rPr>
          <w:b/>
          <w:sz w:val="24"/>
          <w:szCs w:val="24"/>
          <w:lang w:val="en-GB"/>
        </w:rPr>
        <w:t>Environmentally friendly:</w:t>
      </w:r>
      <w:r w:rsidRPr="00F4254A">
        <w:rPr>
          <w:sz w:val="24"/>
          <w:szCs w:val="24"/>
          <w:lang w:val="en-GB"/>
        </w:rPr>
        <w:t xml:space="preserve"> HAPS can run exclusively on solar power for long periods, connecting people with almost no environmental impact.  </w:t>
      </w:r>
    </w:p>
    <w:p w14:paraId="6340068C" w14:textId="77777777" w:rsidR="00F4254A" w:rsidRPr="00F4254A" w:rsidRDefault="00F4254A" w:rsidP="00F4254A">
      <w:pPr>
        <w:jc w:val="both"/>
        <w:rPr>
          <w:sz w:val="24"/>
          <w:szCs w:val="24"/>
        </w:rPr>
      </w:pPr>
    </w:p>
    <w:p w14:paraId="2A481C7A" w14:textId="77777777" w:rsidR="00F4254A" w:rsidRPr="00F4254A" w:rsidRDefault="00F4254A" w:rsidP="00F4254A">
      <w:pPr>
        <w:jc w:val="both"/>
        <w:rPr>
          <w:sz w:val="24"/>
          <w:szCs w:val="24"/>
        </w:rPr>
      </w:pPr>
      <w:r w:rsidRPr="00F4254A">
        <w:rPr>
          <w:sz w:val="24"/>
          <w:szCs w:val="24"/>
        </w:rPr>
        <w:t xml:space="preserve">Spectrum harmonization and utilization is facilitated by common worldwide designations. International regulatory flexibility can enable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14:paraId="2B793236" w14:textId="77777777" w:rsidR="00F4254A" w:rsidRPr="00F4254A" w:rsidRDefault="00F4254A" w:rsidP="00F4254A">
      <w:pPr>
        <w:rPr>
          <w:sz w:val="24"/>
          <w:szCs w:val="24"/>
        </w:rPr>
      </w:pPr>
    </w:p>
    <w:p w14:paraId="63881CCE" w14:textId="77777777" w:rsidR="00F4254A" w:rsidRPr="00F4254A" w:rsidRDefault="00F4254A" w:rsidP="00F4254A">
      <w:pPr>
        <w:rPr>
          <w:sz w:val="24"/>
          <w:szCs w:val="24"/>
          <w:bdr w:val="none" w:sz="0" w:space="0" w:color="auto" w:frame="1"/>
          <w:lang w:val="en-GB"/>
        </w:rPr>
      </w:pPr>
      <w:r w:rsidRPr="00F4254A">
        <w:rPr>
          <w:sz w:val="24"/>
          <w:szCs w:val="24"/>
          <w:bdr w:val="none" w:sz="0" w:space="0" w:color="auto" w:frame="1"/>
          <w:lang w:val="en-GB"/>
        </w:rPr>
        <w:t xml:space="preserve">Broadband HAPS can also be used for: </w:t>
      </w:r>
    </w:p>
    <w:p w14:paraId="77C5E6D8" w14:textId="77777777" w:rsidR="00F4254A" w:rsidRPr="00F4254A" w:rsidRDefault="00F4254A" w:rsidP="00F4254A">
      <w:pPr>
        <w:ind w:left="720"/>
        <w:contextualSpacing/>
        <w:rPr>
          <w:sz w:val="24"/>
          <w:szCs w:val="24"/>
          <w:bdr w:val="none" w:sz="0" w:space="0" w:color="auto" w:frame="1"/>
          <w:lang w:val="en-GB"/>
        </w:rPr>
      </w:pPr>
    </w:p>
    <w:p w14:paraId="7E35EEC4" w14:textId="77777777" w:rsidR="00F4254A" w:rsidRPr="00F4254A" w:rsidRDefault="00F4254A" w:rsidP="00F4254A">
      <w:pPr>
        <w:numPr>
          <w:ilvl w:val="0"/>
          <w:numId w:val="2"/>
        </w:numPr>
        <w:ind w:left="720" w:hanging="720"/>
        <w:rPr>
          <w:rFonts w:eastAsia="Calibri"/>
          <w:sz w:val="24"/>
          <w:szCs w:val="24"/>
          <w:bdr w:val="none" w:sz="0" w:space="0" w:color="auto" w:frame="1"/>
          <w:lang w:val="en-GB"/>
        </w:rPr>
      </w:pPr>
      <w:r w:rsidRPr="00F4254A">
        <w:rPr>
          <w:rFonts w:eastAsia="Calibri"/>
          <w:sz w:val="24"/>
          <w:szCs w:val="24"/>
          <w:bdr w:val="none" w:sz="0" w:space="0" w:color="auto" w:frame="1"/>
          <w:lang w:val="en-GB"/>
        </w:rPr>
        <w:t>Response to natural disasters.</w:t>
      </w:r>
    </w:p>
    <w:p w14:paraId="7615D09B" w14:textId="77777777" w:rsidR="00F4254A" w:rsidRPr="00F4254A" w:rsidRDefault="00F4254A" w:rsidP="00F4254A">
      <w:pPr>
        <w:numPr>
          <w:ilvl w:val="0"/>
          <w:numId w:val="2"/>
        </w:numPr>
        <w:ind w:left="720" w:hanging="720"/>
        <w:rPr>
          <w:rFonts w:eastAsia="Calibri"/>
          <w:sz w:val="24"/>
          <w:szCs w:val="24"/>
          <w:bdr w:val="none" w:sz="0" w:space="0" w:color="auto" w:frame="1"/>
          <w:lang w:val="en-GB"/>
        </w:rPr>
      </w:pPr>
      <w:r w:rsidRPr="00F4254A">
        <w:rPr>
          <w:rFonts w:eastAsia="Calibri"/>
          <w:sz w:val="24"/>
          <w:szCs w:val="24"/>
          <w:bdr w:val="none" w:sz="0" w:space="0" w:color="auto" w:frame="1"/>
          <w:lang w:val="en-GB"/>
        </w:rPr>
        <w:t xml:space="preserve">Fire detection, monitoring, and </w:t>
      </w:r>
      <w:proofErr w:type="spellStart"/>
      <w:r w:rsidRPr="00F4254A">
        <w:rPr>
          <w:rFonts w:eastAsia="Calibri"/>
          <w:sz w:val="24"/>
          <w:szCs w:val="24"/>
          <w:bdr w:val="none" w:sz="0" w:space="0" w:color="auto" w:frame="1"/>
          <w:lang w:val="en-GB"/>
        </w:rPr>
        <w:t>firefighting</w:t>
      </w:r>
      <w:proofErr w:type="spellEnd"/>
      <w:r w:rsidRPr="00F4254A">
        <w:rPr>
          <w:rFonts w:eastAsia="Calibri"/>
          <w:sz w:val="24"/>
          <w:szCs w:val="24"/>
          <w:bdr w:val="none" w:sz="0" w:space="0" w:color="auto" w:frame="1"/>
          <w:lang w:val="en-GB"/>
        </w:rPr>
        <w:t xml:space="preserve">. </w:t>
      </w:r>
    </w:p>
    <w:p w14:paraId="3DF0D0CE" w14:textId="77777777" w:rsidR="00F4254A" w:rsidRPr="00F4254A" w:rsidRDefault="00F4254A" w:rsidP="00F4254A">
      <w:pPr>
        <w:numPr>
          <w:ilvl w:val="0"/>
          <w:numId w:val="2"/>
        </w:numPr>
        <w:ind w:left="720" w:hanging="720"/>
        <w:rPr>
          <w:rFonts w:eastAsia="Calibri"/>
          <w:sz w:val="24"/>
          <w:szCs w:val="24"/>
          <w:bdr w:val="none" w:sz="0" w:space="0" w:color="auto" w:frame="1"/>
          <w:lang w:val="en-GB"/>
        </w:rPr>
      </w:pPr>
      <w:r w:rsidRPr="00F4254A">
        <w:rPr>
          <w:rFonts w:eastAsia="Calibri"/>
          <w:sz w:val="24"/>
          <w:szCs w:val="24"/>
          <w:bdr w:val="none" w:sz="0" w:space="0" w:color="auto" w:frame="1"/>
          <w:lang w:val="en-GB"/>
        </w:rPr>
        <w:t>Law enforcement with communication needs across local actors and regional headquarters.</w:t>
      </w:r>
    </w:p>
    <w:p w14:paraId="5A874A79" w14:textId="77777777" w:rsidR="00F4254A" w:rsidRPr="00F4254A" w:rsidRDefault="00F4254A" w:rsidP="00F4254A">
      <w:pPr>
        <w:numPr>
          <w:ilvl w:val="0"/>
          <w:numId w:val="2"/>
        </w:numPr>
        <w:ind w:left="720" w:hanging="720"/>
        <w:rPr>
          <w:rFonts w:eastAsia="Calibri"/>
          <w:sz w:val="24"/>
          <w:szCs w:val="24"/>
          <w:bdr w:val="none" w:sz="0" w:space="0" w:color="auto" w:frame="1"/>
          <w:lang w:val="en-GB"/>
        </w:rPr>
      </w:pPr>
      <w:r w:rsidRPr="00F4254A">
        <w:rPr>
          <w:rFonts w:eastAsia="Calibri"/>
          <w:sz w:val="24"/>
          <w:szCs w:val="24"/>
          <w:bdr w:val="none" w:sz="0" w:space="0" w:color="auto" w:frame="1"/>
          <w:lang w:val="en-GB"/>
        </w:rPr>
        <w:t>Resource exploration missions for communication between exploration teams and regional home base.</w:t>
      </w:r>
    </w:p>
    <w:p w14:paraId="1340E36B" w14:textId="77777777" w:rsidR="00F4254A" w:rsidRPr="00F4254A" w:rsidRDefault="00F4254A" w:rsidP="00F4254A">
      <w:pPr>
        <w:jc w:val="both"/>
        <w:rPr>
          <w:sz w:val="24"/>
          <w:szCs w:val="24"/>
          <w:lang w:val="en-GB"/>
        </w:rPr>
      </w:pPr>
    </w:p>
    <w:p w14:paraId="3B614315" w14:textId="77777777" w:rsidR="00F4254A" w:rsidRPr="00F4254A" w:rsidRDefault="00F4254A" w:rsidP="00F4254A">
      <w:pPr>
        <w:jc w:val="both"/>
        <w:rPr>
          <w:b/>
          <w:sz w:val="24"/>
          <w:szCs w:val="24"/>
          <w:lang w:val="en-GB"/>
        </w:rPr>
      </w:pPr>
    </w:p>
    <w:p w14:paraId="1D5753D9" w14:textId="77777777" w:rsidR="00F4254A" w:rsidRPr="00F4254A" w:rsidRDefault="00F4254A" w:rsidP="00F4254A">
      <w:pPr>
        <w:jc w:val="both"/>
        <w:rPr>
          <w:b/>
          <w:sz w:val="24"/>
          <w:szCs w:val="24"/>
          <w:lang w:val="en-GB"/>
        </w:rPr>
      </w:pPr>
      <w:r w:rsidRPr="00F4254A">
        <w:rPr>
          <w:b/>
          <w:sz w:val="24"/>
          <w:szCs w:val="24"/>
          <w:lang w:val="en-GB"/>
        </w:rPr>
        <w:t>SHARING STUDIES</w:t>
      </w:r>
    </w:p>
    <w:p w14:paraId="3A386FCB" w14:textId="77777777" w:rsidR="00F4254A" w:rsidRPr="00F4254A" w:rsidRDefault="00F4254A" w:rsidP="00F4254A">
      <w:pPr>
        <w:jc w:val="both"/>
        <w:rPr>
          <w:sz w:val="24"/>
          <w:szCs w:val="24"/>
          <w:lang w:val="en-GB"/>
        </w:rPr>
      </w:pPr>
    </w:p>
    <w:p w14:paraId="22258EEC" w14:textId="77777777" w:rsidR="00F4254A" w:rsidRPr="00F4254A" w:rsidRDefault="00F4254A" w:rsidP="00F4254A">
      <w:pPr>
        <w:jc w:val="both"/>
        <w:rPr>
          <w:sz w:val="24"/>
          <w:szCs w:val="24"/>
          <w:lang w:eastAsia="pt-BR"/>
        </w:rPr>
      </w:pPr>
      <w:r w:rsidRPr="00F4254A">
        <w:rPr>
          <w:color w:val="000000"/>
          <w:sz w:val="24"/>
          <w:szCs w:val="24"/>
          <w:shd w:val="clear" w:color="auto" w:fill="FFFFFF"/>
          <w:lang w:eastAsia="pt-BR"/>
        </w:rPr>
        <w:t>A number of administrations and technology proponents have conducted compatibility studies to assess coexistence between HAPS and incumbent and proposed systems and services (including WRC-19 Agenda Items 1.6 and 1.13). </w:t>
      </w:r>
    </w:p>
    <w:p w14:paraId="15E8B4DA" w14:textId="77777777" w:rsidR="00F4254A" w:rsidRPr="00F4254A" w:rsidRDefault="00F4254A" w:rsidP="00F4254A">
      <w:pPr>
        <w:jc w:val="both"/>
        <w:rPr>
          <w:sz w:val="24"/>
          <w:szCs w:val="24"/>
          <w:lang w:eastAsia="zh-CN"/>
        </w:rPr>
      </w:pPr>
    </w:p>
    <w:p w14:paraId="1B6EBCC1" w14:textId="77777777" w:rsidR="00F4254A" w:rsidRPr="00F4254A" w:rsidRDefault="00F4254A" w:rsidP="00F4254A">
      <w:pPr>
        <w:jc w:val="both"/>
        <w:rPr>
          <w:sz w:val="24"/>
          <w:szCs w:val="24"/>
          <w:lang w:eastAsia="zh-CN"/>
        </w:rPr>
      </w:pPr>
      <w:r w:rsidRPr="00F4254A">
        <w:rPr>
          <w:sz w:val="24"/>
          <w:szCs w:val="24"/>
          <w:lang w:eastAsia="zh-CN"/>
        </w:rPr>
        <w:t xml:space="preserve">A power-flux density (PFD) threshold would be used to ensure the protection of the fixed and mobile services from downlink emissions by HAPS platforms (HAPS-to-ground), which if exceeded would require coordination with neighboring administrations and their explicit agreement. This PFD ensures that the signal level produced by HAPS systems at the location of fixed and mobile service stations will not cause interference. Protection from uplink emissions by HAPS ground stations with other stations of the fixed service or mobile service could be ensured through coordination at the national level, based on the relatively short separation distances (and other mitigation techniques) provided by the studies.  </w:t>
      </w:r>
    </w:p>
    <w:p w14:paraId="024BFC61" w14:textId="77777777" w:rsidR="00F4254A" w:rsidRPr="00F4254A" w:rsidRDefault="00F4254A" w:rsidP="00F4254A">
      <w:pPr>
        <w:jc w:val="both"/>
        <w:rPr>
          <w:sz w:val="24"/>
          <w:szCs w:val="24"/>
          <w:lang w:eastAsia="zh-CN"/>
        </w:rPr>
      </w:pPr>
    </w:p>
    <w:p w14:paraId="381DB48F" w14:textId="77777777" w:rsidR="00F4254A" w:rsidRPr="00F4254A" w:rsidRDefault="00F4254A" w:rsidP="00F4254A">
      <w:pPr>
        <w:jc w:val="both"/>
        <w:rPr>
          <w:sz w:val="24"/>
          <w:szCs w:val="24"/>
          <w:lang w:eastAsia="zh-CN"/>
        </w:rPr>
      </w:pPr>
      <w:r w:rsidRPr="00F4254A">
        <w:rPr>
          <w:sz w:val="24"/>
          <w:szCs w:val="24"/>
          <w:lang w:eastAsia="zh-CN"/>
        </w:rPr>
        <w:t xml:space="preserve">The protection of FSS satellite networks on a co-channel basis appears to be feasible if the frequency bands used by a HAPS network is transmitting in an opposite direction from that of the FSS satellite network (i.e., satellite Earth-to-space with HAPS-to-ground, and satellite space-to-Earth with ground-to-HAPS). In these cases, some studies suggest that satellite stations can be protected from HAPS-to-ground emissions, while relatively short separation distances can be used to protect Earth stations from ground-to-HAPS emissions through station coordination amongst administrations or usual link planning procedures used at a national level. </w:t>
      </w:r>
      <w:proofErr w:type="gramStart"/>
      <w:r w:rsidRPr="00F4254A">
        <w:rPr>
          <w:sz w:val="24"/>
          <w:szCs w:val="24"/>
          <w:lang w:eastAsia="zh-CN"/>
        </w:rPr>
        <w:t>In  the</w:t>
      </w:r>
      <w:proofErr w:type="gramEnd"/>
      <w:r w:rsidRPr="00F4254A">
        <w:rPr>
          <w:sz w:val="24"/>
          <w:szCs w:val="24"/>
          <w:lang w:eastAsia="zh-CN"/>
        </w:rPr>
        <w:t xml:space="preserve"> case of national level coordination, the use of mitigation techniques and/or geographical separation could be used to enable deployments by either service. </w:t>
      </w:r>
    </w:p>
    <w:p w14:paraId="66A4A8F1" w14:textId="77777777" w:rsidR="00F4254A" w:rsidRPr="00F4254A" w:rsidRDefault="00F4254A" w:rsidP="00F4254A">
      <w:pPr>
        <w:jc w:val="both"/>
        <w:rPr>
          <w:sz w:val="24"/>
          <w:szCs w:val="24"/>
          <w:lang w:eastAsia="zh-CN"/>
        </w:rPr>
      </w:pPr>
    </w:p>
    <w:p w14:paraId="55F211F9" w14:textId="77777777" w:rsidR="00F4254A" w:rsidRPr="00F4254A" w:rsidRDefault="00F4254A" w:rsidP="00F4254A">
      <w:pPr>
        <w:jc w:val="both"/>
        <w:rPr>
          <w:sz w:val="24"/>
          <w:szCs w:val="24"/>
          <w:lang w:eastAsia="zh-CN"/>
        </w:rPr>
      </w:pPr>
      <w:r w:rsidRPr="00F4254A">
        <w:rPr>
          <w:sz w:val="24"/>
          <w:szCs w:val="24"/>
          <w:lang w:eastAsia="zh-CN"/>
        </w:rPr>
        <w:t xml:space="preserve">For the protection of science services (EESS, SRS, RAS), radiated power limits and coordination amongst administrations could be used to ensure the protection of these services.  The receiving earth station for EESS and SRS can be protected through coordination.  In the case of science services operating in adjacent bands to HAPS, specific limits on out-of-band emissions for both HAPS platforms and ground stations can be used to ensure their protection. </w:t>
      </w:r>
    </w:p>
    <w:p w14:paraId="42A850ED" w14:textId="77777777" w:rsidR="00F4254A" w:rsidRDefault="00F4254A">
      <w:r>
        <w:br w:type="page"/>
      </w:r>
    </w:p>
    <w:p w14:paraId="4E357B46" w14:textId="77777777" w:rsidR="00F4254A" w:rsidRPr="005D36C6" w:rsidRDefault="00F4254A" w:rsidP="00F4254A">
      <w:r w:rsidRPr="00F16B86">
        <w:rPr>
          <w:b/>
          <w:sz w:val="22"/>
          <w:szCs w:val="22"/>
        </w:rPr>
        <w:t>1.</w:t>
      </w:r>
      <w:r w:rsidRPr="00F16B86">
        <w:rPr>
          <w:b/>
          <w:sz w:val="22"/>
          <w:szCs w:val="22"/>
        </w:rPr>
        <w:tab/>
        <w:t>PROPOSALS FOR THE 6 GHZ BANDS</w:t>
      </w:r>
    </w:p>
    <w:p w14:paraId="74C70AD6" w14:textId="77777777" w:rsidR="00F4254A" w:rsidRPr="00F16B86" w:rsidRDefault="00F4254A" w:rsidP="00F4254A"/>
    <w:p w14:paraId="12F7AEDA" w14:textId="77777777" w:rsidR="00F4254A" w:rsidRPr="00F16B86" w:rsidRDefault="00F4254A" w:rsidP="00F4254A">
      <w:pPr>
        <w:keepNext/>
        <w:keepLines/>
        <w:spacing w:before="40"/>
        <w:outlineLvl w:val="1"/>
        <w:rPr>
          <w:rFonts w:eastAsiaTheme="majorEastAsia"/>
          <w:i/>
          <w:color w:val="000000" w:themeColor="text1"/>
          <w:sz w:val="28"/>
          <w:u w:val="single"/>
        </w:rPr>
      </w:pPr>
      <w:r w:rsidRPr="00F16B86">
        <w:rPr>
          <w:rFonts w:eastAsiaTheme="majorEastAsia"/>
          <w:i/>
          <w:color w:val="000000" w:themeColor="text1"/>
          <w:sz w:val="28"/>
          <w:u w:val="single"/>
          <w:lang w:val="en-GB"/>
        </w:rPr>
        <w:t>For the 6 440 – 6 520 MHz Band:</w:t>
      </w:r>
    </w:p>
    <w:p w14:paraId="42FBA575" w14:textId="77777777" w:rsidR="00F4254A" w:rsidRPr="00F16B86"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2"/>
          <w:szCs w:val="22"/>
          <w:lang w:val="en-GB"/>
        </w:rPr>
      </w:pPr>
      <w:r w:rsidRPr="00F16B86">
        <w:rPr>
          <w:rFonts w:hAnsi="Times New Roman Bold"/>
          <w:b/>
          <w:sz w:val="22"/>
          <w:szCs w:val="22"/>
          <w:u w:val="single"/>
          <w:lang w:val="en-GB"/>
        </w:rPr>
        <w:t>NOC</w:t>
      </w:r>
      <w:r w:rsidRPr="00F16B86">
        <w:rPr>
          <w:rFonts w:hAnsi="Times New Roman Bold"/>
          <w:b/>
          <w:sz w:val="22"/>
          <w:szCs w:val="22"/>
          <w:lang w:val="en-GB"/>
        </w:rPr>
        <w:tab/>
      </w:r>
      <w:r w:rsidRPr="00F16B86">
        <w:rPr>
          <w:rFonts w:hAnsi="Times New Roman Bold"/>
          <w:b/>
          <w:sz w:val="22"/>
          <w:szCs w:val="22"/>
          <w:lang w:val="en-GB"/>
        </w:rPr>
        <w:tab/>
        <w:t>USA/1.14/1</w:t>
      </w:r>
      <w:r w:rsidRPr="00F16B86">
        <w:rPr>
          <w:rFonts w:hAnsi="Times New Roman Bold"/>
          <w:b/>
          <w:sz w:val="22"/>
          <w:szCs w:val="22"/>
          <w:lang w:val="en-GB"/>
        </w:rPr>
        <w:tab/>
      </w:r>
    </w:p>
    <w:p w14:paraId="4B073F30" w14:textId="77777777" w:rsidR="00F4254A" w:rsidRPr="00F16B86" w:rsidRDefault="00F4254A" w:rsidP="00F4254A">
      <w:pPr>
        <w:keepNext/>
        <w:keepLines/>
        <w:tabs>
          <w:tab w:val="left" w:pos="1134"/>
          <w:tab w:val="left" w:pos="1871"/>
          <w:tab w:val="left" w:pos="2268"/>
        </w:tabs>
        <w:overflowPunct w:val="0"/>
        <w:autoSpaceDE w:val="0"/>
        <w:autoSpaceDN w:val="0"/>
        <w:adjustRightInd w:val="0"/>
        <w:jc w:val="center"/>
        <w:textAlignment w:val="baseline"/>
        <w:rPr>
          <w:caps/>
          <w:sz w:val="28"/>
          <w:lang w:val="en-AU"/>
        </w:rPr>
      </w:pPr>
      <w:r w:rsidRPr="00F16B86">
        <w:rPr>
          <w:caps/>
          <w:sz w:val="28"/>
          <w:lang w:val="en-GB"/>
        </w:rPr>
        <w:t>ARTICLE</w:t>
      </w:r>
      <w:r w:rsidRPr="00F16B86">
        <w:rPr>
          <w:caps/>
          <w:sz w:val="28"/>
          <w:lang w:val="en-AU"/>
        </w:rPr>
        <w:t xml:space="preserve"> </w:t>
      </w:r>
      <w:r w:rsidRPr="00F16B86">
        <w:rPr>
          <w:rFonts w:eastAsiaTheme="majorEastAsia"/>
          <w:caps/>
          <w:color w:val="000000"/>
          <w:sz w:val="28"/>
          <w:lang w:val="en-AU"/>
        </w:rPr>
        <w:t>5</w:t>
      </w:r>
    </w:p>
    <w:p w14:paraId="700FEB6D"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before="240"/>
        <w:jc w:val="center"/>
        <w:textAlignment w:val="baseline"/>
        <w:rPr>
          <w:b/>
          <w:sz w:val="28"/>
          <w:lang w:val="en-GB"/>
        </w:rPr>
      </w:pPr>
      <w:r w:rsidRPr="00F16B86">
        <w:rPr>
          <w:b/>
          <w:sz w:val="28"/>
          <w:lang w:val="en-GB"/>
        </w:rPr>
        <w:t>Frequency allocations</w:t>
      </w:r>
    </w:p>
    <w:p w14:paraId="2DC7B061" w14:textId="77777777" w:rsidR="00F4254A" w:rsidRPr="00F16B86" w:rsidRDefault="00F4254A" w:rsidP="00F4254A">
      <w:pPr>
        <w:tabs>
          <w:tab w:val="left" w:pos="1134"/>
          <w:tab w:val="left" w:pos="1588"/>
          <w:tab w:val="left" w:pos="1985"/>
        </w:tabs>
        <w:overflowPunct w:val="0"/>
        <w:autoSpaceDE w:val="0"/>
        <w:autoSpaceDN w:val="0"/>
        <w:adjustRightInd w:val="0"/>
        <w:spacing w:before="120"/>
        <w:textAlignment w:val="baseline"/>
        <w:rPr>
          <w:sz w:val="24"/>
          <w:lang w:val="en-GB"/>
        </w:rPr>
      </w:pPr>
    </w:p>
    <w:p w14:paraId="60C655C6" w14:textId="77777777" w:rsidR="00F4254A" w:rsidRPr="0045369E" w:rsidRDefault="00F4254A" w:rsidP="00F4254A">
      <w:pPr>
        <w:jc w:val="both"/>
        <w:rPr>
          <w:sz w:val="24"/>
          <w:szCs w:val="24"/>
        </w:rPr>
      </w:pPr>
      <w:r w:rsidRPr="0045369E">
        <w:rPr>
          <w:b/>
          <w:sz w:val="24"/>
          <w:szCs w:val="24"/>
        </w:rPr>
        <w:t>Reasons</w:t>
      </w:r>
      <w:r w:rsidRPr="0045369E">
        <w:rPr>
          <w:sz w:val="24"/>
          <w:szCs w:val="24"/>
        </w:rPr>
        <w:t>: To maintain the existing designation for HAPS without modifications.</w:t>
      </w:r>
    </w:p>
    <w:p w14:paraId="33D57348" w14:textId="77777777" w:rsidR="00F4254A" w:rsidRPr="00F16B86"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2"/>
          <w:szCs w:val="22"/>
          <w:lang w:val="en-GB"/>
        </w:rPr>
      </w:pPr>
      <w:r w:rsidRPr="00F16B86">
        <w:rPr>
          <w:rFonts w:hAnsi="Times New Roman Bold"/>
          <w:b/>
          <w:sz w:val="22"/>
          <w:szCs w:val="22"/>
          <w:u w:val="single"/>
          <w:lang w:val="en-GB"/>
        </w:rPr>
        <w:t>NOC</w:t>
      </w:r>
      <w:r w:rsidRPr="00F16B86">
        <w:rPr>
          <w:rFonts w:hAnsi="Times New Roman Bold"/>
          <w:sz w:val="22"/>
          <w:szCs w:val="22"/>
          <w:lang w:val="en-GB"/>
        </w:rPr>
        <w:tab/>
      </w:r>
      <w:r w:rsidRPr="00F16B86">
        <w:rPr>
          <w:rFonts w:hAnsi="Times New Roman Bold"/>
          <w:sz w:val="22"/>
          <w:szCs w:val="22"/>
          <w:lang w:val="en-GB"/>
        </w:rPr>
        <w:tab/>
      </w:r>
      <w:r w:rsidRPr="00F16B86">
        <w:rPr>
          <w:rFonts w:hAnsi="Times New Roman Bold"/>
          <w:b/>
          <w:sz w:val="22"/>
          <w:szCs w:val="22"/>
          <w:lang w:val="en-GB"/>
        </w:rPr>
        <w:t>USA/1.14/2</w:t>
      </w:r>
      <w:r w:rsidRPr="00F16B86">
        <w:rPr>
          <w:rFonts w:hAnsi="Times New Roman Bold"/>
          <w:b/>
          <w:sz w:val="22"/>
          <w:szCs w:val="22"/>
          <w:lang w:val="en-GB"/>
        </w:rPr>
        <w:tab/>
      </w:r>
    </w:p>
    <w:p w14:paraId="1EB46FA5" w14:textId="77777777" w:rsidR="00F4254A" w:rsidRPr="00F16B86" w:rsidRDefault="00F4254A" w:rsidP="00F4254A"/>
    <w:p w14:paraId="0B2BC24B" w14:textId="77777777" w:rsidR="00F4254A" w:rsidRPr="00F16B86" w:rsidRDefault="00F4254A" w:rsidP="00F4254A"/>
    <w:p w14:paraId="28C97750" w14:textId="77777777" w:rsidR="00F4254A" w:rsidRPr="00F16B86" w:rsidRDefault="00F4254A" w:rsidP="00F4254A">
      <w:pPr>
        <w:keepNext/>
        <w:keepLines/>
        <w:tabs>
          <w:tab w:val="left" w:pos="1134"/>
          <w:tab w:val="left" w:pos="1871"/>
          <w:tab w:val="left" w:pos="2268"/>
        </w:tabs>
        <w:overflowPunct w:val="0"/>
        <w:autoSpaceDE w:val="0"/>
        <w:autoSpaceDN w:val="0"/>
        <w:adjustRightInd w:val="0"/>
        <w:jc w:val="center"/>
        <w:rPr>
          <w:rFonts w:eastAsiaTheme="minorHAnsi"/>
          <w:caps/>
          <w:sz w:val="28"/>
          <w:szCs w:val="24"/>
        </w:rPr>
      </w:pPr>
      <w:r w:rsidRPr="00F16B86">
        <w:rPr>
          <w:rFonts w:eastAsiaTheme="minorHAnsi"/>
          <w:caps/>
          <w:sz w:val="28"/>
          <w:szCs w:val="24"/>
        </w:rPr>
        <w:t>RESOLUTION 150 (WRC</w:t>
      </w:r>
      <w:r w:rsidRPr="00F16B86">
        <w:rPr>
          <w:rFonts w:eastAsiaTheme="minorHAnsi"/>
          <w:caps/>
          <w:sz w:val="28"/>
          <w:szCs w:val="24"/>
        </w:rPr>
        <w:noBreakHyphen/>
        <w:t>12)</w:t>
      </w:r>
    </w:p>
    <w:p w14:paraId="53F2F727"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szCs w:val="24"/>
          <w:lang w:eastAsia="ja-JP"/>
        </w:rPr>
      </w:pPr>
      <w:r w:rsidRPr="00F16B86">
        <w:rPr>
          <w:rFonts w:ascii="Times New Roman Bold" w:eastAsiaTheme="minorHAnsi" w:hAnsi="Times New Roman Bold" w:cs="Times New Roman Bold"/>
          <w:b/>
          <w:sz w:val="28"/>
          <w:szCs w:val="24"/>
        </w:rPr>
        <w:t xml:space="preserve">Use of the bands 6 440-6 520 MHz and 6 560-6 640 MHz by gateway links </w:t>
      </w:r>
      <w:r w:rsidRPr="00F16B86">
        <w:rPr>
          <w:rFonts w:ascii="Times New Roman Bold" w:eastAsiaTheme="minorHAnsi" w:hAnsi="Times New Roman Bold" w:cs="Times New Roman Bold"/>
          <w:b/>
          <w:sz w:val="28"/>
          <w:szCs w:val="24"/>
        </w:rPr>
        <w:br/>
      </w:r>
      <w:r w:rsidRPr="00F16B86">
        <w:rPr>
          <w:rFonts w:ascii="Times New Roman Bold" w:eastAsiaTheme="minorHAnsi" w:hAnsi="Times New Roman Bold" w:cs="Times New Roman Bold"/>
          <w:b/>
          <w:sz w:val="28"/>
          <w:szCs w:val="24"/>
          <w:lang w:eastAsia="ja-JP"/>
        </w:rPr>
        <w:t>for high-altitude platform stations in the fixed service</w:t>
      </w:r>
    </w:p>
    <w:p w14:paraId="2B006AC3" w14:textId="77777777" w:rsidR="00F4254A" w:rsidRPr="00F16B86" w:rsidRDefault="00F4254A" w:rsidP="00F4254A">
      <w:pPr>
        <w:rPr>
          <w:lang w:eastAsia="ja-JP"/>
        </w:rPr>
      </w:pPr>
    </w:p>
    <w:p w14:paraId="4A0C7B47" w14:textId="77777777" w:rsidR="00F4254A" w:rsidRPr="00F16B86" w:rsidRDefault="00F4254A" w:rsidP="00F4254A">
      <w:pPr>
        <w:rPr>
          <w:lang w:eastAsia="ja-JP"/>
        </w:rPr>
      </w:pPr>
    </w:p>
    <w:p w14:paraId="5BE234B9" w14:textId="77777777" w:rsidR="00F4254A" w:rsidRPr="0045369E" w:rsidRDefault="00F4254A" w:rsidP="00F4254A">
      <w:pPr>
        <w:jc w:val="both"/>
        <w:rPr>
          <w:sz w:val="24"/>
          <w:szCs w:val="24"/>
        </w:rPr>
      </w:pPr>
      <w:r w:rsidRPr="0045369E">
        <w:rPr>
          <w:b/>
          <w:sz w:val="24"/>
          <w:szCs w:val="24"/>
        </w:rPr>
        <w:t>Reasons</w:t>
      </w:r>
      <w:r w:rsidRPr="0045369E">
        <w:rPr>
          <w:sz w:val="24"/>
          <w:szCs w:val="24"/>
        </w:rPr>
        <w:t>: To maintain the existing designation for HAPS without modifications.</w:t>
      </w:r>
    </w:p>
    <w:p w14:paraId="100D868F" w14:textId="77777777" w:rsidR="00F4254A" w:rsidRPr="00F16B86" w:rsidRDefault="00F4254A" w:rsidP="00F4254A"/>
    <w:p w14:paraId="71EFDE42" w14:textId="77777777" w:rsidR="00F4254A" w:rsidRPr="00F16B86" w:rsidRDefault="00F4254A" w:rsidP="00F4254A">
      <w:pPr>
        <w:keepNext/>
        <w:keepLines/>
        <w:spacing w:before="40"/>
        <w:outlineLvl w:val="1"/>
        <w:rPr>
          <w:rFonts w:eastAsiaTheme="majorEastAsia"/>
          <w:i/>
          <w:color w:val="000000" w:themeColor="text1"/>
          <w:sz w:val="28"/>
          <w:u w:val="single"/>
        </w:rPr>
      </w:pPr>
      <w:r w:rsidRPr="00F16B86">
        <w:rPr>
          <w:rFonts w:eastAsiaTheme="majorEastAsia"/>
          <w:i/>
          <w:color w:val="000000" w:themeColor="text1"/>
          <w:sz w:val="28"/>
          <w:u w:val="single"/>
        </w:rPr>
        <w:t>For the band 6 560–6 640 MHz Band:</w:t>
      </w:r>
    </w:p>
    <w:p w14:paraId="1A2E80AA" w14:textId="77777777" w:rsidR="00F4254A" w:rsidRPr="00F16B86" w:rsidRDefault="00F4254A" w:rsidP="00F4254A"/>
    <w:p w14:paraId="050AC8D0" w14:textId="77777777" w:rsidR="00F4254A" w:rsidRPr="00F16B86"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2"/>
          <w:szCs w:val="22"/>
          <w:u w:val="single"/>
          <w:lang w:val="en-GB"/>
        </w:rPr>
      </w:pPr>
      <w:r w:rsidRPr="00F16B86">
        <w:rPr>
          <w:rFonts w:hAnsi="Times New Roman Bold"/>
          <w:b/>
          <w:sz w:val="22"/>
          <w:szCs w:val="22"/>
          <w:u w:val="single"/>
          <w:lang w:val="en-GB"/>
        </w:rPr>
        <w:t>NOC</w:t>
      </w:r>
      <w:r w:rsidRPr="00F16B86">
        <w:rPr>
          <w:rFonts w:hAnsi="Times New Roman Bold"/>
          <w:b/>
          <w:sz w:val="22"/>
          <w:szCs w:val="22"/>
          <w:lang w:val="en-GB"/>
        </w:rPr>
        <w:tab/>
      </w:r>
      <w:r w:rsidRPr="00F16B86">
        <w:rPr>
          <w:rFonts w:hAnsi="Times New Roman Bold"/>
          <w:b/>
          <w:sz w:val="22"/>
          <w:szCs w:val="22"/>
          <w:lang w:val="en-GB"/>
        </w:rPr>
        <w:tab/>
        <w:t>USA/1.14/4</w:t>
      </w:r>
      <w:r w:rsidRPr="00F16B86">
        <w:rPr>
          <w:rFonts w:hAnsi="Times New Roman Bold"/>
          <w:b/>
          <w:sz w:val="22"/>
          <w:szCs w:val="22"/>
          <w:lang w:val="en-GB"/>
        </w:rPr>
        <w:tab/>
      </w:r>
    </w:p>
    <w:p w14:paraId="09C678E1" w14:textId="77777777" w:rsidR="00F4254A" w:rsidRPr="00F16B86" w:rsidRDefault="00F4254A" w:rsidP="00F4254A">
      <w:pPr>
        <w:keepNext/>
        <w:keepLines/>
        <w:tabs>
          <w:tab w:val="left" w:pos="1134"/>
          <w:tab w:val="left" w:pos="1871"/>
          <w:tab w:val="left" w:pos="2268"/>
        </w:tabs>
        <w:overflowPunct w:val="0"/>
        <w:autoSpaceDE w:val="0"/>
        <w:autoSpaceDN w:val="0"/>
        <w:adjustRightInd w:val="0"/>
        <w:jc w:val="center"/>
        <w:textAlignment w:val="baseline"/>
        <w:rPr>
          <w:caps/>
          <w:sz w:val="28"/>
          <w:lang w:val="en-GB"/>
        </w:rPr>
      </w:pPr>
    </w:p>
    <w:p w14:paraId="1E1814C0" w14:textId="77777777" w:rsidR="00F4254A" w:rsidRPr="00F16B86" w:rsidRDefault="00F4254A" w:rsidP="00F4254A">
      <w:pPr>
        <w:keepNext/>
        <w:keepLines/>
        <w:tabs>
          <w:tab w:val="left" w:pos="1134"/>
          <w:tab w:val="left" w:pos="1871"/>
          <w:tab w:val="left" w:pos="2268"/>
        </w:tabs>
        <w:overflowPunct w:val="0"/>
        <w:autoSpaceDE w:val="0"/>
        <w:autoSpaceDN w:val="0"/>
        <w:adjustRightInd w:val="0"/>
        <w:jc w:val="center"/>
        <w:textAlignment w:val="baseline"/>
        <w:rPr>
          <w:caps/>
          <w:sz w:val="28"/>
          <w:lang w:val="en-AU"/>
        </w:rPr>
      </w:pPr>
      <w:r w:rsidRPr="00F16B86">
        <w:rPr>
          <w:caps/>
          <w:sz w:val="28"/>
          <w:lang w:val="en-GB"/>
        </w:rPr>
        <w:t>ARTICLE</w:t>
      </w:r>
      <w:r w:rsidRPr="00F16B86">
        <w:rPr>
          <w:caps/>
          <w:sz w:val="28"/>
          <w:lang w:val="en-AU"/>
        </w:rPr>
        <w:t xml:space="preserve"> </w:t>
      </w:r>
      <w:r w:rsidRPr="00F16B86">
        <w:rPr>
          <w:rFonts w:eastAsiaTheme="majorEastAsia"/>
          <w:caps/>
          <w:color w:val="000000"/>
          <w:sz w:val="28"/>
          <w:lang w:val="en-AU"/>
        </w:rPr>
        <w:t>5</w:t>
      </w:r>
    </w:p>
    <w:p w14:paraId="1CE0C864"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before="240"/>
        <w:jc w:val="center"/>
        <w:textAlignment w:val="baseline"/>
        <w:rPr>
          <w:b/>
          <w:sz w:val="28"/>
        </w:rPr>
      </w:pPr>
      <w:r w:rsidRPr="00F16B86">
        <w:rPr>
          <w:b/>
          <w:sz w:val="28"/>
          <w:lang w:val="en-GB"/>
        </w:rPr>
        <w:t>Frequency allocations</w:t>
      </w:r>
    </w:p>
    <w:p w14:paraId="76747878" w14:textId="77777777" w:rsidR="00F4254A" w:rsidRPr="00F16B86" w:rsidRDefault="00F4254A" w:rsidP="00F4254A">
      <w:pPr>
        <w:tabs>
          <w:tab w:val="left" w:pos="1134"/>
          <w:tab w:val="left" w:pos="1588"/>
          <w:tab w:val="left" w:pos="1985"/>
        </w:tabs>
        <w:overflowPunct w:val="0"/>
        <w:autoSpaceDE w:val="0"/>
        <w:autoSpaceDN w:val="0"/>
        <w:adjustRightInd w:val="0"/>
        <w:spacing w:before="120"/>
        <w:textAlignment w:val="baseline"/>
        <w:rPr>
          <w:sz w:val="24"/>
          <w:lang w:val="en-GB"/>
        </w:rPr>
      </w:pPr>
    </w:p>
    <w:p w14:paraId="6D3E931F" w14:textId="77777777" w:rsidR="00F4254A" w:rsidRPr="00F16B86" w:rsidRDefault="00F4254A" w:rsidP="00F4254A">
      <w:pPr>
        <w:jc w:val="both"/>
        <w:rPr>
          <w:b/>
          <w:i/>
          <w:sz w:val="22"/>
          <w:szCs w:val="22"/>
        </w:rPr>
      </w:pPr>
    </w:p>
    <w:p w14:paraId="149EEC19" w14:textId="77777777" w:rsidR="00F4254A" w:rsidRPr="0045369E" w:rsidRDefault="00F4254A" w:rsidP="00F4254A">
      <w:pPr>
        <w:jc w:val="both"/>
        <w:rPr>
          <w:sz w:val="24"/>
          <w:szCs w:val="24"/>
        </w:rPr>
      </w:pPr>
      <w:r w:rsidRPr="0045369E">
        <w:rPr>
          <w:b/>
          <w:sz w:val="24"/>
          <w:szCs w:val="24"/>
        </w:rPr>
        <w:t>Reasons</w:t>
      </w:r>
      <w:r w:rsidRPr="0045369E">
        <w:rPr>
          <w:sz w:val="24"/>
          <w:szCs w:val="24"/>
        </w:rPr>
        <w:t>: To maintain the existing designation for HAPS without modifications.</w:t>
      </w:r>
    </w:p>
    <w:p w14:paraId="2FD43AD9" w14:textId="77777777" w:rsidR="00F4254A" w:rsidRPr="00F16B86" w:rsidRDefault="00F4254A" w:rsidP="00F4254A">
      <w:pPr>
        <w:tabs>
          <w:tab w:val="left" w:pos="1134"/>
          <w:tab w:val="left" w:pos="1588"/>
          <w:tab w:val="left" w:pos="1985"/>
        </w:tabs>
        <w:overflowPunct w:val="0"/>
        <w:autoSpaceDE w:val="0"/>
        <w:autoSpaceDN w:val="0"/>
        <w:adjustRightInd w:val="0"/>
        <w:spacing w:before="120"/>
        <w:textAlignment w:val="baseline"/>
        <w:rPr>
          <w:sz w:val="24"/>
          <w:lang w:val="en-GB"/>
        </w:rPr>
      </w:pPr>
    </w:p>
    <w:p w14:paraId="7BE26069" w14:textId="77777777" w:rsidR="00F4254A" w:rsidRPr="00F16B86" w:rsidRDefault="00F4254A" w:rsidP="00F4254A">
      <w:pPr>
        <w:keepNext/>
        <w:tabs>
          <w:tab w:val="left" w:pos="1134"/>
          <w:tab w:val="left" w:pos="1871"/>
          <w:tab w:val="left" w:pos="2268"/>
        </w:tabs>
        <w:overflowPunct w:val="0"/>
        <w:autoSpaceDE w:val="0"/>
        <w:autoSpaceDN w:val="0"/>
        <w:adjustRightInd w:val="0"/>
        <w:spacing w:before="240"/>
        <w:textAlignment w:val="baseline"/>
        <w:rPr>
          <w:rFonts w:hAnsi="Times New Roman Bold"/>
          <w:b/>
          <w:sz w:val="24"/>
          <w:u w:val="single"/>
          <w:lang w:val="en-GB"/>
        </w:rPr>
      </w:pPr>
    </w:p>
    <w:p w14:paraId="36998439"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u w:val="single"/>
          <w:lang w:val="en-GB"/>
        </w:rPr>
      </w:pPr>
      <w:r w:rsidRPr="0045369E">
        <w:rPr>
          <w:rFonts w:hAnsi="Times New Roman Bold"/>
          <w:b/>
          <w:sz w:val="24"/>
          <w:szCs w:val="24"/>
          <w:u w:val="single"/>
          <w:lang w:val="en-GB"/>
        </w:rPr>
        <w:t>NOC</w:t>
      </w:r>
      <w:r w:rsidRPr="0045369E">
        <w:rPr>
          <w:rFonts w:hAnsi="Times New Roman Bold"/>
          <w:sz w:val="24"/>
          <w:szCs w:val="24"/>
          <w:lang w:val="en-GB"/>
        </w:rPr>
        <w:tab/>
      </w:r>
      <w:r w:rsidRPr="0045369E">
        <w:rPr>
          <w:rFonts w:hAnsi="Times New Roman Bold"/>
          <w:sz w:val="24"/>
          <w:szCs w:val="24"/>
          <w:lang w:val="en-GB"/>
        </w:rPr>
        <w:tab/>
      </w:r>
      <w:r w:rsidRPr="0045369E">
        <w:rPr>
          <w:rFonts w:hAnsi="Times New Roman Bold"/>
          <w:b/>
          <w:sz w:val="24"/>
          <w:szCs w:val="24"/>
          <w:lang w:val="en-GB"/>
        </w:rPr>
        <w:t>USA/1.14/5</w:t>
      </w:r>
    </w:p>
    <w:p w14:paraId="3A723DB9"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before="480"/>
        <w:jc w:val="center"/>
        <w:rPr>
          <w:rFonts w:eastAsiaTheme="minorHAnsi"/>
          <w:caps/>
          <w:sz w:val="28"/>
          <w:szCs w:val="24"/>
        </w:rPr>
      </w:pPr>
      <w:r w:rsidRPr="00F16B86">
        <w:rPr>
          <w:rFonts w:eastAsiaTheme="minorHAnsi"/>
          <w:caps/>
          <w:sz w:val="28"/>
          <w:szCs w:val="24"/>
        </w:rPr>
        <w:t>RESOLUTION 150 (WRC</w:t>
      </w:r>
      <w:r w:rsidRPr="00F16B86">
        <w:rPr>
          <w:rFonts w:eastAsiaTheme="minorHAnsi"/>
          <w:caps/>
          <w:sz w:val="28"/>
          <w:szCs w:val="24"/>
        </w:rPr>
        <w:noBreakHyphen/>
        <w:t>12)</w:t>
      </w:r>
    </w:p>
    <w:p w14:paraId="4BB6B2D4"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szCs w:val="24"/>
          <w:lang w:eastAsia="ja-JP"/>
        </w:rPr>
      </w:pPr>
      <w:r w:rsidRPr="00F16B86">
        <w:rPr>
          <w:rFonts w:ascii="Times New Roman Bold" w:eastAsiaTheme="minorHAnsi" w:hAnsi="Times New Roman Bold" w:cs="Times New Roman Bold"/>
          <w:b/>
          <w:sz w:val="28"/>
          <w:szCs w:val="24"/>
        </w:rPr>
        <w:t xml:space="preserve">Use of the bands 6 440-6 520 MHz and 6 560-6 640 MHz by gateway links </w:t>
      </w:r>
      <w:r w:rsidRPr="00F16B86">
        <w:rPr>
          <w:rFonts w:ascii="Times New Roman Bold" w:eastAsiaTheme="minorHAnsi" w:hAnsi="Times New Roman Bold" w:cs="Times New Roman Bold"/>
          <w:b/>
          <w:sz w:val="28"/>
          <w:szCs w:val="24"/>
        </w:rPr>
        <w:br/>
      </w:r>
      <w:r w:rsidRPr="00F16B86">
        <w:rPr>
          <w:rFonts w:ascii="Times New Roman Bold" w:eastAsiaTheme="minorHAnsi" w:hAnsi="Times New Roman Bold" w:cs="Times New Roman Bold"/>
          <w:b/>
          <w:sz w:val="28"/>
          <w:szCs w:val="24"/>
          <w:lang w:eastAsia="ja-JP"/>
        </w:rPr>
        <w:t>for high-altitude platform stations in the fixed service</w:t>
      </w:r>
    </w:p>
    <w:p w14:paraId="3AF759F0" w14:textId="77777777" w:rsidR="00F4254A" w:rsidRPr="00F16B86" w:rsidRDefault="00F4254A" w:rsidP="00F4254A">
      <w:pPr>
        <w:tabs>
          <w:tab w:val="left" w:pos="1134"/>
          <w:tab w:val="left" w:pos="1588"/>
          <w:tab w:val="left" w:pos="1985"/>
        </w:tabs>
        <w:overflowPunct w:val="0"/>
        <w:autoSpaceDE w:val="0"/>
        <w:autoSpaceDN w:val="0"/>
        <w:adjustRightInd w:val="0"/>
        <w:spacing w:before="120"/>
        <w:textAlignment w:val="baseline"/>
        <w:rPr>
          <w:sz w:val="24"/>
          <w:lang w:val="en-GB"/>
        </w:rPr>
      </w:pPr>
    </w:p>
    <w:p w14:paraId="3E422DBF" w14:textId="77777777" w:rsidR="00F4254A" w:rsidRPr="0045369E" w:rsidRDefault="00F4254A" w:rsidP="00F4254A">
      <w:pPr>
        <w:jc w:val="both"/>
        <w:rPr>
          <w:sz w:val="24"/>
          <w:szCs w:val="24"/>
        </w:rPr>
      </w:pPr>
      <w:r w:rsidRPr="0045369E">
        <w:rPr>
          <w:b/>
          <w:sz w:val="24"/>
          <w:szCs w:val="24"/>
        </w:rPr>
        <w:t>Reasons</w:t>
      </w:r>
      <w:r w:rsidRPr="0045369E">
        <w:rPr>
          <w:sz w:val="24"/>
          <w:szCs w:val="24"/>
        </w:rPr>
        <w:t>: To maintain the existing designation for HAPS without modifications.</w:t>
      </w:r>
    </w:p>
    <w:p w14:paraId="0BE1BEE6" w14:textId="77777777" w:rsidR="00F4254A" w:rsidRDefault="00F4254A">
      <w:r>
        <w:br w:type="page"/>
      </w:r>
    </w:p>
    <w:p w14:paraId="6E652E1B" w14:textId="77777777" w:rsidR="00F4254A" w:rsidRPr="00F16B86" w:rsidRDefault="00F4254A" w:rsidP="00F4254A">
      <w:pPr>
        <w:jc w:val="both"/>
        <w:outlineLvl w:val="0"/>
        <w:rPr>
          <w:b/>
          <w:sz w:val="22"/>
          <w:szCs w:val="22"/>
        </w:rPr>
      </w:pPr>
      <w:r w:rsidRPr="00F16B86">
        <w:rPr>
          <w:b/>
          <w:sz w:val="22"/>
          <w:szCs w:val="22"/>
        </w:rPr>
        <w:t>2.</w:t>
      </w:r>
      <w:r w:rsidRPr="00F16B86">
        <w:rPr>
          <w:b/>
          <w:sz w:val="22"/>
          <w:szCs w:val="22"/>
        </w:rPr>
        <w:tab/>
        <w:t>PROPOSALS FOR THE 21.4 – 22 GHZ BAND</w:t>
      </w:r>
    </w:p>
    <w:p w14:paraId="3AA6B69F" w14:textId="77777777" w:rsidR="00F4254A" w:rsidRPr="00F16B86" w:rsidRDefault="00F4254A" w:rsidP="00F4254A">
      <w:pPr>
        <w:rPr>
          <w:sz w:val="22"/>
          <w:szCs w:val="22"/>
        </w:rPr>
      </w:pPr>
    </w:p>
    <w:p w14:paraId="28B8D27F"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MOD</w:t>
      </w:r>
      <w:r w:rsidRPr="0045369E">
        <w:rPr>
          <w:rFonts w:hAnsi="Times New Roman Bold"/>
          <w:b/>
          <w:sz w:val="24"/>
          <w:szCs w:val="24"/>
          <w:lang w:val="en-GB"/>
        </w:rPr>
        <w:tab/>
      </w:r>
      <w:r w:rsidRPr="0045369E">
        <w:rPr>
          <w:rFonts w:hAnsi="Times New Roman Bold"/>
          <w:b/>
          <w:sz w:val="24"/>
          <w:szCs w:val="24"/>
          <w:lang w:val="en-GB"/>
        </w:rPr>
        <w:tab/>
        <w:t>USA/1.14/6</w:t>
      </w:r>
    </w:p>
    <w:p w14:paraId="557018B8"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before="480"/>
        <w:jc w:val="center"/>
        <w:textAlignment w:val="baseline"/>
        <w:rPr>
          <w:caps/>
          <w:sz w:val="28"/>
          <w:lang w:val="en-AU"/>
        </w:rPr>
      </w:pPr>
      <w:bookmarkStart w:id="0" w:name="_Toc451865291"/>
      <w:r w:rsidRPr="00F16B86">
        <w:rPr>
          <w:caps/>
          <w:sz w:val="28"/>
          <w:lang w:val="en-GB"/>
        </w:rPr>
        <w:t>ARTICLE</w:t>
      </w:r>
      <w:r w:rsidRPr="00F16B86">
        <w:rPr>
          <w:caps/>
          <w:sz w:val="28"/>
          <w:lang w:val="en-AU"/>
        </w:rPr>
        <w:t xml:space="preserve"> </w:t>
      </w:r>
      <w:r w:rsidRPr="00F16B86">
        <w:rPr>
          <w:rFonts w:eastAsiaTheme="majorEastAsia"/>
          <w:caps/>
          <w:color w:val="000000"/>
          <w:sz w:val="28"/>
          <w:lang w:val="en-AU"/>
        </w:rPr>
        <w:t>5</w:t>
      </w:r>
      <w:bookmarkEnd w:id="0"/>
    </w:p>
    <w:p w14:paraId="487128BB"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before="240"/>
        <w:jc w:val="center"/>
        <w:textAlignment w:val="baseline"/>
        <w:rPr>
          <w:b/>
          <w:sz w:val="28"/>
        </w:rPr>
      </w:pPr>
      <w:bookmarkStart w:id="1" w:name="_Toc327956583"/>
      <w:bookmarkStart w:id="2" w:name="_Toc451865292"/>
      <w:r w:rsidRPr="00F16B86">
        <w:rPr>
          <w:b/>
          <w:sz w:val="28"/>
          <w:lang w:val="en-GB"/>
        </w:rPr>
        <w:t>Frequency allocations</w:t>
      </w:r>
      <w:bookmarkEnd w:id="1"/>
      <w:bookmarkEnd w:id="2"/>
    </w:p>
    <w:p w14:paraId="38345843" w14:textId="77777777" w:rsidR="00F4254A" w:rsidRPr="00F16B86" w:rsidRDefault="00F4254A" w:rsidP="00F4254A">
      <w:pPr>
        <w:keepNext/>
        <w:tabs>
          <w:tab w:val="center" w:pos="4820"/>
        </w:tabs>
        <w:overflowPunct w:val="0"/>
        <w:autoSpaceDE w:val="0"/>
        <w:autoSpaceDN w:val="0"/>
        <w:adjustRightInd w:val="0"/>
        <w:spacing w:before="360"/>
        <w:jc w:val="center"/>
        <w:rPr>
          <w:b/>
          <w:sz w:val="24"/>
          <w:lang w:val="en-GB"/>
        </w:rPr>
      </w:pPr>
      <w:r w:rsidRPr="00F16B86">
        <w:rPr>
          <w:b/>
          <w:sz w:val="24"/>
          <w:lang w:val="en-GB"/>
        </w:rPr>
        <w:t>Section</w:t>
      </w:r>
      <w:r w:rsidRPr="00F16B86">
        <w:rPr>
          <w:b/>
          <w:sz w:val="24"/>
          <w:lang w:val="en-AU"/>
        </w:rPr>
        <w:t xml:space="preserve"> IV – Table of Frequency Allocations</w:t>
      </w:r>
      <w:r w:rsidRPr="00F16B86">
        <w:rPr>
          <w:b/>
          <w:sz w:val="24"/>
          <w:lang w:val="en-AU"/>
        </w:rPr>
        <w:br/>
      </w:r>
      <w:r w:rsidRPr="00F16B86">
        <w:rPr>
          <w:bCs/>
          <w:sz w:val="24"/>
          <w:lang w:val="en-GB"/>
        </w:rPr>
        <w:t xml:space="preserve">(See No. </w:t>
      </w:r>
      <w:r w:rsidRPr="00F16B86">
        <w:rPr>
          <w:b/>
          <w:sz w:val="24"/>
          <w:lang w:val="en-GB"/>
        </w:rPr>
        <w:t>2.1</w:t>
      </w:r>
      <w:r w:rsidRPr="00F16B86">
        <w:rPr>
          <w:bCs/>
          <w:sz w:val="24"/>
          <w:lang w:val="en-GB"/>
        </w:rPr>
        <w:t>)</w:t>
      </w:r>
      <w:r w:rsidRPr="00F16B86">
        <w:rPr>
          <w:bCs/>
          <w:sz w:val="24"/>
          <w:lang w:val="en-GB"/>
        </w:rPr>
        <w:br/>
      </w:r>
      <w:r w:rsidRPr="00F16B86">
        <w:rPr>
          <w:bCs/>
          <w:sz w:val="24"/>
          <w:lang w:val="en-GB"/>
        </w:rPr>
        <w:br/>
      </w:r>
    </w:p>
    <w:p w14:paraId="4B2AE35F"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rPr>
      </w:pPr>
      <w:r w:rsidRPr="00F16B86">
        <w:rPr>
          <w:rFonts w:ascii="Times New Roman Bold" w:hAnsi="Times New Roman Bold"/>
          <w:b/>
          <w:lang w:val="en-GB"/>
        </w:rPr>
        <w:t>18.4-22 GHz</w:t>
      </w:r>
    </w:p>
    <w:tbl>
      <w:tblPr>
        <w:tblpPr w:leftFromText="180" w:rightFromText="180" w:vertAnchor="text" w:tblpXSpec="center" w:tblpY="1"/>
        <w:tblOverlap w:val="never"/>
        <w:tblW w:w="9265" w:type="dxa"/>
        <w:tblLayout w:type="fixed"/>
        <w:tblCellMar>
          <w:left w:w="107" w:type="dxa"/>
          <w:right w:w="107" w:type="dxa"/>
        </w:tblCellMar>
        <w:tblLook w:val="04A0" w:firstRow="1" w:lastRow="0" w:firstColumn="1" w:lastColumn="0" w:noHBand="0" w:noVBand="1"/>
      </w:tblPr>
      <w:tblGrid>
        <w:gridCol w:w="3055"/>
        <w:gridCol w:w="3144"/>
        <w:gridCol w:w="3066"/>
      </w:tblGrid>
      <w:tr w:rsidR="00F4254A" w:rsidRPr="00F16B86" w14:paraId="05C31880" w14:textId="77777777" w:rsidTr="0056257F">
        <w:trPr>
          <w:cantSplit/>
        </w:trPr>
        <w:tc>
          <w:tcPr>
            <w:tcW w:w="9265" w:type="dxa"/>
            <w:gridSpan w:val="3"/>
            <w:tcBorders>
              <w:top w:val="single" w:sz="4" w:space="0" w:color="auto"/>
              <w:left w:val="single" w:sz="4" w:space="0" w:color="auto"/>
              <w:bottom w:val="single" w:sz="4" w:space="0" w:color="auto"/>
              <w:right w:val="single" w:sz="4" w:space="0" w:color="auto"/>
            </w:tcBorders>
          </w:tcPr>
          <w:p w14:paraId="476195F8"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Allocation to services</w:t>
            </w:r>
          </w:p>
        </w:tc>
      </w:tr>
      <w:tr w:rsidR="00F4254A" w:rsidRPr="00F16B86" w14:paraId="0995F792" w14:textId="77777777" w:rsidTr="0056257F">
        <w:trPr>
          <w:cantSplit/>
        </w:trPr>
        <w:tc>
          <w:tcPr>
            <w:tcW w:w="3055" w:type="dxa"/>
            <w:tcBorders>
              <w:top w:val="single" w:sz="4" w:space="0" w:color="auto"/>
              <w:left w:val="single" w:sz="4" w:space="0" w:color="auto"/>
              <w:bottom w:val="single" w:sz="4" w:space="0" w:color="auto"/>
              <w:right w:val="single" w:sz="4" w:space="0" w:color="auto"/>
            </w:tcBorders>
          </w:tcPr>
          <w:p w14:paraId="288F8BF7"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1</w:t>
            </w:r>
          </w:p>
        </w:tc>
        <w:tc>
          <w:tcPr>
            <w:tcW w:w="3144" w:type="dxa"/>
            <w:tcBorders>
              <w:top w:val="single" w:sz="4" w:space="0" w:color="auto"/>
              <w:left w:val="single" w:sz="4" w:space="0" w:color="auto"/>
              <w:bottom w:val="single" w:sz="4" w:space="0" w:color="auto"/>
              <w:right w:val="single" w:sz="4" w:space="0" w:color="auto"/>
            </w:tcBorders>
          </w:tcPr>
          <w:p w14:paraId="25F955AE"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2</w:t>
            </w:r>
          </w:p>
        </w:tc>
        <w:tc>
          <w:tcPr>
            <w:tcW w:w="3066" w:type="dxa"/>
            <w:tcBorders>
              <w:top w:val="single" w:sz="4" w:space="0" w:color="auto"/>
              <w:left w:val="single" w:sz="4" w:space="0" w:color="auto"/>
              <w:bottom w:val="single" w:sz="4" w:space="0" w:color="auto"/>
              <w:right w:val="single" w:sz="4" w:space="0" w:color="auto"/>
            </w:tcBorders>
          </w:tcPr>
          <w:p w14:paraId="6958AA9B"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3</w:t>
            </w:r>
          </w:p>
        </w:tc>
      </w:tr>
      <w:tr w:rsidR="00F4254A" w:rsidRPr="00F16B86" w14:paraId="221EAB03" w14:textId="77777777" w:rsidTr="0056257F">
        <w:trPr>
          <w:cantSplit/>
        </w:trPr>
        <w:tc>
          <w:tcPr>
            <w:tcW w:w="3055" w:type="dxa"/>
            <w:tcBorders>
              <w:top w:val="single" w:sz="4" w:space="0" w:color="auto"/>
              <w:left w:val="single" w:sz="4" w:space="0" w:color="auto"/>
              <w:bottom w:val="single" w:sz="4" w:space="0" w:color="auto"/>
              <w:right w:val="single" w:sz="4" w:space="0" w:color="auto"/>
            </w:tcBorders>
          </w:tcPr>
          <w:p w14:paraId="594747CC"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b/>
                <w:lang w:val="en-GB"/>
              </w:rPr>
            </w:pPr>
            <w:r w:rsidRPr="00F16B86">
              <w:rPr>
                <w:b/>
                <w:lang w:val="en-GB"/>
              </w:rPr>
              <w:t>21.4-22</w:t>
            </w:r>
          </w:p>
          <w:p w14:paraId="1E9A39F3"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F16B86">
              <w:rPr>
                <w:color w:val="000000"/>
                <w:lang w:val="en-GB"/>
              </w:rPr>
              <w:t>FIXED</w:t>
            </w:r>
          </w:p>
          <w:p w14:paraId="1DADD4C7"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F16B86">
              <w:rPr>
                <w:color w:val="000000"/>
                <w:lang w:val="en-GB"/>
              </w:rPr>
              <w:t>MOBILE</w:t>
            </w:r>
          </w:p>
          <w:p w14:paraId="30C8A44B"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lang w:val="en-GB"/>
              </w:rPr>
            </w:pPr>
            <w:r w:rsidRPr="00F16B86">
              <w:rPr>
                <w:color w:val="000000"/>
                <w:lang w:val="en-GB"/>
              </w:rPr>
              <w:t>BROADCASTING-</w:t>
            </w:r>
            <w:proofErr w:type="gramStart"/>
            <w:r w:rsidRPr="00F16B86">
              <w:rPr>
                <w:color w:val="000000"/>
                <w:lang w:val="en-GB"/>
              </w:rPr>
              <w:t xml:space="preserve">SATELLITE  </w:t>
            </w:r>
            <w:r w:rsidRPr="00F16B86">
              <w:rPr>
                <w:lang w:val="en-GB"/>
              </w:rPr>
              <w:t>5.208B</w:t>
            </w:r>
            <w:proofErr w:type="gramEnd"/>
          </w:p>
          <w:p w14:paraId="1C53AE76"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proofErr w:type="gramStart"/>
            <w:r w:rsidRPr="00F16B86">
              <w:rPr>
                <w:color w:val="000000"/>
                <w:lang w:val="en-GB"/>
              </w:rPr>
              <w:t>5.530A  5.530B</w:t>
            </w:r>
            <w:proofErr w:type="gramEnd"/>
            <w:r w:rsidRPr="00F16B86">
              <w:rPr>
                <w:color w:val="000000"/>
                <w:lang w:val="en-GB"/>
              </w:rPr>
              <w:t xml:space="preserve">  5.530D</w:t>
            </w:r>
          </w:p>
        </w:tc>
        <w:tc>
          <w:tcPr>
            <w:tcW w:w="3144" w:type="dxa"/>
            <w:tcBorders>
              <w:top w:val="single" w:sz="4" w:space="0" w:color="auto"/>
              <w:left w:val="single" w:sz="4" w:space="0" w:color="auto"/>
              <w:bottom w:val="single" w:sz="4" w:space="0" w:color="auto"/>
              <w:right w:val="single" w:sz="4" w:space="0" w:color="auto"/>
            </w:tcBorders>
          </w:tcPr>
          <w:p w14:paraId="515896D8"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b/>
                <w:lang w:val="en-GB"/>
              </w:rPr>
            </w:pPr>
            <w:r w:rsidRPr="00F16B86">
              <w:rPr>
                <w:b/>
                <w:lang w:val="en-GB"/>
              </w:rPr>
              <w:t>21.4-22</w:t>
            </w:r>
          </w:p>
          <w:p w14:paraId="4E9FBC3A"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proofErr w:type="gramStart"/>
            <w:r w:rsidRPr="00F16B86">
              <w:rPr>
                <w:color w:val="000000"/>
                <w:lang w:val="en-GB"/>
              </w:rPr>
              <w:t>FIXED</w:t>
            </w:r>
            <w:ins w:id="3" w:author="Fernandez Jimenez, Virginia" w:date="2018-06-06T11:05:00Z">
              <w:r w:rsidRPr="00F16B86">
                <w:rPr>
                  <w:color w:val="000000"/>
                  <w:lang w:val="en-GB"/>
                </w:rPr>
                <w:t xml:space="preserve">  </w:t>
              </w:r>
            </w:ins>
            <w:ins w:id="4" w:author="Author">
              <w:r w:rsidRPr="00F16B86">
                <w:rPr>
                  <w:lang w:val="en-GB"/>
                </w:rPr>
                <w:t>ADD</w:t>
              </w:r>
              <w:proofErr w:type="gramEnd"/>
              <w:r w:rsidRPr="00F16B86">
                <w:rPr>
                  <w:lang w:val="en-GB"/>
                </w:rPr>
                <w:t xml:space="preserve"> 5.</w:t>
              </w:r>
            </w:ins>
            <w:ins w:id="5" w:author="CYBER CAFE" w:date="2018-06-04T07:37:00Z">
              <w:r w:rsidRPr="00F16B86">
                <w:rPr>
                  <w:lang w:val="en-GB"/>
                </w:rPr>
                <w:t>B</w:t>
              </w:r>
            </w:ins>
            <w:ins w:id="6" w:author="Author">
              <w:r w:rsidRPr="00F16B86">
                <w:rPr>
                  <w:lang w:val="en-GB"/>
                </w:rPr>
                <w:t>114</w:t>
              </w:r>
            </w:ins>
          </w:p>
          <w:p w14:paraId="6104DC27"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F16B86">
              <w:rPr>
                <w:color w:val="000000"/>
                <w:lang w:val="en-GB"/>
              </w:rPr>
              <w:t>MOBILE</w:t>
            </w:r>
          </w:p>
          <w:p w14:paraId="127EB144"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p>
          <w:p w14:paraId="2163432A"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lang w:val="en-GB"/>
              </w:rPr>
            </w:pPr>
            <w:r w:rsidRPr="00F16B86">
              <w:rPr>
                <w:color w:val="000000"/>
                <w:lang w:val="en-GB"/>
              </w:rPr>
              <w:br/>
            </w:r>
            <w:r w:rsidRPr="00F16B86">
              <w:rPr>
                <w:lang w:val="en-GB"/>
              </w:rPr>
              <w:t>5.530A</w:t>
            </w:r>
          </w:p>
        </w:tc>
        <w:tc>
          <w:tcPr>
            <w:tcW w:w="3066" w:type="dxa"/>
            <w:tcBorders>
              <w:top w:val="single" w:sz="4" w:space="0" w:color="auto"/>
              <w:left w:val="single" w:sz="4" w:space="0" w:color="auto"/>
              <w:bottom w:val="single" w:sz="4" w:space="0" w:color="auto"/>
              <w:right w:val="single" w:sz="4" w:space="0" w:color="auto"/>
            </w:tcBorders>
          </w:tcPr>
          <w:p w14:paraId="78146457"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b/>
                <w:lang w:val="en-GB"/>
              </w:rPr>
            </w:pPr>
            <w:r w:rsidRPr="00F16B86">
              <w:rPr>
                <w:b/>
                <w:lang w:val="en-GB"/>
              </w:rPr>
              <w:t>21.4-22</w:t>
            </w:r>
          </w:p>
          <w:p w14:paraId="415A65C0"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F16B86">
              <w:rPr>
                <w:color w:val="000000"/>
                <w:lang w:val="en-GB"/>
              </w:rPr>
              <w:t>FIXED</w:t>
            </w:r>
          </w:p>
          <w:p w14:paraId="43FE523D"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F16B86">
              <w:rPr>
                <w:color w:val="000000"/>
                <w:lang w:val="en-GB"/>
              </w:rPr>
              <w:t>MOBILE</w:t>
            </w:r>
          </w:p>
          <w:p w14:paraId="0EA5BFAF"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F16B86">
              <w:rPr>
                <w:color w:val="000000"/>
                <w:lang w:val="en-GB"/>
              </w:rPr>
              <w:t>BROADCASTING-</w:t>
            </w:r>
            <w:proofErr w:type="gramStart"/>
            <w:r w:rsidRPr="00F16B86">
              <w:rPr>
                <w:color w:val="000000"/>
                <w:lang w:val="en-GB"/>
              </w:rPr>
              <w:t xml:space="preserve">SATELLITE  </w:t>
            </w:r>
            <w:r w:rsidRPr="00F16B86">
              <w:rPr>
                <w:lang w:val="en-GB"/>
              </w:rPr>
              <w:t>5.208B</w:t>
            </w:r>
            <w:proofErr w:type="gramEnd"/>
          </w:p>
          <w:p w14:paraId="07B76808"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noProof/>
                <w:color w:val="000000"/>
                <w:lang w:val="en-GB"/>
              </w:rPr>
            </w:pPr>
            <w:proofErr w:type="gramStart"/>
            <w:r w:rsidRPr="00F16B86">
              <w:rPr>
                <w:color w:val="000000"/>
                <w:lang w:val="en-GB"/>
              </w:rPr>
              <w:t>5.530A  5.530B</w:t>
            </w:r>
            <w:proofErr w:type="gramEnd"/>
            <w:r w:rsidRPr="00F16B86">
              <w:rPr>
                <w:color w:val="000000"/>
                <w:lang w:val="en-GB"/>
              </w:rPr>
              <w:t xml:space="preserve">  5.530D  5.531</w:t>
            </w:r>
          </w:p>
        </w:tc>
      </w:tr>
    </w:tbl>
    <w:p w14:paraId="0D935D19" w14:textId="77777777" w:rsidR="00F4254A" w:rsidRPr="00F16B86" w:rsidRDefault="00F4254A" w:rsidP="00F4254A">
      <w:pPr>
        <w:jc w:val="both"/>
        <w:rPr>
          <w:b/>
          <w:i/>
          <w:sz w:val="22"/>
          <w:szCs w:val="22"/>
        </w:rPr>
      </w:pPr>
    </w:p>
    <w:p w14:paraId="696734BD" w14:textId="77777777" w:rsidR="00F4254A" w:rsidRPr="0045369E" w:rsidRDefault="00F4254A" w:rsidP="00F4254A">
      <w:pPr>
        <w:jc w:val="both"/>
        <w:rPr>
          <w:sz w:val="24"/>
          <w:szCs w:val="24"/>
        </w:rPr>
      </w:pPr>
      <w:r w:rsidRPr="0045369E">
        <w:rPr>
          <w:b/>
          <w:sz w:val="24"/>
          <w:szCs w:val="24"/>
        </w:rPr>
        <w:t>Reasons</w:t>
      </w:r>
      <w:r w:rsidRPr="0045369E">
        <w:rPr>
          <w:sz w:val="24"/>
          <w:szCs w:val="24"/>
        </w:rPr>
        <w:t>: To add a footnote to the fixed service allocation in support of a HAPS designation in the 21.4 -22 GHz band.</w:t>
      </w:r>
    </w:p>
    <w:p w14:paraId="375F1A64" w14:textId="77777777" w:rsidR="00F4254A" w:rsidRPr="00F16B86" w:rsidRDefault="00F4254A" w:rsidP="00F4254A">
      <w:pPr>
        <w:tabs>
          <w:tab w:val="left" w:pos="1134"/>
          <w:tab w:val="left" w:pos="1588"/>
          <w:tab w:val="left" w:pos="1985"/>
        </w:tabs>
        <w:overflowPunct w:val="0"/>
        <w:autoSpaceDE w:val="0"/>
        <w:autoSpaceDN w:val="0"/>
        <w:adjustRightInd w:val="0"/>
        <w:spacing w:before="120"/>
        <w:textAlignment w:val="baseline"/>
        <w:rPr>
          <w:b/>
          <w:sz w:val="24"/>
          <w:szCs w:val="24"/>
          <w:lang w:val="en-GB"/>
        </w:rPr>
      </w:pPr>
    </w:p>
    <w:p w14:paraId="56843F1A"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ADD</w:t>
      </w:r>
      <w:r w:rsidRPr="0045369E">
        <w:rPr>
          <w:rFonts w:hAnsi="Times New Roman Bold"/>
          <w:b/>
          <w:sz w:val="24"/>
          <w:szCs w:val="24"/>
          <w:lang w:val="en-GB"/>
        </w:rPr>
        <w:tab/>
      </w:r>
      <w:r w:rsidRPr="0045369E">
        <w:rPr>
          <w:rFonts w:hAnsi="Times New Roman Bold"/>
          <w:b/>
          <w:sz w:val="24"/>
          <w:szCs w:val="24"/>
          <w:lang w:val="en-GB"/>
        </w:rPr>
        <w:tab/>
        <w:t>USA/1.14/7</w:t>
      </w:r>
    </w:p>
    <w:p w14:paraId="2A759AF1" w14:textId="77777777" w:rsidR="00F4254A" w:rsidRPr="0045369E" w:rsidRDefault="00F4254A" w:rsidP="00F4254A">
      <w:pPr>
        <w:rPr>
          <w:sz w:val="24"/>
          <w:szCs w:val="24"/>
          <w:lang w:val="en-GB"/>
        </w:rPr>
      </w:pPr>
    </w:p>
    <w:p w14:paraId="7CC5E8DD" w14:textId="77777777" w:rsidR="00F4254A" w:rsidRPr="0045369E" w:rsidRDefault="00F4254A" w:rsidP="00F4254A">
      <w:pPr>
        <w:rPr>
          <w:sz w:val="24"/>
          <w:szCs w:val="24"/>
          <w:lang w:val="en-GB"/>
        </w:rPr>
      </w:pPr>
    </w:p>
    <w:p w14:paraId="4F8353E8" w14:textId="77777777" w:rsidR="00F4254A" w:rsidRPr="0045369E" w:rsidRDefault="00F4254A" w:rsidP="00F4254A">
      <w:pPr>
        <w:jc w:val="both"/>
        <w:rPr>
          <w:sz w:val="24"/>
          <w:szCs w:val="24"/>
        </w:rPr>
      </w:pPr>
      <w:r w:rsidRPr="0045369E">
        <w:rPr>
          <w:b/>
          <w:sz w:val="24"/>
          <w:szCs w:val="24"/>
        </w:rPr>
        <w:t>5.B114</w:t>
      </w:r>
      <w:r w:rsidRPr="0045369E">
        <w:rPr>
          <w:b/>
          <w:sz w:val="24"/>
          <w:szCs w:val="24"/>
        </w:rPr>
        <w:tab/>
      </w:r>
      <w:r w:rsidRPr="0045369E">
        <w:rPr>
          <w:sz w:val="24"/>
          <w:szCs w:val="24"/>
        </w:rPr>
        <w:t>The allocation to the fixed service in the band 21.4-22 GHz is designated for use in Region 2 by high-altitude platform stations (HAPS).  This designation does not preclude the use of this frequency band by any application of the services to which they are allocated and does not establish priority in the Radio Regulations. Such use of the fixed-service allocation by HAPS is limited to the HAPS-to-ground direction in the 21.4 -22 GHz band.  Such use is subject to the provisions of Resolution</w:t>
      </w:r>
      <w:r w:rsidRPr="0045369E">
        <w:rPr>
          <w:b/>
          <w:bCs/>
          <w:sz w:val="24"/>
          <w:szCs w:val="24"/>
        </w:rPr>
        <w:t> [B114] (WRC</w:t>
      </w:r>
      <w:r w:rsidRPr="0045369E">
        <w:rPr>
          <w:b/>
          <w:bCs/>
          <w:sz w:val="24"/>
          <w:szCs w:val="24"/>
        </w:rPr>
        <w:noBreakHyphen/>
        <w:t>19)</w:t>
      </w:r>
      <w:r w:rsidRPr="0045369E">
        <w:rPr>
          <w:sz w:val="24"/>
          <w:szCs w:val="24"/>
        </w:rPr>
        <w:t>.     (WRC</w:t>
      </w:r>
      <w:r w:rsidRPr="0045369E">
        <w:rPr>
          <w:sz w:val="24"/>
          <w:szCs w:val="24"/>
        </w:rPr>
        <w:noBreakHyphen/>
        <w:t>19)</w:t>
      </w:r>
    </w:p>
    <w:p w14:paraId="7C36BB3A" w14:textId="77777777" w:rsidR="00F4254A" w:rsidRPr="0045369E" w:rsidRDefault="00F4254A" w:rsidP="00F4254A">
      <w:pPr>
        <w:tabs>
          <w:tab w:val="left" w:pos="1134"/>
          <w:tab w:val="left" w:pos="1588"/>
          <w:tab w:val="left" w:pos="1985"/>
        </w:tabs>
        <w:overflowPunct w:val="0"/>
        <w:autoSpaceDE w:val="0"/>
        <w:autoSpaceDN w:val="0"/>
        <w:adjustRightInd w:val="0"/>
        <w:textAlignment w:val="baseline"/>
        <w:rPr>
          <w:sz w:val="24"/>
          <w:szCs w:val="24"/>
          <w:lang w:val="en-GB"/>
        </w:rPr>
      </w:pPr>
    </w:p>
    <w:p w14:paraId="5AB99901" w14:textId="77777777" w:rsidR="00F4254A" w:rsidRPr="0045369E" w:rsidRDefault="00F4254A" w:rsidP="00F4254A">
      <w:pPr>
        <w:jc w:val="both"/>
        <w:rPr>
          <w:sz w:val="24"/>
          <w:szCs w:val="24"/>
        </w:rPr>
      </w:pPr>
      <w:r w:rsidRPr="0045369E">
        <w:rPr>
          <w:b/>
          <w:sz w:val="24"/>
          <w:szCs w:val="24"/>
        </w:rPr>
        <w:t>Reasons</w:t>
      </w:r>
      <w:r w:rsidRPr="0045369E">
        <w:rPr>
          <w:sz w:val="24"/>
          <w:szCs w:val="24"/>
        </w:rPr>
        <w:t>: To add the text of the footnote allowing HAPS to operate in the fixed service allocation in the 21.4-22 GHz band.</w:t>
      </w:r>
    </w:p>
    <w:p w14:paraId="1D2F9BCC" w14:textId="77777777" w:rsidR="00F4254A" w:rsidRPr="00F16B86" w:rsidRDefault="00F4254A" w:rsidP="00F4254A">
      <w:pPr>
        <w:tabs>
          <w:tab w:val="left" w:pos="1134"/>
          <w:tab w:val="left" w:pos="1588"/>
          <w:tab w:val="left" w:pos="1985"/>
        </w:tabs>
        <w:overflowPunct w:val="0"/>
        <w:autoSpaceDE w:val="0"/>
        <w:autoSpaceDN w:val="0"/>
        <w:adjustRightInd w:val="0"/>
        <w:textAlignment w:val="baseline"/>
        <w:rPr>
          <w:sz w:val="22"/>
          <w:szCs w:val="22"/>
          <w:lang w:val="en-GB"/>
        </w:rPr>
      </w:pPr>
    </w:p>
    <w:p w14:paraId="4678B22F" w14:textId="77777777" w:rsidR="00F4254A" w:rsidRPr="00F16B86" w:rsidRDefault="00F4254A" w:rsidP="00F4254A">
      <w:pPr>
        <w:keepNext/>
        <w:keepLines/>
        <w:spacing w:before="40"/>
        <w:outlineLvl w:val="1"/>
        <w:rPr>
          <w:rFonts w:eastAsiaTheme="majorEastAsia"/>
          <w:i/>
          <w:color w:val="000000" w:themeColor="text1"/>
          <w:sz w:val="28"/>
          <w:u w:val="single"/>
        </w:rPr>
      </w:pPr>
      <w:r w:rsidRPr="00F16B86">
        <w:rPr>
          <w:rFonts w:eastAsiaTheme="majorEastAsia"/>
          <w:i/>
          <w:color w:val="000000" w:themeColor="text1"/>
          <w:sz w:val="28"/>
          <w:u w:val="single"/>
        </w:rPr>
        <w:t>Draft new Resolution for the 21.4-22 GHz band</w:t>
      </w:r>
    </w:p>
    <w:p w14:paraId="1F587D15" w14:textId="77777777" w:rsidR="00F4254A" w:rsidRPr="00F16B86" w:rsidRDefault="00F4254A" w:rsidP="00F4254A">
      <w:pPr>
        <w:tabs>
          <w:tab w:val="left" w:pos="1134"/>
          <w:tab w:val="left" w:pos="1588"/>
          <w:tab w:val="left" w:pos="1985"/>
        </w:tabs>
        <w:overflowPunct w:val="0"/>
        <w:autoSpaceDE w:val="0"/>
        <w:autoSpaceDN w:val="0"/>
        <w:adjustRightInd w:val="0"/>
        <w:textAlignment w:val="baseline"/>
        <w:rPr>
          <w:sz w:val="22"/>
          <w:szCs w:val="22"/>
        </w:rPr>
      </w:pPr>
    </w:p>
    <w:p w14:paraId="20C35776"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ADD</w:t>
      </w:r>
      <w:r w:rsidRPr="0045369E">
        <w:rPr>
          <w:rFonts w:hAnsi="Times New Roman Bold"/>
          <w:b/>
          <w:sz w:val="24"/>
          <w:szCs w:val="24"/>
          <w:lang w:val="en-GB"/>
        </w:rPr>
        <w:tab/>
      </w:r>
      <w:r w:rsidRPr="0045369E">
        <w:rPr>
          <w:rFonts w:hAnsi="Times New Roman Bold"/>
          <w:b/>
          <w:sz w:val="24"/>
          <w:szCs w:val="24"/>
          <w:lang w:val="en-GB"/>
        </w:rPr>
        <w:tab/>
        <w:t>USA/1.14/8</w:t>
      </w:r>
    </w:p>
    <w:p w14:paraId="00FF12A0"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480"/>
        <w:jc w:val="center"/>
        <w:rPr>
          <w:rFonts w:eastAsiaTheme="minorEastAsia"/>
          <w:caps/>
          <w:sz w:val="24"/>
          <w:szCs w:val="24"/>
        </w:rPr>
      </w:pPr>
      <w:r w:rsidRPr="0045369E">
        <w:rPr>
          <w:rFonts w:eastAsiaTheme="minorEastAsia"/>
          <w:caps/>
          <w:sz w:val="24"/>
          <w:szCs w:val="24"/>
        </w:rPr>
        <w:t xml:space="preserve">DRAFT NEW RESOLUTION </w:t>
      </w:r>
      <w:r w:rsidRPr="0045369E">
        <w:rPr>
          <w:rFonts w:eastAsiaTheme="minorHAnsi"/>
          <w:bCs/>
          <w:caps/>
          <w:sz w:val="24"/>
          <w:szCs w:val="24"/>
        </w:rPr>
        <w:t>[B114]</w:t>
      </w:r>
      <w:r w:rsidRPr="0045369E">
        <w:rPr>
          <w:rFonts w:eastAsiaTheme="minorEastAsia"/>
          <w:caps/>
          <w:sz w:val="24"/>
          <w:szCs w:val="24"/>
        </w:rPr>
        <w:t xml:space="preserve"> (WRC</w:t>
      </w:r>
      <w:r w:rsidRPr="0045369E">
        <w:rPr>
          <w:rFonts w:eastAsiaTheme="minorEastAsia"/>
          <w:caps/>
          <w:sz w:val="24"/>
          <w:szCs w:val="24"/>
        </w:rPr>
        <w:noBreakHyphen/>
        <w:t>19)</w:t>
      </w:r>
    </w:p>
    <w:p w14:paraId="547A45E9"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240"/>
        <w:jc w:val="center"/>
        <w:rPr>
          <w:rFonts w:eastAsiaTheme="minorHAnsi"/>
          <w:b/>
          <w:sz w:val="24"/>
          <w:szCs w:val="24"/>
        </w:rPr>
      </w:pPr>
      <w:r w:rsidRPr="0045369E">
        <w:rPr>
          <w:rFonts w:eastAsiaTheme="minorEastAsia"/>
          <w:b/>
          <w:bCs/>
          <w:sz w:val="24"/>
          <w:szCs w:val="24"/>
        </w:rPr>
        <w:t>U</w:t>
      </w:r>
      <w:r w:rsidRPr="0045369E">
        <w:rPr>
          <w:rFonts w:eastAsiaTheme="minorHAnsi"/>
          <w:b/>
          <w:sz w:val="24"/>
          <w:szCs w:val="24"/>
        </w:rPr>
        <w:t xml:space="preserve">se of the band 21.4-22 GHz by high altitude platform </w:t>
      </w:r>
      <w:r w:rsidRPr="0045369E">
        <w:rPr>
          <w:rFonts w:eastAsiaTheme="minorHAnsi"/>
          <w:b/>
          <w:sz w:val="24"/>
          <w:szCs w:val="24"/>
        </w:rPr>
        <w:br/>
        <w:t>stations in the fixed service for Region 2</w:t>
      </w:r>
    </w:p>
    <w:p w14:paraId="71D8E7EA" w14:textId="77777777" w:rsidR="00F4254A" w:rsidRPr="0045369E" w:rsidRDefault="00F4254A" w:rsidP="00F4254A">
      <w:pPr>
        <w:tabs>
          <w:tab w:val="left" w:pos="1134"/>
          <w:tab w:val="left" w:pos="1871"/>
          <w:tab w:val="left" w:pos="2268"/>
        </w:tabs>
        <w:overflowPunct w:val="0"/>
        <w:autoSpaceDE w:val="0"/>
        <w:autoSpaceDN w:val="0"/>
        <w:adjustRightInd w:val="0"/>
        <w:spacing w:before="280"/>
        <w:rPr>
          <w:rFonts w:eastAsiaTheme="minorHAnsi"/>
          <w:sz w:val="24"/>
          <w:szCs w:val="24"/>
        </w:rPr>
      </w:pPr>
      <w:r w:rsidRPr="0045369E">
        <w:rPr>
          <w:rFonts w:eastAsiaTheme="minorHAnsi"/>
          <w:sz w:val="24"/>
          <w:szCs w:val="24"/>
        </w:rPr>
        <w:t>The World Radiocommunication Conference (</w:t>
      </w:r>
      <w:proofErr w:type="spellStart"/>
      <w:r w:rsidRPr="0045369E">
        <w:rPr>
          <w:rFonts w:eastAsiaTheme="minorHAnsi"/>
          <w:sz w:val="24"/>
          <w:szCs w:val="24"/>
        </w:rPr>
        <w:t>Sharm</w:t>
      </w:r>
      <w:proofErr w:type="spellEnd"/>
      <w:r w:rsidRPr="0045369E">
        <w:rPr>
          <w:rFonts w:eastAsiaTheme="minorHAnsi"/>
          <w:sz w:val="24"/>
          <w:szCs w:val="24"/>
        </w:rPr>
        <w:t xml:space="preserve"> el-Sheikh, 2019), </w:t>
      </w:r>
    </w:p>
    <w:p w14:paraId="2945F35F"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1134"/>
        <w:rPr>
          <w:i/>
          <w:sz w:val="24"/>
          <w:szCs w:val="24"/>
          <w:lang w:val="en-GB"/>
        </w:rPr>
      </w:pPr>
      <w:proofErr w:type="gramStart"/>
      <w:r w:rsidRPr="0045369E">
        <w:rPr>
          <w:i/>
          <w:sz w:val="24"/>
          <w:szCs w:val="24"/>
          <w:lang w:val="en-GB"/>
        </w:rPr>
        <w:t>considering</w:t>
      </w:r>
      <w:proofErr w:type="gramEnd"/>
    </w:p>
    <w:p w14:paraId="7B96449F" w14:textId="77777777" w:rsidR="00F4254A" w:rsidRPr="0045369E" w:rsidRDefault="00F4254A" w:rsidP="00F4254A">
      <w:pPr>
        <w:rPr>
          <w:sz w:val="24"/>
          <w:szCs w:val="24"/>
        </w:rPr>
      </w:pPr>
    </w:p>
    <w:p w14:paraId="4ED3820B" w14:textId="77777777" w:rsidR="00F4254A" w:rsidRPr="0045369E" w:rsidRDefault="00F4254A" w:rsidP="00F4254A">
      <w:pPr>
        <w:contextualSpacing/>
        <w:jc w:val="both"/>
        <w:rPr>
          <w:sz w:val="24"/>
          <w:szCs w:val="24"/>
        </w:rPr>
      </w:pPr>
      <w:r w:rsidRPr="0045369E">
        <w:rPr>
          <w:i/>
          <w:sz w:val="24"/>
          <w:szCs w:val="24"/>
        </w:rPr>
        <w:t>a)</w:t>
      </w:r>
      <w:r w:rsidRPr="0045369E">
        <w:rPr>
          <w:sz w:val="24"/>
          <w:szCs w:val="24"/>
        </w:rPr>
        <w:tab/>
      </w:r>
      <w:proofErr w:type="gramStart"/>
      <w:r w:rsidRPr="0045369E">
        <w:rPr>
          <w:sz w:val="24"/>
          <w:szCs w:val="24"/>
        </w:rPr>
        <w:t>that</w:t>
      </w:r>
      <w:proofErr w:type="gramEnd"/>
      <w:r w:rsidRPr="0045369E">
        <w:rPr>
          <w:sz w:val="24"/>
          <w:szCs w:val="24"/>
        </w:rPr>
        <w:t xml:space="preserve">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2330CA9F" w14:textId="77777777" w:rsidR="00F4254A" w:rsidRPr="0045369E" w:rsidRDefault="00F4254A" w:rsidP="00F4254A">
      <w:pPr>
        <w:contextualSpacing/>
        <w:jc w:val="both"/>
        <w:rPr>
          <w:sz w:val="24"/>
          <w:szCs w:val="24"/>
        </w:rPr>
      </w:pPr>
    </w:p>
    <w:p w14:paraId="21D9FB72" w14:textId="77777777" w:rsidR="00F4254A" w:rsidRPr="0045369E" w:rsidRDefault="00F4254A" w:rsidP="00F4254A">
      <w:pPr>
        <w:contextualSpacing/>
        <w:jc w:val="both"/>
        <w:rPr>
          <w:sz w:val="24"/>
          <w:szCs w:val="24"/>
        </w:rPr>
      </w:pPr>
      <w:r w:rsidRPr="0045369E">
        <w:rPr>
          <w:i/>
          <w:sz w:val="24"/>
          <w:szCs w:val="24"/>
        </w:rPr>
        <w:t>b)</w:t>
      </w:r>
      <w:r w:rsidRPr="0045369E">
        <w:rPr>
          <w:sz w:val="24"/>
          <w:szCs w:val="24"/>
        </w:rPr>
        <w:tab/>
      </w:r>
      <w:proofErr w:type="gramStart"/>
      <w:r w:rsidRPr="0045369E">
        <w:rPr>
          <w:sz w:val="24"/>
          <w:szCs w:val="24"/>
        </w:rPr>
        <w:t>that</w:t>
      </w:r>
      <w:proofErr w:type="gramEnd"/>
      <w:r w:rsidRPr="0045369E">
        <w:rPr>
          <w:sz w:val="24"/>
          <w:szCs w:val="24"/>
        </w:rPr>
        <w:t xml:space="preserve"> WRC-15 decided to study additional spectrum needs for fixed HAPS links to provide broadband connectivity, including within the band 21.4-22 GHz, recognizing that the existing HAPS designations were established without reference to today’s broadband capabilities;</w:t>
      </w:r>
    </w:p>
    <w:p w14:paraId="42901B68" w14:textId="77777777" w:rsidR="00F4254A" w:rsidRPr="0045369E" w:rsidRDefault="00F4254A" w:rsidP="00F4254A">
      <w:pPr>
        <w:contextualSpacing/>
        <w:jc w:val="both"/>
        <w:rPr>
          <w:sz w:val="24"/>
          <w:szCs w:val="24"/>
        </w:rPr>
      </w:pPr>
    </w:p>
    <w:p w14:paraId="2D783A33" w14:textId="77777777" w:rsidR="00F4254A" w:rsidRPr="0045369E" w:rsidRDefault="00F4254A" w:rsidP="00F4254A">
      <w:pPr>
        <w:contextualSpacing/>
        <w:jc w:val="both"/>
        <w:rPr>
          <w:sz w:val="24"/>
          <w:szCs w:val="24"/>
        </w:rPr>
      </w:pPr>
      <w:r w:rsidRPr="0045369E">
        <w:rPr>
          <w:i/>
          <w:sz w:val="24"/>
          <w:szCs w:val="24"/>
        </w:rPr>
        <w:t>c)</w:t>
      </w:r>
      <w:r w:rsidRPr="0045369E">
        <w:rPr>
          <w:sz w:val="24"/>
          <w:szCs w:val="24"/>
        </w:rPr>
        <w:tab/>
      </w:r>
      <w:proofErr w:type="gramStart"/>
      <w:r w:rsidRPr="0045369E">
        <w:rPr>
          <w:sz w:val="24"/>
          <w:szCs w:val="24"/>
        </w:rPr>
        <w:t>that</w:t>
      </w:r>
      <w:proofErr w:type="gramEnd"/>
      <w:r w:rsidRPr="0045369E">
        <w:rPr>
          <w:sz w:val="24"/>
          <w:szCs w:val="24"/>
        </w:rPr>
        <w:t xml:space="preserve"> HAPS can provide broadband connectivity with minimal ground network infrastructure;</w:t>
      </w:r>
    </w:p>
    <w:p w14:paraId="785D9310" w14:textId="77777777" w:rsidR="00F4254A" w:rsidRPr="0045369E" w:rsidRDefault="00F4254A" w:rsidP="00F4254A">
      <w:pPr>
        <w:contextualSpacing/>
        <w:jc w:val="both"/>
        <w:rPr>
          <w:sz w:val="24"/>
          <w:szCs w:val="24"/>
        </w:rPr>
      </w:pPr>
    </w:p>
    <w:p w14:paraId="38DFB32A" w14:textId="77777777" w:rsidR="00F4254A" w:rsidRPr="0045369E" w:rsidRDefault="00F4254A" w:rsidP="00F4254A">
      <w:pPr>
        <w:contextualSpacing/>
        <w:jc w:val="both"/>
        <w:rPr>
          <w:sz w:val="24"/>
          <w:szCs w:val="24"/>
        </w:rPr>
      </w:pPr>
      <w:r w:rsidRPr="0045369E">
        <w:rPr>
          <w:i/>
          <w:sz w:val="24"/>
          <w:szCs w:val="24"/>
        </w:rPr>
        <w:t>d)</w:t>
      </w:r>
      <w:r w:rsidRPr="0045369E">
        <w:rPr>
          <w:sz w:val="24"/>
          <w:szCs w:val="24"/>
        </w:rPr>
        <w:tab/>
      </w:r>
      <w:proofErr w:type="gramStart"/>
      <w:r w:rsidRPr="0045369E">
        <w:rPr>
          <w:sz w:val="24"/>
          <w:szCs w:val="24"/>
        </w:rPr>
        <w:t>that</w:t>
      </w:r>
      <w:proofErr w:type="gramEnd"/>
      <w:r w:rsidRPr="0045369E">
        <w:rPr>
          <w:sz w:val="24"/>
          <w:szCs w:val="24"/>
        </w:rPr>
        <w:t xml:space="preserve"> compatibility with existing services allocated on a primary basis in the frequency range 21.2-22.5 GHz must be ensured when introducing any new HAPS designations,</w:t>
      </w:r>
    </w:p>
    <w:p w14:paraId="78E930E4" w14:textId="77777777" w:rsidR="00F4254A" w:rsidRPr="0045369E" w:rsidRDefault="00F4254A" w:rsidP="00F4254A">
      <w:pPr>
        <w:contextualSpacing/>
        <w:jc w:val="both"/>
        <w:rPr>
          <w:sz w:val="24"/>
          <w:szCs w:val="24"/>
        </w:rPr>
      </w:pPr>
    </w:p>
    <w:p w14:paraId="2505847B" w14:textId="77777777" w:rsidR="00F4254A" w:rsidRPr="0045369E" w:rsidRDefault="00F4254A" w:rsidP="00F4254A">
      <w:pPr>
        <w:jc w:val="both"/>
        <w:rPr>
          <w:sz w:val="24"/>
          <w:szCs w:val="24"/>
          <w:lang w:val="en-GB"/>
        </w:rPr>
      </w:pPr>
      <w:r w:rsidRPr="0045369E">
        <w:rPr>
          <w:i/>
          <w:sz w:val="24"/>
          <w:szCs w:val="24"/>
        </w:rPr>
        <w:t>e)</w:t>
      </w:r>
      <w:r w:rsidRPr="0045369E">
        <w:rPr>
          <w:i/>
          <w:sz w:val="24"/>
          <w:szCs w:val="24"/>
        </w:rPr>
        <w:tab/>
      </w:r>
      <w:proofErr w:type="gramStart"/>
      <w:r w:rsidRPr="0045369E">
        <w:rPr>
          <w:sz w:val="24"/>
          <w:szCs w:val="24"/>
        </w:rPr>
        <w:t>that</w:t>
      </w:r>
      <w:proofErr w:type="gramEnd"/>
      <w:r w:rsidRPr="0045369E">
        <w:rPr>
          <w:sz w:val="24"/>
          <w:szCs w:val="24"/>
        </w:rPr>
        <w:t xml:space="preserve"> Recommendation ITU-R P.618, “Propagation data and prediction methods required for the design of Earth-space telecommunication systems”, should be used to determine rain attenuation from HAPS platforms.</w:t>
      </w:r>
    </w:p>
    <w:p w14:paraId="5FB81AA7" w14:textId="77777777" w:rsidR="00F4254A" w:rsidRPr="0045369E" w:rsidRDefault="00F4254A" w:rsidP="00F4254A">
      <w:pPr>
        <w:rPr>
          <w:sz w:val="24"/>
          <w:szCs w:val="24"/>
          <w:lang w:val="en-GB"/>
        </w:rPr>
      </w:pPr>
    </w:p>
    <w:p w14:paraId="34E36CCF"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720"/>
        <w:rPr>
          <w:i/>
          <w:sz w:val="24"/>
          <w:szCs w:val="24"/>
          <w:lang w:val="en-GB"/>
        </w:rPr>
      </w:pPr>
      <w:proofErr w:type="gramStart"/>
      <w:r w:rsidRPr="0045369E">
        <w:rPr>
          <w:i/>
          <w:sz w:val="24"/>
          <w:szCs w:val="24"/>
          <w:lang w:val="en-GB"/>
        </w:rPr>
        <w:t>recognizing</w:t>
      </w:r>
      <w:proofErr w:type="gramEnd"/>
    </w:p>
    <w:p w14:paraId="13D20982" w14:textId="77777777" w:rsidR="00F4254A" w:rsidRPr="0045369E" w:rsidRDefault="00F4254A" w:rsidP="00F4254A">
      <w:pPr>
        <w:rPr>
          <w:sz w:val="24"/>
          <w:szCs w:val="24"/>
        </w:rPr>
      </w:pPr>
    </w:p>
    <w:p w14:paraId="7BC37E90" w14:textId="77777777" w:rsidR="00F4254A" w:rsidRPr="0045369E" w:rsidRDefault="00F4254A" w:rsidP="00F4254A">
      <w:pPr>
        <w:jc w:val="both"/>
        <w:rPr>
          <w:sz w:val="24"/>
          <w:szCs w:val="24"/>
        </w:rPr>
      </w:pPr>
      <w:r w:rsidRPr="0045369E">
        <w:rPr>
          <w:i/>
          <w:sz w:val="24"/>
          <w:szCs w:val="24"/>
        </w:rPr>
        <w:t>a)</w:t>
      </w:r>
      <w:r w:rsidRPr="0045369E">
        <w:rPr>
          <w:sz w:val="24"/>
          <w:szCs w:val="24"/>
        </w:rPr>
        <w:tab/>
      </w:r>
      <w:proofErr w:type="gramStart"/>
      <w:r w:rsidRPr="0045369E">
        <w:rPr>
          <w:sz w:val="24"/>
          <w:szCs w:val="24"/>
        </w:rPr>
        <w:t>that</w:t>
      </w:r>
      <w:proofErr w:type="gramEnd"/>
      <w:r w:rsidRPr="0045369E">
        <w:rPr>
          <w:sz w:val="24"/>
          <w:szCs w:val="24"/>
        </w:rPr>
        <w:t xml:space="preserve"> RR No. </w:t>
      </w:r>
      <w:r w:rsidRPr="0045369E">
        <w:rPr>
          <w:b/>
          <w:sz w:val="24"/>
          <w:szCs w:val="24"/>
        </w:rPr>
        <w:t>5.532</w:t>
      </w:r>
      <w:r w:rsidRPr="0045369E">
        <w:rPr>
          <w:sz w:val="24"/>
          <w:szCs w:val="24"/>
        </w:rPr>
        <w:t xml:space="preserve"> requires that the use of the band 22.21-22.5 GHz by the Earth Exploration-Satellite (passive) and space research (passive) services shall not impose constraints upon the fixed and mobile, except aeronautical mobile, services;</w:t>
      </w:r>
    </w:p>
    <w:p w14:paraId="15DB5F50" w14:textId="77777777" w:rsidR="00F4254A" w:rsidRPr="0045369E" w:rsidRDefault="00F4254A" w:rsidP="00F4254A">
      <w:pPr>
        <w:jc w:val="both"/>
        <w:rPr>
          <w:sz w:val="24"/>
          <w:szCs w:val="24"/>
        </w:rPr>
      </w:pPr>
    </w:p>
    <w:p w14:paraId="1BE4436D" w14:textId="77777777" w:rsidR="00F4254A" w:rsidRPr="0045369E" w:rsidRDefault="00F4254A" w:rsidP="00F4254A">
      <w:pPr>
        <w:jc w:val="both"/>
        <w:rPr>
          <w:color w:val="000000" w:themeColor="text1"/>
          <w:sz w:val="24"/>
          <w:szCs w:val="24"/>
        </w:rPr>
      </w:pPr>
      <w:r w:rsidRPr="0045369E">
        <w:rPr>
          <w:i/>
          <w:sz w:val="24"/>
          <w:szCs w:val="24"/>
        </w:rPr>
        <w:t>b)</w:t>
      </w:r>
      <w:r w:rsidRPr="0045369E">
        <w:rPr>
          <w:sz w:val="24"/>
          <w:szCs w:val="24"/>
        </w:rPr>
        <w:tab/>
      </w:r>
      <w:proofErr w:type="gramStart"/>
      <w:r w:rsidRPr="0045369E">
        <w:rPr>
          <w:sz w:val="24"/>
          <w:szCs w:val="24"/>
        </w:rPr>
        <w:t>that</w:t>
      </w:r>
      <w:proofErr w:type="gramEnd"/>
      <w:r w:rsidRPr="0045369E">
        <w:rPr>
          <w:sz w:val="24"/>
          <w:szCs w:val="24"/>
        </w:rPr>
        <w:t xml:space="preserve"> HAPS is defined in No. </w:t>
      </w:r>
      <w:r w:rsidRPr="0045369E">
        <w:rPr>
          <w:b/>
          <w:sz w:val="24"/>
          <w:szCs w:val="24"/>
        </w:rPr>
        <w:t>1.66A</w:t>
      </w:r>
      <w:r w:rsidRPr="0045369E">
        <w:rPr>
          <w:sz w:val="24"/>
          <w:szCs w:val="24"/>
        </w:rPr>
        <w:t xml:space="preserve"> of the Radio Regulations as a station located on an object at an </w:t>
      </w:r>
      <w:r w:rsidRPr="0045369E">
        <w:rPr>
          <w:color w:val="000000" w:themeColor="text1"/>
          <w:sz w:val="24"/>
          <w:szCs w:val="24"/>
        </w:rPr>
        <w:t xml:space="preserve">altitude of 20-50 km and at a specified, nominal, fixed point relative to the Earth, and is subject to No. </w:t>
      </w:r>
      <w:r w:rsidRPr="0045369E">
        <w:rPr>
          <w:b/>
          <w:color w:val="000000" w:themeColor="text1"/>
          <w:sz w:val="24"/>
          <w:szCs w:val="24"/>
        </w:rPr>
        <w:t>4.23</w:t>
      </w:r>
      <w:r w:rsidRPr="0045369E">
        <w:rPr>
          <w:color w:val="000000" w:themeColor="text1"/>
          <w:sz w:val="24"/>
          <w:szCs w:val="24"/>
        </w:rPr>
        <w:t>,</w:t>
      </w:r>
    </w:p>
    <w:p w14:paraId="1EFB6B64" w14:textId="77777777" w:rsidR="00F4254A" w:rsidRPr="0045369E" w:rsidRDefault="00F4254A" w:rsidP="00F4254A">
      <w:pPr>
        <w:jc w:val="both"/>
        <w:rPr>
          <w:color w:val="000000" w:themeColor="text1"/>
          <w:sz w:val="24"/>
          <w:szCs w:val="24"/>
        </w:rPr>
      </w:pPr>
    </w:p>
    <w:p w14:paraId="2E53970C" w14:textId="77777777" w:rsidR="00F4254A" w:rsidRPr="0045369E" w:rsidRDefault="00F4254A" w:rsidP="00F4254A">
      <w:pPr>
        <w:jc w:val="both"/>
        <w:rPr>
          <w:color w:val="000000" w:themeColor="text1"/>
          <w:sz w:val="24"/>
          <w:szCs w:val="24"/>
        </w:rPr>
      </w:pPr>
      <w:r w:rsidRPr="0045369E">
        <w:rPr>
          <w:i/>
          <w:color w:val="000000" w:themeColor="text1"/>
          <w:sz w:val="24"/>
          <w:szCs w:val="24"/>
        </w:rPr>
        <w:t>c)</w:t>
      </w:r>
      <w:r w:rsidRPr="0045369E">
        <w:rPr>
          <w:color w:val="000000" w:themeColor="text1"/>
          <w:sz w:val="24"/>
          <w:szCs w:val="24"/>
        </w:rPr>
        <w:t xml:space="preserve"> </w:t>
      </w:r>
      <w:r w:rsidRPr="0045369E">
        <w:rPr>
          <w:color w:val="000000" w:themeColor="text1"/>
          <w:sz w:val="24"/>
          <w:szCs w:val="24"/>
        </w:rPr>
        <w:tab/>
      </w:r>
      <w:proofErr w:type="gramStart"/>
      <w:r w:rsidRPr="0045369E">
        <w:rPr>
          <w:color w:val="000000" w:themeColor="text1"/>
          <w:sz w:val="24"/>
          <w:szCs w:val="24"/>
        </w:rPr>
        <w:t>that</w:t>
      </w:r>
      <w:proofErr w:type="gramEnd"/>
      <w:r w:rsidRPr="0045369E">
        <w:rPr>
          <w:color w:val="000000" w:themeColor="text1"/>
          <w:sz w:val="24"/>
          <w:szCs w:val="24"/>
        </w:rPr>
        <w:t xml:space="preserve"> the band 21.4-22 GHz is also allocated to mobile service on a co-primary basis; </w:t>
      </w:r>
    </w:p>
    <w:p w14:paraId="57D67848" w14:textId="77777777" w:rsidR="00F4254A" w:rsidRPr="0045369E" w:rsidRDefault="00F4254A" w:rsidP="00F4254A">
      <w:pPr>
        <w:jc w:val="both"/>
        <w:rPr>
          <w:color w:val="000000" w:themeColor="text1"/>
          <w:sz w:val="24"/>
          <w:szCs w:val="24"/>
        </w:rPr>
      </w:pPr>
    </w:p>
    <w:p w14:paraId="59D14296"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1134"/>
        <w:rPr>
          <w:i/>
          <w:color w:val="000000" w:themeColor="text1"/>
          <w:sz w:val="24"/>
          <w:szCs w:val="24"/>
          <w:lang w:val="en-GB"/>
        </w:rPr>
      </w:pPr>
      <w:proofErr w:type="gramStart"/>
      <w:r w:rsidRPr="0045369E">
        <w:rPr>
          <w:i/>
          <w:color w:val="000000" w:themeColor="text1"/>
          <w:sz w:val="24"/>
          <w:szCs w:val="24"/>
          <w:lang w:val="en-GB"/>
        </w:rPr>
        <w:t>resolves</w:t>
      </w:r>
      <w:proofErr w:type="gramEnd"/>
    </w:p>
    <w:p w14:paraId="4BF46BED" w14:textId="77777777" w:rsidR="00F4254A" w:rsidRPr="0045369E" w:rsidRDefault="00F4254A" w:rsidP="00F4254A">
      <w:pPr>
        <w:rPr>
          <w:sz w:val="24"/>
          <w:szCs w:val="24"/>
        </w:rPr>
      </w:pPr>
    </w:p>
    <w:p w14:paraId="7ADD5177" w14:textId="77777777" w:rsidR="00F4254A" w:rsidRPr="0045369E" w:rsidRDefault="00F4254A" w:rsidP="00F4254A">
      <w:pPr>
        <w:numPr>
          <w:ilvl w:val="0"/>
          <w:numId w:val="3"/>
        </w:numPr>
        <w:tabs>
          <w:tab w:val="center" w:pos="4820"/>
          <w:tab w:val="right" w:pos="9639"/>
        </w:tabs>
        <w:contextualSpacing/>
        <w:jc w:val="both"/>
        <w:rPr>
          <w:sz w:val="24"/>
          <w:szCs w:val="24"/>
          <w:lang w:eastAsia="ja-JP"/>
        </w:rPr>
      </w:pPr>
      <w:proofErr w:type="gramStart"/>
      <w:r w:rsidRPr="0045369E">
        <w:rPr>
          <w:sz w:val="24"/>
          <w:szCs w:val="24"/>
        </w:rPr>
        <w:t>that</w:t>
      </w:r>
      <w:proofErr w:type="gramEnd"/>
      <w:r w:rsidRPr="0045369E">
        <w:rPr>
          <w:sz w:val="24"/>
          <w:szCs w:val="24"/>
        </w:rPr>
        <w:t xml:space="preserve"> for the purpose of protecting fixed service systems in neighboring administrations in the band 21.4-22 GHz, the power flux density</w:t>
      </w:r>
      <w:r w:rsidRPr="0045369E">
        <w:rPr>
          <w:sz w:val="24"/>
          <w:szCs w:val="24"/>
          <w:lang w:eastAsia="ja-JP"/>
        </w:rPr>
        <w:t xml:space="preserve"> level per HAPS platform station produced at the surface of the Earth in neighboring administrations shall not exceed the following </w:t>
      </w:r>
      <w:proofErr w:type="spellStart"/>
      <w:r w:rsidRPr="0045369E">
        <w:rPr>
          <w:sz w:val="24"/>
          <w:szCs w:val="24"/>
          <w:lang w:eastAsia="ja-JP"/>
        </w:rPr>
        <w:t>pfd</w:t>
      </w:r>
      <w:proofErr w:type="spellEnd"/>
      <w:r w:rsidRPr="0045369E">
        <w:rPr>
          <w:sz w:val="24"/>
          <w:szCs w:val="24"/>
          <w:lang w:eastAsia="ja-JP"/>
        </w:rPr>
        <w:t xml:space="preserve"> mask </w:t>
      </w:r>
      <w:r w:rsidRPr="0045369E">
        <w:rPr>
          <w:sz w:val="24"/>
          <w:szCs w:val="24"/>
        </w:rPr>
        <w:t xml:space="preserve">in </w:t>
      </w:r>
      <w:proofErr w:type="spellStart"/>
      <w:r w:rsidRPr="0045369E">
        <w:rPr>
          <w:sz w:val="24"/>
          <w:szCs w:val="24"/>
        </w:rPr>
        <w:t>dBW</w:t>
      </w:r>
      <w:proofErr w:type="spellEnd"/>
      <w:r w:rsidRPr="0045369E">
        <w:rPr>
          <w:sz w:val="24"/>
          <w:szCs w:val="24"/>
        </w:rPr>
        <w:t>/m</w:t>
      </w:r>
      <w:r w:rsidRPr="0045369E">
        <w:rPr>
          <w:sz w:val="24"/>
          <w:szCs w:val="24"/>
          <w:vertAlign w:val="superscript"/>
        </w:rPr>
        <w:t>2</w:t>
      </w:r>
      <w:r w:rsidRPr="0045369E">
        <w:rPr>
          <w:sz w:val="24"/>
          <w:szCs w:val="24"/>
        </w:rPr>
        <w:t xml:space="preserve">/MHz, </w:t>
      </w:r>
      <w:r w:rsidRPr="0045369E">
        <w:rPr>
          <w:sz w:val="24"/>
          <w:szCs w:val="24"/>
          <w:lang w:eastAsia="ja-JP"/>
        </w:rPr>
        <w:t xml:space="preserve">under clear sky condition, </w:t>
      </w:r>
      <w:r w:rsidRPr="0045369E">
        <w:rPr>
          <w:sz w:val="24"/>
          <w:szCs w:val="24"/>
        </w:rPr>
        <w:t>without the explicit agreement from the affected administration</w:t>
      </w:r>
      <w:r w:rsidRPr="0045369E">
        <w:rPr>
          <w:sz w:val="24"/>
          <w:szCs w:val="24"/>
          <w:lang w:eastAsia="ja-JP"/>
        </w:rPr>
        <w:t>:</w:t>
      </w:r>
    </w:p>
    <w:p w14:paraId="178B316D" w14:textId="77777777" w:rsidR="00F4254A" w:rsidRPr="0045369E" w:rsidRDefault="00F4254A" w:rsidP="00F4254A">
      <w:pPr>
        <w:tabs>
          <w:tab w:val="center" w:pos="4820"/>
          <w:tab w:val="right" w:pos="9639"/>
        </w:tabs>
        <w:ind w:left="360"/>
        <w:rPr>
          <w:sz w:val="24"/>
          <w:szCs w:val="24"/>
          <w:lang w:eastAsia="ja-JP"/>
        </w:rPr>
      </w:pPr>
    </w:p>
    <w:p w14:paraId="51F3EB5A" w14:textId="77777777" w:rsidR="00F4254A" w:rsidRPr="0045369E" w:rsidRDefault="00F4254A" w:rsidP="00F4254A">
      <w:pPr>
        <w:shd w:val="clear" w:color="auto" w:fill="FFFFFF" w:themeFill="background1"/>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
          <w:noProof/>
          <w:sz w:val="24"/>
          <w:szCs w:val="24"/>
          <w:lang w:eastAsia="fr-FR"/>
        </w:rPr>
      </w:pPr>
      <m:oMathPara>
        <m:oMath>
          <m:sSub>
            <m:sSubPr>
              <m:ctrlPr>
                <w:rPr>
                  <w:rFonts w:ascii="Cambria Math" w:eastAsiaTheme="minorHAnsi" w:hAnsi="Cambria Math" w:cstheme="minorBidi"/>
                  <w:i/>
                  <w:noProof/>
                  <w:sz w:val="24"/>
                  <w:szCs w:val="24"/>
                  <w:lang w:eastAsia="fr-FR"/>
                </w:rPr>
              </m:ctrlPr>
            </m:sSubPr>
            <m:e>
              <m:r>
                <w:rPr>
                  <w:rFonts w:ascii="Cambria Math" w:eastAsiaTheme="minorHAnsi" w:hAnsi="Cambria Math" w:cstheme="minorBidi"/>
                  <w:noProof/>
                  <w:sz w:val="24"/>
                  <w:szCs w:val="24"/>
                  <w:lang w:eastAsia="fr-FR"/>
                </w:rPr>
                <m:t>pfd</m:t>
              </m:r>
            </m:e>
            <m:sub>
              <m:r>
                <w:rPr>
                  <w:rFonts w:ascii="Cambria Math" w:eastAsiaTheme="minorHAnsi" w:hAnsi="Cambria Math" w:cstheme="minorBidi"/>
                  <w:noProof/>
                  <w:sz w:val="24"/>
                  <w:szCs w:val="24"/>
                  <w:lang w:eastAsia="fr-FR"/>
                </w:rPr>
                <m:t>max</m:t>
              </m:r>
            </m:sub>
          </m:sSub>
          <m:d>
            <m:dPr>
              <m:ctrlPr>
                <w:rPr>
                  <w:rFonts w:ascii="Cambria Math" w:eastAsiaTheme="minorHAnsi" w:hAnsi="Cambria Math" w:cstheme="minorBidi"/>
                  <w:i/>
                  <w:noProof/>
                  <w:sz w:val="24"/>
                  <w:szCs w:val="24"/>
                  <w:lang w:eastAsia="fr-FR"/>
                </w:rPr>
              </m:ctrlPr>
            </m:dPr>
            <m:e>
              <m:r>
                <w:rPr>
                  <w:rFonts w:ascii="Cambria Math" w:eastAsiaTheme="minorHAnsi" w:hAnsi="Cambria Math" w:cstheme="minorBidi"/>
                  <w:noProof/>
                  <w:sz w:val="24"/>
                  <w:szCs w:val="24"/>
                  <w:lang w:eastAsia="fr-FR"/>
                </w:rPr>
                <m:t>El</m:t>
              </m:r>
            </m:e>
          </m:d>
          <m:r>
            <w:rPr>
              <w:rFonts w:ascii="Cambria Math" w:eastAsiaTheme="minorHAnsi" w:hAnsi="Cambria Math" w:cstheme="minorBidi"/>
              <w:noProof/>
              <w:sz w:val="24"/>
              <w:szCs w:val="24"/>
              <w:lang w:eastAsia="fr-FR"/>
            </w:rPr>
            <m:t>=0.7 ×El-135  for 0≤El&lt;10°</m:t>
          </m:r>
        </m:oMath>
      </m:oMathPara>
    </w:p>
    <w:p w14:paraId="1598C3D9" w14:textId="77777777" w:rsidR="00F4254A" w:rsidRPr="0045369E" w:rsidRDefault="00F4254A" w:rsidP="00F4254A">
      <w:pPr>
        <w:shd w:val="clear" w:color="auto" w:fill="FFFFFF" w:themeFill="background1"/>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i/>
          <w:noProof/>
          <w:sz w:val="24"/>
          <w:szCs w:val="24"/>
          <w:lang w:eastAsia="fr-FR"/>
        </w:rPr>
      </w:pPr>
      <m:oMathPara>
        <m:oMath>
          <m:sSub>
            <m:sSubPr>
              <m:ctrlPr>
                <w:rPr>
                  <w:rFonts w:ascii="Cambria Math" w:eastAsiaTheme="minorHAnsi" w:hAnsi="Cambria Math" w:cstheme="minorBidi"/>
                  <w:i/>
                  <w:noProof/>
                  <w:sz w:val="24"/>
                  <w:szCs w:val="24"/>
                  <w:lang w:eastAsia="fr-FR"/>
                </w:rPr>
              </m:ctrlPr>
            </m:sSubPr>
            <m:e>
              <m:r>
                <w:rPr>
                  <w:rFonts w:ascii="Cambria Math" w:eastAsiaTheme="minorHAnsi" w:hAnsi="Cambria Math" w:cstheme="minorBidi"/>
                  <w:noProof/>
                  <w:sz w:val="24"/>
                  <w:szCs w:val="24"/>
                  <w:lang w:eastAsia="fr-FR"/>
                </w:rPr>
                <m:t>pfd</m:t>
              </m:r>
            </m:e>
            <m:sub>
              <m:r>
                <w:rPr>
                  <w:rFonts w:ascii="Cambria Math" w:eastAsiaTheme="minorHAnsi" w:hAnsi="Cambria Math" w:cstheme="minorBidi"/>
                  <w:noProof/>
                  <w:sz w:val="24"/>
                  <w:szCs w:val="24"/>
                  <w:lang w:eastAsia="fr-FR"/>
                </w:rPr>
                <m:t>max</m:t>
              </m:r>
            </m:sub>
          </m:sSub>
          <m:d>
            <m:dPr>
              <m:ctrlPr>
                <w:rPr>
                  <w:rFonts w:ascii="Cambria Math" w:eastAsiaTheme="minorHAnsi" w:hAnsi="Cambria Math" w:cstheme="minorBidi"/>
                  <w:i/>
                  <w:noProof/>
                  <w:sz w:val="24"/>
                  <w:szCs w:val="24"/>
                  <w:lang w:eastAsia="fr-FR"/>
                </w:rPr>
              </m:ctrlPr>
            </m:dPr>
            <m:e>
              <m:r>
                <w:rPr>
                  <w:rFonts w:ascii="Cambria Math" w:eastAsiaTheme="minorHAnsi" w:hAnsi="Cambria Math" w:cstheme="minorBidi"/>
                  <w:noProof/>
                  <w:sz w:val="24"/>
                  <w:szCs w:val="24"/>
                  <w:lang w:eastAsia="fr-FR"/>
                </w:rPr>
                <m:t>El</m:t>
              </m:r>
            </m:e>
          </m:d>
          <m:r>
            <w:rPr>
              <w:rFonts w:ascii="Cambria Math" w:eastAsiaTheme="minorHAnsi" w:hAnsi="Cambria Math" w:cstheme="minorBidi"/>
              <w:noProof/>
              <w:sz w:val="24"/>
              <w:szCs w:val="24"/>
              <w:lang w:eastAsia="fr-FR"/>
            </w:rPr>
            <m:t>=2.4×El-152 for 10°≤El&lt;20°</m:t>
          </m:r>
        </m:oMath>
      </m:oMathPara>
    </w:p>
    <w:p w14:paraId="209E21BE" w14:textId="77777777" w:rsidR="00F4254A" w:rsidRPr="0045369E" w:rsidRDefault="00F4254A" w:rsidP="00F4254A">
      <w:pPr>
        <w:shd w:val="clear" w:color="auto" w:fill="FFFFFF" w:themeFill="background1"/>
        <w:tabs>
          <w:tab w:val="left" w:pos="1134"/>
          <w:tab w:val="center" w:pos="4820"/>
          <w:tab w:val="right" w:pos="9639"/>
        </w:tabs>
        <w:overflowPunct w:val="0"/>
        <w:autoSpaceDE w:val="0"/>
        <w:autoSpaceDN w:val="0"/>
        <w:adjustRightInd w:val="0"/>
        <w:spacing w:before="120"/>
        <w:jc w:val="center"/>
        <w:rPr>
          <w:rFonts w:ascii="Cambria Math" w:eastAsiaTheme="minorHAnsi" w:hAnsi="Cambria Math" w:cstheme="minorBidi"/>
          <w:noProof/>
          <w:sz w:val="24"/>
          <w:szCs w:val="24"/>
          <w:lang w:eastAsia="fr-FR"/>
          <w:oMath/>
        </w:rPr>
      </w:pPr>
      <m:oMathPara>
        <m:oMath>
          <m:sSub>
            <m:sSubPr>
              <m:ctrlPr>
                <w:rPr>
                  <w:rFonts w:ascii="Cambria Math" w:eastAsiaTheme="minorHAnsi" w:hAnsi="Cambria Math" w:cstheme="minorBidi"/>
                  <w:i/>
                  <w:noProof/>
                  <w:sz w:val="24"/>
                  <w:szCs w:val="24"/>
                  <w:lang w:eastAsia="fr-FR"/>
                </w:rPr>
              </m:ctrlPr>
            </m:sSubPr>
            <m:e>
              <m:r>
                <w:rPr>
                  <w:rFonts w:ascii="Cambria Math" w:eastAsiaTheme="minorHAnsi" w:hAnsi="Cambria Math" w:cstheme="minorBidi"/>
                  <w:noProof/>
                  <w:sz w:val="24"/>
                  <w:szCs w:val="24"/>
                  <w:lang w:eastAsia="fr-FR"/>
                </w:rPr>
                <m:t>pfd</m:t>
              </m:r>
            </m:e>
            <m:sub>
              <m:r>
                <w:rPr>
                  <w:rFonts w:ascii="Cambria Math" w:eastAsiaTheme="minorHAnsi" w:hAnsi="Cambria Math" w:cstheme="minorBidi"/>
                  <w:noProof/>
                  <w:sz w:val="24"/>
                  <w:szCs w:val="24"/>
                  <w:lang w:eastAsia="fr-FR"/>
                </w:rPr>
                <m:t>max</m:t>
              </m:r>
            </m:sub>
          </m:sSub>
          <m:d>
            <m:dPr>
              <m:ctrlPr>
                <w:rPr>
                  <w:rFonts w:ascii="Cambria Math" w:eastAsiaTheme="minorHAnsi" w:hAnsi="Cambria Math" w:cstheme="minorBidi"/>
                  <w:i/>
                  <w:noProof/>
                  <w:sz w:val="24"/>
                  <w:szCs w:val="24"/>
                  <w:lang w:eastAsia="fr-FR"/>
                </w:rPr>
              </m:ctrlPr>
            </m:dPr>
            <m:e>
              <m:r>
                <w:rPr>
                  <w:rFonts w:ascii="Cambria Math" w:eastAsiaTheme="minorHAnsi" w:hAnsi="Cambria Math" w:cstheme="minorBidi"/>
                  <w:noProof/>
                  <w:sz w:val="24"/>
                  <w:szCs w:val="24"/>
                  <w:lang w:eastAsia="fr-FR"/>
                </w:rPr>
                <m:t>El</m:t>
              </m:r>
            </m:e>
          </m:d>
          <m:r>
            <w:rPr>
              <w:rFonts w:ascii="Cambria Math" w:eastAsiaTheme="minorHAnsi" w:hAnsi="Cambria Math" w:cstheme="minorBidi"/>
              <w:noProof/>
              <w:sz w:val="24"/>
              <w:szCs w:val="24"/>
              <w:lang w:eastAsia="fr-FR"/>
            </w:rPr>
            <m:t xml:space="preserve">=0.45×El-113 for 20°≤El&lt;60° </m:t>
          </m:r>
        </m:oMath>
      </m:oMathPara>
    </w:p>
    <w:p w14:paraId="6D813B8E" w14:textId="77777777" w:rsidR="00F4254A" w:rsidRPr="0045369E" w:rsidRDefault="00F4254A" w:rsidP="00F4254A">
      <w:pPr>
        <w:shd w:val="clear" w:color="auto" w:fill="FFFFFF" w:themeFill="background1"/>
        <w:tabs>
          <w:tab w:val="left" w:pos="1134"/>
          <w:tab w:val="center" w:pos="4820"/>
          <w:tab w:val="right" w:pos="9639"/>
        </w:tabs>
        <w:overflowPunct w:val="0"/>
        <w:autoSpaceDE w:val="0"/>
        <w:autoSpaceDN w:val="0"/>
        <w:adjustRightInd w:val="0"/>
        <w:spacing w:before="120"/>
        <w:rPr>
          <w:rFonts w:asciiTheme="minorHAnsi" w:eastAsiaTheme="minorEastAsia" w:hAnsiTheme="minorHAnsi" w:cstheme="minorBidi"/>
          <w:i/>
          <w:noProof/>
          <w:sz w:val="24"/>
          <w:szCs w:val="24"/>
          <w:lang w:eastAsia="fr-FR"/>
        </w:rPr>
      </w:pPr>
      <m:oMathPara>
        <m:oMath>
          <m:sSub>
            <m:sSubPr>
              <m:ctrlPr>
                <w:rPr>
                  <w:rFonts w:ascii="Cambria Math" w:eastAsiaTheme="minorHAnsi" w:hAnsi="Cambria Math" w:cstheme="minorBidi"/>
                  <w:i/>
                  <w:noProof/>
                  <w:sz w:val="24"/>
                  <w:szCs w:val="24"/>
                  <w:lang w:eastAsia="fr-FR"/>
                </w:rPr>
              </m:ctrlPr>
            </m:sSubPr>
            <m:e>
              <m:r>
                <w:rPr>
                  <w:rFonts w:ascii="Cambria Math" w:eastAsiaTheme="minorHAnsi" w:hAnsi="Cambria Math" w:cstheme="minorBidi"/>
                  <w:noProof/>
                  <w:sz w:val="24"/>
                  <w:szCs w:val="24"/>
                  <w:lang w:eastAsia="fr-FR"/>
                </w:rPr>
                <m:t>pfd</m:t>
              </m:r>
            </m:e>
            <m:sub>
              <m:r>
                <w:rPr>
                  <w:rFonts w:ascii="Cambria Math" w:eastAsiaTheme="minorHAnsi" w:hAnsi="Cambria Math" w:cstheme="minorBidi"/>
                  <w:noProof/>
                  <w:sz w:val="24"/>
                  <w:szCs w:val="24"/>
                  <w:lang w:eastAsia="fr-FR"/>
                </w:rPr>
                <m:t>max</m:t>
              </m:r>
            </m:sub>
          </m:sSub>
          <m:d>
            <m:dPr>
              <m:ctrlPr>
                <w:rPr>
                  <w:rFonts w:ascii="Cambria Math" w:eastAsiaTheme="minorHAnsi" w:hAnsi="Cambria Math" w:cstheme="minorBidi"/>
                  <w:i/>
                  <w:noProof/>
                  <w:sz w:val="24"/>
                  <w:szCs w:val="24"/>
                  <w:lang w:eastAsia="fr-FR"/>
                </w:rPr>
              </m:ctrlPr>
            </m:dPr>
            <m:e>
              <m:r>
                <w:rPr>
                  <w:rFonts w:ascii="Cambria Math" w:eastAsiaTheme="minorHAnsi" w:hAnsi="Cambria Math" w:cstheme="minorBidi"/>
                  <w:noProof/>
                  <w:sz w:val="24"/>
                  <w:szCs w:val="24"/>
                  <w:lang w:eastAsia="fr-FR"/>
                </w:rPr>
                <m:t>El</m:t>
              </m:r>
            </m:e>
          </m:d>
          <m:r>
            <w:rPr>
              <w:rFonts w:ascii="Cambria Math" w:eastAsiaTheme="minorHAnsi" w:hAnsi="Cambria Math" w:cstheme="minorBidi"/>
              <w:noProof/>
              <w:sz w:val="24"/>
              <w:szCs w:val="24"/>
              <w:lang w:eastAsia="fr-FR"/>
            </w:rPr>
            <m:t xml:space="preserve">=-86 for 60°≤El≤90° </m:t>
          </m:r>
        </m:oMath>
      </m:oMathPara>
    </w:p>
    <w:p w14:paraId="11D6A602" w14:textId="77777777" w:rsidR="00F4254A" w:rsidRPr="0045369E" w:rsidRDefault="00F4254A" w:rsidP="00F4254A">
      <w:pPr>
        <w:shd w:val="clear" w:color="auto" w:fill="FFFFFF" w:themeFill="background1"/>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noProof/>
          <w:sz w:val="24"/>
          <w:szCs w:val="24"/>
          <w:lang w:eastAsia="fr-FR"/>
        </w:rPr>
      </w:pPr>
    </w:p>
    <w:p w14:paraId="72AB5219" w14:textId="77777777" w:rsidR="00F4254A" w:rsidRPr="0045369E" w:rsidRDefault="00F4254A" w:rsidP="00F4254A">
      <w:pPr>
        <w:ind w:firstLine="720"/>
        <w:rPr>
          <w:sz w:val="24"/>
          <w:szCs w:val="24"/>
          <w:lang w:eastAsia="ja-JP"/>
        </w:rPr>
      </w:pPr>
      <w:proofErr w:type="gramStart"/>
      <w:r w:rsidRPr="0045369E">
        <w:rPr>
          <w:sz w:val="24"/>
          <w:szCs w:val="24"/>
          <w:lang w:eastAsia="ja-JP"/>
        </w:rPr>
        <w:t>where</w:t>
      </w:r>
      <w:proofErr w:type="gramEnd"/>
      <w:r w:rsidRPr="0045369E">
        <w:rPr>
          <w:sz w:val="24"/>
          <w:szCs w:val="24"/>
          <w:lang w:eastAsia="ja-JP"/>
        </w:rPr>
        <w:t xml:space="preserve"> El is the elevation angle in degrees (angles of arrival above the horizontal plane).</w:t>
      </w:r>
    </w:p>
    <w:p w14:paraId="31796BD7" w14:textId="77777777" w:rsidR="00F4254A" w:rsidRPr="0045369E" w:rsidRDefault="00F4254A" w:rsidP="00F4254A">
      <w:pPr>
        <w:ind w:firstLine="720"/>
        <w:jc w:val="both"/>
        <w:rPr>
          <w:sz w:val="24"/>
          <w:szCs w:val="24"/>
          <w:lang w:eastAsia="ja-JP"/>
        </w:rPr>
      </w:pPr>
      <w:r w:rsidRPr="0045369E">
        <w:rPr>
          <w:sz w:val="24"/>
          <w:szCs w:val="24"/>
          <w:lang w:eastAsia="ja-JP"/>
        </w:rPr>
        <w:t xml:space="preserve">To verify the compliance with the </w:t>
      </w:r>
      <w:proofErr w:type="spellStart"/>
      <w:r w:rsidRPr="0045369E">
        <w:rPr>
          <w:sz w:val="24"/>
          <w:szCs w:val="24"/>
          <w:lang w:eastAsia="ja-JP"/>
        </w:rPr>
        <w:t>pfd</w:t>
      </w:r>
      <w:proofErr w:type="spellEnd"/>
      <w:r w:rsidRPr="0045369E">
        <w:rPr>
          <w:sz w:val="24"/>
          <w:szCs w:val="24"/>
          <w:lang w:eastAsia="ja-JP"/>
        </w:rPr>
        <w:t xml:space="preserve"> mask the following equation shall be used: </w:t>
      </w:r>
    </w:p>
    <w:p w14:paraId="1A2ADA2B" w14:textId="77777777" w:rsidR="00F4254A" w:rsidRPr="0045369E" w:rsidRDefault="00F4254A" w:rsidP="00F4254A">
      <w:pPr>
        <w:tabs>
          <w:tab w:val="center" w:pos="4820"/>
          <w:tab w:val="right" w:pos="9639"/>
        </w:tabs>
        <w:jc w:val="both"/>
        <w:rPr>
          <w:i/>
          <w:sz w:val="24"/>
          <w:szCs w:val="24"/>
          <w:lang w:eastAsia="ja-JP"/>
        </w:rPr>
      </w:pPr>
      <m:oMathPara>
        <m:oMath>
          <m:r>
            <w:rPr>
              <w:rFonts w:ascii="Cambria Math" w:hAnsi="Cambria Math"/>
              <w:sz w:val="24"/>
              <w:szCs w:val="24"/>
              <w:lang w:eastAsia="ja-JP"/>
            </w:rPr>
            <m:t>pfd(El)=</m:t>
          </m:r>
          <m:sSub>
            <m:sSubPr>
              <m:ctrlPr>
                <w:rPr>
                  <w:rFonts w:ascii="Cambria Math" w:hAnsi="Cambria Math"/>
                  <w:i/>
                  <w:sz w:val="24"/>
                  <w:szCs w:val="24"/>
                  <w:lang w:eastAsia="ja-JP"/>
                </w:rPr>
              </m:ctrlPr>
            </m:sSubPr>
            <m:e>
              <m:r>
                <w:rPr>
                  <w:rFonts w:ascii="Cambria Math" w:hAnsi="Cambria Math"/>
                  <w:sz w:val="24"/>
                  <w:szCs w:val="24"/>
                  <w:lang w:eastAsia="ja-JP"/>
                </w:rPr>
                <m:t>EIRP</m:t>
              </m:r>
            </m:e>
            <m:sub>
              <m:f>
                <m:fPr>
                  <m:ctrlPr>
                    <w:rPr>
                      <w:rFonts w:ascii="Cambria Math" w:hAnsi="Cambria Math"/>
                      <w:i/>
                      <w:sz w:val="24"/>
                      <w:szCs w:val="24"/>
                      <w:lang w:eastAsia="ja-JP"/>
                    </w:rPr>
                  </m:ctrlPr>
                </m:fPr>
                <m:num>
                  <m:r>
                    <w:rPr>
                      <w:rFonts w:ascii="Cambria Math" w:hAnsi="Cambria Math"/>
                      <w:sz w:val="24"/>
                      <w:szCs w:val="24"/>
                      <w:lang w:eastAsia="ja-JP"/>
                    </w:rPr>
                    <m:t>dBW</m:t>
                  </m:r>
                </m:num>
                <m:den>
                  <m:r>
                    <w:rPr>
                      <w:rFonts w:ascii="Cambria Math" w:hAnsi="Cambria Math"/>
                      <w:sz w:val="24"/>
                      <w:szCs w:val="24"/>
                      <w:lang w:eastAsia="ja-JP"/>
                    </w:rPr>
                    <m:t>MHz</m:t>
                  </m:r>
                </m:den>
              </m:f>
            </m:sub>
          </m:sSub>
          <m:r>
            <w:rPr>
              <w:rFonts w:ascii="Cambria Math" w:hAnsi="Cambria Math"/>
              <w:sz w:val="24"/>
              <w:szCs w:val="24"/>
              <w:lang w:eastAsia="ja-JP"/>
            </w:rPr>
            <m:t>(El)+10*</m:t>
          </m:r>
          <m:func>
            <m:funcPr>
              <m:ctrlPr>
                <w:rPr>
                  <w:rFonts w:ascii="Cambria Math" w:hAnsi="Cambria Math"/>
                  <w:i/>
                  <w:sz w:val="24"/>
                  <w:szCs w:val="24"/>
                  <w:lang w:eastAsia="ja-JP"/>
                </w:rPr>
              </m:ctrlPr>
            </m:funcPr>
            <m:fName>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fName>
            <m:e>
              <m:d>
                <m:dPr>
                  <m:ctrlPr>
                    <w:rPr>
                      <w:rFonts w:ascii="Cambria Math" w:hAnsi="Cambria Math"/>
                      <w:i/>
                      <w:sz w:val="24"/>
                      <w:szCs w:val="24"/>
                      <w:lang w:eastAsia="ja-JP"/>
                    </w:rPr>
                  </m:ctrlPr>
                </m:dPr>
                <m:e>
                  <m:f>
                    <m:fPr>
                      <m:ctrlPr>
                        <w:rPr>
                          <w:rFonts w:ascii="Cambria Math" w:hAnsi="Cambria Math"/>
                          <w:i/>
                          <w:sz w:val="24"/>
                          <w:szCs w:val="24"/>
                          <w:lang w:eastAsia="ja-JP"/>
                        </w:rPr>
                      </m:ctrlPr>
                    </m:fPr>
                    <m:num>
                      <m:r>
                        <w:rPr>
                          <w:rFonts w:ascii="Cambria Math" w:hAnsi="Cambria Math"/>
                          <w:sz w:val="24"/>
                          <w:szCs w:val="24"/>
                          <w:lang w:eastAsia="ja-JP"/>
                        </w:rPr>
                        <m:t>1</m:t>
                      </m:r>
                    </m:num>
                    <m:den>
                      <m:r>
                        <w:rPr>
                          <w:rFonts w:ascii="Cambria Math" w:hAnsi="Cambria Math"/>
                          <w:sz w:val="24"/>
                          <w:szCs w:val="24"/>
                          <w:lang w:eastAsia="ja-JP"/>
                        </w:rPr>
                        <m:t>4π</m:t>
                      </m:r>
                      <m:sSub>
                        <m:sSubPr>
                          <m:ctrlPr>
                            <w:rPr>
                              <w:rFonts w:ascii="Cambria Math" w:hAnsi="Cambria Math"/>
                              <w:i/>
                              <w:sz w:val="24"/>
                              <w:szCs w:val="24"/>
                              <w:lang w:eastAsia="ja-JP"/>
                            </w:rPr>
                          </m:ctrlPr>
                        </m:sSubPr>
                        <m:e>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sub>
                          <m:r>
                            <w:rPr>
                              <w:rFonts w:ascii="Cambria Math" w:hAnsi="Cambria Math"/>
                              <w:sz w:val="24"/>
                              <w:szCs w:val="24"/>
                              <w:lang w:eastAsia="ja-JP"/>
                            </w:rPr>
                            <m:t>(El)</m:t>
                          </m:r>
                        </m:sub>
                      </m:sSub>
                    </m:den>
                  </m:f>
                </m:e>
              </m:d>
              <m:r>
                <w:rPr>
                  <w:rFonts w:ascii="Cambria Math" w:hAnsi="Cambria Math"/>
                  <w:sz w:val="24"/>
                  <w:szCs w:val="24"/>
                  <w:lang w:eastAsia="ja-JP"/>
                </w:rPr>
                <m:t xml:space="preserve"> -rain fade</m:t>
              </m:r>
            </m:e>
          </m:func>
        </m:oMath>
      </m:oMathPara>
    </w:p>
    <w:p w14:paraId="79006CE6" w14:textId="77777777" w:rsidR="00F4254A" w:rsidRPr="0045369E" w:rsidRDefault="00F4254A" w:rsidP="00F4254A">
      <w:pPr>
        <w:ind w:firstLine="720"/>
        <w:rPr>
          <w:sz w:val="24"/>
          <w:szCs w:val="24"/>
          <w:lang w:eastAsia="ja-JP"/>
        </w:rPr>
      </w:pPr>
      <w:proofErr w:type="gramStart"/>
      <w:r w:rsidRPr="0045369E">
        <w:rPr>
          <w:sz w:val="24"/>
          <w:szCs w:val="24"/>
          <w:lang w:eastAsia="ja-JP"/>
        </w:rPr>
        <w:t>where</w:t>
      </w:r>
      <w:proofErr w:type="gramEnd"/>
      <w:r w:rsidRPr="0045369E">
        <w:rPr>
          <w:sz w:val="24"/>
          <w:szCs w:val="24"/>
          <w:lang w:eastAsia="ja-JP"/>
        </w:rPr>
        <w:t>:</w:t>
      </w:r>
    </w:p>
    <w:p w14:paraId="205EA61F"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sz w:val="24"/>
          <w:szCs w:val="24"/>
          <w:lang w:val="en-GB" w:eastAsia="ja-JP"/>
        </w:rPr>
        <w:tab/>
      </w:r>
      <w:proofErr w:type="gramStart"/>
      <w:r w:rsidRPr="0045369E">
        <w:rPr>
          <w:i/>
          <w:iCs/>
          <w:sz w:val="24"/>
          <w:szCs w:val="24"/>
          <w:lang w:val="en-GB" w:eastAsia="ja-JP"/>
        </w:rPr>
        <w:t>d</w:t>
      </w:r>
      <w:proofErr w:type="gramEnd"/>
      <w:r w:rsidRPr="0045369E">
        <w:rPr>
          <w:sz w:val="24"/>
          <w:szCs w:val="24"/>
          <w:lang w:val="en-GB" w:eastAsia="ja-JP"/>
        </w:rPr>
        <w:tab/>
        <w:t>distance in meters between the HAPS and the ground (elevation angle dependent);</w:t>
      </w:r>
    </w:p>
    <w:p w14:paraId="6A17C2C2"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sz w:val="24"/>
          <w:szCs w:val="24"/>
          <w:lang w:val="en-GB" w:eastAsia="ja-JP"/>
        </w:rPr>
        <w:tab/>
      </w:r>
      <w:r w:rsidRPr="0045369E">
        <w:rPr>
          <w:i/>
          <w:iCs/>
          <w:sz w:val="24"/>
          <w:szCs w:val="24"/>
          <w:lang w:val="en-GB" w:eastAsia="ja-JP"/>
        </w:rPr>
        <w:t>EIRP</w:t>
      </w:r>
      <w:r w:rsidRPr="0045369E">
        <w:rPr>
          <w:sz w:val="24"/>
          <w:szCs w:val="24"/>
          <w:lang w:val="en-GB" w:eastAsia="ja-JP"/>
        </w:rPr>
        <w:tab/>
        <w:t xml:space="preserve">HAPS platform nominal EIRP spectral density in </w:t>
      </w:r>
      <w:proofErr w:type="spellStart"/>
      <w:r w:rsidRPr="0045369E">
        <w:rPr>
          <w:sz w:val="24"/>
          <w:szCs w:val="24"/>
          <w:lang w:val="en-GB" w:eastAsia="ja-JP"/>
        </w:rPr>
        <w:t>dBW</w:t>
      </w:r>
      <w:proofErr w:type="spellEnd"/>
      <w:r w:rsidRPr="0045369E">
        <w:rPr>
          <w:sz w:val="24"/>
          <w:szCs w:val="24"/>
          <w:lang w:val="en-GB" w:eastAsia="ja-JP"/>
        </w:rPr>
        <w:t>/MHz at a specific elevation angle</w:t>
      </w:r>
      <w:proofErr w:type="gramStart"/>
      <w:r w:rsidRPr="0045369E">
        <w:rPr>
          <w:sz w:val="24"/>
          <w:szCs w:val="24"/>
          <w:lang w:val="en-GB" w:eastAsia="ja-JP"/>
        </w:rPr>
        <w:t>;</w:t>
      </w:r>
      <w:proofErr w:type="gramEnd"/>
    </w:p>
    <w:p w14:paraId="2C9781F7"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sz w:val="24"/>
          <w:szCs w:val="24"/>
          <w:lang w:val="en-GB" w:eastAsia="ja-JP"/>
        </w:rPr>
        <w:tab/>
      </w:r>
      <w:proofErr w:type="spellStart"/>
      <w:proofErr w:type="gramStart"/>
      <w:r w:rsidRPr="0045369E">
        <w:rPr>
          <w:i/>
          <w:sz w:val="24"/>
          <w:szCs w:val="24"/>
          <w:lang w:val="en-GB" w:eastAsia="ja-JP"/>
        </w:rPr>
        <w:t>pfd</w:t>
      </w:r>
      <w:proofErr w:type="spellEnd"/>
      <w:proofErr w:type="gramEnd"/>
      <w:r w:rsidRPr="0045369E">
        <w:rPr>
          <w:i/>
          <w:sz w:val="24"/>
          <w:szCs w:val="24"/>
          <w:lang w:val="en-GB" w:eastAsia="ja-JP"/>
        </w:rPr>
        <w:t>(El)</w:t>
      </w:r>
      <w:r w:rsidRPr="0045369E">
        <w:rPr>
          <w:sz w:val="24"/>
          <w:szCs w:val="24"/>
          <w:lang w:val="en-GB" w:eastAsia="ja-JP"/>
        </w:rPr>
        <w:tab/>
        <w:t xml:space="preserve">is the power flux density at the Earth’s surface per HAPS platform station in </w:t>
      </w:r>
      <w:proofErr w:type="spellStart"/>
      <w:r w:rsidRPr="0045369E">
        <w:rPr>
          <w:sz w:val="24"/>
          <w:szCs w:val="24"/>
          <w:lang w:val="en-GB" w:eastAsia="ja-JP"/>
        </w:rPr>
        <w:t>dBW</w:t>
      </w:r>
      <w:proofErr w:type="spellEnd"/>
      <w:r w:rsidRPr="0045369E">
        <w:rPr>
          <w:sz w:val="24"/>
          <w:szCs w:val="24"/>
          <w:lang w:val="en-GB" w:eastAsia="ja-JP"/>
        </w:rPr>
        <w:t>/m</w:t>
      </w:r>
      <w:r w:rsidRPr="0045369E">
        <w:rPr>
          <w:sz w:val="24"/>
          <w:szCs w:val="24"/>
          <w:vertAlign w:val="superscript"/>
          <w:lang w:val="en-GB" w:eastAsia="ja-JP"/>
        </w:rPr>
        <w:t>2</w:t>
      </w:r>
      <w:r w:rsidRPr="0045369E">
        <w:rPr>
          <w:sz w:val="24"/>
          <w:szCs w:val="24"/>
          <w:lang w:val="en-GB" w:eastAsia="ja-JP"/>
        </w:rPr>
        <w:t>/</w:t>
      </w:r>
      <w:proofErr w:type="spellStart"/>
      <w:r w:rsidRPr="0045369E">
        <w:rPr>
          <w:sz w:val="24"/>
          <w:szCs w:val="24"/>
          <w:lang w:val="en-GB" w:eastAsia="ja-JP"/>
        </w:rPr>
        <w:t>MHz.</w:t>
      </w:r>
      <w:proofErr w:type="spellEnd"/>
    </w:p>
    <w:p w14:paraId="4B61B360"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eastAsia="ja-JP"/>
        </w:rPr>
      </w:pPr>
      <w:r w:rsidRPr="0045369E">
        <w:rPr>
          <w:sz w:val="24"/>
          <w:szCs w:val="24"/>
          <w:lang w:eastAsia="ja-JP"/>
        </w:rPr>
        <w:t xml:space="preserve">                 </w:t>
      </w:r>
      <w:proofErr w:type="gramStart"/>
      <w:r w:rsidRPr="0045369E">
        <w:rPr>
          <w:i/>
          <w:sz w:val="24"/>
          <w:szCs w:val="24"/>
          <w:lang w:eastAsia="ja-JP"/>
        </w:rPr>
        <w:t>rain</w:t>
      </w:r>
      <w:proofErr w:type="gramEnd"/>
      <w:r w:rsidRPr="0045369E">
        <w:rPr>
          <w:i/>
          <w:sz w:val="24"/>
          <w:szCs w:val="24"/>
          <w:lang w:eastAsia="ja-JP"/>
        </w:rPr>
        <w:t xml:space="preserve"> fade</w:t>
      </w:r>
      <w:r w:rsidRPr="0045369E">
        <w:rPr>
          <w:i/>
          <w:sz w:val="24"/>
          <w:szCs w:val="24"/>
          <w:lang w:eastAsia="ja-JP"/>
        </w:rPr>
        <w:tab/>
      </w:r>
      <w:r w:rsidRPr="0045369E">
        <w:rPr>
          <w:sz w:val="24"/>
          <w:szCs w:val="24"/>
          <w:lang w:eastAsia="ja-JP"/>
        </w:rPr>
        <w:t xml:space="preserve">      rain attenuation in dB </w:t>
      </w:r>
      <w:r w:rsidRPr="0045369E">
        <w:rPr>
          <w:sz w:val="24"/>
          <w:szCs w:val="24"/>
          <w:lang w:val="en-GB" w:eastAsia="ja-JP"/>
        </w:rPr>
        <w:t>(ITU-R P.618)</w:t>
      </w:r>
    </w:p>
    <w:p w14:paraId="7E2B511F"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p>
    <w:p w14:paraId="5ED41E00"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p>
    <w:p w14:paraId="0A8FDD11" w14:textId="77777777" w:rsidR="00F4254A" w:rsidRPr="0045369E" w:rsidRDefault="00F4254A" w:rsidP="00F4254A">
      <w:pPr>
        <w:spacing w:after="240"/>
        <w:ind w:left="720" w:hanging="720"/>
        <w:rPr>
          <w:sz w:val="24"/>
          <w:szCs w:val="24"/>
        </w:rPr>
      </w:pPr>
      <w:r w:rsidRPr="0045369E">
        <w:rPr>
          <w:sz w:val="24"/>
          <w:szCs w:val="24"/>
        </w:rPr>
        <w:t>2</w:t>
      </w:r>
      <w:r w:rsidRPr="0045369E">
        <w:rPr>
          <w:sz w:val="24"/>
          <w:szCs w:val="24"/>
        </w:rPr>
        <w:tab/>
        <w:t>that in order to ensure the protection of EESS (passive), the EIRP per HAPS platform, in the bands 21.2-21.4 GHz and 22.21-22.5 GHz, shall not exceed:</w:t>
      </w:r>
    </w:p>
    <w:p w14:paraId="4C207A57" w14:textId="77777777" w:rsidR="00F4254A" w:rsidRPr="0045369E" w:rsidRDefault="00F4254A" w:rsidP="00F4254A">
      <w:pPr>
        <w:shd w:val="clear" w:color="auto" w:fill="FFFFFF" w:themeFill="background1"/>
        <w:tabs>
          <w:tab w:val="right" w:pos="1871"/>
          <w:tab w:val="left" w:pos="2041"/>
        </w:tabs>
        <w:overflowPunct w:val="0"/>
        <w:autoSpaceDE w:val="0"/>
        <w:autoSpaceDN w:val="0"/>
        <w:adjustRightInd w:val="0"/>
        <w:spacing w:before="80"/>
        <w:ind w:left="2127" w:hanging="711"/>
        <w:textAlignment w:val="baseline"/>
        <w:rPr>
          <w:iCs/>
          <w:sz w:val="24"/>
          <w:szCs w:val="24"/>
          <w:lang w:eastAsia="fr-FR"/>
        </w:rPr>
      </w:pPr>
      <w:r w:rsidRPr="0045369E">
        <w:rPr>
          <w:iCs/>
          <w:sz w:val="24"/>
          <w:szCs w:val="24"/>
          <w:lang w:eastAsia="fr-FR"/>
        </w:rPr>
        <w:tab/>
      </w:r>
      <m:oMath>
        <m:r>
          <w:rPr>
            <w:rFonts w:ascii="Cambria Math" w:hAnsi="Cambria Math"/>
            <w:sz w:val="24"/>
            <w:szCs w:val="24"/>
            <w:lang w:eastAsia="fr-FR"/>
          </w:rPr>
          <m:t>EIRP=(-0.76El-9.5) dBW/100MHz      for   -4.53°≤El&lt;35.5°</m:t>
        </m:r>
      </m:oMath>
    </w:p>
    <w:p w14:paraId="1502390B" w14:textId="77777777" w:rsidR="00F4254A" w:rsidRPr="0045369E" w:rsidRDefault="00F4254A" w:rsidP="00F4254A">
      <w:pPr>
        <w:tabs>
          <w:tab w:val="left" w:pos="1418"/>
        </w:tabs>
        <w:ind w:left="708"/>
        <w:rPr>
          <w:sz w:val="24"/>
          <w:szCs w:val="24"/>
          <w:lang w:eastAsia="fr-FR"/>
        </w:rPr>
      </w:pPr>
      <w:r w:rsidRPr="0045369E">
        <w:rPr>
          <w:iCs/>
          <w:sz w:val="24"/>
          <w:szCs w:val="24"/>
          <w:lang w:eastAsia="fr-FR"/>
        </w:rPr>
        <w:tab/>
      </w:r>
      <w:r w:rsidRPr="0045369E">
        <w:rPr>
          <w:iCs/>
          <w:sz w:val="24"/>
          <w:szCs w:val="24"/>
          <w:lang w:eastAsia="fr-FR"/>
        </w:rPr>
        <w:tab/>
      </w:r>
      <m:oMath>
        <m:r>
          <w:rPr>
            <w:rFonts w:ascii="Cambria Math" w:hAnsi="Cambria Math"/>
            <w:sz w:val="24"/>
            <w:szCs w:val="24"/>
            <w:lang w:eastAsia="fr-FR"/>
          </w:rPr>
          <m:t>EIRP=-36.5 dBW/100 MHz                       for    35.5°≤El&lt;90°</m:t>
        </m:r>
      </m:oMath>
    </w:p>
    <w:p w14:paraId="115321E2" w14:textId="77777777" w:rsidR="00F4254A" w:rsidRPr="0045369E" w:rsidRDefault="00F4254A" w:rsidP="00F4254A">
      <w:pPr>
        <w:rPr>
          <w:sz w:val="24"/>
          <w:szCs w:val="24"/>
          <w:lang w:eastAsia="ja-JP"/>
        </w:rPr>
      </w:pPr>
    </w:p>
    <w:p w14:paraId="3D478822" w14:textId="77777777" w:rsidR="00F4254A" w:rsidRPr="0045369E" w:rsidRDefault="00F4254A" w:rsidP="00F4254A">
      <w:pPr>
        <w:ind w:firstLine="708"/>
        <w:rPr>
          <w:sz w:val="24"/>
          <w:szCs w:val="24"/>
          <w:lang w:eastAsia="ja-JP"/>
        </w:rPr>
      </w:pPr>
      <w:proofErr w:type="gramStart"/>
      <w:r w:rsidRPr="0045369E">
        <w:rPr>
          <w:sz w:val="24"/>
          <w:szCs w:val="24"/>
          <w:lang w:eastAsia="ja-JP"/>
        </w:rPr>
        <w:t>where</w:t>
      </w:r>
      <w:proofErr w:type="gramEnd"/>
      <w:r w:rsidRPr="0045369E">
        <w:rPr>
          <w:sz w:val="24"/>
          <w:szCs w:val="24"/>
          <w:lang w:eastAsia="ja-JP"/>
        </w:rPr>
        <w:t xml:space="preserve"> </w:t>
      </w:r>
      <w:r w:rsidRPr="0045369E">
        <w:rPr>
          <w:i/>
          <w:sz w:val="24"/>
          <w:szCs w:val="24"/>
          <w:lang w:eastAsia="ja-JP"/>
        </w:rPr>
        <w:t xml:space="preserve">El </w:t>
      </w:r>
      <w:r w:rsidRPr="0045369E">
        <w:rPr>
          <w:sz w:val="24"/>
          <w:szCs w:val="24"/>
          <w:lang w:eastAsia="ja-JP"/>
        </w:rPr>
        <w:t>is the elevation angle in degrees (angles of arrival above the horizontal plane);</w:t>
      </w:r>
    </w:p>
    <w:p w14:paraId="7C3E608E" w14:textId="77777777" w:rsidR="00F4254A" w:rsidRPr="0045369E" w:rsidRDefault="00F4254A" w:rsidP="00F4254A">
      <w:pPr>
        <w:rPr>
          <w:sz w:val="24"/>
          <w:szCs w:val="24"/>
          <w:lang w:eastAsia="ja-JP"/>
        </w:rPr>
      </w:pPr>
    </w:p>
    <w:p w14:paraId="000B307C" w14:textId="77777777" w:rsidR="00F4254A" w:rsidRPr="0045369E" w:rsidRDefault="00F4254A" w:rsidP="00F4254A">
      <w:pPr>
        <w:rPr>
          <w:sz w:val="24"/>
          <w:szCs w:val="24"/>
          <w:lang w:eastAsia="ja-JP"/>
        </w:rPr>
      </w:pPr>
    </w:p>
    <w:p w14:paraId="484FB321" w14:textId="77777777" w:rsidR="00F4254A" w:rsidRPr="0045369E" w:rsidRDefault="00F4254A" w:rsidP="00F4254A">
      <w:pPr>
        <w:spacing w:after="240"/>
        <w:ind w:left="720" w:hanging="720"/>
        <w:jc w:val="both"/>
        <w:rPr>
          <w:sz w:val="24"/>
          <w:szCs w:val="24"/>
        </w:rPr>
      </w:pPr>
      <w:r w:rsidRPr="0045369E">
        <w:rPr>
          <w:sz w:val="24"/>
          <w:szCs w:val="24"/>
        </w:rPr>
        <w:t>3</w:t>
      </w:r>
      <w:r w:rsidRPr="0045369E">
        <w:rPr>
          <w:sz w:val="24"/>
          <w:szCs w:val="24"/>
        </w:rPr>
        <w:tab/>
        <w:t xml:space="preserve">that in order to ensure the protection of the radio astronomy service, the unwanted emission </w:t>
      </w:r>
      <w:proofErr w:type="spellStart"/>
      <w:r w:rsidRPr="0045369E">
        <w:rPr>
          <w:sz w:val="24"/>
          <w:szCs w:val="24"/>
        </w:rPr>
        <w:t>pfd</w:t>
      </w:r>
      <w:proofErr w:type="spellEnd"/>
      <w:r w:rsidRPr="0045369E">
        <w:rPr>
          <w:sz w:val="24"/>
          <w:szCs w:val="24"/>
        </w:rPr>
        <w:t xml:space="preserve"> produced by HAPS platform downlink transmissions shall not exceed -176 </w:t>
      </w:r>
      <w:proofErr w:type="spellStart"/>
      <w:r w:rsidRPr="0045369E">
        <w:rPr>
          <w:sz w:val="24"/>
          <w:szCs w:val="24"/>
        </w:rPr>
        <w:t>dBW</w:t>
      </w:r>
      <w:proofErr w:type="spellEnd"/>
      <w:r w:rsidRPr="0045369E">
        <w:rPr>
          <w:sz w:val="24"/>
          <w:szCs w:val="24"/>
        </w:rPr>
        <w:t xml:space="preserve">/m²/290 MHz for continuum observations, and -192 </w:t>
      </w:r>
      <w:proofErr w:type="spellStart"/>
      <w:r w:rsidRPr="0045369E">
        <w:rPr>
          <w:sz w:val="24"/>
          <w:szCs w:val="24"/>
        </w:rPr>
        <w:t>dBW</w:t>
      </w:r>
      <w:proofErr w:type="spellEnd"/>
      <w:r w:rsidRPr="0045369E">
        <w:rPr>
          <w:sz w:val="24"/>
          <w:szCs w:val="24"/>
        </w:rPr>
        <w:t xml:space="preserve">/m²/250 kHz for spectral line observations in the band 22.21-22.5 GHz at an RAS station location at a height of 50m. These </w:t>
      </w:r>
      <w:proofErr w:type="spellStart"/>
      <w:r w:rsidRPr="0045369E">
        <w:rPr>
          <w:sz w:val="24"/>
          <w:szCs w:val="24"/>
        </w:rPr>
        <w:t>pfd</w:t>
      </w:r>
      <w:proofErr w:type="spellEnd"/>
      <w:r w:rsidRPr="0045369E">
        <w:rPr>
          <w:sz w:val="24"/>
          <w:szCs w:val="24"/>
        </w:rPr>
        <w:t xml:space="preserve"> values shall be verified considering a percentage of time of 2% in the relevant propagation model</w:t>
      </w:r>
      <w:proofErr w:type="gramStart"/>
      <w:r w:rsidRPr="0045369E">
        <w:rPr>
          <w:sz w:val="24"/>
          <w:szCs w:val="24"/>
        </w:rPr>
        <w:t>;</w:t>
      </w:r>
      <w:proofErr w:type="gramEnd"/>
    </w:p>
    <w:p w14:paraId="3497C7AA" w14:textId="77777777" w:rsidR="00F4254A" w:rsidRPr="0045369E" w:rsidRDefault="00F4254A" w:rsidP="00F4254A">
      <w:pPr>
        <w:ind w:left="708" w:hanging="708"/>
        <w:jc w:val="both"/>
        <w:rPr>
          <w:sz w:val="24"/>
          <w:szCs w:val="24"/>
        </w:rPr>
      </w:pPr>
      <w:r w:rsidRPr="0045369E">
        <w:rPr>
          <w:sz w:val="24"/>
          <w:szCs w:val="24"/>
        </w:rPr>
        <w:t>4</w:t>
      </w:r>
      <w:r w:rsidRPr="0045369E">
        <w:rPr>
          <w:sz w:val="24"/>
          <w:szCs w:val="24"/>
        </w:rPr>
        <w:tab/>
        <w:t xml:space="preserve">that </w:t>
      </w:r>
      <w:r w:rsidRPr="0045369E">
        <w:rPr>
          <w:i/>
          <w:sz w:val="24"/>
          <w:szCs w:val="24"/>
        </w:rPr>
        <w:t xml:space="preserve">resolves 3 </w:t>
      </w:r>
      <w:r w:rsidRPr="0045369E">
        <w:rPr>
          <w:sz w:val="24"/>
          <w:szCs w:val="24"/>
        </w:rPr>
        <w:t>above applies at any radio astronomy station that was in operation prior to 22 November 2019; and that has been notified to the Bureau in the band 22.21-22.5 GHz before 22 May 2020.  Radio astronomy stations notified after this date may seek an agreement with administrations that have notified HAPS,</w:t>
      </w:r>
    </w:p>
    <w:p w14:paraId="3DD3A198" w14:textId="77777777" w:rsidR="00F4254A" w:rsidRPr="0045369E" w:rsidRDefault="00F4254A" w:rsidP="00F4254A">
      <w:pPr>
        <w:ind w:left="708" w:hanging="708"/>
        <w:rPr>
          <w:sz w:val="24"/>
          <w:szCs w:val="24"/>
        </w:rPr>
      </w:pPr>
    </w:p>
    <w:p w14:paraId="7AEB2014" w14:textId="77777777" w:rsidR="00F4254A" w:rsidRPr="0045369E" w:rsidRDefault="00F4254A" w:rsidP="00F4254A">
      <w:pPr>
        <w:ind w:left="708" w:hanging="708"/>
        <w:rPr>
          <w:sz w:val="24"/>
          <w:szCs w:val="24"/>
        </w:rPr>
      </w:pPr>
    </w:p>
    <w:p w14:paraId="293A93A2" w14:textId="77777777" w:rsidR="00F4254A" w:rsidRPr="0045369E" w:rsidRDefault="00F4254A" w:rsidP="00F4254A">
      <w:pPr>
        <w:ind w:left="708" w:hanging="708"/>
        <w:rPr>
          <w:i/>
          <w:sz w:val="24"/>
          <w:szCs w:val="24"/>
        </w:rPr>
      </w:pPr>
      <w:r w:rsidRPr="0045369E">
        <w:rPr>
          <w:sz w:val="24"/>
          <w:szCs w:val="24"/>
        </w:rPr>
        <w:tab/>
      </w:r>
      <w:r w:rsidRPr="0045369E">
        <w:rPr>
          <w:sz w:val="24"/>
          <w:szCs w:val="24"/>
        </w:rPr>
        <w:tab/>
      </w:r>
      <w:r w:rsidRPr="0045369E">
        <w:rPr>
          <w:sz w:val="24"/>
          <w:szCs w:val="24"/>
        </w:rPr>
        <w:tab/>
      </w:r>
      <w:proofErr w:type="gramStart"/>
      <w:r w:rsidRPr="0045369E">
        <w:rPr>
          <w:i/>
          <w:sz w:val="24"/>
          <w:szCs w:val="24"/>
        </w:rPr>
        <w:t>invites</w:t>
      </w:r>
      <w:proofErr w:type="gramEnd"/>
      <w:r w:rsidRPr="0045369E">
        <w:rPr>
          <w:i/>
          <w:sz w:val="24"/>
          <w:szCs w:val="24"/>
        </w:rPr>
        <w:t xml:space="preserve"> ITU-R</w:t>
      </w:r>
    </w:p>
    <w:p w14:paraId="473E64C6" w14:textId="77777777" w:rsidR="00F4254A" w:rsidRPr="0045369E" w:rsidRDefault="00F4254A" w:rsidP="00F4254A">
      <w:pPr>
        <w:ind w:left="708" w:hanging="708"/>
        <w:rPr>
          <w:sz w:val="24"/>
          <w:szCs w:val="24"/>
        </w:rPr>
      </w:pPr>
    </w:p>
    <w:p w14:paraId="3FACDF3D" w14:textId="77777777" w:rsidR="00F4254A" w:rsidRPr="0045369E" w:rsidRDefault="00F4254A" w:rsidP="00F4254A">
      <w:pPr>
        <w:ind w:left="708"/>
        <w:rPr>
          <w:sz w:val="24"/>
          <w:szCs w:val="24"/>
        </w:rPr>
      </w:pPr>
      <w:proofErr w:type="gramStart"/>
      <w:r w:rsidRPr="0045369E">
        <w:rPr>
          <w:sz w:val="24"/>
          <w:szCs w:val="24"/>
        </w:rPr>
        <w:t>to</w:t>
      </w:r>
      <w:proofErr w:type="gramEnd"/>
      <w:r w:rsidRPr="0045369E">
        <w:rPr>
          <w:sz w:val="24"/>
          <w:szCs w:val="24"/>
        </w:rPr>
        <w:t xml:space="preserve"> develop ITU-R Reports that will assist administrations in facilitating coexistence with other co-primary services; and</w:t>
      </w:r>
    </w:p>
    <w:p w14:paraId="65FD02CC"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1134"/>
        <w:rPr>
          <w:i/>
          <w:sz w:val="24"/>
          <w:szCs w:val="24"/>
        </w:rPr>
      </w:pPr>
      <w:proofErr w:type="gramStart"/>
      <w:r w:rsidRPr="0045369E">
        <w:rPr>
          <w:i/>
          <w:sz w:val="24"/>
          <w:szCs w:val="24"/>
        </w:rPr>
        <w:t>instructs</w:t>
      </w:r>
      <w:proofErr w:type="gramEnd"/>
      <w:r w:rsidRPr="0045369E">
        <w:rPr>
          <w:i/>
          <w:sz w:val="24"/>
          <w:szCs w:val="24"/>
        </w:rPr>
        <w:t xml:space="preserve"> the Director of the Radiocommunication Bureau</w:t>
      </w:r>
    </w:p>
    <w:p w14:paraId="36612B92" w14:textId="77777777" w:rsidR="00F4254A" w:rsidRPr="0045369E" w:rsidRDefault="00F4254A" w:rsidP="00F4254A">
      <w:pPr>
        <w:rPr>
          <w:sz w:val="24"/>
          <w:szCs w:val="24"/>
        </w:rPr>
      </w:pPr>
    </w:p>
    <w:p w14:paraId="48D14340" w14:textId="77777777" w:rsidR="00F4254A" w:rsidRPr="0045369E" w:rsidRDefault="00F4254A" w:rsidP="00F4254A">
      <w:pPr>
        <w:ind w:firstLine="720"/>
        <w:rPr>
          <w:sz w:val="24"/>
          <w:szCs w:val="24"/>
        </w:rPr>
      </w:pPr>
      <w:proofErr w:type="gramStart"/>
      <w:r w:rsidRPr="0045369E">
        <w:rPr>
          <w:sz w:val="24"/>
          <w:szCs w:val="24"/>
        </w:rPr>
        <w:t>to</w:t>
      </w:r>
      <w:proofErr w:type="gramEnd"/>
      <w:r w:rsidRPr="0045369E">
        <w:rPr>
          <w:sz w:val="24"/>
          <w:szCs w:val="24"/>
        </w:rPr>
        <w:t xml:space="preserve"> take all necessary measures to implement this Resolution.</w:t>
      </w:r>
    </w:p>
    <w:p w14:paraId="1F0DC578" w14:textId="77777777" w:rsidR="00F4254A" w:rsidRPr="0045369E" w:rsidRDefault="00F4254A" w:rsidP="00F4254A">
      <w:pPr>
        <w:tabs>
          <w:tab w:val="left" w:pos="1134"/>
          <w:tab w:val="left" w:pos="1588"/>
          <w:tab w:val="left" w:pos="1985"/>
        </w:tabs>
        <w:overflowPunct w:val="0"/>
        <w:autoSpaceDE w:val="0"/>
        <w:autoSpaceDN w:val="0"/>
        <w:adjustRightInd w:val="0"/>
        <w:spacing w:before="120"/>
        <w:textAlignment w:val="baseline"/>
        <w:rPr>
          <w:sz w:val="24"/>
          <w:szCs w:val="24"/>
          <w:lang w:eastAsia="ja-JP"/>
        </w:rPr>
      </w:pPr>
    </w:p>
    <w:p w14:paraId="6E5D508D" w14:textId="77777777" w:rsidR="00F4254A" w:rsidRPr="0045369E" w:rsidRDefault="00F4254A" w:rsidP="00F4254A">
      <w:pPr>
        <w:jc w:val="both"/>
        <w:rPr>
          <w:sz w:val="24"/>
          <w:szCs w:val="24"/>
        </w:rPr>
      </w:pPr>
      <w:r w:rsidRPr="0045369E">
        <w:rPr>
          <w:b/>
          <w:sz w:val="24"/>
          <w:szCs w:val="24"/>
        </w:rPr>
        <w:t>Reasons</w:t>
      </w:r>
      <w:r w:rsidRPr="0045369E">
        <w:rPr>
          <w:sz w:val="24"/>
          <w:szCs w:val="24"/>
        </w:rPr>
        <w:t>: To add the text of a resolution specifying the operating requirements for HAPS to protect other services.</w:t>
      </w:r>
    </w:p>
    <w:p w14:paraId="0CE827C3" w14:textId="77777777" w:rsidR="00F4254A" w:rsidRDefault="00F4254A">
      <w:r>
        <w:br w:type="page"/>
      </w:r>
    </w:p>
    <w:p w14:paraId="414A251A" w14:textId="77777777" w:rsidR="00F4254A" w:rsidRPr="00F16B86" w:rsidRDefault="00F4254A" w:rsidP="00F4254A">
      <w:pPr>
        <w:jc w:val="both"/>
        <w:outlineLvl w:val="0"/>
        <w:rPr>
          <w:b/>
          <w:sz w:val="22"/>
          <w:szCs w:val="22"/>
        </w:rPr>
      </w:pPr>
      <w:r w:rsidRPr="00F16B86">
        <w:rPr>
          <w:b/>
          <w:sz w:val="22"/>
          <w:szCs w:val="22"/>
        </w:rPr>
        <w:t>3.</w:t>
      </w:r>
      <w:r w:rsidRPr="00F16B86">
        <w:rPr>
          <w:b/>
          <w:sz w:val="22"/>
          <w:szCs w:val="22"/>
        </w:rPr>
        <w:tab/>
        <w:t>PROPOSALS FOR THE 24.25-27.5 GHZ BAND</w:t>
      </w:r>
    </w:p>
    <w:p w14:paraId="547E384D" w14:textId="77777777" w:rsidR="00F4254A" w:rsidRPr="00F16B86" w:rsidRDefault="00F4254A" w:rsidP="00F4254A"/>
    <w:p w14:paraId="0942C45B" w14:textId="77777777" w:rsidR="00F4254A" w:rsidRPr="00F16B86" w:rsidRDefault="00F4254A" w:rsidP="00F4254A">
      <w:pPr>
        <w:keepNext/>
        <w:keepLines/>
        <w:spacing w:before="40"/>
        <w:outlineLvl w:val="1"/>
        <w:rPr>
          <w:rFonts w:eastAsiaTheme="majorEastAsia"/>
          <w:b/>
          <w:i/>
          <w:color w:val="000000" w:themeColor="text1"/>
          <w:sz w:val="28"/>
          <w:u w:val="single"/>
        </w:rPr>
      </w:pPr>
      <w:r w:rsidRPr="00F16B86">
        <w:rPr>
          <w:rFonts w:eastAsiaTheme="majorEastAsia"/>
          <w:i/>
          <w:color w:val="000000" w:themeColor="text1"/>
          <w:sz w:val="28"/>
          <w:u w:val="single"/>
        </w:rPr>
        <w:t>For the 24.25-25.25 GHz Band</w:t>
      </w:r>
    </w:p>
    <w:p w14:paraId="61739D7D" w14:textId="77777777" w:rsidR="00F4254A" w:rsidRPr="00F16B86" w:rsidRDefault="00F4254A" w:rsidP="00F4254A">
      <w:pPr>
        <w:rPr>
          <w:sz w:val="22"/>
          <w:szCs w:val="22"/>
          <w:lang w:val="en-GB"/>
        </w:rPr>
      </w:pPr>
    </w:p>
    <w:p w14:paraId="2B6DBAB9"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 xml:space="preserve">MOD </w:t>
      </w:r>
      <w:r w:rsidRPr="0045369E">
        <w:rPr>
          <w:rFonts w:hAnsi="Times New Roman Bold"/>
          <w:b/>
          <w:sz w:val="24"/>
          <w:szCs w:val="24"/>
          <w:lang w:val="en-GB"/>
        </w:rPr>
        <w:tab/>
      </w:r>
      <w:r w:rsidRPr="0045369E">
        <w:rPr>
          <w:rFonts w:hAnsi="Times New Roman Bold"/>
          <w:b/>
          <w:sz w:val="24"/>
          <w:szCs w:val="24"/>
          <w:lang w:val="en-GB"/>
        </w:rPr>
        <w:tab/>
        <w:t>USA/1.14/9</w:t>
      </w:r>
    </w:p>
    <w:p w14:paraId="2BA11DC8" w14:textId="77777777" w:rsidR="00F4254A" w:rsidRPr="0045369E" w:rsidRDefault="00F4254A" w:rsidP="00F4254A">
      <w:pPr>
        <w:rPr>
          <w:b/>
          <w:sz w:val="24"/>
          <w:szCs w:val="24"/>
          <w:lang w:val="en-GB"/>
        </w:rPr>
      </w:pPr>
    </w:p>
    <w:p w14:paraId="5F003B93"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480"/>
        <w:jc w:val="center"/>
        <w:textAlignment w:val="baseline"/>
        <w:rPr>
          <w:caps/>
          <w:sz w:val="24"/>
          <w:szCs w:val="24"/>
          <w:lang w:val="en-GB"/>
        </w:rPr>
      </w:pPr>
      <w:r w:rsidRPr="0045369E">
        <w:rPr>
          <w:caps/>
          <w:sz w:val="24"/>
          <w:szCs w:val="24"/>
          <w:lang w:val="en-GB"/>
        </w:rPr>
        <w:t>ARTICLE 5</w:t>
      </w:r>
    </w:p>
    <w:p w14:paraId="26FA5FE7"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240"/>
        <w:jc w:val="center"/>
        <w:textAlignment w:val="baseline"/>
        <w:rPr>
          <w:b/>
          <w:color w:val="000000"/>
          <w:sz w:val="24"/>
          <w:szCs w:val="24"/>
          <w:lang w:val="en-GB"/>
        </w:rPr>
      </w:pPr>
      <w:r w:rsidRPr="0045369E">
        <w:rPr>
          <w:b/>
          <w:color w:val="000000"/>
          <w:sz w:val="24"/>
          <w:szCs w:val="24"/>
          <w:lang w:val="en-GB"/>
        </w:rPr>
        <w:t>Frequency allocations</w:t>
      </w:r>
    </w:p>
    <w:p w14:paraId="6E3DF12A" w14:textId="77777777" w:rsidR="00F4254A" w:rsidRPr="00F16B86" w:rsidRDefault="00F4254A" w:rsidP="00F4254A">
      <w:pPr>
        <w:keepNext/>
        <w:keepLines/>
        <w:tabs>
          <w:tab w:val="center" w:pos="4820"/>
        </w:tabs>
        <w:overflowPunct w:val="0"/>
        <w:autoSpaceDE w:val="0"/>
        <w:autoSpaceDN w:val="0"/>
        <w:adjustRightInd w:val="0"/>
        <w:spacing w:before="360"/>
        <w:jc w:val="center"/>
        <w:rPr>
          <w:rFonts w:hAnsi="Times New Roman Bold"/>
          <w:sz w:val="22"/>
          <w:szCs w:val="22"/>
          <w:lang w:val="en-GB"/>
        </w:rPr>
      </w:pPr>
      <w:r w:rsidRPr="0045369E">
        <w:rPr>
          <w:b/>
          <w:color w:val="000000"/>
          <w:sz w:val="24"/>
          <w:szCs w:val="24"/>
          <w:lang w:val="en-GB"/>
        </w:rPr>
        <w:t>Section IV – Table of Frequency Allocations</w:t>
      </w:r>
      <w:r w:rsidRPr="0045369E">
        <w:rPr>
          <w:b/>
          <w:color w:val="000000"/>
          <w:sz w:val="24"/>
          <w:szCs w:val="24"/>
          <w:lang w:val="en-GB"/>
        </w:rPr>
        <w:br/>
      </w:r>
      <w:r w:rsidRPr="0045369E">
        <w:rPr>
          <w:color w:val="000000"/>
          <w:sz w:val="24"/>
          <w:szCs w:val="24"/>
          <w:lang w:val="en-GB"/>
        </w:rPr>
        <w:t xml:space="preserve">(See No. </w:t>
      </w:r>
      <w:r w:rsidRPr="0045369E">
        <w:rPr>
          <w:b/>
          <w:color w:val="000000"/>
          <w:sz w:val="24"/>
          <w:szCs w:val="24"/>
          <w:lang w:val="en-GB"/>
        </w:rPr>
        <w:t>2.1</w:t>
      </w:r>
      <w:r w:rsidRPr="0045369E">
        <w:rPr>
          <w:color w:val="000000"/>
          <w:sz w:val="24"/>
          <w:szCs w:val="24"/>
          <w:lang w:val="en-GB"/>
        </w:rPr>
        <w:t>)</w:t>
      </w:r>
      <w:r w:rsidRPr="00F16B86">
        <w:rPr>
          <w:color w:val="000000"/>
          <w:sz w:val="22"/>
          <w:szCs w:val="22"/>
          <w:lang w:val="en-GB"/>
        </w:rPr>
        <w:br/>
      </w:r>
    </w:p>
    <w:p w14:paraId="5959C6B3"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F16B86">
        <w:rPr>
          <w:rFonts w:ascii="Times New Roman Bold" w:hAnsi="Times New Roman Bold"/>
          <w:b/>
          <w:sz w:val="22"/>
          <w:szCs w:val="22"/>
          <w:lang w:val="en-GB"/>
        </w:rPr>
        <w:t>24.25-25.25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0"/>
        <w:gridCol w:w="3118"/>
        <w:gridCol w:w="3096"/>
      </w:tblGrid>
      <w:tr w:rsidR="00F4254A" w:rsidRPr="00F16B86" w14:paraId="090E572E"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428B756"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Allocation to services</w:t>
            </w:r>
          </w:p>
        </w:tc>
      </w:tr>
      <w:tr w:rsidR="00F4254A" w:rsidRPr="00F16B86" w14:paraId="015DAD0E" w14:textId="77777777" w:rsidTr="0056257F">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063339A2"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Region 1</w:t>
            </w:r>
          </w:p>
        </w:tc>
        <w:tc>
          <w:tcPr>
            <w:tcW w:w="3118" w:type="dxa"/>
            <w:tcBorders>
              <w:top w:val="single" w:sz="4" w:space="0" w:color="auto"/>
              <w:left w:val="single" w:sz="6" w:space="0" w:color="auto"/>
              <w:bottom w:val="single" w:sz="4" w:space="0" w:color="auto"/>
              <w:right w:val="single" w:sz="6" w:space="0" w:color="auto"/>
            </w:tcBorders>
            <w:hideMark/>
          </w:tcPr>
          <w:p w14:paraId="7636BEFC"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Region 2</w:t>
            </w:r>
          </w:p>
        </w:tc>
        <w:tc>
          <w:tcPr>
            <w:tcW w:w="3096" w:type="dxa"/>
            <w:tcBorders>
              <w:top w:val="single" w:sz="4" w:space="0" w:color="auto"/>
              <w:left w:val="single" w:sz="6" w:space="0" w:color="auto"/>
              <w:bottom w:val="single" w:sz="4" w:space="0" w:color="auto"/>
              <w:right w:val="single" w:sz="4" w:space="0" w:color="auto"/>
            </w:tcBorders>
            <w:hideMark/>
          </w:tcPr>
          <w:p w14:paraId="2D49C029"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Region 3</w:t>
            </w:r>
          </w:p>
        </w:tc>
      </w:tr>
      <w:tr w:rsidR="00F4254A" w:rsidRPr="00F16B86" w14:paraId="4912ACE1" w14:textId="77777777" w:rsidTr="0056257F">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01C4A27E"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F16B86">
              <w:rPr>
                <w:b/>
                <w:lang w:val="en-GB"/>
              </w:rPr>
              <w:t>24.25-24.45</w:t>
            </w:r>
          </w:p>
          <w:p w14:paraId="6F9A7C49"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F16B86">
              <w:rPr>
                <w:color w:val="000000"/>
                <w:lang w:val="en-GB"/>
              </w:rPr>
              <w:t>FIXED</w:t>
            </w:r>
          </w:p>
        </w:tc>
        <w:tc>
          <w:tcPr>
            <w:tcW w:w="3118" w:type="dxa"/>
            <w:tcBorders>
              <w:top w:val="single" w:sz="4" w:space="0" w:color="auto"/>
              <w:left w:val="single" w:sz="6" w:space="0" w:color="auto"/>
              <w:bottom w:val="single" w:sz="4" w:space="0" w:color="auto"/>
              <w:right w:val="single" w:sz="6" w:space="0" w:color="auto"/>
            </w:tcBorders>
            <w:hideMark/>
          </w:tcPr>
          <w:p w14:paraId="149EF0EC"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F16B86">
              <w:rPr>
                <w:b/>
                <w:lang w:val="en-GB"/>
              </w:rPr>
              <w:t>24.25-24.45</w:t>
            </w:r>
          </w:p>
          <w:p w14:paraId="308D445C"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7" w:author="Author"/>
                <w:color w:val="000000"/>
                <w:lang w:val="en-GB"/>
              </w:rPr>
            </w:pPr>
            <w:proofErr w:type="gramStart"/>
            <w:ins w:id="8" w:author="Author">
              <w:r w:rsidRPr="00F16B86">
                <w:rPr>
                  <w:lang w:val="en-GB"/>
                </w:rPr>
                <w:t>FIXED  ADD</w:t>
              </w:r>
              <w:proofErr w:type="gramEnd"/>
              <w:r w:rsidRPr="00F16B86">
                <w:rPr>
                  <w:lang w:val="en-GB"/>
                </w:rPr>
                <w:t xml:space="preserve"> 5.C114</w:t>
              </w:r>
            </w:ins>
          </w:p>
          <w:p w14:paraId="368440DC"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F16B86">
              <w:rPr>
                <w:color w:val="000000"/>
                <w:lang w:val="en-GB"/>
              </w:rPr>
              <w:t>RADIONAVIGATION</w:t>
            </w:r>
          </w:p>
        </w:tc>
        <w:tc>
          <w:tcPr>
            <w:tcW w:w="3096" w:type="dxa"/>
            <w:tcBorders>
              <w:top w:val="single" w:sz="4" w:space="0" w:color="auto"/>
              <w:left w:val="single" w:sz="6" w:space="0" w:color="auto"/>
              <w:bottom w:val="single" w:sz="4" w:space="0" w:color="auto"/>
              <w:right w:val="single" w:sz="4" w:space="0" w:color="auto"/>
            </w:tcBorders>
            <w:hideMark/>
          </w:tcPr>
          <w:p w14:paraId="0AB8FDAF"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F16B86">
              <w:rPr>
                <w:b/>
                <w:lang w:val="en-GB"/>
              </w:rPr>
              <w:t>24.25-24.45</w:t>
            </w:r>
          </w:p>
          <w:p w14:paraId="75E8DA2B"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RADIONAVIGATION</w:t>
            </w:r>
          </w:p>
          <w:p w14:paraId="01069B49"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FIXED</w:t>
            </w:r>
          </w:p>
          <w:p w14:paraId="757FF624"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F16B86">
              <w:rPr>
                <w:color w:val="000000"/>
                <w:lang w:val="en-GB"/>
              </w:rPr>
              <w:t>MOBILE</w:t>
            </w:r>
          </w:p>
        </w:tc>
      </w:tr>
      <w:tr w:rsidR="00F4254A" w:rsidRPr="00F16B86" w14:paraId="13510569" w14:textId="77777777" w:rsidTr="0056257F">
        <w:trPr>
          <w:cantSplit/>
          <w:jc w:val="center"/>
        </w:trPr>
        <w:tc>
          <w:tcPr>
            <w:tcW w:w="3090" w:type="dxa"/>
            <w:tcBorders>
              <w:top w:val="single" w:sz="4" w:space="0" w:color="auto"/>
              <w:left w:val="single" w:sz="4" w:space="0" w:color="auto"/>
              <w:bottom w:val="nil"/>
              <w:right w:val="single" w:sz="6" w:space="0" w:color="auto"/>
            </w:tcBorders>
            <w:hideMark/>
          </w:tcPr>
          <w:p w14:paraId="6C7F0508"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F16B86">
              <w:rPr>
                <w:b/>
                <w:lang w:val="en-GB"/>
              </w:rPr>
              <w:t>24.45-24.65</w:t>
            </w:r>
          </w:p>
          <w:p w14:paraId="5FF1072E"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FIXED</w:t>
            </w:r>
          </w:p>
          <w:p w14:paraId="3CAD528B"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F16B86">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60446860"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F16B86">
              <w:rPr>
                <w:b/>
                <w:lang w:val="en-GB"/>
              </w:rPr>
              <w:t>24.45-24.65</w:t>
            </w:r>
          </w:p>
          <w:p w14:paraId="3B650876"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9" w:author="Author"/>
                <w:color w:val="000000"/>
                <w:lang w:val="en-GB"/>
              </w:rPr>
            </w:pPr>
            <w:proofErr w:type="gramStart"/>
            <w:ins w:id="10" w:author="Author">
              <w:r w:rsidRPr="00F16B86">
                <w:rPr>
                  <w:lang w:val="en-GB"/>
                </w:rPr>
                <w:t>FIXED  ADD</w:t>
              </w:r>
              <w:proofErr w:type="gramEnd"/>
              <w:r w:rsidRPr="00F16B86">
                <w:rPr>
                  <w:lang w:val="en-GB"/>
                </w:rPr>
                <w:t xml:space="preserve"> 5.C114</w:t>
              </w:r>
            </w:ins>
          </w:p>
          <w:p w14:paraId="2E026BB0"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INTER-SATELLITE</w:t>
            </w:r>
          </w:p>
          <w:p w14:paraId="2DEA0A18"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F16B86">
              <w:rPr>
                <w:color w:val="000000"/>
                <w:lang w:val="en-GB"/>
              </w:rPr>
              <w:t>RADIONAVIGATION</w:t>
            </w:r>
          </w:p>
        </w:tc>
        <w:tc>
          <w:tcPr>
            <w:tcW w:w="3096" w:type="dxa"/>
            <w:tcBorders>
              <w:top w:val="single" w:sz="4" w:space="0" w:color="auto"/>
              <w:left w:val="single" w:sz="6" w:space="0" w:color="auto"/>
              <w:bottom w:val="nil"/>
              <w:right w:val="single" w:sz="4" w:space="0" w:color="auto"/>
            </w:tcBorders>
            <w:hideMark/>
          </w:tcPr>
          <w:p w14:paraId="0691F551"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fr-CH"/>
              </w:rPr>
            </w:pPr>
            <w:r w:rsidRPr="00F16B86">
              <w:rPr>
                <w:b/>
                <w:lang w:val="fr-CH"/>
              </w:rPr>
              <w:t>24.45-24.65</w:t>
            </w:r>
          </w:p>
          <w:p w14:paraId="287CD98D"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F16B86">
              <w:rPr>
                <w:color w:val="000000"/>
                <w:lang w:val="fr-CH"/>
              </w:rPr>
              <w:t>FIXED</w:t>
            </w:r>
          </w:p>
          <w:p w14:paraId="58B2C7BE"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F16B86">
              <w:rPr>
                <w:color w:val="000000"/>
                <w:lang w:val="fr-CH"/>
              </w:rPr>
              <w:t>INTER-SATELLITE</w:t>
            </w:r>
          </w:p>
          <w:p w14:paraId="5DA5B5D7"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F16B86">
              <w:rPr>
                <w:color w:val="000000"/>
                <w:lang w:val="fr-CH"/>
              </w:rPr>
              <w:t>MOBILE</w:t>
            </w:r>
          </w:p>
          <w:p w14:paraId="393DCF93"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CH"/>
              </w:rPr>
            </w:pPr>
            <w:r w:rsidRPr="00F16B86">
              <w:rPr>
                <w:color w:val="000000"/>
                <w:lang w:val="fr-CH"/>
              </w:rPr>
              <w:t>RADIONAVIGATION</w:t>
            </w:r>
          </w:p>
        </w:tc>
      </w:tr>
      <w:tr w:rsidR="00F4254A" w:rsidRPr="00F16B86" w14:paraId="5B043441" w14:textId="77777777" w:rsidTr="0056257F">
        <w:trPr>
          <w:cantSplit/>
          <w:jc w:val="center"/>
        </w:trPr>
        <w:tc>
          <w:tcPr>
            <w:tcW w:w="3090" w:type="dxa"/>
            <w:tcBorders>
              <w:top w:val="nil"/>
              <w:left w:val="single" w:sz="4" w:space="0" w:color="auto"/>
              <w:bottom w:val="single" w:sz="4" w:space="0" w:color="auto"/>
              <w:right w:val="single" w:sz="6" w:space="0" w:color="auto"/>
            </w:tcBorders>
          </w:tcPr>
          <w:p w14:paraId="264939CE"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p>
        </w:tc>
        <w:tc>
          <w:tcPr>
            <w:tcW w:w="3118" w:type="dxa"/>
            <w:tcBorders>
              <w:top w:val="nil"/>
              <w:left w:val="single" w:sz="6" w:space="0" w:color="auto"/>
              <w:bottom w:val="single" w:sz="4" w:space="0" w:color="auto"/>
              <w:right w:val="single" w:sz="6" w:space="0" w:color="auto"/>
            </w:tcBorders>
            <w:hideMark/>
          </w:tcPr>
          <w:p w14:paraId="623B5133"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F16B86">
              <w:rPr>
                <w:color w:val="000000"/>
                <w:lang w:val="en-AU"/>
              </w:rPr>
              <w:t>5.533</w:t>
            </w:r>
          </w:p>
        </w:tc>
        <w:tc>
          <w:tcPr>
            <w:tcW w:w="3096" w:type="dxa"/>
            <w:tcBorders>
              <w:top w:val="nil"/>
              <w:left w:val="single" w:sz="6" w:space="0" w:color="auto"/>
              <w:bottom w:val="single" w:sz="4" w:space="0" w:color="auto"/>
              <w:right w:val="single" w:sz="4" w:space="0" w:color="auto"/>
            </w:tcBorders>
            <w:hideMark/>
          </w:tcPr>
          <w:p w14:paraId="18A708AB"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F16B86">
              <w:rPr>
                <w:color w:val="000000"/>
                <w:lang w:val="en-AU"/>
              </w:rPr>
              <w:t>5.533</w:t>
            </w:r>
          </w:p>
        </w:tc>
      </w:tr>
      <w:tr w:rsidR="00F4254A" w:rsidRPr="00F16B86" w14:paraId="0A0AF5ED" w14:textId="77777777" w:rsidTr="0056257F">
        <w:trPr>
          <w:cantSplit/>
          <w:jc w:val="center"/>
        </w:trPr>
        <w:tc>
          <w:tcPr>
            <w:tcW w:w="3090" w:type="dxa"/>
            <w:tcBorders>
              <w:top w:val="single" w:sz="4" w:space="0" w:color="auto"/>
              <w:left w:val="single" w:sz="4" w:space="0" w:color="auto"/>
              <w:bottom w:val="nil"/>
              <w:right w:val="single" w:sz="6" w:space="0" w:color="auto"/>
            </w:tcBorders>
            <w:hideMark/>
          </w:tcPr>
          <w:p w14:paraId="4B557AED"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F16B86">
              <w:rPr>
                <w:b/>
                <w:lang w:val="en-GB"/>
              </w:rPr>
              <w:t>24.65-24.75</w:t>
            </w:r>
          </w:p>
          <w:p w14:paraId="2959C3B8"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FIXED</w:t>
            </w:r>
          </w:p>
          <w:p w14:paraId="73B639B7"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FIXED-SATELLITE</w:t>
            </w:r>
            <w:r w:rsidRPr="00F16B86">
              <w:rPr>
                <w:color w:val="000000"/>
                <w:lang w:val="en-GB"/>
              </w:rPr>
              <w:br/>
              <w:t>(Earth-to-space</w:t>
            </w:r>
            <w:proofErr w:type="gramStart"/>
            <w:r w:rsidRPr="00F16B86">
              <w:rPr>
                <w:color w:val="000000"/>
                <w:lang w:val="en-GB"/>
              </w:rPr>
              <w:t xml:space="preserve">)  </w:t>
            </w:r>
            <w:r w:rsidRPr="00F16B86">
              <w:rPr>
                <w:lang w:val="en-AU"/>
              </w:rPr>
              <w:t>5.532B</w:t>
            </w:r>
            <w:proofErr w:type="gramEnd"/>
          </w:p>
          <w:p w14:paraId="30D11373"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5FE3E0E4"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F16B86">
              <w:rPr>
                <w:b/>
                <w:lang w:val="en-GB"/>
              </w:rPr>
              <w:t>24.65-24.75</w:t>
            </w:r>
          </w:p>
          <w:p w14:paraId="44377AEC"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1" w:author="Author"/>
                <w:color w:val="000000"/>
                <w:lang w:val="en-GB"/>
              </w:rPr>
            </w:pPr>
            <w:proofErr w:type="gramStart"/>
            <w:ins w:id="12" w:author="Author">
              <w:r w:rsidRPr="00F16B86">
                <w:rPr>
                  <w:lang w:val="en-GB"/>
                </w:rPr>
                <w:t>FIXED  ADD</w:t>
              </w:r>
              <w:proofErr w:type="gramEnd"/>
              <w:r w:rsidRPr="00F16B86">
                <w:rPr>
                  <w:lang w:val="en-GB"/>
                </w:rPr>
                <w:t xml:space="preserve"> 5.C114</w:t>
              </w:r>
            </w:ins>
          </w:p>
          <w:p w14:paraId="1F737F63"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INTER-SATELLITE</w:t>
            </w:r>
          </w:p>
          <w:p w14:paraId="2CEAAFAA"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RADIOLOCATION-</w:t>
            </w:r>
            <w:r w:rsidRPr="00F16B86">
              <w:rPr>
                <w:color w:val="000000"/>
                <w:lang w:val="en-GB"/>
              </w:rPr>
              <w:br/>
              <w:t>SATELLITE (Earth-to-space)</w:t>
            </w:r>
          </w:p>
        </w:tc>
        <w:tc>
          <w:tcPr>
            <w:tcW w:w="3096" w:type="dxa"/>
            <w:tcBorders>
              <w:top w:val="single" w:sz="4" w:space="0" w:color="auto"/>
              <w:left w:val="single" w:sz="6" w:space="0" w:color="auto"/>
              <w:bottom w:val="nil"/>
              <w:right w:val="single" w:sz="4" w:space="0" w:color="auto"/>
            </w:tcBorders>
            <w:hideMark/>
          </w:tcPr>
          <w:p w14:paraId="4261D729"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F16B86">
              <w:rPr>
                <w:b/>
                <w:lang w:val="en-GB"/>
              </w:rPr>
              <w:t>24.65-24.75</w:t>
            </w:r>
          </w:p>
          <w:p w14:paraId="3E8827E5"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FIXED</w:t>
            </w:r>
          </w:p>
          <w:p w14:paraId="086F5A88"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FIXED-SATELLITE</w:t>
            </w:r>
            <w:r w:rsidRPr="00F16B86">
              <w:rPr>
                <w:color w:val="000000"/>
                <w:lang w:val="en-GB"/>
              </w:rPr>
              <w:br/>
              <w:t>(Earth-to-space</w:t>
            </w:r>
            <w:proofErr w:type="gramStart"/>
            <w:r w:rsidRPr="00F16B86">
              <w:rPr>
                <w:color w:val="000000"/>
                <w:lang w:val="en-GB"/>
              </w:rPr>
              <w:t xml:space="preserve">)  </w:t>
            </w:r>
            <w:r w:rsidRPr="00F16B86">
              <w:rPr>
                <w:lang w:val="en-AU"/>
              </w:rPr>
              <w:t>5.532B</w:t>
            </w:r>
            <w:proofErr w:type="gramEnd"/>
          </w:p>
          <w:p w14:paraId="32F0BAD2"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INTER-SATELLITE</w:t>
            </w:r>
          </w:p>
          <w:p w14:paraId="583BD298" w14:textId="77777777" w:rsidR="00F4254A" w:rsidRPr="00F16B86" w:rsidRDefault="00F4254A"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F16B86">
              <w:rPr>
                <w:color w:val="000000"/>
                <w:lang w:val="en-GB"/>
              </w:rPr>
              <w:t>MOBILE</w:t>
            </w:r>
          </w:p>
        </w:tc>
      </w:tr>
      <w:tr w:rsidR="00F4254A" w:rsidRPr="00F16B86" w14:paraId="4A4B3B73" w14:textId="77777777" w:rsidTr="0056257F">
        <w:trPr>
          <w:cantSplit/>
          <w:jc w:val="center"/>
        </w:trPr>
        <w:tc>
          <w:tcPr>
            <w:tcW w:w="3090" w:type="dxa"/>
            <w:tcBorders>
              <w:top w:val="nil"/>
              <w:left w:val="single" w:sz="4" w:space="0" w:color="auto"/>
              <w:bottom w:val="nil"/>
              <w:right w:val="single" w:sz="6" w:space="0" w:color="auto"/>
            </w:tcBorders>
          </w:tcPr>
          <w:p w14:paraId="61893D5E"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118" w:type="dxa"/>
            <w:tcBorders>
              <w:top w:val="nil"/>
              <w:left w:val="single" w:sz="6" w:space="0" w:color="auto"/>
              <w:bottom w:val="nil"/>
              <w:right w:val="single" w:sz="6" w:space="0" w:color="auto"/>
            </w:tcBorders>
          </w:tcPr>
          <w:p w14:paraId="690428CC"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096" w:type="dxa"/>
            <w:tcBorders>
              <w:top w:val="nil"/>
              <w:left w:val="single" w:sz="6" w:space="0" w:color="auto"/>
              <w:bottom w:val="nil"/>
              <w:right w:val="single" w:sz="4" w:space="0" w:color="auto"/>
            </w:tcBorders>
            <w:hideMark/>
          </w:tcPr>
          <w:p w14:paraId="5F9DF84B"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F16B86">
              <w:rPr>
                <w:color w:val="000000"/>
                <w:lang w:val="en-AU"/>
              </w:rPr>
              <w:t>5.533</w:t>
            </w:r>
          </w:p>
        </w:tc>
      </w:tr>
      <w:tr w:rsidR="00F4254A" w:rsidRPr="00F16B86" w14:paraId="7A008D07" w14:textId="77777777" w:rsidTr="0056257F">
        <w:tblPrEx>
          <w:tblBorders>
            <w:top w:val="single" w:sz="4" w:space="0" w:color="auto"/>
            <w:bottom w:val="single" w:sz="4" w:space="0" w:color="auto"/>
            <w:insideV w:val="single" w:sz="4" w:space="0" w:color="auto"/>
          </w:tblBorders>
        </w:tblPrEx>
        <w:trPr>
          <w:cantSplit/>
          <w:jc w:val="center"/>
        </w:trPr>
        <w:tc>
          <w:tcPr>
            <w:tcW w:w="3090" w:type="dxa"/>
            <w:tcBorders>
              <w:top w:val="single" w:sz="4" w:space="0" w:color="auto"/>
              <w:left w:val="single" w:sz="4" w:space="0" w:color="auto"/>
              <w:bottom w:val="single" w:sz="4" w:space="0" w:color="auto"/>
              <w:right w:val="single" w:sz="4" w:space="0" w:color="auto"/>
            </w:tcBorders>
            <w:hideMark/>
          </w:tcPr>
          <w:p w14:paraId="43347B53"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F16B86">
              <w:rPr>
                <w:b/>
                <w:lang w:val="en-GB"/>
              </w:rPr>
              <w:t>24.75-25.25</w:t>
            </w:r>
          </w:p>
          <w:p w14:paraId="4F6C031B"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F16B86">
              <w:rPr>
                <w:color w:val="000000"/>
                <w:lang w:val="en-GB"/>
              </w:rPr>
              <w:t>FIXED</w:t>
            </w:r>
          </w:p>
          <w:p w14:paraId="7DC0087C"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F16B86">
              <w:rPr>
                <w:color w:val="000000"/>
                <w:lang w:val="en-GB"/>
              </w:rPr>
              <w:t>FIXED-SATELLITE</w:t>
            </w:r>
            <w:r w:rsidRPr="00F16B86">
              <w:rPr>
                <w:color w:val="000000"/>
                <w:lang w:val="en-GB"/>
              </w:rPr>
              <w:br/>
              <w:t>(Earth-to-space</w:t>
            </w:r>
            <w:proofErr w:type="gramStart"/>
            <w:r w:rsidRPr="00F16B86">
              <w:rPr>
                <w:color w:val="000000"/>
                <w:lang w:val="en-GB"/>
              </w:rPr>
              <w:t xml:space="preserve">)  </w:t>
            </w:r>
            <w:r w:rsidRPr="00F16B86">
              <w:rPr>
                <w:lang w:val="en-GB"/>
              </w:rPr>
              <w:t>5.532B</w:t>
            </w:r>
            <w:proofErr w:type="gramEnd"/>
          </w:p>
        </w:tc>
        <w:tc>
          <w:tcPr>
            <w:tcW w:w="3118" w:type="dxa"/>
            <w:tcBorders>
              <w:top w:val="single" w:sz="4" w:space="0" w:color="auto"/>
              <w:left w:val="single" w:sz="4" w:space="0" w:color="auto"/>
              <w:bottom w:val="single" w:sz="4" w:space="0" w:color="auto"/>
              <w:right w:val="single" w:sz="4" w:space="0" w:color="auto"/>
            </w:tcBorders>
            <w:hideMark/>
          </w:tcPr>
          <w:p w14:paraId="4B12698B"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F16B86">
              <w:rPr>
                <w:b/>
                <w:lang w:val="en-GB"/>
              </w:rPr>
              <w:t>24.75-25.25</w:t>
            </w:r>
          </w:p>
          <w:p w14:paraId="1C67D3F0"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3" w:author="Author"/>
                <w:color w:val="000000"/>
                <w:lang w:val="en-GB"/>
              </w:rPr>
            </w:pPr>
            <w:proofErr w:type="gramStart"/>
            <w:ins w:id="14" w:author="Author">
              <w:r w:rsidRPr="00F16B86">
                <w:rPr>
                  <w:lang w:val="en-GB"/>
                </w:rPr>
                <w:t>FIXED  ADD</w:t>
              </w:r>
              <w:proofErr w:type="gramEnd"/>
              <w:r w:rsidRPr="00F16B86">
                <w:rPr>
                  <w:lang w:val="en-GB"/>
                </w:rPr>
                <w:t xml:space="preserve"> 5.C114</w:t>
              </w:r>
            </w:ins>
          </w:p>
          <w:p w14:paraId="563A5AE1"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F16B86">
              <w:rPr>
                <w:color w:val="000000"/>
                <w:lang w:val="en-GB"/>
              </w:rPr>
              <w:t>FIXED-SATELLITE</w:t>
            </w:r>
            <w:r w:rsidRPr="00F16B86">
              <w:rPr>
                <w:color w:val="000000"/>
                <w:lang w:val="en-GB"/>
              </w:rPr>
              <w:br/>
              <w:t>(Earth-to-space</w:t>
            </w:r>
            <w:proofErr w:type="gramStart"/>
            <w:r w:rsidRPr="00F16B86">
              <w:rPr>
                <w:color w:val="000000"/>
                <w:lang w:val="en-GB"/>
              </w:rPr>
              <w:t>)  5.535</w:t>
            </w:r>
            <w:proofErr w:type="gramEnd"/>
          </w:p>
        </w:tc>
        <w:tc>
          <w:tcPr>
            <w:tcW w:w="3096" w:type="dxa"/>
            <w:tcBorders>
              <w:top w:val="single" w:sz="4" w:space="0" w:color="auto"/>
              <w:left w:val="single" w:sz="4" w:space="0" w:color="auto"/>
              <w:bottom w:val="single" w:sz="4" w:space="0" w:color="auto"/>
              <w:right w:val="single" w:sz="4" w:space="0" w:color="auto"/>
            </w:tcBorders>
            <w:hideMark/>
          </w:tcPr>
          <w:p w14:paraId="17BD4886"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F16B86">
              <w:rPr>
                <w:b/>
                <w:lang w:val="en-GB"/>
              </w:rPr>
              <w:t>24.75-25.25</w:t>
            </w:r>
          </w:p>
          <w:p w14:paraId="53940DE7"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F16B86">
              <w:rPr>
                <w:color w:val="000000"/>
                <w:lang w:val="en-GB"/>
              </w:rPr>
              <w:t>FIXED</w:t>
            </w:r>
          </w:p>
          <w:p w14:paraId="71E62CDC"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F16B86">
              <w:rPr>
                <w:color w:val="000000"/>
                <w:lang w:val="en-GB"/>
              </w:rPr>
              <w:t>FIXED-SATELLITE</w:t>
            </w:r>
            <w:r w:rsidRPr="00F16B86">
              <w:rPr>
                <w:color w:val="000000"/>
                <w:lang w:val="en-GB"/>
              </w:rPr>
              <w:br/>
              <w:t>(Earth-to-space</w:t>
            </w:r>
            <w:proofErr w:type="gramStart"/>
            <w:r w:rsidRPr="00F16B86">
              <w:rPr>
                <w:color w:val="000000"/>
                <w:lang w:val="en-GB"/>
              </w:rPr>
              <w:t>)  5.535</w:t>
            </w:r>
            <w:proofErr w:type="gramEnd"/>
          </w:p>
          <w:p w14:paraId="2653DAE0"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F16B86">
              <w:rPr>
                <w:color w:val="000000"/>
                <w:lang w:val="en-GB"/>
              </w:rPr>
              <w:t>MOBILE</w:t>
            </w:r>
          </w:p>
        </w:tc>
      </w:tr>
    </w:tbl>
    <w:p w14:paraId="022F3497" w14:textId="77777777" w:rsidR="00F4254A" w:rsidRPr="00F16B86" w:rsidRDefault="00F4254A" w:rsidP="00F4254A">
      <w:pPr>
        <w:jc w:val="both"/>
        <w:rPr>
          <w:sz w:val="22"/>
          <w:szCs w:val="22"/>
        </w:rPr>
      </w:pPr>
    </w:p>
    <w:p w14:paraId="68013FD2" w14:textId="77777777" w:rsidR="00F4254A" w:rsidRPr="0045369E" w:rsidRDefault="00F4254A" w:rsidP="00F4254A">
      <w:pPr>
        <w:jc w:val="both"/>
        <w:rPr>
          <w:sz w:val="24"/>
          <w:szCs w:val="24"/>
        </w:rPr>
      </w:pPr>
      <w:r w:rsidRPr="0045369E">
        <w:rPr>
          <w:b/>
          <w:sz w:val="24"/>
          <w:szCs w:val="24"/>
        </w:rPr>
        <w:t>Reasons</w:t>
      </w:r>
      <w:r w:rsidRPr="0045369E">
        <w:rPr>
          <w:sz w:val="24"/>
          <w:szCs w:val="24"/>
        </w:rPr>
        <w:t xml:space="preserve">: To add a primary fixed service allocation to the 24.25-25.25 GHz </w:t>
      </w:r>
      <w:proofErr w:type="gramStart"/>
      <w:r w:rsidRPr="0045369E">
        <w:rPr>
          <w:sz w:val="24"/>
          <w:szCs w:val="24"/>
        </w:rPr>
        <w:t>band</w:t>
      </w:r>
      <w:proofErr w:type="gramEnd"/>
      <w:r w:rsidRPr="0045369E">
        <w:rPr>
          <w:sz w:val="24"/>
          <w:szCs w:val="24"/>
        </w:rPr>
        <w:t>, in order to support a HAPS designation in that band.</w:t>
      </w:r>
    </w:p>
    <w:p w14:paraId="12FA59A0" w14:textId="77777777" w:rsidR="00F4254A" w:rsidRPr="00F16B86" w:rsidRDefault="00F4254A" w:rsidP="00F4254A">
      <w:pPr>
        <w:jc w:val="both"/>
        <w:rPr>
          <w:b/>
          <w:i/>
          <w:sz w:val="22"/>
          <w:szCs w:val="22"/>
        </w:rPr>
      </w:pPr>
      <w:r w:rsidRPr="00F16B86">
        <w:rPr>
          <w:rFonts w:eastAsia="Calibri" w:hAnsi="Times New Roman Bold"/>
          <w:b/>
          <w:sz w:val="22"/>
          <w:szCs w:val="22"/>
          <w:lang w:val="en-GB"/>
        </w:rPr>
        <w:br w:type="page"/>
      </w:r>
    </w:p>
    <w:p w14:paraId="294CFCAF"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 xml:space="preserve">ADD </w:t>
      </w:r>
      <w:r w:rsidRPr="0045369E">
        <w:rPr>
          <w:rFonts w:hAnsi="Times New Roman Bold"/>
          <w:b/>
          <w:sz w:val="24"/>
          <w:szCs w:val="24"/>
          <w:lang w:val="en-GB"/>
        </w:rPr>
        <w:tab/>
      </w:r>
      <w:r w:rsidRPr="0045369E">
        <w:rPr>
          <w:rFonts w:hAnsi="Times New Roman Bold"/>
          <w:b/>
          <w:sz w:val="24"/>
          <w:szCs w:val="24"/>
          <w:lang w:val="en-GB"/>
        </w:rPr>
        <w:tab/>
        <w:t>USA/1.14/10</w:t>
      </w:r>
    </w:p>
    <w:p w14:paraId="098689D6" w14:textId="77777777" w:rsidR="00F4254A" w:rsidRPr="0045369E" w:rsidRDefault="00F4254A" w:rsidP="00F4254A">
      <w:pPr>
        <w:jc w:val="both"/>
        <w:rPr>
          <w:b/>
          <w:i/>
          <w:sz w:val="24"/>
          <w:szCs w:val="24"/>
          <w:lang w:val="en-GB"/>
        </w:rPr>
      </w:pPr>
    </w:p>
    <w:p w14:paraId="09629C6E" w14:textId="77777777" w:rsidR="00F4254A" w:rsidRPr="0045369E" w:rsidRDefault="00F4254A" w:rsidP="00F4254A">
      <w:pPr>
        <w:tabs>
          <w:tab w:val="left" w:pos="1134"/>
          <w:tab w:val="left" w:pos="1871"/>
          <w:tab w:val="left" w:pos="2268"/>
        </w:tabs>
        <w:overflowPunct w:val="0"/>
        <w:autoSpaceDE w:val="0"/>
        <w:autoSpaceDN w:val="0"/>
        <w:adjustRightInd w:val="0"/>
        <w:spacing w:before="120"/>
        <w:jc w:val="both"/>
        <w:textAlignment w:val="baseline"/>
        <w:rPr>
          <w:rFonts w:eastAsia="Calibri"/>
          <w:sz w:val="24"/>
          <w:szCs w:val="24"/>
          <w:lang w:val="en-GB"/>
        </w:rPr>
      </w:pPr>
      <w:r w:rsidRPr="0045369E">
        <w:rPr>
          <w:rFonts w:eastAsia="Calibri"/>
          <w:b/>
          <w:sz w:val="24"/>
          <w:szCs w:val="24"/>
          <w:lang w:val="en-GB"/>
        </w:rPr>
        <w:t>5.C114</w:t>
      </w:r>
      <w:r w:rsidRPr="0045369E">
        <w:rPr>
          <w:rFonts w:eastAsia="Calibri"/>
          <w:sz w:val="24"/>
          <w:szCs w:val="24"/>
          <w:lang w:val="en-GB"/>
        </w:rPr>
        <w:tab/>
      </w:r>
      <w:r w:rsidRPr="0045369E">
        <w:rPr>
          <w:sz w:val="24"/>
          <w:szCs w:val="24"/>
          <w:lang w:val="en-GB"/>
        </w:rPr>
        <w:t xml:space="preserve">The allocation to the fixed service in the band </w:t>
      </w:r>
      <w:r w:rsidRPr="0045369E">
        <w:rPr>
          <w:rFonts w:eastAsia="Calibri"/>
          <w:sz w:val="24"/>
          <w:szCs w:val="24"/>
          <w:lang w:val="en-GB"/>
        </w:rPr>
        <w:t>24.25-25.25</w:t>
      </w:r>
      <w:r w:rsidRPr="0045369E">
        <w:rPr>
          <w:sz w:val="24"/>
          <w:szCs w:val="24"/>
          <w:lang w:val="en-GB"/>
        </w:rPr>
        <w:t xml:space="preserve"> GHz is designated for and limited to use in Region 2 by high-altitude platform stations (HAPS). Such use of the fixed-service allocation by HAPS is limited to operation in the HAPS-to-ground direction and is subject to the provisions of </w:t>
      </w:r>
      <w:r w:rsidRPr="0045369E">
        <w:rPr>
          <w:rFonts w:eastAsia="Calibri"/>
          <w:sz w:val="24"/>
          <w:szCs w:val="24"/>
          <w:lang w:val="en-GB"/>
        </w:rPr>
        <w:t>Resolution</w:t>
      </w:r>
      <w:r w:rsidRPr="0045369E">
        <w:rPr>
          <w:b/>
          <w:bCs/>
          <w:sz w:val="24"/>
          <w:szCs w:val="24"/>
          <w:lang w:val="en-GB"/>
        </w:rPr>
        <w:t xml:space="preserve"> [C114]</w:t>
      </w:r>
      <w:r w:rsidRPr="0045369E">
        <w:rPr>
          <w:b/>
          <w:sz w:val="24"/>
          <w:szCs w:val="24"/>
          <w:lang w:val="en-GB"/>
        </w:rPr>
        <w:t xml:space="preserve"> </w:t>
      </w:r>
      <w:r w:rsidRPr="0045369E">
        <w:rPr>
          <w:rFonts w:eastAsia="Calibri"/>
          <w:b/>
          <w:sz w:val="24"/>
          <w:szCs w:val="24"/>
          <w:lang w:val="en-GB"/>
        </w:rPr>
        <w:t>(WRC-19)</w:t>
      </w:r>
      <w:r w:rsidRPr="0045369E">
        <w:rPr>
          <w:rFonts w:eastAsia="Calibri"/>
          <w:sz w:val="24"/>
          <w:szCs w:val="24"/>
          <w:lang w:val="en-GB"/>
        </w:rPr>
        <w:t>.</w:t>
      </w:r>
    </w:p>
    <w:p w14:paraId="2717D897" w14:textId="77777777" w:rsidR="00F4254A" w:rsidRPr="0045369E" w:rsidRDefault="00F4254A" w:rsidP="00F4254A">
      <w:pPr>
        <w:jc w:val="both"/>
        <w:rPr>
          <w:b/>
          <w:i/>
          <w:sz w:val="24"/>
          <w:szCs w:val="24"/>
        </w:rPr>
      </w:pPr>
    </w:p>
    <w:p w14:paraId="58DCEE46" w14:textId="77777777" w:rsidR="00F4254A" w:rsidRPr="0045369E" w:rsidRDefault="00F4254A" w:rsidP="00F4254A">
      <w:pPr>
        <w:jc w:val="both"/>
        <w:rPr>
          <w:sz w:val="24"/>
          <w:szCs w:val="24"/>
        </w:rPr>
      </w:pPr>
      <w:r w:rsidRPr="0045369E">
        <w:rPr>
          <w:b/>
          <w:sz w:val="24"/>
          <w:szCs w:val="24"/>
        </w:rPr>
        <w:t xml:space="preserve">Reasons: </w:t>
      </w:r>
      <w:r w:rsidRPr="0045369E">
        <w:rPr>
          <w:sz w:val="24"/>
          <w:szCs w:val="24"/>
        </w:rPr>
        <w:t>To add the text of the footnote allowing HAPS to operate in the fixed service allocation in the 24.25-25.25 GHz band.  The limitation of the use of HAPS in the HAPS-to-ground direction in the 24.25-25.25 GHz band is to ensure the protection of the:</w:t>
      </w:r>
    </w:p>
    <w:p w14:paraId="2EADCFF8" w14:textId="77777777" w:rsidR="00F4254A" w:rsidRPr="0045369E" w:rsidRDefault="00F4254A" w:rsidP="00F4254A">
      <w:pPr>
        <w:numPr>
          <w:ilvl w:val="0"/>
          <w:numId w:val="5"/>
        </w:numPr>
        <w:contextualSpacing/>
        <w:jc w:val="both"/>
        <w:rPr>
          <w:sz w:val="24"/>
          <w:szCs w:val="24"/>
        </w:rPr>
      </w:pPr>
      <w:r w:rsidRPr="0045369E">
        <w:rPr>
          <w:sz w:val="24"/>
          <w:szCs w:val="24"/>
        </w:rPr>
        <w:t>FSS operating in the 24.75-25.25 GHz band;</w:t>
      </w:r>
    </w:p>
    <w:p w14:paraId="5D101D15" w14:textId="77777777" w:rsidR="00F4254A" w:rsidRPr="0045369E" w:rsidRDefault="00F4254A" w:rsidP="00F4254A">
      <w:pPr>
        <w:numPr>
          <w:ilvl w:val="0"/>
          <w:numId w:val="5"/>
        </w:numPr>
        <w:contextualSpacing/>
        <w:jc w:val="both"/>
        <w:rPr>
          <w:sz w:val="24"/>
          <w:szCs w:val="24"/>
        </w:rPr>
      </w:pPr>
      <w:r w:rsidRPr="0045369E">
        <w:rPr>
          <w:sz w:val="24"/>
          <w:szCs w:val="24"/>
        </w:rPr>
        <w:t>ISS operating in the 24.45-24.75 GHz band;</w:t>
      </w:r>
    </w:p>
    <w:p w14:paraId="4E388D1D" w14:textId="77777777" w:rsidR="00F4254A" w:rsidRPr="0045369E" w:rsidRDefault="00F4254A" w:rsidP="00F4254A">
      <w:pPr>
        <w:numPr>
          <w:ilvl w:val="0"/>
          <w:numId w:val="5"/>
        </w:numPr>
        <w:contextualSpacing/>
        <w:jc w:val="both"/>
        <w:rPr>
          <w:sz w:val="24"/>
          <w:szCs w:val="24"/>
        </w:rPr>
      </w:pPr>
      <w:r w:rsidRPr="0045369E">
        <w:rPr>
          <w:sz w:val="24"/>
          <w:szCs w:val="24"/>
        </w:rPr>
        <w:t>EESS passive operating in the 23.6-24 GHz band.</w:t>
      </w:r>
    </w:p>
    <w:p w14:paraId="6A8A6D3F" w14:textId="77777777" w:rsidR="00F4254A" w:rsidRPr="00F16B86" w:rsidRDefault="00F4254A" w:rsidP="00F4254A">
      <w:pPr>
        <w:jc w:val="both"/>
        <w:rPr>
          <w:sz w:val="22"/>
          <w:szCs w:val="22"/>
        </w:rPr>
      </w:pPr>
    </w:p>
    <w:p w14:paraId="5B8DF050" w14:textId="77777777" w:rsidR="00F4254A" w:rsidRPr="00F16B86" w:rsidRDefault="00F4254A" w:rsidP="00F4254A">
      <w:pPr>
        <w:jc w:val="both"/>
        <w:rPr>
          <w:b/>
          <w:i/>
          <w:sz w:val="22"/>
          <w:szCs w:val="22"/>
        </w:rPr>
      </w:pPr>
    </w:p>
    <w:p w14:paraId="6F491283" w14:textId="77777777" w:rsidR="00F4254A" w:rsidRPr="00F16B86" w:rsidRDefault="00F4254A" w:rsidP="00F4254A">
      <w:pPr>
        <w:keepNext/>
        <w:keepLines/>
        <w:spacing w:before="40"/>
        <w:outlineLvl w:val="1"/>
        <w:rPr>
          <w:rFonts w:eastAsiaTheme="majorEastAsia"/>
          <w:b/>
          <w:i/>
          <w:color w:val="000000" w:themeColor="text1"/>
          <w:sz w:val="28"/>
          <w:u w:val="single"/>
        </w:rPr>
      </w:pPr>
      <w:r w:rsidRPr="00F16B86">
        <w:rPr>
          <w:rFonts w:eastAsiaTheme="majorEastAsia"/>
          <w:i/>
          <w:color w:val="000000" w:themeColor="text1"/>
          <w:sz w:val="28"/>
          <w:u w:val="single"/>
        </w:rPr>
        <w:t>For the 25.25-27.5 GHz Band</w:t>
      </w:r>
    </w:p>
    <w:p w14:paraId="6158298B" w14:textId="77777777" w:rsidR="00F4254A" w:rsidRPr="00F16B86" w:rsidRDefault="00F4254A" w:rsidP="00F4254A">
      <w:pPr>
        <w:rPr>
          <w:b/>
          <w:sz w:val="22"/>
          <w:szCs w:val="22"/>
        </w:rPr>
      </w:pPr>
    </w:p>
    <w:p w14:paraId="0E3EA060"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 xml:space="preserve">MOD </w:t>
      </w:r>
      <w:r w:rsidRPr="0045369E">
        <w:rPr>
          <w:rFonts w:hAnsi="Times New Roman Bold"/>
          <w:b/>
          <w:sz w:val="24"/>
          <w:szCs w:val="24"/>
          <w:lang w:val="en-GB"/>
        </w:rPr>
        <w:tab/>
      </w:r>
      <w:r w:rsidRPr="0045369E">
        <w:rPr>
          <w:rFonts w:hAnsi="Times New Roman Bold"/>
          <w:b/>
          <w:sz w:val="24"/>
          <w:szCs w:val="24"/>
          <w:lang w:val="en-GB"/>
        </w:rPr>
        <w:tab/>
        <w:t>USA/1.14/11</w:t>
      </w:r>
    </w:p>
    <w:p w14:paraId="139B456A" w14:textId="77777777" w:rsidR="00F4254A" w:rsidRPr="0045369E" w:rsidRDefault="00F4254A" w:rsidP="00F4254A">
      <w:pPr>
        <w:rPr>
          <w:b/>
          <w:sz w:val="24"/>
          <w:szCs w:val="24"/>
          <w:lang w:val="en-GB"/>
        </w:rPr>
      </w:pPr>
    </w:p>
    <w:p w14:paraId="46C2B25F"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rPr>
          <w:sz w:val="24"/>
          <w:szCs w:val="24"/>
        </w:rPr>
      </w:pPr>
    </w:p>
    <w:p w14:paraId="3641CF90"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480"/>
        <w:jc w:val="center"/>
        <w:textAlignment w:val="baseline"/>
        <w:rPr>
          <w:caps/>
          <w:sz w:val="24"/>
          <w:szCs w:val="24"/>
          <w:lang w:val="en-AU"/>
        </w:rPr>
      </w:pPr>
      <w:r w:rsidRPr="0045369E">
        <w:rPr>
          <w:caps/>
          <w:sz w:val="24"/>
          <w:szCs w:val="24"/>
          <w:lang w:val="en-GB"/>
        </w:rPr>
        <w:t>ARTICLE</w:t>
      </w:r>
      <w:r w:rsidRPr="0045369E">
        <w:rPr>
          <w:caps/>
          <w:sz w:val="24"/>
          <w:szCs w:val="24"/>
          <w:lang w:val="en-AU"/>
        </w:rPr>
        <w:t xml:space="preserve"> </w:t>
      </w:r>
      <w:r w:rsidRPr="0045369E">
        <w:rPr>
          <w:rFonts w:eastAsia="SimSun"/>
          <w:caps/>
          <w:color w:val="000000"/>
          <w:sz w:val="24"/>
          <w:szCs w:val="24"/>
          <w:lang w:val="en-AU"/>
        </w:rPr>
        <w:t>5</w:t>
      </w:r>
    </w:p>
    <w:p w14:paraId="15C4941E"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240"/>
        <w:jc w:val="center"/>
        <w:textAlignment w:val="baseline"/>
        <w:rPr>
          <w:b/>
          <w:sz w:val="24"/>
          <w:szCs w:val="24"/>
        </w:rPr>
      </w:pPr>
      <w:r w:rsidRPr="0045369E">
        <w:rPr>
          <w:b/>
          <w:sz w:val="24"/>
          <w:szCs w:val="24"/>
          <w:lang w:val="en-GB"/>
        </w:rPr>
        <w:t>Frequency allocations</w:t>
      </w:r>
    </w:p>
    <w:p w14:paraId="3172FD58" w14:textId="77777777" w:rsidR="00F4254A" w:rsidRPr="0045369E" w:rsidRDefault="00F4254A" w:rsidP="00F4254A">
      <w:pPr>
        <w:keepNext/>
        <w:tabs>
          <w:tab w:val="center" w:pos="4820"/>
        </w:tabs>
        <w:overflowPunct w:val="0"/>
        <w:autoSpaceDE w:val="0"/>
        <w:autoSpaceDN w:val="0"/>
        <w:adjustRightInd w:val="0"/>
        <w:spacing w:before="360"/>
        <w:jc w:val="center"/>
        <w:textAlignment w:val="baseline"/>
        <w:rPr>
          <w:b/>
          <w:sz w:val="24"/>
          <w:szCs w:val="24"/>
          <w:lang w:val="en-GB"/>
        </w:rPr>
      </w:pPr>
      <w:r w:rsidRPr="0045369E">
        <w:rPr>
          <w:b/>
          <w:sz w:val="24"/>
          <w:szCs w:val="24"/>
          <w:lang w:val="en-GB"/>
        </w:rPr>
        <w:t>Section</w:t>
      </w:r>
      <w:r w:rsidRPr="0045369E">
        <w:rPr>
          <w:b/>
          <w:sz w:val="24"/>
          <w:szCs w:val="24"/>
          <w:lang w:val="en-AU"/>
        </w:rPr>
        <w:t xml:space="preserve"> IV – Table of Frequency Allocations</w:t>
      </w:r>
      <w:r w:rsidRPr="0045369E">
        <w:rPr>
          <w:b/>
          <w:sz w:val="24"/>
          <w:szCs w:val="24"/>
          <w:lang w:val="en-AU"/>
        </w:rPr>
        <w:br/>
      </w:r>
      <w:r w:rsidRPr="0045369E">
        <w:rPr>
          <w:bCs/>
          <w:sz w:val="24"/>
          <w:szCs w:val="24"/>
          <w:lang w:val="en-GB"/>
        </w:rPr>
        <w:t xml:space="preserve">(See No. </w:t>
      </w:r>
      <w:r w:rsidRPr="0045369E">
        <w:rPr>
          <w:b/>
          <w:sz w:val="24"/>
          <w:szCs w:val="24"/>
          <w:lang w:val="en-GB"/>
        </w:rPr>
        <w:t>2.1</w:t>
      </w:r>
      <w:r w:rsidRPr="0045369E">
        <w:rPr>
          <w:bCs/>
          <w:sz w:val="24"/>
          <w:szCs w:val="24"/>
          <w:lang w:val="en-GB"/>
        </w:rPr>
        <w:t>)</w:t>
      </w:r>
      <w:r w:rsidRPr="0045369E">
        <w:rPr>
          <w:bCs/>
          <w:sz w:val="24"/>
          <w:szCs w:val="24"/>
          <w:lang w:val="en-GB"/>
        </w:rPr>
        <w:br/>
      </w:r>
    </w:p>
    <w:p w14:paraId="236DE686"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F16B86">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F4254A" w:rsidRPr="00F16B86" w14:paraId="61C02E55"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A315615"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Allocation to services</w:t>
            </w:r>
          </w:p>
        </w:tc>
      </w:tr>
      <w:tr w:rsidR="00F4254A" w:rsidRPr="00F16B86" w14:paraId="3717D521" w14:textId="77777777" w:rsidTr="0056257F">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24BE5064"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14:paraId="341EDA2E"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14:paraId="1EA4E5FD"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Region 3</w:t>
            </w:r>
          </w:p>
        </w:tc>
      </w:tr>
      <w:tr w:rsidR="00F4254A" w:rsidRPr="00F16B86" w14:paraId="38344050"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8583200"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rPr>
            </w:pPr>
            <w:r w:rsidRPr="00F16B86">
              <w:rPr>
                <w:b/>
                <w:lang w:val="en-GB"/>
              </w:rPr>
              <w:t>25.25-25.5</w:t>
            </w:r>
            <w:r w:rsidRPr="00F16B86">
              <w:rPr>
                <w:color w:val="000000"/>
                <w:lang w:val="en-GB"/>
              </w:rPr>
              <w:tab/>
            </w:r>
            <w:proofErr w:type="gramStart"/>
            <w:r w:rsidRPr="00F16B86">
              <w:rPr>
                <w:color w:val="000000"/>
                <w:lang w:val="en-GB"/>
              </w:rPr>
              <w:t>FIXED</w:t>
            </w:r>
            <w:ins w:id="15" w:author="Author">
              <w:r w:rsidRPr="00F16B86">
                <w:rPr>
                  <w:color w:val="000000"/>
                  <w:lang w:val="en-GB"/>
                </w:rPr>
                <w:t xml:space="preserve">  </w:t>
              </w:r>
              <w:r w:rsidRPr="00F16B86">
                <w:rPr>
                  <w:lang w:val="en-GB"/>
                </w:rPr>
                <w:t>ADD</w:t>
              </w:r>
              <w:proofErr w:type="gramEnd"/>
              <w:r w:rsidRPr="00F16B86">
                <w:rPr>
                  <w:lang w:val="en-GB"/>
                </w:rPr>
                <w:t xml:space="preserve"> 5.D114</w:t>
              </w:r>
            </w:ins>
          </w:p>
          <w:p w14:paraId="5A82E9C3"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t>INTER-</w:t>
            </w:r>
            <w:proofErr w:type="gramStart"/>
            <w:r w:rsidRPr="00F16B86">
              <w:rPr>
                <w:color w:val="000000"/>
                <w:lang w:val="en-GB"/>
              </w:rPr>
              <w:t>SATELLITE  5.536</w:t>
            </w:r>
            <w:proofErr w:type="gramEnd"/>
          </w:p>
          <w:p w14:paraId="6B4ECDC8"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t>MOBILE</w:t>
            </w:r>
          </w:p>
          <w:p w14:paraId="493959BB"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r>
            <w:r w:rsidRPr="00F16B86">
              <w:rPr>
                <w:color w:val="000000"/>
                <w:lang w:val="en-AU"/>
              </w:rPr>
              <w:t>Standard frequency and time signal-satellite (Earth-to-space)</w:t>
            </w:r>
          </w:p>
        </w:tc>
      </w:tr>
      <w:tr w:rsidR="00F4254A" w:rsidRPr="00F16B86" w14:paraId="516B9204"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7940DAF" w14:textId="77777777" w:rsidR="00F4254A" w:rsidRPr="00F16B86" w:rsidRDefault="00F4254A" w:rsidP="0056257F">
            <w:pPr>
              <w:tabs>
                <w:tab w:val="left" w:pos="2977"/>
                <w:tab w:val="left" w:pos="3266"/>
              </w:tabs>
              <w:overflowPunct w:val="0"/>
              <w:autoSpaceDE w:val="0"/>
              <w:autoSpaceDN w:val="0"/>
              <w:adjustRightInd w:val="0"/>
              <w:spacing w:before="40" w:after="40"/>
              <w:ind w:left="3062" w:hanging="3062"/>
              <w:textAlignment w:val="baseline"/>
              <w:rPr>
                <w:color w:val="000000"/>
              </w:rPr>
            </w:pPr>
            <w:r w:rsidRPr="00F16B86">
              <w:rPr>
                <w:b/>
                <w:lang w:val="en-GB"/>
              </w:rPr>
              <w:t>25.5-27</w:t>
            </w:r>
            <w:r w:rsidRPr="00F16B86">
              <w:rPr>
                <w:b/>
                <w:color w:val="000000"/>
                <w:lang w:val="en-GB"/>
              </w:rPr>
              <w:tab/>
            </w:r>
            <w:r w:rsidRPr="00F16B86">
              <w:rPr>
                <w:color w:val="000000"/>
                <w:lang w:val="en-GB"/>
              </w:rPr>
              <w:t>EARTH EXPLORATION-SATELLITE (space-to Earth</w:t>
            </w:r>
            <w:proofErr w:type="gramStart"/>
            <w:r w:rsidRPr="00F16B86">
              <w:rPr>
                <w:color w:val="000000"/>
                <w:lang w:val="en-GB"/>
              </w:rPr>
              <w:t>)  5.536B</w:t>
            </w:r>
            <w:proofErr w:type="gramEnd"/>
          </w:p>
          <w:p w14:paraId="15DDDD80"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r>
            <w:proofErr w:type="gramStart"/>
            <w:r w:rsidRPr="00F16B86">
              <w:rPr>
                <w:color w:val="000000"/>
                <w:lang w:val="en-GB"/>
              </w:rPr>
              <w:t>FIXED</w:t>
            </w:r>
            <w:ins w:id="16" w:author="Author">
              <w:r w:rsidRPr="00F16B86">
                <w:rPr>
                  <w:color w:val="000000"/>
                  <w:lang w:val="en-GB"/>
                </w:rPr>
                <w:t xml:space="preserve">  </w:t>
              </w:r>
              <w:r w:rsidRPr="00F16B86">
                <w:rPr>
                  <w:lang w:val="en-GB"/>
                </w:rPr>
                <w:t>ADD</w:t>
              </w:r>
              <w:proofErr w:type="gramEnd"/>
              <w:r w:rsidRPr="00F16B86">
                <w:rPr>
                  <w:lang w:val="en-GB"/>
                </w:rPr>
                <w:t xml:space="preserve"> 5.D114</w:t>
              </w:r>
            </w:ins>
          </w:p>
          <w:p w14:paraId="7B8732B1"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t>INTER-</w:t>
            </w:r>
            <w:proofErr w:type="gramStart"/>
            <w:r w:rsidRPr="00F16B86">
              <w:rPr>
                <w:color w:val="000000"/>
                <w:lang w:val="en-GB"/>
              </w:rPr>
              <w:t>SATELLITE  5.536</w:t>
            </w:r>
            <w:proofErr w:type="gramEnd"/>
          </w:p>
          <w:p w14:paraId="0CB09D2D"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t>MOBILE</w:t>
            </w:r>
          </w:p>
          <w:p w14:paraId="6E8A77F9"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r>
            <w:proofErr w:type="gramStart"/>
            <w:r w:rsidRPr="00F16B86">
              <w:rPr>
                <w:color w:val="000000"/>
                <w:lang w:val="en-GB"/>
              </w:rPr>
              <w:t>SPACE  RESEARCH</w:t>
            </w:r>
            <w:proofErr w:type="gramEnd"/>
            <w:r w:rsidRPr="00F16B86">
              <w:rPr>
                <w:color w:val="000000"/>
                <w:lang w:val="en-GB"/>
              </w:rPr>
              <w:t xml:space="preserve"> (space-to-Earth)  5.536C</w:t>
            </w:r>
          </w:p>
          <w:p w14:paraId="5129873D"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t>Standard frequency and time signal-satellite (Earth-to-space)</w:t>
            </w:r>
          </w:p>
          <w:p w14:paraId="41360BB2"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t>5.536A</w:t>
            </w:r>
          </w:p>
        </w:tc>
      </w:tr>
      <w:tr w:rsidR="00F4254A" w:rsidRPr="00F16B86" w14:paraId="4DD3F9AA" w14:textId="77777777" w:rsidTr="0056257F">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26CD81F1"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F16B86">
              <w:rPr>
                <w:b/>
                <w:lang w:val="en-GB"/>
              </w:rPr>
              <w:t>27-27.5</w:t>
            </w:r>
          </w:p>
          <w:p w14:paraId="34FEAFE7"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F16B86">
              <w:rPr>
                <w:color w:val="000000"/>
                <w:lang w:val="en-AU"/>
              </w:rPr>
              <w:t>FIXED</w:t>
            </w:r>
          </w:p>
          <w:p w14:paraId="29AEF0FC"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F16B86">
              <w:rPr>
                <w:color w:val="000000"/>
                <w:lang w:val="en-AU"/>
              </w:rPr>
              <w:t>INTER-</w:t>
            </w:r>
            <w:proofErr w:type="gramStart"/>
            <w:r w:rsidRPr="00F16B86">
              <w:rPr>
                <w:color w:val="000000"/>
                <w:lang w:val="en-AU"/>
              </w:rPr>
              <w:t>SATELLITE  5.536</w:t>
            </w:r>
            <w:proofErr w:type="gramEnd"/>
          </w:p>
          <w:p w14:paraId="375FB2A3"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F16B86">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14:paraId="6D54EECE"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F16B86">
              <w:rPr>
                <w:b/>
                <w:lang w:val="en-GB"/>
              </w:rPr>
              <w:t>27-27.5</w:t>
            </w:r>
          </w:p>
          <w:p w14:paraId="6E5A3BA3" w14:textId="77777777" w:rsidR="00F4254A" w:rsidRPr="00F16B86" w:rsidRDefault="00F4254A" w:rsidP="0056257F">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F16B86">
              <w:rPr>
                <w:color w:val="000000"/>
                <w:lang w:val="en-AU"/>
              </w:rPr>
              <w:tab/>
            </w:r>
            <w:r w:rsidRPr="00F16B86">
              <w:rPr>
                <w:color w:val="000000"/>
                <w:lang w:val="en-AU"/>
              </w:rPr>
              <w:tab/>
            </w:r>
            <w:proofErr w:type="gramStart"/>
            <w:r w:rsidRPr="00F16B86">
              <w:rPr>
                <w:color w:val="000000"/>
                <w:lang w:val="en-AU"/>
              </w:rPr>
              <w:t>FIXED</w:t>
            </w:r>
            <w:ins w:id="17" w:author="Author">
              <w:r w:rsidRPr="00F16B86">
                <w:rPr>
                  <w:color w:val="000000"/>
                  <w:lang w:val="en-GB"/>
                </w:rPr>
                <w:t xml:space="preserve">  </w:t>
              </w:r>
              <w:r w:rsidRPr="00F16B86">
                <w:rPr>
                  <w:lang w:val="en-GB"/>
                </w:rPr>
                <w:t>ADD</w:t>
              </w:r>
              <w:proofErr w:type="gramEnd"/>
              <w:r w:rsidRPr="00F16B86">
                <w:rPr>
                  <w:lang w:val="en-GB"/>
                </w:rPr>
                <w:t xml:space="preserve"> 5.D114</w:t>
              </w:r>
            </w:ins>
          </w:p>
          <w:p w14:paraId="16AEBE26" w14:textId="77777777" w:rsidR="00F4254A" w:rsidRPr="00F16B86" w:rsidRDefault="00F4254A"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F16B86">
              <w:rPr>
                <w:color w:val="000000"/>
                <w:lang w:val="en-AU"/>
              </w:rPr>
              <w:tab/>
            </w:r>
            <w:r w:rsidRPr="00F16B86">
              <w:rPr>
                <w:color w:val="000000"/>
                <w:lang w:val="en-AU"/>
              </w:rPr>
              <w:tab/>
              <w:t>FIXED-SATELLITE (Earth-to-space)</w:t>
            </w:r>
          </w:p>
          <w:p w14:paraId="48C17ADE" w14:textId="77777777" w:rsidR="00F4254A" w:rsidRPr="00F16B86" w:rsidRDefault="00F4254A"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F16B86">
              <w:rPr>
                <w:color w:val="000000"/>
                <w:lang w:val="en-GB"/>
              </w:rPr>
              <w:tab/>
            </w:r>
            <w:r w:rsidRPr="00F16B86">
              <w:rPr>
                <w:color w:val="000000"/>
                <w:lang w:val="en-GB"/>
              </w:rPr>
              <w:tab/>
              <w:t>INTER-</w:t>
            </w:r>
            <w:proofErr w:type="gramStart"/>
            <w:r w:rsidRPr="00F16B86">
              <w:rPr>
                <w:color w:val="000000"/>
                <w:lang w:val="en-GB"/>
              </w:rPr>
              <w:t>SATELLITE  5.536</w:t>
            </w:r>
            <w:proofErr w:type="gramEnd"/>
            <w:r w:rsidRPr="00F16B86">
              <w:rPr>
                <w:color w:val="000000"/>
                <w:lang w:val="en-GB"/>
              </w:rPr>
              <w:t xml:space="preserve">  5.537</w:t>
            </w:r>
          </w:p>
          <w:p w14:paraId="41935FEE" w14:textId="77777777" w:rsidR="00F4254A" w:rsidRPr="00F16B86" w:rsidRDefault="00F4254A"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F16B86">
              <w:rPr>
                <w:color w:val="000000"/>
                <w:lang w:val="en-GB"/>
              </w:rPr>
              <w:tab/>
            </w:r>
            <w:r w:rsidRPr="00F16B86">
              <w:rPr>
                <w:color w:val="000000"/>
                <w:lang w:val="en-GB"/>
              </w:rPr>
              <w:tab/>
              <w:t>MOBILE</w:t>
            </w:r>
          </w:p>
        </w:tc>
      </w:tr>
    </w:tbl>
    <w:p w14:paraId="581DBE2E" w14:textId="77777777" w:rsidR="00F4254A" w:rsidRPr="00F16B86" w:rsidRDefault="00F4254A" w:rsidP="00F4254A">
      <w:pPr>
        <w:rPr>
          <w:b/>
          <w:sz w:val="22"/>
          <w:szCs w:val="22"/>
        </w:rPr>
      </w:pPr>
    </w:p>
    <w:p w14:paraId="0815D93C" w14:textId="77777777" w:rsidR="00F4254A" w:rsidRPr="0045369E" w:rsidRDefault="00F4254A" w:rsidP="00F4254A">
      <w:pPr>
        <w:jc w:val="both"/>
        <w:rPr>
          <w:b/>
          <w:sz w:val="24"/>
          <w:szCs w:val="24"/>
        </w:rPr>
      </w:pPr>
      <w:r w:rsidRPr="0045369E">
        <w:rPr>
          <w:b/>
          <w:sz w:val="24"/>
          <w:szCs w:val="24"/>
        </w:rPr>
        <w:t xml:space="preserve">Reasons: </w:t>
      </w:r>
      <w:r w:rsidRPr="0045369E">
        <w:rPr>
          <w:sz w:val="24"/>
          <w:szCs w:val="24"/>
        </w:rPr>
        <w:t>To add a footnote to the 25.25-27.5 GHz band in Region 2 allowing HAPS to operate in the fixed service allocation.</w:t>
      </w:r>
    </w:p>
    <w:p w14:paraId="493B8333" w14:textId="77777777" w:rsidR="00F4254A" w:rsidRPr="0045369E" w:rsidRDefault="00F4254A" w:rsidP="00F4254A">
      <w:pPr>
        <w:rPr>
          <w:b/>
          <w:sz w:val="24"/>
          <w:szCs w:val="24"/>
        </w:rPr>
      </w:pPr>
    </w:p>
    <w:p w14:paraId="0B252268"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eastAsia="Calibri" w:hAnsi="Times New Roman Bold"/>
          <w:b/>
          <w:sz w:val="24"/>
          <w:szCs w:val="24"/>
          <w:lang w:val="en-GB"/>
        </w:rPr>
      </w:pPr>
      <w:r w:rsidRPr="0045369E">
        <w:rPr>
          <w:rFonts w:hAnsi="Times New Roman Bold"/>
          <w:b/>
          <w:sz w:val="24"/>
          <w:szCs w:val="24"/>
          <w:lang w:val="en-GB"/>
        </w:rPr>
        <w:t xml:space="preserve">ADD </w:t>
      </w:r>
      <w:r w:rsidRPr="0045369E">
        <w:rPr>
          <w:rFonts w:hAnsi="Times New Roman Bold"/>
          <w:b/>
          <w:sz w:val="24"/>
          <w:szCs w:val="24"/>
          <w:lang w:val="en-GB"/>
        </w:rPr>
        <w:tab/>
      </w:r>
      <w:r w:rsidRPr="0045369E">
        <w:rPr>
          <w:rFonts w:hAnsi="Times New Roman Bold"/>
          <w:b/>
          <w:sz w:val="24"/>
          <w:szCs w:val="24"/>
          <w:lang w:val="en-GB"/>
        </w:rPr>
        <w:tab/>
        <w:t>USA/1.14/12</w:t>
      </w:r>
    </w:p>
    <w:p w14:paraId="2AA5B252" w14:textId="77777777" w:rsidR="00F4254A" w:rsidRPr="0045369E" w:rsidRDefault="00F4254A" w:rsidP="00F4254A">
      <w:pPr>
        <w:rPr>
          <w:b/>
          <w:sz w:val="24"/>
          <w:szCs w:val="24"/>
          <w:lang w:val="en-GB"/>
        </w:rPr>
      </w:pPr>
    </w:p>
    <w:p w14:paraId="31B6B2A8" w14:textId="77777777" w:rsidR="00F4254A" w:rsidRPr="0045369E" w:rsidRDefault="00F4254A" w:rsidP="00F4254A">
      <w:pPr>
        <w:tabs>
          <w:tab w:val="left" w:pos="1134"/>
          <w:tab w:val="left" w:pos="1871"/>
          <w:tab w:val="left" w:pos="2268"/>
        </w:tabs>
        <w:overflowPunct w:val="0"/>
        <w:autoSpaceDE w:val="0"/>
        <w:autoSpaceDN w:val="0"/>
        <w:adjustRightInd w:val="0"/>
        <w:spacing w:before="120"/>
        <w:jc w:val="both"/>
        <w:textAlignment w:val="baseline"/>
        <w:rPr>
          <w:rFonts w:eastAsia="Calibri"/>
          <w:sz w:val="24"/>
          <w:szCs w:val="24"/>
          <w:lang w:val="en-GB"/>
        </w:rPr>
      </w:pPr>
      <w:r w:rsidRPr="0045369E">
        <w:rPr>
          <w:rFonts w:eastAsia="Calibri"/>
          <w:b/>
          <w:sz w:val="24"/>
          <w:szCs w:val="24"/>
          <w:lang w:val="en-GB"/>
        </w:rPr>
        <w:t>5.D114</w:t>
      </w:r>
      <w:r w:rsidRPr="0045369E">
        <w:rPr>
          <w:rFonts w:eastAsia="Calibri"/>
          <w:sz w:val="24"/>
          <w:szCs w:val="24"/>
          <w:lang w:val="en-GB"/>
        </w:rPr>
        <w:t xml:space="preserve">   </w:t>
      </w:r>
      <w:r w:rsidRPr="0045369E">
        <w:rPr>
          <w:sz w:val="24"/>
          <w:szCs w:val="24"/>
          <w:lang w:val="en-GB"/>
        </w:rPr>
        <w:t xml:space="preserve">The allocation to the fixed service in the bands </w:t>
      </w:r>
      <w:r w:rsidRPr="0045369E">
        <w:rPr>
          <w:rFonts w:eastAsia="Calibri"/>
          <w:sz w:val="24"/>
          <w:szCs w:val="24"/>
          <w:lang w:val="en-GB"/>
        </w:rPr>
        <w:t>25.25-25.5 GHz, 25.5-27.0 GHz and 27.0-27.5 GHz</w:t>
      </w:r>
      <w:r w:rsidRPr="0045369E" w:rsidDel="00EC0B8A">
        <w:rPr>
          <w:rFonts w:eastAsia="Calibri"/>
          <w:sz w:val="24"/>
          <w:szCs w:val="24"/>
          <w:lang w:val="en-GB"/>
        </w:rPr>
        <w:t xml:space="preserve"> </w:t>
      </w:r>
      <w:r w:rsidRPr="0045369E">
        <w:rPr>
          <w:sz w:val="24"/>
          <w:szCs w:val="24"/>
          <w:lang w:val="en-GB"/>
        </w:rPr>
        <w:t xml:space="preserve">is designated for use in Region 2 by high-altitude platform stations (HAPS).   This designation does not preclude the use of these frequency bands by any application of the services to which they are allocated and does not establish priority in the Radio Regulations.  Such use of the fixed-service allocation by HAPS is limited to operation in the ground-to-HAPS in the frequency range 25.25-27 GHz, and HAPS-to-ground in the band 27.0-27.5 GHz.  Such use of the fixed-service allocation by HAPS is subject to the provisions of </w:t>
      </w:r>
      <w:r w:rsidRPr="0045369E">
        <w:rPr>
          <w:rFonts w:eastAsia="Calibri"/>
          <w:sz w:val="24"/>
          <w:szCs w:val="24"/>
          <w:lang w:val="en-GB"/>
        </w:rPr>
        <w:t xml:space="preserve">Resolution </w:t>
      </w:r>
      <w:r w:rsidRPr="0045369E">
        <w:rPr>
          <w:b/>
          <w:bCs/>
          <w:sz w:val="24"/>
          <w:szCs w:val="24"/>
          <w:lang w:val="en-GB"/>
        </w:rPr>
        <w:t>[C114]</w:t>
      </w:r>
      <w:r w:rsidRPr="0045369E">
        <w:rPr>
          <w:b/>
          <w:sz w:val="24"/>
          <w:szCs w:val="24"/>
          <w:lang w:val="en-GB"/>
        </w:rPr>
        <w:t xml:space="preserve"> </w:t>
      </w:r>
      <w:r w:rsidRPr="0045369E">
        <w:rPr>
          <w:rFonts w:eastAsia="Calibri"/>
          <w:b/>
          <w:sz w:val="24"/>
          <w:szCs w:val="24"/>
          <w:lang w:val="en-GB"/>
        </w:rPr>
        <w:t>(WRC-19)</w:t>
      </w:r>
      <w:r w:rsidRPr="0045369E">
        <w:rPr>
          <w:rFonts w:eastAsia="Calibri"/>
          <w:sz w:val="24"/>
          <w:szCs w:val="24"/>
          <w:lang w:val="en-GB"/>
        </w:rPr>
        <w:t xml:space="preserve">. </w:t>
      </w:r>
    </w:p>
    <w:p w14:paraId="48F099B8" w14:textId="77777777" w:rsidR="00F4254A" w:rsidRPr="0045369E" w:rsidRDefault="00F4254A" w:rsidP="00F4254A">
      <w:pPr>
        <w:rPr>
          <w:b/>
          <w:sz w:val="24"/>
          <w:szCs w:val="24"/>
          <w:lang w:val="en-GB"/>
        </w:rPr>
      </w:pPr>
    </w:p>
    <w:p w14:paraId="5145F4A5" w14:textId="77777777" w:rsidR="00F4254A" w:rsidRPr="0045369E" w:rsidRDefault="00F4254A" w:rsidP="00F4254A">
      <w:pPr>
        <w:tabs>
          <w:tab w:val="left" w:pos="1352"/>
        </w:tabs>
        <w:jc w:val="both"/>
        <w:rPr>
          <w:b/>
          <w:sz w:val="24"/>
          <w:szCs w:val="24"/>
        </w:rPr>
      </w:pPr>
      <w:r w:rsidRPr="0045369E">
        <w:rPr>
          <w:b/>
          <w:sz w:val="24"/>
          <w:szCs w:val="24"/>
        </w:rPr>
        <w:t>Reasons:</w:t>
      </w:r>
      <w:r w:rsidRPr="0045369E">
        <w:rPr>
          <w:sz w:val="24"/>
          <w:szCs w:val="24"/>
        </w:rPr>
        <w:tab/>
        <w:t xml:space="preserve"> To add the text of the footnote allowing HAPS to operate in the fixed service allocation in the 25.25-27.5 GHz band.  The limitation of the use of HAPS in the ground-to-HAPS direction in the 25.25-27 GHz band is to ensure the protection of EESS/SRS services operating in the 25.5-27 GHz band. The limitation of the use of HAPS in the HAPS-to-ground direction in the 27-27.5 GHz band is to ensure the protection of the FSS operating in the same band.</w:t>
      </w:r>
    </w:p>
    <w:p w14:paraId="03C73EC1" w14:textId="77777777" w:rsidR="00F4254A" w:rsidRPr="0045369E" w:rsidRDefault="00F4254A" w:rsidP="00F4254A">
      <w:pPr>
        <w:jc w:val="both"/>
        <w:rPr>
          <w:b/>
          <w:sz w:val="24"/>
          <w:szCs w:val="24"/>
          <w:lang w:val="en-GB"/>
        </w:rPr>
      </w:pPr>
    </w:p>
    <w:p w14:paraId="0DBF194E" w14:textId="77777777" w:rsidR="00F4254A" w:rsidRPr="0045369E" w:rsidRDefault="00F4254A" w:rsidP="00F4254A">
      <w:pPr>
        <w:keepNext/>
        <w:keepLines/>
        <w:spacing w:before="40"/>
        <w:outlineLvl w:val="1"/>
        <w:rPr>
          <w:rFonts w:eastAsiaTheme="majorEastAsia"/>
          <w:i/>
          <w:color w:val="000000" w:themeColor="text1"/>
          <w:sz w:val="24"/>
          <w:szCs w:val="24"/>
          <w:u w:val="single"/>
        </w:rPr>
      </w:pPr>
      <w:r w:rsidRPr="0045369E">
        <w:rPr>
          <w:rFonts w:eastAsiaTheme="majorEastAsia"/>
          <w:i/>
          <w:color w:val="000000" w:themeColor="text1"/>
          <w:sz w:val="24"/>
          <w:szCs w:val="24"/>
          <w:u w:val="single"/>
        </w:rPr>
        <w:t>Draft new Resolution for the 24.25-27.5 GHz band</w:t>
      </w:r>
    </w:p>
    <w:p w14:paraId="773A78BC"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ADD</w:t>
      </w:r>
      <w:r w:rsidRPr="0045369E">
        <w:rPr>
          <w:rFonts w:hAnsi="Times New Roman Bold"/>
          <w:b/>
          <w:sz w:val="24"/>
          <w:szCs w:val="24"/>
          <w:lang w:val="en-GB"/>
        </w:rPr>
        <w:tab/>
        <w:t xml:space="preserve"> </w:t>
      </w:r>
      <w:r w:rsidRPr="0045369E">
        <w:rPr>
          <w:rFonts w:hAnsi="Times New Roman Bold"/>
          <w:b/>
          <w:sz w:val="24"/>
          <w:szCs w:val="24"/>
          <w:lang w:val="en-GB"/>
        </w:rPr>
        <w:tab/>
        <w:t>USA/1.14/13</w:t>
      </w:r>
    </w:p>
    <w:p w14:paraId="1936B55E" w14:textId="77777777" w:rsidR="00F4254A" w:rsidRPr="0045369E" w:rsidRDefault="00F4254A" w:rsidP="00F4254A">
      <w:pPr>
        <w:rPr>
          <w:b/>
          <w:sz w:val="24"/>
          <w:szCs w:val="24"/>
        </w:rPr>
      </w:pPr>
    </w:p>
    <w:p w14:paraId="62D88E5E"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4"/>
          <w:szCs w:val="24"/>
          <w:lang w:val="en-GB"/>
        </w:rPr>
      </w:pPr>
      <w:r w:rsidRPr="0045369E">
        <w:rPr>
          <w:rFonts w:eastAsia="SimSun"/>
          <w:caps/>
          <w:sz w:val="24"/>
          <w:szCs w:val="24"/>
          <w:lang w:val="en-GB"/>
        </w:rPr>
        <w:t>DRAFT NEW RESOLUTION [C114]</w:t>
      </w:r>
    </w:p>
    <w:p w14:paraId="28DAA755"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b/>
          <w:bCs/>
          <w:sz w:val="24"/>
          <w:szCs w:val="24"/>
          <w:lang w:val="en-GB"/>
        </w:rPr>
      </w:pPr>
      <w:r w:rsidRPr="0045369E">
        <w:rPr>
          <w:rFonts w:ascii="Times New Roman Bold" w:eastAsia="SimSun" w:hAnsi="Times New Roman Bold" w:cs="Times New Roman Bold"/>
          <w:b/>
          <w:bCs/>
          <w:sz w:val="24"/>
          <w:szCs w:val="24"/>
          <w:lang w:val="en-GB"/>
        </w:rPr>
        <w:t>U</w:t>
      </w:r>
      <w:r w:rsidRPr="0045369E">
        <w:rPr>
          <w:rFonts w:ascii="Times New Roman Bold" w:eastAsia="Calibri" w:hAnsi="Times New Roman Bold"/>
          <w:b/>
          <w:sz w:val="24"/>
          <w:szCs w:val="24"/>
          <w:lang w:val="en-GB"/>
        </w:rPr>
        <w:t xml:space="preserve">se of the frequency range 24.25-27.5 GHz by fixed links for high altitude </w:t>
      </w:r>
      <w:r w:rsidRPr="0045369E">
        <w:rPr>
          <w:rFonts w:ascii="Times New Roman Bold" w:eastAsia="Calibri" w:hAnsi="Times New Roman Bold"/>
          <w:b/>
          <w:sz w:val="24"/>
          <w:szCs w:val="24"/>
          <w:lang w:val="en-GB"/>
        </w:rPr>
        <w:br/>
        <w:t>platform stations in the fixed service in Region 2</w:t>
      </w:r>
    </w:p>
    <w:p w14:paraId="67523308" w14:textId="77777777" w:rsidR="00F4254A" w:rsidRPr="0045369E" w:rsidRDefault="00F4254A" w:rsidP="00F4254A">
      <w:pPr>
        <w:tabs>
          <w:tab w:val="left" w:pos="1134"/>
          <w:tab w:val="left" w:pos="1871"/>
          <w:tab w:val="left" w:pos="2268"/>
        </w:tabs>
        <w:overflowPunct w:val="0"/>
        <w:autoSpaceDE w:val="0"/>
        <w:autoSpaceDN w:val="0"/>
        <w:adjustRightInd w:val="0"/>
        <w:spacing w:before="280"/>
        <w:textAlignment w:val="baseline"/>
        <w:rPr>
          <w:sz w:val="24"/>
          <w:szCs w:val="24"/>
          <w:lang w:val="en-GB"/>
        </w:rPr>
      </w:pPr>
      <w:r w:rsidRPr="0045369E">
        <w:rPr>
          <w:sz w:val="24"/>
          <w:szCs w:val="24"/>
          <w:lang w:val="en-GB"/>
        </w:rPr>
        <w:t>The World Radiocommunication Conference (</w:t>
      </w:r>
      <w:proofErr w:type="spellStart"/>
      <w:r w:rsidRPr="0045369E">
        <w:rPr>
          <w:sz w:val="24"/>
          <w:szCs w:val="24"/>
          <w:lang w:val="en-GB"/>
        </w:rPr>
        <w:t>Sharm</w:t>
      </w:r>
      <w:proofErr w:type="spellEnd"/>
      <w:r w:rsidRPr="0045369E">
        <w:rPr>
          <w:sz w:val="24"/>
          <w:szCs w:val="24"/>
          <w:lang w:val="en-GB"/>
        </w:rPr>
        <w:t xml:space="preserve"> el-Sheikh, 2019), </w:t>
      </w:r>
    </w:p>
    <w:p w14:paraId="577C9ADD"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roofErr w:type="gramStart"/>
      <w:r w:rsidRPr="0045369E">
        <w:rPr>
          <w:i/>
          <w:sz w:val="24"/>
          <w:szCs w:val="24"/>
          <w:lang w:val="en-GB"/>
        </w:rPr>
        <w:t>considering</w:t>
      </w:r>
      <w:proofErr w:type="gramEnd"/>
      <w:r w:rsidRPr="0045369E">
        <w:rPr>
          <w:i/>
          <w:sz w:val="24"/>
          <w:szCs w:val="24"/>
          <w:lang w:val="en-GB"/>
        </w:rPr>
        <w:t xml:space="preserve"> </w:t>
      </w:r>
    </w:p>
    <w:p w14:paraId="624DEBC5"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625ADC73" w14:textId="77777777" w:rsidR="00F4254A" w:rsidRPr="0045369E" w:rsidRDefault="00F4254A" w:rsidP="00F4254A">
      <w:pPr>
        <w:contextualSpacing/>
        <w:jc w:val="both"/>
        <w:rPr>
          <w:sz w:val="24"/>
          <w:szCs w:val="24"/>
        </w:rPr>
      </w:pPr>
      <w:r w:rsidRPr="0045369E">
        <w:rPr>
          <w:i/>
          <w:sz w:val="24"/>
          <w:szCs w:val="24"/>
        </w:rPr>
        <w:t>a)</w:t>
      </w:r>
      <w:r w:rsidRPr="0045369E">
        <w:rPr>
          <w:sz w:val="24"/>
          <w:szCs w:val="24"/>
        </w:rPr>
        <w:tab/>
      </w:r>
      <w:proofErr w:type="gramStart"/>
      <w:r w:rsidRPr="0045369E">
        <w:rPr>
          <w:sz w:val="24"/>
          <w:szCs w:val="24"/>
        </w:rPr>
        <w:t>that</w:t>
      </w:r>
      <w:proofErr w:type="gramEnd"/>
      <w:r w:rsidRPr="0045369E">
        <w:rPr>
          <w:sz w:val="24"/>
          <w:szCs w:val="24"/>
        </w:rPr>
        <w:t xml:space="preserve">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52C81998" w14:textId="77777777" w:rsidR="00F4254A" w:rsidRPr="0045369E" w:rsidRDefault="00F4254A" w:rsidP="00F4254A">
      <w:pPr>
        <w:contextualSpacing/>
        <w:jc w:val="both"/>
        <w:rPr>
          <w:sz w:val="24"/>
          <w:szCs w:val="24"/>
        </w:rPr>
      </w:pPr>
    </w:p>
    <w:p w14:paraId="618AB2AF" w14:textId="77777777" w:rsidR="00F4254A" w:rsidRPr="0045369E" w:rsidRDefault="00F4254A" w:rsidP="00F4254A">
      <w:pPr>
        <w:contextualSpacing/>
        <w:jc w:val="both"/>
        <w:rPr>
          <w:sz w:val="24"/>
          <w:szCs w:val="24"/>
        </w:rPr>
      </w:pPr>
      <w:r w:rsidRPr="0045369E">
        <w:rPr>
          <w:i/>
          <w:sz w:val="24"/>
          <w:szCs w:val="24"/>
        </w:rPr>
        <w:t>b)</w:t>
      </w:r>
      <w:r w:rsidRPr="0045369E">
        <w:rPr>
          <w:sz w:val="24"/>
          <w:szCs w:val="24"/>
        </w:rPr>
        <w:tab/>
      </w:r>
      <w:proofErr w:type="gramStart"/>
      <w:r w:rsidRPr="0045369E">
        <w:rPr>
          <w:sz w:val="24"/>
          <w:szCs w:val="24"/>
        </w:rPr>
        <w:t>that</w:t>
      </w:r>
      <w:proofErr w:type="gramEnd"/>
      <w:r w:rsidRPr="0045369E">
        <w:rPr>
          <w:sz w:val="24"/>
          <w:szCs w:val="24"/>
        </w:rPr>
        <w:t xml:space="preserve"> WRC-15 decided to study additional spectrum needs for fixed HAPS links to provide broadband connectivity, including within the band 24.25-27.5 GHz in Region 2, recognizing that the existing HAPS designations were established without reference to today’s broadband capabilities;</w:t>
      </w:r>
    </w:p>
    <w:p w14:paraId="20F5D4F1" w14:textId="77777777" w:rsidR="00F4254A" w:rsidRPr="0045369E" w:rsidRDefault="00F4254A" w:rsidP="00F4254A">
      <w:pPr>
        <w:contextualSpacing/>
        <w:jc w:val="both"/>
        <w:rPr>
          <w:i/>
          <w:sz w:val="24"/>
          <w:szCs w:val="24"/>
        </w:rPr>
      </w:pPr>
    </w:p>
    <w:p w14:paraId="11F6F493" w14:textId="77777777" w:rsidR="00F4254A" w:rsidRPr="0045369E" w:rsidRDefault="00F4254A" w:rsidP="00F4254A">
      <w:pPr>
        <w:contextualSpacing/>
        <w:jc w:val="both"/>
        <w:rPr>
          <w:sz w:val="24"/>
          <w:szCs w:val="24"/>
        </w:rPr>
      </w:pPr>
      <w:r w:rsidRPr="0045369E">
        <w:rPr>
          <w:i/>
          <w:sz w:val="24"/>
          <w:szCs w:val="24"/>
        </w:rPr>
        <w:t>c)</w:t>
      </w:r>
      <w:r w:rsidRPr="0045369E">
        <w:rPr>
          <w:sz w:val="24"/>
          <w:szCs w:val="24"/>
        </w:rPr>
        <w:tab/>
      </w:r>
      <w:proofErr w:type="gramStart"/>
      <w:r w:rsidRPr="0045369E">
        <w:rPr>
          <w:sz w:val="24"/>
          <w:szCs w:val="24"/>
        </w:rPr>
        <w:t>that</w:t>
      </w:r>
      <w:proofErr w:type="gramEnd"/>
      <w:r w:rsidRPr="0045369E">
        <w:rPr>
          <w:sz w:val="24"/>
          <w:szCs w:val="24"/>
        </w:rPr>
        <w:t xml:space="preserve"> HAPS can provide broadband connectivity with minimal ground network infrastructure;</w:t>
      </w:r>
    </w:p>
    <w:p w14:paraId="4A1168C5" w14:textId="77777777" w:rsidR="00F4254A" w:rsidRPr="0045369E" w:rsidRDefault="00F4254A" w:rsidP="00F4254A">
      <w:pPr>
        <w:contextualSpacing/>
        <w:jc w:val="both"/>
        <w:rPr>
          <w:sz w:val="24"/>
          <w:szCs w:val="24"/>
        </w:rPr>
      </w:pPr>
      <w:r w:rsidRPr="0045369E">
        <w:rPr>
          <w:i/>
          <w:sz w:val="24"/>
          <w:szCs w:val="24"/>
        </w:rPr>
        <w:t>d)</w:t>
      </w:r>
      <w:r w:rsidRPr="0045369E">
        <w:rPr>
          <w:sz w:val="24"/>
          <w:szCs w:val="24"/>
        </w:rPr>
        <w:tab/>
      </w:r>
      <w:proofErr w:type="gramStart"/>
      <w:r w:rsidRPr="0045369E">
        <w:rPr>
          <w:sz w:val="24"/>
          <w:szCs w:val="24"/>
        </w:rPr>
        <w:t>that</w:t>
      </w:r>
      <w:proofErr w:type="gramEnd"/>
      <w:r w:rsidRPr="0045369E">
        <w:rPr>
          <w:sz w:val="24"/>
          <w:szCs w:val="24"/>
        </w:rPr>
        <w:t xml:space="preserve"> Recommendation ITU-R P.618, “Propagation data and prediction methods required for the design of Earth-space telecommunication systems”, should be used to determine rain fade attenuation from HAPS platforms;</w:t>
      </w:r>
    </w:p>
    <w:p w14:paraId="18ED1E58" w14:textId="77777777" w:rsidR="00F4254A" w:rsidRPr="0045369E" w:rsidRDefault="00F4254A" w:rsidP="00F4254A">
      <w:pPr>
        <w:contextualSpacing/>
        <w:jc w:val="both"/>
        <w:rPr>
          <w:i/>
          <w:sz w:val="24"/>
          <w:szCs w:val="24"/>
        </w:rPr>
      </w:pPr>
    </w:p>
    <w:p w14:paraId="5BB1C21A" w14:textId="77777777" w:rsidR="00F4254A" w:rsidRPr="0045369E" w:rsidRDefault="00F4254A" w:rsidP="00F4254A">
      <w:pPr>
        <w:contextualSpacing/>
        <w:jc w:val="both"/>
        <w:rPr>
          <w:sz w:val="24"/>
          <w:szCs w:val="24"/>
        </w:rPr>
      </w:pPr>
      <w:r w:rsidRPr="0045369E">
        <w:rPr>
          <w:i/>
          <w:sz w:val="24"/>
          <w:szCs w:val="24"/>
        </w:rPr>
        <w:t>e)</w:t>
      </w:r>
      <w:r w:rsidRPr="0045369E">
        <w:rPr>
          <w:sz w:val="24"/>
          <w:szCs w:val="24"/>
        </w:rPr>
        <w:t xml:space="preserve"> </w:t>
      </w:r>
      <w:r w:rsidRPr="0045369E">
        <w:rPr>
          <w:sz w:val="24"/>
          <w:szCs w:val="24"/>
        </w:rPr>
        <w:tab/>
      </w:r>
      <w:proofErr w:type="gramStart"/>
      <w:r w:rsidRPr="0045369E">
        <w:rPr>
          <w:sz w:val="24"/>
          <w:szCs w:val="24"/>
        </w:rPr>
        <w:t>that</w:t>
      </w:r>
      <w:proofErr w:type="gramEnd"/>
      <w:r w:rsidRPr="0045369E">
        <w:rPr>
          <w:sz w:val="24"/>
          <w:szCs w:val="24"/>
        </w:rPr>
        <w:t xml:space="preserve"> Recommendation ITU-R P.452, “Prediction procedure for the evaluation of interference between stations on the surface of the Earth at frequencies above about 0.1 GHz”, should be used to determine the propagation loss in the ground path from HAPS ground stations;</w:t>
      </w:r>
    </w:p>
    <w:p w14:paraId="4D7038C2" w14:textId="77777777" w:rsidR="00F4254A" w:rsidRPr="0045369E" w:rsidRDefault="00F4254A" w:rsidP="00F4254A">
      <w:pPr>
        <w:contextualSpacing/>
        <w:jc w:val="both"/>
        <w:rPr>
          <w:i/>
          <w:sz w:val="24"/>
          <w:szCs w:val="24"/>
        </w:rPr>
      </w:pPr>
    </w:p>
    <w:p w14:paraId="653E5818" w14:textId="77777777" w:rsidR="00F4254A" w:rsidRPr="0045369E" w:rsidRDefault="00F4254A" w:rsidP="00F4254A">
      <w:pPr>
        <w:contextualSpacing/>
        <w:jc w:val="both"/>
        <w:rPr>
          <w:sz w:val="24"/>
          <w:szCs w:val="24"/>
        </w:rPr>
      </w:pPr>
      <w:r w:rsidRPr="0045369E">
        <w:rPr>
          <w:i/>
          <w:sz w:val="24"/>
          <w:szCs w:val="24"/>
        </w:rPr>
        <w:t>f)</w:t>
      </w:r>
      <w:r w:rsidRPr="0045369E">
        <w:rPr>
          <w:sz w:val="24"/>
          <w:szCs w:val="24"/>
        </w:rPr>
        <w:tab/>
      </w:r>
      <w:proofErr w:type="gramStart"/>
      <w:r w:rsidRPr="0045369E">
        <w:rPr>
          <w:sz w:val="24"/>
          <w:szCs w:val="24"/>
        </w:rPr>
        <w:t>that</w:t>
      </w:r>
      <w:proofErr w:type="gramEnd"/>
      <w:r w:rsidRPr="0045369E">
        <w:rPr>
          <w:sz w:val="24"/>
          <w:szCs w:val="24"/>
        </w:rPr>
        <w:t xml:space="preserve"> Recommendation ITU-R SF.1395, “Minimum propagation attenuation due to atmospheric gases for use in frequency sharing studies between the fixed-satellite service and the fixed service”, should be used to determine the gaseous attenuation;</w:t>
      </w:r>
    </w:p>
    <w:p w14:paraId="23C686F5" w14:textId="77777777" w:rsidR="00F4254A" w:rsidRPr="0045369E" w:rsidRDefault="00F4254A" w:rsidP="00F4254A">
      <w:pPr>
        <w:contextualSpacing/>
        <w:jc w:val="both"/>
        <w:rPr>
          <w:i/>
          <w:sz w:val="24"/>
          <w:szCs w:val="24"/>
        </w:rPr>
      </w:pPr>
    </w:p>
    <w:p w14:paraId="1234309C" w14:textId="77777777" w:rsidR="00F4254A" w:rsidRPr="0045369E" w:rsidRDefault="00F4254A" w:rsidP="00F4254A">
      <w:pPr>
        <w:contextualSpacing/>
        <w:jc w:val="both"/>
        <w:rPr>
          <w:sz w:val="24"/>
          <w:szCs w:val="24"/>
        </w:rPr>
      </w:pPr>
      <w:r w:rsidRPr="0045369E">
        <w:rPr>
          <w:i/>
          <w:sz w:val="24"/>
          <w:szCs w:val="24"/>
        </w:rPr>
        <w:t>g)</w:t>
      </w:r>
      <w:r w:rsidRPr="0045369E">
        <w:rPr>
          <w:sz w:val="24"/>
          <w:szCs w:val="24"/>
        </w:rPr>
        <w:tab/>
      </w:r>
      <w:proofErr w:type="gramStart"/>
      <w:r w:rsidRPr="0045369E">
        <w:rPr>
          <w:sz w:val="24"/>
          <w:szCs w:val="24"/>
        </w:rPr>
        <w:t>that</w:t>
      </w:r>
      <w:proofErr w:type="gramEnd"/>
      <w:r w:rsidRPr="0045369E">
        <w:rPr>
          <w:sz w:val="24"/>
          <w:szCs w:val="24"/>
        </w:rPr>
        <w:t xml:space="preserve"> Recommendation ITU-R P.2108, “Prediction of Clutter Loss”, should be used to determine the clutter loss,</w:t>
      </w:r>
    </w:p>
    <w:p w14:paraId="77398EB6"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sz w:val="24"/>
          <w:szCs w:val="24"/>
          <w:lang w:val="en-GB"/>
        </w:rPr>
      </w:pPr>
    </w:p>
    <w:p w14:paraId="7624C53D"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i/>
          <w:sz w:val="24"/>
          <w:szCs w:val="24"/>
          <w:lang w:val="en-GB"/>
        </w:rPr>
      </w:pPr>
      <w:r w:rsidRPr="0045369E">
        <w:rPr>
          <w:sz w:val="24"/>
          <w:szCs w:val="24"/>
          <w:lang w:val="en-GB"/>
        </w:rPr>
        <w:tab/>
      </w:r>
      <w:proofErr w:type="gramStart"/>
      <w:r w:rsidRPr="0045369E">
        <w:rPr>
          <w:i/>
          <w:sz w:val="24"/>
          <w:szCs w:val="24"/>
          <w:lang w:val="en-GB"/>
        </w:rPr>
        <w:t>recognizing</w:t>
      </w:r>
      <w:proofErr w:type="gramEnd"/>
    </w:p>
    <w:p w14:paraId="7BAFAF5D"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i/>
          <w:sz w:val="24"/>
          <w:szCs w:val="24"/>
          <w:lang w:val="en-GB"/>
        </w:rPr>
      </w:pPr>
    </w:p>
    <w:p w14:paraId="1DE78CE1" w14:textId="77777777" w:rsidR="00F4254A" w:rsidRPr="0045369E" w:rsidRDefault="00F4254A" w:rsidP="00F4254A">
      <w:pPr>
        <w:numPr>
          <w:ilvl w:val="0"/>
          <w:numId w:val="4"/>
        </w:numPr>
        <w:contextualSpacing/>
        <w:jc w:val="both"/>
        <w:rPr>
          <w:sz w:val="24"/>
          <w:szCs w:val="24"/>
        </w:rPr>
      </w:pPr>
      <w:proofErr w:type="gramStart"/>
      <w:r w:rsidRPr="0045369E">
        <w:rPr>
          <w:sz w:val="24"/>
          <w:szCs w:val="24"/>
        </w:rPr>
        <w:t>that</w:t>
      </w:r>
      <w:proofErr w:type="gramEnd"/>
      <w:r w:rsidRPr="0045369E">
        <w:rPr>
          <w:sz w:val="24"/>
          <w:szCs w:val="24"/>
        </w:rPr>
        <w:t xml:space="preserve"> HAPS is defined in No. </w:t>
      </w:r>
      <w:r w:rsidRPr="0045369E">
        <w:rPr>
          <w:b/>
          <w:sz w:val="24"/>
          <w:szCs w:val="24"/>
        </w:rPr>
        <w:t>1.66A</w:t>
      </w:r>
      <w:r w:rsidRPr="0045369E">
        <w:rPr>
          <w:sz w:val="24"/>
          <w:szCs w:val="24"/>
        </w:rPr>
        <w:t xml:space="preserve"> of the Radio Regulations as a station located on an object at an altitude of 20-50 km and at a specified, nominal, fixed point relative to the Earth, and is subject to No. </w:t>
      </w:r>
      <w:r w:rsidRPr="0045369E">
        <w:rPr>
          <w:b/>
          <w:sz w:val="24"/>
          <w:szCs w:val="24"/>
        </w:rPr>
        <w:t>4.23</w:t>
      </w:r>
      <w:r w:rsidRPr="0045369E">
        <w:rPr>
          <w:sz w:val="24"/>
          <w:szCs w:val="24"/>
        </w:rPr>
        <w:t>;</w:t>
      </w:r>
    </w:p>
    <w:p w14:paraId="57146496" w14:textId="77777777" w:rsidR="00F4254A" w:rsidRPr="0045369E" w:rsidRDefault="00F4254A" w:rsidP="00F4254A">
      <w:pPr>
        <w:ind w:left="720"/>
        <w:contextualSpacing/>
        <w:jc w:val="both"/>
        <w:rPr>
          <w:sz w:val="24"/>
          <w:szCs w:val="24"/>
        </w:rPr>
      </w:pPr>
    </w:p>
    <w:p w14:paraId="4463A7F5" w14:textId="77777777" w:rsidR="00F4254A" w:rsidRPr="0045369E" w:rsidRDefault="00F4254A" w:rsidP="00F4254A">
      <w:pPr>
        <w:numPr>
          <w:ilvl w:val="0"/>
          <w:numId w:val="4"/>
        </w:numPr>
        <w:contextualSpacing/>
        <w:jc w:val="both"/>
        <w:rPr>
          <w:i/>
          <w:sz w:val="24"/>
          <w:szCs w:val="24"/>
          <w:lang w:val="en-GB"/>
        </w:rPr>
      </w:pPr>
      <w:proofErr w:type="gramStart"/>
      <w:r w:rsidRPr="0045369E">
        <w:rPr>
          <w:sz w:val="24"/>
          <w:szCs w:val="24"/>
        </w:rPr>
        <w:t>that</w:t>
      </w:r>
      <w:proofErr w:type="gramEnd"/>
      <w:r w:rsidRPr="0045369E">
        <w:rPr>
          <w:sz w:val="24"/>
          <w:szCs w:val="24"/>
        </w:rPr>
        <w:t xml:space="preserve"> in the band 27.0-27.5 GHz with respect to earth stations in the Fixed-Satellite Service (Earth-to-space) and HAPS ground station receivers which operate in the Fixed Service, Nos. </w:t>
      </w:r>
      <w:r w:rsidRPr="0045369E">
        <w:rPr>
          <w:b/>
          <w:sz w:val="24"/>
          <w:szCs w:val="24"/>
        </w:rPr>
        <w:t>9.17</w:t>
      </w:r>
      <w:r w:rsidRPr="0045369E">
        <w:rPr>
          <w:sz w:val="24"/>
          <w:szCs w:val="24"/>
        </w:rPr>
        <w:t xml:space="preserve"> and </w:t>
      </w:r>
      <w:r w:rsidRPr="0045369E">
        <w:rPr>
          <w:b/>
          <w:sz w:val="24"/>
          <w:szCs w:val="24"/>
        </w:rPr>
        <w:t>9.18</w:t>
      </w:r>
      <w:r w:rsidRPr="0045369E">
        <w:rPr>
          <w:sz w:val="24"/>
          <w:szCs w:val="24"/>
        </w:rPr>
        <w:t xml:space="preserve"> applies;</w:t>
      </w:r>
    </w:p>
    <w:p w14:paraId="3E2F3733"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textAlignment w:val="baseline"/>
        <w:rPr>
          <w:i/>
          <w:sz w:val="24"/>
          <w:szCs w:val="24"/>
          <w:lang w:val="en-GB"/>
        </w:rPr>
      </w:pPr>
    </w:p>
    <w:p w14:paraId="34656729"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roofErr w:type="gramStart"/>
      <w:r w:rsidRPr="0045369E">
        <w:rPr>
          <w:i/>
          <w:sz w:val="24"/>
          <w:szCs w:val="24"/>
          <w:lang w:val="en-GB"/>
        </w:rPr>
        <w:t>resolves</w:t>
      </w:r>
      <w:proofErr w:type="gramEnd"/>
    </w:p>
    <w:p w14:paraId="31335C3F" w14:textId="77777777" w:rsidR="00F4254A" w:rsidRPr="0045369E" w:rsidRDefault="00F4254A" w:rsidP="00F4254A">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eastAsia="ja-JP"/>
        </w:rPr>
      </w:pPr>
      <w:r w:rsidRPr="0045369E">
        <w:rPr>
          <w:sz w:val="24"/>
          <w:szCs w:val="24"/>
          <w:lang w:val="en-GB"/>
        </w:rPr>
        <w:t>1</w:t>
      </w:r>
      <w:r w:rsidRPr="0045369E">
        <w:rPr>
          <w:sz w:val="24"/>
          <w:szCs w:val="24"/>
          <w:lang w:val="en-GB"/>
        </w:rPr>
        <w:tab/>
        <w:t xml:space="preserve">that for the purpose of protecting the fixed service systems in </w:t>
      </w:r>
      <w:proofErr w:type="spellStart"/>
      <w:r w:rsidRPr="0045369E">
        <w:rPr>
          <w:sz w:val="24"/>
          <w:szCs w:val="24"/>
          <w:lang w:val="en-GB"/>
        </w:rPr>
        <w:t>neighboring</w:t>
      </w:r>
      <w:proofErr w:type="spellEnd"/>
      <w:r w:rsidRPr="0045369E">
        <w:rPr>
          <w:sz w:val="24"/>
          <w:szCs w:val="24"/>
          <w:lang w:val="en-GB"/>
        </w:rPr>
        <w:t xml:space="preserve"> administrations in the frequency range </w:t>
      </w:r>
      <w:r w:rsidRPr="0045369E">
        <w:rPr>
          <w:rFonts w:eastAsia="Calibri"/>
          <w:sz w:val="24"/>
          <w:szCs w:val="24"/>
          <w:lang w:val="en-GB"/>
        </w:rPr>
        <w:t>24.25-27.5 GHz</w:t>
      </w:r>
      <w:r w:rsidRPr="0045369E">
        <w:rPr>
          <w:sz w:val="24"/>
          <w:szCs w:val="24"/>
          <w:lang w:val="en-GB"/>
        </w:rPr>
        <w:t xml:space="preserve">, the power flux density level per HAPS platform station at the surface of the Earth in </w:t>
      </w:r>
      <w:proofErr w:type="spellStart"/>
      <w:r w:rsidRPr="0045369E">
        <w:rPr>
          <w:sz w:val="24"/>
          <w:szCs w:val="24"/>
          <w:lang w:val="en-GB"/>
        </w:rPr>
        <w:t>neighboring</w:t>
      </w:r>
      <w:proofErr w:type="spellEnd"/>
      <w:r w:rsidRPr="0045369E">
        <w:rPr>
          <w:sz w:val="24"/>
          <w:szCs w:val="24"/>
          <w:lang w:val="en-GB"/>
        </w:rPr>
        <w:t xml:space="preserve"> administrations shall not exceed the following </w:t>
      </w:r>
      <w:proofErr w:type="spellStart"/>
      <w:r w:rsidRPr="0045369E">
        <w:rPr>
          <w:sz w:val="24"/>
          <w:szCs w:val="24"/>
          <w:lang w:val="en-GB"/>
        </w:rPr>
        <w:t>pfd</w:t>
      </w:r>
      <w:proofErr w:type="spellEnd"/>
      <w:r w:rsidRPr="0045369E">
        <w:rPr>
          <w:sz w:val="24"/>
          <w:szCs w:val="24"/>
          <w:lang w:val="en-GB"/>
        </w:rPr>
        <w:t xml:space="preserve"> mask in </w:t>
      </w:r>
      <w:proofErr w:type="spellStart"/>
      <w:r w:rsidRPr="0045369E">
        <w:rPr>
          <w:sz w:val="24"/>
          <w:szCs w:val="24"/>
          <w:lang w:val="en-GB"/>
        </w:rPr>
        <w:t>dBW</w:t>
      </w:r>
      <w:proofErr w:type="spellEnd"/>
      <w:r w:rsidRPr="0045369E">
        <w:rPr>
          <w:sz w:val="24"/>
          <w:szCs w:val="24"/>
          <w:lang w:val="en-GB"/>
        </w:rPr>
        <w:t>/m</w:t>
      </w:r>
      <w:r w:rsidRPr="0045369E">
        <w:rPr>
          <w:sz w:val="24"/>
          <w:szCs w:val="24"/>
          <w:vertAlign w:val="superscript"/>
          <w:lang w:val="en-GB"/>
        </w:rPr>
        <w:t>2</w:t>
      </w:r>
      <w:r w:rsidRPr="0045369E">
        <w:rPr>
          <w:sz w:val="24"/>
          <w:szCs w:val="24"/>
          <w:lang w:val="en-GB"/>
        </w:rPr>
        <w:t>/MHz</w:t>
      </w:r>
      <w:r w:rsidRPr="0045369E">
        <w:rPr>
          <w:sz w:val="24"/>
          <w:szCs w:val="24"/>
          <w:lang w:val="en-GB" w:eastAsia="ja-JP"/>
        </w:rPr>
        <w:t xml:space="preserve">, under clear sky condition, without the </w:t>
      </w:r>
      <w:r w:rsidRPr="0045369E">
        <w:rPr>
          <w:sz w:val="24"/>
          <w:szCs w:val="24"/>
          <w:lang w:val="en-GB"/>
        </w:rPr>
        <w:t>explicit agreement from the affected administration:</w:t>
      </w:r>
    </w:p>
    <w:p w14:paraId="1A66BA40" w14:textId="77777777" w:rsidR="00F4254A" w:rsidRPr="0045369E" w:rsidRDefault="00F4254A" w:rsidP="00F4254A">
      <w:pPr>
        <w:shd w:val="clear" w:color="auto" w:fill="FFFFFF"/>
        <w:rPr>
          <w:sz w:val="24"/>
          <w:szCs w:val="24"/>
          <w:lang w:eastAsia="ja-JP"/>
        </w:rPr>
      </w:pPr>
      <m:oMathPara>
        <m:oMath>
          <m:r>
            <m:rPr>
              <m:sty m:val="p"/>
            </m:rPr>
            <w:rPr>
              <w:rFonts w:ascii="Cambria Math" w:hAnsi="Cambria Math"/>
              <w:sz w:val="24"/>
              <w:szCs w:val="24"/>
              <w:lang w:eastAsia="ja-JP"/>
            </w:rPr>
            <w:br/>
          </m:r>
        </m:oMath>
        <m:oMath>
          <m:sSub>
            <m:sSubPr>
              <m:ctrlPr>
                <w:rPr>
                  <w:rFonts w:ascii="Cambria Math" w:hAnsi="Cambria Math"/>
                  <w:sz w:val="24"/>
                  <w:szCs w:val="24"/>
                  <w:lang w:eastAsia="ja-JP"/>
                </w:rPr>
              </m:ctrlPr>
            </m:sSubPr>
            <m:e>
              <m:r>
                <w:rPr>
                  <w:rFonts w:ascii="Cambria Math" w:hAnsi="Cambria Math"/>
                  <w:sz w:val="24"/>
                  <w:szCs w:val="24"/>
                  <w:lang w:eastAsia="ja-JP"/>
                </w:rPr>
                <m:t>pfd</m:t>
              </m:r>
            </m:e>
            <m:sub>
              <m:r>
                <w:rPr>
                  <w:rFonts w:ascii="Cambria Math" w:hAnsi="Cambria Math"/>
                  <w:sz w:val="24"/>
                  <w:szCs w:val="24"/>
                  <w:lang w:eastAsia="ja-JP"/>
                </w:rPr>
                <m:t>max</m:t>
              </m:r>
            </m:sub>
          </m:sSub>
          <m:d>
            <m:dPr>
              <m:ctrlPr>
                <w:rPr>
                  <w:rFonts w:ascii="Cambria Math" w:hAnsi="Cambria Math"/>
                  <w:sz w:val="24"/>
                  <w:szCs w:val="24"/>
                  <w:lang w:eastAsia="ja-JP"/>
                </w:rPr>
              </m:ctrlPr>
            </m:dPr>
            <m:e>
              <m:r>
                <w:rPr>
                  <w:rFonts w:ascii="Cambria Math" w:hAnsi="Cambria Math"/>
                  <w:sz w:val="24"/>
                  <w:szCs w:val="24"/>
                  <w:lang w:eastAsia="ja-JP"/>
                </w:rPr>
                <m:t>El</m:t>
              </m:r>
            </m:e>
          </m:d>
          <m:r>
            <m:rPr>
              <m:sty m:val="p"/>
            </m:rPr>
            <w:rPr>
              <w:rFonts w:ascii="Cambria Math" w:hAnsi="Cambria Math"/>
              <w:sz w:val="24"/>
              <w:szCs w:val="24"/>
              <w:lang w:eastAsia="ja-JP"/>
            </w:rPr>
            <m:t>=0.39</m:t>
          </m:r>
          <m:r>
            <w:rPr>
              <w:rFonts w:ascii="Cambria Math" w:hAnsi="Cambria Math"/>
              <w:sz w:val="24"/>
              <w:szCs w:val="24"/>
              <w:lang w:eastAsia="ja-JP"/>
            </w:rPr>
            <m:t>×El</m:t>
          </m:r>
          <m:r>
            <m:rPr>
              <m:sty m:val="p"/>
            </m:rPr>
            <w:rPr>
              <w:rFonts w:ascii="Cambria Math" w:hAnsi="Cambria Math"/>
              <w:sz w:val="24"/>
              <w:szCs w:val="24"/>
              <w:lang w:eastAsia="ja-JP"/>
            </w:rPr>
            <m:t xml:space="preserve">-132.12 </m:t>
          </m:r>
          <m:r>
            <w:rPr>
              <w:rFonts w:ascii="Cambria Math" w:hAnsi="Cambria Math"/>
              <w:sz w:val="24"/>
              <w:szCs w:val="24"/>
              <w:lang w:eastAsia="ja-JP"/>
            </w:rPr>
            <m:t>for</m:t>
          </m:r>
          <m:r>
            <m:rPr>
              <m:sty m:val="p"/>
            </m:rPr>
            <w:rPr>
              <w:rFonts w:ascii="Cambria Math" w:hAnsi="Cambria Math"/>
              <w:sz w:val="24"/>
              <w:szCs w:val="24"/>
              <w:lang w:eastAsia="ja-JP"/>
            </w:rPr>
            <m:t xml:space="preserve"> 0≤</m:t>
          </m:r>
          <m:r>
            <w:rPr>
              <w:rFonts w:ascii="Cambria Math" w:hAnsi="Cambria Math"/>
              <w:sz w:val="24"/>
              <w:szCs w:val="24"/>
              <w:lang w:eastAsia="ja-JP"/>
            </w:rPr>
            <m:t>El&lt;</m:t>
          </m:r>
          <m:r>
            <m:rPr>
              <m:sty m:val="p"/>
            </m:rPr>
            <w:rPr>
              <w:rFonts w:ascii="Cambria Math" w:hAnsi="Cambria Math"/>
              <w:sz w:val="24"/>
              <w:szCs w:val="24"/>
              <w:lang w:eastAsia="ja-JP"/>
            </w:rPr>
            <m:t>13°</m:t>
          </m:r>
        </m:oMath>
      </m:oMathPara>
    </w:p>
    <w:p w14:paraId="7203E929" w14:textId="77777777" w:rsidR="00F4254A" w:rsidRPr="0045369E" w:rsidRDefault="00F4254A" w:rsidP="00F4254A">
      <w:pPr>
        <w:shd w:val="clear" w:color="auto" w:fill="FFFFFF"/>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2.715 ×El-162.3 for</m:t>
          </m:r>
          <m:r>
            <m:rPr>
              <m:sty m:val="p"/>
            </m:rPr>
            <w:rPr>
              <w:rFonts w:ascii="Cambria Math" w:eastAsiaTheme="minorHAnsi" w:hAnsi="Cambria Math" w:cstheme="minorBidi"/>
              <w:sz w:val="24"/>
              <w:szCs w:val="24"/>
              <w:lang w:eastAsia="ja-JP"/>
            </w:rPr>
            <m:t xml:space="preserve"> 13°≤</m:t>
          </m:r>
          <m:r>
            <w:rPr>
              <w:rFonts w:ascii="Cambria Math" w:eastAsiaTheme="minorHAnsi" w:hAnsi="Cambria Math" w:cstheme="minorBidi"/>
              <w:sz w:val="24"/>
              <w:szCs w:val="24"/>
              <w:lang w:eastAsia="ja-JP"/>
            </w:rPr>
            <m:t>El&lt;20</m:t>
          </m:r>
          <m:r>
            <m:rPr>
              <m:sty m:val="p"/>
            </m:rPr>
            <w:rPr>
              <w:rFonts w:ascii="Cambria Math" w:eastAsiaTheme="minorHAnsi" w:hAnsi="Cambria Math" w:cstheme="minorBidi"/>
              <w:sz w:val="24"/>
              <w:szCs w:val="24"/>
              <w:lang w:eastAsia="ja-JP"/>
            </w:rPr>
            <m:t>°</m:t>
          </m:r>
        </m:oMath>
      </m:oMathPara>
    </w:p>
    <w:p w14:paraId="1B14C7C7" w14:textId="77777777" w:rsidR="00F4254A" w:rsidRPr="0045369E" w:rsidRDefault="00F4254A" w:rsidP="00F4254A">
      <w:pPr>
        <w:shd w:val="clear" w:color="auto" w:fill="FFFFFF"/>
        <w:tabs>
          <w:tab w:val="left" w:pos="1134"/>
          <w:tab w:val="center" w:pos="4820"/>
          <w:tab w:val="right" w:pos="9639"/>
        </w:tabs>
        <w:overflowPunct w:val="0"/>
        <w:autoSpaceDE w:val="0"/>
        <w:autoSpaceDN w:val="0"/>
        <w:adjustRightInd w:val="0"/>
        <w:spacing w:before="120"/>
        <w:jc w:val="center"/>
        <w:rPr>
          <w:rFonts w:ascii="Cambria Math" w:eastAsiaTheme="minorHAnsi" w:hAnsi="Cambria Math"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 xml:space="preserve">=0.45×El-117 for </m:t>
          </m:r>
          <m:r>
            <m:rPr>
              <m:sty m:val="p"/>
            </m:rPr>
            <w:rPr>
              <w:rFonts w:ascii="Cambria Math" w:eastAsiaTheme="minorHAnsi" w:hAnsi="Cambria Math" w:cstheme="minorBidi"/>
              <w:sz w:val="24"/>
              <w:szCs w:val="24"/>
              <w:lang w:eastAsia="ja-JP"/>
            </w:rPr>
            <m:t>20°≤</m:t>
          </m:r>
          <m:r>
            <w:rPr>
              <w:rFonts w:ascii="Cambria Math" w:eastAsiaTheme="minorHAnsi" w:hAnsi="Cambria Math" w:cstheme="minorBidi"/>
              <w:sz w:val="24"/>
              <w:szCs w:val="24"/>
              <w:lang w:eastAsia="ja-JP"/>
            </w:rPr>
            <m:t>El&lt;60</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 xml:space="preserve"> </m:t>
          </m:r>
        </m:oMath>
      </m:oMathPara>
    </w:p>
    <w:p w14:paraId="0740D6C4" w14:textId="77777777" w:rsidR="00F4254A" w:rsidRPr="0045369E" w:rsidRDefault="00F4254A" w:rsidP="00F4254A">
      <w:pPr>
        <w:shd w:val="clear" w:color="auto" w:fill="FFFFFF"/>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color w:val="FF0000"/>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 xml:space="preserve">=-90 for </m:t>
          </m:r>
          <m:r>
            <m:rPr>
              <m:sty m:val="p"/>
            </m:rPr>
            <w:rPr>
              <w:rFonts w:ascii="Cambria Math" w:eastAsiaTheme="minorHAnsi" w:hAnsi="Cambria Math" w:cstheme="minorBidi"/>
              <w:sz w:val="24"/>
              <w:szCs w:val="24"/>
              <w:lang w:eastAsia="ja-JP"/>
            </w:rPr>
            <m:t>60°≤</m:t>
          </m:r>
          <m:r>
            <w:rPr>
              <w:rFonts w:ascii="Cambria Math" w:eastAsiaTheme="minorHAnsi" w:hAnsi="Cambria Math" w:cstheme="minorBidi"/>
              <w:sz w:val="24"/>
              <w:szCs w:val="24"/>
              <w:lang w:eastAsia="ja-JP"/>
            </w:rPr>
            <m:t>El</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90</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 xml:space="preserve"> </m:t>
          </m:r>
        </m:oMath>
      </m:oMathPara>
    </w:p>
    <w:p w14:paraId="5D7BDCE4" w14:textId="77777777" w:rsidR="00F4254A" w:rsidRPr="0045369E" w:rsidRDefault="00F4254A" w:rsidP="00F4254A">
      <w:pPr>
        <w:tabs>
          <w:tab w:val="left" w:pos="1134"/>
          <w:tab w:val="center" w:pos="4820"/>
          <w:tab w:val="right" w:pos="9639"/>
        </w:tabs>
        <w:overflowPunct w:val="0"/>
        <w:autoSpaceDE w:val="0"/>
        <w:autoSpaceDN w:val="0"/>
        <w:adjustRightInd w:val="0"/>
        <w:spacing w:before="120"/>
        <w:textAlignment w:val="baseline"/>
        <w:rPr>
          <w:color w:val="FF0000"/>
          <w:sz w:val="24"/>
          <w:szCs w:val="24"/>
          <w:lang w:eastAsia="ja-JP"/>
        </w:rPr>
      </w:pPr>
    </w:p>
    <w:p w14:paraId="73D5FFCD"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45369E">
        <w:rPr>
          <w:sz w:val="24"/>
          <w:szCs w:val="24"/>
          <w:lang w:val="en-GB" w:eastAsia="ja-JP"/>
        </w:rPr>
        <w:tab/>
      </w:r>
      <w:proofErr w:type="gramStart"/>
      <w:r w:rsidRPr="0045369E">
        <w:rPr>
          <w:sz w:val="24"/>
          <w:szCs w:val="24"/>
          <w:lang w:val="en-GB" w:eastAsia="ja-JP"/>
        </w:rPr>
        <w:t>where</w:t>
      </w:r>
      <w:proofErr w:type="gramEnd"/>
      <w:r w:rsidRPr="0045369E">
        <w:rPr>
          <w:sz w:val="24"/>
          <w:szCs w:val="24"/>
          <w:lang w:val="en-GB" w:eastAsia="ja-JP"/>
        </w:rPr>
        <w:t xml:space="preserve"> El is the elevation angle in degrees (angles of arrival above the horizontal plane).</w:t>
      </w:r>
    </w:p>
    <w:p w14:paraId="73C347AB" w14:textId="77777777" w:rsidR="00F4254A" w:rsidRPr="0045369E" w:rsidRDefault="00F4254A" w:rsidP="00F4254A">
      <w:pPr>
        <w:tabs>
          <w:tab w:val="left" w:pos="1134"/>
          <w:tab w:val="left" w:pos="1871"/>
          <w:tab w:val="left" w:pos="2268"/>
        </w:tabs>
        <w:overflowPunct w:val="0"/>
        <w:autoSpaceDE w:val="0"/>
        <w:autoSpaceDN w:val="0"/>
        <w:adjustRightInd w:val="0"/>
        <w:spacing w:before="120" w:after="120"/>
        <w:textAlignment w:val="baseline"/>
        <w:rPr>
          <w:sz w:val="24"/>
          <w:szCs w:val="24"/>
          <w:lang w:val="en-GB" w:eastAsia="ja-JP"/>
        </w:rPr>
      </w:pPr>
      <w:r w:rsidRPr="0045369E">
        <w:rPr>
          <w:sz w:val="24"/>
          <w:szCs w:val="24"/>
          <w:lang w:val="en-GB" w:eastAsia="ja-JP"/>
        </w:rPr>
        <w:tab/>
        <w:t xml:space="preserve">To verify the compliance with the </w:t>
      </w:r>
      <w:proofErr w:type="spellStart"/>
      <w:r w:rsidRPr="0045369E">
        <w:rPr>
          <w:sz w:val="24"/>
          <w:szCs w:val="24"/>
          <w:lang w:val="en-GB" w:eastAsia="ja-JP"/>
        </w:rPr>
        <w:t>pfd</w:t>
      </w:r>
      <w:proofErr w:type="spellEnd"/>
      <w:r w:rsidRPr="0045369E">
        <w:rPr>
          <w:sz w:val="24"/>
          <w:szCs w:val="24"/>
          <w:lang w:val="en-GB" w:eastAsia="ja-JP"/>
        </w:rPr>
        <w:t xml:space="preserve"> mask the following equation shall be used:</w:t>
      </w:r>
    </w:p>
    <w:p w14:paraId="25A1500D" w14:textId="77777777" w:rsidR="00F4254A" w:rsidRPr="0045369E" w:rsidRDefault="00F4254A" w:rsidP="00F4254A">
      <w:pPr>
        <w:tabs>
          <w:tab w:val="left" w:pos="720"/>
        </w:tabs>
        <w:rPr>
          <w:i/>
          <w:sz w:val="24"/>
          <w:szCs w:val="24"/>
          <w:lang w:eastAsia="ja-JP"/>
        </w:rPr>
      </w:pPr>
      <m:oMathPara>
        <m:oMath>
          <m:r>
            <m:rPr>
              <m:sty m:val="p"/>
            </m:rPr>
            <w:rPr>
              <w:rFonts w:ascii="Cambria Math" w:hAnsi="Cambria Math"/>
              <w:sz w:val="24"/>
              <w:szCs w:val="24"/>
              <w:lang w:eastAsia="ja-JP"/>
            </w:rPr>
            <w:br/>
          </m:r>
        </m:oMath>
        <m:oMath>
          <m:r>
            <w:rPr>
              <w:rFonts w:ascii="Cambria Math" w:hAnsi="Cambria Math"/>
              <w:sz w:val="24"/>
              <w:szCs w:val="24"/>
              <w:lang w:eastAsia="ja-JP"/>
            </w:rPr>
            <m:t>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-10.</m:t>
          </m:r>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d>
            <m:dPr>
              <m:ctrlPr>
                <w:rPr>
                  <w:rFonts w:ascii="Cambria Math" w:hAnsi="Cambria Math"/>
                  <w:i/>
                  <w:sz w:val="24"/>
                  <w:szCs w:val="24"/>
                  <w:lang w:eastAsia="ja-JP"/>
                </w:rPr>
              </m:ctrlPr>
            </m:dPr>
            <m:e>
              <m:r>
                <w:rPr>
                  <w:rFonts w:ascii="Cambria Math" w:hAnsi="Cambria Math"/>
                  <w:sz w:val="24"/>
                  <w:szCs w:val="24"/>
                  <w:lang w:eastAsia="ja-JP"/>
                </w:rPr>
                <m:t>4π</m:t>
              </m:r>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d>
          <m:r>
            <w:rPr>
              <w:rFonts w:ascii="Cambria Math" w:hAnsi="Cambria Math"/>
              <w:sz w:val="24"/>
              <w:szCs w:val="24"/>
              <w:lang w:eastAsia="ja-JP"/>
            </w:rPr>
            <m:t>-rain fade</m:t>
          </m:r>
        </m:oMath>
      </m:oMathPara>
    </w:p>
    <w:p w14:paraId="3888CFF9" w14:textId="77777777" w:rsidR="00F4254A" w:rsidRPr="0045369E" w:rsidRDefault="00F4254A" w:rsidP="00F4254A">
      <w:pPr>
        <w:tabs>
          <w:tab w:val="left" w:pos="720"/>
          <w:tab w:val="left" w:pos="1134"/>
          <w:tab w:val="left" w:pos="1871"/>
          <w:tab w:val="left" w:pos="2268"/>
        </w:tabs>
        <w:autoSpaceDE w:val="0"/>
        <w:autoSpaceDN w:val="0"/>
        <w:adjustRightInd w:val="0"/>
        <w:textAlignment w:val="baseline"/>
        <w:rPr>
          <w:i/>
          <w:sz w:val="24"/>
          <w:szCs w:val="24"/>
          <w:lang w:val="en-GB" w:eastAsia="ja-JP"/>
        </w:rPr>
      </w:pPr>
    </w:p>
    <w:p w14:paraId="739F67B5"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45369E">
        <w:rPr>
          <w:sz w:val="24"/>
          <w:szCs w:val="24"/>
          <w:lang w:val="en-GB" w:eastAsia="ja-JP"/>
        </w:rPr>
        <w:tab/>
      </w:r>
      <w:proofErr w:type="gramStart"/>
      <w:r w:rsidRPr="0045369E">
        <w:rPr>
          <w:sz w:val="24"/>
          <w:szCs w:val="24"/>
          <w:lang w:val="en-GB" w:eastAsia="ja-JP"/>
        </w:rPr>
        <w:t>where</w:t>
      </w:r>
      <w:proofErr w:type="gramEnd"/>
      <w:r w:rsidRPr="0045369E">
        <w:rPr>
          <w:sz w:val="24"/>
          <w:szCs w:val="24"/>
          <w:lang w:val="en-GB" w:eastAsia="ja-JP"/>
        </w:rPr>
        <w:t>:</w:t>
      </w:r>
    </w:p>
    <w:p w14:paraId="455A8C4E"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sz w:val="24"/>
          <w:szCs w:val="24"/>
          <w:lang w:val="en-GB" w:eastAsia="ja-JP"/>
        </w:rPr>
        <w:tab/>
      </w:r>
      <w:r w:rsidRPr="0045369E">
        <w:rPr>
          <w:i/>
          <w:sz w:val="24"/>
          <w:szCs w:val="24"/>
          <w:lang w:val="en-GB" w:eastAsia="ja-JP"/>
        </w:rPr>
        <w:t>EIRP</w:t>
      </w:r>
      <w:r w:rsidRPr="0045369E">
        <w:rPr>
          <w:sz w:val="24"/>
          <w:szCs w:val="24"/>
          <w:lang w:val="en-GB" w:eastAsia="ja-JP"/>
        </w:rPr>
        <w:tab/>
        <w:t xml:space="preserve">is the nominal HAPS EIRP density level in </w:t>
      </w:r>
      <w:proofErr w:type="spellStart"/>
      <w:r w:rsidRPr="0045369E">
        <w:rPr>
          <w:sz w:val="24"/>
          <w:szCs w:val="24"/>
          <w:lang w:val="en-GB" w:eastAsia="ja-JP"/>
        </w:rPr>
        <w:t>dBW</w:t>
      </w:r>
      <w:proofErr w:type="spellEnd"/>
      <w:r w:rsidRPr="0045369E">
        <w:rPr>
          <w:sz w:val="24"/>
          <w:szCs w:val="24"/>
          <w:lang w:val="en-GB" w:eastAsia="ja-JP"/>
        </w:rPr>
        <w:t>/MHz (dependent to the elevation angle)</w:t>
      </w:r>
      <w:proofErr w:type="gramStart"/>
      <w:r w:rsidRPr="0045369E">
        <w:rPr>
          <w:sz w:val="24"/>
          <w:szCs w:val="24"/>
          <w:lang w:val="en-GB" w:eastAsia="ja-JP"/>
        </w:rPr>
        <w:t>;</w:t>
      </w:r>
      <w:proofErr w:type="gramEnd"/>
    </w:p>
    <w:p w14:paraId="3DC5686C"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sz w:val="24"/>
          <w:szCs w:val="24"/>
          <w:lang w:val="en-GB" w:eastAsia="ja-JP"/>
        </w:rPr>
        <w:tab/>
      </w:r>
      <w:proofErr w:type="gramStart"/>
      <w:r w:rsidRPr="0045369E">
        <w:rPr>
          <w:i/>
          <w:sz w:val="24"/>
          <w:szCs w:val="24"/>
          <w:lang w:val="en-GB" w:eastAsia="ja-JP"/>
        </w:rPr>
        <w:t>d</w:t>
      </w:r>
      <w:proofErr w:type="gramEnd"/>
      <w:r w:rsidRPr="0045369E">
        <w:rPr>
          <w:sz w:val="24"/>
          <w:szCs w:val="24"/>
          <w:lang w:val="en-GB" w:eastAsia="ja-JP"/>
        </w:rPr>
        <w:tab/>
        <w:t>is the distance in meters between the HAPS and the ground (elevation angle dependent);</w:t>
      </w:r>
    </w:p>
    <w:p w14:paraId="5943DA23"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rPr>
        <w:tab/>
      </w:r>
      <w:proofErr w:type="spellStart"/>
      <w:proofErr w:type="gramStart"/>
      <w:r w:rsidRPr="0045369E">
        <w:rPr>
          <w:i/>
          <w:sz w:val="24"/>
          <w:szCs w:val="24"/>
          <w:lang w:val="en-GB" w:eastAsia="ja-JP"/>
        </w:rPr>
        <w:t>pfd</w:t>
      </w:r>
      <w:proofErr w:type="spellEnd"/>
      <w:proofErr w:type="gramEnd"/>
      <w:r w:rsidRPr="0045369E">
        <w:rPr>
          <w:i/>
          <w:sz w:val="24"/>
          <w:szCs w:val="24"/>
          <w:lang w:val="en-GB" w:eastAsia="ja-JP"/>
        </w:rPr>
        <w:t>(</w:t>
      </w:r>
      <m:oMath>
        <m:r>
          <w:rPr>
            <w:rFonts w:ascii="Cambria Math" w:hAnsi="Cambria Math"/>
            <w:sz w:val="24"/>
            <w:szCs w:val="24"/>
            <w:lang w:val="en-GB" w:eastAsia="ja-JP"/>
          </w:rPr>
          <m:t>El</m:t>
        </m:r>
      </m:oMath>
      <w:r w:rsidRPr="0045369E">
        <w:rPr>
          <w:i/>
          <w:sz w:val="24"/>
          <w:szCs w:val="24"/>
          <w:lang w:val="en-GB" w:eastAsia="ja-JP"/>
        </w:rPr>
        <w:t>)</w:t>
      </w:r>
      <w:r w:rsidRPr="0045369E">
        <w:rPr>
          <w:i/>
          <w:sz w:val="24"/>
          <w:szCs w:val="24"/>
          <w:lang w:val="en-GB"/>
        </w:rPr>
        <w:tab/>
      </w:r>
      <w:r w:rsidRPr="0045369E">
        <w:rPr>
          <w:sz w:val="24"/>
          <w:szCs w:val="24"/>
          <w:lang w:val="en-GB"/>
        </w:rPr>
        <w:t xml:space="preserve">power flux density at the Earth surface per HAPS platform station in </w:t>
      </w:r>
      <w:proofErr w:type="spellStart"/>
      <w:r w:rsidRPr="0045369E">
        <w:rPr>
          <w:sz w:val="24"/>
          <w:szCs w:val="24"/>
          <w:lang w:val="en-GB" w:eastAsia="ja-JP"/>
        </w:rPr>
        <w:t>dBW</w:t>
      </w:r>
      <w:proofErr w:type="spellEnd"/>
      <w:r w:rsidRPr="0045369E">
        <w:rPr>
          <w:sz w:val="24"/>
          <w:szCs w:val="24"/>
          <w:lang w:val="en-GB" w:eastAsia="ja-JP"/>
        </w:rPr>
        <w:t>/m²/MHz;</w:t>
      </w:r>
    </w:p>
    <w:p w14:paraId="1B1467EE"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eastAsia="ja-JP"/>
        </w:rPr>
        <w:t xml:space="preserve">                   </w:t>
      </w:r>
      <w:proofErr w:type="gramStart"/>
      <w:r w:rsidRPr="0045369E">
        <w:rPr>
          <w:i/>
          <w:sz w:val="24"/>
          <w:szCs w:val="24"/>
          <w:lang w:val="en-GB" w:eastAsia="ja-JP"/>
        </w:rPr>
        <w:t>rain</w:t>
      </w:r>
      <w:proofErr w:type="gramEnd"/>
      <w:r w:rsidRPr="0045369E">
        <w:rPr>
          <w:i/>
          <w:sz w:val="24"/>
          <w:szCs w:val="24"/>
          <w:lang w:val="en-GB" w:eastAsia="ja-JP"/>
        </w:rPr>
        <w:t xml:space="preserve"> fade</w:t>
      </w:r>
      <w:r w:rsidRPr="0045369E">
        <w:rPr>
          <w:i/>
          <w:sz w:val="24"/>
          <w:szCs w:val="24"/>
          <w:lang w:val="en-GB" w:eastAsia="ja-JP"/>
        </w:rPr>
        <w:tab/>
        <w:t xml:space="preserve">   </w:t>
      </w:r>
      <w:r w:rsidRPr="0045369E">
        <w:rPr>
          <w:sz w:val="24"/>
          <w:szCs w:val="24"/>
          <w:lang w:val="en-GB" w:eastAsia="ja-JP"/>
        </w:rPr>
        <w:t>rain attenuation in dB (ITU-R P.618)</w:t>
      </w:r>
    </w:p>
    <w:p w14:paraId="78E3C88F" w14:textId="77777777" w:rsidR="00F4254A" w:rsidRPr="0045369E" w:rsidRDefault="00F4254A" w:rsidP="00F4254A">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45369E">
        <w:rPr>
          <w:sz w:val="24"/>
          <w:szCs w:val="24"/>
          <w:lang w:val="en-GB"/>
        </w:rPr>
        <w:t>2</w:t>
      </w:r>
      <w:r w:rsidRPr="0045369E">
        <w:rPr>
          <w:sz w:val="24"/>
          <w:szCs w:val="24"/>
          <w:lang w:val="en-GB"/>
        </w:rPr>
        <w:tab/>
        <w:t xml:space="preserve">that for the purpose of protecting the terrestrial mobile service systems in </w:t>
      </w:r>
      <w:proofErr w:type="spellStart"/>
      <w:r w:rsidRPr="0045369E">
        <w:rPr>
          <w:sz w:val="24"/>
          <w:szCs w:val="24"/>
          <w:lang w:val="en-GB"/>
        </w:rPr>
        <w:t>neighboring</w:t>
      </w:r>
      <w:proofErr w:type="spellEnd"/>
      <w:r w:rsidRPr="0045369E">
        <w:rPr>
          <w:sz w:val="24"/>
          <w:szCs w:val="24"/>
          <w:lang w:val="en-GB"/>
        </w:rPr>
        <w:t xml:space="preserve"> administrations in the band </w:t>
      </w:r>
      <w:r w:rsidRPr="0045369E">
        <w:rPr>
          <w:rFonts w:eastAsia="Calibri"/>
          <w:sz w:val="24"/>
          <w:szCs w:val="24"/>
          <w:lang w:val="en-GB"/>
        </w:rPr>
        <w:t>24.25-27.5 GHz</w:t>
      </w:r>
      <w:r w:rsidRPr="0045369E">
        <w:rPr>
          <w:sz w:val="24"/>
          <w:szCs w:val="24"/>
          <w:lang w:val="en-GB"/>
        </w:rPr>
        <w:t xml:space="preserve">, the power flux density level per HAPS platform station at the surface of the Earth in </w:t>
      </w:r>
      <w:proofErr w:type="spellStart"/>
      <w:r w:rsidRPr="0045369E">
        <w:rPr>
          <w:sz w:val="24"/>
          <w:szCs w:val="24"/>
          <w:lang w:val="en-GB"/>
        </w:rPr>
        <w:t>neighboring</w:t>
      </w:r>
      <w:proofErr w:type="spellEnd"/>
      <w:r w:rsidRPr="0045369E">
        <w:rPr>
          <w:sz w:val="24"/>
          <w:szCs w:val="24"/>
          <w:lang w:val="en-GB"/>
        </w:rPr>
        <w:t xml:space="preserve"> administrations shall not exceed the following </w:t>
      </w:r>
      <w:proofErr w:type="spellStart"/>
      <w:r w:rsidRPr="0045369E">
        <w:rPr>
          <w:sz w:val="24"/>
          <w:szCs w:val="24"/>
          <w:lang w:val="en-GB"/>
        </w:rPr>
        <w:t>pfd</w:t>
      </w:r>
      <w:proofErr w:type="spellEnd"/>
      <w:r w:rsidRPr="0045369E">
        <w:rPr>
          <w:sz w:val="24"/>
          <w:szCs w:val="24"/>
          <w:lang w:val="en-GB"/>
        </w:rPr>
        <w:t xml:space="preserve"> masks in </w:t>
      </w:r>
      <w:proofErr w:type="spellStart"/>
      <w:r w:rsidRPr="0045369E">
        <w:rPr>
          <w:sz w:val="24"/>
          <w:szCs w:val="24"/>
          <w:lang w:val="en-GB"/>
        </w:rPr>
        <w:t>dBW</w:t>
      </w:r>
      <w:proofErr w:type="spellEnd"/>
      <w:r w:rsidRPr="0045369E">
        <w:rPr>
          <w:sz w:val="24"/>
          <w:szCs w:val="24"/>
          <w:lang w:val="en-GB"/>
        </w:rPr>
        <w:t>/m</w:t>
      </w:r>
      <w:r w:rsidRPr="0045369E">
        <w:rPr>
          <w:sz w:val="24"/>
          <w:szCs w:val="24"/>
          <w:vertAlign w:val="superscript"/>
          <w:lang w:val="en-GB"/>
        </w:rPr>
        <w:t>2</w:t>
      </w:r>
      <w:r w:rsidRPr="0045369E">
        <w:rPr>
          <w:sz w:val="24"/>
          <w:szCs w:val="24"/>
          <w:lang w:val="en-GB"/>
        </w:rPr>
        <w:t>/MHz for more than 0.1% of deployment</w:t>
      </w:r>
      <w:r w:rsidRPr="0045369E">
        <w:rPr>
          <w:sz w:val="24"/>
          <w:szCs w:val="24"/>
          <w:lang w:val="en-GB" w:eastAsia="ja-JP"/>
        </w:rPr>
        <w:t xml:space="preserve">, without the </w:t>
      </w:r>
      <w:r w:rsidRPr="0045369E">
        <w:rPr>
          <w:sz w:val="24"/>
          <w:szCs w:val="24"/>
          <w:lang w:val="en-GB"/>
        </w:rPr>
        <w:t xml:space="preserve">explicit agreement from the affected administration: </w:t>
      </w:r>
    </w:p>
    <w:p w14:paraId="55921181" w14:textId="77777777" w:rsidR="00F4254A" w:rsidRPr="0045369E" w:rsidRDefault="00F4254A" w:rsidP="00F4254A">
      <w:pPr>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 xml:space="preserve">=-114  </m:t>
          </m:r>
          <m:r>
            <w:rPr>
              <w:rFonts w:ascii="Cambria Math" w:eastAsiaTheme="minorHAnsi" w:hAnsi="Cambria Math" w:cstheme="minorBidi"/>
              <w:sz w:val="24"/>
              <w:szCs w:val="24"/>
              <w:lang w:eastAsia="ja-JP"/>
            </w:rPr>
            <m:t>for</m:t>
          </m:r>
          <m:r>
            <m:rPr>
              <m:sty m:val="p"/>
            </m:rPr>
            <w:rPr>
              <w:rFonts w:ascii="Cambria Math" w:eastAsiaTheme="minorHAnsi" w:hAnsi="Cambria Math" w:cstheme="minorBidi"/>
              <w:sz w:val="24"/>
              <w:szCs w:val="24"/>
              <w:lang w:eastAsia="ja-JP"/>
            </w:rPr>
            <m:t xml:space="preserve"> 0≤</m:t>
          </m:r>
          <m:r>
            <w:rPr>
              <w:rFonts w:ascii="Cambria Math" w:eastAsiaTheme="minorHAnsi" w:hAnsi="Cambria Math" w:cstheme="minorBidi"/>
              <w:sz w:val="24"/>
              <w:szCs w:val="24"/>
              <w:lang w:eastAsia="ja-JP"/>
            </w:rPr>
            <m:t>El&lt;</m:t>
          </m:r>
          <m:r>
            <m:rPr>
              <m:sty m:val="p"/>
            </m:rPr>
            <w:rPr>
              <w:rFonts w:ascii="Cambria Math" w:eastAsiaTheme="minorHAnsi" w:hAnsi="Cambria Math" w:cstheme="minorBidi"/>
              <w:sz w:val="24"/>
              <w:szCs w:val="24"/>
              <w:lang w:eastAsia="ja-JP"/>
            </w:rPr>
            <m:t>4°</m:t>
          </m:r>
        </m:oMath>
      </m:oMathPara>
    </w:p>
    <w:p w14:paraId="5FB66FEE" w14:textId="77777777" w:rsidR="00F4254A" w:rsidRPr="0045369E" w:rsidRDefault="00F4254A" w:rsidP="00F4254A">
      <w:pPr>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-114+1.24×(El-4)      for</m:t>
          </m:r>
          <m:r>
            <m:rPr>
              <m:sty m:val="p"/>
            </m:rPr>
            <w:rPr>
              <w:rFonts w:ascii="Cambria Math" w:eastAsiaTheme="minorHAnsi" w:hAnsi="Cambria Math" w:cstheme="minorBidi"/>
              <w:sz w:val="24"/>
              <w:szCs w:val="24"/>
              <w:lang w:eastAsia="ja-JP"/>
            </w:rPr>
            <m:t xml:space="preserve"> 4≤</m:t>
          </m:r>
          <m:r>
            <w:rPr>
              <w:rFonts w:ascii="Cambria Math" w:eastAsiaTheme="minorHAnsi" w:hAnsi="Cambria Math" w:cstheme="minorBidi"/>
              <w:sz w:val="24"/>
              <w:szCs w:val="24"/>
              <w:lang w:eastAsia="ja-JP"/>
            </w:rPr>
            <m:t>El&lt;</m:t>
          </m:r>
          <m:r>
            <m:rPr>
              <m:sty m:val="p"/>
            </m:rPr>
            <w:rPr>
              <w:rFonts w:ascii="Cambria Math" w:eastAsiaTheme="minorHAnsi" w:hAnsi="Cambria Math" w:cstheme="minorBidi"/>
              <w:sz w:val="24"/>
              <w:szCs w:val="24"/>
              <w:lang w:eastAsia="ja-JP"/>
            </w:rPr>
            <m:t>9°</m:t>
          </m:r>
        </m:oMath>
      </m:oMathPara>
    </w:p>
    <w:p w14:paraId="74F0F724" w14:textId="77777777" w:rsidR="00F4254A" w:rsidRPr="0045369E" w:rsidRDefault="00F4254A" w:rsidP="00F4254A">
      <w:pPr>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 xml:space="preserve">=-107.8    </m:t>
          </m:r>
          <m:r>
            <w:rPr>
              <w:rFonts w:ascii="Cambria Math" w:eastAsiaTheme="minorHAnsi" w:hAnsi="Cambria Math" w:cstheme="minorBidi"/>
              <w:sz w:val="24"/>
              <w:szCs w:val="24"/>
              <w:lang w:eastAsia="ja-JP"/>
            </w:rPr>
            <m:t xml:space="preserve"> for</m:t>
          </m:r>
          <m:r>
            <m:rPr>
              <m:sty m:val="p"/>
            </m:rPr>
            <w:rPr>
              <w:rFonts w:ascii="Cambria Math" w:eastAsiaTheme="minorHAnsi" w:hAnsi="Cambria Math" w:cstheme="minorBidi"/>
              <w:sz w:val="24"/>
              <w:szCs w:val="24"/>
              <w:lang w:eastAsia="ja-JP"/>
            </w:rPr>
            <m:t xml:space="preserve"> 9°≤</m:t>
          </m:r>
          <m:r>
            <w:rPr>
              <w:rFonts w:ascii="Cambria Math" w:eastAsiaTheme="minorHAnsi" w:hAnsi="Cambria Math" w:cstheme="minorBidi"/>
              <w:sz w:val="24"/>
              <w:szCs w:val="24"/>
              <w:lang w:eastAsia="ja-JP"/>
            </w:rPr>
            <m:t>El</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90</m:t>
          </m:r>
          <m:r>
            <m:rPr>
              <m:sty m:val="p"/>
            </m:rPr>
            <w:rPr>
              <w:rFonts w:ascii="Cambria Math" w:eastAsiaTheme="minorHAnsi" w:hAnsi="Cambria Math" w:cstheme="minorBidi"/>
              <w:sz w:val="24"/>
              <w:szCs w:val="24"/>
              <w:lang w:eastAsia="ja-JP"/>
            </w:rPr>
            <m:t>°</m:t>
          </m:r>
        </m:oMath>
      </m:oMathPara>
    </w:p>
    <w:p w14:paraId="5B461FAE" w14:textId="77777777" w:rsidR="00F4254A" w:rsidRPr="0045369E" w:rsidRDefault="00F4254A" w:rsidP="00F4254A">
      <w:pPr>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w:p>
    <w:p w14:paraId="2C3A3CF0" w14:textId="77777777" w:rsidR="00F4254A" w:rsidRPr="0045369E" w:rsidRDefault="00F4254A" w:rsidP="00F4254A">
      <w:pPr>
        <w:shd w:val="clear" w:color="auto" w:fill="FFFFFF"/>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45369E">
        <w:rPr>
          <w:noProof/>
          <w:sz w:val="24"/>
          <w:szCs w:val="24"/>
        </w:rPr>
        <w:tab/>
      </w:r>
      <w:proofErr w:type="gramStart"/>
      <w:r w:rsidRPr="0045369E">
        <w:rPr>
          <w:sz w:val="24"/>
          <w:szCs w:val="24"/>
          <w:lang w:val="en-GB" w:eastAsia="ja-JP"/>
        </w:rPr>
        <w:t>where</w:t>
      </w:r>
      <w:proofErr w:type="gramEnd"/>
      <w:r w:rsidRPr="0045369E">
        <w:rPr>
          <w:sz w:val="24"/>
          <w:szCs w:val="24"/>
          <w:lang w:val="en-GB" w:eastAsia="ja-JP"/>
        </w:rPr>
        <w:t xml:space="preserve"> El is the elevation angle in degrees (angle of arrival above the horizontal plane).</w:t>
      </w:r>
    </w:p>
    <w:p w14:paraId="51409E26" w14:textId="77777777" w:rsidR="00F4254A" w:rsidRPr="0045369E" w:rsidRDefault="00F4254A" w:rsidP="00F4254A">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sz w:val="24"/>
          <w:szCs w:val="24"/>
          <w:lang w:val="en-GB" w:eastAsia="ja-JP"/>
        </w:rPr>
      </w:pPr>
      <w:r w:rsidRPr="0045369E">
        <w:rPr>
          <w:sz w:val="24"/>
          <w:szCs w:val="24"/>
          <w:lang w:val="en-GB" w:eastAsia="ja-JP"/>
        </w:rPr>
        <w:tab/>
        <w:t xml:space="preserve">To verify the compliance with the </w:t>
      </w:r>
      <w:proofErr w:type="spellStart"/>
      <w:r w:rsidRPr="0045369E">
        <w:rPr>
          <w:sz w:val="24"/>
          <w:szCs w:val="24"/>
          <w:lang w:val="en-GB" w:eastAsia="ja-JP"/>
        </w:rPr>
        <w:t>pfd</w:t>
      </w:r>
      <w:proofErr w:type="spellEnd"/>
      <w:r w:rsidRPr="0045369E">
        <w:rPr>
          <w:sz w:val="24"/>
          <w:szCs w:val="24"/>
          <w:lang w:val="en-GB" w:eastAsia="ja-JP"/>
        </w:rPr>
        <w:t xml:space="preserve"> mask the following equation shall be used:</w:t>
      </w:r>
    </w:p>
    <w:p w14:paraId="37000547" w14:textId="77777777" w:rsidR="00F4254A" w:rsidRPr="0045369E" w:rsidRDefault="00F4254A" w:rsidP="00F4254A">
      <w:pPr>
        <w:tabs>
          <w:tab w:val="left" w:pos="720"/>
          <w:tab w:val="left" w:pos="1134"/>
          <w:tab w:val="left" w:pos="1871"/>
          <w:tab w:val="left" w:pos="2268"/>
        </w:tabs>
        <w:autoSpaceDE w:val="0"/>
        <w:autoSpaceDN w:val="0"/>
        <w:adjustRightInd w:val="0"/>
        <w:jc w:val="center"/>
        <w:textAlignment w:val="baseline"/>
        <w:rPr>
          <w:i/>
          <w:sz w:val="24"/>
          <w:szCs w:val="24"/>
          <w:lang w:val="en-GB" w:eastAsia="ja-JP"/>
        </w:rPr>
      </w:pPr>
      <m:oMathPara>
        <m:oMath>
          <m:r>
            <w:rPr>
              <w:rFonts w:ascii="Cambria Math" w:hAnsi="Cambria Math"/>
              <w:sz w:val="24"/>
              <w:szCs w:val="24"/>
              <w:lang w:eastAsia="ja-JP"/>
            </w:rPr>
            <m:t xml:space="preserve"> 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-10.</m:t>
          </m:r>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d>
            <m:dPr>
              <m:ctrlPr>
                <w:rPr>
                  <w:rFonts w:ascii="Cambria Math" w:hAnsi="Cambria Math"/>
                  <w:i/>
                  <w:sz w:val="24"/>
                  <w:szCs w:val="24"/>
                  <w:lang w:eastAsia="ja-JP"/>
                </w:rPr>
              </m:ctrlPr>
            </m:dPr>
            <m:e>
              <m:r>
                <w:rPr>
                  <w:rFonts w:ascii="Cambria Math" w:hAnsi="Cambria Math"/>
                  <w:sz w:val="24"/>
                  <w:szCs w:val="24"/>
                  <w:lang w:eastAsia="ja-JP"/>
                </w:rPr>
                <m:t>4π</m:t>
              </m:r>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d>
          <m:r>
            <w:rPr>
              <w:rFonts w:ascii="Cambria Math" w:hAnsi="Cambria Math"/>
              <w:sz w:val="24"/>
              <w:szCs w:val="24"/>
              <w:lang w:eastAsia="ja-JP"/>
            </w:rPr>
            <m:t>-</m:t>
          </m:r>
          <m:sSub>
            <m:sSubPr>
              <m:ctrlPr>
                <w:rPr>
                  <w:rFonts w:ascii="Cambria Math" w:hAnsi="Cambria Math"/>
                  <w:sz w:val="24"/>
                  <w:szCs w:val="24"/>
                  <w:lang w:eastAsia="ja-JP"/>
                </w:rPr>
              </m:ctrlPr>
            </m:sSubPr>
            <m:e>
              <m:r>
                <w:rPr>
                  <w:rFonts w:ascii="Cambria Math" w:hAnsi="Cambria Math"/>
                  <w:sz w:val="24"/>
                  <w:szCs w:val="24"/>
                  <w:lang w:eastAsia="ja-JP"/>
                </w:rPr>
                <m:t>L</m:t>
              </m:r>
            </m:e>
            <m:sub>
              <m:r>
                <w:rPr>
                  <w:rFonts w:ascii="Cambria Math" w:hAnsi="Cambria Math"/>
                  <w:sz w:val="24"/>
                  <w:szCs w:val="24"/>
                  <w:lang w:eastAsia="ja-JP"/>
                </w:rPr>
                <m:t>Pol</m:t>
              </m:r>
            </m:sub>
          </m:sSub>
          <m:r>
            <w:rPr>
              <w:rFonts w:ascii="Cambria Math" w:hAnsi="Cambria Math"/>
              <w:sz w:val="24"/>
              <w:szCs w:val="24"/>
              <w:lang w:eastAsia="ja-JP"/>
            </w:rPr>
            <m:t xml:space="preserve">- </m:t>
          </m:r>
          <m:sSub>
            <m:sSubPr>
              <m:ctrlPr>
                <w:rPr>
                  <w:rFonts w:ascii="Cambria Math" w:hAnsi="Cambria Math"/>
                  <w:sz w:val="24"/>
                  <w:szCs w:val="24"/>
                  <w:lang w:eastAsia="ja-JP"/>
                </w:rPr>
              </m:ctrlPr>
            </m:sSubPr>
            <m:e>
              <m:r>
                <w:rPr>
                  <w:rFonts w:ascii="Cambria Math" w:hAnsi="Cambria Math"/>
                  <w:sz w:val="24"/>
                  <w:szCs w:val="24"/>
                  <w:lang w:eastAsia="ja-JP"/>
                </w:rPr>
                <m:t>B</m:t>
              </m:r>
            </m:e>
            <m:sub>
              <m:r>
                <w:rPr>
                  <w:rFonts w:ascii="Cambria Math" w:hAnsi="Cambria Math"/>
                  <w:sz w:val="24"/>
                  <w:szCs w:val="24"/>
                  <w:lang w:eastAsia="ja-JP"/>
                </w:rPr>
                <m:t>loss</m:t>
              </m:r>
            </m:sub>
          </m:sSub>
          <m:r>
            <w:rPr>
              <w:rFonts w:ascii="Cambria Math" w:hAnsi="Cambria Math"/>
              <w:sz w:val="24"/>
              <w:szCs w:val="24"/>
              <w:lang w:eastAsia="ja-JP"/>
            </w:rPr>
            <m:t>-GasAtt(El)-rain fade</m:t>
          </m:r>
        </m:oMath>
      </m:oMathPara>
    </w:p>
    <w:p w14:paraId="16D736BC" w14:textId="77777777" w:rsidR="00F4254A" w:rsidRPr="0045369E" w:rsidRDefault="00F4254A" w:rsidP="00F4254A">
      <w:pPr>
        <w:shd w:val="clear" w:color="auto" w:fill="FFFFFF"/>
        <w:tabs>
          <w:tab w:val="left" w:pos="1134"/>
          <w:tab w:val="left" w:pos="1871"/>
          <w:tab w:val="left" w:pos="2268"/>
        </w:tabs>
        <w:overflowPunct w:val="0"/>
        <w:autoSpaceDE w:val="0"/>
        <w:autoSpaceDN w:val="0"/>
        <w:adjustRightInd w:val="0"/>
        <w:spacing w:before="120"/>
        <w:textAlignment w:val="baseline"/>
        <w:rPr>
          <w:sz w:val="24"/>
          <w:szCs w:val="24"/>
          <w:lang w:val="en-GB"/>
        </w:rPr>
      </w:pPr>
      <w:r w:rsidRPr="0045369E">
        <w:rPr>
          <w:sz w:val="24"/>
          <w:szCs w:val="24"/>
          <w:lang w:val="en-GB"/>
        </w:rPr>
        <w:tab/>
      </w:r>
      <w:proofErr w:type="gramStart"/>
      <w:r w:rsidRPr="0045369E">
        <w:rPr>
          <w:sz w:val="24"/>
          <w:szCs w:val="24"/>
          <w:lang w:val="en-GB"/>
        </w:rPr>
        <w:t>where</w:t>
      </w:r>
      <w:proofErr w:type="gramEnd"/>
      <w:r w:rsidRPr="0045369E">
        <w:rPr>
          <w:sz w:val="24"/>
          <w:szCs w:val="24"/>
          <w:lang w:val="en-GB"/>
        </w:rPr>
        <w:t xml:space="preserve">: </w:t>
      </w:r>
    </w:p>
    <w:p w14:paraId="595B77C7"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sz w:val="24"/>
          <w:szCs w:val="24"/>
          <w:lang w:val="en-GB"/>
        </w:rPr>
        <w:tab/>
      </w:r>
      <w:proofErr w:type="gramStart"/>
      <w:r w:rsidRPr="0045369E">
        <w:rPr>
          <w:i/>
          <w:sz w:val="24"/>
          <w:szCs w:val="24"/>
          <w:lang w:val="en-GB"/>
        </w:rPr>
        <w:t>d</w:t>
      </w:r>
      <w:proofErr w:type="gramEnd"/>
      <w:r w:rsidRPr="0045369E">
        <w:rPr>
          <w:sz w:val="24"/>
          <w:szCs w:val="24"/>
          <w:lang w:val="en-GB"/>
        </w:rPr>
        <w:tab/>
        <w:t>distance in meters between the HAPS and the ground (elevation angle dependent);</w:t>
      </w:r>
    </w:p>
    <w:p w14:paraId="250EF0F3"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sz w:val="24"/>
          <w:szCs w:val="24"/>
          <w:lang w:val="en-GB"/>
        </w:rPr>
        <w:tab/>
      </w:r>
      <w:r w:rsidRPr="0045369E">
        <w:rPr>
          <w:i/>
          <w:sz w:val="24"/>
          <w:szCs w:val="24"/>
          <w:lang w:val="en-GB"/>
        </w:rPr>
        <w:t>EIRP</w:t>
      </w:r>
      <w:r w:rsidRPr="0045369E">
        <w:rPr>
          <w:sz w:val="24"/>
          <w:szCs w:val="24"/>
          <w:lang w:val="en-GB"/>
        </w:rPr>
        <w:tab/>
        <w:t xml:space="preserve">HAPS platform nominal EIRP spectral density in </w:t>
      </w:r>
      <w:proofErr w:type="spellStart"/>
      <w:r w:rsidRPr="0045369E">
        <w:rPr>
          <w:sz w:val="24"/>
          <w:szCs w:val="24"/>
          <w:lang w:val="en-GB"/>
        </w:rPr>
        <w:t>dBW</w:t>
      </w:r>
      <w:proofErr w:type="spellEnd"/>
      <w:r w:rsidRPr="0045369E">
        <w:rPr>
          <w:sz w:val="24"/>
          <w:szCs w:val="24"/>
          <w:lang w:val="en-GB"/>
        </w:rPr>
        <w:t>/MHz at a specific elevation angle</w:t>
      </w:r>
      <w:proofErr w:type="gramStart"/>
      <w:r w:rsidRPr="0045369E">
        <w:rPr>
          <w:sz w:val="24"/>
          <w:szCs w:val="24"/>
          <w:lang w:val="en-GB"/>
        </w:rPr>
        <w:t>;</w:t>
      </w:r>
      <w:proofErr w:type="gramEnd"/>
    </w:p>
    <w:p w14:paraId="493E6415"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rPr>
        <w:tab/>
      </w:r>
      <w:proofErr w:type="spellStart"/>
      <w:proofErr w:type="gramStart"/>
      <w:r w:rsidRPr="0045369E">
        <w:rPr>
          <w:i/>
          <w:sz w:val="24"/>
          <w:szCs w:val="24"/>
          <w:lang w:val="en-GB" w:eastAsia="ja-JP"/>
        </w:rPr>
        <w:t>pfd</w:t>
      </w:r>
      <w:proofErr w:type="spellEnd"/>
      <w:proofErr w:type="gramEnd"/>
      <w:r w:rsidRPr="0045369E">
        <w:rPr>
          <w:i/>
          <w:sz w:val="24"/>
          <w:szCs w:val="24"/>
          <w:lang w:val="en-GB" w:eastAsia="ja-JP"/>
        </w:rPr>
        <w:t>(</w:t>
      </w:r>
      <m:oMath>
        <m:r>
          <w:rPr>
            <w:rFonts w:ascii="Cambria Math" w:hAnsi="Cambria Math"/>
            <w:sz w:val="24"/>
            <w:szCs w:val="24"/>
            <w:lang w:val="en-GB" w:eastAsia="ja-JP"/>
          </w:rPr>
          <m:t>El</m:t>
        </m:r>
      </m:oMath>
      <w:r w:rsidRPr="0045369E">
        <w:rPr>
          <w:i/>
          <w:sz w:val="24"/>
          <w:szCs w:val="24"/>
          <w:lang w:val="en-GB" w:eastAsia="ja-JP"/>
        </w:rPr>
        <w:t>)</w:t>
      </w:r>
      <w:r w:rsidRPr="0045369E">
        <w:rPr>
          <w:i/>
          <w:sz w:val="24"/>
          <w:szCs w:val="24"/>
          <w:lang w:val="en-GB"/>
        </w:rPr>
        <w:tab/>
      </w:r>
      <w:r w:rsidRPr="0045369E">
        <w:rPr>
          <w:sz w:val="24"/>
          <w:szCs w:val="24"/>
          <w:lang w:val="en-GB"/>
        </w:rPr>
        <w:t xml:space="preserve">power flux density at the Earth surface per HAPS platform station in </w:t>
      </w:r>
      <w:proofErr w:type="spellStart"/>
      <w:r w:rsidRPr="0045369E">
        <w:rPr>
          <w:sz w:val="24"/>
          <w:szCs w:val="24"/>
          <w:lang w:val="en-GB" w:eastAsia="ja-JP"/>
        </w:rPr>
        <w:t>dBW</w:t>
      </w:r>
      <w:proofErr w:type="spellEnd"/>
      <w:r w:rsidRPr="0045369E">
        <w:rPr>
          <w:sz w:val="24"/>
          <w:szCs w:val="24"/>
          <w:lang w:val="en-GB" w:eastAsia="ja-JP"/>
        </w:rPr>
        <w:t>/m²/MHz;</w:t>
      </w:r>
    </w:p>
    <w:p w14:paraId="7992503E"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eastAsia="ja-JP"/>
        </w:rPr>
        <w:tab/>
      </w:r>
      <w:proofErr w:type="spellStart"/>
      <w:r w:rsidRPr="0045369E">
        <w:rPr>
          <w:i/>
          <w:sz w:val="24"/>
          <w:szCs w:val="24"/>
          <w:lang w:val="en-GB" w:eastAsia="ja-JP"/>
        </w:rPr>
        <w:t>Lpol</w:t>
      </w:r>
      <w:proofErr w:type="spellEnd"/>
      <w:r w:rsidRPr="0045369E">
        <w:rPr>
          <w:i/>
          <w:sz w:val="24"/>
          <w:szCs w:val="24"/>
          <w:lang w:val="en-GB"/>
        </w:rPr>
        <w:tab/>
      </w:r>
      <w:r w:rsidRPr="0045369E">
        <w:rPr>
          <w:sz w:val="24"/>
          <w:szCs w:val="24"/>
          <w:lang w:val="en-GB"/>
        </w:rPr>
        <w:t>polarization loss of 3 dB</w:t>
      </w:r>
      <w:r w:rsidRPr="0045369E">
        <w:rPr>
          <w:sz w:val="24"/>
          <w:szCs w:val="24"/>
          <w:lang w:val="en-GB" w:eastAsia="ja-JP"/>
        </w:rPr>
        <w:t>;</w:t>
      </w:r>
    </w:p>
    <w:p w14:paraId="7D1D59D3"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eastAsia="ja-JP"/>
        </w:rPr>
        <w:tab/>
      </w:r>
      <w:proofErr w:type="spellStart"/>
      <w:r w:rsidRPr="0045369E">
        <w:rPr>
          <w:i/>
          <w:sz w:val="24"/>
          <w:szCs w:val="24"/>
          <w:lang w:val="en-GB" w:eastAsia="ja-JP"/>
        </w:rPr>
        <w:t>Bloss</w:t>
      </w:r>
      <w:proofErr w:type="spellEnd"/>
      <w:r w:rsidRPr="0045369E">
        <w:rPr>
          <w:i/>
          <w:sz w:val="24"/>
          <w:szCs w:val="24"/>
          <w:lang w:val="en-GB"/>
        </w:rPr>
        <w:tab/>
      </w:r>
      <w:r w:rsidRPr="0045369E">
        <w:rPr>
          <w:sz w:val="24"/>
          <w:szCs w:val="24"/>
          <w:lang w:val="en-GB"/>
        </w:rPr>
        <w:t>body loss of 4 dB</w:t>
      </w:r>
      <w:proofErr w:type="gramStart"/>
      <w:r w:rsidRPr="0045369E">
        <w:rPr>
          <w:sz w:val="24"/>
          <w:szCs w:val="24"/>
          <w:lang w:val="en-GB" w:eastAsia="ja-JP"/>
        </w:rPr>
        <w:t>;</w:t>
      </w:r>
      <w:proofErr w:type="gramEnd"/>
    </w:p>
    <w:p w14:paraId="6A0BE4DE"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eastAsia="ja-JP"/>
        </w:rPr>
        <w:tab/>
      </w:r>
      <w:proofErr w:type="spellStart"/>
      <w:proofErr w:type="gramStart"/>
      <w:r w:rsidRPr="0045369E">
        <w:rPr>
          <w:i/>
          <w:sz w:val="24"/>
          <w:szCs w:val="24"/>
          <w:lang w:val="en-GB" w:eastAsia="ja-JP"/>
        </w:rPr>
        <w:t>GasAtt</w:t>
      </w:r>
      <w:proofErr w:type="spellEnd"/>
      <w:r w:rsidRPr="0045369E">
        <w:rPr>
          <w:i/>
          <w:sz w:val="24"/>
          <w:szCs w:val="24"/>
          <w:lang w:val="en-GB" w:eastAsia="ja-JP"/>
        </w:rPr>
        <w:t>(</w:t>
      </w:r>
      <w:proofErr w:type="gramEnd"/>
      <w:r w:rsidRPr="0045369E">
        <w:rPr>
          <w:i/>
          <w:sz w:val="24"/>
          <w:szCs w:val="24"/>
          <w:lang w:val="en-GB" w:eastAsia="ja-JP"/>
        </w:rPr>
        <w:t>El)</w:t>
      </w:r>
      <w:r w:rsidRPr="0045369E">
        <w:rPr>
          <w:i/>
          <w:sz w:val="24"/>
          <w:szCs w:val="24"/>
          <w:lang w:val="en-GB"/>
        </w:rPr>
        <w:tab/>
      </w:r>
      <w:r w:rsidRPr="0045369E">
        <w:rPr>
          <w:sz w:val="24"/>
          <w:szCs w:val="24"/>
          <w:lang w:val="en-GB"/>
        </w:rPr>
        <w:t>gaseous attenuation;</w:t>
      </w:r>
    </w:p>
    <w:p w14:paraId="6558042B"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eastAsia="ja-JP"/>
        </w:rPr>
        <w:tab/>
      </w:r>
      <w:proofErr w:type="gramStart"/>
      <w:r w:rsidRPr="0045369E">
        <w:rPr>
          <w:i/>
          <w:sz w:val="24"/>
          <w:szCs w:val="24"/>
          <w:lang w:val="en-GB" w:eastAsia="ja-JP"/>
        </w:rPr>
        <w:t>rain</w:t>
      </w:r>
      <w:proofErr w:type="gramEnd"/>
      <w:r w:rsidRPr="0045369E">
        <w:rPr>
          <w:i/>
          <w:sz w:val="24"/>
          <w:szCs w:val="24"/>
          <w:lang w:val="en-GB" w:eastAsia="ja-JP"/>
        </w:rPr>
        <w:t xml:space="preserve"> fade</w:t>
      </w:r>
      <w:r w:rsidRPr="0045369E">
        <w:rPr>
          <w:i/>
          <w:sz w:val="24"/>
          <w:szCs w:val="24"/>
          <w:lang w:val="en-GB"/>
        </w:rPr>
        <w:tab/>
      </w:r>
      <w:r w:rsidRPr="0045369E">
        <w:rPr>
          <w:sz w:val="24"/>
          <w:szCs w:val="24"/>
          <w:lang w:val="en-GB"/>
        </w:rPr>
        <w:t>rain attenuation in dB</w:t>
      </w:r>
      <w:r w:rsidRPr="0045369E">
        <w:rPr>
          <w:sz w:val="24"/>
          <w:szCs w:val="24"/>
          <w:lang w:val="en-GB" w:eastAsia="ja-JP"/>
        </w:rPr>
        <w:t xml:space="preserve"> (ITU-R P.618)</w:t>
      </w:r>
    </w:p>
    <w:p w14:paraId="7CA4D88F" w14:textId="77777777" w:rsidR="00F4254A" w:rsidRPr="0045369E" w:rsidRDefault="00F4254A" w:rsidP="00F4254A">
      <w:pPr>
        <w:tabs>
          <w:tab w:val="right" w:pos="1871"/>
          <w:tab w:val="left" w:pos="2041"/>
        </w:tabs>
        <w:overflowPunct w:val="0"/>
        <w:autoSpaceDE w:val="0"/>
        <w:autoSpaceDN w:val="0"/>
        <w:adjustRightInd w:val="0"/>
        <w:spacing w:before="80"/>
        <w:textAlignment w:val="baseline"/>
        <w:rPr>
          <w:strike/>
          <w:sz w:val="24"/>
          <w:szCs w:val="24"/>
          <w:lang w:val="en-GB"/>
        </w:rPr>
      </w:pPr>
    </w:p>
    <w:p w14:paraId="5B14D837" w14:textId="77777777" w:rsidR="00F4254A" w:rsidRPr="0045369E" w:rsidRDefault="00F4254A" w:rsidP="00F4254A">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45369E">
        <w:rPr>
          <w:sz w:val="24"/>
          <w:szCs w:val="24"/>
          <w:lang w:val="en-GB"/>
        </w:rPr>
        <w:t>3</w:t>
      </w:r>
      <w:r w:rsidRPr="0045369E">
        <w:rPr>
          <w:sz w:val="24"/>
          <w:szCs w:val="24"/>
          <w:lang w:val="en-GB"/>
        </w:rPr>
        <w:tab/>
        <w:t xml:space="preserve">that for the purpose of protecting the Inter Satellite service, the EIRP density per HAPS platform in the band 24.45-24.75 GHz, shall not exceed -19.9 </w:t>
      </w:r>
      <w:proofErr w:type="spellStart"/>
      <w:r w:rsidRPr="0045369E">
        <w:rPr>
          <w:sz w:val="24"/>
          <w:szCs w:val="24"/>
          <w:lang w:val="en-GB"/>
        </w:rPr>
        <w:t>dBW</w:t>
      </w:r>
      <w:proofErr w:type="spellEnd"/>
      <w:r w:rsidRPr="0045369E">
        <w:rPr>
          <w:sz w:val="24"/>
          <w:szCs w:val="24"/>
          <w:lang w:val="en-GB"/>
        </w:rPr>
        <w:t>/MHz above 85 degree off-nadir; the EIRP density per HAPS platform in the bands 27-27.5 GHz, shall not exceed -70.7 </w:t>
      </w:r>
      <w:proofErr w:type="spellStart"/>
      <w:r w:rsidRPr="0045369E">
        <w:rPr>
          <w:sz w:val="24"/>
          <w:szCs w:val="24"/>
          <w:lang w:val="en-GB"/>
        </w:rPr>
        <w:t>dBW</w:t>
      </w:r>
      <w:proofErr w:type="spellEnd"/>
      <w:r w:rsidRPr="0045369E">
        <w:rPr>
          <w:sz w:val="24"/>
          <w:szCs w:val="24"/>
          <w:lang w:val="en-GB"/>
        </w:rPr>
        <w:t>/Hz for off-nadir angle higher than 85°; and the EIRP density per HAPS ground station in the band 25.25-27 GHz, shall not exceed 13.5 </w:t>
      </w:r>
      <w:proofErr w:type="spellStart"/>
      <w:r w:rsidRPr="0045369E">
        <w:rPr>
          <w:sz w:val="24"/>
          <w:szCs w:val="24"/>
          <w:lang w:val="en-GB"/>
        </w:rPr>
        <w:t>dBW</w:t>
      </w:r>
      <w:proofErr w:type="spellEnd"/>
      <w:r w:rsidRPr="0045369E">
        <w:rPr>
          <w:sz w:val="24"/>
          <w:szCs w:val="24"/>
          <w:lang w:val="en-GB"/>
        </w:rPr>
        <w:t>/MHz towards the ISS GSO receiver under clear sky conditions;</w:t>
      </w:r>
    </w:p>
    <w:p w14:paraId="49B78FF8" w14:textId="77777777" w:rsidR="00F4254A" w:rsidRPr="0045369E" w:rsidRDefault="00F4254A" w:rsidP="00F4254A">
      <w:pPr>
        <w:tabs>
          <w:tab w:val="left" w:pos="1134"/>
          <w:tab w:val="left" w:pos="1871"/>
          <w:tab w:val="left" w:pos="2268"/>
        </w:tabs>
        <w:overflowPunct w:val="0"/>
        <w:autoSpaceDE w:val="0"/>
        <w:autoSpaceDN w:val="0"/>
        <w:adjustRightInd w:val="0"/>
        <w:spacing w:before="120"/>
        <w:jc w:val="both"/>
        <w:textAlignment w:val="baseline"/>
        <w:rPr>
          <w:sz w:val="24"/>
          <w:szCs w:val="24"/>
          <w:lang w:val="en-GB"/>
        </w:rPr>
      </w:pPr>
    </w:p>
    <w:p w14:paraId="221AFCB4" w14:textId="77777777" w:rsidR="00F4254A" w:rsidRPr="0045369E" w:rsidRDefault="00F4254A" w:rsidP="00F4254A">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45369E">
        <w:rPr>
          <w:sz w:val="24"/>
          <w:szCs w:val="24"/>
          <w:lang w:val="en-GB"/>
        </w:rPr>
        <w:t>4</w:t>
      </w:r>
      <w:r w:rsidRPr="0045369E">
        <w:rPr>
          <w:sz w:val="24"/>
          <w:szCs w:val="24"/>
          <w:lang w:val="en-GB"/>
        </w:rPr>
        <w:tab/>
        <w:t>that for the purpose of protecting the Fixed Satellite service, the EIRP density per HAPS platform, in the bands 24.75-25.25 and 27-27.5 GHz, shall not exceed -9.1 </w:t>
      </w:r>
      <w:proofErr w:type="spellStart"/>
      <w:r w:rsidRPr="0045369E">
        <w:rPr>
          <w:sz w:val="24"/>
          <w:szCs w:val="24"/>
          <w:lang w:val="en-GB"/>
        </w:rPr>
        <w:t>dBW</w:t>
      </w:r>
      <w:proofErr w:type="spellEnd"/>
      <w:r w:rsidRPr="0045369E">
        <w:rPr>
          <w:sz w:val="24"/>
          <w:szCs w:val="24"/>
          <w:lang w:val="en-GB"/>
        </w:rPr>
        <w:t>/MHz for off</w:t>
      </w:r>
      <w:r w:rsidRPr="0045369E">
        <w:rPr>
          <w:sz w:val="24"/>
          <w:szCs w:val="24"/>
          <w:lang w:val="en-GB"/>
        </w:rPr>
        <w:noBreakHyphen/>
        <w:t>nadir angle higher than 85°;</w:t>
      </w:r>
    </w:p>
    <w:p w14:paraId="005D568B" w14:textId="77777777" w:rsidR="00F4254A" w:rsidRPr="0045369E" w:rsidRDefault="00F4254A" w:rsidP="00F4254A">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p>
    <w:p w14:paraId="17CDBB1C" w14:textId="77777777" w:rsidR="00F4254A" w:rsidRPr="0045369E" w:rsidRDefault="00F4254A" w:rsidP="00F4254A">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45369E">
        <w:rPr>
          <w:sz w:val="24"/>
          <w:szCs w:val="24"/>
          <w:lang w:val="en-GB"/>
        </w:rPr>
        <w:t xml:space="preserve">5 </w:t>
      </w:r>
      <w:r w:rsidRPr="0045369E">
        <w:rPr>
          <w:sz w:val="24"/>
          <w:szCs w:val="24"/>
          <w:lang w:val="en-GB"/>
        </w:rPr>
        <w:tab/>
        <w:t xml:space="preserve">that in the band 24.75-25.25 GHz, Nos. </w:t>
      </w:r>
      <w:r w:rsidRPr="0045369E">
        <w:rPr>
          <w:b/>
          <w:sz w:val="24"/>
          <w:szCs w:val="24"/>
          <w:lang w:val="en-GB"/>
        </w:rPr>
        <w:t>9.17</w:t>
      </w:r>
      <w:r w:rsidRPr="0045369E">
        <w:rPr>
          <w:sz w:val="24"/>
          <w:szCs w:val="24"/>
          <w:lang w:val="en-GB"/>
        </w:rPr>
        <w:t xml:space="preserve"> and </w:t>
      </w:r>
      <w:r w:rsidRPr="0045369E">
        <w:rPr>
          <w:b/>
          <w:sz w:val="24"/>
          <w:szCs w:val="24"/>
          <w:lang w:val="en-GB"/>
        </w:rPr>
        <w:t>9.18</w:t>
      </w:r>
      <w:r w:rsidRPr="0045369E">
        <w:rPr>
          <w:sz w:val="24"/>
          <w:szCs w:val="24"/>
          <w:lang w:val="en-GB"/>
        </w:rPr>
        <w:t xml:space="preserve"> do not apply with respect to the Fixed Service allocation and in the band 27.0-27.5 GHz, Nos. </w:t>
      </w:r>
      <w:r w:rsidRPr="0045369E">
        <w:rPr>
          <w:b/>
          <w:sz w:val="24"/>
          <w:szCs w:val="24"/>
          <w:lang w:val="en-GB"/>
        </w:rPr>
        <w:t>9.17</w:t>
      </w:r>
      <w:r w:rsidRPr="0045369E">
        <w:rPr>
          <w:sz w:val="24"/>
          <w:szCs w:val="24"/>
          <w:lang w:val="en-GB"/>
        </w:rPr>
        <w:t xml:space="preserve"> and </w:t>
      </w:r>
      <w:r w:rsidRPr="0045369E">
        <w:rPr>
          <w:b/>
          <w:sz w:val="24"/>
          <w:szCs w:val="24"/>
          <w:lang w:val="en-GB"/>
        </w:rPr>
        <w:t>9.18</w:t>
      </w:r>
      <w:r w:rsidRPr="0045369E">
        <w:rPr>
          <w:sz w:val="24"/>
          <w:szCs w:val="24"/>
          <w:lang w:val="en-GB"/>
        </w:rPr>
        <w:t xml:space="preserve"> do not apply to the HAPS designation of the Fixed Service Allocation; HAPS ground stations shall not claim protection from Fixed-Satellite Service earth stations transmitting in the bands 24.75-25.25 GHz and 27.0-27.5 GHz in neighbouring administrations, and No. 5.43A shall not apply; </w:t>
      </w:r>
    </w:p>
    <w:p w14:paraId="4A8FE5E2" w14:textId="77777777" w:rsidR="00F4254A" w:rsidRPr="0045369E" w:rsidRDefault="00F4254A" w:rsidP="00F4254A">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p>
    <w:p w14:paraId="0D72E69A" w14:textId="77777777" w:rsidR="00F4254A" w:rsidRPr="0045369E" w:rsidRDefault="00F4254A" w:rsidP="00F4254A">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45369E">
        <w:rPr>
          <w:sz w:val="24"/>
          <w:szCs w:val="24"/>
          <w:lang w:val="en-GB"/>
        </w:rPr>
        <w:t>6</w:t>
      </w:r>
      <w:r w:rsidRPr="0045369E">
        <w:rPr>
          <w:sz w:val="24"/>
          <w:szCs w:val="24"/>
          <w:lang w:val="en-GB"/>
        </w:rPr>
        <w:tab/>
        <w:t>that for the purpose of protecting the Earth Exploration Satellite passive services the EIRP in the band 23.6-24 GHz per HAPS platform, operating in the band 24.25-25.25GHz, shall not exceed:</w:t>
      </w:r>
    </w:p>
    <w:p w14:paraId="0C056349"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Cs/>
          <w:sz w:val="24"/>
          <w:szCs w:val="24"/>
          <w:lang w:eastAsia="fr-FR"/>
        </w:rPr>
      </w:pPr>
      <w:r w:rsidRPr="0045369E">
        <w:rPr>
          <w:rFonts w:asciiTheme="minorHAnsi" w:eastAsiaTheme="minorHAnsi" w:hAnsiTheme="minorHAnsi" w:cstheme="minorBidi"/>
          <w:iCs/>
          <w:sz w:val="24"/>
          <w:szCs w:val="24"/>
          <w:lang w:eastAsia="fr-FR"/>
        </w:rPr>
        <w:tab/>
      </w:r>
      <w:r w:rsidRPr="0045369E">
        <w:rPr>
          <w:rFonts w:asciiTheme="minorHAnsi" w:eastAsiaTheme="minorHAnsi" w:hAnsiTheme="minorHAnsi" w:cstheme="minorBidi"/>
          <w:iCs/>
          <w:sz w:val="24"/>
          <w:szCs w:val="24"/>
          <w:lang w:eastAsia="fr-FR"/>
        </w:rPr>
        <w:tab/>
      </w:r>
      <m:oMath>
        <m:r>
          <w:rPr>
            <w:rFonts w:ascii="Cambria Math" w:eastAsiaTheme="minorHAnsi" w:hAnsi="Cambria Math" w:cstheme="minorBidi"/>
            <w:sz w:val="24"/>
            <w:szCs w:val="24"/>
            <w:lang w:eastAsia="fr-FR"/>
          </w:rPr>
          <m:t xml:space="preserve"> EIRP</m:t>
        </m:r>
        <m:r>
          <m:rPr>
            <m:sty m:val="p"/>
          </m:rPr>
          <w:rPr>
            <w:rFonts w:ascii="Cambria Math" w:eastAsiaTheme="minorHAnsi" w:hAnsi="Cambria Math" w:cstheme="minorBidi"/>
            <w:sz w:val="24"/>
            <w:szCs w:val="24"/>
            <w:lang w:eastAsia="fr-FR"/>
          </w:rPr>
          <m:t>=(-0.7714.</m:t>
        </m:r>
        <m:r>
          <w:rPr>
            <w:rFonts w:ascii="Cambria Math" w:eastAsiaTheme="minorHAnsi" w:hAnsi="Cambria Math" w:cstheme="minorBidi"/>
            <w:sz w:val="24"/>
            <w:szCs w:val="24"/>
            <w:lang w:eastAsia="fr-FR"/>
          </w:rPr>
          <m:t>El</m:t>
        </m:r>
        <m:r>
          <m:rPr>
            <m:sty m:val="p"/>
          </m:rPr>
          <w:rPr>
            <w:rFonts w:ascii="Cambria Math" w:eastAsiaTheme="minorHAnsi" w:hAnsi="Cambria Math" w:cstheme="minorBidi"/>
            <w:sz w:val="24"/>
            <w:szCs w:val="24"/>
            <w:lang w:eastAsia="fr-FR"/>
          </w:rPr>
          <m:t xml:space="preserve">-16.5) </m:t>
        </m:r>
        <m:r>
          <w:rPr>
            <w:rFonts w:ascii="Cambria Math" w:eastAsiaTheme="minorHAnsi" w:hAnsi="Cambria Math" w:cstheme="minorBidi"/>
            <w:sz w:val="24"/>
            <w:szCs w:val="24"/>
            <w:lang w:eastAsia="fr-FR"/>
          </w:rPr>
          <m:t>dBW</m:t>
        </m:r>
        <m:r>
          <m:rPr>
            <m:sty m:val="p"/>
          </m:rPr>
          <w:rPr>
            <w:rFonts w:ascii="Cambria Math" w:eastAsiaTheme="minorHAnsi" w:hAnsi="Cambria Math" w:cstheme="minorBidi"/>
            <w:sz w:val="24"/>
            <w:szCs w:val="24"/>
            <w:lang w:eastAsia="fr-FR"/>
          </w:rPr>
          <m:t>/100</m:t>
        </m:r>
        <m:r>
          <w:rPr>
            <w:rFonts w:ascii="Cambria Math" w:eastAsiaTheme="minorHAnsi" w:hAnsi="Cambria Math" w:cstheme="minorBidi"/>
            <w:sz w:val="24"/>
            <w:szCs w:val="24"/>
            <w:lang w:eastAsia="fr-FR"/>
          </w:rPr>
          <m:t>MHz</m:t>
        </m:r>
        <m:r>
          <m:rPr>
            <m:sty m:val="p"/>
          </m:rPr>
          <w:rPr>
            <w:rFonts w:ascii="Cambria Math" w:eastAsiaTheme="minorHAnsi" w:hAnsi="Cambria Math" w:cstheme="minorBidi"/>
            <w:sz w:val="24"/>
            <w:szCs w:val="24"/>
            <w:lang w:eastAsia="fr-FR"/>
          </w:rPr>
          <m:t xml:space="preserve">      </m:t>
        </m:r>
        <m:r>
          <w:rPr>
            <w:rFonts w:ascii="Cambria Math" w:eastAsiaTheme="minorHAnsi" w:hAnsi="Cambria Math" w:cstheme="minorBidi"/>
            <w:sz w:val="24"/>
            <w:szCs w:val="24"/>
            <w:lang w:eastAsia="fr-FR"/>
          </w:rPr>
          <m:t>for</m:t>
        </m:r>
        <m:r>
          <m:rPr>
            <m:sty m:val="p"/>
          </m:rPr>
          <w:rPr>
            <w:rFonts w:ascii="Cambria Math" w:eastAsiaTheme="minorHAnsi" w:hAnsi="Cambria Math" w:cstheme="minorBidi"/>
            <w:sz w:val="24"/>
            <w:szCs w:val="24"/>
            <w:lang w:eastAsia="fr-FR"/>
          </w:rPr>
          <m:t xml:space="preserve">   -4.53°≤</m:t>
        </m:r>
        <m:r>
          <w:rPr>
            <w:rFonts w:ascii="Cambria Math" w:eastAsiaTheme="minorHAnsi" w:hAnsi="Cambria Math" w:cstheme="minorBidi"/>
            <w:sz w:val="24"/>
            <w:szCs w:val="24"/>
            <w:lang w:eastAsia="fr-FR"/>
          </w:rPr>
          <m:t>El</m:t>
        </m:r>
        <m:r>
          <m:rPr>
            <m:sty m:val="p"/>
          </m:rPr>
          <w:rPr>
            <w:rFonts w:ascii="Cambria Math" w:eastAsiaTheme="minorHAnsi" w:hAnsi="Cambria Math" w:cstheme="minorBidi"/>
            <w:sz w:val="24"/>
            <w:szCs w:val="24"/>
            <w:lang w:eastAsia="fr-FR"/>
          </w:rPr>
          <m:t>&lt;35°</m:t>
        </m:r>
      </m:oMath>
    </w:p>
    <w:p w14:paraId="45BEA9FB"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sz w:val="24"/>
          <w:szCs w:val="24"/>
          <w:lang w:eastAsia="fr-FR"/>
        </w:rPr>
      </w:pPr>
      <w:r w:rsidRPr="0045369E">
        <w:rPr>
          <w:rFonts w:asciiTheme="minorHAnsi" w:eastAsiaTheme="minorHAnsi" w:hAnsiTheme="minorHAnsi" w:cstheme="minorBidi"/>
          <w:iCs/>
          <w:sz w:val="24"/>
          <w:szCs w:val="24"/>
          <w:lang w:eastAsia="fr-FR"/>
        </w:rPr>
        <w:tab/>
      </w:r>
      <w:r w:rsidRPr="0045369E">
        <w:rPr>
          <w:rFonts w:asciiTheme="minorHAnsi" w:eastAsiaTheme="minorHAnsi" w:hAnsiTheme="minorHAnsi" w:cstheme="minorBidi"/>
          <w:iCs/>
          <w:sz w:val="24"/>
          <w:szCs w:val="24"/>
          <w:lang w:eastAsia="fr-FR"/>
        </w:rPr>
        <w:tab/>
      </w:r>
      <m:oMath>
        <m:r>
          <w:rPr>
            <w:rFonts w:ascii="Cambria Math" w:eastAsiaTheme="minorHAnsi" w:hAnsi="Cambria Math" w:cstheme="minorBidi"/>
            <w:sz w:val="24"/>
            <w:szCs w:val="24"/>
            <w:lang w:eastAsia="fr-FR"/>
          </w:rPr>
          <m:t>EIRP</m:t>
        </m:r>
        <m:r>
          <m:rPr>
            <m:sty m:val="p"/>
          </m:rPr>
          <w:rPr>
            <w:rFonts w:ascii="Cambria Math" w:eastAsiaTheme="minorHAnsi" w:hAnsi="Cambria Math" w:cstheme="minorBidi"/>
            <w:sz w:val="24"/>
            <w:szCs w:val="24"/>
            <w:lang w:eastAsia="fr-FR"/>
          </w:rPr>
          <m:t xml:space="preserve">=-43.5 </m:t>
        </m:r>
        <m:r>
          <w:rPr>
            <w:rFonts w:ascii="Cambria Math" w:eastAsiaTheme="minorHAnsi" w:hAnsi="Cambria Math" w:cstheme="minorBidi"/>
            <w:sz w:val="24"/>
            <w:szCs w:val="24"/>
            <w:lang w:eastAsia="fr-FR"/>
          </w:rPr>
          <m:t>dBW</m:t>
        </m:r>
        <m:r>
          <m:rPr>
            <m:sty m:val="p"/>
          </m:rPr>
          <w:rPr>
            <w:rFonts w:ascii="Cambria Math" w:eastAsiaTheme="minorHAnsi" w:hAnsi="Cambria Math" w:cstheme="minorBidi"/>
            <w:sz w:val="24"/>
            <w:szCs w:val="24"/>
            <w:lang w:eastAsia="fr-FR"/>
          </w:rPr>
          <m:t xml:space="preserve">/100 </m:t>
        </m:r>
        <m:r>
          <w:rPr>
            <w:rFonts w:ascii="Cambria Math" w:eastAsiaTheme="minorHAnsi" w:hAnsi="Cambria Math" w:cstheme="minorBidi"/>
            <w:sz w:val="24"/>
            <w:szCs w:val="24"/>
            <w:lang w:eastAsia="fr-FR"/>
          </w:rPr>
          <m:t>MHz</m:t>
        </m:r>
        <m:r>
          <m:rPr>
            <m:sty m:val="p"/>
          </m:rPr>
          <w:rPr>
            <w:rFonts w:ascii="Cambria Math" w:eastAsiaTheme="minorHAnsi" w:hAnsi="Cambria Math" w:cstheme="minorBidi"/>
            <w:sz w:val="24"/>
            <w:szCs w:val="24"/>
            <w:lang w:eastAsia="fr-FR"/>
          </w:rPr>
          <m:t xml:space="preserve">                </m:t>
        </m:r>
        <m:r>
          <w:rPr>
            <w:rFonts w:ascii="Cambria Math" w:eastAsiaTheme="minorHAnsi" w:hAnsi="Cambria Math" w:cstheme="minorBidi"/>
            <w:sz w:val="24"/>
            <w:szCs w:val="24"/>
            <w:lang w:eastAsia="fr-FR"/>
          </w:rPr>
          <m:t>for</m:t>
        </m:r>
        <m:r>
          <m:rPr>
            <m:sty m:val="p"/>
          </m:rPr>
          <w:rPr>
            <w:rFonts w:ascii="Cambria Math" w:eastAsiaTheme="minorHAnsi" w:hAnsi="Cambria Math" w:cstheme="minorBidi"/>
            <w:sz w:val="24"/>
            <w:szCs w:val="24"/>
            <w:lang w:eastAsia="fr-FR"/>
          </w:rPr>
          <m:t xml:space="preserve">    35°≤</m:t>
        </m:r>
        <m:r>
          <w:rPr>
            <w:rFonts w:ascii="Cambria Math" w:eastAsiaTheme="minorHAnsi" w:hAnsi="Cambria Math" w:cstheme="minorBidi"/>
            <w:sz w:val="24"/>
            <w:szCs w:val="24"/>
            <w:lang w:eastAsia="fr-FR"/>
          </w:rPr>
          <m:t>El</m:t>
        </m:r>
        <m:r>
          <m:rPr>
            <m:sty m:val="p"/>
          </m:rPr>
          <w:rPr>
            <w:rFonts w:ascii="Cambria Math" w:eastAsiaTheme="minorHAnsi" w:hAnsi="Cambria Math" w:cstheme="minorBidi"/>
            <w:sz w:val="24"/>
            <w:szCs w:val="24"/>
            <w:lang w:eastAsia="fr-FR"/>
          </w:rPr>
          <m:t>&lt;90°</m:t>
        </m:r>
      </m:oMath>
    </w:p>
    <w:p w14:paraId="3E8BE072"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45369E">
        <w:rPr>
          <w:sz w:val="24"/>
          <w:szCs w:val="24"/>
          <w:lang w:eastAsia="fr-FR"/>
        </w:rPr>
        <w:tab/>
      </w:r>
      <w:proofErr w:type="gramStart"/>
      <w:r w:rsidRPr="0045369E">
        <w:rPr>
          <w:sz w:val="24"/>
          <w:szCs w:val="24"/>
          <w:lang w:eastAsia="fr-FR"/>
        </w:rPr>
        <w:t>where</w:t>
      </w:r>
      <w:proofErr w:type="gramEnd"/>
      <w:r w:rsidRPr="0045369E">
        <w:rPr>
          <w:sz w:val="24"/>
          <w:szCs w:val="24"/>
          <w:lang w:val="en-GB" w:eastAsia="ja-JP"/>
        </w:rPr>
        <w:t xml:space="preserve"> El is the elevation angle in° (angles of arrival above the horizontal plane);</w:t>
      </w:r>
    </w:p>
    <w:p w14:paraId="172E3C39"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sz w:val="24"/>
          <w:szCs w:val="24"/>
          <w:lang w:val="en-GB"/>
        </w:rPr>
      </w:pPr>
      <w:r w:rsidRPr="0045369E">
        <w:rPr>
          <w:sz w:val="24"/>
          <w:szCs w:val="24"/>
          <w:lang w:val="en-GB"/>
        </w:rPr>
        <w:t xml:space="preserve">7           that with respect to HAPS, the provisions of No. </w:t>
      </w:r>
      <w:r w:rsidRPr="0045369E">
        <w:rPr>
          <w:b/>
          <w:bCs/>
          <w:sz w:val="24"/>
          <w:szCs w:val="24"/>
          <w:lang w:val="en-GB"/>
        </w:rPr>
        <w:t>5.536A</w:t>
      </w:r>
      <w:r w:rsidRPr="0045369E">
        <w:rPr>
          <w:sz w:val="24"/>
          <w:szCs w:val="24"/>
          <w:lang w:val="en-GB"/>
        </w:rPr>
        <w:t xml:space="preserve"> shall not apply; </w:t>
      </w:r>
    </w:p>
    <w:p w14:paraId="63C92322" w14:textId="77777777" w:rsidR="00F4254A" w:rsidRPr="0045369E" w:rsidRDefault="00F4254A" w:rsidP="00F4254A">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45369E">
        <w:rPr>
          <w:sz w:val="24"/>
          <w:szCs w:val="24"/>
          <w:lang w:val="en-GB"/>
        </w:rPr>
        <w:t>8</w:t>
      </w:r>
      <w:r w:rsidRPr="0045369E">
        <w:rPr>
          <w:sz w:val="24"/>
          <w:szCs w:val="24"/>
          <w:lang w:val="en-GB"/>
        </w:rPr>
        <w:tab/>
        <w:t xml:space="preserve">that in order to ensure the protection of in-band SRS/EESS satellite services from a HAPS ground station in the band 25.5-27.0 GHz, the PFD shall not exceed the threshold values below at the SRS/EESS earth stations. The EESS PFD threshold values shall be applied at earth </w:t>
      </w:r>
      <w:proofErr w:type="gramStart"/>
      <w:r w:rsidRPr="0045369E">
        <w:rPr>
          <w:sz w:val="24"/>
          <w:szCs w:val="24"/>
          <w:lang w:val="en-GB"/>
        </w:rPr>
        <w:t>stations which</w:t>
      </w:r>
      <w:proofErr w:type="gramEnd"/>
      <w:r w:rsidRPr="0045369E">
        <w:rPr>
          <w:sz w:val="24"/>
          <w:szCs w:val="24"/>
          <w:lang w:val="en-GB"/>
        </w:rPr>
        <w:t xml:space="preserve"> only support EESS operations. If the PFD threshold values below are exceeded, then HAPS shall coordinate in accordance with No. 9.18, taking into account the parameters of the relevant systems. </w:t>
      </w:r>
    </w:p>
    <w:p w14:paraId="3655B3AE" w14:textId="77777777" w:rsidR="00F4254A" w:rsidRPr="0045369E" w:rsidRDefault="00F4254A" w:rsidP="00F4254A">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4"/>
          <w:szCs w:val="24"/>
          <w:lang w:val="fr-CH"/>
        </w:rPr>
      </w:pPr>
      <w:r w:rsidRPr="0045369E">
        <w:rPr>
          <w:rFonts w:ascii="Times New Roman Bold" w:hAnsi="Times New Roman Bold" w:cs="Times New Roman Bold"/>
          <w:b/>
          <w:sz w:val="24"/>
          <w:szCs w:val="24"/>
          <w:lang w:val="en-GB"/>
        </w:rPr>
        <w:tab/>
      </w:r>
      <w:r w:rsidRPr="0045369E">
        <w:rPr>
          <w:rFonts w:ascii="Times New Roman Bold" w:hAnsi="Times New Roman Bold" w:cs="Times New Roman Bold"/>
          <w:b/>
          <w:sz w:val="24"/>
          <w:szCs w:val="24"/>
          <w:lang w:val="fr-CH"/>
        </w:rPr>
        <w:t>SRS</w:t>
      </w:r>
    </w:p>
    <w:p w14:paraId="10DAFC5F" w14:textId="77777777" w:rsidR="00F4254A" w:rsidRPr="0045369E" w:rsidRDefault="00F4254A" w:rsidP="00F4254A">
      <w:pPr>
        <w:rPr>
          <w:rFonts w:eastAsiaTheme="minorEastAsia"/>
          <w:sz w:val="24"/>
          <w:szCs w:val="24"/>
        </w:rPr>
      </w:pPr>
      <m:oMathPara>
        <m:oMath>
          <m:r>
            <m:rPr>
              <m:sty m:val="p"/>
            </m:rPr>
            <w:rPr>
              <w:rFonts w:ascii="Cambria Math" w:hAnsi="Cambria Math"/>
              <w:sz w:val="24"/>
              <w:szCs w:val="24"/>
            </w:rPr>
            <w:br/>
          </m:r>
        </m:oMath>
        <m:oMath>
          <m:r>
            <w:rPr>
              <w:rFonts w:ascii="Cambria Math" w:hAnsi="Cambria Math"/>
              <w:sz w:val="24"/>
              <w:szCs w:val="24"/>
            </w:rPr>
            <m:t>PFD, dB</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*MHz</m:t>
                  </m:r>
                </m:den>
              </m:f>
            </m:e>
          </m:d>
          <m:r>
            <w:rPr>
              <w:rFonts w:ascii="Cambria Math" w:hAnsi="Cambria Math"/>
              <w:sz w:val="24"/>
              <w:szCs w:val="24"/>
            </w:rPr>
            <m:t>=-121.33</m:t>
          </m:r>
        </m:oMath>
      </m:oMathPara>
    </w:p>
    <w:p w14:paraId="3C107A0A"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rFonts w:eastAsia="SimSun"/>
          <w:sz w:val="24"/>
          <w:szCs w:val="24"/>
          <w:lang w:val="en-GB"/>
        </w:rPr>
      </w:pPr>
    </w:p>
    <w:p w14:paraId="5F26ADF1" w14:textId="77777777" w:rsidR="00F4254A" w:rsidRPr="0045369E" w:rsidRDefault="00F4254A" w:rsidP="00F4254A">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4"/>
          <w:szCs w:val="24"/>
          <w:lang w:val="fr-CH"/>
        </w:rPr>
      </w:pPr>
      <w:r w:rsidRPr="0045369E">
        <w:rPr>
          <w:rFonts w:ascii="Times New Roman Bold" w:hAnsi="Times New Roman Bold" w:cs="Times New Roman Bold"/>
          <w:b/>
          <w:sz w:val="24"/>
          <w:szCs w:val="24"/>
          <w:lang w:val="en-GB"/>
        </w:rPr>
        <w:tab/>
      </w:r>
      <w:r w:rsidRPr="0045369E">
        <w:rPr>
          <w:rFonts w:ascii="Times New Roman Bold" w:hAnsi="Times New Roman Bold" w:cs="Times New Roman Bold"/>
          <w:b/>
          <w:sz w:val="24"/>
          <w:szCs w:val="24"/>
          <w:lang w:val="fr-CH"/>
        </w:rPr>
        <w:t xml:space="preserve">EESS NGSO </w:t>
      </w:r>
    </w:p>
    <w:p w14:paraId="69EBEE5C" w14:textId="77777777" w:rsidR="00F4254A" w:rsidRPr="0045369E" w:rsidRDefault="00F4254A" w:rsidP="00F4254A">
      <w:pPr>
        <w:rPr>
          <w:rFonts w:eastAsiaTheme="minorEastAsia"/>
          <w:sz w:val="24"/>
          <w:szCs w:val="24"/>
        </w:rPr>
      </w:pPr>
      <m:oMathPara>
        <m:oMath>
          <m:r>
            <m:rPr>
              <m:sty m:val="p"/>
            </m:rPr>
            <w:rPr>
              <w:rFonts w:ascii="Cambria Math" w:hAnsi="Cambria Math"/>
              <w:sz w:val="24"/>
              <w:szCs w:val="24"/>
            </w:rPr>
            <w:br/>
          </m:r>
        </m:oMath>
        <m:oMath>
          <m:r>
            <w:rPr>
              <w:rFonts w:ascii="Cambria Math" w:hAnsi="Cambria Math"/>
              <w:sz w:val="24"/>
              <w:szCs w:val="24"/>
            </w:rPr>
            <m:t>PFD, dB</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*MHz</m:t>
                  </m:r>
                </m:den>
              </m:f>
            </m:e>
          </m:d>
          <m:r>
            <w:rPr>
              <w:rFonts w:ascii="Cambria Math" w:hAnsi="Cambria Math"/>
              <w:sz w:val="24"/>
              <w:szCs w:val="24"/>
            </w:rPr>
            <m:t>=-96.87</m:t>
          </m:r>
        </m:oMath>
      </m:oMathPara>
    </w:p>
    <w:p w14:paraId="1B242A46"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rFonts w:eastAsia="SimSun"/>
          <w:sz w:val="24"/>
          <w:szCs w:val="24"/>
          <w:lang w:val="en-GB"/>
        </w:rPr>
      </w:pPr>
    </w:p>
    <w:p w14:paraId="557673A7" w14:textId="77777777" w:rsidR="00F4254A" w:rsidRPr="0045369E" w:rsidRDefault="00F4254A" w:rsidP="00F4254A">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4"/>
          <w:szCs w:val="24"/>
          <w:lang w:val="fr-CH"/>
        </w:rPr>
      </w:pPr>
      <w:r w:rsidRPr="0045369E">
        <w:rPr>
          <w:rFonts w:ascii="Times New Roman Bold" w:hAnsi="Times New Roman Bold" w:cs="Times New Roman Bold"/>
          <w:b/>
          <w:sz w:val="24"/>
          <w:szCs w:val="24"/>
          <w:lang w:val="en-GB"/>
        </w:rPr>
        <w:tab/>
      </w:r>
      <w:r w:rsidRPr="0045369E">
        <w:rPr>
          <w:rFonts w:ascii="Times New Roman Bold" w:hAnsi="Times New Roman Bold" w:cs="Times New Roman Bold"/>
          <w:b/>
          <w:sz w:val="24"/>
          <w:szCs w:val="24"/>
          <w:lang w:val="fr-CH"/>
        </w:rPr>
        <w:t xml:space="preserve">EESS GSO </w:t>
      </w:r>
    </w:p>
    <w:p w14:paraId="3C3FBEA9" w14:textId="77777777" w:rsidR="00F4254A" w:rsidRPr="0045369E" w:rsidRDefault="00F4254A" w:rsidP="00F4254A">
      <w:pPr>
        <w:rPr>
          <w:rFonts w:eastAsiaTheme="minorEastAsia"/>
          <w:sz w:val="24"/>
          <w:szCs w:val="24"/>
        </w:rPr>
      </w:pPr>
      <m:oMathPara>
        <m:oMath>
          <m:r>
            <m:rPr>
              <m:sty m:val="p"/>
            </m:rPr>
            <w:rPr>
              <w:rFonts w:ascii="Cambria Math" w:hAnsi="Cambria Math"/>
              <w:sz w:val="24"/>
              <w:szCs w:val="24"/>
            </w:rPr>
            <w:br/>
          </m:r>
        </m:oMath>
        <m:oMath>
          <m:r>
            <w:rPr>
              <w:rFonts w:ascii="Cambria Math" w:hAnsi="Cambria Math"/>
              <w:sz w:val="24"/>
              <w:szCs w:val="24"/>
            </w:rPr>
            <m:t>PFD, dB</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*MHz</m:t>
                  </m:r>
                </m:den>
              </m:f>
            </m:e>
          </m:d>
          <m:r>
            <w:rPr>
              <w:rFonts w:ascii="Cambria Math" w:hAnsi="Cambria Math"/>
              <w:sz w:val="24"/>
              <w:szCs w:val="24"/>
            </w:rPr>
            <m:t>=-128.57</m:t>
          </m:r>
        </m:oMath>
      </m:oMathPara>
    </w:p>
    <w:p w14:paraId="74822FEF"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rFonts w:eastAsia="SimSun"/>
          <w:sz w:val="24"/>
          <w:szCs w:val="24"/>
          <w:lang w:val="en-GB"/>
        </w:rPr>
      </w:pPr>
    </w:p>
    <w:p w14:paraId="4175DC29" w14:textId="77777777" w:rsidR="00F4254A" w:rsidRPr="0045369E" w:rsidRDefault="00F4254A" w:rsidP="00F4254A">
      <w:pPr>
        <w:tabs>
          <w:tab w:val="left" w:pos="1134"/>
          <w:tab w:val="left" w:pos="1871"/>
          <w:tab w:val="left" w:pos="2268"/>
        </w:tabs>
        <w:overflowPunct w:val="0"/>
        <w:autoSpaceDE w:val="0"/>
        <w:autoSpaceDN w:val="0"/>
        <w:adjustRightInd w:val="0"/>
        <w:spacing w:before="120"/>
        <w:ind w:left="1134"/>
        <w:jc w:val="both"/>
        <w:textAlignment w:val="baseline"/>
        <w:rPr>
          <w:sz w:val="24"/>
          <w:szCs w:val="24"/>
        </w:rPr>
      </w:pPr>
      <w:r w:rsidRPr="0045369E">
        <w:rPr>
          <w:sz w:val="24"/>
          <w:szCs w:val="24"/>
          <w:lang w:val="en-GB"/>
        </w:rPr>
        <w:t xml:space="preserve">For the HAPS ground station towards an SRS/EESS Earth station, attenuation using the relevant ITU-R propagation Recommendations shall be applied using the following percentages: 1) SRS: .001%; 2) EESS NGSO: .005%; 3) EESS GSO: 20%, and the HAPS and SRS/EESS antenna heights shall be used in this calculation.  </w:t>
      </w:r>
    </w:p>
    <w:p w14:paraId="618BDFF1" w14:textId="77777777" w:rsidR="00F4254A" w:rsidRPr="0045369E" w:rsidRDefault="00F4254A" w:rsidP="00F4254A">
      <w:pPr>
        <w:tabs>
          <w:tab w:val="left" w:pos="1134"/>
          <w:tab w:val="left" w:pos="1871"/>
          <w:tab w:val="left" w:pos="2268"/>
        </w:tabs>
        <w:overflowPunct w:val="0"/>
        <w:autoSpaceDE w:val="0"/>
        <w:autoSpaceDN w:val="0"/>
        <w:adjustRightInd w:val="0"/>
        <w:spacing w:before="120"/>
        <w:ind w:left="720" w:hanging="720"/>
        <w:jc w:val="both"/>
        <w:textAlignment w:val="baseline"/>
        <w:rPr>
          <w:rFonts w:eastAsia="Times,Arial"/>
          <w:color w:val="222222"/>
          <w:sz w:val="24"/>
          <w:szCs w:val="24"/>
          <w:lang w:val="en-GB"/>
        </w:rPr>
      </w:pPr>
      <w:r w:rsidRPr="0045369E">
        <w:rPr>
          <w:sz w:val="24"/>
          <w:szCs w:val="24"/>
          <w:lang w:val="en-GB"/>
        </w:rPr>
        <w:t>9</w:t>
      </w:r>
      <w:r w:rsidRPr="0045369E">
        <w:rPr>
          <w:sz w:val="24"/>
          <w:szCs w:val="24"/>
          <w:lang w:val="en-GB"/>
        </w:rPr>
        <w:tab/>
        <w:t xml:space="preserve">in order to ensure the protection of the radio astronomy service, the </w:t>
      </w:r>
      <w:proofErr w:type="spellStart"/>
      <w:r w:rsidRPr="0045369E">
        <w:rPr>
          <w:sz w:val="24"/>
          <w:szCs w:val="24"/>
          <w:lang w:val="en-GB"/>
        </w:rPr>
        <w:t>pfd</w:t>
      </w:r>
      <w:proofErr w:type="spellEnd"/>
      <w:r w:rsidRPr="0045369E">
        <w:rPr>
          <w:sz w:val="24"/>
          <w:szCs w:val="24"/>
          <w:lang w:val="en-GB"/>
        </w:rPr>
        <w:t xml:space="preserve"> produced by unwanted emissions from HAPS platform downlink transmissions operating in the band 24.25-25.25 GHz shall not exceed -177 dB W/m²/400 MHz for continuum observations and -191 dB W/m²/250 kHz for spectral line observations in the band 23.6-24 GHz at an RAS station location at the height of 50 m.  These </w:t>
      </w:r>
      <w:proofErr w:type="spellStart"/>
      <w:r w:rsidRPr="0045369E">
        <w:rPr>
          <w:sz w:val="24"/>
          <w:szCs w:val="24"/>
          <w:lang w:val="en-GB"/>
        </w:rPr>
        <w:t>pfd</w:t>
      </w:r>
      <w:proofErr w:type="spellEnd"/>
      <w:r w:rsidRPr="0045369E">
        <w:rPr>
          <w:sz w:val="24"/>
          <w:szCs w:val="24"/>
          <w:lang w:val="en-GB"/>
        </w:rPr>
        <w:t xml:space="preserve"> values shall be verified considering a percentage of time of 2% in the relevant propagation model.</w:t>
      </w:r>
    </w:p>
    <w:p w14:paraId="4E1B1297"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color w:val="222222"/>
          <w:sz w:val="24"/>
          <w:szCs w:val="24"/>
          <w:lang w:val="en-GB"/>
        </w:rPr>
      </w:pPr>
      <w:r w:rsidRPr="0045369E">
        <w:rPr>
          <w:rFonts w:eastAsia="Times,Arial"/>
          <w:color w:val="222222"/>
          <w:sz w:val="24"/>
          <w:szCs w:val="24"/>
          <w:lang w:val="en-GB"/>
        </w:rPr>
        <w:tab/>
        <w:t>To verify the compliance the following formula shall be used:</w:t>
      </w:r>
    </w:p>
    <w:p w14:paraId="7FA51639" w14:textId="77777777" w:rsidR="00F4254A" w:rsidRPr="0045369E" w:rsidRDefault="00F4254A" w:rsidP="00F4254A">
      <w:pPr>
        <w:tabs>
          <w:tab w:val="left" w:pos="1134"/>
          <w:tab w:val="left" w:pos="1871"/>
          <w:tab w:val="left" w:pos="2608"/>
          <w:tab w:val="left" w:pos="3345"/>
        </w:tabs>
        <w:overflowPunct w:val="0"/>
        <w:autoSpaceDE w:val="0"/>
        <w:autoSpaceDN w:val="0"/>
        <w:adjustRightInd w:val="0"/>
        <w:spacing w:before="80"/>
        <w:ind w:left="1134" w:hanging="1134"/>
        <w:textAlignment w:val="baseline"/>
        <w:rPr>
          <w:sz w:val="24"/>
          <w:szCs w:val="24"/>
          <w:lang w:val="en-GB"/>
        </w:rPr>
      </w:pPr>
      <w:r w:rsidRPr="0045369E">
        <w:rPr>
          <w:sz w:val="24"/>
          <w:szCs w:val="24"/>
          <w:lang w:val="en-GB"/>
        </w:rPr>
        <w:tab/>
      </w:r>
      <w:r w:rsidRPr="0045369E">
        <w:rPr>
          <w:sz w:val="24"/>
          <w:szCs w:val="24"/>
        </w:rPr>
        <w:tab/>
      </w:r>
      <m:oMath>
        <m:r>
          <w:rPr>
            <w:rFonts w:ascii="Cambria Math" w:hAnsi="Cambria Math"/>
            <w:sz w:val="24"/>
            <w:szCs w:val="24"/>
          </w:rPr>
          <m:t>pfd</m:t>
        </m:r>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EIRP</m:t>
            </m:r>
          </m:e>
          <m:sub>
            <m:func>
              <m:funcPr>
                <m:ctrlPr>
                  <w:rPr>
                    <w:rFonts w:ascii="Cambria Math" w:hAnsi="Cambria Math"/>
                    <w:sz w:val="24"/>
                    <w:szCs w:val="24"/>
                  </w:rPr>
                </m:ctrlPr>
              </m:funcPr>
              <m:fName>
                <m:r>
                  <m:rPr>
                    <m:sty m:val="p"/>
                  </m:rPr>
                  <w:rPr>
                    <w:rFonts w:ascii="Cambria Math" w:hAnsi="Cambria Math"/>
                    <w:sz w:val="24"/>
                    <w:szCs w:val="24"/>
                  </w:rPr>
                  <m:t>max</m:t>
                </m:r>
              </m:fName>
              <m:e>
                <m:r>
                  <w:rPr>
                    <w:rFonts w:ascii="Cambria Math" w:hAnsi="Cambria Math"/>
                    <w:sz w:val="24"/>
                    <w:szCs w:val="24"/>
                  </w:rPr>
                  <m:t>clear</m:t>
                </m:r>
                <m:r>
                  <m:rPr>
                    <m:sty m:val="p"/>
                  </m:rPr>
                  <w:rPr>
                    <w:rFonts w:ascii="Cambria Math" w:hAnsi="Cambria Math"/>
                    <w:sz w:val="24"/>
                    <w:szCs w:val="24"/>
                  </w:rPr>
                  <m:t xml:space="preserve"> </m:t>
                </m:r>
                <m:r>
                  <w:rPr>
                    <w:rFonts w:ascii="Cambria Math" w:hAnsi="Cambria Math"/>
                    <w:sz w:val="24"/>
                    <w:szCs w:val="24"/>
                  </w:rPr>
                  <m:t>sky</m:t>
                </m:r>
              </m:e>
            </m:func>
          </m:sub>
        </m:sSub>
        <m:d>
          <m:dPr>
            <m:ctrlPr>
              <w:rPr>
                <w:rFonts w:ascii="Cambria Math" w:hAnsi="Cambria Math"/>
                <w:sz w:val="24"/>
                <w:szCs w:val="24"/>
              </w:rPr>
            </m:ctrlPr>
          </m:dPr>
          <m:e>
            <m:r>
              <w:rPr>
                <w:rFonts w:ascii="Cambria Math" w:hAnsi="Cambria Math"/>
                <w:sz w:val="24"/>
                <w:szCs w:val="24"/>
              </w:rPr>
              <m:t>Az</m:t>
            </m:r>
            <m:r>
              <m:rPr>
                <m:sty m:val="p"/>
              </m:rPr>
              <w:rPr>
                <w:rFonts w:ascii="Cambria Math" w:hAnsi="Cambria Math"/>
                <w:sz w:val="24"/>
                <w:szCs w:val="24"/>
              </w:rPr>
              <m:t>,</m:t>
            </m:r>
            <m:r>
              <w:rPr>
                <w:rFonts w:ascii="Cambria Math" w:hAnsi="Cambria Math"/>
                <w:sz w:val="24"/>
                <w:szCs w:val="24"/>
              </w:rPr>
              <m:t>El</m:t>
            </m:r>
          </m:e>
        </m:d>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Att</m:t>
            </m:r>
          </m:e>
          <m:sub>
            <m:sSub>
              <m:sSubPr>
                <m:ctrlPr>
                  <w:rPr>
                    <w:rFonts w:ascii="Cambria Math" w:hAnsi="Cambria Math"/>
                    <w:sz w:val="24"/>
                    <w:szCs w:val="24"/>
                  </w:rPr>
                </m:ctrlPr>
              </m:sSubPr>
              <m:e>
                <m:r>
                  <m:rPr>
                    <m:sty m:val="p"/>
                  </m:rPr>
                  <w:rPr>
                    <w:rFonts w:ascii="Cambria Math" w:hAnsi="Cambria Math"/>
                    <w:sz w:val="24"/>
                    <w:szCs w:val="24"/>
                  </w:rPr>
                  <m:t>618</m:t>
                </m:r>
              </m:e>
              <m:sub>
                <m:r>
                  <w:rPr>
                    <w:rFonts w:ascii="Cambria Math" w:hAnsi="Cambria Math"/>
                    <w:sz w:val="24"/>
                    <w:szCs w:val="24"/>
                  </w:rPr>
                  <m:t>P</m:t>
                </m:r>
                <m:r>
                  <m:rPr>
                    <m:sty m:val="p"/>
                  </m:rPr>
                  <w:rPr>
                    <w:rFonts w:ascii="Cambria Math" w:hAnsi="Cambria Math"/>
                    <w:sz w:val="24"/>
                    <w:szCs w:val="24"/>
                  </w:rPr>
                  <m:t>=2%</m:t>
                </m:r>
              </m:sub>
            </m:sSub>
          </m:sub>
        </m:sSub>
        <m:r>
          <m:rPr>
            <m:sty m:val="p"/>
          </m:rPr>
          <w:rPr>
            <w:rFonts w:ascii="Cambria Math" w:hAnsi="Cambria Math"/>
            <w:sz w:val="24"/>
            <w:szCs w:val="24"/>
          </w:rPr>
          <m:t>-10*</m:t>
        </m:r>
        <m:r>
          <w:rPr>
            <w:rFonts w:ascii="Cambria Math" w:hAnsi="Cambria Math"/>
            <w:sz w:val="24"/>
            <w:szCs w:val="24"/>
          </w:rPr>
          <m:t>log</m:t>
        </m:r>
        <m:r>
          <m:rPr>
            <m:sty m:val="p"/>
          </m:rPr>
          <w:rPr>
            <w:rFonts w:ascii="Cambria Math" w:hAnsi="Cambria Math"/>
            <w:sz w:val="24"/>
            <w:szCs w:val="24"/>
          </w:rPr>
          <m:t>10</m:t>
        </m:r>
        <m:d>
          <m:dPr>
            <m:ctrlPr>
              <w:rPr>
                <w:rFonts w:ascii="Cambria Math" w:hAnsi="Cambria Math"/>
                <w:sz w:val="24"/>
                <w:szCs w:val="24"/>
              </w:rPr>
            </m:ctrlPr>
          </m:dPr>
          <m:e>
            <m:r>
              <m:rPr>
                <m:sty m:val="p"/>
              </m:rPr>
              <w:rPr>
                <w:rFonts w:ascii="Cambria Math" w:hAnsi="Cambria Math"/>
                <w:sz w:val="24"/>
                <w:szCs w:val="24"/>
              </w:rPr>
              <m:t>4</m:t>
            </m:r>
            <m:r>
              <w:rPr>
                <w:rFonts w:ascii="Cambria Math" w:hAnsi="Cambria Math"/>
                <w:sz w:val="24"/>
                <w:szCs w:val="24"/>
              </w:rPr>
              <m:t>π</m:t>
            </m:r>
            <m:sSup>
              <m:sSupPr>
                <m:ctrlPr>
                  <w:rPr>
                    <w:rFonts w:ascii="Cambria Math" w:hAnsi="Cambria Math"/>
                    <w:sz w:val="24"/>
                    <w:szCs w:val="24"/>
                  </w:rPr>
                </m:ctrlPr>
              </m:sSupPr>
              <m:e>
                <m:r>
                  <w:rPr>
                    <w:rFonts w:ascii="Cambria Math" w:hAnsi="Cambria Math"/>
                    <w:sz w:val="24"/>
                    <w:szCs w:val="24"/>
                  </w:rPr>
                  <m:t>d</m:t>
                </m:r>
              </m:e>
              <m:sup>
                <m:r>
                  <m:rPr>
                    <m:sty m:val="p"/>
                  </m:rPr>
                  <w:rPr>
                    <w:rFonts w:ascii="Cambria Math" w:hAnsi="Cambria Math"/>
                    <w:sz w:val="24"/>
                    <w:szCs w:val="24"/>
                  </w:rPr>
                  <m:t>2</m:t>
                </m:r>
              </m:sup>
            </m:sSup>
          </m:e>
        </m:d>
      </m:oMath>
    </w:p>
    <w:p w14:paraId="7B529412"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sz w:val="24"/>
          <w:szCs w:val="24"/>
          <w:lang w:val="en-GB"/>
        </w:rPr>
      </w:pPr>
      <w:r w:rsidRPr="0045369E">
        <w:rPr>
          <w:sz w:val="24"/>
          <w:szCs w:val="24"/>
          <w:lang w:val="en-GB"/>
        </w:rPr>
        <w:tab/>
      </w:r>
      <w:proofErr w:type="gramStart"/>
      <w:r w:rsidRPr="0045369E">
        <w:rPr>
          <w:sz w:val="24"/>
          <w:szCs w:val="24"/>
          <w:lang w:val="en-GB"/>
        </w:rPr>
        <w:t>where</w:t>
      </w:r>
      <w:proofErr w:type="gramEnd"/>
    </w:p>
    <w:p w14:paraId="2A07710C"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i/>
          <w:sz w:val="24"/>
          <w:szCs w:val="24"/>
          <w:lang w:val="en-GB"/>
        </w:rPr>
        <w:tab/>
      </w:r>
      <w:r w:rsidRPr="0045369E">
        <w:rPr>
          <w:i/>
          <w:sz w:val="24"/>
          <w:szCs w:val="24"/>
          <w:lang w:val="en-GB"/>
        </w:rPr>
        <w:tab/>
      </w:r>
      <w:proofErr w:type="spellStart"/>
      <w:r w:rsidRPr="0045369E">
        <w:rPr>
          <w:i/>
          <w:sz w:val="24"/>
          <w:szCs w:val="24"/>
          <w:lang w:val="en-GB"/>
        </w:rPr>
        <w:t>EIRP</w:t>
      </w:r>
      <w:r w:rsidRPr="0045369E">
        <w:rPr>
          <w:i/>
          <w:sz w:val="24"/>
          <w:szCs w:val="24"/>
          <w:vertAlign w:val="subscript"/>
          <w:lang w:val="en-GB"/>
        </w:rPr>
        <w:t>max</w:t>
      </w:r>
      <w:proofErr w:type="spellEnd"/>
      <w:r w:rsidRPr="0045369E">
        <w:rPr>
          <w:i/>
          <w:sz w:val="24"/>
          <w:szCs w:val="24"/>
          <w:vertAlign w:val="subscript"/>
          <w:lang w:val="en-GB"/>
        </w:rPr>
        <w:t xml:space="preserve"> clear sky</w:t>
      </w:r>
      <w:r w:rsidRPr="0045369E">
        <w:rPr>
          <w:sz w:val="24"/>
          <w:szCs w:val="24"/>
          <w:lang w:val="en-GB"/>
        </w:rPr>
        <w:t xml:space="preserve"> </w:t>
      </w:r>
      <w:r w:rsidRPr="0045369E">
        <w:rPr>
          <w:sz w:val="24"/>
          <w:szCs w:val="24"/>
          <w:lang w:val="en-GB"/>
        </w:rPr>
        <w:tab/>
        <w:t xml:space="preserve">is the maximum EIRP towards the RAS station at which the HAPS platform station operates under clear sky condition in </w:t>
      </w:r>
      <w:proofErr w:type="spellStart"/>
      <w:r w:rsidRPr="0045369E">
        <w:rPr>
          <w:sz w:val="24"/>
          <w:szCs w:val="24"/>
          <w:lang w:val="en-GB" w:eastAsia="ja-JP"/>
        </w:rPr>
        <w:t>dBW</w:t>
      </w:r>
      <w:proofErr w:type="spellEnd"/>
      <w:r w:rsidRPr="0045369E">
        <w:rPr>
          <w:sz w:val="24"/>
          <w:szCs w:val="24"/>
          <w:lang w:val="en-GB" w:eastAsia="ja-JP"/>
        </w:rPr>
        <w:t xml:space="preserve">/290 MHz for </w:t>
      </w:r>
      <w:r w:rsidRPr="0045369E">
        <w:rPr>
          <w:sz w:val="24"/>
          <w:szCs w:val="24"/>
        </w:rPr>
        <w:t xml:space="preserve">continuum observations and in </w:t>
      </w:r>
      <w:proofErr w:type="spellStart"/>
      <w:r w:rsidRPr="0045369E">
        <w:rPr>
          <w:sz w:val="24"/>
          <w:szCs w:val="24"/>
        </w:rPr>
        <w:t>dBW</w:t>
      </w:r>
      <w:proofErr w:type="spellEnd"/>
      <w:r w:rsidRPr="0045369E">
        <w:rPr>
          <w:sz w:val="24"/>
          <w:szCs w:val="24"/>
        </w:rPr>
        <w:t>/250 kHz for spectral line observations in the band 23.6-24 GHz;</w:t>
      </w:r>
    </w:p>
    <w:p w14:paraId="7A88B299"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i/>
          <w:sz w:val="24"/>
          <w:szCs w:val="24"/>
          <w:lang w:val="en-GB"/>
        </w:rPr>
        <w:tab/>
      </w:r>
      <w:r w:rsidRPr="0045369E">
        <w:rPr>
          <w:i/>
          <w:sz w:val="24"/>
          <w:szCs w:val="24"/>
          <w:lang w:val="en-GB"/>
        </w:rPr>
        <w:tab/>
      </w:r>
      <w:proofErr w:type="spellStart"/>
      <w:r w:rsidRPr="0045369E">
        <w:rPr>
          <w:i/>
          <w:sz w:val="24"/>
          <w:szCs w:val="24"/>
          <w:lang w:val="en-GB"/>
        </w:rPr>
        <w:t>Az</w:t>
      </w:r>
      <w:proofErr w:type="spellEnd"/>
      <w:r w:rsidRPr="0045369E">
        <w:rPr>
          <w:sz w:val="24"/>
          <w:szCs w:val="24"/>
          <w:lang w:val="en-GB"/>
        </w:rPr>
        <w:t xml:space="preserve"> is the azimuth in degrees from the HAPS platform toward the RAS station</w:t>
      </w:r>
      <w:proofErr w:type="gramStart"/>
      <w:r w:rsidRPr="0045369E">
        <w:rPr>
          <w:sz w:val="24"/>
          <w:szCs w:val="24"/>
          <w:lang w:val="en-GB"/>
        </w:rPr>
        <w:t>;</w:t>
      </w:r>
      <w:proofErr w:type="gramEnd"/>
    </w:p>
    <w:p w14:paraId="69387E3B"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i/>
          <w:sz w:val="24"/>
          <w:szCs w:val="24"/>
          <w:lang w:val="en-GB"/>
        </w:rPr>
        <w:tab/>
        <w:t>El</w:t>
      </w:r>
      <w:r w:rsidRPr="0045369E">
        <w:rPr>
          <w:sz w:val="24"/>
          <w:szCs w:val="24"/>
          <w:lang w:val="en-GB"/>
        </w:rPr>
        <w:t xml:space="preserve"> </w:t>
      </w:r>
      <w:r w:rsidRPr="0045369E">
        <w:rPr>
          <w:sz w:val="24"/>
          <w:szCs w:val="24"/>
          <w:lang w:val="en-GB"/>
        </w:rPr>
        <w:tab/>
        <w:t>is the elevation angle in degrees at the HAPS platform towards the RAS station</w:t>
      </w:r>
      <w:proofErr w:type="gramStart"/>
      <w:r w:rsidRPr="0045369E">
        <w:rPr>
          <w:sz w:val="24"/>
          <w:szCs w:val="24"/>
          <w:lang w:val="en-GB"/>
        </w:rPr>
        <w:t>;</w:t>
      </w:r>
      <w:proofErr w:type="gramEnd"/>
    </w:p>
    <w:p w14:paraId="374F97F1"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i/>
          <w:sz w:val="24"/>
          <w:szCs w:val="24"/>
          <w:lang w:val="en-GB"/>
        </w:rPr>
        <w:tab/>
        <w:t>Att</w:t>
      </w:r>
      <w:r w:rsidRPr="0045369E">
        <w:rPr>
          <w:i/>
          <w:sz w:val="24"/>
          <w:szCs w:val="24"/>
          <w:vertAlign w:val="subscript"/>
          <w:lang w:val="en-GB"/>
        </w:rPr>
        <w:t>618p=2%</w:t>
      </w:r>
      <w:r w:rsidRPr="0045369E">
        <w:rPr>
          <w:sz w:val="24"/>
          <w:szCs w:val="24"/>
          <w:lang w:val="en-GB"/>
        </w:rPr>
        <w:t xml:space="preserve"> </w:t>
      </w:r>
      <w:r w:rsidRPr="0045369E">
        <w:rPr>
          <w:sz w:val="24"/>
          <w:szCs w:val="24"/>
          <w:lang w:val="en-GB"/>
        </w:rPr>
        <w:tab/>
        <w:t>is the attenuation in dB from recommendation 618 corresponding to p=2% of the time at the radio astronomy location;</w:t>
      </w:r>
    </w:p>
    <w:p w14:paraId="0384D1B8"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i/>
          <w:sz w:val="24"/>
          <w:szCs w:val="24"/>
          <w:lang w:val="en-GB"/>
        </w:rPr>
        <w:tab/>
      </w:r>
      <w:proofErr w:type="gramStart"/>
      <w:r w:rsidRPr="0045369E">
        <w:rPr>
          <w:i/>
          <w:sz w:val="24"/>
          <w:szCs w:val="24"/>
          <w:lang w:val="en-GB"/>
        </w:rPr>
        <w:t>d</w:t>
      </w:r>
      <w:proofErr w:type="gramEnd"/>
      <w:r w:rsidRPr="0045369E">
        <w:rPr>
          <w:sz w:val="24"/>
          <w:szCs w:val="24"/>
          <w:lang w:val="en-GB"/>
        </w:rPr>
        <w:t xml:space="preserve"> </w:t>
      </w:r>
      <w:r w:rsidRPr="0045369E">
        <w:rPr>
          <w:sz w:val="24"/>
          <w:szCs w:val="24"/>
          <w:lang w:val="en-GB"/>
        </w:rPr>
        <w:tab/>
        <w:t>is the separation distance in meters between the HAPS platform;</w:t>
      </w:r>
    </w:p>
    <w:p w14:paraId="196E392B"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i/>
          <w:sz w:val="24"/>
          <w:szCs w:val="24"/>
          <w:lang w:val="en-GB"/>
        </w:rPr>
        <w:tab/>
      </w:r>
      <w:proofErr w:type="spellStart"/>
      <w:proofErr w:type="gramStart"/>
      <w:r w:rsidRPr="0045369E">
        <w:rPr>
          <w:i/>
          <w:sz w:val="24"/>
          <w:szCs w:val="24"/>
          <w:lang w:val="en-GB"/>
        </w:rPr>
        <w:t>pfd</w:t>
      </w:r>
      <w:proofErr w:type="spellEnd"/>
      <w:proofErr w:type="gramEnd"/>
      <w:r w:rsidRPr="0045369E">
        <w:rPr>
          <w:i/>
          <w:sz w:val="24"/>
          <w:szCs w:val="24"/>
          <w:lang w:val="en-GB"/>
        </w:rPr>
        <w:tab/>
      </w:r>
      <w:r w:rsidRPr="0045369E">
        <w:rPr>
          <w:sz w:val="24"/>
          <w:szCs w:val="24"/>
          <w:lang w:val="en-GB"/>
        </w:rPr>
        <w:t>is the</w:t>
      </w:r>
      <w:r w:rsidRPr="0045369E">
        <w:rPr>
          <w:i/>
          <w:sz w:val="24"/>
          <w:szCs w:val="24"/>
          <w:lang w:val="en-GB"/>
        </w:rPr>
        <w:t xml:space="preserve"> </w:t>
      </w:r>
      <w:r w:rsidRPr="0045369E">
        <w:rPr>
          <w:sz w:val="24"/>
          <w:szCs w:val="24"/>
          <w:lang w:val="en-GB"/>
        </w:rPr>
        <w:t xml:space="preserve">power flux density at the Earth surface per HAPS platform station in </w:t>
      </w:r>
      <w:proofErr w:type="spellStart"/>
      <w:r w:rsidRPr="0045369E">
        <w:rPr>
          <w:sz w:val="24"/>
          <w:szCs w:val="24"/>
          <w:lang w:val="en-GB"/>
        </w:rPr>
        <w:t>dBW</w:t>
      </w:r>
      <w:proofErr w:type="spellEnd"/>
      <w:r w:rsidRPr="0045369E">
        <w:rPr>
          <w:sz w:val="24"/>
          <w:szCs w:val="24"/>
          <w:lang w:val="en-GB"/>
        </w:rPr>
        <w:t xml:space="preserve">/m²/290 MHz for continuum observations and in </w:t>
      </w:r>
      <w:proofErr w:type="spellStart"/>
      <w:r w:rsidRPr="0045369E">
        <w:rPr>
          <w:sz w:val="24"/>
          <w:szCs w:val="24"/>
          <w:lang w:val="en-GB"/>
        </w:rPr>
        <w:t>dBW</w:t>
      </w:r>
      <w:proofErr w:type="spellEnd"/>
      <w:r w:rsidRPr="0045369E">
        <w:rPr>
          <w:sz w:val="24"/>
          <w:szCs w:val="24"/>
          <w:lang w:val="en-GB"/>
        </w:rPr>
        <w:t>/m²/250 kHz for spectral line observations in the band 23.6-24 GHz;</w:t>
      </w:r>
    </w:p>
    <w:p w14:paraId="3493D860" w14:textId="77777777" w:rsidR="00F4254A" w:rsidRPr="0045369E" w:rsidRDefault="00F4254A" w:rsidP="00F4254A">
      <w:pPr>
        <w:tabs>
          <w:tab w:val="left" w:pos="1134"/>
          <w:tab w:val="left" w:pos="1871"/>
          <w:tab w:val="left" w:pos="2608"/>
          <w:tab w:val="left" w:pos="3345"/>
        </w:tabs>
        <w:overflowPunct w:val="0"/>
        <w:autoSpaceDE w:val="0"/>
        <w:autoSpaceDN w:val="0"/>
        <w:adjustRightInd w:val="0"/>
        <w:spacing w:before="80"/>
        <w:ind w:left="720" w:hanging="720"/>
        <w:jc w:val="both"/>
        <w:textAlignment w:val="baseline"/>
        <w:rPr>
          <w:sz w:val="24"/>
          <w:szCs w:val="24"/>
          <w:lang w:val="en-GB"/>
        </w:rPr>
      </w:pPr>
      <w:r w:rsidRPr="0045369E">
        <w:rPr>
          <w:sz w:val="24"/>
          <w:szCs w:val="24"/>
          <w:lang w:val="en-GB"/>
        </w:rPr>
        <w:t>10</w:t>
      </w:r>
      <w:r w:rsidRPr="0045369E">
        <w:rPr>
          <w:sz w:val="24"/>
          <w:szCs w:val="24"/>
          <w:lang w:val="en-GB"/>
        </w:rPr>
        <w:tab/>
        <w:t xml:space="preserve">that </w:t>
      </w:r>
      <w:proofErr w:type="gramStart"/>
      <w:r w:rsidRPr="0045369E">
        <w:rPr>
          <w:i/>
          <w:iCs/>
          <w:sz w:val="24"/>
          <w:szCs w:val="24"/>
          <w:lang w:val="en-GB"/>
        </w:rPr>
        <w:t>resolves</w:t>
      </w:r>
      <w:proofErr w:type="gramEnd"/>
      <w:r w:rsidRPr="0045369E">
        <w:rPr>
          <w:i/>
          <w:sz w:val="24"/>
          <w:szCs w:val="24"/>
          <w:lang w:val="en-GB"/>
        </w:rPr>
        <w:t xml:space="preserve"> 9</w:t>
      </w:r>
      <w:r w:rsidRPr="0045369E">
        <w:rPr>
          <w:sz w:val="24"/>
          <w:szCs w:val="24"/>
          <w:lang w:val="en-GB"/>
        </w:rPr>
        <w:t xml:space="preserve"> shall apply at any radio astronomy station that was in operation prior to 22 November 2019 and has been notified to the Bureau in the band 23.6-24 GHz before 22 May 2020.  Radio astronomy stations notified after this date may seek an agreement with administrations that have authorized HAPS,</w:t>
      </w:r>
    </w:p>
    <w:p w14:paraId="26E0A5BB"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rPr>
      </w:pPr>
      <w:proofErr w:type="gramStart"/>
      <w:r w:rsidRPr="0045369E">
        <w:rPr>
          <w:i/>
          <w:sz w:val="24"/>
          <w:szCs w:val="24"/>
        </w:rPr>
        <w:t>invites</w:t>
      </w:r>
      <w:proofErr w:type="gramEnd"/>
      <w:r w:rsidRPr="0045369E">
        <w:rPr>
          <w:i/>
          <w:sz w:val="24"/>
          <w:szCs w:val="24"/>
        </w:rPr>
        <w:t xml:space="preserve"> ITU-R</w:t>
      </w:r>
    </w:p>
    <w:p w14:paraId="1342BC05"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textAlignment w:val="baseline"/>
        <w:rPr>
          <w:sz w:val="24"/>
          <w:szCs w:val="24"/>
        </w:rPr>
      </w:pPr>
      <w:r w:rsidRPr="0045369E">
        <w:rPr>
          <w:sz w:val="24"/>
          <w:szCs w:val="24"/>
        </w:rPr>
        <w:t xml:space="preserve">             </w:t>
      </w:r>
      <w:proofErr w:type="gramStart"/>
      <w:r w:rsidRPr="0045369E">
        <w:rPr>
          <w:sz w:val="24"/>
          <w:szCs w:val="24"/>
        </w:rPr>
        <w:t>to</w:t>
      </w:r>
      <w:proofErr w:type="gramEnd"/>
      <w:r w:rsidRPr="0045369E">
        <w:rPr>
          <w:sz w:val="24"/>
          <w:szCs w:val="24"/>
        </w:rPr>
        <w:t xml:space="preserve"> develop ITU-R Reports that will assist administrations in facilitating coexistence with other services</w:t>
      </w:r>
    </w:p>
    <w:p w14:paraId="0233D16E"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rPr>
      </w:pPr>
      <w:proofErr w:type="gramStart"/>
      <w:r w:rsidRPr="0045369E">
        <w:rPr>
          <w:i/>
          <w:sz w:val="24"/>
          <w:szCs w:val="24"/>
        </w:rPr>
        <w:t>instructs</w:t>
      </w:r>
      <w:proofErr w:type="gramEnd"/>
      <w:r w:rsidRPr="0045369E">
        <w:rPr>
          <w:i/>
          <w:sz w:val="24"/>
          <w:szCs w:val="24"/>
        </w:rPr>
        <w:t xml:space="preserve"> the Director of the Radiocommunication Bureau</w:t>
      </w:r>
    </w:p>
    <w:p w14:paraId="18F612A0"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sz w:val="24"/>
          <w:szCs w:val="24"/>
        </w:rPr>
      </w:pPr>
      <w:proofErr w:type="gramStart"/>
      <w:r w:rsidRPr="0045369E">
        <w:rPr>
          <w:sz w:val="24"/>
          <w:szCs w:val="24"/>
        </w:rPr>
        <w:t>to</w:t>
      </w:r>
      <w:proofErr w:type="gramEnd"/>
      <w:r w:rsidRPr="0045369E">
        <w:rPr>
          <w:sz w:val="24"/>
          <w:szCs w:val="24"/>
        </w:rPr>
        <w:t xml:space="preserve"> take all necessary measures to implement this Resolution.</w:t>
      </w:r>
    </w:p>
    <w:p w14:paraId="3335374E" w14:textId="77777777" w:rsidR="00F4254A" w:rsidRPr="0045369E" w:rsidRDefault="00F4254A" w:rsidP="00F4254A">
      <w:pPr>
        <w:rPr>
          <w:b/>
          <w:sz w:val="24"/>
          <w:szCs w:val="24"/>
        </w:rPr>
      </w:pPr>
    </w:p>
    <w:p w14:paraId="1B977824" w14:textId="77777777" w:rsidR="00F4254A" w:rsidRPr="0045369E" w:rsidRDefault="00F4254A" w:rsidP="00F4254A">
      <w:pPr>
        <w:jc w:val="both"/>
        <w:rPr>
          <w:sz w:val="24"/>
          <w:szCs w:val="24"/>
        </w:rPr>
      </w:pPr>
      <w:r w:rsidRPr="0045369E">
        <w:rPr>
          <w:b/>
          <w:sz w:val="24"/>
          <w:szCs w:val="24"/>
        </w:rPr>
        <w:t>Reasons:</w:t>
      </w:r>
      <w:r w:rsidRPr="0045369E">
        <w:rPr>
          <w:sz w:val="24"/>
          <w:szCs w:val="24"/>
        </w:rPr>
        <w:t xml:space="preserve">  To add the text of a resolution specifying the operating requirements for HAPS to protect other services to protect other services for the directions indicated in the Article 5 footnotes.</w:t>
      </w:r>
    </w:p>
    <w:p w14:paraId="1CE8B786" w14:textId="77777777" w:rsidR="00F4254A" w:rsidRDefault="00F4254A">
      <w:pPr>
        <w:rPr>
          <w:sz w:val="22"/>
          <w:szCs w:val="22"/>
        </w:rPr>
      </w:pPr>
      <w:r>
        <w:rPr>
          <w:sz w:val="22"/>
          <w:szCs w:val="22"/>
        </w:rPr>
        <w:br w:type="page"/>
      </w:r>
    </w:p>
    <w:p w14:paraId="26D55D3B" w14:textId="77777777" w:rsidR="00F4254A" w:rsidRPr="00F16B86" w:rsidRDefault="00F4254A" w:rsidP="00F4254A">
      <w:pPr>
        <w:jc w:val="both"/>
        <w:outlineLvl w:val="0"/>
        <w:rPr>
          <w:b/>
          <w:sz w:val="22"/>
          <w:szCs w:val="22"/>
        </w:rPr>
      </w:pPr>
      <w:r w:rsidRPr="00F16B86">
        <w:rPr>
          <w:b/>
          <w:sz w:val="22"/>
          <w:szCs w:val="22"/>
        </w:rPr>
        <w:t>4.</w:t>
      </w:r>
      <w:r w:rsidRPr="00F16B86">
        <w:rPr>
          <w:b/>
          <w:sz w:val="22"/>
          <w:szCs w:val="22"/>
        </w:rPr>
        <w:tab/>
        <w:t>PROPOSALS FOR THE 28 / 31 GHZ BANDS</w:t>
      </w:r>
    </w:p>
    <w:p w14:paraId="62667A32" w14:textId="77777777" w:rsidR="00F4254A" w:rsidRPr="00F16B86" w:rsidRDefault="00F4254A" w:rsidP="00F4254A">
      <w:pPr>
        <w:tabs>
          <w:tab w:val="left" w:pos="1134"/>
          <w:tab w:val="left" w:pos="1588"/>
          <w:tab w:val="left" w:pos="1985"/>
        </w:tabs>
        <w:overflowPunct w:val="0"/>
        <w:autoSpaceDE w:val="0"/>
        <w:autoSpaceDN w:val="0"/>
        <w:adjustRightInd w:val="0"/>
        <w:textAlignment w:val="baseline"/>
        <w:rPr>
          <w:sz w:val="22"/>
          <w:szCs w:val="22"/>
          <w:lang w:val="en-GB"/>
        </w:rPr>
      </w:pPr>
    </w:p>
    <w:p w14:paraId="106AC13C" w14:textId="77777777" w:rsidR="00F4254A" w:rsidRPr="00F16B86" w:rsidRDefault="00F4254A" w:rsidP="00F4254A">
      <w:pPr>
        <w:keepNext/>
        <w:keepLines/>
        <w:spacing w:before="40"/>
        <w:outlineLvl w:val="1"/>
        <w:rPr>
          <w:rFonts w:eastAsiaTheme="majorEastAsia"/>
          <w:b/>
          <w:i/>
          <w:color w:val="000000" w:themeColor="text1"/>
          <w:sz w:val="28"/>
          <w:u w:val="single"/>
        </w:rPr>
      </w:pPr>
      <w:r w:rsidRPr="00F16B86">
        <w:rPr>
          <w:rFonts w:eastAsiaTheme="majorEastAsia"/>
          <w:i/>
          <w:color w:val="000000" w:themeColor="text1"/>
          <w:sz w:val="28"/>
          <w:u w:val="single"/>
        </w:rPr>
        <w:t>For the 27.9-28.32 GHz Band</w:t>
      </w:r>
    </w:p>
    <w:p w14:paraId="6A83D1F1" w14:textId="77777777" w:rsidR="00F4254A" w:rsidRPr="00F16B86" w:rsidRDefault="00F4254A" w:rsidP="00F4254A"/>
    <w:p w14:paraId="5E19FEC3"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MOD</w:t>
      </w:r>
      <w:r w:rsidRPr="0045369E">
        <w:rPr>
          <w:rFonts w:hAnsi="Times New Roman Bold"/>
          <w:b/>
          <w:sz w:val="24"/>
          <w:szCs w:val="24"/>
          <w:lang w:val="en-GB"/>
        </w:rPr>
        <w:tab/>
      </w:r>
      <w:r w:rsidRPr="0045369E">
        <w:rPr>
          <w:rFonts w:hAnsi="Times New Roman Bold"/>
          <w:b/>
          <w:sz w:val="24"/>
          <w:szCs w:val="24"/>
          <w:lang w:val="en-GB"/>
        </w:rPr>
        <w:tab/>
        <w:t>USA/1.14/14</w:t>
      </w:r>
    </w:p>
    <w:p w14:paraId="264F747B"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480"/>
        <w:jc w:val="center"/>
        <w:textAlignment w:val="baseline"/>
        <w:rPr>
          <w:caps/>
          <w:sz w:val="24"/>
          <w:szCs w:val="24"/>
          <w:lang w:val="en-AU"/>
        </w:rPr>
      </w:pPr>
      <w:r w:rsidRPr="0045369E">
        <w:rPr>
          <w:caps/>
          <w:sz w:val="24"/>
          <w:szCs w:val="24"/>
          <w:lang w:val="en-GB"/>
        </w:rPr>
        <w:t>ARTICLE</w:t>
      </w:r>
      <w:r w:rsidRPr="0045369E">
        <w:rPr>
          <w:caps/>
          <w:sz w:val="24"/>
          <w:szCs w:val="24"/>
          <w:lang w:val="en-AU"/>
        </w:rPr>
        <w:t xml:space="preserve"> </w:t>
      </w:r>
      <w:r w:rsidRPr="0045369E">
        <w:rPr>
          <w:rFonts w:eastAsiaTheme="majorEastAsia"/>
          <w:caps/>
          <w:color w:val="000000"/>
          <w:sz w:val="24"/>
          <w:szCs w:val="24"/>
          <w:lang w:val="en-AU"/>
        </w:rPr>
        <w:t>5</w:t>
      </w:r>
    </w:p>
    <w:p w14:paraId="51344CE7"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240"/>
        <w:jc w:val="center"/>
        <w:textAlignment w:val="baseline"/>
        <w:rPr>
          <w:b/>
          <w:sz w:val="24"/>
          <w:szCs w:val="24"/>
        </w:rPr>
      </w:pPr>
      <w:r w:rsidRPr="0045369E">
        <w:rPr>
          <w:b/>
          <w:sz w:val="24"/>
          <w:szCs w:val="24"/>
          <w:lang w:val="en-GB"/>
        </w:rPr>
        <w:t>Frequency allocations</w:t>
      </w:r>
    </w:p>
    <w:p w14:paraId="5E7718ED" w14:textId="77777777" w:rsidR="00F4254A" w:rsidRPr="00F16B86" w:rsidRDefault="00F4254A" w:rsidP="00F4254A">
      <w:pPr>
        <w:keepNext/>
        <w:tabs>
          <w:tab w:val="center" w:pos="4820"/>
        </w:tabs>
        <w:overflowPunct w:val="0"/>
        <w:autoSpaceDE w:val="0"/>
        <w:autoSpaceDN w:val="0"/>
        <w:adjustRightInd w:val="0"/>
        <w:spacing w:before="360"/>
        <w:jc w:val="center"/>
        <w:rPr>
          <w:b/>
          <w:sz w:val="24"/>
          <w:lang w:val="en-GB"/>
        </w:rPr>
      </w:pPr>
      <w:r w:rsidRPr="0045369E">
        <w:rPr>
          <w:b/>
          <w:sz w:val="24"/>
          <w:szCs w:val="24"/>
          <w:lang w:val="en-GB"/>
        </w:rPr>
        <w:t>Section</w:t>
      </w:r>
      <w:r w:rsidRPr="0045369E">
        <w:rPr>
          <w:b/>
          <w:sz w:val="24"/>
          <w:szCs w:val="24"/>
          <w:lang w:val="en-AU"/>
        </w:rPr>
        <w:t xml:space="preserve"> IV – Table of Frequency Allocations</w:t>
      </w:r>
      <w:r w:rsidRPr="0045369E">
        <w:rPr>
          <w:b/>
          <w:sz w:val="24"/>
          <w:szCs w:val="24"/>
          <w:lang w:val="en-AU"/>
        </w:rPr>
        <w:br/>
      </w:r>
      <w:r w:rsidRPr="0045369E">
        <w:rPr>
          <w:bCs/>
          <w:sz w:val="24"/>
          <w:szCs w:val="24"/>
          <w:lang w:val="en-GB"/>
        </w:rPr>
        <w:t xml:space="preserve">(See No. </w:t>
      </w:r>
      <w:r w:rsidRPr="0045369E">
        <w:rPr>
          <w:b/>
          <w:sz w:val="24"/>
          <w:szCs w:val="24"/>
          <w:lang w:val="en-GB"/>
        </w:rPr>
        <w:t>2.1</w:t>
      </w:r>
      <w:r w:rsidRPr="0045369E">
        <w:rPr>
          <w:bCs/>
          <w:sz w:val="24"/>
          <w:szCs w:val="24"/>
          <w:lang w:val="en-GB"/>
        </w:rPr>
        <w:t>)</w:t>
      </w:r>
      <w:r w:rsidRPr="0045369E">
        <w:rPr>
          <w:bCs/>
          <w:sz w:val="24"/>
          <w:szCs w:val="24"/>
          <w:lang w:val="en-GB"/>
        </w:rPr>
        <w:br/>
      </w:r>
      <w:r w:rsidRPr="00F16B86">
        <w:rPr>
          <w:bCs/>
          <w:sz w:val="24"/>
          <w:lang w:val="en-GB"/>
        </w:rPr>
        <w:br/>
      </w:r>
    </w:p>
    <w:p w14:paraId="1A04223A"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lang w:val="en-GB"/>
        </w:rPr>
      </w:pPr>
      <w:r w:rsidRPr="00F16B86">
        <w:rPr>
          <w:rFonts w:ascii="Times New Roman Bold" w:hAnsi="Times New Roman Bold"/>
          <w:b/>
          <w:lang w:val="en-GB"/>
        </w:rPr>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F4254A" w:rsidRPr="00F16B86" w14:paraId="7A67CC60" w14:textId="77777777" w:rsidTr="0056257F">
        <w:trPr>
          <w:cantSplit/>
        </w:trPr>
        <w:tc>
          <w:tcPr>
            <w:tcW w:w="9300" w:type="dxa"/>
            <w:gridSpan w:val="3"/>
            <w:tcBorders>
              <w:top w:val="single" w:sz="4" w:space="0" w:color="auto"/>
              <w:left w:val="single" w:sz="4" w:space="0" w:color="auto"/>
              <w:bottom w:val="single" w:sz="4" w:space="0" w:color="auto"/>
              <w:right w:val="single" w:sz="4" w:space="0" w:color="auto"/>
            </w:tcBorders>
          </w:tcPr>
          <w:p w14:paraId="2BA1D4A7"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Allocation to services</w:t>
            </w:r>
          </w:p>
        </w:tc>
      </w:tr>
      <w:tr w:rsidR="00F4254A" w:rsidRPr="00F16B86" w14:paraId="070A25F7" w14:textId="77777777" w:rsidTr="0056257F">
        <w:trPr>
          <w:cantSplit/>
        </w:trPr>
        <w:tc>
          <w:tcPr>
            <w:tcW w:w="3055" w:type="dxa"/>
            <w:tcBorders>
              <w:top w:val="single" w:sz="4" w:space="0" w:color="auto"/>
              <w:left w:val="single" w:sz="4" w:space="0" w:color="auto"/>
              <w:bottom w:val="single" w:sz="4" w:space="0" w:color="auto"/>
              <w:right w:val="single" w:sz="4" w:space="0" w:color="auto"/>
            </w:tcBorders>
          </w:tcPr>
          <w:p w14:paraId="7B188A8A"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1</w:t>
            </w:r>
          </w:p>
        </w:tc>
        <w:tc>
          <w:tcPr>
            <w:tcW w:w="3143" w:type="dxa"/>
            <w:tcBorders>
              <w:top w:val="single" w:sz="4" w:space="0" w:color="auto"/>
              <w:left w:val="single" w:sz="4" w:space="0" w:color="auto"/>
              <w:bottom w:val="single" w:sz="4" w:space="0" w:color="auto"/>
              <w:right w:val="single" w:sz="4" w:space="0" w:color="auto"/>
            </w:tcBorders>
          </w:tcPr>
          <w:p w14:paraId="7787C026"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2</w:t>
            </w:r>
          </w:p>
        </w:tc>
        <w:tc>
          <w:tcPr>
            <w:tcW w:w="3102" w:type="dxa"/>
            <w:tcBorders>
              <w:top w:val="single" w:sz="4" w:space="0" w:color="auto"/>
              <w:left w:val="single" w:sz="4" w:space="0" w:color="auto"/>
              <w:bottom w:val="single" w:sz="4" w:space="0" w:color="auto"/>
              <w:right w:val="single" w:sz="4" w:space="0" w:color="auto"/>
            </w:tcBorders>
          </w:tcPr>
          <w:p w14:paraId="2DE360ED"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3</w:t>
            </w:r>
          </w:p>
        </w:tc>
      </w:tr>
    </w:tbl>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9304"/>
      </w:tblGrid>
      <w:tr w:rsidR="00F4254A" w:rsidRPr="00F16B86" w14:paraId="709FEA21" w14:textId="77777777" w:rsidTr="0056257F">
        <w:trPr>
          <w:cantSplit/>
          <w:jc w:val="center"/>
        </w:trPr>
        <w:tc>
          <w:tcPr>
            <w:tcW w:w="9304" w:type="dxa"/>
            <w:tcBorders>
              <w:top w:val="nil"/>
              <w:left w:val="single" w:sz="4" w:space="0" w:color="auto"/>
              <w:bottom w:val="single" w:sz="4" w:space="0" w:color="auto"/>
              <w:right w:val="single" w:sz="4" w:space="0" w:color="auto"/>
            </w:tcBorders>
            <w:hideMark/>
          </w:tcPr>
          <w:p w14:paraId="2B5F1B3F"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F16B86">
              <w:rPr>
                <w:b/>
                <w:lang w:val="en-GB"/>
              </w:rPr>
              <w:t>27.5-28.5</w:t>
            </w:r>
            <w:r w:rsidRPr="00F16B86">
              <w:rPr>
                <w:color w:val="000000"/>
                <w:lang w:val="en-AU"/>
              </w:rPr>
              <w:tab/>
              <w:t>FIXED</w:t>
            </w:r>
            <w:del w:id="18" w:author="Fernandez Jimenez, Virginia" w:date="2018-06-06T14:41:00Z">
              <w:r w:rsidRPr="00F16B86" w:rsidDel="00F41E90">
                <w:rPr>
                  <w:color w:val="000000"/>
                </w:rPr>
                <w:delText xml:space="preserve">  </w:delText>
              </w:r>
              <w:r w:rsidRPr="00F16B86" w:rsidDel="00F41E90">
                <w:rPr>
                  <w:color w:val="000000"/>
                  <w:lang w:val="en-GB"/>
                </w:rPr>
                <w:delText>5.537A</w:delText>
              </w:r>
            </w:del>
            <w:proofErr w:type="gramStart"/>
            <w:ins w:id="19" w:author="Fernandez Jimenez, Virginia" w:date="2018-06-06T14:41:00Z">
              <w:r w:rsidRPr="00F16B86">
                <w:rPr>
                  <w:color w:val="000000"/>
                  <w:lang w:val="en-GB"/>
                </w:rPr>
                <w:t xml:space="preserve">  </w:t>
              </w:r>
              <w:r w:rsidRPr="00F16B86">
                <w:rPr>
                  <w:lang w:val="en-GB"/>
                </w:rPr>
                <w:t>ADD</w:t>
              </w:r>
              <w:proofErr w:type="gramEnd"/>
              <w:r w:rsidRPr="00F16B86">
                <w:rPr>
                  <w:lang w:val="en-GB"/>
                </w:rPr>
                <w:t xml:space="preserve"> 5.E114</w:t>
              </w:r>
            </w:ins>
          </w:p>
          <w:p w14:paraId="7AA5014C"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F16B86">
              <w:rPr>
                <w:color w:val="000000"/>
                <w:lang w:val="en-AU"/>
              </w:rPr>
              <w:tab/>
            </w:r>
            <w:r w:rsidRPr="00F16B86">
              <w:rPr>
                <w:color w:val="000000"/>
                <w:lang w:val="en-AU"/>
              </w:rPr>
              <w:tab/>
            </w:r>
            <w:r w:rsidRPr="00F16B86">
              <w:rPr>
                <w:color w:val="000000"/>
                <w:lang w:val="en-AU"/>
              </w:rPr>
              <w:tab/>
            </w:r>
            <w:r w:rsidRPr="00F16B86">
              <w:rPr>
                <w:color w:val="000000"/>
                <w:lang w:val="en-AU"/>
              </w:rPr>
              <w:tab/>
              <w:t>FIXED-SATELLITE (Earth-to-space</w:t>
            </w:r>
            <w:proofErr w:type="gramStart"/>
            <w:r w:rsidRPr="00F16B86">
              <w:rPr>
                <w:color w:val="000000"/>
                <w:lang w:val="en-AU"/>
              </w:rPr>
              <w:t>)  5.484A</w:t>
            </w:r>
            <w:proofErr w:type="gramEnd"/>
            <w:r w:rsidRPr="00F16B86">
              <w:rPr>
                <w:color w:val="000000"/>
                <w:lang w:val="en-GB"/>
              </w:rPr>
              <w:t xml:space="preserve">  5.516B  5</w:t>
            </w:r>
            <w:r w:rsidRPr="00F16B86">
              <w:rPr>
                <w:color w:val="000000"/>
                <w:lang w:val="en-AU"/>
              </w:rPr>
              <w:t>.539</w:t>
            </w:r>
          </w:p>
          <w:p w14:paraId="272FB067"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F16B86">
              <w:rPr>
                <w:color w:val="000000"/>
                <w:lang w:val="en-AU"/>
              </w:rPr>
              <w:tab/>
            </w:r>
            <w:r w:rsidRPr="00F16B86">
              <w:rPr>
                <w:color w:val="000000"/>
                <w:lang w:val="en-AU"/>
              </w:rPr>
              <w:tab/>
            </w:r>
            <w:r w:rsidRPr="00F16B86">
              <w:rPr>
                <w:color w:val="000000"/>
                <w:lang w:val="en-AU"/>
              </w:rPr>
              <w:tab/>
            </w:r>
            <w:r w:rsidRPr="00F16B86">
              <w:rPr>
                <w:color w:val="000000"/>
                <w:lang w:val="en-AU"/>
              </w:rPr>
              <w:tab/>
              <w:t>MOBILE</w:t>
            </w:r>
          </w:p>
          <w:p w14:paraId="6B8F398E"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F16B86">
              <w:rPr>
                <w:color w:val="000000"/>
                <w:lang w:val="en-AU"/>
              </w:rPr>
              <w:tab/>
            </w:r>
            <w:r w:rsidRPr="00F16B86">
              <w:rPr>
                <w:color w:val="000000"/>
                <w:lang w:val="en-AU"/>
              </w:rPr>
              <w:tab/>
            </w:r>
            <w:r w:rsidRPr="00F16B86">
              <w:rPr>
                <w:color w:val="000000"/>
                <w:lang w:val="en-AU"/>
              </w:rPr>
              <w:tab/>
            </w:r>
            <w:r w:rsidRPr="00F16B86">
              <w:rPr>
                <w:color w:val="000000"/>
                <w:lang w:val="en-AU"/>
              </w:rPr>
              <w:tab/>
            </w:r>
            <w:proofErr w:type="gramStart"/>
            <w:r w:rsidRPr="00F16B86">
              <w:rPr>
                <w:color w:val="000000"/>
                <w:lang w:val="en-AU"/>
              </w:rPr>
              <w:t>5.538  5.540</w:t>
            </w:r>
            <w:proofErr w:type="gramEnd"/>
          </w:p>
        </w:tc>
      </w:tr>
    </w:tbl>
    <w:p w14:paraId="41E5E368" w14:textId="77777777" w:rsidR="00F4254A" w:rsidRPr="00F16B86" w:rsidRDefault="00F4254A" w:rsidP="00F4254A">
      <w:pPr>
        <w:tabs>
          <w:tab w:val="left" w:pos="1134"/>
          <w:tab w:val="left" w:pos="1588"/>
          <w:tab w:val="left" w:pos="1985"/>
        </w:tabs>
        <w:overflowPunct w:val="0"/>
        <w:autoSpaceDE w:val="0"/>
        <w:autoSpaceDN w:val="0"/>
        <w:adjustRightInd w:val="0"/>
        <w:spacing w:before="120"/>
        <w:textAlignment w:val="baseline"/>
        <w:rPr>
          <w:sz w:val="24"/>
          <w:lang w:val="en-GB"/>
        </w:rPr>
      </w:pPr>
    </w:p>
    <w:p w14:paraId="2B51EA85" w14:textId="77777777" w:rsidR="00F4254A" w:rsidRPr="0045369E" w:rsidRDefault="00F4254A" w:rsidP="00F4254A">
      <w:pPr>
        <w:jc w:val="both"/>
        <w:rPr>
          <w:sz w:val="24"/>
          <w:szCs w:val="24"/>
        </w:rPr>
      </w:pPr>
      <w:r w:rsidRPr="0045369E">
        <w:rPr>
          <w:b/>
          <w:sz w:val="24"/>
          <w:szCs w:val="24"/>
        </w:rPr>
        <w:t>Reasons</w:t>
      </w:r>
      <w:r w:rsidRPr="0045369E">
        <w:rPr>
          <w:sz w:val="24"/>
          <w:szCs w:val="24"/>
        </w:rPr>
        <w:t xml:space="preserve">: To add a footnote to the fixed service allocation </w:t>
      </w:r>
      <w:proofErr w:type="gramStart"/>
      <w:r w:rsidRPr="0045369E">
        <w:rPr>
          <w:sz w:val="24"/>
          <w:szCs w:val="24"/>
        </w:rPr>
        <w:t>in support of a</w:t>
      </w:r>
      <w:proofErr w:type="gramEnd"/>
      <w:r w:rsidRPr="0045369E">
        <w:rPr>
          <w:sz w:val="24"/>
          <w:szCs w:val="24"/>
        </w:rPr>
        <w:t xml:space="preserve"> HAPS designation in the 27.9-28.2 GHz band and to suppress the existing HAPS related footnote.</w:t>
      </w:r>
    </w:p>
    <w:p w14:paraId="009EACB6"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ADD</w:t>
      </w:r>
      <w:r w:rsidRPr="0045369E">
        <w:rPr>
          <w:rFonts w:hAnsi="Times New Roman Bold"/>
          <w:b/>
          <w:sz w:val="24"/>
          <w:szCs w:val="24"/>
          <w:lang w:val="en-GB"/>
        </w:rPr>
        <w:tab/>
      </w:r>
      <w:r w:rsidRPr="0045369E">
        <w:rPr>
          <w:rFonts w:hAnsi="Times New Roman Bold"/>
          <w:b/>
          <w:sz w:val="24"/>
          <w:szCs w:val="24"/>
          <w:lang w:val="en-GB"/>
        </w:rPr>
        <w:tab/>
        <w:t>USA/1.14/15</w:t>
      </w:r>
    </w:p>
    <w:p w14:paraId="62548507" w14:textId="77777777" w:rsidR="00F4254A" w:rsidRPr="0045369E" w:rsidRDefault="00F4254A" w:rsidP="00F4254A">
      <w:pPr>
        <w:rPr>
          <w:sz w:val="24"/>
          <w:szCs w:val="24"/>
          <w:lang w:val="en-GB"/>
        </w:rPr>
      </w:pPr>
    </w:p>
    <w:p w14:paraId="5F803F40" w14:textId="77777777" w:rsidR="00F4254A" w:rsidRPr="0045369E" w:rsidRDefault="00F4254A" w:rsidP="00F4254A">
      <w:pPr>
        <w:jc w:val="both"/>
        <w:rPr>
          <w:sz w:val="24"/>
          <w:szCs w:val="24"/>
        </w:rPr>
      </w:pPr>
      <w:r w:rsidRPr="0045369E">
        <w:rPr>
          <w:b/>
          <w:sz w:val="24"/>
          <w:szCs w:val="24"/>
        </w:rPr>
        <w:t>5.E114</w:t>
      </w:r>
      <w:r w:rsidRPr="0045369E">
        <w:rPr>
          <w:b/>
          <w:sz w:val="24"/>
          <w:szCs w:val="24"/>
        </w:rPr>
        <w:tab/>
      </w:r>
      <w:r w:rsidRPr="0045369E">
        <w:rPr>
          <w:sz w:val="24"/>
          <w:szCs w:val="24"/>
        </w:rPr>
        <w:t>The allocation to the fixed service in the band 27.9-28.2 GHz is designated for worldwide use by high-altitude platform stations (HAPS). This designation does not preclude the use of this frequency band by any application of the services to which they are allocated and does not establish priority in the Radio Regulations.  Such use of the fixed-service allocation by HAPS is limited to operation in the HAPS-to-ground direction and is subject to the provisions of Resolution </w:t>
      </w:r>
      <w:r w:rsidRPr="0045369E">
        <w:rPr>
          <w:b/>
          <w:sz w:val="24"/>
          <w:szCs w:val="24"/>
        </w:rPr>
        <w:t>[E114] (WRC</w:t>
      </w:r>
      <w:r w:rsidRPr="0045369E">
        <w:rPr>
          <w:b/>
          <w:sz w:val="24"/>
          <w:szCs w:val="24"/>
        </w:rPr>
        <w:noBreakHyphen/>
        <w:t>19)</w:t>
      </w:r>
      <w:r w:rsidRPr="0045369E">
        <w:rPr>
          <w:sz w:val="24"/>
          <w:szCs w:val="24"/>
        </w:rPr>
        <w:t>.     (WRC</w:t>
      </w:r>
      <w:r w:rsidRPr="0045369E">
        <w:rPr>
          <w:sz w:val="24"/>
          <w:szCs w:val="24"/>
        </w:rPr>
        <w:noBreakHyphen/>
        <w:t>19)</w:t>
      </w:r>
    </w:p>
    <w:p w14:paraId="56075A28" w14:textId="77777777" w:rsidR="00F4254A" w:rsidRPr="0045369E" w:rsidRDefault="00F4254A" w:rsidP="00F4254A">
      <w:pPr>
        <w:jc w:val="both"/>
        <w:rPr>
          <w:sz w:val="24"/>
          <w:szCs w:val="24"/>
        </w:rPr>
      </w:pPr>
    </w:p>
    <w:p w14:paraId="731A9D8D" w14:textId="77777777" w:rsidR="00F4254A" w:rsidRPr="0045369E" w:rsidRDefault="00F4254A" w:rsidP="00F4254A">
      <w:pPr>
        <w:tabs>
          <w:tab w:val="left" w:pos="1352"/>
        </w:tabs>
        <w:jc w:val="both"/>
        <w:rPr>
          <w:b/>
          <w:sz w:val="24"/>
          <w:szCs w:val="24"/>
        </w:rPr>
      </w:pPr>
      <w:r w:rsidRPr="0045369E">
        <w:rPr>
          <w:b/>
          <w:sz w:val="24"/>
          <w:szCs w:val="24"/>
        </w:rPr>
        <w:t>Reasons:</w:t>
      </w:r>
      <w:r w:rsidRPr="0045369E">
        <w:rPr>
          <w:sz w:val="24"/>
          <w:szCs w:val="24"/>
        </w:rPr>
        <w:tab/>
        <w:t xml:space="preserve"> To add the text of the footnote allowing HAPS to operate in the fixed service allocation in the 27.9-28.2 GHz band on a worldwide basis.</w:t>
      </w:r>
    </w:p>
    <w:p w14:paraId="5F1B0F13"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SUP</w:t>
      </w:r>
      <w:r w:rsidRPr="0045369E">
        <w:rPr>
          <w:rFonts w:hAnsi="Times New Roman Bold"/>
          <w:b/>
          <w:sz w:val="24"/>
          <w:szCs w:val="24"/>
          <w:lang w:val="en-GB"/>
        </w:rPr>
        <w:tab/>
      </w:r>
      <w:r w:rsidRPr="0045369E">
        <w:rPr>
          <w:rFonts w:hAnsi="Times New Roman Bold"/>
          <w:b/>
          <w:sz w:val="24"/>
          <w:szCs w:val="24"/>
          <w:lang w:val="en-GB"/>
        </w:rPr>
        <w:tab/>
        <w:t>USA/1.14/16</w:t>
      </w:r>
    </w:p>
    <w:p w14:paraId="2C1E38A0" w14:textId="77777777" w:rsidR="00F4254A" w:rsidRPr="0045369E" w:rsidRDefault="00F4254A" w:rsidP="00F4254A">
      <w:pPr>
        <w:rPr>
          <w:rFonts w:ascii="Times New Roman Bold" w:hAnsi="Times New Roman Bold" w:cs="Times New Roman Bold"/>
          <w:b/>
          <w:sz w:val="24"/>
          <w:szCs w:val="24"/>
          <w:lang w:val="en-GB"/>
        </w:rPr>
      </w:pPr>
      <w:r w:rsidRPr="0045369E">
        <w:rPr>
          <w:rFonts w:ascii="Times New Roman Bold" w:hAnsi="Times New Roman Bold" w:cs="Times New Roman Bold"/>
          <w:b/>
          <w:sz w:val="24"/>
          <w:szCs w:val="24"/>
          <w:lang w:val="en-GB"/>
        </w:rPr>
        <w:t>5.537A</w:t>
      </w:r>
    </w:p>
    <w:p w14:paraId="1E6F1B1C" w14:textId="77777777" w:rsidR="00F4254A" w:rsidRPr="00F16B86" w:rsidRDefault="00F4254A" w:rsidP="00F4254A">
      <w:pPr>
        <w:tabs>
          <w:tab w:val="left" w:pos="1134"/>
          <w:tab w:val="left" w:pos="1588"/>
          <w:tab w:val="left" w:pos="1985"/>
        </w:tabs>
        <w:overflowPunct w:val="0"/>
        <w:autoSpaceDE w:val="0"/>
        <w:autoSpaceDN w:val="0"/>
        <w:adjustRightInd w:val="0"/>
        <w:spacing w:before="120"/>
        <w:textAlignment w:val="baseline"/>
        <w:rPr>
          <w:sz w:val="24"/>
          <w:lang w:val="en-GB"/>
        </w:rPr>
      </w:pPr>
    </w:p>
    <w:p w14:paraId="276FB181" w14:textId="77777777" w:rsidR="00F4254A" w:rsidRPr="00F16B86" w:rsidRDefault="00F4254A" w:rsidP="00F4254A">
      <w:pPr>
        <w:keepNext/>
        <w:keepLines/>
        <w:spacing w:before="40"/>
        <w:outlineLvl w:val="1"/>
        <w:rPr>
          <w:rFonts w:eastAsiaTheme="majorEastAsia"/>
          <w:b/>
          <w:i/>
          <w:color w:val="000000" w:themeColor="text1"/>
          <w:sz w:val="28"/>
          <w:u w:val="single"/>
        </w:rPr>
      </w:pPr>
      <w:r w:rsidRPr="00F16B86">
        <w:rPr>
          <w:rFonts w:eastAsiaTheme="majorEastAsia"/>
          <w:i/>
          <w:color w:val="000000" w:themeColor="text1"/>
          <w:sz w:val="28"/>
          <w:u w:val="single"/>
        </w:rPr>
        <w:t>For the 31.0-31.3 GHz Band</w:t>
      </w:r>
    </w:p>
    <w:p w14:paraId="02F95B6A"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MOD</w:t>
      </w:r>
      <w:r w:rsidRPr="0045369E">
        <w:rPr>
          <w:rFonts w:hAnsi="Times New Roman Bold"/>
          <w:b/>
          <w:sz w:val="24"/>
          <w:szCs w:val="24"/>
          <w:lang w:val="en-GB"/>
        </w:rPr>
        <w:tab/>
      </w:r>
      <w:r w:rsidRPr="0045369E">
        <w:rPr>
          <w:rFonts w:hAnsi="Times New Roman Bold"/>
          <w:b/>
          <w:sz w:val="24"/>
          <w:szCs w:val="24"/>
          <w:lang w:val="en-GB"/>
        </w:rPr>
        <w:tab/>
        <w:t xml:space="preserve">USA/1.14/17 </w:t>
      </w:r>
    </w:p>
    <w:p w14:paraId="333491CE"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480"/>
        <w:jc w:val="center"/>
        <w:textAlignment w:val="baseline"/>
        <w:rPr>
          <w:caps/>
          <w:sz w:val="24"/>
          <w:szCs w:val="24"/>
          <w:lang w:val="en-GB"/>
        </w:rPr>
      </w:pPr>
      <w:r w:rsidRPr="0045369E">
        <w:rPr>
          <w:caps/>
          <w:sz w:val="24"/>
          <w:szCs w:val="24"/>
          <w:lang w:val="en-GB"/>
        </w:rPr>
        <w:t>ARTICLE</w:t>
      </w:r>
      <w:r w:rsidRPr="0045369E">
        <w:rPr>
          <w:caps/>
          <w:sz w:val="24"/>
          <w:szCs w:val="24"/>
          <w:lang w:val="en-AU"/>
        </w:rPr>
        <w:t xml:space="preserve"> </w:t>
      </w:r>
      <w:r w:rsidRPr="0045369E">
        <w:rPr>
          <w:rFonts w:eastAsiaTheme="majorEastAsia"/>
          <w:caps/>
          <w:color w:val="000000"/>
          <w:sz w:val="24"/>
          <w:szCs w:val="24"/>
          <w:lang w:val="en-AU"/>
        </w:rPr>
        <w:t>5</w:t>
      </w:r>
    </w:p>
    <w:p w14:paraId="02CA4A55"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240"/>
        <w:jc w:val="center"/>
        <w:textAlignment w:val="baseline"/>
        <w:rPr>
          <w:b/>
          <w:sz w:val="24"/>
          <w:szCs w:val="24"/>
        </w:rPr>
      </w:pPr>
      <w:r w:rsidRPr="0045369E">
        <w:rPr>
          <w:b/>
          <w:sz w:val="24"/>
          <w:szCs w:val="24"/>
          <w:lang w:val="en-GB"/>
        </w:rPr>
        <w:t>Frequency allocations</w:t>
      </w:r>
    </w:p>
    <w:p w14:paraId="259255BA" w14:textId="77777777" w:rsidR="00F4254A" w:rsidRPr="00F16B86" w:rsidRDefault="00F4254A" w:rsidP="00F4254A">
      <w:pPr>
        <w:keepNext/>
        <w:tabs>
          <w:tab w:val="center" w:pos="4820"/>
        </w:tabs>
        <w:overflowPunct w:val="0"/>
        <w:autoSpaceDE w:val="0"/>
        <w:autoSpaceDN w:val="0"/>
        <w:adjustRightInd w:val="0"/>
        <w:spacing w:before="360"/>
        <w:jc w:val="center"/>
        <w:rPr>
          <w:b/>
          <w:sz w:val="24"/>
          <w:lang w:val="en-GB"/>
        </w:rPr>
      </w:pPr>
      <w:r w:rsidRPr="0045369E">
        <w:rPr>
          <w:b/>
          <w:sz w:val="24"/>
          <w:szCs w:val="24"/>
          <w:lang w:val="en-GB"/>
        </w:rPr>
        <w:t>Section</w:t>
      </w:r>
      <w:r w:rsidRPr="0045369E">
        <w:rPr>
          <w:b/>
          <w:sz w:val="24"/>
          <w:szCs w:val="24"/>
          <w:lang w:val="en-AU"/>
        </w:rPr>
        <w:t xml:space="preserve"> IV – Table of Frequency Allocations</w:t>
      </w:r>
      <w:r w:rsidRPr="0045369E">
        <w:rPr>
          <w:b/>
          <w:sz w:val="24"/>
          <w:szCs w:val="24"/>
          <w:lang w:val="en-AU"/>
        </w:rPr>
        <w:br/>
      </w:r>
      <w:r w:rsidRPr="0045369E">
        <w:rPr>
          <w:bCs/>
          <w:sz w:val="24"/>
          <w:szCs w:val="24"/>
          <w:lang w:val="en-GB"/>
        </w:rPr>
        <w:t xml:space="preserve">(See No. </w:t>
      </w:r>
      <w:r w:rsidRPr="0045369E">
        <w:rPr>
          <w:b/>
          <w:sz w:val="24"/>
          <w:szCs w:val="24"/>
          <w:lang w:val="en-GB"/>
        </w:rPr>
        <w:t>2.1</w:t>
      </w:r>
      <w:r w:rsidRPr="0045369E">
        <w:rPr>
          <w:bCs/>
          <w:sz w:val="24"/>
          <w:szCs w:val="24"/>
          <w:lang w:val="en-GB"/>
        </w:rPr>
        <w:t>)</w:t>
      </w:r>
      <w:r w:rsidRPr="00F16B86">
        <w:rPr>
          <w:bCs/>
          <w:sz w:val="24"/>
          <w:lang w:val="en-GB"/>
        </w:rPr>
        <w:br/>
      </w:r>
      <w:r w:rsidRPr="00F16B86">
        <w:rPr>
          <w:bCs/>
          <w:sz w:val="24"/>
          <w:lang w:val="en-GB"/>
        </w:rPr>
        <w:br/>
      </w:r>
    </w:p>
    <w:p w14:paraId="79EF98E9"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lang w:val="en-GB"/>
        </w:rPr>
      </w:pPr>
      <w:r w:rsidRPr="00F16B86">
        <w:rPr>
          <w:rFonts w:ascii="Times New Roman Bold" w:hAnsi="Times New Roman Bold"/>
          <w:b/>
          <w:lang w:val="en-GB"/>
        </w:rPr>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F4254A" w:rsidRPr="00F16B86" w14:paraId="1F3D80E0" w14:textId="77777777" w:rsidTr="0056257F">
        <w:trPr>
          <w:cantSplit/>
        </w:trPr>
        <w:tc>
          <w:tcPr>
            <w:tcW w:w="9300" w:type="dxa"/>
            <w:gridSpan w:val="3"/>
            <w:tcBorders>
              <w:top w:val="single" w:sz="4" w:space="0" w:color="auto"/>
              <w:left w:val="single" w:sz="4" w:space="0" w:color="auto"/>
              <w:bottom w:val="single" w:sz="4" w:space="0" w:color="auto"/>
              <w:right w:val="single" w:sz="4" w:space="0" w:color="auto"/>
            </w:tcBorders>
          </w:tcPr>
          <w:p w14:paraId="77CA1967"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Allocation to services</w:t>
            </w:r>
          </w:p>
        </w:tc>
      </w:tr>
      <w:tr w:rsidR="00F4254A" w:rsidRPr="00F16B86" w14:paraId="652BCD42" w14:textId="77777777" w:rsidTr="0056257F">
        <w:trPr>
          <w:cantSplit/>
        </w:trPr>
        <w:tc>
          <w:tcPr>
            <w:tcW w:w="3055" w:type="dxa"/>
            <w:tcBorders>
              <w:top w:val="single" w:sz="4" w:space="0" w:color="auto"/>
              <w:left w:val="single" w:sz="4" w:space="0" w:color="auto"/>
              <w:bottom w:val="single" w:sz="4" w:space="0" w:color="auto"/>
              <w:right w:val="single" w:sz="4" w:space="0" w:color="auto"/>
            </w:tcBorders>
          </w:tcPr>
          <w:p w14:paraId="1585DFFA"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1</w:t>
            </w:r>
          </w:p>
        </w:tc>
        <w:tc>
          <w:tcPr>
            <w:tcW w:w="3143" w:type="dxa"/>
            <w:tcBorders>
              <w:top w:val="single" w:sz="4" w:space="0" w:color="auto"/>
              <w:left w:val="single" w:sz="4" w:space="0" w:color="auto"/>
              <w:bottom w:val="single" w:sz="4" w:space="0" w:color="auto"/>
              <w:right w:val="single" w:sz="4" w:space="0" w:color="auto"/>
            </w:tcBorders>
          </w:tcPr>
          <w:p w14:paraId="4BEE420D"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2</w:t>
            </w:r>
          </w:p>
        </w:tc>
        <w:tc>
          <w:tcPr>
            <w:tcW w:w="3102" w:type="dxa"/>
            <w:tcBorders>
              <w:top w:val="single" w:sz="4" w:space="0" w:color="auto"/>
              <w:left w:val="single" w:sz="4" w:space="0" w:color="auto"/>
              <w:bottom w:val="single" w:sz="4" w:space="0" w:color="auto"/>
              <w:right w:val="single" w:sz="4" w:space="0" w:color="auto"/>
            </w:tcBorders>
          </w:tcPr>
          <w:p w14:paraId="0E68CA76"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3</w:t>
            </w:r>
          </w:p>
        </w:tc>
      </w:tr>
      <w:tr w:rsidR="00F4254A" w:rsidRPr="00F16B86" w14:paraId="7503C6F5" w14:textId="77777777" w:rsidTr="0056257F">
        <w:trPr>
          <w:cantSplit/>
        </w:trPr>
        <w:tc>
          <w:tcPr>
            <w:tcW w:w="9300" w:type="dxa"/>
            <w:gridSpan w:val="3"/>
            <w:tcBorders>
              <w:top w:val="single" w:sz="4" w:space="0" w:color="auto"/>
              <w:left w:val="single" w:sz="4" w:space="0" w:color="auto"/>
              <w:bottom w:val="single" w:sz="4" w:space="0" w:color="auto"/>
              <w:right w:val="single" w:sz="4" w:space="0" w:color="auto"/>
            </w:tcBorders>
          </w:tcPr>
          <w:p w14:paraId="5C6E4640" w14:textId="77777777" w:rsidR="00F4254A" w:rsidRPr="00F16B86" w:rsidRDefault="00F4254A" w:rsidP="0056257F">
            <w:pPr>
              <w:tabs>
                <w:tab w:val="left" w:pos="2977"/>
                <w:tab w:val="left" w:pos="3266"/>
              </w:tabs>
              <w:overflowPunct w:val="0"/>
              <w:autoSpaceDE w:val="0"/>
              <w:autoSpaceDN w:val="0"/>
              <w:adjustRightInd w:val="0"/>
              <w:spacing w:before="40" w:after="40"/>
              <w:ind w:left="170" w:hanging="170"/>
              <w:textAlignment w:val="baseline"/>
              <w:rPr>
                <w:color w:val="000000"/>
              </w:rPr>
            </w:pPr>
            <w:r w:rsidRPr="00F16B86">
              <w:rPr>
                <w:b/>
                <w:lang w:val="en-GB"/>
              </w:rPr>
              <w:t>31-31.3</w:t>
            </w:r>
            <w:r w:rsidRPr="00F16B86">
              <w:rPr>
                <w:color w:val="000000"/>
                <w:lang w:val="en-GB"/>
              </w:rPr>
              <w:tab/>
            </w:r>
            <w:proofErr w:type="gramStart"/>
            <w:r w:rsidRPr="00F16B86">
              <w:rPr>
                <w:color w:val="000000"/>
                <w:lang w:val="en-GB"/>
              </w:rPr>
              <w:t xml:space="preserve">FIXED  </w:t>
            </w:r>
            <w:r w:rsidRPr="00F16B86">
              <w:rPr>
                <w:lang w:val="en-GB"/>
              </w:rPr>
              <w:t>5.338A</w:t>
            </w:r>
            <w:proofErr w:type="gramEnd"/>
            <w:del w:id="20" w:author="Fernandez Jimenez, Virginia" w:date="2018-06-06T14:52:00Z">
              <w:r w:rsidRPr="00F16B86" w:rsidDel="00476B96">
                <w:rPr>
                  <w:color w:val="000000"/>
                  <w:lang w:val="en-GB"/>
                </w:rPr>
                <w:delText xml:space="preserve">  5.543A</w:delText>
              </w:r>
            </w:del>
            <w:ins w:id="21" w:author="Fernandez Jimenez, Virginia" w:date="2018-06-06T14:52:00Z">
              <w:r w:rsidRPr="00F16B86">
                <w:rPr>
                  <w:color w:val="000000"/>
                  <w:lang w:val="en-GB"/>
                </w:rPr>
                <w:t xml:space="preserve">  </w:t>
              </w:r>
            </w:ins>
            <w:ins w:id="22" w:author="Fernandez Jimenez, Virginia" w:date="2018-06-06T14:53:00Z">
              <w:r w:rsidRPr="00F16B86">
                <w:rPr>
                  <w:color w:val="000000"/>
                  <w:lang w:val="en-GB"/>
                </w:rPr>
                <w:t xml:space="preserve">ADD </w:t>
              </w:r>
              <w:r w:rsidRPr="00F16B86">
                <w:rPr>
                  <w:lang w:val="en-GB"/>
                </w:rPr>
                <w:t>5.F114</w:t>
              </w:r>
            </w:ins>
          </w:p>
          <w:p w14:paraId="0D89E6F6"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t>MOBILE</w:t>
            </w:r>
          </w:p>
          <w:p w14:paraId="7E6E1972"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t>Standard frequency and time signal-satellite (space-to-Earth)</w:t>
            </w:r>
          </w:p>
          <w:p w14:paraId="60D31F73"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t xml:space="preserve">Space </w:t>
            </w:r>
            <w:proofErr w:type="gramStart"/>
            <w:r w:rsidRPr="00F16B86">
              <w:rPr>
                <w:color w:val="000000"/>
                <w:lang w:val="en-GB"/>
              </w:rPr>
              <w:t>research  5.544</w:t>
            </w:r>
            <w:proofErr w:type="gramEnd"/>
            <w:r w:rsidRPr="00F16B86">
              <w:rPr>
                <w:color w:val="000000"/>
                <w:lang w:val="en-GB"/>
              </w:rPr>
              <w:t xml:space="preserve">  5.545</w:t>
            </w:r>
          </w:p>
          <w:p w14:paraId="1E6A747E"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noProof/>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t>5.149</w:t>
            </w:r>
          </w:p>
        </w:tc>
      </w:tr>
    </w:tbl>
    <w:p w14:paraId="2CF4A642" w14:textId="77777777" w:rsidR="00F4254A" w:rsidRPr="00F16B86" w:rsidRDefault="00F4254A" w:rsidP="00F4254A">
      <w:pPr>
        <w:tabs>
          <w:tab w:val="left" w:pos="1134"/>
          <w:tab w:val="left" w:pos="1588"/>
          <w:tab w:val="left" w:pos="1985"/>
        </w:tabs>
        <w:overflowPunct w:val="0"/>
        <w:autoSpaceDE w:val="0"/>
        <w:autoSpaceDN w:val="0"/>
        <w:adjustRightInd w:val="0"/>
        <w:spacing w:before="120"/>
        <w:textAlignment w:val="baseline"/>
        <w:rPr>
          <w:sz w:val="24"/>
          <w:lang w:val="en-GB"/>
        </w:rPr>
      </w:pPr>
    </w:p>
    <w:p w14:paraId="409AF231" w14:textId="77777777" w:rsidR="00F4254A" w:rsidRPr="0045369E" w:rsidRDefault="00F4254A" w:rsidP="00F4254A">
      <w:pPr>
        <w:jc w:val="both"/>
        <w:rPr>
          <w:sz w:val="24"/>
          <w:szCs w:val="24"/>
        </w:rPr>
      </w:pPr>
      <w:r w:rsidRPr="0045369E">
        <w:rPr>
          <w:b/>
          <w:sz w:val="24"/>
          <w:szCs w:val="24"/>
        </w:rPr>
        <w:t>Reasons</w:t>
      </w:r>
      <w:r w:rsidRPr="0045369E">
        <w:rPr>
          <w:sz w:val="24"/>
          <w:szCs w:val="24"/>
        </w:rPr>
        <w:t xml:space="preserve">: To add a footnote to the fixed service allocation </w:t>
      </w:r>
      <w:proofErr w:type="gramStart"/>
      <w:r w:rsidRPr="0045369E">
        <w:rPr>
          <w:sz w:val="24"/>
          <w:szCs w:val="24"/>
        </w:rPr>
        <w:t>in support of a</w:t>
      </w:r>
      <w:proofErr w:type="gramEnd"/>
      <w:r w:rsidRPr="0045369E">
        <w:rPr>
          <w:sz w:val="24"/>
          <w:szCs w:val="24"/>
        </w:rPr>
        <w:t xml:space="preserve"> HAPS designation in the 31-31.3 GHz band and to suppress the existing HAPS related footnote.</w:t>
      </w:r>
    </w:p>
    <w:p w14:paraId="134A0ED5" w14:textId="77777777" w:rsidR="00F4254A" w:rsidRPr="0045369E" w:rsidRDefault="00F4254A" w:rsidP="00F4254A">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1B27AA5E"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ADD</w:t>
      </w:r>
      <w:r w:rsidRPr="0045369E">
        <w:rPr>
          <w:rFonts w:hAnsi="Times New Roman Bold"/>
          <w:b/>
          <w:sz w:val="24"/>
          <w:szCs w:val="24"/>
          <w:lang w:val="en-GB"/>
        </w:rPr>
        <w:tab/>
      </w:r>
      <w:r w:rsidRPr="0045369E">
        <w:rPr>
          <w:rFonts w:hAnsi="Times New Roman Bold"/>
          <w:b/>
          <w:sz w:val="24"/>
          <w:szCs w:val="24"/>
          <w:lang w:val="en-GB"/>
        </w:rPr>
        <w:tab/>
        <w:t>USA/1.14/18</w:t>
      </w:r>
    </w:p>
    <w:p w14:paraId="5BBF9956" w14:textId="77777777" w:rsidR="00F4254A" w:rsidRPr="0045369E" w:rsidRDefault="00F4254A" w:rsidP="00F4254A">
      <w:pPr>
        <w:rPr>
          <w:sz w:val="24"/>
          <w:szCs w:val="24"/>
          <w:lang w:val="en-GB"/>
        </w:rPr>
      </w:pPr>
    </w:p>
    <w:p w14:paraId="606A5321" w14:textId="77777777" w:rsidR="00F4254A" w:rsidRPr="0045369E" w:rsidRDefault="00F4254A" w:rsidP="00F4254A">
      <w:pPr>
        <w:jc w:val="both"/>
        <w:rPr>
          <w:sz w:val="24"/>
          <w:szCs w:val="24"/>
        </w:rPr>
      </w:pPr>
      <w:r w:rsidRPr="0045369E">
        <w:rPr>
          <w:b/>
          <w:sz w:val="24"/>
          <w:szCs w:val="24"/>
        </w:rPr>
        <w:t>5.F114</w:t>
      </w:r>
      <w:r w:rsidRPr="0045369E">
        <w:rPr>
          <w:b/>
          <w:sz w:val="24"/>
          <w:szCs w:val="24"/>
        </w:rPr>
        <w:tab/>
      </w:r>
      <w:r w:rsidRPr="0045369E">
        <w:rPr>
          <w:sz w:val="24"/>
          <w:szCs w:val="24"/>
        </w:rPr>
        <w:t>The allocation to the fixed service in the band 31-31.3 GHz is designated for worldwide use by high-altitude platform stations (HAPS) in the HAPS-to-ground direction.  This designation does not preclude the use of this frequency band by any application of the services to which they are allocated and does not establish priority in the Radio Regulations.  Such use of the fixed-service allocation by HAPS is subject to the provisions of Resolution </w:t>
      </w:r>
      <w:r w:rsidRPr="0045369E">
        <w:rPr>
          <w:b/>
          <w:sz w:val="24"/>
          <w:szCs w:val="24"/>
        </w:rPr>
        <w:t>[E114] (WRC</w:t>
      </w:r>
      <w:r w:rsidRPr="0045369E">
        <w:rPr>
          <w:b/>
          <w:sz w:val="24"/>
          <w:szCs w:val="24"/>
        </w:rPr>
        <w:noBreakHyphen/>
        <w:t>19)</w:t>
      </w:r>
      <w:r w:rsidRPr="0045369E">
        <w:rPr>
          <w:sz w:val="24"/>
          <w:szCs w:val="24"/>
        </w:rPr>
        <w:t>.     (WRC</w:t>
      </w:r>
      <w:r w:rsidRPr="0045369E">
        <w:rPr>
          <w:sz w:val="24"/>
          <w:szCs w:val="24"/>
        </w:rPr>
        <w:noBreakHyphen/>
        <w:t>19)</w:t>
      </w:r>
    </w:p>
    <w:p w14:paraId="6A03FF7D" w14:textId="77777777" w:rsidR="00F4254A" w:rsidRPr="0045369E" w:rsidRDefault="00F4254A" w:rsidP="00F4254A">
      <w:pPr>
        <w:tabs>
          <w:tab w:val="left" w:pos="1352"/>
        </w:tabs>
        <w:jc w:val="both"/>
        <w:rPr>
          <w:b/>
          <w:i/>
          <w:sz w:val="24"/>
          <w:szCs w:val="24"/>
        </w:rPr>
      </w:pPr>
    </w:p>
    <w:p w14:paraId="366D4AD5" w14:textId="77777777" w:rsidR="00F4254A" w:rsidRPr="0045369E" w:rsidRDefault="00F4254A" w:rsidP="00F4254A">
      <w:pPr>
        <w:tabs>
          <w:tab w:val="left" w:pos="1352"/>
        </w:tabs>
        <w:jc w:val="both"/>
        <w:rPr>
          <w:b/>
          <w:sz w:val="24"/>
          <w:szCs w:val="24"/>
        </w:rPr>
      </w:pPr>
      <w:r w:rsidRPr="0045369E">
        <w:rPr>
          <w:b/>
          <w:sz w:val="24"/>
          <w:szCs w:val="24"/>
        </w:rPr>
        <w:t>Reasons:</w:t>
      </w:r>
      <w:r w:rsidRPr="0045369E">
        <w:rPr>
          <w:sz w:val="24"/>
          <w:szCs w:val="24"/>
        </w:rPr>
        <w:tab/>
        <w:t xml:space="preserve"> To add the text of the footnote allowing HAPS to operate in the fixed service allocation in the 31-31.3 GHz band on a worldwide basis.</w:t>
      </w:r>
    </w:p>
    <w:p w14:paraId="19DCA0DA" w14:textId="77777777" w:rsidR="00F4254A" w:rsidRPr="0045369E" w:rsidRDefault="00F4254A" w:rsidP="00F4254A">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40138C02"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SUP</w:t>
      </w:r>
      <w:r w:rsidRPr="0045369E">
        <w:rPr>
          <w:rFonts w:hAnsi="Times New Roman Bold"/>
          <w:b/>
          <w:sz w:val="24"/>
          <w:szCs w:val="24"/>
          <w:lang w:val="en-GB"/>
        </w:rPr>
        <w:tab/>
      </w:r>
      <w:r w:rsidRPr="0045369E">
        <w:rPr>
          <w:rFonts w:hAnsi="Times New Roman Bold"/>
          <w:b/>
          <w:sz w:val="24"/>
          <w:szCs w:val="24"/>
          <w:lang w:val="en-GB"/>
        </w:rPr>
        <w:tab/>
        <w:t>USA/1.14/19</w:t>
      </w:r>
    </w:p>
    <w:p w14:paraId="48EF0723" w14:textId="77777777" w:rsidR="00F4254A" w:rsidRPr="0045369E" w:rsidRDefault="00F4254A" w:rsidP="00F4254A">
      <w:pPr>
        <w:rPr>
          <w:rFonts w:ascii="Times New Roman Bold" w:hAnsi="Times New Roman Bold" w:cs="Times New Roman Bold"/>
          <w:b/>
          <w:sz w:val="24"/>
          <w:szCs w:val="24"/>
        </w:rPr>
      </w:pPr>
      <w:r w:rsidRPr="0045369E">
        <w:rPr>
          <w:rFonts w:ascii="Times New Roman Bold" w:hAnsi="Times New Roman Bold" w:cs="Times New Roman Bold"/>
          <w:b/>
          <w:sz w:val="24"/>
          <w:szCs w:val="24"/>
        </w:rPr>
        <w:t>5.543A</w:t>
      </w:r>
    </w:p>
    <w:p w14:paraId="14F19E76" w14:textId="77777777" w:rsidR="00F4254A" w:rsidRPr="00F16B86" w:rsidRDefault="00F4254A" w:rsidP="00F4254A">
      <w:pPr>
        <w:rPr>
          <w:rFonts w:ascii="Times New Roman Bold" w:hAnsi="Times New Roman Bold" w:cs="Times New Roman Bold"/>
          <w:b/>
          <w:sz w:val="22"/>
          <w:szCs w:val="22"/>
        </w:rPr>
      </w:pPr>
    </w:p>
    <w:p w14:paraId="1458D90E" w14:textId="77777777" w:rsidR="00F4254A" w:rsidRPr="00F16B86" w:rsidRDefault="00F4254A" w:rsidP="00F4254A">
      <w:pPr>
        <w:keepNext/>
        <w:keepLines/>
        <w:spacing w:before="40"/>
        <w:outlineLvl w:val="1"/>
        <w:rPr>
          <w:rFonts w:eastAsiaTheme="majorEastAsia"/>
          <w:i/>
          <w:color w:val="000000" w:themeColor="text1"/>
          <w:sz w:val="28"/>
          <w:u w:val="single"/>
        </w:rPr>
      </w:pPr>
      <w:r w:rsidRPr="00F16B86">
        <w:rPr>
          <w:rFonts w:eastAsiaTheme="majorEastAsia"/>
          <w:i/>
          <w:color w:val="000000" w:themeColor="text1"/>
          <w:sz w:val="28"/>
          <w:u w:val="single"/>
        </w:rPr>
        <w:t>Draft new Resolution for the 27.9-28.2 and 31-31.3 GHz bands</w:t>
      </w:r>
    </w:p>
    <w:p w14:paraId="2F8BACCD" w14:textId="77777777" w:rsidR="00F4254A" w:rsidRPr="00F16B86" w:rsidRDefault="00F4254A" w:rsidP="00F4254A">
      <w:pPr>
        <w:tabs>
          <w:tab w:val="left" w:pos="1134"/>
          <w:tab w:val="left" w:pos="1588"/>
          <w:tab w:val="left" w:pos="1985"/>
        </w:tabs>
        <w:overflowPunct w:val="0"/>
        <w:autoSpaceDE w:val="0"/>
        <w:autoSpaceDN w:val="0"/>
        <w:adjustRightInd w:val="0"/>
        <w:spacing w:before="120"/>
        <w:textAlignment w:val="baseline"/>
        <w:rPr>
          <w:sz w:val="24"/>
        </w:rPr>
      </w:pPr>
    </w:p>
    <w:p w14:paraId="1C710F97" w14:textId="77777777" w:rsidR="00F4254A" w:rsidRPr="0045369E"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45369E">
        <w:rPr>
          <w:rFonts w:hAnsi="Times New Roman Bold"/>
          <w:b/>
          <w:sz w:val="24"/>
          <w:szCs w:val="24"/>
          <w:lang w:val="en-GB"/>
        </w:rPr>
        <w:t>ADD</w:t>
      </w:r>
      <w:r w:rsidRPr="0045369E">
        <w:rPr>
          <w:rFonts w:hAnsi="Times New Roman Bold"/>
          <w:b/>
          <w:sz w:val="24"/>
          <w:szCs w:val="24"/>
          <w:lang w:val="en-GB"/>
        </w:rPr>
        <w:tab/>
      </w:r>
      <w:r w:rsidRPr="0045369E">
        <w:rPr>
          <w:rFonts w:hAnsi="Times New Roman Bold"/>
          <w:b/>
          <w:sz w:val="24"/>
          <w:szCs w:val="24"/>
          <w:lang w:val="en-GB"/>
        </w:rPr>
        <w:tab/>
        <w:t>USA/1.14/20</w:t>
      </w:r>
    </w:p>
    <w:p w14:paraId="386FC289"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480"/>
        <w:jc w:val="center"/>
        <w:rPr>
          <w:rFonts w:eastAsiaTheme="minorEastAsia"/>
          <w:caps/>
          <w:sz w:val="24"/>
          <w:szCs w:val="24"/>
        </w:rPr>
      </w:pPr>
      <w:r w:rsidRPr="0045369E">
        <w:rPr>
          <w:rFonts w:eastAsiaTheme="minorEastAsia"/>
          <w:caps/>
          <w:sz w:val="24"/>
          <w:szCs w:val="24"/>
        </w:rPr>
        <w:t xml:space="preserve">DRAFT NEW RESOLUTION </w:t>
      </w:r>
      <w:r w:rsidRPr="0045369E">
        <w:rPr>
          <w:rFonts w:eastAsiaTheme="minorHAnsi"/>
          <w:bCs/>
          <w:caps/>
          <w:sz w:val="24"/>
          <w:szCs w:val="24"/>
        </w:rPr>
        <w:t>[E114]</w:t>
      </w:r>
      <w:r w:rsidRPr="0045369E">
        <w:rPr>
          <w:rFonts w:eastAsiaTheme="minorEastAsia"/>
          <w:caps/>
          <w:sz w:val="24"/>
          <w:szCs w:val="24"/>
        </w:rPr>
        <w:t xml:space="preserve"> (WRC</w:t>
      </w:r>
      <w:r w:rsidRPr="0045369E">
        <w:rPr>
          <w:rFonts w:eastAsiaTheme="minorEastAsia"/>
          <w:caps/>
          <w:sz w:val="24"/>
          <w:szCs w:val="24"/>
        </w:rPr>
        <w:noBreakHyphen/>
        <w:t>19)</w:t>
      </w:r>
    </w:p>
    <w:p w14:paraId="3286E1D4"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4"/>
          <w:szCs w:val="24"/>
        </w:rPr>
      </w:pPr>
      <w:r w:rsidRPr="0045369E">
        <w:rPr>
          <w:rFonts w:ascii="Times New Roman Bold" w:eastAsiaTheme="minorHAnsi" w:hAnsi="Times New Roman Bold" w:cs="Times New Roman Bold"/>
          <w:b/>
          <w:sz w:val="24"/>
          <w:szCs w:val="24"/>
        </w:rPr>
        <w:t xml:space="preserve">Use of the bands 27.9-28.2 GHz and 31-31.3 GHz by high altitude platform stations in the fixed service </w:t>
      </w:r>
    </w:p>
    <w:p w14:paraId="7B92569B" w14:textId="77777777" w:rsidR="00F4254A" w:rsidRPr="0045369E" w:rsidRDefault="00F4254A" w:rsidP="00F4254A">
      <w:pPr>
        <w:tabs>
          <w:tab w:val="left" w:pos="1134"/>
          <w:tab w:val="left" w:pos="1871"/>
          <w:tab w:val="left" w:pos="2268"/>
        </w:tabs>
        <w:overflowPunct w:val="0"/>
        <w:autoSpaceDE w:val="0"/>
        <w:autoSpaceDN w:val="0"/>
        <w:adjustRightInd w:val="0"/>
        <w:spacing w:before="280"/>
        <w:rPr>
          <w:rFonts w:eastAsiaTheme="minorHAnsi"/>
          <w:sz w:val="24"/>
          <w:szCs w:val="24"/>
        </w:rPr>
      </w:pPr>
      <w:r w:rsidRPr="0045369E">
        <w:rPr>
          <w:rFonts w:eastAsiaTheme="minorHAnsi"/>
          <w:sz w:val="24"/>
          <w:szCs w:val="24"/>
        </w:rPr>
        <w:t>The World Radiocommunication Conference (</w:t>
      </w:r>
      <w:proofErr w:type="spellStart"/>
      <w:r w:rsidRPr="0045369E">
        <w:rPr>
          <w:rFonts w:eastAsiaTheme="minorHAnsi"/>
          <w:sz w:val="24"/>
          <w:szCs w:val="24"/>
        </w:rPr>
        <w:t>Sharm</w:t>
      </w:r>
      <w:proofErr w:type="spellEnd"/>
      <w:r w:rsidRPr="0045369E">
        <w:rPr>
          <w:rFonts w:eastAsiaTheme="minorHAnsi"/>
          <w:sz w:val="24"/>
          <w:szCs w:val="24"/>
        </w:rPr>
        <w:t xml:space="preserve"> el-Sheikh, 2019),</w:t>
      </w:r>
    </w:p>
    <w:p w14:paraId="38117B49"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1134"/>
        <w:rPr>
          <w:i/>
          <w:sz w:val="24"/>
          <w:szCs w:val="24"/>
          <w:lang w:val="en-GB"/>
        </w:rPr>
      </w:pPr>
      <w:proofErr w:type="gramStart"/>
      <w:r w:rsidRPr="0045369E">
        <w:rPr>
          <w:i/>
          <w:sz w:val="24"/>
          <w:szCs w:val="24"/>
          <w:lang w:val="en-GB"/>
        </w:rPr>
        <w:t>considering</w:t>
      </w:r>
      <w:proofErr w:type="gramEnd"/>
    </w:p>
    <w:p w14:paraId="11B3667B"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
    <w:p w14:paraId="2A6F30AF" w14:textId="77777777" w:rsidR="00F4254A" w:rsidRPr="0045369E" w:rsidRDefault="00F4254A" w:rsidP="00F4254A">
      <w:pPr>
        <w:contextualSpacing/>
        <w:jc w:val="both"/>
        <w:rPr>
          <w:sz w:val="24"/>
          <w:szCs w:val="24"/>
        </w:rPr>
      </w:pPr>
      <w:r w:rsidRPr="0045369E">
        <w:rPr>
          <w:i/>
          <w:sz w:val="24"/>
          <w:szCs w:val="24"/>
        </w:rPr>
        <w:t>a)</w:t>
      </w:r>
      <w:r w:rsidRPr="0045369E">
        <w:rPr>
          <w:sz w:val="24"/>
          <w:szCs w:val="24"/>
        </w:rPr>
        <w:tab/>
      </w:r>
      <w:proofErr w:type="gramStart"/>
      <w:r w:rsidRPr="0045369E">
        <w:rPr>
          <w:sz w:val="24"/>
          <w:szCs w:val="24"/>
        </w:rPr>
        <w:t>that</w:t>
      </w:r>
      <w:proofErr w:type="gramEnd"/>
      <w:r w:rsidRPr="0045369E">
        <w:rPr>
          <w:sz w:val="24"/>
          <w:szCs w:val="24"/>
        </w:rPr>
        <w:t xml:space="preserve">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06AB85AA" w14:textId="77777777" w:rsidR="00F4254A" w:rsidRPr="0045369E" w:rsidRDefault="00F4254A" w:rsidP="00F4254A">
      <w:pPr>
        <w:contextualSpacing/>
        <w:jc w:val="both"/>
        <w:rPr>
          <w:sz w:val="24"/>
          <w:szCs w:val="24"/>
        </w:rPr>
      </w:pPr>
    </w:p>
    <w:p w14:paraId="7D33874C" w14:textId="77777777" w:rsidR="00F4254A" w:rsidRPr="0045369E" w:rsidRDefault="00F4254A" w:rsidP="00F4254A">
      <w:pPr>
        <w:contextualSpacing/>
        <w:jc w:val="both"/>
        <w:rPr>
          <w:sz w:val="24"/>
          <w:szCs w:val="24"/>
        </w:rPr>
      </w:pPr>
      <w:r w:rsidRPr="0045369E">
        <w:rPr>
          <w:i/>
          <w:sz w:val="24"/>
          <w:szCs w:val="24"/>
        </w:rPr>
        <w:t>b)</w:t>
      </w:r>
      <w:r w:rsidRPr="0045369E">
        <w:rPr>
          <w:sz w:val="24"/>
          <w:szCs w:val="24"/>
        </w:rPr>
        <w:tab/>
      </w:r>
      <w:proofErr w:type="gramStart"/>
      <w:r w:rsidRPr="0045369E">
        <w:rPr>
          <w:sz w:val="24"/>
          <w:szCs w:val="24"/>
        </w:rPr>
        <w:t>that</w:t>
      </w:r>
      <w:proofErr w:type="gramEnd"/>
      <w:r w:rsidRPr="0045369E">
        <w:rPr>
          <w:sz w:val="24"/>
          <w:szCs w:val="24"/>
        </w:rPr>
        <w:t xml:space="preserve"> WRC-15 decided to study additional spectrum needs for fixed HAPS links to provide broadband connectivity, including the existing designations in the 27.9-28.2 GHz and the 31-31.3 GHz bands, recognizing that the existing HAPS designations were established without reference to today’s broadband capabilities;</w:t>
      </w:r>
    </w:p>
    <w:p w14:paraId="3CDA65D2" w14:textId="77777777" w:rsidR="00F4254A" w:rsidRPr="0045369E" w:rsidRDefault="00F4254A" w:rsidP="00F4254A">
      <w:pPr>
        <w:contextualSpacing/>
        <w:jc w:val="both"/>
        <w:rPr>
          <w:sz w:val="24"/>
          <w:szCs w:val="24"/>
        </w:rPr>
      </w:pPr>
    </w:p>
    <w:p w14:paraId="218102D5" w14:textId="77777777" w:rsidR="00F4254A" w:rsidRPr="0045369E" w:rsidRDefault="00F4254A" w:rsidP="00F4254A">
      <w:pPr>
        <w:numPr>
          <w:ilvl w:val="0"/>
          <w:numId w:val="4"/>
        </w:numPr>
        <w:contextualSpacing/>
        <w:jc w:val="both"/>
        <w:rPr>
          <w:sz w:val="24"/>
          <w:szCs w:val="24"/>
        </w:rPr>
      </w:pPr>
      <w:proofErr w:type="gramStart"/>
      <w:r w:rsidRPr="0045369E">
        <w:rPr>
          <w:sz w:val="24"/>
          <w:szCs w:val="24"/>
        </w:rPr>
        <w:t>that</w:t>
      </w:r>
      <w:proofErr w:type="gramEnd"/>
      <w:r w:rsidRPr="0045369E">
        <w:rPr>
          <w:sz w:val="24"/>
          <w:szCs w:val="24"/>
        </w:rPr>
        <w:t xml:space="preserve"> HAPS can provide broadband connectivity with minimal ground network infrastructure;</w:t>
      </w:r>
    </w:p>
    <w:p w14:paraId="6D565B2D" w14:textId="77777777" w:rsidR="00F4254A" w:rsidRPr="0045369E" w:rsidRDefault="00F4254A" w:rsidP="00F4254A">
      <w:pPr>
        <w:ind w:left="720"/>
        <w:contextualSpacing/>
        <w:jc w:val="both"/>
        <w:rPr>
          <w:sz w:val="24"/>
          <w:szCs w:val="24"/>
        </w:rPr>
      </w:pPr>
    </w:p>
    <w:p w14:paraId="24F4B739" w14:textId="77777777" w:rsidR="00F4254A" w:rsidRPr="0045369E" w:rsidRDefault="00F4254A" w:rsidP="00F4254A">
      <w:pPr>
        <w:contextualSpacing/>
        <w:jc w:val="both"/>
        <w:rPr>
          <w:sz w:val="24"/>
          <w:szCs w:val="24"/>
        </w:rPr>
      </w:pPr>
      <w:r w:rsidRPr="0045369E">
        <w:rPr>
          <w:i/>
          <w:sz w:val="24"/>
          <w:szCs w:val="24"/>
        </w:rPr>
        <w:t>d)</w:t>
      </w:r>
      <w:r w:rsidRPr="0045369E">
        <w:rPr>
          <w:sz w:val="24"/>
          <w:szCs w:val="24"/>
        </w:rPr>
        <w:tab/>
      </w:r>
      <w:proofErr w:type="gramStart"/>
      <w:r w:rsidRPr="0045369E">
        <w:rPr>
          <w:sz w:val="24"/>
          <w:szCs w:val="24"/>
        </w:rPr>
        <w:t>that</w:t>
      </w:r>
      <w:proofErr w:type="gramEnd"/>
      <w:r w:rsidRPr="0045369E">
        <w:rPr>
          <w:sz w:val="24"/>
          <w:szCs w:val="24"/>
        </w:rPr>
        <w:t xml:space="preserve"> Recommendation ITU-R P.618, “Propagation data and prediction methods required for the design of Earth-space telecommunication systems”, should be used to determine rain fade attenuation from HAPS platforms;</w:t>
      </w:r>
    </w:p>
    <w:p w14:paraId="5B25D282" w14:textId="77777777" w:rsidR="00F4254A" w:rsidRPr="0045369E" w:rsidRDefault="00F4254A" w:rsidP="00F4254A">
      <w:pPr>
        <w:contextualSpacing/>
        <w:jc w:val="both"/>
        <w:rPr>
          <w:sz w:val="24"/>
          <w:szCs w:val="24"/>
        </w:rPr>
      </w:pPr>
    </w:p>
    <w:p w14:paraId="5509A608" w14:textId="77777777" w:rsidR="00F4254A" w:rsidRPr="0045369E" w:rsidRDefault="00F4254A" w:rsidP="00F4254A">
      <w:pPr>
        <w:contextualSpacing/>
        <w:jc w:val="both"/>
        <w:rPr>
          <w:sz w:val="24"/>
          <w:szCs w:val="24"/>
        </w:rPr>
      </w:pPr>
      <w:r w:rsidRPr="0045369E">
        <w:rPr>
          <w:i/>
          <w:sz w:val="24"/>
          <w:szCs w:val="24"/>
        </w:rPr>
        <w:t>e)</w:t>
      </w:r>
      <w:r w:rsidRPr="0045369E">
        <w:rPr>
          <w:sz w:val="24"/>
          <w:szCs w:val="24"/>
        </w:rPr>
        <w:t xml:space="preserve"> </w:t>
      </w:r>
      <w:r w:rsidRPr="0045369E">
        <w:rPr>
          <w:sz w:val="24"/>
          <w:szCs w:val="24"/>
        </w:rPr>
        <w:tab/>
      </w:r>
      <w:proofErr w:type="gramStart"/>
      <w:r w:rsidRPr="0045369E">
        <w:rPr>
          <w:sz w:val="24"/>
          <w:szCs w:val="24"/>
        </w:rPr>
        <w:t>that</w:t>
      </w:r>
      <w:proofErr w:type="gramEnd"/>
      <w:r w:rsidRPr="0045369E">
        <w:rPr>
          <w:sz w:val="24"/>
          <w:szCs w:val="24"/>
        </w:rPr>
        <w:t xml:space="preserve"> Recommendation ITU-R P.452, “Prediction procedure for the evaluation of interference between stations on the surface of the Earth at frequencies above about 0.1 GHz”, should be used to determine the propagation loss in the ground path from HAPS ground stations;</w:t>
      </w:r>
    </w:p>
    <w:p w14:paraId="6E3374D1" w14:textId="77777777" w:rsidR="00F4254A" w:rsidRPr="0045369E" w:rsidRDefault="00F4254A" w:rsidP="00F4254A">
      <w:pPr>
        <w:contextualSpacing/>
        <w:jc w:val="both"/>
        <w:rPr>
          <w:sz w:val="24"/>
          <w:szCs w:val="24"/>
        </w:rPr>
      </w:pPr>
    </w:p>
    <w:p w14:paraId="4715760E" w14:textId="77777777" w:rsidR="00F4254A" w:rsidRPr="0045369E" w:rsidRDefault="00F4254A" w:rsidP="00F4254A">
      <w:pPr>
        <w:contextualSpacing/>
        <w:jc w:val="both"/>
        <w:rPr>
          <w:sz w:val="24"/>
          <w:szCs w:val="24"/>
        </w:rPr>
      </w:pPr>
      <w:r w:rsidRPr="0045369E">
        <w:rPr>
          <w:i/>
          <w:sz w:val="24"/>
          <w:szCs w:val="24"/>
        </w:rPr>
        <w:t>f)</w:t>
      </w:r>
      <w:r w:rsidRPr="0045369E">
        <w:rPr>
          <w:sz w:val="24"/>
          <w:szCs w:val="24"/>
        </w:rPr>
        <w:tab/>
      </w:r>
      <w:proofErr w:type="gramStart"/>
      <w:r w:rsidRPr="0045369E">
        <w:rPr>
          <w:sz w:val="24"/>
          <w:szCs w:val="24"/>
        </w:rPr>
        <w:t>that</w:t>
      </w:r>
      <w:proofErr w:type="gramEnd"/>
      <w:r w:rsidRPr="0045369E">
        <w:rPr>
          <w:sz w:val="24"/>
          <w:szCs w:val="24"/>
        </w:rPr>
        <w:t xml:space="preserve"> Recommendation ITU-R SF.1395, “Minimum propagation attenuation due to atmospheric gases for use in frequency sharing studies between the fixed-satellite service and the fixed service”, should be used to determine the gaseous attenuation;</w:t>
      </w:r>
    </w:p>
    <w:p w14:paraId="1D5EC1F1" w14:textId="77777777" w:rsidR="00F4254A" w:rsidRPr="0045369E" w:rsidRDefault="00F4254A" w:rsidP="00F4254A">
      <w:pPr>
        <w:contextualSpacing/>
        <w:jc w:val="both"/>
        <w:rPr>
          <w:i/>
          <w:sz w:val="24"/>
          <w:szCs w:val="24"/>
        </w:rPr>
      </w:pPr>
    </w:p>
    <w:p w14:paraId="5742FFA2" w14:textId="77777777" w:rsidR="00F4254A" w:rsidRPr="0045369E" w:rsidRDefault="00F4254A" w:rsidP="00F4254A">
      <w:pPr>
        <w:contextualSpacing/>
        <w:jc w:val="both"/>
        <w:rPr>
          <w:sz w:val="24"/>
          <w:szCs w:val="24"/>
        </w:rPr>
      </w:pPr>
      <w:r w:rsidRPr="0045369E">
        <w:rPr>
          <w:i/>
          <w:sz w:val="24"/>
          <w:szCs w:val="24"/>
        </w:rPr>
        <w:t>g)</w:t>
      </w:r>
      <w:r w:rsidRPr="0045369E">
        <w:rPr>
          <w:sz w:val="24"/>
          <w:szCs w:val="24"/>
        </w:rPr>
        <w:tab/>
      </w:r>
      <w:proofErr w:type="gramStart"/>
      <w:r w:rsidRPr="0045369E">
        <w:rPr>
          <w:sz w:val="24"/>
          <w:szCs w:val="24"/>
        </w:rPr>
        <w:t>that</w:t>
      </w:r>
      <w:proofErr w:type="gramEnd"/>
      <w:r w:rsidRPr="0045369E">
        <w:rPr>
          <w:sz w:val="24"/>
          <w:szCs w:val="24"/>
        </w:rPr>
        <w:t xml:space="preserve"> Recommendation ITU-R P.2108, “Prediction of Clutter Loss”, should be used to determine the clutter loss,</w:t>
      </w:r>
    </w:p>
    <w:p w14:paraId="4055D5D3"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sz w:val="24"/>
          <w:szCs w:val="24"/>
          <w:lang w:val="en-GB"/>
        </w:rPr>
      </w:pPr>
    </w:p>
    <w:p w14:paraId="37F8CFAD"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i/>
          <w:sz w:val="24"/>
          <w:szCs w:val="24"/>
          <w:lang w:val="en-GB"/>
        </w:rPr>
      </w:pPr>
      <w:r w:rsidRPr="0045369E">
        <w:rPr>
          <w:sz w:val="24"/>
          <w:szCs w:val="24"/>
          <w:lang w:val="en-GB"/>
        </w:rPr>
        <w:tab/>
      </w:r>
      <w:proofErr w:type="gramStart"/>
      <w:r w:rsidRPr="0045369E">
        <w:rPr>
          <w:i/>
          <w:sz w:val="24"/>
          <w:szCs w:val="24"/>
          <w:lang w:val="en-GB"/>
        </w:rPr>
        <w:t>recognizing</w:t>
      </w:r>
      <w:proofErr w:type="gramEnd"/>
    </w:p>
    <w:p w14:paraId="5F43F963" w14:textId="77777777" w:rsidR="00F4254A" w:rsidRPr="0045369E" w:rsidRDefault="00F4254A" w:rsidP="00F4254A">
      <w:pPr>
        <w:tabs>
          <w:tab w:val="left" w:pos="1134"/>
          <w:tab w:val="left" w:pos="1871"/>
          <w:tab w:val="left" w:pos="2268"/>
        </w:tabs>
        <w:overflowPunct w:val="0"/>
        <w:autoSpaceDE w:val="0"/>
        <w:autoSpaceDN w:val="0"/>
        <w:adjustRightInd w:val="0"/>
        <w:spacing w:before="120"/>
        <w:textAlignment w:val="baseline"/>
        <w:rPr>
          <w:i/>
          <w:sz w:val="24"/>
          <w:szCs w:val="24"/>
          <w:lang w:val="en-GB"/>
        </w:rPr>
      </w:pPr>
    </w:p>
    <w:p w14:paraId="4DC32720" w14:textId="77777777" w:rsidR="00F4254A" w:rsidRPr="0045369E" w:rsidRDefault="00F4254A" w:rsidP="00F4254A">
      <w:pPr>
        <w:jc w:val="both"/>
        <w:rPr>
          <w:sz w:val="24"/>
          <w:szCs w:val="24"/>
        </w:rPr>
      </w:pPr>
      <w:r w:rsidRPr="0045369E">
        <w:rPr>
          <w:i/>
          <w:sz w:val="24"/>
          <w:szCs w:val="24"/>
        </w:rPr>
        <w:t>a)</w:t>
      </w:r>
      <w:r w:rsidRPr="0045369E">
        <w:rPr>
          <w:sz w:val="24"/>
          <w:szCs w:val="24"/>
        </w:rPr>
        <w:tab/>
      </w:r>
      <w:proofErr w:type="gramStart"/>
      <w:r w:rsidRPr="0045369E">
        <w:rPr>
          <w:sz w:val="24"/>
          <w:szCs w:val="24"/>
        </w:rPr>
        <w:t>that</w:t>
      </w:r>
      <w:proofErr w:type="gramEnd"/>
      <w:r w:rsidRPr="0045369E">
        <w:rPr>
          <w:sz w:val="24"/>
          <w:szCs w:val="24"/>
        </w:rPr>
        <w:t xml:space="preserve"> HAPS is defined in No. </w:t>
      </w:r>
      <w:r w:rsidRPr="0045369E">
        <w:rPr>
          <w:b/>
          <w:sz w:val="24"/>
          <w:szCs w:val="24"/>
        </w:rPr>
        <w:t>1.66A</w:t>
      </w:r>
      <w:r w:rsidRPr="0045369E">
        <w:rPr>
          <w:sz w:val="24"/>
          <w:szCs w:val="24"/>
        </w:rPr>
        <w:t xml:space="preserve"> of the Radio Regulations as a station located on an object at an altitude of 20-50 km and at a specified, nominal, fixed point relative to the Earth, and is subject to No. </w:t>
      </w:r>
      <w:r w:rsidRPr="0045369E">
        <w:rPr>
          <w:b/>
          <w:sz w:val="24"/>
          <w:szCs w:val="24"/>
        </w:rPr>
        <w:t>4.23</w:t>
      </w:r>
      <w:r w:rsidRPr="0045369E">
        <w:rPr>
          <w:sz w:val="24"/>
          <w:szCs w:val="24"/>
        </w:rPr>
        <w:t>,</w:t>
      </w:r>
    </w:p>
    <w:p w14:paraId="52C0E07F" w14:textId="77777777" w:rsidR="00F4254A" w:rsidRPr="0045369E" w:rsidRDefault="00F4254A" w:rsidP="00F4254A">
      <w:pPr>
        <w:jc w:val="both"/>
        <w:rPr>
          <w:sz w:val="24"/>
          <w:szCs w:val="24"/>
        </w:rPr>
      </w:pPr>
    </w:p>
    <w:p w14:paraId="4C715B3A"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1134"/>
        <w:rPr>
          <w:i/>
          <w:sz w:val="24"/>
          <w:szCs w:val="24"/>
          <w:lang w:val="en-GB"/>
        </w:rPr>
      </w:pPr>
      <w:proofErr w:type="gramStart"/>
      <w:r w:rsidRPr="0045369E">
        <w:rPr>
          <w:i/>
          <w:sz w:val="24"/>
          <w:szCs w:val="24"/>
          <w:lang w:val="en-GB"/>
        </w:rPr>
        <w:t>resolves</w:t>
      </w:r>
      <w:proofErr w:type="gramEnd"/>
    </w:p>
    <w:p w14:paraId="33C599E9" w14:textId="77777777" w:rsidR="00F4254A" w:rsidRPr="0045369E" w:rsidRDefault="00F4254A" w:rsidP="00F4254A">
      <w:pPr>
        <w:rPr>
          <w:sz w:val="24"/>
          <w:szCs w:val="24"/>
        </w:rPr>
      </w:pPr>
    </w:p>
    <w:p w14:paraId="3EAE5151" w14:textId="77777777" w:rsidR="00F4254A" w:rsidRPr="0045369E" w:rsidRDefault="00F4254A" w:rsidP="00F4254A">
      <w:pPr>
        <w:ind w:left="720" w:hanging="720"/>
        <w:jc w:val="both"/>
        <w:rPr>
          <w:sz w:val="24"/>
          <w:szCs w:val="24"/>
          <w:lang w:eastAsia="ja-JP"/>
        </w:rPr>
      </w:pPr>
      <w:r w:rsidRPr="0045369E">
        <w:rPr>
          <w:sz w:val="24"/>
          <w:szCs w:val="24"/>
        </w:rPr>
        <w:t>1</w:t>
      </w:r>
      <w:r w:rsidRPr="0045369E">
        <w:rPr>
          <w:sz w:val="24"/>
          <w:szCs w:val="24"/>
        </w:rPr>
        <w:tab/>
        <w:t xml:space="preserve">that for the purpose of protecting the fixed wireless systems in neighboring administrations in the band 27.9-28.2 GHz, the </w:t>
      </w:r>
      <w:r w:rsidRPr="0045369E">
        <w:rPr>
          <w:sz w:val="24"/>
          <w:szCs w:val="24"/>
          <w:lang w:eastAsia="ja-JP"/>
        </w:rPr>
        <w:t xml:space="preserve">power flux density </w:t>
      </w:r>
      <w:proofErr w:type="gramStart"/>
      <w:r w:rsidRPr="0045369E">
        <w:rPr>
          <w:sz w:val="24"/>
          <w:szCs w:val="24"/>
          <w:lang w:eastAsia="ja-JP"/>
        </w:rPr>
        <w:t>level  per</w:t>
      </w:r>
      <w:proofErr w:type="gramEnd"/>
      <w:r w:rsidRPr="0045369E">
        <w:rPr>
          <w:sz w:val="24"/>
          <w:szCs w:val="24"/>
          <w:lang w:eastAsia="ja-JP"/>
        </w:rPr>
        <w:t xml:space="preserve"> HAPS platform station at the surface of the Earth in neighboring administrations shall not exceed the following </w:t>
      </w:r>
      <w:proofErr w:type="spellStart"/>
      <w:r w:rsidRPr="0045369E">
        <w:rPr>
          <w:sz w:val="24"/>
          <w:szCs w:val="24"/>
          <w:lang w:eastAsia="ja-JP"/>
        </w:rPr>
        <w:t>pfd</w:t>
      </w:r>
      <w:proofErr w:type="spellEnd"/>
      <w:r w:rsidRPr="0045369E">
        <w:rPr>
          <w:sz w:val="24"/>
          <w:szCs w:val="24"/>
          <w:lang w:eastAsia="ja-JP"/>
        </w:rPr>
        <w:t xml:space="preserve"> mask in </w:t>
      </w:r>
      <w:proofErr w:type="spellStart"/>
      <w:r w:rsidRPr="0045369E">
        <w:rPr>
          <w:sz w:val="24"/>
          <w:szCs w:val="24"/>
        </w:rPr>
        <w:t>dBW</w:t>
      </w:r>
      <w:proofErr w:type="spellEnd"/>
      <w:r w:rsidRPr="0045369E">
        <w:rPr>
          <w:sz w:val="24"/>
          <w:szCs w:val="24"/>
        </w:rPr>
        <w:t>/m</w:t>
      </w:r>
      <w:r w:rsidRPr="0045369E">
        <w:rPr>
          <w:sz w:val="24"/>
          <w:szCs w:val="24"/>
          <w:vertAlign w:val="superscript"/>
        </w:rPr>
        <w:t>2</w:t>
      </w:r>
      <w:r w:rsidRPr="0045369E">
        <w:rPr>
          <w:sz w:val="24"/>
          <w:szCs w:val="24"/>
        </w:rPr>
        <w:t>/MHz</w:t>
      </w:r>
      <w:r w:rsidRPr="0045369E">
        <w:rPr>
          <w:sz w:val="24"/>
          <w:szCs w:val="24"/>
          <w:lang w:eastAsia="ja-JP"/>
        </w:rPr>
        <w:t xml:space="preserve">, under clear sky condition, without the </w:t>
      </w:r>
      <w:r w:rsidRPr="0045369E">
        <w:rPr>
          <w:sz w:val="24"/>
          <w:szCs w:val="24"/>
        </w:rPr>
        <w:t>explicit agreement from the affected administration</w:t>
      </w:r>
      <w:r w:rsidRPr="0045369E">
        <w:rPr>
          <w:sz w:val="24"/>
          <w:szCs w:val="24"/>
          <w:lang w:eastAsia="ja-JP"/>
        </w:rPr>
        <w:t>:</w:t>
      </w:r>
    </w:p>
    <w:p w14:paraId="407269D1" w14:textId="77777777" w:rsidR="00F4254A" w:rsidRPr="0045369E" w:rsidRDefault="00F4254A" w:rsidP="00F4254A">
      <w:pPr>
        <w:ind w:left="720" w:hanging="720"/>
        <w:rPr>
          <w:sz w:val="24"/>
          <w:szCs w:val="24"/>
          <w:lang w:eastAsia="ja-JP"/>
        </w:rPr>
      </w:pPr>
    </w:p>
    <w:p w14:paraId="00524528" w14:textId="77777777" w:rsidR="00F4254A" w:rsidRPr="0045369E" w:rsidRDefault="00F4254A" w:rsidP="00F4254A">
      <w:pPr>
        <w:jc w:val="both"/>
        <w:rPr>
          <w:i/>
          <w:sz w:val="24"/>
          <w:szCs w:val="24"/>
          <w:lang w:eastAsia="ja-JP"/>
        </w:rPr>
      </w:pPr>
      <m:oMathPara>
        <m:oMath>
          <m:sSub>
            <m:sSubPr>
              <m:ctrlPr>
                <w:rPr>
                  <w:rFonts w:ascii="Cambria Math" w:hAnsi="Cambria Math"/>
                  <w:i/>
                  <w:sz w:val="24"/>
                  <w:szCs w:val="24"/>
                  <w:lang w:eastAsia="ja-JP"/>
                </w:rPr>
              </m:ctrlPr>
            </m:sSubPr>
            <m:e>
              <m:r>
                <w:rPr>
                  <w:rFonts w:ascii="Cambria Math" w:hAnsi="Cambria Math"/>
                  <w:sz w:val="24"/>
                  <w:szCs w:val="24"/>
                  <w:lang w:eastAsia="ja-JP"/>
                </w:rPr>
                <m:t>pfd</m:t>
              </m:r>
            </m:e>
            <m:sub>
              <m:r>
                <w:rPr>
                  <w:rFonts w:ascii="Cambria Math" w:hAnsi="Cambria Math"/>
                  <w:sz w:val="24"/>
                  <w:szCs w:val="24"/>
                  <w:lang w:eastAsia="ja-JP"/>
                </w:rPr>
                <m:t>max</m:t>
              </m:r>
            </m:sub>
          </m:sSub>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m:t>
          </m:r>
          <m:d>
            <m:dPr>
              <m:ctrlPr>
                <w:rPr>
                  <w:rFonts w:ascii="Cambria Math" w:hAnsi="Cambria Math"/>
                  <w:i/>
                  <w:sz w:val="24"/>
                  <w:szCs w:val="24"/>
                  <w:lang w:eastAsia="ja-JP"/>
                </w:rPr>
              </m:ctrlPr>
            </m:dPr>
            <m:e>
              <m:r>
                <w:rPr>
                  <w:rFonts w:ascii="Cambria Math" w:hAnsi="Cambria Math"/>
                  <w:sz w:val="24"/>
                  <w:szCs w:val="24"/>
                  <w:lang w:eastAsia="ja-JP"/>
                </w:rPr>
                <m:t>3×El-140</m:t>
              </m:r>
            </m:e>
          </m:d>
          <m:r>
            <w:rPr>
              <w:rFonts w:ascii="Cambria Math" w:hAnsi="Cambria Math"/>
              <w:sz w:val="24"/>
              <w:szCs w:val="24"/>
              <w:lang w:eastAsia="ja-JP"/>
            </w:rPr>
            <m:t xml:space="preserve">  for El≤10°</m:t>
          </m:r>
        </m:oMath>
      </m:oMathPara>
    </w:p>
    <w:p w14:paraId="6F33B4EB" w14:textId="77777777" w:rsidR="00F4254A" w:rsidRPr="0045369E" w:rsidRDefault="00F4254A" w:rsidP="00F4254A">
      <w:pPr>
        <w:jc w:val="both"/>
        <w:rPr>
          <w:i/>
          <w:sz w:val="24"/>
          <w:szCs w:val="24"/>
          <w:lang w:eastAsia="ja-JP"/>
        </w:rPr>
      </w:pPr>
      <m:oMathPara>
        <m:oMath>
          <m:sSub>
            <m:sSubPr>
              <m:ctrlPr>
                <w:rPr>
                  <w:rFonts w:ascii="Cambria Math" w:hAnsi="Cambria Math"/>
                  <w:i/>
                  <w:sz w:val="24"/>
                  <w:szCs w:val="24"/>
                  <w:lang w:eastAsia="ja-JP"/>
                </w:rPr>
              </m:ctrlPr>
            </m:sSubPr>
            <m:e>
              <m:r>
                <w:rPr>
                  <w:rFonts w:ascii="Cambria Math" w:hAnsi="Cambria Math"/>
                  <w:sz w:val="24"/>
                  <w:szCs w:val="24"/>
                  <w:lang w:eastAsia="ja-JP"/>
                </w:rPr>
                <m:t>pfd</m:t>
              </m:r>
            </m:e>
            <m:sub>
              <m:r>
                <w:rPr>
                  <w:rFonts w:ascii="Cambria Math" w:hAnsi="Cambria Math"/>
                  <w:sz w:val="24"/>
                  <w:szCs w:val="24"/>
                  <w:lang w:eastAsia="ja-JP"/>
                </w:rPr>
                <m:t>max</m:t>
              </m:r>
            </m:sub>
          </m:sSub>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m:t>
          </m:r>
          <m:d>
            <m:dPr>
              <m:ctrlPr>
                <w:rPr>
                  <w:rFonts w:ascii="Cambria Math" w:hAnsi="Cambria Math"/>
                  <w:i/>
                  <w:sz w:val="24"/>
                  <w:szCs w:val="24"/>
                  <w:lang w:eastAsia="ja-JP"/>
                </w:rPr>
              </m:ctrlPr>
            </m:dPr>
            <m:e>
              <m:r>
                <w:rPr>
                  <w:rFonts w:ascii="Cambria Math" w:hAnsi="Cambria Math"/>
                  <w:sz w:val="24"/>
                  <w:szCs w:val="24"/>
                  <w:lang w:eastAsia="ja-JP"/>
                </w:rPr>
                <m:t>0.57×El-115.7</m:t>
              </m:r>
            </m:e>
          </m:d>
          <m:r>
            <w:rPr>
              <w:rFonts w:ascii="Cambria Math" w:hAnsi="Cambria Math"/>
              <w:sz w:val="24"/>
              <w:szCs w:val="24"/>
              <w:lang w:eastAsia="ja-JP"/>
            </w:rPr>
            <m:t xml:space="preserve"> for 10°&lt;El≤45°</m:t>
          </m:r>
        </m:oMath>
      </m:oMathPara>
    </w:p>
    <w:p w14:paraId="2DB08DB7" w14:textId="77777777" w:rsidR="00F4254A" w:rsidRPr="0045369E" w:rsidRDefault="00F4254A" w:rsidP="00F4254A">
      <w:pPr>
        <w:jc w:val="both"/>
        <w:rPr>
          <w:i/>
          <w:sz w:val="24"/>
          <w:szCs w:val="24"/>
          <w:lang w:eastAsia="ja-JP"/>
        </w:rPr>
      </w:pPr>
      <m:oMathPara>
        <m:oMath>
          <m:sSub>
            <m:sSubPr>
              <m:ctrlPr>
                <w:rPr>
                  <w:rFonts w:ascii="Cambria Math" w:hAnsi="Cambria Math"/>
                  <w:i/>
                  <w:sz w:val="24"/>
                  <w:szCs w:val="24"/>
                  <w:lang w:eastAsia="ja-JP"/>
                </w:rPr>
              </m:ctrlPr>
            </m:sSubPr>
            <m:e>
              <m:r>
                <w:rPr>
                  <w:rFonts w:ascii="Cambria Math" w:hAnsi="Cambria Math"/>
                  <w:sz w:val="24"/>
                  <w:szCs w:val="24"/>
                  <w:lang w:eastAsia="ja-JP"/>
                </w:rPr>
                <m:t>pfd</m:t>
              </m:r>
            </m:e>
            <m:sub>
              <m:r>
                <w:rPr>
                  <w:rFonts w:ascii="Cambria Math" w:hAnsi="Cambria Math"/>
                  <w:sz w:val="24"/>
                  <w:szCs w:val="24"/>
                  <w:lang w:eastAsia="ja-JP"/>
                </w:rPr>
                <m:t>max</m:t>
              </m:r>
            </m:sub>
          </m:sSub>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=-90 for 45°&lt;El≤90°</m:t>
          </m:r>
        </m:oMath>
      </m:oMathPara>
    </w:p>
    <w:p w14:paraId="69396E62" w14:textId="77777777" w:rsidR="00F4254A" w:rsidRPr="0045369E" w:rsidRDefault="00F4254A" w:rsidP="00F4254A">
      <w:pPr>
        <w:jc w:val="both"/>
        <w:rPr>
          <w:i/>
          <w:sz w:val="24"/>
          <w:szCs w:val="24"/>
          <w:lang w:eastAsia="ja-JP"/>
        </w:rPr>
      </w:pPr>
    </w:p>
    <w:p w14:paraId="5B4C9BB0" w14:textId="77777777" w:rsidR="00F4254A" w:rsidRPr="0045369E" w:rsidRDefault="00F4254A" w:rsidP="00F4254A">
      <w:pPr>
        <w:ind w:firstLine="720"/>
        <w:rPr>
          <w:sz w:val="24"/>
          <w:szCs w:val="24"/>
          <w:lang w:eastAsia="ja-JP"/>
        </w:rPr>
      </w:pPr>
      <w:proofErr w:type="gramStart"/>
      <w:r w:rsidRPr="0045369E">
        <w:rPr>
          <w:sz w:val="24"/>
          <w:szCs w:val="24"/>
          <w:lang w:eastAsia="ja-JP"/>
        </w:rPr>
        <w:t>where</w:t>
      </w:r>
      <w:proofErr w:type="gramEnd"/>
      <w:r w:rsidRPr="0045369E">
        <w:rPr>
          <w:sz w:val="24"/>
          <w:szCs w:val="24"/>
          <w:lang w:eastAsia="ja-JP"/>
        </w:rPr>
        <w:t xml:space="preserve"> </w:t>
      </w:r>
      <w:r w:rsidRPr="0045369E">
        <w:rPr>
          <w:i/>
          <w:sz w:val="24"/>
          <w:szCs w:val="24"/>
          <w:lang w:eastAsia="ja-JP"/>
        </w:rPr>
        <w:t xml:space="preserve">El </w:t>
      </w:r>
      <w:r w:rsidRPr="0045369E">
        <w:rPr>
          <w:sz w:val="24"/>
          <w:szCs w:val="24"/>
          <w:lang w:eastAsia="ja-JP"/>
        </w:rPr>
        <w:t>is the elevation angle in degrees (angles of arrival above the horizontal plane).</w:t>
      </w:r>
    </w:p>
    <w:p w14:paraId="24FD92F8" w14:textId="77777777" w:rsidR="00F4254A" w:rsidRPr="0045369E" w:rsidRDefault="00F4254A" w:rsidP="00F4254A">
      <w:pPr>
        <w:spacing w:after="120"/>
        <w:ind w:firstLine="720"/>
        <w:rPr>
          <w:sz w:val="24"/>
          <w:szCs w:val="24"/>
          <w:lang w:eastAsia="ja-JP"/>
        </w:rPr>
      </w:pPr>
      <w:r w:rsidRPr="0045369E">
        <w:rPr>
          <w:sz w:val="24"/>
          <w:szCs w:val="24"/>
          <w:lang w:eastAsia="ja-JP"/>
        </w:rPr>
        <w:t xml:space="preserve">To verify the compliance with the proposed </w:t>
      </w:r>
      <w:proofErr w:type="spellStart"/>
      <w:r w:rsidRPr="0045369E">
        <w:rPr>
          <w:sz w:val="24"/>
          <w:szCs w:val="24"/>
          <w:lang w:eastAsia="ja-JP"/>
        </w:rPr>
        <w:t>pfd</w:t>
      </w:r>
      <w:proofErr w:type="spellEnd"/>
      <w:r w:rsidRPr="0045369E">
        <w:rPr>
          <w:sz w:val="24"/>
          <w:szCs w:val="24"/>
          <w:lang w:eastAsia="ja-JP"/>
        </w:rPr>
        <w:t xml:space="preserve"> mask the following equation shall be used:</w:t>
      </w:r>
    </w:p>
    <w:p w14:paraId="2EFBFA61" w14:textId="77777777" w:rsidR="00F4254A" w:rsidRPr="0045369E" w:rsidRDefault="00F4254A" w:rsidP="00F4254A">
      <w:pPr>
        <w:tabs>
          <w:tab w:val="left" w:pos="720"/>
        </w:tabs>
        <w:rPr>
          <w:i/>
          <w:sz w:val="24"/>
          <w:szCs w:val="24"/>
          <w:lang w:eastAsia="ja-JP"/>
        </w:rPr>
      </w:pPr>
      <m:oMathPara>
        <m:oMath>
          <m:r>
            <w:rPr>
              <w:rFonts w:ascii="Cambria Math" w:hAnsi="Cambria Math"/>
              <w:sz w:val="24"/>
              <w:szCs w:val="24"/>
              <w:lang w:eastAsia="ja-JP"/>
            </w:rPr>
            <m:t>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-10.</m:t>
          </m:r>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d>
            <m:dPr>
              <m:ctrlPr>
                <w:rPr>
                  <w:rFonts w:ascii="Cambria Math" w:hAnsi="Cambria Math"/>
                  <w:i/>
                  <w:sz w:val="24"/>
                  <w:szCs w:val="24"/>
                  <w:lang w:eastAsia="ja-JP"/>
                </w:rPr>
              </m:ctrlPr>
            </m:dPr>
            <m:e>
              <m:r>
                <w:rPr>
                  <w:rFonts w:ascii="Cambria Math" w:hAnsi="Cambria Math"/>
                  <w:sz w:val="24"/>
                  <w:szCs w:val="24"/>
                  <w:lang w:eastAsia="ja-JP"/>
                </w:rPr>
                <m:t>4π</m:t>
              </m:r>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d>
          <m:r>
            <w:rPr>
              <w:rFonts w:ascii="Cambria Math" w:hAnsi="Cambria Math"/>
              <w:sz w:val="24"/>
              <w:szCs w:val="24"/>
              <w:lang w:eastAsia="ja-JP"/>
            </w:rPr>
            <m:t>-rain fade</m:t>
          </m:r>
        </m:oMath>
      </m:oMathPara>
    </w:p>
    <w:p w14:paraId="13C11D41" w14:textId="77777777" w:rsidR="00F4254A" w:rsidRPr="0045369E" w:rsidRDefault="00F4254A" w:rsidP="00F4254A">
      <w:pPr>
        <w:ind w:firstLine="720"/>
        <w:rPr>
          <w:sz w:val="24"/>
          <w:szCs w:val="24"/>
          <w:lang w:eastAsia="ja-JP"/>
        </w:rPr>
      </w:pPr>
      <w:proofErr w:type="gramStart"/>
      <w:r w:rsidRPr="0045369E">
        <w:rPr>
          <w:sz w:val="24"/>
          <w:szCs w:val="24"/>
          <w:lang w:eastAsia="ja-JP"/>
        </w:rPr>
        <w:t>where</w:t>
      </w:r>
      <w:proofErr w:type="gramEnd"/>
      <w:r w:rsidRPr="0045369E">
        <w:rPr>
          <w:sz w:val="24"/>
          <w:szCs w:val="24"/>
          <w:lang w:eastAsia="ja-JP"/>
        </w:rPr>
        <w:t xml:space="preserve">: </w:t>
      </w:r>
    </w:p>
    <w:p w14:paraId="728BFB0F"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sz w:val="24"/>
          <w:szCs w:val="24"/>
          <w:lang w:val="en-GB" w:eastAsia="ja-JP"/>
        </w:rPr>
        <w:tab/>
      </w:r>
      <w:proofErr w:type="gramStart"/>
      <w:r w:rsidRPr="0045369E">
        <w:rPr>
          <w:i/>
          <w:sz w:val="24"/>
          <w:szCs w:val="24"/>
          <w:lang w:val="en-GB" w:eastAsia="ja-JP"/>
        </w:rPr>
        <w:t>d</w:t>
      </w:r>
      <w:proofErr w:type="gramEnd"/>
      <w:r w:rsidRPr="0045369E">
        <w:rPr>
          <w:sz w:val="24"/>
          <w:szCs w:val="24"/>
          <w:lang w:val="en-GB" w:eastAsia="ja-JP"/>
        </w:rPr>
        <w:tab/>
        <w:t>is the distance in meters between the HAPS and the ground;</w:t>
      </w:r>
    </w:p>
    <w:p w14:paraId="7F2B7458"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sz w:val="24"/>
          <w:szCs w:val="24"/>
          <w:lang w:val="en-GB" w:eastAsia="ja-JP"/>
        </w:rPr>
        <w:tab/>
      </w:r>
      <w:proofErr w:type="spellStart"/>
      <w:proofErr w:type="gramStart"/>
      <w:r w:rsidRPr="0045369E">
        <w:rPr>
          <w:i/>
          <w:iCs/>
          <w:sz w:val="24"/>
          <w:szCs w:val="24"/>
          <w:lang w:val="en-GB" w:eastAsia="ja-JP"/>
        </w:rPr>
        <w:t>e</w:t>
      </w:r>
      <w:proofErr w:type="gramEnd"/>
      <w:r w:rsidRPr="0045369E">
        <w:rPr>
          <w:i/>
          <w:iCs/>
          <w:sz w:val="24"/>
          <w:szCs w:val="24"/>
          <w:lang w:val="en-GB" w:eastAsia="ja-JP"/>
        </w:rPr>
        <w:t>.i.r.p</w:t>
      </w:r>
      <w:proofErr w:type="spellEnd"/>
      <w:r w:rsidRPr="0045369E">
        <w:rPr>
          <w:sz w:val="24"/>
          <w:szCs w:val="24"/>
          <w:lang w:val="en-GB" w:eastAsia="ja-JP"/>
        </w:rPr>
        <w:tab/>
        <w:t xml:space="preserve">HAPS platform nominal EIRP spectral density in </w:t>
      </w:r>
      <w:proofErr w:type="spellStart"/>
      <w:r w:rsidRPr="0045369E">
        <w:rPr>
          <w:sz w:val="24"/>
          <w:szCs w:val="24"/>
          <w:lang w:val="en-GB" w:eastAsia="ja-JP"/>
        </w:rPr>
        <w:t>dBW</w:t>
      </w:r>
      <w:proofErr w:type="spellEnd"/>
      <w:r w:rsidRPr="0045369E">
        <w:rPr>
          <w:sz w:val="24"/>
          <w:szCs w:val="24"/>
          <w:lang w:val="en-GB" w:eastAsia="ja-JP"/>
        </w:rPr>
        <w:t>/MHz at a specific elevation angle</w:t>
      </w:r>
    </w:p>
    <w:p w14:paraId="411B4496"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rPr>
        <w:tab/>
      </w:r>
      <w:proofErr w:type="spellStart"/>
      <w:proofErr w:type="gramStart"/>
      <w:r w:rsidRPr="0045369E">
        <w:rPr>
          <w:i/>
          <w:sz w:val="24"/>
          <w:szCs w:val="24"/>
          <w:lang w:val="en-GB"/>
        </w:rPr>
        <w:t>pfd</w:t>
      </w:r>
      <w:proofErr w:type="spellEnd"/>
      <w:proofErr w:type="gramEnd"/>
      <w:r w:rsidRPr="0045369E">
        <w:rPr>
          <w:i/>
          <w:sz w:val="24"/>
          <w:szCs w:val="24"/>
          <w:lang w:val="en-GB"/>
        </w:rPr>
        <w:t>(El)</w:t>
      </w:r>
      <w:r w:rsidRPr="0045369E">
        <w:rPr>
          <w:i/>
          <w:sz w:val="24"/>
          <w:szCs w:val="24"/>
          <w:lang w:val="en-GB"/>
        </w:rPr>
        <w:tab/>
      </w:r>
      <w:r w:rsidRPr="0045369E">
        <w:rPr>
          <w:sz w:val="24"/>
          <w:szCs w:val="24"/>
          <w:lang w:val="en-GB"/>
        </w:rPr>
        <w:t xml:space="preserve">power flux density at the Earth surface per HAPS platform station in </w:t>
      </w:r>
      <w:proofErr w:type="spellStart"/>
      <w:r w:rsidRPr="0045369E">
        <w:rPr>
          <w:sz w:val="24"/>
          <w:szCs w:val="24"/>
          <w:lang w:val="en-GB" w:eastAsia="ja-JP"/>
        </w:rPr>
        <w:t>dBW</w:t>
      </w:r>
      <w:proofErr w:type="spellEnd"/>
      <w:r w:rsidRPr="0045369E">
        <w:rPr>
          <w:sz w:val="24"/>
          <w:szCs w:val="24"/>
          <w:lang w:val="en-GB" w:eastAsia="ja-JP"/>
        </w:rPr>
        <w:t>/m²/MHz;</w:t>
      </w:r>
    </w:p>
    <w:p w14:paraId="4E2308A1"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sz w:val="24"/>
          <w:szCs w:val="24"/>
        </w:rPr>
        <w:t xml:space="preserve">               </w:t>
      </w:r>
      <w:proofErr w:type="gramStart"/>
      <w:r w:rsidRPr="0045369E">
        <w:rPr>
          <w:i/>
          <w:sz w:val="24"/>
          <w:szCs w:val="24"/>
        </w:rPr>
        <w:t>rain</w:t>
      </w:r>
      <w:proofErr w:type="gramEnd"/>
      <w:r w:rsidRPr="0045369E">
        <w:rPr>
          <w:i/>
          <w:sz w:val="24"/>
          <w:szCs w:val="24"/>
        </w:rPr>
        <w:t xml:space="preserve"> fade</w:t>
      </w:r>
      <w:r w:rsidRPr="0045369E">
        <w:rPr>
          <w:sz w:val="24"/>
          <w:szCs w:val="24"/>
        </w:rPr>
        <w:t xml:space="preserve">       rain attenuation in dB </w:t>
      </w:r>
      <w:r w:rsidRPr="0045369E">
        <w:rPr>
          <w:sz w:val="24"/>
          <w:szCs w:val="24"/>
          <w:lang w:val="en-GB" w:eastAsia="ja-JP"/>
        </w:rPr>
        <w:t>(ITU-R P.618)</w:t>
      </w:r>
    </w:p>
    <w:p w14:paraId="310EF609"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textAlignment w:val="baseline"/>
        <w:rPr>
          <w:sz w:val="24"/>
          <w:szCs w:val="24"/>
          <w:lang w:val="en-GB"/>
        </w:rPr>
      </w:pPr>
    </w:p>
    <w:p w14:paraId="2601802D"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p>
    <w:p w14:paraId="229F0E13" w14:textId="77777777" w:rsidR="00F4254A" w:rsidRPr="0045369E" w:rsidRDefault="00F4254A" w:rsidP="00F4254A">
      <w:pPr>
        <w:tabs>
          <w:tab w:val="left" w:pos="1134"/>
          <w:tab w:val="center" w:pos="4820"/>
          <w:tab w:val="right" w:pos="9639"/>
        </w:tabs>
        <w:overflowPunct w:val="0"/>
        <w:autoSpaceDE w:val="0"/>
        <w:autoSpaceDN w:val="0"/>
        <w:adjustRightInd w:val="0"/>
        <w:spacing w:before="120"/>
        <w:ind w:left="720" w:hanging="720"/>
        <w:jc w:val="both"/>
        <w:rPr>
          <w:rFonts w:eastAsiaTheme="minorHAnsi"/>
          <w:sz w:val="24"/>
          <w:szCs w:val="24"/>
          <w:lang w:val="en-GB"/>
        </w:rPr>
      </w:pPr>
      <w:r w:rsidRPr="0045369E">
        <w:rPr>
          <w:rFonts w:eastAsiaTheme="minorHAnsi"/>
          <w:sz w:val="24"/>
          <w:szCs w:val="24"/>
          <w:lang w:eastAsia="ja-JP"/>
        </w:rPr>
        <w:t>2</w:t>
      </w:r>
      <w:r w:rsidRPr="0045369E">
        <w:rPr>
          <w:rFonts w:eastAsiaTheme="minorHAnsi"/>
          <w:sz w:val="24"/>
          <w:szCs w:val="24"/>
          <w:lang w:eastAsia="ja-JP"/>
        </w:rPr>
        <w:tab/>
      </w:r>
      <w:r w:rsidRPr="0045369E">
        <w:rPr>
          <w:rFonts w:eastAsiaTheme="minorHAnsi"/>
          <w:sz w:val="24"/>
          <w:szCs w:val="24"/>
          <w:lang w:val="en-GB"/>
        </w:rPr>
        <w:t xml:space="preserve">that for the purpose of protecting the terrestrial mobile service systems in </w:t>
      </w:r>
      <w:proofErr w:type="spellStart"/>
      <w:r w:rsidRPr="0045369E">
        <w:rPr>
          <w:rFonts w:eastAsiaTheme="minorHAnsi"/>
          <w:sz w:val="24"/>
          <w:szCs w:val="24"/>
          <w:lang w:val="en-GB"/>
        </w:rPr>
        <w:t>neighboring</w:t>
      </w:r>
      <w:proofErr w:type="spellEnd"/>
      <w:r w:rsidRPr="0045369E">
        <w:rPr>
          <w:rFonts w:eastAsiaTheme="minorHAnsi"/>
          <w:sz w:val="24"/>
          <w:szCs w:val="24"/>
          <w:lang w:val="en-GB"/>
        </w:rPr>
        <w:t xml:space="preserve"> administrations in the band </w:t>
      </w:r>
      <w:r w:rsidRPr="0045369E">
        <w:rPr>
          <w:rFonts w:eastAsia="Calibri"/>
          <w:sz w:val="24"/>
          <w:szCs w:val="24"/>
          <w:lang w:val="en-GB"/>
        </w:rPr>
        <w:t>27.9-28.2 GHz band</w:t>
      </w:r>
      <w:r w:rsidRPr="0045369E">
        <w:rPr>
          <w:rFonts w:eastAsiaTheme="minorHAnsi"/>
          <w:sz w:val="24"/>
          <w:szCs w:val="24"/>
          <w:lang w:val="en-GB"/>
        </w:rPr>
        <w:t xml:space="preserve">, the power flux density level per HAPS platform station at the surface of the Earth in </w:t>
      </w:r>
      <w:proofErr w:type="spellStart"/>
      <w:r w:rsidRPr="0045369E">
        <w:rPr>
          <w:rFonts w:eastAsiaTheme="minorHAnsi"/>
          <w:sz w:val="24"/>
          <w:szCs w:val="24"/>
          <w:lang w:val="en-GB"/>
        </w:rPr>
        <w:t>neighboring</w:t>
      </w:r>
      <w:proofErr w:type="spellEnd"/>
      <w:r w:rsidRPr="0045369E">
        <w:rPr>
          <w:rFonts w:eastAsiaTheme="minorHAnsi"/>
          <w:sz w:val="24"/>
          <w:szCs w:val="24"/>
          <w:lang w:val="en-GB"/>
        </w:rPr>
        <w:t xml:space="preserve"> administrations shall not exceed the following </w:t>
      </w:r>
      <w:proofErr w:type="spellStart"/>
      <w:r w:rsidRPr="0045369E">
        <w:rPr>
          <w:rFonts w:eastAsiaTheme="minorHAnsi"/>
          <w:sz w:val="24"/>
          <w:szCs w:val="24"/>
          <w:lang w:val="en-GB"/>
        </w:rPr>
        <w:t>pfd</w:t>
      </w:r>
      <w:proofErr w:type="spellEnd"/>
      <w:r w:rsidRPr="0045369E">
        <w:rPr>
          <w:rFonts w:eastAsiaTheme="minorHAnsi"/>
          <w:sz w:val="24"/>
          <w:szCs w:val="24"/>
          <w:lang w:val="en-GB"/>
        </w:rPr>
        <w:t xml:space="preserve"> masks in </w:t>
      </w:r>
      <w:proofErr w:type="spellStart"/>
      <w:r w:rsidRPr="0045369E">
        <w:rPr>
          <w:rFonts w:eastAsiaTheme="minorHAnsi"/>
          <w:sz w:val="24"/>
          <w:szCs w:val="24"/>
          <w:lang w:val="en-GB"/>
        </w:rPr>
        <w:t>dBW</w:t>
      </w:r>
      <w:proofErr w:type="spellEnd"/>
      <w:r w:rsidRPr="0045369E">
        <w:rPr>
          <w:rFonts w:eastAsiaTheme="minorHAnsi"/>
          <w:sz w:val="24"/>
          <w:szCs w:val="24"/>
          <w:lang w:val="en-GB"/>
        </w:rPr>
        <w:t>/m</w:t>
      </w:r>
      <w:r w:rsidRPr="0045369E">
        <w:rPr>
          <w:rFonts w:eastAsiaTheme="minorHAnsi"/>
          <w:sz w:val="24"/>
          <w:szCs w:val="24"/>
          <w:vertAlign w:val="superscript"/>
          <w:lang w:val="en-GB"/>
        </w:rPr>
        <w:t>2</w:t>
      </w:r>
      <w:r w:rsidRPr="0045369E">
        <w:rPr>
          <w:rFonts w:eastAsiaTheme="minorHAnsi"/>
          <w:sz w:val="24"/>
          <w:szCs w:val="24"/>
          <w:lang w:val="en-GB"/>
        </w:rPr>
        <w:t>/MHz for more than 0.1% of deployment</w:t>
      </w:r>
      <w:r w:rsidRPr="0045369E">
        <w:rPr>
          <w:rFonts w:eastAsiaTheme="minorHAnsi"/>
          <w:sz w:val="24"/>
          <w:szCs w:val="24"/>
          <w:lang w:val="en-GB" w:eastAsia="ja-JP"/>
        </w:rPr>
        <w:t xml:space="preserve">, without the </w:t>
      </w:r>
      <w:r w:rsidRPr="0045369E">
        <w:rPr>
          <w:rFonts w:eastAsiaTheme="minorHAnsi"/>
          <w:sz w:val="24"/>
          <w:szCs w:val="24"/>
          <w:lang w:val="en-GB"/>
        </w:rPr>
        <w:t>explicit agreement from the affected administration:</w:t>
      </w:r>
    </w:p>
    <w:p w14:paraId="4AEBAC91" w14:textId="77777777" w:rsidR="00F4254A" w:rsidRPr="0045369E" w:rsidRDefault="00F4254A" w:rsidP="00F4254A">
      <w:pPr>
        <w:tabs>
          <w:tab w:val="left" w:pos="1134"/>
          <w:tab w:val="center" w:pos="4820"/>
          <w:tab w:val="right" w:pos="9639"/>
        </w:tabs>
        <w:overflowPunct w:val="0"/>
        <w:autoSpaceDE w:val="0"/>
        <w:autoSpaceDN w:val="0"/>
        <w:adjustRightInd w:val="0"/>
        <w:spacing w:before="120"/>
        <w:ind w:left="720" w:hanging="720"/>
        <w:rPr>
          <w:rFonts w:asciiTheme="minorHAnsi" w:eastAsiaTheme="minorHAnsi" w:hAnsiTheme="minorHAnsi" w:cstheme="minorBidi"/>
          <w:i/>
          <w:sz w:val="24"/>
          <w:szCs w:val="24"/>
          <w:lang w:eastAsia="ja-JP"/>
        </w:rPr>
      </w:pPr>
      <w:r w:rsidRPr="0045369E">
        <w:rPr>
          <w:rFonts w:eastAsiaTheme="minorHAnsi"/>
          <w:sz w:val="24"/>
          <w:szCs w:val="24"/>
          <w:lang w:val="en-GB"/>
        </w:rPr>
        <w:tab/>
      </w:r>
      <w:r w:rsidRPr="0045369E">
        <w:rPr>
          <w:rFonts w:eastAsiaTheme="minorHAnsi"/>
          <w:sz w:val="24"/>
          <w:szCs w:val="24"/>
          <w:lang w:val="en-GB"/>
        </w:rPr>
        <w:tab/>
      </w:r>
      <w:r w:rsidRPr="0045369E">
        <w:rPr>
          <w:rFonts w:eastAsiaTheme="minorHAnsi"/>
          <w:sz w:val="24"/>
          <w:szCs w:val="24"/>
          <w:lang w:val="en-GB"/>
        </w:rPr>
        <w:tab/>
        <w:t xml:space="preserve"> </w:t>
      </w:r>
      <m:oMath>
        <m:sSub>
          <m:sSubPr>
            <m:ctrlPr>
              <w:rPr>
                <w:rFonts w:ascii="Cambria Math" w:eastAsiaTheme="minorHAnsi" w:hAnsi="Cambria Math" w:cstheme="minorBidi"/>
                <w: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=-122.6  for El≤2°</m:t>
        </m:r>
      </m:oMath>
    </w:p>
    <w:p w14:paraId="4E482352"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
          <w:sz w:val="24"/>
          <w:szCs w:val="24"/>
          <w:lang w:eastAsia="ja-JP"/>
        </w:rPr>
      </w:pPr>
      <w:r w:rsidRPr="0045369E">
        <w:rPr>
          <w:rFonts w:asciiTheme="minorHAnsi" w:eastAsiaTheme="minorHAnsi" w:hAnsiTheme="minorHAnsi" w:cstheme="minorBidi"/>
          <w:i/>
          <w:sz w:val="24"/>
          <w:szCs w:val="24"/>
          <w:lang w:eastAsia="ja-JP"/>
        </w:rPr>
        <w:tab/>
      </w:r>
      <w:r w:rsidRPr="0045369E">
        <w:rPr>
          <w:rFonts w:asciiTheme="minorHAnsi" w:eastAsiaTheme="minorHAnsi" w:hAnsiTheme="minorHAnsi" w:cstheme="minorBidi"/>
          <w:i/>
          <w:sz w:val="24"/>
          <w:szCs w:val="24"/>
          <w:lang w:eastAsia="ja-JP"/>
        </w:rPr>
        <w:tab/>
      </w:r>
      <m:oMath>
        <m:sSub>
          <m:sSubPr>
            <m:ctrlPr>
              <w:rPr>
                <w:rFonts w:ascii="Cambria Math" w:eastAsiaTheme="minorHAnsi" w:hAnsi="Cambria Math" w:cstheme="minorBidi"/>
                <w: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=-122.6+1.5×(El-2) for 2°&lt;El≤13.6°</m:t>
        </m:r>
      </m:oMath>
    </w:p>
    <w:p w14:paraId="407FE92A"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EastAsia" w:hAnsiTheme="minorHAnsi" w:cstheme="minorBidi"/>
          <w:sz w:val="24"/>
          <w:szCs w:val="24"/>
          <w:lang w:eastAsia="ja-JP"/>
        </w:rPr>
      </w:pPr>
      <w:r w:rsidRPr="0045369E">
        <w:rPr>
          <w:rFonts w:asciiTheme="minorHAnsi" w:eastAsiaTheme="minorHAnsi" w:hAnsiTheme="minorHAnsi" w:cstheme="minorBidi"/>
          <w:i/>
          <w:sz w:val="24"/>
          <w:szCs w:val="24"/>
          <w:lang w:eastAsia="ja-JP"/>
        </w:rPr>
        <w:tab/>
      </w:r>
      <w:r w:rsidRPr="0045369E">
        <w:rPr>
          <w:rFonts w:asciiTheme="minorHAnsi" w:eastAsiaTheme="minorHAnsi" w:hAnsiTheme="minorHAnsi" w:cstheme="minorBidi"/>
          <w:i/>
          <w:sz w:val="24"/>
          <w:szCs w:val="24"/>
          <w:lang w:eastAsia="ja-JP"/>
        </w:rPr>
        <w:tab/>
      </w:r>
      <m:oMath>
        <m:sSub>
          <m:sSubPr>
            <m:ctrlPr>
              <w:rPr>
                <w:rFonts w:ascii="Cambria Math" w:eastAsiaTheme="minorHAnsi" w:hAnsi="Cambria Math" w:cstheme="minorBidi"/>
                <w: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=-105.2 for 13.6°&lt;El≤90°</m:t>
        </m:r>
      </m:oMath>
    </w:p>
    <w:p w14:paraId="0620CB13"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p>
    <w:p w14:paraId="331B5113" w14:textId="77777777" w:rsidR="00F4254A" w:rsidRPr="0045369E" w:rsidRDefault="00F4254A" w:rsidP="00F4254A">
      <w:pPr>
        <w:spacing w:after="120"/>
        <w:ind w:firstLine="720"/>
        <w:rPr>
          <w:sz w:val="24"/>
          <w:szCs w:val="24"/>
          <w:lang w:eastAsia="ja-JP"/>
        </w:rPr>
      </w:pPr>
      <w:r w:rsidRPr="0045369E">
        <w:rPr>
          <w:sz w:val="24"/>
          <w:szCs w:val="24"/>
          <w:lang w:eastAsia="ja-JP"/>
        </w:rPr>
        <w:t xml:space="preserve">To verify the compliance with the proposed </w:t>
      </w:r>
      <w:proofErr w:type="spellStart"/>
      <w:r w:rsidRPr="0045369E">
        <w:rPr>
          <w:sz w:val="24"/>
          <w:szCs w:val="24"/>
          <w:lang w:eastAsia="ja-JP"/>
        </w:rPr>
        <w:t>pfd</w:t>
      </w:r>
      <w:proofErr w:type="spellEnd"/>
      <w:r w:rsidRPr="0045369E">
        <w:rPr>
          <w:sz w:val="24"/>
          <w:szCs w:val="24"/>
          <w:lang w:eastAsia="ja-JP"/>
        </w:rPr>
        <w:t xml:space="preserve"> mask the following equation shall be used:</w:t>
      </w:r>
    </w:p>
    <w:p w14:paraId="3A021015" w14:textId="77777777" w:rsidR="00F4254A" w:rsidRPr="0045369E" w:rsidRDefault="00F4254A" w:rsidP="00F4254A">
      <w:pPr>
        <w:tabs>
          <w:tab w:val="left" w:pos="720"/>
        </w:tabs>
        <w:rPr>
          <w:i/>
          <w:sz w:val="24"/>
          <w:szCs w:val="24"/>
          <w:lang w:eastAsia="ja-JP"/>
        </w:rPr>
      </w:pPr>
      <m:oMathPara>
        <m:oMath>
          <m:r>
            <w:rPr>
              <w:rFonts w:ascii="Cambria Math" w:hAnsi="Cambria Math"/>
              <w:sz w:val="24"/>
              <w:szCs w:val="24"/>
              <w:lang w:eastAsia="ja-JP"/>
            </w:rPr>
            <m:t>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-10.</m:t>
          </m:r>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d>
            <m:dPr>
              <m:ctrlPr>
                <w:rPr>
                  <w:rFonts w:ascii="Cambria Math" w:hAnsi="Cambria Math"/>
                  <w:i/>
                  <w:sz w:val="24"/>
                  <w:szCs w:val="24"/>
                  <w:lang w:eastAsia="ja-JP"/>
                </w:rPr>
              </m:ctrlPr>
            </m:dPr>
            <m:e>
              <m:r>
                <w:rPr>
                  <w:rFonts w:ascii="Cambria Math" w:hAnsi="Cambria Math"/>
                  <w:sz w:val="24"/>
                  <w:szCs w:val="24"/>
                  <w:lang w:eastAsia="ja-JP"/>
                </w:rPr>
                <m:t>4π</m:t>
              </m:r>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d>
          <m:r>
            <w:rPr>
              <w:rFonts w:ascii="Cambria Math" w:hAnsi="Cambria Math"/>
              <w:sz w:val="24"/>
              <w:szCs w:val="24"/>
              <w:lang w:eastAsia="ja-JP"/>
            </w:rPr>
            <m:t>-</m:t>
          </m:r>
          <m:sSub>
            <m:sSubPr>
              <m:ctrlPr>
                <w:rPr>
                  <w:rFonts w:ascii="Cambria Math" w:hAnsi="Cambria Math"/>
                  <w:sz w:val="24"/>
                  <w:szCs w:val="24"/>
                  <w:lang w:eastAsia="ja-JP"/>
                </w:rPr>
              </m:ctrlPr>
            </m:sSubPr>
            <m:e>
              <m:r>
                <w:rPr>
                  <w:rFonts w:ascii="Cambria Math" w:hAnsi="Cambria Math"/>
                  <w:sz w:val="24"/>
                  <w:szCs w:val="24"/>
                  <w:lang w:eastAsia="ja-JP"/>
                </w:rPr>
                <m:t>L</m:t>
              </m:r>
            </m:e>
            <m:sub>
              <m:r>
                <w:rPr>
                  <w:rFonts w:ascii="Cambria Math" w:hAnsi="Cambria Math"/>
                  <w:sz w:val="24"/>
                  <w:szCs w:val="24"/>
                  <w:lang w:eastAsia="ja-JP"/>
                </w:rPr>
                <m:t>Pol</m:t>
              </m:r>
            </m:sub>
          </m:sSub>
          <m:r>
            <w:rPr>
              <w:rFonts w:ascii="Cambria Math" w:hAnsi="Cambria Math"/>
              <w:sz w:val="24"/>
              <w:szCs w:val="24"/>
              <w:lang w:eastAsia="ja-JP"/>
            </w:rPr>
            <m:t xml:space="preserve">- </m:t>
          </m:r>
          <m:sSub>
            <m:sSubPr>
              <m:ctrlPr>
                <w:rPr>
                  <w:rFonts w:ascii="Cambria Math" w:hAnsi="Cambria Math"/>
                  <w:sz w:val="24"/>
                  <w:szCs w:val="24"/>
                  <w:lang w:eastAsia="ja-JP"/>
                </w:rPr>
              </m:ctrlPr>
            </m:sSubPr>
            <m:e>
              <m:r>
                <w:rPr>
                  <w:rFonts w:ascii="Cambria Math" w:hAnsi="Cambria Math"/>
                  <w:sz w:val="24"/>
                  <w:szCs w:val="24"/>
                  <w:lang w:eastAsia="ja-JP"/>
                </w:rPr>
                <m:t>B</m:t>
              </m:r>
            </m:e>
            <m:sub>
              <m:r>
                <w:rPr>
                  <w:rFonts w:ascii="Cambria Math" w:hAnsi="Cambria Math"/>
                  <w:sz w:val="24"/>
                  <w:szCs w:val="24"/>
                  <w:lang w:eastAsia="ja-JP"/>
                </w:rPr>
                <m:t>loss</m:t>
              </m:r>
            </m:sub>
          </m:sSub>
          <m:r>
            <w:rPr>
              <w:rFonts w:ascii="Cambria Math" w:hAnsi="Cambria Math"/>
              <w:sz w:val="24"/>
              <w:szCs w:val="24"/>
              <w:lang w:eastAsia="ja-JP"/>
            </w:rPr>
            <m:t>-GasAtt(El)-rain fade</m:t>
          </m:r>
        </m:oMath>
      </m:oMathPara>
    </w:p>
    <w:p w14:paraId="7C2FC8B9" w14:textId="77777777" w:rsidR="00F4254A" w:rsidRPr="0045369E" w:rsidRDefault="00F4254A" w:rsidP="00F4254A">
      <w:pPr>
        <w:ind w:firstLine="720"/>
        <w:rPr>
          <w:sz w:val="24"/>
          <w:szCs w:val="24"/>
          <w:lang w:eastAsia="ja-JP"/>
        </w:rPr>
      </w:pPr>
      <w:proofErr w:type="gramStart"/>
      <w:r w:rsidRPr="0045369E">
        <w:rPr>
          <w:sz w:val="24"/>
          <w:szCs w:val="24"/>
          <w:lang w:eastAsia="ja-JP"/>
        </w:rPr>
        <w:t>where</w:t>
      </w:r>
      <w:proofErr w:type="gramEnd"/>
      <w:r w:rsidRPr="0045369E">
        <w:rPr>
          <w:sz w:val="24"/>
          <w:szCs w:val="24"/>
          <w:lang w:eastAsia="ja-JP"/>
        </w:rPr>
        <w:t xml:space="preserve">: </w:t>
      </w:r>
    </w:p>
    <w:p w14:paraId="50344BE7"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sz w:val="24"/>
          <w:szCs w:val="24"/>
          <w:lang w:val="en-GB"/>
        </w:rPr>
        <w:tab/>
      </w:r>
      <w:proofErr w:type="gramStart"/>
      <w:r w:rsidRPr="0045369E">
        <w:rPr>
          <w:i/>
          <w:sz w:val="24"/>
          <w:szCs w:val="24"/>
          <w:lang w:val="en-GB"/>
        </w:rPr>
        <w:t>d</w:t>
      </w:r>
      <w:proofErr w:type="gramEnd"/>
      <w:r w:rsidRPr="0045369E">
        <w:rPr>
          <w:sz w:val="24"/>
          <w:szCs w:val="24"/>
          <w:lang w:val="en-GB"/>
        </w:rPr>
        <w:tab/>
        <w:t>distance in meters between the HAPS and the ground (elevation angle dependent);</w:t>
      </w:r>
    </w:p>
    <w:p w14:paraId="0150CFF0"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sz w:val="24"/>
          <w:szCs w:val="24"/>
          <w:lang w:val="en-GB"/>
        </w:rPr>
        <w:tab/>
      </w:r>
      <w:proofErr w:type="spellStart"/>
      <w:r w:rsidRPr="0045369E">
        <w:rPr>
          <w:i/>
          <w:iCs/>
          <w:sz w:val="24"/>
          <w:szCs w:val="24"/>
          <w:lang w:val="en-GB" w:eastAsia="ja-JP"/>
        </w:rPr>
        <w:t>e.i.r.p</w:t>
      </w:r>
      <w:proofErr w:type="spellEnd"/>
      <w:r w:rsidRPr="0045369E">
        <w:rPr>
          <w:i/>
          <w:iCs/>
          <w:sz w:val="24"/>
          <w:szCs w:val="24"/>
          <w:lang w:val="en-GB" w:eastAsia="ja-JP"/>
        </w:rPr>
        <w:t>.</w:t>
      </w:r>
      <w:r w:rsidRPr="0045369E">
        <w:rPr>
          <w:sz w:val="24"/>
          <w:szCs w:val="24"/>
          <w:lang w:val="en-GB"/>
        </w:rPr>
        <w:tab/>
        <w:t xml:space="preserve">HAPS platform nominal EIRP spectral density in </w:t>
      </w:r>
      <w:proofErr w:type="spellStart"/>
      <w:r w:rsidRPr="0045369E">
        <w:rPr>
          <w:sz w:val="24"/>
          <w:szCs w:val="24"/>
          <w:lang w:val="en-GB"/>
        </w:rPr>
        <w:t>dBW</w:t>
      </w:r>
      <w:proofErr w:type="spellEnd"/>
      <w:r w:rsidRPr="0045369E">
        <w:rPr>
          <w:sz w:val="24"/>
          <w:szCs w:val="24"/>
          <w:lang w:val="en-GB"/>
        </w:rPr>
        <w:t>/MHz at a specific elevation angle;</w:t>
      </w:r>
    </w:p>
    <w:p w14:paraId="1445D6B3"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rPr>
        <w:tab/>
      </w:r>
      <w:proofErr w:type="spellStart"/>
      <w:proofErr w:type="gramStart"/>
      <w:r w:rsidRPr="0045369E">
        <w:rPr>
          <w:i/>
          <w:sz w:val="24"/>
          <w:szCs w:val="24"/>
          <w:lang w:val="en-GB"/>
        </w:rPr>
        <w:t>pfd</w:t>
      </w:r>
      <w:proofErr w:type="spellEnd"/>
      <w:proofErr w:type="gramEnd"/>
      <w:r w:rsidRPr="0045369E">
        <w:rPr>
          <w:i/>
          <w:sz w:val="24"/>
          <w:szCs w:val="24"/>
          <w:lang w:val="en-GB"/>
        </w:rPr>
        <w:t>(El)</w:t>
      </w:r>
      <w:r w:rsidRPr="0045369E">
        <w:rPr>
          <w:i/>
          <w:sz w:val="24"/>
          <w:szCs w:val="24"/>
          <w:lang w:val="en-GB"/>
        </w:rPr>
        <w:tab/>
      </w:r>
      <w:r w:rsidRPr="0045369E">
        <w:rPr>
          <w:sz w:val="24"/>
          <w:szCs w:val="24"/>
          <w:lang w:val="en-GB"/>
        </w:rPr>
        <w:t xml:space="preserve">power flux density at the Earth surface per HAPS platform station in </w:t>
      </w:r>
      <w:r w:rsidRPr="0045369E">
        <w:rPr>
          <w:sz w:val="24"/>
          <w:szCs w:val="24"/>
          <w:lang w:val="en-GB" w:eastAsia="ja-JP"/>
        </w:rPr>
        <w:t>dB(W/m²/MHz);</w:t>
      </w:r>
    </w:p>
    <w:p w14:paraId="564A4075"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eastAsia="ja-JP"/>
        </w:rPr>
        <w:tab/>
      </w:r>
      <w:proofErr w:type="spellStart"/>
      <w:r w:rsidRPr="0045369E">
        <w:rPr>
          <w:i/>
          <w:sz w:val="24"/>
          <w:szCs w:val="24"/>
          <w:lang w:val="en-GB" w:eastAsia="ja-JP"/>
        </w:rPr>
        <w:t>Lpol</w:t>
      </w:r>
      <w:proofErr w:type="spellEnd"/>
      <w:r w:rsidRPr="0045369E">
        <w:rPr>
          <w:i/>
          <w:sz w:val="24"/>
          <w:szCs w:val="24"/>
          <w:lang w:val="en-GB"/>
        </w:rPr>
        <w:tab/>
      </w:r>
      <w:r w:rsidRPr="0045369E">
        <w:rPr>
          <w:sz w:val="24"/>
          <w:szCs w:val="24"/>
          <w:lang w:val="en-GB"/>
        </w:rPr>
        <w:t>polarization loss of 3 dB</w:t>
      </w:r>
      <w:r w:rsidRPr="0045369E">
        <w:rPr>
          <w:sz w:val="24"/>
          <w:szCs w:val="24"/>
          <w:lang w:val="en-GB" w:eastAsia="ja-JP"/>
        </w:rPr>
        <w:t>;</w:t>
      </w:r>
    </w:p>
    <w:p w14:paraId="7997AD04"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eastAsia="ja-JP"/>
        </w:rPr>
        <w:tab/>
      </w:r>
      <w:proofErr w:type="spellStart"/>
      <w:r w:rsidRPr="0045369E">
        <w:rPr>
          <w:i/>
          <w:sz w:val="24"/>
          <w:szCs w:val="24"/>
          <w:lang w:val="en-GB" w:eastAsia="ja-JP"/>
        </w:rPr>
        <w:t>Bloss</w:t>
      </w:r>
      <w:proofErr w:type="spellEnd"/>
      <w:r w:rsidRPr="0045369E">
        <w:rPr>
          <w:i/>
          <w:sz w:val="24"/>
          <w:szCs w:val="24"/>
          <w:lang w:val="en-GB"/>
        </w:rPr>
        <w:tab/>
      </w:r>
      <w:r w:rsidRPr="0045369E">
        <w:rPr>
          <w:sz w:val="24"/>
          <w:szCs w:val="24"/>
          <w:lang w:val="en-GB"/>
        </w:rPr>
        <w:t>polarization loss of 4 dB</w:t>
      </w:r>
      <w:r w:rsidRPr="0045369E">
        <w:rPr>
          <w:sz w:val="24"/>
          <w:szCs w:val="24"/>
          <w:lang w:val="en-GB" w:eastAsia="ja-JP"/>
        </w:rPr>
        <w:t>;</w:t>
      </w:r>
    </w:p>
    <w:p w14:paraId="4AD5792D"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eastAsia="ja-JP"/>
        </w:rPr>
        <w:tab/>
      </w:r>
      <w:proofErr w:type="spellStart"/>
      <w:proofErr w:type="gramStart"/>
      <w:r w:rsidRPr="0045369E">
        <w:rPr>
          <w:i/>
          <w:sz w:val="24"/>
          <w:szCs w:val="24"/>
          <w:lang w:val="en-GB" w:eastAsia="ja-JP"/>
        </w:rPr>
        <w:t>GasAtt</w:t>
      </w:r>
      <w:proofErr w:type="spellEnd"/>
      <w:r w:rsidRPr="0045369E">
        <w:rPr>
          <w:i/>
          <w:sz w:val="24"/>
          <w:szCs w:val="24"/>
          <w:lang w:val="en-GB" w:eastAsia="ja-JP"/>
        </w:rPr>
        <w:t>(</w:t>
      </w:r>
      <w:proofErr w:type="gramEnd"/>
      <w:r w:rsidRPr="0045369E">
        <w:rPr>
          <w:i/>
          <w:sz w:val="24"/>
          <w:szCs w:val="24"/>
          <w:lang w:val="en-GB" w:eastAsia="ja-JP"/>
        </w:rPr>
        <w:t>El)</w:t>
      </w:r>
      <w:r w:rsidRPr="0045369E">
        <w:rPr>
          <w:i/>
          <w:sz w:val="24"/>
          <w:szCs w:val="24"/>
          <w:lang w:val="en-GB"/>
        </w:rPr>
        <w:tab/>
      </w:r>
      <w:r w:rsidRPr="0045369E">
        <w:rPr>
          <w:sz w:val="24"/>
          <w:szCs w:val="24"/>
          <w:lang w:val="en-GB"/>
        </w:rPr>
        <w:t>gaseous attenuation (ITU-R SF.1395);</w:t>
      </w:r>
    </w:p>
    <w:p w14:paraId="7A967D99"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eastAsia="ja-JP"/>
        </w:rPr>
        <w:tab/>
      </w:r>
      <w:proofErr w:type="spellStart"/>
      <w:proofErr w:type="gramStart"/>
      <w:r w:rsidRPr="0045369E">
        <w:rPr>
          <w:i/>
          <w:sz w:val="24"/>
          <w:szCs w:val="24"/>
          <w:lang w:val="en-GB" w:eastAsia="ja-JP"/>
        </w:rPr>
        <w:t>rainfade</w:t>
      </w:r>
      <w:proofErr w:type="spellEnd"/>
      <w:proofErr w:type="gramEnd"/>
      <w:r w:rsidRPr="0045369E">
        <w:rPr>
          <w:i/>
          <w:sz w:val="24"/>
          <w:szCs w:val="24"/>
          <w:lang w:val="en-GB"/>
        </w:rPr>
        <w:tab/>
      </w:r>
      <w:r w:rsidRPr="0045369E">
        <w:rPr>
          <w:sz w:val="24"/>
          <w:szCs w:val="24"/>
          <w:lang w:val="en-GB"/>
        </w:rPr>
        <w:t xml:space="preserve">rain attenuation in dB </w:t>
      </w:r>
      <w:r w:rsidRPr="0045369E">
        <w:rPr>
          <w:sz w:val="24"/>
          <w:szCs w:val="24"/>
          <w:lang w:val="en-GB" w:eastAsia="ja-JP"/>
        </w:rPr>
        <w:t>(ITU-R P.618).</w:t>
      </w:r>
    </w:p>
    <w:p w14:paraId="7A5D5702"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eastAsia="ja-JP"/>
        </w:rPr>
      </w:pPr>
    </w:p>
    <w:p w14:paraId="69DFCE73"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p>
    <w:p w14:paraId="4A00132E" w14:textId="77777777" w:rsidR="00F4254A" w:rsidRPr="0045369E" w:rsidRDefault="00F4254A" w:rsidP="00F4254A">
      <w:pPr>
        <w:ind w:left="720" w:hanging="720"/>
        <w:jc w:val="both"/>
        <w:rPr>
          <w:sz w:val="24"/>
          <w:szCs w:val="24"/>
          <w:lang w:eastAsia="ja-JP"/>
        </w:rPr>
      </w:pPr>
      <w:r w:rsidRPr="0045369E">
        <w:rPr>
          <w:sz w:val="24"/>
          <w:szCs w:val="24"/>
          <w:lang w:eastAsia="ja-JP"/>
        </w:rPr>
        <w:t>3</w:t>
      </w:r>
      <w:r w:rsidRPr="0045369E">
        <w:rPr>
          <w:sz w:val="24"/>
          <w:szCs w:val="24"/>
          <w:lang w:eastAsia="ja-JP"/>
        </w:rPr>
        <w:tab/>
        <w:t>that for the purpose of protecting the fixed satellite service (Earth-to-space) in the 27.9</w:t>
      </w:r>
      <w:r w:rsidRPr="0045369E">
        <w:rPr>
          <w:sz w:val="24"/>
          <w:szCs w:val="24"/>
          <w:lang w:eastAsia="ja-JP"/>
        </w:rPr>
        <w:noBreakHyphen/>
        <w:t xml:space="preserve">28.2 GHz, the maximum EIRP density per HAPS platform shall be less than -8 </w:t>
      </w:r>
      <w:proofErr w:type="spellStart"/>
      <w:r w:rsidRPr="0045369E">
        <w:rPr>
          <w:sz w:val="24"/>
          <w:szCs w:val="24"/>
          <w:lang w:eastAsia="ja-JP"/>
        </w:rPr>
        <w:t>dBW</w:t>
      </w:r>
      <w:proofErr w:type="spellEnd"/>
      <w:r w:rsidRPr="0045369E">
        <w:rPr>
          <w:sz w:val="24"/>
          <w:szCs w:val="24"/>
          <w:lang w:eastAsia="ja-JP"/>
        </w:rPr>
        <w:t>/MHz for off-nadir angle higher than 85°;</w:t>
      </w:r>
    </w:p>
    <w:p w14:paraId="7FEC99C8" w14:textId="77777777" w:rsidR="00F4254A" w:rsidRPr="0045369E" w:rsidRDefault="00F4254A" w:rsidP="00F4254A">
      <w:pPr>
        <w:ind w:left="720" w:hanging="720"/>
        <w:jc w:val="both"/>
        <w:rPr>
          <w:sz w:val="24"/>
          <w:szCs w:val="24"/>
          <w:lang w:eastAsia="ja-JP"/>
        </w:rPr>
      </w:pPr>
    </w:p>
    <w:p w14:paraId="32D49833" w14:textId="77777777" w:rsidR="00F4254A" w:rsidRPr="0045369E" w:rsidRDefault="00F4254A" w:rsidP="00F4254A">
      <w:pPr>
        <w:spacing w:before="100" w:beforeAutospacing="1" w:after="100" w:afterAutospacing="1"/>
        <w:ind w:left="720" w:hanging="720"/>
        <w:jc w:val="both"/>
        <w:rPr>
          <w:color w:val="000000"/>
          <w:sz w:val="24"/>
          <w:szCs w:val="24"/>
        </w:rPr>
      </w:pPr>
      <w:r w:rsidRPr="0045369E">
        <w:rPr>
          <w:sz w:val="24"/>
          <w:szCs w:val="24"/>
          <w:lang w:eastAsia="ja-JP"/>
        </w:rPr>
        <w:t>4</w:t>
      </w:r>
      <w:r w:rsidRPr="0045369E">
        <w:rPr>
          <w:i/>
          <w:sz w:val="24"/>
          <w:szCs w:val="24"/>
          <w:lang w:eastAsia="ja-JP"/>
        </w:rPr>
        <w:tab/>
      </w:r>
      <w:r w:rsidRPr="0045369E">
        <w:rPr>
          <w:sz w:val="24"/>
          <w:szCs w:val="24"/>
          <w:lang w:eastAsia="ja-JP"/>
        </w:rPr>
        <w:t xml:space="preserve">that </w:t>
      </w:r>
      <w:r w:rsidRPr="0045369E">
        <w:rPr>
          <w:color w:val="000000"/>
          <w:sz w:val="24"/>
          <w:szCs w:val="24"/>
        </w:rPr>
        <w:t>HAPS ground stations shall not claim protection from fixed-satellite service earth stations transmitting in the 27.9-28.2 GHz band, and No. 5.43A shall not apply;</w:t>
      </w:r>
    </w:p>
    <w:p w14:paraId="20DFB0D3" w14:textId="77777777" w:rsidR="00F4254A" w:rsidRPr="0045369E" w:rsidRDefault="00F4254A" w:rsidP="00F4254A">
      <w:pPr>
        <w:jc w:val="both"/>
        <w:rPr>
          <w:bCs/>
          <w:sz w:val="24"/>
          <w:szCs w:val="24"/>
        </w:rPr>
      </w:pPr>
    </w:p>
    <w:p w14:paraId="408F4F64" w14:textId="77777777" w:rsidR="00F4254A" w:rsidRPr="0045369E" w:rsidRDefault="00F4254A" w:rsidP="00F4254A">
      <w:pPr>
        <w:ind w:left="720" w:hanging="720"/>
        <w:jc w:val="both"/>
        <w:rPr>
          <w:sz w:val="24"/>
          <w:szCs w:val="24"/>
          <w:lang w:eastAsia="ja-JP"/>
        </w:rPr>
      </w:pPr>
      <w:r w:rsidRPr="0045369E">
        <w:rPr>
          <w:sz w:val="24"/>
          <w:szCs w:val="24"/>
          <w:lang w:eastAsia="ja-JP"/>
        </w:rPr>
        <w:t>5</w:t>
      </w:r>
      <w:r w:rsidRPr="0045369E">
        <w:rPr>
          <w:sz w:val="24"/>
          <w:szCs w:val="24"/>
          <w:lang w:eastAsia="ja-JP"/>
        </w:rPr>
        <w:tab/>
        <w:t xml:space="preserve">that for the purpose of protecting the fixed service systems in neighboring administrations in the band 31-31.3 GHz, the power flux density level per HAPS platform station at the surface of the Earth in neighboring administrations shall not exceed the following </w:t>
      </w:r>
      <w:proofErr w:type="spellStart"/>
      <w:r w:rsidRPr="0045369E">
        <w:rPr>
          <w:sz w:val="24"/>
          <w:szCs w:val="24"/>
          <w:lang w:eastAsia="ja-JP"/>
        </w:rPr>
        <w:t>pfd</w:t>
      </w:r>
      <w:proofErr w:type="spellEnd"/>
      <w:r w:rsidRPr="0045369E">
        <w:rPr>
          <w:sz w:val="24"/>
          <w:szCs w:val="24"/>
          <w:lang w:eastAsia="ja-JP"/>
        </w:rPr>
        <w:t xml:space="preserve"> mask in </w:t>
      </w:r>
      <w:proofErr w:type="spellStart"/>
      <w:r w:rsidRPr="0045369E">
        <w:rPr>
          <w:sz w:val="24"/>
          <w:szCs w:val="24"/>
          <w:lang w:eastAsia="ja-JP"/>
        </w:rPr>
        <w:t>dBW</w:t>
      </w:r>
      <w:proofErr w:type="spellEnd"/>
      <w:r w:rsidRPr="0045369E">
        <w:rPr>
          <w:sz w:val="24"/>
          <w:szCs w:val="24"/>
          <w:lang w:eastAsia="ja-JP"/>
        </w:rPr>
        <w:t>/m2/MHz, under clear sky condition, without the explicit agreement from the affected administration:</w:t>
      </w:r>
    </w:p>
    <w:p w14:paraId="54E586C5"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
          <w:sz w:val="24"/>
          <w:szCs w:val="24"/>
          <w:lang w:eastAsia="ja-JP"/>
        </w:rPr>
      </w:pPr>
      <m:oMathPara>
        <m:oMath>
          <m:sSub>
            <m:sSubPr>
              <m:ctrlPr>
                <w:rPr>
                  <w:rFonts w:ascii="Cambria Math" w:eastAsiaTheme="minorHAnsi" w:hAnsi="Cambria Math" w:cstheme="minorBidi"/>
                  <w: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m:t>
          </m:r>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0.875</m:t>
              </m:r>
              <m:r>
                <w:rPr>
                  <w:rFonts w:ascii="Cambria Math" w:eastAsiaTheme="minorHAnsi" w:hAnsi="Cambria Math" w:cstheme="minorBidi" w:hint="eastAsia"/>
                  <w:sz w:val="24"/>
                  <w:szCs w:val="24"/>
                  <w:lang w:eastAsia="ja-JP"/>
                </w:rPr>
                <m:t>×</m:t>
              </m:r>
              <m:r>
                <w:rPr>
                  <w:rFonts w:ascii="Cambria Math" w:eastAsiaTheme="minorHAnsi" w:hAnsi="Cambria Math" w:cstheme="minorBidi"/>
                  <w:sz w:val="24"/>
                  <w:szCs w:val="24"/>
                  <w:lang w:eastAsia="ja-JP"/>
                </w:rPr>
                <m:t>El-143</m:t>
              </m:r>
            </m:e>
          </m:d>
          <m:r>
            <w:rPr>
              <w:rFonts w:ascii="Cambria Math" w:eastAsiaTheme="minorHAnsi" w:hAnsi="Cambria Math" w:cstheme="minorBidi"/>
              <w:sz w:val="24"/>
              <w:szCs w:val="24"/>
              <w:lang w:eastAsia="ja-JP"/>
            </w:rPr>
            <m:t xml:space="preserve">  for El≤8</m:t>
          </m:r>
          <m:r>
            <w:rPr>
              <w:rFonts w:ascii="Cambria Math" w:eastAsiaTheme="minorHAnsi" w:hAnsi="Cambria Math" w:cstheme="minorBidi" w:hint="eastAsia"/>
              <w:sz w:val="24"/>
              <w:szCs w:val="24"/>
              <w:lang w:eastAsia="ja-JP"/>
            </w:rPr>
            <m:t>°</m:t>
          </m:r>
        </m:oMath>
      </m:oMathPara>
    </w:p>
    <w:p w14:paraId="04700C6F"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
          <w:sz w:val="24"/>
          <w:szCs w:val="24"/>
          <w:lang w:eastAsia="ja-JP"/>
        </w:rPr>
      </w:pPr>
      <m:oMathPara>
        <m:oMath>
          <m:sSub>
            <m:sSubPr>
              <m:ctrlPr>
                <w:rPr>
                  <w:rFonts w:ascii="Cambria Math" w:eastAsiaTheme="minorHAnsi" w:hAnsi="Cambria Math" w:cstheme="minorBidi"/>
                  <w: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m:t>
          </m:r>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2.58</m:t>
              </m:r>
              <m:r>
                <w:rPr>
                  <w:rFonts w:ascii="Cambria Math" w:eastAsiaTheme="minorHAnsi" w:hAnsi="Cambria Math" w:cstheme="minorBidi" w:hint="eastAsia"/>
                  <w:sz w:val="24"/>
                  <w:szCs w:val="24"/>
                  <w:lang w:eastAsia="ja-JP"/>
                </w:rPr>
                <m:t>×</m:t>
              </m:r>
              <m:r>
                <w:rPr>
                  <w:rFonts w:ascii="Cambria Math" w:eastAsiaTheme="minorHAnsi" w:hAnsi="Cambria Math" w:cstheme="minorBidi"/>
                  <w:sz w:val="24"/>
                  <w:szCs w:val="24"/>
                  <w:lang w:eastAsia="ja-JP"/>
                </w:rPr>
                <m:t>El-156.6</m:t>
              </m:r>
            </m:e>
          </m:d>
          <m:r>
            <w:rPr>
              <w:rFonts w:ascii="Cambria Math" w:eastAsiaTheme="minorHAnsi" w:hAnsi="Cambria Math" w:cstheme="minorBidi"/>
              <w:sz w:val="24"/>
              <w:szCs w:val="24"/>
              <w:lang w:eastAsia="ja-JP"/>
            </w:rPr>
            <m:t xml:space="preserve"> for 8°&lt;El≤20</m:t>
          </m:r>
          <m:r>
            <w:rPr>
              <w:rFonts w:ascii="Cambria Math" w:eastAsiaTheme="minorHAnsi" w:hAnsi="Cambria Math" w:cstheme="minorBidi" w:hint="eastAsia"/>
              <w:sz w:val="24"/>
              <w:szCs w:val="24"/>
              <w:lang w:eastAsia="ja-JP"/>
            </w:rPr>
            <m:t>°</m:t>
          </m:r>
        </m:oMath>
      </m:oMathPara>
    </w:p>
    <w:p w14:paraId="5999C222"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
          <w:sz w:val="24"/>
          <w:szCs w:val="24"/>
          <w:lang w:eastAsia="ja-JP"/>
        </w:rPr>
      </w:pPr>
      <m:oMathPara>
        <m:oMath>
          <m:sSub>
            <m:sSubPr>
              <m:ctrlPr>
                <w:rPr>
                  <w:rFonts w:ascii="Cambria Math" w:eastAsiaTheme="minorHAnsi" w:hAnsi="Cambria Math" w:cstheme="minorBidi"/>
                  <w: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m:t>
          </m:r>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0.375</m:t>
              </m:r>
              <m:r>
                <w:rPr>
                  <w:rFonts w:ascii="Cambria Math" w:eastAsiaTheme="minorHAnsi" w:hAnsi="Cambria Math" w:cstheme="minorBidi" w:hint="eastAsia"/>
                  <w:sz w:val="24"/>
                  <w:szCs w:val="24"/>
                  <w:lang w:eastAsia="ja-JP"/>
                </w:rPr>
                <m:t>×</m:t>
              </m:r>
              <m:r>
                <w:rPr>
                  <w:rFonts w:ascii="Cambria Math" w:eastAsiaTheme="minorHAnsi" w:hAnsi="Cambria Math" w:cstheme="minorBidi"/>
                  <w:sz w:val="24"/>
                  <w:szCs w:val="24"/>
                  <w:lang w:eastAsia="ja-JP"/>
                </w:rPr>
                <m:t>El-112.5</m:t>
              </m:r>
            </m:e>
          </m:d>
          <m:r>
            <w:rPr>
              <w:rFonts w:ascii="Cambria Math" w:eastAsiaTheme="minorHAnsi" w:hAnsi="Cambria Math" w:cstheme="minorBidi"/>
              <w:sz w:val="24"/>
              <w:szCs w:val="24"/>
              <w:lang w:eastAsia="ja-JP"/>
            </w:rPr>
            <m:t xml:space="preserve"> for 20°&lt;El≤60</m:t>
          </m:r>
          <m:r>
            <w:rPr>
              <w:rFonts w:ascii="Cambria Math" w:eastAsiaTheme="minorHAnsi" w:hAnsi="Cambria Math" w:cstheme="minorBidi" w:hint="eastAsia"/>
              <w:sz w:val="24"/>
              <w:szCs w:val="24"/>
              <w:lang w:eastAsia="ja-JP"/>
            </w:rPr>
            <m:t>°</m:t>
          </m:r>
        </m:oMath>
      </m:oMathPara>
    </w:p>
    <w:p w14:paraId="7AB97AF3"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EastAsia" w:hAnsiTheme="minorHAnsi" w:cstheme="minorBidi"/>
          <w:i/>
          <w:sz w:val="24"/>
          <w:szCs w:val="24"/>
          <w:lang w:eastAsia="ja-JP"/>
        </w:rPr>
      </w:pPr>
      <m:oMathPara>
        <m:oMath>
          <m:sSub>
            <m:sSubPr>
              <m:ctrlPr>
                <w:rPr>
                  <w:rFonts w:ascii="Cambria Math" w:eastAsiaTheme="minorHAnsi" w:hAnsi="Cambria Math" w:cstheme="minorBidi"/>
                  <w: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=-90 for 60°&lt;El≤90</m:t>
          </m:r>
          <m:r>
            <w:rPr>
              <w:rFonts w:ascii="Cambria Math" w:eastAsiaTheme="minorHAnsi" w:hAnsi="Cambria Math" w:cstheme="minorBidi" w:hint="eastAsia"/>
              <w:sz w:val="24"/>
              <w:szCs w:val="24"/>
              <w:lang w:eastAsia="ja-JP"/>
            </w:rPr>
            <m:t>°</m:t>
          </m:r>
        </m:oMath>
      </m:oMathPara>
    </w:p>
    <w:p w14:paraId="38AEABFF"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
          <w:sz w:val="24"/>
          <w:szCs w:val="24"/>
          <w:lang w:eastAsia="ja-JP"/>
        </w:rPr>
      </w:pPr>
    </w:p>
    <w:p w14:paraId="200928E2" w14:textId="77777777" w:rsidR="00F4254A" w:rsidRPr="0045369E" w:rsidRDefault="00F4254A" w:rsidP="00F4254A">
      <w:pPr>
        <w:ind w:firstLine="720"/>
        <w:rPr>
          <w:sz w:val="24"/>
          <w:szCs w:val="24"/>
        </w:rPr>
      </w:pPr>
      <w:proofErr w:type="gramStart"/>
      <w:r w:rsidRPr="0045369E">
        <w:rPr>
          <w:sz w:val="24"/>
          <w:szCs w:val="24"/>
        </w:rPr>
        <w:t>where</w:t>
      </w:r>
      <w:proofErr w:type="gramEnd"/>
      <w:r w:rsidRPr="0045369E">
        <w:rPr>
          <w:sz w:val="24"/>
          <w:szCs w:val="24"/>
        </w:rPr>
        <w:t xml:space="preserve"> El is </w:t>
      </w:r>
      <w:r w:rsidRPr="0045369E">
        <w:rPr>
          <w:sz w:val="24"/>
          <w:szCs w:val="24"/>
          <w:lang w:eastAsia="ja-JP"/>
        </w:rPr>
        <w:t>elevation angle in degrees (angle of arrival above the horizontal plane)</w:t>
      </w:r>
      <w:r w:rsidRPr="0045369E">
        <w:rPr>
          <w:sz w:val="24"/>
          <w:szCs w:val="24"/>
        </w:rPr>
        <w:t>.</w:t>
      </w:r>
    </w:p>
    <w:p w14:paraId="1A723860" w14:textId="77777777" w:rsidR="00F4254A" w:rsidRPr="0045369E" w:rsidRDefault="00F4254A" w:rsidP="00F4254A">
      <w:pPr>
        <w:spacing w:after="120"/>
        <w:ind w:firstLine="720"/>
        <w:rPr>
          <w:sz w:val="24"/>
          <w:szCs w:val="24"/>
        </w:rPr>
      </w:pPr>
      <w:r w:rsidRPr="0045369E">
        <w:rPr>
          <w:sz w:val="24"/>
          <w:szCs w:val="24"/>
        </w:rPr>
        <w:t xml:space="preserve">To verify the compliance with the proposed </w:t>
      </w:r>
      <w:proofErr w:type="spellStart"/>
      <w:r w:rsidRPr="0045369E">
        <w:rPr>
          <w:sz w:val="24"/>
          <w:szCs w:val="24"/>
        </w:rPr>
        <w:t>pfd</w:t>
      </w:r>
      <w:proofErr w:type="spellEnd"/>
      <w:r w:rsidRPr="0045369E">
        <w:rPr>
          <w:sz w:val="24"/>
          <w:szCs w:val="24"/>
        </w:rPr>
        <w:t xml:space="preserve"> mask the following equation shall be used:</w:t>
      </w:r>
    </w:p>
    <w:p w14:paraId="2AE97F49" w14:textId="77777777" w:rsidR="00F4254A" w:rsidRPr="0045369E" w:rsidRDefault="00F4254A" w:rsidP="00F4254A">
      <w:pPr>
        <w:tabs>
          <w:tab w:val="left" w:pos="720"/>
        </w:tabs>
        <w:jc w:val="center"/>
        <w:rPr>
          <w:i/>
          <w:sz w:val="24"/>
          <w:szCs w:val="24"/>
          <w:lang w:eastAsia="ja-JP"/>
        </w:rPr>
      </w:pPr>
      <m:oMathPara>
        <m:oMath>
          <m:r>
            <w:rPr>
              <w:rFonts w:ascii="Cambria Math" w:hAnsi="Cambria Math"/>
              <w:sz w:val="24"/>
              <w:szCs w:val="24"/>
              <w:lang w:eastAsia="ja-JP"/>
            </w:rPr>
            <m:t>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-10.</m:t>
          </m:r>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d>
            <m:dPr>
              <m:ctrlPr>
                <w:rPr>
                  <w:rFonts w:ascii="Cambria Math" w:hAnsi="Cambria Math"/>
                  <w:i/>
                  <w:sz w:val="24"/>
                  <w:szCs w:val="24"/>
                  <w:lang w:eastAsia="ja-JP"/>
                </w:rPr>
              </m:ctrlPr>
            </m:dPr>
            <m:e>
              <m:r>
                <w:rPr>
                  <w:rFonts w:ascii="Cambria Math" w:hAnsi="Cambria Math"/>
                  <w:sz w:val="24"/>
                  <w:szCs w:val="24"/>
                  <w:lang w:eastAsia="ja-JP"/>
                </w:rPr>
                <m:t>4π</m:t>
              </m:r>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d>
          <m:r>
            <w:rPr>
              <w:rFonts w:ascii="Cambria Math" w:hAnsi="Cambria Math"/>
              <w:sz w:val="24"/>
              <w:szCs w:val="24"/>
              <w:lang w:eastAsia="ja-JP"/>
            </w:rPr>
            <m:t>-rain fade</m:t>
          </m:r>
        </m:oMath>
      </m:oMathPara>
    </w:p>
    <w:p w14:paraId="5AC4E723" w14:textId="77777777" w:rsidR="00F4254A" w:rsidRPr="0045369E" w:rsidRDefault="00F4254A" w:rsidP="00F4254A">
      <w:pPr>
        <w:ind w:firstLine="720"/>
        <w:rPr>
          <w:sz w:val="24"/>
          <w:szCs w:val="24"/>
        </w:rPr>
      </w:pPr>
      <w:proofErr w:type="gramStart"/>
      <w:r w:rsidRPr="0045369E">
        <w:rPr>
          <w:sz w:val="24"/>
          <w:szCs w:val="24"/>
        </w:rPr>
        <w:t>where</w:t>
      </w:r>
      <w:proofErr w:type="gramEnd"/>
      <w:r w:rsidRPr="0045369E">
        <w:rPr>
          <w:sz w:val="24"/>
          <w:szCs w:val="24"/>
        </w:rPr>
        <w:t xml:space="preserve">: </w:t>
      </w:r>
    </w:p>
    <w:p w14:paraId="4EE41ED4"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sz w:val="24"/>
          <w:szCs w:val="24"/>
          <w:lang w:val="en-GB"/>
        </w:rPr>
        <w:tab/>
      </w:r>
      <w:proofErr w:type="gramStart"/>
      <w:r w:rsidRPr="0045369E">
        <w:rPr>
          <w:i/>
          <w:sz w:val="24"/>
          <w:szCs w:val="24"/>
          <w:lang w:val="en-GB"/>
        </w:rPr>
        <w:t>d</w:t>
      </w:r>
      <w:proofErr w:type="gramEnd"/>
      <w:r w:rsidRPr="0045369E">
        <w:rPr>
          <w:sz w:val="24"/>
          <w:szCs w:val="24"/>
          <w:lang w:val="en-GB"/>
        </w:rPr>
        <w:tab/>
        <w:t>distance in meters between the HAPS and the ground (elevation angle dependent);</w:t>
      </w:r>
    </w:p>
    <w:p w14:paraId="207F812F"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sz w:val="24"/>
          <w:szCs w:val="24"/>
          <w:lang w:val="en-GB"/>
        </w:rPr>
        <w:tab/>
      </w:r>
      <w:proofErr w:type="spellStart"/>
      <w:r w:rsidRPr="0045369E">
        <w:rPr>
          <w:i/>
          <w:iCs/>
          <w:sz w:val="24"/>
          <w:szCs w:val="24"/>
          <w:lang w:val="en-GB" w:eastAsia="ja-JP"/>
        </w:rPr>
        <w:t>e.i.r.p</w:t>
      </w:r>
      <w:proofErr w:type="spellEnd"/>
      <w:r w:rsidRPr="0045369E">
        <w:rPr>
          <w:i/>
          <w:iCs/>
          <w:sz w:val="24"/>
          <w:szCs w:val="24"/>
          <w:lang w:val="en-GB" w:eastAsia="ja-JP"/>
        </w:rPr>
        <w:t>.</w:t>
      </w:r>
      <w:r w:rsidRPr="0045369E">
        <w:rPr>
          <w:sz w:val="24"/>
          <w:szCs w:val="24"/>
          <w:lang w:val="en-GB"/>
        </w:rPr>
        <w:tab/>
        <w:t xml:space="preserve">HAPS platform nominal EIRP spectral density in </w:t>
      </w:r>
      <w:proofErr w:type="spellStart"/>
      <w:r w:rsidRPr="0045369E">
        <w:rPr>
          <w:sz w:val="24"/>
          <w:szCs w:val="24"/>
          <w:lang w:val="en-GB"/>
        </w:rPr>
        <w:t>dBW</w:t>
      </w:r>
      <w:proofErr w:type="spellEnd"/>
      <w:r w:rsidRPr="0045369E">
        <w:rPr>
          <w:sz w:val="24"/>
          <w:szCs w:val="24"/>
          <w:lang w:val="en-GB"/>
        </w:rPr>
        <w:t>/MHz at a specific elevation angle;</w:t>
      </w:r>
    </w:p>
    <w:p w14:paraId="568BBD91"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rPr>
        <w:tab/>
      </w:r>
      <w:proofErr w:type="spellStart"/>
      <w:proofErr w:type="gramStart"/>
      <w:r w:rsidRPr="0045369E">
        <w:rPr>
          <w:i/>
          <w:sz w:val="24"/>
          <w:szCs w:val="24"/>
          <w:lang w:val="en-GB"/>
        </w:rPr>
        <w:t>pfd</w:t>
      </w:r>
      <w:proofErr w:type="spellEnd"/>
      <w:proofErr w:type="gramEnd"/>
      <w:r w:rsidRPr="0045369E">
        <w:rPr>
          <w:i/>
          <w:sz w:val="24"/>
          <w:szCs w:val="24"/>
          <w:lang w:val="en-GB"/>
        </w:rPr>
        <w:t>(El)</w:t>
      </w:r>
      <w:r w:rsidRPr="0045369E">
        <w:rPr>
          <w:i/>
          <w:sz w:val="24"/>
          <w:szCs w:val="24"/>
          <w:lang w:val="en-GB"/>
        </w:rPr>
        <w:tab/>
      </w:r>
      <w:r w:rsidRPr="0045369E">
        <w:rPr>
          <w:sz w:val="24"/>
          <w:szCs w:val="24"/>
          <w:lang w:val="en-GB"/>
        </w:rPr>
        <w:t xml:space="preserve">power flux density at the Earth surface per HAPS platform station in </w:t>
      </w:r>
      <w:r w:rsidRPr="0045369E">
        <w:rPr>
          <w:sz w:val="24"/>
          <w:szCs w:val="24"/>
          <w:lang w:val="en-GB" w:eastAsia="ja-JP"/>
        </w:rPr>
        <w:t>dB(W/m²/MHz);</w:t>
      </w:r>
    </w:p>
    <w:p w14:paraId="49F4472E"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eastAsia="ja-JP"/>
        </w:rPr>
        <w:tab/>
      </w:r>
      <w:proofErr w:type="spellStart"/>
      <w:proofErr w:type="gramStart"/>
      <w:r w:rsidRPr="0045369E">
        <w:rPr>
          <w:i/>
          <w:sz w:val="24"/>
          <w:szCs w:val="24"/>
          <w:lang w:val="en-GB" w:eastAsia="ja-JP"/>
        </w:rPr>
        <w:t>rainfade</w:t>
      </w:r>
      <w:proofErr w:type="spellEnd"/>
      <w:proofErr w:type="gramEnd"/>
      <w:r w:rsidRPr="0045369E">
        <w:rPr>
          <w:i/>
          <w:sz w:val="24"/>
          <w:szCs w:val="24"/>
          <w:lang w:val="en-GB"/>
        </w:rPr>
        <w:tab/>
      </w:r>
      <w:r w:rsidRPr="0045369E">
        <w:rPr>
          <w:sz w:val="24"/>
          <w:szCs w:val="24"/>
          <w:lang w:val="en-GB"/>
        </w:rPr>
        <w:t xml:space="preserve">rain attenuation in dB </w:t>
      </w:r>
      <w:r w:rsidRPr="0045369E">
        <w:rPr>
          <w:sz w:val="24"/>
          <w:szCs w:val="24"/>
          <w:lang w:val="en-GB" w:eastAsia="ja-JP"/>
        </w:rPr>
        <w:t>(ITU-R P.618).</w:t>
      </w:r>
    </w:p>
    <w:p w14:paraId="3B5B91F1"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p>
    <w:p w14:paraId="42FAA969"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p>
    <w:p w14:paraId="2541F956" w14:textId="77777777" w:rsidR="00F4254A" w:rsidRPr="0045369E" w:rsidRDefault="00F4254A" w:rsidP="00F4254A">
      <w:pPr>
        <w:ind w:left="720" w:hanging="720"/>
        <w:jc w:val="both"/>
        <w:rPr>
          <w:sz w:val="24"/>
          <w:szCs w:val="24"/>
          <w:lang w:eastAsia="ja-JP"/>
        </w:rPr>
      </w:pPr>
      <w:r w:rsidRPr="0045369E">
        <w:rPr>
          <w:sz w:val="24"/>
          <w:szCs w:val="24"/>
          <w:lang w:eastAsia="ja-JP"/>
        </w:rPr>
        <w:t>6</w:t>
      </w:r>
      <w:r w:rsidRPr="0045369E">
        <w:rPr>
          <w:sz w:val="24"/>
          <w:szCs w:val="24"/>
          <w:lang w:eastAsia="ja-JP"/>
        </w:rPr>
        <w:tab/>
        <w:t>that in order to ensure the protection of EESS (passive) per RR.5.543A, the level of unwanted power density into the HAPS ground station antenna in the band 31.3-31.8 GHz shall be limited to −83 </w:t>
      </w:r>
      <w:proofErr w:type="gramStart"/>
      <w:r w:rsidRPr="0045369E">
        <w:rPr>
          <w:sz w:val="24"/>
          <w:szCs w:val="24"/>
          <w:lang w:eastAsia="ja-JP"/>
        </w:rPr>
        <w:t>dB(</w:t>
      </w:r>
      <w:proofErr w:type="gramEnd"/>
      <w:r w:rsidRPr="0045369E">
        <w:rPr>
          <w:sz w:val="24"/>
          <w:szCs w:val="24"/>
          <w:lang w:eastAsia="ja-JP"/>
        </w:rPr>
        <w:t>W/200 MHz) under clear-sky conditions and may be increased under rainy conditions to mitigate fading due to rain, provided that the effective impact on the passive satellite does not exceed the impact under clear</w:t>
      </w:r>
      <w:r w:rsidRPr="0045369E">
        <w:rPr>
          <w:sz w:val="24"/>
          <w:szCs w:val="24"/>
          <w:lang w:eastAsia="ja-JP"/>
        </w:rPr>
        <w:noBreakHyphen/>
        <w:t>sky conditions;</w:t>
      </w:r>
    </w:p>
    <w:p w14:paraId="6F072A10" w14:textId="77777777" w:rsidR="00F4254A" w:rsidRPr="0045369E" w:rsidRDefault="00F4254A" w:rsidP="00F4254A">
      <w:pPr>
        <w:ind w:left="816"/>
        <w:contextualSpacing/>
        <w:jc w:val="both"/>
        <w:rPr>
          <w:sz w:val="24"/>
          <w:szCs w:val="24"/>
        </w:rPr>
      </w:pPr>
    </w:p>
    <w:p w14:paraId="00E58F25" w14:textId="77777777" w:rsidR="00F4254A" w:rsidRPr="0045369E" w:rsidRDefault="00F4254A" w:rsidP="00F4254A">
      <w:pPr>
        <w:ind w:left="720" w:hanging="720"/>
        <w:jc w:val="both"/>
        <w:rPr>
          <w:sz w:val="24"/>
          <w:szCs w:val="24"/>
          <w:lang w:eastAsia="ja-JP"/>
        </w:rPr>
      </w:pPr>
      <w:r w:rsidRPr="0045369E">
        <w:rPr>
          <w:sz w:val="24"/>
          <w:szCs w:val="24"/>
          <w:lang w:eastAsia="ja-JP"/>
        </w:rPr>
        <w:t>7</w:t>
      </w:r>
      <w:r w:rsidRPr="0045369E">
        <w:rPr>
          <w:sz w:val="24"/>
          <w:szCs w:val="24"/>
          <w:lang w:eastAsia="ja-JP"/>
        </w:rPr>
        <w:tab/>
        <w:t>that in order to ensure the protection of EESS (passive) services the EIRP per HAPS platform, in the band 31.3-31.8 GHz, shall not exceed:</w:t>
      </w:r>
    </w:p>
    <w:p w14:paraId="01B11E24"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Cs/>
          <w:sz w:val="24"/>
          <w:szCs w:val="24"/>
          <w:lang w:eastAsia="fr-FR"/>
        </w:rPr>
      </w:pPr>
      <w:r w:rsidRPr="0045369E">
        <w:rPr>
          <w:rFonts w:asciiTheme="minorHAnsi" w:eastAsiaTheme="minorHAnsi" w:hAnsiTheme="minorHAnsi" w:cstheme="minorBidi"/>
          <w:iCs/>
          <w:sz w:val="24"/>
          <w:szCs w:val="24"/>
          <w:lang w:eastAsia="fr-FR"/>
        </w:rPr>
        <w:tab/>
      </w:r>
      <w:r w:rsidRPr="0045369E">
        <w:rPr>
          <w:rFonts w:asciiTheme="minorHAnsi" w:eastAsiaTheme="minorHAnsi" w:hAnsiTheme="minorHAnsi" w:cstheme="minorBidi"/>
          <w:iCs/>
          <w:sz w:val="24"/>
          <w:szCs w:val="24"/>
          <w:lang w:eastAsia="fr-FR"/>
        </w:rPr>
        <w:tab/>
      </w:r>
      <m:oMath>
        <m:r>
          <w:rPr>
            <w:rFonts w:ascii="Cambria Math" w:eastAsiaTheme="minorHAnsi" w:hAnsi="Cambria Math" w:cstheme="minorBidi"/>
            <w:sz w:val="24"/>
            <w:szCs w:val="24"/>
          </w:rPr>
          <m:t>EIRP</m:t>
        </m:r>
        <m:r>
          <m:rPr>
            <m:sty m:val="p"/>
          </m:rPr>
          <w:rPr>
            <w:rFonts w:ascii="Cambria Math" w:eastAsiaTheme="minorHAnsi" w:hAnsi="Cambria Math" w:cstheme="minorBidi"/>
            <w:sz w:val="24"/>
            <w:szCs w:val="24"/>
          </w:rPr>
          <m:t>=(-</m:t>
        </m:r>
        <m:r>
          <w:rPr>
            <w:rFonts w:ascii="Cambria Math" w:eastAsiaTheme="minorHAnsi" w:hAnsi="Cambria Math" w:cstheme="minorBidi"/>
            <w:sz w:val="24"/>
            <w:szCs w:val="24"/>
          </w:rPr>
          <m:t>El</m:t>
        </m:r>
        <m:r>
          <m:rPr>
            <m:sty m:val="p"/>
          </m:rPr>
          <w:rPr>
            <w:rFonts w:ascii="Cambria Math" w:eastAsiaTheme="minorHAnsi" w:hAnsi="Cambria Math" w:cstheme="minorBidi"/>
            <w:sz w:val="24"/>
            <w:szCs w:val="24"/>
          </w:rPr>
          <m:t xml:space="preserve">-13.1) </m:t>
        </m:r>
        <m:r>
          <w:rPr>
            <w:rFonts w:ascii="Cambria Math" w:eastAsiaTheme="minorHAnsi" w:hAnsi="Cambria Math" w:cstheme="minorBidi"/>
            <w:sz w:val="24"/>
            <w:szCs w:val="24"/>
          </w:rPr>
          <m:t>dBW</m:t>
        </m:r>
        <m:r>
          <m:rPr>
            <m:sty m:val="p"/>
          </m:rPr>
          <w:rPr>
            <w:rFonts w:ascii="Cambria Math" w:eastAsiaTheme="minorHAnsi" w:hAnsi="Cambria Math" w:cstheme="minorBidi"/>
            <w:sz w:val="24"/>
            <w:szCs w:val="24"/>
          </w:rPr>
          <m:t>/200</m:t>
        </m:r>
        <m:r>
          <w:rPr>
            <w:rFonts w:ascii="Cambria Math" w:eastAsiaTheme="minorHAnsi" w:hAnsi="Cambria Math" w:cstheme="minorBidi"/>
            <w:sz w:val="24"/>
            <w:szCs w:val="24"/>
          </w:rPr>
          <m:t>MHz</m:t>
        </m:r>
        <m:r>
          <m:rPr>
            <m:sty m:val="p"/>
          </m:rPr>
          <w:rPr>
            <w:rFonts w:ascii="Cambria Math" w:eastAsiaTheme="minorHAnsi" w:hAnsi="Cambria Math" w:cstheme="minorBidi"/>
            <w:sz w:val="24"/>
            <w:szCs w:val="24"/>
          </w:rPr>
          <m:t xml:space="preserve">      </m:t>
        </m:r>
        <m:r>
          <w:rPr>
            <w:rFonts w:ascii="Cambria Math" w:eastAsiaTheme="minorHAnsi" w:hAnsi="Cambria Math" w:cstheme="minorBidi"/>
            <w:sz w:val="24"/>
            <w:szCs w:val="24"/>
          </w:rPr>
          <m:t>for</m:t>
        </m:r>
        <m:r>
          <m:rPr>
            <m:sty m:val="p"/>
          </m:rPr>
          <w:rPr>
            <w:rFonts w:ascii="Cambria Math" w:eastAsiaTheme="minorHAnsi" w:hAnsi="Cambria Math" w:cstheme="minorBidi"/>
            <w:sz w:val="24"/>
            <w:szCs w:val="24"/>
          </w:rPr>
          <m:t xml:space="preserve">   -4.53</m:t>
        </m:r>
        <m:r>
          <m:rPr>
            <m:sty m:val="p"/>
          </m:rPr>
          <w:rPr>
            <w:rFonts w:ascii="Cambria Math" w:eastAsiaTheme="minorHAnsi" w:hAnsi="Cambria Math" w:cstheme="minorBidi" w:hint="eastAsia"/>
            <w:sz w:val="24"/>
            <w:szCs w:val="24"/>
          </w:rPr>
          <m:t>°</m:t>
        </m:r>
        <m:r>
          <m:rPr>
            <m:sty m:val="p"/>
          </m:rPr>
          <w:rPr>
            <w:rFonts w:ascii="Cambria Math" w:eastAsiaTheme="minorHAnsi" w:hAnsi="Cambria Math" w:cstheme="minorBidi"/>
            <w:sz w:val="24"/>
            <w:szCs w:val="24"/>
          </w:rPr>
          <m:t>≤</m:t>
        </m:r>
        <m:r>
          <w:rPr>
            <w:rFonts w:ascii="Cambria Math" w:eastAsiaTheme="minorHAnsi" w:hAnsi="Cambria Math" w:cstheme="minorBidi"/>
            <w:sz w:val="24"/>
            <w:szCs w:val="24"/>
          </w:rPr>
          <m:t>El</m:t>
        </m:r>
        <m:r>
          <m:rPr>
            <m:sty m:val="p"/>
          </m:rPr>
          <w:rPr>
            <w:rFonts w:ascii="Cambria Math" w:eastAsiaTheme="minorHAnsi" w:hAnsi="Cambria Math" w:cstheme="minorBidi"/>
            <w:sz w:val="24"/>
            <w:szCs w:val="24"/>
          </w:rPr>
          <m:t>&lt;22</m:t>
        </m:r>
        <m:r>
          <m:rPr>
            <m:sty m:val="p"/>
          </m:rPr>
          <w:rPr>
            <w:rFonts w:ascii="Cambria Math" w:eastAsiaTheme="minorHAnsi" w:hAnsi="Cambria Math" w:cstheme="minorBidi" w:hint="eastAsia"/>
            <w:sz w:val="24"/>
            <w:szCs w:val="24"/>
          </w:rPr>
          <m:t>°</m:t>
        </m:r>
      </m:oMath>
    </w:p>
    <w:p w14:paraId="02DDF831"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EastAsia" w:hAnsiTheme="minorHAnsi" w:cstheme="minorBidi"/>
          <w:sz w:val="24"/>
          <w:szCs w:val="24"/>
        </w:rPr>
      </w:pPr>
      <w:r w:rsidRPr="0045369E">
        <w:rPr>
          <w:rFonts w:asciiTheme="minorHAnsi" w:eastAsiaTheme="minorHAnsi" w:hAnsiTheme="minorHAnsi" w:cstheme="minorBidi"/>
          <w:iCs/>
          <w:sz w:val="24"/>
          <w:szCs w:val="24"/>
          <w:lang w:eastAsia="fr-FR"/>
        </w:rPr>
        <w:tab/>
      </w:r>
      <w:r w:rsidRPr="0045369E">
        <w:rPr>
          <w:rFonts w:asciiTheme="minorHAnsi" w:eastAsiaTheme="minorHAnsi" w:hAnsiTheme="minorHAnsi" w:cstheme="minorBidi"/>
          <w:iCs/>
          <w:sz w:val="24"/>
          <w:szCs w:val="24"/>
          <w:lang w:eastAsia="fr-FR"/>
        </w:rPr>
        <w:tab/>
      </w:r>
      <m:oMath>
        <m:r>
          <w:rPr>
            <w:rFonts w:ascii="Cambria Math" w:eastAsiaTheme="minorHAnsi" w:hAnsi="Cambria Math" w:cstheme="minorBidi"/>
            <w:sz w:val="24"/>
            <w:szCs w:val="24"/>
          </w:rPr>
          <m:t>EIRP</m:t>
        </m:r>
        <m:r>
          <m:rPr>
            <m:sty m:val="p"/>
          </m:rPr>
          <w:rPr>
            <w:rFonts w:ascii="Cambria Math" w:eastAsiaTheme="minorHAnsi" w:hAnsi="Cambria Math" w:cstheme="minorBidi"/>
            <w:sz w:val="24"/>
            <w:szCs w:val="24"/>
          </w:rPr>
          <m:t xml:space="preserve">=-35.1 </m:t>
        </m:r>
        <m:r>
          <w:rPr>
            <w:rFonts w:ascii="Cambria Math" w:eastAsiaTheme="minorHAnsi" w:hAnsi="Cambria Math" w:cstheme="minorBidi"/>
            <w:sz w:val="24"/>
            <w:szCs w:val="24"/>
          </w:rPr>
          <m:t>dBW</m:t>
        </m:r>
        <m:r>
          <m:rPr>
            <m:sty m:val="p"/>
          </m:rPr>
          <w:rPr>
            <w:rFonts w:ascii="Cambria Math" w:eastAsiaTheme="minorHAnsi" w:hAnsi="Cambria Math" w:cstheme="minorBidi"/>
            <w:sz w:val="24"/>
            <w:szCs w:val="24"/>
          </w:rPr>
          <m:t xml:space="preserve">/200 </m:t>
        </m:r>
        <m:r>
          <w:rPr>
            <w:rFonts w:ascii="Cambria Math" w:eastAsiaTheme="minorHAnsi" w:hAnsi="Cambria Math" w:cstheme="minorBidi"/>
            <w:sz w:val="24"/>
            <w:szCs w:val="24"/>
          </w:rPr>
          <m:t>MHz</m:t>
        </m:r>
        <m:r>
          <m:rPr>
            <m:sty m:val="p"/>
          </m:rPr>
          <w:rPr>
            <w:rFonts w:ascii="Cambria Math" w:eastAsiaTheme="minorHAnsi" w:hAnsi="Cambria Math" w:cstheme="minorBidi"/>
            <w:sz w:val="24"/>
            <w:szCs w:val="24"/>
          </w:rPr>
          <m:t xml:space="preserve">                </m:t>
        </m:r>
        <m:r>
          <w:rPr>
            <w:rFonts w:ascii="Cambria Math" w:eastAsiaTheme="minorHAnsi" w:hAnsi="Cambria Math" w:cstheme="minorBidi"/>
            <w:sz w:val="24"/>
            <w:szCs w:val="24"/>
          </w:rPr>
          <m:t>for</m:t>
        </m:r>
        <m:r>
          <m:rPr>
            <m:sty m:val="p"/>
          </m:rPr>
          <w:rPr>
            <w:rFonts w:ascii="Cambria Math" w:eastAsiaTheme="minorHAnsi" w:hAnsi="Cambria Math" w:cstheme="minorBidi"/>
            <w:sz w:val="24"/>
            <w:szCs w:val="24"/>
          </w:rPr>
          <m:t xml:space="preserve">    22</m:t>
        </m:r>
        <m:r>
          <m:rPr>
            <m:sty m:val="p"/>
          </m:rPr>
          <w:rPr>
            <w:rFonts w:ascii="Cambria Math" w:eastAsiaTheme="minorHAnsi" w:hAnsi="Cambria Math" w:cstheme="minorBidi" w:hint="eastAsia"/>
            <w:sz w:val="24"/>
            <w:szCs w:val="24"/>
          </w:rPr>
          <m:t>°</m:t>
        </m:r>
        <m:r>
          <m:rPr>
            <m:sty m:val="p"/>
          </m:rPr>
          <w:rPr>
            <w:rFonts w:ascii="Cambria Math" w:eastAsiaTheme="minorHAnsi" w:hAnsi="Cambria Math" w:cstheme="minorBidi"/>
            <w:sz w:val="24"/>
            <w:szCs w:val="24"/>
          </w:rPr>
          <m:t>≤</m:t>
        </m:r>
        <m:r>
          <w:rPr>
            <w:rFonts w:ascii="Cambria Math" w:eastAsiaTheme="minorHAnsi" w:hAnsi="Cambria Math" w:cstheme="minorBidi"/>
            <w:sz w:val="24"/>
            <w:szCs w:val="24"/>
          </w:rPr>
          <m:t>El</m:t>
        </m:r>
        <m:r>
          <m:rPr>
            <m:sty m:val="p"/>
          </m:rPr>
          <w:rPr>
            <w:rFonts w:ascii="Cambria Math" w:eastAsiaTheme="minorHAnsi" w:hAnsi="Cambria Math" w:cstheme="minorBidi"/>
            <w:sz w:val="24"/>
            <w:szCs w:val="24"/>
          </w:rPr>
          <m:t>&lt;90</m:t>
        </m:r>
        <m:r>
          <m:rPr>
            <m:sty m:val="p"/>
          </m:rPr>
          <w:rPr>
            <w:rFonts w:ascii="Cambria Math" w:eastAsiaTheme="minorHAnsi" w:hAnsi="Cambria Math" w:cstheme="minorBidi" w:hint="eastAsia"/>
            <w:sz w:val="24"/>
            <w:szCs w:val="24"/>
          </w:rPr>
          <m:t>°</m:t>
        </m:r>
      </m:oMath>
    </w:p>
    <w:p w14:paraId="188715C1"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sz w:val="24"/>
          <w:szCs w:val="24"/>
          <w:lang w:eastAsia="fr-FR"/>
        </w:rPr>
      </w:pPr>
    </w:p>
    <w:p w14:paraId="115A3CD1" w14:textId="77777777" w:rsidR="00F4254A" w:rsidRPr="0045369E" w:rsidRDefault="00F4254A" w:rsidP="00F4254A">
      <w:pPr>
        <w:ind w:left="720" w:hanging="720"/>
        <w:rPr>
          <w:sz w:val="24"/>
          <w:szCs w:val="24"/>
        </w:rPr>
      </w:pPr>
      <w:r w:rsidRPr="0045369E">
        <w:rPr>
          <w:color w:val="000000"/>
          <w:sz w:val="24"/>
          <w:szCs w:val="24"/>
          <w:lang w:eastAsia="ko-KR"/>
        </w:rPr>
        <w:t>8</w:t>
      </w:r>
      <w:r w:rsidRPr="0045369E">
        <w:rPr>
          <w:color w:val="000000"/>
          <w:sz w:val="24"/>
          <w:szCs w:val="24"/>
          <w:lang w:eastAsia="ko-KR"/>
        </w:rPr>
        <w:tab/>
        <w:t>that in order to ensure the protection of the radio astronomy service</w:t>
      </w:r>
      <w:r w:rsidRPr="0045369E">
        <w:rPr>
          <w:rFonts w:eastAsia="MS Mincho"/>
          <w:sz w:val="24"/>
          <w:szCs w:val="24"/>
          <w:lang w:eastAsia="ja-JP"/>
        </w:rPr>
        <w:t xml:space="preserve">, the </w:t>
      </w:r>
      <w:proofErr w:type="spellStart"/>
      <w:r w:rsidRPr="0045369E">
        <w:rPr>
          <w:rFonts w:eastAsia="MS Mincho"/>
          <w:sz w:val="24"/>
          <w:szCs w:val="24"/>
          <w:lang w:eastAsia="ja-JP"/>
        </w:rPr>
        <w:t>pfd</w:t>
      </w:r>
      <w:proofErr w:type="spellEnd"/>
      <w:r w:rsidRPr="0045369E">
        <w:rPr>
          <w:rFonts w:eastAsia="MS Mincho"/>
          <w:sz w:val="24"/>
          <w:szCs w:val="24"/>
          <w:lang w:eastAsia="ja-JP"/>
        </w:rPr>
        <w:t xml:space="preserve"> level</w:t>
      </w:r>
      <w:r w:rsidRPr="0045369E">
        <w:rPr>
          <w:sz w:val="24"/>
          <w:szCs w:val="24"/>
        </w:rPr>
        <w:t xml:space="preserve"> produced by any HAPS ground station at the RAS stations listed, shall not exceed </w:t>
      </w:r>
      <w:r w:rsidRPr="0045369E">
        <w:rPr>
          <w:sz w:val="24"/>
          <w:szCs w:val="24"/>
        </w:rPr>
        <w:br/>
        <w:t xml:space="preserve">-141 </w:t>
      </w:r>
      <w:proofErr w:type="spellStart"/>
      <w:r w:rsidRPr="0045369E">
        <w:rPr>
          <w:sz w:val="24"/>
          <w:szCs w:val="24"/>
        </w:rPr>
        <w:t>dBW</w:t>
      </w:r>
      <w:proofErr w:type="spellEnd"/>
      <w:r w:rsidRPr="0045369E">
        <w:rPr>
          <w:sz w:val="24"/>
          <w:szCs w:val="24"/>
        </w:rPr>
        <w:t>/m</w:t>
      </w:r>
      <w:r w:rsidRPr="0045369E">
        <w:rPr>
          <w:sz w:val="24"/>
          <w:szCs w:val="24"/>
          <w:vertAlign w:val="superscript"/>
        </w:rPr>
        <w:t>2</w:t>
      </w:r>
      <w:r w:rsidRPr="0045369E">
        <w:rPr>
          <w:sz w:val="24"/>
          <w:szCs w:val="24"/>
        </w:rPr>
        <w:t xml:space="preserve">/500MHz in the band 31.3-31.8 GHz, unless a higher </w:t>
      </w:r>
      <w:proofErr w:type="spellStart"/>
      <w:r w:rsidRPr="0045369E">
        <w:rPr>
          <w:sz w:val="24"/>
          <w:szCs w:val="24"/>
        </w:rPr>
        <w:t>pfd</w:t>
      </w:r>
      <w:proofErr w:type="spellEnd"/>
      <w:r w:rsidRPr="0045369E">
        <w:rPr>
          <w:sz w:val="24"/>
          <w:szCs w:val="24"/>
        </w:rPr>
        <w:t xml:space="preserve"> is otherwise agreed between the corresponding administrations; </w:t>
      </w:r>
    </w:p>
    <w:p w14:paraId="4DDBE508" w14:textId="77777777" w:rsidR="00F4254A" w:rsidRPr="0045369E" w:rsidRDefault="00F4254A" w:rsidP="00F4254A">
      <w:pPr>
        <w:ind w:firstLine="720"/>
        <w:rPr>
          <w:sz w:val="24"/>
          <w:szCs w:val="24"/>
          <w:lang w:eastAsia="ja-JP"/>
        </w:rPr>
      </w:pPr>
      <w:r w:rsidRPr="0045369E">
        <w:rPr>
          <w:sz w:val="24"/>
          <w:szCs w:val="24"/>
          <w:lang w:eastAsia="ja-JP"/>
        </w:rPr>
        <w:t xml:space="preserve">To verify the compliance with the proposed </w:t>
      </w:r>
      <w:proofErr w:type="spellStart"/>
      <w:r w:rsidRPr="0045369E">
        <w:rPr>
          <w:sz w:val="24"/>
          <w:szCs w:val="24"/>
          <w:lang w:eastAsia="ja-JP"/>
        </w:rPr>
        <w:t>pfd</w:t>
      </w:r>
      <w:proofErr w:type="spellEnd"/>
      <w:r w:rsidRPr="0045369E">
        <w:rPr>
          <w:sz w:val="24"/>
          <w:szCs w:val="24"/>
          <w:lang w:eastAsia="ja-JP"/>
        </w:rPr>
        <w:t xml:space="preserve"> mask the following equation shall be used:</w:t>
      </w:r>
    </w:p>
    <w:p w14:paraId="07EE4C36" w14:textId="77777777" w:rsidR="00F4254A" w:rsidRPr="0045369E" w:rsidRDefault="00F4254A" w:rsidP="00F4254A">
      <w:pPr>
        <w:ind w:firstLine="720"/>
        <w:rPr>
          <w:sz w:val="24"/>
          <w:szCs w:val="24"/>
          <w:lang w:eastAsia="ja-JP"/>
        </w:rPr>
      </w:pPr>
    </w:p>
    <w:p w14:paraId="5BEE6119" w14:textId="77777777" w:rsidR="00F4254A" w:rsidRPr="0045369E" w:rsidRDefault="00F4254A" w:rsidP="00F4254A">
      <w:pPr>
        <w:jc w:val="center"/>
        <w:rPr>
          <w:sz w:val="24"/>
          <w:szCs w:val="24"/>
          <w:lang w:eastAsia="ja-JP"/>
        </w:rPr>
      </w:pPr>
      <m:oMathPara>
        <m:oMath>
          <m:r>
            <w:rPr>
              <w:rFonts w:ascii="Cambria Math" w:hAnsi="Cambria Math"/>
              <w:sz w:val="24"/>
              <w:szCs w:val="24"/>
              <w:lang w:eastAsia="ja-JP"/>
            </w:rPr>
            <m:t>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m:t>
          </m:r>
          <m:sSub>
            <m:sSubPr>
              <m:ctrlPr>
                <w:rPr>
                  <w:rFonts w:ascii="Cambria Math" w:hAnsi="Cambria Math"/>
                  <w:i/>
                  <w:sz w:val="24"/>
                  <w:szCs w:val="24"/>
                  <w:lang w:eastAsia="ja-JP"/>
                </w:rPr>
              </m:ctrlPr>
            </m:sSubPr>
            <m:e>
              <m:r>
                <w:rPr>
                  <w:rFonts w:ascii="Cambria Math" w:hAnsi="Cambria Math"/>
                  <w:sz w:val="24"/>
                  <w:szCs w:val="24"/>
                  <w:lang w:eastAsia="ja-JP"/>
                </w:rPr>
                <m:t>Att</m:t>
              </m:r>
            </m:e>
            <m:sub>
              <m:r>
                <w:rPr>
                  <w:rFonts w:ascii="Cambria Math" w:hAnsi="Cambria Math"/>
                  <w:sz w:val="24"/>
                  <w:szCs w:val="24"/>
                  <w:lang w:eastAsia="ja-JP"/>
                </w:rPr>
                <m:t>Rec P.452-16</m:t>
              </m:r>
            </m:sub>
          </m:sSub>
          <m:d>
            <m:dPr>
              <m:ctrlPr>
                <w:rPr>
                  <w:rFonts w:ascii="Cambria Math" w:hAnsi="Cambria Math"/>
                  <w:i/>
                  <w:sz w:val="24"/>
                  <w:szCs w:val="24"/>
                  <w:lang w:eastAsia="ja-JP"/>
                </w:rPr>
              </m:ctrlPr>
            </m:dPr>
            <m:e>
              <m:r>
                <w:rPr>
                  <w:rFonts w:ascii="Cambria Math" w:hAnsi="Cambria Math"/>
                  <w:sz w:val="24"/>
                  <w:szCs w:val="24"/>
                  <w:lang w:eastAsia="ja-JP"/>
                </w:rPr>
                <m:t>d</m:t>
              </m:r>
            </m:e>
          </m:d>
          <m:r>
            <w:rPr>
              <w:rFonts w:ascii="Cambria Math" w:hAnsi="Cambria Math"/>
              <w:sz w:val="24"/>
              <w:szCs w:val="24"/>
              <w:lang w:eastAsia="ja-JP"/>
            </w:rPr>
            <m:t>-10log10</m:t>
          </m:r>
          <m:d>
            <m:dPr>
              <m:ctrlPr>
                <w:rPr>
                  <w:rFonts w:ascii="Cambria Math" w:hAnsi="Cambria Math"/>
                  <w:i/>
                  <w:sz w:val="24"/>
                  <w:szCs w:val="24"/>
                  <w:lang w:eastAsia="ja-JP"/>
                </w:rPr>
              </m:ctrlPr>
            </m:dPr>
            <m:e>
              <m:f>
                <m:fPr>
                  <m:ctrlPr>
                    <w:rPr>
                      <w:rFonts w:ascii="Cambria Math" w:hAnsi="Cambria Math"/>
                      <w:i/>
                      <w:sz w:val="24"/>
                      <w:szCs w:val="24"/>
                      <w:lang w:eastAsia="ja-JP"/>
                    </w:rPr>
                  </m:ctrlPr>
                </m:fPr>
                <m:num>
                  <m:r>
                    <w:rPr>
                      <w:rFonts w:ascii="Cambria Math" w:hAnsi="Cambria Math"/>
                      <w:sz w:val="24"/>
                      <w:szCs w:val="24"/>
                      <w:lang w:eastAsia="ja-JP"/>
                    </w:rPr>
                    <m:t>λ²</m:t>
                  </m:r>
                </m:num>
                <m:den>
                  <m:r>
                    <w:rPr>
                      <w:rFonts w:ascii="Cambria Math" w:hAnsi="Cambria Math"/>
                      <w:sz w:val="24"/>
                      <w:szCs w:val="24"/>
                      <w:lang w:eastAsia="ja-JP"/>
                    </w:rPr>
                    <m:t>4π</m:t>
                  </m:r>
                </m:den>
              </m:f>
            </m:e>
          </m:d>
        </m:oMath>
      </m:oMathPara>
    </w:p>
    <w:p w14:paraId="630FDFBC" w14:textId="77777777" w:rsidR="00F4254A" w:rsidRPr="0045369E" w:rsidRDefault="00F4254A" w:rsidP="00F4254A">
      <w:pPr>
        <w:tabs>
          <w:tab w:val="left" w:pos="1134"/>
          <w:tab w:val="center" w:pos="4820"/>
          <w:tab w:val="right" w:pos="9639"/>
        </w:tabs>
        <w:overflowPunct w:val="0"/>
        <w:autoSpaceDE w:val="0"/>
        <w:autoSpaceDN w:val="0"/>
        <w:adjustRightInd w:val="0"/>
        <w:spacing w:before="120"/>
        <w:rPr>
          <w:rFonts w:eastAsiaTheme="minorHAnsi"/>
          <w:sz w:val="24"/>
          <w:szCs w:val="24"/>
          <w:lang w:eastAsia="ja-JP"/>
        </w:rPr>
      </w:pPr>
      <w:proofErr w:type="gramStart"/>
      <w:r w:rsidRPr="0045369E">
        <w:rPr>
          <w:rFonts w:eastAsiaTheme="minorHAnsi"/>
          <w:sz w:val="24"/>
          <w:szCs w:val="24"/>
          <w:lang w:eastAsia="ja-JP"/>
        </w:rPr>
        <w:t>where</w:t>
      </w:r>
      <w:proofErr w:type="gramEnd"/>
      <w:r w:rsidRPr="0045369E">
        <w:rPr>
          <w:rFonts w:eastAsiaTheme="minorHAnsi"/>
          <w:sz w:val="24"/>
          <w:szCs w:val="24"/>
          <w:lang w:eastAsia="ja-JP"/>
        </w:rPr>
        <w:t>:</w:t>
      </w:r>
    </w:p>
    <w:p w14:paraId="73071F76"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sz w:val="24"/>
          <w:szCs w:val="24"/>
          <w:lang w:val="en-GB" w:eastAsia="ja-JP"/>
        </w:rPr>
        <w:tab/>
      </w:r>
      <w:proofErr w:type="spellStart"/>
      <w:r w:rsidRPr="0045369E">
        <w:rPr>
          <w:i/>
          <w:iCs/>
          <w:sz w:val="24"/>
          <w:szCs w:val="24"/>
          <w:lang w:val="en-GB" w:eastAsia="ja-JP"/>
        </w:rPr>
        <w:t>Att</w:t>
      </w:r>
      <w:r w:rsidRPr="0045369E">
        <w:rPr>
          <w:i/>
          <w:iCs/>
          <w:sz w:val="24"/>
          <w:szCs w:val="24"/>
          <w:vertAlign w:val="subscript"/>
          <w:lang w:val="en-GB" w:eastAsia="ja-JP"/>
        </w:rPr>
        <w:t>Re</w:t>
      </w:r>
      <w:r w:rsidRPr="0045369E">
        <w:rPr>
          <w:sz w:val="24"/>
          <w:szCs w:val="24"/>
          <w:vertAlign w:val="subscript"/>
          <w:lang w:val="en-GB" w:eastAsia="ja-JP"/>
        </w:rPr>
        <w:t>c</w:t>
      </w:r>
      <w:proofErr w:type="spellEnd"/>
      <w:r w:rsidRPr="0045369E">
        <w:rPr>
          <w:sz w:val="24"/>
          <w:szCs w:val="24"/>
          <w:vertAlign w:val="subscript"/>
          <w:lang w:val="en-GB" w:eastAsia="ja-JP"/>
        </w:rPr>
        <w:t xml:space="preserve"> P.452-16</w:t>
      </w:r>
      <w:r w:rsidRPr="0045369E">
        <w:rPr>
          <w:sz w:val="24"/>
          <w:szCs w:val="24"/>
          <w:lang w:val="en-GB" w:eastAsia="ja-JP"/>
        </w:rPr>
        <w:tab/>
        <w:t>attenuation in dB based on Recommendation ITU-R P.452-16 propagation model with p = 2%;</w:t>
      </w:r>
    </w:p>
    <w:p w14:paraId="734EEED8"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sz w:val="24"/>
          <w:szCs w:val="24"/>
          <w:lang w:val="en-GB" w:eastAsia="ja-JP"/>
        </w:rPr>
        <w:tab/>
      </w:r>
      <w:proofErr w:type="spellStart"/>
      <w:r w:rsidRPr="0045369E">
        <w:rPr>
          <w:sz w:val="24"/>
          <w:szCs w:val="24"/>
          <w:lang w:val="en-GB" w:eastAsia="ja-JP"/>
        </w:rPr>
        <w:t>e.i.r.p</w:t>
      </w:r>
      <w:proofErr w:type="spellEnd"/>
      <w:r w:rsidRPr="0045369E">
        <w:rPr>
          <w:sz w:val="24"/>
          <w:szCs w:val="24"/>
          <w:lang w:val="en-GB" w:eastAsia="ja-JP"/>
        </w:rPr>
        <w:t>.</w:t>
      </w:r>
      <w:r w:rsidRPr="0045369E">
        <w:rPr>
          <w:sz w:val="24"/>
          <w:szCs w:val="24"/>
          <w:lang w:val="en-GB" w:eastAsia="ja-JP"/>
        </w:rPr>
        <w:tab/>
      </w:r>
      <w:proofErr w:type="gramStart"/>
      <w:r w:rsidRPr="0045369E">
        <w:rPr>
          <w:sz w:val="24"/>
          <w:szCs w:val="24"/>
          <w:lang w:val="en-GB" w:eastAsia="ja-JP"/>
        </w:rPr>
        <w:t>maximum</w:t>
      </w:r>
      <w:proofErr w:type="gramEnd"/>
      <w:r w:rsidRPr="0045369E">
        <w:rPr>
          <w:sz w:val="24"/>
          <w:szCs w:val="24"/>
          <w:lang w:val="en-GB" w:eastAsia="ja-JP"/>
        </w:rPr>
        <w:t xml:space="preserve"> HAPS EIRP density level in </w:t>
      </w:r>
      <w:proofErr w:type="spellStart"/>
      <w:r w:rsidRPr="0045369E">
        <w:rPr>
          <w:sz w:val="24"/>
          <w:szCs w:val="24"/>
          <w:lang w:val="en-GB" w:eastAsia="ja-JP"/>
        </w:rPr>
        <w:t>dBW</w:t>
      </w:r>
      <w:proofErr w:type="spellEnd"/>
      <w:r w:rsidRPr="0045369E">
        <w:rPr>
          <w:sz w:val="24"/>
          <w:szCs w:val="24"/>
          <w:lang w:val="en-GB" w:eastAsia="ja-JP"/>
        </w:rPr>
        <w:t>/MHz/500MHz (dependent to the elevation angle);</w:t>
      </w:r>
    </w:p>
    <w:p w14:paraId="362DD3C6"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sz w:val="24"/>
          <w:szCs w:val="24"/>
          <w:lang w:val="en-GB" w:eastAsia="ja-JP"/>
        </w:rPr>
        <w:tab/>
      </w:r>
      <w:proofErr w:type="gramStart"/>
      <w:r w:rsidRPr="0045369E">
        <w:rPr>
          <w:i/>
          <w:iCs/>
          <w:sz w:val="24"/>
          <w:szCs w:val="24"/>
          <w:lang w:val="en-GB" w:eastAsia="ja-JP"/>
        </w:rPr>
        <w:t>d</w:t>
      </w:r>
      <w:proofErr w:type="gramEnd"/>
      <w:r w:rsidRPr="0045369E">
        <w:rPr>
          <w:sz w:val="24"/>
          <w:szCs w:val="24"/>
          <w:lang w:val="en-GB" w:eastAsia="ja-JP"/>
        </w:rPr>
        <w:tab/>
        <w:t>distance in meters between the HAPS and the ground (Elevation angle dependent);</w:t>
      </w:r>
    </w:p>
    <w:p w14:paraId="17221DC9"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rPr>
        <w:tab/>
      </w:r>
      <w:proofErr w:type="spellStart"/>
      <w:proofErr w:type="gramStart"/>
      <w:r w:rsidRPr="0045369E">
        <w:rPr>
          <w:i/>
          <w:sz w:val="24"/>
          <w:szCs w:val="24"/>
          <w:lang w:val="en-GB"/>
        </w:rPr>
        <w:t>pfd</w:t>
      </w:r>
      <w:proofErr w:type="spellEnd"/>
      <w:proofErr w:type="gramEnd"/>
      <w:r w:rsidRPr="0045369E">
        <w:rPr>
          <w:i/>
          <w:sz w:val="24"/>
          <w:szCs w:val="24"/>
          <w:lang w:val="en-GB"/>
        </w:rPr>
        <w:t>(El)</w:t>
      </w:r>
      <w:r w:rsidRPr="0045369E">
        <w:rPr>
          <w:i/>
          <w:sz w:val="24"/>
          <w:szCs w:val="24"/>
          <w:lang w:val="en-GB"/>
        </w:rPr>
        <w:tab/>
      </w:r>
      <w:r w:rsidRPr="0045369E">
        <w:rPr>
          <w:sz w:val="24"/>
          <w:szCs w:val="24"/>
          <w:lang w:val="en-GB"/>
        </w:rPr>
        <w:t xml:space="preserve">power flux density at the Earth surface per HAPS platform station in </w:t>
      </w:r>
      <w:r w:rsidRPr="0045369E">
        <w:rPr>
          <w:sz w:val="24"/>
          <w:szCs w:val="24"/>
          <w:lang w:val="en-GB" w:eastAsia="ja-JP"/>
        </w:rPr>
        <w:t>dB(W/m²/500MHz);</w:t>
      </w:r>
    </w:p>
    <w:p w14:paraId="12DD6D1B"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p>
    <w:p w14:paraId="53AF6A6B" w14:textId="77777777" w:rsidR="00F4254A" w:rsidRPr="0045369E" w:rsidRDefault="00F4254A" w:rsidP="00F4254A">
      <w:pPr>
        <w:ind w:left="720" w:hanging="720"/>
        <w:jc w:val="both"/>
        <w:rPr>
          <w:sz w:val="24"/>
          <w:szCs w:val="24"/>
        </w:rPr>
      </w:pPr>
      <w:r w:rsidRPr="0045369E">
        <w:rPr>
          <w:sz w:val="24"/>
          <w:szCs w:val="24"/>
          <w:lang w:eastAsia="ja-JP"/>
        </w:rPr>
        <w:t>9</w:t>
      </w:r>
      <w:r w:rsidRPr="0045369E">
        <w:rPr>
          <w:sz w:val="24"/>
          <w:szCs w:val="24"/>
          <w:lang w:eastAsia="ja-JP"/>
        </w:rPr>
        <w:tab/>
      </w:r>
      <w:r w:rsidRPr="0045369E">
        <w:rPr>
          <w:sz w:val="24"/>
          <w:szCs w:val="24"/>
        </w:rPr>
        <w:t xml:space="preserve">that in order to ensure the protection of the radio astronomy service the </w:t>
      </w:r>
      <w:proofErr w:type="spellStart"/>
      <w:r w:rsidRPr="0045369E">
        <w:rPr>
          <w:sz w:val="24"/>
          <w:szCs w:val="24"/>
        </w:rPr>
        <w:t>pfd</w:t>
      </w:r>
      <w:proofErr w:type="spellEnd"/>
      <w:r w:rsidRPr="0045369E">
        <w:rPr>
          <w:sz w:val="24"/>
          <w:szCs w:val="24"/>
        </w:rPr>
        <w:t xml:space="preserve"> produced by unwanted emissions from HAPS platform downlink transmissions shall not exceed </w:t>
      </w:r>
      <w:r w:rsidRPr="0045369E">
        <w:rPr>
          <w:sz w:val="24"/>
          <w:szCs w:val="24"/>
        </w:rPr>
        <w:br/>
        <w:t xml:space="preserve">-171 dB W/m²/500 MHz for continuum observations in the band 31.3-31.8 GHz at an RAS station location at a height of 50m, where this </w:t>
      </w:r>
      <w:proofErr w:type="spellStart"/>
      <w:r w:rsidRPr="0045369E">
        <w:rPr>
          <w:sz w:val="24"/>
          <w:szCs w:val="24"/>
        </w:rPr>
        <w:t>pfd</w:t>
      </w:r>
      <w:proofErr w:type="spellEnd"/>
      <w:r w:rsidRPr="0045369E">
        <w:rPr>
          <w:sz w:val="24"/>
          <w:szCs w:val="24"/>
        </w:rPr>
        <w:t xml:space="preserve"> value shall be verified considering a percentage of time of 2% in the relevant propagation model;</w:t>
      </w:r>
    </w:p>
    <w:p w14:paraId="0B925AE6" w14:textId="77777777" w:rsidR="00F4254A" w:rsidRPr="0045369E" w:rsidRDefault="00F4254A" w:rsidP="00F4254A">
      <w:pPr>
        <w:ind w:left="720" w:hanging="720"/>
        <w:rPr>
          <w:sz w:val="24"/>
          <w:szCs w:val="24"/>
          <w:lang w:eastAsia="ja-JP"/>
        </w:rPr>
      </w:pPr>
    </w:p>
    <w:p w14:paraId="08B5DCBC" w14:textId="77777777" w:rsidR="00F4254A" w:rsidRPr="0045369E" w:rsidRDefault="00F4254A" w:rsidP="00F4254A">
      <w:pPr>
        <w:shd w:val="clear" w:color="auto" w:fill="FFFFFF"/>
        <w:ind w:firstLine="720"/>
        <w:rPr>
          <w:rFonts w:eastAsia="Times,Arial"/>
          <w:color w:val="222222"/>
          <w:sz w:val="24"/>
          <w:szCs w:val="24"/>
        </w:rPr>
      </w:pPr>
      <w:r w:rsidRPr="0045369E">
        <w:rPr>
          <w:rFonts w:eastAsia="Times,Arial"/>
          <w:color w:val="222222"/>
          <w:sz w:val="24"/>
          <w:szCs w:val="24"/>
        </w:rPr>
        <w:t>To verify the compliance the following formula shall be used:</w:t>
      </w:r>
    </w:p>
    <w:p w14:paraId="43E1CE18" w14:textId="77777777" w:rsidR="00F4254A" w:rsidRPr="0045369E" w:rsidRDefault="00F4254A" w:rsidP="00F4254A">
      <w:pPr>
        <w:shd w:val="clear" w:color="auto" w:fill="FFFFFF"/>
        <w:ind w:firstLine="720"/>
        <w:rPr>
          <w:color w:val="222222"/>
          <w:sz w:val="24"/>
          <w:szCs w:val="24"/>
        </w:rPr>
      </w:pPr>
    </w:p>
    <w:p w14:paraId="48AC5898" w14:textId="77777777" w:rsidR="00F4254A" w:rsidRPr="0045369E" w:rsidRDefault="00F4254A" w:rsidP="00F4254A">
      <w:pPr>
        <w:shd w:val="clear" w:color="auto" w:fill="FFFFFF" w:themeFill="background1"/>
        <w:jc w:val="center"/>
        <w:rPr>
          <w:rFonts w:eastAsiaTheme="majorEastAsia"/>
          <w:sz w:val="24"/>
          <w:szCs w:val="24"/>
        </w:rPr>
      </w:pPr>
      <m:oMathPara>
        <m:oMath>
          <m:r>
            <w:rPr>
              <w:rFonts w:ascii="Cambria Math" w:eastAsiaTheme="majorEastAsia" w:hAnsi="Cambria Math"/>
              <w:sz w:val="24"/>
              <w:szCs w:val="24"/>
            </w:rPr>
            <m:t>pfd(El)=</m:t>
          </m:r>
          <m:sSub>
            <m:sSubPr>
              <m:ctrlPr>
                <w:rPr>
                  <w:rFonts w:ascii="Cambria Math" w:eastAsiaTheme="majorEastAsia" w:hAnsi="Cambria Math"/>
                  <w:i/>
                  <w:sz w:val="24"/>
                  <w:szCs w:val="24"/>
                </w:rPr>
              </m:ctrlPr>
            </m:sSubPr>
            <m:e>
              <m:r>
                <w:rPr>
                  <w:rFonts w:ascii="Cambria Math" w:eastAsiaTheme="majorEastAsia" w:hAnsi="Cambria Math"/>
                  <w:sz w:val="24"/>
                  <w:szCs w:val="24"/>
                </w:rPr>
                <m:t>EIRP</m:t>
              </m:r>
            </m:e>
            <m:sub>
              <m:r>
                <w:rPr>
                  <w:rFonts w:ascii="Cambria Math" w:eastAsiaTheme="majorEastAsia" w:hAnsi="Cambria Math"/>
                  <w:sz w:val="24"/>
                  <w:szCs w:val="24"/>
                </w:rPr>
                <m:t>max  clear sky</m:t>
              </m:r>
            </m:sub>
          </m:sSub>
          <m:d>
            <m:dPr>
              <m:ctrlPr>
                <w:rPr>
                  <w:rFonts w:ascii="Cambria Math" w:eastAsiaTheme="majorEastAsia" w:hAnsi="Cambria Math"/>
                  <w:i/>
                  <w:sz w:val="24"/>
                  <w:szCs w:val="24"/>
                </w:rPr>
              </m:ctrlPr>
            </m:dPr>
            <m:e>
              <m:r>
                <w:rPr>
                  <w:rFonts w:ascii="Cambria Math" w:eastAsiaTheme="majorEastAsia" w:hAnsi="Cambria Math"/>
                  <w:sz w:val="24"/>
                  <w:szCs w:val="24"/>
                </w:rPr>
                <m:t>Az, El</m:t>
              </m:r>
            </m:e>
          </m:d>
          <m:r>
            <w:rPr>
              <w:rFonts w:ascii="Cambria Math" w:eastAsiaTheme="majorEastAsia" w:hAnsi="Cambria Math"/>
              <w:sz w:val="24"/>
              <w:szCs w:val="24"/>
            </w:rPr>
            <m:t>+</m:t>
          </m:r>
          <m:sSub>
            <m:sSubPr>
              <m:ctrlPr>
                <w:rPr>
                  <w:rFonts w:ascii="Cambria Math" w:eastAsiaTheme="majorEastAsia" w:hAnsi="Cambria Math"/>
                  <w:i/>
                  <w:sz w:val="24"/>
                  <w:szCs w:val="24"/>
                </w:rPr>
              </m:ctrlPr>
            </m:sSubPr>
            <m:e>
              <m:r>
                <w:rPr>
                  <w:rFonts w:ascii="Cambria Math" w:eastAsiaTheme="majorEastAsia" w:hAnsi="Cambria Math"/>
                  <w:sz w:val="24"/>
                  <w:szCs w:val="24"/>
                </w:rPr>
                <m:t>Att</m:t>
              </m:r>
            </m:e>
            <m:sub>
              <m:r>
                <w:rPr>
                  <w:rFonts w:ascii="Cambria Math" w:eastAsiaTheme="majorEastAsia" w:hAnsi="Cambria Math"/>
                  <w:sz w:val="24"/>
                  <w:szCs w:val="24"/>
                </w:rPr>
                <m:t>618 p=2%</m:t>
              </m:r>
            </m:sub>
          </m:sSub>
          <m:r>
            <w:rPr>
              <w:rFonts w:ascii="Cambria Math" w:eastAsiaTheme="majorEastAsia" w:hAnsi="Cambria Math"/>
              <w:sz w:val="24"/>
              <w:szCs w:val="24"/>
            </w:rPr>
            <m:t>-10log10</m:t>
          </m:r>
          <m:d>
            <m:dPr>
              <m:ctrlPr>
                <w:rPr>
                  <w:rFonts w:ascii="Cambria Math" w:eastAsiaTheme="majorEastAsia" w:hAnsi="Cambria Math"/>
                  <w:i/>
                  <w:sz w:val="24"/>
                  <w:szCs w:val="24"/>
                </w:rPr>
              </m:ctrlPr>
            </m:dPr>
            <m:e>
              <m:r>
                <w:rPr>
                  <w:rFonts w:ascii="Cambria Math" w:eastAsiaTheme="majorEastAsia" w:hAnsi="Cambria Math"/>
                  <w:sz w:val="24"/>
                  <w:szCs w:val="24"/>
                </w:rPr>
                <m:t>4πd²</m:t>
              </m:r>
            </m:e>
          </m:d>
        </m:oMath>
      </m:oMathPara>
    </w:p>
    <w:p w14:paraId="16CF8BF3" w14:textId="77777777" w:rsidR="00F4254A" w:rsidRPr="0045369E" w:rsidRDefault="00F4254A" w:rsidP="00F4254A">
      <w:pPr>
        <w:shd w:val="clear" w:color="auto" w:fill="FFFFFF"/>
        <w:ind w:firstLine="720"/>
        <w:rPr>
          <w:sz w:val="24"/>
          <w:szCs w:val="24"/>
        </w:rPr>
      </w:pPr>
      <w:proofErr w:type="gramStart"/>
      <w:r w:rsidRPr="0045369E">
        <w:rPr>
          <w:sz w:val="24"/>
          <w:szCs w:val="24"/>
        </w:rPr>
        <w:t>where</w:t>
      </w:r>
      <w:proofErr w:type="gramEnd"/>
      <w:r w:rsidRPr="0045369E">
        <w:rPr>
          <w:sz w:val="24"/>
          <w:szCs w:val="24"/>
        </w:rPr>
        <w:t>:</w:t>
      </w:r>
    </w:p>
    <w:p w14:paraId="33389CC1"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sz w:val="24"/>
          <w:szCs w:val="24"/>
          <w:lang w:val="en-GB"/>
        </w:rPr>
        <w:tab/>
        <w:t xml:space="preserve">       </w:t>
      </w:r>
      <w:proofErr w:type="spellStart"/>
      <w:r w:rsidRPr="0045369E">
        <w:rPr>
          <w:i/>
          <w:sz w:val="24"/>
          <w:szCs w:val="24"/>
          <w:lang w:val="en-GB"/>
        </w:rPr>
        <w:t>EIRP</w:t>
      </w:r>
      <w:r w:rsidRPr="0045369E">
        <w:rPr>
          <w:i/>
          <w:sz w:val="24"/>
          <w:szCs w:val="24"/>
          <w:vertAlign w:val="subscript"/>
          <w:lang w:val="en-GB"/>
        </w:rPr>
        <w:t>max</w:t>
      </w:r>
      <w:proofErr w:type="spellEnd"/>
      <w:r w:rsidRPr="0045369E">
        <w:rPr>
          <w:i/>
          <w:sz w:val="24"/>
          <w:szCs w:val="24"/>
          <w:vertAlign w:val="subscript"/>
          <w:lang w:val="en-GB"/>
        </w:rPr>
        <w:t xml:space="preserve"> clear sky.         </w:t>
      </w:r>
      <w:proofErr w:type="gramStart"/>
      <w:r w:rsidRPr="0045369E">
        <w:rPr>
          <w:sz w:val="24"/>
          <w:szCs w:val="24"/>
          <w:lang w:val="en-GB"/>
        </w:rPr>
        <w:t>maximum</w:t>
      </w:r>
      <w:proofErr w:type="gramEnd"/>
      <w:r w:rsidRPr="0045369E">
        <w:rPr>
          <w:sz w:val="24"/>
          <w:szCs w:val="24"/>
          <w:lang w:val="en-GB"/>
        </w:rPr>
        <w:t xml:space="preserve"> EIRP towards the RAS station at which the HAPS platform station operates under clear sky condition in </w:t>
      </w:r>
      <w:r w:rsidRPr="0045369E">
        <w:rPr>
          <w:sz w:val="24"/>
          <w:szCs w:val="24"/>
          <w:lang w:val="en-GB" w:eastAsia="ja-JP"/>
        </w:rPr>
        <w:t>dB(W/500 MHz)</w:t>
      </w:r>
      <w:r w:rsidRPr="0045369E">
        <w:rPr>
          <w:sz w:val="24"/>
          <w:szCs w:val="24"/>
          <w:lang w:val="en-GB"/>
        </w:rPr>
        <w:t>;</w:t>
      </w:r>
    </w:p>
    <w:p w14:paraId="1DE269CA"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sz w:val="24"/>
          <w:szCs w:val="24"/>
          <w:lang w:val="en-GB"/>
        </w:rPr>
        <w:tab/>
        <w:t xml:space="preserve">                          </w:t>
      </w:r>
      <w:proofErr w:type="spellStart"/>
      <w:r w:rsidRPr="0045369E">
        <w:rPr>
          <w:i/>
          <w:sz w:val="24"/>
          <w:szCs w:val="24"/>
          <w:lang w:val="en-GB"/>
        </w:rPr>
        <w:t>Az</w:t>
      </w:r>
      <w:proofErr w:type="spellEnd"/>
      <w:r w:rsidRPr="0045369E">
        <w:rPr>
          <w:sz w:val="24"/>
          <w:szCs w:val="24"/>
          <w:lang w:val="en-GB"/>
        </w:rPr>
        <w:t xml:space="preserve">      azimuth from the HAPS platform toward the RAS station;</w:t>
      </w:r>
    </w:p>
    <w:p w14:paraId="12011D6A"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sz w:val="24"/>
          <w:szCs w:val="24"/>
          <w:lang w:val="en-GB"/>
        </w:rPr>
        <w:tab/>
      </w:r>
      <w:r w:rsidRPr="0045369E">
        <w:rPr>
          <w:sz w:val="24"/>
          <w:szCs w:val="24"/>
          <w:lang w:val="en-GB"/>
        </w:rPr>
        <w:tab/>
      </w:r>
      <w:r w:rsidRPr="0045369E">
        <w:rPr>
          <w:i/>
          <w:sz w:val="24"/>
          <w:szCs w:val="24"/>
          <w:lang w:val="en-GB"/>
        </w:rPr>
        <w:t>El:</w:t>
      </w:r>
      <w:r w:rsidRPr="0045369E">
        <w:rPr>
          <w:sz w:val="24"/>
          <w:szCs w:val="24"/>
          <w:lang w:val="en-GB"/>
        </w:rPr>
        <w:t xml:space="preserve"> is the elevation angle at the HAPS platform towards the RAS station</w:t>
      </w:r>
      <w:proofErr w:type="gramStart"/>
      <w:r w:rsidRPr="0045369E">
        <w:rPr>
          <w:sz w:val="24"/>
          <w:szCs w:val="24"/>
          <w:lang w:val="en-GB"/>
        </w:rPr>
        <w:t>;</w:t>
      </w:r>
      <w:proofErr w:type="gramEnd"/>
    </w:p>
    <w:p w14:paraId="4FD2135E"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sz w:val="24"/>
          <w:szCs w:val="24"/>
          <w:lang w:val="en-GB"/>
        </w:rPr>
        <w:tab/>
        <w:t xml:space="preserve">                </w:t>
      </w:r>
      <w:r w:rsidRPr="0045369E">
        <w:rPr>
          <w:i/>
          <w:sz w:val="24"/>
          <w:szCs w:val="24"/>
          <w:lang w:val="en-GB"/>
        </w:rPr>
        <w:t>Att</w:t>
      </w:r>
      <w:r w:rsidRPr="0045369E">
        <w:rPr>
          <w:i/>
          <w:sz w:val="24"/>
          <w:szCs w:val="24"/>
          <w:vertAlign w:val="subscript"/>
          <w:lang w:val="en-GB"/>
        </w:rPr>
        <w:t>618p=2%</w:t>
      </w:r>
      <w:proofErr w:type="gramStart"/>
      <w:r w:rsidRPr="0045369E">
        <w:rPr>
          <w:i/>
          <w:sz w:val="24"/>
          <w:szCs w:val="24"/>
          <w:vertAlign w:val="subscript"/>
          <w:lang w:val="en-GB"/>
        </w:rPr>
        <w:t>:</w:t>
      </w:r>
      <w:r w:rsidRPr="0045369E">
        <w:rPr>
          <w:sz w:val="24"/>
          <w:szCs w:val="24"/>
          <w:lang w:val="en-GB"/>
        </w:rPr>
        <w:t xml:space="preserve">     attenuation</w:t>
      </w:r>
      <w:proofErr w:type="gramEnd"/>
      <w:r w:rsidRPr="0045369E">
        <w:rPr>
          <w:sz w:val="24"/>
          <w:szCs w:val="24"/>
          <w:lang w:val="en-GB"/>
        </w:rPr>
        <w:t xml:space="preserve"> from recommendation 618 corresponding to p=2% of the time at the radio astronomy location;</w:t>
      </w:r>
    </w:p>
    <w:p w14:paraId="493DEF44" w14:textId="77777777" w:rsidR="00F4254A" w:rsidRPr="0045369E"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45369E">
        <w:rPr>
          <w:sz w:val="24"/>
          <w:szCs w:val="24"/>
          <w:lang w:val="en-GB"/>
        </w:rPr>
        <w:tab/>
        <w:t xml:space="preserve">                              </w:t>
      </w:r>
      <w:proofErr w:type="gramStart"/>
      <w:r w:rsidRPr="0045369E">
        <w:rPr>
          <w:i/>
          <w:sz w:val="24"/>
          <w:szCs w:val="24"/>
          <w:lang w:val="en-GB"/>
        </w:rPr>
        <w:t>d</w:t>
      </w:r>
      <w:proofErr w:type="gramEnd"/>
      <w:r w:rsidRPr="0045369E">
        <w:rPr>
          <w:i/>
          <w:sz w:val="24"/>
          <w:szCs w:val="24"/>
          <w:lang w:val="en-GB"/>
        </w:rPr>
        <w:t xml:space="preserve">     </w:t>
      </w:r>
      <w:r w:rsidRPr="0045369E">
        <w:rPr>
          <w:sz w:val="24"/>
          <w:szCs w:val="24"/>
          <w:lang w:val="en-GB"/>
        </w:rPr>
        <w:t>separation distance in m between the HAPS platform and the RAS station;</w:t>
      </w:r>
    </w:p>
    <w:p w14:paraId="6810CFAE"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45369E">
        <w:rPr>
          <w:i/>
          <w:sz w:val="24"/>
          <w:szCs w:val="24"/>
          <w:lang w:val="en-GB"/>
        </w:rPr>
        <w:tab/>
        <w:t xml:space="preserve">                     </w:t>
      </w:r>
      <w:proofErr w:type="spellStart"/>
      <w:proofErr w:type="gramStart"/>
      <w:r w:rsidRPr="0045369E">
        <w:rPr>
          <w:i/>
          <w:sz w:val="24"/>
          <w:szCs w:val="24"/>
          <w:lang w:val="en-GB"/>
        </w:rPr>
        <w:t>pfd</w:t>
      </w:r>
      <w:proofErr w:type="spellEnd"/>
      <w:proofErr w:type="gramEnd"/>
      <w:r w:rsidRPr="0045369E">
        <w:rPr>
          <w:i/>
          <w:sz w:val="24"/>
          <w:szCs w:val="24"/>
          <w:lang w:val="en-GB"/>
        </w:rPr>
        <w:t xml:space="preserve">(El)     </w:t>
      </w:r>
      <w:r w:rsidRPr="0045369E">
        <w:rPr>
          <w:sz w:val="24"/>
          <w:szCs w:val="24"/>
          <w:lang w:val="en-GB"/>
        </w:rPr>
        <w:t xml:space="preserve">power flux density at the Earth surface per HAPS platform station in </w:t>
      </w:r>
      <w:r w:rsidRPr="0045369E">
        <w:rPr>
          <w:sz w:val="24"/>
          <w:szCs w:val="24"/>
          <w:lang w:val="en-GB" w:eastAsia="ja-JP"/>
        </w:rPr>
        <w:t>dB(W/m²/500MHz);</w:t>
      </w:r>
    </w:p>
    <w:p w14:paraId="67FC2717" w14:textId="77777777" w:rsidR="00F4254A" w:rsidRPr="0045369E" w:rsidRDefault="00F4254A" w:rsidP="00F4254A">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p>
    <w:p w14:paraId="4F74983D" w14:textId="77777777" w:rsidR="00F4254A" w:rsidRPr="0045369E" w:rsidRDefault="00F4254A" w:rsidP="00F4254A">
      <w:pPr>
        <w:ind w:left="720" w:hanging="720"/>
        <w:jc w:val="both"/>
        <w:rPr>
          <w:sz w:val="24"/>
          <w:szCs w:val="24"/>
        </w:rPr>
      </w:pPr>
      <w:r w:rsidRPr="0045369E">
        <w:rPr>
          <w:sz w:val="24"/>
          <w:szCs w:val="24"/>
        </w:rPr>
        <w:t>10</w:t>
      </w:r>
      <w:r w:rsidRPr="0045369E">
        <w:rPr>
          <w:sz w:val="24"/>
          <w:szCs w:val="24"/>
        </w:rPr>
        <w:tab/>
        <w:t xml:space="preserve">that </w:t>
      </w:r>
      <w:r w:rsidRPr="0045369E">
        <w:rPr>
          <w:i/>
          <w:sz w:val="24"/>
          <w:szCs w:val="24"/>
        </w:rPr>
        <w:t>resolves</w:t>
      </w:r>
      <w:r w:rsidRPr="0045369E">
        <w:rPr>
          <w:sz w:val="24"/>
          <w:szCs w:val="24"/>
        </w:rPr>
        <w:t xml:space="preserve"> </w:t>
      </w:r>
      <w:r w:rsidRPr="0045369E">
        <w:rPr>
          <w:i/>
          <w:sz w:val="24"/>
          <w:szCs w:val="24"/>
        </w:rPr>
        <w:t>8</w:t>
      </w:r>
      <w:r w:rsidRPr="0045369E">
        <w:rPr>
          <w:sz w:val="24"/>
          <w:szCs w:val="24"/>
        </w:rPr>
        <w:t xml:space="preserve"> and </w:t>
      </w:r>
      <w:r w:rsidRPr="0045369E">
        <w:rPr>
          <w:i/>
          <w:sz w:val="24"/>
          <w:szCs w:val="24"/>
        </w:rPr>
        <w:t>9</w:t>
      </w:r>
      <w:r w:rsidRPr="0045369E">
        <w:rPr>
          <w:sz w:val="24"/>
          <w:szCs w:val="24"/>
        </w:rPr>
        <w:t xml:space="preserve"> applies at any radio astronomy station that was in operation prior to 22 November 2019 and has been notified to the Bureau in the band 31.3-31.8 GHz before 22 May 2020; and that radio astronomy stations notified after this date may seek an agreement with administrations that have authorized HAPS, </w:t>
      </w:r>
    </w:p>
    <w:p w14:paraId="470131CE" w14:textId="77777777" w:rsidR="00F4254A" w:rsidRPr="0045369E" w:rsidRDefault="00F4254A" w:rsidP="00F4254A">
      <w:pPr>
        <w:keepNext/>
        <w:keepLines/>
        <w:tabs>
          <w:tab w:val="left" w:pos="1134"/>
          <w:tab w:val="left" w:pos="1871"/>
          <w:tab w:val="left" w:pos="2268"/>
        </w:tabs>
        <w:overflowPunct w:val="0"/>
        <w:autoSpaceDE w:val="0"/>
        <w:autoSpaceDN w:val="0"/>
        <w:adjustRightInd w:val="0"/>
        <w:spacing w:before="160"/>
        <w:ind w:left="1134"/>
        <w:rPr>
          <w:i/>
          <w:sz w:val="24"/>
          <w:szCs w:val="24"/>
        </w:rPr>
      </w:pPr>
      <w:proofErr w:type="gramStart"/>
      <w:r w:rsidRPr="0045369E">
        <w:rPr>
          <w:i/>
          <w:sz w:val="24"/>
          <w:szCs w:val="24"/>
        </w:rPr>
        <w:t>instructs</w:t>
      </w:r>
      <w:proofErr w:type="gramEnd"/>
      <w:r w:rsidRPr="0045369E">
        <w:rPr>
          <w:i/>
          <w:sz w:val="24"/>
          <w:szCs w:val="24"/>
        </w:rPr>
        <w:t xml:space="preserve"> the Director of the Radiocommunication Bureau</w:t>
      </w:r>
    </w:p>
    <w:p w14:paraId="13E076EB" w14:textId="77777777" w:rsidR="00F4254A" w:rsidRPr="0045369E" w:rsidRDefault="00F4254A" w:rsidP="00F4254A">
      <w:pPr>
        <w:rPr>
          <w:sz w:val="24"/>
          <w:szCs w:val="24"/>
        </w:rPr>
      </w:pPr>
      <w:r w:rsidRPr="0045369E">
        <w:rPr>
          <w:sz w:val="24"/>
          <w:szCs w:val="24"/>
        </w:rPr>
        <w:t xml:space="preserve">             </w:t>
      </w:r>
      <w:proofErr w:type="gramStart"/>
      <w:r w:rsidRPr="0045369E">
        <w:rPr>
          <w:sz w:val="24"/>
          <w:szCs w:val="24"/>
        </w:rPr>
        <w:t>to</w:t>
      </w:r>
      <w:proofErr w:type="gramEnd"/>
      <w:r w:rsidRPr="0045369E">
        <w:rPr>
          <w:sz w:val="24"/>
          <w:szCs w:val="24"/>
        </w:rPr>
        <w:t xml:space="preserve"> take all necessary measures to implement this Resolution.</w:t>
      </w:r>
    </w:p>
    <w:p w14:paraId="253EC900" w14:textId="77777777" w:rsidR="00F4254A" w:rsidRPr="0045369E" w:rsidRDefault="00F4254A" w:rsidP="00F4254A">
      <w:pPr>
        <w:rPr>
          <w:sz w:val="24"/>
          <w:szCs w:val="24"/>
        </w:rPr>
      </w:pPr>
    </w:p>
    <w:p w14:paraId="74B1BE3E" w14:textId="77777777" w:rsidR="00F4254A" w:rsidRPr="0045369E" w:rsidRDefault="00F4254A" w:rsidP="00F4254A">
      <w:pPr>
        <w:jc w:val="both"/>
        <w:rPr>
          <w:sz w:val="24"/>
          <w:szCs w:val="24"/>
        </w:rPr>
      </w:pPr>
      <w:r w:rsidRPr="0045369E">
        <w:rPr>
          <w:b/>
          <w:sz w:val="24"/>
          <w:szCs w:val="24"/>
        </w:rPr>
        <w:t>Reasons:</w:t>
      </w:r>
      <w:r w:rsidRPr="0045369E">
        <w:rPr>
          <w:sz w:val="24"/>
          <w:szCs w:val="24"/>
        </w:rPr>
        <w:t xml:space="preserve">  To add the text of a resolution specifying the operating requirements for HAPS to protect other services.</w:t>
      </w:r>
    </w:p>
    <w:p w14:paraId="61DC4808" w14:textId="77777777" w:rsidR="00F4254A" w:rsidRDefault="00F4254A">
      <w:pPr>
        <w:rPr>
          <w:sz w:val="22"/>
          <w:szCs w:val="22"/>
        </w:rPr>
      </w:pPr>
      <w:r>
        <w:rPr>
          <w:sz w:val="22"/>
          <w:szCs w:val="22"/>
        </w:rPr>
        <w:br w:type="page"/>
      </w:r>
    </w:p>
    <w:p w14:paraId="5AC45051" w14:textId="77777777" w:rsidR="00F4254A" w:rsidRPr="00F16B86" w:rsidRDefault="00F4254A" w:rsidP="00F4254A">
      <w:pPr>
        <w:jc w:val="both"/>
        <w:outlineLvl w:val="0"/>
        <w:rPr>
          <w:b/>
          <w:sz w:val="22"/>
          <w:szCs w:val="22"/>
        </w:rPr>
      </w:pPr>
      <w:r w:rsidRPr="00F16B86">
        <w:rPr>
          <w:b/>
          <w:sz w:val="22"/>
          <w:szCs w:val="22"/>
        </w:rPr>
        <w:t>5.</w:t>
      </w:r>
      <w:r w:rsidRPr="00F16B86">
        <w:rPr>
          <w:b/>
          <w:sz w:val="22"/>
          <w:szCs w:val="22"/>
        </w:rPr>
        <w:tab/>
        <w:t>PROPOSALS FOR THE 38 - 39.5 GHZ BAND</w:t>
      </w:r>
    </w:p>
    <w:p w14:paraId="384A2578" w14:textId="77777777" w:rsidR="00F4254A" w:rsidRPr="00F16B86" w:rsidRDefault="00F4254A" w:rsidP="00F4254A"/>
    <w:p w14:paraId="0F8C319B" w14:textId="77777777" w:rsidR="00F4254A" w:rsidRPr="00AB124F"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AB124F">
        <w:rPr>
          <w:rFonts w:hAnsi="Times New Roman Bold"/>
          <w:b/>
          <w:sz w:val="24"/>
          <w:szCs w:val="24"/>
          <w:lang w:val="en-GB"/>
        </w:rPr>
        <w:t xml:space="preserve">MOD </w:t>
      </w:r>
      <w:r w:rsidRPr="00AB124F">
        <w:rPr>
          <w:rFonts w:hAnsi="Times New Roman Bold"/>
          <w:b/>
          <w:sz w:val="24"/>
          <w:szCs w:val="24"/>
          <w:lang w:val="en-GB"/>
        </w:rPr>
        <w:tab/>
      </w:r>
      <w:r w:rsidRPr="00AB124F">
        <w:rPr>
          <w:rFonts w:hAnsi="Times New Roman Bold"/>
          <w:b/>
          <w:sz w:val="24"/>
          <w:szCs w:val="24"/>
          <w:lang w:val="en-GB"/>
        </w:rPr>
        <w:tab/>
        <w:t>USA/1.14/21</w:t>
      </w:r>
      <w:r w:rsidRPr="00AB124F">
        <w:rPr>
          <w:rFonts w:hAnsi="Times New Roman Bold"/>
          <w:b/>
          <w:sz w:val="24"/>
          <w:szCs w:val="24"/>
          <w:lang w:val="en-GB"/>
        </w:rPr>
        <w:tab/>
        <w:t xml:space="preserve"> </w:t>
      </w:r>
    </w:p>
    <w:p w14:paraId="1057C5F4" w14:textId="77777777" w:rsidR="00F4254A" w:rsidRPr="00AB124F" w:rsidRDefault="00F4254A" w:rsidP="00F4254A">
      <w:pPr>
        <w:keepNext/>
        <w:keepLines/>
        <w:tabs>
          <w:tab w:val="left" w:pos="1134"/>
          <w:tab w:val="left" w:pos="1871"/>
          <w:tab w:val="left" w:pos="2268"/>
        </w:tabs>
        <w:overflowPunct w:val="0"/>
        <w:autoSpaceDE w:val="0"/>
        <w:autoSpaceDN w:val="0"/>
        <w:adjustRightInd w:val="0"/>
        <w:spacing w:before="480"/>
        <w:jc w:val="center"/>
        <w:textAlignment w:val="baseline"/>
        <w:rPr>
          <w:caps/>
          <w:sz w:val="24"/>
          <w:szCs w:val="24"/>
          <w:lang w:val="en-AU"/>
        </w:rPr>
      </w:pPr>
      <w:r w:rsidRPr="00AB124F">
        <w:rPr>
          <w:caps/>
          <w:sz w:val="24"/>
          <w:szCs w:val="24"/>
          <w:lang w:val="en-GB"/>
        </w:rPr>
        <w:t>ARTICLE</w:t>
      </w:r>
      <w:r w:rsidRPr="00AB124F">
        <w:rPr>
          <w:caps/>
          <w:sz w:val="24"/>
          <w:szCs w:val="24"/>
          <w:lang w:val="en-AU"/>
        </w:rPr>
        <w:t xml:space="preserve"> </w:t>
      </w:r>
      <w:r w:rsidRPr="00AB124F">
        <w:rPr>
          <w:rFonts w:eastAsia="SimSun"/>
          <w:caps/>
          <w:color w:val="000000"/>
          <w:sz w:val="24"/>
          <w:szCs w:val="24"/>
          <w:lang w:val="en-AU"/>
        </w:rPr>
        <w:t>5</w:t>
      </w:r>
    </w:p>
    <w:p w14:paraId="1251CF6D" w14:textId="77777777" w:rsidR="00F4254A" w:rsidRPr="00AB124F" w:rsidRDefault="00F4254A" w:rsidP="00F4254A">
      <w:pPr>
        <w:keepNext/>
        <w:keepLines/>
        <w:tabs>
          <w:tab w:val="left" w:pos="1134"/>
          <w:tab w:val="left" w:pos="1871"/>
          <w:tab w:val="left" w:pos="2268"/>
        </w:tabs>
        <w:overflowPunct w:val="0"/>
        <w:autoSpaceDE w:val="0"/>
        <w:autoSpaceDN w:val="0"/>
        <w:adjustRightInd w:val="0"/>
        <w:spacing w:before="240"/>
        <w:jc w:val="center"/>
        <w:textAlignment w:val="baseline"/>
        <w:rPr>
          <w:b/>
          <w:sz w:val="24"/>
          <w:szCs w:val="24"/>
        </w:rPr>
      </w:pPr>
      <w:r w:rsidRPr="00AB124F">
        <w:rPr>
          <w:b/>
          <w:sz w:val="24"/>
          <w:szCs w:val="24"/>
          <w:lang w:val="en-GB"/>
        </w:rPr>
        <w:t>Frequency allocations</w:t>
      </w:r>
    </w:p>
    <w:p w14:paraId="678F3B66" w14:textId="77777777" w:rsidR="00F4254A" w:rsidRPr="00AB124F" w:rsidRDefault="00F4254A" w:rsidP="00F4254A">
      <w:pPr>
        <w:keepNext/>
        <w:tabs>
          <w:tab w:val="center" w:pos="4820"/>
        </w:tabs>
        <w:overflowPunct w:val="0"/>
        <w:autoSpaceDE w:val="0"/>
        <w:autoSpaceDN w:val="0"/>
        <w:adjustRightInd w:val="0"/>
        <w:spacing w:before="360"/>
        <w:jc w:val="center"/>
        <w:textAlignment w:val="baseline"/>
        <w:rPr>
          <w:b/>
          <w:sz w:val="24"/>
          <w:szCs w:val="24"/>
          <w:lang w:val="en-GB"/>
        </w:rPr>
      </w:pPr>
      <w:r w:rsidRPr="00AB124F">
        <w:rPr>
          <w:b/>
          <w:sz w:val="24"/>
          <w:szCs w:val="24"/>
          <w:lang w:val="en-GB"/>
        </w:rPr>
        <w:t>Section</w:t>
      </w:r>
      <w:r w:rsidRPr="00AB124F">
        <w:rPr>
          <w:b/>
          <w:sz w:val="24"/>
          <w:szCs w:val="24"/>
          <w:lang w:val="en-AU"/>
        </w:rPr>
        <w:t xml:space="preserve"> IV – Table of Frequency Allocations</w:t>
      </w:r>
      <w:r w:rsidRPr="00AB124F">
        <w:rPr>
          <w:b/>
          <w:sz w:val="24"/>
          <w:szCs w:val="24"/>
          <w:lang w:val="en-AU"/>
        </w:rPr>
        <w:br/>
      </w:r>
      <w:r w:rsidRPr="00AB124F">
        <w:rPr>
          <w:bCs/>
          <w:sz w:val="24"/>
          <w:szCs w:val="24"/>
          <w:lang w:val="en-GB"/>
        </w:rPr>
        <w:t xml:space="preserve">(See No. </w:t>
      </w:r>
      <w:r w:rsidRPr="00AB124F">
        <w:rPr>
          <w:b/>
          <w:sz w:val="24"/>
          <w:szCs w:val="24"/>
          <w:lang w:val="en-GB"/>
        </w:rPr>
        <w:t>2.1</w:t>
      </w:r>
      <w:r w:rsidRPr="00AB124F">
        <w:rPr>
          <w:bCs/>
          <w:sz w:val="24"/>
          <w:szCs w:val="24"/>
          <w:lang w:val="en-GB"/>
        </w:rPr>
        <w:t>)</w:t>
      </w:r>
    </w:p>
    <w:p w14:paraId="7CE697BC" w14:textId="77777777" w:rsidR="00F4254A" w:rsidRPr="00F16B86" w:rsidRDefault="00F4254A" w:rsidP="00F4254A">
      <w:pPr>
        <w:keepNext/>
        <w:tabs>
          <w:tab w:val="left" w:pos="1134"/>
          <w:tab w:val="left" w:pos="1871"/>
          <w:tab w:val="left" w:pos="2268"/>
        </w:tabs>
        <w:overflowPunct w:val="0"/>
        <w:autoSpaceDE w:val="0"/>
        <w:autoSpaceDN w:val="0"/>
        <w:adjustRightInd w:val="0"/>
        <w:spacing w:before="240"/>
        <w:textAlignment w:val="baseline"/>
        <w:rPr>
          <w:rFonts w:hAnsi="Times New Roman Bold"/>
          <w:b/>
          <w:sz w:val="22"/>
          <w:szCs w:val="22"/>
          <w:lang w:val="en-GB"/>
        </w:rPr>
      </w:pPr>
    </w:p>
    <w:p w14:paraId="355805C7"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F16B86">
        <w:rPr>
          <w:rFonts w:ascii="Times New Roman Bold" w:hAnsi="Times New Roman Bold"/>
          <w:b/>
          <w:sz w:val="22"/>
          <w:szCs w:val="22"/>
          <w:lang w:val="en-GB"/>
        </w:rPr>
        <w:t>38-39.5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F4254A" w:rsidRPr="00F16B86" w14:paraId="65A86CE3" w14:textId="77777777" w:rsidTr="0056257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CE26E26"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Allocation to services</w:t>
            </w:r>
          </w:p>
        </w:tc>
      </w:tr>
      <w:tr w:rsidR="00F4254A" w:rsidRPr="00F16B86" w14:paraId="3E268032" w14:textId="77777777" w:rsidTr="0056257F">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09662C71"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Region 1</w:t>
            </w:r>
          </w:p>
        </w:tc>
        <w:tc>
          <w:tcPr>
            <w:tcW w:w="3100" w:type="dxa"/>
            <w:tcBorders>
              <w:top w:val="single" w:sz="4" w:space="0" w:color="auto"/>
              <w:left w:val="single" w:sz="6" w:space="0" w:color="auto"/>
              <w:bottom w:val="single" w:sz="6" w:space="0" w:color="auto"/>
              <w:right w:val="single" w:sz="6" w:space="0" w:color="auto"/>
            </w:tcBorders>
            <w:hideMark/>
          </w:tcPr>
          <w:p w14:paraId="2FC394B6"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Region 2</w:t>
            </w:r>
          </w:p>
        </w:tc>
        <w:tc>
          <w:tcPr>
            <w:tcW w:w="3100" w:type="dxa"/>
            <w:tcBorders>
              <w:top w:val="single" w:sz="4" w:space="0" w:color="auto"/>
              <w:left w:val="single" w:sz="6" w:space="0" w:color="auto"/>
              <w:bottom w:val="single" w:sz="6" w:space="0" w:color="auto"/>
              <w:right w:val="single" w:sz="6" w:space="0" w:color="auto"/>
            </w:tcBorders>
            <w:hideMark/>
          </w:tcPr>
          <w:p w14:paraId="7D2CE3A7"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F16B86">
              <w:rPr>
                <w:rFonts w:ascii="Times New Roman Bold" w:hAnsi="Times New Roman Bold" w:cs="Times New Roman Bold"/>
                <w:b/>
                <w:sz w:val="22"/>
                <w:szCs w:val="22"/>
                <w:lang w:val="en-GB"/>
              </w:rPr>
              <w:t>Region 3</w:t>
            </w:r>
          </w:p>
        </w:tc>
      </w:tr>
      <w:tr w:rsidR="00F4254A" w:rsidRPr="00F16B86" w14:paraId="15054DA0" w14:textId="77777777" w:rsidTr="0056257F">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610C1D3"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F16B86">
              <w:rPr>
                <w:b/>
                <w:sz w:val="22"/>
                <w:szCs w:val="22"/>
                <w:lang w:val="en-GB"/>
              </w:rPr>
              <w:t>38-39.5</w:t>
            </w:r>
            <w:r w:rsidRPr="00F16B86">
              <w:rPr>
                <w:color w:val="000000"/>
                <w:sz w:val="22"/>
                <w:szCs w:val="22"/>
                <w:lang w:val="en-AU"/>
              </w:rPr>
              <w:tab/>
            </w:r>
            <w:r w:rsidRPr="00F16B86">
              <w:rPr>
                <w:color w:val="000000"/>
                <w:sz w:val="22"/>
                <w:szCs w:val="22"/>
                <w:lang w:val="en-AU"/>
              </w:rPr>
              <w:tab/>
            </w:r>
            <w:proofErr w:type="gramStart"/>
            <w:r w:rsidRPr="00F16B86">
              <w:rPr>
                <w:color w:val="000000"/>
                <w:sz w:val="22"/>
                <w:szCs w:val="22"/>
                <w:lang w:val="en-AU"/>
              </w:rPr>
              <w:t>FIXED</w:t>
            </w:r>
            <w:ins w:id="23" w:author="Author">
              <w:r w:rsidRPr="00F16B86">
                <w:rPr>
                  <w:color w:val="000000"/>
                  <w:sz w:val="22"/>
                  <w:szCs w:val="22"/>
                  <w:lang w:val="en-AU"/>
                </w:rPr>
                <w:t xml:space="preserve">  </w:t>
              </w:r>
              <w:r w:rsidRPr="00F16B86">
                <w:rPr>
                  <w:sz w:val="22"/>
                  <w:szCs w:val="22"/>
                  <w:lang w:val="en-GB"/>
                </w:rPr>
                <w:t>ADD</w:t>
              </w:r>
              <w:proofErr w:type="gramEnd"/>
              <w:r w:rsidRPr="00F16B86">
                <w:rPr>
                  <w:sz w:val="22"/>
                  <w:szCs w:val="22"/>
                  <w:lang w:val="en-GB"/>
                </w:rPr>
                <w:t xml:space="preserve"> 5.G114</w:t>
              </w:r>
            </w:ins>
          </w:p>
          <w:p w14:paraId="2BE89651"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F16B86">
              <w:rPr>
                <w:color w:val="000000"/>
                <w:sz w:val="22"/>
                <w:szCs w:val="22"/>
                <w:lang w:val="en-AU"/>
              </w:rPr>
              <w:tab/>
            </w:r>
            <w:r w:rsidRPr="00F16B86">
              <w:rPr>
                <w:color w:val="000000"/>
                <w:sz w:val="22"/>
                <w:szCs w:val="22"/>
                <w:lang w:val="en-AU"/>
              </w:rPr>
              <w:tab/>
            </w:r>
            <w:r w:rsidRPr="00F16B86">
              <w:rPr>
                <w:color w:val="000000"/>
                <w:sz w:val="22"/>
                <w:szCs w:val="22"/>
                <w:lang w:val="en-AU"/>
              </w:rPr>
              <w:tab/>
            </w:r>
            <w:r w:rsidRPr="00F16B86">
              <w:rPr>
                <w:color w:val="000000"/>
                <w:sz w:val="22"/>
                <w:szCs w:val="22"/>
                <w:lang w:val="en-AU"/>
              </w:rPr>
              <w:tab/>
              <w:t>FIXED-SATELLITE (space-to-Earth)</w:t>
            </w:r>
          </w:p>
          <w:p w14:paraId="14DB7307"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F16B86">
              <w:rPr>
                <w:color w:val="000000"/>
                <w:sz w:val="22"/>
                <w:szCs w:val="22"/>
                <w:lang w:val="en-AU"/>
              </w:rPr>
              <w:tab/>
            </w:r>
            <w:r w:rsidRPr="00F16B86">
              <w:rPr>
                <w:color w:val="000000"/>
                <w:sz w:val="22"/>
                <w:szCs w:val="22"/>
                <w:lang w:val="en-AU"/>
              </w:rPr>
              <w:tab/>
            </w:r>
            <w:r w:rsidRPr="00F16B86">
              <w:rPr>
                <w:color w:val="000000"/>
                <w:sz w:val="22"/>
                <w:szCs w:val="22"/>
                <w:lang w:val="en-AU"/>
              </w:rPr>
              <w:tab/>
            </w:r>
            <w:r w:rsidRPr="00F16B86">
              <w:rPr>
                <w:color w:val="000000"/>
                <w:sz w:val="22"/>
                <w:szCs w:val="22"/>
                <w:lang w:val="en-AU"/>
              </w:rPr>
              <w:tab/>
              <w:t>MOBILE</w:t>
            </w:r>
          </w:p>
          <w:p w14:paraId="41D87F9A"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rPr>
            </w:pPr>
            <w:r w:rsidRPr="00F16B86">
              <w:rPr>
                <w:color w:val="000000"/>
                <w:sz w:val="22"/>
                <w:szCs w:val="22"/>
                <w:lang w:val="en-AU"/>
              </w:rPr>
              <w:tab/>
            </w:r>
            <w:r w:rsidRPr="00F16B86">
              <w:rPr>
                <w:color w:val="000000"/>
                <w:sz w:val="22"/>
                <w:szCs w:val="22"/>
                <w:lang w:val="en-AU"/>
              </w:rPr>
              <w:tab/>
            </w:r>
            <w:r w:rsidRPr="00F16B86">
              <w:rPr>
                <w:color w:val="000000"/>
                <w:sz w:val="22"/>
                <w:szCs w:val="22"/>
                <w:lang w:val="en-AU"/>
              </w:rPr>
              <w:tab/>
            </w:r>
            <w:r w:rsidRPr="00F16B86">
              <w:rPr>
                <w:color w:val="000000"/>
                <w:sz w:val="22"/>
                <w:szCs w:val="22"/>
                <w:lang w:val="en-AU"/>
              </w:rPr>
              <w:tab/>
              <w:t>Earth exploration-satellite (space-to-Earth)</w:t>
            </w:r>
            <w:r w:rsidRPr="00F16B86">
              <w:rPr>
                <w:color w:val="000000"/>
                <w:sz w:val="22"/>
                <w:szCs w:val="22"/>
              </w:rPr>
              <w:t xml:space="preserve"> </w:t>
            </w:r>
          </w:p>
          <w:p w14:paraId="29A4094B"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fr-FR"/>
              </w:rPr>
            </w:pPr>
            <w:r w:rsidRPr="00F16B86">
              <w:rPr>
                <w:b/>
                <w:bCs/>
                <w:color w:val="000000"/>
                <w:sz w:val="22"/>
                <w:szCs w:val="22"/>
                <w:lang w:val="en-AU"/>
              </w:rPr>
              <w:tab/>
            </w:r>
            <w:r w:rsidRPr="00F16B86">
              <w:rPr>
                <w:b/>
                <w:bCs/>
                <w:color w:val="000000"/>
                <w:sz w:val="22"/>
                <w:szCs w:val="22"/>
                <w:lang w:val="en-AU"/>
              </w:rPr>
              <w:tab/>
            </w:r>
            <w:r w:rsidRPr="00F16B86">
              <w:rPr>
                <w:b/>
                <w:bCs/>
                <w:color w:val="000000"/>
                <w:sz w:val="22"/>
                <w:szCs w:val="22"/>
                <w:lang w:val="en-AU"/>
              </w:rPr>
              <w:tab/>
            </w:r>
            <w:r w:rsidRPr="00F16B86">
              <w:rPr>
                <w:b/>
                <w:bCs/>
                <w:color w:val="000000"/>
                <w:sz w:val="22"/>
                <w:szCs w:val="22"/>
                <w:lang w:val="en-AU"/>
              </w:rPr>
              <w:tab/>
            </w:r>
            <w:r w:rsidRPr="00F16B86">
              <w:rPr>
                <w:color w:val="000000"/>
                <w:sz w:val="22"/>
                <w:szCs w:val="22"/>
                <w:lang w:val="en-GB"/>
              </w:rPr>
              <w:t>5.547</w:t>
            </w:r>
          </w:p>
        </w:tc>
      </w:tr>
    </w:tbl>
    <w:p w14:paraId="077FC2A1" w14:textId="77777777" w:rsidR="00F4254A" w:rsidRPr="00F16B86" w:rsidRDefault="00F4254A" w:rsidP="00F4254A">
      <w:pPr>
        <w:rPr>
          <w:b/>
          <w:sz w:val="22"/>
          <w:szCs w:val="22"/>
        </w:rPr>
      </w:pPr>
    </w:p>
    <w:p w14:paraId="4B5A4340" w14:textId="77777777" w:rsidR="00F4254A" w:rsidRPr="006100A5" w:rsidRDefault="00F4254A" w:rsidP="00F4254A">
      <w:pPr>
        <w:jc w:val="both"/>
        <w:rPr>
          <w:sz w:val="24"/>
          <w:szCs w:val="24"/>
        </w:rPr>
      </w:pPr>
      <w:r w:rsidRPr="006100A5">
        <w:rPr>
          <w:b/>
          <w:bCs/>
          <w:color w:val="000000"/>
          <w:sz w:val="24"/>
          <w:szCs w:val="24"/>
          <w:lang w:val="en-GB" w:eastAsia="en-GB"/>
        </w:rPr>
        <w:t xml:space="preserve">Reasons:  </w:t>
      </w:r>
      <w:r w:rsidRPr="006100A5">
        <w:rPr>
          <w:sz w:val="24"/>
          <w:szCs w:val="24"/>
        </w:rPr>
        <w:t>To add a footnote to the fixed service allocation in support of a worldwide HAPS designation in the 38-39.5 GHz band.</w:t>
      </w:r>
    </w:p>
    <w:p w14:paraId="60D2C0E5" w14:textId="77777777" w:rsidR="00F4254A" w:rsidRPr="006100A5" w:rsidRDefault="00F4254A" w:rsidP="00F4254A">
      <w:pPr>
        <w:widowControl w:val="0"/>
        <w:autoSpaceDE w:val="0"/>
        <w:autoSpaceDN w:val="0"/>
        <w:adjustRightInd w:val="0"/>
        <w:spacing w:before="41"/>
        <w:ind w:right="-46"/>
        <w:jc w:val="both"/>
        <w:rPr>
          <w:i/>
          <w:color w:val="000000"/>
          <w:sz w:val="24"/>
          <w:szCs w:val="24"/>
          <w:lang w:val="en-GB" w:eastAsia="en-GB"/>
        </w:rPr>
      </w:pPr>
    </w:p>
    <w:p w14:paraId="103EF872" w14:textId="77777777" w:rsidR="00F4254A" w:rsidRPr="006100A5" w:rsidRDefault="00F4254A" w:rsidP="00F4254A">
      <w:pPr>
        <w:rPr>
          <w:b/>
          <w:sz w:val="24"/>
          <w:szCs w:val="24"/>
        </w:rPr>
      </w:pPr>
    </w:p>
    <w:p w14:paraId="5ACDEC6D" w14:textId="77777777" w:rsidR="00F4254A" w:rsidRPr="006100A5"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6100A5">
        <w:rPr>
          <w:rFonts w:hAnsi="Times New Roman Bold"/>
          <w:b/>
          <w:sz w:val="24"/>
          <w:szCs w:val="24"/>
          <w:lang w:val="en-GB"/>
        </w:rPr>
        <w:t xml:space="preserve">ADD </w:t>
      </w:r>
      <w:r w:rsidRPr="006100A5">
        <w:rPr>
          <w:rFonts w:hAnsi="Times New Roman Bold"/>
          <w:b/>
          <w:sz w:val="24"/>
          <w:szCs w:val="24"/>
          <w:lang w:val="en-GB"/>
        </w:rPr>
        <w:tab/>
      </w:r>
      <w:r w:rsidRPr="006100A5">
        <w:rPr>
          <w:rFonts w:hAnsi="Times New Roman Bold"/>
          <w:b/>
          <w:sz w:val="24"/>
          <w:szCs w:val="24"/>
          <w:lang w:val="en-GB"/>
        </w:rPr>
        <w:tab/>
        <w:t>USA/1.14/22</w:t>
      </w:r>
    </w:p>
    <w:p w14:paraId="28F40896" w14:textId="77777777" w:rsidR="00F4254A" w:rsidRPr="006100A5" w:rsidRDefault="00F4254A" w:rsidP="00F4254A">
      <w:pPr>
        <w:tabs>
          <w:tab w:val="left" w:pos="1134"/>
          <w:tab w:val="left" w:pos="1871"/>
          <w:tab w:val="left" w:pos="2268"/>
        </w:tabs>
        <w:overflowPunct w:val="0"/>
        <w:autoSpaceDE w:val="0"/>
        <w:autoSpaceDN w:val="0"/>
        <w:adjustRightInd w:val="0"/>
        <w:spacing w:before="120"/>
        <w:jc w:val="both"/>
        <w:textAlignment w:val="baseline"/>
        <w:rPr>
          <w:sz w:val="24"/>
          <w:szCs w:val="24"/>
          <w:lang w:val="en-GB"/>
        </w:rPr>
      </w:pPr>
      <w:r w:rsidRPr="006100A5">
        <w:rPr>
          <w:b/>
          <w:sz w:val="24"/>
          <w:szCs w:val="24"/>
          <w:lang w:val="en-GB"/>
        </w:rPr>
        <w:t>5.G114</w:t>
      </w:r>
      <w:r w:rsidRPr="006100A5">
        <w:rPr>
          <w:b/>
          <w:sz w:val="24"/>
          <w:szCs w:val="24"/>
          <w:lang w:val="en-GB"/>
        </w:rPr>
        <w:tab/>
      </w:r>
      <w:r w:rsidRPr="006100A5">
        <w:rPr>
          <w:sz w:val="24"/>
          <w:szCs w:val="24"/>
          <w:lang w:val="en-GB"/>
        </w:rPr>
        <w:t xml:space="preserve">The allocation to the fixed service in the band 38-39.5 GHz is designated for worldwide use by high-altitude platform stations (HAPS). </w:t>
      </w:r>
      <w:r w:rsidRPr="006100A5">
        <w:rPr>
          <w:sz w:val="24"/>
          <w:szCs w:val="24"/>
        </w:rPr>
        <w:t xml:space="preserve">This designation does not preclude the use of this frequency band by any application of the services to which they are allocated and does not establish priority in the Radio Regulations. </w:t>
      </w:r>
      <w:r w:rsidRPr="006100A5">
        <w:rPr>
          <w:sz w:val="24"/>
          <w:szCs w:val="24"/>
          <w:lang w:val="en-GB"/>
        </w:rPr>
        <w:t>Such use of the fixed-service allocation by HAPS is limited to the ground-to-HAPS direction.</w:t>
      </w:r>
      <w:r w:rsidRPr="006100A5">
        <w:rPr>
          <w:b/>
          <w:sz w:val="24"/>
          <w:szCs w:val="24"/>
          <w:lang w:val="en-GB"/>
        </w:rPr>
        <w:t xml:space="preserve"> </w:t>
      </w:r>
    </w:p>
    <w:p w14:paraId="34FA270D" w14:textId="77777777" w:rsidR="00F4254A" w:rsidRPr="006100A5" w:rsidRDefault="00F4254A" w:rsidP="00F4254A">
      <w:pPr>
        <w:spacing w:after="160" w:line="259" w:lineRule="auto"/>
        <w:jc w:val="both"/>
        <w:rPr>
          <w:sz w:val="24"/>
          <w:szCs w:val="24"/>
        </w:rPr>
      </w:pPr>
    </w:p>
    <w:p w14:paraId="7BB8FF47" w14:textId="77777777" w:rsidR="00F4254A" w:rsidRPr="006100A5" w:rsidRDefault="00F4254A" w:rsidP="00F4254A">
      <w:pPr>
        <w:tabs>
          <w:tab w:val="left" w:pos="1352"/>
        </w:tabs>
        <w:rPr>
          <w:sz w:val="24"/>
          <w:szCs w:val="24"/>
        </w:rPr>
      </w:pPr>
      <w:r w:rsidRPr="006100A5">
        <w:rPr>
          <w:b/>
          <w:sz w:val="24"/>
          <w:szCs w:val="24"/>
        </w:rPr>
        <w:t>Reasons:</w:t>
      </w:r>
      <w:r w:rsidRPr="006100A5">
        <w:rPr>
          <w:sz w:val="24"/>
          <w:szCs w:val="24"/>
        </w:rPr>
        <w:tab/>
        <w:t xml:space="preserve"> To add the text of the footnote allowing HAPS to operate in the fixed service allocation in the 38-39.5 GHz band on a worldwide basis. </w:t>
      </w:r>
    </w:p>
    <w:p w14:paraId="032633AB" w14:textId="77777777" w:rsidR="00F4254A" w:rsidRPr="00F16B86" w:rsidRDefault="00F4254A" w:rsidP="00F4254A">
      <w:pPr>
        <w:tabs>
          <w:tab w:val="left" w:pos="1352"/>
        </w:tabs>
        <w:rPr>
          <w:sz w:val="22"/>
          <w:szCs w:val="22"/>
        </w:rPr>
      </w:pPr>
      <w:r w:rsidRPr="00F16B86">
        <w:rPr>
          <w:sz w:val="22"/>
          <w:szCs w:val="22"/>
        </w:rPr>
        <w:t xml:space="preserve"> </w:t>
      </w:r>
    </w:p>
    <w:p w14:paraId="6B98D7BF" w14:textId="77777777" w:rsidR="00F4254A" w:rsidRPr="00F16B86" w:rsidRDefault="00F4254A" w:rsidP="00F4254A">
      <w:pPr>
        <w:keepNext/>
        <w:keepLines/>
        <w:spacing w:before="40"/>
        <w:outlineLvl w:val="1"/>
        <w:rPr>
          <w:rFonts w:eastAsiaTheme="majorEastAsia"/>
          <w:i/>
          <w:color w:val="000000" w:themeColor="text1"/>
          <w:sz w:val="28"/>
          <w:u w:val="single"/>
        </w:rPr>
      </w:pPr>
      <w:r w:rsidRPr="00F16B86">
        <w:rPr>
          <w:rFonts w:eastAsiaTheme="majorEastAsia"/>
          <w:i/>
          <w:color w:val="000000" w:themeColor="text1"/>
          <w:sz w:val="28"/>
          <w:u w:val="single"/>
        </w:rPr>
        <w:t>Draft new Resolution for the 38-39.5 GHz band</w:t>
      </w:r>
    </w:p>
    <w:p w14:paraId="6199B62B" w14:textId="77777777" w:rsidR="00F4254A" w:rsidRPr="00F16B86" w:rsidRDefault="00F4254A" w:rsidP="00F4254A">
      <w:pPr>
        <w:tabs>
          <w:tab w:val="left" w:pos="1352"/>
        </w:tabs>
        <w:rPr>
          <w:i/>
          <w:sz w:val="22"/>
          <w:szCs w:val="22"/>
        </w:rPr>
      </w:pPr>
    </w:p>
    <w:p w14:paraId="60EE833C" w14:textId="77777777" w:rsidR="00F4254A" w:rsidRPr="0035299C"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i/>
          <w:sz w:val="24"/>
          <w:szCs w:val="24"/>
          <w:lang w:val="en-GB"/>
        </w:rPr>
      </w:pPr>
      <w:r w:rsidRPr="0035299C">
        <w:rPr>
          <w:rFonts w:hAnsi="Times New Roman Bold"/>
          <w:b/>
          <w:sz w:val="24"/>
          <w:szCs w:val="24"/>
          <w:lang w:val="en-GB"/>
        </w:rPr>
        <w:t>ADD</w:t>
      </w:r>
      <w:r w:rsidRPr="0035299C">
        <w:rPr>
          <w:rFonts w:hAnsi="Times New Roman Bold"/>
          <w:b/>
          <w:sz w:val="24"/>
          <w:szCs w:val="24"/>
          <w:lang w:val="en-GB"/>
        </w:rPr>
        <w:tab/>
      </w:r>
      <w:r w:rsidRPr="0035299C">
        <w:rPr>
          <w:rFonts w:hAnsi="Times New Roman Bold"/>
          <w:b/>
          <w:sz w:val="24"/>
          <w:szCs w:val="24"/>
          <w:lang w:val="en-GB"/>
        </w:rPr>
        <w:tab/>
        <w:t>USA/1.14/23</w:t>
      </w:r>
    </w:p>
    <w:p w14:paraId="392D790D" w14:textId="77777777" w:rsidR="00F4254A" w:rsidRPr="0035299C" w:rsidRDefault="00F4254A" w:rsidP="00F4254A">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4"/>
          <w:szCs w:val="24"/>
          <w:lang w:val="en-GB"/>
        </w:rPr>
      </w:pPr>
      <w:r w:rsidRPr="0035299C">
        <w:rPr>
          <w:rFonts w:eastAsia="SimSun"/>
          <w:caps/>
          <w:sz w:val="24"/>
          <w:szCs w:val="24"/>
          <w:lang w:val="en-GB"/>
        </w:rPr>
        <w:t>DRAFT NEW RESOLUTION [G114]</w:t>
      </w:r>
    </w:p>
    <w:p w14:paraId="2089C2EA" w14:textId="77777777" w:rsidR="00F4254A" w:rsidRPr="0035299C" w:rsidRDefault="00F4254A" w:rsidP="00F4254A">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b/>
          <w:bCs/>
          <w:sz w:val="24"/>
          <w:szCs w:val="24"/>
          <w:lang w:val="en-GB"/>
        </w:rPr>
      </w:pPr>
      <w:r w:rsidRPr="0035299C">
        <w:rPr>
          <w:rFonts w:ascii="Times New Roman Bold" w:eastAsia="SimSun" w:hAnsi="Times New Roman Bold" w:cs="Times New Roman Bold"/>
          <w:b/>
          <w:bCs/>
          <w:sz w:val="24"/>
          <w:szCs w:val="24"/>
          <w:lang w:val="en-GB"/>
        </w:rPr>
        <w:t>U</w:t>
      </w:r>
      <w:r w:rsidRPr="0035299C">
        <w:rPr>
          <w:rFonts w:ascii="Times New Roman Bold" w:eastAsia="Calibri" w:hAnsi="Times New Roman Bold"/>
          <w:b/>
          <w:sz w:val="24"/>
          <w:szCs w:val="24"/>
          <w:lang w:val="en-GB"/>
        </w:rPr>
        <w:t xml:space="preserve">se of the frequency range 38-39.5 GHz by fixed links for high altitude </w:t>
      </w:r>
      <w:r w:rsidRPr="0035299C">
        <w:rPr>
          <w:rFonts w:ascii="Times New Roman Bold" w:eastAsia="Calibri" w:hAnsi="Times New Roman Bold"/>
          <w:b/>
          <w:sz w:val="24"/>
          <w:szCs w:val="24"/>
          <w:lang w:val="en-GB"/>
        </w:rPr>
        <w:br/>
        <w:t>platform stations in the fixed service worldwide</w:t>
      </w:r>
    </w:p>
    <w:p w14:paraId="600740A8" w14:textId="77777777" w:rsidR="00F4254A" w:rsidRPr="0035299C" w:rsidRDefault="00F4254A" w:rsidP="00F4254A">
      <w:pPr>
        <w:tabs>
          <w:tab w:val="left" w:pos="1134"/>
          <w:tab w:val="left" w:pos="1871"/>
          <w:tab w:val="left" w:pos="2268"/>
        </w:tabs>
        <w:overflowPunct w:val="0"/>
        <w:autoSpaceDE w:val="0"/>
        <w:autoSpaceDN w:val="0"/>
        <w:adjustRightInd w:val="0"/>
        <w:spacing w:before="280"/>
        <w:textAlignment w:val="baseline"/>
        <w:rPr>
          <w:sz w:val="24"/>
          <w:szCs w:val="24"/>
          <w:lang w:val="en-GB"/>
        </w:rPr>
      </w:pPr>
      <w:r w:rsidRPr="0035299C">
        <w:rPr>
          <w:sz w:val="24"/>
          <w:szCs w:val="24"/>
          <w:lang w:val="en-GB"/>
        </w:rPr>
        <w:t>The World Radiocommunication Conference (</w:t>
      </w:r>
      <w:proofErr w:type="spellStart"/>
      <w:r w:rsidRPr="0035299C">
        <w:rPr>
          <w:sz w:val="24"/>
          <w:szCs w:val="24"/>
          <w:lang w:val="en-GB"/>
        </w:rPr>
        <w:t>Sharm</w:t>
      </w:r>
      <w:proofErr w:type="spellEnd"/>
      <w:r w:rsidRPr="0035299C">
        <w:rPr>
          <w:sz w:val="24"/>
          <w:szCs w:val="24"/>
          <w:lang w:val="en-GB"/>
        </w:rPr>
        <w:t xml:space="preserve"> el-Sheikh, 2019), </w:t>
      </w:r>
    </w:p>
    <w:p w14:paraId="114848F9" w14:textId="77777777" w:rsidR="00F4254A" w:rsidRPr="0035299C" w:rsidRDefault="00F4254A" w:rsidP="00F4254A">
      <w:pPr>
        <w:tabs>
          <w:tab w:val="left" w:pos="1134"/>
          <w:tab w:val="left" w:pos="1871"/>
          <w:tab w:val="left" w:pos="2268"/>
        </w:tabs>
        <w:overflowPunct w:val="0"/>
        <w:autoSpaceDE w:val="0"/>
        <w:autoSpaceDN w:val="0"/>
        <w:adjustRightInd w:val="0"/>
        <w:spacing w:before="280"/>
        <w:textAlignment w:val="baseline"/>
        <w:rPr>
          <w:sz w:val="24"/>
          <w:szCs w:val="24"/>
          <w:lang w:val="en-GB"/>
        </w:rPr>
      </w:pPr>
    </w:p>
    <w:p w14:paraId="1D242711" w14:textId="77777777" w:rsidR="00F4254A" w:rsidRPr="0035299C" w:rsidRDefault="00F4254A" w:rsidP="00F4254A">
      <w:pPr>
        <w:ind w:firstLine="720"/>
        <w:contextualSpacing/>
        <w:jc w:val="both"/>
        <w:rPr>
          <w:i/>
          <w:sz w:val="24"/>
          <w:szCs w:val="24"/>
        </w:rPr>
      </w:pPr>
      <w:proofErr w:type="gramStart"/>
      <w:r w:rsidRPr="0035299C">
        <w:rPr>
          <w:i/>
          <w:sz w:val="24"/>
          <w:szCs w:val="24"/>
          <w:lang w:val="en-GB"/>
        </w:rPr>
        <w:t>considering</w:t>
      </w:r>
      <w:proofErr w:type="gramEnd"/>
      <w:r w:rsidRPr="0035299C">
        <w:rPr>
          <w:i/>
          <w:sz w:val="24"/>
          <w:szCs w:val="24"/>
        </w:rPr>
        <w:t xml:space="preserve"> </w:t>
      </w:r>
    </w:p>
    <w:p w14:paraId="0EFB69E8" w14:textId="77777777" w:rsidR="00F4254A" w:rsidRPr="0035299C" w:rsidRDefault="00F4254A" w:rsidP="00F4254A">
      <w:pPr>
        <w:contextualSpacing/>
        <w:jc w:val="both"/>
        <w:rPr>
          <w:i/>
          <w:sz w:val="24"/>
          <w:szCs w:val="24"/>
        </w:rPr>
      </w:pPr>
    </w:p>
    <w:p w14:paraId="5E1A9BA2" w14:textId="77777777" w:rsidR="00F4254A" w:rsidRPr="0035299C" w:rsidRDefault="00F4254A" w:rsidP="00F4254A">
      <w:pPr>
        <w:contextualSpacing/>
        <w:jc w:val="both"/>
        <w:rPr>
          <w:sz w:val="24"/>
          <w:szCs w:val="24"/>
        </w:rPr>
      </w:pPr>
      <w:r w:rsidRPr="0035299C">
        <w:rPr>
          <w:i/>
          <w:sz w:val="24"/>
          <w:szCs w:val="24"/>
        </w:rPr>
        <w:t>a)</w:t>
      </w:r>
      <w:r w:rsidRPr="0035299C">
        <w:rPr>
          <w:sz w:val="24"/>
          <w:szCs w:val="24"/>
        </w:rPr>
        <w:tab/>
      </w:r>
      <w:proofErr w:type="gramStart"/>
      <w:r w:rsidRPr="0035299C">
        <w:rPr>
          <w:sz w:val="24"/>
          <w:szCs w:val="24"/>
        </w:rPr>
        <w:t>that</w:t>
      </w:r>
      <w:proofErr w:type="gramEnd"/>
      <w:r w:rsidRPr="0035299C">
        <w:rPr>
          <w:sz w:val="24"/>
          <w:szCs w:val="24"/>
        </w:rPr>
        <w:t xml:space="preserve">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3DD17217" w14:textId="77777777" w:rsidR="00F4254A" w:rsidRPr="0035299C" w:rsidRDefault="00F4254A" w:rsidP="00F4254A">
      <w:pPr>
        <w:contextualSpacing/>
        <w:jc w:val="both"/>
        <w:rPr>
          <w:sz w:val="24"/>
          <w:szCs w:val="24"/>
        </w:rPr>
      </w:pPr>
    </w:p>
    <w:p w14:paraId="2712A6D6" w14:textId="77777777" w:rsidR="00F4254A" w:rsidRPr="0035299C" w:rsidRDefault="00F4254A" w:rsidP="00F4254A">
      <w:pPr>
        <w:contextualSpacing/>
        <w:jc w:val="both"/>
        <w:rPr>
          <w:sz w:val="24"/>
          <w:szCs w:val="24"/>
        </w:rPr>
      </w:pPr>
      <w:r w:rsidRPr="0035299C">
        <w:rPr>
          <w:i/>
          <w:sz w:val="24"/>
          <w:szCs w:val="24"/>
        </w:rPr>
        <w:t>b)</w:t>
      </w:r>
      <w:r w:rsidRPr="0035299C">
        <w:rPr>
          <w:sz w:val="24"/>
          <w:szCs w:val="24"/>
        </w:rPr>
        <w:tab/>
      </w:r>
      <w:proofErr w:type="gramStart"/>
      <w:r w:rsidRPr="0035299C">
        <w:rPr>
          <w:sz w:val="24"/>
          <w:szCs w:val="24"/>
        </w:rPr>
        <w:t>that</w:t>
      </w:r>
      <w:proofErr w:type="gramEnd"/>
      <w:r w:rsidRPr="0035299C">
        <w:rPr>
          <w:sz w:val="24"/>
          <w:szCs w:val="24"/>
        </w:rPr>
        <w:t xml:space="preserve"> WRC-15 decided to study additional spectrum needs for fixed HAPS links to provide broadband connectivity, including within the band 38 – 39.5 GHz, recognizing that the existing HAPS designations were established without reference to today’s broadband capabilities;</w:t>
      </w:r>
    </w:p>
    <w:p w14:paraId="1197285A" w14:textId="77777777" w:rsidR="00F4254A" w:rsidRPr="0035299C" w:rsidRDefault="00F4254A" w:rsidP="00F4254A">
      <w:pPr>
        <w:contextualSpacing/>
        <w:jc w:val="both"/>
        <w:rPr>
          <w:sz w:val="24"/>
          <w:szCs w:val="24"/>
        </w:rPr>
      </w:pPr>
    </w:p>
    <w:p w14:paraId="6EF3B88B" w14:textId="77777777" w:rsidR="00F4254A" w:rsidRPr="0035299C" w:rsidRDefault="00F4254A" w:rsidP="00F4254A">
      <w:pPr>
        <w:contextualSpacing/>
        <w:jc w:val="both"/>
        <w:rPr>
          <w:sz w:val="24"/>
          <w:szCs w:val="24"/>
        </w:rPr>
      </w:pPr>
      <w:r w:rsidRPr="0035299C">
        <w:rPr>
          <w:i/>
          <w:sz w:val="24"/>
          <w:szCs w:val="24"/>
        </w:rPr>
        <w:t>c)</w:t>
      </w:r>
      <w:r w:rsidRPr="0035299C">
        <w:rPr>
          <w:sz w:val="24"/>
          <w:szCs w:val="24"/>
        </w:rPr>
        <w:tab/>
      </w:r>
      <w:proofErr w:type="gramStart"/>
      <w:r w:rsidRPr="0035299C">
        <w:rPr>
          <w:sz w:val="24"/>
          <w:szCs w:val="24"/>
        </w:rPr>
        <w:t>that</w:t>
      </w:r>
      <w:proofErr w:type="gramEnd"/>
      <w:r w:rsidRPr="0035299C">
        <w:rPr>
          <w:sz w:val="24"/>
          <w:szCs w:val="24"/>
        </w:rPr>
        <w:t xml:space="preserve"> HAPS can provide broadband connectivity with minimal ground network infrastructure;</w:t>
      </w:r>
    </w:p>
    <w:p w14:paraId="16FBA103" w14:textId="77777777" w:rsidR="00F4254A" w:rsidRPr="0035299C" w:rsidRDefault="00F4254A" w:rsidP="00F4254A">
      <w:pPr>
        <w:contextualSpacing/>
        <w:jc w:val="both"/>
        <w:rPr>
          <w:i/>
          <w:sz w:val="24"/>
          <w:szCs w:val="24"/>
        </w:rPr>
      </w:pPr>
    </w:p>
    <w:p w14:paraId="4E5CB4F3" w14:textId="77777777" w:rsidR="00F4254A" w:rsidRPr="0035299C" w:rsidRDefault="00F4254A" w:rsidP="00F4254A">
      <w:pPr>
        <w:contextualSpacing/>
        <w:jc w:val="both"/>
        <w:rPr>
          <w:sz w:val="24"/>
          <w:szCs w:val="24"/>
        </w:rPr>
      </w:pPr>
      <w:r w:rsidRPr="0035299C">
        <w:rPr>
          <w:i/>
          <w:sz w:val="24"/>
          <w:szCs w:val="24"/>
        </w:rPr>
        <w:t>d)</w:t>
      </w:r>
      <w:r w:rsidRPr="0035299C">
        <w:rPr>
          <w:sz w:val="24"/>
          <w:szCs w:val="24"/>
        </w:rPr>
        <w:tab/>
      </w:r>
      <w:proofErr w:type="gramStart"/>
      <w:r w:rsidRPr="0035299C">
        <w:rPr>
          <w:sz w:val="24"/>
          <w:szCs w:val="24"/>
        </w:rPr>
        <w:t>that</w:t>
      </w:r>
      <w:proofErr w:type="gramEnd"/>
      <w:r w:rsidRPr="0035299C">
        <w:rPr>
          <w:sz w:val="24"/>
          <w:szCs w:val="24"/>
        </w:rPr>
        <w:t xml:space="preserve"> Recommendation ITU-R P.618, “Propagation data and prediction methods required for the design of Earth-space telecommunication systems”, should be used to determine rain fade attenuation from HAPS platforms;</w:t>
      </w:r>
    </w:p>
    <w:p w14:paraId="5596A558" w14:textId="77777777" w:rsidR="00F4254A" w:rsidRPr="0035299C" w:rsidRDefault="00F4254A" w:rsidP="00F4254A">
      <w:pPr>
        <w:contextualSpacing/>
        <w:jc w:val="both"/>
        <w:rPr>
          <w:i/>
          <w:sz w:val="24"/>
          <w:szCs w:val="24"/>
        </w:rPr>
      </w:pPr>
    </w:p>
    <w:p w14:paraId="0F51FD5C" w14:textId="77777777" w:rsidR="00F4254A" w:rsidRPr="0035299C" w:rsidRDefault="00F4254A" w:rsidP="00F4254A">
      <w:pPr>
        <w:contextualSpacing/>
        <w:jc w:val="both"/>
        <w:rPr>
          <w:sz w:val="24"/>
          <w:szCs w:val="24"/>
        </w:rPr>
      </w:pPr>
      <w:r w:rsidRPr="0035299C">
        <w:rPr>
          <w:i/>
          <w:sz w:val="24"/>
          <w:szCs w:val="24"/>
        </w:rPr>
        <w:t>e)</w:t>
      </w:r>
      <w:r w:rsidRPr="0035299C">
        <w:rPr>
          <w:sz w:val="24"/>
          <w:szCs w:val="24"/>
        </w:rPr>
        <w:t xml:space="preserve"> </w:t>
      </w:r>
      <w:r w:rsidRPr="0035299C">
        <w:rPr>
          <w:sz w:val="24"/>
          <w:szCs w:val="24"/>
        </w:rPr>
        <w:tab/>
      </w:r>
      <w:proofErr w:type="gramStart"/>
      <w:r w:rsidRPr="0035299C">
        <w:rPr>
          <w:sz w:val="24"/>
          <w:szCs w:val="24"/>
        </w:rPr>
        <w:t>that</w:t>
      </w:r>
      <w:proofErr w:type="gramEnd"/>
      <w:r w:rsidRPr="0035299C">
        <w:rPr>
          <w:sz w:val="24"/>
          <w:szCs w:val="24"/>
        </w:rPr>
        <w:t xml:space="preserve"> Recommendation ITU-R P.452, “Prediction procedure for the evaluation of interference between stations on the surface of the Earth at frequencies above about 0.1 GHz”, should be used to determine the propagation loss in the ground path from HAPS ground stations;</w:t>
      </w:r>
    </w:p>
    <w:p w14:paraId="57716479" w14:textId="77777777" w:rsidR="00F4254A" w:rsidRPr="0035299C" w:rsidRDefault="00F4254A" w:rsidP="00F4254A">
      <w:pPr>
        <w:contextualSpacing/>
        <w:jc w:val="both"/>
        <w:rPr>
          <w:i/>
          <w:sz w:val="24"/>
          <w:szCs w:val="24"/>
        </w:rPr>
      </w:pPr>
    </w:p>
    <w:p w14:paraId="34285CAF" w14:textId="77777777" w:rsidR="00F4254A" w:rsidRPr="0035299C" w:rsidRDefault="00F4254A" w:rsidP="00F4254A">
      <w:pPr>
        <w:contextualSpacing/>
        <w:jc w:val="both"/>
        <w:rPr>
          <w:sz w:val="24"/>
          <w:szCs w:val="24"/>
        </w:rPr>
      </w:pPr>
      <w:r w:rsidRPr="0035299C">
        <w:rPr>
          <w:i/>
          <w:sz w:val="24"/>
          <w:szCs w:val="24"/>
        </w:rPr>
        <w:t>f)</w:t>
      </w:r>
      <w:r w:rsidRPr="0035299C">
        <w:rPr>
          <w:sz w:val="24"/>
          <w:szCs w:val="24"/>
        </w:rPr>
        <w:tab/>
      </w:r>
      <w:proofErr w:type="gramStart"/>
      <w:r w:rsidRPr="0035299C">
        <w:rPr>
          <w:sz w:val="24"/>
          <w:szCs w:val="24"/>
        </w:rPr>
        <w:t>that</w:t>
      </w:r>
      <w:proofErr w:type="gramEnd"/>
      <w:r w:rsidRPr="0035299C">
        <w:rPr>
          <w:sz w:val="24"/>
          <w:szCs w:val="24"/>
        </w:rPr>
        <w:t xml:space="preserve"> Recommendation ITU-R SF.1395, “Minimum propagation attenuation due to atmospheric gases for use in frequency sharing studies between the fixed-satellite service and the fixed service”, should be used to determine the gaseous attenuation;</w:t>
      </w:r>
    </w:p>
    <w:p w14:paraId="0B78808A" w14:textId="77777777" w:rsidR="00F4254A" w:rsidRPr="0035299C" w:rsidRDefault="00F4254A" w:rsidP="00F4254A">
      <w:pPr>
        <w:contextualSpacing/>
        <w:jc w:val="both"/>
        <w:rPr>
          <w:i/>
          <w:sz w:val="24"/>
          <w:szCs w:val="24"/>
        </w:rPr>
      </w:pPr>
    </w:p>
    <w:p w14:paraId="28E7F53E" w14:textId="77777777" w:rsidR="00F4254A" w:rsidRPr="0035299C" w:rsidRDefault="00F4254A" w:rsidP="00F4254A">
      <w:pPr>
        <w:contextualSpacing/>
        <w:jc w:val="both"/>
        <w:rPr>
          <w:sz w:val="24"/>
          <w:szCs w:val="24"/>
        </w:rPr>
      </w:pPr>
      <w:r w:rsidRPr="0035299C">
        <w:rPr>
          <w:i/>
          <w:sz w:val="24"/>
          <w:szCs w:val="24"/>
        </w:rPr>
        <w:t>g)</w:t>
      </w:r>
      <w:r w:rsidRPr="0035299C">
        <w:rPr>
          <w:sz w:val="24"/>
          <w:szCs w:val="24"/>
        </w:rPr>
        <w:tab/>
      </w:r>
      <w:proofErr w:type="gramStart"/>
      <w:r w:rsidRPr="0035299C">
        <w:rPr>
          <w:sz w:val="24"/>
          <w:szCs w:val="24"/>
        </w:rPr>
        <w:t>that</w:t>
      </w:r>
      <w:proofErr w:type="gramEnd"/>
      <w:r w:rsidRPr="0035299C">
        <w:rPr>
          <w:sz w:val="24"/>
          <w:szCs w:val="24"/>
        </w:rPr>
        <w:t xml:space="preserve"> Recommendation ITU-R P.2108, “Prediction of Clutter Loss”, should be used to determine the clutter loss,</w:t>
      </w:r>
    </w:p>
    <w:p w14:paraId="65B80D75" w14:textId="77777777" w:rsidR="00F4254A" w:rsidRPr="0035299C" w:rsidRDefault="00F4254A" w:rsidP="00F4254A">
      <w:pPr>
        <w:contextualSpacing/>
        <w:jc w:val="both"/>
        <w:rPr>
          <w:sz w:val="24"/>
          <w:szCs w:val="24"/>
          <w:lang w:val="en-GB"/>
        </w:rPr>
      </w:pPr>
    </w:p>
    <w:p w14:paraId="60E93BB6" w14:textId="77777777" w:rsidR="00F4254A" w:rsidRPr="0035299C" w:rsidRDefault="00F4254A" w:rsidP="00F4254A">
      <w:pPr>
        <w:tabs>
          <w:tab w:val="left" w:pos="1134"/>
          <w:tab w:val="left" w:pos="1871"/>
          <w:tab w:val="left" w:pos="2268"/>
        </w:tabs>
        <w:overflowPunct w:val="0"/>
        <w:autoSpaceDE w:val="0"/>
        <w:autoSpaceDN w:val="0"/>
        <w:adjustRightInd w:val="0"/>
        <w:spacing w:before="120"/>
        <w:textAlignment w:val="baseline"/>
        <w:rPr>
          <w:i/>
          <w:sz w:val="24"/>
          <w:szCs w:val="24"/>
          <w:lang w:val="en-GB"/>
        </w:rPr>
      </w:pPr>
      <w:r w:rsidRPr="0035299C">
        <w:rPr>
          <w:sz w:val="24"/>
          <w:szCs w:val="24"/>
          <w:lang w:val="en-GB"/>
        </w:rPr>
        <w:tab/>
      </w:r>
      <w:r w:rsidRPr="0035299C">
        <w:rPr>
          <w:i/>
          <w:sz w:val="24"/>
          <w:szCs w:val="24"/>
          <w:lang w:val="en-GB"/>
        </w:rPr>
        <w:t>Recognizing</w:t>
      </w:r>
    </w:p>
    <w:p w14:paraId="6EA498C5" w14:textId="77777777" w:rsidR="00F4254A" w:rsidRPr="0035299C" w:rsidRDefault="00F4254A" w:rsidP="00F4254A">
      <w:pPr>
        <w:tabs>
          <w:tab w:val="left" w:pos="1134"/>
          <w:tab w:val="left" w:pos="1871"/>
          <w:tab w:val="left" w:pos="2268"/>
        </w:tabs>
        <w:overflowPunct w:val="0"/>
        <w:autoSpaceDE w:val="0"/>
        <w:autoSpaceDN w:val="0"/>
        <w:adjustRightInd w:val="0"/>
        <w:spacing w:before="120" w:after="240"/>
        <w:textAlignment w:val="baseline"/>
        <w:rPr>
          <w:sz w:val="24"/>
          <w:szCs w:val="24"/>
          <w:lang w:val="en-GB"/>
        </w:rPr>
      </w:pPr>
      <w:r w:rsidRPr="0035299C">
        <w:rPr>
          <w:i/>
          <w:sz w:val="24"/>
          <w:szCs w:val="24"/>
          <w:lang w:val="en-GB"/>
        </w:rPr>
        <w:t>a)</w:t>
      </w:r>
      <w:r w:rsidRPr="0035299C">
        <w:rPr>
          <w:sz w:val="24"/>
          <w:szCs w:val="24"/>
          <w:lang w:val="en-GB"/>
        </w:rPr>
        <w:tab/>
      </w:r>
      <w:proofErr w:type="gramStart"/>
      <w:r w:rsidRPr="0035299C">
        <w:rPr>
          <w:sz w:val="24"/>
          <w:szCs w:val="24"/>
          <w:lang w:val="en-GB"/>
        </w:rPr>
        <w:t>that</w:t>
      </w:r>
      <w:proofErr w:type="gramEnd"/>
      <w:r w:rsidRPr="0035299C">
        <w:rPr>
          <w:sz w:val="24"/>
          <w:szCs w:val="24"/>
          <w:lang w:val="en-GB"/>
        </w:rPr>
        <w:t xml:space="preserve"> the use of HAPS in this band is intended for the ground to HAPS direction;</w:t>
      </w:r>
    </w:p>
    <w:p w14:paraId="3B85ADBC" w14:textId="77777777" w:rsidR="00F4254A" w:rsidRPr="0035299C" w:rsidRDefault="00F4254A" w:rsidP="00F4254A">
      <w:pPr>
        <w:tabs>
          <w:tab w:val="left" w:pos="1134"/>
          <w:tab w:val="left" w:pos="1871"/>
          <w:tab w:val="left" w:pos="2268"/>
        </w:tabs>
        <w:overflowPunct w:val="0"/>
        <w:autoSpaceDE w:val="0"/>
        <w:autoSpaceDN w:val="0"/>
        <w:adjustRightInd w:val="0"/>
        <w:spacing w:before="120" w:after="240"/>
        <w:textAlignment w:val="baseline"/>
        <w:rPr>
          <w:sz w:val="24"/>
          <w:szCs w:val="24"/>
          <w:lang w:val="en-GB"/>
        </w:rPr>
      </w:pPr>
      <w:r w:rsidRPr="0035299C">
        <w:rPr>
          <w:i/>
          <w:sz w:val="24"/>
          <w:szCs w:val="24"/>
          <w:lang w:val="en-GB"/>
        </w:rPr>
        <w:t>b)</w:t>
      </w:r>
      <w:r w:rsidRPr="0035299C">
        <w:rPr>
          <w:i/>
          <w:sz w:val="24"/>
          <w:szCs w:val="24"/>
          <w:lang w:val="en-GB"/>
        </w:rPr>
        <w:tab/>
      </w:r>
      <w:proofErr w:type="gramStart"/>
      <w:r w:rsidRPr="0035299C">
        <w:rPr>
          <w:sz w:val="24"/>
          <w:szCs w:val="24"/>
          <w:lang w:val="en-GB"/>
        </w:rPr>
        <w:t>that</w:t>
      </w:r>
      <w:proofErr w:type="gramEnd"/>
      <w:r w:rsidRPr="0035299C">
        <w:rPr>
          <w:sz w:val="24"/>
          <w:szCs w:val="24"/>
          <w:lang w:val="en-GB"/>
        </w:rPr>
        <w:t xml:space="preserve"> with respect to coordination procedures between </w:t>
      </w:r>
      <w:proofErr w:type="spellStart"/>
      <w:r w:rsidRPr="0035299C">
        <w:rPr>
          <w:sz w:val="24"/>
          <w:szCs w:val="24"/>
          <w:lang w:val="en-GB"/>
        </w:rPr>
        <w:t>neighboring</w:t>
      </w:r>
      <w:proofErr w:type="spellEnd"/>
      <w:r w:rsidRPr="0035299C">
        <w:rPr>
          <w:sz w:val="24"/>
          <w:szCs w:val="24"/>
          <w:lang w:val="en-GB"/>
        </w:rPr>
        <w:t xml:space="preserve"> administration for terrestrial services Article 9.18 of the Radio Regulations applies;  </w:t>
      </w:r>
    </w:p>
    <w:p w14:paraId="1266DBFE" w14:textId="77777777" w:rsidR="00F4254A" w:rsidRPr="0035299C" w:rsidRDefault="00F4254A" w:rsidP="00F4254A">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r w:rsidRPr="0035299C">
        <w:rPr>
          <w:i/>
          <w:sz w:val="24"/>
          <w:szCs w:val="24"/>
          <w:lang w:val="en-GB"/>
        </w:rPr>
        <w:t>Resolves</w:t>
      </w:r>
    </w:p>
    <w:p w14:paraId="0F1258D2" w14:textId="77777777" w:rsidR="00F4254A" w:rsidRPr="0035299C" w:rsidRDefault="00F4254A" w:rsidP="00F4254A">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
    <w:p w14:paraId="4DE636F2" w14:textId="77777777" w:rsidR="00F4254A" w:rsidRPr="0035299C" w:rsidRDefault="00F4254A" w:rsidP="00F4254A">
      <w:pPr>
        <w:jc w:val="both"/>
        <w:rPr>
          <w:sz w:val="24"/>
          <w:szCs w:val="24"/>
        </w:rPr>
      </w:pPr>
      <w:r w:rsidRPr="0035299C">
        <w:rPr>
          <w:sz w:val="24"/>
          <w:szCs w:val="24"/>
          <w:lang w:val="en-GB"/>
        </w:rPr>
        <w:t>1</w:t>
      </w:r>
      <w:r w:rsidRPr="0035299C">
        <w:rPr>
          <w:sz w:val="24"/>
          <w:szCs w:val="24"/>
          <w:lang w:val="en-GB"/>
        </w:rPr>
        <w:tab/>
      </w:r>
      <w:r w:rsidRPr="0035299C">
        <w:rPr>
          <w:sz w:val="24"/>
          <w:szCs w:val="24"/>
        </w:rPr>
        <w:t xml:space="preserve">that for the purpose of protecting terrestrial mobile service systems in neighboring administrations in the frequency range 38-39.5 GHz, </w:t>
      </w:r>
      <w:r w:rsidRPr="0035299C">
        <w:rPr>
          <w:color w:val="000000"/>
          <w:sz w:val="24"/>
          <w:szCs w:val="24"/>
          <w:lang w:val="en-GB"/>
        </w:rPr>
        <w:t xml:space="preserve">the power flux density limit per HAPS ground station at the surface of the Earth in </w:t>
      </w:r>
      <w:proofErr w:type="spellStart"/>
      <w:r w:rsidRPr="0035299C">
        <w:rPr>
          <w:color w:val="000000"/>
          <w:sz w:val="24"/>
          <w:szCs w:val="24"/>
          <w:lang w:val="en-GB"/>
        </w:rPr>
        <w:t>neighboring</w:t>
      </w:r>
      <w:proofErr w:type="spellEnd"/>
      <w:r w:rsidRPr="0035299C">
        <w:rPr>
          <w:color w:val="000000"/>
          <w:sz w:val="24"/>
          <w:szCs w:val="24"/>
          <w:lang w:val="en-GB"/>
        </w:rPr>
        <w:t xml:space="preserve"> administrations shall not exceed the following </w:t>
      </w:r>
      <w:proofErr w:type="spellStart"/>
      <w:r w:rsidRPr="0035299C">
        <w:rPr>
          <w:color w:val="000000"/>
          <w:sz w:val="24"/>
          <w:szCs w:val="24"/>
          <w:lang w:val="en-GB"/>
        </w:rPr>
        <w:t>pfd</w:t>
      </w:r>
      <w:proofErr w:type="spellEnd"/>
      <w:r w:rsidRPr="0035299C">
        <w:rPr>
          <w:color w:val="000000"/>
          <w:sz w:val="24"/>
          <w:szCs w:val="24"/>
          <w:lang w:val="en-GB"/>
        </w:rPr>
        <w:t xml:space="preserve"> masks in </w:t>
      </w:r>
      <w:proofErr w:type="spellStart"/>
      <w:r w:rsidRPr="0035299C">
        <w:rPr>
          <w:color w:val="000000"/>
          <w:sz w:val="24"/>
          <w:szCs w:val="24"/>
          <w:lang w:val="en-GB"/>
        </w:rPr>
        <w:t>dBW</w:t>
      </w:r>
      <w:proofErr w:type="spellEnd"/>
      <w:r w:rsidRPr="0035299C">
        <w:rPr>
          <w:color w:val="000000"/>
          <w:sz w:val="24"/>
          <w:szCs w:val="24"/>
          <w:lang w:val="en-GB"/>
        </w:rPr>
        <w:t>/m</w:t>
      </w:r>
      <w:r w:rsidRPr="0035299C">
        <w:rPr>
          <w:color w:val="000000"/>
          <w:sz w:val="24"/>
          <w:szCs w:val="24"/>
          <w:vertAlign w:val="superscript"/>
          <w:lang w:val="en-GB"/>
        </w:rPr>
        <w:t>2</w:t>
      </w:r>
      <w:r w:rsidRPr="0035299C">
        <w:rPr>
          <w:color w:val="000000"/>
          <w:sz w:val="24"/>
          <w:szCs w:val="24"/>
          <w:lang w:val="en-GB"/>
        </w:rPr>
        <w:t>/MHz under clear sky conditions without the explicit agreement from the affected administration:</w:t>
      </w:r>
    </w:p>
    <w:p w14:paraId="13D6C6C5" w14:textId="77777777" w:rsidR="00F4254A" w:rsidRPr="0035299C" w:rsidRDefault="00F4254A" w:rsidP="00F4254A">
      <w:pPr>
        <w:jc w:val="both"/>
        <w:rPr>
          <w:sz w:val="24"/>
          <w:szCs w:val="24"/>
        </w:rPr>
      </w:pPr>
    </w:p>
    <w:p w14:paraId="319439C7" w14:textId="77777777" w:rsidR="00F4254A" w:rsidRPr="0035299C" w:rsidRDefault="00F4254A" w:rsidP="00F4254A">
      <w:pPr>
        <w:jc w:val="both"/>
        <w:rPr>
          <w:rFonts w:eastAsiaTheme="minorEastAsia"/>
          <w:sz w:val="24"/>
          <w:szCs w:val="24"/>
        </w:rPr>
      </w:pPr>
      <m:oMathPara>
        <m:oMath>
          <m:sSub>
            <m:sSubPr>
              <m:ctrlPr>
                <w:rPr>
                  <w:rFonts w:ascii="Cambria Math" w:hAnsi="Cambria Math"/>
                  <w:sz w:val="24"/>
                  <w:szCs w:val="24"/>
                  <w:lang w:eastAsia="ja-JP"/>
                </w:rPr>
              </m:ctrlPr>
            </m:sSubPr>
            <m:e>
              <m:r>
                <w:rPr>
                  <w:rFonts w:ascii="Cambria Math" w:hAnsi="Cambria Math"/>
                  <w:sz w:val="24"/>
                  <w:szCs w:val="24"/>
                  <w:lang w:eastAsia="ja-JP"/>
                </w:rPr>
                <m:t>pfd</m:t>
              </m:r>
            </m:e>
            <m:sub>
              <m:r>
                <w:rPr>
                  <w:rFonts w:ascii="Cambria Math" w:hAnsi="Cambria Math"/>
                  <w:sz w:val="24"/>
                  <w:szCs w:val="24"/>
                  <w:lang w:eastAsia="ja-JP"/>
                </w:rPr>
                <m:t>max</m:t>
              </m:r>
            </m:sub>
          </m:sSub>
          <m:r>
            <w:rPr>
              <w:rFonts w:ascii="Cambria Math" w:hAnsi="Cambria Math"/>
              <w:sz w:val="24"/>
              <w:szCs w:val="24"/>
            </w:rPr>
            <m:t>=-109 dBW/</m:t>
          </m:r>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/MHz</m:t>
          </m:r>
        </m:oMath>
      </m:oMathPara>
    </w:p>
    <w:p w14:paraId="1E794257" w14:textId="77777777" w:rsidR="00F4254A" w:rsidRPr="0035299C" w:rsidRDefault="00F4254A" w:rsidP="00F4254A">
      <w:pPr>
        <w:jc w:val="both"/>
        <w:rPr>
          <w:rFonts w:eastAsiaTheme="minorEastAsia"/>
          <w:sz w:val="24"/>
          <w:szCs w:val="24"/>
        </w:rPr>
      </w:pPr>
    </w:p>
    <w:p w14:paraId="2CF2BC2E" w14:textId="77777777" w:rsidR="00F4254A" w:rsidRPr="0035299C" w:rsidRDefault="00F4254A" w:rsidP="00F4254A">
      <w:pPr>
        <w:jc w:val="both"/>
        <w:rPr>
          <w:sz w:val="24"/>
          <w:szCs w:val="24"/>
          <w:lang w:eastAsia="ja-JP"/>
        </w:rPr>
      </w:pPr>
      <w:proofErr w:type="gramStart"/>
      <w:r w:rsidRPr="0035299C">
        <w:rPr>
          <w:sz w:val="24"/>
          <w:szCs w:val="24"/>
          <w:lang w:eastAsia="ja-JP"/>
        </w:rPr>
        <w:t>where</w:t>
      </w:r>
      <w:proofErr w:type="gramEnd"/>
      <w:r w:rsidRPr="0035299C">
        <w:rPr>
          <w:sz w:val="24"/>
          <w:szCs w:val="24"/>
          <w:lang w:eastAsia="ja-JP"/>
        </w:rPr>
        <w:t xml:space="preserve"> El is the elevation angle in degrees (angle of arrival above the horizontal plane).</w:t>
      </w:r>
    </w:p>
    <w:p w14:paraId="7729E981" w14:textId="77777777" w:rsidR="00F4254A" w:rsidRPr="0035299C" w:rsidRDefault="00F4254A" w:rsidP="00F4254A">
      <w:pPr>
        <w:jc w:val="both"/>
        <w:rPr>
          <w:rFonts w:eastAsiaTheme="minorHAnsi"/>
          <w:sz w:val="24"/>
          <w:szCs w:val="24"/>
          <w:lang w:eastAsia="ja-JP"/>
        </w:rPr>
      </w:pPr>
      <w:r w:rsidRPr="0035299C">
        <w:rPr>
          <w:sz w:val="24"/>
          <w:szCs w:val="24"/>
          <w:lang w:eastAsia="ja-JP"/>
        </w:rPr>
        <w:t xml:space="preserve">To verify the that </w:t>
      </w:r>
      <w:proofErr w:type="spellStart"/>
      <w:r w:rsidRPr="0035299C">
        <w:rPr>
          <w:sz w:val="24"/>
          <w:szCs w:val="24"/>
          <w:lang w:eastAsia="ja-JP"/>
        </w:rPr>
        <w:t>pfd</w:t>
      </w:r>
      <w:proofErr w:type="spellEnd"/>
      <w:r w:rsidRPr="0035299C">
        <w:rPr>
          <w:sz w:val="24"/>
          <w:szCs w:val="24"/>
          <w:lang w:eastAsia="ja-JP"/>
        </w:rPr>
        <w:t xml:space="preserve"> produced by HAPS ground station does not exceed the proposed </w:t>
      </w:r>
      <w:proofErr w:type="spellStart"/>
      <w:r w:rsidRPr="0035299C">
        <w:rPr>
          <w:sz w:val="24"/>
          <w:szCs w:val="24"/>
          <w:lang w:eastAsia="ja-JP"/>
        </w:rPr>
        <w:t>pfd</w:t>
      </w:r>
      <w:proofErr w:type="spellEnd"/>
      <w:r w:rsidRPr="0035299C">
        <w:rPr>
          <w:sz w:val="24"/>
          <w:szCs w:val="24"/>
          <w:lang w:eastAsia="ja-JP"/>
        </w:rPr>
        <w:t xml:space="preserve"> mask, the following equation was used:</w:t>
      </w:r>
    </w:p>
    <w:p w14:paraId="1DEFEDEE" w14:textId="77777777" w:rsidR="00F4254A" w:rsidRPr="0035299C" w:rsidRDefault="00F4254A" w:rsidP="00F4254A">
      <w:pPr>
        <w:tabs>
          <w:tab w:val="center" w:pos="4820"/>
          <w:tab w:val="right" w:pos="9639"/>
        </w:tabs>
        <w:jc w:val="both"/>
        <w:rPr>
          <w:sz w:val="24"/>
          <w:szCs w:val="24"/>
          <w:lang w:eastAsia="ja-JP"/>
        </w:rPr>
      </w:pPr>
      <m:oMathPara>
        <m:oMath>
          <m:r>
            <w:rPr>
              <w:rFonts w:ascii="Cambria Math" w:hAnsi="Cambria Math"/>
              <w:sz w:val="24"/>
              <w:szCs w:val="24"/>
              <w:lang w:eastAsia="ja-JP"/>
            </w:rPr>
            <m:t>pfd</m:t>
          </m:r>
          <m:d>
            <m:dPr>
              <m:ctrlPr>
                <w:rPr>
                  <w:rFonts w:ascii="Cambria Math" w:hAnsi="Cambria Math"/>
                  <w:sz w:val="24"/>
                  <w:szCs w:val="24"/>
                  <w:lang w:eastAsia="ja-JP"/>
                </w:rPr>
              </m:ctrlPr>
            </m:dPr>
            <m:e>
              <m:r>
                <w:rPr>
                  <w:rFonts w:ascii="Cambria Math" w:hAnsi="Cambria Math"/>
                  <w:sz w:val="24"/>
                  <w:szCs w:val="24"/>
                  <w:lang w:eastAsia="ja-JP"/>
                </w:rPr>
                <m:t>El</m:t>
              </m:r>
            </m:e>
          </m:d>
          <m:r>
            <m:rPr>
              <m:sty m:val="p"/>
            </m:rPr>
            <w:rPr>
              <w:rFonts w:ascii="Cambria Math" w:hAnsi="Cambria Math"/>
              <w:sz w:val="24"/>
              <w:szCs w:val="24"/>
              <w:lang w:eastAsia="ja-JP"/>
            </w:rPr>
            <m:t>=</m:t>
          </m:r>
          <m:sSub>
            <m:sSubPr>
              <m:ctrlPr>
                <w:rPr>
                  <w:rFonts w:ascii="Cambria Math" w:hAnsi="Cambria Math"/>
                  <w:sz w:val="24"/>
                  <w:szCs w:val="24"/>
                  <w:lang w:eastAsia="ja-JP"/>
                </w:rPr>
              </m:ctrlPr>
            </m:sSubPr>
            <m:e>
              <m:r>
                <w:rPr>
                  <w:rFonts w:ascii="Cambria Math" w:hAnsi="Cambria Math"/>
                  <w:sz w:val="24"/>
                  <w:szCs w:val="24"/>
                  <w:lang w:eastAsia="ja-JP"/>
                </w:rPr>
                <m:t>E</m:t>
              </m:r>
              <m:r>
                <w:rPr>
                  <w:rFonts w:ascii="Cambria Math" w:hAnsi="Cambria Math"/>
                  <w:sz w:val="24"/>
                  <w:szCs w:val="24"/>
                  <w:lang w:eastAsia="ja-JP"/>
                </w:rPr>
                <m:t>IRP</m:t>
              </m:r>
            </m:e>
            <m:sub>
              <m:f>
                <m:fPr>
                  <m:ctrlPr>
                    <w:rPr>
                      <w:rFonts w:ascii="Cambria Math" w:hAnsi="Cambria Math"/>
                      <w:sz w:val="24"/>
                      <w:szCs w:val="24"/>
                      <w:lang w:eastAsia="ja-JP"/>
                    </w:rPr>
                  </m:ctrlPr>
                </m:fPr>
                <m:num>
                  <m:r>
                    <w:rPr>
                      <w:rFonts w:ascii="Cambria Math" w:hAnsi="Cambria Math"/>
                      <w:sz w:val="24"/>
                      <w:szCs w:val="24"/>
                      <w:lang w:eastAsia="ja-JP"/>
                    </w:rPr>
                    <m:t>dBW</m:t>
                  </m:r>
                </m:num>
                <m:den>
                  <m:r>
                    <w:rPr>
                      <w:rFonts w:ascii="Cambria Math" w:hAnsi="Cambria Math"/>
                      <w:sz w:val="24"/>
                      <w:szCs w:val="24"/>
                      <w:lang w:eastAsia="ja-JP"/>
                    </w:rPr>
                    <m:t>MHz</m:t>
                  </m:r>
                </m:den>
              </m:f>
            </m:sub>
          </m:sSub>
          <m:d>
            <m:dPr>
              <m:ctrlPr>
                <w:rPr>
                  <w:rFonts w:ascii="Cambria Math" w:hAnsi="Cambria Math"/>
                  <w:sz w:val="24"/>
                  <w:szCs w:val="24"/>
                  <w:lang w:eastAsia="ja-JP"/>
                </w:rPr>
              </m:ctrlPr>
            </m:dPr>
            <m:e>
              <m:r>
                <w:rPr>
                  <w:rFonts w:ascii="Cambria Math" w:hAnsi="Cambria Math"/>
                  <w:sz w:val="24"/>
                  <w:szCs w:val="24"/>
                  <w:lang w:eastAsia="ja-JP"/>
                </w:rPr>
                <m:t>El</m:t>
              </m:r>
            </m:e>
          </m:d>
          <m:r>
            <m:rPr>
              <m:sty m:val="p"/>
            </m:rPr>
            <w:rPr>
              <w:rFonts w:ascii="Cambria Math" w:hAnsi="Cambria Math"/>
              <w:sz w:val="24"/>
              <w:szCs w:val="24"/>
              <w:lang w:eastAsia="ja-JP"/>
            </w:rPr>
            <m:t>+10*</m:t>
          </m:r>
          <m:func>
            <m:funcPr>
              <m:ctrlPr>
                <w:rPr>
                  <w:rFonts w:ascii="Cambria Math" w:hAnsi="Cambria Math"/>
                  <w:sz w:val="24"/>
                  <w:szCs w:val="24"/>
                  <w:lang w:eastAsia="ja-JP"/>
                </w:rPr>
              </m:ctrlPr>
            </m:funcPr>
            <m:fName>
              <m:sSub>
                <m:sSubPr>
                  <m:ctrlPr>
                    <w:rPr>
                      <w:rFonts w:ascii="Cambria Math" w:hAnsi="Cambria Math"/>
                      <w:sz w:val="24"/>
                      <w:szCs w:val="24"/>
                      <w:lang w:eastAsia="ja-JP"/>
                    </w:rPr>
                  </m:ctrlPr>
                </m:sSubPr>
                <m:e>
                  <m:r>
                    <m:rPr>
                      <m:sty m:val="p"/>
                    </m:rPr>
                    <w:rPr>
                      <w:rFonts w:ascii="Cambria Math" w:hAnsi="Cambria Math"/>
                      <w:sz w:val="24"/>
                      <w:szCs w:val="24"/>
                      <w:lang w:eastAsia="ja-JP"/>
                    </w:rPr>
                    <m:t>log</m:t>
                  </m:r>
                </m:e>
                <m:sub>
                  <m:r>
                    <m:rPr>
                      <m:sty m:val="p"/>
                    </m:rPr>
                    <w:rPr>
                      <w:rFonts w:ascii="Cambria Math" w:hAnsi="Cambria Math"/>
                      <w:sz w:val="24"/>
                      <w:szCs w:val="24"/>
                      <w:lang w:eastAsia="ja-JP"/>
                    </w:rPr>
                    <m:t>10</m:t>
                  </m:r>
                </m:sub>
              </m:sSub>
            </m:fName>
            <m:e>
              <m:d>
                <m:dPr>
                  <m:ctrlPr>
                    <w:rPr>
                      <w:rFonts w:ascii="Cambria Math" w:hAnsi="Cambria Math"/>
                      <w:sz w:val="24"/>
                      <w:szCs w:val="24"/>
                      <w:lang w:eastAsia="ja-JP"/>
                    </w:rPr>
                  </m:ctrlPr>
                </m:dPr>
                <m:e>
                  <m:f>
                    <m:fPr>
                      <m:ctrlPr>
                        <w:rPr>
                          <w:rFonts w:ascii="Cambria Math" w:hAnsi="Cambria Math"/>
                          <w:sz w:val="24"/>
                          <w:szCs w:val="24"/>
                          <w:lang w:eastAsia="ja-JP"/>
                        </w:rPr>
                      </m:ctrlPr>
                    </m:fPr>
                    <m:num>
                      <m:sSup>
                        <m:sSupPr>
                          <m:ctrlPr>
                            <w:rPr>
                              <w:rFonts w:ascii="Cambria Math" w:hAnsi="Cambria Math"/>
                              <w:i/>
                              <w:sz w:val="24"/>
                              <w:szCs w:val="24"/>
                              <w:lang w:eastAsia="ja-JP"/>
                            </w:rPr>
                          </m:ctrlPr>
                        </m:sSupPr>
                        <m:e>
                          <m:r>
                            <w:rPr>
                              <w:rFonts w:ascii="Cambria Math" w:hAnsi="Cambria Math"/>
                              <w:sz w:val="24"/>
                              <w:szCs w:val="24"/>
                              <w:lang w:eastAsia="ja-JP"/>
                            </w:rPr>
                            <m:t>λ</m:t>
                          </m:r>
                        </m:e>
                        <m:sup>
                          <m:r>
                            <w:rPr>
                              <w:rFonts w:ascii="Cambria Math" w:hAnsi="Cambria Math"/>
                              <w:sz w:val="24"/>
                              <w:szCs w:val="24"/>
                              <w:lang w:eastAsia="ja-JP"/>
                            </w:rPr>
                            <m:t>2</m:t>
                          </m:r>
                        </m:sup>
                      </m:sSup>
                    </m:num>
                    <m:den>
                      <m:r>
                        <m:rPr>
                          <m:sty m:val="p"/>
                        </m:rPr>
                        <w:rPr>
                          <w:rFonts w:ascii="Cambria Math" w:hAnsi="Cambria Math"/>
                          <w:sz w:val="24"/>
                          <w:szCs w:val="24"/>
                          <w:lang w:eastAsia="ja-JP"/>
                        </w:rPr>
                        <m:t>4</m:t>
                      </m:r>
                      <m:r>
                        <w:rPr>
                          <w:rFonts w:ascii="Cambria Math" w:hAnsi="Cambria Math"/>
                          <w:sz w:val="24"/>
                          <w:szCs w:val="24"/>
                          <w:lang w:eastAsia="ja-JP"/>
                        </w:rPr>
                        <m:t>π</m:t>
                      </m:r>
                    </m:den>
                  </m:f>
                </m:e>
              </m:d>
              <m:r>
                <w:rPr>
                  <w:rFonts w:ascii="Cambria Math" w:hAnsi="Cambria Math"/>
                  <w:sz w:val="24"/>
                  <w:szCs w:val="24"/>
                  <w:lang w:eastAsia="ja-JP"/>
                </w:rPr>
                <m:t>-P.452</m:t>
              </m:r>
              <m:d>
                <m:dPr>
                  <m:ctrlPr>
                    <w:rPr>
                      <w:rFonts w:ascii="Cambria Math" w:hAnsi="Cambria Math"/>
                      <w:i/>
                      <w:sz w:val="24"/>
                      <w:szCs w:val="24"/>
                      <w:lang w:eastAsia="ja-JP"/>
                    </w:rPr>
                  </m:ctrlPr>
                </m:dPr>
                <m:e>
                  <m:r>
                    <w:rPr>
                      <w:rFonts w:ascii="Cambria Math" w:hAnsi="Cambria Math"/>
                      <w:sz w:val="24"/>
                      <w:szCs w:val="24"/>
                      <w:lang w:eastAsia="ja-JP"/>
                    </w:rPr>
                    <m:t>d</m:t>
                  </m:r>
                </m:e>
              </m:d>
            </m:e>
          </m:func>
          <m:r>
            <w:rPr>
              <w:rFonts w:ascii="Cambria Math" w:hAnsi="Cambria Math"/>
              <w:sz w:val="24"/>
              <w:szCs w:val="24"/>
              <w:lang w:eastAsia="ja-JP"/>
            </w:rPr>
            <m:t>-</m:t>
          </m:r>
          <m:sSub>
            <m:sSubPr>
              <m:ctrlPr>
                <w:rPr>
                  <w:rFonts w:ascii="Cambria Math" w:hAnsi="Cambria Math"/>
                  <w:sz w:val="24"/>
                  <w:szCs w:val="24"/>
                  <w:lang w:eastAsia="ja-JP"/>
                </w:rPr>
              </m:ctrlPr>
            </m:sSubPr>
            <m:e>
              <m:r>
                <w:rPr>
                  <w:rFonts w:ascii="Cambria Math" w:hAnsi="Cambria Math"/>
                  <w:sz w:val="24"/>
                  <w:szCs w:val="24"/>
                  <w:lang w:eastAsia="ja-JP"/>
                </w:rPr>
                <m:t>L</m:t>
              </m:r>
            </m:e>
            <m:sub>
              <m:r>
                <w:rPr>
                  <w:rFonts w:ascii="Cambria Math" w:hAnsi="Cambria Math"/>
                  <w:sz w:val="24"/>
                  <w:szCs w:val="24"/>
                  <w:lang w:eastAsia="ja-JP"/>
                </w:rPr>
                <m:t>Pol</m:t>
              </m:r>
            </m:sub>
          </m:sSub>
          <m:r>
            <w:rPr>
              <w:rFonts w:ascii="Cambria Math" w:hAnsi="Cambria Math"/>
              <w:sz w:val="24"/>
              <w:szCs w:val="24"/>
              <w:lang w:eastAsia="ja-JP"/>
            </w:rPr>
            <m:t>-</m:t>
          </m:r>
          <m:sSub>
            <m:sSubPr>
              <m:ctrlPr>
                <w:rPr>
                  <w:rFonts w:ascii="Cambria Math" w:hAnsi="Cambria Math"/>
                  <w:sz w:val="24"/>
                  <w:szCs w:val="24"/>
                  <w:lang w:eastAsia="ja-JP"/>
                </w:rPr>
              </m:ctrlPr>
            </m:sSubPr>
            <m:e>
              <m:r>
                <w:rPr>
                  <w:rFonts w:ascii="Cambria Math" w:hAnsi="Cambria Math"/>
                  <w:sz w:val="24"/>
                  <w:szCs w:val="24"/>
                  <w:lang w:eastAsia="ja-JP"/>
                </w:rPr>
                <m:t>C</m:t>
              </m:r>
            </m:e>
            <m:sub>
              <m:r>
                <w:rPr>
                  <w:rFonts w:ascii="Cambria Math" w:hAnsi="Cambria Math"/>
                  <w:sz w:val="24"/>
                  <w:szCs w:val="24"/>
                  <w:lang w:eastAsia="ja-JP"/>
                </w:rPr>
                <m:t>loss</m:t>
              </m:r>
            </m:sub>
          </m:sSub>
        </m:oMath>
      </m:oMathPara>
    </w:p>
    <w:p w14:paraId="188784E0" w14:textId="77777777" w:rsidR="00F4254A" w:rsidRPr="0035299C" w:rsidRDefault="00F4254A" w:rsidP="00F4254A">
      <w:pPr>
        <w:jc w:val="both"/>
        <w:rPr>
          <w:sz w:val="24"/>
          <w:szCs w:val="24"/>
          <w:lang w:eastAsia="ja-JP"/>
        </w:rPr>
      </w:pPr>
      <w:r w:rsidRPr="0035299C">
        <w:rPr>
          <w:sz w:val="24"/>
          <w:szCs w:val="24"/>
          <w:lang w:eastAsia="ja-JP"/>
        </w:rPr>
        <w:t xml:space="preserve">Where: </w:t>
      </w:r>
    </w:p>
    <w:p w14:paraId="22014ECF"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35299C">
        <w:rPr>
          <w:i/>
          <w:sz w:val="24"/>
          <w:szCs w:val="24"/>
          <w:lang w:val="en-GB" w:eastAsia="ja-JP"/>
        </w:rPr>
        <w:tab/>
      </w:r>
      <w:proofErr w:type="spellStart"/>
      <w:r w:rsidRPr="0035299C">
        <w:rPr>
          <w:i/>
          <w:iCs/>
          <w:sz w:val="24"/>
          <w:szCs w:val="24"/>
          <w:lang w:val="en-GB" w:eastAsia="ja-JP"/>
        </w:rPr>
        <w:t>e.i.r.p</w:t>
      </w:r>
      <w:proofErr w:type="spellEnd"/>
      <w:r w:rsidRPr="0035299C">
        <w:rPr>
          <w:i/>
          <w:iCs/>
          <w:sz w:val="24"/>
          <w:szCs w:val="24"/>
          <w:lang w:val="en-GB" w:eastAsia="ja-JP"/>
        </w:rPr>
        <w:t>.</w:t>
      </w:r>
      <w:r w:rsidRPr="0035299C">
        <w:rPr>
          <w:i/>
          <w:sz w:val="24"/>
          <w:szCs w:val="24"/>
          <w:lang w:val="en-GB" w:eastAsia="ja-JP"/>
        </w:rPr>
        <w:t xml:space="preserve"> </w:t>
      </w:r>
      <w:r w:rsidRPr="0035299C">
        <w:rPr>
          <w:i/>
          <w:sz w:val="24"/>
          <w:szCs w:val="24"/>
          <w:lang w:val="en-GB" w:eastAsia="ja-JP"/>
        </w:rPr>
        <w:tab/>
      </w:r>
      <w:proofErr w:type="gramStart"/>
      <w:r w:rsidRPr="0035299C">
        <w:rPr>
          <w:sz w:val="24"/>
          <w:szCs w:val="24"/>
          <w:lang w:val="en-GB" w:eastAsia="ja-JP"/>
        </w:rPr>
        <w:t>nominal</w:t>
      </w:r>
      <w:proofErr w:type="gramEnd"/>
      <w:r w:rsidRPr="0035299C">
        <w:rPr>
          <w:sz w:val="24"/>
          <w:szCs w:val="24"/>
          <w:lang w:val="en-GB" w:eastAsia="ja-JP"/>
        </w:rPr>
        <w:t xml:space="preserve"> HAPS ground station EIRP density level in </w:t>
      </w:r>
      <w:proofErr w:type="spellStart"/>
      <w:r w:rsidRPr="0035299C">
        <w:rPr>
          <w:sz w:val="24"/>
          <w:szCs w:val="24"/>
          <w:lang w:val="en-GB" w:eastAsia="ja-JP"/>
        </w:rPr>
        <w:t>dBW</w:t>
      </w:r>
      <w:proofErr w:type="spellEnd"/>
      <w:r w:rsidRPr="0035299C">
        <w:rPr>
          <w:sz w:val="24"/>
          <w:szCs w:val="24"/>
          <w:lang w:val="en-GB" w:eastAsia="ja-JP"/>
        </w:rPr>
        <w:t>/MHz (dependent to the elevation angle);</w:t>
      </w:r>
    </w:p>
    <w:p w14:paraId="27390EFA"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35299C">
        <w:rPr>
          <w:i/>
          <w:sz w:val="24"/>
          <w:szCs w:val="24"/>
          <w:lang w:val="en-GB" w:eastAsia="ja-JP"/>
        </w:rPr>
        <w:tab/>
      </w:r>
      <w:proofErr w:type="gramStart"/>
      <w:r w:rsidRPr="0035299C">
        <w:rPr>
          <w:i/>
          <w:sz w:val="24"/>
          <w:szCs w:val="24"/>
          <w:lang w:val="en-GB" w:eastAsia="ja-JP"/>
        </w:rPr>
        <w:t>d</w:t>
      </w:r>
      <w:proofErr w:type="gramEnd"/>
      <w:r w:rsidRPr="0035299C">
        <w:rPr>
          <w:sz w:val="24"/>
          <w:szCs w:val="24"/>
          <w:lang w:val="en-GB" w:eastAsia="ja-JP"/>
        </w:rPr>
        <w:t xml:space="preserve"> </w:t>
      </w:r>
      <w:r w:rsidRPr="0035299C">
        <w:rPr>
          <w:sz w:val="24"/>
          <w:szCs w:val="24"/>
          <w:lang w:val="en-GB" w:eastAsia="ja-JP"/>
        </w:rPr>
        <w:tab/>
        <w:t xml:space="preserve">distance between the HAPS ground station and the border of the </w:t>
      </w:r>
      <w:proofErr w:type="spellStart"/>
      <w:r w:rsidRPr="0035299C">
        <w:rPr>
          <w:sz w:val="24"/>
          <w:szCs w:val="24"/>
          <w:lang w:val="en-GB" w:eastAsia="ja-JP"/>
        </w:rPr>
        <w:t>neighboring</w:t>
      </w:r>
      <w:proofErr w:type="spellEnd"/>
      <w:r w:rsidRPr="0035299C">
        <w:rPr>
          <w:sz w:val="24"/>
          <w:szCs w:val="24"/>
          <w:lang w:val="en-GB" w:eastAsia="ja-JP"/>
        </w:rPr>
        <w:t xml:space="preserve"> administration (elevation angle dependent);</w:t>
      </w:r>
    </w:p>
    <w:p w14:paraId="53005400"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eastAsia="ja-JP"/>
        </w:rPr>
      </w:pPr>
      <w:r w:rsidRPr="0035299C">
        <w:rPr>
          <w:i/>
          <w:iCs/>
          <w:sz w:val="24"/>
          <w:szCs w:val="24"/>
          <w:lang w:eastAsia="ja-JP"/>
        </w:rPr>
        <w:tab/>
      </w:r>
      <w:proofErr w:type="spellStart"/>
      <w:r w:rsidRPr="0035299C">
        <w:rPr>
          <w:i/>
          <w:iCs/>
          <w:sz w:val="24"/>
          <w:szCs w:val="24"/>
          <w:lang w:eastAsia="ja-JP"/>
        </w:rPr>
        <w:t>L</w:t>
      </w:r>
      <w:r w:rsidRPr="0035299C">
        <w:rPr>
          <w:i/>
          <w:iCs/>
          <w:sz w:val="24"/>
          <w:szCs w:val="24"/>
          <w:vertAlign w:val="subscript"/>
          <w:lang w:eastAsia="ja-JP"/>
        </w:rPr>
        <w:t>pol</w:t>
      </w:r>
      <w:proofErr w:type="spellEnd"/>
      <w:r w:rsidRPr="0035299C">
        <w:rPr>
          <w:sz w:val="24"/>
          <w:szCs w:val="24"/>
          <w:vertAlign w:val="subscript"/>
          <w:lang w:eastAsia="ja-JP"/>
        </w:rPr>
        <w:t xml:space="preserve"> </w:t>
      </w:r>
      <w:r w:rsidRPr="0035299C">
        <w:rPr>
          <w:sz w:val="24"/>
          <w:szCs w:val="24"/>
          <w:lang w:eastAsia="ja-JP"/>
        </w:rPr>
        <w:tab/>
        <w:t>polarization discrimination of 3dB;</w:t>
      </w:r>
    </w:p>
    <w:p w14:paraId="4EA37345"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eastAsia="ja-JP"/>
        </w:rPr>
      </w:pPr>
      <w:r w:rsidRPr="0035299C">
        <w:rPr>
          <w:sz w:val="24"/>
          <w:szCs w:val="24"/>
          <w:lang w:eastAsia="ja-JP"/>
        </w:rPr>
        <w:tab/>
      </w:r>
      <m:oMath>
        <m:sSub>
          <m:sSubPr>
            <m:ctrlPr>
              <w:rPr>
                <w:rFonts w:ascii="Cambria Math" w:hAnsi="Cambria Math"/>
                <w:sz w:val="24"/>
                <w:szCs w:val="24"/>
                <w:lang w:eastAsia="ja-JP"/>
              </w:rPr>
            </m:ctrlPr>
          </m:sSubPr>
          <m:e>
            <m:r>
              <w:rPr>
                <w:rFonts w:ascii="Cambria Math" w:hAnsi="Cambria Math"/>
                <w:sz w:val="24"/>
                <w:szCs w:val="24"/>
                <w:lang w:eastAsia="ja-JP"/>
              </w:rPr>
              <m:t>C</m:t>
            </m:r>
          </m:e>
          <m:sub>
            <m:r>
              <w:rPr>
                <w:rFonts w:ascii="Cambria Math" w:hAnsi="Cambria Math"/>
                <w:sz w:val="24"/>
                <w:szCs w:val="24"/>
                <w:lang w:eastAsia="ja-JP"/>
              </w:rPr>
              <m:t>loss</m:t>
            </m:r>
          </m:sub>
        </m:sSub>
      </m:oMath>
      <w:r w:rsidRPr="0035299C">
        <w:rPr>
          <w:sz w:val="24"/>
          <w:szCs w:val="24"/>
          <w:lang w:eastAsia="ja-JP"/>
        </w:rPr>
        <w:t xml:space="preserve"> </w:t>
      </w:r>
      <w:r w:rsidRPr="0035299C">
        <w:rPr>
          <w:sz w:val="24"/>
          <w:szCs w:val="24"/>
          <w:lang w:eastAsia="ja-JP"/>
        </w:rPr>
        <w:tab/>
      </w:r>
      <w:proofErr w:type="gramStart"/>
      <w:r w:rsidRPr="0035299C">
        <w:rPr>
          <w:sz w:val="24"/>
          <w:szCs w:val="24"/>
          <w:lang w:eastAsia="ja-JP"/>
        </w:rPr>
        <w:t>clutter</w:t>
      </w:r>
      <w:proofErr w:type="gramEnd"/>
      <w:r w:rsidRPr="0035299C">
        <w:rPr>
          <w:sz w:val="24"/>
          <w:szCs w:val="24"/>
          <w:lang w:eastAsia="ja-JP"/>
        </w:rPr>
        <w:t xml:space="preserve"> loss (ITU-R P.2108);</w:t>
      </w:r>
    </w:p>
    <w:p w14:paraId="6F89EDCA"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35299C">
        <w:rPr>
          <w:sz w:val="24"/>
          <w:szCs w:val="24"/>
          <w:lang w:val="en-GB" w:eastAsia="ja-JP"/>
        </w:rPr>
        <w:tab/>
      </w:r>
      <m:oMath>
        <m:r>
          <w:rPr>
            <w:rFonts w:ascii="Cambria Math" w:hAnsi="Cambria Math"/>
            <w:sz w:val="24"/>
            <w:szCs w:val="24"/>
            <w:lang w:val="en-GB" w:eastAsia="ja-JP"/>
          </w:rPr>
          <m:t>P.452</m:t>
        </m:r>
        <m:d>
          <m:dPr>
            <m:ctrlPr>
              <w:rPr>
                <w:rFonts w:ascii="Cambria Math" w:hAnsi="Cambria Math"/>
                <w:i/>
                <w:sz w:val="24"/>
                <w:szCs w:val="24"/>
                <w:lang w:val="en-GB" w:eastAsia="ja-JP"/>
              </w:rPr>
            </m:ctrlPr>
          </m:dPr>
          <m:e>
            <m:r>
              <w:rPr>
                <w:rFonts w:ascii="Cambria Math" w:hAnsi="Cambria Math"/>
                <w:sz w:val="24"/>
                <w:szCs w:val="24"/>
                <w:lang w:val="en-GB" w:eastAsia="ja-JP"/>
              </w:rPr>
              <m:t>d</m:t>
            </m:r>
          </m:e>
        </m:d>
      </m:oMath>
      <w:r w:rsidRPr="0035299C">
        <w:rPr>
          <w:sz w:val="24"/>
          <w:szCs w:val="24"/>
          <w:lang w:val="en-GB" w:eastAsia="ja-JP"/>
        </w:rPr>
        <w:t xml:space="preserve"> </w:t>
      </w:r>
      <w:r w:rsidRPr="0035299C">
        <w:rPr>
          <w:sz w:val="24"/>
          <w:szCs w:val="24"/>
          <w:lang w:val="en-GB" w:eastAsia="ja-JP"/>
        </w:rPr>
        <w:tab/>
      </w:r>
      <w:proofErr w:type="gramStart"/>
      <w:r w:rsidRPr="0035299C">
        <w:rPr>
          <w:sz w:val="24"/>
          <w:szCs w:val="24"/>
          <w:lang w:val="en-GB" w:eastAsia="ja-JP"/>
        </w:rPr>
        <w:t>propagation</w:t>
      </w:r>
      <w:proofErr w:type="gramEnd"/>
      <w:r w:rsidRPr="0035299C">
        <w:rPr>
          <w:sz w:val="24"/>
          <w:szCs w:val="24"/>
          <w:lang w:val="en-GB" w:eastAsia="ja-JP"/>
        </w:rPr>
        <w:t xml:space="preserve"> loss (ITU-R P.452);</w:t>
      </w:r>
    </w:p>
    <w:p w14:paraId="1974426A"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p>
    <w:p w14:paraId="1C24A2DE"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p>
    <w:p w14:paraId="4488E7A1" w14:textId="77777777" w:rsidR="00F4254A" w:rsidRPr="0035299C" w:rsidRDefault="00F4254A" w:rsidP="00F4254A">
      <w:pPr>
        <w:jc w:val="both"/>
        <w:rPr>
          <w:sz w:val="24"/>
          <w:szCs w:val="24"/>
        </w:rPr>
      </w:pPr>
      <w:r w:rsidRPr="0035299C">
        <w:rPr>
          <w:sz w:val="24"/>
          <w:szCs w:val="24"/>
        </w:rPr>
        <w:t>2</w:t>
      </w:r>
      <w:r w:rsidRPr="0035299C">
        <w:rPr>
          <w:sz w:val="24"/>
          <w:szCs w:val="24"/>
        </w:rPr>
        <w:tab/>
        <w:t xml:space="preserve">that for the purpose of protecting FSS GSO and NGSO earth station systems in the fixed satellite service (space to-Earth) in neighboring administrations, coordination of a transmitting HAPS ground station is required when the power-flux density in </w:t>
      </w:r>
      <w:proofErr w:type="gramStart"/>
      <w:r w:rsidRPr="0035299C">
        <w:rPr>
          <w:sz w:val="24"/>
          <w:szCs w:val="24"/>
        </w:rPr>
        <w:t>dB(</w:t>
      </w:r>
      <w:proofErr w:type="gramEnd"/>
      <w:r w:rsidRPr="0035299C">
        <w:rPr>
          <w:sz w:val="24"/>
          <w:szCs w:val="24"/>
        </w:rPr>
        <w:t xml:space="preserve">W/m²/MHz) at the border of an neighboring administration exceeds </w:t>
      </w:r>
      <w:proofErr w:type="spellStart"/>
      <w:r w:rsidRPr="0035299C">
        <w:rPr>
          <w:sz w:val="24"/>
          <w:szCs w:val="24"/>
        </w:rPr>
        <w:t>pfd</w:t>
      </w:r>
      <w:proofErr w:type="spellEnd"/>
      <w:r w:rsidRPr="0035299C">
        <w:rPr>
          <w:sz w:val="24"/>
          <w:szCs w:val="24"/>
        </w:rPr>
        <w:t xml:space="preserve"> limit of -111.3 dB(W/m²/MHz) for NGSO operations and -108.9 dB(W/m²/MHz)  for GSO operations and the </w:t>
      </w:r>
      <w:proofErr w:type="spellStart"/>
      <w:r w:rsidRPr="0035299C">
        <w:rPr>
          <w:sz w:val="24"/>
          <w:szCs w:val="24"/>
        </w:rPr>
        <w:t>pfd</w:t>
      </w:r>
      <w:proofErr w:type="spellEnd"/>
      <w:r w:rsidRPr="0035299C">
        <w:rPr>
          <w:sz w:val="24"/>
          <w:szCs w:val="24"/>
        </w:rPr>
        <w:t xml:space="preserve"> values shall be verified considering a percentage of time of 20% in the relevant propagation model.</w:t>
      </w:r>
    </w:p>
    <w:p w14:paraId="532AE22E" w14:textId="77777777" w:rsidR="00F4254A" w:rsidRPr="0035299C" w:rsidRDefault="00F4254A" w:rsidP="00F4254A">
      <w:pPr>
        <w:rPr>
          <w:sz w:val="24"/>
          <w:szCs w:val="24"/>
        </w:rPr>
      </w:pPr>
    </w:p>
    <w:p w14:paraId="2F33DE9F" w14:textId="77777777" w:rsidR="00F4254A" w:rsidRPr="0035299C" w:rsidRDefault="00F4254A" w:rsidP="00F4254A">
      <w:pPr>
        <w:jc w:val="both"/>
        <w:rPr>
          <w:rFonts w:eastAsiaTheme="minorHAnsi"/>
          <w:sz w:val="24"/>
          <w:szCs w:val="24"/>
          <w:lang w:eastAsia="ja-JP"/>
        </w:rPr>
      </w:pPr>
      <w:r w:rsidRPr="0035299C">
        <w:rPr>
          <w:sz w:val="24"/>
          <w:szCs w:val="24"/>
          <w:lang w:eastAsia="ja-JP"/>
        </w:rPr>
        <w:t xml:space="preserve">To verify the that </w:t>
      </w:r>
      <w:proofErr w:type="spellStart"/>
      <w:r w:rsidRPr="0035299C">
        <w:rPr>
          <w:sz w:val="24"/>
          <w:szCs w:val="24"/>
          <w:lang w:eastAsia="ja-JP"/>
        </w:rPr>
        <w:t>pfd</w:t>
      </w:r>
      <w:proofErr w:type="spellEnd"/>
      <w:r w:rsidRPr="0035299C">
        <w:rPr>
          <w:sz w:val="24"/>
          <w:szCs w:val="24"/>
          <w:lang w:eastAsia="ja-JP"/>
        </w:rPr>
        <w:t xml:space="preserve"> produced by HAPS ground station does not exceed the proposed </w:t>
      </w:r>
      <w:proofErr w:type="spellStart"/>
      <w:r w:rsidRPr="0035299C">
        <w:rPr>
          <w:sz w:val="24"/>
          <w:szCs w:val="24"/>
          <w:lang w:eastAsia="ja-JP"/>
        </w:rPr>
        <w:t>pfd</w:t>
      </w:r>
      <w:proofErr w:type="spellEnd"/>
      <w:r w:rsidRPr="0035299C">
        <w:rPr>
          <w:sz w:val="24"/>
          <w:szCs w:val="24"/>
          <w:lang w:eastAsia="ja-JP"/>
        </w:rPr>
        <w:t xml:space="preserve"> limits, the following equation was used:</w:t>
      </w:r>
    </w:p>
    <w:p w14:paraId="73F0406B" w14:textId="77777777" w:rsidR="00F4254A" w:rsidRPr="0035299C" w:rsidRDefault="00F4254A" w:rsidP="00F4254A">
      <w:pPr>
        <w:tabs>
          <w:tab w:val="center" w:pos="4820"/>
          <w:tab w:val="right" w:pos="9639"/>
        </w:tabs>
        <w:jc w:val="both"/>
        <w:rPr>
          <w:sz w:val="24"/>
          <w:szCs w:val="24"/>
          <w:lang w:eastAsia="ja-JP"/>
        </w:rPr>
      </w:pPr>
      <m:oMathPara>
        <m:oMath>
          <m:r>
            <w:rPr>
              <w:rFonts w:ascii="Cambria Math" w:hAnsi="Cambria Math"/>
              <w:sz w:val="24"/>
              <w:szCs w:val="24"/>
              <w:lang w:eastAsia="ja-JP"/>
            </w:rPr>
            <m:t>pfd</m:t>
          </m:r>
          <m:r>
            <m:rPr>
              <m:sty m:val="p"/>
            </m:rPr>
            <w:rPr>
              <w:rFonts w:ascii="Cambria Math" w:hAnsi="Cambria Math"/>
              <w:sz w:val="24"/>
              <w:szCs w:val="24"/>
              <w:lang w:eastAsia="ja-JP"/>
            </w:rPr>
            <m:t>=</m:t>
          </m:r>
          <m:sSub>
            <m:sSubPr>
              <m:ctrlPr>
                <w:rPr>
                  <w:rFonts w:ascii="Cambria Math" w:hAnsi="Cambria Math"/>
                  <w:sz w:val="24"/>
                  <w:szCs w:val="24"/>
                  <w:lang w:eastAsia="ja-JP"/>
                </w:rPr>
              </m:ctrlPr>
            </m:sSubPr>
            <m:e>
              <m:r>
                <w:rPr>
                  <w:rFonts w:ascii="Cambria Math" w:hAnsi="Cambria Math"/>
                  <w:sz w:val="24"/>
                  <w:szCs w:val="24"/>
                  <w:lang w:eastAsia="ja-JP"/>
                </w:rPr>
                <m:t>EIRP</m:t>
              </m:r>
            </m:e>
            <m:sub>
              <m:f>
                <m:fPr>
                  <m:ctrlPr>
                    <w:rPr>
                      <w:rFonts w:ascii="Cambria Math" w:hAnsi="Cambria Math"/>
                      <w:sz w:val="24"/>
                      <w:szCs w:val="24"/>
                      <w:lang w:eastAsia="ja-JP"/>
                    </w:rPr>
                  </m:ctrlPr>
                </m:fPr>
                <m:num>
                  <m:r>
                    <w:rPr>
                      <w:rFonts w:ascii="Cambria Math" w:hAnsi="Cambria Math"/>
                      <w:sz w:val="24"/>
                      <w:szCs w:val="24"/>
                      <w:lang w:eastAsia="ja-JP"/>
                    </w:rPr>
                    <m:t>dBW</m:t>
                  </m:r>
                </m:num>
                <m:den>
                  <m:r>
                    <w:rPr>
                      <w:rFonts w:ascii="Cambria Math" w:hAnsi="Cambria Math"/>
                      <w:sz w:val="24"/>
                      <w:szCs w:val="24"/>
                      <w:lang w:eastAsia="ja-JP"/>
                    </w:rPr>
                    <m:t>MHz</m:t>
                  </m:r>
                </m:den>
              </m:f>
            </m:sub>
          </m:sSub>
          <m:r>
            <m:rPr>
              <m:sty m:val="p"/>
            </m:rPr>
            <w:rPr>
              <w:rFonts w:ascii="Cambria Math" w:hAnsi="Cambria Math"/>
              <w:sz w:val="24"/>
              <w:szCs w:val="24"/>
              <w:lang w:eastAsia="ja-JP"/>
            </w:rPr>
            <m:t>+10*</m:t>
          </m:r>
          <m:func>
            <m:funcPr>
              <m:ctrlPr>
                <w:rPr>
                  <w:rFonts w:ascii="Cambria Math" w:hAnsi="Cambria Math"/>
                  <w:sz w:val="24"/>
                  <w:szCs w:val="24"/>
                  <w:lang w:eastAsia="ja-JP"/>
                </w:rPr>
              </m:ctrlPr>
            </m:funcPr>
            <m:fName>
              <m:sSub>
                <m:sSubPr>
                  <m:ctrlPr>
                    <w:rPr>
                      <w:rFonts w:ascii="Cambria Math" w:hAnsi="Cambria Math"/>
                      <w:sz w:val="24"/>
                      <w:szCs w:val="24"/>
                      <w:lang w:eastAsia="ja-JP"/>
                    </w:rPr>
                  </m:ctrlPr>
                </m:sSubPr>
                <m:e>
                  <m:r>
                    <m:rPr>
                      <m:sty m:val="p"/>
                    </m:rPr>
                    <w:rPr>
                      <w:rFonts w:ascii="Cambria Math" w:hAnsi="Cambria Math"/>
                      <w:sz w:val="24"/>
                      <w:szCs w:val="24"/>
                      <w:lang w:eastAsia="ja-JP"/>
                    </w:rPr>
                    <m:t>log</m:t>
                  </m:r>
                </m:e>
                <m:sub>
                  <m:r>
                    <m:rPr>
                      <m:sty m:val="p"/>
                    </m:rPr>
                    <w:rPr>
                      <w:rFonts w:ascii="Cambria Math" w:hAnsi="Cambria Math"/>
                      <w:sz w:val="24"/>
                      <w:szCs w:val="24"/>
                      <w:lang w:eastAsia="ja-JP"/>
                    </w:rPr>
                    <m:t>10</m:t>
                  </m:r>
                </m:sub>
              </m:sSub>
            </m:fName>
            <m:e>
              <m:d>
                <m:dPr>
                  <m:ctrlPr>
                    <w:rPr>
                      <w:rFonts w:ascii="Cambria Math" w:hAnsi="Cambria Math"/>
                      <w:sz w:val="24"/>
                      <w:szCs w:val="24"/>
                      <w:lang w:eastAsia="ja-JP"/>
                    </w:rPr>
                  </m:ctrlPr>
                </m:dPr>
                <m:e>
                  <m:f>
                    <m:fPr>
                      <m:ctrlPr>
                        <w:rPr>
                          <w:rFonts w:ascii="Cambria Math" w:hAnsi="Cambria Math"/>
                          <w:sz w:val="24"/>
                          <w:szCs w:val="24"/>
                          <w:lang w:eastAsia="ja-JP"/>
                        </w:rPr>
                      </m:ctrlPr>
                    </m:fPr>
                    <m:num>
                      <m:sSup>
                        <m:sSupPr>
                          <m:ctrlPr>
                            <w:rPr>
                              <w:rFonts w:ascii="Cambria Math" w:hAnsi="Cambria Math"/>
                              <w:i/>
                              <w:sz w:val="24"/>
                              <w:szCs w:val="24"/>
                              <w:lang w:eastAsia="ja-JP"/>
                            </w:rPr>
                          </m:ctrlPr>
                        </m:sSupPr>
                        <m:e>
                          <m:r>
                            <w:rPr>
                              <w:rFonts w:ascii="Cambria Math" w:hAnsi="Cambria Math"/>
                              <w:sz w:val="24"/>
                              <w:szCs w:val="24"/>
                              <w:lang w:eastAsia="ja-JP"/>
                            </w:rPr>
                            <m:t>λ</m:t>
                          </m:r>
                        </m:e>
                        <m:sup>
                          <m:r>
                            <w:rPr>
                              <w:rFonts w:ascii="Cambria Math" w:hAnsi="Cambria Math"/>
                              <w:sz w:val="24"/>
                              <w:szCs w:val="24"/>
                              <w:lang w:eastAsia="ja-JP"/>
                            </w:rPr>
                            <m:t>2</m:t>
                          </m:r>
                        </m:sup>
                      </m:sSup>
                    </m:num>
                    <m:den>
                      <m:r>
                        <m:rPr>
                          <m:sty m:val="p"/>
                        </m:rPr>
                        <w:rPr>
                          <w:rFonts w:ascii="Cambria Math" w:hAnsi="Cambria Math"/>
                          <w:sz w:val="24"/>
                          <w:szCs w:val="24"/>
                          <w:lang w:eastAsia="ja-JP"/>
                        </w:rPr>
                        <m:t>4</m:t>
                      </m:r>
                      <m:r>
                        <w:rPr>
                          <w:rFonts w:ascii="Cambria Math" w:hAnsi="Cambria Math"/>
                          <w:sz w:val="24"/>
                          <w:szCs w:val="24"/>
                          <w:lang w:eastAsia="ja-JP"/>
                        </w:rPr>
                        <m:t>π</m:t>
                      </m:r>
                    </m:den>
                  </m:f>
                </m:e>
              </m:d>
              <m:r>
                <w:rPr>
                  <w:rFonts w:ascii="Cambria Math" w:hAnsi="Cambria Math"/>
                  <w:sz w:val="24"/>
                  <w:szCs w:val="24"/>
                  <w:lang w:eastAsia="ja-JP"/>
                </w:rPr>
                <m:t>-P.452</m:t>
              </m:r>
              <m:d>
                <m:dPr>
                  <m:ctrlPr>
                    <w:rPr>
                      <w:rFonts w:ascii="Cambria Math" w:hAnsi="Cambria Math"/>
                      <w:i/>
                      <w:sz w:val="24"/>
                      <w:szCs w:val="24"/>
                      <w:lang w:eastAsia="ja-JP"/>
                    </w:rPr>
                  </m:ctrlPr>
                </m:dPr>
                <m:e>
                  <m:r>
                    <w:rPr>
                      <w:rFonts w:ascii="Cambria Math" w:hAnsi="Cambria Math"/>
                      <w:sz w:val="24"/>
                      <w:szCs w:val="24"/>
                      <w:lang w:eastAsia="ja-JP"/>
                    </w:rPr>
                    <m:t>d</m:t>
                  </m:r>
                </m:e>
              </m:d>
            </m:e>
          </m:func>
        </m:oMath>
      </m:oMathPara>
    </w:p>
    <w:p w14:paraId="62E42DB9" w14:textId="77777777" w:rsidR="00F4254A" w:rsidRPr="0035299C" w:rsidRDefault="00F4254A" w:rsidP="00F4254A">
      <w:pPr>
        <w:jc w:val="both"/>
        <w:rPr>
          <w:sz w:val="24"/>
          <w:szCs w:val="24"/>
          <w:lang w:eastAsia="ja-JP"/>
        </w:rPr>
      </w:pPr>
      <w:r w:rsidRPr="0035299C">
        <w:rPr>
          <w:sz w:val="24"/>
          <w:szCs w:val="24"/>
          <w:lang w:eastAsia="ja-JP"/>
        </w:rPr>
        <w:t xml:space="preserve">Where: </w:t>
      </w:r>
    </w:p>
    <w:p w14:paraId="66BAFEED"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35299C">
        <w:rPr>
          <w:i/>
          <w:sz w:val="24"/>
          <w:szCs w:val="24"/>
          <w:lang w:val="en-GB" w:eastAsia="ja-JP"/>
        </w:rPr>
        <w:tab/>
      </w:r>
      <m:oMath>
        <m:sSub>
          <m:sSubPr>
            <m:ctrlPr>
              <w:rPr>
                <w:rFonts w:ascii="Cambria Math" w:hAnsi="Cambria Math"/>
                <w:sz w:val="24"/>
                <w:szCs w:val="24"/>
                <w:lang w:val="en-GB" w:eastAsia="ja-JP"/>
              </w:rPr>
            </m:ctrlPr>
          </m:sSubPr>
          <m:e>
            <m:r>
              <w:rPr>
                <w:rFonts w:ascii="Cambria Math" w:hAnsi="Cambria Math"/>
                <w:sz w:val="24"/>
                <w:szCs w:val="24"/>
                <w:lang w:val="en-GB" w:eastAsia="ja-JP"/>
              </w:rPr>
              <m:t>EIRP</m:t>
            </m:r>
          </m:e>
          <m:sub>
            <m:f>
              <m:fPr>
                <m:ctrlPr>
                  <w:rPr>
                    <w:rFonts w:ascii="Cambria Math" w:hAnsi="Cambria Math"/>
                    <w:sz w:val="24"/>
                    <w:szCs w:val="24"/>
                    <w:lang w:val="en-GB" w:eastAsia="ja-JP"/>
                  </w:rPr>
                </m:ctrlPr>
              </m:fPr>
              <m:num>
                <m:r>
                  <w:rPr>
                    <w:rFonts w:ascii="Cambria Math" w:hAnsi="Cambria Math"/>
                    <w:sz w:val="24"/>
                    <w:szCs w:val="24"/>
                    <w:lang w:val="en-GB" w:eastAsia="ja-JP"/>
                  </w:rPr>
                  <m:t>dBW</m:t>
                </m:r>
              </m:num>
              <m:den>
                <m:r>
                  <w:rPr>
                    <w:rFonts w:ascii="Cambria Math" w:hAnsi="Cambria Math"/>
                    <w:sz w:val="24"/>
                    <w:szCs w:val="24"/>
                    <w:lang w:val="en-GB" w:eastAsia="ja-JP"/>
                  </w:rPr>
                  <m:t>MHz</m:t>
                </m:r>
              </m:den>
            </m:f>
          </m:sub>
        </m:sSub>
      </m:oMath>
      <w:r w:rsidRPr="0035299C">
        <w:rPr>
          <w:i/>
          <w:sz w:val="24"/>
          <w:szCs w:val="24"/>
          <w:lang w:val="en-GB" w:eastAsia="ja-JP"/>
        </w:rPr>
        <w:t xml:space="preserve"> </w:t>
      </w:r>
      <w:r w:rsidRPr="0035299C">
        <w:rPr>
          <w:i/>
          <w:sz w:val="24"/>
          <w:szCs w:val="24"/>
          <w:lang w:val="en-GB" w:eastAsia="ja-JP"/>
        </w:rPr>
        <w:tab/>
      </w:r>
      <w:proofErr w:type="gramStart"/>
      <w:r w:rsidRPr="0035299C">
        <w:rPr>
          <w:sz w:val="24"/>
          <w:szCs w:val="24"/>
          <w:lang w:val="en-GB" w:eastAsia="ja-JP"/>
        </w:rPr>
        <w:t>nominal</w:t>
      </w:r>
      <w:proofErr w:type="gramEnd"/>
      <w:r w:rsidRPr="0035299C">
        <w:rPr>
          <w:sz w:val="24"/>
          <w:szCs w:val="24"/>
          <w:lang w:val="en-GB" w:eastAsia="ja-JP"/>
        </w:rPr>
        <w:t xml:space="preserve"> HAPS ground station EIRP density level in </w:t>
      </w:r>
      <w:proofErr w:type="spellStart"/>
      <w:r w:rsidRPr="0035299C">
        <w:rPr>
          <w:sz w:val="24"/>
          <w:szCs w:val="24"/>
          <w:lang w:val="en-GB" w:eastAsia="ja-JP"/>
        </w:rPr>
        <w:t>dBW</w:t>
      </w:r>
      <w:proofErr w:type="spellEnd"/>
      <w:r w:rsidRPr="0035299C">
        <w:rPr>
          <w:sz w:val="24"/>
          <w:szCs w:val="24"/>
          <w:lang w:val="en-GB" w:eastAsia="ja-JP"/>
        </w:rPr>
        <w:t xml:space="preserve">/MHz towards the horizon; </w:t>
      </w:r>
    </w:p>
    <w:p w14:paraId="2ED2B971"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35299C">
        <w:rPr>
          <w:i/>
          <w:sz w:val="24"/>
          <w:szCs w:val="24"/>
          <w:lang w:val="en-GB" w:eastAsia="ja-JP"/>
        </w:rPr>
        <w:tab/>
      </w:r>
      <w:proofErr w:type="gramStart"/>
      <w:r w:rsidRPr="0035299C">
        <w:rPr>
          <w:i/>
          <w:sz w:val="24"/>
          <w:szCs w:val="24"/>
          <w:lang w:val="en-GB" w:eastAsia="ja-JP"/>
        </w:rPr>
        <w:t>d</w:t>
      </w:r>
      <w:proofErr w:type="gramEnd"/>
      <w:r w:rsidRPr="0035299C">
        <w:rPr>
          <w:sz w:val="24"/>
          <w:szCs w:val="24"/>
          <w:lang w:val="en-GB" w:eastAsia="ja-JP"/>
        </w:rPr>
        <w:t xml:space="preserve"> </w:t>
      </w:r>
      <w:r w:rsidRPr="0035299C">
        <w:rPr>
          <w:sz w:val="24"/>
          <w:szCs w:val="24"/>
          <w:lang w:val="en-GB" w:eastAsia="ja-JP"/>
        </w:rPr>
        <w:tab/>
        <w:t>distance between the HAPS ground station and the FSS earth station;</w:t>
      </w:r>
    </w:p>
    <w:p w14:paraId="6520FABE" w14:textId="77777777" w:rsidR="00F4254A" w:rsidRPr="0035299C" w:rsidRDefault="00F4254A" w:rsidP="00F4254A">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35299C">
        <w:rPr>
          <w:sz w:val="24"/>
          <w:szCs w:val="24"/>
          <w:lang w:eastAsia="ja-JP"/>
        </w:rPr>
        <w:tab/>
      </w:r>
      <m:oMath>
        <m:r>
          <w:rPr>
            <w:rFonts w:ascii="Cambria Math" w:hAnsi="Cambria Math"/>
            <w:sz w:val="24"/>
            <w:szCs w:val="24"/>
            <w:lang w:eastAsia="ja-JP"/>
          </w:rPr>
          <m:t>P.452</m:t>
        </m:r>
        <m:d>
          <m:dPr>
            <m:ctrlPr>
              <w:rPr>
                <w:rFonts w:ascii="Cambria Math" w:hAnsi="Cambria Math"/>
                <w:i/>
                <w:sz w:val="24"/>
                <w:szCs w:val="24"/>
                <w:lang w:eastAsia="ja-JP"/>
              </w:rPr>
            </m:ctrlPr>
          </m:dPr>
          <m:e>
            <m:r>
              <w:rPr>
                <w:rFonts w:ascii="Cambria Math" w:hAnsi="Cambria Math"/>
                <w:sz w:val="24"/>
                <w:szCs w:val="24"/>
                <w:lang w:eastAsia="ja-JP"/>
              </w:rPr>
              <m:t>d</m:t>
            </m:r>
          </m:e>
        </m:d>
      </m:oMath>
      <w:r w:rsidRPr="0035299C">
        <w:rPr>
          <w:sz w:val="24"/>
          <w:szCs w:val="24"/>
          <w:lang w:eastAsia="ja-JP"/>
        </w:rPr>
        <w:t xml:space="preserve"> </w:t>
      </w:r>
      <w:r w:rsidRPr="0035299C">
        <w:rPr>
          <w:sz w:val="24"/>
          <w:szCs w:val="24"/>
          <w:lang w:eastAsia="ja-JP"/>
        </w:rPr>
        <w:tab/>
        <w:t xml:space="preserve">   </w:t>
      </w:r>
      <w:proofErr w:type="gramStart"/>
      <w:r w:rsidRPr="0035299C">
        <w:rPr>
          <w:sz w:val="24"/>
          <w:szCs w:val="24"/>
          <w:lang w:eastAsia="ja-JP"/>
        </w:rPr>
        <w:t>propagation</w:t>
      </w:r>
      <w:proofErr w:type="gramEnd"/>
      <w:r w:rsidRPr="0035299C">
        <w:rPr>
          <w:sz w:val="24"/>
          <w:szCs w:val="24"/>
          <w:lang w:eastAsia="ja-JP"/>
        </w:rPr>
        <w:t xml:space="preserve"> loss (ITU-R P.452);</w:t>
      </w:r>
    </w:p>
    <w:p w14:paraId="3D402AEF" w14:textId="77777777" w:rsidR="00F4254A" w:rsidRPr="0035299C" w:rsidRDefault="00F4254A" w:rsidP="00F4254A">
      <w:pPr>
        <w:rPr>
          <w:sz w:val="24"/>
          <w:szCs w:val="24"/>
          <w:lang w:val="en-GB"/>
        </w:rPr>
      </w:pPr>
    </w:p>
    <w:p w14:paraId="61BBD97B" w14:textId="77777777" w:rsidR="00F4254A" w:rsidRPr="0035299C" w:rsidRDefault="00F4254A" w:rsidP="00F4254A">
      <w:pPr>
        <w:rPr>
          <w:sz w:val="24"/>
          <w:szCs w:val="24"/>
          <w:lang w:val="en-GB"/>
        </w:rPr>
      </w:pPr>
    </w:p>
    <w:p w14:paraId="7E932889" w14:textId="77777777" w:rsidR="00F4254A" w:rsidRPr="0035299C" w:rsidRDefault="00F4254A" w:rsidP="00F4254A">
      <w:pPr>
        <w:tabs>
          <w:tab w:val="left" w:pos="1352"/>
        </w:tabs>
        <w:rPr>
          <w:b/>
          <w:i/>
          <w:sz w:val="24"/>
          <w:szCs w:val="24"/>
        </w:rPr>
      </w:pPr>
    </w:p>
    <w:p w14:paraId="6E86FC57" w14:textId="77777777" w:rsidR="00F4254A" w:rsidRPr="0035299C" w:rsidRDefault="00F4254A" w:rsidP="00F4254A">
      <w:pPr>
        <w:keepNext/>
        <w:keepLines/>
        <w:tabs>
          <w:tab w:val="left" w:pos="1134"/>
          <w:tab w:val="left" w:pos="1871"/>
          <w:tab w:val="left" w:pos="2268"/>
        </w:tabs>
        <w:overflowPunct w:val="0"/>
        <w:autoSpaceDE w:val="0"/>
        <w:autoSpaceDN w:val="0"/>
        <w:adjustRightInd w:val="0"/>
        <w:spacing w:before="160"/>
        <w:ind w:left="1134"/>
        <w:rPr>
          <w:i/>
          <w:sz w:val="24"/>
          <w:szCs w:val="24"/>
        </w:rPr>
      </w:pPr>
      <w:proofErr w:type="gramStart"/>
      <w:r w:rsidRPr="0035299C">
        <w:rPr>
          <w:i/>
          <w:sz w:val="24"/>
          <w:szCs w:val="24"/>
        </w:rPr>
        <w:t>instructs</w:t>
      </w:r>
      <w:proofErr w:type="gramEnd"/>
      <w:r w:rsidRPr="0035299C">
        <w:rPr>
          <w:i/>
          <w:sz w:val="24"/>
          <w:szCs w:val="24"/>
        </w:rPr>
        <w:t xml:space="preserve"> the Director of the Radiocommunication Bureau</w:t>
      </w:r>
    </w:p>
    <w:p w14:paraId="4B8B7716" w14:textId="77777777" w:rsidR="00F4254A" w:rsidRPr="0035299C" w:rsidRDefault="00F4254A" w:rsidP="00F4254A">
      <w:pPr>
        <w:rPr>
          <w:sz w:val="24"/>
          <w:szCs w:val="24"/>
        </w:rPr>
      </w:pPr>
      <w:proofErr w:type="gramStart"/>
      <w:r w:rsidRPr="0035299C">
        <w:rPr>
          <w:sz w:val="24"/>
          <w:szCs w:val="24"/>
        </w:rPr>
        <w:t>to</w:t>
      </w:r>
      <w:proofErr w:type="gramEnd"/>
      <w:r w:rsidRPr="0035299C">
        <w:rPr>
          <w:sz w:val="24"/>
          <w:szCs w:val="24"/>
        </w:rPr>
        <w:t xml:space="preserve"> take all necessary measures to implement this Resolution.</w:t>
      </w:r>
    </w:p>
    <w:p w14:paraId="40646CF8" w14:textId="77777777" w:rsidR="00F4254A" w:rsidRDefault="00F4254A">
      <w:pPr>
        <w:rPr>
          <w:sz w:val="22"/>
          <w:szCs w:val="22"/>
        </w:rPr>
      </w:pPr>
      <w:r>
        <w:rPr>
          <w:sz w:val="22"/>
          <w:szCs w:val="22"/>
        </w:rPr>
        <w:br w:type="page"/>
      </w:r>
    </w:p>
    <w:p w14:paraId="67B54819" w14:textId="77777777" w:rsidR="00F4254A" w:rsidRPr="00F16B86" w:rsidRDefault="00F4254A" w:rsidP="00F4254A">
      <w:pPr>
        <w:jc w:val="both"/>
        <w:outlineLvl w:val="0"/>
        <w:rPr>
          <w:b/>
          <w:sz w:val="22"/>
          <w:szCs w:val="22"/>
          <w:u w:val="single"/>
        </w:rPr>
      </w:pPr>
      <w:r w:rsidRPr="00F16B86">
        <w:rPr>
          <w:b/>
          <w:sz w:val="22"/>
          <w:szCs w:val="22"/>
        </w:rPr>
        <w:t>6.</w:t>
      </w:r>
      <w:r w:rsidRPr="00F16B86">
        <w:rPr>
          <w:b/>
          <w:sz w:val="22"/>
          <w:szCs w:val="22"/>
        </w:rPr>
        <w:tab/>
        <w:t>PROPOSALS FOR THE 47 GHZ BANDS</w:t>
      </w:r>
    </w:p>
    <w:p w14:paraId="309BD767" w14:textId="77777777" w:rsidR="00F4254A" w:rsidRPr="00F16B86" w:rsidRDefault="00F4254A" w:rsidP="00F4254A">
      <w:pPr>
        <w:keepNext/>
        <w:keepLines/>
        <w:spacing w:before="40"/>
        <w:outlineLvl w:val="1"/>
        <w:rPr>
          <w:rFonts w:eastAsiaTheme="majorEastAsia"/>
          <w:i/>
          <w:color w:val="000000" w:themeColor="text1"/>
          <w:u w:val="single"/>
        </w:rPr>
      </w:pPr>
      <w:r w:rsidRPr="00F16B86">
        <w:rPr>
          <w:rFonts w:eastAsiaTheme="majorEastAsia"/>
          <w:i/>
          <w:color w:val="000000" w:themeColor="text1"/>
          <w:sz w:val="28"/>
          <w:u w:val="single"/>
        </w:rPr>
        <w:t>For the 47.2-47.5 GHz Band</w:t>
      </w:r>
    </w:p>
    <w:p w14:paraId="65A3489B" w14:textId="77777777" w:rsidR="00F4254A" w:rsidRPr="0035299C"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35299C">
        <w:rPr>
          <w:rFonts w:hAnsi="Times New Roman Bold"/>
          <w:b/>
          <w:sz w:val="24"/>
          <w:szCs w:val="24"/>
          <w:lang w:val="en-GB"/>
        </w:rPr>
        <w:t>MOD</w:t>
      </w:r>
      <w:r w:rsidRPr="0035299C">
        <w:rPr>
          <w:rFonts w:hAnsi="Times New Roman Bold"/>
          <w:b/>
          <w:sz w:val="24"/>
          <w:szCs w:val="24"/>
          <w:lang w:val="en-GB"/>
        </w:rPr>
        <w:tab/>
      </w:r>
      <w:r w:rsidRPr="0035299C">
        <w:rPr>
          <w:rFonts w:hAnsi="Times New Roman Bold"/>
          <w:b/>
          <w:sz w:val="24"/>
          <w:szCs w:val="24"/>
          <w:lang w:val="en-GB"/>
        </w:rPr>
        <w:tab/>
        <w:t>USA/1.14/23</w:t>
      </w:r>
    </w:p>
    <w:p w14:paraId="4425595F"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before="480"/>
        <w:jc w:val="center"/>
        <w:textAlignment w:val="baseline"/>
        <w:rPr>
          <w:caps/>
          <w:sz w:val="28"/>
          <w:lang w:val="en-GB"/>
        </w:rPr>
      </w:pPr>
      <w:r w:rsidRPr="00F16B86">
        <w:rPr>
          <w:caps/>
          <w:sz w:val="28"/>
          <w:lang w:val="en-GB"/>
        </w:rPr>
        <w:t>ARTICLE 5</w:t>
      </w:r>
    </w:p>
    <w:p w14:paraId="67E25D0A"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before="240"/>
        <w:jc w:val="center"/>
        <w:textAlignment w:val="baseline"/>
        <w:rPr>
          <w:b/>
          <w:color w:val="000000"/>
          <w:sz w:val="28"/>
          <w:lang w:val="en-GB"/>
        </w:rPr>
      </w:pPr>
      <w:r w:rsidRPr="00F16B86">
        <w:rPr>
          <w:b/>
          <w:color w:val="000000"/>
          <w:sz w:val="28"/>
          <w:lang w:val="en-GB"/>
        </w:rPr>
        <w:t>Frequency allocations</w:t>
      </w:r>
    </w:p>
    <w:p w14:paraId="72182611" w14:textId="77777777" w:rsidR="00F4254A" w:rsidRPr="00F16B86" w:rsidRDefault="00F4254A" w:rsidP="00F4254A">
      <w:pPr>
        <w:keepNext/>
        <w:keepLines/>
        <w:tabs>
          <w:tab w:val="center" w:pos="4820"/>
        </w:tabs>
        <w:overflowPunct w:val="0"/>
        <w:autoSpaceDE w:val="0"/>
        <w:autoSpaceDN w:val="0"/>
        <w:adjustRightInd w:val="0"/>
        <w:spacing w:before="360"/>
        <w:jc w:val="center"/>
        <w:rPr>
          <w:b/>
          <w:color w:val="000000"/>
          <w:sz w:val="24"/>
          <w:lang w:val="en-GB"/>
        </w:rPr>
      </w:pPr>
      <w:r w:rsidRPr="00F16B86">
        <w:rPr>
          <w:b/>
          <w:color w:val="000000"/>
          <w:sz w:val="24"/>
          <w:lang w:val="en-GB"/>
        </w:rPr>
        <w:t>Section IV – Table of Frequency Allocations</w:t>
      </w:r>
      <w:r w:rsidRPr="00F16B86">
        <w:rPr>
          <w:b/>
          <w:color w:val="000000"/>
          <w:sz w:val="24"/>
          <w:lang w:val="en-GB"/>
        </w:rPr>
        <w:br/>
      </w:r>
      <w:r w:rsidRPr="00F16B86">
        <w:rPr>
          <w:color w:val="000000"/>
          <w:sz w:val="24"/>
          <w:lang w:val="en-GB"/>
        </w:rPr>
        <w:t xml:space="preserve">(See No. </w:t>
      </w:r>
      <w:r w:rsidRPr="00F16B86">
        <w:rPr>
          <w:b/>
          <w:color w:val="000000"/>
          <w:sz w:val="24"/>
          <w:lang w:val="en-GB"/>
        </w:rPr>
        <w:t>2.1</w:t>
      </w:r>
      <w:r w:rsidRPr="00F16B86">
        <w:rPr>
          <w:color w:val="000000"/>
          <w:sz w:val="24"/>
          <w:lang w:val="en-GB"/>
        </w:rPr>
        <w:t>)</w:t>
      </w:r>
      <w:r w:rsidRPr="00F16B86">
        <w:rPr>
          <w:color w:val="000000"/>
          <w:sz w:val="24"/>
          <w:lang w:val="en-GB"/>
        </w:rPr>
        <w:br/>
      </w:r>
      <w:r w:rsidRPr="00F16B86">
        <w:rPr>
          <w:color w:val="000000"/>
          <w:sz w:val="24"/>
          <w:lang w:val="en-GB"/>
        </w:rPr>
        <w:br/>
      </w:r>
    </w:p>
    <w:p w14:paraId="2379476C"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lang w:val="en-GB"/>
        </w:rPr>
      </w:pPr>
      <w:r w:rsidRPr="00F16B86">
        <w:rPr>
          <w:rFonts w:ascii="Times New Roman Bold" w:hAnsi="Times New Roman Bold"/>
          <w:b/>
          <w:lang w:val="en-GB"/>
        </w:rPr>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F4254A" w:rsidRPr="00F16B86" w14:paraId="1FA43971" w14:textId="77777777" w:rsidTr="0056257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EB5CDC7"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Allocation to services</w:t>
            </w:r>
          </w:p>
        </w:tc>
      </w:tr>
      <w:tr w:rsidR="00F4254A" w:rsidRPr="00F16B86" w14:paraId="7069AAAC" w14:textId="77777777" w:rsidTr="0056257F">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7A3C581F"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1</w:t>
            </w:r>
          </w:p>
        </w:tc>
        <w:tc>
          <w:tcPr>
            <w:tcW w:w="3099" w:type="dxa"/>
            <w:tcBorders>
              <w:top w:val="single" w:sz="4" w:space="0" w:color="auto"/>
              <w:left w:val="single" w:sz="4" w:space="0" w:color="auto"/>
              <w:bottom w:val="single" w:sz="4" w:space="0" w:color="auto"/>
              <w:right w:val="single" w:sz="4" w:space="0" w:color="auto"/>
            </w:tcBorders>
            <w:hideMark/>
          </w:tcPr>
          <w:p w14:paraId="780DA6AD"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2</w:t>
            </w:r>
          </w:p>
        </w:tc>
        <w:tc>
          <w:tcPr>
            <w:tcW w:w="3100" w:type="dxa"/>
            <w:tcBorders>
              <w:top w:val="single" w:sz="4" w:space="0" w:color="auto"/>
              <w:left w:val="single" w:sz="4" w:space="0" w:color="auto"/>
              <w:bottom w:val="single" w:sz="4" w:space="0" w:color="auto"/>
              <w:right w:val="single" w:sz="4" w:space="0" w:color="auto"/>
            </w:tcBorders>
            <w:hideMark/>
          </w:tcPr>
          <w:p w14:paraId="3EC04025"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3</w:t>
            </w:r>
          </w:p>
        </w:tc>
      </w:tr>
      <w:tr w:rsidR="00F4254A" w:rsidRPr="00F16B86" w14:paraId="06D64A55" w14:textId="77777777" w:rsidTr="0056257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0C58385"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F16B86">
              <w:rPr>
                <w:b/>
                <w:lang w:val="en-GB"/>
              </w:rPr>
              <w:t>47.2-47.5</w:t>
            </w:r>
            <w:r w:rsidRPr="00F16B86">
              <w:rPr>
                <w:color w:val="000000"/>
                <w:lang w:val="en-AU"/>
              </w:rPr>
              <w:tab/>
              <w:t>FIXED</w:t>
            </w:r>
          </w:p>
          <w:p w14:paraId="545342AF"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F16B86">
              <w:rPr>
                <w:color w:val="000000"/>
                <w:lang w:val="en-AU"/>
              </w:rPr>
              <w:tab/>
            </w:r>
            <w:r w:rsidRPr="00F16B86">
              <w:rPr>
                <w:color w:val="000000"/>
                <w:lang w:val="en-AU"/>
              </w:rPr>
              <w:tab/>
            </w:r>
            <w:r w:rsidRPr="00F16B86">
              <w:rPr>
                <w:color w:val="000000"/>
                <w:lang w:val="en-AU"/>
              </w:rPr>
              <w:tab/>
            </w:r>
            <w:r w:rsidRPr="00F16B86">
              <w:rPr>
                <w:color w:val="000000"/>
                <w:lang w:val="en-AU"/>
              </w:rPr>
              <w:tab/>
              <w:t>FIXED-SATELLITE (Earth-to-space</w:t>
            </w:r>
            <w:proofErr w:type="gramStart"/>
            <w:r w:rsidRPr="00F16B86">
              <w:rPr>
                <w:color w:val="000000"/>
                <w:lang w:val="en-AU"/>
              </w:rPr>
              <w:t>)  5.552</w:t>
            </w:r>
            <w:proofErr w:type="gramEnd"/>
          </w:p>
          <w:p w14:paraId="1932045A"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F16B86">
              <w:rPr>
                <w:color w:val="000000"/>
                <w:lang w:val="en-AU"/>
              </w:rPr>
              <w:tab/>
            </w:r>
            <w:r w:rsidRPr="00F16B86">
              <w:rPr>
                <w:color w:val="000000"/>
                <w:lang w:val="en-AU"/>
              </w:rPr>
              <w:tab/>
            </w:r>
            <w:r w:rsidRPr="00F16B86">
              <w:rPr>
                <w:color w:val="000000"/>
                <w:lang w:val="en-AU"/>
              </w:rPr>
              <w:tab/>
            </w:r>
            <w:r w:rsidRPr="00F16B86">
              <w:rPr>
                <w:color w:val="000000"/>
                <w:lang w:val="en-AU"/>
              </w:rPr>
              <w:tab/>
              <w:t>MOBILE</w:t>
            </w:r>
          </w:p>
          <w:p w14:paraId="2EDD9CD4"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F16B86">
              <w:rPr>
                <w:color w:val="000000"/>
                <w:lang w:val="en-AU"/>
              </w:rPr>
              <w:tab/>
            </w:r>
            <w:r w:rsidRPr="00F16B86">
              <w:rPr>
                <w:color w:val="000000"/>
                <w:lang w:val="en-AU"/>
              </w:rPr>
              <w:tab/>
            </w:r>
            <w:r w:rsidRPr="00F16B86">
              <w:rPr>
                <w:color w:val="000000"/>
                <w:lang w:val="en-AU"/>
              </w:rPr>
              <w:tab/>
            </w:r>
            <w:r w:rsidRPr="00F16B86">
              <w:rPr>
                <w:color w:val="000000"/>
                <w:lang w:val="en-AU"/>
              </w:rPr>
              <w:tab/>
            </w:r>
            <w:ins w:id="24" w:author="Fernandez Jimenez, Virginia" w:date="2018-06-06T15:04:00Z">
              <w:r w:rsidRPr="00F16B86">
                <w:rPr>
                  <w:color w:val="000000"/>
                  <w:lang w:val="en-AU"/>
                </w:rPr>
                <w:t xml:space="preserve">MOD </w:t>
              </w:r>
            </w:ins>
            <w:r w:rsidRPr="00F16B86">
              <w:rPr>
                <w:color w:val="000000"/>
                <w:lang w:val="en-AU"/>
              </w:rPr>
              <w:t>5.552A</w:t>
            </w:r>
          </w:p>
        </w:tc>
      </w:tr>
    </w:tbl>
    <w:p w14:paraId="65EE6622" w14:textId="77777777" w:rsidR="00F4254A" w:rsidRPr="0035299C" w:rsidRDefault="00F4254A" w:rsidP="00F4254A">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05D11C98" w14:textId="77777777" w:rsidR="00F4254A" w:rsidRPr="0035299C" w:rsidRDefault="00F4254A" w:rsidP="00F4254A">
      <w:pPr>
        <w:rPr>
          <w:sz w:val="24"/>
          <w:szCs w:val="24"/>
        </w:rPr>
      </w:pPr>
      <w:r w:rsidRPr="0035299C">
        <w:rPr>
          <w:b/>
          <w:sz w:val="24"/>
          <w:szCs w:val="24"/>
        </w:rPr>
        <w:t>Reasons</w:t>
      </w:r>
      <w:r w:rsidRPr="0035299C">
        <w:rPr>
          <w:sz w:val="24"/>
          <w:szCs w:val="24"/>
        </w:rPr>
        <w:t xml:space="preserve">: </w:t>
      </w:r>
      <w:r w:rsidRPr="0035299C">
        <w:rPr>
          <w:color w:val="000000"/>
          <w:sz w:val="24"/>
          <w:szCs w:val="24"/>
        </w:rPr>
        <w:t xml:space="preserve">To modify footnote 5.552A to reference an updated Resolution </w:t>
      </w:r>
      <w:proofErr w:type="gramStart"/>
      <w:r w:rsidRPr="0035299C">
        <w:rPr>
          <w:color w:val="000000"/>
          <w:sz w:val="24"/>
          <w:szCs w:val="24"/>
        </w:rPr>
        <w:t>122 which addresses the current worldwide</w:t>
      </w:r>
      <w:proofErr w:type="gramEnd"/>
      <w:r w:rsidRPr="0035299C">
        <w:rPr>
          <w:color w:val="000000"/>
          <w:sz w:val="24"/>
          <w:szCs w:val="24"/>
        </w:rPr>
        <w:t xml:space="preserve"> HAPS designation in the 47.2-47.5 GHz band.</w:t>
      </w:r>
    </w:p>
    <w:p w14:paraId="42429875" w14:textId="77777777" w:rsidR="00F4254A" w:rsidRPr="0035299C" w:rsidRDefault="00F4254A" w:rsidP="00F4254A">
      <w:pPr>
        <w:tabs>
          <w:tab w:val="left" w:pos="1134"/>
          <w:tab w:val="left" w:pos="1588"/>
          <w:tab w:val="left" w:pos="1985"/>
        </w:tabs>
        <w:overflowPunct w:val="0"/>
        <w:autoSpaceDE w:val="0"/>
        <w:autoSpaceDN w:val="0"/>
        <w:adjustRightInd w:val="0"/>
        <w:spacing w:before="120"/>
        <w:textAlignment w:val="baseline"/>
        <w:rPr>
          <w:i/>
          <w:sz w:val="24"/>
          <w:szCs w:val="24"/>
          <w:lang w:val="en-GB"/>
        </w:rPr>
      </w:pPr>
    </w:p>
    <w:p w14:paraId="0FDFA4E9" w14:textId="77777777" w:rsidR="00F4254A" w:rsidRPr="00F16B86" w:rsidRDefault="00F4254A" w:rsidP="00F4254A">
      <w:pPr>
        <w:keepNext/>
        <w:keepLines/>
        <w:spacing w:before="40"/>
        <w:outlineLvl w:val="1"/>
        <w:rPr>
          <w:rFonts w:eastAsiaTheme="majorEastAsia"/>
          <w:i/>
          <w:color w:val="000000" w:themeColor="text1"/>
          <w:sz w:val="28"/>
          <w:u w:val="single"/>
        </w:rPr>
      </w:pPr>
      <w:r w:rsidRPr="00F16B86">
        <w:rPr>
          <w:rFonts w:eastAsiaTheme="majorEastAsia"/>
          <w:i/>
          <w:color w:val="000000" w:themeColor="text1"/>
          <w:sz w:val="28"/>
          <w:u w:val="single"/>
        </w:rPr>
        <w:t xml:space="preserve">For the </w:t>
      </w:r>
      <w:r w:rsidRPr="00F16B86">
        <w:rPr>
          <w:rFonts w:eastAsiaTheme="majorEastAsia"/>
          <w:i/>
          <w:color w:val="000000"/>
          <w:sz w:val="28"/>
          <w:u w:val="single"/>
        </w:rPr>
        <w:t xml:space="preserve">47.9-48.2 </w:t>
      </w:r>
      <w:r w:rsidRPr="00F16B86">
        <w:rPr>
          <w:rFonts w:eastAsiaTheme="majorEastAsia"/>
          <w:i/>
          <w:color w:val="000000" w:themeColor="text1"/>
          <w:sz w:val="28"/>
          <w:u w:val="single"/>
        </w:rPr>
        <w:t>GHz Band</w:t>
      </w:r>
    </w:p>
    <w:p w14:paraId="11C64169" w14:textId="77777777" w:rsidR="00F4254A" w:rsidRPr="00F16B86"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2"/>
          <w:szCs w:val="22"/>
          <w:lang w:val="en-GB"/>
        </w:rPr>
      </w:pPr>
      <w:r w:rsidRPr="00F16B86">
        <w:rPr>
          <w:rFonts w:hAnsi="Times New Roman Bold"/>
          <w:b/>
          <w:sz w:val="22"/>
          <w:szCs w:val="22"/>
          <w:lang w:val="en-GB"/>
        </w:rPr>
        <w:t>MOD</w:t>
      </w:r>
      <w:r w:rsidRPr="00F16B86">
        <w:rPr>
          <w:rFonts w:hAnsi="Times New Roman Bold"/>
          <w:b/>
          <w:sz w:val="22"/>
          <w:szCs w:val="22"/>
          <w:lang w:val="en-GB"/>
        </w:rPr>
        <w:tab/>
      </w:r>
      <w:r w:rsidRPr="00F16B86">
        <w:rPr>
          <w:rFonts w:hAnsi="Times New Roman Bold"/>
          <w:b/>
          <w:sz w:val="22"/>
          <w:szCs w:val="22"/>
          <w:lang w:val="en-GB"/>
        </w:rPr>
        <w:tab/>
        <w:t>USA/1.14/24</w:t>
      </w:r>
    </w:p>
    <w:p w14:paraId="7DC8068C" w14:textId="77777777" w:rsidR="00F4254A" w:rsidRPr="00F16B86" w:rsidRDefault="00F4254A" w:rsidP="00F4254A">
      <w:pPr>
        <w:rPr>
          <w:lang w:val="en-GB"/>
        </w:rPr>
      </w:pPr>
    </w:p>
    <w:p w14:paraId="7DB02BE8" w14:textId="77777777" w:rsidR="00F4254A" w:rsidRPr="00F16B86" w:rsidRDefault="00F4254A" w:rsidP="00F4254A">
      <w:pPr>
        <w:rPr>
          <w:lang w:val="en-GB"/>
        </w:rPr>
      </w:pPr>
    </w:p>
    <w:p w14:paraId="6A9157A5" w14:textId="77777777" w:rsidR="00F4254A" w:rsidRPr="00F16B86" w:rsidRDefault="00F4254A" w:rsidP="00F4254A">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lang w:val="en-GB"/>
        </w:rPr>
      </w:pPr>
      <w:r w:rsidRPr="00F16B86">
        <w:rPr>
          <w:rFonts w:ascii="Times New Roman Bold" w:hAnsi="Times New Roman Bold"/>
          <w:b/>
          <w:lang w:val="en-GB"/>
        </w:rP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F4254A" w:rsidRPr="00F16B86" w14:paraId="6E7FBA60" w14:textId="77777777" w:rsidTr="0056257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4DC323A"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Allocation to services</w:t>
            </w:r>
          </w:p>
        </w:tc>
      </w:tr>
      <w:tr w:rsidR="00F4254A" w:rsidRPr="00F16B86" w14:paraId="742493BF" w14:textId="77777777" w:rsidTr="0056257F">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351DF6E0"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1</w:t>
            </w:r>
          </w:p>
        </w:tc>
        <w:tc>
          <w:tcPr>
            <w:tcW w:w="3100" w:type="dxa"/>
            <w:tcBorders>
              <w:top w:val="single" w:sz="4" w:space="0" w:color="auto"/>
              <w:left w:val="single" w:sz="6" w:space="0" w:color="auto"/>
              <w:bottom w:val="single" w:sz="4" w:space="0" w:color="auto"/>
              <w:right w:val="single" w:sz="6" w:space="0" w:color="auto"/>
            </w:tcBorders>
            <w:hideMark/>
          </w:tcPr>
          <w:p w14:paraId="5994CEE8"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2</w:t>
            </w:r>
          </w:p>
        </w:tc>
        <w:tc>
          <w:tcPr>
            <w:tcW w:w="3101" w:type="dxa"/>
            <w:tcBorders>
              <w:top w:val="single" w:sz="4" w:space="0" w:color="auto"/>
              <w:left w:val="single" w:sz="6" w:space="0" w:color="auto"/>
              <w:bottom w:val="single" w:sz="4" w:space="0" w:color="auto"/>
              <w:right w:val="single" w:sz="4" w:space="0" w:color="auto"/>
            </w:tcBorders>
            <w:hideMark/>
          </w:tcPr>
          <w:p w14:paraId="3CD28AD3" w14:textId="77777777" w:rsidR="00F4254A" w:rsidRPr="00F16B86" w:rsidRDefault="00F4254A"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F16B86">
              <w:rPr>
                <w:rFonts w:ascii="Times New Roman Bold" w:eastAsiaTheme="minorHAnsi" w:hAnsi="Times New Roman Bold" w:cstheme="minorBidi"/>
                <w:b/>
                <w:sz w:val="24"/>
                <w:szCs w:val="24"/>
                <w:lang w:eastAsia="x-none"/>
              </w:rPr>
              <w:t>Region 3</w:t>
            </w:r>
          </w:p>
        </w:tc>
      </w:tr>
      <w:tr w:rsidR="00F4254A" w:rsidRPr="00F16B86" w14:paraId="50641513" w14:textId="77777777" w:rsidTr="0056257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A44F116" w14:textId="77777777" w:rsidR="00F4254A" w:rsidRPr="00F16B86" w:rsidRDefault="00F4254A" w:rsidP="0056257F">
            <w:pPr>
              <w:tabs>
                <w:tab w:val="left" w:pos="2977"/>
              </w:tabs>
              <w:overflowPunct w:val="0"/>
              <w:autoSpaceDE w:val="0"/>
              <w:autoSpaceDN w:val="0"/>
              <w:adjustRightInd w:val="0"/>
              <w:spacing w:before="30" w:after="30"/>
              <w:textAlignment w:val="baseline"/>
              <w:rPr>
                <w:lang w:val="en-GB"/>
              </w:rPr>
            </w:pPr>
            <w:r w:rsidRPr="00F16B86">
              <w:rPr>
                <w:b/>
                <w:lang w:val="en-GB"/>
              </w:rPr>
              <w:t>47.9-48.2</w:t>
            </w:r>
            <w:r w:rsidRPr="00F16B86">
              <w:rPr>
                <w:lang w:val="en-GB"/>
              </w:rPr>
              <w:tab/>
              <w:t>FIXED</w:t>
            </w:r>
          </w:p>
          <w:p w14:paraId="01E1A5A6"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50" w:after="50"/>
              <w:ind w:left="170" w:hanging="170"/>
              <w:textAlignment w:val="baseline"/>
              <w:rPr>
                <w:lang w:val="en-GB"/>
              </w:rPr>
            </w:pPr>
            <w:r w:rsidRPr="00F16B86">
              <w:rPr>
                <w:lang w:val="en-GB"/>
              </w:rPr>
              <w:tab/>
            </w:r>
            <w:r w:rsidRPr="00F16B86">
              <w:rPr>
                <w:lang w:val="en-GB"/>
              </w:rPr>
              <w:tab/>
            </w:r>
            <w:r w:rsidRPr="00F16B86">
              <w:rPr>
                <w:lang w:val="en-GB"/>
              </w:rPr>
              <w:tab/>
            </w:r>
            <w:r w:rsidRPr="00F16B86">
              <w:rPr>
                <w:lang w:val="en-GB"/>
              </w:rPr>
              <w:tab/>
              <w:t>FIXED-SATELLITE (Earth-to-space</w:t>
            </w:r>
            <w:proofErr w:type="gramStart"/>
            <w:r w:rsidRPr="00F16B86">
              <w:rPr>
                <w:lang w:val="en-GB"/>
              </w:rPr>
              <w:t xml:space="preserve">)  </w:t>
            </w:r>
            <w:r w:rsidRPr="00F16B86">
              <w:rPr>
                <w:color w:val="000000"/>
                <w:lang w:val="en-GB"/>
              </w:rPr>
              <w:t>5.552</w:t>
            </w:r>
            <w:proofErr w:type="gramEnd"/>
          </w:p>
          <w:p w14:paraId="489C7DD0"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50" w:after="50"/>
              <w:ind w:left="170" w:hanging="170"/>
              <w:textAlignment w:val="baseline"/>
              <w:rPr>
                <w:color w:val="000000"/>
                <w:lang w:val="en-GB"/>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t>MOBILE</w:t>
            </w:r>
          </w:p>
          <w:p w14:paraId="36936A5C" w14:textId="77777777" w:rsidR="00F4254A" w:rsidRPr="00F16B86" w:rsidRDefault="00F4254A" w:rsidP="0056257F">
            <w:pPr>
              <w:tabs>
                <w:tab w:val="left" w:pos="170"/>
                <w:tab w:val="left" w:pos="567"/>
                <w:tab w:val="left" w:pos="737"/>
                <w:tab w:val="left" w:pos="2977"/>
                <w:tab w:val="left" w:pos="3266"/>
              </w:tabs>
              <w:overflowPunct w:val="0"/>
              <w:autoSpaceDE w:val="0"/>
              <w:autoSpaceDN w:val="0"/>
              <w:adjustRightInd w:val="0"/>
              <w:spacing w:before="50" w:after="50"/>
              <w:ind w:left="170" w:hanging="170"/>
              <w:textAlignment w:val="baseline"/>
              <w:rPr>
                <w:b/>
                <w:color w:val="000000"/>
              </w:rPr>
            </w:pPr>
            <w:r w:rsidRPr="00F16B86">
              <w:rPr>
                <w:color w:val="000000"/>
                <w:lang w:val="en-GB"/>
              </w:rPr>
              <w:tab/>
            </w:r>
            <w:r w:rsidRPr="00F16B86">
              <w:rPr>
                <w:color w:val="000000"/>
                <w:lang w:val="en-GB"/>
              </w:rPr>
              <w:tab/>
            </w:r>
            <w:r w:rsidRPr="00F16B86">
              <w:rPr>
                <w:color w:val="000000"/>
                <w:lang w:val="en-GB"/>
              </w:rPr>
              <w:tab/>
            </w:r>
            <w:r w:rsidRPr="00F16B86">
              <w:rPr>
                <w:color w:val="000000"/>
                <w:lang w:val="en-GB"/>
              </w:rPr>
              <w:tab/>
            </w:r>
            <w:ins w:id="25" w:author="Fernandez Jimenez, Virginia" w:date="2018-06-06T15:08:00Z">
              <w:r w:rsidRPr="00F16B86">
                <w:rPr>
                  <w:color w:val="000000"/>
                  <w:lang w:val="en-GB"/>
                </w:rPr>
                <w:t xml:space="preserve">MOD </w:t>
              </w:r>
            </w:ins>
            <w:r w:rsidRPr="00F16B86">
              <w:rPr>
                <w:color w:val="000000"/>
                <w:lang w:val="en-GB"/>
              </w:rPr>
              <w:t>5.552A</w:t>
            </w:r>
          </w:p>
        </w:tc>
      </w:tr>
    </w:tbl>
    <w:p w14:paraId="2A8968F3" w14:textId="77777777" w:rsidR="00F4254A" w:rsidRPr="00F16B86" w:rsidRDefault="00F4254A" w:rsidP="00F4254A">
      <w:pPr>
        <w:tabs>
          <w:tab w:val="left" w:pos="1134"/>
          <w:tab w:val="left" w:pos="1588"/>
          <w:tab w:val="left" w:pos="1985"/>
        </w:tabs>
        <w:overflowPunct w:val="0"/>
        <w:autoSpaceDE w:val="0"/>
        <w:autoSpaceDN w:val="0"/>
        <w:adjustRightInd w:val="0"/>
        <w:spacing w:before="120"/>
        <w:textAlignment w:val="baseline"/>
        <w:rPr>
          <w:sz w:val="24"/>
          <w:lang w:val="en-GB"/>
        </w:rPr>
      </w:pPr>
    </w:p>
    <w:p w14:paraId="748BED18" w14:textId="77777777" w:rsidR="00F4254A" w:rsidRPr="0035299C" w:rsidRDefault="00F4254A" w:rsidP="00F4254A">
      <w:pPr>
        <w:rPr>
          <w:sz w:val="24"/>
          <w:szCs w:val="24"/>
        </w:rPr>
      </w:pPr>
      <w:r w:rsidRPr="0035299C">
        <w:rPr>
          <w:b/>
          <w:sz w:val="24"/>
          <w:szCs w:val="24"/>
        </w:rPr>
        <w:t>Reasons</w:t>
      </w:r>
      <w:r w:rsidRPr="0035299C">
        <w:rPr>
          <w:sz w:val="24"/>
          <w:szCs w:val="24"/>
        </w:rPr>
        <w:t xml:space="preserve">: </w:t>
      </w:r>
      <w:r w:rsidRPr="0035299C">
        <w:rPr>
          <w:color w:val="000000"/>
          <w:sz w:val="24"/>
          <w:szCs w:val="24"/>
        </w:rPr>
        <w:t xml:space="preserve">To modify footnote 5.552A to reference an updated Resolution </w:t>
      </w:r>
      <w:proofErr w:type="gramStart"/>
      <w:r w:rsidRPr="0035299C">
        <w:rPr>
          <w:color w:val="000000"/>
          <w:sz w:val="24"/>
          <w:szCs w:val="24"/>
        </w:rPr>
        <w:t>122 which addresses the current worldwide</w:t>
      </w:r>
      <w:proofErr w:type="gramEnd"/>
      <w:r w:rsidRPr="0035299C">
        <w:rPr>
          <w:color w:val="000000"/>
          <w:sz w:val="24"/>
          <w:szCs w:val="24"/>
        </w:rPr>
        <w:t xml:space="preserve"> HAPS designation in the 47.9-48.2 GHz band.</w:t>
      </w:r>
    </w:p>
    <w:p w14:paraId="3713A21D" w14:textId="77777777" w:rsidR="00F4254A" w:rsidRPr="00F16B86" w:rsidRDefault="00F4254A" w:rsidP="00F4254A">
      <w:pPr>
        <w:tabs>
          <w:tab w:val="left" w:pos="1134"/>
          <w:tab w:val="left" w:pos="1588"/>
          <w:tab w:val="left" w:pos="1985"/>
        </w:tabs>
        <w:overflowPunct w:val="0"/>
        <w:autoSpaceDE w:val="0"/>
        <w:autoSpaceDN w:val="0"/>
        <w:adjustRightInd w:val="0"/>
        <w:spacing w:before="120"/>
        <w:textAlignment w:val="baseline"/>
        <w:rPr>
          <w:sz w:val="24"/>
          <w:lang w:val="en-GB"/>
        </w:rPr>
      </w:pPr>
    </w:p>
    <w:p w14:paraId="073EF7B3" w14:textId="77777777" w:rsidR="00F4254A" w:rsidRPr="0035299C"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35299C">
        <w:rPr>
          <w:rFonts w:hAnsi="Times New Roman Bold"/>
          <w:b/>
          <w:sz w:val="24"/>
          <w:szCs w:val="24"/>
          <w:lang w:val="en-GB"/>
        </w:rPr>
        <w:t>MOD</w:t>
      </w:r>
      <w:r w:rsidRPr="0035299C">
        <w:rPr>
          <w:rFonts w:hAnsi="Times New Roman Bold"/>
          <w:b/>
          <w:sz w:val="24"/>
          <w:szCs w:val="24"/>
          <w:lang w:val="en-GB"/>
        </w:rPr>
        <w:tab/>
      </w:r>
      <w:r w:rsidRPr="0035299C">
        <w:rPr>
          <w:rFonts w:hAnsi="Times New Roman Bold"/>
          <w:b/>
          <w:sz w:val="24"/>
          <w:szCs w:val="24"/>
          <w:lang w:val="en-GB"/>
        </w:rPr>
        <w:tab/>
        <w:t>USA/1.14/25</w:t>
      </w:r>
    </w:p>
    <w:p w14:paraId="15B1343E" w14:textId="77777777" w:rsidR="00F4254A" w:rsidRPr="0035299C" w:rsidRDefault="00F4254A" w:rsidP="00F4254A">
      <w:pPr>
        <w:rPr>
          <w:sz w:val="24"/>
          <w:szCs w:val="24"/>
          <w:lang w:val="en-GB"/>
        </w:rPr>
      </w:pPr>
    </w:p>
    <w:p w14:paraId="4A2DFA6D" w14:textId="77777777" w:rsidR="00F4254A" w:rsidRPr="0035299C" w:rsidRDefault="00F4254A" w:rsidP="00F4254A">
      <w:pPr>
        <w:tabs>
          <w:tab w:val="left" w:pos="1134"/>
          <w:tab w:val="left" w:pos="1871"/>
          <w:tab w:val="left" w:pos="2268"/>
        </w:tabs>
        <w:overflowPunct w:val="0"/>
        <w:autoSpaceDE w:val="0"/>
        <w:autoSpaceDN w:val="0"/>
        <w:adjustRightInd w:val="0"/>
        <w:spacing w:before="120"/>
        <w:jc w:val="both"/>
        <w:textAlignment w:val="baseline"/>
        <w:rPr>
          <w:sz w:val="24"/>
          <w:szCs w:val="24"/>
          <w:lang w:val="en-GB"/>
        </w:rPr>
      </w:pPr>
      <w:r w:rsidRPr="0035299C">
        <w:rPr>
          <w:b/>
          <w:sz w:val="24"/>
          <w:szCs w:val="24"/>
        </w:rPr>
        <w:t>5.552A</w:t>
      </w:r>
      <w:r w:rsidRPr="0035299C">
        <w:rPr>
          <w:b/>
          <w:sz w:val="24"/>
          <w:szCs w:val="24"/>
        </w:rPr>
        <w:tab/>
      </w:r>
      <w:r w:rsidRPr="0035299C">
        <w:rPr>
          <w:sz w:val="24"/>
          <w:szCs w:val="24"/>
        </w:rPr>
        <w:t>The allocation to the fixed service in the bands 47.2-47.5 GHz and 47.9-48.2 GHz is designated for use by high altitude platform stations</w:t>
      </w:r>
      <w:ins w:id="26" w:author="Fernandez Jimenez, Virginia" w:date="2018-06-06T15:13:00Z">
        <w:r w:rsidRPr="0035299C">
          <w:rPr>
            <w:sz w:val="24"/>
            <w:szCs w:val="24"/>
          </w:rPr>
          <w:t xml:space="preserve"> (HAPS)</w:t>
        </w:r>
      </w:ins>
      <w:r w:rsidRPr="0035299C">
        <w:rPr>
          <w:sz w:val="24"/>
          <w:szCs w:val="24"/>
        </w:rPr>
        <w:t xml:space="preserve">. </w:t>
      </w:r>
      <w:ins w:id="27" w:author="Rev. 2 Author" w:date="2018-09-13T08:11:00Z">
        <w:r w:rsidRPr="0035299C">
          <w:rPr>
            <w:sz w:val="24"/>
            <w:szCs w:val="24"/>
            <w:lang w:val="en-GB"/>
          </w:rPr>
          <w:t>Such use of the fixed-service allocation by HAPS is limited to the ground-to-HAPS direction.</w:t>
        </w:r>
        <w:r w:rsidRPr="0035299C">
          <w:rPr>
            <w:b/>
            <w:sz w:val="24"/>
            <w:szCs w:val="24"/>
            <w:lang w:val="en-GB"/>
          </w:rPr>
          <w:t xml:space="preserve"> </w:t>
        </w:r>
        <w:r w:rsidRPr="0035299C">
          <w:rPr>
            <w:sz w:val="24"/>
            <w:szCs w:val="24"/>
            <w:lang w:val="en-GB"/>
          </w:rPr>
          <w:t xml:space="preserve"> </w:t>
        </w:r>
      </w:ins>
      <w:r w:rsidRPr="0035299C">
        <w:rPr>
          <w:sz w:val="24"/>
          <w:szCs w:val="24"/>
        </w:rPr>
        <w:t>The use of the bands 47.2-47.5 GHz and 47.9</w:t>
      </w:r>
      <w:r w:rsidRPr="0035299C">
        <w:rPr>
          <w:sz w:val="24"/>
          <w:szCs w:val="24"/>
        </w:rPr>
        <w:noBreakHyphen/>
        <w:t>48.2 GHz is subject to the provisions of Resolution </w:t>
      </w:r>
      <w:r w:rsidRPr="0035299C">
        <w:rPr>
          <w:b/>
          <w:sz w:val="24"/>
          <w:szCs w:val="24"/>
        </w:rPr>
        <w:t>122 (Rev.WRC-</w:t>
      </w:r>
      <w:del w:id="28" w:author="Fernandez Jimenez, Virginia" w:date="2018-06-06T15:14:00Z">
        <w:r w:rsidRPr="0035299C" w:rsidDel="00445722">
          <w:rPr>
            <w:b/>
            <w:sz w:val="24"/>
            <w:szCs w:val="24"/>
          </w:rPr>
          <w:delText>07</w:delText>
        </w:r>
      </w:del>
      <w:ins w:id="29" w:author="Fernandez Jimenez, Virginia" w:date="2018-06-06T15:14:00Z">
        <w:r w:rsidRPr="0035299C">
          <w:rPr>
            <w:b/>
            <w:sz w:val="24"/>
            <w:szCs w:val="24"/>
          </w:rPr>
          <w:t>19</w:t>
        </w:r>
      </w:ins>
      <w:r w:rsidRPr="0035299C">
        <w:rPr>
          <w:b/>
          <w:sz w:val="24"/>
          <w:szCs w:val="24"/>
        </w:rPr>
        <w:t>)</w:t>
      </w:r>
      <w:r w:rsidRPr="0035299C">
        <w:rPr>
          <w:sz w:val="24"/>
          <w:szCs w:val="24"/>
        </w:rPr>
        <w:t>.     </w:t>
      </w:r>
      <w:del w:id="30" w:author="Rev. 2 Author" w:date="2018-09-13T07:06:00Z">
        <w:r w:rsidRPr="0035299C" w:rsidDel="009B3FE7">
          <w:rPr>
            <w:sz w:val="24"/>
            <w:szCs w:val="24"/>
          </w:rPr>
          <w:delText>(WRC</w:delText>
        </w:r>
        <w:r w:rsidRPr="0035299C" w:rsidDel="009B3FE7">
          <w:rPr>
            <w:sz w:val="24"/>
            <w:szCs w:val="24"/>
          </w:rPr>
          <w:noBreakHyphen/>
          <w:delText>07</w:delText>
        </w:r>
      </w:del>
      <w:ins w:id="31" w:author="Fernandez Jimenez, Virginia" w:date="2018-06-06T15:14:00Z">
        <w:del w:id="32" w:author="Rev. 2 Author" w:date="2018-09-13T07:06:00Z">
          <w:r w:rsidRPr="0035299C" w:rsidDel="009B3FE7">
            <w:rPr>
              <w:sz w:val="24"/>
              <w:szCs w:val="24"/>
            </w:rPr>
            <w:delText>19</w:delText>
          </w:r>
        </w:del>
      </w:ins>
      <w:del w:id="33" w:author="Rev. 2 Author" w:date="2018-09-13T07:06:00Z">
        <w:r w:rsidRPr="0035299C" w:rsidDel="009B3FE7">
          <w:rPr>
            <w:sz w:val="24"/>
            <w:szCs w:val="24"/>
          </w:rPr>
          <w:delText>)</w:delText>
        </w:r>
      </w:del>
    </w:p>
    <w:p w14:paraId="60ED0183" w14:textId="77777777" w:rsidR="00F4254A" w:rsidRPr="0035299C" w:rsidRDefault="00F4254A" w:rsidP="00F4254A">
      <w:pPr>
        <w:rPr>
          <w:sz w:val="24"/>
          <w:szCs w:val="24"/>
        </w:rPr>
      </w:pPr>
    </w:p>
    <w:p w14:paraId="7F5FD73A" w14:textId="77777777" w:rsidR="00F4254A" w:rsidRPr="0035299C" w:rsidRDefault="00F4254A" w:rsidP="00F4254A">
      <w:pPr>
        <w:tabs>
          <w:tab w:val="left" w:pos="1352"/>
        </w:tabs>
        <w:rPr>
          <w:sz w:val="24"/>
          <w:szCs w:val="24"/>
        </w:rPr>
      </w:pPr>
      <w:r w:rsidRPr="0035299C">
        <w:rPr>
          <w:b/>
          <w:sz w:val="24"/>
          <w:szCs w:val="24"/>
        </w:rPr>
        <w:t>Reasons:</w:t>
      </w:r>
      <w:r w:rsidRPr="0035299C">
        <w:rPr>
          <w:sz w:val="24"/>
          <w:szCs w:val="24"/>
        </w:rPr>
        <w:tab/>
        <w:t xml:space="preserve"> To modify footnote 5.552A to reflect an updated Resolution 122 with allowances for increases in EIRP density levels during periods of rain and to limit operation to the ground-to-HAPS direction</w:t>
      </w:r>
    </w:p>
    <w:p w14:paraId="1AD0C7B4" w14:textId="77777777" w:rsidR="00F4254A" w:rsidRPr="00F16B86" w:rsidRDefault="00F4254A" w:rsidP="00F4254A">
      <w:pPr>
        <w:tabs>
          <w:tab w:val="left" w:pos="1352"/>
        </w:tabs>
        <w:rPr>
          <w:b/>
          <w:sz w:val="22"/>
          <w:szCs w:val="22"/>
        </w:rPr>
      </w:pPr>
    </w:p>
    <w:p w14:paraId="568A1324" w14:textId="77777777" w:rsidR="00F4254A" w:rsidRPr="00F16B86" w:rsidRDefault="00F4254A" w:rsidP="00F4254A">
      <w:pPr>
        <w:keepNext/>
        <w:keepLines/>
        <w:spacing w:before="40"/>
        <w:outlineLvl w:val="1"/>
        <w:rPr>
          <w:rFonts w:eastAsiaTheme="majorEastAsia"/>
          <w:i/>
          <w:color w:val="000000" w:themeColor="text1"/>
          <w:sz w:val="28"/>
          <w:u w:val="single"/>
        </w:rPr>
      </w:pPr>
      <w:r w:rsidRPr="00F16B86">
        <w:rPr>
          <w:rFonts w:eastAsiaTheme="majorEastAsia"/>
          <w:i/>
          <w:color w:val="000000" w:themeColor="text1"/>
          <w:sz w:val="28"/>
          <w:u w:val="single"/>
        </w:rPr>
        <w:t>Modification of Resolution 122 for the 47.2-47.5 GHz and 47.9-48.2 GHz bands</w:t>
      </w:r>
    </w:p>
    <w:p w14:paraId="0A0D2240" w14:textId="77777777" w:rsidR="00F4254A" w:rsidRPr="00F16B86" w:rsidRDefault="00F4254A" w:rsidP="00F4254A">
      <w:pPr>
        <w:tabs>
          <w:tab w:val="left" w:pos="1352"/>
        </w:tabs>
        <w:rPr>
          <w:b/>
          <w:sz w:val="22"/>
          <w:szCs w:val="22"/>
        </w:rPr>
      </w:pPr>
    </w:p>
    <w:p w14:paraId="34E7A062" w14:textId="77777777" w:rsidR="00F4254A" w:rsidRPr="0035299C" w:rsidRDefault="00F4254A" w:rsidP="00F4254A">
      <w:pPr>
        <w:keepNext/>
        <w:tabs>
          <w:tab w:val="left" w:pos="1134"/>
          <w:tab w:val="left" w:pos="1871"/>
          <w:tab w:val="left" w:pos="2268"/>
        </w:tabs>
        <w:overflowPunct w:val="0"/>
        <w:autoSpaceDE w:val="0"/>
        <w:autoSpaceDN w:val="0"/>
        <w:adjustRightInd w:val="0"/>
        <w:spacing w:before="240"/>
        <w:textAlignment w:val="baseline"/>
        <w:outlineLvl w:val="2"/>
        <w:rPr>
          <w:rFonts w:hAnsi="Times New Roman Bold"/>
          <w:b/>
          <w:sz w:val="24"/>
          <w:szCs w:val="24"/>
          <w:lang w:val="en-GB"/>
        </w:rPr>
      </w:pPr>
      <w:r w:rsidRPr="0035299C">
        <w:rPr>
          <w:rFonts w:hAnsi="Times New Roman Bold"/>
          <w:b/>
          <w:sz w:val="24"/>
          <w:szCs w:val="24"/>
          <w:lang w:val="en-GB"/>
        </w:rPr>
        <w:t>MOD</w:t>
      </w:r>
      <w:r w:rsidRPr="0035299C">
        <w:rPr>
          <w:rFonts w:hAnsi="Times New Roman Bold"/>
          <w:b/>
          <w:sz w:val="24"/>
          <w:szCs w:val="24"/>
          <w:lang w:val="en-GB"/>
        </w:rPr>
        <w:tab/>
      </w:r>
      <w:r w:rsidRPr="0035299C">
        <w:rPr>
          <w:rFonts w:hAnsi="Times New Roman Bold"/>
          <w:b/>
          <w:sz w:val="24"/>
          <w:szCs w:val="24"/>
          <w:lang w:val="en-GB"/>
        </w:rPr>
        <w:tab/>
        <w:t>USA/1.14/26</w:t>
      </w:r>
    </w:p>
    <w:p w14:paraId="35008CBE" w14:textId="77777777" w:rsidR="00F4254A" w:rsidRPr="0035299C" w:rsidRDefault="00F4254A" w:rsidP="00F4254A">
      <w:pPr>
        <w:keepNext/>
        <w:keepLines/>
        <w:tabs>
          <w:tab w:val="left" w:pos="1134"/>
          <w:tab w:val="left" w:pos="1871"/>
          <w:tab w:val="left" w:pos="2268"/>
        </w:tabs>
        <w:overflowPunct w:val="0"/>
        <w:autoSpaceDE w:val="0"/>
        <w:autoSpaceDN w:val="0"/>
        <w:adjustRightInd w:val="0"/>
        <w:spacing w:before="480"/>
        <w:jc w:val="center"/>
        <w:rPr>
          <w:rFonts w:eastAsiaTheme="minorEastAsia"/>
          <w:caps/>
          <w:sz w:val="24"/>
          <w:szCs w:val="24"/>
        </w:rPr>
      </w:pPr>
      <w:r w:rsidRPr="0035299C">
        <w:rPr>
          <w:rFonts w:eastAsiaTheme="minorEastAsia"/>
          <w:caps/>
          <w:sz w:val="24"/>
          <w:szCs w:val="24"/>
        </w:rPr>
        <w:t>RESOLUTION 122 (rev.WRC</w:t>
      </w:r>
      <w:r w:rsidRPr="0035299C">
        <w:rPr>
          <w:rFonts w:eastAsiaTheme="minorEastAsia"/>
          <w:caps/>
          <w:sz w:val="24"/>
          <w:szCs w:val="24"/>
        </w:rPr>
        <w:noBreakHyphen/>
      </w:r>
      <w:ins w:id="34" w:author="Author">
        <w:r w:rsidRPr="0035299C">
          <w:rPr>
            <w:rFonts w:eastAsiaTheme="minorEastAsia"/>
            <w:caps/>
            <w:sz w:val="24"/>
            <w:szCs w:val="24"/>
          </w:rPr>
          <w:t>19</w:t>
        </w:r>
      </w:ins>
      <w:del w:id="35" w:author="Author">
        <w:r w:rsidRPr="0035299C" w:rsidDel="00F77231">
          <w:rPr>
            <w:rFonts w:eastAsiaTheme="minorEastAsia"/>
            <w:caps/>
            <w:sz w:val="24"/>
            <w:szCs w:val="24"/>
          </w:rPr>
          <w:delText>07</w:delText>
        </w:r>
      </w:del>
      <w:r w:rsidRPr="0035299C">
        <w:rPr>
          <w:rFonts w:eastAsiaTheme="minorEastAsia"/>
          <w:caps/>
          <w:sz w:val="24"/>
          <w:szCs w:val="24"/>
        </w:rPr>
        <w:t>)</w:t>
      </w:r>
    </w:p>
    <w:p w14:paraId="71243740" w14:textId="77777777" w:rsidR="00F4254A" w:rsidRPr="0035299C" w:rsidRDefault="00F4254A" w:rsidP="00F4254A">
      <w:pPr>
        <w:keepNext/>
        <w:keepLines/>
        <w:tabs>
          <w:tab w:val="left" w:pos="1134"/>
          <w:tab w:val="left" w:pos="1871"/>
          <w:tab w:val="left" w:pos="2268"/>
        </w:tabs>
        <w:overflowPunct w:val="0"/>
        <w:autoSpaceDE w:val="0"/>
        <w:autoSpaceDN w:val="0"/>
        <w:adjustRightInd w:val="0"/>
        <w:spacing w:before="240"/>
        <w:jc w:val="center"/>
        <w:rPr>
          <w:rFonts w:eastAsiaTheme="minorHAnsi"/>
          <w:b/>
          <w:sz w:val="24"/>
          <w:szCs w:val="24"/>
        </w:rPr>
      </w:pPr>
      <w:r w:rsidRPr="0035299C">
        <w:rPr>
          <w:rFonts w:eastAsiaTheme="minorHAnsi"/>
          <w:b/>
          <w:sz w:val="24"/>
          <w:szCs w:val="24"/>
        </w:rPr>
        <w:t>Use of the bands 47.2-47.5 GHz and 47.9-48.2 GHz by high altitude platform stations in the fixed service and by other services</w:t>
      </w:r>
    </w:p>
    <w:p w14:paraId="1568977A" w14:textId="77777777" w:rsidR="00F4254A" w:rsidRPr="0035299C" w:rsidRDefault="00F4254A" w:rsidP="00F4254A">
      <w:pPr>
        <w:tabs>
          <w:tab w:val="left" w:pos="1134"/>
          <w:tab w:val="left" w:pos="1871"/>
          <w:tab w:val="left" w:pos="2268"/>
        </w:tabs>
        <w:overflowPunct w:val="0"/>
        <w:autoSpaceDE w:val="0"/>
        <w:autoSpaceDN w:val="0"/>
        <w:adjustRightInd w:val="0"/>
        <w:spacing w:before="280"/>
        <w:rPr>
          <w:ins w:id="36" w:author="Rev. 2 Author" w:date="2018-09-13T07:50:00Z"/>
          <w:rFonts w:eastAsiaTheme="minorHAnsi"/>
          <w:sz w:val="24"/>
          <w:szCs w:val="24"/>
        </w:rPr>
      </w:pPr>
      <w:ins w:id="37" w:author="Rev. 2 Author" w:date="2018-09-13T07:50:00Z">
        <w:r w:rsidRPr="0035299C">
          <w:rPr>
            <w:rFonts w:eastAsiaTheme="minorHAnsi"/>
            <w:sz w:val="24"/>
            <w:szCs w:val="24"/>
          </w:rPr>
          <w:t>T</w:t>
        </w:r>
      </w:ins>
      <w:r w:rsidRPr="0035299C">
        <w:rPr>
          <w:rFonts w:eastAsiaTheme="minorHAnsi"/>
          <w:sz w:val="24"/>
          <w:szCs w:val="24"/>
        </w:rPr>
        <w:t>he World Radiocommunication Conference (</w:t>
      </w:r>
      <w:del w:id="38" w:author="Author">
        <w:r w:rsidRPr="0035299C" w:rsidDel="0013277D">
          <w:rPr>
            <w:rFonts w:eastAsiaTheme="minorHAnsi"/>
            <w:sz w:val="24"/>
            <w:szCs w:val="24"/>
          </w:rPr>
          <w:delText>Geneva</w:delText>
        </w:r>
      </w:del>
      <w:proofErr w:type="spellStart"/>
      <w:ins w:id="39" w:author="Author">
        <w:r w:rsidRPr="0035299C">
          <w:rPr>
            <w:rFonts w:eastAsiaTheme="minorHAnsi"/>
            <w:sz w:val="24"/>
            <w:szCs w:val="24"/>
          </w:rPr>
          <w:t>Sharm</w:t>
        </w:r>
        <w:proofErr w:type="spellEnd"/>
        <w:r w:rsidRPr="0035299C">
          <w:rPr>
            <w:rFonts w:eastAsiaTheme="minorHAnsi"/>
            <w:sz w:val="24"/>
            <w:szCs w:val="24"/>
          </w:rPr>
          <w:t xml:space="preserve"> el</w:t>
        </w:r>
      </w:ins>
      <w:ins w:id="40" w:author="Fernandez Jimenez, Virginia" w:date="2018-06-07T11:12:00Z">
        <w:r w:rsidRPr="0035299C">
          <w:rPr>
            <w:rFonts w:eastAsiaTheme="minorHAnsi"/>
            <w:sz w:val="24"/>
            <w:szCs w:val="24"/>
          </w:rPr>
          <w:t>-</w:t>
        </w:r>
      </w:ins>
      <w:ins w:id="41" w:author="Author">
        <w:r w:rsidRPr="0035299C">
          <w:rPr>
            <w:rFonts w:eastAsiaTheme="minorHAnsi"/>
            <w:sz w:val="24"/>
            <w:szCs w:val="24"/>
          </w:rPr>
          <w:t>Sheikh</w:t>
        </w:r>
      </w:ins>
      <w:r w:rsidRPr="0035299C">
        <w:rPr>
          <w:rFonts w:eastAsiaTheme="minorHAnsi"/>
          <w:sz w:val="24"/>
          <w:szCs w:val="24"/>
        </w:rPr>
        <w:t>, 20</w:t>
      </w:r>
      <w:ins w:id="42" w:author="Author">
        <w:r w:rsidRPr="0035299C">
          <w:rPr>
            <w:rFonts w:eastAsiaTheme="minorHAnsi"/>
            <w:sz w:val="24"/>
            <w:szCs w:val="24"/>
            <w:lang w:eastAsia="ko-KR"/>
          </w:rPr>
          <w:t>19</w:t>
        </w:r>
      </w:ins>
      <w:del w:id="43" w:author="Author">
        <w:r w:rsidRPr="0035299C">
          <w:rPr>
            <w:rFonts w:eastAsiaTheme="minorHAnsi"/>
            <w:sz w:val="24"/>
            <w:szCs w:val="24"/>
          </w:rPr>
          <w:delText>0</w:delText>
        </w:r>
        <w:r w:rsidRPr="0035299C">
          <w:rPr>
            <w:rFonts w:eastAsiaTheme="minorHAnsi"/>
            <w:sz w:val="24"/>
            <w:szCs w:val="24"/>
            <w:lang w:eastAsia="ko-KR"/>
          </w:rPr>
          <w:delText>7</w:delText>
        </w:r>
      </w:del>
      <w:r w:rsidRPr="0035299C">
        <w:rPr>
          <w:rFonts w:eastAsiaTheme="minorHAnsi"/>
          <w:sz w:val="24"/>
          <w:szCs w:val="24"/>
        </w:rPr>
        <w:t>),</w:t>
      </w:r>
    </w:p>
    <w:p w14:paraId="6887D54C" w14:textId="77777777" w:rsidR="00F4254A" w:rsidRPr="0035299C" w:rsidRDefault="00F4254A" w:rsidP="00F4254A">
      <w:pPr>
        <w:spacing w:before="100" w:beforeAutospacing="1" w:after="100" w:afterAutospacing="1"/>
        <w:ind w:firstLine="720"/>
        <w:rPr>
          <w:rFonts w:ascii="TimesNewRomanPS" w:hAnsi="TimesNewRomanPS"/>
          <w:i/>
          <w:iCs/>
          <w:sz w:val="24"/>
          <w:szCs w:val="24"/>
        </w:rPr>
      </w:pPr>
      <w:proofErr w:type="gramStart"/>
      <w:r w:rsidRPr="0035299C">
        <w:rPr>
          <w:rFonts w:ascii="TimesNewRomanPS" w:hAnsi="TimesNewRomanPS"/>
          <w:i/>
          <w:iCs/>
          <w:sz w:val="24"/>
          <w:szCs w:val="24"/>
        </w:rPr>
        <w:t>considering</w:t>
      </w:r>
      <w:proofErr w:type="gramEnd"/>
    </w:p>
    <w:p w14:paraId="3E0EA45E"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a)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the band 47.2-50.2 GHz is allocated to the fixed, mobile and fixed-satellite services on a co-primary basis; </w:t>
      </w:r>
    </w:p>
    <w:p w14:paraId="52C4893B"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b)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WRC-97 made provision for operation of high altitude platform stations (HAPS), also known as stratospheric repeaters, within the fixed service in the bands 47.2-47.5 GHz and 47.9-48.2 GHz; </w:t>
      </w:r>
    </w:p>
    <w:p w14:paraId="58D18987"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c)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establishing a stable technical and regulatory environment will promote the use of all co-primary services in the band 47.2-47.5 GHz and 47.9-48.2 GHz; </w:t>
      </w:r>
    </w:p>
    <w:p w14:paraId="7995EBDD"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d)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systems using HAPS are in an advanced stage of development and some countries have notified such systems to ITU in the bands 47.2-47.5 GHz and 47.9-48.2 GHz; </w:t>
      </w:r>
    </w:p>
    <w:p w14:paraId="078665BD"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e)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Recommendation ITU-R F.1500 contains the characteristics of systems in the fixed service using HAPS in the bands 47.2-47.5 GHz and 47.9-48.2 GHz; </w:t>
      </w:r>
    </w:p>
    <w:p w14:paraId="49F9BF3A"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f)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while the decision to deploy HAPS can be taken on a national basis, such deployment may affect neighbo</w:t>
      </w:r>
      <w:del w:id="44" w:author="Rev. 2 Author" w:date="2018-09-13T15:23:00Z">
        <w:r w:rsidRPr="0035299C" w:rsidDel="00CE7125">
          <w:rPr>
            <w:rFonts w:ascii="TimesNewRomanPSMT" w:hAnsi="TimesNewRomanPSMT"/>
            <w:sz w:val="24"/>
            <w:szCs w:val="24"/>
          </w:rPr>
          <w:delText>u</w:delText>
        </w:r>
      </w:del>
      <w:r w:rsidRPr="0035299C">
        <w:rPr>
          <w:rFonts w:ascii="TimesNewRomanPSMT" w:hAnsi="TimesNewRomanPSMT"/>
          <w:sz w:val="24"/>
          <w:szCs w:val="24"/>
        </w:rPr>
        <w:t xml:space="preserve">ring administrations and operators of co-primary services; </w:t>
      </w:r>
    </w:p>
    <w:p w14:paraId="0D29FD6C"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g)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ITU-R has completed studies dealing with sharing between systems using HAPS in the fixed service and other types of systems in the fixed service in the bands 47.2-47.5 GHz and 47.9-48.2 GHz; </w:t>
      </w:r>
    </w:p>
    <w:p w14:paraId="1EEBDA8C"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h)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ITU-R has completed studies on compatibility between HAPS systems in the 47.2-47.5 GHz and 47.9-48.2 GHz bands and the radio astronomy service in the 48.94-49.04 GHz band; </w:t>
      </w:r>
    </w:p>
    <w:p w14:paraId="592BFD2E" w14:textId="77777777" w:rsidR="00F4254A" w:rsidRPr="0035299C" w:rsidRDefault="00F4254A" w:rsidP="00F4254A">
      <w:pPr>
        <w:spacing w:before="100" w:beforeAutospacing="1" w:after="100" w:afterAutospacing="1"/>
        <w:rPr>
          <w:sz w:val="24"/>
          <w:szCs w:val="24"/>
        </w:rPr>
      </w:pPr>
      <w:proofErr w:type="spellStart"/>
      <w:r w:rsidRPr="0035299C">
        <w:rPr>
          <w:rFonts w:ascii="TimesNewRomanPS" w:hAnsi="TimesNewRomanPS"/>
          <w:i/>
          <w:iCs/>
          <w:sz w:val="24"/>
          <w:szCs w:val="24"/>
        </w:rPr>
        <w:t>i</w:t>
      </w:r>
      <w:proofErr w:type="spellEnd"/>
      <w:r w:rsidRPr="0035299C">
        <w:rPr>
          <w:rFonts w:ascii="TimesNewRomanPS" w:hAnsi="TimesNewRomanPS"/>
          <w:i/>
          <w:iCs/>
          <w:sz w:val="24"/>
          <w:szCs w:val="24"/>
        </w:rPr>
        <w:t xml:space="preserve">)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No. </w:t>
      </w:r>
      <w:r w:rsidRPr="0035299C">
        <w:rPr>
          <w:rFonts w:ascii="TimesNewRomanPS" w:hAnsi="TimesNewRomanPS"/>
          <w:b/>
          <w:bCs/>
          <w:sz w:val="24"/>
          <w:szCs w:val="24"/>
        </w:rPr>
        <w:t xml:space="preserve">5.552 </w:t>
      </w:r>
      <w:r w:rsidRPr="0035299C">
        <w:rPr>
          <w:rFonts w:ascii="TimesNewRomanPSMT" w:hAnsi="TimesNewRomanPSMT"/>
          <w:sz w:val="24"/>
          <w:szCs w:val="24"/>
        </w:rPr>
        <w:t xml:space="preserve">urges administrations to take all practicable steps to reserve fixed-satellite service (FSS) use of the band 47.2-49.2 GHz for feeder links for the broadcasting-satellite service (BSS) operating in the band 40.5-42.5 GHz, and that ITU-R studies indicate that HAPS in the fixed service may share with such feeder links; </w:t>
      </w:r>
    </w:p>
    <w:p w14:paraId="079CC321"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j)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the technical characteristics of expected BSS feeder links and FSS gateway-type stations are similar; </w:t>
      </w:r>
    </w:p>
    <w:p w14:paraId="23F66E4E"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k)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ITU-R has completed studies dealing with sharing between systems using HAPS in the fixed service and the fixed-satellite service, </w:t>
      </w:r>
    </w:p>
    <w:p w14:paraId="3FF26B58" w14:textId="77777777" w:rsidR="00F4254A" w:rsidRPr="0035299C" w:rsidRDefault="00F4254A" w:rsidP="00F4254A">
      <w:pPr>
        <w:spacing w:before="100" w:beforeAutospacing="1" w:after="100" w:afterAutospacing="1"/>
        <w:ind w:firstLine="720"/>
        <w:rPr>
          <w:sz w:val="24"/>
          <w:szCs w:val="24"/>
        </w:rPr>
      </w:pPr>
      <w:proofErr w:type="gramStart"/>
      <w:r w:rsidRPr="0035299C">
        <w:rPr>
          <w:rFonts w:ascii="TimesNewRomanPS" w:hAnsi="TimesNewRomanPS"/>
          <w:i/>
          <w:iCs/>
          <w:sz w:val="24"/>
          <w:szCs w:val="24"/>
        </w:rPr>
        <w:t>recognizing</w:t>
      </w:r>
      <w:proofErr w:type="gramEnd"/>
      <w:r w:rsidRPr="0035299C">
        <w:rPr>
          <w:rFonts w:ascii="TimesNewRomanPS" w:hAnsi="TimesNewRomanPS"/>
          <w:i/>
          <w:iCs/>
          <w:sz w:val="24"/>
          <w:szCs w:val="24"/>
        </w:rPr>
        <w:t xml:space="preserve"> </w:t>
      </w:r>
    </w:p>
    <w:p w14:paraId="520CF3F9" w14:textId="77777777" w:rsidR="00F4254A" w:rsidRPr="0035299C" w:rsidRDefault="00F4254A" w:rsidP="00F4254A">
      <w:pPr>
        <w:spacing w:before="100" w:beforeAutospacing="1" w:after="100" w:afterAutospacing="1"/>
        <w:rPr>
          <w:sz w:val="24"/>
          <w:szCs w:val="24"/>
        </w:rPr>
      </w:pPr>
      <w:del w:id="45" w:author="Rev. 2 Author" w:date="2018-09-14T14:19:00Z">
        <w:r w:rsidRPr="0035299C">
          <w:rPr>
            <w:rFonts w:ascii="TimesNewRomanPS" w:hAnsi="TimesNewRomanPS"/>
            <w:i/>
            <w:iCs/>
            <w:sz w:val="24"/>
            <w:szCs w:val="24"/>
          </w:rPr>
          <w:delText>a</w:delText>
        </w:r>
      </w:del>
      <w:r w:rsidRPr="0035299C">
        <w:rPr>
          <w:rFonts w:ascii="TimesNewRomanPS" w:hAnsi="TimesNewRomanPS"/>
          <w:i/>
          <w:iCs/>
          <w:sz w:val="24"/>
          <w:szCs w:val="24"/>
        </w:rPr>
        <w:t xml:space="preserve">)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in the long term, the bands 47.2-47.5 GHz and 47.9-48.2 GHz are expected to be required for HAPS operations for </w:t>
      </w:r>
      <w:del w:id="46" w:author="Rev. 2 Author" w:date="2018-09-14T14:19:00Z">
        <w:r w:rsidRPr="0035299C" w:rsidDel="0067021D">
          <w:rPr>
            <w:rFonts w:ascii="TimesNewRomanPSMT" w:hAnsi="TimesNewRomanPSMT"/>
            <w:sz w:val="24"/>
            <w:szCs w:val="24"/>
          </w:rPr>
          <w:delText xml:space="preserve">both </w:delText>
        </w:r>
      </w:del>
      <w:r w:rsidRPr="0035299C">
        <w:rPr>
          <w:rFonts w:ascii="TimesNewRomanPSMT" w:hAnsi="TimesNewRomanPSMT"/>
          <w:sz w:val="24"/>
          <w:szCs w:val="24"/>
        </w:rPr>
        <w:t xml:space="preserve">gateway </w:t>
      </w:r>
      <w:del w:id="47" w:author="Rev. 2 Author" w:date="2018-09-14T14:19:00Z">
        <w:r w:rsidRPr="0035299C" w:rsidDel="0067021D">
          <w:rPr>
            <w:rFonts w:ascii="TimesNewRomanPSMT" w:hAnsi="TimesNewRomanPSMT"/>
            <w:sz w:val="24"/>
            <w:szCs w:val="24"/>
          </w:rPr>
          <w:delText xml:space="preserve">and ubiquitous terminal </w:delText>
        </w:r>
      </w:del>
      <w:r w:rsidRPr="0035299C">
        <w:rPr>
          <w:rFonts w:ascii="TimesNewRomanPSMT" w:hAnsi="TimesNewRomanPSMT"/>
          <w:sz w:val="24"/>
          <w:szCs w:val="24"/>
        </w:rPr>
        <w:t>applications</w:t>
      </w:r>
      <w:del w:id="48" w:author="Rev. 2 Author" w:date="2018-09-14T14:19:00Z">
        <w:r w:rsidRPr="0035299C" w:rsidDel="0067021D">
          <w:rPr>
            <w:rFonts w:ascii="TimesNewRomanPSMT" w:hAnsi="TimesNewRomanPSMT"/>
            <w:sz w:val="24"/>
            <w:szCs w:val="24"/>
          </w:rPr>
          <w:delText>, for which several administrations have already notified systems to the Radiocommunication Bureau</w:delText>
        </w:r>
      </w:del>
      <w:r w:rsidRPr="0035299C">
        <w:rPr>
          <w:rFonts w:ascii="TimesNewRomanPSMT" w:hAnsi="TimesNewRomanPSMT"/>
          <w:sz w:val="24"/>
          <w:szCs w:val="24"/>
        </w:rPr>
        <w:t xml:space="preserve">; </w:t>
      </w:r>
    </w:p>
    <w:p w14:paraId="55F86B9A" w14:textId="77777777" w:rsidR="00F4254A" w:rsidRPr="0035299C" w:rsidDel="0067021D" w:rsidRDefault="00F4254A" w:rsidP="00F4254A">
      <w:pPr>
        <w:spacing w:before="100" w:beforeAutospacing="1" w:after="100" w:afterAutospacing="1"/>
        <w:rPr>
          <w:del w:id="49" w:author="Rev. 2 Author" w:date="2018-09-14T14:19:00Z"/>
          <w:sz w:val="24"/>
          <w:szCs w:val="24"/>
        </w:rPr>
      </w:pPr>
      <w:del w:id="50" w:author="Rev. 2 Author" w:date="2018-09-14T14:19:00Z">
        <w:r w:rsidRPr="0035299C" w:rsidDel="0067021D">
          <w:rPr>
            <w:rFonts w:ascii="TimesNewRomanPS" w:hAnsi="TimesNewRomanPS"/>
            <w:i/>
            <w:iCs/>
            <w:sz w:val="24"/>
            <w:szCs w:val="24"/>
          </w:rPr>
          <w:delText xml:space="preserve">b) </w:delText>
        </w:r>
        <w:r w:rsidRPr="0035299C" w:rsidDel="0067021D">
          <w:rPr>
            <w:rFonts w:ascii="TimesNewRomanPSMT" w:hAnsi="TimesNewRomanPSMT"/>
            <w:sz w:val="24"/>
            <w:szCs w:val="24"/>
          </w:rPr>
          <w:delText xml:space="preserve">that identification of common sub-bands for ubiquitous ground terminal applications in the use of the fixed service could facilitate HAPS deployment and sharing with other primary services in the 47.2-47.5 GHz and 47.9-48.2 GHz bands; </w:delText>
        </w:r>
      </w:del>
    </w:p>
    <w:p w14:paraId="3644CC1C"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b</w:t>
      </w:r>
      <w:del w:id="51" w:author="Rev. 2 Author" w:date="2018-09-14T14:19:00Z">
        <w:r w:rsidRPr="0035299C" w:rsidDel="0067021D">
          <w:rPr>
            <w:rFonts w:ascii="TimesNewRomanPS" w:hAnsi="TimesNewRomanPS"/>
            <w:i/>
            <w:iCs/>
            <w:sz w:val="24"/>
            <w:szCs w:val="24"/>
          </w:rPr>
          <w:delText>c</w:delText>
        </w:r>
      </w:del>
      <w:r w:rsidRPr="0035299C">
        <w:rPr>
          <w:rFonts w:ascii="TimesNewRomanPS" w:hAnsi="TimesNewRomanPS"/>
          <w:i/>
          <w:iCs/>
          <w:sz w:val="24"/>
          <w:szCs w:val="24"/>
        </w:rPr>
        <w:t xml:space="preserve">)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w:t>
      </w:r>
      <w:del w:id="52" w:author="Rev. 2 Author" w:date="2018-09-13T14:58:00Z">
        <w:r w:rsidRPr="0035299C" w:rsidDel="00F57B55">
          <w:rPr>
            <w:rFonts w:ascii="TimesNewRomanPSMT" w:hAnsi="TimesNewRomanPSMT"/>
            <w:sz w:val="24"/>
            <w:szCs w:val="24"/>
          </w:rPr>
          <w:delText xml:space="preserve">Recommendation ITU-R SF.1481-1 </w:delText>
        </w:r>
      </w:del>
      <w:r w:rsidRPr="0035299C">
        <w:rPr>
          <w:rFonts w:ascii="TimesNewRomanPSMT" w:hAnsi="TimesNewRomanPSMT"/>
          <w:sz w:val="24"/>
          <w:szCs w:val="24"/>
        </w:rPr>
        <w:t>Recommendation ITU-R SF.1843 provide</w:t>
      </w:r>
      <w:ins w:id="53" w:author="Rev. 2 Author" w:date="2018-09-13T15:31:00Z">
        <w:r w:rsidRPr="0035299C">
          <w:rPr>
            <w:rFonts w:ascii="TimesNewRomanPSMT" w:hAnsi="TimesNewRomanPSMT"/>
            <w:sz w:val="24"/>
            <w:szCs w:val="24"/>
          </w:rPr>
          <w:t>s</w:t>
        </w:r>
      </w:ins>
      <w:r w:rsidRPr="0035299C">
        <w:rPr>
          <w:rFonts w:ascii="TimesNewRomanPSMT" w:hAnsi="TimesNewRomanPSMT"/>
          <w:sz w:val="24"/>
          <w:szCs w:val="24"/>
        </w:rPr>
        <w:t xml:space="preserve"> information on the feasibility of HAPS systems in the fixed service sharing with the FSS; </w:t>
      </w:r>
    </w:p>
    <w:p w14:paraId="08572DDC" w14:textId="77777777" w:rsidR="00F4254A" w:rsidRPr="0035299C" w:rsidRDefault="00F4254A" w:rsidP="00F4254A">
      <w:pPr>
        <w:spacing w:before="100" w:beforeAutospacing="1" w:after="100" w:afterAutospacing="1"/>
        <w:rPr>
          <w:rFonts w:ascii="TimesNewRomanPSMT" w:hAnsi="TimesNewRomanPSMT"/>
          <w:sz w:val="24"/>
          <w:szCs w:val="24"/>
        </w:rPr>
      </w:pPr>
      <w:r w:rsidRPr="0035299C">
        <w:rPr>
          <w:rFonts w:ascii="TimesNewRomanPS" w:hAnsi="TimesNewRomanPS"/>
          <w:i/>
          <w:iCs/>
          <w:sz w:val="24"/>
          <w:szCs w:val="24"/>
        </w:rPr>
        <w:t>c</w:t>
      </w:r>
      <w:del w:id="54" w:author="Rev. 2 Author" w:date="2018-09-14T14:19:00Z">
        <w:r w:rsidRPr="0035299C" w:rsidDel="0067021D">
          <w:rPr>
            <w:rFonts w:ascii="TimesNewRomanPS" w:hAnsi="TimesNewRomanPS"/>
            <w:i/>
            <w:iCs/>
            <w:sz w:val="24"/>
            <w:szCs w:val="24"/>
          </w:rPr>
          <w:delText>d</w:delText>
        </w:r>
      </w:del>
      <w:r w:rsidRPr="0035299C">
        <w:rPr>
          <w:rFonts w:ascii="TimesNewRomanPS" w:hAnsi="TimesNewRomanPS"/>
          <w:i/>
          <w:iCs/>
          <w:sz w:val="24"/>
          <w:szCs w:val="24"/>
        </w:rPr>
        <w:t xml:space="preserve">)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ITU-R studies on HAPS operation in the bands 47.2-47.5 GHz and 47.9-48.2 GHz allocated to the fixed service have concluded that, in order to share with FSS (Earth-to-space), the maximum uplink transmit </w:t>
      </w:r>
      <w:proofErr w:type="spellStart"/>
      <w:r w:rsidRPr="0035299C">
        <w:rPr>
          <w:rFonts w:ascii="TimesNewRomanPSMT" w:hAnsi="TimesNewRomanPSMT"/>
          <w:sz w:val="24"/>
          <w:szCs w:val="24"/>
        </w:rPr>
        <w:t>e.i.r.p</w:t>
      </w:r>
      <w:proofErr w:type="spellEnd"/>
      <w:r w:rsidRPr="0035299C">
        <w:rPr>
          <w:rFonts w:ascii="TimesNewRomanPSMT" w:hAnsi="TimesNewRomanPSMT"/>
          <w:sz w:val="24"/>
          <w:szCs w:val="24"/>
        </w:rPr>
        <w:t xml:space="preserve">. </w:t>
      </w:r>
      <w:proofErr w:type="gramStart"/>
      <w:r w:rsidRPr="0035299C">
        <w:rPr>
          <w:rFonts w:ascii="TimesNewRomanPSMT" w:hAnsi="TimesNewRomanPSMT"/>
          <w:sz w:val="24"/>
          <w:szCs w:val="24"/>
        </w:rPr>
        <w:t>density</w:t>
      </w:r>
      <w:proofErr w:type="gramEnd"/>
      <w:r w:rsidRPr="0035299C">
        <w:rPr>
          <w:rFonts w:ascii="TimesNewRomanPSMT" w:hAnsi="TimesNewRomanPSMT"/>
          <w:sz w:val="24"/>
          <w:szCs w:val="24"/>
        </w:rPr>
        <w:t xml:space="preserve"> of HAPS ground terminals in the bands should, in clear-sky conditions, be 6.4 dB(W/MHz) for Urban Area Coverage (UAC), 22.57 dB(W/MHz) for Suburban Area Coverage (SAC) and 28 dB(W/MHz) for Rural Area Coverage (RAC), and that these values can be increased by up to </w:t>
      </w:r>
      <w:del w:id="55" w:author="Rev. 2 Author" w:date="2018-09-13T15:02:00Z">
        <w:r w:rsidRPr="0035299C" w:rsidDel="00297086">
          <w:rPr>
            <w:rFonts w:ascii="TimesNewRomanPSMT" w:hAnsi="TimesNewRomanPSMT"/>
            <w:sz w:val="24"/>
            <w:szCs w:val="24"/>
          </w:rPr>
          <w:delText>5</w:delText>
        </w:r>
      </w:del>
      <w:ins w:id="56" w:author="Rev. 2 Author" w:date="2018-09-13T15:02:00Z">
        <w:r w:rsidRPr="0035299C">
          <w:rPr>
            <w:rFonts w:ascii="TimesNewRomanPSMT" w:hAnsi="TimesNewRomanPSMT"/>
            <w:sz w:val="24"/>
            <w:szCs w:val="24"/>
          </w:rPr>
          <w:t xml:space="preserve">20 </w:t>
        </w:r>
      </w:ins>
      <w:r w:rsidRPr="0035299C">
        <w:rPr>
          <w:rFonts w:ascii="TimesNewRomanPSMT" w:hAnsi="TimesNewRomanPSMT"/>
          <w:sz w:val="24"/>
          <w:szCs w:val="24"/>
        </w:rPr>
        <w:t xml:space="preserve"> dB  during periods of rain;</w:t>
      </w:r>
    </w:p>
    <w:p w14:paraId="138702AD"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e)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ITU-R studies have established specific power flux-density values to be met at international borders to facilitate bilateral agreement on sharing conditions for HAPS with other types of fixed service systems in a neighbo</w:t>
      </w:r>
      <w:del w:id="57" w:author="Rev. 2 Author" w:date="2018-09-13T15:23:00Z">
        <w:r w:rsidRPr="0035299C" w:rsidDel="00CE7125">
          <w:rPr>
            <w:rFonts w:ascii="TimesNewRomanPSMT" w:hAnsi="TimesNewRomanPSMT"/>
            <w:sz w:val="24"/>
            <w:szCs w:val="24"/>
          </w:rPr>
          <w:delText>u</w:delText>
        </w:r>
      </w:del>
      <w:r w:rsidRPr="0035299C">
        <w:rPr>
          <w:rFonts w:ascii="TimesNewRomanPSMT" w:hAnsi="TimesNewRomanPSMT"/>
          <w:sz w:val="24"/>
          <w:szCs w:val="24"/>
        </w:rPr>
        <w:t xml:space="preserve">ring country; </w:t>
      </w:r>
    </w:p>
    <w:p w14:paraId="3D7E71B4" w14:textId="77777777" w:rsidR="00F4254A" w:rsidRPr="0035299C" w:rsidRDefault="00F4254A" w:rsidP="00F4254A">
      <w:pPr>
        <w:spacing w:before="100" w:beforeAutospacing="1" w:after="100" w:afterAutospacing="1"/>
        <w:rPr>
          <w:sz w:val="24"/>
          <w:szCs w:val="24"/>
        </w:rPr>
      </w:pPr>
      <w:r w:rsidRPr="0035299C">
        <w:rPr>
          <w:rFonts w:ascii="TimesNewRomanPS" w:hAnsi="TimesNewRomanPS"/>
          <w:i/>
          <w:iCs/>
          <w:sz w:val="24"/>
          <w:szCs w:val="24"/>
        </w:rPr>
        <w:t xml:space="preserve">f) </w:t>
      </w: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FSS satellite networks and systems with earth station antenna diameters of 2.5 met</w:t>
      </w:r>
      <w:ins w:id="58" w:author="Rev. 2 Author" w:date="2018-09-14T14:20:00Z">
        <w:r w:rsidRPr="0035299C">
          <w:rPr>
            <w:rFonts w:ascii="TimesNewRomanPSMT" w:hAnsi="TimesNewRomanPSMT"/>
            <w:sz w:val="24"/>
            <w:szCs w:val="24"/>
          </w:rPr>
          <w:t>er</w:t>
        </w:r>
      </w:ins>
      <w:del w:id="59" w:author="Rev. 2 Author" w:date="2018-09-14T14:20:00Z">
        <w:r w:rsidRPr="0035299C" w:rsidDel="0067021D">
          <w:rPr>
            <w:rFonts w:ascii="TimesNewRomanPSMT" w:hAnsi="TimesNewRomanPSMT"/>
            <w:sz w:val="24"/>
            <w:szCs w:val="24"/>
          </w:rPr>
          <w:delText>re</w:delText>
        </w:r>
      </w:del>
      <w:r w:rsidRPr="0035299C">
        <w:rPr>
          <w:rFonts w:ascii="TimesNewRomanPSMT" w:hAnsi="TimesNewRomanPSMT"/>
          <w:sz w:val="24"/>
          <w:szCs w:val="24"/>
        </w:rPr>
        <w:t xml:space="preserve">s or larger operating as a gateway-type station are capable of sharing with ubiquitous HAPS terminals, </w:t>
      </w:r>
    </w:p>
    <w:p w14:paraId="36DCCB7A" w14:textId="77777777" w:rsidR="00F4254A" w:rsidRPr="0035299C" w:rsidRDefault="00F4254A" w:rsidP="00F4254A">
      <w:pPr>
        <w:spacing w:before="100" w:beforeAutospacing="1" w:after="100" w:afterAutospacing="1"/>
        <w:ind w:firstLine="720"/>
        <w:rPr>
          <w:sz w:val="24"/>
          <w:szCs w:val="24"/>
        </w:rPr>
      </w:pPr>
      <w:proofErr w:type="gramStart"/>
      <w:r w:rsidRPr="0035299C">
        <w:rPr>
          <w:rFonts w:ascii="TimesNewRomanPS" w:hAnsi="TimesNewRomanPS"/>
          <w:i/>
          <w:iCs/>
          <w:sz w:val="24"/>
          <w:szCs w:val="24"/>
        </w:rPr>
        <w:t>resolves</w:t>
      </w:r>
      <w:proofErr w:type="gramEnd"/>
      <w:r w:rsidRPr="0035299C">
        <w:rPr>
          <w:rFonts w:ascii="TimesNewRomanPS" w:hAnsi="TimesNewRomanPS"/>
          <w:i/>
          <w:iCs/>
          <w:sz w:val="24"/>
          <w:szCs w:val="24"/>
        </w:rPr>
        <w:t xml:space="preserve"> </w:t>
      </w:r>
    </w:p>
    <w:p w14:paraId="4F76CCEE" w14:textId="77777777" w:rsidR="00F4254A" w:rsidRPr="0035299C" w:rsidRDefault="00F4254A" w:rsidP="00F4254A">
      <w:pPr>
        <w:spacing w:before="100" w:beforeAutospacing="1" w:after="100" w:afterAutospacing="1"/>
        <w:rPr>
          <w:sz w:val="24"/>
          <w:szCs w:val="24"/>
        </w:rPr>
      </w:pPr>
      <w:proofErr w:type="gramStart"/>
      <w:r w:rsidRPr="0035299C">
        <w:rPr>
          <w:rFonts w:ascii="TimesNewRomanPSMT" w:hAnsi="TimesNewRomanPSMT"/>
          <w:sz w:val="24"/>
          <w:szCs w:val="24"/>
        </w:rPr>
        <w:t xml:space="preserve">1 </w:t>
      </w:r>
      <w:r w:rsidRPr="0035299C">
        <w:rPr>
          <w:rFonts w:ascii="TimesNewRomanPSMT" w:hAnsi="TimesNewRomanPSMT"/>
          <w:sz w:val="24"/>
          <w:szCs w:val="24"/>
        </w:rPr>
        <w:tab/>
        <w:t xml:space="preserve">that to facilitate sharing with the FSS (Earth-to-space), the maximum transmit </w:t>
      </w:r>
      <w:proofErr w:type="spellStart"/>
      <w:r w:rsidRPr="0035299C">
        <w:rPr>
          <w:rFonts w:ascii="TimesNewRomanPSMT" w:hAnsi="TimesNewRomanPSMT"/>
          <w:sz w:val="24"/>
          <w:szCs w:val="24"/>
        </w:rPr>
        <w:t>e.i.r.p</w:t>
      </w:r>
      <w:proofErr w:type="spellEnd"/>
      <w:r w:rsidRPr="0035299C">
        <w:rPr>
          <w:rFonts w:ascii="TimesNewRomanPSMT" w:hAnsi="TimesNewRomanPSMT"/>
          <w:sz w:val="24"/>
          <w:szCs w:val="24"/>
        </w:rPr>
        <w:t>.</w:t>
      </w:r>
      <w:proofErr w:type="gramEnd"/>
      <w:r w:rsidRPr="0035299C">
        <w:rPr>
          <w:rFonts w:ascii="TimesNewRomanPSMT" w:hAnsi="TimesNewRomanPSMT"/>
          <w:sz w:val="24"/>
          <w:szCs w:val="24"/>
        </w:rPr>
        <w:t xml:space="preserve"> </w:t>
      </w:r>
      <w:proofErr w:type="gramStart"/>
      <w:r w:rsidRPr="0035299C">
        <w:rPr>
          <w:rFonts w:ascii="TimesNewRomanPSMT" w:hAnsi="TimesNewRomanPSMT"/>
          <w:sz w:val="24"/>
          <w:szCs w:val="24"/>
        </w:rPr>
        <w:t>density</w:t>
      </w:r>
      <w:proofErr w:type="gramEnd"/>
      <w:r w:rsidRPr="0035299C">
        <w:rPr>
          <w:rFonts w:ascii="TimesNewRomanPSMT" w:hAnsi="TimesNewRomanPSMT"/>
          <w:sz w:val="24"/>
          <w:szCs w:val="24"/>
        </w:rPr>
        <w:t xml:space="preserve"> of a ubiquitous HAPS ground terminal shall not exceed the following levels under clear-sky conditions: </w:t>
      </w:r>
    </w:p>
    <w:p w14:paraId="1BA0967D" w14:textId="77777777" w:rsidR="00F4254A" w:rsidRPr="0035299C" w:rsidRDefault="00F4254A" w:rsidP="00F4254A">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rPr>
          <w:rFonts w:eastAsia="Batang"/>
          <w:sz w:val="24"/>
          <w:szCs w:val="24"/>
          <w:lang w:val="en-GB"/>
        </w:rPr>
      </w:pPr>
      <w:r w:rsidRPr="0035299C">
        <w:rPr>
          <w:rFonts w:eastAsia="Batang"/>
          <w:sz w:val="24"/>
          <w:szCs w:val="24"/>
          <w:lang w:val="en-GB"/>
        </w:rPr>
        <w:tab/>
        <w:t>6.4</w:t>
      </w:r>
      <w:r w:rsidRPr="0035299C">
        <w:rPr>
          <w:rFonts w:eastAsia="Batang"/>
          <w:sz w:val="24"/>
          <w:szCs w:val="24"/>
          <w:lang w:val="en-GB"/>
        </w:rPr>
        <w:tab/>
      </w:r>
      <w:proofErr w:type="gramStart"/>
      <w:r w:rsidRPr="0035299C">
        <w:rPr>
          <w:rFonts w:eastAsia="Batang"/>
          <w:sz w:val="24"/>
          <w:szCs w:val="24"/>
          <w:lang w:val="en-GB"/>
        </w:rPr>
        <w:t>dB(</w:t>
      </w:r>
      <w:proofErr w:type="gramEnd"/>
      <w:r w:rsidRPr="0035299C">
        <w:rPr>
          <w:rFonts w:eastAsia="Batang"/>
          <w:sz w:val="24"/>
          <w:szCs w:val="24"/>
          <w:lang w:val="en-GB"/>
        </w:rPr>
        <w:t xml:space="preserve">W/MHz) </w:t>
      </w:r>
      <w:r w:rsidRPr="0035299C">
        <w:rPr>
          <w:rFonts w:eastAsia="Batang"/>
          <w:sz w:val="24"/>
          <w:szCs w:val="24"/>
          <w:lang w:val="en-GB"/>
        </w:rPr>
        <w:tab/>
        <w:t xml:space="preserve">for UAC </w:t>
      </w:r>
      <w:r w:rsidRPr="0035299C">
        <w:rPr>
          <w:rFonts w:eastAsia="Batang"/>
          <w:sz w:val="24"/>
          <w:szCs w:val="24"/>
          <w:lang w:val="en-GB"/>
        </w:rPr>
        <w:tab/>
      </w:r>
      <w:r w:rsidRPr="0035299C">
        <w:rPr>
          <w:rFonts w:eastAsia="Batang"/>
          <w:sz w:val="24"/>
          <w:szCs w:val="24"/>
          <w:lang w:val="en-GB"/>
        </w:rPr>
        <w:tab/>
        <w:t>(30</w:t>
      </w:r>
      <w:r w:rsidRPr="0035299C">
        <w:rPr>
          <w:rFonts w:eastAsia="Batang"/>
          <w:sz w:val="24"/>
          <w:szCs w:val="24"/>
          <w:lang w:val="en-GB"/>
        </w:rPr>
        <w:sym w:font="Symbol" w:char="F0B0"/>
      </w:r>
      <w:r w:rsidRPr="0035299C">
        <w:rPr>
          <w:rFonts w:eastAsia="Batang"/>
          <w:sz w:val="24"/>
          <w:szCs w:val="24"/>
          <w:lang w:val="en-GB"/>
        </w:rPr>
        <w:tab/>
        <w:t xml:space="preserve">&lt; </w:t>
      </w:r>
      <w:r w:rsidRPr="0035299C">
        <w:rPr>
          <w:rFonts w:eastAsia="Batang"/>
          <w:sz w:val="24"/>
          <w:szCs w:val="24"/>
          <w:lang w:val="en-GB"/>
        </w:rPr>
        <w:sym w:font="Symbol" w:char="F071"/>
      </w:r>
      <w:r w:rsidRPr="0035299C">
        <w:rPr>
          <w:rFonts w:eastAsia="Batang"/>
          <w:sz w:val="24"/>
          <w:szCs w:val="24"/>
          <w:lang w:val="en-GB"/>
        </w:rPr>
        <w:t xml:space="preserve"> </w:t>
      </w:r>
      <w:r w:rsidRPr="0035299C">
        <w:rPr>
          <w:rFonts w:eastAsia="Batang"/>
          <w:sz w:val="24"/>
          <w:szCs w:val="24"/>
          <w:lang w:val="en-GB"/>
        </w:rPr>
        <w:sym w:font="Symbol" w:char="F0A3"/>
      </w:r>
      <w:r w:rsidRPr="0035299C">
        <w:rPr>
          <w:rFonts w:eastAsia="Batang"/>
          <w:sz w:val="24"/>
          <w:szCs w:val="24"/>
          <w:lang w:val="en-GB"/>
        </w:rPr>
        <w:t xml:space="preserve"> 90</w:t>
      </w:r>
      <w:r w:rsidRPr="0035299C">
        <w:rPr>
          <w:rFonts w:eastAsia="Batang"/>
          <w:sz w:val="24"/>
          <w:szCs w:val="24"/>
          <w:lang w:val="en-GB"/>
        </w:rPr>
        <w:sym w:font="Symbol" w:char="F0B0"/>
      </w:r>
      <w:r w:rsidRPr="0035299C">
        <w:rPr>
          <w:rFonts w:eastAsia="Batang"/>
          <w:sz w:val="24"/>
          <w:szCs w:val="24"/>
          <w:lang w:val="en-GB"/>
        </w:rPr>
        <w:t>)</w:t>
      </w:r>
    </w:p>
    <w:p w14:paraId="7AB9EC95" w14:textId="77777777" w:rsidR="00F4254A" w:rsidRPr="0035299C" w:rsidRDefault="00F4254A" w:rsidP="00F4254A">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rPr>
          <w:rFonts w:eastAsia="Batang"/>
          <w:sz w:val="24"/>
          <w:szCs w:val="24"/>
          <w:lang w:val="en-GB"/>
        </w:rPr>
      </w:pPr>
      <w:r w:rsidRPr="0035299C">
        <w:rPr>
          <w:rFonts w:eastAsia="Batang"/>
          <w:sz w:val="24"/>
          <w:szCs w:val="24"/>
          <w:lang w:val="en-GB"/>
        </w:rPr>
        <w:tab/>
        <w:t>22.57</w:t>
      </w:r>
      <w:r w:rsidRPr="0035299C">
        <w:rPr>
          <w:rFonts w:eastAsia="Batang"/>
          <w:sz w:val="24"/>
          <w:szCs w:val="24"/>
          <w:lang w:val="en-GB"/>
        </w:rPr>
        <w:tab/>
      </w:r>
      <w:proofErr w:type="gramStart"/>
      <w:r w:rsidRPr="0035299C">
        <w:rPr>
          <w:rFonts w:eastAsia="Batang"/>
          <w:sz w:val="24"/>
          <w:szCs w:val="24"/>
          <w:lang w:val="en-GB"/>
        </w:rPr>
        <w:t>dB(</w:t>
      </w:r>
      <w:proofErr w:type="gramEnd"/>
      <w:r w:rsidRPr="0035299C">
        <w:rPr>
          <w:rFonts w:eastAsia="Batang"/>
          <w:sz w:val="24"/>
          <w:szCs w:val="24"/>
          <w:lang w:val="en-GB"/>
        </w:rPr>
        <w:t>W/MHz)</w:t>
      </w:r>
      <w:r w:rsidRPr="0035299C">
        <w:rPr>
          <w:rFonts w:eastAsia="Batang"/>
          <w:sz w:val="24"/>
          <w:szCs w:val="24"/>
          <w:lang w:val="en-GB"/>
        </w:rPr>
        <w:tab/>
        <w:t>for SAC</w:t>
      </w:r>
      <w:r w:rsidRPr="0035299C">
        <w:rPr>
          <w:rFonts w:eastAsia="Batang"/>
          <w:sz w:val="24"/>
          <w:szCs w:val="24"/>
          <w:lang w:val="en-GB"/>
        </w:rPr>
        <w:tab/>
      </w:r>
      <w:r w:rsidRPr="0035299C">
        <w:rPr>
          <w:rFonts w:eastAsia="Batang"/>
          <w:sz w:val="24"/>
          <w:szCs w:val="24"/>
          <w:lang w:val="en-GB"/>
        </w:rPr>
        <w:tab/>
        <w:t>(15</w:t>
      </w:r>
      <w:r w:rsidRPr="0035299C">
        <w:rPr>
          <w:rFonts w:eastAsia="Batang"/>
          <w:sz w:val="24"/>
          <w:szCs w:val="24"/>
          <w:lang w:val="en-GB"/>
        </w:rPr>
        <w:sym w:font="Symbol" w:char="F0B0"/>
      </w:r>
      <w:r w:rsidRPr="0035299C">
        <w:rPr>
          <w:rFonts w:eastAsia="Batang"/>
          <w:sz w:val="24"/>
          <w:szCs w:val="24"/>
          <w:lang w:val="en-GB"/>
        </w:rPr>
        <w:tab/>
        <w:t xml:space="preserve">&lt; </w:t>
      </w:r>
      <w:r w:rsidRPr="0035299C">
        <w:rPr>
          <w:rFonts w:eastAsia="Batang"/>
          <w:sz w:val="24"/>
          <w:szCs w:val="24"/>
          <w:lang w:val="en-GB"/>
        </w:rPr>
        <w:sym w:font="Symbol" w:char="F071"/>
      </w:r>
      <w:r w:rsidRPr="0035299C">
        <w:rPr>
          <w:rFonts w:eastAsia="Batang"/>
          <w:sz w:val="24"/>
          <w:szCs w:val="24"/>
          <w:lang w:val="en-GB"/>
        </w:rPr>
        <w:t xml:space="preserve"> </w:t>
      </w:r>
      <w:r w:rsidRPr="0035299C">
        <w:rPr>
          <w:rFonts w:eastAsia="Batang"/>
          <w:sz w:val="24"/>
          <w:szCs w:val="24"/>
          <w:lang w:val="en-GB"/>
        </w:rPr>
        <w:sym w:font="Symbol" w:char="F0A3"/>
      </w:r>
      <w:r w:rsidRPr="0035299C">
        <w:rPr>
          <w:rFonts w:eastAsia="Batang"/>
          <w:sz w:val="24"/>
          <w:szCs w:val="24"/>
          <w:lang w:val="en-GB"/>
        </w:rPr>
        <w:t xml:space="preserve"> 30</w:t>
      </w:r>
      <w:r w:rsidRPr="0035299C">
        <w:rPr>
          <w:rFonts w:eastAsia="Batang"/>
          <w:sz w:val="24"/>
          <w:szCs w:val="24"/>
          <w:lang w:val="en-GB"/>
        </w:rPr>
        <w:sym w:font="Symbol" w:char="F0B0"/>
      </w:r>
      <w:r w:rsidRPr="0035299C">
        <w:rPr>
          <w:rFonts w:eastAsia="Batang"/>
          <w:sz w:val="24"/>
          <w:szCs w:val="24"/>
          <w:lang w:val="en-GB"/>
        </w:rPr>
        <w:t>)</w:t>
      </w:r>
    </w:p>
    <w:p w14:paraId="49B612A7" w14:textId="77777777" w:rsidR="00F4254A" w:rsidRPr="0035299C" w:rsidRDefault="00F4254A" w:rsidP="00F4254A">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rPr>
          <w:rFonts w:eastAsia="Batang"/>
          <w:sz w:val="24"/>
          <w:szCs w:val="24"/>
          <w:lang w:val="en-GB"/>
        </w:rPr>
      </w:pPr>
      <w:r w:rsidRPr="0035299C">
        <w:rPr>
          <w:rFonts w:eastAsia="Batang"/>
          <w:sz w:val="24"/>
          <w:szCs w:val="24"/>
          <w:lang w:val="en-GB"/>
        </w:rPr>
        <w:tab/>
        <w:t>28</w:t>
      </w:r>
      <w:r w:rsidRPr="0035299C">
        <w:rPr>
          <w:rFonts w:eastAsia="Batang"/>
          <w:sz w:val="24"/>
          <w:szCs w:val="24"/>
          <w:lang w:val="en-GB"/>
        </w:rPr>
        <w:tab/>
      </w:r>
      <w:proofErr w:type="gramStart"/>
      <w:r w:rsidRPr="0035299C">
        <w:rPr>
          <w:rFonts w:eastAsia="Batang"/>
          <w:sz w:val="24"/>
          <w:szCs w:val="24"/>
          <w:lang w:val="en-GB"/>
        </w:rPr>
        <w:t>dB(</w:t>
      </w:r>
      <w:proofErr w:type="gramEnd"/>
      <w:r w:rsidRPr="0035299C">
        <w:rPr>
          <w:rFonts w:eastAsia="Batang"/>
          <w:sz w:val="24"/>
          <w:szCs w:val="24"/>
          <w:lang w:val="en-GB"/>
        </w:rPr>
        <w:t>W/MHz)</w:t>
      </w:r>
      <w:r w:rsidRPr="0035299C">
        <w:rPr>
          <w:rFonts w:eastAsia="Batang"/>
          <w:sz w:val="24"/>
          <w:szCs w:val="24"/>
          <w:lang w:val="en-GB"/>
        </w:rPr>
        <w:tab/>
        <w:t xml:space="preserve">for RAC </w:t>
      </w:r>
      <w:r w:rsidRPr="0035299C">
        <w:rPr>
          <w:rFonts w:eastAsia="Batang"/>
          <w:sz w:val="24"/>
          <w:szCs w:val="24"/>
          <w:lang w:val="en-GB"/>
        </w:rPr>
        <w:tab/>
      </w:r>
      <w:r w:rsidRPr="0035299C">
        <w:rPr>
          <w:rFonts w:eastAsia="Batang"/>
          <w:sz w:val="24"/>
          <w:szCs w:val="24"/>
          <w:lang w:val="en-GB"/>
        </w:rPr>
        <w:tab/>
        <w:t>(5</w:t>
      </w:r>
      <w:r w:rsidRPr="0035299C">
        <w:rPr>
          <w:rFonts w:eastAsia="Batang"/>
          <w:sz w:val="24"/>
          <w:szCs w:val="24"/>
          <w:lang w:val="en-GB"/>
        </w:rPr>
        <w:sym w:font="Symbol" w:char="F0B0"/>
      </w:r>
      <w:r w:rsidRPr="0035299C">
        <w:rPr>
          <w:rFonts w:eastAsia="Batang"/>
          <w:sz w:val="24"/>
          <w:szCs w:val="24"/>
          <w:lang w:val="en-GB"/>
        </w:rPr>
        <w:tab/>
        <w:t xml:space="preserve">&lt; </w:t>
      </w:r>
      <w:r w:rsidRPr="0035299C">
        <w:rPr>
          <w:rFonts w:eastAsia="Batang"/>
          <w:sz w:val="24"/>
          <w:szCs w:val="24"/>
          <w:lang w:val="en-GB"/>
        </w:rPr>
        <w:sym w:font="Symbol" w:char="F071"/>
      </w:r>
      <w:r w:rsidRPr="0035299C">
        <w:rPr>
          <w:rFonts w:eastAsia="Batang"/>
          <w:sz w:val="24"/>
          <w:szCs w:val="24"/>
          <w:lang w:val="en-GB"/>
        </w:rPr>
        <w:t xml:space="preserve"> </w:t>
      </w:r>
      <w:r w:rsidRPr="0035299C">
        <w:rPr>
          <w:rFonts w:eastAsia="Batang"/>
          <w:sz w:val="24"/>
          <w:szCs w:val="24"/>
          <w:lang w:val="en-GB"/>
        </w:rPr>
        <w:sym w:font="Symbol" w:char="F0A3"/>
      </w:r>
      <w:r w:rsidRPr="0035299C">
        <w:rPr>
          <w:rFonts w:eastAsia="Batang"/>
          <w:sz w:val="24"/>
          <w:szCs w:val="24"/>
          <w:lang w:val="en-GB"/>
        </w:rPr>
        <w:t xml:space="preserve"> 15</w:t>
      </w:r>
      <w:r w:rsidRPr="0035299C">
        <w:rPr>
          <w:rFonts w:eastAsia="Batang"/>
          <w:sz w:val="24"/>
          <w:szCs w:val="24"/>
          <w:lang w:val="en-GB"/>
        </w:rPr>
        <w:sym w:font="Symbol" w:char="F0B0"/>
      </w:r>
      <w:r w:rsidRPr="0035299C">
        <w:rPr>
          <w:rFonts w:eastAsia="Batang"/>
          <w:sz w:val="24"/>
          <w:szCs w:val="24"/>
          <w:lang w:val="en-GB"/>
        </w:rPr>
        <w:t>)</w:t>
      </w:r>
    </w:p>
    <w:p w14:paraId="68F67AB0" w14:textId="77777777" w:rsidR="00F4254A" w:rsidRPr="0035299C" w:rsidRDefault="00F4254A" w:rsidP="00F4254A">
      <w:pPr>
        <w:rPr>
          <w:rFonts w:eastAsia="Batang"/>
          <w:sz w:val="24"/>
          <w:szCs w:val="24"/>
          <w:lang w:eastAsia="ko-KR"/>
        </w:rPr>
      </w:pPr>
    </w:p>
    <w:p w14:paraId="52CDB2F7" w14:textId="77777777" w:rsidR="00F4254A" w:rsidRPr="0035299C" w:rsidRDefault="00F4254A" w:rsidP="00F4254A">
      <w:pPr>
        <w:ind w:left="414" w:firstLine="720"/>
        <w:rPr>
          <w:rFonts w:eastAsia="Batang"/>
          <w:sz w:val="24"/>
          <w:szCs w:val="24"/>
          <w:lang w:eastAsia="ko-KR"/>
        </w:rPr>
      </w:pPr>
      <w:proofErr w:type="gramStart"/>
      <w:r w:rsidRPr="0035299C">
        <w:rPr>
          <w:rFonts w:eastAsia="Batang"/>
          <w:sz w:val="24"/>
          <w:szCs w:val="24"/>
          <w:lang w:eastAsia="ko-KR"/>
        </w:rPr>
        <w:t>where</w:t>
      </w:r>
      <w:proofErr w:type="gramEnd"/>
      <w:r w:rsidRPr="0035299C">
        <w:rPr>
          <w:rFonts w:eastAsia="Batang"/>
          <w:sz w:val="24"/>
          <w:szCs w:val="24"/>
          <w:lang w:eastAsia="ko-KR"/>
        </w:rPr>
        <w:t xml:space="preserve"> </w:t>
      </w:r>
      <w:r w:rsidRPr="0035299C">
        <w:rPr>
          <w:rFonts w:eastAsia="Batang"/>
          <w:sz w:val="24"/>
          <w:szCs w:val="24"/>
          <w:lang w:eastAsia="ko-KR"/>
        </w:rPr>
        <w:sym w:font="Symbol" w:char="F071"/>
      </w:r>
      <w:r w:rsidRPr="0035299C">
        <w:rPr>
          <w:rFonts w:eastAsia="Batang"/>
          <w:sz w:val="24"/>
          <w:szCs w:val="24"/>
          <w:lang w:eastAsia="ko-KR"/>
        </w:rPr>
        <w:t xml:space="preserve"> is the ground terminal elevation angle in degrees;</w:t>
      </w:r>
    </w:p>
    <w:p w14:paraId="38577F54" w14:textId="77777777" w:rsidR="00F4254A" w:rsidRPr="0035299C" w:rsidRDefault="00F4254A" w:rsidP="00F4254A">
      <w:pPr>
        <w:spacing w:before="100" w:beforeAutospacing="1" w:after="100" w:afterAutospacing="1"/>
        <w:ind w:left="2160"/>
        <w:rPr>
          <w:rFonts w:ascii="TimesNewRomanPSMT" w:hAnsi="TimesNewRomanPSMT"/>
          <w:sz w:val="24"/>
          <w:szCs w:val="24"/>
        </w:rPr>
      </w:pPr>
    </w:p>
    <w:p w14:paraId="0FBC8BF1" w14:textId="77777777" w:rsidR="00F4254A" w:rsidRPr="0035299C" w:rsidRDefault="00F4254A" w:rsidP="00F4254A">
      <w:pPr>
        <w:spacing w:before="100" w:beforeAutospacing="1" w:after="100" w:afterAutospacing="1"/>
        <w:ind w:left="2160"/>
        <w:rPr>
          <w:rFonts w:ascii="TimesNewRomanPSMT" w:hAnsi="TimesNewRomanPSMT"/>
          <w:sz w:val="24"/>
          <w:szCs w:val="24"/>
        </w:rPr>
      </w:pPr>
    </w:p>
    <w:p w14:paraId="4F514888" w14:textId="77777777" w:rsidR="00F4254A" w:rsidRPr="0035299C" w:rsidDel="00AE0AAE" w:rsidRDefault="00F4254A" w:rsidP="00F4254A">
      <w:pPr>
        <w:spacing w:before="100" w:beforeAutospacing="1" w:after="100" w:afterAutospacing="1"/>
        <w:rPr>
          <w:del w:id="60" w:author="Rev. 2 Author" w:date="2018-09-13T07:52:00Z"/>
          <w:sz w:val="24"/>
          <w:szCs w:val="24"/>
        </w:rPr>
      </w:pPr>
      <w:del w:id="61" w:author="Rev. 2 Author" w:date="2018-09-13T07:52:00Z">
        <w:r w:rsidRPr="0035299C" w:rsidDel="00AE0AAE">
          <w:rPr>
            <w:rFonts w:ascii="TimesNewRomanPSMT" w:hAnsi="TimesNewRomanPSMT"/>
            <w:sz w:val="24"/>
            <w:szCs w:val="24"/>
          </w:rPr>
          <w:delText xml:space="preserve">2 that the maximum transmit e.i.r.p. density levels specified in </w:delText>
        </w:r>
        <w:r w:rsidRPr="0035299C" w:rsidDel="00AE0AAE">
          <w:rPr>
            <w:rFonts w:ascii="TimesNewRomanPS" w:hAnsi="TimesNewRomanPS"/>
            <w:i/>
            <w:iCs/>
            <w:sz w:val="24"/>
            <w:szCs w:val="24"/>
          </w:rPr>
          <w:delText xml:space="preserve">resolves </w:delText>
        </w:r>
        <w:r w:rsidRPr="0035299C" w:rsidDel="00AE0AAE">
          <w:rPr>
            <w:rFonts w:ascii="TimesNewRomanPSMT" w:hAnsi="TimesNewRomanPSMT"/>
            <w:sz w:val="24"/>
            <w:szCs w:val="24"/>
          </w:rPr>
          <w:delText xml:space="preserve">1 may be increased, </w:delText>
        </w:r>
      </w:del>
    </w:p>
    <w:p w14:paraId="7C587B25" w14:textId="77777777" w:rsidR="00F4254A" w:rsidRPr="0035299C" w:rsidDel="00AE0AAE" w:rsidRDefault="00F4254A" w:rsidP="00F4254A">
      <w:pPr>
        <w:spacing w:before="100" w:beforeAutospacing="1" w:after="100" w:afterAutospacing="1"/>
        <w:rPr>
          <w:del w:id="62" w:author="Rev. 2 Author" w:date="2018-09-13T07:52:00Z"/>
          <w:sz w:val="24"/>
          <w:szCs w:val="24"/>
        </w:rPr>
      </w:pPr>
      <w:del w:id="63" w:author="Rev. 2 Author" w:date="2018-09-13T07:52:00Z">
        <w:r w:rsidRPr="0035299C" w:rsidDel="00AE0AAE">
          <w:rPr>
            <w:rFonts w:ascii="TimesNewRomanPSMT" w:hAnsi="TimesNewRomanPSMT"/>
            <w:sz w:val="24"/>
            <w:szCs w:val="24"/>
          </w:rPr>
          <w:delText xml:space="preserve">using fading compensation techniques, by up to 5 dB during periods of rain; </w:delText>
        </w:r>
      </w:del>
    </w:p>
    <w:p w14:paraId="6979304D" w14:textId="77777777" w:rsidR="00F4254A" w:rsidRPr="0035299C" w:rsidRDefault="00F4254A" w:rsidP="00F4254A">
      <w:pPr>
        <w:rPr>
          <w:ins w:id="64" w:author="Rev. 2 Author" w:date="2018-09-13T07:53:00Z"/>
          <w:sz w:val="24"/>
          <w:szCs w:val="24"/>
        </w:rPr>
      </w:pPr>
      <w:ins w:id="65" w:author="Rev. 2 Author" w:date="2018-09-13T07:53:00Z">
        <w:r w:rsidRPr="0035299C">
          <w:rPr>
            <w:rFonts w:eastAsia="Batang"/>
            <w:sz w:val="24"/>
            <w:szCs w:val="24"/>
            <w:lang w:eastAsia="ko-KR"/>
          </w:rPr>
          <w:t>2</w:t>
        </w:r>
        <w:r w:rsidRPr="0035299C">
          <w:rPr>
            <w:rFonts w:eastAsia="Batang"/>
            <w:sz w:val="24"/>
            <w:szCs w:val="24"/>
            <w:lang w:eastAsia="ko-KR"/>
          </w:rPr>
          <w:tab/>
        </w:r>
        <w:r w:rsidRPr="0035299C">
          <w:rPr>
            <w:color w:val="000000"/>
            <w:sz w:val="24"/>
            <w:szCs w:val="24"/>
          </w:rPr>
          <w:t xml:space="preserve">that the values in </w:t>
        </w:r>
        <w:r w:rsidRPr="0035299C">
          <w:rPr>
            <w:i/>
            <w:color w:val="000000"/>
            <w:sz w:val="24"/>
            <w:szCs w:val="24"/>
          </w:rPr>
          <w:t>resolves 1</w:t>
        </w:r>
        <w:r w:rsidRPr="0035299C">
          <w:rPr>
            <w:color w:val="000000"/>
            <w:sz w:val="24"/>
            <w:szCs w:val="24"/>
          </w:rPr>
          <w:t xml:space="preserve"> can be increased, up to 20 dB, to compensate for rain fade provided that the </w:t>
        </w:r>
        <w:proofErr w:type="spellStart"/>
        <w:r w:rsidRPr="0035299C">
          <w:rPr>
            <w:color w:val="000000"/>
            <w:sz w:val="24"/>
            <w:szCs w:val="24"/>
          </w:rPr>
          <w:t>pfd</w:t>
        </w:r>
        <w:proofErr w:type="spellEnd"/>
        <w:r w:rsidRPr="0035299C">
          <w:rPr>
            <w:color w:val="000000"/>
            <w:sz w:val="24"/>
            <w:szCs w:val="24"/>
          </w:rPr>
          <w:t xml:space="preserve"> at the space station does not exceed the value that would result when transmitting with the levels in </w:t>
        </w:r>
        <w:r w:rsidRPr="0035299C">
          <w:rPr>
            <w:i/>
            <w:color w:val="000000"/>
            <w:sz w:val="24"/>
            <w:szCs w:val="24"/>
          </w:rPr>
          <w:t>resolves 1</w:t>
        </w:r>
        <w:r w:rsidRPr="0035299C">
          <w:rPr>
            <w:color w:val="000000"/>
            <w:sz w:val="24"/>
            <w:szCs w:val="24"/>
          </w:rPr>
          <w:t xml:space="preserve"> in clear sky condition; </w:t>
        </w:r>
      </w:ins>
    </w:p>
    <w:p w14:paraId="693EEF88" w14:textId="77777777" w:rsidR="00F4254A" w:rsidRPr="0035299C" w:rsidRDefault="00F4254A" w:rsidP="00F4254A">
      <w:pPr>
        <w:rPr>
          <w:ins w:id="66" w:author="Rev. 2 Author" w:date="2018-09-13T07:54:00Z"/>
          <w:rFonts w:eastAsia="Batang"/>
          <w:sz w:val="24"/>
          <w:szCs w:val="24"/>
          <w:lang w:eastAsia="ko-KR"/>
        </w:rPr>
      </w:pPr>
    </w:p>
    <w:p w14:paraId="2E783463" w14:textId="77777777" w:rsidR="00F4254A" w:rsidRPr="0035299C" w:rsidRDefault="00F4254A" w:rsidP="00F4254A">
      <w:pPr>
        <w:rPr>
          <w:rFonts w:eastAsia="Batang"/>
          <w:sz w:val="24"/>
          <w:szCs w:val="24"/>
          <w:lang w:eastAsia="ko-KR"/>
        </w:rPr>
      </w:pPr>
      <w:r w:rsidRPr="0035299C">
        <w:rPr>
          <w:rFonts w:eastAsia="Batang"/>
          <w:sz w:val="24"/>
          <w:szCs w:val="24"/>
          <w:lang w:eastAsia="ko-KR"/>
        </w:rPr>
        <w:t>3</w:t>
      </w:r>
      <w:r w:rsidRPr="0035299C">
        <w:rPr>
          <w:rFonts w:eastAsia="Batang"/>
          <w:sz w:val="24"/>
          <w:szCs w:val="24"/>
          <w:lang w:eastAsia="ko-KR"/>
        </w:rPr>
        <w:tab/>
        <w:t>that the ground terminal antenna patterns of HAPS operating in the bands 47.2-47.5 GHz and 47.9-48.2 GHz shall meet the following antenna beam patterns:</w:t>
      </w:r>
    </w:p>
    <w:p w14:paraId="547E76BB" w14:textId="77777777" w:rsidR="00F4254A" w:rsidRPr="0035299C" w:rsidRDefault="00F4254A" w:rsidP="00F4254A">
      <w:pPr>
        <w:tabs>
          <w:tab w:val="left" w:pos="1134"/>
          <w:tab w:val="left" w:pos="1871"/>
          <w:tab w:val="left" w:pos="2608"/>
          <w:tab w:val="left" w:pos="3345"/>
          <w:tab w:val="left" w:pos="4395"/>
          <w:tab w:val="left" w:pos="5103"/>
          <w:tab w:val="right" w:pos="6096"/>
          <w:tab w:val="left" w:pos="6237"/>
        </w:tabs>
        <w:overflowPunct w:val="0"/>
        <w:autoSpaceDE w:val="0"/>
        <w:autoSpaceDN w:val="0"/>
        <w:adjustRightInd w:val="0"/>
        <w:spacing w:before="80"/>
        <w:ind w:left="1134" w:hanging="1134"/>
        <w:jc w:val="both"/>
        <w:textAlignment w:val="baseline"/>
        <w:rPr>
          <w:sz w:val="24"/>
          <w:szCs w:val="24"/>
          <w:lang w:val="en-GB"/>
        </w:rPr>
      </w:pPr>
      <w:r w:rsidRPr="0035299C">
        <w:rPr>
          <w:sz w:val="24"/>
          <w:szCs w:val="24"/>
          <w:lang w:val="en-GB"/>
        </w:rPr>
        <w:tab/>
      </w:r>
      <w:proofErr w:type="gramStart"/>
      <w:r w:rsidRPr="0035299C">
        <w:rPr>
          <w:i/>
          <w:iCs/>
          <w:sz w:val="24"/>
          <w:szCs w:val="24"/>
          <w:lang w:val="en-GB"/>
        </w:rPr>
        <w:t>G</w:t>
      </w:r>
      <w:r w:rsidRPr="0035299C">
        <w:rPr>
          <w:sz w:val="24"/>
          <w:szCs w:val="24"/>
          <w:lang w:val="en-GB"/>
        </w:rPr>
        <w:t>(</w:t>
      </w:r>
      <w:proofErr w:type="gramEnd"/>
      <w:r w:rsidRPr="0035299C">
        <w:rPr>
          <w:sz w:val="24"/>
          <w:szCs w:val="24"/>
          <w:lang w:val="en-GB"/>
        </w:rPr>
        <w:sym w:font="Symbol" w:char="006A"/>
      </w:r>
      <w:r w:rsidRPr="0035299C">
        <w:rPr>
          <w:sz w:val="24"/>
          <w:szCs w:val="24"/>
          <w:lang w:val="en-GB"/>
        </w:rPr>
        <w:t xml:space="preserve">) = </w:t>
      </w:r>
      <w:proofErr w:type="spellStart"/>
      <w:r w:rsidRPr="0035299C">
        <w:rPr>
          <w:i/>
          <w:iCs/>
          <w:sz w:val="24"/>
          <w:szCs w:val="24"/>
          <w:lang w:val="en-GB"/>
        </w:rPr>
        <w:t>G</w:t>
      </w:r>
      <w:r w:rsidRPr="0035299C">
        <w:rPr>
          <w:i/>
          <w:iCs/>
          <w:sz w:val="24"/>
          <w:szCs w:val="24"/>
          <w:vertAlign w:val="subscript"/>
          <w:lang w:val="en-GB"/>
        </w:rPr>
        <w:t>max</w:t>
      </w:r>
      <w:proofErr w:type="spellEnd"/>
      <w:r w:rsidRPr="0035299C">
        <w:rPr>
          <w:sz w:val="24"/>
          <w:szCs w:val="24"/>
          <w:lang w:val="en-GB"/>
        </w:rPr>
        <w:t xml:space="preserve"> − 2.5 × 10</w:t>
      </w:r>
      <w:r w:rsidRPr="0035299C">
        <w:rPr>
          <w:sz w:val="24"/>
          <w:szCs w:val="24"/>
          <w:vertAlign w:val="superscript"/>
          <w:lang w:val="en-GB"/>
        </w:rPr>
        <w:t>−3</w:t>
      </w:r>
      <w:r w:rsidRPr="0035299C">
        <w:rPr>
          <w:sz w:val="24"/>
          <w:szCs w:val="24"/>
          <w:lang w:val="en-GB"/>
        </w:rPr>
        <w:t> </w:t>
      </w:r>
      <w:r w:rsidRPr="0035299C">
        <w:rPr>
          <w:noProof/>
          <w:position w:val="-28"/>
          <w:sz w:val="24"/>
          <w:szCs w:val="24"/>
        </w:rPr>
        <mc:AlternateContent>
          <mc:Choice Requires="wps">
            <w:drawing>
              <wp:anchor distT="0" distB="0" distL="114300" distR="114300" simplePos="0" relativeHeight="251659264" behindDoc="0" locked="0" layoutInCell="1" allowOverlap="1" wp14:anchorId="0EEE9209" wp14:editId="71650BE1">
                <wp:simplePos x="0" y="0"/>
                <wp:positionH relativeFrom="column">
                  <wp:posOffset>0</wp:posOffset>
                </wp:positionH>
                <wp:positionV relativeFrom="paragraph">
                  <wp:posOffset>0</wp:posOffset>
                </wp:positionV>
                <wp:extent cx="635000" cy="635000"/>
                <wp:effectExtent l="0" t="0" r="3175" b="3175"/>
                <wp:wrapNone/>
                <wp:docPr id="7" name="Rectangl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" filled="f" stroked="f">
                <o:lock v:ext="edit" aspectratio="t" selection="t"/>
              </v:rect>
            </w:pict>
          </mc:Fallback>
        </mc:AlternateContent>
      </w:r>
      <w:ins w:id="67" w:author="Rev. 2 Author" w:date="2018-09-13T07:54:00Z">
        <w:r w:rsidRPr="0035299C">
          <w:rPr>
            <w:noProof/>
            <w:position w:val="-28"/>
            <w:sz w:val="24"/>
            <w:szCs w:val="24"/>
            <w:rPrChange w:id="68">
              <w:rPr>
                <w:noProof/>
              </w:rPr>
            </w:rPrChange>
          </w:rPr>
          <w:drawing>
            <wp:inline distT="0" distB="0" distL="0" distR="0" wp14:anchorId="4C85A1CF" wp14:editId="3D9D71C5">
              <wp:extent cx="542925" cy="4381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8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438150"/>
                      </a:xfrm>
                      <a:prstGeom prst="rect">
                        <a:avLst/>
                      </a:prstGeom>
                      <a:noFill/>
                      <a:ln>
                        <a:noFill/>
                      </a:ln>
                    </pic:spPr>
                  </pic:pic>
                </a:graphicData>
              </a:graphic>
            </wp:inline>
          </w:drawing>
        </w:r>
      </w:ins>
      <w:r w:rsidRPr="0035299C">
        <w:rPr>
          <w:sz w:val="24"/>
          <w:szCs w:val="24"/>
          <w:lang w:val="en-GB"/>
        </w:rPr>
        <w:tab/>
        <w:t>for</w:t>
      </w:r>
      <w:r w:rsidRPr="0035299C">
        <w:rPr>
          <w:sz w:val="24"/>
          <w:szCs w:val="24"/>
          <w:lang w:val="en-GB"/>
        </w:rPr>
        <w:tab/>
        <w:t>0</w:t>
      </w:r>
      <w:r w:rsidRPr="0035299C">
        <w:rPr>
          <w:sz w:val="24"/>
          <w:szCs w:val="24"/>
          <w:lang w:val="en-GB"/>
        </w:rPr>
        <w:sym w:font="Symbol" w:char="F0B0"/>
      </w:r>
      <w:r w:rsidRPr="0035299C">
        <w:rPr>
          <w:sz w:val="24"/>
          <w:szCs w:val="24"/>
          <w:lang w:val="en-GB"/>
        </w:rPr>
        <w:tab/>
        <w:t xml:space="preserve">&lt; </w:t>
      </w:r>
      <w:r w:rsidRPr="0035299C">
        <w:rPr>
          <w:sz w:val="24"/>
          <w:szCs w:val="24"/>
          <w:lang w:val="en-GB"/>
        </w:rPr>
        <w:sym w:font="Symbol" w:char="006A"/>
      </w:r>
      <w:r w:rsidRPr="0035299C">
        <w:rPr>
          <w:sz w:val="24"/>
          <w:szCs w:val="24"/>
          <w:lang w:val="en-GB"/>
        </w:rPr>
        <w:t xml:space="preserve"> &lt; </w:t>
      </w:r>
      <w:r w:rsidRPr="0035299C">
        <w:rPr>
          <w:sz w:val="24"/>
          <w:szCs w:val="24"/>
          <w:lang w:val="en-GB"/>
        </w:rPr>
        <w:sym w:font="Symbol" w:char="006A"/>
      </w:r>
      <w:r w:rsidRPr="0035299C">
        <w:rPr>
          <w:i/>
          <w:iCs/>
          <w:sz w:val="24"/>
          <w:szCs w:val="24"/>
          <w:vertAlign w:val="subscript"/>
          <w:lang w:val="en-GB"/>
        </w:rPr>
        <w:t>m</w:t>
      </w:r>
    </w:p>
    <w:p w14:paraId="129DC9B0" w14:textId="77777777" w:rsidR="00F4254A" w:rsidRPr="0035299C" w:rsidRDefault="00F4254A" w:rsidP="00F4254A">
      <w:pPr>
        <w:tabs>
          <w:tab w:val="left" w:pos="1134"/>
          <w:tab w:val="left" w:pos="1871"/>
          <w:tab w:val="left" w:pos="2608"/>
          <w:tab w:val="left" w:pos="3345"/>
          <w:tab w:val="left" w:pos="4395"/>
          <w:tab w:val="left" w:pos="5103"/>
          <w:tab w:val="right" w:pos="6096"/>
          <w:tab w:val="left" w:pos="6237"/>
        </w:tabs>
        <w:overflowPunct w:val="0"/>
        <w:autoSpaceDE w:val="0"/>
        <w:autoSpaceDN w:val="0"/>
        <w:adjustRightInd w:val="0"/>
        <w:spacing w:before="80"/>
        <w:ind w:left="1134" w:hanging="1134"/>
        <w:jc w:val="both"/>
        <w:textAlignment w:val="baseline"/>
        <w:rPr>
          <w:sz w:val="24"/>
          <w:szCs w:val="24"/>
          <w:lang w:val="en-GB"/>
        </w:rPr>
      </w:pPr>
      <w:r w:rsidRPr="0035299C">
        <w:rPr>
          <w:sz w:val="24"/>
          <w:szCs w:val="24"/>
          <w:lang w:val="en-GB"/>
        </w:rPr>
        <w:tab/>
      </w:r>
      <w:proofErr w:type="gramStart"/>
      <w:r w:rsidRPr="0035299C">
        <w:rPr>
          <w:i/>
          <w:iCs/>
          <w:sz w:val="24"/>
          <w:szCs w:val="24"/>
          <w:lang w:val="en-GB"/>
        </w:rPr>
        <w:t>G</w:t>
      </w:r>
      <w:r w:rsidRPr="0035299C">
        <w:rPr>
          <w:sz w:val="24"/>
          <w:szCs w:val="24"/>
          <w:lang w:val="en-GB"/>
        </w:rPr>
        <w:t>(</w:t>
      </w:r>
      <w:proofErr w:type="gramEnd"/>
      <w:r w:rsidRPr="0035299C">
        <w:rPr>
          <w:sz w:val="24"/>
          <w:szCs w:val="24"/>
          <w:lang w:val="en-GB"/>
        </w:rPr>
        <w:sym w:font="Symbol" w:char="006A"/>
      </w:r>
      <w:r w:rsidRPr="0035299C">
        <w:rPr>
          <w:sz w:val="24"/>
          <w:szCs w:val="24"/>
          <w:lang w:val="en-GB"/>
        </w:rPr>
        <w:t>) = 39 − 5 log (</w:t>
      </w:r>
      <w:r w:rsidRPr="0035299C">
        <w:rPr>
          <w:i/>
          <w:iCs/>
          <w:sz w:val="24"/>
          <w:szCs w:val="24"/>
          <w:lang w:val="en-GB"/>
        </w:rPr>
        <w:t>D</w:t>
      </w:r>
      <w:r w:rsidRPr="0035299C">
        <w:rPr>
          <w:sz w:val="24"/>
          <w:szCs w:val="24"/>
          <w:lang w:val="en-GB"/>
        </w:rPr>
        <w:t xml:space="preserve">/λ) − 25 log </w:t>
      </w:r>
      <w:r w:rsidRPr="0035299C">
        <w:rPr>
          <w:sz w:val="24"/>
          <w:szCs w:val="24"/>
          <w:lang w:val="en-GB"/>
        </w:rPr>
        <w:sym w:font="Symbol" w:char="006A"/>
      </w:r>
      <w:r w:rsidRPr="0035299C">
        <w:rPr>
          <w:sz w:val="24"/>
          <w:szCs w:val="24"/>
          <w:lang w:val="en-GB"/>
        </w:rPr>
        <w:tab/>
        <w:t>for</w:t>
      </w:r>
      <w:r w:rsidRPr="0035299C">
        <w:rPr>
          <w:sz w:val="24"/>
          <w:szCs w:val="24"/>
          <w:lang w:val="en-GB"/>
        </w:rPr>
        <w:tab/>
      </w:r>
      <w:r w:rsidRPr="0035299C">
        <w:rPr>
          <w:sz w:val="24"/>
          <w:szCs w:val="24"/>
          <w:lang w:val="en-GB"/>
        </w:rPr>
        <w:sym w:font="Symbol" w:char="006A"/>
      </w:r>
      <w:r w:rsidRPr="0035299C">
        <w:rPr>
          <w:i/>
          <w:iCs/>
          <w:sz w:val="24"/>
          <w:szCs w:val="24"/>
          <w:vertAlign w:val="subscript"/>
          <w:lang w:val="en-GB"/>
        </w:rPr>
        <w:t>m</w:t>
      </w:r>
      <w:r w:rsidRPr="0035299C">
        <w:rPr>
          <w:sz w:val="24"/>
          <w:szCs w:val="24"/>
          <w:lang w:val="en-GB"/>
        </w:rPr>
        <w:tab/>
        <w:t xml:space="preserve">≤ </w:t>
      </w:r>
      <w:r w:rsidRPr="0035299C">
        <w:rPr>
          <w:sz w:val="24"/>
          <w:szCs w:val="24"/>
          <w:lang w:val="en-GB"/>
        </w:rPr>
        <w:sym w:font="Symbol" w:char="006A"/>
      </w:r>
      <w:r w:rsidRPr="0035299C">
        <w:rPr>
          <w:sz w:val="24"/>
          <w:szCs w:val="24"/>
          <w:lang w:val="en-GB"/>
        </w:rPr>
        <w:t xml:space="preserve"> &lt; 48</w:t>
      </w:r>
      <w:r w:rsidRPr="0035299C">
        <w:rPr>
          <w:sz w:val="24"/>
          <w:szCs w:val="24"/>
          <w:lang w:val="en-GB"/>
        </w:rPr>
        <w:sym w:font="Symbol" w:char="F0B0"/>
      </w:r>
    </w:p>
    <w:p w14:paraId="4A4F320A" w14:textId="77777777" w:rsidR="00F4254A" w:rsidRPr="0035299C" w:rsidRDefault="00F4254A" w:rsidP="00F4254A">
      <w:pPr>
        <w:tabs>
          <w:tab w:val="left" w:pos="1134"/>
          <w:tab w:val="left" w:pos="1871"/>
          <w:tab w:val="left" w:pos="2608"/>
          <w:tab w:val="left" w:pos="3345"/>
          <w:tab w:val="left" w:pos="4395"/>
          <w:tab w:val="left" w:pos="5103"/>
          <w:tab w:val="right" w:pos="6096"/>
          <w:tab w:val="left" w:pos="6237"/>
        </w:tabs>
        <w:overflowPunct w:val="0"/>
        <w:autoSpaceDE w:val="0"/>
        <w:autoSpaceDN w:val="0"/>
        <w:adjustRightInd w:val="0"/>
        <w:spacing w:before="80"/>
        <w:ind w:left="1134" w:hanging="1134"/>
        <w:jc w:val="both"/>
        <w:textAlignment w:val="baseline"/>
        <w:rPr>
          <w:sz w:val="24"/>
          <w:szCs w:val="24"/>
          <w:lang w:val="en-GB"/>
        </w:rPr>
      </w:pPr>
      <w:r w:rsidRPr="0035299C">
        <w:rPr>
          <w:sz w:val="24"/>
          <w:szCs w:val="24"/>
          <w:lang w:val="en-GB"/>
        </w:rPr>
        <w:tab/>
      </w:r>
      <w:proofErr w:type="gramStart"/>
      <w:r w:rsidRPr="0035299C">
        <w:rPr>
          <w:i/>
          <w:iCs/>
          <w:sz w:val="24"/>
          <w:szCs w:val="24"/>
          <w:lang w:val="en-GB"/>
        </w:rPr>
        <w:t>G</w:t>
      </w:r>
      <w:r w:rsidRPr="0035299C">
        <w:rPr>
          <w:sz w:val="24"/>
          <w:szCs w:val="24"/>
          <w:lang w:val="en-GB"/>
        </w:rPr>
        <w:t>(</w:t>
      </w:r>
      <w:proofErr w:type="gramEnd"/>
      <w:r w:rsidRPr="0035299C">
        <w:rPr>
          <w:sz w:val="24"/>
          <w:szCs w:val="24"/>
          <w:lang w:val="en-GB"/>
        </w:rPr>
        <w:sym w:font="Symbol" w:char="006A"/>
      </w:r>
      <w:r w:rsidRPr="0035299C">
        <w:rPr>
          <w:sz w:val="24"/>
          <w:szCs w:val="24"/>
          <w:lang w:val="en-GB"/>
        </w:rPr>
        <w:t>) = −3 − 5 log (</w:t>
      </w:r>
      <w:r w:rsidRPr="0035299C">
        <w:rPr>
          <w:i/>
          <w:iCs/>
          <w:sz w:val="24"/>
          <w:szCs w:val="24"/>
          <w:lang w:val="en-GB"/>
        </w:rPr>
        <w:t>D</w:t>
      </w:r>
      <w:r w:rsidRPr="0035299C">
        <w:rPr>
          <w:sz w:val="24"/>
          <w:szCs w:val="24"/>
          <w:lang w:val="en-GB"/>
        </w:rPr>
        <w:t>/ λ)</w:t>
      </w:r>
      <w:r w:rsidRPr="0035299C">
        <w:rPr>
          <w:sz w:val="24"/>
          <w:szCs w:val="24"/>
          <w:lang w:val="en-GB"/>
        </w:rPr>
        <w:tab/>
      </w:r>
      <w:r w:rsidRPr="0035299C">
        <w:rPr>
          <w:sz w:val="24"/>
          <w:szCs w:val="24"/>
          <w:lang w:val="en-GB"/>
        </w:rPr>
        <w:tab/>
        <w:t>for</w:t>
      </w:r>
      <w:r w:rsidRPr="0035299C">
        <w:rPr>
          <w:sz w:val="24"/>
          <w:szCs w:val="24"/>
          <w:lang w:val="en-GB"/>
        </w:rPr>
        <w:tab/>
        <w:t>48</w:t>
      </w:r>
      <w:r w:rsidRPr="0035299C">
        <w:rPr>
          <w:sz w:val="24"/>
          <w:szCs w:val="24"/>
          <w:lang w:val="en-GB"/>
        </w:rPr>
        <w:sym w:font="Symbol" w:char="F0B0"/>
      </w:r>
      <w:r w:rsidRPr="0035299C">
        <w:rPr>
          <w:sz w:val="24"/>
          <w:szCs w:val="24"/>
          <w:lang w:val="en-GB"/>
        </w:rPr>
        <w:tab/>
        <w:t xml:space="preserve">≤ </w:t>
      </w:r>
      <w:r w:rsidRPr="0035299C">
        <w:rPr>
          <w:sz w:val="24"/>
          <w:szCs w:val="24"/>
          <w:lang w:val="en-GB"/>
        </w:rPr>
        <w:sym w:font="Symbol" w:char="006A"/>
      </w:r>
      <w:r w:rsidRPr="0035299C">
        <w:rPr>
          <w:sz w:val="24"/>
          <w:szCs w:val="24"/>
          <w:lang w:val="en-GB"/>
        </w:rPr>
        <w:t xml:space="preserve"> ≤ 180</w:t>
      </w:r>
      <w:r w:rsidRPr="0035299C">
        <w:rPr>
          <w:sz w:val="24"/>
          <w:szCs w:val="24"/>
          <w:lang w:val="en-GB"/>
        </w:rPr>
        <w:sym w:font="Symbol" w:char="F0B0"/>
      </w:r>
    </w:p>
    <w:p w14:paraId="5B3F7FF3" w14:textId="77777777" w:rsidR="00F4254A" w:rsidRPr="0035299C" w:rsidRDefault="00F4254A" w:rsidP="00F4254A">
      <w:pPr>
        <w:rPr>
          <w:sz w:val="24"/>
          <w:szCs w:val="24"/>
        </w:rPr>
      </w:pPr>
      <w:proofErr w:type="gramStart"/>
      <w:r w:rsidRPr="0035299C">
        <w:rPr>
          <w:sz w:val="24"/>
          <w:szCs w:val="24"/>
        </w:rPr>
        <w:t>where</w:t>
      </w:r>
      <w:proofErr w:type="gramEnd"/>
      <w:r w:rsidRPr="0035299C">
        <w:rPr>
          <w:sz w:val="24"/>
          <w:szCs w:val="24"/>
        </w:rPr>
        <w:t>:</w:t>
      </w:r>
    </w:p>
    <w:p w14:paraId="2E1C70B5"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eastAsia="ko-KR"/>
        </w:rPr>
      </w:pPr>
      <w:r w:rsidRPr="0035299C">
        <w:rPr>
          <w:i/>
          <w:sz w:val="24"/>
          <w:szCs w:val="24"/>
          <w:lang w:val="en-GB"/>
        </w:rPr>
        <w:tab/>
        <w:t>G</w:t>
      </w:r>
      <w:r w:rsidRPr="0035299C">
        <w:rPr>
          <w:i/>
          <w:iCs/>
          <w:position w:val="-4"/>
          <w:sz w:val="24"/>
          <w:szCs w:val="24"/>
          <w:lang w:val="en-GB"/>
        </w:rPr>
        <w:t>max</w:t>
      </w:r>
      <w:proofErr w:type="gramStart"/>
      <w:r w:rsidRPr="0035299C">
        <w:rPr>
          <w:sz w:val="24"/>
          <w:szCs w:val="24"/>
          <w:lang w:val="en-GB"/>
        </w:rPr>
        <w:t> :</w:t>
      </w:r>
      <w:proofErr w:type="gramEnd"/>
      <w:r w:rsidRPr="0035299C">
        <w:rPr>
          <w:i/>
          <w:sz w:val="24"/>
          <w:szCs w:val="24"/>
          <w:lang w:val="en-GB" w:eastAsia="ko-KR"/>
        </w:rPr>
        <w:tab/>
      </w:r>
      <w:r w:rsidRPr="0035299C">
        <w:rPr>
          <w:sz w:val="24"/>
          <w:szCs w:val="24"/>
          <w:lang w:val="en-GB"/>
        </w:rPr>
        <w:t>maximum antenna gain (</w:t>
      </w:r>
      <w:proofErr w:type="spellStart"/>
      <w:r w:rsidRPr="0035299C">
        <w:rPr>
          <w:sz w:val="24"/>
          <w:szCs w:val="24"/>
          <w:lang w:val="en-GB"/>
        </w:rPr>
        <w:t>dBi</w:t>
      </w:r>
      <w:proofErr w:type="spellEnd"/>
      <w:r w:rsidRPr="0035299C">
        <w:rPr>
          <w:sz w:val="24"/>
          <w:szCs w:val="24"/>
          <w:lang w:val="en-GB"/>
        </w:rPr>
        <w:t>)</w:t>
      </w:r>
    </w:p>
    <w:p w14:paraId="141CAB05"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35299C">
        <w:rPr>
          <w:i/>
          <w:sz w:val="24"/>
          <w:szCs w:val="24"/>
          <w:lang w:val="en-GB"/>
        </w:rPr>
        <w:tab/>
      </w:r>
      <w:proofErr w:type="gramStart"/>
      <w:r w:rsidRPr="0035299C">
        <w:rPr>
          <w:i/>
          <w:sz w:val="24"/>
          <w:szCs w:val="24"/>
          <w:lang w:val="en-GB"/>
        </w:rPr>
        <w:t>G</w:t>
      </w:r>
      <w:r w:rsidRPr="0035299C">
        <w:rPr>
          <w:sz w:val="24"/>
          <w:szCs w:val="24"/>
          <w:lang w:val="en-GB"/>
        </w:rPr>
        <w:t>(</w:t>
      </w:r>
      <w:proofErr w:type="gramEnd"/>
      <w:r w:rsidRPr="0035299C">
        <w:rPr>
          <w:rFonts w:ascii="Symbol" w:hAnsi="Symbol"/>
          <w:sz w:val="24"/>
          <w:szCs w:val="24"/>
          <w:lang w:val="en-GB"/>
        </w:rPr>
        <w:sym w:font="Symbol" w:char="006A"/>
      </w:r>
      <w:r w:rsidRPr="0035299C">
        <w:rPr>
          <w:sz w:val="24"/>
          <w:szCs w:val="24"/>
          <w:lang w:val="en-GB"/>
        </w:rPr>
        <w:t>) :</w:t>
      </w:r>
      <w:r w:rsidRPr="0035299C">
        <w:rPr>
          <w:i/>
          <w:sz w:val="24"/>
          <w:szCs w:val="24"/>
          <w:lang w:val="en-GB" w:eastAsia="ko-KR"/>
        </w:rPr>
        <w:tab/>
      </w:r>
      <w:r w:rsidRPr="0035299C">
        <w:rPr>
          <w:sz w:val="24"/>
          <w:szCs w:val="24"/>
          <w:lang w:val="en-GB"/>
        </w:rPr>
        <w:t>gain (</w:t>
      </w:r>
      <w:proofErr w:type="spellStart"/>
      <w:r w:rsidRPr="0035299C">
        <w:rPr>
          <w:sz w:val="24"/>
          <w:szCs w:val="24"/>
          <w:lang w:val="en-GB"/>
        </w:rPr>
        <w:t>dBi</w:t>
      </w:r>
      <w:proofErr w:type="spellEnd"/>
      <w:r w:rsidRPr="0035299C">
        <w:rPr>
          <w:sz w:val="24"/>
          <w:szCs w:val="24"/>
          <w:lang w:val="en-GB"/>
        </w:rPr>
        <w:t>) relative to an isotropic antenna</w:t>
      </w:r>
    </w:p>
    <w:p w14:paraId="2AD99B6F"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35299C">
        <w:rPr>
          <w:sz w:val="24"/>
          <w:szCs w:val="24"/>
          <w:lang w:val="en-GB"/>
        </w:rPr>
        <w:tab/>
      </w:r>
      <w:r w:rsidRPr="0035299C">
        <w:rPr>
          <w:sz w:val="24"/>
          <w:szCs w:val="24"/>
          <w:lang w:val="en-GB"/>
        </w:rPr>
        <w:sym w:font="Symbol" w:char="006A"/>
      </w:r>
      <w:r w:rsidRPr="0035299C">
        <w:rPr>
          <w:sz w:val="24"/>
          <w:szCs w:val="24"/>
          <w:lang w:val="en-GB"/>
        </w:rPr>
        <w:t> :</w:t>
      </w:r>
      <w:r w:rsidRPr="0035299C">
        <w:rPr>
          <w:sz w:val="24"/>
          <w:szCs w:val="24"/>
          <w:lang w:val="en-GB"/>
        </w:rPr>
        <w:tab/>
      </w:r>
      <w:proofErr w:type="gramStart"/>
      <w:r w:rsidRPr="0035299C">
        <w:rPr>
          <w:sz w:val="24"/>
          <w:szCs w:val="24"/>
          <w:lang w:val="en-GB"/>
        </w:rPr>
        <w:t>off</w:t>
      </w:r>
      <w:proofErr w:type="gramEnd"/>
      <w:r w:rsidRPr="0035299C">
        <w:rPr>
          <w:sz w:val="24"/>
          <w:szCs w:val="24"/>
          <w:lang w:val="en-GB"/>
        </w:rPr>
        <w:t>-axis angle (degrees)</w:t>
      </w:r>
    </w:p>
    <w:p w14:paraId="792CC923" w14:textId="77777777" w:rsidR="00F4254A" w:rsidRPr="0035299C" w:rsidRDefault="00F4254A" w:rsidP="00F4254A">
      <w:pPr>
        <w:tabs>
          <w:tab w:val="right" w:pos="1871"/>
          <w:tab w:val="left" w:pos="2041"/>
        </w:tabs>
        <w:overflowPunct w:val="0"/>
        <w:autoSpaceDE w:val="0"/>
        <w:autoSpaceDN w:val="0"/>
        <w:adjustRightInd w:val="0"/>
        <w:spacing w:before="80"/>
        <w:ind w:left="2041" w:hanging="893"/>
        <w:textAlignment w:val="baseline"/>
        <w:rPr>
          <w:sz w:val="24"/>
          <w:szCs w:val="24"/>
          <w:lang w:val="en-GB" w:eastAsia="ko-KR"/>
        </w:rPr>
      </w:pPr>
      <w:r w:rsidRPr="0035299C">
        <w:rPr>
          <w:iCs/>
          <w:position w:val="-30"/>
          <w:sz w:val="24"/>
          <w:szCs w:val="24"/>
          <w:lang w:val="en-GB"/>
        </w:rPr>
        <w:tab/>
      </w:r>
      <w:ins w:id="69" w:author="Rev. 2 Author" w:date="2018-09-13T07:54:00Z">
        <w:r w:rsidRPr="0035299C">
          <w:rPr>
            <w:iCs/>
            <w:noProof/>
            <w:position w:val="-30"/>
            <w:sz w:val="24"/>
            <w:szCs w:val="24"/>
            <w:rPrChange w:id="70">
              <w:rPr>
                <w:noProof/>
              </w:rPr>
            </w:rPrChange>
          </w:rPr>
          <w:drawing>
            <wp:inline distT="0" distB="0" distL="0" distR="0" wp14:anchorId="5C2257CC" wp14:editId="2C8F2705">
              <wp:extent cx="1828800" cy="466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8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466725"/>
                      </a:xfrm>
                      <a:prstGeom prst="rect">
                        <a:avLst/>
                      </a:prstGeom>
                      <a:noFill/>
                      <a:ln>
                        <a:noFill/>
                      </a:ln>
                    </pic:spPr>
                  </pic:pic>
                </a:graphicData>
              </a:graphic>
            </wp:inline>
          </w:drawing>
        </w:r>
      </w:ins>
      <w:r w:rsidRPr="0035299C">
        <w:rPr>
          <w:iCs/>
          <w:sz w:val="24"/>
          <w:szCs w:val="24"/>
          <w:lang w:val="en-GB"/>
        </w:rPr>
        <w:tab/>
      </w:r>
      <w:proofErr w:type="gramStart"/>
      <w:r w:rsidRPr="0035299C">
        <w:rPr>
          <w:sz w:val="24"/>
          <w:szCs w:val="24"/>
          <w:lang w:val="en-GB"/>
        </w:rPr>
        <w:t>expressed</w:t>
      </w:r>
      <w:proofErr w:type="gramEnd"/>
      <w:r w:rsidRPr="0035299C">
        <w:rPr>
          <w:sz w:val="24"/>
          <w:szCs w:val="24"/>
          <w:lang w:val="en-GB"/>
        </w:rPr>
        <w:t xml:space="preserve"> in the same units</w:t>
      </w:r>
    </w:p>
    <w:p w14:paraId="462D3F6C" w14:textId="77777777" w:rsidR="00F4254A" w:rsidRPr="0035299C" w:rsidRDefault="00F4254A" w:rsidP="00F4254A">
      <w:pPr>
        <w:tabs>
          <w:tab w:val="right" w:pos="1871"/>
          <w:tab w:val="left" w:pos="2041"/>
        </w:tabs>
        <w:overflowPunct w:val="0"/>
        <w:autoSpaceDE w:val="0"/>
        <w:autoSpaceDN w:val="0"/>
        <w:adjustRightInd w:val="0"/>
        <w:spacing w:before="80"/>
        <w:ind w:left="2041" w:hanging="907"/>
        <w:textAlignment w:val="baseline"/>
        <w:rPr>
          <w:sz w:val="24"/>
          <w:szCs w:val="24"/>
          <w:lang w:val="en-GB" w:eastAsia="ko-KR"/>
        </w:rPr>
      </w:pPr>
      <w:r w:rsidRPr="0035299C">
        <w:rPr>
          <w:position w:val="-24"/>
          <w:sz w:val="24"/>
          <w:szCs w:val="24"/>
          <w:lang w:val="en-GB"/>
        </w:rPr>
        <w:tab/>
      </w:r>
      <w:ins w:id="71" w:author="Rev. 2 Author" w:date="2018-09-13T07:54:00Z">
        <w:r w:rsidRPr="0035299C">
          <w:rPr>
            <w:noProof/>
            <w:position w:val="-24"/>
            <w:sz w:val="24"/>
            <w:szCs w:val="24"/>
            <w:rPrChange w:id="72">
              <w:rPr>
                <w:noProof/>
              </w:rPr>
            </w:rPrChange>
          </w:rPr>
          <w:drawing>
            <wp:inline distT="0" distB="0" distL="0" distR="0" wp14:anchorId="0AD8B29A" wp14:editId="364871DF">
              <wp:extent cx="1752600" cy="371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82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2600" cy="371475"/>
                      </a:xfrm>
                      <a:prstGeom prst="rect">
                        <a:avLst/>
                      </a:prstGeom>
                      <a:noFill/>
                      <a:ln>
                        <a:noFill/>
                      </a:ln>
                    </pic:spPr>
                  </pic:pic>
                </a:graphicData>
              </a:graphic>
            </wp:inline>
          </w:drawing>
        </w:r>
      </w:ins>
      <w:r w:rsidRPr="0035299C">
        <w:rPr>
          <w:sz w:val="24"/>
          <w:szCs w:val="24"/>
          <w:lang w:val="en-GB"/>
        </w:rPr>
        <w:tab/>
      </w:r>
      <w:proofErr w:type="gramStart"/>
      <w:r w:rsidRPr="0035299C">
        <w:rPr>
          <w:sz w:val="24"/>
          <w:szCs w:val="24"/>
          <w:lang w:val="en-GB"/>
        </w:rPr>
        <w:t>degrees</w:t>
      </w:r>
      <w:proofErr w:type="gramEnd"/>
    </w:p>
    <w:p w14:paraId="50E6E7E0"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35299C">
        <w:rPr>
          <w:i/>
          <w:sz w:val="24"/>
          <w:szCs w:val="24"/>
          <w:lang w:val="en-GB"/>
        </w:rPr>
        <w:tab/>
      </w:r>
      <w:proofErr w:type="gramStart"/>
      <w:r w:rsidRPr="0035299C">
        <w:rPr>
          <w:i/>
          <w:sz w:val="24"/>
          <w:szCs w:val="24"/>
          <w:lang w:val="en-GB"/>
        </w:rPr>
        <w:t>G</w:t>
      </w:r>
      <w:r w:rsidRPr="0035299C">
        <w:rPr>
          <w:rFonts w:ascii="Symbol" w:hAnsi="Symbol"/>
          <w:sz w:val="24"/>
          <w:szCs w:val="24"/>
          <w:vertAlign w:val="subscript"/>
          <w:lang w:val="en-GB"/>
        </w:rPr>
        <w:t></w:t>
      </w:r>
      <w:r w:rsidRPr="0035299C">
        <w:rPr>
          <w:sz w:val="24"/>
          <w:szCs w:val="24"/>
          <w:lang w:val="en-GB"/>
        </w:rPr>
        <w:t> :</w:t>
      </w:r>
      <w:proofErr w:type="gramEnd"/>
      <w:r w:rsidRPr="0035299C">
        <w:rPr>
          <w:sz w:val="24"/>
          <w:szCs w:val="24"/>
          <w:lang w:val="en-GB"/>
        </w:rPr>
        <w:t xml:space="preserve"> </w:t>
      </w:r>
      <w:r w:rsidRPr="0035299C">
        <w:rPr>
          <w:sz w:val="24"/>
          <w:szCs w:val="24"/>
          <w:lang w:val="en-GB"/>
        </w:rPr>
        <w:tab/>
        <w:t>gain of the first side lobe</w:t>
      </w:r>
    </w:p>
    <w:p w14:paraId="455A6DD1"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35299C">
        <w:rPr>
          <w:rFonts w:ascii="Symbol" w:hAnsi="Symbol"/>
          <w:sz w:val="24"/>
          <w:szCs w:val="24"/>
          <w:lang w:val="en-GB"/>
        </w:rPr>
        <w:tab/>
      </w:r>
      <w:r w:rsidRPr="0035299C">
        <w:rPr>
          <w:rFonts w:ascii="Symbol" w:hAnsi="Symbol"/>
          <w:sz w:val="24"/>
          <w:szCs w:val="24"/>
          <w:lang w:val="en-GB"/>
        </w:rPr>
        <w:tab/>
      </w:r>
      <w:proofErr w:type="gramStart"/>
      <w:r w:rsidRPr="0035299C">
        <w:rPr>
          <w:rFonts w:ascii="Symbol" w:hAnsi="Symbol"/>
          <w:sz w:val="24"/>
          <w:szCs w:val="24"/>
          <w:lang w:val="en-GB"/>
        </w:rPr>
        <w:t></w:t>
      </w:r>
      <w:r w:rsidRPr="0035299C">
        <w:rPr>
          <w:rFonts w:ascii="Symbol" w:hAnsi="Symbol"/>
          <w:sz w:val="24"/>
          <w:szCs w:val="24"/>
          <w:lang w:val="en-GB" w:eastAsia="ko-KR"/>
        </w:rPr>
        <w:t></w:t>
      </w:r>
      <w:r w:rsidRPr="0035299C">
        <w:rPr>
          <w:rFonts w:ascii="Symbol" w:hAnsi="Symbol"/>
          <w:sz w:val="24"/>
          <w:szCs w:val="24"/>
          <w:lang w:val="en-GB" w:eastAsia="ko-KR"/>
        </w:rPr>
        <w:t></w:t>
      </w:r>
      <w:r w:rsidRPr="0035299C">
        <w:rPr>
          <w:sz w:val="24"/>
          <w:szCs w:val="24"/>
          <w:lang w:val="en-GB"/>
        </w:rPr>
        <w:t>2 </w:t>
      </w:r>
      <w:r w:rsidRPr="0035299C">
        <w:rPr>
          <w:rFonts w:ascii="Symbol" w:hAnsi="Symbol"/>
          <w:sz w:val="24"/>
          <w:szCs w:val="24"/>
          <w:lang w:val="en-GB"/>
        </w:rPr>
        <w:t></w:t>
      </w:r>
      <w:r w:rsidRPr="0035299C">
        <w:rPr>
          <w:sz w:val="24"/>
          <w:szCs w:val="24"/>
          <w:lang w:val="en-GB"/>
        </w:rPr>
        <w:t> 15 log</w:t>
      </w:r>
      <w:proofErr w:type="gramEnd"/>
      <w:r w:rsidRPr="0035299C">
        <w:rPr>
          <w:sz w:val="24"/>
          <w:szCs w:val="24"/>
          <w:lang w:val="en-GB"/>
        </w:rPr>
        <w:t xml:space="preserve"> (</w:t>
      </w:r>
      <w:r w:rsidRPr="0035299C">
        <w:rPr>
          <w:i/>
          <w:sz w:val="24"/>
          <w:szCs w:val="24"/>
          <w:lang w:val="en-GB"/>
        </w:rPr>
        <w:t>D</w:t>
      </w:r>
      <w:r w:rsidRPr="0035299C">
        <w:rPr>
          <w:sz w:val="24"/>
          <w:szCs w:val="24"/>
          <w:lang w:val="en-GB"/>
        </w:rPr>
        <w:t>/</w:t>
      </w:r>
      <w:r w:rsidRPr="0035299C">
        <w:rPr>
          <w:rFonts w:ascii="Symbol" w:hAnsi="Symbol"/>
          <w:sz w:val="24"/>
          <w:szCs w:val="24"/>
          <w:lang w:val="en-GB"/>
        </w:rPr>
        <w:t></w:t>
      </w:r>
      <w:r w:rsidRPr="0035299C">
        <w:rPr>
          <w:sz w:val="24"/>
          <w:szCs w:val="24"/>
          <w:lang w:val="en-GB"/>
        </w:rPr>
        <w:t>) (</w:t>
      </w:r>
      <w:proofErr w:type="spellStart"/>
      <w:r w:rsidRPr="0035299C">
        <w:rPr>
          <w:sz w:val="24"/>
          <w:szCs w:val="24"/>
          <w:lang w:val="en-GB"/>
        </w:rPr>
        <w:t>dBi</w:t>
      </w:r>
      <w:proofErr w:type="spellEnd"/>
      <w:r w:rsidRPr="0035299C">
        <w:rPr>
          <w:sz w:val="24"/>
          <w:szCs w:val="24"/>
          <w:lang w:val="en-GB"/>
        </w:rPr>
        <w:t>);</w:t>
      </w:r>
    </w:p>
    <w:p w14:paraId="3933C4EA" w14:textId="77777777" w:rsidR="00F4254A" w:rsidRPr="0035299C" w:rsidRDefault="00F4254A" w:rsidP="00F4254A">
      <w:pPr>
        <w:tabs>
          <w:tab w:val="right" w:pos="1871"/>
          <w:tab w:val="left" w:pos="2041"/>
        </w:tabs>
        <w:overflowPunct w:val="0"/>
        <w:autoSpaceDE w:val="0"/>
        <w:autoSpaceDN w:val="0"/>
        <w:adjustRightInd w:val="0"/>
        <w:spacing w:before="80"/>
        <w:ind w:left="2041" w:hanging="2041"/>
        <w:textAlignment w:val="baseline"/>
        <w:rPr>
          <w:sz w:val="24"/>
          <w:szCs w:val="24"/>
          <w:lang w:val="en-GB"/>
        </w:rPr>
      </w:pPr>
    </w:p>
    <w:p w14:paraId="1216249F" w14:textId="77777777" w:rsidR="00F4254A" w:rsidRPr="0035299C" w:rsidRDefault="00F4254A" w:rsidP="00F4254A">
      <w:pPr>
        <w:rPr>
          <w:rFonts w:eastAsia="Batang"/>
          <w:sz w:val="24"/>
          <w:szCs w:val="24"/>
          <w:lang w:eastAsia="ko-KR"/>
        </w:rPr>
      </w:pPr>
      <w:r w:rsidRPr="0035299C">
        <w:rPr>
          <w:rFonts w:eastAsia="Batang"/>
          <w:sz w:val="24"/>
          <w:szCs w:val="24"/>
          <w:lang w:eastAsia="ko-KR"/>
        </w:rPr>
        <w:t>4</w:t>
      </w:r>
      <w:r w:rsidRPr="0035299C">
        <w:rPr>
          <w:rFonts w:eastAsia="Batang"/>
          <w:sz w:val="24"/>
          <w:szCs w:val="24"/>
          <w:lang w:eastAsia="ko-KR"/>
        </w:rPr>
        <w:tab/>
        <w:t>that for the purpose of protecting fixed wireless systems in neighbo</w:t>
      </w:r>
      <w:del w:id="73" w:author="Rev. 2 Author" w:date="2018-09-13T15:32:00Z">
        <w:r w:rsidRPr="0035299C" w:rsidDel="007B5FB2">
          <w:rPr>
            <w:rFonts w:eastAsia="Batang"/>
            <w:sz w:val="24"/>
            <w:szCs w:val="24"/>
            <w:lang w:eastAsia="ko-KR"/>
          </w:rPr>
          <w:delText>u</w:delText>
        </w:r>
      </w:del>
      <w:r w:rsidRPr="0035299C">
        <w:rPr>
          <w:rFonts w:eastAsia="Batang"/>
          <w:sz w:val="24"/>
          <w:szCs w:val="24"/>
          <w:lang w:eastAsia="ko-KR"/>
        </w:rPr>
        <w:t>ring administrations from co</w:t>
      </w:r>
      <w:r w:rsidRPr="0035299C">
        <w:rPr>
          <w:rFonts w:eastAsia="Batang"/>
          <w:sz w:val="24"/>
          <w:szCs w:val="24"/>
          <w:lang w:eastAsia="ko-KR"/>
        </w:rPr>
        <w:noBreakHyphen/>
        <w:t>channel interference, a HAPS system operating in the frequency bands 47.2-47.5 GHz and 47.9-48.2 GHz shall not exceed the following power flux-density values at the Earth’s surface at an administration’s border, unless explicit agreement of the affected administration is provided at the time of the notification of HAPS:</w:t>
      </w:r>
    </w:p>
    <w:p w14:paraId="7687928B" w14:textId="77777777" w:rsidR="00F4254A" w:rsidRPr="0035299C" w:rsidRDefault="00F4254A" w:rsidP="00F4254A">
      <w:pPr>
        <w:rPr>
          <w:rFonts w:eastAsia="Batang"/>
          <w:sz w:val="24"/>
          <w:szCs w:val="24"/>
          <w:lang w:eastAsia="ko-KR"/>
        </w:rPr>
      </w:pPr>
    </w:p>
    <w:p w14:paraId="4A0DD3D5" w14:textId="77777777" w:rsidR="00F4254A" w:rsidRPr="0035299C" w:rsidRDefault="00F4254A" w:rsidP="00F4254A">
      <w:pPr>
        <w:tabs>
          <w:tab w:val="left" w:pos="1134"/>
          <w:tab w:val="left" w:pos="1871"/>
          <w:tab w:val="left" w:pos="2608"/>
          <w:tab w:val="left" w:pos="3345"/>
          <w:tab w:val="left" w:pos="5812"/>
          <w:tab w:val="left" w:pos="6379"/>
          <w:tab w:val="left" w:pos="6946"/>
          <w:tab w:val="left" w:pos="7371"/>
          <w:tab w:val="left" w:pos="7797"/>
          <w:tab w:val="left" w:pos="8222"/>
        </w:tabs>
        <w:overflowPunct w:val="0"/>
        <w:autoSpaceDE w:val="0"/>
        <w:autoSpaceDN w:val="0"/>
        <w:adjustRightInd w:val="0"/>
        <w:spacing w:before="80"/>
        <w:ind w:left="1134" w:hanging="1134"/>
        <w:jc w:val="both"/>
        <w:textAlignment w:val="baseline"/>
        <w:rPr>
          <w:rFonts w:eastAsia="Batang"/>
          <w:sz w:val="24"/>
          <w:szCs w:val="24"/>
          <w:lang w:val="en-GB"/>
        </w:rPr>
      </w:pPr>
      <w:r w:rsidRPr="0035299C">
        <w:rPr>
          <w:rFonts w:eastAsia="Batang"/>
          <w:sz w:val="24"/>
          <w:szCs w:val="24"/>
          <w:lang w:val="en-GB"/>
        </w:rPr>
        <w:tab/>
        <w:t>−141</w:t>
      </w:r>
      <w:r w:rsidRPr="0035299C">
        <w:rPr>
          <w:rFonts w:eastAsia="Batang"/>
          <w:sz w:val="24"/>
          <w:szCs w:val="24"/>
          <w:lang w:val="en-GB"/>
        </w:rPr>
        <w:tab/>
      </w:r>
      <w:r w:rsidRPr="0035299C">
        <w:rPr>
          <w:rFonts w:eastAsia="Batang"/>
          <w:sz w:val="24"/>
          <w:szCs w:val="24"/>
          <w:lang w:val="en-GB"/>
        </w:rPr>
        <w:tab/>
      </w:r>
      <w:r w:rsidRPr="0035299C">
        <w:rPr>
          <w:rFonts w:eastAsia="Batang"/>
          <w:sz w:val="24"/>
          <w:szCs w:val="24"/>
          <w:lang w:val="en-GB"/>
        </w:rPr>
        <w:tab/>
      </w:r>
      <w:proofErr w:type="gramStart"/>
      <w:r w:rsidRPr="0035299C">
        <w:rPr>
          <w:rFonts w:eastAsia="Batang"/>
          <w:sz w:val="24"/>
          <w:szCs w:val="24"/>
          <w:lang w:val="en-GB"/>
        </w:rPr>
        <w:t>dB(</w:t>
      </w:r>
      <w:proofErr w:type="gramEnd"/>
      <w:r w:rsidRPr="0035299C">
        <w:rPr>
          <w:rFonts w:eastAsia="Batang"/>
          <w:sz w:val="24"/>
          <w:szCs w:val="24"/>
          <w:lang w:val="en-GB"/>
        </w:rPr>
        <w:t>W/(m</w:t>
      </w:r>
      <w:r w:rsidRPr="0035299C">
        <w:rPr>
          <w:rFonts w:eastAsia="Batang"/>
          <w:sz w:val="24"/>
          <w:szCs w:val="24"/>
          <w:vertAlign w:val="superscript"/>
          <w:lang w:val="en-GB"/>
        </w:rPr>
        <w:t>2</w:t>
      </w:r>
      <w:r w:rsidRPr="0035299C">
        <w:rPr>
          <w:rFonts w:eastAsia="Batang"/>
          <w:sz w:val="24"/>
          <w:szCs w:val="24"/>
          <w:lang w:val="en-GB"/>
        </w:rPr>
        <w:t xml:space="preserve"> · MHz))</w:t>
      </w:r>
      <w:r w:rsidRPr="0035299C">
        <w:rPr>
          <w:rFonts w:eastAsia="Batang"/>
          <w:sz w:val="24"/>
          <w:szCs w:val="24"/>
          <w:lang w:val="en-GB"/>
        </w:rPr>
        <w:tab/>
        <w:t>for</w:t>
      </w:r>
      <w:r w:rsidRPr="0035299C">
        <w:rPr>
          <w:rFonts w:eastAsia="Batang"/>
          <w:sz w:val="24"/>
          <w:szCs w:val="24"/>
          <w:lang w:val="en-GB"/>
        </w:rPr>
        <w:tab/>
        <w:t> 0</w:t>
      </w:r>
      <w:r w:rsidRPr="0035299C">
        <w:rPr>
          <w:rFonts w:eastAsia="Batang"/>
          <w:sz w:val="24"/>
          <w:szCs w:val="24"/>
          <w:lang w:val="en-GB"/>
        </w:rPr>
        <w:sym w:font="Symbol" w:char="00B0"/>
      </w:r>
      <w:r w:rsidRPr="0035299C">
        <w:rPr>
          <w:rFonts w:eastAsia="Batang"/>
          <w:sz w:val="24"/>
          <w:szCs w:val="24"/>
          <w:lang w:val="en-GB"/>
        </w:rPr>
        <w:tab/>
      </w:r>
      <w:r w:rsidRPr="0035299C">
        <w:rPr>
          <w:rFonts w:eastAsia="Batang"/>
          <w:sz w:val="24"/>
          <w:szCs w:val="24"/>
          <w:lang w:val="en-GB"/>
        </w:rPr>
        <w:sym w:font="Symbol" w:char="00A3"/>
      </w:r>
      <w:r w:rsidRPr="0035299C">
        <w:rPr>
          <w:rFonts w:eastAsia="Batang"/>
          <w:sz w:val="24"/>
          <w:szCs w:val="24"/>
          <w:lang w:val="en-GB"/>
        </w:rPr>
        <w:tab/>
      </w:r>
      <w:r w:rsidRPr="0035299C">
        <w:rPr>
          <w:sz w:val="24"/>
          <w:szCs w:val="24"/>
          <w:lang w:val="en-GB"/>
        </w:rPr>
        <w:t>δ</w:t>
      </w:r>
      <w:r w:rsidRPr="0035299C">
        <w:rPr>
          <w:sz w:val="24"/>
          <w:szCs w:val="24"/>
          <w:lang w:val="en-GB"/>
        </w:rPr>
        <w:tab/>
      </w:r>
      <w:r w:rsidRPr="0035299C">
        <w:rPr>
          <w:rFonts w:eastAsia="Batang"/>
          <w:sz w:val="24"/>
          <w:szCs w:val="24"/>
          <w:lang w:val="en-GB"/>
        </w:rPr>
        <w:t>&lt;</w:t>
      </w:r>
      <w:r w:rsidRPr="0035299C">
        <w:rPr>
          <w:rFonts w:eastAsia="Batang"/>
          <w:sz w:val="24"/>
          <w:szCs w:val="24"/>
          <w:lang w:val="en-GB"/>
        </w:rPr>
        <w:tab/>
        <w:t>3</w:t>
      </w:r>
      <w:r w:rsidRPr="0035299C">
        <w:rPr>
          <w:rFonts w:eastAsia="Batang"/>
          <w:sz w:val="24"/>
          <w:szCs w:val="24"/>
          <w:lang w:val="en-GB"/>
        </w:rPr>
        <w:sym w:font="Symbol" w:char="00B0"/>
      </w:r>
    </w:p>
    <w:p w14:paraId="0F847D9B" w14:textId="77777777" w:rsidR="00F4254A" w:rsidRPr="0035299C" w:rsidRDefault="00F4254A" w:rsidP="00F4254A">
      <w:pPr>
        <w:tabs>
          <w:tab w:val="left" w:pos="1134"/>
          <w:tab w:val="left" w:pos="1871"/>
          <w:tab w:val="left" w:pos="2608"/>
          <w:tab w:val="left" w:pos="3345"/>
          <w:tab w:val="left" w:pos="5812"/>
          <w:tab w:val="left" w:pos="6379"/>
          <w:tab w:val="left" w:pos="6946"/>
          <w:tab w:val="left" w:pos="7371"/>
          <w:tab w:val="left" w:pos="7797"/>
          <w:tab w:val="left" w:pos="8222"/>
        </w:tabs>
        <w:overflowPunct w:val="0"/>
        <w:autoSpaceDE w:val="0"/>
        <w:autoSpaceDN w:val="0"/>
        <w:adjustRightInd w:val="0"/>
        <w:spacing w:before="80"/>
        <w:ind w:left="1134" w:hanging="1134"/>
        <w:jc w:val="both"/>
        <w:textAlignment w:val="baseline"/>
        <w:rPr>
          <w:rFonts w:eastAsia="Batang"/>
          <w:sz w:val="24"/>
          <w:szCs w:val="24"/>
          <w:lang w:val="en-GB"/>
        </w:rPr>
      </w:pPr>
      <w:r w:rsidRPr="0035299C">
        <w:rPr>
          <w:rFonts w:eastAsia="Batang"/>
          <w:sz w:val="24"/>
          <w:szCs w:val="24"/>
          <w:lang w:val="en-GB"/>
        </w:rPr>
        <w:tab/>
        <w:t>−141 + 2(</w:t>
      </w:r>
      <w:r w:rsidRPr="0035299C">
        <w:rPr>
          <w:sz w:val="24"/>
          <w:szCs w:val="24"/>
          <w:lang w:val="en-GB"/>
        </w:rPr>
        <w:t xml:space="preserve">δ </w:t>
      </w:r>
      <w:r w:rsidRPr="0035299C">
        <w:rPr>
          <w:rFonts w:eastAsia="Batang"/>
          <w:sz w:val="24"/>
          <w:szCs w:val="24"/>
          <w:lang w:val="en-GB"/>
        </w:rPr>
        <w:t xml:space="preserve">− 3) </w:t>
      </w:r>
      <w:r w:rsidRPr="0035299C">
        <w:rPr>
          <w:rFonts w:eastAsia="Batang"/>
          <w:sz w:val="24"/>
          <w:szCs w:val="24"/>
          <w:lang w:val="en-GB"/>
        </w:rPr>
        <w:tab/>
      </w:r>
      <w:r w:rsidRPr="0035299C">
        <w:rPr>
          <w:rFonts w:eastAsia="Batang"/>
          <w:sz w:val="24"/>
          <w:szCs w:val="24"/>
          <w:lang w:val="en-GB"/>
        </w:rPr>
        <w:tab/>
      </w:r>
      <w:proofErr w:type="gramStart"/>
      <w:r w:rsidRPr="0035299C">
        <w:rPr>
          <w:rFonts w:eastAsia="Batang"/>
          <w:sz w:val="24"/>
          <w:szCs w:val="24"/>
          <w:lang w:val="en-GB"/>
        </w:rPr>
        <w:t>dB(</w:t>
      </w:r>
      <w:proofErr w:type="gramEnd"/>
      <w:r w:rsidRPr="0035299C">
        <w:rPr>
          <w:rFonts w:eastAsia="Batang"/>
          <w:sz w:val="24"/>
          <w:szCs w:val="24"/>
          <w:lang w:val="en-GB"/>
        </w:rPr>
        <w:t>W/( m</w:t>
      </w:r>
      <w:r w:rsidRPr="0035299C">
        <w:rPr>
          <w:rFonts w:eastAsia="Batang"/>
          <w:sz w:val="24"/>
          <w:szCs w:val="24"/>
          <w:vertAlign w:val="superscript"/>
          <w:lang w:val="en-GB"/>
        </w:rPr>
        <w:t>2</w:t>
      </w:r>
      <w:r w:rsidRPr="0035299C">
        <w:rPr>
          <w:rFonts w:eastAsia="Batang"/>
          <w:sz w:val="24"/>
          <w:szCs w:val="24"/>
          <w:lang w:val="en-GB"/>
        </w:rPr>
        <w:t xml:space="preserve"> · MHz))</w:t>
      </w:r>
      <w:r w:rsidRPr="0035299C">
        <w:rPr>
          <w:rFonts w:eastAsia="Batang"/>
          <w:sz w:val="24"/>
          <w:szCs w:val="24"/>
          <w:lang w:val="en-GB"/>
        </w:rPr>
        <w:tab/>
        <w:t>for</w:t>
      </w:r>
      <w:r w:rsidRPr="0035299C">
        <w:rPr>
          <w:rFonts w:eastAsia="Batang"/>
          <w:sz w:val="24"/>
          <w:szCs w:val="24"/>
          <w:lang w:val="en-GB"/>
        </w:rPr>
        <w:tab/>
        <w:t> 3</w:t>
      </w:r>
      <w:r w:rsidRPr="0035299C">
        <w:rPr>
          <w:rFonts w:eastAsia="Batang"/>
          <w:sz w:val="24"/>
          <w:szCs w:val="24"/>
          <w:lang w:val="en-GB"/>
        </w:rPr>
        <w:sym w:font="Symbol" w:char="00B0"/>
      </w:r>
      <w:r w:rsidRPr="0035299C">
        <w:rPr>
          <w:rFonts w:eastAsia="Batang"/>
          <w:sz w:val="24"/>
          <w:szCs w:val="24"/>
          <w:lang w:val="en-GB"/>
        </w:rPr>
        <w:tab/>
      </w:r>
      <w:r w:rsidRPr="0035299C">
        <w:rPr>
          <w:rFonts w:eastAsia="Batang"/>
          <w:sz w:val="24"/>
          <w:szCs w:val="24"/>
          <w:lang w:val="en-GB"/>
        </w:rPr>
        <w:sym w:font="Symbol" w:char="00A3"/>
      </w:r>
      <w:r w:rsidRPr="0035299C">
        <w:rPr>
          <w:rFonts w:eastAsia="Batang"/>
          <w:sz w:val="24"/>
          <w:szCs w:val="24"/>
          <w:lang w:val="en-GB"/>
        </w:rPr>
        <w:tab/>
      </w:r>
      <w:r w:rsidRPr="0035299C">
        <w:rPr>
          <w:sz w:val="24"/>
          <w:szCs w:val="24"/>
          <w:lang w:val="en-GB"/>
        </w:rPr>
        <w:t>δ</w:t>
      </w:r>
      <w:r w:rsidRPr="0035299C">
        <w:rPr>
          <w:sz w:val="24"/>
          <w:szCs w:val="24"/>
          <w:lang w:val="en-GB"/>
        </w:rPr>
        <w:tab/>
      </w:r>
      <w:r w:rsidRPr="0035299C">
        <w:rPr>
          <w:rFonts w:eastAsia="Batang"/>
          <w:sz w:val="24"/>
          <w:szCs w:val="24"/>
          <w:lang w:val="en-GB"/>
        </w:rPr>
        <w:sym w:font="Symbol" w:char="00A3"/>
      </w:r>
      <w:r w:rsidRPr="0035299C">
        <w:rPr>
          <w:rFonts w:eastAsia="Batang"/>
          <w:sz w:val="24"/>
          <w:szCs w:val="24"/>
          <w:lang w:val="en-GB"/>
        </w:rPr>
        <w:tab/>
        <w:t>13</w:t>
      </w:r>
      <w:r w:rsidRPr="0035299C">
        <w:rPr>
          <w:rFonts w:eastAsia="Batang"/>
          <w:sz w:val="24"/>
          <w:szCs w:val="24"/>
          <w:lang w:val="en-GB"/>
        </w:rPr>
        <w:sym w:font="Symbol" w:char="00B0"/>
      </w:r>
    </w:p>
    <w:p w14:paraId="68D35403" w14:textId="77777777" w:rsidR="00F4254A" w:rsidRPr="0035299C" w:rsidRDefault="00F4254A" w:rsidP="00F4254A">
      <w:pPr>
        <w:tabs>
          <w:tab w:val="left" w:pos="1134"/>
          <w:tab w:val="left" w:pos="1871"/>
          <w:tab w:val="left" w:pos="2608"/>
          <w:tab w:val="left" w:pos="3345"/>
          <w:tab w:val="left" w:pos="5812"/>
          <w:tab w:val="left" w:pos="6379"/>
          <w:tab w:val="left" w:pos="6946"/>
          <w:tab w:val="left" w:pos="7371"/>
          <w:tab w:val="left" w:pos="7797"/>
          <w:tab w:val="left" w:pos="8222"/>
        </w:tabs>
        <w:overflowPunct w:val="0"/>
        <w:autoSpaceDE w:val="0"/>
        <w:autoSpaceDN w:val="0"/>
        <w:adjustRightInd w:val="0"/>
        <w:spacing w:before="80"/>
        <w:ind w:left="1134" w:hanging="1134"/>
        <w:jc w:val="both"/>
        <w:textAlignment w:val="baseline"/>
        <w:rPr>
          <w:rFonts w:eastAsia="Batang"/>
          <w:sz w:val="24"/>
          <w:szCs w:val="24"/>
          <w:lang w:val="en-GB"/>
        </w:rPr>
      </w:pPr>
      <w:r w:rsidRPr="0035299C">
        <w:rPr>
          <w:rFonts w:eastAsia="Batang"/>
          <w:sz w:val="24"/>
          <w:szCs w:val="24"/>
          <w:lang w:val="en-GB"/>
        </w:rPr>
        <w:tab/>
        <w:t>−121</w:t>
      </w:r>
      <w:r w:rsidRPr="0035299C">
        <w:rPr>
          <w:rFonts w:eastAsia="Batang"/>
          <w:sz w:val="24"/>
          <w:szCs w:val="24"/>
          <w:lang w:val="en-GB"/>
        </w:rPr>
        <w:tab/>
      </w:r>
      <w:r w:rsidRPr="0035299C">
        <w:rPr>
          <w:rFonts w:eastAsia="Batang"/>
          <w:sz w:val="24"/>
          <w:szCs w:val="24"/>
          <w:lang w:val="en-GB"/>
        </w:rPr>
        <w:tab/>
      </w:r>
      <w:r w:rsidRPr="0035299C">
        <w:rPr>
          <w:rFonts w:eastAsia="Batang"/>
          <w:sz w:val="24"/>
          <w:szCs w:val="24"/>
          <w:lang w:val="en-GB"/>
        </w:rPr>
        <w:tab/>
      </w:r>
      <w:proofErr w:type="gramStart"/>
      <w:r w:rsidRPr="0035299C">
        <w:rPr>
          <w:rFonts w:eastAsia="Batang"/>
          <w:sz w:val="24"/>
          <w:szCs w:val="24"/>
          <w:lang w:val="en-GB"/>
        </w:rPr>
        <w:t>dB(</w:t>
      </w:r>
      <w:proofErr w:type="gramEnd"/>
      <w:r w:rsidRPr="0035299C">
        <w:rPr>
          <w:rFonts w:eastAsia="Batang"/>
          <w:sz w:val="24"/>
          <w:szCs w:val="24"/>
          <w:lang w:val="en-GB"/>
        </w:rPr>
        <w:t>W/( m</w:t>
      </w:r>
      <w:r w:rsidRPr="0035299C">
        <w:rPr>
          <w:rFonts w:eastAsia="Batang"/>
          <w:sz w:val="24"/>
          <w:szCs w:val="24"/>
          <w:vertAlign w:val="superscript"/>
          <w:lang w:val="en-GB"/>
        </w:rPr>
        <w:t>2</w:t>
      </w:r>
      <w:r w:rsidRPr="0035299C">
        <w:rPr>
          <w:rFonts w:eastAsia="Batang"/>
          <w:sz w:val="24"/>
          <w:szCs w:val="24"/>
          <w:lang w:val="en-GB"/>
        </w:rPr>
        <w:t xml:space="preserve"> · MHz))</w:t>
      </w:r>
      <w:r w:rsidRPr="0035299C">
        <w:rPr>
          <w:rFonts w:eastAsia="Batang"/>
          <w:sz w:val="24"/>
          <w:szCs w:val="24"/>
          <w:lang w:val="en-GB"/>
        </w:rPr>
        <w:tab/>
        <w:t>for</w:t>
      </w:r>
      <w:r w:rsidRPr="0035299C">
        <w:rPr>
          <w:rFonts w:eastAsia="Batang"/>
          <w:sz w:val="24"/>
          <w:szCs w:val="24"/>
          <w:lang w:val="en-GB"/>
        </w:rPr>
        <w:tab/>
        <w:t>13</w:t>
      </w:r>
      <w:r w:rsidRPr="0035299C">
        <w:rPr>
          <w:rFonts w:eastAsia="Batang"/>
          <w:sz w:val="24"/>
          <w:szCs w:val="24"/>
          <w:lang w:val="en-GB"/>
        </w:rPr>
        <w:sym w:font="Symbol" w:char="00B0"/>
      </w:r>
      <w:r w:rsidRPr="0035299C">
        <w:rPr>
          <w:rFonts w:eastAsia="Batang"/>
          <w:sz w:val="24"/>
          <w:szCs w:val="24"/>
          <w:lang w:val="en-GB"/>
        </w:rPr>
        <w:tab/>
        <w:t>&lt;</w:t>
      </w:r>
      <w:r w:rsidRPr="0035299C">
        <w:rPr>
          <w:rFonts w:eastAsia="Batang"/>
          <w:sz w:val="24"/>
          <w:szCs w:val="24"/>
          <w:lang w:val="en-GB"/>
        </w:rPr>
        <w:tab/>
      </w:r>
      <w:r w:rsidRPr="0035299C">
        <w:rPr>
          <w:sz w:val="24"/>
          <w:szCs w:val="24"/>
          <w:lang w:val="en-GB"/>
        </w:rPr>
        <w:t>δ</w:t>
      </w:r>
      <w:r w:rsidRPr="0035299C">
        <w:rPr>
          <w:sz w:val="24"/>
          <w:szCs w:val="24"/>
          <w:lang w:val="en-GB"/>
        </w:rPr>
        <w:tab/>
      </w:r>
      <w:r w:rsidRPr="0035299C">
        <w:rPr>
          <w:rFonts w:eastAsia="Batang"/>
          <w:sz w:val="24"/>
          <w:szCs w:val="24"/>
          <w:lang w:val="en-GB"/>
        </w:rPr>
        <w:sym w:font="Symbol" w:char="00A3"/>
      </w:r>
      <w:r w:rsidRPr="0035299C">
        <w:rPr>
          <w:rFonts w:eastAsia="Batang"/>
          <w:sz w:val="24"/>
          <w:szCs w:val="24"/>
          <w:lang w:val="en-GB"/>
        </w:rPr>
        <w:tab/>
        <w:t>90</w:t>
      </w:r>
      <w:r w:rsidRPr="0035299C">
        <w:rPr>
          <w:rFonts w:eastAsia="Batang"/>
          <w:sz w:val="24"/>
          <w:szCs w:val="24"/>
          <w:lang w:val="en-GB"/>
        </w:rPr>
        <w:sym w:font="Symbol" w:char="00B0"/>
      </w:r>
    </w:p>
    <w:p w14:paraId="0E4AD37B" w14:textId="77777777" w:rsidR="00F4254A" w:rsidRPr="0035299C" w:rsidRDefault="00F4254A" w:rsidP="00F4254A">
      <w:pPr>
        <w:rPr>
          <w:rFonts w:eastAsia="Batang"/>
          <w:sz w:val="24"/>
          <w:szCs w:val="24"/>
          <w:lang w:eastAsia="ko-KR"/>
        </w:rPr>
      </w:pPr>
      <w:proofErr w:type="gramStart"/>
      <w:r w:rsidRPr="0035299C">
        <w:rPr>
          <w:rFonts w:eastAsia="Batang"/>
          <w:sz w:val="24"/>
          <w:szCs w:val="24"/>
          <w:lang w:eastAsia="ko-KR"/>
        </w:rPr>
        <w:t>where</w:t>
      </w:r>
      <w:proofErr w:type="gramEnd"/>
      <w:r w:rsidRPr="0035299C">
        <w:rPr>
          <w:rFonts w:eastAsia="Batang"/>
          <w:sz w:val="24"/>
          <w:szCs w:val="24"/>
          <w:lang w:eastAsia="ko-KR"/>
        </w:rPr>
        <w:t xml:space="preserve"> </w:t>
      </w:r>
      <w:r w:rsidRPr="0035299C">
        <w:rPr>
          <w:rFonts w:ascii="Symbol" w:hAnsi="Symbol"/>
          <w:sz w:val="24"/>
          <w:szCs w:val="24"/>
        </w:rPr>
        <w:t></w:t>
      </w:r>
      <w:r w:rsidRPr="0035299C">
        <w:rPr>
          <w:rFonts w:eastAsia="Batang"/>
          <w:sz w:val="24"/>
          <w:szCs w:val="24"/>
          <w:lang w:eastAsia="ko-KR"/>
        </w:rPr>
        <w:t xml:space="preserve"> is the angle of the arrival above the horizontal plane in degrees;</w:t>
      </w:r>
    </w:p>
    <w:p w14:paraId="679FC7BC" w14:textId="77777777" w:rsidR="00F4254A" w:rsidRPr="0035299C" w:rsidRDefault="00F4254A" w:rsidP="00F4254A">
      <w:pPr>
        <w:rPr>
          <w:rFonts w:eastAsia="Batang"/>
          <w:sz w:val="24"/>
          <w:szCs w:val="24"/>
          <w:lang w:eastAsia="ko-KR"/>
        </w:rPr>
      </w:pPr>
    </w:p>
    <w:p w14:paraId="77BE5E05" w14:textId="77777777" w:rsidR="00F4254A" w:rsidRPr="0035299C" w:rsidDel="00136C4E" w:rsidRDefault="00F4254A" w:rsidP="00F4254A">
      <w:pPr>
        <w:rPr>
          <w:del w:id="74" w:author="Rev. 2 Author" w:date="2018-09-13T08:17:00Z"/>
          <w:rFonts w:eastAsia="Batang"/>
          <w:sz w:val="24"/>
          <w:szCs w:val="24"/>
          <w:lang w:eastAsia="ko-KR"/>
        </w:rPr>
      </w:pPr>
      <w:del w:id="75" w:author="Rev. 2 Author" w:date="2018-09-13T08:17:00Z">
        <w:r w:rsidRPr="0035299C" w:rsidDel="00136C4E">
          <w:rPr>
            <w:rFonts w:eastAsia="Batang"/>
            <w:sz w:val="24"/>
            <w:szCs w:val="24"/>
            <w:lang w:eastAsia="ko-KR"/>
          </w:rPr>
          <w:delText>5</w:delText>
        </w:r>
        <w:r w:rsidRPr="0035299C" w:rsidDel="00136C4E">
          <w:rPr>
            <w:rFonts w:eastAsia="Batang"/>
            <w:sz w:val="24"/>
            <w:szCs w:val="24"/>
            <w:lang w:eastAsia="ko-KR"/>
          </w:rPr>
          <w:tab/>
          <w:delText>that, to protect radio astronomy stations operating in the band 48.94-49.04 GHz from unwanted emissions of HAPS operating in the 47.2</w:delText>
        </w:r>
        <w:r w:rsidRPr="0035299C" w:rsidDel="00136C4E">
          <w:rPr>
            <w:rFonts w:eastAsia="Batang"/>
            <w:sz w:val="24"/>
            <w:szCs w:val="24"/>
            <w:lang w:eastAsia="ko-KR"/>
          </w:rPr>
          <w:noBreakHyphen/>
          <w:delText xml:space="preserve">47.5 GHz and 47.9-48.2 GHz bands, the separation distance between the radio astronomy station and the nadir of a HAPS platform shall exceed 50 km; </w:delText>
        </w:r>
      </w:del>
    </w:p>
    <w:p w14:paraId="5D29E724" w14:textId="77777777" w:rsidR="00F4254A" w:rsidRPr="0035299C" w:rsidRDefault="00F4254A" w:rsidP="00F4254A">
      <w:pPr>
        <w:rPr>
          <w:ins w:id="76" w:author="Rev. 2 Author" w:date="2018-09-13T07:54:00Z"/>
          <w:rFonts w:eastAsia="Batang"/>
          <w:sz w:val="24"/>
          <w:szCs w:val="24"/>
          <w:lang w:eastAsia="ko-KR"/>
        </w:rPr>
      </w:pPr>
    </w:p>
    <w:p w14:paraId="2B953DB3" w14:textId="77777777" w:rsidR="00F4254A" w:rsidRPr="0035299C" w:rsidRDefault="00F4254A" w:rsidP="00F4254A">
      <w:pPr>
        <w:rPr>
          <w:rFonts w:eastAsia="Batang"/>
          <w:sz w:val="24"/>
          <w:szCs w:val="24"/>
          <w:lang w:eastAsia="ko-KR"/>
        </w:rPr>
      </w:pPr>
      <w:r w:rsidRPr="0035299C">
        <w:rPr>
          <w:rFonts w:eastAsia="Batang"/>
          <w:sz w:val="24"/>
          <w:szCs w:val="24"/>
          <w:lang w:eastAsia="ko-KR"/>
        </w:rPr>
        <w:t>6</w:t>
      </w:r>
      <w:r w:rsidRPr="0035299C">
        <w:rPr>
          <w:rFonts w:eastAsia="Batang"/>
          <w:sz w:val="24"/>
          <w:szCs w:val="24"/>
          <w:lang w:eastAsia="ko-KR"/>
        </w:rPr>
        <w:tab/>
        <w:t>that administrations planning to implement a HAPS system in the 47.2-47.5 GHz and 47.9-48.2 GHz bands shall notify the frequency assignments by submitting all mandatory elements of Appendix </w:t>
      </w:r>
      <w:r w:rsidRPr="0035299C">
        <w:rPr>
          <w:rFonts w:eastAsia="Batang"/>
          <w:b/>
          <w:bCs/>
          <w:sz w:val="24"/>
          <w:szCs w:val="24"/>
        </w:rPr>
        <w:t>4</w:t>
      </w:r>
      <w:r w:rsidRPr="0035299C">
        <w:rPr>
          <w:rFonts w:eastAsia="Batang"/>
          <w:sz w:val="24"/>
          <w:szCs w:val="24"/>
          <w:lang w:eastAsia="ko-KR"/>
        </w:rPr>
        <w:t xml:space="preserve"> to the Bureau for the examination of compliance with respect to </w:t>
      </w:r>
      <w:r w:rsidRPr="0035299C">
        <w:rPr>
          <w:rFonts w:eastAsia="Batang"/>
          <w:i/>
          <w:sz w:val="24"/>
          <w:szCs w:val="24"/>
          <w:lang w:eastAsia="ko-KR"/>
        </w:rPr>
        <w:t>resolves </w:t>
      </w:r>
      <w:r w:rsidRPr="0035299C">
        <w:rPr>
          <w:rFonts w:eastAsia="Batang"/>
          <w:sz w:val="24"/>
          <w:szCs w:val="24"/>
          <w:lang w:eastAsia="ko-KR"/>
        </w:rPr>
        <w:t>1, 2, 3, 4 and 5 above with a view to their registration in the Master International Frequency Register;</w:t>
      </w:r>
    </w:p>
    <w:p w14:paraId="176CCBE7" w14:textId="77777777" w:rsidR="00F4254A" w:rsidRPr="0035299C" w:rsidRDefault="00F4254A" w:rsidP="00F4254A">
      <w:pPr>
        <w:rPr>
          <w:rFonts w:eastAsia="Batang"/>
          <w:sz w:val="24"/>
          <w:szCs w:val="24"/>
          <w:lang w:eastAsia="ko-KR"/>
        </w:rPr>
      </w:pPr>
    </w:p>
    <w:p w14:paraId="43D72885" w14:textId="77777777" w:rsidR="00F4254A" w:rsidRPr="0035299C" w:rsidRDefault="00F4254A" w:rsidP="00F4254A">
      <w:pPr>
        <w:rPr>
          <w:sz w:val="24"/>
          <w:szCs w:val="24"/>
          <w:lang w:eastAsia="ko-KR"/>
        </w:rPr>
      </w:pPr>
      <w:r w:rsidRPr="0035299C">
        <w:rPr>
          <w:rFonts w:eastAsia="Batang"/>
          <w:sz w:val="24"/>
          <w:szCs w:val="24"/>
          <w:lang w:eastAsia="ko-KR"/>
        </w:rPr>
        <w:t>7</w:t>
      </w:r>
      <w:r w:rsidRPr="0035299C">
        <w:rPr>
          <w:rFonts w:eastAsia="Batang"/>
          <w:sz w:val="24"/>
          <w:szCs w:val="24"/>
          <w:lang w:eastAsia="ko-KR"/>
        </w:rPr>
        <w:tab/>
        <w:t>that administrations shall</w:t>
      </w:r>
      <w:r w:rsidRPr="0035299C">
        <w:rPr>
          <w:sz w:val="24"/>
          <w:szCs w:val="24"/>
          <w:lang w:eastAsia="ko-KR"/>
        </w:rPr>
        <w:t xml:space="preserve"> notify the new data elements for the notices referred to in </w:t>
      </w:r>
      <w:r w:rsidRPr="0035299C">
        <w:rPr>
          <w:i/>
          <w:sz w:val="24"/>
          <w:szCs w:val="24"/>
          <w:lang w:eastAsia="ko-KR"/>
        </w:rPr>
        <w:t>instructs the Director of the Radiocommunication Bureau</w:t>
      </w:r>
      <w:r w:rsidRPr="0035299C">
        <w:rPr>
          <w:sz w:val="24"/>
          <w:szCs w:val="24"/>
          <w:lang w:eastAsia="ko-KR"/>
        </w:rPr>
        <w:t xml:space="preserve"> 1 in order to enable the Bureau to perform the examinations,</w:t>
      </w:r>
    </w:p>
    <w:p w14:paraId="303A5AB9" w14:textId="77777777" w:rsidR="00F4254A" w:rsidRPr="0035299C" w:rsidRDefault="00F4254A" w:rsidP="00F4254A">
      <w:pPr>
        <w:spacing w:before="100" w:beforeAutospacing="1" w:after="100" w:afterAutospacing="1"/>
        <w:ind w:firstLine="720"/>
        <w:rPr>
          <w:sz w:val="24"/>
          <w:szCs w:val="24"/>
        </w:rPr>
      </w:pPr>
      <w:proofErr w:type="gramStart"/>
      <w:r w:rsidRPr="0035299C">
        <w:rPr>
          <w:rFonts w:ascii="TimesNewRomanPS" w:hAnsi="TimesNewRomanPS"/>
          <w:i/>
          <w:iCs/>
          <w:sz w:val="24"/>
          <w:szCs w:val="24"/>
        </w:rPr>
        <w:t>invites</w:t>
      </w:r>
      <w:proofErr w:type="gramEnd"/>
      <w:r w:rsidRPr="0035299C">
        <w:rPr>
          <w:rFonts w:ascii="TimesNewRomanPS" w:hAnsi="TimesNewRomanPS"/>
          <w:i/>
          <w:iCs/>
          <w:sz w:val="24"/>
          <w:szCs w:val="24"/>
        </w:rPr>
        <w:t xml:space="preserve"> administrations </w:t>
      </w:r>
    </w:p>
    <w:p w14:paraId="49B72DF8" w14:textId="77777777" w:rsidR="00F4254A" w:rsidRPr="0035299C" w:rsidRDefault="00F4254A" w:rsidP="00F4254A">
      <w:pPr>
        <w:spacing w:before="100" w:beforeAutospacing="1" w:after="100" w:afterAutospacing="1"/>
        <w:rPr>
          <w:sz w:val="24"/>
          <w:szCs w:val="24"/>
        </w:rPr>
      </w:pPr>
      <w:proofErr w:type="gramStart"/>
      <w:r w:rsidRPr="0035299C">
        <w:rPr>
          <w:rFonts w:ascii="TimesNewRomanPSMT" w:hAnsi="TimesNewRomanPSMT"/>
          <w:sz w:val="24"/>
          <w:szCs w:val="24"/>
        </w:rPr>
        <w:t>that</w:t>
      </w:r>
      <w:proofErr w:type="gramEnd"/>
      <w:r w:rsidRPr="0035299C">
        <w:rPr>
          <w:rFonts w:ascii="TimesNewRomanPSMT" w:hAnsi="TimesNewRomanPSMT"/>
          <w:sz w:val="24"/>
          <w:szCs w:val="24"/>
        </w:rPr>
        <w:t xml:space="preserve"> intend to deploy HAPS systems in the fixed service in the bands 47.2-47.5GHz and 47.9-48.2 GHz to consider specifying the use of the bands 47.2-47.35 GHz and 47.9-48.05 GHz for ubiquitous HAPS terminals, </w:t>
      </w:r>
    </w:p>
    <w:p w14:paraId="136B56DE" w14:textId="77777777" w:rsidR="00F4254A" w:rsidRPr="0035299C" w:rsidRDefault="00F4254A" w:rsidP="00F4254A">
      <w:pPr>
        <w:spacing w:before="100" w:beforeAutospacing="1" w:after="100" w:afterAutospacing="1"/>
        <w:ind w:firstLine="720"/>
        <w:rPr>
          <w:sz w:val="24"/>
          <w:szCs w:val="24"/>
        </w:rPr>
      </w:pPr>
      <w:proofErr w:type="gramStart"/>
      <w:r w:rsidRPr="0035299C">
        <w:rPr>
          <w:rFonts w:ascii="TimesNewRomanPS" w:hAnsi="TimesNewRomanPS"/>
          <w:i/>
          <w:iCs/>
          <w:sz w:val="24"/>
          <w:szCs w:val="24"/>
        </w:rPr>
        <w:t>instructs</w:t>
      </w:r>
      <w:proofErr w:type="gramEnd"/>
      <w:r w:rsidRPr="0035299C">
        <w:rPr>
          <w:rFonts w:ascii="TimesNewRomanPS" w:hAnsi="TimesNewRomanPS"/>
          <w:i/>
          <w:iCs/>
          <w:sz w:val="24"/>
          <w:szCs w:val="24"/>
        </w:rPr>
        <w:t xml:space="preserve"> the Director of the Radiocommunication Bureau </w:t>
      </w:r>
    </w:p>
    <w:p w14:paraId="17F038F9" w14:textId="77777777" w:rsidR="00F4254A" w:rsidRPr="0035299C" w:rsidDel="00AE0AAE" w:rsidRDefault="00F4254A" w:rsidP="00F4254A">
      <w:pPr>
        <w:spacing w:before="100" w:beforeAutospacing="1" w:after="100" w:afterAutospacing="1"/>
        <w:rPr>
          <w:del w:id="77" w:author="Rev. 2 Author" w:date="2018-09-13T07:56:00Z"/>
          <w:sz w:val="24"/>
          <w:szCs w:val="24"/>
        </w:rPr>
      </w:pPr>
      <w:del w:id="78" w:author="Rev. 2 Author" w:date="2018-09-13T07:56:00Z">
        <w:r w:rsidRPr="0035299C" w:rsidDel="00AE0AAE">
          <w:rPr>
            <w:rFonts w:ascii="TimesNewRomanPSMT" w:hAnsi="TimesNewRomanPSMT"/>
            <w:sz w:val="24"/>
            <w:szCs w:val="24"/>
          </w:rPr>
          <w:delText xml:space="preserve">1 to maintain and process notices concerning HAPS that were received by the Bureau prior to 20 October 2007 and provisionally recorded in the Master International Frequency Register, only until 1 January 2012, unless the notifying administration informs the Bureau before that date that a particular assignment has been brought into use and provides the complete set of data elements of Appendix </w:delText>
        </w:r>
        <w:r w:rsidRPr="0035299C" w:rsidDel="00AE0AAE">
          <w:rPr>
            <w:rFonts w:ascii="TimesNewRomanPS" w:hAnsi="TimesNewRomanPS"/>
            <w:b/>
            <w:bCs/>
            <w:sz w:val="24"/>
            <w:szCs w:val="24"/>
          </w:rPr>
          <w:delText>4</w:delText>
        </w:r>
        <w:r w:rsidRPr="0035299C" w:rsidDel="00AE0AAE">
          <w:rPr>
            <w:rFonts w:ascii="TimesNewRomanPSMT" w:hAnsi="TimesNewRomanPSMT"/>
            <w:sz w:val="24"/>
            <w:szCs w:val="24"/>
          </w:rPr>
          <w:delText xml:space="preserve">; </w:delText>
        </w:r>
      </w:del>
    </w:p>
    <w:p w14:paraId="75C67661" w14:textId="77777777" w:rsidR="00F4254A" w:rsidRPr="0035299C" w:rsidRDefault="00F4254A" w:rsidP="00F4254A">
      <w:pPr>
        <w:spacing w:before="100" w:beforeAutospacing="1" w:after="100" w:afterAutospacing="1"/>
        <w:rPr>
          <w:sz w:val="24"/>
          <w:szCs w:val="24"/>
        </w:rPr>
      </w:pPr>
      <w:r w:rsidRPr="0035299C" w:rsidDel="007B5FB2">
        <w:rPr>
          <w:rFonts w:ascii="TimesNewRomanPSMT" w:hAnsi="TimesNewRomanPSMT"/>
          <w:sz w:val="24"/>
          <w:szCs w:val="24"/>
        </w:rPr>
        <w:t xml:space="preserve"> </w:t>
      </w:r>
      <w:proofErr w:type="gramStart"/>
      <w:r w:rsidRPr="0035299C">
        <w:rPr>
          <w:rFonts w:ascii="TimesNewRomanPSMT" w:hAnsi="TimesNewRomanPSMT"/>
          <w:sz w:val="24"/>
          <w:szCs w:val="24"/>
        </w:rPr>
        <w:t>to</w:t>
      </w:r>
      <w:proofErr w:type="gramEnd"/>
      <w:r w:rsidRPr="0035299C">
        <w:rPr>
          <w:rFonts w:ascii="TimesNewRomanPSMT" w:hAnsi="TimesNewRomanPSMT"/>
          <w:sz w:val="24"/>
          <w:szCs w:val="24"/>
        </w:rPr>
        <w:t xml:space="preserve"> examine all assignments to HAPS in the fixed service notified prior to 1 January 2020 and apply the provisions of </w:t>
      </w:r>
      <w:r w:rsidRPr="0035299C">
        <w:rPr>
          <w:rFonts w:ascii="TimesNewRomanPS" w:hAnsi="TimesNewRomanPS"/>
          <w:i/>
          <w:iCs/>
          <w:sz w:val="24"/>
          <w:szCs w:val="24"/>
        </w:rPr>
        <w:t xml:space="preserve">resolves </w:t>
      </w:r>
      <w:r w:rsidRPr="0035299C">
        <w:rPr>
          <w:rFonts w:ascii="TimesNewRomanPSMT" w:hAnsi="TimesNewRomanPSMT"/>
          <w:sz w:val="24"/>
          <w:szCs w:val="24"/>
        </w:rPr>
        <w:t xml:space="preserve">1, 2, 3, 4 and 5 and the respective calculation methodologies included in Recommendation ITU-R F.1820 and Recommendation ITU-R SF.1843. </w:t>
      </w:r>
    </w:p>
    <w:p w14:paraId="59B863D8" w14:textId="77777777" w:rsidR="00F4254A" w:rsidRPr="0035299C" w:rsidRDefault="00F4254A" w:rsidP="00F4254A">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11DB3202" w14:textId="77777777" w:rsidR="00F4254A" w:rsidRPr="0035299C" w:rsidRDefault="00F4254A" w:rsidP="00F4254A">
      <w:pPr>
        <w:rPr>
          <w:sz w:val="24"/>
          <w:szCs w:val="24"/>
        </w:rPr>
      </w:pPr>
      <w:r w:rsidRPr="0035299C">
        <w:rPr>
          <w:b/>
          <w:sz w:val="24"/>
          <w:szCs w:val="24"/>
        </w:rPr>
        <w:t>Reasons:</w:t>
      </w:r>
      <w:r w:rsidRPr="0035299C">
        <w:rPr>
          <w:sz w:val="24"/>
          <w:szCs w:val="24"/>
        </w:rPr>
        <w:t xml:space="preserve">  To modify the existing Resolution 122 which supports a worldwide designation to HAPS to allow for increases in EIRP density levels during periods of rain.</w:t>
      </w:r>
    </w:p>
    <w:p w14:paraId="211A36B8" w14:textId="77777777" w:rsidR="00F4254A" w:rsidRPr="0035299C" w:rsidRDefault="00F4254A" w:rsidP="00F4254A">
      <w:pPr>
        <w:rPr>
          <w:i/>
          <w:sz w:val="24"/>
          <w:szCs w:val="24"/>
        </w:rPr>
      </w:pPr>
    </w:p>
    <w:p w14:paraId="05B1E8F8" w14:textId="77777777" w:rsidR="00F4254A" w:rsidRPr="0035299C" w:rsidRDefault="00F4254A" w:rsidP="00F4254A">
      <w:pPr>
        <w:rPr>
          <w:i/>
          <w:sz w:val="24"/>
          <w:szCs w:val="24"/>
        </w:rPr>
      </w:pPr>
    </w:p>
    <w:p w14:paraId="15432772" w14:textId="77777777" w:rsidR="00F4254A" w:rsidRPr="0035299C" w:rsidRDefault="00F4254A" w:rsidP="00F4254A">
      <w:pPr>
        <w:jc w:val="center"/>
        <w:rPr>
          <w:i/>
          <w:sz w:val="24"/>
          <w:szCs w:val="24"/>
        </w:rPr>
      </w:pPr>
      <w:r w:rsidRPr="0035299C">
        <w:rPr>
          <w:i/>
          <w:sz w:val="24"/>
          <w:szCs w:val="24"/>
        </w:rPr>
        <w:t>_________________________________</w:t>
      </w:r>
    </w:p>
    <w:p w14:paraId="4C4D007A" w14:textId="77777777" w:rsidR="00F4254A" w:rsidRDefault="00F4254A">
      <w:pPr>
        <w:rPr>
          <w:sz w:val="22"/>
          <w:szCs w:val="22"/>
        </w:rPr>
      </w:pPr>
      <w:r>
        <w:rPr>
          <w:sz w:val="22"/>
          <w:szCs w:val="22"/>
        </w:rPr>
        <w:br w:type="page"/>
      </w:r>
    </w:p>
    <w:p w14:paraId="41182DC6" w14:textId="77777777" w:rsidR="00AC7B4D" w:rsidRDefault="00AC7B4D" w:rsidP="00F4254A">
      <w:pPr>
        <w:jc w:val="both"/>
        <w:rPr>
          <w:sz w:val="22"/>
          <w:szCs w:val="22"/>
        </w:rPr>
      </w:pPr>
    </w:p>
    <w:p w14:paraId="57A0DC85" w14:textId="77777777" w:rsidR="00F4254A" w:rsidRDefault="00F4254A" w:rsidP="00F4254A">
      <w:pPr>
        <w:jc w:val="both"/>
        <w:rPr>
          <w:sz w:val="22"/>
          <w:szCs w:val="22"/>
        </w:rPr>
      </w:pPr>
    </w:p>
    <w:p w14:paraId="5138C11E" w14:textId="77777777" w:rsidR="00F4254A" w:rsidRDefault="00F4254A" w:rsidP="00F4254A">
      <w:pPr>
        <w:jc w:val="both"/>
        <w:rPr>
          <w:sz w:val="22"/>
          <w:szCs w:val="22"/>
        </w:rPr>
      </w:pPr>
    </w:p>
    <w:p w14:paraId="09557DD5" w14:textId="77777777" w:rsidR="00F4254A" w:rsidRDefault="00F4254A" w:rsidP="00F4254A">
      <w:pPr>
        <w:jc w:val="both"/>
        <w:rPr>
          <w:sz w:val="22"/>
          <w:szCs w:val="22"/>
        </w:rPr>
      </w:pPr>
    </w:p>
    <w:p w14:paraId="2FC9175E" w14:textId="77777777" w:rsidR="00F4254A" w:rsidRDefault="00F4254A" w:rsidP="00F4254A">
      <w:pPr>
        <w:jc w:val="both"/>
        <w:rPr>
          <w:sz w:val="22"/>
          <w:szCs w:val="22"/>
        </w:rPr>
      </w:pPr>
    </w:p>
    <w:p w14:paraId="50923376" w14:textId="77777777" w:rsidR="00F4254A" w:rsidRDefault="00F4254A" w:rsidP="00F4254A">
      <w:pPr>
        <w:jc w:val="center"/>
        <w:rPr>
          <w:sz w:val="48"/>
          <w:szCs w:val="48"/>
        </w:rPr>
      </w:pPr>
    </w:p>
    <w:p w14:paraId="13CD0631" w14:textId="77777777" w:rsidR="00F4254A" w:rsidRDefault="00F4254A" w:rsidP="00F4254A">
      <w:pPr>
        <w:jc w:val="center"/>
        <w:rPr>
          <w:sz w:val="48"/>
          <w:szCs w:val="48"/>
        </w:rPr>
      </w:pPr>
    </w:p>
    <w:p w14:paraId="3B7354DA" w14:textId="77777777" w:rsidR="00F4254A" w:rsidRDefault="00F4254A" w:rsidP="00F4254A">
      <w:pPr>
        <w:jc w:val="center"/>
        <w:rPr>
          <w:sz w:val="48"/>
          <w:szCs w:val="48"/>
        </w:rPr>
      </w:pPr>
    </w:p>
    <w:p w14:paraId="528AFADF" w14:textId="77777777" w:rsidR="00F4254A" w:rsidRDefault="00F4254A" w:rsidP="00F4254A">
      <w:pPr>
        <w:jc w:val="center"/>
        <w:rPr>
          <w:sz w:val="48"/>
          <w:szCs w:val="48"/>
        </w:rPr>
      </w:pPr>
    </w:p>
    <w:p w14:paraId="38C72862" w14:textId="77777777" w:rsidR="00F4254A" w:rsidRDefault="00F4254A" w:rsidP="00F4254A">
      <w:pPr>
        <w:jc w:val="center"/>
        <w:rPr>
          <w:sz w:val="48"/>
          <w:szCs w:val="48"/>
        </w:rPr>
      </w:pPr>
    </w:p>
    <w:p w14:paraId="4B651C9B" w14:textId="77777777" w:rsidR="00F4254A" w:rsidRDefault="00F4254A" w:rsidP="00F4254A">
      <w:pPr>
        <w:jc w:val="center"/>
        <w:rPr>
          <w:sz w:val="48"/>
          <w:szCs w:val="48"/>
        </w:rPr>
      </w:pPr>
    </w:p>
    <w:p w14:paraId="01073A75" w14:textId="77777777" w:rsidR="00F4254A" w:rsidRDefault="00F4254A" w:rsidP="00F4254A">
      <w:pPr>
        <w:jc w:val="center"/>
        <w:rPr>
          <w:sz w:val="48"/>
          <w:szCs w:val="48"/>
        </w:rPr>
      </w:pPr>
    </w:p>
    <w:p w14:paraId="0D5A4D4F" w14:textId="77777777" w:rsidR="00F4254A" w:rsidRDefault="00F4254A" w:rsidP="00F4254A">
      <w:pPr>
        <w:jc w:val="center"/>
        <w:rPr>
          <w:sz w:val="48"/>
          <w:szCs w:val="48"/>
        </w:rPr>
      </w:pPr>
    </w:p>
    <w:p w14:paraId="5C548905" w14:textId="77777777" w:rsidR="00F4254A" w:rsidRPr="00C40E9D" w:rsidRDefault="00F4254A" w:rsidP="00F4254A">
      <w:pPr>
        <w:jc w:val="center"/>
        <w:rPr>
          <w:sz w:val="48"/>
          <w:szCs w:val="48"/>
        </w:rPr>
      </w:pPr>
      <w:r>
        <w:rPr>
          <w:sz w:val="48"/>
          <w:szCs w:val="48"/>
        </w:rPr>
        <w:t>VIEW B</w:t>
      </w:r>
    </w:p>
    <w:p w14:paraId="3219686F" w14:textId="77777777" w:rsidR="00F4254A" w:rsidRDefault="00F4254A">
      <w:pPr>
        <w:rPr>
          <w:sz w:val="22"/>
          <w:szCs w:val="22"/>
        </w:rPr>
      </w:pPr>
      <w:r>
        <w:rPr>
          <w:sz w:val="22"/>
          <w:szCs w:val="22"/>
        </w:rPr>
        <w:br w:type="page"/>
      </w:r>
    </w:p>
    <w:p w14:paraId="13C843CB" w14:textId="77777777" w:rsidR="00F4254A" w:rsidRPr="005B64A7" w:rsidRDefault="00F4254A" w:rsidP="00F4254A">
      <w:pPr>
        <w:spacing w:after="160" w:line="259" w:lineRule="auto"/>
        <w:rPr>
          <w:rFonts w:eastAsia="Calibri"/>
          <w:b/>
          <w:sz w:val="24"/>
          <w:szCs w:val="24"/>
        </w:rPr>
      </w:pPr>
      <w:r w:rsidRPr="005B64A7">
        <w:rPr>
          <w:rFonts w:eastAsia="Calibri"/>
          <w:b/>
          <w:sz w:val="24"/>
          <w:szCs w:val="24"/>
        </w:rPr>
        <w:t xml:space="preserve">View B: </w:t>
      </w:r>
    </w:p>
    <w:p w14:paraId="04DD7195" w14:textId="77777777" w:rsidR="00F4254A" w:rsidRPr="00097633" w:rsidRDefault="00F4254A" w:rsidP="00F4254A">
      <w:pPr>
        <w:spacing w:after="160" w:line="259" w:lineRule="auto"/>
        <w:rPr>
          <w:rFonts w:eastAsia="Calibri"/>
          <w:sz w:val="24"/>
          <w:szCs w:val="24"/>
        </w:rPr>
      </w:pPr>
      <w:r w:rsidRPr="00097633">
        <w:rPr>
          <w:rFonts w:eastAsia="Calibri"/>
          <w:color w:val="212121"/>
          <w:sz w:val="24"/>
          <w:szCs w:val="24"/>
        </w:rPr>
        <w:t>View B addresses the protection of the fixed and mobile services under WRC-19 agenda item 1.14. View B is supported by AT&amp;T, CTIA, Ericsson, Global Mobile Suppliers Association (GSA), GSMA, Intel Corporation, Sprint Corporation, T-Mobile, and Verizon.</w:t>
      </w:r>
    </w:p>
    <w:p w14:paraId="3E5B0266" w14:textId="77777777" w:rsidR="00F4254A" w:rsidRPr="00097633" w:rsidRDefault="00F4254A" w:rsidP="00F4254A">
      <w:pPr>
        <w:rPr>
          <w:rFonts w:eastAsia="Calibri"/>
          <w:sz w:val="24"/>
          <w:szCs w:val="24"/>
        </w:rPr>
      </w:pPr>
      <w:r w:rsidRPr="00097633">
        <w:rPr>
          <w:rFonts w:eastAsia="Calibri"/>
          <w:sz w:val="24"/>
          <w:szCs w:val="24"/>
        </w:rPr>
        <w:t xml:space="preserve">View B provides a partial proposal, focused on the protection of the mobile and fixed services. This proposal includes updates of portions of various Resolutions associated with increased access to spectrum for HAPS.  However, this should not be taken as an endorsement by the undersigned of an equal </w:t>
      </w:r>
      <w:proofErr w:type="spellStart"/>
      <w:r w:rsidRPr="00097633">
        <w:rPr>
          <w:rFonts w:eastAsia="Calibri"/>
          <w:sz w:val="24"/>
          <w:szCs w:val="24"/>
        </w:rPr>
        <w:t>tatus</w:t>
      </w:r>
      <w:proofErr w:type="spellEnd"/>
      <w:r w:rsidRPr="00097633">
        <w:rPr>
          <w:rFonts w:eastAsia="Calibri"/>
          <w:sz w:val="24"/>
          <w:szCs w:val="24"/>
        </w:rPr>
        <w:t xml:space="preserve"> for HAPS with mobile and conventional fixed systems (non-HAPS) as we have significant concerns about proposals to designate spectrum for HAPS without adequate protection of the fixed or mobile systems. Rather this proposal is to provide regulatory options in the event that the US decides to submit a proposal for HAPS use in the band(s) under study. Specifically, View B is narrowly focused on two main aspects:</w:t>
      </w:r>
    </w:p>
    <w:p w14:paraId="4477CF68" w14:textId="08D6F4C6" w:rsidR="00F4254A" w:rsidRPr="00097633" w:rsidRDefault="0035299C" w:rsidP="00F4254A">
      <w:pPr>
        <w:numPr>
          <w:ilvl w:val="0"/>
          <w:numId w:val="6"/>
        </w:numPr>
        <w:spacing w:after="160" w:line="259" w:lineRule="auto"/>
        <w:rPr>
          <w:rFonts w:eastAsia="Calibri"/>
          <w:sz w:val="24"/>
          <w:szCs w:val="24"/>
        </w:rPr>
      </w:pPr>
      <w:r>
        <w:rPr>
          <w:rFonts w:eastAsia="Calibri"/>
          <w:sz w:val="24"/>
          <w:szCs w:val="24"/>
        </w:rPr>
        <w:t xml:space="preserve">Consistency with </w:t>
      </w:r>
      <w:r w:rsidR="00F4254A" w:rsidRPr="00097633">
        <w:rPr>
          <w:rFonts w:eastAsia="Calibri"/>
          <w:sz w:val="24"/>
          <w:szCs w:val="24"/>
        </w:rPr>
        <w:t xml:space="preserve">Resolution 160 </w:t>
      </w:r>
      <w:proofErr w:type="gramStart"/>
      <w:r w:rsidR="00F4254A" w:rsidRPr="00097633">
        <w:rPr>
          <w:rFonts w:eastAsia="Calibri"/>
          <w:sz w:val="24"/>
          <w:szCs w:val="24"/>
        </w:rPr>
        <w:t>( specifically</w:t>
      </w:r>
      <w:proofErr w:type="gramEnd"/>
      <w:r w:rsidR="00F4254A" w:rsidRPr="00097633">
        <w:rPr>
          <w:rFonts w:eastAsia="Calibri"/>
          <w:sz w:val="24"/>
          <w:szCs w:val="24"/>
        </w:rPr>
        <w:t xml:space="preserve"> Resolves 3, Further Resolves 1 and Recognizing a)</w:t>
      </w:r>
    </w:p>
    <w:p w14:paraId="545E995B" w14:textId="3C4CE789" w:rsidR="00F4254A" w:rsidRPr="0035299C" w:rsidRDefault="00F4254A" w:rsidP="00F4254A">
      <w:pPr>
        <w:numPr>
          <w:ilvl w:val="0"/>
          <w:numId w:val="6"/>
        </w:numPr>
        <w:spacing w:after="160" w:line="259" w:lineRule="auto"/>
        <w:rPr>
          <w:rFonts w:eastAsia="Calibri"/>
          <w:sz w:val="24"/>
          <w:szCs w:val="24"/>
        </w:rPr>
      </w:pPr>
      <w:r w:rsidRPr="00097633">
        <w:rPr>
          <w:rFonts w:eastAsia="Calibri"/>
          <w:sz w:val="24"/>
          <w:szCs w:val="24"/>
        </w:rPr>
        <w:t>Ensuring appropriate protection of the fixed and mobile services and their future development is not constrained if there is a proposal is a proposal for HAPS</w:t>
      </w:r>
    </w:p>
    <w:p w14:paraId="4C2E0F93" w14:textId="77777777" w:rsidR="00F4254A" w:rsidRPr="00097633" w:rsidRDefault="00F4254A" w:rsidP="00F4254A">
      <w:pPr>
        <w:spacing w:after="160" w:line="259" w:lineRule="auto"/>
        <w:ind w:firstLine="720"/>
        <w:rPr>
          <w:rFonts w:eastAsia="Calibri"/>
          <w:sz w:val="24"/>
          <w:szCs w:val="24"/>
        </w:rPr>
      </w:pPr>
      <w:r w:rsidRPr="00097633">
        <w:rPr>
          <w:rFonts w:eastAsia="Calibri"/>
          <w:sz w:val="24"/>
          <w:szCs w:val="24"/>
        </w:rPr>
        <w:t>Specifically:</w:t>
      </w:r>
    </w:p>
    <w:p w14:paraId="1E185A3D" w14:textId="77777777" w:rsidR="00F4254A" w:rsidRPr="00097633" w:rsidRDefault="00F4254A" w:rsidP="00F4254A">
      <w:pPr>
        <w:spacing w:after="160" w:line="259" w:lineRule="auto"/>
        <w:ind w:firstLine="720"/>
        <w:rPr>
          <w:rFonts w:eastAsia="Calibri"/>
          <w:sz w:val="24"/>
          <w:szCs w:val="24"/>
        </w:rPr>
      </w:pPr>
      <w:r w:rsidRPr="00097633">
        <w:rPr>
          <w:rFonts w:eastAsia="Calibri"/>
          <w:sz w:val="24"/>
          <w:szCs w:val="24"/>
        </w:rPr>
        <w:t xml:space="preserve"> </w:t>
      </w:r>
      <w:proofErr w:type="gramStart"/>
      <w:r w:rsidRPr="00097633">
        <w:rPr>
          <w:rFonts w:eastAsia="Calibri"/>
          <w:sz w:val="24"/>
          <w:szCs w:val="24"/>
        </w:rPr>
        <w:t>resolves</w:t>
      </w:r>
      <w:proofErr w:type="gramEnd"/>
      <w:r w:rsidRPr="00097633">
        <w:rPr>
          <w:rFonts w:eastAsia="Calibri"/>
          <w:sz w:val="24"/>
          <w:szCs w:val="24"/>
        </w:rPr>
        <w:t xml:space="preserve"> 3 is “to study appropriate modifications to the existing footnotes and associated resolutions in the identifications in </w:t>
      </w:r>
      <w:r w:rsidRPr="00097633">
        <w:rPr>
          <w:rFonts w:eastAsia="Calibri"/>
          <w:i/>
          <w:iCs/>
          <w:sz w:val="24"/>
          <w:szCs w:val="24"/>
        </w:rPr>
        <w:t>recognizing</w:t>
      </w:r>
      <w:r w:rsidRPr="00097633">
        <w:rPr>
          <w:rFonts w:eastAsia="Calibri"/>
          <w:sz w:val="24"/>
          <w:szCs w:val="24"/>
        </w:rPr>
        <w:t> </w:t>
      </w:r>
      <w:r w:rsidRPr="00097633">
        <w:rPr>
          <w:rFonts w:eastAsia="Calibri"/>
          <w:i/>
          <w:iCs/>
          <w:sz w:val="24"/>
          <w:szCs w:val="24"/>
        </w:rPr>
        <w:t>c)</w:t>
      </w:r>
      <w:r w:rsidRPr="00097633">
        <w:rPr>
          <w:rFonts w:eastAsia="Calibri"/>
          <w:sz w:val="24"/>
          <w:szCs w:val="24"/>
        </w:rPr>
        <w:t xml:space="preserve"> in order to facilitate the use of HAPS links on a global or regional level, limited to the currently identified frequency bands and, where the use of an identification is not technically feasible for HAPS use, the possible removal of the unsuitable identification”.  The proposals in View B with regards to 28 GHz and 31 GHz are treated consistent with Res. 160 as View B makes modifications to the existing footnotes and resolution to broaden the geographic area to the global or regionals level.</w:t>
      </w:r>
    </w:p>
    <w:p w14:paraId="274A95DA" w14:textId="77777777" w:rsidR="00F4254A" w:rsidRPr="00097633" w:rsidRDefault="00F4254A" w:rsidP="00F4254A">
      <w:pPr>
        <w:spacing w:after="160" w:line="259" w:lineRule="auto"/>
        <w:ind w:firstLine="720"/>
        <w:rPr>
          <w:rFonts w:eastAsia="Calibri"/>
          <w:i/>
          <w:sz w:val="24"/>
          <w:szCs w:val="24"/>
          <w:lang w:val="en-GB"/>
        </w:rPr>
      </w:pPr>
      <w:proofErr w:type="gramStart"/>
      <w:r w:rsidRPr="00097633">
        <w:rPr>
          <w:rFonts w:eastAsia="Calibri"/>
          <w:i/>
          <w:sz w:val="24"/>
          <w:szCs w:val="24"/>
          <w:lang w:val="en-GB"/>
        </w:rPr>
        <w:t>further</w:t>
      </w:r>
      <w:proofErr w:type="gramEnd"/>
      <w:r w:rsidRPr="00097633">
        <w:rPr>
          <w:rFonts w:eastAsia="Calibri"/>
          <w:i/>
          <w:sz w:val="24"/>
          <w:szCs w:val="24"/>
          <w:lang w:val="en-GB"/>
        </w:rPr>
        <w:t xml:space="preserve"> resolves of Resolution 160</w:t>
      </w:r>
    </w:p>
    <w:p w14:paraId="73638ECE" w14:textId="77777777" w:rsidR="00F4254A" w:rsidRPr="00097633" w:rsidRDefault="00F4254A" w:rsidP="00F4254A">
      <w:pPr>
        <w:spacing w:after="160" w:line="259" w:lineRule="auto"/>
        <w:ind w:firstLine="720"/>
        <w:rPr>
          <w:rFonts w:eastAsia="Calibri"/>
          <w:sz w:val="24"/>
          <w:szCs w:val="24"/>
        </w:rPr>
      </w:pPr>
      <w:r w:rsidRPr="00097633">
        <w:rPr>
          <w:rFonts w:eastAsia="Calibri"/>
          <w:sz w:val="24"/>
          <w:szCs w:val="24"/>
        </w:rPr>
        <w:t>1</w:t>
      </w:r>
      <w:r w:rsidRPr="00097633">
        <w:rPr>
          <w:rFonts w:eastAsia="Calibri"/>
          <w:sz w:val="24"/>
          <w:szCs w:val="24"/>
        </w:rPr>
        <w:tab/>
        <w:t xml:space="preserve">that the studies referred to in </w:t>
      </w:r>
      <w:r w:rsidRPr="00097633">
        <w:rPr>
          <w:rFonts w:eastAsia="Calibri"/>
          <w:i/>
          <w:sz w:val="24"/>
          <w:szCs w:val="24"/>
        </w:rPr>
        <w:t>resolves to</w:t>
      </w:r>
      <w:r w:rsidRPr="00097633">
        <w:rPr>
          <w:rFonts w:eastAsia="Calibri"/>
          <w:sz w:val="24"/>
          <w:szCs w:val="24"/>
        </w:rPr>
        <w:t xml:space="preserve"> </w:t>
      </w:r>
      <w:r w:rsidRPr="00097633">
        <w:rPr>
          <w:rFonts w:eastAsia="Calibri"/>
          <w:i/>
          <w:sz w:val="24"/>
          <w:szCs w:val="24"/>
        </w:rPr>
        <w:t>invite ITU</w:t>
      </w:r>
      <w:r w:rsidRPr="00097633">
        <w:rPr>
          <w:rFonts w:eastAsia="Calibri"/>
          <w:i/>
          <w:sz w:val="24"/>
          <w:szCs w:val="24"/>
        </w:rPr>
        <w:noBreakHyphen/>
        <w:t>R</w:t>
      </w:r>
      <w:r w:rsidRPr="00097633">
        <w:rPr>
          <w:rFonts w:eastAsia="Calibri"/>
          <w:sz w:val="24"/>
          <w:szCs w:val="24"/>
        </w:rPr>
        <w:t> 3 and 4 include sharing and compatibility studies to ensure protection of existing services allocated in the frequency ranges identified and, as appropriate, adjacent band studies, taking into account studies already performed in ITU</w:t>
      </w:r>
      <w:r w:rsidRPr="00097633">
        <w:rPr>
          <w:rFonts w:eastAsia="Calibri"/>
          <w:sz w:val="24"/>
          <w:szCs w:val="24"/>
        </w:rPr>
        <w:noBreakHyphen/>
        <w:t>R;</w:t>
      </w:r>
    </w:p>
    <w:p w14:paraId="4D6A6108" w14:textId="77777777" w:rsidR="00F4254A" w:rsidRPr="00097633" w:rsidRDefault="00F4254A" w:rsidP="00F4254A">
      <w:pPr>
        <w:spacing w:after="160" w:line="259" w:lineRule="auto"/>
        <w:ind w:firstLine="720"/>
        <w:rPr>
          <w:rFonts w:eastAsia="Calibri"/>
          <w:i/>
          <w:sz w:val="24"/>
          <w:szCs w:val="24"/>
          <w:lang w:val="en-GB"/>
        </w:rPr>
      </w:pPr>
      <w:proofErr w:type="gramStart"/>
      <w:r w:rsidRPr="00097633">
        <w:rPr>
          <w:rFonts w:eastAsia="Calibri"/>
          <w:i/>
          <w:sz w:val="24"/>
          <w:szCs w:val="24"/>
          <w:lang w:val="en-GB"/>
        </w:rPr>
        <w:t>recognizing</w:t>
      </w:r>
      <w:proofErr w:type="gramEnd"/>
    </w:p>
    <w:p w14:paraId="051954D7" w14:textId="77777777" w:rsidR="00F4254A" w:rsidRPr="00097633" w:rsidRDefault="00F4254A" w:rsidP="00F4254A">
      <w:pPr>
        <w:spacing w:after="160" w:line="259" w:lineRule="auto"/>
        <w:ind w:firstLine="720"/>
        <w:rPr>
          <w:rFonts w:eastAsia="Calibri"/>
          <w:sz w:val="24"/>
          <w:szCs w:val="24"/>
        </w:rPr>
      </w:pPr>
      <w:r w:rsidRPr="00097633">
        <w:rPr>
          <w:rFonts w:eastAsia="Calibri"/>
          <w:i/>
          <w:iCs/>
          <w:sz w:val="24"/>
          <w:szCs w:val="24"/>
        </w:rPr>
        <w:t>a)</w:t>
      </w:r>
      <w:r w:rsidRPr="00097633">
        <w:rPr>
          <w:rFonts w:eastAsia="Calibri"/>
          <w:sz w:val="24"/>
          <w:szCs w:val="24"/>
        </w:rPr>
        <w:tab/>
      </w:r>
      <w:proofErr w:type="gramStart"/>
      <w:r w:rsidRPr="00097633">
        <w:rPr>
          <w:rFonts w:eastAsia="Calibri"/>
          <w:sz w:val="24"/>
          <w:szCs w:val="24"/>
        </w:rPr>
        <w:t>that</w:t>
      </w:r>
      <w:proofErr w:type="gramEnd"/>
      <w:r w:rsidRPr="00097633">
        <w:rPr>
          <w:rFonts w:eastAsia="Calibri"/>
          <w:sz w:val="24"/>
          <w:szCs w:val="24"/>
        </w:rPr>
        <w:t xml:space="preserve"> existing services and their applications shall be protected from HAPS applications, and no undue constraints shall be imposed on the future development of existing services by HAPS;</w:t>
      </w:r>
    </w:p>
    <w:p w14:paraId="37D862EB" w14:textId="77777777" w:rsidR="00F4254A" w:rsidRPr="00097633" w:rsidRDefault="00F4254A" w:rsidP="00F4254A">
      <w:pPr>
        <w:spacing w:after="160" w:line="259" w:lineRule="auto"/>
        <w:ind w:firstLine="720"/>
        <w:rPr>
          <w:rFonts w:eastAsia="Calibri"/>
          <w:sz w:val="24"/>
          <w:szCs w:val="24"/>
        </w:rPr>
      </w:pPr>
      <w:r w:rsidRPr="00097633">
        <w:rPr>
          <w:rFonts w:eastAsia="Calibri"/>
          <w:sz w:val="24"/>
          <w:szCs w:val="24"/>
        </w:rPr>
        <w:t>The proposals in View B are consistent with these aspects of Resolution 160</w:t>
      </w:r>
    </w:p>
    <w:p w14:paraId="0357AEA9" w14:textId="77777777" w:rsidR="00F4254A" w:rsidRPr="00097633" w:rsidRDefault="00F4254A" w:rsidP="00F4254A">
      <w:pPr>
        <w:spacing w:after="160" w:line="259" w:lineRule="auto"/>
        <w:ind w:firstLine="720"/>
        <w:rPr>
          <w:rFonts w:eastAsia="Calibri"/>
          <w:sz w:val="24"/>
          <w:szCs w:val="24"/>
        </w:rPr>
      </w:pPr>
    </w:p>
    <w:p w14:paraId="55D44257" w14:textId="77777777" w:rsidR="00F4254A" w:rsidRPr="00097633" w:rsidRDefault="00F4254A" w:rsidP="00F4254A">
      <w:pPr>
        <w:rPr>
          <w:rFonts w:eastAsia="Calibri"/>
          <w:sz w:val="24"/>
          <w:szCs w:val="24"/>
        </w:rPr>
      </w:pPr>
      <w:r w:rsidRPr="00097633">
        <w:rPr>
          <w:rFonts w:eastAsia="Calibri"/>
          <w:sz w:val="24"/>
          <w:szCs w:val="24"/>
        </w:rPr>
        <w:tab/>
        <w:t xml:space="preserve">With respect to the appropriate protection of the fixed and mobile services in band(s) in which there is a proposal, </w:t>
      </w:r>
    </w:p>
    <w:p w14:paraId="4B01DF3E" w14:textId="77777777" w:rsidR="00F4254A" w:rsidRPr="00097633" w:rsidRDefault="00F4254A" w:rsidP="00F4254A">
      <w:pPr>
        <w:numPr>
          <w:ilvl w:val="0"/>
          <w:numId w:val="7"/>
        </w:numPr>
        <w:spacing w:after="160" w:line="259" w:lineRule="auto"/>
        <w:contextualSpacing/>
        <w:rPr>
          <w:sz w:val="24"/>
          <w:szCs w:val="24"/>
        </w:rPr>
      </w:pPr>
      <w:r w:rsidRPr="00097633">
        <w:rPr>
          <w:sz w:val="24"/>
          <w:szCs w:val="24"/>
        </w:rPr>
        <w:t>The Power Flux Density (</w:t>
      </w:r>
      <w:proofErr w:type="spellStart"/>
      <w:r w:rsidRPr="00097633">
        <w:rPr>
          <w:sz w:val="24"/>
          <w:szCs w:val="24"/>
        </w:rPr>
        <w:t>pfd</w:t>
      </w:r>
      <w:proofErr w:type="spellEnd"/>
      <w:r w:rsidRPr="00097633">
        <w:rPr>
          <w:sz w:val="24"/>
          <w:szCs w:val="24"/>
        </w:rPr>
        <w:t>) for protection of a victim receiver from interference coming from any given angle as a function of its protection criteria is generally derived from the formula below:</w:t>
      </w:r>
    </w:p>
    <w:p w14:paraId="21DE2CFC" w14:textId="77777777" w:rsidR="00F4254A" w:rsidRPr="00097633" w:rsidRDefault="00F4254A" w:rsidP="00F4254A">
      <w:pPr>
        <w:tabs>
          <w:tab w:val="left" w:pos="1134"/>
          <w:tab w:val="center" w:pos="4820"/>
          <w:tab w:val="right" w:pos="9639"/>
        </w:tabs>
        <w:overflowPunct w:val="0"/>
        <w:autoSpaceDE w:val="0"/>
        <w:autoSpaceDN w:val="0"/>
        <w:adjustRightInd w:val="0"/>
        <w:ind w:left="1080"/>
        <w:textAlignment w:val="baseline"/>
        <w:rPr>
          <w:sz w:val="24"/>
          <w:szCs w:val="24"/>
          <w:lang w:val="en-GB"/>
        </w:rPr>
      </w:pPr>
      <w:r w:rsidRPr="00097633">
        <w:rPr>
          <w:sz w:val="24"/>
          <w:szCs w:val="24"/>
          <w:lang w:val="en-GB"/>
        </w:rPr>
        <w:tab/>
      </w:r>
      <w:r w:rsidRPr="00097633">
        <w:rPr>
          <w:sz w:val="24"/>
          <w:szCs w:val="24"/>
          <w:lang w:val="en-GB"/>
        </w:rPr>
        <w:tab/>
      </w:r>
      <w:r w:rsidRPr="00097633">
        <w:rPr>
          <w:position w:val="-10"/>
          <w:sz w:val="24"/>
          <w:szCs w:val="24"/>
          <w:lang w:val="en-GB"/>
        </w:rPr>
        <w:object w:dxaOrig="5679" w:dyaOrig="360" w14:anchorId="14454D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283pt;height:18pt" o:ole="">
            <v:imagedata r:id="rId11" o:title=""/>
          </v:shape>
          <o:OLEObject Type="Embed" ProgID="Equation.3" ShapeID="_x0000_i1049" DrawAspect="Content" ObjectID="_1473013226" r:id="rId12"/>
        </w:object>
      </w:r>
    </w:p>
    <w:p w14:paraId="637082C1" w14:textId="77777777" w:rsidR="00F4254A" w:rsidRPr="00097633" w:rsidRDefault="00F4254A" w:rsidP="00F4254A">
      <w:pPr>
        <w:ind w:left="1440"/>
        <w:contextualSpacing/>
        <w:rPr>
          <w:sz w:val="24"/>
          <w:szCs w:val="24"/>
        </w:rPr>
      </w:pPr>
      <w:proofErr w:type="gramStart"/>
      <w:r w:rsidRPr="00097633">
        <w:rPr>
          <w:sz w:val="24"/>
          <w:szCs w:val="24"/>
        </w:rPr>
        <w:t>where</w:t>
      </w:r>
      <w:proofErr w:type="gramEnd"/>
    </w:p>
    <w:p w14:paraId="6E5523B1" w14:textId="77777777" w:rsidR="00F4254A" w:rsidRPr="00097633" w:rsidRDefault="00F4254A" w:rsidP="00F4254A">
      <w:pPr>
        <w:ind w:left="1440"/>
        <w:contextualSpacing/>
        <w:rPr>
          <w:sz w:val="24"/>
          <w:szCs w:val="24"/>
        </w:rPr>
      </w:pPr>
      <w:proofErr w:type="spellStart"/>
      <w:proofErr w:type="gramStart"/>
      <w:r w:rsidRPr="00097633">
        <w:rPr>
          <w:sz w:val="24"/>
          <w:szCs w:val="24"/>
        </w:rPr>
        <w:t>pfd</w:t>
      </w:r>
      <w:proofErr w:type="spellEnd"/>
      <w:proofErr w:type="gramEnd"/>
      <w:r w:rsidRPr="00097633">
        <w:rPr>
          <w:sz w:val="24"/>
          <w:szCs w:val="24"/>
        </w:rPr>
        <w:tab/>
        <w:t>= power flux density, dB(W/m</w:t>
      </w:r>
      <w:r w:rsidRPr="00097633">
        <w:rPr>
          <w:sz w:val="24"/>
          <w:szCs w:val="24"/>
          <w:vertAlign w:val="superscript"/>
        </w:rPr>
        <w:t>2</w:t>
      </w:r>
      <w:r w:rsidRPr="00097633">
        <w:rPr>
          <w:sz w:val="24"/>
          <w:szCs w:val="24"/>
        </w:rPr>
        <w:t>) in a reference bandwidth, B</w:t>
      </w:r>
      <w:r w:rsidRPr="00097633">
        <w:rPr>
          <w:sz w:val="24"/>
          <w:szCs w:val="24"/>
          <w:vertAlign w:val="subscript"/>
        </w:rPr>
        <w:t>REF</w:t>
      </w:r>
    </w:p>
    <w:p w14:paraId="534727A0" w14:textId="77777777" w:rsidR="00F4254A" w:rsidRPr="00097633" w:rsidRDefault="00F4254A" w:rsidP="00F4254A">
      <w:pPr>
        <w:ind w:left="1440"/>
        <w:contextualSpacing/>
        <w:rPr>
          <w:sz w:val="24"/>
          <w:szCs w:val="24"/>
        </w:rPr>
      </w:pPr>
      <w:r w:rsidRPr="00097633">
        <w:rPr>
          <w:sz w:val="24"/>
          <w:szCs w:val="24"/>
        </w:rPr>
        <w:t>I/N</w:t>
      </w:r>
      <w:r w:rsidRPr="00097633">
        <w:rPr>
          <w:sz w:val="24"/>
          <w:szCs w:val="24"/>
        </w:rPr>
        <w:tab/>
        <w:t>= Protection criteria (expressed as interference-to-noise ratio), dB</w:t>
      </w:r>
    </w:p>
    <w:p w14:paraId="6BC7F55F" w14:textId="77777777" w:rsidR="00F4254A" w:rsidRPr="00097633" w:rsidRDefault="00F4254A" w:rsidP="00F4254A">
      <w:pPr>
        <w:ind w:left="1440"/>
        <w:contextualSpacing/>
        <w:rPr>
          <w:sz w:val="24"/>
          <w:szCs w:val="24"/>
        </w:rPr>
      </w:pPr>
      <w:r w:rsidRPr="00097633">
        <w:rPr>
          <w:sz w:val="24"/>
          <w:szCs w:val="24"/>
        </w:rPr>
        <w:t>λ</w:t>
      </w:r>
      <w:r w:rsidRPr="00097633">
        <w:rPr>
          <w:sz w:val="24"/>
          <w:szCs w:val="24"/>
        </w:rPr>
        <w:tab/>
        <w:t>= wavelength, m</w:t>
      </w:r>
    </w:p>
    <w:p w14:paraId="711D2BF4" w14:textId="77777777" w:rsidR="00F4254A" w:rsidRPr="00097633" w:rsidRDefault="00F4254A" w:rsidP="00F4254A">
      <w:pPr>
        <w:ind w:left="1440"/>
        <w:contextualSpacing/>
        <w:rPr>
          <w:sz w:val="24"/>
          <w:szCs w:val="24"/>
        </w:rPr>
      </w:pPr>
      <w:r w:rsidRPr="00097633">
        <w:rPr>
          <w:sz w:val="24"/>
          <w:szCs w:val="24"/>
        </w:rPr>
        <w:t>G</w:t>
      </w:r>
      <w:r w:rsidRPr="00097633">
        <w:rPr>
          <w:sz w:val="24"/>
          <w:szCs w:val="24"/>
          <w:vertAlign w:val="subscript"/>
        </w:rPr>
        <w:t>RX</w:t>
      </w:r>
      <w:r w:rsidRPr="00097633">
        <w:rPr>
          <w:sz w:val="24"/>
          <w:szCs w:val="24"/>
        </w:rPr>
        <w:tab/>
        <w:t xml:space="preserve">= receive gain in the direction of the interferer, </w:t>
      </w:r>
      <w:proofErr w:type="spellStart"/>
      <w:r w:rsidRPr="00097633">
        <w:rPr>
          <w:sz w:val="24"/>
          <w:szCs w:val="24"/>
        </w:rPr>
        <w:t>dBi</w:t>
      </w:r>
      <w:proofErr w:type="spellEnd"/>
    </w:p>
    <w:p w14:paraId="072C25F5" w14:textId="77777777" w:rsidR="00F4254A" w:rsidRPr="00097633" w:rsidRDefault="00F4254A" w:rsidP="00F4254A">
      <w:pPr>
        <w:ind w:left="1440"/>
        <w:contextualSpacing/>
        <w:rPr>
          <w:sz w:val="24"/>
          <w:szCs w:val="24"/>
        </w:rPr>
      </w:pPr>
      <w:proofErr w:type="gramStart"/>
      <w:r w:rsidRPr="00097633">
        <w:rPr>
          <w:sz w:val="24"/>
          <w:szCs w:val="24"/>
        </w:rPr>
        <w:t>k</w:t>
      </w:r>
      <w:proofErr w:type="gramEnd"/>
      <w:r w:rsidRPr="00097633">
        <w:rPr>
          <w:sz w:val="24"/>
          <w:szCs w:val="24"/>
        </w:rPr>
        <w:tab/>
        <w:t>= Boltzmann constant, dB(J/K)</w:t>
      </w:r>
    </w:p>
    <w:p w14:paraId="43B8D449" w14:textId="77777777" w:rsidR="00F4254A" w:rsidRPr="00097633" w:rsidRDefault="00F4254A" w:rsidP="00F4254A">
      <w:pPr>
        <w:ind w:left="1440"/>
        <w:contextualSpacing/>
        <w:rPr>
          <w:sz w:val="24"/>
          <w:szCs w:val="24"/>
        </w:rPr>
      </w:pPr>
      <w:r w:rsidRPr="00097633">
        <w:rPr>
          <w:sz w:val="24"/>
          <w:szCs w:val="24"/>
        </w:rPr>
        <w:t>T</w:t>
      </w:r>
      <w:r w:rsidRPr="00097633">
        <w:rPr>
          <w:sz w:val="24"/>
          <w:szCs w:val="24"/>
          <w:vertAlign w:val="subscript"/>
        </w:rPr>
        <w:t>RX</w:t>
      </w:r>
      <w:r w:rsidRPr="00097633">
        <w:rPr>
          <w:sz w:val="24"/>
          <w:szCs w:val="24"/>
        </w:rPr>
        <w:tab/>
        <w:t>= receive system total noise temperature (including Noise Figure), K</w:t>
      </w:r>
    </w:p>
    <w:p w14:paraId="24B4DBC6" w14:textId="77777777" w:rsidR="00F4254A" w:rsidRPr="00097633" w:rsidRDefault="00F4254A" w:rsidP="00F4254A">
      <w:pPr>
        <w:ind w:left="1440"/>
        <w:contextualSpacing/>
        <w:rPr>
          <w:sz w:val="24"/>
          <w:szCs w:val="24"/>
        </w:rPr>
      </w:pPr>
      <w:r w:rsidRPr="00097633">
        <w:rPr>
          <w:sz w:val="24"/>
          <w:szCs w:val="24"/>
        </w:rPr>
        <w:t>B</w:t>
      </w:r>
      <w:r w:rsidRPr="00097633">
        <w:rPr>
          <w:sz w:val="24"/>
          <w:szCs w:val="24"/>
          <w:vertAlign w:val="subscript"/>
        </w:rPr>
        <w:t>REF</w:t>
      </w:r>
      <w:r w:rsidRPr="00097633">
        <w:rPr>
          <w:sz w:val="24"/>
          <w:szCs w:val="24"/>
        </w:rPr>
        <w:tab/>
        <w:t>= reference bandwidth, Hz</w:t>
      </w:r>
    </w:p>
    <w:p w14:paraId="495FF9F2" w14:textId="77777777" w:rsidR="00F4254A" w:rsidRPr="00097633" w:rsidRDefault="00F4254A" w:rsidP="00F4254A">
      <w:pPr>
        <w:numPr>
          <w:ilvl w:val="0"/>
          <w:numId w:val="7"/>
        </w:numPr>
        <w:spacing w:after="160" w:line="259" w:lineRule="auto"/>
        <w:contextualSpacing/>
        <w:rPr>
          <w:color w:val="212121"/>
          <w:sz w:val="24"/>
          <w:szCs w:val="24"/>
          <w:lang w:val="en-CA"/>
        </w:rPr>
      </w:pPr>
      <w:r w:rsidRPr="00097633">
        <w:rPr>
          <w:color w:val="212121"/>
          <w:sz w:val="24"/>
          <w:szCs w:val="24"/>
          <w:lang w:val="en-CA"/>
        </w:rPr>
        <w:t xml:space="preserve">The technical conditions for the operation of HAPS provided by the expert groups for the services involved in sharing the bands with HAPS should be used. Specifically the </w:t>
      </w:r>
      <w:proofErr w:type="spellStart"/>
      <w:r w:rsidRPr="00097633">
        <w:rPr>
          <w:color w:val="212121"/>
          <w:sz w:val="24"/>
          <w:szCs w:val="24"/>
          <w:lang w:val="en-CA"/>
        </w:rPr>
        <w:t>pfd</w:t>
      </w:r>
      <w:proofErr w:type="spellEnd"/>
      <w:r w:rsidRPr="00097633">
        <w:rPr>
          <w:color w:val="212121"/>
          <w:sz w:val="24"/>
          <w:szCs w:val="24"/>
          <w:lang w:val="en-CA"/>
        </w:rPr>
        <w:t xml:space="preserve"> values derived using the formula above and system characteristics including antenna pattern from the experts groups (WP5A and WP5D) are provided in View B for the protection of mobile broadband services.</w:t>
      </w:r>
    </w:p>
    <w:p w14:paraId="0204898A" w14:textId="77777777" w:rsidR="00F4254A" w:rsidRPr="00097633" w:rsidRDefault="00F4254A" w:rsidP="00F4254A">
      <w:pPr>
        <w:numPr>
          <w:ilvl w:val="0"/>
          <w:numId w:val="7"/>
        </w:numPr>
        <w:spacing w:after="160" w:line="259" w:lineRule="auto"/>
        <w:contextualSpacing/>
        <w:rPr>
          <w:color w:val="212121"/>
          <w:sz w:val="24"/>
          <w:szCs w:val="24"/>
          <w:lang w:val="en-CA"/>
        </w:rPr>
      </w:pPr>
      <w:r w:rsidRPr="00097633">
        <w:rPr>
          <w:color w:val="212121"/>
          <w:sz w:val="24"/>
          <w:szCs w:val="24"/>
          <w:lang w:val="en-CA"/>
        </w:rPr>
        <w:t xml:space="preserve">For the fixed service </w:t>
      </w:r>
      <w:proofErr w:type="spellStart"/>
      <w:r w:rsidRPr="00097633">
        <w:rPr>
          <w:color w:val="212121"/>
          <w:sz w:val="24"/>
          <w:szCs w:val="24"/>
          <w:lang w:val="en-CA"/>
        </w:rPr>
        <w:t>pfd</w:t>
      </w:r>
      <w:proofErr w:type="spellEnd"/>
      <w:r w:rsidRPr="00097633">
        <w:rPr>
          <w:color w:val="212121"/>
          <w:sz w:val="24"/>
          <w:szCs w:val="24"/>
          <w:lang w:val="en-CA"/>
        </w:rPr>
        <w:t xml:space="preserve"> mask, there is disagreement in WP5C over the characteristics of the fixed service to use in sharing studies. For example, see section 3.2 of the sharing studies for 47 GHz in which there are editor’s notes about which Recommendations (and version) should be used for technical characteristics as well as one regarding the antenna pattern to use. Since both technical characteristics and antenna pattern are key inputs to the derivation of an appropriate </w:t>
      </w:r>
      <w:proofErr w:type="spellStart"/>
      <w:r w:rsidRPr="00097633">
        <w:rPr>
          <w:color w:val="212121"/>
          <w:sz w:val="24"/>
          <w:szCs w:val="24"/>
          <w:lang w:val="en-CA"/>
        </w:rPr>
        <w:t>pfd</w:t>
      </w:r>
      <w:proofErr w:type="spellEnd"/>
      <w:r w:rsidRPr="00097633">
        <w:rPr>
          <w:color w:val="212121"/>
          <w:sz w:val="24"/>
          <w:szCs w:val="24"/>
          <w:lang w:val="en-CA"/>
        </w:rPr>
        <w:t xml:space="preserve"> mask, we are unable to provide the exact mask for use without additional guidance on which Recommendations should be used.  With this information, we could provide the appropriate </w:t>
      </w:r>
      <w:proofErr w:type="spellStart"/>
      <w:r w:rsidRPr="00097633">
        <w:rPr>
          <w:color w:val="212121"/>
          <w:sz w:val="24"/>
          <w:szCs w:val="24"/>
          <w:lang w:val="en-CA"/>
        </w:rPr>
        <w:t>pfd</w:t>
      </w:r>
      <w:proofErr w:type="spellEnd"/>
      <w:r w:rsidRPr="00097633">
        <w:rPr>
          <w:color w:val="212121"/>
          <w:sz w:val="24"/>
          <w:szCs w:val="24"/>
          <w:lang w:val="en-CA"/>
        </w:rPr>
        <w:t xml:space="preserve"> mask for fixed services. </w:t>
      </w:r>
    </w:p>
    <w:p w14:paraId="031D37B2" w14:textId="77777777" w:rsidR="00F4254A" w:rsidRPr="00097633" w:rsidRDefault="00F4254A" w:rsidP="00F4254A">
      <w:pPr>
        <w:numPr>
          <w:ilvl w:val="0"/>
          <w:numId w:val="7"/>
        </w:numPr>
        <w:spacing w:after="160" w:line="259" w:lineRule="auto"/>
        <w:contextualSpacing/>
        <w:rPr>
          <w:color w:val="212121"/>
          <w:sz w:val="24"/>
          <w:szCs w:val="24"/>
          <w:lang w:val="en-CA"/>
        </w:rPr>
      </w:pPr>
      <w:r w:rsidRPr="00097633">
        <w:rPr>
          <w:color w:val="212121"/>
          <w:sz w:val="24"/>
          <w:szCs w:val="24"/>
          <w:lang w:val="en-CA"/>
        </w:rPr>
        <w:t xml:space="preserve">Compliance with the </w:t>
      </w:r>
      <w:proofErr w:type="spellStart"/>
      <w:r w:rsidRPr="00097633">
        <w:rPr>
          <w:color w:val="212121"/>
          <w:sz w:val="24"/>
          <w:szCs w:val="24"/>
          <w:lang w:val="en-CA"/>
        </w:rPr>
        <w:t>pfd</w:t>
      </w:r>
      <w:proofErr w:type="spellEnd"/>
      <w:r w:rsidRPr="00097633">
        <w:rPr>
          <w:color w:val="212121"/>
          <w:sz w:val="24"/>
          <w:szCs w:val="24"/>
          <w:lang w:val="en-CA"/>
        </w:rPr>
        <w:t xml:space="preserve"> values for the protection of mobile and fixed services can be done at the national and bilateral level and there is no need to address any specific details for calculating the compliance values in the current regulations.  Any reference for compliance procedure in the WRC Resolution will be an inappropriate precedence setting noting that there are many instances in the Radio Regulations where </w:t>
      </w:r>
      <w:proofErr w:type="spellStart"/>
      <w:r w:rsidRPr="00097633">
        <w:rPr>
          <w:color w:val="212121"/>
          <w:sz w:val="24"/>
          <w:szCs w:val="24"/>
          <w:lang w:val="en-CA"/>
        </w:rPr>
        <w:t>pfd</w:t>
      </w:r>
      <w:proofErr w:type="spellEnd"/>
      <w:r w:rsidRPr="00097633">
        <w:rPr>
          <w:color w:val="212121"/>
          <w:sz w:val="24"/>
          <w:szCs w:val="24"/>
          <w:lang w:val="en-CA"/>
        </w:rPr>
        <w:t xml:space="preserve"> values for the terrestrial services are specified without mention of any specific parameters related to compliance e.g. in RR 5.430A “This limit may be exceeded on the territory of any country whose administration has so agreed. In order to ensure that the </w:t>
      </w:r>
      <w:proofErr w:type="spellStart"/>
      <w:r w:rsidRPr="00097633">
        <w:rPr>
          <w:color w:val="212121"/>
          <w:sz w:val="24"/>
          <w:szCs w:val="24"/>
          <w:lang w:val="en-CA"/>
        </w:rPr>
        <w:t>pfd</w:t>
      </w:r>
      <w:proofErr w:type="spellEnd"/>
      <w:r w:rsidRPr="00097633">
        <w:rPr>
          <w:color w:val="212121"/>
          <w:sz w:val="24"/>
          <w:szCs w:val="24"/>
          <w:lang w:val="en-CA"/>
        </w:rPr>
        <w:t xml:space="preserve"> limit at the border of the territory of any other administration is met, the calculations and verification shall be made</w:t>
      </w:r>
      <w:proofErr w:type="gramStart"/>
      <w:r w:rsidRPr="00097633">
        <w:rPr>
          <w:color w:val="212121"/>
          <w:sz w:val="24"/>
          <w:szCs w:val="24"/>
          <w:lang w:val="en-CA"/>
        </w:rPr>
        <w:t>,  taking</w:t>
      </w:r>
      <w:proofErr w:type="gramEnd"/>
      <w:r w:rsidRPr="00097633">
        <w:rPr>
          <w:color w:val="212121"/>
          <w:sz w:val="24"/>
          <w:szCs w:val="24"/>
          <w:lang w:val="en-CA"/>
        </w:rPr>
        <w:t xml:space="preserve">  into  account  all  relevant  information,  with  the  mutual  agreement  of  both  administrations (the administration responsible for the terrestrial station and the administration responsible for the earth station) and with the assistance of the Bureau if so requested.”</w:t>
      </w:r>
    </w:p>
    <w:p w14:paraId="12EE62DD" w14:textId="77777777" w:rsidR="00F4254A" w:rsidRPr="00097633" w:rsidRDefault="00F4254A" w:rsidP="00F4254A">
      <w:pPr>
        <w:ind w:left="1440"/>
        <w:contextualSpacing/>
        <w:rPr>
          <w:color w:val="212121"/>
          <w:sz w:val="24"/>
          <w:szCs w:val="24"/>
          <w:lang w:val="en-CA"/>
        </w:rPr>
      </w:pPr>
    </w:p>
    <w:p w14:paraId="5E536F6D" w14:textId="77777777" w:rsidR="00F4254A" w:rsidRDefault="00F4254A" w:rsidP="00F4254A">
      <w:pPr>
        <w:rPr>
          <w:rFonts w:eastAsia="Calibri"/>
          <w:sz w:val="24"/>
          <w:szCs w:val="24"/>
        </w:rPr>
      </w:pPr>
      <w:r w:rsidRPr="00097633">
        <w:rPr>
          <w:rFonts w:eastAsia="Calibri"/>
          <w:sz w:val="24"/>
          <w:szCs w:val="24"/>
        </w:rPr>
        <w:t xml:space="preserve">Finally we would like to note that the proposed technical characteristics for the six different HAPS systems have been a moving target throughout the process.  For example, in the characteristics proposed at the 18th WP5C Meeting in January 2017, only one system proposed deployment in urban areas, and that system proposed only 1 CPE per beam, only 16 CPE beams, and 2 gateway beams.  At the next WP5C Meeting in November 2017, 4 systems proposed deployments in urban areas, with one system proposing 1600 CPEs per beam and 100 CPE beams in all deployment environments.  The characteristics changed yet again for the most recent WP5C Meeting in May 2018, with one system proposing 189 CPEs per beam and 67 CPE beams in all deployment scenarios.  Even with this significant downward adjustment from 160,000 CPEs to 12,663 CPEs, there is still no information on what sharing with this system would be like.  </w:t>
      </w:r>
    </w:p>
    <w:p w14:paraId="41E69530" w14:textId="77777777" w:rsidR="00F4254A" w:rsidRDefault="00F4254A" w:rsidP="00F4254A">
      <w:pPr>
        <w:rPr>
          <w:rFonts w:eastAsia="Calibri"/>
          <w:sz w:val="24"/>
          <w:szCs w:val="24"/>
        </w:rPr>
      </w:pPr>
    </w:p>
    <w:p w14:paraId="45F62BFA" w14:textId="77777777" w:rsidR="00F4254A" w:rsidRPr="00097633" w:rsidRDefault="00F4254A" w:rsidP="00F4254A">
      <w:pPr>
        <w:rPr>
          <w:rFonts w:eastAsia="Calibri"/>
          <w:sz w:val="24"/>
          <w:szCs w:val="24"/>
        </w:rPr>
      </w:pPr>
      <w:r w:rsidRPr="00097633">
        <w:rPr>
          <w:rFonts w:eastAsia="Calibri"/>
          <w:color w:val="212121"/>
          <w:sz w:val="24"/>
          <w:szCs w:val="24"/>
        </w:rPr>
        <w:t>Furthermore, the bands under this Agenda Item overlap with the bands under consideration under other Agenda Items including Agenda Item 1.13 for IMT identification. While the ITU-R expert group carried out studies regarding compatibility of HAPS in bands under this Agenda Item, these studies are still continuing.</w:t>
      </w:r>
      <w:r w:rsidRPr="00097633">
        <w:rPr>
          <w:rFonts w:eastAsia="Calibri"/>
          <w:sz w:val="24"/>
          <w:szCs w:val="24"/>
        </w:rPr>
        <w:t xml:space="preserve"> To date, the studies have focused on the two </w:t>
      </w:r>
      <w:proofErr w:type="gramStart"/>
      <w:r w:rsidRPr="00097633">
        <w:rPr>
          <w:rFonts w:eastAsia="Calibri"/>
          <w:sz w:val="24"/>
          <w:szCs w:val="24"/>
        </w:rPr>
        <w:t>systems which</w:t>
      </w:r>
      <w:proofErr w:type="gramEnd"/>
      <w:r w:rsidRPr="00097633">
        <w:rPr>
          <w:rFonts w:eastAsia="Calibri"/>
          <w:sz w:val="24"/>
          <w:szCs w:val="24"/>
        </w:rPr>
        <w:t xml:space="preserve"> have 16 and 32 CPEs, rather than the system with 12,663 CPEs.  With regard to the amount of spectrum, we note that the existing allocations provide nearly double the minimum amount of spectrum needed according to ITU-R studies on the matter:  the minimum amount is 720 MHz and the existing foot</w:t>
      </w:r>
      <w:r>
        <w:rPr>
          <w:rFonts w:eastAsia="Calibri"/>
          <w:sz w:val="24"/>
          <w:szCs w:val="24"/>
        </w:rPr>
        <w:t xml:space="preserve">notes for HAPs total 1360 </w:t>
      </w:r>
      <w:proofErr w:type="spellStart"/>
      <w:r>
        <w:rPr>
          <w:rFonts w:eastAsia="Calibri"/>
          <w:sz w:val="24"/>
          <w:szCs w:val="24"/>
        </w:rPr>
        <w:t>MHz.</w:t>
      </w:r>
      <w:proofErr w:type="spellEnd"/>
    </w:p>
    <w:p w14:paraId="1001F1FC" w14:textId="77777777" w:rsidR="00F4254A" w:rsidRDefault="00F4254A">
      <w:pPr>
        <w:rPr>
          <w:sz w:val="22"/>
          <w:szCs w:val="22"/>
        </w:rPr>
      </w:pPr>
    </w:p>
    <w:p w14:paraId="35AD140F" w14:textId="77777777" w:rsidR="00F4254A" w:rsidRPr="00097633" w:rsidRDefault="00F4254A" w:rsidP="00F4254A">
      <w:pPr>
        <w:rPr>
          <w:rFonts w:eastAsia="Calibri"/>
          <w:sz w:val="24"/>
          <w:szCs w:val="24"/>
        </w:rPr>
      </w:pPr>
      <w:r w:rsidRPr="00097633">
        <w:rPr>
          <w:rFonts w:eastAsia="Calibri"/>
          <w:sz w:val="24"/>
          <w:szCs w:val="24"/>
        </w:rPr>
        <w:t xml:space="preserve">It should be noted that given the length and number of Views in the WAC on WRC-19 agenda item 1.14, the proposals in View B are provided as a subset of the document with revisions shown relative to View A, with the exception of the 28 GHz and 31 GHz (in which they are shown relative to the Radio Regulations). For the 21 GHz, the supporters of View B believe the fixed service </w:t>
      </w:r>
      <w:proofErr w:type="spellStart"/>
      <w:r w:rsidRPr="00097633">
        <w:rPr>
          <w:rFonts w:eastAsia="Calibri"/>
          <w:sz w:val="24"/>
          <w:szCs w:val="24"/>
        </w:rPr>
        <w:t>pfd</w:t>
      </w:r>
      <w:proofErr w:type="spellEnd"/>
      <w:r w:rsidRPr="00097633">
        <w:rPr>
          <w:rFonts w:eastAsia="Calibri"/>
          <w:sz w:val="24"/>
          <w:szCs w:val="24"/>
        </w:rPr>
        <w:t xml:space="preserve"> mask would need to be provided and the compliance mask removed. Also in there is no consideration for the protection </w:t>
      </w:r>
      <w:proofErr w:type="gramStart"/>
      <w:r w:rsidRPr="00097633">
        <w:rPr>
          <w:rFonts w:eastAsia="Calibri"/>
          <w:sz w:val="24"/>
          <w:szCs w:val="24"/>
        </w:rPr>
        <w:t>of  any</w:t>
      </w:r>
      <w:proofErr w:type="gramEnd"/>
      <w:r w:rsidRPr="00097633">
        <w:rPr>
          <w:rFonts w:eastAsia="Calibri"/>
          <w:sz w:val="24"/>
          <w:szCs w:val="24"/>
        </w:rPr>
        <w:t xml:space="preserve"> systems under mobile service allocated in the 21 GHz on co-primary basis</w:t>
      </w:r>
    </w:p>
    <w:p w14:paraId="4BE7502D" w14:textId="77777777" w:rsidR="00F4254A" w:rsidRDefault="00F4254A" w:rsidP="00F4254A">
      <w:pPr>
        <w:rPr>
          <w:rFonts w:eastAsia="Calibri"/>
          <w:sz w:val="24"/>
          <w:szCs w:val="24"/>
        </w:rPr>
      </w:pPr>
    </w:p>
    <w:p w14:paraId="03FBA831" w14:textId="77777777" w:rsidR="00F4254A" w:rsidRPr="00097633" w:rsidRDefault="00F4254A" w:rsidP="00F4254A">
      <w:pPr>
        <w:rPr>
          <w:rFonts w:eastAsia="Calibri"/>
          <w:sz w:val="24"/>
          <w:szCs w:val="24"/>
        </w:rPr>
      </w:pPr>
      <w:r w:rsidRPr="00097633">
        <w:rPr>
          <w:rFonts w:eastAsia="Calibri"/>
          <w:sz w:val="24"/>
          <w:szCs w:val="24"/>
        </w:rPr>
        <w:t xml:space="preserve">The supporters of View B respectfully request that these factors be taken into account as </w:t>
      </w:r>
      <w:proofErr w:type="gramStart"/>
      <w:r w:rsidRPr="00097633">
        <w:rPr>
          <w:rFonts w:eastAsia="Calibri"/>
          <w:sz w:val="24"/>
          <w:szCs w:val="24"/>
        </w:rPr>
        <w:t>the</w:t>
      </w:r>
      <w:proofErr w:type="gramEnd"/>
      <w:r w:rsidRPr="00097633">
        <w:rPr>
          <w:rFonts w:eastAsia="Calibri"/>
          <w:sz w:val="24"/>
          <w:szCs w:val="24"/>
        </w:rPr>
        <w:t xml:space="preserve"> US determines its proposal for WRC-19 agenda item 1.14.</w:t>
      </w:r>
    </w:p>
    <w:p w14:paraId="50653BEF" w14:textId="22F33DEE" w:rsidR="00320C59" w:rsidRPr="0035299C" w:rsidRDefault="00320C59">
      <w:pPr>
        <w:rPr>
          <w:sz w:val="22"/>
          <w:szCs w:val="22"/>
        </w:rPr>
      </w:pPr>
      <w:r>
        <w:rPr>
          <w:rFonts w:eastAsia="Calibri"/>
          <w:sz w:val="24"/>
          <w:szCs w:val="24"/>
        </w:rPr>
        <w:br w:type="page"/>
      </w:r>
    </w:p>
    <w:p w14:paraId="12ACF273" w14:textId="77777777" w:rsidR="009355E3" w:rsidRPr="00097633" w:rsidRDefault="009355E3" w:rsidP="009355E3">
      <w:pPr>
        <w:rPr>
          <w:rFonts w:eastAsia="Calibri"/>
          <w:sz w:val="24"/>
          <w:szCs w:val="24"/>
        </w:rPr>
      </w:pPr>
    </w:p>
    <w:p w14:paraId="6AC9D93B" w14:textId="77777777" w:rsidR="00320C59" w:rsidRPr="00997E3C" w:rsidRDefault="00320C59" w:rsidP="00320C59">
      <w:pPr>
        <w:pStyle w:val="NoSpacing"/>
        <w:spacing w:after="240"/>
        <w:jc w:val="center"/>
        <w:rPr>
          <w:b/>
          <w:sz w:val="24"/>
          <w:szCs w:val="24"/>
        </w:rPr>
      </w:pPr>
      <w:r w:rsidRPr="00997E3C">
        <w:rPr>
          <w:b/>
          <w:sz w:val="24"/>
          <w:szCs w:val="24"/>
        </w:rPr>
        <w:t>ATTACHMENT TO VIEW B:</w:t>
      </w:r>
    </w:p>
    <w:p w14:paraId="5C9F8F30" w14:textId="77777777" w:rsidR="00320C59" w:rsidRPr="00997E3C" w:rsidRDefault="00320C59" w:rsidP="00320C59">
      <w:pPr>
        <w:rPr>
          <w:i/>
          <w:sz w:val="24"/>
          <w:szCs w:val="24"/>
        </w:rPr>
      </w:pPr>
    </w:p>
    <w:p w14:paraId="70450DDC" w14:textId="77777777" w:rsidR="00320C59" w:rsidRPr="00997E3C" w:rsidRDefault="00320C59" w:rsidP="00320C59">
      <w:pPr>
        <w:pStyle w:val="NoSpacing"/>
        <w:spacing w:before="120"/>
        <w:jc w:val="center"/>
        <w:rPr>
          <w:b/>
          <w:sz w:val="24"/>
          <w:szCs w:val="24"/>
        </w:rPr>
      </w:pPr>
      <w:r w:rsidRPr="00997E3C">
        <w:rPr>
          <w:b/>
          <w:sz w:val="24"/>
          <w:szCs w:val="24"/>
        </w:rPr>
        <w:t>UNITED STATES OF AMERICA</w:t>
      </w:r>
    </w:p>
    <w:p w14:paraId="2431A091" w14:textId="77777777" w:rsidR="00320C59" w:rsidRPr="00997E3C" w:rsidRDefault="00320C59" w:rsidP="00320C59">
      <w:pPr>
        <w:pStyle w:val="NoSpacing"/>
        <w:spacing w:before="120"/>
        <w:jc w:val="center"/>
        <w:rPr>
          <w:b/>
          <w:sz w:val="24"/>
          <w:szCs w:val="24"/>
        </w:rPr>
      </w:pPr>
      <w:r w:rsidRPr="00997E3C">
        <w:rPr>
          <w:b/>
          <w:sz w:val="24"/>
          <w:szCs w:val="24"/>
        </w:rPr>
        <w:t>DRAFT PROPOSAL FOR THE WORK OF THE CONFERENCE</w:t>
      </w:r>
    </w:p>
    <w:p w14:paraId="1EE9A708" w14:textId="77777777" w:rsidR="00320C59" w:rsidRPr="00997E3C" w:rsidRDefault="00320C59" w:rsidP="00320C59">
      <w:pPr>
        <w:pStyle w:val="NoSpacing"/>
        <w:spacing w:before="120"/>
        <w:rPr>
          <w:b/>
          <w:sz w:val="24"/>
          <w:szCs w:val="24"/>
        </w:rPr>
      </w:pPr>
    </w:p>
    <w:p w14:paraId="04B994E8" w14:textId="77777777" w:rsidR="00320C59" w:rsidRPr="00997E3C" w:rsidRDefault="00320C59" w:rsidP="00320C59">
      <w:pPr>
        <w:pStyle w:val="NoSpacing"/>
        <w:spacing w:before="120"/>
        <w:rPr>
          <w:i/>
          <w:sz w:val="24"/>
          <w:szCs w:val="24"/>
        </w:rPr>
      </w:pPr>
      <w:r w:rsidRPr="00997E3C">
        <w:rPr>
          <w:b/>
          <w:sz w:val="24"/>
          <w:szCs w:val="24"/>
        </w:rPr>
        <w:t>Agenda Item 1.14:</w:t>
      </w:r>
      <w:r w:rsidRPr="00997E3C">
        <w:rPr>
          <w:sz w:val="24"/>
          <w:szCs w:val="24"/>
        </w:rPr>
        <w:t xml:space="preserve">  </w:t>
      </w:r>
      <w:r w:rsidRPr="00997E3C">
        <w:rPr>
          <w:i/>
          <w:sz w:val="24"/>
          <w:szCs w:val="24"/>
        </w:rPr>
        <w:t>to consider, on the basis of ITU-R studies in accordance with Resolution 160 (WRC-15), appropriate regulatory actions for high-altitude platform stations (HAPS), within existing fixed-service allocations.</w:t>
      </w:r>
    </w:p>
    <w:p w14:paraId="5E924832" w14:textId="77777777" w:rsidR="00320C59" w:rsidRPr="00997E3C" w:rsidRDefault="00320C59" w:rsidP="00320C59">
      <w:pPr>
        <w:spacing w:before="120"/>
        <w:rPr>
          <w:sz w:val="24"/>
          <w:szCs w:val="24"/>
        </w:rPr>
      </w:pPr>
    </w:p>
    <w:p w14:paraId="2CE87DAF" w14:textId="77777777" w:rsidR="00320C59" w:rsidRPr="00997E3C" w:rsidRDefault="00320C59" w:rsidP="00320C59">
      <w:pPr>
        <w:pStyle w:val="Heading1"/>
        <w:spacing w:before="120"/>
        <w:rPr>
          <w:rFonts w:ascii="Times New Roman" w:hAnsi="Times New Roman"/>
          <w:color w:val="000000" w:themeColor="text1"/>
          <w:sz w:val="24"/>
          <w:szCs w:val="24"/>
        </w:rPr>
      </w:pPr>
      <w:r w:rsidRPr="00997E3C">
        <w:rPr>
          <w:rFonts w:ascii="Times New Roman" w:hAnsi="Times New Roman"/>
          <w:color w:val="000000" w:themeColor="text1"/>
          <w:sz w:val="24"/>
          <w:szCs w:val="24"/>
        </w:rPr>
        <w:t xml:space="preserve">BACKGROUND  </w:t>
      </w:r>
    </w:p>
    <w:p w14:paraId="6E2A5C0B" w14:textId="77777777" w:rsidR="00320C59" w:rsidRPr="00997E3C" w:rsidRDefault="00320C59" w:rsidP="00320C59">
      <w:pPr>
        <w:spacing w:before="120"/>
        <w:jc w:val="both"/>
        <w:rPr>
          <w:sz w:val="24"/>
          <w:szCs w:val="24"/>
          <w:highlight w:val="yellow"/>
        </w:rPr>
      </w:pPr>
      <w:r w:rsidRPr="00997E3C">
        <w:rPr>
          <w:sz w:val="24"/>
          <w:szCs w:val="24"/>
        </w:rPr>
        <w:t xml:space="preserve">No. 1.66A of the ITU Radio Regulations define a high-altitude platform station (HAPS) as "a station on an object at an altitude of 20 to 50 km and at a specified, nominal, fixed point relative to the Earth".  Agenda Item 1.14 was adopted by WRC-15 to consider, in accordance with Resolution 160 (WRC-15), regulatory actions </w:t>
      </w:r>
      <w:r w:rsidRPr="00997E3C">
        <w:rPr>
          <w:color w:val="000000" w:themeColor="text1"/>
          <w:sz w:val="24"/>
          <w:szCs w:val="24"/>
        </w:rPr>
        <w:t>that</w:t>
      </w:r>
      <w:r w:rsidRPr="00997E3C">
        <w:rPr>
          <w:sz w:val="24"/>
          <w:szCs w:val="24"/>
        </w:rPr>
        <w:t xml:space="preserve"> can facilitate deployment of HAPS for broadband applications.  Resolution 160 resolves to invite ITU-R to study additional spectrum needs of HAPS, examining the suitability of existing HAPS designations and conducting sharing and compatibility studies for additional designations in existing fixed allocations in the 38-39.5 GHz band on a global basis and in 21.4-22 GHz and 24.25-27.5 GHz bands only in Region 2.  Resolution 160 also states that existing services and their applications shall be protected from HAPS applications, and no undue constraints shall be imposed on the future development of existing services by HAPS.</w:t>
      </w:r>
    </w:p>
    <w:p w14:paraId="6A19F80C" w14:textId="77777777" w:rsidR="00320C59" w:rsidRPr="00997E3C" w:rsidRDefault="00320C59" w:rsidP="00320C59">
      <w:pPr>
        <w:spacing w:before="120"/>
        <w:jc w:val="both"/>
        <w:rPr>
          <w:sz w:val="24"/>
          <w:szCs w:val="24"/>
        </w:rPr>
      </w:pPr>
      <w:r w:rsidRPr="00997E3C">
        <w:rPr>
          <w:sz w:val="24"/>
          <w:szCs w:val="24"/>
        </w:rPr>
        <w:t xml:space="preserve">The ITU-R developed a Preliminary New Draft Recommendation (PDNR) assessing spectrum needs for broadband HAPS which concludes “These assumed system characteristics show that the spectrum needs for HAPS are in the range from 396 MHz to 2 969 MHz for the uplink and 324 MHz to 1 505 MHz for downlink, for both GW and CPE links, which would need to be considered within existing and/or new HAPS designations. These ranges include the spectrum needs to cover those of specific applications (e.g., disaster relief missions) plus that for connectivity applications (e.g., commercial broadband).” </w:t>
      </w:r>
    </w:p>
    <w:p w14:paraId="014DCD7D" w14:textId="77777777" w:rsidR="00320C59" w:rsidRPr="00893645" w:rsidRDefault="00320C59" w:rsidP="00320C59">
      <w:pPr>
        <w:spacing w:before="120"/>
        <w:jc w:val="both"/>
        <w:rPr>
          <w:sz w:val="24"/>
          <w:szCs w:val="24"/>
        </w:rPr>
      </w:pPr>
    </w:p>
    <w:p w14:paraId="20D0E1D2" w14:textId="77777777" w:rsidR="00320C59" w:rsidRPr="00893645" w:rsidRDefault="00320C59" w:rsidP="00320C59">
      <w:pPr>
        <w:spacing w:before="120"/>
        <w:jc w:val="both"/>
        <w:rPr>
          <w:sz w:val="24"/>
          <w:szCs w:val="24"/>
        </w:rPr>
      </w:pPr>
      <w:r w:rsidRPr="00893645">
        <w:rPr>
          <w:sz w:val="24"/>
          <w:szCs w:val="24"/>
        </w:rPr>
        <w:t>Currently there are 3 spectrum bands identified for HAPS in the fixed services.  These are:</w:t>
      </w:r>
    </w:p>
    <w:p w14:paraId="0873EB9E" w14:textId="77777777" w:rsidR="00320C59" w:rsidRPr="00893645" w:rsidRDefault="00320C59" w:rsidP="00320C59">
      <w:pPr>
        <w:spacing w:before="120"/>
        <w:jc w:val="both"/>
        <w:rPr>
          <w:sz w:val="24"/>
          <w:szCs w:val="24"/>
        </w:rPr>
      </w:pPr>
      <w:r w:rsidRPr="00893645">
        <w:rPr>
          <w:sz w:val="24"/>
          <w:szCs w:val="24"/>
        </w:rPr>
        <w:t>-</w:t>
      </w:r>
      <w:r w:rsidRPr="00893645">
        <w:rPr>
          <w:sz w:val="24"/>
          <w:szCs w:val="24"/>
        </w:rPr>
        <w:tab/>
      </w:r>
      <w:r>
        <w:rPr>
          <w:sz w:val="24"/>
          <w:szCs w:val="24"/>
        </w:rPr>
        <w:t>47.2–47.5 GHz and 47.9 48.2 GHz,</w:t>
      </w:r>
      <w:r w:rsidRPr="00893645">
        <w:rPr>
          <w:sz w:val="24"/>
          <w:szCs w:val="24"/>
        </w:rPr>
        <w:t xml:space="preserve"> </w:t>
      </w:r>
    </w:p>
    <w:p w14:paraId="6222BF76" w14:textId="77777777" w:rsidR="00320C59" w:rsidRPr="00893645" w:rsidRDefault="00320C59" w:rsidP="00320C59">
      <w:pPr>
        <w:spacing w:before="120"/>
        <w:jc w:val="both"/>
        <w:rPr>
          <w:sz w:val="24"/>
          <w:szCs w:val="24"/>
        </w:rPr>
      </w:pPr>
      <w:r w:rsidRPr="00893645">
        <w:rPr>
          <w:sz w:val="24"/>
          <w:szCs w:val="24"/>
        </w:rPr>
        <w:t>-</w:t>
      </w:r>
      <w:r w:rsidRPr="00893645">
        <w:rPr>
          <w:sz w:val="24"/>
          <w:szCs w:val="24"/>
        </w:rPr>
        <w:tab/>
        <w:t>27.9-28.2 GHz (HAPS-ground) and 31.0-31.3 GHz (ground-HAPS)</w:t>
      </w:r>
      <w:r>
        <w:rPr>
          <w:sz w:val="24"/>
          <w:szCs w:val="24"/>
        </w:rPr>
        <w:t>,</w:t>
      </w:r>
    </w:p>
    <w:p w14:paraId="6A17F6C2" w14:textId="77777777" w:rsidR="00320C59" w:rsidRPr="00893645" w:rsidRDefault="00320C59" w:rsidP="00320C59">
      <w:pPr>
        <w:spacing w:before="120"/>
        <w:jc w:val="both"/>
        <w:rPr>
          <w:sz w:val="24"/>
          <w:szCs w:val="24"/>
        </w:rPr>
      </w:pPr>
      <w:r w:rsidRPr="00893645">
        <w:rPr>
          <w:sz w:val="24"/>
          <w:szCs w:val="24"/>
        </w:rPr>
        <w:t>-</w:t>
      </w:r>
      <w:r w:rsidRPr="00893645">
        <w:rPr>
          <w:sz w:val="24"/>
          <w:szCs w:val="24"/>
        </w:rPr>
        <w:tab/>
        <w:t>6 440–6 520 MHz (HAPS-ground) and 6 560-6 640 MHz (ground-HAPS).</w:t>
      </w:r>
    </w:p>
    <w:p w14:paraId="34624D64" w14:textId="77777777" w:rsidR="00320C59" w:rsidRPr="00893645" w:rsidRDefault="00320C59" w:rsidP="00320C59">
      <w:pPr>
        <w:spacing w:before="120"/>
        <w:jc w:val="both"/>
        <w:rPr>
          <w:sz w:val="24"/>
          <w:szCs w:val="24"/>
        </w:rPr>
      </w:pPr>
    </w:p>
    <w:p w14:paraId="3A3FB1CC" w14:textId="77777777" w:rsidR="00320C59" w:rsidRDefault="00320C59" w:rsidP="00320C59">
      <w:pPr>
        <w:spacing w:before="120"/>
        <w:jc w:val="both"/>
        <w:rPr>
          <w:sz w:val="24"/>
          <w:szCs w:val="24"/>
        </w:rPr>
      </w:pPr>
      <w:r>
        <w:rPr>
          <w:sz w:val="24"/>
          <w:szCs w:val="24"/>
        </w:rPr>
        <w:t>T</w:t>
      </w:r>
      <w:r w:rsidRPr="002D5B90">
        <w:rPr>
          <w:sz w:val="24"/>
          <w:szCs w:val="24"/>
        </w:rPr>
        <w:t xml:space="preserve">he amount of spectrum </w:t>
      </w:r>
      <w:r>
        <w:rPr>
          <w:sz w:val="24"/>
          <w:szCs w:val="24"/>
        </w:rPr>
        <w:t xml:space="preserve">in the 3 spectrum bands identified for HAPS is 1360 </w:t>
      </w:r>
      <w:proofErr w:type="gramStart"/>
      <w:r>
        <w:rPr>
          <w:sz w:val="24"/>
          <w:szCs w:val="24"/>
        </w:rPr>
        <w:t>MHz which</w:t>
      </w:r>
      <w:proofErr w:type="gramEnd"/>
      <w:r>
        <w:rPr>
          <w:sz w:val="24"/>
          <w:szCs w:val="24"/>
        </w:rPr>
        <w:t xml:space="preserve"> exceeds the minimum spectrum needs of HAPS of 720 MHz by nearly 200%.</w:t>
      </w:r>
      <w:r w:rsidRPr="002D5B90">
        <w:rPr>
          <w:sz w:val="24"/>
          <w:szCs w:val="24"/>
        </w:rPr>
        <w:t xml:space="preserve"> However</w:t>
      </w:r>
      <w:r>
        <w:rPr>
          <w:sz w:val="24"/>
          <w:szCs w:val="24"/>
        </w:rPr>
        <w:t>,</w:t>
      </w:r>
      <w:r w:rsidRPr="002D5B90">
        <w:rPr>
          <w:sz w:val="24"/>
          <w:szCs w:val="24"/>
        </w:rPr>
        <w:t xml:space="preserve"> the global designations for HAPS links (which is in the 47.2-47.5 GHz band fixed-service allocation paired with the 47.9-48.2 GHz band fixed-service allocation) suffers from the effects of rain fade attenuation that severely </w:t>
      </w:r>
      <w:proofErr w:type="gramStart"/>
      <w:r w:rsidRPr="002D5B90">
        <w:rPr>
          <w:sz w:val="24"/>
          <w:szCs w:val="24"/>
        </w:rPr>
        <w:t>limit</w:t>
      </w:r>
      <w:proofErr w:type="gramEnd"/>
      <w:r w:rsidRPr="002D5B90">
        <w:rPr>
          <w:sz w:val="24"/>
          <w:szCs w:val="24"/>
        </w:rPr>
        <w:t xml:space="preserve"> service provision over high-precipitation geographies. The remaining 2 available bands (27.9-28.2 GHz paired with the frequency band 31.0-31.3 GHz, and 6440-6 520 MHz paired with 6 560-6 640 MHz) have been identified by a limited number of countries, none of which is within ITU Region 2. </w:t>
      </w:r>
    </w:p>
    <w:p w14:paraId="0ADC0FF6" w14:textId="1EC8E199" w:rsidR="00320C59" w:rsidRDefault="00320C59" w:rsidP="00320C59">
      <w:pPr>
        <w:spacing w:before="120"/>
        <w:jc w:val="both"/>
        <w:rPr>
          <w:sz w:val="24"/>
          <w:szCs w:val="24"/>
        </w:rPr>
      </w:pPr>
      <w:r w:rsidRPr="00893645">
        <w:rPr>
          <w:sz w:val="24"/>
          <w:szCs w:val="24"/>
        </w:rPr>
        <w:t xml:space="preserve">Spectrum harmonization and utilization is facilitated by common worldwide designations. International regulatory flexibility can enable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14:paraId="1B837A15" w14:textId="77777777" w:rsidR="00997E3C" w:rsidRPr="00997E3C" w:rsidRDefault="00997E3C" w:rsidP="00320C59">
      <w:pPr>
        <w:spacing w:before="120"/>
        <w:jc w:val="both"/>
        <w:rPr>
          <w:sz w:val="24"/>
          <w:szCs w:val="24"/>
        </w:rPr>
      </w:pPr>
    </w:p>
    <w:p w14:paraId="375CF528" w14:textId="77777777" w:rsidR="00320C59" w:rsidRPr="00893645" w:rsidRDefault="00320C59" w:rsidP="00320C59">
      <w:pPr>
        <w:spacing w:before="120"/>
        <w:jc w:val="both"/>
        <w:rPr>
          <w:b/>
          <w:i/>
          <w:sz w:val="24"/>
          <w:szCs w:val="24"/>
        </w:rPr>
      </w:pPr>
      <w:r w:rsidRPr="00893645">
        <w:rPr>
          <w:b/>
          <w:sz w:val="24"/>
          <w:szCs w:val="24"/>
        </w:rPr>
        <w:t xml:space="preserve">BROADBAND HAPS APPLICATIONS </w:t>
      </w:r>
    </w:p>
    <w:p w14:paraId="5A99A713" w14:textId="1DEF46C1" w:rsidR="00320C59" w:rsidRPr="00997E3C" w:rsidRDefault="00320C59" w:rsidP="00320C59">
      <w:pPr>
        <w:spacing w:before="120"/>
        <w:jc w:val="both"/>
        <w:rPr>
          <w:b/>
          <w:sz w:val="24"/>
          <w:szCs w:val="24"/>
        </w:rPr>
      </w:pPr>
      <w:r w:rsidRPr="00893645">
        <w:rPr>
          <w:sz w:val="24"/>
          <w:szCs w:val="24"/>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w:t>
      </w:r>
      <w:proofErr w:type="gramStart"/>
      <w:r w:rsidRPr="00893645">
        <w:rPr>
          <w:sz w:val="24"/>
          <w:szCs w:val="24"/>
        </w:rPr>
        <w:t>upper-atmosphere</w:t>
      </w:r>
      <w:proofErr w:type="gramEnd"/>
      <w:r w:rsidRPr="00893645">
        <w:rPr>
          <w:sz w:val="24"/>
          <w:szCs w:val="24"/>
        </w:rPr>
        <w:t xml:space="preserve"> can now be used to carry payloads that offer connectivity over large areas in a reliable and cost-effective way, and a growing number of applications for the new generation of HAPS are being developed. </w:t>
      </w:r>
      <w:r>
        <w:rPr>
          <w:sz w:val="24"/>
          <w:szCs w:val="24"/>
        </w:rPr>
        <w:t xml:space="preserve"> </w:t>
      </w:r>
      <w:r w:rsidRPr="00893645">
        <w:rPr>
          <w:sz w:val="24"/>
          <w:szCs w:val="24"/>
        </w:rPr>
        <w:t xml:space="preserve">The technology appears particularly well suited to complementing terrestrial networks by providing backhaul. </w:t>
      </w:r>
      <w:r>
        <w:rPr>
          <w:sz w:val="24"/>
          <w:szCs w:val="24"/>
        </w:rPr>
        <w:t xml:space="preserve"> </w:t>
      </w:r>
      <w:r w:rsidRPr="00893645">
        <w:rPr>
          <w:sz w:val="24"/>
          <w:szCs w:val="24"/>
        </w:rPr>
        <w:t>A number of advantages of the new generation of HAPS are foreseen:</w:t>
      </w:r>
    </w:p>
    <w:p w14:paraId="53AB75B8" w14:textId="77777777" w:rsidR="00320C59" w:rsidRPr="00893645" w:rsidRDefault="00320C59" w:rsidP="00320C59">
      <w:pPr>
        <w:numPr>
          <w:ilvl w:val="0"/>
          <w:numId w:val="1"/>
        </w:numPr>
        <w:spacing w:before="120"/>
        <w:jc w:val="both"/>
        <w:rPr>
          <w:sz w:val="24"/>
          <w:szCs w:val="24"/>
          <w:lang w:val="en-GB"/>
        </w:rPr>
      </w:pPr>
      <w:r w:rsidRPr="00893645">
        <w:rPr>
          <w:b/>
          <w:bCs/>
          <w:sz w:val="24"/>
          <w:szCs w:val="24"/>
          <w:lang w:val="en-GB"/>
        </w:rPr>
        <w:t>Wide-area coverage:</w:t>
      </w:r>
      <w:r w:rsidRPr="00893645">
        <w:rPr>
          <w:sz w:val="24"/>
          <w:szCs w:val="24"/>
          <w:lang w:val="en-GB"/>
        </w:rPr>
        <w:t xml:space="preserve"> </w:t>
      </w:r>
      <w:r>
        <w:rPr>
          <w:sz w:val="24"/>
          <w:szCs w:val="24"/>
          <w:lang w:val="en-GB"/>
        </w:rPr>
        <w:t>It is anticipated that a</w:t>
      </w:r>
      <w:r w:rsidRPr="00893645">
        <w:rPr>
          <w:sz w:val="24"/>
          <w:szCs w:val="24"/>
          <w:lang w:val="en-GB"/>
        </w:rPr>
        <w:t xml:space="preserve"> single platform </w:t>
      </w:r>
      <w:r>
        <w:rPr>
          <w:sz w:val="24"/>
          <w:szCs w:val="24"/>
          <w:lang w:val="en-GB"/>
        </w:rPr>
        <w:t>would</w:t>
      </w:r>
      <w:r w:rsidRPr="00893645">
        <w:rPr>
          <w:sz w:val="24"/>
          <w:szCs w:val="24"/>
          <w:lang w:val="en-GB"/>
        </w:rPr>
        <w:t xml:space="preserve"> be able to serve footprints larger than 100 km in diameter, and recent technological advances in the development of optical inter-HAPS links now allow the deployment of multiple linked HAPS, in fleets that can cover whole nations. </w:t>
      </w:r>
    </w:p>
    <w:p w14:paraId="73CFEA4F" w14:textId="77777777" w:rsidR="00320C59" w:rsidRPr="00893645" w:rsidRDefault="00320C59" w:rsidP="00320C59">
      <w:pPr>
        <w:numPr>
          <w:ilvl w:val="0"/>
          <w:numId w:val="1"/>
        </w:numPr>
        <w:spacing w:before="120"/>
        <w:jc w:val="both"/>
        <w:rPr>
          <w:sz w:val="24"/>
          <w:szCs w:val="24"/>
          <w:lang w:val="en-GB"/>
        </w:rPr>
      </w:pPr>
      <w:r w:rsidRPr="00893645">
        <w:rPr>
          <w:b/>
          <w:bCs/>
          <w:sz w:val="24"/>
          <w:szCs w:val="24"/>
          <w:lang w:val="en-GB"/>
        </w:rPr>
        <w:t>Low cost:</w:t>
      </w:r>
      <w:r w:rsidRPr="00893645">
        <w:rPr>
          <w:sz w:val="24"/>
          <w:szCs w:val="24"/>
          <w:lang w:val="en-GB"/>
        </w:rPr>
        <w:t xml:space="preserve"> The cost of operating stratospheric platforms is projected to be significantly lower than other connectivity solutions in many areas, while mass production of the aircraft will significantly lower upfront capital expenditure for deployment.</w:t>
      </w:r>
    </w:p>
    <w:p w14:paraId="0A5CCA12" w14:textId="77777777" w:rsidR="00320C59" w:rsidRPr="00893645" w:rsidRDefault="00320C59" w:rsidP="00320C59">
      <w:pPr>
        <w:numPr>
          <w:ilvl w:val="0"/>
          <w:numId w:val="1"/>
        </w:numPr>
        <w:spacing w:before="120"/>
        <w:jc w:val="both"/>
        <w:rPr>
          <w:sz w:val="24"/>
          <w:szCs w:val="24"/>
          <w:lang w:val="en-GB"/>
        </w:rPr>
      </w:pPr>
      <w:r w:rsidRPr="00893645">
        <w:rPr>
          <w:b/>
          <w:bCs/>
          <w:sz w:val="24"/>
          <w:szCs w:val="24"/>
          <w:lang w:val="en-GB"/>
        </w:rPr>
        <w:t>Reach:</w:t>
      </w:r>
      <w:r w:rsidRPr="00893645">
        <w:rPr>
          <w:sz w:val="24"/>
          <w:szCs w:val="24"/>
          <w:lang w:val="en-GB"/>
        </w:rPr>
        <w:t xml:space="preserve"> HAPS platforms operate at around 20 km above ground, which reduces their vulnerability to weather conditions that may affect service, provides large coverage areas and avoids interference caused by physical obstacles.</w:t>
      </w:r>
    </w:p>
    <w:p w14:paraId="24C0C146" w14:textId="77777777" w:rsidR="00320C59" w:rsidRPr="00893645" w:rsidRDefault="00320C59" w:rsidP="00320C59">
      <w:pPr>
        <w:numPr>
          <w:ilvl w:val="0"/>
          <w:numId w:val="1"/>
        </w:numPr>
        <w:spacing w:before="120"/>
        <w:jc w:val="both"/>
        <w:rPr>
          <w:sz w:val="24"/>
          <w:szCs w:val="24"/>
          <w:lang w:val="en-GB"/>
        </w:rPr>
      </w:pPr>
      <w:r w:rsidRPr="00893645">
        <w:rPr>
          <w:b/>
          <w:bCs/>
          <w:sz w:val="24"/>
          <w:szCs w:val="24"/>
          <w:lang w:val="en-GB"/>
        </w:rPr>
        <w:t xml:space="preserve">Rapid deployment and flexibility: </w:t>
      </w:r>
      <w:r w:rsidRPr="00893645">
        <w:rPr>
          <w:sz w:val="24"/>
          <w:szCs w:val="24"/>
          <w:lang w:val="en-GB"/>
        </w:rPr>
        <w:t>HAPS services</w:t>
      </w:r>
      <w:r>
        <w:rPr>
          <w:sz w:val="24"/>
          <w:szCs w:val="24"/>
          <w:lang w:val="en-GB"/>
        </w:rPr>
        <w:t xml:space="preserve"> could be deployed</w:t>
      </w:r>
      <w:r w:rsidRPr="00893645">
        <w:rPr>
          <w:sz w:val="24"/>
          <w:szCs w:val="24"/>
          <w:lang w:val="en-GB"/>
        </w:rPr>
        <w:t xml:space="preserve"> without long lead times and it is relatively simple to return solar platforms to the ground for maintenance or payload reconfiguration.</w:t>
      </w:r>
    </w:p>
    <w:p w14:paraId="11C35EC4" w14:textId="77777777" w:rsidR="00320C59" w:rsidRPr="00893645" w:rsidRDefault="00320C59" w:rsidP="00320C59">
      <w:pPr>
        <w:numPr>
          <w:ilvl w:val="0"/>
          <w:numId w:val="1"/>
        </w:numPr>
        <w:spacing w:before="120"/>
        <w:jc w:val="both"/>
        <w:rPr>
          <w:sz w:val="24"/>
          <w:szCs w:val="24"/>
          <w:lang w:val="en-GB"/>
        </w:rPr>
      </w:pPr>
      <w:r w:rsidRPr="00893645">
        <w:rPr>
          <w:b/>
          <w:bCs/>
          <w:sz w:val="24"/>
          <w:szCs w:val="24"/>
          <w:lang w:val="en-GB"/>
        </w:rPr>
        <w:t xml:space="preserve">Geographical reach: </w:t>
      </w:r>
      <w:r w:rsidRPr="00893645">
        <w:rPr>
          <w:sz w:val="24"/>
          <w:szCs w:val="24"/>
          <w:lang w:val="en-GB"/>
        </w:rPr>
        <w:t xml:space="preserve">HAPS that use the architecture of solar platforms can also provide connectivity </w:t>
      </w:r>
      <w:r>
        <w:rPr>
          <w:sz w:val="24"/>
          <w:szCs w:val="24"/>
          <w:lang w:val="en-GB"/>
        </w:rPr>
        <w:t>in</w:t>
      </w:r>
      <w:r w:rsidRPr="00893645">
        <w:rPr>
          <w:sz w:val="24"/>
          <w:szCs w:val="24"/>
          <w:lang w:val="en-GB"/>
        </w:rPr>
        <w:t xml:space="preserve"> remote sites on land or sea.</w:t>
      </w:r>
    </w:p>
    <w:p w14:paraId="0F1751DC" w14:textId="77777777" w:rsidR="00320C59" w:rsidRPr="005F13C8" w:rsidRDefault="00320C59" w:rsidP="00320C59">
      <w:pPr>
        <w:numPr>
          <w:ilvl w:val="0"/>
          <w:numId w:val="1"/>
        </w:numPr>
        <w:spacing w:before="120"/>
        <w:jc w:val="both"/>
        <w:rPr>
          <w:b/>
          <w:sz w:val="24"/>
          <w:szCs w:val="24"/>
        </w:rPr>
      </w:pPr>
      <w:r w:rsidRPr="00893645">
        <w:rPr>
          <w:b/>
          <w:sz w:val="24"/>
          <w:szCs w:val="24"/>
          <w:lang w:val="en-GB"/>
        </w:rPr>
        <w:t>Environmentally friendly:</w:t>
      </w:r>
      <w:r w:rsidRPr="00893645">
        <w:rPr>
          <w:sz w:val="24"/>
          <w:szCs w:val="24"/>
          <w:lang w:val="en-GB"/>
        </w:rPr>
        <w:t xml:space="preserve"> HAPS can run exclusively on solar power for long periods, connecting people with almost no environmental impact.  </w:t>
      </w:r>
    </w:p>
    <w:p w14:paraId="797C8B20" w14:textId="16BBF543" w:rsidR="00320C59" w:rsidRPr="00997E3C" w:rsidRDefault="00320C59" w:rsidP="00997E3C">
      <w:pPr>
        <w:pStyle w:val="ECCBulletsLv1"/>
        <w:numPr>
          <w:ilvl w:val="0"/>
          <w:numId w:val="0"/>
        </w:numPr>
        <w:tabs>
          <w:tab w:val="clear" w:pos="340"/>
        </w:tabs>
        <w:spacing w:before="120"/>
        <w:jc w:val="left"/>
        <w:rPr>
          <w:rFonts w:ascii="Times New Roman" w:eastAsiaTheme="minorHAnsi" w:hAnsi="Times New Roman" w:cs="Arial"/>
          <w:sz w:val="24"/>
          <w:szCs w:val="24"/>
          <w:bdr w:val="none" w:sz="0" w:space="0" w:color="auto" w:frame="1"/>
        </w:rPr>
      </w:pPr>
      <w:r w:rsidRPr="005F13C8">
        <w:rPr>
          <w:rStyle w:val="ECCParagraph"/>
          <w:rFonts w:ascii="Times New Roman" w:hAnsi="Times New Roman"/>
          <w:sz w:val="24"/>
          <w:szCs w:val="24"/>
        </w:rPr>
        <w:t xml:space="preserve">Broadband HAPS can also be used for response to natural disasters, fire detection, monitoring, and </w:t>
      </w:r>
      <w:r w:rsidR="00997E3C" w:rsidRPr="005F13C8">
        <w:rPr>
          <w:rStyle w:val="ECCParagraph"/>
          <w:rFonts w:ascii="Times New Roman" w:hAnsi="Times New Roman"/>
          <w:sz w:val="24"/>
          <w:szCs w:val="24"/>
        </w:rPr>
        <w:t>fire fighting</w:t>
      </w:r>
      <w:r w:rsidRPr="005F13C8">
        <w:rPr>
          <w:rStyle w:val="ECCParagraph"/>
          <w:rFonts w:ascii="Times New Roman" w:hAnsi="Times New Roman"/>
          <w:sz w:val="24"/>
          <w:szCs w:val="24"/>
        </w:rPr>
        <w:t xml:space="preserve">, law enforcement, and resource exploration missions. </w:t>
      </w:r>
    </w:p>
    <w:p w14:paraId="39F242BC" w14:textId="77777777" w:rsidR="00320C59" w:rsidRPr="00893645" w:rsidRDefault="00320C59" w:rsidP="00320C59">
      <w:pPr>
        <w:spacing w:before="120"/>
        <w:jc w:val="both"/>
        <w:rPr>
          <w:b/>
          <w:sz w:val="24"/>
          <w:szCs w:val="24"/>
          <w:lang w:val="en-GB"/>
        </w:rPr>
      </w:pPr>
      <w:r>
        <w:rPr>
          <w:b/>
          <w:sz w:val="24"/>
          <w:szCs w:val="24"/>
          <w:lang w:val="en-GB"/>
        </w:rPr>
        <w:t>SHARING STUDIES</w:t>
      </w:r>
    </w:p>
    <w:p w14:paraId="1DF706BB" w14:textId="77777777" w:rsidR="00320C59" w:rsidRPr="00893645" w:rsidRDefault="00320C59" w:rsidP="00320C59">
      <w:pPr>
        <w:spacing w:before="120"/>
        <w:jc w:val="both"/>
        <w:rPr>
          <w:sz w:val="24"/>
          <w:szCs w:val="24"/>
          <w:lang w:eastAsia="pt-BR"/>
        </w:rPr>
      </w:pPr>
      <w:r w:rsidRPr="00893645">
        <w:rPr>
          <w:color w:val="000000"/>
          <w:sz w:val="24"/>
          <w:szCs w:val="24"/>
          <w:shd w:val="clear" w:color="auto" w:fill="FFFFFF"/>
          <w:lang w:eastAsia="pt-BR"/>
        </w:rPr>
        <w:t>A number of administrations and technology proponents have conducted compatibility studies to assess coexistence between HAPS and incumbent and proposed systems and services (including WRC-19 Agenda Items 1.6 and 1.13). </w:t>
      </w:r>
    </w:p>
    <w:p w14:paraId="28CA0502" w14:textId="77777777" w:rsidR="00320C59" w:rsidRDefault="00320C59" w:rsidP="00320C59">
      <w:pPr>
        <w:spacing w:before="120"/>
        <w:jc w:val="both"/>
        <w:rPr>
          <w:sz w:val="24"/>
          <w:szCs w:val="24"/>
          <w:lang w:eastAsia="zh-CN"/>
        </w:rPr>
      </w:pPr>
      <w:r>
        <w:rPr>
          <w:sz w:val="24"/>
          <w:szCs w:val="24"/>
          <w:lang w:eastAsia="zh-CN"/>
        </w:rPr>
        <w:t>P</w:t>
      </w:r>
      <w:r w:rsidRPr="00893645">
        <w:rPr>
          <w:sz w:val="24"/>
          <w:szCs w:val="24"/>
          <w:lang w:eastAsia="zh-CN"/>
        </w:rPr>
        <w:t>ower-flux density (</w:t>
      </w:r>
      <w:r w:rsidRPr="008F7884">
        <w:rPr>
          <w:sz w:val="24"/>
          <w:szCs w:val="24"/>
          <w:lang w:eastAsia="zh-CN"/>
        </w:rPr>
        <w:t>PFD) mask</w:t>
      </w:r>
      <w:r>
        <w:rPr>
          <w:sz w:val="24"/>
          <w:szCs w:val="24"/>
          <w:lang w:eastAsia="zh-CN"/>
        </w:rPr>
        <w:t>s</w:t>
      </w:r>
      <w:r w:rsidRPr="008F7884">
        <w:rPr>
          <w:sz w:val="24"/>
          <w:szCs w:val="24"/>
          <w:lang w:eastAsia="zh-CN"/>
        </w:rPr>
        <w:t xml:space="preserve"> </w:t>
      </w:r>
      <w:r>
        <w:rPr>
          <w:sz w:val="24"/>
          <w:szCs w:val="24"/>
          <w:lang w:eastAsia="zh-CN"/>
        </w:rPr>
        <w:t>are</w:t>
      </w:r>
      <w:r w:rsidRPr="008F7884">
        <w:rPr>
          <w:sz w:val="24"/>
          <w:szCs w:val="24"/>
          <w:lang w:eastAsia="zh-CN"/>
        </w:rPr>
        <w:t xml:space="preserve"> proposed to</w:t>
      </w:r>
      <w:r>
        <w:rPr>
          <w:sz w:val="24"/>
          <w:szCs w:val="24"/>
          <w:lang w:eastAsia="zh-CN"/>
        </w:rPr>
        <w:t xml:space="preserve"> </w:t>
      </w:r>
      <w:r w:rsidRPr="008F7884">
        <w:rPr>
          <w:sz w:val="24"/>
          <w:szCs w:val="24"/>
          <w:lang w:eastAsia="zh-CN"/>
        </w:rPr>
        <w:t xml:space="preserve">ensure the protection of the fixed and mobile services from downlink emissions by HAPS platforms (HAPS-to-ground), which if exceeded would require explicit agreement from affected administrations. </w:t>
      </w:r>
      <w:r>
        <w:rPr>
          <w:sz w:val="24"/>
          <w:szCs w:val="24"/>
          <w:lang w:eastAsia="zh-CN"/>
        </w:rPr>
        <w:t xml:space="preserve"> </w:t>
      </w:r>
      <w:r w:rsidRPr="008F7884">
        <w:rPr>
          <w:sz w:val="24"/>
          <w:szCs w:val="24"/>
          <w:lang w:eastAsia="zh-CN"/>
        </w:rPr>
        <w:t xml:space="preserve">However, these studies have not yet concluded. </w:t>
      </w:r>
      <w:r>
        <w:rPr>
          <w:sz w:val="24"/>
          <w:szCs w:val="24"/>
          <w:lang w:eastAsia="zh-CN"/>
        </w:rPr>
        <w:t xml:space="preserve"> </w:t>
      </w:r>
      <w:r w:rsidRPr="008F7884">
        <w:rPr>
          <w:sz w:val="24"/>
          <w:szCs w:val="24"/>
          <w:lang w:eastAsia="zh-CN"/>
        </w:rPr>
        <w:t xml:space="preserve">For example, in 25.25-27.5 GHz, sharing studies </w:t>
      </w:r>
      <w:r>
        <w:rPr>
          <w:sz w:val="24"/>
          <w:szCs w:val="24"/>
          <w:lang w:eastAsia="zh-CN"/>
        </w:rPr>
        <w:t>with the Mobile Service</w:t>
      </w:r>
      <w:r w:rsidRPr="008F7884">
        <w:rPr>
          <w:sz w:val="24"/>
          <w:szCs w:val="24"/>
          <w:lang w:eastAsia="zh-CN"/>
        </w:rPr>
        <w:t xml:space="preserve"> to date have only been conducted for two of the six proposed</w:t>
      </w:r>
      <w:r>
        <w:rPr>
          <w:sz w:val="24"/>
          <w:szCs w:val="24"/>
          <w:lang w:eastAsia="zh-CN"/>
        </w:rPr>
        <w:t xml:space="preserve"> HAPS</w:t>
      </w:r>
      <w:r w:rsidRPr="008F7884">
        <w:rPr>
          <w:sz w:val="24"/>
          <w:szCs w:val="24"/>
          <w:lang w:eastAsia="zh-CN"/>
        </w:rPr>
        <w:t xml:space="preserve"> systems: it should be noted that the systems studied have a CPE density of 16 and 32 CPEs, while other systems </w:t>
      </w:r>
      <w:r>
        <w:rPr>
          <w:sz w:val="24"/>
          <w:szCs w:val="24"/>
          <w:lang w:eastAsia="zh-CN"/>
        </w:rPr>
        <w:t xml:space="preserve">which </w:t>
      </w:r>
      <w:r w:rsidRPr="008F7884">
        <w:rPr>
          <w:sz w:val="24"/>
          <w:szCs w:val="24"/>
          <w:lang w:eastAsia="zh-CN"/>
        </w:rPr>
        <w:t>have not been studied includ</w:t>
      </w:r>
      <w:r>
        <w:rPr>
          <w:sz w:val="24"/>
          <w:szCs w:val="24"/>
          <w:lang w:eastAsia="zh-CN"/>
        </w:rPr>
        <w:t>e</w:t>
      </w:r>
      <w:r w:rsidRPr="008F7884">
        <w:rPr>
          <w:sz w:val="24"/>
          <w:szCs w:val="24"/>
          <w:lang w:eastAsia="zh-CN"/>
        </w:rPr>
        <w:t xml:space="preserve"> one system that has</w:t>
      </w:r>
      <w:r>
        <w:rPr>
          <w:sz w:val="24"/>
          <w:szCs w:val="24"/>
          <w:lang w:eastAsia="zh-CN"/>
        </w:rPr>
        <w:t xml:space="preserve"> a CPE density of</w:t>
      </w:r>
      <w:r w:rsidRPr="008F7884">
        <w:rPr>
          <w:sz w:val="24"/>
          <w:szCs w:val="24"/>
          <w:lang w:eastAsia="zh-CN"/>
        </w:rPr>
        <w:t xml:space="preserve"> 12,663 CPEs.  </w:t>
      </w:r>
      <w:r>
        <w:rPr>
          <w:sz w:val="24"/>
          <w:szCs w:val="24"/>
          <w:lang w:eastAsia="zh-CN"/>
        </w:rPr>
        <w:t xml:space="preserve">In the 47.2-47.5 GHz and 47.9-48.2 GHz bands, there is not even agreement on which Recommendations to use for characteristics of the Fixed Service.  </w:t>
      </w:r>
      <w:r w:rsidRPr="008F7884">
        <w:rPr>
          <w:sz w:val="24"/>
          <w:szCs w:val="24"/>
          <w:lang w:eastAsia="zh-CN"/>
        </w:rPr>
        <w:t xml:space="preserve">Furthermore, two HAPS proponents have assessed the prospects for sharing with mobile operations in the 26 GHz band </w:t>
      </w:r>
      <w:r>
        <w:rPr>
          <w:sz w:val="24"/>
          <w:szCs w:val="24"/>
          <w:lang w:eastAsia="zh-CN"/>
        </w:rPr>
        <w:t>i</w:t>
      </w:r>
      <w:r w:rsidRPr="008F7884">
        <w:rPr>
          <w:sz w:val="24"/>
          <w:szCs w:val="24"/>
          <w:lang w:eastAsia="zh-CN"/>
        </w:rPr>
        <w:t>n the United States, and concluded that “IMT cannot share the spectrum without causing unacceptable interference or imposing unreasonable constraints”</w:t>
      </w:r>
      <w:r>
        <w:rPr>
          <w:sz w:val="24"/>
          <w:szCs w:val="24"/>
          <w:lang w:eastAsia="zh-CN"/>
        </w:rPr>
        <w:t xml:space="preserve"> on their proposed operations.</w:t>
      </w:r>
      <w:r>
        <w:rPr>
          <w:rStyle w:val="FootnoteReference"/>
          <w:sz w:val="24"/>
          <w:szCs w:val="24"/>
          <w:lang w:eastAsia="zh-CN"/>
        </w:rPr>
        <w:footnoteReference w:id="1"/>
      </w:r>
    </w:p>
    <w:p w14:paraId="692EE5BB" w14:textId="77777777" w:rsidR="00320C59" w:rsidRDefault="00320C59" w:rsidP="00320C59">
      <w:pPr>
        <w:spacing w:before="120"/>
        <w:jc w:val="both"/>
        <w:rPr>
          <w:sz w:val="24"/>
          <w:szCs w:val="24"/>
          <w:lang w:eastAsia="zh-CN"/>
        </w:rPr>
      </w:pPr>
      <w:r>
        <w:rPr>
          <w:sz w:val="24"/>
          <w:szCs w:val="24"/>
          <w:lang w:eastAsia="zh-CN"/>
        </w:rPr>
        <w:t>…</w:t>
      </w:r>
    </w:p>
    <w:p w14:paraId="47302621" w14:textId="77777777" w:rsidR="00320C59" w:rsidRPr="00893645" w:rsidRDefault="00320C59" w:rsidP="00320C59">
      <w:pPr>
        <w:spacing w:before="120"/>
        <w:jc w:val="both"/>
        <w:rPr>
          <w:sz w:val="24"/>
          <w:szCs w:val="24"/>
          <w:lang w:eastAsia="zh-CN"/>
        </w:rPr>
      </w:pPr>
    </w:p>
    <w:p w14:paraId="1D3388BF" w14:textId="77777777" w:rsidR="00320C59" w:rsidRDefault="00320C59" w:rsidP="00320C59">
      <w:pPr>
        <w:rPr>
          <w:sz w:val="24"/>
          <w:szCs w:val="24"/>
        </w:rPr>
      </w:pPr>
      <w:r w:rsidRPr="007F6E63">
        <w:rPr>
          <w:sz w:val="24"/>
          <w:szCs w:val="24"/>
        </w:rPr>
        <w:t xml:space="preserve">These proposals provide appropriate modifications to the existing footnotes and associated resolutions in the existing HAPS identifications in order to facilitate the use of HAPS links on a global or regional level, limited to the currently identified frequency bands, consistent with Resolution 160 (WRC-15).  </w:t>
      </w:r>
      <w:r>
        <w:rPr>
          <w:sz w:val="24"/>
          <w:szCs w:val="24"/>
        </w:rPr>
        <w:t xml:space="preserve"> Furthermore, it should be noted that these proposals do not include a compliance mask, which can be addressed at the national level. </w:t>
      </w:r>
    </w:p>
    <w:p w14:paraId="02216E84" w14:textId="77777777" w:rsidR="00320C59" w:rsidRDefault="00320C59" w:rsidP="00320C59">
      <w:pPr>
        <w:rPr>
          <w:sz w:val="24"/>
          <w:szCs w:val="24"/>
        </w:rPr>
      </w:pPr>
    </w:p>
    <w:p w14:paraId="47CDCE8A" w14:textId="77777777" w:rsidR="00320C59" w:rsidRPr="00057CB0" w:rsidRDefault="00320C59" w:rsidP="00320C59">
      <w:pPr>
        <w:rPr>
          <w:b/>
          <w:sz w:val="24"/>
          <w:szCs w:val="24"/>
        </w:rPr>
      </w:pPr>
      <w:r w:rsidRPr="00057CB0">
        <w:rPr>
          <w:b/>
          <w:sz w:val="24"/>
          <w:szCs w:val="24"/>
        </w:rPr>
        <w:t>Proposals:</w:t>
      </w:r>
    </w:p>
    <w:p w14:paraId="3D797187" w14:textId="77777777" w:rsidR="00320C59" w:rsidRPr="00090F07" w:rsidRDefault="00320C59" w:rsidP="00320C59">
      <w:pPr>
        <w:pStyle w:val="Methodheading3"/>
        <w:rPr>
          <w:rFonts w:eastAsia="Calibri"/>
          <w:szCs w:val="24"/>
        </w:rPr>
      </w:pPr>
      <w:r w:rsidRPr="00090F07">
        <w:rPr>
          <w:szCs w:val="24"/>
        </w:rPr>
        <w:t xml:space="preserve">ADD </w:t>
      </w:r>
      <w:r w:rsidRPr="00090F07">
        <w:rPr>
          <w:szCs w:val="24"/>
        </w:rPr>
        <w:tab/>
      </w:r>
      <w:r w:rsidRPr="00090F07">
        <w:rPr>
          <w:szCs w:val="24"/>
        </w:rPr>
        <w:tab/>
        <w:t>USA/1.14/12</w:t>
      </w:r>
    </w:p>
    <w:p w14:paraId="7705295F" w14:textId="77777777" w:rsidR="00320C59" w:rsidRPr="00090F07" w:rsidRDefault="00320C59" w:rsidP="00320C59">
      <w:pPr>
        <w:rPr>
          <w:b/>
          <w:sz w:val="24"/>
          <w:szCs w:val="24"/>
          <w:lang w:val="en-GB"/>
        </w:rPr>
      </w:pPr>
    </w:p>
    <w:p w14:paraId="1C111FD8" w14:textId="43BCC748" w:rsidR="00320C59" w:rsidRPr="00090F07" w:rsidRDefault="00320C59" w:rsidP="00320C59">
      <w:pPr>
        <w:tabs>
          <w:tab w:val="left" w:pos="1134"/>
          <w:tab w:val="left" w:pos="1871"/>
          <w:tab w:val="left" w:pos="2268"/>
        </w:tabs>
        <w:overflowPunct w:val="0"/>
        <w:autoSpaceDE w:val="0"/>
        <w:autoSpaceDN w:val="0"/>
        <w:adjustRightInd w:val="0"/>
        <w:spacing w:before="120"/>
        <w:jc w:val="both"/>
        <w:textAlignment w:val="baseline"/>
        <w:rPr>
          <w:rFonts w:eastAsia="Calibri"/>
          <w:sz w:val="24"/>
          <w:szCs w:val="24"/>
          <w:lang w:val="en-GB"/>
        </w:rPr>
      </w:pPr>
      <w:r w:rsidRPr="00090F07">
        <w:rPr>
          <w:rFonts w:eastAsia="Calibri"/>
          <w:b/>
          <w:sz w:val="24"/>
          <w:szCs w:val="24"/>
          <w:lang w:val="en-GB"/>
        </w:rPr>
        <w:t>5.D114</w:t>
      </w:r>
      <w:r w:rsidRPr="00090F07">
        <w:rPr>
          <w:rFonts w:eastAsia="Calibri"/>
          <w:sz w:val="24"/>
          <w:szCs w:val="24"/>
          <w:lang w:val="en-GB"/>
        </w:rPr>
        <w:t xml:space="preserve">   </w:t>
      </w:r>
      <w:r w:rsidRPr="00090F07">
        <w:rPr>
          <w:sz w:val="24"/>
          <w:szCs w:val="24"/>
          <w:lang w:val="en-GB"/>
        </w:rPr>
        <w:t xml:space="preserve">The allocation to the fixed service in the bands </w:t>
      </w:r>
      <w:r w:rsidRPr="00090F07">
        <w:rPr>
          <w:rFonts w:eastAsia="Calibri"/>
          <w:sz w:val="24"/>
          <w:szCs w:val="24"/>
          <w:lang w:val="en-GB"/>
        </w:rPr>
        <w:t>25.25-25.5 GHz, 25.5-27.0 GHz and 27.0-27.5 GHz</w:t>
      </w:r>
      <w:r w:rsidRPr="00090F07" w:rsidDel="00EC0B8A">
        <w:rPr>
          <w:rFonts w:eastAsia="Calibri"/>
          <w:sz w:val="24"/>
          <w:szCs w:val="24"/>
          <w:lang w:val="en-GB"/>
        </w:rPr>
        <w:t xml:space="preserve"> </w:t>
      </w:r>
      <w:r w:rsidRPr="00090F07">
        <w:rPr>
          <w:sz w:val="24"/>
          <w:szCs w:val="24"/>
          <w:lang w:val="en-GB"/>
        </w:rPr>
        <w:t xml:space="preserve">may also be used in Region 2 by high-altitude platform stations (HAPS): this does not preclude the use of these frequency bands by any application of the services to which they are allocated and does not establish priority in the Radio Regulations.  Such use of the fixed-service allocation by HAPS is limited to operation in the HAPS-to-ground and ground-to-HAPS in the frequency range 25.25-27 GHz, and HAPS-to-ground only in the band 27.0-27.5 GHz.  Such use of the fixed-service allocation by HAPS shall be in accordance with </w:t>
      </w:r>
      <w:r w:rsidRPr="00090F07">
        <w:rPr>
          <w:rFonts w:eastAsia="Calibri"/>
          <w:sz w:val="24"/>
          <w:szCs w:val="24"/>
          <w:lang w:val="en-GB"/>
        </w:rPr>
        <w:t xml:space="preserve">Resolution </w:t>
      </w:r>
      <w:r w:rsidRPr="00090F07">
        <w:rPr>
          <w:b/>
          <w:bCs/>
          <w:sz w:val="24"/>
          <w:szCs w:val="24"/>
          <w:lang w:val="en-GB"/>
        </w:rPr>
        <w:t>[C114]</w:t>
      </w:r>
      <w:r w:rsidRPr="00090F07">
        <w:rPr>
          <w:b/>
          <w:sz w:val="24"/>
          <w:szCs w:val="24"/>
          <w:lang w:val="en-GB"/>
        </w:rPr>
        <w:t xml:space="preserve"> </w:t>
      </w:r>
      <w:r w:rsidRPr="00090F07">
        <w:rPr>
          <w:rFonts w:eastAsia="Calibri"/>
          <w:b/>
          <w:sz w:val="24"/>
          <w:szCs w:val="24"/>
          <w:lang w:val="en-GB"/>
        </w:rPr>
        <w:t>(WRC-19)</w:t>
      </w:r>
      <w:r w:rsidRPr="00090F07">
        <w:rPr>
          <w:rFonts w:eastAsia="Calibri"/>
          <w:sz w:val="24"/>
          <w:szCs w:val="24"/>
          <w:lang w:val="en-GB"/>
        </w:rPr>
        <w:t xml:space="preserve">. </w:t>
      </w:r>
      <w:r w:rsidRPr="00090F07">
        <w:rPr>
          <w:sz w:val="24"/>
          <w:szCs w:val="24"/>
        </w:rPr>
        <w:t>Furthermore, the future development of these other services shall not be constrained by HAPS.</w:t>
      </w:r>
    </w:p>
    <w:p w14:paraId="57FF5E89" w14:textId="77777777" w:rsidR="00320C59" w:rsidRPr="00090F07" w:rsidRDefault="00320C59" w:rsidP="00320C59">
      <w:pPr>
        <w:rPr>
          <w:b/>
          <w:sz w:val="24"/>
          <w:szCs w:val="24"/>
          <w:lang w:val="en-GB"/>
        </w:rPr>
      </w:pPr>
    </w:p>
    <w:p w14:paraId="7ADA8907" w14:textId="77777777" w:rsidR="00320C59" w:rsidRPr="00090F07" w:rsidRDefault="00320C59" w:rsidP="00320C59">
      <w:pPr>
        <w:tabs>
          <w:tab w:val="left" w:pos="1352"/>
        </w:tabs>
        <w:jc w:val="both"/>
        <w:rPr>
          <w:b/>
          <w:sz w:val="24"/>
          <w:szCs w:val="24"/>
        </w:rPr>
      </w:pPr>
      <w:r w:rsidRPr="00090F07">
        <w:rPr>
          <w:b/>
          <w:sz w:val="24"/>
          <w:szCs w:val="24"/>
        </w:rPr>
        <w:t>Reasons:</w:t>
      </w:r>
      <w:r w:rsidRPr="00090F07">
        <w:rPr>
          <w:sz w:val="24"/>
          <w:szCs w:val="24"/>
        </w:rPr>
        <w:tab/>
        <w:t xml:space="preserve"> To add the text of the footnote allowing HAPS to operate in the fixed service allocation in the 25.25-27.55 GHz band.   The limitation of the use of HAPS in the HAPS-to-ground direction in the 27-27.5 GHz band is to ensure the protection of the FSS operating in the same band.</w:t>
      </w:r>
    </w:p>
    <w:p w14:paraId="2CC7DAE3" w14:textId="77777777" w:rsidR="00320C59" w:rsidRPr="00090F07" w:rsidRDefault="00320C59" w:rsidP="00320C59">
      <w:pPr>
        <w:jc w:val="both"/>
        <w:rPr>
          <w:b/>
          <w:sz w:val="24"/>
          <w:szCs w:val="24"/>
          <w:lang w:val="en-GB"/>
        </w:rPr>
      </w:pPr>
    </w:p>
    <w:p w14:paraId="0A250E5C" w14:textId="77777777" w:rsidR="00320C59" w:rsidRPr="00090F07" w:rsidRDefault="00320C59" w:rsidP="00320C59">
      <w:pPr>
        <w:pStyle w:val="Methodheading3"/>
        <w:tabs>
          <w:tab w:val="left" w:pos="725"/>
        </w:tabs>
        <w:rPr>
          <w:szCs w:val="24"/>
        </w:rPr>
      </w:pPr>
      <w:r w:rsidRPr="00090F07">
        <w:rPr>
          <w:szCs w:val="24"/>
        </w:rPr>
        <w:t>ADD</w:t>
      </w:r>
      <w:r w:rsidRPr="00090F07">
        <w:rPr>
          <w:szCs w:val="24"/>
        </w:rPr>
        <w:tab/>
      </w:r>
      <w:r w:rsidRPr="00090F07">
        <w:rPr>
          <w:szCs w:val="24"/>
        </w:rPr>
        <w:tab/>
        <w:t xml:space="preserve"> </w:t>
      </w:r>
      <w:r w:rsidRPr="00090F07">
        <w:rPr>
          <w:szCs w:val="24"/>
        </w:rPr>
        <w:tab/>
        <w:t>USA/1.14/13</w:t>
      </w:r>
    </w:p>
    <w:p w14:paraId="4AA4955F" w14:textId="77777777" w:rsidR="00320C59" w:rsidRPr="00090F07" w:rsidRDefault="00320C59" w:rsidP="00320C59">
      <w:pPr>
        <w:rPr>
          <w:b/>
          <w:sz w:val="24"/>
          <w:szCs w:val="24"/>
        </w:rPr>
      </w:pPr>
    </w:p>
    <w:p w14:paraId="27032EF6" w14:textId="77777777" w:rsidR="00320C59" w:rsidRPr="00717D38" w:rsidRDefault="00320C59" w:rsidP="00320C59">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8"/>
          <w:szCs w:val="28"/>
          <w:lang w:val="en-GB"/>
        </w:rPr>
      </w:pPr>
      <w:r w:rsidRPr="00717D38">
        <w:rPr>
          <w:rFonts w:eastAsia="SimSun"/>
          <w:caps/>
          <w:sz w:val="28"/>
          <w:szCs w:val="28"/>
          <w:lang w:val="en-GB"/>
        </w:rPr>
        <w:t>DRAFT NEW RESOLUTION [C114]</w:t>
      </w:r>
    </w:p>
    <w:p w14:paraId="402D57DA" w14:textId="77777777" w:rsidR="00320C59" w:rsidRPr="00090F07" w:rsidRDefault="00320C59" w:rsidP="00320C59">
      <w:pPr>
        <w:keepNext/>
        <w:keepLines/>
        <w:tabs>
          <w:tab w:val="left" w:pos="1134"/>
          <w:tab w:val="left" w:pos="1871"/>
          <w:tab w:val="left" w:pos="2268"/>
        </w:tabs>
        <w:overflowPunct w:val="0"/>
        <w:autoSpaceDE w:val="0"/>
        <w:autoSpaceDN w:val="0"/>
        <w:adjustRightInd w:val="0"/>
        <w:spacing w:before="240"/>
        <w:jc w:val="center"/>
        <w:textAlignment w:val="baseline"/>
        <w:rPr>
          <w:rFonts w:eastAsia="SimSun"/>
          <w:b/>
          <w:bCs/>
          <w:sz w:val="24"/>
          <w:szCs w:val="24"/>
          <w:lang w:val="en-GB"/>
        </w:rPr>
      </w:pPr>
      <w:r w:rsidRPr="00717D38">
        <w:rPr>
          <w:rFonts w:eastAsia="SimSun"/>
          <w:b/>
          <w:bCs/>
          <w:sz w:val="28"/>
          <w:szCs w:val="28"/>
          <w:lang w:val="en-GB"/>
        </w:rPr>
        <w:t>U</w:t>
      </w:r>
      <w:r w:rsidRPr="00717D38">
        <w:rPr>
          <w:rFonts w:eastAsia="Calibri"/>
          <w:b/>
          <w:sz w:val="28"/>
          <w:szCs w:val="28"/>
          <w:lang w:val="en-GB"/>
        </w:rPr>
        <w:t xml:space="preserve">se of the frequency range 24.25-27.5 GHz by fixed links for high altitude </w:t>
      </w:r>
      <w:r w:rsidRPr="00717D38">
        <w:rPr>
          <w:rFonts w:eastAsia="Calibri"/>
          <w:b/>
          <w:sz w:val="28"/>
          <w:szCs w:val="28"/>
          <w:lang w:val="en-GB"/>
        </w:rPr>
        <w:br/>
        <w:t>platform stations in the fixed service in Region 2</w:t>
      </w:r>
    </w:p>
    <w:p w14:paraId="269020C9" w14:textId="77777777" w:rsidR="00320C59" w:rsidRPr="00090F07" w:rsidRDefault="00320C59" w:rsidP="00320C59">
      <w:pPr>
        <w:tabs>
          <w:tab w:val="left" w:pos="1134"/>
          <w:tab w:val="left" w:pos="1871"/>
          <w:tab w:val="left" w:pos="2268"/>
        </w:tabs>
        <w:overflowPunct w:val="0"/>
        <w:autoSpaceDE w:val="0"/>
        <w:autoSpaceDN w:val="0"/>
        <w:adjustRightInd w:val="0"/>
        <w:spacing w:before="280"/>
        <w:textAlignment w:val="baseline"/>
        <w:rPr>
          <w:sz w:val="24"/>
          <w:szCs w:val="24"/>
          <w:lang w:val="en-GB"/>
        </w:rPr>
      </w:pPr>
      <w:r w:rsidRPr="00090F07">
        <w:rPr>
          <w:sz w:val="24"/>
          <w:szCs w:val="24"/>
          <w:lang w:val="en-GB"/>
        </w:rPr>
        <w:t>The World Radiocommunication Conference (</w:t>
      </w:r>
      <w:proofErr w:type="spellStart"/>
      <w:r w:rsidRPr="00090F07">
        <w:rPr>
          <w:sz w:val="24"/>
          <w:szCs w:val="24"/>
          <w:lang w:val="en-GB"/>
        </w:rPr>
        <w:t>Sharm</w:t>
      </w:r>
      <w:proofErr w:type="spellEnd"/>
      <w:r w:rsidRPr="00090F07">
        <w:rPr>
          <w:sz w:val="24"/>
          <w:szCs w:val="24"/>
          <w:lang w:val="en-GB"/>
        </w:rPr>
        <w:t xml:space="preserve"> el-Sheikh, 2019), </w:t>
      </w:r>
    </w:p>
    <w:p w14:paraId="024689A7" w14:textId="77777777" w:rsidR="00320C59" w:rsidRPr="00090F07" w:rsidRDefault="00320C59" w:rsidP="00320C59">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roofErr w:type="gramStart"/>
      <w:r w:rsidRPr="00090F07">
        <w:rPr>
          <w:i/>
          <w:sz w:val="24"/>
          <w:szCs w:val="24"/>
          <w:lang w:val="en-GB"/>
        </w:rPr>
        <w:t>considering</w:t>
      </w:r>
      <w:proofErr w:type="gramEnd"/>
      <w:r w:rsidRPr="00090F07">
        <w:rPr>
          <w:i/>
          <w:sz w:val="24"/>
          <w:szCs w:val="24"/>
          <w:lang w:val="en-GB"/>
        </w:rPr>
        <w:t xml:space="preserve"> </w:t>
      </w:r>
    </w:p>
    <w:p w14:paraId="671B7BD8" w14:textId="77777777" w:rsidR="00320C59" w:rsidRPr="00090F07" w:rsidRDefault="00320C59" w:rsidP="00320C59">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
    <w:p w14:paraId="246B05CF" w14:textId="77777777" w:rsidR="00320C59" w:rsidRPr="00090F07" w:rsidRDefault="00320C59" w:rsidP="00320C59">
      <w:pPr>
        <w:pStyle w:val="ListParagraph"/>
        <w:ind w:left="0"/>
        <w:jc w:val="both"/>
        <w:rPr>
          <w:sz w:val="24"/>
          <w:szCs w:val="24"/>
        </w:rPr>
      </w:pPr>
      <w:r w:rsidRPr="00090F07">
        <w:rPr>
          <w:i/>
          <w:sz w:val="24"/>
          <w:szCs w:val="24"/>
        </w:rPr>
        <w:t>a)</w:t>
      </w:r>
      <w:r w:rsidRPr="00090F07">
        <w:rPr>
          <w:sz w:val="24"/>
          <w:szCs w:val="24"/>
        </w:rPr>
        <w:tab/>
      </w:r>
      <w:proofErr w:type="gramStart"/>
      <w:r w:rsidRPr="00090F07">
        <w:rPr>
          <w:sz w:val="24"/>
          <w:szCs w:val="24"/>
        </w:rPr>
        <w:t>that</w:t>
      </w:r>
      <w:proofErr w:type="gramEnd"/>
      <w:r w:rsidRPr="00090F07">
        <w:rPr>
          <w:sz w:val="24"/>
          <w:szCs w:val="24"/>
        </w:rPr>
        <w:t xml:space="preserve"> WRC-15 considered that there is a need for greater broadband connectivity in underserved communities and in rural and remote areas, that current technologies can be used to deliver broadband applications by high-altitude platform stations (HAPS), which is one possible means to provide broadband connectivity and disaster recovery communications; </w:t>
      </w:r>
    </w:p>
    <w:p w14:paraId="38CA95BD" w14:textId="77777777" w:rsidR="00320C59" w:rsidRPr="00090F07" w:rsidRDefault="00320C59" w:rsidP="00320C59">
      <w:pPr>
        <w:pStyle w:val="ListParagraph"/>
        <w:ind w:left="0"/>
        <w:jc w:val="both"/>
        <w:rPr>
          <w:sz w:val="24"/>
          <w:szCs w:val="24"/>
        </w:rPr>
      </w:pPr>
    </w:p>
    <w:p w14:paraId="4EDF4EB3" w14:textId="77777777" w:rsidR="00320C59" w:rsidRPr="00090F07" w:rsidRDefault="00320C59" w:rsidP="00320C59">
      <w:pPr>
        <w:pStyle w:val="ListParagraph"/>
        <w:ind w:left="0"/>
        <w:jc w:val="both"/>
        <w:rPr>
          <w:sz w:val="24"/>
          <w:szCs w:val="24"/>
        </w:rPr>
      </w:pPr>
      <w:r w:rsidRPr="00090F07">
        <w:rPr>
          <w:i/>
          <w:sz w:val="24"/>
          <w:szCs w:val="24"/>
        </w:rPr>
        <w:t>b)</w:t>
      </w:r>
      <w:r w:rsidRPr="00090F07">
        <w:rPr>
          <w:sz w:val="24"/>
          <w:szCs w:val="24"/>
        </w:rPr>
        <w:tab/>
      </w:r>
      <w:proofErr w:type="gramStart"/>
      <w:r w:rsidRPr="00090F07">
        <w:rPr>
          <w:sz w:val="24"/>
          <w:szCs w:val="24"/>
        </w:rPr>
        <w:t>that</w:t>
      </w:r>
      <w:proofErr w:type="gramEnd"/>
      <w:r w:rsidRPr="00090F07">
        <w:rPr>
          <w:sz w:val="24"/>
          <w:szCs w:val="24"/>
        </w:rPr>
        <w:t xml:space="preserve"> WRC-15 decided to study additional spectrum needs for fixed HAPS links to provide broadband connectivity, including within the band 24.25-27.5 GHz in Region 2, recognizing that the existing HAPS designations were established without reference to today’s broadband capabilities;</w:t>
      </w:r>
    </w:p>
    <w:p w14:paraId="67DAF71A" w14:textId="77777777" w:rsidR="00320C59" w:rsidRPr="00090F07" w:rsidRDefault="00320C59" w:rsidP="00320C59">
      <w:pPr>
        <w:pStyle w:val="ListParagraph"/>
        <w:ind w:left="0"/>
        <w:jc w:val="both"/>
        <w:rPr>
          <w:i/>
          <w:sz w:val="24"/>
          <w:szCs w:val="24"/>
        </w:rPr>
      </w:pPr>
    </w:p>
    <w:p w14:paraId="564684A0" w14:textId="77777777" w:rsidR="00320C59" w:rsidRPr="00090F07" w:rsidRDefault="00320C59" w:rsidP="00320C59">
      <w:pPr>
        <w:pStyle w:val="ListParagraph"/>
        <w:ind w:left="0"/>
        <w:jc w:val="both"/>
        <w:rPr>
          <w:sz w:val="24"/>
          <w:szCs w:val="24"/>
        </w:rPr>
      </w:pPr>
      <w:r w:rsidRPr="00090F07">
        <w:rPr>
          <w:i/>
          <w:sz w:val="24"/>
          <w:szCs w:val="24"/>
        </w:rPr>
        <w:t>c)</w:t>
      </w:r>
      <w:r w:rsidRPr="00090F07">
        <w:rPr>
          <w:sz w:val="24"/>
          <w:szCs w:val="24"/>
        </w:rPr>
        <w:tab/>
      </w:r>
      <w:proofErr w:type="gramStart"/>
      <w:r w:rsidRPr="00090F07">
        <w:rPr>
          <w:sz w:val="24"/>
          <w:szCs w:val="24"/>
        </w:rPr>
        <w:t>that</w:t>
      </w:r>
      <w:proofErr w:type="gramEnd"/>
      <w:r w:rsidRPr="00090F07">
        <w:rPr>
          <w:sz w:val="24"/>
          <w:szCs w:val="24"/>
        </w:rPr>
        <w:t xml:space="preserve"> HAPS can provide broadband connectivity with minimal ground network infrastructure;</w:t>
      </w:r>
    </w:p>
    <w:p w14:paraId="6A5AC258" w14:textId="77777777" w:rsidR="00320C59" w:rsidRPr="00090F07" w:rsidRDefault="00320C59" w:rsidP="00320C59">
      <w:pPr>
        <w:tabs>
          <w:tab w:val="left" w:pos="1134"/>
          <w:tab w:val="left" w:pos="1871"/>
          <w:tab w:val="left" w:pos="2268"/>
        </w:tabs>
        <w:overflowPunct w:val="0"/>
        <w:autoSpaceDE w:val="0"/>
        <w:autoSpaceDN w:val="0"/>
        <w:adjustRightInd w:val="0"/>
        <w:spacing w:before="120"/>
        <w:textAlignment w:val="baseline"/>
        <w:rPr>
          <w:sz w:val="24"/>
          <w:szCs w:val="24"/>
          <w:lang w:val="en-GB"/>
        </w:rPr>
      </w:pPr>
    </w:p>
    <w:p w14:paraId="36DE8A1A" w14:textId="77777777" w:rsidR="00320C59" w:rsidRPr="00090F07" w:rsidRDefault="00320C59" w:rsidP="00320C59">
      <w:pPr>
        <w:tabs>
          <w:tab w:val="left" w:pos="1134"/>
          <w:tab w:val="left" w:pos="1871"/>
          <w:tab w:val="left" w:pos="2268"/>
        </w:tabs>
        <w:overflowPunct w:val="0"/>
        <w:autoSpaceDE w:val="0"/>
        <w:autoSpaceDN w:val="0"/>
        <w:adjustRightInd w:val="0"/>
        <w:spacing w:before="120"/>
        <w:textAlignment w:val="baseline"/>
        <w:rPr>
          <w:i/>
          <w:sz w:val="24"/>
          <w:szCs w:val="24"/>
          <w:lang w:val="en-GB"/>
        </w:rPr>
      </w:pPr>
      <w:r w:rsidRPr="00090F07">
        <w:rPr>
          <w:sz w:val="24"/>
          <w:szCs w:val="24"/>
          <w:lang w:val="en-GB"/>
        </w:rPr>
        <w:tab/>
      </w:r>
      <w:proofErr w:type="gramStart"/>
      <w:r w:rsidRPr="00090F07">
        <w:rPr>
          <w:i/>
          <w:sz w:val="24"/>
          <w:szCs w:val="24"/>
          <w:lang w:val="en-GB"/>
        </w:rPr>
        <w:t>recognizing</w:t>
      </w:r>
      <w:proofErr w:type="gramEnd"/>
    </w:p>
    <w:p w14:paraId="1264E303" w14:textId="77777777" w:rsidR="00320C59" w:rsidRPr="00090F07" w:rsidRDefault="00320C59" w:rsidP="00320C59">
      <w:pPr>
        <w:tabs>
          <w:tab w:val="left" w:pos="1134"/>
          <w:tab w:val="left" w:pos="1871"/>
          <w:tab w:val="left" w:pos="2268"/>
        </w:tabs>
        <w:overflowPunct w:val="0"/>
        <w:autoSpaceDE w:val="0"/>
        <w:autoSpaceDN w:val="0"/>
        <w:adjustRightInd w:val="0"/>
        <w:spacing w:before="120"/>
        <w:textAlignment w:val="baseline"/>
        <w:rPr>
          <w:i/>
          <w:sz w:val="24"/>
          <w:szCs w:val="24"/>
          <w:lang w:val="en-GB"/>
        </w:rPr>
      </w:pPr>
    </w:p>
    <w:p w14:paraId="43659C38" w14:textId="77777777" w:rsidR="00320C59" w:rsidRPr="00090F07" w:rsidRDefault="00320C59" w:rsidP="00320C59">
      <w:pPr>
        <w:pStyle w:val="ListParagraph"/>
        <w:numPr>
          <w:ilvl w:val="0"/>
          <w:numId w:val="4"/>
        </w:numPr>
        <w:jc w:val="both"/>
        <w:rPr>
          <w:sz w:val="24"/>
          <w:szCs w:val="24"/>
        </w:rPr>
      </w:pPr>
      <w:proofErr w:type="gramStart"/>
      <w:r w:rsidRPr="00090F07">
        <w:rPr>
          <w:sz w:val="24"/>
          <w:szCs w:val="24"/>
        </w:rPr>
        <w:t>that</w:t>
      </w:r>
      <w:proofErr w:type="gramEnd"/>
      <w:r w:rsidRPr="00090F07">
        <w:rPr>
          <w:sz w:val="24"/>
          <w:szCs w:val="24"/>
        </w:rPr>
        <w:t xml:space="preserve"> HAPS is defined in No. </w:t>
      </w:r>
      <w:r w:rsidRPr="00090F07">
        <w:rPr>
          <w:b/>
          <w:sz w:val="24"/>
          <w:szCs w:val="24"/>
        </w:rPr>
        <w:t>1.66A</w:t>
      </w:r>
      <w:r w:rsidRPr="00090F07">
        <w:rPr>
          <w:sz w:val="24"/>
          <w:szCs w:val="24"/>
        </w:rPr>
        <w:t xml:space="preserve"> of the Radio Regulations as a station located on an object at an altitude of 20-50 km and at a specified, nominal, fixed point relative to the Earth, and is subject to No. </w:t>
      </w:r>
      <w:r w:rsidRPr="00090F07">
        <w:rPr>
          <w:b/>
          <w:sz w:val="24"/>
          <w:szCs w:val="24"/>
        </w:rPr>
        <w:t>4.23</w:t>
      </w:r>
      <w:r w:rsidRPr="00090F07">
        <w:rPr>
          <w:sz w:val="24"/>
          <w:szCs w:val="24"/>
        </w:rPr>
        <w:t>;</w:t>
      </w:r>
    </w:p>
    <w:p w14:paraId="2C26D7AD" w14:textId="77777777" w:rsidR="00320C59" w:rsidRPr="00090F07" w:rsidRDefault="00320C59" w:rsidP="00320C59">
      <w:pPr>
        <w:pStyle w:val="ListParagraph"/>
        <w:jc w:val="both"/>
        <w:rPr>
          <w:sz w:val="24"/>
          <w:szCs w:val="24"/>
        </w:rPr>
      </w:pPr>
    </w:p>
    <w:p w14:paraId="692CDEB0" w14:textId="77777777" w:rsidR="00320C59" w:rsidRPr="00090F07" w:rsidRDefault="00320C59" w:rsidP="00320C59">
      <w:pPr>
        <w:pStyle w:val="ListParagraph"/>
        <w:numPr>
          <w:ilvl w:val="0"/>
          <w:numId w:val="4"/>
        </w:numPr>
        <w:jc w:val="both"/>
        <w:rPr>
          <w:i/>
          <w:sz w:val="24"/>
          <w:szCs w:val="24"/>
          <w:lang w:val="en-GB"/>
        </w:rPr>
      </w:pPr>
      <w:proofErr w:type="gramStart"/>
      <w:r w:rsidRPr="00090F07">
        <w:rPr>
          <w:sz w:val="24"/>
          <w:szCs w:val="24"/>
        </w:rPr>
        <w:t>that</w:t>
      </w:r>
      <w:proofErr w:type="gramEnd"/>
      <w:r w:rsidRPr="00090F07">
        <w:rPr>
          <w:sz w:val="24"/>
          <w:szCs w:val="24"/>
        </w:rPr>
        <w:t xml:space="preserve"> in the band 27.0-27.5 GHz with respect to earth stations in the Fixed-Satellite Service (Earth-to-space) and HAPS ground station receivers which operate in the Fixed Service, Nos. </w:t>
      </w:r>
      <w:r w:rsidRPr="00090F07">
        <w:rPr>
          <w:b/>
          <w:sz w:val="24"/>
          <w:szCs w:val="24"/>
        </w:rPr>
        <w:t>9.17</w:t>
      </w:r>
      <w:r w:rsidRPr="00090F07">
        <w:rPr>
          <w:sz w:val="24"/>
          <w:szCs w:val="24"/>
        </w:rPr>
        <w:t xml:space="preserve"> and </w:t>
      </w:r>
      <w:r w:rsidRPr="00090F07">
        <w:rPr>
          <w:b/>
          <w:sz w:val="24"/>
          <w:szCs w:val="24"/>
        </w:rPr>
        <w:t>9.18</w:t>
      </w:r>
      <w:r w:rsidRPr="00090F07">
        <w:rPr>
          <w:sz w:val="24"/>
          <w:szCs w:val="24"/>
        </w:rPr>
        <w:t xml:space="preserve"> applies;</w:t>
      </w:r>
    </w:p>
    <w:p w14:paraId="7967F3C7" w14:textId="77777777" w:rsidR="00320C59" w:rsidRPr="00090F07" w:rsidRDefault="00320C59" w:rsidP="00320C59">
      <w:pPr>
        <w:keepNext/>
        <w:keepLines/>
        <w:tabs>
          <w:tab w:val="left" w:pos="1134"/>
          <w:tab w:val="left" w:pos="1871"/>
          <w:tab w:val="left" w:pos="2268"/>
        </w:tabs>
        <w:overflowPunct w:val="0"/>
        <w:autoSpaceDE w:val="0"/>
        <w:autoSpaceDN w:val="0"/>
        <w:adjustRightInd w:val="0"/>
        <w:spacing w:before="160"/>
        <w:textAlignment w:val="baseline"/>
        <w:rPr>
          <w:i/>
          <w:sz w:val="24"/>
          <w:szCs w:val="24"/>
          <w:lang w:val="en-GB"/>
        </w:rPr>
      </w:pPr>
    </w:p>
    <w:p w14:paraId="24002470" w14:textId="77777777" w:rsidR="00320C59" w:rsidRPr="00090F07" w:rsidRDefault="00320C59" w:rsidP="00320C59">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roofErr w:type="gramStart"/>
      <w:r w:rsidRPr="00090F07">
        <w:rPr>
          <w:i/>
          <w:sz w:val="24"/>
          <w:szCs w:val="24"/>
          <w:lang w:val="en-GB"/>
        </w:rPr>
        <w:t>resolves</w:t>
      </w:r>
      <w:proofErr w:type="gramEnd"/>
    </w:p>
    <w:p w14:paraId="34829C01" w14:textId="77777777" w:rsidR="00320C59" w:rsidRPr="003C429F" w:rsidRDefault="00320C59" w:rsidP="00320C59">
      <w:pPr>
        <w:shd w:val="clear" w:color="auto" w:fill="FFFFFF"/>
        <w:rPr>
          <w:lang w:eastAsia="ja-JP"/>
        </w:rPr>
      </w:pPr>
      <w:r w:rsidRPr="00090F07">
        <w:rPr>
          <w:sz w:val="24"/>
          <w:szCs w:val="24"/>
          <w:lang w:val="en-GB"/>
        </w:rPr>
        <w:t>1</w:t>
      </w:r>
      <w:r w:rsidRPr="00090F07">
        <w:rPr>
          <w:sz w:val="24"/>
          <w:szCs w:val="24"/>
          <w:lang w:val="en-GB"/>
        </w:rPr>
        <w:tab/>
        <w:t xml:space="preserve">that for the purpose of protecting the fixed service systems in </w:t>
      </w:r>
      <w:proofErr w:type="spellStart"/>
      <w:r w:rsidRPr="00090F07">
        <w:rPr>
          <w:sz w:val="24"/>
          <w:szCs w:val="24"/>
          <w:lang w:val="en-GB"/>
        </w:rPr>
        <w:t>neighboring</w:t>
      </w:r>
      <w:proofErr w:type="spellEnd"/>
      <w:r w:rsidRPr="00090F07">
        <w:rPr>
          <w:sz w:val="24"/>
          <w:szCs w:val="24"/>
          <w:lang w:val="en-GB"/>
        </w:rPr>
        <w:t xml:space="preserve"> administrations in the frequency range </w:t>
      </w:r>
      <w:r w:rsidRPr="00090F07">
        <w:rPr>
          <w:rFonts w:eastAsia="Calibri"/>
          <w:sz w:val="24"/>
          <w:szCs w:val="24"/>
          <w:lang w:val="en-GB"/>
        </w:rPr>
        <w:t>24.25-27.5 GHz</w:t>
      </w:r>
      <w:r w:rsidRPr="00090F07">
        <w:rPr>
          <w:sz w:val="24"/>
          <w:szCs w:val="24"/>
          <w:lang w:val="en-GB"/>
        </w:rPr>
        <w:t xml:space="preserve">, the power flux density level per HAPS platform station at the surface of the Earth in </w:t>
      </w:r>
      <w:proofErr w:type="spellStart"/>
      <w:r w:rsidRPr="00090F07">
        <w:rPr>
          <w:sz w:val="24"/>
          <w:szCs w:val="24"/>
          <w:lang w:val="en-GB"/>
        </w:rPr>
        <w:t>neighboring</w:t>
      </w:r>
      <w:proofErr w:type="spellEnd"/>
      <w:r w:rsidRPr="00090F07">
        <w:rPr>
          <w:sz w:val="24"/>
          <w:szCs w:val="24"/>
          <w:lang w:val="en-GB"/>
        </w:rPr>
        <w:t xml:space="preserve"> administrations shall not exceed the following </w:t>
      </w:r>
      <w:proofErr w:type="spellStart"/>
      <w:r w:rsidRPr="00090F07">
        <w:rPr>
          <w:sz w:val="24"/>
          <w:szCs w:val="24"/>
          <w:lang w:val="en-GB"/>
        </w:rPr>
        <w:t>pfd</w:t>
      </w:r>
      <w:proofErr w:type="spellEnd"/>
      <w:r w:rsidRPr="00090F07">
        <w:rPr>
          <w:sz w:val="24"/>
          <w:szCs w:val="24"/>
          <w:lang w:val="en-GB"/>
        </w:rPr>
        <w:t xml:space="preserve"> mask in </w:t>
      </w:r>
      <w:proofErr w:type="spellStart"/>
      <w:r w:rsidRPr="00090F07">
        <w:rPr>
          <w:sz w:val="24"/>
          <w:szCs w:val="24"/>
          <w:lang w:val="en-GB"/>
        </w:rPr>
        <w:t>dBW</w:t>
      </w:r>
      <w:proofErr w:type="spellEnd"/>
      <w:r w:rsidRPr="00090F07">
        <w:rPr>
          <w:sz w:val="24"/>
          <w:szCs w:val="24"/>
          <w:lang w:val="en-GB"/>
        </w:rPr>
        <w:t>/m</w:t>
      </w:r>
      <w:r w:rsidRPr="00090F07">
        <w:rPr>
          <w:sz w:val="24"/>
          <w:szCs w:val="24"/>
          <w:vertAlign w:val="superscript"/>
          <w:lang w:val="en-GB"/>
        </w:rPr>
        <w:t>2</w:t>
      </w:r>
      <w:r w:rsidRPr="00090F07">
        <w:rPr>
          <w:sz w:val="24"/>
          <w:szCs w:val="24"/>
          <w:lang w:val="en-GB"/>
        </w:rPr>
        <w:t>/</w:t>
      </w:r>
      <w:proofErr w:type="spellStart"/>
      <w:r w:rsidRPr="00090F07">
        <w:rPr>
          <w:sz w:val="24"/>
          <w:szCs w:val="24"/>
          <w:lang w:val="en-GB"/>
        </w:rPr>
        <w:t>MHz</w:t>
      </w:r>
      <w:r w:rsidRPr="00090F07">
        <w:rPr>
          <w:sz w:val="24"/>
          <w:szCs w:val="24"/>
          <w:lang w:val="en-GB" w:eastAsia="ja-JP"/>
        </w:rPr>
        <w:t>without</w:t>
      </w:r>
      <w:proofErr w:type="spellEnd"/>
      <w:r w:rsidRPr="00090F07">
        <w:rPr>
          <w:sz w:val="24"/>
          <w:szCs w:val="24"/>
          <w:lang w:val="en-GB" w:eastAsia="ja-JP"/>
        </w:rPr>
        <w:t xml:space="preserve"> the </w:t>
      </w:r>
      <w:r w:rsidRPr="00090F07">
        <w:rPr>
          <w:sz w:val="24"/>
          <w:szCs w:val="24"/>
          <w:lang w:val="en-GB"/>
        </w:rPr>
        <w:t xml:space="preserve">explicit agreement from the affected </w:t>
      </w:r>
      <w:r>
        <w:rPr>
          <w:sz w:val="24"/>
          <w:szCs w:val="24"/>
          <w:lang w:val="en-GB"/>
        </w:rPr>
        <w:t>administration:</w:t>
      </w:r>
      <m:oMath>
        <m:r>
          <m:rPr>
            <m:sty m:val="p"/>
          </m:rPr>
          <w:rPr>
            <w:rFonts w:ascii="Cambria Math" w:hAnsi="Cambria Math"/>
            <w:lang w:eastAsia="ja-JP"/>
          </w:rPr>
          <w:br/>
        </m:r>
      </m:oMath>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=0.39</m:t>
          </m:r>
          <m:r>
            <w:rPr>
              <w:rFonts w:ascii="Cambria Math" w:hAnsi="Cambria Math"/>
              <w:lang w:eastAsia="ja-JP"/>
            </w:rPr>
            <m:t>×El</m:t>
          </m:r>
          <m:r>
            <m:rPr>
              <m:sty m:val="p"/>
            </m:rPr>
            <w:rPr>
              <w:rFonts w:ascii="Cambria Math" w:hAnsi="Cambria Math"/>
              <w:lang w:eastAsia="ja-JP"/>
            </w:rPr>
            <m:t xml:space="preserve">-132.12 </m:t>
          </m:r>
          <m:r>
            <w:rPr>
              <w:rFonts w:ascii="Cambria Math" w:hAnsi="Cambria Math"/>
              <w:lang w:eastAsia="ja-JP"/>
            </w:rPr>
            <m:t>for</m:t>
          </m:r>
          <m:r>
            <m:rPr>
              <m:sty m:val="p"/>
            </m:rPr>
            <w:rPr>
              <w:rFonts w:ascii="Cambria Math" w:hAnsi="Cambria Math"/>
              <w:lang w:eastAsia="ja-JP"/>
            </w:rPr>
            <m:t xml:space="preserve"> 0≤</m:t>
          </m:r>
          <m:r>
            <w:rPr>
              <w:rFonts w:ascii="Cambria Math" w:hAnsi="Cambria Math"/>
              <w:lang w:eastAsia="ja-JP"/>
            </w:rPr>
            <m:t>El&lt;</m:t>
          </m:r>
          <m:r>
            <m:rPr>
              <m:sty m:val="p"/>
            </m:rPr>
            <w:rPr>
              <w:rFonts w:ascii="Cambria Math" w:hAnsi="Cambria Math"/>
              <w:lang w:eastAsia="ja-JP"/>
            </w:rPr>
            <m:t>13°</m:t>
          </m:r>
        </m:oMath>
      </m:oMathPara>
    </w:p>
    <w:p w14:paraId="11A79880" w14:textId="77777777" w:rsidR="00320C59" w:rsidRPr="003C429F" w:rsidRDefault="00320C59" w:rsidP="00320C59">
      <w:pPr>
        <w:pStyle w:val="Equation"/>
        <w:shd w:val="clear" w:color="auto" w:fill="FFFFFF"/>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m:t>
          </m:r>
          <m:r>
            <w:rPr>
              <w:rFonts w:ascii="Cambria Math" w:hAnsi="Cambria Math"/>
              <w:lang w:eastAsia="ja-JP"/>
            </w:rPr>
            <m:t>2.715 ×El-162.3 for</m:t>
          </m:r>
          <m:r>
            <m:rPr>
              <m:sty m:val="p"/>
            </m:rPr>
            <w:rPr>
              <w:rFonts w:ascii="Cambria Math" w:hAnsi="Cambria Math"/>
              <w:lang w:eastAsia="ja-JP"/>
            </w:rPr>
            <m:t xml:space="preserve"> 13°≤</m:t>
          </m:r>
          <m:r>
            <w:rPr>
              <w:rFonts w:ascii="Cambria Math" w:hAnsi="Cambria Math"/>
              <w:lang w:eastAsia="ja-JP"/>
            </w:rPr>
            <m:t>El&lt;20</m:t>
          </m:r>
          <m:r>
            <m:rPr>
              <m:sty m:val="p"/>
            </m:rPr>
            <w:rPr>
              <w:rFonts w:ascii="Cambria Math" w:hAnsi="Cambria Math"/>
              <w:lang w:eastAsia="ja-JP"/>
            </w:rPr>
            <m:t>°</m:t>
          </m:r>
        </m:oMath>
      </m:oMathPara>
    </w:p>
    <w:p w14:paraId="65921A93" w14:textId="77777777" w:rsidR="00320C59" w:rsidRPr="003C429F" w:rsidRDefault="00320C59" w:rsidP="00320C59">
      <w:pPr>
        <w:pStyle w:val="Equation"/>
        <w:shd w:val="clear" w:color="auto" w:fill="FFFFFF"/>
        <w:jc w:val="center"/>
        <w:rPr>
          <w:rFonts w:ascii="Cambria Math" w:hAnsi="Cambria Math"/>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w:rPr>
              <w:rFonts w:ascii="Cambria Math" w:hAnsi="Cambria Math"/>
              <w:lang w:eastAsia="ja-JP"/>
            </w:rPr>
            <m:t xml:space="preserve">=0.45×El-117 for </m:t>
          </m:r>
          <m:r>
            <m:rPr>
              <m:sty m:val="p"/>
            </m:rPr>
            <w:rPr>
              <w:rFonts w:ascii="Cambria Math" w:hAnsi="Cambria Math"/>
              <w:lang w:eastAsia="ja-JP"/>
            </w:rPr>
            <m:t>20°≤</m:t>
          </m:r>
          <m:r>
            <w:rPr>
              <w:rFonts w:ascii="Cambria Math" w:hAnsi="Cambria Math"/>
              <w:lang w:eastAsia="ja-JP"/>
            </w:rPr>
            <m:t>El&lt;60</m:t>
          </m:r>
          <m:r>
            <m:rPr>
              <m:sty m:val="p"/>
            </m:rPr>
            <w:rPr>
              <w:rFonts w:ascii="Cambria Math" w:hAnsi="Cambria Math"/>
              <w:lang w:eastAsia="ja-JP"/>
            </w:rPr>
            <m:t>°</m:t>
          </m:r>
          <m:r>
            <w:rPr>
              <w:rFonts w:ascii="Cambria Math" w:hAnsi="Cambria Math"/>
              <w:lang w:eastAsia="ja-JP"/>
            </w:rPr>
            <m:t xml:space="preserve"> </m:t>
          </m:r>
        </m:oMath>
      </m:oMathPara>
    </w:p>
    <w:p w14:paraId="31125C75" w14:textId="77777777" w:rsidR="00320C59" w:rsidRPr="00A65093" w:rsidRDefault="00320C59" w:rsidP="00320C59">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w:rPr>
              <w:rFonts w:ascii="Cambria Math" w:hAnsi="Cambria Math"/>
              <w:lang w:eastAsia="ja-JP"/>
            </w:rPr>
            <m:t xml:space="preserve">=-90 for </m:t>
          </m:r>
          <m:r>
            <m:rPr>
              <m:sty m:val="p"/>
            </m:rPr>
            <w:rPr>
              <w:rFonts w:ascii="Cambria Math" w:hAnsi="Cambria Math"/>
              <w:lang w:eastAsia="ja-JP"/>
            </w:rPr>
            <m:t>60°≤</m:t>
          </m:r>
          <m:r>
            <w:rPr>
              <w:rFonts w:ascii="Cambria Math" w:hAnsi="Cambria Math"/>
              <w:lang w:eastAsia="ja-JP"/>
            </w:rPr>
            <m:t>El</m:t>
          </m:r>
          <m:r>
            <m:rPr>
              <m:sty m:val="p"/>
            </m:rPr>
            <w:rPr>
              <w:rFonts w:ascii="Cambria Math" w:hAnsi="Cambria Math"/>
              <w:lang w:eastAsia="ja-JP"/>
            </w:rPr>
            <m:t>≤</m:t>
          </m:r>
        </m:oMath>
      </m:oMathPara>
    </w:p>
    <w:p w14:paraId="2871D34A" w14:textId="77777777" w:rsidR="00320C59" w:rsidRPr="00090F07" w:rsidDel="004B245B" w:rsidRDefault="00320C59" w:rsidP="00320C59">
      <w:pPr>
        <w:tabs>
          <w:tab w:val="left" w:pos="1134"/>
          <w:tab w:val="center" w:pos="4820"/>
          <w:tab w:val="right" w:pos="9639"/>
        </w:tabs>
        <w:overflowPunct w:val="0"/>
        <w:autoSpaceDE w:val="0"/>
        <w:autoSpaceDN w:val="0"/>
        <w:adjustRightInd w:val="0"/>
        <w:spacing w:before="120"/>
        <w:textAlignment w:val="baseline"/>
        <w:rPr>
          <w:del w:id="79" w:author="View B" w:date="2018-09-20T20:53:00Z"/>
          <w:color w:val="FF0000"/>
          <w:sz w:val="24"/>
          <w:szCs w:val="24"/>
          <w:lang w:eastAsia="ja-JP"/>
        </w:rPr>
      </w:pPr>
    </w:p>
    <w:p w14:paraId="31C38F1B" w14:textId="77777777" w:rsidR="00320C59" w:rsidRPr="00090F07" w:rsidRDefault="00320C59" w:rsidP="00320C59">
      <w:pPr>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090F07">
        <w:rPr>
          <w:sz w:val="24"/>
          <w:szCs w:val="24"/>
          <w:lang w:val="en-GB" w:eastAsia="ja-JP"/>
        </w:rPr>
        <w:tab/>
      </w:r>
      <w:proofErr w:type="gramStart"/>
      <w:r w:rsidRPr="00090F07">
        <w:rPr>
          <w:sz w:val="24"/>
          <w:szCs w:val="24"/>
          <w:lang w:val="en-GB" w:eastAsia="ja-JP"/>
        </w:rPr>
        <w:t>where</w:t>
      </w:r>
      <w:proofErr w:type="gramEnd"/>
      <w:r w:rsidRPr="00090F07">
        <w:rPr>
          <w:sz w:val="24"/>
          <w:szCs w:val="24"/>
          <w:lang w:val="en-GB" w:eastAsia="ja-JP"/>
        </w:rPr>
        <w:t xml:space="preserve"> El is the elevation angle in degrees (angles of arrival above the horizontal plane).</w:t>
      </w:r>
    </w:p>
    <w:p w14:paraId="3655D4C1" w14:textId="77777777" w:rsidR="00320C59" w:rsidRDefault="00320C59" w:rsidP="00320C59">
      <w:pPr>
        <w:tabs>
          <w:tab w:val="left" w:pos="1134"/>
          <w:tab w:val="left" w:pos="1871"/>
          <w:tab w:val="left" w:pos="2268"/>
        </w:tabs>
        <w:overflowPunct w:val="0"/>
        <w:autoSpaceDE w:val="0"/>
        <w:autoSpaceDN w:val="0"/>
        <w:adjustRightInd w:val="0"/>
        <w:spacing w:before="120" w:after="120"/>
        <w:textAlignment w:val="baseline"/>
        <w:rPr>
          <w:sz w:val="24"/>
          <w:szCs w:val="24"/>
          <w:lang w:val="en-GB" w:eastAsia="ja-JP"/>
        </w:rPr>
      </w:pPr>
    </w:p>
    <w:p w14:paraId="15CFB0B4" w14:textId="77777777" w:rsidR="00320C59" w:rsidRPr="00090F07" w:rsidRDefault="00320C59" w:rsidP="00320C59">
      <w:pPr>
        <w:tabs>
          <w:tab w:val="left" w:pos="1134"/>
          <w:tab w:val="center" w:pos="4820"/>
          <w:tab w:val="right" w:pos="9639"/>
        </w:tabs>
        <w:overflowPunct w:val="0"/>
        <w:autoSpaceDE w:val="0"/>
        <w:autoSpaceDN w:val="0"/>
        <w:adjustRightInd w:val="0"/>
        <w:spacing w:before="120"/>
        <w:textAlignment w:val="baseline"/>
        <w:rPr>
          <w:color w:val="FF0000"/>
          <w:sz w:val="24"/>
          <w:szCs w:val="24"/>
          <w:lang w:eastAsia="ja-JP"/>
        </w:rPr>
      </w:pPr>
      <w:r>
        <w:rPr>
          <w:color w:val="FF0000"/>
          <w:sz w:val="24"/>
          <w:szCs w:val="24"/>
          <w:lang w:eastAsia="ja-JP"/>
        </w:rPr>
        <w:t>[NOTE TO FCC: The mask above should be confirmed or revised, using the correct formula and relevant ITU-R Recommendations, once the correct Recommendation to use is identified.]</w:t>
      </w:r>
    </w:p>
    <w:p w14:paraId="5BBAB2E5" w14:textId="77777777" w:rsidR="00320C59" w:rsidRPr="00090F07" w:rsidRDefault="00320C59" w:rsidP="00320C59">
      <w:pPr>
        <w:tabs>
          <w:tab w:val="left" w:pos="1134"/>
          <w:tab w:val="left" w:pos="1871"/>
          <w:tab w:val="left" w:pos="2268"/>
        </w:tabs>
        <w:overflowPunct w:val="0"/>
        <w:autoSpaceDE w:val="0"/>
        <w:autoSpaceDN w:val="0"/>
        <w:adjustRightInd w:val="0"/>
        <w:spacing w:before="120" w:after="120"/>
        <w:textAlignment w:val="baseline"/>
        <w:rPr>
          <w:sz w:val="24"/>
          <w:szCs w:val="24"/>
          <w:lang w:val="en-GB" w:eastAsia="ja-JP"/>
        </w:rPr>
      </w:pPr>
      <w:r w:rsidRPr="00090F07">
        <w:rPr>
          <w:sz w:val="24"/>
          <w:szCs w:val="24"/>
          <w:lang w:val="en-GB" w:eastAsia="ja-JP"/>
        </w:rPr>
        <w:tab/>
      </w:r>
    </w:p>
    <w:p w14:paraId="246DDC4D" w14:textId="77777777" w:rsidR="00320C59" w:rsidRPr="00A845A8" w:rsidRDefault="00320C59" w:rsidP="00320C59">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090F07">
        <w:rPr>
          <w:sz w:val="24"/>
          <w:szCs w:val="24"/>
          <w:lang w:val="en-GB"/>
        </w:rPr>
        <w:t>2</w:t>
      </w:r>
      <w:r w:rsidRPr="00090F07">
        <w:rPr>
          <w:sz w:val="24"/>
          <w:szCs w:val="24"/>
          <w:lang w:val="en-GB"/>
        </w:rPr>
        <w:tab/>
        <w:t xml:space="preserve">that for the purpose of protecting the terrestrial mobile service systems in </w:t>
      </w:r>
      <w:proofErr w:type="spellStart"/>
      <w:r w:rsidRPr="00090F07">
        <w:rPr>
          <w:sz w:val="24"/>
          <w:szCs w:val="24"/>
          <w:lang w:val="en-GB"/>
        </w:rPr>
        <w:t>neighboring</w:t>
      </w:r>
      <w:proofErr w:type="spellEnd"/>
      <w:r w:rsidRPr="00090F07">
        <w:rPr>
          <w:sz w:val="24"/>
          <w:szCs w:val="24"/>
          <w:lang w:val="en-GB"/>
        </w:rPr>
        <w:t xml:space="preserve"> administrations in the band </w:t>
      </w:r>
      <w:r w:rsidRPr="00090F07">
        <w:rPr>
          <w:rFonts w:eastAsia="Calibri"/>
          <w:sz w:val="24"/>
          <w:szCs w:val="24"/>
          <w:lang w:val="en-GB"/>
        </w:rPr>
        <w:t>24.25-27.5 GHz</w:t>
      </w:r>
      <w:r w:rsidRPr="00090F07">
        <w:rPr>
          <w:sz w:val="24"/>
          <w:szCs w:val="24"/>
          <w:lang w:val="en-GB"/>
        </w:rPr>
        <w:t xml:space="preserve">, the power flux density level per HAPS platform station or individual HAPS ground station at the surface of the Earth in </w:t>
      </w:r>
      <w:proofErr w:type="spellStart"/>
      <w:r w:rsidRPr="00090F07">
        <w:rPr>
          <w:sz w:val="24"/>
          <w:szCs w:val="24"/>
          <w:lang w:val="en-GB"/>
        </w:rPr>
        <w:t>neighboring</w:t>
      </w:r>
      <w:proofErr w:type="spellEnd"/>
      <w:r w:rsidRPr="00090F07">
        <w:rPr>
          <w:sz w:val="24"/>
          <w:szCs w:val="24"/>
          <w:lang w:val="en-GB"/>
        </w:rPr>
        <w:t xml:space="preserve"> administrations shall not exceed the following </w:t>
      </w:r>
      <w:proofErr w:type="spellStart"/>
      <w:r w:rsidRPr="00090F07">
        <w:rPr>
          <w:sz w:val="24"/>
          <w:szCs w:val="24"/>
          <w:lang w:val="en-GB"/>
        </w:rPr>
        <w:t>pfd</w:t>
      </w:r>
      <w:proofErr w:type="spellEnd"/>
      <w:r w:rsidRPr="00090F07">
        <w:rPr>
          <w:sz w:val="24"/>
          <w:szCs w:val="24"/>
          <w:lang w:val="en-GB"/>
        </w:rPr>
        <w:t xml:space="preserve"> masks in </w:t>
      </w:r>
      <w:proofErr w:type="spellStart"/>
      <w:r w:rsidRPr="00090F07">
        <w:rPr>
          <w:sz w:val="24"/>
          <w:szCs w:val="24"/>
          <w:lang w:val="en-GB"/>
        </w:rPr>
        <w:t>dBW</w:t>
      </w:r>
      <w:proofErr w:type="spellEnd"/>
      <w:r w:rsidRPr="00090F07">
        <w:rPr>
          <w:sz w:val="24"/>
          <w:szCs w:val="24"/>
          <w:lang w:val="en-GB"/>
        </w:rPr>
        <w:t>/m</w:t>
      </w:r>
      <w:r w:rsidRPr="00090F07">
        <w:rPr>
          <w:sz w:val="24"/>
          <w:szCs w:val="24"/>
          <w:vertAlign w:val="superscript"/>
          <w:lang w:val="en-GB"/>
        </w:rPr>
        <w:t>2</w:t>
      </w:r>
      <w:r w:rsidRPr="00090F07">
        <w:rPr>
          <w:sz w:val="24"/>
          <w:szCs w:val="24"/>
          <w:lang w:val="en-GB"/>
        </w:rPr>
        <w:t xml:space="preserve">/MHz </w:t>
      </w:r>
      <w:r w:rsidRPr="00090F07">
        <w:rPr>
          <w:sz w:val="24"/>
          <w:szCs w:val="24"/>
          <w:lang w:val="en-GB" w:eastAsia="ja-JP"/>
        </w:rPr>
        <w:t xml:space="preserve">without the </w:t>
      </w:r>
      <w:r w:rsidRPr="00090F07">
        <w:rPr>
          <w:sz w:val="24"/>
          <w:szCs w:val="24"/>
          <w:lang w:val="en-GB"/>
        </w:rPr>
        <w:t>explicit agreement from the affected administration</w:t>
      </w:r>
      <w:r w:rsidRPr="00C901EE">
        <w:rPr>
          <w:sz w:val="24"/>
          <w:szCs w:val="24"/>
          <w:lang w:val="en-GB"/>
        </w:rPr>
        <w:t>:</w:t>
      </w:r>
      <w:r w:rsidRPr="00A845A8">
        <w:rPr>
          <w:sz w:val="24"/>
          <w:szCs w:val="24"/>
          <w:lang w:val="en-GB"/>
        </w:rPr>
        <w:t xml:space="preserve"> </w:t>
      </w:r>
    </w:p>
    <w:p w14:paraId="25A93909" w14:textId="77777777" w:rsidR="00320C59" w:rsidRPr="00C249AF" w:rsidRDefault="00320C59" w:rsidP="00320C59">
      <w:pPr>
        <w:pStyle w:val="Equation"/>
        <w:tabs>
          <w:tab w:val="clear" w:pos="1134"/>
          <w:tab w:val="clear" w:pos="4820"/>
          <w:tab w:val="left" w:pos="3600"/>
          <w:tab w:val="left" w:pos="6120"/>
        </w:tabs>
        <w:spacing w:before="0"/>
        <w:rPr>
          <w:rFonts w:ascii="Times New Roman" w:hAnsi="Times New Roman" w:cs="Times New Roman"/>
        </w:rPr>
      </w:pPr>
      <w:proofErr w:type="gramStart"/>
      <w:r w:rsidRPr="00C249AF">
        <w:rPr>
          <w:rFonts w:ascii="Times New Roman" w:hAnsi="Times New Roman" w:cs="Times New Roman"/>
        </w:rPr>
        <w:t>PFD(</w:t>
      </w:r>
      <w:proofErr w:type="gramEnd"/>
      <w:r w:rsidRPr="00C249AF">
        <w:rPr>
          <w:rFonts w:ascii="Times New Roman" w:hAnsi="Times New Roman" w:cs="Times New Roman"/>
        </w:rPr>
        <w:t>δ)  = -113.3</w:t>
      </w:r>
      <w:r w:rsidRPr="00C249AF">
        <w:rPr>
          <w:rFonts w:ascii="Times New Roman" w:hAnsi="Times New Roman" w:cs="Times New Roman"/>
        </w:rPr>
        <w:tab/>
        <w:t>(</w:t>
      </w:r>
      <w:proofErr w:type="spellStart"/>
      <w:r w:rsidRPr="00C249AF">
        <w:rPr>
          <w:rFonts w:ascii="Times New Roman" w:hAnsi="Times New Roman" w:cs="Times New Roman"/>
        </w:rPr>
        <w:t>dBW</w:t>
      </w:r>
      <w:proofErr w:type="spellEnd"/>
      <w:r w:rsidRPr="00C249AF">
        <w:rPr>
          <w:rFonts w:ascii="Times New Roman" w:hAnsi="Times New Roman" w:cs="Times New Roman"/>
        </w:rPr>
        <w:t>/m</w:t>
      </w:r>
      <w:r w:rsidRPr="00C249AF">
        <w:rPr>
          <w:rFonts w:ascii="Times New Roman" w:hAnsi="Times New Roman" w:cs="Times New Roman"/>
          <w:vertAlign w:val="superscript"/>
        </w:rPr>
        <w:t>2</w:t>
      </w:r>
      <w:r w:rsidRPr="00C249AF">
        <w:rPr>
          <w:rFonts w:ascii="Times New Roman" w:hAnsi="Times New Roman" w:cs="Times New Roman"/>
        </w:rPr>
        <w:t>/1 MHz)</w:t>
      </w:r>
      <w:r w:rsidRPr="00C249AF">
        <w:rPr>
          <w:rFonts w:ascii="Times New Roman" w:hAnsi="Times New Roman" w:cs="Times New Roman"/>
        </w:rPr>
        <w:tab/>
        <w:t>for  0°  ≤ δ ≤  4°</w:t>
      </w:r>
    </w:p>
    <w:p w14:paraId="67FDD78C" w14:textId="77777777" w:rsidR="00320C59" w:rsidRPr="00C249AF" w:rsidRDefault="00320C59" w:rsidP="00320C59">
      <w:pPr>
        <w:pStyle w:val="Equation"/>
        <w:tabs>
          <w:tab w:val="clear" w:pos="4820"/>
          <w:tab w:val="left" w:pos="3600"/>
          <w:tab w:val="left" w:pos="6120"/>
        </w:tabs>
        <w:spacing w:before="0"/>
        <w:rPr>
          <w:rFonts w:ascii="Times New Roman" w:hAnsi="Times New Roman" w:cs="Times New Roman"/>
        </w:rPr>
      </w:pPr>
      <w:proofErr w:type="gramStart"/>
      <w:r w:rsidRPr="00C249AF">
        <w:rPr>
          <w:rFonts w:ascii="Times New Roman" w:hAnsi="Times New Roman" w:cs="Times New Roman"/>
        </w:rPr>
        <w:t>PFD(</w:t>
      </w:r>
      <w:proofErr w:type="gramEnd"/>
      <w:r w:rsidRPr="00C249AF">
        <w:rPr>
          <w:rFonts w:ascii="Times New Roman" w:hAnsi="Times New Roman" w:cs="Times New Roman"/>
        </w:rPr>
        <w:t>δ)  = -113.3 + 1.2 * (δ - 4)</w:t>
      </w:r>
      <w:r w:rsidRPr="00C249AF">
        <w:rPr>
          <w:rFonts w:ascii="Times New Roman" w:hAnsi="Times New Roman" w:cs="Times New Roman"/>
        </w:rPr>
        <w:tab/>
        <w:t>(</w:t>
      </w:r>
      <w:proofErr w:type="spellStart"/>
      <w:r w:rsidRPr="00C249AF">
        <w:rPr>
          <w:rFonts w:ascii="Times New Roman" w:hAnsi="Times New Roman" w:cs="Times New Roman"/>
        </w:rPr>
        <w:t>dBW</w:t>
      </w:r>
      <w:proofErr w:type="spellEnd"/>
      <w:r w:rsidRPr="00C249AF">
        <w:rPr>
          <w:rFonts w:ascii="Times New Roman" w:hAnsi="Times New Roman" w:cs="Times New Roman"/>
        </w:rPr>
        <w:t>/m</w:t>
      </w:r>
      <w:r w:rsidRPr="00C249AF">
        <w:rPr>
          <w:rFonts w:ascii="Times New Roman" w:hAnsi="Times New Roman" w:cs="Times New Roman"/>
          <w:vertAlign w:val="superscript"/>
        </w:rPr>
        <w:t>2</w:t>
      </w:r>
      <w:r w:rsidRPr="00C249AF">
        <w:rPr>
          <w:rFonts w:ascii="Times New Roman" w:hAnsi="Times New Roman" w:cs="Times New Roman"/>
        </w:rPr>
        <w:t>/1 MHz)</w:t>
      </w:r>
      <w:r w:rsidRPr="00C249AF">
        <w:rPr>
          <w:rFonts w:ascii="Times New Roman" w:hAnsi="Times New Roman" w:cs="Times New Roman"/>
        </w:rPr>
        <w:tab/>
        <w:t>for  4°  &lt;  δ ≤ 9°</w:t>
      </w:r>
    </w:p>
    <w:p w14:paraId="1043086E" w14:textId="77777777" w:rsidR="00320C59" w:rsidRPr="00C249AF" w:rsidRDefault="00320C59" w:rsidP="00320C59">
      <w:pPr>
        <w:pStyle w:val="Equation"/>
        <w:tabs>
          <w:tab w:val="clear" w:pos="4820"/>
          <w:tab w:val="left" w:pos="3600"/>
          <w:tab w:val="left" w:pos="6120"/>
        </w:tabs>
        <w:spacing w:before="0"/>
        <w:rPr>
          <w:rFonts w:ascii="Times New Roman" w:hAnsi="Times New Roman" w:cs="Times New Roman"/>
        </w:rPr>
      </w:pPr>
      <w:proofErr w:type="gramStart"/>
      <w:r w:rsidRPr="00C249AF">
        <w:rPr>
          <w:rFonts w:ascii="Times New Roman" w:hAnsi="Times New Roman" w:cs="Times New Roman"/>
        </w:rPr>
        <w:t>PFD(</w:t>
      </w:r>
      <w:proofErr w:type="gramEnd"/>
      <w:r w:rsidRPr="00C249AF">
        <w:rPr>
          <w:rFonts w:ascii="Times New Roman" w:hAnsi="Times New Roman" w:cs="Times New Roman"/>
        </w:rPr>
        <w:t>δ)  = -107.3</w:t>
      </w:r>
      <w:r w:rsidRPr="00C249AF">
        <w:rPr>
          <w:rFonts w:ascii="Times New Roman" w:hAnsi="Times New Roman" w:cs="Times New Roman"/>
        </w:rPr>
        <w:tab/>
        <w:t>(</w:t>
      </w:r>
      <w:proofErr w:type="spellStart"/>
      <w:r w:rsidRPr="00C249AF">
        <w:rPr>
          <w:rFonts w:ascii="Times New Roman" w:hAnsi="Times New Roman" w:cs="Times New Roman"/>
        </w:rPr>
        <w:t>dBW</w:t>
      </w:r>
      <w:proofErr w:type="spellEnd"/>
      <w:r w:rsidRPr="00C249AF">
        <w:rPr>
          <w:rFonts w:ascii="Times New Roman" w:hAnsi="Times New Roman" w:cs="Times New Roman"/>
        </w:rPr>
        <w:t>/m</w:t>
      </w:r>
      <w:r w:rsidRPr="00C249AF">
        <w:rPr>
          <w:rFonts w:ascii="Times New Roman" w:hAnsi="Times New Roman" w:cs="Times New Roman"/>
          <w:vertAlign w:val="superscript"/>
        </w:rPr>
        <w:t>2</w:t>
      </w:r>
      <w:r w:rsidRPr="00C249AF">
        <w:rPr>
          <w:rFonts w:ascii="Times New Roman" w:hAnsi="Times New Roman" w:cs="Times New Roman"/>
        </w:rPr>
        <w:t>/1 MHz)</w:t>
      </w:r>
      <w:r w:rsidRPr="00C249AF">
        <w:rPr>
          <w:rFonts w:ascii="Times New Roman" w:hAnsi="Times New Roman" w:cs="Times New Roman"/>
        </w:rPr>
        <w:tab/>
        <w:t>for  9°  &lt; δ ≤  90°</w:t>
      </w:r>
    </w:p>
    <w:p w14:paraId="76A70D05" w14:textId="77777777" w:rsidR="00320C59" w:rsidRPr="00A845A8" w:rsidRDefault="00320C59" w:rsidP="00320C59">
      <w:pPr>
        <w:pStyle w:val="Equation"/>
        <w:jc w:val="center"/>
        <w:rPr>
          <w:rFonts w:ascii="Times New Roman" w:hAnsi="Times New Roman" w:cs="Times New Roman"/>
          <w:lang w:eastAsia="ja-JP"/>
        </w:rPr>
      </w:pPr>
    </w:p>
    <w:p w14:paraId="01AB6757" w14:textId="77777777" w:rsidR="00320C59" w:rsidRPr="00A845A8" w:rsidRDefault="00320C59" w:rsidP="00320C59">
      <w:pPr>
        <w:shd w:val="clear" w:color="auto" w:fill="FFFFFF"/>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A845A8">
        <w:rPr>
          <w:noProof/>
          <w:sz w:val="24"/>
          <w:szCs w:val="24"/>
        </w:rPr>
        <w:tab/>
      </w:r>
      <w:proofErr w:type="gramStart"/>
      <w:r w:rsidRPr="00A845A8">
        <w:rPr>
          <w:sz w:val="24"/>
          <w:szCs w:val="24"/>
          <w:lang w:val="en-GB" w:eastAsia="ja-JP"/>
        </w:rPr>
        <w:t>where</w:t>
      </w:r>
      <w:proofErr w:type="gramEnd"/>
      <w:r w:rsidRPr="00A845A8">
        <w:rPr>
          <w:sz w:val="24"/>
          <w:szCs w:val="24"/>
          <w:lang w:val="en-GB" w:eastAsia="ja-JP"/>
        </w:rPr>
        <w:t xml:space="preserve"> </w:t>
      </w:r>
      <w:r w:rsidRPr="00C249AF">
        <w:rPr>
          <w:sz w:val="24"/>
          <w:szCs w:val="24"/>
        </w:rPr>
        <w:t>δ</w:t>
      </w:r>
      <w:r w:rsidRPr="00A845A8" w:rsidDel="00633DA4">
        <w:rPr>
          <w:sz w:val="24"/>
          <w:szCs w:val="24"/>
          <w:lang w:val="en-GB" w:eastAsia="ja-JP"/>
        </w:rPr>
        <w:t xml:space="preserve"> </w:t>
      </w:r>
      <w:r w:rsidRPr="00A845A8">
        <w:rPr>
          <w:sz w:val="24"/>
          <w:szCs w:val="24"/>
          <w:lang w:val="en-GB" w:eastAsia="ja-JP"/>
        </w:rPr>
        <w:t>is the elevation angle in degrees (angle of arrival above the horizontal plane</w:t>
      </w:r>
      <w:r>
        <w:rPr>
          <w:sz w:val="24"/>
          <w:szCs w:val="24"/>
          <w:lang w:val="en-GB" w:eastAsia="ja-JP"/>
        </w:rPr>
        <w:t xml:space="preserve"> for the HAPS platform station and below the horizon for the HAPS ground station</w:t>
      </w:r>
      <w:r w:rsidRPr="00A845A8">
        <w:rPr>
          <w:sz w:val="24"/>
          <w:szCs w:val="24"/>
          <w:lang w:val="en-GB" w:eastAsia="ja-JP"/>
        </w:rPr>
        <w:t>).</w:t>
      </w:r>
    </w:p>
    <w:p w14:paraId="27A82516" w14:textId="77777777" w:rsidR="00320C59" w:rsidRPr="00A845A8" w:rsidRDefault="00320C59" w:rsidP="00320C59">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sz w:val="24"/>
          <w:szCs w:val="24"/>
          <w:lang w:val="en-GB" w:eastAsia="ja-JP"/>
        </w:rPr>
      </w:pPr>
      <w:r w:rsidRPr="00A845A8">
        <w:rPr>
          <w:sz w:val="24"/>
          <w:szCs w:val="24"/>
          <w:lang w:val="en-GB" w:eastAsia="ja-JP"/>
        </w:rPr>
        <w:tab/>
      </w:r>
    </w:p>
    <w:p w14:paraId="78A38479" w14:textId="77777777" w:rsidR="00320C59" w:rsidRPr="00A845A8" w:rsidRDefault="00320C59" w:rsidP="00320C59">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p>
    <w:p w14:paraId="341E11BD" w14:textId="77777777" w:rsidR="00320C59" w:rsidRPr="00A845A8" w:rsidRDefault="00320C59" w:rsidP="00320C59">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rPr>
      </w:pPr>
      <w:r w:rsidRPr="00A845A8">
        <w:rPr>
          <w:sz w:val="24"/>
          <w:szCs w:val="24"/>
          <w:lang w:val="en-GB"/>
        </w:rPr>
        <w:t>3</w:t>
      </w:r>
      <w:r w:rsidRPr="00A845A8">
        <w:rPr>
          <w:sz w:val="24"/>
          <w:szCs w:val="24"/>
          <w:lang w:val="en-GB"/>
        </w:rPr>
        <w:tab/>
      </w:r>
      <w:r w:rsidRPr="00C901EE">
        <w:rPr>
          <w:sz w:val="24"/>
          <w:szCs w:val="24"/>
          <w:lang w:val="en-GB"/>
        </w:rPr>
        <w:t xml:space="preserve">that HAPS stations shall not claim protection from Fixed or Mobile Service stations transmitting in the bands 25.25-27.5 </w:t>
      </w:r>
      <w:proofErr w:type="gramStart"/>
      <w:r w:rsidRPr="00C901EE">
        <w:rPr>
          <w:sz w:val="24"/>
          <w:szCs w:val="24"/>
          <w:lang w:val="en-GB"/>
        </w:rPr>
        <w:t>GHz  and</w:t>
      </w:r>
      <w:proofErr w:type="gramEnd"/>
      <w:r w:rsidRPr="00C901EE">
        <w:rPr>
          <w:sz w:val="24"/>
          <w:szCs w:val="24"/>
          <w:lang w:val="en-GB"/>
        </w:rPr>
        <w:t xml:space="preserve"> No. 5.43A shall not apply; </w:t>
      </w:r>
    </w:p>
    <w:p w14:paraId="009B5C33" w14:textId="77777777" w:rsidR="00320C59" w:rsidRPr="00A845A8" w:rsidRDefault="00320C59" w:rsidP="00320C59">
      <w:pPr>
        <w:rPr>
          <w:b/>
          <w:sz w:val="24"/>
          <w:szCs w:val="24"/>
        </w:rPr>
      </w:pPr>
      <w:r>
        <w:rPr>
          <w:b/>
          <w:sz w:val="24"/>
          <w:szCs w:val="24"/>
        </w:rPr>
        <w:t xml:space="preserve">4  </w:t>
      </w:r>
      <w:r>
        <w:rPr>
          <w:b/>
          <w:sz w:val="24"/>
          <w:szCs w:val="24"/>
        </w:rPr>
        <w:tab/>
        <w:t>…</w:t>
      </w:r>
    </w:p>
    <w:p w14:paraId="632CD084" w14:textId="77777777" w:rsidR="00320C59" w:rsidRPr="00A845A8" w:rsidRDefault="00320C59" w:rsidP="00320C59">
      <w:pPr>
        <w:jc w:val="both"/>
        <w:rPr>
          <w:sz w:val="24"/>
          <w:szCs w:val="24"/>
        </w:rPr>
      </w:pPr>
      <w:r w:rsidRPr="00A845A8">
        <w:rPr>
          <w:b/>
          <w:sz w:val="24"/>
          <w:szCs w:val="24"/>
        </w:rPr>
        <w:t>Reasons:</w:t>
      </w:r>
      <w:r w:rsidRPr="00A845A8">
        <w:rPr>
          <w:sz w:val="24"/>
          <w:szCs w:val="24"/>
        </w:rPr>
        <w:t xml:space="preserve">  To add the text of a resolution specifying the operating requirements for HAPS to protect other services for the directions indicated in the Article 5 footnotes.</w:t>
      </w:r>
    </w:p>
    <w:p w14:paraId="49483670" w14:textId="77777777" w:rsidR="00320C59" w:rsidRPr="00C249AF" w:rsidRDefault="00320C59" w:rsidP="00320C59">
      <w:pPr>
        <w:rPr>
          <w:b/>
          <w:sz w:val="24"/>
          <w:szCs w:val="24"/>
        </w:rPr>
      </w:pPr>
    </w:p>
    <w:p w14:paraId="725D4DDC" w14:textId="77777777" w:rsidR="00320C59" w:rsidRPr="00C249AF" w:rsidRDefault="00320C59" w:rsidP="00320C59">
      <w:pPr>
        <w:pStyle w:val="Methodheading3"/>
        <w:rPr>
          <w:szCs w:val="24"/>
        </w:rPr>
      </w:pPr>
      <w:r w:rsidRPr="00C249AF">
        <w:rPr>
          <w:szCs w:val="24"/>
        </w:rPr>
        <w:t>MOD</w:t>
      </w:r>
      <w:r w:rsidRPr="00C249AF">
        <w:rPr>
          <w:szCs w:val="24"/>
        </w:rPr>
        <w:tab/>
      </w:r>
      <w:r w:rsidRPr="00C249AF">
        <w:rPr>
          <w:szCs w:val="24"/>
        </w:rPr>
        <w:tab/>
        <w:t>USA/1.14/15</w:t>
      </w:r>
    </w:p>
    <w:p w14:paraId="0080F5B3" w14:textId="77777777" w:rsidR="00320C59" w:rsidRPr="00C249AF" w:rsidRDefault="00320C59" w:rsidP="00320C59">
      <w:pPr>
        <w:rPr>
          <w:sz w:val="24"/>
          <w:szCs w:val="24"/>
        </w:rPr>
      </w:pPr>
    </w:p>
    <w:p w14:paraId="6E5E8268" w14:textId="77777777" w:rsidR="00320C59" w:rsidRPr="00C249AF" w:rsidRDefault="00320C59" w:rsidP="00320C59">
      <w:pPr>
        <w:pStyle w:val="Note"/>
        <w:rPr>
          <w:sz w:val="24"/>
          <w:szCs w:val="24"/>
        </w:rPr>
      </w:pPr>
      <w:r w:rsidRPr="00C249AF">
        <w:rPr>
          <w:rStyle w:val="Artdef"/>
          <w:sz w:val="24"/>
          <w:szCs w:val="24"/>
        </w:rPr>
        <w:t>5.537A</w:t>
      </w:r>
      <w:r w:rsidRPr="00C249AF">
        <w:rPr>
          <w:sz w:val="24"/>
          <w:szCs w:val="24"/>
        </w:rPr>
        <w:tab/>
      </w:r>
      <w:del w:id="80" w:author="View B" w:date="2018-09-19T23:23:00Z">
        <w:r w:rsidRPr="00C249AF" w:rsidDel="00C901EE">
          <w:rPr>
            <w:sz w:val="24"/>
            <w:szCs w:val="24"/>
          </w:rPr>
          <w:delText>In Bhutan, Cameroon, Korea (Rep. of), the Russian Federation, India, Indonesia, Iran (Islamic Republic of), Iraq, Japan, Kazakhstan, Malaysia, Maldives, Mongolia, Myanmar, Uzbekistan, Pakistan, the Philippines, Kyrgyzstan, the Dem. People’s Rep. of Korea, Sudan, Sri Lanka, Thailand and Viet Nam, t</w:delText>
        </w:r>
      </w:del>
      <w:ins w:id="81" w:author="View B" w:date="2018-09-19T23:23:00Z">
        <w:r w:rsidRPr="00C249AF">
          <w:rPr>
            <w:sz w:val="24"/>
            <w:szCs w:val="24"/>
          </w:rPr>
          <w:t>T</w:t>
        </w:r>
      </w:ins>
      <w:r w:rsidRPr="00C249AF">
        <w:rPr>
          <w:sz w:val="24"/>
          <w:szCs w:val="24"/>
        </w:rPr>
        <w:t>he allocation to the fixed service in the band 27.9-28.2 GHz may also be used by high altitude platform stations (HAPS)</w:t>
      </w:r>
      <w:ins w:id="82" w:author="View B" w:date="2018-09-19T23:24:00Z">
        <w:r w:rsidRPr="00C249AF">
          <w:rPr>
            <w:sz w:val="24"/>
            <w:szCs w:val="24"/>
          </w:rPr>
          <w:t xml:space="preserve">: this does not preclude the use of these frequency bands by any application of the services to which they are allocated and does not establish priority in the Radio Regulations. </w:t>
        </w:r>
      </w:ins>
      <w:r w:rsidRPr="00C249AF">
        <w:rPr>
          <w:sz w:val="24"/>
          <w:szCs w:val="24"/>
        </w:rPr>
        <w:t xml:space="preserve"> </w:t>
      </w:r>
      <w:del w:id="83" w:author="View B" w:date="2018-09-19T23:23:00Z">
        <w:r w:rsidRPr="00C249AF" w:rsidDel="00C901EE">
          <w:rPr>
            <w:sz w:val="24"/>
            <w:szCs w:val="24"/>
          </w:rPr>
          <w:delText xml:space="preserve">within the territory of these countries. </w:delText>
        </w:r>
      </w:del>
      <w:r w:rsidRPr="00C249AF">
        <w:rPr>
          <w:sz w:val="24"/>
          <w:szCs w:val="24"/>
        </w:rPr>
        <w:t xml:space="preserve">Such use of 300 MHz of the fixed-service allocation by HAPS </w:t>
      </w:r>
      <w:del w:id="84" w:author="View B" w:date="2018-09-19T23:25:00Z">
        <w:r w:rsidRPr="00C249AF" w:rsidDel="00C901EE">
          <w:rPr>
            <w:sz w:val="24"/>
            <w:szCs w:val="24"/>
          </w:rPr>
          <w:delText xml:space="preserve">in the above countries </w:delText>
        </w:r>
      </w:del>
      <w:r w:rsidRPr="00C249AF">
        <w:rPr>
          <w:sz w:val="24"/>
          <w:szCs w:val="24"/>
        </w:rPr>
        <w:t>is further limited to operation in the HAPS-to-ground direction and shall not cause</w:t>
      </w:r>
      <w:ins w:id="85" w:author="View B" w:date="2018-09-19T23:27:00Z">
        <w:r w:rsidRPr="00C249AF">
          <w:rPr>
            <w:sz w:val="24"/>
            <w:szCs w:val="24"/>
          </w:rPr>
          <w:t xml:space="preserve"> unacceptable</w:t>
        </w:r>
      </w:ins>
      <w:del w:id="86" w:author="View B" w:date="2018-09-19T23:27:00Z">
        <w:r w:rsidRPr="00C249AF" w:rsidDel="00C901EE">
          <w:rPr>
            <w:sz w:val="24"/>
            <w:szCs w:val="24"/>
          </w:rPr>
          <w:delText xml:space="preserve"> harmful</w:delText>
        </w:r>
      </w:del>
      <w:r w:rsidRPr="00C249AF">
        <w:rPr>
          <w:sz w:val="24"/>
          <w:szCs w:val="24"/>
        </w:rPr>
        <w:t xml:space="preserve"> interference to, nor claim protection from, other types of fixed-service systems or </w:t>
      </w:r>
      <w:ins w:id="87" w:author="View B" w:date="2018-09-19T23:27:00Z">
        <w:r w:rsidRPr="00C249AF">
          <w:rPr>
            <w:sz w:val="24"/>
            <w:szCs w:val="24"/>
          </w:rPr>
          <w:t xml:space="preserve">systems operating under </w:t>
        </w:r>
      </w:ins>
      <w:r w:rsidRPr="00C249AF">
        <w:rPr>
          <w:sz w:val="24"/>
          <w:szCs w:val="24"/>
        </w:rPr>
        <w:t xml:space="preserve">other co-primary services. </w:t>
      </w:r>
      <w:r>
        <w:rPr>
          <w:sz w:val="24"/>
          <w:szCs w:val="24"/>
        </w:rPr>
        <w:t xml:space="preserve"> </w:t>
      </w:r>
      <w:r w:rsidRPr="00C249AF">
        <w:rPr>
          <w:sz w:val="24"/>
          <w:szCs w:val="24"/>
        </w:rPr>
        <w:t xml:space="preserve">Furthermore, the development of these other services shall not be constrained by HAPS. </w:t>
      </w:r>
      <w:r>
        <w:rPr>
          <w:sz w:val="24"/>
          <w:szCs w:val="24"/>
        </w:rPr>
        <w:t xml:space="preserve"> </w:t>
      </w:r>
      <w:r w:rsidRPr="00C249AF">
        <w:rPr>
          <w:sz w:val="24"/>
          <w:szCs w:val="24"/>
        </w:rPr>
        <w:t>See Resolution </w:t>
      </w:r>
      <w:r w:rsidRPr="00C249AF">
        <w:rPr>
          <w:b/>
          <w:bCs/>
          <w:sz w:val="24"/>
          <w:szCs w:val="24"/>
        </w:rPr>
        <w:t xml:space="preserve">145 </w:t>
      </w:r>
      <w:r w:rsidRPr="00C249AF">
        <w:rPr>
          <w:b/>
          <w:sz w:val="24"/>
          <w:szCs w:val="24"/>
        </w:rPr>
        <w:t>(Rev.WRC</w:t>
      </w:r>
      <w:r w:rsidRPr="00C249AF">
        <w:rPr>
          <w:b/>
          <w:sz w:val="24"/>
          <w:szCs w:val="24"/>
        </w:rPr>
        <w:noBreakHyphen/>
        <w:t>1</w:t>
      </w:r>
      <w:ins w:id="88" w:author="View B" w:date="2018-09-19T23:47:00Z">
        <w:r w:rsidRPr="00C249AF">
          <w:rPr>
            <w:b/>
            <w:sz w:val="24"/>
            <w:szCs w:val="24"/>
          </w:rPr>
          <w:t>9</w:t>
        </w:r>
      </w:ins>
      <w:del w:id="89" w:author="View B" w:date="2018-09-19T23:47:00Z">
        <w:r w:rsidRPr="00C249AF" w:rsidDel="00C901EE">
          <w:rPr>
            <w:b/>
            <w:sz w:val="24"/>
            <w:szCs w:val="24"/>
          </w:rPr>
          <w:delText>2</w:delText>
        </w:r>
      </w:del>
      <w:r w:rsidRPr="00C249AF">
        <w:rPr>
          <w:b/>
          <w:sz w:val="24"/>
          <w:szCs w:val="24"/>
        </w:rPr>
        <w:t>)</w:t>
      </w:r>
      <w:r w:rsidRPr="00C249AF">
        <w:rPr>
          <w:sz w:val="24"/>
          <w:szCs w:val="24"/>
        </w:rPr>
        <w:t>.</w:t>
      </w:r>
      <w:r w:rsidRPr="00C249AF">
        <w:rPr>
          <w:color w:val="000000"/>
          <w:sz w:val="24"/>
          <w:szCs w:val="24"/>
        </w:rPr>
        <w:t xml:space="preserve">  </w:t>
      </w:r>
      <w:del w:id="90" w:author="View B" w:date="2018-09-19T23:30:00Z">
        <w:r w:rsidRPr="00C249AF" w:rsidDel="00C901EE">
          <w:rPr>
            <w:color w:val="000000"/>
            <w:sz w:val="24"/>
            <w:szCs w:val="24"/>
          </w:rPr>
          <w:delText>  (WRC</w:delText>
        </w:r>
        <w:r w:rsidRPr="00C249AF" w:rsidDel="00C901EE">
          <w:rPr>
            <w:color w:val="000000"/>
            <w:sz w:val="24"/>
            <w:szCs w:val="24"/>
          </w:rPr>
          <w:noBreakHyphen/>
          <w:delText>12)</w:delText>
        </w:r>
      </w:del>
    </w:p>
    <w:p w14:paraId="3ABDBA55" w14:textId="77777777" w:rsidR="00320C59" w:rsidRPr="00215064" w:rsidRDefault="00320C59" w:rsidP="00320C59">
      <w:pPr>
        <w:tabs>
          <w:tab w:val="left" w:pos="1134"/>
          <w:tab w:val="left" w:pos="1871"/>
          <w:tab w:val="left" w:pos="2268"/>
        </w:tabs>
        <w:overflowPunct w:val="0"/>
        <w:autoSpaceDE w:val="0"/>
        <w:autoSpaceDN w:val="0"/>
        <w:adjustRightInd w:val="0"/>
        <w:spacing w:before="120"/>
        <w:jc w:val="both"/>
        <w:textAlignment w:val="baseline"/>
        <w:rPr>
          <w:ins w:id="91" w:author="View B" w:date="2018-09-19T23:24:00Z"/>
          <w:rFonts w:eastAsia="Calibri"/>
          <w:lang w:val="en-GB"/>
        </w:rPr>
      </w:pPr>
    </w:p>
    <w:p w14:paraId="1BA21923" w14:textId="77777777" w:rsidR="00320C59" w:rsidRPr="00687667" w:rsidRDefault="00320C59" w:rsidP="00320C59">
      <w:pPr>
        <w:pStyle w:val="Methodheading3"/>
        <w:rPr>
          <w:sz w:val="22"/>
          <w:szCs w:val="22"/>
        </w:rPr>
      </w:pPr>
      <w:r>
        <w:rPr>
          <w:sz w:val="22"/>
          <w:szCs w:val="22"/>
        </w:rPr>
        <w:t>MOD</w:t>
      </w:r>
      <w:r w:rsidRPr="00687667">
        <w:rPr>
          <w:sz w:val="22"/>
          <w:szCs w:val="22"/>
        </w:rPr>
        <w:tab/>
      </w:r>
      <w:r w:rsidRPr="00687667">
        <w:rPr>
          <w:sz w:val="22"/>
          <w:szCs w:val="22"/>
        </w:rPr>
        <w:tab/>
        <w:t>USA/1.14/</w:t>
      </w:r>
      <w:r>
        <w:rPr>
          <w:sz w:val="22"/>
          <w:szCs w:val="22"/>
        </w:rPr>
        <w:t>20</w:t>
      </w:r>
    </w:p>
    <w:p w14:paraId="34AB076B" w14:textId="77777777" w:rsidR="00320C59" w:rsidRDefault="00320C59" w:rsidP="00320C59">
      <w:pPr>
        <w:rPr>
          <w:ins w:id="92" w:author="View B" w:date="2018-09-19T23:32:00Z"/>
          <w:sz w:val="24"/>
          <w:szCs w:val="24"/>
          <w:lang w:val="en-GB"/>
        </w:rPr>
      </w:pPr>
    </w:p>
    <w:p w14:paraId="20485416" w14:textId="77777777" w:rsidR="00320C59" w:rsidRPr="00997E3C" w:rsidRDefault="00320C59" w:rsidP="00320C59">
      <w:pPr>
        <w:pStyle w:val="ResNo"/>
        <w:rPr>
          <w:rFonts w:ascii="Times New Roman" w:hAnsi="Times New Roman" w:cs="Times New Roman"/>
        </w:rPr>
      </w:pPr>
      <w:bookmarkStart w:id="93" w:name="_Toc450048632"/>
      <w:r w:rsidRPr="00997E3C">
        <w:rPr>
          <w:rFonts w:ascii="Times New Roman" w:hAnsi="Times New Roman" w:cs="Times New Roman"/>
        </w:rPr>
        <w:t xml:space="preserve">RESOLUTION </w:t>
      </w:r>
      <w:r w:rsidRPr="00997E3C">
        <w:rPr>
          <w:rStyle w:val="href"/>
        </w:rPr>
        <w:t>145</w:t>
      </w:r>
      <w:r w:rsidRPr="00997E3C">
        <w:rPr>
          <w:rFonts w:ascii="Times New Roman" w:hAnsi="Times New Roman" w:cs="Times New Roman"/>
        </w:rPr>
        <w:t xml:space="preserve"> (Rev.WRC</w:t>
      </w:r>
      <w:r w:rsidRPr="00997E3C">
        <w:rPr>
          <w:rFonts w:ascii="Times New Roman" w:hAnsi="Times New Roman" w:cs="Times New Roman"/>
        </w:rPr>
        <w:noBreakHyphen/>
        <w:t>1</w:t>
      </w:r>
      <w:ins w:id="94" w:author="View B" w:date="2018-09-19T23:52:00Z">
        <w:r w:rsidRPr="00997E3C">
          <w:rPr>
            <w:rFonts w:ascii="Times New Roman" w:hAnsi="Times New Roman" w:cs="Times New Roman"/>
          </w:rPr>
          <w:t>9</w:t>
        </w:r>
      </w:ins>
      <w:del w:id="95" w:author="View B" w:date="2018-09-19T23:52:00Z">
        <w:r w:rsidRPr="00997E3C" w:rsidDel="00FA24CB">
          <w:rPr>
            <w:rFonts w:ascii="Times New Roman" w:hAnsi="Times New Roman" w:cs="Times New Roman"/>
          </w:rPr>
          <w:delText>2</w:delText>
        </w:r>
      </w:del>
      <w:r w:rsidRPr="00997E3C">
        <w:rPr>
          <w:rFonts w:ascii="Times New Roman" w:hAnsi="Times New Roman" w:cs="Times New Roman"/>
        </w:rPr>
        <w:t>)</w:t>
      </w:r>
      <w:bookmarkEnd w:id="93"/>
    </w:p>
    <w:p w14:paraId="11CE9D06" w14:textId="77777777" w:rsidR="00320C59" w:rsidRPr="00997E3C" w:rsidRDefault="00320C59" w:rsidP="00320C59">
      <w:pPr>
        <w:pStyle w:val="Restitle"/>
        <w:rPr>
          <w:rFonts w:ascii="Times New Roman" w:hAnsi="Times New Roman" w:cs="Times New Roman"/>
        </w:rPr>
      </w:pPr>
      <w:bookmarkStart w:id="96" w:name="_Toc319401766"/>
      <w:bookmarkStart w:id="97" w:name="_Toc327364362"/>
      <w:bookmarkStart w:id="98" w:name="_Toc450048633"/>
      <w:r w:rsidRPr="00997E3C">
        <w:rPr>
          <w:rFonts w:ascii="Times New Roman" w:hAnsi="Times New Roman" w:cs="Times New Roman"/>
        </w:rPr>
        <w:t xml:space="preserve">Use of the bands 27.9-28.2 GHz and 31-31.3 GHz by </w:t>
      </w:r>
      <w:r w:rsidRPr="00997E3C">
        <w:rPr>
          <w:rFonts w:ascii="Times New Roman" w:hAnsi="Times New Roman" w:cs="Times New Roman"/>
        </w:rPr>
        <w:br/>
        <w:t>high altitude platform stations in the fixed service</w:t>
      </w:r>
      <w:bookmarkEnd w:id="96"/>
      <w:bookmarkEnd w:id="97"/>
      <w:bookmarkEnd w:id="98"/>
    </w:p>
    <w:p w14:paraId="3E6A982A" w14:textId="77777777" w:rsidR="00320C59" w:rsidRPr="00997E3C" w:rsidRDefault="00320C59" w:rsidP="00320C59">
      <w:pPr>
        <w:pStyle w:val="Normalaftertitle"/>
        <w:rPr>
          <w:rFonts w:ascii="Times New Roman" w:hAnsi="Times New Roman" w:cs="Times New Roman"/>
        </w:rPr>
      </w:pPr>
      <w:r w:rsidRPr="00997E3C">
        <w:rPr>
          <w:rFonts w:ascii="Times New Roman" w:hAnsi="Times New Roman" w:cs="Times New Roman"/>
        </w:rPr>
        <w:t>The World Radiocommunication Conference (Geneva, 2012),</w:t>
      </w:r>
    </w:p>
    <w:p w14:paraId="1A5C6AD0" w14:textId="77777777" w:rsidR="00320C59" w:rsidRPr="00C901EE" w:rsidRDefault="00320C59" w:rsidP="00320C59">
      <w:pPr>
        <w:pStyle w:val="Call"/>
        <w:rPr>
          <w:szCs w:val="24"/>
        </w:rPr>
      </w:pPr>
      <w:proofErr w:type="gramStart"/>
      <w:r w:rsidRPr="00C901EE">
        <w:rPr>
          <w:szCs w:val="24"/>
        </w:rPr>
        <w:t>considering</w:t>
      </w:r>
      <w:proofErr w:type="gramEnd"/>
    </w:p>
    <w:p w14:paraId="667A6216" w14:textId="77777777" w:rsidR="00320C59" w:rsidRPr="00C901EE" w:rsidRDefault="00320C59" w:rsidP="00320C59">
      <w:pPr>
        <w:spacing w:before="120"/>
        <w:rPr>
          <w:sz w:val="24"/>
          <w:szCs w:val="24"/>
        </w:rPr>
      </w:pPr>
      <w:r w:rsidRPr="00C901EE">
        <w:rPr>
          <w:i/>
          <w:sz w:val="24"/>
          <w:szCs w:val="24"/>
        </w:rPr>
        <w:t>a)</w:t>
      </w:r>
      <w:r w:rsidRPr="00C901EE">
        <w:rPr>
          <w:sz w:val="24"/>
          <w:szCs w:val="24"/>
        </w:rPr>
        <w:tab/>
      </w:r>
      <w:proofErr w:type="gramStart"/>
      <w:r w:rsidRPr="00C901EE">
        <w:rPr>
          <w:sz w:val="24"/>
          <w:szCs w:val="24"/>
        </w:rPr>
        <w:t>that</w:t>
      </w:r>
      <w:proofErr w:type="gramEnd"/>
      <w:r w:rsidRPr="00C901EE">
        <w:rPr>
          <w:sz w:val="24"/>
          <w:szCs w:val="24"/>
        </w:rPr>
        <w:t xml:space="preserve"> WRC</w:t>
      </w:r>
      <w:r w:rsidRPr="00C901EE">
        <w:rPr>
          <w:sz w:val="24"/>
          <w:szCs w:val="24"/>
        </w:rPr>
        <w:noBreakHyphen/>
        <w:t>97 made provision for the operation of high altitude platform stations (HAPS), also known as stratospheric repeaters, within a 2 </w:t>
      </w:r>
      <w:r>
        <w:rPr>
          <w:sz w:val="24"/>
          <w:szCs w:val="24"/>
        </w:rPr>
        <w:t>x</w:t>
      </w:r>
      <w:r w:rsidRPr="00C901EE">
        <w:rPr>
          <w:sz w:val="24"/>
          <w:szCs w:val="24"/>
        </w:rPr>
        <w:t> 300 MHz portion of the fixed-service allocation in the bands 47.2-47.5 GHz and 47.9-48.2 GHz;</w:t>
      </w:r>
    </w:p>
    <w:p w14:paraId="0011CC80" w14:textId="77777777" w:rsidR="00320C59" w:rsidRPr="00C901EE" w:rsidRDefault="00320C59" w:rsidP="00320C59">
      <w:pPr>
        <w:spacing w:before="120"/>
        <w:rPr>
          <w:snapToGrid w:val="0"/>
          <w:sz w:val="24"/>
          <w:szCs w:val="24"/>
        </w:rPr>
      </w:pPr>
      <w:r w:rsidRPr="00C901EE">
        <w:rPr>
          <w:i/>
          <w:sz w:val="24"/>
          <w:szCs w:val="24"/>
        </w:rPr>
        <w:t>b)</w:t>
      </w:r>
      <w:r w:rsidRPr="00C901EE">
        <w:rPr>
          <w:sz w:val="24"/>
          <w:szCs w:val="24"/>
        </w:rPr>
        <w:tab/>
      </w:r>
      <w:proofErr w:type="gramStart"/>
      <w:r w:rsidRPr="00C901EE">
        <w:rPr>
          <w:snapToGrid w:val="0"/>
          <w:sz w:val="24"/>
          <w:szCs w:val="24"/>
        </w:rPr>
        <w:t>that</w:t>
      </w:r>
      <w:proofErr w:type="gramEnd"/>
      <w:r w:rsidRPr="00C901EE">
        <w:rPr>
          <w:snapToGrid w:val="0"/>
          <w:sz w:val="24"/>
          <w:szCs w:val="24"/>
        </w:rPr>
        <w:t xml:space="preserve"> No. </w:t>
      </w:r>
      <w:r w:rsidRPr="00C901EE">
        <w:rPr>
          <w:rStyle w:val="Artref"/>
          <w:b/>
          <w:color w:val="000000"/>
          <w:sz w:val="24"/>
          <w:szCs w:val="24"/>
        </w:rPr>
        <w:t>4.23</w:t>
      </w:r>
      <w:r w:rsidRPr="00C901EE">
        <w:rPr>
          <w:snapToGrid w:val="0"/>
          <w:sz w:val="24"/>
          <w:szCs w:val="24"/>
        </w:rPr>
        <w:t xml:space="preserve"> specifies that transmissions to or from HAPS shall be limited to the bands specifically identified in Article </w:t>
      </w:r>
      <w:r w:rsidRPr="00C901EE">
        <w:rPr>
          <w:rStyle w:val="Artref"/>
          <w:b/>
          <w:color w:val="000000"/>
          <w:sz w:val="24"/>
          <w:szCs w:val="24"/>
        </w:rPr>
        <w:t>5</w:t>
      </w:r>
      <w:r w:rsidRPr="00C901EE">
        <w:rPr>
          <w:snapToGrid w:val="0"/>
          <w:sz w:val="24"/>
          <w:szCs w:val="24"/>
        </w:rPr>
        <w:t>;</w:t>
      </w:r>
    </w:p>
    <w:p w14:paraId="45DEEA32" w14:textId="77777777" w:rsidR="00320C59" w:rsidRPr="00C901EE" w:rsidRDefault="00320C59" w:rsidP="00320C59">
      <w:pPr>
        <w:spacing w:before="120"/>
        <w:rPr>
          <w:sz w:val="24"/>
          <w:szCs w:val="24"/>
        </w:rPr>
      </w:pPr>
      <w:r w:rsidRPr="00C901EE">
        <w:rPr>
          <w:i/>
          <w:sz w:val="24"/>
          <w:szCs w:val="24"/>
        </w:rPr>
        <w:t>c)</w:t>
      </w:r>
      <w:r w:rsidRPr="00C901EE">
        <w:rPr>
          <w:sz w:val="24"/>
          <w:szCs w:val="24"/>
        </w:rPr>
        <w:tab/>
      </w:r>
      <w:proofErr w:type="gramStart"/>
      <w:r w:rsidRPr="00C901EE">
        <w:rPr>
          <w:sz w:val="24"/>
          <w:szCs w:val="24"/>
        </w:rPr>
        <w:t>that</w:t>
      </w:r>
      <w:proofErr w:type="gramEnd"/>
      <w:r w:rsidRPr="00C901EE">
        <w:rPr>
          <w:sz w:val="24"/>
          <w:szCs w:val="24"/>
        </w:rPr>
        <w:t xml:space="preserve"> at WRC</w:t>
      </w:r>
      <w:r w:rsidRPr="00C901EE">
        <w:rPr>
          <w:sz w:val="24"/>
          <w:szCs w:val="24"/>
        </w:rPr>
        <w:noBreakHyphen/>
        <w:t>2000, several countries in Region 3 and one country in Region 1 expressed a need for a lower frequency band for HAPS due to the excessive rain attenuation that occurs at 47 GHz in these countries;</w:t>
      </w:r>
    </w:p>
    <w:p w14:paraId="13CB53A3" w14:textId="77777777" w:rsidR="00320C59" w:rsidRPr="00C901EE" w:rsidRDefault="00320C59" w:rsidP="00320C59">
      <w:pPr>
        <w:spacing w:before="120"/>
        <w:rPr>
          <w:sz w:val="24"/>
          <w:szCs w:val="24"/>
        </w:rPr>
      </w:pPr>
      <w:r w:rsidRPr="00C901EE">
        <w:rPr>
          <w:i/>
          <w:iCs/>
          <w:sz w:val="24"/>
          <w:szCs w:val="24"/>
        </w:rPr>
        <w:t>d)</w:t>
      </w:r>
      <w:r w:rsidRPr="00C901EE">
        <w:rPr>
          <w:i/>
          <w:iCs/>
          <w:sz w:val="24"/>
          <w:szCs w:val="24"/>
        </w:rPr>
        <w:tab/>
      </w:r>
      <w:proofErr w:type="gramStart"/>
      <w:r w:rsidRPr="00C901EE">
        <w:rPr>
          <w:sz w:val="24"/>
          <w:szCs w:val="24"/>
        </w:rPr>
        <w:t>that</w:t>
      </w:r>
      <w:proofErr w:type="gramEnd"/>
      <w:r w:rsidRPr="00C901EE">
        <w:rPr>
          <w:sz w:val="24"/>
          <w:szCs w:val="24"/>
        </w:rPr>
        <w:t xml:space="preserve"> some countries in Region 2 have also expressed an interest in using a frequency range lower than those referred to in </w:t>
      </w:r>
      <w:r w:rsidRPr="00C901EE">
        <w:rPr>
          <w:i/>
          <w:iCs/>
          <w:sz w:val="24"/>
          <w:szCs w:val="24"/>
        </w:rPr>
        <w:t>considering a)</w:t>
      </w:r>
      <w:r w:rsidRPr="00C901EE">
        <w:rPr>
          <w:sz w:val="24"/>
          <w:szCs w:val="24"/>
        </w:rPr>
        <w:t>;</w:t>
      </w:r>
    </w:p>
    <w:p w14:paraId="7A5462A9" w14:textId="77777777" w:rsidR="00320C59" w:rsidRPr="00C901EE" w:rsidRDefault="00320C59" w:rsidP="00320C59">
      <w:pPr>
        <w:spacing w:before="120"/>
        <w:rPr>
          <w:sz w:val="24"/>
          <w:szCs w:val="24"/>
        </w:rPr>
      </w:pPr>
      <w:r w:rsidRPr="00C901EE">
        <w:rPr>
          <w:i/>
          <w:sz w:val="24"/>
          <w:szCs w:val="24"/>
        </w:rPr>
        <w:t>e)</w:t>
      </w:r>
      <w:r w:rsidRPr="00C901EE">
        <w:rPr>
          <w:sz w:val="24"/>
          <w:szCs w:val="24"/>
        </w:rPr>
        <w:tab/>
      </w:r>
      <w:proofErr w:type="gramStart"/>
      <w:r w:rsidRPr="00C901EE">
        <w:rPr>
          <w:sz w:val="24"/>
          <w:szCs w:val="24"/>
        </w:rPr>
        <w:t>that</w:t>
      </w:r>
      <w:proofErr w:type="gramEnd"/>
      <w:r w:rsidRPr="00C901EE">
        <w:rPr>
          <w:sz w:val="24"/>
          <w:szCs w:val="24"/>
        </w:rPr>
        <w:t xml:space="preserve">, in order to accommodate the need expressed by the countries referred to in </w:t>
      </w:r>
      <w:r w:rsidRPr="00C901EE">
        <w:rPr>
          <w:i/>
          <w:sz w:val="24"/>
          <w:szCs w:val="24"/>
        </w:rPr>
        <w:t>considering c)</w:t>
      </w:r>
      <w:r w:rsidRPr="00C901EE">
        <w:rPr>
          <w:iCs/>
          <w:sz w:val="24"/>
          <w:szCs w:val="24"/>
        </w:rPr>
        <w:t>,</w:t>
      </w:r>
      <w:r w:rsidRPr="00C901EE">
        <w:rPr>
          <w:i/>
          <w:sz w:val="24"/>
          <w:szCs w:val="24"/>
        </w:rPr>
        <w:t xml:space="preserve"> </w:t>
      </w:r>
      <w:r w:rsidRPr="00C901EE">
        <w:rPr>
          <w:sz w:val="24"/>
          <w:szCs w:val="24"/>
        </w:rPr>
        <w:t>WRC</w:t>
      </w:r>
      <w:r w:rsidRPr="00C901EE">
        <w:rPr>
          <w:sz w:val="24"/>
          <w:szCs w:val="24"/>
        </w:rPr>
        <w:noBreakHyphen/>
        <w:t>2000 adopted Nos. </w:t>
      </w:r>
      <w:r w:rsidRPr="00C901EE">
        <w:rPr>
          <w:rStyle w:val="Artref"/>
          <w:b/>
          <w:color w:val="000000"/>
          <w:sz w:val="24"/>
          <w:szCs w:val="24"/>
        </w:rPr>
        <w:t>5.537A</w:t>
      </w:r>
      <w:r w:rsidRPr="00C901EE">
        <w:rPr>
          <w:sz w:val="24"/>
          <w:szCs w:val="24"/>
        </w:rPr>
        <w:t xml:space="preserve"> and </w:t>
      </w:r>
      <w:r w:rsidRPr="00C901EE">
        <w:rPr>
          <w:rStyle w:val="Artref"/>
          <w:b/>
          <w:color w:val="000000"/>
          <w:sz w:val="24"/>
          <w:szCs w:val="24"/>
        </w:rPr>
        <w:t>5.543A</w:t>
      </w:r>
      <w:r w:rsidRPr="00C901EE">
        <w:rPr>
          <w:bCs/>
          <w:color w:val="000000"/>
          <w:sz w:val="24"/>
          <w:szCs w:val="24"/>
        </w:rPr>
        <w:t>, which were modified at WRC</w:t>
      </w:r>
      <w:r w:rsidRPr="00C901EE">
        <w:rPr>
          <w:bCs/>
          <w:color w:val="000000"/>
          <w:sz w:val="24"/>
          <w:szCs w:val="24"/>
        </w:rPr>
        <w:noBreakHyphen/>
        <w:t>03 and then again at WRC</w:t>
      </w:r>
      <w:r w:rsidRPr="00C901EE">
        <w:rPr>
          <w:bCs/>
          <w:color w:val="000000"/>
          <w:sz w:val="24"/>
          <w:szCs w:val="24"/>
        </w:rPr>
        <w:noBreakHyphen/>
        <w:t>07</w:t>
      </w:r>
      <w:r w:rsidRPr="00C901EE">
        <w:rPr>
          <w:sz w:val="24"/>
          <w:szCs w:val="24"/>
        </w:rPr>
        <w:t xml:space="preserve"> to permit the use of HAPS in the fixed service in the band 27.9-28.2 GHz and in the band 31-31.3 GHz in certain Region 1 and 3 countries on a non-harmful interference, non</w:t>
      </w:r>
      <w:r w:rsidRPr="00C901EE">
        <w:rPr>
          <w:sz w:val="24"/>
          <w:szCs w:val="24"/>
        </w:rPr>
        <w:noBreakHyphen/>
        <w:t>protection basis;</w:t>
      </w:r>
    </w:p>
    <w:p w14:paraId="1259F46B" w14:textId="77777777" w:rsidR="00320C59" w:rsidRPr="00C901EE" w:rsidRDefault="00320C59" w:rsidP="00320C59">
      <w:pPr>
        <w:rPr>
          <w:sz w:val="24"/>
          <w:szCs w:val="24"/>
        </w:rPr>
      </w:pPr>
      <w:r w:rsidRPr="00C901EE">
        <w:rPr>
          <w:i/>
          <w:sz w:val="24"/>
          <w:szCs w:val="24"/>
        </w:rPr>
        <w:t>f)</w:t>
      </w:r>
      <w:r w:rsidRPr="00C901EE">
        <w:rPr>
          <w:i/>
          <w:sz w:val="24"/>
          <w:szCs w:val="24"/>
        </w:rPr>
        <w:tab/>
      </w:r>
      <w:proofErr w:type="gramStart"/>
      <w:r w:rsidRPr="00C901EE">
        <w:rPr>
          <w:sz w:val="24"/>
          <w:szCs w:val="24"/>
        </w:rPr>
        <w:t>that</w:t>
      </w:r>
      <w:proofErr w:type="gramEnd"/>
      <w:r w:rsidRPr="00C901EE">
        <w:rPr>
          <w:sz w:val="24"/>
          <w:szCs w:val="24"/>
        </w:rPr>
        <w:t xml:space="preserve"> the bands 27.9-28.2 GHz and 31-31.3 GHz are already heavily used or planned to be used by a number of different services and a number of other types of applications in the fixed service;</w:t>
      </w:r>
    </w:p>
    <w:p w14:paraId="20026CA3" w14:textId="77777777" w:rsidR="00320C59" w:rsidRPr="00C901EE" w:rsidRDefault="00320C59" w:rsidP="00320C59">
      <w:pPr>
        <w:rPr>
          <w:sz w:val="24"/>
          <w:szCs w:val="24"/>
        </w:rPr>
      </w:pPr>
      <w:r w:rsidRPr="00C901EE">
        <w:rPr>
          <w:i/>
          <w:iCs/>
          <w:sz w:val="24"/>
          <w:szCs w:val="24"/>
        </w:rPr>
        <w:t>g)</w:t>
      </w:r>
      <w:r w:rsidRPr="00C901EE">
        <w:rPr>
          <w:i/>
          <w:iCs/>
          <w:sz w:val="24"/>
          <w:szCs w:val="24"/>
        </w:rPr>
        <w:tab/>
      </w:r>
      <w:proofErr w:type="gramStart"/>
      <w:r w:rsidRPr="00C901EE">
        <w:rPr>
          <w:sz w:val="24"/>
          <w:szCs w:val="24"/>
        </w:rPr>
        <w:t>that</w:t>
      </w:r>
      <w:proofErr w:type="gramEnd"/>
      <w:r w:rsidRPr="00C901EE">
        <w:rPr>
          <w:sz w:val="24"/>
          <w:szCs w:val="24"/>
        </w:rPr>
        <w:t xml:space="preserve"> while the decision to deploy HAPS can be taken on a national basis, such deployment may affect </w:t>
      </w:r>
      <w:proofErr w:type="spellStart"/>
      <w:r w:rsidRPr="00C901EE">
        <w:rPr>
          <w:sz w:val="24"/>
          <w:szCs w:val="24"/>
        </w:rPr>
        <w:t>neighbouring</w:t>
      </w:r>
      <w:proofErr w:type="spellEnd"/>
      <w:r w:rsidRPr="00C901EE">
        <w:rPr>
          <w:sz w:val="24"/>
          <w:szCs w:val="24"/>
        </w:rPr>
        <w:t xml:space="preserve"> administrations, particularly in small countries;</w:t>
      </w:r>
    </w:p>
    <w:p w14:paraId="180E72CC" w14:textId="77777777" w:rsidR="00320C59" w:rsidRPr="00C901EE" w:rsidRDefault="00320C59" w:rsidP="00320C59">
      <w:pPr>
        <w:rPr>
          <w:sz w:val="24"/>
          <w:szCs w:val="24"/>
        </w:rPr>
      </w:pPr>
      <w:r w:rsidRPr="00C901EE">
        <w:rPr>
          <w:i/>
          <w:sz w:val="24"/>
          <w:szCs w:val="24"/>
        </w:rPr>
        <w:t>h)</w:t>
      </w:r>
      <w:r w:rsidRPr="00C901EE">
        <w:rPr>
          <w:sz w:val="24"/>
          <w:szCs w:val="24"/>
        </w:rPr>
        <w:tab/>
      </w:r>
      <w:proofErr w:type="gramStart"/>
      <w:r w:rsidRPr="00C901EE">
        <w:rPr>
          <w:sz w:val="24"/>
          <w:szCs w:val="24"/>
        </w:rPr>
        <w:t>that</w:t>
      </w:r>
      <w:proofErr w:type="gramEnd"/>
      <w:r w:rsidRPr="00C901EE">
        <w:rPr>
          <w:sz w:val="24"/>
          <w:szCs w:val="24"/>
        </w:rPr>
        <w:t xml:space="preserve"> the 31.3-31.8 GHz band is allocated to the radio astronomy, Earth exploration-satellite (passive) and space research (passive) services, and that WRC</w:t>
      </w:r>
      <w:r w:rsidRPr="00C901EE">
        <w:rPr>
          <w:sz w:val="24"/>
          <w:szCs w:val="24"/>
        </w:rPr>
        <w:noBreakHyphen/>
        <w:t>03 amended No. </w:t>
      </w:r>
      <w:r w:rsidRPr="00C901EE">
        <w:rPr>
          <w:rStyle w:val="Artref"/>
          <w:b/>
          <w:color w:val="000000"/>
          <w:sz w:val="24"/>
          <w:szCs w:val="24"/>
        </w:rPr>
        <w:t>5.543A</w:t>
      </w:r>
      <w:r w:rsidRPr="00C901EE">
        <w:rPr>
          <w:sz w:val="24"/>
          <w:szCs w:val="24"/>
        </w:rPr>
        <w:t xml:space="preserve"> to specify signal levels that would protect satellite passive services and radio astronomy stations;</w:t>
      </w:r>
    </w:p>
    <w:p w14:paraId="7D56BDD1" w14:textId="77777777" w:rsidR="00320C59" w:rsidRPr="00C901EE" w:rsidRDefault="00320C59" w:rsidP="00320C59">
      <w:pPr>
        <w:rPr>
          <w:sz w:val="24"/>
          <w:szCs w:val="24"/>
        </w:rPr>
      </w:pPr>
      <w:proofErr w:type="spellStart"/>
      <w:r w:rsidRPr="00C901EE">
        <w:rPr>
          <w:i/>
          <w:iCs/>
          <w:sz w:val="24"/>
          <w:szCs w:val="24"/>
        </w:rPr>
        <w:t>i</w:t>
      </w:r>
      <w:proofErr w:type="spellEnd"/>
      <w:r w:rsidRPr="00C901EE">
        <w:rPr>
          <w:i/>
          <w:iCs/>
          <w:sz w:val="24"/>
          <w:szCs w:val="24"/>
        </w:rPr>
        <w:t>)</w:t>
      </w:r>
      <w:r w:rsidRPr="00C901EE">
        <w:rPr>
          <w:i/>
          <w:iCs/>
          <w:sz w:val="24"/>
          <w:szCs w:val="24"/>
        </w:rPr>
        <w:tab/>
      </w:r>
      <w:proofErr w:type="gramStart"/>
      <w:r w:rsidRPr="00C901EE">
        <w:rPr>
          <w:sz w:val="24"/>
          <w:szCs w:val="24"/>
        </w:rPr>
        <w:t>that</w:t>
      </w:r>
      <w:proofErr w:type="gramEnd"/>
      <w:r w:rsidRPr="00C901EE">
        <w:rPr>
          <w:sz w:val="24"/>
          <w:szCs w:val="24"/>
        </w:rPr>
        <w:t xml:space="preserve"> ITU</w:t>
      </w:r>
      <w:r w:rsidRPr="00C901EE">
        <w:rPr>
          <w:sz w:val="24"/>
          <w:szCs w:val="24"/>
        </w:rPr>
        <w:noBreakHyphen/>
        <w:t>R has conducted studies dealing with sharing between systems using HAPS in the fixed service and other types of systems in the fixed service in the bands 27.9-28.2 GHz and 31</w:t>
      </w:r>
      <w:r w:rsidRPr="00C901EE">
        <w:rPr>
          <w:sz w:val="24"/>
          <w:szCs w:val="24"/>
        </w:rPr>
        <w:noBreakHyphen/>
        <w:t>31.3 GHz leading to Recommendation ITU</w:t>
      </w:r>
      <w:r w:rsidRPr="00C901EE">
        <w:rPr>
          <w:sz w:val="24"/>
          <w:szCs w:val="24"/>
        </w:rPr>
        <w:noBreakHyphen/>
        <w:t>R F.1609;</w:t>
      </w:r>
    </w:p>
    <w:p w14:paraId="03BD0699" w14:textId="77777777" w:rsidR="00320C59" w:rsidRPr="00C901EE" w:rsidRDefault="00320C59" w:rsidP="00320C59">
      <w:pPr>
        <w:rPr>
          <w:sz w:val="24"/>
          <w:szCs w:val="24"/>
        </w:rPr>
      </w:pPr>
      <w:r w:rsidRPr="00C901EE">
        <w:rPr>
          <w:i/>
          <w:iCs/>
          <w:sz w:val="24"/>
          <w:szCs w:val="24"/>
        </w:rPr>
        <w:t>j)</w:t>
      </w:r>
      <w:r w:rsidRPr="00C901EE">
        <w:rPr>
          <w:i/>
          <w:iCs/>
          <w:sz w:val="24"/>
          <w:szCs w:val="24"/>
        </w:rPr>
        <w:tab/>
      </w:r>
      <w:proofErr w:type="gramStart"/>
      <w:r w:rsidRPr="00C901EE">
        <w:rPr>
          <w:sz w:val="24"/>
          <w:szCs w:val="24"/>
        </w:rPr>
        <w:t>that</w:t>
      </w:r>
      <w:proofErr w:type="gramEnd"/>
      <w:r w:rsidRPr="00C901EE">
        <w:rPr>
          <w:sz w:val="24"/>
          <w:szCs w:val="24"/>
        </w:rPr>
        <w:t xml:space="preserve"> results of some ITU</w:t>
      </w:r>
      <w:r w:rsidRPr="00C901EE">
        <w:rPr>
          <w:sz w:val="24"/>
          <w:szCs w:val="24"/>
        </w:rPr>
        <w:noBreakHyphen/>
        <w:t>R studies indicate that, in the bands 27.9-28.2 GHz and 31</w:t>
      </w:r>
      <w:r w:rsidRPr="00C901EE">
        <w:rPr>
          <w:sz w:val="24"/>
          <w:szCs w:val="24"/>
        </w:rPr>
        <w:noBreakHyphen/>
        <w:t>31.3 GHz, sharing between fixed-service systems using HAPS and other conventional fixed-service systems in the same area will require appropriate interference mitigation techniques to be developed and implemented;</w:t>
      </w:r>
    </w:p>
    <w:p w14:paraId="05B2BEE1" w14:textId="77777777" w:rsidR="00320C59" w:rsidRPr="00C901EE" w:rsidRDefault="00320C59" w:rsidP="00320C59">
      <w:pPr>
        <w:rPr>
          <w:i/>
          <w:iCs/>
          <w:sz w:val="24"/>
          <w:szCs w:val="24"/>
        </w:rPr>
      </w:pPr>
      <w:r w:rsidRPr="00C901EE">
        <w:rPr>
          <w:i/>
          <w:iCs/>
          <w:sz w:val="24"/>
          <w:szCs w:val="24"/>
        </w:rPr>
        <w:t>k)</w:t>
      </w:r>
      <w:r w:rsidRPr="00C901EE">
        <w:rPr>
          <w:i/>
          <w:iCs/>
          <w:sz w:val="24"/>
          <w:szCs w:val="24"/>
        </w:rPr>
        <w:tab/>
      </w:r>
      <w:proofErr w:type="gramStart"/>
      <w:r w:rsidRPr="00C901EE">
        <w:rPr>
          <w:sz w:val="24"/>
          <w:szCs w:val="24"/>
        </w:rPr>
        <w:t>that</w:t>
      </w:r>
      <w:proofErr w:type="gramEnd"/>
      <w:r w:rsidRPr="00C901EE">
        <w:rPr>
          <w:sz w:val="24"/>
          <w:szCs w:val="24"/>
        </w:rPr>
        <w:t xml:space="preserve"> ITU</w:t>
      </w:r>
      <w:r w:rsidRPr="00C901EE">
        <w:rPr>
          <w:sz w:val="24"/>
          <w:szCs w:val="24"/>
        </w:rPr>
        <w:noBreakHyphen/>
        <w:t>R has conducted studies dealing with compatibility between systems using HAPS and the passive services in the 31.3-31.8 GHz band leading to Recommendations ITU</w:t>
      </w:r>
      <w:r w:rsidRPr="00C901EE">
        <w:rPr>
          <w:sz w:val="24"/>
          <w:szCs w:val="24"/>
        </w:rPr>
        <w:noBreakHyphen/>
        <w:t>R F.1570 and ITU</w:t>
      </w:r>
      <w:r w:rsidRPr="00C901EE">
        <w:rPr>
          <w:sz w:val="24"/>
          <w:szCs w:val="24"/>
        </w:rPr>
        <w:noBreakHyphen/>
        <w:t>R F.1612;</w:t>
      </w:r>
    </w:p>
    <w:p w14:paraId="3551600E" w14:textId="77777777" w:rsidR="00320C59" w:rsidRPr="00C901EE" w:rsidRDefault="00320C59" w:rsidP="00320C59">
      <w:pPr>
        <w:spacing w:before="120"/>
        <w:rPr>
          <w:sz w:val="24"/>
          <w:szCs w:val="24"/>
        </w:rPr>
      </w:pPr>
      <w:r w:rsidRPr="00C901EE">
        <w:rPr>
          <w:i/>
          <w:iCs/>
          <w:sz w:val="24"/>
          <w:szCs w:val="24"/>
        </w:rPr>
        <w:t>l)</w:t>
      </w:r>
      <w:r w:rsidRPr="00C901EE">
        <w:rPr>
          <w:i/>
          <w:iCs/>
          <w:sz w:val="24"/>
          <w:szCs w:val="24"/>
        </w:rPr>
        <w:tab/>
      </w:r>
      <w:proofErr w:type="gramStart"/>
      <w:r w:rsidRPr="00C901EE">
        <w:rPr>
          <w:sz w:val="24"/>
          <w:szCs w:val="24"/>
        </w:rPr>
        <w:t>that</w:t>
      </w:r>
      <w:proofErr w:type="gramEnd"/>
      <w:r w:rsidRPr="00C901EE">
        <w:rPr>
          <w:sz w:val="24"/>
          <w:szCs w:val="24"/>
        </w:rPr>
        <w:t xml:space="preserve"> ITU</w:t>
      </w:r>
      <w:r w:rsidRPr="00C901EE">
        <w:rPr>
          <w:sz w:val="24"/>
          <w:szCs w:val="24"/>
        </w:rPr>
        <w:noBreakHyphen/>
        <w:t>R has produced Recommendation ITU</w:t>
      </w:r>
      <w:r w:rsidRPr="00C901EE">
        <w:rPr>
          <w:sz w:val="24"/>
          <w:szCs w:val="24"/>
        </w:rPr>
        <w:noBreakHyphen/>
        <w:t>R SF.1601 containing methodologies for evaluating interference from fixed-service systems using HAPS into GSO FSS systems in the band 27.9-28.2 GHz;</w:t>
      </w:r>
    </w:p>
    <w:p w14:paraId="0DDEDA45" w14:textId="77777777" w:rsidR="00320C59" w:rsidRPr="00C901EE" w:rsidRDefault="00320C59" w:rsidP="00320C59">
      <w:pPr>
        <w:spacing w:before="120"/>
        <w:rPr>
          <w:sz w:val="24"/>
          <w:szCs w:val="24"/>
        </w:rPr>
      </w:pPr>
      <w:r w:rsidRPr="00C901EE">
        <w:rPr>
          <w:i/>
          <w:sz w:val="24"/>
          <w:szCs w:val="24"/>
        </w:rPr>
        <w:t>m)</w:t>
      </w:r>
      <w:r w:rsidRPr="00C901EE">
        <w:rPr>
          <w:sz w:val="24"/>
          <w:szCs w:val="24"/>
        </w:rPr>
        <w:tab/>
      </w:r>
      <w:proofErr w:type="gramStart"/>
      <w:r w:rsidRPr="00C901EE">
        <w:rPr>
          <w:sz w:val="24"/>
          <w:szCs w:val="24"/>
        </w:rPr>
        <w:t>that</w:t>
      </w:r>
      <w:proofErr w:type="gramEnd"/>
      <w:r w:rsidRPr="00C901EE">
        <w:rPr>
          <w:sz w:val="24"/>
          <w:szCs w:val="24"/>
        </w:rPr>
        <w:t xml:space="preserve"> HAPS technical issues </w:t>
      </w:r>
      <w:r w:rsidRPr="00C901EE">
        <w:rPr>
          <w:sz w:val="24"/>
          <w:szCs w:val="24"/>
          <w:lang w:eastAsia="ko-KR"/>
        </w:rPr>
        <w:t>could</w:t>
      </w:r>
      <w:r w:rsidRPr="00C901EE">
        <w:rPr>
          <w:sz w:val="24"/>
          <w:szCs w:val="24"/>
        </w:rPr>
        <w:t xml:space="preserve"> continue to be studied in order to determine appropriate measures for protecting the fixed service and other co-primary services in the band 27.9-28.2 GHz,</w:t>
      </w:r>
    </w:p>
    <w:p w14:paraId="39685319" w14:textId="77777777" w:rsidR="00320C59" w:rsidRPr="00C901EE" w:rsidRDefault="00320C59" w:rsidP="00320C59">
      <w:pPr>
        <w:pStyle w:val="Call"/>
        <w:spacing w:before="120"/>
        <w:rPr>
          <w:szCs w:val="24"/>
        </w:rPr>
      </w:pPr>
      <w:proofErr w:type="gramStart"/>
      <w:r w:rsidRPr="00C901EE">
        <w:rPr>
          <w:szCs w:val="24"/>
        </w:rPr>
        <w:t>resolves</w:t>
      </w:r>
      <w:proofErr w:type="gramEnd"/>
    </w:p>
    <w:p w14:paraId="7248AB3D" w14:textId="77777777" w:rsidR="00320C59" w:rsidRPr="00C901EE" w:rsidRDefault="00320C59" w:rsidP="00320C59">
      <w:pPr>
        <w:spacing w:before="120"/>
        <w:rPr>
          <w:sz w:val="24"/>
          <w:szCs w:val="24"/>
        </w:rPr>
      </w:pPr>
      <w:r w:rsidRPr="00C901EE">
        <w:rPr>
          <w:sz w:val="24"/>
          <w:szCs w:val="24"/>
        </w:rPr>
        <w:t>1</w:t>
      </w:r>
      <w:r w:rsidRPr="00C901EE">
        <w:rPr>
          <w:sz w:val="24"/>
          <w:szCs w:val="24"/>
        </w:rPr>
        <w:tab/>
        <w:t>that, notwithstanding No. </w:t>
      </w:r>
      <w:r w:rsidRPr="00C901EE">
        <w:rPr>
          <w:rStyle w:val="Artref"/>
          <w:b/>
          <w:color w:val="000000"/>
          <w:sz w:val="24"/>
          <w:szCs w:val="24"/>
        </w:rPr>
        <w:t>4.23</w:t>
      </w:r>
      <w:r w:rsidRPr="00C901EE">
        <w:rPr>
          <w:sz w:val="24"/>
          <w:szCs w:val="24"/>
        </w:rPr>
        <w:t xml:space="preserve">, </w:t>
      </w:r>
      <w:del w:id="99" w:author="View B" w:date="2018-09-19T23:36:00Z">
        <w:r w:rsidRPr="00C901EE" w:rsidDel="00C901EE">
          <w:rPr>
            <w:sz w:val="24"/>
            <w:szCs w:val="24"/>
          </w:rPr>
          <w:delText xml:space="preserve">in Region 2 </w:delText>
        </w:r>
      </w:del>
      <w:r w:rsidRPr="00C901EE">
        <w:rPr>
          <w:sz w:val="24"/>
          <w:szCs w:val="24"/>
        </w:rPr>
        <w:t>the use of HAPS within the fixed-service allocations within the 27.9-28.2 GHz and 31-31.3 GHz bands shall not cause harmful interference to, nor claim protection from, other stations of services operating in accordance with the Table of Frequency Allocations of Article </w:t>
      </w:r>
      <w:r w:rsidRPr="00C901EE">
        <w:rPr>
          <w:rStyle w:val="Artref"/>
          <w:b/>
          <w:color w:val="000000"/>
          <w:sz w:val="24"/>
          <w:szCs w:val="24"/>
        </w:rPr>
        <w:t>5</w:t>
      </w:r>
      <w:r w:rsidRPr="00C901EE">
        <w:rPr>
          <w:sz w:val="24"/>
          <w:szCs w:val="24"/>
        </w:rPr>
        <w:t>, and, further, that the development of these other services shall proceed without constraints by HAPS operating pursuant to this Resolution;</w:t>
      </w:r>
    </w:p>
    <w:p w14:paraId="68DE3619" w14:textId="77777777" w:rsidR="00320C59" w:rsidRDefault="00320C59" w:rsidP="00320C59">
      <w:pPr>
        <w:spacing w:before="120"/>
        <w:rPr>
          <w:ins w:id="100" w:author="View B" w:date="2018-09-19T23:54:00Z"/>
          <w:sz w:val="24"/>
          <w:szCs w:val="24"/>
        </w:rPr>
      </w:pPr>
      <w:r w:rsidRPr="00C901EE">
        <w:rPr>
          <w:sz w:val="24"/>
          <w:szCs w:val="24"/>
        </w:rPr>
        <w:t>2</w:t>
      </w:r>
      <w:r w:rsidRPr="00C901EE">
        <w:rPr>
          <w:sz w:val="24"/>
          <w:szCs w:val="24"/>
        </w:rPr>
        <w:tab/>
        <w:t xml:space="preserve">that any use by HAPS of the fixed-service allocation at 27.9-28.2 GHz pursuant to </w:t>
      </w:r>
      <w:r w:rsidRPr="00C901EE">
        <w:rPr>
          <w:i/>
          <w:iCs/>
          <w:sz w:val="24"/>
          <w:szCs w:val="24"/>
        </w:rPr>
        <w:t>resolves </w:t>
      </w:r>
      <w:r w:rsidRPr="00C901EE">
        <w:rPr>
          <w:sz w:val="24"/>
          <w:szCs w:val="24"/>
        </w:rPr>
        <w:t>1 above shall be limited to operation in the HAPS-to-ground direction, and that any use by HAPS of the fixed-service allocation at 31-31.3 GHz shall be limited to operation in the ground-to-HAPS direction;</w:t>
      </w:r>
    </w:p>
    <w:p w14:paraId="2FCE4F80" w14:textId="77777777" w:rsidR="00320C59" w:rsidRPr="00FA24CB" w:rsidRDefault="00320C59" w:rsidP="00320C59">
      <w:pPr>
        <w:spacing w:before="120"/>
        <w:rPr>
          <w:ins w:id="101" w:author="View B" w:date="2018-09-19T23:58:00Z"/>
          <w:sz w:val="24"/>
          <w:szCs w:val="24"/>
        </w:rPr>
      </w:pPr>
      <w:ins w:id="102" w:author="View B" w:date="2018-09-19T23:54:00Z">
        <w:r>
          <w:rPr>
            <w:sz w:val="24"/>
            <w:szCs w:val="24"/>
          </w:rPr>
          <w:t xml:space="preserve">2 </w:t>
        </w:r>
        <w:proofErr w:type="spellStart"/>
        <w:r>
          <w:rPr>
            <w:sz w:val="24"/>
            <w:szCs w:val="24"/>
          </w:rPr>
          <w:t>bis</w:t>
        </w:r>
        <w:proofErr w:type="spellEnd"/>
        <w:r>
          <w:rPr>
            <w:sz w:val="24"/>
            <w:szCs w:val="24"/>
          </w:rPr>
          <w:tab/>
        </w:r>
      </w:ins>
      <w:ins w:id="103" w:author="View B" w:date="2018-09-19T23:59:00Z">
        <w:r>
          <w:rPr>
            <w:sz w:val="24"/>
            <w:szCs w:val="24"/>
          </w:rPr>
          <w:t>that systems using HAPS in the band 27.9-2</w:t>
        </w:r>
      </w:ins>
      <w:ins w:id="104" w:author="Michael Mullinix" w:date="2018-09-21T15:14:00Z">
        <w:r>
          <w:rPr>
            <w:sz w:val="24"/>
            <w:szCs w:val="24"/>
          </w:rPr>
          <w:t>8</w:t>
        </w:r>
      </w:ins>
      <w:ins w:id="105" w:author="View B" w:date="2018-09-19T23:59:00Z">
        <w:r>
          <w:rPr>
            <w:sz w:val="24"/>
            <w:szCs w:val="24"/>
          </w:rPr>
          <w:t xml:space="preserve">.2 GHz, in accordance with resolves 1 above, shall not cause </w:t>
        </w:r>
      </w:ins>
      <w:ins w:id="106" w:author="View B" w:date="2018-09-20T20:21:00Z">
        <w:r>
          <w:rPr>
            <w:sz w:val="24"/>
            <w:szCs w:val="24"/>
          </w:rPr>
          <w:t>unacceptable</w:t>
        </w:r>
      </w:ins>
      <w:ins w:id="107" w:author="View B" w:date="2018-09-19T23:59:00Z">
        <w:r>
          <w:rPr>
            <w:sz w:val="24"/>
            <w:szCs w:val="24"/>
          </w:rPr>
          <w:t xml:space="preserve"> interference to the fixed service having a primary allocation in the band 27.5-29.5 GHz</w:t>
        </w:r>
      </w:ins>
      <w:ins w:id="108" w:author="View B" w:date="2018-09-19T23:58:00Z">
        <w:r w:rsidRPr="00FA24CB">
          <w:rPr>
            <w:sz w:val="24"/>
            <w:szCs w:val="24"/>
          </w:rPr>
          <w:t xml:space="preserve">, the power flux density limit per HAPS platform station at the surface of the Earth in neighboring administrations shall not exceed the following </w:t>
        </w:r>
        <w:proofErr w:type="spellStart"/>
        <w:r w:rsidRPr="00FA24CB">
          <w:rPr>
            <w:sz w:val="24"/>
            <w:szCs w:val="24"/>
          </w:rPr>
          <w:t>pfd</w:t>
        </w:r>
        <w:proofErr w:type="spellEnd"/>
        <w:r w:rsidRPr="00FA24CB">
          <w:rPr>
            <w:sz w:val="24"/>
            <w:szCs w:val="24"/>
          </w:rPr>
          <w:t xml:space="preserve"> mask in </w:t>
        </w:r>
        <w:proofErr w:type="spellStart"/>
        <w:r w:rsidRPr="00FA24CB">
          <w:rPr>
            <w:sz w:val="24"/>
            <w:szCs w:val="24"/>
          </w:rPr>
          <w:t>dBW</w:t>
        </w:r>
        <w:proofErr w:type="spellEnd"/>
        <w:r w:rsidRPr="00FA24CB">
          <w:rPr>
            <w:sz w:val="24"/>
            <w:szCs w:val="24"/>
          </w:rPr>
          <w:t>/m2/MHz</w:t>
        </w:r>
      </w:ins>
      <w:r>
        <w:rPr>
          <w:sz w:val="24"/>
          <w:szCs w:val="24"/>
        </w:rPr>
        <w:t xml:space="preserve"> </w:t>
      </w:r>
      <w:ins w:id="109" w:author="View B" w:date="2018-09-19T23:58:00Z">
        <w:r w:rsidRPr="00FA24CB">
          <w:rPr>
            <w:sz w:val="24"/>
            <w:szCs w:val="24"/>
          </w:rPr>
          <w:t>without the explicit agreement from the affected administration:</w:t>
        </w:r>
      </w:ins>
    </w:p>
    <w:p w14:paraId="18CCA2FD" w14:textId="77777777" w:rsidR="00320C59" w:rsidRDefault="00320C59" w:rsidP="00320C59">
      <w:pPr>
        <w:tabs>
          <w:tab w:val="left" w:pos="1134"/>
          <w:tab w:val="center" w:pos="4820"/>
          <w:tab w:val="right" w:pos="9639"/>
        </w:tabs>
        <w:overflowPunct w:val="0"/>
        <w:autoSpaceDE w:val="0"/>
        <w:autoSpaceDN w:val="0"/>
        <w:adjustRightInd w:val="0"/>
        <w:spacing w:before="120"/>
        <w:textAlignment w:val="baseline"/>
        <w:rPr>
          <w:ins w:id="110" w:author="View B" w:date="2018-09-19T23:58:00Z"/>
          <w:sz w:val="24"/>
          <w:szCs w:val="24"/>
        </w:rPr>
      </w:pPr>
    </w:p>
    <w:p w14:paraId="7D95944E" w14:textId="77777777" w:rsidR="00320C59" w:rsidRPr="00090F07" w:rsidRDefault="00320C59" w:rsidP="00320C59">
      <w:pPr>
        <w:tabs>
          <w:tab w:val="left" w:pos="1134"/>
          <w:tab w:val="center" w:pos="4820"/>
          <w:tab w:val="right" w:pos="9639"/>
        </w:tabs>
        <w:overflowPunct w:val="0"/>
        <w:autoSpaceDE w:val="0"/>
        <w:autoSpaceDN w:val="0"/>
        <w:adjustRightInd w:val="0"/>
        <w:spacing w:before="120"/>
        <w:textAlignment w:val="baseline"/>
        <w:rPr>
          <w:ins w:id="111" w:author="View B" w:date="2018-09-21T00:26:00Z"/>
          <w:color w:val="FF0000"/>
          <w:sz w:val="24"/>
          <w:szCs w:val="24"/>
          <w:lang w:eastAsia="ja-JP"/>
        </w:rPr>
      </w:pPr>
      <w:ins w:id="112" w:author="View B" w:date="2018-09-21T00:26:00Z">
        <w:r>
          <w:rPr>
            <w:color w:val="FF0000"/>
            <w:sz w:val="24"/>
            <w:szCs w:val="24"/>
            <w:lang w:eastAsia="ja-JP"/>
          </w:rPr>
          <w:t xml:space="preserve">[NOTE TO FCC: This mask should be </w:t>
        </w:r>
      </w:ins>
      <w:ins w:id="113" w:author="View B" w:date="2018-09-21T00:31:00Z">
        <w:r>
          <w:rPr>
            <w:color w:val="FF0000"/>
            <w:sz w:val="24"/>
            <w:szCs w:val="24"/>
            <w:lang w:eastAsia="ja-JP"/>
          </w:rPr>
          <w:t>provided,</w:t>
        </w:r>
      </w:ins>
      <w:ins w:id="114" w:author="View B" w:date="2018-09-21T00:26:00Z">
        <w:r>
          <w:rPr>
            <w:color w:val="FF0000"/>
            <w:sz w:val="24"/>
            <w:szCs w:val="24"/>
            <w:lang w:eastAsia="ja-JP"/>
          </w:rPr>
          <w:t xml:space="preserve"> using the correct formula and relevant ITU-R Recommendations, once the correct Recommendation to use is identified.]</w:t>
        </w:r>
      </w:ins>
    </w:p>
    <w:p w14:paraId="6E6770B7" w14:textId="77777777" w:rsidR="00320C59" w:rsidRDefault="00320C59" w:rsidP="00320C59">
      <w:pPr>
        <w:spacing w:before="120"/>
        <w:rPr>
          <w:ins w:id="115" w:author="View B" w:date="2018-09-19T23:58:00Z"/>
          <w:sz w:val="24"/>
          <w:szCs w:val="24"/>
        </w:rPr>
      </w:pPr>
    </w:p>
    <w:p w14:paraId="115C0A67" w14:textId="77777777" w:rsidR="00320C59" w:rsidRDefault="00320C59" w:rsidP="00320C59">
      <w:pPr>
        <w:spacing w:before="120"/>
        <w:rPr>
          <w:ins w:id="116" w:author="View B" w:date="2018-09-19T23:56:00Z"/>
          <w:sz w:val="24"/>
          <w:szCs w:val="24"/>
        </w:rPr>
      </w:pPr>
      <w:ins w:id="117" w:author="View B" w:date="2018-09-19T23:58:00Z">
        <w:r>
          <w:rPr>
            <w:sz w:val="24"/>
            <w:szCs w:val="24"/>
          </w:rPr>
          <w:t xml:space="preserve">2 </w:t>
        </w:r>
        <w:proofErr w:type="spellStart"/>
        <w:r>
          <w:rPr>
            <w:sz w:val="24"/>
            <w:szCs w:val="24"/>
          </w:rPr>
          <w:t>ter</w:t>
        </w:r>
        <w:proofErr w:type="spellEnd"/>
        <w:r>
          <w:rPr>
            <w:sz w:val="24"/>
            <w:szCs w:val="24"/>
          </w:rPr>
          <w:tab/>
        </w:r>
      </w:ins>
      <w:ins w:id="118" w:author="View B" w:date="2018-09-19T23:54:00Z">
        <w:r>
          <w:rPr>
            <w:sz w:val="24"/>
            <w:szCs w:val="24"/>
          </w:rPr>
          <w:t>that systems using HAPS in the band 27.9-2</w:t>
        </w:r>
      </w:ins>
      <w:ins w:id="119" w:author="Michael Mullinix" w:date="2018-09-21T15:14:00Z">
        <w:r>
          <w:rPr>
            <w:sz w:val="24"/>
            <w:szCs w:val="24"/>
          </w:rPr>
          <w:t>8</w:t>
        </w:r>
      </w:ins>
      <w:ins w:id="120" w:author="View B" w:date="2018-09-19T23:54:00Z">
        <w:r>
          <w:rPr>
            <w:sz w:val="24"/>
            <w:szCs w:val="24"/>
          </w:rPr>
          <w:t xml:space="preserve">.2 GHz, in accordance with resolves 1 above, shall not cause </w:t>
        </w:r>
      </w:ins>
      <w:ins w:id="121" w:author="View B" w:date="2018-09-20T20:21:00Z">
        <w:r>
          <w:rPr>
            <w:sz w:val="24"/>
            <w:szCs w:val="24"/>
          </w:rPr>
          <w:t>unacceptable</w:t>
        </w:r>
      </w:ins>
      <w:ins w:id="122" w:author="View B" w:date="2018-09-19T23:54:00Z">
        <w:r>
          <w:rPr>
            <w:sz w:val="24"/>
            <w:szCs w:val="24"/>
          </w:rPr>
          <w:t xml:space="preserve"> interference to the mobile service having a primary allocation in the band</w:t>
        </w:r>
      </w:ins>
      <w:ins w:id="123" w:author="View B" w:date="2018-09-19T23:55:00Z">
        <w:r>
          <w:rPr>
            <w:sz w:val="24"/>
            <w:szCs w:val="24"/>
          </w:rPr>
          <w:t xml:space="preserve"> 27.5-29.5 GHz. </w:t>
        </w:r>
      </w:ins>
      <w:r>
        <w:rPr>
          <w:sz w:val="24"/>
          <w:szCs w:val="24"/>
        </w:rPr>
        <w:t xml:space="preserve"> T</w:t>
      </w:r>
      <w:ins w:id="124" w:author="View B" w:date="2018-09-19T23:56:00Z">
        <w:r w:rsidRPr="00C901EE">
          <w:rPr>
            <w:sz w:val="24"/>
            <w:szCs w:val="24"/>
          </w:rPr>
          <w:t xml:space="preserve">he power flux density per HAPS platform station at the surface of the Earth in neighboring administrations shall not exceed the following </w:t>
        </w:r>
        <w:proofErr w:type="spellStart"/>
        <w:r w:rsidRPr="00C901EE">
          <w:rPr>
            <w:sz w:val="24"/>
            <w:szCs w:val="24"/>
          </w:rPr>
          <w:t>pfd</w:t>
        </w:r>
        <w:proofErr w:type="spellEnd"/>
        <w:r w:rsidRPr="00C901EE">
          <w:rPr>
            <w:sz w:val="24"/>
            <w:szCs w:val="24"/>
          </w:rPr>
          <w:t xml:space="preserve"> masks in </w:t>
        </w:r>
        <w:proofErr w:type="spellStart"/>
        <w:r w:rsidRPr="00C901EE">
          <w:rPr>
            <w:sz w:val="24"/>
            <w:szCs w:val="24"/>
          </w:rPr>
          <w:t>dBW</w:t>
        </w:r>
        <w:proofErr w:type="spellEnd"/>
        <w:r w:rsidRPr="00C901EE">
          <w:rPr>
            <w:sz w:val="24"/>
            <w:szCs w:val="24"/>
          </w:rPr>
          <w:t>/m2/MHz without the explicit agreement from the affected administration</w:t>
        </w:r>
        <w:r>
          <w:rPr>
            <w:sz w:val="24"/>
            <w:szCs w:val="24"/>
          </w:rPr>
          <w:t xml:space="preserve">   </w:t>
        </w:r>
      </w:ins>
    </w:p>
    <w:p w14:paraId="1307D6E1" w14:textId="77777777" w:rsidR="00320C59" w:rsidRPr="00C901EE" w:rsidRDefault="00320C59" w:rsidP="00320C59">
      <w:pPr>
        <w:spacing w:before="120"/>
        <w:ind w:left="720"/>
        <w:rPr>
          <w:ins w:id="125" w:author="View B" w:date="2018-09-19T23:56:00Z"/>
          <w:sz w:val="24"/>
          <w:szCs w:val="24"/>
        </w:rPr>
      </w:pPr>
      <w:proofErr w:type="gramStart"/>
      <w:ins w:id="126" w:author="View B" w:date="2018-09-19T23:56:00Z">
        <w:r w:rsidRPr="00C901EE">
          <w:rPr>
            <w:sz w:val="24"/>
            <w:szCs w:val="24"/>
          </w:rPr>
          <w:t>PFD(</w:t>
        </w:r>
        <w:proofErr w:type="gramEnd"/>
        <w:r w:rsidRPr="00C901EE">
          <w:rPr>
            <w:sz w:val="24"/>
            <w:szCs w:val="24"/>
          </w:rPr>
          <w:t>δ)  = -122.7</w:t>
        </w:r>
        <w:r w:rsidRPr="00C901EE">
          <w:rPr>
            <w:sz w:val="24"/>
            <w:szCs w:val="24"/>
          </w:rPr>
          <w:tab/>
        </w:r>
      </w:ins>
      <w:ins w:id="127" w:author="View B" w:date="2018-09-21T00:31:00Z">
        <w:r>
          <w:rPr>
            <w:sz w:val="24"/>
            <w:szCs w:val="24"/>
          </w:rPr>
          <w:tab/>
        </w:r>
      </w:ins>
      <w:ins w:id="128" w:author="View B" w:date="2018-09-19T23:56:00Z">
        <w:r w:rsidRPr="00C901EE">
          <w:rPr>
            <w:sz w:val="24"/>
            <w:szCs w:val="24"/>
          </w:rPr>
          <w:t>(</w:t>
        </w:r>
        <w:proofErr w:type="spellStart"/>
        <w:r w:rsidRPr="00C901EE">
          <w:rPr>
            <w:sz w:val="24"/>
            <w:szCs w:val="24"/>
          </w:rPr>
          <w:t>dBW</w:t>
        </w:r>
        <w:proofErr w:type="spellEnd"/>
        <w:r w:rsidRPr="00C901EE">
          <w:rPr>
            <w:sz w:val="24"/>
            <w:szCs w:val="24"/>
          </w:rPr>
          <w:t>/m2/1 MHz)</w:t>
        </w:r>
        <w:r w:rsidRPr="00C901EE">
          <w:rPr>
            <w:sz w:val="24"/>
            <w:szCs w:val="24"/>
          </w:rPr>
          <w:tab/>
          <w:t>for  0°  ≤ δ ≤  2°</w:t>
        </w:r>
      </w:ins>
    </w:p>
    <w:p w14:paraId="2ECB37D4" w14:textId="77777777" w:rsidR="00320C59" w:rsidRPr="00C901EE" w:rsidRDefault="00320C59" w:rsidP="00320C59">
      <w:pPr>
        <w:spacing w:before="120"/>
        <w:ind w:left="720"/>
        <w:rPr>
          <w:ins w:id="129" w:author="View B" w:date="2018-09-19T23:56:00Z"/>
          <w:sz w:val="24"/>
          <w:szCs w:val="24"/>
        </w:rPr>
      </w:pPr>
      <w:proofErr w:type="gramStart"/>
      <w:ins w:id="130" w:author="View B" w:date="2018-09-19T23:56:00Z">
        <w:r w:rsidRPr="00C901EE">
          <w:rPr>
            <w:sz w:val="24"/>
            <w:szCs w:val="24"/>
          </w:rPr>
          <w:t>PFD(</w:t>
        </w:r>
        <w:proofErr w:type="gramEnd"/>
        <w:r w:rsidRPr="00C901EE">
          <w:rPr>
            <w:sz w:val="24"/>
            <w:szCs w:val="24"/>
          </w:rPr>
          <w:t>δ)  = -122.7 + 2 * (δ - 2)</w:t>
        </w:r>
        <w:r w:rsidRPr="00C901EE">
          <w:rPr>
            <w:sz w:val="24"/>
            <w:szCs w:val="24"/>
          </w:rPr>
          <w:tab/>
          <w:t>(</w:t>
        </w:r>
        <w:proofErr w:type="spellStart"/>
        <w:r w:rsidRPr="00C901EE">
          <w:rPr>
            <w:sz w:val="24"/>
            <w:szCs w:val="24"/>
          </w:rPr>
          <w:t>dBW</w:t>
        </w:r>
        <w:proofErr w:type="spellEnd"/>
        <w:r w:rsidRPr="00C901EE">
          <w:rPr>
            <w:sz w:val="24"/>
            <w:szCs w:val="24"/>
          </w:rPr>
          <w:t>/m2/1 MHz)</w:t>
        </w:r>
        <w:r w:rsidRPr="00C901EE">
          <w:rPr>
            <w:sz w:val="24"/>
            <w:szCs w:val="24"/>
          </w:rPr>
          <w:tab/>
          <w:t>for  2°  &lt;  δ ≤ 2.3°</w:t>
        </w:r>
      </w:ins>
    </w:p>
    <w:p w14:paraId="45297B6F" w14:textId="77777777" w:rsidR="00320C59" w:rsidRPr="00C901EE" w:rsidRDefault="00320C59" w:rsidP="00320C59">
      <w:pPr>
        <w:spacing w:before="120"/>
        <w:ind w:left="720"/>
        <w:rPr>
          <w:ins w:id="131" w:author="View B" w:date="2018-09-19T23:56:00Z"/>
          <w:sz w:val="24"/>
          <w:szCs w:val="24"/>
        </w:rPr>
      </w:pPr>
      <w:proofErr w:type="gramStart"/>
      <w:ins w:id="132" w:author="View B" w:date="2018-09-19T23:56:00Z">
        <w:r w:rsidRPr="00C901EE">
          <w:rPr>
            <w:sz w:val="24"/>
            <w:szCs w:val="24"/>
          </w:rPr>
          <w:t>P</w:t>
        </w:r>
        <w:r>
          <w:rPr>
            <w:sz w:val="24"/>
            <w:szCs w:val="24"/>
          </w:rPr>
          <w:t>FD(</w:t>
        </w:r>
        <w:proofErr w:type="gramEnd"/>
        <w:r>
          <w:rPr>
            <w:sz w:val="24"/>
            <w:szCs w:val="24"/>
          </w:rPr>
          <w:t>δ)  = -122.6 + 1.5 * (δ - 2)</w:t>
        </w:r>
        <w:r w:rsidRPr="00C901EE">
          <w:rPr>
            <w:sz w:val="24"/>
            <w:szCs w:val="24"/>
          </w:rPr>
          <w:t>(</w:t>
        </w:r>
        <w:proofErr w:type="spellStart"/>
        <w:r w:rsidRPr="00C901EE">
          <w:rPr>
            <w:sz w:val="24"/>
            <w:szCs w:val="24"/>
          </w:rPr>
          <w:t>dBW</w:t>
        </w:r>
        <w:proofErr w:type="spellEnd"/>
        <w:r w:rsidRPr="00C901EE">
          <w:rPr>
            <w:sz w:val="24"/>
            <w:szCs w:val="24"/>
          </w:rPr>
          <w:t>/m2/1 MHz)</w:t>
        </w:r>
        <w:r w:rsidRPr="00C901EE">
          <w:rPr>
            <w:sz w:val="24"/>
            <w:szCs w:val="24"/>
          </w:rPr>
          <w:tab/>
          <w:t>for  2.3°  &lt;  δ ≤ 7.9°</w:t>
        </w:r>
      </w:ins>
    </w:p>
    <w:p w14:paraId="63712CBC" w14:textId="77777777" w:rsidR="00320C59" w:rsidRPr="00C901EE" w:rsidRDefault="00320C59" w:rsidP="00320C59">
      <w:pPr>
        <w:spacing w:before="120"/>
        <w:ind w:left="720"/>
        <w:rPr>
          <w:ins w:id="133" w:author="View B" w:date="2018-09-19T23:56:00Z"/>
          <w:sz w:val="24"/>
          <w:szCs w:val="24"/>
        </w:rPr>
      </w:pPr>
      <w:proofErr w:type="gramStart"/>
      <w:ins w:id="134" w:author="View B" w:date="2018-09-19T23:56:00Z">
        <w:r w:rsidRPr="00C901EE">
          <w:rPr>
            <w:sz w:val="24"/>
            <w:szCs w:val="24"/>
          </w:rPr>
          <w:t>PFD(</w:t>
        </w:r>
        <w:proofErr w:type="gramEnd"/>
        <w:r w:rsidRPr="00C901EE">
          <w:rPr>
            <w:sz w:val="24"/>
            <w:szCs w:val="24"/>
          </w:rPr>
          <w:t>δ)  = -113.9</w:t>
        </w:r>
        <w:r w:rsidRPr="00C901EE">
          <w:rPr>
            <w:sz w:val="24"/>
            <w:szCs w:val="24"/>
          </w:rPr>
          <w:tab/>
        </w:r>
      </w:ins>
      <w:ins w:id="135" w:author="View B" w:date="2018-09-21T00:31:00Z">
        <w:r>
          <w:rPr>
            <w:sz w:val="24"/>
            <w:szCs w:val="24"/>
          </w:rPr>
          <w:tab/>
        </w:r>
      </w:ins>
      <w:ins w:id="136" w:author="View B" w:date="2018-09-19T23:56:00Z">
        <w:r w:rsidRPr="00C901EE">
          <w:rPr>
            <w:sz w:val="24"/>
            <w:szCs w:val="24"/>
          </w:rPr>
          <w:t>(</w:t>
        </w:r>
        <w:proofErr w:type="spellStart"/>
        <w:r w:rsidRPr="00C901EE">
          <w:rPr>
            <w:sz w:val="24"/>
            <w:szCs w:val="24"/>
          </w:rPr>
          <w:t>dBW</w:t>
        </w:r>
        <w:proofErr w:type="spellEnd"/>
        <w:r w:rsidRPr="00C901EE">
          <w:rPr>
            <w:sz w:val="24"/>
            <w:szCs w:val="24"/>
          </w:rPr>
          <w:t>/m2/1 MHz)</w:t>
        </w:r>
        <w:r w:rsidRPr="00C901EE">
          <w:rPr>
            <w:sz w:val="24"/>
            <w:szCs w:val="24"/>
          </w:rPr>
          <w:tab/>
          <w:t>for  7.9°  &lt; δ ≤  90°</w:t>
        </w:r>
      </w:ins>
    </w:p>
    <w:p w14:paraId="07CE1938" w14:textId="77777777" w:rsidR="00320C59" w:rsidRPr="00FA24CB" w:rsidRDefault="00320C59" w:rsidP="00320C59">
      <w:pPr>
        <w:spacing w:before="120"/>
        <w:rPr>
          <w:color w:val="000000"/>
          <w:sz w:val="24"/>
          <w:szCs w:val="24"/>
          <w:lang w:eastAsia="ko-KR"/>
        </w:rPr>
      </w:pPr>
      <w:proofErr w:type="gramStart"/>
      <w:ins w:id="137" w:author="View B" w:date="2018-09-19T23:56:00Z">
        <w:r w:rsidRPr="00C901EE">
          <w:rPr>
            <w:sz w:val="24"/>
            <w:szCs w:val="24"/>
          </w:rPr>
          <w:t>where</w:t>
        </w:r>
        <w:proofErr w:type="gramEnd"/>
        <w:r w:rsidRPr="00C901EE">
          <w:rPr>
            <w:sz w:val="24"/>
            <w:szCs w:val="24"/>
          </w:rPr>
          <w:t xml:space="preserve"> δ is the elevation angle in degrees (angle of arrival above the horizontal plane for HAPS space station and below the horizon for the HAPS gro</w:t>
        </w:r>
        <w:r>
          <w:rPr>
            <w:sz w:val="24"/>
            <w:szCs w:val="24"/>
          </w:rPr>
          <w:t>und station)</w:t>
        </w:r>
        <w:r w:rsidRPr="00C901EE">
          <w:rPr>
            <w:sz w:val="24"/>
            <w:szCs w:val="24"/>
          </w:rPr>
          <w:t>;</w:t>
        </w:r>
      </w:ins>
    </w:p>
    <w:p w14:paraId="08AA228F" w14:textId="77777777" w:rsidR="00320C59" w:rsidRPr="004B245B" w:rsidRDefault="00320C59" w:rsidP="00320C59">
      <w:pPr>
        <w:spacing w:before="120"/>
        <w:rPr>
          <w:ins w:id="138" w:author="View B" w:date="2018-09-20T20:57:00Z"/>
          <w:sz w:val="24"/>
          <w:szCs w:val="24"/>
        </w:rPr>
      </w:pPr>
      <w:r w:rsidRPr="00C901EE">
        <w:rPr>
          <w:color w:val="000000"/>
          <w:sz w:val="24"/>
          <w:szCs w:val="24"/>
          <w:lang w:eastAsia="ko-KR"/>
        </w:rPr>
        <w:t>3</w:t>
      </w:r>
      <w:r w:rsidRPr="00C901EE">
        <w:rPr>
          <w:color w:val="000000"/>
          <w:sz w:val="24"/>
          <w:szCs w:val="24"/>
          <w:lang w:eastAsia="ko-KR"/>
        </w:rPr>
        <w:tab/>
      </w:r>
      <w:r w:rsidRPr="00C901EE">
        <w:rPr>
          <w:sz w:val="24"/>
          <w:szCs w:val="24"/>
        </w:rPr>
        <w:t xml:space="preserve">that systems using HAPS in the band 31-31.3 GHz, in accordance with </w:t>
      </w:r>
      <w:r w:rsidRPr="00C901EE">
        <w:rPr>
          <w:i/>
          <w:iCs/>
          <w:sz w:val="24"/>
          <w:szCs w:val="24"/>
        </w:rPr>
        <w:t>resolves </w:t>
      </w:r>
      <w:r w:rsidRPr="00C901EE">
        <w:rPr>
          <w:iCs/>
          <w:sz w:val="24"/>
          <w:szCs w:val="24"/>
        </w:rPr>
        <w:t>1</w:t>
      </w:r>
      <w:r w:rsidRPr="00C901EE">
        <w:rPr>
          <w:sz w:val="24"/>
          <w:szCs w:val="24"/>
        </w:rPr>
        <w:t xml:space="preserve"> above, shall not cause harmful interference to the radio astronomy service having a primary allocation in the band 31.3-31.8 GHz, taking into account the protection criterion given in the relevant ITU</w:t>
      </w:r>
      <w:r w:rsidRPr="00C901EE">
        <w:rPr>
          <w:sz w:val="24"/>
          <w:szCs w:val="24"/>
        </w:rPr>
        <w:noBreakHyphen/>
        <w:t xml:space="preserve">R Recommendation in the RA series. </w:t>
      </w:r>
      <w:r>
        <w:rPr>
          <w:sz w:val="24"/>
          <w:szCs w:val="24"/>
        </w:rPr>
        <w:t xml:space="preserve"> </w:t>
      </w:r>
      <w:r w:rsidRPr="00C901EE">
        <w:rPr>
          <w:sz w:val="24"/>
          <w:szCs w:val="24"/>
        </w:rPr>
        <w:t>In order to ensure the protection of satellite passive services, the leve</w:t>
      </w:r>
      <w:r w:rsidRPr="004B245B">
        <w:rPr>
          <w:sz w:val="24"/>
          <w:szCs w:val="24"/>
        </w:rPr>
        <w:t>l of unwanted power density into the HAPS ground station antenna in the band 31.3-31.8 GHz shall be limited to −106 </w:t>
      </w:r>
      <w:proofErr w:type="gramStart"/>
      <w:r w:rsidRPr="004B245B">
        <w:rPr>
          <w:sz w:val="24"/>
          <w:szCs w:val="24"/>
        </w:rPr>
        <w:t>dB(</w:t>
      </w:r>
      <w:proofErr w:type="gramEnd"/>
      <w:r w:rsidRPr="004B245B">
        <w:rPr>
          <w:sz w:val="24"/>
          <w:szCs w:val="24"/>
        </w:rPr>
        <w:t xml:space="preserve">W/MHz) under clear-sky conditions and may be increased up to −100 dB(W/MHz) under rainy conditions to </w:t>
      </w:r>
      <w:r w:rsidRPr="004B245B">
        <w:rPr>
          <w:sz w:val="24"/>
          <w:szCs w:val="24"/>
          <w:lang w:eastAsia="ko-KR"/>
        </w:rPr>
        <w:t xml:space="preserve">mitigate fading due to </w:t>
      </w:r>
      <w:r w:rsidRPr="004B245B">
        <w:rPr>
          <w:sz w:val="24"/>
          <w:szCs w:val="24"/>
        </w:rPr>
        <w:t>rain, provided that the effective impact on the passive satellite does not exceed the impact under clear-sky conditions</w:t>
      </w:r>
      <w:del w:id="139" w:author="View B" w:date="2018-09-19T23:56:00Z">
        <w:r w:rsidRPr="004B245B" w:rsidDel="00FA24CB">
          <w:rPr>
            <w:sz w:val="24"/>
            <w:szCs w:val="24"/>
          </w:rPr>
          <w:delText>;</w:delText>
        </w:r>
      </w:del>
    </w:p>
    <w:p w14:paraId="01FC77AF" w14:textId="77777777" w:rsidR="00320C59" w:rsidRPr="004B245B" w:rsidRDefault="00320C59" w:rsidP="00320C59">
      <w:pPr>
        <w:spacing w:before="120"/>
        <w:rPr>
          <w:ins w:id="140" w:author="View B" w:date="2018-09-20T20:57:00Z"/>
          <w:sz w:val="24"/>
          <w:szCs w:val="24"/>
        </w:rPr>
      </w:pPr>
    </w:p>
    <w:p w14:paraId="4D881CBC" w14:textId="77777777" w:rsidR="00320C59" w:rsidRPr="004B245B" w:rsidRDefault="00320C59" w:rsidP="00320C59">
      <w:pPr>
        <w:rPr>
          <w:ins w:id="141" w:author="View B" w:date="2018-09-20T20:59:00Z"/>
          <w:sz w:val="24"/>
          <w:szCs w:val="24"/>
        </w:rPr>
      </w:pPr>
      <w:ins w:id="142" w:author="View B" w:date="2018-09-20T20:57:00Z">
        <w:r w:rsidRPr="004B245B">
          <w:rPr>
            <w:sz w:val="24"/>
            <w:szCs w:val="24"/>
          </w:rPr>
          <w:t xml:space="preserve">3 </w:t>
        </w:r>
        <w:proofErr w:type="spellStart"/>
        <w:r w:rsidRPr="004B245B">
          <w:rPr>
            <w:sz w:val="24"/>
            <w:szCs w:val="24"/>
          </w:rPr>
          <w:t>bis</w:t>
        </w:r>
        <w:proofErr w:type="spellEnd"/>
        <w:r w:rsidRPr="004B245B">
          <w:rPr>
            <w:sz w:val="24"/>
            <w:szCs w:val="24"/>
          </w:rPr>
          <w:t xml:space="preserve"> </w:t>
        </w:r>
        <w:r w:rsidRPr="004B245B">
          <w:rPr>
            <w:sz w:val="24"/>
            <w:szCs w:val="24"/>
          </w:rPr>
          <w:tab/>
          <w:t xml:space="preserve">that for the purpose of protecting the fixed service systems in </w:t>
        </w:r>
        <w:proofErr w:type="spellStart"/>
        <w:r w:rsidRPr="004B245B">
          <w:rPr>
            <w:sz w:val="24"/>
            <w:szCs w:val="24"/>
          </w:rPr>
          <w:t>neighbouring</w:t>
        </w:r>
        <w:proofErr w:type="spellEnd"/>
        <w:r w:rsidRPr="004B245B">
          <w:rPr>
            <w:sz w:val="24"/>
            <w:szCs w:val="24"/>
          </w:rPr>
          <w:t xml:space="preserve"> administrations in the band </w:t>
        </w:r>
        <w:r w:rsidRPr="004B245B">
          <w:rPr>
            <w:rFonts w:eastAsia="Calibri"/>
            <w:sz w:val="24"/>
            <w:szCs w:val="24"/>
          </w:rPr>
          <w:t>31-31.3 GHz</w:t>
        </w:r>
        <w:r w:rsidRPr="004B245B">
          <w:rPr>
            <w:sz w:val="24"/>
            <w:szCs w:val="24"/>
          </w:rPr>
          <w:t xml:space="preserve">, the power flux density limit per HAPS platform station at the surface of the Earth in </w:t>
        </w:r>
        <w:proofErr w:type="spellStart"/>
        <w:r w:rsidRPr="004B245B">
          <w:rPr>
            <w:sz w:val="24"/>
            <w:szCs w:val="24"/>
          </w:rPr>
          <w:t>neighbouring</w:t>
        </w:r>
        <w:proofErr w:type="spellEnd"/>
        <w:r w:rsidRPr="004B245B">
          <w:rPr>
            <w:sz w:val="24"/>
            <w:szCs w:val="24"/>
          </w:rPr>
          <w:t xml:space="preserve"> administrations shall not exceed the following </w:t>
        </w:r>
        <w:proofErr w:type="spellStart"/>
        <w:r w:rsidRPr="004B245B">
          <w:rPr>
            <w:sz w:val="24"/>
            <w:szCs w:val="24"/>
          </w:rPr>
          <w:t>pfd</w:t>
        </w:r>
        <w:proofErr w:type="spellEnd"/>
        <w:r w:rsidRPr="004B245B">
          <w:rPr>
            <w:sz w:val="24"/>
            <w:szCs w:val="24"/>
          </w:rPr>
          <w:t xml:space="preserve"> mask in </w:t>
        </w:r>
        <w:proofErr w:type="spellStart"/>
        <w:r w:rsidRPr="004B245B">
          <w:rPr>
            <w:sz w:val="24"/>
            <w:szCs w:val="24"/>
          </w:rPr>
          <w:t>dBW</w:t>
        </w:r>
        <w:proofErr w:type="spellEnd"/>
        <w:r w:rsidRPr="004B245B">
          <w:rPr>
            <w:sz w:val="24"/>
            <w:szCs w:val="24"/>
          </w:rPr>
          <w:t>/m</w:t>
        </w:r>
        <w:r w:rsidRPr="004B245B">
          <w:rPr>
            <w:sz w:val="24"/>
            <w:szCs w:val="24"/>
            <w:vertAlign w:val="superscript"/>
          </w:rPr>
          <w:t>2</w:t>
        </w:r>
        <w:r w:rsidRPr="004B245B">
          <w:rPr>
            <w:sz w:val="24"/>
            <w:szCs w:val="24"/>
          </w:rPr>
          <w:t>/MHz</w:t>
        </w:r>
        <w:r w:rsidRPr="004B245B">
          <w:rPr>
            <w:sz w:val="24"/>
            <w:szCs w:val="24"/>
            <w:lang w:eastAsia="ja-JP"/>
          </w:rPr>
          <w:t xml:space="preserve">, without the </w:t>
        </w:r>
        <w:r w:rsidRPr="004B245B">
          <w:rPr>
            <w:sz w:val="24"/>
            <w:szCs w:val="24"/>
          </w:rPr>
          <w:t>explicit agreement from the affected administration:</w:t>
        </w:r>
      </w:ins>
    </w:p>
    <w:p w14:paraId="79C33FEC" w14:textId="77777777" w:rsidR="00320C59" w:rsidRPr="00090F07" w:rsidRDefault="00320C59" w:rsidP="00320C59">
      <w:pPr>
        <w:tabs>
          <w:tab w:val="left" w:pos="1134"/>
          <w:tab w:val="center" w:pos="4820"/>
          <w:tab w:val="right" w:pos="9639"/>
        </w:tabs>
        <w:overflowPunct w:val="0"/>
        <w:autoSpaceDE w:val="0"/>
        <w:autoSpaceDN w:val="0"/>
        <w:adjustRightInd w:val="0"/>
        <w:spacing w:before="120"/>
        <w:textAlignment w:val="baseline"/>
        <w:rPr>
          <w:ins w:id="143" w:author="View B" w:date="2018-09-21T00:32:00Z"/>
          <w:color w:val="FF0000"/>
          <w:sz w:val="24"/>
          <w:szCs w:val="24"/>
          <w:lang w:eastAsia="ja-JP"/>
        </w:rPr>
      </w:pPr>
      <w:ins w:id="144" w:author="View B" w:date="2018-09-21T00:32:00Z">
        <w:r>
          <w:rPr>
            <w:color w:val="FF0000"/>
            <w:sz w:val="24"/>
            <w:szCs w:val="24"/>
            <w:lang w:eastAsia="ja-JP"/>
          </w:rPr>
          <w:t xml:space="preserve">[NOTE TO FCC: This mask should </w:t>
        </w:r>
        <w:proofErr w:type="gramStart"/>
        <w:r>
          <w:rPr>
            <w:color w:val="FF0000"/>
            <w:sz w:val="24"/>
            <w:szCs w:val="24"/>
            <w:lang w:eastAsia="ja-JP"/>
          </w:rPr>
          <w:t>be ,</w:t>
        </w:r>
      </w:ins>
      <w:ins w:id="145" w:author="View B" w:date="2018-09-21T00:36:00Z">
        <w:r>
          <w:rPr>
            <w:color w:val="FF0000"/>
            <w:sz w:val="24"/>
            <w:szCs w:val="24"/>
            <w:lang w:eastAsia="ja-JP"/>
          </w:rPr>
          <w:t>provided</w:t>
        </w:r>
        <w:proofErr w:type="gramEnd"/>
        <w:r>
          <w:rPr>
            <w:color w:val="FF0000"/>
            <w:sz w:val="24"/>
            <w:szCs w:val="24"/>
            <w:lang w:eastAsia="ja-JP"/>
          </w:rPr>
          <w:t xml:space="preserve">, </w:t>
        </w:r>
      </w:ins>
      <w:ins w:id="146" w:author="View B" w:date="2018-09-21T00:32:00Z">
        <w:r>
          <w:rPr>
            <w:color w:val="FF0000"/>
            <w:sz w:val="24"/>
            <w:szCs w:val="24"/>
            <w:lang w:eastAsia="ja-JP"/>
          </w:rPr>
          <w:t>using the correct formula and relevant ITU-R Recommendations, once the correct Recommendation to use is identified.]</w:t>
        </w:r>
      </w:ins>
    </w:p>
    <w:p w14:paraId="579960A5" w14:textId="77777777" w:rsidR="00320C59" w:rsidRDefault="00320C59" w:rsidP="00320C59">
      <w:pPr>
        <w:rPr>
          <w:sz w:val="24"/>
          <w:szCs w:val="24"/>
        </w:rPr>
      </w:pPr>
    </w:p>
    <w:p w14:paraId="4CA370B6" w14:textId="1BB1C935" w:rsidR="00050343" w:rsidRPr="00FB70C3" w:rsidRDefault="006A65AF" w:rsidP="00FB70C3">
      <w:pPr>
        <w:rPr>
          <w:sz w:val="24"/>
          <w:szCs w:val="24"/>
        </w:rPr>
      </w:pPr>
      <w:r w:rsidRPr="008F7884">
        <w:rPr>
          <w:sz w:val="24"/>
          <w:szCs w:val="24"/>
        </w:rPr>
        <w:t>4</w:t>
      </w:r>
      <w:r w:rsidRPr="008F7884">
        <w:rPr>
          <w:sz w:val="24"/>
          <w:szCs w:val="24"/>
        </w:rPr>
        <w:tab/>
        <w:t xml:space="preserve">that the administrations </w:t>
      </w:r>
      <w:del w:id="147" w:author="View B" w:date="2018-09-20T20:21:00Z">
        <w:r w:rsidRPr="004B245B" w:rsidDel="008F7884">
          <w:rPr>
            <w:sz w:val="24"/>
            <w:szCs w:val="24"/>
          </w:rPr>
          <w:delText>listed in Nos. </w:delText>
        </w:r>
        <w:r w:rsidRPr="004B245B" w:rsidDel="008F7884">
          <w:rPr>
            <w:rStyle w:val="Artref"/>
            <w:b/>
            <w:color w:val="000000"/>
            <w:sz w:val="24"/>
            <w:szCs w:val="24"/>
          </w:rPr>
          <w:delText>5.537A</w:delText>
        </w:r>
        <w:r w:rsidRPr="004B245B" w:rsidDel="008F7884">
          <w:rPr>
            <w:b/>
            <w:sz w:val="24"/>
            <w:szCs w:val="24"/>
          </w:rPr>
          <w:delText xml:space="preserve"> </w:delText>
        </w:r>
        <w:r w:rsidRPr="004B245B" w:rsidDel="008F7884">
          <w:rPr>
            <w:sz w:val="24"/>
            <w:szCs w:val="24"/>
          </w:rPr>
          <w:delText>and </w:delText>
        </w:r>
        <w:r w:rsidRPr="004B245B" w:rsidDel="008F7884">
          <w:rPr>
            <w:rStyle w:val="Artref"/>
            <w:b/>
            <w:color w:val="000000"/>
            <w:sz w:val="24"/>
            <w:szCs w:val="24"/>
          </w:rPr>
          <w:delText>5.543A</w:delText>
        </w:r>
        <w:r w:rsidRPr="008F7884" w:rsidDel="008F7884">
          <w:rPr>
            <w:rFonts w:eastAsia="Batang"/>
            <w:sz w:val="24"/>
            <w:szCs w:val="24"/>
            <w:lang w:eastAsia="ko-KR"/>
          </w:rPr>
          <w:delText xml:space="preserve"> </w:delText>
        </w:r>
      </w:del>
      <w:r w:rsidRPr="008F7884">
        <w:rPr>
          <w:rFonts w:eastAsia="Batang"/>
          <w:sz w:val="24"/>
          <w:szCs w:val="24"/>
          <w:lang w:eastAsia="ko-KR"/>
        </w:rPr>
        <w:t xml:space="preserve">which intend to implement systems using HAPS in the fixed service in the bands </w:t>
      </w:r>
      <w:r w:rsidRPr="008F7884">
        <w:rPr>
          <w:sz w:val="24"/>
          <w:szCs w:val="24"/>
        </w:rPr>
        <w:t>27.9-28.2 GHz</w:t>
      </w:r>
      <w:r w:rsidRPr="008F7884">
        <w:rPr>
          <w:rFonts w:eastAsia="Batang"/>
          <w:sz w:val="24"/>
          <w:szCs w:val="24"/>
          <w:lang w:eastAsia="ko-KR"/>
        </w:rPr>
        <w:t xml:space="preserve"> and 31-31.3 GHz shall seek explicit agreement of concerned administrations with regard to their stations of primary services to ensure that the conditions </w:t>
      </w:r>
      <w:r w:rsidRPr="004B245B">
        <w:rPr>
          <w:rFonts w:eastAsia="Batang"/>
          <w:sz w:val="24"/>
          <w:szCs w:val="24"/>
          <w:lang w:eastAsia="ko-KR"/>
        </w:rPr>
        <w:t>in</w:t>
      </w:r>
      <w:del w:id="148" w:author="View B" w:date="2018-09-20T20:22:00Z">
        <w:r w:rsidRPr="004B245B" w:rsidDel="008F7884">
          <w:rPr>
            <w:rFonts w:eastAsia="Batang"/>
            <w:sz w:val="24"/>
            <w:szCs w:val="24"/>
            <w:lang w:eastAsia="ko-KR"/>
          </w:rPr>
          <w:delText xml:space="preserve"> </w:delText>
        </w:r>
      </w:del>
      <w:ins w:id="149" w:author="View B" w:date="2018-09-20T20:22:00Z">
        <w:r w:rsidRPr="004B245B">
          <w:rPr>
            <w:rFonts w:eastAsia="Batang"/>
            <w:sz w:val="24"/>
            <w:szCs w:val="24"/>
            <w:lang w:eastAsia="ko-KR"/>
          </w:rPr>
          <w:t xml:space="preserve"> this Resolution</w:t>
        </w:r>
      </w:ins>
      <w:r>
        <w:rPr>
          <w:rFonts w:eastAsia="Batang"/>
          <w:sz w:val="24"/>
          <w:szCs w:val="24"/>
          <w:lang w:eastAsia="ko-KR"/>
        </w:rPr>
        <w:t xml:space="preserve"> </w:t>
      </w:r>
      <w:del w:id="150" w:author="View B" w:date="2018-09-20T20:22:00Z">
        <w:r w:rsidRPr="004B245B" w:rsidDel="008F7884">
          <w:rPr>
            <w:rFonts w:eastAsia="Batang"/>
            <w:sz w:val="24"/>
            <w:szCs w:val="24"/>
            <w:lang w:eastAsia="ko-KR"/>
          </w:rPr>
          <w:delText>Nos. </w:delText>
        </w:r>
        <w:r w:rsidRPr="004B245B" w:rsidDel="008F7884">
          <w:rPr>
            <w:rFonts w:eastAsia="Batang"/>
            <w:b/>
            <w:sz w:val="24"/>
            <w:szCs w:val="24"/>
            <w:lang w:eastAsia="ko-KR"/>
          </w:rPr>
          <w:delText>5.537A</w:delText>
        </w:r>
        <w:r w:rsidRPr="004B245B" w:rsidDel="008F7884">
          <w:rPr>
            <w:rFonts w:eastAsia="Batang"/>
            <w:sz w:val="24"/>
            <w:szCs w:val="24"/>
            <w:lang w:eastAsia="ko-KR"/>
          </w:rPr>
          <w:delText xml:space="preserve"> and </w:delText>
        </w:r>
        <w:r w:rsidRPr="004B245B" w:rsidDel="008F7884">
          <w:rPr>
            <w:rFonts w:eastAsia="Batang"/>
            <w:b/>
            <w:sz w:val="24"/>
            <w:szCs w:val="24"/>
            <w:lang w:eastAsia="ko-KR"/>
          </w:rPr>
          <w:delText>5.543A</w:delText>
        </w:r>
        <w:r w:rsidRPr="008F7884" w:rsidDel="008F7884">
          <w:rPr>
            <w:rFonts w:eastAsia="Batang"/>
            <w:sz w:val="24"/>
            <w:szCs w:val="24"/>
            <w:lang w:eastAsia="ko-KR"/>
          </w:rPr>
          <w:delText xml:space="preserve"> </w:delText>
        </w:r>
      </w:del>
      <w:r w:rsidRPr="008F7884">
        <w:rPr>
          <w:rFonts w:eastAsia="Batang"/>
          <w:sz w:val="24"/>
          <w:szCs w:val="24"/>
          <w:lang w:eastAsia="ko-KR"/>
        </w:rPr>
        <w:t>are met,</w:t>
      </w:r>
      <w:r w:rsidRPr="008F7884">
        <w:rPr>
          <w:sz w:val="24"/>
          <w:szCs w:val="24"/>
        </w:rPr>
        <w:t xml:space="preserve"> and those administrations </w:t>
      </w:r>
      <w:del w:id="151" w:author="View B" w:date="2018-09-20T20:22:00Z">
        <w:r w:rsidRPr="004B245B" w:rsidDel="008F7884">
          <w:rPr>
            <w:sz w:val="24"/>
            <w:szCs w:val="24"/>
          </w:rPr>
          <w:delText>in Region 2</w:delText>
        </w:r>
        <w:r w:rsidRPr="008F7884" w:rsidDel="008F7884">
          <w:rPr>
            <w:sz w:val="24"/>
            <w:szCs w:val="24"/>
          </w:rPr>
          <w:delText xml:space="preserve"> </w:delText>
        </w:r>
      </w:del>
      <w:r w:rsidRPr="008F7884">
        <w:rPr>
          <w:sz w:val="24"/>
          <w:szCs w:val="24"/>
        </w:rPr>
        <w:t xml:space="preserve">which intend to implement systems using HAPS in the fixed service in these bands shall seek explicit agreement of concerned administrations with regard to their </w:t>
      </w:r>
      <w:r w:rsidRPr="008F7884">
        <w:rPr>
          <w:rFonts w:eastAsia="Batang"/>
          <w:sz w:val="24"/>
          <w:szCs w:val="24"/>
          <w:lang w:eastAsia="ko-KR"/>
        </w:rPr>
        <w:t>stations of services operating in accordance with</w:t>
      </w:r>
      <w:r w:rsidRPr="00C901EE">
        <w:rPr>
          <w:rFonts w:eastAsia="Batang"/>
          <w:sz w:val="24"/>
          <w:szCs w:val="24"/>
          <w:lang w:eastAsia="ko-KR"/>
        </w:rPr>
        <w:t xml:space="preserve"> the Table of Frequency Allocations of Article </w:t>
      </w:r>
      <w:r w:rsidRPr="00C901EE">
        <w:rPr>
          <w:rFonts w:eastAsia="Batang"/>
          <w:b/>
          <w:sz w:val="24"/>
          <w:szCs w:val="24"/>
          <w:lang w:eastAsia="ko-KR"/>
        </w:rPr>
        <w:t>5</w:t>
      </w:r>
      <w:r w:rsidRPr="00C901EE">
        <w:rPr>
          <w:rFonts w:eastAsia="Batang"/>
          <w:sz w:val="24"/>
          <w:szCs w:val="24"/>
          <w:lang w:eastAsia="ko-KR"/>
        </w:rPr>
        <w:t xml:space="preserve"> </w:t>
      </w:r>
      <w:r w:rsidRPr="00C901EE">
        <w:rPr>
          <w:sz w:val="24"/>
          <w:szCs w:val="24"/>
        </w:rPr>
        <w:t xml:space="preserve">to ensure that the conditions in </w:t>
      </w:r>
      <w:r w:rsidRPr="00C901EE">
        <w:rPr>
          <w:i/>
          <w:iCs/>
          <w:sz w:val="24"/>
          <w:szCs w:val="24"/>
        </w:rPr>
        <w:t>resolves </w:t>
      </w:r>
      <w:r w:rsidRPr="00C901EE">
        <w:rPr>
          <w:sz w:val="24"/>
          <w:szCs w:val="24"/>
        </w:rPr>
        <w:t>1</w:t>
      </w:r>
      <w:r w:rsidRPr="00C901EE">
        <w:rPr>
          <w:i/>
          <w:iCs/>
          <w:sz w:val="24"/>
          <w:szCs w:val="24"/>
        </w:rPr>
        <w:t xml:space="preserve"> </w:t>
      </w:r>
      <w:r w:rsidRPr="00C901EE">
        <w:rPr>
          <w:sz w:val="24"/>
          <w:szCs w:val="24"/>
        </w:rPr>
        <w:t xml:space="preserve">and </w:t>
      </w:r>
      <w:r w:rsidRPr="00C901EE">
        <w:rPr>
          <w:i/>
          <w:iCs/>
          <w:sz w:val="24"/>
          <w:szCs w:val="24"/>
        </w:rPr>
        <w:t>resolves </w:t>
      </w:r>
      <w:r w:rsidRPr="00C901EE">
        <w:rPr>
          <w:sz w:val="24"/>
          <w:szCs w:val="24"/>
        </w:rPr>
        <w:t>3 are met;</w:t>
      </w:r>
    </w:p>
    <w:p w14:paraId="455DA6E5" w14:textId="77999CA9" w:rsidR="00050343" w:rsidRPr="00050343" w:rsidRDefault="00050343" w:rsidP="00050343">
      <w:pPr>
        <w:pStyle w:val="Call"/>
        <w:tabs>
          <w:tab w:val="clear" w:pos="1134"/>
          <w:tab w:val="left" w:pos="720"/>
        </w:tabs>
        <w:ind w:left="0"/>
        <w:rPr>
          <w:i w:val="0"/>
          <w:szCs w:val="24"/>
        </w:rPr>
      </w:pPr>
      <w:r w:rsidRPr="00050343">
        <w:rPr>
          <w:i w:val="0"/>
          <w:szCs w:val="24"/>
        </w:rPr>
        <w:t>5</w:t>
      </w:r>
      <w:r w:rsidRPr="00050343">
        <w:rPr>
          <w:i w:val="0"/>
          <w:szCs w:val="24"/>
        </w:rPr>
        <w:tab/>
        <w:t xml:space="preserve">that administrations planning to implement a HAPS system pursuant to resolves 1 above shall notify the frequency assignment(s) by submitting all mandatory elements of Appendix 4 to the Radiocommunication Bureau for the examination of compliance with resolves 3 and 4 above,  </w:t>
      </w:r>
    </w:p>
    <w:p w14:paraId="30F28A45" w14:textId="77777777" w:rsidR="00050343" w:rsidRPr="00675E97" w:rsidRDefault="00050343" w:rsidP="00050343">
      <w:pPr>
        <w:pStyle w:val="Call"/>
        <w:rPr>
          <w:szCs w:val="24"/>
        </w:rPr>
      </w:pPr>
      <w:proofErr w:type="gramStart"/>
      <w:r w:rsidRPr="00675E97">
        <w:rPr>
          <w:szCs w:val="24"/>
        </w:rPr>
        <w:t>invites</w:t>
      </w:r>
      <w:proofErr w:type="gramEnd"/>
      <w:r w:rsidRPr="00675E97">
        <w:rPr>
          <w:szCs w:val="24"/>
        </w:rPr>
        <w:t xml:space="preserve"> ITU</w:t>
      </w:r>
      <w:r w:rsidRPr="00675E97">
        <w:rPr>
          <w:szCs w:val="24"/>
        </w:rPr>
        <w:noBreakHyphen/>
        <w:t>R</w:t>
      </w:r>
    </w:p>
    <w:p w14:paraId="63AF4305" w14:textId="77777777" w:rsidR="00050343" w:rsidRPr="00675E97" w:rsidRDefault="00050343" w:rsidP="00050343">
      <w:pPr>
        <w:rPr>
          <w:sz w:val="24"/>
          <w:szCs w:val="24"/>
          <w:lang w:eastAsia="ko-KR"/>
        </w:rPr>
      </w:pPr>
      <w:r w:rsidRPr="00675E97">
        <w:rPr>
          <w:sz w:val="24"/>
          <w:szCs w:val="24"/>
          <w:lang w:eastAsia="ko-KR"/>
        </w:rPr>
        <w:t>1</w:t>
      </w:r>
      <w:r w:rsidRPr="00675E97">
        <w:rPr>
          <w:sz w:val="24"/>
          <w:szCs w:val="24"/>
        </w:rPr>
        <w:tab/>
        <w:t xml:space="preserve">to continue to carry out studies on the appropriate interference mitigation techniques for the situations referred to in </w:t>
      </w:r>
      <w:r w:rsidRPr="00675E97">
        <w:rPr>
          <w:i/>
          <w:sz w:val="24"/>
          <w:szCs w:val="24"/>
        </w:rPr>
        <w:t>considering </w:t>
      </w:r>
      <w:r w:rsidRPr="00675E97">
        <w:rPr>
          <w:i/>
          <w:iCs/>
          <w:sz w:val="24"/>
          <w:szCs w:val="24"/>
          <w:lang w:eastAsia="ja-JP"/>
        </w:rPr>
        <w:t>j</w:t>
      </w:r>
      <w:r w:rsidRPr="00675E97">
        <w:rPr>
          <w:i/>
          <w:iCs/>
          <w:sz w:val="24"/>
          <w:szCs w:val="24"/>
        </w:rPr>
        <w:t>)</w:t>
      </w:r>
      <w:proofErr w:type="gramStart"/>
      <w:r w:rsidRPr="00675E97">
        <w:rPr>
          <w:sz w:val="24"/>
          <w:szCs w:val="24"/>
        </w:rPr>
        <w:t>;</w:t>
      </w:r>
      <w:proofErr w:type="gramEnd"/>
    </w:p>
    <w:p w14:paraId="55AAFB5F" w14:textId="77777777" w:rsidR="00050343" w:rsidRPr="00675E97" w:rsidRDefault="00050343" w:rsidP="00050343">
      <w:pPr>
        <w:rPr>
          <w:sz w:val="24"/>
          <w:szCs w:val="24"/>
          <w:lang w:eastAsia="ko-KR"/>
        </w:rPr>
      </w:pPr>
      <w:r w:rsidRPr="00675E97">
        <w:rPr>
          <w:sz w:val="24"/>
          <w:szCs w:val="24"/>
          <w:lang w:eastAsia="ko-KR"/>
        </w:rPr>
        <w:t>2</w:t>
      </w:r>
      <w:r w:rsidRPr="00675E97">
        <w:rPr>
          <w:sz w:val="24"/>
          <w:szCs w:val="24"/>
          <w:lang w:eastAsia="ko-KR"/>
        </w:rPr>
        <w:tab/>
        <w:t xml:space="preserve">to develop protection criteria for the mobile service having primary allocations in the frequency bands </w:t>
      </w:r>
      <w:del w:id="152" w:author="View B" w:date="2018-09-21T00:35:00Z">
        <w:r w:rsidRPr="00675E97" w:rsidDel="00675E97">
          <w:rPr>
            <w:sz w:val="24"/>
            <w:szCs w:val="24"/>
          </w:rPr>
          <w:delText>27.9-28.2 GHz</w:delText>
        </w:r>
        <w:r w:rsidRPr="00675E97" w:rsidDel="00675E97">
          <w:rPr>
            <w:sz w:val="24"/>
            <w:szCs w:val="24"/>
            <w:lang w:eastAsia="ko-KR"/>
          </w:rPr>
          <w:delText xml:space="preserve"> and </w:delText>
        </w:r>
      </w:del>
      <w:r w:rsidRPr="00675E97">
        <w:rPr>
          <w:sz w:val="24"/>
          <w:szCs w:val="24"/>
          <w:lang w:eastAsia="ko-KR"/>
        </w:rPr>
        <w:t>31-31.3 GHz from HAPS in the fixed service.</w:t>
      </w:r>
    </w:p>
    <w:p w14:paraId="1B7A3C36" w14:textId="77777777" w:rsidR="00050343" w:rsidRPr="00675E97" w:rsidRDefault="00050343" w:rsidP="00050343">
      <w:pPr>
        <w:rPr>
          <w:ins w:id="153" w:author="View B" w:date="2018-09-19T23:32:00Z"/>
          <w:sz w:val="24"/>
          <w:szCs w:val="24"/>
          <w:lang w:val="en-GB"/>
        </w:rPr>
      </w:pPr>
    </w:p>
    <w:p w14:paraId="3B64AF25" w14:textId="77777777" w:rsidR="00050343" w:rsidRPr="00C901EE" w:rsidDel="00C901EE" w:rsidRDefault="00050343" w:rsidP="00050343">
      <w:pPr>
        <w:rPr>
          <w:del w:id="154" w:author="View B" w:date="2018-09-19T23:27:00Z"/>
          <w:sz w:val="24"/>
          <w:szCs w:val="24"/>
          <w:lang w:val="en-GB"/>
        </w:rPr>
      </w:pPr>
    </w:p>
    <w:p w14:paraId="209FFBE1" w14:textId="77777777" w:rsidR="00050343" w:rsidRPr="00FB70C3" w:rsidRDefault="00050343" w:rsidP="00050343">
      <w:pPr>
        <w:pStyle w:val="Methodheading3"/>
        <w:rPr>
          <w:szCs w:val="24"/>
        </w:rPr>
      </w:pPr>
      <w:r w:rsidRPr="00FB70C3">
        <w:rPr>
          <w:szCs w:val="24"/>
        </w:rPr>
        <w:t xml:space="preserve">ADD </w:t>
      </w:r>
      <w:r w:rsidRPr="00FB70C3">
        <w:rPr>
          <w:szCs w:val="24"/>
        </w:rPr>
        <w:tab/>
      </w:r>
      <w:r w:rsidRPr="00FB70C3">
        <w:rPr>
          <w:szCs w:val="24"/>
        </w:rPr>
        <w:tab/>
        <w:t>USA/1.14/22</w:t>
      </w:r>
    </w:p>
    <w:p w14:paraId="348EAD9F" w14:textId="77777777" w:rsidR="00050343" w:rsidRPr="008A3B86" w:rsidRDefault="00050343" w:rsidP="00050343">
      <w:pPr>
        <w:tabs>
          <w:tab w:val="left" w:pos="1134"/>
          <w:tab w:val="left" w:pos="1871"/>
          <w:tab w:val="left" w:pos="2268"/>
        </w:tabs>
        <w:overflowPunct w:val="0"/>
        <w:autoSpaceDE w:val="0"/>
        <w:autoSpaceDN w:val="0"/>
        <w:adjustRightInd w:val="0"/>
        <w:spacing w:before="120"/>
        <w:jc w:val="both"/>
        <w:textAlignment w:val="baseline"/>
        <w:rPr>
          <w:sz w:val="24"/>
          <w:szCs w:val="24"/>
          <w:lang w:val="en-GB"/>
        </w:rPr>
      </w:pPr>
      <w:r w:rsidRPr="008A3B86">
        <w:rPr>
          <w:b/>
          <w:sz w:val="24"/>
          <w:szCs w:val="24"/>
          <w:lang w:val="en-GB"/>
        </w:rPr>
        <w:t>5.G114</w:t>
      </w:r>
      <w:r w:rsidRPr="008A3B86">
        <w:rPr>
          <w:b/>
          <w:sz w:val="24"/>
          <w:szCs w:val="24"/>
          <w:lang w:val="en-GB"/>
        </w:rPr>
        <w:tab/>
      </w:r>
      <w:r w:rsidRPr="008A3B86">
        <w:rPr>
          <w:sz w:val="24"/>
          <w:szCs w:val="24"/>
          <w:lang w:val="en-GB"/>
        </w:rPr>
        <w:t xml:space="preserve">The allocation to the fixed service in the band 38-39.5 GHz may also be used by high-altitude platform stations (HAPS): this does not preclude the use of these frequency bands by any application of the services to which they are allocated and does not establish priority in the Radio Regulations. Such use of the fixed-service allocation by HAPS shall be in accordance with </w:t>
      </w:r>
      <w:r w:rsidRPr="008A3B86">
        <w:rPr>
          <w:rFonts w:eastAsia="Calibri"/>
          <w:sz w:val="24"/>
          <w:szCs w:val="24"/>
          <w:lang w:val="en-GB"/>
        </w:rPr>
        <w:t xml:space="preserve">Resolution </w:t>
      </w:r>
      <w:r w:rsidRPr="008A3B86">
        <w:rPr>
          <w:b/>
          <w:bCs/>
          <w:sz w:val="24"/>
          <w:szCs w:val="24"/>
          <w:lang w:val="en-GB"/>
        </w:rPr>
        <w:t>[G114]</w:t>
      </w:r>
      <w:r w:rsidRPr="008A3B86">
        <w:rPr>
          <w:b/>
          <w:sz w:val="24"/>
          <w:szCs w:val="24"/>
          <w:lang w:val="en-GB"/>
        </w:rPr>
        <w:t xml:space="preserve"> </w:t>
      </w:r>
      <w:r w:rsidRPr="008A3B86">
        <w:rPr>
          <w:rFonts w:eastAsia="Calibri"/>
          <w:b/>
          <w:sz w:val="24"/>
          <w:szCs w:val="24"/>
          <w:lang w:val="en-GB"/>
        </w:rPr>
        <w:t>(WRC-19)</w:t>
      </w:r>
      <w:r w:rsidRPr="008A3B86">
        <w:rPr>
          <w:rFonts w:eastAsia="Calibri"/>
          <w:sz w:val="24"/>
          <w:szCs w:val="24"/>
          <w:lang w:val="en-GB"/>
        </w:rPr>
        <w:t xml:space="preserve">. </w:t>
      </w:r>
      <w:r w:rsidRPr="008A3B86">
        <w:rPr>
          <w:sz w:val="24"/>
          <w:szCs w:val="24"/>
          <w:lang w:val="en-GB"/>
        </w:rPr>
        <w:t xml:space="preserve"> Such use of the fixed-service allocation by HAPS is limited to the ground-to-HAPS direction.</w:t>
      </w:r>
      <w:r w:rsidRPr="008A3B86">
        <w:rPr>
          <w:b/>
          <w:sz w:val="24"/>
          <w:szCs w:val="24"/>
          <w:lang w:val="en-GB"/>
        </w:rPr>
        <w:t xml:space="preserve">  </w:t>
      </w:r>
      <w:r w:rsidRPr="008A3B86">
        <w:rPr>
          <w:sz w:val="24"/>
          <w:szCs w:val="24"/>
          <w:lang w:val="en-GB"/>
        </w:rPr>
        <w:t>Furthermore, the development of these other services shall not be constrained by HAPS.</w:t>
      </w:r>
    </w:p>
    <w:p w14:paraId="60A78028" w14:textId="77777777" w:rsidR="00050343" w:rsidRPr="008A3B86" w:rsidRDefault="00050343" w:rsidP="00050343">
      <w:pPr>
        <w:tabs>
          <w:tab w:val="left" w:pos="1134"/>
          <w:tab w:val="left" w:pos="1871"/>
          <w:tab w:val="left" w:pos="2268"/>
        </w:tabs>
        <w:overflowPunct w:val="0"/>
        <w:autoSpaceDE w:val="0"/>
        <w:autoSpaceDN w:val="0"/>
        <w:adjustRightInd w:val="0"/>
        <w:spacing w:before="120"/>
        <w:jc w:val="both"/>
        <w:textAlignment w:val="baseline"/>
        <w:rPr>
          <w:sz w:val="24"/>
          <w:szCs w:val="24"/>
        </w:rPr>
      </w:pPr>
      <w:r w:rsidRPr="008A3B86">
        <w:rPr>
          <w:b/>
          <w:sz w:val="24"/>
          <w:szCs w:val="24"/>
        </w:rPr>
        <w:t>Reasons:</w:t>
      </w:r>
      <w:r w:rsidRPr="008A3B86">
        <w:rPr>
          <w:sz w:val="24"/>
          <w:szCs w:val="24"/>
        </w:rPr>
        <w:tab/>
        <w:t xml:space="preserve"> To add the text of the footnote allowing HAPS to operate in the fixed service allocation in the 38-39.5 GHz band on a worldwide basis.  </w:t>
      </w:r>
    </w:p>
    <w:p w14:paraId="14EC5EBE" w14:textId="77777777" w:rsidR="00050343" w:rsidRDefault="00050343" w:rsidP="00050343">
      <w:pPr>
        <w:tabs>
          <w:tab w:val="left" w:pos="1134"/>
          <w:tab w:val="left" w:pos="1871"/>
          <w:tab w:val="left" w:pos="2268"/>
        </w:tabs>
        <w:overflowPunct w:val="0"/>
        <w:autoSpaceDE w:val="0"/>
        <w:autoSpaceDN w:val="0"/>
        <w:adjustRightInd w:val="0"/>
        <w:spacing w:before="120"/>
        <w:jc w:val="both"/>
        <w:textAlignment w:val="baseline"/>
      </w:pPr>
    </w:p>
    <w:p w14:paraId="4AFB5B31" w14:textId="77777777" w:rsidR="00050343" w:rsidRPr="0071115D" w:rsidRDefault="00050343" w:rsidP="00050343">
      <w:pPr>
        <w:pStyle w:val="Methodheading3"/>
        <w:rPr>
          <w:sz w:val="22"/>
          <w:szCs w:val="22"/>
        </w:rPr>
      </w:pPr>
      <w:r w:rsidRPr="00687667">
        <w:rPr>
          <w:sz w:val="22"/>
          <w:szCs w:val="22"/>
        </w:rPr>
        <w:t xml:space="preserve">ADD </w:t>
      </w:r>
      <w:r w:rsidRPr="00687667">
        <w:rPr>
          <w:sz w:val="22"/>
          <w:szCs w:val="22"/>
        </w:rPr>
        <w:tab/>
      </w:r>
      <w:r w:rsidRPr="00A35CC1">
        <w:rPr>
          <w:sz w:val="22"/>
          <w:szCs w:val="22"/>
        </w:rPr>
        <w:tab/>
        <w:t>USA/1.14/</w:t>
      </w:r>
      <w:r>
        <w:rPr>
          <w:sz w:val="22"/>
          <w:szCs w:val="22"/>
        </w:rPr>
        <w:t>23</w:t>
      </w:r>
    </w:p>
    <w:p w14:paraId="27E63B2C" w14:textId="77777777" w:rsidR="00050343" w:rsidRPr="00035802" w:rsidRDefault="00050343" w:rsidP="00050343">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8"/>
          <w:szCs w:val="28"/>
          <w:lang w:val="en-GB"/>
        </w:rPr>
      </w:pPr>
      <w:r w:rsidRPr="00035802">
        <w:rPr>
          <w:rFonts w:eastAsia="SimSun"/>
          <w:caps/>
          <w:sz w:val="28"/>
          <w:szCs w:val="28"/>
          <w:lang w:val="en-GB"/>
        </w:rPr>
        <w:t>DRAFT NEW RESOLUTION [G114]</w:t>
      </w:r>
    </w:p>
    <w:p w14:paraId="4678CEB1" w14:textId="77777777" w:rsidR="00050343" w:rsidRPr="00035802" w:rsidRDefault="00050343" w:rsidP="00050343">
      <w:pPr>
        <w:keepNext/>
        <w:keepLines/>
        <w:tabs>
          <w:tab w:val="left" w:pos="1134"/>
          <w:tab w:val="left" w:pos="1871"/>
          <w:tab w:val="left" w:pos="2268"/>
        </w:tabs>
        <w:overflowPunct w:val="0"/>
        <w:autoSpaceDE w:val="0"/>
        <w:autoSpaceDN w:val="0"/>
        <w:adjustRightInd w:val="0"/>
        <w:spacing w:before="240"/>
        <w:jc w:val="center"/>
        <w:textAlignment w:val="baseline"/>
        <w:rPr>
          <w:rFonts w:eastAsia="SimSun"/>
          <w:b/>
          <w:bCs/>
          <w:sz w:val="28"/>
          <w:szCs w:val="28"/>
          <w:lang w:val="en-GB"/>
        </w:rPr>
      </w:pPr>
      <w:r w:rsidRPr="00035802">
        <w:rPr>
          <w:rFonts w:eastAsia="SimSun"/>
          <w:b/>
          <w:bCs/>
          <w:sz w:val="28"/>
          <w:szCs w:val="28"/>
          <w:lang w:val="en-GB"/>
        </w:rPr>
        <w:t>U</w:t>
      </w:r>
      <w:r w:rsidRPr="00035802">
        <w:rPr>
          <w:rFonts w:eastAsia="Calibri"/>
          <w:b/>
          <w:sz w:val="28"/>
          <w:szCs w:val="28"/>
          <w:lang w:val="en-GB"/>
        </w:rPr>
        <w:t xml:space="preserve">se of the frequency range 38-39.5 GHz by fixed links for high altitude </w:t>
      </w:r>
      <w:r w:rsidRPr="00035802">
        <w:rPr>
          <w:rFonts w:eastAsia="Calibri"/>
          <w:b/>
          <w:sz w:val="28"/>
          <w:szCs w:val="28"/>
          <w:lang w:val="en-GB"/>
        </w:rPr>
        <w:br/>
        <w:t>platform stations in the fixed service worldwide</w:t>
      </w:r>
    </w:p>
    <w:p w14:paraId="239E2FA0" w14:textId="77777777" w:rsidR="00050343" w:rsidRPr="00035802" w:rsidRDefault="00050343" w:rsidP="00050343">
      <w:pPr>
        <w:tabs>
          <w:tab w:val="left" w:pos="1134"/>
          <w:tab w:val="left" w:pos="1871"/>
          <w:tab w:val="left" w:pos="2268"/>
        </w:tabs>
        <w:overflowPunct w:val="0"/>
        <w:autoSpaceDE w:val="0"/>
        <w:autoSpaceDN w:val="0"/>
        <w:adjustRightInd w:val="0"/>
        <w:spacing w:before="280"/>
        <w:textAlignment w:val="baseline"/>
        <w:rPr>
          <w:sz w:val="24"/>
          <w:szCs w:val="24"/>
          <w:lang w:val="en-GB"/>
        </w:rPr>
      </w:pPr>
      <w:r w:rsidRPr="00035802">
        <w:rPr>
          <w:sz w:val="24"/>
          <w:szCs w:val="24"/>
          <w:lang w:val="en-GB"/>
        </w:rPr>
        <w:t>The World Radiocommunication Conference (</w:t>
      </w:r>
      <w:proofErr w:type="spellStart"/>
      <w:r w:rsidRPr="00035802">
        <w:rPr>
          <w:sz w:val="24"/>
          <w:szCs w:val="24"/>
          <w:lang w:val="en-GB"/>
        </w:rPr>
        <w:t>Sharm</w:t>
      </w:r>
      <w:proofErr w:type="spellEnd"/>
      <w:r w:rsidRPr="00035802">
        <w:rPr>
          <w:sz w:val="24"/>
          <w:szCs w:val="24"/>
          <w:lang w:val="en-GB"/>
        </w:rPr>
        <w:t xml:space="preserve"> el-Sheikh, 2019), </w:t>
      </w:r>
    </w:p>
    <w:p w14:paraId="0695C001" w14:textId="77777777" w:rsidR="00050343" w:rsidRPr="00C8255F" w:rsidRDefault="00050343" w:rsidP="00050343">
      <w:pPr>
        <w:tabs>
          <w:tab w:val="left" w:pos="1134"/>
          <w:tab w:val="left" w:pos="1871"/>
          <w:tab w:val="left" w:pos="2268"/>
        </w:tabs>
        <w:overflowPunct w:val="0"/>
        <w:autoSpaceDE w:val="0"/>
        <w:autoSpaceDN w:val="0"/>
        <w:adjustRightInd w:val="0"/>
        <w:spacing w:before="280"/>
        <w:textAlignment w:val="baseline"/>
        <w:rPr>
          <w:lang w:val="en-GB"/>
        </w:rPr>
      </w:pPr>
    </w:p>
    <w:p w14:paraId="39F3A6A7" w14:textId="77777777" w:rsidR="00050343" w:rsidRPr="00FB70C3" w:rsidRDefault="00050343" w:rsidP="00050343">
      <w:pPr>
        <w:pStyle w:val="ListParagraph"/>
        <w:ind w:left="0" w:firstLine="720"/>
        <w:jc w:val="both"/>
        <w:rPr>
          <w:i/>
          <w:sz w:val="24"/>
          <w:szCs w:val="24"/>
        </w:rPr>
      </w:pPr>
      <w:proofErr w:type="gramStart"/>
      <w:r w:rsidRPr="00FB70C3">
        <w:rPr>
          <w:i/>
          <w:sz w:val="24"/>
          <w:szCs w:val="24"/>
          <w:lang w:val="en-GB"/>
        </w:rPr>
        <w:t>considering</w:t>
      </w:r>
      <w:proofErr w:type="gramEnd"/>
      <w:r w:rsidRPr="00FB70C3">
        <w:rPr>
          <w:i/>
          <w:sz w:val="24"/>
          <w:szCs w:val="24"/>
        </w:rPr>
        <w:t xml:space="preserve"> </w:t>
      </w:r>
    </w:p>
    <w:p w14:paraId="534D28A9" w14:textId="77777777" w:rsidR="00050343" w:rsidRPr="00FB70C3" w:rsidRDefault="00050343" w:rsidP="00050343">
      <w:pPr>
        <w:pStyle w:val="ListParagraph"/>
        <w:ind w:left="0"/>
        <w:jc w:val="both"/>
        <w:rPr>
          <w:i/>
          <w:sz w:val="24"/>
          <w:szCs w:val="24"/>
        </w:rPr>
      </w:pPr>
    </w:p>
    <w:p w14:paraId="521DCCFC" w14:textId="77777777" w:rsidR="00050343" w:rsidRPr="00FB70C3" w:rsidRDefault="00050343" w:rsidP="00050343">
      <w:pPr>
        <w:pStyle w:val="ListParagraph"/>
        <w:ind w:left="0"/>
        <w:jc w:val="both"/>
        <w:rPr>
          <w:sz w:val="24"/>
          <w:szCs w:val="24"/>
        </w:rPr>
      </w:pPr>
      <w:r w:rsidRPr="00FB70C3">
        <w:rPr>
          <w:i/>
          <w:sz w:val="24"/>
          <w:szCs w:val="24"/>
        </w:rPr>
        <w:t>a)</w:t>
      </w:r>
      <w:r w:rsidRPr="00FB70C3">
        <w:rPr>
          <w:sz w:val="24"/>
          <w:szCs w:val="24"/>
        </w:rPr>
        <w:tab/>
      </w:r>
      <w:proofErr w:type="gramStart"/>
      <w:r w:rsidRPr="00FB70C3">
        <w:rPr>
          <w:sz w:val="24"/>
          <w:szCs w:val="24"/>
        </w:rPr>
        <w:t>that</w:t>
      </w:r>
      <w:proofErr w:type="gramEnd"/>
      <w:r w:rsidRPr="00FB70C3">
        <w:rPr>
          <w:sz w:val="24"/>
          <w:szCs w:val="24"/>
        </w:rPr>
        <w:t xml:space="preserve"> WRC-15 considered that there is a need for greater broadband connectivity in underserved communities and in rural and remote areas, that current technologies can be used to deliver broadband applications by high-altitude platform stations (HAPS), which is one possible means to  provide broadband connectivity and disaster recovery communications </w:t>
      </w:r>
    </w:p>
    <w:p w14:paraId="5C4DC779" w14:textId="77777777" w:rsidR="00050343" w:rsidRPr="00FB70C3" w:rsidRDefault="00050343" w:rsidP="00050343">
      <w:pPr>
        <w:pStyle w:val="ListParagraph"/>
        <w:ind w:left="0"/>
        <w:jc w:val="both"/>
        <w:rPr>
          <w:sz w:val="24"/>
          <w:szCs w:val="24"/>
        </w:rPr>
      </w:pPr>
    </w:p>
    <w:p w14:paraId="2EEA4453" w14:textId="77777777" w:rsidR="00050343" w:rsidRPr="00FB70C3" w:rsidRDefault="00050343" w:rsidP="00050343">
      <w:pPr>
        <w:pStyle w:val="ListParagraph"/>
        <w:ind w:left="0"/>
        <w:jc w:val="both"/>
        <w:rPr>
          <w:sz w:val="24"/>
          <w:szCs w:val="24"/>
        </w:rPr>
      </w:pPr>
      <w:r w:rsidRPr="00FB70C3">
        <w:rPr>
          <w:i/>
          <w:sz w:val="24"/>
          <w:szCs w:val="24"/>
        </w:rPr>
        <w:t>b)</w:t>
      </w:r>
      <w:r w:rsidRPr="00FB70C3">
        <w:rPr>
          <w:sz w:val="24"/>
          <w:szCs w:val="24"/>
        </w:rPr>
        <w:tab/>
      </w:r>
      <w:proofErr w:type="gramStart"/>
      <w:r w:rsidRPr="00FB70C3">
        <w:rPr>
          <w:sz w:val="24"/>
          <w:szCs w:val="24"/>
        </w:rPr>
        <w:t>that</w:t>
      </w:r>
      <w:proofErr w:type="gramEnd"/>
      <w:r w:rsidRPr="00FB70C3">
        <w:rPr>
          <w:sz w:val="24"/>
          <w:szCs w:val="24"/>
        </w:rPr>
        <w:t xml:space="preserve"> WRC-15 decided to study additional spectrum needs for fixed HAPS links to provide broadband connectivity, including within the band 38 – 39.5 GHz, recognizing that the existing HAPS designations were established without reference to today’s broadband capabilities;</w:t>
      </w:r>
    </w:p>
    <w:p w14:paraId="6C4BF60C" w14:textId="77777777" w:rsidR="00050343" w:rsidRPr="00FB70C3" w:rsidRDefault="00050343" w:rsidP="00050343">
      <w:pPr>
        <w:pStyle w:val="ListParagraph"/>
        <w:ind w:left="0"/>
        <w:jc w:val="both"/>
        <w:rPr>
          <w:sz w:val="24"/>
          <w:szCs w:val="24"/>
        </w:rPr>
      </w:pPr>
    </w:p>
    <w:p w14:paraId="392B18A8" w14:textId="77777777" w:rsidR="00050343" w:rsidRPr="00FB70C3" w:rsidRDefault="00050343" w:rsidP="00050343">
      <w:pPr>
        <w:pStyle w:val="ListParagraph"/>
        <w:ind w:left="0"/>
        <w:jc w:val="both"/>
        <w:rPr>
          <w:sz w:val="24"/>
          <w:szCs w:val="24"/>
        </w:rPr>
      </w:pPr>
      <w:r w:rsidRPr="00FB70C3">
        <w:rPr>
          <w:i/>
          <w:sz w:val="24"/>
          <w:szCs w:val="24"/>
        </w:rPr>
        <w:t>c)</w:t>
      </w:r>
      <w:r w:rsidRPr="00FB70C3">
        <w:rPr>
          <w:sz w:val="24"/>
          <w:szCs w:val="24"/>
        </w:rPr>
        <w:tab/>
      </w:r>
      <w:proofErr w:type="gramStart"/>
      <w:r w:rsidRPr="00FB70C3">
        <w:rPr>
          <w:sz w:val="24"/>
          <w:szCs w:val="24"/>
        </w:rPr>
        <w:t>that</w:t>
      </w:r>
      <w:proofErr w:type="gramEnd"/>
      <w:r w:rsidRPr="00FB70C3">
        <w:rPr>
          <w:sz w:val="24"/>
          <w:szCs w:val="24"/>
        </w:rPr>
        <w:t xml:space="preserve"> HAPS can provide broadband connectivity with minimal ground network infrastructure;</w:t>
      </w:r>
    </w:p>
    <w:p w14:paraId="696874F9" w14:textId="77777777" w:rsidR="00050343" w:rsidRPr="00FB70C3" w:rsidRDefault="00050343" w:rsidP="00050343">
      <w:pPr>
        <w:tabs>
          <w:tab w:val="left" w:pos="1134"/>
          <w:tab w:val="left" w:pos="1871"/>
          <w:tab w:val="left" w:pos="2268"/>
        </w:tabs>
        <w:overflowPunct w:val="0"/>
        <w:autoSpaceDE w:val="0"/>
        <w:autoSpaceDN w:val="0"/>
        <w:adjustRightInd w:val="0"/>
        <w:spacing w:before="120"/>
        <w:textAlignment w:val="baseline"/>
        <w:rPr>
          <w:i/>
          <w:sz w:val="24"/>
          <w:szCs w:val="24"/>
          <w:lang w:val="en-GB"/>
        </w:rPr>
      </w:pPr>
    </w:p>
    <w:p w14:paraId="71BB310D" w14:textId="77777777" w:rsidR="00050343" w:rsidRPr="00FB70C3" w:rsidRDefault="00050343" w:rsidP="00050343">
      <w:pPr>
        <w:tabs>
          <w:tab w:val="left" w:pos="1134"/>
          <w:tab w:val="left" w:pos="1871"/>
          <w:tab w:val="left" w:pos="2268"/>
        </w:tabs>
        <w:overflowPunct w:val="0"/>
        <w:autoSpaceDE w:val="0"/>
        <w:autoSpaceDN w:val="0"/>
        <w:adjustRightInd w:val="0"/>
        <w:spacing w:before="120"/>
        <w:textAlignment w:val="baseline"/>
        <w:rPr>
          <w:i/>
          <w:sz w:val="24"/>
          <w:szCs w:val="24"/>
          <w:lang w:val="en-GB"/>
        </w:rPr>
      </w:pPr>
      <w:r w:rsidRPr="00FB70C3">
        <w:rPr>
          <w:i/>
          <w:sz w:val="24"/>
          <w:szCs w:val="24"/>
          <w:lang w:val="en-GB"/>
        </w:rPr>
        <w:t>Recognizing</w:t>
      </w:r>
    </w:p>
    <w:p w14:paraId="3555C0D3" w14:textId="77777777" w:rsidR="00050343" w:rsidRPr="00FB70C3" w:rsidRDefault="00050343" w:rsidP="00050343">
      <w:pPr>
        <w:tabs>
          <w:tab w:val="left" w:pos="1134"/>
          <w:tab w:val="left" w:pos="1871"/>
          <w:tab w:val="left" w:pos="2268"/>
        </w:tabs>
        <w:overflowPunct w:val="0"/>
        <w:autoSpaceDE w:val="0"/>
        <w:autoSpaceDN w:val="0"/>
        <w:adjustRightInd w:val="0"/>
        <w:spacing w:before="120" w:after="240"/>
        <w:textAlignment w:val="baseline"/>
        <w:rPr>
          <w:sz w:val="24"/>
          <w:szCs w:val="24"/>
          <w:lang w:val="en-GB"/>
        </w:rPr>
      </w:pPr>
      <w:r w:rsidRPr="00FB70C3">
        <w:rPr>
          <w:i/>
          <w:sz w:val="24"/>
          <w:szCs w:val="24"/>
          <w:lang w:val="en-GB"/>
        </w:rPr>
        <w:t>a)</w:t>
      </w:r>
      <w:r w:rsidRPr="00FB70C3">
        <w:rPr>
          <w:sz w:val="24"/>
          <w:szCs w:val="24"/>
          <w:lang w:val="en-GB"/>
        </w:rPr>
        <w:tab/>
      </w:r>
      <w:proofErr w:type="gramStart"/>
      <w:r w:rsidRPr="00FB70C3">
        <w:rPr>
          <w:sz w:val="24"/>
          <w:szCs w:val="24"/>
          <w:lang w:val="en-GB"/>
        </w:rPr>
        <w:t>that</w:t>
      </w:r>
      <w:proofErr w:type="gramEnd"/>
      <w:r w:rsidRPr="00FB70C3">
        <w:rPr>
          <w:sz w:val="24"/>
          <w:szCs w:val="24"/>
          <w:lang w:val="en-GB"/>
        </w:rPr>
        <w:t xml:space="preserve"> the use of HAPS in this band is intended for the ground to HAPS direction;</w:t>
      </w:r>
    </w:p>
    <w:p w14:paraId="35D3374B" w14:textId="77777777" w:rsidR="00050343" w:rsidRPr="00FB70C3" w:rsidRDefault="00050343" w:rsidP="00050343">
      <w:pPr>
        <w:tabs>
          <w:tab w:val="left" w:pos="1134"/>
          <w:tab w:val="left" w:pos="1871"/>
          <w:tab w:val="left" w:pos="2268"/>
        </w:tabs>
        <w:overflowPunct w:val="0"/>
        <w:autoSpaceDE w:val="0"/>
        <w:autoSpaceDN w:val="0"/>
        <w:adjustRightInd w:val="0"/>
        <w:spacing w:before="120" w:after="240"/>
        <w:textAlignment w:val="baseline"/>
        <w:rPr>
          <w:sz w:val="24"/>
          <w:szCs w:val="24"/>
          <w:lang w:val="en-GB"/>
        </w:rPr>
      </w:pPr>
      <w:r w:rsidRPr="00FB70C3">
        <w:rPr>
          <w:i/>
          <w:sz w:val="24"/>
          <w:szCs w:val="24"/>
          <w:lang w:val="en-GB"/>
        </w:rPr>
        <w:tab/>
      </w:r>
      <w:r w:rsidRPr="00FB70C3">
        <w:rPr>
          <w:sz w:val="24"/>
          <w:szCs w:val="24"/>
          <w:lang w:val="en-GB"/>
        </w:rPr>
        <w:t xml:space="preserve">;  </w:t>
      </w:r>
    </w:p>
    <w:p w14:paraId="02FD0D85" w14:textId="77777777" w:rsidR="00050343" w:rsidRPr="00FB70C3" w:rsidRDefault="00050343" w:rsidP="00050343">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r w:rsidRPr="00FB70C3">
        <w:rPr>
          <w:i/>
          <w:sz w:val="24"/>
          <w:szCs w:val="24"/>
          <w:lang w:val="en-GB"/>
        </w:rPr>
        <w:t>Resolves</w:t>
      </w:r>
    </w:p>
    <w:p w14:paraId="40FC4F8E" w14:textId="77777777" w:rsidR="00050343" w:rsidRPr="00FB70C3" w:rsidRDefault="00050343" w:rsidP="00050343">
      <w:pPr>
        <w:shd w:val="clear" w:color="auto" w:fill="FFFFFF"/>
        <w:rPr>
          <w:sz w:val="24"/>
          <w:szCs w:val="24"/>
        </w:rPr>
      </w:pPr>
      <w:r w:rsidRPr="00FB70C3">
        <w:rPr>
          <w:sz w:val="24"/>
          <w:szCs w:val="24"/>
        </w:rPr>
        <w:t>1</w:t>
      </w:r>
      <w:r w:rsidRPr="00FB70C3">
        <w:rPr>
          <w:sz w:val="24"/>
          <w:szCs w:val="24"/>
        </w:rPr>
        <w:tab/>
        <w:t xml:space="preserve">that for the purpose of protecting the fixed service systems in </w:t>
      </w:r>
      <w:proofErr w:type="spellStart"/>
      <w:r w:rsidRPr="00FB70C3">
        <w:rPr>
          <w:sz w:val="24"/>
          <w:szCs w:val="24"/>
        </w:rPr>
        <w:t>neighbouring</w:t>
      </w:r>
      <w:proofErr w:type="spellEnd"/>
      <w:r w:rsidRPr="00FB70C3">
        <w:rPr>
          <w:sz w:val="24"/>
          <w:szCs w:val="24"/>
        </w:rPr>
        <w:t xml:space="preserve"> administrations in the band 38-39.5 GHz, the power flux density limit per HAPS platform station at the surface of the Earth in </w:t>
      </w:r>
      <w:proofErr w:type="spellStart"/>
      <w:r w:rsidRPr="00FB70C3">
        <w:rPr>
          <w:sz w:val="24"/>
          <w:szCs w:val="24"/>
        </w:rPr>
        <w:t>neighbouring</w:t>
      </w:r>
      <w:proofErr w:type="spellEnd"/>
      <w:r w:rsidRPr="00FB70C3">
        <w:rPr>
          <w:sz w:val="24"/>
          <w:szCs w:val="24"/>
        </w:rPr>
        <w:t xml:space="preserve"> administrations shall not exceed the following </w:t>
      </w:r>
      <w:proofErr w:type="spellStart"/>
      <w:r w:rsidRPr="00FB70C3">
        <w:rPr>
          <w:sz w:val="24"/>
          <w:szCs w:val="24"/>
        </w:rPr>
        <w:t>pfd</w:t>
      </w:r>
      <w:proofErr w:type="spellEnd"/>
      <w:r w:rsidRPr="00FB70C3">
        <w:rPr>
          <w:sz w:val="24"/>
          <w:szCs w:val="24"/>
        </w:rPr>
        <w:t xml:space="preserve"> mask in in </w:t>
      </w:r>
      <w:proofErr w:type="spellStart"/>
      <w:r w:rsidRPr="00FB70C3">
        <w:rPr>
          <w:sz w:val="24"/>
          <w:szCs w:val="24"/>
        </w:rPr>
        <w:t>dBW</w:t>
      </w:r>
      <w:proofErr w:type="spellEnd"/>
      <w:r w:rsidRPr="00FB70C3">
        <w:rPr>
          <w:sz w:val="24"/>
          <w:szCs w:val="24"/>
        </w:rPr>
        <w:t>/m</w:t>
      </w:r>
      <w:r w:rsidRPr="00FB70C3">
        <w:rPr>
          <w:sz w:val="24"/>
          <w:szCs w:val="24"/>
          <w:vertAlign w:val="superscript"/>
        </w:rPr>
        <w:t>2</w:t>
      </w:r>
      <w:r w:rsidRPr="00FB70C3">
        <w:rPr>
          <w:sz w:val="24"/>
          <w:szCs w:val="24"/>
        </w:rPr>
        <w:t xml:space="preserve">/MHz, </w:t>
      </w:r>
      <w:r w:rsidRPr="00FB70C3">
        <w:rPr>
          <w:sz w:val="24"/>
          <w:szCs w:val="24"/>
          <w:lang w:eastAsia="ja-JP"/>
        </w:rPr>
        <w:t xml:space="preserve">under clear sky condition, without the </w:t>
      </w:r>
      <w:r w:rsidRPr="00FB70C3">
        <w:rPr>
          <w:sz w:val="24"/>
          <w:szCs w:val="24"/>
        </w:rPr>
        <w:t>explicit agreement from the affected administration:</w:t>
      </w:r>
    </w:p>
    <w:p w14:paraId="2A84C2D2" w14:textId="77777777" w:rsidR="00050343" w:rsidRPr="00FB70C3" w:rsidRDefault="00050343" w:rsidP="00050343">
      <w:pPr>
        <w:tabs>
          <w:tab w:val="left" w:pos="1134"/>
          <w:tab w:val="center" w:pos="4820"/>
          <w:tab w:val="right" w:pos="9639"/>
        </w:tabs>
        <w:overflowPunct w:val="0"/>
        <w:autoSpaceDE w:val="0"/>
        <w:autoSpaceDN w:val="0"/>
        <w:adjustRightInd w:val="0"/>
        <w:spacing w:before="120"/>
        <w:textAlignment w:val="baseline"/>
        <w:rPr>
          <w:color w:val="FF0000"/>
          <w:sz w:val="24"/>
          <w:szCs w:val="24"/>
          <w:lang w:eastAsia="ja-JP"/>
        </w:rPr>
      </w:pPr>
      <w:r w:rsidRPr="00FB70C3">
        <w:rPr>
          <w:color w:val="FF0000"/>
          <w:sz w:val="24"/>
          <w:szCs w:val="24"/>
          <w:lang w:eastAsia="ja-JP"/>
        </w:rPr>
        <w:t xml:space="preserve">[NOTE TO FCC: This mask should </w:t>
      </w:r>
      <w:proofErr w:type="gramStart"/>
      <w:r w:rsidRPr="00FB70C3">
        <w:rPr>
          <w:color w:val="FF0000"/>
          <w:sz w:val="24"/>
          <w:szCs w:val="24"/>
          <w:lang w:eastAsia="ja-JP"/>
        </w:rPr>
        <w:t>be ,provided</w:t>
      </w:r>
      <w:proofErr w:type="gramEnd"/>
      <w:r w:rsidRPr="00FB70C3">
        <w:rPr>
          <w:color w:val="FF0000"/>
          <w:sz w:val="24"/>
          <w:szCs w:val="24"/>
          <w:lang w:eastAsia="ja-JP"/>
        </w:rPr>
        <w:t>, using the correct formula and relevant ITU-R Recommendations, once the correct Recommendation to use is identified.]</w:t>
      </w:r>
    </w:p>
    <w:p w14:paraId="4232C0AA" w14:textId="77777777" w:rsidR="00050343" w:rsidRPr="00FB70C3" w:rsidRDefault="00050343" w:rsidP="00050343">
      <w:pPr>
        <w:keepNext/>
        <w:keepLines/>
        <w:tabs>
          <w:tab w:val="left" w:pos="1134"/>
          <w:tab w:val="left" w:pos="1871"/>
          <w:tab w:val="left" w:pos="2268"/>
        </w:tabs>
        <w:overflowPunct w:val="0"/>
        <w:autoSpaceDE w:val="0"/>
        <w:autoSpaceDN w:val="0"/>
        <w:adjustRightInd w:val="0"/>
        <w:spacing w:before="160"/>
        <w:textAlignment w:val="baseline"/>
        <w:rPr>
          <w:i/>
          <w:sz w:val="24"/>
          <w:szCs w:val="24"/>
          <w:lang w:val="en-GB"/>
        </w:rPr>
      </w:pPr>
    </w:p>
    <w:p w14:paraId="30161373" w14:textId="77777777" w:rsidR="00050343" w:rsidRPr="00FB70C3" w:rsidRDefault="00050343" w:rsidP="00050343">
      <w:pPr>
        <w:jc w:val="both"/>
        <w:rPr>
          <w:sz w:val="24"/>
          <w:szCs w:val="24"/>
        </w:rPr>
      </w:pPr>
      <w:r w:rsidRPr="00FB70C3">
        <w:rPr>
          <w:sz w:val="24"/>
          <w:szCs w:val="24"/>
          <w:lang w:val="en-GB"/>
        </w:rPr>
        <w:t>1bis</w:t>
      </w:r>
      <w:r w:rsidRPr="00FB70C3">
        <w:rPr>
          <w:sz w:val="24"/>
          <w:szCs w:val="24"/>
          <w:lang w:val="en-GB"/>
        </w:rPr>
        <w:tab/>
      </w:r>
      <w:r w:rsidRPr="00FB70C3">
        <w:rPr>
          <w:sz w:val="24"/>
          <w:szCs w:val="24"/>
        </w:rPr>
        <w:t xml:space="preserve">that for the purpose of protecting terrestrial mobile service systems in neighboring administrations in the frequency range 38-39.5 GHz, </w:t>
      </w:r>
      <w:r w:rsidRPr="00FB70C3">
        <w:rPr>
          <w:color w:val="000000"/>
          <w:sz w:val="24"/>
          <w:szCs w:val="24"/>
          <w:lang w:val="en-GB"/>
        </w:rPr>
        <w:t xml:space="preserve">the power flux density limit per HAPS ground station at the surface of the Earth in </w:t>
      </w:r>
      <w:proofErr w:type="spellStart"/>
      <w:r w:rsidRPr="00FB70C3">
        <w:rPr>
          <w:color w:val="000000"/>
          <w:sz w:val="24"/>
          <w:szCs w:val="24"/>
          <w:lang w:val="en-GB"/>
        </w:rPr>
        <w:t>neighboring</w:t>
      </w:r>
      <w:proofErr w:type="spellEnd"/>
      <w:r w:rsidRPr="00FB70C3">
        <w:rPr>
          <w:color w:val="000000"/>
          <w:sz w:val="24"/>
          <w:szCs w:val="24"/>
          <w:lang w:val="en-GB"/>
        </w:rPr>
        <w:t xml:space="preserve"> administrations shall not exceed the following </w:t>
      </w:r>
      <w:proofErr w:type="spellStart"/>
      <w:r w:rsidRPr="00FB70C3">
        <w:rPr>
          <w:color w:val="000000"/>
          <w:sz w:val="24"/>
          <w:szCs w:val="24"/>
          <w:lang w:val="en-GB"/>
        </w:rPr>
        <w:t>pfd</w:t>
      </w:r>
      <w:proofErr w:type="spellEnd"/>
      <w:r w:rsidRPr="00FB70C3">
        <w:rPr>
          <w:color w:val="000000"/>
          <w:sz w:val="24"/>
          <w:szCs w:val="24"/>
          <w:lang w:val="en-GB"/>
        </w:rPr>
        <w:t xml:space="preserve"> masks in </w:t>
      </w:r>
      <w:proofErr w:type="spellStart"/>
      <w:r w:rsidRPr="00FB70C3">
        <w:rPr>
          <w:color w:val="000000"/>
          <w:sz w:val="24"/>
          <w:szCs w:val="24"/>
          <w:lang w:val="en-GB"/>
        </w:rPr>
        <w:t>dBW</w:t>
      </w:r>
      <w:proofErr w:type="spellEnd"/>
      <w:r w:rsidRPr="00FB70C3">
        <w:rPr>
          <w:color w:val="000000"/>
          <w:sz w:val="24"/>
          <w:szCs w:val="24"/>
          <w:lang w:val="en-GB"/>
        </w:rPr>
        <w:t>/m</w:t>
      </w:r>
      <w:r w:rsidRPr="00FB70C3">
        <w:rPr>
          <w:color w:val="000000"/>
          <w:sz w:val="24"/>
          <w:szCs w:val="24"/>
          <w:vertAlign w:val="superscript"/>
          <w:lang w:val="en-GB"/>
        </w:rPr>
        <w:t>2</w:t>
      </w:r>
      <w:r w:rsidRPr="00FB70C3">
        <w:rPr>
          <w:color w:val="000000"/>
          <w:sz w:val="24"/>
          <w:szCs w:val="24"/>
          <w:lang w:val="en-GB"/>
        </w:rPr>
        <w:t>/MHz without the explicit agreement from the affected administration:</w:t>
      </w:r>
    </w:p>
    <w:p w14:paraId="59F4E683" w14:textId="77777777" w:rsidR="00050343" w:rsidRPr="00FB70C3" w:rsidRDefault="00050343" w:rsidP="00050343">
      <w:pPr>
        <w:pStyle w:val="Equation"/>
        <w:tabs>
          <w:tab w:val="clear" w:pos="1134"/>
          <w:tab w:val="clear" w:pos="4820"/>
          <w:tab w:val="left" w:pos="3600"/>
          <w:tab w:val="left" w:pos="6120"/>
        </w:tabs>
        <w:spacing w:before="0"/>
        <w:rPr>
          <w:rFonts w:ascii="Times New Roman" w:hAnsi="Times New Roman" w:cs="Times New Roman"/>
        </w:rPr>
      </w:pPr>
      <w:proofErr w:type="gramStart"/>
      <w:r w:rsidRPr="00FB70C3">
        <w:rPr>
          <w:rFonts w:ascii="Times New Roman" w:hAnsi="Times New Roman" w:cs="Times New Roman"/>
        </w:rPr>
        <w:t>PFD(</w:t>
      </w:r>
      <w:proofErr w:type="gramEnd"/>
      <w:r w:rsidRPr="00FB70C3">
        <w:rPr>
          <w:rFonts w:ascii="Times New Roman" w:hAnsi="Times New Roman" w:cs="Times New Roman"/>
        </w:rPr>
        <w:t>δ)  = -110.8</w:t>
      </w:r>
      <w:r w:rsidRPr="00FB70C3">
        <w:rPr>
          <w:rFonts w:ascii="Times New Roman" w:hAnsi="Times New Roman" w:cs="Times New Roman"/>
        </w:rPr>
        <w:tab/>
        <w:t>(</w:t>
      </w:r>
      <w:proofErr w:type="spellStart"/>
      <w:r w:rsidRPr="00FB70C3">
        <w:rPr>
          <w:rFonts w:ascii="Times New Roman" w:hAnsi="Times New Roman" w:cs="Times New Roman"/>
        </w:rPr>
        <w:t>dBW</w:t>
      </w:r>
      <w:proofErr w:type="spellEnd"/>
      <w:r w:rsidRPr="00FB70C3">
        <w:rPr>
          <w:rFonts w:ascii="Times New Roman" w:hAnsi="Times New Roman" w:cs="Times New Roman"/>
        </w:rPr>
        <w:t>/m</w:t>
      </w:r>
      <w:r w:rsidRPr="00FB70C3">
        <w:rPr>
          <w:rFonts w:ascii="Times New Roman" w:hAnsi="Times New Roman" w:cs="Times New Roman"/>
          <w:vertAlign w:val="superscript"/>
        </w:rPr>
        <w:t>2</w:t>
      </w:r>
      <w:r w:rsidRPr="00FB70C3">
        <w:rPr>
          <w:rFonts w:ascii="Times New Roman" w:hAnsi="Times New Roman" w:cs="Times New Roman"/>
        </w:rPr>
        <w:t>/1 MHz)</w:t>
      </w:r>
      <w:r w:rsidRPr="00FB70C3">
        <w:rPr>
          <w:rFonts w:ascii="Times New Roman" w:hAnsi="Times New Roman" w:cs="Times New Roman"/>
        </w:rPr>
        <w:tab/>
        <w:t>for  0°  ≤ δ ≤  4°</w:t>
      </w:r>
    </w:p>
    <w:p w14:paraId="233C1139" w14:textId="77777777" w:rsidR="00050343" w:rsidRPr="00FB70C3" w:rsidRDefault="00050343" w:rsidP="00050343">
      <w:pPr>
        <w:pStyle w:val="Equation"/>
        <w:tabs>
          <w:tab w:val="clear" w:pos="4820"/>
          <w:tab w:val="left" w:pos="3600"/>
          <w:tab w:val="left" w:pos="6120"/>
        </w:tabs>
        <w:spacing w:before="0"/>
        <w:rPr>
          <w:rFonts w:ascii="Times New Roman" w:hAnsi="Times New Roman" w:cs="Times New Roman"/>
        </w:rPr>
      </w:pPr>
      <w:proofErr w:type="gramStart"/>
      <w:r w:rsidRPr="00FB70C3">
        <w:rPr>
          <w:rFonts w:ascii="Times New Roman" w:hAnsi="Times New Roman" w:cs="Times New Roman"/>
        </w:rPr>
        <w:t>PFD(</w:t>
      </w:r>
      <w:proofErr w:type="gramEnd"/>
      <w:r w:rsidRPr="00FB70C3">
        <w:rPr>
          <w:rFonts w:ascii="Times New Roman" w:hAnsi="Times New Roman" w:cs="Times New Roman"/>
        </w:rPr>
        <w:t>δ)  = -110.8 + 1.5 * (δ - 4)</w:t>
      </w:r>
      <w:r w:rsidRPr="00FB70C3">
        <w:rPr>
          <w:rFonts w:ascii="Times New Roman" w:hAnsi="Times New Roman" w:cs="Times New Roman"/>
        </w:rPr>
        <w:tab/>
        <w:t>(</w:t>
      </w:r>
      <w:proofErr w:type="spellStart"/>
      <w:r w:rsidRPr="00FB70C3">
        <w:rPr>
          <w:rFonts w:ascii="Times New Roman" w:hAnsi="Times New Roman" w:cs="Times New Roman"/>
        </w:rPr>
        <w:t>dBW</w:t>
      </w:r>
      <w:proofErr w:type="spellEnd"/>
      <w:r w:rsidRPr="00FB70C3">
        <w:rPr>
          <w:rFonts w:ascii="Times New Roman" w:hAnsi="Times New Roman" w:cs="Times New Roman"/>
        </w:rPr>
        <w:t>/m</w:t>
      </w:r>
      <w:r w:rsidRPr="00FB70C3">
        <w:rPr>
          <w:rFonts w:ascii="Times New Roman" w:hAnsi="Times New Roman" w:cs="Times New Roman"/>
          <w:vertAlign w:val="superscript"/>
        </w:rPr>
        <w:t>2</w:t>
      </w:r>
      <w:r w:rsidRPr="00FB70C3">
        <w:rPr>
          <w:rFonts w:ascii="Times New Roman" w:hAnsi="Times New Roman" w:cs="Times New Roman"/>
        </w:rPr>
        <w:t>/1 MHz)</w:t>
      </w:r>
      <w:r w:rsidRPr="00FB70C3">
        <w:rPr>
          <w:rFonts w:ascii="Times New Roman" w:hAnsi="Times New Roman" w:cs="Times New Roman"/>
        </w:rPr>
        <w:tab/>
        <w:t>for  4°  &lt;  δ ≤ 11.5°</w:t>
      </w:r>
    </w:p>
    <w:p w14:paraId="526D852F" w14:textId="77777777" w:rsidR="00050343" w:rsidRPr="00FB70C3" w:rsidRDefault="00050343" w:rsidP="00050343">
      <w:pPr>
        <w:pStyle w:val="Equation"/>
        <w:tabs>
          <w:tab w:val="clear" w:pos="4820"/>
          <w:tab w:val="left" w:pos="3600"/>
          <w:tab w:val="left" w:pos="6120"/>
        </w:tabs>
        <w:spacing w:before="0"/>
        <w:rPr>
          <w:rFonts w:ascii="Times New Roman" w:hAnsi="Times New Roman" w:cs="Times New Roman"/>
        </w:rPr>
      </w:pPr>
      <w:proofErr w:type="gramStart"/>
      <w:r w:rsidRPr="00FB70C3">
        <w:rPr>
          <w:rFonts w:ascii="Times New Roman" w:hAnsi="Times New Roman" w:cs="Times New Roman"/>
        </w:rPr>
        <w:t>PFD(</w:t>
      </w:r>
      <w:proofErr w:type="gramEnd"/>
      <w:r w:rsidRPr="00FB70C3">
        <w:rPr>
          <w:rFonts w:ascii="Times New Roman" w:hAnsi="Times New Roman" w:cs="Times New Roman"/>
        </w:rPr>
        <w:t>δ)  = -101.8</w:t>
      </w:r>
      <w:r w:rsidRPr="00FB70C3">
        <w:rPr>
          <w:rFonts w:ascii="Times New Roman" w:hAnsi="Times New Roman" w:cs="Times New Roman"/>
        </w:rPr>
        <w:tab/>
        <w:t>(</w:t>
      </w:r>
      <w:proofErr w:type="spellStart"/>
      <w:r w:rsidRPr="00FB70C3">
        <w:rPr>
          <w:rFonts w:ascii="Times New Roman" w:hAnsi="Times New Roman" w:cs="Times New Roman"/>
        </w:rPr>
        <w:t>dBW</w:t>
      </w:r>
      <w:proofErr w:type="spellEnd"/>
      <w:r w:rsidRPr="00FB70C3">
        <w:rPr>
          <w:rFonts w:ascii="Times New Roman" w:hAnsi="Times New Roman" w:cs="Times New Roman"/>
        </w:rPr>
        <w:t>/m</w:t>
      </w:r>
      <w:r w:rsidRPr="00FB70C3">
        <w:rPr>
          <w:rFonts w:ascii="Times New Roman" w:hAnsi="Times New Roman" w:cs="Times New Roman"/>
          <w:vertAlign w:val="superscript"/>
        </w:rPr>
        <w:t>2</w:t>
      </w:r>
      <w:r w:rsidRPr="00FB70C3">
        <w:rPr>
          <w:rFonts w:ascii="Times New Roman" w:hAnsi="Times New Roman" w:cs="Times New Roman"/>
        </w:rPr>
        <w:t>/1 MHz)</w:t>
      </w:r>
      <w:r w:rsidRPr="00FB70C3">
        <w:rPr>
          <w:rFonts w:ascii="Times New Roman" w:hAnsi="Times New Roman" w:cs="Times New Roman"/>
        </w:rPr>
        <w:tab/>
        <w:t>for  11.5°  &lt; δ ≤  90°</w:t>
      </w:r>
    </w:p>
    <w:p w14:paraId="4E9B2EDF" w14:textId="77777777" w:rsidR="00050343" w:rsidRPr="00FB70C3" w:rsidRDefault="00050343" w:rsidP="00050343">
      <w:pPr>
        <w:jc w:val="both"/>
        <w:rPr>
          <w:sz w:val="24"/>
          <w:szCs w:val="24"/>
          <w:lang w:eastAsia="ja-JP"/>
        </w:rPr>
      </w:pPr>
      <w:proofErr w:type="gramStart"/>
      <w:r w:rsidRPr="00FB70C3">
        <w:rPr>
          <w:sz w:val="24"/>
          <w:szCs w:val="24"/>
          <w:lang w:eastAsia="ja-JP"/>
        </w:rPr>
        <w:t>where</w:t>
      </w:r>
      <w:proofErr w:type="gramEnd"/>
      <w:r w:rsidRPr="00FB70C3">
        <w:rPr>
          <w:sz w:val="24"/>
          <w:szCs w:val="24"/>
          <w:lang w:eastAsia="ja-JP"/>
        </w:rPr>
        <w:t xml:space="preserve"> </w:t>
      </w:r>
      <w:r w:rsidRPr="00FB70C3">
        <w:rPr>
          <w:sz w:val="24"/>
          <w:szCs w:val="24"/>
        </w:rPr>
        <w:t xml:space="preserve"> δ</w:t>
      </w:r>
      <w:r w:rsidRPr="00FB70C3">
        <w:rPr>
          <w:sz w:val="24"/>
          <w:szCs w:val="24"/>
          <w:lang w:eastAsia="ja-JP"/>
        </w:rPr>
        <w:t xml:space="preserve"> is the elevation angle in degrees (angle of arrival above the horizontal plane for HAPS space station and below the horizon for the HAPS ground station)).</w:t>
      </w:r>
    </w:p>
    <w:p w14:paraId="3261EFD6" w14:textId="77777777" w:rsidR="00050343" w:rsidRPr="00FB70C3" w:rsidRDefault="00050343" w:rsidP="00050343">
      <w:pPr>
        <w:spacing w:before="100" w:beforeAutospacing="1" w:after="100" w:afterAutospacing="1"/>
        <w:ind w:left="720" w:hanging="720"/>
        <w:jc w:val="both"/>
        <w:rPr>
          <w:sz w:val="24"/>
          <w:szCs w:val="24"/>
        </w:rPr>
      </w:pPr>
      <w:r w:rsidRPr="00FB70C3">
        <w:rPr>
          <w:sz w:val="24"/>
          <w:szCs w:val="24"/>
        </w:rPr>
        <w:t>…</w:t>
      </w:r>
    </w:p>
    <w:p w14:paraId="723AC1E0" w14:textId="77777777" w:rsidR="00050343" w:rsidRPr="00FB70C3" w:rsidRDefault="00050343" w:rsidP="00050343">
      <w:pPr>
        <w:pStyle w:val="ListParagraph"/>
        <w:numPr>
          <w:ilvl w:val="0"/>
          <w:numId w:val="3"/>
        </w:numPr>
        <w:spacing w:before="100" w:beforeAutospacing="1" w:after="100" w:afterAutospacing="1"/>
        <w:jc w:val="both"/>
        <w:rPr>
          <w:color w:val="000000"/>
          <w:sz w:val="24"/>
          <w:szCs w:val="24"/>
        </w:rPr>
      </w:pPr>
      <w:proofErr w:type="gramStart"/>
      <w:r w:rsidRPr="00FB70C3">
        <w:rPr>
          <w:sz w:val="24"/>
          <w:szCs w:val="24"/>
          <w:lang w:eastAsia="ja-JP"/>
        </w:rPr>
        <w:t>that</w:t>
      </w:r>
      <w:proofErr w:type="gramEnd"/>
      <w:r w:rsidRPr="00FB70C3">
        <w:rPr>
          <w:sz w:val="24"/>
          <w:szCs w:val="24"/>
          <w:lang w:eastAsia="ja-JP"/>
        </w:rPr>
        <w:t xml:space="preserve"> </w:t>
      </w:r>
      <w:r w:rsidRPr="00FB70C3">
        <w:rPr>
          <w:color w:val="000000"/>
          <w:sz w:val="24"/>
          <w:szCs w:val="24"/>
        </w:rPr>
        <w:t>HAPS platforms shall not claim protection from FSS satellite stations, fixed service stations, or mobile service stations transmitting in the 38-39.5 GHz band, and No. 5.43A shall not apply;</w:t>
      </w:r>
    </w:p>
    <w:p w14:paraId="532CA61C" w14:textId="77777777" w:rsidR="00050343" w:rsidRPr="00FB70C3" w:rsidRDefault="00050343" w:rsidP="00050343">
      <w:pPr>
        <w:tabs>
          <w:tab w:val="left" w:pos="1352"/>
        </w:tabs>
        <w:rPr>
          <w:b/>
          <w:i/>
          <w:sz w:val="24"/>
          <w:szCs w:val="24"/>
        </w:rPr>
      </w:pPr>
    </w:p>
    <w:p w14:paraId="72ED6433" w14:textId="77777777" w:rsidR="00050343" w:rsidRPr="00FB70C3" w:rsidRDefault="00050343" w:rsidP="00050343">
      <w:pPr>
        <w:pStyle w:val="Call"/>
        <w:rPr>
          <w:szCs w:val="24"/>
          <w:lang w:val="en-US"/>
        </w:rPr>
      </w:pPr>
      <w:proofErr w:type="gramStart"/>
      <w:r w:rsidRPr="00FB70C3">
        <w:rPr>
          <w:szCs w:val="24"/>
          <w:lang w:val="en-US"/>
        </w:rPr>
        <w:t>instructs</w:t>
      </w:r>
      <w:proofErr w:type="gramEnd"/>
      <w:r w:rsidRPr="00FB70C3">
        <w:rPr>
          <w:szCs w:val="24"/>
          <w:lang w:val="en-US"/>
        </w:rPr>
        <w:t xml:space="preserve"> the Director of the Radiocommunication Bureau</w:t>
      </w:r>
    </w:p>
    <w:p w14:paraId="1829E52D" w14:textId="77777777" w:rsidR="00050343" w:rsidRPr="00FB70C3" w:rsidRDefault="00050343" w:rsidP="00050343">
      <w:pPr>
        <w:rPr>
          <w:sz w:val="24"/>
          <w:szCs w:val="24"/>
        </w:rPr>
      </w:pPr>
      <w:proofErr w:type="gramStart"/>
      <w:r w:rsidRPr="00FB70C3">
        <w:rPr>
          <w:sz w:val="24"/>
          <w:szCs w:val="24"/>
        </w:rPr>
        <w:t>to</w:t>
      </w:r>
      <w:proofErr w:type="gramEnd"/>
      <w:r w:rsidRPr="00FB70C3">
        <w:rPr>
          <w:sz w:val="24"/>
          <w:szCs w:val="24"/>
        </w:rPr>
        <w:t xml:space="preserve"> take all necessary measures to implement this Resolution.</w:t>
      </w:r>
    </w:p>
    <w:p w14:paraId="1A49B183" w14:textId="77777777" w:rsidR="00050343" w:rsidRPr="00FB70C3" w:rsidRDefault="00050343" w:rsidP="00050343">
      <w:pPr>
        <w:jc w:val="both"/>
        <w:rPr>
          <w:sz w:val="24"/>
          <w:szCs w:val="24"/>
        </w:rPr>
      </w:pPr>
    </w:p>
    <w:p w14:paraId="182BB0FB" w14:textId="77777777" w:rsidR="00050343" w:rsidRPr="00FB70C3" w:rsidRDefault="00050343" w:rsidP="00050343">
      <w:pPr>
        <w:pStyle w:val="Methodheading3"/>
        <w:rPr>
          <w:szCs w:val="24"/>
        </w:rPr>
      </w:pPr>
      <w:r w:rsidRPr="00FB70C3">
        <w:rPr>
          <w:szCs w:val="24"/>
        </w:rPr>
        <w:t>MOD</w:t>
      </w:r>
      <w:r w:rsidRPr="00FB70C3">
        <w:rPr>
          <w:szCs w:val="24"/>
        </w:rPr>
        <w:tab/>
      </w:r>
      <w:r w:rsidRPr="00FB70C3">
        <w:rPr>
          <w:szCs w:val="24"/>
        </w:rPr>
        <w:tab/>
        <w:t>USA/1.14/25</w:t>
      </w:r>
    </w:p>
    <w:p w14:paraId="5F313E1C" w14:textId="77777777" w:rsidR="00050343" w:rsidRPr="00FB70C3" w:rsidRDefault="00050343" w:rsidP="00050343">
      <w:pPr>
        <w:rPr>
          <w:sz w:val="24"/>
          <w:szCs w:val="24"/>
          <w:lang w:val="en-GB"/>
        </w:rPr>
      </w:pPr>
    </w:p>
    <w:p w14:paraId="7F28A976" w14:textId="77777777" w:rsidR="00050343" w:rsidRPr="00FB70C3" w:rsidRDefault="00050343" w:rsidP="00050343">
      <w:pPr>
        <w:tabs>
          <w:tab w:val="left" w:pos="1134"/>
          <w:tab w:val="left" w:pos="1871"/>
          <w:tab w:val="left" w:pos="2268"/>
        </w:tabs>
        <w:overflowPunct w:val="0"/>
        <w:autoSpaceDE w:val="0"/>
        <w:autoSpaceDN w:val="0"/>
        <w:adjustRightInd w:val="0"/>
        <w:spacing w:before="120"/>
        <w:jc w:val="both"/>
        <w:textAlignment w:val="baseline"/>
        <w:rPr>
          <w:sz w:val="24"/>
          <w:szCs w:val="24"/>
          <w:lang w:val="en-GB"/>
        </w:rPr>
      </w:pPr>
      <w:r w:rsidRPr="00FB70C3">
        <w:rPr>
          <w:rStyle w:val="Artdef"/>
          <w:sz w:val="24"/>
          <w:szCs w:val="24"/>
        </w:rPr>
        <w:t>5.552A</w:t>
      </w:r>
      <w:r w:rsidRPr="00FB70C3">
        <w:rPr>
          <w:rStyle w:val="Artdef"/>
          <w:sz w:val="24"/>
          <w:szCs w:val="24"/>
        </w:rPr>
        <w:tab/>
      </w:r>
      <w:r w:rsidRPr="00FB70C3">
        <w:rPr>
          <w:sz w:val="24"/>
          <w:szCs w:val="24"/>
        </w:rPr>
        <w:t xml:space="preserve">The allocation to the fixed service in the bands 47.2-47.5 GHz and 47.9-48.2 GHz </w:t>
      </w:r>
      <w:ins w:id="155" w:author="View B" w:date="2018-09-20T00:59:00Z">
        <w:r w:rsidRPr="00FB70C3">
          <w:rPr>
            <w:sz w:val="24"/>
            <w:szCs w:val="24"/>
          </w:rPr>
          <w:t>may be</w:t>
        </w:r>
      </w:ins>
      <w:del w:id="156" w:author="View B" w:date="2018-09-20T00:59:00Z">
        <w:r w:rsidRPr="00FB70C3" w:rsidDel="00B33E30">
          <w:rPr>
            <w:sz w:val="24"/>
            <w:szCs w:val="24"/>
          </w:rPr>
          <w:delText>is designated for</w:delText>
        </w:r>
      </w:del>
      <w:r w:rsidRPr="00FB70C3">
        <w:rPr>
          <w:sz w:val="24"/>
          <w:szCs w:val="24"/>
        </w:rPr>
        <w:t xml:space="preserve"> use</w:t>
      </w:r>
      <w:ins w:id="157" w:author="View B" w:date="2018-09-20T00:59:00Z">
        <w:r w:rsidRPr="00FB70C3">
          <w:rPr>
            <w:sz w:val="24"/>
            <w:szCs w:val="24"/>
          </w:rPr>
          <w:t>d</w:t>
        </w:r>
      </w:ins>
      <w:r w:rsidRPr="00FB70C3">
        <w:rPr>
          <w:sz w:val="24"/>
          <w:szCs w:val="24"/>
        </w:rPr>
        <w:t xml:space="preserve"> by </w:t>
      </w:r>
      <w:ins w:id="158" w:author="View B" w:date="2018-09-20T01:01:00Z">
        <w:r w:rsidRPr="00FB70C3">
          <w:rPr>
            <w:sz w:val="24"/>
            <w:szCs w:val="24"/>
          </w:rPr>
          <w:t xml:space="preserve">gateways for </w:t>
        </w:r>
      </w:ins>
      <w:r w:rsidRPr="00FB70C3">
        <w:rPr>
          <w:sz w:val="24"/>
          <w:szCs w:val="24"/>
        </w:rPr>
        <w:t>high altitude platform stations (HAPS)</w:t>
      </w:r>
      <w:ins w:id="159" w:author="View B" w:date="2018-09-20T01:00:00Z">
        <w:r w:rsidRPr="00FB70C3">
          <w:rPr>
            <w:sz w:val="24"/>
            <w:szCs w:val="24"/>
          </w:rPr>
          <w:t xml:space="preserve">:  this </w:t>
        </w:r>
      </w:ins>
      <w:ins w:id="160" w:author="View B" w:date="2018-09-20T01:01:00Z">
        <w:r w:rsidRPr="00FB70C3">
          <w:rPr>
            <w:sz w:val="24"/>
            <w:szCs w:val="24"/>
            <w:lang w:val="en-GB"/>
          </w:rPr>
          <w:t>does not preclude the use of these frequency bands by any application of the services to which they are allocated and does not establish priority in the Radio Regulations</w:t>
        </w:r>
      </w:ins>
      <w:r w:rsidRPr="00FB70C3">
        <w:rPr>
          <w:sz w:val="24"/>
          <w:szCs w:val="24"/>
        </w:rPr>
        <w:t xml:space="preserve">. </w:t>
      </w:r>
      <w:r w:rsidRPr="00FB70C3">
        <w:rPr>
          <w:sz w:val="24"/>
          <w:szCs w:val="24"/>
          <w:lang w:val="en-GB"/>
        </w:rPr>
        <w:t>Such use of the fixed-service allocation by HAPS is limited to the ground-to-HAPS direction.</w:t>
      </w:r>
      <w:r w:rsidRPr="00FB70C3">
        <w:rPr>
          <w:b/>
          <w:sz w:val="24"/>
          <w:szCs w:val="24"/>
          <w:lang w:val="en-GB"/>
        </w:rPr>
        <w:t xml:space="preserve"> </w:t>
      </w:r>
      <w:r w:rsidRPr="00FB70C3">
        <w:rPr>
          <w:sz w:val="24"/>
          <w:szCs w:val="24"/>
          <w:lang w:val="en-GB"/>
        </w:rPr>
        <w:t xml:space="preserve"> </w:t>
      </w:r>
      <w:r w:rsidRPr="00FB70C3">
        <w:rPr>
          <w:sz w:val="24"/>
          <w:szCs w:val="24"/>
        </w:rPr>
        <w:t>The use of the bands 47.2-47.5 GHz and 47.9</w:t>
      </w:r>
      <w:r w:rsidRPr="00FB70C3">
        <w:rPr>
          <w:sz w:val="24"/>
          <w:szCs w:val="24"/>
        </w:rPr>
        <w:noBreakHyphen/>
        <w:t xml:space="preserve">48.2 GHz </w:t>
      </w:r>
      <w:ins w:id="161" w:author="View B" w:date="2018-09-20T01:00:00Z">
        <w:r w:rsidRPr="00FB70C3">
          <w:rPr>
            <w:sz w:val="24"/>
            <w:szCs w:val="24"/>
          </w:rPr>
          <w:t>shall be in accordance with</w:t>
        </w:r>
      </w:ins>
      <w:r w:rsidRPr="00FB70C3">
        <w:rPr>
          <w:sz w:val="24"/>
          <w:szCs w:val="24"/>
        </w:rPr>
        <w:t xml:space="preserve"> </w:t>
      </w:r>
      <w:del w:id="162" w:author="View B" w:date="2018-09-20T01:00:00Z">
        <w:r w:rsidRPr="00FB70C3" w:rsidDel="00B33E30">
          <w:rPr>
            <w:sz w:val="24"/>
            <w:szCs w:val="24"/>
          </w:rPr>
          <w:delText xml:space="preserve">is subject to the provisions of </w:delText>
        </w:r>
      </w:del>
      <w:r w:rsidRPr="00FB70C3">
        <w:rPr>
          <w:sz w:val="24"/>
          <w:szCs w:val="24"/>
        </w:rPr>
        <w:t>Resolution </w:t>
      </w:r>
      <w:r w:rsidRPr="00FB70C3">
        <w:rPr>
          <w:b/>
          <w:sz w:val="24"/>
          <w:szCs w:val="24"/>
        </w:rPr>
        <w:t>122 (Rev.WRC-19)</w:t>
      </w:r>
      <w:r w:rsidRPr="00FB70C3">
        <w:rPr>
          <w:sz w:val="24"/>
          <w:szCs w:val="24"/>
        </w:rPr>
        <w:t>.     </w:t>
      </w:r>
    </w:p>
    <w:p w14:paraId="55FA0648" w14:textId="77777777" w:rsidR="00050343" w:rsidRPr="00FB70C3" w:rsidRDefault="00050343" w:rsidP="00050343">
      <w:pPr>
        <w:rPr>
          <w:sz w:val="24"/>
          <w:szCs w:val="24"/>
        </w:rPr>
      </w:pPr>
    </w:p>
    <w:p w14:paraId="73CFE014" w14:textId="77777777" w:rsidR="00050343" w:rsidRPr="00FB70C3" w:rsidRDefault="00050343" w:rsidP="00050343">
      <w:pPr>
        <w:tabs>
          <w:tab w:val="left" w:pos="1352"/>
        </w:tabs>
        <w:rPr>
          <w:b/>
          <w:sz w:val="24"/>
          <w:szCs w:val="24"/>
        </w:rPr>
      </w:pPr>
      <w:r w:rsidRPr="00FB70C3">
        <w:rPr>
          <w:b/>
          <w:sz w:val="24"/>
          <w:szCs w:val="24"/>
        </w:rPr>
        <w:t>Reasons:</w:t>
      </w:r>
      <w:r w:rsidRPr="00FB70C3">
        <w:rPr>
          <w:sz w:val="24"/>
          <w:szCs w:val="24"/>
        </w:rPr>
        <w:tab/>
        <w:t xml:space="preserve"> To modify footnote 5.552A to provide clarity about the use of the band by applications of the fixed and other service and reflect an updated Resolution 122 with allowances for increases in EIRP density levels during periods of rain and to limit operation to the ground-to-HAPS direction</w:t>
      </w:r>
    </w:p>
    <w:p w14:paraId="08D45D00" w14:textId="77777777" w:rsidR="00050343" w:rsidRPr="00FB70C3" w:rsidRDefault="00050343" w:rsidP="00050343">
      <w:pPr>
        <w:tabs>
          <w:tab w:val="left" w:pos="1134"/>
          <w:tab w:val="left" w:pos="1871"/>
          <w:tab w:val="left" w:pos="2268"/>
        </w:tabs>
        <w:overflowPunct w:val="0"/>
        <w:autoSpaceDE w:val="0"/>
        <w:autoSpaceDN w:val="0"/>
        <w:adjustRightInd w:val="0"/>
        <w:spacing w:before="120"/>
        <w:jc w:val="both"/>
        <w:textAlignment w:val="baseline"/>
        <w:rPr>
          <w:ins w:id="163" w:author="View B" w:date="2018-09-20T01:04:00Z"/>
          <w:sz w:val="24"/>
          <w:szCs w:val="24"/>
          <w:lang w:val="en-GB"/>
        </w:rPr>
      </w:pPr>
    </w:p>
    <w:p w14:paraId="560074AF" w14:textId="77777777" w:rsidR="00050343" w:rsidRPr="00FB70C3" w:rsidRDefault="00050343" w:rsidP="00050343">
      <w:pPr>
        <w:pStyle w:val="Methodheading3"/>
        <w:rPr>
          <w:szCs w:val="24"/>
        </w:rPr>
      </w:pPr>
      <w:r w:rsidRPr="00FB70C3">
        <w:rPr>
          <w:szCs w:val="24"/>
        </w:rPr>
        <w:t>MOD</w:t>
      </w:r>
      <w:r w:rsidRPr="00FB70C3">
        <w:rPr>
          <w:szCs w:val="24"/>
        </w:rPr>
        <w:tab/>
      </w:r>
      <w:r w:rsidRPr="00FB70C3">
        <w:rPr>
          <w:szCs w:val="24"/>
        </w:rPr>
        <w:tab/>
        <w:t>USA/1.14/26</w:t>
      </w:r>
    </w:p>
    <w:p w14:paraId="6A893371" w14:textId="77777777" w:rsidR="00050343" w:rsidRPr="00FB70C3" w:rsidRDefault="00050343" w:rsidP="00050343">
      <w:pPr>
        <w:rPr>
          <w:sz w:val="24"/>
          <w:szCs w:val="24"/>
          <w:lang w:val="en-GB"/>
        </w:rPr>
      </w:pPr>
    </w:p>
    <w:p w14:paraId="2C875609" w14:textId="77777777" w:rsidR="00050343" w:rsidRPr="00FB70C3" w:rsidRDefault="00050343" w:rsidP="00050343">
      <w:pPr>
        <w:pStyle w:val="ResNo"/>
        <w:rPr>
          <w:rFonts w:ascii="Times New Roman" w:hAnsi="Times New Roman" w:cs="Times New Roman"/>
        </w:rPr>
      </w:pPr>
      <w:r w:rsidRPr="00FB70C3">
        <w:rPr>
          <w:rFonts w:ascii="Times New Roman" w:hAnsi="Times New Roman" w:cs="Times New Roman"/>
        </w:rPr>
        <w:t>RESOLUTION 122 (rev.WRC</w:t>
      </w:r>
      <w:r w:rsidRPr="00FB70C3">
        <w:rPr>
          <w:rFonts w:ascii="Times New Roman" w:hAnsi="Times New Roman" w:cs="Times New Roman"/>
        </w:rPr>
        <w:noBreakHyphen/>
      </w:r>
      <w:ins w:id="164" w:author="Author" w:date="2018-09-20T01:08:00Z">
        <w:r w:rsidRPr="00FB70C3">
          <w:rPr>
            <w:rFonts w:ascii="Times New Roman" w:hAnsi="Times New Roman" w:cs="Times New Roman"/>
          </w:rPr>
          <w:t>19</w:t>
        </w:r>
      </w:ins>
      <w:del w:id="165" w:author="Author" w:date="2018-09-20T01:08:00Z">
        <w:r w:rsidRPr="00FB70C3" w:rsidDel="00B33E30">
          <w:rPr>
            <w:rFonts w:ascii="Times New Roman" w:hAnsi="Times New Roman" w:cs="Times New Roman"/>
          </w:rPr>
          <w:delText>07</w:delText>
        </w:r>
      </w:del>
      <w:r w:rsidRPr="00FB70C3">
        <w:rPr>
          <w:rFonts w:ascii="Times New Roman" w:hAnsi="Times New Roman" w:cs="Times New Roman"/>
        </w:rPr>
        <w:t>)</w:t>
      </w:r>
    </w:p>
    <w:p w14:paraId="5EFC64E5" w14:textId="77777777" w:rsidR="00050343" w:rsidRPr="00FB70C3" w:rsidRDefault="00050343" w:rsidP="00050343">
      <w:pPr>
        <w:pStyle w:val="Restitle"/>
        <w:rPr>
          <w:rFonts w:ascii="Times New Roman" w:hAnsi="Times New Roman" w:cs="Times New Roman"/>
        </w:rPr>
      </w:pPr>
      <w:r w:rsidRPr="00FB70C3">
        <w:rPr>
          <w:rFonts w:ascii="Times New Roman" w:hAnsi="Times New Roman" w:cs="Times New Roman"/>
        </w:rPr>
        <w:t xml:space="preserve">Use of the bands 47.2-47.5 GHz and 47.9-48.2 GHz </w:t>
      </w:r>
      <w:ins w:id="166" w:author="View B" w:date="2018-09-20T01:22:00Z">
        <w:r w:rsidRPr="00FB70C3">
          <w:rPr>
            <w:rFonts w:ascii="Times New Roman" w:hAnsi="Times New Roman" w:cs="Times New Roman"/>
          </w:rPr>
          <w:t xml:space="preserve">in the ground to HAPS direction </w:t>
        </w:r>
        <w:proofErr w:type="gramStart"/>
        <w:r w:rsidRPr="00FB70C3">
          <w:rPr>
            <w:rFonts w:ascii="Times New Roman" w:hAnsi="Times New Roman" w:cs="Times New Roman"/>
          </w:rPr>
          <w:t xml:space="preserve">in  </w:t>
        </w:r>
      </w:ins>
      <w:proofErr w:type="gramEnd"/>
      <w:del w:id="167" w:author="View B" w:date="2018-09-20T01:22:00Z">
        <w:r w:rsidRPr="00FB70C3" w:rsidDel="00B33E30">
          <w:rPr>
            <w:rFonts w:ascii="Times New Roman" w:hAnsi="Times New Roman" w:cs="Times New Roman"/>
          </w:rPr>
          <w:delText xml:space="preserve"> </w:delText>
        </w:r>
      </w:del>
      <w:r w:rsidRPr="00FB70C3">
        <w:rPr>
          <w:rFonts w:ascii="Times New Roman" w:hAnsi="Times New Roman" w:cs="Times New Roman"/>
        </w:rPr>
        <w:t>by high altitude platform stations in the fixed service and by other services</w:t>
      </w:r>
    </w:p>
    <w:p w14:paraId="13B785ED" w14:textId="77777777" w:rsidR="00050343" w:rsidRPr="00FB70C3" w:rsidRDefault="00050343" w:rsidP="00050343">
      <w:pPr>
        <w:pStyle w:val="Call"/>
        <w:rPr>
          <w:szCs w:val="24"/>
        </w:rPr>
      </w:pPr>
      <w:r w:rsidRPr="00FB70C3">
        <w:rPr>
          <w:szCs w:val="24"/>
        </w:rPr>
        <w:t>The World Radiocommunication Conference (</w:t>
      </w:r>
      <w:del w:id="168" w:author="Author" w:date="2018-09-20T01:09:00Z">
        <w:r w:rsidRPr="00FB70C3" w:rsidDel="00B33E30">
          <w:rPr>
            <w:szCs w:val="24"/>
          </w:rPr>
          <w:delText>Geneva</w:delText>
        </w:r>
      </w:del>
      <w:proofErr w:type="spellStart"/>
      <w:ins w:id="169" w:author="Author" w:date="2018-09-20T01:09:00Z">
        <w:r w:rsidRPr="00FB70C3">
          <w:rPr>
            <w:szCs w:val="24"/>
          </w:rPr>
          <w:t>Sharm</w:t>
        </w:r>
        <w:proofErr w:type="spellEnd"/>
        <w:r w:rsidRPr="00FB70C3">
          <w:rPr>
            <w:szCs w:val="24"/>
          </w:rPr>
          <w:t xml:space="preserve"> el-Sheikh</w:t>
        </w:r>
      </w:ins>
      <w:r w:rsidRPr="00FB70C3">
        <w:rPr>
          <w:szCs w:val="24"/>
        </w:rPr>
        <w:t>, 20</w:t>
      </w:r>
      <w:ins w:id="170" w:author="Author" w:date="2018-09-20T01:09:00Z">
        <w:r w:rsidRPr="00FB70C3">
          <w:rPr>
            <w:szCs w:val="24"/>
            <w:lang w:eastAsia="ko-KR"/>
          </w:rPr>
          <w:t>19</w:t>
        </w:r>
      </w:ins>
      <w:r w:rsidRPr="00FB70C3">
        <w:rPr>
          <w:szCs w:val="24"/>
        </w:rPr>
        <w:t xml:space="preserve"> recognizing</w:t>
      </w:r>
    </w:p>
    <w:p w14:paraId="02999BAF" w14:textId="77777777" w:rsidR="00050343" w:rsidRPr="00FB70C3" w:rsidRDefault="00050343" w:rsidP="00050343">
      <w:pPr>
        <w:spacing w:before="120"/>
        <w:ind w:firstLine="720"/>
        <w:rPr>
          <w:rFonts w:eastAsia="Batang"/>
          <w:i/>
          <w:sz w:val="24"/>
          <w:szCs w:val="24"/>
          <w:lang w:eastAsia="ko-KR"/>
        </w:rPr>
      </w:pPr>
      <w:proofErr w:type="gramStart"/>
      <w:r w:rsidRPr="00FB70C3">
        <w:rPr>
          <w:rFonts w:eastAsia="Batang"/>
          <w:i/>
          <w:sz w:val="24"/>
          <w:szCs w:val="24"/>
          <w:lang w:eastAsia="ko-KR"/>
        </w:rPr>
        <w:t>considering</w:t>
      </w:r>
      <w:proofErr w:type="gramEnd"/>
    </w:p>
    <w:p w14:paraId="59F64018" w14:textId="77777777" w:rsidR="00050343" w:rsidRPr="00B63008" w:rsidRDefault="00050343" w:rsidP="00050343">
      <w:pPr>
        <w:spacing w:before="120"/>
        <w:rPr>
          <w:rFonts w:eastAsia="Batang"/>
          <w:sz w:val="24"/>
          <w:szCs w:val="24"/>
          <w:lang w:eastAsia="ko-KR"/>
        </w:rPr>
      </w:pPr>
      <w:r w:rsidRPr="00B63008">
        <w:rPr>
          <w:rFonts w:eastAsia="Batang"/>
          <w:sz w:val="24"/>
          <w:szCs w:val="24"/>
          <w:lang w:eastAsia="ko-KR"/>
        </w:rPr>
        <w:t>a)</w:t>
      </w:r>
      <w:r w:rsidRPr="00B63008">
        <w:rPr>
          <w:rFonts w:eastAsia="Batang"/>
          <w:sz w:val="24"/>
          <w:szCs w:val="24"/>
          <w:lang w:eastAsia="ko-KR"/>
        </w:rPr>
        <w:tab/>
      </w:r>
      <w:proofErr w:type="gramStart"/>
      <w:r w:rsidRPr="00B63008">
        <w:rPr>
          <w:rFonts w:eastAsia="Batang"/>
          <w:sz w:val="24"/>
          <w:szCs w:val="24"/>
          <w:lang w:eastAsia="ko-KR"/>
        </w:rPr>
        <w:t>that</w:t>
      </w:r>
      <w:proofErr w:type="gramEnd"/>
      <w:r w:rsidRPr="00B63008">
        <w:rPr>
          <w:rFonts w:eastAsia="Batang"/>
          <w:sz w:val="24"/>
          <w:szCs w:val="24"/>
          <w:lang w:eastAsia="ko-KR"/>
        </w:rPr>
        <w:t xml:space="preserve"> the band 47.2-50.2 GHz is allocated to the fixed, mobile and fixed-satellite services on a co-primary basis;</w:t>
      </w:r>
    </w:p>
    <w:p w14:paraId="5705C96A" w14:textId="77777777" w:rsidR="00050343" w:rsidRPr="00B63008" w:rsidRDefault="00050343" w:rsidP="00050343">
      <w:pPr>
        <w:spacing w:before="120"/>
        <w:rPr>
          <w:rFonts w:eastAsia="Batang"/>
          <w:sz w:val="24"/>
          <w:szCs w:val="24"/>
          <w:lang w:eastAsia="ko-KR"/>
        </w:rPr>
      </w:pPr>
      <w:r w:rsidRPr="00B63008">
        <w:rPr>
          <w:rFonts w:eastAsia="Batang"/>
          <w:sz w:val="24"/>
          <w:szCs w:val="24"/>
          <w:lang w:eastAsia="ko-KR"/>
        </w:rPr>
        <w:t>b)</w:t>
      </w:r>
      <w:r w:rsidRPr="00B63008">
        <w:rPr>
          <w:rFonts w:eastAsia="Batang"/>
          <w:sz w:val="24"/>
          <w:szCs w:val="24"/>
          <w:lang w:eastAsia="ko-KR"/>
        </w:rPr>
        <w:tab/>
      </w:r>
      <w:proofErr w:type="gramStart"/>
      <w:r w:rsidRPr="00B63008">
        <w:rPr>
          <w:rFonts w:eastAsia="Batang"/>
          <w:sz w:val="24"/>
          <w:szCs w:val="24"/>
          <w:lang w:eastAsia="ko-KR"/>
        </w:rPr>
        <w:t>that</w:t>
      </w:r>
      <w:proofErr w:type="gramEnd"/>
      <w:r w:rsidRPr="00B63008">
        <w:rPr>
          <w:rFonts w:eastAsia="Batang"/>
          <w:sz w:val="24"/>
          <w:szCs w:val="24"/>
          <w:lang w:eastAsia="ko-KR"/>
        </w:rPr>
        <w:t xml:space="preserve"> WRC-97 made provision for operation of high altitude platform stations (HAPS), also known as stratospheric repeaters, within the fixed service in the bands 47.2-47.5 GHz and 47.9-48.2 GHz;</w:t>
      </w:r>
    </w:p>
    <w:p w14:paraId="140CB92F" w14:textId="77777777" w:rsidR="00050343" w:rsidRPr="00B63008" w:rsidRDefault="00050343" w:rsidP="00050343">
      <w:pPr>
        <w:spacing w:before="120"/>
        <w:rPr>
          <w:rFonts w:eastAsia="Batang"/>
          <w:sz w:val="24"/>
          <w:szCs w:val="24"/>
          <w:lang w:eastAsia="ko-KR"/>
        </w:rPr>
      </w:pPr>
      <w:r w:rsidRPr="00B63008">
        <w:rPr>
          <w:rFonts w:eastAsia="Batang"/>
          <w:sz w:val="24"/>
          <w:szCs w:val="24"/>
          <w:lang w:eastAsia="ko-KR"/>
        </w:rPr>
        <w:t>c)</w:t>
      </w:r>
      <w:r w:rsidRPr="00B63008">
        <w:rPr>
          <w:rFonts w:eastAsia="Batang"/>
          <w:sz w:val="24"/>
          <w:szCs w:val="24"/>
          <w:lang w:eastAsia="ko-KR"/>
        </w:rPr>
        <w:tab/>
      </w:r>
      <w:proofErr w:type="gramStart"/>
      <w:r w:rsidRPr="00B63008">
        <w:rPr>
          <w:rFonts w:eastAsia="Batang"/>
          <w:sz w:val="24"/>
          <w:szCs w:val="24"/>
          <w:lang w:eastAsia="ko-KR"/>
        </w:rPr>
        <w:t>that</w:t>
      </w:r>
      <w:proofErr w:type="gramEnd"/>
      <w:r w:rsidRPr="00B63008">
        <w:rPr>
          <w:rFonts w:eastAsia="Batang"/>
          <w:sz w:val="24"/>
          <w:szCs w:val="24"/>
          <w:lang w:eastAsia="ko-KR"/>
        </w:rPr>
        <w:t xml:space="preserve"> establishing a stable technical and regulatory environment will promote the use of all co-primary services in the band 47.2-47.5 GHz and 47.9-48.2 GHz;</w:t>
      </w:r>
    </w:p>
    <w:p w14:paraId="4728F31A" w14:textId="77777777" w:rsidR="00050343" w:rsidRPr="00B63008" w:rsidRDefault="00050343" w:rsidP="00050343">
      <w:pPr>
        <w:spacing w:before="120"/>
        <w:rPr>
          <w:rFonts w:eastAsia="Batang"/>
          <w:sz w:val="24"/>
          <w:szCs w:val="24"/>
          <w:lang w:eastAsia="ko-KR"/>
        </w:rPr>
      </w:pPr>
      <w:r w:rsidRPr="00B63008">
        <w:rPr>
          <w:rFonts w:eastAsia="Batang"/>
          <w:sz w:val="24"/>
          <w:szCs w:val="24"/>
          <w:lang w:eastAsia="ko-KR"/>
        </w:rPr>
        <w:t>d)</w:t>
      </w:r>
      <w:r w:rsidRPr="00B63008">
        <w:rPr>
          <w:rFonts w:eastAsia="Batang"/>
          <w:sz w:val="24"/>
          <w:szCs w:val="24"/>
          <w:lang w:eastAsia="ko-KR"/>
        </w:rPr>
        <w:tab/>
      </w:r>
      <w:proofErr w:type="gramStart"/>
      <w:r w:rsidRPr="00B63008">
        <w:rPr>
          <w:rFonts w:eastAsia="Batang"/>
          <w:sz w:val="24"/>
          <w:szCs w:val="24"/>
          <w:lang w:eastAsia="ko-KR"/>
        </w:rPr>
        <w:t>that</w:t>
      </w:r>
      <w:proofErr w:type="gramEnd"/>
      <w:r w:rsidRPr="00B63008">
        <w:rPr>
          <w:rFonts w:eastAsia="Batang"/>
          <w:sz w:val="24"/>
          <w:szCs w:val="24"/>
          <w:lang w:eastAsia="ko-KR"/>
        </w:rPr>
        <w:t xml:space="preserve"> </w:t>
      </w:r>
      <w:del w:id="171" w:author="View B" w:date="2018-09-20T01:29:00Z">
        <w:r w:rsidRPr="00B63008" w:rsidDel="00B33E30">
          <w:rPr>
            <w:rFonts w:eastAsia="Batang"/>
            <w:sz w:val="24"/>
            <w:szCs w:val="24"/>
            <w:lang w:eastAsia="ko-KR"/>
          </w:rPr>
          <w:delText xml:space="preserve">systems using HAPS are in an advanced stage of development and </w:delText>
        </w:r>
      </w:del>
      <w:r w:rsidRPr="00B63008">
        <w:rPr>
          <w:rFonts w:eastAsia="Batang"/>
          <w:sz w:val="24"/>
          <w:szCs w:val="24"/>
          <w:lang w:eastAsia="ko-KR"/>
        </w:rPr>
        <w:t>some countries have notified such systems to ITU in the bands 47.2-47.5 GHz and 47.9-48.2 GHz;</w:t>
      </w:r>
    </w:p>
    <w:p w14:paraId="0902FAAD" w14:textId="77777777" w:rsidR="00050343" w:rsidRPr="00B63008" w:rsidRDefault="00050343" w:rsidP="00050343">
      <w:pPr>
        <w:spacing w:before="120"/>
        <w:rPr>
          <w:rFonts w:eastAsia="Batang"/>
          <w:sz w:val="24"/>
          <w:szCs w:val="24"/>
          <w:lang w:eastAsia="ko-KR"/>
        </w:rPr>
      </w:pPr>
      <w:r w:rsidRPr="00B63008">
        <w:rPr>
          <w:rFonts w:eastAsia="Batang"/>
          <w:sz w:val="24"/>
          <w:szCs w:val="24"/>
          <w:lang w:eastAsia="ko-KR"/>
        </w:rPr>
        <w:t>e)</w:t>
      </w:r>
      <w:r w:rsidRPr="00B63008">
        <w:rPr>
          <w:rFonts w:eastAsia="Batang"/>
          <w:sz w:val="24"/>
          <w:szCs w:val="24"/>
          <w:lang w:eastAsia="ko-KR"/>
        </w:rPr>
        <w:tab/>
      </w:r>
      <w:proofErr w:type="gramStart"/>
      <w:r w:rsidRPr="00B63008">
        <w:rPr>
          <w:rFonts w:eastAsia="Batang"/>
          <w:sz w:val="24"/>
          <w:szCs w:val="24"/>
          <w:lang w:eastAsia="ko-KR"/>
        </w:rPr>
        <w:t>that</w:t>
      </w:r>
      <w:proofErr w:type="gramEnd"/>
      <w:r w:rsidRPr="00B63008">
        <w:rPr>
          <w:rFonts w:eastAsia="Batang"/>
          <w:sz w:val="24"/>
          <w:szCs w:val="24"/>
          <w:lang w:eastAsia="ko-KR"/>
        </w:rPr>
        <w:t xml:space="preserve"> Recommendation ITU-R F.1500 contains the characteristics of systems in the fixed service using HAPS in the bands 47.2-47.5 GHz and 47.9-48.2 GHz;</w:t>
      </w:r>
    </w:p>
    <w:p w14:paraId="5257643C" w14:textId="77777777" w:rsidR="00050343" w:rsidRPr="00B63008" w:rsidRDefault="00050343" w:rsidP="00050343">
      <w:pPr>
        <w:spacing w:before="120"/>
        <w:rPr>
          <w:rFonts w:eastAsia="Batang"/>
          <w:sz w:val="24"/>
          <w:szCs w:val="24"/>
          <w:lang w:eastAsia="ko-KR"/>
        </w:rPr>
      </w:pPr>
      <w:r w:rsidRPr="00B63008">
        <w:rPr>
          <w:rFonts w:eastAsia="Batang"/>
          <w:sz w:val="24"/>
          <w:szCs w:val="24"/>
          <w:lang w:eastAsia="ko-KR"/>
        </w:rPr>
        <w:t>f)</w:t>
      </w:r>
      <w:r w:rsidRPr="00B63008">
        <w:rPr>
          <w:rFonts w:eastAsia="Batang"/>
          <w:sz w:val="24"/>
          <w:szCs w:val="24"/>
          <w:lang w:eastAsia="ko-KR"/>
        </w:rPr>
        <w:tab/>
      </w:r>
      <w:proofErr w:type="gramStart"/>
      <w:r w:rsidRPr="00B63008">
        <w:rPr>
          <w:rFonts w:eastAsia="Batang"/>
          <w:sz w:val="24"/>
          <w:szCs w:val="24"/>
          <w:lang w:eastAsia="ko-KR"/>
        </w:rPr>
        <w:t>that</w:t>
      </w:r>
      <w:proofErr w:type="gramEnd"/>
      <w:r w:rsidRPr="00B63008">
        <w:rPr>
          <w:rFonts w:eastAsia="Batang"/>
          <w:sz w:val="24"/>
          <w:szCs w:val="24"/>
          <w:lang w:eastAsia="ko-KR"/>
        </w:rPr>
        <w:t xml:space="preserve"> while the decision to deploy HAPS can be taken on a national basis, such deployment may affect </w:t>
      </w:r>
      <w:proofErr w:type="spellStart"/>
      <w:r w:rsidRPr="00B63008">
        <w:rPr>
          <w:rFonts w:eastAsia="Batang"/>
          <w:sz w:val="24"/>
          <w:szCs w:val="24"/>
          <w:lang w:eastAsia="ko-KR"/>
        </w:rPr>
        <w:t>neighbouring</w:t>
      </w:r>
      <w:proofErr w:type="spellEnd"/>
      <w:r w:rsidRPr="00B63008">
        <w:rPr>
          <w:rFonts w:eastAsia="Batang"/>
          <w:sz w:val="24"/>
          <w:szCs w:val="24"/>
          <w:lang w:eastAsia="ko-KR"/>
        </w:rPr>
        <w:t xml:space="preserve"> administrations and operators of co-primary services;</w:t>
      </w:r>
    </w:p>
    <w:p w14:paraId="7DAD4422" w14:textId="77777777" w:rsidR="00050343" w:rsidRPr="00B63008" w:rsidRDefault="00050343" w:rsidP="00050343">
      <w:pPr>
        <w:spacing w:before="120"/>
        <w:rPr>
          <w:rFonts w:eastAsia="Batang"/>
          <w:sz w:val="24"/>
          <w:szCs w:val="24"/>
          <w:lang w:eastAsia="ko-KR"/>
        </w:rPr>
      </w:pPr>
      <w:r w:rsidRPr="00B63008">
        <w:rPr>
          <w:rFonts w:eastAsia="Batang"/>
          <w:sz w:val="24"/>
          <w:szCs w:val="24"/>
          <w:lang w:eastAsia="ko-KR"/>
        </w:rPr>
        <w:t>g)</w:t>
      </w:r>
      <w:r w:rsidRPr="00B63008">
        <w:rPr>
          <w:rFonts w:eastAsia="Batang"/>
          <w:sz w:val="24"/>
          <w:szCs w:val="24"/>
          <w:lang w:eastAsia="ko-KR"/>
        </w:rPr>
        <w:tab/>
      </w:r>
      <w:proofErr w:type="gramStart"/>
      <w:r w:rsidRPr="00B63008">
        <w:rPr>
          <w:rFonts w:eastAsia="Batang"/>
          <w:sz w:val="24"/>
          <w:szCs w:val="24"/>
          <w:lang w:eastAsia="ko-KR"/>
        </w:rPr>
        <w:t>that</w:t>
      </w:r>
      <w:proofErr w:type="gramEnd"/>
      <w:r w:rsidRPr="00B63008">
        <w:rPr>
          <w:rFonts w:eastAsia="Batang"/>
          <w:sz w:val="24"/>
          <w:szCs w:val="24"/>
          <w:lang w:eastAsia="ko-KR"/>
        </w:rPr>
        <w:t xml:space="preserve"> ITU-R has completed studies dealing with sharing between systems using HAPS in the fixed service and other types of systems in the fixed service in the bands 47.2-47.5 GHz and 47.9-48.2 GHz;</w:t>
      </w:r>
    </w:p>
    <w:p w14:paraId="7B1BD398" w14:textId="77777777" w:rsidR="00050343" w:rsidRPr="00B63008" w:rsidRDefault="00050343" w:rsidP="00050343">
      <w:pPr>
        <w:spacing w:before="120"/>
        <w:rPr>
          <w:rFonts w:eastAsia="Batang"/>
          <w:sz w:val="24"/>
          <w:szCs w:val="24"/>
          <w:lang w:eastAsia="ko-KR"/>
        </w:rPr>
      </w:pPr>
      <w:r w:rsidRPr="00B63008">
        <w:rPr>
          <w:rFonts w:eastAsia="Batang"/>
          <w:sz w:val="24"/>
          <w:szCs w:val="24"/>
          <w:lang w:eastAsia="ko-KR"/>
        </w:rPr>
        <w:t>h)</w:t>
      </w:r>
      <w:r w:rsidRPr="00B63008">
        <w:rPr>
          <w:rFonts w:eastAsia="Batang"/>
          <w:sz w:val="24"/>
          <w:szCs w:val="24"/>
          <w:lang w:eastAsia="ko-KR"/>
        </w:rPr>
        <w:tab/>
      </w:r>
      <w:proofErr w:type="gramStart"/>
      <w:r w:rsidRPr="00B63008">
        <w:rPr>
          <w:rFonts w:eastAsia="Batang"/>
          <w:sz w:val="24"/>
          <w:szCs w:val="24"/>
          <w:lang w:eastAsia="ko-KR"/>
        </w:rPr>
        <w:t>that</w:t>
      </w:r>
      <w:proofErr w:type="gramEnd"/>
      <w:r w:rsidRPr="00B63008">
        <w:rPr>
          <w:rFonts w:eastAsia="Batang"/>
          <w:sz w:val="24"/>
          <w:szCs w:val="24"/>
          <w:lang w:eastAsia="ko-KR"/>
        </w:rPr>
        <w:t xml:space="preserve"> ITU-R has completed studies on compatibility between HAPS systems in the 47.2-47.5 GHz and 47.9-48.2 GHz bands and the radio astronomy service in the 48.94-49.04 GHz band;</w:t>
      </w:r>
    </w:p>
    <w:p w14:paraId="7591692C" w14:textId="77777777" w:rsidR="00050343" w:rsidRPr="00B33E30" w:rsidRDefault="00050343" w:rsidP="00050343">
      <w:pPr>
        <w:spacing w:before="120"/>
        <w:rPr>
          <w:rFonts w:eastAsia="Batang"/>
          <w:sz w:val="24"/>
          <w:szCs w:val="24"/>
          <w:lang w:eastAsia="ko-KR"/>
        </w:rPr>
      </w:pPr>
      <w:proofErr w:type="spellStart"/>
      <w:r w:rsidRPr="00B63008">
        <w:rPr>
          <w:rFonts w:eastAsia="Batang"/>
          <w:sz w:val="24"/>
          <w:szCs w:val="24"/>
          <w:lang w:eastAsia="ko-KR"/>
        </w:rPr>
        <w:t>i</w:t>
      </w:r>
      <w:proofErr w:type="spellEnd"/>
      <w:r w:rsidRPr="00B63008">
        <w:rPr>
          <w:rFonts w:eastAsia="Batang"/>
          <w:sz w:val="24"/>
          <w:szCs w:val="24"/>
          <w:lang w:eastAsia="ko-KR"/>
        </w:rPr>
        <w:t>)</w:t>
      </w:r>
      <w:r w:rsidRPr="00B63008">
        <w:rPr>
          <w:rFonts w:eastAsia="Batang"/>
          <w:sz w:val="24"/>
          <w:szCs w:val="24"/>
          <w:lang w:eastAsia="ko-KR"/>
        </w:rPr>
        <w:tab/>
      </w:r>
      <w:proofErr w:type="gramStart"/>
      <w:r w:rsidRPr="00B63008">
        <w:rPr>
          <w:rFonts w:eastAsia="Batang"/>
          <w:sz w:val="24"/>
          <w:szCs w:val="24"/>
          <w:lang w:eastAsia="ko-KR"/>
        </w:rPr>
        <w:t>that</w:t>
      </w:r>
      <w:proofErr w:type="gramEnd"/>
      <w:r w:rsidRPr="00B63008">
        <w:rPr>
          <w:rFonts w:eastAsia="Batang"/>
          <w:sz w:val="24"/>
          <w:szCs w:val="24"/>
          <w:lang w:eastAsia="ko-KR"/>
        </w:rPr>
        <w:t xml:space="preserve"> No. 5.552 urges administrations to take all practicable steps to reserve fixed-satellite service (FSS) use of the band 47.2-49.2 GHz for feeder links for the broadcasting-satellite</w:t>
      </w:r>
      <w:r w:rsidRPr="00B33E30">
        <w:rPr>
          <w:rFonts w:eastAsia="Batang"/>
          <w:sz w:val="24"/>
          <w:szCs w:val="24"/>
          <w:lang w:eastAsia="ko-KR"/>
        </w:rPr>
        <w:t xml:space="preserve"> service (BSS) operating in the band 40.5-42.5 GHz, and that ITU-R studies indicate that HAPS in the fixed service may share with such feeder links;</w:t>
      </w:r>
    </w:p>
    <w:p w14:paraId="667CC008" w14:textId="77777777" w:rsidR="00050343" w:rsidRPr="00B33E30" w:rsidRDefault="00050343" w:rsidP="00050343">
      <w:pPr>
        <w:spacing w:before="120"/>
        <w:rPr>
          <w:rFonts w:eastAsia="Batang"/>
          <w:sz w:val="24"/>
          <w:szCs w:val="24"/>
          <w:lang w:eastAsia="ko-KR"/>
        </w:rPr>
      </w:pPr>
      <w:r w:rsidRPr="00B33E30">
        <w:rPr>
          <w:rFonts w:eastAsia="Batang"/>
          <w:sz w:val="24"/>
          <w:szCs w:val="24"/>
          <w:lang w:eastAsia="ko-KR"/>
        </w:rPr>
        <w:t>j)</w:t>
      </w:r>
      <w:r w:rsidRPr="00B33E30">
        <w:rPr>
          <w:rFonts w:eastAsia="Batang"/>
          <w:sz w:val="24"/>
          <w:szCs w:val="24"/>
          <w:lang w:eastAsia="ko-KR"/>
        </w:rPr>
        <w:tab/>
      </w:r>
      <w:proofErr w:type="gramStart"/>
      <w:r w:rsidRPr="00B33E30">
        <w:rPr>
          <w:rFonts w:eastAsia="Batang"/>
          <w:sz w:val="24"/>
          <w:szCs w:val="24"/>
          <w:lang w:eastAsia="ko-KR"/>
        </w:rPr>
        <w:t>that</w:t>
      </w:r>
      <w:proofErr w:type="gramEnd"/>
      <w:r w:rsidRPr="00B33E30">
        <w:rPr>
          <w:rFonts w:eastAsia="Batang"/>
          <w:sz w:val="24"/>
          <w:szCs w:val="24"/>
          <w:lang w:eastAsia="ko-KR"/>
        </w:rPr>
        <w:t xml:space="preserve"> the technical characteristics of expected BSS feeder links and FSS gateway-type stations are similar;</w:t>
      </w:r>
    </w:p>
    <w:p w14:paraId="5ADFE745" w14:textId="77777777" w:rsidR="00050343" w:rsidRPr="00B33E30" w:rsidRDefault="00050343" w:rsidP="00050343">
      <w:pPr>
        <w:spacing w:before="120"/>
        <w:rPr>
          <w:rFonts w:eastAsia="Batang"/>
          <w:sz w:val="24"/>
          <w:szCs w:val="24"/>
          <w:lang w:eastAsia="ko-KR"/>
        </w:rPr>
      </w:pPr>
      <w:r w:rsidRPr="00B33E30">
        <w:rPr>
          <w:rFonts w:eastAsia="Batang"/>
          <w:sz w:val="24"/>
          <w:szCs w:val="24"/>
          <w:lang w:eastAsia="ko-KR"/>
        </w:rPr>
        <w:t>k)</w:t>
      </w:r>
      <w:r w:rsidRPr="00B33E30">
        <w:rPr>
          <w:rFonts w:eastAsia="Batang"/>
          <w:sz w:val="24"/>
          <w:szCs w:val="24"/>
          <w:lang w:eastAsia="ko-KR"/>
        </w:rPr>
        <w:tab/>
      </w:r>
      <w:proofErr w:type="gramStart"/>
      <w:r w:rsidRPr="00B33E30">
        <w:rPr>
          <w:rFonts w:eastAsia="Batang"/>
          <w:sz w:val="24"/>
          <w:szCs w:val="24"/>
          <w:lang w:eastAsia="ko-KR"/>
        </w:rPr>
        <w:t>that</w:t>
      </w:r>
      <w:proofErr w:type="gramEnd"/>
      <w:r w:rsidRPr="00B33E30">
        <w:rPr>
          <w:rFonts w:eastAsia="Batang"/>
          <w:sz w:val="24"/>
          <w:szCs w:val="24"/>
          <w:lang w:eastAsia="ko-KR"/>
        </w:rPr>
        <w:t xml:space="preserve"> ITU-R has completed studies dealing with sharing between systems using HAPS in the fixed service and the fixed-satellite service</w:t>
      </w:r>
      <w:r w:rsidRPr="00B33E30">
        <w:rPr>
          <w:rFonts w:eastAsia="Batang"/>
          <w:i/>
          <w:lang w:eastAsia="ko-KR"/>
        </w:rPr>
        <w:t>,</w:t>
      </w:r>
    </w:p>
    <w:p w14:paraId="5AB81F47" w14:textId="77777777" w:rsidR="00050343" w:rsidRPr="00B33E30" w:rsidRDefault="00050343" w:rsidP="00050343">
      <w:pPr>
        <w:pStyle w:val="Call"/>
        <w:spacing w:before="120"/>
        <w:rPr>
          <w:szCs w:val="24"/>
        </w:rPr>
      </w:pPr>
      <w:proofErr w:type="gramStart"/>
      <w:r w:rsidRPr="00B33E30">
        <w:rPr>
          <w:szCs w:val="24"/>
        </w:rPr>
        <w:t>recognizing</w:t>
      </w:r>
      <w:proofErr w:type="gramEnd"/>
    </w:p>
    <w:p w14:paraId="6494BF22" w14:textId="77777777" w:rsidR="00050343" w:rsidRPr="00B33E30" w:rsidRDefault="00050343" w:rsidP="00050343">
      <w:pPr>
        <w:spacing w:before="120"/>
        <w:rPr>
          <w:rFonts w:eastAsia="Batang"/>
          <w:sz w:val="24"/>
          <w:szCs w:val="24"/>
          <w:lang w:eastAsia="ko-KR"/>
        </w:rPr>
      </w:pPr>
      <w:r w:rsidRPr="00B33E30">
        <w:rPr>
          <w:rFonts w:eastAsia="Batang"/>
          <w:i/>
          <w:sz w:val="24"/>
          <w:szCs w:val="24"/>
          <w:lang w:eastAsia="ko-KR"/>
        </w:rPr>
        <w:t>a)</w:t>
      </w:r>
      <w:r w:rsidRPr="00B33E30">
        <w:rPr>
          <w:rFonts w:eastAsia="Batang"/>
          <w:i/>
          <w:sz w:val="24"/>
          <w:szCs w:val="24"/>
          <w:lang w:eastAsia="ko-KR"/>
        </w:rPr>
        <w:tab/>
      </w:r>
      <w:proofErr w:type="gramStart"/>
      <w:r w:rsidRPr="00B33E30">
        <w:rPr>
          <w:rFonts w:eastAsia="Batang"/>
          <w:sz w:val="24"/>
          <w:szCs w:val="24"/>
          <w:lang w:eastAsia="ko-KR"/>
        </w:rPr>
        <w:t>that</w:t>
      </w:r>
      <w:proofErr w:type="gramEnd"/>
      <w:r w:rsidRPr="00B33E30">
        <w:rPr>
          <w:rFonts w:eastAsia="Batang"/>
          <w:sz w:val="24"/>
          <w:szCs w:val="24"/>
          <w:lang w:eastAsia="ko-KR"/>
        </w:rPr>
        <w:t>, in the long term, the bands 47.2-47.5 GHz and 47.9-48.2 GHz are expected to be required for HAPS operations for</w:t>
      </w:r>
      <w:del w:id="172" w:author="Author" w:date="2018-09-20T01:13:00Z">
        <w:r w:rsidRPr="00B33E30" w:rsidDel="00B33E30">
          <w:rPr>
            <w:rFonts w:eastAsia="Batang"/>
            <w:sz w:val="24"/>
            <w:szCs w:val="24"/>
            <w:lang w:eastAsia="ko-KR"/>
          </w:rPr>
          <w:delText xml:space="preserve"> both</w:delText>
        </w:r>
      </w:del>
      <w:r w:rsidRPr="00B33E30">
        <w:rPr>
          <w:rFonts w:eastAsia="Batang"/>
          <w:sz w:val="24"/>
          <w:szCs w:val="24"/>
          <w:lang w:eastAsia="ko-KR"/>
        </w:rPr>
        <w:t xml:space="preserve"> gateway</w:t>
      </w:r>
      <w:del w:id="173" w:author="Author" w:date="2018-09-20T01:13:00Z">
        <w:r w:rsidRPr="00B33E30" w:rsidDel="00B33E30">
          <w:rPr>
            <w:rFonts w:eastAsia="Batang"/>
            <w:sz w:val="24"/>
            <w:szCs w:val="24"/>
            <w:lang w:eastAsia="ko-KR"/>
          </w:rPr>
          <w:delText xml:space="preserve"> and ubiquitous terminal applications, for which several administrations have already notified systems to the Radiocommunication Bureau</w:delText>
        </w:r>
      </w:del>
      <w:r w:rsidRPr="00B33E30">
        <w:rPr>
          <w:rFonts w:eastAsia="Batang"/>
          <w:sz w:val="24"/>
          <w:szCs w:val="24"/>
          <w:lang w:eastAsia="ko-KR"/>
        </w:rPr>
        <w:t>;</w:t>
      </w:r>
    </w:p>
    <w:p w14:paraId="39755B1C" w14:textId="77777777" w:rsidR="00050343" w:rsidRPr="00B33E30" w:rsidDel="00B33E30" w:rsidRDefault="00050343" w:rsidP="00050343">
      <w:pPr>
        <w:spacing w:before="120"/>
        <w:rPr>
          <w:del w:id="174" w:author="Author" w:date="2018-09-20T01:13:00Z"/>
          <w:rFonts w:eastAsia="Batang"/>
          <w:i/>
          <w:sz w:val="24"/>
          <w:szCs w:val="24"/>
          <w:lang w:eastAsia="ko-KR"/>
        </w:rPr>
      </w:pPr>
      <w:del w:id="175" w:author="Author" w:date="2018-09-20T01:13:00Z">
        <w:r w:rsidRPr="00B33E30" w:rsidDel="00B33E30">
          <w:rPr>
            <w:i/>
            <w:sz w:val="24"/>
            <w:szCs w:val="24"/>
          </w:rPr>
          <w:delText>b)</w:delText>
        </w:r>
        <w:r w:rsidRPr="00B33E30" w:rsidDel="00B33E30">
          <w:rPr>
            <w:sz w:val="24"/>
            <w:szCs w:val="24"/>
          </w:rPr>
          <w:tab/>
          <w:delText>that identification of common sub</w:delText>
        </w:r>
        <w:r w:rsidRPr="00B33E30" w:rsidDel="00B33E30">
          <w:rPr>
            <w:sz w:val="24"/>
            <w:szCs w:val="24"/>
          </w:rPr>
          <w:noBreakHyphen/>
          <w:delText>bands for ubiquitous ground terminal applications in the use of the fixed service could facilitate HAPS deployment and sharing with other primary services in the 47.2-47.5 GHz and 47.9-48.2 GHz bands;</w:delText>
        </w:r>
      </w:del>
    </w:p>
    <w:p w14:paraId="66352041" w14:textId="77777777" w:rsidR="00050343" w:rsidRPr="00B33E30" w:rsidRDefault="00050343" w:rsidP="00050343">
      <w:pPr>
        <w:spacing w:before="120"/>
        <w:rPr>
          <w:rFonts w:eastAsia="Batang"/>
          <w:sz w:val="24"/>
          <w:szCs w:val="24"/>
          <w:lang w:eastAsia="ko-KR"/>
        </w:rPr>
      </w:pPr>
      <w:ins w:id="176" w:author="Author" w:date="2018-09-20T01:14:00Z">
        <w:r w:rsidRPr="00B33E30">
          <w:rPr>
            <w:rFonts w:eastAsia="Batang"/>
            <w:i/>
            <w:sz w:val="24"/>
            <w:szCs w:val="24"/>
            <w:lang w:eastAsia="ko-KR"/>
          </w:rPr>
          <w:t>b</w:t>
        </w:r>
      </w:ins>
      <w:del w:id="177" w:author="Author" w:date="2018-09-20T01:14:00Z">
        <w:r w:rsidRPr="00B33E30" w:rsidDel="00B33E30">
          <w:rPr>
            <w:rFonts w:eastAsia="Batang"/>
            <w:i/>
            <w:sz w:val="24"/>
            <w:szCs w:val="24"/>
            <w:lang w:eastAsia="ko-KR"/>
          </w:rPr>
          <w:delText>c</w:delText>
        </w:r>
      </w:del>
      <w:r w:rsidRPr="00B33E30">
        <w:rPr>
          <w:rFonts w:eastAsia="Batang"/>
          <w:i/>
          <w:sz w:val="24"/>
          <w:szCs w:val="24"/>
          <w:lang w:eastAsia="ko-KR"/>
        </w:rPr>
        <w:t>)</w:t>
      </w:r>
      <w:r w:rsidRPr="00B33E30">
        <w:rPr>
          <w:rFonts w:eastAsia="Batang"/>
          <w:i/>
          <w:sz w:val="24"/>
          <w:szCs w:val="24"/>
          <w:lang w:eastAsia="ko-KR"/>
        </w:rPr>
        <w:tab/>
      </w:r>
      <w:proofErr w:type="gramStart"/>
      <w:r w:rsidRPr="00B33E30">
        <w:rPr>
          <w:rFonts w:eastAsia="Batang"/>
          <w:sz w:val="24"/>
          <w:szCs w:val="24"/>
          <w:lang w:eastAsia="ko-KR"/>
        </w:rPr>
        <w:t>that</w:t>
      </w:r>
      <w:proofErr w:type="gramEnd"/>
      <w:r w:rsidRPr="00B33E30">
        <w:rPr>
          <w:rFonts w:eastAsia="Batang"/>
          <w:sz w:val="24"/>
          <w:szCs w:val="24"/>
          <w:lang w:eastAsia="ko-KR"/>
        </w:rPr>
        <w:t xml:space="preserve"> </w:t>
      </w:r>
      <w:del w:id="178" w:author="Author" w:date="2018-09-20T01:14:00Z">
        <w:r w:rsidRPr="00B33E30" w:rsidDel="00B33E30">
          <w:rPr>
            <w:rFonts w:eastAsia="Batang"/>
            <w:sz w:val="24"/>
            <w:szCs w:val="24"/>
            <w:lang w:eastAsia="ko-KR"/>
          </w:rPr>
          <w:delText>Recommendation ITU</w:delText>
        </w:r>
        <w:r w:rsidRPr="00B33E30" w:rsidDel="00B33E30">
          <w:rPr>
            <w:rFonts w:eastAsia="Batang"/>
            <w:sz w:val="24"/>
            <w:szCs w:val="24"/>
            <w:lang w:eastAsia="ko-KR"/>
          </w:rPr>
          <w:noBreakHyphen/>
          <w:delText>R SF.1481</w:delText>
        </w:r>
        <w:r w:rsidRPr="00B33E30" w:rsidDel="00B33E30">
          <w:rPr>
            <w:rFonts w:eastAsia="Batang"/>
            <w:sz w:val="24"/>
            <w:szCs w:val="24"/>
            <w:lang w:eastAsia="ko-KR"/>
          </w:rPr>
          <w:noBreakHyphen/>
          <w:delText xml:space="preserve">1 and </w:delText>
        </w:r>
      </w:del>
      <w:r w:rsidRPr="00B33E30">
        <w:rPr>
          <w:rFonts w:eastAsia="Batang"/>
          <w:sz w:val="24"/>
          <w:szCs w:val="24"/>
          <w:lang w:eastAsia="ko-KR"/>
        </w:rPr>
        <w:t>Recommendation ITU</w:t>
      </w:r>
      <w:r w:rsidRPr="00B33E30">
        <w:rPr>
          <w:rFonts w:eastAsia="Batang"/>
          <w:sz w:val="24"/>
          <w:szCs w:val="24"/>
          <w:lang w:eastAsia="ko-KR"/>
        </w:rPr>
        <w:noBreakHyphen/>
        <w:t>R SF.1843 provide</w:t>
      </w:r>
      <w:ins w:id="179" w:author="Author" w:date="2018-09-20T01:14:00Z">
        <w:r w:rsidRPr="00B33E30">
          <w:rPr>
            <w:rFonts w:eastAsia="Batang"/>
            <w:sz w:val="24"/>
            <w:szCs w:val="24"/>
            <w:lang w:eastAsia="ko-KR"/>
          </w:rPr>
          <w:t>s</w:t>
        </w:r>
      </w:ins>
      <w:r w:rsidRPr="00B33E30">
        <w:rPr>
          <w:rFonts w:eastAsia="Batang"/>
          <w:sz w:val="24"/>
          <w:szCs w:val="24"/>
          <w:lang w:eastAsia="ko-KR"/>
        </w:rPr>
        <w:t xml:space="preserve"> information on the feasibility of HAPS systems in the fixed service sharing with the FSS;</w:t>
      </w:r>
    </w:p>
    <w:p w14:paraId="1F234AB6" w14:textId="77777777" w:rsidR="00050343" w:rsidRPr="00B33E30" w:rsidRDefault="00050343" w:rsidP="00050343">
      <w:pPr>
        <w:spacing w:before="120"/>
        <w:rPr>
          <w:rFonts w:eastAsia="Batang"/>
          <w:i/>
          <w:sz w:val="24"/>
          <w:szCs w:val="24"/>
          <w:lang w:eastAsia="ko-KR"/>
        </w:rPr>
      </w:pPr>
      <w:r w:rsidRPr="00B33E30">
        <w:rPr>
          <w:rFonts w:eastAsia="Batang"/>
          <w:i/>
          <w:sz w:val="24"/>
          <w:szCs w:val="24"/>
          <w:lang w:eastAsia="ko-KR"/>
        </w:rPr>
        <w:t xml:space="preserve">d) </w:t>
      </w:r>
      <w:r w:rsidRPr="00B33E30">
        <w:rPr>
          <w:rFonts w:eastAsia="Batang"/>
          <w:i/>
          <w:sz w:val="24"/>
          <w:szCs w:val="24"/>
          <w:lang w:eastAsia="ko-KR"/>
        </w:rPr>
        <w:tab/>
      </w:r>
      <w:proofErr w:type="gramStart"/>
      <w:r w:rsidRPr="00B33E30">
        <w:rPr>
          <w:rFonts w:eastAsia="Batang"/>
          <w:sz w:val="24"/>
          <w:szCs w:val="24"/>
          <w:lang w:eastAsia="ko-KR"/>
        </w:rPr>
        <w:t>that</w:t>
      </w:r>
      <w:proofErr w:type="gramEnd"/>
      <w:r w:rsidRPr="00B33E30">
        <w:rPr>
          <w:rFonts w:eastAsia="Batang"/>
          <w:sz w:val="24"/>
          <w:szCs w:val="24"/>
          <w:lang w:eastAsia="ko-KR"/>
        </w:rPr>
        <w:t xml:space="preserve"> ITU</w:t>
      </w:r>
      <w:r w:rsidRPr="00B33E30">
        <w:rPr>
          <w:rFonts w:eastAsia="Batang"/>
          <w:sz w:val="24"/>
          <w:szCs w:val="24"/>
          <w:lang w:eastAsia="ko-KR"/>
        </w:rPr>
        <w:noBreakHyphen/>
        <w:t xml:space="preserve">R studies on HAPS operation in the bands 47.2-47.5 GHz and 47.9-48.2 GHz allocated to the fixed service have concluded that, in order to share with FSS (Earth-to-space), the maximum uplink transmit </w:t>
      </w:r>
      <w:proofErr w:type="spellStart"/>
      <w:r w:rsidRPr="00B33E30">
        <w:rPr>
          <w:rFonts w:eastAsia="Batang"/>
          <w:sz w:val="24"/>
          <w:szCs w:val="24"/>
          <w:lang w:eastAsia="ko-KR"/>
        </w:rPr>
        <w:t>e.i.r.p</w:t>
      </w:r>
      <w:proofErr w:type="spellEnd"/>
      <w:r w:rsidRPr="00B33E30">
        <w:rPr>
          <w:rFonts w:eastAsia="Batang"/>
          <w:sz w:val="24"/>
          <w:szCs w:val="24"/>
          <w:lang w:eastAsia="ko-KR"/>
        </w:rPr>
        <w:t xml:space="preserve">. </w:t>
      </w:r>
      <w:proofErr w:type="gramStart"/>
      <w:r w:rsidRPr="00B33E30">
        <w:rPr>
          <w:rFonts w:eastAsia="Batang"/>
          <w:sz w:val="24"/>
          <w:szCs w:val="24"/>
          <w:lang w:eastAsia="ko-KR"/>
        </w:rPr>
        <w:t>density</w:t>
      </w:r>
      <w:proofErr w:type="gramEnd"/>
      <w:r w:rsidRPr="00B33E30">
        <w:rPr>
          <w:rFonts w:eastAsia="Batang"/>
          <w:sz w:val="24"/>
          <w:szCs w:val="24"/>
          <w:lang w:eastAsia="ko-KR"/>
        </w:rPr>
        <w:t xml:space="preserve"> of HAPS ground terminals in the bands should, in clear-sky conditions, be 6.4 dB(W/MHz) for Urban Area Coverage (UAC), 22.57 dB(W/MHz) for Suburban Area Coverage (SAC) and 28 dB(W/MHz) for Rural Area Coverage (RAC), and that these values can be increased by up to </w:t>
      </w:r>
      <w:ins w:id="180" w:author="Author" w:date="2018-09-20T01:15:00Z">
        <w:r w:rsidRPr="00B33E30">
          <w:rPr>
            <w:rFonts w:eastAsia="Batang"/>
            <w:sz w:val="24"/>
            <w:szCs w:val="24"/>
            <w:lang w:eastAsia="ko-KR"/>
          </w:rPr>
          <w:t>20</w:t>
        </w:r>
      </w:ins>
      <w:del w:id="181" w:author="Author" w:date="2018-09-20T01:15:00Z">
        <w:r w:rsidRPr="00B33E30" w:rsidDel="00B33E30">
          <w:rPr>
            <w:rFonts w:eastAsia="Batang"/>
            <w:sz w:val="24"/>
            <w:szCs w:val="24"/>
            <w:lang w:eastAsia="ko-KR"/>
          </w:rPr>
          <w:delText>5</w:delText>
        </w:r>
      </w:del>
      <w:r w:rsidRPr="00B33E30">
        <w:rPr>
          <w:rFonts w:eastAsia="Batang"/>
          <w:sz w:val="24"/>
          <w:szCs w:val="24"/>
          <w:lang w:eastAsia="ko-KR"/>
        </w:rPr>
        <w:t> dB during periods of rain;</w:t>
      </w:r>
    </w:p>
    <w:p w14:paraId="27F5ED94" w14:textId="77777777" w:rsidR="00050343" w:rsidRPr="00B33E30" w:rsidRDefault="00050343" w:rsidP="00050343">
      <w:pPr>
        <w:spacing w:before="120"/>
        <w:rPr>
          <w:rFonts w:eastAsia="Batang"/>
          <w:sz w:val="24"/>
          <w:szCs w:val="24"/>
          <w:lang w:eastAsia="ko-KR"/>
        </w:rPr>
      </w:pPr>
      <w:r w:rsidRPr="00B33E30">
        <w:rPr>
          <w:rFonts w:eastAsia="Batang"/>
          <w:i/>
          <w:sz w:val="24"/>
          <w:szCs w:val="24"/>
          <w:lang w:eastAsia="ko-KR"/>
        </w:rPr>
        <w:t>e)</w:t>
      </w:r>
      <w:r w:rsidRPr="00B33E30">
        <w:rPr>
          <w:rFonts w:eastAsia="Batang"/>
          <w:i/>
          <w:sz w:val="24"/>
          <w:szCs w:val="24"/>
          <w:lang w:eastAsia="ko-KR"/>
        </w:rPr>
        <w:tab/>
      </w:r>
      <w:proofErr w:type="gramStart"/>
      <w:r w:rsidRPr="00B33E30">
        <w:rPr>
          <w:rFonts w:eastAsia="Batang"/>
          <w:sz w:val="24"/>
          <w:szCs w:val="24"/>
          <w:lang w:eastAsia="ko-KR"/>
        </w:rPr>
        <w:t>that</w:t>
      </w:r>
      <w:proofErr w:type="gramEnd"/>
      <w:r w:rsidRPr="00B33E30">
        <w:rPr>
          <w:rFonts w:eastAsia="Batang"/>
          <w:sz w:val="24"/>
          <w:szCs w:val="24"/>
          <w:lang w:eastAsia="ko-KR"/>
        </w:rPr>
        <w:t xml:space="preserve"> ITU</w:t>
      </w:r>
      <w:r w:rsidRPr="00B33E30">
        <w:rPr>
          <w:rFonts w:eastAsia="Batang"/>
          <w:sz w:val="24"/>
          <w:szCs w:val="24"/>
          <w:lang w:eastAsia="ko-KR"/>
        </w:rPr>
        <w:noBreakHyphen/>
        <w:t>R studies have established specific power flux</w:t>
      </w:r>
      <w:r w:rsidRPr="00B33E30">
        <w:rPr>
          <w:rFonts w:eastAsia="Batang"/>
          <w:sz w:val="24"/>
          <w:szCs w:val="24"/>
          <w:lang w:eastAsia="ko-KR"/>
        </w:rPr>
        <w:noBreakHyphen/>
        <w:t>density values to be met</w:t>
      </w:r>
      <w:ins w:id="182" w:author="View B" w:date="2018-09-20T01:30:00Z">
        <w:r>
          <w:rPr>
            <w:rFonts w:eastAsia="Batang"/>
            <w:sz w:val="24"/>
            <w:szCs w:val="24"/>
            <w:lang w:eastAsia="ko-KR"/>
          </w:rPr>
          <w:t xml:space="preserve"> within the territory of a </w:t>
        </w:r>
        <w:proofErr w:type="spellStart"/>
        <w:r>
          <w:rPr>
            <w:rFonts w:eastAsia="Batang"/>
            <w:sz w:val="24"/>
            <w:szCs w:val="24"/>
            <w:lang w:eastAsia="ko-KR"/>
          </w:rPr>
          <w:t>neighbouring</w:t>
        </w:r>
        <w:proofErr w:type="spellEnd"/>
        <w:r>
          <w:rPr>
            <w:rFonts w:eastAsia="Batang"/>
            <w:sz w:val="24"/>
            <w:szCs w:val="24"/>
            <w:lang w:eastAsia="ko-KR"/>
          </w:rPr>
          <w:t xml:space="preserve"> country</w:t>
        </w:r>
      </w:ins>
      <w:del w:id="183" w:author="View B" w:date="2018-09-20T01:30:00Z">
        <w:r w:rsidRPr="00B33E30" w:rsidDel="00B33E30">
          <w:rPr>
            <w:rFonts w:eastAsia="Batang"/>
            <w:sz w:val="24"/>
            <w:szCs w:val="24"/>
            <w:lang w:eastAsia="ko-KR"/>
          </w:rPr>
          <w:delText xml:space="preserve"> at international borders</w:delText>
        </w:r>
      </w:del>
      <w:r w:rsidRPr="00B33E30">
        <w:rPr>
          <w:rFonts w:eastAsia="Batang"/>
          <w:sz w:val="24"/>
          <w:szCs w:val="24"/>
          <w:lang w:eastAsia="ko-KR"/>
        </w:rPr>
        <w:t xml:space="preserve"> to facilitate bilateral agreement on sharing conditions for HAPS with other types of fixed service systems in a neighbo</w:t>
      </w:r>
      <w:del w:id="184" w:author="Author" w:date="2018-09-20T01:15:00Z">
        <w:r w:rsidRPr="00B33E30" w:rsidDel="00B33E30">
          <w:rPr>
            <w:rFonts w:eastAsia="Batang"/>
            <w:sz w:val="24"/>
            <w:szCs w:val="24"/>
            <w:lang w:eastAsia="ko-KR"/>
          </w:rPr>
          <w:delText>u</w:delText>
        </w:r>
      </w:del>
      <w:r w:rsidRPr="00B33E30">
        <w:rPr>
          <w:rFonts w:eastAsia="Batang"/>
          <w:sz w:val="24"/>
          <w:szCs w:val="24"/>
          <w:lang w:eastAsia="ko-KR"/>
        </w:rPr>
        <w:t>ring country;</w:t>
      </w:r>
    </w:p>
    <w:p w14:paraId="20A808DB" w14:textId="77777777" w:rsidR="00050343" w:rsidRPr="00B33E30" w:rsidRDefault="00050343" w:rsidP="00050343">
      <w:pPr>
        <w:spacing w:before="120"/>
        <w:rPr>
          <w:rFonts w:eastAsia="Batang"/>
          <w:sz w:val="24"/>
          <w:szCs w:val="24"/>
          <w:lang w:eastAsia="ko-KR"/>
        </w:rPr>
      </w:pPr>
      <w:r w:rsidRPr="00B33E30">
        <w:rPr>
          <w:rFonts w:eastAsia="Batang"/>
          <w:i/>
          <w:sz w:val="24"/>
          <w:szCs w:val="24"/>
          <w:lang w:eastAsia="ko-KR"/>
        </w:rPr>
        <w:t>f)</w:t>
      </w:r>
      <w:r w:rsidRPr="00B33E30">
        <w:rPr>
          <w:rFonts w:eastAsia="Batang"/>
          <w:sz w:val="24"/>
          <w:szCs w:val="24"/>
          <w:lang w:eastAsia="ko-KR"/>
        </w:rPr>
        <w:tab/>
      </w:r>
      <w:proofErr w:type="gramStart"/>
      <w:r w:rsidRPr="00B33E30">
        <w:rPr>
          <w:rFonts w:eastAsia="Batang"/>
          <w:sz w:val="24"/>
          <w:szCs w:val="24"/>
          <w:lang w:eastAsia="ko-KR"/>
        </w:rPr>
        <w:t>that</w:t>
      </w:r>
      <w:proofErr w:type="gramEnd"/>
      <w:r w:rsidRPr="00B33E30">
        <w:rPr>
          <w:rFonts w:eastAsia="Batang"/>
          <w:sz w:val="24"/>
          <w:szCs w:val="24"/>
          <w:lang w:eastAsia="ko-KR"/>
        </w:rPr>
        <w:t xml:space="preserve"> FSS satellite networks and systems with earth station antenna diameters of 2.5 met</w:t>
      </w:r>
      <w:ins w:id="185" w:author="Author" w:date="2018-09-20T01:15:00Z">
        <w:r w:rsidRPr="00B33E30">
          <w:rPr>
            <w:rFonts w:eastAsia="Batang"/>
            <w:sz w:val="24"/>
            <w:szCs w:val="24"/>
            <w:lang w:eastAsia="ko-KR"/>
          </w:rPr>
          <w:t>e</w:t>
        </w:r>
      </w:ins>
      <w:r w:rsidRPr="00B33E30">
        <w:rPr>
          <w:rFonts w:eastAsia="Batang"/>
          <w:sz w:val="24"/>
          <w:szCs w:val="24"/>
          <w:lang w:eastAsia="ko-KR"/>
        </w:rPr>
        <w:t>r</w:t>
      </w:r>
      <w:del w:id="186" w:author="Author" w:date="2018-09-20T01:15:00Z">
        <w:r w:rsidRPr="00B33E30" w:rsidDel="00B33E30">
          <w:rPr>
            <w:rFonts w:eastAsia="Batang"/>
            <w:sz w:val="24"/>
            <w:szCs w:val="24"/>
            <w:lang w:eastAsia="ko-KR"/>
          </w:rPr>
          <w:delText>e</w:delText>
        </w:r>
      </w:del>
      <w:r w:rsidRPr="00B33E30">
        <w:rPr>
          <w:rFonts w:eastAsia="Batang"/>
          <w:sz w:val="24"/>
          <w:szCs w:val="24"/>
          <w:lang w:eastAsia="ko-KR"/>
        </w:rPr>
        <w:t>s or larger operating as a gateway-type station are capable of sharing with ubiquitous HAPS terminals,</w:t>
      </w:r>
    </w:p>
    <w:p w14:paraId="202743C2" w14:textId="77777777" w:rsidR="00050343" w:rsidRPr="00B33E30" w:rsidRDefault="00050343" w:rsidP="00050343">
      <w:pPr>
        <w:spacing w:before="120"/>
        <w:rPr>
          <w:rFonts w:eastAsia="Batang"/>
          <w:sz w:val="24"/>
          <w:szCs w:val="24"/>
          <w:lang w:eastAsia="ko-KR"/>
        </w:rPr>
      </w:pPr>
    </w:p>
    <w:p w14:paraId="1D5F37EE" w14:textId="77777777" w:rsidR="00050343" w:rsidRPr="00B33E30" w:rsidRDefault="00050343" w:rsidP="00050343">
      <w:pPr>
        <w:pStyle w:val="Call"/>
        <w:spacing w:before="120"/>
        <w:rPr>
          <w:szCs w:val="24"/>
        </w:rPr>
      </w:pPr>
      <w:proofErr w:type="gramStart"/>
      <w:r w:rsidRPr="00B33E30">
        <w:rPr>
          <w:szCs w:val="24"/>
        </w:rPr>
        <w:t>resolves</w:t>
      </w:r>
      <w:proofErr w:type="gramEnd"/>
    </w:p>
    <w:p w14:paraId="68F15FC1" w14:textId="77777777" w:rsidR="00050343" w:rsidRPr="00B33E30" w:rsidRDefault="00050343" w:rsidP="00050343">
      <w:pPr>
        <w:spacing w:before="120"/>
        <w:rPr>
          <w:rFonts w:eastAsia="Batang"/>
          <w:sz w:val="24"/>
          <w:szCs w:val="24"/>
          <w:lang w:eastAsia="ko-KR"/>
        </w:rPr>
      </w:pPr>
      <w:proofErr w:type="gramStart"/>
      <w:r w:rsidRPr="00B33E30">
        <w:rPr>
          <w:rFonts w:eastAsia="Batang"/>
          <w:sz w:val="24"/>
          <w:szCs w:val="24"/>
          <w:lang w:eastAsia="ko-KR"/>
        </w:rPr>
        <w:t>1</w:t>
      </w:r>
      <w:r w:rsidRPr="00B33E30">
        <w:rPr>
          <w:rFonts w:eastAsia="Batang"/>
          <w:sz w:val="24"/>
          <w:szCs w:val="24"/>
          <w:lang w:eastAsia="ko-KR"/>
        </w:rPr>
        <w:tab/>
        <w:t xml:space="preserve">that to facilitate sharing with the FSS (Earth-to-space), the maximum transmit </w:t>
      </w:r>
      <w:proofErr w:type="spellStart"/>
      <w:r w:rsidRPr="00B33E30">
        <w:rPr>
          <w:rFonts w:eastAsia="Batang"/>
          <w:sz w:val="24"/>
          <w:szCs w:val="24"/>
          <w:lang w:eastAsia="ko-KR"/>
        </w:rPr>
        <w:t>e.i.r.p</w:t>
      </w:r>
      <w:proofErr w:type="spellEnd"/>
      <w:r w:rsidRPr="00B33E30">
        <w:rPr>
          <w:rFonts w:eastAsia="Batang"/>
          <w:sz w:val="24"/>
          <w:szCs w:val="24"/>
          <w:lang w:eastAsia="ko-KR"/>
        </w:rPr>
        <w:t>.</w:t>
      </w:r>
      <w:proofErr w:type="gramEnd"/>
      <w:r w:rsidRPr="00B33E30">
        <w:rPr>
          <w:rFonts w:eastAsia="Batang"/>
          <w:sz w:val="24"/>
          <w:szCs w:val="24"/>
          <w:lang w:eastAsia="ko-KR"/>
        </w:rPr>
        <w:t xml:space="preserve"> </w:t>
      </w:r>
      <w:proofErr w:type="gramStart"/>
      <w:r w:rsidRPr="00B33E30">
        <w:rPr>
          <w:rFonts w:eastAsia="Batang"/>
          <w:sz w:val="24"/>
          <w:szCs w:val="24"/>
          <w:lang w:eastAsia="ko-KR"/>
        </w:rPr>
        <w:t>density</w:t>
      </w:r>
      <w:proofErr w:type="gramEnd"/>
      <w:r w:rsidRPr="00B33E30">
        <w:rPr>
          <w:rFonts w:eastAsia="Batang"/>
          <w:sz w:val="24"/>
          <w:szCs w:val="24"/>
          <w:lang w:eastAsia="ko-KR"/>
        </w:rPr>
        <w:t xml:space="preserve"> of a ubiquitous HAPS ground terminal shall not exceed the following levels under clear-sky conditions:</w:t>
      </w:r>
    </w:p>
    <w:p w14:paraId="0EF35518" w14:textId="77777777" w:rsidR="00050343" w:rsidRPr="00B33E30" w:rsidRDefault="00050343" w:rsidP="00050343">
      <w:pPr>
        <w:pStyle w:val="enumlev1"/>
        <w:spacing w:before="120"/>
        <w:rPr>
          <w:rFonts w:eastAsia="Batang"/>
          <w:szCs w:val="24"/>
        </w:rPr>
      </w:pPr>
      <w:r w:rsidRPr="00B33E30">
        <w:rPr>
          <w:rFonts w:eastAsia="Batang"/>
          <w:szCs w:val="24"/>
        </w:rPr>
        <w:tab/>
        <w:t>6.4</w:t>
      </w:r>
      <w:r w:rsidRPr="00B33E30">
        <w:rPr>
          <w:rFonts w:eastAsia="Batang"/>
          <w:szCs w:val="24"/>
        </w:rPr>
        <w:tab/>
      </w:r>
      <w:proofErr w:type="gramStart"/>
      <w:r w:rsidRPr="00B33E30">
        <w:rPr>
          <w:rFonts w:eastAsia="Batang"/>
          <w:szCs w:val="24"/>
        </w:rPr>
        <w:t>dB(</w:t>
      </w:r>
      <w:proofErr w:type="gramEnd"/>
      <w:r w:rsidRPr="00B33E30">
        <w:rPr>
          <w:rFonts w:eastAsia="Batang"/>
          <w:szCs w:val="24"/>
        </w:rPr>
        <w:t xml:space="preserve">W/MHz) </w:t>
      </w:r>
      <w:r w:rsidRPr="00B33E30">
        <w:rPr>
          <w:rFonts w:eastAsia="Batang"/>
          <w:szCs w:val="24"/>
        </w:rPr>
        <w:tab/>
        <w:t xml:space="preserve">for UAC </w:t>
      </w:r>
      <w:r w:rsidRPr="00B33E30">
        <w:rPr>
          <w:rFonts w:eastAsia="Batang"/>
          <w:szCs w:val="24"/>
        </w:rPr>
        <w:tab/>
      </w:r>
      <w:r w:rsidRPr="00B33E30">
        <w:rPr>
          <w:rFonts w:eastAsia="Batang"/>
          <w:szCs w:val="24"/>
        </w:rPr>
        <w:tab/>
        <w:t>(30</w:t>
      </w:r>
      <w:r w:rsidRPr="00B33E30">
        <w:rPr>
          <w:rFonts w:eastAsia="Batang"/>
          <w:szCs w:val="24"/>
        </w:rPr>
        <w:sym w:font="Symbol" w:char="F0B0"/>
      </w:r>
      <w:r w:rsidRPr="00B33E30">
        <w:rPr>
          <w:rFonts w:eastAsia="Batang"/>
          <w:szCs w:val="24"/>
        </w:rPr>
        <w:tab/>
        <w:t xml:space="preserve">&lt; </w:t>
      </w:r>
      <w:r w:rsidRPr="00B33E30">
        <w:rPr>
          <w:rFonts w:eastAsia="Batang"/>
          <w:szCs w:val="24"/>
        </w:rPr>
        <w:sym w:font="Symbol" w:char="F071"/>
      </w:r>
      <w:r w:rsidRPr="00B33E30">
        <w:rPr>
          <w:rFonts w:eastAsia="Batang"/>
          <w:szCs w:val="24"/>
        </w:rPr>
        <w:t xml:space="preserve"> </w:t>
      </w:r>
      <w:r w:rsidRPr="00B33E30">
        <w:rPr>
          <w:rFonts w:eastAsia="Batang"/>
          <w:szCs w:val="24"/>
        </w:rPr>
        <w:sym w:font="Symbol" w:char="F0A3"/>
      </w:r>
      <w:r w:rsidRPr="00B33E30">
        <w:rPr>
          <w:rFonts w:eastAsia="Batang"/>
          <w:szCs w:val="24"/>
        </w:rPr>
        <w:t xml:space="preserve"> 90</w:t>
      </w:r>
      <w:r w:rsidRPr="00B33E30">
        <w:rPr>
          <w:rFonts w:eastAsia="Batang"/>
          <w:szCs w:val="24"/>
        </w:rPr>
        <w:sym w:font="Symbol" w:char="F0B0"/>
      </w:r>
      <w:r w:rsidRPr="00B33E30">
        <w:rPr>
          <w:rFonts w:eastAsia="Batang"/>
          <w:szCs w:val="24"/>
        </w:rPr>
        <w:t>)</w:t>
      </w:r>
    </w:p>
    <w:p w14:paraId="2814355D" w14:textId="77777777" w:rsidR="00050343" w:rsidRPr="00B33E30" w:rsidRDefault="00050343" w:rsidP="00050343">
      <w:pPr>
        <w:pStyle w:val="enumlev1"/>
        <w:spacing w:before="120"/>
        <w:rPr>
          <w:rFonts w:eastAsia="Batang"/>
          <w:szCs w:val="24"/>
        </w:rPr>
      </w:pPr>
      <w:r w:rsidRPr="00B33E30">
        <w:rPr>
          <w:rFonts w:eastAsia="Batang"/>
          <w:szCs w:val="24"/>
        </w:rPr>
        <w:tab/>
        <w:t>22.57</w:t>
      </w:r>
      <w:r w:rsidRPr="00B33E30">
        <w:rPr>
          <w:rFonts w:eastAsia="Batang"/>
          <w:szCs w:val="24"/>
        </w:rPr>
        <w:tab/>
      </w:r>
      <w:proofErr w:type="gramStart"/>
      <w:r w:rsidRPr="00B33E30">
        <w:rPr>
          <w:rFonts w:eastAsia="Batang"/>
          <w:szCs w:val="24"/>
        </w:rPr>
        <w:t>dB(</w:t>
      </w:r>
      <w:proofErr w:type="gramEnd"/>
      <w:r w:rsidRPr="00B33E30">
        <w:rPr>
          <w:rFonts w:eastAsia="Batang"/>
          <w:szCs w:val="24"/>
        </w:rPr>
        <w:t>W/MHz)</w:t>
      </w:r>
      <w:r w:rsidRPr="00B33E30">
        <w:rPr>
          <w:rFonts w:eastAsia="Batang"/>
          <w:szCs w:val="24"/>
        </w:rPr>
        <w:tab/>
        <w:t>for SAC</w:t>
      </w:r>
      <w:r w:rsidRPr="00B33E30">
        <w:rPr>
          <w:rFonts w:eastAsia="Batang"/>
          <w:szCs w:val="24"/>
        </w:rPr>
        <w:tab/>
      </w:r>
      <w:r w:rsidRPr="00B33E30">
        <w:rPr>
          <w:rFonts w:eastAsia="Batang"/>
          <w:szCs w:val="24"/>
        </w:rPr>
        <w:tab/>
        <w:t>(15</w:t>
      </w:r>
      <w:r w:rsidRPr="00B33E30">
        <w:rPr>
          <w:rFonts w:eastAsia="Batang"/>
          <w:szCs w:val="24"/>
        </w:rPr>
        <w:sym w:font="Symbol" w:char="F0B0"/>
      </w:r>
      <w:r w:rsidRPr="00B33E30">
        <w:rPr>
          <w:rFonts w:eastAsia="Batang"/>
          <w:szCs w:val="24"/>
        </w:rPr>
        <w:tab/>
        <w:t xml:space="preserve">&lt; </w:t>
      </w:r>
      <w:r w:rsidRPr="00B33E30">
        <w:rPr>
          <w:rFonts w:eastAsia="Batang"/>
          <w:szCs w:val="24"/>
        </w:rPr>
        <w:sym w:font="Symbol" w:char="F071"/>
      </w:r>
      <w:r w:rsidRPr="00B33E30">
        <w:rPr>
          <w:rFonts w:eastAsia="Batang"/>
          <w:szCs w:val="24"/>
        </w:rPr>
        <w:t xml:space="preserve"> </w:t>
      </w:r>
      <w:r w:rsidRPr="00B33E30">
        <w:rPr>
          <w:rFonts w:eastAsia="Batang"/>
          <w:szCs w:val="24"/>
        </w:rPr>
        <w:sym w:font="Symbol" w:char="F0A3"/>
      </w:r>
      <w:r w:rsidRPr="00B33E30">
        <w:rPr>
          <w:rFonts w:eastAsia="Batang"/>
          <w:szCs w:val="24"/>
        </w:rPr>
        <w:t xml:space="preserve"> 30</w:t>
      </w:r>
      <w:r w:rsidRPr="00B33E30">
        <w:rPr>
          <w:rFonts w:eastAsia="Batang"/>
          <w:szCs w:val="24"/>
        </w:rPr>
        <w:sym w:font="Symbol" w:char="F0B0"/>
      </w:r>
      <w:r w:rsidRPr="00B33E30">
        <w:rPr>
          <w:rFonts w:eastAsia="Batang"/>
          <w:szCs w:val="24"/>
        </w:rPr>
        <w:t>)</w:t>
      </w:r>
    </w:p>
    <w:p w14:paraId="2A4FFABE" w14:textId="77777777" w:rsidR="00050343" w:rsidRPr="00B33E30" w:rsidRDefault="00050343" w:rsidP="00050343">
      <w:pPr>
        <w:pStyle w:val="enumlev1"/>
        <w:spacing w:before="120"/>
        <w:rPr>
          <w:rFonts w:eastAsia="Batang"/>
          <w:szCs w:val="24"/>
        </w:rPr>
      </w:pPr>
      <w:r w:rsidRPr="00B33E30">
        <w:rPr>
          <w:rFonts w:eastAsia="Batang"/>
          <w:szCs w:val="24"/>
        </w:rPr>
        <w:tab/>
        <w:t>28</w:t>
      </w:r>
      <w:r w:rsidRPr="00B33E30">
        <w:rPr>
          <w:rFonts w:eastAsia="Batang"/>
          <w:szCs w:val="24"/>
        </w:rPr>
        <w:tab/>
      </w:r>
      <w:proofErr w:type="gramStart"/>
      <w:r w:rsidRPr="00B33E30">
        <w:rPr>
          <w:rFonts w:eastAsia="Batang"/>
          <w:szCs w:val="24"/>
        </w:rPr>
        <w:t>dB(</w:t>
      </w:r>
      <w:proofErr w:type="gramEnd"/>
      <w:r w:rsidRPr="00B33E30">
        <w:rPr>
          <w:rFonts w:eastAsia="Batang"/>
          <w:szCs w:val="24"/>
        </w:rPr>
        <w:t>W/MHz)</w:t>
      </w:r>
      <w:r w:rsidRPr="00B33E30">
        <w:rPr>
          <w:rFonts w:eastAsia="Batang"/>
          <w:szCs w:val="24"/>
        </w:rPr>
        <w:tab/>
        <w:t xml:space="preserve">for RAC </w:t>
      </w:r>
      <w:r w:rsidRPr="00B33E30">
        <w:rPr>
          <w:rFonts w:eastAsia="Batang"/>
          <w:szCs w:val="24"/>
        </w:rPr>
        <w:tab/>
      </w:r>
      <w:r w:rsidRPr="00B33E30">
        <w:rPr>
          <w:rFonts w:eastAsia="Batang"/>
          <w:szCs w:val="24"/>
        </w:rPr>
        <w:tab/>
        <w:t>(5</w:t>
      </w:r>
      <w:r w:rsidRPr="00B33E30">
        <w:rPr>
          <w:rFonts w:eastAsia="Batang"/>
          <w:szCs w:val="24"/>
        </w:rPr>
        <w:sym w:font="Symbol" w:char="F0B0"/>
      </w:r>
      <w:r w:rsidRPr="00B33E30">
        <w:rPr>
          <w:rFonts w:eastAsia="Batang"/>
          <w:szCs w:val="24"/>
        </w:rPr>
        <w:tab/>
        <w:t xml:space="preserve">&lt; </w:t>
      </w:r>
      <w:r w:rsidRPr="00B33E30">
        <w:rPr>
          <w:rFonts w:eastAsia="Batang"/>
          <w:szCs w:val="24"/>
        </w:rPr>
        <w:sym w:font="Symbol" w:char="F071"/>
      </w:r>
      <w:r w:rsidRPr="00B33E30">
        <w:rPr>
          <w:rFonts w:eastAsia="Batang"/>
          <w:szCs w:val="24"/>
        </w:rPr>
        <w:t xml:space="preserve"> </w:t>
      </w:r>
      <w:r w:rsidRPr="00B33E30">
        <w:rPr>
          <w:rFonts w:eastAsia="Batang"/>
          <w:szCs w:val="24"/>
        </w:rPr>
        <w:sym w:font="Symbol" w:char="F0A3"/>
      </w:r>
      <w:r w:rsidRPr="00B33E30">
        <w:rPr>
          <w:rFonts w:eastAsia="Batang"/>
          <w:szCs w:val="24"/>
        </w:rPr>
        <w:t xml:space="preserve"> 15</w:t>
      </w:r>
      <w:r w:rsidRPr="00B33E30">
        <w:rPr>
          <w:rFonts w:eastAsia="Batang"/>
          <w:szCs w:val="24"/>
        </w:rPr>
        <w:sym w:font="Symbol" w:char="F0B0"/>
      </w:r>
      <w:r w:rsidRPr="00B33E30">
        <w:rPr>
          <w:rFonts w:eastAsia="Batang"/>
          <w:szCs w:val="24"/>
        </w:rPr>
        <w:t>)</w:t>
      </w:r>
    </w:p>
    <w:p w14:paraId="59530936" w14:textId="77777777" w:rsidR="00050343" w:rsidRPr="00B33E30" w:rsidRDefault="00050343" w:rsidP="00050343">
      <w:pPr>
        <w:spacing w:before="120"/>
        <w:rPr>
          <w:rFonts w:eastAsia="Batang"/>
          <w:sz w:val="24"/>
          <w:szCs w:val="24"/>
          <w:lang w:eastAsia="ko-KR"/>
        </w:rPr>
      </w:pPr>
      <w:proofErr w:type="gramStart"/>
      <w:r w:rsidRPr="00B33E30">
        <w:rPr>
          <w:rFonts w:eastAsia="Batang"/>
          <w:sz w:val="24"/>
          <w:szCs w:val="24"/>
          <w:lang w:eastAsia="ko-KR"/>
        </w:rPr>
        <w:t>where</w:t>
      </w:r>
      <w:proofErr w:type="gramEnd"/>
      <w:r w:rsidRPr="00B33E30">
        <w:rPr>
          <w:rFonts w:eastAsia="Batang"/>
          <w:sz w:val="24"/>
          <w:szCs w:val="24"/>
          <w:lang w:eastAsia="ko-KR"/>
        </w:rPr>
        <w:t xml:space="preserve"> </w:t>
      </w:r>
      <w:r w:rsidRPr="00B33E30">
        <w:rPr>
          <w:rFonts w:eastAsia="Batang"/>
          <w:sz w:val="24"/>
          <w:szCs w:val="24"/>
          <w:lang w:eastAsia="ko-KR"/>
        </w:rPr>
        <w:sym w:font="Symbol" w:char="F071"/>
      </w:r>
      <w:r w:rsidRPr="00B33E30">
        <w:rPr>
          <w:rFonts w:eastAsia="Batang"/>
          <w:sz w:val="24"/>
          <w:szCs w:val="24"/>
          <w:lang w:eastAsia="ko-KR"/>
        </w:rPr>
        <w:t xml:space="preserve"> is the ground terminal elevation angle in degrees;</w:t>
      </w:r>
    </w:p>
    <w:p w14:paraId="619553AD" w14:textId="77777777" w:rsidR="00050343" w:rsidRPr="00B33E30" w:rsidRDefault="00050343" w:rsidP="00050343">
      <w:pPr>
        <w:spacing w:before="120"/>
        <w:rPr>
          <w:ins w:id="187" w:author="Author" w:date="2018-09-20T01:17:00Z"/>
          <w:sz w:val="24"/>
          <w:szCs w:val="24"/>
        </w:rPr>
      </w:pPr>
      <w:r w:rsidRPr="00B33E30">
        <w:rPr>
          <w:rFonts w:eastAsia="Batang"/>
          <w:sz w:val="24"/>
          <w:szCs w:val="24"/>
          <w:lang w:eastAsia="ko-KR"/>
        </w:rPr>
        <w:t>2</w:t>
      </w:r>
      <w:r w:rsidRPr="00B33E30">
        <w:rPr>
          <w:rFonts w:eastAsia="Batang"/>
          <w:sz w:val="24"/>
          <w:szCs w:val="24"/>
          <w:lang w:eastAsia="ko-KR"/>
        </w:rPr>
        <w:tab/>
      </w:r>
      <w:ins w:id="188" w:author="Author" w:date="2018-09-20T01:17:00Z">
        <w:r w:rsidRPr="00B33E30">
          <w:rPr>
            <w:color w:val="000000"/>
            <w:sz w:val="24"/>
            <w:szCs w:val="24"/>
          </w:rPr>
          <w:t xml:space="preserve">that the values in </w:t>
        </w:r>
        <w:r w:rsidRPr="00B33E30">
          <w:rPr>
            <w:i/>
            <w:color w:val="000000"/>
            <w:sz w:val="24"/>
            <w:szCs w:val="24"/>
          </w:rPr>
          <w:t>resolves 1</w:t>
        </w:r>
        <w:r w:rsidRPr="00B33E30">
          <w:rPr>
            <w:color w:val="000000"/>
            <w:sz w:val="24"/>
            <w:szCs w:val="24"/>
          </w:rPr>
          <w:t xml:space="preserve"> can be increased, up to 20 dB, to compensate for rain fade provided that the </w:t>
        </w:r>
        <w:proofErr w:type="spellStart"/>
        <w:r w:rsidRPr="00B33E30">
          <w:rPr>
            <w:color w:val="000000"/>
            <w:sz w:val="24"/>
            <w:szCs w:val="24"/>
          </w:rPr>
          <w:t>pfd</w:t>
        </w:r>
        <w:proofErr w:type="spellEnd"/>
        <w:r w:rsidRPr="00B33E30">
          <w:rPr>
            <w:color w:val="000000"/>
            <w:sz w:val="24"/>
            <w:szCs w:val="24"/>
          </w:rPr>
          <w:t xml:space="preserve"> at the space station does not exceed the value that would result when transmitting with the levels in </w:t>
        </w:r>
        <w:r w:rsidRPr="00B33E30">
          <w:rPr>
            <w:i/>
            <w:color w:val="000000"/>
            <w:sz w:val="24"/>
            <w:szCs w:val="24"/>
          </w:rPr>
          <w:t>resolves 1</w:t>
        </w:r>
        <w:r w:rsidRPr="00B33E30">
          <w:rPr>
            <w:color w:val="000000"/>
            <w:sz w:val="24"/>
            <w:szCs w:val="24"/>
          </w:rPr>
          <w:t xml:space="preserve"> in clear sky condition; </w:t>
        </w:r>
      </w:ins>
    </w:p>
    <w:p w14:paraId="38B805BD" w14:textId="77777777" w:rsidR="00050343" w:rsidRPr="00B33E30" w:rsidRDefault="00050343" w:rsidP="00050343">
      <w:pPr>
        <w:spacing w:before="120"/>
        <w:rPr>
          <w:rFonts w:eastAsia="Batang"/>
          <w:sz w:val="24"/>
          <w:szCs w:val="24"/>
          <w:lang w:eastAsia="ko-KR"/>
        </w:rPr>
      </w:pPr>
      <w:del w:id="189" w:author="Author" w:date="2018-09-20T01:17:00Z">
        <w:r w:rsidRPr="00B33E30" w:rsidDel="00B33E30">
          <w:rPr>
            <w:rFonts w:eastAsia="Batang"/>
            <w:sz w:val="24"/>
            <w:szCs w:val="24"/>
            <w:lang w:eastAsia="ko-KR"/>
          </w:rPr>
          <w:delText xml:space="preserve">at the maximum transmit e.i.r.p. density levels specified in </w:delText>
        </w:r>
        <w:r w:rsidRPr="00B33E30" w:rsidDel="00B33E30">
          <w:rPr>
            <w:rFonts w:eastAsia="Batang"/>
            <w:i/>
            <w:iCs/>
            <w:sz w:val="24"/>
            <w:szCs w:val="24"/>
            <w:lang w:eastAsia="ko-KR"/>
          </w:rPr>
          <w:delText>resolves </w:delText>
        </w:r>
        <w:r w:rsidRPr="00B33E30" w:rsidDel="00B33E30">
          <w:rPr>
            <w:rFonts w:eastAsia="Batang"/>
            <w:sz w:val="24"/>
            <w:szCs w:val="24"/>
            <w:lang w:eastAsia="ko-KR"/>
          </w:rPr>
          <w:delText>1 may be increased, using fading compensation techniques, by up to 5 dB during periods of rain;</w:delText>
        </w:r>
      </w:del>
      <w:r w:rsidRPr="00B33E30">
        <w:rPr>
          <w:rFonts w:eastAsia="Batang"/>
          <w:sz w:val="24"/>
          <w:szCs w:val="24"/>
          <w:lang w:eastAsia="ko-KR"/>
        </w:rPr>
        <w:t xml:space="preserve"> </w:t>
      </w:r>
    </w:p>
    <w:p w14:paraId="06C10119" w14:textId="77777777" w:rsidR="00050343" w:rsidRPr="00B33E30" w:rsidRDefault="00050343" w:rsidP="00050343">
      <w:pPr>
        <w:spacing w:before="120"/>
        <w:rPr>
          <w:rFonts w:eastAsia="Batang"/>
          <w:sz w:val="24"/>
          <w:szCs w:val="24"/>
          <w:lang w:eastAsia="ko-KR"/>
        </w:rPr>
      </w:pPr>
      <w:r w:rsidRPr="00B33E30">
        <w:rPr>
          <w:rFonts w:eastAsia="Batang"/>
          <w:sz w:val="24"/>
          <w:szCs w:val="24"/>
          <w:lang w:eastAsia="ko-KR"/>
        </w:rPr>
        <w:t>3</w:t>
      </w:r>
      <w:r w:rsidRPr="00B33E30">
        <w:rPr>
          <w:rFonts w:eastAsia="Batang"/>
          <w:sz w:val="24"/>
          <w:szCs w:val="24"/>
          <w:lang w:eastAsia="ko-KR"/>
        </w:rPr>
        <w:tab/>
        <w:t>that the ground terminal antenna patterns of HAPS operating in the bands 47.2-47.5 GHz and 47.9-48.2 GHz shall meet the following antenna beam patterns:</w:t>
      </w:r>
    </w:p>
    <w:p w14:paraId="3553E2F7" w14:textId="77777777" w:rsidR="00050343" w:rsidRPr="006905BC" w:rsidRDefault="00050343" w:rsidP="00050343">
      <w:pPr>
        <w:pStyle w:val="enumlev1"/>
        <w:tabs>
          <w:tab w:val="left" w:pos="4395"/>
          <w:tab w:val="left" w:pos="5103"/>
          <w:tab w:val="right" w:pos="6096"/>
          <w:tab w:val="left" w:pos="6237"/>
        </w:tabs>
      </w:pPr>
      <w:r w:rsidRPr="00B33E30">
        <w:rPr>
          <w:szCs w:val="24"/>
        </w:rPr>
        <w:tab/>
      </w:r>
      <w:proofErr w:type="gramStart"/>
      <w:r w:rsidRPr="006905BC">
        <w:rPr>
          <w:i/>
          <w:iCs/>
        </w:rPr>
        <w:t>G</w:t>
      </w:r>
      <w:r w:rsidRPr="006905BC">
        <w:t>(</w:t>
      </w:r>
      <w:proofErr w:type="gramEnd"/>
      <w:r w:rsidRPr="006905BC">
        <w:sym w:font="Symbol" w:char="006A"/>
      </w:r>
      <w:r w:rsidRPr="006905BC">
        <w:t xml:space="preserve">) = </w:t>
      </w:r>
      <w:proofErr w:type="spellStart"/>
      <w:r w:rsidRPr="006905BC">
        <w:rPr>
          <w:i/>
          <w:iCs/>
        </w:rPr>
        <w:t>G</w:t>
      </w:r>
      <w:r w:rsidRPr="006905BC">
        <w:rPr>
          <w:i/>
          <w:iCs/>
          <w:vertAlign w:val="subscript"/>
        </w:rPr>
        <w:t>max</w:t>
      </w:r>
      <w:proofErr w:type="spellEnd"/>
      <w:r w:rsidRPr="006905BC">
        <w:t xml:space="preserve"> − 2.5 × 10</w:t>
      </w:r>
      <w:r w:rsidRPr="006905BC">
        <w:rPr>
          <w:vertAlign w:val="superscript"/>
        </w:rPr>
        <w:t>−3</w:t>
      </w:r>
      <w:r w:rsidRPr="006905BC">
        <w:t> </w:t>
      </w:r>
      <w:r>
        <w:rPr>
          <w:noProof/>
          <w:position w:val="-28"/>
          <w:lang w:val="en-US"/>
        </w:rPr>
        <mc:AlternateContent>
          <mc:Choice Requires="wps">
            <w:drawing>
              <wp:anchor distT="0" distB="0" distL="114300" distR="114300" simplePos="0" relativeHeight="251661312" behindDoc="0" locked="0" layoutInCell="1" allowOverlap="1" wp14:anchorId="1D3E81CC" wp14:editId="02062104">
                <wp:simplePos x="0" y="0"/>
                <wp:positionH relativeFrom="column">
                  <wp:posOffset>0</wp:posOffset>
                </wp:positionH>
                <wp:positionV relativeFrom="paragraph">
                  <wp:posOffset>0</wp:posOffset>
                </wp:positionV>
                <wp:extent cx="635000" cy="635000"/>
                <wp:effectExtent l="0" t="0" r="3175" b="3175"/>
                <wp:wrapNone/>
                <wp:docPr id="5" name="Rectangl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" filled="f" stroked="f">
                <o:lock v:ext="edit" aspectratio="t" selection="t"/>
              </v:rect>
            </w:pict>
          </mc:Fallback>
        </mc:AlternateContent>
      </w:r>
      <w:r w:rsidRPr="006905BC">
        <w:rPr>
          <w:position w:val="-28"/>
        </w:rPr>
        <w:object w:dxaOrig="820" w:dyaOrig="760" w14:anchorId="552DA6FC">
          <v:shape id="_x0000_i1089" type="#_x0000_t75" style="width:43pt;height:35pt" o:ole="">
            <v:imagedata r:id="rId13" o:title=""/>
          </v:shape>
          <o:OLEObject Type="Embed" ProgID="Equation.3" ShapeID="_x0000_i1089" DrawAspect="Content" ObjectID="_1473013227"/>
        </w:object>
      </w:r>
      <w:r w:rsidRPr="006905BC">
        <w:tab/>
        <w:t>for</w:t>
      </w:r>
      <w:r w:rsidRPr="006905BC">
        <w:tab/>
        <w:t>0</w:t>
      </w:r>
      <w:r w:rsidRPr="006905BC">
        <w:sym w:font="Symbol" w:char="F0B0"/>
      </w:r>
      <w:r w:rsidRPr="006905BC">
        <w:tab/>
        <w:t xml:space="preserve">&lt; </w:t>
      </w:r>
      <w:r w:rsidRPr="006905BC">
        <w:sym w:font="Symbol" w:char="006A"/>
      </w:r>
      <w:r w:rsidRPr="006905BC">
        <w:t xml:space="preserve"> &lt; </w:t>
      </w:r>
      <w:r w:rsidRPr="006905BC">
        <w:sym w:font="Symbol" w:char="006A"/>
      </w:r>
      <w:r w:rsidRPr="006905BC">
        <w:rPr>
          <w:i/>
          <w:iCs/>
          <w:vertAlign w:val="subscript"/>
        </w:rPr>
        <w:t>m</w:t>
      </w:r>
    </w:p>
    <w:p w14:paraId="6E36F120" w14:textId="77777777" w:rsidR="00050343" w:rsidRPr="006905BC" w:rsidRDefault="00050343" w:rsidP="00050343">
      <w:pPr>
        <w:pStyle w:val="enumlev1"/>
        <w:tabs>
          <w:tab w:val="left" w:pos="4395"/>
          <w:tab w:val="left" w:pos="5103"/>
          <w:tab w:val="right" w:pos="6096"/>
          <w:tab w:val="left" w:pos="6237"/>
        </w:tabs>
      </w:pPr>
      <w:r w:rsidRPr="006905BC">
        <w:tab/>
      </w:r>
      <w:proofErr w:type="gramStart"/>
      <w:r w:rsidRPr="006905BC">
        <w:rPr>
          <w:i/>
          <w:iCs/>
        </w:rPr>
        <w:t>G</w:t>
      </w:r>
      <w:r w:rsidRPr="006905BC">
        <w:t>(</w:t>
      </w:r>
      <w:proofErr w:type="gramEnd"/>
      <w:r w:rsidRPr="006905BC">
        <w:sym w:font="Symbol" w:char="006A"/>
      </w:r>
      <w:r w:rsidRPr="006905BC">
        <w:t>) = 39 − 5 log (</w:t>
      </w:r>
      <w:r w:rsidRPr="006905BC">
        <w:rPr>
          <w:i/>
          <w:iCs/>
        </w:rPr>
        <w:t>D</w:t>
      </w:r>
      <w:r w:rsidRPr="006905BC">
        <w:t xml:space="preserve">/λ) − 25 log </w:t>
      </w:r>
      <w:r w:rsidRPr="006905BC">
        <w:sym w:font="Symbol" w:char="006A"/>
      </w:r>
      <w:r w:rsidRPr="006905BC">
        <w:tab/>
        <w:t>for</w:t>
      </w:r>
      <w:r w:rsidRPr="006905BC">
        <w:tab/>
      </w:r>
      <w:r w:rsidRPr="006905BC">
        <w:sym w:font="Symbol" w:char="006A"/>
      </w:r>
      <w:r w:rsidRPr="006905BC">
        <w:rPr>
          <w:i/>
          <w:iCs/>
          <w:vertAlign w:val="subscript"/>
        </w:rPr>
        <w:t>m</w:t>
      </w:r>
      <w:r w:rsidRPr="006905BC">
        <w:tab/>
        <w:t xml:space="preserve">≤ </w:t>
      </w:r>
      <w:r w:rsidRPr="006905BC">
        <w:sym w:font="Symbol" w:char="006A"/>
      </w:r>
      <w:r w:rsidRPr="006905BC">
        <w:t xml:space="preserve"> &lt; 48</w:t>
      </w:r>
      <w:r w:rsidRPr="006905BC">
        <w:sym w:font="Symbol" w:char="F0B0"/>
      </w:r>
    </w:p>
    <w:p w14:paraId="4CCD38D5" w14:textId="77777777" w:rsidR="00050343" w:rsidRPr="006905BC" w:rsidRDefault="00050343" w:rsidP="00050343">
      <w:pPr>
        <w:pStyle w:val="enumlev1"/>
        <w:tabs>
          <w:tab w:val="left" w:pos="4395"/>
          <w:tab w:val="left" w:pos="5103"/>
          <w:tab w:val="right" w:pos="6096"/>
          <w:tab w:val="left" w:pos="6237"/>
        </w:tabs>
      </w:pPr>
      <w:r w:rsidRPr="006905BC">
        <w:tab/>
      </w:r>
      <w:proofErr w:type="gramStart"/>
      <w:r w:rsidRPr="006905BC">
        <w:rPr>
          <w:i/>
          <w:iCs/>
        </w:rPr>
        <w:t>G</w:t>
      </w:r>
      <w:r w:rsidRPr="006905BC">
        <w:t>(</w:t>
      </w:r>
      <w:proofErr w:type="gramEnd"/>
      <w:r w:rsidRPr="006905BC">
        <w:sym w:font="Symbol" w:char="006A"/>
      </w:r>
      <w:r w:rsidRPr="006905BC">
        <w:t>) = −3 − 5 log (</w:t>
      </w:r>
      <w:r w:rsidRPr="006905BC">
        <w:rPr>
          <w:i/>
          <w:iCs/>
        </w:rPr>
        <w:t>D</w:t>
      </w:r>
      <w:r w:rsidRPr="006905BC">
        <w:t>/ λ)</w:t>
      </w:r>
      <w:r w:rsidRPr="006905BC">
        <w:tab/>
      </w:r>
      <w:r w:rsidRPr="006905BC">
        <w:tab/>
        <w:t>for</w:t>
      </w:r>
      <w:r w:rsidRPr="006905BC">
        <w:tab/>
        <w:t>48</w:t>
      </w:r>
      <w:r w:rsidRPr="006905BC">
        <w:sym w:font="Symbol" w:char="F0B0"/>
      </w:r>
      <w:r w:rsidRPr="006905BC">
        <w:tab/>
        <w:t xml:space="preserve">≤ </w:t>
      </w:r>
      <w:r w:rsidRPr="006905BC">
        <w:sym w:font="Symbol" w:char="006A"/>
      </w:r>
      <w:r w:rsidRPr="006905BC">
        <w:t xml:space="preserve"> ≤ 180</w:t>
      </w:r>
      <w:r w:rsidRPr="006905BC">
        <w:sym w:font="Symbol" w:char="F0B0"/>
      </w:r>
    </w:p>
    <w:p w14:paraId="780A25E8" w14:textId="77777777" w:rsidR="00050343" w:rsidRPr="006905BC" w:rsidRDefault="00050343" w:rsidP="00050343">
      <w:proofErr w:type="gramStart"/>
      <w:r w:rsidRPr="006905BC">
        <w:t>where</w:t>
      </w:r>
      <w:proofErr w:type="gramEnd"/>
      <w:r w:rsidRPr="006905BC">
        <w:t>:</w:t>
      </w:r>
    </w:p>
    <w:p w14:paraId="385D3004" w14:textId="77777777" w:rsidR="00050343" w:rsidRPr="006905BC" w:rsidRDefault="00050343" w:rsidP="00050343">
      <w:pPr>
        <w:pStyle w:val="Equationlegend"/>
        <w:rPr>
          <w:lang w:eastAsia="ko-KR"/>
        </w:rPr>
      </w:pPr>
      <w:r w:rsidRPr="006905BC">
        <w:rPr>
          <w:i/>
        </w:rPr>
        <w:tab/>
        <w:t>G</w:t>
      </w:r>
      <w:r w:rsidRPr="006905BC">
        <w:rPr>
          <w:i/>
          <w:iCs/>
          <w:position w:val="-4"/>
          <w:sz w:val="16"/>
        </w:rPr>
        <w:t>max</w:t>
      </w:r>
      <w:proofErr w:type="gramStart"/>
      <w:r w:rsidRPr="006905BC">
        <w:t> :</w:t>
      </w:r>
      <w:proofErr w:type="gramEnd"/>
      <w:r w:rsidRPr="006905BC">
        <w:rPr>
          <w:i/>
          <w:lang w:eastAsia="ko-KR"/>
        </w:rPr>
        <w:tab/>
      </w:r>
      <w:r w:rsidRPr="00E65C14">
        <w:t>maximum</w:t>
      </w:r>
      <w:r w:rsidRPr="006905BC">
        <w:t xml:space="preserve"> antenna gain (</w:t>
      </w:r>
      <w:proofErr w:type="spellStart"/>
      <w:r w:rsidRPr="006905BC">
        <w:t>dBi</w:t>
      </w:r>
      <w:proofErr w:type="spellEnd"/>
      <w:r w:rsidRPr="006905BC">
        <w:t>)</w:t>
      </w:r>
    </w:p>
    <w:p w14:paraId="6A07D14F" w14:textId="77777777" w:rsidR="00050343" w:rsidRPr="006905BC" w:rsidRDefault="00050343" w:rsidP="00050343">
      <w:pPr>
        <w:pStyle w:val="Equationlegend"/>
      </w:pPr>
      <w:r w:rsidRPr="006905BC">
        <w:rPr>
          <w:i/>
        </w:rPr>
        <w:tab/>
      </w:r>
      <w:proofErr w:type="gramStart"/>
      <w:r w:rsidRPr="006905BC">
        <w:rPr>
          <w:i/>
        </w:rPr>
        <w:t>G</w:t>
      </w:r>
      <w:r w:rsidRPr="006905BC">
        <w:t>(</w:t>
      </w:r>
      <w:proofErr w:type="gramEnd"/>
      <w:r w:rsidRPr="006905BC">
        <w:rPr>
          <w:rFonts w:ascii="Symbol" w:hAnsi="Symbol"/>
        </w:rPr>
        <w:sym w:font="Symbol" w:char="006A"/>
      </w:r>
      <w:r w:rsidRPr="006905BC">
        <w:t>) :</w:t>
      </w:r>
      <w:r w:rsidRPr="006905BC">
        <w:rPr>
          <w:i/>
          <w:lang w:eastAsia="ko-KR"/>
        </w:rPr>
        <w:tab/>
      </w:r>
      <w:r w:rsidRPr="006905BC">
        <w:t>gain (</w:t>
      </w:r>
      <w:proofErr w:type="spellStart"/>
      <w:r w:rsidRPr="006905BC">
        <w:t>dBi</w:t>
      </w:r>
      <w:proofErr w:type="spellEnd"/>
      <w:r w:rsidRPr="006905BC">
        <w:t>) relative to an isotropic antenna</w:t>
      </w:r>
    </w:p>
    <w:p w14:paraId="48F5A4F5" w14:textId="77777777" w:rsidR="00050343" w:rsidRPr="00667DB8" w:rsidRDefault="00050343" w:rsidP="00050343">
      <w:pPr>
        <w:pStyle w:val="Equationlegend"/>
      </w:pPr>
      <w:r w:rsidRPr="006905BC">
        <w:tab/>
      </w:r>
      <w:r w:rsidRPr="006905BC">
        <w:sym w:font="Symbol" w:char="006A"/>
      </w:r>
      <w:r w:rsidRPr="006905BC">
        <w:t> :</w:t>
      </w:r>
      <w:r w:rsidRPr="006905BC">
        <w:tab/>
      </w:r>
      <w:proofErr w:type="gramStart"/>
      <w:r w:rsidRPr="006905BC">
        <w:t>off</w:t>
      </w:r>
      <w:proofErr w:type="gramEnd"/>
      <w:r w:rsidRPr="006905BC">
        <w:t>-axis angle (degrees)</w:t>
      </w:r>
    </w:p>
    <w:p w14:paraId="12C61C01" w14:textId="77777777" w:rsidR="00050343" w:rsidRPr="006905BC" w:rsidRDefault="00050343" w:rsidP="00050343">
      <w:pPr>
        <w:pStyle w:val="Equationlegend"/>
        <w:ind w:hanging="893"/>
        <w:rPr>
          <w:lang w:eastAsia="ko-KR"/>
        </w:rPr>
      </w:pPr>
      <w:r w:rsidRPr="006905BC">
        <w:rPr>
          <w:iCs/>
          <w:position w:val="-30"/>
          <w:sz w:val="22"/>
        </w:rPr>
        <w:tab/>
      </w:r>
      <w:r w:rsidRPr="006905BC">
        <w:rPr>
          <w:iCs/>
          <w:position w:val="-30"/>
          <w:sz w:val="22"/>
        </w:rPr>
        <w:object w:dxaOrig="2600" w:dyaOrig="720" w14:anchorId="536BE3BE">
          <v:shape id="_x0000_i1090" type="#_x0000_t75" style="width:2in;height:37pt" o:ole="">
            <v:imagedata r:id="rId15" o:title=""/>
          </v:shape>
          <o:OLEObject Type="Embed" ProgID="Equation.3" ShapeID="_x0000_i1090" DrawAspect="Content" ObjectID="_1473013228"/>
        </w:object>
      </w:r>
      <w:r w:rsidRPr="006905BC">
        <w:rPr>
          <w:iCs/>
          <w:sz w:val="22"/>
        </w:rPr>
        <w:tab/>
      </w:r>
      <w:proofErr w:type="gramStart"/>
      <w:r w:rsidRPr="006905BC">
        <w:t>expressed</w:t>
      </w:r>
      <w:proofErr w:type="gramEnd"/>
      <w:r w:rsidRPr="006905BC">
        <w:t xml:space="preserve"> in the same units</w:t>
      </w:r>
    </w:p>
    <w:p w14:paraId="552D1366" w14:textId="77777777" w:rsidR="00050343" w:rsidRPr="006905BC" w:rsidRDefault="00050343" w:rsidP="00050343">
      <w:pPr>
        <w:pStyle w:val="Equationlegend"/>
        <w:ind w:hanging="907"/>
        <w:rPr>
          <w:lang w:eastAsia="ko-KR"/>
        </w:rPr>
      </w:pPr>
      <w:r w:rsidRPr="006905BC">
        <w:rPr>
          <w:position w:val="-24"/>
        </w:rPr>
        <w:tab/>
      </w:r>
      <w:r w:rsidRPr="006905BC">
        <w:rPr>
          <w:position w:val="-24"/>
        </w:rPr>
        <w:object w:dxaOrig="2740" w:dyaOrig="620" w14:anchorId="6D0CD3D3">
          <v:shape id="_x0000_i1091" type="#_x0000_t75" style="width:138pt;height:29pt" o:ole="">
            <v:imagedata r:id="rId17" o:title=""/>
          </v:shape>
          <o:OLEObject Type="Embed" ProgID="Equation.3" ShapeID="_x0000_i1091" DrawAspect="Content" ObjectID="_1473013229"/>
        </w:object>
      </w:r>
      <w:r w:rsidRPr="006905BC">
        <w:tab/>
      </w:r>
      <w:proofErr w:type="gramStart"/>
      <w:r w:rsidRPr="006905BC">
        <w:t>degrees</w:t>
      </w:r>
      <w:proofErr w:type="gramEnd"/>
    </w:p>
    <w:p w14:paraId="3D4E235F" w14:textId="77777777" w:rsidR="00050343" w:rsidRPr="006905BC" w:rsidRDefault="00050343" w:rsidP="00050343">
      <w:pPr>
        <w:pStyle w:val="Equationlegend"/>
      </w:pPr>
      <w:r w:rsidRPr="006905BC">
        <w:rPr>
          <w:i/>
        </w:rPr>
        <w:tab/>
      </w:r>
      <w:proofErr w:type="gramStart"/>
      <w:r w:rsidRPr="006905BC">
        <w:rPr>
          <w:i/>
        </w:rPr>
        <w:t>G</w:t>
      </w:r>
      <w:r w:rsidRPr="006905BC">
        <w:rPr>
          <w:rFonts w:ascii="Symbol" w:hAnsi="Symbol"/>
          <w:szCs w:val="24"/>
          <w:vertAlign w:val="subscript"/>
        </w:rPr>
        <w:t></w:t>
      </w:r>
      <w:r w:rsidRPr="006905BC">
        <w:t> :</w:t>
      </w:r>
      <w:proofErr w:type="gramEnd"/>
      <w:r w:rsidRPr="006905BC">
        <w:t xml:space="preserve"> </w:t>
      </w:r>
      <w:r w:rsidRPr="006905BC">
        <w:tab/>
        <w:t>gain of the first side lobe</w:t>
      </w:r>
    </w:p>
    <w:p w14:paraId="79AFBBE4" w14:textId="77777777" w:rsidR="00050343" w:rsidRPr="006905BC" w:rsidRDefault="00050343" w:rsidP="00050343">
      <w:pPr>
        <w:pStyle w:val="Equationlegend"/>
      </w:pPr>
      <w:r w:rsidRPr="006905BC">
        <w:rPr>
          <w:rFonts w:ascii="Symbol" w:hAnsi="Symbol"/>
        </w:rPr>
        <w:tab/>
      </w:r>
      <w:r w:rsidRPr="006905BC">
        <w:rPr>
          <w:rFonts w:ascii="Symbol" w:hAnsi="Symbol"/>
        </w:rPr>
        <w:tab/>
      </w:r>
      <w:proofErr w:type="gramStart"/>
      <w:r w:rsidRPr="006905BC">
        <w:rPr>
          <w:rFonts w:ascii="Symbol" w:hAnsi="Symbol"/>
        </w:rPr>
        <w:t></w:t>
      </w:r>
      <w:r w:rsidRPr="006905BC">
        <w:rPr>
          <w:rFonts w:ascii="Symbol" w:hAnsi="Symbol"/>
          <w:lang w:eastAsia="ko-KR"/>
        </w:rPr>
        <w:t></w:t>
      </w:r>
      <w:r w:rsidRPr="006905BC">
        <w:rPr>
          <w:rFonts w:ascii="Symbol" w:hAnsi="Symbol"/>
          <w:lang w:eastAsia="ko-KR"/>
        </w:rPr>
        <w:t></w:t>
      </w:r>
      <w:r w:rsidRPr="006905BC">
        <w:t>2 </w:t>
      </w:r>
      <w:r w:rsidRPr="006905BC">
        <w:rPr>
          <w:rFonts w:ascii="Symbol" w:hAnsi="Symbol"/>
        </w:rPr>
        <w:t></w:t>
      </w:r>
      <w:r w:rsidRPr="006905BC">
        <w:t> 15 log</w:t>
      </w:r>
      <w:proofErr w:type="gramEnd"/>
      <w:r w:rsidRPr="006905BC">
        <w:t xml:space="preserve"> (</w:t>
      </w:r>
      <w:r w:rsidRPr="006905BC">
        <w:rPr>
          <w:i/>
        </w:rPr>
        <w:t>D</w:t>
      </w:r>
      <w:r w:rsidRPr="006905BC">
        <w:t>/</w:t>
      </w:r>
      <w:r w:rsidRPr="006905BC">
        <w:rPr>
          <w:rFonts w:ascii="Symbol" w:hAnsi="Symbol"/>
        </w:rPr>
        <w:t></w:t>
      </w:r>
      <w:r w:rsidRPr="006905BC">
        <w:t>) (</w:t>
      </w:r>
      <w:proofErr w:type="spellStart"/>
      <w:r w:rsidRPr="006905BC">
        <w:t>dBi</w:t>
      </w:r>
      <w:proofErr w:type="spellEnd"/>
      <w:r w:rsidRPr="006905BC">
        <w:t>);</w:t>
      </w:r>
    </w:p>
    <w:p w14:paraId="65C80580" w14:textId="77777777" w:rsidR="00050343" w:rsidRPr="00B33E30" w:rsidRDefault="00050343" w:rsidP="00050343">
      <w:pPr>
        <w:pStyle w:val="enumlev1"/>
        <w:tabs>
          <w:tab w:val="left" w:pos="4395"/>
          <w:tab w:val="left" w:pos="5103"/>
          <w:tab w:val="right" w:pos="6096"/>
          <w:tab w:val="left" w:pos="6237"/>
        </w:tabs>
        <w:spacing w:before="120"/>
        <w:rPr>
          <w:szCs w:val="24"/>
        </w:rPr>
      </w:pPr>
    </w:p>
    <w:p w14:paraId="4587DA17" w14:textId="77777777" w:rsidR="00050343" w:rsidRPr="00B33E30" w:rsidRDefault="00050343" w:rsidP="00050343">
      <w:pPr>
        <w:spacing w:before="120"/>
        <w:rPr>
          <w:rFonts w:eastAsia="Batang"/>
          <w:sz w:val="24"/>
          <w:szCs w:val="24"/>
          <w:lang w:eastAsia="ko-KR"/>
        </w:rPr>
      </w:pPr>
      <w:r w:rsidRPr="00B33E30">
        <w:rPr>
          <w:rFonts w:eastAsia="Batang"/>
          <w:sz w:val="24"/>
          <w:szCs w:val="24"/>
          <w:lang w:eastAsia="ko-KR"/>
        </w:rPr>
        <w:t>4</w:t>
      </w:r>
      <w:r w:rsidRPr="00B33E30">
        <w:rPr>
          <w:rFonts w:eastAsia="Batang"/>
          <w:sz w:val="24"/>
          <w:szCs w:val="24"/>
          <w:lang w:eastAsia="ko-KR"/>
        </w:rPr>
        <w:tab/>
        <w:t xml:space="preserve">that for the purpose of protecting fixed wireless systems in </w:t>
      </w:r>
      <w:proofErr w:type="spellStart"/>
      <w:r w:rsidRPr="00B33E30">
        <w:rPr>
          <w:rFonts w:eastAsia="Batang"/>
          <w:sz w:val="24"/>
          <w:szCs w:val="24"/>
          <w:lang w:eastAsia="ko-KR"/>
        </w:rPr>
        <w:t>neighbouring</w:t>
      </w:r>
      <w:proofErr w:type="spellEnd"/>
      <w:r w:rsidRPr="00B33E30">
        <w:rPr>
          <w:rFonts w:eastAsia="Batang"/>
          <w:sz w:val="24"/>
          <w:szCs w:val="24"/>
          <w:lang w:eastAsia="ko-KR"/>
        </w:rPr>
        <w:t xml:space="preserve"> administrations from co</w:t>
      </w:r>
      <w:r w:rsidRPr="00B33E30">
        <w:rPr>
          <w:rFonts w:eastAsia="Batang"/>
          <w:sz w:val="24"/>
          <w:szCs w:val="24"/>
          <w:lang w:eastAsia="ko-KR"/>
        </w:rPr>
        <w:noBreakHyphen/>
        <w:t xml:space="preserve">channel interference, a HAPS system operating in the frequency bands 47.2-47.5 GHz and 47.9-48.2 GHz shall not exceed the following power flux-density values at the Earth’s surface </w:t>
      </w:r>
      <w:ins w:id="190" w:author="View B" w:date="2018-09-20T01:32:00Z">
        <w:r>
          <w:rPr>
            <w:rFonts w:eastAsia="Batang"/>
            <w:sz w:val="24"/>
            <w:szCs w:val="24"/>
            <w:lang w:eastAsia="ko-KR"/>
          </w:rPr>
          <w:t xml:space="preserve">in a </w:t>
        </w:r>
        <w:proofErr w:type="spellStart"/>
        <w:r>
          <w:rPr>
            <w:rFonts w:eastAsia="Batang"/>
            <w:sz w:val="24"/>
            <w:szCs w:val="24"/>
            <w:lang w:eastAsia="ko-KR"/>
          </w:rPr>
          <w:t>neighbouring</w:t>
        </w:r>
        <w:proofErr w:type="spellEnd"/>
        <w:r>
          <w:rPr>
            <w:rFonts w:eastAsia="Batang"/>
            <w:sz w:val="24"/>
            <w:szCs w:val="24"/>
            <w:lang w:eastAsia="ko-KR"/>
          </w:rPr>
          <w:t xml:space="preserve"> </w:t>
        </w:r>
        <w:proofErr w:type="spellStart"/>
        <w:r>
          <w:rPr>
            <w:rFonts w:eastAsia="Batang"/>
            <w:sz w:val="24"/>
            <w:szCs w:val="24"/>
            <w:lang w:eastAsia="ko-KR"/>
          </w:rPr>
          <w:t>te</w:t>
        </w:r>
      </w:ins>
      <w:ins w:id="191" w:author="View B" w:date="2018-09-20T01:33:00Z">
        <w:r>
          <w:rPr>
            <w:rFonts w:eastAsia="Batang"/>
            <w:sz w:val="24"/>
            <w:szCs w:val="24"/>
            <w:lang w:eastAsia="ko-KR"/>
          </w:rPr>
          <w:t>rritory</w:t>
        </w:r>
      </w:ins>
      <w:del w:id="192" w:author="View B" w:date="2018-09-20T01:32:00Z">
        <w:r w:rsidRPr="00B33E30" w:rsidDel="00B33E30">
          <w:rPr>
            <w:rFonts w:eastAsia="Batang"/>
            <w:sz w:val="24"/>
            <w:szCs w:val="24"/>
            <w:lang w:eastAsia="ko-KR"/>
          </w:rPr>
          <w:delText xml:space="preserve">at an administration’s border, </w:delText>
        </w:r>
      </w:del>
      <w:r w:rsidRPr="00B33E30">
        <w:rPr>
          <w:rFonts w:eastAsia="Batang"/>
          <w:sz w:val="24"/>
          <w:szCs w:val="24"/>
          <w:lang w:eastAsia="ko-KR"/>
        </w:rPr>
        <w:t>unless</w:t>
      </w:r>
      <w:proofErr w:type="spellEnd"/>
      <w:r w:rsidRPr="00B33E30">
        <w:rPr>
          <w:rFonts w:eastAsia="Batang"/>
          <w:sz w:val="24"/>
          <w:szCs w:val="24"/>
          <w:lang w:eastAsia="ko-KR"/>
        </w:rPr>
        <w:t xml:space="preserve"> explicit agreement of the affected administration is provided at the time of the notification of HAPS:</w:t>
      </w:r>
    </w:p>
    <w:p w14:paraId="07C66EFD" w14:textId="77777777" w:rsidR="00050343" w:rsidRPr="00B33E30" w:rsidRDefault="00050343" w:rsidP="00050343">
      <w:pPr>
        <w:pStyle w:val="enumlev1"/>
        <w:tabs>
          <w:tab w:val="left" w:pos="5812"/>
          <w:tab w:val="left" w:pos="6379"/>
          <w:tab w:val="left" w:pos="6946"/>
          <w:tab w:val="left" w:pos="7371"/>
          <w:tab w:val="left" w:pos="7797"/>
          <w:tab w:val="left" w:pos="8222"/>
        </w:tabs>
        <w:spacing w:before="120"/>
        <w:rPr>
          <w:rFonts w:eastAsia="Batang"/>
          <w:szCs w:val="24"/>
        </w:rPr>
      </w:pPr>
      <w:r w:rsidRPr="00B33E30">
        <w:rPr>
          <w:rFonts w:eastAsia="Batang"/>
          <w:szCs w:val="24"/>
        </w:rPr>
        <w:tab/>
        <w:t>−141</w:t>
      </w:r>
      <w:r w:rsidRPr="00B33E30">
        <w:rPr>
          <w:rFonts w:eastAsia="Batang"/>
          <w:szCs w:val="24"/>
        </w:rPr>
        <w:tab/>
      </w:r>
      <w:r w:rsidRPr="00B33E30">
        <w:rPr>
          <w:rFonts w:eastAsia="Batang"/>
          <w:szCs w:val="24"/>
        </w:rPr>
        <w:tab/>
      </w:r>
      <w:r w:rsidRPr="00B33E30">
        <w:rPr>
          <w:rFonts w:eastAsia="Batang"/>
          <w:szCs w:val="24"/>
        </w:rPr>
        <w:tab/>
      </w:r>
      <w:proofErr w:type="gramStart"/>
      <w:r w:rsidRPr="00B33E30">
        <w:rPr>
          <w:rFonts w:eastAsia="Batang"/>
          <w:szCs w:val="24"/>
        </w:rPr>
        <w:t>dB(</w:t>
      </w:r>
      <w:proofErr w:type="gramEnd"/>
      <w:r w:rsidRPr="00B33E30">
        <w:rPr>
          <w:rFonts w:eastAsia="Batang"/>
          <w:szCs w:val="24"/>
        </w:rPr>
        <w:t>W/(m</w:t>
      </w:r>
      <w:r w:rsidRPr="00B33E30">
        <w:rPr>
          <w:rFonts w:eastAsia="Batang"/>
          <w:szCs w:val="24"/>
          <w:vertAlign w:val="superscript"/>
        </w:rPr>
        <w:t>2</w:t>
      </w:r>
      <w:r w:rsidRPr="00B33E30">
        <w:rPr>
          <w:rFonts w:eastAsia="Batang"/>
          <w:szCs w:val="24"/>
        </w:rPr>
        <w:t xml:space="preserve"> · MHz))</w:t>
      </w:r>
      <w:r w:rsidRPr="00B33E30">
        <w:rPr>
          <w:rFonts w:eastAsia="Batang"/>
          <w:szCs w:val="24"/>
        </w:rPr>
        <w:tab/>
        <w:t>for</w:t>
      </w:r>
      <w:r w:rsidRPr="00B33E30">
        <w:rPr>
          <w:rFonts w:eastAsia="Batang"/>
          <w:szCs w:val="24"/>
        </w:rPr>
        <w:tab/>
        <w:t> 0</w:t>
      </w:r>
      <w:r w:rsidRPr="00B33E30">
        <w:rPr>
          <w:rFonts w:eastAsia="Batang"/>
          <w:szCs w:val="24"/>
        </w:rPr>
        <w:sym w:font="Symbol" w:char="00B0"/>
      </w:r>
      <w:r w:rsidRPr="00B33E30">
        <w:rPr>
          <w:rFonts w:eastAsia="Batang"/>
          <w:szCs w:val="24"/>
        </w:rPr>
        <w:tab/>
      </w:r>
      <w:r w:rsidRPr="00B33E30">
        <w:rPr>
          <w:rFonts w:eastAsia="Batang"/>
          <w:szCs w:val="24"/>
        </w:rPr>
        <w:sym w:font="Symbol" w:char="00A3"/>
      </w:r>
      <w:r w:rsidRPr="00B33E30">
        <w:rPr>
          <w:rFonts w:eastAsia="Batang"/>
          <w:szCs w:val="24"/>
        </w:rPr>
        <w:tab/>
      </w:r>
      <w:r w:rsidRPr="00B33E30">
        <w:rPr>
          <w:szCs w:val="24"/>
        </w:rPr>
        <w:t>δ</w:t>
      </w:r>
      <w:r w:rsidRPr="00B33E30">
        <w:rPr>
          <w:szCs w:val="24"/>
        </w:rPr>
        <w:tab/>
      </w:r>
      <w:r w:rsidRPr="00B33E30">
        <w:rPr>
          <w:rFonts w:eastAsia="Batang"/>
          <w:szCs w:val="24"/>
        </w:rPr>
        <w:t>&lt;</w:t>
      </w:r>
      <w:r w:rsidRPr="00B33E30">
        <w:rPr>
          <w:rFonts w:eastAsia="Batang"/>
          <w:szCs w:val="24"/>
        </w:rPr>
        <w:tab/>
        <w:t>3</w:t>
      </w:r>
      <w:r w:rsidRPr="00B33E30">
        <w:rPr>
          <w:rFonts w:eastAsia="Batang"/>
          <w:szCs w:val="24"/>
        </w:rPr>
        <w:sym w:font="Symbol" w:char="00B0"/>
      </w:r>
    </w:p>
    <w:p w14:paraId="629C9016" w14:textId="77777777" w:rsidR="00050343" w:rsidRPr="00B33E30" w:rsidRDefault="00050343" w:rsidP="00050343">
      <w:pPr>
        <w:pStyle w:val="enumlev1"/>
        <w:tabs>
          <w:tab w:val="left" w:pos="5812"/>
          <w:tab w:val="left" w:pos="6379"/>
          <w:tab w:val="left" w:pos="6946"/>
          <w:tab w:val="left" w:pos="7371"/>
          <w:tab w:val="left" w:pos="7797"/>
          <w:tab w:val="left" w:pos="8222"/>
        </w:tabs>
        <w:spacing w:before="120"/>
        <w:rPr>
          <w:rFonts w:eastAsia="Batang"/>
          <w:szCs w:val="24"/>
        </w:rPr>
      </w:pPr>
      <w:r w:rsidRPr="00B33E30">
        <w:rPr>
          <w:rFonts w:eastAsia="Batang"/>
          <w:szCs w:val="24"/>
        </w:rPr>
        <w:tab/>
        <w:t>−141 + 2(</w:t>
      </w:r>
      <w:r w:rsidRPr="00B33E30">
        <w:rPr>
          <w:szCs w:val="24"/>
        </w:rPr>
        <w:t xml:space="preserve">δ </w:t>
      </w:r>
      <w:r w:rsidRPr="00B33E30">
        <w:rPr>
          <w:rFonts w:eastAsia="Batang"/>
          <w:szCs w:val="24"/>
        </w:rPr>
        <w:t xml:space="preserve">− 3) </w:t>
      </w:r>
      <w:r w:rsidRPr="00B33E30">
        <w:rPr>
          <w:rFonts w:eastAsia="Batang"/>
          <w:szCs w:val="24"/>
        </w:rPr>
        <w:tab/>
      </w:r>
      <w:proofErr w:type="gramStart"/>
      <w:r w:rsidRPr="00B33E30">
        <w:rPr>
          <w:rFonts w:eastAsia="Batang"/>
          <w:szCs w:val="24"/>
        </w:rPr>
        <w:t>dB(</w:t>
      </w:r>
      <w:proofErr w:type="gramEnd"/>
      <w:r w:rsidRPr="00B33E30">
        <w:rPr>
          <w:rFonts w:eastAsia="Batang"/>
          <w:szCs w:val="24"/>
        </w:rPr>
        <w:t>W/( m</w:t>
      </w:r>
      <w:r w:rsidRPr="00B33E30">
        <w:rPr>
          <w:rFonts w:eastAsia="Batang"/>
          <w:szCs w:val="24"/>
          <w:vertAlign w:val="superscript"/>
        </w:rPr>
        <w:t>2</w:t>
      </w:r>
      <w:r w:rsidRPr="00B33E30">
        <w:rPr>
          <w:rFonts w:eastAsia="Batang"/>
          <w:szCs w:val="24"/>
        </w:rPr>
        <w:t xml:space="preserve"> · MHz))</w:t>
      </w:r>
      <w:r w:rsidRPr="00B33E30">
        <w:rPr>
          <w:rFonts w:eastAsia="Batang"/>
          <w:szCs w:val="24"/>
        </w:rPr>
        <w:tab/>
        <w:t>for</w:t>
      </w:r>
      <w:r w:rsidRPr="00B33E30">
        <w:rPr>
          <w:rFonts w:eastAsia="Batang"/>
          <w:szCs w:val="24"/>
        </w:rPr>
        <w:tab/>
        <w:t> 3</w:t>
      </w:r>
      <w:r w:rsidRPr="00B33E30">
        <w:rPr>
          <w:rFonts w:eastAsia="Batang"/>
          <w:szCs w:val="24"/>
        </w:rPr>
        <w:sym w:font="Symbol" w:char="00B0"/>
      </w:r>
      <w:r w:rsidRPr="00B33E30">
        <w:rPr>
          <w:rFonts w:eastAsia="Batang"/>
          <w:szCs w:val="24"/>
        </w:rPr>
        <w:tab/>
      </w:r>
      <w:r w:rsidRPr="00B33E30">
        <w:rPr>
          <w:rFonts w:eastAsia="Batang"/>
          <w:szCs w:val="24"/>
        </w:rPr>
        <w:sym w:font="Symbol" w:char="00A3"/>
      </w:r>
      <w:r w:rsidRPr="00B33E30">
        <w:rPr>
          <w:rFonts w:eastAsia="Batang"/>
          <w:szCs w:val="24"/>
        </w:rPr>
        <w:tab/>
      </w:r>
      <w:r w:rsidRPr="00B33E30">
        <w:rPr>
          <w:szCs w:val="24"/>
        </w:rPr>
        <w:t>δ</w:t>
      </w:r>
      <w:r w:rsidRPr="00B33E30">
        <w:rPr>
          <w:szCs w:val="24"/>
        </w:rPr>
        <w:tab/>
      </w:r>
      <w:r w:rsidRPr="00B33E30">
        <w:rPr>
          <w:rFonts w:eastAsia="Batang"/>
          <w:szCs w:val="24"/>
        </w:rPr>
        <w:sym w:font="Symbol" w:char="00A3"/>
      </w:r>
      <w:r w:rsidRPr="00B33E30">
        <w:rPr>
          <w:rFonts w:eastAsia="Batang"/>
          <w:szCs w:val="24"/>
        </w:rPr>
        <w:tab/>
        <w:t>13</w:t>
      </w:r>
      <w:r w:rsidRPr="00B33E30">
        <w:rPr>
          <w:rFonts w:eastAsia="Batang"/>
          <w:szCs w:val="24"/>
        </w:rPr>
        <w:sym w:font="Symbol" w:char="00B0"/>
      </w:r>
    </w:p>
    <w:p w14:paraId="2B509454" w14:textId="77777777" w:rsidR="00050343" w:rsidRPr="00B33E30" w:rsidRDefault="00050343" w:rsidP="00050343">
      <w:pPr>
        <w:pStyle w:val="enumlev1"/>
        <w:tabs>
          <w:tab w:val="left" w:pos="5812"/>
          <w:tab w:val="left" w:pos="6379"/>
          <w:tab w:val="left" w:pos="6946"/>
          <w:tab w:val="left" w:pos="7371"/>
          <w:tab w:val="left" w:pos="7797"/>
          <w:tab w:val="left" w:pos="8222"/>
        </w:tabs>
        <w:spacing w:before="120"/>
        <w:rPr>
          <w:rFonts w:eastAsia="Batang"/>
          <w:szCs w:val="24"/>
        </w:rPr>
      </w:pPr>
      <w:r w:rsidRPr="00B33E30">
        <w:rPr>
          <w:rFonts w:eastAsia="Batang"/>
          <w:szCs w:val="24"/>
        </w:rPr>
        <w:tab/>
        <w:t>−121</w:t>
      </w:r>
      <w:r w:rsidRPr="00B33E30">
        <w:rPr>
          <w:rFonts w:eastAsia="Batang"/>
          <w:szCs w:val="24"/>
        </w:rPr>
        <w:tab/>
      </w:r>
      <w:r w:rsidRPr="00B33E30">
        <w:rPr>
          <w:rFonts w:eastAsia="Batang"/>
          <w:szCs w:val="24"/>
        </w:rPr>
        <w:tab/>
      </w:r>
      <w:r w:rsidRPr="00B33E30">
        <w:rPr>
          <w:rFonts w:eastAsia="Batang"/>
          <w:szCs w:val="24"/>
        </w:rPr>
        <w:tab/>
      </w:r>
      <w:proofErr w:type="gramStart"/>
      <w:r w:rsidRPr="00B33E30">
        <w:rPr>
          <w:rFonts w:eastAsia="Batang"/>
          <w:szCs w:val="24"/>
        </w:rPr>
        <w:t>dB(</w:t>
      </w:r>
      <w:proofErr w:type="gramEnd"/>
      <w:r w:rsidRPr="00B33E30">
        <w:rPr>
          <w:rFonts w:eastAsia="Batang"/>
          <w:szCs w:val="24"/>
        </w:rPr>
        <w:t>W/( m</w:t>
      </w:r>
      <w:r w:rsidRPr="00B33E30">
        <w:rPr>
          <w:rFonts w:eastAsia="Batang"/>
          <w:szCs w:val="24"/>
          <w:vertAlign w:val="superscript"/>
        </w:rPr>
        <w:t>2</w:t>
      </w:r>
      <w:r w:rsidRPr="00B33E30">
        <w:rPr>
          <w:rFonts w:eastAsia="Batang"/>
          <w:szCs w:val="24"/>
        </w:rPr>
        <w:t xml:space="preserve"> · MHz))</w:t>
      </w:r>
      <w:r w:rsidRPr="00B33E30">
        <w:rPr>
          <w:rFonts w:eastAsia="Batang"/>
          <w:szCs w:val="24"/>
        </w:rPr>
        <w:tab/>
        <w:t>for</w:t>
      </w:r>
      <w:r w:rsidRPr="00B33E30">
        <w:rPr>
          <w:rFonts w:eastAsia="Batang"/>
          <w:szCs w:val="24"/>
        </w:rPr>
        <w:tab/>
        <w:t>13</w:t>
      </w:r>
      <w:r w:rsidRPr="00B33E30">
        <w:rPr>
          <w:rFonts w:eastAsia="Batang"/>
          <w:szCs w:val="24"/>
        </w:rPr>
        <w:sym w:font="Symbol" w:char="00B0"/>
      </w:r>
      <w:r w:rsidRPr="00B33E30">
        <w:rPr>
          <w:rFonts w:eastAsia="Batang"/>
          <w:szCs w:val="24"/>
        </w:rPr>
        <w:tab/>
        <w:t>&lt;</w:t>
      </w:r>
      <w:r w:rsidRPr="00B33E30">
        <w:rPr>
          <w:rFonts w:eastAsia="Batang"/>
          <w:szCs w:val="24"/>
        </w:rPr>
        <w:tab/>
      </w:r>
      <w:r w:rsidRPr="00B33E30">
        <w:rPr>
          <w:szCs w:val="24"/>
        </w:rPr>
        <w:t>δ</w:t>
      </w:r>
      <w:r w:rsidRPr="00B33E30">
        <w:rPr>
          <w:szCs w:val="24"/>
        </w:rPr>
        <w:tab/>
      </w:r>
      <w:r w:rsidRPr="00B33E30">
        <w:rPr>
          <w:rFonts w:eastAsia="Batang"/>
          <w:szCs w:val="24"/>
        </w:rPr>
        <w:sym w:font="Symbol" w:char="00A3"/>
      </w:r>
      <w:r w:rsidRPr="00B33E30">
        <w:rPr>
          <w:rFonts w:eastAsia="Batang"/>
          <w:szCs w:val="24"/>
        </w:rPr>
        <w:tab/>
        <w:t>90</w:t>
      </w:r>
      <w:r w:rsidRPr="00B33E30">
        <w:rPr>
          <w:rFonts w:eastAsia="Batang"/>
          <w:szCs w:val="24"/>
        </w:rPr>
        <w:sym w:font="Symbol" w:char="00B0"/>
      </w:r>
    </w:p>
    <w:p w14:paraId="4D57296A" w14:textId="77777777" w:rsidR="00050343" w:rsidRDefault="00050343" w:rsidP="00050343">
      <w:pPr>
        <w:spacing w:before="120"/>
        <w:rPr>
          <w:ins w:id="193" w:author="View B" w:date="2018-09-20T20:51:00Z"/>
          <w:rFonts w:eastAsia="Batang"/>
          <w:sz w:val="24"/>
          <w:szCs w:val="24"/>
          <w:lang w:eastAsia="ko-KR"/>
        </w:rPr>
      </w:pPr>
      <w:proofErr w:type="gramStart"/>
      <w:r w:rsidRPr="00B33E30">
        <w:rPr>
          <w:rFonts w:eastAsia="Batang"/>
          <w:sz w:val="24"/>
          <w:szCs w:val="24"/>
          <w:lang w:eastAsia="ko-KR"/>
        </w:rPr>
        <w:t>where</w:t>
      </w:r>
      <w:proofErr w:type="gramEnd"/>
      <w:r w:rsidRPr="00B33E30">
        <w:rPr>
          <w:rFonts w:eastAsia="Batang"/>
          <w:sz w:val="24"/>
          <w:szCs w:val="24"/>
          <w:lang w:eastAsia="ko-KR"/>
        </w:rPr>
        <w:t xml:space="preserve"> </w:t>
      </w:r>
      <w:r w:rsidRPr="00B33E30">
        <w:rPr>
          <w:szCs w:val="24"/>
        </w:rPr>
        <w:t>δ</w:t>
      </w:r>
      <w:r w:rsidRPr="00B33E30">
        <w:rPr>
          <w:rFonts w:eastAsia="Batang"/>
          <w:sz w:val="24"/>
          <w:szCs w:val="24"/>
          <w:lang w:eastAsia="ko-KR"/>
        </w:rPr>
        <w:t xml:space="preserve"> is the angle of the arrival above the horizontal plane in degrees;</w:t>
      </w:r>
    </w:p>
    <w:p w14:paraId="23DCAB9D" w14:textId="77777777" w:rsidR="00050343" w:rsidRPr="00090F07" w:rsidRDefault="00050343" w:rsidP="00050343">
      <w:pPr>
        <w:tabs>
          <w:tab w:val="left" w:pos="1134"/>
          <w:tab w:val="center" w:pos="4820"/>
          <w:tab w:val="right" w:pos="9639"/>
        </w:tabs>
        <w:overflowPunct w:val="0"/>
        <w:autoSpaceDE w:val="0"/>
        <w:autoSpaceDN w:val="0"/>
        <w:adjustRightInd w:val="0"/>
        <w:spacing w:before="120"/>
        <w:textAlignment w:val="baseline"/>
        <w:rPr>
          <w:ins w:id="194" w:author="View B" w:date="2018-09-20T20:51:00Z"/>
          <w:color w:val="FF0000"/>
          <w:sz w:val="24"/>
          <w:szCs w:val="24"/>
          <w:lang w:eastAsia="ja-JP"/>
        </w:rPr>
      </w:pPr>
      <w:ins w:id="195" w:author="View B" w:date="2018-09-20T20:51:00Z">
        <w:r>
          <w:rPr>
            <w:color w:val="FF0000"/>
            <w:sz w:val="24"/>
            <w:szCs w:val="24"/>
            <w:lang w:eastAsia="ja-JP"/>
          </w:rPr>
          <w:t>[NOTE TO FCC: THIS MASK SHOULD BE CONFIRMED BASED UPON CORRECT FORMULA AND RELEVANT ITU-R RECOMMENDATIONS.]</w:t>
        </w:r>
      </w:ins>
    </w:p>
    <w:p w14:paraId="63B07349" w14:textId="77777777" w:rsidR="00050343" w:rsidRPr="00B33E30" w:rsidRDefault="00050343" w:rsidP="00050343">
      <w:pPr>
        <w:spacing w:before="120"/>
        <w:rPr>
          <w:rFonts w:eastAsia="Batang"/>
          <w:sz w:val="24"/>
          <w:szCs w:val="24"/>
          <w:lang w:eastAsia="ko-KR"/>
        </w:rPr>
      </w:pPr>
    </w:p>
    <w:p w14:paraId="03439BC7" w14:textId="77777777" w:rsidR="00050343" w:rsidRPr="00FB70C3" w:rsidDel="000A0832" w:rsidRDefault="00050343" w:rsidP="00050343">
      <w:pPr>
        <w:spacing w:before="120"/>
        <w:rPr>
          <w:ins w:id="196" w:author="View B" w:date="2018-09-20T01:58:00Z"/>
          <w:del w:id="197" w:author="Author" w:date="2018-09-20T01:18:00Z"/>
          <w:sz w:val="24"/>
          <w:szCs w:val="24"/>
        </w:rPr>
      </w:pPr>
      <w:r w:rsidRPr="00B33E30">
        <w:rPr>
          <w:rFonts w:eastAsia="Batang"/>
          <w:sz w:val="24"/>
          <w:szCs w:val="24"/>
          <w:lang w:eastAsia="ko-KR"/>
        </w:rPr>
        <w:t>5</w:t>
      </w:r>
      <w:del w:id="198" w:author="Author" w:date="2018-09-20T01:18:00Z">
        <w:r w:rsidRPr="00B33E30" w:rsidDel="00B33E30">
          <w:rPr>
            <w:rFonts w:eastAsia="Batang"/>
            <w:sz w:val="24"/>
            <w:szCs w:val="24"/>
            <w:lang w:eastAsia="ko-KR"/>
          </w:rPr>
          <w:tab/>
          <w:delText>that, to protect radio astronomy stations operating in the band 48.94-49.04 GHz from unwanted emissions of HAPS operating in the 47.2</w:delText>
        </w:r>
        <w:r w:rsidRPr="00B33E30" w:rsidDel="00B33E30">
          <w:rPr>
            <w:rFonts w:eastAsia="Batang"/>
            <w:sz w:val="24"/>
            <w:szCs w:val="24"/>
            <w:lang w:eastAsia="ko-KR"/>
          </w:rPr>
          <w:noBreakHyphen/>
          <w:delText>47.5 GHz and 47.9-48.2 GHz bands, the separation distance between the radio astronomy station and the nadir of a HAPS platform shall exceed 50 </w:delText>
        </w:r>
        <w:r w:rsidRPr="00FB70C3" w:rsidDel="00B33E30">
          <w:rPr>
            <w:rFonts w:eastAsia="Batang"/>
            <w:sz w:val="24"/>
            <w:szCs w:val="24"/>
            <w:lang w:eastAsia="ko-KR"/>
          </w:rPr>
          <w:delText>km</w:delText>
        </w:r>
      </w:del>
      <w:ins w:id="199" w:author="View B" w:date="2018-09-20T01:58:00Z">
        <w:del w:id="200" w:author="Author" w:date="2018-09-20T01:18:00Z">
          <w:r w:rsidRPr="00FB70C3" w:rsidDel="00B33E30">
            <w:rPr>
              <w:rFonts w:eastAsia="Batang"/>
              <w:sz w:val="24"/>
              <w:szCs w:val="24"/>
              <w:lang w:eastAsia="ko-KR"/>
            </w:rPr>
            <w:delText xml:space="preserve"> </w:delText>
          </w:r>
        </w:del>
        <w:r w:rsidRPr="00FB70C3">
          <w:rPr>
            <w:rFonts w:eastAsia="Batang"/>
            <w:sz w:val="24"/>
            <w:szCs w:val="24"/>
            <w:lang w:eastAsia="ko-KR"/>
          </w:rPr>
          <w:t xml:space="preserve">that for the purpose of protecting systems in the mobile service in </w:t>
        </w:r>
        <w:proofErr w:type="spellStart"/>
        <w:r w:rsidRPr="00FB70C3">
          <w:rPr>
            <w:rFonts w:eastAsia="Batang"/>
            <w:sz w:val="24"/>
            <w:szCs w:val="24"/>
            <w:lang w:eastAsia="ko-KR"/>
          </w:rPr>
          <w:t>neighbouring</w:t>
        </w:r>
        <w:proofErr w:type="spellEnd"/>
        <w:r w:rsidRPr="00FB70C3">
          <w:rPr>
            <w:rFonts w:eastAsia="Batang"/>
            <w:sz w:val="24"/>
            <w:szCs w:val="24"/>
            <w:lang w:eastAsia="ko-KR"/>
          </w:rPr>
          <w:t xml:space="preserve"> administrations, a HAPS system operating in the frequency bands 47.2-47.5 GHz and 47.9-48.2 GHz shall not exceed the following power flux density values at the Earth’s surface in a </w:t>
        </w:r>
        <w:proofErr w:type="spellStart"/>
        <w:r w:rsidRPr="00FB70C3">
          <w:rPr>
            <w:rFonts w:eastAsia="Batang"/>
            <w:sz w:val="24"/>
            <w:szCs w:val="24"/>
            <w:lang w:eastAsia="ko-KR"/>
          </w:rPr>
          <w:t>neightouring</w:t>
        </w:r>
        <w:proofErr w:type="spellEnd"/>
        <w:r w:rsidRPr="00FB70C3">
          <w:rPr>
            <w:rFonts w:eastAsia="Batang"/>
            <w:sz w:val="24"/>
            <w:szCs w:val="24"/>
            <w:lang w:eastAsia="ko-KR"/>
          </w:rPr>
          <w:t xml:space="preserve"> territory without the explicit agreement of the affected administrations:</w:t>
        </w:r>
      </w:ins>
    </w:p>
    <w:p w14:paraId="53BBD61E" w14:textId="77777777" w:rsidR="00050343" w:rsidRPr="00FB70C3" w:rsidRDefault="00050343" w:rsidP="00050343">
      <w:pPr>
        <w:tabs>
          <w:tab w:val="left" w:pos="5812"/>
          <w:tab w:val="right" w:pos="6705"/>
          <w:tab w:val="left" w:pos="6775"/>
        </w:tabs>
        <w:spacing w:before="40" w:line="400" w:lineRule="exact"/>
        <w:rPr>
          <w:ins w:id="201" w:author="View B" w:date="2018-09-20T01:58:00Z"/>
          <w:sz w:val="24"/>
          <w:szCs w:val="24"/>
        </w:rPr>
      </w:pPr>
      <w:proofErr w:type="gramStart"/>
      <w:ins w:id="202" w:author="View B" w:date="2018-09-20T01:58:00Z">
        <w:r w:rsidRPr="00FB70C3">
          <w:rPr>
            <w:sz w:val="24"/>
            <w:szCs w:val="24"/>
          </w:rPr>
          <w:t>−109  dB</w:t>
        </w:r>
        <w:proofErr w:type="gramEnd"/>
        <w:r w:rsidRPr="00FB70C3">
          <w:rPr>
            <w:sz w:val="24"/>
            <w:szCs w:val="24"/>
          </w:rPr>
          <w:t>(W/(m</w:t>
        </w:r>
        <w:r w:rsidRPr="00FB70C3">
          <w:rPr>
            <w:sz w:val="24"/>
            <w:szCs w:val="24"/>
            <w:vertAlign w:val="superscript"/>
          </w:rPr>
          <w:t>2</w:t>
        </w:r>
        <w:r w:rsidRPr="00FB70C3">
          <w:rPr>
            <w:sz w:val="24"/>
            <w:szCs w:val="24"/>
          </w:rPr>
          <w:t> · MHz))</w:t>
        </w:r>
        <w:r w:rsidRPr="00FB70C3">
          <w:rPr>
            <w:sz w:val="24"/>
            <w:szCs w:val="24"/>
          </w:rPr>
          <w:tab/>
          <w:t>for    0° </w:t>
        </w:r>
        <w:r w:rsidRPr="00FB70C3">
          <w:rPr>
            <w:sz w:val="24"/>
            <w:szCs w:val="24"/>
          </w:rPr>
          <w:tab/>
        </w:r>
        <w:r w:rsidRPr="00FB70C3">
          <w:rPr>
            <w:sz w:val="24"/>
            <w:szCs w:val="24"/>
            <w:lang w:val="fr-FR"/>
          </w:rPr>
          <w:sym w:font="Symbol" w:char="F0A3"/>
        </w:r>
        <w:r w:rsidRPr="00FB70C3">
          <w:rPr>
            <w:sz w:val="24"/>
            <w:szCs w:val="24"/>
          </w:rPr>
          <w:t> </w:t>
        </w:r>
        <w:r w:rsidRPr="00FB70C3">
          <w:rPr>
            <w:sz w:val="24"/>
            <w:szCs w:val="24"/>
            <w:lang w:val="fr-FR"/>
          </w:rPr>
          <w:sym w:font="Symbol" w:char="F071"/>
        </w:r>
        <w:r w:rsidRPr="00FB70C3">
          <w:rPr>
            <w:sz w:val="24"/>
            <w:szCs w:val="24"/>
          </w:rPr>
          <w:t> </w:t>
        </w:r>
        <w:r w:rsidRPr="00FB70C3">
          <w:rPr>
            <w:sz w:val="24"/>
            <w:szCs w:val="24"/>
            <w:lang w:val="fr-FR"/>
          </w:rPr>
          <w:sym w:font="Symbol" w:char="F0A3"/>
        </w:r>
        <w:r w:rsidRPr="00FB70C3">
          <w:rPr>
            <w:sz w:val="24"/>
            <w:szCs w:val="24"/>
          </w:rPr>
          <w:t>   4°</w:t>
        </w:r>
      </w:ins>
    </w:p>
    <w:p w14:paraId="681218E9" w14:textId="77777777" w:rsidR="00050343" w:rsidRPr="00FB70C3" w:rsidRDefault="00050343" w:rsidP="00050343">
      <w:pPr>
        <w:tabs>
          <w:tab w:val="left" w:pos="5812"/>
          <w:tab w:val="right" w:pos="6705"/>
          <w:tab w:val="left" w:pos="6775"/>
        </w:tabs>
        <w:spacing w:before="40" w:line="400" w:lineRule="exact"/>
        <w:rPr>
          <w:ins w:id="203" w:author="View B" w:date="2018-09-20T01:58:00Z"/>
          <w:sz w:val="24"/>
          <w:szCs w:val="24"/>
        </w:rPr>
      </w:pPr>
      <w:ins w:id="204" w:author="View B" w:date="2018-09-20T01:58:00Z">
        <w:r w:rsidRPr="00FB70C3">
          <w:rPr>
            <w:sz w:val="24"/>
            <w:szCs w:val="24"/>
          </w:rPr>
          <w:t>−109 + 1.2 (</w:t>
        </w:r>
        <w:r w:rsidRPr="00FB70C3">
          <w:rPr>
            <w:sz w:val="24"/>
            <w:szCs w:val="24"/>
            <w:lang w:val="fr-FR"/>
          </w:rPr>
          <w:sym w:font="Symbol" w:char="F071"/>
        </w:r>
        <w:r w:rsidRPr="00FB70C3">
          <w:rPr>
            <w:sz w:val="24"/>
            <w:szCs w:val="24"/>
          </w:rPr>
          <w:t xml:space="preserve"> </w:t>
        </w:r>
        <w:r w:rsidRPr="00FB70C3">
          <w:rPr>
            <w:sz w:val="24"/>
            <w:szCs w:val="24"/>
            <w:lang w:val="fr-FR"/>
          </w:rPr>
          <w:sym w:font="Symbol" w:char="F02D"/>
        </w:r>
        <w:r w:rsidRPr="00FB70C3">
          <w:rPr>
            <w:sz w:val="24"/>
            <w:szCs w:val="24"/>
          </w:rPr>
          <w:t>4</w:t>
        </w:r>
        <w:proofErr w:type="gramStart"/>
        <w:r w:rsidRPr="00FB70C3">
          <w:rPr>
            <w:sz w:val="24"/>
            <w:szCs w:val="24"/>
          </w:rPr>
          <w:t>)     dB</w:t>
        </w:r>
        <w:proofErr w:type="gramEnd"/>
        <w:r w:rsidRPr="00FB70C3">
          <w:rPr>
            <w:sz w:val="24"/>
            <w:szCs w:val="24"/>
          </w:rPr>
          <w:t>(W/(m</w:t>
        </w:r>
        <w:r w:rsidRPr="00FB70C3">
          <w:rPr>
            <w:sz w:val="24"/>
            <w:szCs w:val="24"/>
            <w:vertAlign w:val="superscript"/>
          </w:rPr>
          <w:t>2</w:t>
        </w:r>
        <w:r w:rsidRPr="00FB70C3">
          <w:rPr>
            <w:sz w:val="24"/>
            <w:szCs w:val="24"/>
          </w:rPr>
          <w:t> · MHz))</w:t>
        </w:r>
        <w:r w:rsidRPr="00FB70C3">
          <w:rPr>
            <w:sz w:val="24"/>
            <w:szCs w:val="24"/>
          </w:rPr>
          <w:tab/>
          <w:t>for    4°</w:t>
        </w:r>
        <w:r w:rsidRPr="00FB70C3">
          <w:rPr>
            <w:sz w:val="24"/>
            <w:szCs w:val="24"/>
          </w:rPr>
          <w:tab/>
          <w:t> &lt; </w:t>
        </w:r>
        <w:r w:rsidRPr="00FB70C3">
          <w:rPr>
            <w:sz w:val="24"/>
            <w:szCs w:val="24"/>
            <w:lang w:val="fr-FR"/>
          </w:rPr>
          <w:sym w:font="Symbol" w:char="F071"/>
        </w:r>
        <w:r w:rsidRPr="00FB70C3">
          <w:rPr>
            <w:sz w:val="24"/>
            <w:szCs w:val="24"/>
          </w:rPr>
          <w:t> </w:t>
        </w:r>
        <w:r w:rsidRPr="00FB70C3">
          <w:rPr>
            <w:sz w:val="24"/>
            <w:szCs w:val="24"/>
            <w:lang w:val="fr-FR"/>
          </w:rPr>
          <w:sym w:font="Symbol" w:char="F0A3"/>
        </w:r>
        <w:r w:rsidRPr="00FB70C3">
          <w:rPr>
            <w:sz w:val="24"/>
            <w:szCs w:val="24"/>
          </w:rPr>
          <w:t> 11.5°</w:t>
        </w:r>
      </w:ins>
    </w:p>
    <w:p w14:paraId="19529596" w14:textId="77777777" w:rsidR="00050343" w:rsidRPr="00FB70C3" w:rsidRDefault="00050343" w:rsidP="00050343">
      <w:pPr>
        <w:tabs>
          <w:tab w:val="left" w:pos="5812"/>
          <w:tab w:val="right" w:pos="6705"/>
          <w:tab w:val="left" w:pos="6775"/>
        </w:tabs>
        <w:spacing w:before="40" w:line="400" w:lineRule="exact"/>
        <w:rPr>
          <w:ins w:id="205" w:author="View B" w:date="2018-09-20T01:58:00Z"/>
          <w:sz w:val="24"/>
          <w:szCs w:val="24"/>
        </w:rPr>
      </w:pPr>
      <w:proofErr w:type="gramStart"/>
      <w:ins w:id="206" w:author="View B" w:date="2018-09-20T01:58:00Z">
        <w:r w:rsidRPr="00FB70C3">
          <w:rPr>
            <w:sz w:val="24"/>
            <w:szCs w:val="24"/>
          </w:rPr>
          <w:t>−100  dB</w:t>
        </w:r>
        <w:proofErr w:type="gramEnd"/>
        <w:r w:rsidRPr="00FB70C3">
          <w:rPr>
            <w:sz w:val="24"/>
            <w:szCs w:val="24"/>
          </w:rPr>
          <w:t>(W/(m</w:t>
        </w:r>
        <w:r w:rsidRPr="00FB70C3">
          <w:rPr>
            <w:sz w:val="24"/>
            <w:szCs w:val="24"/>
            <w:vertAlign w:val="superscript"/>
          </w:rPr>
          <w:t>2</w:t>
        </w:r>
        <w:r w:rsidRPr="00FB70C3">
          <w:rPr>
            <w:sz w:val="24"/>
            <w:szCs w:val="24"/>
          </w:rPr>
          <w:t xml:space="preserve"> · MHz)) </w:t>
        </w:r>
        <w:r w:rsidRPr="00FB70C3">
          <w:rPr>
            <w:sz w:val="24"/>
            <w:szCs w:val="24"/>
          </w:rPr>
          <w:tab/>
          <w:t>for  11.5°</w:t>
        </w:r>
        <w:r w:rsidRPr="00FB70C3">
          <w:rPr>
            <w:sz w:val="24"/>
            <w:szCs w:val="24"/>
          </w:rPr>
          <w:tab/>
          <w:t> &lt; </w:t>
        </w:r>
        <w:r w:rsidRPr="00FB70C3">
          <w:rPr>
            <w:sz w:val="24"/>
            <w:szCs w:val="24"/>
            <w:lang w:val="fr-FR"/>
          </w:rPr>
          <w:sym w:font="Symbol" w:char="F071"/>
        </w:r>
        <w:r w:rsidRPr="00FB70C3">
          <w:rPr>
            <w:sz w:val="24"/>
            <w:szCs w:val="24"/>
          </w:rPr>
          <w:t> </w:t>
        </w:r>
        <w:r w:rsidRPr="00FB70C3">
          <w:rPr>
            <w:sz w:val="24"/>
            <w:szCs w:val="24"/>
            <w:lang w:val="fr-FR"/>
          </w:rPr>
          <w:sym w:font="Symbol" w:char="F0A3"/>
        </w:r>
        <w:r w:rsidRPr="00FB70C3">
          <w:rPr>
            <w:sz w:val="24"/>
            <w:szCs w:val="24"/>
          </w:rPr>
          <w:t> 90°</w:t>
        </w:r>
      </w:ins>
    </w:p>
    <w:p w14:paraId="10416766" w14:textId="77777777" w:rsidR="00050343" w:rsidRPr="00FB70C3" w:rsidRDefault="00050343" w:rsidP="00050343">
      <w:pPr>
        <w:jc w:val="both"/>
        <w:rPr>
          <w:ins w:id="207" w:author="View B" w:date="2018-09-20T01:59:00Z"/>
          <w:sz w:val="24"/>
          <w:szCs w:val="24"/>
          <w:lang w:eastAsia="ja-JP"/>
        </w:rPr>
      </w:pPr>
      <w:proofErr w:type="gramStart"/>
      <w:ins w:id="208" w:author="View B" w:date="2018-09-20T01:59:00Z">
        <w:r w:rsidRPr="00FB70C3">
          <w:rPr>
            <w:sz w:val="24"/>
            <w:szCs w:val="24"/>
            <w:lang w:eastAsia="ja-JP"/>
          </w:rPr>
          <w:t>where</w:t>
        </w:r>
        <w:proofErr w:type="gramEnd"/>
        <w:r w:rsidRPr="00FB70C3">
          <w:rPr>
            <w:sz w:val="24"/>
            <w:szCs w:val="24"/>
            <w:lang w:eastAsia="ja-JP"/>
          </w:rPr>
          <w:t xml:space="preserve"> </w:t>
        </w:r>
        <w:r w:rsidRPr="00FB70C3">
          <w:rPr>
            <w:sz w:val="24"/>
            <w:szCs w:val="24"/>
          </w:rPr>
          <w:t>δ</w:t>
        </w:r>
        <w:r w:rsidRPr="00FB70C3">
          <w:rPr>
            <w:sz w:val="24"/>
            <w:szCs w:val="24"/>
            <w:lang w:eastAsia="ja-JP"/>
          </w:rPr>
          <w:t xml:space="preserve"> is the elevation angle in degrees (angle of arrival above the horizontal plane for HAPS space station and below the horizon for the HAPS ground station).</w:t>
        </w:r>
      </w:ins>
    </w:p>
    <w:p w14:paraId="3828679B" w14:textId="77777777" w:rsidR="00050343" w:rsidRPr="00FB70C3" w:rsidRDefault="00050343" w:rsidP="00050343">
      <w:pPr>
        <w:spacing w:before="120"/>
        <w:rPr>
          <w:ins w:id="209" w:author="View B" w:date="2018-09-20T01:47:00Z"/>
          <w:rFonts w:eastAsia="Batang"/>
          <w:sz w:val="24"/>
          <w:szCs w:val="24"/>
          <w:lang w:eastAsia="ko-KR"/>
        </w:rPr>
      </w:pPr>
    </w:p>
    <w:p w14:paraId="011B7DF4" w14:textId="77777777" w:rsidR="00050343" w:rsidRPr="00B33E30" w:rsidRDefault="00050343" w:rsidP="00050343">
      <w:pPr>
        <w:spacing w:before="120"/>
        <w:rPr>
          <w:rFonts w:eastAsia="Batang"/>
          <w:sz w:val="24"/>
          <w:szCs w:val="24"/>
          <w:lang w:eastAsia="ko-KR"/>
        </w:rPr>
      </w:pPr>
      <w:r w:rsidRPr="00FB70C3">
        <w:rPr>
          <w:rFonts w:eastAsia="Batang"/>
          <w:sz w:val="24"/>
          <w:szCs w:val="24"/>
          <w:lang w:eastAsia="ko-KR"/>
        </w:rPr>
        <w:t>6</w:t>
      </w:r>
      <w:r w:rsidRPr="00FB70C3">
        <w:rPr>
          <w:rFonts w:eastAsia="Batang"/>
          <w:sz w:val="24"/>
          <w:szCs w:val="24"/>
          <w:lang w:eastAsia="ko-KR"/>
        </w:rPr>
        <w:tab/>
        <w:t>that administrations planning to implement a HAPS system in the 47.2-47.5 GHz and 47.9-48.2 GHz bands shall notify the frequency assignments by submitting all mandatory elements of Appendix </w:t>
      </w:r>
      <w:r w:rsidRPr="00FB70C3">
        <w:rPr>
          <w:rFonts w:eastAsia="Batang"/>
          <w:b/>
          <w:bCs/>
          <w:sz w:val="24"/>
          <w:szCs w:val="24"/>
        </w:rPr>
        <w:t>4</w:t>
      </w:r>
      <w:r w:rsidRPr="00FB70C3">
        <w:rPr>
          <w:rFonts w:eastAsia="Batang"/>
          <w:sz w:val="24"/>
          <w:szCs w:val="24"/>
          <w:lang w:eastAsia="ko-KR"/>
        </w:rPr>
        <w:t xml:space="preserve"> to the Bureau for the examination of compliance with respect to </w:t>
      </w:r>
      <w:r w:rsidRPr="00FB70C3">
        <w:rPr>
          <w:rFonts w:eastAsia="Batang"/>
          <w:i/>
          <w:sz w:val="24"/>
          <w:szCs w:val="24"/>
          <w:lang w:eastAsia="ko-KR"/>
        </w:rPr>
        <w:t>resolves </w:t>
      </w:r>
      <w:r w:rsidRPr="00FB70C3">
        <w:rPr>
          <w:rFonts w:eastAsia="Batang"/>
          <w:sz w:val="24"/>
          <w:szCs w:val="24"/>
          <w:lang w:eastAsia="ko-KR"/>
        </w:rPr>
        <w:t>1, 2, 3, 4 and 5 above with a view to their registration</w:t>
      </w:r>
      <w:r w:rsidRPr="00B33E30">
        <w:rPr>
          <w:rFonts w:eastAsia="Batang"/>
          <w:sz w:val="24"/>
          <w:szCs w:val="24"/>
          <w:lang w:eastAsia="ko-KR"/>
        </w:rPr>
        <w:t xml:space="preserve"> in the Master International Frequency Register;</w:t>
      </w:r>
    </w:p>
    <w:p w14:paraId="16BBA88C" w14:textId="77777777" w:rsidR="00050343" w:rsidRPr="00B33E30" w:rsidRDefault="00050343" w:rsidP="00050343">
      <w:pPr>
        <w:spacing w:before="120"/>
        <w:rPr>
          <w:sz w:val="24"/>
          <w:szCs w:val="24"/>
          <w:lang w:eastAsia="ko-KR"/>
        </w:rPr>
      </w:pPr>
      <w:r w:rsidRPr="00B33E30">
        <w:rPr>
          <w:rFonts w:eastAsia="Batang"/>
          <w:sz w:val="24"/>
          <w:szCs w:val="24"/>
          <w:lang w:eastAsia="ko-KR"/>
        </w:rPr>
        <w:t>7</w:t>
      </w:r>
      <w:r w:rsidRPr="00B33E30">
        <w:rPr>
          <w:rFonts w:eastAsia="Batang"/>
          <w:sz w:val="24"/>
          <w:szCs w:val="24"/>
          <w:lang w:eastAsia="ko-KR"/>
        </w:rPr>
        <w:tab/>
        <w:t>that administrations shall</w:t>
      </w:r>
      <w:r w:rsidRPr="00B33E30">
        <w:rPr>
          <w:sz w:val="24"/>
          <w:szCs w:val="24"/>
          <w:lang w:eastAsia="ko-KR"/>
        </w:rPr>
        <w:t xml:space="preserve"> notify the new data elements for the notices referred to in </w:t>
      </w:r>
      <w:r w:rsidRPr="00B33E30">
        <w:rPr>
          <w:i/>
          <w:sz w:val="24"/>
          <w:szCs w:val="24"/>
          <w:lang w:eastAsia="ko-KR"/>
        </w:rPr>
        <w:t>instructs the Director of the Radiocommunication Bureau</w:t>
      </w:r>
      <w:r w:rsidRPr="00B33E30">
        <w:rPr>
          <w:sz w:val="24"/>
          <w:szCs w:val="24"/>
          <w:lang w:eastAsia="ko-KR"/>
        </w:rPr>
        <w:t xml:space="preserve"> 1 in order to enable the Bureau to perform the examinations,</w:t>
      </w:r>
    </w:p>
    <w:p w14:paraId="383DD176" w14:textId="77777777" w:rsidR="00050343" w:rsidRPr="00B33E30" w:rsidRDefault="00050343" w:rsidP="00050343">
      <w:pPr>
        <w:pStyle w:val="Call"/>
        <w:spacing w:before="120"/>
        <w:rPr>
          <w:szCs w:val="24"/>
        </w:rPr>
      </w:pPr>
      <w:proofErr w:type="gramStart"/>
      <w:r w:rsidRPr="00B33E30">
        <w:rPr>
          <w:szCs w:val="24"/>
        </w:rPr>
        <w:t>invites</w:t>
      </w:r>
      <w:proofErr w:type="gramEnd"/>
      <w:r w:rsidRPr="00B33E30">
        <w:rPr>
          <w:szCs w:val="24"/>
        </w:rPr>
        <w:t xml:space="preserve"> administrations</w:t>
      </w:r>
    </w:p>
    <w:p w14:paraId="36996F9A" w14:textId="77777777" w:rsidR="00050343" w:rsidRPr="00B33E30" w:rsidRDefault="00050343" w:rsidP="00050343">
      <w:pPr>
        <w:spacing w:before="120"/>
        <w:rPr>
          <w:sz w:val="24"/>
          <w:szCs w:val="24"/>
          <w:lang w:eastAsia="ko-KR"/>
        </w:rPr>
      </w:pPr>
      <w:proofErr w:type="gramStart"/>
      <w:r w:rsidRPr="00B33E30">
        <w:rPr>
          <w:sz w:val="24"/>
          <w:szCs w:val="24"/>
        </w:rPr>
        <w:t>that</w:t>
      </w:r>
      <w:proofErr w:type="gramEnd"/>
      <w:r w:rsidRPr="00B33E30">
        <w:rPr>
          <w:sz w:val="24"/>
          <w:szCs w:val="24"/>
        </w:rPr>
        <w:t xml:space="preserve"> </w:t>
      </w:r>
      <w:r w:rsidRPr="00B33E30">
        <w:rPr>
          <w:sz w:val="24"/>
          <w:szCs w:val="24"/>
          <w:lang w:eastAsia="ko-KR"/>
        </w:rPr>
        <w:t xml:space="preserve">intend to deploy </w:t>
      </w:r>
      <w:r w:rsidRPr="00B33E30">
        <w:rPr>
          <w:sz w:val="24"/>
          <w:szCs w:val="24"/>
        </w:rPr>
        <w:t>HAPS</w:t>
      </w:r>
      <w:r w:rsidRPr="00B33E30">
        <w:rPr>
          <w:sz w:val="24"/>
          <w:szCs w:val="24"/>
          <w:lang w:eastAsia="ko-KR"/>
        </w:rPr>
        <w:t xml:space="preserve"> systems in the fixed service in the bands 47.2-47.5 GHz and 47.9</w:t>
      </w:r>
      <w:r w:rsidRPr="00B33E30">
        <w:rPr>
          <w:sz w:val="24"/>
          <w:szCs w:val="24"/>
          <w:lang w:eastAsia="ko-KR"/>
        </w:rPr>
        <w:noBreakHyphen/>
        <w:t>48.2 GHz</w:t>
      </w:r>
      <w:r w:rsidRPr="00B33E30">
        <w:rPr>
          <w:sz w:val="24"/>
          <w:szCs w:val="24"/>
        </w:rPr>
        <w:t xml:space="preserve"> to </w:t>
      </w:r>
      <w:r w:rsidRPr="00B33E30">
        <w:rPr>
          <w:sz w:val="24"/>
          <w:szCs w:val="24"/>
          <w:lang w:eastAsia="ko-KR"/>
        </w:rPr>
        <w:t>consider specifying</w:t>
      </w:r>
      <w:r w:rsidRPr="00B33E30">
        <w:rPr>
          <w:sz w:val="24"/>
          <w:szCs w:val="24"/>
        </w:rPr>
        <w:t xml:space="preserve"> the use of the bands 47.2-47.35 GHz and 47.9-48.05 GHz for ubiquitous </w:t>
      </w:r>
      <w:r w:rsidRPr="00B33E30">
        <w:rPr>
          <w:sz w:val="24"/>
          <w:szCs w:val="24"/>
          <w:lang w:eastAsia="ko-KR"/>
        </w:rPr>
        <w:t xml:space="preserve">HAPS </w:t>
      </w:r>
      <w:r w:rsidRPr="00B33E30">
        <w:rPr>
          <w:sz w:val="24"/>
          <w:szCs w:val="24"/>
        </w:rPr>
        <w:t>terminals,</w:t>
      </w:r>
    </w:p>
    <w:p w14:paraId="375B2CEE" w14:textId="77777777" w:rsidR="00050343" w:rsidRPr="00B33E30" w:rsidRDefault="00050343" w:rsidP="00050343">
      <w:pPr>
        <w:spacing w:before="120"/>
        <w:rPr>
          <w:i/>
          <w:sz w:val="24"/>
          <w:szCs w:val="24"/>
        </w:rPr>
      </w:pPr>
    </w:p>
    <w:p w14:paraId="3FD772F7" w14:textId="77777777" w:rsidR="00050343" w:rsidRPr="00B33E30" w:rsidRDefault="00050343" w:rsidP="00050343">
      <w:pPr>
        <w:pStyle w:val="Call"/>
        <w:spacing w:before="120"/>
        <w:rPr>
          <w:szCs w:val="24"/>
        </w:rPr>
      </w:pPr>
      <w:proofErr w:type="gramStart"/>
      <w:r w:rsidRPr="00B33E30">
        <w:rPr>
          <w:szCs w:val="24"/>
        </w:rPr>
        <w:t>instructs</w:t>
      </w:r>
      <w:proofErr w:type="gramEnd"/>
      <w:r w:rsidRPr="00B33E30">
        <w:rPr>
          <w:szCs w:val="24"/>
        </w:rPr>
        <w:t xml:space="preserve"> the Director of the Radiocommunication Bureau</w:t>
      </w:r>
    </w:p>
    <w:p w14:paraId="476232AA" w14:textId="77777777" w:rsidR="00050343" w:rsidRPr="00B33E30" w:rsidDel="00B33E30" w:rsidRDefault="00050343" w:rsidP="00050343">
      <w:pPr>
        <w:spacing w:before="120"/>
        <w:rPr>
          <w:del w:id="210" w:author="Author" w:date="2018-09-20T01:19:00Z"/>
          <w:sz w:val="24"/>
          <w:szCs w:val="24"/>
          <w:lang w:eastAsia="ko-KR"/>
        </w:rPr>
      </w:pPr>
      <w:del w:id="211" w:author="Author" w:date="2018-09-20T01:19:00Z">
        <w:r w:rsidRPr="00B33E30" w:rsidDel="00B33E30">
          <w:rPr>
            <w:sz w:val="24"/>
            <w:szCs w:val="24"/>
          </w:rPr>
          <w:delText>1</w:delText>
        </w:r>
        <w:r w:rsidRPr="00B33E30" w:rsidDel="00B33E30">
          <w:rPr>
            <w:sz w:val="24"/>
            <w:szCs w:val="24"/>
          </w:rPr>
          <w:tab/>
          <w:delText xml:space="preserve">to maintain and process notices concerning HAPS that were received by the Bureau prior to 20 October 2007 and provisionally recorded in the Master International Frequency Register, only until </w:delText>
        </w:r>
        <w:r w:rsidRPr="00B33E30" w:rsidDel="00B33E30">
          <w:rPr>
            <w:rFonts w:eastAsia="Batang"/>
            <w:sz w:val="24"/>
            <w:szCs w:val="24"/>
            <w:lang w:eastAsia="ko-KR"/>
          </w:rPr>
          <w:delText xml:space="preserve">1 January 2012, unless the notifying administration informs the Bureau before that date that a particular assignment has been brought into use </w:delText>
        </w:r>
        <w:r w:rsidRPr="00B33E30" w:rsidDel="00B33E30">
          <w:rPr>
            <w:sz w:val="24"/>
            <w:szCs w:val="24"/>
          </w:rPr>
          <w:delText>and provides the complete set of data elements of Appendix </w:delText>
        </w:r>
        <w:r w:rsidRPr="00B33E30" w:rsidDel="00B33E30">
          <w:rPr>
            <w:b/>
            <w:bCs/>
            <w:sz w:val="24"/>
            <w:szCs w:val="24"/>
          </w:rPr>
          <w:delText>4</w:delText>
        </w:r>
        <w:r w:rsidRPr="00B33E30" w:rsidDel="00B33E30">
          <w:rPr>
            <w:sz w:val="24"/>
            <w:szCs w:val="24"/>
          </w:rPr>
          <w:delText>;</w:delText>
        </w:r>
      </w:del>
    </w:p>
    <w:p w14:paraId="099B6D4D" w14:textId="3527DBF2" w:rsidR="00050343" w:rsidRPr="00B33E30" w:rsidRDefault="00050343" w:rsidP="00050343">
      <w:pPr>
        <w:spacing w:before="120"/>
        <w:rPr>
          <w:rFonts w:eastAsia="Batang"/>
          <w:sz w:val="24"/>
          <w:szCs w:val="24"/>
          <w:lang w:eastAsia="ko-KR"/>
        </w:rPr>
      </w:pPr>
      <w:r w:rsidRPr="00B33E30">
        <w:rPr>
          <w:rFonts w:eastAsia="Batang"/>
          <w:sz w:val="24"/>
          <w:szCs w:val="24"/>
          <w:lang w:eastAsia="ko-KR"/>
        </w:rPr>
        <w:t>2</w:t>
      </w:r>
      <w:r w:rsidRPr="00B33E30">
        <w:rPr>
          <w:rFonts w:eastAsia="Batang"/>
          <w:sz w:val="24"/>
          <w:szCs w:val="24"/>
          <w:lang w:eastAsia="ko-KR"/>
        </w:rPr>
        <w:tab/>
        <w:t>to examine</w:t>
      </w:r>
      <w:r w:rsidRPr="00B33E30">
        <w:rPr>
          <w:rFonts w:eastAsia="Batang"/>
          <w:sz w:val="24"/>
          <w:szCs w:val="24"/>
        </w:rPr>
        <w:t xml:space="preserve"> a</w:t>
      </w:r>
      <w:r w:rsidRPr="00B33E30">
        <w:rPr>
          <w:rFonts w:eastAsia="Batang"/>
          <w:sz w:val="24"/>
          <w:szCs w:val="24"/>
          <w:lang w:eastAsia="ko-KR"/>
        </w:rPr>
        <w:t xml:space="preserve">ll assignments to HAPS in the fixed service notified prior to 20 October 2007 and apply the provisions of </w:t>
      </w:r>
      <w:r w:rsidRPr="00B33E30">
        <w:rPr>
          <w:rFonts w:eastAsia="Batang"/>
          <w:i/>
          <w:sz w:val="24"/>
          <w:szCs w:val="24"/>
          <w:lang w:eastAsia="ko-KR"/>
        </w:rPr>
        <w:t>resolves </w:t>
      </w:r>
      <w:r w:rsidRPr="00B33E30">
        <w:rPr>
          <w:rFonts w:eastAsia="Batang"/>
          <w:sz w:val="24"/>
          <w:szCs w:val="24"/>
          <w:lang w:eastAsia="ko-KR"/>
        </w:rPr>
        <w:t xml:space="preserve">1, 2, 3, 4 and 5 and the respective </w:t>
      </w:r>
      <w:proofErr w:type="gramStart"/>
      <w:r w:rsidRPr="00B33E30">
        <w:rPr>
          <w:rFonts w:eastAsia="Batang"/>
          <w:sz w:val="24"/>
          <w:szCs w:val="24"/>
          <w:lang w:eastAsia="ko-KR"/>
        </w:rPr>
        <w:t>calculation</w:t>
      </w:r>
      <w:proofErr w:type="gramEnd"/>
      <w:r w:rsidRPr="00B33E30">
        <w:rPr>
          <w:rFonts w:eastAsia="Batang"/>
          <w:sz w:val="24"/>
          <w:szCs w:val="24"/>
          <w:lang w:eastAsia="ko-KR"/>
        </w:rPr>
        <w:t xml:space="preserve"> methodologies included in Recommendation ITU-R F.1820 and Recommendation ITU</w:t>
      </w:r>
      <w:r w:rsidRPr="00B33E30">
        <w:rPr>
          <w:rFonts w:eastAsia="Batang"/>
          <w:sz w:val="24"/>
          <w:szCs w:val="24"/>
          <w:lang w:eastAsia="ko-KR"/>
        </w:rPr>
        <w:noBreakHyphen/>
        <w:t>R SF.</w:t>
      </w:r>
      <w:r w:rsidRPr="00B33E30">
        <w:rPr>
          <w:sz w:val="24"/>
          <w:szCs w:val="24"/>
        </w:rPr>
        <w:t>1843</w:t>
      </w:r>
      <w:r w:rsidRPr="00B33E30">
        <w:rPr>
          <w:rFonts w:eastAsia="Batang"/>
          <w:sz w:val="24"/>
          <w:szCs w:val="24"/>
          <w:lang w:eastAsia="ko-KR"/>
        </w:rPr>
        <w:t>.</w:t>
      </w:r>
    </w:p>
    <w:p w14:paraId="2ABCC97D" w14:textId="77777777" w:rsidR="00050343" w:rsidRPr="00B33E30" w:rsidRDefault="00050343" w:rsidP="00050343">
      <w:pPr>
        <w:spacing w:before="120"/>
        <w:rPr>
          <w:rFonts w:eastAsia="Batang"/>
          <w:sz w:val="24"/>
          <w:szCs w:val="24"/>
          <w:lang w:eastAsia="ko-KR"/>
        </w:rPr>
      </w:pPr>
    </w:p>
    <w:p w14:paraId="278A81D3" w14:textId="77777777" w:rsidR="00050343" w:rsidRPr="00B33E30" w:rsidRDefault="00050343" w:rsidP="00050343">
      <w:pPr>
        <w:spacing w:before="120"/>
        <w:rPr>
          <w:sz w:val="24"/>
          <w:szCs w:val="24"/>
        </w:rPr>
      </w:pPr>
      <w:r w:rsidRPr="00B33E30">
        <w:rPr>
          <w:b/>
          <w:sz w:val="24"/>
          <w:szCs w:val="24"/>
        </w:rPr>
        <w:t>Reasons:</w:t>
      </w:r>
      <w:r w:rsidRPr="00B33E30">
        <w:rPr>
          <w:sz w:val="24"/>
          <w:szCs w:val="24"/>
        </w:rPr>
        <w:t xml:space="preserve">  To modify the existing Resolution 122 which supports a worldwide designation to HAPS to allow for increases in EIRP density levels during periods of rain.</w:t>
      </w:r>
    </w:p>
    <w:p w14:paraId="07A34516" w14:textId="77777777" w:rsidR="00050343" w:rsidRDefault="00050343" w:rsidP="00050343">
      <w:pPr>
        <w:spacing w:before="120"/>
        <w:rPr>
          <w:sz w:val="24"/>
          <w:szCs w:val="24"/>
        </w:rPr>
      </w:pPr>
      <w:r w:rsidRPr="00B33E30">
        <w:rPr>
          <w:sz w:val="24"/>
          <w:szCs w:val="24"/>
        </w:rPr>
        <w:t xml:space="preserve"> </w:t>
      </w:r>
    </w:p>
    <w:p w14:paraId="1D9E10C5" w14:textId="77777777" w:rsidR="00050343" w:rsidRPr="00FB70C3" w:rsidRDefault="00050343" w:rsidP="00050343">
      <w:pPr>
        <w:pStyle w:val="ResNo"/>
        <w:jc w:val="left"/>
        <w:rPr>
          <w:rFonts w:ascii="Times New Roman" w:hAnsi="Times New Roman" w:cs="Times New Roman"/>
          <w:b/>
          <w:bCs/>
        </w:rPr>
      </w:pPr>
      <w:bookmarkStart w:id="212" w:name="_Toc450048654"/>
      <w:r w:rsidRPr="00FB70C3">
        <w:rPr>
          <w:rFonts w:ascii="Times New Roman" w:hAnsi="Times New Roman" w:cs="Times New Roman"/>
          <w:b/>
          <w:bCs/>
        </w:rPr>
        <w:t>SUP</w:t>
      </w:r>
      <w:r w:rsidRPr="00FB70C3">
        <w:rPr>
          <w:rFonts w:ascii="Times New Roman" w:hAnsi="Times New Roman" w:cs="Times New Roman"/>
        </w:rPr>
        <w:tab/>
      </w:r>
      <w:r w:rsidRPr="00FB70C3">
        <w:rPr>
          <w:rFonts w:ascii="Times New Roman" w:hAnsi="Times New Roman" w:cs="Times New Roman"/>
          <w:b/>
          <w:bCs/>
        </w:rPr>
        <w:t>USA/1.14/27</w:t>
      </w:r>
    </w:p>
    <w:p w14:paraId="53F61CBF" w14:textId="77777777" w:rsidR="00050343" w:rsidRPr="00FB70C3" w:rsidRDefault="00050343" w:rsidP="00050343">
      <w:pPr>
        <w:pStyle w:val="ResNo"/>
        <w:rPr>
          <w:rFonts w:ascii="Times New Roman" w:hAnsi="Times New Roman" w:cs="Times New Roman"/>
        </w:rPr>
      </w:pPr>
      <w:r w:rsidRPr="00FB70C3">
        <w:rPr>
          <w:rFonts w:ascii="Times New Roman" w:hAnsi="Times New Roman" w:cs="Times New Roman"/>
        </w:rPr>
        <w:t xml:space="preserve">Resolution </w:t>
      </w:r>
      <w:r w:rsidRPr="00FB70C3">
        <w:rPr>
          <w:rStyle w:val="href"/>
        </w:rPr>
        <w:t>160</w:t>
      </w:r>
      <w:r w:rsidRPr="00FB70C3">
        <w:rPr>
          <w:rFonts w:ascii="Times New Roman" w:hAnsi="Times New Roman" w:cs="Times New Roman"/>
        </w:rPr>
        <w:t xml:space="preserve"> (WRC</w:t>
      </w:r>
      <w:r w:rsidRPr="00FB70C3">
        <w:rPr>
          <w:rFonts w:ascii="Times New Roman" w:hAnsi="Times New Roman" w:cs="Times New Roman"/>
        </w:rPr>
        <w:noBreakHyphen/>
        <w:t>15)</w:t>
      </w:r>
      <w:bookmarkEnd w:id="212"/>
    </w:p>
    <w:p w14:paraId="23B9BAA8" w14:textId="77777777" w:rsidR="00050343" w:rsidRPr="00FB70C3" w:rsidRDefault="00050343" w:rsidP="00050343">
      <w:pPr>
        <w:pStyle w:val="Restitle"/>
        <w:rPr>
          <w:rFonts w:ascii="Times New Roman" w:hAnsi="Times New Roman" w:cs="Times New Roman"/>
        </w:rPr>
      </w:pPr>
      <w:bookmarkStart w:id="213" w:name="_Toc450048655"/>
      <w:r w:rsidRPr="00FB70C3">
        <w:rPr>
          <w:rFonts w:ascii="Times New Roman" w:hAnsi="Times New Roman" w:cs="Times New Roman"/>
        </w:rPr>
        <w:t xml:space="preserve">Facilitating access to broadband applications delivered </w:t>
      </w:r>
      <w:r w:rsidRPr="00FB70C3">
        <w:rPr>
          <w:rFonts w:ascii="Times New Roman" w:hAnsi="Times New Roman" w:cs="Times New Roman"/>
        </w:rPr>
        <w:br/>
        <w:t>by high-altitude platform stations</w:t>
      </w:r>
      <w:bookmarkEnd w:id="213"/>
    </w:p>
    <w:p w14:paraId="273A8EC2" w14:textId="77777777" w:rsidR="00050343" w:rsidRPr="00FB70C3" w:rsidRDefault="00050343" w:rsidP="00050343">
      <w:pPr>
        <w:spacing w:before="120"/>
        <w:rPr>
          <w:sz w:val="24"/>
          <w:szCs w:val="24"/>
        </w:rPr>
      </w:pPr>
      <w:r w:rsidRPr="00FB70C3">
        <w:rPr>
          <w:b/>
          <w:sz w:val="24"/>
          <w:szCs w:val="24"/>
        </w:rPr>
        <w:t>Reasons:</w:t>
      </w:r>
      <w:r w:rsidRPr="00FB70C3">
        <w:rPr>
          <w:sz w:val="24"/>
          <w:szCs w:val="24"/>
        </w:rPr>
        <w:t xml:space="preserve">  The work associated with Resolution 160 is completed.</w:t>
      </w:r>
    </w:p>
    <w:p w14:paraId="06918C89" w14:textId="77777777" w:rsidR="00CC0262" w:rsidRDefault="00CC0262" w:rsidP="00050343">
      <w:pPr>
        <w:jc w:val="center"/>
        <w:rPr>
          <w:b/>
          <w:sz w:val="22"/>
          <w:szCs w:val="22"/>
        </w:rPr>
      </w:pPr>
    </w:p>
    <w:p w14:paraId="7418055D" w14:textId="77777777" w:rsidR="00CC0262" w:rsidRDefault="00CC0262" w:rsidP="00050343">
      <w:pPr>
        <w:jc w:val="center"/>
        <w:rPr>
          <w:b/>
          <w:sz w:val="22"/>
          <w:szCs w:val="22"/>
        </w:rPr>
      </w:pPr>
    </w:p>
    <w:p w14:paraId="5A1A9FC1" w14:textId="18C90D82" w:rsidR="00050343" w:rsidRDefault="00CC0262" w:rsidP="00050343">
      <w:pPr>
        <w:jc w:val="center"/>
        <w:rPr>
          <w:b/>
          <w:sz w:val="22"/>
          <w:szCs w:val="22"/>
        </w:rPr>
      </w:pPr>
      <w:r>
        <w:rPr>
          <w:b/>
          <w:sz w:val="22"/>
          <w:szCs w:val="22"/>
        </w:rPr>
        <w:t>__________________________</w:t>
      </w:r>
      <w:r w:rsidR="00050343">
        <w:rPr>
          <w:b/>
          <w:sz w:val="22"/>
          <w:szCs w:val="22"/>
        </w:rPr>
        <w:br w:type="page"/>
      </w:r>
    </w:p>
    <w:p w14:paraId="36F3A723" w14:textId="77777777" w:rsidR="00050343" w:rsidRDefault="00050343" w:rsidP="00050343">
      <w:pPr>
        <w:jc w:val="center"/>
        <w:rPr>
          <w:b/>
          <w:sz w:val="22"/>
          <w:szCs w:val="22"/>
        </w:rPr>
      </w:pPr>
    </w:p>
    <w:p w14:paraId="3C5FBAB6" w14:textId="77777777" w:rsidR="00050343" w:rsidRDefault="00050343" w:rsidP="00050343">
      <w:pPr>
        <w:jc w:val="center"/>
        <w:rPr>
          <w:b/>
          <w:sz w:val="22"/>
          <w:szCs w:val="22"/>
        </w:rPr>
      </w:pPr>
    </w:p>
    <w:p w14:paraId="3F8ABF85" w14:textId="77777777" w:rsidR="00050343" w:rsidRDefault="00050343" w:rsidP="00050343">
      <w:pPr>
        <w:jc w:val="center"/>
        <w:rPr>
          <w:b/>
          <w:sz w:val="22"/>
          <w:szCs w:val="22"/>
        </w:rPr>
      </w:pPr>
    </w:p>
    <w:p w14:paraId="48E21E44" w14:textId="77777777" w:rsidR="00050343" w:rsidRDefault="00050343" w:rsidP="00050343">
      <w:pPr>
        <w:jc w:val="center"/>
        <w:rPr>
          <w:b/>
          <w:sz w:val="22"/>
          <w:szCs w:val="22"/>
        </w:rPr>
      </w:pPr>
    </w:p>
    <w:p w14:paraId="25B00573" w14:textId="77777777" w:rsidR="00050343" w:rsidRDefault="00050343" w:rsidP="00050343">
      <w:pPr>
        <w:jc w:val="center"/>
        <w:rPr>
          <w:b/>
          <w:sz w:val="22"/>
          <w:szCs w:val="22"/>
        </w:rPr>
      </w:pPr>
    </w:p>
    <w:p w14:paraId="6CCDD215" w14:textId="77777777" w:rsidR="00050343" w:rsidRDefault="00050343" w:rsidP="00050343">
      <w:pPr>
        <w:jc w:val="center"/>
        <w:rPr>
          <w:b/>
          <w:sz w:val="22"/>
          <w:szCs w:val="22"/>
        </w:rPr>
      </w:pPr>
    </w:p>
    <w:p w14:paraId="2F017082" w14:textId="77777777" w:rsidR="00050343" w:rsidRDefault="00050343" w:rsidP="00050343">
      <w:pPr>
        <w:jc w:val="center"/>
        <w:rPr>
          <w:b/>
          <w:sz w:val="22"/>
          <w:szCs w:val="22"/>
        </w:rPr>
      </w:pPr>
    </w:p>
    <w:p w14:paraId="6545EEE3" w14:textId="77777777" w:rsidR="00050343" w:rsidRDefault="00050343" w:rsidP="00050343">
      <w:pPr>
        <w:jc w:val="center"/>
        <w:rPr>
          <w:b/>
          <w:sz w:val="22"/>
          <w:szCs w:val="22"/>
        </w:rPr>
      </w:pPr>
    </w:p>
    <w:p w14:paraId="46EA5521" w14:textId="77777777" w:rsidR="00050343" w:rsidRDefault="00050343" w:rsidP="00050343">
      <w:pPr>
        <w:jc w:val="center"/>
        <w:rPr>
          <w:b/>
          <w:sz w:val="22"/>
          <w:szCs w:val="22"/>
        </w:rPr>
      </w:pPr>
    </w:p>
    <w:p w14:paraId="26D0A496" w14:textId="77777777" w:rsidR="00050343" w:rsidRDefault="00050343" w:rsidP="00050343">
      <w:pPr>
        <w:jc w:val="center"/>
        <w:rPr>
          <w:b/>
          <w:sz w:val="22"/>
          <w:szCs w:val="22"/>
        </w:rPr>
      </w:pPr>
    </w:p>
    <w:p w14:paraId="2D46E0EA" w14:textId="77777777" w:rsidR="00050343" w:rsidRDefault="00050343" w:rsidP="00050343">
      <w:pPr>
        <w:jc w:val="center"/>
        <w:rPr>
          <w:b/>
          <w:sz w:val="22"/>
          <w:szCs w:val="22"/>
        </w:rPr>
      </w:pPr>
    </w:p>
    <w:p w14:paraId="132F435B" w14:textId="77777777" w:rsidR="00050343" w:rsidRDefault="00050343" w:rsidP="00050343">
      <w:pPr>
        <w:jc w:val="center"/>
        <w:rPr>
          <w:b/>
          <w:sz w:val="22"/>
          <w:szCs w:val="22"/>
        </w:rPr>
      </w:pPr>
    </w:p>
    <w:p w14:paraId="1737C570" w14:textId="77777777" w:rsidR="00050343" w:rsidRDefault="00050343" w:rsidP="00050343">
      <w:pPr>
        <w:jc w:val="center"/>
        <w:rPr>
          <w:b/>
          <w:sz w:val="22"/>
          <w:szCs w:val="22"/>
        </w:rPr>
      </w:pPr>
    </w:p>
    <w:p w14:paraId="519E2930" w14:textId="77777777" w:rsidR="00050343" w:rsidRDefault="00050343" w:rsidP="00050343">
      <w:pPr>
        <w:jc w:val="center"/>
        <w:rPr>
          <w:b/>
          <w:sz w:val="22"/>
          <w:szCs w:val="22"/>
        </w:rPr>
      </w:pPr>
    </w:p>
    <w:p w14:paraId="3B9EE590" w14:textId="77777777" w:rsidR="00050343" w:rsidRDefault="00050343" w:rsidP="00050343">
      <w:pPr>
        <w:jc w:val="center"/>
        <w:rPr>
          <w:b/>
          <w:sz w:val="22"/>
          <w:szCs w:val="22"/>
        </w:rPr>
      </w:pPr>
    </w:p>
    <w:p w14:paraId="59D997F5" w14:textId="77777777" w:rsidR="00050343" w:rsidRDefault="00050343" w:rsidP="00050343">
      <w:pPr>
        <w:jc w:val="center"/>
        <w:rPr>
          <w:b/>
          <w:sz w:val="22"/>
          <w:szCs w:val="22"/>
        </w:rPr>
      </w:pPr>
    </w:p>
    <w:p w14:paraId="0BA77942" w14:textId="77777777" w:rsidR="00050343" w:rsidRDefault="00050343" w:rsidP="00050343">
      <w:pPr>
        <w:jc w:val="center"/>
        <w:rPr>
          <w:b/>
          <w:sz w:val="22"/>
          <w:szCs w:val="22"/>
        </w:rPr>
      </w:pPr>
    </w:p>
    <w:p w14:paraId="32E397FE" w14:textId="77777777" w:rsidR="00050343" w:rsidRDefault="00050343" w:rsidP="00050343">
      <w:pPr>
        <w:jc w:val="center"/>
        <w:rPr>
          <w:b/>
          <w:sz w:val="22"/>
          <w:szCs w:val="22"/>
        </w:rPr>
      </w:pPr>
    </w:p>
    <w:p w14:paraId="604ABBE5" w14:textId="77777777" w:rsidR="00050343" w:rsidRDefault="00050343" w:rsidP="00050343">
      <w:pPr>
        <w:jc w:val="center"/>
        <w:rPr>
          <w:b/>
          <w:sz w:val="22"/>
          <w:szCs w:val="22"/>
        </w:rPr>
      </w:pPr>
    </w:p>
    <w:p w14:paraId="2E172B1E" w14:textId="77777777" w:rsidR="00050343" w:rsidRDefault="00050343" w:rsidP="00050343">
      <w:pPr>
        <w:jc w:val="center"/>
        <w:rPr>
          <w:b/>
          <w:sz w:val="22"/>
          <w:szCs w:val="22"/>
        </w:rPr>
      </w:pPr>
    </w:p>
    <w:p w14:paraId="49DDD917" w14:textId="77777777" w:rsidR="00050343" w:rsidRDefault="00050343" w:rsidP="00050343">
      <w:pPr>
        <w:jc w:val="center"/>
        <w:rPr>
          <w:b/>
          <w:sz w:val="22"/>
          <w:szCs w:val="22"/>
        </w:rPr>
      </w:pPr>
    </w:p>
    <w:p w14:paraId="5EDE343A" w14:textId="77777777" w:rsidR="00050343" w:rsidRDefault="00050343" w:rsidP="00050343">
      <w:pPr>
        <w:jc w:val="center"/>
        <w:rPr>
          <w:b/>
          <w:sz w:val="22"/>
          <w:szCs w:val="22"/>
        </w:rPr>
      </w:pPr>
    </w:p>
    <w:p w14:paraId="0D866BFE" w14:textId="77777777" w:rsidR="00050343" w:rsidRDefault="00050343" w:rsidP="00050343">
      <w:pPr>
        <w:jc w:val="center"/>
        <w:rPr>
          <w:b/>
          <w:sz w:val="22"/>
          <w:szCs w:val="22"/>
        </w:rPr>
      </w:pPr>
    </w:p>
    <w:p w14:paraId="78E9975B" w14:textId="77777777" w:rsidR="00050343" w:rsidRDefault="00050343" w:rsidP="00050343">
      <w:pPr>
        <w:jc w:val="center"/>
        <w:rPr>
          <w:b/>
          <w:sz w:val="22"/>
          <w:szCs w:val="22"/>
        </w:rPr>
      </w:pPr>
    </w:p>
    <w:p w14:paraId="34608515" w14:textId="77777777" w:rsidR="00050343" w:rsidRDefault="00050343" w:rsidP="00050343">
      <w:pPr>
        <w:jc w:val="center"/>
        <w:rPr>
          <w:b/>
          <w:sz w:val="22"/>
          <w:szCs w:val="22"/>
        </w:rPr>
      </w:pPr>
    </w:p>
    <w:p w14:paraId="7C376E84" w14:textId="4A6F9D55" w:rsidR="00050343" w:rsidRPr="00050343" w:rsidRDefault="00050343" w:rsidP="00050343">
      <w:pPr>
        <w:jc w:val="center"/>
        <w:rPr>
          <w:b/>
          <w:sz w:val="48"/>
          <w:szCs w:val="48"/>
        </w:rPr>
      </w:pPr>
      <w:r w:rsidRPr="00050343">
        <w:rPr>
          <w:b/>
          <w:sz w:val="48"/>
          <w:szCs w:val="48"/>
        </w:rPr>
        <w:t>VIEW C</w:t>
      </w:r>
    </w:p>
    <w:p w14:paraId="7597C51F" w14:textId="77777777" w:rsidR="00050343" w:rsidRDefault="00050343">
      <w:pPr>
        <w:rPr>
          <w:b/>
          <w:sz w:val="48"/>
          <w:szCs w:val="48"/>
        </w:rPr>
      </w:pPr>
    </w:p>
    <w:p w14:paraId="5A722A2D" w14:textId="77777777" w:rsidR="00050343" w:rsidRDefault="00050343">
      <w:pPr>
        <w:rPr>
          <w:b/>
          <w:sz w:val="48"/>
          <w:szCs w:val="48"/>
        </w:rPr>
      </w:pPr>
    </w:p>
    <w:p w14:paraId="68C8DA2F" w14:textId="77777777" w:rsidR="00050343" w:rsidRPr="00050343" w:rsidRDefault="00050343">
      <w:pPr>
        <w:rPr>
          <w:b/>
          <w:sz w:val="48"/>
          <w:szCs w:val="48"/>
        </w:rPr>
      </w:pPr>
    </w:p>
    <w:p w14:paraId="621EFE9C" w14:textId="77777777" w:rsidR="00050343" w:rsidRDefault="00050343">
      <w:pPr>
        <w:rPr>
          <w:rStyle w:val="fontstyle01"/>
        </w:rPr>
      </w:pPr>
      <w:r>
        <w:rPr>
          <w:rStyle w:val="fontstyle01"/>
        </w:rPr>
        <w:br w:type="page"/>
      </w:r>
    </w:p>
    <w:p w14:paraId="0E008F4E" w14:textId="6C141342" w:rsidR="00050343" w:rsidRPr="00CA718D" w:rsidRDefault="00050343" w:rsidP="00050343">
      <w:pPr>
        <w:rPr>
          <w:b/>
          <w:i/>
          <w:sz w:val="24"/>
          <w:szCs w:val="24"/>
        </w:rPr>
      </w:pPr>
      <w:r>
        <w:rPr>
          <w:rStyle w:val="fontstyle01"/>
        </w:rPr>
        <w:t>View C</w:t>
      </w:r>
      <w:r w:rsidRPr="00CA718D">
        <w:rPr>
          <w:rStyle w:val="fontstyle01"/>
        </w:rPr>
        <w:t xml:space="preserve">: </w:t>
      </w:r>
      <w:r>
        <w:rPr>
          <w:b/>
          <w:i/>
          <w:sz w:val="24"/>
          <w:szCs w:val="24"/>
        </w:rPr>
        <w:t xml:space="preserve"> </w:t>
      </w:r>
      <w:r w:rsidRPr="00CA718D">
        <w:rPr>
          <w:b/>
          <w:i/>
          <w:sz w:val="24"/>
          <w:szCs w:val="24"/>
        </w:rPr>
        <w:t>S</w:t>
      </w:r>
      <w:r w:rsidRPr="00CA718D">
        <w:rPr>
          <w:rStyle w:val="fontstyle11"/>
          <w:b/>
          <w:i/>
        </w:rPr>
        <w:t>upported by</w:t>
      </w:r>
      <w:r>
        <w:rPr>
          <w:rStyle w:val="fontstyle11"/>
          <w:b/>
          <w:i/>
        </w:rPr>
        <w:t xml:space="preserve"> Lockheed Martin Corporation</w:t>
      </w:r>
      <w:r w:rsidR="00FF5277">
        <w:rPr>
          <w:rStyle w:val="fontstyle11"/>
          <w:b/>
          <w:i/>
        </w:rPr>
        <w:t>.</w:t>
      </w:r>
    </w:p>
    <w:p w14:paraId="46864BA6" w14:textId="77777777" w:rsidR="00050343" w:rsidRDefault="00050343" w:rsidP="00050343">
      <w:pPr>
        <w:rPr>
          <w:sz w:val="24"/>
          <w:szCs w:val="24"/>
          <w:shd w:val="clear" w:color="auto" w:fill="FFFFFF"/>
        </w:rPr>
      </w:pPr>
      <w:r w:rsidRPr="00CA718D">
        <w:rPr>
          <w:b/>
          <w:bCs/>
          <w:sz w:val="24"/>
          <w:szCs w:val="24"/>
        </w:rPr>
        <w:br/>
      </w:r>
      <w:r>
        <w:rPr>
          <w:sz w:val="24"/>
          <w:szCs w:val="24"/>
          <w:shd w:val="clear" w:color="auto" w:fill="FFFFFF"/>
        </w:rPr>
        <w:t xml:space="preserve">Lockheed Martin, supporting </w:t>
      </w:r>
      <w:proofErr w:type="spellStart"/>
      <w:r>
        <w:rPr>
          <w:sz w:val="24"/>
          <w:szCs w:val="24"/>
          <w:shd w:val="clear" w:color="auto" w:fill="FFFFFF"/>
        </w:rPr>
        <w:t>Elefante</w:t>
      </w:r>
      <w:proofErr w:type="spellEnd"/>
      <w:r>
        <w:rPr>
          <w:sz w:val="24"/>
          <w:szCs w:val="24"/>
          <w:shd w:val="clear" w:color="auto" w:fill="FFFFFF"/>
        </w:rPr>
        <w:t xml:space="preserve"> Group on the technologies for its proposed stratospheric-based communications systems, presents views on the changes necessary to allow operation of HAPS in the ground-to-platform direction in the 21.5-22 GHz range and in the platform-to-ground direction in the 25.25-27.5 GHz range.  This proposal </w:t>
      </w:r>
      <w:r w:rsidRPr="007D4058">
        <w:rPr>
          <w:sz w:val="24"/>
          <w:szCs w:val="24"/>
          <w:shd w:val="clear" w:color="auto" w:fill="FFFFFF"/>
        </w:rPr>
        <w:t xml:space="preserve">may potentially be merged with other proposals </w:t>
      </w:r>
      <w:r>
        <w:rPr>
          <w:sz w:val="24"/>
          <w:szCs w:val="24"/>
          <w:shd w:val="clear" w:color="auto" w:fill="FFFFFF"/>
        </w:rPr>
        <w:t>that address the other directions in these two ranges, or HAPS operation in other prospective bands</w:t>
      </w:r>
      <w:r w:rsidRPr="007D4058">
        <w:rPr>
          <w:sz w:val="24"/>
          <w:szCs w:val="24"/>
          <w:shd w:val="clear" w:color="auto" w:fill="FFFFFF"/>
        </w:rPr>
        <w:t>.</w:t>
      </w:r>
    </w:p>
    <w:p w14:paraId="2910EE81" w14:textId="77777777" w:rsidR="00050343" w:rsidRDefault="00050343" w:rsidP="00050343">
      <w:pPr>
        <w:rPr>
          <w:sz w:val="24"/>
          <w:szCs w:val="24"/>
          <w:shd w:val="clear" w:color="auto" w:fill="FFFFFF"/>
        </w:rPr>
      </w:pPr>
    </w:p>
    <w:p w14:paraId="099AA47B" w14:textId="77777777" w:rsidR="00050343" w:rsidRPr="003715B1" w:rsidRDefault="00050343" w:rsidP="00050343">
      <w:pPr>
        <w:pStyle w:val="Heading1"/>
        <w:spacing w:before="0"/>
        <w:rPr>
          <w:b w:val="0"/>
          <w:bCs w:val="0"/>
          <w:caps/>
          <w:sz w:val="24"/>
          <w:szCs w:val="24"/>
        </w:rPr>
      </w:pPr>
      <w:r>
        <w:rPr>
          <w:b w:val="0"/>
          <w:sz w:val="24"/>
          <w:szCs w:val="24"/>
          <w:shd w:val="clear" w:color="auto" w:fill="FFFFFF"/>
        </w:rPr>
        <w:t xml:space="preserve">With the regulatory provisions proposed in View C, the objectives of the proposals in </w:t>
      </w:r>
      <w:r>
        <w:rPr>
          <w:b w:val="0"/>
          <w:sz w:val="24"/>
          <w:szCs w:val="24"/>
        </w:rPr>
        <w:t>Views A, B, and D could be accommodated without precluding or unnecessarily constraining operation of HAPS in the 21.5-22 GHz and 25.25-27.5 GHz frequency ranges.</w:t>
      </w:r>
    </w:p>
    <w:p w14:paraId="0CA4BF74" w14:textId="77777777" w:rsidR="00050343" w:rsidRDefault="00050343" w:rsidP="00050343">
      <w:pPr>
        <w:rPr>
          <w:sz w:val="24"/>
          <w:szCs w:val="24"/>
          <w:shd w:val="clear" w:color="auto" w:fill="FFFFFF"/>
        </w:rPr>
      </w:pPr>
    </w:p>
    <w:p w14:paraId="27518488" w14:textId="77777777" w:rsidR="00050343" w:rsidRDefault="00050343" w:rsidP="00050343">
      <w:pPr>
        <w:rPr>
          <w:sz w:val="24"/>
          <w:szCs w:val="24"/>
          <w:shd w:val="clear" w:color="auto" w:fill="FFFFFF"/>
        </w:rPr>
      </w:pPr>
      <w:r w:rsidRPr="00236FC5">
        <w:rPr>
          <w:sz w:val="24"/>
          <w:szCs w:val="24"/>
          <w:shd w:val="clear" w:color="auto" w:fill="FFFFFF"/>
        </w:rPr>
        <w:t xml:space="preserve">The proponents of View </w:t>
      </w:r>
      <w:r>
        <w:rPr>
          <w:sz w:val="24"/>
          <w:szCs w:val="24"/>
          <w:shd w:val="clear" w:color="auto" w:fill="FFFFFF"/>
        </w:rPr>
        <w:t>C</w:t>
      </w:r>
      <w:r w:rsidRPr="00236FC5">
        <w:rPr>
          <w:sz w:val="24"/>
          <w:szCs w:val="24"/>
          <w:shd w:val="clear" w:color="auto" w:fill="FFFFFF"/>
        </w:rPr>
        <w:t xml:space="preserve"> seek the following objectives:</w:t>
      </w:r>
    </w:p>
    <w:p w14:paraId="7D562281" w14:textId="77777777" w:rsidR="00050343" w:rsidRDefault="00050343" w:rsidP="00050343">
      <w:pPr>
        <w:rPr>
          <w:sz w:val="24"/>
          <w:szCs w:val="24"/>
          <w:shd w:val="clear" w:color="auto" w:fill="FFFFFF"/>
        </w:rPr>
      </w:pPr>
      <w:r>
        <w:rPr>
          <w:sz w:val="24"/>
          <w:szCs w:val="24"/>
          <w:shd w:val="clear" w:color="auto" w:fill="FFFFFF"/>
        </w:rPr>
        <w:t>(1</w:t>
      </w:r>
      <w:proofErr w:type="gramStart"/>
      <w:r>
        <w:rPr>
          <w:sz w:val="24"/>
          <w:szCs w:val="24"/>
          <w:shd w:val="clear" w:color="auto" w:fill="FFFFFF"/>
        </w:rPr>
        <w:t>)  To</w:t>
      </w:r>
      <w:proofErr w:type="gramEnd"/>
      <w:r>
        <w:rPr>
          <w:sz w:val="24"/>
          <w:szCs w:val="24"/>
          <w:shd w:val="clear" w:color="auto" w:fill="FFFFFF"/>
        </w:rPr>
        <w:t xml:space="preserve"> allow for HAPS in the ground-to-platform direction in the 21.5-22 GHz range and in the platform-to-ground direction in the 25.25-27.5 GHz frequency range.</w:t>
      </w:r>
    </w:p>
    <w:p w14:paraId="6C76AB8B" w14:textId="77777777" w:rsidR="00050343" w:rsidRDefault="00050343" w:rsidP="00050343">
      <w:pPr>
        <w:rPr>
          <w:sz w:val="24"/>
          <w:szCs w:val="24"/>
          <w:shd w:val="clear" w:color="auto" w:fill="FFFFFF"/>
        </w:rPr>
      </w:pPr>
      <w:r>
        <w:rPr>
          <w:sz w:val="24"/>
          <w:szCs w:val="24"/>
          <w:shd w:val="clear" w:color="auto" w:fill="FFFFFF"/>
        </w:rPr>
        <w:t>(2</w:t>
      </w:r>
      <w:proofErr w:type="gramStart"/>
      <w:r>
        <w:rPr>
          <w:sz w:val="24"/>
          <w:szCs w:val="24"/>
          <w:shd w:val="clear" w:color="auto" w:fill="FFFFFF"/>
        </w:rPr>
        <w:t>)  To</w:t>
      </w:r>
      <w:proofErr w:type="gramEnd"/>
      <w:r>
        <w:rPr>
          <w:sz w:val="24"/>
          <w:szCs w:val="24"/>
          <w:shd w:val="clear" w:color="auto" w:fill="FFFFFF"/>
        </w:rPr>
        <w:t xml:space="preserve"> include provisions ensuring compatibility of HAPS systems with fixed and mobile services, as well as other incumbent services, without unduly constraining deployment of the variety of HAPS systems that will undoubtedly emerge.  </w:t>
      </w:r>
    </w:p>
    <w:p w14:paraId="1F9FD6EE" w14:textId="77777777" w:rsidR="00050343" w:rsidRPr="00236FC5" w:rsidRDefault="00050343" w:rsidP="00050343">
      <w:pPr>
        <w:rPr>
          <w:sz w:val="24"/>
          <w:szCs w:val="24"/>
          <w:shd w:val="clear" w:color="auto" w:fill="FFFFFF"/>
        </w:rPr>
      </w:pPr>
      <w:r>
        <w:rPr>
          <w:sz w:val="24"/>
          <w:szCs w:val="24"/>
          <w:shd w:val="clear" w:color="auto" w:fill="FFFFFF"/>
        </w:rPr>
        <w:t>(3</w:t>
      </w:r>
      <w:proofErr w:type="gramStart"/>
      <w:r>
        <w:rPr>
          <w:sz w:val="24"/>
          <w:szCs w:val="24"/>
          <w:shd w:val="clear" w:color="auto" w:fill="FFFFFF"/>
        </w:rPr>
        <w:t>)  To</w:t>
      </w:r>
      <w:proofErr w:type="gramEnd"/>
      <w:r>
        <w:rPr>
          <w:sz w:val="24"/>
          <w:szCs w:val="24"/>
          <w:shd w:val="clear" w:color="auto" w:fill="FFFFFF"/>
        </w:rPr>
        <w:t xml:space="preserve"> ensure that any power flux density levels that apply to HAPS systems take into account all </w:t>
      </w:r>
      <w:r w:rsidRPr="003E18D5">
        <w:rPr>
          <w:sz w:val="24"/>
          <w:szCs w:val="24"/>
          <w:shd w:val="clear" w:color="auto" w:fill="FFFFFF"/>
        </w:rPr>
        <w:t xml:space="preserve">transmission </w:t>
      </w:r>
      <w:r>
        <w:rPr>
          <w:sz w:val="24"/>
          <w:szCs w:val="24"/>
          <w:shd w:val="clear" w:color="auto" w:fill="FFFFFF"/>
        </w:rPr>
        <w:t xml:space="preserve">path </w:t>
      </w:r>
      <w:r w:rsidRPr="003E18D5">
        <w:rPr>
          <w:sz w:val="24"/>
          <w:szCs w:val="24"/>
          <w:shd w:val="clear" w:color="auto" w:fill="FFFFFF"/>
        </w:rPr>
        <w:t xml:space="preserve">characteristics before the </w:t>
      </w:r>
      <w:r>
        <w:rPr>
          <w:sz w:val="24"/>
          <w:szCs w:val="24"/>
          <w:shd w:val="clear" w:color="auto" w:fill="FFFFFF"/>
        </w:rPr>
        <w:t xml:space="preserve">potential victim </w:t>
      </w:r>
      <w:r w:rsidRPr="003E18D5">
        <w:rPr>
          <w:sz w:val="24"/>
          <w:szCs w:val="24"/>
          <w:shd w:val="clear" w:color="auto" w:fill="FFFFFF"/>
        </w:rPr>
        <w:t>receiver</w:t>
      </w:r>
      <w:r>
        <w:rPr>
          <w:sz w:val="24"/>
          <w:szCs w:val="24"/>
          <w:shd w:val="clear" w:color="auto" w:fill="FFFFFF"/>
        </w:rPr>
        <w:t xml:space="preserve"> of terrestrial services.</w:t>
      </w:r>
    </w:p>
    <w:p w14:paraId="52051D6F" w14:textId="77777777" w:rsidR="00050343" w:rsidRDefault="00050343" w:rsidP="00050343">
      <w:pPr>
        <w:rPr>
          <w:sz w:val="24"/>
          <w:szCs w:val="24"/>
          <w:shd w:val="clear" w:color="auto" w:fill="FFFFFF"/>
        </w:rPr>
      </w:pPr>
    </w:p>
    <w:p w14:paraId="29471546" w14:textId="77777777" w:rsidR="00050343" w:rsidRDefault="00050343" w:rsidP="00050343">
      <w:pPr>
        <w:rPr>
          <w:sz w:val="24"/>
          <w:szCs w:val="24"/>
          <w:shd w:val="clear" w:color="auto" w:fill="FFFFFF"/>
        </w:rPr>
      </w:pPr>
      <w:r>
        <w:rPr>
          <w:sz w:val="24"/>
          <w:szCs w:val="24"/>
          <w:shd w:val="clear" w:color="auto" w:fill="FFFFFF"/>
        </w:rPr>
        <w:t xml:space="preserve">Regarding item (1), Footnotes Nos. 5.B114 and 5.D114 ensure that HAPS can operate in the ground-to-platform direction in the 21.5-22 GHz range and in the platform-to-ground direction in the 25.25-27.5 GHz range, respectively.  Compatible operation with other allocated services in neighboring administrations can be </w:t>
      </w:r>
      <w:r w:rsidRPr="007D4058">
        <w:rPr>
          <w:sz w:val="24"/>
          <w:szCs w:val="24"/>
          <w:shd w:val="clear" w:color="auto" w:fill="FFFFFF"/>
        </w:rPr>
        <w:t>ensure</w:t>
      </w:r>
      <w:r>
        <w:rPr>
          <w:sz w:val="24"/>
          <w:szCs w:val="24"/>
          <w:shd w:val="clear" w:color="auto" w:fill="FFFFFF"/>
        </w:rPr>
        <w:t xml:space="preserve">d through appropriate regulatory language.  Accordingly, the footnotes should expressly provide designations for HAPS in these frequencies in these directions so as to facilitate the deployment of HAPS systems and the realization of their potential benefits.  </w:t>
      </w:r>
      <w:r w:rsidRPr="007D4058">
        <w:rPr>
          <w:sz w:val="24"/>
          <w:szCs w:val="24"/>
          <w:shd w:val="clear" w:color="auto" w:fill="FFFFFF"/>
        </w:rPr>
        <w:t xml:space="preserve"> </w:t>
      </w:r>
    </w:p>
    <w:p w14:paraId="2707F220" w14:textId="77777777" w:rsidR="00050343" w:rsidRDefault="00050343" w:rsidP="00050343">
      <w:pPr>
        <w:rPr>
          <w:sz w:val="24"/>
          <w:szCs w:val="24"/>
          <w:shd w:val="clear" w:color="auto" w:fill="FFFFFF"/>
        </w:rPr>
      </w:pPr>
    </w:p>
    <w:p w14:paraId="76E08B57" w14:textId="77777777" w:rsidR="00050343" w:rsidRDefault="00050343" w:rsidP="00050343">
      <w:pPr>
        <w:rPr>
          <w:sz w:val="24"/>
          <w:szCs w:val="24"/>
          <w:shd w:val="clear" w:color="auto" w:fill="FFFFFF"/>
        </w:rPr>
      </w:pPr>
      <w:r>
        <w:rPr>
          <w:sz w:val="24"/>
          <w:szCs w:val="24"/>
          <w:shd w:val="clear" w:color="auto" w:fill="FFFFFF"/>
        </w:rPr>
        <w:t xml:space="preserve">Concerning item (2), the power flux density </w:t>
      </w:r>
      <w:r w:rsidRPr="007D4058">
        <w:rPr>
          <w:sz w:val="24"/>
          <w:szCs w:val="24"/>
          <w:shd w:val="clear" w:color="auto" w:fill="FFFFFF"/>
        </w:rPr>
        <w:t xml:space="preserve">masks in </w:t>
      </w:r>
      <w:r>
        <w:rPr>
          <w:sz w:val="24"/>
          <w:szCs w:val="24"/>
          <w:shd w:val="clear" w:color="auto" w:fill="FFFFFF"/>
        </w:rPr>
        <w:t>25.25-27.5</w:t>
      </w:r>
      <w:r w:rsidRPr="007D4058">
        <w:rPr>
          <w:sz w:val="24"/>
          <w:szCs w:val="24"/>
          <w:shd w:val="clear" w:color="auto" w:fill="FFFFFF"/>
        </w:rPr>
        <w:t xml:space="preserve"> GHz </w:t>
      </w:r>
      <w:r>
        <w:rPr>
          <w:sz w:val="24"/>
          <w:szCs w:val="24"/>
          <w:shd w:val="clear" w:color="auto" w:fill="FFFFFF"/>
        </w:rPr>
        <w:t xml:space="preserve">set out in </w:t>
      </w:r>
      <w:r>
        <w:rPr>
          <w:i/>
          <w:sz w:val="24"/>
          <w:szCs w:val="24"/>
          <w:shd w:val="clear" w:color="auto" w:fill="FFFFFF"/>
        </w:rPr>
        <w:t xml:space="preserve">resolves 1 </w:t>
      </w:r>
      <w:r w:rsidRPr="00432D28">
        <w:rPr>
          <w:sz w:val="24"/>
          <w:szCs w:val="24"/>
          <w:shd w:val="clear" w:color="auto" w:fill="FFFFFF"/>
        </w:rPr>
        <w:t>and</w:t>
      </w:r>
      <w:r>
        <w:rPr>
          <w:i/>
          <w:sz w:val="24"/>
          <w:szCs w:val="24"/>
          <w:shd w:val="clear" w:color="auto" w:fill="FFFFFF"/>
        </w:rPr>
        <w:t xml:space="preserve"> </w:t>
      </w:r>
      <w:r w:rsidRPr="00AD5018">
        <w:rPr>
          <w:i/>
          <w:sz w:val="24"/>
          <w:szCs w:val="24"/>
          <w:shd w:val="clear" w:color="auto" w:fill="FFFFFF"/>
        </w:rPr>
        <w:t xml:space="preserve">2 </w:t>
      </w:r>
      <w:r>
        <w:rPr>
          <w:sz w:val="24"/>
          <w:szCs w:val="24"/>
          <w:shd w:val="clear" w:color="auto" w:fill="FFFFFF"/>
        </w:rPr>
        <w:t xml:space="preserve">of attached Draft New Resolution [C114] </w:t>
      </w:r>
      <w:r w:rsidRPr="00432D28">
        <w:rPr>
          <w:sz w:val="24"/>
          <w:szCs w:val="24"/>
          <w:shd w:val="clear" w:color="auto" w:fill="FFFFFF"/>
        </w:rPr>
        <w:t>are</w:t>
      </w:r>
      <w:r w:rsidRPr="007D4058">
        <w:rPr>
          <w:sz w:val="24"/>
          <w:szCs w:val="24"/>
          <w:shd w:val="clear" w:color="auto" w:fill="FFFFFF"/>
        </w:rPr>
        <w:t xml:space="preserve"> </w:t>
      </w:r>
      <w:r>
        <w:rPr>
          <w:sz w:val="24"/>
          <w:szCs w:val="24"/>
          <w:shd w:val="clear" w:color="auto" w:fill="FFFFFF"/>
        </w:rPr>
        <w:t xml:space="preserve">described as </w:t>
      </w:r>
      <w:r w:rsidRPr="007D4058">
        <w:rPr>
          <w:sz w:val="24"/>
          <w:szCs w:val="24"/>
          <w:shd w:val="clear" w:color="auto" w:fill="FFFFFF"/>
        </w:rPr>
        <w:t xml:space="preserve">threshold levels </w:t>
      </w:r>
      <w:r>
        <w:rPr>
          <w:sz w:val="24"/>
          <w:szCs w:val="24"/>
          <w:shd w:val="clear" w:color="auto" w:fill="FFFFFF"/>
        </w:rPr>
        <w:t>for compatibility but are not expressed as “limits” so as to allow HAPS operators the ability to demonstrate that their systems’ adherence to other power flux density levels will also ensure compatibility apart from this safe harbor.  The power flux density</w:t>
      </w:r>
      <w:r w:rsidRPr="007D4058">
        <w:rPr>
          <w:sz w:val="24"/>
          <w:szCs w:val="24"/>
          <w:shd w:val="clear" w:color="auto" w:fill="FFFFFF"/>
        </w:rPr>
        <w:t xml:space="preserve"> masks contained in </w:t>
      </w:r>
      <w:r>
        <w:rPr>
          <w:i/>
          <w:sz w:val="24"/>
          <w:szCs w:val="24"/>
          <w:shd w:val="clear" w:color="auto" w:fill="FFFFFF"/>
        </w:rPr>
        <w:t xml:space="preserve">resolves 1 </w:t>
      </w:r>
      <w:r w:rsidRPr="00432D28">
        <w:rPr>
          <w:sz w:val="24"/>
          <w:szCs w:val="24"/>
          <w:shd w:val="clear" w:color="auto" w:fill="FFFFFF"/>
        </w:rPr>
        <w:t>and</w:t>
      </w:r>
      <w:r>
        <w:rPr>
          <w:i/>
          <w:sz w:val="24"/>
          <w:szCs w:val="24"/>
          <w:shd w:val="clear" w:color="auto" w:fill="FFFFFF"/>
        </w:rPr>
        <w:t xml:space="preserve"> </w:t>
      </w:r>
      <w:r w:rsidRPr="00AD5018">
        <w:rPr>
          <w:i/>
          <w:sz w:val="24"/>
          <w:szCs w:val="24"/>
          <w:shd w:val="clear" w:color="auto" w:fill="FFFFFF"/>
        </w:rPr>
        <w:t xml:space="preserve">2 </w:t>
      </w:r>
      <w:r>
        <w:rPr>
          <w:sz w:val="24"/>
          <w:szCs w:val="24"/>
          <w:shd w:val="clear" w:color="auto" w:fill="FFFFFF"/>
        </w:rPr>
        <w:t xml:space="preserve">are based on the system characteristics of System 6, such as a platform coverage radius of 50 km.  Other HAPS systems are being planned, including those with larger coverage areas, larger payloads, and greater capacity and capabilities, and there may be further </w:t>
      </w:r>
      <w:r w:rsidRPr="007D4058">
        <w:rPr>
          <w:sz w:val="24"/>
          <w:szCs w:val="24"/>
          <w:shd w:val="clear" w:color="auto" w:fill="FFFFFF"/>
        </w:rPr>
        <w:t>evolution of HAPS technology</w:t>
      </w:r>
      <w:r>
        <w:rPr>
          <w:sz w:val="24"/>
          <w:szCs w:val="24"/>
          <w:shd w:val="clear" w:color="auto" w:fill="FFFFFF"/>
        </w:rPr>
        <w:t xml:space="preserve">.  The proponents of View C note that the Article 21 power flux density limits which provide compatibility of satellite systems with terrestrial fixed and mobile services would equally ensure compatibility of HAPS with fixed and mobile service systems, as the high-altitude geometry of HAPS systems is the same as satellite systems from the perspective of terrestrial system receivers.  (Note that </w:t>
      </w:r>
      <w:r w:rsidRPr="001F0F70">
        <w:rPr>
          <w:sz w:val="24"/>
          <w:szCs w:val="24"/>
          <w:shd w:val="clear" w:color="auto" w:fill="FFFFFF"/>
        </w:rPr>
        <w:t xml:space="preserve">the proposed </w:t>
      </w:r>
      <w:r>
        <w:rPr>
          <w:sz w:val="24"/>
          <w:szCs w:val="24"/>
          <w:shd w:val="clear" w:color="auto" w:fill="FFFFFF"/>
        </w:rPr>
        <w:t xml:space="preserve">levels in </w:t>
      </w:r>
      <w:r w:rsidRPr="001F0F70">
        <w:rPr>
          <w:i/>
          <w:sz w:val="24"/>
          <w:szCs w:val="24"/>
          <w:shd w:val="clear" w:color="auto" w:fill="FFFFFF"/>
        </w:rPr>
        <w:t>resolves 1</w:t>
      </w:r>
      <w:r>
        <w:rPr>
          <w:sz w:val="24"/>
          <w:szCs w:val="24"/>
          <w:shd w:val="clear" w:color="auto" w:fill="FFFFFF"/>
        </w:rPr>
        <w:t xml:space="preserve"> and </w:t>
      </w:r>
      <w:r w:rsidRPr="001F0F70">
        <w:rPr>
          <w:i/>
          <w:sz w:val="24"/>
          <w:szCs w:val="24"/>
          <w:shd w:val="clear" w:color="auto" w:fill="FFFFFF"/>
        </w:rPr>
        <w:t>2</w:t>
      </w:r>
      <w:r>
        <w:rPr>
          <w:sz w:val="24"/>
          <w:szCs w:val="24"/>
          <w:shd w:val="clear" w:color="auto" w:fill="FFFFFF"/>
        </w:rPr>
        <w:t xml:space="preserve"> based on the recent studies </w:t>
      </w:r>
      <w:r w:rsidRPr="001F0F70">
        <w:rPr>
          <w:sz w:val="24"/>
          <w:szCs w:val="24"/>
          <w:shd w:val="clear" w:color="auto" w:fill="FFFFFF"/>
        </w:rPr>
        <w:t xml:space="preserve">are higher </w:t>
      </w:r>
      <w:r>
        <w:rPr>
          <w:sz w:val="24"/>
          <w:szCs w:val="24"/>
          <w:shd w:val="clear" w:color="auto" w:fill="FFFFFF"/>
        </w:rPr>
        <w:t xml:space="preserve">than Article 21 levels </w:t>
      </w:r>
      <w:r w:rsidRPr="001F0F70">
        <w:rPr>
          <w:sz w:val="24"/>
          <w:szCs w:val="24"/>
          <w:shd w:val="clear" w:color="auto" w:fill="FFFFFF"/>
        </w:rPr>
        <w:t>by up to 15 dB for elevation angles greater than 27 degrees and lower by up to 17 dB for elevation angles less than 20 degrees</w:t>
      </w:r>
      <w:r>
        <w:rPr>
          <w:sz w:val="24"/>
          <w:szCs w:val="24"/>
          <w:shd w:val="clear" w:color="auto" w:fill="FFFFFF"/>
        </w:rPr>
        <w:t xml:space="preserve">.) The Article 21 limits have stood the test of time to accommodate compatible operations by a </w:t>
      </w:r>
      <w:r w:rsidRPr="001B1AC9">
        <w:rPr>
          <w:sz w:val="24"/>
          <w:szCs w:val="24"/>
          <w:shd w:val="clear" w:color="auto" w:fill="FFFFFF"/>
        </w:rPr>
        <w:t xml:space="preserve">variety of </w:t>
      </w:r>
      <w:r>
        <w:rPr>
          <w:sz w:val="24"/>
          <w:szCs w:val="24"/>
          <w:shd w:val="clear" w:color="auto" w:fill="FFFFFF"/>
        </w:rPr>
        <w:t>satellite systems</w:t>
      </w:r>
      <w:r w:rsidRPr="001B1AC9">
        <w:rPr>
          <w:sz w:val="24"/>
          <w:szCs w:val="24"/>
          <w:shd w:val="clear" w:color="auto" w:fill="FFFFFF"/>
        </w:rPr>
        <w:t xml:space="preserve"> and characteristics </w:t>
      </w:r>
      <w:r>
        <w:rPr>
          <w:sz w:val="24"/>
          <w:szCs w:val="24"/>
          <w:shd w:val="clear" w:color="auto" w:fill="FFFFFF"/>
        </w:rPr>
        <w:t xml:space="preserve">at a full range of </w:t>
      </w:r>
      <w:r w:rsidRPr="001B1AC9">
        <w:rPr>
          <w:sz w:val="24"/>
          <w:szCs w:val="24"/>
          <w:shd w:val="clear" w:color="auto" w:fill="FFFFFF"/>
        </w:rPr>
        <w:t>elevation angles</w:t>
      </w:r>
      <w:r>
        <w:rPr>
          <w:sz w:val="24"/>
          <w:szCs w:val="24"/>
          <w:shd w:val="clear" w:color="auto" w:fill="FFFFFF"/>
        </w:rPr>
        <w:t xml:space="preserve">.  </w:t>
      </w:r>
    </w:p>
    <w:p w14:paraId="1F4E8104" w14:textId="77777777" w:rsidR="00050343" w:rsidRDefault="00050343" w:rsidP="00050343">
      <w:pPr>
        <w:rPr>
          <w:sz w:val="24"/>
          <w:szCs w:val="24"/>
          <w:shd w:val="clear" w:color="auto" w:fill="FFFFFF"/>
        </w:rPr>
      </w:pPr>
    </w:p>
    <w:p w14:paraId="21B84C66" w14:textId="77777777" w:rsidR="00050343" w:rsidRPr="00D74A81" w:rsidRDefault="00050343" w:rsidP="00050343">
      <w:pPr>
        <w:rPr>
          <w:sz w:val="24"/>
          <w:szCs w:val="24"/>
          <w:shd w:val="clear" w:color="auto" w:fill="FFFFFF"/>
        </w:rPr>
      </w:pPr>
      <w:r>
        <w:rPr>
          <w:sz w:val="24"/>
          <w:szCs w:val="24"/>
          <w:shd w:val="clear" w:color="auto" w:fill="FFFFFF"/>
        </w:rPr>
        <w:t xml:space="preserve">The proponents of View C do not advocate adoption of </w:t>
      </w:r>
      <w:r w:rsidRPr="007D4058">
        <w:rPr>
          <w:sz w:val="24"/>
          <w:szCs w:val="24"/>
          <w:shd w:val="clear" w:color="auto" w:fill="FFFFFF"/>
        </w:rPr>
        <w:t xml:space="preserve">Article 21 </w:t>
      </w:r>
      <w:r>
        <w:rPr>
          <w:sz w:val="24"/>
          <w:szCs w:val="24"/>
          <w:shd w:val="clear" w:color="auto" w:fill="FFFFFF"/>
        </w:rPr>
        <w:t xml:space="preserve">limits here, although it would be appropriate to do so, but put forth the levels </w:t>
      </w:r>
      <w:r w:rsidRPr="007D4058">
        <w:rPr>
          <w:sz w:val="24"/>
          <w:szCs w:val="24"/>
          <w:shd w:val="clear" w:color="auto" w:fill="FFFFFF"/>
        </w:rPr>
        <w:t>provide</w:t>
      </w:r>
      <w:r>
        <w:rPr>
          <w:sz w:val="24"/>
          <w:szCs w:val="24"/>
          <w:shd w:val="clear" w:color="auto" w:fill="FFFFFF"/>
        </w:rPr>
        <w:t xml:space="preserve">d in </w:t>
      </w:r>
      <w:r>
        <w:rPr>
          <w:i/>
          <w:sz w:val="24"/>
          <w:szCs w:val="24"/>
          <w:shd w:val="clear" w:color="auto" w:fill="FFFFFF"/>
        </w:rPr>
        <w:t xml:space="preserve">resolves 1 </w:t>
      </w:r>
      <w:r>
        <w:rPr>
          <w:sz w:val="24"/>
          <w:szCs w:val="24"/>
          <w:shd w:val="clear" w:color="auto" w:fill="FFFFFF"/>
        </w:rPr>
        <w:t>and</w:t>
      </w:r>
      <w:r>
        <w:rPr>
          <w:i/>
          <w:sz w:val="24"/>
          <w:szCs w:val="24"/>
          <w:shd w:val="clear" w:color="auto" w:fill="FFFFFF"/>
        </w:rPr>
        <w:t xml:space="preserve"> 2</w:t>
      </w:r>
      <w:r>
        <w:rPr>
          <w:sz w:val="24"/>
          <w:szCs w:val="24"/>
          <w:shd w:val="clear" w:color="auto" w:fill="FFFFFF"/>
        </w:rPr>
        <w:t xml:space="preserve">.  Although these were derived as the result of ITU Studies based on a very specific set of HAPS system and victim ground station characteristics, they can be adequate to the task of ensuring compatibility with the fixed and mobile terrestrial services, </w:t>
      </w:r>
      <w:r w:rsidRPr="00D74A81">
        <w:rPr>
          <w:i/>
          <w:sz w:val="24"/>
          <w:szCs w:val="24"/>
          <w:shd w:val="clear" w:color="auto" w:fill="FFFFFF"/>
        </w:rPr>
        <w:t>provided</w:t>
      </w:r>
      <w:r>
        <w:rPr>
          <w:sz w:val="24"/>
          <w:szCs w:val="24"/>
          <w:shd w:val="clear" w:color="auto" w:fill="FFFFFF"/>
        </w:rPr>
        <w:t xml:space="preserve"> the conditions discussed in item (3) are included, </w:t>
      </w:r>
      <w:r w:rsidRPr="00D74A81">
        <w:rPr>
          <w:i/>
          <w:sz w:val="24"/>
          <w:szCs w:val="24"/>
          <w:shd w:val="clear" w:color="auto" w:fill="FFFFFF"/>
        </w:rPr>
        <w:t>and</w:t>
      </w:r>
      <w:r>
        <w:rPr>
          <w:sz w:val="24"/>
          <w:szCs w:val="24"/>
          <w:shd w:val="clear" w:color="auto" w:fill="FFFFFF"/>
        </w:rPr>
        <w:t xml:space="preserve"> </w:t>
      </w:r>
      <w:r w:rsidRPr="00D74A81">
        <w:rPr>
          <w:i/>
          <w:sz w:val="24"/>
          <w:szCs w:val="24"/>
          <w:shd w:val="clear" w:color="auto" w:fill="FFFFFF"/>
        </w:rPr>
        <w:t>provided further</w:t>
      </w:r>
      <w:r>
        <w:rPr>
          <w:sz w:val="24"/>
          <w:szCs w:val="24"/>
          <w:shd w:val="clear" w:color="auto" w:fill="FFFFFF"/>
        </w:rPr>
        <w:t xml:space="preserve"> that they operate as a safe harbor, such that HAPS operators will have the opportunity to demonstrate that another mask also ensures compatibility and to comply with it.  To that end, reference to Article 21 is made here as proof that </w:t>
      </w:r>
      <w:r w:rsidRPr="007D4058">
        <w:rPr>
          <w:sz w:val="24"/>
          <w:szCs w:val="24"/>
          <w:shd w:val="clear" w:color="auto" w:fill="FFFFFF"/>
        </w:rPr>
        <w:t>other masks are possible</w:t>
      </w:r>
      <w:r>
        <w:rPr>
          <w:sz w:val="24"/>
          <w:szCs w:val="24"/>
          <w:shd w:val="clear" w:color="auto" w:fill="FFFFFF"/>
        </w:rPr>
        <w:t xml:space="preserve"> which can ensure compatibility with terrestrial services from high altitudes</w:t>
      </w:r>
      <w:r w:rsidRPr="007D4058">
        <w:rPr>
          <w:sz w:val="24"/>
          <w:szCs w:val="24"/>
          <w:shd w:val="clear" w:color="auto" w:fill="FFFFFF"/>
        </w:rPr>
        <w:t xml:space="preserve">.  </w:t>
      </w:r>
      <w:r>
        <w:rPr>
          <w:sz w:val="24"/>
          <w:szCs w:val="24"/>
          <w:shd w:val="clear" w:color="auto" w:fill="FFFFFF"/>
        </w:rPr>
        <w:t xml:space="preserve">Treating the power flux density levels in </w:t>
      </w:r>
      <w:r>
        <w:rPr>
          <w:i/>
          <w:sz w:val="24"/>
          <w:szCs w:val="24"/>
          <w:shd w:val="clear" w:color="auto" w:fill="FFFFFF"/>
        </w:rPr>
        <w:t xml:space="preserve">resolves 1 </w:t>
      </w:r>
      <w:r>
        <w:rPr>
          <w:sz w:val="24"/>
          <w:szCs w:val="24"/>
          <w:shd w:val="clear" w:color="auto" w:fill="FFFFFF"/>
        </w:rPr>
        <w:t xml:space="preserve">and </w:t>
      </w:r>
      <w:proofErr w:type="gramStart"/>
      <w:r>
        <w:rPr>
          <w:i/>
          <w:sz w:val="24"/>
          <w:szCs w:val="24"/>
          <w:shd w:val="clear" w:color="auto" w:fill="FFFFFF"/>
        </w:rPr>
        <w:t>2</w:t>
      </w:r>
      <w:proofErr w:type="gramEnd"/>
      <w:r>
        <w:rPr>
          <w:sz w:val="24"/>
          <w:szCs w:val="24"/>
          <w:shd w:val="clear" w:color="auto" w:fill="FFFFFF"/>
        </w:rPr>
        <w:t xml:space="preserve"> as limits would </w:t>
      </w:r>
      <w:r w:rsidRPr="00D74A81">
        <w:rPr>
          <w:sz w:val="24"/>
          <w:szCs w:val="24"/>
          <w:shd w:val="clear" w:color="auto" w:fill="FFFFFF"/>
        </w:rPr>
        <w:t xml:space="preserve">artificially constrain future </w:t>
      </w:r>
      <w:r>
        <w:rPr>
          <w:sz w:val="24"/>
          <w:szCs w:val="24"/>
          <w:shd w:val="clear" w:color="auto" w:fill="FFFFFF"/>
        </w:rPr>
        <w:t xml:space="preserve">design and </w:t>
      </w:r>
      <w:r w:rsidRPr="00D74A81">
        <w:rPr>
          <w:sz w:val="24"/>
          <w:szCs w:val="24"/>
          <w:shd w:val="clear" w:color="auto" w:fill="FFFFFF"/>
        </w:rPr>
        <w:t>configurations of HAPS systems. Therefore</w:t>
      </w:r>
      <w:r>
        <w:rPr>
          <w:sz w:val="24"/>
          <w:szCs w:val="24"/>
          <w:shd w:val="clear" w:color="auto" w:fill="FFFFFF"/>
        </w:rPr>
        <w:t xml:space="preserve">, the proponents recommend that the </w:t>
      </w:r>
      <w:r w:rsidRPr="00D74A81">
        <w:rPr>
          <w:sz w:val="24"/>
          <w:szCs w:val="24"/>
          <w:shd w:val="clear" w:color="auto" w:fill="FFFFFF"/>
        </w:rPr>
        <w:t xml:space="preserve">proposed </w:t>
      </w:r>
      <w:r>
        <w:rPr>
          <w:sz w:val="24"/>
          <w:szCs w:val="24"/>
          <w:shd w:val="clear" w:color="auto" w:fill="FFFFFF"/>
        </w:rPr>
        <w:t xml:space="preserve">power flux density levels </w:t>
      </w:r>
      <w:r w:rsidRPr="00D74A81">
        <w:rPr>
          <w:sz w:val="24"/>
          <w:szCs w:val="24"/>
          <w:shd w:val="clear" w:color="auto" w:fill="FFFFFF"/>
        </w:rPr>
        <w:t xml:space="preserve">be used as a </w:t>
      </w:r>
      <w:r>
        <w:rPr>
          <w:sz w:val="24"/>
          <w:szCs w:val="24"/>
          <w:shd w:val="clear" w:color="auto" w:fill="FFFFFF"/>
        </w:rPr>
        <w:t xml:space="preserve">safe harbor </w:t>
      </w:r>
      <w:r w:rsidRPr="00D74A81">
        <w:rPr>
          <w:sz w:val="24"/>
          <w:szCs w:val="24"/>
          <w:shd w:val="clear" w:color="auto" w:fill="FFFFFF"/>
        </w:rPr>
        <w:t xml:space="preserve">with </w:t>
      </w:r>
      <w:r>
        <w:rPr>
          <w:sz w:val="24"/>
          <w:szCs w:val="24"/>
          <w:shd w:val="clear" w:color="auto" w:fill="FFFFFF"/>
        </w:rPr>
        <w:t xml:space="preserve">HAPS operators having the </w:t>
      </w:r>
      <w:r w:rsidRPr="00D74A81">
        <w:rPr>
          <w:sz w:val="24"/>
          <w:szCs w:val="24"/>
          <w:shd w:val="clear" w:color="auto" w:fill="FFFFFF"/>
        </w:rPr>
        <w:t xml:space="preserve">latitude to </w:t>
      </w:r>
      <w:r>
        <w:rPr>
          <w:sz w:val="24"/>
          <w:szCs w:val="24"/>
          <w:shd w:val="clear" w:color="auto" w:fill="FFFFFF"/>
        </w:rPr>
        <w:t>demonstrate</w:t>
      </w:r>
      <w:r w:rsidRPr="00D74A81">
        <w:rPr>
          <w:sz w:val="24"/>
          <w:szCs w:val="24"/>
          <w:shd w:val="clear" w:color="auto" w:fill="FFFFFF"/>
        </w:rPr>
        <w:t xml:space="preserve"> compatibility in other ways.</w:t>
      </w:r>
    </w:p>
    <w:p w14:paraId="3657A5A5" w14:textId="77777777" w:rsidR="00050343" w:rsidRDefault="00050343" w:rsidP="00050343">
      <w:pPr>
        <w:rPr>
          <w:sz w:val="24"/>
          <w:szCs w:val="24"/>
          <w:shd w:val="clear" w:color="auto" w:fill="FFFFFF"/>
        </w:rPr>
      </w:pPr>
    </w:p>
    <w:p w14:paraId="5B7A7472" w14:textId="77777777" w:rsidR="00050343" w:rsidRDefault="00050343" w:rsidP="00050343">
      <w:pPr>
        <w:rPr>
          <w:sz w:val="24"/>
          <w:szCs w:val="24"/>
          <w:shd w:val="clear" w:color="auto" w:fill="FFFFFF"/>
        </w:rPr>
      </w:pPr>
      <w:r>
        <w:rPr>
          <w:sz w:val="24"/>
          <w:szCs w:val="24"/>
          <w:shd w:val="clear" w:color="auto" w:fill="FFFFFF"/>
        </w:rPr>
        <w:t>Finally, regarding item (3), power flux density</w:t>
      </w:r>
      <w:r w:rsidRPr="007D4058">
        <w:rPr>
          <w:sz w:val="24"/>
          <w:szCs w:val="24"/>
          <w:shd w:val="clear" w:color="auto" w:fill="FFFFFF"/>
        </w:rPr>
        <w:t xml:space="preserve"> compliance should take into account all transmission characteristics </w:t>
      </w:r>
      <w:r w:rsidRPr="004C0E3C">
        <w:rPr>
          <w:i/>
          <w:sz w:val="24"/>
          <w:szCs w:val="24"/>
          <w:shd w:val="clear" w:color="auto" w:fill="FFFFFF"/>
        </w:rPr>
        <w:t>before</w:t>
      </w:r>
      <w:r w:rsidRPr="007D4058">
        <w:rPr>
          <w:sz w:val="24"/>
          <w:szCs w:val="24"/>
          <w:shd w:val="clear" w:color="auto" w:fill="FFFFFF"/>
        </w:rPr>
        <w:t xml:space="preserve"> the </w:t>
      </w:r>
      <w:r>
        <w:rPr>
          <w:sz w:val="24"/>
          <w:szCs w:val="24"/>
          <w:shd w:val="clear" w:color="auto" w:fill="FFFFFF"/>
        </w:rPr>
        <w:t xml:space="preserve">potential victim mobile user equipment (“UE”) </w:t>
      </w:r>
      <w:r w:rsidRPr="007D4058">
        <w:rPr>
          <w:sz w:val="24"/>
          <w:szCs w:val="24"/>
          <w:shd w:val="clear" w:color="auto" w:fill="FFFFFF"/>
        </w:rPr>
        <w:t>receiver.</w:t>
      </w:r>
      <w:r>
        <w:rPr>
          <w:sz w:val="24"/>
          <w:szCs w:val="24"/>
          <w:shd w:val="clear" w:color="auto" w:fill="FFFFFF"/>
        </w:rPr>
        <w:t xml:space="preserve">  </w:t>
      </w:r>
      <w:r w:rsidRPr="00687023">
        <w:rPr>
          <w:sz w:val="24"/>
          <w:szCs w:val="24"/>
          <w:shd w:val="clear" w:color="auto" w:fill="FFFFFF"/>
        </w:rPr>
        <w:t xml:space="preserve">Body loss is clearly a path loss characteristic which effects the amount of interference power received </w:t>
      </w:r>
      <w:r>
        <w:rPr>
          <w:sz w:val="24"/>
          <w:szCs w:val="24"/>
          <w:shd w:val="clear" w:color="auto" w:fill="FFFFFF"/>
        </w:rPr>
        <w:t xml:space="preserve">from the potential interferer </w:t>
      </w:r>
      <w:r w:rsidRPr="00687023">
        <w:rPr>
          <w:sz w:val="24"/>
          <w:szCs w:val="24"/>
          <w:shd w:val="clear" w:color="auto" w:fill="FFFFFF"/>
        </w:rPr>
        <w:t xml:space="preserve">by the </w:t>
      </w:r>
      <w:r>
        <w:rPr>
          <w:sz w:val="24"/>
          <w:szCs w:val="24"/>
          <w:shd w:val="clear" w:color="auto" w:fill="FFFFFF"/>
        </w:rPr>
        <w:t xml:space="preserve">potential </w:t>
      </w:r>
      <w:r w:rsidRPr="00687023">
        <w:rPr>
          <w:sz w:val="24"/>
          <w:szCs w:val="24"/>
          <w:shd w:val="clear" w:color="auto" w:fill="FFFFFF"/>
        </w:rPr>
        <w:t>victim receiver</w:t>
      </w:r>
      <w:r>
        <w:rPr>
          <w:sz w:val="24"/>
          <w:szCs w:val="24"/>
          <w:shd w:val="clear" w:color="auto" w:fill="FFFFFF"/>
        </w:rPr>
        <w:t xml:space="preserve">.  In this way, it is indistinguishable from </w:t>
      </w:r>
      <w:r w:rsidRPr="00687023">
        <w:rPr>
          <w:sz w:val="24"/>
          <w:szCs w:val="24"/>
          <w:shd w:val="clear" w:color="auto" w:fill="FFFFFF"/>
        </w:rPr>
        <w:t>other path loss parameters such as polarization loss and atmospheric loss</w:t>
      </w:r>
      <w:r>
        <w:rPr>
          <w:sz w:val="24"/>
          <w:szCs w:val="24"/>
          <w:shd w:val="clear" w:color="auto" w:fill="FFFFFF"/>
        </w:rPr>
        <w:t xml:space="preserve"> contained in the compliance formula for </w:t>
      </w:r>
      <w:proofErr w:type="spellStart"/>
      <w:proofErr w:type="gramStart"/>
      <w:r w:rsidRPr="00687023">
        <w:rPr>
          <w:i/>
          <w:sz w:val="24"/>
          <w:szCs w:val="24"/>
          <w:shd w:val="clear" w:color="auto" w:fill="FFFFFF"/>
        </w:rPr>
        <w:t>pfd</w:t>
      </w:r>
      <w:proofErr w:type="spellEnd"/>
      <w:r w:rsidRPr="00687023">
        <w:rPr>
          <w:i/>
          <w:sz w:val="24"/>
          <w:szCs w:val="24"/>
          <w:shd w:val="clear" w:color="auto" w:fill="FFFFFF"/>
        </w:rPr>
        <w:t>(</w:t>
      </w:r>
      <w:proofErr w:type="gramEnd"/>
      <w:r w:rsidRPr="00687023">
        <w:rPr>
          <w:i/>
          <w:sz w:val="24"/>
          <w:szCs w:val="24"/>
          <w:shd w:val="clear" w:color="auto" w:fill="FFFFFF"/>
        </w:rPr>
        <w:t>El)</w:t>
      </w:r>
      <w:r>
        <w:rPr>
          <w:i/>
          <w:sz w:val="24"/>
          <w:szCs w:val="24"/>
          <w:shd w:val="clear" w:color="auto" w:fill="FFFFFF"/>
        </w:rPr>
        <w:t xml:space="preserve"> </w:t>
      </w:r>
      <w:r>
        <w:rPr>
          <w:sz w:val="24"/>
          <w:szCs w:val="24"/>
          <w:shd w:val="clear" w:color="auto" w:fill="FFFFFF"/>
        </w:rPr>
        <w:t xml:space="preserve">in </w:t>
      </w:r>
      <w:r>
        <w:rPr>
          <w:i/>
          <w:sz w:val="24"/>
          <w:szCs w:val="24"/>
          <w:shd w:val="clear" w:color="auto" w:fill="FFFFFF"/>
        </w:rPr>
        <w:t>resolves 2</w:t>
      </w:r>
      <w:r>
        <w:rPr>
          <w:sz w:val="24"/>
          <w:szCs w:val="24"/>
          <w:shd w:val="clear" w:color="auto" w:fill="FFFFFF"/>
        </w:rPr>
        <w:t xml:space="preserve"> of the attached Draft New Resolution [C114].  View C proponents</w:t>
      </w:r>
      <w:r w:rsidRPr="00687023">
        <w:rPr>
          <w:sz w:val="24"/>
          <w:szCs w:val="24"/>
          <w:shd w:val="clear" w:color="auto" w:fill="FFFFFF"/>
        </w:rPr>
        <w:t xml:space="preserve"> believe</w:t>
      </w:r>
      <w:r>
        <w:rPr>
          <w:sz w:val="24"/>
          <w:szCs w:val="24"/>
          <w:shd w:val="clear" w:color="auto" w:fill="FFFFFF"/>
        </w:rPr>
        <w:t xml:space="preserve"> consistency requires inclusion of </w:t>
      </w:r>
      <w:r w:rsidRPr="00687023">
        <w:rPr>
          <w:sz w:val="24"/>
          <w:szCs w:val="24"/>
          <w:shd w:val="clear" w:color="auto" w:fill="FFFFFF"/>
        </w:rPr>
        <w:t>body loss as part of overall path loss from HAPS transmissions</w:t>
      </w:r>
      <w:r>
        <w:rPr>
          <w:sz w:val="24"/>
          <w:szCs w:val="24"/>
          <w:shd w:val="clear" w:color="auto" w:fill="FFFFFF"/>
        </w:rPr>
        <w:t>,</w:t>
      </w:r>
      <w:r w:rsidRPr="00687023">
        <w:rPr>
          <w:sz w:val="24"/>
          <w:szCs w:val="24"/>
          <w:shd w:val="clear" w:color="auto" w:fill="FFFFFF"/>
        </w:rPr>
        <w:t xml:space="preserve"> </w:t>
      </w:r>
      <w:r w:rsidRPr="00FC476C">
        <w:rPr>
          <w:i/>
          <w:sz w:val="24"/>
          <w:szCs w:val="24"/>
          <w:shd w:val="clear" w:color="auto" w:fill="FFFFFF"/>
        </w:rPr>
        <w:t>not</w:t>
      </w:r>
      <w:r w:rsidRPr="00687023">
        <w:rPr>
          <w:sz w:val="24"/>
          <w:szCs w:val="24"/>
          <w:shd w:val="clear" w:color="auto" w:fill="FFFFFF"/>
        </w:rPr>
        <w:t xml:space="preserve"> as part of the UE receiver characteristics</w:t>
      </w:r>
      <w:r>
        <w:rPr>
          <w:sz w:val="24"/>
          <w:szCs w:val="24"/>
          <w:shd w:val="clear" w:color="auto" w:fill="FFFFFF"/>
        </w:rPr>
        <w:t>.</w:t>
      </w:r>
    </w:p>
    <w:p w14:paraId="03D21A86" w14:textId="77777777" w:rsidR="00050343" w:rsidRDefault="00050343" w:rsidP="00050343">
      <w:pPr>
        <w:rPr>
          <w:sz w:val="24"/>
          <w:szCs w:val="24"/>
          <w:shd w:val="clear" w:color="auto" w:fill="FFFFFF"/>
        </w:rPr>
      </w:pPr>
    </w:p>
    <w:p w14:paraId="2E5049BE" w14:textId="77777777" w:rsidR="00050343" w:rsidRPr="00236FC5" w:rsidRDefault="00050343" w:rsidP="00050343">
      <w:pPr>
        <w:rPr>
          <w:sz w:val="24"/>
          <w:szCs w:val="24"/>
          <w:shd w:val="clear" w:color="auto" w:fill="FFFFFF"/>
        </w:rPr>
      </w:pPr>
      <w:r>
        <w:rPr>
          <w:sz w:val="24"/>
          <w:szCs w:val="24"/>
          <w:shd w:val="clear" w:color="auto" w:fill="FFFFFF"/>
        </w:rPr>
        <w:t xml:space="preserve">Further, if body loss </w:t>
      </w:r>
      <w:proofErr w:type="gramStart"/>
      <w:r>
        <w:rPr>
          <w:sz w:val="24"/>
          <w:szCs w:val="24"/>
          <w:shd w:val="clear" w:color="auto" w:fill="FFFFFF"/>
        </w:rPr>
        <w:t>is</w:t>
      </w:r>
      <w:proofErr w:type="gramEnd"/>
      <w:r>
        <w:rPr>
          <w:sz w:val="24"/>
          <w:szCs w:val="24"/>
          <w:shd w:val="clear" w:color="auto" w:fill="FFFFFF"/>
        </w:rPr>
        <w:t xml:space="preserve"> applied as part of the path loss then the </w:t>
      </w:r>
      <w:r w:rsidRPr="00687023">
        <w:rPr>
          <w:sz w:val="24"/>
          <w:szCs w:val="24"/>
          <w:shd w:val="clear" w:color="auto" w:fill="FFFFFF"/>
        </w:rPr>
        <w:t xml:space="preserve">same body loss figure </w:t>
      </w:r>
      <w:r>
        <w:rPr>
          <w:sz w:val="24"/>
          <w:szCs w:val="24"/>
          <w:shd w:val="clear" w:color="auto" w:fill="FFFFFF"/>
        </w:rPr>
        <w:t xml:space="preserve">would be </w:t>
      </w:r>
      <w:r w:rsidRPr="00687023">
        <w:rPr>
          <w:sz w:val="24"/>
          <w:szCs w:val="24"/>
          <w:shd w:val="clear" w:color="auto" w:fill="FFFFFF"/>
        </w:rPr>
        <w:t xml:space="preserve">applied to all UEs, regardless of their configuration. </w:t>
      </w:r>
      <w:r>
        <w:rPr>
          <w:sz w:val="24"/>
          <w:szCs w:val="24"/>
          <w:shd w:val="clear" w:color="auto" w:fill="FFFFFF"/>
        </w:rPr>
        <w:t>By contrast, were body loss treated as part of the UE receiver characteristics, the HAPS transmissions c</w:t>
      </w:r>
      <w:r w:rsidRPr="00687023">
        <w:rPr>
          <w:sz w:val="24"/>
          <w:szCs w:val="24"/>
          <w:shd w:val="clear" w:color="auto" w:fill="FFFFFF"/>
        </w:rPr>
        <w:t xml:space="preserve">ould be </w:t>
      </w:r>
      <w:r>
        <w:rPr>
          <w:sz w:val="24"/>
          <w:szCs w:val="24"/>
          <w:shd w:val="clear" w:color="auto" w:fill="FFFFFF"/>
        </w:rPr>
        <w:t xml:space="preserve">unreasonably </w:t>
      </w:r>
      <w:r w:rsidRPr="00687023">
        <w:rPr>
          <w:sz w:val="24"/>
          <w:szCs w:val="24"/>
          <w:shd w:val="clear" w:color="auto" w:fill="FFFFFF"/>
        </w:rPr>
        <w:t xml:space="preserve">limited by the </w:t>
      </w:r>
      <w:r>
        <w:rPr>
          <w:sz w:val="24"/>
          <w:szCs w:val="24"/>
          <w:shd w:val="clear" w:color="auto" w:fill="FFFFFF"/>
        </w:rPr>
        <w:t xml:space="preserve">smallest level of </w:t>
      </w:r>
      <w:r w:rsidRPr="00687023">
        <w:rPr>
          <w:sz w:val="24"/>
          <w:szCs w:val="24"/>
          <w:shd w:val="clear" w:color="auto" w:fill="FFFFFF"/>
        </w:rPr>
        <w:t xml:space="preserve">body loss that is claimed by any </w:t>
      </w:r>
      <w:r>
        <w:rPr>
          <w:sz w:val="24"/>
          <w:szCs w:val="24"/>
          <w:shd w:val="clear" w:color="auto" w:fill="FFFFFF"/>
        </w:rPr>
        <w:t xml:space="preserve">single </w:t>
      </w:r>
      <w:r w:rsidRPr="00687023">
        <w:rPr>
          <w:sz w:val="24"/>
          <w:szCs w:val="24"/>
          <w:shd w:val="clear" w:color="auto" w:fill="FFFFFF"/>
        </w:rPr>
        <w:t>UE within the HAPS coverage area</w:t>
      </w:r>
      <w:r>
        <w:rPr>
          <w:sz w:val="24"/>
          <w:szCs w:val="24"/>
          <w:shd w:val="clear" w:color="auto" w:fill="FFFFFF"/>
        </w:rPr>
        <w:t xml:space="preserve">.  This </w:t>
      </w:r>
      <w:r w:rsidRPr="00687023">
        <w:rPr>
          <w:sz w:val="24"/>
          <w:szCs w:val="24"/>
          <w:shd w:val="clear" w:color="auto" w:fill="FFFFFF"/>
        </w:rPr>
        <w:t xml:space="preserve">would </w:t>
      </w:r>
      <w:r>
        <w:rPr>
          <w:sz w:val="24"/>
          <w:szCs w:val="24"/>
          <w:shd w:val="clear" w:color="auto" w:fill="FFFFFF"/>
        </w:rPr>
        <w:t xml:space="preserve">generate uncertainty and </w:t>
      </w:r>
      <w:r w:rsidRPr="00687023">
        <w:rPr>
          <w:sz w:val="24"/>
          <w:szCs w:val="24"/>
          <w:shd w:val="clear" w:color="auto" w:fill="FFFFFF"/>
        </w:rPr>
        <w:t xml:space="preserve">artificially constrain </w:t>
      </w:r>
      <w:r>
        <w:rPr>
          <w:sz w:val="24"/>
          <w:szCs w:val="24"/>
          <w:shd w:val="clear" w:color="auto" w:fill="FFFFFF"/>
        </w:rPr>
        <w:t xml:space="preserve">the ability of </w:t>
      </w:r>
      <w:r w:rsidRPr="00687023">
        <w:rPr>
          <w:sz w:val="24"/>
          <w:szCs w:val="24"/>
          <w:shd w:val="clear" w:color="auto" w:fill="FFFFFF"/>
        </w:rPr>
        <w:t xml:space="preserve">HAPS systems </w:t>
      </w:r>
      <w:r>
        <w:rPr>
          <w:sz w:val="24"/>
          <w:szCs w:val="24"/>
          <w:shd w:val="clear" w:color="auto" w:fill="FFFFFF"/>
        </w:rPr>
        <w:t xml:space="preserve">designers and operators </w:t>
      </w:r>
      <w:r w:rsidRPr="00687023">
        <w:rPr>
          <w:sz w:val="24"/>
          <w:szCs w:val="24"/>
          <w:shd w:val="clear" w:color="auto" w:fill="FFFFFF"/>
        </w:rPr>
        <w:t>to plan and deploy consistent service quality</w:t>
      </w:r>
      <w:r>
        <w:rPr>
          <w:sz w:val="24"/>
          <w:szCs w:val="24"/>
          <w:shd w:val="clear" w:color="auto" w:fill="FFFFFF"/>
        </w:rPr>
        <w:t>.</w:t>
      </w:r>
    </w:p>
    <w:p w14:paraId="5929C74D" w14:textId="77777777" w:rsidR="00050343" w:rsidRPr="00236FC5" w:rsidRDefault="00050343" w:rsidP="00050343">
      <w:pPr>
        <w:rPr>
          <w:sz w:val="24"/>
          <w:szCs w:val="24"/>
          <w:shd w:val="clear" w:color="auto" w:fill="FFFFFF"/>
        </w:rPr>
      </w:pPr>
    </w:p>
    <w:p w14:paraId="32CFC78A" w14:textId="77777777" w:rsidR="00050343" w:rsidRDefault="00050343" w:rsidP="00050343">
      <w:pPr>
        <w:rPr>
          <w:sz w:val="24"/>
          <w:szCs w:val="24"/>
          <w:shd w:val="clear" w:color="auto" w:fill="FFFFFF"/>
        </w:rPr>
      </w:pPr>
      <w:r>
        <w:rPr>
          <w:sz w:val="24"/>
          <w:szCs w:val="24"/>
          <w:shd w:val="clear" w:color="auto" w:fill="FFFFFF"/>
        </w:rPr>
        <w:t xml:space="preserve">View C proponents note that, by analogy, it is </w:t>
      </w:r>
      <w:r w:rsidRPr="00687023">
        <w:rPr>
          <w:sz w:val="24"/>
          <w:szCs w:val="24"/>
          <w:shd w:val="clear" w:color="auto" w:fill="FFFFFF"/>
        </w:rPr>
        <w:t>common</w:t>
      </w:r>
      <w:r>
        <w:rPr>
          <w:sz w:val="24"/>
          <w:szCs w:val="24"/>
          <w:shd w:val="clear" w:color="auto" w:fill="FFFFFF"/>
        </w:rPr>
        <w:t xml:space="preserve"> where there is</w:t>
      </w:r>
      <w:r w:rsidRPr="00687023">
        <w:rPr>
          <w:sz w:val="24"/>
          <w:szCs w:val="24"/>
          <w:shd w:val="clear" w:color="auto" w:fill="FFFFFF"/>
        </w:rPr>
        <w:t xml:space="preserve"> an established I/N protection criteri</w:t>
      </w:r>
      <w:r>
        <w:rPr>
          <w:sz w:val="24"/>
          <w:szCs w:val="24"/>
          <w:shd w:val="clear" w:color="auto" w:fill="FFFFFF"/>
        </w:rPr>
        <w:t xml:space="preserve">on </w:t>
      </w:r>
      <w:r w:rsidRPr="00687023">
        <w:rPr>
          <w:sz w:val="24"/>
          <w:szCs w:val="24"/>
          <w:shd w:val="clear" w:color="auto" w:fill="FFFFFF"/>
        </w:rPr>
        <w:t xml:space="preserve">to </w:t>
      </w:r>
      <w:r>
        <w:rPr>
          <w:sz w:val="24"/>
          <w:szCs w:val="24"/>
          <w:shd w:val="clear" w:color="auto" w:fill="FFFFFF"/>
        </w:rPr>
        <w:t>show</w:t>
      </w:r>
      <w:r w:rsidRPr="00687023">
        <w:rPr>
          <w:sz w:val="24"/>
          <w:szCs w:val="24"/>
          <w:shd w:val="clear" w:color="auto" w:fill="FFFFFF"/>
        </w:rPr>
        <w:t xml:space="preserve"> compatibility by demonstrating that total received interference </w:t>
      </w:r>
      <w:r>
        <w:rPr>
          <w:sz w:val="24"/>
          <w:szCs w:val="24"/>
          <w:shd w:val="clear" w:color="auto" w:fill="FFFFFF"/>
        </w:rPr>
        <w:t>in a victim receiver satisfies</w:t>
      </w:r>
      <w:r w:rsidRPr="00687023">
        <w:rPr>
          <w:sz w:val="24"/>
          <w:szCs w:val="24"/>
          <w:shd w:val="clear" w:color="auto" w:fill="FFFFFF"/>
        </w:rPr>
        <w:t xml:space="preserve"> </w:t>
      </w:r>
      <w:r>
        <w:rPr>
          <w:sz w:val="24"/>
          <w:szCs w:val="24"/>
          <w:shd w:val="clear" w:color="auto" w:fill="FFFFFF"/>
        </w:rPr>
        <w:t>that criterion</w:t>
      </w:r>
      <w:r w:rsidRPr="00687023">
        <w:rPr>
          <w:sz w:val="24"/>
          <w:szCs w:val="24"/>
          <w:shd w:val="clear" w:color="auto" w:fill="FFFFFF"/>
        </w:rPr>
        <w:t xml:space="preserve">. In such a case, it is the responsibility of the </w:t>
      </w:r>
      <w:r>
        <w:rPr>
          <w:sz w:val="24"/>
          <w:szCs w:val="24"/>
          <w:shd w:val="clear" w:color="auto" w:fill="FFFFFF"/>
        </w:rPr>
        <w:t xml:space="preserve">potentially </w:t>
      </w:r>
      <w:r w:rsidRPr="00687023">
        <w:rPr>
          <w:sz w:val="24"/>
          <w:szCs w:val="24"/>
          <w:shd w:val="clear" w:color="auto" w:fill="FFFFFF"/>
        </w:rPr>
        <w:t xml:space="preserve">interfering service </w:t>
      </w:r>
      <w:r>
        <w:rPr>
          <w:sz w:val="24"/>
          <w:szCs w:val="24"/>
          <w:shd w:val="clear" w:color="auto" w:fill="FFFFFF"/>
        </w:rPr>
        <w:t xml:space="preserve">operator </w:t>
      </w:r>
      <w:r w:rsidRPr="00687023">
        <w:rPr>
          <w:sz w:val="24"/>
          <w:szCs w:val="24"/>
          <w:shd w:val="clear" w:color="auto" w:fill="FFFFFF"/>
        </w:rPr>
        <w:t xml:space="preserve">to account for all path loss parameters so that the total received interference </w:t>
      </w:r>
      <w:r>
        <w:rPr>
          <w:sz w:val="24"/>
          <w:szCs w:val="24"/>
          <w:shd w:val="clear" w:color="auto" w:fill="FFFFFF"/>
        </w:rPr>
        <w:t xml:space="preserve">may </w:t>
      </w:r>
      <w:r w:rsidRPr="00687023">
        <w:rPr>
          <w:sz w:val="24"/>
          <w:szCs w:val="24"/>
          <w:shd w:val="clear" w:color="auto" w:fill="FFFFFF"/>
        </w:rPr>
        <w:t>be compared to the receive system noise</w:t>
      </w:r>
      <w:r>
        <w:rPr>
          <w:sz w:val="24"/>
          <w:szCs w:val="24"/>
          <w:shd w:val="clear" w:color="auto" w:fill="FFFFFF"/>
        </w:rPr>
        <w:t>.</w:t>
      </w:r>
      <w:r>
        <w:rPr>
          <w:b/>
          <w:sz w:val="24"/>
          <w:szCs w:val="24"/>
          <w:shd w:val="clear" w:color="auto" w:fill="FFFFFF"/>
        </w:rPr>
        <w:t xml:space="preserve"> </w:t>
      </w:r>
      <w:r w:rsidRPr="00687023">
        <w:rPr>
          <w:sz w:val="24"/>
          <w:szCs w:val="24"/>
          <w:shd w:val="clear" w:color="auto" w:fill="FFFFFF"/>
        </w:rPr>
        <w:t xml:space="preserve"> </w:t>
      </w:r>
      <w:r>
        <w:rPr>
          <w:sz w:val="24"/>
          <w:szCs w:val="24"/>
          <w:shd w:val="clear" w:color="auto" w:fill="FFFFFF"/>
        </w:rPr>
        <w:t>Under this well-established approach</w:t>
      </w:r>
      <w:r w:rsidRPr="00687023">
        <w:rPr>
          <w:sz w:val="24"/>
          <w:szCs w:val="24"/>
          <w:shd w:val="clear" w:color="auto" w:fill="FFFFFF"/>
        </w:rPr>
        <w:t xml:space="preserve">, body loss </w:t>
      </w:r>
      <w:r>
        <w:rPr>
          <w:sz w:val="24"/>
          <w:szCs w:val="24"/>
          <w:shd w:val="clear" w:color="auto" w:fill="FFFFFF"/>
        </w:rPr>
        <w:t>would be included in the</w:t>
      </w:r>
      <w:r w:rsidRPr="00687023">
        <w:rPr>
          <w:sz w:val="24"/>
          <w:szCs w:val="24"/>
          <w:shd w:val="clear" w:color="auto" w:fill="FFFFFF"/>
        </w:rPr>
        <w:t xml:space="preserve"> path loss calculation </w:t>
      </w:r>
      <w:r>
        <w:rPr>
          <w:sz w:val="24"/>
          <w:szCs w:val="24"/>
          <w:shd w:val="clear" w:color="auto" w:fill="FFFFFF"/>
        </w:rPr>
        <w:t>rather than</w:t>
      </w:r>
      <w:r w:rsidRPr="00687023">
        <w:rPr>
          <w:sz w:val="24"/>
          <w:szCs w:val="24"/>
          <w:shd w:val="clear" w:color="auto" w:fill="FFFFFF"/>
        </w:rPr>
        <w:t xml:space="preserve"> in </w:t>
      </w:r>
      <w:r>
        <w:rPr>
          <w:sz w:val="24"/>
          <w:szCs w:val="24"/>
          <w:shd w:val="clear" w:color="auto" w:fill="FFFFFF"/>
        </w:rPr>
        <w:t xml:space="preserve">the receive </w:t>
      </w:r>
      <w:r w:rsidRPr="00687023">
        <w:rPr>
          <w:sz w:val="24"/>
          <w:szCs w:val="24"/>
          <w:shd w:val="clear" w:color="auto" w:fill="FFFFFF"/>
        </w:rPr>
        <w:t>system noise calculation.</w:t>
      </w:r>
    </w:p>
    <w:p w14:paraId="6826C88E" w14:textId="77777777" w:rsidR="00050343" w:rsidRDefault="00050343" w:rsidP="00050343">
      <w:pPr>
        <w:rPr>
          <w:sz w:val="24"/>
          <w:szCs w:val="24"/>
          <w:shd w:val="clear" w:color="auto" w:fill="FFFFFF"/>
        </w:rPr>
      </w:pPr>
    </w:p>
    <w:p w14:paraId="32E8DE1B" w14:textId="77777777" w:rsidR="00050343" w:rsidRPr="00236FC5" w:rsidRDefault="00050343" w:rsidP="00050343">
      <w:pPr>
        <w:jc w:val="center"/>
        <w:rPr>
          <w:sz w:val="24"/>
          <w:szCs w:val="24"/>
          <w:shd w:val="clear" w:color="auto" w:fill="FFFFFF"/>
        </w:rPr>
      </w:pPr>
      <w:r w:rsidRPr="00236FC5">
        <w:rPr>
          <w:sz w:val="24"/>
          <w:szCs w:val="24"/>
          <w:shd w:val="clear" w:color="auto" w:fill="FFFFFF"/>
        </w:rPr>
        <w:t>* * *</w:t>
      </w:r>
    </w:p>
    <w:p w14:paraId="2A9D8894" w14:textId="77777777" w:rsidR="00050343" w:rsidRPr="00236FC5" w:rsidRDefault="00050343" w:rsidP="00050343">
      <w:pPr>
        <w:rPr>
          <w:sz w:val="24"/>
          <w:szCs w:val="24"/>
          <w:shd w:val="clear" w:color="auto" w:fill="FFFFFF"/>
        </w:rPr>
      </w:pPr>
    </w:p>
    <w:p w14:paraId="788D5647" w14:textId="77777777" w:rsidR="00050343" w:rsidRDefault="00050343" w:rsidP="00050343">
      <w:r w:rsidRPr="00236FC5">
        <w:rPr>
          <w:sz w:val="24"/>
          <w:szCs w:val="24"/>
          <w:shd w:val="clear" w:color="auto" w:fill="FFFFFF"/>
        </w:rPr>
        <w:t xml:space="preserve">For all of these reasons, the United States at WRC-19 </w:t>
      </w:r>
      <w:r>
        <w:rPr>
          <w:sz w:val="24"/>
          <w:szCs w:val="24"/>
          <w:shd w:val="clear" w:color="auto" w:fill="FFFFFF"/>
        </w:rPr>
        <w:t xml:space="preserve">should </w:t>
      </w:r>
      <w:r w:rsidRPr="00236FC5">
        <w:rPr>
          <w:sz w:val="24"/>
          <w:szCs w:val="24"/>
          <w:shd w:val="clear" w:color="auto" w:fill="FFFFFF"/>
        </w:rPr>
        <w:t xml:space="preserve">propose the </w:t>
      </w:r>
      <w:r>
        <w:rPr>
          <w:sz w:val="24"/>
          <w:szCs w:val="24"/>
          <w:shd w:val="clear" w:color="auto" w:fill="FFFFFF"/>
        </w:rPr>
        <w:t>m</w:t>
      </w:r>
      <w:r w:rsidRPr="00236FC5">
        <w:rPr>
          <w:sz w:val="24"/>
          <w:szCs w:val="24"/>
          <w:shd w:val="clear" w:color="auto" w:fill="FFFFFF"/>
        </w:rPr>
        <w:t xml:space="preserve">odifications to </w:t>
      </w:r>
      <w:r>
        <w:rPr>
          <w:sz w:val="24"/>
          <w:szCs w:val="24"/>
          <w:shd w:val="clear" w:color="auto" w:fill="FFFFFF"/>
        </w:rPr>
        <w:t xml:space="preserve">the </w:t>
      </w:r>
      <w:r w:rsidRPr="00A374F7">
        <w:rPr>
          <w:sz w:val="24"/>
          <w:szCs w:val="24"/>
          <w:shd w:val="clear" w:color="auto" w:fill="FFFFFF"/>
        </w:rPr>
        <w:t xml:space="preserve">Table of Frequency Allocations </w:t>
      </w:r>
      <w:r>
        <w:rPr>
          <w:sz w:val="24"/>
          <w:szCs w:val="24"/>
          <w:shd w:val="clear" w:color="auto" w:fill="FFFFFF"/>
        </w:rPr>
        <w:t>to add Footnote Nos. 5.B114 and 5.D114 and adopt new Resolutions [B114] and [C114]</w:t>
      </w:r>
      <w:r w:rsidRPr="00236FC5">
        <w:rPr>
          <w:sz w:val="24"/>
          <w:szCs w:val="24"/>
          <w:shd w:val="clear" w:color="auto" w:fill="FFFFFF"/>
        </w:rPr>
        <w:t>, as reflected in the Attachment hereto.</w:t>
      </w:r>
    </w:p>
    <w:p w14:paraId="07FC08C2" w14:textId="77777777" w:rsidR="00050343" w:rsidRDefault="00050343">
      <w:pPr>
        <w:rPr>
          <w:rFonts w:eastAsia="Calibri"/>
          <w:b/>
          <w:sz w:val="22"/>
          <w:szCs w:val="22"/>
        </w:rPr>
      </w:pPr>
    </w:p>
    <w:p w14:paraId="1AF3CD88" w14:textId="77777777" w:rsidR="00050343" w:rsidRDefault="00050343">
      <w:pPr>
        <w:rPr>
          <w:rFonts w:eastAsia="Calibri"/>
          <w:b/>
          <w:sz w:val="22"/>
          <w:szCs w:val="22"/>
        </w:rPr>
      </w:pPr>
      <w:r>
        <w:rPr>
          <w:b/>
          <w:sz w:val="22"/>
          <w:szCs w:val="22"/>
        </w:rPr>
        <w:br w:type="page"/>
      </w:r>
    </w:p>
    <w:p w14:paraId="04AC74D6" w14:textId="6133CAB1" w:rsidR="00050343" w:rsidRPr="00CC0262" w:rsidRDefault="00050343" w:rsidP="00050343">
      <w:pPr>
        <w:pStyle w:val="NoSpacing"/>
        <w:spacing w:after="240"/>
        <w:jc w:val="center"/>
        <w:rPr>
          <w:b/>
          <w:sz w:val="24"/>
          <w:szCs w:val="24"/>
        </w:rPr>
      </w:pPr>
      <w:r w:rsidRPr="00CC0262">
        <w:rPr>
          <w:b/>
          <w:sz w:val="24"/>
          <w:szCs w:val="24"/>
        </w:rPr>
        <w:t>ATTACHMENT TO VIEW C:</w:t>
      </w:r>
    </w:p>
    <w:p w14:paraId="670AF4E8" w14:textId="77777777" w:rsidR="00050343" w:rsidRPr="00CC0262" w:rsidRDefault="00050343" w:rsidP="00050343">
      <w:pPr>
        <w:rPr>
          <w:i/>
          <w:sz w:val="24"/>
          <w:szCs w:val="24"/>
        </w:rPr>
      </w:pPr>
    </w:p>
    <w:p w14:paraId="2A6246D8" w14:textId="77777777" w:rsidR="00050343" w:rsidRPr="00CC0262" w:rsidRDefault="00050343" w:rsidP="00050343">
      <w:pPr>
        <w:spacing w:after="240"/>
        <w:jc w:val="center"/>
        <w:rPr>
          <w:rFonts w:eastAsia="Calibri"/>
          <w:b/>
          <w:sz w:val="24"/>
          <w:szCs w:val="24"/>
        </w:rPr>
      </w:pPr>
      <w:r w:rsidRPr="00CC0262">
        <w:rPr>
          <w:rFonts w:eastAsia="Calibri"/>
          <w:b/>
          <w:sz w:val="24"/>
          <w:szCs w:val="24"/>
        </w:rPr>
        <w:t>UNITED STATES OF AMERICA</w:t>
      </w:r>
    </w:p>
    <w:p w14:paraId="174488CA" w14:textId="77777777" w:rsidR="00050343" w:rsidRPr="00CC0262" w:rsidRDefault="00050343" w:rsidP="00050343">
      <w:pPr>
        <w:spacing w:after="240"/>
        <w:jc w:val="center"/>
        <w:rPr>
          <w:rFonts w:eastAsia="Calibri"/>
          <w:b/>
          <w:sz w:val="24"/>
          <w:szCs w:val="24"/>
        </w:rPr>
      </w:pPr>
      <w:r w:rsidRPr="00CC0262">
        <w:rPr>
          <w:rFonts w:eastAsia="Calibri"/>
          <w:b/>
          <w:sz w:val="24"/>
          <w:szCs w:val="24"/>
        </w:rPr>
        <w:t>DRAFT PROPOSAL FOR THE WORK OF THE CONFERENCE</w:t>
      </w:r>
    </w:p>
    <w:p w14:paraId="3B406953" w14:textId="77777777" w:rsidR="00050343" w:rsidRPr="00CC0262" w:rsidRDefault="00050343" w:rsidP="00050343">
      <w:pPr>
        <w:rPr>
          <w:rFonts w:eastAsia="Calibri"/>
          <w:b/>
          <w:sz w:val="24"/>
          <w:szCs w:val="24"/>
        </w:rPr>
      </w:pPr>
    </w:p>
    <w:p w14:paraId="31157AFB" w14:textId="77777777" w:rsidR="00050343" w:rsidRPr="00CC0262" w:rsidRDefault="00050343" w:rsidP="00050343">
      <w:pPr>
        <w:rPr>
          <w:rFonts w:eastAsia="Calibri"/>
          <w:i/>
          <w:sz w:val="24"/>
          <w:szCs w:val="24"/>
        </w:rPr>
      </w:pPr>
      <w:r w:rsidRPr="00CC0262">
        <w:rPr>
          <w:rFonts w:eastAsia="Calibri"/>
          <w:b/>
          <w:sz w:val="24"/>
          <w:szCs w:val="24"/>
        </w:rPr>
        <w:t>Agenda Item 1.14:</w:t>
      </w:r>
      <w:r w:rsidRPr="00CC0262">
        <w:rPr>
          <w:rFonts w:eastAsia="Calibri"/>
          <w:sz w:val="24"/>
          <w:szCs w:val="24"/>
        </w:rPr>
        <w:t xml:space="preserve">  </w:t>
      </w:r>
      <w:r w:rsidRPr="00CC0262">
        <w:rPr>
          <w:rFonts w:eastAsia="Calibri"/>
          <w:i/>
          <w:sz w:val="24"/>
          <w:szCs w:val="24"/>
        </w:rPr>
        <w:t xml:space="preserve">to consider, on the basis of ITU-R studies in accordance with Resolution </w:t>
      </w:r>
      <w:r w:rsidRPr="00CC0262">
        <w:rPr>
          <w:rFonts w:eastAsia="Calibri"/>
          <w:b/>
          <w:i/>
          <w:sz w:val="24"/>
          <w:szCs w:val="24"/>
        </w:rPr>
        <w:t>160 (WRC-15)</w:t>
      </w:r>
      <w:r w:rsidRPr="00CC0262">
        <w:rPr>
          <w:rFonts w:eastAsia="Calibri"/>
          <w:i/>
          <w:sz w:val="24"/>
          <w:szCs w:val="24"/>
        </w:rPr>
        <w:t>, appropriate regulatory actions for high-altitude platform stations (HAPS), within existing fixed-service allocations;</w:t>
      </w:r>
    </w:p>
    <w:p w14:paraId="201BC341" w14:textId="77777777" w:rsidR="00050343" w:rsidRPr="00CC0262" w:rsidRDefault="00050343" w:rsidP="00050343">
      <w:pPr>
        <w:rPr>
          <w:sz w:val="24"/>
          <w:szCs w:val="24"/>
        </w:rPr>
      </w:pPr>
    </w:p>
    <w:p w14:paraId="641E66CF" w14:textId="77777777" w:rsidR="00050343" w:rsidRPr="00CC0262" w:rsidRDefault="00050343" w:rsidP="00050343">
      <w:pPr>
        <w:keepNext/>
        <w:keepLines/>
        <w:outlineLvl w:val="0"/>
        <w:rPr>
          <w:bCs/>
          <w:kern w:val="32"/>
          <w:sz w:val="24"/>
          <w:szCs w:val="24"/>
        </w:rPr>
      </w:pPr>
      <w:r w:rsidRPr="00CC0262">
        <w:rPr>
          <w:b/>
          <w:bCs/>
          <w:kern w:val="32"/>
          <w:sz w:val="24"/>
          <w:szCs w:val="24"/>
        </w:rPr>
        <w:t>Background</w:t>
      </w:r>
      <w:r w:rsidRPr="00CC0262">
        <w:rPr>
          <w:bCs/>
          <w:kern w:val="32"/>
          <w:sz w:val="24"/>
          <w:szCs w:val="24"/>
        </w:rPr>
        <w:t xml:space="preserve">:  No. </w:t>
      </w:r>
      <w:r w:rsidRPr="00CC0262">
        <w:rPr>
          <w:b/>
          <w:bCs/>
          <w:kern w:val="32"/>
          <w:sz w:val="24"/>
          <w:szCs w:val="24"/>
        </w:rPr>
        <w:t>1.66A</w:t>
      </w:r>
      <w:r w:rsidRPr="00CC0262">
        <w:rPr>
          <w:bCs/>
          <w:kern w:val="32"/>
          <w:sz w:val="24"/>
          <w:szCs w:val="24"/>
        </w:rPr>
        <w:t xml:space="preserve"> of the ITU Radio Regulations define a high-altitude platform station (HAPS) as "a station on an object at an altitude of 20 to 50 km and at a specified, nominal, fixed point relative to the Earth".  Agenda Item 1.14 was adopted by WRC-15 to consider, in accordance with Resolution </w:t>
      </w:r>
      <w:r w:rsidRPr="00CC0262">
        <w:rPr>
          <w:b/>
          <w:bCs/>
          <w:kern w:val="32"/>
          <w:sz w:val="24"/>
          <w:szCs w:val="24"/>
        </w:rPr>
        <w:t>160 (WRC-15)</w:t>
      </w:r>
      <w:r w:rsidRPr="00CC0262">
        <w:rPr>
          <w:bCs/>
          <w:kern w:val="32"/>
          <w:sz w:val="24"/>
          <w:szCs w:val="24"/>
        </w:rPr>
        <w:t xml:space="preserve">, regulatory actions that can facilitate deployment of HAPS for broadband applications. Resolution </w:t>
      </w:r>
      <w:r w:rsidRPr="00CC0262">
        <w:rPr>
          <w:b/>
          <w:bCs/>
          <w:kern w:val="32"/>
          <w:sz w:val="24"/>
          <w:szCs w:val="24"/>
        </w:rPr>
        <w:t>160</w:t>
      </w:r>
      <w:r w:rsidRPr="00CC0262">
        <w:rPr>
          <w:bCs/>
          <w:kern w:val="32"/>
          <w:sz w:val="24"/>
          <w:szCs w:val="24"/>
        </w:rPr>
        <w:t xml:space="preserve"> resolves to invite ITU-R to study additional spectrum needs of HAPS, examining the suitability of existing HAPS designations and conducting sharing and compatibility studies for additional designations in existing fixed allocations in the 38-39.5 GHz band on a global basis and in 21.4-22 GHz and 24.25-27.5 GHz bands in Region 2 exclusively.</w:t>
      </w:r>
    </w:p>
    <w:p w14:paraId="7D5AF700" w14:textId="77777777" w:rsidR="00050343" w:rsidRPr="00CC0262" w:rsidRDefault="00050343" w:rsidP="00050343">
      <w:pPr>
        <w:jc w:val="both"/>
        <w:rPr>
          <w:sz w:val="24"/>
          <w:szCs w:val="24"/>
        </w:rPr>
      </w:pPr>
    </w:p>
    <w:p w14:paraId="25C2B91B" w14:textId="77777777" w:rsidR="00050343" w:rsidRPr="00CC0262" w:rsidRDefault="00050343" w:rsidP="00050343">
      <w:pPr>
        <w:jc w:val="both"/>
        <w:rPr>
          <w:sz w:val="24"/>
          <w:szCs w:val="24"/>
        </w:rPr>
      </w:pPr>
      <w:r w:rsidRPr="00CC0262">
        <w:rPr>
          <w:sz w:val="24"/>
          <w:szCs w:val="24"/>
        </w:rPr>
        <w:t>Currently there are 3 spectrum bands identified for HAPS in the fixed services.  These are:</w:t>
      </w:r>
    </w:p>
    <w:p w14:paraId="3A440F42" w14:textId="77777777" w:rsidR="00050343" w:rsidRPr="00CC0262" w:rsidRDefault="00050343" w:rsidP="00050343">
      <w:pPr>
        <w:jc w:val="both"/>
        <w:rPr>
          <w:sz w:val="24"/>
          <w:szCs w:val="24"/>
        </w:rPr>
      </w:pPr>
      <w:r w:rsidRPr="00CC0262">
        <w:rPr>
          <w:sz w:val="24"/>
          <w:szCs w:val="24"/>
        </w:rPr>
        <w:t>-</w:t>
      </w:r>
      <w:r w:rsidRPr="00CC0262">
        <w:rPr>
          <w:sz w:val="24"/>
          <w:szCs w:val="24"/>
        </w:rPr>
        <w:tab/>
        <w:t xml:space="preserve">47.2–47.5 GHz and 47.9 48.2 GHz, </w:t>
      </w:r>
    </w:p>
    <w:p w14:paraId="600A37A2" w14:textId="77777777" w:rsidR="00050343" w:rsidRPr="00CC0262" w:rsidRDefault="00050343" w:rsidP="00050343">
      <w:pPr>
        <w:jc w:val="both"/>
        <w:rPr>
          <w:sz w:val="24"/>
          <w:szCs w:val="24"/>
        </w:rPr>
      </w:pPr>
      <w:r w:rsidRPr="00CC0262">
        <w:rPr>
          <w:sz w:val="24"/>
          <w:szCs w:val="24"/>
        </w:rPr>
        <w:t>-</w:t>
      </w:r>
      <w:r w:rsidRPr="00CC0262">
        <w:rPr>
          <w:sz w:val="24"/>
          <w:szCs w:val="24"/>
        </w:rPr>
        <w:tab/>
        <w:t>27.9-28.2 GHz (HAPS-ground) and 31.0-31.3 GHz (ground-HAPS),</w:t>
      </w:r>
    </w:p>
    <w:p w14:paraId="030527D5" w14:textId="77777777" w:rsidR="00050343" w:rsidRPr="00CC0262" w:rsidRDefault="00050343" w:rsidP="00050343">
      <w:pPr>
        <w:jc w:val="both"/>
        <w:rPr>
          <w:sz w:val="24"/>
          <w:szCs w:val="24"/>
        </w:rPr>
      </w:pPr>
      <w:r w:rsidRPr="00CC0262">
        <w:rPr>
          <w:sz w:val="24"/>
          <w:szCs w:val="24"/>
        </w:rPr>
        <w:t>-</w:t>
      </w:r>
      <w:r w:rsidRPr="00CC0262">
        <w:rPr>
          <w:sz w:val="24"/>
          <w:szCs w:val="24"/>
        </w:rPr>
        <w:tab/>
        <w:t>6 440–6 520 MHz (HAPS-ground) and 6 560-6 640 MHz (ground-HAPS).</w:t>
      </w:r>
    </w:p>
    <w:p w14:paraId="77D5D205" w14:textId="77777777" w:rsidR="00050343" w:rsidRPr="00CC0262" w:rsidRDefault="00050343" w:rsidP="00050343">
      <w:pPr>
        <w:jc w:val="both"/>
        <w:rPr>
          <w:sz w:val="24"/>
          <w:szCs w:val="24"/>
        </w:rPr>
      </w:pPr>
    </w:p>
    <w:p w14:paraId="60E6FA22" w14:textId="77777777" w:rsidR="00050343" w:rsidRPr="00CC0262" w:rsidRDefault="00050343" w:rsidP="00050343">
      <w:pPr>
        <w:spacing w:before="120"/>
        <w:jc w:val="both"/>
        <w:rPr>
          <w:sz w:val="24"/>
          <w:szCs w:val="24"/>
          <w:lang w:eastAsia="ja-JP"/>
        </w:rPr>
      </w:pPr>
      <w:r w:rsidRPr="00CC0262">
        <w:rPr>
          <w:sz w:val="24"/>
          <w:szCs w:val="24"/>
        </w:rPr>
        <w:t xml:space="preserve">However, spectrum needs of next-generation HAPS cannot be accommodated within these designations due to either geographical restrictions or technical </w:t>
      </w:r>
      <w:proofErr w:type="gramStart"/>
      <w:r w:rsidRPr="00CC0262">
        <w:rPr>
          <w:sz w:val="24"/>
          <w:szCs w:val="24"/>
        </w:rPr>
        <w:t>limitations which</w:t>
      </w:r>
      <w:proofErr w:type="gramEnd"/>
      <w:r w:rsidRPr="00CC0262">
        <w:rPr>
          <w:sz w:val="24"/>
          <w:szCs w:val="24"/>
        </w:rPr>
        <w:t xml:space="preserve"> impairs their operation.  The global </w:t>
      </w:r>
      <w:proofErr w:type="gramStart"/>
      <w:r w:rsidRPr="00CC0262">
        <w:rPr>
          <w:sz w:val="24"/>
          <w:szCs w:val="24"/>
        </w:rPr>
        <w:t>designation for HAPS links (which is in the 47.2-47.5 GHz band fixed-service allocation paired with the 47.9-48.2 GHz band fixed-service allocation) suffers from the effects of rain fade</w:t>
      </w:r>
      <w:proofErr w:type="gramEnd"/>
      <w:r w:rsidRPr="00CC0262">
        <w:rPr>
          <w:sz w:val="24"/>
          <w:szCs w:val="24"/>
        </w:rPr>
        <w:t xml:space="preserve"> attenuation that severely limit service provision over high-precipitation geographies. The remaining 2 available bands (27.9-28.2 GHz paired with the frequency band 31.0-31.3 GHz, and 6440-6 520 MHz paired with 6 560-6 640 MHz) have been identified by a limited number of countries, none of which is within ITU Region 2. The ITU-R developed a Preliminary New Draft Recommendation (PDNR) assessing spectrum needs for broadband HAPS at an approximate 4 GHz aggregate capacity.   The following proposals encourage the designation for HAPS in the fixed service allocations on a co-primary basis to facilitate investment in and the adoption and deployment of HAPS while ensuring compatibility with systems of other services allocated in the band as well as not providing priority to HAPS over other uses within the services allocated on primary basis.</w:t>
      </w:r>
    </w:p>
    <w:p w14:paraId="1816E5E9" w14:textId="77777777" w:rsidR="00050343" w:rsidRPr="00CC0262" w:rsidRDefault="00050343" w:rsidP="00050343">
      <w:pPr>
        <w:jc w:val="both"/>
        <w:rPr>
          <w:sz w:val="24"/>
          <w:szCs w:val="24"/>
        </w:rPr>
      </w:pPr>
    </w:p>
    <w:p w14:paraId="417EE347" w14:textId="77777777" w:rsidR="00050343" w:rsidRPr="00CC0262" w:rsidRDefault="00050343" w:rsidP="00050343">
      <w:pPr>
        <w:jc w:val="both"/>
        <w:rPr>
          <w:sz w:val="24"/>
          <w:szCs w:val="24"/>
          <w:highlight w:val="green"/>
        </w:rPr>
      </w:pPr>
    </w:p>
    <w:p w14:paraId="3BE1E725" w14:textId="77777777" w:rsidR="00050343" w:rsidRPr="00CC0262" w:rsidRDefault="00050343" w:rsidP="00050343">
      <w:pPr>
        <w:jc w:val="both"/>
        <w:rPr>
          <w:b/>
          <w:i/>
          <w:sz w:val="24"/>
          <w:szCs w:val="24"/>
        </w:rPr>
      </w:pPr>
      <w:r w:rsidRPr="00CC0262">
        <w:rPr>
          <w:b/>
          <w:sz w:val="24"/>
          <w:szCs w:val="24"/>
        </w:rPr>
        <w:t xml:space="preserve">BROADBAND HAPS APPLICATIONS </w:t>
      </w:r>
    </w:p>
    <w:p w14:paraId="646D53CD" w14:textId="77777777" w:rsidR="00050343" w:rsidRPr="00CC0262" w:rsidRDefault="00050343" w:rsidP="00050343">
      <w:pPr>
        <w:jc w:val="both"/>
        <w:rPr>
          <w:sz w:val="24"/>
          <w:szCs w:val="24"/>
        </w:rPr>
      </w:pPr>
    </w:p>
    <w:p w14:paraId="5134C5C0" w14:textId="77777777" w:rsidR="00050343" w:rsidRPr="00CC0262" w:rsidRDefault="00050343" w:rsidP="00050343">
      <w:pPr>
        <w:jc w:val="both"/>
        <w:rPr>
          <w:b/>
          <w:sz w:val="24"/>
          <w:szCs w:val="24"/>
        </w:rPr>
      </w:pPr>
      <w:r w:rsidRPr="00CC0262">
        <w:rPr>
          <w:sz w:val="24"/>
          <w:szCs w:val="24"/>
        </w:rPr>
        <w:t xml:space="preserve">Advances in aeronautics and transmission technologies have significantly improved the capabilities of HAPS to provide effective connectivity solutions and meet the growing demand for high capacity broadband networks. Recently conducted full-scale test flights have shown that solar-powered platforms in the </w:t>
      </w:r>
      <w:proofErr w:type="gramStart"/>
      <w:r w:rsidRPr="00CC0262">
        <w:rPr>
          <w:sz w:val="24"/>
          <w:szCs w:val="24"/>
        </w:rPr>
        <w:t>upper-atmosphere</w:t>
      </w:r>
      <w:proofErr w:type="gramEnd"/>
      <w:r w:rsidRPr="00CC0262">
        <w:rPr>
          <w:sz w:val="24"/>
          <w:szCs w:val="24"/>
        </w:rPr>
        <w:t xml:space="preserve"> can now be used to carry payloads that offer connectivity over large areas in a reliable and cost-effective way, and a growing number of applications for the new generation of HAPS are being developed. The technology appears particularly well suited to complementing terrestrial networks by providing backhaul.  A number of advantages of the new generation of HAPS are foreseen:</w:t>
      </w:r>
    </w:p>
    <w:p w14:paraId="70932E43" w14:textId="77777777" w:rsidR="00050343" w:rsidRPr="00CC0262" w:rsidRDefault="00050343" w:rsidP="00050343">
      <w:pPr>
        <w:jc w:val="both"/>
        <w:rPr>
          <w:sz w:val="24"/>
          <w:szCs w:val="24"/>
        </w:rPr>
      </w:pPr>
    </w:p>
    <w:p w14:paraId="5962C689" w14:textId="77777777" w:rsidR="00050343" w:rsidRPr="00CC0262" w:rsidRDefault="00050343" w:rsidP="00050343">
      <w:pPr>
        <w:numPr>
          <w:ilvl w:val="0"/>
          <w:numId w:val="1"/>
        </w:numPr>
        <w:jc w:val="both"/>
        <w:rPr>
          <w:sz w:val="24"/>
          <w:szCs w:val="24"/>
          <w:lang w:val="en-GB"/>
        </w:rPr>
      </w:pPr>
      <w:r w:rsidRPr="00CC0262">
        <w:rPr>
          <w:b/>
          <w:bCs/>
          <w:sz w:val="24"/>
          <w:szCs w:val="24"/>
          <w:lang w:val="en-GB"/>
        </w:rPr>
        <w:t>Wide-area coverage and high capacity:</w:t>
      </w:r>
      <w:r w:rsidRPr="00CC0262">
        <w:rPr>
          <w:sz w:val="24"/>
          <w:szCs w:val="24"/>
          <w:lang w:val="en-GB"/>
        </w:rPr>
        <w:t xml:space="preserve"> A single platform will be able to serve footprints larger than 100 km in diameter with high capacity (e.g. 1 </w:t>
      </w:r>
      <w:proofErr w:type="spellStart"/>
      <w:r w:rsidRPr="00CC0262">
        <w:rPr>
          <w:sz w:val="24"/>
          <w:szCs w:val="24"/>
          <w:lang w:val="en-GB"/>
        </w:rPr>
        <w:t>Tbps</w:t>
      </w:r>
      <w:proofErr w:type="spellEnd"/>
      <w:r w:rsidRPr="00CC0262">
        <w:rPr>
          <w:sz w:val="24"/>
          <w:szCs w:val="24"/>
          <w:lang w:val="en-GB"/>
        </w:rPr>
        <w:t xml:space="preserve">) and recent technological advances now allow the deployment of multiple HAPS, in fleets that can cover whole nations. </w:t>
      </w:r>
    </w:p>
    <w:p w14:paraId="3D675BE6" w14:textId="77777777" w:rsidR="00050343" w:rsidRPr="00CC0262" w:rsidRDefault="00050343" w:rsidP="00050343">
      <w:pPr>
        <w:numPr>
          <w:ilvl w:val="0"/>
          <w:numId w:val="1"/>
        </w:numPr>
        <w:jc w:val="both"/>
        <w:rPr>
          <w:sz w:val="24"/>
          <w:szCs w:val="24"/>
          <w:lang w:val="en-GB"/>
        </w:rPr>
      </w:pPr>
      <w:r w:rsidRPr="00CC0262">
        <w:rPr>
          <w:b/>
          <w:bCs/>
          <w:sz w:val="24"/>
          <w:szCs w:val="24"/>
          <w:lang w:val="en-GB"/>
        </w:rPr>
        <w:t>Low cost:</w:t>
      </w:r>
      <w:r w:rsidRPr="00CC0262">
        <w:rPr>
          <w:sz w:val="24"/>
          <w:szCs w:val="24"/>
          <w:lang w:val="en-GB"/>
        </w:rPr>
        <w:t xml:space="preserve"> The cost of providing communications from a large stratospheric platform is projected to be significantly lower than other connectivity solutions in urban and rural areas, while mass production of the aircraft will significantly lower upfront capital expenditure for deployment.</w:t>
      </w:r>
    </w:p>
    <w:p w14:paraId="413D5022" w14:textId="77777777" w:rsidR="00050343" w:rsidRPr="00CC0262" w:rsidRDefault="00050343" w:rsidP="00050343">
      <w:pPr>
        <w:numPr>
          <w:ilvl w:val="0"/>
          <w:numId w:val="1"/>
        </w:numPr>
        <w:jc w:val="both"/>
        <w:rPr>
          <w:sz w:val="24"/>
          <w:szCs w:val="24"/>
          <w:lang w:val="en-GB"/>
        </w:rPr>
      </w:pPr>
      <w:r w:rsidRPr="00CC0262">
        <w:rPr>
          <w:b/>
          <w:bCs/>
          <w:sz w:val="24"/>
          <w:szCs w:val="24"/>
          <w:lang w:val="en-GB"/>
        </w:rPr>
        <w:t>Reach:</w:t>
      </w:r>
      <w:r w:rsidRPr="00CC0262">
        <w:rPr>
          <w:sz w:val="24"/>
          <w:szCs w:val="24"/>
          <w:lang w:val="en-GB"/>
        </w:rPr>
        <w:t xml:space="preserve"> HAPS platforms will operate at around 20 km above ground, which reduces their vulnerability to weather conditions that may affect service, provides large coverage areas and avoids interference caused by physical obstacles.</w:t>
      </w:r>
    </w:p>
    <w:p w14:paraId="6838106D" w14:textId="77777777" w:rsidR="00050343" w:rsidRPr="00CC0262" w:rsidRDefault="00050343" w:rsidP="00050343">
      <w:pPr>
        <w:numPr>
          <w:ilvl w:val="0"/>
          <w:numId w:val="1"/>
        </w:numPr>
        <w:jc w:val="both"/>
        <w:rPr>
          <w:sz w:val="24"/>
          <w:szCs w:val="24"/>
          <w:lang w:val="en-GB"/>
        </w:rPr>
      </w:pPr>
      <w:r w:rsidRPr="00CC0262">
        <w:rPr>
          <w:b/>
          <w:bCs/>
          <w:sz w:val="24"/>
          <w:szCs w:val="24"/>
          <w:lang w:val="en-GB"/>
        </w:rPr>
        <w:t xml:space="preserve">Rapid deployment and flexibility: </w:t>
      </w:r>
      <w:r w:rsidRPr="00CC0262">
        <w:rPr>
          <w:sz w:val="24"/>
          <w:szCs w:val="24"/>
          <w:lang w:val="en-GB"/>
        </w:rPr>
        <w:t>It will be possible to deploy HAPS services without long lead times and it is relatively straightforward to return unmanned-powered platforms to the ground for maintenance or payload reconfiguration for new or upgraded services.</w:t>
      </w:r>
    </w:p>
    <w:p w14:paraId="49DB0AE7" w14:textId="77777777" w:rsidR="00050343" w:rsidRPr="00CC0262" w:rsidRDefault="00050343" w:rsidP="00050343">
      <w:pPr>
        <w:numPr>
          <w:ilvl w:val="0"/>
          <w:numId w:val="1"/>
        </w:numPr>
        <w:jc w:val="both"/>
        <w:rPr>
          <w:sz w:val="24"/>
          <w:szCs w:val="24"/>
          <w:lang w:val="en-GB"/>
        </w:rPr>
      </w:pPr>
      <w:r w:rsidRPr="00CC0262">
        <w:rPr>
          <w:b/>
          <w:bCs/>
          <w:sz w:val="24"/>
          <w:szCs w:val="24"/>
          <w:lang w:val="en-GB"/>
        </w:rPr>
        <w:t xml:space="preserve">Geographical reach: </w:t>
      </w:r>
      <w:r w:rsidRPr="00CC0262">
        <w:rPr>
          <w:sz w:val="24"/>
          <w:szCs w:val="24"/>
          <w:lang w:val="en-GB"/>
        </w:rPr>
        <w:t>HAPS can also provide near instantaneous connectivity where it is impossible or difficult to deploy terrestrial infrastructure.</w:t>
      </w:r>
    </w:p>
    <w:p w14:paraId="733E0992" w14:textId="77777777" w:rsidR="00050343" w:rsidRPr="00CC0262" w:rsidRDefault="00050343" w:rsidP="00050343">
      <w:pPr>
        <w:numPr>
          <w:ilvl w:val="0"/>
          <w:numId w:val="1"/>
        </w:numPr>
        <w:jc w:val="both"/>
        <w:rPr>
          <w:sz w:val="24"/>
          <w:szCs w:val="24"/>
          <w:lang w:val="en-GB"/>
        </w:rPr>
      </w:pPr>
      <w:r w:rsidRPr="00CC0262">
        <w:rPr>
          <w:b/>
          <w:sz w:val="24"/>
          <w:szCs w:val="24"/>
          <w:lang w:val="en-GB"/>
        </w:rPr>
        <w:t>Environmentally friendly:</w:t>
      </w:r>
      <w:r w:rsidRPr="00CC0262">
        <w:rPr>
          <w:sz w:val="24"/>
          <w:szCs w:val="24"/>
          <w:lang w:val="en-GB"/>
        </w:rPr>
        <w:t xml:space="preserve"> HAPS can run exclusively on solar and hydrogen power for long periods, connecting people with almost no environmental impact.  </w:t>
      </w:r>
    </w:p>
    <w:p w14:paraId="2E021516" w14:textId="77777777" w:rsidR="00050343" w:rsidRPr="00CC0262" w:rsidRDefault="00050343" w:rsidP="00050343">
      <w:pPr>
        <w:jc w:val="both"/>
        <w:rPr>
          <w:sz w:val="24"/>
          <w:szCs w:val="24"/>
        </w:rPr>
      </w:pPr>
    </w:p>
    <w:p w14:paraId="20EFA7F7" w14:textId="77777777" w:rsidR="00050343" w:rsidRPr="00CC0262" w:rsidRDefault="00050343" w:rsidP="00050343">
      <w:pPr>
        <w:jc w:val="both"/>
        <w:rPr>
          <w:sz w:val="24"/>
          <w:szCs w:val="24"/>
        </w:rPr>
      </w:pPr>
      <w:r w:rsidRPr="00CC0262">
        <w:rPr>
          <w:sz w:val="24"/>
          <w:szCs w:val="24"/>
        </w:rPr>
        <w:t xml:space="preserve">Spectrum harmonization and utilization is facilitated by common worldwide and regional designations. International regulatory flexibility can enable improvements in global connectivity by encouraging national regulators to permit operation of higher-speed Internet access services over new, complementary platforms, while ensuring compatibility with existing services.  Additionally, harmonization of spectrum promotes economies of scale and commonality of equipment.  </w:t>
      </w:r>
    </w:p>
    <w:p w14:paraId="250B6056" w14:textId="77777777" w:rsidR="00050343" w:rsidRPr="00CC0262" w:rsidRDefault="00050343" w:rsidP="00050343">
      <w:pPr>
        <w:jc w:val="both"/>
        <w:outlineLvl w:val="0"/>
        <w:rPr>
          <w:b/>
          <w:sz w:val="24"/>
          <w:szCs w:val="24"/>
        </w:rPr>
      </w:pPr>
    </w:p>
    <w:p w14:paraId="407B8029" w14:textId="77777777" w:rsidR="00050343" w:rsidRPr="00CC0262" w:rsidRDefault="00050343" w:rsidP="00050343">
      <w:pPr>
        <w:jc w:val="both"/>
        <w:rPr>
          <w:sz w:val="24"/>
          <w:szCs w:val="24"/>
          <w:lang w:eastAsia="pt-BR"/>
        </w:rPr>
      </w:pPr>
      <w:r w:rsidRPr="00CC0262">
        <w:rPr>
          <w:color w:val="000000"/>
          <w:sz w:val="24"/>
          <w:szCs w:val="24"/>
          <w:shd w:val="clear" w:color="auto" w:fill="FFFFFF"/>
          <w:lang w:eastAsia="pt-BR"/>
        </w:rPr>
        <w:t>A number of administrations and technology proponents have conducted compatibility studies to assess coexistence between HAPS and incumbent and proposed systems and services (including WRC-19 Agenda Items 1.6 and 1.13). </w:t>
      </w:r>
    </w:p>
    <w:p w14:paraId="5CF07238" w14:textId="77777777" w:rsidR="00050343" w:rsidRPr="00CC0262" w:rsidRDefault="00050343" w:rsidP="00050343">
      <w:pPr>
        <w:jc w:val="both"/>
        <w:rPr>
          <w:sz w:val="24"/>
          <w:szCs w:val="24"/>
          <w:lang w:eastAsia="zh-CN"/>
        </w:rPr>
      </w:pPr>
    </w:p>
    <w:p w14:paraId="0F5AB992" w14:textId="77777777" w:rsidR="00050343" w:rsidRPr="00CC0262" w:rsidRDefault="00050343" w:rsidP="00050343">
      <w:pPr>
        <w:jc w:val="both"/>
        <w:rPr>
          <w:sz w:val="24"/>
          <w:szCs w:val="24"/>
          <w:lang w:eastAsia="zh-CN"/>
        </w:rPr>
      </w:pPr>
      <w:r w:rsidRPr="00CC0262">
        <w:rPr>
          <w:sz w:val="24"/>
          <w:szCs w:val="24"/>
          <w:lang w:eastAsia="zh-CN"/>
        </w:rPr>
        <w:t>Using a power-flux density threshold as a basis for coordination with neighboring administrations can ensure compatibility with the fixed and mobile services from downlink emissions by HAPS platforms (HAPS-to-ground). As HAPS systems may vary, including an approach that demonstrates compatibility with services of another administration is appropriate.  An appropriate power flux density level ensures that the signal level produced by HAPS systems at the location of fixed and mobile service stations will not cause harmful interference. Compatibility between uplink emissions of HAPS ground stations and other stations of the fixed service or mobile service could be ensured through coordination at the national level.  Therefore, no regulatory provisions are needed between HAPS uplinks and fixed and mobile services in the Radio Regulations.</w:t>
      </w:r>
    </w:p>
    <w:p w14:paraId="268DC6BF" w14:textId="77777777" w:rsidR="00050343" w:rsidRPr="00CC0262" w:rsidRDefault="00050343" w:rsidP="00050343">
      <w:pPr>
        <w:jc w:val="both"/>
        <w:rPr>
          <w:sz w:val="24"/>
          <w:szCs w:val="24"/>
          <w:lang w:eastAsia="zh-CN"/>
        </w:rPr>
      </w:pPr>
    </w:p>
    <w:p w14:paraId="280E4369" w14:textId="77777777" w:rsidR="00050343" w:rsidRPr="00CC0262" w:rsidRDefault="00050343" w:rsidP="00050343">
      <w:pPr>
        <w:jc w:val="both"/>
        <w:rPr>
          <w:sz w:val="24"/>
          <w:szCs w:val="24"/>
          <w:lang w:eastAsia="zh-CN"/>
        </w:rPr>
      </w:pPr>
      <w:r w:rsidRPr="00CC0262">
        <w:rPr>
          <w:sz w:val="24"/>
          <w:szCs w:val="24"/>
          <w:lang w:eastAsia="zh-CN"/>
        </w:rPr>
        <w:t xml:space="preserve">Compatibility with FSS satellite networks on a co-channel basis appears to be feasible if the frequency bands used by a HAPS network is transmitting in an opposite direction from that of the FSS satellite network (i.e., satellite Earth-to-space with HAPS-to-ground, and satellite space-to-Earth with ground-to-HAPS). In these cases, some studies suggest that relatively short separation distances can be used to ensure compatibility with earth stations from ground-to-HAPS emissions through station coordination amongst administrations or usual link planning procedures used at a national level. In the case of national level coordination, the use of mitigation techniques and/or geographical separation could be used to enable deployments by either service. </w:t>
      </w:r>
    </w:p>
    <w:p w14:paraId="463CEB8F" w14:textId="77777777" w:rsidR="00050343" w:rsidRPr="00CC0262" w:rsidRDefault="00050343" w:rsidP="00050343">
      <w:pPr>
        <w:jc w:val="both"/>
        <w:rPr>
          <w:sz w:val="24"/>
          <w:szCs w:val="24"/>
          <w:lang w:eastAsia="zh-CN"/>
        </w:rPr>
      </w:pPr>
    </w:p>
    <w:p w14:paraId="2A25B3AD" w14:textId="77777777" w:rsidR="00050343" w:rsidRPr="00CC0262" w:rsidRDefault="00050343" w:rsidP="00050343">
      <w:pPr>
        <w:jc w:val="both"/>
        <w:rPr>
          <w:sz w:val="24"/>
          <w:szCs w:val="24"/>
          <w:lang w:eastAsia="zh-CN"/>
        </w:rPr>
      </w:pPr>
      <w:r w:rsidRPr="00CC0262">
        <w:rPr>
          <w:sz w:val="24"/>
          <w:szCs w:val="24"/>
          <w:lang w:eastAsia="zh-CN"/>
        </w:rPr>
        <w:t xml:space="preserve">For compatibility with science services (EESS, SRS, RAS), radiated power limits and coordination amongst administrations could be used.  EESS/SRS earth stations can be accommodated through station coordination amongst administrations or at a national level. In this latter case of national level coordination, the use of mitigation techniques and/or geographical separation could be used to enable deployments by either service.  In the case of science services operating in adjacent bands to HAPS, specific limits on out-of-band emissions for both HAPS platforms and ground stations can be used to ensure compatibility. </w:t>
      </w:r>
    </w:p>
    <w:p w14:paraId="036ACED1" w14:textId="77777777" w:rsidR="00050343" w:rsidRPr="00E02888" w:rsidRDefault="00050343" w:rsidP="00050343">
      <w:pPr>
        <w:jc w:val="both"/>
        <w:rPr>
          <w:sz w:val="22"/>
          <w:szCs w:val="22"/>
        </w:rPr>
      </w:pPr>
    </w:p>
    <w:p w14:paraId="338CC8AC" w14:textId="77777777" w:rsidR="00050343" w:rsidRPr="00CC0262" w:rsidRDefault="00050343" w:rsidP="00050343">
      <w:pPr>
        <w:jc w:val="both"/>
        <w:rPr>
          <w:sz w:val="24"/>
          <w:szCs w:val="24"/>
        </w:rPr>
      </w:pPr>
    </w:p>
    <w:p w14:paraId="3AFB306C" w14:textId="77777777" w:rsidR="00050343" w:rsidRPr="00CC0262" w:rsidRDefault="00050343" w:rsidP="00050343">
      <w:pPr>
        <w:jc w:val="both"/>
        <w:rPr>
          <w:b/>
          <w:sz w:val="24"/>
          <w:szCs w:val="24"/>
        </w:rPr>
      </w:pPr>
      <w:r w:rsidRPr="00CC0262">
        <w:rPr>
          <w:b/>
          <w:sz w:val="24"/>
          <w:szCs w:val="24"/>
        </w:rPr>
        <w:t>PROPOSALS:</w:t>
      </w:r>
    </w:p>
    <w:p w14:paraId="517D7314" w14:textId="77777777" w:rsidR="00050343" w:rsidRPr="00E02888" w:rsidRDefault="00050343" w:rsidP="00050343">
      <w:pPr>
        <w:jc w:val="both"/>
        <w:rPr>
          <w:sz w:val="22"/>
          <w:szCs w:val="22"/>
        </w:rPr>
      </w:pPr>
    </w:p>
    <w:p w14:paraId="54B4A9EB" w14:textId="77777777" w:rsidR="00050343" w:rsidRPr="00E02888" w:rsidRDefault="00050343" w:rsidP="00050343">
      <w:pPr>
        <w:jc w:val="center"/>
        <w:rPr>
          <w:sz w:val="24"/>
          <w:szCs w:val="24"/>
          <w:lang w:val="en-AU"/>
        </w:rPr>
      </w:pPr>
      <w:r w:rsidRPr="00E02888">
        <w:rPr>
          <w:sz w:val="24"/>
          <w:szCs w:val="24"/>
        </w:rPr>
        <w:t>ARTICLE</w:t>
      </w:r>
      <w:r w:rsidRPr="00E02888">
        <w:rPr>
          <w:sz w:val="24"/>
          <w:szCs w:val="24"/>
          <w:lang w:val="en-AU"/>
        </w:rPr>
        <w:t xml:space="preserve"> </w:t>
      </w:r>
      <w:r w:rsidRPr="00E02888">
        <w:rPr>
          <w:color w:val="000000"/>
          <w:sz w:val="24"/>
          <w:szCs w:val="24"/>
          <w:lang w:val="en-AU"/>
        </w:rPr>
        <w:t>5</w:t>
      </w:r>
    </w:p>
    <w:p w14:paraId="31E78C8A" w14:textId="77777777" w:rsidR="00050343" w:rsidRPr="00E02888" w:rsidRDefault="00050343" w:rsidP="00050343">
      <w:pPr>
        <w:keepNext/>
        <w:keepLines/>
        <w:overflowPunct w:val="0"/>
        <w:autoSpaceDE w:val="0"/>
        <w:autoSpaceDN w:val="0"/>
        <w:adjustRightInd w:val="0"/>
        <w:spacing w:before="160" w:after="80"/>
        <w:jc w:val="center"/>
        <w:textAlignment w:val="baseline"/>
        <w:rPr>
          <w:b/>
          <w:noProof/>
          <w:sz w:val="28"/>
        </w:rPr>
      </w:pPr>
      <w:r w:rsidRPr="00E02888">
        <w:rPr>
          <w:b/>
          <w:noProof/>
          <w:sz w:val="28"/>
        </w:rPr>
        <w:t>Frequency allocations</w:t>
      </w:r>
    </w:p>
    <w:p w14:paraId="1B0760C1" w14:textId="77777777" w:rsidR="00050343" w:rsidRPr="00E02888" w:rsidRDefault="00050343" w:rsidP="00050343">
      <w:pPr>
        <w:jc w:val="center"/>
        <w:rPr>
          <w:sz w:val="24"/>
          <w:szCs w:val="24"/>
        </w:rPr>
      </w:pPr>
      <w:r w:rsidRPr="00E02888">
        <w:rPr>
          <w:b/>
          <w:sz w:val="24"/>
          <w:szCs w:val="24"/>
          <w:lang w:val="en-GB"/>
        </w:rPr>
        <w:t>Section</w:t>
      </w:r>
      <w:r w:rsidRPr="00E02888">
        <w:rPr>
          <w:b/>
          <w:sz w:val="24"/>
          <w:szCs w:val="24"/>
          <w:lang w:val="en-AU"/>
        </w:rPr>
        <w:t xml:space="preserve"> IV – Table of Frequency Allocations</w:t>
      </w:r>
      <w:r w:rsidRPr="00E02888">
        <w:rPr>
          <w:b/>
          <w:sz w:val="24"/>
          <w:szCs w:val="24"/>
          <w:lang w:val="en-AU"/>
        </w:rPr>
        <w:br/>
      </w:r>
      <w:r w:rsidRPr="00E02888">
        <w:rPr>
          <w:bCs/>
          <w:sz w:val="24"/>
          <w:szCs w:val="24"/>
          <w:lang w:val="en-GB"/>
        </w:rPr>
        <w:t xml:space="preserve">(See No. </w:t>
      </w:r>
      <w:r w:rsidRPr="00E02888">
        <w:rPr>
          <w:b/>
          <w:sz w:val="24"/>
          <w:szCs w:val="24"/>
          <w:lang w:val="en-GB"/>
        </w:rPr>
        <w:t>2.1</w:t>
      </w:r>
      <w:r w:rsidRPr="00E02888">
        <w:rPr>
          <w:bCs/>
          <w:sz w:val="24"/>
          <w:szCs w:val="24"/>
          <w:lang w:val="en-GB"/>
        </w:rPr>
        <w:t>)</w:t>
      </w:r>
      <w:r w:rsidRPr="00E02888">
        <w:rPr>
          <w:bCs/>
          <w:sz w:val="24"/>
          <w:szCs w:val="24"/>
          <w:lang w:val="en-GB"/>
        </w:rPr>
        <w:br/>
      </w:r>
    </w:p>
    <w:p w14:paraId="05177EB2" w14:textId="77777777" w:rsidR="00050343" w:rsidRPr="00E02888" w:rsidRDefault="00050343" w:rsidP="00050343"/>
    <w:p w14:paraId="71641714" w14:textId="77777777" w:rsidR="00050343" w:rsidRPr="00CC0262" w:rsidRDefault="00050343" w:rsidP="00050343">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CC0262">
        <w:rPr>
          <w:b/>
          <w:sz w:val="24"/>
          <w:szCs w:val="24"/>
          <w:lang w:val="en-GB"/>
        </w:rPr>
        <w:t>MOD</w:t>
      </w:r>
      <w:r w:rsidRPr="00CC0262">
        <w:rPr>
          <w:b/>
          <w:sz w:val="24"/>
          <w:szCs w:val="24"/>
          <w:lang w:val="en-GB"/>
        </w:rPr>
        <w:tab/>
      </w:r>
      <w:r w:rsidRPr="00CC0262">
        <w:rPr>
          <w:b/>
          <w:sz w:val="24"/>
          <w:szCs w:val="24"/>
          <w:lang w:val="en-GB"/>
        </w:rPr>
        <w:tab/>
        <w:t>USA/1.14/1</w:t>
      </w:r>
    </w:p>
    <w:p w14:paraId="27D63EBF" w14:textId="77777777" w:rsidR="00050343" w:rsidRPr="00E02888" w:rsidRDefault="00050343" w:rsidP="00050343">
      <w:pPr>
        <w:keepNext/>
        <w:tabs>
          <w:tab w:val="center" w:pos="4820"/>
        </w:tabs>
        <w:overflowPunct w:val="0"/>
        <w:autoSpaceDE w:val="0"/>
        <w:autoSpaceDN w:val="0"/>
        <w:adjustRightInd w:val="0"/>
        <w:spacing w:before="360"/>
        <w:jc w:val="center"/>
        <w:rPr>
          <w:b/>
          <w:sz w:val="24"/>
          <w:lang w:val="en-GB"/>
        </w:rPr>
      </w:pPr>
    </w:p>
    <w:p w14:paraId="6131EF30" w14:textId="77777777" w:rsidR="00050343" w:rsidRPr="00E02888" w:rsidRDefault="00050343" w:rsidP="00050343">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rPr>
      </w:pPr>
      <w:r w:rsidRPr="00E02888">
        <w:rPr>
          <w:rFonts w:ascii="Times New Roman Bold" w:hAnsi="Times New Roman Bold"/>
          <w:b/>
          <w:lang w:val="en-GB"/>
        </w:rPr>
        <w:t>18.4-22 GHz</w:t>
      </w:r>
    </w:p>
    <w:tbl>
      <w:tblPr>
        <w:tblpPr w:leftFromText="180" w:rightFromText="180" w:vertAnchor="text" w:tblpXSpec="center" w:tblpY="1"/>
        <w:tblOverlap w:val="never"/>
        <w:tblW w:w="9265" w:type="dxa"/>
        <w:tblLayout w:type="fixed"/>
        <w:tblCellMar>
          <w:left w:w="107" w:type="dxa"/>
          <w:right w:w="107" w:type="dxa"/>
        </w:tblCellMar>
        <w:tblLook w:val="04A0" w:firstRow="1" w:lastRow="0" w:firstColumn="1" w:lastColumn="0" w:noHBand="0" w:noVBand="1"/>
      </w:tblPr>
      <w:tblGrid>
        <w:gridCol w:w="3055"/>
        <w:gridCol w:w="3144"/>
        <w:gridCol w:w="3066"/>
      </w:tblGrid>
      <w:tr w:rsidR="00050343" w:rsidRPr="00E02888" w14:paraId="6EED3ECF" w14:textId="77777777" w:rsidTr="0056257F">
        <w:trPr>
          <w:cantSplit/>
        </w:trPr>
        <w:tc>
          <w:tcPr>
            <w:tcW w:w="9265" w:type="dxa"/>
            <w:gridSpan w:val="3"/>
            <w:tcBorders>
              <w:top w:val="single" w:sz="4" w:space="0" w:color="auto"/>
              <w:left w:val="single" w:sz="4" w:space="0" w:color="auto"/>
              <w:bottom w:val="single" w:sz="4" w:space="0" w:color="auto"/>
              <w:right w:val="single" w:sz="4" w:space="0" w:color="auto"/>
            </w:tcBorders>
          </w:tcPr>
          <w:p w14:paraId="53B2016B" w14:textId="77777777" w:rsidR="00050343" w:rsidRPr="00E02888" w:rsidRDefault="00050343"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E02888">
              <w:rPr>
                <w:rFonts w:ascii="Times New Roman Bold" w:eastAsiaTheme="minorHAnsi" w:hAnsi="Times New Roman Bold" w:cstheme="minorBidi"/>
                <w:b/>
                <w:sz w:val="24"/>
                <w:szCs w:val="24"/>
                <w:lang w:eastAsia="x-none"/>
              </w:rPr>
              <w:t>Allocation to services</w:t>
            </w:r>
          </w:p>
        </w:tc>
      </w:tr>
      <w:tr w:rsidR="00050343" w:rsidRPr="00E02888" w14:paraId="136A47A4" w14:textId="77777777" w:rsidTr="0056257F">
        <w:trPr>
          <w:cantSplit/>
        </w:trPr>
        <w:tc>
          <w:tcPr>
            <w:tcW w:w="3055" w:type="dxa"/>
            <w:tcBorders>
              <w:top w:val="single" w:sz="4" w:space="0" w:color="auto"/>
              <w:left w:val="single" w:sz="4" w:space="0" w:color="auto"/>
              <w:bottom w:val="single" w:sz="4" w:space="0" w:color="auto"/>
              <w:right w:val="single" w:sz="4" w:space="0" w:color="auto"/>
            </w:tcBorders>
          </w:tcPr>
          <w:p w14:paraId="1E8F7C58" w14:textId="77777777" w:rsidR="00050343" w:rsidRPr="00E02888" w:rsidRDefault="00050343"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E02888">
              <w:rPr>
                <w:rFonts w:ascii="Times New Roman Bold" w:eastAsiaTheme="minorHAnsi" w:hAnsi="Times New Roman Bold" w:cstheme="minorBidi"/>
                <w:b/>
                <w:sz w:val="24"/>
                <w:szCs w:val="24"/>
                <w:lang w:eastAsia="x-none"/>
              </w:rPr>
              <w:t>Region 1</w:t>
            </w:r>
          </w:p>
        </w:tc>
        <w:tc>
          <w:tcPr>
            <w:tcW w:w="3144" w:type="dxa"/>
            <w:tcBorders>
              <w:top w:val="single" w:sz="4" w:space="0" w:color="auto"/>
              <w:left w:val="single" w:sz="4" w:space="0" w:color="auto"/>
              <w:bottom w:val="single" w:sz="4" w:space="0" w:color="auto"/>
              <w:right w:val="single" w:sz="4" w:space="0" w:color="auto"/>
            </w:tcBorders>
          </w:tcPr>
          <w:p w14:paraId="01A1FA3D" w14:textId="77777777" w:rsidR="00050343" w:rsidRPr="00E02888" w:rsidRDefault="00050343"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E02888">
              <w:rPr>
                <w:rFonts w:ascii="Times New Roman Bold" w:eastAsiaTheme="minorHAnsi" w:hAnsi="Times New Roman Bold" w:cstheme="minorBidi"/>
                <w:b/>
                <w:sz w:val="24"/>
                <w:szCs w:val="24"/>
                <w:lang w:eastAsia="x-none"/>
              </w:rPr>
              <w:t>Region 2</w:t>
            </w:r>
          </w:p>
        </w:tc>
        <w:tc>
          <w:tcPr>
            <w:tcW w:w="3066" w:type="dxa"/>
            <w:tcBorders>
              <w:top w:val="single" w:sz="4" w:space="0" w:color="auto"/>
              <w:left w:val="single" w:sz="4" w:space="0" w:color="auto"/>
              <w:bottom w:val="single" w:sz="4" w:space="0" w:color="auto"/>
              <w:right w:val="single" w:sz="4" w:space="0" w:color="auto"/>
            </w:tcBorders>
          </w:tcPr>
          <w:p w14:paraId="3E09A777" w14:textId="77777777" w:rsidR="00050343" w:rsidRPr="00E02888" w:rsidRDefault="00050343"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E02888">
              <w:rPr>
                <w:rFonts w:ascii="Times New Roman Bold" w:eastAsiaTheme="minorHAnsi" w:hAnsi="Times New Roman Bold" w:cstheme="minorBidi"/>
                <w:b/>
                <w:sz w:val="24"/>
                <w:szCs w:val="24"/>
                <w:lang w:eastAsia="x-none"/>
              </w:rPr>
              <w:t>Region 3</w:t>
            </w:r>
          </w:p>
        </w:tc>
      </w:tr>
      <w:tr w:rsidR="00050343" w:rsidRPr="00E02888" w14:paraId="0DE48B35" w14:textId="77777777" w:rsidTr="0056257F">
        <w:trPr>
          <w:cantSplit/>
        </w:trPr>
        <w:tc>
          <w:tcPr>
            <w:tcW w:w="3055" w:type="dxa"/>
            <w:tcBorders>
              <w:top w:val="single" w:sz="4" w:space="0" w:color="auto"/>
              <w:left w:val="single" w:sz="4" w:space="0" w:color="auto"/>
              <w:bottom w:val="single" w:sz="4" w:space="0" w:color="auto"/>
              <w:right w:val="single" w:sz="4" w:space="0" w:color="auto"/>
            </w:tcBorders>
          </w:tcPr>
          <w:p w14:paraId="6F4B217D"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b/>
                <w:lang w:val="en-GB"/>
              </w:rPr>
            </w:pPr>
            <w:r w:rsidRPr="00E02888">
              <w:rPr>
                <w:b/>
                <w:lang w:val="en-GB"/>
              </w:rPr>
              <w:t>21.4-22</w:t>
            </w:r>
          </w:p>
          <w:p w14:paraId="30509A1E"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E02888">
              <w:rPr>
                <w:color w:val="000000"/>
                <w:lang w:val="en-GB"/>
              </w:rPr>
              <w:t>FIXED</w:t>
            </w:r>
          </w:p>
          <w:p w14:paraId="1F354558"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E02888">
              <w:rPr>
                <w:color w:val="000000"/>
                <w:lang w:val="en-GB"/>
              </w:rPr>
              <w:t>MOBILE</w:t>
            </w:r>
          </w:p>
          <w:p w14:paraId="59B20FA4"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lang w:val="en-GB"/>
              </w:rPr>
            </w:pPr>
            <w:r w:rsidRPr="00E02888">
              <w:rPr>
                <w:color w:val="000000"/>
                <w:lang w:val="en-GB"/>
              </w:rPr>
              <w:t>BROADCASTING-</w:t>
            </w:r>
            <w:proofErr w:type="gramStart"/>
            <w:r w:rsidRPr="00E02888">
              <w:rPr>
                <w:color w:val="000000"/>
                <w:lang w:val="en-GB"/>
              </w:rPr>
              <w:t xml:space="preserve">SATELLITE  </w:t>
            </w:r>
            <w:r w:rsidRPr="00E02888">
              <w:rPr>
                <w:lang w:val="en-GB"/>
              </w:rPr>
              <w:t>5.208B</w:t>
            </w:r>
            <w:proofErr w:type="gramEnd"/>
          </w:p>
          <w:p w14:paraId="1F0EFC25"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proofErr w:type="gramStart"/>
            <w:r w:rsidRPr="00E02888">
              <w:rPr>
                <w:color w:val="000000"/>
                <w:lang w:val="en-GB"/>
              </w:rPr>
              <w:t>5.530A  5.530B</w:t>
            </w:r>
            <w:proofErr w:type="gramEnd"/>
            <w:r w:rsidRPr="00E02888">
              <w:rPr>
                <w:color w:val="000000"/>
                <w:lang w:val="en-GB"/>
              </w:rPr>
              <w:t xml:space="preserve">  5.530D</w:t>
            </w:r>
          </w:p>
        </w:tc>
        <w:tc>
          <w:tcPr>
            <w:tcW w:w="3144" w:type="dxa"/>
            <w:tcBorders>
              <w:top w:val="single" w:sz="4" w:space="0" w:color="auto"/>
              <w:left w:val="single" w:sz="4" w:space="0" w:color="auto"/>
              <w:bottom w:val="single" w:sz="4" w:space="0" w:color="auto"/>
              <w:right w:val="single" w:sz="4" w:space="0" w:color="auto"/>
            </w:tcBorders>
          </w:tcPr>
          <w:p w14:paraId="1CEBCAB2"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b/>
                <w:lang w:val="en-GB"/>
              </w:rPr>
            </w:pPr>
            <w:r w:rsidRPr="00E02888">
              <w:rPr>
                <w:b/>
                <w:lang w:val="en-GB"/>
              </w:rPr>
              <w:t>21.4-22</w:t>
            </w:r>
          </w:p>
          <w:p w14:paraId="1CCBCB6F"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proofErr w:type="gramStart"/>
            <w:r w:rsidRPr="00E02888">
              <w:rPr>
                <w:color w:val="000000"/>
                <w:lang w:val="en-GB"/>
              </w:rPr>
              <w:t>FIXED</w:t>
            </w:r>
            <w:ins w:id="214" w:author="Author">
              <w:r w:rsidRPr="00E02888">
                <w:rPr>
                  <w:color w:val="000000"/>
                  <w:lang w:val="en-GB"/>
                </w:rPr>
                <w:t xml:space="preserve">  </w:t>
              </w:r>
              <w:r w:rsidRPr="00E02888">
                <w:rPr>
                  <w:lang w:val="en-GB"/>
                </w:rPr>
                <w:t>ADD</w:t>
              </w:r>
              <w:proofErr w:type="gramEnd"/>
              <w:r w:rsidRPr="00E02888">
                <w:rPr>
                  <w:lang w:val="en-GB"/>
                </w:rPr>
                <w:t xml:space="preserve"> 5.B114</w:t>
              </w:r>
            </w:ins>
          </w:p>
          <w:p w14:paraId="514820B6"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E02888">
              <w:rPr>
                <w:color w:val="000000"/>
                <w:lang w:val="en-GB"/>
              </w:rPr>
              <w:t>MOBILE</w:t>
            </w:r>
          </w:p>
          <w:p w14:paraId="571BD995"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p>
          <w:p w14:paraId="6276FF72"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lang w:val="en-GB"/>
              </w:rPr>
            </w:pPr>
            <w:r w:rsidRPr="00E02888">
              <w:rPr>
                <w:color w:val="000000"/>
                <w:lang w:val="en-GB"/>
              </w:rPr>
              <w:br/>
            </w:r>
            <w:r w:rsidRPr="00E02888">
              <w:rPr>
                <w:lang w:val="en-GB"/>
              </w:rPr>
              <w:t>5.530A</w:t>
            </w:r>
          </w:p>
        </w:tc>
        <w:tc>
          <w:tcPr>
            <w:tcW w:w="3066" w:type="dxa"/>
            <w:tcBorders>
              <w:top w:val="single" w:sz="4" w:space="0" w:color="auto"/>
              <w:left w:val="single" w:sz="4" w:space="0" w:color="auto"/>
              <w:bottom w:val="single" w:sz="4" w:space="0" w:color="auto"/>
              <w:right w:val="single" w:sz="4" w:space="0" w:color="auto"/>
            </w:tcBorders>
          </w:tcPr>
          <w:p w14:paraId="0A329BD9"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b/>
                <w:lang w:val="en-GB"/>
              </w:rPr>
            </w:pPr>
            <w:r w:rsidRPr="00E02888">
              <w:rPr>
                <w:b/>
                <w:lang w:val="en-GB"/>
              </w:rPr>
              <w:t>21.4-22</w:t>
            </w:r>
          </w:p>
          <w:p w14:paraId="529188BB"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E02888">
              <w:rPr>
                <w:color w:val="000000"/>
                <w:lang w:val="en-GB"/>
              </w:rPr>
              <w:t>FIXED</w:t>
            </w:r>
          </w:p>
          <w:p w14:paraId="343750EA"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E02888">
              <w:rPr>
                <w:color w:val="000000"/>
                <w:lang w:val="en-GB"/>
              </w:rPr>
              <w:t>MOBILE</w:t>
            </w:r>
          </w:p>
          <w:p w14:paraId="4927F8D3"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E02888">
              <w:rPr>
                <w:color w:val="000000"/>
                <w:lang w:val="en-GB"/>
              </w:rPr>
              <w:t>BROADCASTING-</w:t>
            </w:r>
            <w:proofErr w:type="gramStart"/>
            <w:r w:rsidRPr="00E02888">
              <w:rPr>
                <w:color w:val="000000"/>
                <w:lang w:val="en-GB"/>
              </w:rPr>
              <w:t xml:space="preserve">SATELLITE  </w:t>
            </w:r>
            <w:r w:rsidRPr="00E02888">
              <w:rPr>
                <w:lang w:val="en-GB"/>
              </w:rPr>
              <w:t>5.208B</w:t>
            </w:r>
            <w:proofErr w:type="gramEnd"/>
          </w:p>
          <w:p w14:paraId="1D818C00"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noProof/>
                <w:color w:val="000000"/>
                <w:lang w:val="en-GB"/>
              </w:rPr>
            </w:pPr>
            <w:proofErr w:type="gramStart"/>
            <w:r w:rsidRPr="00E02888">
              <w:rPr>
                <w:color w:val="000000"/>
                <w:lang w:val="en-GB"/>
              </w:rPr>
              <w:t>5.530A  5.530B</w:t>
            </w:r>
            <w:proofErr w:type="gramEnd"/>
            <w:r w:rsidRPr="00E02888">
              <w:rPr>
                <w:color w:val="000000"/>
                <w:lang w:val="en-GB"/>
              </w:rPr>
              <w:t xml:space="preserve">  5.530D  5.531</w:t>
            </w:r>
          </w:p>
        </w:tc>
      </w:tr>
    </w:tbl>
    <w:p w14:paraId="13BD345E" w14:textId="77777777" w:rsidR="00050343" w:rsidRPr="00E02888" w:rsidRDefault="00050343" w:rsidP="00050343">
      <w:pPr>
        <w:jc w:val="both"/>
        <w:rPr>
          <w:b/>
          <w:i/>
          <w:sz w:val="22"/>
          <w:szCs w:val="22"/>
        </w:rPr>
      </w:pPr>
    </w:p>
    <w:p w14:paraId="5C8EB1E5" w14:textId="77777777" w:rsidR="00050343" w:rsidRPr="00CC0262" w:rsidRDefault="00050343" w:rsidP="00050343">
      <w:pPr>
        <w:jc w:val="both"/>
        <w:rPr>
          <w:sz w:val="24"/>
          <w:szCs w:val="24"/>
        </w:rPr>
      </w:pPr>
      <w:r w:rsidRPr="00CC0262">
        <w:rPr>
          <w:b/>
          <w:sz w:val="24"/>
          <w:szCs w:val="24"/>
        </w:rPr>
        <w:t>Reasons</w:t>
      </w:r>
      <w:r w:rsidRPr="00CC0262">
        <w:rPr>
          <w:sz w:val="24"/>
          <w:szCs w:val="24"/>
        </w:rPr>
        <w:t>:</w:t>
      </w:r>
      <w:r w:rsidRPr="00CC0262">
        <w:rPr>
          <w:sz w:val="24"/>
          <w:szCs w:val="24"/>
        </w:rPr>
        <w:tab/>
        <w:t>To add a footnote to the fixed service allocation in support of a HAPS designation in the band 21.5-22 GHz.</w:t>
      </w:r>
    </w:p>
    <w:p w14:paraId="694B7D6C" w14:textId="77777777" w:rsidR="00050343" w:rsidRPr="00CC0262" w:rsidRDefault="00050343" w:rsidP="00050343">
      <w:pPr>
        <w:tabs>
          <w:tab w:val="left" w:pos="1134"/>
          <w:tab w:val="left" w:pos="1588"/>
          <w:tab w:val="left" w:pos="1985"/>
        </w:tabs>
        <w:overflowPunct w:val="0"/>
        <w:autoSpaceDE w:val="0"/>
        <w:autoSpaceDN w:val="0"/>
        <w:adjustRightInd w:val="0"/>
        <w:spacing w:before="120"/>
        <w:textAlignment w:val="baseline"/>
        <w:rPr>
          <w:b/>
          <w:sz w:val="24"/>
          <w:szCs w:val="24"/>
          <w:lang w:val="en-GB"/>
        </w:rPr>
      </w:pPr>
    </w:p>
    <w:p w14:paraId="10179345" w14:textId="77777777" w:rsidR="00050343" w:rsidRPr="00CC0262" w:rsidRDefault="00050343" w:rsidP="00050343">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CC0262">
        <w:rPr>
          <w:b/>
          <w:sz w:val="24"/>
          <w:szCs w:val="24"/>
          <w:lang w:val="en-GB"/>
        </w:rPr>
        <w:t>ADD</w:t>
      </w:r>
      <w:r w:rsidRPr="00CC0262">
        <w:rPr>
          <w:b/>
          <w:sz w:val="24"/>
          <w:szCs w:val="24"/>
          <w:lang w:val="en-GB"/>
        </w:rPr>
        <w:tab/>
      </w:r>
      <w:r w:rsidRPr="00CC0262">
        <w:rPr>
          <w:b/>
          <w:sz w:val="24"/>
          <w:szCs w:val="24"/>
          <w:lang w:val="en-GB"/>
        </w:rPr>
        <w:tab/>
        <w:t>USA/1.14/2</w:t>
      </w:r>
    </w:p>
    <w:p w14:paraId="73797B48" w14:textId="77777777" w:rsidR="00050343" w:rsidRPr="00CC0262" w:rsidRDefault="00050343" w:rsidP="00050343">
      <w:pPr>
        <w:rPr>
          <w:sz w:val="24"/>
          <w:szCs w:val="24"/>
          <w:lang w:val="en-GB"/>
        </w:rPr>
      </w:pPr>
    </w:p>
    <w:p w14:paraId="167B625C" w14:textId="77777777" w:rsidR="00050343" w:rsidRPr="00CC0262" w:rsidRDefault="00050343" w:rsidP="00050343">
      <w:pPr>
        <w:rPr>
          <w:sz w:val="24"/>
          <w:szCs w:val="24"/>
          <w:lang w:val="en-GB"/>
        </w:rPr>
      </w:pPr>
    </w:p>
    <w:p w14:paraId="167917CD" w14:textId="77777777" w:rsidR="00050343" w:rsidRPr="00CC0262" w:rsidRDefault="00050343" w:rsidP="00050343">
      <w:pPr>
        <w:rPr>
          <w:sz w:val="24"/>
          <w:szCs w:val="24"/>
        </w:rPr>
      </w:pPr>
      <w:r w:rsidRPr="00CC0262">
        <w:rPr>
          <w:b/>
          <w:sz w:val="24"/>
          <w:szCs w:val="24"/>
        </w:rPr>
        <w:t>5.B114</w:t>
      </w:r>
      <w:r w:rsidRPr="00CC0262">
        <w:rPr>
          <w:b/>
          <w:sz w:val="24"/>
          <w:szCs w:val="24"/>
        </w:rPr>
        <w:tab/>
      </w:r>
      <w:r w:rsidRPr="00CC0262">
        <w:rPr>
          <w:sz w:val="24"/>
          <w:szCs w:val="24"/>
        </w:rPr>
        <w:t>The allocation to the fixed service in the band 21.5-22 GHz is designated for use in Region 2 by high-altitude platform stations (HAPS) in the ground-to-platform direction.  This designation does not preclude the use of this frequency band by any application of the services to which they are allocated and does not establish priority in the Radio Regulations.  Such use is subject to the provisions of Resolution</w:t>
      </w:r>
      <w:r w:rsidRPr="00CC0262">
        <w:rPr>
          <w:b/>
          <w:bCs/>
          <w:sz w:val="24"/>
          <w:szCs w:val="24"/>
        </w:rPr>
        <w:t> [B114] (WRC</w:t>
      </w:r>
      <w:r w:rsidRPr="00CC0262">
        <w:rPr>
          <w:b/>
          <w:bCs/>
          <w:sz w:val="24"/>
          <w:szCs w:val="24"/>
        </w:rPr>
        <w:noBreakHyphen/>
        <w:t>19)</w:t>
      </w:r>
      <w:r w:rsidRPr="00CC0262">
        <w:rPr>
          <w:sz w:val="24"/>
          <w:szCs w:val="24"/>
        </w:rPr>
        <w:t>.     (WRC</w:t>
      </w:r>
      <w:r w:rsidRPr="00CC0262">
        <w:rPr>
          <w:sz w:val="24"/>
          <w:szCs w:val="24"/>
        </w:rPr>
        <w:noBreakHyphen/>
        <w:t>19)</w:t>
      </w:r>
    </w:p>
    <w:p w14:paraId="3E92C5AD" w14:textId="77777777" w:rsidR="00050343" w:rsidRPr="00CC0262" w:rsidRDefault="00050343" w:rsidP="00050343">
      <w:pPr>
        <w:tabs>
          <w:tab w:val="left" w:pos="1134"/>
          <w:tab w:val="left" w:pos="1588"/>
          <w:tab w:val="left" w:pos="1985"/>
        </w:tabs>
        <w:overflowPunct w:val="0"/>
        <w:autoSpaceDE w:val="0"/>
        <w:autoSpaceDN w:val="0"/>
        <w:adjustRightInd w:val="0"/>
        <w:textAlignment w:val="baseline"/>
        <w:rPr>
          <w:sz w:val="24"/>
          <w:szCs w:val="24"/>
          <w:lang w:val="en-GB"/>
        </w:rPr>
      </w:pPr>
    </w:p>
    <w:p w14:paraId="1FB64C26" w14:textId="77777777" w:rsidR="00050343" w:rsidRPr="00CC0262" w:rsidRDefault="00050343" w:rsidP="00050343">
      <w:pPr>
        <w:jc w:val="both"/>
        <w:rPr>
          <w:sz w:val="24"/>
          <w:szCs w:val="24"/>
        </w:rPr>
      </w:pPr>
      <w:r w:rsidRPr="00CC0262">
        <w:rPr>
          <w:b/>
          <w:sz w:val="24"/>
          <w:szCs w:val="24"/>
        </w:rPr>
        <w:t>Reasons</w:t>
      </w:r>
      <w:r w:rsidRPr="00CC0262">
        <w:rPr>
          <w:sz w:val="24"/>
          <w:szCs w:val="24"/>
        </w:rPr>
        <w:t>: To add text of the footnote allowing HAPS to operate in the fixed service allocation in the uplink direction in the 21.5-22 GHz portion only of the band 21.4-22 GHz to ensure compatibility with AMS and other services in the subjacent band.</w:t>
      </w:r>
    </w:p>
    <w:p w14:paraId="2F942087" w14:textId="77777777" w:rsidR="00050343" w:rsidRPr="00CC0262" w:rsidRDefault="00050343" w:rsidP="00050343">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60B0A2E6" w14:textId="77777777" w:rsidR="00050343" w:rsidRPr="00CC0262" w:rsidRDefault="00050343" w:rsidP="00050343">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CC0262">
        <w:rPr>
          <w:b/>
          <w:sz w:val="24"/>
          <w:szCs w:val="24"/>
          <w:lang w:val="en-GB"/>
        </w:rPr>
        <w:t xml:space="preserve">MOD </w:t>
      </w:r>
      <w:r w:rsidRPr="00CC0262">
        <w:rPr>
          <w:b/>
          <w:sz w:val="24"/>
          <w:szCs w:val="24"/>
          <w:lang w:val="en-GB"/>
        </w:rPr>
        <w:tab/>
      </w:r>
      <w:r w:rsidRPr="00CC0262">
        <w:rPr>
          <w:b/>
          <w:sz w:val="24"/>
          <w:szCs w:val="24"/>
          <w:lang w:val="en-GB"/>
        </w:rPr>
        <w:tab/>
        <w:t>USA/1.14/3</w:t>
      </w:r>
    </w:p>
    <w:p w14:paraId="736632CF" w14:textId="77777777" w:rsidR="00050343" w:rsidRPr="00E02888" w:rsidRDefault="00050343" w:rsidP="00050343">
      <w:pPr>
        <w:keepNext/>
        <w:tabs>
          <w:tab w:val="left" w:pos="1134"/>
          <w:tab w:val="left" w:pos="1871"/>
          <w:tab w:val="left" w:pos="2268"/>
        </w:tabs>
        <w:overflowPunct w:val="0"/>
        <w:autoSpaceDE w:val="0"/>
        <w:autoSpaceDN w:val="0"/>
        <w:adjustRightInd w:val="0"/>
        <w:spacing w:before="240"/>
        <w:textAlignment w:val="baseline"/>
        <w:rPr>
          <w:sz w:val="22"/>
          <w:szCs w:val="22"/>
        </w:rPr>
      </w:pPr>
    </w:p>
    <w:p w14:paraId="32B82690" w14:textId="77777777" w:rsidR="00050343" w:rsidRPr="00E02888" w:rsidRDefault="00050343" w:rsidP="00050343">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E02888">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050343" w:rsidRPr="00E02888" w14:paraId="2FD7E085"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DAC236C" w14:textId="77777777" w:rsidR="00050343" w:rsidRPr="00E02888" w:rsidRDefault="00050343"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E02888">
              <w:rPr>
                <w:rFonts w:ascii="Times New Roman Bold" w:hAnsi="Times New Roman Bold" w:cs="Times New Roman Bold"/>
                <w:b/>
                <w:sz w:val="22"/>
                <w:szCs w:val="22"/>
                <w:lang w:val="en-GB"/>
              </w:rPr>
              <w:t>Allocation to services</w:t>
            </w:r>
          </w:p>
        </w:tc>
      </w:tr>
      <w:tr w:rsidR="00050343" w:rsidRPr="00E02888" w14:paraId="07AC09FD" w14:textId="77777777" w:rsidTr="0056257F">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07CD1294" w14:textId="77777777" w:rsidR="00050343" w:rsidRPr="00E02888" w:rsidRDefault="00050343"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E02888">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14:paraId="614E7D72" w14:textId="77777777" w:rsidR="00050343" w:rsidRPr="00E02888" w:rsidRDefault="00050343"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E02888">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14:paraId="1B2F7BC6" w14:textId="77777777" w:rsidR="00050343" w:rsidRPr="00E02888" w:rsidRDefault="00050343"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E02888">
              <w:rPr>
                <w:rFonts w:ascii="Times New Roman Bold" w:hAnsi="Times New Roman Bold" w:cs="Times New Roman Bold"/>
                <w:b/>
                <w:sz w:val="22"/>
                <w:szCs w:val="22"/>
                <w:lang w:val="en-GB"/>
              </w:rPr>
              <w:t>Region 3</w:t>
            </w:r>
          </w:p>
        </w:tc>
      </w:tr>
      <w:tr w:rsidR="00050343" w:rsidRPr="00E02888" w14:paraId="31E51397"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E07E515"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rPr>
            </w:pPr>
            <w:r w:rsidRPr="00E02888">
              <w:rPr>
                <w:b/>
                <w:lang w:val="en-GB"/>
              </w:rPr>
              <w:t>25.25-25.5</w:t>
            </w:r>
            <w:r w:rsidRPr="00E02888">
              <w:rPr>
                <w:color w:val="000000"/>
                <w:lang w:val="en-GB"/>
              </w:rPr>
              <w:tab/>
            </w:r>
            <w:proofErr w:type="gramStart"/>
            <w:r w:rsidRPr="00E02888">
              <w:rPr>
                <w:color w:val="000000"/>
                <w:lang w:val="en-GB"/>
              </w:rPr>
              <w:t>FIXED</w:t>
            </w:r>
            <w:ins w:id="215" w:author="Author">
              <w:r w:rsidRPr="00E02888">
                <w:rPr>
                  <w:color w:val="000000"/>
                  <w:lang w:val="en-GB"/>
                </w:rPr>
                <w:t xml:space="preserve">  </w:t>
              </w:r>
              <w:r w:rsidRPr="00E02888">
                <w:rPr>
                  <w:lang w:val="en-GB"/>
                </w:rPr>
                <w:t>ADD</w:t>
              </w:r>
              <w:proofErr w:type="gramEnd"/>
              <w:r w:rsidRPr="00E02888">
                <w:rPr>
                  <w:lang w:val="en-GB"/>
                </w:rPr>
                <w:t xml:space="preserve"> 5.D114</w:t>
              </w:r>
            </w:ins>
          </w:p>
          <w:p w14:paraId="3FEC3CFB"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E02888">
              <w:rPr>
                <w:color w:val="000000"/>
                <w:lang w:val="en-GB"/>
              </w:rPr>
              <w:tab/>
            </w:r>
            <w:r w:rsidRPr="00E02888">
              <w:rPr>
                <w:color w:val="000000"/>
                <w:lang w:val="en-GB"/>
              </w:rPr>
              <w:tab/>
            </w:r>
            <w:r w:rsidRPr="00E02888">
              <w:rPr>
                <w:color w:val="000000"/>
                <w:lang w:val="en-GB"/>
              </w:rPr>
              <w:tab/>
            </w:r>
            <w:r w:rsidRPr="00E02888">
              <w:rPr>
                <w:color w:val="000000"/>
                <w:lang w:val="en-GB"/>
              </w:rPr>
              <w:tab/>
              <w:t>INTER-</w:t>
            </w:r>
            <w:proofErr w:type="gramStart"/>
            <w:r w:rsidRPr="00E02888">
              <w:rPr>
                <w:color w:val="000000"/>
                <w:lang w:val="en-GB"/>
              </w:rPr>
              <w:t>SATELLITE  5.536</w:t>
            </w:r>
            <w:proofErr w:type="gramEnd"/>
          </w:p>
          <w:p w14:paraId="64EC47D1"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E02888">
              <w:rPr>
                <w:color w:val="000000"/>
                <w:lang w:val="en-GB"/>
              </w:rPr>
              <w:tab/>
            </w:r>
            <w:r w:rsidRPr="00E02888">
              <w:rPr>
                <w:color w:val="000000"/>
                <w:lang w:val="en-GB"/>
              </w:rPr>
              <w:tab/>
            </w:r>
            <w:r w:rsidRPr="00E02888">
              <w:rPr>
                <w:color w:val="000000"/>
                <w:lang w:val="en-GB"/>
              </w:rPr>
              <w:tab/>
            </w:r>
            <w:r w:rsidRPr="00E02888">
              <w:rPr>
                <w:color w:val="000000"/>
                <w:lang w:val="en-GB"/>
              </w:rPr>
              <w:tab/>
              <w:t>MOBILE</w:t>
            </w:r>
          </w:p>
          <w:p w14:paraId="578C0693"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E02888">
              <w:rPr>
                <w:color w:val="000000"/>
                <w:lang w:val="en-GB"/>
              </w:rPr>
              <w:tab/>
            </w:r>
            <w:r w:rsidRPr="00E02888">
              <w:rPr>
                <w:color w:val="000000"/>
                <w:lang w:val="en-GB"/>
              </w:rPr>
              <w:tab/>
            </w:r>
            <w:r w:rsidRPr="00E02888">
              <w:rPr>
                <w:color w:val="000000"/>
                <w:lang w:val="en-GB"/>
              </w:rPr>
              <w:tab/>
            </w:r>
            <w:r w:rsidRPr="00E02888">
              <w:rPr>
                <w:color w:val="000000"/>
                <w:lang w:val="en-GB"/>
              </w:rPr>
              <w:tab/>
            </w:r>
            <w:r w:rsidRPr="00E02888">
              <w:rPr>
                <w:color w:val="000000"/>
                <w:lang w:val="en-AU"/>
              </w:rPr>
              <w:t>Standard frequency and time signal-satellite (Earth-to-space)</w:t>
            </w:r>
          </w:p>
        </w:tc>
      </w:tr>
      <w:tr w:rsidR="00050343" w:rsidRPr="00E02888" w14:paraId="6ADC0AE4"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C2D47B2" w14:textId="77777777" w:rsidR="00050343" w:rsidRPr="00E02888" w:rsidRDefault="00050343" w:rsidP="0056257F">
            <w:pPr>
              <w:tabs>
                <w:tab w:val="left" w:pos="2977"/>
                <w:tab w:val="left" w:pos="3266"/>
              </w:tabs>
              <w:overflowPunct w:val="0"/>
              <w:autoSpaceDE w:val="0"/>
              <w:autoSpaceDN w:val="0"/>
              <w:adjustRightInd w:val="0"/>
              <w:spacing w:before="40" w:after="40"/>
              <w:ind w:left="3062" w:hanging="3062"/>
              <w:textAlignment w:val="baseline"/>
              <w:rPr>
                <w:color w:val="000000"/>
              </w:rPr>
            </w:pPr>
            <w:r w:rsidRPr="00E02888">
              <w:rPr>
                <w:b/>
                <w:lang w:val="en-GB"/>
              </w:rPr>
              <w:t>25.5-27</w:t>
            </w:r>
            <w:r w:rsidRPr="00E02888">
              <w:rPr>
                <w:b/>
                <w:color w:val="000000"/>
                <w:lang w:val="en-GB"/>
              </w:rPr>
              <w:tab/>
            </w:r>
            <w:r w:rsidRPr="00E02888">
              <w:rPr>
                <w:color w:val="000000"/>
                <w:lang w:val="en-GB"/>
              </w:rPr>
              <w:t>EARTH EXPLORATION-SATELLITE (space-to Earth</w:t>
            </w:r>
            <w:proofErr w:type="gramStart"/>
            <w:r w:rsidRPr="00E02888">
              <w:rPr>
                <w:color w:val="000000"/>
                <w:lang w:val="en-GB"/>
              </w:rPr>
              <w:t>)  5.536B</w:t>
            </w:r>
            <w:proofErr w:type="gramEnd"/>
          </w:p>
          <w:p w14:paraId="30244837"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E02888">
              <w:rPr>
                <w:color w:val="000000"/>
                <w:lang w:val="en-GB"/>
              </w:rPr>
              <w:tab/>
            </w:r>
            <w:r w:rsidRPr="00E02888">
              <w:rPr>
                <w:color w:val="000000"/>
                <w:lang w:val="en-GB"/>
              </w:rPr>
              <w:tab/>
            </w:r>
            <w:r w:rsidRPr="00E02888">
              <w:rPr>
                <w:color w:val="000000"/>
                <w:lang w:val="en-GB"/>
              </w:rPr>
              <w:tab/>
            </w:r>
            <w:r w:rsidRPr="00E02888">
              <w:rPr>
                <w:color w:val="000000"/>
                <w:lang w:val="en-GB"/>
              </w:rPr>
              <w:tab/>
            </w:r>
            <w:proofErr w:type="gramStart"/>
            <w:r w:rsidRPr="00E02888">
              <w:rPr>
                <w:color w:val="000000"/>
                <w:lang w:val="en-GB"/>
              </w:rPr>
              <w:t>FIXED</w:t>
            </w:r>
            <w:ins w:id="216" w:author="Author">
              <w:r w:rsidRPr="00E02888">
                <w:rPr>
                  <w:color w:val="000000"/>
                  <w:lang w:val="en-GB"/>
                </w:rPr>
                <w:t xml:space="preserve">  </w:t>
              </w:r>
              <w:r w:rsidRPr="00E02888">
                <w:rPr>
                  <w:lang w:val="en-GB"/>
                </w:rPr>
                <w:t>ADD</w:t>
              </w:r>
              <w:proofErr w:type="gramEnd"/>
              <w:r w:rsidRPr="00E02888">
                <w:rPr>
                  <w:lang w:val="en-GB"/>
                </w:rPr>
                <w:t xml:space="preserve"> 5.D114</w:t>
              </w:r>
            </w:ins>
          </w:p>
          <w:p w14:paraId="7AF32391"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E02888">
              <w:rPr>
                <w:color w:val="000000"/>
                <w:lang w:val="en-GB"/>
              </w:rPr>
              <w:tab/>
            </w:r>
            <w:r w:rsidRPr="00E02888">
              <w:rPr>
                <w:color w:val="000000"/>
                <w:lang w:val="en-GB"/>
              </w:rPr>
              <w:tab/>
            </w:r>
            <w:r w:rsidRPr="00E02888">
              <w:rPr>
                <w:color w:val="000000"/>
                <w:lang w:val="en-GB"/>
              </w:rPr>
              <w:tab/>
            </w:r>
            <w:r w:rsidRPr="00E02888">
              <w:rPr>
                <w:color w:val="000000"/>
                <w:lang w:val="en-GB"/>
              </w:rPr>
              <w:tab/>
              <w:t>INTER-</w:t>
            </w:r>
            <w:proofErr w:type="gramStart"/>
            <w:r w:rsidRPr="00E02888">
              <w:rPr>
                <w:color w:val="000000"/>
                <w:lang w:val="en-GB"/>
              </w:rPr>
              <w:t>SATELLITE  5.536</w:t>
            </w:r>
            <w:proofErr w:type="gramEnd"/>
          </w:p>
          <w:p w14:paraId="5CA87DB7"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E02888">
              <w:rPr>
                <w:color w:val="000000"/>
                <w:lang w:val="en-GB"/>
              </w:rPr>
              <w:tab/>
            </w:r>
            <w:r w:rsidRPr="00E02888">
              <w:rPr>
                <w:color w:val="000000"/>
                <w:lang w:val="en-GB"/>
              </w:rPr>
              <w:tab/>
            </w:r>
            <w:r w:rsidRPr="00E02888">
              <w:rPr>
                <w:color w:val="000000"/>
                <w:lang w:val="en-GB"/>
              </w:rPr>
              <w:tab/>
            </w:r>
            <w:r w:rsidRPr="00E02888">
              <w:rPr>
                <w:color w:val="000000"/>
                <w:lang w:val="en-GB"/>
              </w:rPr>
              <w:tab/>
              <w:t>MOBILE</w:t>
            </w:r>
          </w:p>
          <w:p w14:paraId="46EBC20D"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E02888">
              <w:rPr>
                <w:color w:val="000000"/>
                <w:lang w:val="en-GB"/>
              </w:rPr>
              <w:tab/>
            </w:r>
            <w:r w:rsidRPr="00E02888">
              <w:rPr>
                <w:color w:val="000000"/>
                <w:lang w:val="en-GB"/>
              </w:rPr>
              <w:tab/>
            </w:r>
            <w:r w:rsidRPr="00E02888">
              <w:rPr>
                <w:color w:val="000000"/>
                <w:lang w:val="en-GB"/>
              </w:rPr>
              <w:tab/>
            </w:r>
            <w:r w:rsidRPr="00E02888">
              <w:rPr>
                <w:color w:val="000000"/>
                <w:lang w:val="en-GB"/>
              </w:rPr>
              <w:tab/>
            </w:r>
            <w:proofErr w:type="gramStart"/>
            <w:r w:rsidRPr="00E02888">
              <w:rPr>
                <w:color w:val="000000"/>
                <w:lang w:val="en-GB"/>
              </w:rPr>
              <w:t>SPACE  RESEARCH</w:t>
            </w:r>
            <w:proofErr w:type="gramEnd"/>
            <w:r w:rsidRPr="00E02888">
              <w:rPr>
                <w:color w:val="000000"/>
                <w:lang w:val="en-GB"/>
              </w:rPr>
              <w:t xml:space="preserve"> (space-to-Earth)  5.536C</w:t>
            </w:r>
          </w:p>
          <w:p w14:paraId="5D804E21"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E02888">
              <w:rPr>
                <w:color w:val="000000"/>
                <w:lang w:val="en-GB"/>
              </w:rPr>
              <w:tab/>
            </w:r>
            <w:r w:rsidRPr="00E02888">
              <w:rPr>
                <w:color w:val="000000"/>
                <w:lang w:val="en-GB"/>
              </w:rPr>
              <w:tab/>
            </w:r>
            <w:r w:rsidRPr="00E02888">
              <w:rPr>
                <w:color w:val="000000"/>
                <w:lang w:val="en-GB"/>
              </w:rPr>
              <w:tab/>
            </w:r>
            <w:r w:rsidRPr="00E02888">
              <w:rPr>
                <w:color w:val="000000"/>
                <w:lang w:val="en-GB"/>
              </w:rPr>
              <w:tab/>
              <w:t>Standard frequency and time signal-satellite (Earth-to-space)</w:t>
            </w:r>
          </w:p>
          <w:p w14:paraId="1E4226ED"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E02888">
              <w:rPr>
                <w:color w:val="000000"/>
                <w:lang w:val="en-GB"/>
              </w:rPr>
              <w:tab/>
            </w:r>
            <w:r w:rsidRPr="00E02888">
              <w:rPr>
                <w:color w:val="000000"/>
                <w:lang w:val="en-GB"/>
              </w:rPr>
              <w:tab/>
            </w:r>
            <w:r w:rsidRPr="00E02888">
              <w:rPr>
                <w:color w:val="000000"/>
                <w:lang w:val="en-GB"/>
              </w:rPr>
              <w:tab/>
            </w:r>
            <w:r w:rsidRPr="00E02888">
              <w:rPr>
                <w:color w:val="000000"/>
                <w:lang w:val="en-GB"/>
              </w:rPr>
              <w:tab/>
              <w:t>5.536A</w:t>
            </w:r>
          </w:p>
        </w:tc>
      </w:tr>
      <w:tr w:rsidR="00050343" w:rsidRPr="00E02888" w14:paraId="735340F8" w14:textId="77777777" w:rsidTr="0056257F">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169AC0E5"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E02888">
              <w:rPr>
                <w:b/>
                <w:lang w:val="en-GB"/>
              </w:rPr>
              <w:t>27-27.5</w:t>
            </w:r>
          </w:p>
          <w:p w14:paraId="49E6D29B"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E02888">
              <w:rPr>
                <w:color w:val="000000"/>
                <w:lang w:val="en-AU"/>
              </w:rPr>
              <w:t>FIXED</w:t>
            </w:r>
          </w:p>
          <w:p w14:paraId="372A4DBD"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E02888">
              <w:rPr>
                <w:color w:val="000000"/>
                <w:lang w:val="en-AU"/>
              </w:rPr>
              <w:t>INTER-</w:t>
            </w:r>
            <w:proofErr w:type="gramStart"/>
            <w:r w:rsidRPr="00E02888">
              <w:rPr>
                <w:color w:val="000000"/>
                <w:lang w:val="en-AU"/>
              </w:rPr>
              <w:t>SATELLITE  5.536</w:t>
            </w:r>
            <w:proofErr w:type="gramEnd"/>
          </w:p>
          <w:p w14:paraId="6CF525CC"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E02888">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14:paraId="13B7F0A8" w14:textId="77777777" w:rsidR="00050343" w:rsidRPr="00E02888" w:rsidRDefault="00050343"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E02888">
              <w:rPr>
                <w:b/>
                <w:lang w:val="en-GB"/>
              </w:rPr>
              <w:t>27-27.5</w:t>
            </w:r>
          </w:p>
          <w:p w14:paraId="12982617" w14:textId="77777777" w:rsidR="00050343" w:rsidRPr="00E02888" w:rsidRDefault="00050343" w:rsidP="0056257F">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E02888">
              <w:rPr>
                <w:color w:val="000000"/>
                <w:lang w:val="en-AU"/>
              </w:rPr>
              <w:tab/>
            </w:r>
            <w:r w:rsidRPr="00E02888">
              <w:rPr>
                <w:color w:val="000000"/>
                <w:lang w:val="en-AU"/>
              </w:rPr>
              <w:tab/>
            </w:r>
            <w:proofErr w:type="gramStart"/>
            <w:r w:rsidRPr="00E02888">
              <w:rPr>
                <w:color w:val="000000"/>
                <w:lang w:val="en-AU"/>
              </w:rPr>
              <w:t>FIXED</w:t>
            </w:r>
            <w:ins w:id="217" w:author="Author">
              <w:r w:rsidRPr="00E02888">
                <w:rPr>
                  <w:color w:val="000000"/>
                  <w:lang w:val="en-GB"/>
                </w:rPr>
                <w:t xml:space="preserve">  </w:t>
              </w:r>
              <w:r w:rsidRPr="00E02888">
                <w:rPr>
                  <w:lang w:val="en-GB"/>
                </w:rPr>
                <w:t>ADD</w:t>
              </w:r>
              <w:proofErr w:type="gramEnd"/>
              <w:r w:rsidRPr="00E02888">
                <w:rPr>
                  <w:lang w:val="en-GB"/>
                </w:rPr>
                <w:t xml:space="preserve"> 5.D114</w:t>
              </w:r>
            </w:ins>
          </w:p>
          <w:p w14:paraId="71F9F7A6" w14:textId="77777777" w:rsidR="00050343" w:rsidRPr="00E02888" w:rsidRDefault="00050343"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E02888">
              <w:rPr>
                <w:color w:val="000000"/>
                <w:lang w:val="en-AU"/>
              </w:rPr>
              <w:tab/>
            </w:r>
            <w:r w:rsidRPr="00E02888">
              <w:rPr>
                <w:color w:val="000000"/>
                <w:lang w:val="en-AU"/>
              </w:rPr>
              <w:tab/>
              <w:t>FIXED-SATELLITE (Earth-to-space)</w:t>
            </w:r>
          </w:p>
          <w:p w14:paraId="1D9E9D75" w14:textId="77777777" w:rsidR="00050343" w:rsidRPr="00E02888" w:rsidRDefault="00050343"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E02888">
              <w:rPr>
                <w:color w:val="000000"/>
                <w:lang w:val="en-GB"/>
              </w:rPr>
              <w:tab/>
            </w:r>
            <w:r w:rsidRPr="00E02888">
              <w:rPr>
                <w:color w:val="000000"/>
                <w:lang w:val="en-GB"/>
              </w:rPr>
              <w:tab/>
              <w:t>INTER-</w:t>
            </w:r>
            <w:proofErr w:type="gramStart"/>
            <w:r w:rsidRPr="00E02888">
              <w:rPr>
                <w:color w:val="000000"/>
                <w:lang w:val="en-GB"/>
              </w:rPr>
              <w:t>SATELLITE  5.536</w:t>
            </w:r>
            <w:proofErr w:type="gramEnd"/>
            <w:r w:rsidRPr="00E02888">
              <w:rPr>
                <w:color w:val="000000"/>
                <w:lang w:val="en-GB"/>
              </w:rPr>
              <w:t xml:space="preserve">  5.537</w:t>
            </w:r>
          </w:p>
          <w:p w14:paraId="690B589C" w14:textId="77777777" w:rsidR="00050343" w:rsidRPr="00E02888" w:rsidRDefault="00050343"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E02888">
              <w:rPr>
                <w:color w:val="000000"/>
                <w:lang w:val="en-GB"/>
              </w:rPr>
              <w:tab/>
            </w:r>
            <w:r w:rsidRPr="00E02888">
              <w:rPr>
                <w:color w:val="000000"/>
                <w:lang w:val="en-GB"/>
              </w:rPr>
              <w:tab/>
              <w:t>MOBILE</w:t>
            </w:r>
          </w:p>
        </w:tc>
      </w:tr>
    </w:tbl>
    <w:p w14:paraId="5BF0644D" w14:textId="77777777" w:rsidR="00050343" w:rsidRPr="00E02888" w:rsidRDefault="00050343" w:rsidP="00050343">
      <w:pPr>
        <w:rPr>
          <w:b/>
          <w:sz w:val="22"/>
          <w:szCs w:val="22"/>
        </w:rPr>
      </w:pPr>
    </w:p>
    <w:p w14:paraId="3044C1B4" w14:textId="77777777" w:rsidR="00050343" w:rsidRPr="00CC0262" w:rsidRDefault="00050343" w:rsidP="00050343">
      <w:pPr>
        <w:jc w:val="both"/>
        <w:rPr>
          <w:b/>
          <w:sz w:val="24"/>
          <w:szCs w:val="24"/>
        </w:rPr>
      </w:pPr>
      <w:r w:rsidRPr="00CC0262">
        <w:rPr>
          <w:b/>
          <w:sz w:val="24"/>
          <w:szCs w:val="24"/>
        </w:rPr>
        <w:t>Reasons</w:t>
      </w:r>
      <w:r w:rsidRPr="00CC0262">
        <w:rPr>
          <w:sz w:val="24"/>
          <w:szCs w:val="24"/>
        </w:rPr>
        <w:t>:</w:t>
      </w:r>
      <w:r w:rsidRPr="00CC0262">
        <w:rPr>
          <w:b/>
          <w:sz w:val="24"/>
          <w:szCs w:val="24"/>
        </w:rPr>
        <w:tab/>
      </w:r>
      <w:r w:rsidRPr="00CC0262">
        <w:rPr>
          <w:sz w:val="24"/>
          <w:szCs w:val="24"/>
        </w:rPr>
        <w:t>To add a footnote to the 25.5-27.5 GHz band in Region 2 allowing HAPS to operate in the fixed service allocation.</w:t>
      </w:r>
    </w:p>
    <w:p w14:paraId="759E41A4" w14:textId="77777777" w:rsidR="0009663F" w:rsidRPr="00CC0262" w:rsidRDefault="0009663F" w:rsidP="0009663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p>
    <w:p w14:paraId="5E5D6433" w14:textId="0FB72FC8" w:rsidR="0009663F" w:rsidRPr="00CC0262" w:rsidRDefault="0009663F" w:rsidP="0009663F">
      <w:pPr>
        <w:keepNext/>
        <w:keepLines/>
        <w:tabs>
          <w:tab w:val="left" w:pos="1871"/>
          <w:tab w:val="left" w:pos="2268"/>
        </w:tabs>
        <w:overflowPunct w:val="0"/>
        <w:autoSpaceDE w:val="0"/>
        <w:autoSpaceDN w:val="0"/>
        <w:adjustRightInd w:val="0"/>
        <w:spacing w:before="200"/>
        <w:ind w:left="1134" w:hanging="1134"/>
        <w:textAlignment w:val="baseline"/>
        <w:outlineLvl w:val="2"/>
        <w:rPr>
          <w:rFonts w:eastAsia="Calibri" w:hAnsi="Times New Roman Bold"/>
          <w:b/>
          <w:sz w:val="24"/>
          <w:szCs w:val="24"/>
          <w:lang w:val="en-GB"/>
        </w:rPr>
      </w:pPr>
      <w:r w:rsidRPr="00CC0262">
        <w:rPr>
          <w:b/>
          <w:sz w:val="24"/>
          <w:szCs w:val="24"/>
          <w:lang w:val="en-GB"/>
        </w:rPr>
        <w:t xml:space="preserve">ADD </w:t>
      </w:r>
      <w:r w:rsidRPr="00CC0262">
        <w:rPr>
          <w:b/>
          <w:sz w:val="24"/>
          <w:szCs w:val="24"/>
          <w:lang w:val="en-GB"/>
        </w:rPr>
        <w:tab/>
      </w:r>
      <w:r w:rsidRPr="00CC0262">
        <w:rPr>
          <w:b/>
          <w:sz w:val="24"/>
          <w:szCs w:val="24"/>
          <w:lang w:val="en-GB"/>
        </w:rPr>
        <w:tab/>
        <w:t>USA/1.14/4</w:t>
      </w:r>
    </w:p>
    <w:p w14:paraId="3FD9D657" w14:textId="77777777" w:rsidR="0009663F" w:rsidRPr="00CC0262" w:rsidRDefault="0009663F" w:rsidP="0009663F">
      <w:pPr>
        <w:rPr>
          <w:b/>
          <w:sz w:val="24"/>
          <w:szCs w:val="24"/>
          <w:lang w:val="en-GB"/>
        </w:rPr>
      </w:pPr>
    </w:p>
    <w:p w14:paraId="23008AF8" w14:textId="77777777" w:rsidR="0009663F" w:rsidRPr="00CC0262" w:rsidRDefault="0009663F" w:rsidP="0009663F">
      <w:pPr>
        <w:tabs>
          <w:tab w:val="left" w:pos="1134"/>
          <w:tab w:val="left" w:pos="1871"/>
          <w:tab w:val="left" w:pos="2268"/>
        </w:tabs>
        <w:overflowPunct w:val="0"/>
        <w:autoSpaceDE w:val="0"/>
        <w:autoSpaceDN w:val="0"/>
        <w:adjustRightInd w:val="0"/>
        <w:spacing w:before="120"/>
        <w:textAlignment w:val="baseline"/>
        <w:rPr>
          <w:rFonts w:eastAsia="Calibri"/>
          <w:sz w:val="24"/>
          <w:szCs w:val="24"/>
          <w:lang w:val="en-GB"/>
        </w:rPr>
      </w:pPr>
      <w:r w:rsidRPr="00CC0262">
        <w:rPr>
          <w:rFonts w:eastAsia="Calibri"/>
          <w:b/>
          <w:sz w:val="24"/>
          <w:szCs w:val="24"/>
          <w:lang w:val="en-GB"/>
        </w:rPr>
        <w:t>5.D114</w:t>
      </w:r>
      <w:r w:rsidRPr="00CC0262">
        <w:rPr>
          <w:rFonts w:eastAsia="Calibri"/>
          <w:sz w:val="24"/>
          <w:szCs w:val="24"/>
          <w:lang w:val="en-GB"/>
        </w:rPr>
        <w:t xml:space="preserve">   The allocation to the fixed service in the bands 25.25-25.5 GHz, 25.5-27.0 GHz, and 27.0-27.5 GHz is designated for use in Region 2 by high-altitude platform stations (HAPS) in the platform-to-ground direction.   This designation does not preclude the use of these frequency bands by any application of the services to which they are allocated and does not establish priority in the Radio Regulations. Such use of the fixed-service allocation by HAPS is subject to the provisions of Resolution </w:t>
      </w:r>
      <w:r w:rsidRPr="00CC0262">
        <w:rPr>
          <w:b/>
          <w:bCs/>
          <w:sz w:val="24"/>
          <w:szCs w:val="24"/>
          <w:lang w:val="en-GB"/>
        </w:rPr>
        <w:t>[C114]</w:t>
      </w:r>
      <w:r w:rsidRPr="00CC0262">
        <w:rPr>
          <w:b/>
          <w:sz w:val="24"/>
          <w:szCs w:val="24"/>
          <w:lang w:val="en-GB"/>
        </w:rPr>
        <w:t xml:space="preserve"> </w:t>
      </w:r>
      <w:r w:rsidRPr="00CC0262">
        <w:rPr>
          <w:rFonts w:eastAsia="Calibri"/>
          <w:b/>
          <w:sz w:val="24"/>
          <w:szCs w:val="24"/>
          <w:lang w:val="en-GB"/>
        </w:rPr>
        <w:t>(WRC-19)</w:t>
      </w:r>
      <w:r w:rsidRPr="00CC0262">
        <w:rPr>
          <w:rFonts w:eastAsia="Calibri"/>
          <w:sz w:val="24"/>
          <w:szCs w:val="24"/>
          <w:lang w:val="en-GB"/>
        </w:rPr>
        <w:t xml:space="preserve">. </w:t>
      </w:r>
    </w:p>
    <w:p w14:paraId="66E00AE2" w14:textId="77777777" w:rsidR="0009663F" w:rsidRPr="00CC0262" w:rsidRDefault="0009663F" w:rsidP="0009663F">
      <w:pPr>
        <w:rPr>
          <w:b/>
          <w:sz w:val="24"/>
          <w:szCs w:val="24"/>
          <w:lang w:val="en-GB"/>
        </w:rPr>
      </w:pPr>
    </w:p>
    <w:p w14:paraId="3C0E622F" w14:textId="77777777" w:rsidR="0009663F" w:rsidRPr="00CC0262" w:rsidRDefault="0009663F" w:rsidP="0009663F">
      <w:pPr>
        <w:tabs>
          <w:tab w:val="left" w:pos="1352"/>
        </w:tabs>
        <w:rPr>
          <w:b/>
          <w:sz w:val="24"/>
          <w:szCs w:val="24"/>
        </w:rPr>
      </w:pPr>
      <w:r w:rsidRPr="00CC0262">
        <w:rPr>
          <w:b/>
          <w:sz w:val="24"/>
          <w:szCs w:val="24"/>
        </w:rPr>
        <w:t>Reasons</w:t>
      </w:r>
      <w:r w:rsidRPr="00CC0262">
        <w:rPr>
          <w:sz w:val="24"/>
          <w:szCs w:val="24"/>
        </w:rPr>
        <w:t>:</w:t>
      </w:r>
      <w:r w:rsidRPr="00CC0262">
        <w:rPr>
          <w:sz w:val="24"/>
          <w:szCs w:val="24"/>
        </w:rPr>
        <w:tab/>
        <w:t>To add text of a footnote allowing HAPS to operate in the fixed service allocation in the downlink direction in the frequency range 25.25-27.5 GHz.</w:t>
      </w:r>
    </w:p>
    <w:p w14:paraId="0ED97600" w14:textId="77777777" w:rsidR="0009663F" w:rsidRPr="00CC0262" w:rsidRDefault="0009663F" w:rsidP="0009663F">
      <w:pPr>
        <w:tabs>
          <w:tab w:val="left" w:pos="1134"/>
          <w:tab w:val="left" w:pos="1588"/>
          <w:tab w:val="left" w:pos="1985"/>
        </w:tabs>
        <w:overflowPunct w:val="0"/>
        <w:autoSpaceDE w:val="0"/>
        <w:autoSpaceDN w:val="0"/>
        <w:adjustRightInd w:val="0"/>
        <w:textAlignment w:val="baseline"/>
        <w:rPr>
          <w:sz w:val="24"/>
          <w:szCs w:val="24"/>
          <w:lang w:val="en-GB"/>
        </w:rPr>
      </w:pPr>
    </w:p>
    <w:p w14:paraId="47909812" w14:textId="77777777" w:rsidR="0009663F" w:rsidRPr="00CC0262" w:rsidRDefault="0009663F" w:rsidP="0009663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CC0262">
        <w:rPr>
          <w:b/>
          <w:sz w:val="24"/>
          <w:szCs w:val="24"/>
          <w:lang w:val="en-GB"/>
        </w:rPr>
        <w:t>ADD</w:t>
      </w:r>
      <w:r w:rsidRPr="00CC0262">
        <w:rPr>
          <w:b/>
          <w:sz w:val="24"/>
          <w:szCs w:val="24"/>
          <w:lang w:val="en-GB"/>
        </w:rPr>
        <w:tab/>
      </w:r>
      <w:r w:rsidRPr="00CC0262">
        <w:rPr>
          <w:b/>
          <w:sz w:val="24"/>
          <w:szCs w:val="24"/>
          <w:lang w:val="en-GB"/>
        </w:rPr>
        <w:tab/>
        <w:t>USA/1.14/5</w:t>
      </w:r>
    </w:p>
    <w:p w14:paraId="1126BB9D" w14:textId="77777777" w:rsidR="0009663F" w:rsidRPr="00E02888" w:rsidRDefault="0009663F" w:rsidP="0009663F">
      <w:pPr>
        <w:keepNext/>
        <w:keepLines/>
        <w:tabs>
          <w:tab w:val="left" w:pos="1134"/>
          <w:tab w:val="left" w:pos="1871"/>
          <w:tab w:val="left" w:pos="2268"/>
        </w:tabs>
        <w:overflowPunct w:val="0"/>
        <w:autoSpaceDE w:val="0"/>
        <w:autoSpaceDN w:val="0"/>
        <w:adjustRightInd w:val="0"/>
        <w:spacing w:before="480"/>
        <w:jc w:val="center"/>
        <w:rPr>
          <w:rFonts w:eastAsiaTheme="minorEastAsia"/>
          <w:caps/>
          <w:sz w:val="28"/>
          <w:szCs w:val="28"/>
        </w:rPr>
      </w:pPr>
      <w:r w:rsidRPr="00E02888">
        <w:rPr>
          <w:rFonts w:eastAsiaTheme="minorEastAsia"/>
          <w:caps/>
          <w:sz w:val="28"/>
          <w:szCs w:val="28"/>
        </w:rPr>
        <w:t xml:space="preserve">DRAFT NEW RESOLUTION </w:t>
      </w:r>
      <w:r w:rsidRPr="00E02888">
        <w:rPr>
          <w:rFonts w:eastAsiaTheme="minorHAnsi"/>
          <w:bCs/>
          <w:caps/>
          <w:sz w:val="28"/>
          <w:szCs w:val="28"/>
        </w:rPr>
        <w:t>[B114]</w:t>
      </w:r>
      <w:r w:rsidRPr="00E02888">
        <w:rPr>
          <w:rFonts w:eastAsiaTheme="minorEastAsia"/>
          <w:caps/>
          <w:sz w:val="28"/>
          <w:szCs w:val="28"/>
        </w:rPr>
        <w:t xml:space="preserve"> (WRC</w:t>
      </w:r>
      <w:r w:rsidRPr="00E02888">
        <w:rPr>
          <w:rFonts w:eastAsiaTheme="minorEastAsia"/>
          <w:caps/>
          <w:sz w:val="28"/>
          <w:szCs w:val="28"/>
        </w:rPr>
        <w:noBreakHyphen/>
        <w:t>19)</w:t>
      </w:r>
    </w:p>
    <w:p w14:paraId="15F83E0B" w14:textId="77777777" w:rsidR="0009663F" w:rsidRPr="00E02888" w:rsidRDefault="0009663F" w:rsidP="0009663F">
      <w:pPr>
        <w:keepNext/>
        <w:keepLines/>
        <w:tabs>
          <w:tab w:val="left" w:pos="1134"/>
          <w:tab w:val="left" w:pos="1871"/>
          <w:tab w:val="left" w:pos="2268"/>
        </w:tabs>
        <w:overflowPunct w:val="0"/>
        <w:autoSpaceDE w:val="0"/>
        <w:autoSpaceDN w:val="0"/>
        <w:adjustRightInd w:val="0"/>
        <w:spacing w:before="240"/>
        <w:jc w:val="center"/>
        <w:rPr>
          <w:rFonts w:eastAsiaTheme="minorHAnsi"/>
          <w:b/>
          <w:sz w:val="28"/>
          <w:szCs w:val="28"/>
        </w:rPr>
      </w:pPr>
      <w:r w:rsidRPr="00E02888">
        <w:rPr>
          <w:rFonts w:eastAsiaTheme="minorEastAsia"/>
          <w:b/>
          <w:bCs/>
          <w:sz w:val="28"/>
          <w:szCs w:val="28"/>
        </w:rPr>
        <w:t>U</w:t>
      </w:r>
      <w:r w:rsidRPr="00E02888">
        <w:rPr>
          <w:rFonts w:eastAsiaTheme="minorHAnsi"/>
          <w:b/>
          <w:sz w:val="28"/>
          <w:szCs w:val="28"/>
        </w:rPr>
        <w:t xml:space="preserve">se of the band 21.5-22 GHz by high altitude platform </w:t>
      </w:r>
      <w:r w:rsidRPr="00E02888">
        <w:rPr>
          <w:rFonts w:eastAsiaTheme="minorHAnsi"/>
          <w:b/>
          <w:sz w:val="28"/>
          <w:szCs w:val="28"/>
        </w:rPr>
        <w:br/>
        <w:t>stations in the fixed service for Region 2</w:t>
      </w:r>
    </w:p>
    <w:p w14:paraId="6F70F4D3" w14:textId="77777777" w:rsidR="0009663F" w:rsidRPr="00CC0262" w:rsidRDefault="0009663F" w:rsidP="0009663F">
      <w:pPr>
        <w:tabs>
          <w:tab w:val="left" w:pos="1134"/>
          <w:tab w:val="left" w:pos="1871"/>
          <w:tab w:val="left" w:pos="2268"/>
        </w:tabs>
        <w:overflowPunct w:val="0"/>
        <w:autoSpaceDE w:val="0"/>
        <w:autoSpaceDN w:val="0"/>
        <w:adjustRightInd w:val="0"/>
        <w:spacing w:before="280"/>
        <w:rPr>
          <w:rFonts w:eastAsiaTheme="minorHAnsi"/>
          <w:sz w:val="24"/>
          <w:szCs w:val="24"/>
        </w:rPr>
      </w:pPr>
      <w:r w:rsidRPr="00CC0262">
        <w:rPr>
          <w:rFonts w:eastAsiaTheme="minorHAnsi"/>
          <w:sz w:val="24"/>
          <w:szCs w:val="24"/>
        </w:rPr>
        <w:t>The World Radiocommunication Conference (</w:t>
      </w:r>
      <w:proofErr w:type="spellStart"/>
      <w:r w:rsidRPr="00CC0262">
        <w:rPr>
          <w:rFonts w:eastAsiaTheme="minorHAnsi"/>
          <w:sz w:val="24"/>
          <w:szCs w:val="24"/>
        </w:rPr>
        <w:t>Sharm</w:t>
      </w:r>
      <w:proofErr w:type="spellEnd"/>
      <w:r w:rsidRPr="00CC0262">
        <w:rPr>
          <w:rFonts w:eastAsiaTheme="minorHAnsi"/>
          <w:sz w:val="24"/>
          <w:szCs w:val="24"/>
        </w:rPr>
        <w:t xml:space="preserve"> el-Sheikh, 2019), </w:t>
      </w:r>
    </w:p>
    <w:p w14:paraId="5B6D31C5"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ind w:left="1134"/>
        <w:rPr>
          <w:i/>
          <w:sz w:val="24"/>
          <w:szCs w:val="24"/>
          <w:lang w:val="en-GB"/>
        </w:rPr>
      </w:pPr>
      <w:proofErr w:type="gramStart"/>
      <w:r w:rsidRPr="00CC0262">
        <w:rPr>
          <w:i/>
          <w:sz w:val="24"/>
          <w:szCs w:val="24"/>
          <w:lang w:val="en-GB"/>
        </w:rPr>
        <w:t>considering</w:t>
      </w:r>
      <w:proofErr w:type="gramEnd"/>
    </w:p>
    <w:p w14:paraId="071B3ACC" w14:textId="77777777" w:rsidR="0009663F" w:rsidRPr="00CC0262" w:rsidRDefault="0009663F" w:rsidP="0009663F">
      <w:pPr>
        <w:rPr>
          <w:sz w:val="24"/>
          <w:szCs w:val="24"/>
        </w:rPr>
      </w:pPr>
    </w:p>
    <w:p w14:paraId="3AAB4AA0" w14:textId="77777777" w:rsidR="0009663F" w:rsidRPr="00CC0262" w:rsidRDefault="0009663F" w:rsidP="0009663F">
      <w:pPr>
        <w:spacing w:after="120"/>
        <w:jc w:val="both"/>
        <w:rPr>
          <w:sz w:val="24"/>
          <w:szCs w:val="24"/>
        </w:rPr>
      </w:pPr>
      <w:r w:rsidRPr="00CC0262">
        <w:rPr>
          <w:i/>
          <w:sz w:val="24"/>
          <w:szCs w:val="24"/>
        </w:rPr>
        <w:t>a)</w:t>
      </w:r>
      <w:r w:rsidRPr="00CC0262">
        <w:rPr>
          <w:sz w:val="24"/>
          <w:szCs w:val="24"/>
        </w:rPr>
        <w:tab/>
      </w:r>
      <w:proofErr w:type="gramStart"/>
      <w:r w:rsidRPr="00CC0262">
        <w:rPr>
          <w:sz w:val="24"/>
          <w:szCs w:val="24"/>
        </w:rPr>
        <w:t>that</w:t>
      </w:r>
      <w:proofErr w:type="gramEnd"/>
      <w:r w:rsidRPr="00CC0262">
        <w:rPr>
          <w:sz w:val="24"/>
          <w:szCs w:val="24"/>
        </w:rPr>
        <w:t xml:space="preserve">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in rural as well as urban areas and disaster recovery communications with minimal ground network infrastructure; </w:t>
      </w:r>
    </w:p>
    <w:p w14:paraId="585A9D89" w14:textId="77777777" w:rsidR="0009663F" w:rsidRPr="00CC0262" w:rsidRDefault="0009663F" w:rsidP="0009663F">
      <w:pPr>
        <w:spacing w:after="120"/>
        <w:jc w:val="both"/>
        <w:rPr>
          <w:sz w:val="24"/>
          <w:szCs w:val="24"/>
        </w:rPr>
      </w:pPr>
      <w:r w:rsidRPr="00CC0262">
        <w:rPr>
          <w:i/>
          <w:sz w:val="24"/>
          <w:szCs w:val="24"/>
        </w:rPr>
        <w:t>b)</w:t>
      </w:r>
      <w:r w:rsidRPr="00CC0262">
        <w:rPr>
          <w:sz w:val="24"/>
          <w:szCs w:val="24"/>
        </w:rPr>
        <w:tab/>
      </w:r>
      <w:proofErr w:type="gramStart"/>
      <w:r w:rsidRPr="00CC0262">
        <w:rPr>
          <w:sz w:val="24"/>
          <w:szCs w:val="24"/>
        </w:rPr>
        <w:t>that</w:t>
      </w:r>
      <w:proofErr w:type="gramEnd"/>
      <w:r w:rsidRPr="00CC0262">
        <w:rPr>
          <w:sz w:val="24"/>
          <w:szCs w:val="24"/>
        </w:rPr>
        <w:t xml:space="preserve"> WRC-15 decided to study additional spectrum needs for fixed HAPS links to provide broadband connectivity, including within the band 21.4-22 GHz, recognizing that the existing HAPS designations were established without reference to today’s broadband capabilities;</w:t>
      </w:r>
    </w:p>
    <w:p w14:paraId="275A8090" w14:textId="77777777" w:rsidR="0009663F" w:rsidRPr="00CC0262" w:rsidRDefault="0009663F" w:rsidP="0009663F">
      <w:pPr>
        <w:spacing w:after="120"/>
        <w:jc w:val="both"/>
        <w:rPr>
          <w:sz w:val="24"/>
          <w:szCs w:val="24"/>
        </w:rPr>
      </w:pPr>
      <w:r w:rsidRPr="00CC0262">
        <w:rPr>
          <w:i/>
          <w:sz w:val="24"/>
          <w:szCs w:val="24"/>
        </w:rPr>
        <w:t>c)</w:t>
      </w:r>
      <w:r w:rsidRPr="00CC0262">
        <w:rPr>
          <w:sz w:val="24"/>
          <w:szCs w:val="24"/>
        </w:rPr>
        <w:tab/>
      </w:r>
      <w:proofErr w:type="gramStart"/>
      <w:r w:rsidRPr="00CC0262">
        <w:rPr>
          <w:sz w:val="24"/>
          <w:szCs w:val="24"/>
        </w:rPr>
        <w:t>that</w:t>
      </w:r>
      <w:proofErr w:type="gramEnd"/>
      <w:r w:rsidRPr="00CC0262">
        <w:rPr>
          <w:sz w:val="24"/>
          <w:szCs w:val="24"/>
        </w:rPr>
        <w:t xml:space="preserve"> HAPS can provide broadband connectivity in both rural and urban areas with minimal ground network infrastructure;</w:t>
      </w:r>
    </w:p>
    <w:p w14:paraId="5602EE73" w14:textId="77777777" w:rsidR="0009663F" w:rsidRPr="00CC0262" w:rsidRDefault="0009663F" w:rsidP="0009663F">
      <w:pPr>
        <w:spacing w:after="120"/>
        <w:jc w:val="both"/>
        <w:rPr>
          <w:sz w:val="24"/>
          <w:szCs w:val="24"/>
        </w:rPr>
      </w:pPr>
      <w:r w:rsidRPr="00CC0262">
        <w:rPr>
          <w:i/>
          <w:sz w:val="24"/>
          <w:szCs w:val="24"/>
        </w:rPr>
        <w:t>d)</w:t>
      </w:r>
      <w:r w:rsidRPr="00CC0262">
        <w:rPr>
          <w:sz w:val="24"/>
          <w:szCs w:val="24"/>
        </w:rPr>
        <w:tab/>
      </w:r>
      <w:proofErr w:type="gramStart"/>
      <w:r w:rsidRPr="00CC0262">
        <w:rPr>
          <w:sz w:val="24"/>
          <w:szCs w:val="24"/>
        </w:rPr>
        <w:t>that</w:t>
      </w:r>
      <w:proofErr w:type="gramEnd"/>
      <w:r w:rsidRPr="00CC0262">
        <w:rPr>
          <w:sz w:val="24"/>
          <w:szCs w:val="24"/>
        </w:rPr>
        <w:t xml:space="preserve"> spectrum sharing among services allocated on a primary basis in the frequency range 21.2-22.5 GHz must not be altered when introducing any new HAPS designations;</w:t>
      </w:r>
    </w:p>
    <w:p w14:paraId="49829F52" w14:textId="77777777" w:rsidR="0009663F" w:rsidRPr="00CC0262" w:rsidRDefault="0009663F" w:rsidP="0009663F">
      <w:pPr>
        <w:spacing w:after="120"/>
        <w:rPr>
          <w:sz w:val="24"/>
          <w:szCs w:val="24"/>
        </w:rPr>
      </w:pPr>
      <w:r w:rsidRPr="00CC0262">
        <w:rPr>
          <w:i/>
          <w:sz w:val="24"/>
          <w:szCs w:val="24"/>
        </w:rPr>
        <w:t>e)</w:t>
      </w:r>
      <w:r w:rsidRPr="00CC0262">
        <w:rPr>
          <w:sz w:val="24"/>
          <w:szCs w:val="24"/>
        </w:rPr>
        <w:tab/>
      </w:r>
      <w:proofErr w:type="gramStart"/>
      <w:r w:rsidRPr="00CC0262">
        <w:rPr>
          <w:sz w:val="24"/>
          <w:szCs w:val="24"/>
        </w:rPr>
        <w:t>that</w:t>
      </w:r>
      <w:proofErr w:type="gramEnd"/>
      <w:r w:rsidRPr="00CC0262">
        <w:rPr>
          <w:sz w:val="24"/>
          <w:szCs w:val="24"/>
        </w:rPr>
        <w:t xml:space="preserve"> Recommendation ITU-R P.618, “Propagation data and prediction methods required for the design of Earth-space telecommunication systems,” should be used to determine rain fade attenuation from HAPS platforms,</w:t>
      </w:r>
    </w:p>
    <w:p w14:paraId="3326FC0F" w14:textId="77777777" w:rsidR="0009663F" w:rsidRPr="00CC0262" w:rsidRDefault="0009663F" w:rsidP="0009663F">
      <w:pPr>
        <w:contextualSpacing/>
        <w:jc w:val="both"/>
        <w:rPr>
          <w:sz w:val="24"/>
          <w:szCs w:val="24"/>
        </w:rPr>
      </w:pPr>
    </w:p>
    <w:p w14:paraId="79A09B2B"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ind w:left="1134"/>
        <w:rPr>
          <w:i/>
          <w:sz w:val="24"/>
          <w:szCs w:val="24"/>
          <w:lang w:val="en-GB"/>
        </w:rPr>
      </w:pPr>
      <w:proofErr w:type="gramStart"/>
      <w:r w:rsidRPr="00CC0262">
        <w:rPr>
          <w:i/>
          <w:sz w:val="24"/>
          <w:szCs w:val="24"/>
          <w:lang w:val="en-GB"/>
        </w:rPr>
        <w:t>recognizing</w:t>
      </w:r>
      <w:proofErr w:type="gramEnd"/>
    </w:p>
    <w:p w14:paraId="216DCB04" w14:textId="77777777" w:rsidR="0009663F" w:rsidRPr="00CC0262" w:rsidRDefault="0009663F" w:rsidP="0009663F">
      <w:pPr>
        <w:rPr>
          <w:sz w:val="24"/>
          <w:szCs w:val="24"/>
        </w:rPr>
      </w:pPr>
    </w:p>
    <w:p w14:paraId="0C121ED0" w14:textId="77777777" w:rsidR="0009663F" w:rsidRPr="00CC0262" w:rsidRDefault="0009663F" w:rsidP="0009663F">
      <w:pPr>
        <w:spacing w:after="120"/>
        <w:jc w:val="both"/>
        <w:rPr>
          <w:sz w:val="24"/>
          <w:szCs w:val="24"/>
        </w:rPr>
      </w:pPr>
      <w:r w:rsidRPr="00CC0262">
        <w:rPr>
          <w:i/>
          <w:sz w:val="24"/>
          <w:szCs w:val="24"/>
        </w:rPr>
        <w:t>a)</w:t>
      </w:r>
      <w:r w:rsidRPr="00CC0262">
        <w:rPr>
          <w:sz w:val="24"/>
          <w:szCs w:val="24"/>
        </w:rPr>
        <w:tab/>
      </w:r>
      <w:proofErr w:type="gramStart"/>
      <w:r w:rsidRPr="00CC0262">
        <w:rPr>
          <w:sz w:val="24"/>
          <w:szCs w:val="24"/>
        </w:rPr>
        <w:t>that</w:t>
      </w:r>
      <w:proofErr w:type="gramEnd"/>
      <w:r w:rsidRPr="00CC0262">
        <w:rPr>
          <w:sz w:val="24"/>
          <w:szCs w:val="24"/>
        </w:rPr>
        <w:t xml:space="preserve"> RR No. </w:t>
      </w:r>
      <w:r w:rsidRPr="00CC0262">
        <w:rPr>
          <w:b/>
          <w:sz w:val="24"/>
          <w:szCs w:val="24"/>
        </w:rPr>
        <w:t>5.532</w:t>
      </w:r>
      <w:r w:rsidRPr="00CC0262">
        <w:rPr>
          <w:sz w:val="24"/>
          <w:szCs w:val="24"/>
        </w:rPr>
        <w:t xml:space="preserve"> requires that the use of the band 22.21-22.5 GHz by the Earth Exploration-Satellite (passive) and space research (passive) services shall not impose constraints upon the fixed and mobile, except aeronautical mobile, services;</w:t>
      </w:r>
    </w:p>
    <w:p w14:paraId="2E34DA8B" w14:textId="77777777" w:rsidR="0009663F" w:rsidRPr="00CC0262" w:rsidRDefault="0009663F" w:rsidP="0009663F">
      <w:pPr>
        <w:spacing w:after="120"/>
        <w:jc w:val="both"/>
        <w:rPr>
          <w:sz w:val="24"/>
          <w:szCs w:val="24"/>
        </w:rPr>
      </w:pPr>
      <w:r w:rsidRPr="00CC0262">
        <w:rPr>
          <w:i/>
          <w:sz w:val="24"/>
          <w:szCs w:val="24"/>
        </w:rPr>
        <w:t>b)</w:t>
      </w:r>
      <w:r w:rsidRPr="00CC0262">
        <w:rPr>
          <w:sz w:val="24"/>
          <w:szCs w:val="24"/>
        </w:rPr>
        <w:tab/>
      </w:r>
      <w:proofErr w:type="gramStart"/>
      <w:r w:rsidRPr="00CC0262">
        <w:rPr>
          <w:sz w:val="24"/>
          <w:szCs w:val="24"/>
        </w:rPr>
        <w:t>that</w:t>
      </w:r>
      <w:proofErr w:type="gramEnd"/>
      <w:r w:rsidRPr="00CC0262">
        <w:rPr>
          <w:sz w:val="24"/>
          <w:szCs w:val="24"/>
        </w:rPr>
        <w:t xml:space="preserve"> HAPS is defined in No. </w:t>
      </w:r>
      <w:r w:rsidRPr="00CC0262">
        <w:rPr>
          <w:b/>
          <w:sz w:val="24"/>
          <w:szCs w:val="24"/>
        </w:rPr>
        <w:t>1.66A</w:t>
      </w:r>
      <w:r w:rsidRPr="00CC0262">
        <w:rPr>
          <w:sz w:val="24"/>
          <w:szCs w:val="24"/>
        </w:rPr>
        <w:t xml:space="preserve"> of the Radio Regulations as a station located on an object at an altitude of 20-50 km and at a specified, nominal, fixed point relative to the Earth, and is subject to No. </w:t>
      </w:r>
      <w:r w:rsidRPr="00CC0262">
        <w:rPr>
          <w:b/>
          <w:sz w:val="24"/>
          <w:szCs w:val="24"/>
        </w:rPr>
        <w:t>4.23</w:t>
      </w:r>
      <w:r w:rsidRPr="00CC0262">
        <w:rPr>
          <w:sz w:val="24"/>
          <w:szCs w:val="24"/>
        </w:rPr>
        <w:t>,</w:t>
      </w:r>
    </w:p>
    <w:p w14:paraId="3CB0DD30" w14:textId="77777777" w:rsidR="0009663F" w:rsidRPr="00CC0262" w:rsidRDefault="0009663F" w:rsidP="0009663F">
      <w:pPr>
        <w:spacing w:after="120"/>
        <w:rPr>
          <w:sz w:val="24"/>
          <w:szCs w:val="24"/>
        </w:rPr>
      </w:pPr>
      <w:r w:rsidRPr="00CC0262">
        <w:rPr>
          <w:i/>
          <w:sz w:val="24"/>
          <w:szCs w:val="24"/>
        </w:rPr>
        <w:t>c)</w:t>
      </w:r>
      <w:r w:rsidRPr="00CC0262">
        <w:rPr>
          <w:sz w:val="24"/>
          <w:szCs w:val="24"/>
        </w:rPr>
        <w:tab/>
      </w:r>
      <w:proofErr w:type="gramStart"/>
      <w:r w:rsidRPr="00CC0262">
        <w:rPr>
          <w:sz w:val="24"/>
          <w:szCs w:val="24"/>
        </w:rPr>
        <w:t>that</w:t>
      </w:r>
      <w:proofErr w:type="gramEnd"/>
      <w:r w:rsidRPr="00CC0262">
        <w:rPr>
          <w:sz w:val="24"/>
          <w:szCs w:val="24"/>
        </w:rPr>
        <w:t xml:space="preserve"> the band 21.5-22 GHz is also allocated to the mobile service on a co-primary basis;</w:t>
      </w:r>
    </w:p>
    <w:p w14:paraId="68225A58" w14:textId="77777777" w:rsidR="0009663F" w:rsidRPr="00CC0262" w:rsidRDefault="0009663F" w:rsidP="0009663F">
      <w:pPr>
        <w:jc w:val="both"/>
        <w:rPr>
          <w:sz w:val="24"/>
          <w:szCs w:val="24"/>
        </w:rPr>
      </w:pPr>
    </w:p>
    <w:p w14:paraId="08F0CEFE"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ind w:left="1134"/>
        <w:rPr>
          <w:i/>
          <w:sz w:val="24"/>
          <w:szCs w:val="24"/>
          <w:lang w:val="en-GB"/>
        </w:rPr>
      </w:pPr>
      <w:proofErr w:type="gramStart"/>
      <w:r w:rsidRPr="00CC0262">
        <w:rPr>
          <w:i/>
          <w:sz w:val="24"/>
          <w:szCs w:val="24"/>
          <w:lang w:val="en-GB"/>
        </w:rPr>
        <w:t>resolves</w:t>
      </w:r>
      <w:proofErr w:type="gramEnd"/>
    </w:p>
    <w:p w14:paraId="1941A4C4" w14:textId="77777777" w:rsidR="0009663F" w:rsidRPr="00CC0262" w:rsidRDefault="0009663F" w:rsidP="0009663F">
      <w:pPr>
        <w:tabs>
          <w:tab w:val="left" w:pos="720"/>
        </w:tabs>
        <w:spacing w:after="120"/>
        <w:rPr>
          <w:sz w:val="24"/>
          <w:szCs w:val="24"/>
        </w:rPr>
      </w:pPr>
      <w:r w:rsidRPr="00CC0262">
        <w:rPr>
          <w:sz w:val="24"/>
          <w:szCs w:val="24"/>
        </w:rPr>
        <w:t>1</w:t>
      </w:r>
      <w:r w:rsidRPr="00CC0262">
        <w:rPr>
          <w:sz w:val="24"/>
          <w:szCs w:val="24"/>
        </w:rPr>
        <w:tab/>
        <w:t>that in order to ensure compatibility with EESS (passive) services, the ground-to-HAPS level of unwanted EIRP in the frequency band:</w:t>
      </w:r>
    </w:p>
    <w:p w14:paraId="065AB96A" w14:textId="77777777" w:rsidR="0009663F" w:rsidRPr="00CC0262" w:rsidRDefault="0009663F" w:rsidP="0009663F">
      <w:pPr>
        <w:spacing w:after="120"/>
        <w:ind w:left="414"/>
        <w:contextualSpacing/>
        <w:rPr>
          <w:sz w:val="24"/>
          <w:szCs w:val="24"/>
        </w:rPr>
      </w:pPr>
      <w:r w:rsidRPr="00CC0262">
        <w:rPr>
          <w:sz w:val="24"/>
          <w:szCs w:val="24"/>
        </w:rPr>
        <w:t xml:space="preserve">22.21-22.5 GHz shall be limited to -32.6 </w:t>
      </w:r>
      <w:proofErr w:type="gramStart"/>
      <w:r w:rsidRPr="00CC0262">
        <w:rPr>
          <w:sz w:val="24"/>
          <w:szCs w:val="24"/>
        </w:rPr>
        <w:t>dB(</w:t>
      </w:r>
      <w:proofErr w:type="gramEnd"/>
      <w:r w:rsidRPr="00CC0262">
        <w:rPr>
          <w:sz w:val="24"/>
          <w:szCs w:val="24"/>
        </w:rPr>
        <w:t xml:space="preserve">W/100 MHz) in the direction of the satellite, </w:t>
      </w:r>
    </w:p>
    <w:p w14:paraId="6187D28D" w14:textId="77777777" w:rsidR="0009663F" w:rsidRPr="00CC0262" w:rsidRDefault="0009663F" w:rsidP="0009663F">
      <w:pPr>
        <w:spacing w:after="120"/>
        <w:ind w:left="414"/>
        <w:contextualSpacing/>
        <w:rPr>
          <w:sz w:val="24"/>
          <w:szCs w:val="24"/>
        </w:rPr>
      </w:pPr>
      <w:r w:rsidRPr="00CC0262">
        <w:rPr>
          <w:sz w:val="24"/>
          <w:szCs w:val="24"/>
        </w:rPr>
        <w:t>21.2-21.4 GHz shall not exceed:</w:t>
      </w:r>
    </w:p>
    <w:p w14:paraId="32A54A28" w14:textId="77777777" w:rsidR="0009663F" w:rsidRPr="00CC0262" w:rsidRDefault="0009663F" w:rsidP="0009663F">
      <w:pPr>
        <w:shd w:val="clear" w:color="auto" w:fill="FFFFFF" w:themeFill="background1"/>
        <w:tabs>
          <w:tab w:val="right" w:pos="1871"/>
          <w:tab w:val="left" w:pos="2041"/>
        </w:tabs>
        <w:overflowPunct w:val="0"/>
        <w:autoSpaceDE w:val="0"/>
        <w:autoSpaceDN w:val="0"/>
        <w:adjustRightInd w:val="0"/>
        <w:spacing w:after="120"/>
        <w:ind w:left="2127" w:hanging="711"/>
        <w:textAlignment w:val="baseline"/>
        <w:rPr>
          <w:iCs/>
          <w:sz w:val="24"/>
          <w:szCs w:val="24"/>
          <w:lang w:eastAsia="fr-FR"/>
        </w:rPr>
      </w:pPr>
      <w:r w:rsidRPr="00CC0262">
        <w:rPr>
          <w:iCs/>
          <w:sz w:val="24"/>
          <w:szCs w:val="24"/>
          <w:lang w:eastAsia="fr-FR"/>
        </w:rPr>
        <w:tab/>
      </w:r>
      <m:oMath>
        <m:r>
          <w:rPr>
            <w:rFonts w:ascii="Cambria Math" w:hAnsi="Cambria Math"/>
            <w:sz w:val="24"/>
            <w:szCs w:val="24"/>
            <w:lang w:eastAsia="fr-FR"/>
          </w:rPr>
          <m:t>EIRP=(-0.76El-9.5) dBW/100MHz      for   0°≤El&lt;35.25°</m:t>
        </m:r>
      </m:oMath>
    </w:p>
    <w:p w14:paraId="0A1ABFB2" w14:textId="77777777" w:rsidR="0009663F" w:rsidRPr="00CC0262" w:rsidRDefault="0009663F" w:rsidP="0009663F">
      <w:pPr>
        <w:tabs>
          <w:tab w:val="left" w:pos="1418"/>
        </w:tabs>
        <w:spacing w:after="120"/>
        <w:ind w:left="708"/>
        <w:rPr>
          <w:sz w:val="24"/>
          <w:szCs w:val="24"/>
          <w:lang w:eastAsia="fr-FR"/>
        </w:rPr>
      </w:pPr>
      <w:r w:rsidRPr="00CC0262">
        <w:rPr>
          <w:iCs/>
          <w:sz w:val="24"/>
          <w:szCs w:val="24"/>
          <w:lang w:eastAsia="fr-FR"/>
        </w:rPr>
        <w:tab/>
      </w:r>
      <m:oMath>
        <m:r>
          <w:rPr>
            <w:rFonts w:ascii="Cambria Math" w:hAnsi="Cambria Math"/>
            <w:sz w:val="24"/>
            <w:szCs w:val="24"/>
            <w:lang w:eastAsia="fr-FR"/>
          </w:rPr>
          <m:t>EIRP=-36.5 dBW/100 MHz                       for    35.25°≤El&lt;90°</m:t>
        </m:r>
      </m:oMath>
    </w:p>
    <w:p w14:paraId="3F38B700" w14:textId="77777777" w:rsidR="0009663F" w:rsidRPr="00CC0262" w:rsidRDefault="0009663F" w:rsidP="0009663F">
      <w:pPr>
        <w:spacing w:after="120"/>
        <w:ind w:firstLine="708"/>
        <w:rPr>
          <w:sz w:val="24"/>
          <w:szCs w:val="24"/>
          <w:lang w:eastAsia="ja-JP"/>
        </w:rPr>
      </w:pPr>
      <w:proofErr w:type="gramStart"/>
      <w:r w:rsidRPr="00CC0262">
        <w:rPr>
          <w:sz w:val="24"/>
          <w:szCs w:val="24"/>
          <w:lang w:eastAsia="ja-JP"/>
        </w:rPr>
        <w:t>where</w:t>
      </w:r>
      <w:proofErr w:type="gramEnd"/>
      <w:r w:rsidRPr="00CC0262">
        <w:rPr>
          <w:sz w:val="24"/>
          <w:szCs w:val="24"/>
          <w:lang w:eastAsia="ja-JP"/>
        </w:rPr>
        <w:t xml:space="preserve"> </w:t>
      </w:r>
      <w:r w:rsidRPr="00CC0262">
        <w:rPr>
          <w:i/>
          <w:sz w:val="24"/>
          <w:szCs w:val="24"/>
          <w:lang w:eastAsia="ja-JP"/>
        </w:rPr>
        <w:t>El</w:t>
      </w:r>
      <w:r w:rsidRPr="00CC0262">
        <w:rPr>
          <w:sz w:val="24"/>
          <w:szCs w:val="24"/>
          <w:lang w:eastAsia="ja-JP"/>
        </w:rPr>
        <w:t xml:space="preserve"> is the elevation angle in degrees (angles of arrival above the horizontal plane);</w:t>
      </w:r>
    </w:p>
    <w:p w14:paraId="7DD162B3" w14:textId="77777777" w:rsidR="0009663F" w:rsidRPr="00CC0262" w:rsidRDefault="0009663F" w:rsidP="0009663F">
      <w:pPr>
        <w:spacing w:after="120"/>
        <w:rPr>
          <w:sz w:val="24"/>
          <w:szCs w:val="24"/>
        </w:rPr>
      </w:pPr>
      <w:r w:rsidRPr="00CC0262">
        <w:rPr>
          <w:sz w:val="24"/>
          <w:szCs w:val="24"/>
        </w:rPr>
        <w:t>2</w:t>
      </w:r>
      <w:r w:rsidRPr="00CC0262">
        <w:rPr>
          <w:sz w:val="24"/>
          <w:szCs w:val="24"/>
        </w:rPr>
        <w:tab/>
        <w:t xml:space="preserve">that in order to ensure compatibility with the radio astronomy service, the unwanted emission </w:t>
      </w:r>
      <w:proofErr w:type="spellStart"/>
      <w:r w:rsidRPr="00CC0262">
        <w:rPr>
          <w:sz w:val="24"/>
          <w:szCs w:val="24"/>
        </w:rPr>
        <w:t>pfd</w:t>
      </w:r>
      <w:proofErr w:type="spellEnd"/>
      <w:r w:rsidRPr="00CC0262">
        <w:rPr>
          <w:sz w:val="24"/>
          <w:szCs w:val="24"/>
        </w:rPr>
        <w:t xml:space="preserve"> produced by HAPS uplink transmissions shall not exceed -146 </w:t>
      </w:r>
      <w:proofErr w:type="spellStart"/>
      <w:r w:rsidRPr="00CC0262">
        <w:rPr>
          <w:sz w:val="24"/>
          <w:szCs w:val="24"/>
        </w:rPr>
        <w:t>dBW</w:t>
      </w:r>
      <w:proofErr w:type="spellEnd"/>
      <w:r w:rsidRPr="00CC0262">
        <w:rPr>
          <w:sz w:val="24"/>
          <w:szCs w:val="24"/>
        </w:rPr>
        <w:t xml:space="preserve">/m²/290 MHz for continuum observations, and -162 </w:t>
      </w:r>
      <w:proofErr w:type="spellStart"/>
      <w:r w:rsidRPr="00CC0262">
        <w:rPr>
          <w:sz w:val="24"/>
          <w:szCs w:val="24"/>
        </w:rPr>
        <w:t>dBW</w:t>
      </w:r>
      <w:proofErr w:type="spellEnd"/>
      <w:r w:rsidRPr="00CC0262">
        <w:rPr>
          <w:sz w:val="24"/>
          <w:szCs w:val="24"/>
        </w:rPr>
        <w:t xml:space="preserve">/m²/250 kHz for spectral line observations in the band 22.21-22.5 GHz at an RAS station location at a height of 50m, and that these </w:t>
      </w:r>
      <w:proofErr w:type="spellStart"/>
      <w:r w:rsidRPr="00CC0262">
        <w:rPr>
          <w:sz w:val="24"/>
          <w:szCs w:val="24"/>
        </w:rPr>
        <w:t>pfd</w:t>
      </w:r>
      <w:proofErr w:type="spellEnd"/>
      <w:r w:rsidRPr="00CC0262">
        <w:rPr>
          <w:sz w:val="24"/>
          <w:szCs w:val="24"/>
        </w:rPr>
        <w:t xml:space="preserve"> values shall be verified considering a percentage of time of 2% in the relevant propagation model;</w:t>
      </w:r>
    </w:p>
    <w:p w14:paraId="64C455DA" w14:textId="77777777" w:rsidR="0009663F" w:rsidRPr="00CC0262" w:rsidRDefault="0009663F" w:rsidP="0009663F">
      <w:pPr>
        <w:tabs>
          <w:tab w:val="left" w:pos="720"/>
        </w:tabs>
        <w:spacing w:after="120"/>
        <w:ind w:firstLine="12"/>
        <w:rPr>
          <w:sz w:val="24"/>
          <w:szCs w:val="24"/>
        </w:rPr>
      </w:pPr>
      <w:r w:rsidRPr="00CC0262">
        <w:rPr>
          <w:sz w:val="24"/>
          <w:szCs w:val="24"/>
        </w:rPr>
        <w:t>3</w:t>
      </w:r>
      <w:r w:rsidRPr="00CC0262">
        <w:rPr>
          <w:sz w:val="24"/>
          <w:szCs w:val="24"/>
        </w:rPr>
        <w:tab/>
        <w:t xml:space="preserve">that </w:t>
      </w:r>
      <w:r w:rsidRPr="00CC0262">
        <w:rPr>
          <w:i/>
          <w:sz w:val="24"/>
          <w:szCs w:val="24"/>
        </w:rPr>
        <w:t xml:space="preserve">resolves </w:t>
      </w:r>
      <w:r w:rsidRPr="00CC0262">
        <w:rPr>
          <w:sz w:val="24"/>
          <w:szCs w:val="24"/>
        </w:rPr>
        <w:t>2 above applies at any radio astronomy station that was in operation prior to 22 November 2019; and that has been notified to the Bureau in the band 22.21-22.5 GHz before 22 May 2020.  Radio astronomy stations notified after this date may seek an agreement with administrations that have notified HAPS,</w:t>
      </w:r>
    </w:p>
    <w:p w14:paraId="5B1E6A87" w14:textId="77777777" w:rsidR="0009663F" w:rsidRPr="00CC0262" w:rsidRDefault="0009663F" w:rsidP="0009663F">
      <w:pPr>
        <w:tabs>
          <w:tab w:val="left" w:pos="720"/>
        </w:tabs>
        <w:spacing w:after="120"/>
        <w:ind w:firstLine="12"/>
        <w:rPr>
          <w:sz w:val="24"/>
          <w:szCs w:val="24"/>
        </w:rPr>
      </w:pPr>
    </w:p>
    <w:p w14:paraId="38E9B12F"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rPr>
      </w:pPr>
      <w:proofErr w:type="gramStart"/>
      <w:r w:rsidRPr="00CC0262">
        <w:rPr>
          <w:i/>
          <w:sz w:val="24"/>
          <w:szCs w:val="24"/>
        </w:rPr>
        <w:t>invites</w:t>
      </w:r>
      <w:proofErr w:type="gramEnd"/>
      <w:r w:rsidRPr="00CC0262">
        <w:rPr>
          <w:i/>
          <w:sz w:val="24"/>
          <w:szCs w:val="24"/>
        </w:rPr>
        <w:t xml:space="preserve"> ITU-R</w:t>
      </w:r>
    </w:p>
    <w:p w14:paraId="783F2060"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textAlignment w:val="baseline"/>
        <w:rPr>
          <w:sz w:val="24"/>
          <w:szCs w:val="24"/>
        </w:rPr>
      </w:pPr>
      <w:proofErr w:type="gramStart"/>
      <w:r w:rsidRPr="00CC0262">
        <w:rPr>
          <w:sz w:val="24"/>
          <w:szCs w:val="24"/>
        </w:rPr>
        <w:t>to</w:t>
      </w:r>
      <w:proofErr w:type="gramEnd"/>
      <w:r w:rsidRPr="00CC0262">
        <w:rPr>
          <w:sz w:val="24"/>
          <w:szCs w:val="24"/>
        </w:rPr>
        <w:t xml:space="preserve"> develop ITU-R Reports that will assist administrations in facilitating coexistence with other co-primary services</w:t>
      </w:r>
    </w:p>
    <w:p w14:paraId="28CA0DF2" w14:textId="77777777" w:rsidR="0009663F" w:rsidRPr="00CC0262" w:rsidRDefault="0009663F" w:rsidP="0009663F">
      <w:pPr>
        <w:tabs>
          <w:tab w:val="left" w:pos="720"/>
        </w:tabs>
        <w:ind w:firstLine="12"/>
        <w:rPr>
          <w:sz w:val="24"/>
          <w:szCs w:val="24"/>
        </w:rPr>
      </w:pPr>
    </w:p>
    <w:p w14:paraId="6A85B52F"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ind w:left="1134"/>
        <w:rPr>
          <w:i/>
          <w:sz w:val="24"/>
          <w:szCs w:val="24"/>
        </w:rPr>
      </w:pPr>
      <w:proofErr w:type="gramStart"/>
      <w:r w:rsidRPr="00CC0262">
        <w:rPr>
          <w:i/>
          <w:sz w:val="24"/>
          <w:szCs w:val="24"/>
        </w:rPr>
        <w:t>instructs</w:t>
      </w:r>
      <w:proofErr w:type="gramEnd"/>
      <w:r w:rsidRPr="00CC0262">
        <w:rPr>
          <w:i/>
          <w:sz w:val="24"/>
          <w:szCs w:val="24"/>
        </w:rPr>
        <w:t xml:space="preserve"> the Director of the Radiocommunication Bureau</w:t>
      </w:r>
    </w:p>
    <w:p w14:paraId="2684B5BA" w14:textId="77777777" w:rsidR="0009663F" w:rsidRPr="00CC0262" w:rsidRDefault="0009663F" w:rsidP="0009663F">
      <w:pPr>
        <w:rPr>
          <w:sz w:val="24"/>
          <w:szCs w:val="24"/>
        </w:rPr>
      </w:pPr>
    </w:p>
    <w:p w14:paraId="4C3C5864" w14:textId="77777777" w:rsidR="0009663F" w:rsidRPr="00CC0262" w:rsidRDefault="0009663F" w:rsidP="0009663F">
      <w:pPr>
        <w:rPr>
          <w:sz w:val="24"/>
          <w:szCs w:val="24"/>
        </w:rPr>
      </w:pPr>
      <w:proofErr w:type="gramStart"/>
      <w:r w:rsidRPr="00CC0262">
        <w:rPr>
          <w:sz w:val="24"/>
          <w:szCs w:val="24"/>
        </w:rPr>
        <w:t>to</w:t>
      </w:r>
      <w:proofErr w:type="gramEnd"/>
      <w:r w:rsidRPr="00CC0262">
        <w:rPr>
          <w:sz w:val="24"/>
          <w:szCs w:val="24"/>
        </w:rPr>
        <w:t xml:space="preserve"> take all necessary measures to implement this Resolution.</w:t>
      </w:r>
    </w:p>
    <w:p w14:paraId="4217DA88" w14:textId="77777777" w:rsidR="0009663F" w:rsidRPr="00CC0262" w:rsidRDefault="0009663F" w:rsidP="0009663F">
      <w:pPr>
        <w:tabs>
          <w:tab w:val="left" w:pos="1134"/>
          <w:tab w:val="left" w:pos="1588"/>
          <w:tab w:val="left" w:pos="1985"/>
        </w:tabs>
        <w:overflowPunct w:val="0"/>
        <w:autoSpaceDE w:val="0"/>
        <w:autoSpaceDN w:val="0"/>
        <w:adjustRightInd w:val="0"/>
        <w:spacing w:before="120"/>
        <w:textAlignment w:val="baseline"/>
        <w:rPr>
          <w:sz w:val="24"/>
          <w:szCs w:val="24"/>
          <w:lang w:eastAsia="ja-JP"/>
        </w:rPr>
      </w:pPr>
    </w:p>
    <w:p w14:paraId="282763F5" w14:textId="77777777" w:rsidR="0009663F" w:rsidRPr="00CC0262" w:rsidRDefault="0009663F" w:rsidP="0009663F">
      <w:pPr>
        <w:jc w:val="both"/>
        <w:rPr>
          <w:sz w:val="24"/>
          <w:szCs w:val="24"/>
        </w:rPr>
      </w:pPr>
      <w:r w:rsidRPr="00CC0262">
        <w:rPr>
          <w:b/>
          <w:sz w:val="24"/>
          <w:szCs w:val="24"/>
        </w:rPr>
        <w:t>Reasons</w:t>
      </w:r>
      <w:r w:rsidRPr="00CC0262">
        <w:rPr>
          <w:sz w:val="24"/>
          <w:szCs w:val="24"/>
        </w:rPr>
        <w:t>: To add the text of a resolution specifying the operating requirements for HAPS to ensure compatibility with other services.</w:t>
      </w:r>
    </w:p>
    <w:p w14:paraId="0A326B99" w14:textId="77777777" w:rsidR="0009663F" w:rsidRPr="00CC0262" w:rsidRDefault="0009663F" w:rsidP="0009663F">
      <w:pPr>
        <w:tabs>
          <w:tab w:val="left" w:pos="1134"/>
          <w:tab w:val="left" w:pos="1588"/>
          <w:tab w:val="left" w:pos="1985"/>
        </w:tabs>
        <w:overflowPunct w:val="0"/>
        <w:autoSpaceDE w:val="0"/>
        <w:autoSpaceDN w:val="0"/>
        <w:adjustRightInd w:val="0"/>
        <w:textAlignment w:val="baseline"/>
        <w:rPr>
          <w:sz w:val="24"/>
          <w:szCs w:val="24"/>
          <w:lang w:val="en-GB"/>
        </w:rPr>
      </w:pPr>
    </w:p>
    <w:p w14:paraId="4B568BE5" w14:textId="77777777" w:rsidR="0009663F" w:rsidRPr="00CC0262" w:rsidRDefault="0009663F" w:rsidP="0009663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CC0262">
        <w:rPr>
          <w:b/>
          <w:sz w:val="24"/>
          <w:szCs w:val="24"/>
          <w:lang w:val="en-GB"/>
        </w:rPr>
        <w:t>ADD</w:t>
      </w:r>
      <w:r w:rsidRPr="00CC0262">
        <w:rPr>
          <w:b/>
          <w:sz w:val="24"/>
          <w:szCs w:val="24"/>
          <w:lang w:val="en-GB"/>
        </w:rPr>
        <w:tab/>
        <w:t xml:space="preserve"> </w:t>
      </w:r>
      <w:r w:rsidRPr="00CC0262">
        <w:rPr>
          <w:b/>
          <w:sz w:val="24"/>
          <w:szCs w:val="24"/>
          <w:lang w:val="en-GB"/>
        </w:rPr>
        <w:tab/>
        <w:t>USA/1.14/6</w:t>
      </w:r>
    </w:p>
    <w:p w14:paraId="5241BCB0" w14:textId="77777777" w:rsidR="0009663F" w:rsidRPr="00E02888" w:rsidRDefault="0009663F" w:rsidP="0009663F">
      <w:pPr>
        <w:rPr>
          <w:b/>
          <w:sz w:val="22"/>
          <w:szCs w:val="22"/>
        </w:rPr>
      </w:pPr>
    </w:p>
    <w:p w14:paraId="3EF08660" w14:textId="77777777" w:rsidR="0009663F" w:rsidRPr="00E02888" w:rsidRDefault="0009663F" w:rsidP="0009663F">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8"/>
          <w:szCs w:val="28"/>
          <w:lang w:val="en-GB"/>
        </w:rPr>
      </w:pPr>
      <w:r w:rsidRPr="00E02888">
        <w:rPr>
          <w:rFonts w:eastAsia="SimSun"/>
          <w:caps/>
          <w:sz w:val="28"/>
          <w:szCs w:val="28"/>
          <w:lang w:val="en-GB"/>
        </w:rPr>
        <w:t>DRAFT NEW RESOLUTION [C114]</w:t>
      </w:r>
    </w:p>
    <w:p w14:paraId="2C5FF3EF" w14:textId="77777777" w:rsidR="0009663F" w:rsidRPr="00E02888" w:rsidRDefault="0009663F" w:rsidP="0009663F">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b/>
          <w:bCs/>
          <w:sz w:val="28"/>
          <w:szCs w:val="28"/>
          <w:lang w:val="en-GB"/>
        </w:rPr>
      </w:pPr>
      <w:r w:rsidRPr="00E02888">
        <w:rPr>
          <w:rFonts w:ascii="Times New Roman Bold" w:eastAsia="SimSun" w:hAnsi="Times New Roman Bold" w:cs="Times New Roman Bold"/>
          <w:b/>
          <w:bCs/>
          <w:sz w:val="28"/>
          <w:szCs w:val="28"/>
          <w:lang w:val="en-GB"/>
        </w:rPr>
        <w:t>U</w:t>
      </w:r>
      <w:r w:rsidRPr="00E02888">
        <w:rPr>
          <w:rFonts w:ascii="Times New Roman Bold" w:eastAsia="Calibri" w:hAnsi="Times New Roman Bold"/>
          <w:b/>
          <w:sz w:val="28"/>
          <w:szCs w:val="28"/>
          <w:lang w:val="en-GB"/>
        </w:rPr>
        <w:t xml:space="preserve">se of the frequency range 25.25-27.5 GHz by fixed links for high altitude </w:t>
      </w:r>
      <w:r w:rsidRPr="00E02888">
        <w:rPr>
          <w:rFonts w:ascii="Times New Roman Bold" w:eastAsia="Calibri" w:hAnsi="Times New Roman Bold"/>
          <w:b/>
          <w:sz w:val="28"/>
          <w:szCs w:val="28"/>
          <w:lang w:val="en-GB"/>
        </w:rPr>
        <w:br/>
        <w:t>platform stations in the fixed service in Region 2</w:t>
      </w:r>
    </w:p>
    <w:p w14:paraId="781DD03E" w14:textId="77777777" w:rsidR="0009663F" w:rsidRPr="00CC0262" w:rsidRDefault="0009663F" w:rsidP="0009663F">
      <w:pPr>
        <w:tabs>
          <w:tab w:val="left" w:pos="1134"/>
          <w:tab w:val="left" w:pos="1871"/>
          <w:tab w:val="left" w:pos="2268"/>
        </w:tabs>
        <w:overflowPunct w:val="0"/>
        <w:autoSpaceDE w:val="0"/>
        <w:autoSpaceDN w:val="0"/>
        <w:adjustRightInd w:val="0"/>
        <w:spacing w:before="280"/>
        <w:textAlignment w:val="baseline"/>
        <w:rPr>
          <w:sz w:val="24"/>
          <w:szCs w:val="24"/>
          <w:lang w:val="en-GB"/>
        </w:rPr>
      </w:pPr>
      <w:r w:rsidRPr="00CC0262">
        <w:rPr>
          <w:sz w:val="24"/>
          <w:szCs w:val="24"/>
          <w:lang w:val="en-GB"/>
        </w:rPr>
        <w:t>The World Radiocommunication Conference (</w:t>
      </w:r>
      <w:proofErr w:type="spellStart"/>
      <w:r w:rsidRPr="00CC0262">
        <w:rPr>
          <w:sz w:val="24"/>
          <w:szCs w:val="24"/>
          <w:lang w:val="en-GB"/>
        </w:rPr>
        <w:t>Sharm</w:t>
      </w:r>
      <w:proofErr w:type="spellEnd"/>
      <w:r w:rsidRPr="00CC0262">
        <w:rPr>
          <w:sz w:val="24"/>
          <w:szCs w:val="24"/>
          <w:lang w:val="en-GB"/>
        </w:rPr>
        <w:t xml:space="preserve"> el-Sheikh, 2019), </w:t>
      </w:r>
    </w:p>
    <w:p w14:paraId="2ACAD21C"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roofErr w:type="gramStart"/>
      <w:r w:rsidRPr="00CC0262">
        <w:rPr>
          <w:i/>
          <w:sz w:val="24"/>
          <w:szCs w:val="24"/>
          <w:lang w:val="en-GB"/>
        </w:rPr>
        <w:t>considering</w:t>
      </w:r>
      <w:proofErr w:type="gramEnd"/>
      <w:r w:rsidRPr="00CC0262">
        <w:rPr>
          <w:i/>
          <w:sz w:val="24"/>
          <w:szCs w:val="24"/>
          <w:lang w:val="en-GB"/>
        </w:rPr>
        <w:t xml:space="preserve"> </w:t>
      </w:r>
    </w:p>
    <w:p w14:paraId="41EB521D"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
    <w:p w14:paraId="7BBA097C" w14:textId="77777777" w:rsidR="0009663F" w:rsidRPr="00CC0262" w:rsidRDefault="0009663F" w:rsidP="0009663F">
      <w:pPr>
        <w:contextualSpacing/>
        <w:jc w:val="both"/>
        <w:rPr>
          <w:sz w:val="24"/>
          <w:szCs w:val="24"/>
        </w:rPr>
      </w:pPr>
      <w:r w:rsidRPr="00CC0262">
        <w:rPr>
          <w:i/>
          <w:sz w:val="24"/>
          <w:szCs w:val="24"/>
        </w:rPr>
        <w:t>a)</w:t>
      </w:r>
      <w:r w:rsidRPr="00CC0262">
        <w:rPr>
          <w:sz w:val="24"/>
          <w:szCs w:val="24"/>
        </w:rPr>
        <w:tab/>
      </w:r>
      <w:proofErr w:type="gramStart"/>
      <w:r w:rsidRPr="00CC0262">
        <w:rPr>
          <w:sz w:val="24"/>
          <w:szCs w:val="24"/>
        </w:rPr>
        <w:t>that</w:t>
      </w:r>
      <w:proofErr w:type="gramEnd"/>
      <w:r w:rsidRPr="00CC0262">
        <w:rPr>
          <w:sz w:val="24"/>
          <w:szCs w:val="24"/>
        </w:rPr>
        <w:t xml:space="preserve">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2B0AC9EB" w14:textId="77777777" w:rsidR="0009663F" w:rsidRPr="00CC0262" w:rsidRDefault="0009663F" w:rsidP="0009663F">
      <w:pPr>
        <w:contextualSpacing/>
        <w:jc w:val="both"/>
        <w:rPr>
          <w:sz w:val="24"/>
          <w:szCs w:val="24"/>
        </w:rPr>
      </w:pPr>
      <w:r w:rsidRPr="00CC0262">
        <w:rPr>
          <w:i/>
          <w:sz w:val="24"/>
          <w:szCs w:val="24"/>
        </w:rPr>
        <w:t>b)</w:t>
      </w:r>
      <w:r w:rsidRPr="00CC0262">
        <w:rPr>
          <w:sz w:val="24"/>
          <w:szCs w:val="24"/>
        </w:rPr>
        <w:tab/>
      </w:r>
      <w:proofErr w:type="gramStart"/>
      <w:r w:rsidRPr="00CC0262">
        <w:rPr>
          <w:sz w:val="24"/>
          <w:szCs w:val="24"/>
        </w:rPr>
        <w:t>that</w:t>
      </w:r>
      <w:proofErr w:type="gramEnd"/>
      <w:r w:rsidRPr="00CC0262">
        <w:rPr>
          <w:sz w:val="24"/>
          <w:szCs w:val="24"/>
        </w:rPr>
        <w:t xml:space="preserve"> WRC-15 decided to study additional spectrum needs for fixed HAPS links to provide broadband connectivity, including within the frequency range 24.25-27.5 GHz in Region 2, recognizing that the existing HAPS designations were established without reference to today’s broadband capabilities;</w:t>
      </w:r>
    </w:p>
    <w:p w14:paraId="57F0F730" w14:textId="77777777" w:rsidR="0009663F" w:rsidRPr="00CC0262" w:rsidRDefault="0009663F" w:rsidP="0009663F">
      <w:pPr>
        <w:contextualSpacing/>
        <w:jc w:val="both"/>
        <w:rPr>
          <w:sz w:val="24"/>
          <w:szCs w:val="24"/>
        </w:rPr>
      </w:pPr>
      <w:r w:rsidRPr="00CC0262">
        <w:rPr>
          <w:i/>
          <w:sz w:val="24"/>
          <w:szCs w:val="24"/>
        </w:rPr>
        <w:t>c)</w:t>
      </w:r>
      <w:r w:rsidRPr="00CC0262">
        <w:rPr>
          <w:sz w:val="24"/>
          <w:szCs w:val="24"/>
        </w:rPr>
        <w:tab/>
      </w:r>
      <w:proofErr w:type="gramStart"/>
      <w:r w:rsidRPr="00CC0262">
        <w:rPr>
          <w:sz w:val="24"/>
          <w:szCs w:val="24"/>
        </w:rPr>
        <w:t>that</w:t>
      </w:r>
      <w:proofErr w:type="gramEnd"/>
      <w:r w:rsidRPr="00CC0262">
        <w:rPr>
          <w:sz w:val="24"/>
          <w:szCs w:val="24"/>
        </w:rPr>
        <w:t xml:space="preserve"> HAPS can provide broadband connectivity in both rural and urban areas with minimal ground network infrastructure;</w:t>
      </w:r>
    </w:p>
    <w:p w14:paraId="5247DCD4" w14:textId="77777777" w:rsidR="0009663F" w:rsidRPr="00CC0262" w:rsidRDefault="0009663F" w:rsidP="0009663F">
      <w:pPr>
        <w:contextualSpacing/>
        <w:jc w:val="both"/>
        <w:rPr>
          <w:sz w:val="24"/>
          <w:szCs w:val="24"/>
        </w:rPr>
      </w:pPr>
      <w:r w:rsidRPr="00CC0262">
        <w:rPr>
          <w:i/>
          <w:sz w:val="24"/>
          <w:szCs w:val="24"/>
        </w:rPr>
        <w:t>d)</w:t>
      </w:r>
      <w:r w:rsidRPr="00CC0262">
        <w:rPr>
          <w:sz w:val="24"/>
          <w:szCs w:val="24"/>
        </w:rPr>
        <w:tab/>
      </w:r>
      <w:proofErr w:type="gramStart"/>
      <w:r w:rsidRPr="00CC0262">
        <w:rPr>
          <w:sz w:val="24"/>
          <w:szCs w:val="24"/>
        </w:rPr>
        <w:t>that</w:t>
      </w:r>
      <w:proofErr w:type="gramEnd"/>
      <w:r w:rsidRPr="00CC0262">
        <w:rPr>
          <w:sz w:val="24"/>
          <w:szCs w:val="24"/>
        </w:rPr>
        <w:t xml:space="preserve"> Recommendation ITU-R P.618, “Propagation data and prediction methods required for the design of Earth-space telecommunication systems,” should be used to determine rain fade attenuation from HAPS platforms;</w:t>
      </w:r>
    </w:p>
    <w:p w14:paraId="29EF9C8A" w14:textId="77777777" w:rsidR="0009663F" w:rsidRPr="00CC0262" w:rsidRDefault="0009663F" w:rsidP="0009663F">
      <w:pPr>
        <w:contextualSpacing/>
        <w:jc w:val="both"/>
        <w:rPr>
          <w:sz w:val="24"/>
          <w:szCs w:val="24"/>
        </w:rPr>
      </w:pPr>
      <w:r w:rsidRPr="00CC0262">
        <w:rPr>
          <w:i/>
          <w:sz w:val="24"/>
          <w:szCs w:val="24"/>
        </w:rPr>
        <w:t>e)</w:t>
      </w:r>
      <w:r w:rsidRPr="00CC0262">
        <w:rPr>
          <w:sz w:val="24"/>
          <w:szCs w:val="24"/>
        </w:rPr>
        <w:t xml:space="preserve"> </w:t>
      </w:r>
      <w:r w:rsidRPr="00CC0262">
        <w:rPr>
          <w:sz w:val="24"/>
          <w:szCs w:val="24"/>
        </w:rPr>
        <w:tab/>
      </w:r>
      <w:proofErr w:type="gramStart"/>
      <w:r w:rsidRPr="00CC0262">
        <w:rPr>
          <w:sz w:val="24"/>
          <w:szCs w:val="24"/>
        </w:rPr>
        <w:t>that</w:t>
      </w:r>
      <w:proofErr w:type="gramEnd"/>
      <w:r w:rsidRPr="00CC0262">
        <w:rPr>
          <w:sz w:val="24"/>
          <w:szCs w:val="24"/>
        </w:rPr>
        <w:t xml:space="preserve"> Recommendation ITU-R P.452, “Prediction procedure for the evaluation of interference between stations on the surface of the Earth at frequencies above about 0.1 GHz,” should be used to determine the propagation loss in the ground path from HAPS ground stations;</w:t>
      </w:r>
    </w:p>
    <w:p w14:paraId="685526B5" w14:textId="77777777" w:rsidR="0009663F" w:rsidRPr="00CC0262" w:rsidRDefault="0009663F" w:rsidP="0009663F">
      <w:pPr>
        <w:contextualSpacing/>
        <w:jc w:val="both"/>
        <w:rPr>
          <w:sz w:val="24"/>
          <w:szCs w:val="24"/>
        </w:rPr>
      </w:pPr>
      <w:r w:rsidRPr="00CC0262">
        <w:rPr>
          <w:i/>
          <w:sz w:val="24"/>
          <w:szCs w:val="24"/>
        </w:rPr>
        <w:t>f)</w:t>
      </w:r>
      <w:r w:rsidRPr="00CC0262">
        <w:rPr>
          <w:sz w:val="24"/>
          <w:szCs w:val="24"/>
        </w:rPr>
        <w:tab/>
      </w:r>
      <w:proofErr w:type="gramStart"/>
      <w:r w:rsidRPr="00CC0262">
        <w:rPr>
          <w:sz w:val="24"/>
          <w:szCs w:val="24"/>
        </w:rPr>
        <w:t>that</w:t>
      </w:r>
      <w:proofErr w:type="gramEnd"/>
      <w:r w:rsidRPr="00CC0262">
        <w:rPr>
          <w:sz w:val="24"/>
          <w:szCs w:val="24"/>
        </w:rPr>
        <w:t xml:space="preserve"> Recommendation ITU-R SF.1395, “Minimum propagation attenuation due to atmospheric gases for use in frequency sharing studies between the fixed-satellite service and the fixed service,” should be used to determine the gaseous attenuation;</w:t>
      </w:r>
    </w:p>
    <w:p w14:paraId="25BAE005" w14:textId="77777777" w:rsidR="0009663F" w:rsidRPr="00CC0262" w:rsidRDefault="0009663F" w:rsidP="0009663F">
      <w:pPr>
        <w:contextualSpacing/>
        <w:jc w:val="both"/>
        <w:rPr>
          <w:sz w:val="24"/>
          <w:szCs w:val="24"/>
        </w:rPr>
      </w:pPr>
      <w:r w:rsidRPr="00CC0262">
        <w:rPr>
          <w:i/>
          <w:sz w:val="24"/>
          <w:szCs w:val="24"/>
        </w:rPr>
        <w:t>g)</w:t>
      </w:r>
      <w:r w:rsidRPr="00CC0262">
        <w:rPr>
          <w:sz w:val="24"/>
          <w:szCs w:val="24"/>
        </w:rPr>
        <w:tab/>
      </w:r>
      <w:proofErr w:type="gramStart"/>
      <w:r w:rsidRPr="00CC0262">
        <w:rPr>
          <w:sz w:val="24"/>
          <w:szCs w:val="24"/>
        </w:rPr>
        <w:t>that</w:t>
      </w:r>
      <w:proofErr w:type="gramEnd"/>
      <w:r w:rsidRPr="00CC0262">
        <w:rPr>
          <w:sz w:val="24"/>
          <w:szCs w:val="24"/>
        </w:rPr>
        <w:t xml:space="preserve"> Recommendation ITU-R P.2108, “Prediction of Clutter Loss,” should be used to determine the clutter loss,</w:t>
      </w:r>
    </w:p>
    <w:p w14:paraId="0D30F9BC" w14:textId="77777777" w:rsidR="0009663F" w:rsidRPr="00CC0262" w:rsidRDefault="0009663F" w:rsidP="0009663F">
      <w:pPr>
        <w:tabs>
          <w:tab w:val="left" w:pos="1134"/>
          <w:tab w:val="left" w:pos="1871"/>
          <w:tab w:val="left" w:pos="2268"/>
        </w:tabs>
        <w:overflowPunct w:val="0"/>
        <w:autoSpaceDE w:val="0"/>
        <w:autoSpaceDN w:val="0"/>
        <w:adjustRightInd w:val="0"/>
        <w:spacing w:before="120"/>
        <w:textAlignment w:val="baseline"/>
        <w:rPr>
          <w:sz w:val="24"/>
          <w:szCs w:val="24"/>
          <w:lang w:val="en-GB"/>
        </w:rPr>
      </w:pPr>
    </w:p>
    <w:p w14:paraId="2AE95393" w14:textId="77777777" w:rsidR="0009663F" w:rsidRPr="00CC0262" w:rsidRDefault="0009663F" w:rsidP="0009663F">
      <w:pPr>
        <w:tabs>
          <w:tab w:val="left" w:pos="1134"/>
          <w:tab w:val="left" w:pos="1871"/>
          <w:tab w:val="left" w:pos="2268"/>
        </w:tabs>
        <w:overflowPunct w:val="0"/>
        <w:autoSpaceDE w:val="0"/>
        <w:autoSpaceDN w:val="0"/>
        <w:adjustRightInd w:val="0"/>
        <w:spacing w:before="120"/>
        <w:textAlignment w:val="baseline"/>
        <w:rPr>
          <w:i/>
          <w:sz w:val="24"/>
          <w:szCs w:val="24"/>
          <w:lang w:val="en-GB"/>
        </w:rPr>
      </w:pPr>
      <w:r w:rsidRPr="00CC0262">
        <w:rPr>
          <w:sz w:val="24"/>
          <w:szCs w:val="24"/>
          <w:lang w:val="en-GB"/>
        </w:rPr>
        <w:tab/>
      </w:r>
      <w:proofErr w:type="gramStart"/>
      <w:r w:rsidRPr="00CC0262">
        <w:rPr>
          <w:i/>
          <w:sz w:val="24"/>
          <w:szCs w:val="24"/>
          <w:lang w:val="en-GB"/>
        </w:rPr>
        <w:t>recognizing</w:t>
      </w:r>
      <w:proofErr w:type="gramEnd"/>
    </w:p>
    <w:p w14:paraId="543803AB" w14:textId="77777777" w:rsidR="0009663F" w:rsidRPr="00CC0262" w:rsidRDefault="0009663F" w:rsidP="0009663F">
      <w:pPr>
        <w:contextualSpacing/>
        <w:jc w:val="both"/>
        <w:rPr>
          <w:sz w:val="24"/>
          <w:szCs w:val="24"/>
        </w:rPr>
      </w:pPr>
      <w:r w:rsidRPr="00CC0262">
        <w:rPr>
          <w:i/>
          <w:sz w:val="24"/>
          <w:szCs w:val="24"/>
        </w:rPr>
        <w:t>a)</w:t>
      </w:r>
      <w:r w:rsidRPr="00CC0262">
        <w:rPr>
          <w:sz w:val="24"/>
          <w:szCs w:val="24"/>
        </w:rPr>
        <w:tab/>
      </w:r>
      <w:proofErr w:type="gramStart"/>
      <w:r w:rsidRPr="00CC0262">
        <w:rPr>
          <w:sz w:val="24"/>
          <w:szCs w:val="24"/>
        </w:rPr>
        <w:t>that</w:t>
      </w:r>
      <w:proofErr w:type="gramEnd"/>
      <w:r w:rsidRPr="00CC0262">
        <w:rPr>
          <w:sz w:val="24"/>
          <w:szCs w:val="24"/>
        </w:rPr>
        <w:t xml:space="preserve"> HAPS is defined in No. </w:t>
      </w:r>
      <w:r w:rsidRPr="00CC0262">
        <w:rPr>
          <w:b/>
          <w:sz w:val="24"/>
          <w:szCs w:val="24"/>
        </w:rPr>
        <w:t>1.66A</w:t>
      </w:r>
      <w:r w:rsidRPr="00CC0262">
        <w:rPr>
          <w:sz w:val="24"/>
          <w:szCs w:val="24"/>
        </w:rPr>
        <w:t xml:space="preserve"> of the Radio Regulations as a station located on an object at an altitude of 20-50 km and at a specified, nominal, fixed point relative to the Earth, and is subject to No. </w:t>
      </w:r>
      <w:r w:rsidRPr="00CC0262">
        <w:rPr>
          <w:b/>
          <w:sz w:val="24"/>
          <w:szCs w:val="24"/>
        </w:rPr>
        <w:t>4.23</w:t>
      </w:r>
      <w:r w:rsidRPr="00CC0262">
        <w:rPr>
          <w:sz w:val="24"/>
          <w:szCs w:val="24"/>
        </w:rPr>
        <w:t>;</w:t>
      </w:r>
    </w:p>
    <w:p w14:paraId="03F1AC17" w14:textId="77777777" w:rsidR="0009663F" w:rsidRPr="00CC0262" w:rsidRDefault="0009663F" w:rsidP="0009663F">
      <w:pPr>
        <w:jc w:val="both"/>
        <w:rPr>
          <w:i/>
          <w:sz w:val="24"/>
          <w:szCs w:val="24"/>
          <w:lang w:val="en-GB"/>
        </w:rPr>
      </w:pPr>
      <w:r w:rsidRPr="00CC0262">
        <w:rPr>
          <w:i/>
          <w:sz w:val="24"/>
          <w:szCs w:val="24"/>
        </w:rPr>
        <w:t>b)</w:t>
      </w:r>
      <w:r w:rsidRPr="00CC0262">
        <w:rPr>
          <w:i/>
          <w:sz w:val="24"/>
          <w:szCs w:val="24"/>
        </w:rPr>
        <w:tab/>
      </w:r>
      <w:proofErr w:type="gramStart"/>
      <w:r w:rsidRPr="00CC0262">
        <w:rPr>
          <w:sz w:val="24"/>
          <w:szCs w:val="24"/>
        </w:rPr>
        <w:t>that</w:t>
      </w:r>
      <w:proofErr w:type="gramEnd"/>
      <w:r w:rsidRPr="00CC0262">
        <w:rPr>
          <w:sz w:val="24"/>
          <w:szCs w:val="24"/>
        </w:rPr>
        <w:t xml:space="preserve"> in the band 27.0-27.5 GHz with respect to earth stations in the Fixed-Satellite Service (Earth-to-space) and the fixed service, Nos. </w:t>
      </w:r>
      <w:r w:rsidRPr="00CC0262">
        <w:rPr>
          <w:b/>
          <w:sz w:val="24"/>
          <w:szCs w:val="24"/>
        </w:rPr>
        <w:t>9.17</w:t>
      </w:r>
      <w:r w:rsidRPr="00CC0262">
        <w:rPr>
          <w:sz w:val="24"/>
          <w:szCs w:val="24"/>
        </w:rPr>
        <w:t xml:space="preserve"> and </w:t>
      </w:r>
      <w:r w:rsidRPr="00CC0262">
        <w:rPr>
          <w:b/>
          <w:sz w:val="24"/>
          <w:szCs w:val="24"/>
        </w:rPr>
        <w:t>9.18</w:t>
      </w:r>
      <w:r w:rsidRPr="00CC0262">
        <w:rPr>
          <w:sz w:val="24"/>
          <w:szCs w:val="24"/>
        </w:rPr>
        <w:t xml:space="preserve"> applies,</w:t>
      </w:r>
    </w:p>
    <w:p w14:paraId="69639039"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roofErr w:type="gramStart"/>
      <w:r w:rsidRPr="00CC0262">
        <w:rPr>
          <w:i/>
          <w:sz w:val="24"/>
          <w:szCs w:val="24"/>
          <w:lang w:val="en-GB"/>
        </w:rPr>
        <w:t>resolves</w:t>
      </w:r>
      <w:proofErr w:type="gramEnd"/>
    </w:p>
    <w:p w14:paraId="2BA0B872" w14:textId="77777777" w:rsidR="0009663F" w:rsidRPr="00CC0262" w:rsidRDefault="0009663F" w:rsidP="0009663F">
      <w:pPr>
        <w:tabs>
          <w:tab w:val="left" w:pos="720"/>
          <w:tab w:val="left" w:pos="1134"/>
          <w:tab w:val="left" w:pos="1871"/>
          <w:tab w:val="left" w:pos="2268"/>
        </w:tabs>
        <w:overflowPunct w:val="0"/>
        <w:autoSpaceDE w:val="0"/>
        <w:autoSpaceDN w:val="0"/>
        <w:adjustRightInd w:val="0"/>
        <w:spacing w:before="120"/>
        <w:jc w:val="both"/>
        <w:textAlignment w:val="baseline"/>
        <w:rPr>
          <w:sz w:val="24"/>
          <w:szCs w:val="24"/>
          <w:lang w:val="en-GB" w:eastAsia="ja-JP"/>
        </w:rPr>
      </w:pPr>
      <w:r w:rsidRPr="00CC0262">
        <w:rPr>
          <w:sz w:val="24"/>
          <w:szCs w:val="24"/>
          <w:lang w:val="en-GB"/>
        </w:rPr>
        <w:t>1</w:t>
      </w:r>
      <w:r w:rsidRPr="00CC0262">
        <w:rPr>
          <w:sz w:val="24"/>
          <w:szCs w:val="24"/>
          <w:lang w:val="en-GB"/>
        </w:rPr>
        <w:tab/>
        <w:t xml:space="preserve">that, unless otherwise demonstrated, for the purpose of compatible operation with fixed service systems in neighbouring administrations in the frequency range </w:t>
      </w:r>
      <w:r w:rsidRPr="00CC0262">
        <w:rPr>
          <w:rFonts w:eastAsia="Calibri"/>
          <w:sz w:val="24"/>
          <w:szCs w:val="24"/>
          <w:lang w:val="en-GB"/>
        </w:rPr>
        <w:t>25.25-27.5 GHz</w:t>
      </w:r>
      <w:r w:rsidRPr="00CC0262">
        <w:rPr>
          <w:sz w:val="24"/>
          <w:szCs w:val="24"/>
          <w:lang w:val="en-GB"/>
        </w:rPr>
        <w:t xml:space="preserve">, the power flux density level per HAPS platform station at the surface of the Earth in neighbouring administrations shall not exceed the following </w:t>
      </w:r>
      <w:proofErr w:type="spellStart"/>
      <w:r w:rsidRPr="00CC0262">
        <w:rPr>
          <w:sz w:val="24"/>
          <w:szCs w:val="24"/>
          <w:lang w:val="en-GB"/>
        </w:rPr>
        <w:t>pfd</w:t>
      </w:r>
      <w:proofErr w:type="spellEnd"/>
      <w:r w:rsidRPr="00CC0262">
        <w:rPr>
          <w:sz w:val="24"/>
          <w:szCs w:val="24"/>
          <w:lang w:val="en-GB"/>
        </w:rPr>
        <w:t xml:space="preserve"> mask in </w:t>
      </w:r>
      <w:proofErr w:type="spellStart"/>
      <w:r w:rsidRPr="00CC0262">
        <w:rPr>
          <w:sz w:val="24"/>
          <w:szCs w:val="24"/>
          <w:lang w:val="en-GB"/>
        </w:rPr>
        <w:t>dBW</w:t>
      </w:r>
      <w:proofErr w:type="spellEnd"/>
      <w:r w:rsidRPr="00CC0262">
        <w:rPr>
          <w:sz w:val="24"/>
          <w:szCs w:val="24"/>
          <w:lang w:val="en-GB"/>
        </w:rPr>
        <w:t>/m</w:t>
      </w:r>
      <w:r w:rsidRPr="00CC0262">
        <w:rPr>
          <w:sz w:val="24"/>
          <w:szCs w:val="24"/>
          <w:vertAlign w:val="superscript"/>
          <w:lang w:val="en-GB"/>
        </w:rPr>
        <w:t>2</w:t>
      </w:r>
      <w:r w:rsidRPr="00CC0262">
        <w:rPr>
          <w:sz w:val="24"/>
          <w:szCs w:val="24"/>
          <w:lang w:val="en-GB"/>
        </w:rPr>
        <w:t>/MHz</w:t>
      </w:r>
      <w:r w:rsidRPr="00CC0262">
        <w:rPr>
          <w:sz w:val="24"/>
          <w:szCs w:val="24"/>
          <w:lang w:val="en-GB" w:eastAsia="ja-JP"/>
        </w:rPr>
        <w:t>, under clear sky condition</w:t>
      </w:r>
      <w:r w:rsidRPr="00CC0262">
        <w:rPr>
          <w:sz w:val="24"/>
          <w:szCs w:val="24"/>
          <w:lang w:val="en-GB"/>
        </w:rPr>
        <w:t>:</w:t>
      </w:r>
    </w:p>
    <w:p w14:paraId="4FD0A9CE" w14:textId="77777777" w:rsidR="0009663F" w:rsidRPr="00CC0262" w:rsidRDefault="0009663F" w:rsidP="0009663F">
      <w:pPr>
        <w:shd w:val="clear" w:color="auto" w:fill="FFFFFF"/>
        <w:rPr>
          <w:sz w:val="24"/>
          <w:szCs w:val="24"/>
          <w:lang w:eastAsia="ja-JP"/>
        </w:rPr>
      </w:pPr>
      <m:oMathPara>
        <m:oMath>
          <m:r>
            <m:rPr>
              <m:sty m:val="p"/>
            </m:rPr>
            <w:rPr>
              <w:rFonts w:ascii="Cambria Math" w:hAnsi="Cambria Math"/>
              <w:sz w:val="24"/>
              <w:szCs w:val="24"/>
              <w:lang w:eastAsia="ja-JP"/>
            </w:rPr>
            <w:br/>
          </m:r>
        </m:oMath>
        <m:oMath>
          <m:sSub>
            <m:sSubPr>
              <m:ctrlPr>
                <w:rPr>
                  <w:rFonts w:ascii="Cambria Math" w:hAnsi="Cambria Math"/>
                  <w:sz w:val="24"/>
                  <w:szCs w:val="24"/>
                  <w:lang w:eastAsia="ja-JP"/>
                </w:rPr>
              </m:ctrlPr>
            </m:sSubPr>
            <m:e>
              <m:r>
                <w:rPr>
                  <w:rFonts w:ascii="Cambria Math" w:hAnsi="Cambria Math"/>
                  <w:sz w:val="24"/>
                  <w:szCs w:val="24"/>
                  <w:lang w:eastAsia="ja-JP"/>
                </w:rPr>
                <m:t>pfd</m:t>
              </m:r>
            </m:e>
            <m:sub>
              <m:r>
                <w:rPr>
                  <w:rFonts w:ascii="Cambria Math" w:hAnsi="Cambria Math"/>
                  <w:sz w:val="24"/>
                  <w:szCs w:val="24"/>
                  <w:lang w:eastAsia="ja-JP"/>
                </w:rPr>
                <m:t>max</m:t>
              </m:r>
            </m:sub>
          </m:sSub>
          <m:d>
            <m:dPr>
              <m:ctrlPr>
                <w:rPr>
                  <w:rFonts w:ascii="Cambria Math" w:hAnsi="Cambria Math"/>
                  <w:sz w:val="24"/>
                  <w:szCs w:val="24"/>
                  <w:lang w:eastAsia="ja-JP"/>
                </w:rPr>
              </m:ctrlPr>
            </m:dPr>
            <m:e>
              <m:r>
                <w:rPr>
                  <w:rFonts w:ascii="Cambria Math" w:hAnsi="Cambria Math"/>
                  <w:sz w:val="24"/>
                  <w:szCs w:val="24"/>
                  <w:lang w:eastAsia="ja-JP"/>
                </w:rPr>
                <m:t>El</m:t>
              </m:r>
            </m:e>
          </m:d>
          <m:r>
            <m:rPr>
              <m:sty m:val="p"/>
            </m:rPr>
            <w:rPr>
              <w:rFonts w:ascii="Cambria Math" w:hAnsi="Cambria Math"/>
              <w:sz w:val="24"/>
              <w:szCs w:val="24"/>
              <w:lang w:eastAsia="ja-JP"/>
            </w:rPr>
            <m:t>=0.39</m:t>
          </m:r>
          <m:r>
            <w:rPr>
              <w:rFonts w:ascii="Cambria Math" w:hAnsi="Cambria Math"/>
              <w:sz w:val="24"/>
              <w:szCs w:val="24"/>
              <w:lang w:eastAsia="ja-JP"/>
            </w:rPr>
            <m:t>×El</m:t>
          </m:r>
          <m:r>
            <m:rPr>
              <m:sty m:val="p"/>
            </m:rPr>
            <w:rPr>
              <w:rFonts w:ascii="Cambria Math" w:hAnsi="Cambria Math"/>
              <w:sz w:val="24"/>
              <w:szCs w:val="24"/>
              <w:lang w:eastAsia="ja-JP"/>
            </w:rPr>
            <m:t xml:space="preserve">-132.12 </m:t>
          </m:r>
          <m:r>
            <w:rPr>
              <w:rFonts w:ascii="Cambria Math" w:hAnsi="Cambria Math"/>
              <w:sz w:val="24"/>
              <w:szCs w:val="24"/>
              <w:lang w:eastAsia="ja-JP"/>
            </w:rPr>
            <m:t>for</m:t>
          </m:r>
          <m:r>
            <m:rPr>
              <m:sty m:val="p"/>
            </m:rPr>
            <w:rPr>
              <w:rFonts w:ascii="Cambria Math" w:hAnsi="Cambria Math"/>
              <w:sz w:val="24"/>
              <w:szCs w:val="24"/>
              <w:lang w:eastAsia="ja-JP"/>
            </w:rPr>
            <m:t xml:space="preserve"> 0≤</m:t>
          </m:r>
          <m:r>
            <w:rPr>
              <w:rFonts w:ascii="Cambria Math" w:hAnsi="Cambria Math"/>
              <w:sz w:val="24"/>
              <w:szCs w:val="24"/>
              <w:lang w:eastAsia="ja-JP"/>
            </w:rPr>
            <m:t>El&lt;</m:t>
          </m:r>
          <m:r>
            <m:rPr>
              <m:sty m:val="p"/>
            </m:rPr>
            <w:rPr>
              <w:rFonts w:ascii="Cambria Math" w:hAnsi="Cambria Math"/>
              <w:sz w:val="24"/>
              <w:szCs w:val="24"/>
              <w:lang w:eastAsia="ja-JP"/>
            </w:rPr>
            <m:t>13°</m:t>
          </m:r>
        </m:oMath>
      </m:oMathPara>
    </w:p>
    <w:p w14:paraId="130F2D1D" w14:textId="77777777" w:rsidR="0009663F" w:rsidRPr="00CC0262" w:rsidRDefault="0009663F" w:rsidP="0009663F">
      <w:pPr>
        <w:shd w:val="clear" w:color="auto" w:fill="FFFFFF"/>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2.715 ×El-162.3 for</m:t>
          </m:r>
          <m:r>
            <m:rPr>
              <m:sty m:val="p"/>
            </m:rPr>
            <w:rPr>
              <w:rFonts w:ascii="Cambria Math" w:eastAsiaTheme="minorHAnsi" w:hAnsi="Cambria Math" w:cstheme="minorBidi"/>
              <w:sz w:val="24"/>
              <w:szCs w:val="24"/>
              <w:lang w:eastAsia="ja-JP"/>
            </w:rPr>
            <m:t xml:space="preserve"> 13°≤</m:t>
          </m:r>
          <m:r>
            <w:rPr>
              <w:rFonts w:ascii="Cambria Math" w:eastAsiaTheme="minorHAnsi" w:hAnsi="Cambria Math" w:cstheme="minorBidi"/>
              <w:sz w:val="24"/>
              <w:szCs w:val="24"/>
              <w:lang w:eastAsia="ja-JP"/>
            </w:rPr>
            <m:t>El&lt;20</m:t>
          </m:r>
          <m:r>
            <m:rPr>
              <m:sty m:val="p"/>
            </m:rPr>
            <w:rPr>
              <w:rFonts w:ascii="Cambria Math" w:eastAsiaTheme="minorHAnsi" w:hAnsi="Cambria Math" w:cstheme="minorBidi"/>
              <w:sz w:val="24"/>
              <w:szCs w:val="24"/>
              <w:lang w:eastAsia="ja-JP"/>
            </w:rPr>
            <m:t>°</m:t>
          </m:r>
        </m:oMath>
      </m:oMathPara>
    </w:p>
    <w:p w14:paraId="48426CE1" w14:textId="77777777" w:rsidR="0009663F" w:rsidRPr="00CC0262" w:rsidRDefault="0009663F" w:rsidP="0009663F">
      <w:pPr>
        <w:shd w:val="clear" w:color="auto" w:fill="FFFFFF"/>
        <w:tabs>
          <w:tab w:val="left" w:pos="1134"/>
          <w:tab w:val="center" w:pos="4820"/>
          <w:tab w:val="right" w:pos="9639"/>
        </w:tabs>
        <w:overflowPunct w:val="0"/>
        <w:autoSpaceDE w:val="0"/>
        <w:autoSpaceDN w:val="0"/>
        <w:adjustRightInd w:val="0"/>
        <w:spacing w:before="120"/>
        <w:jc w:val="center"/>
        <w:rPr>
          <w:rFonts w:ascii="Cambria Math" w:eastAsiaTheme="minorHAnsi" w:hAnsi="Cambria Math"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 xml:space="preserve">=0.45×El-117 for </m:t>
          </m:r>
          <m:r>
            <m:rPr>
              <m:sty m:val="p"/>
            </m:rPr>
            <w:rPr>
              <w:rFonts w:ascii="Cambria Math" w:eastAsiaTheme="minorHAnsi" w:hAnsi="Cambria Math" w:cstheme="minorBidi"/>
              <w:sz w:val="24"/>
              <w:szCs w:val="24"/>
              <w:lang w:eastAsia="ja-JP"/>
            </w:rPr>
            <m:t>20°≤</m:t>
          </m:r>
          <m:r>
            <w:rPr>
              <w:rFonts w:ascii="Cambria Math" w:eastAsiaTheme="minorHAnsi" w:hAnsi="Cambria Math" w:cstheme="minorBidi"/>
              <w:sz w:val="24"/>
              <w:szCs w:val="24"/>
              <w:lang w:eastAsia="ja-JP"/>
            </w:rPr>
            <m:t>El&lt;60</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 xml:space="preserve"> </m:t>
          </m:r>
        </m:oMath>
      </m:oMathPara>
    </w:p>
    <w:p w14:paraId="3757C82F" w14:textId="77777777" w:rsidR="0009663F" w:rsidRPr="00CC0262" w:rsidRDefault="0009663F" w:rsidP="0009663F">
      <w:pPr>
        <w:shd w:val="clear" w:color="auto" w:fill="FFFFFF"/>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color w:val="FF0000"/>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 xml:space="preserve">=-90 for </m:t>
          </m:r>
          <m:r>
            <m:rPr>
              <m:sty m:val="p"/>
            </m:rPr>
            <w:rPr>
              <w:rFonts w:ascii="Cambria Math" w:eastAsiaTheme="minorHAnsi" w:hAnsi="Cambria Math" w:cstheme="minorBidi"/>
              <w:sz w:val="24"/>
              <w:szCs w:val="24"/>
              <w:lang w:eastAsia="ja-JP"/>
            </w:rPr>
            <m:t>60°≤</m:t>
          </m:r>
          <m:r>
            <w:rPr>
              <w:rFonts w:ascii="Cambria Math" w:eastAsiaTheme="minorHAnsi" w:hAnsi="Cambria Math" w:cstheme="minorBidi"/>
              <w:sz w:val="24"/>
              <w:szCs w:val="24"/>
              <w:lang w:eastAsia="ja-JP"/>
            </w:rPr>
            <m:t>El</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90</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 xml:space="preserve"> </m:t>
          </m:r>
        </m:oMath>
      </m:oMathPara>
    </w:p>
    <w:p w14:paraId="3DA781C0" w14:textId="77777777" w:rsidR="0009663F" w:rsidRPr="00CC0262" w:rsidRDefault="0009663F" w:rsidP="0009663F">
      <w:pPr>
        <w:tabs>
          <w:tab w:val="left" w:pos="1134"/>
          <w:tab w:val="center" w:pos="4820"/>
          <w:tab w:val="right" w:pos="9639"/>
        </w:tabs>
        <w:overflowPunct w:val="0"/>
        <w:autoSpaceDE w:val="0"/>
        <w:autoSpaceDN w:val="0"/>
        <w:adjustRightInd w:val="0"/>
        <w:spacing w:before="120"/>
        <w:textAlignment w:val="baseline"/>
        <w:rPr>
          <w:color w:val="FF0000"/>
          <w:sz w:val="24"/>
          <w:szCs w:val="24"/>
          <w:lang w:eastAsia="ja-JP"/>
        </w:rPr>
      </w:pPr>
    </w:p>
    <w:p w14:paraId="5E2971F3" w14:textId="77777777" w:rsidR="0009663F" w:rsidRPr="00CC0262" w:rsidRDefault="0009663F" w:rsidP="0009663F">
      <w:pPr>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CC0262">
        <w:rPr>
          <w:sz w:val="24"/>
          <w:szCs w:val="24"/>
          <w:lang w:val="en-GB" w:eastAsia="ja-JP"/>
        </w:rPr>
        <w:tab/>
      </w:r>
      <w:proofErr w:type="gramStart"/>
      <w:r w:rsidRPr="00CC0262">
        <w:rPr>
          <w:sz w:val="24"/>
          <w:szCs w:val="24"/>
          <w:lang w:val="en-GB" w:eastAsia="ja-JP"/>
        </w:rPr>
        <w:t>where</w:t>
      </w:r>
      <w:proofErr w:type="gramEnd"/>
      <w:r w:rsidRPr="00CC0262">
        <w:rPr>
          <w:sz w:val="24"/>
          <w:szCs w:val="24"/>
          <w:lang w:val="en-GB" w:eastAsia="ja-JP"/>
        </w:rPr>
        <w:t xml:space="preserve"> </w:t>
      </w:r>
      <w:r w:rsidRPr="00CC0262">
        <w:rPr>
          <w:i/>
          <w:sz w:val="24"/>
          <w:szCs w:val="24"/>
          <w:lang w:val="en-GB" w:eastAsia="ja-JP"/>
        </w:rPr>
        <w:t>El</w:t>
      </w:r>
      <w:r w:rsidRPr="00CC0262">
        <w:rPr>
          <w:sz w:val="24"/>
          <w:szCs w:val="24"/>
          <w:lang w:val="en-GB" w:eastAsia="ja-JP"/>
        </w:rPr>
        <w:t xml:space="preserve"> is the elevation angle in degrees (angles of arrival above the horizontal plane).</w:t>
      </w:r>
    </w:p>
    <w:p w14:paraId="770550E3" w14:textId="77777777" w:rsidR="0009663F" w:rsidRPr="00CC0262" w:rsidRDefault="0009663F" w:rsidP="0009663F">
      <w:pPr>
        <w:tabs>
          <w:tab w:val="left" w:pos="1134"/>
          <w:tab w:val="left" w:pos="1871"/>
          <w:tab w:val="left" w:pos="2268"/>
        </w:tabs>
        <w:overflowPunct w:val="0"/>
        <w:autoSpaceDE w:val="0"/>
        <w:autoSpaceDN w:val="0"/>
        <w:adjustRightInd w:val="0"/>
        <w:spacing w:before="120" w:after="120"/>
        <w:textAlignment w:val="baseline"/>
        <w:rPr>
          <w:sz w:val="24"/>
          <w:szCs w:val="24"/>
          <w:lang w:val="en-GB" w:eastAsia="ja-JP"/>
        </w:rPr>
      </w:pPr>
      <w:r w:rsidRPr="00CC0262">
        <w:rPr>
          <w:sz w:val="24"/>
          <w:szCs w:val="24"/>
          <w:lang w:val="en-GB" w:eastAsia="ja-JP"/>
        </w:rPr>
        <w:tab/>
        <w:t xml:space="preserve">To verify the compliance with the </w:t>
      </w:r>
      <w:proofErr w:type="spellStart"/>
      <w:r w:rsidRPr="00CC0262">
        <w:rPr>
          <w:sz w:val="24"/>
          <w:szCs w:val="24"/>
          <w:lang w:val="en-GB" w:eastAsia="ja-JP"/>
        </w:rPr>
        <w:t>pfd</w:t>
      </w:r>
      <w:proofErr w:type="spellEnd"/>
      <w:r w:rsidRPr="00CC0262">
        <w:rPr>
          <w:sz w:val="24"/>
          <w:szCs w:val="24"/>
          <w:lang w:val="en-GB" w:eastAsia="ja-JP"/>
        </w:rPr>
        <w:t xml:space="preserve"> mask the following equation shall be used:</w:t>
      </w:r>
    </w:p>
    <w:p w14:paraId="21FD1DF6" w14:textId="77777777" w:rsidR="0009663F" w:rsidRPr="00CC0262" w:rsidRDefault="0009663F" w:rsidP="0009663F">
      <w:pPr>
        <w:tabs>
          <w:tab w:val="left" w:pos="720"/>
        </w:tabs>
        <w:rPr>
          <w:i/>
          <w:sz w:val="24"/>
          <w:szCs w:val="24"/>
          <w:lang w:eastAsia="ja-JP"/>
        </w:rPr>
      </w:pPr>
      <m:oMathPara>
        <m:oMath>
          <m:r>
            <m:rPr>
              <m:sty m:val="p"/>
            </m:rPr>
            <w:rPr>
              <w:rFonts w:ascii="Cambria Math" w:hAnsi="Cambria Math"/>
              <w:sz w:val="24"/>
              <w:szCs w:val="24"/>
              <w:lang w:eastAsia="ja-JP"/>
            </w:rPr>
            <w:br/>
          </m:r>
        </m:oMath>
        <m:oMath>
          <m:r>
            <w:rPr>
              <w:rFonts w:ascii="Cambria Math" w:hAnsi="Cambria Math"/>
              <w:sz w:val="24"/>
              <w:szCs w:val="24"/>
              <w:lang w:eastAsia="ja-JP"/>
            </w:rPr>
            <m:t>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-10.</m:t>
          </m:r>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d>
            <m:dPr>
              <m:ctrlPr>
                <w:rPr>
                  <w:rFonts w:ascii="Cambria Math" w:hAnsi="Cambria Math"/>
                  <w:i/>
                  <w:sz w:val="24"/>
                  <w:szCs w:val="24"/>
                  <w:lang w:eastAsia="ja-JP"/>
                </w:rPr>
              </m:ctrlPr>
            </m:dPr>
            <m:e>
              <m:r>
                <w:rPr>
                  <w:rFonts w:ascii="Cambria Math" w:hAnsi="Cambria Math"/>
                  <w:sz w:val="24"/>
                  <w:szCs w:val="24"/>
                  <w:lang w:eastAsia="ja-JP"/>
                </w:rPr>
                <m:t>4π</m:t>
              </m:r>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d>
          <m:r>
            <w:rPr>
              <w:rFonts w:ascii="Cambria Math" w:hAnsi="Cambria Math"/>
              <w:sz w:val="24"/>
              <w:szCs w:val="24"/>
              <w:lang w:eastAsia="ja-JP"/>
            </w:rPr>
            <m:t>-rain fade</m:t>
          </m:r>
        </m:oMath>
      </m:oMathPara>
    </w:p>
    <w:p w14:paraId="067325D6" w14:textId="77777777" w:rsidR="0009663F" w:rsidRPr="00CC0262" w:rsidRDefault="0009663F" w:rsidP="0009663F">
      <w:pPr>
        <w:tabs>
          <w:tab w:val="left" w:pos="720"/>
          <w:tab w:val="left" w:pos="1134"/>
          <w:tab w:val="left" w:pos="1871"/>
          <w:tab w:val="left" w:pos="2268"/>
        </w:tabs>
        <w:autoSpaceDE w:val="0"/>
        <w:autoSpaceDN w:val="0"/>
        <w:adjustRightInd w:val="0"/>
        <w:textAlignment w:val="baseline"/>
        <w:rPr>
          <w:i/>
          <w:sz w:val="24"/>
          <w:szCs w:val="24"/>
          <w:lang w:val="en-GB" w:eastAsia="ja-JP"/>
        </w:rPr>
      </w:pPr>
    </w:p>
    <w:p w14:paraId="0A7F3074" w14:textId="77777777" w:rsidR="0009663F" w:rsidRPr="00CC0262" w:rsidRDefault="0009663F" w:rsidP="0009663F">
      <w:pPr>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CC0262">
        <w:rPr>
          <w:sz w:val="24"/>
          <w:szCs w:val="24"/>
          <w:lang w:val="en-GB" w:eastAsia="ja-JP"/>
        </w:rPr>
        <w:tab/>
      </w:r>
      <w:proofErr w:type="gramStart"/>
      <w:r w:rsidRPr="00CC0262">
        <w:rPr>
          <w:sz w:val="24"/>
          <w:szCs w:val="24"/>
          <w:lang w:val="en-GB" w:eastAsia="ja-JP"/>
        </w:rPr>
        <w:t>where</w:t>
      </w:r>
      <w:proofErr w:type="gramEnd"/>
      <w:r w:rsidRPr="00CC0262">
        <w:rPr>
          <w:sz w:val="24"/>
          <w:szCs w:val="24"/>
          <w:lang w:val="en-GB" w:eastAsia="ja-JP"/>
        </w:rPr>
        <w:t>:</w:t>
      </w:r>
    </w:p>
    <w:p w14:paraId="4C727DF9" w14:textId="77777777" w:rsidR="0009663F" w:rsidRPr="00CC0262" w:rsidRDefault="0009663F" w:rsidP="0009663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CC0262">
        <w:rPr>
          <w:sz w:val="24"/>
          <w:szCs w:val="24"/>
          <w:lang w:val="en-GB" w:eastAsia="ja-JP"/>
        </w:rPr>
        <w:tab/>
      </w:r>
      <w:r w:rsidRPr="00CC0262">
        <w:rPr>
          <w:i/>
          <w:sz w:val="24"/>
          <w:szCs w:val="24"/>
          <w:lang w:val="en-GB" w:eastAsia="ja-JP"/>
        </w:rPr>
        <w:t>EIRP</w:t>
      </w:r>
      <w:r w:rsidRPr="00CC0262">
        <w:rPr>
          <w:sz w:val="24"/>
          <w:szCs w:val="24"/>
          <w:lang w:val="en-GB" w:eastAsia="ja-JP"/>
        </w:rPr>
        <w:tab/>
        <w:t xml:space="preserve">is the nominal HAPS EIRP density level in </w:t>
      </w:r>
      <w:proofErr w:type="spellStart"/>
      <w:r w:rsidRPr="00CC0262">
        <w:rPr>
          <w:sz w:val="24"/>
          <w:szCs w:val="24"/>
          <w:lang w:val="en-GB" w:eastAsia="ja-JP"/>
        </w:rPr>
        <w:t>dBW</w:t>
      </w:r>
      <w:proofErr w:type="spellEnd"/>
      <w:r w:rsidRPr="00CC0262">
        <w:rPr>
          <w:sz w:val="24"/>
          <w:szCs w:val="24"/>
          <w:lang w:val="en-GB" w:eastAsia="ja-JP"/>
        </w:rPr>
        <w:t>/MHz (dependent to the elevation angle)</w:t>
      </w:r>
      <w:proofErr w:type="gramStart"/>
      <w:r w:rsidRPr="00CC0262">
        <w:rPr>
          <w:sz w:val="24"/>
          <w:szCs w:val="24"/>
          <w:lang w:val="en-GB" w:eastAsia="ja-JP"/>
        </w:rPr>
        <w:t>;</w:t>
      </w:r>
      <w:proofErr w:type="gramEnd"/>
    </w:p>
    <w:p w14:paraId="5F579D43" w14:textId="77777777" w:rsidR="0009663F" w:rsidRPr="00CC0262" w:rsidRDefault="0009663F" w:rsidP="0009663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CC0262">
        <w:rPr>
          <w:sz w:val="24"/>
          <w:szCs w:val="24"/>
          <w:lang w:val="en-GB" w:eastAsia="ja-JP"/>
        </w:rPr>
        <w:tab/>
      </w:r>
      <w:proofErr w:type="gramStart"/>
      <w:r w:rsidRPr="00CC0262">
        <w:rPr>
          <w:i/>
          <w:sz w:val="24"/>
          <w:szCs w:val="24"/>
          <w:lang w:val="en-GB" w:eastAsia="ja-JP"/>
        </w:rPr>
        <w:t>d</w:t>
      </w:r>
      <w:proofErr w:type="gramEnd"/>
      <w:r w:rsidRPr="00CC0262">
        <w:rPr>
          <w:sz w:val="24"/>
          <w:szCs w:val="24"/>
          <w:lang w:val="en-GB" w:eastAsia="ja-JP"/>
        </w:rPr>
        <w:tab/>
        <w:t>is the distance in meters between the HAPS and the ground (elevation angle dependent);</w:t>
      </w:r>
    </w:p>
    <w:p w14:paraId="3F38EB15" w14:textId="77777777" w:rsidR="0009663F" w:rsidRPr="00CC0262" w:rsidRDefault="0009663F" w:rsidP="0009663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CC0262">
        <w:rPr>
          <w:i/>
          <w:sz w:val="24"/>
          <w:szCs w:val="24"/>
          <w:lang w:val="en-GB"/>
        </w:rPr>
        <w:tab/>
      </w:r>
      <w:proofErr w:type="spellStart"/>
      <w:proofErr w:type="gramStart"/>
      <w:r w:rsidRPr="00CC0262">
        <w:rPr>
          <w:i/>
          <w:sz w:val="24"/>
          <w:szCs w:val="24"/>
          <w:lang w:val="en-GB" w:eastAsia="ja-JP"/>
        </w:rPr>
        <w:t>pfd</w:t>
      </w:r>
      <w:proofErr w:type="spellEnd"/>
      <w:proofErr w:type="gramEnd"/>
      <w:r w:rsidRPr="00CC0262">
        <w:rPr>
          <w:i/>
          <w:sz w:val="24"/>
          <w:szCs w:val="24"/>
          <w:lang w:val="en-GB" w:eastAsia="ja-JP"/>
        </w:rPr>
        <w:t>(</w:t>
      </w:r>
      <m:oMath>
        <m:r>
          <w:rPr>
            <w:rFonts w:ascii="Cambria Math" w:hAnsi="Cambria Math"/>
            <w:sz w:val="24"/>
            <w:szCs w:val="24"/>
            <w:lang w:val="en-GB" w:eastAsia="ja-JP"/>
          </w:rPr>
          <m:t>El</m:t>
        </m:r>
      </m:oMath>
      <w:r w:rsidRPr="00CC0262">
        <w:rPr>
          <w:i/>
          <w:sz w:val="24"/>
          <w:szCs w:val="24"/>
          <w:lang w:val="en-GB" w:eastAsia="ja-JP"/>
        </w:rPr>
        <w:t>)</w:t>
      </w:r>
      <w:r w:rsidRPr="00CC0262">
        <w:rPr>
          <w:i/>
          <w:sz w:val="24"/>
          <w:szCs w:val="24"/>
          <w:lang w:val="en-GB"/>
        </w:rPr>
        <w:tab/>
      </w:r>
      <w:r w:rsidRPr="00CC0262">
        <w:rPr>
          <w:sz w:val="24"/>
          <w:szCs w:val="24"/>
          <w:lang w:val="en-GB"/>
        </w:rPr>
        <w:t xml:space="preserve">power flux density at the Earth surface per HAPS platform station in </w:t>
      </w:r>
      <w:proofErr w:type="spellStart"/>
      <w:r w:rsidRPr="00CC0262">
        <w:rPr>
          <w:sz w:val="24"/>
          <w:szCs w:val="24"/>
          <w:lang w:val="en-GB" w:eastAsia="ja-JP"/>
        </w:rPr>
        <w:t>dBW</w:t>
      </w:r>
      <w:proofErr w:type="spellEnd"/>
      <w:r w:rsidRPr="00CC0262">
        <w:rPr>
          <w:sz w:val="24"/>
          <w:szCs w:val="24"/>
          <w:lang w:val="en-GB" w:eastAsia="ja-JP"/>
        </w:rPr>
        <w:t>/m²/MHz;</w:t>
      </w:r>
    </w:p>
    <w:p w14:paraId="059F5302" w14:textId="77777777" w:rsidR="0009663F" w:rsidRPr="00CC0262" w:rsidRDefault="0009663F" w:rsidP="0009663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CC0262">
        <w:rPr>
          <w:i/>
          <w:sz w:val="24"/>
          <w:szCs w:val="24"/>
          <w:lang w:val="en-GB" w:eastAsia="ja-JP"/>
        </w:rPr>
        <w:tab/>
      </w:r>
      <w:proofErr w:type="gramStart"/>
      <w:r w:rsidRPr="00CC0262">
        <w:rPr>
          <w:i/>
          <w:sz w:val="24"/>
          <w:szCs w:val="24"/>
          <w:lang w:val="en-GB" w:eastAsia="ja-JP"/>
        </w:rPr>
        <w:t>rain</w:t>
      </w:r>
      <w:proofErr w:type="gramEnd"/>
      <w:r w:rsidRPr="00CC0262">
        <w:rPr>
          <w:i/>
          <w:sz w:val="24"/>
          <w:szCs w:val="24"/>
          <w:lang w:val="en-GB" w:eastAsia="ja-JP"/>
        </w:rPr>
        <w:t xml:space="preserve"> fade</w:t>
      </w:r>
      <w:r w:rsidRPr="00CC0262">
        <w:rPr>
          <w:i/>
          <w:sz w:val="24"/>
          <w:szCs w:val="24"/>
          <w:lang w:val="en-GB"/>
        </w:rPr>
        <w:tab/>
      </w:r>
      <w:r w:rsidRPr="00CC0262">
        <w:rPr>
          <w:sz w:val="24"/>
          <w:szCs w:val="24"/>
          <w:lang w:val="en-GB"/>
        </w:rPr>
        <w:t xml:space="preserve">rain attenuation in </w:t>
      </w:r>
      <w:proofErr w:type="spellStart"/>
      <w:r w:rsidRPr="00CC0262">
        <w:rPr>
          <w:sz w:val="24"/>
          <w:szCs w:val="24"/>
          <w:lang w:val="en-GB"/>
        </w:rPr>
        <w:t>dB</w:t>
      </w:r>
      <w:r w:rsidRPr="00CC0262">
        <w:rPr>
          <w:sz w:val="24"/>
          <w:szCs w:val="24"/>
          <w:lang w:val="en-GB" w:eastAsia="ja-JP"/>
        </w:rPr>
        <w:t>.</w:t>
      </w:r>
      <w:proofErr w:type="spellEnd"/>
    </w:p>
    <w:p w14:paraId="4C40270D" w14:textId="77777777" w:rsidR="0009663F" w:rsidRPr="00CC0262" w:rsidRDefault="0009663F" w:rsidP="0009663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p>
    <w:p w14:paraId="542707D2" w14:textId="77777777" w:rsidR="0009663F" w:rsidRPr="00CC0262" w:rsidRDefault="0009663F" w:rsidP="0009663F">
      <w:pPr>
        <w:shd w:val="clear" w:color="auto" w:fill="FFFFFF"/>
        <w:tabs>
          <w:tab w:val="left" w:pos="720"/>
          <w:tab w:val="left" w:pos="1134"/>
          <w:tab w:val="left" w:pos="1871"/>
          <w:tab w:val="left" w:pos="2268"/>
        </w:tabs>
        <w:overflowPunct w:val="0"/>
        <w:autoSpaceDE w:val="0"/>
        <w:autoSpaceDN w:val="0"/>
        <w:adjustRightInd w:val="0"/>
        <w:spacing w:before="120"/>
        <w:jc w:val="both"/>
        <w:textAlignment w:val="baseline"/>
        <w:rPr>
          <w:sz w:val="24"/>
          <w:szCs w:val="24"/>
          <w:lang w:val="en-GB" w:eastAsia="ja-JP"/>
        </w:rPr>
      </w:pPr>
      <w:r w:rsidRPr="00CC0262">
        <w:rPr>
          <w:sz w:val="24"/>
          <w:szCs w:val="24"/>
          <w:lang w:val="en-GB"/>
        </w:rPr>
        <w:t>2</w:t>
      </w:r>
      <w:r w:rsidRPr="00CC0262">
        <w:rPr>
          <w:sz w:val="24"/>
          <w:szCs w:val="24"/>
          <w:lang w:val="en-GB"/>
        </w:rPr>
        <w:tab/>
        <w:t xml:space="preserve">that, unless otherwise demonstrated, for the purpose of compatible operation with mobile service systems in neighbouring administrations in the frequency range </w:t>
      </w:r>
      <w:r w:rsidRPr="00CC0262">
        <w:rPr>
          <w:rFonts w:eastAsia="Calibri"/>
          <w:sz w:val="24"/>
          <w:szCs w:val="24"/>
          <w:lang w:val="en-GB"/>
        </w:rPr>
        <w:t>25.25-27.5 GHz</w:t>
      </w:r>
      <w:r w:rsidRPr="00CC0262">
        <w:rPr>
          <w:sz w:val="24"/>
          <w:szCs w:val="24"/>
          <w:lang w:val="en-GB"/>
        </w:rPr>
        <w:t xml:space="preserve">, the power flux density level per HAPS platform station at the surface of the Earth in neighbouring administrations shall not exceed the following </w:t>
      </w:r>
      <w:proofErr w:type="spellStart"/>
      <w:r w:rsidRPr="00CC0262">
        <w:rPr>
          <w:sz w:val="24"/>
          <w:szCs w:val="24"/>
          <w:lang w:val="en-GB"/>
        </w:rPr>
        <w:t>pfd</w:t>
      </w:r>
      <w:proofErr w:type="spellEnd"/>
      <w:r w:rsidRPr="00CC0262">
        <w:rPr>
          <w:sz w:val="24"/>
          <w:szCs w:val="24"/>
          <w:lang w:val="en-GB"/>
        </w:rPr>
        <w:t xml:space="preserve"> mask in </w:t>
      </w:r>
      <w:proofErr w:type="spellStart"/>
      <w:r w:rsidRPr="00CC0262">
        <w:rPr>
          <w:sz w:val="24"/>
          <w:szCs w:val="24"/>
          <w:lang w:val="en-GB"/>
        </w:rPr>
        <w:t>dBW</w:t>
      </w:r>
      <w:proofErr w:type="spellEnd"/>
      <w:r w:rsidRPr="00CC0262">
        <w:rPr>
          <w:sz w:val="24"/>
          <w:szCs w:val="24"/>
          <w:lang w:val="en-GB"/>
        </w:rPr>
        <w:t>/m</w:t>
      </w:r>
      <w:r w:rsidRPr="00CC0262">
        <w:rPr>
          <w:sz w:val="24"/>
          <w:szCs w:val="24"/>
          <w:vertAlign w:val="superscript"/>
          <w:lang w:val="en-GB"/>
        </w:rPr>
        <w:t>2</w:t>
      </w:r>
      <w:r w:rsidRPr="00CC0262">
        <w:rPr>
          <w:sz w:val="24"/>
          <w:szCs w:val="24"/>
          <w:lang w:val="en-GB"/>
        </w:rPr>
        <w:t>/MHz</w:t>
      </w:r>
      <w:r w:rsidRPr="00CC0262">
        <w:rPr>
          <w:sz w:val="24"/>
          <w:szCs w:val="24"/>
          <w:lang w:val="en-GB" w:eastAsia="ja-JP"/>
        </w:rPr>
        <w:t>, under clear sky condition</w:t>
      </w:r>
    </w:p>
    <w:p w14:paraId="7863E4EB" w14:textId="77777777" w:rsidR="0009663F" w:rsidRPr="00CC0262" w:rsidRDefault="0009663F" w:rsidP="0009663F">
      <w:pPr>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 xml:space="preserve">=-114  </m:t>
          </m:r>
          <m:r>
            <w:rPr>
              <w:rFonts w:ascii="Cambria Math" w:eastAsiaTheme="minorHAnsi" w:hAnsi="Cambria Math" w:cstheme="minorBidi"/>
              <w:sz w:val="24"/>
              <w:szCs w:val="24"/>
              <w:lang w:eastAsia="ja-JP"/>
            </w:rPr>
            <m:t>for</m:t>
          </m:r>
          <m:r>
            <m:rPr>
              <m:sty m:val="p"/>
            </m:rPr>
            <w:rPr>
              <w:rFonts w:ascii="Cambria Math" w:eastAsiaTheme="minorHAnsi" w:hAnsi="Cambria Math" w:cstheme="minorBidi"/>
              <w:sz w:val="24"/>
              <w:szCs w:val="24"/>
              <w:lang w:eastAsia="ja-JP"/>
            </w:rPr>
            <m:t xml:space="preserve"> 0≤</m:t>
          </m:r>
          <m:r>
            <w:rPr>
              <w:rFonts w:ascii="Cambria Math" w:eastAsiaTheme="minorHAnsi" w:hAnsi="Cambria Math" w:cstheme="minorBidi"/>
              <w:sz w:val="24"/>
              <w:szCs w:val="24"/>
              <w:lang w:eastAsia="ja-JP"/>
            </w:rPr>
            <m:t>El&lt;</m:t>
          </m:r>
          <m:r>
            <m:rPr>
              <m:sty m:val="p"/>
            </m:rPr>
            <w:rPr>
              <w:rFonts w:ascii="Cambria Math" w:eastAsiaTheme="minorHAnsi" w:hAnsi="Cambria Math" w:cstheme="minorBidi"/>
              <w:sz w:val="24"/>
              <w:szCs w:val="24"/>
              <w:lang w:eastAsia="ja-JP"/>
            </w:rPr>
            <m:t>4°</m:t>
          </m:r>
        </m:oMath>
      </m:oMathPara>
    </w:p>
    <w:p w14:paraId="2B51FF36" w14:textId="77777777" w:rsidR="0009663F" w:rsidRPr="00CC0262" w:rsidRDefault="0009663F" w:rsidP="0009663F">
      <w:pPr>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-114+1.24×(El-4)      for</m:t>
          </m:r>
          <m:r>
            <m:rPr>
              <m:sty m:val="p"/>
            </m:rPr>
            <w:rPr>
              <w:rFonts w:ascii="Cambria Math" w:eastAsiaTheme="minorHAnsi" w:hAnsi="Cambria Math" w:cstheme="minorBidi"/>
              <w:sz w:val="24"/>
              <w:szCs w:val="24"/>
              <w:lang w:eastAsia="ja-JP"/>
            </w:rPr>
            <m:t xml:space="preserve"> 4≤</m:t>
          </m:r>
          <m:r>
            <w:rPr>
              <w:rFonts w:ascii="Cambria Math" w:eastAsiaTheme="minorHAnsi" w:hAnsi="Cambria Math" w:cstheme="minorBidi"/>
              <w:sz w:val="24"/>
              <w:szCs w:val="24"/>
              <w:lang w:eastAsia="ja-JP"/>
            </w:rPr>
            <m:t>El&lt;</m:t>
          </m:r>
          <m:r>
            <m:rPr>
              <m:sty m:val="p"/>
            </m:rPr>
            <w:rPr>
              <w:rFonts w:ascii="Cambria Math" w:eastAsiaTheme="minorHAnsi" w:hAnsi="Cambria Math" w:cstheme="minorBidi"/>
              <w:sz w:val="24"/>
              <w:szCs w:val="24"/>
              <w:lang w:eastAsia="ja-JP"/>
            </w:rPr>
            <m:t>9°</m:t>
          </m:r>
        </m:oMath>
      </m:oMathPara>
    </w:p>
    <w:p w14:paraId="03B88D91" w14:textId="77777777" w:rsidR="0009663F" w:rsidRPr="00CC0262" w:rsidRDefault="0009663F" w:rsidP="0009663F">
      <w:pPr>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 xml:space="preserve">=-107.8    </m:t>
          </m:r>
          <m:r>
            <w:rPr>
              <w:rFonts w:ascii="Cambria Math" w:eastAsiaTheme="minorHAnsi" w:hAnsi="Cambria Math" w:cstheme="minorBidi"/>
              <w:sz w:val="24"/>
              <w:szCs w:val="24"/>
              <w:lang w:eastAsia="ja-JP"/>
            </w:rPr>
            <m:t xml:space="preserve"> for</m:t>
          </m:r>
          <m:r>
            <m:rPr>
              <m:sty m:val="p"/>
            </m:rPr>
            <w:rPr>
              <w:rFonts w:ascii="Cambria Math" w:eastAsiaTheme="minorHAnsi" w:hAnsi="Cambria Math" w:cstheme="minorBidi"/>
              <w:sz w:val="24"/>
              <w:szCs w:val="24"/>
              <w:lang w:eastAsia="ja-JP"/>
            </w:rPr>
            <m:t xml:space="preserve"> 9°≤</m:t>
          </m:r>
          <m:r>
            <w:rPr>
              <w:rFonts w:ascii="Cambria Math" w:eastAsiaTheme="minorHAnsi" w:hAnsi="Cambria Math" w:cstheme="minorBidi"/>
              <w:sz w:val="24"/>
              <w:szCs w:val="24"/>
              <w:lang w:eastAsia="ja-JP"/>
            </w:rPr>
            <m:t>El</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90</m:t>
          </m:r>
          <m:r>
            <m:rPr>
              <m:sty m:val="p"/>
            </m:rPr>
            <w:rPr>
              <w:rFonts w:ascii="Cambria Math" w:eastAsiaTheme="minorHAnsi" w:hAnsi="Cambria Math" w:cstheme="minorBidi"/>
              <w:sz w:val="24"/>
              <w:szCs w:val="24"/>
              <w:lang w:eastAsia="ja-JP"/>
            </w:rPr>
            <m:t>°</m:t>
          </m:r>
        </m:oMath>
      </m:oMathPara>
    </w:p>
    <w:p w14:paraId="5A1BAA13" w14:textId="77777777" w:rsidR="0009663F" w:rsidRPr="00CC0262" w:rsidRDefault="0009663F" w:rsidP="0009663F">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sz w:val="24"/>
          <w:szCs w:val="24"/>
          <w:lang w:val="en-GB" w:eastAsia="ja-JP"/>
        </w:rPr>
      </w:pPr>
      <w:r w:rsidRPr="00CC0262">
        <w:rPr>
          <w:sz w:val="24"/>
          <w:szCs w:val="24"/>
          <w:lang w:val="en-GB" w:eastAsia="ja-JP"/>
        </w:rPr>
        <w:tab/>
        <w:t xml:space="preserve">To verify the compliance with the </w:t>
      </w:r>
      <w:proofErr w:type="spellStart"/>
      <w:r w:rsidRPr="00CC0262">
        <w:rPr>
          <w:sz w:val="24"/>
          <w:szCs w:val="24"/>
          <w:lang w:val="en-GB" w:eastAsia="ja-JP"/>
        </w:rPr>
        <w:t>pfd</w:t>
      </w:r>
      <w:proofErr w:type="spellEnd"/>
      <w:r w:rsidRPr="00CC0262">
        <w:rPr>
          <w:sz w:val="24"/>
          <w:szCs w:val="24"/>
          <w:lang w:val="en-GB" w:eastAsia="ja-JP"/>
        </w:rPr>
        <w:t xml:space="preserve"> mask the following equation shall be used:</w:t>
      </w:r>
    </w:p>
    <w:p w14:paraId="72586FCB" w14:textId="77777777" w:rsidR="0009663F" w:rsidRPr="00CC0262" w:rsidRDefault="0009663F" w:rsidP="0009663F">
      <w:pPr>
        <w:tabs>
          <w:tab w:val="left" w:pos="720"/>
          <w:tab w:val="left" w:pos="1134"/>
          <w:tab w:val="left" w:pos="1871"/>
          <w:tab w:val="left" w:pos="2268"/>
        </w:tabs>
        <w:autoSpaceDE w:val="0"/>
        <w:autoSpaceDN w:val="0"/>
        <w:adjustRightInd w:val="0"/>
        <w:jc w:val="center"/>
        <w:textAlignment w:val="baseline"/>
        <w:rPr>
          <w:i/>
          <w:sz w:val="24"/>
          <w:szCs w:val="24"/>
          <w:lang w:val="en-GB" w:eastAsia="ja-JP"/>
        </w:rPr>
      </w:pPr>
      <m:oMathPara>
        <m:oMath>
          <m:r>
            <w:rPr>
              <w:rFonts w:ascii="Cambria Math" w:hAnsi="Cambria Math"/>
              <w:sz w:val="24"/>
              <w:szCs w:val="24"/>
              <w:lang w:eastAsia="ja-JP"/>
            </w:rPr>
            <m:t xml:space="preserve"> 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-10.</m:t>
          </m:r>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d>
            <m:dPr>
              <m:ctrlPr>
                <w:rPr>
                  <w:rFonts w:ascii="Cambria Math" w:hAnsi="Cambria Math"/>
                  <w:i/>
                  <w:sz w:val="24"/>
                  <w:szCs w:val="24"/>
                  <w:lang w:eastAsia="ja-JP"/>
                </w:rPr>
              </m:ctrlPr>
            </m:dPr>
            <m:e>
              <m:r>
                <w:rPr>
                  <w:rFonts w:ascii="Cambria Math" w:hAnsi="Cambria Math"/>
                  <w:sz w:val="24"/>
                  <w:szCs w:val="24"/>
                  <w:lang w:eastAsia="ja-JP"/>
                </w:rPr>
                <m:t>4π</m:t>
              </m:r>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d>
          <m:r>
            <w:rPr>
              <w:rFonts w:ascii="Cambria Math" w:hAnsi="Cambria Math"/>
              <w:sz w:val="24"/>
              <w:szCs w:val="24"/>
              <w:lang w:eastAsia="ja-JP"/>
            </w:rPr>
            <m:t>-</m:t>
          </m:r>
          <m:sSub>
            <m:sSubPr>
              <m:ctrlPr>
                <w:rPr>
                  <w:rFonts w:ascii="Cambria Math" w:hAnsi="Cambria Math"/>
                  <w:sz w:val="24"/>
                  <w:szCs w:val="24"/>
                  <w:lang w:eastAsia="ja-JP"/>
                </w:rPr>
              </m:ctrlPr>
            </m:sSubPr>
            <m:e>
              <m:r>
                <w:rPr>
                  <w:rFonts w:ascii="Cambria Math" w:hAnsi="Cambria Math"/>
                  <w:sz w:val="24"/>
                  <w:szCs w:val="24"/>
                  <w:lang w:eastAsia="ja-JP"/>
                </w:rPr>
                <m:t>L</m:t>
              </m:r>
            </m:e>
            <m:sub>
              <m:r>
                <w:rPr>
                  <w:rFonts w:ascii="Cambria Math" w:hAnsi="Cambria Math"/>
                  <w:sz w:val="24"/>
                  <w:szCs w:val="24"/>
                  <w:lang w:eastAsia="ja-JP"/>
                </w:rPr>
                <m:t>Pol</m:t>
              </m:r>
            </m:sub>
          </m:sSub>
          <m:r>
            <w:rPr>
              <w:rFonts w:ascii="Cambria Math" w:hAnsi="Cambria Math"/>
              <w:sz w:val="24"/>
              <w:szCs w:val="24"/>
              <w:lang w:eastAsia="ja-JP"/>
            </w:rPr>
            <m:t xml:space="preserve">- </m:t>
          </m:r>
          <m:sSub>
            <m:sSubPr>
              <m:ctrlPr>
                <w:rPr>
                  <w:rFonts w:ascii="Cambria Math" w:hAnsi="Cambria Math"/>
                  <w:sz w:val="24"/>
                  <w:szCs w:val="24"/>
                  <w:lang w:eastAsia="ja-JP"/>
                </w:rPr>
              </m:ctrlPr>
            </m:sSubPr>
            <m:e>
              <m:r>
                <w:rPr>
                  <w:rFonts w:ascii="Cambria Math" w:hAnsi="Cambria Math"/>
                  <w:sz w:val="24"/>
                  <w:szCs w:val="24"/>
                  <w:lang w:eastAsia="ja-JP"/>
                </w:rPr>
                <m:t>B</m:t>
              </m:r>
            </m:e>
            <m:sub>
              <m:r>
                <w:rPr>
                  <w:rFonts w:ascii="Cambria Math" w:hAnsi="Cambria Math"/>
                  <w:sz w:val="24"/>
                  <w:szCs w:val="24"/>
                  <w:lang w:eastAsia="ja-JP"/>
                </w:rPr>
                <m:t>loss</m:t>
              </m:r>
            </m:sub>
          </m:sSub>
          <m:r>
            <w:rPr>
              <w:rFonts w:ascii="Cambria Math" w:hAnsi="Cambria Math"/>
              <w:sz w:val="24"/>
              <w:szCs w:val="24"/>
              <w:lang w:eastAsia="ja-JP"/>
            </w:rPr>
            <m:t>-GasAtt(El)-rain fade</m:t>
          </m:r>
        </m:oMath>
      </m:oMathPara>
    </w:p>
    <w:p w14:paraId="45C5B73B" w14:textId="77777777" w:rsidR="0009663F" w:rsidRPr="00CC0262" w:rsidRDefault="0009663F" w:rsidP="0009663F">
      <w:pPr>
        <w:shd w:val="clear" w:color="auto" w:fill="FFFFFF"/>
        <w:tabs>
          <w:tab w:val="left" w:pos="1134"/>
          <w:tab w:val="left" w:pos="1871"/>
          <w:tab w:val="left" w:pos="2268"/>
        </w:tabs>
        <w:overflowPunct w:val="0"/>
        <w:autoSpaceDE w:val="0"/>
        <w:autoSpaceDN w:val="0"/>
        <w:adjustRightInd w:val="0"/>
        <w:spacing w:before="120"/>
        <w:textAlignment w:val="baseline"/>
        <w:rPr>
          <w:sz w:val="24"/>
          <w:szCs w:val="24"/>
          <w:lang w:val="en-GB"/>
        </w:rPr>
      </w:pPr>
      <w:r w:rsidRPr="00CC0262">
        <w:rPr>
          <w:sz w:val="24"/>
          <w:szCs w:val="24"/>
          <w:lang w:val="en-GB"/>
        </w:rPr>
        <w:tab/>
      </w:r>
      <w:proofErr w:type="gramStart"/>
      <w:r w:rsidRPr="00CC0262">
        <w:rPr>
          <w:sz w:val="24"/>
          <w:szCs w:val="24"/>
          <w:lang w:val="en-GB"/>
        </w:rPr>
        <w:t>where</w:t>
      </w:r>
      <w:proofErr w:type="gramEnd"/>
      <w:r w:rsidRPr="00CC0262">
        <w:rPr>
          <w:sz w:val="24"/>
          <w:szCs w:val="24"/>
          <w:lang w:val="en-GB"/>
        </w:rPr>
        <w:t xml:space="preserve">: </w:t>
      </w:r>
    </w:p>
    <w:p w14:paraId="4D132F45" w14:textId="77777777" w:rsidR="0009663F" w:rsidRPr="00CC0262" w:rsidRDefault="0009663F" w:rsidP="0009663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CC0262">
        <w:rPr>
          <w:sz w:val="24"/>
          <w:szCs w:val="24"/>
          <w:lang w:val="en-GB"/>
        </w:rPr>
        <w:tab/>
      </w:r>
      <w:proofErr w:type="gramStart"/>
      <w:r w:rsidRPr="00CC0262">
        <w:rPr>
          <w:i/>
          <w:sz w:val="24"/>
          <w:szCs w:val="24"/>
          <w:lang w:val="en-GB"/>
        </w:rPr>
        <w:t>d</w:t>
      </w:r>
      <w:proofErr w:type="gramEnd"/>
      <w:r w:rsidRPr="00CC0262">
        <w:rPr>
          <w:sz w:val="24"/>
          <w:szCs w:val="24"/>
          <w:lang w:val="en-GB"/>
        </w:rPr>
        <w:tab/>
        <w:t>distance in meters between the HAPS and the ground (elevation angle dependent);</w:t>
      </w:r>
    </w:p>
    <w:p w14:paraId="740945ED" w14:textId="77777777" w:rsidR="0009663F" w:rsidRPr="00CC0262" w:rsidRDefault="0009663F" w:rsidP="0009663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CC0262">
        <w:rPr>
          <w:sz w:val="24"/>
          <w:szCs w:val="24"/>
          <w:lang w:val="en-GB"/>
        </w:rPr>
        <w:tab/>
      </w:r>
      <w:r w:rsidRPr="00CC0262">
        <w:rPr>
          <w:i/>
          <w:sz w:val="24"/>
          <w:szCs w:val="24"/>
          <w:lang w:val="en-GB"/>
        </w:rPr>
        <w:t>EIRP</w:t>
      </w:r>
      <w:r w:rsidRPr="00CC0262">
        <w:rPr>
          <w:sz w:val="24"/>
          <w:szCs w:val="24"/>
          <w:lang w:val="en-GB"/>
        </w:rPr>
        <w:tab/>
        <w:t xml:space="preserve">HAPS platform nominal EIRP spectral density in </w:t>
      </w:r>
      <w:proofErr w:type="spellStart"/>
      <w:r w:rsidRPr="00CC0262">
        <w:rPr>
          <w:sz w:val="24"/>
          <w:szCs w:val="24"/>
          <w:lang w:val="en-GB"/>
        </w:rPr>
        <w:t>dBW</w:t>
      </w:r>
      <w:proofErr w:type="spellEnd"/>
      <w:r w:rsidRPr="00CC0262">
        <w:rPr>
          <w:sz w:val="24"/>
          <w:szCs w:val="24"/>
          <w:lang w:val="en-GB"/>
        </w:rPr>
        <w:t>/MHz at a specific elevation angle</w:t>
      </w:r>
      <w:proofErr w:type="gramStart"/>
      <w:r w:rsidRPr="00CC0262">
        <w:rPr>
          <w:sz w:val="24"/>
          <w:szCs w:val="24"/>
          <w:lang w:val="en-GB"/>
        </w:rPr>
        <w:t>;</w:t>
      </w:r>
      <w:proofErr w:type="gramEnd"/>
    </w:p>
    <w:p w14:paraId="22CC8977" w14:textId="77777777" w:rsidR="0009663F" w:rsidRPr="00CC0262" w:rsidRDefault="0009663F" w:rsidP="0009663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CC0262">
        <w:rPr>
          <w:i/>
          <w:sz w:val="24"/>
          <w:szCs w:val="24"/>
          <w:lang w:val="en-GB"/>
        </w:rPr>
        <w:tab/>
      </w:r>
      <w:proofErr w:type="spellStart"/>
      <w:proofErr w:type="gramStart"/>
      <w:r w:rsidRPr="00CC0262">
        <w:rPr>
          <w:i/>
          <w:sz w:val="24"/>
          <w:szCs w:val="24"/>
          <w:lang w:val="en-GB" w:eastAsia="ja-JP"/>
        </w:rPr>
        <w:t>pfd</w:t>
      </w:r>
      <w:proofErr w:type="spellEnd"/>
      <w:proofErr w:type="gramEnd"/>
      <w:r w:rsidRPr="00CC0262">
        <w:rPr>
          <w:i/>
          <w:sz w:val="24"/>
          <w:szCs w:val="24"/>
          <w:lang w:val="en-GB" w:eastAsia="ja-JP"/>
        </w:rPr>
        <w:t>(</w:t>
      </w:r>
      <m:oMath>
        <m:r>
          <w:rPr>
            <w:rFonts w:ascii="Cambria Math" w:hAnsi="Cambria Math"/>
            <w:sz w:val="24"/>
            <w:szCs w:val="24"/>
            <w:lang w:val="en-GB" w:eastAsia="ja-JP"/>
          </w:rPr>
          <m:t>El</m:t>
        </m:r>
      </m:oMath>
      <w:r w:rsidRPr="00CC0262">
        <w:rPr>
          <w:i/>
          <w:sz w:val="24"/>
          <w:szCs w:val="24"/>
          <w:lang w:val="en-GB" w:eastAsia="ja-JP"/>
        </w:rPr>
        <w:t>)</w:t>
      </w:r>
      <w:r w:rsidRPr="00CC0262">
        <w:rPr>
          <w:i/>
          <w:sz w:val="24"/>
          <w:szCs w:val="24"/>
          <w:lang w:val="en-GB"/>
        </w:rPr>
        <w:tab/>
      </w:r>
      <w:r w:rsidRPr="00CC0262">
        <w:rPr>
          <w:sz w:val="24"/>
          <w:szCs w:val="24"/>
          <w:lang w:val="en-GB"/>
        </w:rPr>
        <w:t xml:space="preserve">power flux density at the Earth surface per HAPS platform station in </w:t>
      </w:r>
      <w:proofErr w:type="spellStart"/>
      <w:r w:rsidRPr="00CC0262">
        <w:rPr>
          <w:sz w:val="24"/>
          <w:szCs w:val="24"/>
          <w:lang w:val="en-GB" w:eastAsia="ja-JP"/>
        </w:rPr>
        <w:t>dBW</w:t>
      </w:r>
      <w:proofErr w:type="spellEnd"/>
      <w:r w:rsidRPr="00CC0262">
        <w:rPr>
          <w:sz w:val="24"/>
          <w:szCs w:val="24"/>
          <w:lang w:val="en-GB" w:eastAsia="ja-JP"/>
        </w:rPr>
        <w:t>/m²/MHz;</w:t>
      </w:r>
    </w:p>
    <w:p w14:paraId="1BC25128" w14:textId="77777777" w:rsidR="0009663F" w:rsidRPr="00CC0262" w:rsidRDefault="0009663F" w:rsidP="0009663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CC0262">
        <w:rPr>
          <w:i/>
          <w:sz w:val="24"/>
          <w:szCs w:val="24"/>
          <w:lang w:val="en-GB" w:eastAsia="ja-JP"/>
        </w:rPr>
        <w:tab/>
      </w:r>
      <w:proofErr w:type="spellStart"/>
      <w:r w:rsidRPr="00CC0262">
        <w:rPr>
          <w:i/>
          <w:sz w:val="24"/>
          <w:szCs w:val="24"/>
          <w:lang w:val="en-GB" w:eastAsia="ja-JP"/>
        </w:rPr>
        <w:t>Lpol</w:t>
      </w:r>
      <w:proofErr w:type="spellEnd"/>
      <w:r w:rsidRPr="00CC0262">
        <w:rPr>
          <w:i/>
          <w:sz w:val="24"/>
          <w:szCs w:val="24"/>
          <w:lang w:val="en-GB"/>
        </w:rPr>
        <w:tab/>
      </w:r>
      <w:r w:rsidRPr="00CC0262">
        <w:rPr>
          <w:sz w:val="24"/>
          <w:szCs w:val="24"/>
          <w:lang w:val="en-GB"/>
        </w:rPr>
        <w:t>polarisation loss of 3 dB</w:t>
      </w:r>
      <w:r w:rsidRPr="00CC0262">
        <w:rPr>
          <w:sz w:val="24"/>
          <w:szCs w:val="24"/>
          <w:lang w:val="en-GB" w:eastAsia="ja-JP"/>
        </w:rPr>
        <w:t>;</w:t>
      </w:r>
    </w:p>
    <w:p w14:paraId="08B0247B" w14:textId="77777777" w:rsidR="0009663F" w:rsidRPr="00CC0262" w:rsidRDefault="0009663F" w:rsidP="0009663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CC0262">
        <w:rPr>
          <w:i/>
          <w:sz w:val="24"/>
          <w:szCs w:val="24"/>
          <w:lang w:val="en-GB" w:eastAsia="ja-JP"/>
        </w:rPr>
        <w:tab/>
      </w:r>
      <w:proofErr w:type="spellStart"/>
      <w:r w:rsidRPr="00CC0262">
        <w:rPr>
          <w:i/>
          <w:sz w:val="24"/>
          <w:szCs w:val="24"/>
          <w:lang w:val="en-GB" w:eastAsia="ja-JP"/>
        </w:rPr>
        <w:t>Bloss</w:t>
      </w:r>
      <w:proofErr w:type="spellEnd"/>
      <w:r w:rsidRPr="00CC0262">
        <w:rPr>
          <w:i/>
          <w:sz w:val="24"/>
          <w:szCs w:val="24"/>
          <w:lang w:val="en-GB"/>
        </w:rPr>
        <w:tab/>
      </w:r>
      <w:r w:rsidRPr="00CC0262">
        <w:rPr>
          <w:sz w:val="24"/>
          <w:szCs w:val="24"/>
          <w:lang w:val="en-GB"/>
        </w:rPr>
        <w:t>body loss of 4 dB</w:t>
      </w:r>
      <w:proofErr w:type="gramStart"/>
      <w:r w:rsidRPr="00CC0262">
        <w:rPr>
          <w:sz w:val="24"/>
          <w:szCs w:val="24"/>
          <w:lang w:val="en-GB" w:eastAsia="ja-JP"/>
        </w:rPr>
        <w:t>;</w:t>
      </w:r>
      <w:proofErr w:type="gramEnd"/>
    </w:p>
    <w:p w14:paraId="687437F5" w14:textId="77777777" w:rsidR="0009663F" w:rsidRPr="00CC0262" w:rsidRDefault="0009663F" w:rsidP="0009663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CC0262">
        <w:rPr>
          <w:i/>
          <w:sz w:val="24"/>
          <w:szCs w:val="24"/>
          <w:lang w:val="en-GB" w:eastAsia="ja-JP"/>
        </w:rPr>
        <w:tab/>
      </w:r>
      <w:proofErr w:type="spellStart"/>
      <w:proofErr w:type="gramStart"/>
      <w:r w:rsidRPr="00CC0262">
        <w:rPr>
          <w:i/>
          <w:sz w:val="24"/>
          <w:szCs w:val="24"/>
          <w:lang w:val="en-GB" w:eastAsia="ja-JP"/>
        </w:rPr>
        <w:t>GasAtt</w:t>
      </w:r>
      <w:proofErr w:type="spellEnd"/>
      <w:r w:rsidRPr="00CC0262">
        <w:rPr>
          <w:i/>
          <w:sz w:val="24"/>
          <w:szCs w:val="24"/>
          <w:lang w:val="en-GB" w:eastAsia="ja-JP"/>
        </w:rPr>
        <w:t>(</w:t>
      </w:r>
      <w:proofErr w:type="gramEnd"/>
      <w:r w:rsidRPr="00CC0262">
        <w:rPr>
          <w:i/>
          <w:sz w:val="24"/>
          <w:szCs w:val="24"/>
          <w:lang w:val="en-GB" w:eastAsia="ja-JP"/>
        </w:rPr>
        <w:t>El)</w:t>
      </w:r>
      <w:r w:rsidRPr="00CC0262">
        <w:rPr>
          <w:i/>
          <w:sz w:val="24"/>
          <w:szCs w:val="24"/>
          <w:lang w:val="en-GB"/>
        </w:rPr>
        <w:tab/>
      </w:r>
      <w:r w:rsidRPr="00CC0262">
        <w:rPr>
          <w:sz w:val="24"/>
          <w:szCs w:val="24"/>
          <w:lang w:val="en-GB"/>
        </w:rPr>
        <w:t>gaseous attenuation;</w:t>
      </w:r>
    </w:p>
    <w:p w14:paraId="4D939176" w14:textId="77777777" w:rsidR="0009663F" w:rsidRPr="00CC0262" w:rsidRDefault="0009663F" w:rsidP="0009663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CC0262">
        <w:rPr>
          <w:i/>
          <w:sz w:val="24"/>
          <w:szCs w:val="24"/>
          <w:lang w:val="en-GB" w:eastAsia="ja-JP"/>
        </w:rPr>
        <w:tab/>
      </w:r>
      <w:proofErr w:type="gramStart"/>
      <w:r w:rsidRPr="00CC0262">
        <w:rPr>
          <w:i/>
          <w:sz w:val="24"/>
          <w:szCs w:val="24"/>
          <w:lang w:val="en-GB" w:eastAsia="ja-JP"/>
        </w:rPr>
        <w:t>rain</w:t>
      </w:r>
      <w:proofErr w:type="gramEnd"/>
      <w:r w:rsidRPr="00CC0262">
        <w:rPr>
          <w:i/>
          <w:sz w:val="24"/>
          <w:szCs w:val="24"/>
          <w:lang w:val="en-GB" w:eastAsia="ja-JP"/>
        </w:rPr>
        <w:t xml:space="preserve"> fade</w:t>
      </w:r>
      <w:r w:rsidRPr="00CC0262">
        <w:rPr>
          <w:i/>
          <w:sz w:val="24"/>
          <w:szCs w:val="24"/>
          <w:lang w:val="en-GB"/>
        </w:rPr>
        <w:tab/>
      </w:r>
      <w:r w:rsidRPr="00CC0262">
        <w:rPr>
          <w:sz w:val="24"/>
          <w:szCs w:val="24"/>
          <w:lang w:val="en-GB"/>
        </w:rPr>
        <w:t xml:space="preserve">rain attenuation in </w:t>
      </w:r>
      <w:proofErr w:type="spellStart"/>
      <w:r w:rsidRPr="00CC0262">
        <w:rPr>
          <w:sz w:val="24"/>
          <w:szCs w:val="24"/>
          <w:lang w:val="en-GB"/>
        </w:rPr>
        <w:t>dB</w:t>
      </w:r>
      <w:r w:rsidRPr="00CC0262">
        <w:rPr>
          <w:sz w:val="24"/>
          <w:szCs w:val="24"/>
          <w:lang w:val="en-GB" w:eastAsia="ja-JP"/>
        </w:rPr>
        <w:t>.</w:t>
      </w:r>
      <w:proofErr w:type="spellEnd"/>
    </w:p>
    <w:p w14:paraId="31404571" w14:textId="77777777" w:rsidR="0009663F" w:rsidRPr="00CC0262" w:rsidRDefault="0009663F" w:rsidP="0009663F">
      <w:pPr>
        <w:tabs>
          <w:tab w:val="left" w:pos="720"/>
          <w:tab w:val="left" w:pos="1134"/>
          <w:tab w:val="left" w:pos="1871"/>
          <w:tab w:val="left" w:pos="2268"/>
        </w:tabs>
        <w:overflowPunct w:val="0"/>
        <w:autoSpaceDE w:val="0"/>
        <w:autoSpaceDN w:val="0"/>
        <w:adjustRightInd w:val="0"/>
        <w:spacing w:before="120"/>
        <w:textAlignment w:val="baseline"/>
        <w:rPr>
          <w:sz w:val="24"/>
          <w:szCs w:val="24"/>
          <w:lang w:val="en-GB"/>
        </w:rPr>
      </w:pPr>
      <w:r w:rsidRPr="00CC0262">
        <w:rPr>
          <w:sz w:val="24"/>
          <w:szCs w:val="24"/>
          <w:lang w:val="en-GB"/>
        </w:rPr>
        <w:t>3</w:t>
      </w:r>
      <w:r w:rsidRPr="00CC0262">
        <w:rPr>
          <w:sz w:val="24"/>
          <w:szCs w:val="24"/>
          <w:lang w:val="en-GB"/>
        </w:rPr>
        <w:tab/>
        <w:t>that for the purpose ensuring compatibility with the Inter-Satellite Service, the EIRP density per HAPS platform in the frequency range 25.25-27.5 GHz shall not exceed -70.7 </w:t>
      </w:r>
      <w:proofErr w:type="spellStart"/>
      <w:r w:rsidRPr="00CC0262">
        <w:rPr>
          <w:sz w:val="24"/>
          <w:szCs w:val="24"/>
          <w:lang w:val="en-GB"/>
        </w:rPr>
        <w:t>dBW</w:t>
      </w:r>
      <w:proofErr w:type="spellEnd"/>
      <w:r w:rsidRPr="00CC0262">
        <w:rPr>
          <w:sz w:val="24"/>
          <w:szCs w:val="24"/>
          <w:lang w:val="en-GB"/>
        </w:rPr>
        <w:t>/Hz for off-nadir angles greater than 85° under clear sky conditions;</w:t>
      </w:r>
    </w:p>
    <w:p w14:paraId="09B4D745" w14:textId="77777777" w:rsidR="0009663F" w:rsidRPr="00CC0262" w:rsidRDefault="0009663F" w:rsidP="0009663F">
      <w:pPr>
        <w:tabs>
          <w:tab w:val="left" w:pos="720"/>
          <w:tab w:val="left" w:pos="1134"/>
          <w:tab w:val="left" w:pos="1871"/>
          <w:tab w:val="left" w:pos="2268"/>
        </w:tabs>
        <w:overflowPunct w:val="0"/>
        <w:autoSpaceDE w:val="0"/>
        <w:autoSpaceDN w:val="0"/>
        <w:adjustRightInd w:val="0"/>
        <w:spacing w:before="120"/>
        <w:jc w:val="both"/>
        <w:textAlignment w:val="baseline"/>
        <w:rPr>
          <w:sz w:val="24"/>
          <w:szCs w:val="24"/>
          <w:lang w:val="en-GB"/>
        </w:rPr>
      </w:pPr>
      <w:r w:rsidRPr="00CC0262">
        <w:rPr>
          <w:sz w:val="24"/>
          <w:szCs w:val="24"/>
          <w:lang w:val="en-GB"/>
        </w:rPr>
        <w:t>4</w:t>
      </w:r>
      <w:r w:rsidRPr="00CC0262">
        <w:rPr>
          <w:sz w:val="24"/>
          <w:szCs w:val="24"/>
          <w:lang w:val="en-GB"/>
        </w:rPr>
        <w:tab/>
        <w:t xml:space="preserve">that for the purpose of ensuring compatibility with the Fixed-Satellite Service, the EIRP density per HAPS platform, in the band 27-27.5 GHz shall not exceed -10.8 </w:t>
      </w:r>
      <w:proofErr w:type="spellStart"/>
      <w:r w:rsidRPr="00CC0262">
        <w:rPr>
          <w:sz w:val="24"/>
          <w:szCs w:val="24"/>
          <w:lang w:val="en-GB"/>
        </w:rPr>
        <w:t>dBW</w:t>
      </w:r>
      <w:proofErr w:type="spellEnd"/>
      <w:r w:rsidRPr="00CC0262">
        <w:rPr>
          <w:sz w:val="24"/>
          <w:szCs w:val="24"/>
          <w:lang w:val="en-GB"/>
        </w:rPr>
        <w:t>/MHz for off</w:t>
      </w:r>
      <w:r w:rsidRPr="00CC0262">
        <w:rPr>
          <w:sz w:val="24"/>
          <w:szCs w:val="24"/>
          <w:lang w:val="en-GB"/>
        </w:rPr>
        <w:noBreakHyphen/>
        <w:t>nadir angles greater than 85°;</w:t>
      </w:r>
    </w:p>
    <w:p w14:paraId="79B33606" w14:textId="77777777" w:rsidR="0009663F" w:rsidRPr="00CC0262" w:rsidRDefault="0009663F" w:rsidP="0009663F">
      <w:pPr>
        <w:tabs>
          <w:tab w:val="left" w:pos="720"/>
          <w:tab w:val="left" w:pos="1134"/>
          <w:tab w:val="left" w:pos="1871"/>
          <w:tab w:val="left" w:pos="2268"/>
        </w:tabs>
        <w:overflowPunct w:val="0"/>
        <w:autoSpaceDE w:val="0"/>
        <w:autoSpaceDN w:val="0"/>
        <w:adjustRightInd w:val="0"/>
        <w:spacing w:before="120"/>
        <w:textAlignment w:val="baseline"/>
        <w:rPr>
          <w:sz w:val="24"/>
          <w:szCs w:val="24"/>
          <w:lang w:val="en-GB"/>
        </w:rPr>
      </w:pPr>
      <w:r w:rsidRPr="00CC0262">
        <w:rPr>
          <w:sz w:val="24"/>
          <w:szCs w:val="24"/>
          <w:lang w:val="en-GB"/>
        </w:rPr>
        <w:t>5</w:t>
      </w:r>
      <w:r w:rsidRPr="00CC0262">
        <w:rPr>
          <w:sz w:val="24"/>
          <w:szCs w:val="24"/>
          <w:lang w:val="en-GB"/>
        </w:rPr>
        <w:tab/>
        <w:t xml:space="preserve">that in the band 27.0-27.5 GHz, Nos. </w:t>
      </w:r>
      <w:r w:rsidRPr="00CC0262">
        <w:rPr>
          <w:b/>
          <w:sz w:val="24"/>
          <w:szCs w:val="24"/>
          <w:lang w:val="en-GB"/>
        </w:rPr>
        <w:t>9.17</w:t>
      </w:r>
      <w:r w:rsidRPr="00CC0262">
        <w:rPr>
          <w:sz w:val="24"/>
          <w:szCs w:val="24"/>
          <w:lang w:val="en-GB"/>
        </w:rPr>
        <w:t xml:space="preserve"> and </w:t>
      </w:r>
      <w:r w:rsidRPr="00CC0262">
        <w:rPr>
          <w:b/>
          <w:sz w:val="24"/>
          <w:szCs w:val="24"/>
          <w:lang w:val="en-GB"/>
        </w:rPr>
        <w:t>9.18</w:t>
      </w:r>
      <w:r w:rsidRPr="00CC0262">
        <w:rPr>
          <w:sz w:val="24"/>
          <w:szCs w:val="24"/>
          <w:lang w:val="en-GB"/>
        </w:rPr>
        <w:t xml:space="preserve"> do not apply to the HAPS designation of the Fixed Service allocation; HAPS ground stations shall not claim protection from Fixed-Satellite Service earth stations transmitting in the band 27.0-27.5 GHz in neighbouring administrations, and No. </w:t>
      </w:r>
      <w:r w:rsidRPr="00CC0262">
        <w:rPr>
          <w:b/>
          <w:sz w:val="24"/>
          <w:szCs w:val="24"/>
          <w:lang w:val="en-GB"/>
        </w:rPr>
        <w:t>5.43A</w:t>
      </w:r>
      <w:r w:rsidRPr="00CC0262">
        <w:rPr>
          <w:sz w:val="24"/>
          <w:szCs w:val="24"/>
          <w:lang w:val="en-GB"/>
        </w:rPr>
        <w:t xml:space="preserve"> shall not apply; </w:t>
      </w:r>
    </w:p>
    <w:p w14:paraId="6B2C7AB7" w14:textId="77777777" w:rsidR="0009663F" w:rsidRPr="00CC0262" w:rsidRDefault="0009663F" w:rsidP="0009663F">
      <w:pPr>
        <w:tabs>
          <w:tab w:val="left" w:pos="720"/>
          <w:tab w:val="left" w:pos="1134"/>
          <w:tab w:val="left" w:pos="1871"/>
          <w:tab w:val="left" w:pos="2268"/>
        </w:tabs>
        <w:overflowPunct w:val="0"/>
        <w:autoSpaceDE w:val="0"/>
        <w:autoSpaceDN w:val="0"/>
        <w:adjustRightInd w:val="0"/>
        <w:spacing w:before="120"/>
        <w:jc w:val="both"/>
        <w:textAlignment w:val="baseline"/>
        <w:rPr>
          <w:sz w:val="24"/>
          <w:szCs w:val="24"/>
          <w:lang w:val="en-GB"/>
        </w:rPr>
      </w:pPr>
      <w:r w:rsidRPr="00CC0262">
        <w:rPr>
          <w:sz w:val="24"/>
          <w:szCs w:val="24"/>
          <w:lang w:val="en-GB"/>
        </w:rPr>
        <w:t>6</w:t>
      </w:r>
      <w:r w:rsidRPr="00CC0262">
        <w:rPr>
          <w:sz w:val="24"/>
          <w:szCs w:val="24"/>
          <w:lang w:val="en-GB"/>
        </w:rPr>
        <w:tab/>
        <w:t xml:space="preserve">that with respect to HAPS, the provisions of No. </w:t>
      </w:r>
      <w:r w:rsidRPr="00CC0262">
        <w:rPr>
          <w:b/>
          <w:bCs/>
          <w:sz w:val="24"/>
          <w:szCs w:val="24"/>
          <w:lang w:val="en-GB"/>
        </w:rPr>
        <w:t>5.536A</w:t>
      </w:r>
      <w:r w:rsidRPr="00CC0262">
        <w:rPr>
          <w:sz w:val="24"/>
          <w:szCs w:val="24"/>
          <w:lang w:val="en-GB"/>
        </w:rPr>
        <w:t xml:space="preserve"> shall not apply, and that, in order to ensure compatibility with in-band SRS/EESS satellite services from the HAPS platform in the band 25.5-27.0 GHz, the power flux density of a HAPS platform shall not exceed the threshold values below at SRS/EESS earth stations. The EESS power flux density threshold values shall be applied at earth </w:t>
      </w:r>
      <w:proofErr w:type="gramStart"/>
      <w:r w:rsidRPr="00CC0262">
        <w:rPr>
          <w:sz w:val="24"/>
          <w:szCs w:val="24"/>
          <w:lang w:val="en-GB"/>
        </w:rPr>
        <w:t>stations which</w:t>
      </w:r>
      <w:proofErr w:type="gramEnd"/>
      <w:r w:rsidRPr="00CC0262">
        <w:rPr>
          <w:sz w:val="24"/>
          <w:szCs w:val="24"/>
          <w:lang w:val="en-GB"/>
        </w:rPr>
        <w:t xml:space="preserve"> only support EESS operations. If the power flux density threshold values below are exceeded, then HAPS shall coordinate in accordance with No. </w:t>
      </w:r>
      <w:r w:rsidRPr="00CC0262">
        <w:rPr>
          <w:b/>
          <w:sz w:val="24"/>
          <w:szCs w:val="24"/>
          <w:lang w:val="en-GB"/>
        </w:rPr>
        <w:t>9.18</w:t>
      </w:r>
      <w:r w:rsidRPr="00CC0262">
        <w:rPr>
          <w:sz w:val="24"/>
          <w:szCs w:val="24"/>
          <w:lang w:val="en-GB"/>
        </w:rPr>
        <w:t xml:space="preserve">, taking into account the parameters of the relevant systems. </w:t>
      </w:r>
    </w:p>
    <w:p w14:paraId="246CA61C" w14:textId="77777777" w:rsidR="0009663F" w:rsidRPr="00CC0262" w:rsidRDefault="0009663F" w:rsidP="0009663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4"/>
          <w:szCs w:val="24"/>
          <w:lang w:val="fr-CH"/>
        </w:rPr>
      </w:pPr>
      <w:r w:rsidRPr="00CC0262">
        <w:rPr>
          <w:rFonts w:ascii="Times New Roman Bold" w:hAnsi="Times New Roman Bold" w:cs="Times New Roman Bold"/>
          <w:b/>
          <w:sz w:val="24"/>
          <w:szCs w:val="24"/>
          <w:lang w:val="en-GB"/>
          <w:rPrChange w:id="218" w:author="Author">
            <w:rPr>
              <w:rFonts w:ascii="Times New Roman Bold" w:hAnsi="Times New Roman Bold" w:cs="Times New Roman Bold"/>
              <w:b/>
              <w:sz w:val="22"/>
              <w:szCs w:val="22"/>
              <w:lang w:val="fr-CH"/>
            </w:rPr>
          </w:rPrChange>
        </w:rPr>
        <w:tab/>
      </w:r>
      <w:r w:rsidRPr="00CC0262">
        <w:rPr>
          <w:rFonts w:ascii="Times New Roman Bold" w:hAnsi="Times New Roman Bold" w:cs="Times New Roman Bold"/>
          <w:b/>
          <w:sz w:val="24"/>
          <w:szCs w:val="24"/>
          <w:lang w:val="fr-CH"/>
        </w:rPr>
        <w:t>SRS</w:t>
      </w:r>
    </w:p>
    <w:p w14:paraId="772D3BBD" w14:textId="77777777" w:rsidR="0009663F" w:rsidRPr="00CC0262" w:rsidRDefault="0009663F" w:rsidP="0009663F">
      <w:pPr>
        <w:rPr>
          <w:rFonts w:eastAsiaTheme="minorEastAsia"/>
          <w:sz w:val="24"/>
          <w:szCs w:val="24"/>
        </w:rPr>
      </w:pPr>
      <m:oMathPara>
        <m:oMath>
          <m:r>
            <m:rPr>
              <m:sty m:val="p"/>
            </m:rPr>
            <w:rPr>
              <w:rFonts w:ascii="Cambria Math" w:hAnsi="Cambria Math"/>
              <w:sz w:val="24"/>
              <w:szCs w:val="24"/>
            </w:rPr>
            <w:br/>
          </m:r>
        </m:oMath>
        <m:oMath>
          <m:r>
            <w:rPr>
              <w:rFonts w:ascii="Cambria Math" w:hAnsi="Cambria Math"/>
              <w:sz w:val="24"/>
              <w:szCs w:val="24"/>
            </w:rPr>
            <m:t>pfd, dB</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*MHz</m:t>
                  </m:r>
                </m:den>
              </m:f>
            </m:e>
          </m:d>
          <m:r>
            <w:rPr>
              <w:rFonts w:ascii="Cambria Math" w:hAnsi="Cambria Math"/>
              <w:sz w:val="24"/>
              <w:szCs w:val="24"/>
            </w:rPr>
            <m:t>=</m:t>
          </m:r>
          <m:d>
            <m:dPr>
              <m:begChr m:val="{"/>
              <m:endChr m:val=""/>
              <m:ctrlPr>
                <w:rPr>
                  <w:rFonts w:ascii="Cambria Math" w:hAnsi="Cambria Math"/>
                  <w:i/>
                  <w:sz w:val="24"/>
                  <w:szCs w:val="24"/>
                </w:rPr>
              </m:ctrlPr>
            </m:dPr>
            <m:e>
              <m:m>
                <m:mPr>
                  <m:rSpRule m:val="1"/>
                  <m:cGpRule m:val="4"/>
                  <m:cGp m:val="12"/>
                  <m:mcs>
                    <m:mc>
                      <m:mcPr>
                        <m:count m:val="2"/>
                        <m:mcJc m:val="left"/>
                      </m:mcPr>
                    </m:mc>
                  </m:mcs>
                  <m:ctrlPr>
                    <w:rPr>
                      <w:rFonts w:ascii="Cambria Math" w:hAnsi="Cambria Math"/>
                      <w:i/>
                      <w:sz w:val="24"/>
                      <w:szCs w:val="24"/>
                    </w:rPr>
                  </m:ctrlPr>
                </m:mPr>
                <m:mr>
                  <m:e>
                    <m:r>
                      <m:rPr>
                        <m:sty m:val="p"/>
                      </m:rPr>
                      <w:rPr>
                        <w:rFonts w:ascii="Cambria Math" w:hAnsi="Cambria Math"/>
                        <w:sz w:val="24"/>
                        <w:szCs w:val="24"/>
                      </w:rPr>
                      <m:t xml:space="preserve">-138.8+25 * </m:t>
                    </m:r>
                    <m:func>
                      <m:funcPr>
                        <m:ctrlPr>
                          <w:rPr>
                            <w:rFonts w:ascii="Cambria Math" w:hAnsi="Cambria Math"/>
                            <w:sz w:val="24"/>
                            <w:szCs w:val="24"/>
                          </w:rPr>
                        </m:ctrlPr>
                      </m:funcPr>
                      <m:fName>
                        <m:r>
                          <m:rPr>
                            <m:sty m:val="p"/>
                          </m:rPr>
                          <w:rPr>
                            <w:rFonts w:ascii="Cambria Math" w:hAnsi="Cambria Math"/>
                            <w:sz w:val="24"/>
                            <w:szCs w:val="24"/>
                          </w:rPr>
                          <m:t>log</m:t>
                        </m:r>
                      </m:fName>
                      <m:e>
                        <m:d>
                          <m:dPr>
                            <m:ctrlPr>
                              <w:rPr>
                                <w:rFonts w:ascii="Cambria Math" w:hAnsi="Cambria Math"/>
                                <w:sz w:val="24"/>
                                <w:szCs w:val="24"/>
                              </w:rPr>
                            </m:ctrlPr>
                          </m:dPr>
                          <m:e>
                            <m:r>
                              <m:rPr>
                                <m:sty m:val="p"/>
                              </m:rPr>
                              <w:rPr>
                                <w:rFonts w:ascii="Cambria Math" w:hAnsi="Cambria Math"/>
                                <w:sz w:val="24"/>
                                <w:szCs w:val="24"/>
                              </w:rPr>
                              <m:t>5-φ</m:t>
                            </m:r>
                          </m:e>
                        </m:d>
                      </m:e>
                    </m:func>
                  </m:e>
                  <m:e>
                    <m:r>
                      <w:rPr>
                        <w:rFonts w:ascii="Cambria Math" w:hAnsi="Cambria Math"/>
                        <w:sz w:val="24"/>
                        <w:szCs w:val="24"/>
                      </w:rPr>
                      <m:t>0≤φ&lt;4.925</m:t>
                    </m:r>
                  </m:e>
                </m:mr>
                <m:mr>
                  <m:e>
                    <m:r>
                      <w:rPr>
                        <w:rFonts w:ascii="Cambria Math" w:hAnsi="Cambria Math"/>
                        <w:sz w:val="24"/>
                        <w:szCs w:val="24"/>
                      </w:rPr>
                      <m:t>-166.9</m:t>
                    </m:r>
                    <m:ctrlPr>
                      <w:rPr>
                        <w:rFonts w:ascii="Cambria Math" w:eastAsia="Cambria Math" w:hAnsi="Cambria Math" w:cs="Cambria Math"/>
                        <w:i/>
                        <w:sz w:val="24"/>
                        <w:szCs w:val="24"/>
                      </w:rPr>
                    </m:ctrlPr>
                  </m:e>
                  <m:e>
                    <m:r>
                      <w:rPr>
                        <w:rFonts w:ascii="Cambria Math" w:hAnsi="Cambria Math"/>
                        <w:sz w:val="24"/>
                        <w:szCs w:val="24"/>
                      </w:rPr>
                      <m:t>4.925≤φ&lt;5</m:t>
                    </m:r>
                    <m:ctrlPr>
                      <w:rPr>
                        <w:rFonts w:ascii="Cambria Math" w:eastAsia="Cambria Math" w:hAnsi="Cambria Math" w:cs="Cambria Math"/>
                        <w:i/>
                        <w:sz w:val="24"/>
                        <w:szCs w:val="24"/>
                      </w:rPr>
                    </m:ctrlPr>
                  </m:e>
                </m:mr>
                <m:mr>
                  <m:e>
                    <m:r>
                      <w:rPr>
                        <w:rFonts w:ascii="Cambria Math" w:hAnsi="Cambria Math"/>
                        <w:sz w:val="24"/>
                        <w:szCs w:val="24"/>
                      </w:rPr>
                      <m:t>-183.9</m:t>
                    </m:r>
                  </m:e>
                  <m:e>
                    <m:r>
                      <w:rPr>
                        <w:rFonts w:ascii="Cambria Math" w:hAnsi="Cambria Math"/>
                        <w:sz w:val="24"/>
                        <w:szCs w:val="24"/>
                      </w:rPr>
                      <m:t>5≤φ≤90</m:t>
                    </m:r>
                  </m:e>
                </m:mr>
              </m:m>
            </m:e>
          </m:d>
        </m:oMath>
      </m:oMathPara>
    </w:p>
    <w:p w14:paraId="1D59AB03" w14:textId="77777777" w:rsidR="0009663F" w:rsidRPr="00CC0262" w:rsidRDefault="0009663F" w:rsidP="0009663F">
      <w:pPr>
        <w:tabs>
          <w:tab w:val="left" w:pos="1134"/>
          <w:tab w:val="left" w:pos="1871"/>
          <w:tab w:val="left" w:pos="2268"/>
        </w:tabs>
        <w:overflowPunct w:val="0"/>
        <w:autoSpaceDE w:val="0"/>
        <w:autoSpaceDN w:val="0"/>
        <w:adjustRightInd w:val="0"/>
        <w:spacing w:before="120"/>
        <w:textAlignment w:val="baseline"/>
        <w:rPr>
          <w:rFonts w:eastAsia="SimSun"/>
          <w:sz w:val="24"/>
          <w:szCs w:val="24"/>
          <w:lang w:val="en-GB"/>
        </w:rPr>
      </w:pPr>
    </w:p>
    <w:p w14:paraId="1402548E" w14:textId="77777777" w:rsidR="0009663F" w:rsidRPr="00CC0262" w:rsidRDefault="0009663F" w:rsidP="0009663F">
      <w:pPr>
        <w:tabs>
          <w:tab w:val="left" w:pos="1134"/>
          <w:tab w:val="left" w:pos="1871"/>
          <w:tab w:val="left" w:pos="2268"/>
        </w:tabs>
        <w:overflowPunct w:val="0"/>
        <w:autoSpaceDE w:val="0"/>
        <w:autoSpaceDN w:val="0"/>
        <w:adjustRightInd w:val="0"/>
        <w:spacing w:before="120"/>
        <w:ind w:left="1134"/>
        <w:textAlignment w:val="baseline"/>
        <w:rPr>
          <w:sz w:val="24"/>
          <w:szCs w:val="24"/>
          <w:lang w:val="en-GB" w:eastAsia="ja-JP"/>
        </w:rPr>
      </w:pPr>
      <w:r w:rsidRPr="00CC0262">
        <w:rPr>
          <w:sz w:val="24"/>
          <w:szCs w:val="24"/>
          <w:lang w:val="en-GB"/>
        </w:rPr>
        <w:t xml:space="preserve">Where </w:t>
      </w:r>
      <w:r w:rsidRPr="00CC0262">
        <w:rPr>
          <w:sz w:val="24"/>
          <w:szCs w:val="24"/>
          <w:lang w:eastAsia="ja-JP"/>
        </w:rPr>
        <w:t>(</w:t>
      </w:r>
      <m:oMath>
        <m:r>
          <w:rPr>
            <w:rFonts w:ascii="Cambria Math" w:hAnsi="Cambria Math"/>
            <w:sz w:val="24"/>
            <w:szCs w:val="24"/>
          </w:rPr>
          <m:t>φ</m:t>
        </m:r>
      </m:oMath>
      <w:proofErr w:type="gramStart"/>
      <w:r w:rsidRPr="00CC0262">
        <w:rPr>
          <w:sz w:val="24"/>
          <w:szCs w:val="24"/>
          <w:lang w:eastAsia="ja-JP"/>
        </w:rPr>
        <w:t xml:space="preserve">) </w:t>
      </w:r>
      <w:r w:rsidRPr="00CC0262">
        <w:rPr>
          <w:sz w:val="24"/>
          <w:szCs w:val="24"/>
          <w:lang w:val="en-GB" w:eastAsia="ja-JP"/>
        </w:rPr>
        <w:t xml:space="preserve"> is</w:t>
      </w:r>
      <w:proofErr w:type="gramEnd"/>
      <w:r w:rsidRPr="00CC0262">
        <w:rPr>
          <w:sz w:val="24"/>
          <w:szCs w:val="24"/>
          <w:lang w:val="en-GB" w:eastAsia="ja-JP"/>
        </w:rPr>
        <w:t xml:space="preserve"> the angle of arrival </w:t>
      </w:r>
      <w:r w:rsidRPr="00CC0262">
        <w:rPr>
          <w:sz w:val="24"/>
          <w:szCs w:val="24"/>
          <w:lang w:eastAsia="ja-JP"/>
        </w:rPr>
        <w:t>(</w:t>
      </w:r>
      <m:oMath>
        <m:r>
          <w:rPr>
            <w:rFonts w:ascii="Cambria Math" w:hAnsi="Cambria Math"/>
            <w:sz w:val="24"/>
            <w:szCs w:val="24"/>
          </w:rPr>
          <m:t>φ</m:t>
        </m:r>
      </m:oMath>
      <w:r w:rsidRPr="00CC0262">
        <w:rPr>
          <w:sz w:val="24"/>
          <w:szCs w:val="24"/>
          <w:lang w:eastAsia="ja-JP"/>
        </w:rPr>
        <w:t xml:space="preserve">) </w:t>
      </w:r>
      <w:r w:rsidRPr="00CC0262">
        <w:rPr>
          <w:sz w:val="24"/>
          <w:szCs w:val="24"/>
          <w:lang w:val="en-GB" w:eastAsia="ja-JP"/>
        </w:rPr>
        <w:t xml:space="preserve"> of the interfering signal above the local horizontal plane at the SRS antenna. </w:t>
      </w:r>
    </w:p>
    <w:p w14:paraId="3872837C" w14:textId="77777777" w:rsidR="0009663F" w:rsidRPr="00CC0262" w:rsidRDefault="0009663F" w:rsidP="0009663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4"/>
          <w:szCs w:val="24"/>
          <w:lang w:val="fr-CH"/>
        </w:rPr>
      </w:pPr>
      <w:r w:rsidRPr="00CC0262">
        <w:rPr>
          <w:rFonts w:ascii="Times New Roman Bold" w:hAnsi="Times New Roman Bold" w:cs="Times New Roman Bold"/>
          <w:b/>
          <w:sz w:val="24"/>
          <w:szCs w:val="24"/>
          <w:lang w:val="en-GB"/>
          <w:rPrChange w:id="219" w:author="Author">
            <w:rPr>
              <w:rFonts w:ascii="Times New Roman Bold" w:hAnsi="Times New Roman Bold" w:cs="Times New Roman Bold"/>
              <w:b/>
              <w:sz w:val="22"/>
              <w:szCs w:val="22"/>
              <w:lang w:val="fr-CH"/>
            </w:rPr>
          </w:rPrChange>
        </w:rPr>
        <w:tab/>
      </w:r>
      <w:r w:rsidRPr="00CC0262">
        <w:rPr>
          <w:rFonts w:ascii="Times New Roman Bold" w:hAnsi="Times New Roman Bold" w:cs="Times New Roman Bold"/>
          <w:b/>
          <w:sz w:val="24"/>
          <w:szCs w:val="24"/>
          <w:lang w:val="fr-CH"/>
        </w:rPr>
        <w:t xml:space="preserve">EESS NGSO </w:t>
      </w:r>
    </w:p>
    <w:p w14:paraId="1C2AF2DB" w14:textId="77777777" w:rsidR="0009663F" w:rsidRPr="00CC0262" w:rsidRDefault="0009663F" w:rsidP="0009663F">
      <w:pPr>
        <w:rPr>
          <w:rFonts w:eastAsiaTheme="minorEastAsia"/>
          <w:sz w:val="24"/>
          <w:szCs w:val="24"/>
        </w:rPr>
      </w:pPr>
      <m:oMathPara>
        <m:oMath>
          <m:r>
            <m:rPr>
              <m:sty m:val="p"/>
            </m:rPr>
            <w:rPr>
              <w:rFonts w:ascii="Cambria Math" w:hAnsi="Cambria Math"/>
              <w:sz w:val="24"/>
              <w:szCs w:val="24"/>
            </w:rPr>
            <w:br/>
          </m:r>
        </m:oMath>
        <m:oMath>
          <m:r>
            <w:rPr>
              <w:rFonts w:ascii="Cambria Math" w:hAnsi="Cambria Math"/>
              <w:sz w:val="24"/>
              <w:szCs w:val="24"/>
            </w:rPr>
            <m:t>pfd, dB</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*MHz</m:t>
                  </m:r>
                </m:den>
              </m:f>
            </m:e>
          </m:d>
          <m:r>
            <w:rPr>
              <w:rFonts w:ascii="Cambria Math" w:hAnsi="Cambria Math"/>
              <w:sz w:val="24"/>
              <w:szCs w:val="24"/>
            </w:rPr>
            <m:t>=</m:t>
          </m:r>
          <m:d>
            <m:dPr>
              <m:begChr m:val="{"/>
              <m:endChr m:val=""/>
              <m:ctrlPr>
                <w:rPr>
                  <w:rFonts w:ascii="Cambria Math" w:hAnsi="Cambria Math"/>
                  <w:i/>
                  <w:sz w:val="24"/>
                  <w:szCs w:val="24"/>
                </w:rPr>
              </m:ctrlPr>
            </m:dPr>
            <m:e>
              <m:m>
                <m:mPr>
                  <m:rSpRule m:val="1"/>
                  <m:cGpRule m:val="4"/>
                  <m:cGp m:val="12"/>
                  <m:mcs>
                    <m:mc>
                      <m:mcPr>
                        <m:count m:val="2"/>
                        <m:mcJc m:val="left"/>
                      </m:mcPr>
                    </m:mc>
                  </m:mcs>
                  <m:ctrlPr>
                    <w:rPr>
                      <w:rFonts w:ascii="Cambria Math" w:hAnsi="Cambria Math"/>
                      <w:i/>
                      <w:sz w:val="24"/>
                      <w:szCs w:val="24"/>
                    </w:rPr>
                  </m:ctrlPr>
                </m:mPr>
                <m:mr>
                  <m:e>
                    <m:r>
                      <m:rPr>
                        <m:sty m:val="p"/>
                      </m:rPr>
                      <w:rPr>
                        <w:rFonts w:ascii="Cambria Math" w:hAnsi="Cambria Math"/>
                        <w:sz w:val="24"/>
                        <w:szCs w:val="24"/>
                      </w:rPr>
                      <m:t xml:space="preserve">-108.8+(25 * </m:t>
                    </m:r>
                    <m:func>
                      <m:funcPr>
                        <m:ctrlPr>
                          <w:rPr>
                            <w:rFonts w:ascii="Cambria Math" w:hAnsi="Cambria Math"/>
                            <w:sz w:val="24"/>
                            <w:szCs w:val="24"/>
                          </w:rPr>
                        </m:ctrlPr>
                      </m:funcPr>
                      <m:fName>
                        <m:r>
                          <m:rPr>
                            <m:sty m:val="p"/>
                          </m:rPr>
                          <w:rPr>
                            <w:rFonts w:ascii="Cambria Math" w:hAnsi="Cambria Math"/>
                            <w:sz w:val="24"/>
                            <w:szCs w:val="24"/>
                          </w:rPr>
                          <m:t>log</m:t>
                        </m:r>
                      </m:fName>
                      <m:e>
                        <m:d>
                          <m:dPr>
                            <m:ctrlPr>
                              <w:rPr>
                                <w:rFonts w:ascii="Cambria Math" w:hAnsi="Cambria Math"/>
                                <w:sz w:val="24"/>
                                <w:szCs w:val="24"/>
                              </w:rPr>
                            </m:ctrlPr>
                          </m:dPr>
                          <m:e>
                            <m:r>
                              <m:rPr>
                                <m:sty m:val="p"/>
                              </m:rPr>
                              <w:rPr>
                                <w:rFonts w:ascii="Cambria Math" w:hAnsi="Cambria Math"/>
                                <w:sz w:val="24"/>
                                <w:szCs w:val="24"/>
                              </w:rPr>
                              <m:t>3-φ</m:t>
                            </m:r>
                          </m:e>
                        </m:d>
                      </m:e>
                    </m:func>
                  </m:e>
                  <m:e>
                    <m:r>
                      <w:rPr>
                        <w:rFonts w:ascii="Cambria Math" w:hAnsi="Cambria Math"/>
                        <w:sz w:val="24"/>
                        <w:szCs w:val="24"/>
                      </w:rPr>
                      <m:t>0≤φ&lt;2.808</m:t>
                    </m:r>
                  </m:e>
                </m:mr>
                <m:mr>
                  <m:e>
                    <m:r>
                      <w:rPr>
                        <w:rFonts w:ascii="Cambria Math" w:hAnsi="Cambria Math"/>
                        <w:sz w:val="24"/>
                        <w:szCs w:val="24"/>
                      </w:rPr>
                      <m:t>-126.7</m:t>
                    </m:r>
                    <m:ctrlPr>
                      <w:rPr>
                        <w:rFonts w:ascii="Cambria Math" w:eastAsia="Cambria Math" w:hAnsi="Cambria Math" w:cs="Cambria Math"/>
                        <w:i/>
                        <w:sz w:val="24"/>
                        <w:szCs w:val="24"/>
                      </w:rPr>
                    </m:ctrlPr>
                  </m:e>
                  <m:e>
                    <m:r>
                      <w:rPr>
                        <w:rFonts w:ascii="Cambria Math" w:hAnsi="Cambria Math"/>
                        <w:sz w:val="24"/>
                        <w:szCs w:val="24"/>
                      </w:rPr>
                      <m:t>2.808≤φ&lt;3</m:t>
                    </m:r>
                    <m:ctrlPr>
                      <w:rPr>
                        <w:rFonts w:ascii="Cambria Math" w:eastAsia="Cambria Math" w:hAnsi="Cambria Math" w:cs="Cambria Math"/>
                        <w:i/>
                        <w:sz w:val="24"/>
                        <w:szCs w:val="24"/>
                      </w:rPr>
                    </m:ctrlPr>
                  </m:e>
                </m:mr>
                <m:mr>
                  <m:e>
                    <m:r>
                      <w:rPr>
                        <w:rFonts w:ascii="Cambria Math" w:hAnsi="Cambria Math"/>
                        <w:sz w:val="24"/>
                        <w:szCs w:val="24"/>
                      </w:rPr>
                      <m:t>-143.4</m:t>
                    </m:r>
                  </m:e>
                  <m:e>
                    <m:r>
                      <w:rPr>
                        <w:rFonts w:ascii="Cambria Math" w:hAnsi="Cambria Math"/>
                        <w:sz w:val="24"/>
                        <w:szCs w:val="24"/>
                      </w:rPr>
                      <m:t>3≤φ≤90</m:t>
                    </m:r>
                  </m:e>
                </m:mr>
              </m:m>
            </m:e>
          </m:d>
        </m:oMath>
      </m:oMathPara>
    </w:p>
    <w:p w14:paraId="36B387FD" w14:textId="77777777" w:rsidR="0009663F" w:rsidRPr="00CC0262" w:rsidRDefault="0009663F" w:rsidP="0009663F">
      <w:pPr>
        <w:tabs>
          <w:tab w:val="left" w:pos="1134"/>
          <w:tab w:val="left" w:pos="1871"/>
          <w:tab w:val="left" w:pos="2268"/>
        </w:tabs>
        <w:overflowPunct w:val="0"/>
        <w:autoSpaceDE w:val="0"/>
        <w:autoSpaceDN w:val="0"/>
        <w:adjustRightInd w:val="0"/>
        <w:spacing w:before="120"/>
        <w:textAlignment w:val="baseline"/>
        <w:rPr>
          <w:rFonts w:eastAsia="SimSun"/>
          <w:sz w:val="24"/>
          <w:szCs w:val="24"/>
          <w:lang w:val="en-GB"/>
        </w:rPr>
      </w:pPr>
    </w:p>
    <w:p w14:paraId="2074B2E1" w14:textId="77777777" w:rsidR="0009663F" w:rsidRPr="00CC0262" w:rsidRDefault="0009663F" w:rsidP="0009663F">
      <w:pPr>
        <w:tabs>
          <w:tab w:val="left" w:pos="1134"/>
          <w:tab w:val="left" w:pos="1871"/>
          <w:tab w:val="left" w:pos="2268"/>
        </w:tabs>
        <w:overflowPunct w:val="0"/>
        <w:autoSpaceDE w:val="0"/>
        <w:autoSpaceDN w:val="0"/>
        <w:adjustRightInd w:val="0"/>
        <w:spacing w:before="120"/>
        <w:ind w:left="1134"/>
        <w:jc w:val="both"/>
        <w:textAlignment w:val="baseline"/>
        <w:rPr>
          <w:sz w:val="24"/>
          <w:szCs w:val="24"/>
        </w:rPr>
      </w:pPr>
      <w:r w:rsidRPr="00CC0262">
        <w:rPr>
          <w:sz w:val="24"/>
          <w:szCs w:val="24"/>
          <w:lang w:val="en-GB"/>
        </w:rPr>
        <w:t xml:space="preserve">Where </w:t>
      </w:r>
      <w:r w:rsidRPr="00CC0262">
        <w:rPr>
          <w:sz w:val="24"/>
          <w:szCs w:val="24"/>
          <w:lang w:eastAsia="ja-JP"/>
        </w:rPr>
        <w:t>(</w:t>
      </w:r>
      <m:oMath>
        <m:r>
          <w:rPr>
            <w:rFonts w:ascii="Cambria Math" w:hAnsi="Cambria Math"/>
            <w:sz w:val="24"/>
            <w:szCs w:val="24"/>
          </w:rPr>
          <m:t>φ</m:t>
        </m:r>
      </m:oMath>
      <w:proofErr w:type="gramStart"/>
      <w:r w:rsidRPr="00CC0262">
        <w:rPr>
          <w:sz w:val="24"/>
          <w:szCs w:val="24"/>
          <w:lang w:eastAsia="ja-JP"/>
        </w:rPr>
        <w:t xml:space="preserve">) </w:t>
      </w:r>
      <w:r w:rsidRPr="00CC0262">
        <w:rPr>
          <w:sz w:val="24"/>
          <w:szCs w:val="24"/>
          <w:lang w:val="en-GB" w:eastAsia="ja-JP"/>
        </w:rPr>
        <w:t xml:space="preserve"> is</w:t>
      </w:r>
      <w:proofErr w:type="gramEnd"/>
      <w:r w:rsidRPr="00CC0262">
        <w:rPr>
          <w:sz w:val="24"/>
          <w:szCs w:val="24"/>
          <w:lang w:val="en-GB" w:eastAsia="ja-JP"/>
        </w:rPr>
        <w:t xml:space="preserve"> the angle of arrival </w:t>
      </w:r>
      <w:r w:rsidRPr="00CC0262">
        <w:rPr>
          <w:sz w:val="24"/>
          <w:szCs w:val="24"/>
          <w:lang w:eastAsia="ja-JP"/>
        </w:rPr>
        <w:t>(</w:t>
      </w:r>
      <m:oMath>
        <m:r>
          <w:rPr>
            <w:rFonts w:ascii="Cambria Math" w:hAnsi="Cambria Math"/>
            <w:sz w:val="24"/>
            <w:szCs w:val="24"/>
          </w:rPr>
          <m:t>φ</m:t>
        </m:r>
      </m:oMath>
      <w:r w:rsidRPr="00CC0262">
        <w:rPr>
          <w:sz w:val="24"/>
          <w:szCs w:val="24"/>
          <w:lang w:eastAsia="ja-JP"/>
        </w:rPr>
        <w:t xml:space="preserve">) </w:t>
      </w:r>
      <w:r w:rsidRPr="00CC0262">
        <w:rPr>
          <w:sz w:val="24"/>
          <w:szCs w:val="24"/>
          <w:lang w:val="en-GB" w:eastAsia="ja-JP"/>
        </w:rPr>
        <w:t xml:space="preserve">of the interfering signal above the local horizontal plane at the EESS antenna. </w:t>
      </w:r>
    </w:p>
    <w:p w14:paraId="37FF1D88" w14:textId="77777777" w:rsidR="0009663F" w:rsidRPr="00CC0262" w:rsidRDefault="0009663F" w:rsidP="0009663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4"/>
          <w:szCs w:val="24"/>
          <w:lang w:val="fr-CH"/>
        </w:rPr>
      </w:pPr>
      <w:r w:rsidRPr="00CC0262">
        <w:rPr>
          <w:rFonts w:ascii="Times New Roman Bold" w:hAnsi="Times New Roman Bold" w:cs="Times New Roman Bold"/>
          <w:b/>
          <w:sz w:val="24"/>
          <w:szCs w:val="24"/>
          <w:lang w:val="en-GB"/>
          <w:rPrChange w:id="220" w:author="Author">
            <w:rPr>
              <w:rFonts w:ascii="Times New Roman Bold" w:hAnsi="Times New Roman Bold" w:cs="Times New Roman Bold"/>
              <w:b/>
              <w:sz w:val="22"/>
              <w:szCs w:val="22"/>
              <w:lang w:val="fr-CH"/>
            </w:rPr>
          </w:rPrChange>
        </w:rPr>
        <w:tab/>
      </w:r>
      <w:r w:rsidRPr="00CC0262">
        <w:rPr>
          <w:rFonts w:ascii="Times New Roman Bold" w:hAnsi="Times New Roman Bold" w:cs="Times New Roman Bold"/>
          <w:b/>
          <w:sz w:val="24"/>
          <w:szCs w:val="24"/>
          <w:lang w:val="fr-CH"/>
        </w:rPr>
        <w:t xml:space="preserve">EESS GSO </w:t>
      </w:r>
    </w:p>
    <w:p w14:paraId="511CC24C" w14:textId="77777777" w:rsidR="0009663F" w:rsidRPr="00CC0262" w:rsidRDefault="0009663F" w:rsidP="0009663F">
      <w:pPr>
        <w:rPr>
          <w:rFonts w:eastAsiaTheme="minorEastAsia"/>
          <w:sz w:val="24"/>
          <w:szCs w:val="24"/>
        </w:rPr>
      </w:pPr>
      <m:oMathPara>
        <m:oMath>
          <m:r>
            <m:rPr>
              <m:sty m:val="p"/>
            </m:rPr>
            <w:rPr>
              <w:rFonts w:ascii="Cambria Math" w:hAnsi="Cambria Math"/>
              <w:sz w:val="24"/>
              <w:szCs w:val="24"/>
            </w:rPr>
            <w:br/>
          </m:r>
        </m:oMath>
        <m:oMath>
          <m:r>
            <w:rPr>
              <w:rFonts w:ascii="Cambria Math" w:hAnsi="Cambria Math"/>
              <w:sz w:val="24"/>
              <w:szCs w:val="24"/>
            </w:rPr>
            <m:t>pfd, dB</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*MHz</m:t>
                  </m:r>
                </m:den>
              </m:f>
            </m:e>
          </m:d>
          <m:r>
            <w:rPr>
              <w:rFonts w:ascii="Cambria Math" w:hAnsi="Cambria Math"/>
              <w:sz w:val="24"/>
              <w:szCs w:val="24"/>
            </w:rPr>
            <m:t>=</m:t>
          </m:r>
          <m:d>
            <m:dPr>
              <m:begChr m:val="{"/>
              <m:endChr m:val=""/>
              <m:ctrlPr>
                <w:rPr>
                  <w:rFonts w:ascii="Cambria Math" w:hAnsi="Cambria Math"/>
                  <w:i/>
                  <w:sz w:val="24"/>
                  <w:szCs w:val="24"/>
                </w:rPr>
              </m:ctrlPr>
            </m:dPr>
            <m:e>
              <m:m>
                <m:mPr>
                  <m:rSpRule m:val="1"/>
                  <m:cGpRule m:val="4"/>
                  <m:cGp m:val="12"/>
                  <m:mcs>
                    <m:mc>
                      <m:mcPr>
                        <m:count m:val="2"/>
                        <m:mcJc m:val="left"/>
                      </m:mcPr>
                    </m:mc>
                  </m:mcs>
                  <m:ctrlPr>
                    <w:rPr>
                      <w:rFonts w:ascii="Cambria Math" w:hAnsi="Cambria Math"/>
                      <w:i/>
                      <w:sz w:val="24"/>
                      <w:szCs w:val="24"/>
                    </w:rPr>
                  </m:ctrlPr>
                </m:mPr>
                <m:mr>
                  <m:e>
                    <m:r>
                      <m:rPr>
                        <m:sty m:val="p"/>
                      </m:rPr>
                      <w:rPr>
                        <w:rFonts w:ascii="Cambria Math" w:hAnsi="Cambria Math"/>
                        <w:sz w:val="24"/>
                        <w:szCs w:val="24"/>
                      </w:rPr>
                      <m:t xml:space="preserve">-140.5+25 * </m:t>
                    </m:r>
                    <m:func>
                      <m:funcPr>
                        <m:ctrlPr>
                          <w:rPr>
                            <w:rFonts w:ascii="Cambria Math" w:hAnsi="Cambria Math"/>
                            <w:sz w:val="24"/>
                            <w:szCs w:val="24"/>
                          </w:rPr>
                        </m:ctrlPr>
                      </m:funcPr>
                      <m:fName>
                        <m:r>
                          <m:rPr>
                            <m:sty m:val="p"/>
                          </m:rPr>
                          <w:rPr>
                            <w:rFonts w:ascii="Cambria Math" w:hAnsi="Cambria Math"/>
                            <w:sz w:val="24"/>
                            <w:szCs w:val="24"/>
                          </w:rPr>
                          <m:t>log</m:t>
                        </m:r>
                      </m:fName>
                      <m:e>
                        <m:d>
                          <m:dPr>
                            <m:ctrlPr>
                              <w:rPr>
                                <w:rFonts w:ascii="Cambria Math" w:hAnsi="Cambria Math"/>
                                <w:sz w:val="24"/>
                                <w:szCs w:val="24"/>
                              </w:rPr>
                            </m:ctrlPr>
                          </m:dPr>
                          <m:e>
                            <m:r>
                              <m:rPr>
                                <m:sty m:val="p"/>
                              </m:rPr>
                              <w:rPr>
                                <w:rFonts w:ascii="Cambria Math" w:hAnsi="Cambria Math"/>
                                <w:sz w:val="24"/>
                                <w:szCs w:val="24"/>
                              </w:rPr>
                              <m:t>3-φ</m:t>
                            </m:r>
                          </m:e>
                        </m:d>
                      </m:e>
                    </m:func>
                  </m:e>
                  <m:e>
                    <m:r>
                      <w:rPr>
                        <w:rFonts w:ascii="Cambria Math" w:hAnsi="Cambria Math"/>
                        <w:sz w:val="24"/>
                        <w:szCs w:val="24"/>
                      </w:rPr>
                      <m:t>0≤φ&lt;2.808</m:t>
                    </m:r>
                  </m:e>
                </m:mr>
                <m:mr>
                  <m:e>
                    <m:r>
                      <w:rPr>
                        <w:rFonts w:ascii="Cambria Math" w:hAnsi="Cambria Math"/>
                        <w:sz w:val="24"/>
                        <w:szCs w:val="24"/>
                      </w:rPr>
                      <m:t>-158.4</m:t>
                    </m:r>
                    <m:ctrlPr>
                      <w:rPr>
                        <w:rFonts w:ascii="Cambria Math" w:eastAsia="Cambria Math" w:hAnsi="Cambria Math" w:cs="Cambria Math"/>
                        <w:i/>
                        <w:sz w:val="24"/>
                        <w:szCs w:val="24"/>
                      </w:rPr>
                    </m:ctrlPr>
                  </m:e>
                  <m:e>
                    <m:r>
                      <w:rPr>
                        <w:rFonts w:ascii="Cambria Math" w:hAnsi="Cambria Math"/>
                        <w:sz w:val="24"/>
                        <w:szCs w:val="24"/>
                      </w:rPr>
                      <m:t>2.808≤φ&lt;3</m:t>
                    </m:r>
                    <m:ctrlPr>
                      <w:rPr>
                        <w:rFonts w:ascii="Cambria Math" w:eastAsia="Cambria Math" w:hAnsi="Cambria Math" w:cs="Cambria Math"/>
                        <w:i/>
                        <w:sz w:val="24"/>
                        <w:szCs w:val="24"/>
                      </w:rPr>
                    </m:ctrlPr>
                  </m:e>
                </m:mr>
                <m:mr>
                  <m:e>
                    <m:r>
                      <w:rPr>
                        <w:rFonts w:ascii="Cambria Math" w:hAnsi="Cambria Math"/>
                        <w:sz w:val="24"/>
                        <w:szCs w:val="24"/>
                      </w:rPr>
                      <m:t>-178.5</m:t>
                    </m:r>
                  </m:e>
                  <m:e>
                    <m:r>
                      <w:rPr>
                        <w:rFonts w:ascii="Cambria Math" w:hAnsi="Cambria Math"/>
                        <w:sz w:val="24"/>
                        <w:szCs w:val="24"/>
                      </w:rPr>
                      <m:t>3≤φ≤90</m:t>
                    </m:r>
                  </m:e>
                </m:mr>
              </m:m>
            </m:e>
          </m:d>
        </m:oMath>
      </m:oMathPara>
    </w:p>
    <w:p w14:paraId="5756B9EC" w14:textId="77777777" w:rsidR="0009663F" w:rsidRPr="00CC0262" w:rsidRDefault="0009663F" w:rsidP="0009663F">
      <w:pPr>
        <w:tabs>
          <w:tab w:val="left" w:pos="1134"/>
          <w:tab w:val="left" w:pos="1871"/>
          <w:tab w:val="left" w:pos="2268"/>
        </w:tabs>
        <w:overflowPunct w:val="0"/>
        <w:autoSpaceDE w:val="0"/>
        <w:autoSpaceDN w:val="0"/>
        <w:adjustRightInd w:val="0"/>
        <w:spacing w:before="120"/>
        <w:textAlignment w:val="baseline"/>
        <w:rPr>
          <w:rFonts w:eastAsia="SimSun"/>
          <w:sz w:val="24"/>
          <w:szCs w:val="24"/>
          <w:lang w:val="en-GB"/>
        </w:rPr>
      </w:pPr>
    </w:p>
    <w:p w14:paraId="3527642F" w14:textId="77777777" w:rsidR="0009663F" w:rsidRPr="00CC0262" w:rsidRDefault="0009663F" w:rsidP="0009663F">
      <w:pPr>
        <w:tabs>
          <w:tab w:val="left" w:pos="1134"/>
          <w:tab w:val="left" w:pos="1871"/>
          <w:tab w:val="left" w:pos="2268"/>
        </w:tabs>
        <w:overflowPunct w:val="0"/>
        <w:autoSpaceDE w:val="0"/>
        <w:autoSpaceDN w:val="0"/>
        <w:adjustRightInd w:val="0"/>
        <w:spacing w:before="120"/>
        <w:ind w:left="1134"/>
        <w:jc w:val="both"/>
        <w:textAlignment w:val="baseline"/>
        <w:rPr>
          <w:sz w:val="24"/>
          <w:szCs w:val="24"/>
          <w:lang w:val="en-GB" w:eastAsia="ja-JP"/>
        </w:rPr>
      </w:pPr>
      <w:r w:rsidRPr="00CC0262">
        <w:rPr>
          <w:sz w:val="24"/>
          <w:szCs w:val="24"/>
          <w:lang w:val="en-GB"/>
        </w:rPr>
        <w:t xml:space="preserve">Where </w:t>
      </w:r>
      <w:r w:rsidRPr="00CC0262">
        <w:rPr>
          <w:sz w:val="24"/>
          <w:szCs w:val="24"/>
          <w:lang w:eastAsia="ja-JP"/>
        </w:rPr>
        <w:t>(</w:t>
      </w:r>
      <m:oMath>
        <m:r>
          <w:rPr>
            <w:rFonts w:ascii="Cambria Math" w:hAnsi="Cambria Math"/>
            <w:sz w:val="24"/>
            <w:szCs w:val="24"/>
          </w:rPr>
          <m:t>φ</m:t>
        </m:r>
      </m:oMath>
      <w:proofErr w:type="gramStart"/>
      <w:r w:rsidRPr="00CC0262">
        <w:rPr>
          <w:sz w:val="24"/>
          <w:szCs w:val="24"/>
          <w:lang w:eastAsia="ja-JP"/>
        </w:rPr>
        <w:t xml:space="preserve">) </w:t>
      </w:r>
      <w:r w:rsidRPr="00CC0262">
        <w:rPr>
          <w:sz w:val="24"/>
          <w:szCs w:val="24"/>
          <w:lang w:val="en-GB" w:eastAsia="ja-JP"/>
        </w:rPr>
        <w:t xml:space="preserve"> is</w:t>
      </w:r>
      <w:proofErr w:type="gramEnd"/>
      <w:r w:rsidRPr="00CC0262">
        <w:rPr>
          <w:sz w:val="24"/>
          <w:szCs w:val="24"/>
          <w:lang w:val="en-GB" w:eastAsia="ja-JP"/>
        </w:rPr>
        <w:t xml:space="preserve"> the angle of arrival </w:t>
      </w:r>
      <w:r w:rsidRPr="00CC0262">
        <w:rPr>
          <w:sz w:val="24"/>
          <w:szCs w:val="24"/>
          <w:lang w:eastAsia="ja-JP"/>
        </w:rPr>
        <w:t>(</w:t>
      </w:r>
      <m:oMath>
        <m:r>
          <w:rPr>
            <w:rFonts w:ascii="Cambria Math" w:hAnsi="Cambria Math"/>
            <w:sz w:val="24"/>
            <w:szCs w:val="24"/>
          </w:rPr>
          <m:t>φ</m:t>
        </m:r>
      </m:oMath>
      <w:r w:rsidRPr="00CC0262">
        <w:rPr>
          <w:sz w:val="24"/>
          <w:szCs w:val="24"/>
          <w:lang w:eastAsia="ja-JP"/>
        </w:rPr>
        <w:t xml:space="preserve">) </w:t>
      </w:r>
      <w:r w:rsidRPr="00CC0262">
        <w:rPr>
          <w:sz w:val="24"/>
          <w:szCs w:val="24"/>
          <w:lang w:val="en-GB" w:eastAsia="ja-JP"/>
        </w:rPr>
        <w:t xml:space="preserve"> of the interfering signal above the local horizontal plane at the EESS antenna. </w:t>
      </w:r>
    </w:p>
    <w:p w14:paraId="433B238F" w14:textId="77777777" w:rsidR="0009663F" w:rsidRPr="00CC0262" w:rsidRDefault="0009663F" w:rsidP="0009663F">
      <w:pPr>
        <w:tabs>
          <w:tab w:val="left" w:pos="1871"/>
          <w:tab w:val="left" w:pos="2268"/>
        </w:tabs>
        <w:overflowPunct w:val="0"/>
        <w:autoSpaceDE w:val="0"/>
        <w:autoSpaceDN w:val="0"/>
        <w:adjustRightInd w:val="0"/>
        <w:spacing w:before="120"/>
        <w:jc w:val="both"/>
        <w:textAlignment w:val="baseline"/>
        <w:rPr>
          <w:sz w:val="24"/>
          <w:szCs w:val="24"/>
        </w:rPr>
      </w:pPr>
      <w:r w:rsidRPr="00CC0262">
        <w:rPr>
          <w:sz w:val="24"/>
          <w:szCs w:val="24"/>
          <w:lang w:val="en-GB"/>
        </w:rPr>
        <w:t xml:space="preserve">The power flux density values above shall be met under clear sky conditions 100% of the time. </w:t>
      </w:r>
    </w:p>
    <w:p w14:paraId="4ECFFF89"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rPr>
      </w:pPr>
      <w:proofErr w:type="gramStart"/>
      <w:r w:rsidRPr="00CC0262">
        <w:rPr>
          <w:i/>
          <w:sz w:val="24"/>
          <w:szCs w:val="24"/>
        </w:rPr>
        <w:t>invites</w:t>
      </w:r>
      <w:proofErr w:type="gramEnd"/>
      <w:r w:rsidRPr="00CC0262">
        <w:rPr>
          <w:i/>
          <w:sz w:val="24"/>
          <w:szCs w:val="24"/>
        </w:rPr>
        <w:t xml:space="preserve"> ITU-R</w:t>
      </w:r>
    </w:p>
    <w:p w14:paraId="1C8B1BC4"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textAlignment w:val="baseline"/>
        <w:rPr>
          <w:sz w:val="24"/>
          <w:szCs w:val="24"/>
        </w:rPr>
      </w:pPr>
      <w:proofErr w:type="gramStart"/>
      <w:r w:rsidRPr="00CC0262">
        <w:rPr>
          <w:sz w:val="24"/>
          <w:szCs w:val="24"/>
        </w:rPr>
        <w:t>to</w:t>
      </w:r>
      <w:proofErr w:type="gramEnd"/>
      <w:r w:rsidRPr="00CC0262">
        <w:rPr>
          <w:sz w:val="24"/>
          <w:szCs w:val="24"/>
        </w:rPr>
        <w:t xml:space="preserve"> develop ITU-R Reports that will assist administrations in facilitating coexistence with other co-primary services</w:t>
      </w:r>
    </w:p>
    <w:p w14:paraId="1FB4DE62" w14:textId="77777777" w:rsidR="0009663F" w:rsidRPr="00CC0262" w:rsidRDefault="0009663F" w:rsidP="0009663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rPr>
      </w:pPr>
      <w:proofErr w:type="gramStart"/>
      <w:r w:rsidRPr="00CC0262">
        <w:rPr>
          <w:i/>
          <w:sz w:val="24"/>
          <w:szCs w:val="24"/>
        </w:rPr>
        <w:t>instructs</w:t>
      </w:r>
      <w:proofErr w:type="gramEnd"/>
      <w:r w:rsidRPr="00CC0262">
        <w:rPr>
          <w:i/>
          <w:sz w:val="24"/>
          <w:szCs w:val="24"/>
        </w:rPr>
        <w:t xml:space="preserve"> the Director of the Radiocommunication Bureau</w:t>
      </w:r>
    </w:p>
    <w:p w14:paraId="78C42792" w14:textId="77777777" w:rsidR="0009663F" w:rsidRPr="00CC0262" w:rsidRDefault="0009663F" w:rsidP="0009663F">
      <w:pPr>
        <w:tabs>
          <w:tab w:val="left" w:pos="1134"/>
          <w:tab w:val="left" w:pos="1871"/>
          <w:tab w:val="left" w:pos="2268"/>
        </w:tabs>
        <w:overflowPunct w:val="0"/>
        <w:autoSpaceDE w:val="0"/>
        <w:autoSpaceDN w:val="0"/>
        <w:adjustRightInd w:val="0"/>
        <w:spacing w:before="120"/>
        <w:textAlignment w:val="baseline"/>
        <w:rPr>
          <w:sz w:val="24"/>
          <w:szCs w:val="24"/>
        </w:rPr>
      </w:pPr>
      <w:proofErr w:type="gramStart"/>
      <w:r w:rsidRPr="00CC0262">
        <w:rPr>
          <w:sz w:val="24"/>
          <w:szCs w:val="24"/>
        </w:rPr>
        <w:t>to</w:t>
      </w:r>
      <w:proofErr w:type="gramEnd"/>
      <w:r w:rsidRPr="00CC0262">
        <w:rPr>
          <w:sz w:val="24"/>
          <w:szCs w:val="24"/>
        </w:rPr>
        <w:t xml:space="preserve"> take all necessary measures to implement this Resolution.</w:t>
      </w:r>
    </w:p>
    <w:p w14:paraId="182F014E" w14:textId="77777777" w:rsidR="0009663F" w:rsidRPr="00CC0262" w:rsidRDefault="0009663F" w:rsidP="0009663F">
      <w:pPr>
        <w:rPr>
          <w:b/>
          <w:sz w:val="24"/>
          <w:szCs w:val="24"/>
        </w:rPr>
      </w:pPr>
    </w:p>
    <w:p w14:paraId="5E51CB26" w14:textId="77777777" w:rsidR="0009663F" w:rsidRPr="00CC0262" w:rsidRDefault="0009663F" w:rsidP="0009663F">
      <w:pPr>
        <w:jc w:val="both"/>
        <w:rPr>
          <w:sz w:val="24"/>
          <w:szCs w:val="24"/>
        </w:rPr>
      </w:pPr>
      <w:proofErr w:type="gramStart"/>
      <w:r w:rsidRPr="00CC0262">
        <w:rPr>
          <w:b/>
          <w:sz w:val="24"/>
          <w:szCs w:val="24"/>
        </w:rPr>
        <w:t>Reasons:</w:t>
      </w:r>
      <w:r w:rsidRPr="00CC0262">
        <w:rPr>
          <w:sz w:val="24"/>
          <w:szCs w:val="24"/>
        </w:rPr>
        <w:t xml:space="preserve">  To add text of a resolution specifying the operating requirements for HAPS in the 25.25-27.5 GHz frequency range to ensure compatibility with other services for the platform to ground direction.</w:t>
      </w:r>
      <w:proofErr w:type="gramEnd"/>
    </w:p>
    <w:p w14:paraId="02EB6B64" w14:textId="77777777" w:rsidR="0009663F" w:rsidRPr="00E02888" w:rsidRDefault="0009663F" w:rsidP="0009663F">
      <w:pPr>
        <w:jc w:val="both"/>
        <w:rPr>
          <w:sz w:val="22"/>
          <w:szCs w:val="22"/>
        </w:rPr>
      </w:pPr>
    </w:p>
    <w:p w14:paraId="1C83951A" w14:textId="77777777" w:rsidR="0009663F" w:rsidRPr="00CC0262" w:rsidRDefault="0009663F" w:rsidP="0009663F">
      <w:pPr>
        <w:keepNext/>
        <w:tabs>
          <w:tab w:val="left" w:pos="1134"/>
          <w:tab w:val="left" w:pos="1871"/>
          <w:tab w:val="left" w:pos="2268"/>
        </w:tabs>
        <w:overflowPunct w:val="0"/>
        <w:autoSpaceDE w:val="0"/>
        <w:autoSpaceDN w:val="0"/>
        <w:adjustRightInd w:val="0"/>
        <w:spacing w:before="240"/>
        <w:textAlignment w:val="baseline"/>
        <w:rPr>
          <w:sz w:val="24"/>
          <w:szCs w:val="24"/>
          <w:lang w:val="en-GB"/>
        </w:rPr>
      </w:pPr>
      <w:r w:rsidRPr="00CC0262">
        <w:rPr>
          <w:b/>
          <w:sz w:val="24"/>
          <w:szCs w:val="24"/>
          <w:lang w:val="en-GB"/>
        </w:rPr>
        <w:t>SUP</w:t>
      </w:r>
      <w:r w:rsidRPr="00CC0262">
        <w:rPr>
          <w:sz w:val="24"/>
          <w:szCs w:val="24"/>
          <w:lang w:val="en-GB"/>
        </w:rPr>
        <w:tab/>
        <w:t>USA/1.14/7</w:t>
      </w:r>
    </w:p>
    <w:p w14:paraId="7EFBBBA5" w14:textId="77777777" w:rsidR="0009663F" w:rsidRPr="00E02888" w:rsidRDefault="0009663F" w:rsidP="0009663F">
      <w:pPr>
        <w:keepNext/>
        <w:keepLines/>
        <w:tabs>
          <w:tab w:val="left" w:pos="1134"/>
          <w:tab w:val="left" w:pos="1871"/>
          <w:tab w:val="left" w:pos="2268"/>
        </w:tabs>
        <w:overflowPunct w:val="0"/>
        <w:autoSpaceDE w:val="0"/>
        <w:autoSpaceDN w:val="0"/>
        <w:adjustRightInd w:val="0"/>
        <w:spacing w:before="720"/>
        <w:jc w:val="center"/>
        <w:textAlignment w:val="baseline"/>
        <w:rPr>
          <w:caps/>
          <w:sz w:val="28"/>
          <w:lang w:val="fr-FR"/>
        </w:rPr>
      </w:pPr>
      <w:bookmarkStart w:id="221" w:name="_Toc450048692"/>
      <w:r w:rsidRPr="00E02888">
        <w:rPr>
          <w:sz w:val="28"/>
          <w:lang w:val="fr-FR"/>
        </w:rPr>
        <w:t xml:space="preserve">RESOLUTION </w:t>
      </w:r>
      <w:r w:rsidRPr="00E02888">
        <w:rPr>
          <w:rFonts w:eastAsia="SimSun"/>
          <w:sz w:val="28"/>
          <w:lang w:val="fr-FR"/>
        </w:rPr>
        <w:t>160</w:t>
      </w:r>
      <w:r w:rsidRPr="00E02888">
        <w:rPr>
          <w:sz w:val="28"/>
          <w:lang w:val="fr-FR"/>
        </w:rPr>
        <w:t xml:space="preserve"> (WRC</w:t>
      </w:r>
      <w:r w:rsidRPr="00E02888">
        <w:rPr>
          <w:sz w:val="28"/>
          <w:lang w:val="fr-FR"/>
        </w:rPr>
        <w:noBreakHyphen/>
        <w:t>15)</w:t>
      </w:r>
      <w:bookmarkEnd w:id="221"/>
    </w:p>
    <w:p w14:paraId="1A5A9870" w14:textId="77777777" w:rsidR="0009663F" w:rsidRPr="00E02888" w:rsidRDefault="0009663F" w:rsidP="0009663F">
      <w:pPr>
        <w:keepNext/>
        <w:keepLines/>
        <w:overflowPunct w:val="0"/>
        <w:autoSpaceDE w:val="0"/>
        <w:autoSpaceDN w:val="0"/>
        <w:adjustRightInd w:val="0"/>
        <w:spacing w:before="160" w:after="120"/>
        <w:jc w:val="center"/>
        <w:textAlignment w:val="baseline"/>
        <w:rPr>
          <w:b/>
          <w:noProof/>
          <w:sz w:val="28"/>
          <w:lang w:eastAsia="ja-JP"/>
        </w:rPr>
      </w:pPr>
      <w:r w:rsidRPr="00E02888">
        <w:rPr>
          <w:b/>
          <w:noProof/>
          <w:sz w:val="28"/>
        </w:rPr>
        <w:t>Facilitating access to broadband applications delivered by high-altitude platform stations</w:t>
      </w:r>
    </w:p>
    <w:p w14:paraId="2096BEF5" w14:textId="77777777" w:rsidR="0009663F" w:rsidRPr="00CC0262" w:rsidRDefault="0009663F" w:rsidP="0009663F">
      <w:pPr>
        <w:spacing w:before="120"/>
        <w:rPr>
          <w:b/>
          <w:sz w:val="24"/>
          <w:szCs w:val="24"/>
        </w:rPr>
      </w:pPr>
    </w:p>
    <w:p w14:paraId="52286E4E" w14:textId="77777777" w:rsidR="0009663F" w:rsidRPr="00CC0262" w:rsidRDefault="0009663F" w:rsidP="0009663F">
      <w:pPr>
        <w:spacing w:before="120"/>
        <w:rPr>
          <w:b/>
          <w:sz w:val="24"/>
          <w:szCs w:val="24"/>
        </w:rPr>
      </w:pPr>
      <w:r w:rsidRPr="00CC0262">
        <w:rPr>
          <w:b/>
          <w:sz w:val="24"/>
          <w:szCs w:val="24"/>
        </w:rPr>
        <w:t>Reasons:</w:t>
      </w:r>
      <w:r w:rsidRPr="00CC0262">
        <w:rPr>
          <w:sz w:val="24"/>
          <w:szCs w:val="24"/>
        </w:rPr>
        <w:tab/>
        <w:t xml:space="preserve">Consequential. There is no need to retain Resolution </w:t>
      </w:r>
      <w:r w:rsidRPr="00CC0262">
        <w:rPr>
          <w:b/>
          <w:sz w:val="24"/>
          <w:szCs w:val="24"/>
        </w:rPr>
        <w:t>160 (WRC-15)</w:t>
      </w:r>
      <w:r w:rsidRPr="00CC0262">
        <w:rPr>
          <w:sz w:val="24"/>
          <w:szCs w:val="24"/>
        </w:rPr>
        <w:t>.</w:t>
      </w:r>
    </w:p>
    <w:p w14:paraId="741C941A" w14:textId="77777777" w:rsidR="0009663F" w:rsidRDefault="0009663F" w:rsidP="0009663F">
      <w:pPr>
        <w:rPr>
          <w:i/>
        </w:rPr>
      </w:pPr>
    </w:p>
    <w:p w14:paraId="076AAD9F" w14:textId="77777777" w:rsidR="0009663F" w:rsidRDefault="0009663F" w:rsidP="0009663F">
      <w:pPr>
        <w:rPr>
          <w:i/>
        </w:rPr>
      </w:pPr>
    </w:p>
    <w:p w14:paraId="22937020" w14:textId="77777777" w:rsidR="0009663F" w:rsidRDefault="0009663F" w:rsidP="0009663F">
      <w:pPr>
        <w:rPr>
          <w:i/>
        </w:rPr>
      </w:pPr>
    </w:p>
    <w:p w14:paraId="0D413A6B" w14:textId="77777777" w:rsidR="0009663F" w:rsidRDefault="0009663F" w:rsidP="0009663F">
      <w:pPr>
        <w:jc w:val="center"/>
        <w:rPr>
          <w:i/>
        </w:rPr>
      </w:pPr>
      <w:r>
        <w:rPr>
          <w:i/>
        </w:rPr>
        <w:t>_______________________________</w:t>
      </w:r>
    </w:p>
    <w:p w14:paraId="085E40C4" w14:textId="77777777" w:rsidR="0009663F" w:rsidRDefault="0009663F" w:rsidP="0009663F">
      <w:pPr>
        <w:jc w:val="center"/>
        <w:rPr>
          <w:b/>
          <w:sz w:val="22"/>
          <w:szCs w:val="22"/>
        </w:rPr>
      </w:pPr>
      <w:r>
        <w:rPr>
          <w:b/>
          <w:sz w:val="22"/>
          <w:szCs w:val="22"/>
        </w:rPr>
        <w:br w:type="page"/>
      </w:r>
    </w:p>
    <w:p w14:paraId="201C4638" w14:textId="77777777" w:rsidR="0009663F" w:rsidRDefault="0009663F" w:rsidP="0009663F">
      <w:pPr>
        <w:jc w:val="center"/>
        <w:rPr>
          <w:b/>
          <w:sz w:val="22"/>
          <w:szCs w:val="22"/>
        </w:rPr>
      </w:pPr>
    </w:p>
    <w:p w14:paraId="77BEA42A" w14:textId="77777777" w:rsidR="0009663F" w:rsidRDefault="0009663F" w:rsidP="0009663F">
      <w:pPr>
        <w:jc w:val="center"/>
        <w:rPr>
          <w:b/>
          <w:sz w:val="22"/>
          <w:szCs w:val="22"/>
        </w:rPr>
      </w:pPr>
    </w:p>
    <w:p w14:paraId="67ACC695" w14:textId="77777777" w:rsidR="0009663F" w:rsidRDefault="0009663F" w:rsidP="0009663F">
      <w:pPr>
        <w:jc w:val="center"/>
        <w:rPr>
          <w:b/>
          <w:sz w:val="22"/>
          <w:szCs w:val="22"/>
        </w:rPr>
      </w:pPr>
    </w:p>
    <w:p w14:paraId="6A4B2E8C" w14:textId="77777777" w:rsidR="0009663F" w:rsidRDefault="0009663F" w:rsidP="0009663F">
      <w:pPr>
        <w:jc w:val="center"/>
        <w:rPr>
          <w:b/>
          <w:sz w:val="22"/>
          <w:szCs w:val="22"/>
        </w:rPr>
      </w:pPr>
    </w:p>
    <w:p w14:paraId="6145AAB1" w14:textId="77777777" w:rsidR="0009663F" w:rsidRDefault="0009663F" w:rsidP="0009663F">
      <w:pPr>
        <w:jc w:val="center"/>
        <w:rPr>
          <w:b/>
          <w:sz w:val="22"/>
          <w:szCs w:val="22"/>
        </w:rPr>
      </w:pPr>
    </w:p>
    <w:p w14:paraId="48B22F7A" w14:textId="77777777" w:rsidR="0009663F" w:rsidRDefault="0009663F" w:rsidP="0009663F">
      <w:pPr>
        <w:jc w:val="center"/>
        <w:rPr>
          <w:b/>
          <w:sz w:val="22"/>
          <w:szCs w:val="22"/>
        </w:rPr>
      </w:pPr>
    </w:p>
    <w:p w14:paraId="76D439BA" w14:textId="77777777" w:rsidR="0009663F" w:rsidRDefault="0009663F" w:rsidP="0009663F">
      <w:pPr>
        <w:jc w:val="center"/>
        <w:rPr>
          <w:b/>
          <w:sz w:val="22"/>
          <w:szCs w:val="22"/>
        </w:rPr>
      </w:pPr>
    </w:p>
    <w:p w14:paraId="46B78FAD" w14:textId="77777777" w:rsidR="0009663F" w:rsidRDefault="0009663F" w:rsidP="0009663F">
      <w:pPr>
        <w:jc w:val="center"/>
        <w:rPr>
          <w:b/>
          <w:sz w:val="22"/>
          <w:szCs w:val="22"/>
        </w:rPr>
      </w:pPr>
    </w:p>
    <w:p w14:paraId="0B0FCA79" w14:textId="77777777" w:rsidR="0009663F" w:rsidRDefault="0009663F" w:rsidP="0009663F">
      <w:pPr>
        <w:jc w:val="center"/>
        <w:rPr>
          <w:b/>
          <w:sz w:val="22"/>
          <w:szCs w:val="22"/>
        </w:rPr>
      </w:pPr>
    </w:p>
    <w:p w14:paraId="77D749A3" w14:textId="77777777" w:rsidR="0009663F" w:rsidRDefault="0009663F" w:rsidP="0009663F">
      <w:pPr>
        <w:jc w:val="center"/>
        <w:rPr>
          <w:b/>
          <w:sz w:val="22"/>
          <w:szCs w:val="22"/>
        </w:rPr>
      </w:pPr>
    </w:p>
    <w:p w14:paraId="1930EF93" w14:textId="77777777" w:rsidR="0009663F" w:rsidRDefault="0009663F" w:rsidP="0009663F">
      <w:pPr>
        <w:jc w:val="center"/>
        <w:rPr>
          <w:b/>
          <w:sz w:val="22"/>
          <w:szCs w:val="22"/>
        </w:rPr>
      </w:pPr>
    </w:p>
    <w:p w14:paraId="05638989" w14:textId="77777777" w:rsidR="0009663F" w:rsidRDefault="0009663F" w:rsidP="0009663F">
      <w:pPr>
        <w:jc w:val="center"/>
        <w:rPr>
          <w:b/>
          <w:sz w:val="22"/>
          <w:szCs w:val="22"/>
        </w:rPr>
      </w:pPr>
    </w:p>
    <w:p w14:paraId="56A009E9" w14:textId="77777777" w:rsidR="0009663F" w:rsidRDefault="0009663F" w:rsidP="0009663F">
      <w:pPr>
        <w:jc w:val="center"/>
        <w:rPr>
          <w:b/>
          <w:sz w:val="22"/>
          <w:szCs w:val="22"/>
        </w:rPr>
      </w:pPr>
    </w:p>
    <w:p w14:paraId="54A911E0" w14:textId="77777777" w:rsidR="0009663F" w:rsidRDefault="0009663F" w:rsidP="0009663F">
      <w:pPr>
        <w:jc w:val="center"/>
        <w:rPr>
          <w:b/>
          <w:sz w:val="22"/>
          <w:szCs w:val="22"/>
        </w:rPr>
      </w:pPr>
    </w:p>
    <w:p w14:paraId="751F9D3B" w14:textId="77777777" w:rsidR="0009663F" w:rsidRDefault="0009663F" w:rsidP="0009663F">
      <w:pPr>
        <w:jc w:val="center"/>
        <w:rPr>
          <w:b/>
          <w:sz w:val="22"/>
          <w:szCs w:val="22"/>
        </w:rPr>
      </w:pPr>
    </w:p>
    <w:p w14:paraId="58DFDEFC" w14:textId="77777777" w:rsidR="0009663F" w:rsidRDefault="0009663F" w:rsidP="0009663F">
      <w:pPr>
        <w:jc w:val="center"/>
        <w:rPr>
          <w:b/>
          <w:sz w:val="22"/>
          <w:szCs w:val="22"/>
        </w:rPr>
      </w:pPr>
    </w:p>
    <w:p w14:paraId="1F7A61CF" w14:textId="77777777" w:rsidR="0009663F" w:rsidRDefault="0009663F" w:rsidP="0009663F">
      <w:pPr>
        <w:jc w:val="center"/>
        <w:rPr>
          <w:b/>
          <w:sz w:val="22"/>
          <w:szCs w:val="22"/>
        </w:rPr>
      </w:pPr>
    </w:p>
    <w:p w14:paraId="35070A22" w14:textId="77777777" w:rsidR="0009663F" w:rsidRDefault="0009663F" w:rsidP="0009663F">
      <w:pPr>
        <w:jc w:val="center"/>
        <w:rPr>
          <w:b/>
          <w:sz w:val="22"/>
          <w:szCs w:val="22"/>
        </w:rPr>
      </w:pPr>
    </w:p>
    <w:p w14:paraId="6A1C7C36" w14:textId="77777777" w:rsidR="0009663F" w:rsidRDefault="0009663F" w:rsidP="0009663F">
      <w:pPr>
        <w:jc w:val="center"/>
        <w:rPr>
          <w:b/>
          <w:sz w:val="22"/>
          <w:szCs w:val="22"/>
        </w:rPr>
      </w:pPr>
    </w:p>
    <w:p w14:paraId="61D616DB" w14:textId="77777777" w:rsidR="0009663F" w:rsidRDefault="0009663F" w:rsidP="0009663F">
      <w:pPr>
        <w:jc w:val="center"/>
        <w:rPr>
          <w:b/>
          <w:sz w:val="22"/>
          <w:szCs w:val="22"/>
        </w:rPr>
      </w:pPr>
    </w:p>
    <w:p w14:paraId="6D37B755" w14:textId="77777777" w:rsidR="0009663F" w:rsidRDefault="0009663F" w:rsidP="0009663F">
      <w:pPr>
        <w:jc w:val="center"/>
        <w:rPr>
          <w:b/>
          <w:sz w:val="22"/>
          <w:szCs w:val="22"/>
        </w:rPr>
      </w:pPr>
    </w:p>
    <w:p w14:paraId="0D8127AD" w14:textId="77777777" w:rsidR="0009663F" w:rsidRDefault="0009663F" w:rsidP="0009663F">
      <w:pPr>
        <w:jc w:val="center"/>
        <w:rPr>
          <w:b/>
          <w:sz w:val="22"/>
          <w:szCs w:val="22"/>
        </w:rPr>
      </w:pPr>
    </w:p>
    <w:p w14:paraId="2EDBCBA0" w14:textId="77777777" w:rsidR="0009663F" w:rsidRDefault="0009663F" w:rsidP="0009663F">
      <w:pPr>
        <w:jc w:val="center"/>
        <w:rPr>
          <w:b/>
          <w:sz w:val="22"/>
          <w:szCs w:val="22"/>
        </w:rPr>
      </w:pPr>
    </w:p>
    <w:p w14:paraId="0919706A" w14:textId="22E757B3" w:rsidR="0009663F" w:rsidRDefault="0009663F" w:rsidP="0009663F">
      <w:pPr>
        <w:jc w:val="center"/>
        <w:rPr>
          <w:b/>
          <w:sz w:val="48"/>
          <w:szCs w:val="48"/>
        </w:rPr>
      </w:pPr>
      <w:r>
        <w:rPr>
          <w:b/>
          <w:sz w:val="48"/>
          <w:szCs w:val="48"/>
        </w:rPr>
        <w:t>VIEW D</w:t>
      </w:r>
    </w:p>
    <w:p w14:paraId="442E0706" w14:textId="77777777" w:rsidR="0009663F" w:rsidRPr="0009663F" w:rsidRDefault="0009663F" w:rsidP="0009663F">
      <w:pPr>
        <w:jc w:val="center"/>
        <w:rPr>
          <w:b/>
          <w:sz w:val="48"/>
          <w:szCs w:val="48"/>
        </w:rPr>
      </w:pPr>
    </w:p>
    <w:p w14:paraId="31E548FE" w14:textId="77777777" w:rsidR="0009663F" w:rsidRDefault="0009663F">
      <w:pPr>
        <w:rPr>
          <w:rFonts w:eastAsia="Calibri"/>
          <w:b/>
          <w:sz w:val="22"/>
          <w:szCs w:val="22"/>
        </w:rPr>
      </w:pPr>
    </w:p>
    <w:p w14:paraId="0B02E029" w14:textId="77777777" w:rsidR="0009663F" w:rsidRDefault="0009663F">
      <w:pPr>
        <w:rPr>
          <w:rFonts w:eastAsia="Calibri"/>
          <w:b/>
          <w:sz w:val="22"/>
          <w:szCs w:val="22"/>
        </w:rPr>
      </w:pPr>
      <w:r>
        <w:rPr>
          <w:b/>
          <w:sz w:val="22"/>
          <w:szCs w:val="22"/>
        </w:rPr>
        <w:br w:type="page"/>
      </w:r>
    </w:p>
    <w:p w14:paraId="3840781E" w14:textId="354DF6D4" w:rsidR="0009663F" w:rsidRPr="00910D18" w:rsidRDefault="0009663F" w:rsidP="0009663F">
      <w:pPr>
        <w:pStyle w:val="NoSpacing"/>
        <w:spacing w:after="240"/>
        <w:rPr>
          <w:b/>
          <w:sz w:val="24"/>
          <w:szCs w:val="24"/>
        </w:rPr>
      </w:pPr>
      <w:r w:rsidRPr="00910D18">
        <w:rPr>
          <w:b/>
          <w:sz w:val="24"/>
          <w:szCs w:val="24"/>
        </w:rPr>
        <w:t>View D:</w:t>
      </w:r>
    </w:p>
    <w:p w14:paraId="1C4CD77D" w14:textId="77777777" w:rsidR="0009663F" w:rsidRPr="00910D18" w:rsidRDefault="0009663F" w:rsidP="0009663F">
      <w:pPr>
        <w:spacing w:after="160" w:line="259" w:lineRule="auto"/>
        <w:rPr>
          <w:rFonts w:eastAsia="Calibri"/>
          <w:color w:val="212121"/>
          <w:sz w:val="24"/>
          <w:szCs w:val="24"/>
        </w:rPr>
      </w:pPr>
      <w:proofErr w:type="gramStart"/>
      <w:r w:rsidRPr="00910D18">
        <w:rPr>
          <w:rFonts w:eastAsia="Calibri"/>
          <w:color w:val="212121"/>
          <w:sz w:val="24"/>
          <w:szCs w:val="24"/>
        </w:rPr>
        <w:t>View D is provided by the above-indicated WAC members</w:t>
      </w:r>
      <w:proofErr w:type="gramEnd"/>
      <w:r w:rsidRPr="00910D18">
        <w:rPr>
          <w:rFonts w:eastAsia="Calibri"/>
          <w:color w:val="212121"/>
          <w:sz w:val="24"/>
          <w:szCs w:val="24"/>
        </w:rPr>
        <w:t xml:space="preserve"> from the fixed-satellite service (FSS) community in response to the proposals in Document IWG-2/078r3.  </w:t>
      </w:r>
    </w:p>
    <w:p w14:paraId="4AF39FEA" w14:textId="77777777" w:rsidR="0009663F" w:rsidRPr="00910D18" w:rsidRDefault="0009663F" w:rsidP="0009663F">
      <w:pPr>
        <w:spacing w:after="160" w:line="259" w:lineRule="auto"/>
        <w:rPr>
          <w:rFonts w:eastAsia="Calibri"/>
          <w:sz w:val="24"/>
          <w:szCs w:val="24"/>
          <w:lang w:eastAsia="zh-CN"/>
        </w:rPr>
      </w:pPr>
      <w:r w:rsidRPr="00910D18">
        <w:rPr>
          <w:rFonts w:eastAsia="Calibri"/>
          <w:sz w:val="24"/>
          <w:szCs w:val="24"/>
          <w:lang w:eastAsia="zh-CN"/>
        </w:rPr>
        <w:t xml:space="preserve">The protection of GSO FSS satellite networks/non-GSO FSS satellite systems on a co-frequency/co-coverage basis may be feasible if the frequency bands used by a HAPS network is transmitting in an opposite direction from that of the FSS satellite network (i.e., satellite Earth-to-space with HAPS-to-ground, and satellite space-to-Earth with ground-to-HAPS). In these cases, some studies conducted for FSS bands other than those identified today for HAPS in the fixed service in the 6 GHz range suggest that satellite stations can be protected from HAPS-to-ground emissions, while relatively short separation distances can be used to protect Earth stations from ground-to-HAPS emissions.  Unfortunately, the specific </w:t>
      </w:r>
      <w:proofErr w:type="gramStart"/>
      <w:r w:rsidRPr="00910D18">
        <w:rPr>
          <w:rFonts w:eastAsia="Calibri"/>
          <w:sz w:val="24"/>
          <w:szCs w:val="24"/>
          <w:lang w:eastAsia="zh-CN"/>
        </w:rPr>
        <w:t>conditions of co-frequency/co-coverage operations between HAPS networks</w:t>
      </w:r>
      <w:proofErr w:type="gramEnd"/>
      <w:r w:rsidRPr="00910D18">
        <w:rPr>
          <w:rFonts w:eastAsia="Calibri"/>
          <w:sz w:val="24"/>
          <w:szCs w:val="24"/>
          <w:lang w:eastAsia="zh-CN"/>
        </w:rPr>
        <w:t xml:space="preserve"> in the fixed service and FSS satellite networks and systems remain under development within the ITU-R in the 24.75-25.25 GHz, 27-27.5 GHz, 27.9-28.2 GHz, 38-39.5 GHz and 47.2-47.5/47.9-48.2 GHz bands.  </w:t>
      </w:r>
    </w:p>
    <w:p w14:paraId="7F4AB51D" w14:textId="77777777" w:rsidR="0009663F" w:rsidRPr="00910D18" w:rsidRDefault="0009663F" w:rsidP="0009663F">
      <w:pPr>
        <w:spacing w:after="160" w:line="259" w:lineRule="auto"/>
        <w:rPr>
          <w:rFonts w:eastAsia="Calibri"/>
          <w:sz w:val="24"/>
          <w:szCs w:val="24"/>
          <w:lang w:eastAsia="zh-CN"/>
        </w:rPr>
      </w:pPr>
      <w:r w:rsidRPr="00910D18">
        <w:rPr>
          <w:rFonts w:eastAsia="Calibri"/>
          <w:sz w:val="24"/>
          <w:szCs w:val="24"/>
          <w:lang w:eastAsia="zh-CN"/>
        </w:rPr>
        <w:t xml:space="preserve">Until protection of FSS networks and systems by HAPS networks in the fixed service </w:t>
      </w:r>
      <w:proofErr w:type="gramStart"/>
      <w:r w:rsidRPr="00910D18">
        <w:rPr>
          <w:rFonts w:eastAsia="Calibri"/>
          <w:sz w:val="24"/>
          <w:szCs w:val="24"/>
          <w:lang w:eastAsia="zh-CN"/>
        </w:rPr>
        <w:t>is able to</w:t>
      </w:r>
      <w:proofErr w:type="gramEnd"/>
      <w:r w:rsidRPr="00910D18">
        <w:rPr>
          <w:rFonts w:eastAsia="Calibri"/>
          <w:sz w:val="24"/>
          <w:szCs w:val="24"/>
          <w:lang w:eastAsia="zh-CN"/>
        </w:rPr>
        <w:t xml:space="preserve"> be confirmed, there is no opportunity for changes to existing HAPS designations in the currently-identified fixed service bands.  Accordingly, and at this time, there can be no change to HAPS designations in the fixed service bands used by the fixed-satellite service, and no new HAPS designations.</w:t>
      </w:r>
    </w:p>
    <w:p w14:paraId="701302F5" w14:textId="77777777" w:rsidR="0009663F" w:rsidRPr="00910D18" w:rsidRDefault="0009663F" w:rsidP="0009663F">
      <w:pPr>
        <w:spacing w:after="160" w:line="259" w:lineRule="auto"/>
        <w:rPr>
          <w:rFonts w:eastAsia="Calibri"/>
          <w:sz w:val="24"/>
          <w:szCs w:val="24"/>
          <w:lang w:eastAsia="zh-CN"/>
        </w:rPr>
      </w:pPr>
      <w:r w:rsidRPr="00910D18">
        <w:rPr>
          <w:rFonts w:eastAsia="Calibri"/>
          <w:sz w:val="24"/>
          <w:szCs w:val="24"/>
          <w:lang w:eastAsia="zh-CN"/>
        </w:rPr>
        <w:t xml:space="preserve">In addition, there is an issue with the proposed </w:t>
      </w:r>
      <w:proofErr w:type="spellStart"/>
      <w:r w:rsidRPr="00910D18">
        <w:rPr>
          <w:rFonts w:eastAsia="Calibri"/>
          <w:sz w:val="24"/>
          <w:szCs w:val="24"/>
          <w:lang w:eastAsia="zh-CN"/>
        </w:rPr>
        <w:t>pfd</w:t>
      </w:r>
      <w:proofErr w:type="spellEnd"/>
      <w:r w:rsidRPr="00910D18">
        <w:rPr>
          <w:rFonts w:eastAsia="Calibri"/>
          <w:sz w:val="24"/>
          <w:szCs w:val="24"/>
          <w:lang w:eastAsia="zh-CN"/>
        </w:rPr>
        <w:t xml:space="preserve"> mask in Doc. IWG-2/078r3 for protection of the mobile service from HAPS in the 27.9-28.2 GHz band.  The </w:t>
      </w:r>
      <w:proofErr w:type="spellStart"/>
      <w:r w:rsidRPr="00910D18">
        <w:rPr>
          <w:rFonts w:eastAsia="Calibri"/>
          <w:sz w:val="24"/>
          <w:szCs w:val="24"/>
          <w:lang w:eastAsia="zh-CN"/>
        </w:rPr>
        <w:t>pfd</w:t>
      </w:r>
      <w:proofErr w:type="spellEnd"/>
      <w:r w:rsidRPr="00910D18">
        <w:rPr>
          <w:rFonts w:eastAsia="Calibri"/>
          <w:sz w:val="24"/>
          <w:szCs w:val="24"/>
          <w:lang w:eastAsia="zh-CN"/>
        </w:rPr>
        <w:t xml:space="preserve"> levels in the mask in </w:t>
      </w:r>
      <w:r w:rsidRPr="00910D18">
        <w:rPr>
          <w:rFonts w:eastAsia="Calibri"/>
          <w:i/>
          <w:sz w:val="24"/>
          <w:szCs w:val="24"/>
          <w:lang w:eastAsia="zh-CN"/>
        </w:rPr>
        <w:t xml:space="preserve">resolves 2 </w:t>
      </w:r>
      <w:r w:rsidRPr="00910D18">
        <w:rPr>
          <w:rFonts w:eastAsia="Calibri"/>
          <w:sz w:val="24"/>
          <w:szCs w:val="24"/>
          <w:lang w:eastAsia="zh-CN"/>
        </w:rPr>
        <w:t xml:space="preserve">of Draft New Resolution [E114] in Proposal No. USA/1.14/20 from View A are clearly intended to protect the mobile service from HAPS-to-ground emissions in the 27.9-28.2 GHz band.  There is no agreement from the proponents of View D, however, that the levels in this </w:t>
      </w:r>
      <w:proofErr w:type="spellStart"/>
      <w:r w:rsidRPr="00910D18">
        <w:rPr>
          <w:rFonts w:eastAsia="Calibri"/>
          <w:sz w:val="24"/>
          <w:szCs w:val="24"/>
          <w:lang w:eastAsia="zh-CN"/>
        </w:rPr>
        <w:t>pfd</w:t>
      </w:r>
      <w:proofErr w:type="spellEnd"/>
      <w:r w:rsidRPr="00910D18">
        <w:rPr>
          <w:rFonts w:eastAsia="Calibri"/>
          <w:sz w:val="24"/>
          <w:szCs w:val="24"/>
          <w:lang w:eastAsia="zh-CN"/>
        </w:rPr>
        <w:t xml:space="preserve"> mask are necessary to protect the co-frequency mobile service, or on whether higher </w:t>
      </w:r>
      <w:proofErr w:type="spellStart"/>
      <w:r w:rsidRPr="00910D18">
        <w:rPr>
          <w:rFonts w:eastAsia="Calibri"/>
          <w:sz w:val="24"/>
          <w:szCs w:val="24"/>
          <w:lang w:eastAsia="zh-CN"/>
        </w:rPr>
        <w:t>pfd</w:t>
      </w:r>
      <w:proofErr w:type="spellEnd"/>
      <w:r w:rsidRPr="00910D18">
        <w:rPr>
          <w:rFonts w:eastAsia="Calibri"/>
          <w:sz w:val="24"/>
          <w:szCs w:val="24"/>
          <w:lang w:eastAsia="zh-CN"/>
        </w:rPr>
        <w:t xml:space="preserve"> levels could be produced at some elevation angles without causing unacceptable interference to mobile stations and links.  Indeed, a different </w:t>
      </w:r>
      <w:proofErr w:type="spellStart"/>
      <w:r w:rsidRPr="00910D18">
        <w:rPr>
          <w:rFonts w:eastAsia="Calibri"/>
          <w:sz w:val="24"/>
          <w:szCs w:val="24"/>
          <w:lang w:eastAsia="zh-CN"/>
        </w:rPr>
        <w:t>pfd</w:t>
      </w:r>
      <w:proofErr w:type="spellEnd"/>
      <w:r w:rsidRPr="00910D18">
        <w:rPr>
          <w:rFonts w:eastAsia="Calibri"/>
          <w:sz w:val="24"/>
          <w:szCs w:val="24"/>
          <w:lang w:eastAsia="zh-CN"/>
        </w:rPr>
        <w:t xml:space="preserve"> mask from protection of mobile service stations and links across the entire 27.5-29.5 GHz band from aeronautical earth stations in motion (aeronautical ESIM) is proposed for in View A to the proposal for WRC-19 Agenda item 1.5 (</w:t>
      </w:r>
      <w:r w:rsidRPr="00910D18">
        <w:rPr>
          <w:rFonts w:eastAsia="Calibri"/>
          <w:i/>
          <w:sz w:val="24"/>
          <w:szCs w:val="24"/>
          <w:lang w:eastAsia="zh-CN"/>
        </w:rPr>
        <w:t xml:space="preserve">see </w:t>
      </w:r>
      <w:r w:rsidRPr="00910D18">
        <w:rPr>
          <w:rFonts w:eastAsia="Calibri"/>
          <w:sz w:val="24"/>
          <w:szCs w:val="24"/>
          <w:lang w:eastAsia="zh-CN"/>
        </w:rPr>
        <w:t xml:space="preserve">Document IWG-3/051r3).  Thus, the authors of View D are of the opinion that the mask in </w:t>
      </w:r>
      <w:r w:rsidRPr="00910D18">
        <w:rPr>
          <w:rFonts w:eastAsia="Calibri"/>
          <w:i/>
          <w:sz w:val="24"/>
          <w:szCs w:val="24"/>
          <w:lang w:eastAsia="zh-CN"/>
        </w:rPr>
        <w:t xml:space="preserve">resolves 2 </w:t>
      </w:r>
      <w:r w:rsidRPr="00910D18">
        <w:rPr>
          <w:rFonts w:eastAsia="Calibri"/>
          <w:sz w:val="24"/>
          <w:szCs w:val="24"/>
          <w:lang w:eastAsia="zh-CN"/>
        </w:rPr>
        <w:t xml:space="preserve">of Draft New Resolution [E114] in Proposal No. USA/1.14/20 from View A overprotects the mobile service, and that higher </w:t>
      </w:r>
      <w:proofErr w:type="spellStart"/>
      <w:r w:rsidRPr="00910D18">
        <w:rPr>
          <w:rFonts w:eastAsia="Calibri"/>
          <w:sz w:val="24"/>
          <w:szCs w:val="24"/>
          <w:lang w:eastAsia="zh-CN"/>
        </w:rPr>
        <w:t>pfd</w:t>
      </w:r>
      <w:proofErr w:type="spellEnd"/>
      <w:r w:rsidRPr="00910D18">
        <w:rPr>
          <w:rFonts w:eastAsia="Calibri"/>
          <w:sz w:val="24"/>
          <w:szCs w:val="24"/>
          <w:lang w:eastAsia="zh-CN"/>
        </w:rPr>
        <w:t xml:space="preserve"> levels than those in the View A mask may be able to be produced by aeronautical ESIM and still protect the mobile service from unacceptable interference.</w:t>
      </w:r>
    </w:p>
    <w:p w14:paraId="246560B9" w14:textId="77777777" w:rsidR="0009663F" w:rsidRPr="00910D18" w:rsidRDefault="0009663F" w:rsidP="0009663F">
      <w:pPr>
        <w:spacing w:after="160" w:line="259" w:lineRule="auto"/>
        <w:rPr>
          <w:rFonts w:eastAsia="Calibri"/>
          <w:sz w:val="24"/>
          <w:szCs w:val="24"/>
          <w:lang w:eastAsia="zh-CN"/>
        </w:rPr>
      </w:pPr>
      <w:r w:rsidRPr="00910D18">
        <w:rPr>
          <w:rFonts w:eastAsia="Calibri"/>
          <w:sz w:val="24"/>
          <w:szCs w:val="24"/>
          <w:lang w:eastAsia="zh-CN"/>
        </w:rPr>
        <w:t>The proposals below reflect the present view that no change is presently justified under Agenda Item 1.14 to the FSS bands at 24.75-25.25 GHz, 27-27.5 GHz, 27.9-28.2 GHz, 38-39.5 GHz and 47.2-47.5/47.9-48.2 GHz.  The proponents of View D will continue to participate in ITU-R studies responsive to Agenda item 1.14, and anticipate that they may be able at a future point, and in time for consideration by WRC-19, to agree with the proponents of View A on appropriate protection provisions that will allow for new or improved designations for HAPS in fixed service bands on a co-frequency/co-coverage basis with the FSS in some or all of these bands.</w:t>
      </w:r>
    </w:p>
    <w:p w14:paraId="688B8929" w14:textId="77777777" w:rsidR="0009663F" w:rsidRDefault="0009663F">
      <w:pPr>
        <w:rPr>
          <w:rFonts w:eastAsia="Calibri"/>
          <w:b/>
          <w:sz w:val="22"/>
          <w:szCs w:val="22"/>
        </w:rPr>
      </w:pPr>
    </w:p>
    <w:p w14:paraId="0C5E18B8" w14:textId="77777777" w:rsidR="00910D18" w:rsidRDefault="00910D18">
      <w:pPr>
        <w:rPr>
          <w:rFonts w:eastAsia="Calibri"/>
          <w:b/>
          <w:sz w:val="22"/>
          <w:szCs w:val="22"/>
        </w:rPr>
      </w:pPr>
      <w:r>
        <w:rPr>
          <w:b/>
          <w:sz w:val="22"/>
          <w:szCs w:val="22"/>
        </w:rPr>
        <w:br w:type="page"/>
      </w:r>
    </w:p>
    <w:p w14:paraId="2796303E" w14:textId="0875056F" w:rsidR="0018578E" w:rsidRPr="00910D18" w:rsidRDefault="0018578E" w:rsidP="0018578E">
      <w:pPr>
        <w:pStyle w:val="NoSpacing"/>
        <w:spacing w:after="240"/>
        <w:jc w:val="center"/>
        <w:rPr>
          <w:b/>
          <w:sz w:val="24"/>
          <w:szCs w:val="24"/>
        </w:rPr>
      </w:pPr>
      <w:r w:rsidRPr="00910D18">
        <w:rPr>
          <w:b/>
          <w:sz w:val="24"/>
          <w:szCs w:val="24"/>
        </w:rPr>
        <w:t>ATTACHMENT TO VIEW D:</w:t>
      </w:r>
    </w:p>
    <w:p w14:paraId="47C5812E" w14:textId="77777777" w:rsidR="0018578E" w:rsidRPr="00910D18" w:rsidRDefault="0018578E" w:rsidP="0018578E">
      <w:pPr>
        <w:spacing w:after="240"/>
        <w:jc w:val="center"/>
        <w:rPr>
          <w:rFonts w:eastAsia="Calibri"/>
          <w:b/>
          <w:sz w:val="24"/>
          <w:szCs w:val="24"/>
        </w:rPr>
      </w:pPr>
      <w:r w:rsidRPr="00910D18">
        <w:rPr>
          <w:rFonts w:eastAsia="Calibri"/>
          <w:b/>
          <w:sz w:val="24"/>
          <w:szCs w:val="24"/>
        </w:rPr>
        <w:t>UNITED STATES OF AMERICA</w:t>
      </w:r>
    </w:p>
    <w:p w14:paraId="7EF9A690" w14:textId="77777777" w:rsidR="0018578E" w:rsidRPr="00910D18" w:rsidRDefault="0018578E" w:rsidP="0018578E">
      <w:pPr>
        <w:spacing w:after="240"/>
        <w:jc w:val="center"/>
        <w:rPr>
          <w:rFonts w:eastAsia="Calibri"/>
          <w:b/>
          <w:sz w:val="24"/>
          <w:szCs w:val="24"/>
        </w:rPr>
      </w:pPr>
      <w:r w:rsidRPr="00910D18">
        <w:rPr>
          <w:rFonts w:eastAsia="Calibri"/>
          <w:b/>
          <w:sz w:val="24"/>
          <w:szCs w:val="24"/>
        </w:rPr>
        <w:t>DRAFT PROPOSAL FOR THE WORK OF THE CONFERENCE</w:t>
      </w:r>
    </w:p>
    <w:p w14:paraId="4A77CEE2" w14:textId="77777777" w:rsidR="0018578E" w:rsidRPr="00910D18" w:rsidRDefault="0018578E" w:rsidP="0018578E">
      <w:pPr>
        <w:rPr>
          <w:rFonts w:eastAsia="Calibri"/>
          <w:b/>
          <w:sz w:val="24"/>
          <w:szCs w:val="24"/>
        </w:rPr>
      </w:pPr>
    </w:p>
    <w:p w14:paraId="71489595" w14:textId="77777777" w:rsidR="0018578E" w:rsidRPr="00910D18" w:rsidRDefault="0018578E" w:rsidP="0018578E">
      <w:pPr>
        <w:rPr>
          <w:rFonts w:eastAsia="Calibri"/>
          <w:i/>
          <w:sz w:val="24"/>
          <w:szCs w:val="24"/>
        </w:rPr>
      </w:pPr>
      <w:r w:rsidRPr="00910D18">
        <w:rPr>
          <w:rFonts w:eastAsia="Calibri"/>
          <w:b/>
          <w:sz w:val="24"/>
          <w:szCs w:val="24"/>
        </w:rPr>
        <w:t>Agenda Item 1.14:</w:t>
      </w:r>
      <w:r w:rsidRPr="00910D18">
        <w:rPr>
          <w:rFonts w:eastAsia="Calibri"/>
          <w:sz w:val="24"/>
          <w:szCs w:val="24"/>
        </w:rPr>
        <w:t xml:space="preserve">  </w:t>
      </w:r>
      <w:r w:rsidRPr="00910D18">
        <w:rPr>
          <w:rFonts w:eastAsia="Calibri"/>
          <w:i/>
          <w:sz w:val="24"/>
          <w:szCs w:val="24"/>
        </w:rPr>
        <w:t>to consider, on the basis of ITU-R studies in accordance with Resolution 160 (WRC-15), appropriate regulatory actions for high-altitude platform stations (HAPS), within existing fixed-service allocations.</w:t>
      </w:r>
    </w:p>
    <w:p w14:paraId="089F5B09" w14:textId="77777777" w:rsidR="0018578E" w:rsidRPr="00910D18" w:rsidRDefault="0018578E" w:rsidP="0018578E">
      <w:pPr>
        <w:rPr>
          <w:sz w:val="24"/>
          <w:szCs w:val="24"/>
        </w:rPr>
      </w:pPr>
    </w:p>
    <w:p w14:paraId="64741CF1" w14:textId="77777777" w:rsidR="0018578E" w:rsidRPr="00910D18" w:rsidRDefault="0018578E" w:rsidP="0018578E">
      <w:pPr>
        <w:keepNext/>
        <w:keepLines/>
        <w:outlineLvl w:val="0"/>
        <w:rPr>
          <w:b/>
          <w:bCs/>
          <w:kern w:val="32"/>
          <w:sz w:val="24"/>
          <w:szCs w:val="24"/>
        </w:rPr>
      </w:pPr>
      <w:r w:rsidRPr="00910D18">
        <w:rPr>
          <w:b/>
          <w:bCs/>
          <w:kern w:val="32"/>
          <w:sz w:val="24"/>
          <w:szCs w:val="24"/>
        </w:rPr>
        <w:t xml:space="preserve">BACKGROUND  </w:t>
      </w:r>
    </w:p>
    <w:p w14:paraId="55873DFD" w14:textId="77777777" w:rsidR="0018578E" w:rsidRPr="00910D18" w:rsidRDefault="0018578E" w:rsidP="0018578E">
      <w:pPr>
        <w:jc w:val="both"/>
        <w:rPr>
          <w:sz w:val="24"/>
          <w:szCs w:val="24"/>
        </w:rPr>
      </w:pPr>
    </w:p>
    <w:p w14:paraId="4061F717" w14:textId="77777777" w:rsidR="0018578E" w:rsidRPr="00910D18" w:rsidRDefault="0018578E" w:rsidP="0018578E">
      <w:pPr>
        <w:jc w:val="both"/>
        <w:rPr>
          <w:sz w:val="24"/>
          <w:szCs w:val="24"/>
        </w:rPr>
      </w:pPr>
      <w:r w:rsidRPr="00910D18">
        <w:rPr>
          <w:sz w:val="24"/>
          <w:szCs w:val="24"/>
        </w:rPr>
        <w:t>No. 1.66A of the ITU Radio Regulations define a high-altitude platform station (HAPS) as "a station on an object at an altitude of 20 to 50 km and at a specified, nominal, fixed point relative to the Earth".  Agenda Item 1.14 was adopted by WRC-15 to consider, in accordance with Resolution 160 (WRC-15), regulatory actions that can facilitate deployment of HAPS for broadband applications. Resolution 160 resolves to invite ITU-R to study additional spectrum needs of HAPS, examining the suitability of existing HAPS designations and conducting sharing and compatibility studies for additional designations in existing fixed allocations in the 38-39.5 GHz band on a global basis and in 21.4-22 GHz and 24.25-27.5 GHz bands in Region 2 exclusively.</w:t>
      </w:r>
    </w:p>
    <w:p w14:paraId="09510194" w14:textId="77777777" w:rsidR="0018578E" w:rsidRPr="00910D18" w:rsidRDefault="0018578E" w:rsidP="0018578E">
      <w:pPr>
        <w:jc w:val="both"/>
        <w:rPr>
          <w:sz w:val="24"/>
          <w:szCs w:val="24"/>
        </w:rPr>
      </w:pPr>
    </w:p>
    <w:p w14:paraId="03B6448A" w14:textId="77777777" w:rsidR="0018578E" w:rsidRPr="00910D18" w:rsidRDefault="0018578E" w:rsidP="0018578E">
      <w:pPr>
        <w:jc w:val="both"/>
        <w:rPr>
          <w:sz w:val="24"/>
          <w:szCs w:val="24"/>
        </w:rPr>
      </w:pPr>
      <w:r w:rsidRPr="00910D18">
        <w:rPr>
          <w:sz w:val="24"/>
          <w:szCs w:val="24"/>
        </w:rPr>
        <w:t>Currently there are 3 spectrum bands identified for HAPS in the fixed services.  These are:</w:t>
      </w:r>
    </w:p>
    <w:p w14:paraId="02701756" w14:textId="77777777" w:rsidR="0018578E" w:rsidRPr="00910D18" w:rsidRDefault="0018578E" w:rsidP="0018578E">
      <w:pPr>
        <w:jc w:val="both"/>
        <w:rPr>
          <w:sz w:val="24"/>
          <w:szCs w:val="24"/>
        </w:rPr>
      </w:pPr>
      <w:r w:rsidRPr="00910D18">
        <w:rPr>
          <w:sz w:val="24"/>
          <w:szCs w:val="24"/>
        </w:rPr>
        <w:t>-</w:t>
      </w:r>
      <w:r w:rsidRPr="00910D18">
        <w:rPr>
          <w:sz w:val="24"/>
          <w:szCs w:val="24"/>
        </w:rPr>
        <w:tab/>
        <w:t xml:space="preserve">47.2–47.5 GHz and 47.9 48.2 GHz, </w:t>
      </w:r>
    </w:p>
    <w:p w14:paraId="213BF05F" w14:textId="77777777" w:rsidR="0018578E" w:rsidRPr="00910D18" w:rsidRDefault="0018578E" w:rsidP="0018578E">
      <w:pPr>
        <w:jc w:val="both"/>
        <w:rPr>
          <w:sz w:val="24"/>
          <w:szCs w:val="24"/>
        </w:rPr>
      </w:pPr>
      <w:r w:rsidRPr="00910D18">
        <w:rPr>
          <w:sz w:val="24"/>
          <w:szCs w:val="24"/>
        </w:rPr>
        <w:t>-</w:t>
      </w:r>
      <w:r w:rsidRPr="00910D18">
        <w:rPr>
          <w:sz w:val="24"/>
          <w:szCs w:val="24"/>
        </w:rPr>
        <w:tab/>
        <w:t>27.9-28.2 GHz (HAPS-ground) and 31.0-31.3 GHz (ground-HAPS)</w:t>
      </w:r>
    </w:p>
    <w:p w14:paraId="138133D9" w14:textId="77777777" w:rsidR="0018578E" w:rsidRPr="00910D18" w:rsidRDefault="0018578E" w:rsidP="0018578E">
      <w:pPr>
        <w:jc w:val="both"/>
        <w:rPr>
          <w:sz w:val="24"/>
          <w:szCs w:val="24"/>
        </w:rPr>
      </w:pPr>
      <w:r w:rsidRPr="00910D18">
        <w:rPr>
          <w:sz w:val="24"/>
          <w:szCs w:val="24"/>
        </w:rPr>
        <w:t>-</w:t>
      </w:r>
      <w:r w:rsidRPr="00910D18">
        <w:rPr>
          <w:sz w:val="24"/>
          <w:szCs w:val="24"/>
        </w:rPr>
        <w:tab/>
        <w:t>6 440–6 520 MHz (HAPS-ground) and 6 560-6 640 MHz (ground-HAPS).</w:t>
      </w:r>
    </w:p>
    <w:p w14:paraId="5EAED350" w14:textId="77777777" w:rsidR="0018578E" w:rsidRPr="00910D18" w:rsidRDefault="0018578E" w:rsidP="0018578E">
      <w:pPr>
        <w:jc w:val="both"/>
        <w:rPr>
          <w:sz w:val="24"/>
          <w:szCs w:val="24"/>
        </w:rPr>
      </w:pPr>
    </w:p>
    <w:p w14:paraId="73ED88D7" w14:textId="77777777" w:rsidR="0018578E" w:rsidRPr="00910D18" w:rsidRDefault="0018578E" w:rsidP="0018578E">
      <w:pPr>
        <w:spacing w:before="120"/>
        <w:jc w:val="both"/>
        <w:rPr>
          <w:sz w:val="24"/>
          <w:szCs w:val="24"/>
          <w:lang w:eastAsia="ja-JP"/>
        </w:rPr>
      </w:pPr>
      <w:r w:rsidRPr="00910D18">
        <w:rPr>
          <w:sz w:val="24"/>
          <w:szCs w:val="24"/>
        </w:rPr>
        <w:t xml:space="preserve">However, spectrum needs of next-generation HAPS cannot be accommodated within these designations due to either geographical restrictions or technical </w:t>
      </w:r>
      <w:proofErr w:type="gramStart"/>
      <w:r w:rsidRPr="00910D18">
        <w:rPr>
          <w:sz w:val="24"/>
          <w:szCs w:val="24"/>
        </w:rPr>
        <w:t>limitations which</w:t>
      </w:r>
      <w:proofErr w:type="gramEnd"/>
      <w:r w:rsidRPr="00910D18">
        <w:rPr>
          <w:sz w:val="24"/>
          <w:szCs w:val="24"/>
        </w:rPr>
        <w:t xml:space="preserve"> impairs their operation.  The global designations for HAPS links (which is in the 47.2-47.5 GHz band fixed-service allocation paired with the 47.9-48.2 GHz band fixed-service allocation) suffers from the effects of rain fade attenuation that severely </w:t>
      </w:r>
      <w:proofErr w:type="gramStart"/>
      <w:r w:rsidRPr="00910D18">
        <w:rPr>
          <w:sz w:val="24"/>
          <w:szCs w:val="24"/>
        </w:rPr>
        <w:t>limit</w:t>
      </w:r>
      <w:proofErr w:type="gramEnd"/>
      <w:r w:rsidRPr="00910D18">
        <w:rPr>
          <w:sz w:val="24"/>
          <w:szCs w:val="24"/>
        </w:rPr>
        <w:t xml:space="preserve"> service provision over high-precipitation geographies. The remaining 2 available bands (27.9-28.2 GHz paired with the frequency band 31.0-31.3 GHz, and 6440-6 520 MHz paired with 6 560-6 640 MHz) have been identified by a limited number of countries, none of which is within ITU Region 2. The ITU-R developed a Preliminary New Draft Recommendation (PDNR) assessing spectrum needs for broadband HAPS at an approximate 4 GHz aggregate capacity.   The following proposals encourage the designation of HAPS in the fixed service allocations on a co-primary basis to facilitate investment in and deployment of HAPS, while ensuring protection to systems of other services allocated in the band as well as not providing priority to HAPS over other uses within the services allocated on a primary basis.  </w:t>
      </w:r>
    </w:p>
    <w:p w14:paraId="7AA785B4" w14:textId="77777777" w:rsidR="0018578E" w:rsidRPr="00910D18" w:rsidRDefault="0018578E" w:rsidP="0018578E">
      <w:pPr>
        <w:jc w:val="both"/>
        <w:rPr>
          <w:sz w:val="24"/>
          <w:szCs w:val="24"/>
        </w:rPr>
      </w:pPr>
    </w:p>
    <w:p w14:paraId="07C15649" w14:textId="77777777" w:rsidR="0018578E" w:rsidRPr="00910D18" w:rsidRDefault="0018578E" w:rsidP="0018578E">
      <w:pPr>
        <w:jc w:val="both"/>
        <w:rPr>
          <w:sz w:val="24"/>
          <w:szCs w:val="24"/>
          <w:highlight w:val="green"/>
        </w:rPr>
      </w:pPr>
    </w:p>
    <w:p w14:paraId="1F17E6CB" w14:textId="77777777" w:rsidR="0018578E" w:rsidRPr="00910D18" w:rsidRDefault="0018578E" w:rsidP="0018578E">
      <w:pPr>
        <w:jc w:val="both"/>
        <w:rPr>
          <w:b/>
          <w:i/>
          <w:sz w:val="24"/>
          <w:szCs w:val="24"/>
        </w:rPr>
      </w:pPr>
      <w:r w:rsidRPr="00910D18">
        <w:rPr>
          <w:b/>
          <w:sz w:val="24"/>
          <w:szCs w:val="24"/>
        </w:rPr>
        <w:t xml:space="preserve">BROADBAND HAPS APPLICATIONS </w:t>
      </w:r>
    </w:p>
    <w:p w14:paraId="72FDBD07" w14:textId="77777777" w:rsidR="0018578E" w:rsidRPr="00910D18" w:rsidRDefault="0018578E" w:rsidP="0018578E">
      <w:pPr>
        <w:jc w:val="both"/>
        <w:rPr>
          <w:sz w:val="24"/>
          <w:szCs w:val="24"/>
        </w:rPr>
      </w:pPr>
    </w:p>
    <w:p w14:paraId="0B49BA18" w14:textId="77777777" w:rsidR="0018578E" w:rsidRPr="00910D18" w:rsidRDefault="0018578E" w:rsidP="0018578E">
      <w:pPr>
        <w:jc w:val="both"/>
        <w:rPr>
          <w:b/>
          <w:sz w:val="24"/>
          <w:szCs w:val="24"/>
        </w:rPr>
      </w:pPr>
      <w:r w:rsidRPr="00910D18">
        <w:rPr>
          <w:sz w:val="24"/>
          <w:szCs w:val="24"/>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w:t>
      </w:r>
      <w:proofErr w:type="gramStart"/>
      <w:r w:rsidRPr="00910D18">
        <w:rPr>
          <w:sz w:val="24"/>
          <w:szCs w:val="24"/>
        </w:rPr>
        <w:t>upper-atmosphere</w:t>
      </w:r>
      <w:proofErr w:type="gramEnd"/>
      <w:r w:rsidRPr="00910D18">
        <w:rPr>
          <w:sz w:val="24"/>
          <w:szCs w:val="24"/>
        </w:rPr>
        <w:t xml:space="preserve"> can now be used to carry payloads that offer connectivity over large areas in a reliable and cost-effective way, and a growing number of applications for the new generation of HAPS are being developed. The technology appears particularly well suited to complementing terrestrial networks by providing backhaul. A number of advantages of the new generation of HAPS are foreseen:</w:t>
      </w:r>
    </w:p>
    <w:p w14:paraId="2674EAA2" w14:textId="77777777" w:rsidR="0018578E" w:rsidRPr="00910D18" w:rsidRDefault="0018578E" w:rsidP="0018578E">
      <w:pPr>
        <w:jc w:val="both"/>
        <w:rPr>
          <w:sz w:val="24"/>
          <w:szCs w:val="24"/>
        </w:rPr>
      </w:pPr>
    </w:p>
    <w:p w14:paraId="6E5A205E" w14:textId="77777777" w:rsidR="0018578E" w:rsidRPr="00910D18" w:rsidRDefault="0018578E" w:rsidP="0018578E">
      <w:pPr>
        <w:numPr>
          <w:ilvl w:val="0"/>
          <w:numId w:val="1"/>
        </w:numPr>
        <w:jc w:val="both"/>
        <w:rPr>
          <w:sz w:val="24"/>
          <w:szCs w:val="24"/>
          <w:lang w:val="en-GB"/>
        </w:rPr>
      </w:pPr>
      <w:r w:rsidRPr="00910D18">
        <w:rPr>
          <w:b/>
          <w:bCs/>
          <w:sz w:val="24"/>
          <w:szCs w:val="24"/>
          <w:lang w:val="en-GB"/>
        </w:rPr>
        <w:t>Wide-area coverage:</w:t>
      </w:r>
      <w:r w:rsidRPr="00910D18">
        <w:rPr>
          <w:sz w:val="24"/>
          <w:szCs w:val="24"/>
          <w:lang w:val="en-GB"/>
        </w:rPr>
        <w:t xml:space="preserve"> A single platform will be able to serve footprints larger than 100 km in diameter, and recent technological advances in the development of optical inter-HAPS links now allow the deployment of multiple linked HAPS, in fleets that can cover whole nations. </w:t>
      </w:r>
    </w:p>
    <w:p w14:paraId="129895FC" w14:textId="77777777" w:rsidR="0018578E" w:rsidRPr="00910D18" w:rsidRDefault="0018578E" w:rsidP="0018578E">
      <w:pPr>
        <w:numPr>
          <w:ilvl w:val="0"/>
          <w:numId w:val="1"/>
        </w:numPr>
        <w:jc w:val="both"/>
        <w:rPr>
          <w:sz w:val="24"/>
          <w:szCs w:val="24"/>
          <w:lang w:val="en-GB"/>
        </w:rPr>
      </w:pPr>
      <w:r w:rsidRPr="00910D18">
        <w:rPr>
          <w:b/>
          <w:bCs/>
          <w:sz w:val="24"/>
          <w:szCs w:val="24"/>
          <w:lang w:val="en-GB"/>
        </w:rPr>
        <w:t>Low cost:</w:t>
      </w:r>
      <w:r w:rsidRPr="00910D18">
        <w:rPr>
          <w:sz w:val="24"/>
          <w:szCs w:val="24"/>
          <w:lang w:val="en-GB"/>
        </w:rPr>
        <w:t xml:space="preserve"> The cost of operating stratospheric platforms is projected to be significantly lower than other connectivity solutions in many areas, while mass production of the aircraft will significantly lower upfront capital expenditure for deployment.</w:t>
      </w:r>
    </w:p>
    <w:p w14:paraId="02BEA451" w14:textId="77777777" w:rsidR="0018578E" w:rsidRPr="00910D18" w:rsidRDefault="0018578E" w:rsidP="0018578E">
      <w:pPr>
        <w:numPr>
          <w:ilvl w:val="0"/>
          <w:numId w:val="1"/>
        </w:numPr>
        <w:jc w:val="both"/>
        <w:rPr>
          <w:sz w:val="24"/>
          <w:szCs w:val="24"/>
          <w:lang w:val="en-GB"/>
        </w:rPr>
      </w:pPr>
      <w:r w:rsidRPr="00910D18">
        <w:rPr>
          <w:b/>
          <w:bCs/>
          <w:sz w:val="24"/>
          <w:szCs w:val="24"/>
          <w:lang w:val="en-GB"/>
        </w:rPr>
        <w:t>Reach:</w:t>
      </w:r>
      <w:r w:rsidRPr="00910D18">
        <w:rPr>
          <w:sz w:val="24"/>
          <w:szCs w:val="24"/>
          <w:lang w:val="en-GB"/>
        </w:rPr>
        <w:t xml:space="preserve"> HAPS platforms will operate at around 20 km above ground, which reduces their vulnerability to weather conditions that may affect service, provides large coverage areas and avoids interference caused by physical obstacles.</w:t>
      </w:r>
    </w:p>
    <w:p w14:paraId="66B25AA4" w14:textId="77777777" w:rsidR="0018578E" w:rsidRPr="00910D18" w:rsidRDefault="0018578E" w:rsidP="0018578E">
      <w:pPr>
        <w:numPr>
          <w:ilvl w:val="0"/>
          <w:numId w:val="1"/>
        </w:numPr>
        <w:jc w:val="both"/>
        <w:rPr>
          <w:sz w:val="24"/>
          <w:szCs w:val="24"/>
          <w:lang w:val="en-GB"/>
        </w:rPr>
      </w:pPr>
      <w:r w:rsidRPr="00910D18">
        <w:rPr>
          <w:b/>
          <w:bCs/>
          <w:sz w:val="24"/>
          <w:szCs w:val="24"/>
          <w:lang w:val="en-GB"/>
        </w:rPr>
        <w:t xml:space="preserve">Rapid deployment and flexibility: </w:t>
      </w:r>
      <w:r w:rsidRPr="00910D18">
        <w:rPr>
          <w:sz w:val="24"/>
          <w:szCs w:val="24"/>
          <w:lang w:val="en-GB"/>
        </w:rPr>
        <w:t>It will be possible to deploy HAPS services without long lead times and it is relatively simple to return solar platforms to the ground for maintenance or payload reconfiguration.</w:t>
      </w:r>
    </w:p>
    <w:p w14:paraId="634C2DA7" w14:textId="77777777" w:rsidR="0018578E" w:rsidRPr="00910D18" w:rsidRDefault="0018578E" w:rsidP="0018578E">
      <w:pPr>
        <w:numPr>
          <w:ilvl w:val="0"/>
          <w:numId w:val="1"/>
        </w:numPr>
        <w:jc w:val="both"/>
        <w:rPr>
          <w:sz w:val="24"/>
          <w:szCs w:val="24"/>
          <w:lang w:val="en-GB"/>
        </w:rPr>
      </w:pPr>
      <w:r w:rsidRPr="00910D18">
        <w:rPr>
          <w:b/>
          <w:bCs/>
          <w:sz w:val="24"/>
          <w:szCs w:val="24"/>
          <w:lang w:val="en-GB"/>
        </w:rPr>
        <w:t xml:space="preserve">Geographical reach: </w:t>
      </w:r>
      <w:r w:rsidRPr="00910D18">
        <w:rPr>
          <w:sz w:val="24"/>
          <w:szCs w:val="24"/>
          <w:lang w:val="en-GB"/>
        </w:rPr>
        <w:t>HAPS that use the architecture of solar platforms can also provide connectivity where it is impossible to deploy terrestrial infrastructure: remote sites on land or sea.</w:t>
      </w:r>
    </w:p>
    <w:p w14:paraId="7C805BF8" w14:textId="77777777" w:rsidR="0018578E" w:rsidRPr="00910D18" w:rsidRDefault="0018578E" w:rsidP="0018578E">
      <w:pPr>
        <w:numPr>
          <w:ilvl w:val="0"/>
          <w:numId w:val="1"/>
        </w:numPr>
        <w:jc w:val="both"/>
        <w:rPr>
          <w:sz w:val="24"/>
          <w:szCs w:val="24"/>
          <w:lang w:val="en-GB"/>
        </w:rPr>
      </w:pPr>
      <w:r w:rsidRPr="00910D18">
        <w:rPr>
          <w:b/>
          <w:sz w:val="24"/>
          <w:szCs w:val="24"/>
          <w:lang w:val="en-GB"/>
        </w:rPr>
        <w:t>Environmentally friendly:</w:t>
      </w:r>
      <w:r w:rsidRPr="00910D18">
        <w:rPr>
          <w:sz w:val="24"/>
          <w:szCs w:val="24"/>
          <w:lang w:val="en-GB"/>
        </w:rPr>
        <w:t xml:space="preserve"> HAPS can run exclusively on solar power for long periods, connecting people with almost no environmental impact.  </w:t>
      </w:r>
    </w:p>
    <w:p w14:paraId="63554668" w14:textId="77777777" w:rsidR="0018578E" w:rsidRPr="00910D18" w:rsidRDefault="0018578E" w:rsidP="0018578E">
      <w:pPr>
        <w:jc w:val="both"/>
        <w:rPr>
          <w:sz w:val="24"/>
          <w:szCs w:val="24"/>
        </w:rPr>
      </w:pPr>
    </w:p>
    <w:p w14:paraId="597AF3CC" w14:textId="77777777" w:rsidR="0018578E" w:rsidRPr="00910D18" w:rsidRDefault="0018578E" w:rsidP="0018578E">
      <w:pPr>
        <w:jc w:val="both"/>
        <w:rPr>
          <w:sz w:val="24"/>
          <w:szCs w:val="24"/>
        </w:rPr>
      </w:pPr>
      <w:r w:rsidRPr="00910D18">
        <w:rPr>
          <w:sz w:val="24"/>
          <w:szCs w:val="24"/>
        </w:rPr>
        <w:t xml:space="preserve">Spectrum harmonization and utilization is facilitated by common worldwide designations. International regulatory flexibility can enable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14:paraId="5CE7C827" w14:textId="77777777" w:rsidR="0018578E" w:rsidRPr="00910D18" w:rsidRDefault="0018578E" w:rsidP="0018578E">
      <w:pPr>
        <w:jc w:val="both"/>
        <w:outlineLvl w:val="0"/>
        <w:rPr>
          <w:b/>
          <w:sz w:val="24"/>
          <w:szCs w:val="24"/>
        </w:rPr>
      </w:pPr>
    </w:p>
    <w:p w14:paraId="42F6615A" w14:textId="77777777" w:rsidR="0018578E" w:rsidRPr="00910D18" w:rsidRDefault="0018578E" w:rsidP="0018578E">
      <w:pPr>
        <w:rPr>
          <w:sz w:val="24"/>
          <w:szCs w:val="24"/>
          <w:bdr w:val="none" w:sz="0" w:space="0" w:color="auto" w:frame="1"/>
          <w:lang w:val="en-GB"/>
        </w:rPr>
      </w:pPr>
      <w:r w:rsidRPr="00910D18">
        <w:rPr>
          <w:sz w:val="24"/>
          <w:szCs w:val="24"/>
          <w:bdr w:val="none" w:sz="0" w:space="0" w:color="auto" w:frame="1"/>
          <w:lang w:val="en-GB"/>
        </w:rPr>
        <w:t xml:space="preserve">Broadband HAPS can also be used for: </w:t>
      </w:r>
    </w:p>
    <w:p w14:paraId="010183BB" w14:textId="77777777" w:rsidR="0018578E" w:rsidRPr="00910D18" w:rsidRDefault="0018578E" w:rsidP="0018578E">
      <w:pPr>
        <w:ind w:left="720"/>
        <w:contextualSpacing/>
        <w:rPr>
          <w:sz w:val="24"/>
          <w:szCs w:val="24"/>
          <w:bdr w:val="none" w:sz="0" w:space="0" w:color="auto" w:frame="1"/>
          <w:lang w:val="en-GB"/>
        </w:rPr>
      </w:pPr>
    </w:p>
    <w:p w14:paraId="32273BBB" w14:textId="77777777" w:rsidR="0018578E" w:rsidRPr="00910D18" w:rsidRDefault="0018578E" w:rsidP="0018578E">
      <w:pPr>
        <w:numPr>
          <w:ilvl w:val="0"/>
          <w:numId w:val="2"/>
        </w:numPr>
        <w:ind w:left="720" w:hanging="720"/>
        <w:rPr>
          <w:rFonts w:eastAsia="Calibri"/>
          <w:sz w:val="24"/>
          <w:szCs w:val="24"/>
          <w:bdr w:val="none" w:sz="0" w:space="0" w:color="auto" w:frame="1"/>
          <w:lang w:val="en-GB"/>
        </w:rPr>
      </w:pPr>
      <w:r w:rsidRPr="00910D18">
        <w:rPr>
          <w:rFonts w:eastAsia="Calibri"/>
          <w:sz w:val="24"/>
          <w:szCs w:val="24"/>
          <w:bdr w:val="none" w:sz="0" w:space="0" w:color="auto" w:frame="1"/>
          <w:lang w:val="en-GB"/>
        </w:rPr>
        <w:t>Response to natural disasters.</w:t>
      </w:r>
    </w:p>
    <w:p w14:paraId="262B4183" w14:textId="77777777" w:rsidR="0018578E" w:rsidRPr="00910D18" w:rsidRDefault="0018578E" w:rsidP="0018578E">
      <w:pPr>
        <w:numPr>
          <w:ilvl w:val="0"/>
          <w:numId w:val="2"/>
        </w:numPr>
        <w:ind w:left="720" w:hanging="720"/>
        <w:rPr>
          <w:rFonts w:eastAsia="Calibri"/>
          <w:sz w:val="24"/>
          <w:szCs w:val="24"/>
          <w:bdr w:val="none" w:sz="0" w:space="0" w:color="auto" w:frame="1"/>
          <w:lang w:val="en-GB"/>
        </w:rPr>
      </w:pPr>
      <w:r w:rsidRPr="00910D18">
        <w:rPr>
          <w:rFonts w:eastAsia="Calibri"/>
          <w:sz w:val="24"/>
          <w:szCs w:val="24"/>
          <w:bdr w:val="none" w:sz="0" w:space="0" w:color="auto" w:frame="1"/>
          <w:lang w:val="en-GB"/>
        </w:rPr>
        <w:t xml:space="preserve">Fire detection, monitoring, and </w:t>
      </w:r>
      <w:proofErr w:type="spellStart"/>
      <w:r w:rsidRPr="00910D18">
        <w:rPr>
          <w:rFonts w:eastAsia="Calibri"/>
          <w:sz w:val="24"/>
          <w:szCs w:val="24"/>
          <w:bdr w:val="none" w:sz="0" w:space="0" w:color="auto" w:frame="1"/>
          <w:lang w:val="en-GB"/>
        </w:rPr>
        <w:t>firefighting</w:t>
      </w:r>
      <w:proofErr w:type="spellEnd"/>
      <w:r w:rsidRPr="00910D18">
        <w:rPr>
          <w:rFonts w:eastAsia="Calibri"/>
          <w:sz w:val="24"/>
          <w:szCs w:val="24"/>
          <w:bdr w:val="none" w:sz="0" w:space="0" w:color="auto" w:frame="1"/>
          <w:lang w:val="en-GB"/>
        </w:rPr>
        <w:t xml:space="preserve">. </w:t>
      </w:r>
    </w:p>
    <w:p w14:paraId="647D15FE" w14:textId="77777777" w:rsidR="0018578E" w:rsidRPr="00910D18" w:rsidRDefault="0018578E" w:rsidP="0018578E">
      <w:pPr>
        <w:numPr>
          <w:ilvl w:val="0"/>
          <w:numId w:val="2"/>
        </w:numPr>
        <w:ind w:left="720" w:hanging="720"/>
        <w:rPr>
          <w:rFonts w:eastAsia="Calibri"/>
          <w:sz w:val="24"/>
          <w:szCs w:val="24"/>
          <w:bdr w:val="none" w:sz="0" w:space="0" w:color="auto" w:frame="1"/>
          <w:lang w:val="en-GB"/>
        </w:rPr>
      </w:pPr>
      <w:r w:rsidRPr="00910D18">
        <w:rPr>
          <w:rFonts w:eastAsia="Calibri"/>
          <w:sz w:val="24"/>
          <w:szCs w:val="24"/>
          <w:bdr w:val="none" w:sz="0" w:space="0" w:color="auto" w:frame="1"/>
          <w:lang w:val="en-GB"/>
        </w:rPr>
        <w:t>Law enforcement with communication needs across local actors and regional headquarters.</w:t>
      </w:r>
    </w:p>
    <w:p w14:paraId="2DC199D6" w14:textId="77777777" w:rsidR="0018578E" w:rsidRPr="00910D18" w:rsidRDefault="0018578E" w:rsidP="0018578E">
      <w:pPr>
        <w:numPr>
          <w:ilvl w:val="0"/>
          <w:numId w:val="2"/>
        </w:numPr>
        <w:ind w:left="720" w:hanging="720"/>
        <w:rPr>
          <w:rFonts w:eastAsia="Calibri"/>
          <w:sz w:val="24"/>
          <w:szCs w:val="24"/>
          <w:bdr w:val="none" w:sz="0" w:space="0" w:color="auto" w:frame="1"/>
          <w:lang w:val="en-GB"/>
        </w:rPr>
      </w:pPr>
      <w:r w:rsidRPr="00910D18">
        <w:rPr>
          <w:rFonts w:eastAsia="Calibri"/>
          <w:sz w:val="24"/>
          <w:szCs w:val="24"/>
          <w:bdr w:val="none" w:sz="0" w:space="0" w:color="auto" w:frame="1"/>
          <w:lang w:val="en-GB"/>
        </w:rPr>
        <w:t>Resource exploration missions for communication between exploration teams and regional home base.</w:t>
      </w:r>
    </w:p>
    <w:p w14:paraId="77377FC1" w14:textId="77777777" w:rsidR="0018578E" w:rsidRPr="00910D18" w:rsidRDefault="0018578E" w:rsidP="0018578E">
      <w:pPr>
        <w:jc w:val="both"/>
        <w:rPr>
          <w:sz w:val="24"/>
          <w:szCs w:val="24"/>
          <w:lang w:val="en-GB"/>
        </w:rPr>
      </w:pPr>
    </w:p>
    <w:p w14:paraId="272D073A" w14:textId="77777777" w:rsidR="0018578E" w:rsidRPr="00910D18" w:rsidRDefault="0018578E" w:rsidP="0018578E">
      <w:pPr>
        <w:jc w:val="both"/>
        <w:rPr>
          <w:b/>
          <w:sz w:val="24"/>
          <w:szCs w:val="24"/>
          <w:lang w:val="en-GB"/>
        </w:rPr>
      </w:pPr>
    </w:p>
    <w:p w14:paraId="057AF625" w14:textId="77777777" w:rsidR="0018578E" w:rsidRPr="00910D18" w:rsidRDefault="0018578E" w:rsidP="0018578E">
      <w:pPr>
        <w:jc w:val="both"/>
        <w:rPr>
          <w:b/>
          <w:sz w:val="24"/>
          <w:szCs w:val="24"/>
          <w:lang w:val="en-GB"/>
        </w:rPr>
      </w:pPr>
      <w:r w:rsidRPr="00910D18">
        <w:rPr>
          <w:b/>
          <w:sz w:val="24"/>
          <w:szCs w:val="24"/>
          <w:lang w:val="en-GB"/>
        </w:rPr>
        <w:t>SHARING STUDIES</w:t>
      </w:r>
    </w:p>
    <w:p w14:paraId="59419426" w14:textId="77777777" w:rsidR="0018578E" w:rsidRPr="00910D18" w:rsidRDefault="0018578E" w:rsidP="0018578E">
      <w:pPr>
        <w:jc w:val="both"/>
        <w:rPr>
          <w:sz w:val="24"/>
          <w:szCs w:val="24"/>
          <w:lang w:val="en-GB"/>
        </w:rPr>
      </w:pPr>
    </w:p>
    <w:p w14:paraId="43DD642D" w14:textId="77777777" w:rsidR="0018578E" w:rsidRPr="00910D18" w:rsidRDefault="0018578E" w:rsidP="0018578E">
      <w:pPr>
        <w:jc w:val="both"/>
        <w:rPr>
          <w:sz w:val="24"/>
          <w:szCs w:val="24"/>
          <w:lang w:eastAsia="pt-BR"/>
        </w:rPr>
      </w:pPr>
      <w:r w:rsidRPr="00910D18">
        <w:rPr>
          <w:color w:val="000000"/>
          <w:sz w:val="24"/>
          <w:szCs w:val="24"/>
          <w:shd w:val="clear" w:color="auto" w:fill="FFFFFF"/>
          <w:lang w:eastAsia="pt-BR"/>
        </w:rPr>
        <w:t>A number of administrations and technology proponents have conducted compatibility studies to assess coexistence between HAPS and incumbent and proposed systems and services (including WRC-19 Agenda Items 1.6 and 1.13). </w:t>
      </w:r>
    </w:p>
    <w:p w14:paraId="1F58DB2E" w14:textId="77777777" w:rsidR="0018578E" w:rsidRPr="00910D18" w:rsidRDefault="0018578E" w:rsidP="0018578E">
      <w:pPr>
        <w:jc w:val="both"/>
        <w:rPr>
          <w:sz w:val="24"/>
          <w:szCs w:val="24"/>
          <w:lang w:eastAsia="zh-CN"/>
        </w:rPr>
      </w:pPr>
    </w:p>
    <w:p w14:paraId="2EDD3C78" w14:textId="77777777" w:rsidR="0018578E" w:rsidRPr="00910D18" w:rsidRDefault="0018578E" w:rsidP="0018578E">
      <w:pPr>
        <w:jc w:val="both"/>
        <w:rPr>
          <w:sz w:val="24"/>
          <w:szCs w:val="24"/>
          <w:lang w:eastAsia="zh-CN"/>
        </w:rPr>
      </w:pPr>
      <w:r w:rsidRPr="00910D18">
        <w:rPr>
          <w:sz w:val="24"/>
          <w:szCs w:val="24"/>
          <w:lang w:eastAsia="zh-CN"/>
        </w:rPr>
        <w:t xml:space="preserve">A power-flux density (PFD) threshold would be used to ensure the protection of the fixed and mobile services from downlink emissions by HAPS platforms (HAPS-to-ground), which if exceeded would require coordination with neighboring administrations and their explicit agreement. This PFD ensures that the signal level produced by HAPS systems at the location of fixed and mobile service stations will not cause interference. Protection from uplink emissions by HAPS ground stations with other stations of the fixed service or mobile service could be ensured through coordination at the national level, based on the relatively short separation distances (and other mitigation techniques) provided by the studies.  </w:t>
      </w:r>
    </w:p>
    <w:p w14:paraId="78658961" w14:textId="77777777" w:rsidR="0018578E" w:rsidRPr="00910D18" w:rsidRDefault="0018578E" w:rsidP="0018578E">
      <w:pPr>
        <w:jc w:val="both"/>
        <w:rPr>
          <w:sz w:val="24"/>
          <w:szCs w:val="24"/>
          <w:lang w:eastAsia="zh-CN"/>
        </w:rPr>
      </w:pPr>
    </w:p>
    <w:p w14:paraId="6A543A82" w14:textId="77777777" w:rsidR="0018578E" w:rsidRPr="00910D18" w:rsidRDefault="0018578E" w:rsidP="0018578E">
      <w:pPr>
        <w:jc w:val="both"/>
        <w:rPr>
          <w:sz w:val="24"/>
          <w:szCs w:val="24"/>
          <w:lang w:eastAsia="zh-CN"/>
        </w:rPr>
      </w:pPr>
      <w:r w:rsidRPr="00910D18">
        <w:rPr>
          <w:sz w:val="24"/>
          <w:szCs w:val="24"/>
          <w:lang w:eastAsia="zh-CN"/>
        </w:rPr>
        <w:t xml:space="preserve">The protection of GSO FSS satellite networks/non-GSO FSS satellite systems on a co-frequency/co-coverage basis may be feasible if the frequency bands used by a HAPS network is transmitting in an opposite direction from that of the FSS satellite network (i.e., satellite Earth-to-space with HAPS-to-ground, and satellite space-to-Earth with ground-to-HAPS). In these cases, some studies conducted for FSS bands other than those identified today for HAPS in the fixed service in the 6 GHz range suggest that satellite stations can be protected from HAPS-to-ground emissions, while relatively short separation distances can be used to protect Earth stations from ground-to-HAPS emissions. Unfortunately, the specific </w:t>
      </w:r>
      <w:proofErr w:type="gramStart"/>
      <w:r w:rsidRPr="00910D18">
        <w:rPr>
          <w:sz w:val="24"/>
          <w:szCs w:val="24"/>
          <w:lang w:eastAsia="zh-CN"/>
        </w:rPr>
        <w:t>conditions of co-frequency/co-coverage operations between HAPS networks</w:t>
      </w:r>
      <w:proofErr w:type="gramEnd"/>
      <w:r w:rsidRPr="00910D18">
        <w:rPr>
          <w:sz w:val="24"/>
          <w:szCs w:val="24"/>
          <w:lang w:eastAsia="zh-CN"/>
        </w:rPr>
        <w:t xml:space="preserve"> in the fixed service and FSS satellite networks and systems remain under development within the ITU-R in the 24.75-25.25 GHz, 27-27.5 GHz, 27.9-28.2 GHz, 38-39.5 GHz and 47.2-47.5/47.9-48.2 GHz bands.  Until protection of FSS networks and systems by HAPS networks in the fixed service </w:t>
      </w:r>
      <w:proofErr w:type="gramStart"/>
      <w:r w:rsidRPr="00910D18">
        <w:rPr>
          <w:sz w:val="24"/>
          <w:szCs w:val="24"/>
          <w:lang w:eastAsia="zh-CN"/>
        </w:rPr>
        <w:t>is able to</w:t>
      </w:r>
      <w:proofErr w:type="gramEnd"/>
      <w:r w:rsidRPr="00910D18">
        <w:rPr>
          <w:sz w:val="24"/>
          <w:szCs w:val="24"/>
          <w:lang w:eastAsia="zh-CN"/>
        </w:rPr>
        <w:t xml:space="preserve"> be confirmed, there is no opportunity for changes to existing HAPS designations in the currently-identified fixed service bands.  Accordingly, and at this time, there can be no change to HAPS designations in the fixed service bands used by the fixed-satellite service, and no new HAPS designations.</w:t>
      </w:r>
    </w:p>
    <w:p w14:paraId="3C557933" w14:textId="77777777" w:rsidR="0018578E" w:rsidRPr="00910D18" w:rsidRDefault="0018578E" w:rsidP="0018578E">
      <w:pPr>
        <w:jc w:val="both"/>
        <w:rPr>
          <w:sz w:val="24"/>
          <w:szCs w:val="24"/>
          <w:lang w:eastAsia="zh-CN"/>
        </w:rPr>
      </w:pPr>
    </w:p>
    <w:p w14:paraId="3617698D" w14:textId="77777777" w:rsidR="0018578E" w:rsidRPr="00910D18" w:rsidRDefault="0018578E" w:rsidP="0018578E">
      <w:pPr>
        <w:jc w:val="both"/>
        <w:rPr>
          <w:sz w:val="24"/>
          <w:szCs w:val="24"/>
          <w:lang w:eastAsia="zh-CN"/>
        </w:rPr>
      </w:pPr>
      <w:r w:rsidRPr="00910D18">
        <w:rPr>
          <w:sz w:val="24"/>
          <w:szCs w:val="24"/>
          <w:lang w:eastAsia="zh-CN"/>
        </w:rPr>
        <w:t xml:space="preserve">For the protection of science services (EESS, SRS, RAS), radiated power limits and coordination amongst administrations could be used to ensure the protection of these services.  The receiving earth station for EESS and SRS can be protected through coordination.  In the case of science services operating in adjacent bands to HAPS, specific limits on out-of-band emissions for both HAPS platforms and ground stations can be used to ensure their protection. </w:t>
      </w:r>
    </w:p>
    <w:p w14:paraId="3B391FC3" w14:textId="77777777" w:rsidR="0018578E" w:rsidRPr="00AC4313" w:rsidRDefault="0018578E" w:rsidP="0018578E">
      <w:pPr>
        <w:jc w:val="both"/>
      </w:pPr>
    </w:p>
    <w:p w14:paraId="19845801" w14:textId="77777777" w:rsidR="0018578E" w:rsidRPr="00AC4313" w:rsidRDefault="0018578E" w:rsidP="0018578E">
      <w:r w:rsidRPr="00AC4313">
        <w:br w:type="page"/>
      </w:r>
    </w:p>
    <w:p w14:paraId="0530E1E1" w14:textId="77777777" w:rsidR="0018578E" w:rsidRPr="00AC4313" w:rsidRDefault="0018578E" w:rsidP="0018578E">
      <w:pPr>
        <w:jc w:val="both"/>
      </w:pPr>
    </w:p>
    <w:p w14:paraId="3F561B1A" w14:textId="77777777" w:rsidR="0018578E" w:rsidRPr="00AC4313" w:rsidRDefault="0018578E" w:rsidP="0018578E">
      <w:pPr>
        <w:jc w:val="both"/>
        <w:rPr>
          <w:sz w:val="22"/>
          <w:szCs w:val="22"/>
        </w:rPr>
      </w:pPr>
    </w:p>
    <w:p w14:paraId="655A8E48" w14:textId="77777777" w:rsidR="0018578E" w:rsidRPr="00910D18" w:rsidRDefault="0018578E" w:rsidP="0018578E">
      <w:pPr>
        <w:jc w:val="both"/>
        <w:rPr>
          <w:b/>
          <w:sz w:val="24"/>
          <w:szCs w:val="24"/>
        </w:rPr>
      </w:pPr>
      <w:r w:rsidRPr="00910D18">
        <w:rPr>
          <w:b/>
          <w:sz w:val="24"/>
          <w:szCs w:val="24"/>
        </w:rPr>
        <w:t>1.</w:t>
      </w:r>
      <w:r w:rsidRPr="00910D18">
        <w:rPr>
          <w:b/>
          <w:sz w:val="24"/>
          <w:szCs w:val="24"/>
        </w:rPr>
        <w:tab/>
        <w:t>PROPOSALS FOR THE 6 GHZ BANDS</w:t>
      </w:r>
    </w:p>
    <w:p w14:paraId="5E115831" w14:textId="77777777" w:rsidR="0018578E" w:rsidRPr="00910D18" w:rsidRDefault="0018578E" w:rsidP="0018578E">
      <w:pPr>
        <w:rPr>
          <w:sz w:val="24"/>
          <w:szCs w:val="24"/>
        </w:rPr>
      </w:pPr>
    </w:p>
    <w:p w14:paraId="5A712930" w14:textId="77777777" w:rsidR="0018578E" w:rsidRPr="00910D18" w:rsidRDefault="0018578E" w:rsidP="0018578E">
      <w:pPr>
        <w:rPr>
          <w:sz w:val="24"/>
          <w:szCs w:val="24"/>
        </w:rPr>
      </w:pPr>
    </w:p>
    <w:p w14:paraId="42460B07" w14:textId="77777777" w:rsidR="0018578E" w:rsidRPr="00910D18" w:rsidRDefault="0018578E" w:rsidP="0018578E">
      <w:pPr>
        <w:rPr>
          <w:i/>
          <w:sz w:val="24"/>
          <w:szCs w:val="24"/>
        </w:rPr>
      </w:pPr>
      <w:r w:rsidRPr="00910D18">
        <w:rPr>
          <w:i/>
          <w:sz w:val="24"/>
          <w:szCs w:val="24"/>
          <w:lang w:val="en-GB"/>
        </w:rPr>
        <w:t>For the 6 440 – 6 520 MHz Band:</w:t>
      </w:r>
    </w:p>
    <w:p w14:paraId="1421D74C" w14:textId="77777777" w:rsidR="0018578E" w:rsidRPr="00910D18" w:rsidRDefault="0018578E" w:rsidP="0018578E">
      <w:pPr>
        <w:keepNext/>
        <w:tabs>
          <w:tab w:val="left" w:pos="1134"/>
          <w:tab w:val="left" w:pos="1871"/>
          <w:tab w:val="left" w:pos="2268"/>
        </w:tabs>
        <w:overflowPunct w:val="0"/>
        <w:autoSpaceDE w:val="0"/>
        <w:autoSpaceDN w:val="0"/>
        <w:adjustRightInd w:val="0"/>
        <w:spacing w:before="240"/>
        <w:textAlignment w:val="baseline"/>
        <w:rPr>
          <w:rFonts w:hAnsi="Times New Roman Bold"/>
          <w:b/>
          <w:sz w:val="24"/>
          <w:szCs w:val="24"/>
          <w:u w:val="single"/>
          <w:lang w:val="en-GB"/>
        </w:rPr>
      </w:pPr>
      <w:r w:rsidRPr="00910D18">
        <w:rPr>
          <w:rFonts w:hAnsi="Times New Roman Bold"/>
          <w:b/>
          <w:sz w:val="24"/>
          <w:szCs w:val="24"/>
          <w:u w:val="single"/>
          <w:lang w:val="en-GB"/>
        </w:rPr>
        <w:t>NOC</w:t>
      </w:r>
      <w:r w:rsidRPr="00910D18">
        <w:rPr>
          <w:rFonts w:hAnsi="Times New Roman Bold"/>
          <w:sz w:val="24"/>
          <w:szCs w:val="24"/>
          <w:lang w:val="en-GB"/>
        </w:rPr>
        <w:tab/>
      </w:r>
      <w:r w:rsidRPr="00910D18">
        <w:rPr>
          <w:rFonts w:hAnsi="Times New Roman Bold"/>
          <w:sz w:val="24"/>
          <w:szCs w:val="24"/>
          <w:lang w:val="en-GB"/>
        </w:rPr>
        <w:tab/>
      </w:r>
      <w:r w:rsidRPr="00910D18">
        <w:rPr>
          <w:rFonts w:hAnsi="Times New Roman Bold"/>
          <w:b/>
          <w:sz w:val="24"/>
          <w:szCs w:val="24"/>
          <w:lang w:val="en-GB"/>
        </w:rPr>
        <w:t>USA/1.14/1</w:t>
      </w:r>
      <w:r w:rsidRPr="00910D18">
        <w:rPr>
          <w:rFonts w:hAnsi="Times New Roman Bold"/>
          <w:sz w:val="24"/>
          <w:szCs w:val="24"/>
          <w:lang w:val="en-GB"/>
        </w:rPr>
        <w:tab/>
      </w:r>
    </w:p>
    <w:p w14:paraId="714D4A95" w14:textId="77777777" w:rsidR="0018578E" w:rsidRPr="00AC4313" w:rsidRDefault="0018578E" w:rsidP="0018578E">
      <w:pPr>
        <w:keepNext/>
        <w:keepLines/>
        <w:tabs>
          <w:tab w:val="left" w:pos="1134"/>
          <w:tab w:val="left" w:pos="1871"/>
          <w:tab w:val="left" w:pos="2268"/>
        </w:tabs>
        <w:overflowPunct w:val="0"/>
        <w:autoSpaceDE w:val="0"/>
        <w:autoSpaceDN w:val="0"/>
        <w:adjustRightInd w:val="0"/>
        <w:jc w:val="center"/>
        <w:textAlignment w:val="baseline"/>
        <w:rPr>
          <w:caps/>
          <w:sz w:val="28"/>
          <w:lang w:val="en-AU"/>
        </w:rPr>
      </w:pPr>
      <w:r w:rsidRPr="00AC4313">
        <w:rPr>
          <w:caps/>
          <w:sz w:val="28"/>
          <w:lang w:val="en-GB"/>
        </w:rPr>
        <w:t>ARTICLE</w:t>
      </w:r>
      <w:r w:rsidRPr="00AC4313">
        <w:rPr>
          <w:caps/>
          <w:sz w:val="28"/>
          <w:lang w:val="en-AU"/>
        </w:rPr>
        <w:t xml:space="preserve"> </w:t>
      </w:r>
      <w:r w:rsidRPr="00AC4313">
        <w:rPr>
          <w:rFonts w:eastAsiaTheme="majorEastAsia"/>
          <w:caps/>
          <w:color w:val="000000"/>
          <w:sz w:val="28"/>
          <w:lang w:val="en-AU"/>
        </w:rPr>
        <w:t>5</w:t>
      </w:r>
    </w:p>
    <w:p w14:paraId="3D333D60"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before="240"/>
        <w:jc w:val="center"/>
        <w:textAlignment w:val="baseline"/>
        <w:rPr>
          <w:b/>
          <w:sz w:val="28"/>
          <w:lang w:val="en-GB"/>
        </w:rPr>
      </w:pPr>
      <w:r w:rsidRPr="00AC4313">
        <w:rPr>
          <w:b/>
          <w:sz w:val="28"/>
          <w:lang w:val="en-GB"/>
        </w:rPr>
        <w:t>Frequency allocations</w:t>
      </w:r>
    </w:p>
    <w:p w14:paraId="71C66077" w14:textId="77777777" w:rsidR="0018578E" w:rsidRPr="00AC4313" w:rsidRDefault="0018578E" w:rsidP="0018578E">
      <w:pPr>
        <w:tabs>
          <w:tab w:val="left" w:pos="1134"/>
          <w:tab w:val="left" w:pos="1588"/>
          <w:tab w:val="left" w:pos="1985"/>
        </w:tabs>
        <w:overflowPunct w:val="0"/>
        <w:autoSpaceDE w:val="0"/>
        <w:autoSpaceDN w:val="0"/>
        <w:adjustRightInd w:val="0"/>
        <w:spacing w:before="120"/>
        <w:textAlignment w:val="baseline"/>
        <w:rPr>
          <w:sz w:val="24"/>
          <w:lang w:val="en-GB"/>
        </w:rPr>
      </w:pPr>
    </w:p>
    <w:p w14:paraId="626FB834" w14:textId="77777777" w:rsidR="0018578E" w:rsidRPr="00910D18" w:rsidRDefault="0018578E" w:rsidP="0018578E">
      <w:pPr>
        <w:jc w:val="both"/>
        <w:rPr>
          <w:sz w:val="24"/>
          <w:szCs w:val="24"/>
        </w:rPr>
      </w:pPr>
      <w:r w:rsidRPr="00910D18">
        <w:rPr>
          <w:b/>
          <w:sz w:val="24"/>
          <w:szCs w:val="24"/>
        </w:rPr>
        <w:t>Reasons</w:t>
      </w:r>
      <w:r w:rsidRPr="00910D18">
        <w:rPr>
          <w:sz w:val="24"/>
          <w:szCs w:val="24"/>
        </w:rPr>
        <w:t>: To maintain the existing designation for HAPS without modifications.</w:t>
      </w:r>
    </w:p>
    <w:p w14:paraId="72FA9035" w14:textId="77777777" w:rsidR="0018578E" w:rsidRPr="00AC4313" w:rsidRDefault="0018578E" w:rsidP="0018578E">
      <w:pPr>
        <w:tabs>
          <w:tab w:val="left" w:pos="1134"/>
          <w:tab w:val="left" w:pos="1588"/>
          <w:tab w:val="left" w:pos="1985"/>
        </w:tabs>
        <w:overflowPunct w:val="0"/>
        <w:autoSpaceDE w:val="0"/>
        <w:autoSpaceDN w:val="0"/>
        <w:adjustRightInd w:val="0"/>
        <w:spacing w:before="120"/>
        <w:textAlignment w:val="baseline"/>
        <w:rPr>
          <w:sz w:val="24"/>
          <w:lang w:val="en-GB"/>
        </w:rPr>
      </w:pPr>
    </w:p>
    <w:p w14:paraId="117B41FC" w14:textId="77777777" w:rsidR="0018578E" w:rsidRPr="00AC4313" w:rsidRDefault="0018578E" w:rsidP="0018578E">
      <w:pPr>
        <w:keepNext/>
        <w:tabs>
          <w:tab w:val="left" w:pos="1134"/>
          <w:tab w:val="left" w:pos="1871"/>
          <w:tab w:val="left" w:pos="2268"/>
        </w:tabs>
        <w:overflowPunct w:val="0"/>
        <w:autoSpaceDE w:val="0"/>
        <w:autoSpaceDN w:val="0"/>
        <w:adjustRightInd w:val="0"/>
        <w:spacing w:before="240"/>
        <w:textAlignment w:val="baseline"/>
        <w:rPr>
          <w:rFonts w:hAnsi="Times New Roman Bold"/>
          <w:b/>
          <w:sz w:val="24"/>
          <w:u w:val="single"/>
          <w:lang w:val="en-GB"/>
        </w:rPr>
      </w:pPr>
    </w:p>
    <w:p w14:paraId="409F166C" w14:textId="77777777" w:rsidR="0018578E" w:rsidRPr="00AC4313" w:rsidRDefault="0018578E" w:rsidP="0018578E">
      <w:pPr>
        <w:keepNext/>
        <w:tabs>
          <w:tab w:val="left" w:pos="1134"/>
          <w:tab w:val="left" w:pos="1871"/>
          <w:tab w:val="left" w:pos="2268"/>
        </w:tabs>
        <w:overflowPunct w:val="0"/>
        <w:autoSpaceDE w:val="0"/>
        <w:autoSpaceDN w:val="0"/>
        <w:adjustRightInd w:val="0"/>
        <w:spacing w:before="240"/>
        <w:textAlignment w:val="baseline"/>
        <w:rPr>
          <w:rFonts w:hAnsi="Times New Roman Bold"/>
          <w:b/>
          <w:sz w:val="24"/>
          <w:u w:val="single"/>
          <w:lang w:val="en-GB"/>
        </w:rPr>
      </w:pPr>
    </w:p>
    <w:p w14:paraId="322BF7B7" w14:textId="77777777" w:rsidR="0018578E" w:rsidRPr="00E571E3" w:rsidRDefault="0018578E" w:rsidP="0018578E">
      <w:pPr>
        <w:keepNext/>
        <w:tabs>
          <w:tab w:val="left" w:pos="1134"/>
          <w:tab w:val="left" w:pos="1871"/>
          <w:tab w:val="left" w:pos="2268"/>
        </w:tabs>
        <w:overflowPunct w:val="0"/>
        <w:autoSpaceDE w:val="0"/>
        <w:autoSpaceDN w:val="0"/>
        <w:adjustRightInd w:val="0"/>
        <w:spacing w:before="240"/>
        <w:textAlignment w:val="baseline"/>
        <w:rPr>
          <w:rFonts w:hAnsi="Times New Roman Bold"/>
          <w:sz w:val="24"/>
          <w:szCs w:val="24"/>
          <w:lang w:val="en-GB"/>
        </w:rPr>
      </w:pPr>
      <w:r w:rsidRPr="00E571E3">
        <w:rPr>
          <w:rFonts w:hAnsi="Times New Roman Bold"/>
          <w:b/>
          <w:sz w:val="24"/>
          <w:szCs w:val="24"/>
          <w:u w:val="single"/>
          <w:lang w:val="en-GB"/>
        </w:rPr>
        <w:t>NOC</w:t>
      </w:r>
      <w:r w:rsidRPr="00E571E3">
        <w:rPr>
          <w:rFonts w:hAnsi="Times New Roman Bold"/>
          <w:sz w:val="24"/>
          <w:szCs w:val="24"/>
          <w:lang w:val="en-GB"/>
        </w:rPr>
        <w:tab/>
      </w:r>
      <w:r w:rsidRPr="00E571E3">
        <w:rPr>
          <w:rFonts w:hAnsi="Times New Roman Bold"/>
          <w:sz w:val="24"/>
          <w:szCs w:val="24"/>
          <w:lang w:val="en-GB"/>
        </w:rPr>
        <w:tab/>
      </w:r>
      <w:r w:rsidRPr="00E571E3">
        <w:rPr>
          <w:rFonts w:hAnsi="Times New Roman Bold"/>
          <w:b/>
          <w:sz w:val="24"/>
          <w:szCs w:val="24"/>
          <w:lang w:val="en-GB"/>
        </w:rPr>
        <w:t>USA/1.14/2</w:t>
      </w:r>
      <w:r w:rsidRPr="00E571E3">
        <w:rPr>
          <w:rFonts w:hAnsi="Times New Roman Bold"/>
          <w:sz w:val="24"/>
          <w:szCs w:val="24"/>
          <w:lang w:val="en-GB"/>
        </w:rPr>
        <w:tab/>
      </w:r>
    </w:p>
    <w:p w14:paraId="5BCAF016" w14:textId="77777777" w:rsidR="0018578E" w:rsidRPr="00AC4313" w:rsidRDefault="0018578E" w:rsidP="0018578E"/>
    <w:p w14:paraId="13695635" w14:textId="77777777" w:rsidR="0018578E" w:rsidRPr="00AC4313" w:rsidRDefault="0018578E" w:rsidP="0018578E"/>
    <w:p w14:paraId="4B1CFD67" w14:textId="77777777" w:rsidR="0018578E" w:rsidRPr="00AC4313" w:rsidRDefault="0018578E" w:rsidP="0018578E">
      <w:pPr>
        <w:keepNext/>
        <w:keepLines/>
        <w:tabs>
          <w:tab w:val="left" w:pos="1134"/>
          <w:tab w:val="left" w:pos="1871"/>
          <w:tab w:val="left" w:pos="2268"/>
        </w:tabs>
        <w:overflowPunct w:val="0"/>
        <w:autoSpaceDE w:val="0"/>
        <w:autoSpaceDN w:val="0"/>
        <w:adjustRightInd w:val="0"/>
        <w:jc w:val="center"/>
        <w:rPr>
          <w:rFonts w:eastAsiaTheme="minorHAnsi"/>
          <w:caps/>
          <w:sz w:val="28"/>
          <w:szCs w:val="24"/>
        </w:rPr>
      </w:pPr>
      <w:r w:rsidRPr="00AC4313">
        <w:rPr>
          <w:rFonts w:eastAsiaTheme="minorHAnsi"/>
          <w:caps/>
          <w:sz w:val="28"/>
          <w:szCs w:val="24"/>
        </w:rPr>
        <w:t>RESOLUTION 150 (WRC</w:t>
      </w:r>
      <w:r w:rsidRPr="00AC4313">
        <w:rPr>
          <w:rFonts w:eastAsiaTheme="minorHAnsi"/>
          <w:caps/>
          <w:sz w:val="28"/>
          <w:szCs w:val="24"/>
        </w:rPr>
        <w:noBreakHyphen/>
        <w:t>12)</w:t>
      </w:r>
    </w:p>
    <w:p w14:paraId="32324391"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szCs w:val="24"/>
          <w:lang w:eastAsia="ja-JP"/>
        </w:rPr>
      </w:pPr>
      <w:r w:rsidRPr="00AC4313">
        <w:rPr>
          <w:rFonts w:ascii="Times New Roman Bold" w:eastAsiaTheme="minorHAnsi" w:hAnsi="Times New Roman Bold" w:cs="Times New Roman Bold"/>
          <w:b/>
          <w:sz w:val="28"/>
          <w:szCs w:val="24"/>
        </w:rPr>
        <w:t xml:space="preserve">Use of the bands 6 440-6 520 MHz and 6 560-6 640 MHz by gateway links </w:t>
      </w:r>
      <w:r w:rsidRPr="00AC4313">
        <w:rPr>
          <w:rFonts w:ascii="Times New Roman Bold" w:eastAsiaTheme="minorHAnsi" w:hAnsi="Times New Roman Bold" w:cs="Times New Roman Bold"/>
          <w:b/>
          <w:sz w:val="28"/>
          <w:szCs w:val="24"/>
        </w:rPr>
        <w:br/>
      </w:r>
      <w:r w:rsidRPr="00AC4313">
        <w:rPr>
          <w:rFonts w:ascii="Times New Roman Bold" w:eastAsiaTheme="minorHAnsi" w:hAnsi="Times New Roman Bold" w:cs="Times New Roman Bold"/>
          <w:b/>
          <w:sz w:val="28"/>
          <w:szCs w:val="24"/>
          <w:lang w:eastAsia="ja-JP"/>
        </w:rPr>
        <w:t>for high-altitude platform stations in the fixed service</w:t>
      </w:r>
    </w:p>
    <w:p w14:paraId="4D56E1C6" w14:textId="77777777" w:rsidR="0018578E" w:rsidRPr="00E571E3" w:rsidRDefault="0018578E" w:rsidP="0018578E">
      <w:pPr>
        <w:rPr>
          <w:sz w:val="24"/>
          <w:szCs w:val="24"/>
          <w:lang w:eastAsia="ja-JP"/>
        </w:rPr>
      </w:pPr>
    </w:p>
    <w:p w14:paraId="19204971" w14:textId="77777777" w:rsidR="0018578E" w:rsidRPr="00E571E3" w:rsidRDefault="0018578E" w:rsidP="0018578E">
      <w:pPr>
        <w:rPr>
          <w:sz w:val="24"/>
          <w:szCs w:val="24"/>
          <w:lang w:eastAsia="ja-JP"/>
        </w:rPr>
      </w:pPr>
    </w:p>
    <w:p w14:paraId="06AE25BB" w14:textId="77777777" w:rsidR="0018578E" w:rsidRPr="00E571E3" w:rsidRDefault="0018578E" w:rsidP="0018578E">
      <w:pPr>
        <w:jc w:val="both"/>
        <w:rPr>
          <w:sz w:val="24"/>
          <w:szCs w:val="24"/>
        </w:rPr>
      </w:pPr>
      <w:r w:rsidRPr="00E571E3">
        <w:rPr>
          <w:b/>
          <w:sz w:val="24"/>
          <w:szCs w:val="24"/>
        </w:rPr>
        <w:t>Reasons</w:t>
      </w:r>
      <w:r w:rsidRPr="00E571E3">
        <w:rPr>
          <w:sz w:val="24"/>
          <w:szCs w:val="24"/>
        </w:rPr>
        <w:t>: To maintain the existing designation for HAPS without modifications.</w:t>
      </w:r>
    </w:p>
    <w:p w14:paraId="61EA3AD1" w14:textId="77777777" w:rsidR="0018578E" w:rsidRPr="00E571E3" w:rsidRDefault="0018578E" w:rsidP="0018578E">
      <w:pPr>
        <w:tabs>
          <w:tab w:val="left" w:pos="1134"/>
          <w:tab w:val="left" w:pos="1588"/>
          <w:tab w:val="left" w:pos="1985"/>
        </w:tabs>
        <w:overflowPunct w:val="0"/>
        <w:autoSpaceDE w:val="0"/>
        <w:autoSpaceDN w:val="0"/>
        <w:adjustRightInd w:val="0"/>
        <w:spacing w:before="120"/>
        <w:textAlignment w:val="baseline"/>
        <w:rPr>
          <w:color w:val="000000" w:themeColor="text1"/>
          <w:sz w:val="24"/>
          <w:szCs w:val="24"/>
          <w:lang w:val="en-GB"/>
        </w:rPr>
      </w:pPr>
    </w:p>
    <w:p w14:paraId="71DF537E" w14:textId="77777777" w:rsidR="0018578E" w:rsidRPr="00E571E3" w:rsidRDefault="0018578E" w:rsidP="0018578E">
      <w:pPr>
        <w:keepNext/>
        <w:tabs>
          <w:tab w:val="left" w:pos="1134"/>
          <w:tab w:val="left" w:pos="1871"/>
          <w:tab w:val="left" w:pos="2268"/>
        </w:tabs>
        <w:overflowPunct w:val="0"/>
        <w:autoSpaceDE w:val="0"/>
        <w:autoSpaceDN w:val="0"/>
        <w:adjustRightInd w:val="0"/>
        <w:spacing w:before="240"/>
        <w:textAlignment w:val="baseline"/>
        <w:rPr>
          <w:rFonts w:hAnsi="Times New Roman Bold"/>
          <w:b/>
          <w:i/>
          <w:sz w:val="24"/>
          <w:szCs w:val="24"/>
          <w:u w:val="single"/>
          <w:lang w:val="en-GB"/>
        </w:rPr>
      </w:pPr>
      <w:r w:rsidRPr="00E571E3">
        <w:rPr>
          <w:rFonts w:hAnsi="Times New Roman Bold"/>
          <w:b/>
          <w:i/>
          <w:sz w:val="24"/>
          <w:szCs w:val="24"/>
          <w:highlight w:val="yellow"/>
          <w:u w:val="single"/>
          <w:lang w:val="en-GB"/>
        </w:rPr>
        <w:t>Note:  Identical to Doc. IWG-2/078r3</w:t>
      </w:r>
    </w:p>
    <w:p w14:paraId="1F92F45F" w14:textId="77777777" w:rsidR="0018578E" w:rsidRPr="00E571E3" w:rsidRDefault="0018578E" w:rsidP="0018578E">
      <w:pPr>
        <w:tabs>
          <w:tab w:val="left" w:pos="1134"/>
          <w:tab w:val="left" w:pos="1588"/>
          <w:tab w:val="left" w:pos="1985"/>
        </w:tabs>
        <w:overflowPunct w:val="0"/>
        <w:autoSpaceDE w:val="0"/>
        <w:autoSpaceDN w:val="0"/>
        <w:adjustRightInd w:val="0"/>
        <w:spacing w:before="120"/>
        <w:textAlignment w:val="baseline"/>
        <w:rPr>
          <w:color w:val="000000" w:themeColor="text1"/>
          <w:sz w:val="24"/>
          <w:szCs w:val="24"/>
          <w:lang w:val="en-GB"/>
        </w:rPr>
      </w:pPr>
    </w:p>
    <w:p w14:paraId="63B5B40E" w14:textId="77777777" w:rsidR="0018578E" w:rsidRPr="00E571E3" w:rsidRDefault="0018578E" w:rsidP="0018578E">
      <w:pPr>
        <w:keepNext/>
        <w:keepLines/>
        <w:spacing w:before="40"/>
        <w:outlineLvl w:val="1"/>
        <w:rPr>
          <w:rFonts w:eastAsiaTheme="majorEastAsia"/>
          <w:b/>
          <w:color w:val="000000" w:themeColor="text1"/>
          <w:sz w:val="24"/>
          <w:szCs w:val="24"/>
          <w:u w:val="single"/>
        </w:rPr>
      </w:pPr>
    </w:p>
    <w:p w14:paraId="4CC96B3B" w14:textId="77777777" w:rsidR="0018578E" w:rsidRPr="00E571E3" w:rsidRDefault="0018578E" w:rsidP="0018578E">
      <w:pPr>
        <w:keepNext/>
        <w:keepLines/>
        <w:spacing w:before="40"/>
        <w:outlineLvl w:val="1"/>
        <w:rPr>
          <w:rFonts w:eastAsiaTheme="majorEastAsia"/>
          <w:i/>
          <w:color w:val="000000" w:themeColor="text1"/>
          <w:sz w:val="24"/>
          <w:szCs w:val="24"/>
          <w:u w:val="single"/>
        </w:rPr>
      </w:pPr>
      <w:r w:rsidRPr="00E571E3">
        <w:rPr>
          <w:rFonts w:eastAsiaTheme="majorEastAsia"/>
          <w:i/>
          <w:color w:val="000000" w:themeColor="text1"/>
          <w:sz w:val="24"/>
          <w:szCs w:val="24"/>
          <w:u w:val="single"/>
        </w:rPr>
        <w:t>For the band 6 560–6 640 MHz Band:</w:t>
      </w:r>
    </w:p>
    <w:p w14:paraId="662390B8" w14:textId="77777777" w:rsidR="0018578E" w:rsidRPr="00E571E3" w:rsidRDefault="0018578E" w:rsidP="0018578E">
      <w:pPr>
        <w:rPr>
          <w:sz w:val="24"/>
          <w:szCs w:val="24"/>
        </w:rPr>
      </w:pPr>
    </w:p>
    <w:p w14:paraId="7D73DE52" w14:textId="77777777" w:rsidR="0018578E" w:rsidRPr="00E571E3" w:rsidRDefault="0018578E" w:rsidP="0018578E">
      <w:pPr>
        <w:keepNext/>
        <w:tabs>
          <w:tab w:val="left" w:pos="1134"/>
          <w:tab w:val="left" w:pos="1871"/>
          <w:tab w:val="left" w:pos="2268"/>
        </w:tabs>
        <w:overflowPunct w:val="0"/>
        <w:autoSpaceDE w:val="0"/>
        <w:autoSpaceDN w:val="0"/>
        <w:adjustRightInd w:val="0"/>
        <w:spacing w:before="240"/>
        <w:textAlignment w:val="baseline"/>
        <w:rPr>
          <w:rFonts w:hAnsi="Times New Roman Bold"/>
          <w:b/>
          <w:sz w:val="24"/>
          <w:szCs w:val="24"/>
          <w:u w:val="single"/>
          <w:lang w:val="en-GB"/>
        </w:rPr>
      </w:pPr>
      <w:r w:rsidRPr="00E571E3">
        <w:rPr>
          <w:rFonts w:hAnsi="Times New Roman Bold"/>
          <w:b/>
          <w:sz w:val="24"/>
          <w:szCs w:val="24"/>
          <w:u w:val="single"/>
          <w:lang w:val="en-GB"/>
        </w:rPr>
        <w:t>NOC</w:t>
      </w:r>
      <w:r w:rsidRPr="00E571E3">
        <w:rPr>
          <w:rFonts w:hAnsi="Times New Roman Bold"/>
          <w:sz w:val="24"/>
          <w:szCs w:val="24"/>
          <w:lang w:val="en-GB"/>
        </w:rPr>
        <w:tab/>
      </w:r>
      <w:r w:rsidRPr="00E571E3">
        <w:rPr>
          <w:rFonts w:hAnsi="Times New Roman Bold"/>
          <w:sz w:val="24"/>
          <w:szCs w:val="24"/>
          <w:lang w:val="en-GB"/>
        </w:rPr>
        <w:tab/>
      </w:r>
      <w:r w:rsidRPr="00E571E3">
        <w:rPr>
          <w:rFonts w:hAnsi="Times New Roman Bold"/>
          <w:b/>
          <w:sz w:val="24"/>
          <w:szCs w:val="24"/>
          <w:lang w:val="en-GB"/>
        </w:rPr>
        <w:t>USA/1.14/4</w:t>
      </w:r>
      <w:r w:rsidRPr="00E571E3">
        <w:rPr>
          <w:rFonts w:hAnsi="Times New Roman Bold"/>
          <w:sz w:val="24"/>
          <w:szCs w:val="24"/>
          <w:lang w:val="en-GB"/>
        </w:rPr>
        <w:tab/>
      </w:r>
    </w:p>
    <w:p w14:paraId="6124FD2D" w14:textId="77777777" w:rsidR="0018578E" w:rsidRPr="00AC4313" w:rsidRDefault="0018578E" w:rsidP="0018578E">
      <w:pPr>
        <w:keepNext/>
        <w:keepLines/>
        <w:tabs>
          <w:tab w:val="left" w:pos="1134"/>
          <w:tab w:val="left" w:pos="1871"/>
          <w:tab w:val="left" w:pos="2268"/>
        </w:tabs>
        <w:overflowPunct w:val="0"/>
        <w:autoSpaceDE w:val="0"/>
        <w:autoSpaceDN w:val="0"/>
        <w:adjustRightInd w:val="0"/>
        <w:jc w:val="center"/>
        <w:textAlignment w:val="baseline"/>
        <w:rPr>
          <w:caps/>
          <w:sz w:val="28"/>
          <w:lang w:val="en-GB"/>
        </w:rPr>
      </w:pPr>
    </w:p>
    <w:p w14:paraId="63119E42" w14:textId="77777777" w:rsidR="0018578E" w:rsidRPr="00AC4313" w:rsidRDefault="0018578E" w:rsidP="0018578E">
      <w:pPr>
        <w:keepNext/>
        <w:keepLines/>
        <w:tabs>
          <w:tab w:val="left" w:pos="1134"/>
          <w:tab w:val="left" w:pos="1871"/>
          <w:tab w:val="left" w:pos="2268"/>
        </w:tabs>
        <w:overflowPunct w:val="0"/>
        <w:autoSpaceDE w:val="0"/>
        <w:autoSpaceDN w:val="0"/>
        <w:adjustRightInd w:val="0"/>
        <w:jc w:val="center"/>
        <w:textAlignment w:val="baseline"/>
        <w:rPr>
          <w:caps/>
          <w:sz w:val="28"/>
          <w:lang w:val="en-AU"/>
        </w:rPr>
      </w:pPr>
      <w:r w:rsidRPr="00AC4313">
        <w:rPr>
          <w:caps/>
          <w:sz w:val="28"/>
          <w:lang w:val="en-GB"/>
        </w:rPr>
        <w:t>ARTICLE</w:t>
      </w:r>
      <w:r w:rsidRPr="00AC4313">
        <w:rPr>
          <w:caps/>
          <w:sz w:val="28"/>
          <w:lang w:val="en-AU"/>
        </w:rPr>
        <w:t xml:space="preserve"> </w:t>
      </w:r>
      <w:r w:rsidRPr="00AC4313">
        <w:rPr>
          <w:rFonts w:eastAsiaTheme="majorEastAsia"/>
          <w:caps/>
          <w:color w:val="000000"/>
          <w:sz w:val="28"/>
          <w:lang w:val="en-AU"/>
        </w:rPr>
        <w:t>5</w:t>
      </w:r>
    </w:p>
    <w:p w14:paraId="35F12DEF"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before="240"/>
        <w:jc w:val="center"/>
        <w:textAlignment w:val="baseline"/>
        <w:rPr>
          <w:b/>
          <w:sz w:val="28"/>
        </w:rPr>
      </w:pPr>
      <w:r w:rsidRPr="00AC4313">
        <w:rPr>
          <w:b/>
          <w:sz w:val="28"/>
          <w:lang w:val="en-GB"/>
        </w:rPr>
        <w:t>Frequency allocations</w:t>
      </w:r>
    </w:p>
    <w:p w14:paraId="007BE925" w14:textId="77777777" w:rsidR="0018578E" w:rsidRPr="00AC4313" w:rsidRDefault="0018578E" w:rsidP="0018578E">
      <w:pPr>
        <w:tabs>
          <w:tab w:val="left" w:pos="1134"/>
          <w:tab w:val="left" w:pos="1588"/>
          <w:tab w:val="left" w:pos="1985"/>
        </w:tabs>
        <w:overflowPunct w:val="0"/>
        <w:autoSpaceDE w:val="0"/>
        <w:autoSpaceDN w:val="0"/>
        <w:adjustRightInd w:val="0"/>
        <w:spacing w:before="120"/>
        <w:textAlignment w:val="baseline"/>
        <w:rPr>
          <w:sz w:val="24"/>
          <w:lang w:val="en-GB"/>
        </w:rPr>
      </w:pPr>
    </w:p>
    <w:p w14:paraId="2CABD036" w14:textId="77777777" w:rsidR="0018578E" w:rsidRPr="00AC4313" w:rsidRDefault="0018578E" w:rsidP="0018578E">
      <w:pPr>
        <w:jc w:val="both"/>
        <w:rPr>
          <w:b/>
          <w:i/>
          <w:sz w:val="22"/>
          <w:szCs w:val="22"/>
        </w:rPr>
      </w:pPr>
    </w:p>
    <w:p w14:paraId="565F820E" w14:textId="77777777" w:rsidR="0018578E" w:rsidRPr="00E571E3" w:rsidRDefault="0018578E" w:rsidP="0018578E">
      <w:pPr>
        <w:jc w:val="both"/>
        <w:rPr>
          <w:sz w:val="24"/>
          <w:szCs w:val="24"/>
        </w:rPr>
      </w:pPr>
      <w:r w:rsidRPr="00E571E3">
        <w:rPr>
          <w:b/>
          <w:sz w:val="24"/>
          <w:szCs w:val="24"/>
        </w:rPr>
        <w:t>Reasons</w:t>
      </w:r>
      <w:r w:rsidRPr="00E571E3">
        <w:rPr>
          <w:sz w:val="24"/>
          <w:szCs w:val="24"/>
        </w:rPr>
        <w:t>: To maintain the existing designation for HAPS without modifications.</w:t>
      </w:r>
    </w:p>
    <w:p w14:paraId="290D41A5" w14:textId="77777777" w:rsidR="0018578E" w:rsidRPr="00E571E3" w:rsidRDefault="0018578E" w:rsidP="0018578E">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7C9C1DF8" w14:textId="77777777" w:rsidR="0018578E" w:rsidRPr="00E571E3" w:rsidRDefault="0018578E" w:rsidP="0018578E">
      <w:pPr>
        <w:keepNext/>
        <w:tabs>
          <w:tab w:val="left" w:pos="1134"/>
          <w:tab w:val="left" w:pos="1871"/>
          <w:tab w:val="left" w:pos="2268"/>
        </w:tabs>
        <w:overflowPunct w:val="0"/>
        <w:autoSpaceDE w:val="0"/>
        <w:autoSpaceDN w:val="0"/>
        <w:adjustRightInd w:val="0"/>
        <w:spacing w:before="240"/>
        <w:textAlignment w:val="baseline"/>
        <w:rPr>
          <w:rFonts w:hAnsi="Times New Roman Bold"/>
          <w:b/>
          <w:sz w:val="24"/>
          <w:szCs w:val="24"/>
          <w:u w:val="single"/>
          <w:lang w:val="en-GB"/>
        </w:rPr>
      </w:pPr>
    </w:p>
    <w:p w14:paraId="0C36BACB" w14:textId="77777777" w:rsidR="0018578E" w:rsidRPr="00E571E3" w:rsidRDefault="0018578E" w:rsidP="0018578E">
      <w:pPr>
        <w:keepNext/>
        <w:tabs>
          <w:tab w:val="left" w:pos="1134"/>
          <w:tab w:val="left" w:pos="1871"/>
          <w:tab w:val="left" w:pos="2268"/>
        </w:tabs>
        <w:overflowPunct w:val="0"/>
        <w:autoSpaceDE w:val="0"/>
        <w:autoSpaceDN w:val="0"/>
        <w:adjustRightInd w:val="0"/>
        <w:spacing w:before="240"/>
        <w:textAlignment w:val="baseline"/>
        <w:rPr>
          <w:rFonts w:hAnsi="Times New Roman Bold"/>
          <w:b/>
          <w:sz w:val="24"/>
          <w:szCs w:val="24"/>
          <w:u w:val="single"/>
          <w:lang w:val="en-GB"/>
        </w:rPr>
      </w:pPr>
      <w:r w:rsidRPr="00E571E3">
        <w:rPr>
          <w:rFonts w:hAnsi="Times New Roman Bold"/>
          <w:b/>
          <w:sz w:val="24"/>
          <w:szCs w:val="24"/>
          <w:u w:val="single"/>
          <w:lang w:val="en-GB"/>
        </w:rPr>
        <w:t>NOC</w:t>
      </w:r>
      <w:r w:rsidRPr="00E571E3">
        <w:rPr>
          <w:rFonts w:hAnsi="Times New Roman Bold"/>
          <w:sz w:val="24"/>
          <w:szCs w:val="24"/>
          <w:lang w:val="en-GB"/>
        </w:rPr>
        <w:tab/>
      </w:r>
      <w:r w:rsidRPr="00E571E3">
        <w:rPr>
          <w:rFonts w:hAnsi="Times New Roman Bold"/>
          <w:sz w:val="24"/>
          <w:szCs w:val="24"/>
          <w:lang w:val="en-GB"/>
        </w:rPr>
        <w:tab/>
      </w:r>
      <w:r w:rsidRPr="00E571E3">
        <w:rPr>
          <w:rFonts w:hAnsi="Times New Roman Bold"/>
          <w:b/>
          <w:sz w:val="24"/>
          <w:szCs w:val="24"/>
          <w:lang w:val="en-GB"/>
        </w:rPr>
        <w:t>USA/1.14/5</w:t>
      </w:r>
    </w:p>
    <w:p w14:paraId="2AA8AF6D"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before="480"/>
        <w:jc w:val="center"/>
        <w:rPr>
          <w:rFonts w:eastAsiaTheme="minorHAnsi"/>
          <w:caps/>
          <w:sz w:val="28"/>
          <w:szCs w:val="24"/>
        </w:rPr>
      </w:pPr>
      <w:r w:rsidRPr="00AC4313">
        <w:rPr>
          <w:rFonts w:eastAsiaTheme="minorHAnsi"/>
          <w:caps/>
          <w:sz w:val="28"/>
          <w:szCs w:val="24"/>
        </w:rPr>
        <w:t>RESOLUTION 150 (WRC</w:t>
      </w:r>
      <w:r w:rsidRPr="00AC4313">
        <w:rPr>
          <w:rFonts w:eastAsiaTheme="minorHAnsi"/>
          <w:caps/>
          <w:sz w:val="28"/>
          <w:szCs w:val="24"/>
        </w:rPr>
        <w:noBreakHyphen/>
        <w:t>12)</w:t>
      </w:r>
    </w:p>
    <w:p w14:paraId="245EAC7C"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szCs w:val="24"/>
          <w:lang w:eastAsia="ja-JP"/>
        </w:rPr>
      </w:pPr>
      <w:r w:rsidRPr="00AC4313">
        <w:rPr>
          <w:rFonts w:ascii="Times New Roman Bold" w:eastAsiaTheme="minorHAnsi" w:hAnsi="Times New Roman Bold" w:cs="Times New Roman Bold"/>
          <w:b/>
          <w:sz w:val="28"/>
          <w:szCs w:val="24"/>
        </w:rPr>
        <w:t xml:space="preserve">Use of the bands 6 440-6 520 MHz and 6 560-6 640 MHz by gateway links </w:t>
      </w:r>
      <w:r w:rsidRPr="00AC4313">
        <w:rPr>
          <w:rFonts w:ascii="Times New Roman Bold" w:eastAsiaTheme="minorHAnsi" w:hAnsi="Times New Roman Bold" w:cs="Times New Roman Bold"/>
          <w:b/>
          <w:sz w:val="28"/>
          <w:szCs w:val="24"/>
        </w:rPr>
        <w:br/>
      </w:r>
      <w:r w:rsidRPr="00AC4313">
        <w:rPr>
          <w:rFonts w:ascii="Times New Roman Bold" w:eastAsiaTheme="minorHAnsi" w:hAnsi="Times New Roman Bold" w:cs="Times New Roman Bold"/>
          <w:b/>
          <w:sz w:val="28"/>
          <w:szCs w:val="24"/>
          <w:lang w:eastAsia="ja-JP"/>
        </w:rPr>
        <w:t>for high-altitude platform stations in the fixed service</w:t>
      </w:r>
    </w:p>
    <w:p w14:paraId="5F0BDA40" w14:textId="77777777" w:rsidR="0018578E" w:rsidRPr="00AC4313" w:rsidRDefault="0018578E" w:rsidP="0018578E">
      <w:pPr>
        <w:tabs>
          <w:tab w:val="left" w:pos="1134"/>
          <w:tab w:val="left" w:pos="1588"/>
          <w:tab w:val="left" w:pos="1985"/>
        </w:tabs>
        <w:overflowPunct w:val="0"/>
        <w:autoSpaceDE w:val="0"/>
        <w:autoSpaceDN w:val="0"/>
        <w:adjustRightInd w:val="0"/>
        <w:spacing w:before="120"/>
        <w:textAlignment w:val="baseline"/>
        <w:rPr>
          <w:sz w:val="24"/>
          <w:lang w:val="en-GB"/>
        </w:rPr>
      </w:pPr>
    </w:p>
    <w:p w14:paraId="64C0B4D8" w14:textId="77777777" w:rsidR="0018578E" w:rsidRPr="00E571E3" w:rsidRDefault="0018578E" w:rsidP="0018578E">
      <w:pPr>
        <w:jc w:val="both"/>
        <w:rPr>
          <w:sz w:val="24"/>
          <w:szCs w:val="24"/>
        </w:rPr>
      </w:pPr>
      <w:r w:rsidRPr="00E571E3">
        <w:rPr>
          <w:b/>
          <w:sz w:val="24"/>
          <w:szCs w:val="24"/>
        </w:rPr>
        <w:t>Reasons</w:t>
      </w:r>
      <w:r w:rsidRPr="00E571E3">
        <w:rPr>
          <w:sz w:val="24"/>
          <w:szCs w:val="24"/>
        </w:rPr>
        <w:t>: To maintain the existing designation for HAPS without modifications.</w:t>
      </w:r>
    </w:p>
    <w:p w14:paraId="4FE6BC60" w14:textId="77777777" w:rsidR="0018578E" w:rsidRPr="00E571E3" w:rsidRDefault="0018578E" w:rsidP="0018578E">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61D59D05" w14:textId="77777777" w:rsidR="0018578E" w:rsidRPr="00E571E3" w:rsidRDefault="0018578E" w:rsidP="0018578E">
      <w:pPr>
        <w:jc w:val="both"/>
        <w:rPr>
          <w:b/>
          <w:sz w:val="24"/>
          <w:szCs w:val="24"/>
        </w:rPr>
      </w:pPr>
    </w:p>
    <w:p w14:paraId="5AF5A31B" w14:textId="77777777" w:rsidR="0018578E" w:rsidRPr="00E571E3" w:rsidRDefault="0018578E" w:rsidP="0018578E">
      <w:pPr>
        <w:keepNext/>
        <w:tabs>
          <w:tab w:val="left" w:pos="1134"/>
          <w:tab w:val="left" w:pos="1871"/>
          <w:tab w:val="left" w:pos="2268"/>
        </w:tabs>
        <w:overflowPunct w:val="0"/>
        <w:autoSpaceDE w:val="0"/>
        <w:autoSpaceDN w:val="0"/>
        <w:adjustRightInd w:val="0"/>
        <w:spacing w:before="240"/>
        <w:textAlignment w:val="baseline"/>
        <w:rPr>
          <w:rFonts w:hAnsi="Times New Roman Bold"/>
          <w:b/>
          <w:i/>
          <w:sz w:val="24"/>
          <w:szCs w:val="24"/>
          <w:u w:val="single"/>
          <w:lang w:val="en-GB"/>
        </w:rPr>
      </w:pPr>
      <w:r w:rsidRPr="00E571E3">
        <w:rPr>
          <w:rFonts w:hAnsi="Times New Roman Bold"/>
          <w:b/>
          <w:i/>
          <w:sz w:val="24"/>
          <w:szCs w:val="24"/>
          <w:highlight w:val="yellow"/>
          <w:u w:val="single"/>
          <w:lang w:val="en-GB"/>
        </w:rPr>
        <w:t>Note:  Identical to Doc. IWG-2/078r3</w:t>
      </w:r>
    </w:p>
    <w:p w14:paraId="1C7F17EE" w14:textId="77777777" w:rsidR="0018578E" w:rsidRPr="00AC4313" w:rsidRDefault="0018578E" w:rsidP="0018578E">
      <w:pPr>
        <w:rPr>
          <w:b/>
          <w:i/>
          <w:sz w:val="22"/>
          <w:szCs w:val="22"/>
        </w:rPr>
      </w:pPr>
      <w:r w:rsidRPr="00AC4313">
        <w:rPr>
          <w:b/>
          <w:i/>
          <w:sz w:val="22"/>
          <w:szCs w:val="22"/>
        </w:rPr>
        <w:br w:type="page"/>
      </w:r>
    </w:p>
    <w:p w14:paraId="52C5C620" w14:textId="77777777" w:rsidR="0018578E" w:rsidRPr="00E571E3" w:rsidRDefault="0018578E" w:rsidP="0018578E">
      <w:pPr>
        <w:jc w:val="both"/>
        <w:rPr>
          <w:b/>
          <w:sz w:val="24"/>
          <w:szCs w:val="24"/>
        </w:rPr>
      </w:pPr>
      <w:r w:rsidRPr="00E571E3">
        <w:rPr>
          <w:b/>
          <w:sz w:val="24"/>
          <w:szCs w:val="24"/>
        </w:rPr>
        <w:t>2.</w:t>
      </w:r>
      <w:r w:rsidRPr="00E571E3">
        <w:rPr>
          <w:b/>
          <w:sz w:val="24"/>
          <w:szCs w:val="24"/>
        </w:rPr>
        <w:tab/>
        <w:t>PROPOSALS FOR THE 21.4 – 22 GHZ BAND</w:t>
      </w:r>
    </w:p>
    <w:p w14:paraId="084E8A1A" w14:textId="77777777" w:rsidR="0018578E" w:rsidRPr="00E571E3" w:rsidRDefault="0018578E" w:rsidP="0018578E">
      <w:pPr>
        <w:rPr>
          <w:sz w:val="24"/>
          <w:szCs w:val="24"/>
        </w:rPr>
      </w:pPr>
    </w:p>
    <w:p w14:paraId="4814BE11" w14:textId="77777777" w:rsidR="0018578E" w:rsidRPr="00E571E3" w:rsidRDefault="0018578E" w:rsidP="0018578E">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lang w:val="en-GB"/>
        </w:rPr>
        <w:t>MOD</w:t>
      </w:r>
      <w:r w:rsidRPr="00E571E3">
        <w:rPr>
          <w:b/>
          <w:sz w:val="24"/>
          <w:szCs w:val="24"/>
          <w:lang w:val="en-GB"/>
        </w:rPr>
        <w:tab/>
      </w:r>
      <w:r w:rsidRPr="00E571E3">
        <w:rPr>
          <w:b/>
          <w:sz w:val="24"/>
          <w:szCs w:val="24"/>
          <w:lang w:val="en-GB"/>
        </w:rPr>
        <w:tab/>
        <w:t>USA/1.14/6</w:t>
      </w:r>
    </w:p>
    <w:p w14:paraId="5ECC7BF9"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before="480"/>
        <w:jc w:val="center"/>
        <w:textAlignment w:val="baseline"/>
        <w:rPr>
          <w:caps/>
          <w:sz w:val="28"/>
          <w:lang w:val="en-AU"/>
        </w:rPr>
      </w:pPr>
      <w:r w:rsidRPr="00AC4313">
        <w:rPr>
          <w:caps/>
          <w:sz w:val="28"/>
          <w:lang w:val="en-GB"/>
        </w:rPr>
        <w:t>ARTICLE</w:t>
      </w:r>
      <w:r w:rsidRPr="00AC4313">
        <w:rPr>
          <w:caps/>
          <w:sz w:val="28"/>
          <w:lang w:val="en-AU"/>
        </w:rPr>
        <w:t xml:space="preserve"> </w:t>
      </w:r>
      <w:r w:rsidRPr="00AC4313">
        <w:rPr>
          <w:rFonts w:eastAsiaTheme="majorEastAsia"/>
          <w:caps/>
          <w:color w:val="000000"/>
          <w:sz w:val="28"/>
          <w:lang w:val="en-AU"/>
        </w:rPr>
        <w:t>5</w:t>
      </w:r>
    </w:p>
    <w:p w14:paraId="65BCEB94"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before="240"/>
        <w:jc w:val="center"/>
        <w:textAlignment w:val="baseline"/>
        <w:rPr>
          <w:b/>
          <w:sz w:val="28"/>
        </w:rPr>
      </w:pPr>
      <w:r w:rsidRPr="00AC4313">
        <w:rPr>
          <w:b/>
          <w:sz w:val="28"/>
          <w:lang w:val="en-GB"/>
        </w:rPr>
        <w:t>Frequency allocations</w:t>
      </w:r>
    </w:p>
    <w:p w14:paraId="1BA66ABA" w14:textId="77777777" w:rsidR="0018578E" w:rsidRPr="00AC4313" w:rsidRDefault="0018578E" w:rsidP="0018578E">
      <w:pPr>
        <w:keepNext/>
        <w:tabs>
          <w:tab w:val="center" w:pos="4820"/>
        </w:tabs>
        <w:overflowPunct w:val="0"/>
        <w:autoSpaceDE w:val="0"/>
        <w:autoSpaceDN w:val="0"/>
        <w:adjustRightInd w:val="0"/>
        <w:spacing w:before="360"/>
        <w:jc w:val="center"/>
        <w:rPr>
          <w:b/>
          <w:sz w:val="24"/>
          <w:lang w:val="en-GB"/>
        </w:rPr>
      </w:pPr>
      <w:r w:rsidRPr="00AC4313">
        <w:rPr>
          <w:b/>
          <w:sz w:val="24"/>
          <w:lang w:val="en-GB"/>
        </w:rPr>
        <w:t>Section</w:t>
      </w:r>
      <w:r w:rsidRPr="00AC4313">
        <w:rPr>
          <w:b/>
          <w:sz w:val="24"/>
          <w:lang w:val="en-AU"/>
        </w:rPr>
        <w:t xml:space="preserve"> IV – Table of Frequency Allocations</w:t>
      </w:r>
      <w:r w:rsidRPr="00AC4313">
        <w:rPr>
          <w:b/>
          <w:sz w:val="24"/>
          <w:lang w:val="en-AU"/>
        </w:rPr>
        <w:br/>
      </w:r>
      <w:r w:rsidRPr="00AC4313">
        <w:rPr>
          <w:bCs/>
          <w:sz w:val="24"/>
          <w:lang w:val="en-GB"/>
        </w:rPr>
        <w:t xml:space="preserve">(See No. </w:t>
      </w:r>
      <w:r w:rsidRPr="00AC4313">
        <w:rPr>
          <w:b/>
          <w:sz w:val="24"/>
          <w:lang w:val="en-GB"/>
        </w:rPr>
        <w:t>2.1</w:t>
      </w:r>
      <w:r w:rsidRPr="00AC4313">
        <w:rPr>
          <w:bCs/>
          <w:sz w:val="24"/>
          <w:lang w:val="en-GB"/>
        </w:rPr>
        <w:t>)</w:t>
      </w:r>
      <w:r w:rsidRPr="00AC4313">
        <w:rPr>
          <w:bCs/>
          <w:sz w:val="24"/>
          <w:lang w:val="en-GB"/>
        </w:rPr>
        <w:br/>
      </w:r>
      <w:r w:rsidRPr="00AC4313">
        <w:rPr>
          <w:bCs/>
          <w:sz w:val="24"/>
          <w:lang w:val="en-GB"/>
        </w:rPr>
        <w:br/>
      </w:r>
    </w:p>
    <w:p w14:paraId="5A5932DE"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rPr>
      </w:pPr>
      <w:r w:rsidRPr="00AC4313">
        <w:rPr>
          <w:rFonts w:ascii="Times New Roman Bold" w:hAnsi="Times New Roman Bold"/>
          <w:b/>
          <w:lang w:val="en-GB"/>
        </w:rPr>
        <w:t>18.4-22 GHz</w:t>
      </w:r>
    </w:p>
    <w:tbl>
      <w:tblPr>
        <w:tblpPr w:leftFromText="180" w:rightFromText="180" w:vertAnchor="text" w:tblpXSpec="center" w:tblpY="1"/>
        <w:tblOverlap w:val="never"/>
        <w:tblW w:w="9265" w:type="dxa"/>
        <w:tblLayout w:type="fixed"/>
        <w:tblCellMar>
          <w:left w:w="107" w:type="dxa"/>
          <w:right w:w="107" w:type="dxa"/>
        </w:tblCellMar>
        <w:tblLook w:val="04A0" w:firstRow="1" w:lastRow="0" w:firstColumn="1" w:lastColumn="0" w:noHBand="0" w:noVBand="1"/>
      </w:tblPr>
      <w:tblGrid>
        <w:gridCol w:w="3055"/>
        <w:gridCol w:w="3144"/>
        <w:gridCol w:w="3066"/>
      </w:tblGrid>
      <w:tr w:rsidR="0018578E" w:rsidRPr="00AC4313" w14:paraId="6BBC8FC7" w14:textId="77777777" w:rsidTr="0056257F">
        <w:trPr>
          <w:cantSplit/>
        </w:trPr>
        <w:tc>
          <w:tcPr>
            <w:tcW w:w="9265" w:type="dxa"/>
            <w:gridSpan w:val="3"/>
            <w:tcBorders>
              <w:top w:val="single" w:sz="4" w:space="0" w:color="auto"/>
              <w:left w:val="single" w:sz="4" w:space="0" w:color="auto"/>
              <w:bottom w:val="single" w:sz="4" w:space="0" w:color="auto"/>
              <w:right w:val="single" w:sz="4" w:space="0" w:color="auto"/>
            </w:tcBorders>
          </w:tcPr>
          <w:p w14:paraId="2B014B90"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Allocation to services</w:t>
            </w:r>
          </w:p>
        </w:tc>
      </w:tr>
      <w:tr w:rsidR="0018578E" w:rsidRPr="00AC4313" w14:paraId="15AB67AD" w14:textId="77777777" w:rsidTr="0056257F">
        <w:trPr>
          <w:cantSplit/>
        </w:trPr>
        <w:tc>
          <w:tcPr>
            <w:tcW w:w="3055" w:type="dxa"/>
            <w:tcBorders>
              <w:top w:val="single" w:sz="4" w:space="0" w:color="auto"/>
              <w:left w:val="single" w:sz="4" w:space="0" w:color="auto"/>
              <w:bottom w:val="single" w:sz="4" w:space="0" w:color="auto"/>
              <w:right w:val="single" w:sz="4" w:space="0" w:color="auto"/>
            </w:tcBorders>
          </w:tcPr>
          <w:p w14:paraId="3BE4B589"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Region 1</w:t>
            </w:r>
          </w:p>
        </w:tc>
        <w:tc>
          <w:tcPr>
            <w:tcW w:w="3144" w:type="dxa"/>
            <w:tcBorders>
              <w:top w:val="single" w:sz="4" w:space="0" w:color="auto"/>
              <w:left w:val="single" w:sz="4" w:space="0" w:color="auto"/>
              <w:bottom w:val="single" w:sz="4" w:space="0" w:color="auto"/>
              <w:right w:val="single" w:sz="4" w:space="0" w:color="auto"/>
            </w:tcBorders>
          </w:tcPr>
          <w:p w14:paraId="50152681"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Region 2</w:t>
            </w:r>
          </w:p>
        </w:tc>
        <w:tc>
          <w:tcPr>
            <w:tcW w:w="3066" w:type="dxa"/>
            <w:tcBorders>
              <w:top w:val="single" w:sz="4" w:space="0" w:color="auto"/>
              <w:left w:val="single" w:sz="4" w:space="0" w:color="auto"/>
              <w:bottom w:val="single" w:sz="4" w:space="0" w:color="auto"/>
              <w:right w:val="single" w:sz="4" w:space="0" w:color="auto"/>
            </w:tcBorders>
          </w:tcPr>
          <w:p w14:paraId="5673059E"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Region 3</w:t>
            </w:r>
          </w:p>
        </w:tc>
      </w:tr>
      <w:tr w:rsidR="0018578E" w:rsidRPr="00AC4313" w14:paraId="68A48CF5" w14:textId="77777777" w:rsidTr="0056257F">
        <w:trPr>
          <w:cantSplit/>
        </w:trPr>
        <w:tc>
          <w:tcPr>
            <w:tcW w:w="3055" w:type="dxa"/>
            <w:tcBorders>
              <w:top w:val="single" w:sz="4" w:space="0" w:color="auto"/>
              <w:left w:val="single" w:sz="4" w:space="0" w:color="auto"/>
              <w:bottom w:val="single" w:sz="4" w:space="0" w:color="auto"/>
              <w:right w:val="single" w:sz="4" w:space="0" w:color="auto"/>
            </w:tcBorders>
          </w:tcPr>
          <w:p w14:paraId="6BB51330"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b/>
                <w:lang w:val="en-GB"/>
              </w:rPr>
            </w:pPr>
            <w:r w:rsidRPr="00AC4313">
              <w:rPr>
                <w:b/>
                <w:lang w:val="en-GB"/>
              </w:rPr>
              <w:t>21.4-22</w:t>
            </w:r>
          </w:p>
          <w:p w14:paraId="1CAE133F"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AC4313">
              <w:rPr>
                <w:color w:val="000000"/>
                <w:lang w:val="en-GB"/>
              </w:rPr>
              <w:t>FIXED</w:t>
            </w:r>
          </w:p>
          <w:p w14:paraId="5D2526A3"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AC4313">
              <w:rPr>
                <w:color w:val="000000"/>
                <w:lang w:val="en-GB"/>
              </w:rPr>
              <w:t>MOBILE</w:t>
            </w:r>
          </w:p>
          <w:p w14:paraId="75481161"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lang w:val="en-GB"/>
              </w:rPr>
            </w:pPr>
            <w:r w:rsidRPr="00AC4313">
              <w:rPr>
                <w:color w:val="000000"/>
                <w:lang w:val="en-GB"/>
              </w:rPr>
              <w:t>BROADCASTING-</w:t>
            </w:r>
            <w:proofErr w:type="gramStart"/>
            <w:r w:rsidRPr="00AC4313">
              <w:rPr>
                <w:color w:val="000000"/>
                <w:lang w:val="en-GB"/>
              </w:rPr>
              <w:t xml:space="preserve">SATELLITE  </w:t>
            </w:r>
            <w:r w:rsidRPr="00AC4313">
              <w:rPr>
                <w:lang w:val="en-GB"/>
              </w:rPr>
              <w:t>5.208B</w:t>
            </w:r>
            <w:proofErr w:type="gramEnd"/>
          </w:p>
          <w:p w14:paraId="68CFB218"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proofErr w:type="gramStart"/>
            <w:r w:rsidRPr="00AC4313">
              <w:rPr>
                <w:color w:val="000000"/>
                <w:lang w:val="en-GB"/>
              </w:rPr>
              <w:t>5.530A  5.530B</w:t>
            </w:r>
            <w:proofErr w:type="gramEnd"/>
            <w:r w:rsidRPr="00AC4313">
              <w:rPr>
                <w:color w:val="000000"/>
                <w:lang w:val="en-GB"/>
              </w:rPr>
              <w:t xml:space="preserve">  5.530D</w:t>
            </w:r>
          </w:p>
        </w:tc>
        <w:tc>
          <w:tcPr>
            <w:tcW w:w="3144" w:type="dxa"/>
            <w:tcBorders>
              <w:top w:val="single" w:sz="4" w:space="0" w:color="auto"/>
              <w:left w:val="single" w:sz="4" w:space="0" w:color="auto"/>
              <w:bottom w:val="single" w:sz="4" w:space="0" w:color="auto"/>
              <w:right w:val="single" w:sz="4" w:space="0" w:color="auto"/>
            </w:tcBorders>
          </w:tcPr>
          <w:p w14:paraId="02F0264D"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b/>
                <w:lang w:val="en-GB"/>
              </w:rPr>
            </w:pPr>
            <w:r w:rsidRPr="00AC4313">
              <w:rPr>
                <w:b/>
                <w:lang w:val="en-GB"/>
              </w:rPr>
              <w:t>21.4-22</w:t>
            </w:r>
          </w:p>
          <w:p w14:paraId="51FA1ACF"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proofErr w:type="gramStart"/>
            <w:r w:rsidRPr="00AC4313">
              <w:rPr>
                <w:color w:val="000000"/>
                <w:lang w:val="en-GB"/>
              </w:rPr>
              <w:t>FIXED</w:t>
            </w:r>
            <w:ins w:id="222" w:author="Fernandez Jimenez, Virginia" w:date="2018-06-06T11:05:00Z">
              <w:r w:rsidRPr="00AC4313">
                <w:rPr>
                  <w:color w:val="000000"/>
                  <w:lang w:val="en-GB"/>
                </w:rPr>
                <w:t xml:space="preserve">  </w:t>
              </w:r>
            </w:ins>
            <w:ins w:id="223" w:author="Author">
              <w:r w:rsidRPr="00AC4313">
                <w:rPr>
                  <w:lang w:val="en-GB"/>
                </w:rPr>
                <w:t>ADD</w:t>
              </w:r>
              <w:proofErr w:type="gramEnd"/>
              <w:r w:rsidRPr="00AC4313">
                <w:rPr>
                  <w:lang w:val="en-GB"/>
                </w:rPr>
                <w:t xml:space="preserve"> 5.</w:t>
              </w:r>
            </w:ins>
            <w:ins w:id="224" w:author="CYBER CAFE" w:date="2018-06-04T07:37:00Z">
              <w:r w:rsidRPr="00AC4313">
                <w:rPr>
                  <w:lang w:val="en-GB"/>
                </w:rPr>
                <w:t>B</w:t>
              </w:r>
            </w:ins>
            <w:ins w:id="225" w:author="Author">
              <w:r w:rsidRPr="00AC4313">
                <w:rPr>
                  <w:lang w:val="en-GB"/>
                </w:rPr>
                <w:t>114</w:t>
              </w:r>
            </w:ins>
          </w:p>
          <w:p w14:paraId="02E351F2"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AC4313">
              <w:rPr>
                <w:color w:val="000000"/>
                <w:lang w:val="en-GB"/>
              </w:rPr>
              <w:t>MOBILE</w:t>
            </w:r>
          </w:p>
          <w:p w14:paraId="65CB53C1"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p>
          <w:p w14:paraId="4458FEB6"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lang w:val="en-GB"/>
              </w:rPr>
            </w:pPr>
            <w:r w:rsidRPr="00AC4313">
              <w:rPr>
                <w:color w:val="000000"/>
                <w:lang w:val="en-GB"/>
              </w:rPr>
              <w:br/>
            </w:r>
            <w:r w:rsidRPr="00AC4313">
              <w:rPr>
                <w:lang w:val="en-GB"/>
              </w:rPr>
              <w:t>5.530A</w:t>
            </w:r>
          </w:p>
        </w:tc>
        <w:tc>
          <w:tcPr>
            <w:tcW w:w="3066" w:type="dxa"/>
            <w:tcBorders>
              <w:top w:val="single" w:sz="4" w:space="0" w:color="auto"/>
              <w:left w:val="single" w:sz="4" w:space="0" w:color="auto"/>
              <w:bottom w:val="single" w:sz="4" w:space="0" w:color="auto"/>
              <w:right w:val="single" w:sz="4" w:space="0" w:color="auto"/>
            </w:tcBorders>
          </w:tcPr>
          <w:p w14:paraId="253076AB"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b/>
                <w:lang w:val="en-GB"/>
              </w:rPr>
            </w:pPr>
            <w:r w:rsidRPr="00AC4313">
              <w:rPr>
                <w:b/>
                <w:lang w:val="en-GB"/>
              </w:rPr>
              <w:t>21.4-22</w:t>
            </w:r>
          </w:p>
          <w:p w14:paraId="4F453CD6"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AC4313">
              <w:rPr>
                <w:color w:val="000000"/>
                <w:lang w:val="en-GB"/>
              </w:rPr>
              <w:t>FIXED</w:t>
            </w:r>
          </w:p>
          <w:p w14:paraId="2E3BB8DB"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AC4313">
              <w:rPr>
                <w:color w:val="000000"/>
                <w:lang w:val="en-GB"/>
              </w:rPr>
              <w:t>MOBILE</w:t>
            </w:r>
          </w:p>
          <w:p w14:paraId="442F7E9A"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color w:val="000000"/>
                <w:lang w:val="en-GB"/>
              </w:rPr>
            </w:pPr>
            <w:r w:rsidRPr="00AC4313">
              <w:rPr>
                <w:color w:val="000000"/>
                <w:lang w:val="en-GB"/>
              </w:rPr>
              <w:t>BROADCASTING-</w:t>
            </w:r>
            <w:proofErr w:type="gramStart"/>
            <w:r w:rsidRPr="00AC4313">
              <w:rPr>
                <w:color w:val="000000"/>
                <w:lang w:val="en-GB"/>
              </w:rPr>
              <w:t xml:space="preserve">SATELLITE  </w:t>
            </w:r>
            <w:r w:rsidRPr="00AC4313">
              <w:rPr>
                <w:lang w:val="en-GB"/>
              </w:rPr>
              <w:t>5.208B</w:t>
            </w:r>
            <w:proofErr w:type="gramEnd"/>
          </w:p>
          <w:p w14:paraId="6D18BA00"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30" w:after="30"/>
              <w:ind w:left="170" w:hanging="170"/>
              <w:textAlignment w:val="baseline"/>
              <w:rPr>
                <w:noProof/>
                <w:color w:val="000000"/>
                <w:lang w:val="en-GB"/>
              </w:rPr>
            </w:pPr>
            <w:proofErr w:type="gramStart"/>
            <w:r w:rsidRPr="00AC4313">
              <w:rPr>
                <w:color w:val="000000"/>
                <w:lang w:val="en-GB"/>
              </w:rPr>
              <w:t>5.530A  5.530B</w:t>
            </w:r>
            <w:proofErr w:type="gramEnd"/>
            <w:r w:rsidRPr="00AC4313">
              <w:rPr>
                <w:color w:val="000000"/>
                <w:lang w:val="en-GB"/>
              </w:rPr>
              <w:t xml:space="preserve">  5.530D  5.531</w:t>
            </w:r>
          </w:p>
        </w:tc>
      </w:tr>
    </w:tbl>
    <w:p w14:paraId="0BC06FB2" w14:textId="77777777" w:rsidR="0018578E" w:rsidRPr="00AC4313" w:rsidRDefault="0018578E" w:rsidP="0018578E">
      <w:pPr>
        <w:jc w:val="both"/>
        <w:rPr>
          <w:b/>
          <w:i/>
          <w:sz w:val="22"/>
          <w:szCs w:val="22"/>
        </w:rPr>
      </w:pPr>
    </w:p>
    <w:p w14:paraId="7089A739" w14:textId="77777777" w:rsidR="0018578E" w:rsidRPr="00E571E3" w:rsidRDefault="0018578E" w:rsidP="0018578E">
      <w:pPr>
        <w:jc w:val="both"/>
        <w:rPr>
          <w:sz w:val="24"/>
          <w:szCs w:val="24"/>
        </w:rPr>
      </w:pPr>
      <w:r w:rsidRPr="00E571E3">
        <w:rPr>
          <w:b/>
          <w:sz w:val="24"/>
          <w:szCs w:val="24"/>
        </w:rPr>
        <w:t>Reasons</w:t>
      </w:r>
      <w:r w:rsidRPr="00E571E3">
        <w:rPr>
          <w:sz w:val="24"/>
          <w:szCs w:val="24"/>
        </w:rPr>
        <w:t>: To add a footnote to the fixed service allocation in support of a HAPS designation in the 21.4 -22 GHz band.</w:t>
      </w:r>
    </w:p>
    <w:p w14:paraId="6BE1324F" w14:textId="77777777" w:rsidR="0018578E" w:rsidRPr="00E571E3" w:rsidRDefault="0018578E" w:rsidP="0018578E">
      <w:pPr>
        <w:tabs>
          <w:tab w:val="left" w:pos="1134"/>
          <w:tab w:val="left" w:pos="1588"/>
          <w:tab w:val="left" w:pos="1985"/>
        </w:tabs>
        <w:overflowPunct w:val="0"/>
        <w:autoSpaceDE w:val="0"/>
        <w:autoSpaceDN w:val="0"/>
        <w:adjustRightInd w:val="0"/>
        <w:spacing w:before="120"/>
        <w:textAlignment w:val="baseline"/>
        <w:rPr>
          <w:b/>
          <w:sz w:val="24"/>
          <w:szCs w:val="24"/>
          <w:lang w:val="en-GB"/>
        </w:rPr>
      </w:pPr>
    </w:p>
    <w:p w14:paraId="3954039A" w14:textId="77777777" w:rsidR="0018578E" w:rsidRPr="00E571E3" w:rsidRDefault="0018578E" w:rsidP="0018578E">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lang w:val="en-GB"/>
        </w:rPr>
        <w:t>ADD</w:t>
      </w:r>
      <w:r w:rsidRPr="00E571E3">
        <w:rPr>
          <w:b/>
          <w:sz w:val="24"/>
          <w:szCs w:val="24"/>
          <w:lang w:val="en-GB"/>
        </w:rPr>
        <w:tab/>
      </w:r>
      <w:r w:rsidRPr="00E571E3">
        <w:rPr>
          <w:b/>
          <w:sz w:val="24"/>
          <w:szCs w:val="24"/>
          <w:lang w:val="en-GB"/>
        </w:rPr>
        <w:tab/>
        <w:t>USA/1.14/7</w:t>
      </w:r>
    </w:p>
    <w:p w14:paraId="671AEB02" w14:textId="77777777" w:rsidR="0018578E" w:rsidRPr="00E571E3" w:rsidRDefault="0018578E" w:rsidP="0018578E">
      <w:pPr>
        <w:rPr>
          <w:sz w:val="24"/>
          <w:szCs w:val="24"/>
          <w:lang w:val="en-GB"/>
        </w:rPr>
      </w:pPr>
    </w:p>
    <w:p w14:paraId="0EB6912F" w14:textId="77777777" w:rsidR="0018578E" w:rsidRPr="00E571E3" w:rsidRDefault="0018578E" w:rsidP="0018578E">
      <w:pPr>
        <w:rPr>
          <w:sz w:val="24"/>
          <w:szCs w:val="24"/>
          <w:lang w:val="en-GB"/>
        </w:rPr>
      </w:pPr>
    </w:p>
    <w:p w14:paraId="0CEC694E" w14:textId="77777777" w:rsidR="0018578E" w:rsidRPr="00E571E3" w:rsidRDefault="0018578E" w:rsidP="0018578E">
      <w:pPr>
        <w:jc w:val="both"/>
        <w:rPr>
          <w:sz w:val="24"/>
          <w:szCs w:val="24"/>
        </w:rPr>
      </w:pPr>
      <w:r w:rsidRPr="00E571E3">
        <w:rPr>
          <w:b/>
          <w:sz w:val="24"/>
          <w:szCs w:val="24"/>
        </w:rPr>
        <w:t>5.B114</w:t>
      </w:r>
      <w:r w:rsidRPr="00E571E3">
        <w:rPr>
          <w:b/>
          <w:sz w:val="24"/>
          <w:szCs w:val="24"/>
        </w:rPr>
        <w:tab/>
      </w:r>
      <w:r w:rsidRPr="00E571E3">
        <w:rPr>
          <w:sz w:val="24"/>
          <w:szCs w:val="24"/>
        </w:rPr>
        <w:t>The allocation to the fixed service in the band 21.4-22 GHz is designated for use in Region 2 by high-altitude platform stations (HAPS).  This designation does not preclude the use of this frequency band by any application of the services to which they are allocated and does not establish priority in the Radio Regulations. Such use of the fixed-service allocation by HAPS is limited to the HAPS-to-ground direction in the 21.4 -22 GHz band and the ground-to-HAPS direction in the 21.5-22 GHz band.  Such use is subject to the provisions of Resolution</w:t>
      </w:r>
      <w:r w:rsidRPr="00E571E3">
        <w:rPr>
          <w:b/>
          <w:bCs/>
          <w:sz w:val="24"/>
          <w:szCs w:val="24"/>
        </w:rPr>
        <w:t> [B114] (WRC</w:t>
      </w:r>
      <w:r w:rsidRPr="00E571E3">
        <w:rPr>
          <w:b/>
          <w:bCs/>
          <w:sz w:val="24"/>
          <w:szCs w:val="24"/>
        </w:rPr>
        <w:noBreakHyphen/>
        <w:t>19)</w:t>
      </w:r>
      <w:r w:rsidRPr="00E571E3">
        <w:rPr>
          <w:sz w:val="24"/>
          <w:szCs w:val="24"/>
        </w:rPr>
        <w:t>.     (WRC</w:t>
      </w:r>
      <w:r w:rsidRPr="00E571E3">
        <w:rPr>
          <w:sz w:val="24"/>
          <w:szCs w:val="24"/>
        </w:rPr>
        <w:noBreakHyphen/>
        <w:t>19)</w:t>
      </w:r>
    </w:p>
    <w:p w14:paraId="649095C6" w14:textId="77777777" w:rsidR="0018578E" w:rsidRPr="00E571E3" w:rsidRDefault="0018578E" w:rsidP="0018578E">
      <w:pPr>
        <w:tabs>
          <w:tab w:val="left" w:pos="1134"/>
          <w:tab w:val="left" w:pos="1588"/>
          <w:tab w:val="left" w:pos="1985"/>
        </w:tabs>
        <w:overflowPunct w:val="0"/>
        <w:autoSpaceDE w:val="0"/>
        <w:autoSpaceDN w:val="0"/>
        <w:adjustRightInd w:val="0"/>
        <w:textAlignment w:val="baseline"/>
        <w:rPr>
          <w:sz w:val="24"/>
          <w:szCs w:val="24"/>
          <w:lang w:val="en-GB"/>
        </w:rPr>
      </w:pPr>
    </w:p>
    <w:p w14:paraId="19CEAEDD" w14:textId="77777777" w:rsidR="0018578E" w:rsidRPr="00E571E3" w:rsidRDefault="0018578E" w:rsidP="0018578E">
      <w:pPr>
        <w:jc w:val="both"/>
        <w:rPr>
          <w:sz w:val="24"/>
          <w:szCs w:val="24"/>
        </w:rPr>
      </w:pPr>
      <w:r w:rsidRPr="00E571E3">
        <w:rPr>
          <w:b/>
          <w:sz w:val="24"/>
          <w:szCs w:val="24"/>
        </w:rPr>
        <w:t>Reasons</w:t>
      </w:r>
      <w:r w:rsidRPr="00E571E3">
        <w:rPr>
          <w:sz w:val="24"/>
          <w:szCs w:val="24"/>
        </w:rPr>
        <w:t>: To add the text of the footnote allowing HAPS to operate in the fixed service allocation in the 21.4-22 GHz band.</w:t>
      </w:r>
    </w:p>
    <w:p w14:paraId="33784259" w14:textId="77777777" w:rsidR="0018578E" w:rsidRPr="00E571E3" w:rsidRDefault="0018578E" w:rsidP="0018578E">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p>
    <w:p w14:paraId="2419993C" w14:textId="77777777" w:rsidR="0018578E" w:rsidRPr="00E571E3" w:rsidRDefault="0018578E" w:rsidP="0018578E">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lang w:val="en-GB"/>
        </w:rPr>
        <w:t>ADD</w:t>
      </w:r>
      <w:r w:rsidRPr="00E571E3">
        <w:rPr>
          <w:b/>
          <w:sz w:val="24"/>
          <w:szCs w:val="24"/>
          <w:lang w:val="en-GB"/>
        </w:rPr>
        <w:tab/>
      </w:r>
      <w:r w:rsidRPr="00E571E3">
        <w:rPr>
          <w:b/>
          <w:sz w:val="24"/>
          <w:szCs w:val="24"/>
          <w:lang w:val="en-GB"/>
        </w:rPr>
        <w:tab/>
        <w:t>USA/1.14/8</w:t>
      </w:r>
    </w:p>
    <w:p w14:paraId="051850D7" w14:textId="77777777" w:rsidR="0018578E" w:rsidRPr="00E571E3" w:rsidRDefault="0018578E" w:rsidP="0018578E">
      <w:pPr>
        <w:keepNext/>
        <w:keepLines/>
        <w:tabs>
          <w:tab w:val="left" w:pos="1134"/>
          <w:tab w:val="left" w:pos="1871"/>
          <w:tab w:val="left" w:pos="2268"/>
        </w:tabs>
        <w:overflowPunct w:val="0"/>
        <w:autoSpaceDE w:val="0"/>
        <w:autoSpaceDN w:val="0"/>
        <w:adjustRightInd w:val="0"/>
        <w:spacing w:before="480"/>
        <w:jc w:val="center"/>
        <w:rPr>
          <w:rFonts w:eastAsiaTheme="minorEastAsia"/>
          <w:caps/>
          <w:sz w:val="24"/>
          <w:szCs w:val="24"/>
        </w:rPr>
      </w:pPr>
      <w:r w:rsidRPr="00E571E3">
        <w:rPr>
          <w:rFonts w:eastAsiaTheme="minorEastAsia"/>
          <w:caps/>
          <w:sz w:val="24"/>
          <w:szCs w:val="24"/>
        </w:rPr>
        <w:t xml:space="preserve">DRAFT NEW RESOLUTION </w:t>
      </w:r>
      <w:r w:rsidRPr="00E571E3">
        <w:rPr>
          <w:rFonts w:eastAsiaTheme="minorHAnsi"/>
          <w:bCs/>
          <w:caps/>
          <w:sz w:val="24"/>
          <w:szCs w:val="24"/>
        </w:rPr>
        <w:t>[B114]</w:t>
      </w:r>
      <w:r w:rsidRPr="00E571E3">
        <w:rPr>
          <w:rFonts w:eastAsiaTheme="minorEastAsia"/>
          <w:caps/>
          <w:sz w:val="24"/>
          <w:szCs w:val="24"/>
        </w:rPr>
        <w:t xml:space="preserve"> (WRC</w:t>
      </w:r>
      <w:r w:rsidRPr="00E571E3">
        <w:rPr>
          <w:rFonts w:eastAsiaTheme="minorEastAsia"/>
          <w:caps/>
          <w:sz w:val="24"/>
          <w:szCs w:val="24"/>
        </w:rPr>
        <w:noBreakHyphen/>
        <w:t>19)</w:t>
      </w:r>
    </w:p>
    <w:p w14:paraId="10E20ADF" w14:textId="77777777" w:rsidR="0018578E" w:rsidRPr="00E571E3" w:rsidRDefault="0018578E" w:rsidP="0018578E">
      <w:pPr>
        <w:keepNext/>
        <w:keepLines/>
        <w:tabs>
          <w:tab w:val="left" w:pos="1134"/>
          <w:tab w:val="left" w:pos="1871"/>
          <w:tab w:val="left" w:pos="2268"/>
        </w:tabs>
        <w:overflowPunct w:val="0"/>
        <w:autoSpaceDE w:val="0"/>
        <w:autoSpaceDN w:val="0"/>
        <w:adjustRightInd w:val="0"/>
        <w:spacing w:before="240"/>
        <w:jc w:val="center"/>
        <w:rPr>
          <w:rFonts w:eastAsiaTheme="minorHAnsi"/>
          <w:b/>
          <w:sz w:val="24"/>
          <w:szCs w:val="24"/>
        </w:rPr>
      </w:pPr>
      <w:r w:rsidRPr="00E571E3">
        <w:rPr>
          <w:rFonts w:eastAsiaTheme="minorEastAsia"/>
          <w:b/>
          <w:bCs/>
          <w:sz w:val="24"/>
          <w:szCs w:val="24"/>
        </w:rPr>
        <w:t>U</w:t>
      </w:r>
      <w:r w:rsidRPr="00E571E3">
        <w:rPr>
          <w:rFonts w:eastAsiaTheme="minorHAnsi"/>
          <w:b/>
          <w:sz w:val="24"/>
          <w:szCs w:val="24"/>
        </w:rPr>
        <w:t xml:space="preserve">se of the band 21.4-22 GHz by high altitude platform </w:t>
      </w:r>
      <w:r w:rsidRPr="00E571E3">
        <w:rPr>
          <w:rFonts w:eastAsiaTheme="minorHAnsi"/>
          <w:b/>
          <w:sz w:val="24"/>
          <w:szCs w:val="24"/>
        </w:rPr>
        <w:br/>
        <w:t>stations in the fixed service for Region 2</w:t>
      </w:r>
    </w:p>
    <w:p w14:paraId="4AC7BA6B" w14:textId="77777777" w:rsidR="0018578E" w:rsidRPr="00E571E3" w:rsidRDefault="0018578E" w:rsidP="0018578E">
      <w:pPr>
        <w:tabs>
          <w:tab w:val="left" w:pos="1134"/>
          <w:tab w:val="left" w:pos="1871"/>
          <w:tab w:val="left" w:pos="2268"/>
        </w:tabs>
        <w:overflowPunct w:val="0"/>
        <w:autoSpaceDE w:val="0"/>
        <w:autoSpaceDN w:val="0"/>
        <w:adjustRightInd w:val="0"/>
        <w:spacing w:before="280"/>
        <w:rPr>
          <w:rFonts w:eastAsiaTheme="minorHAnsi"/>
          <w:sz w:val="24"/>
          <w:szCs w:val="24"/>
        </w:rPr>
      </w:pPr>
      <w:r w:rsidRPr="00E571E3">
        <w:rPr>
          <w:rFonts w:eastAsiaTheme="minorHAnsi"/>
          <w:sz w:val="24"/>
          <w:szCs w:val="24"/>
        </w:rPr>
        <w:t>The World Radiocommunication Conference (</w:t>
      </w:r>
      <w:proofErr w:type="spellStart"/>
      <w:r w:rsidRPr="00E571E3">
        <w:rPr>
          <w:rFonts w:eastAsiaTheme="minorHAnsi"/>
          <w:sz w:val="24"/>
          <w:szCs w:val="24"/>
        </w:rPr>
        <w:t>Sharm</w:t>
      </w:r>
      <w:proofErr w:type="spellEnd"/>
      <w:r w:rsidRPr="00E571E3">
        <w:rPr>
          <w:rFonts w:eastAsiaTheme="minorHAnsi"/>
          <w:sz w:val="24"/>
          <w:szCs w:val="24"/>
        </w:rPr>
        <w:t xml:space="preserve"> el-Sheikh, 2019), </w:t>
      </w:r>
    </w:p>
    <w:p w14:paraId="6B47778E" w14:textId="77777777" w:rsidR="0018578E" w:rsidRPr="00E571E3" w:rsidRDefault="0018578E" w:rsidP="0018578E">
      <w:pPr>
        <w:keepNext/>
        <w:keepLines/>
        <w:tabs>
          <w:tab w:val="left" w:pos="1134"/>
          <w:tab w:val="left" w:pos="1871"/>
          <w:tab w:val="left" w:pos="2268"/>
        </w:tabs>
        <w:overflowPunct w:val="0"/>
        <w:autoSpaceDE w:val="0"/>
        <w:autoSpaceDN w:val="0"/>
        <w:adjustRightInd w:val="0"/>
        <w:spacing w:before="160"/>
        <w:ind w:left="1134"/>
        <w:rPr>
          <w:i/>
          <w:sz w:val="24"/>
          <w:szCs w:val="24"/>
          <w:lang w:val="en-GB"/>
        </w:rPr>
      </w:pPr>
      <w:proofErr w:type="gramStart"/>
      <w:r w:rsidRPr="00E571E3">
        <w:rPr>
          <w:i/>
          <w:sz w:val="24"/>
          <w:szCs w:val="24"/>
          <w:lang w:val="en-GB"/>
        </w:rPr>
        <w:t>considering</w:t>
      </w:r>
      <w:proofErr w:type="gramEnd"/>
    </w:p>
    <w:p w14:paraId="2FC276E0" w14:textId="77777777" w:rsidR="0018578E" w:rsidRPr="00E571E3" w:rsidRDefault="0018578E" w:rsidP="0018578E">
      <w:pPr>
        <w:rPr>
          <w:sz w:val="24"/>
          <w:szCs w:val="24"/>
        </w:rPr>
      </w:pPr>
    </w:p>
    <w:p w14:paraId="5257459E" w14:textId="77777777" w:rsidR="0018578E" w:rsidRPr="00E571E3" w:rsidRDefault="0018578E" w:rsidP="0018578E">
      <w:pPr>
        <w:contextualSpacing/>
        <w:jc w:val="both"/>
        <w:rPr>
          <w:sz w:val="24"/>
          <w:szCs w:val="24"/>
        </w:rPr>
      </w:pPr>
      <w:r w:rsidRPr="00E571E3">
        <w:rPr>
          <w:i/>
          <w:sz w:val="24"/>
          <w:szCs w:val="24"/>
        </w:rPr>
        <w:t>a)</w:t>
      </w:r>
      <w:r w:rsidRPr="00E571E3">
        <w:rPr>
          <w:sz w:val="24"/>
          <w:szCs w:val="24"/>
        </w:rPr>
        <w:tab/>
      </w:r>
      <w:proofErr w:type="gramStart"/>
      <w:r w:rsidRPr="00E571E3">
        <w:rPr>
          <w:sz w:val="24"/>
          <w:szCs w:val="24"/>
        </w:rPr>
        <w:t>that</w:t>
      </w:r>
      <w:proofErr w:type="gramEnd"/>
      <w:r w:rsidRPr="00E571E3">
        <w:rPr>
          <w:sz w:val="24"/>
          <w:szCs w:val="24"/>
        </w:rPr>
        <w:t xml:space="preserve">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79169ADB" w14:textId="77777777" w:rsidR="0018578E" w:rsidRPr="00E571E3" w:rsidRDefault="0018578E" w:rsidP="0018578E">
      <w:pPr>
        <w:contextualSpacing/>
        <w:jc w:val="both"/>
        <w:rPr>
          <w:sz w:val="24"/>
          <w:szCs w:val="24"/>
        </w:rPr>
      </w:pPr>
    </w:p>
    <w:p w14:paraId="733FC94E" w14:textId="77777777" w:rsidR="0018578E" w:rsidRPr="00E571E3" w:rsidRDefault="0018578E" w:rsidP="0018578E">
      <w:pPr>
        <w:contextualSpacing/>
        <w:jc w:val="both"/>
        <w:rPr>
          <w:sz w:val="24"/>
          <w:szCs w:val="24"/>
        </w:rPr>
      </w:pPr>
      <w:r w:rsidRPr="00E571E3">
        <w:rPr>
          <w:i/>
          <w:sz w:val="24"/>
          <w:szCs w:val="24"/>
        </w:rPr>
        <w:t>b)</w:t>
      </w:r>
      <w:r w:rsidRPr="00E571E3">
        <w:rPr>
          <w:sz w:val="24"/>
          <w:szCs w:val="24"/>
        </w:rPr>
        <w:tab/>
      </w:r>
      <w:proofErr w:type="gramStart"/>
      <w:r w:rsidRPr="00E571E3">
        <w:rPr>
          <w:sz w:val="24"/>
          <w:szCs w:val="24"/>
        </w:rPr>
        <w:t>that</w:t>
      </w:r>
      <w:proofErr w:type="gramEnd"/>
      <w:r w:rsidRPr="00E571E3">
        <w:rPr>
          <w:sz w:val="24"/>
          <w:szCs w:val="24"/>
        </w:rPr>
        <w:t xml:space="preserve"> WRC-15 decided to study additional spectrum needs for fixed HAPS links to provide broadband connectivity, including within the band 21.4-22 GHz, recognizing that the existing HAPS designations were established without reference to today’s broadband capabilities;</w:t>
      </w:r>
    </w:p>
    <w:p w14:paraId="711A9804" w14:textId="77777777" w:rsidR="0018578E" w:rsidRPr="00E571E3" w:rsidRDefault="0018578E" w:rsidP="0018578E">
      <w:pPr>
        <w:contextualSpacing/>
        <w:jc w:val="both"/>
        <w:rPr>
          <w:sz w:val="24"/>
          <w:szCs w:val="24"/>
        </w:rPr>
      </w:pPr>
    </w:p>
    <w:p w14:paraId="2446B3D6" w14:textId="77777777" w:rsidR="0018578E" w:rsidRPr="00E571E3" w:rsidRDefault="0018578E" w:rsidP="0018578E">
      <w:pPr>
        <w:contextualSpacing/>
        <w:jc w:val="both"/>
        <w:rPr>
          <w:sz w:val="24"/>
          <w:szCs w:val="24"/>
        </w:rPr>
      </w:pPr>
      <w:r w:rsidRPr="00E571E3">
        <w:rPr>
          <w:i/>
          <w:sz w:val="24"/>
          <w:szCs w:val="24"/>
        </w:rPr>
        <w:t>c)</w:t>
      </w:r>
      <w:r w:rsidRPr="00E571E3">
        <w:rPr>
          <w:sz w:val="24"/>
          <w:szCs w:val="24"/>
        </w:rPr>
        <w:tab/>
      </w:r>
      <w:proofErr w:type="gramStart"/>
      <w:r w:rsidRPr="00E571E3">
        <w:rPr>
          <w:sz w:val="24"/>
          <w:szCs w:val="24"/>
        </w:rPr>
        <w:t>that</w:t>
      </w:r>
      <w:proofErr w:type="gramEnd"/>
      <w:r w:rsidRPr="00E571E3">
        <w:rPr>
          <w:sz w:val="24"/>
          <w:szCs w:val="24"/>
        </w:rPr>
        <w:t xml:space="preserve"> HAPS can provide broadband connectivity with minimal ground network infrastructure;</w:t>
      </w:r>
    </w:p>
    <w:p w14:paraId="476DDF40" w14:textId="77777777" w:rsidR="0018578E" w:rsidRPr="00E571E3" w:rsidRDefault="0018578E" w:rsidP="0018578E">
      <w:pPr>
        <w:contextualSpacing/>
        <w:jc w:val="both"/>
        <w:rPr>
          <w:sz w:val="24"/>
          <w:szCs w:val="24"/>
        </w:rPr>
      </w:pPr>
    </w:p>
    <w:p w14:paraId="5D1A712A" w14:textId="77777777" w:rsidR="0018578E" w:rsidRPr="00E571E3" w:rsidRDefault="0018578E" w:rsidP="0018578E">
      <w:pPr>
        <w:contextualSpacing/>
        <w:jc w:val="both"/>
        <w:rPr>
          <w:sz w:val="24"/>
          <w:szCs w:val="24"/>
        </w:rPr>
      </w:pPr>
      <w:r w:rsidRPr="00E571E3">
        <w:rPr>
          <w:i/>
          <w:sz w:val="24"/>
          <w:szCs w:val="24"/>
        </w:rPr>
        <w:t>d)</w:t>
      </w:r>
      <w:r w:rsidRPr="00E571E3">
        <w:rPr>
          <w:sz w:val="24"/>
          <w:szCs w:val="24"/>
        </w:rPr>
        <w:tab/>
      </w:r>
      <w:proofErr w:type="gramStart"/>
      <w:r w:rsidRPr="00E571E3">
        <w:rPr>
          <w:sz w:val="24"/>
          <w:szCs w:val="24"/>
        </w:rPr>
        <w:t>that</w:t>
      </w:r>
      <w:proofErr w:type="gramEnd"/>
      <w:r w:rsidRPr="00E571E3">
        <w:rPr>
          <w:sz w:val="24"/>
          <w:szCs w:val="24"/>
        </w:rPr>
        <w:t xml:space="preserve"> compatibility with existing services allocated on a primary basis in the frequency range 21.2-22.5 GHz must be ensured when introducing any new HAPS designations,</w:t>
      </w:r>
    </w:p>
    <w:p w14:paraId="5A744D12" w14:textId="77777777" w:rsidR="0018578E" w:rsidRPr="00E571E3" w:rsidRDefault="0018578E" w:rsidP="0018578E">
      <w:pPr>
        <w:contextualSpacing/>
        <w:jc w:val="both"/>
        <w:rPr>
          <w:sz w:val="24"/>
          <w:szCs w:val="24"/>
        </w:rPr>
      </w:pPr>
    </w:p>
    <w:p w14:paraId="3ABD8C32" w14:textId="77777777" w:rsidR="0018578E" w:rsidRPr="00E571E3" w:rsidRDefault="0018578E" w:rsidP="0018578E">
      <w:pPr>
        <w:jc w:val="both"/>
        <w:rPr>
          <w:sz w:val="24"/>
          <w:szCs w:val="24"/>
          <w:lang w:val="en-GB"/>
        </w:rPr>
      </w:pPr>
      <w:r w:rsidRPr="00E571E3">
        <w:rPr>
          <w:i/>
          <w:sz w:val="24"/>
          <w:szCs w:val="24"/>
        </w:rPr>
        <w:t>e)</w:t>
      </w:r>
      <w:r w:rsidRPr="00E571E3">
        <w:rPr>
          <w:i/>
          <w:sz w:val="24"/>
          <w:szCs w:val="24"/>
        </w:rPr>
        <w:tab/>
      </w:r>
      <w:proofErr w:type="gramStart"/>
      <w:r w:rsidRPr="00E571E3">
        <w:rPr>
          <w:sz w:val="24"/>
          <w:szCs w:val="24"/>
        </w:rPr>
        <w:t>that</w:t>
      </w:r>
      <w:proofErr w:type="gramEnd"/>
      <w:r w:rsidRPr="00E571E3">
        <w:rPr>
          <w:sz w:val="24"/>
          <w:szCs w:val="24"/>
        </w:rPr>
        <w:t xml:space="preserve"> Recommendation ITU-R P.618, “Propagation data and prediction methods required for the design of Earth-space telecommunication systems”, should be used to determine rain attenuation from HAPS platforms.</w:t>
      </w:r>
    </w:p>
    <w:p w14:paraId="14B84025" w14:textId="77777777" w:rsidR="0018578E" w:rsidRPr="00E571E3" w:rsidRDefault="0018578E" w:rsidP="0018578E">
      <w:pPr>
        <w:rPr>
          <w:sz w:val="24"/>
          <w:szCs w:val="24"/>
          <w:lang w:val="en-GB"/>
        </w:rPr>
      </w:pPr>
    </w:p>
    <w:p w14:paraId="7B818715" w14:textId="77777777" w:rsidR="0018578E" w:rsidRPr="00E571E3" w:rsidRDefault="0018578E" w:rsidP="0018578E">
      <w:pPr>
        <w:keepNext/>
        <w:keepLines/>
        <w:tabs>
          <w:tab w:val="left" w:pos="1134"/>
          <w:tab w:val="left" w:pos="1871"/>
          <w:tab w:val="left" w:pos="2268"/>
        </w:tabs>
        <w:overflowPunct w:val="0"/>
        <w:autoSpaceDE w:val="0"/>
        <w:autoSpaceDN w:val="0"/>
        <w:adjustRightInd w:val="0"/>
        <w:spacing w:before="160"/>
        <w:ind w:left="720"/>
        <w:rPr>
          <w:i/>
          <w:sz w:val="24"/>
          <w:szCs w:val="24"/>
          <w:lang w:val="en-GB"/>
        </w:rPr>
      </w:pPr>
      <w:proofErr w:type="gramStart"/>
      <w:r w:rsidRPr="00E571E3">
        <w:rPr>
          <w:i/>
          <w:sz w:val="24"/>
          <w:szCs w:val="24"/>
          <w:lang w:val="en-GB"/>
        </w:rPr>
        <w:t>recognizing</w:t>
      </w:r>
      <w:proofErr w:type="gramEnd"/>
    </w:p>
    <w:p w14:paraId="332820F3" w14:textId="77777777" w:rsidR="0018578E" w:rsidRPr="00E571E3" w:rsidRDefault="0018578E" w:rsidP="0018578E">
      <w:pPr>
        <w:rPr>
          <w:sz w:val="24"/>
          <w:szCs w:val="24"/>
        </w:rPr>
      </w:pPr>
    </w:p>
    <w:p w14:paraId="2584C88B" w14:textId="77777777" w:rsidR="0018578E" w:rsidRPr="00E571E3" w:rsidRDefault="0018578E" w:rsidP="0018578E">
      <w:pPr>
        <w:jc w:val="both"/>
        <w:rPr>
          <w:sz w:val="24"/>
          <w:szCs w:val="24"/>
        </w:rPr>
      </w:pPr>
      <w:r w:rsidRPr="00E571E3">
        <w:rPr>
          <w:i/>
          <w:sz w:val="24"/>
          <w:szCs w:val="24"/>
        </w:rPr>
        <w:t>a)</w:t>
      </w:r>
      <w:r w:rsidRPr="00E571E3">
        <w:rPr>
          <w:sz w:val="24"/>
          <w:szCs w:val="24"/>
        </w:rPr>
        <w:tab/>
      </w:r>
      <w:proofErr w:type="gramStart"/>
      <w:r w:rsidRPr="00E571E3">
        <w:rPr>
          <w:sz w:val="24"/>
          <w:szCs w:val="24"/>
        </w:rPr>
        <w:t>that</w:t>
      </w:r>
      <w:proofErr w:type="gramEnd"/>
      <w:r w:rsidRPr="00E571E3">
        <w:rPr>
          <w:sz w:val="24"/>
          <w:szCs w:val="24"/>
        </w:rPr>
        <w:t xml:space="preserve"> RR No. </w:t>
      </w:r>
      <w:r w:rsidRPr="00E571E3">
        <w:rPr>
          <w:b/>
          <w:sz w:val="24"/>
          <w:szCs w:val="24"/>
        </w:rPr>
        <w:t>5.532</w:t>
      </w:r>
      <w:r w:rsidRPr="00E571E3">
        <w:rPr>
          <w:sz w:val="24"/>
          <w:szCs w:val="24"/>
        </w:rPr>
        <w:t xml:space="preserve"> requires that the use of the band 22.21-22.5 GHz by the Earth Exploration-Satellite (passive) and space research (passive) services shall not impose constraints upon the fixed and mobile, except aeronautical mobile, services;</w:t>
      </w:r>
    </w:p>
    <w:p w14:paraId="720E5429" w14:textId="77777777" w:rsidR="0018578E" w:rsidRPr="00E571E3" w:rsidRDefault="0018578E" w:rsidP="0018578E">
      <w:pPr>
        <w:jc w:val="both"/>
        <w:rPr>
          <w:sz w:val="24"/>
          <w:szCs w:val="24"/>
        </w:rPr>
      </w:pPr>
    </w:p>
    <w:p w14:paraId="2ABF96AB" w14:textId="77777777" w:rsidR="0018578E" w:rsidRPr="00E571E3" w:rsidRDefault="0018578E" w:rsidP="0018578E">
      <w:pPr>
        <w:jc w:val="both"/>
        <w:rPr>
          <w:color w:val="000000" w:themeColor="text1"/>
          <w:sz w:val="24"/>
          <w:szCs w:val="24"/>
        </w:rPr>
      </w:pPr>
      <w:r w:rsidRPr="00E571E3">
        <w:rPr>
          <w:i/>
          <w:sz w:val="24"/>
          <w:szCs w:val="24"/>
        </w:rPr>
        <w:t>b)</w:t>
      </w:r>
      <w:r w:rsidRPr="00E571E3">
        <w:rPr>
          <w:sz w:val="24"/>
          <w:szCs w:val="24"/>
        </w:rPr>
        <w:tab/>
      </w:r>
      <w:proofErr w:type="gramStart"/>
      <w:r w:rsidRPr="00E571E3">
        <w:rPr>
          <w:sz w:val="24"/>
          <w:szCs w:val="24"/>
        </w:rPr>
        <w:t>that</w:t>
      </w:r>
      <w:proofErr w:type="gramEnd"/>
      <w:r w:rsidRPr="00E571E3">
        <w:rPr>
          <w:sz w:val="24"/>
          <w:szCs w:val="24"/>
        </w:rPr>
        <w:t xml:space="preserve"> HAPS is defined in No. </w:t>
      </w:r>
      <w:r w:rsidRPr="00E571E3">
        <w:rPr>
          <w:b/>
          <w:sz w:val="24"/>
          <w:szCs w:val="24"/>
        </w:rPr>
        <w:t>1.66A</w:t>
      </w:r>
      <w:r w:rsidRPr="00E571E3">
        <w:rPr>
          <w:sz w:val="24"/>
          <w:szCs w:val="24"/>
        </w:rPr>
        <w:t xml:space="preserve"> of the Radio Regulations as a station located on an object at an </w:t>
      </w:r>
      <w:r w:rsidRPr="00E571E3">
        <w:rPr>
          <w:color w:val="000000" w:themeColor="text1"/>
          <w:sz w:val="24"/>
          <w:szCs w:val="24"/>
        </w:rPr>
        <w:t xml:space="preserve">altitude of 20-50 km and at a specified, nominal, fixed point relative to the Earth, and is subject to No. </w:t>
      </w:r>
      <w:r w:rsidRPr="00E571E3">
        <w:rPr>
          <w:b/>
          <w:color w:val="000000" w:themeColor="text1"/>
          <w:sz w:val="24"/>
          <w:szCs w:val="24"/>
        </w:rPr>
        <w:t>4.23</w:t>
      </w:r>
      <w:r w:rsidRPr="00E571E3">
        <w:rPr>
          <w:color w:val="000000" w:themeColor="text1"/>
          <w:sz w:val="24"/>
          <w:szCs w:val="24"/>
        </w:rPr>
        <w:t>,</w:t>
      </w:r>
    </w:p>
    <w:p w14:paraId="1303D5A5" w14:textId="77777777" w:rsidR="0018578E" w:rsidRPr="00E571E3" w:rsidRDefault="0018578E" w:rsidP="0018578E">
      <w:pPr>
        <w:jc w:val="both"/>
        <w:rPr>
          <w:color w:val="000000" w:themeColor="text1"/>
          <w:sz w:val="24"/>
          <w:szCs w:val="24"/>
        </w:rPr>
      </w:pPr>
    </w:p>
    <w:p w14:paraId="1527E546" w14:textId="77777777" w:rsidR="0018578E" w:rsidRPr="00E571E3" w:rsidRDefault="0018578E" w:rsidP="0018578E">
      <w:pPr>
        <w:jc w:val="both"/>
        <w:rPr>
          <w:color w:val="000000" w:themeColor="text1"/>
          <w:sz w:val="24"/>
          <w:szCs w:val="24"/>
        </w:rPr>
      </w:pPr>
      <w:r w:rsidRPr="00E571E3">
        <w:rPr>
          <w:i/>
          <w:color w:val="000000" w:themeColor="text1"/>
          <w:sz w:val="24"/>
          <w:szCs w:val="24"/>
        </w:rPr>
        <w:t>c)</w:t>
      </w:r>
      <w:r w:rsidRPr="00E571E3">
        <w:rPr>
          <w:color w:val="000000" w:themeColor="text1"/>
          <w:sz w:val="24"/>
          <w:szCs w:val="24"/>
        </w:rPr>
        <w:t xml:space="preserve"> </w:t>
      </w:r>
      <w:r w:rsidRPr="00E571E3">
        <w:rPr>
          <w:color w:val="000000" w:themeColor="text1"/>
          <w:sz w:val="24"/>
          <w:szCs w:val="24"/>
        </w:rPr>
        <w:tab/>
      </w:r>
      <w:proofErr w:type="gramStart"/>
      <w:r w:rsidRPr="00E571E3">
        <w:rPr>
          <w:color w:val="000000" w:themeColor="text1"/>
          <w:sz w:val="24"/>
          <w:szCs w:val="24"/>
        </w:rPr>
        <w:t>that</w:t>
      </w:r>
      <w:proofErr w:type="gramEnd"/>
      <w:r w:rsidRPr="00E571E3">
        <w:rPr>
          <w:color w:val="000000" w:themeColor="text1"/>
          <w:sz w:val="24"/>
          <w:szCs w:val="24"/>
        </w:rPr>
        <w:t xml:space="preserve"> the band 21.4-22 GHz is also allocated to mobile service on a co-primary basis; </w:t>
      </w:r>
    </w:p>
    <w:p w14:paraId="36936919" w14:textId="77777777" w:rsidR="0018578E" w:rsidRPr="00E571E3" w:rsidRDefault="0018578E" w:rsidP="0018578E">
      <w:pPr>
        <w:jc w:val="both"/>
        <w:rPr>
          <w:color w:val="000000" w:themeColor="text1"/>
          <w:sz w:val="24"/>
          <w:szCs w:val="24"/>
        </w:rPr>
      </w:pPr>
    </w:p>
    <w:p w14:paraId="5033C68A" w14:textId="77777777" w:rsidR="0018578E" w:rsidRPr="00E571E3" w:rsidRDefault="0018578E" w:rsidP="0018578E">
      <w:pPr>
        <w:keepNext/>
        <w:keepLines/>
        <w:tabs>
          <w:tab w:val="left" w:pos="1134"/>
          <w:tab w:val="left" w:pos="1871"/>
          <w:tab w:val="left" w:pos="2268"/>
        </w:tabs>
        <w:overflowPunct w:val="0"/>
        <w:autoSpaceDE w:val="0"/>
        <w:autoSpaceDN w:val="0"/>
        <w:adjustRightInd w:val="0"/>
        <w:spacing w:before="160"/>
        <w:ind w:left="1134"/>
        <w:rPr>
          <w:i/>
          <w:color w:val="000000" w:themeColor="text1"/>
          <w:sz w:val="24"/>
          <w:szCs w:val="24"/>
          <w:lang w:val="en-GB"/>
        </w:rPr>
      </w:pPr>
      <w:proofErr w:type="gramStart"/>
      <w:r w:rsidRPr="00E571E3">
        <w:rPr>
          <w:i/>
          <w:color w:val="000000" w:themeColor="text1"/>
          <w:sz w:val="24"/>
          <w:szCs w:val="24"/>
          <w:lang w:val="en-GB"/>
        </w:rPr>
        <w:t>resolves</w:t>
      </w:r>
      <w:proofErr w:type="gramEnd"/>
    </w:p>
    <w:p w14:paraId="6D546988" w14:textId="77777777" w:rsidR="0018578E" w:rsidRPr="00E571E3" w:rsidRDefault="0018578E" w:rsidP="0018578E">
      <w:pPr>
        <w:rPr>
          <w:sz w:val="24"/>
          <w:szCs w:val="24"/>
        </w:rPr>
      </w:pPr>
    </w:p>
    <w:p w14:paraId="5A617898" w14:textId="77777777" w:rsidR="0018578E" w:rsidRPr="00E571E3" w:rsidRDefault="0018578E" w:rsidP="0018578E">
      <w:pPr>
        <w:numPr>
          <w:ilvl w:val="0"/>
          <w:numId w:val="3"/>
        </w:numPr>
        <w:tabs>
          <w:tab w:val="center" w:pos="4820"/>
          <w:tab w:val="right" w:pos="9639"/>
        </w:tabs>
        <w:contextualSpacing/>
        <w:jc w:val="both"/>
        <w:rPr>
          <w:sz w:val="24"/>
          <w:szCs w:val="24"/>
          <w:lang w:eastAsia="ja-JP"/>
        </w:rPr>
      </w:pPr>
      <w:proofErr w:type="gramStart"/>
      <w:r w:rsidRPr="00E571E3">
        <w:rPr>
          <w:sz w:val="24"/>
          <w:szCs w:val="24"/>
        </w:rPr>
        <w:t>that</w:t>
      </w:r>
      <w:proofErr w:type="gramEnd"/>
      <w:r w:rsidRPr="00E571E3">
        <w:rPr>
          <w:sz w:val="24"/>
          <w:szCs w:val="24"/>
        </w:rPr>
        <w:t xml:space="preserve"> for the purpose of protecting fixed service systems in neighboring administrations in the band 21.4-22 GHz, the power flux density</w:t>
      </w:r>
      <w:r w:rsidRPr="00E571E3">
        <w:rPr>
          <w:sz w:val="24"/>
          <w:szCs w:val="24"/>
          <w:lang w:eastAsia="ja-JP"/>
        </w:rPr>
        <w:t xml:space="preserve"> level per HAPS platform station produced at the surface of the Earth in neighboring administrations shall not exceed the following </w:t>
      </w:r>
      <w:proofErr w:type="spellStart"/>
      <w:r w:rsidRPr="00E571E3">
        <w:rPr>
          <w:sz w:val="24"/>
          <w:szCs w:val="24"/>
          <w:lang w:eastAsia="ja-JP"/>
        </w:rPr>
        <w:t>pfd</w:t>
      </w:r>
      <w:proofErr w:type="spellEnd"/>
      <w:r w:rsidRPr="00E571E3">
        <w:rPr>
          <w:sz w:val="24"/>
          <w:szCs w:val="24"/>
          <w:lang w:eastAsia="ja-JP"/>
        </w:rPr>
        <w:t xml:space="preserve"> mask </w:t>
      </w:r>
      <w:r w:rsidRPr="00E571E3">
        <w:rPr>
          <w:sz w:val="24"/>
          <w:szCs w:val="24"/>
        </w:rPr>
        <w:t xml:space="preserve">in </w:t>
      </w:r>
      <w:proofErr w:type="spellStart"/>
      <w:r w:rsidRPr="00E571E3">
        <w:rPr>
          <w:sz w:val="24"/>
          <w:szCs w:val="24"/>
        </w:rPr>
        <w:t>dBW</w:t>
      </w:r>
      <w:proofErr w:type="spellEnd"/>
      <w:r w:rsidRPr="00E571E3">
        <w:rPr>
          <w:sz w:val="24"/>
          <w:szCs w:val="24"/>
        </w:rPr>
        <w:t>/m</w:t>
      </w:r>
      <w:r w:rsidRPr="00E571E3">
        <w:rPr>
          <w:sz w:val="24"/>
          <w:szCs w:val="24"/>
          <w:vertAlign w:val="superscript"/>
        </w:rPr>
        <w:t>2</w:t>
      </w:r>
      <w:r w:rsidRPr="00E571E3">
        <w:rPr>
          <w:sz w:val="24"/>
          <w:szCs w:val="24"/>
        </w:rPr>
        <w:t xml:space="preserve">/MHz, </w:t>
      </w:r>
      <w:r w:rsidRPr="00E571E3">
        <w:rPr>
          <w:sz w:val="24"/>
          <w:szCs w:val="24"/>
          <w:lang w:eastAsia="ja-JP"/>
        </w:rPr>
        <w:t xml:space="preserve">under clear sky condition, </w:t>
      </w:r>
      <w:r w:rsidRPr="00E571E3">
        <w:rPr>
          <w:sz w:val="24"/>
          <w:szCs w:val="24"/>
        </w:rPr>
        <w:t>without the explicit agreement from the affected administration</w:t>
      </w:r>
      <w:r w:rsidRPr="00E571E3">
        <w:rPr>
          <w:sz w:val="24"/>
          <w:szCs w:val="24"/>
          <w:lang w:eastAsia="ja-JP"/>
        </w:rPr>
        <w:t>:</w:t>
      </w:r>
    </w:p>
    <w:p w14:paraId="685C5887" w14:textId="77777777" w:rsidR="0018578E" w:rsidRPr="00E571E3" w:rsidRDefault="0018578E" w:rsidP="0018578E">
      <w:pPr>
        <w:tabs>
          <w:tab w:val="center" w:pos="4820"/>
          <w:tab w:val="right" w:pos="9639"/>
        </w:tabs>
        <w:ind w:left="360"/>
        <w:rPr>
          <w:sz w:val="24"/>
          <w:szCs w:val="24"/>
          <w:lang w:eastAsia="ja-JP"/>
        </w:rPr>
      </w:pPr>
    </w:p>
    <w:p w14:paraId="39BD0FCE" w14:textId="77777777" w:rsidR="0018578E" w:rsidRPr="00E571E3" w:rsidRDefault="0018578E" w:rsidP="0018578E">
      <w:pPr>
        <w:shd w:val="clear" w:color="auto" w:fill="FFFFFF" w:themeFill="background1"/>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
          <w:noProof/>
          <w:sz w:val="24"/>
          <w:szCs w:val="24"/>
          <w:lang w:eastAsia="fr-FR"/>
        </w:rPr>
      </w:pPr>
      <m:oMathPara>
        <m:oMath>
          <m:sSub>
            <m:sSubPr>
              <m:ctrlPr>
                <w:rPr>
                  <w:rFonts w:ascii="Cambria Math" w:eastAsiaTheme="minorHAnsi" w:hAnsi="Cambria Math" w:cstheme="minorBidi"/>
                  <w:i/>
                  <w:noProof/>
                  <w:sz w:val="24"/>
                  <w:szCs w:val="24"/>
                  <w:lang w:eastAsia="fr-FR"/>
                </w:rPr>
              </m:ctrlPr>
            </m:sSubPr>
            <m:e>
              <m:r>
                <w:rPr>
                  <w:rFonts w:ascii="Cambria Math" w:eastAsiaTheme="minorHAnsi" w:hAnsi="Cambria Math" w:cstheme="minorBidi"/>
                  <w:noProof/>
                  <w:sz w:val="24"/>
                  <w:szCs w:val="24"/>
                  <w:lang w:eastAsia="fr-FR"/>
                </w:rPr>
                <m:t>pfd</m:t>
              </m:r>
            </m:e>
            <m:sub>
              <m:r>
                <w:rPr>
                  <w:rFonts w:ascii="Cambria Math" w:eastAsiaTheme="minorHAnsi" w:hAnsi="Cambria Math" w:cstheme="minorBidi"/>
                  <w:noProof/>
                  <w:sz w:val="24"/>
                  <w:szCs w:val="24"/>
                  <w:lang w:eastAsia="fr-FR"/>
                </w:rPr>
                <m:t>max</m:t>
              </m:r>
            </m:sub>
          </m:sSub>
          <m:d>
            <m:dPr>
              <m:ctrlPr>
                <w:rPr>
                  <w:rFonts w:ascii="Cambria Math" w:eastAsiaTheme="minorHAnsi" w:hAnsi="Cambria Math" w:cstheme="minorBidi"/>
                  <w:i/>
                  <w:noProof/>
                  <w:sz w:val="24"/>
                  <w:szCs w:val="24"/>
                  <w:lang w:eastAsia="fr-FR"/>
                </w:rPr>
              </m:ctrlPr>
            </m:dPr>
            <m:e>
              <m:r>
                <w:rPr>
                  <w:rFonts w:ascii="Cambria Math" w:eastAsiaTheme="minorHAnsi" w:hAnsi="Cambria Math" w:cstheme="minorBidi"/>
                  <w:noProof/>
                  <w:sz w:val="24"/>
                  <w:szCs w:val="24"/>
                  <w:lang w:eastAsia="fr-FR"/>
                </w:rPr>
                <m:t>El</m:t>
              </m:r>
            </m:e>
          </m:d>
          <m:r>
            <w:rPr>
              <w:rFonts w:ascii="Cambria Math" w:eastAsiaTheme="minorHAnsi" w:hAnsi="Cambria Math" w:cstheme="minorBidi"/>
              <w:noProof/>
              <w:sz w:val="24"/>
              <w:szCs w:val="24"/>
              <w:lang w:eastAsia="fr-FR"/>
            </w:rPr>
            <m:t>=0.7 ×El-135  for 0≤El&lt;10°</m:t>
          </m:r>
        </m:oMath>
      </m:oMathPara>
    </w:p>
    <w:p w14:paraId="251426BB" w14:textId="77777777" w:rsidR="0018578E" w:rsidRPr="00E571E3" w:rsidRDefault="0018578E" w:rsidP="0018578E">
      <w:pPr>
        <w:shd w:val="clear" w:color="auto" w:fill="FFFFFF" w:themeFill="background1"/>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i/>
          <w:noProof/>
          <w:sz w:val="24"/>
          <w:szCs w:val="24"/>
          <w:lang w:eastAsia="fr-FR"/>
        </w:rPr>
      </w:pPr>
      <m:oMathPara>
        <m:oMath>
          <m:sSub>
            <m:sSubPr>
              <m:ctrlPr>
                <w:rPr>
                  <w:rFonts w:ascii="Cambria Math" w:eastAsiaTheme="minorHAnsi" w:hAnsi="Cambria Math" w:cstheme="minorBidi"/>
                  <w:i/>
                  <w:noProof/>
                  <w:sz w:val="24"/>
                  <w:szCs w:val="24"/>
                  <w:lang w:eastAsia="fr-FR"/>
                </w:rPr>
              </m:ctrlPr>
            </m:sSubPr>
            <m:e>
              <m:r>
                <w:rPr>
                  <w:rFonts w:ascii="Cambria Math" w:eastAsiaTheme="minorHAnsi" w:hAnsi="Cambria Math" w:cstheme="minorBidi"/>
                  <w:noProof/>
                  <w:sz w:val="24"/>
                  <w:szCs w:val="24"/>
                  <w:lang w:eastAsia="fr-FR"/>
                </w:rPr>
                <m:t>pfd</m:t>
              </m:r>
            </m:e>
            <m:sub>
              <m:r>
                <w:rPr>
                  <w:rFonts w:ascii="Cambria Math" w:eastAsiaTheme="minorHAnsi" w:hAnsi="Cambria Math" w:cstheme="minorBidi"/>
                  <w:noProof/>
                  <w:sz w:val="24"/>
                  <w:szCs w:val="24"/>
                  <w:lang w:eastAsia="fr-FR"/>
                </w:rPr>
                <m:t>max</m:t>
              </m:r>
            </m:sub>
          </m:sSub>
          <m:d>
            <m:dPr>
              <m:ctrlPr>
                <w:rPr>
                  <w:rFonts w:ascii="Cambria Math" w:eastAsiaTheme="minorHAnsi" w:hAnsi="Cambria Math" w:cstheme="minorBidi"/>
                  <w:i/>
                  <w:noProof/>
                  <w:sz w:val="24"/>
                  <w:szCs w:val="24"/>
                  <w:lang w:eastAsia="fr-FR"/>
                </w:rPr>
              </m:ctrlPr>
            </m:dPr>
            <m:e>
              <m:r>
                <w:rPr>
                  <w:rFonts w:ascii="Cambria Math" w:eastAsiaTheme="minorHAnsi" w:hAnsi="Cambria Math" w:cstheme="minorBidi"/>
                  <w:noProof/>
                  <w:sz w:val="24"/>
                  <w:szCs w:val="24"/>
                  <w:lang w:eastAsia="fr-FR"/>
                </w:rPr>
                <m:t>El</m:t>
              </m:r>
            </m:e>
          </m:d>
          <m:r>
            <w:rPr>
              <w:rFonts w:ascii="Cambria Math" w:eastAsiaTheme="minorHAnsi" w:hAnsi="Cambria Math" w:cstheme="minorBidi"/>
              <w:noProof/>
              <w:sz w:val="24"/>
              <w:szCs w:val="24"/>
              <w:lang w:eastAsia="fr-FR"/>
            </w:rPr>
            <m:t>=2.4×El-152 for 10°≤El&lt;20°</m:t>
          </m:r>
        </m:oMath>
      </m:oMathPara>
    </w:p>
    <w:p w14:paraId="111EA60F" w14:textId="77777777" w:rsidR="0018578E" w:rsidRPr="00E571E3" w:rsidRDefault="0018578E" w:rsidP="0018578E">
      <w:pPr>
        <w:shd w:val="clear" w:color="auto" w:fill="FFFFFF" w:themeFill="background1"/>
        <w:tabs>
          <w:tab w:val="left" w:pos="1134"/>
          <w:tab w:val="center" w:pos="4820"/>
          <w:tab w:val="right" w:pos="9639"/>
        </w:tabs>
        <w:overflowPunct w:val="0"/>
        <w:autoSpaceDE w:val="0"/>
        <w:autoSpaceDN w:val="0"/>
        <w:adjustRightInd w:val="0"/>
        <w:spacing w:before="120"/>
        <w:jc w:val="center"/>
        <w:rPr>
          <w:rFonts w:asciiTheme="minorHAnsi" w:eastAsiaTheme="minorEastAsia" w:hAnsiTheme="minorHAnsi" w:cstheme="minorBidi"/>
          <w:i/>
          <w:noProof/>
          <w:sz w:val="24"/>
          <w:szCs w:val="24"/>
          <w:lang w:eastAsia="fr-FR"/>
        </w:rPr>
      </w:pPr>
      <m:oMath>
        <m:sSub>
          <m:sSubPr>
            <m:ctrlPr>
              <w:rPr>
                <w:rFonts w:ascii="Cambria Math" w:eastAsiaTheme="minorHAnsi" w:hAnsi="Cambria Math" w:cstheme="minorBidi"/>
                <w:i/>
                <w:noProof/>
                <w:sz w:val="24"/>
                <w:szCs w:val="24"/>
                <w:lang w:eastAsia="fr-FR"/>
              </w:rPr>
            </m:ctrlPr>
          </m:sSubPr>
          <m:e>
            <m:r>
              <w:rPr>
                <w:rFonts w:ascii="Cambria Math" w:eastAsiaTheme="minorHAnsi" w:hAnsi="Cambria Math" w:cstheme="minorBidi"/>
                <w:noProof/>
                <w:sz w:val="24"/>
                <w:szCs w:val="24"/>
                <w:lang w:eastAsia="fr-FR"/>
              </w:rPr>
              <m:t>pfd</m:t>
            </m:r>
          </m:e>
          <m:sub>
            <m:r>
              <w:rPr>
                <w:rFonts w:ascii="Cambria Math" w:eastAsiaTheme="minorHAnsi" w:hAnsi="Cambria Math" w:cstheme="minorBidi"/>
                <w:noProof/>
                <w:sz w:val="24"/>
                <w:szCs w:val="24"/>
                <w:lang w:eastAsia="fr-FR"/>
              </w:rPr>
              <m:t>max</m:t>
            </m:r>
          </m:sub>
        </m:sSub>
        <m:d>
          <m:dPr>
            <m:ctrlPr>
              <w:rPr>
                <w:rFonts w:ascii="Cambria Math" w:eastAsiaTheme="minorHAnsi" w:hAnsi="Cambria Math" w:cstheme="minorBidi"/>
                <w:i/>
                <w:noProof/>
                <w:sz w:val="24"/>
                <w:szCs w:val="24"/>
                <w:lang w:eastAsia="fr-FR"/>
              </w:rPr>
            </m:ctrlPr>
          </m:dPr>
          <m:e>
            <m:r>
              <w:rPr>
                <w:rFonts w:ascii="Cambria Math" w:eastAsiaTheme="minorHAnsi" w:hAnsi="Cambria Math" w:cstheme="minorBidi"/>
                <w:noProof/>
                <w:sz w:val="24"/>
                <w:szCs w:val="24"/>
                <w:lang w:eastAsia="fr-FR"/>
              </w:rPr>
              <m:t>El</m:t>
            </m:r>
          </m:e>
        </m:d>
        <m:r>
          <w:rPr>
            <w:rFonts w:ascii="Cambria Math" w:eastAsiaTheme="minorHAnsi" w:hAnsi="Cambria Math" w:cstheme="minorBidi"/>
            <w:noProof/>
            <w:sz w:val="24"/>
            <w:szCs w:val="24"/>
            <w:lang w:eastAsia="fr-FR"/>
          </w:rPr>
          <m:t xml:space="preserve">=0.45×El-113 for 20°≤El&lt;60° </m:t>
        </m:r>
      </m:oMath>
      <w:r w:rsidRPr="00E571E3">
        <w:rPr>
          <w:rFonts w:asciiTheme="minorHAnsi" w:eastAsiaTheme="minorEastAsia" w:hAnsiTheme="minorHAnsi" w:cstheme="minorBidi"/>
          <w:i/>
          <w:noProof/>
          <w:sz w:val="24"/>
          <w:szCs w:val="24"/>
          <w:lang w:eastAsia="fr-FR"/>
        </w:rPr>
        <w:t xml:space="preserve"> </w:t>
      </w:r>
    </w:p>
    <w:p w14:paraId="5FD543EC" w14:textId="77777777" w:rsidR="0018578E" w:rsidRPr="00E571E3" w:rsidRDefault="0018578E" w:rsidP="0018578E">
      <w:pPr>
        <w:shd w:val="clear" w:color="auto" w:fill="FFFFFF" w:themeFill="background1"/>
        <w:tabs>
          <w:tab w:val="left" w:pos="1134"/>
          <w:tab w:val="center" w:pos="4820"/>
          <w:tab w:val="right" w:pos="9639"/>
        </w:tabs>
        <w:overflowPunct w:val="0"/>
        <w:autoSpaceDE w:val="0"/>
        <w:autoSpaceDN w:val="0"/>
        <w:adjustRightInd w:val="0"/>
        <w:spacing w:before="120"/>
        <w:rPr>
          <w:rFonts w:asciiTheme="minorHAnsi" w:eastAsiaTheme="minorEastAsia" w:hAnsiTheme="minorHAnsi" w:cstheme="minorBidi"/>
          <w:i/>
          <w:noProof/>
          <w:sz w:val="24"/>
          <w:szCs w:val="24"/>
          <w:lang w:eastAsia="fr-FR"/>
        </w:rPr>
      </w:pPr>
      <m:oMathPara>
        <m:oMath>
          <m:sSub>
            <m:sSubPr>
              <m:ctrlPr>
                <w:rPr>
                  <w:rFonts w:ascii="Cambria Math" w:eastAsiaTheme="minorHAnsi" w:hAnsi="Cambria Math" w:cstheme="minorBidi"/>
                  <w:i/>
                  <w:noProof/>
                  <w:sz w:val="24"/>
                  <w:szCs w:val="24"/>
                  <w:lang w:eastAsia="fr-FR"/>
                </w:rPr>
              </m:ctrlPr>
            </m:sSubPr>
            <m:e>
              <m:r>
                <w:rPr>
                  <w:rFonts w:ascii="Cambria Math" w:eastAsiaTheme="minorHAnsi" w:hAnsi="Cambria Math" w:cstheme="minorBidi"/>
                  <w:noProof/>
                  <w:sz w:val="24"/>
                  <w:szCs w:val="24"/>
                  <w:lang w:eastAsia="fr-FR"/>
                </w:rPr>
                <m:t>pfd</m:t>
              </m:r>
            </m:e>
            <m:sub>
              <m:r>
                <w:rPr>
                  <w:rFonts w:ascii="Cambria Math" w:eastAsiaTheme="minorHAnsi" w:hAnsi="Cambria Math" w:cstheme="minorBidi"/>
                  <w:noProof/>
                  <w:sz w:val="24"/>
                  <w:szCs w:val="24"/>
                  <w:lang w:eastAsia="fr-FR"/>
                </w:rPr>
                <m:t>max</m:t>
              </m:r>
            </m:sub>
          </m:sSub>
          <m:d>
            <m:dPr>
              <m:ctrlPr>
                <w:rPr>
                  <w:rFonts w:ascii="Cambria Math" w:eastAsiaTheme="minorHAnsi" w:hAnsi="Cambria Math" w:cstheme="minorBidi"/>
                  <w:i/>
                  <w:noProof/>
                  <w:sz w:val="24"/>
                  <w:szCs w:val="24"/>
                  <w:lang w:eastAsia="fr-FR"/>
                </w:rPr>
              </m:ctrlPr>
            </m:dPr>
            <m:e>
              <m:r>
                <w:rPr>
                  <w:rFonts w:ascii="Cambria Math" w:eastAsiaTheme="minorHAnsi" w:hAnsi="Cambria Math" w:cstheme="minorBidi"/>
                  <w:noProof/>
                  <w:sz w:val="24"/>
                  <w:szCs w:val="24"/>
                  <w:lang w:eastAsia="fr-FR"/>
                </w:rPr>
                <m:t>El</m:t>
              </m:r>
            </m:e>
          </m:d>
          <m:r>
            <w:rPr>
              <w:rFonts w:ascii="Cambria Math" w:eastAsiaTheme="minorHAnsi" w:hAnsi="Cambria Math" w:cstheme="minorBidi"/>
              <w:noProof/>
              <w:sz w:val="24"/>
              <w:szCs w:val="24"/>
              <w:lang w:eastAsia="fr-FR"/>
            </w:rPr>
            <m:t xml:space="preserve">=-86 for 60°≤El≤90° </m:t>
          </m:r>
        </m:oMath>
      </m:oMathPara>
    </w:p>
    <w:p w14:paraId="139B9099" w14:textId="77777777" w:rsidR="0018578E" w:rsidRPr="00E571E3" w:rsidRDefault="0018578E" w:rsidP="0018578E">
      <w:pPr>
        <w:shd w:val="clear" w:color="auto" w:fill="FFFFFF" w:themeFill="background1"/>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noProof/>
          <w:sz w:val="24"/>
          <w:szCs w:val="24"/>
          <w:lang w:eastAsia="fr-FR"/>
        </w:rPr>
      </w:pPr>
    </w:p>
    <w:p w14:paraId="52070B95" w14:textId="77777777" w:rsidR="0018578E" w:rsidRPr="00E571E3" w:rsidRDefault="0018578E" w:rsidP="0018578E">
      <w:pPr>
        <w:ind w:firstLine="720"/>
        <w:rPr>
          <w:sz w:val="24"/>
          <w:szCs w:val="24"/>
          <w:lang w:eastAsia="ja-JP"/>
        </w:rPr>
      </w:pPr>
      <w:proofErr w:type="gramStart"/>
      <w:r w:rsidRPr="00E571E3">
        <w:rPr>
          <w:sz w:val="24"/>
          <w:szCs w:val="24"/>
          <w:lang w:eastAsia="ja-JP"/>
        </w:rPr>
        <w:t>where</w:t>
      </w:r>
      <w:proofErr w:type="gramEnd"/>
      <w:r w:rsidRPr="00E571E3">
        <w:rPr>
          <w:sz w:val="24"/>
          <w:szCs w:val="24"/>
          <w:lang w:eastAsia="ja-JP"/>
        </w:rPr>
        <w:t xml:space="preserve"> El is the elevation angle in degrees (angles of arrival above the horizontal plane).</w:t>
      </w:r>
    </w:p>
    <w:p w14:paraId="73543056" w14:textId="77777777" w:rsidR="0018578E" w:rsidRPr="00E571E3" w:rsidRDefault="0018578E" w:rsidP="0018578E">
      <w:pPr>
        <w:ind w:firstLine="720"/>
        <w:jc w:val="both"/>
        <w:rPr>
          <w:sz w:val="24"/>
          <w:szCs w:val="24"/>
          <w:lang w:eastAsia="ja-JP"/>
        </w:rPr>
      </w:pPr>
      <w:r w:rsidRPr="00E571E3">
        <w:rPr>
          <w:sz w:val="24"/>
          <w:szCs w:val="24"/>
          <w:lang w:eastAsia="ja-JP"/>
        </w:rPr>
        <w:t xml:space="preserve">To verify the compliance with the </w:t>
      </w:r>
      <w:proofErr w:type="spellStart"/>
      <w:r w:rsidRPr="00E571E3">
        <w:rPr>
          <w:sz w:val="24"/>
          <w:szCs w:val="24"/>
          <w:lang w:eastAsia="ja-JP"/>
        </w:rPr>
        <w:t>pfd</w:t>
      </w:r>
      <w:proofErr w:type="spellEnd"/>
      <w:r w:rsidRPr="00E571E3">
        <w:rPr>
          <w:sz w:val="24"/>
          <w:szCs w:val="24"/>
          <w:lang w:eastAsia="ja-JP"/>
        </w:rPr>
        <w:t xml:space="preserve"> mask the following equation shall be used: </w:t>
      </w:r>
    </w:p>
    <w:p w14:paraId="7FCF51F1" w14:textId="77777777" w:rsidR="0018578E" w:rsidRPr="00E571E3" w:rsidRDefault="0018578E" w:rsidP="0018578E">
      <w:pPr>
        <w:tabs>
          <w:tab w:val="center" w:pos="4820"/>
          <w:tab w:val="right" w:pos="9639"/>
        </w:tabs>
        <w:jc w:val="both"/>
        <w:rPr>
          <w:i/>
          <w:sz w:val="24"/>
          <w:szCs w:val="24"/>
          <w:lang w:eastAsia="ja-JP"/>
        </w:rPr>
      </w:pPr>
      <m:oMath>
        <m:r>
          <w:rPr>
            <w:rFonts w:ascii="Cambria Math" w:hAnsi="Cambria Math"/>
            <w:sz w:val="24"/>
            <w:szCs w:val="24"/>
            <w:lang w:eastAsia="ja-JP"/>
          </w:rPr>
          <m:t>pfd(El)=</m:t>
        </m:r>
        <m:sSub>
          <m:sSubPr>
            <m:ctrlPr>
              <w:rPr>
                <w:rFonts w:ascii="Cambria Math" w:hAnsi="Cambria Math"/>
                <w:i/>
                <w:sz w:val="24"/>
                <w:szCs w:val="24"/>
                <w:lang w:eastAsia="ja-JP"/>
              </w:rPr>
            </m:ctrlPr>
          </m:sSubPr>
          <m:e>
            <m:r>
              <w:rPr>
                <w:rFonts w:ascii="Cambria Math" w:hAnsi="Cambria Math"/>
                <w:sz w:val="24"/>
                <w:szCs w:val="24"/>
                <w:lang w:eastAsia="ja-JP"/>
              </w:rPr>
              <m:t>EIRP</m:t>
            </m:r>
          </m:e>
          <m:sub>
            <m:f>
              <m:fPr>
                <m:ctrlPr>
                  <w:rPr>
                    <w:rFonts w:ascii="Cambria Math" w:hAnsi="Cambria Math"/>
                    <w:i/>
                    <w:sz w:val="24"/>
                    <w:szCs w:val="24"/>
                    <w:lang w:eastAsia="ja-JP"/>
                  </w:rPr>
                </m:ctrlPr>
              </m:fPr>
              <m:num>
                <m:r>
                  <w:rPr>
                    <w:rFonts w:ascii="Cambria Math" w:hAnsi="Cambria Math"/>
                    <w:sz w:val="24"/>
                    <w:szCs w:val="24"/>
                    <w:lang w:eastAsia="ja-JP"/>
                  </w:rPr>
                  <m:t>dBW</m:t>
                </m:r>
              </m:num>
              <m:den>
                <m:r>
                  <w:rPr>
                    <w:rFonts w:ascii="Cambria Math" w:hAnsi="Cambria Math"/>
                    <w:sz w:val="24"/>
                    <w:szCs w:val="24"/>
                    <w:lang w:eastAsia="ja-JP"/>
                  </w:rPr>
                  <m:t>MHz</m:t>
                </m:r>
              </m:den>
            </m:f>
          </m:sub>
        </m:sSub>
        <m:r>
          <w:rPr>
            <w:rFonts w:ascii="Cambria Math" w:hAnsi="Cambria Math"/>
            <w:sz w:val="24"/>
            <w:szCs w:val="24"/>
            <w:lang w:eastAsia="ja-JP"/>
          </w:rPr>
          <m:t>(El)+10*</m:t>
        </m:r>
        <m:func>
          <m:funcPr>
            <m:ctrlPr>
              <w:rPr>
                <w:rFonts w:ascii="Cambria Math" w:hAnsi="Cambria Math"/>
                <w:i/>
                <w:sz w:val="24"/>
                <w:szCs w:val="24"/>
                <w:lang w:eastAsia="ja-JP"/>
              </w:rPr>
            </m:ctrlPr>
          </m:funcPr>
          <m:fName>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fName>
          <m:e>
            <m:d>
              <m:dPr>
                <m:ctrlPr>
                  <w:rPr>
                    <w:rFonts w:ascii="Cambria Math" w:hAnsi="Cambria Math"/>
                    <w:i/>
                    <w:sz w:val="24"/>
                    <w:szCs w:val="24"/>
                    <w:lang w:eastAsia="ja-JP"/>
                  </w:rPr>
                </m:ctrlPr>
              </m:dPr>
              <m:e>
                <m:f>
                  <m:fPr>
                    <m:ctrlPr>
                      <w:rPr>
                        <w:rFonts w:ascii="Cambria Math" w:hAnsi="Cambria Math"/>
                        <w:i/>
                        <w:sz w:val="24"/>
                        <w:szCs w:val="24"/>
                        <w:lang w:eastAsia="ja-JP"/>
                      </w:rPr>
                    </m:ctrlPr>
                  </m:fPr>
                  <m:num>
                    <m:r>
                      <w:rPr>
                        <w:rFonts w:ascii="Cambria Math" w:hAnsi="Cambria Math"/>
                        <w:sz w:val="24"/>
                        <w:szCs w:val="24"/>
                        <w:lang w:eastAsia="ja-JP"/>
                      </w:rPr>
                      <m:t>1</m:t>
                    </m:r>
                  </m:num>
                  <m:den>
                    <m:r>
                      <w:rPr>
                        <w:rFonts w:ascii="Cambria Math" w:hAnsi="Cambria Math"/>
                        <w:sz w:val="24"/>
                        <w:szCs w:val="24"/>
                        <w:lang w:eastAsia="ja-JP"/>
                      </w:rPr>
                      <m:t>4π</m:t>
                    </m:r>
                    <m:sSub>
                      <m:sSubPr>
                        <m:ctrlPr>
                          <w:rPr>
                            <w:rFonts w:ascii="Cambria Math" w:hAnsi="Cambria Math"/>
                            <w:i/>
                            <w:sz w:val="24"/>
                            <w:szCs w:val="24"/>
                            <w:lang w:eastAsia="ja-JP"/>
                          </w:rPr>
                        </m:ctrlPr>
                      </m:sSubPr>
                      <m:e>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sub>
                        <m:r>
                          <w:rPr>
                            <w:rFonts w:ascii="Cambria Math" w:hAnsi="Cambria Math"/>
                            <w:sz w:val="24"/>
                            <w:szCs w:val="24"/>
                            <w:lang w:eastAsia="ja-JP"/>
                          </w:rPr>
                          <m:t>(El)</m:t>
                        </m:r>
                      </m:sub>
                    </m:sSub>
                  </m:den>
                </m:f>
              </m:e>
            </m:d>
            <m:r>
              <w:rPr>
                <w:rFonts w:ascii="Cambria Math" w:hAnsi="Cambria Math"/>
                <w:sz w:val="24"/>
                <w:szCs w:val="24"/>
                <w:lang w:eastAsia="ja-JP"/>
              </w:rPr>
              <m:t xml:space="preserve"> -rain fade</m:t>
            </m:r>
          </m:e>
        </m:func>
      </m:oMath>
      <w:r w:rsidRPr="00E571E3">
        <w:rPr>
          <w:i/>
          <w:sz w:val="24"/>
          <w:szCs w:val="24"/>
          <w:lang w:eastAsia="ja-JP"/>
        </w:rPr>
        <w:t xml:space="preserve"> </w:t>
      </w:r>
    </w:p>
    <w:p w14:paraId="4F8790BF" w14:textId="77777777" w:rsidR="0018578E" w:rsidRPr="00E571E3" w:rsidRDefault="0018578E" w:rsidP="0018578E">
      <w:pPr>
        <w:ind w:firstLine="720"/>
        <w:rPr>
          <w:sz w:val="24"/>
          <w:szCs w:val="24"/>
          <w:lang w:eastAsia="ja-JP"/>
        </w:rPr>
      </w:pPr>
      <w:proofErr w:type="gramStart"/>
      <w:r w:rsidRPr="00E571E3">
        <w:rPr>
          <w:sz w:val="24"/>
          <w:szCs w:val="24"/>
          <w:lang w:eastAsia="ja-JP"/>
        </w:rPr>
        <w:t>where</w:t>
      </w:r>
      <w:proofErr w:type="gramEnd"/>
      <w:r w:rsidRPr="00E571E3">
        <w:rPr>
          <w:sz w:val="24"/>
          <w:szCs w:val="24"/>
          <w:lang w:eastAsia="ja-JP"/>
        </w:rPr>
        <w:t>:</w:t>
      </w:r>
    </w:p>
    <w:p w14:paraId="1EC8D584" w14:textId="77777777" w:rsidR="0018578E" w:rsidRPr="00E571E3" w:rsidRDefault="0018578E" w:rsidP="0018578E">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sz w:val="24"/>
          <w:szCs w:val="24"/>
          <w:lang w:val="en-GB" w:eastAsia="ja-JP"/>
        </w:rPr>
        <w:tab/>
      </w:r>
      <w:proofErr w:type="gramStart"/>
      <w:r w:rsidRPr="00E571E3">
        <w:rPr>
          <w:i/>
          <w:iCs/>
          <w:sz w:val="24"/>
          <w:szCs w:val="24"/>
          <w:lang w:val="en-GB" w:eastAsia="ja-JP"/>
        </w:rPr>
        <w:t>d</w:t>
      </w:r>
      <w:proofErr w:type="gramEnd"/>
      <w:r w:rsidRPr="00E571E3">
        <w:rPr>
          <w:sz w:val="24"/>
          <w:szCs w:val="24"/>
          <w:lang w:val="en-GB" w:eastAsia="ja-JP"/>
        </w:rPr>
        <w:tab/>
        <w:t>distance in meters between the HAPS and the ground (elevation angle dependent);</w:t>
      </w:r>
    </w:p>
    <w:p w14:paraId="19B3F289" w14:textId="77777777" w:rsidR="0018578E" w:rsidRPr="00E571E3" w:rsidRDefault="0018578E" w:rsidP="0018578E">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sz w:val="24"/>
          <w:szCs w:val="24"/>
          <w:lang w:val="en-GB" w:eastAsia="ja-JP"/>
        </w:rPr>
        <w:tab/>
      </w:r>
      <w:r w:rsidRPr="00E571E3">
        <w:rPr>
          <w:i/>
          <w:iCs/>
          <w:sz w:val="24"/>
          <w:szCs w:val="24"/>
          <w:lang w:val="en-GB" w:eastAsia="ja-JP"/>
        </w:rPr>
        <w:t>EIRP</w:t>
      </w:r>
      <w:r w:rsidRPr="00E571E3">
        <w:rPr>
          <w:sz w:val="24"/>
          <w:szCs w:val="24"/>
          <w:lang w:val="en-GB" w:eastAsia="ja-JP"/>
        </w:rPr>
        <w:tab/>
        <w:t xml:space="preserve">HAPS platform nominal EIRP spectral density in </w:t>
      </w:r>
      <w:proofErr w:type="spellStart"/>
      <w:r w:rsidRPr="00E571E3">
        <w:rPr>
          <w:sz w:val="24"/>
          <w:szCs w:val="24"/>
          <w:lang w:val="en-GB" w:eastAsia="ja-JP"/>
        </w:rPr>
        <w:t>dBW</w:t>
      </w:r>
      <w:proofErr w:type="spellEnd"/>
      <w:r w:rsidRPr="00E571E3">
        <w:rPr>
          <w:sz w:val="24"/>
          <w:szCs w:val="24"/>
          <w:lang w:val="en-GB" w:eastAsia="ja-JP"/>
        </w:rPr>
        <w:t>/MHz at a specific elevation angle</w:t>
      </w:r>
      <w:proofErr w:type="gramStart"/>
      <w:r w:rsidRPr="00E571E3">
        <w:rPr>
          <w:sz w:val="24"/>
          <w:szCs w:val="24"/>
          <w:lang w:val="en-GB" w:eastAsia="ja-JP"/>
        </w:rPr>
        <w:t>;</w:t>
      </w:r>
      <w:proofErr w:type="gramEnd"/>
    </w:p>
    <w:p w14:paraId="276C337C" w14:textId="77777777" w:rsidR="0018578E" w:rsidRPr="00E571E3" w:rsidRDefault="0018578E" w:rsidP="0018578E">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sz w:val="24"/>
          <w:szCs w:val="24"/>
          <w:lang w:val="en-GB" w:eastAsia="ja-JP"/>
        </w:rPr>
        <w:tab/>
      </w:r>
      <w:proofErr w:type="spellStart"/>
      <w:proofErr w:type="gramStart"/>
      <w:r w:rsidRPr="00E571E3">
        <w:rPr>
          <w:i/>
          <w:sz w:val="24"/>
          <w:szCs w:val="24"/>
          <w:lang w:val="en-GB" w:eastAsia="ja-JP"/>
        </w:rPr>
        <w:t>pfd</w:t>
      </w:r>
      <w:proofErr w:type="spellEnd"/>
      <w:proofErr w:type="gramEnd"/>
      <w:r w:rsidRPr="00E571E3">
        <w:rPr>
          <w:i/>
          <w:sz w:val="24"/>
          <w:szCs w:val="24"/>
          <w:lang w:val="en-GB" w:eastAsia="ja-JP"/>
        </w:rPr>
        <w:t>(El)</w:t>
      </w:r>
      <w:r w:rsidRPr="00E571E3">
        <w:rPr>
          <w:sz w:val="24"/>
          <w:szCs w:val="24"/>
          <w:lang w:val="en-GB" w:eastAsia="ja-JP"/>
        </w:rPr>
        <w:tab/>
        <w:t xml:space="preserve">is the power flux density at the Earth’s surface per HAPS platform station in </w:t>
      </w:r>
      <w:proofErr w:type="spellStart"/>
      <w:r w:rsidRPr="00E571E3">
        <w:rPr>
          <w:sz w:val="24"/>
          <w:szCs w:val="24"/>
          <w:lang w:val="en-GB" w:eastAsia="ja-JP"/>
        </w:rPr>
        <w:t>dBW</w:t>
      </w:r>
      <w:proofErr w:type="spellEnd"/>
      <w:r w:rsidRPr="00E571E3">
        <w:rPr>
          <w:sz w:val="24"/>
          <w:szCs w:val="24"/>
          <w:lang w:val="en-GB" w:eastAsia="ja-JP"/>
        </w:rPr>
        <w:t>/m</w:t>
      </w:r>
      <w:r w:rsidRPr="00E571E3">
        <w:rPr>
          <w:sz w:val="24"/>
          <w:szCs w:val="24"/>
          <w:vertAlign w:val="superscript"/>
          <w:lang w:val="en-GB" w:eastAsia="ja-JP"/>
        </w:rPr>
        <w:t>2</w:t>
      </w:r>
      <w:r w:rsidRPr="00E571E3">
        <w:rPr>
          <w:sz w:val="24"/>
          <w:szCs w:val="24"/>
          <w:lang w:val="en-GB" w:eastAsia="ja-JP"/>
        </w:rPr>
        <w:t>/</w:t>
      </w:r>
      <w:proofErr w:type="spellStart"/>
      <w:r w:rsidRPr="00E571E3">
        <w:rPr>
          <w:sz w:val="24"/>
          <w:szCs w:val="24"/>
          <w:lang w:val="en-GB" w:eastAsia="ja-JP"/>
        </w:rPr>
        <w:t>MHz.</w:t>
      </w:r>
      <w:proofErr w:type="spellEnd"/>
    </w:p>
    <w:p w14:paraId="7CFFDAFC" w14:textId="77777777" w:rsidR="0018578E" w:rsidRPr="00E571E3" w:rsidRDefault="0018578E" w:rsidP="0018578E">
      <w:pPr>
        <w:tabs>
          <w:tab w:val="right" w:pos="1871"/>
          <w:tab w:val="left" w:pos="2041"/>
        </w:tabs>
        <w:overflowPunct w:val="0"/>
        <w:autoSpaceDE w:val="0"/>
        <w:autoSpaceDN w:val="0"/>
        <w:adjustRightInd w:val="0"/>
        <w:spacing w:before="80"/>
        <w:ind w:left="2041" w:hanging="2041"/>
        <w:textAlignment w:val="baseline"/>
        <w:rPr>
          <w:sz w:val="24"/>
          <w:szCs w:val="24"/>
          <w:lang w:eastAsia="ja-JP"/>
        </w:rPr>
      </w:pPr>
      <w:r w:rsidRPr="00E571E3">
        <w:rPr>
          <w:sz w:val="24"/>
          <w:szCs w:val="24"/>
          <w:lang w:eastAsia="ja-JP"/>
        </w:rPr>
        <w:t xml:space="preserve">                 </w:t>
      </w:r>
      <w:proofErr w:type="gramStart"/>
      <w:r w:rsidRPr="00E571E3">
        <w:rPr>
          <w:i/>
          <w:sz w:val="24"/>
          <w:szCs w:val="24"/>
          <w:lang w:eastAsia="ja-JP"/>
        </w:rPr>
        <w:t>rain</w:t>
      </w:r>
      <w:proofErr w:type="gramEnd"/>
      <w:r w:rsidRPr="00E571E3">
        <w:rPr>
          <w:i/>
          <w:sz w:val="24"/>
          <w:szCs w:val="24"/>
          <w:lang w:eastAsia="ja-JP"/>
        </w:rPr>
        <w:t xml:space="preserve"> fade</w:t>
      </w:r>
      <w:r w:rsidRPr="00E571E3">
        <w:rPr>
          <w:i/>
          <w:sz w:val="24"/>
          <w:szCs w:val="24"/>
          <w:lang w:eastAsia="ja-JP"/>
        </w:rPr>
        <w:tab/>
      </w:r>
      <w:r w:rsidRPr="00E571E3">
        <w:rPr>
          <w:sz w:val="24"/>
          <w:szCs w:val="24"/>
          <w:lang w:eastAsia="ja-JP"/>
        </w:rPr>
        <w:t xml:space="preserve">      rain attenuation in dB </w:t>
      </w:r>
      <w:r w:rsidRPr="00E571E3">
        <w:rPr>
          <w:sz w:val="24"/>
          <w:szCs w:val="24"/>
          <w:lang w:val="en-GB" w:eastAsia="ja-JP"/>
        </w:rPr>
        <w:t>(ITU-R P.618)</w:t>
      </w:r>
    </w:p>
    <w:p w14:paraId="7E80E590" w14:textId="77777777" w:rsidR="0018578E" w:rsidRPr="00E571E3" w:rsidRDefault="0018578E" w:rsidP="0018578E">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p>
    <w:p w14:paraId="31F3B46F" w14:textId="77777777" w:rsidR="0018578E" w:rsidRPr="00E571E3" w:rsidRDefault="0018578E" w:rsidP="0018578E">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p>
    <w:p w14:paraId="6D5DC82F" w14:textId="77777777" w:rsidR="0018578E" w:rsidRPr="00E571E3" w:rsidRDefault="0018578E" w:rsidP="0018578E">
      <w:pPr>
        <w:spacing w:after="240"/>
        <w:ind w:left="720" w:hanging="720"/>
        <w:rPr>
          <w:sz w:val="24"/>
          <w:szCs w:val="24"/>
        </w:rPr>
      </w:pPr>
      <w:r w:rsidRPr="00E571E3">
        <w:rPr>
          <w:sz w:val="24"/>
          <w:szCs w:val="24"/>
        </w:rPr>
        <w:t>2</w:t>
      </w:r>
      <w:r w:rsidRPr="00E571E3">
        <w:rPr>
          <w:sz w:val="24"/>
          <w:szCs w:val="24"/>
        </w:rPr>
        <w:tab/>
        <w:t>that in order to ensure the protection of EESS (passive), the EIRP per HAPS platform, in the bands 21.2-21.4 GHz and 22.21-22.5 GHz, shall not exceed:</w:t>
      </w:r>
    </w:p>
    <w:p w14:paraId="41D5A650" w14:textId="77777777" w:rsidR="0018578E" w:rsidRPr="00E571E3" w:rsidRDefault="0018578E" w:rsidP="0018578E">
      <w:pPr>
        <w:shd w:val="clear" w:color="auto" w:fill="FFFFFF" w:themeFill="background1"/>
        <w:tabs>
          <w:tab w:val="right" w:pos="1871"/>
          <w:tab w:val="left" w:pos="2041"/>
        </w:tabs>
        <w:overflowPunct w:val="0"/>
        <w:autoSpaceDE w:val="0"/>
        <w:autoSpaceDN w:val="0"/>
        <w:adjustRightInd w:val="0"/>
        <w:spacing w:before="80"/>
        <w:ind w:left="2127" w:hanging="711"/>
        <w:textAlignment w:val="baseline"/>
        <w:rPr>
          <w:iCs/>
          <w:sz w:val="24"/>
          <w:szCs w:val="24"/>
          <w:lang w:eastAsia="fr-FR"/>
        </w:rPr>
      </w:pPr>
      <w:r w:rsidRPr="00E571E3">
        <w:rPr>
          <w:iCs/>
          <w:sz w:val="24"/>
          <w:szCs w:val="24"/>
          <w:lang w:eastAsia="fr-FR"/>
        </w:rPr>
        <w:tab/>
      </w:r>
      <m:oMath>
        <m:r>
          <w:rPr>
            <w:rFonts w:ascii="Cambria Math" w:hAnsi="Cambria Math"/>
            <w:sz w:val="24"/>
            <w:szCs w:val="24"/>
            <w:lang w:eastAsia="fr-FR"/>
          </w:rPr>
          <m:t>EIRP=(-0.76El-9.5) dBW/100MHz      for   -4.53°≤El&lt;35.5°</m:t>
        </m:r>
      </m:oMath>
    </w:p>
    <w:p w14:paraId="3C5A32FD" w14:textId="77777777" w:rsidR="0018578E" w:rsidRPr="00E571E3" w:rsidRDefault="0018578E" w:rsidP="0018578E">
      <w:pPr>
        <w:tabs>
          <w:tab w:val="left" w:pos="1418"/>
        </w:tabs>
        <w:ind w:left="708"/>
        <w:rPr>
          <w:sz w:val="24"/>
          <w:szCs w:val="24"/>
          <w:lang w:eastAsia="fr-FR"/>
        </w:rPr>
      </w:pPr>
      <w:r w:rsidRPr="00E571E3">
        <w:rPr>
          <w:iCs/>
          <w:sz w:val="24"/>
          <w:szCs w:val="24"/>
          <w:lang w:eastAsia="fr-FR"/>
        </w:rPr>
        <w:tab/>
      </w:r>
      <w:r w:rsidRPr="00E571E3">
        <w:rPr>
          <w:iCs/>
          <w:sz w:val="24"/>
          <w:szCs w:val="24"/>
          <w:lang w:eastAsia="fr-FR"/>
        </w:rPr>
        <w:tab/>
      </w:r>
      <m:oMath>
        <m:r>
          <w:rPr>
            <w:rFonts w:ascii="Cambria Math" w:hAnsi="Cambria Math"/>
            <w:sz w:val="24"/>
            <w:szCs w:val="24"/>
            <w:lang w:eastAsia="fr-FR"/>
          </w:rPr>
          <m:t>EIRP=-36.5 dBW/100 MHz                       for    35.5°≤El&lt;90°</m:t>
        </m:r>
      </m:oMath>
    </w:p>
    <w:p w14:paraId="6B62EB46" w14:textId="77777777" w:rsidR="0018578E" w:rsidRPr="00E571E3" w:rsidRDefault="0018578E" w:rsidP="0018578E">
      <w:pPr>
        <w:rPr>
          <w:sz w:val="24"/>
          <w:szCs w:val="24"/>
          <w:lang w:eastAsia="ja-JP"/>
        </w:rPr>
      </w:pPr>
    </w:p>
    <w:p w14:paraId="4CE8D4B0" w14:textId="77777777" w:rsidR="0018578E" w:rsidRPr="00E571E3" w:rsidRDefault="0018578E" w:rsidP="0018578E">
      <w:pPr>
        <w:ind w:firstLine="708"/>
        <w:rPr>
          <w:sz w:val="24"/>
          <w:szCs w:val="24"/>
          <w:lang w:eastAsia="ja-JP"/>
        </w:rPr>
      </w:pPr>
      <w:proofErr w:type="gramStart"/>
      <w:r w:rsidRPr="00E571E3">
        <w:rPr>
          <w:sz w:val="24"/>
          <w:szCs w:val="24"/>
          <w:lang w:eastAsia="ja-JP"/>
        </w:rPr>
        <w:t>where</w:t>
      </w:r>
      <w:proofErr w:type="gramEnd"/>
      <w:r w:rsidRPr="00E571E3">
        <w:rPr>
          <w:sz w:val="24"/>
          <w:szCs w:val="24"/>
          <w:lang w:eastAsia="ja-JP"/>
        </w:rPr>
        <w:t xml:space="preserve"> </w:t>
      </w:r>
      <w:r w:rsidRPr="00E571E3">
        <w:rPr>
          <w:i/>
          <w:sz w:val="24"/>
          <w:szCs w:val="24"/>
          <w:lang w:eastAsia="ja-JP"/>
        </w:rPr>
        <w:t xml:space="preserve">El </w:t>
      </w:r>
      <w:r w:rsidRPr="00E571E3">
        <w:rPr>
          <w:sz w:val="24"/>
          <w:szCs w:val="24"/>
          <w:lang w:eastAsia="ja-JP"/>
        </w:rPr>
        <w:t>is the elevation angle in degrees (angles of arrival above the horizontal plane);</w:t>
      </w:r>
    </w:p>
    <w:p w14:paraId="1B34524F" w14:textId="77777777" w:rsidR="0018578E" w:rsidRPr="00E571E3" w:rsidRDefault="0018578E" w:rsidP="0018578E">
      <w:pPr>
        <w:rPr>
          <w:sz w:val="24"/>
          <w:szCs w:val="24"/>
          <w:lang w:eastAsia="ja-JP"/>
        </w:rPr>
      </w:pPr>
    </w:p>
    <w:p w14:paraId="41466988" w14:textId="77777777" w:rsidR="0018578E" w:rsidRPr="00E571E3" w:rsidRDefault="0018578E" w:rsidP="0018578E">
      <w:pPr>
        <w:ind w:firstLine="708"/>
        <w:rPr>
          <w:sz w:val="24"/>
          <w:szCs w:val="24"/>
          <w:lang w:eastAsia="ja-JP"/>
        </w:rPr>
      </w:pPr>
    </w:p>
    <w:p w14:paraId="454B4F29" w14:textId="77777777" w:rsidR="0018578E" w:rsidRPr="00E571E3" w:rsidRDefault="0018578E" w:rsidP="0018578E">
      <w:pPr>
        <w:spacing w:after="240"/>
        <w:ind w:left="720" w:hanging="720"/>
        <w:rPr>
          <w:sz w:val="24"/>
          <w:szCs w:val="24"/>
        </w:rPr>
      </w:pPr>
      <w:r w:rsidRPr="00E571E3">
        <w:rPr>
          <w:sz w:val="24"/>
          <w:szCs w:val="24"/>
        </w:rPr>
        <w:t>3</w:t>
      </w:r>
      <w:r w:rsidRPr="00E571E3">
        <w:rPr>
          <w:sz w:val="24"/>
          <w:szCs w:val="24"/>
        </w:rPr>
        <w:tab/>
        <w:t>that in order to ensure compatibility with EESS (passive) services, the ground-to-HAPS level of unwanted EIRP:</w:t>
      </w:r>
    </w:p>
    <w:p w14:paraId="7528C00B" w14:textId="77777777" w:rsidR="0018578E" w:rsidRPr="00E571E3" w:rsidRDefault="0018578E" w:rsidP="0018578E">
      <w:pPr>
        <w:numPr>
          <w:ilvl w:val="0"/>
          <w:numId w:val="12"/>
        </w:numPr>
        <w:spacing w:after="240"/>
        <w:ind w:left="1080"/>
        <w:contextualSpacing/>
        <w:rPr>
          <w:sz w:val="24"/>
          <w:szCs w:val="24"/>
        </w:rPr>
      </w:pPr>
      <w:proofErr w:type="gramStart"/>
      <w:r w:rsidRPr="00E571E3">
        <w:rPr>
          <w:sz w:val="24"/>
          <w:szCs w:val="24"/>
        </w:rPr>
        <w:t>in</w:t>
      </w:r>
      <w:proofErr w:type="gramEnd"/>
      <w:r w:rsidRPr="00E571E3">
        <w:rPr>
          <w:sz w:val="24"/>
          <w:szCs w:val="24"/>
        </w:rPr>
        <w:t xml:space="preserve"> the frequency band 22.21-22.5 GHz shall be limited to -32.6 dB(W/100 MHz) in the direction of the satellite, </w:t>
      </w:r>
    </w:p>
    <w:p w14:paraId="375C5245" w14:textId="77777777" w:rsidR="0018578E" w:rsidRPr="00E571E3" w:rsidRDefault="0018578E" w:rsidP="0018578E">
      <w:pPr>
        <w:numPr>
          <w:ilvl w:val="0"/>
          <w:numId w:val="12"/>
        </w:numPr>
        <w:spacing w:after="240"/>
        <w:ind w:left="1080"/>
        <w:contextualSpacing/>
        <w:rPr>
          <w:sz w:val="24"/>
          <w:szCs w:val="24"/>
        </w:rPr>
      </w:pPr>
      <w:proofErr w:type="gramStart"/>
      <w:r w:rsidRPr="00E571E3">
        <w:rPr>
          <w:sz w:val="24"/>
          <w:szCs w:val="24"/>
        </w:rPr>
        <w:t>in</w:t>
      </w:r>
      <w:proofErr w:type="gramEnd"/>
      <w:r w:rsidRPr="00E571E3">
        <w:rPr>
          <w:sz w:val="24"/>
          <w:szCs w:val="24"/>
        </w:rPr>
        <w:t xml:space="preserve"> the frequency band 21.2-21.4 GHz shall not exceed:</w:t>
      </w:r>
    </w:p>
    <w:p w14:paraId="6BCCE6AC" w14:textId="77777777" w:rsidR="0018578E" w:rsidRPr="00E571E3" w:rsidRDefault="0018578E" w:rsidP="0018578E">
      <w:pPr>
        <w:shd w:val="clear" w:color="auto" w:fill="FFFFFF" w:themeFill="background1"/>
        <w:tabs>
          <w:tab w:val="right" w:pos="1871"/>
          <w:tab w:val="left" w:pos="2041"/>
        </w:tabs>
        <w:overflowPunct w:val="0"/>
        <w:autoSpaceDE w:val="0"/>
        <w:autoSpaceDN w:val="0"/>
        <w:adjustRightInd w:val="0"/>
        <w:spacing w:before="80"/>
        <w:ind w:left="2433" w:hanging="711"/>
        <w:textAlignment w:val="baseline"/>
        <w:rPr>
          <w:iCs/>
          <w:sz w:val="24"/>
          <w:szCs w:val="24"/>
          <w:lang w:eastAsia="fr-FR"/>
        </w:rPr>
      </w:pPr>
      <w:r w:rsidRPr="00E571E3">
        <w:rPr>
          <w:iCs/>
          <w:sz w:val="24"/>
          <w:szCs w:val="24"/>
          <w:lang w:eastAsia="fr-FR"/>
        </w:rPr>
        <w:tab/>
      </w:r>
      <m:oMath>
        <m:r>
          <w:rPr>
            <w:rFonts w:ascii="Cambria Math" w:hAnsi="Cambria Math"/>
            <w:sz w:val="24"/>
            <w:szCs w:val="24"/>
            <w:lang w:eastAsia="fr-FR"/>
          </w:rPr>
          <m:t>EIRP=(-0.76El-9.5) dBW/100MHz      for   0°≤El&lt;35.5°</m:t>
        </m:r>
      </m:oMath>
    </w:p>
    <w:p w14:paraId="2EBA4ADF" w14:textId="77777777" w:rsidR="0018578E" w:rsidRPr="00E571E3" w:rsidRDefault="0018578E" w:rsidP="0018578E">
      <w:pPr>
        <w:tabs>
          <w:tab w:val="left" w:pos="1418"/>
        </w:tabs>
        <w:ind w:left="1014"/>
        <w:rPr>
          <w:sz w:val="24"/>
          <w:szCs w:val="24"/>
          <w:lang w:eastAsia="fr-FR"/>
        </w:rPr>
      </w:pPr>
      <w:r w:rsidRPr="00E571E3">
        <w:rPr>
          <w:iCs/>
          <w:sz w:val="24"/>
          <w:szCs w:val="24"/>
          <w:lang w:eastAsia="fr-FR"/>
        </w:rPr>
        <w:tab/>
      </w:r>
      <w:r w:rsidRPr="00E571E3">
        <w:rPr>
          <w:iCs/>
          <w:sz w:val="24"/>
          <w:szCs w:val="24"/>
          <w:lang w:eastAsia="fr-FR"/>
        </w:rPr>
        <w:tab/>
      </w:r>
      <m:oMath>
        <m:r>
          <w:rPr>
            <w:rFonts w:ascii="Cambria Math" w:hAnsi="Cambria Math"/>
            <w:sz w:val="24"/>
            <w:szCs w:val="24"/>
            <w:lang w:eastAsia="fr-FR"/>
          </w:rPr>
          <m:t>EIRP=-36.5 dBW/100 MHz                       for    35.5°≤El&lt;90°</m:t>
        </m:r>
      </m:oMath>
    </w:p>
    <w:p w14:paraId="3BD7268D" w14:textId="77777777" w:rsidR="0018578E" w:rsidRPr="00E571E3" w:rsidRDefault="0018578E" w:rsidP="0018578E">
      <w:pPr>
        <w:ind w:left="306"/>
        <w:rPr>
          <w:sz w:val="24"/>
          <w:szCs w:val="24"/>
          <w:lang w:eastAsia="ja-JP"/>
        </w:rPr>
      </w:pPr>
    </w:p>
    <w:p w14:paraId="47EECB62" w14:textId="77777777" w:rsidR="0018578E" w:rsidRPr="00E571E3" w:rsidRDefault="0018578E" w:rsidP="0018578E">
      <w:pPr>
        <w:ind w:left="306" w:firstLine="708"/>
        <w:rPr>
          <w:sz w:val="24"/>
          <w:szCs w:val="24"/>
          <w:lang w:eastAsia="ja-JP"/>
        </w:rPr>
      </w:pPr>
      <w:proofErr w:type="gramStart"/>
      <w:r w:rsidRPr="00E571E3">
        <w:rPr>
          <w:sz w:val="24"/>
          <w:szCs w:val="24"/>
          <w:lang w:eastAsia="ja-JP"/>
        </w:rPr>
        <w:t>where</w:t>
      </w:r>
      <w:proofErr w:type="gramEnd"/>
      <w:r w:rsidRPr="00E571E3">
        <w:rPr>
          <w:sz w:val="24"/>
          <w:szCs w:val="24"/>
          <w:lang w:eastAsia="ja-JP"/>
        </w:rPr>
        <w:t xml:space="preserve"> El is the elevation angle in° (angles of arrival above the horizontal plane);</w:t>
      </w:r>
    </w:p>
    <w:p w14:paraId="2EFD587A" w14:textId="77777777" w:rsidR="0018578E" w:rsidRPr="00E571E3" w:rsidRDefault="0018578E" w:rsidP="0018578E">
      <w:pPr>
        <w:rPr>
          <w:sz w:val="24"/>
          <w:szCs w:val="24"/>
          <w:lang w:eastAsia="ja-JP"/>
        </w:rPr>
      </w:pPr>
    </w:p>
    <w:p w14:paraId="48380D0C" w14:textId="77777777" w:rsidR="0018578E" w:rsidRPr="00E571E3" w:rsidRDefault="0018578E" w:rsidP="0018578E">
      <w:pPr>
        <w:spacing w:after="240"/>
        <w:ind w:left="720" w:hanging="720"/>
        <w:jc w:val="both"/>
        <w:rPr>
          <w:sz w:val="24"/>
          <w:szCs w:val="24"/>
        </w:rPr>
      </w:pPr>
      <w:r w:rsidRPr="00E571E3">
        <w:rPr>
          <w:sz w:val="24"/>
          <w:szCs w:val="24"/>
        </w:rPr>
        <w:t>4</w:t>
      </w:r>
      <w:r w:rsidRPr="00E571E3">
        <w:rPr>
          <w:sz w:val="24"/>
          <w:szCs w:val="24"/>
        </w:rPr>
        <w:tab/>
        <w:t xml:space="preserve">that in order to ensure the protection of the radio astronomy service, the unwanted emission </w:t>
      </w:r>
      <w:proofErr w:type="spellStart"/>
      <w:r w:rsidRPr="00E571E3">
        <w:rPr>
          <w:sz w:val="24"/>
          <w:szCs w:val="24"/>
        </w:rPr>
        <w:t>pfd</w:t>
      </w:r>
      <w:proofErr w:type="spellEnd"/>
      <w:r w:rsidRPr="00E571E3">
        <w:rPr>
          <w:sz w:val="24"/>
          <w:szCs w:val="24"/>
        </w:rPr>
        <w:t xml:space="preserve"> produced by HAPS platform downlink transmissions shall not exceed -176 </w:t>
      </w:r>
      <w:proofErr w:type="spellStart"/>
      <w:r w:rsidRPr="00E571E3">
        <w:rPr>
          <w:sz w:val="24"/>
          <w:szCs w:val="24"/>
        </w:rPr>
        <w:t>dBW</w:t>
      </w:r>
      <w:proofErr w:type="spellEnd"/>
      <w:r w:rsidRPr="00E571E3">
        <w:rPr>
          <w:sz w:val="24"/>
          <w:szCs w:val="24"/>
        </w:rPr>
        <w:t xml:space="preserve">/m²/290 MHz for continuum observations, and -192 </w:t>
      </w:r>
      <w:proofErr w:type="spellStart"/>
      <w:r w:rsidRPr="00E571E3">
        <w:rPr>
          <w:sz w:val="24"/>
          <w:szCs w:val="24"/>
        </w:rPr>
        <w:t>dBW</w:t>
      </w:r>
      <w:proofErr w:type="spellEnd"/>
      <w:r w:rsidRPr="00E571E3">
        <w:rPr>
          <w:sz w:val="24"/>
          <w:szCs w:val="24"/>
        </w:rPr>
        <w:t xml:space="preserve">/m²/250 kHz for spectral line observations in the band 22.21-22.5 GHz at an RAS station location at a height of 50m. These </w:t>
      </w:r>
      <w:proofErr w:type="spellStart"/>
      <w:r w:rsidRPr="00E571E3">
        <w:rPr>
          <w:sz w:val="24"/>
          <w:szCs w:val="24"/>
        </w:rPr>
        <w:t>pfd</w:t>
      </w:r>
      <w:proofErr w:type="spellEnd"/>
      <w:r w:rsidRPr="00E571E3">
        <w:rPr>
          <w:sz w:val="24"/>
          <w:szCs w:val="24"/>
        </w:rPr>
        <w:t xml:space="preserve"> values shall be verified considering a percentage of time of 2% in the relevant propagation model</w:t>
      </w:r>
      <w:proofErr w:type="gramStart"/>
      <w:r w:rsidRPr="00E571E3">
        <w:rPr>
          <w:sz w:val="24"/>
          <w:szCs w:val="24"/>
        </w:rPr>
        <w:t>;</w:t>
      </w:r>
      <w:proofErr w:type="gramEnd"/>
    </w:p>
    <w:p w14:paraId="29595F33" w14:textId="77777777" w:rsidR="0018578E" w:rsidRPr="00E571E3" w:rsidRDefault="0018578E" w:rsidP="0018578E">
      <w:pPr>
        <w:spacing w:after="240"/>
        <w:ind w:left="720" w:hanging="720"/>
        <w:jc w:val="both"/>
        <w:rPr>
          <w:sz w:val="24"/>
          <w:szCs w:val="24"/>
        </w:rPr>
      </w:pPr>
      <w:r w:rsidRPr="00E571E3">
        <w:rPr>
          <w:sz w:val="24"/>
          <w:szCs w:val="24"/>
        </w:rPr>
        <w:t>5</w:t>
      </w:r>
      <w:r w:rsidRPr="00E571E3">
        <w:rPr>
          <w:sz w:val="24"/>
          <w:szCs w:val="24"/>
        </w:rPr>
        <w:tab/>
        <w:t xml:space="preserve">that in order to ensure the protection of the radio astronomy service, the unwanted emission </w:t>
      </w:r>
      <w:proofErr w:type="spellStart"/>
      <w:r w:rsidRPr="00E571E3">
        <w:rPr>
          <w:sz w:val="24"/>
          <w:szCs w:val="24"/>
        </w:rPr>
        <w:t>pfd</w:t>
      </w:r>
      <w:proofErr w:type="spellEnd"/>
      <w:r w:rsidRPr="00E571E3">
        <w:rPr>
          <w:sz w:val="24"/>
          <w:szCs w:val="24"/>
        </w:rPr>
        <w:t xml:space="preserve"> produced by HAPS uplink transmissions shall not exceed -146 </w:t>
      </w:r>
      <w:proofErr w:type="spellStart"/>
      <w:r w:rsidRPr="00E571E3">
        <w:rPr>
          <w:sz w:val="24"/>
          <w:szCs w:val="24"/>
        </w:rPr>
        <w:t>dBW</w:t>
      </w:r>
      <w:proofErr w:type="spellEnd"/>
      <w:r w:rsidRPr="00E571E3">
        <w:rPr>
          <w:sz w:val="24"/>
          <w:szCs w:val="24"/>
        </w:rPr>
        <w:t xml:space="preserve">/m²/290 MHz for continuum observations, and -162 </w:t>
      </w:r>
      <w:proofErr w:type="spellStart"/>
      <w:r w:rsidRPr="00E571E3">
        <w:rPr>
          <w:sz w:val="24"/>
          <w:szCs w:val="24"/>
        </w:rPr>
        <w:t>dBW</w:t>
      </w:r>
      <w:proofErr w:type="spellEnd"/>
      <w:r w:rsidRPr="00E571E3">
        <w:rPr>
          <w:sz w:val="24"/>
          <w:szCs w:val="24"/>
        </w:rPr>
        <w:t xml:space="preserve">/m²/250 kHz for spectral line observations in the band 22.21-22.5 GHz at an RAS station location at a height of 50m, and that these </w:t>
      </w:r>
      <w:proofErr w:type="spellStart"/>
      <w:r w:rsidRPr="00E571E3">
        <w:rPr>
          <w:sz w:val="24"/>
          <w:szCs w:val="24"/>
        </w:rPr>
        <w:t>pfd</w:t>
      </w:r>
      <w:proofErr w:type="spellEnd"/>
      <w:r w:rsidRPr="00E571E3">
        <w:rPr>
          <w:sz w:val="24"/>
          <w:szCs w:val="24"/>
        </w:rPr>
        <w:t xml:space="preserve"> values shall be verified considering a percentage of time of 2% in the relevant propagation model;</w:t>
      </w:r>
    </w:p>
    <w:p w14:paraId="64A5F933" w14:textId="77777777" w:rsidR="0018578E" w:rsidRPr="00E571E3" w:rsidRDefault="0018578E" w:rsidP="0018578E">
      <w:pPr>
        <w:rPr>
          <w:sz w:val="24"/>
          <w:szCs w:val="24"/>
        </w:rPr>
      </w:pPr>
    </w:p>
    <w:p w14:paraId="4E55F2EB" w14:textId="77777777" w:rsidR="0018578E" w:rsidRPr="00E571E3" w:rsidRDefault="0018578E" w:rsidP="0018578E">
      <w:pPr>
        <w:ind w:left="708" w:hanging="708"/>
        <w:jc w:val="both"/>
        <w:rPr>
          <w:sz w:val="24"/>
          <w:szCs w:val="24"/>
        </w:rPr>
      </w:pPr>
      <w:r w:rsidRPr="00E571E3">
        <w:rPr>
          <w:sz w:val="24"/>
          <w:szCs w:val="24"/>
        </w:rPr>
        <w:t>6</w:t>
      </w:r>
      <w:r w:rsidRPr="00E571E3">
        <w:rPr>
          <w:sz w:val="24"/>
          <w:szCs w:val="24"/>
        </w:rPr>
        <w:tab/>
        <w:t xml:space="preserve">that </w:t>
      </w:r>
      <w:proofErr w:type="gramStart"/>
      <w:r w:rsidRPr="00E571E3">
        <w:rPr>
          <w:i/>
          <w:sz w:val="24"/>
          <w:szCs w:val="24"/>
        </w:rPr>
        <w:t>resolves</w:t>
      </w:r>
      <w:proofErr w:type="gramEnd"/>
      <w:r w:rsidRPr="00E571E3">
        <w:rPr>
          <w:i/>
          <w:sz w:val="24"/>
          <w:szCs w:val="24"/>
        </w:rPr>
        <w:t xml:space="preserve"> 4</w:t>
      </w:r>
      <w:r w:rsidRPr="00E571E3">
        <w:rPr>
          <w:sz w:val="24"/>
          <w:szCs w:val="24"/>
        </w:rPr>
        <w:t xml:space="preserve"> and </w:t>
      </w:r>
      <w:r w:rsidRPr="00E571E3">
        <w:rPr>
          <w:i/>
          <w:sz w:val="24"/>
          <w:szCs w:val="24"/>
        </w:rPr>
        <w:t xml:space="preserve">5 </w:t>
      </w:r>
      <w:r w:rsidRPr="00E571E3">
        <w:rPr>
          <w:sz w:val="24"/>
          <w:szCs w:val="24"/>
        </w:rPr>
        <w:t>above applies at any radio astronomy station that was in operation prior to 22 November 2019; and that has been notified to the Bureau in the band 22.21-22.5 GHz before 22 May 2020.  Radio astronomy stations notified after this date may seek an agreement with administrations that have notified HAPS,</w:t>
      </w:r>
    </w:p>
    <w:p w14:paraId="5254EF98" w14:textId="77777777" w:rsidR="0018578E" w:rsidRPr="00E571E3" w:rsidRDefault="0018578E" w:rsidP="0018578E">
      <w:pPr>
        <w:ind w:left="708" w:hanging="708"/>
        <w:rPr>
          <w:sz w:val="24"/>
          <w:szCs w:val="24"/>
        </w:rPr>
      </w:pPr>
    </w:p>
    <w:p w14:paraId="1F788C56" w14:textId="77777777" w:rsidR="0018578E" w:rsidRPr="00E571E3" w:rsidRDefault="0018578E" w:rsidP="0018578E">
      <w:pPr>
        <w:ind w:left="708" w:hanging="708"/>
        <w:rPr>
          <w:sz w:val="24"/>
          <w:szCs w:val="24"/>
        </w:rPr>
      </w:pPr>
    </w:p>
    <w:p w14:paraId="6EAC8B38" w14:textId="77777777" w:rsidR="0018578E" w:rsidRPr="00E571E3" w:rsidRDefault="0018578E" w:rsidP="0018578E">
      <w:pPr>
        <w:ind w:left="708" w:hanging="708"/>
        <w:rPr>
          <w:i/>
          <w:sz w:val="24"/>
          <w:szCs w:val="24"/>
        </w:rPr>
      </w:pPr>
      <w:r w:rsidRPr="00E571E3">
        <w:rPr>
          <w:sz w:val="24"/>
          <w:szCs w:val="24"/>
        </w:rPr>
        <w:tab/>
      </w:r>
      <w:r w:rsidRPr="00E571E3">
        <w:rPr>
          <w:sz w:val="24"/>
          <w:szCs w:val="24"/>
        </w:rPr>
        <w:tab/>
      </w:r>
      <w:r w:rsidRPr="00E571E3">
        <w:rPr>
          <w:sz w:val="24"/>
          <w:szCs w:val="24"/>
        </w:rPr>
        <w:tab/>
      </w:r>
      <w:proofErr w:type="gramStart"/>
      <w:r w:rsidRPr="00E571E3">
        <w:rPr>
          <w:i/>
          <w:sz w:val="24"/>
          <w:szCs w:val="24"/>
        </w:rPr>
        <w:t>invites</w:t>
      </w:r>
      <w:proofErr w:type="gramEnd"/>
      <w:r w:rsidRPr="00E571E3">
        <w:rPr>
          <w:i/>
          <w:sz w:val="24"/>
          <w:szCs w:val="24"/>
        </w:rPr>
        <w:t xml:space="preserve"> ITU-R</w:t>
      </w:r>
    </w:p>
    <w:p w14:paraId="6C65C439" w14:textId="77777777" w:rsidR="0018578E" w:rsidRPr="00E571E3" w:rsidRDefault="0018578E" w:rsidP="0018578E">
      <w:pPr>
        <w:ind w:left="708" w:hanging="708"/>
        <w:rPr>
          <w:sz w:val="24"/>
          <w:szCs w:val="24"/>
        </w:rPr>
      </w:pPr>
    </w:p>
    <w:p w14:paraId="1725B9AB" w14:textId="77777777" w:rsidR="0018578E" w:rsidRPr="00E571E3" w:rsidRDefault="0018578E" w:rsidP="0018578E">
      <w:pPr>
        <w:ind w:left="708"/>
        <w:rPr>
          <w:sz w:val="24"/>
          <w:szCs w:val="24"/>
        </w:rPr>
      </w:pPr>
      <w:proofErr w:type="gramStart"/>
      <w:r w:rsidRPr="00E571E3">
        <w:rPr>
          <w:sz w:val="24"/>
          <w:szCs w:val="24"/>
        </w:rPr>
        <w:t>to</w:t>
      </w:r>
      <w:proofErr w:type="gramEnd"/>
      <w:r w:rsidRPr="00E571E3">
        <w:rPr>
          <w:sz w:val="24"/>
          <w:szCs w:val="24"/>
        </w:rPr>
        <w:t xml:space="preserve"> develop ITU-R Reports that will assist administrations in facilitating coexistence with other co-primary services; and</w:t>
      </w:r>
    </w:p>
    <w:p w14:paraId="1D508B72" w14:textId="77777777" w:rsidR="0018578E" w:rsidRPr="00E571E3" w:rsidRDefault="0018578E" w:rsidP="0018578E">
      <w:pPr>
        <w:keepNext/>
        <w:keepLines/>
        <w:tabs>
          <w:tab w:val="left" w:pos="1134"/>
          <w:tab w:val="left" w:pos="1871"/>
          <w:tab w:val="left" w:pos="2268"/>
        </w:tabs>
        <w:overflowPunct w:val="0"/>
        <w:autoSpaceDE w:val="0"/>
        <w:autoSpaceDN w:val="0"/>
        <w:adjustRightInd w:val="0"/>
        <w:spacing w:before="160"/>
        <w:ind w:left="1134"/>
        <w:rPr>
          <w:i/>
          <w:sz w:val="24"/>
          <w:szCs w:val="24"/>
        </w:rPr>
      </w:pPr>
      <w:proofErr w:type="gramStart"/>
      <w:r w:rsidRPr="00E571E3">
        <w:rPr>
          <w:i/>
          <w:sz w:val="24"/>
          <w:szCs w:val="24"/>
        </w:rPr>
        <w:t>instructs</w:t>
      </w:r>
      <w:proofErr w:type="gramEnd"/>
      <w:r w:rsidRPr="00E571E3">
        <w:rPr>
          <w:i/>
          <w:sz w:val="24"/>
          <w:szCs w:val="24"/>
        </w:rPr>
        <w:t xml:space="preserve"> the Director of the Radiocommunication Bureau</w:t>
      </w:r>
    </w:p>
    <w:p w14:paraId="36026257" w14:textId="77777777" w:rsidR="0018578E" w:rsidRPr="00E571E3" w:rsidRDefault="0018578E" w:rsidP="0018578E">
      <w:pPr>
        <w:rPr>
          <w:sz w:val="24"/>
          <w:szCs w:val="24"/>
        </w:rPr>
      </w:pPr>
    </w:p>
    <w:p w14:paraId="148379DA" w14:textId="77777777" w:rsidR="0018578E" w:rsidRPr="00E571E3" w:rsidRDefault="0018578E" w:rsidP="0018578E">
      <w:pPr>
        <w:ind w:firstLine="720"/>
        <w:rPr>
          <w:sz w:val="24"/>
          <w:szCs w:val="24"/>
        </w:rPr>
      </w:pPr>
      <w:proofErr w:type="gramStart"/>
      <w:r w:rsidRPr="00E571E3">
        <w:rPr>
          <w:sz w:val="24"/>
          <w:szCs w:val="24"/>
        </w:rPr>
        <w:t>to</w:t>
      </w:r>
      <w:proofErr w:type="gramEnd"/>
      <w:r w:rsidRPr="00E571E3">
        <w:rPr>
          <w:sz w:val="24"/>
          <w:szCs w:val="24"/>
        </w:rPr>
        <w:t xml:space="preserve"> take all necessary measures to implement this Resolution.</w:t>
      </w:r>
    </w:p>
    <w:p w14:paraId="12E6564C" w14:textId="77777777" w:rsidR="0018578E" w:rsidRPr="00E571E3" w:rsidRDefault="0018578E" w:rsidP="0018578E">
      <w:pPr>
        <w:tabs>
          <w:tab w:val="left" w:pos="1134"/>
          <w:tab w:val="left" w:pos="1588"/>
          <w:tab w:val="left" w:pos="1985"/>
        </w:tabs>
        <w:overflowPunct w:val="0"/>
        <w:autoSpaceDE w:val="0"/>
        <w:autoSpaceDN w:val="0"/>
        <w:adjustRightInd w:val="0"/>
        <w:spacing w:before="120"/>
        <w:textAlignment w:val="baseline"/>
        <w:rPr>
          <w:sz w:val="24"/>
          <w:szCs w:val="24"/>
          <w:lang w:eastAsia="ja-JP"/>
        </w:rPr>
      </w:pPr>
    </w:p>
    <w:p w14:paraId="29895AA2" w14:textId="77777777" w:rsidR="0018578E" w:rsidRPr="00E571E3" w:rsidRDefault="0018578E" w:rsidP="0018578E">
      <w:pPr>
        <w:jc w:val="both"/>
        <w:rPr>
          <w:sz w:val="24"/>
          <w:szCs w:val="24"/>
        </w:rPr>
      </w:pPr>
      <w:r w:rsidRPr="00E571E3">
        <w:rPr>
          <w:b/>
          <w:sz w:val="24"/>
          <w:szCs w:val="24"/>
        </w:rPr>
        <w:t>Reasons</w:t>
      </w:r>
      <w:r w:rsidRPr="00E571E3">
        <w:rPr>
          <w:sz w:val="24"/>
          <w:szCs w:val="24"/>
        </w:rPr>
        <w:t>: To add the text of a resolution specifying the operating requirements for HAPS to protect other services.</w:t>
      </w:r>
    </w:p>
    <w:p w14:paraId="1566B519" w14:textId="77777777" w:rsidR="0018578E" w:rsidRPr="00E571E3" w:rsidRDefault="0018578E" w:rsidP="0018578E">
      <w:pPr>
        <w:tabs>
          <w:tab w:val="left" w:pos="1134"/>
          <w:tab w:val="left" w:pos="1588"/>
          <w:tab w:val="left" w:pos="1985"/>
        </w:tabs>
        <w:overflowPunct w:val="0"/>
        <w:autoSpaceDE w:val="0"/>
        <w:autoSpaceDN w:val="0"/>
        <w:adjustRightInd w:val="0"/>
        <w:textAlignment w:val="baseline"/>
        <w:rPr>
          <w:sz w:val="24"/>
          <w:szCs w:val="24"/>
          <w:lang w:val="en-GB"/>
        </w:rPr>
      </w:pPr>
    </w:p>
    <w:p w14:paraId="203E350F" w14:textId="77777777" w:rsidR="0018578E" w:rsidRPr="00E571E3" w:rsidRDefault="0018578E" w:rsidP="0018578E">
      <w:pPr>
        <w:keepNext/>
        <w:tabs>
          <w:tab w:val="left" w:pos="1134"/>
          <w:tab w:val="left" w:pos="1871"/>
          <w:tab w:val="left" w:pos="2268"/>
        </w:tabs>
        <w:overflowPunct w:val="0"/>
        <w:autoSpaceDE w:val="0"/>
        <w:autoSpaceDN w:val="0"/>
        <w:adjustRightInd w:val="0"/>
        <w:spacing w:before="240"/>
        <w:textAlignment w:val="baseline"/>
        <w:rPr>
          <w:rFonts w:hAnsi="Times New Roman Bold"/>
          <w:b/>
          <w:i/>
          <w:sz w:val="24"/>
          <w:szCs w:val="24"/>
          <w:u w:val="single"/>
          <w:lang w:val="en-GB"/>
        </w:rPr>
      </w:pPr>
      <w:r w:rsidRPr="00E571E3">
        <w:rPr>
          <w:rFonts w:hAnsi="Times New Roman Bold"/>
          <w:b/>
          <w:i/>
          <w:sz w:val="24"/>
          <w:szCs w:val="24"/>
          <w:highlight w:val="yellow"/>
          <w:u w:val="single"/>
          <w:lang w:val="en-GB"/>
        </w:rPr>
        <w:t>Note:  Identical to Doc. IWG-2/078r3</w:t>
      </w:r>
    </w:p>
    <w:p w14:paraId="0D86440A" w14:textId="77777777" w:rsidR="0018578E" w:rsidRPr="00AC4313" w:rsidRDefault="0018578E" w:rsidP="0018578E">
      <w:pPr>
        <w:keepNext/>
        <w:tabs>
          <w:tab w:val="left" w:pos="1134"/>
          <w:tab w:val="left" w:pos="1871"/>
          <w:tab w:val="left" w:pos="2268"/>
        </w:tabs>
        <w:overflowPunct w:val="0"/>
        <w:autoSpaceDE w:val="0"/>
        <w:autoSpaceDN w:val="0"/>
        <w:adjustRightInd w:val="0"/>
        <w:spacing w:before="240"/>
        <w:textAlignment w:val="baseline"/>
        <w:rPr>
          <w:rFonts w:hAnsi="Times New Roman Bold"/>
          <w:b/>
          <w:i/>
          <w:sz w:val="24"/>
          <w:u w:val="single"/>
          <w:lang w:val="en-GB"/>
        </w:rPr>
      </w:pPr>
    </w:p>
    <w:p w14:paraId="72ECE0F6" w14:textId="77777777" w:rsidR="0018578E" w:rsidRPr="00AC4313" w:rsidRDefault="0018578E" w:rsidP="0018578E">
      <w:pPr>
        <w:rPr>
          <w:sz w:val="22"/>
          <w:szCs w:val="22"/>
          <w:lang w:val="en-GB"/>
        </w:rPr>
      </w:pPr>
      <w:r w:rsidRPr="00AC4313">
        <w:rPr>
          <w:sz w:val="22"/>
          <w:szCs w:val="22"/>
        </w:rPr>
        <w:br w:type="page"/>
      </w:r>
    </w:p>
    <w:p w14:paraId="047F3974" w14:textId="77777777" w:rsidR="0018578E" w:rsidRPr="00E571E3" w:rsidRDefault="0018578E" w:rsidP="0018578E">
      <w:pPr>
        <w:jc w:val="both"/>
        <w:rPr>
          <w:b/>
          <w:sz w:val="24"/>
          <w:szCs w:val="24"/>
        </w:rPr>
      </w:pPr>
      <w:r w:rsidRPr="00E571E3">
        <w:rPr>
          <w:b/>
          <w:sz w:val="24"/>
          <w:szCs w:val="24"/>
        </w:rPr>
        <w:t>3.</w:t>
      </w:r>
      <w:r w:rsidRPr="00E571E3">
        <w:rPr>
          <w:b/>
          <w:sz w:val="24"/>
          <w:szCs w:val="24"/>
        </w:rPr>
        <w:tab/>
        <w:t>PROPOSALS FOR THE 24.25-27.5 GHZ BAND</w:t>
      </w:r>
    </w:p>
    <w:p w14:paraId="1FCBC2D3" w14:textId="77777777" w:rsidR="0018578E" w:rsidRPr="00E571E3" w:rsidRDefault="0018578E" w:rsidP="0018578E">
      <w:pPr>
        <w:keepNext/>
        <w:spacing w:before="240" w:after="60"/>
        <w:outlineLvl w:val="0"/>
        <w:rPr>
          <w:bCs/>
          <w:i/>
          <w:kern w:val="32"/>
          <w:sz w:val="24"/>
          <w:szCs w:val="24"/>
        </w:rPr>
      </w:pPr>
      <w:r w:rsidRPr="00E571E3">
        <w:rPr>
          <w:bCs/>
          <w:i/>
          <w:kern w:val="32"/>
          <w:sz w:val="24"/>
          <w:szCs w:val="24"/>
        </w:rPr>
        <w:t>For the 24.25-24.75 GHz Band</w:t>
      </w:r>
    </w:p>
    <w:p w14:paraId="66FDEE85" w14:textId="77777777" w:rsidR="0018578E" w:rsidRPr="00E571E3" w:rsidRDefault="0018578E" w:rsidP="0018578E">
      <w:pPr>
        <w:rPr>
          <w:sz w:val="24"/>
          <w:szCs w:val="24"/>
          <w:lang w:val="en-GB"/>
        </w:rPr>
      </w:pPr>
    </w:p>
    <w:p w14:paraId="36B4444D" w14:textId="77777777" w:rsidR="0018578E" w:rsidRPr="00E571E3" w:rsidRDefault="0018578E" w:rsidP="0018578E">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lang w:val="en-GB"/>
        </w:rPr>
        <w:t xml:space="preserve">MOD </w:t>
      </w:r>
      <w:r w:rsidRPr="00E571E3">
        <w:rPr>
          <w:b/>
          <w:sz w:val="24"/>
          <w:szCs w:val="24"/>
          <w:lang w:val="en-GB"/>
        </w:rPr>
        <w:tab/>
      </w:r>
      <w:r w:rsidRPr="00E571E3">
        <w:rPr>
          <w:b/>
          <w:sz w:val="24"/>
          <w:szCs w:val="24"/>
          <w:lang w:val="en-GB"/>
        </w:rPr>
        <w:tab/>
        <w:t>USA/1.14/9</w:t>
      </w:r>
    </w:p>
    <w:p w14:paraId="3CAD0B99" w14:textId="77777777" w:rsidR="0018578E" w:rsidRPr="00AC4313" w:rsidRDefault="0018578E" w:rsidP="0018578E">
      <w:pPr>
        <w:rPr>
          <w:b/>
          <w:sz w:val="22"/>
          <w:szCs w:val="22"/>
          <w:lang w:val="en-GB"/>
        </w:rPr>
      </w:pPr>
    </w:p>
    <w:p w14:paraId="55A2CD50"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GB"/>
        </w:rPr>
      </w:pPr>
      <w:r w:rsidRPr="00AC4313">
        <w:rPr>
          <w:caps/>
          <w:sz w:val="22"/>
          <w:szCs w:val="22"/>
          <w:lang w:val="en-GB"/>
        </w:rPr>
        <w:t>ARTICLE 5</w:t>
      </w:r>
    </w:p>
    <w:p w14:paraId="61AB6302"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before="240"/>
        <w:jc w:val="center"/>
        <w:textAlignment w:val="baseline"/>
        <w:rPr>
          <w:b/>
          <w:color w:val="000000"/>
          <w:sz w:val="22"/>
          <w:szCs w:val="22"/>
          <w:lang w:val="en-GB"/>
        </w:rPr>
      </w:pPr>
      <w:r w:rsidRPr="00AC4313">
        <w:rPr>
          <w:b/>
          <w:color w:val="000000"/>
          <w:sz w:val="22"/>
          <w:szCs w:val="22"/>
          <w:lang w:val="en-GB"/>
        </w:rPr>
        <w:t>Frequency allocations</w:t>
      </w:r>
    </w:p>
    <w:p w14:paraId="0702219E" w14:textId="77777777" w:rsidR="0018578E" w:rsidRPr="00AC4313" w:rsidRDefault="0018578E" w:rsidP="0018578E">
      <w:pPr>
        <w:keepNext/>
        <w:keepLines/>
        <w:tabs>
          <w:tab w:val="center" w:pos="4820"/>
        </w:tabs>
        <w:overflowPunct w:val="0"/>
        <w:autoSpaceDE w:val="0"/>
        <w:autoSpaceDN w:val="0"/>
        <w:adjustRightInd w:val="0"/>
        <w:spacing w:before="360"/>
        <w:jc w:val="center"/>
        <w:rPr>
          <w:rFonts w:hAnsi="Times New Roman Bold"/>
          <w:sz w:val="22"/>
          <w:szCs w:val="22"/>
          <w:lang w:val="en-GB"/>
        </w:rPr>
      </w:pPr>
      <w:r w:rsidRPr="00AC4313">
        <w:rPr>
          <w:b/>
          <w:color w:val="000000"/>
          <w:sz w:val="22"/>
          <w:szCs w:val="22"/>
          <w:lang w:val="en-GB"/>
        </w:rPr>
        <w:t>Section IV – Table of Frequency Allocations</w:t>
      </w:r>
      <w:r w:rsidRPr="00AC4313">
        <w:rPr>
          <w:b/>
          <w:color w:val="000000"/>
          <w:sz w:val="22"/>
          <w:szCs w:val="22"/>
          <w:lang w:val="en-GB"/>
        </w:rPr>
        <w:br/>
      </w:r>
      <w:r w:rsidRPr="00AC4313">
        <w:rPr>
          <w:color w:val="000000"/>
          <w:sz w:val="22"/>
          <w:szCs w:val="22"/>
          <w:lang w:val="en-GB"/>
        </w:rPr>
        <w:t xml:space="preserve">(See No. </w:t>
      </w:r>
      <w:r w:rsidRPr="00AC4313">
        <w:rPr>
          <w:b/>
          <w:color w:val="000000"/>
          <w:sz w:val="22"/>
          <w:szCs w:val="22"/>
          <w:lang w:val="en-GB"/>
        </w:rPr>
        <w:t>2.1</w:t>
      </w:r>
      <w:r w:rsidRPr="00AC4313">
        <w:rPr>
          <w:color w:val="000000"/>
          <w:sz w:val="22"/>
          <w:szCs w:val="22"/>
          <w:lang w:val="en-GB"/>
        </w:rPr>
        <w:t>)</w:t>
      </w:r>
      <w:r w:rsidRPr="00AC4313">
        <w:rPr>
          <w:color w:val="000000"/>
          <w:sz w:val="22"/>
          <w:szCs w:val="22"/>
          <w:lang w:val="en-GB"/>
        </w:rPr>
        <w:br/>
      </w:r>
    </w:p>
    <w:p w14:paraId="77D04E5C"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AC4313">
        <w:rPr>
          <w:rFonts w:ascii="Times New Roman Bold" w:hAnsi="Times New Roman Bold"/>
          <w:b/>
          <w:sz w:val="22"/>
          <w:szCs w:val="22"/>
          <w:lang w:val="en-GB"/>
        </w:rPr>
        <w:t>24.25-25.25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0"/>
        <w:gridCol w:w="3118"/>
        <w:gridCol w:w="3096"/>
      </w:tblGrid>
      <w:tr w:rsidR="0018578E" w:rsidRPr="00AC4313" w14:paraId="7CED0274"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D5B26D2"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Allocation to services</w:t>
            </w:r>
          </w:p>
        </w:tc>
      </w:tr>
      <w:tr w:rsidR="0018578E" w:rsidRPr="00AC4313" w14:paraId="4E387E4C" w14:textId="77777777" w:rsidTr="0056257F">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2B8416E0"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1</w:t>
            </w:r>
          </w:p>
        </w:tc>
        <w:tc>
          <w:tcPr>
            <w:tcW w:w="3118" w:type="dxa"/>
            <w:tcBorders>
              <w:top w:val="single" w:sz="4" w:space="0" w:color="auto"/>
              <w:left w:val="single" w:sz="6" w:space="0" w:color="auto"/>
              <w:bottom w:val="single" w:sz="4" w:space="0" w:color="auto"/>
              <w:right w:val="single" w:sz="6" w:space="0" w:color="auto"/>
            </w:tcBorders>
            <w:hideMark/>
          </w:tcPr>
          <w:p w14:paraId="056E573C"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2</w:t>
            </w:r>
          </w:p>
        </w:tc>
        <w:tc>
          <w:tcPr>
            <w:tcW w:w="3096" w:type="dxa"/>
            <w:tcBorders>
              <w:top w:val="single" w:sz="4" w:space="0" w:color="auto"/>
              <w:left w:val="single" w:sz="6" w:space="0" w:color="auto"/>
              <w:bottom w:val="single" w:sz="4" w:space="0" w:color="auto"/>
              <w:right w:val="single" w:sz="4" w:space="0" w:color="auto"/>
            </w:tcBorders>
            <w:hideMark/>
          </w:tcPr>
          <w:p w14:paraId="751553B0"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3</w:t>
            </w:r>
          </w:p>
        </w:tc>
      </w:tr>
      <w:tr w:rsidR="0018578E" w:rsidRPr="00AC4313" w14:paraId="49CE4795" w14:textId="77777777" w:rsidTr="0056257F">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68521115"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AC4313">
              <w:rPr>
                <w:b/>
                <w:lang w:val="en-GB"/>
              </w:rPr>
              <w:t>24.25-24.45</w:t>
            </w:r>
          </w:p>
          <w:p w14:paraId="2F664CEA"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AC4313">
              <w:rPr>
                <w:color w:val="000000"/>
                <w:lang w:val="en-GB"/>
              </w:rPr>
              <w:t>FIXED</w:t>
            </w:r>
          </w:p>
        </w:tc>
        <w:tc>
          <w:tcPr>
            <w:tcW w:w="3118" w:type="dxa"/>
            <w:tcBorders>
              <w:top w:val="single" w:sz="4" w:space="0" w:color="auto"/>
              <w:left w:val="single" w:sz="6" w:space="0" w:color="auto"/>
              <w:bottom w:val="single" w:sz="4" w:space="0" w:color="auto"/>
              <w:right w:val="single" w:sz="6" w:space="0" w:color="auto"/>
            </w:tcBorders>
            <w:hideMark/>
          </w:tcPr>
          <w:p w14:paraId="02A17146"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AC4313">
              <w:rPr>
                <w:b/>
                <w:lang w:val="en-GB"/>
              </w:rPr>
              <w:t>24.25-24.45</w:t>
            </w:r>
          </w:p>
          <w:p w14:paraId="068329C1"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226" w:author="Author"/>
                <w:color w:val="000000"/>
                <w:lang w:val="en-GB"/>
              </w:rPr>
            </w:pPr>
            <w:proofErr w:type="gramStart"/>
            <w:ins w:id="227" w:author="Author">
              <w:r w:rsidRPr="00AC4313">
                <w:rPr>
                  <w:lang w:val="en-GB"/>
                </w:rPr>
                <w:t>FIXED  ADD</w:t>
              </w:r>
              <w:proofErr w:type="gramEnd"/>
              <w:r w:rsidRPr="00AC4313">
                <w:rPr>
                  <w:lang w:val="en-GB"/>
                </w:rPr>
                <w:t xml:space="preserve"> 5.C114</w:t>
              </w:r>
            </w:ins>
          </w:p>
          <w:p w14:paraId="70E581BE"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AC4313">
              <w:rPr>
                <w:color w:val="000000"/>
                <w:lang w:val="en-GB"/>
              </w:rPr>
              <w:t>RADIONAVIGATION</w:t>
            </w:r>
          </w:p>
        </w:tc>
        <w:tc>
          <w:tcPr>
            <w:tcW w:w="3096" w:type="dxa"/>
            <w:tcBorders>
              <w:top w:val="single" w:sz="4" w:space="0" w:color="auto"/>
              <w:left w:val="single" w:sz="6" w:space="0" w:color="auto"/>
              <w:bottom w:val="single" w:sz="4" w:space="0" w:color="auto"/>
              <w:right w:val="single" w:sz="4" w:space="0" w:color="auto"/>
            </w:tcBorders>
            <w:hideMark/>
          </w:tcPr>
          <w:p w14:paraId="2FAF4270"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AC4313">
              <w:rPr>
                <w:b/>
                <w:lang w:val="en-GB"/>
              </w:rPr>
              <w:t>24.25-24.45</w:t>
            </w:r>
          </w:p>
          <w:p w14:paraId="719486F2"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RADIONAVIGATION</w:t>
            </w:r>
          </w:p>
          <w:p w14:paraId="6A09DDF5"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FIXED</w:t>
            </w:r>
          </w:p>
          <w:p w14:paraId="1794FD83"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AC4313">
              <w:rPr>
                <w:color w:val="000000"/>
                <w:lang w:val="en-GB"/>
              </w:rPr>
              <w:t>MOBILE</w:t>
            </w:r>
          </w:p>
        </w:tc>
      </w:tr>
      <w:tr w:rsidR="0018578E" w:rsidRPr="00AC4313" w14:paraId="5EF9C3B8" w14:textId="77777777" w:rsidTr="0056257F">
        <w:trPr>
          <w:cantSplit/>
          <w:jc w:val="center"/>
        </w:trPr>
        <w:tc>
          <w:tcPr>
            <w:tcW w:w="3090" w:type="dxa"/>
            <w:tcBorders>
              <w:top w:val="single" w:sz="4" w:space="0" w:color="auto"/>
              <w:left w:val="single" w:sz="4" w:space="0" w:color="auto"/>
              <w:bottom w:val="nil"/>
              <w:right w:val="single" w:sz="6" w:space="0" w:color="auto"/>
            </w:tcBorders>
            <w:hideMark/>
          </w:tcPr>
          <w:p w14:paraId="099CF36D"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AC4313">
              <w:rPr>
                <w:b/>
                <w:lang w:val="en-GB"/>
              </w:rPr>
              <w:t>24.45-24.65</w:t>
            </w:r>
          </w:p>
          <w:p w14:paraId="65335D55"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FIXED</w:t>
            </w:r>
          </w:p>
          <w:p w14:paraId="7E9083AE"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AC4313">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0918A971"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AC4313">
              <w:rPr>
                <w:b/>
                <w:lang w:val="en-GB"/>
              </w:rPr>
              <w:t>24.45-24.65</w:t>
            </w:r>
          </w:p>
          <w:p w14:paraId="12291804"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228" w:author="Author"/>
                <w:color w:val="000000"/>
                <w:lang w:val="en-GB"/>
              </w:rPr>
            </w:pPr>
            <w:proofErr w:type="gramStart"/>
            <w:ins w:id="229" w:author="Author">
              <w:r w:rsidRPr="00AC4313">
                <w:rPr>
                  <w:lang w:val="en-GB"/>
                </w:rPr>
                <w:t>FIXED  ADD</w:t>
              </w:r>
              <w:proofErr w:type="gramEnd"/>
              <w:r w:rsidRPr="00AC4313">
                <w:rPr>
                  <w:lang w:val="en-GB"/>
                </w:rPr>
                <w:t xml:space="preserve"> 5.C114</w:t>
              </w:r>
            </w:ins>
          </w:p>
          <w:p w14:paraId="4D8AFB43"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INTER-SATELLITE</w:t>
            </w:r>
          </w:p>
          <w:p w14:paraId="67D620D0"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AC4313">
              <w:rPr>
                <w:color w:val="000000"/>
                <w:lang w:val="en-GB"/>
              </w:rPr>
              <w:t>RADIONAVIGATION</w:t>
            </w:r>
          </w:p>
        </w:tc>
        <w:tc>
          <w:tcPr>
            <w:tcW w:w="3096" w:type="dxa"/>
            <w:tcBorders>
              <w:top w:val="single" w:sz="4" w:space="0" w:color="auto"/>
              <w:left w:val="single" w:sz="6" w:space="0" w:color="auto"/>
              <w:bottom w:val="nil"/>
              <w:right w:val="single" w:sz="4" w:space="0" w:color="auto"/>
            </w:tcBorders>
            <w:hideMark/>
          </w:tcPr>
          <w:p w14:paraId="1CB5C5D9"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fr-CH"/>
              </w:rPr>
            </w:pPr>
            <w:r w:rsidRPr="00AC4313">
              <w:rPr>
                <w:b/>
                <w:lang w:val="fr-CH"/>
              </w:rPr>
              <w:t>24.45-24.65</w:t>
            </w:r>
          </w:p>
          <w:p w14:paraId="0473DA18"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AC4313">
              <w:rPr>
                <w:color w:val="000000"/>
                <w:lang w:val="fr-CH"/>
              </w:rPr>
              <w:t>FIXED</w:t>
            </w:r>
          </w:p>
          <w:p w14:paraId="6B829066"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AC4313">
              <w:rPr>
                <w:color w:val="000000"/>
                <w:lang w:val="fr-CH"/>
              </w:rPr>
              <w:t>INTER-SATELLITE</w:t>
            </w:r>
          </w:p>
          <w:p w14:paraId="0AEA966A"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AC4313">
              <w:rPr>
                <w:color w:val="000000"/>
                <w:lang w:val="fr-CH"/>
              </w:rPr>
              <w:t>MOBILE</w:t>
            </w:r>
          </w:p>
          <w:p w14:paraId="64990FA3"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CH"/>
              </w:rPr>
            </w:pPr>
            <w:r w:rsidRPr="00AC4313">
              <w:rPr>
                <w:color w:val="000000"/>
                <w:lang w:val="fr-CH"/>
              </w:rPr>
              <w:t>RADIONAVIGATION</w:t>
            </w:r>
          </w:p>
        </w:tc>
      </w:tr>
      <w:tr w:rsidR="0018578E" w:rsidRPr="00AC4313" w14:paraId="13DD5CCE" w14:textId="77777777" w:rsidTr="0056257F">
        <w:trPr>
          <w:cantSplit/>
          <w:jc w:val="center"/>
        </w:trPr>
        <w:tc>
          <w:tcPr>
            <w:tcW w:w="3090" w:type="dxa"/>
            <w:tcBorders>
              <w:top w:val="nil"/>
              <w:left w:val="single" w:sz="4" w:space="0" w:color="auto"/>
              <w:bottom w:val="single" w:sz="4" w:space="0" w:color="auto"/>
              <w:right w:val="single" w:sz="6" w:space="0" w:color="auto"/>
            </w:tcBorders>
          </w:tcPr>
          <w:p w14:paraId="2ED64C13"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p>
        </w:tc>
        <w:tc>
          <w:tcPr>
            <w:tcW w:w="3118" w:type="dxa"/>
            <w:tcBorders>
              <w:top w:val="nil"/>
              <w:left w:val="single" w:sz="6" w:space="0" w:color="auto"/>
              <w:bottom w:val="single" w:sz="4" w:space="0" w:color="auto"/>
              <w:right w:val="single" w:sz="6" w:space="0" w:color="auto"/>
            </w:tcBorders>
            <w:hideMark/>
          </w:tcPr>
          <w:p w14:paraId="6E3153C2"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AC4313">
              <w:rPr>
                <w:color w:val="000000"/>
                <w:lang w:val="en-AU"/>
              </w:rPr>
              <w:t>5.533</w:t>
            </w:r>
          </w:p>
        </w:tc>
        <w:tc>
          <w:tcPr>
            <w:tcW w:w="3096" w:type="dxa"/>
            <w:tcBorders>
              <w:top w:val="nil"/>
              <w:left w:val="single" w:sz="6" w:space="0" w:color="auto"/>
              <w:bottom w:val="single" w:sz="4" w:space="0" w:color="auto"/>
              <w:right w:val="single" w:sz="4" w:space="0" w:color="auto"/>
            </w:tcBorders>
            <w:hideMark/>
          </w:tcPr>
          <w:p w14:paraId="75673807"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AC4313">
              <w:rPr>
                <w:color w:val="000000"/>
                <w:lang w:val="en-AU"/>
              </w:rPr>
              <w:t>5.533</w:t>
            </w:r>
          </w:p>
        </w:tc>
      </w:tr>
      <w:tr w:rsidR="0018578E" w:rsidRPr="00AC4313" w14:paraId="79A2CEF7" w14:textId="77777777" w:rsidTr="0056257F">
        <w:trPr>
          <w:cantSplit/>
          <w:jc w:val="center"/>
        </w:trPr>
        <w:tc>
          <w:tcPr>
            <w:tcW w:w="3090" w:type="dxa"/>
            <w:tcBorders>
              <w:top w:val="single" w:sz="4" w:space="0" w:color="auto"/>
              <w:left w:val="single" w:sz="4" w:space="0" w:color="auto"/>
              <w:bottom w:val="nil"/>
              <w:right w:val="single" w:sz="6" w:space="0" w:color="auto"/>
            </w:tcBorders>
            <w:hideMark/>
          </w:tcPr>
          <w:p w14:paraId="2E3E12D8"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AC4313">
              <w:rPr>
                <w:b/>
                <w:lang w:val="en-GB"/>
              </w:rPr>
              <w:t>24.65-24.75</w:t>
            </w:r>
          </w:p>
          <w:p w14:paraId="1E65B14D"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FIXED</w:t>
            </w:r>
          </w:p>
          <w:p w14:paraId="3E4F9FBA"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FIXED-SATELLITE</w:t>
            </w:r>
            <w:r w:rsidRPr="00AC4313">
              <w:rPr>
                <w:color w:val="000000"/>
                <w:lang w:val="en-GB"/>
              </w:rPr>
              <w:br/>
              <w:t>(Earth-to-space</w:t>
            </w:r>
            <w:proofErr w:type="gramStart"/>
            <w:r w:rsidRPr="00AC4313">
              <w:rPr>
                <w:color w:val="000000"/>
                <w:lang w:val="en-GB"/>
              </w:rPr>
              <w:t xml:space="preserve">)  </w:t>
            </w:r>
            <w:r w:rsidRPr="00AC4313">
              <w:rPr>
                <w:lang w:val="en-AU"/>
              </w:rPr>
              <w:t>5.532B</w:t>
            </w:r>
            <w:proofErr w:type="gramEnd"/>
          </w:p>
          <w:p w14:paraId="0FAF8AB9"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5C69A11D"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AC4313">
              <w:rPr>
                <w:b/>
                <w:lang w:val="en-GB"/>
              </w:rPr>
              <w:t>24.65-24.75</w:t>
            </w:r>
          </w:p>
          <w:p w14:paraId="5B56C16E"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230" w:author="Author"/>
                <w:color w:val="000000"/>
                <w:lang w:val="en-GB"/>
              </w:rPr>
            </w:pPr>
            <w:proofErr w:type="gramStart"/>
            <w:ins w:id="231" w:author="Author">
              <w:r w:rsidRPr="00AC4313">
                <w:rPr>
                  <w:lang w:val="en-GB"/>
                </w:rPr>
                <w:t>FIXED  ADD</w:t>
              </w:r>
              <w:proofErr w:type="gramEnd"/>
              <w:r w:rsidRPr="00AC4313">
                <w:rPr>
                  <w:lang w:val="en-GB"/>
                </w:rPr>
                <w:t xml:space="preserve"> 5.C114</w:t>
              </w:r>
            </w:ins>
          </w:p>
          <w:p w14:paraId="2A478862"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INTER-SATELLITE</w:t>
            </w:r>
          </w:p>
          <w:p w14:paraId="1547CEE7"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RADIOLOCATION-</w:t>
            </w:r>
            <w:r w:rsidRPr="00AC4313">
              <w:rPr>
                <w:color w:val="000000"/>
                <w:lang w:val="en-GB"/>
              </w:rPr>
              <w:br/>
              <w:t>SATELLITE (Earth-to-space)</w:t>
            </w:r>
          </w:p>
        </w:tc>
        <w:tc>
          <w:tcPr>
            <w:tcW w:w="3096" w:type="dxa"/>
            <w:tcBorders>
              <w:top w:val="single" w:sz="4" w:space="0" w:color="auto"/>
              <w:left w:val="single" w:sz="6" w:space="0" w:color="auto"/>
              <w:bottom w:val="nil"/>
              <w:right w:val="single" w:sz="4" w:space="0" w:color="auto"/>
            </w:tcBorders>
            <w:hideMark/>
          </w:tcPr>
          <w:p w14:paraId="7ED92957"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AC4313">
              <w:rPr>
                <w:b/>
                <w:lang w:val="en-GB"/>
              </w:rPr>
              <w:t>24.65-24.75</w:t>
            </w:r>
          </w:p>
          <w:p w14:paraId="6C13DC00"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FIXED</w:t>
            </w:r>
          </w:p>
          <w:p w14:paraId="50EBCD55"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FIXED-SATELLITE</w:t>
            </w:r>
            <w:r w:rsidRPr="00AC4313">
              <w:rPr>
                <w:color w:val="000000"/>
                <w:lang w:val="en-GB"/>
              </w:rPr>
              <w:br/>
              <w:t>(Earth-to-space</w:t>
            </w:r>
            <w:proofErr w:type="gramStart"/>
            <w:r w:rsidRPr="00AC4313">
              <w:rPr>
                <w:color w:val="000000"/>
                <w:lang w:val="en-GB"/>
              </w:rPr>
              <w:t xml:space="preserve">)  </w:t>
            </w:r>
            <w:r w:rsidRPr="00AC4313">
              <w:rPr>
                <w:lang w:val="en-AU"/>
              </w:rPr>
              <w:t>5.532B</w:t>
            </w:r>
            <w:proofErr w:type="gramEnd"/>
          </w:p>
          <w:p w14:paraId="01310DEC"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INTER-SATELLITE</w:t>
            </w:r>
          </w:p>
          <w:p w14:paraId="51EFDA9E" w14:textId="77777777" w:rsidR="0018578E" w:rsidRPr="00AC4313" w:rsidRDefault="0018578E" w:rsidP="0056257F">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color w:val="000000"/>
                <w:lang w:val="en-GB"/>
              </w:rPr>
              <w:t>MOBILE</w:t>
            </w:r>
          </w:p>
        </w:tc>
      </w:tr>
      <w:tr w:rsidR="0018578E" w:rsidRPr="00AC4313" w14:paraId="4DEE464B" w14:textId="77777777" w:rsidTr="0056257F">
        <w:trPr>
          <w:cantSplit/>
          <w:jc w:val="center"/>
        </w:trPr>
        <w:tc>
          <w:tcPr>
            <w:tcW w:w="3090" w:type="dxa"/>
            <w:tcBorders>
              <w:top w:val="nil"/>
              <w:left w:val="single" w:sz="4" w:space="0" w:color="auto"/>
              <w:bottom w:val="nil"/>
              <w:right w:val="single" w:sz="6" w:space="0" w:color="auto"/>
            </w:tcBorders>
          </w:tcPr>
          <w:p w14:paraId="75EAD0CA"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118" w:type="dxa"/>
            <w:tcBorders>
              <w:top w:val="nil"/>
              <w:left w:val="single" w:sz="6" w:space="0" w:color="auto"/>
              <w:bottom w:val="nil"/>
              <w:right w:val="single" w:sz="6" w:space="0" w:color="auto"/>
            </w:tcBorders>
          </w:tcPr>
          <w:p w14:paraId="4C58C759"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096" w:type="dxa"/>
            <w:tcBorders>
              <w:top w:val="nil"/>
              <w:left w:val="single" w:sz="6" w:space="0" w:color="auto"/>
              <w:bottom w:val="nil"/>
              <w:right w:val="single" w:sz="4" w:space="0" w:color="auto"/>
            </w:tcBorders>
            <w:hideMark/>
          </w:tcPr>
          <w:p w14:paraId="04E485D1"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AC4313">
              <w:rPr>
                <w:color w:val="000000"/>
                <w:lang w:val="en-AU"/>
              </w:rPr>
              <w:t>5.533</w:t>
            </w:r>
          </w:p>
        </w:tc>
      </w:tr>
      <w:tr w:rsidR="0018578E" w:rsidRPr="00AC4313" w:rsidDel="001634D4" w14:paraId="3BF76974" w14:textId="77777777" w:rsidTr="0056257F">
        <w:tblPrEx>
          <w:tblBorders>
            <w:top w:val="single" w:sz="4" w:space="0" w:color="auto"/>
            <w:bottom w:val="single" w:sz="4" w:space="0" w:color="auto"/>
            <w:insideV w:val="single" w:sz="4" w:space="0" w:color="auto"/>
          </w:tblBorders>
        </w:tblPrEx>
        <w:trPr>
          <w:cantSplit/>
          <w:jc w:val="center"/>
        </w:trPr>
        <w:tc>
          <w:tcPr>
            <w:tcW w:w="3090" w:type="dxa"/>
            <w:tcBorders>
              <w:top w:val="single" w:sz="4" w:space="0" w:color="auto"/>
              <w:left w:val="single" w:sz="4" w:space="0" w:color="auto"/>
              <w:bottom w:val="single" w:sz="4" w:space="0" w:color="auto"/>
              <w:right w:val="single" w:sz="4" w:space="0" w:color="auto"/>
            </w:tcBorders>
          </w:tcPr>
          <w:p w14:paraId="490B7AE5"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AC4313">
              <w:rPr>
                <w:b/>
                <w:lang w:val="en-GB"/>
              </w:rPr>
              <w:t>* * *</w:t>
            </w:r>
          </w:p>
        </w:tc>
        <w:tc>
          <w:tcPr>
            <w:tcW w:w="3118" w:type="dxa"/>
            <w:tcBorders>
              <w:top w:val="single" w:sz="4" w:space="0" w:color="auto"/>
              <w:left w:val="single" w:sz="4" w:space="0" w:color="auto"/>
              <w:bottom w:val="single" w:sz="4" w:space="0" w:color="auto"/>
              <w:right w:val="single" w:sz="4" w:space="0" w:color="auto"/>
            </w:tcBorders>
          </w:tcPr>
          <w:p w14:paraId="58768040" w14:textId="77777777" w:rsidR="0018578E" w:rsidRPr="00AC4313" w:rsidDel="001634D4"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p>
        </w:tc>
        <w:tc>
          <w:tcPr>
            <w:tcW w:w="3096" w:type="dxa"/>
            <w:tcBorders>
              <w:top w:val="single" w:sz="4" w:space="0" w:color="auto"/>
              <w:left w:val="single" w:sz="4" w:space="0" w:color="auto"/>
              <w:bottom w:val="single" w:sz="4" w:space="0" w:color="auto"/>
              <w:right w:val="single" w:sz="4" w:space="0" w:color="auto"/>
            </w:tcBorders>
          </w:tcPr>
          <w:p w14:paraId="55230804" w14:textId="77777777" w:rsidR="0018578E" w:rsidRPr="00AC4313" w:rsidDel="001634D4"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p>
        </w:tc>
      </w:tr>
    </w:tbl>
    <w:p w14:paraId="1D95657A" w14:textId="77777777" w:rsidR="0018578E" w:rsidRPr="00AC4313" w:rsidRDefault="0018578E" w:rsidP="0018578E">
      <w:pPr>
        <w:jc w:val="both"/>
        <w:rPr>
          <w:sz w:val="22"/>
          <w:szCs w:val="22"/>
        </w:rPr>
      </w:pPr>
    </w:p>
    <w:p w14:paraId="0762C71A" w14:textId="77777777" w:rsidR="0018578E" w:rsidRPr="00E571E3" w:rsidRDefault="0018578E" w:rsidP="0018578E">
      <w:pPr>
        <w:jc w:val="both"/>
        <w:rPr>
          <w:sz w:val="24"/>
          <w:szCs w:val="24"/>
        </w:rPr>
      </w:pPr>
      <w:r w:rsidRPr="00E571E3">
        <w:rPr>
          <w:b/>
          <w:sz w:val="24"/>
          <w:szCs w:val="24"/>
        </w:rPr>
        <w:t>Reasons</w:t>
      </w:r>
      <w:r w:rsidRPr="00E571E3">
        <w:rPr>
          <w:sz w:val="24"/>
          <w:szCs w:val="24"/>
        </w:rPr>
        <w:t xml:space="preserve">: To add a primary fixed service allocation to the 24.25-24.75 GHz </w:t>
      </w:r>
      <w:proofErr w:type="gramStart"/>
      <w:r w:rsidRPr="00E571E3">
        <w:rPr>
          <w:sz w:val="24"/>
          <w:szCs w:val="24"/>
        </w:rPr>
        <w:t>band</w:t>
      </w:r>
      <w:proofErr w:type="gramEnd"/>
      <w:r w:rsidRPr="00E571E3">
        <w:rPr>
          <w:sz w:val="24"/>
          <w:szCs w:val="24"/>
        </w:rPr>
        <w:t>, in order to support a HAPS designation in that band.</w:t>
      </w:r>
    </w:p>
    <w:p w14:paraId="737CD263" w14:textId="77777777" w:rsidR="0018578E" w:rsidRPr="00E571E3" w:rsidRDefault="0018578E" w:rsidP="0018578E">
      <w:pPr>
        <w:jc w:val="both"/>
        <w:rPr>
          <w:b/>
          <w:i/>
          <w:sz w:val="24"/>
          <w:szCs w:val="24"/>
        </w:rPr>
      </w:pPr>
      <w:r w:rsidRPr="00E571E3">
        <w:rPr>
          <w:rFonts w:eastAsia="Calibri" w:hAnsi="Times New Roman Bold"/>
          <w:b/>
          <w:sz w:val="24"/>
          <w:szCs w:val="24"/>
          <w:lang w:val="en-GB"/>
        </w:rPr>
        <w:br w:type="page"/>
      </w:r>
    </w:p>
    <w:p w14:paraId="16A004AC" w14:textId="77777777" w:rsidR="0018578E" w:rsidRPr="00E571E3" w:rsidRDefault="0018578E" w:rsidP="0018578E">
      <w:pPr>
        <w:keepNext/>
        <w:keepLines/>
        <w:tabs>
          <w:tab w:val="left" w:pos="1871"/>
          <w:tab w:val="left" w:pos="2268"/>
        </w:tabs>
        <w:overflowPunct w:val="0"/>
        <w:autoSpaceDE w:val="0"/>
        <w:autoSpaceDN w:val="0"/>
        <w:adjustRightInd w:val="0"/>
        <w:spacing w:before="200"/>
        <w:ind w:left="1134" w:hanging="1134"/>
        <w:textAlignment w:val="baseline"/>
        <w:outlineLvl w:val="2"/>
        <w:rPr>
          <w:sz w:val="24"/>
          <w:szCs w:val="24"/>
          <w:lang w:val="en-GB"/>
        </w:rPr>
      </w:pPr>
      <w:r w:rsidRPr="00E571E3">
        <w:rPr>
          <w:b/>
          <w:sz w:val="24"/>
          <w:szCs w:val="24"/>
          <w:lang w:val="en-GB"/>
        </w:rPr>
        <w:t xml:space="preserve">ADD </w:t>
      </w:r>
      <w:r w:rsidRPr="00E571E3">
        <w:rPr>
          <w:b/>
          <w:sz w:val="24"/>
          <w:szCs w:val="24"/>
          <w:lang w:val="en-GB"/>
        </w:rPr>
        <w:tab/>
      </w:r>
      <w:r w:rsidRPr="00E571E3">
        <w:rPr>
          <w:b/>
          <w:sz w:val="24"/>
          <w:szCs w:val="24"/>
          <w:lang w:val="en-GB"/>
        </w:rPr>
        <w:tab/>
        <w:t>USA/1.14/10</w:t>
      </w:r>
    </w:p>
    <w:p w14:paraId="13DFF2C2" w14:textId="77777777" w:rsidR="0018578E" w:rsidRPr="00E571E3" w:rsidRDefault="0018578E" w:rsidP="0018578E">
      <w:pPr>
        <w:jc w:val="both"/>
        <w:rPr>
          <w:b/>
          <w:i/>
          <w:sz w:val="24"/>
          <w:szCs w:val="24"/>
        </w:rPr>
      </w:pPr>
    </w:p>
    <w:p w14:paraId="1170BFC4" w14:textId="77777777" w:rsidR="0018578E" w:rsidRPr="00E571E3" w:rsidRDefault="0018578E" w:rsidP="0018578E">
      <w:pPr>
        <w:jc w:val="both"/>
        <w:rPr>
          <w:b/>
          <w:i/>
          <w:sz w:val="24"/>
          <w:szCs w:val="24"/>
          <w:lang w:val="en-GB"/>
        </w:rPr>
      </w:pPr>
    </w:p>
    <w:p w14:paraId="2D797A07" w14:textId="77777777" w:rsidR="0018578E" w:rsidRPr="00E571E3" w:rsidRDefault="0018578E" w:rsidP="0018578E">
      <w:pPr>
        <w:tabs>
          <w:tab w:val="left" w:pos="1134"/>
          <w:tab w:val="left" w:pos="1871"/>
          <w:tab w:val="left" w:pos="2268"/>
        </w:tabs>
        <w:overflowPunct w:val="0"/>
        <w:autoSpaceDE w:val="0"/>
        <w:autoSpaceDN w:val="0"/>
        <w:adjustRightInd w:val="0"/>
        <w:spacing w:before="120"/>
        <w:jc w:val="both"/>
        <w:textAlignment w:val="baseline"/>
        <w:rPr>
          <w:rFonts w:eastAsia="Calibri"/>
          <w:sz w:val="24"/>
          <w:szCs w:val="24"/>
          <w:lang w:val="en-GB"/>
        </w:rPr>
      </w:pPr>
      <w:r w:rsidRPr="00E571E3">
        <w:rPr>
          <w:rFonts w:eastAsia="Calibri"/>
          <w:b/>
          <w:sz w:val="24"/>
          <w:szCs w:val="24"/>
          <w:lang w:val="en-GB"/>
        </w:rPr>
        <w:t>5.C114</w:t>
      </w:r>
      <w:r w:rsidRPr="00E571E3">
        <w:rPr>
          <w:rFonts w:eastAsia="Calibri"/>
          <w:sz w:val="24"/>
          <w:szCs w:val="24"/>
          <w:lang w:val="en-GB"/>
        </w:rPr>
        <w:tab/>
      </w:r>
      <w:r w:rsidRPr="00E571E3">
        <w:rPr>
          <w:sz w:val="24"/>
          <w:szCs w:val="24"/>
          <w:lang w:val="en-GB"/>
        </w:rPr>
        <w:t xml:space="preserve">The allocation to the fixed service in the band </w:t>
      </w:r>
      <w:r w:rsidRPr="00E571E3">
        <w:rPr>
          <w:rFonts w:eastAsia="Calibri"/>
          <w:sz w:val="24"/>
          <w:szCs w:val="24"/>
          <w:lang w:val="en-GB"/>
        </w:rPr>
        <w:t>24.25-24.75</w:t>
      </w:r>
      <w:r w:rsidRPr="00E571E3">
        <w:rPr>
          <w:sz w:val="24"/>
          <w:szCs w:val="24"/>
          <w:lang w:val="en-GB"/>
        </w:rPr>
        <w:t xml:space="preserve"> GHz is designated for and limited to use in Region 2 by high-altitude platform stations (HAPS). Such use of the fixed-service allocation by HAPS is subject to the provisions of </w:t>
      </w:r>
      <w:r w:rsidRPr="00E571E3">
        <w:rPr>
          <w:rFonts w:eastAsia="Calibri"/>
          <w:sz w:val="24"/>
          <w:szCs w:val="24"/>
          <w:lang w:val="en-GB"/>
        </w:rPr>
        <w:t xml:space="preserve">Resolution </w:t>
      </w:r>
      <w:r w:rsidRPr="00E571E3">
        <w:rPr>
          <w:b/>
          <w:bCs/>
          <w:sz w:val="24"/>
          <w:szCs w:val="24"/>
          <w:lang w:val="en-GB"/>
        </w:rPr>
        <w:t>[C114]</w:t>
      </w:r>
      <w:r w:rsidRPr="00E571E3">
        <w:rPr>
          <w:b/>
          <w:sz w:val="24"/>
          <w:szCs w:val="24"/>
          <w:lang w:val="en-GB"/>
        </w:rPr>
        <w:t xml:space="preserve"> </w:t>
      </w:r>
      <w:r w:rsidRPr="00E571E3">
        <w:rPr>
          <w:rFonts w:eastAsia="Calibri"/>
          <w:b/>
          <w:sz w:val="24"/>
          <w:szCs w:val="24"/>
          <w:lang w:val="en-GB"/>
        </w:rPr>
        <w:t>(WRC-19)</w:t>
      </w:r>
      <w:r w:rsidRPr="00E571E3">
        <w:rPr>
          <w:rFonts w:eastAsia="Calibri"/>
          <w:sz w:val="24"/>
          <w:szCs w:val="24"/>
          <w:lang w:val="en-GB"/>
        </w:rPr>
        <w:t>.</w:t>
      </w:r>
    </w:p>
    <w:p w14:paraId="284B1E62" w14:textId="77777777" w:rsidR="0018578E" w:rsidRPr="00E571E3" w:rsidRDefault="0018578E" w:rsidP="0018578E">
      <w:pPr>
        <w:jc w:val="both"/>
        <w:rPr>
          <w:b/>
          <w:i/>
          <w:sz w:val="24"/>
          <w:szCs w:val="24"/>
        </w:rPr>
      </w:pPr>
    </w:p>
    <w:p w14:paraId="64D96626" w14:textId="77777777" w:rsidR="0018578E" w:rsidRPr="00E571E3" w:rsidRDefault="0018578E" w:rsidP="0018578E">
      <w:pPr>
        <w:jc w:val="both"/>
        <w:rPr>
          <w:sz w:val="24"/>
          <w:szCs w:val="24"/>
        </w:rPr>
      </w:pPr>
      <w:r w:rsidRPr="00E571E3">
        <w:rPr>
          <w:b/>
          <w:sz w:val="24"/>
          <w:szCs w:val="24"/>
        </w:rPr>
        <w:t xml:space="preserve">Reasons: </w:t>
      </w:r>
      <w:r w:rsidRPr="00E571E3">
        <w:rPr>
          <w:sz w:val="24"/>
          <w:szCs w:val="24"/>
        </w:rPr>
        <w:t xml:space="preserve">To add the text of the footnote allowing HAPS to operate in the fixed service allocation in the 24.25-24.75 GHz band.  </w:t>
      </w:r>
    </w:p>
    <w:p w14:paraId="0330A3C3" w14:textId="77777777" w:rsidR="0018578E" w:rsidRPr="00E571E3" w:rsidRDefault="0018578E" w:rsidP="0018578E">
      <w:pPr>
        <w:jc w:val="both"/>
        <w:rPr>
          <w:sz w:val="24"/>
          <w:szCs w:val="24"/>
        </w:rPr>
      </w:pPr>
    </w:p>
    <w:p w14:paraId="7C072F27" w14:textId="77777777" w:rsidR="0018578E" w:rsidRPr="00E571E3" w:rsidRDefault="0018578E" w:rsidP="0018578E">
      <w:pPr>
        <w:keepNext/>
        <w:spacing w:before="240" w:after="60"/>
        <w:outlineLvl w:val="0"/>
        <w:rPr>
          <w:bCs/>
          <w:i/>
          <w:kern w:val="32"/>
          <w:sz w:val="24"/>
          <w:szCs w:val="24"/>
        </w:rPr>
      </w:pPr>
      <w:r w:rsidRPr="00E571E3">
        <w:rPr>
          <w:bCs/>
          <w:i/>
          <w:kern w:val="32"/>
          <w:sz w:val="24"/>
          <w:szCs w:val="24"/>
        </w:rPr>
        <w:t>For the 24.75-25.25 GHz Band</w:t>
      </w:r>
    </w:p>
    <w:p w14:paraId="3AA8D7AB" w14:textId="77777777" w:rsidR="0018578E" w:rsidRPr="00E571E3" w:rsidRDefault="0018578E" w:rsidP="0018578E">
      <w:pPr>
        <w:rPr>
          <w:sz w:val="24"/>
          <w:szCs w:val="24"/>
          <w:lang w:val="en-GB"/>
        </w:rPr>
      </w:pPr>
    </w:p>
    <w:p w14:paraId="7A668645" w14:textId="77777777" w:rsidR="0018578E" w:rsidRPr="00E571E3" w:rsidRDefault="0018578E" w:rsidP="0018578E">
      <w:pPr>
        <w:keepNext/>
        <w:keepLines/>
        <w:tabs>
          <w:tab w:val="left" w:pos="1871"/>
          <w:tab w:val="left" w:pos="2268"/>
        </w:tabs>
        <w:overflowPunct w:val="0"/>
        <w:autoSpaceDE w:val="0"/>
        <w:autoSpaceDN w:val="0"/>
        <w:adjustRightInd w:val="0"/>
        <w:spacing w:before="200"/>
        <w:ind w:left="1134" w:hanging="1134"/>
        <w:textAlignment w:val="baseline"/>
        <w:outlineLvl w:val="2"/>
        <w:rPr>
          <w:b/>
          <w:i/>
          <w:sz w:val="24"/>
          <w:szCs w:val="24"/>
          <w:lang w:val="en-GB"/>
        </w:rPr>
      </w:pPr>
      <w:r w:rsidRPr="00E571E3">
        <w:rPr>
          <w:b/>
          <w:sz w:val="24"/>
          <w:szCs w:val="24"/>
          <w:u w:val="single"/>
          <w:lang w:val="en-GB"/>
        </w:rPr>
        <w:t>NOC</w:t>
      </w:r>
      <w:r w:rsidRPr="00E571E3">
        <w:rPr>
          <w:b/>
          <w:sz w:val="24"/>
          <w:szCs w:val="24"/>
          <w:lang w:val="en-GB"/>
        </w:rPr>
        <w:t xml:space="preserve"> </w:t>
      </w:r>
      <w:r w:rsidRPr="00E571E3">
        <w:rPr>
          <w:b/>
          <w:sz w:val="24"/>
          <w:szCs w:val="24"/>
          <w:lang w:val="en-GB"/>
        </w:rPr>
        <w:tab/>
      </w:r>
      <w:r w:rsidRPr="00E571E3">
        <w:rPr>
          <w:b/>
          <w:sz w:val="24"/>
          <w:szCs w:val="24"/>
          <w:lang w:val="en-GB"/>
        </w:rPr>
        <w:tab/>
        <w:t>USA/1.14/10</w:t>
      </w:r>
      <w:r w:rsidRPr="00E571E3">
        <w:rPr>
          <w:b/>
          <w:i/>
          <w:sz w:val="24"/>
          <w:szCs w:val="24"/>
          <w:lang w:val="en-GB"/>
        </w:rPr>
        <w:t>bis</w:t>
      </w:r>
    </w:p>
    <w:p w14:paraId="4A3A0C63" w14:textId="77777777" w:rsidR="0018578E" w:rsidRPr="00E571E3" w:rsidRDefault="0018578E" w:rsidP="0018578E">
      <w:pPr>
        <w:rPr>
          <w:b/>
          <w:sz w:val="24"/>
          <w:szCs w:val="24"/>
          <w:lang w:val="en-GB"/>
        </w:rPr>
      </w:pPr>
    </w:p>
    <w:p w14:paraId="2FFA0D9A" w14:textId="77777777" w:rsidR="0018578E" w:rsidRPr="00E571E3" w:rsidRDefault="0018578E" w:rsidP="0018578E">
      <w:pPr>
        <w:keepNext/>
        <w:keepLines/>
        <w:tabs>
          <w:tab w:val="left" w:pos="1134"/>
          <w:tab w:val="left" w:pos="1871"/>
          <w:tab w:val="left" w:pos="2268"/>
        </w:tabs>
        <w:overflowPunct w:val="0"/>
        <w:autoSpaceDE w:val="0"/>
        <w:autoSpaceDN w:val="0"/>
        <w:adjustRightInd w:val="0"/>
        <w:spacing w:before="480"/>
        <w:jc w:val="center"/>
        <w:textAlignment w:val="baseline"/>
        <w:rPr>
          <w:caps/>
          <w:sz w:val="24"/>
          <w:szCs w:val="24"/>
          <w:lang w:val="en-GB"/>
        </w:rPr>
      </w:pPr>
      <w:r w:rsidRPr="00E571E3">
        <w:rPr>
          <w:caps/>
          <w:sz w:val="24"/>
          <w:szCs w:val="24"/>
          <w:lang w:val="en-GB"/>
        </w:rPr>
        <w:t>ARTICLE 5</w:t>
      </w:r>
    </w:p>
    <w:p w14:paraId="26E8AC68" w14:textId="77777777" w:rsidR="0018578E" w:rsidRPr="00E571E3" w:rsidRDefault="0018578E" w:rsidP="0018578E">
      <w:pPr>
        <w:keepNext/>
        <w:keepLines/>
        <w:tabs>
          <w:tab w:val="left" w:pos="1134"/>
          <w:tab w:val="left" w:pos="1871"/>
          <w:tab w:val="left" w:pos="2268"/>
        </w:tabs>
        <w:overflowPunct w:val="0"/>
        <w:autoSpaceDE w:val="0"/>
        <w:autoSpaceDN w:val="0"/>
        <w:adjustRightInd w:val="0"/>
        <w:spacing w:before="240"/>
        <w:jc w:val="center"/>
        <w:textAlignment w:val="baseline"/>
        <w:rPr>
          <w:b/>
          <w:color w:val="000000"/>
          <w:sz w:val="24"/>
          <w:szCs w:val="24"/>
          <w:lang w:val="en-GB"/>
        </w:rPr>
      </w:pPr>
      <w:r w:rsidRPr="00E571E3">
        <w:rPr>
          <w:b/>
          <w:color w:val="000000"/>
          <w:sz w:val="24"/>
          <w:szCs w:val="24"/>
          <w:lang w:val="en-GB"/>
        </w:rPr>
        <w:t>Frequency allocations</w:t>
      </w:r>
    </w:p>
    <w:p w14:paraId="472AD4FE" w14:textId="77777777" w:rsidR="0018578E" w:rsidRPr="00E571E3" w:rsidRDefault="0018578E" w:rsidP="0018578E">
      <w:pPr>
        <w:keepNext/>
        <w:keepLines/>
        <w:tabs>
          <w:tab w:val="center" w:pos="4820"/>
        </w:tabs>
        <w:overflowPunct w:val="0"/>
        <w:autoSpaceDE w:val="0"/>
        <w:autoSpaceDN w:val="0"/>
        <w:adjustRightInd w:val="0"/>
        <w:spacing w:before="360"/>
        <w:jc w:val="center"/>
        <w:rPr>
          <w:rFonts w:hAnsi="Times New Roman Bold"/>
          <w:sz w:val="24"/>
          <w:szCs w:val="24"/>
          <w:lang w:val="en-GB"/>
        </w:rPr>
      </w:pPr>
      <w:r w:rsidRPr="00E571E3">
        <w:rPr>
          <w:b/>
          <w:color w:val="000000"/>
          <w:sz w:val="24"/>
          <w:szCs w:val="24"/>
          <w:lang w:val="en-GB"/>
        </w:rPr>
        <w:t>Section IV – Table of Frequency Allocations</w:t>
      </w:r>
      <w:r w:rsidRPr="00E571E3">
        <w:rPr>
          <w:b/>
          <w:color w:val="000000"/>
          <w:sz w:val="24"/>
          <w:szCs w:val="24"/>
          <w:lang w:val="en-GB"/>
        </w:rPr>
        <w:br/>
      </w:r>
      <w:r w:rsidRPr="00E571E3">
        <w:rPr>
          <w:color w:val="000000"/>
          <w:sz w:val="24"/>
          <w:szCs w:val="24"/>
          <w:lang w:val="en-GB"/>
        </w:rPr>
        <w:t xml:space="preserve">(See No. </w:t>
      </w:r>
      <w:r w:rsidRPr="00E571E3">
        <w:rPr>
          <w:b/>
          <w:color w:val="000000"/>
          <w:sz w:val="24"/>
          <w:szCs w:val="24"/>
          <w:lang w:val="en-GB"/>
        </w:rPr>
        <w:t>2.1</w:t>
      </w:r>
      <w:r w:rsidRPr="00E571E3">
        <w:rPr>
          <w:color w:val="000000"/>
          <w:sz w:val="24"/>
          <w:szCs w:val="24"/>
          <w:lang w:val="en-GB"/>
        </w:rPr>
        <w:t>)</w:t>
      </w:r>
      <w:r w:rsidRPr="00E571E3">
        <w:rPr>
          <w:color w:val="000000"/>
          <w:sz w:val="24"/>
          <w:szCs w:val="24"/>
          <w:lang w:val="en-GB"/>
        </w:rPr>
        <w:br/>
      </w:r>
    </w:p>
    <w:p w14:paraId="5139EB7D"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AC4313">
        <w:rPr>
          <w:rFonts w:ascii="Times New Roman Bold" w:hAnsi="Times New Roman Bold"/>
          <w:b/>
          <w:sz w:val="22"/>
          <w:szCs w:val="22"/>
          <w:lang w:val="en-GB"/>
        </w:rPr>
        <w:t>24.25-25.25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0"/>
        <w:gridCol w:w="3118"/>
        <w:gridCol w:w="3096"/>
      </w:tblGrid>
      <w:tr w:rsidR="0018578E" w:rsidRPr="00AC4313" w14:paraId="061E7079"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60C04BC"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Allocation to services</w:t>
            </w:r>
          </w:p>
        </w:tc>
      </w:tr>
      <w:tr w:rsidR="0018578E" w:rsidRPr="00AC4313" w14:paraId="292D93AC" w14:textId="77777777" w:rsidTr="0056257F">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58CD9312"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1</w:t>
            </w:r>
          </w:p>
        </w:tc>
        <w:tc>
          <w:tcPr>
            <w:tcW w:w="3118" w:type="dxa"/>
            <w:tcBorders>
              <w:top w:val="single" w:sz="4" w:space="0" w:color="auto"/>
              <w:left w:val="single" w:sz="6" w:space="0" w:color="auto"/>
              <w:bottom w:val="single" w:sz="4" w:space="0" w:color="auto"/>
              <w:right w:val="single" w:sz="6" w:space="0" w:color="auto"/>
            </w:tcBorders>
            <w:hideMark/>
          </w:tcPr>
          <w:p w14:paraId="618FED75"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2</w:t>
            </w:r>
          </w:p>
        </w:tc>
        <w:tc>
          <w:tcPr>
            <w:tcW w:w="3096" w:type="dxa"/>
            <w:tcBorders>
              <w:top w:val="single" w:sz="4" w:space="0" w:color="auto"/>
              <w:left w:val="single" w:sz="6" w:space="0" w:color="auto"/>
              <w:bottom w:val="single" w:sz="4" w:space="0" w:color="auto"/>
              <w:right w:val="single" w:sz="4" w:space="0" w:color="auto"/>
            </w:tcBorders>
            <w:hideMark/>
          </w:tcPr>
          <w:p w14:paraId="69958C20"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3</w:t>
            </w:r>
          </w:p>
        </w:tc>
      </w:tr>
      <w:tr w:rsidR="0018578E" w:rsidRPr="00AC4313" w14:paraId="5AC391BD" w14:textId="77777777" w:rsidTr="0056257F">
        <w:tblPrEx>
          <w:tblBorders>
            <w:top w:val="single" w:sz="4" w:space="0" w:color="auto"/>
            <w:bottom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5487047A"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AC4313">
              <w:rPr>
                <w:b/>
                <w:lang w:val="en-GB"/>
              </w:rPr>
              <w:t>* * *</w:t>
            </w:r>
          </w:p>
        </w:tc>
      </w:tr>
      <w:tr w:rsidR="0018578E" w:rsidRPr="00AC4313" w14:paraId="421AB3C2" w14:textId="77777777" w:rsidTr="0056257F">
        <w:tblPrEx>
          <w:tblBorders>
            <w:top w:val="single" w:sz="4" w:space="0" w:color="auto"/>
            <w:bottom w:val="single" w:sz="4" w:space="0" w:color="auto"/>
            <w:insideV w:val="single" w:sz="4" w:space="0" w:color="auto"/>
          </w:tblBorders>
        </w:tblPrEx>
        <w:trPr>
          <w:cantSplit/>
          <w:jc w:val="center"/>
        </w:trPr>
        <w:tc>
          <w:tcPr>
            <w:tcW w:w="3090" w:type="dxa"/>
            <w:tcBorders>
              <w:top w:val="single" w:sz="4" w:space="0" w:color="auto"/>
              <w:left w:val="single" w:sz="4" w:space="0" w:color="auto"/>
              <w:bottom w:val="single" w:sz="4" w:space="0" w:color="auto"/>
              <w:right w:val="single" w:sz="4" w:space="0" w:color="auto"/>
            </w:tcBorders>
            <w:hideMark/>
          </w:tcPr>
          <w:p w14:paraId="1BBADC33"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AC4313">
              <w:rPr>
                <w:b/>
                <w:lang w:val="en-GB"/>
              </w:rPr>
              <w:t>24.75-25.25</w:t>
            </w:r>
          </w:p>
          <w:p w14:paraId="6A9E5084"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AC4313">
              <w:rPr>
                <w:color w:val="000000"/>
                <w:lang w:val="en-GB"/>
              </w:rPr>
              <w:t>FIXED</w:t>
            </w:r>
          </w:p>
          <w:p w14:paraId="5683B670"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AC4313">
              <w:rPr>
                <w:color w:val="000000"/>
                <w:lang w:val="en-GB"/>
              </w:rPr>
              <w:t>FIXED-SATELLITE</w:t>
            </w:r>
            <w:r w:rsidRPr="00AC4313">
              <w:rPr>
                <w:color w:val="000000"/>
                <w:lang w:val="en-GB"/>
              </w:rPr>
              <w:br/>
              <w:t>(Earth-to-space</w:t>
            </w:r>
            <w:proofErr w:type="gramStart"/>
            <w:r w:rsidRPr="00AC4313">
              <w:rPr>
                <w:color w:val="000000"/>
                <w:lang w:val="en-GB"/>
              </w:rPr>
              <w:t xml:space="preserve">)  </w:t>
            </w:r>
            <w:r w:rsidRPr="00AC4313">
              <w:rPr>
                <w:lang w:val="en-GB"/>
              </w:rPr>
              <w:t>5.532B</w:t>
            </w:r>
            <w:proofErr w:type="gramEnd"/>
          </w:p>
        </w:tc>
        <w:tc>
          <w:tcPr>
            <w:tcW w:w="3118" w:type="dxa"/>
            <w:tcBorders>
              <w:top w:val="single" w:sz="4" w:space="0" w:color="auto"/>
              <w:left w:val="single" w:sz="4" w:space="0" w:color="auto"/>
              <w:bottom w:val="single" w:sz="4" w:space="0" w:color="auto"/>
              <w:right w:val="single" w:sz="4" w:space="0" w:color="auto"/>
            </w:tcBorders>
            <w:hideMark/>
          </w:tcPr>
          <w:p w14:paraId="15FAC267"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AC4313">
              <w:rPr>
                <w:b/>
                <w:lang w:val="en-GB"/>
              </w:rPr>
              <w:t>24.75-25.25</w:t>
            </w:r>
          </w:p>
          <w:p w14:paraId="5000A97B"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AC4313">
              <w:rPr>
                <w:lang w:val="en-GB"/>
              </w:rPr>
              <w:t xml:space="preserve">FIXED  </w:t>
            </w:r>
          </w:p>
          <w:p w14:paraId="4472B923"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AC4313">
              <w:rPr>
                <w:color w:val="000000"/>
                <w:lang w:val="en-GB"/>
              </w:rPr>
              <w:t>FIXED-SATELLITE</w:t>
            </w:r>
            <w:r w:rsidRPr="00AC4313">
              <w:rPr>
                <w:color w:val="000000"/>
                <w:lang w:val="en-GB"/>
              </w:rPr>
              <w:br/>
              <w:t>(Earth-to-space</w:t>
            </w:r>
            <w:proofErr w:type="gramStart"/>
            <w:r w:rsidRPr="00AC4313">
              <w:rPr>
                <w:color w:val="000000"/>
                <w:lang w:val="en-GB"/>
              </w:rPr>
              <w:t>)  5.535</w:t>
            </w:r>
            <w:proofErr w:type="gramEnd"/>
          </w:p>
        </w:tc>
        <w:tc>
          <w:tcPr>
            <w:tcW w:w="3096" w:type="dxa"/>
            <w:tcBorders>
              <w:top w:val="single" w:sz="4" w:space="0" w:color="auto"/>
              <w:left w:val="single" w:sz="4" w:space="0" w:color="auto"/>
              <w:bottom w:val="single" w:sz="4" w:space="0" w:color="auto"/>
              <w:right w:val="single" w:sz="4" w:space="0" w:color="auto"/>
            </w:tcBorders>
            <w:hideMark/>
          </w:tcPr>
          <w:p w14:paraId="00354B4F"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AC4313">
              <w:rPr>
                <w:b/>
                <w:lang w:val="en-GB"/>
              </w:rPr>
              <w:t>24.75-25.25</w:t>
            </w:r>
          </w:p>
          <w:p w14:paraId="1796D624"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AC4313">
              <w:rPr>
                <w:color w:val="000000"/>
                <w:lang w:val="en-GB"/>
              </w:rPr>
              <w:t>FIXED</w:t>
            </w:r>
          </w:p>
          <w:p w14:paraId="10A1DEA7"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AC4313">
              <w:rPr>
                <w:color w:val="000000"/>
                <w:lang w:val="en-GB"/>
              </w:rPr>
              <w:t>FIXED-SATELLITE</w:t>
            </w:r>
            <w:r w:rsidRPr="00AC4313">
              <w:rPr>
                <w:color w:val="000000"/>
                <w:lang w:val="en-GB"/>
              </w:rPr>
              <w:br/>
              <w:t>(Earth-to-space</w:t>
            </w:r>
            <w:proofErr w:type="gramStart"/>
            <w:r w:rsidRPr="00AC4313">
              <w:rPr>
                <w:color w:val="000000"/>
                <w:lang w:val="en-GB"/>
              </w:rPr>
              <w:t>)  5.535</w:t>
            </w:r>
            <w:proofErr w:type="gramEnd"/>
          </w:p>
          <w:p w14:paraId="2CE757A9"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AC4313">
              <w:rPr>
                <w:color w:val="000000"/>
                <w:lang w:val="en-GB"/>
              </w:rPr>
              <w:t>MOBILE</w:t>
            </w:r>
          </w:p>
        </w:tc>
      </w:tr>
    </w:tbl>
    <w:p w14:paraId="156F02D4" w14:textId="77777777" w:rsidR="0018578E" w:rsidRPr="00AC4313" w:rsidRDefault="0018578E" w:rsidP="0018578E">
      <w:pPr>
        <w:jc w:val="both"/>
        <w:rPr>
          <w:sz w:val="22"/>
          <w:szCs w:val="22"/>
        </w:rPr>
      </w:pPr>
    </w:p>
    <w:p w14:paraId="5ECC4153" w14:textId="77777777" w:rsidR="0018578E" w:rsidRPr="00E571E3" w:rsidRDefault="0018578E" w:rsidP="0018578E">
      <w:pPr>
        <w:jc w:val="both"/>
        <w:rPr>
          <w:sz w:val="24"/>
          <w:szCs w:val="24"/>
        </w:rPr>
      </w:pPr>
      <w:r w:rsidRPr="00E571E3">
        <w:rPr>
          <w:b/>
          <w:sz w:val="24"/>
          <w:szCs w:val="24"/>
        </w:rPr>
        <w:t>Reasons</w:t>
      </w:r>
      <w:r w:rsidRPr="00E571E3">
        <w:rPr>
          <w:sz w:val="24"/>
          <w:szCs w:val="24"/>
        </w:rPr>
        <w:t>: Studies have not yet demonstrated that the addition of a primary fixed service allocation designated for HAPS can be made compatibly with the FSS (Earth-to-space) use of the 24.75-25.25 GHz band.</w:t>
      </w:r>
    </w:p>
    <w:p w14:paraId="5CF303D6" w14:textId="77777777" w:rsidR="0018578E" w:rsidRPr="00E571E3" w:rsidRDefault="0018578E" w:rsidP="0018578E">
      <w:pPr>
        <w:jc w:val="both"/>
        <w:rPr>
          <w:b/>
          <w:i/>
          <w:sz w:val="24"/>
          <w:szCs w:val="24"/>
        </w:rPr>
      </w:pPr>
      <w:r w:rsidRPr="00E571E3">
        <w:rPr>
          <w:rFonts w:eastAsia="Calibri" w:hAnsi="Times New Roman Bold"/>
          <w:b/>
          <w:sz w:val="24"/>
          <w:szCs w:val="24"/>
          <w:lang w:val="en-GB"/>
        </w:rPr>
        <w:br w:type="page"/>
      </w:r>
    </w:p>
    <w:p w14:paraId="71E71E27" w14:textId="77777777" w:rsidR="0018578E" w:rsidRPr="00E571E3" w:rsidRDefault="0018578E" w:rsidP="0018578E">
      <w:pPr>
        <w:jc w:val="both"/>
        <w:rPr>
          <w:b/>
          <w:i/>
          <w:sz w:val="24"/>
          <w:szCs w:val="24"/>
        </w:rPr>
      </w:pPr>
    </w:p>
    <w:p w14:paraId="4A7CB035" w14:textId="77777777" w:rsidR="0018578E" w:rsidRPr="00E571E3" w:rsidRDefault="0018578E" w:rsidP="0018578E">
      <w:pPr>
        <w:keepNext/>
        <w:spacing w:before="240" w:after="60"/>
        <w:outlineLvl w:val="0"/>
        <w:rPr>
          <w:bCs/>
          <w:i/>
          <w:kern w:val="32"/>
          <w:sz w:val="24"/>
          <w:szCs w:val="24"/>
        </w:rPr>
      </w:pPr>
      <w:r w:rsidRPr="00E571E3">
        <w:rPr>
          <w:bCs/>
          <w:i/>
          <w:kern w:val="32"/>
          <w:sz w:val="24"/>
          <w:szCs w:val="24"/>
        </w:rPr>
        <w:t>For the 25.25-27 GHz Band</w:t>
      </w:r>
    </w:p>
    <w:p w14:paraId="2C80CCC7" w14:textId="77777777" w:rsidR="0018578E" w:rsidRPr="00E571E3" w:rsidRDefault="0018578E" w:rsidP="0018578E">
      <w:pPr>
        <w:rPr>
          <w:b/>
          <w:sz w:val="24"/>
          <w:szCs w:val="24"/>
        </w:rPr>
      </w:pPr>
    </w:p>
    <w:p w14:paraId="643CBADE" w14:textId="77777777" w:rsidR="0018578E" w:rsidRPr="00E571E3" w:rsidRDefault="0018578E" w:rsidP="0018578E">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lang w:val="en-GB"/>
        </w:rPr>
        <w:t xml:space="preserve">MOD </w:t>
      </w:r>
      <w:r w:rsidRPr="00E571E3">
        <w:rPr>
          <w:b/>
          <w:sz w:val="24"/>
          <w:szCs w:val="24"/>
          <w:lang w:val="en-GB"/>
        </w:rPr>
        <w:tab/>
      </w:r>
      <w:r w:rsidRPr="00E571E3">
        <w:rPr>
          <w:b/>
          <w:sz w:val="24"/>
          <w:szCs w:val="24"/>
          <w:lang w:val="en-GB"/>
        </w:rPr>
        <w:tab/>
        <w:t>USA/1.14/11</w:t>
      </w:r>
    </w:p>
    <w:p w14:paraId="08D9C8EB" w14:textId="77777777" w:rsidR="0018578E" w:rsidRPr="00AC4313" w:rsidRDefault="0018578E" w:rsidP="0018578E">
      <w:pPr>
        <w:rPr>
          <w:b/>
          <w:sz w:val="22"/>
          <w:szCs w:val="22"/>
          <w:lang w:val="en-GB"/>
        </w:rPr>
      </w:pPr>
    </w:p>
    <w:p w14:paraId="25FD92EC" w14:textId="77777777" w:rsidR="0018578E" w:rsidRPr="00AC4313" w:rsidRDefault="0018578E" w:rsidP="0018578E">
      <w:pPr>
        <w:keepNext/>
        <w:tabs>
          <w:tab w:val="left" w:pos="1134"/>
          <w:tab w:val="left" w:pos="1871"/>
          <w:tab w:val="left" w:pos="2268"/>
        </w:tabs>
        <w:overflowPunct w:val="0"/>
        <w:autoSpaceDE w:val="0"/>
        <w:autoSpaceDN w:val="0"/>
        <w:adjustRightInd w:val="0"/>
        <w:spacing w:before="240"/>
        <w:textAlignment w:val="baseline"/>
        <w:rPr>
          <w:sz w:val="22"/>
          <w:szCs w:val="22"/>
        </w:rPr>
      </w:pPr>
    </w:p>
    <w:p w14:paraId="0BFA4061" w14:textId="77777777" w:rsidR="0018578E" w:rsidRPr="00E571E3" w:rsidRDefault="0018578E" w:rsidP="0018578E">
      <w:pPr>
        <w:keepNext/>
        <w:keepLines/>
        <w:tabs>
          <w:tab w:val="left" w:pos="1134"/>
          <w:tab w:val="left" w:pos="1871"/>
          <w:tab w:val="left" w:pos="2268"/>
        </w:tabs>
        <w:overflowPunct w:val="0"/>
        <w:autoSpaceDE w:val="0"/>
        <w:autoSpaceDN w:val="0"/>
        <w:adjustRightInd w:val="0"/>
        <w:spacing w:before="480"/>
        <w:jc w:val="center"/>
        <w:textAlignment w:val="baseline"/>
        <w:rPr>
          <w:caps/>
          <w:sz w:val="24"/>
          <w:szCs w:val="24"/>
          <w:lang w:val="en-AU"/>
        </w:rPr>
      </w:pPr>
      <w:r w:rsidRPr="00E571E3">
        <w:rPr>
          <w:caps/>
          <w:sz w:val="24"/>
          <w:szCs w:val="24"/>
          <w:lang w:val="en-GB"/>
        </w:rPr>
        <w:t>ARTICLE</w:t>
      </w:r>
      <w:r w:rsidRPr="00E571E3">
        <w:rPr>
          <w:caps/>
          <w:sz w:val="24"/>
          <w:szCs w:val="24"/>
          <w:lang w:val="en-AU"/>
        </w:rPr>
        <w:t xml:space="preserve"> </w:t>
      </w:r>
      <w:r w:rsidRPr="00E571E3">
        <w:rPr>
          <w:rFonts w:eastAsia="SimSun"/>
          <w:caps/>
          <w:color w:val="000000"/>
          <w:sz w:val="24"/>
          <w:szCs w:val="24"/>
          <w:lang w:val="en-AU"/>
        </w:rPr>
        <w:t>5</w:t>
      </w:r>
    </w:p>
    <w:p w14:paraId="1A847825" w14:textId="77777777" w:rsidR="0018578E" w:rsidRPr="00E571E3" w:rsidRDefault="0018578E" w:rsidP="0018578E">
      <w:pPr>
        <w:keepNext/>
        <w:keepLines/>
        <w:tabs>
          <w:tab w:val="left" w:pos="1134"/>
          <w:tab w:val="left" w:pos="1871"/>
          <w:tab w:val="left" w:pos="2268"/>
        </w:tabs>
        <w:overflowPunct w:val="0"/>
        <w:autoSpaceDE w:val="0"/>
        <w:autoSpaceDN w:val="0"/>
        <w:adjustRightInd w:val="0"/>
        <w:spacing w:before="240"/>
        <w:jc w:val="center"/>
        <w:textAlignment w:val="baseline"/>
        <w:rPr>
          <w:b/>
          <w:sz w:val="24"/>
          <w:szCs w:val="24"/>
        </w:rPr>
      </w:pPr>
      <w:r w:rsidRPr="00E571E3">
        <w:rPr>
          <w:b/>
          <w:sz w:val="24"/>
          <w:szCs w:val="24"/>
          <w:lang w:val="en-GB"/>
        </w:rPr>
        <w:t>Frequency allocations</w:t>
      </w:r>
    </w:p>
    <w:p w14:paraId="6701F20A" w14:textId="77777777" w:rsidR="0018578E" w:rsidRPr="00AC4313" w:rsidRDefault="0018578E" w:rsidP="0018578E">
      <w:pPr>
        <w:keepNext/>
        <w:tabs>
          <w:tab w:val="center" w:pos="4820"/>
        </w:tabs>
        <w:overflowPunct w:val="0"/>
        <w:autoSpaceDE w:val="0"/>
        <w:autoSpaceDN w:val="0"/>
        <w:adjustRightInd w:val="0"/>
        <w:spacing w:before="360"/>
        <w:jc w:val="center"/>
        <w:textAlignment w:val="baseline"/>
        <w:rPr>
          <w:b/>
          <w:sz w:val="22"/>
          <w:szCs w:val="22"/>
          <w:lang w:val="en-GB"/>
        </w:rPr>
      </w:pPr>
      <w:r w:rsidRPr="00E571E3">
        <w:rPr>
          <w:b/>
          <w:sz w:val="24"/>
          <w:szCs w:val="24"/>
          <w:lang w:val="en-GB"/>
        </w:rPr>
        <w:t>Section</w:t>
      </w:r>
      <w:r w:rsidRPr="00E571E3">
        <w:rPr>
          <w:b/>
          <w:sz w:val="24"/>
          <w:szCs w:val="24"/>
          <w:lang w:val="en-AU"/>
        </w:rPr>
        <w:t xml:space="preserve"> IV – Table of Frequency Allocations</w:t>
      </w:r>
      <w:r w:rsidRPr="00E571E3">
        <w:rPr>
          <w:b/>
          <w:sz w:val="24"/>
          <w:szCs w:val="24"/>
          <w:lang w:val="en-AU"/>
        </w:rPr>
        <w:br/>
      </w:r>
      <w:r w:rsidRPr="00E571E3">
        <w:rPr>
          <w:bCs/>
          <w:sz w:val="24"/>
          <w:szCs w:val="24"/>
          <w:lang w:val="en-GB"/>
        </w:rPr>
        <w:t xml:space="preserve">(See No. </w:t>
      </w:r>
      <w:r w:rsidRPr="00E571E3">
        <w:rPr>
          <w:b/>
          <w:sz w:val="24"/>
          <w:szCs w:val="24"/>
          <w:lang w:val="en-GB"/>
        </w:rPr>
        <w:t>2.1</w:t>
      </w:r>
      <w:r w:rsidRPr="00E571E3">
        <w:rPr>
          <w:bCs/>
          <w:sz w:val="24"/>
          <w:szCs w:val="24"/>
          <w:lang w:val="en-GB"/>
        </w:rPr>
        <w:t>)</w:t>
      </w:r>
      <w:r w:rsidRPr="00AC4313">
        <w:rPr>
          <w:bCs/>
          <w:sz w:val="22"/>
          <w:szCs w:val="22"/>
          <w:lang w:val="en-GB"/>
        </w:rPr>
        <w:br/>
      </w:r>
    </w:p>
    <w:p w14:paraId="50AF583A" w14:textId="77777777" w:rsidR="0018578E" w:rsidRPr="00AC4313" w:rsidRDefault="0018578E" w:rsidP="0018578E">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AC4313">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18578E" w:rsidRPr="00AC4313" w14:paraId="1AB86F98"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1D886CE"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Allocation to services</w:t>
            </w:r>
          </w:p>
        </w:tc>
      </w:tr>
      <w:tr w:rsidR="0018578E" w:rsidRPr="00AC4313" w14:paraId="21AC7A41" w14:textId="77777777" w:rsidTr="0056257F">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309DDD48"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14:paraId="333EDC70"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14:paraId="0D9B80E5" w14:textId="77777777" w:rsidR="0018578E" w:rsidRPr="00AC4313" w:rsidRDefault="0018578E"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3</w:t>
            </w:r>
          </w:p>
        </w:tc>
      </w:tr>
      <w:tr w:rsidR="0018578E" w:rsidRPr="00AC4313" w14:paraId="5FC0DB19"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0DAD7C4"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rPr>
            </w:pPr>
            <w:r w:rsidRPr="00AC4313">
              <w:rPr>
                <w:b/>
                <w:lang w:val="en-GB"/>
              </w:rPr>
              <w:t>25.25-25.5</w:t>
            </w:r>
            <w:r w:rsidRPr="00AC4313">
              <w:rPr>
                <w:color w:val="000000"/>
                <w:lang w:val="en-GB"/>
              </w:rPr>
              <w:tab/>
            </w:r>
            <w:proofErr w:type="gramStart"/>
            <w:r w:rsidRPr="00AC4313">
              <w:rPr>
                <w:color w:val="000000"/>
                <w:lang w:val="en-GB"/>
              </w:rPr>
              <w:t>FIXED</w:t>
            </w:r>
            <w:ins w:id="232" w:author="Author">
              <w:r w:rsidRPr="00AC4313">
                <w:rPr>
                  <w:color w:val="000000"/>
                  <w:lang w:val="en-GB"/>
                </w:rPr>
                <w:t xml:space="preserve">  </w:t>
              </w:r>
              <w:r w:rsidRPr="00AC4313">
                <w:rPr>
                  <w:lang w:val="en-GB"/>
                </w:rPr>
                <w:t>ADD</w:t>
              </w:r>
              <w:proofErr w:type="gramEnd"/>
              <w:r w:rsidRPr="00AC4313">
                <w:rPr>
                  <w:lang w:val="en-GB"/>
                </w:rPr>
                <w:t xml:space="preserve"> 5.D114</w:t>
              </w:r>
            </w:ins>
          </w:p>
          <w:p w14:paraId="16947756"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t>INTER-</w:t>
            </w:r>
            <w:proofErr w:type="gramStart"/>
            <w:r w:rsidRPr="00AC4313">
              <w:rPr>
                <w:color w:val="000000"/>
                <w:lang w:val="en-GB"/>
              </w:rPr>
              <w:t>SATELLITE  5.536</w:t>
            </w:r>
            <w:proofErr w:type="gramEnd"/>
          </w:p>
          <w:p w14:paraId="58B2DEE7"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t>MOBILE</w:t>
            </w:r>
          </w:p>
          <w:p w14:paraId="611E3AC1"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r>
            <w:r w:rsidRPr="00AC4313">
              <w:rPr>
                <w:color w:val="000000"/>
                <w:lang w:val="en-AU"/>
              </w:rPr>
              <w:t>Standard frequency and time signal-satellite (Earth-to-space)</w:t>
            </w:r>
          </w:p>
        </w:tc>
      </w:tr>
      <w:tr w:rsidR="0018578E" w:rsidRPr="00AC4313" w14:paraId="7B9A2862"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4A237E2" w14:textId="77777777" w:rsidR="0018578E" w:rsidRPr="00AC4313" w:rsidRDefault="0018578E" w:rsidP="0056257F">
            <w:pPr>
              <w:tabs>
                <w:tab w:val="left" w:pos="2977"/>
                <w:tab w:val="left" w:pos="3266"/>
              </w:tabs>
              <w:overflowPunct w:val="0"/>
              <w:autoSpaceDE w:val="0"/>
              <w:autoSpaceDN w:val="0"/>
              <w:adjustRightInd w:val="0"/>
              <w:spacing w:before="40" w:after="40"/>
              <w:ind w:left="3062" w:hanging="3062"/>
              <w:textAlignment w:val="baseline"/>
              <w:rPr>
                <w:color w:val="000000"/>
              </w:rPr>
            </w:pPr>
            <w:r w:rsidRPr="00AC4313">
              <w:rPr>
                <w:b/>
                <w:lang w:val="en-GB"/>
              </w:rPr>
              <w:t>25.5-27</w:t>
            </w:r>
            <w:r w:rsidRPr="00AC4313">
              <w:rPr>
                <w:b/>
                <w:color w:val="000000"/>
                <w:lang w:val="en-GB"/>
              </w:rPr>
              <w:tab/>
            </w:r>
            <w:r w:rsidRPr="00AC4313">
              <w:rPr>
                <w:color w:val="000000"/>
                <w:lang w:val="en-GB"/>
              </w:rPr>
              <w:t>EARTH EXPLORATION-SATELLITE (space-to Earth</w:t>
            </w:r>
            <w:proofErr w:type="gramStart"/>
            <w:r w:rsidRPr="00AC4313">
              <w:rPr>
                <w:color w:val="000000"/>
                <w:lang w:val="en-GB"/>
              </w:rPr>
              <w:t>)  5.536B</w:t>
            </w:r>
            <w:proofErr w:type="gramEnd"/>
          </w:p>
          <w:p w14:paraId="5E469EDC"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r>
            <w:proofErr w:type="gramStart"/>
            <w:r w:rsidRPr="00AC4313">
              <w:rPr>
                <w:color w:val="000000"/>
                <w:lang w:val="en-GB"/>
              </w:rPr>
              <w:t>FIXED</w:t>
            </w:r>
            <w:ins w:id="233" w:author="Author">
              <w:r w:rsidRPr="00AC4313">
                <w:rPr>
                  <w:color w:val="000000"/>
                  <w:lang w:val="en-GB"/>
                </w:rPr>
                <w:t xml:space="preserve">  </w:t>
              </w:r>
              <w:r w:rsidRPr="00AC4313">
                <w:rPr>
                  <w:lang w:val="en-GB"/>
                </w:rPr>
                <w:t>ADD</w:t>
              </w:r>
              <w:proofErr w:type="gramEnd"/>
              <w:r w:rsidRPr="00AC4313">
                <w:rPr>
                  <w:lang w:val="en-GB"/>
                </w:rPr>
                <w:t xml:space="preserve"> 5.D114</w:t>
              </w:r>
            </w:ins>
          </w:p>
          <w:p w14:paraId="56493BE2"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t>INTER-</w:t>
            </w:r>
            <w:proofErr w:type="gramStart"/>
            <w:r w:rsidRPr="00AC4313">
              <w:rPr>
                <w:color w:val="000000"/>
                <w:lang w:val="en-GB"/>
              </w:rPr>
              <w:t>SATELLITE  5.536</w:t>
            </w:r>
            <w:proofErr w:type="gramEnd"/>
          </w:p>
          <w:p w14:paraId="528B1E66"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t>MOBILE</w:t>
            </w:r>
          </w:p>
          <w:p w14:paraId="3E1A0BF7"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r>
            <w:proofErr w:type="gramStart"/>
            <w:r w:rsidRPr="00AC4313">
              <w:rPr>
                <w:color w:val="000000"/>
                <w:lang w:val="en-GB"/>
              </w:rPr>
              <w:t>SPACE  RESEARCH</w:t>
            </w:r>
            <w:proofErr w:type="gramEnd"/>
            <w:r w:rsidRPr="00AC4313">
              <w:rPr>
                <w:color w:val="000000"/>
                <w:lang w:val="en-GB"/>
              </w:rPr>
              <w:t xml:space="preserve"> (space-to-Earth)  5.536C</w:t>
            </w:r>
          </w:p>
          <w:p w14:paraId="0849E591"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t>Standard frequency and time signal-satellite (Earth-to-space)</w:t>
            </w:r>
          </w:p>
          <w:p w14:paraId="15F88F32"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t>5.536A</w:t>
            </w:r>
          </w:p>
        </w:tc>
      </w:tr>
      <w:tr w:rsidR="0018578E" w:rsidRPr="00AC4313" w14:paraId="050B606A" w14:textId="77777777" w:rsidTr="0056257F">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640C32C8"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AC4313">
              <w:rPr>
                <w:b/>
                <w:lang w:val="en-GB"/>
              </w:rPr>
              <w:t>27-27.5</w:t>
            </w:r>
          </w:p>
          <w:p w14:paraId="4305142C"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AC4313">
              <w:rPr>
                <w:color w:val="000000"/>
                <w:lang w:val="en-AU"/>
              </w:rPr>
              <w:t>FIXED</w:t>
            </w:r>
          </w:p>
          <w:p w14:paraId="34E3BCF1"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AC4313">
              <w:rPr>
                <w:color w:val="000000"/>
                <w:lang w:val="en-AU"/>
              </w:rPr>
              <w:t>INTER-</w:t>
            </w:r>
            <w:proofErr w:type="gramStart"/>
            <w:r w:rsidRPr="00AC4313">
              <w:rPr>
                <w:color w:val="000000"/>
                <w:lang w:val="en-AU"/>
              </w:rPr>
              <w:t>SATELLITE  5.536</w:t>
            </w:r>
            <w:proofErr w:type="gramEnd"/>
          </w:p>
          <w:p w14:paraId="1FD4450A"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AC4313">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14:paraId="2D696228" w14:textId="77777777" w:rsidR="0018578E" w:rsidRPr="00AC4313" w:rsidRDefault="0018578E"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AC4313">
              <w:rPr>
                <w:b/>
                <w:lang w:val="en-GB"/>
              </w:rPr>
              <w:t>27-27.5</w:t>
            </w:r>
          </w:p>
          <w:p w14:paraId="3EE763FC" w14:textId="77777777" w:rsidR="0018578E" w:rsidRPr="00AC4313" w:rsidRDefault="0018578E" w:rsidP="0056257F">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AC4313">
              <w:rPr>
                <w:color w:val="000000"/>
                <w:lang w:val="en-AU"/>
              </w:rPr>
              <w:tab/>
            </w:r>
            <w:r w:rsidRPr="00AC4313">
              <w:rPr>
                <w:color w:val="000000"/>
                <w:lang w:val="en-AU"/>
              </w:rPr>
              <w:tab/>
            </w:r>
            <w:proofErr w:type="gramStart"/>
            <w:r w:rsidRPr="00AC4313">
              <w:rPr>
                <w:color w:val="000000"/>
                <w:lang w:val="en-AU"/>
              </w:rPr>
              <w:t>FIXED</w:t>
            </w:r>
            <w:ins w:id="234" w:author="Author">
              <w:r w:rsidRPr="00AC4313">
                <w:rPr>
                  <w:color w:val="000000"/>
                  <w:lang w:val="en-GB"/>
                </w:rPr>
                <w:t xml:space="preserve">  </w:t>
              </w:r>
              <w:r w:rsidRPr="00AC4313">
                <w:rPr>
                  <w:lang w:val="en-GB"/>
                </w:rPr>
                <w:t>ADD</w:t>
              </w:r>
              <w:proofErr w:type="gramEnd"/>
              <w:r w:rsidRPr="00AC4313">
                <w:rPr>
                  <w:lang w:val="en-GB"/>
                </w:rPr>
                <w:t xml:space="preserve"> 5.D114</w:t>
              </w:r>
            </w:ins>
          </w:p>
          <w:p w14:paraId="4DF39103" w14:textId="77777777" w:rsidR="0018578E" w:rsidRPr="00AC4313" w:rsidRDefault="0018578E"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AC4313">
              <w:rPr>
                <w:color w:val="000000"/>
                <w:lang w:val="en-AU"/>
              </w:rPr>
              <w:tab/>
            </w:r>
            <w:r w:rsidRPr="00AC4313">
              <w:rPr>
                <w:color w:val="000000"/>
                <w:lang w:val="en-AU"/>
              </w:rPr>
              <w:tab/>
              <w:t>FIXED-SATELLITE (Earth-to-space)</w:t>
            </w:r>
          </w:p>
          <w:p w14:paraId="140F1176" w14:textId="77777777" w:rsidR="0018578E" w:rsidRPr="00AC4313" w:rsidRDefault="0018578E"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AC4313">
              <w:rPr>
                <w:color w:val="000000"/>
                <w:lang w:val="en-GB"/>
              </w:rPr>
              <w:tab/>
            </w:r>
            <w:r w:rsidRPr="00AC4313">
              <w:rPr>
                <w:color w:val="000000"/>
                <w:lang w:val="en-GB"/>
              </w:rPr>
              <w:tab/>
              <w:t>INTER-</w:t>
            </w:r>
            <w:proofErr w:type="gramStart"/>
            <w:r w:rsidRPr="00AC4313">
              <w:rPr>
                <w:color w:val="000000"/>
                <w:lang w:val="en-GB"/>
              </w:rPr>
              <w:t>SATELLITE  5.536</w:t>
            </w:r>
            <w:proofErr w:type="gramEnd"/>
            <w:r w:rsidRPr="00AC4313">
              <w:rPr>
                <w:color w:val="000000"/>
                <w:lang w:val="en-GB"/>
              </w:rPr>
              <w:t xml:space="preserve">  5.537</w:t>
            </w:r>
          </w:p>
          <w:p w14:paraId="211D8887" w14:textId="77777777" w:rsidR="0018578E" w:rsidRPr="00AC4313" w:rsidRDefault="0018578E"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AC4313">
              <w:rPr>
                <w:color w:val="000000"/>
                <w:lang w:val="en-GB"/>
              </w:rPr>
              <w:tab/>
            </w:r>
            <w:r w:rsidRPr="00AC4313">
              <w:rPr>
                <w:color w:val="000000"/>
                <w:lang w:val="en-GB"/>
              </w:rPr>
              <w:tab/>
              <w:t>MOBILE</w:t>
            </w:r>
          </w:p>
        </w:tc>
      </w:tr>
    </w:tbl>
    <w:p w14:paraId="207E6CEB" w14:textId="77777777" w:rsidR="0018578E" w:rsidRPr="00AC4313" w:rsidRDefault="0018578E" w:rsidP="0018578E">
      <w:pPr>
        <w:rPr>
          <w:b/>
          <w:sz w:val="22"/>
          <w:szCs w:val="22"/>
        </w:rPr>
      </w:pPr>
    </w:p>
    <w:p w14:paraId="2D2545DE" w14:textId="77777777" w:rsidR="0018578E" w:rsidRPr="00E571E3" w:rsidRDefault="0018578E" w:rsidP="0018578E">
      <w:pPr>
        <w:jc w:val="both"/>
        <w:rPr>
          <w:b/>
          <w:sz w:val="24"/>
          <w:szCs w:val="24"/>
        </w:rPr>
      </w:pPr>
      <w:r w:rsidRPr="00E571E3">
        <w:rPr>
          <w:b/>
          <w:sz w:val="24"/>
          <w:szCs w:val="24"/>
        </w:rPr>
        <w:t xml:space="preserve">Reasons: </w:t>
      </w:r>
      <w:r w:rsidRPr="00E571E3">
        <w:rPr>
          <w:sz w:val="24"/>
          <w:szCs w:val="24"/>
        </w:rPr>
        <w:t>To add a footnote to the 25.25-27.5 GHz band in Region 2 allowing HAPS to operate in the fixed service allocation.</w:t>
      </w:r>
    </w:p>
    <w:p w14:paraId="09F62EF7" w14:textId="77777777" w:rsidR="0018578E" w:rsidRPr="00E571E3" w:rsidRDefault="0018578E" w:rsidP="0018578E">
      <w:pPr>
        <w:rPr>
          <w:b/>
          <w:sz w:val="24"/>
          <w:szCs w:val="24"/>
        </w:rPr>
      </w:pPr>
    </w:p>
    <w:p w14:paraId="447480FD" w14:textId="77777777" w:rsidR="0018578E" w:rsidRPr="00E571E3" w:rsidRDefault="0018578E" w:rsidP="0018578E">
      <w:pPr>
        <w:keepNext/>
        <w:keepLines/>
        <w:tabs>
          <w:tab w:val="left" w:pos="1871"/>
          <w:tab w:val="left" w:pos="2268"/>
        </w:tabs>
        <w:overflowPunct w:val="0"/>
        <w:autoSpaceDE w:val="0"/>
        <w:autoSpaceDN w:val="0"/>
        <w:adjustRightInd w:val="0"/>
        <w:spacing w:before="200"/>
        <w:ind w:left="1134" w:hanging="1134"/>
        <w:textAlignment w:val="baseline"/>
        <w:outlineLvl w:val="2"/>
        <w:rPr>
          <w:rFonts w:eastAsia="Calibri" w:hAnsi="Times New Roman Bold"/>
          <w:b/>
          <w:sz w:val="24"/>
          <w:szCs w:val="24"/>
          <w:lang w:val="en-GB"/>
        </w:rPr>
      </w:pPr>
      <w:r w:rsidRPr="00E571E3">
        <w:rPr>
          <w:b/>
          <w:sz w:val="24"/>
          <w:szCs w:val="24"/>
          <w:lang w:val="en-GB"/>
        </w:rPr>
        <w:t xml:space="preserve">ADD </w:t>
      </w:r>
      <w:r w:rsidRPr="00E571E3">
        <w:rPr>
          <w:b/>
          <w:sz w:val="24"/>
          <w:szCs w:val="24"/>
          <w:lang w:val="en-GB"/>
        </w:rPr>
        <w:tab/>
      </w:r>
      <w:r w:rsidRPr="00E571E3">
        <w:rPr>
          <w:b/>
          <w:sz w:val="24"/>
          <w:szCs w:val="24"/>
          <w:lang w:val="en-GB"/>
        </w:rPr>
        <w:tab/>
        <w:t>USA/1.14/12</w:t>
      </w:r>
    </w:p>
    <w:p w14:paraId="2445C815" w14:textId="77777777" w:rsidR="0018578E" w:rsidRPr="00E571E3" w:rsidRDefault="0018578E" w:rsidP="006A65AF">
      <w:pPr>
        <w:tabs>
          <w:tab w:val="left" w:pos="1134"/>
          <w:tab w:val="left" w:pos="1871"/>
          <w:tab w:val="left" w:pos="2268"/>
        </w:tabs>
        <w:overflowPunct w:val="0"/>
        <w:autoSpaceDE w:val="0"/>
        <w:autoSpaceDN w:val="0"/>
        <w:adjustRightInd w:val="0"/>
        <w:spacing w:before="120"/>
        <w:jc w:val="both"/>
        <w:textAlignment w:val="baseline"/>
        <w:rPr>
          <w:rFonts w:eastAsia="Calibri"/>
          <w:b/>
          <w:sz w:val="24"/>
          <w:szCs w:val="24"/>
          <w:lang w:val="en-GB"/>
        </w:rPr>
      </w:pPr>
    </w:p>
    <w:p w14:paraId="2A800E7E" w14:textId="77777777" w:rsidR="006A65AF" w:rsidRPr="00E571E3" w:rsidRDefault="006A65AF" w:rsidP="006A65AF">
      <w:pPr>
        <w:tabs>
          <w:tab w:val="left" w:pos="1134"/>
          <w:tab w:val="left" w:pos="1871"/>
          <w:tab w:val="left" w:pos="2268"/>
        </w:tabs>
        <w:overflowPunct w:val="0"/>
        <w:autoSpaceDE w:val="0"/>
        <w:autoSpaceDN w:val="0"/>
        <w:adjustRightInd w:val="0"/>
        <w:spacing w:before="120"/>
        <w:jc w:val="both"/>
        <w:textAlignment w:val="baseline"/>
        <w:rPr>
          <w:rFonts w:eastAsia="Calibri"/>
          <w:sz w:val="24"/>
          <w:szCs w:val="24"/>
          <w:lang w:val="en-GB"/>
        </w:rPr>
      </w:pPr>
      <w:r w:rsidRPr="00E571E3">
        <w:rPr>
          <w:rFonts w:eastAsia="Calibri"/>
          <w:b/>
          <w:sz w:val="24"/>
          <w:szCs w:val="24"/>
          <w:lang w:val="en-GB"/>
        </w:rPr>
        <w:t>5.D114</w:t>
      </w:r>
      <w:r w:rsidRPr="00E571E3">
        <w:rPr>
          <w:rFonts w:eastAsia="Calibri"/>
          <w:sz w:val="24"/>
          <w:szCs w:val="24"/>
          <w:lang w:val="en-GB"/>
        </w:rPr>
        <w:t xml:space="preserve">   </w:t>
      </w:r>
      <w:r w:rsidRPr="00E571E3">
        <w:rPr>
          <w:sz w:val="24"/>
          <w:szCs w:val="24"/>
          <w:lang w:val="en-GB"/>
        </w:rPr>
        <w:t xml:space="preserve">The allocation to the fixed service in the bands </w:t>
      </w:r>
      <w:r w:rsidRPr="00E571E3">
        <w:rPr>
          <w:rFonts w:eastAsia="Calibri"/>
          <w:sz w:val="24"/>
          <w:szCs w:val="24"/>
          <w:lang w:val="en-GB"/>
        </w:rPr>
        <w:t xml:space="preserve">25.25-25.5 GHz and 25.5-27.0 GHz </w:t>
      </w:r>
      <w:r w:rsidRPr="00E571E3">
        <w:rPr>
          <w:sz w:val="24"/>
          <w:szCs w:val="24"/>
          <w:lang w:val="en-GB"/>
        </w:rPr>
        <w:t xml:space="preserve">is designated for use in Region 2 by high-altitude platform stations (HAPS).   This designation does not preclude the use of these frequency bands by any application of the services to which they are allocated and does not establish priority in the Radio Regulations.  Such use of the fixed-service allocation by HAPS is subject to the provisions of </w:t>
      </w:r>
      <w:r w:rsidRPr="00E571E3">
        <w:rPr>
          <w:rFonts w:eastAsia="Calibri"/>
          <w:sz w:val="24"/>
          <w:szCs w:val="24"/>
          <w:lang w:val="en-GB"/>
        </w:rPr>
        <w:t xml:space="preserve">Resolution </w:t>
      </w:r>
      <w:r w:rsidRPr="00E571E3">
        <w:rPr>
          <w:b/>
          <w:bCs/>
          <w:sz w:val="24"/>
          <w:szCs w:val="24"/>
          <w:lang w:val="en-GB"/>
        </w:rPr>
        <w:t>[C114]</w:t>
      </w:r>
      <w:r w:rsidRPr="00E571E3">
        <w:rPr>
          <w:b/>
          <w:sz w:val="24"/>
          <w:szCs w:val="24"/>
          <w:lang w:val="en-GB"/>
        </w:rPr>
        <w:t xml:space="preserve"> </w:t>
      </w:r>
      <w:r w:rsidRPr="00E571E3">
        <w:rPr>
          <w:rFonts w:eastAsia="Calibri"/>
          <w:b/>
          <w:sz w:val="24"/>
          <w:szCs w:val="24"/>
          <w:lang w:val="en-GB"/>
        </w:rPr>
        <w:t>(WRC-19)</w:t>
      </w:r>
      <w:r w:rsidRPr="00E571E3">
        <w:rPr>
          <w:rFonts w:eastAsia="Calibri"/>
          <w:sz w:val="24"/>
          <w:szCs w:val="24"/>
          <w:lang w:val="en-GB"/>
        </w:rPr>
        <w:t xml:space="preserve">. </w:t>
      </w:r>
    </w:p>
    <w:p w14:paraId="0DB8B00C" w14:textId="77777777" w:rsidR="006A65AF" w:rsidRPr="00E571E3" w:rsidRDefault="006A65AF" w:rsidP="006A65AF">
      <w:pPr>
        <w:rPr>
          <w:b/>
          <w:sz w:val="24"/>
          <w:szCs w:val="24"/>
          <w:lang w:val="en-GB"/>
        </w:rPr>
      </w:pPr>
    </w:p>
    <w:p w14:paraId="01467FA6" w14:textId="77777777" w:rsidR="006A65AF" w:rsidRPr="00E571E3" w:rsidRDefault="006A65AF" w:rsidP="006A65AF">
      <w:pPr>
        <w:tabs>
          <w:tab w:val="left" w:pos="1352"/>
        </w:tabs>
        <w:jc w:val="both"/>
        <w:rPr>
          <w:b/>
          <w:sz w:val="24"/>
          <w:szCs w:val="24"/>
        </w:rPr>
      </w:pPr>
      <w:r w:rsidRPr="00E571E3">
        <w:rPr>
          <w:b/>
          <w:sz w:val="24"/>
          <w:szCs w:val="24"/>
        </w:rPr>
        <w:t>Reasons:</w:t>
      </w:r>
      <w:r w:rsidRPr="00E571E3">
        <w:rPr>
          <w:sz w:val="24"/>
          <w:szCs w:val="24"/>
        </w:rPr>
        <w:tab/>
        <w:t xml:space="preserve"> To add the text of the footnote allowing HAPS to operate in the fixed service allocation in the 25.25-27 GHz band.   </w:t>
      </w:r>
    </w:p>
    <w:p w14:paraId="089BBB21" w14:textId="77777777" w:rsidR="006A65AF" w:rsidRPr="00AC4313" w:rsidRDefault="006A65AF" w:rsidP="006A65AF">
      <w:pPr>
        <w:jc w:val="both"/>
        <w:rPr>
          <w:b/>
          <w:sz w:val="22"/>
          <w:szCs w:val="22"/>
          <w:lang w:val="en-GB"/>
        </w:rPr>
      </w:pPr>
    </w:p>
    <w:p w14:paraId="5966A0D4"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lang w:val="en-GB"/>
        </w:rPr>
        <w:t>ADD</w:t>
      </w:r>
      <w:r w:rsidRPr="00E571E3">
        <w:rPr>
          <w:b/>
          <w:sz w:val="24"/>
          <w:szCs w:val="24"/>
          <w:lang w:val="en-GB"/>
        </w:rPr>
        <w:tab/>
        <w:t xml:space="preserve"> </w:t>
      </w:r>
      <w:r w:rsidRPr="00E571E3">
        <w:rPr>
          <w:b/>
          <w:sz w:val="24"/>
          <w:szCs w:val="24"/>
          <w:lang w:val="en-GB"/>
        </w:rPr>
        <w:tab/>
        <w:t>USA/1.14/13</w:t>
      </w:r>
    </w:p>
    <w:p w14:paraId="5134C110" w14:textId="77777777" w:rsidR="006A65AF" w:rsidRPr="00E571E3" w:rsidRDefault="006A65AF" w:rsidP="006A65AF">
      <w:pPr>
        <w:rPr>
          <w:b/>
          <w:sz w:val="24"/>
          <w:szCs w:val="24"/>
        </w:rPr>
      </w:pPr>
    </w:p>
    <w:p w14:paraId="6FDF7573"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4"/>
          <w:szCs w:val="24"/>
          <w:lang w:val="en-GB"/>
        </w:rPr>
      </w:pPr>
      <w:r w:rsidRPr="00E571E3">
        <w:rPr>
          <w:rFonts w:eastAsia="SimSun"/>
          <w:caps/>
          <w:sz w:val="24"/>
          <w:szCs w:val="24"/>
          <w:lang w:val="en-GB"/>
        </w:rPr>
        <w:t>DRAFT NEW RESOLUTION [C114]</w:t>
      </w:r>
    </w:p>
    <w:p w14:paraId="6AA9B988"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b/>
          <w:bCs/>
          <w:sz w:val="24"/>
          <w:szCs w:val="24"/>
          <w:lang w:val="en-GB"/>
        </w:rPr>
      </w:pPr>
      <w:r w:rsidRPr="00E571E3">
        <w:rPr>
          <w:rFonts w:ascii="Times New Roman Bold" w:eastAsia="SimSun" w:hAnsi="Times New Roman Bold" w:cs="Times New Roman Bold"/>
          <w:b/>
          <w:bCs/>
          <w:sz w:val="24"/>
          <w:szCs w:val="24"/>
          <w:lang w:val="en-GB"/>
        </w:rPr>
        <w:t>U</w:t>
      </w:r>
      <w:r w:rsidRPr="00E571E3">
        <w:rPr>
          <w:rFonts w:ascii="Times New Roman Bold" w:eastAsia="Calibri" w:hAnsi="Times New Roman Bold"/>
          <w:b/>
          <w:sz w:val="24"/>
          <w:szCs w:val="24"/>
          <w:lang w:val="en-GB"/>
        </w:rPr>
        <w:t xml:space="preserve">se of the frequency range 24.25-27 GHz by fixed links for high altitude </w:t>
      </w:r>
      <w:r w:rsidRPr="00E571E3">
        <w:rPr>
          <w:rFonts w:ascii="Times New Roman Bold" w:eastAsia="Calibri" w:hAnsi="Times New Roman Bold"/>
          <w:b/>
          <w:sz w:val="24"/>
          <w:szCs w:val="24"/>
          <w:lang w:val="en-GB"/>
        </w:rPr>
        <w:br/>
        <w:t>platform stations in the fixed service in Region 2</w:t>
      </w:r>
    </w:p>
    <w:p w14:paraId="0C3F80E2" w14:textId="77777777" w:rsidR="006A65AF" w:rsidRPr="00E571E3" w:rsidRDefault="006A65AF" w:rsidP="006A65AF">
      <w:pPr>
        <w:tabs>
          <w:tab w:val="left" w:pos="1134"/>
          <w:tab w:val="left" w:pos="1871"/>
          <w:tab w:val="left" w:pos="2268"/>
        </w:tabs>
        <w:overflowPunct w:val="0"/>
        <w:autoSpaceDE w:val="0"/>
        <w:autoSpaceDN w:val="0"/>
        <w:adjustRightInd w:val="0"/>
        <w:spacing w:before="280"/>
        <w:textAlignment w:val="baseline"/>
        <w:rPr>
          <w:sz w:val="24"/>
          <w:szCs w:val="24"/>
          <w:lang w:val="en-GB"/>
        </w:rPr>
      </w:pPr>
      <w:r w:rsidRPr="00E571E3">
        <w:rPr>
          <w:sz w:val="24"/>
          <w:szCs w:val="24"/>
          <w:lang w:val="en-GB"/>
        </w:rPr>
        <w:t>The World Radiocommunication Conference (</w:t>
      </w:r>
      <w:proofErr w:type="spellStart"/>
      <w:r w:rsidRPr="00E571E3">
        <w:rPr>
          <w:sz w:val="24"/>
          <w:szCs w:val="24"/>
          <w:lang w:val="en-GB"/>
        </w:rPr>
        <w:t>Sharm</w:t>
      </w:r>
      <w:proofErr w:type="spellEnd"/>
      <w:r w:rsidRPr="00E571E3">
        <w:rPr>
          <w:sz w:val="24"/>
          <w:szCs w:val="24"/>
          <w:lang w:val="en-GB"/>
        </w:rPr>
        <w:t xml:space="preserve"> el-Sheikh, 2019), </w:t>
      </w:r>
    </w:p>
    <w:p w14:paraId="7B4015D8"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roofErr w:type="gramStart"/>
      <w:r w:rsidRPr="00E571E3">
        <w:rPr>
          <w:i/>
          <w:sz w:val="24"/>
          <w:szCs w:val="24"/>
          <w:lang w:val="en-GB"/>
        </w:rPr>
        <w:t>considering</w:t>
      </w:r>
      <w:proofErr w:type="gramEnd"/>
      <w:r w:rsidRPr="00E571E3">
        <w:rPr>
          <w:i/>
          <w:sz w:val="24"/>
          <w:szCs w:val="24"/>
          <w:lang w:val="en-GB"/>
        </w:rPr>
        <w:t xml:space="preserve"> </w:t>
      </w:r>
    </w:p>
    <w:p w14:paraId="64930510"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
    <w:p w14:paraId="773631EB" w14:textId="77777777" w:rsidR="006A65AF" w:rsidRPr="00E571E3" w:rsidRDefault="006A65AF" w:rsidP="006A65AF">
      <w:pPr>
        <w:contextualSpacing/>
        <w:jc w:val="both"/>
        <w:rPr>
          <w:sz w:val="24"/>
          <w:szCs w:val="24"/>
        </w:rPr>
      </w:pPr>
      <w:r w:rsidRPr="00E571E3">
        <w:rPr>
          <w:i/>
          <w:sz w:val="24"/>
          <w:szCs w:val="24"/>
        </w:rPr>
        <w:t>a)</w:t>
      </w:r>
      <w:r w:rsidRPr="00E571E3">
        <w:rPr>
          <w:sz w:val="24"/>
          <w:szCs w:val="24"/>
        </w:rPr>
        <w:tab/>
      </w:r>
      <w:proofErr w:type="gramStart"/>
      <w:r w:rsidRPr="00E571E3">
        <w:rPr>
          <w:sz w:val="24"/>
          <w:szCs w:val="24"/>
        </w:rPr>
        <w:t>that</w:t>
      </w:r>
      <w:proofErr w:type="gramEnd"/>
      <w:r w:rsidRPr="00E571E3">
        <w:rPr>
          <w:sz w:val="24"/>
          <w:szCs w:val="24"/>
        </w:rPr>
        <w:t xml:space="preserve">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7525EEEB" w14:textId="77777777" w:rsidR="006A65AF" w:rsidRPr="00E571E3" w:rsidRDefault="006A65AF" w:rsidP="006A65AF">
      <w:pPr>
        <w:contextualSpacing/>
        <w:jc w:val="both"/>
        <w:rPr>
          <w:sz w:val="24"/>
          <w:szCs w:val="24"/>
        </w:rPr>
      </w:pPr>
    </w:p>
    <w:p w14:paraId="4B4B9299" w14:textId="77777777" w:rsidR="006A65AF" w:rsidRPr="00E571E3" w:rsidRDefault="006A65AF" w:rsidP="006A65AF">
      <w:pPr>
        <w:contextualSpacing/>
        <w:jc w:val="both"/>
        <w:rPr>
          <w:sz w:val="24"/>
          <w:szCs w:val="24"/>
        </w:rPr>
      </w:pPr>
      <w:r w:rsidRPr="00E571E3">
        <w:rPr>
          <w:i/>
          <w:sz w:val="24"/>
          <w:szCs w:val="24"/>
        </w:rPr>
        <w:t>b)</w:t>
      </w:r>
      <w:r w:rsidRPr="00E571E3">
        <w:rPr>
          <w:sz w:val="24"/>
          <w:szCs w:val="24"/>
        </w:rPr>
        <w:tab/>
      </w:r>
      <w:proofErr w:type="gramStart"/>
      <w:r w:rsidRPr="00E571E3">
        <w:rPr>
          <w:sz w:val="24"/>
          <w:szCs w:val="24"/>
        </w:rPr>
        <w:t>that</w:t>
      </w:r>
      <w:proofErr w:type="gramEnd"/>
      <w:r w:rsidRPr="00E571E3">
        <w:rPr>
          <w:sz w:val="24"/>
          <w:szCs w:val="24"/>
        </w:rPr>
        <w:t xml:space="preserve"> WRC-15 decided to study additional spectrum needs for fixed HAPS links to provide broadband connectivity, including within the band 24.25-27.5 GHz in Region 2, recognizing that the existing HAPS designations were established without reference to today’s broadband capabilities;</w:t>
      </w:r>
    </w:p>
    <w:p w14:paraId="2D43E0B5" w14:textId="77777777" w:rsidR="006A65AF" w:rsidRPr="00E571E3" w:rsidRDefault="006A65AF" w:rsidP="006A65AF">
      <w:pPr>
        <w:contextualSpacing/>
        <w:jc w:val="both"/>
        <w:rPr>
          <w:i/>
          <w:sz w:val="24"/>
          <w:szCs w:val="24"/>
        </w:rPr>
      </w:pPr>
    </w:p>
    <w:p w14:paraId="20105387" w14:textId="77777777" w:rsidR="006A65AF" w:rsidRPr="00E571E3" w:rsidRDefault="006A65AF" w:rsidP="006A65AF">
      <w:pPr>
        <w:contextualSpacing/>
        <w:jc w:val="both"/>
        <w:rPr>
          <w:sz w:val="24"/>
          <w:szCs w:val="24"/>
        </w:rPr>
      </w:pPr>
      <w:r w:rsidRPr="00E571E3">
        <w:rPr>
          <w:i/>
          <w:sz w:val="24"/>
          <w:szCs w:val="24"/>
        </w:rPr>
        <w:t>c)</w:t>
      </w:r>
      <w:r w:rsidRPr="00E571E3">
        <w:rPr>
          <w:sz w:val="24"/>
          <w:szCs w:val="24"/>
        </w:rPr>
        <w:tab/>
      </w:r>
      <w:proofErr w:type="gramStart"/>
      <w:r w:rsidRPr="00E571E3">
        <w:rPr>
          <w:sz w:val="24"/>
          <w:szCs w:val="24"/>
        </w:rPr>
        <w:t>that</w:t>
      </w:r>
      <w:proofErr w:type="gramEnd"/>
      <w:r w:rsidRPr="00E571E3">
        <w:rPr>
          <w:sz w:val="24"/>
          <w:szCs w:val="24"/>
        </w:rPr>
        <w:t xml:space="preserve"> HAPS can provide broadband connectivity with minimal ground network infrastructure;</w:t>
      </w:r>
    </w:p>
    <w:p w14:paraId="2D61185E" w14:textId="77777777" w:rsidR="006A65AF" w:rsidRPr="00E571E3" w:rsidRDefault="006A65AF" w:rsidP="006A65AF">
      <w:pPr>
        <w:contextualSpacing/>
        <w:jc w:val="both"/>
        <w:rPr>
          <w:sz w:val="24"/>
          <w:szCs w:val="24"/>
        </w:rPr>
      </w:pPr>
      <w:r w:rsidRPr="00E571E3">
        <w:rPr>
          <w:i/>
          <w:sz w:val="24"/>
          <w:szCs w:val="24"/>
        </w:rPr>
        <w:t>d)</w:t>
      </w:r>
      <w:r w:rsidRPr="00E571E3">
        <w:rPr>
          <w:sz w:val="24"/>
          <w:szCs w:val="24"/>
        </w:rPr>
        <w:tab/>
      </w:r>
      <w:proofErr w:type="gramStart"/>
      <w:r w:rsidRPr="00E571E3">
        <w:rPr>
          <w:sz w:val="24"/>
          <w:szCs w:val="24"/>
        </w:rPr>
        <w:t>that</w:t>
      </w:r>
      <w:proofErr w:type="gramEnd"/>
      <w:r w:rsidRPr="00E571E3">
        <w:rPr>
          <w:sz w:val="24"/>
          <w:szCs w:val="24"/>
        </w:rPr>
        <w:t xml:space="preserve"> Recommendation ITU-R P.618, “Propagation data and prediction methods required for the design of Earth-space telecommunication systems”, should be used to determine rain fade attenuation from HAPS platforms;</w:t>
      </w:r>
    </w:p>
    <w:p w14:paraId="00F09C14" w14:textId="77777777" w:rsidR="006A65AF" w:rsidRPr="00E571E3" w:rsidRDefault="006A65AF" w:rsidP="006A65AF">
      <w:pPr>
        <w:contextualSpacing/>
        <w:jc w:val="both"/>
        <w:rPr>
          <w:i/>
          <w:sz w:val="24"/>
          <w:szCs w:val="24"/>
        </w:rPr>
      </w:pPr>
    </w:p>
    <w:p w14:paraId="29A05B26" w14:textId="77777777" w:rsidR="006A65AF" w:rsidRPr="00E571E3" w:rsidRDefault="006A65AF" w:rsidP="006A65AF">
      <w:pPr>
        <w:contextualSpacing/>
        <w:jc w:val="both"/>
        <w:rPr>
          <w:sz w:val="24"/>
          <w:szCs w:val="24"/>
        </w:rPr>
      </w:pPr>
      <w:r w:rsidRPr="00E571E3">
        <w:rPr>
          <w:i/>
          <w:sz w:val="24"/>
          <w:szCs w:val="24"/>
        </w:rPr>
        <w:t>e)</w:t>
      </w:r>
      <w:r w:rsidRPr="00E571E3">
        <w:rPr>
          <w:sz w:val="24"/>
          <w:szCs w:val="24"/>
        </w:rPr>
        <w:t xml:space="preserve"> </w:t>
      </w:r>
      <w:r w:rsidRPr="00E571E3">
        <w:rPr>
          <w:sz w:val="24"/>
          <w:szCs w:val="24"/>
        </w:rPr>
        <w:tab/>
      </w:r>
      <w:proofErr w:type="gramStart"/>
      <w:r w:rsidRPr="00E571E3">
        <w:rPr>
          <w:sz w:val="24"/>
          <w:szCs w:val="24"/>
        </w:rPr>
        <w:t>that</w:t>
      </w:r>
      <w:proofErr w:type="gramEnd"/>
      <w:r w:rsidRPr="00E571E3">
        <w:rPr>
          <w:sz w:val="24"/>
          <w:szCs w:val="24"/>
        </w:rPr>
        <w:t xml:space="preserve"> Recommendation ITU-R P.452, “Prediction procedure for the evaluation of interference between stations on the surface of the Earth at frequencies above about 0.1 GHz”, should be used to determine the propagation loss in the ground path from HAPS ground stations;</w:t>
      </w:r>
    </w:p>
    <w:p w14:paraId="07D576E8" w14:textId="77777777" w:rsidR="006A65AF" w:rsidRPr="00E571E3" w:rsidRDefault="006A65AF" w:rsidP="006A65AF">
      <w:pPr>
        <w:contextualSpacing/>
        <w:jc w:val="both"/>
        <w:rPr>
          <w:i/>
          <w:sz w:val="24"/>
          <w:szCs w:val="24"/>
        </w:rPr>
      </w:pPr>
    </w:p>
    <w:p w14:paraId="233F66CE" w14:textId="77777777" w:rsidR="006A65AF" w:rsidRPr="00E571E3" w:rsidRDefault="006A65AF" w:rsidP="006A65AF">
      <w:pPr>
        <w:contextualSpacing/>
        <w:jc w:val="both"/>
        <w:rPr>
          <w:sz w:val="24"/>
          <w:szCs w:val="24"/>
        </w:rPr>
      </w:pPr>
      <w:r w:rsidRPr="00E571E3">
        <w:rPr>
          <w:i/>
          <w:sz w:val="24"/>
          <w:szCs w:val="24"/>
        </w:rPr>
        <w:t>f)</w:t>
      </w:r>
      <w:r w:rsidRPr="00E571E3">
        <w:rPr>
          <w:sz w:val="24"/>
          <w:szCs w:val="24"/>
        </w:rPr>
        <w:tab/>
      </w:r>
      <w:proofErr w:type="gramStart"/>
      <w:r w:rsidRPr="00E571E3">
        <w:rPr>
          <w:sz w:val="24"/>
          <w:szCs w:val="24"/>
        </w:rPr>
        <w:t>that</w:t>
      </w:r>
      <w:proofErr w:type="gramEnd"/>
      <w:r w:rsidRPr="00E571E3">
        <w:rPr>
          <w:sz w:val="24"/>
          <w:szCs w:val="24"/>
        </w:rPr>
        <w:t xml:space="preserve"> Recommendation ITU-R SF.1395, “Minimum propagation attenuation due to atmospheric gases for use in frequency sharing studies between the fixed-satellite service and the fixed service”, should be used to determine the gaseous attenuation;</w:t>
      </w:r>
    </w:p>
    <w:p w14:paraId="5257B7BA" w14:textId="77777777" w:rsidR="006A65AF" w:rsidRPr="00E571E3" w:rsidRDefault="006A65AF" w:rsidP="006A65AF">
      <w:pPr>
        <w:contextualSpacing/>
        <w:jc w:val="both"/>
        <w:rPr>
          <w:i/>
          <w:sz w:val="24"/>
          <w:szCs w:val="24"/>
        </w:rPr>
      </w:pPr>
    </w:p>
    <w:p w14:paraId="0A303653" w14:textId="77777777" w:rsidR="006A65AF" w:rsidRPr="00E571E3" w:rsidRDefault="006A65AF" w:rsidP="006A65AF">
      <w:pPr>
        <w:contextualSpacing/>
        <w:jc w:val="both"/>
        <w:rPr>
          <w:sz w:val="24"/>
          <w:szCs w:val="24"/>
        </w:rPr>
      </w:pPr>
      <w:r w:rsidRPr="00E571E3">
        <w:rPr>
          <w:i/>
          <w:sz w:val="24"/>
          <w:szCs w:val="24"/>
        </w:rPr>
        <w:t>g)</w:t>
      </w:r>
      <w:r w:rsidRPr="00E571E3">
        <w:rPr>
          <w:sz w:val="24"/>
          <w:szCs w:val="24"/>
        </w:rPr>
        <w:tab/>
      </w:r>
      <w:proofErr w:type="gramStart"/>
      <w:r w:rsidRPr="00E571E3">
        <w:rPr>
          <w:sz w:val="24"/>
          <w:szCs w:val="24"/>
        </w:rPr>
        <w:t>that</w:t>
      </w:r>
      <w:proofErr w:type="gramEnd"/>
      <w:r w:rsidRPr="00E571E3">
        <w:rPr>
          <w:sz w:val="24"/>
          <w:szCs w:val="24"/>
        </w:rPr>
        <w:t xml:space="preserve"> Recommendation ITU-R P.2108, “Prediction of Clutter Loss”, should be used to determine the clutter loss,</w:t>
      </w:r>
    </w:p>
    <w:p w14:paraId="76A0BE8E"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sz w:val="24"/>
          <w:szCs w:val="24"/>
          <w:lang w:val="en-GB"/>
        </w:rPr>
      </w:pPr>
    </w:p>
    <w:p w14:paraId="0FBB3477"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i/>
          <w:sz w:val="24"/>
          <w:szCs w:val="24"/>
          <w:lang w:val="en-GB"/>
        </w:rPr>
      </w:pPr>
      <w:r w:rsidRPr="00E571E3">
        <w:rPr>
          <w:sz w:val="24"/>
          <w:szCs w:val="24"/>
          <w:lang w:val="en-GB"/>
        </w:rPr>
        <w:tab/>
      </w:r>
      <w:proofErr w:type="gramStart"/>
      <w:r w:rsidRPr="00E571E3">
        <w:rPr>
          <w:i/>
          <w:sz w:val="24"/>
          <w:szCs w:val="24"/>
          <w:lang w:val="en-GB"/>
        </w:rPr>
        <w:t>recognizing</w:t>
      </w:r>
      <w:proofErr w:type="gramEnd"/>
    </w:p>
    <w:p w14:paraId="1BD87BD8"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i/>
          <w:sz w:val="24"/>
          <w:szCs w:val="24"/>
          <w:lang w:val="en-GB"/>
        </w:rPr>
      </w:pPr>
    </w:p>
    <w:p w14:paraId="5B13D34D" w14:textId="77777777" w:rsidR="006A65AF" w:rsidRPr="00E571E3" w:rsidRDefault="006A65AF" w:rsidP="006A65AF">
      <w:pPr>
        <w:jc w:val="both"/>
        <w:rPr>
          <w:sz w:val="24"/>
          <w:szCs w:val="24"/>
        </w:rPr>
      </w:pPr>
      <w:proofErr w:type="gramStart"/>
      <w:r w:rsidRPr="00E571E3">
        <w:rPr>
          <w:sz w:val="24"/>
          <w:szCs w:val="24"/>
        </w:rPr>
        <w:t>that</w:t>
      </w:r>
      <w:proofErr w:type="gramEnd"/>
      <w:r w:rsidRPr="00E571E3">
        <w:rPr>
          <w:sz w:val="24"/>
          <w:szCs w:val="24"/>
        </w:rPr>
        <w:t xml:space="preserve"> HAPS is defined in No. </w:t>
      </w:r>
      <w:r w:rsidRPr="00E571E3">
        <w:rPr>
          <w:b/>
          <w:sz w:val="24"/>
          <w:szCs w:val="24"/>
        </w:rPr>
        <w:t>1.66A</w:t>
      </w:r>
      <w:r w:rsidRPr="00E571E3">
        <w:rPr>
          <w:sz w:val="24"/>
          <w:szCs w:val="24"/>
        </w:rPr>
        <w:t xml:space="preserve"> of the Radio Regulations as a station located on an object at an altitude of 20-50 km and at a specified, nominal, fixed point relative to the Earth, and is subject to No. </w:t>
      </w:r>
      <w:r w:rsidRPr="00E571E3">
        <w:rPr>
          <w:b/>
          <w:sz w:val="24"/>
          <w:szCs w:val="24"/>
        </w:rPr>
        <w:t>4.23</w:t>
      </w:r>
      <w:r w:rsidRPr="00E571E3">
        <w:rPr>
          <w:sz w:val="24"/>
          <w:szCs w:val="24"/>
        </w:rPr>
        <w:t>;</w:t>
      </w:r>
    </w:p>
    <w:p w14:paraId="229E15E7"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160"/>
        <w:textAlignment w:val="baseline"/>
        <w:rPr>
          <w:i/>
          <w:sz w:val="24"/>
          <w:szCs w:val="24"/>
          <w:lang w:val="en-GB"/>
        </w:rPr>
      </w:pPr>
    </w:p>
    <w:p w14:paraId="25BB0C19"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roofErr w:type="gramStart"/>
      <w:r w:rsidRPr="00E571E3">
        <w:rPr>
          <w:i/>
          <w:sz w:val="24"/>
          <w:szCs w:val="24"/>
          <w:lang w:val="en-GB"/>
        </w:rPr>
        <w:t>resolves</w:t>
      </w:r>
      <w:proofErr w:type="gramEnd"/>
    </w:p>
    <w:p w14:paraId="13CBD202"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eastAsia="ja-JP"/>
        </w:rPr>
      </w:pPr>
      <w:r w:rsidRPr="00E571E3">
        <w:rPr>
          <w:sz w:val="24"/>
          <w:szCs w:val="24"/>
          <w:lang w:val="en-GB"/>
        </w:rPr>
        <w:t>1</w:t>
      </w:r>
      <w:r w:rsidRPr="00E571E3">
        <w:rPr>
          <w:sz w:val="24"/>
          <w:szCs w:val="24"/>
          <w:lang w:val="en-GB"/>
        </w:rPr>
        <w:tab/>
        <w:t xml:space="preserve">that for the purpose of protecting the fixed service systems in </w:t>
      </w:r>
      <w:proofErr w:type="spellStart"/>
      <w:r w:rsidRPr="00E571E3">
        <w:rPr>
          <w:sz w:val="24"/>
          <w:szCs w:val="24"/>
          <w:lang w:val="en-GB"/>
        </w:rPr>
        <w:t>neighboring</w:t>
      </w:r>
      <w:proofErr w:type="spellEnd"/>
      <w:r w:rsidRPr="00E571E3">
        <w:rPr>
          <w:sz w:val="24"/>
          <w:szCs w:val="24"/>
          <w:lang w:val="en-GB"/>
        </w:rPr>
        <w:t xml:space="preserve"> administrations in the frequency ranges </w:t>
      </w:r>
      <w:r w:rsidRPr="00E571E3">
        <w:rPr>
          <w:rFonts w:eastAsia="Calibri"/>
          <w:sz w:val="24"/>
          <w:szCs w:val="24"/>
          <w:lang w:val="en-GB"/>
        </w:rPr>
        <w:t>24.25-24.75 GHz and 25.25-27 GHz</w:t>
      </w:r>
      <w:r w:rsidRPr="00E571E3">
        <w:rPr>
          <w:sz w:val="24"/>
          <w:szCs w:val="24"/>
          <w:lang w:val="en-GB"/>
        </w:rPr>
        <w:t xml:space="preserve">, the power flux density level per HAPS platform station at the surface of the Earth in </w:t>
      </w:r>
      <w:proofErr w:type="spellStart"/>
      <w:r w:rsidRPr="00E571E3">
        <w:rPr>
          <w:sz w:val="24"/>
          <w:szCs w:val="24"/>
          <w:lang w:val="en-GB"/>
        </w:rPr>
        <w:t>neighboring</w:t>
      </w:r>
      <w:proofErr w:type="spellEnd"/>
      <w:r w:rsidRPr="00E571E3">
        <w:rPr>
          <w:sz w:val="24"/>
          <w:szCs w:val="24"/>
          <w:lang w:val="en-GB"/>
        </w:rPr>
        <w:t xml:space="preserve"> administrations shall not exceed the following </w:t>
      </w:r>
      <w:proofErr w:type="spellStart"/>
      <w:r w:rsidRPr="00E571E3">
        <w:rPr>
          <w:sz w:val="24"/>
          <w:szCs w:val="24"/>
          <w:lang w:val="en-GB"/>
        </w:rPr>
        <w:t>pfd</w:t>
      </w:r>
      <w:proofErr w:type="spellEnd"/>
      <w:r w:rsidRPr="00E571E3">
        <w:rPr>
          <w:sz w:val="24"/>
          <w:szCs w:val="24"/>
          <w:lang w:val="en-GB"/>
        </w:rPr>
        <w:t xml:space="preserve"> mask in </w:t>
      </w:r>
      <w:proofErr w:type="spellStart"/>
      <w:r w:rsidRPr="00E571E3">
        <w:rPr>
          <w:sz w:val="24"/>
          <w:szCs w:val="24"/>
          <w:lang w:val="en-GB"/>
        </w:rPr>
        <w:t>dBW</w:t>
      </w:r>
      <w:proofErr w:type="spellEnd"/>
      <w:r w:rsidRPr="00E571E3">
        <w:rPr>
          <w:sz w:val="24"/>
          <w:szCs w:val="24"/>
          <w:lang w:val="en-GB"/>
        </w:rPr>
        <w:t>/m</w:t>
      </w:r>
      <w:r w:rsidRPr="00E571E3">
        <w:rPr>
          <w:sz w:val="24"/>
          <w:szCs w:val="24"/>
          <w:vertAlign w:val="superscript"/>
          <w:lang w:val="en-GB"/>
        </w:rPr>
        <w:t>2</w:t>
      </w:r>
      <w:r w:rsidRPr="00E571E3">
        <w:rPr>
          <w:sz w:val="24"/>
          <w:szCs w:val="24"/>
          <w:lang w:val="en-GB"/>
        </w:rPr>
        <w:t>/MHz</w:t>
      </w:r>
      <w:r w:rsidRPr="00E571E3">
        <w:rPr>
          <w:sz w:val="24"/>
          <w:szCs w:val="24"/>
          <w:lang w:val="en-GB" w:eastAsia="ja-JP"/>
        </w:rPr>
        <w:t xml:space="preserve">, under clear sky condition, without the </w:t>
      </w:r>
      <w:r w:rsidRPr="00E571E3">
        <w:rPr>
          <w:sz w:val="24"/>
          <w:szCs w:val="24"/>
          <w:lang w:val="en-GB"/>
        </w:rPr>
        <w:t>explicit agreement from the affected administration:</w:t>
      </w:r>
    </w:p>
    <w:p w14:paraId="0D444FAD" w14:textId="77777777" w:rsidR="006A65AF" w:rsidRPr="00E571E3" w:rsidRDefault="006A65AF" w:rsidP="006A65AF">
      <w:pPr>
        <w:shd w:val="clear" w:color="auto" w:fill="FFFFFF"/>
        <w:rPr>
          <w:sz w:val="24"/>
          <w:szCs w:val="24"/>
          <w:lang w:eastAsia="ja-JP"/>
        </w:rPr>
      </w:pPr>
      <m:oMathPara>
        <m:oMath>
          <m:r>
            <m:rPr>
              <m:sty m:val="p"/>
            </m:rPr>
            <w:rPr>
              <w:rFonts w:ascii="Cambria Math" w:hAnsi="Cambria Math"/>
              <w:sz w:val="24"/>
              <w:szCs w:val="24"/>
              <w:lang w:eastAsia="ja-JP"/>
            </w:rPr>
            <w:br/>
          </m:r>
        </m:oMath>
        <m:oMath>
          <m:sSub>
            <m:sSubPr>
              <m:ctrlPr>
                <w:rPr>
                  <w:rFonts w:ascii="Cambria Math" w:hAnsi="Cambria Math"/>
                  <w:sz w:val="24"/>
                  <w:szCs w:val="24"/>
                  <w:lang w:eastAsia="ja-JP"/>
                </w:rPr>
              </m:ctrlPr>
            </m:sSubPr>
            <m:e>
              <m:r>
                <w:rPr>
                  <w:rFonts w:ascii="Cambria Math" w:hAnsi="Cambria Math"/>
                  <w:sz w:val="24"/>
                  <w:szCs w:val="24"/>
                  <w:lang w:eastAsia="ja-JP"/>
                </w:rPr>
                <m:t>pfd</m:t>
              </m:r>
            </m:e>
            <m:sub>
              <m:r>
                <w:rPr>
                  <w:rFonts w:ascii="Cambria Math" w:hAnsi="Cambria Math"/>
                  <w:sz w:val="24"/>
                  <w:szCs w:val="24"/>
                  <w:lang w:eastAsia="ja-JP"/>
                </w:rPr>
                <m:t>max</m:t>
              </m:r>
            </m:sub>
          </m:sSub>
          <m:d>
            <m:dPr>
              <m:ctrlPr>
                <w:rPr>
                  <w:rFonts w:ascii="Cambria Math" w:hAnsi="Cambria Math"/>
                  <w:sz w:val="24"/>
                  <w:szCs w:val="24"/>
                  <w:lang w:eastAsia="ja-JP"/>
                </w:rPr>
              </m:ctrlPr>
            </m:dPr>
            <m:e>
              <m:r>
                <w:rPr>
                  <w:rFonts w:ascii="Cambria Math" w:hAnsi="Cambria Math"/>
                  <w:sz w:val="24"/>
                  <w:szCs w:val="24"/>
                  <w:lang w:eastAsia="ja-JP"/>
                </w:rPr>
                <m:t>El</m:t>
              </m:r>
            </m:e>
          </m:d>
          <m:r>
            <m:rPr>
              <m:sty m:val="p"/>
            </m:rPr>
            <w:rPr>
              <w:rFonts w:ascii="Cambria Math" w:hAnsi="Cambria Math"/>
              <w:sz w:val="24"/>
              <w:szCs w:val="24"/>
              <w:lang w:eastAsia="ja-JP"/>
            </w:rPr>
            <m:t>=0.39</m:t>
          </m:r>
          <m:r>
            <w:rPr>
              <w:rFonts w:ascii="Cambria Math" w:hAnsi="Cambria Math"/>
              <w:sz w:val="24"/>
              <w:szCs w:val="24"/>
              <w:lang w:eastAsia="ja-JP"/>
            </w:rPr>
            <m:t>×El</m:t>
          </m:r>
          <m:r>
            <m:rPr>
              <m:sty m:val="p"/>
            </m:rPr>
            <w:rPr>
              <w:rFonts w:ascii="Cambria Math" w:hAnsi="Cambria Math"/>
              <w:sz w:val="24"/>
              <w:szCs w:val="24"/>
              <w:lang w:eastAsia="ja-JP"/>
            </w:rPr>
            <m:t xml:space="preserve">-132.12 </m:t>
          </m:r>
          <m:r>
            <w:rPr>
              <w:rFonts w:ascii="Cambria Math" w:hAnsi="Cambria Math"/>
              <w:sz w:val="24"/>
              <w:szCs w:val="24"/>
              <w:lang w:eastAsia="ja-JP"/>
            </w:rPr>
            <m:t>for</m:t>
          </m:r>
          <m:r>
            <m:rPr>
              <m:sty m:val="p"/>
            </m:rPr>
            <w:rPr>
              <w:rFonts w:ascii="Cambria Math" w:hAnsi="Cambria Math"/>
              <w:sz w:val="24"/>
              <w:szCs w:val="24"/>
              <w:lang w:eastAsia="ja-JP"/>
            </w:rPr>
            <m:t xml:space="preserve"> 0≤</m:t>
          </m:r>
          <m:r>
            <w:rPr>
              <w:rFonts w:ascii="Cambria Math" w:hAnsi="Cambria Math"/>
              <w:sz w:val="24"/>
              <w:szCs w:val="24"/>
              <w:lang w:eastAsia="ja-JP"/>
            </w:rPr>
            <m:t>El&lt;</m:t>
          </m:r>
          <m:r>
            <m:rPr>
              <m:sty m:val="p"/>
            </m:rPr>
            <w:rPr>
              <w:rFonts w:ascii="Cambria Math" w:hAnsi="Cambria Math"/>
              <w:sz w:val="24"/>
              <w:szCs w:val="24"/>
              <w:lang w:eastAsia="ja-JP"/>
            </w:rPr>
            <m:t>13°</m:t>
          </m:r>
        </m:oMath>
      </m:oMathPara>
    </w:p>
    <w:p w14:paraId="10B15520" w14:textId="77777777" w:rsidR="006A65AF" w:rsidRPr="00E571E3" w:rsidRDefault="006A65AF" w:rsidP="006A65AF">
      <w:pPr>
        <w:shd w:val="clear" w:color="auto" w:fill="FFFFFF"/>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2.715 ×El-162.3 for</m:t>
          </m:r>
          <m:r>
            <m:rPr>
              <m:sty m:val="p"/>
            </m:rPr>
            <w:rPr>
              <w:rFonts w:ascii="Cambria Math" w:eastAsiaTheme="minorHAnsi" w:hAnsi="Cambria Math" w:cstheme="minorBidi"/>
              <w:sz w:val="24"/>
              <w:szCs w:val="24"/>
              <w:lang w:eastAsia="ja-JP"/>
            </w:rPr>
            <m:t xml:space="preserve"> 13°≤</m:t>
          </m:r>
          <m:r>
            <w:rPr>
              <w:rFonts w:ascii="Cambria Math" w:eastAsiaTheme="minorHAnsi" w:hAnsi="Cambria Math" w:cstheme="minorBidi"/>
              <w:sz w:val="24"/>
              <w:szCs w:val="24"/>
              <w:lang w:eastAsia="ja-JP"/>
            </w:rPr>
            <m:t>El&lt;20</m:t>
          </m:r>
          <m:r>
            <m:rPr>
              <m:sty m:val="p"/>
            </m:rPr>
            <w:rPr>
              <w:rFonts w:ascii="Cambria Math" w:eastAsiaTheme="minorHAnsi" w:hAnsi="Cambria Math" w:cstheme="minorBidi"/>
              <w:sz w:val="24"/>
              <w:szCs w:val="24"/>
              <w:lang w:eastAsia="ja-JP"/>
            </w:rPr>
            <m:t>°</m:t>
          </m:r>
        </m:oMath>
      </m:oMathPara>
    </w:p>
    <w:p w14:paraId="7E1B65B8" w14:textId="77777777" w:rsidR="006A65AF" w:rsidRPr="00E571E3" w:rsidRDefault="006A65AF" w:rsidP="006A65AF">
      <w:pPr>
        <w:shd w:val="clear" w:color="auto" w:fill="FFFFFF"/>
        <w:tabs>
          <w:tab w:val="left" w:pos="1134"/>
          <w:tab w:val="center" w:pos="4820"/>
          <w:tab w:val="right" w:pos="9639"/>
        </w:tabs>
        <w:overflowPunct w:val="0"/>
        <w:autoSpaceDE w:val="0"/>
        <w:autoSpaceDN w:val="0"/>
        <w:adjustRightInd w:val="0"/>
        <w:spacing w:before="120"/>
        <w:jc w:val="center"/>
        <w:rPr>
          <w:rFonts w:ascii="Cambria Math" w:eastAsiaTheme="minorHAnsi" w:hAnsi="Cambria Math"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 xml:space="preserve">=0.45×El-117 for </m:t>
          </m:r>
          <m:r>
            <m:rPr>
              <m:sty m:val="p"/>
            </m:rPr>
            <w:rPr>
              <w:rFonts w:ascii="Cambria Math" w:eastAsiaTheme="minorHAnsi" w:hAnsi="Cambria Math" w:cstheme="minorBidi"/>
              <w:sz w:val="24"/>
              <w:szCs w:val="24"/>
              <w:lang w:eastAsia="ja-JP"/>
            </w:rPr>
            <m:t>20°≤</m:t>
          </m:r>
          <m:r>
            <w:rPr>
              <w:rFonts w:ascii="Cambria Math" w:eastAsiaTheme="minorHAnsi" w:hAnsi="Cambria Math" w:cstheme="minorBidi"/>
              <w:sz w:val="24"/>
              <w:szCs w:val="24"/>
              <w:lang w:eastAsia="ja-JP"/>
            </w:rPr>
            <m:t>El&lt;60</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 xml:space="preserve"> </m:t>
          </m:r>
        </m:oMath>
      </m:oMathPara>
    </w:p>
    <w:p w14:paraId="7C1A2D6A" w14:textId="77777777" w:rsidR="006A65AF" w:rsidRPr="00E571E3" w:rsidRDefault="006A65AF" w:rsidP="006A65AF">
      <w:pPr>
        <w:shd w:val="clear" w:color="auto" w:fill="FFFFFF"/>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color w:val="FF0000"/>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 xml:space="preserve">=-90 for </m:t>
          </m:r>
          <m:r>
            <m:rPr>
              <m:sty m:val="p"/>
            </m:rPr>
            <w:rPr>
              <w:rFonts w:ascii="Cambria Math" w:eastAsiaTheme="minorHAnsi" w:hAnsi="Cambria Math" w:cstheme="minorBidi"/>
              <w:sz w:val="24"/>
              <w:szCs w:val="24"/>
              <w:lang w:eastAsia="ja-JP"/>
            </w:rPr>
            <m:t>60°≤</m:t>
          </m:r>
          <m:r>
            <w:rPr>
              <w:rFonts w:ascii="Cambria Math" w:eastAsiaTheme="minorHAnsi" w:hAnsi="Cambria Math" w:cstheme="minorBidi"/>
              <w:sz w:val="24"/>
              <w:szCs w:val="24"/>
              <w:lang w:eastAsia="ja-JP"/>
            </w:rPr>
            <m:t>El</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90</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 xml:space="preserve"> </m:t>
          </m:r>
        </m:oMath>
      </m:oMathPara>
    </w:p>
    <w:p w14:paraId="134D392A" w14:textId="77777777" w:rsidR="006A65AF" w:rsidRPr="00E571E3" w:rsidRDefault="006A65AF" w:rsidP="006A65AF">
      <w:pPr>
        <w:tabs>
          <w:tab w:val="left" w:pos="1134"/>
          <w:tab w:val="center" w:pos="4820"/>
          <w:tab w:val="right" w:pos="9639"/>
        </w:tabs>
        <w:overflowPunct w:val="0"/>
        <w:autoSpaceDE w:val="0"/>
        <w:autoSpaceDN w:val="0"/>
        <w:adjustRightInd w:val="0"/>
        <w:spacing w:before="120"/>
        <w:textAlignment w:val="baseline"/>
        <w:rPr>
          <w:color w:val="FF0000"/>
          <w:sz w:val="24"/>
          <w:szCs w:val="24"/>
          <w:lang w:eastAsia="ja-JP"/>
        </w:rPr>
      </w:pPr>
    </w:p>
    <w:p w14:paraId="1496CB44"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E571E3">
        <w:rPr>
          <w:sz w:val="24"/>
          <w:szCs w:val="24"/>
          <w:lang w:val="en-GB" w:eastAsia="ja-JP"/>
        </w:rPr>
        <w:tab/>
      </w:r>
      <w:proofErr w:type="gramStart"/>
      <w:r w:rsidRPr="00E571E3">
        <w:rPr>
          <w:sz w:val="24"/>
          <w:szCs w:val="24"/>
          <w:lang w:val="en-GB" w:eastAsia="ja-JP"/>
        </w:rPr>
        <w:t>where</w:t>
      </w:r>
      <w:proofErr w:type="gramEnd"/>
      <w:r w:rsidRPr="00E571E3">
        <w:rPr>
          <w:sz w:val="24"/>
          <w:szCs w:val="24"/>
          <w:lang w:val="en-GB" w:eastAsia="ja-JP"/>
        </w:rPr>
        <w:t xml:space="preserve"> El is the elevation angle in degrees (angles of arrival above the horizontal plane).</w:t>
      </w:r>
    </w:p>
    <w:p w14:paraId="78009C5B" w14:textId="77777777" w:rsidR="006A65AF" w:rsidRPr="00E571E3" w:rsidRDefault="006A65AF" w:rsidP="006A65AF">
      <w:pPr>
        <w:tabs>
          <w:tab w:val="left" w:pos="1134"/>
          <w:tab w:val="left" w:pos="1871"/>
          <w:tab w:val="left" w:pos="2268"/>
        </w:tabs>
        <w:overflowPunct w:val="0"/>
        <w:autoSpaceDE w:val="0"/>
        <w:autoSpaceDN w:val="0"/>
        <w:adjustRightInd w:val="0"/>
        <w:spacing w:before="120" w:after="120"/>
        <w:textAlignment w:val="baseline"/>
        <w:rPr>
          <w:sz w:val="24"/>
          <w:szCs w:val="24"/>
          <w:lang w:val="en-GB" w:eastAsia="ja-JP"/>
        </w:rPr>
      </w:pPr>
      <w:r w:rsidRPr="00E571E3">
        <w:rPr>
          <w:sz w:val="24"/>
          <w:szCs w:val="24"/>
          <w:lang w:val="en-GB" w:eastAsia="ja-JP"/>
        </w:rPr>
        <w:tab/>
        <w:t xml:space="preserve">To verify the compliance with the </w:t>
      </w:r>
      <w:proofErr w:type="spellStart"/>
      <w:r w:rsidRPr="00E571E3">
        <w:rPr>
          <w:sz w:val="24"/>
          <w:szCs w:val="24"/>
          <w:lang w:val="en-GB" w:eastAsia="ja-JP"/>
        </w:rPr>
        <w:t>pfd</w:t>
      </w:r>
      <w:proofErr w:type="spellEnd"/>
      <w:r w:rsidRPr="00E571E3">
        <w:rPr>
          <w:sz w:val="24"/>
          <w:szCs w:val="24"/>
          <w:lang w:val="en-GB" w:eastAsia="ja-JP"/>
        </w:rPr>
        <w:t xml:space="preserve"> mask the following equation shall be used:</w:t>
      </w:r>
    </w:p>
    <w:p w14:paraId="4A7B5927" w14:textId="77777777" w:rsidR="006A65AF" w:rsidRPr="00E571E3" w:rsidRDefault="006A65AF" w:rsidP="006A65AF">
      <w:pPr>
        <w:tabs>
          <w:tab w:val="left" w:pos="720"/>
        </w:tabs>
        <w:rPr>
          <w:i/>
          <w:sz w:val="24"/>
          <w:szCs w:val="24"/>
          <w:lang w:eastAsia="ja-JP"/>
        </w:rPr>
      </w:pPr>
      <m:oMathPara>
        <m:oMath>
          <m:r>
            <m:rPr>
              <m:sty m:val="p"/>
            </m:rPr>
            <w:rPr>
              <w:rFonts w:ascii="Cambria Math" w:hAnsi="Cambria Math"/>
              <w:sz w:val="24"/>
              <w:szCs w:val="24"/>
              <w:lang w:eastAsia="ja-JP"/>
            </w:rPr>
            <w:br/>
          </m:r>
        </m:oMath>
        <m:oMath>
          <m:r>
            <w:rPr>
              <w:rFonts w:ascii="Cambria Math" w:hAnsi="Cambria Math"/>
              <w:sz w:val="24"/>
              <w:szCs w:val="24"/>
              <w:lang w:eastAsia="ja-JP"/>
            </w:rPr>
            <m:t>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-10.</m:t>
          </m:r>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d>
            <m:dPr>
              <m:ctrlPr>
                <w:rPr>
                  <w:rFonts w:ascii="Cambria Math" w:hAnsi="Cambria Math"/>
                  <w:i/>
                  <w:sz w:val="24"/>
                  <w:szCs w:val="24"/>
                  <w:lang w:eastAsia="ja-JP"/>
                </w:rPr>
              </m:ctrlPr>
            </m:dPr>
            <m:e>
              <m:r>
                <w:rPr>
                  <w:rFonts w:ascii="Cambria Math" w:hAnsi="Cambria Math"/>
                  <w:sz w:val="24"/>
                  <w:szCs w:val="24"/>
                  <w:lang w:eastAsia="ja-JP"/>
                </w:rPr>
                <m:t>4π</m:t>
              </m:r>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d>
          <m:r>
            <w:rPr>
              <w:rFonts w:ascii="Cambria Math" w:hAnsi="Cambria Math"/>
              <w:sz w:val="24"/>
              <w:szCs w:val="24"/>
              <w:lang w:eastAsia="ja-JP"/>
            </w:rPr>
            <m:t>-rain fade</m:t>
          </m:r>
        </m:oMath>
      </m:oMathPara>
    </w:p>
    <w:p w14:paraId="7917FE03" w14:textId="77777777" w:rsidR="006A65AF" w:rsidRPr="00E571E3" w:rsidRDefault="006A65AF" w:rsidP="006A65AF">
      <w:pPr>
        <w:tabs>
          <w:tab w:val="left" w:pos="720"/>
          <w:tab w:val="left" w:pos="1134"/>
          <w:tab w:val="left" w:pos="1871"/>
          <w:tab w:val="left" w:pos="2268"/>
        </w:tabs>
        <w:autoSpaceDE w:val="0"/>
        <w:autoSpaceDN w:val="0"/>
        <w:adjustRightInd w:val="0"/>
        <w:textAlignment w:val="baseline"/>
        <w:rPr>
          <w:i/>
          <w:sz w:val="24"/>
          <w:szCs w:val="24"/>
          <w:lang w:val="en-GB" w:eastAsia="ja-JP"/>
        </w:rPr>
      </w:pPr>
    </w:p>
    <w:p w14:paraId="2878B8EB"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E571E3">
        <w:rPr>
          <w:sz w:val="24"/>
          <w:szCs w:val="24"/>
          <w:lang w:val="en-GB" w:eastAsia="ja-JP"/>
        </w:rPr>
        <w:tab/>
      </w:r>
      <w:proofErr w:type="gramStart"/>
      <w:r w:rsidRPr="00E571E3">
        <w:rPr>
          <w:sz w:val="24"/>
          <w:szCs w:val="24"/>
          <w:lang w:val="en-GB" w:eastAsia="ja-JP"/>
        </w:rPr>
        <w:t>where</w:t>
      </w:r>
      <w:proofErr w:type="gramEnd"/>
      <w:r w:rsidRPr="00E571E3">
        <w:rPr>
          <w:sz w:val="24"/>
          <w:szCs w:val="24"/>
          <w:lang w:val="en-GB" w:eastAsia="ja-JP"/>
        </w:rPr>
        <w:t>:</w:t>
      </w:r>
    </w:p>
    <w:p w14:paraId="3A5AE4B7"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sz w:val="24"/>
          <w:szCs w:val="24"/>
          <w:lang w:val="en-GB" w:eastAsia="ja-JP"/>
        </w:rPr>
        <w:tab/>
      </w:r>
      <w:r w:rsidRPr="00E571E3">
        <w:rPr>
          <w:i/>
          <w:sz w:val="24"/>
          <w:szCs w:val="24"/>
          <w:lang w:val="en-GB" w:eastAsia="ja-JP"/>
        </w:rPr>
        <w:t>EIRP</w:t>
      </w:r>
      <w:r w:rsidRPr="00E571E3">
        <w:rPr>
          <w:sz w:val="24"/>
          <w:szCs w:val="24"/>
          <w:lang w:val="en-GB" w:eastAsia="ja-JP"/>
        </w:rPr>
        <w:tab/>
        <w:t xml:space="preserve">is the nominal HAPS EIRP density level in </w:t>
      </w:r>
      <w:proofErr w:type="spellStart"/>
      <w:r w:rsidRPr="00E571E3">
        <w:rPr>
          <w:sz w:val="24"/>
          <w:szCs w:val="24"/>
          <w:lang w:val="en-GB" w:eastAsia="ja-JP"/>
        </w:rPr>
        <w:t>dBW</w:t>
      </w:r>
      <w:proofErr w:type="spellEnd"/>
      <w:r w:rsidRPr="00E571E3">
        <w:rPr>
          <w:sz w:val="24"/>
          <w:szCs w:val="24"/>
          <w:lang w:val="en-GB" w:eastAsia="ja-JP"/>
        </w:rPr>
        <w:t>/MHz (dependent to the elevation angle)</w:t>
      </w:r>
      <w:proofErr w:type="gramStart"/>
      <w:r w:rsidRPr="00E571E3">
        <w:rPr>
          <w:sz w:val="24"/>
          <w:szCs w:val="24"/>
          <w:lang w:val="en-GB" w:eastAsia="ja-JP"/>
        </w:rPr>
        <w:t>;</w:t>
      </w:r>
      <w:proofErr w:type="gramEnd"/>
    </w:p>
    <w:p w14:paraId="4C05160C"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sz w:val="24"/>
          <w:szCs w:val="24"/>
          <w:lang w:val="en-GB" w:eastAsia="ja-JP"/>
        </w:rPr>
        <w:tab/>
      </w:r>
      <w:proofErr w:type="gramStart"/>
      <w:r w:rsidRPr="00E571E3">
        <w:rPr>
          <w:i/>
          <w:sz w:val="24"/>
          <w:szCs w:val="24"/>
          <w:lang w:val="en-GB" w:eastAsia="ja-JP"/>
        </w:rPr>
        <w:t>d</w:t>
      </w:r>
      <w:proofErr w:type="gramEnd"/>
      <w:r w:rsidRPr="00E571E3">
        <w:rPr>
          <w:sz w:val="24"/>
          <w:szCs w:val="24"/>
          <w:lang w:val="en-GB" w:eastAsia="ja-JP"/>
        </w:rPr>
        <w:tab/>
        <w:t>is the distance in meters between the HAPS and the ground (elevation angle dependent);</w:t>
      </w:r>
    </w:p>
    <w:p w14:paraId="7A2BB4D4"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rPr>
        <w:tab/>
      </w:r>
      <w:proofErr w:type="spellStart"/>
      <w:proofErr w:type="gramStart"/>
      <w:r w:rsidRPr="00E571E3">
        <w:rPr>
          <w:i/>
          <w:sz w:val="24"/>
          <w:szCs w:val="24"/>
          <w:lang w:val="en-GB" w:eastAsia="ja-JP"/>
        </w:rPr>
        <w:t>pfd</w:t>
      </w:r>
      <w:proofErr w:type="spellEnd"/>
      <w:proofErr w:type="gramEnd"/>
      <w:r w:rsidRPr="00E571E3">
        <w:rPr>
          <w:i/>
          <w:sz w:val="24"/>
          <w:szCs w:val="24"/>
          <w:lang w:val="en-GB" w:eastAsia="ja-JP"/>
        </w:rPr>
        <w:t>(</w:t>
      </w:r>
      <m:oMath>
        <m:r>
          <w:rPr>
            <w:rFonts w:ascii="Cambria Math" w:hAnsi="Cambria Math"/>
            <w:sz w:val="24"/>
            <w:szCs w:val="24"/>
            <w:lang w:val="en-GB" w:eastAsia="ja-JP"/>
          </w:rPr>
          <m:t>El</m:t>
        </m:r>
      </m:oMath>
      <w:r w:rsidRPr="00E571E3">
        <w:rPr>
          <w:i/>
          <w:sz w:val="24"/>
          <w:szCs w:val="24"/>
          <w:lang w:val="en-GB" w:eastAsia="ja-JP"/>
        </w:rPr>
        <w:t>)</w:t>
      </w:r>
      <w:r w:rsidRPr="00E571E3">
        <w:rPr>
          <w:i/>
          <w:sz w:val="24"/>
          <w:szCs w:val="24"/>
          <w:lang w:val="en-GB"/>
        </w:rPr>
        <w:tab/>
      </w:r>
      <w:r w:rsidRPr="00E571E3">
        <w:rPr>
          <w:sz w:val="24"/>
          <w:szCs w:val="24"/>
          <w:lang w:val="en-GB"/>
        </w:rPr>
        <w:t xml:space="preserve">power flux density at the Earth surface per HAPS platform station in </w:t>
      </w:r>
      <w:proofErr w:type="spellStart"/>
      <w:r w:rsidRPr="00E571E3">
        <w:rPr>
          <w:sz w:val="24"/>
          <w:szCs w:val="24"/>
          <w:lang w:val="en-GB" w:eastAsia="ja-JP"/>
        </w:rPr>
        <w:t>dBW</w:t>
      </w:r>
      <w:proofErr w:type="spellEnd"/>
      <w:r w:rsidRPr="00E571E3">
        <w:rPr>
          <w:sz w:val="24"/>
          <w:szCs w:val="24"/>
          <w:lang w:val="en-GB" w:eastAsia="ja-JP"/>
        </w:rPr>
        <w:t>/m²/MHz;</w:t>
      </w:r>
    </w:p>
    <w:p w14:paraId="79C52D7C"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eastAsia="ja-JP"/>
        </w:rPr>
        <w:t xml:space="preserve">                   </w:t>
      </w:r>
      <w:proofErr w:type="gramStart"/>
      <w:r w:rsidRPr="00E571E3">
        <w:rPr>
          <w:i/>
          <w:sz w:val="24"/>
          <w:szCs w:val="24"/>
          <w:lang w:val="en-GB" w:eastAsia="ja-JP"/>
        </w:rPr>
        <w:t>rain</w:t>
      </w:r>
      <w:proofErr w:type="gramEnd"/>
      <w:r w:rsidRPr="00E571E3">
        <w:rPr>
          <w:i/>
          <w:sz w:val="24"/>
          <w:szCs w:val="24"/>
          <w:lang w:val="en-GB" w:eastAsia="ja-JP"/>
        </w:rPr>
        <w:t xml:space="preserve"> fade</w:t>
      </w:r>
      <w:r w:rsidRPr="00E571E3">
        <w:rPr>
          <w:i/>
          <w:sz w:val="24"/>
          <w:szCs w:val="24"/>
          <w:lang w:val="en-GB" w:eastAsia="ja-JP"/>
        </w:rPr>
        <w:tab/>
        <w:t xml:space="preserve">   </w:t>
      </w:r>
      <w:r w:rsidRPr="00E571E3">
        <w:rPr>
          <w:sz w:val="24"/>
          <w:szCs w:val="24"/>
          <w:lang w:val="en-GB" w:eastAsia="ja-JP"/>
        </w:rPr>
        <w:t>rain attenuation in dB (ITU-R P.618)</w:t>
      </w:r>
    </w:p>
    <w:p w14:paraId="1C6EF3A6" w14:textId="77777777" w:rsidR="006A65AF" w:rsidRPr="00E571E3" w:rsidRDefault="006A65AF" w:rsidP="006A65AF">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E571E3">
        <w:rPr>
          <w:sz w:val="24"/>
          <w:szCs w:val="24"/>
          <w:lang w:val="en-GB"/>
        </w:rPr>
        <w:t>2</w:t>
      </w:r>
      <w:r w:rsidRPr="00E571E3">
        <w:rPr>
          <w:sz w:val="24"/>
          <w:szCs w:val="24"/>
          <w:lang w:val="en-GB"/>
        </w:rPr>
        <w:tab/>
        <w:t xml:space="preserve">that for the purpose of protecting the terrestrial mobile service systems in </w:t>
      </w:r>
      <w:proofErr w:type="spellStart"/>
      <w:r w:rsidRPr="00E571E3">
        <w:rPr>
          <w:sz w:val="24"/>
          <w:szCs w:val="24"/>
          <w:lang w:val="en-GB"/>
        </w:rPr>
        <w:t>neighboring</w:t>
      </w:r>
      <w:proofErr w:type="spellEnd"/>
      <w:r w:rsidRPr="00E571E3">
        <w:rPr>
          <w:sz w:val="24"/>
          <w:szCs w:val="24"/>
          <w:lang w:val="en-GB"/>
        </w:rPr>
        <w:t xml:space="preserve"> administrations in the bands </w:t>
      </w:r>
      <w:r w:rsidRPr="00E571E3">
        <w:rPr>
          <w:rFonts w:eastAsia="Calibri"/>
          <w:sz w:val="24"/>
          <w:szCs w:val="24"/>
          <w:lang w:val="en-GB"/>
        </w:rPr>
        <w:t>24.25-24.75 GHz and 25.25-27 GHz</w:t>
      </w:r>
      <w:r w:rsidRPr="00E571E3">
        <w:rPr>
          <w:sz w:val="24"/>
          <w:szCs w:val="24"/>
          <w:lang w:val="en-GB"/>
        </w:rPr>
        <w:t xml:space="preserve">, the power flux density level per HAPS platform station at the surface of the Earth in </w:t>
      </w:r>
      <w:proofErr w:type="spellStart"/>
      <w:r w:rsidRPr="00E571E3">
        <w:rPr>
          <w:sz w:val="24"/>
          <w:szCs w:val="24"/>
          <w:lang w:val="en-GB"/>
        </w:rPr>
        <w:t>neighboring</w:t>
      </w:r>
      <w:proofErr w:type="spellEnd"/>
      <w:r w:rsidRPr="00E571E3">
        <w:rPr>
          <w:sz w:val="24"/>
          <w:szCs w:val="24"/>
          <w:lang w:val="en-GB"/>
        </w:rPr>
        <w:t xml:space="preserve"> administrations shall not exceed the following </w:t>
      </w:r>
      <w:proofErr w:type="spellStart"/>
      <w:r w:rsidRPr="00E571E3">
        <w:rPr>
          <w:sz w:val="24"/>
          <w:szCs w:val="24"/>
          <w:lang w:val="en-GB"/>
        </w:rPr>
        <w:t>pfd</w:t>
      </w:r>
      <w:proofErr w:type="spellEnd"/>
      <w:r w:rsidRPr="00E571E3">
        <w:rPr>
          <w:sz w:val="24"/>
          <w:szCs w:val="24"/>
          <w:lang w:val="en-GB"/>
        </w:rPr>
        <w:t xml:space="preserve"> masks in </w:t>
      </w:r>
      <w:proofErr w:type="spellStart"/>
      <w:r w:rsidRPr="00E571E3">
        <w:rPr>
          <w:sz w:val="24"/>
          <w:szCs w:val="24"/>
          <w:lang w:val="en-GB"/>
        </w:rPr>
        <w:t>dBW</w:t>
      </w:r>
      <w:proofErr w:type="spellEnd"/>
      <w:r w:rsidRPr="00E571E3">
        <w:rPr>
          <w:sz w:val="24"/>
          <w:szCs w:val="24"/>
          <w:lang w:val="en-GB"/>
        </w:rPr>
        <w:t>/m</w:t>
      </w:r>
      <w:r w:rsidRPr="00E571E3">
        <w:rPr>
          <w:sz w:val="24"/>
          <w:szCs w:val="24"/>
          <w:vertAlign w:val="superscript"/>
          <w:lang w:val="en-GB"/>
        </w:rPr>
        <w:t>2</w:t>
      </w:r>
      <w:r w:rsidRPr="00E571E3">
        <w:rPr>
          <w:sz w:val="24"/>
          <w:szCs w:val="24"/>
          <w:lang w:val="en-GB"/>
        </w:rPr>
        <w:t>/MHz for more than 0.1% of deployment</w:t>
      </w:r>
      <w:r w:rsidRPr="00E571E3">
        <w:rPr>
          <w:sz w:val="24"/>
          <w:szCs w:val="24"/>
          <w:lang w:val="en-GB" w:eastAsia="ja-JP"/>
        </w:rPr>
        <w:t xml:space="preserve">, without the </w:t>
      </w:r>
      <w:r w:rsidRPr="00E571E3">
        <w:rPr>
          <w:sz w:val="24"/>
          <w:szCs w:val="24"/>
          <w:lang w:val="en-GB"/>
        </w:rPr>
        <w:t xml:space="preserve">explicit agreement from the affected administration: </w:t>
      </w:r>
    </w:p>
    <w:p w14:paraId="6785D5AF" w14:textId="77777777" w:rsidR="006A65AF" w:rsidRPr="00E571E3" w:rsidRDefault="006A65AF" w:rsidP="006A65AF">
      <w:pPr>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 xml:space="preserve">=-114  </m:t>
          </m:r>
          <m:r>
            <w:rPr>
              <w:rFonts w:ascii="Cambria Math" w:eastAsiaTheme="minorHAnsi" w:hAnsi="Cambria Math" w:cstheme="minorBidi"/>
              <w:sz w:val="24"/>
              <w:szCs w:val="24"/>
              <w:lang w:eastAsia="ja-JP"/>
            </w:rPr>
            <m:t>for</m:t>
          </m:r>
          <m:r>
            <m:rPr>
              <m:sty m:val="p"/>
            </m:rPr>
            <w:rPr>
              <w:rFonts w:ascii="Cambria Math" w:eastAsiaTheme="minorHAnsi" w:hAnsi="Cambria Math" w:cstheme="minorBidi"/>
              <w:sz w:val="24"/>
              <w:szCs w:val="24"/>
              <w:lang w:eastAsia="ja-JP"/>
            </w:rPr>
            <m:t xml:space="preserve"> 0≤</m:t>
          </m:r>
          <m:r>
            <w:rPr>
              <w:rFonts w:ascii="Cambria Math" w:eastAsiaTheme="minorHAnsi" w:hAnsi="Cambria Math" w:cstheme="minorBidi"/>
              <w:sz w:val="24"/>
              <w:szCs w:val="24"/>
              <w:lang w:eastAsia="ja-JP"/>
            </w:rPr>
            <m:t>El&lt;</m:t>
          </m:r>
          <m:r>
            <m:rPr>
              <m:sty m:val="p"/>
            </m:rPr>
            <w:rPr>
              <w:rFonts w:ascii="Cambria Math" w:eastAsiaTheme="minorHAnsi" w:hAnsi="Cambria Math" w:cstheme="minorBidi"/>
              <w:sz w:val="24"/>
              <w:szCs w:val="24"/>
              <w:lang w:eastAsia="ja-JP"/>
            </w:rPr>
            <m:t>4°</m:t>
          </m:r>
        </m:oMath>
      </m:oMathPara>
    </w:p>
    <w:p w14:paraId="14638520" w14:textId="77777777" w:rsidR="006A65AF" w:rsidRPr="00E571E3" w:rsidRDefault="006A65AF" w:rsidP="006A65AF">
      <w:pPr>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-114+1.24×(El-4)      for</m:t>
        </m:r>
        <m:r>
          <m:rPr>
            <m:sty m:val="p"/>
          </m:rPr>
          <w:rPr>
            <w:rFonts w:ascii="Cambria Math" w:eastAsiaTheme="minorHAnsi" w:hAnsi="Cambria Math" w:cstheme="minorBidi"/>
            <w:sz w:val="24"/>
            <w:szCs w:val="24"/>
            <w:lang w:eastAsia="ja-JP"/>
          </w:rPr>
          <m:t xml:space="preserve"> 4≤</m:t>
        </m:r>
        <m:r>
          <w:rPr>
            <w:rFonts w:ascii="Cambria Math" w:eastAsiaTheme="minorHAnsi" w:hAnsi="Cambria Math" w:cstheme="minorBidi"/>
            <w:sz w:val="24"/>
            <w:szCs w:val="24"/>
            <w:lang w:eastAsia="ja-JP"/>
          </w:rPr>
          <m:t>El&lt;</m:t>
        </m:r>
        <m:r>
          <m:rPr>
            <m:sty m:val="p"/>
          </m:rPr>
          <w:rPr>
            <w:rFonts w:ascii="Cambria Math" w:eastAsiaTheme="minorHAnsi" w:hAnsi="Cambria Math" w:cstheme="minorBidi"/>
            <w:sz w:val="24"/>
            <w:szCs w:val="24"/>
            <w:lang w:eastAsia="ja-JP"/>
          </w:rPr>
          <m:t>9°</m:t>
        </m:r>
      </m:oMath>
      <w:r w:rsidRPr="00E571E3">
        <w:rPr>
          <w:rFonts w:asciiTheme="minorHAnsi" w:eastAsiaTheme="minorHAnsi" w:hAnsiTheme="minorHAnsi" w:cstheme="minorBidi"/>
          <w:sz w:val="24"/>
          <w:szCs w:val="24"/>
          <w:lang w:eastAsia="ja-JP"/>
        </w:rPr>
        <w:t xml:space="preserve"> </w:t>
      </w:r>
    </w:p>
    <w:p w14:paraId="48F6DB57" w14:textId="77777777" w:rsidR="006A65AF" w:rsidRPr="00E571E3" w:rsidRDefault="006A65AF" w:rsidP="006A65AF">
      <w:pPr>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m:oMathPara>
        <m:oMath>
          <m:sSub>
            <m:sSubPr>
              <m:ctrlPr>
                <w:rPr>
                  <w:rFonts w:ascii="Cambria Math" w:eastAsiaTheme="minorHAnsi" w:hAnsi="Cambria Math" w:cstheme="minorBid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sz w:val="24"/>
                  <w:szCs w:val="24"/>
                  <w:lang w:eastAsia="ja-JP"/>
                </w:rPr>
              </m:ctrlPr>
            </m:dPr>
            <m:e>
              <m:r>
                <w:rPr>
                  <w:rFonts w:ascii="Cambria Math" w:eastAsiaTheme="minorHAnsi" w:hAnsi="Cambria Math" w:cstheme="minorBidi"/>
                  <w:sz w:val="24"/>
                  <w:szCs w:val="24"/>
                  <w:lang w:eastAsia="ja-JP"/>
                </w:rPr>
                <m:t>El</m:t>
              </m:r>
            </m:e>
          </m:d>
          <m:r>
            <m:rPr>
              <m:sty m:val="p"/>
            </m:rPr>
            <w:rPr>
              <w:rFonts w:ascii="Cambria Math" w:eastAsiaTheme="minorHAnsi" w:hAnsi="Cambria Math" w:cstheme="minorBidi"/>
              <w:sz w:val="24"/>
              <w:szCs w:val="24"/>
              <w:lang w:eastAsia="ja-JP"/>
            </w:rPr>
            <m:t xml:space="preserve">=-107.8    </m:t>
          </m:r>
          <m:r>
            <w:rPr>
              <w:rFonts w:ascii="Cambria Math" w:eastAsiaTheme="minorHAnsi" w:hAnsi="Cambria Math" w:cstheme="minorBidi"/>
              <w:sz w:val="24"/>
              <w:szCs w:val="24"/>
              <w:lang w:eastAsia="ja-JP"/>
            </w:rPr>
            <m:t xml:space="preserve"> for</m:t>
          </m:r>
          <m:r>
            <m:rPr>
              <m:sty m:val="p"/>
            </m:rPr>
            <w:rPr>
              <w:rFonts w:ascii="Cambria Math" w:eastAsiaTheme="minorHAnsi" w:hAnsi="Cambria Math" w:cstheme="minorBidi"/>
              <w:sz w:val="24"/>
              <w:szCs w:val="24"/>
              <w:lang w:eastAsia="ja-JP"/>
            </w:rPr>
            <m:t xml:space="preserve"> 9°≤</m:t>
          </m:r>
          <m:r>
            <w:rPr>
              <w:rFonts w:ascii="Cambria Math" w:eastAsiaTheme="minorHAnsi" w:hAnsi="Cambria Math" w:cstheme="minorBidi"/>
              <w:sz w:val="24"/>
              <w:szCs w:val="24"/>
              <w:lang w:eastAsia="ja-JP"/>
            </w:rPr>
            <m:t>El</m:t>
          </m:r>
          <m:r>
            <m:rPr>
              <m:sty m:val="p"/>
            </m:rPr>
            <w:rPr>
              <w:rFonts w:ascii="Cambria Math" w:eastAsiaTheme="minorHAnsi" w:hAnsi="Cambria Math" w:cstheme="minorBidi"/>
              <w:sz w:val="24"/>
              <w:szCs w:val="24"/>
              <w:lang w:eastAsia="ja-JP"/>
            </w:rPr>
            <m:t>≤</m:t>
          </m:r>
          <m:r>
            <w:rPr>
              <w:rFonts w:ascii="Cambria Math" w:eastAsiaTheme="minorHAnsi" w:hAnsi="Cambria Math" w:cstheme="minorBidi"/>
              <w:sz w:val="24"/>
              <w:szCs w:val="24"/>
              <w:lang w:eastAsia="ja-JP"/>
            </w:rPr>
            <m:t>90</m:t>
          </m:r>
          <m:r>
            <m:rPr>
              <m:sty m:val="p"/>
            </m:rPr>
            <w:rPr>
              <w:rFonts w:ascii="Cambria Math" w:eastAsiaTheme="minorHAnsi" w:hAnsi="Cambria Math" w:cstheme="minorBidi"/>
              <w:sz w:val="24"/>
              <w:szCs w:val="24"/>
              <w:lang w:eastAsia="ja-JP"/>
            </w:rPr>
            <m:t>°</m:t>
          </m:r>
        </m:oMath>
      </m:oMathPara>
    </w:p>
    <w:p w14:paraId="414973B8" w14:textId="77777777" w:rsidR="006A65AF" w:rsidRPr="00E571E3" w:rsidRDefault="006A65AF" w:rsidP="006A65AF">
      <w:pPr>
        <w:tabs>
          <w:tab w:val="left" w:pos="1134"/>
          <w:tab w:val="center" w:pos="4820"/>
          <w:tab w:val="right" w:pos="9639"/>
        </w:tabs>
        <w:overflowPunct w:val="0"/>
        <w:autoSpaceDE w:val="0"/>
        <w:autoSpaceDN w:val="0"/>
        <w:adjustRightInd w:val="0"/>
        <w:spacing w:before="120"/>
        <w:jc w:val="center"/>
        <w:rPr>
          <w:rFonts w:asciiTheme="minorHAnsi" w:eastAsiaTheme="minorHAnsi" w:hAnsiTheme="minorHAnsi" w:cstheme="minorBidi"/>
          <w:sz w:val="24"/>
          <w:szCs w:val="24"/>
          <w:lang w:eastAsia="ja-JP"/>
        </w:rPr>
      </w:pPr>
    </w:p>
    <w:p w14:paraId="39E92EE3" w14:textId="77777777" w:rsidR="006A65AF" w:rsidRPr="00E571E3" w:rsidRDefault="006A65AF" w:rsidP="006A65AF">
      <w:pPr>
        <w:shd w:val="clear" w:color="auto" w:fill="FFFFFF"/>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E571E3">
        <w:rPr>
          <w:noProof/>
          <w:sz w:val="24"/>
          <w:szCs w:val="24"/>
        </w:rPr>
        <w:tab/>
      </w:r>
      <w:proofErr w:type="gramStart"/>
      <w:r w:rsidRPr="00E571E3">
        <w:rPr>
          <w:sz w:val="24"/>
          <w:szCs w:val="24"/>
          <w:lang w:val="en-GB" w:eastAsia="ja-JP"/>
        </w:rPr>
        <w:t>where</w:t>
      </w:r>
      <w:proofErr w:type="gramEnd"/>
      <w:r w:rsidRPr="00E571E3">
        <w:rPr>
          <w:sz w:val="24"/>
          <w:szCs w:val="24"/>
          <w:lang w:val="en-GB" w:eastAsia="ja-JP"/>
        </w:rPr>
        <w:t xml:space="preserve"> El is the elevation angle in degrees (angle of arrival above the horizontal plane).</w:t>
      </w:r>
    </w:p>
    <w:p w14:paraId="41B89A86" w14:textId="77777777" w:rsidR="006A65AF" w:rsidRPr="00E571E3" w:rsidRDefault="006A65AF" w:rsidP="006A65AF">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sz w:val="24"/>
          <w:szCs w:val="24"/>
          <w:lang w:val="en-GB" w:eastAsia="ja-JP"/>
        </w:rPr>
      </w:pPr>
      <w:r w:rsidRPr="00E571E3">
        <w:rPr>
          <w:sz w:val="24"/>
          <w:szCs w:val="24"/>
          <w:lang w:val="en-GB" w:eastAsia="ja-JP"/>
        </w:rPr>
        <w:tab/>
        <w:t xml:space="preserve">To verify the compliance with the </w:t>
      </w:r>
      <w:proofErr w:type="spellStart"/>
      <w:r w:rsidRPr="00E571E3">
        <w:rPr>
          <w:sz w:val="24"/>
          <w:szCs w:val="24"/>
          <w:lang w:val="en-GB" w:eastAsia="ja-JP"/>
        </w:rPr>
        <w:t>pfd</w:t>
      </w:r>
      <w:proofErr w:type="spellEnd"/>
      <w:r w:rsidRPr="00E571E3">
        <w:rPr>
          <w:sz w:val="24"/>
          <w:szCs w:val="24"/>
          <w:lang w:val="en-GB" w:eastAsia="ja-JP"/>
        </w:rPr>
        <w:t xml:space="preserve"> mask the following equation shall be used:</w:t>
      </w:r>
    </w:p>
    <w:p w14:paraId="620CDB46" w14:textId="77777777" w:rsidR="006A65AF" w:rsidRPr="00E571E3" w:rsidRDefault="006A65AF" w:rsidP="006A65AF">
      <w:pPr>
        <w:tabs>
          <w:tab w:val="left" w:pos="720"/>
          <w:tab w:val="left" w:pos="1134"/>
          <w:tab w:val="left" w:pos="1871"/>
          <w:tab w:val="left" w:pos="2268"/>
        </w:tabs>
        <w:autoSpaceDE w:val="0"/>
        <w:autoSpaceDN w:val="0"/>
        <w:adjustRightInd w:val="0"/>
        <w:jc w:val="center"/>
        <w:textAlignment w:val="baseline"/>
        <w:rPr>
          <w:i/>
          <w:sz w:val="24"/>
          <w:szCs w:val="24"/>
          <w:lang w:val="en-GB" w:eastAsia="ja-JP"/>
        </w:rPr>
      </w:pPr>
      <m:oMathPara>
        <m:oMath>
          <m:r>
            <w:rPr>
              <w:rFonts w:ascii="Cambria Math" w:hAnsi="Cambria Math"/>
              <w:sz w:val="24"/>
              <w:szCs w:val="24"/>
              <w:lang w:eastAsia="ja-JP"/>
            </w:rPr>
            <m:t xml:space="preserve"> 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-10.</m:t>
          </m:r>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d>
            <m:dPr>
              <m:ctrlPr>
                <w:rPr>
                  <w:rFonts w:ascii="Cambria Math" w:hAnsi="Cambria Math"/>
                  <w:i/>
                  <w:sz w:val="24"/>
                  <w:szCs w:val="24"/>
                  <w:lang w:eastAsia="ja-JP"/>
                </w:rPr>
              </m:ctrlPr>
            </m:dPr>
            <m:e>
              <m:r>
                <w:rPr>
                  <w:rFonts w:ascii="Cambria Math" w:hAnsi="Cambria Math"/>
                  <w:sz w:val="24"/>
                  <w:szCs w:val="24"/>
                  <w:lang w:eastAsia="ja-JP"/>
                </w:rPr>
                <m:t>4π</m:t>
              </m:r>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d>
          <m:r>
            <w:rPr>
              <w:rFonts w:ascii="Cambria Math" w:hAnsi="Cambria Math"/>
              <w:sz w:val="24"/>
              <w:szCs w:val="24"/>
              <w:lang w:eastAsia="ja-JP"/>
            </w:rPr>
            <m:t>-</m:t>
          </m:r>
          <m:sSub>
            <m:sSubPr>
              <m:ctrlPr>
                <w:rPr>
                  <w:rFonts w:ascii="Cambria Math" w:hAnsi="Cambria Math"/>
                  <w:sz w:val="24"/>
                  <w:szCs w:val="24"/>
                  <w:lang w:eastAsia="ja-JP"/>
                </w:rPr>
              </m:ctrlPr>
            </m:sSubPr>
            <m:e>
              <m:r>
                <w:rPr>
                  <w:rFonts w:ascii="Cambria Math" w:hAnsi="Cambria Math"/>
                  <w:sz w:val="24"/>
                  <w:szCs w:val="24"/>
                  <w:lang w:eastAsia="ja-JP"/>
                </w:rPr>
                <m:t>L</m:t>
              </m:r>
            </m:e>
            <m:sub>
              <m:r>
                <w:rPr>
                  <w:rFonts w:ascii="Cambria Math" w:hAnsi="Cambria Math"/>
                  <w:sz w:val="24"/>
                  <w:szCs w:val="24"/>
                  <w:lang w:eastAsia="ja-JP"/>
                </w:rPr>
                <m:t>Pol</m:t>
              </m:r>
            </m:sub>
          </m:sSub>
          <m:r>
            <w:rPr>
              <w:rFonts w:ascii="Cambria Math" w:hAnsi="Cambria Math"/>
              <w:sz w:val="24"/>
              <w:szCs w:val="24"/>
              <w:lang w:eastAsia="ja-JP"/>
            </w:rPr>
            <m:t xml:space="preserve">- </m:t>
          </m:r>
          <m:sSub>
            <m:sSubPr>
              <m:ctrlPr>
                <w:rPr>
                  <w:rFonts w:ascii="Cambria Math" w:hAnsi="Cambria Math"/>
                  <w:sz w:val="24"/>
                  <w:szCs w:val="24"/>
                  <w:lang w:eastAsia="ja-JP"/>
                </w:rPr>
              </m:ctrlPr>
            </m:sSubPr>
            <m:e>
              <m:r>
                <w:rPr>
                  <w:rFonts w:ascii="Cambria Math" w:hAnsi="Cambria Math"/>
                  <w:sz w:val="24"/>
                  <w:szCs w:val="24"/>
                  <w:lang w:eastAsia="ja-JP"/>
                </w:rPr>
                <m:t>B</m:t>
              </m:r>
            </m:e>
            <m:sub>
              <m:r>
                <w:rPr>
                  <w:rFonts w:ascii="Cambria Math" w:hAnsi="Cambria Math"/>
                  <w:sz w:val="24"/>
                  <w:szCs w:val="24"/>
                  <w:lang w:eastAsia="ja-JP"/>
                </w:rPr>
                <m:t>loss</m:t>
              </m:r>
            </m:sub>
          </m:sSub>
          <m:r>
            <w:rPr>
              <w:rFonts w:ascii="Cambria Math" w:hAnsi="Cambria Math"/>
              <w:sz w:val="24"/>
              <w:szCs w:val="24"/>
              <w:lang w:eastAsia="ja-JP"/>
            </w:rPr>
            <m:t>-GasAtt(El)-rain fade</m:t>
          </m:r>
        </m:oMath>
      </m:oMathPara>
    </w:p>
    <w:p w14:paraId="2244E90B" w14:textId="77777777" w:rsidR="006A65AF" w:rsidRPr="00E571E3" w:rsidRDefault="006A65AF" w:rsidP="006A65AF">
      <w:pPr>
        <w:shd w:val="clear" w:color="auto" w:fill="FFFFFF"/>
        <w:tabs>
          <w:tab w:val="left" w:pos="1134"/>
          <w:tab w:val="left" w:pos="1871"/>
          <w:tab w:val="left" w:pos="2268"/>
        </w:tabs>
        <w:overflowPunct w:val="0"/>
        <w:autoSpaceDE w:val="0"/>
        <w:autoSpaceDN w:val="0"/>
        <w:adjustRightInd w:val="0"/>
        <w:spacing w:before="120"/>
        <w:textAlignment w:val="baseline"/>
        <w:rPr>
          <w:sz w:val="24"/>
          <w:szCs w:val="24"/>
          <w:lang w:val="en-GB"/>
        </w:rPr>
      </w:pPr>
      <w:r w:rsidRPr="00E571E3">
        <w:rPr>
          <w:sz w:val="24"/>
          <w:szCs w:val="24"/>
          <w:lang w:val="en-GB"/>
        </w:rPr>
        <w:tab/>
      </w:r>
      <w:proofErr w:type="gramStart"/>
      <w:r w:rsidRPr="00E571E3">
        <w:rPr>
          <w:sz w:val="24"/>
          <w:szCs w:val="24"/>
          <w:lang w:val="en-GB"/>
        </w:rPr>
        <w:t>where</w:t>
      </w:r>
      <w:proofErr w:type="gramEnd"/>
      <w:r w:rsidRPr="00E571E3">
        <w:rPr>
          <w:sz w:val="24"/>
          <w:szCs w:val="24"/>
          <w:lang w:val="en-GB"/>
        </w:rPr>
        <w:t xml:space="preserve">: </w:t>
      </w:r>
    </w:p>
    <w:p w14:paraId="48AD11F4"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sz w:val="24"/>
          <w:szCs w:val="24"/>
          <w:lang w:val="en-GB"/>
        </w:rPr>
        <w:tab/>
      </w:r>
      <w:proofErr w:type="gramStart"/>
      <w:r w:rsidRPr="00E571E3">
        <w:rPr>
          <w:i/>
          <w:sz w:val="24"/>
          <w:szCs w:val="24"/>
          <w:lang w:val="en-GB"/>
        </w:rPr>
        <w:t>d</w:t>
      </w:r>
      <w:proofErr w:type="gramEnd"/>
      <w:r w:rsidRPr="00E571E3">
        <w:rPr>
          <w:sz w:val="24"/>
          <w:szCs w:val="24"/>
          <w:lang w:val="en-GB"/>
        </w:rPr>
        <w:tab/>
        <w:t>distance in meters between the HAPS and the ground (elevation angle dependent);</w:t>
      </w:r>
    </w:p>
    <w:p w14:paraId="32969801"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sz w:val="24"/>
          <w:szCs w:val="24"/>
          <w:lang w:val="en-GB"/>
        </w:rPr>
        <w:tab/>
      </w:r>
      <w:r w:rsidRPr="00E571E3">
        <w:rPr>
          <w:i/>
          <w:sz w:val="24"/>
          <w:szCs w:val="24"/>
          <w:lang w:val="en-GB"/>
        </w:rPr>
        <w:t>EIRP</w:t>
      </w:r>
      <w:r w:rsidRPr="00E571E3">
        <w:rPr>
          <w:sz w:val="24"/>
          <w:szCs w:val="24"/>
          <w:lang w:val="en-GB"/>
        </w:rPr>
        <w:tab/>
        <w:t xml:space="preserve">HAPS platform nominal EIRP spectral density in </w:t>
      </w:r>
      <w:proofErr w:type="spellStart"/>
      <w:r w:rsidRPr="00E571E3">
        <w:rPr>
          <w:sz w:val="24"/>
          <w:szCs w:val="24"/>
          <w:lang w:val="en-GB"/>
        </w:rPr>
        <w:t>dBW</w:t>
      </w:r>
      <w:proofErr w:type="spellEnd"/>
      <w:r w:rsidRPr="00E571E3">
        <w:rPr>
          <w:sz w:val="24"/>
          <w:szCs w:val="24"/>
          <w:lang w:val="en-GB"/>
        </w:rPr>
        <w:t>/MHz at a specific elevation angle</w:t>
      </w:r>
      <w:proofErr w:type="gramStart"/>
      <w:r w:rsidRPr="00E571E3">
        <w:rPr>
          <w:sz w:val="24"/>
          <w:szCs w:val="24"/>
          <w:lang w:val="en-GB"/>
        </w:rPr>
        <w:t>;</w:t>
      </w:r>
      <w:proofErr w:type="gramEnd"/>
    </w:p>
    <w:p w14:paraId="56523A73"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rPr>
        <w:tab/>
      </w:r>
      <w:proofErr w:type="spellStart"/>
      <w:proofErr w:type="gramStart"/>
      <w:r w:rsidRPr="00E571E3">
        <w:rPr>
          <w:i/>
          <w:sz w:val="24"/>
          <w:szCs w:val="24"/>
          <w:lang w:val="en-GB" w:eastAsia="ja-JP"/>
        </w:rPr>
        <w:t>pfd</w:t>
      </w:r>
      <w:proofErr w:type="spellEnd"/>
      <w:proofErr w:type="gramEnd"/>
      <w:r w:rsidRPr="00E571E3">
        <w:rPr>
          <w:i/>
          <w:sz w:val="24"/>
          <w:szCs w:val="24"/>
          <w:lang w:val="en-GB" w:eastAsia="ja-JP"/>
        </w:rPr>
        <w:t>(</w:t>
      </w:r>
      <m:oMath>
        <m:r>
          <w:rPr>
            <w:rFonts w:ascii="Cambria Math" w:hAnsi="Cambria Math"/>
            <w:sz w:val="24"/>
            <w:szCs w:val="24"/>
            <w:lang w:val="en-GB" w:eastAsia="ja-JP"/>
          </w:rPr>
          <m:t>El</m:t>
        </m:r>
      </m:oMath>
      <w:r w:rsidRPr="00E571E3">
        <w:rPr>
          <w:i/>
          <w:sz w:val="24"/>
          <w:szCs w:val="24"/>
          <w:lang w:val="en-GB" w:eastAsia="ja-JP"/>
        </w:rPr>
        <w:t>)</w:t>
      </w:r>
      <w:r w:rsidRPr="00E571E3">
        <w:rPr>
          <w:i/>
          <w:sz w:val="24"/>
          <w:szCs w:val="24"/>
          <w:lang w:val="en-GB"/>
        </w:rPr>
        <w:tab/>
      </w:r>
      <w:r w:rsidRPr="00E571E3">
        <w:rPr>
          <w:sz w:val="24"/>
          <w:szCs w:val="24"/>
          <w:lang w:val="en-GB"/>
        </w:rPr>
        <w:t xml:space="preserve">power flux density at the Earth surface per HAPS platform station in </w:t>
      </w:r>
      <w:proofErr w:type="spellStart"/>
      <w:r w:rsidRPr="00E571E3">
        <w:rPr>
          <w:sz w:val="24"/>
          <w:szCs w:val="24"/>
          <w:lang w:val="en-GB" w:eastAsia="ja-JP"/>
        </w:rPr>
        <w:t>dBW</w:t>
      </w:r>
      <w:proofErr w:type="spellEnd"/>
      <w:r w:rsidRPr="00E571E3">
        <w:rPr>
          <w:sz w:val="24"/>
          <w:szCs w:val="24"/>
          <w:lang w:val="en-GB" w:eastAsia="ja-JP"/>
        </w:rPr>
        <w:t>/m²/MHz;</w:t>
      </w:r>
    </w:p>
    <w:p w14:paraId="2B9930AF"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eastAsia="ja-JP"/>
        </w:rPr>
        <w:tab/>
      </w:r>
      <w:proofErr w:type="spellStart"/>
      <w:r w:rsidRPr="00E571E3">
        <w:rPr>
          <w:i/>
          <w:sz w:val="24"/>
          <w:szCs w:val="24"/>
          <w:lang w:val="en-GB" w:eastAsia="ja-JP"/>
        </w:rPr>
        <w:t>Lpol</w:t>
      </w:r>
      <w:proofErr w:type="spellEnd"/>
      <w:r w:rsidRPr="00E571E3">
        <w:rPr>
          <w:i/>
          <w:sz w:val="24"/>
          <w:szCs w:val="24"/>
          <w:lang w:val="en-GB"/>
        </w:rPr>
        <w:tab/>
      </w:r>
      <w:r w:rsidRPr="00E571E3">
        <w:rPr>
          <w:sz w:val="24"/>
          <w:szCs w:val="24"/>
          <w:lang w:val="en-GB"/>
        </w:rPr>
        <w:t>polarization loss of 3 dB</w:t>
      </w:r>
      <w:r w:rsidRPr="00E571E3">
        <w:rPr>
          <w:sz w:val="24"/>
          <w:szCs w:val="24"/>
          <w:lang w:val="en-GB" w:eastAsia="ja-JP"/>
        </w:rPr>
        <w:t>;</w:t>
      </w:r>
    </w:p>
    <w:p w14:paraId="2EED7A6C"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eastAsia="ja-JP"/>
        </w:rPr>
        <w:tab/>
      </w:r>
      <w:proofErr w:type="spellStart"/>
      <w:r w:rsidRPr="00E571E3">
        <w:rPr>
          <w:i/>
          <w:sz w:val="24"/>
          <w:szCs w:val="24"/>
          <w:lang w:val="en-GB" w:eastAsia="ja-JP"/>
        </w:rPr>
        <w:t>Bloss</w:t>
      </w:r>
      <w:proofErr w:type="spellEnd"/>
      <w:r w:rsidRPr="00E571E3">
        <w:rPr>
          <w:i/>
          <w:sz w:val="24"/>
          <w:szCs w:val="24"/>
          <w:lang w:val="en-GB"/>
        </w:rPr>
        <w:tab/>
      </w:r>
      <w:r w:rsidRPr="00E571E3">
        <w:rPr>
          <w:sz w:val="24"/>
          <w:szCs w:val="24"/>
          <w:lang w:val="en-GB"/>
        </w:rPr>
        <w:t>body loss of 4 dB</w:t>
      </w:r>
      <w:proofErr w:type="gramStart"/>
      <w:r w:rsidRPr="00E571E3">
        <w:rPr>
          <w:sz w:val="24"/>
          <w:szCs w:val="24"/>
          <w:lang w:val="en-GB" w:eastAsia="ja-JP"/>
        </w:rPr>
        <w:t>;</w:t>
      </w:r>
      <w:proofErr w:type="gramEnd"/>
    </w:p>
    <w:p w14:paraId="677E5AB2"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eastAsia="ja-JP"/>
        </w:rPr>
        <w:tab/>
      </w:r>
      <w:proofErr w:type="spellStart"/>
      <w:proofErr w:type="gramStart"/>
      <w:r w:rsidRPr="00E571E3">
        <w:rPr>
          <w:i/>
          <w:sz w:val="24"/>
          <w:szCs w:val="24"/>
          <w:lang w:val="en-GB" w:eastAsia="ja-JP"/>
        </w:rPr>
        <w:t>GasAtt</w:t>
      </w:r>
      <w:proofErr w:type="spellEnd"/>
      <w:r w:rsidRPr="00E571E3">
        <w:rPr>
          <w:i/>
          <w:sz w:val="24"/>
          <w:szCs w:val="24"/>
          <w:lang w:val="en-GB" w:eastAsia="ja-JP"/>
        </w:rPr>
        <w:t>(</w:t>
      </w:r>
      <w:proofErr w:type="gramEnd"/>
      <w:r w:rsidRPr="00E571E3">
        <w:rPr>
          <w:i/>
          <w:sz w:val="24"/>
          <w:szCs w:val="24"/>
          <w:lang w:val="en-GB" w:eastAsia="ja-JP"/>
        </w:rPr>
        <w:t>El)</w:t>
      </w:r>
      <w:r w:rsidRPr="00E571E3">
        <w:rPr>
          <w:i/>
          <w:sz w:val="24"/>
          <w:szCs w:val="24"/>
          <w:lang w:val="en-GB"/>
        </w:rPr>
        <w:tab/>
      </w:r>
      <w:r w:rsidRPr="00E571E3">
        <w:rPr>
          <w:sz w:val="24"/>
          <w:szCs w:val="24"/>
          <w:lang w:val="en-GB"/>
        </w:rPr>
        <w:t>gaseous attenuation;</w:t>
      </w:r>
    </w:p>
    <w:p w14:paraId="756A5A38"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eastAsia="ja-JP"/>
        </w:rPr>
        <w:tab/>
      </w:r>
      <w:proofErr w:type="gramStart"/>
      <w:r w:rsidRPr="00E571E3">
        <w:rPr>
          <w:i/>
          <w:sz w:val="24"/>
          <w:szCs w:val="24"/>
          <w:lang w:val="en-GB" w:eastAsia="ja-JP"/>
        </w:rPr>
        <w:t>rain</w:t>
      </w:r>
      <w:proofErr w:type="gramEnd"/>
      <w:r w:rsidRPr="00E571E3">
        <w:rPr>
          <w:i/>
          <w:sz w:val="24"/>
          <w:szCs w:val="24"/>
          <w:lang w:val="en-GB" w:eastAsia="ja-JP"/>
        </w:rPr>
        <w:t xml:space="preserve"> fade</w:t>
      </w:r>
      <w:r w:rsidRPr="00E571E3">
        <w:rPr>
          <w:i/>
          <w:sz w:val="24"/>
          <w:szCs w:val="24"/>
          <w:lang w:val="en-GB"/>
        </w:rPr>
        <w:tab/>
      </w:r>
      <w:r w:rsidRPr="00E571E3">
        <w:rPr>
          <w:sz w:val="24"/>
          <w:szCs w:val="24"/>
          <w:lang w:val="en-GB"/>
        </w:rPr>
        <w:t>rain attenuation in dB</w:t>
      </w:r>
      <w:r w:rsidRPr="00E571E3">
        <w:rPr>
          <w:sz w:val="24"/>
          <w:szCs w:val="24"/>
          <w:lang w:val="en-GB" w:eastAsia="ja-JP"/>
        </w:rPr>
        <w:t xml:space="preserve"> (ITU-R P.618)</w:t>
      </w:r>
    </w:p>
    <w:p w14:paraId="0C140458"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p>
    <w:p w14:paraId="76F749F4"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E571E3">
        <w:rPr>
          <w:sz w:val="24"/>
          <w:szCs w:val="24"/>
          <w:lang w:val="en-GB"/>
        </w:rPr>
        <w:t>3</w:t>
      </w:r>
      <w:r w:rsidRPr="00E571E3">
        <w:rPr>
          <w:sz w:val="24"/>
          <w:szCs w:val="24"/>
          <w:lang w:val="en-GB"/>
        </w:rPr>
        <w:tab/>
        <w:t xml:space="preserve">that for the purpose of protecting the terrestrial mobile service systems in </w:t>
      </w:r>
      <w:proofErr w:type="spellStart"/>
      <w:r w:rsidRPr="00E571E3">
        <w:rPr>
          <w:sz w:val="24"/>
          <w:szCs w:val="24"/>
          <w:lang w:val="en-GB"/>
        </w:rPr>
        <w:t>neighboring</w:t>
      </w:r>
      <w:proofErr w:type="spellEnd"/>
      <w:r w:rsidRPr="00E571E3">
        <w:rPr>
          <w:sz w:val="24"/>
          <w:szCs w:val="24"/>
          <w:lang w:val="en-GB"/>
        </w:rPr>
        <w:t xml:space="preserve"> administrations in the band </w:t>
      </w:r>
      <w:r w:rsidRPr="00E571E3">
        <w:rPr>
          <w:rFonts w:eastAsia="Calibri"/>
          <w:sz w:val="24"/>
          <w:szCs w:val="24"/>
          <w:lang w:val="en-GB"/>
        </w:rPr>
        <w:t>24.25-24.75 GHz and 25.25-27 GHz</w:t>
      </w:r>
      <w:r w:rsidRPr="00E571E3">
        <w:rPr>
          <w:sz w:val="24"/>
          <w:szCs w:val="24"/>
          <w:lang w:val="en-GB"/>
        </w:rPr>
        <w:t xml:space="preserve">, the power flux density limit per HAPS ground station at the surface of the Earth in </w:t>
      </w:r>
      <w:proofErr w:type="spellStart"/>
      <w:r w:rsidRPr="00E571E3">
        <w:rPr>
          <w:sz w:val="24"/>
          <w:szCs w:val="24"/>
          <w:lang w:val="en-GB"/>
        </w:rPr>
        <w:t>neighboring</w:t>
      </w:r>
      <w:proofErr w:type="spellEnd"/>
      <w:r w:rsidRPr="00E571E3">
        <w:rPr>
          <w:sz w:val="24"/>
          <w:szCs w:val="24"/>
          <w:lang w:val="en-GB"/>
        </w:rPr>
        <w:t xml:space="preserve"> administrations shall not exceed the following </w:t>
      </w:r>
      <w:proofErr w:type="spellStart"/>
      <w:r w:rsidRPr="00E571E3">
        <w:rPr>
          <w:sz w:val="24"/>
          <w:szCs w:val="24"/>
          <w:lang w:val="en-GB"/>
        </w:rPr>
        <w:t>pfd</w:t>
      </w:r>
      <w:proofErr w:type="spellEnd"/>
      <w:r w:rsidRPr="00E571E3">
        <w:rPr>
          <w:sz w:val="24"/>
          <w:szCs w:val="24"/>
          <w:lang w:val="en-GB"/>
        </w:rPr>
        <w:t xml:space="preserve"> in </w:t>
      </w:r>
      <w:proofErr w:type="spellStart"/>
      <w:r w:rsidRPr="00E571E3">
        <w:rPr>
          <w:sz w:val="24"/>
          <w:szCs w:val="24"/>
          <w:lang w:val="en-GB"/>
        </w:rPr>
        <w:t>dBW</w:t>
      </w:r>
      <w:proofErr w:type="spellEnd"/>
      <w:r w:rsidRPr="00E571E3">
        <w:rPr>
          <w:sz w:val="24"/>
          <w:szCs w:val="24"/>
          <w:lang w:val="en-GB"/>
        </w:rPr>
        <w:t>/m</w:t>
      </w:r>
      <w:r w:rsidRPr="00E571E3">
        <w:rPr>
          <w:sz w:val="24"/>
          <w:szCs w:val="24"/>
          <w:vertAlign w:val="superscript"/>
          <w:lang w:val="en-GB"/>
        </w:rPr>
        <w:t>2</w:t>
      </w:r>
      <w:r w:rsidRPr="00E571E3">
        <w:rPr>
          <w:sz w:val="24"/>
          <w:szCs w:val="24"/>
          <w:lang w:val="en-GB"/>
        </w:rPr>
        <w:t>/MHz</w:t>
      </w:r>
      <w:r w:rsidRPr="00E571E3">
        <w:rPr>
          <w:sz w:val="24"/>
          <w:szCs w:val="24"/>
          <w:lang w:val="en-GB" w:eastAsia="ja-JP"/>
        </w:rPr>
        <w:t xml:space="preserve">, under clear sky condition, without the </w:t>
      </w:r>
      <w:r w:rsidRPr="00E571E3">
        <w:rPr>
          <w:sz w:val="24"/>
          <w:szCs w:val="24"/>
          <w:lang w:val="en-GB"/>
        </w:rPr>
        <w:t xml:space="preserve">explicit agreement of the affected administration: </w:t>
      </w:r>
    </w:p>
    <w:p w14:paraId="07DD195E" w14:textId="77777777" w:rsidR="006A65AF" w:rsidRPr="00E571E3" w:rsidRDefault="006A65AF" w:rsidP="006A65AF">
      <w:pPr>
        <w:jc w:val="center"/>
        <w:rPr>
          <w:sz w:val="24"/>
          <w:szCs w:val="24"/>
          <w:lang w:eastAsia="ja-JP"/>
        </w:rPr>
      </w:pPr>
    </w:p>
    <w:p w14:paraId="4822EB36" w14:textId="77777777" w:rsidR="006A65AF" w:rsidRPr="00E571E3" w:rsidRDefault="006A65AF" w:rsidP="006A65AF">
      <w:pPr>
        <w:jc w:val="center"/>
        <w:rPr>
          <w:rFonts w:eastAsiaTheme="minorEastAsia"/>
          <w:sz w:val="24"/>
          <w:szCs w:val="24"/>
        </w:rPr>
      </w:pPr>
      <m:oMathPara>
        <m:oMath>
          <m:sSub>
            <m:sSubPr>
              <m:ctrlPr>
                <w:rPr>
                  <w:rFonts w:ascii="Cambria Math" w:hAnsi="Cambria Math"/>
                  <w:sz w:val="24"/>
                  <w:szCs w:val="24"/>
                  <w:lang w:eastAsia="ja-JP"/>
                </w:rPr>
              </m:ctrlPr>
            </m:sSubPr>
            <m:e>
              <m:r>
                <w:rPr>
                  <w:rFonts w:ascii="Cambria Math" w:hAnsi="Cambria Math"/>
                  <w:sz w:val="24"/>
                  <w:szCs w:val="24"/>
                  <w:lang w:eastAsia="ja-JP"/>
                </w:rPr>
                <m:t>pfd</m:t>
              </m:r>
            </m:e>
            <m:sub>
              <m:r>
                <w:rPr>
                  <w:rFonts w:ascii="Cambria Math" w:hAnsi="Cambria Math"/>
                  <w:sz w:val="24"/>
                  <w:szCs w:val="24"/>
                  <w:lang w:eastAsia="ja-JP"/>
                </w:rPr>
                <m:t>max</m:t>
              </m:r>
            </m:sub>
          </m:sSub>
          <m:d>
            <m:dPr>
              <m:ctrlPr>
                <w:rPr>
                  <w:rFonts w:ascii="Cambria Math" w:hAnsi="Cambria Math"/>
                  <w:sz w:val="24"/>
                  <w:szCs w:val="24"/>
                  <w:lang w:eastAsia="ja-JP"/>
                </w:rPr>
              </m:ctrlPr>
            </m:dPr>
            <m:e>
              <m:r>
                <w:rPr>
                  <w:rFonts w:ascii="Cambria Math" w:hAnsi="Cambria Math"/>
                  <w:sz w:val="24"/>
                  <w:szCs w:val="24"/>
                  <w:lang w:eastAsia="ja-JP"/>
                </w:rPr>
                <m:t>El</m:t>
              </m:r>
            </m:e>
          </m:d>
          <m:r>
            <w:rPr>
              <w:rFonts w:ascii="Cambria Math" w:hAnsi="Cambria Math"/>
              <w:sz w:val="24"/>
              <w:szCs w:val="24"/>
            </w:rPr>
            <m:t xml:space="preserve">=-111 </m:t>
          </m:r>
          <m:r>
            <m:rPr>
              <m:sty m:val="p"/>
            </m:rPr>
            <w:rPr>
              <w:rFonts w:ascii="Cambria Math" w:hAnsi="Cambria Math"/>
              <w:sz w:val="24"/>
              <w:szCs w:val="24"/>
            </w:rPr>
            <m:t>dBW/</m:t>
          </m:r>
          <m:sSup>
            <m:sSupPr>
              <m:ctrlPr>
                <w:rPr>
                  <w:rFonts w:ascii="Cambria Math" w:hAnsi="Cambria Math"/>
                  <w:sz w:val="24"/>
                  <w:szCs w:val="24"/>
                </w:rPr>
              </m:ctrlPr>
            </m:sSupPr>
            <m:e>
              <m:r>
                <m:rPr>
                  <m:sty m:val="p"/>
                </m:rPr>
                <w:rPr>
                  <w:rFonts w:ascii="Cambria Math" w:hAnsi="Cambria Math"/>
                  <w:sz w:val="24"/>
                  <w:szCs w:val="24"/>
                </w:rPr>
                <m:t>m</m:t>
              </m:r>
            </m:e>
            <m:sup>
              <m:r>
                <m:rPr>
                  <m:sty m:val="p"/>
                </m:rPr>
                <w:rPr>
                  <w:rFonts w:ascii="Cambria Math" w:hAnsi="Cambria Math"/>
                  <w:sz w:val="24"/>
                  <w:szCs w:val="24"/>
                </w:rPr>
                <m:t>2</m:t>
              </m:r>
            </m:sup>
          </m:sSup>
          <m:r>
            <m:rPr>
              <m:sty m:val="p"/>
            </m:rPr>
            <w:rPr>
              <w:rFonts w:ascii="Cambria Math" w:hAnsi="Cambria Math"/>
              <w:sz w:val="24"/>
              <w:szCs w:val="24"/>
            </w:rPr>
            <m:t>/MHz</m:t>
          </m:r>
        </m:oMath>
      </m:oMathPara>
    </w:p>
    <w:p w14:paraId="7EA65C11" w14:textId="77777777" w:rsidR="006A65AF" w:rsidRPr="00E571E3" w:rsidRDefault="006A65AF" w:rsidP="006A65AF">
      <w:pPr>
        <w:tabs>
          <w:tab w:val="left" w:pos="1134"/>
          <w:tab w:val="left" w:pos="1871"/>
          <w:tab w:val="left" w:pos="2268"/>
        </w:tabs>
        <w:overflowPunct w:val="0"/>
        <w:autoSpaceDE w:val="0"/>
        <w:autoSpaceDN w:val="0"/>
        <w:adjustRightInd w:val="0"/>
        <w:spacing w:before="120"/>
        <w:jc w:val="center"/>
        <w:textAlignment w:val="baseline"/>
        <w:rPr>
          <w:rFonts w:eastAsia="SimSun"/>
          <w:sz w:val="24"/>
          <w:szCs w:val="24"/>
          <w:lang w:val="en-GB"/>
        </w:rPr>
      </w:pPr>
    </w:p>
    <w:p w14:paraId="4F26F621" w14:textId="77777777" w:rsidR="006A65AF" w:rsidRPr="00E571E3" w:rsidRDefault="006A65AF" w:rsidP="006A65AF">
      <w:pPr>
        <w:jc w:val="center"/>
        <w:rPr>
          <w:rFonts w:eastAsia="SimSun"/>
          <w:sz w:val="24"/>
          <w:szCs w:val="24"/>
          <w:lang w:val="en-GB"/>
        </w:rPr>
      </w:pPr>
    </w:p>
    <w:p w14:paraId="24BD36DE"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E571E3">
        <w:rPr>
          <w:sz w:val="24"/>
          <w:szCs w:val="24"/>
          <w:lang w:val="en-GB" w:eastAsia="ja-JP"/>
        </w:rPr>
        <w:tab/>
      </w:r>
      <w:proofErr w:type="gramStart"/>
      <w:r w:rsidRPr="00E571E3">
        <w:rPr>
          <w:sz w:val="24"/>
          <w:szCs w:val="24"/>
          <w:lang w:val="en-GB" w:eastAsia="ja-JP"/>
        </w:rPr>
        <w:t>where</w:t>
      </w:r>
      <w:proofErr w:type="gramEnd"/>
      <w:r w:rsidRPr="00E571E3">
        <w:rPr>
          <w:sz w:val="24"/>
          <w:szCs w:val="24"/>
          <w:lang w:val="en-GB" w:eastAsia="ja-JP"/>
        </w:rPr>
        <w:t xml:space="preserve"> </w:t>
      </w:r>
      <w:r w:rsidRPr="00E571E3">
        <w:rPr>
          <w:i/>
          <w:sz w:val="24"/>
          <w:szCs w:val="24"/>
          <w:lang w:val="en-GB" w:eastAsia="ja-JP"/>
        </w:rPr>
        <w:t xml:space="preserve">El </w:t>
      </w:r>
      <w:r w:rsidRPr="00E571E3">
        <w:rPr>
          <w:sz w:val="24"/>
          <w:szCs w:val="24"/>
          <w:lang w:val="en-GB" w:eastAsia="ja-JP"/>
        </w:rPr>
        <w:t>is the elevation angle in degrees (angle of arrival above the horizontal plane).</w:t>
      </w:r>
    </w:p>
    <w:p w14:paraId="09EEA530"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720"/>
        <w:jc w:val="both"/>
        <w:textAlignment w:val="baseline"/>
        <w:rPr>
          <w:sz w:val="24"/>
          <w:szCs w:val="24"/>
          <w:lang w:val="en-GB" w:eastAsia="ja-JP"/>
        </w:rPr>
      </w:pPr>
      <w:r w:rsidRPr="00E571E3">
        <w:rPr>
          <w:sz w:val="24"/>
          <w:szCs w:val="24"/>
          <w:lang w:val="en-GB" w:eastAsia="ja-JP"/>
        </w:rPr>
        <w:tab/>
        <w:t xml:space="preserve">To verify the that </w:t>
      </w:r>
      <w:proofErr w:type="spellStart"/>
      <w:r w:rsidRPr="00E571E3">
        <w:rPr>
          <w:sz w:val="24"/>
          <w:szCs w:val="24"/>
          <w:lang w:val="en-GB" w:eastAsia="ja-JP"/>
        </w:rPr>
        <w:t>pfd</w:t>
      </w:r>
      <w:proofErr w:type="spellEnd"/>
      <w:r w:rsidRPr="00E571E3">
        <w:rPr>
          <w:sz w:val="24"/>
          <w:szCs w:val="24"/>
          <w:lang w:val="en-GB" w:eastAsia="ja-JP"/>
        </w:rPr>
        <w:t xml:space="preserve"> produced by HAPS ground station does not exceed the </w:t>
      </w:r>
      <w:proofErr w:type="spellStart"/>
      <w:r w:rsidRPr="00E571E3">
        <w:rPr>
          <w:sz w:val="24"/>
          <w:szCs w:val="24"/>
          <w:lang w:val="en-GB" w:eastAsia="ja-JP"/>
        </w:rPr>
        <w:t>pfd</w:t>
      </w:r>
      <w:proofErr w:type="spellEnd"/>
      <w:r w:rsidRPr="00E571E3">
        <w:rPr>
          <w:sz w:val="24"/>
          <w:szCs w:val="24"/>
          <w:lang w:val="en-GB" w:eastAsia="ja-JP"/>
        </w:rPr>
        <w:t xml:space="preserve"> mask, the following equation was used:</w:t>
      </w:r>
    </w:p>
    <w:p w14:paraId="2343E14E" w14:textId="77777777" w:rsidR="006A65AF" w:rsidRPr="00E571E3" w:rsidRDefault="006A65AF" w:rsidP="006A65AF">
      <w:pPr>
        <w:tabs>
          <w:tab w:val="center" w:pos="4820"/>
          <w:tab w:val="right" w:pos="9639"/>
        </w:tabs>
        <w:jc w:val="both"/>
        <w:rPr>
          <w:sz w:val="24"/>
          <w:szCs w:val="24"/>
          <w:lang w:eastAsia="ja-JP"/>
        </w:rPr>
      </w:pPr>
      <m:oMathPara>
        <m:oMath>
          <m:r>
            <m:rPr>
              <m:sty m:val="p"/>
            </m:rPr>
            <w:rPr>
              <w:rFonts w:ascii="Cambria Math" w:hAnsi="Cambria Math"/>
              <w:sz w:val="24"/>
              <w:szCs w:val="24"/>
              <w:lang w:eastAsia="ja-JP"/>
            </w:rPr>
            <w:br/>
          </m:r>
        </m:oMath>
        <m:oMath>
          <m:r>
            <w:rPr>
              <w:rFonts w:ascii="Cambria Math" w:hAnsi="Cambria Math"/>
              <w:sz w:val="24"/>
              <w:szCs w:val="24"/>
              <w:lang w:eastAsia="ja-JP"/>
            </w:rPr>
            <m:t>p</m:t>
          </m:r>
          <m:r>
            <w:rPr>
              <w:rFonts w:ascii="Cambria Math" w:hAnsi="Cambria Math"/>
              <w:sz w:val="24"/>
              <w:szCs w:val="24"/>
              <w:lang w:eastAsia="ja-JP"/>
            </w:rPr>
            <m:t>fd</m:t>
          </m:r>
          <m:d>
            <m:dPr>
              <m:ctrlPr>
                <w:rPr>
                  <w:rFonts w:ascii="Cambria Math" w:hAnsi="Cambria Math"/>
                  <w:sz w:val="24"/>
                  <w:szCs w:val="24"/>
                  <w:lang w:eastAsia="ja-JP"/>
                </w:rPr>
              </m:ctrlPr>
            </m:dPr>
            <m:e>
              <m:r>
                <w:rPr>
                  <w:rFonts w:ascii="Cambria Math" w:hAnsi="Cambria Math"/>
                  <w:sz w:val="24"/>
                  <w:szCs w:val="24"/>
                  <w:lang w:eastAsia="ja-JP"/>
                </w:rPr>
                <m:t>El</m:t>
              </m:r>
            </m:e>
          </m:d>
          <m:r>
            <m:rPr>
              <m:sty m:val="p"/>
            </m:rPr>
            <w:rPr>
              <w:rFonts w:ascii="Cambria Math" w:hAnsi="Cambria Math"/>
              <w:sz w:val="24"/>
              <w:szCs w:val="24"/>
              <w:lang w:eastAsia="ja-JP"/>
            </w:rPr>
            <m:t>=</m:t>
          </m:r>
          <m:sSub>
            <m:sSubPr>
              <m:ctrlPr>
                <w:rPr>
                  <w:rFonts w:ascii="Cambria Math" w:hAnsi="Cambria Math"/>
                  <w:sz w:val="24"/>
                  <w:szCs w:val="24"/>
                  <w:lang w:eastAsia="ja-JP"/>
                </w:rPr>
              </m:ctrlPr>
            </m:sSubPr>
            <m:e>
              <m:r>
                <w:rPr>
                  <w:rFonts w:ascii="Cambria Math" w:hAnsi="Cambria Math"/>
                  <w:sz w:val="24"/>
                  <w:szCs w:val="24"/>
                  <w:lang w:eastAsia="ja-JP"/>
                </w:rPr>
                <m:t>EIRP</m:t>
              </m:r>
            </m:e>
            <m:sub>
              <m:f>
                <m:fPr>
                  <m:ctrlPr>
                    <w:rPr>
                      <w:rFonts w:ascii="Cambria Math" w:hAnsi="Cambria Math"/>
                      <w:sz w:val="24"/>
                      <w:szCs w:val="24"/>
                      <w:lang w:eastAsia="ja-JP"/>
                    </w:rPr>
                  </m:ctrlPr>
                </m:fPr>
                <m:num>
                  <m:r>
                    <w:rPr>
                      <w:rFonts w:ascii="Cambria Math" w:hAnsi="Cambria Math"/>
                      <w:sz w:val="24"/>
                      <w:szCs w:val="24"/>
                      <w:lang w:eastAsia="ja-JP"/>
                    </w:rPr>
                    <m:t>dBW</m:t>
                  </m:r>
                </m:num>
                <m:den>
                  <m:r>
                    <w:rPr>
                      <w:rFonts w:ascii="Cambria Math" w:hAnsi="Cambria Math"/>
                      <w:sz w:val="24"/>
                      <w:szCs w:val="24"/>
                      <w:lang w:eastAsia="ja-JP"/>
                    </w:rPr>
                    <m:t>MHz</m:t>
                  </m:r>
                </m:den>
              </m:f>
            </m:sub>
          </m:sSub>
          <m:d>
            <m:dPr>
              <m:ctrlPr>
                <w:rPr>
                  <w:rFonts w:ascii="Cambria Math" w:hAnsi="Cambria Math"/>
                  <w:sz w:val="24"/>
                  <w:szCs w:val="24"/>
                  <w:lang w:eastAsia="ja-JP"/>
                </w:rPr>
              </m:ctrlPr>
            </m:dPr>
            <m:e>
              <m:r>
                <w:rPr>
                  <w:rFonts w:ascii="Cambria Math" w:hAnsi="Cambria Math"/>
                  <w:sz w:val="24"/>
                  <w:szCs w:val="24"/>
                  <w:lang w:eastAsia="ja-JP"/>
                </w:rPr>
                <m:t>El</m:t>
              </m:r>
            </m:e>
          </m:d>
          <m:r>
            <m:rPr>
              <m:sty m:val="p"/>
            </m:rPr>
            <w:rPr>
              <w:rFonts w:ascii="Cambria Math" w:hAnsi="Cambria Math"/>
              <w:sz w:val="24"/>
              <w:szCs w:val="24"/>
              <w:lang w:eastAsia="ja-JP"/>
            </w:rPr>
            <m:t>-10*</m:t>
          </m:r>
          <m:func>
            <m:funcPr>
              <m:ctrlPr>
                <w:rPr>
                  <w:rFonts w:ascii="Cambria Math" w:hAnsi="Cambria Math"/>
                  <w:sz w:val="24"/>
                  <w:szCs w:val="24"/>
                  <w:lang w:eastAsia="ja-JP"/>
                </w:rPr>
              </m:ctrlPr>
            </m:funcPr>
            <m:fName>
              <m:sSub>
                <m:sSubPr>
                  <m:ctrlPr>
                    <w:rPr>
                      <w:rFonts w:ascii="Cambria Math" w:hAnsi="Cambria Math"/>
                      <w:sz w:val="24"/>
                      <w:szCs w:val="24"/>
                      <w:lang w:eastAsia="ja-JP"/>
                    </w:rPr>
                  </m:ctrlPr>
                </m:sSubPr>
                <m:e>
                  <m:r>
                    <m:rPr>
                      <m:sty m:val="p"/>
                    </m:rPr>
                    <w:rPr>
                      <w:rFonts w:ascii="Cambria Math" w:hAnsi="Cambria Math"/>
                      <w:sz w:val="24"/>
                      <w:szCs w:val="24"/>
                      <w:lang w:eastAsia="ja-JP"/>
                    </w:rPr>
                    <m:t>log</m:t>
                  </m:r>
                </m:e>
                <m:sub>
                  <m:r>
                    <m:rPr>
                      <m:sty m:val="p"/>
                    </m:rPr>
                    <w:rPr>
                      <w:rFonts w:ascii="Cambria Math" w:hAnsi="Cambria Math"/>
                      <w:sz w:val="24"/>
                      <w:szCs w:val="24"/>
                      <w:lang w:eastAsia="ja-JP"/>
                    </w:rPr>
                    <m:t>10</m:t>
                  </m:r>
                </m:sub>
              </m:sSub>
            </m:fName>
            <m:e>
              <m:d>
                <m:dPr>
                  <m:ctrlPr>
                    <w:rPr>
                      <w:rFonts w:ascii="Cambria Math" w:hAnsi="Cambria Math"/>
                      <w:sz w:val="24"/>
                      <w:szCs w:val="24"/>
                      <w:lang w:eastAsia="ja-JP"/>
                    </w:rPr>
                  </m:ctrlPr>
                </m:dPr>
                <m:e>
                  <m:f>
                    <m:fPr>
                      <m:ctrlPr>
                        <w:rPr>
                          <w:rFonts w:ascii="Cambria Math" w:hAnsi="Cambria Math"/>
                          <w:sz w:val="24"/>
                          <w:szCs w:val="24"/>
                          <w:lang w:eastAsia="ja-JP"/>
                        </w:rPr>
                      </m:ctrlPr>
                    </m:fPr>
                    <m:num>
                      <m:sSup>
                        <m:sSupPr>
                          <m:ctrlPr>
                            <w:rPr>
                              <w:rFonts w:ascii="Cambria Math" w:hAnsi="Cambria Math"/>
                              <w:i/>
                              <w:sz w:val="24"/>
                              <w:szCs w:val="24"/>
                              <w:lang w:eastAsia="ja-JP"/>
                            </w:rPr>
                          </m:ctrlPr>
                        </m:sSupPr>
                        <m:e>
                          <m:r>
                            <w:rPr>
                              <w:rFonts w:ascii="Cambria Math" w:hAnsi="Cambria Math"/>
                              <w:sz w:val="24"/>
                              <w:szCs w:val="24"/>
                              <w:lang w:eastAsia="ja-JP"/>
                            </w:rPr>
                            <m:t>λ</m:t>
                          </m:r>
                        </m:e>
                        <m:sup>
                          <m:r>
                            <w:rPr>
                              <w:rFonts w:ascii="Cambria Math" w:hAnsi="Cambria Math"/>
                              <w:sz w:val="24"/>
                              <w:szCs w:val="24"/>
                              <w:lang w:eastAsia="ja-JP"/>
                            </w:rPr>
                            <m:t>2</m:t>
                          </m:r>
                        </m:sup>
                      </m:sSup>
                    </m:num>
                    <m:den>
                      <m:r>
                        <m:rPr>
                          <m:sty m:val="p"/>
                        </m:rPr>
                        <w:rPr>
                          <w:rFonts w:ascii="Cambria Math" w:hAnsi="Cambria Math"/>
                          <w:sz w:val="24"/>
                          <w:szCs w:val="24"/>
                          <w:lang w:eastAsia="ja-JP"/>
                        </w:rPr>
                        <m:t>4</m:t>
                      </m:r>
                      <m:r>
                        <w:rPr>
                          <w:rFonts w:ascii="Cambria Math" w:hAnsi="Cambria Math"/>
                          <w:sz w:val="24"/>
                          <w:szCs w:val="24"/>
                          <w:lang w:eastAsia="ja-JP"/>
                        </w:rPr>
                        <m:t>π</m:t>
                      </m:r>
                    </m:den>
                  </m:f>
                </m:e>
              </m:d>
              <m:r>
                <w:rPr>
                  <w:rFonts w:ascii="Cambria Math" w:hAnsi="Cambria Math"/>
                  <w:sz w:val="24"/>
                  <w:szCs w:val="24"/>
                  <w:lang w:eastAsia="ja-JP"/>
                </w:rPr>
                <m:t>-P.452</m:t>
              </m:r>
              <m:d>
                <m:dPr>
                  <m:ctrlPr>
                    <w:rPr>
                      <w:rFonts w:ascii="Cambria Math" w:hAnsi="Cambria Math"/>
                      <w:i/>
                      <w:sz w:val="24"/>
                      <w:szCs w:val="24"/>
                      <w:lang w:eastAsia="ja-JP"/>
                    </w:rPr>
                  </m:ctrlPr>
                </m:dPr>
                <m:e>
                  <m:r>
                    <w:rPr>
                      <w:rFonts w:ascii="Cambria Math" w:hAnsi="Cambria Math"/>
                      <w:sz w:val="24"/>
                      <w:szCs w:val="24"/>
                      <w:lang w:eastAsia="ja-JP"/>
                    </w:rPr>
                    <m:t>d</m:t>
                  </m:r>
                </m:e>
              </m:d>
            </m:e>
          </m:func>
          <m:r>
            <w:rPr>
              <w:rFonts w:ascii="Cambria Math" w:hAnsi="Cambria Math"/>
              <w:sz w:val="24"/>
              <w:szCs w:val="24"/>
              <w:lang w:eastAsia="ja-JP"/>
            </w:rPr>
            <m:t>-</m:t>
          </m:r>
          <m:sSub>
            <m:sSubPr>
              <m:ctrlPr>
                <w:rPr>
                  <w:rFonts w:ascii="Cambria Math" w:hAnsi="Cambria Math"/>
                  <w:sz w:val="24"/>
                  <w:szCs w:val="24"/>
                  <w:lang w:eastAsia="ja-JP"/>
                </w:rPr>
              </m:ctrlPr>
            </m:sSubPr>
            <m:e>
              <m:r>
                <w:rPr>
                  <w:rFonts w:ascii="Cambria Math" w:hAnsi="Cambria Math"/>
                  <w:sz w:val="24"/>
                  <w:szCs w:val="24"/>
                  <w:lang w:eastAsia="ja-JP"/>
                </w:rPr>
                <m:t>L</m:t>
              </m:r>
            </m:e>
            <m:sub>
              <m:r>
                <w:rPr>
                  <w:rFonts w:ascii="Cambria Math" w:hAnsi="Cambria Math"/>
                  <w:sz w:val="24"/>
                  <w:szCs w:val="24"/>
                  <w:lang w:eastAsia="ja-JP"/>
                </w:rPr>
                <m:t>Pol</m:t>
              </m:r>
            </m:sub>
          </m:sSub>
          <m:r>
            <w:rPr>
              <w:rFonts w:ascii="Cambria Math" w:hAnsi="Cambria Math"/>
              <w:sz w:val="24"/>
              <w:szCs w:val="24"/>
              <w:lang w:eastAsia="ja-JP"/>
            </w:rPr>
            <m:t xml:space="preserve">- </m:t>
          </m:r>
          <m:sSub>
            <m:sSubPr>
              <m:ctrlPr>
                <w:rPr>
                  <w:rFonts w:ascii="Cambria Math" w:hAnsi="Cambria Math"/>
                  <w:sz w:val="24"/>
                  <w:szCs w:val="24"/>
                  <w:lang w:eastAsia="ja-JP"/>
                </w:rPr>
              </m:ctrlPr>
            </m:sSubPr>
            <m:e>
              <m:r>
                <w:rPr>
                  <w:rFonts w:ascii="Cambria Math" w:hAnsi="Cambria Math"/>
                  <w:sz w:val="24"/>
                  <w:szCs w:val="24"/>
                  <w:lang w:eastAsia="ja-JP"/>
                </w:rPr>
                <m:t>B</m:t>
              </m:r>
            </m:e>
            <m:sub>
              <m:r>
                <w:rPr>
                  <w:rFonts w:ascii="Cambria Math" w:hAnsi="Cambria Math"/>
                  <w:sz w:val="24"/>
                  <w:szCs w:val="24"/>
                  <w:lang w:eastAsia="ja-JP"/>
                </w:rPr>
                <m:t>loss</m:t>
              </m:r>
            </m:sub>
          </m:sSub>
          <m:r>
            <w:rPr>
              <w:rFonts w:ascii="Cambria Math" w:hAnsi="Cambria Math"/>
              <w:sz w:val="24"/>
              <w:szCs w:val="24"/>
              <w:lang w:eastAsia="ja-JP"/>
            </w:rPr>
            <m:t>-</m:t>
          </m:r>
          <m:sSub>
            <m:sSubPr>
              <m:ctrlPr>
                <w:rPr>
                  <w:rFonts w:ascii="Cambria Math" w:hAnsi="Cambria Math"/>
                  <w:sz w:val="24"/>
                  <w:szCs w:val="24"/>
                  <w:lang w:eastAsia="ja-JP"/>
                </w:rPr>
              </m:ctrlPr>
            </m:sSubPr>
            <m:e>
              <m:r>
                <w:rPr>
                  <w:rFonts w:ascii="Cambria Math" w:hAnsi="Cambria Math"/>
                  <w:sz w:val="24"/>
                  <w:szCs w:val="24"/>
                  <w:lang w:eastAsia="ja-JP"/>
                </w:rPr>
                <m:t>C</m:t>
              </m:r>
            </m:e>
            <m:sub>
              <m:r>
                <w:rPr>
                  <w:rFonts w:ascii="Cambria Math" w:hAnsi="Cambria Math"/>
                  <w:sz w:val="24"/>
                  <w:szCs w:val="24"/>
                  <w:lang w:eastAsia="ja-JP"/>
                </w:rPr>
                <m:t>loss</m:t>
              </m:r>
            </m:sub>
          </m:sSub>
        </m:oMath>
      </m:oMathPara>
    </w:p>
    <w:p w14:paraId="7E273005" w14:textId="77777777" w:rsidR="006A65AF" w:rsidRPr="00E571E3" w:rsidRDefault="006A65AF" w:rsidP="006A65AF">
      <w:pPr>
        <w:tabs>
          <w:tab w:val="left" w:pos="1134"/>
          <w:tab w:val="left" w:pos="1871"/>
          <w:tab w:val="left" w:pos="2268"/>
          <w:tab w:val="center" w:pos="4820"/>
          <w:tab w:val="right" w:pos="9639"/>
        </w:tabs>
        <w:overflowPunct w:val="0"/>
        <w:autoSpaceDE w:val="0"/>
        <w:autoSpaceDN w:val="0"/>
        <w:adjustRightInd w:val="0"/>
        <w:spacing w:before="120"/>
        <w:jc w:val="both"/>
        <w:textAlignment w:val="baseline"/>
        <w:rPr>
          <w:sz w:val="24"/>
          <w:szCs w:val="24"/>
          <w:lang w:val="en-GB" w:eastAsia="ja-JP"/>
        </w:rPr>
      </w:pPr>
    </w:p>
    <w:p w14:paraId="406A22FB" w14:textId="77777777" w:rsidR="006A65AF" w:rsidRPr="00E571E3" w:rsidRDefault="006A65AF" w:rsidP="006A65AF">
      <w:pPr>
        <w:tabs>
          <w:tab w:val="left" w:pos="1134"/>
          <w:tab w:val="left" w:pos="1871"/>
          <w:tab w:val="left" w:pos="2268"/>
          <w:tab w:val="center" w:pos="4820"/>
          <w:tab w:val="right" w:pos="9639"/>
        </w:tabs>
        <w:overflowPunct w:val="0"/>
        <w:autoSpaceDE w:val="0"/>
        <w:autoSpaceDN w:val="0"/>
        <w:adjustRightInd w:val="0"/>
        <w:spacing w:before="120"/>
        <w:jc w:val="both"/>
        <w:textAlignment w:val="baseline"/>
        <w:rPr>
          <w:noProof/>
          <w:sz w:val="24"/>
          <w:szCs w:val="24"/>
        </w:rPr>
      </w:pPr>
    </w:p>
    <w:p w14:paraId="42CCD811" w14:textId="77777777" w:rsidR="006A65AF" w:rsidRPr="00E571E3" w:rsidRDefault="006A65AF" w:rsidP="006A65AF">
      <w:pPr>
        <w:tabs>
          <w:tab w:val="left" w:pos="1134"/>
          <w:tab w:val="left" w:pos="1871"/>
          <w:tab w:val="left" w:pos="2268"/>
        </w:tabs>
        <w:overflowPunct w:val="0"/>
        <w:autoSpaceDE w:val="0"/>
        <w:autoSpaceDN w:val="0"/>
        <w:adjustRightInd w:val="0"/>
        <w:spacing w:before="120"/>
        <w:jc w:val="both"/>
        <w:textAlignment w:val="baseline"/>
        <w:rPr>
          <w:sz w:val="24"/>
          <w:szCs w:val="24"/>
          <w:lang w:val="en-GB" w:eastAsia="ja-JP"/>
        </w:rPr>
      </w:pPr>
      <w:r w:rsidRPr="00E571E3">
        <w:rPr>
          <w:sz w:val="24"/>
          <w:szCs w:val="24"/>
          <w:lang w:val="en-GB" w:eastAsia="ja-JP"/>
        </w:rPr>
        <w:t xml:space="preserve">Where: </w:t>
      </w:r>
    </w:p>
    <w:p w14:paraId="4789D8B2"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eastAsia="ja-JP"/>
        </w:rPr>
        <w:tab/>
        <w:t xml:space="preserve">EIRP </w:t>
      </w:r>
      <w:r w:rsidRPr="00E571E3">
        <w:rPr>
          <w:i/>
          <w:sz w:val="24"/>
          <w:szCs w:val="24"/>
          <w:lang w:val="en-GB" w:eastAsia="ja-JP"/>
        </w:rPr>
        <w:tab/>
      </w:r>
      <w:r w:rsidRPr="00E571E3">
        <w:rPr>
          <w:sz w:val="24"/>
          <w:szCs w:val="24"/>
          <w:lang w:val="en-GB" w:eastAsia="ja-JP"/>
        </w:rPr>
        <w:t xml:space="preserve">nominal HAPS ground station EIRP density level in </w:t>
      </w:r>
      <w:proofErr w:type="spellStart"/>
      <w:r w:rsidRPr="00E571E3">
        <w:rPr>
          <w:sz w:val="24"/>
          <w:szCs w:val="24"/>
          <w:lang w:val="en-GB" w:eastAsia="ja-JP"/>
        </w:rPr>
        <w:t>dBW</w:t>
      </w:r>
      <w:proofErr w:type="spellEnd"/>
      <w:r w:rsidRPr="00E571E3">
        <w:rPr>
          <w:sz w:val="24"/>
          <w:szCs w:val="24"/>
          <w:lang w:val="en-GB" w:eastAsia="ja-JP"/>
        </w:rPr>
        <w:t>/MHz (dependent to the elevation angle)</w:t>
      </w:r>
      <w:proofErr w:type="gramStart"/>
      <w:r w:rsidRPr="00E571E3">
        <w:rPr>
          <w:sz w:val="24"/>
          <w:szCs w:val="24"/>
          <w:lang w:val="en-GB" w:eastAsia="ja-JP"/>
        </w:rPr>
        <w:t>;</w:t>
      </w:r>
      <w:proofErr w:type="gramEnd"/>
    </w:p>
    <w:p w14:paraId="0E4AFA4F"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eastAsia="ja-JP"/>
        </w:rPr>
        <w:tab/>
      </w:r>
      <w:proofErr w:type="gramStart"/>
      <w:r w:rsidRPr="00E571E3">
        <w:rPr>
          <w:i/>
          <w:sz w:val="24"/>
          <w:szCs w:val="24"/>
          <w:lang w:val="en-GB" w:eastAsia="ja-JP"/>
        </w:rPr>
        <w:t>d</w:t>
      </w:r>
      <w:proofErr w:type="gramEnd"/>
      <w:r w:rsidRPr="00E571E3">
        <w:rPr>
          <w:sz w:val="24"/>
          <w:szCs w:val="24"/>
          <w:lang w:val="en-GB" w:eastAsia="ja-JP"/>
        </w:rPr>
        <w:t xml:space="preserve"> </w:t>
      </w:r>
      <w:r w:rsidRPr="00E571E3">
        <w:rPr>
          <w:sz w:val="24"/>
          <w:szCs w:val="24"/>
          <w:lang w:val="en-GB" w:eastAsia="ja-JP"/>
        </w:rPr>
        <w:tab/>
        <w:t xml:space="preserve">distance between the HAPS ground station and the border of the </w:t>
      </w:r>
      <w:proofErr w:type="spellStart"/>
      <w:r w:rsidRPr="00E571E3">
        <w:rPr>
          <w:sz w:val="24"/>
          <w:szCs w:val="24"/>
          <w:lang w:val="en-GB" w:eastAsia="ja-JP"/>
        </w:rPr>
        <w:t>neighboring</w:t>
      </w:r>
      <w:proofErr w:type="spellEnd"/>
      <w:r w:rsidRPr="00E571E3">
        <w:rPr>
          <w:sz w:val="24"/>
          <w:szCs w:val="24"/>
          <w:lang w:val="en-GB" w:eastAsia="ja-JP"/>
        </w:rPr>
        <w:t xml:space="preserve"> administration (elevation angle dependent);</w:t>
      </w:r>
    </w:p>
    <w:p w14:paraId="6D7173C6"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eastAsia="ja-JP"/>
        </w:rPr>
      </w:pPr>
      <w:r w:rsidRPr="00E571E3">
        <w:rPr>
          <w:i/>
          <w:iCs/>
          <w:sz w:val="24"/>
          <w:szCs w:val="24"/>
          <w:lang w:eastAsia="ja-JP"/>
        </w:rPr>
        <w:tab/>
      </w:r>
      <w:proofErr w:type="spellStart"/>
      <w:r w:rsidRPr="00E571E3">
        <w:rPr>
          <w:i/>
          <w:iCs/>
          <w:sz w:val="24"/>
          <w:szCs w:val="24"/>
          <w:lang w:eastAsia="ja-JP"/>
        </w:rPr>
        <w:t>L</w:t>
      </w:r>
      <w:r w:rsidRPr="00E571E3">
        <w:rPr>
          <w:i/>
          <w:iCs/>
          <w:sz w:val="24"/>
          <w:szCs w:val="24"/>
          <w:vertAlign w:val="subscript"/>
          <w:lang w:eastAsia="ja-JP"/>
        </w:rPr>
        <w:t>pol</w:t>
      </w:r>
      <w:proofErr w:type="spellEnd"/>
      <w:r w:rsidRPr="00E571E3">
        <w:rPr>
          <w:sz w:val="24"/>
          <w:szCs w:val="24"/>
          <w:vertAlign w:val="subscript"/>
          <w:lang w:eastAsia="ja-JP"/>
        </w:rPr>
        <w:t xml:space="preserve"> </w:t>
      </w:r>
      <w:r w:rsidRPr="00E571E3">
        <w:rPr>
          <w:sz w:val="24"/>
          <w:szCs w:val="24"/>
          <w:lang w:eastAsia="ja-JP"/>
        </w:rPr>
        <w:t xml:space="preserve"> </w:t>
      </w:r>
      <w:r w:rsidRPr="00E571E3">
        <w:rPr>
          <w:sz w:val="24"/>
          <w:szCs w:val="24"/>
          <w:lang w:eastAsia="ja-JP"/>
        </w:rPr>
        <w:tab/>
        <w:t>polarization discrimination in dB;</w:t>
      </w:r>
    </w:p>
    <w:p w14:paraId="34737348"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eastAsia="ja-JP"/>
        </w:rPr>
      </w:pPr>
      <w:r w:rsidRPr="00E571E3">
        <w:rPr>
          <w:sz w:val="24"/>
          <w:szCs w:val="24"/>
          <w:lang w:eastAsia="ja-JP"/>
        </w:rPr>
        <w:tab/>
      </w:r>
      <m:oMath>
        <m:sSub>
          <m:sSubPr>
            <m:ctrlPr>
              <w:rPr>
                <w:rFonts w:ascii="Cambria Math" w:hAnsi="Cambria Math"/>
                <w:sz w:val="24"/>
                <w:szCs w:val="24"/>
                <w:lang w:eastAsia="ja-JP"/>
              </w:rPr>
            </m:ctrlPr>
          </m:sSubPr>
          <m:e>
            <m:r>
              <w:rPr>
                <w:rFonts w:ascii="Cambria Math" w:hAnsi="Cambria Math"/>
                <w:sz w:val="24"/>
                <w:szCs w:val="24"/>
                <w:lang w:eastAsia="ja-JP"/>
              </w:rPr>
              <m:t>C</m:t>
            </m:r>
          </m:e>
          <m:sub>
            <m:r>
              <w:rPr>
                <w:rFonts w:ascii="Cambria Math" w:hAnsi="Cambria Math"/>
                <w:sz w:val="24"/>
                <w:szCs w:val="24"/>
                <w:lang w:eastAsia="ja-JP"/>
              </w:rPr>
              <m:t>loss</m:t>
            </m:r>
          </m:sub>
        </m:sSub>
      </m:oMath>
      <w:r w:rsidRPr="00E571E3">
        <w:rPr>
          <w:sz w:val="24"/>
          <w:szCs w:val="24"/>
          <w:lang w:eastAsia="ja-JP"/>
        </w:rPr>
        <w:fldChar w:fldCharType="begin"/>
      </w:r>
      <w:r w:rsidRPr="00E571E3">
        <w:rPr>
          <w:sz w:val="24"/>
          <w:szCs w:val="24"/>
          <w:lang w:eastAsia="ja-JP"/>
        </w:rPr>
        <w:instrText xml:space="preserve"> QUOTE </w:instrText>
      </w:r>
      <m:oMath>
        <m:sSub>
          <m:sSubPr>
            <m:ctrlPr>
              <w:rPr>
                <w:rFonts w:ascii="Cambria Math" w:hAnsi="Cambria Math"/>
                <w:sz w:val="24"/>
                <w:szCs w:val="24"/>
                <w:lang w:eastAsia="ja-JP"/>
              </w:rPr>
            </m:ctrlPr>
          </m:sSubPr>
          <m:e>
            <m:r>
              <m:rPr>
                <m:sty m:val="p"/>
              </m:rPr>
              <w:rPr>
                <w:rFonts w:ascii="Cambria Math" w:hAnsi="Cambria Math"/>
                <w:sz w:val="24"/>
                <w:szCs w:val="24"/>
                <w:lang w:eastAsia="ja-JP"/>
              </w:rPr>
              <m:t>C</m:t>
            </m:r>
          </m:e>
          <m:sub>
            <m:r>
              <m:rPr>
                <m:sty m:val="p"/>
              </m:rPr>
              <w:rPr>
                <w:rFonts w:ascii="Cambria Math" w:hAnsi="Cambria Math"/>
                <w:sz w:val="24"/>
                <w:szCs w:val="24"/>
                <w:lang w:eastAsia="ja-JP"/>
              </w:rPr>
              <m:t>loss</m:t>
            </m:r>
          </m:sub>
        </m:sSub>
      </m:oMath>
      <w:r w:rsidRPr="00E571E3">
        <w:rPr>
          <w:sz w:val="24"/>
          <w:szCs w:val="24"/>
          <w:lang w:eastAsia="ja-JP"/>
        </w:rPr>
        <w:instrText xml:space="preserve"> </w:instrText>
      </w:r>
      <w:r w:rsidRPr="00E571E3">
        <w:rPr>
          <w:sz w:val="24"/>
          <w:szCs w:val="24"/>
          <w:lang w:eastAsia="ja-JP"/>
        </w:rPr>
        <w:fldChar w:fldCharType="separate"/>
      </w:r>
      <m:oMath>
        <m:sSub>
          <m:sSubPr>
            <m:ctrlPr>
              <w:rPr>
                <w:rFonts w:ascii="Cambria Math" w:hAnsi="Cambria Math"/>
                <w:sz w:val="24"/>
                <w:szCs w:val="24"/>
                <w:lang w:eastAsia="ja-JP"/>
              </w:rPr>
            </m:ctrlPr>
          </m:sSubPr>
          <m:e>
            <m:r>
              <m:rPr>
                <m:sty m:val="p"/>
              </m:rPr>
              <w:rPr>
                <w:rFonts w:ascii="Cambria Math" w:hAnsi="Cambria Math"/>
                <w:sz w:val="24"/>
                <w:szCs w:val="24"/>
                <w:lang w:eastAsia="ja-JP"/>
              </w:rPr>
              <m:t>C</m:t>
            </m:r>
          </m:e>
          <m:sub>
            <m:r>
              <m:rPr>
                <m:sty m:val="p"/>
              </m:rPr>
              <w:rPr>
                <w:rFonts w:ascii="Cambria Math" w:hAnsi="Cambria Math"/>
                <w:sz w:val="24"/>
                <w:szCs w:val="24"/>
                <w:lang w:eastAsia="ja-JP"/>
              </w:rPr>
              <m:t>loss</m:t>
            </m:r>
          </m:sub>
        </m:sSub>
      </m:oMath>
      <w:r w:rsidRPr="00E571E3">
        <w:rPr>
          <w:sz w:val="24"/>
          <w:szCs w:val="24"/>
          <w:lang w:eastAsia="ja-JP"/>
        </w:rPr>
        <w:fldChar w:fldCharType="end"/>
      </w:r>
      <w:r w:rsidRPr="00E571E3">
        <w:rPr>
          <w:sz w:val="24"/>
          <w:szCs w:val="24"/>
          <w:lang w:eastAsia="ja-JP"/>
        </w:rPr>
        <w:t xml:space="preserve"> </w:t>
      </w:r>
      <w:r w:rsidRPr="00E571E3">
        <w:rPr>
          <w:sz w:val="24"/>
          <w:szCs w:val="24"/>
          <w:lang w:eastAsia="ja-JP"/>
        </w:rPr>
        <w:tab/>
      </w:r>
      <w:proofErr w:type="gramStart"/>
      <w:r w:rsidRPr="00E571E3">
        <w:rPr>
          <w:sz w:val="24"/>
          <w:szCs w:val="24"/>
          <w:lang w:eastAsia="ja-JP"/>
        </w:rPr>
        <w:t>clutter</w:t>
      </w:r>
      <w:proofErr w:type="gramEnd"/>
      <w:r w:rsidRPr="00E571E3">
        <w:rPr>
          <w:sz w:val="24"/>
          <w:szCs w:val="24"/>
          <w:lang w:eastAsia="ja-JP"/>
        </w:rPr>
        <w:t xml:space="preserve"> loss (ITU-R P.2108);</w:t>
      </w:r>
    </w:p>
    <w:p w14:paraId="4C1A70D7"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sz w:val="24"/>
          <w:szCs w:val="24"/>
          <w:lang w:val="en-GB" w:eastAsia="ja-JP"/>
        </w:rPr>
        <w:tab/>
      </w:r>
      <m:oMath>
        <m:r>
          <w:rPr>
            <w:rFonts w:ascii="Cambria Math" w:hAnsi="Cambria Math"/>
            <w:sz w:val="24"/>
            <w:szCs w:val="24"/>
            <w:lang w:eastAsia="ja-JP"/>
          </w:rPr>
          <m:t>P.452</m:t>
        </m:r>
        <m:d>
          <m:dPr>
            <m:ctrlPr>
              <w:rPr>
                <w:rFonts w:ascii="Cambria Math" w:hAnsi="Cambria Math"/>
                <w:i/>
                <w:sz w:val="24"/>
                <w:szCs w:val="24"/>
                <w:lang w:eastAsia="ja-JP"/>
              </w:rPr>
            </m:ctrlPr>
          </m:dPr>
          <m:e>
            <m:r>
              <w:rPr>
                <w:rFonts w:ascii="Cambria Math" w:hAnsi="Cambria Math"/>
                <w:sz w:val="24"/>
                <w:szCs w:val="24"/>
                <w:lang w:eastAsia="ja-JP"/>
              </w:rPr>
              <m:t>d</m:t>
            </m:r>
          </m:e>
        </m:d>
      </m:oMath>
      <w:r w:rsidRPr="00E571E3">
        <w:rPr>
          <w:sz w:val="24"/>
          <w:szCs w:val="24"/>
          <w:lang w:val="en-GB" w:eastAsia="ja-JP"/>
        </w:rPr>
        <w:t xml:space="preserve"> </w:t>
      </w:r>
      <w:r w:rsidRPr="00E571E3">
        <w:rPr>
          <w:sz w:val="24"/>
          <w:szCs w:val="24"/>
          <w:lang w:val="en-GB" w:eastAsia="ja-JP"/>
        </w:rPr>
        <w:tab/>
      </w:r>
      <w:proofErr w:type="gramStart"/>
      <w:r w:rsidRPr="00E571E3">
        <w:rPr>
          <w:sz w:val="24"/>
          <w:szCs w:val="24"/>
          <w:lang w:val="en-GB" w:eastAsia="ja-JP"/>
        </w:rPr>
        <w:t>propagation</w:t>
      </w:r>
      <w:proofErr w:type="gramEnd"/>
      <w:r w:rsidRPr="00E571E3">
        <w:rPr>
          <w:sz w:val="24"/>
          <w:szCs w:val="24"/>
          <w:lang w:val="en-GB" w:eastAsia="ja-JP"/>
        </w:rPr>
        <w:t xml:space="preserve"> loss (ITU-R P.452);</w:t>
      </w:r>
    </w:p>
    <w:p w14:paraId="2D67C039"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sz w:val="24"/>
          <w:szCs w:val="24"/>
          <w:lang w:eastAsia="ja-JP"/>
        </w:rPr>
        <w:tab/>
      </w:r>
      <w:r w:rsidRPr="00E571E3">
        <w:rPr>
          <w:sz w:val="24"/>
          <w:szCs w:val="24"/>
          <w:lang w:eastAsia="ja-JP"/>
        </w:rPr>
        <w:fldChar w:fldCharType="begin"/>
      </w:r>
      <w:r w:rsidRPr="00E571E3">
        <w:rPr>
          <w:sz w:val="24"/>
          <w:szCs w:val="24"/>
          <w:lang w:eastAsia="ja-JP"/>
        </w:rPr>
        <w:instrText xml:space="preserve"> QUOTE </w:instrText>
      </w:r>
      <m:oMath>
        <m:sSub>
          <m:sSubPr>
            <m:ctrlPr>
              <w:rPr>
                <w:rFonts w:ascii="Cambria Math" w:hAnsi="Cambria Math"/>
                <w:sz w:val="24"/>
                <w:szCs w:val="24"/>
                <w:lang w:eastAsia="ja-JP"/>
              </w:rPr>
            </m:ctrlPr>
          </m:sSubPr>
          <m:e>
            <m:r>
              <m:rPr>
                <m:sty m:val="p"/>
              </m:rPr>
              <w:rPr>
                <w:rFonts w:ascii="Cambria Math" w:hAnsi="Cambria Math"/>
                <w:sz w:val="24"/>
                <w:szCs w:val="24"/>
                <w:lang w:eastAsia="ja-JP"/>
              </w:rPr>
              <m:t>B</m:t>
            </m:r>
          </m:e>
          <m:sub>
            <m:r>
              <m:rPr>
                <m:sty m:val="p"/>
              </m:rPr>
              <w:rPr>
                <w:rFonts w:ascii="Cambria Math" w:hAnsi="Cambria Math"/>
                <w:sz w:val="24"/>
                <w:szCs w:val="24"/>
                <w:lang w:eastAsia="ja-JP"/>
              </w:rPr>
              <m:t>loss</m:t>
            </m:r>
          </m:sub>
        </m:sSub>
      </m:oMath>
      <w:r w:rsidRPr="00E571E3">
        <w:rPr>
          <w:sz w:val="24"/>
          <w:szCs w:val="24"/>
          <w:lang w:eastAsia="ja-JP"/>
        </w:rPr>
        <w:instrText xml:space="preserve"> </w:instrText>
      </w:r>
      <w:r w:rsidRPr="00E571E3">
        <w:rPr>
          <w:sz w:val="24"/>
          <w:szCs w:val="24"/>
          <w:lang w:eastAsia="ja-JP"/>
        </w:rPr>
        <w:fldChar w:fldCharType="separate"/>
      </w:r>
      <m:oMath>
        <m:sSub>
          <m:sSubPr>
            <m:ctrlPr>
              <w:rPr>
                <w:rFonts w:ascii="Cambria Math" w:hAnsi="Cambria Math"/>
                <w:sz w:val="24"/>
                <w:szCs w:val="24"/>
                <w:lang w:eastAsia="ja-JP"/>
              </w:rPr>
            </m:ctrlPr>
          </m:sSubPr>
          <m:e>
            <m:r>
              <m:rPr>
                <m:sty m:val="p"/>
              </m:rPr>
              <w:rPr>
                <w:rFonts w:ascii="Cambria Math" w:hAnsi="Cambria Math"/>
                <w:sz w:val="24"/>
                <w:szCs w:val="24"/>
                <w:lang w:eastAsia="ja-JP"/>
              </w:rPr>
              <m:t>B</m:t>
            </m:r>
          </m:e>
          <m:sub>
            <m:r>
              <m:rPr>
                <m:sty m:val="p"/>
              </m:rPr>
              <w:rPr>
                <w:rFonts w:ascii="Cambria Math" w:hAnsi="Cambria Math"/>
                <w:sz w:val="24"/>
                <w:szCs w:val="24"/>
                <w:lang w:eastAsia="ja-JP"/>
              </w:rPr>
              <m:t>loss</m:t>
            </m:r>
          </m:sub>
        </m:sSub>
      </m:oMath>
      <w:r w:rsidRPr="00E571E3">
        <w:rPr>
          <w:sz w:val="24"/>
          <w:szCs w:val="24"/>
          <w:lang w:eastAsia="ja-JP"/>
        </w:rPr>
        <w:fldChar w:fldCharType="end"/>
      </w:r>
      <w:r w:rsidRPr="00E571E3">
        <w:rPr>
          <w:sz w:val="24"/>
          <w:szCs w:val="24"/>
          <w:lang w:eastAsia="ja-JP"/>
        </w:rPr>
        <w:t xml:space="preserve">  </w:t>
      </w:r>
      <w:r w:rsidRPr="00E571E3">
        <w:rPr>
          <w:sz w:val="24"/>
          <w:szCs w:val="24"/>
          <w:lang w:eastAsia="ja-JP"/>
        </w:rPr>
        <w:tab/>
      </w:r>
      <w:proofErr w:type="gramStart"/>
      <w:r w:rsidRPr="00E571E3">
        <w:rPr>
          <w:sz w:val="24"/>
          <w:szCs w:val="24"/>
          <w:lang w:eastAsia="ja-JP"/>
        </w:rPr>
        <w:t>body</w:t>
      </w:r>
      <w:proofErr w:type="gramEnd"/>
      <w:r w:rsidRPr="00E571E3">
        <w:rPr>
          <w:sz w:val="24"/>
          <w:szCs w:val="24"/>
          <w:lang w:eastAsia="ja-JP"/>
        </w:rPr>
        <w:t xml:space="preserve"> loss of 4 (dB)</w:t>
      </w:r>
    </w:p>
    <w:p w14:paraId="00461591"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E571E3">
        <w:rPr>
          <w:sz w:val="24"/>
          <w:szCs w:val="24"/>
          <w:lang w:val="en-GB"/>
        </w:rPr>
        <w:t>4</w:t>
      </w:r>
      <w:r w:rsidRPr="00E571E3">
        <w:rPr>
          <w:sz w:val="24"/>
          <w:szCs w:val="24"/>
          <w:lang w:val="en-GB"/>
        </w:rPr>
        <w:tab/>
        <w:t xml:space="preserve">that for the purpose of protecting the Inter Satellite service, the EIRP density per HAPS platform in the band 24.45-24.75 GHz, shall not exceed -19.9 </w:t>
      </w:r>
      <w:proofErr w:type="spellStart"/>
      <w:r w:rsidRPr="00E571E3">
        <w:rPr>
          <w:sz w:val="24"/>
          <w:szCs w:val="24"/>
          <w:lang w:val="en-GB"/>
        </w:rPr>
        <w:t>dBW</w:t>
      </w:r>
      <w:proofErr w:type="spellEnd"/>
      <w:r w:rsidRPr="00E571E3">
        <w:rPr>
          <w:sz w:val="24"/>
          <w:szCs w:val="24"/>
          <w:lang w:val="en-GB"/>
        </w:rPr>
        <w:t>/MHz above 85 degree off-nadir; and the EIRP density per HAPS ground station in the band 25.25-27 GHz, shall not exceed 13.5 </w:t>
      </w:r>
      <w:proofErr w:type="spellStart"/>
      <w:r w:rsidRPr="00E571E3">
        <w:rPr>
          <w:sz w:val="24"/>
          <w:szCs w:val="24"/>
          <w:lang w:val="en-GB"/>
        </w:rPr>
        <w:t>dBW</w:t>
      </w:r>
      <w:proofErr w:type="spellEnd"/>
      <w:r w:rsidRPr="00E571E3">
        <w:rPr>
          <w:sz w:val="24"/>
          <w:szCs w:val="24"/>
          <w:lang w:val="en-GB"/>
        </w:rPr>
        <w:t>/MHz towards the ISS GSO receiver under clear sky conditions;</w:t>
      </w:r>
    </w:p>
    <w:p w14:paraId="1BB5FA66"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E571E3">
        <w:rPr>
          <w:sz w:val="24"/>
          <w:szCs w:val="24"/>
          <w:lang w:val="en-GB"/>
        </w:rPr>
        <w:t>5</w:t>
      </w:r>
      <w:r w:rsidRPr="00E571E3">
        <w:rPr>
          <w:sz w:val="24"/>
          <w:szCs w:val="24"/>
          <w:lang w:val="en-GB"/>
        </w:rPr>
        <w:tab/>
        <w:t>that for the purpose of protecting the Earth Exploration Satellite passive services the EIRP in the band 23.6-24 GHz per HAPS platform, operating in the band 24.25-24.75GHz, shall not exceed:</w:t>
      </w:r>
    </w:p>
    <w:p w14:paraId="2F53E0AA" w14:textId="77777777" w:rsidR="006A65AF" w:rsidRPr="00E571E3" w:rsidRDefault="006A65AF" w:rsidP="006A65AF">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Cs/>
          <w:sz w:val="24"/>
          <w:szCs w:val="24"/>
          <w:lang w:eastAsia="fr-FR"/>
        </w:rPr>
      </w:pPr>
      <w:r w:rsidRPr="00E571E3">
        <w:rPr>
          <w:rFonts w:asciiTheme="minorHAnsi" w:eastAsiaTheme="minorHAnsi" w:hAnsiTheme="minorHAnsi" w:cstheme="minorBidi"/>
          <w:iCs/>
          <w:sz w:val="24"/>
          <w:szCs w:val="24"/>
          <w:lang w:eastAsia="fr-FR"/>
        </w:rPr>
        <w:tab/>
      </w:r>
      <w:r w:rsidRPr="00E571E3">
        <w:rPr>
          <w:rFonts w:asciiTheme="minorHAnsi" w:eastAsiaTheme="minorHAnsi" w:hAnsiTheme="minorHAnsi" w:cstheme="minorBidi"/>
          <w:iCs/>
          <w:sz w:val="24"/>
          <w:szCs w:val="24"/>
          <w:lang w:eastAsia="fr-FR"/>
        </w:rPr>
        <w:tab/>
      </w:r>
      <m:oMath>
        <m:r>
          <w:rPr>
            <w:rFonts w:ascii="Cambria Math" w:eastAsiaTheme="minorHAnsi" w:hAnsi="Cambria Math" w:cstheme="minorBidi"/>
            <w:sz w:val="24"/>
            <w:szCs w:val="24"/>
            <w:lang w:eastAsia="fr-FR"/>
          </w:rPr>
          <m:t xml:space="preserve"> EIRP</m:t>
        </m:r>
        <m:r>
          <m:rPr>
            <m:sty m:val="p"/>
          </m:rPr>
          <w:rPr>
            <w:rFonts w:ascii="Cambria Math" w:eastAsiaTheme="minorHAnsi" w:hAnsi="Cambria Math" w:cstheme="minorBidi"/>
            <w:sz w:val="24"/>
            <w:szCs w:val="24"/>
            <w:lang w:eastAsia="fr-FR"/>
          </w:rPr>
          <m:t>=(-0.7714.</m:t>
        </m:r>
        <m:r>
          <w:rPr>
            <w:rFonts w:ascii="Cambria Math" w:eastAsiaTheme="minorHAnsi" w:hAnsi="Cambria Math" w:cstheme="minorBidi"/>
            <w:sz w:val="24"/>
            <w:szCs w:val="24"/>
            <w:lang w:eastAsia="fr-FR"/>
          </w:rPr>
          <m:t>El</m:t>
        </m:r>
        <m:r>
          <m:rPr>
            <m:sty m:val="p"/>
          </m:rPr>
          <w:rPr>
            <w:rFonts w:ascii="Cambria Math" w:eastAsiaTheme="minorHAnsi" w:hAnsi="Cambria Math" w:cstheme="minorBidi"/>
            <w:sz w:val="24"/>
            <w:szCs w:val="24"/>
            <w:lang w:eastAsia="fr-FR"/>
          </w:rPr>
          <m:t xml:space="preserve">-16.5) </m:t>
        </m:r>
        <m:r>
          <w:rPr>
            <w:rFonts w:ascii="Cambria Math" w:eastAsiaTheme="minorHAnsi" w:hAnsi="Cambria Math" w:cstheme="minorBidi"/>
            <w:sz w:val="24"/>
            <w:szCs w:val="24"/>
            <w:lang w:eastAsia="fr-FR"/>
          </w:rPr>
          <m:t>dBW</m:t>
        </m:r>
        <m:r>
          <m:rPr>
            <m:sty m:val="p"/>
          </m:rPr>
          <w:rPr>
            <w:rFonts w:ascii="Cambria Math" w:eastAsiaTheme="minorHAnsi" w:hAnsi="Cambria Math" w:cstheme="minorBidi"/>
            <w:sz w:val="24"/>
            <w:szCs w:val="24"/>
            <w:lang w:eastAsia="fr-FR"/>
          </w:rPr>
          <m:t>/100</m:t>
        </m:r>
        <m:r>
          <w:rPr>
            <w:rFonts w:ascii="Cambria Math" w:eastAsiaTheme="minorHAnsi" w:hAnsi="Cambria Math" w:cstheme="minorBidi"/>
            <w:sz w:val="24"/>
            <w:szCs w:val="24"/>
            <w:lang w:eastAsia="fr-FR"/>
          </w:rPr>
          <m:t>MHz</m:t>
        </m:r>
        <m:r>
          <m:rPr>
            <m:sty m:val="p"/>
          </m:rPr>
          <w:rPr>
            <w:rFonts w:ascii="Cambria Math" w:eastAsiaTheme="minorHAnsi" w:hAnsi="Cambria Math" w:cstheme="minorBidi"/>
            <w:sz w:val="24"/>
            <w:szCs w:val="24"/>
            <w:lang w:eastAsia="fr-FR"/>
          </w:rPr>
          <m:t xml:space="preserve">      </m:t>
        </m:r>
        <m:r>
          <w:rPr>
            <w:rFonts w:ascii="Cambria Math" w:eastAsiaTheme="minorHAnsi" w:hAnsi="Cambria Math" w:cstheme="minorBidi"/>
            <w:sz w:val="24"/>
            <w:szCs w:val="24"/>
            <w:lang w:eastAsia="fr-FR"/>
          </w:rPr>
          <m:t>for</m:t>
        </m:r>
        <m:r>
          <m:rPr>
            <m:sty m:val="p"/>
          </m:rPr>
          <w:rPr>
            <w:rFonts w:ascii="Cambria Math" w:eastAsiaTheme="minorHAnsi" w:hAnsi="Cambria Math" w:cstheme="minorBidi"/>
            <w:sz w:val="24"/>
            <w:szCs w:val="24"/>
            <w:lang w:eastAsia="fr-FR"/>
          </w:rPr>
          <m:t xml:space="preserve">   -4.53°≤</m:t>
        </m:r>
        <m:r>
          <w:rPr>
            <w:rFonts w:ascii="Cambria Math" w:eastAsiaTheme="minorHAnsi" w:hAnsi="Cambria Math" w:cstheme="minorBidi"/>
            <w:sz w:val="24"/>
            <w:szCs w:val="24"/>
            <w:lang w:eastAsia="fr-FR"/>
          </w:rPr>
          <m:t>El</m:t>
        </m:r>
        <m:r>
          <m:rPr>
            <m:sty m:val="p"/>
          </m:rPr>
          <w:rPr>
            <w:rFonts w:ascii="Cambria Math" w:eastAsiaTheme="minorHAnsi" w:hAnsi="Cambria Math" w:cstheme="minorBidi"/>
            <w:sz w:val="24"/>
            <w:szCs w:val="24"/>
            <w:lang w:eastAsia="fr-FR"/>
          </w:rPr>
          <m:t>&lt;35°</m:t>
        </m:r>
      </m:oMath>
    </w:p>
    <w:p w14:paraId="3FDEB82B" w14:textId="77777777" w:rsidR="006A65AF" w:rsidRPr="00E571E3" w:rsidRDefault="006A65AF" w:rsidP="006A65AF">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sz w:val="24"/>
          <w:szCs w:val="24"/>
          <w:lang w:eastAsia="fr-FR"/>
        </w:rPr>
      </w:pPr>
      <w:r w:rsidRPr="00E571E3">
        <w:rPr>
          <w:rFonts w:asciiTheme="minorHAnsi" w:eastAsiaTheme="minorHAnsi" w:hAnsiTheme="minorHAnsi" w:cstheme="minorBidi"/>
          <w:iCs/>
          <w:sz w:val="24"/>
          <w:szCs w:val="24"/>
          <w:lang w:eastAsia="fr-FR"/>
        </w:rPr>
        <w:tab/>
      </w:r>
      <w:r w:rsidRPr="00E571E3">
        <w:rPr>
          <w:rFonts w:asciiTheme="minorHAnsi" w:eastAsiaTheme="minorHAnsi" w:hAnsiTheme="minorHAnsi" w:cstheme="minorBidi"/>
          <w:iCs/>
          <w:sz w:val="24"/>
          <w:szCs w:val="24"/>
          <w:lang w:eastAsia="fr-FR"/>
        </w:rPr>
        <w:tab/>
      </w:r>
      <m:oMath>
        <m:r>
          <w:rPr>
            <w:rFonts w:ascii="Cambria Math" w:eastAsiaTheme="minorHAnsi" w:hAnsi="Cambria Math" w:cstheme="minorBidi"/>
            <w:sz w:val="24"/>
            <w:szCs w:val="24"/>
            <w:lang w:eastAsia="fr-FR"/>
          </w:rPr>
          <m:t>EIRP</m:t>
        </m:r>
        <m:r>
          <m:rPr>
            <m:sty m:val="p"/>
          </m:rPr>
          <w:rPr>
            <w:rFonts w:ascii="Cambria Math" w:eastAsiaTheme="minorHAnsi" w:hAnsi="Cambria Math" w:cstheme="minorBidi"/>
            <w:sz w:val="24"/>
            <w:szCs w:val="24"/>
            <w:lang w:eastAsia="fr-FR"/>
          </w:rPr>
          <m:t xml:space="preserve">=-43.5 </m:t>
        </m:r>
        <m:r>
          <w:rPr>
            <w:rFonts w:ascii="Cambria Math" w:eastAsiaTheme="minorHAnsi" w:hAnsi="Cambria Math" w:cstheme="minorBidi"/>
            <w:sz w:val="24"/>
            <w:szCs w:val="24"/>
            <w:lang w:eastAsia="fr-FR"/>
          </w:rPr>
          <m:t>dBW</m:t>
        </m:r>
        <m:r>
          <m:rPr>
            <m:sty m:val="p"/>
          </m:rPr>
          <w:rPr>
            <w:rFonts w:ascii="Cambria Math" w:eastAsiaTheme="minorHAnsi" w:hAnsi="Cambria Math" w:cstheme="minorBidi"/>
            <w:sz w:val="24"/>
            <w:szCs w:val="24"/>
            <w:lang w:eastAsia="fr-FR"/>
          </w:rPr>
          <m:t xml:space="preserve">/100 </m:t>
        </m:r>
        <m:r>
          <w:rPr>
            <w:rFonts w:ascii="Cambria Math" w:eastAsiaTheme="minorHAnsi" w:hAnsi="Cambria Math" w:cstheme="minorBidi"/>
            <w:sz w:val="24"/>
            <w:szCs w:val="24"/>
            <w:lang w:eastAsia="fr-FR"/>
          </w:rPr>
          <m:t>MHz</m:t>
        </m:r>
        <m:r>
          <m:rPr>
            <m:sty m:val="p"/>
          </m:rPr>
          <w:rPr>
            <w:rFonts w:ascii="Cambria Math" w:eastAsiaTheme="minorHAnsi" w:hAnsi="Cambria Math" w:cstheme="minorBidi"/>
            <w:sz w:val="24"/>
            <w:szCs w:val="24"/>
            <w:lang w:eastAsia="fr-FR"/>
          </w:rPr>
          <m:t xml:space="preserve">                </m:t>
        </m:r>
        <m:r>
          <w:rPr>
            <w:rFonts w:ascii="Cambria Math" w:eastAsiaTheme="minorHAnsi" w:hAnsi="Cambria Math" w:cstheme="minorBidi"/>
            <w:sz w:val="24"/>
            <w:szCs w:val="24"/>
            <w:lang w:eastAsia="fr-FR"/>
          </w:rPr>
          <m:t>for</m:t>
        </m:r>
        <m:r>
          <m:rPr>
            <m:sty m:val="p"/>
          </m:rPr>
          <w:rPr>
            <w:rFonts w:ascii="Cambria Math" w:eastAsiaTheme="minorHAnsi" w:hAnsi="Cambria Math" w:cstheme="minorBidi"/>
            <w:sz w:val="24"/>
            <w:szCs w:val="24"/>
            <w:lang w:eastAsia="fr-FR"/>
          </w:rPr>
          <m:t xml:space="preserve">    35°≤</m:t>
        </m:r>
        <m:r>
          <w:rPr>
            <w:rFonts w:ascii="Cambria Math" w:eastAsiaTheme="minorHAnsi" w:hAnsi="Cambria Math" w:cstheme="minorBidi"/>
            <w:sz w:val="24"/>
            <w:szCs w:val="24"/>
            <w:lang w:eastAsia="fr-FR"/>
          </w:rPr>
          <m:t>El</m:t>
        </m:r>
        <m:r>
          <m:rPr>
            <m:sty m:val="p"/>
          </m:rPr>
          <w:rPr>
            <w:rFonts w:ascii="Cambria Math" w:eastAsiaTheme="minorHAnsi" w:hAnsi="Cambria Math" w:cstheme="minorBidi"/>
            <w:sz w:val="24"/>
            <w:szCs w:val="24"/>
            <w:lang w:eastAsia="fr-FR"/>
          </w:rPr>
          <m:t>&lt;90°</m:t>
        </m:r>
      </m:oMath>
    </w:p>
    <w:p w14:paraId="5E4C1E5D"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sz w:val="24"/>
          <w:szCs w:val="24"/>
          <w:lang w:val="en-GB" w:eastAsia="ja-JP"/>
        </w:rPr>
      </w:pPr>
      <w:r w:rsidRPr="00E571E3">
        <w:rPr>
          <w:sz w:val="24"/>
          <w:szCs w:val="24"/>
          <w:lang w:eastAsia="fr-FR"/>
        </w:rPr>
        <w:tab/>
      </w:r>
      <w:proofErr w:type="gramStart"/>
      <w:r w:rsidRPr="00E571E3">
        <w:rPr>
          <w:sz w:val="24"/>
          <w:szCs w:val="24"/>
          <w:lang w:eastAsia="fr-FR"/>
        </w:rPr>
        <w:t>where</w:t>
      </w:r>
      <w:proofErr w:type="gramEnd"/>
      <w:r w:rsidRPr="00E571E3">
        <w:rPr>
          <w:sz w:val="24"/>
          <w:szCs w:val="24"/>
          <w:lang w:val="en-GB" w:eastAsia="ja-JP"/>
        </w:rPr>
        <w:t xml:space="preserve"> El is the elevation angle in° (angles of arrival above the horizontal plane);</w:t>
      </w:r>
    </w:p>
    <w:p w14:paraId="2935C056"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720" w:hanging="720"/>
        <w:textAlignment w:val="baseline"/>
        <w:rPr>
          <w:sz w:val="24"/>
          <w:szCs w:val="24"/>
          <w:lang w:val="en-GB"/>
        </w:rPr>
      </w:pPr>
      <w:r w:rsidRPr="00E571E3">
        <w:rPr>
          <w:sz w:val="24"/>
          <w:szCs w:val="24"/>
          <w:lang w:val="en-GB"/>
        </w:rPr>
        <w:t>6</w:t>
      </w:r>
      <w:r w:rsidRPr="00E571E3">
        <w:rPr>
          <w:sz w:val="24"/>
          <w:szCs w:val="24"/>
          <w:lang w:val="en-GB"/>
        </w:rPr>
        <w:tab/>
        <w:t xml:space="preserve">that for the purpose of protecting the Earth Exploration Satellite passive services the EIRP in the band 23.6-24 GHz per HAPS ground station operating in the band 24.25-24.75 GHz shall not exceed -36 </w:t>
      </w:r>
      <w:proofErr w:type="spellStart"/>
      <w:r w:rsidRPr="00E571E3">
        <w:rPr>
          <w:sz w:val="24"/>
          <w:szCs w:val="24"/>
          <w:lang w:val="en-GB"/>
        </w:rPr>
        <w:t>dBW</w:t>
      </w:r>
      <w:proofErr w:type="spellEnd"/>
      <w:r w:rsidRPr="00E571E3">
        <w:rPr>
          <w:sz w:val="24"/>
          <w:szCs w:val="24"/>
          <w:lang w:val="en-GB"/>
        </w:rPr>
        <w:t>/200 MHz</w:t>
      </w:r>
      <w:proofErr w:type="gramStart"/>
      <w:r w:rsidRPr="00E571E3">
        <w:rPr>
          <w:sz w:val="24"/>
          <w:szCs w:val="24"/>
          <w:lang w:val="en-GB"/>
        </w:rPr>
        <w:t>;</w:t>
      </w:r>
      <w:proofErr w:type="gramEnd"/>
      <w:r w:rsidRPr="00E571E3">
        <w:rPr>
          <w:sz w:val="24"/>
          <w:szCs w:val="24"/>
          <w:lang w:val="en-GB"/>
        </w:rPr>
        <w:t xml:space="preserve"> </w:t>
      </w:r>
    </w:p>
    <w:p w14:paraId="0E2061F6"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sz w:val="24"/>
          <w:szCs w:val="24"/>
          <w:lang w:val="en-GB"/>
        </w:rPr>
      </w:pPr>
      <w:r w:rsidRPr="00E571E3">
        <w:rPr>
          <w:sz w:val="24"/>
          <w:szCs w:val="24"/>
          <w:lang w:val="en-GB"/>
        </w:rPr>
        <w:t xml:space="preserve">7           that with respect to HAPS, the provisions of No. </w:t>
      </w:r>
      <w:r w:rsidRPr="00E571E3">
        <w:rPr>
          <w:b/>
          <w:bCs/>
          <w:sz w:val="24"/>
          <w:szCs w:val="24"/>
          <w:lang w:val="en-GB"/>
        </w:rPr>
        <w:t>5.536A</w:t>
      </w:r>
      <w:r w:rsidRPr="00E571E3">
        <w:rPr>
          <w:sz w:val="24"/>
          <w:szCs w:val="24"/>
          <w:lang w:val="en-GB"/>
        </w:rPr>
        <w:t xml:space="preserve"> shall not apply; </w:t>
      </w:r>
    </w:p>
    <w:p w14:paraId="0B5ACF1F"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E571E3">
        <w:rPr>
          <w:sz w:val="24"/>
          <w:szCs w:val="24"/>
          <w:lang w:val="en-GB"/>
        </w:rPr>
        <w:t>8</w:t>
      </w:r>
      <w:r w:rsidRPr="00E571E3">
        <w:rPr>
          <w:sz w:val="24"/>
          <w:szCs w:val="24"/>
          <w:lang w:val="en-GB"/>
        </w:rPr>
        <w:tab/>
        <w:t xml:space="preserve">that in order to ensure the protection of in-band SRS/EESS satellite services from the HAPS platform or from the HAPS ground station in the band 25.5-27.0 GHz, the PFD of a HAPS shall not exceed the threshold values below at the SRS/EESS earth stations. The EESS PFD threshold values shall be applied at earth </w:t>
      </w:r>
      <w:proofErr w:type="gramStart"/>
      <w:r w:rsidRPr="00E571E3">
        <w:rPr>
          <w:sz w:val="24"/>
          <w:szCs w:val="24"/>
          <w:lang w:val="en-GB"/>
        </w:rPr>
        <w:t>stations which</w:t>
      </w:r>
      <w:proofErr w:type="gramEnd"/>
      <w:r w:rsidRPr="00E571E3">
        <w:rPr>
          <w:sz w:val="24"/>
          <w:szCs w:val="24"/>
          <w:lang w:val="en-GB"/>
        </w:rPr>
        <w:t xml:space="preserve"> only support EESS operations. If the PFD threshold values below are exceeded, then HAPS shall coordinate in accordance with No. 9.18, taking into account the parameters of the relevant systems. </w:t>
      </w:r>
    </w:p>
    <w:p w14:paraId="35C886F1" w14:textId="77777777" w:rsidR="006A65AF" w:rsidRPr="00E571E3" w:rsidRDefault="006A65AF" w:rsidP="006A65A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4"/>
          <w:szCs w:val="24"/>
          <w:lang w:val="fr-CH"/>
        </w:rPr>
      </w:pPr>
      <w:r w:rsidRPr="00E571E3">
        <w:rPr>
          <w:rFonts w:ascii="Times New Roman Bold" w:hAnsi="Times New Roman Bold" w:cs="Times New Roman Bold"/>
          <w:b/>
          <w:sz w:val="24"/>
          <w:szCs w:val="24"/>
          <w:lang w:val="en-GB"/>
        </w:rPr>
        <w:tab/>
      </w:r>
      <w:r w:rsidRPr="00E571E3">
        <w:rPr>
          <w:rFonts w:ascii="Times New Roman Bold" w:hAnsi="Times New Roman Bold" w:cs="Times New Roman Bold"/>
          <w:b/>
          <w:sz w:val="24"/>
          <w:szCs w:val="24"/>
          <w:lang w:val="fr-CH"/>
        </w:rPr>
        <w:t>SRS</w:t>
      </w:r>
    </w:p>
    <w:p w14:paraId="68EDAB9B" w14:textId="77777777" w:rsidR="006A65AF" w:rsidRPr="00E571E3" w:rsidRDefault="006A65AF" w:rsidP="006A65AF">
      <w:pPr>
        <w:rPr>
          <w:rFonts w:eastAsiaTheme="minorEastAsia"/>
          <w:sz w:val="24"/>
          <w:szCs w:val="24"/>
        </w:rPr>
      </w:pPr>
      <m:oMathPara>
        <m:oMath>
          <m:r>
            <m:rPr>
              <m:sty m:val="p"/>
            </m:rPr>
            <w:rPr>
              <w:rFonts w:ascii="Cambria Math" w:hAnsi="Cambria Math"/>
              <w:sz w:val="24"/>
              <w:szCs w:val="24"/>
            </w:rPr>
            <w:br/>
          </m:r>
        </m:oMath>
        <m:oMath>
          <m:r>
            <w:rPr>
              <w:rFonts w:ascii="Cambria Math" w:hAnsi="Cambria Math"/>
              <w:sz w:val="24"/>
              <w:szCs w:val="24"/>
            </w:rPr>
            <m:t>PFD, dB</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*MHz</m:t>
                  </m:r>
                </m:den>
              </m:f>
            </m:e>
          </m:d>
          <m:r>
            <w:rPr>
              <w:rFonts w:ascii="Cambria Math" w:hAnsi="Cambria Math"/>
              <w:sz w:val="24"/>
              <w:szCs w:val="24"/>
            </w:rPr>
            <m:t>=</m:t>
          </m:r>
          <m:d>
            <m:dPr>
              <m:begChr m:val="{"/>
              <m:endChr m:val=""/>
              <m:ctrlPr>
                <w:rPr>
                  <w:rFonts w:ascii="Cambria Math" w:hAnsi="Cambria Math"/>
                  <w:i/>
                  <w:sz w:val="24"/>
                  <w:szCs w:val="24"/>
                </w:rPr>
              </m:ctrlPr>
            </m:dPr>
            <m:e>
              <m:m>
                <m:mPr>
                  <m:rSpRule m:val="1"/>
                  <m:cGpRule m:val="4"/>
                  <m:cGp m:val="12"/>
                  <m:mcs>
                    <m:mc>
                      <m:mcPr>
                        <m:count m:val="2"/>
                        <m:mcJc m:val="left"/>
                      </m:mcPr>
                    </m:mc>
                  </m:mcs>
                  <m:ctrlPr>
                    <w:rPr>
                      <w:rFonts w:ascii="Cambria Math" w:hAnsi="Cambria Math"/>
                      <w:i/>
                      <w:sz w:val="24"/>
                      <w:szCs w:val="24"/>
                    </w:rPr>
                  </m:ctrlPr>
                </m:mPr>
                <m:mr>
                  <m:e>
                    <m:r>
                      <m:rPr>
                        <m:sty m:val="p"/>
                      </m:rPr>
                      <w:rPr>
                        <w:rFonts w:ascii="Cambria Math" w:hAnsi="Cambria Math"/>
                        <w:sz w:val="24"/>
                        <w:szCs w:val="24"/>
                      </w:rPr>
                      <m:t xml:space="preserve">-138.8+25 * </m:t>
                    </m:r>
                    <m:func>
                      <m:funcPr>
                        <m:ctrlPr>
                          <w:rPr>
                            <w:rFonts w:ascii="Cambria Math" w:hAnsi="Cambria Math"/>
                            <w:sz w:val="24"/>
                            <w:szCs w:val="24"/>
                          </w:rPr>
                        </m:ctrlPr>
                      </m:funcPr>
                      <m:fName>
                        <m:r>
                          <m:rPr>
                            <m:sty m:val="p"/>
                          </m:rPr>
                          <w:rPr>
                            <w:rFonts w:ascii="Cambria Math" w:hAnsi="Cambria Math"/>
                            <w:sz w:val="24"/>
                            <w:szCs w:val="24"/>
                          </w:rPr>
                          <m:t>log</m:t>
                        </m:r>
                      </m:fName>
                      <m:e>
                        <m:d>
                          <m:dPr>
                            <m:ctrlPr>
                              <w:rPr>
                                <w:rFonts w:ascii="Cambria Math" w:hAnsi="Cambria Math"/>
                                <w:sz w:val="24"/>
                                <w:szCs w:val="24"/>
                              </w:rPr>
                            </m:ctrlPr>
                          </m:dPr>
                          <m:e>
                            <m:r>
                              <m:rPr>
                                <m:sty m:val="p"/>
                              </m:rPr>
                              <w:rPr>
                                <w:rFonts w:ascii="Cambria Math" w:hAnsi="Cambria Math"/>
                                <w:sz w:val="24"/>
                                <w:szCs w:val="24"/>
                              </w:rPr>
                              <m:t>5-φ</m:t>
                            </m:r>
                          </m:e>
                        </m:d>
                      </m:e>
                    </m:func>
                  </m:e>
                  <m:e>
                    <m:r>
                      <w:rPr>
                        <w:rFonts w:ascii="Cambria Math" w:hAnsi="Cambria Math"/>
                        <w:sz w:val="24"/>
                        <w:szCs w:val="24"/>
                      </w:rPr>
                      <m:t>0≤φ&lt;4.925</m:t>
                    </m:r>
                  </m:e>
                </m:mr>
                <m:mr>
                  <m:e>
                    <m:r>
                      <w:rPr>
                        <w:rFonts w:ascii="Cambria Math" w:hAnsi="Cambria Math"/>
                        <w:sz w:val="24"/>
                        <w:szCs w:val="24"/>
                      </w:rPr>
                      <m:t>-166.9</m:t>
                    </m:r>
                    <m:ctrlPr>
                      <w:rPr>
                        <w:rFonts w:ascii="Cambria Math" w:eastAsia="Cambria Math" w:hAnsi="Cambria Math" w:cs="Cambria Math"/>
                        <w:i/>
                        <w:sz w:val="24"/>
                        <w:szCs w:val="24"/>
                      </w:rPr>
                    </m:ctrlPr>
                  </m:e>
                  <m:e>
                    <m:r>
                      <w:rPr>
                        <w:rFonts w:ascii="Cambria Math" w:hAnsi="Cambria Math"/>
                        <w:sz w:val="24"/>
                        <w:szCs w:val="24"/>
                      </w:rPr>
                      <m:t>4.925≤φ&lt;5</m:t>
                    </m:r>
                    <m:ctrlPr>
                      <w:rPr>
                        <w:rFonts w:ascii="Cambria Math" w:eastAsia="Cambria Math" w:hAnsi="Cambria Math" w:cs="Cambria Math"/>
                        <w:i/>
                        <w:sz w:val="24"/>
                        <w:szCs w:val="24"/>
                      </w:rPr>
                    </m:ctrlPr>
                  </m:e>
                </m:mr>
                <m:mr>
                  <m:e>
                    <m:r>
                      <w:rPr>
                        <w:rFonts w:ascii="Cambria Math" w:hAnsi="Cambria Math"/>
                        <w:sz w:val="24"/>
                        <w:szCs w:val="24"/>
                      </w:rPr>
                      <m:t>-183.9</m:t>
                    </m:r>
                  </m:e>
                  <m:e>
                    <m:r>
                      <w:rPr>
                        <w:rFonts w:ascii="Cambria Math" w:hAnsi="Cambria Math"/>
                        <w:sz w:val="24"/>
                        <w:szCs w:val="24"/>
                      </w:rPr>
                      <m:t>5≤φ≤90</m:t>
                    </m:r>
                  </m:e>
                </m:mr>
              </m:m>
            </m:e>
          </m:d>
        </m:oMath>
      </m:oMathPara>
    </w:p>
    <w:p w14:paraId="00DD5445"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rFonts w:eastAsia="SimSun"/>
          <w:sz w:val="24"/>
          <w:szCs w:val="24"/>
          <w:lang w:val="en-GB"/>
        </w:rPr>
      </w:pPr>
    </w:p>
    <w:p w14:paraId="45F69151"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1134"/>
        <w:textAlignment w:val="baseline"/>
        <w:rPr>
          <w:sz w:val="24"/>
          <w:szCs w:val="24"/>
          <w:lang w:val="en-GB" w:eastAsia="ja-JP"/>
        </w:rPr>
      </w:pPr>
      <w:r w:rsidRPr="00E571E3">
        <w:rPr>
          <w:sz w:val="24"/>
          <w:szCs w:val="24"/>
          <w:lang w:val="en-GB"/>
        </w:rPr>
        <w:t xml:space="preserve">Where </w:t>
      </w:r>
      <w:r w:rsidRPr="00E571E3">
        <w:rPr>
          <w:sz w:val="24"/>
          <w:szCs w:val="24"/>
          <w:lang w:eastAsia="ja-JP"/>
        </w:rPr>
        <w:t>(</w:t>
      </w:r>
      <m:oMath>
        <m:r>
          <w:rPr>
            <w:rFonts w:ascii="Cambria Math" w:hAnsi="Cambria Math"/>
            <w:sz w:val="24"/>
            <w:szCs w:val="24"/>
          </w:rPr>
          <m:t>φ</m:t>
        </m:r>
      </m:oMath>
      <w:proofErr w:type="gramStart"/>
      <w:r w:rsidRPr="00E571E3">
        <w:rPr>
          <w:sz w:val="24"/>
          <w:szCs w:val="24"/>
          <w:lang w:eastAsia="ja-JP"/>
        </w:rPr>
        <w:t xml:space="preserve">) </w:t>
      </w:r>
      <w:r w:rsidRPr="00E571E3">
        <w:rPr>
          <w:sz w:val="24"/>
          <w:szCs w:val="24"/>
          <w:lang w:val="en-GB" w:eastAsia="ja-JP"/>
        </w:rPr>
        <w:t xml:space="preserve"> is</w:t>
      </w:r>
      <w:proofErr w:type="gramEnd"/>
      <w:r w:rsidRPr="00E571E3">
        <w:rPr>
          <w:sz w:val="24"/>
          <w:szCs w:val="24"/>
          <w:lang w:val="en-GB" w:eastAsia="ja-JP"/>
        </w:rPr>
        <w:t xml:space="preserve"> the angle of arrival </w:t>
      </w:r>
      <w:r w:rsidRPr="00E571E3">
        <w:rPr>
          <w:sz w:val="24"/>
          <w:szCs w:val="24"/>
          <w:lang w:eastAsia="ja-JP"/>
        </w:rPr>
        <w:t>(</w:t>
      </w:r>
      <m:oMath>
        <m:r>
          <w:rPr>
            <w:rFonts w:ascii="Cambria Math" w:hAnsi="Cambria Math"/>
            <w:sz w:val="24"/>
            <w:szCs w:val="24"/>
          </w:rPr>
          <m:t>φ</m:t>
        </m:r>
      </m:oMath>
      <w:r w:rsidRPr="00E571E3">
        <w:rPr>
          <w:sz w:val="24"/>
          <w:szCs w:val="24"/>
          <w:lang w:eastAsia="ja-JP"/>
        </w:rPr>
        <w:t xml:space="preserve">) </w:t>
      </w:r>
      <w:r w:rsidRPr="00E571E3">
        <w:rPr>
          <w:sz w:val="24"/>
          <w:szCs w:val="24"/>
          <w:lang w:val="en-GB" w:eastAsia="ja-JP"/>
        </w:rPr>
        <w:t xml:space="preserve"> of the interfering signal above the local horizontal plane at the SRS antenna. </w:t>
      </w:r>
    </w:p>
    <w:p w14:paraId="1F319763"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sz w:val="24"/>
          <w:szCs w:val="24"/>
        </w:rPr>
      </w:pPr>
      <w:r w:rsidRPr="00E571E3">
        <w:rPr>
          <w:sz w:val="24"/>
          <w:szCs w:val="24"/>
          <w:lang w:val="en-GB" w:eastAsia="ja-JP"/>
        </w:rPr>
        <w:tab/>
      </w:r>
    </w:p>
    <w:p w14:paraId="4C89706E" w14:textId="77777777" w:rsidR="006A65AF" w:rsidRPr="00E571E3" w:rsidRDefault="006A65AF" w:rsidP="006A65A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4"/>
          <w:szCs w:val="24"/>
          <w:lang w:val="fr-CH"/>
        </w:rPr>
      </w:pPr>
      <w:r w:rsidRPr="00E571E3">
        <w:rPr>
          <w:rFonts w:ascii="Times New Roman Bold" w:hAnsi="Times New Roman Bold" w:cs="Times New Roman Bold"/>
          <w:b/>
          <w:sz w:val="24"/>
          <w:szCs w:val="24"/>
          <w:lang w:val="en-GB"/>
        </w:rPr>
        <w:tab/>
      </w:r>
      <w:r w:rsidRPr="00E571E3">
        <w:rPr>
          <w:rFonts w:ascii="Times New Roman Bold" w:hAnsi="Times New Roman Bold" w:cs="Times New Roman Bold"/>
          <w:b/>
          <w:sz w:val="24"/>
          <w:szCs w:val="24"/>
          <w:lang w:val="fr-CH"/>
        </w:rPr>
        <w:t xml:space="preserve">EESS NGSO </w:t>
      </w:r>
    </w:p>
    <w:p w14:paraId="4FAB0008" w14:textId="77777777" w:rsidR="006A65AF" w:rsidRPr="00E571E3" w:rsidRDefault="006A65AF" w:rsidP="006A65AF">
      <w:pPr>
        <w:rPr>
          <w:rFonts w:eastAsiaTheme="minorEastAsia"/>
          <w:sz w:val="24"/>
          <w:szCs w:val="24"/>
        </w:rPr>
      </w:pPr>
      <m:oMathPara>
        <m:oMath>
          <m:r>
            <m:rPr>
              <m:sty m:val="p"/>
            </m:rPr>
            <w:rPr>
              <w:rFonts w:ascii="Cambria Math" w:hAnsi="Cambria Math"/>
              <w:sz w:val="24"/>
              <w:szCs w:val="24"/>
            </w:rPr>
            <w:br/>
          </m:r>
        </m:oMath>
        <m:oMath>
          <m:r>
            <w:rPr>
              <w:rFonts w:ascii="Cambria Math" w:hAnsi="Cambria Math"/>
              <w:sz w:val="24"/>
              <w:szCs w:val="24"/>
            </w:rPr>
            <m:t>PFD, dB</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*MHz</m:t>
                  </m:r>
                </m:den>
              </m:f>
            </m:e>
          </m:d>
          <m:r>
            <w:rPr>
              <w:rFonts w:ascii="Cambria Math" w:hAnsi="Cambria Math"/>
              <w:sz w:val="24"/>
              <w:szCs w:val="24"/>
            </w:rPr>
            <m:t>=</m:t>
          </m:r>
          <m:d>
            <m:dPr>
              <m:begChr m:val="{"/>
              <m:endChr m:val=""/>
              <m:ctrlPr>
                <w:rPr>
                  <w:rFonts w:ascii="Cambria Math" w:hAnsi="Cambria Math"/>
                  <w:i/>
                  <w:sz w:val="24"/>
                  <w:szCs w:val="24"/>
                </w:rPr>
              </m:ctrlPr>
            </m:dPr>
            <m:e>
              <m:m>
                <m:mPr>
                  <m:rSpRule m:val="1"/>
                  <m:cGpRule m:val="4"/>
                  <m:cGp m:val="12"/>
                  <m:mcs>
                    <m:mc>
                      <m:mcPr>
                        <m:count m:val="2"/>
                        <m:mcJc m:val="left"/>
                      </m:mcPr>
                    </m:mc>
                  </m:mcs>
                  <m:ctrlPr>
                    <w:rPr>
                      <w:rFonts w:ascii="Cambria Math" w:hAnsi="Cambria Math"/>
                      <w:i/>
                      <w:sz w:val="24"/>
                      <w:szCs w:val="24"/>
                    </w:rPr>
                  </m:ctrlPr>
                </m:mPr>
                <m:mr>
                  <m:e>
                    <m:r>
                      <m:rPr>
                        <m:sty m:val="p"/>
                      </m:rPr>
                      <w:rPr>
                        <w:rFonts w:ascii="Cambria Math" w:hAnsi="Cambria Math"/>
                        <w:sz w:val="24"/>
                        <w:szCs w:val="24"/>
                      </w:rPr>
                      <m:t xml:space="preserve">-108.8+(25 * </m:t>
                    </m:r>
                    <m:func>
                      <m:funcPr>
                        <m:ctrlPr>
                          <w:rPr>
                            <w:rFonts w:ascii="Cambria Math" w:hAnsi="Cambria Math"/>
                            <w:sz w:val="24"/>
                            <w:szCs w:val="24"/>
                          </w:rPr>
                        </m:ctrlPr>
                      </m:funcPr>
                      <m:fName>
                        <m:r>
                          <m:rPr>
                            <m:sty m:val="p"/>
                          </m:rPr>
                          <w:rPr>
                            <w:rFonts w:ascii="Cambria Math" w:hAnsi="Cambria Math"/>
                            <w:sz w:val="24"/>
                            <w:szCs w:val="24"/>
                          </w:rPr>
                          <m:t>log</m:t>
                        </m:r>
                      </m:fName>
                      <m:e>
                        <m:d>
                          <m:dPr>
                            <m:ctrlPr>
                              <w:rPr>
                                <w:rFonts w:ascii="Cambria Math" w:hAnsi="Cambria Math"/>
                                <w:sz w:val="24"/>
                                <w:szCs w:val="24"/>
                              </w:rPr>
                            </m:ctrlPr>
                          </m:dPr>
                          <m:e>
                            <m:r>
                              <m:rPr>
                                <m:sty m:val="p"/>
                              </m:rPr>
                              <w:rPr>
                                <w:rFonts w:ascii="Cambria Math" w:hAnsi="Cambria Math"/>
                                <w:sz w:val="24"/>
                                <w:szCs w:val="24"/>
                              </w:rPr>
                              <m:t>3-φ</m:t>
                            </m:r>
                          </m:e>
                        </m:d>
                      </m:e>
                    </m:func>
                  </m:e>
                  <m:e>
                    <m:r>
                      <w:rPr>
                        <w:rFonts w:ascii="Cambria Math" w:hAnsi="Cambria Math"/>
                        <w:sz w:val="24"/>
                        <w:szCs w:val="24"/>
                      </w:rPr>
                      <m:t>0≤φ&lt;2.808</m:t>
                    </m:r>
                  </m:e>
                </m:mr>
                <m:mr>
                  <m:e>
                    <m:r>
                      <w:rPr>
                        <w:rFonts w:ascii="Cambria Math" w:hAnsi="Cambria Math"/>
                        <w:sz w:val="24"/>
                        <w:szCs w:val="24"/>
                      </w:rPr>
                      <m:t>-126.7</m:t>
                    </m:r>
                    <m:ctrlPr>
                      <w:rPr>
                        <w:rFonts w:ascii="Cambria Math" w:eastAsia="Cambria Math" w:hAnsi="Cambria Math" w:cs="Cambria Math"/>
                        <w:i/>
                        <w:sz w:val="24"/>
                        <w:szCs w:val="24"/>
                      </w:rPr>
                    </m:ctrlPr>
                  </m:e>
                  <m:e>
                    <m:r>
                      <w:rPr>
                        <w:rFonts w:ascii="Cambria Math" w:hAnsi="Cambria Math"/>
                        <w:sz w:val="24"/>
                        <w:szCs w:val="24"/>
                      </w:rPr>
                      <m:t>2.808≤φ&lt;3</m:t>
                    </m:r>
                    <m:ctrlPr>
                      <w:rPr>
                        <w:rFonts w:ascii="Cambria Math" w:eastAsia="Cambria Math" w:hAnsi="Cambria Math" w:cs="Cambria Math"/>
                        <w:i/>
                        <w:sz w:val="24"/>
                        <w:szCs w:val="24"/>
                      </w:rPr>
                    </m:ctrlPr>
                  </m:e>
                </m:mr>
                <m:mr>
                  <m:e>
                    <m:r>
                      <w:rPr>
                        <w:rFonts w:ascii="Cambria Math" w:hAnsi="Cambria Math"/>
                        <w:sz w:val="24"/>
                        <w:szCs w:val="24"/>
                      </w:rPr>
                      <m:t>-143.4</m:t>
                    </m:r>
                  </m:e>
                  <m:e>
                    <m:r>
                      <w:rPr>
                        <w:rFonts w:ascii="Cambria Math" w:hAnsi="Cambria Math"/>
                        <w:sz w:val="24"/>
                        <w:szCs w:val="24"/>
                      </w:rPr>
                      <m:t>3≤φ≤90</m:t>
                    </m:r>
                  </m:e>
                </m:mr>
              </m:m>
            </m:e>
          </m:d>
        </m:oMath>
      </m:oMathPara>
    </w:p>
    <w:p w14:paraId="6E2D051A"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rFonts w:eastAsia="SimSun"/>
          <w:sz w:val="24"/>
          <w:szCs w:val="24"/>
          <w:lang w:val="en-GB"/>
        </w:rPr>
      </w:pPr>
    </w:p>
    <w:p w14:paraId="50299A40"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1134"/>
        <w:jc w:val="both"/>
        <w:textAlignment w:val="baseline"/>
        <w:rPr>
          <w:sz w:val="24"/>
          <w:szCs w:val="24"/>
        </w:rPr>
      </w:pPr>
      <w:r w:rsidRPr="00E571E3">
        <w:rPr>
          <w:sz w:val="24"/>
          <w:szCs w:val="24"/>
          <w:lang w:val="en-GB"/>
        </w:rPr>
        <w:t xml:space="preserve">Where </w:t>
      </w:r>
      <w:r w:rsidRPr="00E571E3">
        <w:rPr>
          <w:sz w:val="24"/>
          <w:szCs w:val="24"/>
          <w:lang w:eastAsia="ja-JP"/>
        </w:rPr>
        <w:t>(</w:t>
      </w:r>
      <m:oMath>
        <m:r>
          <w:rPr>
            <w:rFonts w:ascii="Cambria Math" w:hAnsi="Cambria Math"/>
            <w:sz w:val="24"/>
            <w:szCs w:val="24"/>
          </w:rPr>
          <m:t>φ</m:t>
        </m:r>
      </m:oMath>
      <w:proofErr w:type="gramStart"/>
      <w:r w:rsidRPr="00E571E3">
        <w:rPr>
          <w:sz w:val="24"/>
          <w:szCs w:val="24"/>
          <w:lang w:eastAsia="ja-JP"/>
        </w:rPr>
        <w:t xml:space="preserve">) </w:t>
      </w:r>
      <w:r w:rsidRPr="00E571E3">
        <w:rPr>
          <w:sz w:val="24"/>
          <w:szCs w:val="24"/>
          <w:lang w:val="en-GB" w:eastAsia="ja-JP"/>
        </w:rPr>
        <w:t xml:space="preserve"> is</w:t>
      </w:r>
      <w:proofErr w:type="gramEnd"/>
      <w:r w:rsidRPr="00E571E3">
        <w:rPr>
          <w:sz w:val="24"/>
          <w:szCs w:val="24"/>
          <w:lang w:val="en-GB" w:eastAsia="ja-JP"/>
        </w:rPr>
        <w:t xml:space="preserve"> the angle of arrival </w:t>
      </w:r>
      <w:r w:rsidRPr="00E571E3">
        <w:rPr>
          <w:sz w:val="24"/>
          <w:szCs w:val="24"/>
          <w:lang w:eastAsia="ja-JP"/>
        </w:rPr>
        <w:t>(</w:t>
      </w:r>
      <m:oMath>
        <m:r>
          <w:rPr>
            <w:rFonts w:ascii="Cambria Math" w:hAnsi="Cambria Math"/>
            <w:sz w:val="24"/>
            <w:szCs w:val="24"/>
          </w:rPr>
          <m:t>φ</m:t>
        </m:r>
      </m:oMath>
      <w:r w:rsidRPr="00E571E3">
        <w:rPr>
          <w:sz w:val="24"/>
          <w:szCs w:val="24"/>
          <w:lang w:eastAsia="ja-JP"/>
        </w:rPr>
        <w:t xml:space="preserve">) </w:t>
      </w:r>
      <w:r w:rsidRPr="00E571E3">
        <w:rPr>
          <w:sz w:val="24"/>
          <w:szCs w:val="24"/>
          <w:lang w:val="en-GB" w:eastAsia="ja-JP"/>
        </w:rPr>
        <w:t xml:space="preserve">of the interfering signal above the local horizontal plane at the EESS antenna. </w:t>
      </w:r>
    </w:p>
    <w:p w14:paraId="670F60FD" w14:textId="77777777" w:rsidR="006A65AF" w:rsidRPr="00E571E3" w:rsidRDefault="006A65AF" w:rsidP="006A65A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4"/>
          <w:szCs w:val="24"/>
          <w:lang w:val="fr-CH"/>
        </w:rPr>
      </w:pPr>
      <w:r w:rsidRPr="00E571E3">
        <w:rPr>
          <w:rFonts w:ascii="Times New Roman Bold" w:hAnsi="Times New Roman Bold" w:cs="Times New Roman Bold"/>
          <w:b/>
          <w:sz w:val="24"/>
          <w:szCs w:val="24"/>
          <w:lang w:val="en-GB"/>
        </w:rPr>
        <w:tab/>
      </w:r>
      <w:r w:rsidRPr="00E571E3">
        <w:rPr>
          <w:rFonts w:ascii="Times New Roman Bold" w:hAnsi="Times New Roman Bold" w:cs="Times New Roman Bold"/>
          <w:b/>
          <w:sz w:val="24"/>
          <w:szCs w:val="24"/>
          <w:lang w:val="fr-CH"/>
        </w:rPr>
        <w:t xml:space="preserve">EESS GSO </w:t>
      </w:r>
    </w:p>
    <w:p w14:paraId="5408BEA6" w14:textId="77777777" w:rsidR="006A65AF" w:rsidRPr="00E571E3" w:rsidRDefault="006A65AF" w:rsidP="006A65AF">
      <w:pPr>
        <w:rPr>
          <w:rFonts w:eastAsiaTheme="minorEastAsia"/>
          <w:sz w:val="24"/>
          <w:szCs w:val="24"/>
        </w:rPr>
      </w:pPr>
      <m:oMathPara>
        <m:oMath>
          <m:r>
            <m:rPr>
              <m:sty m:val="p"/>
            </m:rPr>
            <w:rPr>
              <w:rFonts w:ascii="Cambria Math" w:hAnsi="Cambria Math"/>
              <w:sz w:val="24"/>
              <w:szCs w:val="24"/>
            </w:rPr>
            <w:br/>
          </m:r>
        </m:oMath>
        <m:oMath>
          <m:r>
            <w:rPr>
              <w:rFonts w:ascii="Cambria Math" w:hAnsi="Cambria Math"/>
              <w:sz w:val="24"/>
              <w:szCs w:val="24"/>
            </w:rPr>
            <m:t>PFD, dB</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*MHz</m:t>
                  </m:r>
                </m:den>
              </m:f>
            </m:e>
          </m:d>
          <m:r>
            <w:rPr>
              <w:rFonts w:ascii="Cambria Math" w:hAnsi="Cambria Math"/>
              <w:sz w:val="24"/>
              <w:szCs w:val="24"/>
            </w:rPr>
            <m:t>=</m:t>
          </m:r>
          <m:d>
            <m:dPr>
              <m:begChr m:val="{"/>
              <m:endChr m:val=""/>
              <m:ctrlPr>
                <w:rPr>
                  <w:rFonts w:ascii="Cambria Math" w:hAnsi="Cambria Math"/>
                  <w:i/>
                  <w:sz w:val="24"/>
                  <w:szCs w:val="24"/>
                </w:rPr>
              </m:ctrlPr>
            </m:dPr>
            <m:e>
              <m:m>
                <m:mPr>
                  <m:rSpRule m:val="1"/>
                  <m:cGpRule m:val="4"/>
                  <m:cGp m:val="12"/>
                  <m:mcs>
                    <m:mc>
                      <m:mcPr>
                        <m:count m:val="2"/>
                        <m:mcJc m:val="left"/>
                      </m:mcPr>
                    </m:mc>
                  </m:mcs>
                  <m:ctrlPr>
                    <w:rPr>
                      <w:rFonts w:ascii="Cambria Math" w:hAnsi="Cambria Math"/>
                      <w:i/>
                      <w:sz w:val="24"/>
                      <w:szCs w:val="24"/>
                    </w:rPr>
                  </m:ctrlPr>
                </m:mPr>
                <m:mr>
                  <m:e>
                    <m:r>
                      <m:rPr>
                        <m:sty m:val="p"/>
                      </m:rPr>
                      <w:rPr>
                        <w:rFonts w:ascii="Cambria Math" w:hAnsi="Cambria Math"/>
                        <w:sz w:val="24"/>
                        <w:szCs w:val="24"/>
                      </w:rPr>
                      <m:t xml:space="preserve">-140.5+25 * </m:t>
                    </m:r>
                    <m:func>
                      <m:funcPr>
                        <m:ctrlPr>
                          <w:rPr>
                            <w:rFonts w:ascii="Cambria Math" w:hAnsi="Cambria Math"/>
                            <w:sz w:val="24"/>
                            <w:szCs w:val="24"/>
                          </w:rPr>
                        </m:ctrlPr>
                      </m:funcPr>
                      <m:fName>
                        <m:r>
                          <m:rPr>
                            <m:sty m:val="p"/>
                          </m:rPr>
                          <w:rPr>
                            <w:rFonts w:ascii="Cambria Math" w:hAnsi="Cambria Math"/>
                            <w:sz w:val="24"/>
                            <w:szCs w:val="24"/>
                          </w:rPr>
                          <m:t>log</m:t>
                        </m:r>
                      </m:fName>
                      <m:e>
                        <m:d>
                          <m:dPr>
                            <m:ctrlPr>
                              <w:rPr>
                                <w:rFonts w:ascii="Cambria Math" w:hAnsi="Cambria Math"/>
                                <w:sz w:val="24"/>
                                <w:szCs w:val="24"/>
                              </w:rPr>
                            </m:ctrlPr>
                          </m:dPr>
                          <m:e>
                            <m:r>
                              <m:rPr>
                                <m:sty m:val="p"/>
                              </m:rPr>
                              <w:rPr>
                                <w:rFonts w:ascii="Cambria Math" w:hAnsi="Cambria Math"/>
                                <w:sz w:val="24"/>
                                <w:szCs w:val="24"/>
                              </w:rPr>
                              <m:t>3-φ</m:t>
                            </m:r>
                          </m:e>
                        </m:d>
                      </m:e>
                    </m:func>
                  </m:e>
                  <m:e>
                    <m:r>
                      <w:rPr>
                        <w:rFonts w:ascii="Cambria Math" w:hAnsi="Cambria Math"/>
                        <w:sz w:val="24"/>
                        <w:szCs w:val="24"/>
                      </w:rPr>
                      <m:t>0≤φ&lt;2.808</m:t>
                    </m:r>
                  </m:e>
                </m:mr>
                <m:mr>
                  <m:e>
                    <m:r>
                      <w:rPr>
                        <w:rFonts w:ascii="Cambria Math" w:hAnsi="Cambria Math"/>
                        <w:sz w:val="24"/>
                        <w:szCs w:val="24"/>
                      </w:rPr>
                      <m:t>-158.4</m:t>
                    </m:r>
                    <m:ctrlPr>
                      <w:rPr>
                        <w:rFonts w:ascii="Cambria Math" w:eastAsia="Cambria Math" w:hAnsi="Cambria Math" w:cs="Cambria Math"/>
                        <w:i/>
                        <w:sz w:val="24"/>
                        <w:szCs w:val="24"/>
                      </w:rPr>
                    </m:ctrlPr>
                  </m:e>
                  <m:e>
                    <m:r>
                      <w:rPr>
                        <w:rFonts w:ascii="Cambria Math" w:hAnsi="Cambria Math"/>
                        <w:sz w:val="24"/>
                        <w:szCs w:val="24"/>
                      </w:rPr>
                      <m:t>2.808≤φ&lt;3</m:t>
                    </m:r>
                    <m:ctrlPr>
                      <w:rPr>
                        <w:rFonts w:ascii="Cambria Math" w:eastAsia="Cambria Math" w:hAnsi="Cambria Math" w:cs="Cambria Math"/>
                        <w:i/>
                        <w:sz w:val="24"/>
                        <w:szCs w:val="24"/>
                      </w:rPr>
                    </m:ctrlPr>
                  </m:e>
                </m:mr>
                <m:mr>
                  <m:e>
                    <m:r>
                      <w:rPr>
                        <w:rFonts w:ascii="Cambria Math" w:hAnsi="Cambria Math"/>
                        <w:sz w:val="24"/>
                        <w:szCs w:val="24"/>
                      </w:rPr>
                      <m:t>-178.5</m:t>
                    </m:r>
                  </m:e>
                  <m:e>
                    <m:r>
                      <w:rPr>
                        <w:rFonts w:ascii="Cambria Math" w:hAnsi="Cambria Math"/>
                        <w:sz w:val="24"/>
                        <w:szCs w:val="24"/>
                      </w:rPr>
                      <m:t>3≤φ≤90</m:t>
                    </m:r>
                  </m:e>
                </m:mr>
              </m:m>
            </m:e>
          </m:d>
        </m:oMath>
      </m:oMathPara>
    </w:p>
    <w:p w14:paraId="6E86BFFE"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rFonts w:eastAsia="SimSun"/>
          <w:sz w:val="24"/>
          <w:szCs w:val="24"/>
          <w:lang w:val="en-GB"/>
        </w:rPr>
      </w:pPr>
    </w:p>
    <w:p w14:paraId="42805D5F"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1134"/>
        <w:jc w:val="both"/>
        <w:textAlignment w:val="baseline"/>
        <w:rPr>
          <w:sz w:val="24"/>
          <w:szCs w:val="24"/>
        </w:rPr>
      </w:pPr>
      <w:r w:rsidRPr="00E571E3">
        <w:rPr>
          <w:sz w:val="24"/>
          <w:szCs w:val="24"/>
          <w:lang w:val="en-GB"/>
        </w:rPr>
        <w:t xml:space="preserve">Where </w:t>
      </w:r>
      <w:r w:rsidRPr="00E571E3">
        <w:rPr>
          <w:sz w:val="24"/>
          <w:szCs w:val="24"/>
          <w:lang w:eastAsia="ja-JP"/>
        </w:rPr>
        <w:t>(</w:t>
      </w:r>
      <m:oMath>
        <m:r>
          <w:rPr>
            <w:rFonts w:ascii="Cambria Math" w:hAnsi="Cambria Math"/>
            <w:sz w:val="24"/>
            <w:szCs w:val="24"/>
          </w:rPr>
          <m:t>φ</m:t>
        </m:r>
      </m:oMath>
      <w:proofErr w:type="gramStart"/>
      <w:r w:rsidRPr="00E571E3">
        <w:rPr>
          <w:sz w:val="24"/>
          <w:szCs w:val="24"/>
          <w:lang w:eastAsia="ja-JP"/>
        </w:rPr>
        <w:t xml:space="preserve">) </w:t>
      </w:r>
      <w:r w:rsidRPr="00E571E3">
        <w:rPr>
          <w:sz w:val="24"/>
          <w:szCs w:val="24"/>
          <w:lang w:val="en-GB" w:eastAsia="ja-JP"/>
        </w:rPr>
        <w:t xml:space="preserve"> is</w:t>
      </w:r>
      <w:proofErr w:type="gramEnd"/>
      <w:r w:rsidRPr="00E571E3">
        <w:rPr>
          <w:sz w:val="24"/>
          <w:szCs w:val="24"/>
          <w:lang w:val="en-GB" w:eastAsia="ja-JP"/>
        </w:rPr>
        <w:t xml:space="preserve"> the angle of arrival </w:t>
      </w:r>
      <w:r w:rsidRPr="00E571E3">
        <w:rPr>
          <w:sz w:val="24"/>
          <w:szCs w:val="24"/>
          <w:lang w:eastAsia="ja-JP"/>
        </w:rPr>
        <w:t>(</w:t>
      </w:r>
      <m:oMath>
        <m:r>
          <w:rPr>
            <w:rFonts w:ascii="Cambria Math" w:hAnsi="Cambria Math"/>
            <w:sz w:val="24"/>
            <w:szCs w:val="24"/>
          </w:rPr>
          <m:t>φ</m:t>
        </m:r>
      </m:oMath>
      <w:r w:rsidRPr="00E571E3">
        <w:rPr>
          <w:sz w:val="24"/>
          <w:szCs w:val="24"/>
          <w:lang w:eastAsia="ja-JP"/>
        </w:rPr>
        <w:t xml:space="preserve">) </w:t>
      </w:r>
      <w:r w:rsidRPr="00E571E3">
        <w:rPr>
          <w:sz w:val="24"/>
          <w:szCs w:val="24"/>
          <w:lang w:val="en-GB" w:eastAsia="ja-JP"/>
        </w:rPr>
        <w:t xml:space="preserve"> of the interfering signal above the local horizontal plane at the EESS antenna. </w:t>
      </w:r>
    </w:p>
    <w:p w14:paraId="518AE724"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1134"/>
        <w:jc w:val="both"/>
        <w:textAlignment w:val="baseline"/>
        <w:rPr>
          <w:sz w:val="24"/>
          <w:szCs w:val="24"/>
        </w:rPr>
      </w:pPr>
      <w:r w:rsidRPr="00E571E3">
        <w:rPr>
          <w:sz w:val="24"/>
          <w:szCs w:val="24"/>
          <w:lang w:val="en-GB"/>
        </w:rPr>
        <w:t xml:space="preserve">For the case of HAPS platforms to earth stations, the PFD values above applied to HAPS shall be met under clear sky conditions 100% of the time. For the case of the HAPS ground station towards an SRS/EESS Earth station path case, attenuation using the relevant ITU-R propagation Recommendations shall be applied using the following percentages: 1) SRS: .001%; 2) EESS NGSO: .005%; 3) EESS GSO: 20%, and the HAPS and SRS/EESS antenna heights shall be used in this calculation. </w:t>
      </w:r>
    </w:p>
    <w:p w14:paraId="58D243EB"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720" w:hanging="720"/>
        <w:jc w:val="both"/>
        <w:textAlignment w:val="baseline"/>
        <w:rPr>
          <w:sz w:val="24"/>
          <w:szCs w:val="24"/>
          <w:lang w:val="en-GB"/>
        </w:rPr>
      </w:pPr>
      <w:r w:rsidRPr="00E571E3">
        <w:rPr>
          <w:sz w:val="24"/>
          <w:szCs w:val="24"/>
          <w:lang w:val="en-GB"/>
        </w:rPr>
        <w:t>9</w:t>
      </w:r>
      <w:r w:rsidRPr="00E571E3">
        <w:rPr>
          <w:sz w:val="24"/>
          <w:szCs w:val="24"/>
          <w:lang w:val="en-GB"/>
        </w:rPr>
        <w:tab/>
        <w:t>that in order to ensure the protection of radio astronomy service in the band 23.6</w:t>
      </w:r>
      <w:r w:rsidRPr="00E571E3">
        <w:rPr>
          <w:sz w:val="24"/>
          <w:szCs w:val="24"/>
          <w:lang w:val="en-GB"/>
        </w:rPr>
        <w:noBreakHyphen/>
        <w:t xml:space="preserve">24 GHz from unwanted emission of HAPS ground stations operating in the band 24.25-24.75 GHz, the </w:t>
      </w:r>
      <w:proofErr w:type="spellStart"/>
      <w:r w:rsidRPr="00E571E3">
        <w:rPr>
          <w:sz w:val="24"/>
          <w:szCs w:val="24"/>
          <w:lang w:val="en-GB"/>
        </w:rPr>
        <w:t>pfd</w:t>
      </w:r>
      <w:proofErr w:type="spellEnd"/>
      <w:r w:rsidRPr="00E571E3">
        <w:rPr>
          <w:sz w:val="24"/>
          <w:szCs w:val="24"/>
          <w:lang w:val="en-GB"/>
        </w:rPr>
        <w:t xml:space="preserve"> of a HAPS ground station shall not exceed -147 </w:t>
      </w:r>
      <w:proofErr w:type="gramStart"/>
      <w:r w:rsidRPr="00E571E3">
        <w:rPr>
          <w:sz w:val="24"/>
          <w:szCs w:val="24"/>
          <w:lang w:val="en-GB"/>
        </w:rPr>
        <w:t>dB(</w:t>
      </w:r>
      <w:proofErr w:type="gramEnd"/>
      <w:r w:rsidRPr="00E571E3">
        <w:rPr>
          <w:sz w:val="24"/>
          <w:szCs w:val="24"/>
          <w:lang w:val="en-GB"/>
        </w:rPr>
        <w:t>W/m</w:t>
      </w:r>
      <w:r w:rsidRPr="00E571E3">
        <w:rPr>
          <w:sz w:val="24"/>
          <w:szCs w:val="24"/>
          <w:vertAlign w:val="superscript"/>
          <w:lang w:val="en-GB"/>
        </w:rPr>
        <w:t>2</w:t>
      </w:r>
      <w:r w:rsidRPr="00E571E3">
        <w:rPr>
          <w:sz w:val="24"/>
          <w:szCs w:val="24"/>
          <w:lang w:val="en-GB"/>
        </w:rPr>
        <w:t>/400 MHz) for continuum observations and -161 dB(W/m</w:t>
      </w:r>
      <w:r w:rsidRPr="00E571E3">
        <w:rPr>
          <w:sz w:val="24"/>
          <w:szCs w:val="24"/>
          <w:vertAlign w:val="superscript"/>
          <w:lang w:val="en-GB"/>
        </w:rPr>
        <w:t>2</w:t>
      </w:r>
      <w:r w:rsidRPr="00E571E3">
        <w:rPr>
          <w:sz w:val="24"/>
          <w:szCs w:val="24"/>
          <w:lang w:val="en-GB"/>
        </w:rPr>
        <w:t xml:space="preserve">/250 kHz) for spectral line observations at RAS station location at a height of 50 m. These </w:t>
      </w:r>
      <w:proofErr w:type="spellStart"/>
      <w:r w:rsidRPr="00E571E3">
        <w:rPr>
          <w:sz w:val="24"/>
          <w:szCs w:val="24"/>
          <w:lang w:val="en-GB"/>
        </w:rPr>
        <w:t>pfd</w:t>
      </w:r>
      <w:proofErr w:type="spellEnd"/>
      <w:r w:rsidRPr="00E571E3">
        <w:rPr>
          <w:sz w:val="24"/>
          <w:szCs w:val="24"/>
          <w:lang w:val="en-GB"/>
        </w:rPr>
        <w:t xml:space="preserve"> values shall be verified considering a percentage of time of 2% in the relevant propagation model</w:t>
      </w:r>
      <w:proofErr w:type="gramStart"/>
      <w:r w:rsidRPr="00E571E3">
        <w:rPr>
          <w:sz w:val="24"/>
          <w:szCs w:val="24"/>
          <w:lang w:val="en-GB"/>
        </w:rPr>
        <w:t>;</w:t>
      </w:r>
      <w:proofErr w:type="gramEnd"/>
    </w:p>
    <w:p w14:paraId="1584612B" w14:textId="77777777" w:rsidR="006A65AF" w:rsidRPr="00E571E3" w:rsidRDefault="006A65AF" w:rsidP="006A65AF">
      <w:pPr>
        <w:tabs>
          <w:tab w:val="left" w:pos="1134"/>
          <w:tab w:val="left" w:pos="1871"/>
          <w:tab w:val="left" w:pos="2268"/>
        </w:tabs>
        <w:overflowPunct w:val="0"/>
        <w:autoSpaceDE w:val="0"/>
        <w:autoSpaceDN w:val="0"/>
        <w:adjustRightInd w:val="0"/>
        <w:spacing w:before="120"/>
        <w:ind w:left="720" w:hanging="720"/>
        <w:jc w:val="both"/>
        <w:textAlignment w:val="baseline"/>
        <w:rPr>
          <w:rFonts w:eastAsia="Times,Arial"/>
          <w:color w:val="222222"/>
          <w:sz w:val="24"/>
          <w:szCs w:val="24"/>
          <w:lang w:val="en-GB"/>
        </w:rPr>
      </w:pPr>
      <w:r w:rsidRPr="00E571E3">
        <w:rPr>
          <w:sz w:val="24"/>
          <w:szCs w:val="24"/>
          <w:lang w:val="en-GB"/>
        </w:rPr>
        <w:t>10</w:t>
      </w:r>
      <w:r w:rsidRPr="00E571E3">
        <w:rPr>
          <w:sz w:val="24"/>
          <w:szCs w:val="24"/>
          <w:lang w:val="en-GB"/>
        </w:rPr>
        <w:tab/>
        <w:t xml:space="preserve">in order to ensure the protection of the radio astronomy service, the </w:t>
      </w:r>
      <w:proofErr w:type="spellStart"/>
      <w:r w:rsidRPr="00E571E3">
        <w:rPr>
          <w:sz w:val="24"/>
          <w:szCs w:val="24"/>
          <w:lang w:val="en-GB"/>
        </w:rPr>
        <w:t>pfd</w:t>
      </w:r>
      <w:proofErr w:type="spellEnd"/>
      <w:r w:rsidRPr="00E571E3">
        <w:rPr>
          <w:sz w:val="24"/>
          <w:szCs w:val="24"/>
          <w:lang w:val="en-GB"/>
        </w:rPr>
        <w:t xml:space="preserve"> produced by unwanted emissions from HAPS platform downlink transmissions operating in the band 24.25-24.75 GHz shall not exceed -177 dB W/m²/400 MHz for continuum observations and -191 dB W/m²/250 kHz for spectral line observations in the band 23.6-24 GHz at an RAS station location at the height of 50 m.  These </w:t>
      </w:r>
      <w:proofErr w:type="spellStart"/>
      <w:r w:rsidRPr="00E571E3">
        <w:rPr>
          <w:sz w:val="24"/>
          <w:szCs w:val="24"/>
          <w:lang w:val="en-GB"/>
        </w:rPr>
        <w:t>pfd</w:t>
      </w:r>
      <w:proofErr w:type="spellEnd"/>
      <w:r w:rsidRPr="00E571E3">
        <w:rPr>
          <w:sz w:val="24"/>
          <w:szCs w:val="24"/>
          <w:lang w:val="en-GB"/>
        </w:rPr>
        <w:t xml:space="preserve"> values shall be verified considering a percentage of time of 2% in the relevant propagation model.</w:t>
      </w:r>
    </w:p>
    <w:p w14:paraId="12907D73"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color w:val="222222"/>
          <w:sz w:val="24"/>
          <w:szCs w:val="24"/>
          <w:lang w:val="en-GB"/>
        </w:rPr>
      </w:pPr>
      <w:r w:rsidRPr="00E571E3">
        <w:rPr>
          <w:rFonts w:eastAsia="Times,Arial"/>
          <w:color w:val="222222"/>
          <w:sz w:val="24"/>
          <w:szCs w:val="24"/>
          <w:lang w:val="en-GB"/>
        </w:rPr>
        <w:tab/>
        <w:t>To verify the compliance the following formula shall be used:</w:t>
      </w:r>
    </w:p>
    <w:p w14:paraId="4C295B8D" w14:textId="77777777" w:rsidR="006A65AF" w:rsidRPr="00E571E3" w:rsidRDefault="006A65AF" w:rsidP="006A65AF">
      <w:pPr>
        <w:tabs>
          <w:tab w:val="left" w:pos="1134"/>
          <w:tab w:val="left" w:pos="1871"/>
          <w:tab w:val="left" w:pos="2608"/>
          <w:tab w:val="left" w:pos="3345"/>
        </w:tabs>
        <w:overflowPunct w:val="0"/>
        <w:autoSpaceDE w:val="0"/>
        <w:autoSpaceDN w:val="0"/>
        <w:adjustRightInd w:val="0"/>
        <w:spacing w:before="80"/>
        <w:ind w:left="1134" w:hanging="1134"/>
        <w:textAlignment w:val="baseline"/>
        <w:rPr>
          <w:sz w:val="24"/>
          <w:szCs w:val="24"/>
          <w:lang w:val="en-GB"/>
        </w:rPr>
      </w:pPr>
      <w:r w:rsidRPr="00E571E3">
        <w:rPr>
          <w:sz w:val="24"/>
          <w:szCs w:val="24"/>
          <w:lang w:val="en-GB"/>
        </w:rPr>
        <w:tab/>
      </w:r>
      <w:r w:rsidRPr="00E571E3">
        <w:rPr>
          <w:sz w:val="24"/>
          <w:szCs w:val="24"/>
        </w:rPr>
        <w:tab/>
      </w:r>
      <m:oMath>
        <m:r>
          <w:rPr>
            <w:rFonts w:ascii="Cambria Math" w:hAnsi="Cambria Math"/>
            <w:sz w:val="24"/>
            <w:szCs w:val="24"/>
          </w:rPr>
          <m:t>pfd</m:t>
        </m:r>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EIRP</m:t>
            </m:r>
          </m:e>
          <m:sub>
            <m:func>
              <m:funcPr>
                <m:ctrlPr>
                  <w:rPr>
                    <w:rFonts w:ascii="Cambria Math" w:hAnsi="Cambria Math"/>
                    <w:sz w:val="24"/>
                    <w:szCs w:val="24"/>
                  </w:rPr>
                </m:ctrlPr>
              </m:funcPr>
              <m:fName>
                <m:r>
                  <m:rPr>
                    <m:sty m:val="p"/>
                  </m:rPr>
                  <w:rPr>
                    <w:rFonts w:ascii="Cambria Math" w:hAnsi="Cambria Math"/>
                    <w:sz w:val="24"/>
                    <w:szCs w:val="24"/>
                  </w:rPr>
                  <m:t>max</m:t>
                </m:r>
              </m:fName>
              <m:e>
                <m:r>
                  <w:rPr>
                    <w:rFonts w:ascii="Cambria Math" w:hAnsi="Cambria Math"/>
                    <w:sz w:val="24"/>
                    <w:szCs w:val="24"/>
                  </w:rPr>
                  <m:t>clear</m:t>
                </m:r>
                <m:r>
                  <m:rPr>
                    <m:sty m:val="p"/>
                  </m:rPr>
                  <w:rPr>
                    <w:rFonts w:ascii="Cambria Math" w:hAnsi="Cambria Math"/>
                    <w:sz w:val="24"/>
                    <w:szCs w:val="24"/>
                  </w:rPr>
                  <m:t xml:space="preserve"> </m:t>
                </m:r>
                <m:r>
                  <w:rPr>
                    <w:rFonts w:ascii="Cambria Math" w:hAnsi="Cambria Math"/>
                    <w:sz w:val="24"/>
                    <w:szCs w:val="24"/>
                  </w:rPr>
                  <m:t>sky</m:t>
                </m:r>
              </m:e>
            </m:func>
          </m:sub>
        </m:sSub>
        <m:d>
          <m:dPr>
            <m:ctrlPr>
              <w:rPr>
                <w:rFonts w:ascii="Cambria Math" w:hAnsi="Cambria Math"/>
                <w:sz w:val="24"/>
                <w:szCs w:val="24"/>
              </w:rPr>
            </m:ctrlPr>
          </m:dPr>
          <m:e>
            <m:r>
              <w:rPr>
                <w:rFonts w:ascii="Cambria Math" w:hAnsi="Cambria Math"/>
                <w:sz w:val="24"/>
                <w:szCs w:val="24"/>
              </w:rPr>
              <m:t>Az</m:t>
            </m:r>
            <m:r>
              <m:rPr>
                <m:sty m:val="p"/>
              </m:rPr>
              <w:rPr>
                <w:rFonts w:ascii="Cambria Math" w:hAnsi="Cambria Math"/>
                <w:sz w:val="24"/>
                <w:szCs w:val="24"/>
              </w:rPr>
              <m:t>,</m:t>
            </m:r>
            <m:r>
              <w:rPr>
                <w:rFonts w:ascii="Cambria Math" w:hAnsi="Cambria Math"/>
                <w:sz w:val="24"/>
                <w:szCs w:val="24"/>
              </w:rPr>
              <m:t>El</m:t>
            </m:r>
          </m:e>
        </m:d>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Att</m:t>
            </m:r>
          </m:e>
          <m:sub>
            <m:sSub>
              <m:sSubPr>
                <m:ctrlPr>
                  <w:rPr>
                    <w:rFonts w:ascii="Cambria Math" w:hAnsi="Cambria Math"/>
                    <w:sz w:val="24"/>
                    <w:szCs w:val="24"/>
                  </w:rPr>
                </m:ctrlPr>
              </m:sSubPr>
              <m:e>
                <m:r>
                  <m:rPr>
                    <m:sty m:val="p"/>
                  </m:rPr>
                  <w:rPr>
                    <w:rFonts w:ascii="Cambria Math" w:hAnsi="Cambria Math"/>
                    <w:sz w:val="24"/>
                    <w:szCs w:val="24"/>
                  </w:rPr>
                  <m:t>618</m:t>
                </m:r>
              </m:e>
              <m:sub>
                <m:r>
                  <w:rPr>
                    <w:rFonts w:ascii="Cambria Math" w:hAnsi="Cambria Math"/>
                    <w:sz w:val="24"/>
                    <w:szCs w:val="24"/>
                  </w:rPr>
                  <m:t>P</m:t>
                </m:r>
                <m:r>
                  <m:rPr>
                    <m:sty m:val="p"/>
                  </m:rPr>
                  <w:rPr>
                    <w:rFonts w:ascii="Cambria Math" w:hAnsi="Cambria Math"/>
                    <w:sz w:val="24"/>
                    <w:szCs w:val="24"/>
                  </w:rPr>
                  <m:t>=2%</m:t>
                </m:r>
              </m:sub>
            </m:sSub>
          </m:sub>
        </m:sSub>
        <m:r>
          <m:rPr>
            <m:sty m:val="p"/>
          </m:rPr>
          <w:rPr>
            <w:rFonts w:ascii="Cambria Math" w:hAnsi="Cambria Math"/>
            <w:sz w:val="24"/>
            <w:szCs w:val="24"/>
          </w:rPr>
          <m:t>-10*</m:t>
        </m:r>
        <m:r>
          <w:rPr>
            <w:rFonts w:ascii="Cambria Math" w:hAnsi="Cambria Math"/>
            <w:sz w:val="24"/>
            <w:szCs w:val="24"/>
          </w:rPr>
          <m:t>log</m:t>
        </m:r>
        <m:r>
          <m:rPr>
            <m:sty m:val="p"/>
          </m:rPr>
          <w:rPr>
            <w:rFonts w:ascii="Cambria Math" w:hAnsi="Cambria Math"/>
            <w:sz w:val="24"/>
            <w:szCs w:val="24"/>
          </w:rPr>
          <m:t>10</m:t>
        </m:r>
        <m:d>
          <m:dPr>
            <m:ctrlPr>
              <w:rPr>
                <w:rFonts w:ascii="Cambria Math" w:hAnsi="Cambria Math"/>
                <w:sz w:val="24"/>
                <w:szCs w:val="24"/>
              </w:rPr>
            </m:ctrlPr>
          </m:dPr>
          <m:e>
            <m:r>
              <m:rPr>
                <m:sty m:val="p"/>
              </m:rPr>
              <w:rPr>
                <w:rFonts w:ascii="Cambria Math" w:hAnsi="Cambria Math"/>
                <w:sz w:val="24"/>
                <w:szCs w:val="24"/>
              </w:rPr>
              <m:t>4</m:t>
            </m:r>
            <m:r>
              <w:rPr>
                <w:rFonts w:ascii="Cambria Math" w:hAnsi="Cambria Math"/>
                <w:sz w:val="24"/>
                <w:szCs w:val="24"/>
              </w:rPr>
              <m:t>π</m:t>
            </m:r>
            <m:sSup>
              <m:sSupPr>
                <m:ctrlPr>
                  <w:rPr>
                    <w:rFonts w:ascii="Cambria Math" w:hAnsi="Cambria Math"/>
                    <w:sz w:val="24"/>
                    <w:szCs w:val="24"/>
                  </w:rPr>
                </m:ctrlPr>
              </m:sSupPr>
              <m:e>
                <m:r>
                  <w:rPr>
                    <w:rFonts w:ascii="Cambria Math" w:hAnsi="Cambria Math"/>
                    <w:sz w:val="24"/>
                    <w:szCs w:val="24"/>
                  </w:rPr>
                  <m:t>d</m:t>
                </m:r>
              </m:e>
              <m:sup>
                <m:r>
                  <m:rPr>
                    <m:sty m:val="p"/>
                  </m:rPr>
                  <w:rPr>
                    <w:rFonts w:ascii="Cambria Math" w:hAnsi="Cambria Math"/>
                    <w:sz w:val="24"/>
                    <w:szCs w:val="24"/>
                  </w:rPr>
                  <m:t>2</m:t>
                </m:r>
              </m:sup>
            </m:sSup>
          </m:e>
        </m:d>
      </m:oMath>
    </w:p>
    <w:p w14:paraId="69AA0198"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sz w:val="24"/>
          <w:szCs w:val="24"/>
          <w:lang w:val="en-GB"/>
        </w:rPr>
      </w:pPr>
      <w:r w:rsidRPr="00E571E3">
        <w:rPr>
          <w:sz w:val="24"/>
          <w:szCs w:val="24"/>
          <w:lang w:val="en-GB"/>
        </w:rPr>
        <w:tab/>
      </w:r>
      <w:proofErr w:type="gramStart"/>
      <w:r w:rsidRPr="00E571E3">
        <w:rPr>
          <w:sz w:val="24"/>
          <w:szCs w:val="24"/>
          <w:lang w:val="en-GB"/>
        </w:rPr>
        <w:t>where</w:t>
      </w:r>
      <w:proofErr w:type="gramEnd"/>
    </w:p>
    <w:p w14:paraId="3A0C0819"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i/>
          <w:sz w:val="24"/>
          <w:szCs w:val="24"/>
          <w:lang w:val="en-GB"/>
        </w:rPr>
        <w:tab/>
      </w:r>
      <w:r w:rsidRPr="00E571E3">
        <w:rPr>
          <w:i/>
          <w:sz w:val="24"/>
          <w:szCs w:val="24"/>
          <w:lang w:val="en-GB"/>
        </w:rPr>
        <w:tab/>
      </w:r>
      <w:proofErr w:type="spellStart"/>
      <w:r w:rsidRPr="00E571E3">
        <w:rPr>
          <w:i/>
          <w:sz w:val="24"/>
          <w:szCs w:val="24"/>
          <w:lang w:val="en-GB"/>
        </w:rPr>
        <w:t>EIRP</w:t>
      </w:r>
      <w:r w:rsidRPr="00E571E3">
        <w:rPr>
          <w:i/>
          <w:sz w:val="24"/>
          <w:szCs w:val="24"/>
          <w:vertAlign w:val="subscript"/>
          <w:lang w:val="en-GB"/>
        </w:rPr>
        <w:t>max</w:t>
      </w:r>
      <w:proofErr w:type="spellEnd"/>
      <w:r w:rsidRPr="00E571E3">
        <w:rPr>
          <w:i/>
          <w:sz w:val="24"/>
          <w:szCs w:val="24"/>
          <w:vertAlign w:val="subscript"/>
          <w:lang w:val="en-GB"/>
        </w:rPr>
        <w:t xml:space="preserve"> clear sky</w:t>
      </w:r>
      <w:r w:rsidRPr="00E571E3">
        <w:rPr>
          <w:sz w:val="24"/>
          <w:szCs w:val="24"/>
          <w:lang w:val="en-GB"/>
        </w:rPr>
        <w:t xml:space="preserve"> </w:t>
      </w:r>
      <w:r w:rsidRPr="00E571E3">
        <w:rPr>
          <w:sz w:val="24"/>
          <w:szCs w:val="24"/>
          <w:lang w:val="en-GB"/>
        </w:rPr>
        <w:tab/>
        <w:t xml:space="preserve">is the maximum EIRP towards the RAS station at which the HAPS platform station operates under clear sky condition in </w:t>
      </w:r>
      <w:proofErr w:type="spellStart"/>
      <w:r w:rsidRPr="00E571E3">
        <w:rPr>
          <w:sz w:val="24"/>
          <w:szCs w:val="24"/>
          <w:lang w:val="en-GB" w:eastAsia="ja-JP"/>
        </w:rPr>
        <w:t>dBW</w:t>
      </w:r>
      <w:proofErr w:type="spellEnd"/>
      <w:r w:rsidRPr="00E571E3">
        <w:rPr>
          <w:sz w:val="24"/>
          <w:szCs w:val="24"/>
          <w:lang w:val="en-GB" w:eastAsia="ja-JP"/>
        </w:rPr>
        <w:t xml:space="preserve">/290 MHz for </w:t>
      </w:r>
      <w:r w:rsidRPr="00E571E3">
        <w:rPr>
          <w:sz w:val="24"/>
          <w:szCs w:val="24"/>
        </w:rPr>
        <w:t xml:space="preserve">continuum observations and in </w:t>
      </w:r>
      <w:proofErr w:type="spellStart"/>
      <w:r w:rsidRPr="00E571E3">
        <w:rPr>
          <w:sz w:val="24"/>
          <w:szCs w:val="24"/>
        </w:rPr>
        <w:t>dBW</w:t>
      </w:r>
      <w:proofErr w:type="spellEnd"/>
      <w:r w:rsidRPr="00E571E3">
        <w:rPr>
          <w:sz w:val="24"/>
          <w:szCs w:val="24"/>
        </w:rPr>
        <w:t>/250 kHz for spectral line observations in the band 23.6-24 GHz;</w:t>
      </w:r>
    </w:p>
    <w:p w14:paraId="7A9F85CA"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i/>
          <w:sz w:val="24"/>
          <w:szCs w:val="24"/>
          <w:lang w:val="en-GB"/>
        </w:rPr>
        <w:tab/>
      </w:r>
      <w:r w:rsidRPr="00E571E3">
        <w:rPr>
          <w:i/>
          <w:sz w:val="24"/>
          <w:szCs w:val="24"/>
          <w:lang w:val="en-GB"/>
        </w:rPr>
        <w:tab/>
      </w:r>
      <w:proofErr w:type="spellStart"/>
      <w:r w:rsidRPr="00E571E3">
        <w:rPr>
          <w:i/>
          <w:sz w:val="24"/>
          <w:szCs w:val="24"/>
          <w:lang w:val="en-GB"/>
        </w:rPr>
        <w:t>Az</w:t>
      </w:r>
      <w:proofErr w:type="spellEnd"/>
      <w:r w:rsidRPr="00E571E3">
        <w:rPr>
          <w:sz w:val="24"/>
          <w:szCs w:val="24"/>
          <w:lang w:val="en-GB"/>
        </w:rPr>
        <w:t xml:space="preserve"> is the azimuth in degrees from the HAPS platform toward the RAS station</w:t>
      </w:r>
      <w:proofErr w:type="gramStart"/>
      <w:r w:rsidRPr="00E571E3">
        <w:rPr>
          <w:sz w:val="24"/>
          <w:szCs w:val="24"/>
          <w:lang w:val="en-GB"/>
        </w:rPr>
        <w:t>;</w:t>
      </w:r>
      <w:proofErr w:type="gramEnd"/>
    </w:p>
    <w:p w14:paraId="54DC8700"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i/>
          <w:sz w:val="24"/>
          <w:szCs w:val="24"/>
          <w:lang w:val="en-GB"/>
        </w:rPr>
        <w:tab/>
        <w:t>El</w:t>
      </w:r>
      <w:r w:rsidRPr="00E571E3">
        <w:rPr>
          <w:sz w:val="24"/>
          <w:szCs w:val="24"/>
          <w:lang w:val="en-GB"/>
        </w:rPr>
        <w:t xml:space="preserve"> </w:t>
      </w:r>
      <w:r w:rsidRPr="00E571E3">
        <w:rPr>
          <w:sz w:val="24"/>
          <w:szCs w:val="24"/>
          <w:lang w:val="en-GB"/>
        </w:rPr>
        <w:tab/>
        <w:t>is the elevation angle in degrees at the HAPS platform towards the RAS station</w:t>
      </w:r>
      <w:proofErr w:type="gramStart"/>
      <w:r w:rsidRPr="00E571E3">
        <w:rPr>
          <w:sz w:val="24"/>
          <w:szCs w:val="24"/>
          <w:lang w:val="en-GB"/>
        </w:rPr>
        <w:t>;</w:t>
      </w:r>
      <w:proofErr w:type="gramEnd"/>
    </w:p>
    <w:p w14:paraId="2B33E524"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i/>
          <w:sz w:val="24"/>
          <w:szCs w:val="24"/>
          <w:lang w:val="en-GB"/>
        </w:rPr>
        <w:tab/>
        <w:t>Att</w:t>
      </w:r>
      <w:r w:rsidRPr="00E571E3">
        <w:rPr>
          <w:i/>
          <w:sz w:val="24"/>
          <w:szCs w:val="24"/>
          <w:vertAlign w:val="subscript"/>
          <w:lang w:val="en-GB"/>
        </w:rPr>
        <w:t>618p=2%</w:t>
      </w:r>
      <w:r w:rsidRPr="00E571E3">
        <w:rPr>
          <w:sz w:val="24"/>
          <w:szCs w:val="24"/>
          <w:lang w:val="en-GB"/>
        </w:rPr>
        <w:t xml:space="preserve"> </w:t>
      </w:r>
      <w:r w:rsidRPr="00E571E3">
        <w:rPr>
          <w:sz w:val="24"/>
          <w:szCs w:val="24"/>
          <w:lang w:val="en-GB"/>
        </w:rPr>
        <w:tab/>
        <w:t>is the attenuation in dB from recommendation 618 corresponding to p=2% of the time at the radio astronomy location;</w:t>
      </w:r>
    </w:p>
    <w:p w14:paraId="00EA5D44"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i/>
          <w:sz w:val="24"/>
          <w:szCs w:val="24"/>
          <w:lang w:val="en-GB"/>
        </w:rPr>
        <w:tab/>
      </w:r>
      <w:proofErr w:type="gramStart"/>
      <w:r w:rsidRPr="00E571E3">
        <w:rPr>
          <w:i/>
          <w:sz w:val="24"/>
          <w:szCs w:val="24"/>
          <w:lang w:val="en-GB"/>
        </w:rPr>
        <w:t>d</w:t>
      </w:r>
      <w:proofErr w:type="gramEnd"/>
      <w:r w:rsidRPr="00E571E3">
        <w:rPr>
          <w:sz w:val="24"/>
          <w:szCs w:val="24"/>
          <w:lang w:val="en-GB"/>
        </w:rPr>
        <w:t xml:space="preserve"> </w:t>
      </w:r>
      <w:r w:rsidRPr="00E571E3">
        <w:rPr>
          <w:sz w:val="24"/>
          <w:szCs w:val="24"/>
          <w:lang w:val="en-GB"/>
        </w:rPr>
        <w:tab/>
        <w:t>is the separation distance in meters between the HAPS platform;</w:t>
      </w:r>
    </w:p>
    <w:p w14:paraId="3A089C3F"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i/>
          <w:sz w:val="24"/>
          <w:szCs w:val="24"/>
          <w:lang w:val="en-GB"/>
        </w:rPr>
        <w:tab/>
      </w:r>
      <w:proofErr w:type="spellStart"/>
      <w:proofErr w:type="gramStart"/>
      <w:r w:rsidRPr="00E571E3">
        <w:rPr>
          <w:i/>
          <w:sz w:val="24"/>
          <w:szCs w:val="24"/>
          <w:lang w:val="en-GB"/>
        </w:rPr>
        <w:t>pfd</w:t>
      </w:r>
      <w:proofErr w:type="spellEnd"/>
      <w:proofErr w:type="gramEnd"/>
      <w:r w:rsidRPr="00E571E3">
        <w:rPr>
          <w:i/>
          <w:sz w:val="24"/>
          <w:szCs w:val="24"/>
          <w:lang w:val="en-GB"/>
        </w:rPr>
        <w:tab/>
      </w:r>
      <w:r w:rsidRPr="00E571E3">
        <w:rPr>
          <w:sz w:val="24"/>
          <w:szCs w:val="24"/>
          <w:lang w:val="en-GB"/>
        </w:rPr>
        <w:t>is the</w:t>
      </w:r>
      <w:r w:rsidRPr="00E571E3">
        <w:rPr>
          <w:i/>
          <w:sz w:val="24"/>
          <w:szCs w:val="24"/>
          <w:lang w:val="en-GB"/>
        </w:rPr>
        <w:t xml:space="preserve"> </w:t>
      </w:r>
      <w:r w:rsidRPr="00E571E3">
        <w:rPr>
          <w:sz w:val="24"/>
          <w:szCs w:val="24"/>
          <w:lang w:val="en-GB"/>
        </w:rPr>
        <w:t xml:space="preserve">power flux density at the Earth surface per HAPS platform station in </w:t>
      </w:r>
      <w:proofErr w:type="spellStart"/>
      <w:r w:rsidRPr="00E571E3">
        <w:rPr>
          <w:sz w:val="24"/>
          <w:szCs w:val="24"/>
          <w:lang w:val="en-GB"/>
        </w:rPr>
        <w:t>dBW</w:t>
      </w:r>
      <w:proofErr w:type="spellEnd"/>
      <w:r w:rsidRPr="00E571E3">
        <w:rPr>
          <w:sz w:val="24"/>
          <w:szCs w:val="24"/>
          <w:lang w:val="en-GB"/>
        </w:rPr>
        <w:t xml:space="preserve">/m²/290 MHz for continuum observations and in </w:t>
      </w:r>
      <w:proofErr w:type="spellStart"/>
      <w:r w:rsidRPr="00E571E3">
        <w:rPr>
          <w:sz w:val="24"/>
          <w:szCs w:val="24"/>
          <w:lang w:val="en-GB"/>
        </w:rPr>
        <w:t>dBW</w:t>
      </w:r>
      <w:proofErr w:type="spellEnd"/>
      <w:r w:rsidRPr="00E571E3">
        <w:rPr>
          <w:sz w:val="24"/>
          <w:szCs w:val="24"/>
          <w:lang w:val="en-GB"/>
        </w:rPr>
        <w:t>/m²/250 kHz for spectral line observations in the band 23.6-24 GHz;</w:t>
      </w:r>
    </w:p>
    <w:p w14:paraId="775EEC9C" w14:textId="77777777" w:rsidR="006A65AF" w:rsidRPr="00E571E3" w:rsidRDefault="006A65AF" w:rsidP="006A65AF">
      <w:pPr>
        <w:tabs>
          <w:tab w:val="left" w:pos="1134"/>
          <w:tab w:val="left" w:pos="1871"/>
          <w:tab w:val="left" w:pos="2608"/>
          <w:tab w:val="left" w:pos="3345"/>
        </w:tabs>
        <w:overflowPunct w:val="0"/>
        <w:autoSpaceDE w:val="0"/>
        <w:autoSpaceDN w:val="0"/>
        <w:adjustRightInd w:val="0"/>
        <w:spacing w:before="80"/>
        <w:ind w:left="720" w:hanging="720"/>
        <w:jc w:val="both"/>
        <w:textAlignment w:val="baseline"/>
        <w:rPr>
          <w:sz w:val="24"/>
          <w:szCs w:val="24"/>
          <w:lang w:val="en-GB"/>
        </w:rPr>
      </w:pPr>
      <w:r w:rsidRPr="00E571E3">
        <w:rPr>
          <w:sz w:val="24"/>
          <w:szCs w:val="24"/>
          <w:lang w:val="en-GB"/>
        </w:rPr>
        <w:t>11</w:t>
      </w:r>
      <w:r w:rsidRPr="00E571E3">
        <w:rPr>
          <w:sz w:val="24"/>
          <w:szCs w:val="24"/>
          <w:lang w:val="en-GB"/>
        </w:rPr>
        <w:tab/>
        <w:t xml:space="preserve">that </w:t>
      </w:r>
      <w:proofErr w:type="gramStart"/>
      <w:r w:rsidRPr="00E571E3">
        <w:rPr>
          <w:i/>
          <w:iCs/>
          <w:sz w:val="24"/>
          <w:szCs w:val="24"/>
          <w:lang w:val="en-GB"/>
        </w:rPr>
        <w:t>resolves</w:t>
      </w:r>
      <w:proofErr w:type="gramEnd"/>
      <w:r w:rsidRPr="00E571E3">
        <w:rPr>
          <w:i/>
          <w:sz w:val="24"/>
          <w:szCs w:val="24"/>
          <w:lang w:val="en-GB"/>
        </w:rPr>
        <w:t xml:space="preserve"> 9</w:t>
      </w:r>
      <w:r w:rsidRPr="00E571E3">
        <w:rPr>
          <w:sz w:val="24"/>
          <w:szCs w:val="24"/>
          <w:lang w:val="en-GB"/>
        </w:rPr>
        <w:t xml:space="preserve"> and </w:t>
      </w:r>
      <w:r w:rsidRPr="00E571E3">
        <w:rPr>
          <w:i/>
          <w:sz w:val="24"/>
          <w:szCs w:val="24"/>
          <w:lang w:val="en-GB"/>
        </w:rPr>
        <w:t>10</w:t>
      </w:r>
      <w:r w:rsidRPr="00E571E3">
        <w:rPr>
          <w:sz w:val="24"/>
          <w:szCs w:val="24"/>
          <w:lang w:val="en-GB"/>
        </w:rPr>
        <w:t xml:space="preserve"> shall apply at any radio astronomy station that was in operation prior to 22 November 2019 and has been notified to the Bureau in the band 23.6-24 GHz before 22 May 2020.  Radio astronomy stations notified after this date may seek an agreement with administrations that have authorized HAPS,</w:t>
      </w:r>
    </w:p>
    <w:p w14:paraId="0FA80C2B"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rPr>
      </w:pPr>
      <w:proofErr w:type="gramStart"/>
      <w:r w:rsidRPr="00E571E3">
        <w:rPr>
          <w:i/>
          <w:sz w:val="24"/>
          <w:szCs w:val="24"/>
        </w:rPr>
        <w:t>invites</w:t>
      </w:r>
      <w:proofErr w:type="gramEnd"/>
      <w:r w:rsidRPr="00E571E3">
        <w:rPr>
          <w:i/>
          <w:sz w:val="24"/>
          <w:szCs w:val="24"/>
        </w:rPr>
        <w:t xml:space="preserve"> ITU-R</w:t>
      </w:r>
    </w:p>
    <w:p w14:paraId="3CE78BE3"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160"/>
        <w:textAlignment w:val="baseline"/>
        <w:rPr>
          <w:sz w:val="24"/>
          <w:szCs w:val="24"/>
        </w:rPr>
      </w:pPr>
      <w:r w:rsidRPr="00E571E3">
        <w:rPr>
          <w:sz w:val="24"/>
          <w:szCs w:val="24"/>
        </w:rPr>
        <w:t xml:space="preserve">             </w:t>
      </w:r>
      <w:proofErr w:type="gramStart"/>
      <w:r w:rsidRPr="00E571E3">
        <w:rPr>
          <w:sz w:val="24"/>
          <w:szCs w:val="24"/>
        </w:rPr>
        <w:t>to</w:t>
      </w:r>
      <w:proofErr w:type="gramEnd"/>
      <w:r w:rsidRPr="00E571E3">
        <w:rPr>
          <w:sz w:val="24"/>
          <w:szCs w:val="24"/>
        </w:rPr>
        <w:t xml:space="preserve"> develop ITU-R Reports that will assist administrations in facilitating coexistence with other services</w:t>
      </w:r>
    </w:p>
    <w:p w14:paraId="19EE5B22"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rPr>
      </w:pPr>
      <w:proofErr w:type="gramStart"/>
      <w:r w:rsidRPr="00E571E3">
        <w:rPr>
          <w:i/>
          <w:sz w:val="24"/>
          <w:szCs w:val="24"/>
        </w:rPr>
        <w:t>instructs</w:t>
      </w:r>
      <w:proofErr w:type="gramEnd"/>
      <w:r w:rsidRPr="00E571E3">
        <w:rPr>
          <w:i/>
          <w:sz w:val="24"/>
          <w:szCs w:val="24"/>
        </w:rPr>
        <w:t xml:space="preserve"> the Director of the Radiocommunication Bureau</w:t>
      </w:r>
    </w:p>
    <w:p w14:paraId="682AEEC2"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sz w:val="24"/>
          <w:szCs w:val="24"/>
        </w:rPr>
      </w:pPr>
      <w:proofErr w:type="gramStart"/>
      <w:r w:rsidRPr="00E571E3">
        <w:rPr>
          <w:sz w:val="24"/>
          <w:szCs w:val="24"/>
        </w:rPr>
        <w:t>to</w:t>
      </w:r>
      <w:proofErr w:type="gramEnd"/>
      <w:r w:rsidRPr="00E571E3">
        <w:rPr>
          <w:sz w:val="24"/>
          <w:szCs w:val="24"/>
        </w:rPr>
        <w:t xml:space="preserve"> take all necessary measures to implement this Resolution.</w:t>
      </w:r>
    </w:p>
    <w:p w14:paraId="52166649" w14:textId="77777777" w:rsidR="006A65AF" w:rsidRPr="00E571E3" w:rsidRDefault="006A65AF" w:rsidP="006A65AF">
      <w:pPr>
        <w:rPr>
          <w:b/>
          <w:sz w:val="24"/>
          <w:szCs w:val="24"/>
        </w:rPr>
      </w:pPr>
    </w:p>
    <w:p w14:paraId="405EE83E" w14:textId="77777777" w:rsidR="006A65AF" w:rsidRPr="00E571E3" w:rsidRDefault="006A65AF" w:rsidP="006A65AF">
      <w:pPr>
        <w:jc w:val="both"/>
        <w:rPr>
          <w:sz w:val="24"/>
          <w:szCs w:val="24"/>
        </w:rPr>
      </w:pPr>
      <w:r w:rsidRPr="00E571E3">
        <w:rPr>
          <w:b/>
          <w:sz w:val="24"/>
          <w:szCs w:val="24"/>
        </w:rPr>
        <w:t>Reasons:</w:t>
      </w:r>
      <w:r w:rsidRPr="00E571E3">
        <w:rPr>
          <w:sz w:val="24"/>
          <w:szCs w:val="24"/>
        </w:rPr>
        <w:t xml:space="preserve">  To add the text of a resolution specifying the operating requirements for HAPS to protect other services to protect other services for the directions indicated in the Article 5 footnotes.</w:t>
      </w:r>
    </w:p>
    <w:p w14:paraId="140077AE" w14:textId="77777777" w:rsidR="006A65AF" w:rsidRPr="00E571E3" w:rsidRDefault="006A65AF" w:rsidP="006A65AF">
      <w:pPr>
        <w:rPr>
          <w:b/>
          <w:sz w:val="24"/>
          <w:szCs w:val="24"/>
        </w:rPr>
      </w:pPr>
    </w:p>
    <w:p w14:paraId="70FC09ED" w14:textId="77777777" w:rsidR="006A65AF" w:rsidRPr="00E571E3" w:rsidRDefault="006A65AF" w:rsidP="006A65AF">
      <w:pPr>
        <w:keepNext/>
        <w:spacing w:before="240" w:after="60"/>
        <w:outlineLvl w:val="0"/>
        <w:rPr>
          <w:bCs/>
          <w:i/>
          <w:kern w:val="32"/>
          <w:sz w:val="24"/>
          <w:szCs w:val="24"/>
        </w:rPr>
      </w:pPr>
      <w:r w:rsidRPr="00E571E3">
        <w:rPr>
          <w:bCs/>
          <w:i/>
          <w:kern w:val="32"/>
          <w:sz w:val="24"/>
          <w:szCs w:val="24"/>
        </w:rPr>
        <w:t>For the 27-27.5 GHz Band</w:t>
      </w:r>
    </w:p>
    <w:p w14:paraId="1015C063" w14:textId="77777777" w:rsidR="006A65AF" w:rsidRPr="00E571E3" w:rsidRDefault="006A65AF" w:rsidP="006A65AF">
      <w:pPr>
        <w:rPr>
          <w:b/>
          <w:sz w:val="24"/>
          <w:szCs w:val="24"/>
        </w:rPr>
      </w:pPr>
    </w:p>
    <w:p w14:paraId="2D825009"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i/>
          <w:sz w:val="24"/>
          <w:szCs w:val="24"/>
          <w:lang w:val="en-GB"/>
        </w:rPr>
      </w:pPr>
      <w:r w:rsidRPr="00E571E3">
        <w:rPr>
          <w:b/>
          <w:sz w:val="24"/>
          <w:szCs w:val="24"/>
          <w:u w:val="single"/>
          <w:lang w:val="en-GB"/>
        </w:rPr>
        <w:t>NOC</w:t>
      </w:r>
      <w:r w:rsidRPr="00E571E3">
        <w:rPr>
          <w:b/>
          <w:sz w:val="24"/>
          <w:szCs w:val="24"/>
          <w:lang w:val="en-GB"/>
        </w:rPr>
        <w:t xml:space="preserve"> </w:t>
      </w:r>
      <w:r w:rsidRPr="00E571E3">
        <w:rPr>
          <w:b/>
          <w:sz w:val="24"/>
          <w:szCs w:val="24"/>
          <w:lang w:val="en-GB"/>
        </w:rPr>
        <w:tab/>
      </w:r>
      <w:r w:rsidRPr="00E571E3">
        <w:rPr>
          <w:b/>
          <w:sz w:val="24"/>
          <w:szCs w:val="24"/>
          <w:lang w:val="en-GB"/>
        </w:rPr>
        <w:tab/>
        <w:t>USA/1.14/13</w:t>
      </w:r>
      <w:r w:rsidRPr="00E571E3">
        <w:rPr>
          <w:b/>
          <w:i/>
          <w:sz w:val="24"/>
          <w:szCs w:val="24"/>
          <w:lang w:val="en-GB"/>
        </w:rPr>
        <w:t>bis</w:t>
      </w:r>
    </w:p>
    <w:p w14:paraId="7B453A57" w14:textId="77777777" w:rsidR="006A65AF" w:rsidRPr="00E571E3" w:rsidRDefault="006A65AF" w:rsidP="006A65AF">
      <w:pPr>
        <w:rPr>
          <w:b/>
          <w:sz w:val="24"/>
          <w:szCs w:val="24"/>
          <w:lang w:val="en-GB"/>
        </w:rPr>
      </w:pPr>
    </w:p>
    <w:p w14:paraId="29DC09FA" w14:textId="77777777" w:rsidR="006A65AF" w:rsidRPr="00E571E3" w:rsidRDefault="006A65AF" w:rsidP="006A65AF">
      <w:pPr>
        <w:keepNext/>
        <w:tabs>
          <w:tab w:val="left" w:pos="1134"/>
          <w:tab w:val="left" w:pos="1871"/>
          <w:tab w:val="left" w:pos="2268"/>
        </w:tabs>
        <w:overflowPunct w:val="0"/>
        <w:autoSpaceDE w:val="0"/>
        <w:autoSpaceDN w:val="0"/>
        <w:adjustRightInd w:val="0"/>
        <w:spacing w:before="240"/>
        <w:textAlignment w:val="baseline"/>
        <w:rPr>
          <w:sz w:val="24"/>
          <w:szCs w:val="24"/>
        </w:rPr>
      </w:pPr>
    </w:p>
    <w:p w14:paraId="797784B9"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480"/>
        <w:jc w:val="center"/>
        <w:textAlignment w:val="baseline"/>
        <w:rPr>
          <w:caps/>
          <w:sz w:val="24"/>
          <w:szCs w:val="24"/>
          <w:lang w:val="en-AU"/>
        </w:rPr>
      </w:pPr>
      <w:r w:rsidRPr="00E571E3">
        <w:rPr>
          <w:caps/>
          <w:sz w:val="24"/>
          <w:szCs w:val="24"/>
          <w:lang w:val="en-GB"/>
        </w:rPr>
        <w:t>ARTICLE</w:t>
      </w:r>
      <w:r w:rsidRPr="00E571E3">
        <w:rPr>
          <w:caps/>
          <w:sz w:val="24"/>
          <w:szCs w:val="24"/>
          <w:lang w:val="en-AU"/>
        </w:rPr>
        <w:t xml:space="preserve"> </w:t>
      </w:r>
      <w:r w:rsidRPr="00E571E3">
        <w:rPr>
          <w:rFonts w:eastAsia="SimSun"/>
          <w:caps/>
          <w:color w:val="000000"/>
          <w:sz w:val="24"/>
          <w:szCs w:val="24"/>
          <w:lang w:val="en-AU"/>
        </w:rPr>
        <w:t>5</w:t>
      </w:r>
    </w:p>
    <w:p w14:paraId="792BA34A"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240"/>
        <w:jc w:val="center"/>
        <w:textAlignment w:val="baseline"/>
        <w:rPr>
          <w:b/>
          <w:sz w:val="24"/>
          <w:szCs w:val="24"/>
        </w:rPr>
      </w:pPr>
      <w:r w:rsidRPr="00E571E3">
        <w:rPr>
          <w:b/>
          <w:sz w:val="24"/>
          <w:szCs w:val="24"/>
          <w:lang w:val="en-GB"/>
        </w:rPr>
        <w:t>Frequency allocations</w:t>
      </w:r>
    </w:p>
    <w:p w14:paraId="1A245847" w14:textId="77777777" w:rsidR="006A65AF" w:rsidRPr="00AC4313" w:rsidRDefault="006A65AF" w:rsidP="006A65AF">
      <w:pPr>
        <w:keepNext/>
        <w:tabs>
          <w:tab w:val="center" w:pos="4820"/>
        </w:tabs>
        <w:overflowPunct w:val="0"/>
        <w:autoSpaceDE w:val="0"/>
        <w:autoSpaceDN w:val="0"/>
        <w:adjustRightInd w:val="0"/>
        <w:spacing w:before="360"/>
        <w:jc w:val="center"/>
        <w:textAlignment w:val="baseline"/>
        <w:rPr>
          <w:b/>
          <w:sz w:val="22"/>
          <w:szCs w:val="22"/>
          <w:lang w:val="en-GB"/>
        </w:rPr>
      </w:pPr>
      <w:r w:rsidRPr="00E571E3">
        <w:rPr>
          <w:b/>
          <w:sz w:val="24"/>
          <w:szCs w:val="24"/>
          <w:lang w:val="en-GB"/>
        </w:rPr>
        <w:t>Section</w:t>
      </w:r>
      <w:r w:rsidRPr="00E571E3">
        <w:rPr>
          <w:b/>
          <w:sz w:val="24"/>
          <w:szCs w:val="24"/>
          <w:lang w:val="en-AU"/>
        </w:rPr>
        <w:t xml:space="preserve"> IV – Table of Frequency Allocations</w:t>
      </w:r>
      <w:r w:rsidRPr="00E571E3">
        <w:rPr>
          <w:b/>
          <w:sz w:val="24"/>
          <w:szCs w:val="24"/>
          <w:lang w:val="en-AU"/>
        </w:rPr>
        <w:br/>
      </w:r>
      <w:r w:rsidRPr="00E571E3">
        <w:rPr>
          <w:bCs/>
          <w:sz w:val="24"/>
          <w:szCs w:val="24"/>
          <w:lang w:val="en-GB"/>
        </w:rPr>
        <w:t xml:space="preserve">(See No. </w:t>
      </w:r>
      <w:r w:rsidRPr="00E571E3">
        <w:rPr>
          <w:b/>
          <w:sz w:val="24"/>
          <w:szCs w:val="24"/>
          <w:lang w:val="en-GB"/>
        </w:rPr>
        <w:t>2.1</w:t>
      </w:r>
      <w:r w:rsidRPr="00E571E3">
        <w:rPr>
          <w:bCs/>
          <w:sz w:val="24"/>
          <w:szCs w:val="24"/>
          <w:lang w:val="en-GB"/>
        </w:rPr>
        <w:t>)</w:t>
      </w:r>
      <w:r w:rsidRPr="00E571E3">
        <w:rPr>
          <w:bCs/>
          <w:sz w:val="24"/>
          <w:szCs w:val="24"/>
          <w:lang w:val="en-GB"/>
        </w:rPr>
        <w:br/>
      </w:r>
    </w:p>
    <w:p w14:paraId="7F5B6226"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AC4313">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6A65AF" w:rsidRPr="00AC4313" w14:paraId="48D6F7A5"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FD13B25"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Allocation to services</w:t>
            </w:r>
          </w:p>
        </w:tc>
      </w:tr>
      <w:tr w:rsidR="006A65AF" w:rsidRPr="00AC4313" w14:paraId="2FFFBB97" w14:textId="77777777" w:rsidTr="0056257F">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79E762DC"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14:paraId="3CC87DAB"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14:paraId="7289EAC0"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AC4313">
              <w:rPr>
                <w:rFonts w:ascii="Times New Roman Bold" w:hAnsi="Times New Roman Bold" w:cs="Times New Roman Bold"/>
                <w:b/>
                <w:sz w:val="22"/>
                <w:szCs w:val="22"/>
                <w:lang w:val="en-GB"/>
              </w:rPr>
              <w:t>Region 3</w:t>
            </w:r>
          </w:p>
        </w:tc>
      </w:tr>
      <w:tr w:rsidR="006A65AF" w:rsidRPr="00AC4313" w14:paraId="3BF72F3C" w14:textId="77777777" w:rsidTr="0056257F">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00CC62CE"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before="40" w:after="40"/>
              <w:textAlignment w:val="baseline"/>
              <w:rPr>
                <w:b/>
                <w:lang w:val="en-GB"/>
              </w:rPr>
            </w:pPr>
            <w:r w:rsidRPr="00AC4313">
              <w:rPr>
                <w:b/>
                <w:lang w:val="en-GB"/>
              </w:rPr>
              <w:t xml:space="preserve">* * * </w:t>
            </w:r>
          </w:p>
        </w:tc>
      </w:tr>
      <w:tr w:rsidR="006A65AF" w:rsidRPr="00AC4313" w14:paraId="1BEC4DF5" w14:textId="77777777" w:rsidTr="0056257F">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14DBE5B2"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AC4313">
              <w:rPr>
                <w:b/>
                <w:lang w:val="en-GB"/>
              </w:rPr>
              <w:t>27-27.5</w:t>
            </w:r>
          </w:p>
          <w:p w14:paraId="530794E3"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AC4313">
              <w:rPr>
                <w:color w:val="000000"/>
                <w:lang w:val="en-AU"/>
              </w:rPr>
              <w:t>FIXED</w:t>
            </w:r>
          </w:p>
          <w:p w14:paraId="64E79D48"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AC4313">
              <w:rPr>
                <w:color w:val="000000"/>
                <w:lang w:val="en-AU"/>
              </w:rPr>
              <w:t>INTER-</w:t>
            </w:r>
            <w:proofErr w:type="gramStart"/>
            <w:r w:rsidRPr="00AC4313">
              <w:rPr>
                <w:color w:val="000000"/>
                <w:lang w:val="en-AU"/>
              </w:rPr>
              <w:t>SATELLITE  5.536</w:t>
            </w:r>
            <w:proofErr w:type="gramEnd"/>
          </w:p>
          <w:p w14:paraId="2489C4AD"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AC4313">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14:paraId="544ADB71"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AC4313">
              <w:rPr>
                <w:b/>
                <w:lang w:val="en-GB"/>
              </w:rPr>
              <w:t>27-27.5</w:t>
            </w:r>
          </w:p>
          <w:p w14:paraId="56D1598A" w14:textId="77777777" w:rsidR="006A65AF" w:rsidRPr="00AC4313" w:rsidRDefault="006A65AF" w:rsidP="0056257F">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AC4313">
              <w:rPr>
                <w:color w:val="000000"/>
                <w:lang w:val="en-AU"/>
              </w:rPr>
              <w:tab/>
            </w:r>
            <w:r w:rsidRPr="00AC4313">
              <w:rPr>
                <w:color w:val="000000"/>
                <w:lang w:val="en-AU"/>
              </w:rPr>
              <w:tab/>
              <w:t>FIXED</w:t>
            </w:r>
            <w:r w:rsidRPr="00AC4313">
              <w:rPr>
                <w:color w:val="000000"/>
                <w:lang w:val="en-GB"/>
              </w:rPr>
              <w:t xml:space="preserve">  </w:t>
            </w:r>
          </w:p>
          <w:p w14:paraId="3864D4A8" w14:textId="77777777" w:rsidR="006A65AF" w:rsidRPr="00AC4313" w:rsidRDefault="006A65AF"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AC4313">
              <w:rPr>
                <w:color w:val="000000"/>
                <w:lang w:val="en-AU"/>
              </w:rPr>
              <w:tab/>
            </w:r>
            <w:r w:rsidRPr="00AC4313">
              <w:rPr>
                <w:color w:val="000000"/>
                <w:lang w:val="en-AU"/>
              </w:rPr>
              <w:tab/>
              <w:t>FIXED-SATELLITE (Earth-to-space)</w:t>
            </w:r>
          </w:p>
          <w:p w14:paraId="0F3EFC7D" w14:textId="77777777" w:rsidR="006A65AF" w:rsidRPr="00AC4313" w:rsidRDefault="006A65AF"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AC4313">
              <w:rPr>
                <w:color w:val="000000"/>
                <w:lang w:val="en-GB"/>
              </w:rPr>
              <w:tab/>
            </w:r>
            <w:r w:rsidRPr="00AC4313">
              <w:rPr>
                <w:color w:val="000000"/>
                <w:lang w:val="en-GB"/>
              </w:rPr>
              <w:tab/>
              <w:t>INTER-</w:t>
            </w:r>
            <w:proofErr w:type="gramStart"/>
            <w:r w:rsidRPr="00AC4313">
              <w:rPr>
                <w:color w:val="000000"/>
                <w:lang w:val="en-GB"/>
              </w:rPr>
              <w:t>SATELLITE  5.536</w:t>
            </w:r>
            <w:proofErr w:type="gramEnd"/>
            <w:r w:rsidRPr="00AC4313">
              <w:rPr>
                <w:color w:val="000000"/>
                <w:lang w:val="en-GB"/>
              </w:rPr>
              <w:t xml:space="preserve">  5.537</w:t>
            </w:r>
          </w:p>
          <w:p w14:paraId="7E68F783" w14:textId="77777777" w:rsidR="006A65AF" w:rsidRPr="00AC4313" w:rsidRDefault="006A65AF" w:rsidP="0056257F">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AC4313">
              <w:rPr>
                <w:color w:val="000000"/>
                <w:lang w:val="en-GB"/>
              </w:rPr>
              <w:tab/>
            </w:r>
            <w:r w:rsidRPr="00AC4313">
              <w:rPr>
                <w:color w:val="000000"/>
                <w:lang w:val="en-GB"/>
              </w:rPr>
              <w:tab/>
              <w:t>MOBILE</w:t>
            </w:r>
          </w:p>
        </w:tc>
      </w:tr>
    </w:tbl>
    <w:p w14:paraId="53778319" w14:textId="77777777" w:rsidR="006A65AF" w:rsidRPr="00AC4313" w:rsidRDefault="006A65AF" w:rsidP="006A65AF">
      <w:pPr>
        <w:rPr>
          <w:b/>
          <w:sz w:val="22"/>
          <w:szCs w:val="22"/>
        </w:rPr>
      </w:pPr>
    </w:p>
    <w:p w14:paraId="2AED40C8" w14:textId="77777777" w:rsidR="006A65AF" w:rsidRPr="00E571E3" w:rsidRDefault="006A65AF" w:rsidP="006A65AF">
      <w:pPr>
        <w:jc w:val="both"/>
        <w:rPr>
          <w:sz w:val="24"/>
          <w:szCs w:val="24"/>
        </w:rPr>
      </w:pPr>
      <w:r w:rsidRPr="00E571E3">
        <w:rPr>
          <w:b/>
          <w:sz w:val="24"/>
          <w:szCs w:val="24"/>
        </w:rPr>
        <w:t>Reasons</w:t>
      </w:r>
      <w:r w:rsidRPr="00E571E3">
        <w:rPr>
          <w:sz w:val="24"/>
          <w:szCs w:val="24"/>
        </w:rPr>
        <w:t>: Studies have not yet demonstrated that the addition of a designation to HAPS in the primary fixed service allocation at 27-27.5 GHz can be made compatibly with the FSS (Earth-to-space) use of the 27-</w:t>
      </w:r>
      <w:proofErr w:type="gramStart"/>
      <w:r w:rsidRPr="00E571E3">
        <w:rPr>
          <w:sz w:val="24"/>
          <w:szCs w:val="24"/>
        </w:rPr>
        <w:t>27.5  GHz</w:t>
      </w:r>
      <w:proofErr w:type="gramEnd"/>
      <w:r w:rsidRPr="00E571E3">
        <w:rPr>
          <w:sz w:val="24"/>
          <w:szCs w:val="24"/>
        </w:rPr>
        <w:t xml:space="preserve"> band.</w:t>
      </w:r>
    </w:p>
    <w:p w14:paraId="6ADB054E" w14:textId="77777777" w:rsidR="006A65AF" w:rsidRPr="00E571E3" w:rsidRDefault="006A65AF" w:rsidP="006A65AF">
      <w:pPr>
        <w:rPr>
          <w:sz w:val="24"/>
          <w:szCs w:val="24"/>
          <w:lang w:val="en-GB"/>
        </w:rPr>
      </w:pPr>
      <w:r w:rsidRPr="00E571E3">
        <w:rPr>
          <w:sz w:val="24"/>
          <w:szCs w:val="24"/>
        </w:rPr>
        <w:br w:type="page"/>
      </w:r>
    </w:p>
    <w:p w14:paraId="6F677A91" w14:textId="77777777" w:rsidR="006A65AF" w:rsidRPr="00E571E3" w:rsidRDefault="006A65AF" w:rsidP="006A65AF">
      <w:pPr>
        <w:tabs>
          <w:tab w:val="left" w:pos="1134"/>
          <w:tab w:val="left" w:pos="1588"/>
          <w:tab w:val="left" w:pos="1985"/>
        </w:tabs>
        <w:overflowPunct w:val="0"/>
        <w:autoSpaceDE w:val="0"/>
        <w:autoSpaceDN w:val="0"/>
        <w:adjustRightInd w:val="0"/>
        <w:textAlignment w:val="baseline"/>
        <w:rPr>
          <w:sz w:val="24"/>
          <w:szCs w:val="24"/>
          <w:lang w:val="en-GB"/>
        </w:rPr>
      </w:pPr>
    </w:p>
    <w:p w14:paraId="6FD608FB" w14:textId="77777777" w:rsidR="006A65AF" w:rsidRPr="00E571E3" w:rsidRDefault="006A65AF" w:rsidP="006A65AF">
      <w:pPr>
        <w:jc w:val="both"/>
        <w:rPr>
          <w:b/>
          <w:sz w:val="24"/>
          <w:szCs w:val="24"/>
        </w:rPr>
      </w:pPr>
      <w:r w:rsidRPr="00E571E3">
        <w:rPr>
          <w:b/>
          <w:sz w:val="24"/>
          <w:szCs w:val="24"/>
        </w:rPr>
        <w:t>4.</w:t>
      </w:r>
      <w:r w:rsidRPr="00E571E3">
        <w:rPr>
          <w:b/>
          <w:sz w:val="24"/>
          <w:szCs w:val="24"/>
        </w:rPr>
        <w:tab/>
        <w:t>PROPOSALS FOR THE 28 / 31 GHZ BANDS</w:t>
      </w:r>
    </w:p>
    <w:p w14:paraId="01236C37" w14:textId="77777777" w:rsidR="006A65AF" w:rsidRPr="00E571E3" w:rsidRDefault="006A65AF" w:rsidP="006A65AF">
      <w:pPr>
        <w:tabs>
          <w:tab w:val="left" w:pos="1134"/>
          <w:tab w:val="left" w:pos="1588"/>
          <w:tab w:val="left" w:pos="1985"/>
        </w:tabs>
        <w:overflowPunct w:val="0"/>
        <w:autoSpaceDE w:val="0"/>
        <w:autoSpaceDN w:val="0"/>
        <w:adjustRightInd w:val="0"/>
        <w:textAlignment w:val="baseline"/>
        <w:rPr>
          <w:sz w:val="24"/>
          <w:szCs w:val="24"/>
          <w:lang w:val="en-GB"/>
        </w:rPr>
      </w:pPr>
    </w:p>
    <w:p w14:paraId="46FB242A" w14:textId="77777777" w:rsidR="006A65AF" w:rsidRPr="00E571E3" w:rsidRDefault="006A65AF" w:rsidP="006A65AF">
      <w:pPr>
        <w:keepNext/>
        <w:spacing w:before="240" w:after="60"/>
        <w:outlineLvl w:val="0"/>
        <w:rPr>
          <w:bCs/>
          <w:i/>
          <w:kern w:val="32"/>
          <w:sz w:val="24"/>
          <w:szCs w:val="24"/>
        </w:rPr>
      </w:pPr>
      <w:r w:rsidRPr="00E571E3">
        <w:rPr>
          <w:bCs/>
          <w:i/>
          <w:kern w:val="32"/>
          <w:sz w:val="24"/>
          <w:szCs w:val="24"/>
        </w:rPr>
        <w:t>For the 27.9-28.32 GHz Band</w:t>
      </w:r>
    </w:p>
    <w:p w14:paraId="2BA74337"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p>
    <w:p w14:paraId="4ACA5FC2"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u w:val="single"/>
          <w:lang w:val="en-GB"/>
        </w:rPr>
        <w:t>NOC</w:t>
      </w:r>
      <w:r w:rsidRPr="00E571E3">
        <w:rPr>
          <w:b/>
          <w:sz w:val="24"/>
          <w:szCs w:val="24"/>
          <w:lang w:val="en-GB"/>
        </w:rPr>
        <w:tab/>
      </w:r>
      <w:r w:rsidRPr="00E571E3">
        <w:rPr>
          <w:b/>
          <w:sz w:val="24"/>
          <w:szCs w:val="24"/>
          <w:lang w:val="en-GB"/>
        </w:rPr>
        <w:tab/>
        <w:t>USA/1.14/14</w:t>
      </w:r>
    </w:p>
    <w:p w14:paraId="50C879F4"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before="480"/>
        <w:jc w:val="center"/>
        <w:textAlignment w:val="baseline"/>
        <w:rPr>
          <w:caps/>
          <w:sz w:val="28"/>
          <w:lang w:val="en-AU"/>
        </w:rPr>
      </w:pPr>
      <w:r w:rsidRPr="00AC4313">
        <w:rPr>
          <w:caps/>
          <w:sz w:val="28"/>
          <w:lang w:val="en-GB"/>
        </w:rPr>
        <w:t>ARTICLE</w:t>
      </w:r>
      <w:r w:rsidRPr="00AC4313">
        <w:rPr>
          <w:caps/>
          <w:sz w:val="28"/>
          <w:lang w:val="en-AU"/>
        </w:rPr>
        <w:t xml:space="preserve"> </w:t>
      </w:r>
      <w:r w:rsidRPr="00AC4313">
        <w:rPr>
          <w:rFonts w:eastAsiaTheme="majorEastAsia"/>
          <w:caps/>
          <w:color w:val="000000"/>
          <w:sz w:val="28"/>
          <w:lang w:val="en-AU"/>
        </w:rPr>
        <w:t>5</w:t>
      </w:r>
    </w:p>
    <w:p w14:paraId="35FB75BC"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before="240"/>
        <w:jc w:val="center"/>
        <w:textAlignment w:val="baseline"/>
        <w:rPr>
          <w:b/>
          <w:sz w:val="28"/>
        </w:rPr>
      </w:pPr>
      <w:r w:rsidRPr="00AC4313">
        <w:rPr>
          <w:b/>
          <w:sz w:val="28"/>
          <w:lang w:val="en-GB"/>
        </w:rPr>
        <w:t>Frequency allocations</w:t>
      </w:r>
    </w:p>
    <w:p w14:paraId="0AE07CF3" w14:textId="77777777" w:rsidR="006A65AF" w:rsidRPr="00AC4313" w:rsidRDefault="006A65AF" w:rsidP="006A65AF">
      <w:pPr>
        <w:keepNext/>
        <w:tabs>
          <w:tab w:val="center" w:pos="4820"/>
        </w:tabs>
        <w:overflowPunct w:val="0"/>
        <w:autoSpaceDE w:val="0"/>
        <w:autoSpaceDN w:val="0"/>
        <w:adjustRightInd w:val="0"/>
        <w:spacing w:before="360"/>
        <w:jc w:val="center"/>
        <w:rPr>
          <w:b/>
          <w:sz w:val="24"/>
          <w:lang w:val="en-GB"/>
        </w:rPr>
      </w:pPr>
      <w:r w:rsidRPr="00AC4313">
        <w:rPr>
          <w:b/>
          <w:sz w:val="24"/>
          <w:lang w:val="en-GB"/>
        </w:rPr>
        <w:t>Section</w:t>
      </w:r>
      <w:r w:rsidRPr="00AC4313">
        <w:rPr>
          <w:b/>
          <w:sz w:val="24"/>
          <w:lang w:val="en-AU"/>
        </w:rPr>
        <w:t xml:space="preserve"> IV – Table of Frequency Allocations</w:t>
      </w:r>
      <w:r w:rsidRPr="00AC4313">
        <w:rPr>
          <w:b/>
          <w:sz w:val="24"/>
          <w:lang w:val="en-AU"/>
        </w:rPr>
        <w:br/>
      </w:r>
      <w:r w:rsidRPr="00AC4313">
        <w:rPr>
          <w:bCs/>
          <w:sz w:val="24"/>
          <w:lang w:val="en-GB"/>
        </w:rPr>
        <w:t xml:space="preserve">(See No. </w:t>
      </w:r>
      <w:r w:rsidRPr="00AC4313">
        <w:rPr>
          <w:b/>
          <w:sz w:val="24"/>
          <w:lang w:val="en-GB"/>
        </w:rPr>
        <w:t>2.1</w:t>
      </w:r>
      <w:r w:rsidRPr="00AC4313">
        <w:rPr>
          <w:bCs/>
          <w:sz w:val="24"/>
          <w:lang w:val="en-GB"/>
        </w:rPr>
        <w:t>)</w:t>
      </w:r>
      <w:r w:rsidRPr="00AC4313">
        <w:rPr>
          <w:bCs/>
          <w:sz w:val="24"/>
          <w:lang w:val="en-GB"/>
        </w:rPr>
        <w:br/>
      </w:r>
      <w:r w:rsidRPr="00AC4313">
        <w:rPr>
          <w:bCs/>
          <w:sz w:val="24"/>
          <w:lang w:val="en-GB"/>
        </w:rPr>
        <w:br/>
      </w:r>
    </w:p>
    <w:p w14:paraId="61262CF9"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lang w:val="en-GB"/>
        </w:rPr>
      </w:pPr>
      <w:r w:rsidRPr="00AC4313">
        <w:rPr>
          <w:rFonts w:ascii="Times New Roman Bold" w:hAnsi="Times New Roman Bold"/>
          <w:b/>
          <w:lang w:val="en-GB"/>
        </w:rPr>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6A65AF" w:rsidRPr="00AC4313" w14:paraId="3B719BB5" w14:textId="77777777" w:rsidTr="0056257F">
        <w:trPr>
          <w:cantSplit/>
        </w:trPr>
        <w:tc>
          <w:tcPr>
            <w:tcW w:w="9300" w:type="dxa"/>
            <w:gridSpan w:val="3"/>
            <w:tcBorders>
              <w:top w:val="single" w:sz="4" w:space="0" w:color="auto"/>
              <w:left w:val="single" w:sz="4" w:space="0" w:color="auto"/>
              <w:bottom w:val="single" w:sz="4" w:space="0" w:color="auto"/>
              <w:right w:val="single" w:sz="4" w:space="0" w:color="auto"/>
            </w:tcBorders>
          </w:tcPr>
          <w:p w14:paraId="10983D3A"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Allocation to services</w:t>
            </w:r>
          </w:p>
        </w:tc>
      </w:tr>
      <w:tr w:rsidR="006A65AF" w:rsidRPr="00AC4313" w14:paraId="543B32BC" w14:textId="77777777" w:rsidTr="0056257F">
        <w:trPr>
          <w:cantSplit/>
        </w:trPr>
        <w:tc>
          <w:tcPr>
            <w:tcW w:w="3055" w:type="dxa"/>
            <w:tcBorders>
              <w:top w:val="single" w:sz="4" w:space="0" w:color="auto"/>
              <w:left w:val="single" w:sz="4" w:space="0" w:color="auto"/>
              <w:bottom w:val="single" w:sz="4" w:space="0" w:color="auto"/>
              <w:right w:val="single" w:sz="4" w:space="0" w:color="auto"/>
            </w:tcBorders>
          </w:tcPr>
          <w:p w14:paraId="106F4D18"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Region 1</w:t>
            </w:r>
          </w:p>
        </w:tc>
        <w:tc>
          <w:tcPr>
            <w:tcW w:w="3143" w:type="dxa"/>
            <w:tcBorders>
              <w:top w:val="single" w:sz="4" w:space="0" w:color="auto"/>
              <w:left w:val="single" w:sz="4" w:space="0" w:color="auto"/>
              <w:bottom w:val="single" w:sz="4" w:space="0" w:color="auto"/>
              <w:right w:val="single" w:sz="4" w:space="0" w:color="auto"/>
            </w:tcBorders>
          </w:tcPr>
          <w:p w14:paraId="18ED3922"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Region 2</w:t>
            </w:r>
          </w:p>
        </w:tc>
        <w:tc>
          <w:tcPr>
            <w:tcW w:w="3102" w:type="dxa"/>
            <w:tcBorders>
              <w:top w:val="single" w:sz="4" w:space="0" w:color="auto"/>
              <w:left w:val="single" w:sz="4" w:space="0" w:color="auto"/>
              <w:bottom w:val="single" w:sz="4" w:space="0" w:color="auto"/>
              <w:right w:val="single" w:sz="4" w:space="0" w:color="auto"/>
            </w:tcBorders>
          </w:tcPr>
          <w:p w14:paraId="5FB595A8"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Region 3</w:t>
            </w:r>
          </w:p>
        </w:tc>
      </w:tr>
    </w:tbl>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9304"/>
      </w:tblGrid>
      <w:tr w:rsidR="006A65AF" w:rsidRPr="00AC4313" w14:paraId="60725BAB" w14:textId="77777777" w:rsidTr="0056257F">
        <w:trPr>
          <w:cantSplit/>
          <w:jc w:val="center"/>
        </w:trPr>
        <w:tc>
          <w:tcPr>
            <w:tcW w:w="9304" w:type="dxa"/>
            <w:tcBorders>
              <w:top w:val="nil"/>
              <w:left w:val="single" w:sz="4" w:space="0" w:color="auto"/>
              <w:bottom w:val="single" w:sz="4" w:space="0" w:color="auto"/>
              <w:right w:val="single" w:sz="4" w:space="0" w:color="auto"/>
            </w:tcBorders>
            <w:hideMark/>
          </w:tcPr>
          <w:p w14:paraId="7E1634EE"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AC4313">
              <w:rPr>
                <w:b/>
                <w:lang w:val="en-GB"/>
              </w:rPr>
              <w:t>27.5-28.5</w:t>
            </w:r>
            <w:r w:rsidRPr="00AC4313">
              <w:rPr>
                <w:color w:val="000000"/>
                <w:lang w:val="en-AU"/>
              </w:rPr>
              <w:tab/>
            </w:r>
            <w:proofErr w:type="gramStart"/>
            <w:r w:rsidRPr="00AC4313">
              <w:rPr>
                <w:color w:val="000000"/>
                <w:lang w:val="en-AU"/>
              </w:rPr>
              <w:t>FIXED</w:t>
            </w:r>
            <w:r w:rsidRPr="00AC4313">
              <w:rPr>
                <w:color w:val="000000"/>
              </w:rPr>
              <w:t xml:space="preserve">  </w:t>
            </w:r>
            <w:r w:rsidRPr="00AC4313">
              <w:rPr>
                <w:color w:val="000000"/>
                <w:lang w:val="en-GB"/>
              </w:rPr>
              <w:t>5.537A</w:t>
            </w:r>
            <w:proofErr w:type="gramEnd"/>
            <w:r w:rsidRPr="00AC4313">
              <w:rPr>
                <w:color w:val="000000"/>
                <w:lang w:val="en-GB"/>
              </w:rPr>
              <w:t xml:space="preserve">  </w:t>
            </w:r>
          </w:p>
          <w:p w14:paraId="34F9781C"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AC4313">
              <w:rPr>
                <w:color w:val="000000"/>
                <w:lang w:val="en-AU"/>
              </w:rPr>
              <w:tab/>
            </w:r>
            <w:r w:rsidRPr="00AC4313">
              <w:rPr>
                <w:color w:val="000000"/>
                <w:lang w:val="en-AU"/>
              </w:rPr>
              <w:tab/>
            </w:r>
            <w:r w:rsidRPr="00AC4313">
              <w:rPr>
                <w:color w:val="000000"/>
                <w:lang w:val="en-AU"/>
              </w:rPr>
              <w:tab/>
            </w:r>
            <w:r w:rsidRPr="00AC4313">
              <w:rPr>
                <w:color w:val="000000"/>
                <w:lang w:val="en-AU"/>
              </w:rPr>
              <w:tab/>
              <w:t>FIXED-SATELLITE (Earth-to-space</w:t>
            </w:r>
            <w:proofErr w:type="gramStart"/>
            <w:r w:rsidRPr="00AC4313">
              <w:rPr>
                <w:color w:val="000000"/>
                <w:lang w:val="en-AU"/>
              </w:rPr>
              <w:t>)  5.484A</w:t>
            </w:r>
            <w:proofErr w:type="gramEnd"/>
            <w:r w:rsidRPr="00AC4313">
              <w:rPr>
                <w:color w:val="000000"/>
                <w:lang w:val="en-GB"/>
              </w:rPr>
              <w:t xml:space="preserve">  5.516B  5</w:t>
            </w:r>
            <w:r w:rsidRPr="00AC4313">
              <w:rPr>
                <w:color w:val="000000"/>
                <w:lang w:val="en-AU"/>
              </w:rPr>
              <w:t>.539</w:t>
            </w:r>
          </w:p>
          <w:p w14:paraId="6181A881"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AC4313">
              <w:rPr>
                <w:color w:val="000000"/>
                <w:lang w:val="en-AU"/>
              </w:rPr>
              <w:tab/>
            </w:r>
            <w:r w:rsidRPr="00AC4313">
              <w:rPr>
                <w:color w:val="000000"/>
                <w:lang w:val="en-AU"/>
              </w:rPr>
              <w:tab/>
            </w:r>
            <w:r w:rsidRPr="00AC4313">
              <w:rPr>
                <w:color w:val="000000"/>
                <w:lang w:val="en-AU"/>
              </w:rPr>
              <w:tab/>
            </w:r>
            <w:r w:rsidRPr="00AC4313">
              <w:rPr>
                <w:color w:val="000000"/>
                <w:lang w:val="en-AU"/>
              </w:rPr>
              <w:tab/>
              <w:t>MOBILE</w:t>
            </w:r>
          </w:p>
          <w:p w14:paraId="462A5101"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AC4313">
              <w:rPr>
                <w:color w:val="000000"/>
                <w:lang w:val="en-AU"/>
              </w:rPr>
              <w:tab/>
            </w:r>
            <w:r w:rsidRPr="00AC4313">
              <w:rPr>
                <w:color w:val="000000"/>
                <w:lang w:val="en-AU"/>
              </w:rPr>
              <w:tab/>
            </w:r>
            <w:r w:rsidRPr="00AC4313">
              <w:rPr>
                <w:color w:val="000000"/>
                <w:lang w:val="en-AU"/>
              </w:rPr>
              <w:tab/>
            </w:r>
            <w:r w:rsidRPr="00AC4313">
              <w:rPr>
                <w:color w:val="000000"/>
                <w:lang w:val="en-AU"/>
              </w:rPr>
              <w:tab/>
            </w:r>
            <w:proofErr w:type="gramStart"/>
            <w:r w:rsidRPr="00AC4313">
              <w:rPr>
                <w:color w:val="000000"/>
                <w:lang w:val="en-AU"/>
              </w:rPr>
              <w:t>5.538  5.540</w:t>
            </w:r>
            <w:proofErr w:type="gramEnd"/>
          </w:p>
        </w:tc>
      </w:tr>
    </w:tbl>
    <w:p w14:paraId="1E3393D4" w14:textId="77777777" w:rsidR="006A65AF" w:rsidRPr="00AC4313" w:rsidRDefault="006A65AF" w:rsidP="006A65AF">
      <w:pPr>
        <w:tabs>
          <w:tab w:val="left" w:pos="1134"/>
          <w:tab w:val="left" w:pos="1588"/>
          <w:tab w:val="left" w:pos="1985"/>
        </w:tabs>
        <w:overflowPunct w:val="0"/>
        <w:autoSpaceDE w:val="0"/>
        <w:autoSpaceDN w:val="0"/>
        <w:adjustRightInd w:val="0"/>
        <w:spacing w:before="120"/>
        <w:textAlignment w:val="baseline"/>
        <w:rPr>
          <w:sz w:val="24"/>
          <w:lang w:val="en-GB"/>
        </w:rPr>
      </w:pPr>
    </w:p>
    <w:p w14:paraId="3BBAE44A" w14:textId="77777777" w:rsidR="006A65AF" w:rsidRPr="00E571E3" w:rsidRDefault="006A65AF" w:rsidP="006A65AF">
      <w:pPr>
        <w:jc w:val="both"/>
        <w:rPr>
          <w:sz w:val="24"/>
          <w:szCs w:val="24"/>
        </w:rPr>
      </w:pPr>
      <w:r w:rsidRPr="00E571E3">
        <w:rPr>
          <w:b/>
          <w:sz w:val="24"/>
          <w:szCs w:val="24"/>
        </w:rPr>
        <w:t>Reasons</w:t>
      </w:r>
      <w:r w:rsidRPr="00E571E3">
        <w:rPr>
          <w:sz w:val="24"/>
          <w:szCs w:val="24"/>
        </w:rPr>
        <w:t>: Studies have not yet demonstrated that any change to the designation to HAPS in the primary fixed service allocation at 27.9-</w:t>
      </w:r>
      <w:proofErr w:type="gramStart"/>
      <w:r w:rsidRPr="00E571E3">
        <w:rPr>
          <w:sz w:val="24"/>
          <w:szCs w:val="24"/>
        </w:rPr>
        <w:t>28.2  GHz</w:t>
      </w:r>
      <w:proofErr w:type="gramEnd"/>
      <w:r w:rsidRPr="00E571E3">
        <w:rPr>
          <w:sz w:val="24"/>
          <w:szCs w:val="24"/>
        </w:rPr>
        <w:t xml:space="preserve"> can be made compatibly with the FSS (Earth-to-space) use of the 27-27.5  GHz band.  The designation to HAPS should remain limited as per No. </w:t>
      </w:r>
      <w:r w:rsidRPr="00E571E3">
        <w:rPr>
          <w:b/>
          <w:sz w:val="24"/>
          <w:szCs w:val="24"/>
        </w:rPr>
        <w:t>5.537A</w:t>
      </w:r>
      <w:r w:rsidRPr="00E571E3">
        <w:rPr>
          <w:sz w:val="24"/>
          <w:szCs w:val="24"/>
        </w:rPr>
        <w:t>.</w:t>
      </w:r>
    </w:p>
    <w:p w14:paraId="0BD4AE2C" w14:textId="77777777" w:rsidR="006A65AF" w:rsidRPr="00E571E3" w:rsidRDefault="006A65AF" w:rsidP="006A65AF">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792A85CE" w14:textId="77777777" w:rsidR="006A65AF" w:rsidRPr="00E571E3" w:rsidRDefault="006A65AF" w:rsidP="006A65AF">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6F5C1609"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u w:val="single"/>
          <w:lang w:val="en-GB"/>
        </w:rPr>
        <w:t>NOC</w:t>
      </w:r>
      <w:r w:rsidRPr="00E571E3">
        <w:rPr>
          <w:b/>
          <w:sz w:val="24"/>
          <w:szCs w:val="24"/>
          <w:lang w:val="en-GB"/>
        </w:rPr>
        <w:tab/>
      </w:r>
      <w:r w:rsidRPr="00E571E3">
        <w:rPr>
          <w:b/>
          <w:sz w:val="24"/>
          <w:szCs w:val="24"/>
          <w:lang w:val="en-GB"/>
        </w:rPr>
        <w:tab/>
        <w:t>USA/1.14/15</w:t>
      </w:r>
    </w:p>
    <w:p w14:paraId="3AC64E2E" w14:textId="77777777" w:rsidR="006A65AF" w:rsidRPr="00E571E3" w:rsidRDefault="006A65AF" w:rsidP="006A65AF">
      <w:pPr>
        <w:rPr>
          <w:sz w:val="24"/>
          <w:szCs w:val="24"/>
          <w:lang w:val="en-GB"/>
        </w:rPr>
      </w:pPr>
    </w:p>
    <w:p w14:paraId="64B21EBD" w14:textId="77777777" w:rsidR="006A65AF" w:rsidRPr="00E571E3" w:rsidRDefault="006A65AF" w:rsidP="006A65AF">
      <w:pPr>
        <w:jc w:val="both"/>
        <w:rPr>
          <w:b/>
          <w:sz w:val="24"/>
          <w:szCs w:val="24"/>
        </w:rPr>
      </w:pPr>
      <w:r w:rsidRPr="00E571E3">
        <w:rPr>
          <w:b/>
          <w:sz w:val="24"/>
          <w:szCs w:val="24"/>
        </w:rPr>
        <w:t>5.537A</w:t>
      </w:r>
    </w:p>
    <w:p w14:paraId="2052254F" w14:textId="77777777" w:rsidR="006A65AF" w:rsidRPr="00E571E3" w:rsidRDefault="006A65AF" w:rsidP="006A65AF">
      <w:pPr>
        <w:jc w:val="both"/>
        <w:rPr>
          <w:sz w:val="24"/>
          <w:szCs w:val="24"/>
        </w:rPr>
      </w:pPr>
    </w:p>
    <w:p w14:paraId="0A6E09B7" w14:textId="77777777" w:rsidR="006A65AF" w:rsidRPr="00E571E3" w:rsidRDefault="006A65AF" w:rsidP="006A65AF">
      <w:pPr>
        <w:tabs>
          <w:tab w:val="left" w:pos="1352"/>
        </w:tabs>
        <w:jc w:val="both"/>
        <w:rPr>
          <w:b/>
          <w:sz w:val="24"/>
          <w:szCs w:val="24"/>
        </w:rPr>
      </w:pPr>
      <w:r w:rsidRPr="00E571E3">
        <w:rPr>
          <w:b/>
          <w:sz w:val="24"/>
          <w:szCs w:val="24"/>
        </w:rPr>
        <w:t>Reasons:</w:t>
      </w:r>
      <w:r w:rsidRPr="00E571E3">
        <w:rPr>
          <w:sz w:val="24"/>
          <w:szCs w:val="24"/>
        </w:rPr>
        <w:tab/>
        <w:t xml:space="preserve"> Consequential.</w:t>
      </w:r>
    </w:p>
    <w:p w14:paraId="3A7765EE" w14:textId="77777777" w:rsidR="006A65AF" w:rsidRPr="00E571E3" w:rsidRDefault="006A65AF" w:rsidP="006A65AF">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118E3AFF"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fr-FR"/>
        </w:rPr>
      </w:pPr>
      <w:r w:rsidRPr="00E571E3">
        <w:rPr>
          <w:b/>
          <w:sz w:val="24"/>
          <w:szCs w:val="24"/>
          <w:u w:val="single"/>
          <w:lang w:val="fr-FR"/>
        </w:rPr>
        <w:t>NOC</w:t>
      </w:r>
      <w:r w:rsidRPr="00E571E3">
        <w:rPr>
          <w:b/>
          <w:sz w:val="24"/>
          <w:szCs w:val="24"/>
          <w:lang w:val="fr-FR"/>
        </w:rPr>
        <w:tab/>
      </w:r>
      <w:r w:rsidRPr="00E571E3">
        <w:rPr>
          <w:b/>
          <w:sz w:val="24"/>
          <w:szCs w:val="24"/>
          <w:lang w:val="fr-FR"/>
        </w:rPr>
        <w:tab/>
        <w:t>USA/1.14/16</w:t>
      </w:r>
    </w:p>
    <w:p w14:paraId="187A12D2" w14:textId="77777777" w:rsidR="006A65AF" w:rsidRPr="00E571E3" w:rsidRDefault="006A65AF" w:rsidP="006A65AF">
      <w:pPr>
        <w:rPr>
          <w:rFonts w:ascii="Times New Roman Bold" w:hAnsi="Times New Roman Bold" w:cs="Times New Roman Bold"/>
          <w:b/>
          <w:sz w:val="24"/>
          <w:szCs w:val="24"/>
          <w:lang w:val="fr-FR"/>
        </w:rPr>
      </w:pPr>
    </w:p>
    <w:p w14:paraId="1E30AF06"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before="480"/>
        <w:jc w:val="center"/>
        <w:rPr>
          <w:rFonts w:eastAsiaTheme="minorHAnsi"/>
          <w:caps/>
          <w:sz w:val="28"/>
          <w:szCs w:val="24"/>
        </w:rPr>
      </w:pPr>
      <w:r w:rsidRPr="00AC4313">
        <w:rPr>
          <w:rFonts w:eastAsiaTheme="minorHAnsi"/>
          <w:caps/>
          <w:sz w:val="28"/>
          <w:szCs w:val="24"/>
        </w:rPr>
        <w:t>RESOLUTION 145 (Rev.WRC</w:t>
      </w:r>
      <w:r w:rsidRPr="00AC4313">
        <w:rPr>
          <w:rFonts w:eastAsiaTheme="minorHAnsi"/>
          <w:caps/>
          <w:sz w:val="28"/>
          <w:szCs w:val="24"/>
        </w:rPr>
        <w:noBreakHyphen/>
        <w:t>12)</w:t>
      </w:r>
    </w:p>
    <w:p w14:paraId="4CB73D84"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bCs/>
          <w:sz w:val="28"/>
          <w:szCs w:val="24"/>
          <w:u w:val="single"/>
        </w:rPr>
      </w:pPr>
      <w:r w:rsidRPr="00AC4313">
        <w:rPr>
          <w:rFonts w:ascii="Times New Roman Bold" w:eastAsiaTheme="minorHAnsi" w:hAnsi="Times New Roman Bold" w:cs="Times New Roman Bold"/>
          <w:b/>
          <w:sz w:val="28"/>
          <w:szCs w:val="24"/>
        </w:rPr>
        <w:t xml:space="preserve">Use of the bands 27.9-28.2 GHz and 31-31.3 GHz by </w:t>
      </w:r>
      <w:r w:rsidRPr="00AC4313">
        <w:rPr>
          <w:rFonts w:ascii="Times New Roman Bold" w:eastAsiaTheme="minorHAnsi" w:hAnsi="Times New Roman Bold" w:cs="Times New Roman Bold"/>
          <w:b/>
          <w:sz w:val="28"/>
          <w:szCs w:val="24"/>
        </w:rPr>
        <w:br/>
        <w:t>high altitude platform stations in the fixed service</w:t>
      </w:r>
    </w:p>
    <w:p w14:paraId="2CBFBD9B" w14:textId="77777777" w:rsidR="006A65AF" w:rsidRPr="00AC4313" w:rsidRDefault="006A65AF" w:rsidP="006A65AF">
      <w:pPr>
        <w:tabs>
          <w:tab w:val="left" w:pos="1134"/>
          <w:tab w:val="left" w:pos="1588"/>
          <w:tab w:val="left" w:pos="1985"/>
        </w:tabs>
        <w:overflowPunct w:val="0"/>
        <w:autoSpaceDE w:val="0"/>
        <w:autoSpaceDN w:val="0"/>
        <w:adjustRightInd w:val="0"/>
        <w:spacing w:before="120"/>
        <w:textAlignment w:val="baseline"/>
        <w:rPr>
          <w:sz w:val="24"/>
          <w:lang w:val="fr-FR"/>
        </w:rPr>
      </w:pPr>
    </w:p>
    <w:p w14:paraId="52D9B62E" w14:textId="77777777" w:rsidR="006A65AF" w:rsidRPr="00E571E3" w:rsidRDefault="006A65AF" w:rsidP="006A65AF">
      <w:pPr>
        <w:keepNext/>
        <w:spacing w:before="240" w:after="60"/>
        <w:outlineLvl w:val="0"/>
        <w:rPr>
          <w:bCs/>
          <w:i/>
          <w:kern w:val="32"/>
          <w:sz w:val="24"/>
          <w:szCs w:val="24"/>
        </w:rPr>
      </w:pPr>
      <w:r w:rsidRPr="00E571E3">
        <w:rPr>
          <w:bCs/>
          <w:i/>
          <w:kern w:val="32"/>
          <w:sz w:val="24"/>
          <w:szCs w:val="24"/>
        </w:rPr>
        <w:t>For the 31.0-31.3 GHz Band</w:t>
      </w:r>
    </w:p>
    <w:p w14:paraId="052ED882"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fr-FR"/>
        </w:rPr>
      </w:pPr>
    </w:p>
    <w:p w14:paraId="7134A5E0"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fr-FR"/>
        </w:rPr>
      </w:pPr>
      <w:r w:rsidRPr="00E571E3">
        <w:rPr>
          <w:b/>
          <w:sz w:val="24"/>
          <w:szCs w:val="24"/>
          <w:lang w:val="fr-FR"/>
        </w:rPr>
        <w:t>MOD</w:t>
      </w:r>
      <w:r w:rsidRPr="00E571E3">
        <w:rPr>
          <w:b/>
          <w:sz w:val="24"/>
          <w:szCs w:val="24"/>
          <w:lang w:val="fr-FR"/>
        </w:rPr>
        <w:tab/>
      </w:r>
      <w:r w:rsidRPr="00E571E3">
        <w:rPr>
          <w:b/>
          <w:sz w:val="24"/>
          <w:szCs w:val="24"/>
          <w:lang w:val="fr-FR"/>
        </w:rPr>
        <w:tab/>
        <w:t xml:space="preserve">USA/1.14/17 </w:t>
      </w:r>
    </w:p>
    <w:p w14:paraId="0BCC7A7D"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before="480"/>
        <w:jc w:val="center"/>
        <w:textAlignment w:val="baseline"/>
        <w:rPr>
          <w:caps/>
          <w:sz w:val="28"/>
          <w:lang w:val="en-GB"/>
        </w:rPr>
      </w:pPr>
      <w:r w:rsidRPr="00AC4313">
        <w:rPr>
          <w:caps/>
          <w:sz w:val="28"/>
          <w:lang w:val="en-GB"/>
        </w:rPr>
        <w:t>ARTICLE</w:t>
      </w:r>
      <w:r w:rsidRPr="00AC4313">
        <w:rPr>
          <w:caps/>
          <w:sz w:val="28"/>
          <w:lang w:val="en-AU"/>
        </w:rPr>
        <w:t xml:space="preserve"> </w:t>
      </w:r>
      <w:r w:rsidRPr="00AC4313">
        <w:rPr>
          <w:rFonts w:eastAsiaTheme="majorEastAsia"/>
          <w:caps/>
          <w:color w:val="000000"/>
          <w:sz w:val="28"/>
          <w:lang w:val="en-AU"/>
        </w:rPr>
        <w:t>5</w:t>
      </w:r>
    </w:p>
    <w:p w14:paraId="3E83C77B"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before="240"/>
        <w:jc w:val="center"/>
        <w:textAlignment w:val="baseline"/>
        <w:rPr>
          <w:b/>
          <w:sz w:val="28"/>
        </w:rPr>
      </w:pPr>
      <w:r w:rsidRPr="00AC4313">
        <w:rPr>
          <w:b/>
          <w:sz w:val="28"/>
          <w:lang w:val="en-GB"/>
        </w:rPr>
        <w:t>Frequency allocations</w:t>
      </w:r>
    </w:p>
    <w:p w14:paraId="60888AC1" w14:textId="77777777" w:rsidR="006A65AF" w:rsidRPr="00AC4313" w:rsidRDefault="006A65AF" w:rsidP="006A65AF">
      <w:pPr>
        <w:keepNext/>
        <w:tabs>
          <w:tab w:val="center" w:pos="4820"/>
        </w:tabs>
        <w:overflowPunct w:val="0"/>
        <w:autoSpaceDE w:val="0"/>
        <w:autoSpaceDN w:val="0"/>
        <w:adjustRightInd w:val="0"/>
        <w:spacing w:before="360"/>
        <w:jc w:val="center"/>
        <w:rPr>
          <w:b/>
          <w:sz w:val="24"/>
          <w:lang w:val="en-GB"/>
        </w:rPr>
      </w:pPr>
      <w:r w:rsidRPr="00AC4313">
        <w:rPr>
          <w:b/>
          <w:sz w:val="24"/>
          <w:lang w:val="en-GB"/>
        </w:rPr>
        <w:t>Section</w:t>
      </w:r>
      <w:r w:rsidRPr="00AC4313">
        <w:rPr>
          <w:b/>
          <w:sz w:val="24"/>
          <w:lang w:val="en-AU"/>
        </w:rPr>
        <w:t xml:space="preserve"> IV – Table of Frequency Allocations</w:t>
      </w:r>
      <w:r w:rsidRPr="00AC4313">
        <w:rPr>
          <w:b/>
          <w:sz w:val="24"/>
          <w:lang w:val="en-AU"/>
        </w:rPr>
        <w:br/>
      </w:r>
      <w:r w:rsidRPr="00AC4313">
        <w:rPr>
          <w:bCs/>
          <w:sz w:val="24"/>
          <w:lang w:val="en-GB"/>
        </w:rPr>
        <w:t xml:space="preserve">(See No. </w:t>
      </w:r>
      <w:r w:rsidRPr="00AC4313">
        <w:rPr>
          <w:b/>
          <w:sz w:val="24"/>
          <w:lang w:val="en-GB"/>
        </w:rPr>
        <w:t>2.1</w:t>
      </w:r>
      <w:r w:rsidRPr="00AC4313">
        <w:rPr>
          <w:bCs/>
          <w:sz w:val="24"/>
          <w:lang w:val="en-GB"/>
        </w:rPr>
        <w:t>)</w:t>
      </w:r>
      <w:r w:rsidRPr="00AC4313">
        <w:rPr>
          <w:bCs/>
          <w:sz w:val="24"/>
          <w:lang w:val="en-GB"/>
        </w:rPr>
        <w:br/>
      </w:r>
      <w:r w:rsidRPr="00AC4313">
        <w:rPr>
          <w:bCs/>
          <w:sz w:val="24"/>
          <w:lang w:val="en-GB"/>
        </w:rPr>
        <w:br/>
      </w:r>
    </w:p>
    <w:p w14:paraId="713FFC7B"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lang w:val="en-GB"/>
        </w:rPr>
      </w:pPr>
      <w:r w:rsidRPr="00AC4313">
        <w:rPr>
          <w:rFonts w:ascii="Times New Roman Bold" w:hAnsi="Times New Roman Bold"/>
          <w:b/>
          <w:lang w:val="en-GB"/>
        </w:rPr>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6A65AF" w:rsidRPr="00AC4313" w14:paraId="49AA257E" w14:textId="77777777" w:rsidTr="0056257F">
        <w:trPr>
          <w:cantSplit/>
        </w:trPr>
        <w:tc>
          <w:tcPr>
            <w:tcW w:w="9300" w:type="dxa"/>
            <w:gridSpan w:val="3"/>
            <w:tcBorders>
              <w:top w:val="single" w:sz="4" w:space="0" w:color="auto"/>
              <w:left w:val="single" w:sz="4" w:space="0" w:color="auto"/>
              <w:bottom w:val="single" w:sz="4" w:space="0" w:color="auto"/>
              <w:right w:val="single" w:sz="4" w:space="0" w:color="auto"/>
            </w:tcBorders>
          </w:tcPr>
          <w:p w14:paraId="3EC5E9E1"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Allocation to services</w:t>
            </w:r>
          </w:p>
        </w:tc>
      </w:tr>
      <w:tr w:rsidR="006A65AF" w:rsidRPr="00AC4313" w14:paraId="55809965" w14:textId="77777777" w:rsidTr="0056257F">
        <w:trPr>
          <w:cantSplit/>
        </w:trPr>
        <w:tc>
          <w:tcPr>
            <w:tcW w:w="3055" w:type="dxa"/>
            <w:tcBorders>
              <w:top w:val="single" w:sz="4" w:space="0" w:color="auto"/>
              <w:left w:val="single" w:sz="4" w:space="0" w:color="auto"/>
              <w:bottom w:val="single" w:sz="4" w:space="0" w:color="auto"/>
              <w:right w:val="single" w:sz="4" w:space="0" w:color="auto"/>
            </w:tcBorders>
          </w:tcPr>
          <w:p w14:paraId="1F6D3AED"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Region 1</w:t>
            </w:r>
          </w:p>
        </w:tc>
        <w:tc>
          <w:tcPr>
            <w:tcW w:w="3143" w:type="dxa"/>
            <w:tcBorders>
              <w:top w:val="single" w:sz="4" w:space="0" w:color="auto"/>
              <w:left w:val="single" w:sz="4" w:space="0" w:color="auto"/>
              <w:bottom w:val="single" w:sz="4" w:space="0" w:color="auto"/>
              <w:right w:val="single" w:sz="4" w:space="0" w:color="auto"/>
            </w:tcBorders>
          </w:tcPr>
          <w:p w14:paraId="3C7A5C02"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Region 2</w:t>
            </w:r>
          </w:p>
        </w:tc>
        <w:tc>
          <w:tcPr>
            <w:tcW w:w="3102" w:type="dxa"/>
            <w:tcBorders>
              <w:top w:val="single" w:sz="4" w:space="0" w:color="auto"/>
              <w:left w:val="single" w:sz="4" w:space="0" w:color="auto"/>
              <w:bottom w:val="single" w:sz="4" w:space="0" w:color="auto"/>
              <w:right w:val="single" w:sz="4" w:space="0" w:color="auto"/>
            </w:tcBorders>
          </w:tcPr>
          <w:p w14:paraId="3D287E43" w14:textId="77777777" w:rsidR="006A65AF" w:rsidRPr="00AC4313" w:rsidRDefault="006A65AF" w:rsidP="0056257F">
            <w:pPr>
              <w:keepNext/>
              <w:tabs>
                <w:tab w:val="left" w:pos="1134"/>
                <w:tab w:val="left" w:pos="1871"/>
                <w:tab w:val="left" w:pos="2268"/>
              </w:tabs>
              <w:overflowPunct w:val="0"/>
              <w:autoSpaceDE w:val="0"/>
              <w:autoSpaceDN w:val="0"/>
              <w:adjustRightInd w:val="0"/>
              <w:spacing w:before="80" w:after="80"/>
              <w:jc w:val="center"/>
              <w:rPr>
                <w:rFonts w:ascii="Times New Roman Bold" w:eastAsiaTheme="minorHAnsi" w:hAnsi="Times New Roman Bold" w:cstheme="minorBidi"/>
                <w:b/>
                <w:sz w:val="24"/>
                <w:szCs w:val="24"/>
                <w:lang w:eastAsia="x-none"/>
              </w:rPr>
            </w:pPr>
            <w:r w:rsidRPr="00AC4313">
              <w:rPr>
                <w:rFonts w:ascii="Times New Roman Bold" w:eastAsiaTheme="minorHAnsi" w:hAnsi="Times New Roman Bold" w:cstheme="minorBidi"/>
                <w:b/>
                <w:sz w:val="24"/>
                <w:szCs w:val="24"/>
                <w:lang w:eastAsia="x-none"/>
              </w:rPr>
              <w:t>Region 3</w:t>
            </w:r>
          </w:p>
        </w:tc>
      </w:tr>
      <w:tr w:rsidR="006A65AF" w:rsidRPr="00AC4313" w14:paraId="6F66E423" w14:textId="77777777" w:rsidTr="0056257F">
        <w:trPr>
          <w:cantSplit/>
        </w:trPr>
        <w:tc>
          <w:tcPr>
            <w:tcW w:w="9300" w:type="dxa"/>
            <w:gridSpan w:val="3"/>
            <w:tcBorders>
              <w:top w:val="single" w:sz="4" w:space="0" w:color="auto"/>
              <w:left w:val="single" w:sz="4" w:space="0" w:color="auto"/>
              <w:bottom w:val="single" w:sz="4" w:space="0" w:color="auto"/>
              <w:right w:val="single" w:sz="4" w:space="0" w:color="auto"/>
            </w:tcBorders>
          </w:tcPr>
          <w:p w14:paraId="4189955A" w14:textId="77777777" w:rsidR="006A65AF" w:rsidRPr="00AC4313" w:rsidRDefault="006A65AF" w:rsidP="0056257F">
            <w:pPr>
              <w:tabs>
                <w:tab w:val="left" w:pos="2977"/>
                <w:tab w:val="left" w:pos="3266"/>
              </w:tabs>
              <w:overflowPunct w:val="0"/>
              <w:autoSpaceDE w:val="0"/>
              <w:autoSpaceDN w:val="0"/>
              <w:adjustRightInd w:val="0"/>
              <w:spacing w:before="40" w:after="40"/>
              <w:ind w:left="170" w:hanging="170"/>
              <w:textAlignment w:val="baseline"/>
              <w:rPr>
                <w:color w:val="000000"/>
              </w:rPr>
            </w:pPr>
            <w:r w:rsidRPr="00AC4313">
              <w:rPr>
                <w:b/>
                <w:lang w:val="en-GB"/>
              </w:rPr>
              <w:t>31-31.3</w:t>
            </w:r>
            <w:r w:rsidRPr="00AC4313">
              <w:rPr>
                <w:color w:val="000000"/>
                <w:lang w:val="en-GB"/>
              </w:rPr>
              <w:tab/>
            </w:r>
            <w:proofErr w:type="gramStart"/>
            <w:r w:rsidRPr="00AC4313">
              <w:rPr>
                <w:color w:val="000000"/>
                <w:lang w:val="en-GB"/>
              </w:rPr>
              <w:t xml:space="preserve">FIXED  </w:t>
            </w:r>
            <w:r w:rsidRPr="00AC4313">
              <w:rPr>
                <w:lang w:val="en-GB"/>
              </w:rPr>
              <w:t>5.338A</w:t>
            </w:r>
            <w:proofErr w:type="gramEnd"/>
            <w:del w:id="235" w:author="Fernandez Jimenez, Virginia" w:date="2018-06-06T14:52:00Z">
              <w:r w:rsidRPr="00AC4313" w:rsidDel="00476B96">
                <w:rPr>
                  <w:color w:val="000000"/>
                  <w:lang w:val="en-GB"/>
                </w:rPr>
                <w:delText xml:space="preserve">  5.543A</w:delText>
              </w:r>
            </w:del>
            <w:ins w:id="236" w:author="Fernandez Jimenez, Virginia" w:date="2018-06-06T14:52:00Z">
              <w:r w:rsidRPr="00AC4313">
                <w:rPr>
                  <w:color w:val="000000"/>
                  <w:lang w:val="en-GB"/>
                </w:rPr>
                <w:t xml:space="preserve">  </w:t>
              </w:r>
            </w:ins>
            <w:ins w:id="237" w:author="Fernandez Jimenez, Virginia" w:date="2018-06-06T14:53:00Z">
              <w:r w:rsidRPr="00AC4313">
                <w:rPr>
                  <w:color w:val="000000"/>
                  <w:lang w:val="en-GB"/>
                </w:rPr>
                <w:t xml:space="preserve">ADD </w:t>
              </w:r>
              <w:r w:rsidRPr="00AC4313">
                <w:rPr>
                  <w:lang w:val="en-GB"/>
                </w:rPr>
                <w:t>5.F114</w:t>
              </w:r>
            </w:ins>
          </w:p>
          <w:p w14:paraId="5633797B"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t>MOBILE</w:t>
            </w:r>
          </w:p>
          <w:p w14:paraId="0FC85115"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t>Standard frequency and time signal-satellite (space-to-Earth)</w:t>
            </w:r>
          </w:p>
          <w:p w14:paraId="12DB4D9A"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GB"/>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t xml:space="preserve">Space </w:t>
            </w:r>
            <w:proofErr w:type="gramStart"/>
            <w:r w:rsidRPr="00AC4313">
              <w:rPr>
                <w:color w:val="000000"/>
                <w:lang w:val="en-GB"/>
              </w:rPr>
              <w:t>research  5.544</w:t>
            </w:r>
            <w:proofErr w:type="gramEnd"/>
            <w:r w:rsidRPr="00AC4313">
              <w:rPr>
                <w:color w:val="000000"/>
                <w:lang w:val="en-GB"/>
              </w:rPr>
              <w:t xml:space="preserve">  5.545</w:t>
            </w:r>
          </w:p>
          <w:p w14:paraId="023CBE8D" w14:textId="77777777" w:rsidR="006A65AF" w:rsidRPr="00AC4313" w:rsidRDefault="006A65AF" w:rsidP="0056257F">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noProof/>
              </w:rPr>
            </w:pPr>
            <w:r w:rsidRPr="00AC4313">
              <w:rPr>
                <w:color w:val="000000"/>
                <w:lang w:val="en-GB"/>
              </w:rPr>
              <w:tab/>
            </w:r>
            <w:r w:rsidRPr="00AC4313">
              <w:rPr>
                <w:color w:val="000000"/>
                <w:lang w:val="en-GB"/>
              </w:rPr>
              <w:tab/>
            </w:r>
            <w:r w:rsidRPr="00AC4313">
              <w:rPr>
                <w:color w:val="000000"/>
                <w:lang w:val="en-GB"/>
              </w:rPr>
              <w:tab/>
            </w:r>
            <w:r w:rsidRPr="00AC4313">
              <w:rPr>
                <w:color w:val="000000"/>
                <w:lang w:val="en-GB"/>
              </w:rPr>
              <w:tab/>
              <w:t>5.149</w:t>
            </w:r>
          </w:p>
        </w:tc>
      </w:tr>
    </w:tbl>
    <w:p w14:paraId="594B0668" w14:textId="77777777" w:rsidR="006A65AF" w:rsidRPr="00AC4313" w:rsidRDefault="006A65AF" w:rsidP="006A65AF">
      <w:pPr>
        <w:tabs>
          <w:tab w:val="left" w:pos="1134"/>
          <w:tab w:val="left" w:pos="1588"/>
          <w:tab w:val="left" w:pos="1985"/>
        </w:tabs>
        <w:overflowPunct w:val="0"/>
        <w:autoSpaceDE w:val="0"/>
        <w:autoSpaceDN w:val="0"/>
        <w:adjustRightInd w:val="0"/>
        <w:spacing w:before="120"/>
        <w:textAlignment w:val="baseline"/>
        <w:rPr>
          <w:sz w:val="24"/>
          <w:lang w:val="en-GB"/>
        </w:rPr>
      </w:pPr>
    </w:p>
    <w:p w14:paraId="2E419FB8" w14:textId="77777777" w:rsidR="006A65AF" w:rsidRPr="00E571E3" w:rsidRDefault="006A65AF" w:rsidP="006A65AF">
      <w:pPr>
        <w:jc w:val="both"/>
        <w:rPr>
          <w:sz w:val="24"/>
          <w:szCs w:val="24"/>
        </w:rPr>
      </w:pPr>
      <w:r w:rsidRPr="00E571E3">
        <w:rPr>
          <w:b/>
          <w:sz w:val="24"/>
          <w:szCs w:val="24"/>
        </w:rPr>
        <w:t>Reasons</w:t>
      </w:r>
      <w:r w:rsidRPr="00E571E3">
        <w:rPr>
          <w:sz w:val="24"/>
          <w:szCs w:val="24"/>
        </w:rPr>
        <w:t xml:space="preserve">: To add a footnote to the fixed service allocation </w:t>
      </w:r>
      <w:proofErr w:type="gramStart"/>
      <w:r w:rsidRPr="00E571E3">
        <w:rPr>
          <w:sz w:val="24"/>
          <w:szCs w:val="24"/>
        </w:rPr>
        <w:t>in support of a</w:t>
      </w:r>
      <w:proofErr w:type="gramEnd"/>
      <w:r w:rsidRPr="00E571E3">
        <w:rPr>
          <w:sz w:val="24"/>
          <w:szCs w:val="24"/>
        </w:rPr>
        <w:t xml:space="preserve"> HAPS designation in the 31-31.3 GHz band and to suppress the existing HAPS related footnote.</w:t>
      </w:r>
    </w:p>
    <w:p w14:paraId="26992AD0" w14:textId="77777777" w:rsidR="006A65AF" w:rsidRPr="00E571E3" w:rsidRDefault="006A65AF" w:rsidP="006A65AF">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5D0C46A7"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lang w:val="en-GB"/>
        </w:rPr>
        <w:t>ADD</w:t>
      </w:r>
      <w:r w:rsidRPr="00E571E3">
        <w:rPr>
          <w:b/>
          <w:sz w:val="24"/>
          <w:szCs w:val="24"/>
          <w:lang w:val="en-GB"/>
        </w:rPr>
        <w:tab/>
      </w:r>
      <w:r w:rsidRPr="00E571E3">
        <w:rPr>
          <w:b/>
          <w:sz w:val="24"/>
          <w:szCs w:val="24"/>
          <w:lang w:val="en-GB"/>
        </w:rPr>
        <w:tab/>
        <w:t>USA/1.14/18</w:t>
      </w:r>
    </w:p>
    <w:p w14:paraId="3AFF4D62" w14:textId="77777777" w:rsidR="006A65AF" w:rsidRPr="00E571E3" w:rsidRDefault="006A65AF" w:rsidP="006A65AF">
      <w:pPr>
        <w:rPr>
          <w:sz w:val="24"/>
          <w:szCs w:val="24"/>
          <w:lang w:val="en-GB"/>
        </w:rPr>
      </w:pPr>
    </w:p>
    <w:p w14:paraId="6F4884D6" w14:textId="77777777" w:rsidR="006A65AF" w:rsidRPr="00E571E3" w:rsidRDefault="006A65AF" w:rsidP="006A65AF">
      <w:pPr>
        <w:jc w:val="both"/>
        <w:rPr>
          <w:sz w:val="24"/>
          <w:szCs w:val="24"/>
        </w:rPr>
      </w:pPr>
      <w:r w:rsidRPr="00E571E3">
        <w:rPr>
          <w:b/>
          <w:sz w:val="24"/>
          <w:szCs w:val="24"/>
        </w:rPr>
        <w:t>5.F114</w:t>
      </w:r>
      <w:r w:rsidRPr="00E571E3">
        <w:rPr>
          <w:b/>
          <w:sz w:val="24"/>
          <w:szCs w:val="24"/>
        </w:rPr>
        <w:tab/>
      </w:r>
      <w:r w:rsidRPr="00E571E3">
        <w:rPr>
          <w:sz w:val="24"/>
          <w:szCs w:val="24"/>
        </w:rPr>
        <w:t>The allocation to the fixed service in the band 31-31.3 GHz is designated for worldwide use by high-altitude platform stations (HAPS) in the HAPS-to-ground direction.  This designation does not preclude the use of this frequency band by any application of the services to which they are allocated and does not establish priority in the Radio Regulations.  Such use of the fixed-service allocation by HAPS is subject to the provisions of Resolution </w:t>
      </w:r>
      <w:r w:rsidRPr="00E571E3">
        <w:rPr>
          <w:b/>
          <w:sz w:val="24"/>
          <w:szCs w:val="24"/>
        </w:rPr>
        <w:t>[E114] (WRC</w:t>
      </w:r>
      <w:r w:rsidRPr="00E571E3">
        <w:rPr>
          <w:b/>
          <w:sz w:val="24"/>
          <w:szCs w:val="24"/>
        </w:rPr>
        <w:noBreakHyphen/>
        <w:t>19)</w:t>
      </w:r>
      <w:r w:rsidRPr="00E571E3">
        <w:rPr>
          <w:sz w:val="24"/>
          <w:szCs w:val="24"/>
        </w:rPr>
        <w:t>.     (WRC</w:t>
      </w:r>
      <w:r w:rsidRPr="00E571E3">
        <w:rPr>
          <w:sz w:val="24"/>
          <w:szCs w:val="24"/>
        </w:rPr>
        <w:noBreakHyphen/>
        <w:t>19)</w:t>
      </w:r>
    </w:p>
    <w:p w14:paraId="4C1CF695" w14:textId="77777777" w:rsidR="006A65AF" w:rsidRPr="00E571E3" w:rsidRDefault="006A65AF" w:rsidP="006A65AF">
      <w:pPr>
        <w:tabs>
          <w:tab w:val="left" w:pos="1352"/>
        </w:tabs>
        <w:jc w:val="both"/>
        <w:rPr>
          <w:b/>
          <w:i/>
          <w:sz w:val="24"/>
          <w:szCs w:val="24"/>
        </w:rPr>
      </w:pPr>
    </w:p>
    <w:p w14:paraId="0E2CA140" w14:textId="77777777" w:rsidR="006A65AF" w:rsidRPr="00E571E3" w:rsidRDefault="006A65AF" w:rsidP="006A65AF">
      <w:pPr>
        <w:tabs>
          <w:tab w:val="left" w:pos="1352"/>
        </w:tabs>
        <w:jc w:val="both"/>
        <w:rPr>
          <w:b/>
          <w:sz w:val="24"/>
          <w:szCs w:val="24"/>
        </w:rPr>
      </w:pPr>
      <w:r w:rsidRPr="00E571E3">
        <w:rPr>
          <w:b/>
          <w:sz w:val="24"/>
          <w:szCs w:val="24"/>
        </w:rPr>
        <w:t>Reasons:</w:t>
      </w:r>
      <w:r w:rsidRPr="00E571E3">
        <w:rPr>
          <w:sz w:val="24"/>
          <w:szCs w:val="24"/>
        </w:rPr>
        <w:tab/>
        <w:t xml:space="preserve"> To add the text of the footnote allowing HAPS to operate in the fixed service allocation in the 31-31.3 GHz band on a worldwide basis.</w:t>
      </w:r>
    </w:p>
    <w:p w14:paraId="6132D609" w14:textId="77777777" w:rsidR="006A65AF" w:rsidRPr="00E571E3" w:rsidRDefault="006A65AF" w:rsidP="006A65AF">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764A038A"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lang w:val="en-GB"/>
        </w:rPr>
        <w:t>SUP</w:t>
      </w:r>
      <w:r w:rsidRPr="00E571E3">
        <w:rPr>
          <w:b/>
          <w:sz w:val="24"/>
          <w:szCs w:val="24"/>
          <w:lang w:val="en-GB"/>
        </w:rPr>
        <w:tab/>
      </w:r>
      <w:r w:rsidRPr="00E571E3">
        <w:rPr>
          <w:b/>
          <w:sz w:val="24"/>
          <w:szCs w:val="24"/>
          <w:lang w:val="en-GB"/>
        </w:rPr>
        <w:tab/>
        <w:t>USA/1.14/19</w:t>
      </w:r>
    </w:p>
    <w:p w14:paraId="1076B108" w14:textId="77777777" w:rsidR="006A65AF" w:rsidRPr="00E571E3" w:rsidRDefault="006A65AF" w:rsidP="006A65AF">
      <w:pPr>
        <w:rPr>
          <w:rFonts w:ascii="Times New Roman Bold" w:hAnsi="Times New Roman Bold" w:cs="Times New Roman Bold"/>
          <w:b/>
          <w:sz w:val="24"/>
          <w:szCs w:val="24"/>
        </w:rPr>
      </w:pPr>
      <w:r w:rsidRPr="00E571E3">
        <w:rPr>
          <w:rFonts w:ascii="Times New Roman Bold" w:hAnsi="Times New Roman Bold" w:cs="Times New Roman Bold"/>
          <w:b/>
          <w:sz w:val="24"/>
          <w:szCs w:val="24"/>
        </w:rPr>
        <w:t>5.543A</w:t>
      </w:r>
    </w:p>
    <w:p w14:paraId="347248F6" w14:textId="77777777" w:rsidR="006A65AF" w:rsidRPr="00E571E3" w:rsidRDefault="006A65AF" w:rsidP="006A65AF">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1F65E308"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lang w:val="en-GB"/>
        </w:rPr>
        <w:t>ADD</w:t>
      </w:r>
      <w:r w:rsidRPr="00E571E3">
        <w:rPr>
          <w:b/>
          <w:sz w:val="24"/>
          <w:szCs w:val="24"/>
          <w:lang w:val="en-GB"/>
        </w:rPr>
        <w:tab/>
      </w:r>
      <w:r w:rsidRPr="00E571E3">
        <w:rPr>
          <w:b/>
          <w:sz w:val="24"/>
          <w:szCs w:val="24"/>
          <w:lang w:val="en-GB"/>
        </w:rPr>
        <w:tab/>
        <w:t>USA/1.14/20</w:t>
      </w:r>
    </w:p>
    <w:p w14:paraId="22C35F55"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480"/>
        <w:jc w:val="center"/>
        <w:rPr>
          <w:rFonts w:eastAsiaTheme="minorEastAsia"/>
          <w:caps/>
          <w:sz w:val="24"/>
          <w:szCs w:val="24"/>
        </w:rPr>
      </w:pPr>
      <w:r w:rsidRPr="00E571E3">
        <w:rPr>
          <w:rFonts w:eastAsiaTheme="minorEastAsia"/>
          <w:caps/>
          <w:sz w:val="24"/>
          <w:szCs w:val="24"/>
        </w:rPr>
        <w:t xml:space="preserve">DRAFT NEW RESOLUTION </w:t>
      </w:r>
      <w:r w:rsidRPr="00E571E3">
        <w:rPr>
          <w:rFonts w:eastAsiaTheme="minorHAnsi"/>
          <w:bCs/>
          <w:caps/>
          <w:sz w:val="24"/>
          <w:szCs w:val="24"/>
        </w:rPr>
        <w:t>[E114]</w:t>
      </w:r>
      <w:r w:rsidRPr="00E571E3">
        <w:rPr>
          <w:rFonts w:eastAsiaTheme="minorEastAsia"/>
          <w:caps/>
          <w:sz w:val="24"/>
          <w:szCs w:val="24"/>
        </w:rPr>
        <w:t xml:space="preserve"> (WRC</w:t>
      </w:r>
      <w:r w:rsidRPr="00E571E3">
        <w:rPr>
          <w:rFonts w:eastAsiaTheme="minorEastAsia"/>
          <w:caps/>
          <w:sz w:val="24"/>
          <w:szCs w:val="24"/>
        </w:rPr>
        <w:noBreakHyphen/>
        <w:t>19)</w:t>
      </w:r>
    </w:p>
    <w:p w14:paraId="3C2D06E9"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4"/>
          <w:szCs w:val="24"/>
        </w:rPr>
      </w:pPr>
      <w:r w:rsidRPr="00E571E3">
        <w:rPr>
          <w:rFonts w:ascii="Times New Roman Bold" w:eastAsiaTheme="minorHAnsi" w:hAnsi="Times New Roman Bold" w:cs="Times New Roman Bold"/>
          <w:b/>
          <w:sz w:val="24"/>
          <w:szCs w:val="24"/>
        </w:rPr>
        <w:t xml:space="preserve">Use of the band 31-31.3 GHz by high altitude platform stations in the fixed service </w:t>
      </w:r>
    </w:p>
    <w:p w14:paraId="266EF9FA" w14:textId="77777777" w:rsidR="006A65AF" w:rsidRPr="00E571E3" w:rsidRDefault="006A65AF" w:rsidP="006A65AF">
      <w:pPr>
        <w:tabs>
          <w:tab w:val="left" w:pos="1134"/>
          <w:tab w:val="left" w:pos="1871"/>
          <w:tab w:val="left" w:pos="2268"/>
        </w:tabs>
        <w:overflowPunct w:val="0"/>
        <w:autoSpaceDE w:val="0"/>
        <w:autoSpaceDN w:val="0"/>
        <w:adjustRightInd w:val="0"/>
        <w:spacing w:before="280"/>
        <w:rPr>
          <w:rFonts w:eastAsiaTheme="minorHAnsi"/>
          <w:sz w:val="24"/>
          <w:szCs w:val="24"/>
        </w:rPr>
      </w:pPr>
      <w:r w:rsidRPr="00E571E3">
        <w:rPr>
          <w:rFonts w:eastAsiaTheme="minorHAnsi"/>
          <w:sz w:val="24"/>
          <w:szCs w:val="24"/>
        </w:rPr>
        <w:t>The World Radiocommunication Conference (</w:t>
      </w:r>
      <w:proofErr w:type="spellStart"/>
      <w:r w:rsidRPr="00E571E3">
        <w:rPr>
          <w:rFonts w:eastAsiaTheme="minorHAnsi"/>
          <w:sz w:val="24"/>
          <w:szCs w:val="24"/>
        </w:rPr>
        <w:t>Sharm</w:t>
      </w:r>
      <w:proofErr w:type="spellEnd"/>
      <w:r w:rsidRPr="00E571E3">
        <w:rPr>
          <w:rFonts w:eastAsiaTheme="minorHAnsi"/>
          <w:sz w:val="24"/>
          <w:szCs w:val="24"/>
        </w:rPr>
        <w:t xml:space="preserve"> el-Sheikh, 2019),</w:t>
      </w:r>
    </w:p>
    <w:p w14:paraId="0A78C3CA"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160"/>
        <w:ind w:left="1134"/>
        <w:rPr>
          <w:i/>
          <w:sz w:val="24"/>
          <w:szCs w:val="24"/>
          <w:lang w:val="en-GB"/>
        </w:rPr>
      </w:pPr>
      <w:proofErr w:type="gramStart"/>
      <w:r w:rsidRPr="00E571E3">
        <w:rPr>
          <w:i/>
          <w:sz w:val="24"/>
          <w:szCs w:val="24"/>
          <w:lang w:val="en-GB"/>
        </w:rPr>
        <w:t>considering</w:t>
      </w:r>
      <w:proofErr w:type="gramEnd"/>
    </w:p>
    <w:p w14:paraId="55FBD94C"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160"/>
        <w:ind w:left="1134"/>
        <w:textAlignment w:val="baseline"/>
        <w:rPr>
          <w:i/>
          <w:sz w:val="24"/>
          <w:szCs w:val="24"/>
          <w:lang w:val="en-GB"/>
        </w:rPr>
      </w:pPr>
    </w:p>
    <w:p w14:paraId="39CC2C4D" w14:textId="77777777" w:rsidR="006A65AF" w:rsidRPr="00E571E3" w:rsidRDefault="006A65AF" w:rsidP="006A65AF">
      <w:pPr>
        <w:contextualSpacing/>
        <w:jc w:val="both"/>
        <w:rPr>
          <w:sz w:val="24"/>
          <w:szCs w:val="24"/>
        </w:rPr>
      </w:pPr>
      <w:r w:rsidRPr="00E571E3">
        <w:rPr>
          <w:i/>
          <w:sz w:val="24"/>
          <w:szCs w:val="24"/>
        </w:rPr>
        <w:t>a)</w:t>
      </w:r>
      <w:r w:rsidRPr="00E571E3">
        <w:rPr>
          <w:sz w:val="24"/>
          <w:szCs w:val="24"/>
        </w:rPr>
        <w:tab/>
      </w:r>
      <w:proofErr w:type="gramStart"/>
      <w:r w:rsidRPr="00E571E3">
        <w:rPr>
          <w:sz w:val="24"/>
          <w:szCs w:val="24"/>
        </w:rPr>
        <w:t>that</w:t>
      </w:r>
      <w:proofErr w:type="gramEnd"/>
      <w:r w:rsidRPr="00E571E3">
        <w:rPr>
          <w:sz w:val="24"/>
          <w:szCs w:val="24"/>
        </w:rPr>
        <w:t xml:space="preserve">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68CC4AD4" w14:textId="77777777" w:rsidR="006A65AF" w:rsidRPr="00E571E3" w:rsidRDefault="006A65AF" w:rsidP="006A65AF">
      <w:pPr>
        <w:contextualSpacing/>
        <w:jc w:val="both"/>
        <w:rPr>
          <w:sz w:val="24"/>
          <w:szCs w:val="24"/>
        </w:rPr>
      </w:pPr>
    </w:p>
    <w:p w14:paraId="005FA473" w14:textId="77777777" w:rsidR="006A65AF" w:rsidRPr="00E571E3" w:rsidRDefault="006A65AF" w:rsidP="006A65AF">
      <w:pPr>
        <w:contextualSpacing/>
        <w:jc w:val="both"/>
        <w:rPr>
          <w:sz w:val="24"/>
          <w:szCs w:val="24"/>
        </w:rPr>
      </w:pPr>
      <w:r w:rsidRPr="00E571E3">
        <w:rPr>
          <w:i/>
          <w:sz w:val="24"/>
          <w:szCs w:val="24"/>
        </w:rPr>
        <w:t>b)</w:t>
      </w:r>
      <w:r w:rsidRPr="00E571E3">
        <w:rPr>
          <w:sz w:val="24"/>
          <w:szCs w:val="24"/>
        </w:rPr>
        <w:tab/>
      </w:r>
      <w:proofErr w:type="gramStart"/>
      <w:r w:rsidRPr="00E571E3">
        <w:rPr>
          <w:sz w:val="24"/>
          <w:szCs w:val="24"/>
        </w:rPr>
        <w:t>that</w:t>
      </w:r>
      <w:proofErr w:type="gramEnd"/>
      <w:r w:rsidRPr="00E571E3">
        <w:rPr>
          <w:sz w:val="24"/>
          <w:szCs w:val="24"/>
        </w:rPr>
        <w:t xml:space="preserve"> WRC-15 decided to study additional spectrum needs for fixed HAPS links to provide broadband connectivity, including the existing designations in the 27.9-28.2 GHz and the 31-31.3 GHz bands, recognizing that the existing HAPS designations were established without reference to today’s broadband capabilities;</w:t>
      </w:r>
    </w:p>
    <w:p w14:paraId="703485CC" w14:textId="77777777" w:rsidR="006A65AF" w:rsidRPr="00E571E3" w:rsidRDefault="006A65AF" w:rsidP="006A65AF">
      <w:pPr>
        <w:contextualSpacing/>
        <w:jc w:val="both"/>
        <w:rPr>
          <w:sz w:val="24"/>
          <w:szCs w:val="24"/>
        </w:rPr>
      </w:pPr>
    </w:p>
    <w:p w14:paraId="29FDE1E4" w14:textId="77777777" w:rsidR="006A65AF" w:rsidRPr="00E571E3" w:rsidRDefault="006A65AF" w:rsidP="006A65AF">
      <w:pPr>
        <w:numPr>
          <w:ilvl w:val="0"/>
          <w:numId w:val="4"/>
        </w:numPr>
        <w:contextualSpacing/>
        <w:jc w:val="both"/>
        <w:rPr>
          <w:sz w:val="24"/>
          <w:szCs w:val="24"/>
        </w:rPr>
      </w:pPr>
      <w:proofErr w:type="gramStart"/>
      <w:r w:rsidRPr="00E571E3">
        <w:rPr>
          <w:sz w:val="24"/>
          <w:szCs w:val="24"/>
        </w:rPr>
        <w:t>that</w:t>
      </w:r>
      <w:proofErr w:type="gramEnd"/>
      <w:r w:rsidRPr="00E571E3">
        <w:rPr>
          <w:sz w:val="24"/>
          <w:szCs w:val="24"/>
        </w:rPr>
        <w:t xml:space="preserve"> HAPS can provide broadband connectivity with minimal ground network infrastructure;</w:t>
      </w:r>
    </w:p>
    <w:p w14:paraId="0BCFB695" w14:textId="77777777" w:rsidR="006A65AF" w:rsidRPr="00E571E3" w:rsidRDefault="006A65AF" w:rsidP="006A65AF">
      <w:pPr>
        <w:ind w:left="720"/>
        <w:contextualSpacing/>
        <w:jc w:val="both"/>
        <w:rPr>
          <w:sz w:val="24"/>
          <w:szCs w:val="24"/>
        </w:rPr>
      </w:pPr>
    </w:p>
    <w:p w14:paraId="3A9C21EF" w14:textId="77777777" w:rsidR="006A65AF" w:rsidRPr="00E571E3" w:rsidRDefault="006A65AF" w:rsidP="006A65AF">
      <w:pPr>
        <w:contextualSpacing/>
        <w:jc w:val="both"/>
        <w:rPr>
          <w:sz w:val="24"/>
          <w:szCs w:val="24"/>
        </w:rPr>
      </w:pPr>
      <w:r w:rsidRPr="00E571E3">
        <w:rPr>
          <w:i/>
          <w:sz w:val="24"/>
          <w:szCs w:val="24"/>
        </w:rPr>
        <w:t>d)</w:t>
      </w:r>
      <w:r w:rsidRPr="00E571E3">
        <w:rPr>
          <w:sz w:val="24"/>
          <w:szCs w:val="24"/>
        </w:rPr>
        <w:tab/>
      </w:r>
      <w:proofErr w:type="gramStart"/>
      <w:r w:rsidRPr="00E571E3">
        <w:rPr>
          <w:sz w:val="24"/>
          <w:szCs w:val="24"/>
        </w:rPr>
        <w:t>that</w:t>
      </w:r>
      <w:proofErr w:type="gramEnd"/>
      <w:r w:rsidRPr="00E571E3">
        <w:rPr>
          <w:sz w:val="24"/>
          <w:szCs w:val="24"/>
        </w:rPr>
        <w:t xml:space="preserve"> Recommendation ITU-R P.618, “Propagation data and prediction methods required for the design of Earth-space telecommunication systems”, should be used to determine rain fade attenuation from HAPS platforms;</w:t>
      </w:r>
    </w:p>
    <w:p w14:paraId="12CEA352" w14:textId="77777777" w:rsidR="006A65AF" w:rsidRPr="00E571E3" w:rsidRDefault="006A65AF" w:rsidP="006A65AF">
      <w:pPr>
        <w:contextualSpacing/>
        <w:jc w:val="both"/>
        <w:rPr>
          <w:sz w:val="24"/>
          <w:szCs w:val="24"/>
        </w:rPr>
      </w:pPr>
    </w:p>
    <w:p w14:paraId="1C5C3DEF" w14:textId="77777777" w:rsidR="006A65AF" w:rsidRPr="00E571E3" w:rsidRDefault="006A65AF" w:rsidP="006A65AF">
      <w:pPr>
        <w:contextualSpacing/>
        <w:jc w:val="both"/>
        <w:rPr>
          <w:sz w:val="24"/>
          <w:szCs w:val="24"/>
        </w:rPr>
      </w:pPr>
      <w:r w:rsidRPr="00E571E3">
        <w:rPr>
          <w:i/>
          <w:sz w:val="24"/>
          <w:szCs w:val="24"/>
        </w:rPr>
        <w:t>e)</w:t>
      </w:r>
      <w:r w:rsidRPr="00E571E3">
        <w:rPr>
          <w:sz w:val="24"/>
          <w:szCs w:val="24"/>
        </w:rPr>
        <w:t xml:space="preserve"> </w:t>
      </w:r>
      <w:r w:rsidRPr="00E571E3">
        <w:rPr>
          <w:sz w:val="24"/>
          <w:szCs w:val="24"/>
        </w:rPr>
        <w:tab/>
      </w:r>
      <w:proofErr w:type="gramStart"/>
      <w:r w:rsidRPr="00E571E3">
        <w:rPr>
          <w:sz w:val="24"/>
          <w:szCs w:val="24"/>
        </w:rPr>
        <w:t>that</w:t>
      </w:r>
      <w:proofErr w:type="gramEnd"/>
      <w:r w:rsidRPr="00E571E3">
        <w:rPr>
          <w:sz w:val="24"/>
          <w:szCs w:val="24"/>
        </w:rPr>
        <w:t xml:space="preserve"> Recommendation ITU-R P.452, “Prediction procedure for the evaluation of interference between stations on the surface of the Earth at frequencies above about 0.1 GHz”, should be used to determine the propagation loss in the ground path from HAPS ground stations;</w:t>
      </w:r>
    </w:p>
    <w:p w14:paraId="19C0B5B2" w14:textId="77777777" w:rsidR="006A65AF" w:rsidRPr="00E571E3" w:rsidRDefault="006A65AF" w:rsidP="006A65AF">
      <w:pPr>
        <w:contextualSpacing/>
        <w:jc w:val="both"/>
        <w:rPr>
          <w:sz w:val="24"/>
          <w:szCs w:val="24"/>
        </w:rPr>
      </w:pPr>
    </w:p>
    <w:p w14:paraId="1107262A" w14:textId="77777777" w:rsidR="006A65AF" w:rsidRPr="00E571E3" w:rsidRDefault="006A65AF" w:rsidP="006A65AF">
      <w:pPr>
        <w:contextualSpacing/>
        <w:jc w:val="both"/>
        <w:rPr>
          <w:sz w:val="24"/>
          <w:szCs w:val="24"/>
        </w:rPr>
      </w:pPr>
      <w:r w:rsidRPr="00E571E3">
        <w:rPr>
          <w:i/>
          <w:sz w:val="24"/>
          <w:szCs w:val="24"/>
        </w:rPr>
        <w:t>f)</w:t>
      </w:r>
      <w:r w:rsidRPr="00E571E3">
        <w:rPr>
          <w:sz w:val="24"/>
          <w:szCs w:val="24"/>
        </w:rPr>
        <w:tab/>
      </w:r>
      <w:proofErr w:type="gramStart"/>
      <w:r w:rsidRPr="00E571E3">
        <w:rPr>
          <w:sz w:val="24"/>
          <w:szCs w:val="24"/>
        </w:rPr>
        <w:t>that</w:t>
      </w:r>
      <w:proofErr w:type="gramEnd"/>
      <w:r w:rsidRPr="00E571E3">
        <w:rPr>
          <w:sz w:val="24"/>
          <w:szCs w:val="24"/>
        </w:rPr>
        <w:t xml:space="preserve"> Recommendation ITU-R SF.1395, “Minimum propagation attenuation due to atmospheric gases for use in frequency sharing studies between the fixed-satellite service and the fixed service”, should be used to determine the gaseous attenuation;</w:t>
      </w:r>
    </w:p>
    <w:p w14:paraId="5A4FCB15" w14:textId="77777777" w:rsidR="006A65AF" w:rsidRPr="00E571E3" w:rsidRDefault="006A65AF" w:rsidP="006A65AF">
      <w:pPr>
        <w:contextualSpacing/>
        <w:jc w:val="both"/>
        <w:rPr>
          <w:i/>
          <w:sz w:val="24"/>
          <w:szCs w:val="24"/>
        </w:rPr>
      </w:pPr>
    </w:p>
    <w:p w14:paraId="422EDCD0" w14:textId="77777777" w:rsidR="006A65AF" w:rsidRPr="00E571E3" w:rsidRDefault="006A65AF" w:rsidP="006A65AF">
      <w:pPr>
        <w:contextualSpacing/>
        <w:jc w:val="both"/>
        <w:rPr>
          <w:sz w:val="24"/>
          <w:szCs w:val="24"/>
        </w:rPr>
      </w:pPr>
      <w:r w:rsidRPr="00E571E3">
        <w:rPr>
          <w:i/>
          <w:sz w:val="24"/>
          <w:szCs w:val="24"/>
        </w:rPr>
        <w:t>g)</w:t>
      </w:r>
      <w:r w:rsidRPr="00E571E3">
        <w:rPr>
          <w:sz w:val="24"/>
          <w:szCs w:val="24"/>
        </w:rPr>
        <w:tab/>
      </w:r>
      <w:proofErr w:type="gramStart"/>
      <w:r w:rsidRPr="00E571E3">
        <w:rPr>
          <w:sz w:val="24"/>
          <w:szCs w:val="24"/>
        </w:rPr>
        <w:t>that</w:t>
      </w:r>
      <w:proofErr w:type="gramEnd"/>
      <w:r w:rsidRPr="00E571E3">
        <w:rPr>
          <w:sz w:val="24"/>
          <w:szCs w:val="24"/>
        </w:rPr>
        <w:t xml:space="preserve"> Recommendation ITU-R P.2108, “Prediction of Clutter Loss”, should be used to determine the clutter loss,</w:t>
      </w:r>
    </w:p>
    <w:p w14:paraId="1AD9FEE4"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sz w:val="24"/>
          <w:szCs w:val="24"/>
          <w:lang w:val="en-GB"/>
        </w:rPr>
      </w:pPr>
    </w:p>
    <w:p w14:paraId="381436D0"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i/>
          <w:sz w:val="24"/>
          <w:szCs w:val="24"/>
          <w:lang w:val="en-GB"/>
        </w:rPr>
      </w:pPr>
      <w:r w:rsidRPr="00E571E3">
        <w:rPr>
          <w:sz w:val="24"/>
          <w:szCs w:val="24"/>
          <w:lang w:val="en-GB"/>
        </w:rPr>
        <w:tab/>
      </w:r>
      <w:proofErr w:type="gramStart"/>
      <w:r w:rsidRPr="00E571E3">
        <w:rPr>
          <w:i/>
          <w:sz w:val="24"/>
          <w:szCs w:val="24"/>
          <w:lang w:val="en-GB"/>
        </w:rPr>
        <w:t>recognizing</w:t>
      </w:r>
      <w:proofErr w:type="gramEnd"/>
    </w:p>
    <w:p w14:paraId="7A879610" w14:textId="77777777" w:rsidR="006A65AF" w:rsidRPr="00E571E3" w:rsidRDefault="006A65AF" w:rsidP="006A65AF">
      <w:pPr>
        <w:tabs>
          <w:tab w:val="left" w:pos="1134"/>
          <w:tab w:val="left" w:pos="1871"/>
          <w:tab w:val="left" w:pos="2268"/>
        </w:tabs>
        <w:overflowPunct w:val="0"/>
        <w:autoSpaceDE w:val="0"/>
        <w:autoSpaceDN w:val="0"/>
        <w:adjustRightInd w:val="0"/>
        <w:spacing w:before="120"/>
        <w:textAlignment w:val="baseline"/>
        <w:rPr>
          <w:i/>
          <w:sz w:val="24"/>
          <w:szCs w:val="24"/>
          <w:lang w:val="en-GB"/>
        </w:rPr>
      </w:pPr>
    </w:p>
    <w:p w14:paraId="3E94CF1C" w14:textId="77777777" w:rsidR="006A65AF" w:rsidRPr="00E571E3" w:rsidRDefault="006A65AF" w:rsidP="006A65AF">
      <w:pPr>
        <w:jc w:val="both"/>
        <w:rPr>
          <w:sz w:val="24"/>
          <w:szCs w:val="24"/>
        </w:rPr>
      </w:pPr>
      <w:r w:rsidRPr="00E571E3">
        <w:rPr>
          <w:i/>
          <w:sz w:val="24"/>
          <w:szCs w:val="24"/>
        </w:rPr>
        <w:t>a)</w:t>
      </w:r>
      <w:r w:rsidRPr="00E571E3">
        <w:rPr>
          <w:sz w:val="24"/>
          <w:szCs w:val="24"/>
        </w:rPr>
        <w:tab/>
      </w:r>
      <w:proofErr w:type="gramStart"/>
      <w:r w:rsidRPr="00E571E3">
        <w:rPr>
          <w:sz w:val="24"/>
          <w:szCs w:val="24"/>
        </w:rPr>
        <w:t>that</w:t>
      </w:r>
      <w:proofErr w:type="gramEnd"/>
      <w:r w:rsidRPr="00E571E3">
        <w:rPr>
          <w:sz w:val="24"/>
          <w:szCs w:val="24"/>
        </w:rPr>
        <w:t xml:space="preserve"> HAPS is defined in No. </w:t>
      </w:r>
      <w:r w:rsidRPr="00E571E3">
        <w:rPr>
          <w:b/>
          <w:sz w:val="24"/>
          <w:szCs w:val="24"/>
        </w:rPr>
        <w:t>1.66A</w:t>
      </w:r>
      <w:r w:rsidRPr="00E571E3">
        <w:rPr>
          <w:sz w:val="24"/>
          <w:szCs w:val="24"/>
        </w:rPr>
        <w:t xml:space="preserve"> of the Radio Regulations as a station located on an object at an altitude of 20-50 km and at a specified, nominal, fixed point relative to the Earth, and is subject to No. </w:t>
      </w:r>
      <w:r w:rsidRPr="00E571E3">
        <w:rPr>
          <w:b/>
          <w:sz w:val="24"/>
          <w:szCs w:val="24"/>
        </w:rPr>
        <w:t>4.23</w:t>
      </w:r>
      <w:r w:rsidRPr="00E571E3">
        <w:rPr>
          <w:sz w:val="24"/>
          <w:szCs w:val="24"/>
        </w:rPr>
        <w:t>,</w:t>
      </w:r>
    </w:p>
    <w:p w14:paraId="6DDA4334" w14:textId="77777777" w:rsidR="006A65AF" w:rsidRPr="00E571E3" w:rsidRDefault="006A65AF" w:rsidP="006A65AF">
      <w:pPr>
        <w:jc w:val="both"/>
        <w:rPr>
          <w:sz w:val="24"/>
          <w:szCs w:val="24"/>
        </w:rPr>
      </w:pPr>
    </w:p>
    <w:p w14:paraId="69512084"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160"/>
        <w:ind w:left="1134"/>
        <w:rPr>
          <w:i/>
          <w:sz w:val="24"/>
          <w:szCs w:val="24"/>
          <w:lang w:val="en-GB"/>
        </w:rPr>
      </w:pPr>
      <w:proofErr w:type="gramStart"/>
      <w:r w:rsidRPr="00E571E3">
        <w:rPr>
          <w:i/>
          <w:sz w:val="24"/>
          <w:szCs w:val="24"/>
          <w:lang w:val="en-GB"/>
        </w:rPr>
        <w:t>resolves</w:t>
      </w:r>
      <w:proofErr w:type="gramEnd"/>
    </w:p>
    <w:p w14:paraId="68596741" w14:textId="77777777" w:rsidR="006A65AF" w:rsidRPr="00E571E3" w:rsidRDefault="006A65AF" w:rsidP="006A65AF">
      <w:pPr>
        <w:rPr>
          <w:sz w:val="24"/>
          <w:szCs w:val="24"/>
        </w:rPr>
      </w:pPr>
    </w:p>
    <w:p w14:paraId="48DB19C1" w14:textId="77777777" w:rsidR="006A65AF" w:rsidRPr="00E571E3" w:rsidRDefault="006A65AF" w:rsidP="006A65AF">
      <w:pPr>
        <w:jc w:val="both"/>
        <w:rPr>
          <w:bCs/>
          <w:sz w:val="24"/>
          <w:szCs w:val="24"/>
        </w:rPr>
      </w:pPr>
    </w:p>
    <w:p w14:paraId="1877E598" w14:textId="77777777" w:rsidR="006A65AF" w:rsidRPr="00E571E3" w:rsidRDefault="006A65AF" w:rsidP="006A65AF">
      <w:pPr>
        <w:ind w:left="720" w:hanging="720"/>
        <w:jc w:val="both"/>
        <w:rPr>
          <w:sz w:val="24"/>
          <w:szCs w:val="24"/>
          <w:lang w:eastAsia="ja-JP"/>
        </w:rPr>
      </w:pPr>
      <w:r w:rsidRPr="00E571E3">
        <w:rPr>
          <w:sz w:val="24"/>
          <w:szCs w:val="24"/>
          <w:lang w:eastAsia="ja-JP"/>
        </w:rPr>
        <w:t>1</w:t>
      </w:r>
      <w:r w:rsidRPr="00E571E3">
        <w:rPr>
          <w:sz w:val="24"/>
          <w:szCs w:val="24"/>
          <w:lang w:eastAsia="ja-JP"/>
        </w:rPr>
        <w:tab/>
        <w:t xml:space="preserve">that for the purpose of protecting the fixed service systems in neighboring administrations in the band 31-31.3 GHz, the power flux density level per HAPS platform station at the surface of the Earth in neighboring administrations shall not exceed the following </w:t>
      </w:r>
      <w:proofErr w:type="spellStart"/>
      <w:r w:rsidRPr="00E571E3">
        <w:rPr>
          <w:sz w:val="24"/>
          <w:szCs w:val="24"/>
          <w:lang w:eastAsia="ja-JP"/>
        </w:rPr>
        <w:t>pfd</w:t>
      </w:r>
      <w:proofErr w:type="spellEnd"/>
      <w:r w:rsidRPr="00E571E3">
        <w:rPr>
          <w:sz w:val="24"/>
          <w:szCs w:val="24"/>
          <w:lang w:eastAsia="ja-JP"/>
        </w:rPr>
        <w:t xml:space="preserve"> mask in </w:t>
      </w:r>
      <w:proofErr w:type="spellStart"/>
      <w:r w:rsidRPr="00E571E3">
        <w:rPr>
          <w:sz w:val="24"/>
          <w:szCs w:val="24"/>
          <w:lang w:eastAsia="ja-JP"/>
        </w:rPr>
        <w:t>dBW</w:t>
      </w:r>
      <w:proofErr w:type="spellEnd"/>
      <w:r w:rsidRPr="00E571E3">
        <w:rPr>
          <w:sz w:val="24"/>
          <w:szCs w:val="24"/>
          <w:lang w:eastAsia="ja-JP"/>
        </w:rPr>
        <w:t>/m2/MHz, under clear sky condition, without the explicit agreement from the affected administration:</w:t>
      </w:r>
    </w:p>
    <w:p w14:paraId="4AAFC1F3" w14:textId="77777777" w:rsidR="006A65AF" w:rsidRPr="00E571E3" w:rsidRDefault="006A65AF" w:rsidP="006A65AF">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
          <w:sz w:val="24"/>
          <w:szCs w:val="24"/>
          <w:lang w:eastAsia="ja-JP"/>
        </w:rPr>
      </w:pPr>
      <m:oMathPara>
        <m:oMath>
          <m:sSub>
            <m:sSubPr>
              <m:ctrlPr>
                <w:rPr>
                  <w:rFonts w:ascii="Cambria Math" w:eastAsiaTheme="minorHAnsi" w:hAnsi="Cambria Math" w:cstheme="minorBidi"/>
                  <w: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m:t>
          </m:r>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0.875</m:t>
              </m:r>
              <m:r>
                <w:rPr>
                  <w:rFonts w:ascii="Cambria Math" w:eastAsiaTheme="minorHAnsi" w:hAnsi="Cambria Math" w:cstheme="minorBidi" w:hint="eastAsia"/>
                  <w:sz w:val="24"/>
                  <w:szCs w:val="24"/>
                  <w:lang w:eastAsia="ja-JP"/>
                </w:rPr>
                <m:t>×</m:t>
              </m:r>
              <m:r>
                <w:rPr>
                  <w:rFonts w:ascii="Cambria Math" w:eastAsiaTheme="minorHAnsi" w:hAnsi="Cambria Math" w:cstheme="minorBidi"/>
                  <w:sz w:val="24"/>
                  <w:szCs w:val="24"/>
                  <w:lang w:eastAsia="ja-JP"/>
                </w:rPr>
                <m:t>El-143</m:t>
              </m:r>
            </m:e>
          </m:d>
          <m:r>
            <w:rPr>
              <w:rFonts w:ascii="Cambria Math" w:eastAsiaTheme="minorHAnsi" w:hAnsi="Cambria Math" w:cstheme="minorBidi"/>
              <w:sz w:val="24"/>
              <w:szCs w:val="24"/>
              <w:lang w:eastAsia="ja-JP"/>
            </w:rPr>
            <m:t xml:space="preserve">  for El≤8</m:t>
          </m:r>
          <m:r>
            <w:rPr>
              <w:rFonts w:ascii="Cambria Math" w:eastAsiaTheme="minorHAnsi" w:hAnsi="Cambria Math" w:cstheme="minorBidi" w:hint="eastAsia"/>
              <w:sz w:val="24"/>
              <w:szCs w:val="24"/>
              <w:lang w:eastAsia="ja-JP"/>
            </w:rPr>
            <m:t>°</m:t>
          </m:r>
        </m:oMath>
      </m:oMathPara>
    </w:p>
    <w:p w14:paraId="53B056ED" w14:textId="77777777" w:rsidR="006A65AF" w:rsidRPr="00E571E3" w:rsidRDefault="006A65AF" w:rsidP="006A65AF">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
          <w:sz w:val="24"/>
          <w:szCs w:val="24"/>
          <w:lang w:eastAsia="ja-JP"/>
        </w:rPr>
      </w:pPr>
      <m:oMathPara>
        <m:oMath>
          <m:sSub>
            <m:sSubPr>
              <m:ctrlPr>
                <w:rPr>
                  <w:rFonts w:ascii="Cambria Math" w:eastAsiaTheme="minorHAnsi" w:hAnsi="Cambria Math" w:cstheme="minorBidi"/>
                  <w: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m:t>
          </m:r>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2.58</m:t>
              </m:r>
              <m:r>
                <w:rPr>
                  <w:rFonts w:ascii="Cambria Math" w:eastAsiaTheme="minorHAnsi" w:hAnsi="Cambria Math" w:cstheme="minorBidi" w:hint="eastAsia"/>
                  <w:sz w:val="24"/>
                  <w:szCs w:val="24"/>
                  <w:lang w:eastAsia="ja-JP"/>
                </w:rPr>
                <m:t>×</m:t>
              </m:r>
              <m:r>
                <w:rPr>
                  <w:rFonts w:ascii="Cambria Math" w:eastAsiaTheme="minorHAnsi" w:hAnsi="Cambria Math" w:cstheme="minorBidi"/>
                  <w:sz w:val="24"/>
                  <w:szCs w:val="24"/>
                  <w:lang w:eastAsia="ja-JP"/>
                </w:rPr>
                <m:t>El-156.6</m:t>
              </m:r>
            </m:e>
          </m:d>
          <m:r>
            <w:rPr>
              <w:rFonts w:ascii="Cambria Math" w:eastAsiaTheme="minorHAnsi" w:hAnsi="Cambria Math" w:cstheme="minorBidi"/>
              <w:sz w:val="24"/>
              <w:szCs w:val="24"/>
              <w:lang w:eastAsia="ja-JP"/>
            </w:rPr>
            <m:t xml:space="preserve"> for 8°&lt;El≤20</m:t>
          </m:r>
          <m:r>
            <w:rPr>
              <w:rFonts w:ascii="Cambria Math" w:eastAsiaTheme="minorHAnsi" w:hAnsi="Cambria Math" w:cstheme="minorBidi" w:hint="eastAsia"/>
              <w:sz w:val="24"/>
              <w:szCs w:val="24"/>
              <w:lang w:eastAsia="ja-JP"/>
            </w:rPr>
            <m:t>°</m:t>
          </m:r>
        </m:oMath>
      </m:oMathPara>
    </w:p>
    <w:p w14:paraId="2F039F29" w14:textId="77777777" w:rsidR="006A65AF" w:rsidRPr="00E571E3" w:rsidRDefault="006A65AF" w:rsidP="006A65AF">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
          <w:sz w:val="24"/>
          <w:szCs w:val="24"/>
          <w:lang w:eastAsia="ja-JP"/>
        </w:rPr>
      </w:pPr>
      <m:oMathPara>
        <m:oMath>
          <m:sSub>
            <m:sSubPr>
              <m:ctrlPr>
                <w:rPr>
                  <w:rFonts w:ascii="Cambria Math" w:eastAsiaTheme="minorHAnsi" w:hAnsi="Cambria Math" w:cstheme="minorBidi"/>
                  <w: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m:t>
          </m:r>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0.375</m:t>
              </m:r>
              <m:r>
                <w:rPr>
                  <w:rFonts w:ascii="Cambria Math" w:eastAsiaTheme="minorHAnsi" w:hAnsi="Cambria Math" w:cstheme="minorBidi" w:hint="eastAsia"/>
                  <w:sz w:val="24"/>
                  <w:szCs w:val="24"/>
                  <w:lang w:eastAsia="ja-JP"/>
                </w:rPr>
                <m:t>×</m:t>
              </m:r>
              <m:r>
                <w:rPr>
                  <w:rFonts w:ascii="Cambria Math" w:eastAsiaTheme="minorHAnsi" w:hAnsi="Cambria Math" w:cstheme="minorBidi"/>
                  <w:sz w:val="24"/>
                  <w:szCs w:val="24"/>
                  <w:lang w:eastAsia="ja-JP"/>
                </w:rPr>
                <m:t>El-112.5</m:t>
              </m:r>
            </m:e>
          </m:d>
          <m:r>
            <w:rPr>
              <w:rFonts w:ascii="Cambria Math" w:eastAsiaTheme="minorHAnsi" w:hAnsi="Cambria Math" w:cstheme="minorBidi"/>
              <w:sz w:val="24"/>
              <w:szCs w:val="24"/>
              <w:lang w:eastAsia="ja-JP"/>
            </w:rPr>
            <m:t xml:space="preserve"> for 20°&lt;El≤60</m:t>
          </m:r>
          <m:r>
            <w:rPr>
              <w:rFonts w:ascii="Cambria Math" w:eastAsiaTheme="minorHAnsi" w:hAnsi="Cambria Math" w:cstheme="minorBidi" w:hint="eastAsia"/>
              <w:sz w:val="24"/>
              <w:szCs w:val="24"/>
              <w:lang w:eastAsia="ja-JP"/>
            </w:rPr>
            <m:t>°</m:t>
          </m:r>
        </m:oMath>
      </m:oMathPara>
    </w:p>
    <w:p w14:paraId="38FDB24D" w14:textId="77777777" w:rsidR="006A65AF" w:rsidRPr="00E571E3" w:rsidRDefault="006A65AF" w:rsidP="006A65AF">
      <w:pPr>
        <w:tabs>
          <w:tab w:val="left" w:pos="1134"/>
          <w:tab w:val="center" w:pos="4820"/>
          <w:tab w:val="right" w:pos="9639"/>
        </w:tabs>
        <w:overflowPunct w:val="0"/>
        <w:autoSpaceDE w:val="0"/>
        <w:autoSpaceDN w:val="0"/>
        <w:adjustRightInd w:val="0"/>
        <w:spacing w:before="120"/>
        <w:rPr>
          <w:rFonts w:asciiTheme="minorHAnsi" w:eastAsiaTheme="minorEastAsia" w:hAnsiTheme="minorHAnsi" w:cstheme="minorBidi"/>
          <w:i/>
          <w:sz w:val="24"/>
          <w:szCs w:val="24"/>
          <w:lang w:eastAsia="ja-JP"/>
        </w:rPr>
      </w:pPr>
      <m:oMathPara>
        <m:oMath>
          <m:sSub>
            <m:sSubPr>
              <m:ctrlPr>
                <w:rPr>
                  <w:rFonts w:ascii="Cambria Math" w:eastAsiaTheme="minorHAnsi" w:hAnsi="Cambria Math" w:cstheme="minorBidi"/>
                  <w:i/>
                  <w:sz w:val="24"/>
                  <w:szCs w:val="24"/>
                  <w:lang w:eastAsia="ja-JP"/>
                </w:rPr>
              </m:ctrlPr>
            </m:sSubPr>
            <m:e>
              <m:r>
                <w:rPr>
                  <w:rFonts w:ascii="Cambria Math" w:eastAsiaTheme="minorHAnsi" w:hAnsi="Cambria Math" w:cstheme="minorBidi"/>
                  <w:sz w:val="24"/>
                  <w:szCs w:val="24"/>
                  <w:lang w:eastAsia="ja-JP"/>
                </w:rPr>
                <m:t>pfd</m:t>
              </m:r>
            </m:e>
            <m:sub>
              <m:r>
                <w:rPr>
                  <w:rFonts w:ascii="Cambria Math" w:eastAsiaTheme="minorHAnsi" w:hAnsi="Cambria Math" w:cstheme="minorBidi"/>
                  <w:sz w:val="24"/>
                  <w:szCs w:val="24"/>
                  <w:lang w:eastAsia="ja-JP"/>
                </w:rPr>
                <m:t>max</m:t>
              </m:r>
            </m:sub>
          </m:sSub>
          <m:d>
            <m:dPr>
              <m:ctrlPr>
                <w:rPr>
                  <w:rFonts w:ascii="Cambria Math" w:eastAsiaTheme="minorHAnsi" w:hAnsi="Cambria Math" w:cstheme="minorBidi"/>
                  <w:i/>
                  <w:sz w:val="24"/>
                  <w:szCs w:val="24"/>
                  <w:lang w:eastAsia="ja-JP"/>
                </w:rPr>
              </m:ctrlPr>
            </m:dPr>
            <m:e>
              <m:r>
                <w:rPr>
                  <w:rFonts w:ascii="Cambria Math" w:eastAsiaTheme="minorHAnsi" w:hAnsi="Cambria Math" w:cstheme="minorBidi"/>
                  <w:sz w:val="24"/>
                  <w:szCs w:val="24"/>
                  <w:lang w:eastAsia="ja-JP"/>
                </w:rPr>
                <m:t>El</m:t>
              </m:r>
            </m:e>
          </m:d>
          <m:r>
            <w:rPr>
              <w:rFonts w:ascii="Cambria Math" w:eastAsiaTheme="minorHAnsi" w:hAnsi="Cambria Math" w:cstheme="minorBidi"/>
              <w:sz w:val="24"/>
              <w:szCs w:val="24"/>
              <w:lang w:eastAsia="ja-JP"/>
            </w:rPr>
            <m:t>=-90 for 60°&lt;El≤90</m:t>
          </m:r>
          <m:r>
            <w:rPr>
              <w:rFonts w:ascii="Cambria Math" w:eastAsiaTheme="minorHAnsi" w:hAnsi="Cambria Math" w:cstheme="minorBidi" w:hint="eastAsia"/>
              <w:sz w:val="24"/>
              <w:szCs w:val="24"/>
              <w:lang w:eastAsia="ja-JP"/>
            </w:rPr>
            <m:t>°</m:t>
          </m:r>
        </m:oMath>
      </m:oMathPara>
    </w:p>
    <w:p w14:paraId="77ADF59B" w14:textId="77777777" w:rsidR="006A65AF" w:rsidRPr="00E571E3" w:rsidRDefault="006A65AF" w:rsidP="006A65AF">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
          <w:sz w:val="24"/>
          <w:szCs w:val="24"/>
          <w:lang w:eastAsia="ja-JP"/>
        </w:rPr>
      </w:pPr>
    </w:p>
    <w:p w14:paraId="67B44001" w14:textId="77777777" w:rsidR="006A65AF" w:rsidRPr="00E571E3" w:rsidRDefault="006A65AF" w:rsidP="006A65AF">
      <w:pPr>
        <w:ind w:firstLine="720"/>
        <w:rPr>
          <w:sz w:val="24"/>
          <w:szCs w:val="24"/>
        </w:rPr>
      </w:pPr>
      <w:proofErr w:type="gramStart"/>
      <w:r w:rsidRPr="00E571E3">
        <w:rPr>
          <w:sz w:val="24"/>
          <w:szCs w:val="24"/>
        </w:rPr>
        <w:t>where</w:t>
      </w:r>
      <w:proofErr w:type="gramEnd"/>
      <w:r w:rsidRPr="00E571E3">
        <w:rPr>
          <w:sz w:val="24"/>
          <w:szCs w:val="24"/>
        </w:rPr>
        <w:t xml:space="preserve"> El is </w:t>
      </w:r>
      <w:r w:rsidRPr="00E571E3">
        <w:rPr>
          <w:sz w:val="24"/>
          <w:szCs w:val="24"/>
          <w:lang w:eastAsia="ja-JP"/>
        </w:rPr>
        <w:t>elevation angle in degrees (angle of arrival above the horizontal plane)</w:t>
      </w:r>
      <w:r w:rsidRPr="00E571E3">
        <w:rPr>
          <w:sz w:val="24"/>
          <w:szCs w:val="24"/>
        </w:rPr>
        <w:t>.</w:t>
      </w:r>
    </w:p>
    <w:p w14:paraId="09085A95" w14:textId="77777777" w:rsidR="006A65AF" w:rsidRPr="00E571E3" w:rsidRDefault="006A65AF" w:rsidP="006A65AF">
      <w:pPr>
        <w:spacing w:after="120"/>
        <w:ind w:firstLine="720"/>
        <w:rPr>
          <w:sz w:val="24"/>
          <w:szCs w:val="24"/>
        </w:rPr>
      </w:pPr>
      <w:r w:rsidRPr="00E571E3">
        <w:rPr>
          <w:sz w:val="24"/>
          <w:szCs w:val="24"/>
        </w:rPr>
        <w:t xml:space="preserve">To verify the compliance with the proposed </w:t>
      </w:r>
      <w:proofErr w:type="spellStart"/>
      <w:r w:rsidRPr="00E571E3">
        <w:rPr>
          <w:sz w:val="24"/>
          <w:szCs w:val="24"/>
        </w:rPr>
        <w:t>pfd</w:t>
      </w:r>
      <w:proofErr w:type="spellEnd"/>
      <w:r w:rsidRPr="00E571E3">
        <w:rPr>
          <w:sz w:val="24"/>
          <w:szCs w:val="24"/>
        </w:rPr>
        <w:t xml:space="preserve"> mask the following equation shall be used:</w:t>
      </w:r>
    </w:p>
    <w:p w14:paraId="2087AF0B" w14:textId="77777777" w:rsidR="006A65AF" w:rsidRPr="00E571E3" w:rsidRDefault="006A65AF" w:rsidP="006A65AF">
      <w:pPr>
        <w:tabs>
          <w:tab w:val="left" w:pos="720"/>
        </w:tabs>
        <w:jc w:val="center"/>
        <w:rPr>
          <w:i/>
          <w:sz w:val="24"/>
          <w:szCs w:val="24"/>
          <w:lang w:eastAsia="ja-JP"/>
        </w:rPr>
      </w:pPr>
      <m:oMathPara>
        <m:oMath>
          <m:r>
            <w:rPr>
              <w:rFonts w:ascii="Cambria Math" w:hAnsi="Cambria Math"/>
              <w:sz w:val="24"/>
              <w:szCs w:val="24"/>
              <w:lang w:eastAsia="ja-JP"/>
            </w:rPr>
            <m:t>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-10.</m:t>
          </m:r>
          <m:sSub>
            <m:sSubPr>
              <m:ctrlPr>
                <w:rPr>
                  <w:rFonts w:ascii="Cambria Math" w:hAnsi="Cambria Math"/>
                  <w:i/>
                  <w:sz w:val="24"/>
                  <w:szCs w:val="24"/>
                  <w:lang w:eastAsia="ja-JP"/>
                </w:rPr>
              </m:ctrlPr>
            </m:sSubPr>
            <m:e>
              <m:r>
                <w:rPr>
                  <w:rFonts w:ascii="Cambria Math" w:hAnsi="Cambria Math"/>
                  <w:sz w:val="24"/>
                  <w:szCs w:val="24"/>
                  <w:lang w:eastAsia="ja-JP"/>
                </w:rPr>
                <m:t>log</m:t>
              </m:r>
            </m:e>
            <m:sub>
              <m:r>
                <w:rPr>
                  <w:rFonts w:ascii="Cambria Math" w:hAnsi="Cambria Math"/>
                  <w:sz w:val="24"/>
                  <w:szCs w:val="24"/>
                  <w:lang w:eastAsia="ja-JP"/>
                </w:rPr>
                <m:t>10</m:t>
              </m:r>
            </m:sub>
          </m:sSub>
          <m:d>
            <m:dPr>
              <m:ctrlPr>
                <w:rPr>
                  <w:rFonts w:ascii="Cambria Math" w:hAnsi="Cambria Math"/>
                  <w:i/>
                  <w:sz w:val="24"/>
                  <w:szCs w:val="24"/>
                  <w:lang w:eastAsia="ja-JP"/>
                </w:rPr>
              </m:ctrlPr>
            </m:dPr>
            <m:e>
              <m:r>
                <w:rPr>
                  <w:rFonts w:ascii="Cambria Math" w:hAnsi="Cambria Math"/>
                  <w:sz w:val="24"/>
                  <w:szCs w:val="24"/>
                  <w:lang w:eastAsia="ja-JP"/>
                </w:rPr>
                <m:t>4π</m:t>
              </m:r>
              <m:sSup>
                <m:sSupPr>
                  <m:ctrlPr>
                    <w:rPr>
                      <w:rFonts w:ascii="Cambria Math" w:hAnsi="Cambria Math"/>
                      <w:i/>
                      <w:sz w:val="24"/>
                      <w:szCs w:val="24"/>
                      <w:lang w:eastAsia="ja-JP"/>
                    </w:rPr>
                  </m:ctrlPr>
                </m:sSupPr>
                <m:e>
                  <m:r>
                    <w:rPr>
                      <w:rFonts w:ascii="Cambria Math" w:hAnsi="Cambria Math"/>
                      <w:sz w:val="24"/>
                      <w:szCs w:val="24"/>
                      <w:lang w:eastAsia="ja-JP"/>
                    </w:rPr>
                    <m:t>d</m:t>
                  </m:r>
                </m:e>
                <m:sup>
                  <m:r>
                    <w:rPr>
                      <w:rFonts w:ascii="Cambria Math" w:hAnsi="Cambria Math"/>
                      <w:sz w:val="24"/>
                      <w:szCs w:val="24"/>
                      <w:lang w:eastAsia="ja-JP"/>
                    </w:rPr>
                    <m:t>2</m:t>
                  </m:r>
                </m:sup>
              </m:sSup>
            </m:e>
          </m:d>
          <m:r>
            <w:rPr>
              <w:rFonts w:ascii="Cambria Math" w:hAnsi="Cambria Math"/>
              <w:sz w:val="24"/>
              <w:szCs w:val="24"/>
              <w:lang w:eastAsia="ja-JP"/>
            </w:rPr>
            <m:t>-rain fade</m:t>
          </m:r>
        </m:oMath>
      </m:oMathPara>
    </w:p>
    <w:p w14:paraId="1052F338" w14:textId="77777777" w:rsidR="006A65AF" w:rsidRPr="00E571E3" w:rsidRDefault="006A65AF" w:rsidP="006A65AF">
      <w:pPr>
        <w:ind w:firstLine="720"/>
        <w:rPr>
          <w:sz w:val="24"/>
          <w:szCs w:val="24"/>
        </w:rPr>
      </w:pPr>
      <w:proofErr w:type="gramStart"/>
      <w:r w:rsidRPr="00E571E3">
        <w:rPr>
          <w:sz w:val="24"/>
          <w:szCs w:val="24"/>
        </w:rPr>
        <w:t>where</w:t>
      </w:r>
      <w:proofErr w:type="gramEnd"/>
      <w:r w:rsidRPr="00E571E3">
        <w:rPr>
          <w:sz w:val="24"/>
          <w:szCs w:val="24"/>
        </w:rPr>
        <w:t xml:space="preserve">: </w:t>
      </w:r>
    </w:p>
    <w:p w14:paraId="594963FD"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sz w:val="24"/>
          <w:szCs w:val="24"/>
          <w:lang w:val="en-GB"/>
        </w:rPr>
        <w:tab/>
      </w:r>
      <w:proofErr w:type="gramStart"/>
      <w:r w:rsidRPr="00E571E3">
        <w:rPr>
          <w:i/>
          <w:sz w:val="24"/>
          <w:szCs w:val="24"/>
          <w:lang w:val="en-GB"/>
        </w:rPr>
        <w:t>d</w:t>
      </w:r>
      <w:proofErr w:type="gramEnd"/>
      <w:r w:rsidRPr="00E571E3">
        <w:rPr>
          <w:sz w:val="24"/>
          <w:szCs w:val="24"/>
          <w:lang w:val="en-GB"/>
        </w:rPr>
        <w:tab/>
        <w:t>distance in meters between the HAPS and the ground (elevation angle dependent);</w:t>
      </w:r>
    </w:p>
    <w:p w14:paraId="6F8DC709"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sz w:val="24"/>
          <w:szCs w:val="24"/>
          <w:lang w:val="en-GB"/>
        </w:rPr>
        <w:tab/>
      </w:r>
      <w:proofErr w:type="spellStart"/>
      <w:r w:rsidRPr="00E571E3">
        <w:rPr>
          <w:i/>
          <w:iCs/>
          <w:sz w:val="24"/>
          <w:szCs w:val="24"/>
          <w:lang w:val="en-GB" w:eastAsia="ja-JP"/>
        </w:rPr>
        <w:t>e.i.r.p</w:t>
      </w:r>
      <w:proofErr w:type="spellEnd"/>
      <w:r w:rsidRPr="00E571E3">
        <w:rPr>
          <w:i/>
          <w:iCs/>
          <w:sz w:val="24"/>
          <w:szCs w:val="24"/>
          <w:lang w:val="en-GB" w:eastAsia="ja-JP"/>
        </w:rPr>
        <w:t>.</w:t>
      </w:r>
      <w:r w:rsidRPr="00E571E3">
        <w:rPr>
          <w:sz w:val="24"/>
          <w:szCs w:val="24"/>
          <w:lang w:val="en-GB"/>
        </w:rPr>
        <w:tab/>
        <w:t xml:space="preserve">HAPS platform nominal EIRP spectral density in </w:t>
      </w:r>
      <w:proofErr w:type="spellStart"/>
      <w:r w:rsidRPr="00E571E3">
        <w:rPr>
          <w:sz w:val="24"/>
          <w:szCs w:val="24"/>
          <w:lang w:val="en-GB"/>
        </w:rPr>
        <w:t>dBW</w:t>
      </w:r>
      <w:proofErr w:type="spellEnd"/>
      <w:r w:rsidRPr="00E571E3">
        <w:rPr>
          <w:sz w:val="24"/>
          <w:szCs w:val="24"/>
          <w:lang w:val="en-GB"/>
        </w:rPr>
        <w:t>/MHz at a specific elevation angle;</w:t>
      </w:r>
    </w:p>
    <w:p w14:paraId="2D199437"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rPr>
        <w:tab/>
      </w:r>
      <w:proofErr w:type="spellStart"/>
      <w:proofErr w:type="gramStart"/>
      <w:r w:rsidRPr="00E571E3">
        <w:rPr>
          <w:i/>
          <w:sz w:val="24"/>
          <w:szCs w:val="24"/>
          <w:lang w:val="en-GB"/>
        </w:rPr>
        <w:t>pfd</w:t>
      </w:r>
      <w:proofErr w:type="spellEnd"/>
      <w:proofErr w:type="gramEnd"/>
      <w:r w:rsidRPr="00E571E3">
        <w:rPr>
          <w:i/>
          <w:sz w:val="24"/>
          <w:szCs w:val="24"/>
          <w:lang w:val="en-GB"/>
        </w:rPr>
        <w:t>(El)</w:t>
      </w:r>
      <w:r w:rsidRPr="00E571E3">
        <w:rPr>
          <w:i/>
          <w:sz w:val="24"/>
          <w:szCs w:val="24"/>
          <w:lang w:val="en-GB"/>
        </w:rPr>
        <w:tab/>
      </w:r>
      <w:r w:rsidRPr="00E571E3">
        <w:rPr>
          <w:sz w:val="24"/>
          <w:szCs w:val="24"/>
          <w:lang w:val="en-GB"/>
        </w:rPr>
        <w:t xml:space="preserve">power flux density at the Earth surface per HAPS platform station in </w:t>
      </w:r>
      <w:r w:rsidRPr="00E571E3">
        <w:rPr>
          <w:sz w:val="24"/>
          <w:szCs w:val="24"/>
          <w:lang w:val="en-GB" w:eastAsia="ja-JP"/>
        </w:rPr>
        <w:t>dB(W/m²/MHz);</w:t>
      </w:r>
    </w:p>
    <w:p w14:paraId="4957C3D8"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eastAsia="ja-JP"/>
        </w:rPr>
        <w:tab/>
      </w:r>
      <w:proofErr w:type="spellStart"/>
      <w:proofErr w:type="gramStart"/>
      <w:r w:rsidRPr="00E571E3">
        <w:rPr>
          <w:i/>
          <w:sz w:val="24"/>
          <w:szCs w:val="24"/>
          <w:lang w:val="en-GB" w:eastAsia="ja-JP"/>
        </w:rPr>
        <w:t>rainfade</w:t>
      </w:r>
      <w:proofErr w:type="spellEnd"/>
      <w:proofErr w:type="gramEnd"/>
      <w:r w:rsidRPr="00E571E3">
        <w:rPr>
          <w:i/>
          <w:sz w:val="24"/>
          <w:szCs w:val="24"/>
          <w:lang w:val="en-GB"/>
        </w:rPr>
        <w:tab/>
      </w:r>
      <w:r w:rsidRPr="00E571E3">
        <w:rPr>
          <w:sz w:val="24"/>
          <w:szCs w:val="24"/>
          <w:lang w:val="en-GB"/>
        </w:rPr>
        <w:t xml:space="preserve">rain attenuation in dB </w:t>
      </w:r>
      <w:r w:rsidRPr="00E571E3">
        <w:rPr>
          <w:sz w:val="24"/>
          <w:szCs w:val="24"/>
          <w:lang w:val="en-GB" w:eastAsia="ja-JP"/>
        </w:rPr>
        <w:t>(ITU-R P.618).</w:t>
      </w:r>
    </w:p>
    <w:p w14:paraId="47010258"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p>
    <w:p w14:paraId="0CC3D1BF"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p>
    <w:p w14:paraId="4F5255D1" w14:textId="77777777" w:rsidR="006A65AF" w:rsidRPr="00E571E3" w:rsidRDefault="006A65AF" w:rsidP="006A65AF">
      <w:pPr>
        <w:ind w:left="720" w:hanging="720"/>
        <w:jc w:val="both"/>
        <w:rPr>
          <w:sz w:val="24"/>
          <w:szCs w:val="24"/>
          <w:lang w:eastAsia="ja-JP"/>
        </w:rPr>
      </w:pPr>
      <w:r w:rsidRPr="00E571E3">
        <w:rPr>
          <w:sz w:val="24"/>
          <w:szCs w:val="24"/>
          <w:lang w:eastAsia="ja-JP"/>
        </w:rPr>
        <w:t>2</w:t>
      </w:r>
      <w:r w:rsidRPr="00E571E3">
        <w:rPr>
          <w:sz w:val="24"/>
          <w:szCs w:val="24"/>
          <w:lang w:eastAsia="ja-JP"/>
        </w:rPr>
        <w:tab/>
        <w:t>that in order to ensure the protection of EESS (passive) per RR.5.543A, the level of unwanted power density into the HAPS ground station antenna in the band 31.3-31.8 GHz shall be limited to −83 </w:t>
      </w:r>
      <w:proofErr w:type="gramStart"/>
      <w:r w:rsidRPr="00E571E3">
        <w:rPr>
          <w:sz w:val="24"/>
          <w:szCs w:val="24"/>
          <w:lang w:eastAsia="ja-JP"/>
        </w:rPr>
        <w:t>dB(</w:t>
      </w:r>
      <w:proofErr w:type="gramEnd"/>
      <w:r w:rsidRPr="00E571E3">
        <w:rPr>
          <w:sz w:val="24"/>
          <w:szCs w:val="24"/>
          <w:lang w:eastAsia="ja-JP"/>
        </w:rPr>
        <w:t>W/200 MHz) under clear-sky conditions and may be increased under rainy conditions to mitigate fading due to rain, provided that the effective impact on the passive satellite does not exceed the impact under clear</w:t>
      </w:r>
      <w:r w:rsidRPr="00E571E3">
        <w:rPr>
          <w:sz w:val="24"/>
          <w:szCs w:val="24"/>
          <w:lang w:eastAsia="ja-JP"/>
        </w:rPr>
        <w:noBreakHyphen/>
        <w:t>sky conditions;</w:t>
      </w:r>
    </w:p>
    <w:p w14:paraId="24B30D11" w14:textId="77777777" w:rsidR="006A65AF" w:rsidRPr="00E571E3" w:rsidRDefault="006A65AF" w:rsidP="006A65AF">
      <w:pPr>
        <w:ind w:left="816"/>
        <w:contextualSpacing/>
        <w:jc w:val="both"/>
        <w:rPr>
          <w:sz w:val="24"/>
          <w:szCs w:val="24"/>
        </w:rPr>
      </w:pPr>
    </w:p>
    <w:p w14:paraId="04090C5D" w14:textId="77777777" w:rsidR="006A65AF" w:rsidRPr="00E571E3" w:rsidRDefault="006A65AF" w:rsidP="006A65AF">
      <w:pPr>
        <w:ind w:left="720" w:hanging="720"/>
        <w:jc w:val="both"/>
        <w:rPr>
          <w:sz w:val="24"/>
          <w:szCs w:val="24"/>
          <w:lang w:eastAsia="ja-JP"/>
        </w:rPr>
      </w:pPr>
      <w:r w:rsidRPr="00E571E3">
        <w:rPr>
          <w:sz w:val="24"/>
          <w:szCs w:val="24"/>
          <w:lang w:eastAsia="ja-JP"/>
        </w:rPr>
        <w:t>3</w:t>
      </w:r>
      <w:r w:rsidRPr="00E571E3">
        <w:rPr>
          <w:sz w:val="24"/>
          <w:szCs w:val="24"/>
          <w:lang w:eastAsia="ja-JP"/>
        </w:rPr>
        <w:tab/>
        <w:t>that in order to ensure the protection of EESS (passive) services the EIRP per HAPS platform, in the band 31.3-31.8 GHz, shall not exceed:</w:t>
      </w:r>
    </w:p>
    <w:p w14:paraId="6A2BEE53" w14:textId="77777777" w:rsidR="006A65AF" w:rsidRPr="00E571E3" w:rsidRDefault="006A65AF" w:rsidP="006A65AF">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iCs/>
          <w:sz w:val="24"/>
          <w:szCs w:val="24"/>
          <w:lang w:eastAsia="fr-FR"/>
        </w:rPr>
      </w:pPr>
      <w:r w:rsidRPr="00E571E3">
        <w:rPr>
          <w:rFonts w:asciiTheme="minorHAnsi" w:eastAsiaTheme="minorHAnsi" w:hAnsiTheme="minorHAnsi" w:cstheme="minorBidi"/>
          <w:iCs/>
          <w:sz w:val="24"/>
          <w:szCs w:val="24"/>
          <w:lang w:eastAsia="fr-FR"/>
        </w:rPr>
        <w:tab/>
      </w:r>
      <w:r w:rsidRPr="00E571E3">
        <w:rPr>
          <w:rFonts w:asciiTheme="minorHAnsi" w:eastAsiaTheme="minorHAnsi" w:hAnsiTheme="minorHAnsi" w:cstheme="minorBidi"/>
          <w:iCs/>
          <w:sz w:val="24"/>
          <w:szCs w:val="24"/>
          <w:lang w:eastAsia="fr-FR"/>
        </w:rPr>
        <w:tab/>
      </w:r>
      <m:oMath>
        <m:r>
          <w:rPr>
            <w:rFonts w:ascii="Cambria Math" w:eastAsiaTheme="minorHAnsi" w:hAnsi="Cambria Math" w:cstheme="minorBidi"/>
            <w:sz w:val="24"/>
            <w:szCs w:val="24"/>
          </w:rPr>
          <m:t>EIRP</m:t>
        </m:r>
        <m:r>
          <m:rPr>
            <m:sty m:val="p"/>
          </m:rPr>
          <w:rPr>
            <w:rFonts w:ascii="Cambria Math" w:eastAsiaTheme="minorHAnsi" w:hAnsi="Cambria Math" w:cstheme="minorBidi"/>
            <w:sz w:val="24"/>
            <w:szCs w:val="24"/>
          </w:rPr>
          <m:t>=(-</m:t>
        </m:r>
        <m:r>
          <w:rPr>
            <w:rFonts w:ascii="Cambria Math" w:eastAsiaTheme="minorHAnsi" w:hAnsi="Cambria Math" w:cstheme="minorBidi"/>
            <w:sz w:val="24"/>
            <w:szCs w:val="24"/>
          </w:rPr>
          <m:t>El</m:t>
        </m:r>
        <m:r>
          <m:rPr>
            <m:sty m:val="p"/>
          </m:rPr>
          <w:rPr>
            <w:rFonts w:ascii="Cambria Math" w:eastAsiaTheme="minorHAnsi" w:hAnsi="Cambria Math" w:cstheme="minorBidi"/>
            <w:sz w:val="24"/>
            <w:szCs w:val="24"/>
          </w:rPr>
          <m:t xml:space="preserve">-13.1) </m:t>
        </m:r>
        <m:r>
          <w:rPr>
            <w:rFonts w:ascii="Cambria Math" w:eastAsiaTheme="minorHAnsi" w:hAnsi="Cambria Math" w:cstheme="minorBidi"/>
            <w:sz w:val="24"/>
            <w:szCs w:val="24"/>
          </w:rPr>
          <m:t>dBW</m:t>
        </m:r>
        <m:r>
          <m:rPr>
            <m:sty m:val="p"/>
          </m:rPr>
          <w:rPr>
            <w:rFonts w:ascii="Cambria Math" w:eastAsiaTheme="minorHAnsi" w:hAnsi="Cambria Math" w:cstheme="minorBidi"/>
            <w:sz w:val="24"/>
            <w:szCs w:val="24"/>
          </w:rPr>
          <m:t>/200</m:t>
        </m:r>
        <m:r>
          <w:rPr>
            <w:rFonts w:ascii="Cambria Math" w:eastAsiaTheme="minorHAnsi" w:hAnsi="Cambria Math" w:cstheme="minorBidi"/>
            <w:sz w:val="24"/>
            <w:szCs w:val="24"/>
          </w:rPr>
          <m:t>MHz</m:t>
        </m:r>
        <m:r>
          <m:rPr>
            <m:sty m:val="p"/>
          </m:rPr>
          <w:rPr>
            <w:rFonts w:ascii="Cambria Math" w:eastAsiaTheme="minorHAnsi" w:hAnsi="Cambria Math" w:cstheme="minorBidi"/>
            <w:sz w:val="24"/>
            <w:szCs w:val="24"/>
          </w:rPr>
          <m:t xml:space="preserve">      </m:t>
        </m:r>
        <m:r>
          <w:rPr>
            <w:rFonts w:ascii="Cambria Math" w:eastAsiaTheme="minorHAnsi" w:hAnsi="Cambria Math" w:cstheme="minorBidi"/>
            <w:sz w:val="24"/>
            <w:szCs w:val="24"/>
          </w:rPr>
          <m:t>for</m:t>
        </m:r>
        <m:r>
          <m:rPr>
            <m:sty m:val="p"/>
          </m:rPr>
          <w:rPr>
            <w:rFonts w:ascii="Cambria Math" w:eastAsiaTheme="minorHAnsi" w:hAnsi="Cambria Math" w:cstheme="minorBidi"/>
            <w:sz w:val="24"/>
            <w:szCs w:val="24"/>
          </w:rPr>
          <m:t xml:space="preserve">   -4.53</m:t>
        </m:r>
        <m:r>
          <m:rPr>
            <m:sty m:val="p"/>
          </m:rPr>
          <w:rPr>
            <w:rFonts w:ascii="Cambria Math" w:eastAsiaTheme="minorHAnsi" w:hAnsi="Cambria Math" w:cstheme="minorBidi" w:hint="eastAsia"/>
            <w:sz w:val="24"/>
            <w:szCs w:val="24"/>
          </w:rPr>
          <m:t>°</m:t>
        </m:r>
        <m:r>
          <m:rPr>
            <m:sty m:val="p"/>
          </m:rPr>
          <w:rPr>
            <w:rFonts w:ascii="Cambria Math" w:eastAsiaTheme="minorHAnsi" w:hAnsi="Cambria Math" w:cstheme="minorBidi"/>
            <w:sz w:val="24"/>
            <w:szCs w:val="24"/>
          </w:rPr>
          <m:t>≤</m:t>
        </m:r>
        <m:r>
          <w:rPr>
            <w:rFonts w:ascii="Cambria Math" w:eastAsiaTheme="minorHAnsi" w:hAnsi="Cambria Math" w:cstheme="minorBidi"/>
            <w:sz w:val="24"/>
            <w:szCs w:val="24"/>
          </w:rPr>
          <m:t>El</m:t>
        </m:r>
        <m:r>
          <m:rPr>
            <m:sty m:val="p"/>
          </m:rPr>
          <w:rPr>
            <w:rFonts w:ascii="Cambria Math" w:eastAsiaTheme="minorHAnsi" w:hAnsi="Cambria Math" w:cstheme="minorBidi"/>
            <w:sz w:val="24"/>
            <w:szCs w:val="24"/>
          </w:rPr>
          <m:t>&lt;22</m:t>
        </m:r>
        <m:r>
          <m:rPr>
            <m:sty m:val="p"/>
          </m:rPr>
          <w:rPr>
            <w:rFonts w:ascii="Cambria Math" w:eastAsiaTheme="minorHAnsi" w:hAnsi="Cambria Math" w:cstheme="minorBidi" w:hint="eastAsia"/>
            <w:sz w:val="24"/>
            <w:szCs w:val="24"/>
          </w:rPr>
          <m:t>°</m:t>
        </m:r>
      </m:oMath>
    </w:p>
    <w:p w14:paraId="3262DC3E" w14:textId="77777777" w:rsidR="006A65AF" w:rsidRPr="00E571E3" w:rsidRDefault="006A65AF" w:rsidP="006A65AF">
      <w:pPr>
        <w:tabs>
          <w:tab w:val="left" w:pos="1134"/>
          <w:tab w:val="center" w:pos="4820"/>
          <w:tab w:val="right" w:pos="9639"/>
        </w:tabs>
        <w:overflowPunct w:val="0"/>
        <w:autoSpaceDE w:val="0"/>
        <w:autoSpaceDN w:val="0"/>
        <w:adjustRightInd w:val="0"/>
        <w:spacing w:before="120"/>
        <w:rPr>
          <w:rFonts w:asciiTheme="minorHAnsi" w:eastAsiaTheme="minorEastAsia" w:hAnsiTheme="minorHAnsi" w:cstheme="minorBidi"/>
          <w:sz w:val="24"/>
          <w:szCs w:val="24"/>
        </w:rPr>
      </w:pPr>
      <w:r w:rsidRPr="00E571E3">
        <w:rPr>
          <w:rFonts w:asciiTheme="minorHAnsi" w:eastAsiaTheme="minorHAnsi" w:hAnsiTheme="minorHAnsi" w:cstheme="minorBidi"/>
          <w:iCs/>
          <w:sz w:val="24"/>
          <w:szCs w:val="24"/>
          <w:lang w:eastAsia="fr-FR"/>
        </w:rPr>
        <w:tab/>
      </w:r>
      <w:r w:rsidRPr="00E571E3">
        <w:rPr>
          <w:rFonts w:asciiTheme="minorHAnsi" w:eastAsiaTheme="minorHAnsi" w:hAnsiTheme="minorHAnsi" w:cstheme="minorBidi"/>
          <w:iCs/>
          <w:sz w:val="24"/>
          <w:szCs w:val="24"/>
          <w:lang w:eastAsia="fr-FR"/>
        </w:rPr>
        <w:tab/>
      </w:r>
      <m:oMath>
        <m:r>
          <w:rPr>
            <w:rFonts w:ascii="Cambria Math" w:eastAsiaTheme="minorHAnsi" w:hAnsi="Cambria Math" w:cstheme="minorBidi"/>
            <w:sz w:val="24"/>
            <w:szCs w:val="24"/>
          </w:rPr>
          <m:t>EIRP</m:t>
        </m:r>
        <m:r>
          <m:rPr>
            <m:sty m:val="p"/>
          </m:rPr>
          <w:rPr>
            <w:rFonts w:ascii="Cambria Math" w:eastAsiaTheme="minorHAnsi" w:hAnsi="Cambria Math" w:cstheme="minorBidi"/>
            <w:sz w:val="24"/>
            <w:szCs w:val="24"/>
          </w:rPr>
          <m:t xml:space="preserve">=-35.1 </m:t>
        </m:r>
        <m:r>
          <w:rPr>
            <w:rFonts w:ascii="Cambria Math" w:eastAsiaTheme="minorHAnsi" w:hAnsi="Cambria Math" w:cstheme="minorBidi"/>
            <w:sz w:val="24"/>
            <w:szCs w:val="24"/>
          </w:rPr>
          <m:t>dBW</m:t>
        </m:r>
        <m:r>
          <m:rPr>
            <m:sty m:val="p"/>
          </m:rPr>
          <w:rPr>
            <w:rFonts w:ascii="Cambria Math" w:eastAsiaTheme="minorHAnsi" w:hAnsi="Cambria Math" w:cstheme="minorBidi"/>
            <w:sz w:val="24"/>
            <w:szCs w:val="24"/>
          </w:rPr>
          <m:t xml:space="preserve">/200 </m:t>
        </m:r>
        <m:r>
          <w:rPr>
            <w:rFonts w:ascii="Cambria Math" w:eastAsiaTheme="minorHAnsi" w:hAnsi="Cambria Math" w:cstheme="minorBidi"/>
            <w:sz w:val="24"/>
            <w:szCs w:val="24"/>
          </w:rPr>
          <m:t>MHz</m:t>
        </m:r>
        <m:r>
          <m:rPr>
            <m:sty m:val="p"/>
          </m:rPr>
          <w:rPr>
            <w:rFonts w:ascii="Cambria Math" w:eastAsiaTheme="minorHAnsi" w:hAnsi="Cambria Math" w:cstheme="minorBidi"/>
            <w:sz w:val="24"/>
            <w:szCs w:val="24"/>
          </w:rPr>
          <m:t xml:space="preserve">                </m:t>
        </m:r>
        <m:r>
          <w:rPr>
            <w:rFonts w:ascii="Cambria Math" w:eastAsiaTheme="minorHAnsi" w:hAnsi="Cambria Math" w:cstheme="minorBidi"/>
            <w:sz w:val="24"/>
            <w:szCs w:val="24"/>
          </w:rPr>
          <m:t>for</m:t>
        </m:r>
        <m:r>
          <m:rPr>
            <m:sty m:val="p"/>
          </m:rPr>
          <w:rPr>
            <w:rFonts w:ascii="Cambria Math" w:eastAsiaTheme="minorHAnsi" w:hAnsi="Cambria Math" w:cstheme="minorBidi"/>
            <w:sz w:val="24"/>
            <w:szCs w:val="24"/>
          </w:rPr>
          <m:t xml:space="preserve">    22</m:t>
        </m:r>
        <m:r>
          <m:rPr>
            <m:sty m:val="p"/>
          </m:rPr>
          <w:rPr>
            <w:rFonts w:ascii="Cambria Math" w:eastAsiaTheme="minorHAnsi" w:hAnsi="Cambria Math" w:cstheme="minorBidi" w:hint="eastAsia"/>
            <w:sz w:val="24"/>
            <w:szCs w:val="24"/>
          </w:rPr>
          <m:t>°</m:t>
        </m:r>
        <m:r>
          <m:rPr>
            <m:sty m:val="p"/>
          </m:rPr>
          <w:rPr>
            <w:rFonts w:ascii="Cambria Math" w:eastAsiaTheme="minorHAnsi" w:hAnsi="Cambria Math" w:cstheme="minorBidi"/>
            <w:sz w:val="24"/>
            <w:szCs w:val="24"/>
          </w:rPr>
          <m:t>≤</m:t>
        </m:r>
        <m:r>
          <w:rPr>
            <w:rFonts w:ascii="Cambria Math" w:eastAsiaTheme="minorHAnsi" w:hAnsi="Cambria Math" w:cstheme="minorBidi"/>
            <w:sz w:val="24"/>
            <w:szCs w:val="24"/>
          </w:rPr>
          <m:t>El</m:t>
        </m:r>
        <m:r>
          <m:rPr>
            <m:sty m:val="p"/>
          </m:rPr>
          <w:rPr>
            <w:rFonts w:ascii="Cambria Math" w:eastAsiaTheme="minorHAnsi" w:hAnsi="Cambria Math" w:cstheme="minorBidi"/>
            <w:sz w:val="24"/>
            <w:szCs w:val="24"/>
          </w:rPr>
          <m:t>&lt;90</m:t>
        </m:r>
        <m:r>
          <m:rPr>
            <m:sty m:val="p"/>
          </m:rPr>
          <w:rPr>
            <w:rFonts w:ascii="Cambria Math" w:eastAsiaTheme="minorHAnsi" w:hAnsi="Cambria Math" w:cstheme="minorBidi" w:hint="eastAsia"/>
            <w:sz w:val="24"/>
            <w:szCs w:val="24"/>
          </w:rPr>
          <m:t>°</m:t>
        </m:r>
      </m:oMath>
    </w:p>
    <w:p w14:paraId="15A7F431" w14:textId="77777777" w:rsidR="006A65AF" w:rsidRPr="00E571E3" w:rsidRDefault="006A65AF" w:rsidP="006A65AF">
      <w:pPr>
        <w:tabs>
          <w:tab w:val="left" w:pos="1134"/>
          <w:tab w:val="center" w:pos="4820"/>
          <w:tab w:val="right" w:pos="9639"/>
        </w:tabs>
        <w:overflowPunct w:val="0"/>
        <w:autoSpaceDE w:val="0"/>
        <w:autoSpaceDN w:val="0"/>
        <w:adjustRightInd w:val="0"/>
        <w:spacing w:before="120"/>
        <w:rPr>
          <w:rFonts w:asciiTheme="minorHAnsi" w:eastAsiaTheme="minorHAnsi" w:hAnsiTheme="minorHAnsi" w:cstheme="minorBidi"/>
          <w:sz w:val="24"/>
          <w:szCs w:val="24"/>
          <w:lang w:eastAsia="fr-FR"/>
        </w:rPr>
      </w:pPr>
    </w:p>
    <w:p w14:paraId="674FC215" w14:textId="77777777" w:rsidR="006A65AF" w:rsidRPr="00E571E3" w:rsidRDefault="006A65AF" w:rsidP="006A65AF">
      <w:pPr>
        <w:ind w:left="720" w:hanging="720"/>
        <w:rPr>
          <w:sz w:val="24"/>
          <w:szCs w:val="24"/>
        </w:rPr>
      </w:pPr>
      <w:r w:rsidRPr="00E571E3">
        <w:rPr>
          <w:color w:val="000000"/>
          <w:sz w:val="24"/>
          <w:szCs w:val="24"/>
          <w:lang w:eastAsia="ko-KR"/>
        </w:rPr>
        <w:t>4</w:t>
      </w:r>
      <w:r w:rsidRPr="00E571E3">
        <w:rPr>
          <w:color w:val="000000"/>
          <w:sz w:val="24"/>
          <w:szCs w:val="24"/>
          <w:lang w:eastAsia="ko-KR"/>
        </w:rPr>
        <w:tab/>
        <w:t>that in order to ensure the protection of the radio astronomy service</w:t>
      </w:r>
      <w:r w:rsidRPr="00E571E3">
        <w:rPr>
          <w:rFonts w:eastAsia="MS Mincho"/>
          <w:sz w:val="24"/>
          <w:szCs w:val="24"/>
          <w:lang w:eastAsia="ja-JP"/>
        </w:rPr>
        <w:t xml:space="preserve">, the </w:t>
      </w:r>
      <w:proofErr w:type="spellStart"/>
      <w:r w:rsidRPr="00E571E3">
        <w:rPr>
          <w:rFonts w:eastAsia="MS Mincho"/>
          <w:sz w:val="24"/>
          <w:szCs w:val="24"/>
          <w:lang w:eastAsia="ja-JP"/>
        </w:rPr>
        <w:t>pfd</w:t>
      </w:r>
      <w:proofErr w:type="spellEnd"/>
      <w:r w:rsidRPr="00E571E3">
        <w:rPr>
          <w:rFonts w:eastAsia="MS Mincho"/>
          <w:sz w:val="24"/>
          <w:szCs w:val="24"/>
          <w:lang w:eastAsia="ja-JP"/>
        </w:rPr>
        <w:t xml:space="preserve"> level</w:t>
      </w:r>
      <w:r w:rsidRPr="00E571E3">
        <w:rPr>
          <w:sz w:val="24"/>
          <w:szCs w:val="24"/>
        </w:rPr>
        <w:t xml:space="preserve"> produced by any HAPS ground station at the RAS stations listed, shall not exceed </w:t>
      </w:r>
      <w:r w:rsidRPr="00E571E3">
        <w:rPr>
          <w:sz w:val="24"/>
          <w:szCs w:val="24"/>
        </w:rPr>
        <w:br/>
        <w:t xml:space="preserve">-141 </w:t>
      </w:r>
      <w:proofErr w:type="spellStart"/>
      <w:r w:rsidRPr="00E571E3">
        <w:rPr>
          <w:sz w:val="24"/>
          <w:szCs w:val="24"/>
        </w:rPr>
        <w:t>dBW</w:t>
      </w:r>
      <w:proofErr w:type="spellEnd"/>
      <w:r w:rsidRPr="00E571E3">
        <w:rPr>
          <w:sz w:val="24"/>
          <w:szCs w:val="24"/>
        </w:rPr>
        <w:t>/m</w:t>
      </w:r>
      <w:r w:rsidRPr="00E571E3">
        <w:rPr>
          <w:sz w:val="24"/>
          <w:szCs w:val="24"/>
          <w:vertAlign w:val="superscript"/>
        </w:rPr>
        <w:t>2</w:t>
      </w:r>
      <w:r w:rsidRPr="00E571E3">
        <w:rPr>
          <w:sz w:val="24"/>
          <w:szCs w:val="24"/>
        </w:rPr>
        <w:t xml:space="preserve">/500MHz in the band 31.3-31.8 GHz, unless a higher </w:t>
      </w:r>
      <w:proofErr w:type="spellStart"/>
      <w:r w:rsidRPr="00E571E3">
        <w:rPr>
          <w:sz w:val="24"/>
          <w:szCs w:val="24"/>
        </w:rPr>
        <w:t>pfd</w:t>
      </w:r>
      <w:proofErr w:type="spellEnd"/>
      <w:r w:rsidRPr="00E571E3">
        <w:rPr>
          <w:sz w:val="24"/>
          <w:szCs w:val="24"/>
        </w:rPr>
        <w:t xml:space="preserve"> is otherwise agreed between the corresponding administrations; </w:t>
      </w:r>
    </w:p>
    <w:p w14:paraId="79D58800" w14:textId="77777777" w:rsidR="006A65AF" w:rsidRPr="00E571E3" w:rsidRDefault="006A65AF" w:rsidP="006A65AF">
      <w:pPr>
        <w:ind w:firstLine="720"/>
        <w:rPr>
          <w:sz w:val="24"/>
          <w:szCs w:val="24"/>
          <w:lang w:eastAsia="ja-JP"/>
        </w:rPr>
      </w:pPr>
      <w:r w:rsidRPr="00E571E3">
        <w:rPr>
          <w:sz w:val="24"/>
          <w:szCs w:val="24"/>
          <w:lang w:eastAsia="ja-JP"/>
        </w:rPr>
        <w:t xml:space="preserve">To verify the compliance with the proposed </w:t>
      </w:r>
      <w:proofErr w:type="spellStart"/>
      <w:r w:rsidRPr="00E571E3">
        <w:rPr>
          <w:sz w:val="24"/>
          <w:szCs w:val="24"/>
          <w:lang w:eastAsia="ja-JP"/>
        </w:rPr>
        <w:t>pfd</w:t>
      </w:r>
      <w:proofErr w:type="spellEnd"/>
      <w:r w:rsidRPr="00E571E3">
        <w:rPr>
          <w:sz w:val="24"/>
          <w:szCs w:val="24"/>
          <w:lang w:eastAsia="ja-JP"/>
        </w:rPr>
        <w:t xml:space="preserve"> mask the following equation shall be used:</w:t>
      </w:r>
    </w:p>
    <w:p w14:paraId="0FCF692E" w14:textId="77777777" w:rsidR="006A65AF" w:rsidRPr="00E571E3" w:rsidRDefault="006A65AF" w:rsidP="006A65AF">
      <w:pPr>
        <w:ind w:firstLine="720"/>
        <w:rPr>
          <w:sz w:val="24"/>
          <w:szCs w:val="24"/>
          <w:lang w:eastAsia="ja-JP"/>
        </w:rPr>
      </w:pPr>
    </w:p>
    <w:p w14:paraId="2302C2E2" w14:textId="77777777" w:rsidR="006A65AF" w:rsidRPr="00E571E3" w:rsidRDefault="006A65AF" w:rsidP="006A65AF">
      <w:pPr>
        <w:jc w:val="center"/>
        <w:rPr>
          <w:sz w:val="24"/>
          <w:szCs w:val="24"/>
          <w:lang w:eastAsia="ja-JP"/>
        </w:rPr>
      </w:pPr>
      <m:oMathPara>
        <m:oMath>
          <m:r>
            <w:rPr>
              <w:rFonts w:ascii="Cambria Math" w:hAnsi="Cambria Math"/>
              <w:sz w:val="24"/>
              <w:szCs w:val="24"/>
              <w:lang w:eastAsia="ja-JP"/>
            </w:rPr>
            <m:t>pfd</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=EIRP</m:t>
          </m:r>
          <m:d>
            <m:dPr>
              <m:ctrlPr>
                <w:rPr>
                  <w:rFonts w:ascii="Cambria Math" w:hAnsi="Cambria Math"/>
                  <w:i/>
                  <w:sz w:val="24"/>
                  <w:szCs w:val="24"/>
                  <w:lang w:eastAsia="ja-JP"/>
                </w:rPr>
              </m:ctrlPr>
            </m:dPr>
            <m:e>
              <m:r>
                <w:rPr>
                  <w:rFonts w:ascii="Cambria Math" w:hAnsi="Cambria Math"/>
                  <w:sz w:val="24"/>
                  <w:szCs w:val="24"/>
                  <w:lang w:eastAsia="ja-JP"/>
                </w:rPr>
                <m:t>El</m:t>
              </m:r>
            </m:e>
          </m:d>
          <m:r>
            <w:rPr>
              <w:rFonts w:ascii="Cambria Math" w:hAnsi="Cambria Math"/>
              <w:sz w:val="24"/>
              <w:szCs w:val="24"/>
              <w:lang w:eastAsia="ja-JP"/>
            </w:rPr>
            <m:t>+</m:t>
          </m:r>
          <m:sSub>
            <m:sSubPr>
              <m:ctrlPr>
                <w:rPr>
                  <w:rFonts w:ascii="Cambria Math" w:hAnsi="Cambria Math"/>
                  <w:i/>
                  <w:sz w:val="24"/>
                  <w:szCs w:val="24"/>
                  <w:lang w:eastAsia="ja-JP"/>
                </w:rPr>
              </m:ctrlPr>
            </m:sSubPr>
            <m:e>
              <m:r>
                <w:rPr>
                  <w:rFonts w:ascii="Cambria Math" w:hAnsi="Cambria Math"/>
                  <w:sz w:val="24"/>
                  <w:szCs w:val="24"/>
                  <w:lang w:eastAsia="ja-JP"/>
                </w:rPr>
                <m:t>Att</m:t>
              </m:r>
            </m:e>
            <m:sub>
              <m:r>
                <w:rPr>
                  <w:rFonts w:ascii="Cambria Math" w:hAnsi="Cambria Math"/>
                  <w:sz w:val="24"/>
                  <w:szCs w:val="24"/>
                  <w:lang w:eastAsia="ja-JP"/>
                </w:rPr>
                <m:t>Re</m:t>
              </m:r>
              <m:r>
                <w:rPr>
                  <w:rFonts w:ascii="Cambria Math" w:hAnsi="Cambria Math"/>
                  <w:sz w:val="24"/>
                  <w:szCs w:val="24"/>
                  <w:lang w:eastAsia="ja-JP"/>
                </w:rPr>
                <m:t>c P.452-16</m:t>
              </m:r>
            </m:sub>
          </m:sSub>
          <m:d>
            <m:dPr>
              <m:ctrlPr>
                <w:rPr>
                  <w:rFonts w:ascii="Cambria Math" w:hAnsi="Cambria Math"/>
                  <w:i/>
                  <w:sz w:val="24"/>
                  <w:szCs w:val="24"/>
                  <w:lang w:eastAsia="ja-JP"/>
                </w:rPr>
              </m:ctrlPr>
            </m:dPr>
            <m:e>
              <m:r>
                <w:rPr>
                  <w:rFonts w:ascii="Cambria Math" w:hAnsi="Cambria Math"/>
                  <w:sz w:val="24"/>
                  <w:szCs w:val="24"/>
                  <w:lang w:eastAsia="ja-JP"/>
                </w:rPr>
                <m:t>d</m:t>
              </m:r>
            </m:e>
          </m:d>
          <m:r>
            <w:rPr>
              <w:rFonts w:ascii="Cambria Math" w:hAnsi="Cambria Math"/>
              <w:sz w:val="24"/>
              <w:szCs w:val="24"/>
              <w:lang w:eastAsia="ja-JP"/>
            </w:rPr>
            <m:t>-10log10</m:t>
          </m:r>
          <m:d>
            <m:dPr>
              <m:ctrlPr>
                <w:rPr>
                  <w:rFonts w:ascii="Cambria Math" w:hAnsi="Cambria Math"/>
                  <w:i/>
                  <w:sz w:val="24"/>
                  <w:szCs w:val="24"/>
                  <w:lang w:eastAsia="ja-JP"/>
                </w:rPr>
              </m:ctrlPr>
            </m:dPr>
            <m:e>
              <m:f>
                <m:fPr>
                  <m:ctrlPr>
                    <w:rPr>
                      <w:rFonts w:ascii="Cambria Math" w:hAnsi="Cambria Math"/>
                      <w:i/>
                      <w:sz w:val="24"/>
                      <w:szCs w:val="24"/>
                      <w:lang w:eastAsia="ja-JP"/>
                    </w:rPr>
                  </m:ctrlPr>
                </m:fPr>
                <m:num>
                  <m:r>
                    <w:rPr>
                      <w:rFonts w:ascii="Cambria Math" w:hAnsi="Cambria Math"/>
                      <w:sz w:val="24"/>
                      <w:szCs w:val="24"/>
                      <w:lang w:eastAsia="ja-JP"/>
                    </w:rPr>
                    <m:t>λ²</m:t>
                  </m:r>
                </m:num>
                <m:den>
                  <m:r>
                    <w:rPr>
                      <w:rFonts w:ascii="Cambria Math" w:hAnsi="Cambria Math"/>
                      <w:sz w:val="24"/>
                      <w:szCs w:val="24"/>
                      <w:lang w:eastAsia="ja-JP"/>
                    </w:rPr>
                    <m:t>4π</m:t>
                  </m:r>
                </m:den>
              </m:f>
            </m:e>
          </m:d>
        </m:oMath>
      </m:oMathPara>
    </w:p>
    <w:p w14:paraId="3BFB2248" w14:textId="77777777" w:rsidR="006A65AF" w:rsidRPr="00E571E3" w:rsidRDefault="006A65AF" w:rsidP="006A65AF">
      <w:pPr>
        <w:tabs>
          <w:tab w:val="left" w:pos="1134"/>
          <w:tab w:val="center" w:pos="4820"/>
          <w:tab w:val="right" w:pos="9639"/>
        </w:tabs>
        <w:overflowPunct w:val="0"/>
        <w:autoSpaceDE w:val="0"/>
        <w:autoSpaceDN w:val="0"/>
        <w:adjustRightInd w:val="0"/>
        <w:spacing w:before="120"/>
        <w:rPr>
          <w:rFonts w:eastAsiaTheme="minorHAnsi"/>
          <w:sz w:val="24"/>
          <w:szCs w:val="24"/>
          <w:lang w:eastAsia="ja-JP"/>
        </w:rPr>
      </w:pPr>
      <w:proofErr w:type="gramStart"/>
      <w:r w:rsidRPr="00E571E3">
        <w:rPr>
          <w:rFonts w:eastAsiaTheme="minorHAnsi"/>
          <w:sz w:val="24"/>
          <w:szCs w:val="24"/>
          <w:lang w:eastAsia="ja-JP"/>
        </w:rPr>
        <w:t>where</w:t>
      </w:r>
      <w:proofErr w:type="gramEnd"/>
      <w:r w:rsidRPr="00E571E3">
        <w:rPr>
          <w:rFonts w:eastAsiaTheme="minorHAnsi"/>
          <w:sz w:val="24"/>
          <w:szCs w:val="24"/>
          <w:lang w:eastAsia="ja-JP"/>
        </w:rPr>
        <w:t>:</w:t>
      </w:r>
    </w:p>
    <w:p w14:paraId="2C5EF741"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sz w:val="24"/>
          <w:szCs w:val="24"/>
          <w:lang w:val="en-GB" w:eastAsia="ja-JP"/>
        </w:rPr>
        <w:tab/>
      </w:r>
      <w:proofErr w:type="spellStart"/>
      <w:r w:rsidRPr="00E571E3">
        <w:rPr>
          <w:i/>
          <w:iCs/>
          <w:sz w:val="24"/>
          <w:szCs w:val="24"/>
          <w:lang w:val="en-GB" w:eastAsia="ja-JP"/>
        </w:rPr>
        <w:t>Att</w:t>
      </w:r>
      <w:r w:rsidRPr="00E571E3">
        <w:rPr>
          <w:i/>
          <w:iCs/>
          <w:sz w:val="24"/>
          <w:szCs w:val="24"/>
          <w:vertAlign w:val="subscript"/>
          <w:lang w:val="en-GB" w:eastAsia="ja-JP"/>
        </w:rPr>
        <w:t>Re</w:t>
      </w:r>
      <w:r w:rsidRPr="00E571E3">
        <w:rPr>
          <w:sz w:val="24"/>
          <w:szCs w:val="24"/>
          <w:vertAlign w:val="subscript"/>
          <w:lang w:val="en-GB" w:eastAsia="ja-JP"/>
        </w:rPr>
        <w:t>c</w:t>
      </w:r>
      <w:proofErr w:type="spellEnd"/>
      <w:r w:rsidRPr="00E571E3">
        <w:rPr>
          <w:sz w:val="24"/>
          <w:szCs w:val="24"/>
          <w:vertAlign w:val="subscript"/>
          <w:lang w:val="en-GB" w:eastAsia="ja-JP"/>
        </w:rPr>
        <w:t xml:space="preserve"> P.452-16</w:t>
      </w:r>
      <w:r w:rsidRPr="00E571E3">
        <w:rPr>
          <w:sz w:val="24"/>
          <w:szCs w:val="24"/>
          <w:lang w:val="en-GB" w:eastAsia="ja-JP"/>
        </w:rPr>
        <w:tab/>
        <w:t>attenuation in dB based on Recommendation ITU-R P.452-16 propagation model with p = 2%;</w:t>
      </w:r>
    </w:p>
    <w:p w14:paraId="52403CF2"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sz w:val="24"/>
          <w:szCs w:val="24"/>
          <w:lang w:val="en-GB" w:eastAsia="ja-JP"/>
        </w:rPr>
        <w:tab/>
      </w:r>
      <w:proofErr w:type="spellStart"/>
      <w:r w:rsidRPr="00E571E3">
        <w:rPr>
          <w:sz w:val="24"/>
          <w:szCs w:val="24"/>
          <w:lang w:val="en-GB" w:eastAsia="ja-JP"/>
        </w:rPr>
        <w:t>e.i.r.p</w:t>
      </w:r>
      <w:proofErr w:type="spellEnd"/>
      <w:r w:rsidRPr="00E571E3">
        <w:rPr>
          <w:sz w:val="24"/>
          <w:szCs w:val="24"/>
          <w:lang w:val="en-GB" w:eastAsia="ja-JP"/>
        </w:rPr>
        <w:t>.</w:t>
      </w:r>
      <w:r w:rsidRPr="00E571E3">
        <w:rPr>
          <w:sz w:val="24"/>
          <w:szCs w:val="24"/>
          <w:lang w:val="en-GB" w:eastAsia="ja-JP"/>
        </w:rPr>
        <w:tab/>
      </w:r>
      <w:proofErr w:type="gramStart"/>
      <w:r w:rsidRPr="00E571E3">
        <w:rPr>
          <w:sz w:val="24"/>
          <w:szCs w:val="24"/>
          <w:lang w:val="en-GB" w:eastAsia="ja-JP"/>
        </w:rPr>
        <w:t>maximum</w:t>
      </w:r>
      <w:proofErr w:type="gramEnd"/>
      <w:r w:rsidRPr="00E571E3">
        <w:rPr>
          <w:sz w:val="24"/>
          <w:szCs w:val="24"/>
          <w:lang w:val="en-GB" w:eastAsia="ja-JP"/>
        </w:rPr>
        <w:t xml:space="preserve"> HAPS EIRP density level in </w:t>
      </w:r>
      <w:proofErr w:type="spellStart"/>
      <w:r w:rsidRPr="00E571E3">
        <w:rPr>
          <w:sz w:val="24"/>
          <w:szCs w:val="24"/>
          <w:lang w:val="en-GB" w:eastAsia="ja-JP"/>
        </w:rPr>
        <w:t>dBW</w:t>
      </w:r>
      <w:proofErr w:type="spellEnd"/>
      <w:r w:rsidRPr="00E571E3">
        <w:rPr>
          <w:sz w:val="24"/>
          <w:szCs w:val="24"/>
          <w:lang w:val="en-GB" w:eastAsia="ja-JP"/>
        </w:rPr>
        <w:t>/MHz/500MHz (dependent to the elevation angle);</w:t>
      </w:r>
    </w:p>
    <w:p w14:paraId="056F02EF"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sz w:val="24"/>
          <w:szCs w:val="24"/>
          <w:lang w:val="en-GB" w:eastAsia="ja-JP"/>
        </w:rPr>
        <w:tab/>
      </w:r>
      <w:proofErr w:type="gramStart"/>
      <w:r w:rsidRPr="00E571E3">
        <w:rPr>
          <w:i/>
          <w:iCs/>
          <w:sz w:val="24"/>
          <w:szCs w:val="24"/>
          <w:lang w:val="en-GB" w:eastAsia="ja-JP"/>
        </w:rPr>
        <w:t>d</w:t>
      </w:r>
      <w:proofErr w:type="gramEnd"/>
      <w:r w:rsidRPr="00E571E3">
        <w:rPr>
          <w:sz w:val="24"/>
          <w:szCs w:val="24"/>
          <w:lang w:val="en-GB" w:eastAsia="ja-JP"/>
        </w:rPr>
        <w:tab/>
        <w:t>distance in meters between the HAPS and the ground (Elevation angle dependent);</w:t>
      </w:r>
    </w:p>
    <w:p w14:paraId="0ED03756"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rPr>
        <w:tab/>
      </w:r>
      <w:proofErr w:type="spellStart"/>
      <w:proofErr w:type="gramStart"/>
      <w:r w:rsidRPr="00E571E3">
        <w:rPr>
          <w:i/>
          <w:sz w:val="24"/>
          <w:szCs w:val="24"/>
          <w:lang w:val="en-GB"/>
        </w:rPr>
        <w:t>pfd</w:t>
      </w:r>
      <w:proofErr w:type="spellEnd"/>
      <w:proofErr w:type="gramEnd"/>
      <w:r w:rsidRPr="00E571E3">
        <w:rPr>
          <w:i/>
          <w:sz w:val="24"/>
          <w:szCs w:val="24"/>
          <w:lang w:val="en-GB"/>
        </w:rPr>
        <w:t>(El)</w:t>
      </w:r>
      <w:r w:rsidRPr="00E571E3">
        <w:rPr>
          <w:i/>
          <w:sz w:val="24"/>
          <w:szCs w:val="24"/>
          <w:lang w:val="en-GB"/>
        </w:rPr>
        <w:tab/>
      </w:r>
      <w:r w:rsidRPr="00E571E3">
        <w:rPr>
          <w:sz w:val="24"/>
          <w:szCs w:val="24"/>
          <w:lang w:val="en-GB"/>
        </w:rPr>
        <w:t xml:space="preserve">power flux density at the Earth surface per HAPS platform station in </w:t>
      </w:r>
      <w:r w:rsidRPr="00E571E3">
        <w:rPr>
          <w:sz w:val="24"/>
          <w:szCs w:val="24"/>
          <w:lang w:val="en-GB" w:eastAsia="ja-JP"/>
        </w:rPr>
        <w:t>dB(W/m²/500MHz);</w:t>
      </w:r>
    </w:p>
    <w:p w14:paraId="64E78DAB"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p>
    <w:p w14:paraId="2232D880" w14:textId="77777777" w:rsidR="006A65AF" w:rsidRPr="00E571E3" w:rsidRDefault="006A65AF" w:rsidP="006A65AF">
      <w:pPr>
        <w:ind w:left="720" w:hanging="720"/>
        <w:jc w:val="both"/>
        <w:rPr>
          <w:sz w:val="24"/>
          <w:szCs w:val="24"/>
        </w:rPr>
      </w:pPr>
      <w:r w:rsidRPr="00E571E3">
        <w:rPr>
          <w:sz w:val="24"/>
          <w:szCs w:val="24"/>
          <w:lang w:eastAsia="ja-JP"/>
        </w:rPr>
        <w:t>5</w:t>
      </w:r>
      <w:r w:rsidRPr="00E571E3">
        <w:rPr>
          <w:sz w:val="24"/>
          <w:szCs w:val="24"/>
          <w:lang w:eastAsia="ja-JP"/>
        </w:rPr>
        <w:tab/>
      </w:r>
      <w:r w:rsidRPr="00E571E3">
        <w:rPr>
          <w:sz w:val="24"/>
          <w:szCs w:val="24"/>
        </w:rPr>
        <w:t xml:space="preserve">that in order to ensure the protection of the radio astronomy service the </w:t>
      </w:r>
      <w:proofErr w:type="spellStart"/>
      <w:r w:rsidRPr="00E571E3">
        <w:rPr>
          <w:sz w:val="24"/>
          <w:szCs w:val="24"/>
        </w:rPr>
        <w:t>pfd</w:t>
      </w:r>
      <w:proofErr w:type="spellEnd"/>
      <w:r w:rsidRPr="00E571E3">
        <w:rPr>
          <w:sz w:val="24"/>
          <w:szCs w:val="24"/>
        </w:rPr>
        <w:t xml:space="preserve"> produced by unwanted emissions from HAPS platform downlink transmissions shall not exceed </w:t>
      </w:r>
      <w:r w:rsidRPr="00E571E3">
        <w:rPr>
          <w:sz w:val="24"/>
          <w:szCs w:val="24"/>
        </w:rPr>
        <w:br/>
        <w:t xml:space="preserve">-171 dB W/m²/500 MHz for continuum observations in the band 31.3-31.8 GHz at an RAS station location at a height of 50m, where this </w:t>
      </w:r>
      <w:proofErr w:type="spellStart"/>
      <w:r w:rsidRPr="00E571E3">
        <w:rPr>
          <w:sz w:val="24"/>
          <w:szCs w:val="24"/>
        </w:rPr>
        <w:t>pfd</w:t>
      </w:r>
      <w:proofErr w:type="spellEnd"/>
      <w:r w:rsidRPr="00E571E3">
        <w:rPr>
          <w:sz w:val="24"/>
          <w:szCs w:val="24"/>
        </w:rPr>
        <w:t xml:space="preserve"> value shall be verified considering a percentage of time of 2% in the relevant propagation model;</w:t>
      </w:r>
    </w:p>
    <w:p w14:paraId="13A87840" w14:textId="77777777" w:rsidR="006A65AF" w:rsidRPr="00E571E3" w:rsidRDefault="006A65AF" w:rsidP="006A65AF">
      <w:pPr>
        <w:ind w:left="720" w:hanging="720"/>
        <w:rPr>
          <w:sz w:val="24"/>
          <w:szCs w:val="24"/>
          <w:lang w:eastAsia="ja-JP"/>
        </w:rPr>
      </w:pPr>
    </w:p>
    <w:p w14:paraId="4119E93F" w14:textId="77777777" w:rsidR="006A65AF" w:rsidRPr="00E571E3" w:rsidRDefault="006A65AF" w:rsidP="006A65AF">
      <w:pPr>
        <w:shd w:val="clear" w:color="auto" w:fill="FFFFFF"/>
        <w:ind w:firstLine="720"/>
        <w:rPr>
          <w:rFonts w:eastAsia="Times,Arial"/>
          <w:color w:val="222222"/>
          <w:sz w:val="24"/>
          <w:szCs w:val="24"/>
        </w:rPr>
      </w:pPr>
      <w:r w:rsidRPr="00E571E3">
        <w:rPr>
          <w:rFonts w:eastAsia="Times,Arial"/>
          <w:color w:val="222222"/>
          <w:sz w:val="24"/>
          <w:szCs w:val="24"/>
        </w:rPr>
        <w:t>To verify the compliance the following formula shall be used:</w:t>
      </w:r>
    </w:p>
    <w:p w14:paraId="1A15DFFE" w14:textId="77777777" w:rsidR="006A65AF" w:rsidRPr="00E571E3" w:rsidRDefault="006A65AF" w:rsidP="006A65AF">
      <w:pPr>
        <w:shd w:val="clear" w:color="auto" w:fill="FFFFFF"/>
        <w:ind w:firstLine="720"/>
        <w:rPr>
          <w:color w:val="222222"/>
          <w:sz w:val="24"/>
          <w:szCs w:val="24"/>
        </w:rPr>
      </w:pPr>
    </w:p>
    <w:p w14:paraId="543EDF66" w14:textId="77777777" w:rsidR="006A65AF" w:rsidRPr="00E571E3" w:rsidRDefault="006A65AF" w:rsidP="006A65AF">
      <w:pPr>
        <w:shd w:val="clear" w:color="auto" w:fill="FFFFFF" w:themeFill="background1"/>
        <w:jc w:val="center"/>
        <w:rPr>
          <w:rFonts w:eastAsiaTheme="majorEastAsia"/>
          <w:sz w:val="24"/>
          <w:szCs w:val="24"/>
        </w:rPr>
      </w:pPr>
      <m:oMathPara>
        <m:oMath>
          <m:r>
            <w:rPr>
              <w:rFonts w:ascii="Cambria Math" w:eastAsiaTheme="majorEastAsia" w:hAnsi="Cambria Math"/>
              <w:sz w:val="24"/>
              <w:szCs w:val="24"/>
            </w:rPr>
            <m:t>pfd(El)=</m:t>
          </m:r>
          <m:sSub>
            <m:sSubPr>
              <m:ctrlPr>
                <w:rPr>
                  <w:rFonts w:ascii="Cambria Math" w:eastAsiaTheme="majorEastAsia" w:hAnsi="Cambria Math"/>
                  <w:i/>
                  <w:sz w:val="24"/>
                  <w:szCs w:val="24"/>
                </w:rPr>
              </m:ctrlPr>
            </m:sSubPr>
            <m:e>
              <m:r>
                <w:rPr>
                  <w:rFonts w:ascii="Cambria Math" w:eastAsiaTheme="majorEastAsia" w:hAnsi="Cambria Math"/>
                  <w:sz w:val="24"/>
                  <w:szCs w:val="24"/>
                </w:rPr>
                <m:t>EIRP</m:t>
              </m:r>
            </m:e>
            <m:sub>
              <m:r>
                <w:rPr>
                  <w:rFonts w:ascii="Cambria Math" w:eastAsiaTheme="majorEastAsia" w:hAnsi="Cambria Math"/>
                  <w:sz w:val="24"/>
                  <w:szCs w:val="24"/>
                </w:rPr>
                <m:t>max  clear sky</m:t>
              </m:r>
            </m:sub>
          </m:sSub>
          <m:d>
            <m:dPr>
              <m:ctrlPr>
                <w:rPr>
                  <w:rFonts w:ascii="Cambria Math" w:eastAsiaTheme="majorEastAsia" w:hAnsi="Cambria Math"/>
                  <w:i/>
                  <w:sz w:val="24"/>
                  <w:szCs w:val="24"/>
                </w:rPr>
              </m:ctrlPr>
            </m:dPr>
            <m:e>
              <m:r>
                <w:rPr>
                  <w:rFonts w:ascii="Cambria Math" w:eastAsiaTheme="majorEastAsia" w:hAnsi="Cambria Math"/>
                  <w:sz w:val="24"/>
                  <w:szCs w:val="24"/>
                </w:rPr>
                <m:t>Az, El</m:t>
              </m:r>
            </m:e>
          </m:d>
          <m:r>
            <w:rPr>
              <w:rFonts w:ascii="Cambria Math" w:eastAsiaTheme="majorEastAsia" w:hAnsi="Cambria Math"/>
              <w:sz w:val="24"/>
              <w:szCs w:val="24"/>
            </w:rPr>
            <m:t>+</m:t>
          </m:r>
          <m:sSub>
            <m:sSubPr>
              <m:ctrlPr>
                <w:rPr>
                  <w:rFonts w:ascii="Cambria Math" w:eastAsiaTheme="majorEastAsia" w:hAnsi="Cambria Math"/>
                  <w:i/>
                  <w:sz w:val="24"/>
                  <w:szCs w:val="24"/>
                </w:rPr>
              </m:ctrlPr>
            </m:sSubPr>
            <m:e>
              <m:r>
                <w:rPr>
                  <w:rFonts w:ascii="Cambria Math" w:eastAsiaTheme="majorEastAsia" w:hAnsi="Cambria Math"/>
                  <w:sz w:val="24"/>
                  <w:szCs w:val="24"/>
                </w:rPr>
                <m:t>Att</m:t>
              </m:r>
            </m:e>
            <m:sub>
              <m:r>
                <w:rPr>
                  <w:rFonts w:ascii="Cambria Math" w:eastAsiaTheme="majorEastAsia" w:hAnsi="Cambria Math"/>
                  <w:sz w:val="24"/>
                  <w:szCs w:val="24"/>
                </w:rPr>
                <m:t>618 p=2%</m:t>
              </m:r>
            </m:sub>
          </m:sSub>
          <m:r>
            <w:rPr>
              <w:rFonts w:ascii="Cambria Math" w:eastAsiaTheme="majorEastAsia" w:hAnsi="Cambria Math"/>
              <w:sz w:val="24"/>
              <w:szCs w:val="24"/>
            </w:rPr>
            <m:t>-10log10</m:t>
          </m:r>
          <m:d>
            <m:dPr>
              <m:ctrlPr>
                <w:rPr>
                  <w:rFonts w:ascii="Cambria Math" w:eastAsiaTheme="majorEastAsia" w:hAnsi="Cambria Math"/>
                  <w:i/>
                  <w:sz w:val="24"/>
                  <w:szCs w:val="24"/>
                </w:rPr>
              </m:ctrlPr>
            </m:dPr>
            <m:e>
              <m:r>
                <w:rPr>
                  <w:rFonts w:ascii="Cambria Math" w:eastAsiaTheme="majorEastAsia" w:hAnsi="Cambria Math"/>
                  <w:sz w:val="24"/>
                  <w:szCs w:val="24"/>
                </w:rPr>
                <m:t>4πd²</m:t>
              </m:r>
            </m:e>
          </m:d>
        </m:oMath>
      </m:oMathPara>
    </w:p>
    <w:p w14:paraId="0B0D3AE1" w14:textId="77777777" w:rsidR="006A65AF" w:rsidRPr="00E571E3" w:rsidRDefault="006A65AF" w:rsidP="006A65AF">
      <w:pPr>
        <w:shd w:val="clear" w:color="auto" w:fill="FFFFFF"/>
        <w:ind w:firstLine="720"/>
        <w:rPr>
          <w:sz w:val="24"/>
          <w:szCs w:val="24"/>
        </w:rPr>
      </w:pPr>
      <w:proofErr w:type="gramStart"/>
      <w:r w:rsidRPr="00E571E3">
        <w:rPr>
          <w:sz w:val="24"/>
          <w:szCs w:val="24"/>
        </w:rPr>
        <w:t>where</w:t>
      </w:r>
      <w:proofErr w:type="gramEnd"/>
      <w:r w:rsidRPr="00E571E3">
        <w:rPr>
          <w:sz w:val="24"/>
          <w:szCs w:val="24"/>
        </w:rPr>
        <w:t>:</w:t>
      </w:r>
    </w:p>
    <w:p w14:paraId="15986FA8"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sz w:val="24"/>
          <w:szCs w:val="24"/>
          <w:lang w:val="en-GB"/>
        </w:rPr>
        <w:tab/>
        <w:t xml:space="preserve">       </w:t>
      </w:r>
      <w:proofErr w:type="spellStart"/>
      <w:r w:rsidRPr="00E571E3">
        <w:rPr>
          <w:i/>
          <w:sz w:val="24"/>
          <w:szCs w:val="24"/>
          <w:lang w:val="en-GB"/>
        </w:rPr>
        <w:t>EIRP</w:t>
      </w:r>
      <w:r w:rsidRPr="00E571E3">
        <w:rPr>
          <w:i/>
          <w:sz w:val="24"/>
          <w:szCs w:val="24"/>
          <w:vertAlign w:val="subscript"/>
          <w:lang w:val="en-GB"/>
        </w:rPr>
        <w:t>max</w:t>
      </w:r>
      <w:proofErr w:type="spellEnd"/>
      <w:r w:rsidRPr="00E571E3">
        <w:rPr>
          <w:i/>
          <w:sz w:val="24"/>
          <w:szCs w:val="24"/>
          <w:vertAlign w:val="subscript"/>
          <w:lang w:val="en-GB"/>
        </w:rPr>
        <w:t xml:space="preserve"> clear sky.         </w:t>
      </w:r>
      <w:proofErr w:type="gramStart"/>
      <w:r w:rsidRPr="00E571E3">
        <w:rPr>
          <w:sz w:val="24"/>
          <w:szCs w:val="24"/>
          <w:lang w:val="en-GB"/>
        </w:rPr>
        <w:t>maximum</w:t>
      </w:r>
      <w:proofErr w:type="gramEnd"/>
      <w:r w:rsidRPr="00E571E3">
        <w:rPr>
          <w:sz w:val="24"/>
          <w:szCs w:val="24"/>
          <w:lang w:val="en-GB"/>
        </w:rPr>
        <w:t xml:space="preserve"> EIRP towards the RAS station at which the HAPS platform station operates under clear sky condition in </w:t>
      </w:r>
      <w:r w:rsidRPr="00E571E3">
        <w:rPr>
          <w:sz w:val="24"/>
          <w:szCs w:val="24"/>
          <w:lang w:val="en-GB" w:eastAsia="ja-JP"/>
        </w:rPr>
        <w:t>dB(W/500 MHz)</w:t>
      </w:r>
      <w:r w:rsidRPr="00E571E3">
        <w:rPr>
          <w:sz w:val="24"/>
          <w:szCs w:val="24"/>
          <w:lang w:val="en-GB"/>
        </w:rPr>
        <w:t>;</w:t>
      </w:r>
    </w:p>
    <w:p w14:paraId="14003010"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sz w:val="24"/>
          <w:szCs w:val="24"/>
          <w:lang w:val="en-GB"/>
        </w:rPr>
        <w:tab/>
        <w:t xml:space="preserve">                          </w:t>
      </w:r>
      <w:proofErr w:type="spellStart"/>
      <w:r w:rsidRPr="00E571E3">
        <w:rPr>
          <w:i/>
          <w:sz w:val="24"/>
          <w:szCs w:val="24"/>
          <w:lang w:val="en-GB"/>
        </w:rPr>
        <w:t>Az</w:t>
      </w:r>
      <w:proofErr w:type="spellEnd"/>
      <w:r w:rsidRPr="00E571E3">
        <w:rPr>
          <w:sz w:val="24"/>
          <w:szCs w:val="24"/>
          <w:lang w:val="en-GB"/>
        </w:rPr>
        <w:t xml:space="preserve">      azimuth from the HAPS platform toward the RAS station;</w:t>
      </w:r>
    </w:p>
    <w:p w14:paraId="664099D8"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sz w:val="24"/>
          <w:szCs w:val="24"/>
          <w:lang w:val="en-GB"/>
        </w:rPr>
        <w:tab/>
      </w:r>
      <w:r w:rsidRPr="00E571E3">
        <w:rPr>
          <w:sz w:val="24"/>
          <w:szCs w:val="24"/>
          <w:lang w:val="en-GB"/>
        </w:rPr>
        <w:tab/>
      </w:r>
      <w:r w:rsidRPr="00E571E3">
        <w:rPr>
          <w:i/>
          <w:sz w:val="24"/>
          <w:szCs w:val="24"/>
          <w:lang w:val="en-GB"/>
        </w:rPr>
        <w:t>El:</w:t>
      </w:r>
      <w:r w:rsidRPr="00E571E3">
        <w:rPr>
          <w:sz w:val="24"/>
          <w:szCs w:val="24"/>
          <w:lang w:val="en-GB"/>
        </w:rPr>
        <w:t xml:space="preserve"> is the elevation angle at the HAPS platform towards the RAS station</w:t>
      </w:r>
      <w:proofErr w:type="gramStart"/>
      <w:r w:rsidRPr="00E571E3">
        <w:rPr>
          <w:sz w:val="24"/>
          <w:szCs w:val="24"/>
          <w:lang w:val="en-GB"/>
        </w:rPr>
        <w:t>;</w:t>
      </w:r>
      <w:proofErr w:type="gramEnd"/>
    </w:p>
    <w:p w14:paraId="575AF0F9"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sz w:val="24"/>
          <w:szCs w:val="24"/>
          <w:lang w:val="en-GB"/>
        </w:rPr>
        <w:tab/>
        <w:t xml:space="preserve">                </w:t>
      </w:r>
      <w:r w:rsidRPr="00E571E3">
        <w:rPr>
          <w:i/>
          <w:sz w:val="24"/>
          <w:szCs w:val="24"/>
          <w:lang w:val="en-GB"/>
        </w:rPr>
        <w:t>Att</w:t>
      </w:r>
      <w:r w:rsidRPr="00E571E3">
        <w:rPr>
          <w:i/>
          <w:sz w:val="24"/>
          <w:szCs w:val="24"/>
          <w:vertAlign w:val="subscript"/>
          <w:lang w:val="en-GB"/>
        </w:rPr>
        <w:t>618p=2%</w:t>
      </w:r>
      <w:proofErr w:type="gramStart"/>
      <w:r w:rsidRPr="00E571E3">
        <w:rPr>
          <w:i/>
          <w:sz w:val="24"/>
          <w:szCs w:val="24"/>
          <w:vertAlign w:val="subscript"/>
          <w:lang w:val="en-GB"/>
        </w:rPr>
        <w:t>:</w:t>
      </w:r>
      <w:r w:rsidRPr="00E571E3">
        <w:rPr>
          <w:sz w:val="24"/>
          <w:szCs w:val="24"/>
          <w:lang w:val="en-GB"/>
        </w:rPr>
        <w:t xml:space="preserve">     attenuation</w:t>
      </w:r>
      <w:proofErr w:type="gramEnd"/>
      <w:r w:rsidRPr="00E571E3">
        <w:rPr>
          <w:sz w:val="24"/>
          <w:szCs w:val="24"/>
          <w:lang w:val="en-GB"/>
        </w:rPr>
        <w:t xml:space="preserve"> from recommendation 618 corresponding to p=2% of the time at the radio astronomy location;</w:t>
      </w:r>
    </w:p>
    <w:p w14:paraId="56DB63D0" w14:textId="77777777" w:rsidR="006A65AF" w:rsidRPr="00E571E3" w:rsidRDefault="006A65AF" w:rsidP="006A65AF">
      <w:pPr>
        <w:tabs>
          <w:tab w:val="right" w:pos="1871"/>
          <w:tab w:val="left" w:pos="2041"/>
        </w:tabs>
        <w:overflowPunct w:val="0"/>
        <w:autoSpaceDE w:val="0"/>
        <w:autoSpaceDN w:val="0"/>
        <w:adjustRightInd w:val="0"/>
        <w:spacing w:before="80"/>
        <w:ind w:left="2041" w:hanging="2041"/>
        <w:textAlignment w:val="baseline"/>
        <w:rPr>
          <w:sz w:val="24"/>
          <w:szCs w:val="24"/>
          <w:lang w:val="en-GB"/>
        </w:rPr>
      </w:pPr>
      <w:r w:rsidRPr="00E571E3">
        <w:rPr>
          <w:sz w:val="24"/>
          <w:szCs w:val="24"/>
          <w:lang w:val="en-GB"/>
        </w:rPr>
        <w:tab/>
        <w:t xml:space="preserve">                              </w:t>
      </w:r>
      <w:proofErr w:type="gramStart"/>
      <w:r w:rsidRPr="00E571E3">
        <w:rPr>
          <w:i/>
          <w:sz w:val="24"/>
          <w:szCs w:val="24"/>
          <w:lang w:val="en-GB"/>
        </w:rPr>
        <w:t>d</w:t>
      </w:r>
      <w:proofErr w:type="gramEnd"/>
      <w:r w:rsidRPr="00E571E3">
        <w:rPr>
          <w:i/>
          <w:sz w:val="24"/>
          <w:szCs w:val="24"/>
          <w:lang w:val="en-GB"/>
        </w:rPr>
        <w:t xml:space="preserve">     </w:t>
      </w:r>
      <w:r w:rsidRPr="00E571E3">
        <w:rPr>
          <w:sz w:val="24"/>
          <w:szCs w:val="24"/>
          <w:lang w:val="en-GB"/>
        </w:rPr>
        <w:t>separation distance in m between the HAPS platform and the RAS station;</w:t>
      </w:r>
    </w:p>
    <w:p w14:paraId="3990F6DC"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r w:rsidRPr="00E571E3">
        <w:rPr>
          <w:i/>
          <w:sz w:val="24"/>
          <w:szCs w:val="24"/>
          <w:lang w:val="en-GB"/>
        </w:rPr>
        <w:tab/>
        <w:t xml:space="preserve">                     </w:t>
      </w:r>
      <w:proofErr w:type="spellStart"/>
      <w:proofErr w:type="gramStart"/>
      <w:r w:rsidRPr="00E571E3">
        <w:rPr>
          <w:i/>
          <w:sz w:val="24"/>
          <w:szCs w:val="24"/>
          <w:lang w:val="en-GB"/>
        </w:rPr>
        <w:t>pfd</w:t>
      </w:r>
      <w:proofErr w:type="spellEnd"/>
      <w:proofErr w:type="gramEnd"/>
      <w:r w:rsidRPr="00E571E3">
        <w:rPr>
          <w:i/>
          <w:sz w:val="24"/>
          <w:szCs w:val="24"/>
          <w:lang w:val="en-GB"/>
        </w:rPr>
        <w:t xml:space="preserve">(El)     </w:t>
      </w:r>
      <w:r w:rsidRPr="00E571E3">
        <w:rPr>
          <w:sz w:val="24"/>
          <w:szCs w:val="24"/>
          <w:lang w:val="en-GB"/>
        </w:rPr>
        <w:t xml:space="preserve">power flux density at the Earth surface per HAPS platform station in </w:t>
      </w:r>
      <w:r w:rsidRPr="00E571E3">
        <w:rPr>
          <w:sz w:val="24"/>
          <w:szCs w:val="24"/>
          <w:lang w:val="en-GB" w:eastAsia="ja-JP"/>
        </w:rPr>
        <w:t>dB(W/m²/500MHz);</w:t>
      </w:r>
    </w:p>
    <w:p w14:paraId="095B16AA" w14:textId="77777777" w:rsidR="006A65AF" w:rsidRPr="00E571E3" w:rsidRDefault="006A65AF" w:rsidP="006A65AF">
      <w:pPr>
        <w:shd w:val="clear" w:color="auto" w:fill="FFFFFF"/>
        <w:tabs>
          <w:tab w:val="right" w:pos="1871"/>
          <w:tab w:val="left" w:pos="2041"/>
        </w:tabs>
        <w:overflowPunct w:val="0"/>
        <w:autoSpaceDE w:val="0"/>
        <w:autoSpaceDN w:val="0"/>
        <w:adjustRightInd w:val="0"/>
        <w:spacing w:before="80"/>
        <w:ind w:left="2041" w:hanging="2041"/>
        <w:textAlignment w:val="baseline"/>
        <w:rPr>
          <w:sz w:val="24"/>
          <w:szCs w:val="24"/>
          <w:lang w:val="en-GB" w:eastAsia="ja-JP"/>
        </w:rPr>
      </w:pPr>
    </w:p>
    <w:p w14:paraId="068128D7" w14:textId="77777777" w:rsidR="006A65AF" w:rsidRPr="00E571E3" w:rsidRDefault="006A65AF" w:rsidP="006A65AF">
      <w:pPr>
        <w:ind w:left="720" w:hanging="720"/>
        <w:jc w:val="both"/>
        <w:rPr>
          <w:sz w:val="24"/>
          <w:szCs w:val="24"/>
        </w:rPr>
      </w:pPr>
      <w:r w:rsidRPr="00E571E3">
        <w:rPr>
          <w:sz w:val="24"/>
          <w:szCs w:val="24"/>
        </w:rPr>
        <w:t>6</w:t>
      </w:r>
      <w:r w:rsidRPr="00E571E3">
        <w:rPr>
          <w:sz w:val="24"/>
          <w:szCs w:val="24"/>
        </w:rPr>
        <w:tab/>
        <w:t xml:space="preserve">that </w:t>
      </w:r>
      <w:proofErr w:type="gramStart"/>
      <w:r w:rsidRPr="00E571E3">
        <w:rPr>
          <w:i/>
          <w:sz w:val="24"/>
          <w:szCs w:val="24"/>
        </w:rPr>
        <w:t>resolves</w:t>
      </w:r>
      <w:proofErr w:type="gramEnd"/>
      <w:r w:rsidRPr="00E571E3">
        <w:rPr>
          <w:sz w:val="24"/>
          <w:szCs w:val="24"/>
        </w:rPr>
        <w:t xml:space="preserve"> </w:t>
      </w:r>
      <w:r w:rsidRPr="00E571E3">
        <w:rPr>
          <w:i/>
          <w:sz w:val="24"/>
          <w:szCs w:val="24"/>
        </w:rPr>
        <w:t>4</w:t>
      </w:r>
      <w:r w:rsidRPr="00E571E3">
        <w:rPr>
          <w:sz w:val="24"/>
          <w:szCs w:val="24"/>
        </w:rPr>
        <w:t xml:space="preserve"> and </w:t>
      </w:r>
      <w:r w:rsidRPr="00E571E3">
        <w:rPr>
          <w:i/>
          <w:sz w:val="24"/>
          <w:szCs w:val="24"/>
        </w:rPr>
        <w:t>5</w:t>
      </w:r>
      <w:r w:rsidRPr="00E571E3">
        <w:rPr>
          <w:sz w:val="24"/>
          <w:szCs w:val="24"/>
        </w:rPr>
        <w:t xml:space="preserve"> apply at any radio astronomy station that was in operation prior to 22 November 2019 and has been notified to the Bureau in the band 31.3-31.8 GHz before 22 May 2020; and that radio astronomy stations notified after this date may seek an agreement with administrations that have authorized HAPS, </w:t>
      </w:r>
    </w:p>
    <w:p w14:paraId="2408729C"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160"/>
        <w:ind w:left="1134"/>
        <w:rPr>
          <w:i/>
          <w:sz w:val="24"/>
          <w:szCs w:val="24"/>
        </w:rPr>
      </w:pPr>
      <w:proofErr w:type="gramStart"/>
      <w:r w:rsidRPr="00E571E3">
        <w:rPr>
          <w:i/>
          <w:sz w:val="24"/>
          <w:szCs w:val="24"/>
        </w:rPr>
        <w:t>instructs</w:t>
      </w:r>
      <w:proofErr w:type="gramEnd"/>
      <w:r w:rsidRPr="00E571E3">
        <w:rPr>
          <w:i/>
          <w:sz w:val="24"/>
          <w:szCs w:val="24"/>
        </w:rPr>
        <w:t xml:space="preserve"> the Director of the Radiocommunication Bureau</w:t>
      </w:r>
    </w:p>
    <w:p w14:paraId="73218E7B" w14:textId="77777777" w:rsidR="006A65AF" w:rsidRPr="00E571E3" w:rsidRDefault="006A65AF" w:rsidP="006A65AF">
      <w:pPr>
        <w:rPr>
          <w:sz w:val="24"/>
          <w:szCs w:val="24"/>
        </w:rPr>
      </w:pPr>
      <w:r w:rsidRPr="00E571E3">
        <w:rPr>
          <w:sz w:val="24"/>
          <w:szCs w:val="24"/>
        </w:rPr>
        <w:t xml:space="preserve">             </w:t>
      </w:r>
      <w:proofErr w:type="gramStart"/>
      <w:r w:rsidRPr="00E571E3">
        <w:rPr>
          <w:sz w:val="24"/>
          <w:szCs w:val="24"/>
        </w:rPr>
        <w:t>to</w:t>
      </w:r>
      <w:proofErr w:type="gramEnd"/>
      <w:r w:rsidRPr="00E571E3">
        <w:rPr>
          <w:sz w:val="24"/>
          <w:szCs w:val="24"/>
        </w:rPr>
        <w:t xml:space="preserve"> take all necessary measures to implement this Resolution.</w:t>
      </w:r>
    </w:p>
    <w:p w14:paraId="6963ED48" w14:textId="77777777" w:rsidR="006A65AF" w:rsidRPr="00E571E3" w:rsidRDefault="006A65AF" w:rsidP="006A65AF">
      <w:pPr>
        <w:rPr>
          <w:sz w:val="24"/>
          <w:szCs w:val="24"/>
        </w:rPr>
      </w:pPr>
    </w:p>
    <w:p w14:paraId="3992D2E0" w14:textId="77777777" w:rsidR="006A65AF" w:rsidRPr="00E571E3" w:rsidRDefault="006A65AF" w:rsidP="006A65AF">
      <w:pPr>
        <w:jc w:val="both"/>
        <w:rPr>
          <w:sz w:val="24"/>
          <w:szCs w:val="24"/>
        </w:rPr>
      </w:pPr>
      <w:r w:rsidRPr="00E571E3">
        <w:rPr>
          <w:b/>
          <w:sz w:val="24"/>
          <w:szCs w:val="24"/>
        </w:rPr>
        <w:t>Reasons:</w:t>
      </w:r>
      <w:r w:rsidRPr="00E571E3">
        <w:rPr>
          <w:sz w:val="24"/>
          <w:szCs w:val="24"/>
        </w:rPr>
        <w:t xml:space="preserve">  To add the text of a resolution specifying the operating requirements for HAPS in the 31-31.3 GHz band to protect other services.</w:t>
      </w:r>
    </w:p>
    <w:p w14:paraId="75C8916E" w14:textId="77777777" w:rsidR="006A65AF" w:rsidRPr="00E571E3" w:rsidRDefault="006A65AF" w:rsidP="006A65AF">
      <w:pPr>
        <w:jc w:val="both"/>
        <w:rPr>
          <w:b/>
          <w:sz w:val="24"/>
          <w:szCs w:val="24"/>
        </w:rPr>
      </w:pPr>
    </w:p>
    <w:p w14:paraId="61083493" w14:textId="77777777" w:rsidR="006A65AF" w:rsidRPr="00E571E3" w:rsidRDefault="006A65AF" w:rsidP="006A65AF">
      <w:pPr>
        <w:jc w:val="both"/>
        <w:rPr>
          <w:b/>
          <w:sz w:val="24"/>
          <w:szCs w:val="24"/>
        </w:rPr>
      </w:pPr>
      <w:r w:rsidRPr="00E571E3">
        <w:rPr>
          <w:b/>
          <w:sz w:val="24"/>
          <w:szCs w:val="24"/>
        </w:rPr>
        <w:t>5.</w:t>
      </w:r>
      <w:r w:rsidRPr="00E571E3">
        <w:rPr>
          <w:b/>
          <w:sz w:val="24"/>
          <w:szCs w:val="24"/>
        </w:rPr>
        <w:tab/>
        <w:t>PROPOSALS FOR THE 38 - 39.5 GHZ BAND</w:t>
      </w:r>
    </w:p>
    <w:p w14:paraId="12D5C7F1"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u w:val="single"/>
          <w:lang w:val="en-GB"/>
        </w:rPr>
      </w:pPr>
    </w:p>
    <w:p w14:paraId="2E64288A"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u w:val="single"/>
          <w:lang w:val="en-GB"/>
        </w:rPr>
        <w:t>NOC</w:t>
      </w:r>
      <w:r w:rsidRPr="00E571E3">
        <w:rPr>
          <w:b/>
          <w:sz w:val="24"/>
          <w:szCs w:val="24"/>
          <w:lang w:val="en-GB"/>
        </w:rPr>
        <w:t xml:space="preserve"> </w:t>
      </w:r>
      <w:r w:rsidRPr="00E571E3">
        <w:rPr>
          <w:b/>
          <w:sz w:val="24"/>
          <w:szCs w:val="24"/>
          <w:lang w:val="en-GB"/>
        </w:rPr>
        <w:tab/>
      </w:r>
      <w:r w:rsidRPr="00E571E3">
        <w:rPr>
          <w:b/>
          <w:sz w:val="24"/>
          <w:szCs w:val="24"/>
          <w:lang w:val="en-GB"/>
        </w:rPr>
        <w:tab/>
        <w:t>USA/1.14/21</w:t>
      </w:r>
      <w:r w:rsidRPr="00E571E3">
        <w:rPr>
          <w:rFonts w:hAnsi="Times New Roman Bold"/>
          <w:sz w:val="24"/>
          <w:szCs w:val="24"/>
          <w:lang w:val="en-GB"/>
        </w:rPr>
        <w:tab/>
      </w:r>
      <w:r w:rsidRPr="00E571E3">
        <w:rPr>
          <w:sz w:val="24"/>
          <w:szCs w:val="24"/>
          <w:lang w:val="en-GB"/>
        </w:rPr>
        <w:t xml:space="preserve"> </w:t>
      </w:r>
    </w:p>
    <w:p w14:paraId="5374149E"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480"/>
        <w:jc w:val="center"/>
        <w:textAlignment w:val="baseline"/>
        <w:rPr>
          <w:caps/>
          <w:sz w:val="24"/>
          <w:szCs w:val="24"/>
          <w:lang w:val="en-AU"/>
        </w:rPr>
      </w:pPr>
      <w:r w:rsidRPr="00E571E3">
        <w:rPr>
          <w:caps/>
          <w:sz w:val="24"/>
          <w:szCs w:val="24"/>
          <w:lang w:val="en-GB"/>
        </w:rPr>
        <w:t>ARTICLE</w:t>
      </w:r>
      <w:r w:rsidRPr="00E571E3">
        <w:rPr>
          <w:caps/>
          <w:sz w:val="24"/>
          <w:szCs w:val="24"/>
          <w:lang w:val="en-AU"/>
        </w:rPr>
        <w:t xml:space="preserve"> </w:t>
      </w:r>
      <w:r w:rsidRPr="00E571E3">
        <w:rPr>
          <w:rFonts w:eastAsia="SimSun"/>
          <w:caps/>
          <w:color w:val="000000"/>
          <w:sz w:val="24"/>
          <w:szCs w:val="24"/>
          <w:lang w:val="en-AU"/>
        </w:rPr>
        <w:t>5</w:t>
      </w:r>
    </w:p>
    <w:p w14:paraId="2747CD1D" w14:textId="77777777" w:rsidR="006A65AF" w:rsidRPr="00E571E3" w:rsidRDefault="006A65AF" w:rsidP="006A65AF">
      <w:pPr>
        <w:keepNext/>
        <w:keepLines/>
        <w:tabs>
          <w:tab w:val="left" w:pos="1134"/>
          <w:tab w:val="left" w:pos="1871"/>
          <w:tab w:val="left" w:pos="2268"/>
        </w:tabs>
        <w:overflowPunct w:val="0"/>
        <w:autoSpaceDE w:val="0"/>
        <w:autoSpaceDN w:val="0"/>
        <w:adjustRightInd w:val="0"/>
        <w:spacing w:before="240"/>
        <w:jc w:val="center"/>
        <w:textAlignment w:val="baseline"/>
        <w:rPr>
          <w:b/>
          <w:sz w:val="24"/>
          <w:szCs w:val="24"/>
        </w:rPr>
      </w:pPr>
      <w:r w:rsidRPr="00E571E3">
        <w:rPr>
          <w:b/>
          <w:sz w:val="24"/>
          <w:szCs w:val="24"/>
          <w:lang w:val="en-GB"/>
        </w:rPr>
        <w:t>Frequency allocations</w:t>
      </w:r>
    </w:p>
    <w:p w14:paraId="0894919A" w14:textId="77777777" w:rsidR="006A65AF" w:rsidRPr="00E571E3" w:rsidRDefault="006A65AF" w:rsidP="006A65AF">
      <w:pPr>
        <w:keepNext/>
        <w:tabs>
          <w:tab w:val="center" w:pos="4820"/>
        </w:tabs>
        <w:overflowPunct w:val="0"/>
        <w:autoSpaceDE w:val="0"/>
        <w:autoSpaceDN w:val="0"/>
        <w:adjustRightInd w:val="0"/>
        <w:spacing w:before="360"/>
        <w:jc w:val="center"/>
        <w:textAlignment w:val="baseline"/>
        <w:rPr>
          <w:b/>
          <w:sz w:val="24"/>
          <w:szCs w:val="24"/>
          <w:lang w:val="en-GB"/>
        </w:rPr>
      </w:pPr>
      <w:r w:rsidRPr="00E571E3">
        <w:rPr>
          <w:b/>
          <w:sz w:val="24"/>
          <w:szCs w:val="24"/>
          <w:lang w:val="en-GB"/>
        </w:rPr>
        <w:t>Section</w:t>
      </w:r>
      <w:r w:rsidRPr="00E571E3">
        <w:rPr>
          <w:b/>
          <w:sz w:val="24"/>
          <w:szCs w:val="24"/>
          <w:lang w:val="en-AU"/>
        </w:rPr>
        <w:t xml:space="preserve"> IV – Table of Frequency Allocations</w:t>
      </w:r>
      <w:r w:rsidRPr="00E571E3">
        <w:rPr>
          <w:b/>
          <w:sz w:val="24"/>
          <w:szCs w:val="24"/>
          <w:lang w:val="en-AU"/>
        </w:rPr>
        <w:br/>
      </w:r>
      <w:r w:rsidRPr="00E571E3">
        <w:rPr>
          <w:bCs/>
          <w:sz w:val="24"/>
          <w:szCs w:val="24"/>
          <w:lang w:val="en-GB"/>
        </w:rPr>
        <w:t xml:space="preserve">(See No. </w:t>
      </w:r>
      <w:r w:rsidRPr="00E571E3">
        <w:rPr>
          <w:b/>
          <w:sz w:val="24"/>
          <w:szCs w:val="24"/>
          <w:lang w:val="en-GB"/>
        </w:rPr>
        <w:t>2.1</w:t>
      </w:r>
      <w:r w:rsidRPr="00E571E3">
        <w:rPr>
          <w:bCs/>
          <w:sz w:val="24"/>
          <w:szCs w:val="24"/>
          <w:lang w:val="en-GB"/>
        </w:rPr>
        <w:t>)</w:t>
      </w:r>
    </w:p>
    <w:p w14:paraId="46A28009" w14:textId="77777777" w:rsidR="006A65AF" w:rsidRPr="00E571E3" w:rsidRDefault="006A65AF" w:rsidP="006A65AF">
      <w:pPr>
        <w:keepNext/>
        <w:tabs>
          <w:tab w:val="left" w:pos="1134"/>
          <w:tab w:val="left" w:pos="1871"/>
          <w:tab w:val="left" w:pos="2268"/>
        </w:tabs>
        <w:overflowPunct w:val="0"/>
        <w:autoSpaceDE w:val="0"/>
        <w:autoSpaceDN w:val="0"/>
        <w:adjustRightInd w:val="0"/>
        <w:spacing w:before="240"/>
        <w:textAlignment w:val="baseline"/>
        <w:rPr>
          <w:rFonts w:hAnsi="Times New Roman Bold"/>
          <w:b/>
          <w:sz w:val="24"/>
          <w:szCs w:val="24"/>
          <w:lang w:val="en-GB"/>
        </w:rPr>
      </w:pPr>
    </w:p>
    <w:p w14:paraId="6316B0DC" w14:textId="77777777" w:rsidR="006A65AF" w:rsidRPr="00E571E3" w:rsidRDefault="006A65AF" w:rsidP="006A65AF">
      <w:pPr>
        <w:jc w:val="both"/>
        <w:rPr>
          <w:sz w:val="24"/>
          <w:szCs w:val="24"/>
        </w:rPr>
      </w:pPr>
      <w:r w:rsidRPr="00E571E3">
        <w:rPr>
          <w:b/>
          <w:bCs/>
          <w:color w:val="000000"/>
          <w:sz w:val="24"/>
          <w:szCs w:val="24"/>
          <w:lang w:val="en-GB" w:eastAsia="en-GB"/>
        </w:rPr>
        <w:t xml:space="preserve">Reasons:  </w:t>
      </w:r>
      <w:r w:rsidRPr="00E571E3">
        <w:rPr>
          <w:sz w:val="24"/>
          <w:szCs w:val="24"/>
        </w:rPr>
        <w:t>Studies have not yet demonstrated that the addition of a designation to HAPS in the primary fixed service allocation at 38-39.5 GHz can be made compatibly with the FSS (space-to-Earth) use of the 38-39.5 GHz band.</w:t>
      </w:r>
    </w:p>
    <w:p w14:paraId="788BCEB8" w14:textId="77777777" w:rsidR="006A65AF" w:rsidRPr="00E571E3" w:rsidRDefault="006A65AF" w:rsidP="006A65AF">
      <w:pPr>
        <w:widowControl w:val="0"/>
        <w:autoSpaceDE w:val="0"/>
        <w:autoSpaceDN w:val="0"/>
        <w:adjustRightInd w:val="0"/>
        <w:spacing w:before="41"/>
        <w:ind w:right="-46"/>
        <w:jc w:val="both"/>
        <w:rPr>
          <w:i/>
          <w:color w:val="000000"/>
          <w:sz w:val="24"/>
          <w:szCs w:val="24"/>
          <w:lang w:val="en-GB" w:eastAsia="en-GB"/>
        </w:rPr>
      </w:pPr>
    </w:p>
    <w:p w14:paraId="26867124" w14:textId="77777777" w:rsidR="006A65AF" w:rsidRPr="00AC4313" w:rsidRDefault="006A65AF" w:rsidP="006A65AF">
      <w:pPr>
        <w:tabs>
          <w:tab w:val="left" w:pos="1352"/>
        </w:tabs>
        <w:rPr>
          <w:b/>
          <w:i/>
          <w:sz w:val="22"/>
          <w:szCs w:val="22"/>
        </w:rPr>
      </w:pPr>
    </w:p>
    <w:p w14:paraId="0EAF3524" w14:textId="77777777" w:rsidR="006A65AF" w:rsidRPr="00AC4313" w:rsidRDefault="006A65AF" w:rsidP="006A65AF">
      <w:pPr>
        <w:rPr>
          <w:b/>
          <w:bCs/>
          <w:kern w:val="32"/>
          <w:sz w:val="22"/>
          <w:szCs w:val="22"/>
          <w:u w:val="single"/>
        </w:rPr>
      </w:pPr>
      <w:r w:rsidRPr="00AC4313">
        <w:rPr>
          <w:sz w:val="22"/>
          <w:szCs w:val="22"/>
          <w:u w:val="single"/>
        </w:rPr>
        <w:br w:type="page"/>
      </w:r>
    </w:p>
    <w:p w14:paraId="72966F5B" w14:textId="77777777" w:rsidR="006A65AF" w:rsidRPr="00E571E3" w:rsidRDefault="006A65AF" w:rsidP="006A65AF">
      <w:pPr>
        <w:keepNext/>
        <w:spacing w:before="240" w:after="60"/>
        <w:outlineLvl w:val="0"/>
        <w:rPr>
          <w:b/>
          <w:bCs/>
          <w:kern w:val="32"/>
          <w:sz w:val="24"/>
          <w:szCs w:val="24"/>
          <w:u w:val="single"/>
        </w:rPr>
      </w:pPr>
      <w:r w:rsidRPr="00E571E3">
        <w:rPr>
          <w:b/>
          <w:bCs/>
          <w:kern w:val="32"/>
          <w:sz w:val="24"/>
          <w:szCs w:val="24"/>
        </w:rPr>
        <w:t>6.</w:t>
      </w:r>
      <w:r w:rsidRPr="00E571E3">
        <w:rPr>
          <w:b/>
          <w:bCs/>
          <w:kern w:val="32"/>
          <w:sz w:val="24"/>
          <w:szCs w:val="24"/>
        </w:rPr>
        <w:tab/>
        <w:t>PROPOSALS FOR THE 47.2-47.5 GHZ AND 47.9-48.2 GHz BANDS</w:t>
      </w:r>
    </w:p>
    <w:p w14:paraId="103AE8A1" w14:textId="77777777" w:rsidR="006A65AF" w:rsidRPr="00E571E3" w:rsidRDefault="006A65AF" w:rsidP="006A65AF">
      <w:pPr>
        <w:widowControl w:val="0"/>
        <w:autoSpaceDE w:val="0"/>
        <w:autoSpaceDN w:val="0"/>
        <w:adjustRightInd w:val="0"/>
        <w:spacing w:before="41"/>
        <w:ind w:right="-46"/>
        <w:jc w:val="both"/>
        <w:rPr>
          <w:color w:val="000000"/>
          <w:sz w:val="24"/>
          <w:szCs w:val="24"/>
          <w:lang w:val="en-GB" w:eastAsia="en-GB"/>
        </w:rPr>
      </w:pPr>
    </w:p>
    <w:p w14:paraId="3EFB11A0"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u w:val="single"/>
          <w:lang w:val="en-GB"/>
        </w:rPr>
        <w:t>NOC</w:t>
      </w:r>
      <w:r w:rsidRPr="00E571E3">
        <w:rPr>
          <w:b/>
          <w:sz w:val="24"/>
          <w:szCs w:val="24"/>
          <w:lang w:val="en-GB"/>
        </w:rPr>
        <w:tab/>
      </w:r>
      <w:r w:rsidRPr="00E571E3">
        <w:rPr>
          <w:b/>
          <w:sz w:val="24"/>
          <w:szCs w:val="24"/>
          <w:lang w:val="en-GB"/>
        </w:rPr>
        <w:tab/>
        <w:t>USA/1.14/22</w:t>
      </w:r>
    </w:p>
    <w:p w14:paraId="40DFF640"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before="480"/>
        <w:jc w:val="center"/>
        <w:textAlignment w:val="baseline"/>
        <w:rPr>
          <w:caps/>
          <w:sz w:val="28"/>
          <w:lang w:val="en-GB"/>
        </w:rPr>
      </w:pPr>
      <w:r w:rsidRPr="00AC4313">
        <w:rPr>
          <w:caps/>
          <w:sz w:val="28"/>
          <w:lang w:val="en-GB"/>
        </w:rPr>
        <w:t>ARTICLE 5</w:t>
      </w:r>
    </w:p>
    <w:p w14:paraId="6AF6C7E5"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before="240"/>
        <w:jc w:val="center"/>
        <w:textAlignment w:val="baseline"/>
        <w:rPr>
          <w:b/>
          <w:color w:val="000000"/>
          <w:sz w:val="28"/>
          <w:lang w:val="en-GB"/>
        </w:rPr>
      </w:pPr>
      <w:r w:rsidRPr="00AC4313">
        <w:rPr>
          <w:b/>
          <w:color w:val="000000"/>
          <w:sz w:val="28"/>
          <w:lang w:val="en-GB"/>
        </w:rPr>
        <w:t>Frequency allocations</w:t>
      </w:r>
    </w:p>
    <w:p w14:paraId="185F8372" w14:textId="77777777" w:rsidR="006A65AF" w:rsidRPr="00AC4313" w:rsidRDefault="006A65AF" w:rsidP="006A65AF">
      <w:pPr>
        <w:keepNext/>
        <w:keepLines/>
        <w:tabs>
          <w:tab w:val="center" w:pos="4820"/>
        </w:tabs>
        <w:overflowPunct w:val="0"/>
        <w:autoSpaceDE w:val="0"/>
        <w:autoSpaceDN w:val="0"/>
        <w:adjustRightInd w:val="0"/>
        <w:spacing w:before="360"/>
        <w:jc w:val="center"/>
        <w:rPr>
          <w:b/>
          <w:color w:val="000000"/>
          <w:sz w:val="24"/>
          <w:lang w:val="en-GB"/>
        </w:rPr>
      </w:pPr>
      <w:r w:rsidRPr="00AC4313">
        <w:rPr>
          <w:b/>
          <w:color w:val="000000"/>
          <w:sz w:val="24"/>
          <w:lang w:val="en-GB"/>
        </w:rPr>
        <w:t>Section IV – Table of Frequency Allocations</w:t>
      </w:r>
      <w:r w:rsidRPr="00AC4313">
        <w:rPr>
          <w:b/>
          <w:color w:val="000000"/>
          <w:sz w:val="24"/>
          <w:lang w:val="en-GB"/>
        </w:rPr>
        <w:br/>
      </w:r>
      <w:r w:rsidRPr="00AC4313">
        <w:rPr>
          <w:color w:val="000000"/>
          <w:sz w:val="24"/>
          <w:lang w:val="en-GB"/>
        </w:rPr>
        <w:t xml:space="preserve">(See No. </w:t>
      </w:r>
      <w:r w:rsidRPr="00AC4313">
        <w:rPr>
          <w:b/>
          <w:color w:val="000000"/>
          <w:sz w:val="24"/>
          <w:lang w:val="en-GB"/>
        </w:rPr>
        <w:t>2.1</w:t>
      </w:r>
      <w:r w:rsidRPr="00AC4313">
        <w:rPr>
          <w:color w:val="000000"/>
          <w:sz w:val="24"/>
          <w:lang w:val="en-GB"/>
        </w:rPr>
        <w:t>)</w:t>
      </w:r>
      <w:r w:rsidRPr="00AC4313">
        <w:rPr>
          <w:color w:val="000000"/>
          <w:sz w:val="24"/>
          <w:lang w:val="en-GB"/>
        </w:rPr>
        <w:br/>
      </w:r>
      <w:r w:rsidRPr="00AC4313">
        <w:rPr>
          <w:color w:val="000000"/>
          <w:sz w:val="24"/>
          <w:lang w:val="en-GB"/>
        </w:rPr>
        <w:br/>
      </w:r>
    </w:p>
    <w:p w14:paraId="23426B95" w14:textId="77777777" w:rsidR="006A65AF" w:rsidRPr="00E571E3" w:rsidRDefault="006A65AF" w:rsidP="006A65AF">
      <w:pPr>
        <w:rPr>
          <w:sz w:val="24"/>
          <w:szCs w:val="24"/>
        </w:rPr>
      </w:pPr>
      <w:r w:rsidRPr="00E571E3">
        <w:rPr>
          <w:b/>
          <w:sz w:val="24"/>
          <w:szCs w:val="24"/>
        </w:rPr>
        <w:t>Reasons</w:t>
      </w:r>
      <w:r w:rsidRPr="00E571E3">
        <w:rPr>
          <w:sz w:val="24"/>
          <w:szCs w:val="24"/>
        </w:rPr>
        <w:t xml:space="preserve">: Studies have not yet demonstrated that any change to the designations to HAPS in the primary fixed service allocation at 47.2-47.5 GHz and 47.9-48.2 GHz can be made compatibly with the FSS (Earth-to-space) use of the same bands.  The designation to HAPS should remain limited as per No. </w:t>
      </w:r>
      <w:r w:rsidRPr="00E571E3">
        <w:rPr>
          <w:b/>
          <w:sz w:val="24"/>
          <w:szCs w:val="24"/>
        </w:rPr>
        <w:t>5.552A</w:t>
      </w:r>
      <w:r w:rsidRPr="00E571E3">
        <w:rPr>
          <w:sz w:val="24"/>
          <w:szCs w:val="24"/>
        </w:rPr>
        <w:t>.</w:t>
      </w:r>
    </w:p>
    <w:p w14:paraId="4625EB53" w14:textId="77777777" w:rsidR="006A65AF" w:rsidRPr="00E571E3" w:rsidRDefault="006A65AF" w:rsidP="006A65AF">
      <w:pPr>
        <w:tabs>
          <w:tab w:val="left" w:pos="1134"/>
          <w:tab w:val="left" w:pos="1588"/>
          <w:tab w:val="left" w:pos="1985"/>
        </w:tabs>
        <w:overflowPunct w:val="0"/>
        <w:autoSpaceDE w:val="0"/>
        <w:autoSpaceDN w:val="0"/>
        <w:adjustRightInd w:val="0"/>
        <w:spacing w:before="120"/>
        <w:textAlignment w:val="baseline"/>
        <w:rPr>
          <w:i/>
          <w:sz w:val="24"/>
          <w:szCs w:val="24"/>
          <w:lang w:val="en-GB"/>
        </w:rPr>
      </w:pPr>
    </w:p>
    <w:p w14:paraId="37C1B1D5" w14:textId="77777777" w:rsidR="006A65AF" w:rsidRPr="00E571E3" w:rsidRDefault="006A65AF" w:rsidP="006A65AF">
      <w:pPr>
        <w:tabs>
          <w:tab w:val="left" w:pos="1134"/>
          <w:tab w:val="left" w:pos="1588"/>
          <w:tab w:val="left" w:pos="1985"/>
        </w:tabs>
        <w:overflowPunct w:val="0"/>
        <w:autoSpaceDE w:val="0"/>
        <w:autoSpaceDN w:val="0"/>
        <w:adjustRightInd w:val="0"/>
        <w:spacing w:before="120"/>
        <w:textAlignment w:val="baseline"/>
        <w:rPr>
          <w:sz w:val="24"/>
          <w:szCs w:val="24"/>
          <w:lang w:val="en-GB"/>
        </w:rPr>
      </w:pPr>
    </w:p>
    <w:p w14:paraId="1CD01AB0"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u w:val="single"/>
          <w:lang w:val="en-GB"/>
        </w:rPr>
        <w:t>NOC</w:t>
      </w:r>
      <w:r w:rsidRPr="00E571E3">
        <w:rPr>
          <w:b/>
          <w:sz w:val="24"/>
          <w:szCs w:val="24"/>
          <w:lang w:val="en-GB"/>
        </w:rPr>
        <w:tab/>
      </w:r>
      <w:r w:rsidRPr="00E571E3">
        <w:rPr>
          <w:b/>
          <w:sz w:val="24"/>
          <w:szCs w:val="24"/>
          <w:lang w:val="en-GB"/>
        </w:rPr>
        <w:tab/>
        <w:t>USA/1.14/23</w:t>
      </w:r>
    </w:p>
    <w:p w14:paraId="769C9166" w14:textId="77777777" w:rsidR="006A65AF" w:rsidRPr="00E571E3" w:rsidRDefault="006A65AF" w:rsidP="006A65AF">
      <w:pPr>
        <w:rPr>
          <w:sz w:val="24"/>
          <w:szCs w:val="24"/>
          <w:lang w:val="en-GB"/>
        </w:rPr>
      </w:pPr>
    </w:p>
    <w:p w14:paraId="6F82F07C" w14:textId="77777777" w:rsidR="006A65AF" w:rsidRPr="00E571E3" w:rsidRDefault="006A65AF" w:rsidP="006A65AF">
      <w:pPr>
        <w:tabs>
          <w:tab w:val="left" w:pos="1134"/>
          <w:tab w:val="left" w:pos="1871"/>
          <w:tab w:val="left" w:pos="2268"/>
        </w:tabs>
        <w:overflowPunct w:val="0"/>
        <w:autoSpaceDE w:val="0"/>
        <w:autoSpaceDN w:val="0"/>
        <w:adjustRightInd w:val="0"/>
        <w:spacing w:before="120"/>
        <w:jc w:val="both"/>
        <w:textAlignment w:val="baseline"/>
        <w:rPr>
          <w:sz w:val="24"/>
          <w:szCs w:val="24"/>
          <w:lang w:val="en-GB"/>
        </w:rPr>
      </w:pPr>
      <w:r w:rsidRPr="00E571E3">
        <w:rPr>
          <w:b/>
          <w:sz w:val="24"/>
          <w:szCs w:val="24"/>
        </w:rPr>
        <w:t>5.552A</w:t>
      </w:r>
      <w:r w:rsidRPr="00E571E3">
        <w:rPr>
          <w:b/>
          <w:sz w:val="24"/>
          <w:szCs w:val="24"/>
        </w:rPr>
        <w:tab/>
      </w:r>
    </w:p>
    <w:p w14:paraId="0D50BDC3" w14:textId="77777777" w:rsidR="006A65AF" w:rsidRPr="00E571E3" w:rsidRDefault="006A65AF" w:rsidP="006A65AF">
      <w:pPr>
        <w:rPr>
          <w:sz w:val="24"/>
          <w:szCs w:val="24"/>
        </w:rPr>
      </w:pPr>
    </w:p>
    <w:p w14:paraId="6D8C86ED" w14:textId="77777777" w:rsidR="006A65AF" w:rsidRPr="00E571E3" w:rsidRDefault="006A65AF" w:rsidP="006A65AF">
      <w:pPr>
        <w:tabs>
          <w:tab w:val="left" w:pos="1352"/>
        </w:tabs>
        <w:rPr>
          <w:b/>
          <w:sz w:val="24"/>
          <w:szCs w:val="24"/>
        </w:rPr>
      </w:pPr>
      <w:r w:rsidRPr="00E571E3">
        <w:rPr>
          <w:b/>
          <w:sz w:val="24"/>
          <w:szCs w:val="24"/>
        </w:rPr>
        <w:t>Reasons:</w:t>
      </w:r>
      <w:r w:rsidRPr="00E571E3">
        <w:rPr>
          <w:sz w:val="24"/>
          <w:szCs w:val="24"/>
        </w:rPr>
        <w:tab/>
        <w:t xml:space="preserve"> Consequential</w:t>
      </w:r>
    </w:p>
    <w:p w14:paraId="43212EEE" w14:textId="77777777" w:rsidR="006A65AF" w:rsidRPr="00E571E3" w:rsidRDefault="006A65AF" w:rsidP="006A65AF">
      <w:pPr>
        <w:tabs>
          <w:tab w:val="left" w:pos="1134"/>
          <w:tab w:val="left" w:pos="1588"/>
          <w:tab w:val="left" w:pos="1985"/>
        </w:tabs>
        <w:overflowPunct w:val="0"/>
        <w:autoSpaceDE w:val="0"/>
        <w:autoSpaceDN w:val="0"/>
        <w:adjustRightInd w:val="0"/>
        <w:spacing w:before="120"/>
        <w:textAlignment w:val="baseline"/>
        <w:rPr>
          <w:rFonts w:eastAsiaTheme="minorHAnsi"/>
          <w:sz w:val="24"/>
          <w:szCs w:val="24"/>
          <w:lang w:val="en-GB"/>
        </w:rPr>
      </w:pPr>
    </w:p>
    <w:p w14:paraId="6B122B9D" w14:textId="77777777" w:rsidR="006A65AF" w:rsidRPr="00E571E3" w:rsidRDefault="006A65AF" w:rsidP="006A65AF">
      <w:pPr>
        <w:keepNext/>
        <w:keepLines/>
        <w:tabs>
          <w:tab w:val="left" w:pos="1871"/>
          <w:tab w:val="left" w:pos="2268"/>
        </w:tabs>
        <w:overflowPunct w:val="0"/>
        <w:autoSpaceDE w:val="0"/>
        <w:autoSpaceDN w:val="0"/>
        <w:adjustRightInd w:val="0"/>
        <w:spacing w:before="200"/>
        <w:ind w:left="1134" w:hanging="1134"/>
        <w:textAlignment w:val="baseline"/>
        <w:outlineLvl w:val="2"/>
        <w:rPr>
          <w:b/>
          <w:sz w:val="24"/>
          <w:szCs w:val="24"/>
          <w:lang w:val="en-GB"/>
        </w:rPr>
      </w:pPr>
      <w:r w:rsidRPr="00E571E3">
        <w:rPr>
          <w:b/>
          <w:sz w:val="24"/>
          <w:szCs w:val="24"/>
          <w:u w:val="single"/>
          <w:lang w:val="en-GB"/>
        </w:rPr>
        <w:t>NOC</w:t>
      </w:r>
      <w:r w:rsidRPr="00E571E3">
        <w:rPr>
          <w:b/>
          <w:sz w:val="24"/>
          <w:szCs w:val="24"/>
          <w:lang w:val="en-GB"/>
        </w:rPr>
        <w:tab/>
      </w:r>
      <w:r w:rsidRPr="00E571E3">
        <w:rPr>
          <w:b/>
          <w:sz w:val="24"/>
          <w:szCs w:val="24"/>
          <w:lang w:val="en-GB"/>
        </w:rPr>
        <w:tab/>
        <w:t>USA/1.14/24</w:t>
      </w:r>
    </w:p>
    <w:p w14:paraId="332006FE"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before="480"/>
        <w:jc w:val="center"/>
        <w:rPr>
          <w:rFonts w:eastAsiaTheme="minorEastAsia"/>
          <w:caps/>
          <w:sz w:val="28"/>
          <w:szCs w:val="24"/>
        </w:rPr>
      </w:pPr>
      <w:r w:rsidRPr="00AC4313">
        <w:rPr>
          <w:rFonts w:eastAsiaTheme="minorEastAsia"/>
          <w:caps/>
          <w:sz w:val="28"/>
          <w:szCs w:val="24"/>
        </w:rPr>
        <w:t>RESOLUTION 122 (rev.WRC</w:t>
      </w:r>
      <w:r w:rsidRPr="00AC4313">
        <w:rPr>
          <w:rFonts w:eastAsiaTheme="minorEastAsia"/>
          <w:caps/>
          <w:sz w:val="28"/>
          <w:szCs w:val="24"/>
        </w:rPr>
        <w:noBreakHyphen/>
        <w:t>07)</w:t>
      </w:r>
    </w:p>
    <w:p w14:paraId="6EB919E9" w14:textId="77777777" w:rsidR="006A65AF" w:rsidRPr="00AC4313" w:rsidRDefault="006A65AF" w:rsidP="006A65AF">
      <w:pPr>
        <w:keepNext/>
        <w:keepLines/>
        <w:tabs>
          <w:tab w:val="left" w:pos="1134"/>
          <w:tab w:val="left" w:pos="1871"/>
          <w:tab w:val="left" w:pos="2268"/>
        </w:tabs>
        <w:overflowPunct w:val="0"/>
        <w:autoSpaceDE w:val="0"/>
        <w:autoSpaceDN w:val="0"/>
        <w:adjustRightInd w:val="0"/>
        <w:spacing w:before="240"/>
        <w:jc w:val="center"/>
        <w:rPr>
          <w:rFonts w:eastAsiaTheme="minorHAnsi"/>
          <w:b/>
          <w:sz w:val="28"/>
          <w:szCs w:val="24"/>
        </w:rPr>
      </w:pPr>
      <w:r w:rsidRPr="00AC4313">
        <w:rPr>
          <w:rFonts w:eastAsiaTheme="minorHAnsi"/>
          <w:b/>
          <w:sz w:val="28"/>
          <w:szCs w:val="24"/>
        </w:rPr>
        <w:t>Use of the bands 47.2-47.5 GHz and 47.9-48.2 GHz by high altitude platform stations in the fixed service and by other services</w:t>
      </w:r>
    </w:p>
    <w:p w14:paraId="4E23DF1A" w14:textId="77777777" w:rsidR="006A65AF" w:rsidRPr="00AC4313" w:rsidRDefault="006A65AF" w:rsidP="006A65AF">
      <w:pPr>
        <w:tabs>
          <w:tab w:val="left" w:pos="1134"/>
          <w:tab w:val="left" w:pos="1588"/>
          <w:tab w:val="left" w:pos="1985"/>
        </w:tabs>
        <w:overflowPunct w:val="0"/>
        <w:autoSpaceDE w:val="0"/>
        <w:autoSpaceDN w:val="0"/>
        <w:adjustRightInd w:val="0"/>
        <w:spacing w:before="120"/>
        <w:textAlignment w:val="baseline"/>
        <w:rPr>
          <w:sz w:val="22"/>
          <w:szCs w:val="22"/>
          <w:lang w:val="en-GB"/>
        </w:rPr>
      </w:pPr>
    </w:p>
    <w:p w14:paraId="5132D22B" w14:textId="77777777" w:rsidR="006A65AF" w:rsidRPr="00E571E3" w:rsidRDefault="006A65AF" w:rsidP="006A65AF">
      <w:pPr>
        <w:rPr>
          <w:sz w:val="24"/>
          <w:szCs w:val="24"/>
        </w:rPr>
      </w:pPr>
      <w:r w:rsidRPr="00E571E3">
        <w:rPr>
          <w:b/>
          <w:sz w:val="24"/>
          <w:szCs w:val="24"/>
        </w:rPr>
        <w:t>Reasons:</w:t>
      </w:r>
      <w:r w:rsidRPr="00E571E3">
        <w:rPr>
          <w:sz w:val="24"/>
          <w:szCs w:val="24"/>
        </w:rPr>
        <w:t xml:space="preserve">  Consequential</w:t>
      </w:r>
    </w:p>
    <w:p w14:paraId="25B5A0C7" w14:textId="77777777" w:rsidR="006A65AF" w:rsidRPr="00E571E3" w:rsidRDefault="006A65AF" w:rsidP="006A65AF">
      <w:pPr>
        <w:rPr>
          <w:sz w:val="24"/>
          <w:szCs w:val="24"/>
        </w:rPr>
      </w:pPr>
    </w:p>
    <w:p w14:paraId="43E5AE03" w14:textId="77777777" w:rsidR="006A65AF" w:rsidRPr="00E571E3" w:rsidRDefault="006A65AF" w:rsidP="006A65AF">
      <w:pPr>
        <w:rPr>
          <w:b/>
          <w:sz w:val="24"/>
          <w:szCs w:val="24"/>
        </w:rPr>
      </w:pPr>
      <w:r w:rsidRPr="00E571E3">
        <w:rPr>
          <w:b/>
          <w:sz w:val="24"/>
          <w:szCs w:val="24"/>
        </w:rPr>
        <w:t>SUP</w:t>
      </w:r>
      <w:r w:rsidRPr="00E571E3">
        <w:rPr>
          <w:b/>
          <w:sz w:val="24"/>
          <w:szCs w:val="24"/>
        </w:rPr>
        <w:tab/>
        <w:t>USA/1.14/25</w:t>
      </w:r>
    </w:p>
    <w:p w14:paraId="5D517A03" w14:textId="77777777" w:rsidR="006A65AF" w:rsidRPr="00E571E3" w:rsidRDefault="006A65AF" w:rsidP="006A65AF">
      <w:pPr>
        <w:rPr>
          <w:i/>
          <w:sz w:val="24"/>
          <w:szCs w:val="24"/>
        </w:rPr>
      </w:pPr>
    </w:p>
    <w:p w14:paraId="19C2A586" w14:textId="77777777" w:rsidR="006A65AF" w:rsidRPr="00E571E3" w:rsidRDefault="006A65AF" w:rsidP="006A65AF">
      <w:pPr>
        <w:autoSpaceDE w:val="0"/>
        <w:autoSpaceDN w:val="0"/>
        <w:adjustRightInd w:val="0"/>
        <w:jc w:val="center"/>
        <w:rPr>
          <w:rFonts w:eastAsiaTheme="minorHAnsi"/>
          <w:b/>
          <w:sz w:val="24"/>
          <w:szCs w:val="24"/>
        </w:rPr>
      </w:pPr>
      <w:r w:rsidRPr="00E571E3">
        <w:rPr>
          <w:rFonts w:eastAsiaTheme="minorHAnsi"/>
          <w:b/>
          <w:sz w:val="24"/>
          <w:szCs w:val="24"/>
        </w:rPr>
        <w:t>RESOLUTION 160 (WRC-15)</w:t>
      </w:r>
    </w:p>
    <w:p w14:paraId="5B54D6C0" w14:textId="77777777" w:rsidR="006A65AF" w:rsidRPr="00E571E3" w:rsidRDefault="006A65AF" w:rsidP="006A65AF">
      <w:pPr>
        <w:autoSpaceDE w:val="0"/>
        <w:autoSpaceDN w:val="0"/>
        <w:adjustRightInd w:val="0"/>
        <w:jc w:val="center"/>
        <w:rPr>
          <w:rFonts w:eastAsiaTheme="minorHAnsi"/>
          <w:b/>
          <w:sz w:val="24"/>
          <w:szCs w:val="24"/>
        </w:rPr>
      </w:pPr>
    </w:p>
    <w:p w14:paraId="60BF721E" w14:textId="77777777" w:rsidR="006A65AF" w:rsidRPr="00E571E3" w:rsidRDefault="006A65AF" w:rsidP="006A65AF">
      <w:pPr>
        <w:autoSpaceDE w:val="0"/>
        <w:autoSpaceDN w:val="0"/>
        <w:adjustRightInd w:val="0"/>
        <w:jc w:val="center"/>
        <w:rPr>
          <w:rFonts w:eastAsiaTheme="minorHAnsi"/>
          <w:b/>
          <w:sz w:val="24"/>
          <w:szCs w:val="24"/>
        </w:rPr>
      </w:pPr>
      <w:r w:rsidRPr="00E571E3">
        <w:rPr>
          <w:rFonts w:eastAsiaTheme="minorHAnsi"/>
          <w:b/>
          <w:sz w:val="24"/>
          <w:szCs w:val="24"/>
        </w:rPr>
        <w:t>Facilitating access to broadband applications delivered</w:t>
      </w:r>
    </w:p>
    <w:p w14:paraId="2B89D818" w14:textId="77777777" w:rsidR="006A65AF" w:rsidRPr="00E571E3" w:rsidRDefault="006A65AF" w:rsidP="006A65AF">
      <w:pPr>
        <w:jc w:val="center"/>
        <w:rPr>
          <w:rFonts w:eastAsiaTheme="minorHAnsi"/>
          <w:b/>
          <w:sz w:val="24"/>
          <w:szCs w:val="24"/>
        </w:rPr>
      </w:pPr>
      <w:proofErr w:type="gramStart"/>
      <w:r w:rsidRPr="00E571E3">
        <w:rPr>
          <w:rFonts w:eastAsiaTheme="minorHAnsi"/>
          <w:b/>
          <w:sz w:val="24"/>
          <w:szCs w:val="24"/>
        </w:rPr>
        <w:t>by</w:t>
      </w:r>
      <w:proofErr w:type="gramEnd"/>
      <w:r w:rsidRPr="00E571E3">
        <w:rPr>
          <w:rFonts w:eastAsiaTheme="minorHAnsi"/>
          <w:b/>
          <w:sz w:val="24"/>
          <w:szCs w:val="24"/>
        </w:rPr>
        <w:t xml:space="preserve"> high-altitude platform stations</w:t>
      </w:r>
    </w:p>
    <w:p w14:paraId="6233D979" w14:textId="77777777" w:rsidR="006A65AF" w:rsidRPr="00E571E3" w:rsidRDefault="006A65AF" w:rsidP="006A65AF">
      <w:pPr>
        <w:jc w:val="center"/>
        <w:rPr>
          <w:rFonts w:eastAsiaTheme="minorHAnsi"/>
          <w:b/>
          <w:sz w:val="24"/>
          <w:szCs w:val="24"/>
        </w:rPr>
      </w:pPr>
    </w:p>
    <w:p w14:paraId="7A2ADF1B" w14:textId="77777777" w:rsidR="006A65AF" w:rsidRPr="00E571E3" w:rsidRDefault="006A65AF" w:rsidP="006A65AF">
      <w:pPr>
        <w:rPr>
          <w:b/>
          <w:i/>
          <w:sz w:val="24"/>
          <w:szCs w:val="24"/>
        </w:rPr>
      </w:pPr>
      <w:r w:rsidRPr="00E571E3">
        <w:rPr>
          <w:b/>
          <w:sz w:val="24"/>
          <w:szCs w:val="24"/>
        </w:rPr>
        <w:t>Reasons:</w:t>
      </w:r>
      <w:r w:rsidRPr="00E571E3">
        <w:rPr>
          <w:sz w:val="24"/>
          <w:szCs w:val="24"/>
        </w:rPr>
        <w:t xml:space="preserve">  The studies called for by WRC-15 are complete or underway.</w:t>
      </w:r>
      <w:bookmarkStart w:id="238" w:name="_GoBack"/>
    </w:p>
    <w:bookmarkEnd w:id="238"/>
    <w:p w14:paraId="59BDFB14" w14:textId="77777777" w:rsidR="006A65AF" w:rsidRDefault="006A65AF" w:rsidP="006A65AF">
      <w:pPr>
        <w:rPr>
          <w:i/>
        </w:rPr>
      </w:pPr>
    </w:p>
    <w:p w14:paraId="68561A3C" w14:textId="77777777" w:rsidR="006A65AF" w:rsidRPr="002F471B" w:rsidRDefault="006A65AF" w:rsidP="006A65AF">
      <w:pPr>
        <w:jc w:val="center"/>
        <w:rPr>
          <w:i/>
        </w:rPr>
      </w:pPr>
      <w:r>
        <w:rPr>
          <w:i/>
        </w:rPr>
        <w:t>___________________________</w:t>
      </w:r>
    </w:p>
    <w:p w14:paraId="31292E72" w14:textId="77777777" w:rsidR="006A65AF" w:rsidRDefault="006A65AF" w:rsidP="006A65AF">
      <w:pPr>
        <w:rPr>
          <w:sz w:val="24"/>
          <w:szCs w:val="24"/>
        </w:rPr>
      </w:pPr>
    </w:p>
    <w:p w14:paraId="382401BA" w14:textId="77777777" w:rsidR="00320C59" w:rsidRDefault="00320C59" w:rsidP="00320C59">
      <w:pPr>
        <w:rPr>
          <w:sz w:val="24"/>
          <w:szCs w:val="24"/>
        </w:rPr>
      </w:pPr>
    </w:p>
    <w:p w14:paraId="6CDDBB3C" w14:textId="77777777" w:rsidR="006A65AF" w:rsidRDefault="006A65AF" w:rsidP="00320C59">
      <w:pPr>
        <w:rPr>
          <w:sz w:val="24"/>
          <w:szCs w:val="24"/>
        </w:rPr>
      </w:pPr>
    </w:p>
    <w:p w14:paraId="73CB7A2E" w14:textId="77777777" w:rsidR="00F4254A" w:rsidRPr="009355E3" w:rsidRDefault="00F4254A" w:rsidP="009355E3">
      <w:pPr>
        <w:rPr>
          <w:sz w:val="48"/>
          <w:szCs w:val="48"/>
        </w:rPr>
      </w:pPr>
    </w:p>
    <w:sectPr w:rsidR="00F4254A" w:rsidRPr="009355E3" w:rsidSect="00AC7B4D">
      <w:head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A65CB8" w14:textId="77777777" w:rsidR="00F4254A" w:rsidRDefault="00F4254A" w:rsidP="00F4254A">
      <w:r>
        <w:separator/>
      </w:r>
    </w:p>
  </w:endnote>
  <w:endnote w:type="continuationSeparator" w:id="0">
    <w:p w14:paraId="46069C22" w14:textId="77777777" w:rsidR="00F4254A" w:rsidRDefault="00F4254A" w:rsidP="00F42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imesNewRomanPS-BoldMT">
    <w:altName w:val="Times New Roman Bold"/>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mbria Math">
    <w:panose1 w:val="02040503050406030204"/>
    <w:charset w:val="00"/>
    <w:family w:val="auto"/>
    <w:pitch w:val="variable"/>
    <w:sig w:usb0="E00002FF" w:usb1="420024FF" w:usb2="00000000" w:usb3="00000000" w:csb0="0000019F" w:csb1="00000000"/>
  </w:font>
  <w:font w:name="SimSun">
    <w:altName w:val="宋体"/>
    <w:charset w:val="86"/>
    <w:family w:val="auto"/>
    <w:pitch w:val="variable"/>
    <w:sig w:usb0="00000003" w:usb1="288F0000" w:usb2="00000016" w:usb3="00000000" w:csb0="00040001" w:csb1="00000000"/>
  </w:font>
  <w:font w:name="Times,Arial">
    <w:altName w:val="Times New Roman"/>
    <w:panose1 w:val="00000000000000000000"/>
    <w:charset w:val="00"/>
    <w:family w:val="roman"/>
    <w:notTrueType/>
    <w:pitch w:val="default"/>
  </w:font>
  <w:font w:name="MS Mincho">
    <w:altName w:val="ＭＳ 明朝"/>
    <w:charset w:val="80"/>
    <w:family w:val="modern"/>
    <w:pitch w:val="fixed"/>
    <w:sig w:usb0="E00002FF" w:usb1="6AC7FDFB" w:usb2="00000012" w:usb3="00000000" w:csb0="0002009F" w:csb1="00000000"/>
  </w:font>
  <w:font w:name="TimesNewRomanPS">
    <w:altName w:val="Times New Roman"/>
    <w:panose1 w:val="00000000000000000000"/>
    <w:charset w:val="00"/>
    <w:family w:val="roman"/>
    <w:notTrueType/>
    <w:pitch w:val="default"/>
  </w:font>
  <w:font w:name="Batang">
    <w:altName w:val="바탕"/>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ACD204" w14:textId="77777777" w:rsidR="00F4254A" w:rsidRDefault="00F4254A" w:rsidP="00F4254A">
      <w:r>
        <w:separator/>
      </w:r>
    </w:p>
  </w:footnote>
  <w:footnote w:type="continuationSeparator" w:id="0">
    <w:p w14:paraId="42606815" w14:textId="77777777" w:rsidR="00F4254A" w:rsidRDefault="00F4254A" w:rsidP="00F4254A">
      <w:r>
        <w:continuationSeparator/>
      </w:r>
    </w:p>
  </w:footnote>
  <w:footnote w:id="1">
    <w:p w14:paraId="5D11C92C" w14:textId="77777777" w:rsidR="00320C59" w:rsidRPr="00717D38" w:rsidRDefault="00320C59" w:rsidP="00320C59">
      <w:pPr>
        <w:rPr>
          <w:sz w:val="24"/>
          <w:szCs w:val="24"/>
        </w:rPr>
      </w:pPr>
      <w:r w:rsidRPr="00717D38">
        <w:rPr>
          <w:rStyle w:val="FootnoteReference"/>
        </w:rPr>
        <w:footnoteRef/>
      </w:r>
      <w:r w:rsidRPr="00717D38">
        <w:t xml:space="preserve"> </w:t>
      </w:r>
      <w:r w:rsidRPr="00717D38">
        <w:rPr>
          <w:sz w:val="24"/>
          <w:szCs w:val="24"/>
        </w:rPr>
        <w:t xml:space="preserve">Petition for Rulemaking of </w:t>
      </w:r>
      <w:proofErr w:type="spellStart"/>
      <w:r w:rsidRPr="00717D38">
        <w:rPr>
          <w:sz w:val="24"/>
          <w:szCs w:val="24"/>
        </w:rPr>
        <w:t>Elefante</w:t>
      </w:r>
      <w:proofErr w:type="spellEnd"/>
      <w:r w:rsidRPr="00717D38">
        <w:rPr>
          <w:sz w:val="24"/>
          <w:szCs w:val="24"/>
        </w:rPr>
        <w:t xml:space="preserve"> Group, Inc., </w:t>
      </w:r>
      <w:r w:rsidRPr="00717D38">
        <w:rPr>
          <w:i/>
          <w:iCs/>
          <w:sz w:val="24"/>
          <w:szCs w:val="24"/>
        </w:rPr>
        <w:t>Petition for Rulemaking to Enable Fixed Stratospheric-Based Communications Services in the 21.5-23.6, 25.25-27.5, 71-76, and 81-86 GHz Bands</w:t>
      </w:r>
      <w:r w:rsidRPr="00717D38">
        <w:rPr>
          <w:sz w:val="24"/>
          <w:szCs w:val="24"/>
        </w:rPr>
        <w:t xml:space="preserve">, RM-11809, at 75 n.98 (filed May 31, 2018), </w:t>
      </w:r>
      <w:hyperlink r:id="rId1" w:history="1">
        <w:r w:rsidRPr="00717D38">
          <w:rPr>
            <w:rStyle w:val="Hyperlink"/>
            <w:rFonts w:eastAsiaTheme="majorEastAsia"/>
            <w:sz w:val="24"/>
            <w:szCs w:val="24"/>
          </w:rPr>
          <w:t>https://ecfsapi.fcc.gov/file/10531779304408/Elefante%20Group%20Petition%20for%20Rulemaking%205-31-2018.pdf</w:t>
        </w:r>
      </w:hyperlink>
      <w:r w:rsidRPr="00717D38">
        <w:rPr>
          <w:sz w:val="24"/>
          <w:szCs w:val="24"/>
        </w:rPr>
        <w:t xml:space="preserve">; </w:t>
      </w:r>
      <w:r w:rsidRPr="00717D38">
        <w:rPr>
          <w:i/>
          <w:iCs/>
          <w:sz w:val="24"/>
          <w:szCs w:val="24"/>
        </w:rPr>
        <w:t>see also</w:t>
      </w:r>
      <w:r w:rsidRPr="00717D38">
        <w:rPr>
          <w:sz w:val="24"/>
          <w:szCs w:val="24"/>
        </w:rPr>
        <w:t xml:space="preserve"> Comments of </w:t>
      </w:r>
      <w:proofErr w:type="spellStart"/>
      <w:r w:rsidRPr="00717D38">
        <w:rPr>
          <w:sz w:val="24"/>
          <w:szCs w:val="24"/>
        </w:rPr>
        <w:t>Elefante</w:t>
      </w:r>
      <w:proofErr w:type="spellEnd"/>
      <w:r w:rsidRPr="00717D38">
        <w:rPr>
          <w:sz w:val="24"/>
          <w:szCs w:val="24"/>
        </w:rPr>
        <w:t xml:space="preserve"> Group, Inc., </w:t>
      </w:r>
      <w:r w:rsidRPr="00717D38">
        <w:rPr>
          <w:i/>
          <w:iCs/>
          <w:sz w:val="24"/>
          <w:szCs w:val="24"/>
        </w:rPr>
        <w:t>Use of Spectrum Bands Above 24 GHz for Mobile Radio Services</w:t>
      </w:r>
      <w:r w:rsidRPr="00717D38">
        <w:rPr>
          <w:sz w:val="24"/>
          <w:szCs w:val="24"/>
        </w:rPr>
        <w:t xml:space="preserve">, GN Docket NO. 14-177, at 63-68 (filed Sept. 10, 2018), </w:t>
      </w:r>
      <w:hyperlink r:id="rId2" w:history="1">
        <w:r w:rsidRPr="00717D38">
          <w:rPr>
            <w:rStyle w:val="Hyperlink"/>
            <w:rFonts w:eastAsiaTheme="majorEastAsia"/>
            <w:sz w:val="24"/>
            <w:szCs w:val="24"/>
          </w:rPr>
          <w:t>https://ecfsapi.fcc.gov/file/1091164700443/Elefante%20Group%20Comments%20on%20Spectrum%20Frontiers%203rd%20FNPRM%20(FINAL%209-10-18).</w:t>
        </w:r>
        <w:proofErr w:type="spellStart"/>
        <w:r w:rsidRPr="00717D38">
          <w:rPr>
            <w:rStyle w:val="Hyperlink"/>
            <w:rFonts w:eastAsiaTheme="majorEastAsia"/>
            <w:sz w:val="24"/>
            <w:szCs w:val="24"/>
          </w:rPr>
          <w:t>pdf</w:t>
        </w:r>
        <w:proofErr w:type="spellEnd"/>
      </w:hyperlink>
      <w:r w:rsidRPr="00717D38">
        <w:rPr>
          <w:sz w:val="24"/>
          <w:szCs w:val="24"/>
        </w:rPr>
        <w:t xml:space="preserve">. </w:t>
      </w:r>
    </w:p>
    <w:p w14:paraId="0E5F8942" w14:textId="77777777" w:rsidR="00320C59" w:rsidRPr="002C6E50" w:rsidRDefault="00320C59" w:rsidP="00320C59">
      <w:pPr>
        <w:pStyle w:val="FootnoteText"/>
        <w:rPr>
          <w:rFonts w:ascii="Times New Roman" w:hAnsi="Times New Roman" w:cs="Times New Roman"/>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A4A0A" w14:textId="77777777" w:rsidR="00F4254A" w:rsidRPr="00F4254A" w:rsidRDefault="00F4254A" w:rsidP="00F4254A">
    <w:pPr>
      <w:pStyle w:val="Header"/>
      <w:jc w:val="right"/>
    </w:pPr>
    <w:r w:rsidRPr="00F4254A">
      <w:t>WAC/065 (01.10.18)</w:t>
    </w:r>
  </w:p>
  <w:p w14:paraId="31D74DC1" w14:textId="77777777" w:rsidR="00F4254A" w:rsidRPr="00F4254A" w:rsidRDefault="00F4254A" w:rsidP="00F4254A">
    <w:pPr>
      <w:pStyle w:val="Header"/>
      <w:jc w:val="right"/>
    </w:pPr>
    <w:r w:rsidRPr="00F4254A">
      <w:t>IWG-2/078, IWG-2/087, IWG-2/088, IWG-2/091</w:t>
    </w:r>
  </w:p>
  <w:p w14:paraId="2BCEC313" w14:textId="77777777" w:rsidR="00F4254A" w:rsidRDefault="00F4254A" w:rsidP="00F4254A">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AA8568B"/>
    <w:multiLevelType w:val="multilevel"/>
    <w:tmpl w:val="71F0808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3134A51"/>
    <w:multiLevelType w:val="hybridMultilevel"/>
    <w:tmpl w:val="7BA4CD3E"/>
    <w:lvl w:ilvl="0" w:tplc="6E16BE0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96D3EBB"/>
    <w:multiLevelType w:val="hybridMultilevel"/>
    <w:tmpl w:val="8BDA8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9F2202"/>
    <w:multiLevelType w:val="hybridMultilevel"/>
    <w:tmpl w:val="9A5C4E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nsid w:val="4B037A9A"/>
    <w:multiLevelType w:val="hybridMultilevel"/>
    <w:tmpl w:val="75D038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C645FB"/>
    <w:multiLevelType w:val="hybridMultilevel"/>
    <w:tmpl w:val="EC10AE4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7">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8">
    <w:nsid w:val="6747566D"/>
    <w:multiLevelType w:val="hybridMultilevel"/>
    <w:tmpl w:val="D676145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nsid w:val="680440EB"/>
    <w:multiLevelType w:val="hybridMultilevel"/>
    <w:tmpl w:val="AF6EA878"/>
    <w:lvl w:ilvl="0" w:tplc="45D20D9E">
      <w:start w:val="1"/>
      <w:numFmt w:val="lowerLetter"/>
      <w:lvlText w:val="%1)"/>
      <w:lvlJc w:val="left"/>
      <w:pPr>
        <w:ind w:left="720" w:hanging="72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96D3BCE"/>
    <w:multiLevelType w:val="hybridMultilevel"/>
    <w:tmpl w:val="71F080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071233"/>
    <w:multiLevelType w:val="hybridMultilevel"/>
    <w:tmpl w:val="D248C6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4"/>
  </w:num>
  <w:num w:numId="3">
    <w:abstractNumId w:val="2"/>
  </w:num>
  <w:num w:numId="4">
    <w:abstractNumId w:val="9"/>
  </w:num>
  <w:num w:numId="5">
    <w:abstractNumId w:val="8"/>
  </w:num>
  <w:num w:numId="6">
    <w:abstractNumId w:val="10"/>
  </w:num>
  <w:num w:numId="7">
    <w:abstractNumId w:val="11"/>
  </w:num>
  <w:num w:numId="8">
    <w:abstractNumId w:val="1"/>
  </w:num>
  <w:num w:numId="9">
    <w:abstractNumId w:val="5"/>
  </w:num>
  <w:num w:numId="10">
    <w:abstractNumId w:val="0"/>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487"/>
    <w:rsid w:val="00050343"/>
    <w:rsid w:val="0005233A"/>
    <w:rsid w:val="0009663F"/>
    <w:rsid w:val="0018578E"/>
    <w:rsid w:val="00320C59"/>
    <w:rsid w:val="0035299C"/>
    <w:rsid w:val="0045369E"/>
    <w:rsid w:val="00537C63"/>
    <w:rsid w:val="006100A5"/>
    <w:rsid w:val="006A65AF"/>
    <w:rsid w:val="00735487"/>
    <w:rsid w:val="00910D18"/>
    <w:rsid w:val="009355E3"/>
    <w:rsid w:val="00997E3C"/>
    <w:rsid w:val="00AB124F"/>
    <w:rsid w:val="00AC7B4D"/>
    <w:rsid w:val="00CC0262"/>
    <w:rsid w:val="00D61752"/>
    <w:rsid w:val="00E571E3"/>
    <w:rsid w:val="00F4254A"/>
    <w:rsid w:val="00FB70C3"/>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CE4C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54A"/>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20C59"/>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
    <w:semiHidden/>
    <w:unhideWhenUsed/>
    <w:qFormat/>
    <w:rsid w:val="00320C5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254A"/>
    <w:pPr>
      <w:tabs>
        <w:tab w:val="center" w:pos="4320"/>
        <w:tab w:val="right" w:pos="8640"/>
      </w:tabs>
    </w:pPr>
  </w:style>
  <w:style w:type="character" w:customStyle="1" w:styleId="HeaderChar">
    <w:name w:val="Header Char"/>
    <w:basedOn w:val="DefaultParagraphFont"/>
    <w:link w:val="Header"/>
    <w:uiPriority w:val="99"/>
    <w:rsid w:val="00F4254A"/>
  </w:style>
  <w:style w:type="paragraph" w:styleId="Footer">
    <w:name w:val="footer"/>
    <w:basedOn w:val="Normal"/>
    <w:link w:val="FooterChar"/>
    <w:uiPriority w:val="99"/>
    <w:unhideWhenUsed/>
    <w:rsid w:val="00F4254A"/>
    <w:pPr>
      <w:tabs>
        <w:tab w:val="center" w:pos="4320"/>
        <w:tab w:val="right" w:pos="8640"/>
      </w:tabs>
    </w:pPr>
  </w:style>
  <w:style w:type="character" w:customStyle="1" w:styleId="FooterChar">
    <w:name w:val="Footer Char"/>
    <w:basedOn w:val="DefaultParagraphFont"/>
    <w:link w:val="Footer"/>
    <w:uiPriority w:val="99"/>
    <w:rsid w:val="00F4254A"/>
  </w:style>
  <w:style w:type="paragraph" w:styleId="NoSpacing">
    <w:name w:val="No Spacing"/>
    <w:uiPriority w:val="1"/>
    <w:qFormat/>
    <w:rsid w:val="00F4254A"/>
    <w:rPr>
      <w:rFonts w:ascii="Times New Roman" w:eastAsia="Calibri" w:hAnsi="Times New Roman" w:cs="Times New Roman"/>
      <w:sz w:val="20"/>
      <w:szCs w:val="20"/>
    </w:rPr>
  </w:style>
  <w:style w:type="character" w:customStyle="1" w:styleId="Heading1Char">
    <w:name w:val="Heading 1 Char"/>
    <w:basedOn w:val="DefaultParagraphFont"/>
    <w:link w:val="Heading1"/>
    <w:uiPriority w:val="9"/>
    <w:rsid w:val="00320C59"/>
    <w:rPr>
      <w:rFonts w:ascii="Cambria" w:eastAsia="Times New Roman" w:hAnsi="Cambria" w:cs="Times New Roman"/>
      <w:b/>
      <w:bCs/>
      <w:kern w:val="32"/>
      <w:sz w:val="32"/>
      <w:szCs w:val="32"/>
    </w:rPr>
  </w:style>
  <w:style w:type="character" w:customStyle="1" w:styleId="ECCParagraph">
    <w:name w:val="ECC Paragraph"/>
    <w:uiPriority w:val="1"/>
    <w:qFormat/>
    <w:rsid w:val="00320C59"/>
    <w:rPr>
      <w:rFonts w:ascii="Arial" w:hAnsi="Arial" w:cs="Arial"/>
      <w:sz w:val="20"/>
      <w:bdr w:val="none" w:sz="0" w:space="0" w:color="auto" w:frame="1"/>
      <w:lang w:val="en-GB"/>
    </w:rPr>
  </w:style>
  <w:style w:type="paragraph" w:customStyle="1" w:styleId="ECCBulletsLv1">
    <w:name w:val="ECC Bullets Lv1"/>
    <w:basedOn w:val="Normal"/>
    <w:qFormat/>
    <w:rsid w:val="00320C59"/>
    <w:pPr>
      <w:numPr>
        <w:numId w:val="10"/>
      </w:numPr>
      <w:tabs>
        <w:tab w:val="left" w:pos="340"/>
      </w:tabs>
      <w:spacing w:before="60"/>
      <w:jc w:val="both"/>
    </w:pPr>
    <w:rPr>
      <w:rFonts w:ascii="Arial" w:eastAsia="Calibri" w:hAnsi="Arial"/>
      <w:szCs w:val="22"/>
      <w:lang w:val="en-GB"/>
    </w:rPr>
  </w:style>
  <w:style w:type="paragraph" w:styleId="FootnoteText">
    <w:name w:val="footnote text"/>
    <w:basedOn w:val="Normal"/>
    <w:link w:val="FootnoteTextChar"/>
    <w:uiPriority w:val="99"/>
    <w:semiHidden/>
    <w:unhideWhenUsed/>
    <w:rsid w:val="00320C59"/>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semiHidden/>
    <w:rsid w:val="00320C59"/>
    <w:rPr>
      <w:rFonts w:eastAsiaTheme="minorHAnsi"/>
      <w:sz w:val="20"/>
      <w:szCs w:val="20"/>
    </w:rPr>
  </w:style>
  <w:style w:type="character" w:styleId="FootnoteReference">
    <w:name w:val="footnote reference"/>
    <w:basedOn w:val="DefaultParagraphFont"/>
    <w:uiPriority w:val="99"/>
    <w:semiHidden/>
    <w:unhideWhenUsed/>
    <w:rsid w:val="00320C59"/>
    <w:rPr>
      <w:vertAlign w:val="superscript"/>
    </w:rPr>
  </w:style>
  <w:style w:type="character" w:styleId="Hyperlink">
    <w:name w:val="Hyperlink"/>
    <w:basedOn w:val="DefaultParagraphFont"/>
    <w:uiPriority w:val="99"/>
    <w:semiHidden/>
    <w:unhideWhenUsed/>
    <w:rsid w:val="00320C59"/>
    <w:rPr>
      <w:color w:val="0563C1"/>
      <w:u w:val="single"/>
    </w:rPr>
  </w:style>
  <w:style w:type="paragraph" w:customStyle="1" w:styleId="Call">
    <w:name w:val="Call"/>
    <w:basedOn w:val="Normal"/>
    <w:next w:val="Normal"/>
    <w:link w:val="CallChar"/>
    <w:rsid w:val="00320C59"/>
    <w:pPr>
      <w:keepNext/>
      <w:keepLines/>
      <w:tabs>
        <w:tab w:val="left" w:pos="1134"/>
        <w:tab w:val="left" w:pos="1871"/>
        <w:tab w:val="left" w:pos="2268"/>
      </w:tabs>
      <w:overflowPunct w:val="0"/>
      <w:autoSpaceDE w:val="0"/>
      <w:autoSpaceDN w:val="0"/>
      <w:adjustRightInd w:val="0"/>
      <w:spacing w:before="160"/>
      <w:ind w:left="1134"/>
    </w:pPr>
    <w:rPr>
      <w:i/>
      <w:sz w:val="24"/>
      <w:lang w:val="en-GB"/>
    </w:rPr>
  </w:style>
  <w:style w:type="character" w:customStyle="1" w:styleId="EquationChar">
    <w:name w:val="Equation Char"/>
    <w:link w:val="Equation"/>
    <w:locked/>
    <w:rsid w:val="00320C59"/>
  </w:style>
  <w:style w:type="paragraph" w:customStyle="1" w:styleId="Equation">
    <w:name w:val="Equation"/>
    <w:basedOn w:val="Normal"/>
    <w:link w:val="EquationChar"/>
    <w:rsid w:val="00320C59"/>
    <w:pPr>
      <w:tabs>
        <w:tab w:val="left" w:pos="1134"/>
        <w:tab w:val="center" w:pos="4820"/>
        <w:tab w:val="right" w:pos="9639"/>
      </w:tabs>
      <w:overflowPunct w:val="0"/>
      <w:autoSpaceDE w:val="0"/>
      <w:autoSpaceDN w:val="0"/>
      <w:adjustRightInd w:val="0"/>
      <w:spacing w:before="120"/>
    </w:pPr>
    <w:rPr>
      <w:rFonts w:asciiTheme="minorHAnsi" w:eastAsiaTheme="minorEastAsia" w:hAnsiTheme="minorHAnsi" w:cstheme="minorBidi"/>
      <w:sz w:val="24"/>
      <w:szCs w:val="24"/>
    </w:rPr>
  </w:style>
  <w:style w:type="character" w:customStyle="1" w:styleId="NormalaftertitleChar">
    <w:name w:val="Normal after title Char"/>
    <w:link w:val="Normalaftertitle"/>
    <w:locked/>
    <w:rsid w:val="00320C59"/>
  </w:style>
  <w:style w:type="paragraph" w:customStyle="1" w:styleId="Normalaftertitle">
    <w:name w:val="Normal after title"/>
    <w:basedOn w:val="Normal"/>
    <w:next w:val="Normal"/>
    <w:link w:val="NormalaftertitleChar"/>
    <w:rsid w:val="00320C59"/>
    <w:pPr>
      <w:tabs>
        <w:tab w:val="left" w:pos="1134"/>
        <w:tab w:val="left" w:pos="1871"/>
        <w:tab w:val="left" w:pos="2268"/>
      </w:tabs>
      <w:overflowPunct w:val="0"/>
      <w:autoSpaceDE w:val="0"/>
      <w:autoSpaceDN w:val="0"/>
      <w:adjustRightInd w:val="0"/>
      <w:spacing w:before="280"/>
    </w:pPr>
    <w:rPr>
      <w:rFonts w:asciiTheme="minorHAnsi" w:eastAsiaTheme="minorEastAsia" w:hAnsiTheme="minorHAnsi" w:cstheme="minorBidi"/>
      <w:sz w:val="24"/>
      <w:szCs w:val="24"/>
    </w:rPr>
  </w:style>
  <w:style w:type="character" w:customStyle="1" w:styleId="ResNoChar">
    <w:name w:val="Res_No Char"/>
    <w:link w:val="ResNo"/>
    <w:locked/>
    <w:rsid w:val="00320C59"/>
    <w:rPr>
      <w:caps/>
      <w:sz w:val="28"/>
    </w:rPr>
  </w:style>
  <w:style w:type="paragraph" w:customStyle="1" w:styleId="ResNo">
    <w:name w:val="Res_No"/>
    <w:basedOn w:val="Normal"/>
    <w:next w:val="Normal"/>
    <w:link w:val="ResNoChar"/>
    <w:rsid w:val="00320C59"/>
    <w:pPr>
      <w:keepNext/>
      <w:keepLines/>
      <w:tabs>
        <w:tab w:val="left" w:pos="1134"/>
        <w:tab w:val="left" w:pos="1871"/>
        <w:tab w:val="left" w:pos="2268"/>
      </w:tabs>
      <w:overflowPunct w:val="0"/>
      <w:autoSpaceDE w:val="0"/>
      <w:autoSpaceDN w:val="0"/>
      <w:adjustRightInd w:val="0"/>
      <w:spacing w:before="480"/>
      <w:jc w:val="center"/>
    </w:pPr>
    <w:rPr>
      <w:rFonts w:asciiTheme="minorHAnsi" w:eastAsiaTheme="minorEastAsia" w:hAnsiTheme="minorHAnsi" w:cstheme="minorBidi"/>
      <w:caps/>
      <w:sz w:val="28"/>
      <w:szCs w:val="24"/>
    </w:rPr>
  </w:style>
  <w:style w:type="character" w:customStyle="1" w:styleId="RestitleChar">
    <w:name w:val="Res_title Char"/>
    <w:link w:val="Restitle"/>
    <w:locked/>
    <w:rsid w:val="00320C59"/>
    <w:rPr>
      <w:rFonts w:ascii="Times New Roman Bold" w:hAnsi="Times New Roman Bold" w:cs="Times New Roman Bold"/>
      <w:b/>
      <w:sz w:val="28"/>
    </w:rPr>
  </w:style>
  <w:style w:type="paragraph" w:customStyle="1" w:styleId="Restitle">
    <w:name w:val="Res_title"/>
    <w:basedOn w:val="Normal"/>
    <w:next w:val="Normal"/>
    <w:link w:val="RestitleChar"/>
    <w:rsid w:val="00320C59"/>
    <w:pPr>
      <w:keepNext/>
      <w:keepLines/>
      <w:tabs>
        <w:tab w:val="left" w:pos="1134"/>
        <w:tab w:val="left" w:pos="1871"/>
        <w:tab w:val="left" w:pos="2268"/>
      </w:tabs>
      <w:overflowPunct w:val="0"/>
      <w:autoSpaceDE w:val="0"/>
      <w:autoSpaceDN w:val="0"/>
      <w:adjustRightInd w:val="0"/>
      <w:spacing w:before="240"/>
      <w:jc w:val="center"/>
    </w:pPr>
    <w:rPr>
      <w:rFonts w:ascii="Times New Roman Bold" w:eastAsiaTheme="minorEastAsia" w:hAnsi="Times New Roman Bold" w:cs="Times New Roman Bold"/>
      <w:b/>
      <w:sz w:val="28"/>
      <w:szCs w:val="24"/>
    </w:rPr>
  </w:style>
  <w:style w:type="character" w:customStyle="1" w:styleId="href">
    <w:name w:val="href"/>
    <w:rsid w:val="00320C59"/>
    <w:rPr>
      <w:rFonts w:ascii="Times New Roman" w:hAnsi="Times New Roman" w:cs="Times New Roman" w:hint="default"/>
      <w:color w:val="auto"/>
    </w:rPr>
  </w:style>
  <w:style w:type="character" w:customStyle="1" w:styleId="Artref">
    <w:name w:val="Art_ref"/>
    <w:rsid w:val="00320C59"/>
  </w:style>
  <w:style w:type="character" w:customStyle="1" w:styleId="Artdef">
    <w:name w:val="Art_def"/>
    <w:rsid w:val="00320C59"/>
    <w:rPr>
      <w:rFonts w:ascii="Times New Roman" w:hAnsi="Times New Roman" w:cs="Times New Roman" w:hint="default"/>
      <w:b/>
      <w:bCs w:val="0"/>
    </w:rPr>
  </w:style>
  <w:style w:type="character" w:customStyle="1" w:styleId="CallChar">
    <w:name w:val="Call Char"/>
    <w:link w:val="Call"/>
    <w:locked/>
    <w:rsid w:val="00320C59"/>
    <w:rPr>
      <w:rFonts w:ascii="Times New Roman" w:eastAsia="Times New Roman" w:hAnsi="Times New Roman" w:cs="Times New Roman"/>
      <w:i/>
      <w:szCs w:val="20"/>
      <w:lang w:val="en-GB"/>
    </w:rPr>
  </w:style>
  <w:style w:type="paragraph" w:customStyle="1" w:styleId="Methodheading3">
    <w:name w:val="Method_heading3"/>
    <w:basedOn w:val="Heading3"/>
    <w:next w:val="Normal"/>
    <w:qFormat/>
    <w:rsid w:val="00320C59"/>
    <w:pPr>
      <w:tabs>
        <w:tab w:val="left" w:pos="1871"/>
        <w:tab w:val="left" w:pos="2268"/>
      </w:tabs>
      <w:overflowPunct w:val="0"/>
      <w:autoSpaceDE w:val="0"/>
      <w:autoSpaceDN w:val="0"/>
      <w:adjustRightInd w:val="0"/>
      <w:ind w:left="1134" w:hanging="1134"/>
      <w:textAlignment w:val="baseline"/>
    </w:pPr>
    <w:rPr>
      <w:rFonts w:ascii="Times New Roman" w:eastAsia="Times New Roman" w:hAnsi="Times New Roman" w:cs="Times New Roman"/>
      <w:bCs w:val="0"/>
      <w:color w:val="auto"/>
      <w:sz w:val="24"/>
      <w:lang w:val="en-GB"/>
    </w:rPr>
  </w:style>
  <w:style w:type="paragraph" w:styleId="ListParagraph">
    <w:name w:val="List Paragraph"/>
    <w:basedOn w:val="Normal"/>
    <w:uiPriority w:val="34"/>
    <w:qFormat/>
    <w:rsid w:val="00320C59"/>
    <w:pPr>
      <w:ind w:left="720"/>
      <w:contextualSpacing/>
    </w:pPr>
  </w:style>
  <w:style w:type="paragraph" w:customStyle="1" w:styleId="Note">
    <w:name w:val="Note"/>
    <w:basedOn w:val="Normal"/>
    <w:next w:val="Normal"/>
    <w:link w:val="NoteChar"/>
    <w:rsid w:val="00320C59"/>
    <w:pPr>
      <w:tabs>
        <w:tab w:val="left" w:pos="284"/>
        <w:tab w:val="left" w:pos="1134"/>
        <w:tab w:val="left" w:pos="1871"/>
        <w:tab w:val="left" w:pos="2268"/>
      </w:tabs>
      <w:overflowPunct w:val="0"/>
      <w:autoSpaceDE w:val="0"/>
      <w:autoSpaceDN w:val="0"/>
      <w:adjustRightInd w:val="0"/>
      <w:spacing w:before="80"/>
      <w:jc w:val="both"/>
      <w:textAlignment w:val="baseline"/>
    </w:pPr>
    <w:rPr>
      <w:lang w:val="en-GB"/>
    </w:rPr>
  </w:style>
  <w:style w:type="character" w:customStyle="1" w:styleId="NoteChar">
    <w:name w:val="Note Char"/>
    <w:basedOn w:val="DefaultParagraphFont"/>
    <w:link w:val="Note"/>
    <w:locked/>
    <w:rsid w:val="00320C59"/>
    <w:rPr>
      <w:rFonts w:ascii="Times New Roman" w:eastAsia="Times New Roman" w:hAnsi="Times New Roman" w:cs="Times New Roman"/>
      <w:sz w:val="20"/>
      <w:szCs w:val="20"/>
      <w:lang w:val="en-GB"/>
    </w:rPr>
  </w:style>
  <w:style w:type="character" w:customStyle="1" w:styleId="Heading3Char">
    <w:name w:val="Heading 3 Char"/>
    <w:basedOn w:val="DefaultParagraphFont"/>
    <w:link w:val="Heading3"/>
    <w:uiPriority w:val="9"/>
    <w:semiHidden/>
    <w:rsid w:val="00320C59"/>
    <w:rPr>
      <w:rFonts w:asciiTheme="majorHAnsi" w:eastAsiaTheme="majorEastAsia" w:hAnsiTheme="majorHAnsi" w:cstheme="majorBidi"/>
      <w:b/>
      <w:bCs/>
      <w:color w:val="4F81BD" w:themeColor="accent1"/>
      <w:sz w:val="20"/>
      <w:szCs w:val="20"/>
    </w:rPr>
  </w:style>
  <w:style w:type="character" w:customStyle="1" w:styleId="fontstyle01">
    <w:name w:val="fontstyle01"/>
    <w:basedOn w:val="DefaultParagraphFont"/>
    <w:rsid w:val="00050343"/>
    <w:rPr>
      <w:rFonts w:ascii="TimesNewRomanPS-BoldMT" w:hAnsi="TimesNewRomanPS-BoldMT" w:hint="default"/>
      <w:b/>
      <w:bCs/>
      <w:i w:val="0"/>
      <w:iCs w:val="0"/>
      <w:color w:val="000000"/>
      <w:sz w:val="24"/>
      <w:szCs w:val="24"/>
    </w:rPr>
  </w:style>
  <w:style w:type="character" w:customStyle="1" w:styleId="fontstyle11">
    <w:name w:val="fontstyle11"/>
    <w:basedOn w:val="DefaultParagraphFont"/>
    <w:rsid w:val="00050343"/>
    <w:rPr>
      <w:rFonts w:ascii="TimesNewRomanPSMT" w:hAnsi="TimesNewRomanPSMT" w:hint="default"/>
      <w:b w:val="0"/>
      <w:bCs w:val="0"/>
      <w:i w:val="0"/>
      <w:iCs w:val="0"/>
      <w:color w:val="000000"/>
      <w:sz w:val="24"/>
      <w:szCs w:val="24"/>
    </w:rPr>
  </w:style>
  <w:style w:type="paragraph" w:customStyle="1" w:styleId="Equationlegend">
    <w:name w:val="Equation_legend"/>
    <w:basedOn w:val="NormalIndent"/>
    <w:link w:val="EquationlegendChar"/>
    <w:rsid w:val="00050343"/>
    <w:pPr>
      <w:tabs>
        <w:tab w:val="right" w:pos="1871"/>
        <w:tab w:val="left" w:pos="2041"/>
      </w:tabs>
      <w:overflowPunct w:val="0"/>
      <w:autoSpaceDE w:val="0"/>
      <w:autoSpaceDN w:val="0"/>
      <w:adjustRightInd w:val="0"/>
      <w:spacing w:before="80"/>
      <w:ind w:left="2041" w:hanging="2041"/>
      <w:textAlignment w:val="baseline"/>
    </w:pPr>
    <w:rPr>
      <w:sz w:val="24"/>
      <w:lang w:val="en-GB"/>
    </w:rPr>
  </w:style>
  <w:style w:type="character" w:customStyle="1" w:styleId="EquationlegendChar">
    <w:name w:val="Equation_legend Char"/>
    <w:link w:val="Equationlegend"/>
    <w:locked/>
    <w:rsid w:val="00050343"/>
    <w:rPr>
      <w:rFonts w:ascii="Times New Roman" w:eastAsia="Times New Roman" w:hAnsi="Times New Roman" w:cs="Times New Roman"/>
      <w:szCs w:val="20"/>
      <w:lang w:val="en-GB"/>
    </w:rPr>
  </w:style>
  <w:style w:type="paragraph" w:customStyle="1" w:styleId="enumlev1">
    <w:name w:val="enumlev1"/>
    <w:basedOn w:val="Normal"/>
    <w:link w:val="enumlev1Char"/>
    <w:rsid w:val="00050343"/>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sz w:val="24"/>
      <w:lang w:val="en-GB"/>
    </w:rPr>
  </w:style>
  <w:style w:type="character" w:customStyle="1" w:styleId="enumlev1Char">
    <w:name w:val="enumlev1 Char"/>
    <w:basedOn w:val="DefaultParagraphFont"/>
    <w:link w:val="enumlev1"/>
    <w:locked/>
    <w:rsid w:val="00050343"/>
    <w:rPr>
      <w:rFonts w:ascii="Times New Roman" w:eastAsia="Times New Roman" w:hAnsi="Times New Roman" w:cs="Times New Roman"/>
      <w:szCs w:val="20"/>
      <w:lang w:val="en-GB"/>
    </w:rPr>
  </w:style>
  <w:style w:type="paragraph" w:styleId="NormalIndent">
    <w:name w:val="Normal Indent"/>
    <w:basedOn w:val="Normal"/>
    <w:uiPriority w:val="99"/>
    <w:semiHidden/>
    <w:unhideWhenUsed/>
    <w:rsid w:val="00050343"/>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54A"/>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20C59"/>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
    <w:semiHidden/>
    <w:unhideWhenUsed/>
    <w:qFormat/>
    <w:rsid w:val="00320C5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254A"/>
    <w:pPr>
      <w:tabs>
        <w:tab w:val="center" w:pos="4320"/>
        <w:tab w:val="right" w:pos="8640"/>
      </w:tabs>
    </w:pPr>
  </w:style>
  <w:style w:type="character" w:customStyle="1" w:styleId="HeaderChar">
    <w:name w:val="Header Char"/>
    <w:basedOn w:val="DefaultParagraphFont"/>
    <w:link w:val="Header"/>
    <w:uiPriority w:val="99"/>
    <w:rsid w:val="00F4254A"/>
  </w:style>
  <w:style w:type="paragraph" w:styleId="Footer">
    <w:name w:val="footer"/>
    <w:basedOn w:val="Normal"/>
    <w:link w:val="FooterChar"/>
    <w:uiPriority w:val="99"/>
    <w:unhideWhenUsed/>
    <w:rsid w:val="00F4254A"/>
    <w:pPr>
      <w:tabs>
        <w:tab w:val="center" w:pos="4320"/>
        <w:tab w:val="right" w:pos="8640"/>
      </w:tabs>
    </w:pPr>
  </w:style>
  <w:style w:type="character" w:customStyle="1" w:styleId="FooterChar">
    <w:name w:val="Footer Char"/>
    <w:basedOn w:val="DefaultParagraphFont"/>
    <w:link w:val="Footer"/>
    <w:uiPriority w:val="99"/>
    <w:rsid w:val="00F4254A"/>
  </w:style>
  <w:style w:type="paragraph" w:styleId="NoSpacing">
    <w:name w:val="No Spacing"/>
    <w:uiPriority w:val="1"/>
    <w:qFormat/>
    <w:rsid w:val="00F4254A"/>
    <w:rPr>
      <w:rFonts w:ascii="Times New Roman" w:eastAsia="Calibri" w:hAnsi="Times New Roman" w:cs="Times New Roman"/>
      <w:sz w:val="20"/>
      <w:szCs w:val="20"/>
    </w:rPr>
  </w:style>
  <w:style w:type="character" w:customStyle="1" w:styleId="Heading1Char">
    <w:name w:val="Heading 1 Char"/>
    <w:basedOn w:val="DefaultParagraphFont"/>
    <w:link w:val="Heading1"/>
    <w:uiPriority w:val="9"/>
    <w:rsid w:val="00320C59"/>
    <w:rPr>
      <w:rFonts w:ascii="Cambria" w:eastAsia="Times New Roman" w:hAnsi="Cambria" w:cs="Times New Roman"/>
      <w:b/>
      <w:bCs/>
      <w:kern w:val="32"/>
      <w:sz w:val="32"/>
      <w:szCs w:val="32"/>
    </w:rPr>
  </w:style>
  <w:style w:type="character" w:customStyle="1" w:styleId="ECCParagraph">
    <w:name w:val="ECC Paragraph"/>
    <w:uiPriority w:val="1"/>
    <w:qFormat/>
    <w:rsid w:val="00320C59"/>
    <w:rPr>
      <w:rFonts w:ascii="Arial" w:hAnsi="Arial" w:cs="Arial"/>
      <w:sz w:val="20"/>
      <w:bdr w:val="none" w:sz="0" w:space="0" w:color="auto" w:frame="1"/>
      <w:lang w:val="en-GB"/>
    </w:rPr>
  </w:style>
  <w:style w:type="paragraph" w:customStyle="1" w:styleId="ECCBulletsLv1">
    <w:name w:val="ECC Bullets Lv1"/>
    <w:basedOn w:val="Normal"/>
    <w:qFormat/>
    <w:rsid w:val="00320C59"/>
    <w:pPr>
      <w:numPr>
        <w:numId w:val="10"/>
      </w:numPr>
      <w:tabs>
        <w:tab w:val="left" w:pos="340"/>
      </w:tabs>
      <w:spacing w:before="60"/>
      <w:jc w:val="both"/>
    </w:pPr>
    <w:rPr>
      <w:rFonts w:ascii="Arial" w:eastAsia="Calibri" w:hAnsi="Arial"/>
      <w:szCs w:val="22"/>
      <w:lang w:val="en-GB"/>
    </w:rPr>
  </w:style>
  <w:style w:type="paragraph" w:styleId="FootnoteText">
    <w:name w:val="footnote text"/>
    <w:basedOn w:val="Normal"/>
    <w:link w:val="FootnoteTextChar"/>
    <w:uiPriority w:val="99"/>
    <w:semiHidden/>
    <w:unhideWhenUsed/>
    <w:rsid w:val="00320C59"/>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semiHidden/>
    <w:rsid w:val="00320C59"/>
    <w:rPr>
      <w:rFonts w:eastAsiaTheme="minorHAnsi"/>
      <w:sz w:val="20"/>
      <w:szCs w:val="20"/>
    </w:rPr>
  </w:style>
  <w:style w:type="character" w:styleId="FootnoteReference">
    <w:name w:val="footnote reference"/>
    <w:basedOn w:val="DefaultParagraphFont"/>
    <w:uiPriority w:val="99"/>
    <w:semiHidden/>
    <w:unhideWhenUsed/>
    <w:rsid w:val="00320C59"/>
    <w:rPr>
      <w:vertAlign w:val="superscript"/>
    </w:rPr>
  </w:style>
  <w:style w:type="character" w:styleId="Hyperlink">
    <w:name w:val="Hyperlink"/>
    <w:basedOn w:val="DefaultParagraphFont"/>
    <w:uiPriority w:val="99"/>
    <w:semiHidden/>
    <w:unhideWhenUsed/>
    <w:rsid w:val="00320C59"/>
    <w:rPr>
      <w:color w:val="0563C1"/>
      <w:u w:val="single"/>
    </w:rPr>
  </w:style>
  <w:style w:type="paragraph" w:customStyle="1" w:styleId="Call">
    <w:name w:val="Call"/>
    <w:basedOn w:val="Normal"/>
    <w:next w:val="Normal"/>
    <w:link w:val="CallChar"/>
    <w:rsid w:val="00320C59"/>
    <w:pPr>
      <w:keepNext/>
      <w:keepLines/>
      <w:tabs>
        <w:tab w:val="left" w:pos="1134"/>
        <w:tab w:val="left" w:pos="1871"/>
        <w:tab w:val="left" w:pos="2268"/>
      </w:tabs>
      <w:overflowPunct w:val="0"/>
      <w:autoSpaceDE w:val="0"/>
      <w:autoSpaceDN w:val="0"/>
      <w:adjustRightInd w:val="0"/>
      <w:spacing w:before="160"/>
      <w:ind w:left="1134"/>
    </w:pPr>
    <w:rPr>
      <w:i/>
      <w:sz w:val="24"/>
      <w:lang w:val="en-GB"/>
    </w:rPr>
  </w:style>
  <w:style w:type="character" w:customStyle="1" w:styleId="EquationChar">
    <w:name w:val="Equation Char"/>
    <w:link w:val="Equation"/>
    <w:locked/>
    <w:rsid w:val="00320C59"/>
  </w:style>
  <w:style w:type="paragraph" w:customStyle="1" w:styleId="Equation">
    <w:name w:val="Equation"/>
    <w:basedOn w:val="Normal"/>
    <w:link w:val="EquationChar"/>
    <w:rsid w:val="00320C59"/>
    <w:pPr>
      <w:tabs>
        <w:tab w:val="left" w:pos="1134"/>
        <w:tab w:val="center" w:pos="4820"/>
        <w:tab w:val="right" w:pos="9639"/>
      </w:tabs>
      <w:overflowPunct w:val="0"/>
      <w:autoSpaceDE w:val="0"/>
      <w:autoSpaceDN w:val="0"/>
      <w:adjustRightInd w:val="0"/>
      <w:spacing w:before="120"/>
    </w:pPr>
    <w:rPr>
      <w:rFonts w:asciiTheme="minorHAnsi" w:eastAsiaTheme="minorEastAsia" w:hAnsiTheme="minorHAnsi" w:cstheme="minorBidi"/>
      <w:sz w:val="24"/>
      <w:szCs w:val="24"/>
    </w:rPr>
  </w:style>
  <w:style w:type="character" w:customStyle="1" w:styleId="NormalaftertitleChar">
    <w:name w:val="Normal after title Char"/>
    <w:link w:val="Normalaftertitle"/>
    <w:locked/>
    <w:rsid w:val="00320C59"/>
  </w:style>
  <w:style w:type="paragraph" w:customStyle="1" w:styleId="Normalaftertitle">
    <w:name w:val="Normal after title"/>
    <w:basedOn w:val="Normal"/>
    <w:next w:val="Normal"/>
    <w:link w:val="NormalaftertitleChar"/>
    <w:rsid w:val="00320C59"/>
    <w:pPr>
      <w:tabs>
        <w:tab w:val="left" w:pos="1134"/>
        <w:tab w:val="left" w:pos="1871"/>
        <w:tab w:val="left" w:pos="2268"/>
      </w:tabs>
      <w:overflowPunct w:val="0"/>
      <w:autoSpaceDE w:val="0"/>
      <w:autoSpaceDN w:val="0"/>
      <w:adjustRightInd w:val="0"/>
      <w:spacing w:before="280"/>
    </w:pPr>
    <w:rPr>
      <w:rFonts w:asciiTheme="minorHAnsi" w:eastAsiaTheme="minorEastAsia" w:hAnsiTheme="minorHAnsi" w:cstheme="minorBidi"/>
      <w:sz w:val="24"/>
      <w:szCs w:val="24"/>
    </w:rPr>
  </w:style>
  <w:style w:type="character" w:customStyle="1" w:styleId="ResNoChar">
    <w:name w:val="Res_No Char"/>
    <w:link w:val="ResNo"/>
    <w:locked/>
    <w:rsid w:val="00320C59"/>
    <w:rPr>
      <w:caps/>
      <w:sz w:val="28"/>
    </w:rPr>
  </w:style>
  <w:style w:type="paragraph" w:customStyle="1" w:styleId="ResNo">
    <w:name w:val="Res_No"/>
    <w:basedOn w:val="Normal"/>
    <w:next w:val="Normal"/>
    <w:link w:val="ResNoChar"/>
    <w:rsid w:val="00320C59"/>
    <w:pPr>
      <w:keepNext/>
      <w:keepLines/>
      <w:tabs>
        <w:tab w:val="left" w:pos="1134"/>
        <w:tab w:val="left" w:pos="1871"/>
        <w:tab w:val="left" w:pos="2268"/>
      </w:tabs>
      <w:overflowPunct w:val="0"/>
      <w:autoSpaceDE w:val="0"/>
      <w:autoSpaceDN w:val="0"/>
      <w:adjustRightInd w:val="0"/>
      <w:spacing w:before="480"/>
      <w:jc w:val="center"/>
    </w:pPr>
    <w:rPr>
      <w:rFonts w:asciiTheme="minorHAnsi" w:eastAsiaTheme="minorEastAsia" w:hAnsiTheme="minorHAnsi" w:cstheme="minorBidi"/>
      <w:caps/>
      <w:sz w:val="28"/>
      <w:szCs w:val="24"/>
    </w:rPr>
  </w:style>
  <w:style w:type="character" w:customStyle="1" w:styleId="RestitleChar">
    <w:name w:val="Res_title Char"/>
    <w:link w:val="Restitle"/>
    <w:locked/>
    <w:rsid w:val="00320C59"/>
    <w:rPr>
      <w:rFonts w:ascii="Times New Roman Bold" w:hAnsi="Times New Roman Bold" w:cs="Times New Roman Bold"/>
      <w:b/>
      <w:sz w:val="28"/>
    </w:rPr>
  </w:style>
  <w:style w:type="paragraph" w:customStyle="1" w:styleId="Restitle">
    <w:name w:val="Res_title"/>
    <w:basedOn w:val="Normal"/>
    <w:next w:val="Normal"/>
    <w:link w:val="RestitleChar"/>
    <w:rsid w:val="00320C59"/>
    <w:pPr>
      <w:keepNext/>
      <w:keepLines/>
      <w:tabs>
        <w:tab w:val="left" w:pos="1134"/>
        <w:tab w:val="left" w:pos="1871"/>
        <w:tab w:val="left" w:pos="2268"/>
      </w:tabs>
      <w:overflowPunct w:val="0"/>
      <w:autoSpaceDE w:val="0"/>
      <w:autoSpaceDN w:val="0"/>
      <w:adjustRightInd w:val="0"/>
      <w:spacing w:before="240"/>
      <w:jc w:val="center"/>
    </w:pPr>
    <w:rPr>
      <w:rFonts w:ascii="Times New Roman Bold" w:eastAsiaTheme="minorEastAsia" w:hAnsi="Times New Roman Bold" w:cs="Times New Roman Bold"/>
      <w:b/>
      <w:sz w:val="28"/>
      <w:szCs w:val="24"/>
    </w:rPr>
  </w:style>
  <w:style w:type="character" w:customStyle="1" w:styleId="href">
    <w:name w:val="href"/>
    <w:rsid w:val="00320C59"/>
    <w:rPr>
      <w:rFonts w:ascii="Times New Roman" w:hAnsi="Times New Roman" w:cs="Times New Roman" w:hint="default"/>
      <w:color w:val="auto"/>
    </w:rPr>
  </w:style>
  <w:style w:type="character" w:customStyle="1" w:styleId="Artref">
    <w:name w:val="Art_ref"/>
    <w:rsid w:val="00320C59"/>
  </w:style>
  <w:style w:type="character" w:customStyle="1" w:styleId="Artdef">
    <w:name w:val="Art_def"/>
    <w:rsid w:val="00320C59"/>
    <w:rPr>
      <w:rFonts w:ascii="Times New Roman" w:hAnsi="Times New Roman" w:cs="Times New Roman" w:hint="default"/>
      <w:b/>
      <w:bCs w:val="0"/>
    </w:rPr>
  </w:style>
  <w:style w:type="character" w:customStyle="1" w:styleId="CallChar">
    <w:name w:val="Call Char"/>
    <w:link w:val="Call"/>
    <w:locked/>
    <w:rsid w:val="00320C59"/>
    <w:rPr>
      <w:rFonts w:ascii="Times New Roman" w:eastAsia="Times New Roman" w:hAnsi="Times New Roman" w:cs="Times New Roman"/>
      <w:i/>
      <w:szCs w:val="20"/>
      <w:lang w:val="en-GB"/>
    </w:rPr>
  </w:style>
  <w:style w:type="paragraph" w:customStyle="1" w:styleId="Methodheading3">
    <w:name w:val="Method_heading3"/>
    <w:basedOn w:val="Heading3"/>
    <w:next w:val="Normal"/>
    <w:qFormat/>
    <w:rsid w:val="00320C59"/>
    <w:pPr>
      <w:tabs>
        <w:tab w:val="left" w:pos="1871"/>
        <w:tab w:val="left" w:pos="2268"/>
      </w:tabs>
      <w:overflowPunct w:val="0"/>
      <w:autoSpaceDE w:val="0"/>
      <w:autoSpaceDN w:val="0"/>
      <w:adjustRightInd w:val="0"/>
      <w:ind w:left="1134" w:hanging="1134"/>
      <w:textAlignment w:val="baseline"/>
    </w:pPr>
    <w:rPr>
      <w:rFonts w:ascii="Times New Roman" w:eastAsia="Times New Roman" w:hAnsi="Times New Roman" w:cs="Times New Roman"/>
      <w:bCs w:val="0"/>
      <w:color w:val="auto"/>
      <w:sz w:val="24"/>
      <w:lang w:val="en-GB"/>
    </w:rPr>
  </w:style>
  <w:style w:type="paragraph" w:styleId="ListParagraph">
    <w:name w:val="List Paragraph"/>
    <w:basedOn w:val="Normal"/>
    <w:uiPriority w:val="34"/>
    <w:qFormat/>
    <w:rsid w:val="00320C59"/>
    <w:pPr>
      <w:ind w:left="720"/>
      <w:contextualSpacing/>
    </w:pPr>
  </w:style>
  <w:style w:type="paragraph" w:customStyle="1" w:styleId="Note">
    <w:name w:val="Note"/>
    <w:basedOn w:val="Normal"/>
    <w:next w:val="Normal"/>
    <w:link w:val="NoteChar"/>
    <w:rsid w:val="00320C59"/>
    <w:pPr>
      <w:tabs>
        <w:tab w:val="left" w:pos="284"/>
        <w:tab w:val="left" w:pos="1134"/>
        <w:tab w:val="left" w:pos="1871"/>
        <w:tab w:val="left" w:pos="2268"/>
      </w:tabs>
      <w:overflowPunct w:val="0"/>
      <w:autoSpaceDE w:val="0"/>
      <w:autoSpaceDN w:val="0"/>
      <w:adjustRightInd w:val="0"/>
      <w:spacing w:before="80"/>
      <w:jc w:val="both"/>
      <w:textAlignment w:val="baseline"/>
    </w:pPr>
    <w:rPr>
      <w:lang w:val="en-GB"/>
    </w:rPr>
  </w:style>
  <w:style w:type="character" w:customStyle="1" w:styleId="NoteChar">
    <w:name w:val="Note Char"/>
    <w:basedOn w:val="DefaultParagraphFont"/>
    <w:link w:val="Note"/>
    <w:locked/>
    <w:rsid w:val="00320C59"/>
    <w:rPr>
      <w:rFonts w:ascii="Times New Roman" w:eastAsia="Times New Roman" w:hAnsi="Times New Roman" w:cs="Times New Roman"/>
      <w:sz w:val="20"/>
      <w:szCs w:val="20"/>
      <w:lang w:val="en-GB"/>
    </w:rPr>
  </w:style>
  <w:style w:type="character" w:customStyle="1" w:styleId="Heading3Char">
    <w:name w:val="Heading 3 Char"/>
    <w:basedOn w:val="DefaultParagraphFont"/>
    <w:link w:val="Heading3"/>
    <w:uiPriority w:val="9"/>
    <w:semiHidden/>
    <w:rsid w:val="00320C59"/>
    <w:rPr>
      <w:rFonts w:asciiTheme="majorHAnsi" w:eastAsiaTheme="majorEastAsia" w:hAnsiTheme="majorHAnsi" w:cstheme="majorBidi"/>
      <w:b/>
      <w:bCs/>
      <w:color w:val="4F81BD" w:themeColor="accent1"/>
      <w:sz w:val="20"/>
      <w:szCs w:val="20"/>
    </w:rPr>
  </w:style>
  <w:style w:type="character" w:customStyle="1" w:styleId="fontstyle01">
    <w:name w:val="fontstyle01"/>
    <w:basedOn w:val="DefaultParagraphFont"/>
    <w:rsid w:val="00050343"/>
    <w:rPr>
      <w:rFonts w:ascii="TimesNewRomanPS-BoldMT" w:hAnsi="TimesNewRomanPS-BoldMT" w:hint="default"/>
      <w:b/>
      <w:bCs/>
      <w:i w:val="0"/>
      <w:iCs w:val="0"/>
      <w:color w:val="000000"/>
      <w:sz w:val="24"/>
      <w:szCs w:val="24"/>
    </w:rPr>
  </w:style>
  <w:style w:type="character" w:customStyle="1" w:styleId="fontstyle11">
    <w:name w:val="fontstyle11"/>
    <w:basedOn w:val="DefaultParagraphFont"/>
    <w:rsid w:val="00050343"/>
    <w:rPr>
      <w:rFonts w:ascii="TimesNewRomanPSMT" w:hAnsi="TimesNewRomanPSMT" w:hint="default"/>
      <w:b w:val="0"/>
      <w:bCs w:val="0"/>
      <w:i w:val="0"/>
      <w:iCs w:val="0"/>
      <w:color w:val="000000"/>
      <w:sz w:val="24"/>
      <w:szCs w:val="24"/>
    </w:rPr>
  </w:style>
  <w:style w:type="paragraph" w:customStyle="1" w:styleId="Equationlegend">
    <w:name w:val="Equation_legend"/>
    <w:basedOn w:val="NormalIndent"/>
    <w:link w:val="EquationlegendChar"/>
    <w:rsid w:val="00050343"/>
    <w:pPr>
      <w:tabs>
        <w:tab w:val="right" w:pos="1871"/>
        <w:tab w:val="left" w:pos="2041"/>
      </w:tabs>
      <w:overflowPunct w:val="0"/>
      <w:autoSpaceDE w:val="0"/>
      <w:autoSpaceDN w:val="0"/>
      <w:adjustRightInd w:val="0"/>
      <w:spacing w:before="80"/>
      <w:ind w:left="2041" w:hanging="2041"/>
      <w:textAlignment w:val="baseline"/>
    </w:pPr>
    <w:rPr>
      <w:sz w:val="24"/>
      <w:lang w:val="en-GB"/>
    </w:rPr>
  </w:style>
  <w:style w:type="character" w:customStyle="1" w:styleId="EquationlegendChar">
    <w:name w:val="Equation_legend Char"/>
    <w:link w:val="Equationlegend"/>
    <w:locked/>
    <w:rsid w:val="00050343"/>
    <w:rPr>
      <w:rFonts w:ascii="Times New Roman" w:eastAsia="Times New Roman" w:hAnsi="Times New Roman" w:cs="Times New Roman"/>
      <w:szCs w:val="20"/>
      <w:lang w:val="en-GB"/>
    </w:rPr>
  </w:style>
  <w:style w:type="paragraph" w:customStyle="1" w:styleId="enumlev1">
    <w:name w:val="enumlev1"/>
    <w:basedOn w:val="Normal"/>
    <w:link w:val="enumlev1Char"/>
    <w:rsid w:val="00050343"/>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sz w:val="24"/>
      <w:lang w:val="en-GB"/>
    </w:rPr>
  </w:style>
  <w:style w:type="character" w:customStyle="1" w:styleId="enumlev1Char">
    <w:name w:val="enumlev1 Char"/>
    <w:basedOn w:val="DefaultParagraphFont"/>
    <w:link w:val="enumlev1"/>
    <w:locked/>
    <w:rsid w:val="00050343"/>
    <w:rPr>
      <w:rFonts w:ascii="Times New Roman" w:eastAsia="Times New Roman" w:hAnsi="Times New Roman" w:cs="Times New Roman"/>
      <w:szCs w:val="20"/>
      <w:lang w:val="en-GB"/>
    </w:rPr>
  </w:style>
  <w:style w:type="paragraph" w:styleId="NormalIndent">
    <w:name w:val="Normal Indent"/>
    <w:basedOn w:val="Normal"/>
    <w:uiPriority w:val="99"/>
    <w:semiHidden/>
    <w:unhideWhenUsed/>
    <w:rsid w:val="0005034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wmf"/><Relationship Id="rId12" Type="http://schemas.openxmlformats.org/officeDocument/2006/relationships/oleObject" Target="embeddings/Microsoft_Equation1.bin"/><Relationship Id="rId13" Type="http://schemas.openxmlformats.org/officeDocument/2006/relationships/image" Target="media/image5.wmf"/><Relationship Id="rId15" Type="http://schemas.openxmlformats.org/officeDocument/2006/relationships/image" Target="media/image6.wmf"/><Relationship Id="rId17" Type="http://schemas.openxmlformats.org/officeDocument/2006/relationships/image" Target="media/image7.wmf"/><Relationship Id="rId19" Type="http://schemas.openxmlformats.org/officeDocument/2006/relationships/header" Target="header1.xml"/><Relationship Id="rId20" Type="http://schemas.openxmlformats.org/officeDocument/2006/relationships/fontTable" Target="fontTable.xml"/><Relationship Id="rId2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image" Target="media/image2.wmf"/><Relationship Id="rId10" Type="http://schemas.openxmlformats.org/officeDocument/2006/relationships/image" Target="media/image3.wmf"/></Relationships>
</file>

<file path=word/_rels/footnotes.xml.rels><?xml version="1.0" encoding="UTF-8" standalone="yes"?>
<Relationships xmlns="http://schemas.openxmlformats.org/package/2006/relationships"><Relationship Id="rId1" Type="http://schemas.openxmlformats.org/officeDocument/2006/relationships/hyperlink" Target="https://ecfsapi.fcc.gov/file/10531779304408/Elefante%20Group%20Petition%20for%20Rulemaking%205-31-2018.pdf" TargetMode="External"/><Relationship Id="rId2" Type="http://schemas.openxmlformats.org/officeDocument/2006/relationships/hyperlink" Target="https://ecfsapi.fcc.gov/file/1091164700443/Elefante%20Group%20Comments%20on%20Spectrum%20Frontiers%203rd%20FNPRM%20(FINAL%209-1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104</Pages>
  <Words>26281</Words>
  <Characters>149807</Characters>
  <Application>Microsoft Macintosh Word</Application>
  <DocSecurity>0</DocSecurity>
  <Lines>1248</Lines>
  <Paragraphs>351</Paragraphs>
  <ScaleCrop>false</ScaleCrop>
  <Company/>
  <LinksUpToDate>false</LinksUpToDate>
  <CharactersWithSpaces>175737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FCC  </dc:creator>
  <cp:keywords/>
  <dc:description/>
  <cp:lastModifiedBy>FCC  </cp:lastModifiedBy>
  <cp:revision>17</cp:revision>
  <dcterms:created xsi:type="dcterms:W3CDTF">2018-09-23T00:34:00Z</dcterms:created>
  <dcterms:modified xsi:type="dcterms:W3CDTF">2018-09-23T01:33:00Z</dcterms:modified>
</cp:coreProperties>
</file>