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0CBD9A" w14:textId="268ADA37" w:rsidR="00C06D46" w:rsidRPr="000F76FD" w:rsidRDefault="00137267">
      <w:pPr>
        <w:rPr>
          <w:rFonts w:ascii="Times New Roman" w:hAnsi="Times New Roman" w:cs="Times New Roman"/>
          <w:sz w:val="24"/>
          <w:szCs w:val="24"/>
        </w:rPr>
      </w:pPr>
      <w:ins w:id="0" w:author="Microsoft Office User" w:date="2018-11-09T07:53:00Z">
        <w:r>
          <w:rPr>
            <w:rFonts w:ascii="Times New Roman" w:hAnsi="Times New Roman" w:cs="Times New Roman"/>
            <w:sz w:val="24"/>
            <w:szCs w:val="24"/>
          </w:rPr>
          <w:t xml:space="preserve">November </w:t>
        </w:r>
      </w:ins>
      <w:ins w:id="1" w:author="Microsoft Office User" w:date="2018-11-13T12:33:00Z">
        <w:r w:rsidR="00FD1D18">
          <w:rPr>
            <w:rFonts w:ascii="Times New Roman" w:hAnsi="Times New Roman" w:cs="Times New Roman"/>
            <w:sz w:val="24"/>
            <w:szCs w:val="24"/>
          </w:rPr>
          <w:t>13</w:t>
        </w:r>
      </w:ins>
      <w:ins w:id="2" w:author="Microsoft Office User" w:date="2018-11-09T07:53:00Z">
        <w:r>
          <w:rPr>
            <w:rFonts w:ascii="Times New Roman" w:hAnsi="Times New Roman" w:cs="Times New Roman"/>
            <w:sz w:val="24"/>
            <w:szCs w:val="24"/>
          </w:rPr>
          <w:t>, 2018</w:t>
        </w:r>
      </w:ins>
      <w:del w:id="3" w:author="Microsoft Office User" w:date="2018-11-09T07:53:00Z">
        <w:r w:rsidR="000F76FD" w:rsidDel="00137267">
          <w:rPr>
            <w:rFonts w:ascii="Times New Roman" w:hAnsi="Times New Roman" w:cs="Times New Roman"/>
            <w:sz w:val="24"/>
            <w:szCs w:val="24"/>
          </w:rPr>
          <w:delText>Date</w:delText>
        </w:r>
      </w:del>
    </w:p>
    <w:p w14:paraId="02D27406" w14:textId="77777777" w:rsidR="000F76FD" w:rsidRDefault="00C06D46" w:rsidP="00C06D46">
      <w:pPr>
        <w:pStyle w:val="BlockText"/>
      </w:pPr>
      <w:r>
        <w:t xml:space="preserve">The Honorable </w:t>
      </w:r>
      <w:proofErr w:type="spellStart"/>
      <w:r>
        <w:t>Ajit</w:t>
      </w:r>
      <w:proofErr w:type="spellEnd"/>
      <w:r>
        <w:t xml:space="preserve"> V. </w:t>
      </w:r>
      <w:proofErr w:type="spellStart"/>
      <w:r>
        <w:t>Pai</w:t>
      </w:r>
      <w:proofErr w:type="spellEnd"/>
      <w:r>
        <w:br/>
        <w:t>Chairman</w:t>
      </w:r>
      <w:r>
        <w:br/>
      </w:r>
      <w:r w:rsidR="000F76FD">
        <w:t>Federal Communications Commission</w:t>
      </w:r>
    </w:p>
    <w:p w14:paraId="5EB9AAB2" w14:textId="77777777" w:rsidR="00C06D46" w:rsidRDefault="00C06D46" w:rsidP="00C06D46">
      <w:pPr>
        <w:pStyle w:val="BlockText"/>
      </w:pPr>
      <w:r>
        <w:t>455 12</w:t>
      </w:r>
      <w:r w:rsidRPr="000E062E">
        <w:rPr>
          <w:vertAlign w:val="superscript"/>
        </w:rPr>
        <w:t>th</w:t>
      </w:r>
      <w:r>
        <w:t xml:space="preserve"> Street, Southwest</w:t>
      </w:r>
      <w:r>
        <w:br/>
        <w:t>Washington, DC, 20544</w:t>
      </w:r>
      <w:r>
        <w:br/>
      </w:r>
    </w:p>
    <w:p w14:paraId="13D6686E" w14:textId="77777777" w:rsidR="00C06D46" w:rsidRDefault="00C06D46" w:rsidP="00C06D46">
      <w:pPr>
        <w:pStyle w:val="BlockText"/>
      </w:pPr>
      <w:r>
        <w:t xml:space="preserve">Dear Chairman </w:t>
      </w:r>
      <w:proofErr w:type="spellStart"/>
      <w:r>
        <w:t>Pai</w:t>
      </w:r>
      <w:proofErr w:type="spellEnd"/>
      <w:r>
        <w:t>,</w:t>
      </w:r>
    </w:p>
    <w:p w14:paraId="2370EE73" w14:textId="77777777" w:rsidR="00C06D46" w:rsidRDefault="00C06D46" w:rsidP="00C06D46">
      <w:pPr>
        <w:pStyle w:val="BlockText"/>
      </w:pPr>
    </w:p>
    <w:p w14:paraId="3E7864E1" w14:textId="77777777" w:rsidR="00C06D46" w:rsidRDefault="00C06D46" w:rsidP="00C06D46">
      <w:pPr>
        <w:pStyle w:val="BlockText"/>
      </w:pPr>
      <w:r>
        <w:t xml:space="preserve">We write to express our concern </w:t>
      </w:r>
      <w:r w:rsidR="000F0E94">
        <w:t xml:space="preserve">about </w:t>
      </w:r>
      <w:r>
        <w:t xml:space="preserve">and disapproval </w:t>
      </w:r>
      <w:r w:rsidR="000F0E94">
        <w:t>of</w:t>
      </w:r>
      <w:r>
        <w:t xml:space="preserve"> the </w:t>
      </w:r>
      <w:r w:rsidR="00A03257">
        <w:t>proposals and tentative conclusions set forth in</w:t>
      </w:r>
      <w:r>
        <w:t xml:space="preserve"> the FCC</w:t>
      </w:r>
      <w:r w:rsidR="00A03257">
        <w:t>’</w:t>
      </w:r>
      <w:r>
        <w:t xml:space="preserve">s </w:t>
      </w:r>
      <w:r w:rsidR="004F7EFB">
        <w:t xml:space="preserve">September 25 </w:t>
      </w:r>
      <w:r>
        <w:t xml:space="preserve">Further Notice of Proposed Rule Making </w:t>
      </w:r>
      <w:r w:rsidR="004F7EFB">
        <w:t>in</w:t>
      </w:r>
      <w:r w:rsidR="00880014">
        <w:t xml:space="preserve"> </w:t>
      </w:r>
      <w:r w:rsidR="000F76FD" w:rsidRPr="007322BB">
        <w:rPr>
          <w:i/>
        </w:rPr>
        <w:t>Implementation of Section 621(a)(1) of the Cable Communications Policy Act of 1984 as Amended by the Cable Television Consumer Protection and Competition Act of 1992</w:t>
      </w:r>
      <w:r w:rsidR="00880014">
        <w:t>,</w:t>
      </w:r>
      <w:r w:rsidR="000F76FD">
        <w:t xml:space="preserve"> </w:t>
      </w:r>
      <w:r w:rsidR="001C6246">
        <w:t>MB Docket 05-</w:t>
      </w:r>
      <w:r w:rsidR="000F76FD">
        <w:t xml:space="preserve"> 311.  </w:t>
      </w:r>
    </w:p>
    <w:p w14:paraId="2BC2E0EF" w14:textId="77777777" w:rsidR="000F76FD" w:rsidRDefault="000F76FD" w:rsidP="00C06D46">
      <w:pPr>
        <w:pStyle w:val="BlockText"/>
      </w:pPr>
    </w:p>
    <w:p w14:paraId="170B811F" w14:textId="75CAF767" w:rsidR="00137267" w:rsidRDefault="00B8039D" w:rsidP="00C06D46">
      <w:pPr>
        <w:pStyle w:val="BlockText"/>
        <w:rPr>
          <w:ins w:id="4" w:author="Microsoft Office User" w:date="2018-11-09T08:03:00Z"/>
        </w:rPr>
      </w:pPr>
      <w:ins w:id="5" w:author="Microsoft Office User" w:date="2018-11-13T12:42:00Z">
        <w:r>
          <w:t>As an employee of Watertown Cable Access Corp</w:t>
        </w:r>
      </w:ins>
      <w:ins w:id="6" w:author="Microsoft Office User" w:date="2018-11-13T12:53:00Z">
        <w:r w:rsidR="002B531B">
          <w:t xml:space="preserve"> and a resident of Watertown</w:t>
        </w:r>
        <w:r w:rsidR="0024594F">
          <w:t>, MA</w:t>
        </w:r>
      </w:ins>
      <w:bookmarkStart w:id="7" w:name="_GoBack"/>
      <w:bookmarkEnd w:id="7"/>
      <w:ins w:id="8" w:author="Microsoft Office User" w:date="2018-11-13T12:42:00Z">
        <w:r>
          <w:t xml:space="preserve">, </w:t>
        </w:r>
      </w:ins>
      <w:ins w:id="9" w:author="Microsoft Office User" w:date="2018-11-13T12:43:00Z">
        <w:r>
          <w:t>I see how much t</w:t>
        </w:r>
      </w:ins>
      <w:ins w:id="10" w:author="Microsoft Office User" w:date="2018-11-09T07:54:00Z">
        <w:r w:rsidR="00137267">
          <w:t>he Watertown community rel</w:t>
        </w:r>
      </w:ins>
      <w:ins w:id="11" w:author="Microsoft Office User" w:date="2018-11-09T07:55:00Z">
        <w:r w:rsidR="00137267">
          <w:t xml:space="preserve">ies on our PEG channels to provide them coverage of local </w:t>
        </w:r>
      </w:ins>
      <w:ins w:id="12" w:author="Microsoft Office User" w:date="2018-11-09T08:00:00Z">
        <w:r w:rsidR="00137267">
          <w:t>events, meetings and news</w:t>
        </w:r>
      </w:ins>
      <w:ins w:id="13" w:author="Microsoft Office User" w:date="2018-11-09T07:56:00Z">
        <w:r w:rsidR="00137267">
          <w:t xml:space="preserve">. We get calls several times a week from people asking if we </w:t>
        </w:r>
      </w:ins>
      <w:ins w:id="14" w:author="Microsoft Office User" w:date="2018-11-09T07:57:00Z">
        <w:r w:rsidR="00137267">
          <w:t xml:space="preserve">are going to </w:t>
        </w:r>
      </w:ins>
      <w:ins w:id="15" w:author="Microsoft Office User" w:date="2018-11-09T12:38:00Z">
        <w:r w:rsidR="007D2ABF">
          <w:t xml:space="preserve">be </w:t>
        </w:r>
      </w:ins>
      <w:ins w:id="16" w:author="Microsoft Office User" w:date="2018-11-09T07:57:00Z">
        <w:r w:rsidR="00137267">
          <w:t xml:space="preserve">broadcasting live or rebroadcasting important </w:t>
        </w:r>
      </w:ins>
      <w:ins w:id="17" w:author="Microsoft Office User" w:date="2018-11-09T08:00:00Z">
        <w:r w:rsidR="00137267">
          <w:t xml:space="preserve">government </w:t>
        </w:r>
      </w:ins>
      <w:ins w:id="18" w:author="Microsoft Office User" w:date="2018-11-09T07:57:00Z">
        <w:r w:rsidR="00137267">
          <w:t xml:space="preserve">meetings that a lot of community members are not able to attend, </w:t>
        </w:r>
      </w:ins>
      <w:ins w:id="19" w:author="Microsoft Office User" w:date="2018-11-09T07:58:00Z">
        <w:r w:rsidR="00137267">
          <w:t xml:space="preserve">depending on time and location of </w:t>
        </w:r>
      </w:ins>
      <w:ins w:id="20" w:author="Microsoft Office User" w:date="2018-11-09T08:01:00Z">
        <w:r w:rsidR="00137267">
          <w:t>these</w:t>
        </w:r>
      </w:ins>
      <w:ins w:id="21" w:author="Microsoft Office User" w:date="2018-11-09T07:58:00Z">
        <w:r w:rsidR="00137267">
          <w:t xml:space="preserve"> meetings. The same goes for our live or rebroadcasted high school sports. Not only is it beneficial for parents or other students to watch their </w:t>
        </w:r>
      </w:ins>
      <w:ins w:id="22" w:author="Microsoft Office User" w:date="2018-11-09T07:59:00Z">
        <w:r w:rsidR="00137267">
          <w:t xml:space="preserve">children or classmates participate in these activities, but </w:t>
        </w:r>
      </w:ins>
      <w:ins w:id="23" w:author="Microsoft Office User" w:date="2018-11-09T08:01:00Z">
        <w:r w:rsidR="00137267">
          <w:t>it also benefits</w:t>
        </w:r>
      </w:ins>
      <w:ins w:id="24" w:author="Microsoft Office User" w:date="2018-11-09T07:59:00Z">
        <w:r w:rsidR="00137267">
          <w:t xml:space="preserve"> the athletes to be able to go back and watch the recordings to learn from </w:t>
        </w:r>
      </w:ins>
      <w:ins w:id="25" w:author="Microsoft Office User" w:date="2018-11-09T08:00:00Z">
        <w:r w:rsidR="00137267">
          <w:t>mistakes or celebrate a great victory.</w:t>
        </w:r>
      </w:ins>
    </w:p>
    <w:p w14:paraId="398CEC76" w14:textId="5ADF7BC1" w:rsidR="00774B2F" w:rsidRDefault="00774B2F" w:rsidP="00C06D46">
      <w:pPr>
        <w:pStyle w:val="BlockText"/>
        <w:rPr>
          <w:ins w:id="26" w:author="Microsoft Office User" w:date="2018-11-09T08:04:00Z"/>
        </w:rPr>
      </w:pPr>
    </w:p>
    <w:p w14:paraId="5B85E5E8" w14:textId="6C1B7C83" w:rsidR="00137267" w:rsidRDefault="00EC52C6" w:rsidP="00C06D46">
      <w:pPr>
        <w:pStyle w:val="BlockText"/>
        <w:rPr>
          <w:ins w:id="27" w:author="Microsoft Office User" w:date="2018-11-09T09:55:00Z"/>
        </w:rPr>
      </w:pPr>
      <w:ins w:id="28" w:author="Microsoft Office User" w:date="2018-11-09T09:55:00Z">
        <w:r>
          <w:t xml:space="preserve">Other </w:t>
        </w:r>
        <w:r w:rsidR="0085254E">
          <w:t>than watching our broadcasts, community members are so appreci</w:t>
        </w:r>
      </w:ins>
      <w:ins w:id="29" w:author="Microsoft Office User" w:date="2018-11-09T09:56:00Z">
        <w:r w:rsidR="0085254E">
          <w:t xml:space="preserve">ative when we take time to film their events. </w:t>
        </w:r>
      </w:ins>
      <w:ins w:id="30" w:author="Microsoft Office User" w:date="2018-11-09T09:57:00Z">
        <w:r w:rsidR="0085254E">
          <w:t>We have spread the word through our medium about so many in</w:t>
        </w:r>
      </w:ins>
      <w:ins w:id="31" w:author="Microsoft Office User" w:date="2018-11-09T09:58:00Z">
        <w:r w:rsidR="0085254E">
          <w:t>itiatives including opioid addiction, community preservation, and s</w:t>
        </w:r>
      </w:ins>
      <w:ins w:id="32" w:author="Microsoft Office User" w:date="2018-11-09T09:59:00Z">
        <w:r w:rsidR="0085254E">
          <w:t>o much more. We offer an experience that you can</w:t>
        </w:r>
      </w:ins>
      <w:ins w:id="33" w:author="Microsoft Office User" w:date="2018-11-09T12:39:00Z">
        <w:r w:rsidR="0077416A">
          <w:t>not</w:t>
        </w:r>
      </w:ins>
      <w:ins w:id="34" w:author="Microsoft Office User" w:date="2018-11-09T09:59:00Z">
        <w:r w:rsidR="0085254E">
          <w:t xml:space="preserve"> get from the local paper, conveying </w:t>
        </w:r>
      </w:ins>
      <w:ins w:id="35" w:author="Microsoft Office User" w:date="2018-11-09T10:03:00Z">
        <w:r w:rsidR="0085254E">
          <w:t>people’s</w:t>
        </w:r>
      </w:ins>
      <w:ins w:id="36" w:author="Microsoft Office User" w:date="2018-11-09T09:59:00Z">
        <w:r w:rsidR="0085254E">
          <w:t xml:space="preserve"> </w:t>
        </w:r>
      </w:ins>
      <w:ins w:id="37" w:author="Microsoft Office User" w:date="2018-11-09T10:00:00Z">
        <w:r w:rsidR="0085254E">
          <w:t>true</w:t>
        </w:r>
      </w:ins>
      <w:ins w:id="38" w:author="Microsoft Office User" w:date="2018-11-09T09:59:00Z">
        <w:r w:rsidR="0085254E">
          <w:t xml:space="preserve"> </w:t>
        </w:r>
      </w:ins>
      <w:ins w:id="39" w:author="Microsoft Office User" w:date="2018-11-09T10:02:00Z">
        <w:r w:rsidR="0085254E">
          <w:t xml:space="preserve">feelings and </w:t>
        </w:r>
      </w:ins>
      <w:ins w:id="40" w:author="Microsoft Office User" w:date="2018-11-09T09:59:00Z">
        <w:r w:rsidR="0085254E">
          <w:t xml:space="preserve">emotions through </w:t>
        </w:r>
      </w:ins>
      <w:ins w:id="41" w:author="Microsoft Office User" w:date="2018-11-09T10:02:00Z">
        <w:r w:rsidR="0085254E">
          <w:t xml:space="preserve">a lens. </w:t>
        </w:r>
      </w:ins>
      <w:ins w:id="42" w:author="Microsoft Office User" w:date="2018-11-09T10:04:00Z">
        <w:r w:rsidR="0085254E">
          <w:t xml:space="preserve">Without local cable, the awareness of these issues </w:t>
        </w:r>
      </w:ins>
      <w:ins w:id="43" w:author="Microsoft Office User" w:date="2018-11-09T10:05:00Z">
        <w:r w:rsidR="00447DE2">
          <w:t xml:space="preserve">that are so central to Watertown </w:t>
        </w:r>
      </w:ins>
      <w:ins w:id="44" w:author="Microsoft Office User" w:date="2018-11-09T10:04:00Z">
        <w:r w:rsidR="0085254E">
          <w:t>would be lost</w:t>
        </w:r>
      </w:ins>
      <w:ins w:id="45" w:author="Microsoft Office User" w:date="2018-11-09T10:05:00Z">
        <w:r w:rsidR="0085254E">
          <w:t xml:space="preserve"> </w:t>
        </w:r>
      </w:ins>
      <w:ins w:id="46" w:author="Microsoft Office User" w:date="2018-11-09T10:06:00Z">
        <w:r w:rsidR="00447DE2">
          <w:t>or not taken care of in the way</w:t>
        </w:r>
      </w:ins>
      <w:ins w:id="47" w:author="Microsoft Office User" w:date="2018-11-09T10:07:00Z">
        <w:r w:rsidR="00447DE2">
          <w:t xml:space="preserve"> they should be.</w:t>
        </w:r>
      </w:ins>
    </w:p>
    <w:p w14:paraId="6E3BF874" w14:textId="086C8DA1" w:rsidR="00C06D46" w:rsidDel="0085254E" w:rsidRDefault="000F76FD" w:rsidP="00C06D46">
      <w:pPr>
        <w:pStyle w:val="BlockText"/>
        <w:rPr>
          <w:del w:id="48" w:author="Microsoft Office User" w:date="2018-11-09T10:05:00Z"/>
        </w:rPr>
      </w:pPr>
      <w:del w:id="49" w:author="Microsoft Office User" w:date="2018-11-09T10:05:00Z">
        <w:r w:rsidDel="0085254E">
          <w:delText>[Describe your community and its relationship with PEG]</w:delText>
        </w:r>
      </w:del>
    </w:p>
    <w:p w14:paraId="0DB76CDC" w14:textId="4781FE94" w:rsidR="00C06D46" w:rsidDel="0085254E" w:rsidRDefault="00C06D46" w:rsidP="00C06D46">
      <w:pPr>
        <w:pStyle w:val="BlockText"/>
        <w:rPr>
          <w:del w:id="50" w:author="Microsoft Office User" w:date="2018-11-09T10:05:00Z"/>
        </w:rPr>
      </w:pPr>
    </w:p>
    <w:p w14:paraId="50D7EAFE" w14:textId="1E76BE81" w:rsidR="00C06D46" w:rsidDel="0085254E" w:rsidRDefault="000F76FD" w:rsidP="00C06D46">
      <w:pPr>
        <w:pStyle w:val="BlockText"/>
        <w:rPr>
          <w:del w:id="51" w:author="Microsoft Office User" w:date="2018-11-09T10:05:00Z"/>
        </w:rPr>
      </w:pPr>
      <w:del w:id="52" w:author="Microsoft Office User" w:date="2018-11-09T10:05:00Z">
        <w:r w:rsidDel="0085254E">
          <w:delText>[Describe the value of PEG in your community and which communities</w:delText>
        </w:r>
        <w:r w:rsidR="00724CF2" w:rsidDel="0085254E">
          <w:delText xml:space="preserve"> and interest groups</w:delText>
        </w:r>
        <w:r w:rsidDel="0085254E">
          <w:delText xml:space="preserve"> view programming on the cable channels]</w:delText>
        </w:r>
      </w:del>
    </w:p>
    <w:p w14:paraId="065EFF86" w14:textId="77777777" w:rsidR="00C06D46" w:rsidRDefault="00C06D46" w:rsidP="00C06D46">
      <w:pPr>
        <w:pStyle w:val="BlockText"/>
      </w:pPr>
    </w:p>
    <w:p w14:paraId="057D64B7" w14:textId="6734871F" w:rsidR="00724CF2" w:rsidRDefault="00724CF2" w:rsidP="00C06D46">
      <w:pPr>
        <w:pStyle w:val="BlockText"/>
      </w:pPr>
      <w:r>
        <w:t>This local presence en</w:t>
      </w:r>
      <w:r w:rsidR="00314DFF">
        <w:t>abl</w:t>
      </w:r>
      <w:r>
        <w:t xml:space="preserve">es </w:t>
      </w:r>
      <w:r w:rsidR="002F09C4">
        <w:t>the residents of</w:t>
      </w:r>
      <w:r>
        <w:t xml:space="preserve"> </w:t>
      </w:r>
      <w:del w:id="53" w:author="Microsoft Office User" w:date="2018-11-09T07:54:00Z">
        <w:r w:rsidDel="00137267">
          <w:delText>our [town, city, county]</w:delText>
        </w:r>
      </w:del>
      <w:ins w:id="54" w:author="Microsoft Office User" w:date="2018-11-09T07:54:00Z">
        <w:r w:rsidR="00137267">
          <w:t>Watertown</w:t>
        </w:r>
      </w:ins>
      <w:r>
        <w:t xml:space="preserve"> to watch </w:t>
      </w:r>
      <w:r w:rsidR="002F09C4">
        <w:t xml:space="preserve">uniquely local programming about their community and local events and issues of interest to them. </w:t>
      </w:r>
      <w:r>
        <w:t xml:space="preserve"> </w:t>
      </w:r>
      <w:r w:rsidR="00B13775">
        <w:t xml:space="preserve">And that was the intent of the PEG provisions of </w:t>
      </w:r>
      <w:r>
        <w:t xml:space="preserve">the 1984 Cable Act – </w:t>
      </w:r>
      <w:r w:rsidR="00B13775">
        <w:t xml:space="preserve">to </w:t>
      </w:r>
      <w:r>
        <w:t>enhanc</w:t>
      </w:r>
      <w:r w:rsidR="00B13775">
        <w:t>e</w:t>
      </w:r>
      <w:r>
        <w:t xml:space="preserve"> local voices, serv</w:t>
      </w:r>
      <w:r w:rsidR="00B13775">
        <w:t>e</w:t>
      </w:r>
      <w:r>
        <w:t xml:space="preserve"> local </w:t>
      </w:r>
      <w:r w:rsidR="00B13775">
        <w:t>community needs and</w:t>
      </w:r>
      <w:r>
        <w:t xml:space="preserve"> </w:t>
      </w:r>
      <w:r w:rsidR="00B13775">
        <w:t xml:space="preserve">interests, </w:t>
      </w:r>
      <w:r>
        <w:t>and strengthen our local democracy.    By defining “</w:t>
      </w:r>
      <w:r w:rsidR="00C025E9">
        <w:t>franchise fee</w:t>
      </w:r>
      <w:r>
        <w:t>” in an overly broad fashion</w:t>
      </w:r>
      <w:r w:rsidR="00C025E9">
        <w:t xml:space="preserve"> to include “in-kind” support</w:t>
      </w:r>
      <w:r>
        <w:t xml:space="preserve">, the </w:t>
      </w:r>
      <w:r w:rsidR="00C025E9">
        <w:t>FCC’s proposals</w:t>
      </w:r>
      <w:r>
        <w:t xml:space="preserve"> will shift the fair balance between </w:t>
      </w:r>
      <w:r w:rsidR="00C025E9">
        <w:t>cable franchising</w:t>
      </w:r>
      <w:r>
        <w:t xml:space="preserve"> authorities and cable operators and will force communities to choose between franchise fees and PEG channels</w:t>
      </w:r>
      <w:r w:rsidR="0040074B">
        <w:t>,</w:t>
      </w:r>
      <w:r>
        <w:t xml:space="preserve"> </w:t>
      </w:r>
      <w:r w:rsidR="00C025E9">
        <w:t xml:space="preserve">– something that </w:t>
      </w:r>
      <w:r>
        <w:t>was never the intent of the Act.</w:t>
      </w:r>
    </w:p>
    <w:p w14:paraId="368D7A53" w14:textId="77777777" w:rsidR="00724CF2" w:rsidRDefault="00724CF2" w:rsidP="00C06D46">
      <w:pPr>
        <w:pStyle w:val="BlockText"/>
      </w:pPr>
    </w:p>
    <w:p w14:paraId="6C9AA4AE" w14:textId="77777777" w:rsidR="00724CF2" w:rsidRDefault="00724CF2" w:rsidP="00C06D46">
      <w:pPr>
        <w:pStyle w:val="BlockText"/>
      </w:pPr>
      <w:r>
        <w:t>We appreciate your consideration and hope you</w:t>
      </w:r>
      <w:r w:rsidR="009D29A9">
        <w:t xml:space="preserve"> will </w:t>
      </w:r>
      <w:r>
        <w:t>protect PEG channels in our community and others</w:t>
      </w:r>
      <w:r w:rsidR="009D29A9">
        <w:t xml:space="preserve"> by choosing not to adopt many of the proposals in the Further Notice</w:t>
      </w:r>
      <w:r>
        <w:t>.</w:t>
      </w:r>
    </w:p>
    <w:p w14:paraId="03ACA1F3" w14:textId="77777777" w:rsidR="000F76FD" w:rsidRDefault="000F76FD" w:rsidP="00C06D46">
      <w:pPr>
        <w:pStyle w:val="BlockText"/>
      </w:pPr>
    </w:p>
    <w:p w14:paraId="10CD88C6" w14:textId="09771C44" w:rsidR="00724CF2" w:rsidRDefault="00724CF2" w:rsidP="00C06D46">
      <w:pPr>
        <w:pStyle w:val="BlockText"/>
        <w:rPr>
          <w:ins w:id="55" w:author="Microsoft Office User" w:date="2018-11-09T10:07:00Z"/>
        </w:rPr>
      </w:pPr>
      <w:r>
        <w:t>Sincerely,</w:t>
      </w:r>
    </w:p>
    <w:p w14:paraId="39841D4B" w14:textId="1C648FC1" w:rsidR="00447DE2" w:rsidRDefault="00447DE2" w:rsidP="00C06D46">
      <w:pPr>
        <w:pStyle w:val="BlockText"/>
        <w:rPr>
          <w:ins w:id="56" w:author="Microsoft Office User" w:date="2018-11-09T10:07:00Z"/>
        </w:rPr>
      </w:pPr>
    </w:p>
    <w:p w14:paraId="58EB99DB" w14:textId="6705D6D1" w:rsidR="00447DE2" w:rsidRDefault="00447DE2" w:rsidP="00C06D46">
      <w:pPr>
        <w:pStyle w:val="BlockText"/>
      </w:pPr>
      <w:ins w:id="57" w:author="Microsoft Office User" w:date="2018-11-09T10:07:00Z">
        <w:r>
          <w:t xml:space="preserve">Andrea </w:t>
        </w:r>
        <w:proofErr w:type="spellStart"/>
        <w:r>
          <w:t>Santopietro</w:t>
        </w:r>
      </w:ins>
      <w:proofErr w:type="spellEnd"/>
    </w:p>
    <w:p w14:paraId="3804CED3" w14:textId="77777777" w:rsidR="00724CF2" w:rsidRDefault="00724CF2" w:rsidP="00C06D46">
      <w:pPr>
        <w:pStyle w:val="BlockText"/>
      </w:pPr>
    </w:p>
    <w:p w14:paraId="2B7F45A7" w14:textId="77777777" w:rsidR="00C06D46" w:rsidRDefault="00C06D46" w:rsidP="00C06D46">
      <w:pPr>
        <w:pStyle w:val="BlockText"/>
      </w:pPr>
    </w:p>
    <w:p w14:paraId="4C9FD8B5" w14:textId="77777777" w:rsidR="00C06D46" w:rsidRDefault="00C06D46" w:rsidP="00C06D46">
      <w:pPr>
        <w:pStyle w:val="BlockText"/>
      </w:pPr>
      <w:r>
        <w:t xml:space="preserve">CC: </w:t>
      </w:r>
      <w:r>
        <w:tab/>
        <w:t xml:space="preserve">The Honorable Michael </w:t>
      </w:r>
      <w:proofErr w:type="spellStart"/>
      <w:r>
        <w:t>O’R</w:t>
      </w:r>
      <w:r w:rsidR="00D35730">
        <w:t>ie</w:t>
      </w:r>
      <w:r>
        <w:t>lly</w:t>
      </w:r>
      <w:proofErr w:type="spellEnd"/>
      <w:r>
        <w:t>, Commissioner</w:t>
      </w:r>
    </w:p>
    <w:p w14:paraId="2B4964B5" w14:textId="77777777" w:rsidR="00C06D46" w:rsidRPr="00224B56" w:rsidRDefault="00C06D46" w:rsidP="00C06D46">
      <w:pPr>
        <w:pStyle w:val="BlockText"/>
        <w:ind w:left="720"/>
      </w:pPr>
      <w:r>
        <w:t xml:space="preserve">The Honorable Brendan </w:t>
      </w:r>
      <w:proofErr w:type="spellStart"/>
      <w:r>
        <w:t>Carr</w:t>
      </w:r>
      <w:proofErr w:type="spellEnd"/>
      <w:r>
        <w:t>, Commissioner</w:t>
      </w:r>
      <w:r>
        <w:br/>
        <w:t xml:space="preserve">The Honorable Jessica </w:t>
      </w:r>
      <w:proofErr w:type="spellStart"/>
      <w:r>
        <w:t>Rosenworcel</w:t>
      </w:r>
      <w:proofErr w:type="spellEnd"/>
      <w:r>
        <w:t xml:space="preserve">, Commissioner  </w:t>
      </w:r>
    </w:p>
    <w:p w14:paraId="39A93C23" w14:textId="77777777" w:rsidR="00C06D46" w:rsidRDefault="00C06D46" w:rsidP="00C06D46">
      <w:pPr>
        <w:pStyle w:val="BlockText"/>
      </w:pPr>
    </w:p>
    <w:p w14:paraId="2C74D006" w14:textId="77777777" w:rsidR="00C06D46" w:rsidRDefault="00C06D46"/>
    <w:sectPr w:rsidR="00C06D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F39591" w14:textId="77777777" w:rsidR="00300B42" w:rsidRDefault="00300B42" w:rsidP="007322BB">
      <w:pPr>
        <w:spacing w:after="0" w:line="240" w:lineRule="auto"/>
      </w:pPr>
      <w:r>
        <w:separator/>
      </w:r>
    </w:p>
  </w:endnote>
  <w:endnote w:type="continuationSeparator" w:id="0">
    <w:p w14:paraId="4FD309B3" w14:textId="77777777" w:rsidR="00300B42" w:rsidRDefault="00300B42" w:rsidP="00732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A8259C" w14:textId="77777777" w:rsidR="00300B42" w:rsidRDefault="00300B42" w:rsidP="007322BB">
      <w:pPr>
        <w:spacing w:after="0" w:line="240" w:lineRule="auto"/>
      </w:pPr>
      <w:r>
        <w:separator/>
      </w:r>
    </w:p>
  </w:footnote>
  <w:footnote w:type="continuationSeparator" w:id="0">
    <w:p w14:paraId="4961CA21" w14:textId="77777777" w:rsidR="00300B42" w:rsidRDefault="00300B42" w:rsidP="007322BB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360"/>
    <w:rsid w:val="00032619"/>
    <w:rsid w:val="0008642C"/>
    <w:rsid w:val="00087E05"/>
    <w:rsid w:val="000F0E94"/>
    <w:rsid w:val="000F76FD"/>
    <w:rsid w:val="00137267"/>
    <w:rsid w:val="00172D78"/>
    <w:rsid w:val="001A6B65"/>
    <w:rsid w:val="001C6246"/>
    <w:rsid w:val="00226693"/>
    <w:rsid w:val="0024594F"/>
    <w:rsid w:val="002B531B"/>
    <w:rsid w:val="002C4D6B"/>
    <w:rsid w:val="002F09C4"/>
    <w:rsid w:val="00300B42"/>
    <w:rsid w:val="00314DFF"/>
    <w:rsid w:val="0040074B"/>
    <w:rsid w:val="00447DE2"/>
    <w:rsid w:val="004F7EFB"/>
    <w:rsid w:val="0055453F"/>
    <w:rsid w:val="00574EBA"/>
    <w:rsid w:val="006C7569"/>
    <w:rsid w:val="00724CF2"/>
    <w:rsid w:val="007322BB"/>
    <w:rsid w:val="00754360"/>
    <w:rsid w:val="0077416A"/>
    <w:rsid w:val="00774B2F"/>
    <w:rsid w:val="007D2ABF"/>
    <w:rsid w:val="0085254E"/>
    <w:rsid w:val="00880014"/>
    <w:rsid w:val="009D29A9"/>
    <w:rsid w:val="00A03257"/>
    <w:rsid w:val="00B13775"/>
    <w:rsid w:val="00B55BD0"/>
    <w:rsid w:val="00B8039D"/>
    <w:rsid w:val="00C025E9"/>
    <w:rsid w:val="00C06D46"/>
    <w:rsid w:val="00D35730"/>
    <w:rsid w:val="00E801BD"/>
    <w:rsid w:val="00E978A1"/>
    <w:rsid w:val="00EC52C6"/>
    <w:rsid w:val="00F27757"/>
    <w:rsid w:val="00F310DB"/>
    <w:rsid w:val="00FD1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4A3FCF1"/>
  <w15:docId w15:val="{C020465E-C42F-5F4E-A040-16103F6FB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qFormat/>
    <w:rsid w:val="00C06D46"/>
    <w:pPr>
      <w:spacing w:after="0" w:line="240" w:lineRule="auto"/>
    </w:pPr>
    <w:rPr>
      <w:rFonts w:ascii="Times New Roman" w:eastAsiaTheme="minorEastAsia" w:hAnsi="Times New Roman" w:cs="Times New Roman"/>
      <w:i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0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01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322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2BB"/>
  </w:style>
  <w:style w:type="paragraph" w:styleId="Footer">
    <w:name w:val="footer"/>
    <w:basedOn w:val="Normal"/>
    <w:link w:val="FooterChar"/>
    <w:uiPriority w:val="99"/>
    <w:unhideWhenUsed/>
    <w:rsid w:val="007322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Mickey</dc:creator>
  <cp:lastModifiedBy>Microsoft Office User</cp:lastModifiedBy>
  <cp:revision>7</cp:revision>
  <dcterms:created xsi:type="dcterms:W3CDTF">2018-11-09T12:52:00Z</dcterms:created>
  <dcterms:modified xsi:type="dcterms:W3CDTF">2018-11-13T17:53:00Z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S_TRACKING_ID">
    <vt:lpwstr>867bdb00-5482-4a9c-9802-716db67cd826</vt:lpwstr>
  </property>
</Properties>
</file>