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CCF" w:rsidRPr="008052CB" w:rsidRDefault="00273CCF" w:rsidP="00273CCF">
      <w:pPr>
        <w:pStyle w:val="Heading1"/>
        <w:jc w:val="center"/>
        <w:rPr>
          <w:szCs w:val="24"/>
          <w:u w:val="none"/>
        </w:rPr>
      </w:pPr>
      <w:r w:rsidRPr="008052CB">
        <w:rPr>
          <w:szCs w:val="24"/>
          <w:u w:val="none"/>
        </w:rPr>
        <w:t>UNITED STATES OF AMERICA</w:t>
      </w:r>
    </w:p>
    <w:p w:rsidR="00273CCF" w:rsidRPr="008052CB" w:rsidRDefault="00273CCF" w:rsidP="00273CCF">
      <w:pPr>
        <w:jc w:val="center"/>
      </w:pPr>
    </w:p>
    <w:p w:rsidR="00273CCF" w:rsidRPr="00E11F4B" w:rsidRDefault="00273CCF" w:rsidP="00273CCF">
      <w:pPr>
        <w:pStyle w:val="Heading1"/>
        <w:jc w:val="center"/>
        <w:rPr>
          <w:szCs w:val="24"/>
          <w:u w:val="none"/>
        </w:rPr>
      </w:pPr>
      <w:r w:rsidRPr="008052CB">
        <w:rPr>
          <w:szCs w:val="24"/>
          <w:u w:val="none"/>
        </w:rPr>
        <w:t xml:space="preserve">DRAFT </w:t>
      </w:r>
      <w:r w:rsidR="00E11F4B" w:rsidRPr="00E11F4B">
        <w:rPr>
          <w:u w:val="none"/>
        </w:rPr>
        <w:t>PROPOSALS FOR THE WORK OF THE CONFERENCE</w:t>
      </w:r>
    </w:p>
    <w:p w:rsidR="00273CCF" w:rsidRPr="00241F98" w:rsidRDefault="00273CCF" w:rsidP="00273CCF"/>
    <w:p w:rsidR="00273CCF" w:rsidRDefault="00273CCF" w:rsidP="00273CCF">
      <w:pPr>
        <w:rPr>
          <w:bCs/>
        </w:rPr>
      </w:pPr>
      <w:r>
        <w:rPr>
          <w:b/>
          <w:bCs/>
        </w:rPr>
        <w:t>AGENDA ITEM</w:t>
      </w:r>
      <w:r w:rsidRPr="00241F98">
        <w:rPr>
          <w:b/>
          <w:bCs/>
        </w:rPr>
        <w:t xml:space="preserve"> </w:t>
      </w:r>
      <w:r w:rsidR="00657A01">
        <w:rPr>
          <w:b/>
          <w:bCs/>
        </w:rPr>
        <w:t>10</w:t>
      </w:r>
      <w:r w:rsidRPr="00241F98">
        <w:rPr>
          <w:bCs/>
        </w:rPr>
        <w:t>:</w:t>
      </w:r>
      <w:r w:rsidRPr="000B186B">
        <w:rPr>
          <w:bCs/>
        </w:rPr>
        <w:t xml:space="preserve"> </w:t>
      </w:r>
      <w:r w:rsidR="00657A01" w:rsidRPr="003265E7">
        <w:rPr>
          <w:bCs/>
          <w:i/>
        </w:rPr>
        <w:t>to recommend to the Council items for inclusion in the agenda for the next WRC, and to give its views on the preliminary agenda for the subsequent conference and on possible agenda items for future conferences, in accordance with Article 7 of the Convention;</w:t>
      </w:r>
    </w:p>
    <w:p w:rsidR="00657A01" w:rsidRPr="00B40899" w:rsidRDefault="00657A01" w:rsidP="00273CCF">
      <w:pPr>
        <w:rPr>
          <w:bCs/>
        </w:rPr>
      </w:pPr>
    </w:p>
    <w:p w:rsidR="00E11F4B" w:rsidRDefault="00273CCF" w:rsidP="00273CCF">
      <w:r w:rsidRPr="00241F98">
        <w:rPr>
          <w:b/>
          <w:bCs/>
        </w:rPr>
        <w:t>BACKGROUND</w:t>
      </w:r>
      <w:r w:rsidR="00E11F4B">
        <w:rPr>
          <w:b/>
          <w:bCs/>
        </w:rPr>
        <w:t xml:space="preserve"> INFORMATION</w:t>
      </w:r>
      <w:r w:rsidRPr="00241F98">
        <w:t xml:space="preserve">: </w:t>
      </w:r>
    </w:p>
    <w:p w:rsidR="00E11F4B" w:rsidRDefault="00E11F4B" w:rsidP="00273CCF"/>
    <w:p w:rsidR="007A6E94" w:rsidRPr="007A6E94" w:rsidRDefault="007A6E94" w:rsidP="007A6E94">
      <w:pPr>
        <w:tabs>
          <w:tab w:val="left" w:pos="1134"/>
          <w:tab w:val="left" w:pos="1871"/>
          <w:tab w:val="left" w:pos="2268"/>
        </w:tabs>
        <w:overflowPunct w:val="0"/>
        <w:autoSpaceDE w:val="0"/>
        <w:autoSpaceDN w:val="0"/>
        <w:adjustRightInd w:val="0"/>
        <w:spacing w:before="120"/>
        <w:jc w:val="both"/>
        <w:textAlignment w:val="baseline"/>
        <w:rPr>
          <w:szCs w:val="24"/>
        </w:rPr>
      </w:pPr>
      <w:r w:rsidRPr="007A6E94">
        <w:rPr>
          <w:szCs w:val="24"/>
        </w:rPr>
        <w:t xml:space="preserve">Today satellite operators provide a wide range of broadband services to a rapidly growing customer base, with more systems to come before 2019.  Advances in satellite technologies are allowing a variety of new services including innovative broadband, video and mobile services covering all corners of the globe and providing service to places and regions not covered by traditional terrestrial services and that, accordingly, are missing out on the benefits of new and innovative telecommunications services. The fixed-satellite service can support a number of important public interest initiatives including </w:t>
      </w:r>
      <w:proofErr w:type="spellStart"/>
      <w:r w:rsidRPr="007A6E94">
        <w:rPr>
          <w:szCs w:val="24"/>
        </w:rPr>
        <w:t>tele</w:t>
      </w:r>
      <w:proofErr w:type="spellEnd"/>
      <w:r w:rsidRPr="007A6E94">
        <w:rPr>
          <w:szCs w:val="24"/>
        </w:rPr>
        <w:t xml:space="preserve">-health, </w:t>
      </w:r>
      <w:proofErr w:type="spellStart"/>
      <w:r w:rsidRPr="007A6E94">
        <w:rPr>
          <w:szCs w:val="24"/>
        </w:rPr>
        <w:t>tele</w:t>
      </w:r>
      <w:proofErr w:type="spellEnd"/>
      <w:r w:rsidRPr="007A6E94">
        <w:rPr>
          <w:szCs w:val="24"/>
        </w:rPr>
        <w:t xml:space="preserve">-education and public protection and disaster relief.    Just to name a few examples, high throughput satellites are bringing broadband connectivity to rural and remote areas, thereby advancing countries’ broadband objectives.   New state of the art satellites that provide next generation satellite broadband, high quality video programming (including 3D and 4K programming), or the mobile-satellite service using </w:t>
      </w:r>
      <w:proofErr w:type="spellStart"/>
      <w:r w:rsidRPr="007A6E94">
        <w:rPr>
          <w:szCs w:val="24"/>
        </w:rPr>
        <w:t>Ka</w:t>
      </w:r>
      <w:proofErr w:type="spellEnd"/>
      <w:r w:rsidRPr="007A6E94">
        <w:rPr>
          <w:szCs w:val="24"/>
        </w:rPr>
        <w:t>-band frequencies have recently been launched or will be launched shortly.</w:t>
      </w:r>
    </w:p>
    <w:p w:rsidR="007A6E94" w:rsidRPr="007A6E94" w:rsidRDefault="007A6E94" w:rsidP="007A6E94">
      <w:pPr>
        <w:tabs>
          <w:tab w:val="left" w:pos="1134"/>
          <w:tab w:val="left" w:pos="1871"/>
          <w:tab w:val="left" w:pos="2268"/>
        </w:tabs>
        <w:overflowPunct w:val="0"/>
        <w:autoSpaceDE w:val="0"/>
        <w:autoSpaceDN w:val="0"/>
        <w:adjustRightInd w:val="0"/>
        <w:spacing w:before="120"/>
        <w:jc w:val="both"/>
        <w:textAlignment w:val="baseline"/>
        <w:rPr>
          <w:szCs w:val="24"/>
        </w:rPr>
      </w:pPr>
    </w:p>
    <w:p w:rsidR="007A6E94" w:rsidRPr="007A6E94" w:rsidRDefault="007A6E94" w:rsidP="007A6E94">
      <w:pPr>
        <w:tabs>
          <w:tab w:val="left" w:pos="1134"/>
          <w:tab w:val="left" w:pos="1871"/>
          <w:tab w:val="left" w:pos="2268"/>
        </w:tabs>
        <w:overflowPunct w:val="0"/>
        <w:autoSpaceDE w:val="0"/>
        <w:autoSpaceDN w:val="0"/>
        <w:adjustRightInd w:val="0"/>
        <w:spacing w:before="120"/>
        <w:jc w:val="both"/>
        <w:textAlignment w:val="baseline"/>
        <w:rPr>
          <w:szCs w:val="24"/>
        </w:rPr>
      </w:pPr>
      <w:r w:rsidRPr="007A6E94">
        <w:rPr>
          <w:szCs w:val="24"/>
        </w:rPr>
        <w:t xml:space="preserve">This is not by chance; the technological progress in radio communication enables the satellite industry to offer much more capacity today with much less spectrum. This applies to the fixed-satellite service whether operating in the geostationary or non-geostationary orbits.  The satellite industry takes this development into account by using the most spectrum efficient technologies, including advances in spot-beam technologies and frequency re-use.  In addition, for some satellite applications, such as gateways, sharing with </w:t>
      </w:r>
      <w:proofErr w:type="spellStart"/>
      <w:r w:rsidRPr="007A6E94">
        <w:rPr>
          <w:szCs w:val="24"/>
        </w:rPr>
        <w:t>Radiocommunication</w:t>
      </w:r>
      <w:proofErr w:type="spellEnd"/>
      <w:r w:rsidRPr="007A6E94">
        <w:rPr>
          <w:szCs w:val="24"/>
        </w:rPr>
        <w:t xml:space="preserve"> services could be more easily accomplished.  However, even with this efficiency, demand for fixed-satellite service outpaces the spectrum available for this service today.</w:t>
      </w:r>
    </w:p>
    <w:p w:rsidR="007A6E94" w:rsidRPr="007A6E94" w:rsidRDefault="007A6E94" w:rsidP="007A6E94">
      <w:pPr>
        <w:tabs>
          <w:tab w:val="left" w:pos="1134"/>
          <w:tab w:val="left" w:pos="1871"/>
          <w:tab w:val="left" w:pos="2268"/>
        </w:tabs>
        <w:overflowPunct w:val="0"/>
        <w:autoSpaceDE w:val="0"/>
        <w:autoSpaceDN w:val="0"/>
        <w:adjustRightInd w:val="0"/>
        <w:spacing w:before="120"/>
        <w:jc w:val="both"/>
        <w:textAlignment w:val="baseline"/>
        <w:rPr>
          <w:szCs w:val="24"/>
        </w:rPr>
      </w:pPr>
    </w:p>
    <w:p w:rsidR="007A6E94" w:rsidRPr="007A6E94" w:rsidRDefault="007A6E94" w:rsidP="007A6E94">
      <w:pPr>
        <w:tabs>
          <w:tab w:val="left" w:pos="1134"/>
          <w:tab w:val="left" w:pos="1871"/>
          <w:tab w:val="left" w:pos="2268"/>
        </w:tabs>
        <w:overflowPunct w:val="0"/>
        <w:autoSpaceDE w:val="0"/>
        <w:autoSpaceDN w:val="0"/>
        <w:adjustRightInd w:val="0"/>
        <w:spacing w:before="120"/>
        <w:jc w:val="both"/>
        <w:textAlignment w:val="baseline"/>
        <w:rPr>
          <w:szCs w:val="24"/>
        </w:rPr>
      </w:pPr>
      <w:r w:rsidRPr="007A6E94">
        <w:rPr>
          <w:szCs w:val="24"/>
        </w:rPr>
        <w:t xml:space="preserve">Nonetheless, there is growing demand for fixed-satellite service, including broadband and data services which in many rural and remote locations are the only ways of receiving these important communication services,.  Today, with C, Ku and </w:t>
      </w:r>
      <w:proofErr w:type="spellStart"/>
      <w:r w:rsidRPr="007A6E94">
        <w:rPr>
          <w:szCs w:val="24"/>
        </w:rPr>
        <w:t>Ka</w:t>
      </w:r>
      <w:proofErr w:type="spellEnd"/>
      <w:r w:rsidRPr="007A6E94">
        <w:rPr>
          <w:szCs w:val="24"/>
        </w:rPr>
        <w:t xml:space="preserve"> bands reaching capacity, satellite frequencies are heavily used and are nearing saturation for many applications.  Therefore, Satellite operators are seeking access to additional fixed-satellite service spectrum to satisfy existing and anticipated requirements for existing and new services, including broadband services.  In the North America, for instance, over one million and a half customers currently rely on satellite broadband services and that number is growing each day.   </w:t>
      </w:r>
    </w:p>
    <w:p w:rsidR="007A6E94" w:rsidRPr="007A6E94" w:rsidRDefault="007A6E94" w:rsidP="007A6E94">
      <w:pPr>
        <w:tabs>
          <w:tab w:val="left" w:pos="1134"/>
          <w:tab w:val="left" w:pos="1871"/>
          <w:tab w:val="left" w:pos="2268"/>
        </w:tabs>
        <w:overflowPunct w:val="0"/>
        <w:autoSpaceDE w:val="0"/>
        <w:autoSpaceDN w:val="0"/>
        <w:adjustRightInd w:val="0"/>
        <w:spacing w:before="120"/>
        <w:jc w:val="both"/>
        <w:textAlignment w:val="baseline"/>
        <w:rPr>
          <w:szCs w:val="24"/>
        </w:rPr>
      </w:pPr>
    </w:p>
    <w:p w:rsidR="000B03A9" w:rsidRDefault="007A6E94" w:rsidP="00344EE5">
      <w:pPr>
        <w:jc w:val="both"/>
        <w:rPr>
          <w:szCs w:val="24"/>
        </w:rPr>
      </w:pPr>
      <w:r w:rsidRPr="007A6E94">
        <w:rPr>
          <w:szCs w:val="24"/>
        </w:rPr>
        <w:lastRenderedPageBreak/>
        <w:t xml:space="preserve">The </w:t>
      </w:r>
      <w:r>
        <w:rPr>
          <w:szCs w:val="24"/>
        </w:rPr>
        <w:t>United States</w:t>
      </w:r>
      <w:r w:rsidRPr="007A6E94">
        <w:rPr>
          <w:szCs w:val="24"/>
        </w:rPr>
        <w:t xml:space="preserve"> proposes the 37.5-39.5 GHz frequency band for reverse direction operations for gateway earth stations. Other services shall be taken into account and this analysis shall include the possibility of sharing with existing uses of the bands.</w:t>
      </w:r>
    </w:p>
    <w:p w:rsidR="00214443" w:rsidRDefault="00214443" w:rsidP="00344EE5">
      <w:pPr>
        <w:jc w:val="both"/>
        <w:rPr>
          <w:szCs w:val="24"/>
        </w:rPr>
      </w:pPr>
    </w:p>
    <w:p w:rsidR="00344EE5" w:rsidRPr="00344EE5" w:rsidRDefault="00344EE5" w:rsidP="00344EE5">
      <w:pPr>
        <w:jc w:val="both"/>
        <w:rPr>
          <w:szCs w:val="24"/>
        </w:rPr>
      </w:pPr>
      <w:r w:rsidRPr="00344EE5">
        <w:rPr>
          <w:szCs w:val="24"/>
        </w:rPr>
        <w:br w:type="page"/>
      </w:r>
    </w:p>
    <w:p w:rsidR="00344EE5" w:rsidRPr="00344EE5" w:rsidRDefault="00344EE5" w:rsidP="00344EE5">
      <w:pPr>
        <w:jc w:val="both"/>
        <w:rPr>
          <w:szCs w:val="24"/>
        </w:rPr>
      </w:pPr>
    </w:p>
    <w:p w:rsidR="00344EE5" w:rsidRDefault="00344EE5" w:rsidP="00344EE5">
      <w:pPr>
        <w:autoSpaceDE w:val="0"/>
        <w:autoSpaceDN w:val="0"/>
        <w:adjustRightInd w:val="0"/>
        <w:rPr>
          <w:b/>
          <w:szCs w:val="24"/>
          <w:lang w:eastAsia="x-none"/>
        </w:rPr>
      </w:pPr>
      <w:r w:rsidRPr="00111421">
        <w:rPr>
          <w:b/>
          <w:szCs w:val="24"/>
          <w:lang w:eastAsia="x-none"/>
        </w:rPr>
        <w:t>Proposal</w:t>
      </w:r>
      <w:r w:rsidR="00502C21">
        <w:rPr>
          <w:b/>
          <w:szCs w:val="24"/>
          <w:lang w:eastAsia="x-none"/>
        </w:rPr>
        <w:t>s</w:t>
      </w:r>
      <w:r w:rsidRPr="00111421">
        <w:rPr>
          <w:b/>
          <w:szCs w:val="24"/>
          <w:lang w:eastAsia="x-none"/>
        </w:rPr>
        <w:t>:</w:t>
      </w:r>
    </w:p>
    <w:p w:rsidR="00D96C0F" w:rsidRDefault="00D96C0F" w:rsidP="00344EE5">
      <w:pPr>
        <w:autoSpaceDE w:val="0"/>
        <w:autoSpaceDN w:val="0"/>
        <w:adjustRightInd w:val="0"/>
        <w:rPr>
          <w:b/>
          <w:szCs w:val="24"/>
          <w:lang w:eastAsia="x-none"/>
        </w:rPr>
      </w:pPr>
    </w:p>
    <w:p w:rsidR="00D96C0F" w:rsidRDefault="00D96C0F" w:rsidP="00344EE5">
      <w:pPr>
        <w:autoSpaceDE w:val="0"/>
        <w:autoSpaceDN w:val="0"/>
        <w:adjustRightInd w:val="0"/>
        <w:rPr>
          <w:b/>
          <w:szCs w:val="24"/>
          <w:lang w:eastAsia="x-none"/>
        </w:rPr>
      </w:pPr>
    </w:p>
    <w:p w:rsidR="002B33E6" w:rsidRPr="00606072" w:rsidRDefault="002B33E6" w:rsidP="003265E7">
      <w:pPr>
        <w:autoSpaceDE w:val="0"/>
        <w:autoSpaceDN w:val="0"/>
        <w:adjustRightInd w:val="0"/>
        <w:jc w:val="center"/>
        <w:rPr>
          <w:b/>
        </w:rPr>
      </w:pPr>
    </w:p>
    <w:p w:rsidR="00344EE5" w:rsidRDefault="00606072" w:rsidP="00273CCF">
      <w:pPr>
        <w:rPr>
          <w:b/>
        </w:rPr>
      </w:pPr>
      <w:r w:rsidRPr="003265E7">
        <w:rPr>
          <w:b/>
        </w:rPr>
        <w:t>MOD</w:t>
      </w:r>
      <w:r w:rsidRPr="00606072">
        <w:rPr>
          <w:b/>
        </w:rPr>
        <w:tab/>
      </w:r>
      <w:r w:rsidRPr="00606072">
        <w:rPr>
          <w:b/>
        </w:rPr>
        <w:tab/>
        <w:t>USA/</w:t>
      </w:r>
      <w:r w:rsidR="000F17D8">
        <w:rPr>
          <w:b/>
        </w:rPr>
        <w:t>10</w:t>
      </w:r>
      <w:proofErr w:type="gramStart"/>
      <w:r w:rsidRPr="00606072">
        <w:rPr>
          <w:b/>
        </w:rPr>
        <w:t>/</w:t>
      </w:r>
      <w:r w:rsidR="000F17D8">
        <w:rPr>
          <w:b/>
        </w:rPr>
        <w:t>[</w:t>
      </w:r>
      <w:proofErr w:type="gramEnd"/>
      <w:r w:rsidR="007A6E94">
        <w:rPr>
          <w:b/>
        </w:rPr>
        <w:t>38 GHZ FSS</w:t>
      </w:r>
      <w:r w:rsidR="000F17D8">
        <w:rPr>
          <w:b/>
        </w:rPr>
        <w:t>-</w:t>
      </w:r>
      <w:r w:rsidRPr="00606072">
        <w:rPr>
          <w:b/>
        </w:rPr>
        <w:t>1</w:t>
      </w:r>
      <w:r w:rsidR="000F17D8">
        <w:rPr>
          <w:b/>
        </w:rPr>
        <w:t>]</w:t>
      </w:r>
    </w:p>
    <w:p w:rsidR="000F17D8" w:rsidRDefault="000F17D8" w:rsidP="00273CCF">
      <w:pPr>
        <w:rPr>
          <w:b/>
        </w:rPr>
      </w:pPr>
    </w:p>
    <w:p w:rsidR="00FD31A2" w:rsidRPr="00FD31A2" w:rsidRDefault="00FD31A2" w:rsidP="00FD31A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jc w:val="center"/>
        <w:rPr>
          <w:rFonts w:eastAsia="Times New Roman"/>
          <w:bCs/>
          <w:sz w:val="28"/>
          <w:szCs w:val="28"/>
          <w:lang w:val="en-GB"/>
        </w:rPr>
      </w:pPr>
      <w:r w:rsidRPr="00FD31A2">
        <w:rPr>
          <w:rFonts w:eastAsia="Times New Roman"/>
          <w:bCs/>
          <w:sz w:val="28"/>
          <w:szCs w:val="28"/>
          <w:lang w:val="en-GB"/>
        </w:rPr>
        <w:t xml:space="preserve">RESOLUTION </w:t>
      </w:r>
      <w:proofErr w:type="gramStart"/>
      <w:r w:rsidRPr="00FD31A2">
        <w:rPr>
          <w:rFonts w:eastAsia="Times New Roman"/>
          <w:bCs/>
          <w:sz w:val="28"/>
          <w:szCs w:val="28"/>
          <w:lang w:val="en-GB"/>
        </w:rPr>
        <w:t>810  (</w:t>
      </w:r>
      <w:proofErr w:type="gramEnd"/>
      <w:r w:rsidRPr="00FD31A2">
        <w:rPr>
          <w:rFonts w:eastAsia="Times New Roman"/>
          <w:bCs/>
          <w:sz w:val="28"/>
          <w:szCs w:val="28"/>
          <w:lang w:val="en-GB"/>
        </w:rPr>
        <w:t>WRC</w:t>
      </w:r>
      <w:r w:rsidRPr="00FD31A2">
        <w:rPr>
          <w:rFonts w:eastAsia="Times New Roman"/>
          <w:bCs/>
          <w:sz w:val="28"/>
          <w:szCs w:val="28"/>
          <w:lang w:val="en-GB"/>
        </w:rPr>
        <w:noBreakHyphen/>
      </w:r>
      <w:del w:id="0" w:author="Price, Brennan" w:date="2018-09-20T14:35:00Z">
        <w:r w:rsidRPr="00FD31A2" w:rsidDel="006A5F84">
          <w:rPr>
            <w:rFonts w:eastAsia="Times New Roman"/>
            <w:bCs/>
            <w:sz w:val="28"/>
            <w:szCs w:val="28"/>
            <w:lang w:val="en-GB"/>
          </w:rPr>
          <w:delText>15</w:delText>
        </w:r>
      </w:del>
      <w:ins w:id="1" w:author="Price, Brennan" w:date="2018-09-20T14:35:00Z">
        <w:r w:rsidR="006A5F84" w:rsidRPr="00FD31A2">
          <w:rPr>
            <w:rFonts w:eastAsia="Times New Roman"/>
            <w:bCs/>
            <w:sz w:val="28"/>
            <w:szCs w:val="28"/>
            <w:lang w:val="en-GB"/>
          </w:rPr>
          <w:t>1</w:t>
        </w:r>
        <w:r w:rsidR="006A5F84">
          <w:rPr>
            <w:rFonts w:eastAsia="Times New Roman"/>
            <w:bCs/>
            <w:sz w:val="28"/>
            <w:szCs w:val="28"/>
            <w:lang w:val="en-GB"/>
          </w:rPr>
          <w:t>9</w:t>
        </w:r>
      </w:ins>
      <w:r w:rsidRPr="00FD31A2">
        <w:rPr>
          <w:rFonts w:eastAsia="Times New Roman"/>
          <w:bCs/>
          <w:sz w:val="28"/>
          <w:szCs w:val="28"/>
          <w:lang w:val="en-GB"/>
        </w:rPr>
        <w:t>)</w:t>
      </w:r>
    </w:p>
    <w:p w:rsidR="00FD31A2" w:rsidRPr="00FD31A2" w:rsidRDefault="00FD31A2" w:rsidP="00FD31A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rPr>
          <w:rFonts w:eastAsia="Times New Roman"/>
          <w:sz w:val="2"/>
          <w:szCs w:val="20"/>
          <w:lang w:val="en-GB"/>
        </w:rPr>
      </w:pPr>
    </w:p>
    <w:p w:rsidR="00FD31A2" w:rsidRPr="00FD31A2" w:rsidRDefault="00FD31A2" w:rsidP="00FD31A2">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rPr>
          <w:rFonts w:ascii="Times New Roman Bold" w:eastAsiaTheme="minorHAnsi" w:hAnsi="Times New Roman Bold" w:cs="Times New Roman Bold"/>
          <w:b/>
          <w:sz w:val="28"/>
          <w:lang w:val="en-GB"/>
        </w:rPr>
      </w:pPr>
      <w:del w:id="2" w:author="Price, Brennan" w:date="2018-09-19T16:42:00Z">
        <w:r w:rsidRPr="00FD31A2" w:rsidDel="00FD31A2">
          <w:rPr>
            <w:rFonts w:ascii="Times New Roman Bold" w:eastAsiaTheme="minorHAnsi" w:hAnsi="Times New Roman Bold" w:cs="Times New Roman Bold"/>
            <w:b/>
            <w:sz w:val="28"/>
            <w:lang w:val="en-GB"/>
          </w:rPr>
          <w:delText>Preliminary a</w:delText>
        </w:r>
      </w:del>
      <w:ins w:id="3" w:author="Price, Brennan" w:date="2018-09-19T16:42:00Z">
        <w:r>
          <w:rPr>
            <w:rFonts w:ascii="Times New Roman Bold" w:eastAsiaTheme="minorHAnsi" w:hAnsi="Times New Roman Bold" w:cs="Times New Roman Bold"/>
            <w:b/>
            <w:sz w:val="28"/>
            <w:lang w:val="en-GB"/>
          </w:rPr>
          <w:t>A</w:t>
        </w:r>
      </w:ins>
      <w:r w:rsidRPr="00FD31A2">
        <w:rPr>
          <w:rFonts w:ascii="Times New Roman Bold" w:eastAsiaTheme="minorHAnsi" w:hAnsi="Times New Roman Bold" w:cs="Times New Roman Bold"/>
          <w:b/>
          <w:sz w:val="28"/>
          <w:lang w:val="en-GB"/>
        </w:rPr>
        <w:t xml:space="preserve">genda for the 2023 World </w:t>
      </w:r>
      <w:proofErr w:type="spellStart"/>
      <w:r w:rsidRPr="00FD31A2">
        <w:rPr>
          <w:rFonts w:ascii="Times New Roman Bold" w:eastAsiaTheme="minorHAnsi" w:hAnsi="Times New Roman Bold" w:cs="Times New Roman Bold"/>
          <w:b/>
          <w:sz w:val="28"/>
          <w:lang w:val="en-GB"/>
        </w:rPr>
        <w:t>Radiocommunication</w:t>
      </w:r>
      <w:proofErr w:type="spellEnd"/>
      <w:r w:rsidRPr="00FD31A2">
        <w:rPr>
          <w:rFonts w:ascii="Times New Roman Bold" w:eastAsiaTheme="minorHAnsi" w:hAnsi="Times New Roman Bold" w:cs="Times New Roman Bold"/>
          <w:b/>
          <w:sz w:val="28"/>
          <w:lang w:val="en-GB"/>
        </w:rPr>
        <w:t xml:space="preserve"> Conference</w:t>
      </w:r>
    </w:p>
    <w:p w:rsidR="00FD31A2" w:rsidRPr="00FD31A2" w:rsidRDefault="00FD31A2" w:rsidP="00FD31A2">
      <w:pPr>
        <w:tabs>
          <w:tab w:val="clear" w:pos="576"/>
          <w:tab w:val="clear" w:pos="792"/>
          <w:tab w:val="clear" w:pos="1008"/>
          <w:tab w:val="clear" w:pos="1224"/>
          <w:tab w:val="clear" w:pos="1440"/>
          <w:tab w:val="left" w:pos="720"/>
          <w:tab w:val="left" w:pos="1134"/>
          <w:tab w:val="left" w:pos="1871"/>
          <w:tab w:val="left" w:pos="2268"/>
        </w:tabs>
        <w:autoSpaceDN w:val="0"/>
        <w:spacing w:after="147" w:line="247" w:lineRule="auto"/>
        <w:ind w:left="-5" w:hanging="10"/>
        <w:jc w:val="both"/>
        <w:rPr>
          <w:rFonts w:eastAsia="Times New Roman"/>
          <w:color w:val="000000"/>
        </w:rPr>
      </w:pPr>
    </w:p>
    <w:p w:rsidR="00FD31A2" w:rsidRDefault="00FD31A2" w:rsidP="00FD31A2">
      <w:pPr>
        <w:tabs>
          <w:tab w:val="clear" w:pos="576"/>
          <w:tab w:val="clear" w:pos="792"/>
          <w:tab w:val="clear" w:pos="1008"/>
          <w:tab w:val="clear" w:pos="1224"/>
          <w:tab w:val="clear" w:pos="1440"/>
          <w:tab w:val="left" w:pos="720"/>
          <w:tab w:val="left" w:pos="1134"/>
          <w:tab w:val="left" w:pos="1871"/>
          <w:tab w:val="left" w:pos="2268"/>
        </w:tabs>
        <w:autoSpaceDN w:val="0"/>
        <w:spacing w:after="147" w:line="247" w:lineRule="auto"/>
        <w:ind w:left="-5" w:hanging="10"/>
        <w:jc w:val="both"/>
        <w:rPr>
          <w:rFonts w:eastAsia="Times New Roman"/>
          <w:color w:val="000000"/>
        </w:rPr>
      </w:pPr>
      <w:r w:rsidRPr="00FD31A2">
        <w:rPr>
          <w:rFonts w:eastAsia="Times New Roman"/>
          <w:color w:val="000000"/>
        </w:rPr>
        <w:t xml:space="preserve">The World </w:t>
      </w:r>
      <w:proofErr w:type="spellStart"/>
      <w:r w:rsidRPr="00FD31A2">
        <w:rPr>
          <w:rFonts w:eastAsia="Times New Roman"/>
          <w:color w:val="000000"/>
        </w:rPr>
        <w:t>Radiocommunication</w:t>
      </w:r>
      <w:proofErr w:type="spellEnd"/>
      <w:r w:rsidRPr="00FD31A2">
        <w:rPr>
          <w:rFonts w:eastAsia="Times New Roman"/>
          <w:color w:val="000000"/>
        </w:rPr>
        <w:t xml:space="preserve"> Conference (</w:t>
      </w:r>
      <w:proofErr w:type="spellStart"/>
      <w:del w:id="4" w:author="Price, Brennan" w:date="2018-09-19T16:42:00Z">
        <w:r w:rsidRPr="00FD31A2" w:rsidDel="00FD31A2">
          <w:rPr>
            <w:rFonts w:eastAsia="Times New Roman"/>
            <w:color w:val="000000"/>
          </w:rPr>
          <w:delText>Geneva</w:delText>
        </w:r>
      </w:del>
      <w:ins w:id="5" w:author="Price, Brennan" w:date="2018-09-19T16:42:00Z">
        <w:r>
          <w:rPr>
            <w:rFonts w:eastAsia="Times New Roman"/>
            <w:color w:val="000000"/>
          </w:rPr>
          <w:t>Sharm</w:t>
        </w:r>
        <w:proofErr w:type="spellEnd"/>
        <w:r>
          <w:rPr>
            <w:rFonts w:eastAsia="Times New Roman"/>
            <w:color w:val="000000"/>
          </w:rPr>
          <w:t>-el-Sheikh</w:t>
        </w:r>
      </w:ins>
      <w:r w:rsidRPr="00FD31A2">
        <w:rPr>
          <w:rFonts w:eastAsia="Times New Roman"/>
          <w:color w:val="000000"/>
        </w:rPr>
        <w:t xml:space="preserve">, </w:t>
      </w:r>
      <w:del w:id="6" w:author="Price, Brennan" w:date="2018-09-19T16:42:00Z">
        <w:r w:rsidRPr="00FD31A2" w:rsidDel="00FD31A2">
          <w:rPr>
            <w:rFonts w:eastAsia="Times New Roman"/>
            <w:color w:val="000000"/>
          </w:rPr>
          <w:delText>2015</w:delText>
        </w:r>
      </w:del>
      <w:ins w:id="7" w:author="Price, Brennan" w:date="2018-09-19T16:42:00Z">
        <w:r w:rsidRPr="00FD31A2">
          <w:rPr>
            <w:rFonts w:eastAsia="Times New Roman"/>
            <w:color w:val="000000"/>
          </w:rPr>
          <w:t>201</w:t>
        </w:r>
        <w:r>
          <w:rPr>
            <w:rFonts w:eastAsia="Times New Roman"/>
            <w:color w:val="000000"/>
          </w:rPr>
          <w:t>9</w:t>
        </w:r>
      </w:ins>
      <w:r w:rsidRPr="00FD31A2">
        <w:rPr>
          <w:rFonts w:eastAsia="Times New Roman"/>
          <w:color w:val="000000"/>
        </w:rPr>
        <w:t xml:space="preserve">), </w:t>
      </w:r>
    </w:p>
    <w:p w:rsidR="00FD31A2" w:rsidRDefault="00FD31A2" w:rsidP="00FD31A2">
      <w:pPr>
        <w:tabs>
          <w:tab w:val="left" w:pos="720"/>
        </w:tabs>
        <w:spacing w:after="147" w:line="247" w:lineRule="auto"/>
        <w:jc w:val="both"/>
        <w:rPr>
          <w:color w:val="000000"/>
        </w:rPr>
      </w:pPr>
      <w:r>
        <w:rPr>
          <w:color w:val="000000"/>
        </w:rPr>
        <w:t>* * *</w:t>
      </w:r>
    </w:p>
    <w:p w:rsidR="00FD31A2" w:rsidRPr="00FD31A2" w:rsidRDefault="00FD31A2" w:rsidP="00FD31A2">
      <w:pPr>
        <w:keepNext/>
        <w:keepLines/>
        <w:tabs>
          <w:tab w:val="clear" w:pos="576"/>
          <w:tab w:val="clear" w:pos="792"/>
          <w:tab w:val="clear" w:pos="1008"/>
          <w:tab w:val="clear" w:pos="1224"/>
          <w:tab w:val="clear" w:pos="1440"/>
          <w:tab w:val="left" w:pos="720"/>
          <w:tab w:val="left" w:pos="1134"/>
          <w:tab w:val="left" w:pos="1871"/>
          <w:tab w:val="left" w:pos="2268"/>
        </w:tabs>
        <w:autoSpaceDN w:val="0"/>
        <w:spacing w:after="95" w:line="256" w:lineRule="auto"/>
        <w:ind w:left="1128" w:hanging="10"/>
        <w:outlineLvl w:val="0"/>
        <w:rPr>
          <w:rFonts w:eastAsia="Times New Roman"/>
          <w:i/>
          <w:color w:val="000000"/>
        </w:rPr>
      </w:pPr>
      <w:proofErr w:type="gramStart"/>
      <w:r w:rsidRPr="00FD31A2">
        <w:rPr>
          <w:rFonts w:eastAsia="Times New Roman"/>
          <w:i/>
          <w:color w:val="000000"/>
        </w:rPr>
        <w:t>resolves</w:t>
      </w:r>
      <w:proofErr w:type="gramEnd"/>
      <w:r w:rsidRPr="00FD31A2">
        <w:rPr>
          <w:rFonts w:eastAsia="Times New Roman"/>
          <w:i/>
          <w:color w:val="000000"/>
        </w:rPr>
        <w:t xml:space="preserve"> to give the view </w:t>
      </w:r>
    </w:p>
    <w:p w:rsidR="00FD31A2" w:rsidRPr="00FD31A2" w:rsidRDefault="00FD31A2" w:rsidP="00FD31A2">
      <w:pPr>
        <w:tabs>
          <w:tab w:val="clear" w:pos="576"/>
          <w:tab w:val="clear" w:pos="792"/>
          <w:tab w:val="clear" w:pos="1008"/>
          <w:tab w:val="clear" w:pos="1224"/>
          <w:tab w:val="clear" w:pos="1440"/>
          <w:tab w:val="left" w:pos="720"/>
          <w:tab w:val="left" w:pos="1134"/>
          <w:tab w:val="left" w:pos="1871"/>
          <w:tab w:val="left" w:pos="2268"/>
        </w:tabs>
        <w:autoSpaceDN w:val="0"/>
        <w:spacing w:after="109" w:line="247" w:lineRule="auto"/>
        <w:ind w:left="-5" w:hanging="10"/>
        <w:jc w:val="both"/>
        <w:rPr>
          <w:rFonts w:eastAsia="Times New Roman"/>
          <w:color w:val="000000"/>
        </w:rPr>
      </w:pPr>
      <w:proofErr w:type="gramStart"/>
      <w:r w:rsidRPr="00FD31A2">
        <w:rPr>
          <w:rFonts w:eastAsia="Times New Roman"/>
          <w:color w:val="000000"/>
        </w:rPr>
        <w:t>that</w:t>
      </w:r>
      <w:proofErr w:type="gramEnd"/>
      <w:r w:rsidRPr="00FD31A2">
        <w:rPr>
          <w:rFonts w:eastAsia="Times New Roman"/>
          <w:color w:val="000000"/>
        </w:rPr>
        <w:t xml:space="preserve"> the following items should be included in the </w:t>
      </w:r>
      <w:del w:id="8" w:author="Price, Brennan" w:date="2018-09-19T16:49:00Z">
        <w:r w:rsidR="006E5027" w:rsidDel="006E5027">
          <w:rPr>
            <w:rFonts w:eastAsia="Times New Roman"/>
            <w:color w:val="000000"/>
          </w:rPr>
          <w:delText xml:space="preserve">preliminary </w:delText>
        </w:r>
      </w:del>
      <w:r w:rsidRPr="00FD31A2">
        <w:rPr>
          <w:rFonts w:eastAsia="Times New Roman"/>
          <w:color w:val="000000"/>
        </w:rPr>
        <w:t xml:space="preserve">agenda for WRC-23: </w:t>
      </w:r>
    </w:p>
    <w:p w:rsidR="00FD31A2" w:rsidRPr="00FD31A2" w:rsidRDefault="00FD31A2" w:rsidP="00FD31A2">
      <w:pPr>
        <w:pStyle w:val="ListParagraph"/>
        <w:tabs>
          <w:tab w:val="left" w:pos="720"/>
        </w:tabs>
        <w:spacing w:after="147" w:line="247" w:lineRule="auto"/>
        <w:ind w:left="10"/>
        <w:jc w:val="both"/>
        <w:rPr>
          <w:color w:val="000000"/>
        </w:rPr>
      </w:pPr>
      <w:r w:rsidRPr="00FD31A2">
        <w:rPr>
          <w:color w:val="000000"/>
        </w:rPr>
        <w:t>* * *</w:t>
      </w:r>
    </w:p>
    <w:p w:rsidR="006E5027" w:rsidRPr="00FD31A2" w:rsidRDefault="006E5027" w:rsidP="006E5027">
      <w:pPr>
        <w:tabs>
          <w:tab w:val="clear" w:pos="576"/>
          <w:tab w:val="clear" w:pos="792"/>
          <w:tab w:val="clear" w:pos="1008"/>
          <w:tab w:val="clear" w:pos="1224"/>
          <w:tab w:val="clear" w:pos="1440"/>
          <w:tab w:val="left" w:pos="720"/>
          <w:tab w:val="left" w:pos="1134"/>
          <w:tab w:val="left" w:pos="1871"/>
          <w:tab w:val="left" w:pos="2268"/>
        </w:tabs>
        <w:autoSpaceDN w:val="0"/>
        <w:spacing w:after="109" w:line="247" w:lineRule="auto"/>
        <w:ind w:left="-5" w:hanging="10"/>
        <w:jc w:val="both"/>
        <w:rPr>
          <w:rFonts w:eastAsia="Times New Roman"/>
          <w:color w:val="000000"/>
        </w:rPr>
      </w:pPr>
      <w:r>
        <w:rPr>
          <w:rFonts w:eastAsia="Times New Roman"/>
          <w:color w:val="000000"/>
        </w:rPr>
        <w:t>2</w:t>
      </w:r>
      <w:r>
        <w:rPr>
          <w:rFonts w:eastAsia="Times New Roman"/>
          <w:color w:val="000000"/>
        </w:rPr>
        <w:tab/>
      </w:r>
      <w:r w:rsidR="00FD31A2" w:rsidRPr="00FD31A2">
        <w:rPr>
          <w:rFonts w:eastAsia="Times New Roman"/>
          <w:color w:val="000000"/>
        </w:rPr>
        <w:t xml:space="preserve">on the basis of proposals from administrations and the Report of the Conference Preparatory Meeting, and taking account of the results of WRC-19, to consider and take appropriate action in respect of the following items: </w:t>
      </w:r>
    </w:p>
    <w:p w:rsidR="00FD31A2" w:rsidRPr="00FD31A2" w:rsidRDefault="006E5027" w:rsidP="006E5027">
      <w:pPr>
        <w:pStyle w:val="ListParagraph"/>
        <w:tabs>
          <w:tab w:val="left" w:pos="720"/>
        </w:tabs>
        <w:spacing w:after="147" w:line="247" w:lineRule="auto"/>
        <w:ind w:left="10"/>
        <w:jc w:val="both"/>
        <w:rPr>
          <w:color w:val="000000"/>
        </w:rPr>
      </w:pPr>
      <w:r w:rsidRPr="00FD31A2">
        <w:rPr>
          <w:color w:val="000000"/>
        </w:rPr>
        <w:t xml:space="preserve">* </w:t>
      </w:r>
      <w:r>
        <w:rPr>
          <w:color w:val="000000"/>
        </w:rPr>
        <w:t>* *</w:t>
      </w:r>
    </w:p>
    <w:p w:rsidR="006E5027" w:rsidRPr="00FD31A2" w:rsidRDefault="002D2C87" w:rsidP="002D2C87">
      <w:pPr>
        <w:numPr>
          <w:ilvl w:val="1"/>
          <w:numId w:val="7"/>
        </w:numPr>
        <w:tabs>
          <w:tab w:val="clear" w:pos="576"/>
          <w:tab w:val="clear" w:pos="792"/>
          <w:tab w:val="clear" w:pos="1008"/>
          <w:tab w:val="clear" w:pos="1224"/>
          <w:tab w:val="clear" w:pos="1440"/>
          <w:tab w:val="left" w:pos="720"/>
          <w:tab w:val="left" w:pos="1134"/>
          <w:tab w:val="left" w:pos="1871"/>
          <w:tab w:val="left" w:pos="2268"/>
        </w:tabs>
        <w:overflowPunct w:val="0"/>
        <w:autoSpaceDE w:val="0"/>
        <w:autoSpaceDN w:val="0"/>
        <w:adjustRightInd w:val="0"/>
        <w:spacing w:before="120" w:after="109" w:line="247" w:lineRule="auto"/>
        <w:jc w:val="both"/>
        <w:rPr>
          <w:rFonts w:eastAsia="Times New Roman"/>
          <w:color w:val="000000"/>
        </w:rPr>
      </w:pPr>
      <w:r>
        <w:t xml:space="preserve"> </w:t>
      </w:r>
      <w:r>
        <w:rPr>
          <w:sz w:val="23"/>
          <w:szCs w:val="23"/>
        </w:rPr>
        <w:t xml:space="preserve">study of spectrum needs and possible new allocations to the fixed-satellite service in the frequency band 37.5-39.5 GHz (Earth-to-space), in accordance with Resolution </w:t>
      </w:r>
      <w:r>
        <w:rPr>
          <w:b/>
          <w:bCs/>
          <w:sz w:val="23"/>
          <w:szCs w:val="23"/>
        </w:rPr>
        <w:t>161 (WRC-15)</w:t>
      </w:r>
      <w:r>
        <w:rPr>
          <w:sz w:val="23"/>
          <w:szCs w:val="23"/>
        </w:rPr>
        <w:t xml:space="preserve">; </w:t>
      </w:r>
    </w:p>
    <w:p w:rsidR="006E5027" w:rsidRPr="00FD31A2" w:rsidRDefault="006E5027" w:rsidP="006E5027">
      <w:pPr>
        <w:pStyle w:val="ListParagraph"/>
        <w:tabs>
          <w:tab w:val="left" w:pos="720"/>
        </w:tabs>
        <w:spacing w:after="147" w:line="247" w:lineRule="auto"/>
        <w:ind w:left="10"/>
        <w:jc w:val="both"/>
        <w:rPr>
          <w:color w:val="000000"/>
        </w:rPr>
      </w:pPr>
      <w:r w:rsidRPr="00FD31A2">
        <w:rPr>
          <w:color w:val="000000"/>
        </w:rPr>
        <w:t xml:space="preserve">* </w:t>
      </w:r>
      <w:r>
        <w:rPr>
          <w:color w:val="000000"/>
        </w:rPr>
        <w:t>* *</w:t>
      </w:r>
    </w:p>
    <w:p w:rsidR="00723713" w:rsidRDefault="00723713" w:rsidP="00273CCF">
      <w:pPr>
        <w:rPr>
          <w:b/>
        </w:rPr>
      </w:pPr>
    </w:p>
    <w:p w:rsidR="000F17D8" w:rsidRDefault="002D2C87">
      <w:pPr>
        <w:jc w:val="both"/>
        <w:rPr>
          <w:b/>
        </w:rPr>
        <w:pPrChange w:id="9" w:author="Price, Brennan" w:date="2018-10-29T09:45:00Z">
          <w:pPr/>
        </w:pPrChange>
      </w:pPr>
      <w:r>
        <w:rPr>
          <w:b/>
        </w:rPr>
        <w:t>NOC</w:t>
      </w:r>
      <w:r w:rsidR="000F17D8">
        <w:rPr>
          <w:b/>
        </w:rPr>
        <w:tab/>
      </w:r>
      <w:r w:rsidR="000F17D8" w:rsidRPr="00606072">
        <w:rPr>
          <w:b/>
        </w:rPr>
        <w:tab/>
      </w:r>
      <w:r w:rsidR="000F17D8" w:rsidRPr="00606072">
        <w:rPr>
          <w:b/>
        </w:rPr>
        <w:tab/>
        <w:t>USA/</w:t>
      </w:r>
      <w:r w:rsidR="000F17D8">
        <w:rPr>
          <w:b/>
        </w:rPr>
        <w:t>10</w:t>
      </w:r>
      <w:proofErr w:type="gramStart"/>
      <w:r w:rsidR="000F17D8" w:rsidRPr="00606072">
        <w:rPr>
          <w:b/>
        </w:rPr>
        <w:t>/</w:t>
      </w:r>
      <w:r w:rsidR="000F17D8">
        <w:rPr>
          <w:b/>
        </w:rPr>
        <w:t>[</w:t>
      </w:r>
      <w:proofErr w:type="gramEnd"/>
      <w:r>
        <w:rPr>
          <w:b/>
        </w:rPr>
        <w:t>38 GHZ FSS</w:t>
      </w:r>
      <w:r w:rsidR="000F17D8">
        <w:rPr>
          <w:b/>
        </w:rPr>
        <w:t>-2]</w:t>
      </w:r>
    </w:p>
    <w:p w:rsidR="000F17D8" w:rsidRDefault="000F17D8" w:rsidP="00273CCF">
      <w:pPr>
        <w:rPr>
          <w:b/>
        </w:rPr>
      </w:pPr>
    </w:p>
    <w:p w:rsidR="002D2C87" w:rsidRDefault="002D2C87" w:rsidP="002D2C87">
      <w:pPr>
        <w:pStyle w:val="ResNo"/>
        <w:rPr>
          <w:lang w:val="en-US"/>
        </w:rPr>
      </w:pPr>
      <w:bookmarkStart w:id="10" w:name="a"/>
      <w:bookmarkEnd w:id="10"/>
      <w:r w:rsidRPr="002D2C87">
        <w:rPr>
          <w:lang w:val="en-US"/>
        </w:rPr>
        <w:t>RESOLUTION 161 (WRC-15)</w:t>
      </w:r>
    </w:p>
    <w:p w:rsidR="002D2C87" w:rsidRPr="002D2C87" w:rsidRDefault="002D2C87" w:rsidP="002D2C87">
      <w:pPr>
        <w:pStyle w:val="Restitle"/>
        <w:rPr>
          <w:lang w:val="en-US"/>
        </w:rPr>
      </w:pPr>
    </w:p>
    <w:p w:rsidR="002D2C87" w:rsidRDefault="002D2C87" w:rsidP="002D2C87">
      <w:pPr>
        <w:pStyle w:val="Heading1"/>
        <w:jc w:val="center"/>
        <w:rPr>
          <w:b w:val="0"/>
          <w:bCs w:val="0"/>
          <w:sz w:val="28"/>
          <w:szCs w:val="28"/>
        </w:rPr>
      </w:pPr>
      <w:r w:rsidRPr="002D2C87">
        <w:rPr>
          <w:sz w:val="28"/>
          <w:szCs w:val="28"/>
          <w:u w:val="none"/>
        </w:rPr>
        <w:t>Studies relating to spectrum needs and possible allocation of the</w:t>
      </w:r>
    </w:p>
    <w:p w:rsidR="00E472D7" w:rsidRDefault="002D2C87" w:rsidP="002D2C87">
      <w:pPr>
        <w:pStyle w:val="Heading1"/>
        <w:jc w:val="center"/>
        <w:rPr>
          <w:sz w:val="28"/>
          <w:szCs w:val="28"/>
          <w:u w:val="none"/>
        </w:rPr>
      </w:pPr>
      <w:r w:rsidRPr="002D2C87">
        <w:rPr>
          <w:sz w:val="28"/>
          <w:szCs w:val="28"/>
          <w:u w:val="none"/>
        </w:rPr>
        <w:t xml:space="preserve"> </w:t>
      </w:r>
      <w:proofErr w:type="gramStart"/>
      <w:r>
        <w:rPr>
          <w:sz w:val="28"/>
          <w:szCs w:val="28"/>
          <w:u w:val="none"/>
        </w:rPr>
        <w:t>frequency</w:t>
      </w:r>
      <w:proofErr w:type="gramEnd"/>
      <w:r>
        <w:rPr>
          <w:sz w:val="28"/>
          <w:szCs w:val="28"/>
          <w:u w:val="none"/>
        </w:rPr>
        <w:t xml:space="preserve"> </w:t>
      </w:r>
      <w:r w:rsidRPr="002D2C87">
        <w:rPr>
          <w:sz w:val="28"/>
          <w:szCs w:val="28"/>
          <w:u w:val="none"/>
        </w:rPr>
        <w:t>band 37.5-39.5 GHz to the fixed-satellite service</w:t>
      </w:r>
    </w:p>
    <w:p w:rsidR="002D2C87" w:rsidRPr="002D2C87" w:rsidRDefault="002D2C87" w:rsidP="002D2C87"/>
    <w:p w:rsidR="00273CCF" w:rsidRPr="00241F98" w:rsidRDefault="00273CCF" w:rsidP="00273CCF">
      <w:pPr>
        <w:jc w:val="center"/>
      </w:pPr>
      <w:r>
        <w:t>_____________</w:t>
      </w:r>
    </w:p>
    <w:p w:rsidR="00AF7CAA" w:rsidRDefault="00AF7CAA" w:rsidP="00273CCF"/>
    <w:p w:rsidR="00184558" w:rsidRDefault="00184558" w:rsidP="00273CCF"/>
    <w:p w:rsidR="00BB318C" w:rsidRDefault="00BB318C" w:rsidP="002D2C87"/>
    <w:sectPr w:rsidR="00BB318C" w:rsidSect="00D172EC">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18E" w:rsidRDefault="00F4618E">
      <w:r>
        <w:separator/>
      </w:r>
    </w:p>
  </w:endnote>
  <w:endnote w:type="continuationSeparator" w:id="0">
    <w:p w:rsidR="00F4618E" w:rsidRDefault="00F46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662" w:rsidRDefault="00BB06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B0662" w:rsidRDefault="00BB06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1D0" w:rsidRDefault="005561D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1D0" w:rsidRDefault="005561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18E" w:rsidRDefault="00F4618E">
      <w:r>
        <w:separator/>
      </w:r>
    </w:p>
  </w:footnote>
  <w:footnote w:type="continuationSeparator" w:id="0">
    <w:p w:rsidR="00F4618E" w:rsidRDefault="00F461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1D0" w:rsidRDefault="005561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662" w:rsidRDefault="00BB0662" w:rsidP="009E06B6">
    <w:pPr>
      <w:pStyle w:val="Header"/>
    </w:pPr>
    <w:r>
      <w:t>IWG-</w:t>
    </w:r>
    <w:r w:rsidR="00B76E5D">
      <w:t>3</w:t>
    </w:r>
    <w:r>
      <w:t xml:space="preserve"> (</w:t>
    </w:r>
    <w:r w:rsidR="005561D0">
      <w:t>31</w:t>
    </w:r>
    <w:bookmarkStart w:id="11" w:name="_GoBack"/>
    <w:bookmarkEnd w:id="11"/>
    <w:r w:rsidR="00746EF1">
      <w:t>.</w:t>
    </w:r>
    <w:r w:rsidR="002D2C87">
      <w:t>10</w:t>
    </w:r>
    <w:r w:rsidR="00746EF1">
      <w:t>.</w:t>
    </w:r>
    <w:r>
      <w:t>2018</w:t>
    </w:r>
    <w:r w:rsidRPr="009E06B6">
      <w:t>)</w:t>
    </w:r>
  </w:p>
  <w:p w:rsidR="00BB0662" w:rsidRPr="009E06B6" w:rsidRDefault="00BB0662" w:rsidP="009E06B6">
    <w:pPr>
      <w:pStyle w:val="Header"/>
    </w:pPr>
    <w:r>
      <w:t xml:space="preserve">Author: </w:t>
    </w:r>
    <w:r w:rsidR="00657A01">
      <w:t>Brennan Price</w:t>
    </w:r>
  </w:p>
  <w:p w:rsidR="00BB0662" w:rsidRDefault="00BB0662" w:rsidP="009E06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1D0" w:rsidRDefault="005561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43C15"/>
    <w:multiLevelType w:val="hybridMultilevel"/>
    <w:tmpl w:val="81564DB8"/>
    <w:lvl w:ilvl="0" w:tplc="60249FA8">
      <w:start w:val="1"/>
      <w:numFmt w:val="lowerLetter"/>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815890"/>
    <w:multiLevelType w:val="hybridMultilevel"/>
    <w:tmpl w:val="5B681A98"/>
    <w:lvl w:ilvl="0" w:tplc="BED687E8">
      <w:numFmt w:val="bullet"/>
      <w:lvlText w:val=""/>
      <w:lvlJc w:val="left"/>
      <w:pPr>
        <w:ind w:left="345" w:hanging="360"/>
      </w:pPr>
      <w:rPr>
        <w:rFonts w:ascii="Symbol" w:eastAsia="Times New Roman" w:hAnsi="Symbol" w:cs="Times New Roman"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3"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BD215E"/>
    <w:multiLevelType w:val="multilevel"/>
    <w:tmpl w:val="3BBC13D2"/>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4"/>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6" w15:restartNumberingAfterBreak="0">
    <w:nsid w:val="776357C1"/>
    <w:multiLevelType w:val="multilevel"/>
    <w:tmpl w:val="CDA6F200"/>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abstractNum>
  <w:num w:numId="1">
    <w:abstractNumId w:val="1"/>
  </w:num>
  <w:num w:numId="2">
    <w:abstractNumId w:val="4"/>
  </w:num>
  <w:num w:numId="3">
    <w:abstractNumId w:val="3"/>
  </w:num>
  <w:num w:numId="4">
    <w:abstractNumId w:val="0"/>
  </w:num>
  <w:num w:numId="5">
    <w:abstractNumId w:val="2"/>
  </w:num>
  <w:num w:numId="6">
    <w:abstractNumId w:val="6"/>
  </w:num>
  <w:num w:numId="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rice, Brennan">
    <w15:presenceInfo w15:providerId="None" w15:userId="Price, Brenn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CCF"/>
    <w:rsid w:val="000018B5"/>
    <w:rsid w:val="0000266F"/>
    <w:rsid w:val="000118CC"/>
    <w:rsid w:val="00057154"/>
    <w:rsid w:val="0006441B"/>
    <w:rsid w:val="000832F5"/>
    <w:rsid w:val="00096DB1"/>
    <w:rsid w:val="000A3071"/>
    <w:rsid w:val="000B03A9"/>
    <w:rsid w:val="000B2C92"/>
    <w:rsid w:val="000E7A2C"/>
    <w:rsid w:val="000F17D8"/>
    <w:rsid w:val="000F3B4B"/>
    <w:rsid w:val="00104813"/>
    <w:rsid w:val="00111A49"/>
    <w:rsid w:val="0011732D"/>
    <w:rsid w:val="0012275A"/>
    <w:rsid w:val="001345B4"/>
    <w:rsid w:val="001428C7"/>
    <w:rsid w:val="00145BDB"/>
    <w:rsid w:val="001571C1"/>
    <w:rsid w:val="00180628"/>
    <w:rsid w:val="00181D11"/>
    <w:rsid w:val="00184558"/>
    <w:rsid w:val="0019752E"/>
    <w:rsid w:val="001C2491"/>
    <w:rsid w:val="001C4C79"/>
    <w:rsid w:val="001D0465"/>
    <w:rsid w:val="001F5540"/>
    <w:rsid w:val="00200E17"/>
    <w:rsid w:val="00203161"/>
    <w:rsid w:val="00214443"/>
    <w:rsid w:val="00214F1E"/>
    <w:rsid w:val="00222918"/>
    <w:rsid w:val="00231BF8"/>
    <w:rsid w:val="00245849"/>
    <w:rsid w:val="00271477"/>
    <w:rsid w:val="00273CCF"/>
    <w:rsid w:val="00273F96"/>
    <w:rsid w:val="00283C96"/>
    <w:rsid w:val="00293879"/>
    <w:rsid w:val="002A62AA"/>
    <w:rsid w:val="002B33E6"/>
    <w:rsid w:val="002B4426"/>
    <w:rsid w:val="002C055C"/>
    <w:rsid w:val="002C36D7"/>
    <w:rsid w:val="002C3D59"/>
    <w:rsid w:val="002D2C87"/>
    <w:rsid w:val="0030510A"/>
    <w:rsid w:val="003265E7"/>
    <w:rsid w:val="003301A1"/>
    <w:rsid w:val="00344EE5"/>
    <w:rsid w:val="003463C2"/>
    <w:rsid w:val="0035048C"/>
    <w:rsid w:val="0036555D"/>
    <w:rsid w:val="003848AB"/>
    <w:rsid w:val="00393BE0"/>
    <w:rsid w:val="00394129"/>
    <w:rsid w:val="00397132"/>
    <w:rsid w:val="003D6B4A"/>
    <w:rsid w:val="003E6089"/>
    <w:rsid w:val="003F0C79"/>
    <w:rsid w:val="003F52CC"/>
    <w:rsid w:val="00422589"/>
    <w:rsid w:val="00435789"/>
    <w:rsid w:val="00441FFE"/>
    <w:rsid w:val="00443F19"/>
    <w:rsid w:val="00476D47"/>
    <w:rsid w:val="004A5C93"/>
    <w:rsid w:val="004B7CBF"/>
    <w:rsid w:val="004D0CF4"/>
    <w:rsid w:val="004E7F66"/>
    <w:rsid w:val="004F20BA"/>
    <w:rsid w:val="004F6677"/>
    <w:rsid w:val="00502C21"/>
    <w:rsid w:val="005561D0"/>
    <w:rsid w:val="00572109"/>
    <w:rsid w:val="005922E4"/>
    <w:rsid w:val="005A644B"/>
    <w:rsid w:val="005D6997"/>
    <w:rsid w:val="005F49EC"/>
    <w:rsid w:val="00606072"/>
    <w:rsid w:val="006179B3"/>
    <w:rsid w:val="0062379E"/>
    <w:rsid w:val="00637651"/>
    <w:rsid w:val="00657A01"/>
    <w:rsid w:val="00670ACF"/>
    <w:rsid w:val="00690A88"/>
    <w:rsid w:val="00690FB5"/>
    <w:rsid w:val="006A5F84"/>
    <w:rsid w:val="006E5027"/>
    <w:rsid w:val="00702B57"/>
    <w:rsid w:val="00711531"/>
    <w:rsid w:val="00722232"/>
    <w:rsid w:val="007227C7"/>
    <w:rsid w:val="007228A2"/>
    <w:rsid w:val="00723713"/>
    <w:rsid w:val="007319DC"/>
    <w:rsid w:val="007323EF"/>
    <w:rsid w:val="0073564E"/>
    <w:rsid w:val="00746EF1"/>
    <w:rsid w:val="0076425B"/>
    <w:rsid w:val="007726CB"/>
    <w:rsid w:val="00775799"/>
    <w:rsid w:val="007800AD"/>
    <w:rsid w:val="007A5F77"/>
    <w:rsid w:val="007A6E94"/>
    <w:rsid w:val="007B3BCB"/>
    <w:rsid w:val="007D3D2B"/>
    <w:rsid w:val="007E349D"/>
    <w:rsid w:val="007F3F33"/>
    <w:rsid w:val="008072C3"/>
    <w:rsid w:val="00830969"/>
    <w:rsid w:val="00835BE9"/>
    <w:rsid w:val="008416E1"/>
    <w:rsid w:val="0084669D"/>
    <w:rsid w:val="008952AB"/>
    <w:rsid w:val="008A23EF"/>
    <w:rsid w:val="008C3EF5"/>
    <w:rsid w:val="008F5441"/>
    <w:rsid w:val="009012B5"/>
    <w:rsid w:val="00910C23"/>
    <w:rsid w:val="0093527E"/>
    <w:rsid w:val="00936B27"/>
    <w:rsid w:val="00966A22"/>
    <w:rsid w:val="00971A79"/>
    <w:rsid w:val="009E06B6"/>
    <w:rsid w:val="009E33F4"/>
    <w:rsid w:val="009F10B3"/>
    <w:rsid w:val="009F3549"/>
    <w:rsid w:val="009F6963"/>
    <w:rsid w:val="00A047C6"/>
    <w:rsid w:val="00A41752"/>
    <w:rsid w:val="00AA5451"/>
    <w:rsid w:val="00AD1918"/>
    <w:rsid w:val="00AF7CAA"/>
    <w:rsid w:val="00B249FC"/>
    <w:rsid w:val="00B5494E"/>
    <w:rsid w:val="00B6286F"/>
    <w:rsid w:val="00B7591F"/>
    <w:rsid w:val="00B76E5D"/>
    <w:rsid w:val="00B8382F"/>
    <w:rsid w:val="00BB0662"/>
    <w:rsid w:val="00BB318C"/>
    <w:rsid w:val="00BD017C"/>
    <w:rsid w:val="00BE75FD"/>
    <w:rsid w:val="00BE7E61"/>
    <w:rsid w:val="00C0134E"/>
    <w:rsid w:val="00C2762B"/>
    <w:rsid w:val="00C30E21"/>
    <w:rsid w:val="00C46299"/>
    <w:rsid w:val="00C7087E"/>
    <w:rsid w:val="00C920CE"/>
    <w:rsid w:val="00CB6EA2"/>
    <w:rsid w:val="00D06CF1"/>
    <w:rsid w:val="00D172EC"/>
    <w:rsid w:val="00D374A4"/>
    <w:rsid w:val="00D70172"/>
    <w:rsid w:val="00D96C0F"/>
    <w:rsid w:val="00E11F4B"/>
    <w:rsid w:val="00E207CB"/>
    <w:rsid w:val="00E43370"/>
    <w:rsid w:val="00E472D7"/>
    <w:rsid w:val="00EB1FCA"/>
    <w:rsid w:val="00EF2CED"/>
    <w:rsid w:val="00EF473A"/>
    <w:rsid w:val="00F117EB"/>
    <w:rsid w:val="00F175FA"/>
    <w:rsid w:val="00F41774"/>
    <w:rsid w:val="00F4618E"/>
    <w:rsid w:val="00F66D32"/>
    <w:rsid w:val="00F81474"/>
    <w:rsid w:val="00F94D58"/>
    <w:rsid w:val="00FA3EB5"/>
    <w:rsid w:val="00FC393B"/>
    <w:rsid w:val="00FD31A2"/>
    <w:rsid w:val="00FF1BD9"/>
    <w:rsid w:val="00FF48F5"/>
    <w:rsid w:val="00FF7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432622-4FF6-4F5E-8733-840A4B81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C79"/>
    <w:pPr>
      <w:tabs>
        <w:tab w:val="left" w:pos="576"/>
        <w:tab w:val="left" w:pos="792"/>
        <w:tab w:val="left" w:pos="1008"/>
        <w:tab w:val="left" w:pos="1224"/>
        <w:tab w:val="left" w:pos="1440"/>
      </w:tabs>
      <w:spacing w:after="0" w:line="240" w:lineRule="auto"/>
    </w:pPr>
    <w:rPr>
      <w:rFonts w:ascii="Times New Roman" w:eastAsia="Calibri" w:hAnsi="Times New Roman" w:cs="Times New Roman"/>
      <w:sz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273CCF"/>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936B2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273CCF"/>
    <w:rPr>
      <w:rFonts w:ascii="Times New Roman" w:eastAsia="Times New Roman" w:hAnsi="Times New Roman" w:cs="Times New Roman"/>
      <w:b/>
      <w:bCs/>
      <w:sz w:val="24"/>
      <w:szCs w:val="20"/>
      <w:u w:val="single"/>
    </w:rPr>
  </w:style>
  <w:style w:type="paragraph" w:styleId="Header">
    <w:name w:val="header"/>
    <w:basedOn w:val="Normal"/>
    <w:link w:val="HeaderChar"/>
    <w:autoRedefine/>
    <w:uiPriority w:val="99"/>
    <w:rsid w:val="009E06B6"/>
    <w:pPr>
      <w:widowControl w:val="0"/>
      <w:tabs>
        <w:tab w:val="center" w:pos="5076"/>
        <w:tab w:val="left" w:pos="6915"/>
      </w:tabs>
      <w:autoSpaceDE w:val="0"/>
      <w:autoSpaceDN w:val="0"/>
      <w:adjustRightInd w:val="0"/>
      <w:ind w:left="720"/>
      <w:jc w:val="right"/>
    </w:pPr>
    <w:rPr>
      <w:rFonts w:eastAsia="Times New Roman" w:cs="Courier New"/>
      <w:b/>
      <w:noProof/>
      <w:szCs w:val="24"/>
      <w:lang w:val="de-DE"/>
    </w:rPr>
  </w:style>
  <w:style w:type="character" w:customStyle="1" w:styleId="HeaderChar">
    <w:name w:val="Header Char"/>
    <w:basedOn w:val="DefaultParagraphFont"/>
    <w:link w:val="Header"/>
    <w:uiPriority w:val="99"/>
    <w:rsid w:val="009E06B6"/>
    <w:rPr>
      <w:rFonts w:ascii="Times New Roman" w:eastAsia="Times New Roman" w:hAnsi="Times New Roman" w:cs="Courier New"/>
      <w:b/>
      <w:noProof/>
      <w:sz w:val="24"/>
      <w:szCs w:val="24"/>
      <w:lang w:val="de-DE"/>
    </w:rPr>
  </w:style>
  <w:style w:type="paragraph" w:styleId="Footer">
    <w:name w:val="footer"/>
    <w:basedOn w:val="Normal"/>
    <w:link w:val="FooterChar"/>
    <w:rsid w:val="00273CCF"/>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basedOn w:val="DefaultParagraphFont"/>
    <w:link w:val="Footer"/>
    <w:rsid w:val="00273CCF"/>
    <w:rPr>
      <w:rFonts w:ascii="Times New Roman" w:eastAsia="Times New Roman" w:hAnsi="Times New Roman" w:cs="Times New Roman"/>
      <w:sz w:val="24"/>
      <w:szCs w:val="24"/>
    </w:rPr>
  </w:style>
  <w:style w:type="character" w:styleId="PageNumber">
    <w:name w:val="page number"/>
    <w:rsid w:val="00273CCF"/>
    <w:rPr>
      <w:rFonts w:cs="Times New Roman"/>
    </w:rPr>
  </w:style>
  <w:style w:type="table" w:styleId="TableGrid">
    <w:name w:val="Table Grid"/>
    <w:basedOn w:val="TableNormal"/>
    <w:uiPriority w:val="59"/>
    <w:rsid w:val="002B33E6"/>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E7E61"/>
    <w:rPr>
      <w:sz w:val="20"/>
      <w:szCs w:val="20"/>
    </w:rPr>
  </w:style>
  <w:style w:type="character" w:customStyle="1" w:styleId="FootnoteTextChar">
    <w:name w:val="Footnote Text Char"/>
    <w:basedOn w:val="DefaultParagraphFont"/>
    <w:link w:val="FootnoteText"/>
    <w:uiPriority w:val="99"/>
    <w:semiHidden/>
    <w:rsid w:val="00BE7E61"/>
    <w:rPr>
      <w:rFonts w:ascii="Times New Roman" w:eastAsia="Calibri" w:hAnsi="Times New Roman" w:cs="Times New Roman"/>
      <w:sz w:val="20"/>
      <w:szCs w:val="2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
    <w:basedOn w:val="DefaultParagraphFont"/>
    <w:unhideWhenUsed/>
    <w:rsid w:val="00BE7E61"/>
    <w:rPr>
      <w:vertAlign w:val="superscript"/>
    </w:rPr>
  </w:style>
  <w:style w:type="paragraph" w:styleId="BalloonText">
    <w:name w:val="Balloon Text"/>
    <w:basedOn w:val="Normal"/>
    <w:link w:val="BalloonTextChar"/>
    <w:uiPriority w:val="99"/>
    <w:semiHidden/>
    <w:unhideWhenUsed/>
    <w:rsid w:val="009F3549"/>
    <w:rPr>
      <w:rFonts w:ascii="Tahoma" w:hAnsi="Tahoma" w:cs="Tahoma"/>
      <w:sz w:val="16"/>
      <w:szCs w:val="16"/>
    </w:rPr>
  </w:style>
  <w:style w:type="character" w:customStyle="1" w:styleId="BalloonTextChar">
    <w:name w:val="Balloon Text Char"/>
    <w:basedOn w:val="DefaultParagraphFont"/>
    <w:link w:val="BalloonText"/>
    <w:uiPriority w:val="99"/>
    <w:semiHidden/>
    <w:rsid w:val="009F3549"/>
    <w:rPr>
      <w:rFonts w:ascii="Tahoma" w:eastAsia="Calibri" w:hAnsi="Tahoma" w:cs="Tahoma"/>
      <w:sz w:val="16"/>
      <w:szCs w:val="16"/>
    </w:rPr>
  </w:style>
  <w:style w:type="character" w:customStyle="1" w:styleId="Artdef">
    <w:name w:val="Art_def"/>
    <w:basedOn w:val="DefaultParagraphFont"/>
    <w:rsid w:val="00A41752"/>
    <w:rPr>
      <w:rFonts w:ascii="Times New Roman" w:hAnsi="Times New Roman"/>
      <w:b/>
    </w:rPr>
  </w:style>
  <w:style w:type="character" w:customStyle="1" w:styleId="Artref">
    <w:name w:val="Art_ref"/>
    <w:basedOn w:val="DefaultParagraphFont"/>
    <w:rsid w:val="00231BF8"/>
  </w:style>
  <w:style w:type="character" w:customStyle="1" w:styleId="Tablefreq">
    <w:name w:val="Table_freq"/>
    <w:basedOn w:val="DefaultParagraphFont"/>
    <w:rsid w:val="00231BF8"/>
    <w:rPr>
      <w:b/>
      <w:color w:val="auto"/>
      <w:sz w:val="20"/>
    </w:rPr>
  </w:style>
  <w:style w:type="paragraph" w:customStyle="1" w:styleId="TableTextS5">
    <w:name w:val="Table_TextS5"/>
    <w:basedOn w:val="Normal"/>
    <w:rsid w:val="00231BF8"/>
    <w:pPr>
      <w:tabs>
        <w:tab w:val="clear" w:pos="576"/>
        <w:tab w:val="clear" w:pos="792"/>
        <w:tab w:val="clear" w:pos="1008"/>
        <w:tab w:val="clear" w:pos="1224"/>
        <w:tab w:val="clear" w:pos="1440"/>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Tablehead">
    <w:name w:val="Table_head"/>
    <w:basedOn w:val="Normal"/>
    <w:link w:val="TableheadChar"/>
    <w:rsid w:val="00231BF8"/>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231BF8"/>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231BF8"/>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231BF8"/>
    <w:rPr>
      <w:rFonts w:ascii="Times New Roman Bold" w:eastAsia="Times New Roman" w:hAnsi="Times New Roman Bold" w:cs="Times New Roman"/>
      <w:b/>
      <w:sz w:val="20"/>
      <w:szCs w:val="20"/>
      <w:lang w:val="en-GB"/>
    </w:rPr>
  </w:style>
  <w:style w:type="paragraph" w:customStyle="1" w:styleId="Tabletext">
    <w:name w:val="Table_text"/>
    <w:basedOn w:val="Normal"/>
    <w:link w:val="TabletextChar"/>
    <w:rsid w:val="00231BF8"/>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eastAsia="Times New Roman"/>
      <w:sz w:val="20"/>
      <w:szCs w:val="20"/>
      <w:lang w:val="en-GB"/>
    </w:rPr>
  </w:style>
  <w:style w:type="character" w:customStyle="1" w:styleId="TabletextChar">
    <w:name w:val="Table_text Char"/>
    <w:basedOn w:val="DefaultParagraphFont"/>
    <w:link w:val="Tabletext"/>
    <w:rsid w:val="00231BF8"/>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uiPriority w:val="9"/>
    <w:semiHidden/>
    <w:rsid w:val="00936B27"/>
    <w:rPr>
      <w:rFonts w:asciiTheme="majorHAnsi" w:eastAsiaTheme="majorEastAsia" w:hAnsiTheme="majorHAnsi" w:cstheme="majorBidi"/>
      <w:color w:val="2E74B5" w:themeColor="accent1" w:themeShade="BF"/>
      <w:sz w:val="26"/>
      <w:szCs w:val="26"/>
    </w:rPr>
  </w:style>
  <w:style w:type="paragraph" w:customStyle="1" w:styleId="Call">
    <w:name w:val="Call"/>
    <w:basedOn w:val="Normal"/>
    <w:next w:val="Normal"/>
    <w:link w:val="Call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enumlev1">
    <w:name w:val="enumlev1"/>
    <w:basedOn w:val="Normal"/>
    <w:link w:val="enumlev10"/>
    <w:rsid w:val="00936B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paragraph" w:customStyle="1" w:styleId="Equationlegend">
    <w:name w:val="Equation_legend"/>
    <w:basedOn w:val="NormalIndent"/>
    <w:rsid w:val="00936B27"/>
    <w:pPr>
      <w:tabs>
        <w:tab w:val="clear" w:pos="576"/>
        <w:tab w:val="clear" w:pos="792"/>
        <w:tab w:val="clear" w:pos="1008"/>
        <w:tab w:val="clear" w:pos="1224"/>
        <w:tab w:val="clear" w:pos="1440"/>
        <w:tab w:val="right" w:pos="1871"/>
        <w:tab w:val="left" w:pos="2041"/>
      </w:tabs>
      <w:overflowPunct w:val="0"/>
      <w:autoSpaceDE w:val="0"/>
      <w:autoSpaceDN w:val="0"/>
      <w:adjustRightInd w:val="0"/>
      <w:spacing w:before="80"/>
      <w:ind w:left="2041" w:hanging="2041"/>
      <w:textAlignment w:val="baseline"/>
    </w:pPr>
    <w:rPr>
      <w:rFonts w:eastAsia="Times New Roman"/>
      <w:szCs w:val="20"/>
      <w:lang w:val="en-GB"/>
    </w:rPr>
  </w:style>
  <w:style w:type="paragraph" w:customStyle="1" w:styleId="ResNo">
    <w:name w:val="Res_No"/>
    <w:basedOn w:val="Normal"/>
    <w:next w:val="Restitle"/>
    <w:link w:val="ResNo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link w:val="Restitle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customStyle="1" w:styleId="AnnexNo">
    <w:name w:val="Annex_No"/>
    <w:basedOn w:val="Normal"/>
    <w:next w:val="Normal"/>
    <w:link w:val="AnnexNoC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Normalaftertitle">
    <w:name w:val="Normal after title"/>
    <w:basedOn w:val="Normal"/>
    <w:next w:val="Normal"/>
    <w:link w:val="NormalaftertitleChar"/>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Reasons">
    <w:name w:val="Reasons"/>
    <w:basedOn w:val="Normal"/>
    <w:qFormat/>
    <w:rsid w:val="00936B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href">
    <w:name w:val="href"/>
    <w:rsid w:val="00936B27"/>
  </w:style>
  <w:style w:type="paragraph" w:styleId="ListParagraph">
    <w:name w:val="List Paragraph"/>
    <w:basedOn w:val="Normal"/>
    <w:link w:val="ListParagraphChar"/>
    <w:qFormat/>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ind w:left="720"/>
      <w:contextualSpacing/>
      <w:textAlignment w:val="baseline"/>
    </w:pPr>
    <w:rPr>
      <w:rFonts w:eastAsia="Times New Roman"/>
      <w:szCs w:val="20"/>
      <w:lang w:val="en-GB"/>
    </w:rPr>
  </w:style>
  <w:style w:type="character" w:customStyle="1" w:styleId="AnnexNoCar">
    <w:name w:val="Annex_No Car"/>
    <w:link w:val="AnnexNo"/>
    <w:locked/>
    <w:rsid w:val="00936B27"/>
    <w:rPr>
      <w:rFonts w:ascii="Times New Roman" w:eastAsia="Times New Roman" w:hAnsi="Times New Roman" w:cs="Times New Roman"/>
      <w:caps/>
      <w:sz w:val="28"/>
      <w:szCs w:val="20"/>
      <w:lang w:val="en-GB"/>
    </w:rPr>
  </w:style>
  <w:style w:type="character" w:customStyle="1" w:styleId="enumlev10">
    <w:name w:val="enumlev1 Знак"/>
    <w:link w:val="enumlev1"/>
    <w:locked/>
    <w:rsid w:val="00936B27"/>
    <w:rPr>
      <w:rFonts w:ascii="Times New Roman" w:eastAsia="Times New Roman" w:hAnsi="Times New Roman" w:cs="Times New Roman"/>
      <w:sz w:val="24"/>
      <w:szCs w:val="20"/>
      <w:lang w:val="en-GB"/>
    </w:rPr>
  </w:style>
  <w:style w:type="character" w:customStyle="1" w:styleId="CallChar">
    <w:name w:val="Call Char"/>
    <w:basedOn w:val="DefaultParagraphFont"/>
    <w:link w:val="Call"/>
    <w:rsid w:val="00936B27"/>
    <w:rPr>
      <w:rFonts w:ascii="Times New Roman" w:eastAsia="Times New Roman" w:hAnsi="Times New Roman" w:cs="Times New Roman"/>
      <w:i/>
      <w:sz w:val="24"/>
      <w:szCs w:val="20"/>
      <w:lang w:val="en-GB"/>
    </w:rPr>
  </w:style>
  <w:style w:type="character" w:customStyle="1" w:styleId="ListParagraphChar">
    <w:name w:val="List Paragraph Char"/>
    <w:link w:val="ListParagraph"/>
    <w:locked/>
    <w:rsid w:val="00936B27"/>
    <w:rPr>
      <w:rFonts w:ascii="Times New Roman" w:eastAsia="Times New Roman" w:hAnsi="Times New Roman" w:cs="Times New Roman"/>
      <w:sz w:val="24"/>
      <w:szCs w:val="20"/>
      <w:lang w:val="en-GB"/>
    </w:rPr>
  </w:style>
  <w:style w:type="character" w:customStyle="1" w:styleId="NormalaftertitleChar">
    <w:name w:val="Normal after title Char"/>
    <w:basedOn w:val="DefaultParagraphFont"/>
    <w:link w:val="Normalaftertitle"/>
    <w:locked/>
    <w:rsid w:val="00936B27"/>
    <w:rPr>
      <w:rFonts w:ascii="Times New Roman" w:eastAsia="Times New Roman" w:hAnsi="Times New Roman" w:cs="Times New Roman"/>
      <w:sz w:val="24"/>
      <w:szCs w:val="20"/>
      <w:lang w:val="en-GB"/>
    </w:rPr>
  </w:style>
  <w:style w:type="paragraph" w:styleId="NormalIndent">
    <w:name w:val="Normal Indent"/>
    <w:basedOn w:val="Normal"/>
    <w:uiPriority w:val="99"/>
    <w:semiHidden/>
    <w:unhideWhenUsed/>
    <w:rsid w:val="00936B27"/>
    <w:pPr>
      <w:ind w:left="720"/>
    </w:pPr>
  </w:style>
  <w:style w:type="paragraph" w:customStyle="1" w:styleId="Note">
    <w:name w:val="Note"/>
    <w:basedOn w:val="Normal"/>
    <w:next w:val="Normal"/>
    <w:rsid w:val="0084669D"/>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Proposal">
    <w:name w:val="Proposal"/>
    <w:basedOn w:val="Normal"/>
    <w:next w:val="Normal"/>
    <w:link w:val="ProposalChar"/>
    <w:rsid w:val="0084669D"/>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ArtNo">
    <w:name w:val="Art_No"/>
    <w:basedOn w:val="Normal"/>
    <w:next w:val="Normal"/>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rttitle">
    <w:name w:val="Art_title"/>
    <w:basedOn w:val="Normal"/>
    <w:next w:val="Normal"/>
    <w:link w:val="ArttitleCar"/>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locked/>
    <w:rsid w:val="00C0134E"/>
    <w:rPr>
      <w:rFonts w:ascii="Times New Roman" w:eastAsia="Times New Roman" w:hAnsi="Times New Roman" w:cs="Times New Roman"/>
      <w:b/>
      <w:sz w:val="28"/>
      <w:szCs w:val="20"/>
      <w:lang w:val="en-GB"/>
    </w:rPr>
  </w:style>
  <w:style w:type="paragraph" w:customStyle="1" w:styleId="Tablelegend">
    <w:name w:val="Table_legend"/>
    <w:basedOn w:val="Normal"/>
    <w:link w:val="TablelegendChar"/>
    <w:rsid w:val="008416E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pPr>
    <w:rPr>
      <w:rFonts w:eastAsia="Times New Roman"/>
      <w:sz w:val="20"/>
      <w:szCs w:val="20"/>
      <w:lang w:val="en-GB"/>
    </w:rPr>
  </w:style>
  <w:style w:type="character" w:customStyle="1" w:styleId="TablelegendChar">
    <w:name w:val="Table_legend Char"/>
    <w:basedOn w:val="DefaultParagraphFont"/>
    <w:link w:val="Tablelegend"/>
    <w:locked/>
    <w:rsid w:val="008416E1"/>
    <w:rPr>
      <w:rFonts w:ascii="Times New Roman" w:eastAsia="Times New Roman" w:hAnsi="Times New Roman" w:cs="Times New Roman"/>
      <w:sz w:val="20"/>
      <w:szCs w:val="20"/>
      <w:lang w:val="en-GB"/>
    </w:rPr>
  </w:style>
  <w:style w:type="character" w:customStyle="1" w:styleId="ProposalChar">
    <w:name w:val="Proposal Char"/>
    <w:link w:val="Proposal"/>
    <w:rsid w:val="007323EF"/>
    <w:rPr>
      <w:rFonts w:ascii="Times New Roman" w:eastAsia="Times New Roman" w:hAnsi="Times New Roman Bold" w:cs="Times New Roman"/>
      <w:b/>
      <w:sz w:val="24"/>
      <w:szCs w:val="20"/>
      <w:lang w:val="en-GB"/>
    </w:rPr>
  </w:style>
  <w:style w:type="character" w:customStyle="1" w:styleId="RestitleChar">
    <w:name w:val="Res_title Char"/>
    <w:link w:val="Restitle"/>
    <w:locked/>
    <w:rsid w:val="007323EF"/>
    <w:rPr>
      <w:rFonts w:ascii="Times New Roman Bold" w:eastAsia="Times New Roman" w:hAnsi="Times New Roman Bold" w:cs="Times New Roman"/>
      <w:b/>
      <w:sz w:val="28"/>
      <w:szCs w:val="20"/>
      <w:lang w:val="en-GB"/>
    </w:rPr>
  </w:style>
  <w:style w:type="character" w:customStyle="1" w:styleId="ResNoChar">
    <w:name w:val="Res_No Char"/>
    <w:link w:val="ResNo"/>
    <w:rsid w:val="007323EF"/>
    <w:rPr>
      <w:rFonts w:ascii="Times New Roman" w:eastAsia="Times New Roman" w:hAnsi="Times New Roman" w:cs="Times New Roman"/>
      <w:caps/>
      <w:sz w:val="28"/>
      <w:szCs w:val="20"/>
      <w:lang w:val="en-GB"/>
    </w:rPr>
  </w:style>
  <w:style w:type="paragraph" w:customStyle="1" w:styleId="Default">
    <w:name w:val="Default"/>
    <w:rsid w:val="002D2C8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829889">
      <w:bodyDiv w:val="1"/>
      <w:marLeft w:val="0"/>
      <w:marRight w:val="0"/>
      <w:marTop w:val="0"/>
      <w:marBottom w:val="0"/>
      <w:divBdr>
        <w:top w:val="none" w:sz="0" w:space="0" w:color="auto"/>
        <w:left w:val="none" w:sz="0" w:space="0" w:color="auto"/>
        <w:bottom w:val="none" w:sz="0" w:space="0" w:color="auto"/>
        <w:right w:val="none" w:sz="0" w:space="0" w:color="auto"/>
      </w:divBdr>
    </w:div>
    <w:div w:id="102841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25D2C-0B56-4CE7-A8A1-5A0363F7A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621</Words>
  <Characters>3543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4156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Mullinix</dc:creator>
  <cp:lastModifiedBy>Price, Brennan</cp:lastModifiedBy>
  <cp:revision>3</cp:revision>
  <cp:lastPrinted>2018-09-19T21:19:00Z</cp:lastPrinted>
  <dcterms:created xsi:type="dcterms:W3CDTF">2018-10-29T13:48:00Z</dcterms:created>
  <dcterms:modified xsi:type="dcterms:W3CDTF">2018-10-31T17:37:00Z</dcterms:modified>
</cp:coreProperties>
</file>