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75154" w14:textId="77777777" w:rsidR="00A56D4D" w:rsidRPr="00DA1928" w:rsidRDefault="00A56D4D" w:rsidP="00A56D4D">
      <w:pPr>
        <w:widowControl w:val="0"/>
        <w:autoSpaceDE w:val="0"/>
        <w:autoSpaceDN w:val="0"/>
        <w:adjustRightInd w:val="0"/>
        <w:ind w:left="3380"/>
        <w:rPr>
          <w:rFonts w:ascii="Times New Roman" w:eastAsia="Times New Roman" w:hAnsi="Times New Roman" w:cs="Times New Roman"/>
        </w:rPr>
      </w:pPr>
      <w:r w:rsidRPr="00DA1928">
        <w:rPr>
          <w:rFonts w:ascii="Times New Roman" w:eastAsia="Times New Roman" w:hAnsi="Times New Roman" w:cs="Times New Roman"/>
          <w:b/>
          <w:bCs/>
          <w:u w:val="single"/>
        </w:rPr>
        <w:t>Meeting Minutes</w:t>
      </w:r>
    </w:p>
    <w:p w14:paraId="03E7ECB8"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3710337" w14:textId="2F71481D"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Meeting</w:t>
      </w:r>
      <w:r w:rsidR="0082002F" w:rsidRPr="00DA1928">
        <w:rPr>
          <w:rFonts w:ascii="Times New Roman" w:eastAsia="Times New Roman" w:hAnsi="Times New Roman" w:cs="Times New Roman"/>
        </w:rPr>
        <w:t>:</w:t>
      </w:r>
      <w:r w:rsidR="0082002F" w:rsidRPr="00DA1928">
        <w:rPr>
          <w:rFonts w:ascii="Times New Roman" w:eastAsia="Times New Roman" w:hAnsi="Times New Roman" w:cs="Times New Roman"/>
        </w:rPr>
        <w:tab/>
        <w:t>IWG-3</w:t>
      </w:r>
      <w:r w:rsidRPr="00DA1928">
        <w:rPr>
          <w:rFonts w:ascii="Times New Roman" w:eastAsia="Times New Roman" w:hAnsi="Times New Roman" w:cs="Times New Roman"/>
        </w:rPr>
        <w:t xml:space="preserve"> (</w:t>
      </w:r>
      <w:r w:rsidRPr="00FF303D">
        <w:rPr>
          <w:rFonts w:ascii="Times New Roman" w:eastAsia="Times New Roman" w:hAnsi="Times New Roman" w:cs="Times New Roman"/>
        </w:rPr>
        <w:t xml:space="preserve">Meeting </w:t>
      </w:r>
      <w:r w:rsidR="00DD2D94" w:rsidRPr="00FF303D">
        <w:rPr>
          <w:rFonts w:ascii="Times New Roman" w:eastAsia="Times New Roman" w:hAnsi="Times New Roman" w:cs="Times New Roman"/>
        </w:rPr>
        <w:t>1</w:t>
      </w:r>
      <w:r w:rsidR="00701FA2">
        <w:rPr>
          <w:rFonts w:ascii="Times New Roman" w:eastAsia="Times New Roman" w:hAnsi="Times New Roman" w:cs="Times New Roman"/>
        </w:rPr>
        <w:t>7</w:t>
      </w:r>
      <w:r w:rsidRPr="00FF303D">
        <w:rPr>
          <w:rFonts w:ascii="Times New Roman" w:eastAsia="Times New Roman" w:hAnsi="Times New Roman" w:cs="Times New Roman"/>
        </w:rPr>
        <w:t>)</w:t>
      </w:r>
    </w:p>
    <w:p w14:paraId="519553E9"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8C0E018" w14:textId="15072AF8"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Date/Time</w:t>
      </w:r>
      <w:r w:rsidR="00701FA2">
        <w:rPr>
          <w:rFonts w:ascii="Times New Roman" w:eastAsia="Times New Roman" w:hAnsi="Times New Roman" w:cs="Times New Roman"/>
        </w:rPr>
        <w:t>:</w:t>
      </w:r>
      <w:r w:rsidR="00701FA2">
        <w:rPr>
          <w:rFonts w:ascii="Times New Roman" w:eastAsia="Times New Roman" w:hAnsi="Times New Roman" w:cs="Times New Roman"/>
        </w:rPr>
        <w:tab/>
        <w:t>Wedn</w:t>
      </w:r>
      <w:r w:rsidR="007E4ACC">
        <w:rPr>
          <w:rFonts w:ascii="Times New Roman" w:eastAsia="Times New Roman" w:hAnsi="Times New Roman" w:cs="Times New Roman"/>
        </w:rPr>
        <w:t>esday</w:t>
      </w:r>
      <w:r w:rsidRPr="00DA1928">
        <w:rPr>
          <w:rFonts w:ascii="Times New Roman" w:eastAsia="Times New Roman" w:hAnsi="Times New Roman" w:cs="Times New Roman"/>
        </w:rPr>
        <w:t xml:space="preserve">, </w:t>
      </w:r>
      <w:r w:rsidR="00701FA2">
        <w:rPr>
          <w:rFonts w:ascii="Times New Roman" w:eastAsia="Times New Roman" w:hAnsi="Times New Roman" w:cs="Times New Roman"/>
        </w:rPr>
        <w:t>September 19</w:t>
      </w:r>
      <w:r w:rsidR="00DD2D94" w:rsidRPr="00DA1928">
        <w:rPr>
          <w:rFonts w:ascii="Times New Roman" w:eastAsia="Times New Roman" w:hAnsi="Times New Roman" w:cs="Times New Roman"/>
        </w:rPr>
        <w:t>, 2018</w:t>
      </w:r>
      <w:r w:rsidRPr="00DA1928">
        <w:rPr>
          <w:rFonts w:ascii="Times New Roman" w:eastAsia="Times New Roman" w:hAnsi="Times New Roman" w:cs="Times New Roman"/>
        </w:rPr>
        <w:t xml:space="preserve">    1</w:t>
      </w:r>
      <w:r w:rsidR="007E4ACC">
        <w:rPr>
          <w:rFonts w:ascii="Times New Roman" w:eastAsia="Times New Roman" w:hAnsi="Times New Roman" w:cs="Times New Roman"/>
        </w:rPr>
        <w:t>1</w:t>
      </w:r>
      <w:r w:rsidRPr="00DA1928">
        <w:rPr>
          <w:rFonts w:ascii="Times New Roman" w:eastAsia="Times New Roman" w:hAnsi="Times New Roman" w:cs="Times New Roman"/>
        </w:rPr>
        <w:t>:00</w:t>
      </w:r>
      <w:r w:rsidR="007E4ACC">
        <w:rPr>
          <w:rFonts w:ascii="Times New Roman" w:eastAsia="Times New Roman" w:hAnsi="Times New Roman" w:cs="Times New Roman"/>
        </w:rPr>
        <w:t xml:space="preserve"> AM </w:t>
      </w:r>
      <w:r w:rsidRPr="00DA1928">
        <w:rPr>
          <w:rFonts w:ascii="Times New Roman" w:eastAsia="Times New Roman" w:hAnsi="Times New Roman" w:cs="Times New Roman"/>
        </w:rPr>
        <w:t>-</w:t>
      </w:r>
      <w:r w:rsidR="00701FA2">
        <w:rPr>
          <w:rFonts w:ascii="Times New Roman" w:eastAsia="Times New Roman" w:hAnsi="Times New Roman" w:cs="Times New Roman"/>
        </w:rPr>
        <w:t>13</w:t>
      </w:r>
      <w:r w:rsidR="007E4ACC">
        <w:rPr>
          <w:rFonts w:ascii="Times New Roman" w:eastAsia="Times New Roman" w:hAnsi="Times New Roman" w:cs="Times New Roman"/>
        </w:rPr>
        <w:t xml:space="preserve">:00 </w:t>
      </w:r>
      <w:r w:rsidR="00C97F53">
        <w:rPr>
          <w:rFonts w:ascii="Times New Roman" w:eastAsia="Times New Roman" w:hAnsi="Times New Roman" w:cs="Times New Roman"/>
        </w:rPr>
        <w:t xml:space="preserve">PM </w:t>
      </w:r>
      <w:r w:rsidR="00701FA2">
        <w:rPr>
          <w:rFonts w:ascii="Times New Roman" w:eastAsia="Times New Roman" w:hAnsi="Times New Roman" w:cs="Times New Roman"/>
        </w:rPr>
        <w:t>ED</w:t>
      </w:r>
      <w:r w:rsidR="00C97F53" w:rsidRPr="00DA1928">
        <w:rPr>
          <w:rFonts w:ascii="Times New Roman" w:eastAsia="Times New Roman" w:hAnsi="Times New Roman" w:cs="Times New Roman"/>
        </w:rPr>
        <w:t>T</w:t>
      </w:r>
    </w:p>
    <w:p w14:paraId="4A61D960"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6DD1DDB"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Location</w:t>
      </w:r>
      <w:r w:rsidRPr="00DA1928">
        <w:rPr>
          <w:rFonts w:ascii="Times New Roman" w:eastAsia="Times New Roman" w:hAnsi="Times New Roman" w:cs="Times New Roman"/>
        </w:rPr>
        <w:t>:</w:t>
      </w:r>
      <w:r w:rsidRPr="00DA1928">
        <w:rPr>
          <w:rFonts w:ascii="Times New Roman" w:eastAsia="Times New Roman" w:hAnsi="Times New Roman" w:cs="Times New Roman"/>
        </w:rPr>
        <w:tab/>
        <w:t>Conference call</w:t>
      </w:r>
    </w:p>
    <w:p w14:paraId="0BCF1634"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03201645" w14:textId="2E49A14D"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Committee Members &amp; Observers Present</w:t>
      </w:r>
      <w:r w:rsidRPr="00DA1928">
        <w:rPr>
          <w:rFonts w:ascii="Times New Roman" w:eastAsia="Times New Roman" w:hAnsi="Times New Roman" w:cs="Times New Roman"/>
        </w:rPr>
        <w:t>:</w:t>
      </w:r>
      <w:r w:rsidR="00701FA2">
        <w:rPr>
          <w:rFonts w:ascii="Times New Roman" w:eastAsia="Times New Roman" w:hAnsi="Times New Roman" w:cs="Times New Roman"/>
        </w:rPr>
        <w:t xml:space="preserve"> S</w:t>
      </w:r>
      <w:r w:rsidRPr="00DA1928">
        <w:rPr>
          <w:rFonts w:ascii="Times New Roman" w:eastAsia="Times New Roman" w:hAnsi="Times New Roman" w:cs="Times New Roman"/>
        </w:rPr>
        <w:t xml:space="preserve">ee attached Appendix A. </w:t>
      </w:r>
    </w:p>
    <w:p w14:paraId="01030C25"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CF587F6"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FCC Employees Present</w:t>
      </w:r>
      <w:r w:rsidRPr="00DA1928">
        <w:rPr>
          <w:rFonts w:ascii="Times New Roman" w:eastAsia="Times New Roman" w:hAnsi="Times New Roman" w:cs="Times New Roman"/>
        </w:rPr>
        <w:t>:</w:t>
      </w:r>
    </w:p>
    <w:p w14:paraId="226DD2C3"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A3B46F3" w14:textId="77777777" w:rsidR="00A55B73" w:rsidRDefault="00A56D4D"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Michael Mullinix, Designated Federal Official (DFO) for WAC-19</w:t>
      </w:r>
    </w:p>
    <w:p w14:paraId="59BDC097" w14:textId="0BCDC334" w:rsidR="00701FA2" w:rsidRDefault="00701FA2" w:rsidP="00A55B73">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Clay DeCell</w:t>
      </w:r>
    </w:p>
    <w:p w14:paraId="5F9254D8" w14:textId="6FC66878" w:rsidR="00701FA2" w:rsidRPr="00DA1928" w:rsidRDefault="00701FA2" w:rsidP="00A55B73">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Dante Ibarra</w:t>
      </w:r>
    </w:p>
    <w:p w14:paraId="7F1DB662"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1EAD333"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DA1928">
        <w:rPr>
          <w:rFonts w:ascii="Times New Roman" w:eastAsia="Times New Roman" w:hAnsi="Times New Roman" w:cs="Times New Roman"/>
          <w:u w:val="single"/>
        </w:rPr>
        <w:t>Meeting Summary</w:t>
      </w:r>
      <w:r w:rsidRPr="00DA1928">
        <w:rPr>
          <w:rFonts w:ascii="Times New Roman" w:eastAsia="Times New Roman" w:hAnsi="Times New Roman" w:cs="Times New Roman"/>
        </w:rPr>
        <w:t xml:space="preserve">: </w:t>
      </w:r>
    </w:p>
    <w:p w14:paraId="18B52046"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77A3E19D" w14:textId="77777777" w:rsidR="00A56D4D" w:rsidRPr="00DA1928" w:rsidRDefault="0087230C" w:rsidP="0087230C">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Opening Remarks, Introductions, Identification of D</w:t>
      </w:r>
      <w:r w:rsidR="00DD2D94" w:rsidRPr="00DA1928">
        <w:rPr>
          <w:rFonts w:ascii="Times New Roman" w:hAnsi="Times New Roman" w:cs="Times New Roman"/>
          <w:sz w:val="24"/>
          <w:szCs w:val="24"/>
        </w:rPr>
        <w:t xml:space="preserve">FO, volunteer to take minutes </w:t>
      </w:r>
    </w:p>
    <w:p w14:paraId="6513291D" w14:textId="77777777" w:rsidR="00A56D4D" w:rsidRPr="00DA1928"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B1D18B9" w14:textId="13A300DE" w:rsidR="0087230C" w:rsidRPr="00DA1928" w:rsidRDefault="00E5474C" w:rsidP="00DA1928">
      <w:pPr>
        <w:widowControl w:val="0"/>
        <w:overflowPunct w:val="0"/>
        <w:autoSpaceDE w:val="0"/>
        <w:autoSpaceDN w:val="0"/>
        <w:adjustRightInd w:val="0"/>
        <w:ind w:left="677" w:right="677"/>
        <w:jc w:val="both"/>
        <w:rPr>
          <w:rFonts w:ascii="Times New Roman" w:eastAsia="Times New Roman" w:hAnsi="Times New Roman" w:cs="Times New Roman"/>
        </w:rPr>
      </w:pPr>
      <w:r>
        <w:rPr>
          <w:rFonts w:ascii="Times New Roman" w:eastAsia="Times New Roman" w:hAnsi="Times New Roman" w:cs="Times New Roman"/>
        </w:rPr>
        <w:t>Jack Wengryniuk, Chair of IWG-3</w:t>
      </w:r>
      <w:r w:rsidR="007E4ACC">
        <w:rPr>
          <w:rFonts w:ascii="Times New Roman" w:eastAsia="Times New Roman" w:hAnsi="Times New Roman" w:cs="Times New Roman"/>
        </w:rPr>
        <w:t xml:space="preserve">, </w:t>
      </w:r>
      <w:r w:rsidR="0087230C" w:rsidRPr="00DA1928">
        <w:rPr>
          <w:rFonts w:ascii="Times New Roman" w:eastAsia="Times New Roman" w:hAnsi="Times New Roman" w:cs="Times New Roman"/>
        </w:rPr>
        <w:t xml:space="preserve">opened the </w:t>
      </w:r>
      <w:r w:rsidR="001C65E9" w:rsidRPr="00DA1928">
        <w:rPr>
          <w:rFonts w:ascii="Times New Roman" w:eastAsia="Times New Roman" w:hAnsi="Times New Roman" w:cs="Times New Roman"/>
        </w:rPr>
        <w:t xml:space="preserve">meeting </w:t>
      </w:r>
      <w:r>
        <w:rPr>
          <w:rFonts w:ascii="Times New Roman" w:eastAsia="Times New Roman" w:hAnsi="Times New Roman" w:cs="Times New Roman"/>
        </w:rPr>
        <w:t>with a statement of objectives for the meeting and asked all participants to introduce themselves</w:t>
      </w:r>
      <w:r w:rsidR="00F55915">
        <w:rPr>
          <w:rFonts w:ascii="Times New Roman" w:eastAsia="Times New Roman" w:hAnsi="Times New Roman" w:cs="Times New Roman"/>
        </w:rPr>
        <w:t>.  Participation of a DFO was confirmed. As no participant was willing to volunteer to take minutes, the Chairman resigned himself to this task</w:t>
      </w:r>
      <w:r w:rsidR="0087230C" w:rsidRPr="00DA1928">
        <w:rPr>
          <w:rFonts w:ascii="Times New Roman" w:eastAsia="Times New Roman" w:hAnsi="Times New Roman" w:cs="Times New Roman"/>
        </w:rPr>
        <w:t>.</w:t>
      </w:r>
    </w:p>
    <w:p w14:paraId="164A4D39"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3B813948" w14:textId="77777777" w:rsidR="00A56D4D" w:rsidRPr="00DA1928" w:rsidRDefault="00DD2D94" w:rsidP="00DD2D94">
      <w:pPr>
        <w:pStyle w:val="ListParagraph"/>
        <w:numPr>
          <w:ilvl w:val="0"/>
          <w:numId w:val="1"/>
        </w:numPr>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Approval of Agenda </w:t>
      </w:r>
    </w:p>
    <w:p w14:paraId="677F541F" w14:textId="77777777" w:rsidR="00A56D4D" w:rsidRPr="00DA1928"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1ACB28B8" w14:textId="0D161B41" w:rsidR="00DD2D94" w:rsidRPr="00DA1928" w:rsidRDefault="00DD2D94" w:rsidP="00DD2D94">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DA1928">
        <w:rPr>
          <w:rFonts w:ascii="Times New Roman" w:eastAsia="Times New Roman" w:hAnsi="Times New Roman" w:cs="Times New Roman"/>
          <w:sz w:val="24"/>
          <w:szCs w:val="24"/>
        </w:rPr>
        <w:t>The agenda in</w:t>
      </w:r>
      <w:r w:rsidRPr="00DA1928">
        <w:rPr>
          <w:rFonts w:ascii="Times New Roman" w:hAnsi="Times New Roman" w:cs="Times New Roman"/>
          <w:sz w:val="24"/>
          <w:szCs w:val="24"/>
        </w:rPr>
        <w:t xml:space="preserve"> Document</w:t>
      </w:r>
      <w:r w:rsidRPr="00DA1928">
        <w:rPr>
          <w:rFonts w:ascii="Times New Roman" w:hAnsi="Times New Roman" w:cs="Times New Roman"/>
          <w:b/>
          <w:sz w:val="24"/>
          <w:szCs w:val="24"/>
        </w:rPr>
        <w:t xml:space="preserve"> </w:t>
      </w:r>
      <w:r w:rsidRPr="00FF303D">
        <w:rPr>
          <w:rFonts w:ascii="Times New Roman" w:hAnsi="Times New Roman" w:cs="Times New Roman"/>
          <w:sz w:val="24"/>
          <w:szCs w:val="24"/>
        </w:rPr>
        <w:t>IWG-3/0</w:t>
      </w:r>
      <w:r w:rsidR="00501251">
        <w:rPr>
          <w:rFonts w:ascii="Times New Roman" w:hAnsi="Times New Roman" w:cs="Times New Roman"/>
          <w:sz w:val="24"/>
          <w:szCs w:val="24"/>
        </w:rPr>
        <w:t>55r1</w:t>
      </w:r>
      <w:r w:rsidR="00DA1928" w:rsidRPr="00FF303D">
        <w:rPr>
          <w:rFonts w:ascii="Times New Roman" w:hAnsi="Times New Roman" w:cs="Times New Roman"/>
          <w:sz w:val="24"/>
          <w:szCs w:val="24"/>
        </w:rPr>
        <w:t xml:space="preserve"> </w:t>
      </w:r>
      <w:r w:rsidRPr="00DA1928">
        <w:rPr>
          <w:rFonts w:ascii="Times New Roman" w:hAnsi="Times New Roman" w:cs="Times New Roman"/>
          <w:sz w:val="24"/>
          <w:szCs w:val="24"/>
        </w:rPr>
        <w:t xml:space="preserve">was approved. </w:t>
      </w:r>
    </w:p>
    <w:p w14:paraId="7EE5CD31" w14:textId="77777777" w:rsidR="00E7233D" w:rsidRPr="00DA1928"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50FDD366" w14:textId="04D45DB2" w:rsidR="00A56D4D" w:rsidRPr="00DA1928" w:rsidRDefault="00DD2D94" w:rsidP="00DD2D94">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DA1928">
        <w:rPr>
          <w:rFonts w:ascii="Times New Roman" w:hAnsi="Times New Roman" w:cs="Times New Roman"/>
          <w:sz w:val="24"/>
          <w:szCs w:val="24"/>
        </w:rPr>
        <w:t xml:space="preserve">Approval of minutes from </w:t>
      </w:r>
      <w:r w:rsidR="00501251">
        <w:rPr>
          <w:rFonts w:ascii="Times New Roman" w:hAnsi="Times New Roman" w:cs="Times New Roman"/>
          <w:sz w:val="24"/>
          <w:szCs w:val="24"/>
        </w:rPr>
        <w:t>six</w:t>
      </w:r>
      <w:r w:rsidR="004E39E2">
        <w:rPr>
          <w:rFonts w:ascii="Times New Roman" w:hAnsi="Times New Roman" w:cs="Times New Roman"/>
          <w:sz w:val="24"/>
          <w:szCs w:val="24"/>
        </w:rPr>
        <w:t>t</w:t>
      </w:r>
      <w:r w:rsidRPr="00DA1928">
        <w:rPr>
          <w:rFonts w:ascii="Times New Roman" w:hAnsi="Times New Roman" w:cs="Times New Roman"/>
          <w:sz w:val="24"/>
          <w:szCs w:val="24"/>
        </w:rPr>
        <w:t>eenth IWG-3 meeting</w:t>
      </w:r>
      <w:r w:rsidR="00A56D4D" w:rsidRPr="00DA1928">
        <w:rPr>
          <w:rFonts w:ascii="Times New Roman" w:hAnsi="Times New Roman" w:cs="Times New Roman"/>
          <w:sz w:val="24"/>
          <w:szCs w:val="24"/>
        </w:rPr>
        <w:t xml:space="preserve">: </w:t>
      </w:r>
    </w:p>
    <w:p w14:paraId="34A3E0F9" w14:textId="77777777" w:rsidR="00A56D4D" w:rsidRPr="00DA1928"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DA1928">
        <w:rPr>
          <w:rFonts w:ascii="Times New Roman" w:hAnsi="Times New Roman" w:cs="Times New Roman"/>
          <w:sz w:val="24"/>
          <w:szCs w:val="24"/>
        </w:rPr>
        <w:tab/>
      </w:r>
    </w:p>
    <w:p w14:paraId="0DFA8009" w14:textId="4570CDFC" w:rsidR="00E7233D" w:rsidRPr="0072703D" w:rsidRDefault="00A56D4D" w:rsidP="00FF303D">
      <w:pPr>
        <w:ind w:left="709"/>
        <w:jc w:val="both"/>
        <w:rPr>
          <w:rFonts w:ascii="Times New Roman" w:hAnsi="Times New Roman" w:cs="Times New Roman"/>
          <w:b/>
        </w:rPr>
      </w:pPr>
      <w:r w:rsidRPr="00DA1928">
        <w:rPr>
          <w:rFonts w:ascii="Times New Roman" w:eastAsia="Times New Roman" w:hAnsi="Times New Roman" w:cs="Times New Roman"/>
        </w:rPr>
        <w:t xml:space="preserve">The minutes of the </w:t>
      </w:r>
      <w:r w:rsidR="00E7233D" w:rsidRPr="00DA1928">
        <w:rPr>
          <w:rFonts w:ascii="Times New Roman" w:eastAsia="Times New Roman" w:hAnsi="Times New Roman" w:cs="Times New Roman"/>
        </w:rPr>
        <w:t>previous</w:t>
      </w:r>
      <w:r w:rsidRPr="00DA1928">
        <w:rPr>
          <w:rFonts w:ascii="Times New Roman" w:eastAsia="Times New Roman" w:hAnsi="Times New Roman" w:cs="Times New Roman"/>
        </w:rPr>
        <w:t xml:space="preserve"> meeting as contained in </w:t>
      </w:r>
      <w:r w:rsidR="00DD2D94" w:rsidRPr="00FF303D">
        <w:rPr>
          <w:rFonts w:ascii="Times New Roman" w:hAnsi="Times New Roman" w:cs="Times New Roman"/>
        </w:rPr>
        <w:t>IWG-3/0</w:t>
      </w:r>
      <w:r w:rsidR="00501251">
        <w:rPr>
          <w:rFonts w:ascii="Times New Roman" w:hAnsi="Times New Roman" w:cs="Times New Roman"/>
        </w:rPr>
        <w:t>54r1</w:t>
      </w:r>
      <w:r w:rsidR="007E4ACC">
        <w:rPr>
          <w:rFonts w:ascii="Times New Roman" w:hAnsi="Times New Roman" w:cs="Times New Roman"/>
        </w:rPr>
        <w:t xml:space="preserve"> </w:t>
      </w:r>
      <w:r w:rsidRPr="0072703D">
        <w:rPr>
          <w:rFonts w:ascii="Times New Roman" w:eastAsia="Times New Roman" w:hAnsi="Times New Roman" w:cs="Times New Roman"/>
        </w:rPr>
        <w:t xml:space="preserve">were </w:t>
      </w:r>
      <w:r w:rsidR="0087230C" w:rsidRPr="0072703D">
        <w:rPr>
          <w:rFonts w:ascii="Times New Roman" w:eastAsia="Times New Roman" w:hAnsi="Times New Roman" w:cs="Times New Roman"/>
        </w:rPr>
        <w:t>approved</w:t>
      </w:r>
      <w:r w:rsidR="00FF303D">
        <w:rPr>
          <w:rFonts w:ascii="Times New Roman" w:eastAsia="Times New Roman" w:hAnsi="Times New Roman" w:cs="Times New Roman"/>
        </w:rPr>
        <w:t xml:space="preserve"> without comment</w:t>
      </w:r>
      <w:r w:rsidR="0087230C" w:rsidRPr="0072703D">
        <w:rPr>
          <w:rFonts w:ascii="Times New Roman" w:eastAsia="Times New Roman" w:hAnsi="Times New Roman" w:cs="Times New Roman"/>
        </w:rPr>
        <w:t>.</w:t>
      </w:r>
      <w:r w:rsidR="00DD2D94" w:rsidRPr="0072703D">
        <w:rPr>
          <w:rFonts w:ascii="Times New Roman" w:hAnsi="Times New Roman" w:cs="Times New Roman"/>
        </w:rPr>
        <w:t xml:space="preserve"> </w:t>
      </w:r>
    </w:p>
    <w:p w14:paraId="5E0E88FF"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6EAA9386" w14:textId="77777777" w:rsidR="00DD2D94" w:rsidRPr="00DA1928" w:rsidRDefault="00DD2D94" w:rsidP="00DD2D94">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DA1928">
        <w:rPr>
          <w:rFonts w:ascii="Times New Roman" w:hAnsi="Times New Roman" w:cs="Times New Roman"/>
          <w:sz w:val="24"/>
          <w:szCs w:val="24"/>
        </w:rPr>
        <w:t>Other meetings of interest since last meeting of IWG-3</w:t>
      </w:r>
    </w:p>
    <w:p w14:paraId="20EA634F" w14:textId="77777777" w:rsidR="001C65E9" w:rsidRPr="00DA1928" w:rsidRDefault="001C65E9" w:rsidP="001C65E9">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AF08944" w14:textId="5CDCA186" w:rsidR="007A5E3A" w:rsidRDefault="00501251" w:rsidP="00DD2D94">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No meetings were identified since the last meeting of IWG-3 on 4 September</w:t>
      </w:r>
      <w:r w:rsidR="004E39E2">
        <w:rPr>
          <w:rFonts w:ascii="Times New Roman" w:eastAsia="Times New Roman" w:hAnsi="Times New Roman" w:cs="Times New Roman"/>
          <w:sz w:val="24"/>
          <w:szCs w:val="24"/>
        </w:rPr>
        <w:t xml:space="preserve">.  </w:t>
      </w:r>
    </w:p>
    <w:p w14:paraId="58CEDF0D" w14:textId="77777777" w:rsidR="004E39E2" w:rsidRPr="00DA1928" w:rsidRDefault="004E39E2" w:rsidP="00DD2D94">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B692631" w14:textId="4738C5FC" w:rsidR="00686FCC" w:rsidRDefault="00DD2D94" w:rsidP="00501251">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Current status of WRC-19 AIs under IWG-3 and discussion of draft proposals</w:t>
      </w:r>
    </w:p>
    <w:p w14:paraId="68103CC5" w14:textId="77777777" w:rsidR="00501251" w:rsidRPr="00501251" w:rsidRDefault="00501251" w:rsidP="00501251">
      <w:pPr>
        <w:pStyle w:val="ListParagraph"/>
        <w:rPr>
          <w:rFonts w:ascii="Times New Roman" w:hAnsi="Times New Roman" w:cs="Times New Roman"/>
          <w:sz w:val="24"/>
          <w:szCs w:val="24"/>
        </w:rPr>
      </w:pPr>
    </w:p>
    <w:p w14:paraId="1E09465A" w14:textId="0A802B45" w:rsidR="00052EDA" w:rsidRDefault="00501251" w:rsidP="00501251">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 xml:space="preserve">Agenda Item 1.5: </w:t>
      </w:r>
      <w:r>
        <w:rPr>
          <w:rFonts w:ascii="Times New Roman" w:hAnsi="Times New Roman" w:cs="Times New Roman"/>
          <w:sz w:val="24"/>
          <w:szCs w:val="24"/>
        </w:rPr>
        <w:t>As a consequence of discussions at the last meeting and other off-line discussions it was understood that there would not be consensus on a single proposal for this agenda item. As such, there were three different versions of proposals to consider that would represent Views A, B and C. The View A proposal</w:t>
      </w:r>
      <w:r w:rsidR="00744213">
        <w:rPr>
          <w:rFonts w:ascii="Times New Roman" w:hAnsi="Times New Roman" w:cs="Times New Roman"/>
          <w:sz w:val="24"/>
          <w:szCs w:val="24"/>
        </w:rPr>
        <w:t xml:space="preserve"> was the one</w:t>
      </w:r>
      <w:r>
        <w:rPr>
          <w:rFonts w:ascii="Times New Roman" w:hAnsi="Times New Roman" w:cs="Times New Roman"/>
          <w:sz w:val="24"/>
          <w:szCs w:val="24"/>
        </w:rPr>
        <w:t xml:space="preserve"> originally developed by </w:t>
      </w:r>
      <w:proofErr w:type="spellStart"/>
      <w:r>
        <w:rPr>
          <w:rFonts w:ascii="Times New Roman" w:hAnsi="Times New Roman" w:cs="Times New Roman"/>
          <w:sz w:val="24"/>
          <w:szCs w:val="24"/>
        </w:rPr>
        <w:t>Viasat</w:t>
      </w:r>
      <w:proofErr w:type="spellEnd"/>
      <w:r>
        <w:rPr>
          <w:rFonts w:ascii="Times New Roman" w:hAnsi="Times New Roman" w:cs="Times New Roman"/>
          <w:sz w:val="24"/>
          <w:szCs w:val="24"/>
        </w:rPr>
        <w:t xml:space="preserve"> and Chris Hofer introduced some small changes to that document (IWG-3_051R3). </w:t>
      </w:r>
      <w:r w:rsidR="00052EDA">
        <w:rPr>
          <w:rFonts w:ascii="Times New Roman" w:hAnsi="Times New Roman" w:cs="Times New Roman"/>
          <w:sz w:val="24"/>
          <w:szCs w:val="24"/>
        </w:rPr>
        <w:t xml:space="preserve">Some of the same concerns previously expressed were reiterated at the meeting, </w:t>
      </w:r>
      <w:r w:rsidR="00052EDA">
        <w:rPr>
          <w:rFonts w:ascii="Times New Roman" w:hAnsi="Times New Roman" w:cs="Times New Roman"/>
          <w:sz w:val="24"/>
          <w:szCs w:val="24"/>
        </w:rPr>
        <w:lastRenderedPageBreak/>
        <w:t>but understanding that this proposal would represent View A there was no attempt made to change the document.</w:t>
      </w:r>
    </w:p>
    <w:p w14:paraId="379FD3FE" w14:textId="54B53B77" w:rsidR="00744213" w:rsidRDefault="00052EDA" w:rsidP="00744213">
      <w:pPr>
        <w:pStyle w:val="ListParagraph"/>
        <w:ind w:firstLine="720"/>
        <w:jc w:val="both"/>
        <w:rPr>
          <w:rFonts w:ascii="Times New Roman" w:hAnsi="Times New Roman" w:cs="Times New Roman"/>
          <w:sz w:val="24"/>
          <w:szCs w:val="24"/>
        </w:rPr>
      </w:pPr>
      <w:r>
        <w:rPr>
          <w:rFonts w:ascii="Times New Roman" w:hAnsi="Times New Roman" w:cs="Times New Roman"/>
          <w:sz w:val="24"/>
          <w:szCs w:val="24"/>
        </w:rPr>
        <w:t>The View B proposal (document IWG-3_056), developed by Intel, was in</w:t>
      </w:r>
      <w:r w:rsidR="00744213">
        <w:rPr>
          <w:rFonts w:ascii="Times New Roman" w:hAnsi="Times New Roman" w:cs="Times New Roman"/>
          <w:sz w:val="24"/>
          <w:szCs w:val="24"/>
        </w:rPr>
        <w:t xml:space="preserve">troduced by Jayne Stancavage. </w:t>
      </w:r>
      <w:r>
        <w:rPr>
          <w:rFonts w:ascii="Times New Roman" w:hAnsi="Times New Roman" w:cs="Times New Roman"/>
          <w:sz w:val="24"/>
          <w:szCs w:val="24"/>
        </w:rPr>
        <w:t>Some comments and questions for clarification were asked after the introduction which were addressed</w:t>
      </w:r>
      <w:r w:rsidR="00744213">
        <w:rPr>
          <w:rFonts w:ascii="Times New Roman" w:hAnsi="Times New Roman" w:cs="Times New Roman"/>
          <w:sz w:val="24"/>
          <w:szCs w:val="24"/>
        </w:rPr>
        <w:t>, along with one correction,</w:t>
      </w:r>
      <w:r>
        <w:rPr>
          <w:rFonts w:ascii="Times New Roman" w:hAnsi="Times New Roman" w:cs="Times New Roman"/>
          <w:sz w:val="24"/>
          <w:szCs w:val="24"/>
        </w:rPr>
        <w:t xml:space="preserve"> by Ms. Stancavage. As with the View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proposal, with the understanding that this proposal would represent View B</w:t>
      </w:r>
      <w:r w:rsidR="00744213">
        <w:rPr>
          <w:rFonts w:ascii="Times New Roman" w:hAnsi="Times New Roman" w:cs="Times New Roman"/>
          <w:sz w:val="24"/>
          <w:szCs w:val="24"/>
        </w:rPr>
        <w:t>,</w:t>
      </w:r>
      <w:r>
        <w:rPr>
          <w:rFonts w:ascii="Times New Roman" w:hAnsi="Times New Roman" w:cs="Times New Roman"/>
          <w:sz w:val="24"/>
          <w:szCs w:val="24"/>
        </w:rPr>
        <w:t xml:space="preserve"> there was no attempt made to change the document. </w:t>
      </w:r>
    </w:p>
    <w:p w14:paraId="51F844CE" w14:textId="44B2DF27" w:rsidR="00501251" w:rsidRDefault="00744213" w:rsidP="00744213">
      <w:pPr>
        <w:pStyle w:val="ListParagraph"/>
        <w:ind w:firstLine="720"/>
        <w:jc w:val="both"/>
        <w:rPr>
          <w:rFonts w:ascii="Times New Roman" w:hAnsi="Times New Roman" w:cs="Times New Roman"/>
          <w:sz w:val="24"/>
          <w:szCs w:val="24"/>
        </w:rPr>
      </w:pPr>
      <w:r>
        <w:rPr>
          <w:rFonts w:ascii="Times New Roman" w:hAnsi="Times New Roman" w:cs="Times New Roman"/>
          <w:sz w:val="24"/>
          <w:szCs w:val="24"/>
        </w:rPr>
        <w:t>The View C proposal (document IWG-3_057), developed by Iridium, was introduced by Damon Ladson. As with the other cases, some comments and questions for clarification were asked after the introduction which were addressed by Mr. Ladson. One error in the proposal was also identified which Mr. Ladson acknowledged and would correct. As with the other two cases, with the understanding that this proposal would represent View C, there was no attempt made to change the document.</w:t>
      </w:r>
      <w:r w:rsidR="00052EDA">
        <w:rPr>
          <w:rFonts w:ascii="Times New Roman" w:hAnsi="Times New Roman" w:cs="Times New Roman"/>
          <w:sz w:val="24"/>
          <w:szCs w:val="24"/>
        </w:rPr>
        <w:t xml:space="preserve"> </w:t>
      </w:r>
    </w:p>
    <w:p w14:paraId="1D27BC21" w14:textId="30F04A56" w:rsidR="00744213" w:rsidRPr="00501251" w:rsidRDefault="00744213" w:rsidP="007C087B">
      <w:pPr>
        <w:pStyle w:val="ListParagraph"/>
        <w:ind w:firstLine="720"/>
        <w:jc w:val="both"/>
        <w:rPr>
          <w:rFonts w:ascii="Times New Roman" w:hAnsi="Times New Roman" w:cs="Times New Roman"/>
          <w:sz w:val="24"/>
          <w:szCs w:val="24"/>
        </w:rPr>
      </w:pPr>
      <w:r>
        <w:rPr>
          <w:rFonts w:ascii="Times New Roman" w:hAnsi="Times New Roman" w:cs="Times New Roman"/>
          <w:sz w:val="24"/>
          <w:szCs w:val="24"/>
        </w:rPr>
        <w:t xml:space="preserve">Some support was expressed for all three views/proposals and the Chair pointed out that narrative text that explained each of the three views would be needed as part of the cover document for these three proposals at the WAC.  The proponents to each view could be added to that narrative text. It was agreed that this narrative text would be sent directly to Michael Mullinix, our DFO, by 12:00 EDT Friday September 21, with copies sent to the supporting entities for each view.  </w:t>
      </w:r>
    </w:p>
    <w:p w14:paraId="2A4C2D03" w14:textId="77777777" w:rsidR="001B1FD9" w:rsidRPr="00DA1928" w:rsidRDefault="001B1FD9" w:rsidP="001B1FD9">
      <w:pPr>
        <w:pStyle w:val="ListParagraph"/>
        <w:ind w:left="2160"/>
        <w:rPr>
          <w:rFonts w:ascii="Times New Roman" w:hAnsi="Times New Roman" w:cs="Times New Roman"/>
          <w:sz w:val="24"/>
          <w:szCs w:val="24"/>
        </w:rPr>
      </w:pPr>
    </w:p>
    <w:p w14:paraId="2EDD14D3" w14:textId="6DC409BA" w:rsidR="00757A00" w:rsidRPr="00757A00" w:rsidRDefault="001C65E9" w:rsidP="00757A00">
      <w:pPr>
        <w:pStyle w:val="ListParagraph"/>
        <w:numPr>
          <w:ilvl w:val="0"/>
          <w:numId w:val="3"/>
        </w:numPr>
        <w:jc w:val="both"/>
        <w:rPr>
          <w:rFonts w:ascii="Times New Roman" w:hAnsi="Times New Roman" w:cs="Times New Roman"/>
          <w:sz w:val="24"/>
          <w:szCs w:val="24"/>
          <w:rPrChange w:id="0" w:author="John Wengryniuk" w:date="2018-09-27T15:31:00Z">
            <w:rPr/>
          </w:rPrChange>
        </w:rPr>
        <w:pPrChange w:id="1" w:author="John Wengryniuk" w:date="2018-09-27T15:31:00Z">
          <w:pPr>
            <w:pStyle w:val="ListParagraph"/>
            <w:numPr>
              <w:numId w:val="3"/>
            </w:numPr>
            <w:ind w:left="714" w:hanging="357"/>
            <w:jc w:val="both"/>
          </w:pPr>
        </w:pPrChange>
      </w:pPr>
      <w:r w:rsidRPr="00DA1928">
        <w:rPr>
          <w:rFonts w:ascii="Times New Roman" w:hAnsi="Times New Roman" w:cs="Times New Roman"/>
          <w:sz w:val="24"/>
          <w:szCs w:val="24"/>
        </w:rPr>
        <w:t>Agenda Item 1.6</w:t>
      </w:r>
      <w:r w:rsidR="0001182D" w:rsidRPr="00DA1928">
        <w:rPr>
          <w:rFonts w:ascii="Times New Roman" w:hAnsi="Times New Roman" w:cs="Times New Roman"/>
          <w:sz w:val="24"/>
          <w:szCs w:val="24"/>
        </w:rPr>
        <w:t>:</w:t>
      </w:r>
      <w:r w:rsidR="00DA1928" w:rsidRPr="00DA1928">
        <w:rPr>
          <w:rFonts w:ascii="Times New Roman" w:hAnsi="Times New Roman" w:cs="Times New Roman"/>
          <w:sz w:val="24"/>
          <w:szCs w:val="24"/>
        </w:rPr>
        <w:t xml:space="preserve"> Alex Epshteyn, Boeing</w:t>
      </w:r>
      <w:r w:rsidR="00FF303D">
        <w:rPr>
          <w:rFonts w:ascii="Times New Roman" w:hAnsi="Times New Roman" w:cs="Times New Roman"/>
          <w:sz w:val="24"/>
          <w:szCs w:val="24"/>
        </w:rPr>
        <w:t xml:space="preserve">, introduced </w:t>
      </w:r>
      <w:r w:rsidR="0017362F">
        <w:rPr>
          <w:rFonts w:ascii="Times New Roman" w:hAnsi="Times New Roman" w:cs="Times New Roman"/>
          <w:sz w:val="24"/>
          <w:szCs w:val="24"/>
        </w:rPr>
        <w:t>the latest version of document IWG-3_042 (the 9-19</w:t>
      </w:r>
      <w:r w:rsidR="00904F10">
        <w:rPr>
          <w:rFonts w:ascii="Times New Roman" w:hAnsi="Times New Roman" w:cs="Times New Roman"/>
          <w:sz w:val="24"/>
          <w:szCs w:val="24"/>
        </w:rPr>
        <w:t>-</w:t>
      </w:r>
      <w:r w:rsidR="00FF303D">
        <w:rPr>
          <w:rFonts w:ascii="Times New Roman" w:hAnsi="Times New Roman" w:cs="Times New Roman"/>
          <w:sz w:val="24"/>
          <w:szCs w:val="24"/>
        </w:rPr>
        <w:t>18</w:t>
      </w:r>
      <w:r w:rsidR="0017362F">
        <w:rPr>
          <w:rFonts w:ascii="Times New Roman" w:hAnsi="Times New Roman" w:cs="Times New Roman"/>
          <w:sz w:val="24"/>
          <w:szCs w:val="24"/>
        </w:rPr>
        <w:t xml:space="preserve"> version)</w:t>
      </w:r>
      <w:r w:rsidR="00DA1928" w:rsidRPr="00DA1928">
        <w:rPr>
          <w:rFonts w:ascii="Times New Roman" w:hAnsi="Times New Roman" w:cs="Times New Roman"/>
          <w:sz w:val="24"/>
          <w:szCs w:val="24"/>
        </w:rPr>
        <w:t xml:space="preserve">. </w:t>
      </w:r>
      <w:r w:rsidR="0017362F">
        <w:rPr>
          <w:rFonts w:ascii="Times New Roman" w:hAnsi="Times New Roman" w:cs="Times New Roman"/>
          <w:sz w:val="24"/>
          <w:szCs w:val="24"/>
        </w:rPr>
        <w:t xml:space="preserve">There were a number of revisions made in this version and Mr. Epshteyn walked the meeting through those changes. </w:t>
      </w:r>
      <w:r w:rsidR="00D95B3E">
        <w:rPr>
          <w:rFonts w:ascii="Times New Roman" w:hAnsi="Times New Roman" w:cs="Times New Roman"/>
          <w:sz w:val="24"/>
          <w:szCs w:val="24"/>
        </w:rPr>
        <w:t>Mr. Epshteyn indica</w:t>
      </w:r>
      <w:r w:rsidR="009957D0">
        <w:rPr>
          <w:rFonts w:ascii="Times New Roman" w:hAnsi="Times New Roman" w:cs="Times New Roman"/>
          <w:sz w:val="24"/>
          <w:szCs w:val="24"/>
        </w:rPr>
        <w:t xml:space="preserve">ted that there was still an ongoing discussion on a point raised by Inmarsat on how to deal with the primary MSS allocation at 39.5-40.5 GHz. It was expected that this issue could be agreed very soon </w:t>
      </w:r>
      <w:r w:rsidR="00AC7455">
        <w:rPr>
          <w:rFonts w:ascii="Times New Roman" w:hAnsi="Times New Roman" w:cs="Times New Roman"/>
          <w:sz w:val="24"/>
          <w:szCs w:val="24"/>
        </w:rPr>
        <w:t xml:space="preserve">such that the proposal could be sent to FCC by </w:t>
      </w:r>
      <w:r w:rsidR="009957D0">
        <w:rPr>
          <w:rFonts w:ascii="Times New Roman" w:hAnsi="Times New Roman" w:cs="Times New Roman"/>
          <w:sz w:val="24"/>
          <w:szCs w:val="24"/>
        </w:rPr>
        <w:t>12:00 Friday the 21</w:t>
      </w:r>
      <w:r w:rsidR="009957D0" w:rsidRPr="009957D0">
        <w:rPr>
          <w:rFonts w:ascii="Times New Roman" w:hAnsi="Times New Roman" w:cs="Times New Roman"/>
          <w:sz w:val="24"/>
          <w:szCs w:val="24"/>
          <w:vertAlign w:val="superscript"/>
        </w:rPr>
        <w:t>st</w:t>
      </w:r>
      <w:r w:rsidR="009957D0">
        <w:rPr>
          <w:rFonts w:ascii="Times New Roman" w:hAnsi="Times New Roman" w:cs="Times New Roman"/>
          <w:sz w:val="24"/>
          <w:szCs w:val="24"/>
        </w:rPr>
        <w:t xml:space="preserve">. Chris Hofer of </w:t>
      </w:r>
      <w:proofErr w:type="spellStart"/>
      <w:r w:rsidR="009957D0">
        <w:rPr>
          <w:rFonts w:ascii="Times New Roman" w:hAnsi="Times New Roman" w:cs="Times New Roman"/>
          <w:sz w:val="24"/>
          <w:szCs w:val="24"/>
        </w:rPr>
        <w:t>Viasat</w:t>
      </w:r>
      <w:proofErr w:type="spellEnd"/>
      <w:del w:id="2" w:author="John Wengryniuk" w:date="2018-09-27T10:49:00Z">
        <w:r w:rsidR="009957D0" w:rsidDel="00AE54FF">
          <w:rPr>
            <w:rFonts w:ascii="Times New Roman" w:hAnsi="Times New Roman" w:cs="Times New Roman"/>
            <w:sz w:val="24"/>
            <w:szCs w:val="24"/>
          </w:rPr>
          <w:delText xml:space="preserve"> also</w:delText>
        </w:r>
      </w:del>
      <w:r w:rsidR="009957D0">
        <w:rPr>
          <w:rFonts w:ascii="Times New Roman" w:hAnsi="Times New Roman" w:cs="Times New Roman"/>
          <w:sz w:val="24"/>
          <w:szCs w:val="24"/>
        </w:rPr>
        <w:t xml:space="preserve"> indicated that </w:t>
      </w:r>
      <w:proofErr w:type="spellStart"/>
      <w:r w:rsidR="009957D0">
        <w:rPr>
          <w:rFonts w:ascii="Times New Roman" w:hAnsi="Times New Roman" w:cs="Times New Roman"/>
          <w:sz w:val="24"/>
          <w:szCs w:val="24"/>
        </w:rPr>
        <w:t>Viasat</w:t>
      </w:r>
      <w:proofErr w:type="spellEnd"/>
      <w:r w:rsidR="009957D0">
        <w:rPr>
          <w:rFonts w:ascii="Times New Roman" w:hAnsi="Times New Roman" w:cs="Times New Roman"/>
          <w:sz w:val="24"/>
          <w:szCs w:val="24"/>
        </w:rPr>
        <w:t xml:space="preserve"> continues to have concerns about </w:t>
      </w:r>
      <w:ins w:id="3" w:author="John Wengryniuk" w:date="2018-09-27T10:50:00Z">
        <w:r w:rsidR="00AE54FF">
          <w:rPr>
            <w:rFonts w:ascii="Times New Roman" w:hAnsi="Times New Roman" w:cs="Times New Roman"/>
            <w:sz w:val="24"/>
            <w:szCs w:val="24"/>
          </w:rPr>
          <w:t xml:space="preserve">how NGSO aggregate limits will realistically protect GSO systems. </w:t>
        </w:r>
      </w:ins>
      <w:del w:id="4" w:author="John Wengryniuk" w:date="2018-09-27T10:50:00Z">
        <w:r w:rsidR="009957D0" w:rsidDel="00AE54FF">
          <w:rPr>
            <w:rFonts w:ascii="Times New Roman" w:hAnsi="Times New Roman" w:cs="Times New Roman"/>
            <w:sz w:val="24"/>
            <w:szCs w:val="24"/>
          </w:rPr>
          <w:delText>enforcement of aggregate NGSO FSS</w:delText>
        </w:r>
      </w:del>
      <w:del w:id="5" w:author="John Wengryniuk" w:date="2018-09-27T10:51:00Z">
        <w:r w:rsidR="009957D0" w:rsidDel="00AE54FF">
          <w:rPr>
            <w:rFonts w:ascii="Times New Roman" w:hAnsi="Times New Roman" w:cs="Times New Roman"/>
            <w:sz w:val="24"/>
            <w:szCs w:val="24"/>
          </w:rPr>
          <w:delText xml:space="preserve"> interference levels</w:delText>
        </w:r>
      </w:del>
      <w:ins w:id="6" w:author="John Wengryniuk" w:date="2018-09-27T10:51:00Z">
        <w:r w:rsidR="00AE54FF" w:rsidRPr="00AE54FF">
          <w:rPr>
            <w:rFonts w:ascii="Times New Roman" w:hAnsi="Times New Roman" w:cs="Times New Roman"/>
            <w:sz w:val="24"/>
            <w:szCs w:val="24"/>
          </w:rPr>
          <w:t xml:space="preserve"> </w:t>
        </w:r>
        <w:r w:rsidR="00AE54FF">
          <w:rPr>
            <w:rFonts w:ascii="Times New Roman" w:hAnsi="Times New Roman" w:cs="Times New Roman"/>
            <w:sz w:val="24"/>
            <w:szCs w:val="24"/>
          </w:rPr>
          <w:t xml:space="preserve">Therefore, </w:t>
        </w:r>
        <w:proofErr w:type="spellStart"/>
        <w:r w:rsidR="00AE54FF">
          <w:rPr>
            <w:rFonts w:ascii="Times New Roman" w:hAnsi="Times New Roman" w:cs="Times New Roman"/>
            <w:sz w:val="24"/>
            <w:szCs w:val="24"/>
          </w:rPr>
          <w:t>Viasat</w:t>
        </w:r>
        <w:proofErr w:type="spellEnd"/>
        <w:r w:rsidR="00AE54FF">
          <w:rPr>
            <w:rFonts w:ascii="Times New Roman" w:hAnsi="Times New Roman" w:cs="Times New Roman"/>
            <w:sz w:val="24"/>
            <w:szCs w:val="24"/>
          </w:rPr>
          <w:t xml:space="preserve"> recommends that the existing Radio Regulations not be changed unless and until this issue is resolved.</w:t>
        </w:r>
      </w:ins>
      <w:del w:id="7" w:author="John Wengryniuk" w:date="2018-09-27T10:51:00Z">
        <w:r w:rsidR="009957D0" w:rsidDel="00AE54FF">
          <w:rPr>
            <w:rFonts w:ascii="Times New Roman" w:hAnsi="Times New Roman" w:cs="Times New Roman"/>
            <w:sz w:val="24"/>
            <w:szCs w:val="24"/>
          </w:rPr>
          <w:delText xml:space="preserve"> and</w:delText>
        </w:r>
      </w:del>
      <w:r w:rsidR="009957D0">
        <w:rPr>
          <w:rFonts w:ascii="Times New Roman" w:hAnsi="Times New Roman" w:cs="Times New Roman"/>
          <w:sz w:val="24"/>
          <w:szCs w:val="24"/>
        </w:rPr>
        <w:t xml:space="preserve"> </w:t>
      </w:r>
      <w:proofErr w:type="spellStart"/>
      <w:ins w:id="8" w:author="John Wengryniuk" w:date="2018-09-27T10:51:00Z">
        <w:r w:rsidR="00AE54FF">
          <w:rPr>
            <w:rFonts w:ascii="Times New Roman" w:hAnsi="Times New Roman" w:cs="Times New Roman"/>
            <w:sz w:val="24"/>
            <w:szCs w:val="24"/>
          </w:rPr>
          <w:t>Viasat</w:t>
        </w:r>
        <w:proofErr w:type="spellEnd"/>
        <w:r w:rsidR="00AE54FF">
          <w:rPr>
            <w:rFonts w:ascii="Times New Roman" w:hAnsi="Times New Roman" w:cs="Times New Roman"/>
            <w:sz w:val="24"/>
            <w:szCs w:val="24"/>
          </w:rPr>
          <w:t xml:space="preserve"> </w:t>
        </w:r>
      </w:ins>
      <w:r w:rsidR="009957D0">
        <w:rPr>
          <w:rFonts w:ascii="Times New Roman" w:hAnsi="Times New Roman" w:cs="Times New Roman"/>
          <w:sz w:val="24"/>
          <w:szCs w:val="24"/>
        </w:rPr>
        <w:t>asked that the following statement be included in the minutes: “</w:t>
      </w:r>
      <w:proofErr w:type="spellStart"/>
      <w:ins w:id="9" w:author="John Wengryniuk" w:date="2018-09-27T10:51:00Z">
        <w:r w:rsidR="00AE54FF" w:rsidRPr="00AE54FF">
          <w:rPr>
            <w:rFonts w:ascii="Times New Roman" w:hAnsi="Times New Roman" w:cs="Times New Roman"/>
            <w:i/>
            <w:sz w:val="24"/>
            <w:szCs w:val="24"/>
            <w:rPrChange w:id="10" w:author="John Wengryniuk" w:date="2018-09-27T10:52:00Z">
              <w:rPr>
                <w:rFonts w:ascii="Times New Roman" w:hAnsi="Times New Roman" w:cs="Times New Roman"/>
                <w:sz w:val="24"/>
                <w:szCs w:val="24"/>
              </w:rPr>
            </w:rPrChange>
          </w:rPr>
          <w:t>Viasat</w:t>
        </w:r>
        <w:proofErr w:type="spellEnd"/>
        <w:r w:rsidR="00AE54FF" w:rsidRPr="001930A7">
          <w:rPr>
            <w:rFonts w:ascii="Times New Roman" w:hAnsi="Times New Roman" w:cs="Times New Roman"/>
            <w:sz w:val="24"/>
            <w:szCs w:val="24"/>
          </w:rPr>
          <w:t xml:space="preserve"> </w:t>
        </w:r>
        <w:r w:rsidR="00AE54FF" w:rsidRPr="001930A7">
          <w:rPr>
            <w:rFonts w:ascii="Times New Roman" w:hAnsi="Times New Roman" w:cs="Times New Roman"/>
            <w:i/>
            <w:sz w:val="24"/>
            <w:szCs w:val="24"/>
          </w:rPr>
          <w:t xml:space="preserve">is concerned that the “consultation meeting” approach being proposed with respect to the aggregate non-GSO limit </w:t>
        </w:r>
        <w:r w:rsidR="00AE54FF">
          <w:rPr>
            <w:rFonts w:ascii="Times New Roman" w:hAnsi="Times New Roman" w:cs="Times New Roman"/>
            <w:i/>
            <w:sz w:val="24"/>
            <w:szCs w:val="24"/>
          </w:rPr>
          <w:t>will not</w:t>
        </w:r>
        <w:r w:rsidR="00AE54FF" w:rsidRPr="001930A7">
          <w:rPr>
            <w:rFonts w:ascii="Times New Roman" w:hAnsi="Times New Roman" w:cs="Times New Roman"/>
            <w:i/>
            <w:sz w:val="24"/>
            <w:szCs w:val="24"/>
          </w:rPr>
          <w:t xml:space="preserve"> be effective as a practical matter.  Namely, there will be no mandatory means of containing non-GSO emissions </w:t>
        </w:r>
        <w:r w:rsidR="00AE54FF">
          <w:rPr>
            <w:rFonts w:ascii="Times New Roman" w:hAnsi="Times New Roman" w:cs="Times New Roman"/>
            <w:i/>
            <w:sz w:val="24"/>
            <w:szCs w:val="24"/>
          </w:rPr>
          <w:t>within</w:t>
        </w:r>
        <w:r w:rsidR="00AE54FF" w:rsidRPr="001930A7">
          <w:rPr>
            <w:rFonts w:ascii="Times New Roman" w:hAnsi="Times New Roman" w:cs="Times New Roman"/>
            <w:i/>
            <w:sz w:val="24"/>
            <w:szCs w:val="24"/>
          </w:rPr>
          <w:t xml:space="preserve"> the aggregate limit once more than three non-GSO systems deploy.  The first three non-GSO systems in operation will operate at the single entry level of up to 3% each. When systems 4 and 5 come online, the 10% limit would likely be exceeded unless the first three systems scale back their operations so that they do not exceed a single entry limit of much less than 3% (e.g., approximately 2% on a pro rata basis )</w:t>
        </w:r>
        <w:r w:rsidR="00AE54FF">
          <w:rPr>
            <w:rFonts w:ascii="Times New Roman" w:hAnsi="Times New Roman" w:cs="Times New Roman"/>
            <w:i/>
            <w:sz w:val="24"/>
            <w:szCs w:val="24"/>
          </w:rPr>
          <w:t xml:space="preserve">.  </w:t>
        </w:r>
        <w:r w:rsidR="00AE54FF" w:rsidRPr="001930A7">
          <w:rPr>
            <w:rFonts w:ascii="Times New Roman" w:hAnsi="Times New Roman" w:cs="Times New Roman"/>
            <w:i/>
            <w:sz w:val="24"/>
            <w:szCs w:val="24"/>
          </w:rPr>
          <w:t>Under the current proposal</w:t>
        </w:r>
        <w:r w:rsidR="00AE54FF">
          <w:rPr>
            <w:rFonts w:ascii="Times New Roman" w:hAnsi="Times New Roman" w:cs="Times New Roman"/>
            <w:i/>
            <w:sz w:val="24"/>
            <w:szCs w:val="24"/>
          </w:rPr>
          <w:t xml:space="preserve">, </w:t>
        </w:r>
        <w:r w:rsidR="00AE54FF" w:rsidRPr="001930A7">
          <w:rPr>
            <w:rFonts w:ascii="Times New Roman" w:hAnsi="Times New Roman" w:cs="Times New Roman"/>
            <w:i/>
            <w:sz w:val="24"/>
            <w:szCs w:val="24"/>
          </w:rPr>
          <w:t>the only way aggregate emissions from all of those systems actually would be reduced would be with the mutual agreement of all of the operators of the non-GSO systems</w:t>
        </w:r>
        <w:r w:rsidR="00AE54FF">
          <w:rPr>
            <w:rFonts w:ascii="Times New Roman" w:hAnsi="Times New Roman" w:cs="Times New Roman"/>
            <w:i/>
            <w:sz w:val="24"/>
            <w:szCs w:val="24"/>
          </w:rPr>
          <w:t xml:space="preserve">, </w:t>
        </w:r>
        <w:r w:rsidR="00AE54FF" w:rsidRPr="001930A7">
          <w:rPr>
            <w:rFonts w:ascii="Times New Roman" w:hAnsi="Times New Roman" w:cs="Times New Roman"/>
            <w:i/>
            <w:sz w:val="24"/>
            <w:szCs w:val="24"/>
          </w:rPr>
          <w:t xml:space="preserve">who have no commercial incentive to scale back their operating systems to accommodate their NGSO competitors or protect their GSO competitors.  Absent those competitors reaching such an agreement, the aggregate emissions of the multiple </w:t>
        </w:r>
        <w:r w:rsidR="00AE54FF">
          <w:rPr>
            <w:rFonts w:ascii="Times New Roman" w:hAnsi="Times New Roman" w:cs="Times New Roman"/>
            <w:i/>
            <w:sz w:val="24"/>
            <w:szCs w:val="24"/>
          </w:rPr>
          <w:t>non-</w:t>
        </w:r>
        <w:r w:rsidR="00AE54FF" w:rsidRPr="001930A7">
          <w:rPr>
            <w:rFonts w:ascii="Times New Roman" w:hAnsi="Times New Roman" w:cs="Times New Roman"/>
            <w:i/>
            <w:sz w:val="24"/>
            <w:szCs w:val="24"/>
          </w:rPr>
          <w:t xml:space="preserve">GSO </w:t>
        </w:r>
        <w:r w:rsidR="00AE54FF" w:rsidRPr="001930A7">
          <w:rPr>
            <w:rFonts w:ascii="Times New Roman" w:hAnsi="Times New Roman" w:cs="Times New Roman"/>
            <w:i/>
            <w:sz w:val="24"/>
            <w:szCs w:val="24"/>
          </w:rPr>
          <w:lastRenderedPageBreak/>
          <w:t>systems could well exceed the aggregate 10% limit, resulting in an impermissible level of harm to GSO systems.  There would be no requirement tha</w:t>
        </w:r>
        <w:r w:rsidR="00AE54FF">
          <w:rPr>
            <w:rFonts w:ascii="Times New Roman" w:hAnsi="Times New Roman" w:cs="Times New Roman"/>
            <w:i/>
            <w:sz w:val="24"/>
            <w:szCs w:val="24"/>
          </w:rPr>
          <w:t>t</w:t>
        </w:r>
        <w:r w:rsidR="00AE54FF" w:rsidRPr="001930A7">
          <w:rPr>
            <w:rFonts w:ascii="Times New Roman" w:hAnsi="Times New Roman" w:cs="Times New Roman"/>
            <w:i/>
            <w:sz w:val="24"/>
            <w:szCs w:val="24"/>
          </w:rPr>
          <w:t xml:space="preserve"> any non-GSO system alter its operations in this case, and therefore no effective remedy for a GSO system that suffers interference.  Notably, the BR would have no active role is this process.  Unless and until a suitable mechanism </w:t>
        </w:r>
        <w:r w:rsidR="00AE54FF">
          <w:rPr>
            <w:rFonts w:ascii="Times New Roman" w:hAnsi="Times New Roman" w:cs="Times New Roman"/>
            <w:i/>
            <w:sz w:val="24"/>
            <w:szCs w:val="24"/>
          </w:rPr>
          <w:t xml:space="preserve">is developed, </w:t>
        </w:r>
        <w:r w:rsidR="00AE54FF" w:rsidRPr="001930A7">
          <w:rPr>
            <w:rFonts w:ascii="Times New Roman" w:hAnsi="Times New Roman" w:cs="Times New Roman"/>
            <w:i/>
            <w:sz w:val="24"/>
            <w:szCs w:val="24"/>
          </w:rPr>
          <w:t xml:space="preserve">such as a mandatory pro rata reduction in individual non-GSO system emissions, implemented by the BR and the licensing administrations of each non-GSO system, </w:t>
        </w:r>
        <w:proofErr w:type="spellStart"/>
        <w:r w:rsidR="00AE54FF" w:rsidRPr="001930A7">
          <w:rPr>
            <w:rFonts w:ascii="Times New Roman" w:hAnsi="Times New Roman" w:cs="Times New Roman"/>
            <w:i/>
            <w:sz w:val="24"/>
            <w:szCs w:val="24"/>
          </w:rPr>
          <w:t>Viasat</w:t>
        </w:r>
        <w:proofErr w:type="spellEnd"/>
        <w:r w:rsidR="00AE54FF" w:rsidRPr="001930A7">
          <w:rPr>
            <w:rFonts w:ascii="Times New Roman" w:hAnsi="Times New Roman" w:cs="Times New Roman"/>
            <w:i/>
            <w:sz w:val="24"/>
            <w:szCs w:val="24"/>
          </w:rPr>
          <w:t xml:space="preserve"> does not believe that it is appropriate to </w:t>
        </w:r>
        <w:r w:rsidR="00AE54FF">
          <w:rPr>
            <w:rFonts w:ascii="Times New Roman" w:hAnsi="Times New Roman" w:cs="Times New Roman"/>
            <w:i/>
            <w:sz w:val="24"/>
            <w:szCs w:val="24"/>
          </w:rPr>
          <w:t>change No. 22.2</w:t>
        </w:r>
        <w:r w:rsidR="00AE54FF" w:rsidRPr="001930A7">
          <w:rPr>
            <w:rFonts w:ascii="Times New Roman" w:hAnsi="Times New Roman" w:cs="Times New Roman"/>
            <w:i/>
            <w:sz w:val="24"/>
            <w:szCs w:val="24"/>
          </w:rPr>
          <w:t>.  Under the proposal being considered, GSO networks would bear the operational and commercial risk and uncertainty associated with changing the current Radio Regulations in the favor on non-GSO systems.</w:t>
        </w:r>
      </w:ins>
      <w:del w:id="11" w:author="John Wengryniuk" w:date="2018-09-27T10:51:00Z">
        <w:r w:rsidR="009957D0" w:rsidRPr="00AE54FF" w:rsidDel="00AE54FF">
          <w:rPr>
            <w:rFonts w:ascii="Times New Roman" w:hAnsi="Times New Roman" w:cs="Times New Roman"/>
            <w:sz w:val="24"/>
            <w:szCs w:val="24"/>
          </w:rPr>
          <w:delText xml:space="preserve"> </w:delText>
        </w:r>
        <w:r w:rsidR="00AC7455" w:rsidRPr="00AE54FF" w:rsidDel="00AE54FF">
          <w:rPr>
            <w:rFonts w:ascii="Times New Roman" w:hAnsi="Times New Roman" w:cs="Times New Roman"/>
            <w:i/>
            <w:sz w:val="24"/>
            <w:szCs w:val="24"/>
            <w:highlight w:val="yellow"/>
          </w:rPr>
          <w:delText>Viasa</w:delText>
        </w:r>
      </w:del>
      <w:del w:id="12" w:author="John Wengryniuk" w:date="2018-09-27T10:52:00Z">
        <w:r w:rsidR="00AC7455" w:rsidRPr="00AE54FF" w:rsidDel="00AE54FF">
          <w:rPr>
            <w:rFonts w:ascii="Times New Roman" w:hAnsi="Times New Roman" w:cs="Times New Roman"/>
            <w:i/>
            <w:sz w:val="24"/>
            <w:szCs w:val="24"/>
            <w:highlight w:val="yellow"/>
          </w:rPr>
          <w:delText xml:space="preserve">t </w:delText>
        </w:r>
        <w:r w:rsidR="009957D0" w:rsidRPr="00AE54FF" w:rsidDel="00AE54FF">
          <w:rPr>
            <w:rFonts w:ascii="Times New Roman" w:hAnsi="Times New Roman" w:cs="Times New Roman"/>
            <w:i/>
            <w:sz w:val="24"/>
            <w:szCs w:val="24"/>
            <w:highlight w:val="yellow"/>
          </w:rPr>
          <w:delText>text to be inserted</w:delText>
        </w:r>
        <w:r w:rsidR="009957D0" w:rsidRPr="00AE54FF" w:rsidDel="00AE54FF">
          <w:rPr>
            <w:rFonts w:ascii="Times New Roman" w:hAnsi="Times New Roman" w:cs="Times New Roman"/>
            <w:sz w:val="24"/>
            <w:szCs w:val="24"/>
          </w:rPr>
          <w:delText>.</w:delText>
        </w:r>
      </w:del>
      <w:r w:rsidR="009957D0" w:rsidRPr="00AE54FF">
        <w:rPr>
          <w:rFonts w:ascii="Times New Roman" w:hAnsi="Times New Roman" w:cs="Times New Roman"/>
          <w:sz w:val="24"/>
          <w:szCs w:val="24"/>
        </w:rPr>
        <w:t>”</w:t>
      </w:r>
      <w:ins w:id="13" w:author="John Wengryniuk" w:date="2018-09-27T15:32:00Z">
        <w:r w:rsidR="00757A00">
          <w:rPr>
            <w:rFonts w:ascii="Times New Roman" w:hAnsi="Times New Roman" w:cs="Times New Roman"/>
            <w:sz w:val="24"/>
            <w:szCs w:val="24"/>
          </w:rPr>
          <w:t xml:space="preserve"> </w:t>
        </w:r>
      </w:ins>
      <w:ins w:id="14" w:author="John Wengryniuk" w:date="2018-09-27T15:31:00Z">
        <w:r w:rsidR="00757A00" w:rsidRPr="00757A00">
          <w:rPr>
            <w:rFonts w:ascii="Times New Roman" w:hAnsi="Times New Roman" w:cs="Times New Roman"/>
            <w:sz w:val="24"/>
            <w:szCs w:val="24"/>
            <w:rPrChange w:id="15" w:author="John Wengryniuk" w:date="2018-09-27T15:31:00Z">
              <w:rPr/>
            </w:rPrChange>
          </w:rPr>
          <w:t xml:space="preserve">Additionally, Mike Mullinix reminded the meeting that the FCC had requested arguments on the viability to change the </w:t>
        </w:r>
      </w:ins>
      <w:ins w:id="16" w:author="John Wengryniuk" w:date="2018-09-27T15:32:00Z">
        <w:r w:rsidR="00757A00">
          <w:rPr>
            <w:rFonts w:ascii="Times New Roman" w:hAnsi="Times New Roman" w:cs="Times New Roman"/>
            <w:sz w:val="24"/>
            <w:szCs w:val="24"/>
          </w:rPr>
          <w:t xml:space="preserve">OOBE </w:t>
        </w:r>
      </w:ins>
      <w:bookmarkStart w:id="17" w:name="_GoBack"/>
      <w:bookmarkEnd w:id="17"/>
      <w:ins w:id="18" w:author="John Wengryniuk" w:date="2018-09-27T15:31:00Z">
        <w:r w:rsidR="00757A00" w:rsidRPr="00757A00">
          <w:rPr>
            <w:rFonts w:ascii="Times New Roman" w:hAnsi="Times New Roman" w:cs="Times New Roman"/>
            <w:sz w:val="24"/>
            <w:szCs w:val="24"/>
            <w:rPrChange w:id="19" w:author="John Wengryniuk" w:date="2018-09-27T15:31:00Z">
              <w:rPr/>
            </w:rPrChange>
          </w:rPr>
          <w:t>limits for GSO in Res. 750. In response, Fernando Carrillo mentioned that the proposal clearly indicated that such actions would be out of the scope of AI 1.6 and of Res. 159.</w:t>
        </w:r>
      </w:ins>
    </w:p>
    <w:p w14:paraId="285B5E60" w14:textId="77777777" w:rsidR="00501251" w:rsidRPr="00501251" w:rsidRDefault="00501251" w:rsidP="00501251">
      <w:pPr>
        <w:jc w:val="both"/>
        <w:rPr>
          <w:rFonts w:ascii="Times New Roman" w:hAnsi="Times New Roman" w:cs="Times New Roman"/>
        </w:rPr>
      </w:pPr>
    </w:p>
    <w:p w14:paraId="53084EEB" w14:textId="56780764" w:rsidR="00AC7455" w:rsidRDefault="00501251" w:rsidP="007C087B">
      <w:pPr>
        <w:pStyle w:val="ListParagraph"/>
        <w:numPr>
          <w:ilvl w:val="0"/>
          <w:numId w:val="3"/>
        </w:numPr>
        <w:jc w:val="both"/>
        <w:rPr>
          <w:rFonts w:ascii="Times New Roman" w:hAnsi="Times New Roman" w:cs="Times New Roman"/>
          <w:sz w:val="24"/>
          <w:szCs w:val="24"/>
        </w:rPr>
      </w:pPr>
      <w:r w:rsidRPr="00C97F53">
        <w:rPr>
          <w:rFonts w:ascii="Times New Roman" w:hAnsi="Times New Roman" w:cs="Times New Roman"/>
          <w:sz w:val="24"/>
          <w:szCs w:val="24"/>
        </w:rPr>
        <w:t>Agenda Item 1.7: Greg Baker (ASRI)</w:t>
      </w:r>
      <w:r w:rsidR="007C087B">
        <w:rPr>
          <w:rFonts w:ascii="Times New Roman" w:hAnsi="Times New Roman" w:cs="Times New Roman"/>
          <w:sz w:val="24"/>
          <w:szCs w:val="24"/>
        </w:rPr>
        <w:t xml:space="preserve"> introduced document IWG-3_050R3</w:t>
      </w:r>
      <w:r w:rsidRPr="00C97F53">
        <w:rPr>
          <w:rFonts w:ascii="Times New Roman" w:hAnsi="Times New Roman" w:cs="Times New Roman"/>
          <w:sz w:val="24"/>
          <w:szCs w:val="24"/>
        </w:rPr>
        <w:t>, which</w:t>
      </w:r>
      <w:r w:rsidR="007C087B">
        <w:rPr>
          <w:rFonts w:ascii="Times New Roman" w:hAnsi="Times New Roman" w:cs="Times New Roman"/>
          <w:sz w:val="24"/>
          <w:szCs w:val="24"/>
        </w:rPr>
        <w:t xml:space="preserve"> had been converted from a draft proposal into a draft Preliminary View. It was noted that IWG-3 had already agreed, and sent to the WAC, a previous PV for this agenda item, and that PV had made its way to CITEL. It was explained that this new PV accounted for developments that had taken place since the agreement of the previous PV and it was felt that points made in this new PV were important for people to be aware of. This new PV was agreed by IWG-3</w:t>
      </w:r>
      <w:r w:rsidR="00AC7455">
        <w:rPr>
          <w:rFonts w:ascii="Times New Roman" w:hAnsi="Times New Roman" w:cs="Times New Roman"/>
          <w:sz w:val="24"/>
          <w:szCs w:val="24"/>
        </w:rPr>
        <w:t xml:space="preserve"> to be sent to the WAC</w:t>
      </w:r>
      <w:r w:rsidR="007C087B">
        <w:rPr>
          <w:rFonts w:ascii="Times New Roman" w:hAnsi="Times New Roman" w:cs="Times New Roman"/>
          <w:sz w:val="24"/>
          <w:szCs w:val="24"/>
        </w:rPr>
        <w:t>.  The meeting was also reminded that NTIA had provided a</w:t>
      </w:r>
      <w:r w:rsidR="00AC7455">
        <w:rPr>
          <w:rFonts w:ascii="Times New Roman" w:hAnsi="Times New Roman" w:cs="Times New Roman"/>
          <w:sz w:val="24"/>
          <w:szCs w:val="24"/>
        </w:rPr>
        <w:t xml:space="preserve"> </w:t>
      </w:r>
      <w:r w:rsidR="00AC7455" w:rsidRPr="00AC7455">
        <w:rPr>
          <w:rFonts w:ascii="Times New Roman" w:hAnsi="Times New Roman" w:cs="Times New Roman"/>
          <w:sz w:val="24"/>
          <w:szCs w:val="24"/>
          <w:u w:val="single"/>
        </w:rPr>
        <w:t>NOC</w:t>
      </w:r>
      <w:r w:rsidR="007C087B">
        <w:rPr>
          <w:rFonts w:ascii="Times New Roman" w:hAnsi="Times New Roman" w:cs="Times New Roman"/>
          <w:sz w:val="24"/>
          <w:szCs w:val="24"/>
        </w:rPr>
        <w:t xml:space="preserve"> proposal for this agenda item in document IWG-3_046</w:t>
      </w:r>
      <w:r w:rsidR="00AC7455">
        <w:rPr>
          <w:rFonts w:ascii="Times New Roman" w:hAnsi="Times New Roman" w:cs="Times New Roman"/>
          <w:sz w:val="24"/>
          <w:szCs w:val="24"/>
        </w:rPr>
        <w:t>. The Chair asked the view of IWG-3 on this NTIA proposal and it was agreed that IWG-3 could support this proposal.</w:t>
      </w:r>
      <w:r w:rsidR="007C087B">
        <w:rPr>
          <w:rFonts w:ascii="Times New Roman" w:hAnsi="Times New Roman" w:cs="Times New Roman"/>
          <w:sz w:val="24"/>
          <w:szCs w:val="24"/>
        </w:rPr>
        <w:t xml:space="preserve">  </w:t>
      </w:r>
    </w:p>
    <w:p w14:paraId="23FE2ADA" w14:textId="77777777" w:rsidR="00AC7455" w:rsidRPr="00AC7455" w:rsidRDefault="00AC7455" w:rsidP="00AC7455">
      <w:pPr>
        <w:pStyle w:val="ListParagraph"/>
        <w:rPr>
          <w:rFonts w:ascii="Times New Roman" w:hAnsi="Times New Roman" w:cs="Times New Roman"/>
          <w:sz w:val="24"/>
          <w:szCs w:val="24"/>
        </w:rPr>
      </w:pPr>
    </w:p>
    <w:p w14:paraId="476796CB" w14:textId="3F84886A" w:rsidR="001C65E9" w:rsidRPr="007C087B" w:rsidRDefault="00AC7455" w:rsidP="007C087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Other agenda items: An NTIA representative reported that proposals for agenda items 1.2 and 1.3 had made their way through the RCS process and should be arriving at the FCC in the near future.  Mr. Mullinix also mentioned that NTIA is moving faster than the WAC in terms of Agenda item 10, i.e., identifying candidate issues for future WRC agenda items, and encouraged IWG-3 members to start identifying the needs of industry in this regard. </w:t>
      </w:r>
      <w:r w:rsidR="007C087B">
        <w:rPr>
          <w:rFonts w:ascii="Times New Roman" w:hAnsi="Times New Roman" w:cs="Times New Roman"/>
          <w:sz w:val="24"/>
          <w:szCs w:val="24"/>
        </w:rPr>
        <w:t xml:space="preserve">  </w:t>
      </w:r>
    </w:p>
    <w:p w14:paraId="6C10C741" w14:textId="77777777" w:rsidR="001C65E9" w:rsidRPr="00DA1928" w:rsidRDefault="001C65E9" w:rsidP="00DA1928">
      <w:pPr>
        <w:spacing w:line="360" w:lineRule="auto"/>
        <w:rPr>
          <w:rFonts w:ascii="Times New Roman" w:hAnsi="Times New Roman" w:cs="Times New Roman"/>
        </w:rPr>
      </w:pPr>
      <w:r w:rsidRPr="00DA1928">
        <w:rPr>
          <w:rFonts w:ascii="Times New Roman" w:hAnsi="Times New Roman" w:cs="Times New Roman"/>
        </w:rPr>
        <w:t xml:space="preserve">6.  Future Meetings </w:t>
      </w:r>
    </w:p>
    <w:p w14:paraId="05C8205E" w14:textId="332AFD18" w:rsidR="001C65E9" w:rsidRDefault="00AC7455" w:rsidP="00AC7455">
      <w:pPr>
        <w:ind w:left="720" w:right="720"/>
        <w:rPr>
          <w:rFonts w:ascii="Times New Roman" w:hAnsi="Times New Roman" w:cs="Times New Roman"/>
        </w:rPr>
      </w:pPr>
      <w:r>
        <w:rPr>
          <w:rFonts w:ascii="Times New Roman" w:hAnsi="Times New Roman" w:cs="Times New Roman"/>
        </w:rPr>
        <w:t xml:space="preserve">Given that the next WAC meeting is not contemplated until circa </w:t>
      </w:r>
      <w:proofErr w:type="gramStart"/>
      <w:r>
        <w:rPr>
          <w:rFonts w:ascii="Times New Roman" w:hAnsi="Times New Roman" w:cs="Times New Roman"/>
        </w:rPr>
        <w:t>march</w:t>
      </w:r>
      <w:proofErr w:type="gramEnd"/>
      <w:r>
        <w:rPr>
          <w:rFonts w:ascii="Times New Roman" w:hAnsi="Times New Roman" w:cs="Times New Roman"/>
        </w:rPr>
        <w:t xml:space="preserve"> of 2019, no specific date was set for the next meeting of IWG-3</w:t>
      </w:r>
      <w:r w:rsidR="00DA1928" w:rsidRPr="00DA1928">
        <w:rPr>
          <w:rFonts w:ascii="Times New Roman" w:hAnsi="Times New Roman" w:cs="Times New Roman"/>
        </w:rPr>
        <w:t>.</w:t>
      </w:r>
      <w:r w:rsidR="00D95B3E">
        <w:rPr>
          <w:rFonts w:ascii="Times New Roman" w:hAnsi="Times New Roman" w:cs="Times New Roman"/>
        </w:rPr>
        <w:t xml:space="preserve">  </w:t>
      </w:r>
      <w:r w:rsidR="00DA1928" w:rsidRPr="00DA1928">
        <w:rPr>
          <w:rFonts w:ascii="Times New Roman" w:hAnsi="Times New Roman" w:cs="Times New Roman"/>
        </w:rPr>
        <w:t xml:space="preserve"> </w:t>
      </w:r>
    </w:p>
    <w:p w14:paraId="133C4E99" w14:textId="77777777" w:rsidR="00AC7455" w:rsidRPr="00DA1928" w:rsidRDefault="00AC7455" w:rsidP="00AC7455">
      <w:pPr>
        <w:ind w:left="720" w:right="720"/>
        <w:rPr>
          <w:rFonts w:ascii="Times New Roman" w:hAnsi="Times New Roman" w:cs="Times New Roman"/>
        </w:rPr>
      </w:pPr>
    </w:p>
    <w:p w14:paraId="698E7755" w14:textId="77777777" w:rsidR="001C65E9" w:rsidRPr="00DA1928" w:rsidRDefault="001C65E9" w:rsidP="001C65E9">
      <w:pPr>
        <w:spacing w:line="360" w:lineRule="auto"/>
        <w:rPr>
          <w:rFonts w:ascii="Times New Roman" w:hAnsi="Times New Roman" w:cs="Times New Roman"/>
        </w:rPr>
      </w:pPr>
      <w:r w:rsidRPr="00DA1928">
        <w:rPr>
          <w:rFonts w:ascii="Times New Roman" w:hAnsi="Times New Roman" w:cs="Times New Roman"/>
        </w:rPr>
        <w:t>7.  Other Business</w:t>
      </w:r>
    </w:p>
    <w:p w14:paraId="1984F922" w14:textId="44E31DA2" w:rsidR="00D95B3E" w:rsidRDefault="00AC7455" w:rsidP="00FF303D">
      <w:pPr>
        <w:ind w:left="720" w:right="720"/>
        <w:rPr>
          <w:rFonts w:ascii="Times New Roman" w:hAnsi="Times New Roman" w:cs="Times New Roman"/>
        </w:rPr>
      </w:pPr>
      <w:r>
        <w:rPr>
          <w:rFonts w:ascii="Times New Roman" w:hAnsi="Times New Roman" w:cs="Times New Roman"/>
        </w:rPr>
        <w:t>There being no other issues the meeting adjourned at 12:32 p.m</w:t>
      </w:r>
      <w:r w:rsidR="00D95B3E">
        <w:rPr>
          <w:rFonts w:ascii="Times New Roman" w:hAnsi="Times New Roman" w:cs="Times New Roman"/>
        </w:rPr>
        <w:t>.</w:t>
      </w:r>
    </w:p>
    <w:p w14:paraId="1D564D7E" w14:textId="77777777" w:rsidR="00FC38B6" w:rsidRPr="00DA1928" w:rsidRDefault="00FC38B6" w:rsidP="00FC38B6">
      <w:pPr>
        <w:widowControl w:val="0"/>
        <w:autoSpaceDE w:val="0"/>
        <w:autoSpaceDN w:val="0"/>
        <w:adjustRightInd w:val="0"/>
        <w:rPr>
          <w:rFonts w:ascii="Times New Roman" w:eastAsia="Times New Roman" w:hAnsi="Times New Roman" w:cs="Times New Roman"/>
          <w:u w:val="single"/>
        </w:rPr>
      </w:pPr>
    </w:p>
    <w:p w14:paraId="12E7A0D6" w14:textId="77777777" w:rsidR="00FC38B6" w:rsidRPr="00246245" w:rsidRDefault="00FC38B6" w:rsidP="00FC38B6">
      <w:pPr>
        <w:widowControl w:val="0"/>
        <w:autoSpaceDE w:val="0"/>
        <w:autoSpaceDN w:val="0"/>
        <w:adjustRightInd w:val="0"/>
        <w:rPr>
          <w:rFonts w:ascii="Times New Roman" w:eastAsia="Times New Roman" w:hAnsi="Times New Roman" w:cs="Times New Roman"/>
        </w:rPr>
      </w:pPr>
      <w:r w:rsidRPr="00246245">
        <w:rPr>
          <w:rFonts w:ascii="Times New Roman" w:eastAsia="Times New Roman" w:hAnsi="Times New Roman" w:cs="Times New Roman"/>
          <w:u w:val="single"/>
        </w:rPr>
        <w:t>Documents Distributed</w:t>
      </w:r>
      <w:r w:rsidRPr="00246245">
        <w:rPr>
          <w:rFonts w:ascii="Times New Roman" w:eastAsia="Times New Roman" w:hAnsi="Times New Roman" w:cs="Times New Roman"/>
        </w:rPr>
        <w:t xml:space="preserve">: </w:t>
      </w:r>
    </w:p>
    <w:p w14:paraId="5B11DED9" w14:textId="77777777" w:rsidR="00DA1928" w:rsidRPr="00246245" w:rsidRDefault="00DA1928" w:rsidP="0024274C">
      <w:pPr>
        <w:rPr>
          <w:rFonts w:ascii="Times New Roman" w:hAnsi="Times New Roman" w:cs="Times New Roman"/>
        </w:rPr>
      </w:pPr>
    </w:p>
    <w:p w14:paraId="579F1202" w14:textId="5167D444" w:rsidR="00DA1928" w:rsidRDefault="00FF303D" w:rsidP="0024274C">
      <w:pPr>
        <w:rPr>
          <w:rFonts w:ascii="Times New Roman" w:hAnsi="Times New Roman" w:cs="Times New Roman"/>
        </w:rPr>
      </w:pPr>
      <w:r w:rsidRPr="00246245">
        <w:rPr>
          <w:rFonts w:ascii="Times New Roman" w:hAnsi="Times New Roman" w:cs="Times New Roman"/>
        </w:rPr>
        <w:t>IWG-3/042_</w:t>
      </w:r>
      <w:r w:rsidR="00AC7455">
        <w:rPr>
          <w:rFonts w:ascii="Times New Roman" w:hAnsi="Times New Roman" w:cs="Times New Roman"/>
        </w:rPr>
        <w:t>9-19</w:t>
      </w:r>
      <w:r w:rsidRPr="00C97F53">
        <w:rPr>
          <w:rFonts w:ascii="Times New Roman" w:hAnsi="Times New Roman" w:cs="Times New Roman"/>
        </w:rPr>
        <w:t>-18</w:t>
      </w:r>
      <w:r w:rsidR="00DA1928" w:rsidRPr="00C97F53">
        <w:rPr>
          <w:rFonts w:ascii="Times New Roman" w:hAnsi="Times New Roman" w:cs="Times New Roman"/>
        </w:rPr>
        <w:tab/>
        <w:t>AI 1.6 draft proposal</w:t>
      </w:r>
    </w:p>
    <w:p w14:paraId="6ABFF33E" w14:textId="2BE43072" w:rsidR="00CE179C" w:rsidRDefault="00CE179C" w:rsidP="0024274C">
      <w:pPr>
        <w:rPr>
          <w:rFonts w:ascii="Times New Roman" w:hAnsi="Times New Roman" w:cs="Times New Roman"/>
        </w:rPr>
      </w:pPr>
      <w:r w:rsidRPr="00C97F53">
        <w:rPr>
          <w:rFonts w:ascii="Times New Roman" w:hAnsi="Times New Roman" w:cs="Times New Roman"/>
        </w:rPr>
        <w:t>IWG-3/050</w:t>
      </w:r>
      <w:r>
        <w:rPr>
          <w:rFonts w:ascii="Times New Roman" w:hAnsi="Times New Roman" w:cs="Times New Roman"/>
        </w:rPr>
        <w:t>R3</w:t>
      </w:r>
      <w:r w:rsidRPr="00C97F53">
        <w:rPr>
          <w:rFonts w:ascii="Times New Roman" w:hAnsi="Times New Roman" w:cs="Times New Roman"/>
        </w:rPr>
        <w:tab/>
      </w:r>
      <w:r>
        <w:rPr>
          <w:rFonts w:ascii="Times New Roman" w:hAnsi="Times New Roman" w:cs="Times New Roman"/>
        </w:rPr>
        <w:tab/>
      </w:r>
      <w:r w:rsidRPr="00C97F53">
        <w:rPr>
          <w:rFonts w:ascii="Times New Roman" w:hAnsi="Times New Roman" w:cs="Times New Roman"/>
        </w:rPr>
        <w:t>A.I 1.7</w:t>
      </w:r>
      <w:r>
        <w:rPr>
          <w:rFonts w:ascii="Times New Roman" w:hAnsi="Times New Roman" w:cs="Times New Roman"/>
        </w:rPr>
        <w:t xml:space="preserve"> preliminary view</w:t>
      </w:r>
    </w:p>
    <w:p w14:paraId="475F2C8A" w14:textId="30FA3AE7" w:rsidR="00CE179C" w:rsidRPr="00C97F53" w:rsidRDefault="00CE179C" w:rsidP="0024274C">
      <w:pPr>
        <w:rPr>
          <w:rFonts w:ascii="Times New Roman" w:hAnsi="Times New Roman" w:cs="Times New Roman"/>
        </w:rPr>
      </w:pPr>
      <w:r>
        <w:rPr>
          <w:rFonts w:ascii="Times New Roman" w:hAnsi="Times New Roman" w:cs="Times New Roman"/>
        </w:rPr>
        <w:lastRenderedPageBreak/>
        <w:t>IWG-3/051R3</w:t>
      </w:r>
      <w:r w:rsidRPr="00C97F53">
        <w:rPr>
          <w:rFonts w:ascii="Times New Roman" w:hAnsi="Times New Roman" w:cs="Times New Roman"/>
        </w:rPr>
        <w:tab/>
      </w:r>
      <w:r>
        <w:rPr>
          <w:rFonts w:ascii="Times New Roman" w:hAnsi="Times New Roman" w:cs="Times New Roman"/>
        </w:rPr>
        <w:tab/>
        <w:t>A.I 1.5</w:t>
      </w:r>
      <w:r w:rsidRPr="00C97F53">
        <w:rPr>
          <w:rFonts w:ascii="Times New Roman" w:hAnsi="Times New Roman" w:cs="Times New Roman"/>
        </w:rPr>
        <w:t xml:space="preserve"> draft proposal</w:t>
      </w:r>
      <w:r>
        <w:rPr>
          <w:rFonts w:ascii="Times New Roman" w:hAnsi="Times New Roman" w:cs="Times New Roman"/>
        </w:rPr>
        <w:t xml:space="preserve"> from </w:t>
      </w:r>
      <w:proofErr w:type="spellStart"/>
      <w:r>
        <w:rPr>
          <w:rFonts w:ascii="Times New Roman" w:hAnsi="Times New Roman" w:cs="Times New Roman"/>
        </w:rPr>
        <w:t>Viasat</w:t>
      </w:r>
      <w:proofErr w:type="spellEnd"/>
    </w:p>
    <w:p w14:paraId="0C82B524" w14:textId="58CC1B4F" w:rsidR="00C97F53" w:rsidRDefault="00CE179C"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IWG-3/054R1</w:t>
      </w:r>
      <w:r>
        <w:rPr>
          <w:rFonts w:ascii="Times New Roman" w:hAnsi="Times New Roman" w:cs="Times New Roman"/>
        </w:rPr>
        <w:tab/>
      </w:r>
      <w:r>
        <w:rPr>
          <w:rFonts w:ascii="Times New Roman" w:hAnsi="Times New Roman" w:cs="Times New Roman"/>
        </w:rPr>
        <w:tab/>
        <w:t>Minutes of the 16</w:t>
      </w:r>
      <w:r w:rsidR="00C97F53" w:rsidRPr="00C97F53">
        <w:rPr>
          <w:rFonts w:ascii="Times New Roman" w:hAnsi="Times New Roman" w:cs="Times New Roman"/>
          <w:vertAlign w:val="superscript"/>
        </w:rPr>
        <w:t>th</w:t>
      </w:r>
      <w:r w:rsidR="00C97F53">
        <w:rPr>
          <w:rFonts w:ascii="Times New Roman" w:hAnsi="Times New Roman" w:cs="Times New Roman"/>
        </w:rPr>
        <w:t xml:space="preserve"> Meeting of IWG</w:t>
      </w:r>
    </w:p>
    <w:p w14:paraId="0D6BD476" w14:textId="042055D5" w:rsidR="0024274C" w:rsidRPr="00C97F53" w:rsidRDefault="00CE179C"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IWG-3/055R1</w:t>
      </w:r>
      <w:r w:rsidR="00DA1928" w:rsidRPr="00C97F53">
        <w:rPr>
          <w:rFonts w:ascii="Times New Roman" w:hAnsi="Times New Roman" w:cs="Times New Roman"/>
        </w:rPr>
        <w:tab/>
      </w:r>
      <w:r>
        <w:rPr>
          <w:rFonts w:ascii="Times New Roman" w:hAnsi="Times New Roman" w:cs="Times New Roman"/>
        </w:rPr>
        <w:tab/>
      </w:r>
      <w:r w:rsidR="00FF303D" w:rsidRPr="00C97F53">
        <w:rPr>
          <w:rFonts w:ascii="Times New Roman" w:hAnsi="Times New Roman" w:cs="Times New Roman"/>
        </w:rPr>
        <w:t xml:space="preserve">Meeting </w:t>
      </w:r>
      <w:r>
        <w:rPr>
          <w:rFonts w:ascii="Times New Roman" w:hAnsi="Times New Roman" w:cs="Times New Roman"/>
        </w:rPr>
        <w:t>17</w:t>
      </w:r>
      <w:r w:rsidR="00FF303D" w:rsidRPr="00C97F53">
        <w:rPr>
          <w:rFonts w:ascii="Times New Roman" w:hAnsi="Times New Roman" w:cs="Times New Roman"/>
        </w:rPr>
        <w:t xml:space="preserve"> </w:t>
      </w:r>
      <w:r w:rsidR="00DA1928" w:rsidRPr="00C97F53">
        <w:rPr>
          <w:rFonts w:ascii="Times New Roman" w:hAnsi="Times New Roman" w:cs="Times New Roman"/>
        </w:rPr>
        <w:t xml:space="preserve">Agenda </w:t>
      </w:r>
    </w:p>
    <w:p w14:paraId="4B5E12CD" w14:textId="3B5F0568" w:rsidR="0024274C" w:rsidRPr="00C97F53" w:rsidRDefault="00CE179C"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IWG-3/056</w:t>
      </w:r>
      <w:r w:rsidR="00DA1928" w:rsidRPr="00C97F53">
        <w:rPr>
          <w:rFonts w:ascii="Times New Roman" w:hAnsi="Times New Roman" w:cs="Times New Roman"/>
        </w:rPr>
        <w:tab/>
      </w:r>
      <w:r>
        <w:rPr>
          <w:rFonts w:ascii="Times New Roman" w:hAnsi="Times New Roman" w:cs="Times New Roman"/>
        </w:rPr>
        <w:tab/>
      </w:r>
      <w:r w:rsidR="00DA1928" w:rsidRPr="00C97F53">
        <w:rPr>
          <w:rFonts w:ascii="Times New Roman" w:hAnsi="Times New Roman" w:cs="Times New Roman"/>
        </w:rPr>
        <w:t>AI 1.</w:t>
      </w:r>
      <w:r>
        <w:rPr>
          <w:rFonts w:ascii="Times New Roman" w:hAnsi="Times New Roman" w:cs="Times New Roman"/>
        </w:rPr>
        <w:t>5</w:t>
      </w:r>
      <w:r w:rsidR="0024274C" w:rsidRPr="00C97F53">
        <w:rPr>
          <w:rFonts w:ascii="Times New Roman" w:hAnsi="Times New Roman" w:cs="Times New Roman"/>
        </w:rPr>
        <w:t xml:space="preserve"> draft proposal</w:t>
      </w:r>
      <w:r>
        <w:rPr>
          <w:rFonts w:ascii="Times New Roman" w:hAnsi="Times New Roman" w:cs="Times New Roman"/>
        </w:rPr>
        <w:t xml:space="preserve"> from Intel</w:t>
      </w:r>
      <w:r w:rsidR="00DA1928" w:rsidRPr="00C97F53">
        <w:rPr>
          <w:rFonts w:ascii="Times New Roman" w:hAnsi="Times New Roman" w:cs="Times New Roman"/>
        </w:rPr>
        <w:t xml:space="preserve"> </w:t>
      </w:r>
    </w:p>
    <w:p w14:paraId="73041DA8" w14:textId="54A43A57" w:rsidR="0024274C" w:rsidRPr="00C97F53" w:rsidRDefault="00CE179C" w:rsidP="0024274C">
      <w:pPr>
        <w:rPr>
          <w:rFonts w:ascii="Times New Roman" w:hAnsi="Times New Roman" w:cs="Times New Roman"/>
        </w:rPr>
      </w:pPr>
      <w:r>
        <w:rPr>
          <w:rFonts w:ascii="Times New Roman" w:hAnsi="Times New Roman" w:cs="Times New Roman"/>
        </w:rPr>
        <w:t>IWG-3/057</w:t>
      </w:r>
      <w:r w:rsidR="00DA1928" w:rsidRPr="00C97F53">
        <w:rPr>
          <w:rFonts w:ascii="Times New Roman" w:hAnsi="Times New Roman" w:cs="Times New Roman"/>
        </w:rPr>
        <w:tab/>
      </w:r>
      <w:r>
        <w:rPr>
          <w:rFonts w:ascii="Times New Roman" w:hAnsi="Times New Roman" w:cs="Times New Roman"/>
        </w:rPr>
        <w:tab/>
      </w:r>
      <w:r w:rsidR="00DA1928" w:rsidRPr="00C97F53">
        <w:rPr>
          <w:rFonts w:ascii="Times New Roman" w:hAnsi="Times New Roman" w:cs="Times New Roman"/>
        </w:rPr>
        <w:t>AI 1.5</w:t>
      </w:r>
      <w:r w:rsidR="0024274C" w:rsidRPr="00C97F53">
        <w:rPr>
          <w:rFonts w:ascii="Times New Roman" w:hAnsi="Times New Roman" w:cs="Times New Roman"/>
        </w:rPr>
        <w:t xml:space="preserve"> draft proposal</w:t>
      </w:r>
      <w:r>
        <w:rPr>
          <w:rFonts w:ascii="Times New Roman" w:hAnsi="Times New Roman" w:cs="Times New Roman"/>
        </w:rPr>
        <w:t xml:space="preserve"> from Iridium</w:t>
      </w:r>
      <w:r w:rsidR="00DA1928" w:rsidRPr="00C97F53">
        <w:rPr>
          <w:rFonts w:ascii="Times New Roman" w:hAnsi="Times New Roman" w:cs="Times New Roman"/>
        </w:rPr>
        <w:t xml:space="preserve"> </w:t>
      </w:r>
    </w:p>
    <w:p w14:paraId="1D9949B8" w14:textId="77777777" w:rsidR="00FC38B6" w:rsidRPr="00DA1928" w:rsidRDefault="00FC38B6" w:rsidP="00FC38B6">
      <w:pPr>
        <w:rPr>
          <w:rFonts w:ascii="Times New Roman" w:hAnsi="Times New Roman" w:cs="Times New Roman"/>
        </w:rPr>
      </w:pPr>
    </w:p>
    <w:p w14:paraId="1CADECE4" w14:textId="77777777" w:rsidR="00FC38B6" w:rsidRPr="00DA1928" w:rsidRDefault="00FC38B6" w:rsidP="00FC38B6">
      <w:pPr>
        <w:rPr>
          <w:rFonts w:ascii="Times New Roman" w:eastAsia="Times New Roman" w:hAnsi="Times New Roman" w:cs="Times New Roman"/>
        </w:rPr>
      </w:pPr>
      <w:r w:rsidRPr="00DA1928">
        <w:rPr>
          <w:rFonts w:ascii="Times New Roman" w:eastAsia="Times New Roman" w:hAnsi="Times New Roman" w:cs="Times New Roman"/>
          <w:u w:val="single"/>
        </w:rPr>
        <w:t>Public Participation Statement</w:t>
      </w:r>
      <w:r w:rsidRPr="00DA1928">
        <w:rPr>
          <w:rFonts w:ascii="Times New Roman" w:eastAsia="Times New Roman" w:hAnsi="Times New Roman" w:cs="Times New Roman"/>
        </w:rPr>
        <w:t>:</w:t>
      </w:r>
    </w:p>
    <w:p w14:paraId="5765A086" w14:textId="77777777" w:rsidR="00FC38B6" w:rsidRPr="00DA1928"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70CC0945" w14:textId="2C535A44" w:rsidR="0024274C" w:rsidRPr="00DA1928" w:rsidRDefault="00DA1928" w:rsidP="0024274C">
      <w:pPr>
        <w:rPr>
          <w:rFonts w:ascii="Times New Roman" w:eastAsia="Times New Roman" w:hAnsi="Times New Roman" w:cs="Times New Roman"/>
        </w:rPr>
      </w:pPr>
      <w:r w:rsidRPr="00FF303D">
        <w:rPr>
          <w:rFonts w:ascii="Times New Roman" w:eastAsia="Times New Roman" w:hAnsi="Times New Roman" w:cs="Times New Roman"/>
        </w:rPr>
        <w:t>Meeting IWG-3</w:t>
      </w:r>
      <w:r w:rsidR="0024274C" w:rsidRPr="00FF303D">
        <w:rPr>
          <w:rFonts w:ascii="Times New Roman" w:eastAsia="Times New Roman" w:hAnsi="Times New Roman" w:cs="Times New Roman"/>
        </w:rPr>
        <w:t>/</w:t>
      </w:r>
      <w:r w:rsidR="00CE179C">
        <w:rPr>
          <w:rFonts w:ascii="Times New Roman" w:eastAsia="Times New Roman" w:hAnsi="Times New Roman" w:cs="Times New Roman"/>
        </w:rPr>
        <w:t>17</w:t>
      </w:r>
      <w:r w:rsidR="0024274C" w:rsidRPr="00FF303D">
        <w:rPr>
          <w:rFonts w:ascii="Times New Roman" w:eastAsia="Times New Roman" w:hAnsi="Times New Roman" w:cs="Times New Roman"/>
        </w:rPr>
        <w:t xml:space="preserve"> (</w:t>
      </w:r>
      <w:r w:rsidR="00CE179C">
        <w:rPr>
          <w:rFonts w:ascii="Times New Roman" w:eastAsia="Times New Roman" w:hAnsi="Times New Roman" w:cs="Times New Roman"/>
        </w:rPr>
        <w:t xml:space="preserve">19 September </w:t>
      </w:r>
      <w:r w:rsidR="0024274C" w:rsidRPr="00FF303D">
        <w:rPr>
          <w:rFonts w:ascii="Times New Roman" w:eastAsia="Times New Roman" w:hAnsi="Times New Roman" w:cs="Times New Roman"/>
        </w:rPr>
        <w:t>2018) was open to the public (</w:t>
      </w:r>
      <w:hyperlink r:id="rId7" w:history="1">
        <w:r w:rsidR="00BF163C" w:rsidRPr="00FF303D">
          <w:rPr>
            <w:rStyle w:val="Hyperlink"/>
            <w:rFonts w:ascii="Times New Roman" w:hAnsi="Times New Roman" w:cs="Times New Roman"/>
          </w:rPr>
          <w:t>DA 18-634</w:t>
        </w:r>
      </w:hyperlink>
      <w:r w:rsidR="0024274C" w:rsidRPr="00FF303D">
        <w:rPr>
          <w:rFonts w:ascii="Times New Roman" w:eastAsia="Times New Roman" w:hAnsi="Times New Roman" w:cs="Times New Roman"/>
        </w:rPr>
        <w:t xml:space="preserve">) and had </w:t>
      </w:r>
      <w:r w:rsidR="00CE179C">
        <w:rPr>
          <w:rFonts w:ascii="Times New Roman" w:eastAsia="Times New Roman" w:hAnsi="Times New Roman" w:cs="Times New Roman"/>
        </w:rPr>
        <w:t>16</w:t>
      </w:r>
      <w:r w:rsidR="00D95B3E">
        <w:rPr>
          <w:rFonts w:ascii="Times New Roman" w:eastAsia="Times New Roman" w:hAnsi="Times New Roman" w:cs="Times New Roman"/>
        </w:rPr>
        <w:t xml:space="preserve"> members, </w:t>
      </w:r>
      <w:r w:rsidR="00CE179C">
        <w:rPr>
          <w:rFonts w:ascii="Times New Roman" w:eastAsia="Times New Roman" w:hAnsi="Times New Roman" w:cs="Times New Roman"/>
        </w:rPr>
        <w:t>1</w:t>
      </w:r>
      <w:r w:rsidR="00D95B3E">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observers, and </w:t>
      </w:r>
      <w:r w:rsidR="00CE179C">
        <w:rPr>
          <w:rFonts w:ascii="Times New Roman" w:eastAsia="Times New Roman" w:hAnsi="Times New Roman" w:cs="Times New Roman"/>
        </w:rPr>
        <w:t>3</w:t>
      </w:r>
      <w:r w:rsidR="0024274C" w:rsidRPr="00FF303D">
        <w:rPr>
          <w:rFonts w:ascii="Times New Roman" w:eastAsia="Times New Roman" w:hAnsi="Times New Roman" w:cs="Times New Roman"/>
        </w:rPr>
        <w:t xml:space="preserve"> FCC </w:t>
      </w:r>
      <w:r w:rsidR="00CE179C">
        <w:rPr>
          <w:rFonts w:ascii="Times New Roman" w:eastAsia="Times New Roman" w:hAnsi="Times New Roman" w:cs="Times New Roman"/>
        </w:rPr>
        <w:t>representatives</w:t>
      </w:r>
      <w:r w:rsidR="00FF303D">
        <w:rPr>
          <w:rFonts w:ascii="Times New Roman" w:eastAsia="Times New Roman" w:hAnsi="Times New Roman" w:cs="Times New Roman"/>
        </w:rPr>
        <w:t xml:space="preserve"> participating</w:t>
      </w:r>
      <w:r w:rsidR="0024274C" w:rsidRPr="00FF303D">
        <w:rPr>
          <w:rFonts w:ascii="Times New Roman" w:eastAsia="Times New Roman" w:hAnsi="Times New Roman" w:cs="Times New Roman"/>
        </w:rPr>
        <w:t>.</w:t>
      </w:r>
    </w:p>
    <w:p w14:paraId="53BE2FF4" w14:textId="77777777" w:rsidR="00FC38B6" w:rsidRPr="00DA1928"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ab/>
      </w:r>
    </w:p>
    <w:p w14:paraId="42427E01" w14:textId="77777777" w:rsidR="00FC38B6" w:rsidRPr="00DA1928" w:rsidRDefault="00FC38B6" w:rsidP="00FC38B6">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Author</w:t>
      </w:r>
      <w:r w:rsidRPr="00DA1928">
        <w:rPr>
          <w:rFonts w:ascii="Times New Roman" w:eastAsia="Times New Roman" w:hAnsi="Times New Roman" w:cs="Times New Roman"/>
        </w:rPr>
        <w:t>:</w:t>
      </w:r>
    </w:p>
    <w:p w14:paraId="0BE8C874" w14:textId="5F1B009E" w:rsidR="00FC38B6" w:rsidRPr="00DA1928" w:rsidRDefault="00CE179C" w:rsidP="00FC38B6">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Jack Wengryniuk, Chair IWG-3</w:t>
      </w:r>
      <w:r w:rsidR="001C65E9" w:rsidRPr="00DA1928">
        <w:rPr>
          <w:rFonts w:ascii="Times New Roman" w:eastAsia="Times New Roman" w:hAnsi="Times New Roman" w:cs="Times New Roman"/>
        </w:rPr>
        <w:t xml:space="preserve">, </w:t>
      </w:r>
      <w:r w:rsidR="00FC38B6" w:rsidRPr="00DA1928">
        <w:rPr>
          <w:rFonts w:ascii="Times New Roman" w:eastAsia="Times New Roman" w:hAnsi="Times New Roman" w:cs="Times New Roman"/>
        </w:rPr>
        <w:t xml:space="preserve">prepared these minutes. </w:t>
      </w:r>
    </w:p>
    <w:p w14:paraId="7C5EC6AE" w14:textId="77777777" w:rsidR="0024274C" w:rsidRPr="00DA1928" w:rsidRDefault="0024274C">
      <w:pPr>
        <w:spacing w:after="160" w:line="259" w:lineRule="auto"/>
        <w:rPr>
          <w:rFonts w:ascii="Times New Roman" w:eastAsia="Times New Roman" w:hAnsi="Times New Roman" w:cs="Times New Roman"/>
        </w:rPr>
      </w:pPr>
      <w:r w:rsidRPr="00DA1928">
        <w:rPr>
          <w:rFonts w:ascii="Times New Roman" w:eastAsia="Times New Roman" w:hAnsi="Times New Roman" w:cs="Times New Roman"/>
        </w:rPr>
        <w:br w:type="page"/>
      </w:r>
    </w:p>
    <w:p w14:paraId="5AF8F86C" w14:textId="77777777" w:rsidR="0024274C" w:rsidRPr="00DA1928" w:rsidRDefault="0024274C" w:rsidP="00FC38B6">
      <w:pPr>
        <w:widowControl w:val="0"/>
        <w:autoSpaceDE w:val="0"/>
        <w:autoSpaceDN w:val="0"/>
        <w:adjustRightInd w:val="0"/>
        <w:rPr>
          <w:rFonts w:ascii="Times New Roman" w:hAnsi="Times New Roman" w:cs="Times New Roman"/>
          <w:b/>
        </w:rPr>
      </w:pPr>
    </w:p>
    <w:p w14:paraId="1C5F20C7" w14:textId="0C46BA12" w:rsidR="00FD0273" w:rsidRPr="00DA1928" w:rsidRDefault="00FD0273" w:rsidP="00FF303D">
      <w:pPr>
        <w:jc w:val="center"/>
        <w:rPr>
          <w:rFonts w:ascii="Times New Roman" w:hAnsi="Times New Roman" w:cs="Times New Roman"/>
          <w:b/>
        </w:rPr>
      </w:pPr>
      <w:r w:rsidRPr="00DA1928">
        <w:rPr>
          <w:rFonts w:ascii="Times New Roman" w:hAnsi="Times New Roman" w:cs="Times New Roman"/>
          <w:b/>
        </w:rPr>
        <w:t>Appendix A:  Attendees at</w:t>
      </w:r>
      <w:r w:rsidRPr="00DA1928">
        <w:rPr>
          <w:rFonts w:ascii="Times New Roman" w:eastAsia="Times New Roman" w:hAnsi="Times New Roman" w:cs="Times New Roman"/>
          <w:b/>
        </w:rPr>
        <w:t xml:space="preserve"> </w:t>
      </w:r>
      <w:r w:rsidR="006538BE">
        <w:rPr>
          <w:rFonts w:ascii="Times New Roman" w:eastAsia="Times New Roman" w:hAnsi="Times New Roman" w:cs="Times New Roman"/>
          <w:b/>
        </w:rPr>
        <w:t>September 19</w:t>
      </w:r>
      <w:r w:rsidRPr="00DA1928">
        <w:rPr>
          <w:rFonts w:ascii="Times New Roman" w:eastAsia="Times New Roman" w:hAnsi="Times New Roman" w:cs="Times New Roman"/>
          <w:b/>
        </w:rPr>
        <w:t>, 2018</w:t>
      </w:r>
      <w:r w:rsidRPr="00DA1928">
        <w:rPr>
          <w:rFonts w:ascii="Times New Roman" w:eastAsia="Times New Roman" w:hAnsi="Times New Roman" w:cs="Times New Roman"/>
        </w:rPr>
        <w:t xml:space="preserve"> </w:t>
      </w:r>
      <w:r w:rsidR="001C65E9" w:rsidRPr="00DA1928">
        <w:rPr>
          <w:rFonts w:ascii="Times New Roman" w:hAnsi="Times New Roman" w:cs="Times New Roman"/>
          <w:b/>
        </w:rPr>
        <w:t>meeting of IWG-3</w:t>
      </w:r>
    </w:p>
    <w:tbl>
      <w:tblPr>
        <w:tblStyle w:val="TableGrid"/>
        <w:tblW w:w="0" w:type="auto"/>
        <w:tblLook w:val="04A0" w:firstRow="1" w:lastRow="0" w:firstColumn="1" w:lastColumn="0" w:noHBand="0" w:noVBand="1"/>
      </w:tblPr>
      <w:tblGrid>
        <w:gridCol w:w="4297"/>
        <w:gridCol w:w="4333"/>
        <w:tblGridChange w:id="20">
          <w:tblGrid>
            <w:gridCol w:w="4297"/>
            <w:gridCol w:w="4333"/>
          </w:tblGrid>
        </w:tblGridChange>
      </w:tblGrid>
      <w:tr w:rsidR="00FF303D" w:rsidRPr="00CC3C77" w14:paraId="2B03E43B" w14:textId="77777777" w:rsidTr="00E97A2C">
        <w:tc>
          <w:tcPr>
            <w:tcW w:w="8630" w:type="dxa"/>
            <w:gridSpan w:val="2"/>
          </w:tcPr>
          <w:p w14:paraId="08792818"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FF303D" w:rsidRPr="00CC3C77" w14:paraId="2A087BF8" w14:textId="77777777" w:rsidTr="00E97A2C">
        <w:tc>
          <w:tcPr>
            <w:tcW w:w="4297" w:type="dxa"/>
          </w:tcPr>
          <w:p w14:paraId="4F577829"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69A996BB"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74EE022E" w14:textId="77777777" w:rsidTr="00E97A2C">
        <w:tc>
          <w:tcPr>
            <w:tcW w:w="4297" w:type="dxa"/>
            <w:vAlign w:val="bottom"/>
          </w:tcPr>
          <w:p w14:paraId="2288B27C" w14:textId="451E6EAC" w:rsidR="00FF303D" w:rsidRPr="00B609FF" w:rsidRDefault="006538BE"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Don Jansky</w:t>
            </w:r>
          </w:p>
        </w:tc>
        <w:tc>
          <w:tcPr>
            <w:tcW w:w="4333" w:type="dxa"/>
            <w:vAlign w:val="bottom"/>
          </w:tcPr>
          <w:p w14:paraId="71340D45" w14:textId="3B88A1CA" w:rsidR="00FF303D" w:rsidRPr="00382F6F" w:rsidRDefault="006538BE" w:rsidP="00E97A2C">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Spacebelt</w:t>
            </w:r>
            <w:proofErr w:type="spellEnd"/>
          </w:p>
        </w:tc>
      </w:tr>
      <w:tr w:rsidR="00FF303D" w:rsidRPr="00CC3C77" w14:paraId="42A6D897" w14:textId="77777777" w:rsidTr="00E97A2C">
        <w:tc>
          <w:tcPr>
            <w:tcW w:w="4297" w:type="dxa"/>
            <w:vAlign w:val="bottom"/>
          </w:tcPr>
          <w:p w14:paraId="69D69120"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Chris Hofer</w:t>
            </w:r>
          </w:p>
        </w:tc>
        <w:tc>
          <w:tcPr>
            <w:tcW w:w="4333" w:type="dxa"/>
            <w:vAlign w:val="bottom"/>
          </w:tcPr>
          <w:p w14:paraId="678A608C" w14:textId="77777777" w:rsidR="00FF303D" w:rsidRDefault="00FF303D" w:rsidP="00E97A2C">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FF303D" w:rsidRPr="00CC3C77" w14:paraId="5FEDAC38" w14:textId="77777777" w:rsidTr="00E97A2C">
        <w:tc>
          <w:tcPr>
            <w:tcW w:w="4297" w:type="dxa"/>
            <w:vAlign w:val="bottom"/>
          </w:tcPr>
          <w:p w14:paraId="15CFEAC1"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vAlign w:val="bottom"/>
          </w:tcPr>
          <w:p w14:paraId="646DB60B"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FF303D" w:rsidRPr="00CC3C77" w14:paraId="71BEA7B5" w14:textId="77777777" w:rsidTr="00E97A2C">
        <w:tc>
          <w:tcPr>
            <w:tcW w:w="4297" w:type="dxa"/>
            <w:vAlign w:val="bottom"/>
          </w:tcPr>
          <w:p w14:paraId="3BF4D396" w14:textId="427DFE7C" w:rsidR="00FF303D" w:rsidRPr="004C3FC6" w:rsidRDefault="006538BE" w:rsidP="00E97A2C">
            <w:pPr>
              <w:rPr>
                <w:rFonts w:ascii="Arial" w:eastAsia="Times New Roman" w:hAnsi="Arial" w:cs="Arial"/>
                <w:sz w:val="22"/>
                <w:szCs w:val="22"/>
              </w:rPr>
            </w:pPr>
            <w:r>
              <w:rPr>
                <w:rFonts w:ascii="Arial" w:eastAsia="Times New Roman" w:hAnsi="Arial" w:cs="Arial"/>
                <w:sz w:val="22"/>
                <w:szCs w:val="22"/>
              </w:rPr>
              <w:t>Fernando Carrillo</w:t>
            </w:r>
          </w:p>
        </w:tc>
        <w:tc>
          <w:tcPr>
            <w:tcW w:w="4333" w:type="dxa"/>
            <w:vAlign w:val="bottom"/>
          </w:tcPr>
          <w:p w14:paraId="3A65E2E8" w14:textId="105CF7B8" w:rsidR="00FF303D" w:rsidRPr="00CC3C77" w:rsidRDefault="006538BE" w:rsidP="00E97A2C">
            <w:pPr>
              <w:rPr>
                <w:rFonts w:ascii="Arial" w:eastAsia="Times New Roman" w:hAnsi="Arial" w:cs="Arial"/>
                <w:sz w:val="22"/>
                <w:szCs w:val="22"/>
              </w:rPr>
            </w:pPr>
            <w:r>
              <w:rPr>
                <w:rFonts w:ascii="Arial" w:eastAsia="Times New Roman" w:hAnsi="Arial" w:cs="Arial"/>
                <w:sz w:val="22"/>
                <w:szCs w:val="22"/>
              </w:rPr>
              <w:t>EchoStar</w:t>
            </w:r>
          </w:p>
        </w:tc>
      </w:tr>
      <w:tr w:rsidR="00FF303D" w:rsidRPr="00CC3C77" w14:paraId="72064FAB" w14:textId="77777777" w:rsidTr="00E97A2C">
        <w:tc>
          <w:tcPr>
            <w:tcW w:w="4297" w:type="dxa"/>
            <w:vAlign w:val="bottom"/>
          </w:tcPr>
          <w:p w14:paraId="3A34CB42"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Lou Fiore</w:t>
            </w:r>
          </w:p>
        </w:tc>
        <w:tc>
          <w:tcPr>
            <w:tcW w:w="4333" w:type="dxa"/>
            <w:vAlign w:val="bottom"/>
          </w:tcPr>
          <w:p w14:paraId="16666A3C"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AICC</w:t>
            </w:r>
          </w:p>
        </w:tc>
      </w:tr>
      <w:tr w:rsidR="00FF303D" w:rsidRPr="00CC3C77" w14:paraId="550A88C3" w14:textId="77777777" w:rsidTr="00E97A2C">
        <w:tc>
          <w:tcPr>
            <w:tcW w:w="4297" w:type="dxa"/>
            <w:vAlign w:val="bottom"/>
          </w:tcPr>
          <w:p w14:paraId="772B4516" w14:textId="77777777" w:rsidR="00FF303D" w:rsidRPr="00F625DE" w:rsidRDefault="00FF303D" w:rsidP="00E97A2C">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vAlign w:val="bottom"/>
          </w:tcPr>
          <w:p w14:paraId="52064178"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FF303D" w:rsidRPr="00CC3C77" w14:paraId="051A8C32" w14:textId="77777777" w:rsidTr="00E97A2C">
        <w:tc>
          <w:tcPr>
            <w:tcW w:w="4297" w:type="dxa"/>
            <w:vAlign w:val="bottom"/>
          </w:tcPr>
          <w:p w14:paraId="102D7776" w14:textId="77777777" w:rsidR="00FF303D" w:rsidRPr="00F625DE" w:rsidRDefault="00FF303D" w:rsidP="00E97A2C">
            <w:pPr>
              <w:widowControl w:val="0"/>
              <w:autoSpaceDE w:val="0"/>
              <w:autoSpaceDN w:val="0"/>
              <w:adjustRightInd w:val="0"/>
              <w:rPr>
                <w:rFonts w:ascii="Arial" w:hAnsi="Arial" w:cs="Arial"/>
                <w:sz w:val="22"/>
                <w:szCs w:val="22"/>
              </w:rPr>
            </w:pPr>
            <w:proofErr w:type="spellStart"/>
            <w:r>
              <w:rPr>
                <w:rFonts w:ascii="Arial" w:hAnsi="Arial" w:cs="Arial"/>
                <w:sz w:val="22"/>
                <w:szCs w:val="22"/>
              </w:rPr>
              <w:t>Veena</w:t>
            </w:r>
            <w:proofErr w:type="spellEnd"/>
            <w:r>
              <w:rPr>
                <w:rFonts w:ascii="Arial" w:hAnsi="Arial" w:cs="Arial"/>
                <w:sz w:val="22"/>
                <w:szCs w:val="22"/>
              </w:rPr>
              <w:t xml:space="preserve"> </w:t>
            </w:r>
            <w:proofErr w:type="spellStart"/>
            <w:r>
              <w:rPr>
                <w:rFonts w:ascii="Arial" w:hAnsi="Arial" w:cs="Arial"/>
                <w:sz w:val="22"/>
                <w:szCs w:val="22"/>
              </w:rPr>
              <w:t>Rawat</w:t>
            </w:r>
            <w:proofErr w:type="spellEnd"/>
          </w:p>
        </w:tc>
        <w:tc>
          <w:tcPr>
            <w:tcW w:w="4333" w:type="dxa"/>
            <w:vAlign w:val="bottom"/>
          </w:tcPr>
          <w:p w14:paraId="3B4C9C72"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GSMA</w:t>
            </w:r>
          </w:p>
        </w:tc>
      </w:tr>
      <w:tr w:rsidR="00FF303D" w:rsidRPr="00CC3C77" w14:paraId="24A5131E" w14:textId="77777777" w:rsidTr="00E97A2C">
        <w:tc>
          <w:tcPr>
            <w:tcW w:w="4297" w:type="dxa"/>
            <w:vAlign w:val="bottom"/>
          </w:tcPr>
          <w:p w14:paraId="66811847" w14:textId="77777777" w:rsidR="00FF303D" w:rsidRPr="004C3FC6" w:rsidRDefault="00FF303D" w:rsidP="00E97A2C">
            <w:pPr>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018D4BE4"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Iridium</w:t>
            </w:r>
          </w:p>
        </w:tc>
      </w:tr>
      <w:tr w:rsidR="00FF303D" w:rsidRPr="00CC3C77" w14:paraId="1CC45ED0" w14:textId="77777777" w:rsidTr="00E97A2C">
        <w:tc>
          <w:tcPr>
            <w:tcW w:w="4297" w:type="dxa"/>
            <w:vAlign w:val="bottom"/>
          </w:tcPr>
          <w:p w14:paraId="6BDB1C98" w14:textId="159F32FC" w:rsidR="00FF303D" w:rsidRDefault="006538BE" w:rsidP="00E97A2C">
            <w:pPr>
              <w:rPr>
                <w:rFonts w:ascii="Arial" w:eastAsia="Times New Roman" w:hAnsi="Arial" w:cs="Arial"/>
                <w:sz w:val="22"/>
                <w:szCs w:val="22"/>
              </w:rPr>
            </w:pPr>
            <w:r>
              <w:rPr>
                <w:rFonts w:ascii="Arial" w:eastAsia="Times New Roman" w:hAnsi="Arial" w:cs="Arial"/>
                <w:sz w:val="22"/>
                <w:szCs w:val="22"/>
              </w:rPr>
              <w:t xml:space="preserve">Stephen </w:t>
            </w:r>
            <w:proofErr w:type="spellStart"/>
            <w:r>
              <w:rPr>
                <w:rFonts w:ascii="Arial" w:eastAsia="Times New Roman" w:hAnsi="Arial" w:cs="Arial"/>
                <w:sz w:val="22"/>
                <w:szCs w:val="22"/>
              </w:rPr>
              <w:t>Blust</w:t>
            </w:r>
            <w:proofErr w:type="spellEnd"/>
          </w:p>
        </w:tc>
        <w:tc>
          <w:tcPr>
            <w:tcW w:w="4333" w:type="dxa"/>
            <w:vAlign w:val="bottom"/>
          </w:tcPr>
          <w:p w14:paraId="4FE4EF7D" w14:textId="599803A4" w:rsidR="00FF303D" w:rsidRDefault="006538BE" w:rsidP="00E97A2C">
            <w:pPr>
              <w:rPr>
                <w:rFonts w:ascii="Arial" w:eastAsia="Times New Roman" w:hAnsi="Arial" w:cs="Arial"/>
                <w:sz w:val="22"/>
                <w:szCs w:val="22"/>
              </w:rPr>
            </w:pPr>
            <w:r>
              <w:rPr>
                <w:rFonts w:ascii="Arial" w:eastAsia="Times New Roman" w:hAnsi="Arial" w:cs="Arial"/>
                <w:sz w:val="22"/>
                <w:szCs w:val="22"/>
              </w:rPr>
              <w:t>AT&amp;T</w:t>
            </w:r>
          </w:p>
        </w:tc>
      </w:tr>
      <w:tr w:rsidR="00FF303D" w:rsidRPr="00CC3C77" w14:paraId="24A5CB4E" w14:textId="77777777" w:rsidTr="00E97A2C">
        <w:tc>
          <w:tcPr>
            <w:tcW w:w="4297" w:type="dxa"/>
            <w:vAlign w:val="bottom"/>
          </w:tcPr>
          <w:p w14:paraId="34760138" w14:textId="77777777" w:rsidR="00FF303D" w:rsidRDefault="00FF303D" w:rsidP="00E97A2C">
            <w:pPr>
              <w:rPr>
                <w:rFonts w:ascii="Arial" w:hAnsi="Arial" w:cs="Arial"/>
                <w:sz w:val="22"/>
                <w:szCs w:val="22"/>
              </w:rPr>
            </w:pPr>
            <w:r>
              <w:rPr>
                <w:rFonts w:ascii="Arial" w:hAnsi="Arial" w:cs="Arial"/>
                <w:sz w:val="22"/>
                <w:szCs w:val="22"/>
              </w:rPr>
              <w:t>Gregory Baker</w:t>
            </w:r>
          </w:p>
        </w:tc>
        <w:tc>
          <w:tcPr>
            <w:tcW w:w="4333" w:type="dxa"/>
            <w:vAlign w:val="bottom"/>
          </w:tcPr>
          <w:p w14:paraId="2E1988E7"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ASR</w:t>
            </w:r>
          </w:p>
        </w:tc>
      </w:tr>
      <w:tr w:rsidR="00235244" w:rsidRPr="00CC3C77" w14:paraId="24BEA309" w14:textId="77777777" w:rsidTr="00E97A2C">
        <w:tc>
          <w:tcPr>
            <w:tcW w:w="4297" w:type="dxa"/>
            <w:vAlign w:val="bottom"/>
          </w:tcPr>
          <w:p w14:paraId="07752A75" w14:textId="77777777" w:rsidR="00235244" w:rsidRDefault="00235244" w:rsidP="00E97A2C">
            <w:pPr>
              <w:rPr>
                <w:rFonts w:ascii="Arial" w:hAnsi="Arial" w:cs="Arial"/>
                <w:sz w:val="22"/>
                <w:szCs w:val="22"/>
              </w:rPr>
            </w:pPr>
            <w:r>
              <w:rPr>
                <w:rFonts w:ascii="Arial" w:hAnsi="Arial" w:cs="Arial"/>
                <w:sz w:val="22"/>
                <w:szCs w:val="22"/>
              </w:rPr>
              <w:t>Giselle Creeser</w:t>
            </w:r>
          </w:p>
        </w:tc>
        <w:tc>
          <w:tcPr>
            <w:tcW w:w="4333" w:type="dxa"/>
            <w:vAlign w:val="bottom"/>
          </w:tcPr>
          <w:p w14:paraId="34EA8A0B" w14:textId="77777777" w:rsidR="00235244" w:rsidRDefault="00235244" w:rsidP="00E97A2C">
            <w:pPr>
              <w:rPr>
                <w:rFonts w:ascii="Arial" w:eastAsia="Times New Roman" w:hAnsi="Arial" w:cs="Arial"/>
                <w:sz w:val="22"/>
                <w:szCs w:val="22"/>
              </w:rPr>
            </w:pPr>
            <w:r>
              <w:rPr>
                <w:rFonts w:ascii="Arial" w:eastAsia="Times New Roman" w:hAnsi="Arial" w:cs="Arial"/>
                <w:sz w:val="22"/>
                <w:szCs w:val="22"/>
              </w:rPr>
              <w:t>Inmarsat</w:t>
            </w:r>
          </w:p>
        </w:tc>
      </w:tr>
      <w:tr w:rsidR="00BF5564" w:rsidRPr="00CC3C77" w14:paraId="293443FE" w14:textId="77777777" w:rsidTr="00713692">
        <w:tc>
          <w:tcPr>
            <w:tcW w:w="4297" w:type="dxa"/>
            <w:vAlign w:val="bottom"/>
          </w:tcPr>
          <w:p w14:paraId="0D9A24B2" w14:textId="77777777" w:rsidR="00BF5564" w:rsidRDefault="00BF5564" w:rsidP="00713692">
            <w:pPr>
              <w:rPr>
                <w:rFonts w:ascii="Arial" w:eastAsia="Times New Roman" w:hAnsi="Arial" w:cs="Arial"/>
                <w:sz w:val="22"/>
                <w:szCs w:val="22"/>
              </w:rPr>
            </w:pPr>
            <w:r>
              <w:rPr>
                <w:rFonts w:ascii="Arial" w:eastAsia="Times New Roman" w:hAnsi="Arial" w:cs="Arial"/>
                <w:sz w:val="22"/>
                <w:szCs w:val="22"/>
              </w:rPr>
              <w:t xml:space="preserve">Pat </w:t>
            </w:r>
            <w:proofErr w:type="spellStart"/>
            <w:r>
              <w:rPr>
                <w:rFonts w:ascii="Arial" w:eastAsia="Times New Roman" w:hAnsi="Arial" w:cs="Arial"/>
                <w:sz w:val="22"/>
                <w:szCs w:val="22"/>
              </w:rPr>
              <w:t>Amodio</w:t>
            </w:r>
            <w:proofErr w:type="spellEnd"/>
          </w:p>
        </w:tc>
        <w:tc>
          <w:tcPr>
            <w:tcW w:w="4333" w:type="dxa"/>
            <w:vAlign w:val="bottom"/>
          </w:tcPr>
          <w:p w14:paraId="6D7E8153" w14:textId="77777777" w:rsidR="00BF5564" w:rsidRDefault="00BF5564" w:rsidP="00713692">
            <w:pPr>
              <w:rPr>
                <w:rFonts w:ascii="Arial" w:eastAsia="Times New Roman" w:hAnsi="Arial" w:cs="Arial"/>
                <w:sz w:val="22"/>
                <w:szCs w:val="22"/>
              </w:rPr>
            </w:pPr>
            <w:r>
              <w:rPr>
                <w:rFonts w:ascii="Arial" w:eastAsia="Times New Roman" w:hAnsi="Arial" w:cs="Arial"/>
                <w:sz w:val="22"/>
                <w:szCs w:val="22"/>
              </w:rPr>
              <w:t>Thales</w:t>
            </w:r>
          </w:p>
        </w:tc>
      </w:tr>
      <w:tr w:rsidR="00F160BB" w:rsidRPr="00CC3C77" w14:paraId="01EA46AD" w14:textId="77777777" w:rsidTr="00713692">
        <w:tc>
          <w:tcPr>
            <w:tcW w:w="4297" w:type="dxa"/>
            <w:vAlign w:val="bottom"/>
          </w:tcPr>
          <w:p w14:paraId="4B60DFA0" w14:textId="13A60E1A" w:rsidR="00F160BB" w:rsidRDefault="00F160BB" w:rsidP="00713692">
            <w:pPr>
              <w:rPr>
                <w:rFonts w:ascii="Arial" w:eastAsia="Times New Roman" w:hAnsi="Arial" w:cs="Arial"/>
                <w:sz w:val="22"/>
                <w:szCs w:val="22"/>
              </w:rPr>
            </w:pPr>
            <w:r>
              <w:rPr>
                <w:rFonts w:ascii="Arial" w:eastAsia="Times New Roman" w:hAnsi="Arial" w:cs="Arial"/>
                <w:sz w:val="22"/>
                <w:szCs w:val="22"/>
              </w:rPr>
              <w:t>Charles Rush</w:t>
            </w:r>
          </w:p>
        </w:tc>
        <w:tc>
          <w:tcPr>
            <w:tcW w:w="4333" w:type="dxa"/>
            <w:vAlign w:val="bottom"/>
          </w:tcPr>
          <w:p w14:paraId="5E6FCBCC" w14:textId="6477B836" w:rsidR="00F160BB" w:rsidRDefault="00F160BB" w:rsidP="00713692">
            <w:pPr>
              <w:rPr>
                <w:rFonts w:ascii="Arial" w:eastAsia="Times New Roman" w:hAnsi="Arial" w:cs="Arial"/>
                <w:sz w:val="22"/>
                <w:szCs w:val="22"/>
              </w:rPr>
            </w:pPr>
            <w:r>
              <w:rPr>
                <w:rFonts w:ascii="Arial" w:eastAsia="Times New Roman" w:hAnsi="Arial" w:cs="Arial"/>
                <w:sz w:val="22"/>
                <w:szCs w:val="22"/>
              </w:rPr>
              <w:t>GSA</w:t>
            </w:r>
          </w:p>
        </w:tc>
      </w:tr>
      <w:tr w:rsidR="006538BE" w:rsidRPr="00CC3C77" w14:paraId="0737682D" w14:textId="77777777" w:rsidTr="00713692">
        <w:tc>
          <w:tcPr>
            <w:tcW w:w="4297" w:type="dxa"/>
            <w:vAlign w:val="bottom"/>
          </w:tcPr>
          <w:p w14:paraId="411BCB73" w14:textId="1A372FE5" w:rsidR="006538BE" w:rsidRDefault="006538BE" w:rsidP="00713692">
            <w:pPr>
              <w:rPr>
                <w:rFonts w:ascii="Arial" w:eastAsia="Times New Roman" w:hAnsi="Arial" w:cs="Arial"/>
                <w:sz w:val="22"/>
                <w:szCs w:val="22"/>
              </w:rPr>
            </w:pPr>
            <w:r>
              <w:rPr>
                <w:rFonts w:ascii="Arial" w:eastAsia="Times New Roman" w:hAnsi="Arial" w:cs="Arial"/>
                <w:sz w:val="22"/>
                <w:szCs w:val="22"/>
              </w:rPr>
              <w:t>Donna Wang</w:t>
            </w:r>
          </w:p>
        </w:tc>
        <w:tc>
          <w:tcPr>
            <w:tcW w:w="4333" w:type="dxa"/>
            <w:vAlign w:val="bottom"/>
          </w:tcPr>
          <w:p w14:paraId="6258E433" w14:textId="52352BAC" w:rsidR="006538BE" w:rsidRDefault="006538BE" w:rsidP="00713692">
            <w:pPr>
              <w:rPr>
                <w:rFonts w:ascii="Arial" w:eastAsia="Times New Roman" w:hAnsi="Arial" w:cs="Arial"/>
                <w:sz w:val="22"/>
                <w:szCs w:val="22"/>
              </w:rPr>
            </w:pPr>
            <w:r>
              <w:rPr>
                <w:rFonts w:ascii="Arial" w:eastAsia="Times New Roman" w:hAnsi="Arial" w:cs="Arial"/>
                <w:sz w:val="22"/>
                <w:szCs w:val="22"/>
              </w:rPr>
              <w:t>SES</w:t>
            </w:r>
          </w:p>
        </w:tc>
      </w:tr>
      <w:tr w:rsidR="006538BE" w:rsidRPr="00CC3C77" w14:paraId="3DD47271" w14:textId="77777777" w:rsidTr="00713692">
        <w:tc>
          <w:tcPr>
            <w:tcW w:w="4297" w:type="dxa"/>
            <w:vAlign w:val="bottom"/>
          </w:tcPr>
          <w:p w14:paraId="73A42C2F" w14:textId="5CD94A43" w:rsidR="006538BE" w:rsidRDefault="006538BE" w:rsidP="00713692">
            <w:pPr>
              <w:rPr>
                <w:rFonts w:ascii="Arial" w:eastAsia="Times New Roman" w:hAnsi="Arial" w:cs="Arial"/>
                <w:sz w:val="22"/>
                <w:szCs w:val="22"/>
              </w:rPr>
            </w:pPr>
            <w:r>
              <w:rPr>
                <w:rFonts w:ascii="Arial" w:eastAsia="Times New Roman" w:hAnsi="Arial" w:cs="Arial"/>
                <w:sz w:val="22"/>
                <w:szCs w:val="22"/>
              </w:rPr>
              <w:t>Winston Caldwell</w:t>
            </w:r>
          </w:p>
        </w:tc>
        <w:tc>
          <w:tcPr>
            <w:tcW w:w="4333" w:type="dxa"/>
            <w:vAlign w:val="bottom"/>
          </w:tcPr>
          <w:p w14:paraId="7C3FFCDC" w14:textId="623CF014" w:rsidR="006538BE" w:rsidRDefault="006538BE" w:rsidP="00713692">
            <w:pPr>
              <w:rPr>
                <w:rFonts w:ascii="Arial" w:eastAsia="Times New Roman" w:hAnsi="Arial" w:cs="Arial"/>
                <w:sz w:val="22"/>
                <w:szCs w:val="22"/>
              </w:rPr>
            </w:pPr>
            <w:r>
              <w:rPr>
                <w:rFonts w:ascii="Arial" w:eastAsia="Times New Roman" w:hAnsi="Arial" w:cs="Arial"/>
                <w:sz w:val="22"/>
                <w:szCs w:val="22"/>
              </w:rPr>
              <w:t>21</w:t>
            </w:r>
            <w:r w:rsidRPr="006538BE">
              <w:rPr>
                <w:rFonts w:ascii="Arial" w:eastAsia="Times New Roman" w:hAnsi="Arial" w:cs="Arial"/>
                <w:sz w:val="22"/>
                <w:szCs w:val="22"/>
                <w:vertAlign w:val="superscript"/>
              </w:rPr>
              <w:t>st</w:t>
            </w:r>
            <w:r>
              <w:rPr>
                <w:rFonts w:ascii="Arial" w:eastAsia="Times New Roman" w:hAnsi="Arial" w:cs="Arial"/>
                <w:sz w:val="22"/>
                <w:szCs w:val="22"/>
              </w:rPr>
              <w:t xml:space="preserve"> Century Fox</w:t>
            </w:r>
          </w:p>
        </w:tc>
      </w:tr>
      <w:tr w:rsidR="00E5474C" w:rsidRPr="00CC3C77" w14:paraId="4B023B58" w14:textId="77777777" w:rsidTr="00713692">
        <w:tc>
          <w:tcPr>
            <w:tcW w:w="4297" w:type="dxa"/>
            <w:vAlign w:val="bottom"/>
          </w:tcPr>
          <w:p w14:paraId="19014460" w14:textId="2FAB76B6" w:rsidR="00E5474C" w:rsidRDefault="00E5474C" w:rsidP="00713692">
            <w:pPr>
              <w:rPr>
                <w:rFonts w:ascii="Arial" w:eastAsia="Times New Roman" w:hAnsi="Arial" w:cs="Arial"/>
                <w:sz w:val="22"/>
                <w:szCs w:val="22"/>
              </w:rPr>
            </w:pPr>
            <w:r>
              <w:rPr>
                <w:rFonts w:ascii="Arial" w:eastAsia="Times New Roman" w:hAnsi="Arial" w:cs="Arial"/>
                <w:sz w:val="22"/>
                <w:szCs w:val="22"/>
              </w:rPr>
              <w:t xml:space="preserve">Rob </w:t>
            </w:r>
            <w:proofErr w:type="spellStart"/>
            <w:r>
              <w:rPr>
                <w:rFonts w:ascii="Arial" w:eastAsia="Times New Roman" w:hAnsi="Arial" w:cs="Arial"/>
                <w:sz w:val="22"/>
                <w:szCs w:val="22"/>
              </w:rPr>
              <w:t>Briskman</w:t>
            </w:r>
            <w:proofErr w:type="spellEnd"/>
          </w:p>
        </w:tc>
        <w:tc>
          <w:tcPr>
            <w:tcW w:w="4333" w:type="dxa"/>
            <w:vAlign w:val="bottom"/>
          </w:tcPr>
          <w:p w14:paraId="60A8E912" w14:textId="5FF5F27E" w:rsidR="00E5474C" w:rsidRDefault="00E5474C" w:rsidP="00713692">
            <w:pPr>
              <w:rPr>
                <w:rFonts w:ascii="Arial" w:eastAsia="Times New Roman" w:hAnsi="Arial" w:cs="Arial"/>
                <w:sz w:val="22"/>
                <w:szCs w:val="22"/>
              </w:rPr>
            </w:pPr>
            <w:r>
              <w:rPr>
                <w:rFonts w:ascii="Arial" w:eastAsia="Times New Roman" w:hAnsi="Arial" w:cs="Arial"/>
                <w:sz w:val="22"/>
                <w:szCs w:val="22"/>
              </w:rPr>
              <w:t>Sirius XM</w:t>
            </w:r>
          </w:p>
        </w:tc>
      </w:tr>
      <w:tr w:rsidR="00584A0F" w:rsidRPr="00CC3C77" w14:paraId="6911576B" w14:textId="77777777" w:rsidTr="00975A2F">
        <w:tblPrEx>
          <w:tblW w:w="0" w:type="auto"/>
          <w:tblPrExChange w:id="21" w:author="John Wengryniuk" w:date="2018-09-19T15:07:00Z">
            <w:tblPrEx>
              <w:tblW w:w="0" w:type="auto"/>
            </w:tblPrEx>
          </w:tblPrExChange>
        </w:tblPrEx>
        <w:tc>
          <w:tcPr>
            <w:tcW w:w="4297" w:type="dxa"/>
            <w:tcPrChange w:id="22" w:author="John Wengryniuk" w:date="2018-09-19T15:07:00Z">
              <w:tcPr>
                <w:tcW w:w="4297" w:type="dxa"/>
                <w:vAlign w:val="bottom"/>
              </w:tcPr>
            </w:tcPrChange>
          </w:tcPr>
          <w:p w14:paraId="7CBC2DCD" w14:textId="7AAE6288" w:rsidR="00584A0F" w:rsidRDefault="00584A0F" w:rsidP="00584A0F">
            <w:pPr>
              <w:rPr>
                <w:rFonts w:ascii="Arial" w:eastAsia="Times New Roman" w:hAnsi="Arial" w:cs="Arial"/>
                <w:sz w:val="22"/>
                <w:szCs w:val="22"/>
              </w:rPr>
            </w:pPr>
            <w:ins w:id="23" w:author="John Wengryniuk" w:date="2018-09-19T15:07:00Z">
              <w:r>
                <w:rPr>
                  <w:rFonts w:ascii="Arial" w:eastAsia="Times New Roman" w:hAnsi="Arial" w:cs="Arial"/>
                  <w:sz w:val="22"/>
                  <w:szCs w:val="22"/>
                </w:rPr>
                <w:t>Jen Oberhausen</w:t>
              </w:r>
            </w:ins>
          </w:p>
        </w:tc>
        <w:tc>
          <w:tcPr>
            <w:tcW w:w="4333" w:type="dxa"/>
            <w:tcPrChange w:id="24" w:author="John Wengryniuk" w:date="2018-09-19T15:07:00Z">
              <w:tcPr>
                <w:tcW w:w="4333" w:type="dxa"/>
                <w:vAlign w:val="bottom"/>
              </w:tcPr>
            </w:tcPrChange>
          </w:tcPr>
          <w:p w14:paraId="5A361D5D" w14:textId="0F06EB47" w:rsidR="00584A0F" w:rsidRDefault="00584A0F" w:rsidP="00584A0F">
            <w:pPr>
              <w:rPr>
                <w:rFonts w:ascii="Arial" w:eastAsia="Times New Roman" w:hAnsi="Arial" w:cs="Arial"/>
                <w:sz w:val="22"/>
                <w:szCs w:val="22"/>
              </w:rPr>
            </w:pPr>
            <w:ins w:id="25" w:author="John Wengryniuk" w:date="2018-09-19T15:07:00Z">
              <w:r>
                <w:rPr>
                  <w:rFonts w:ascii="Arial" w:eastAsia="Times New Roman" w:hAnsi="Arial" w:cs="Arial"/>
                  <w:sz w:val="22"/>
                  <w:szCs w:val="22"/>
                </w:rPr>
                <w:t>CTIA</w:t>
              </w:r>
            </w:ins>
          </w:p>
        </w:tc>
      </w:tr>
      <w:tr w:rsidR="00584A0F" w:rsidRPr="00CC3C77" w14:paraId="3E0D3A26" w14:textId="77777777" w:rsidTr="00E97A2C">
        <w:tc>
          <w:tcPr>
            <w:tcW w:w="8630" w:type="dxa"/>
            <w:gridSpan w:val="2"/>
          </w:tcPr>
          <w:p w14:paraId="40815E58" w14:textId="77777777" w:rsidR="00584A0F" w:rsidRPr="00CC3C77" w:rsidRDefault="00584A0F" w:rsidP="00584A0F">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584A0F" w:rsidRPr="00CC3C77" w14:paraId="3C891EA0" w14:textId="77777777" w:rsidTr="00E97A2C">
        <w:tc>
          <w:tcPr>
            <w:tcW w:w="4297" w:type="dxa"/>
          </w:tcPr>
          <w:p w14:paraId="1C7C9807" w14:textId="77777777" w:rsidR="00584A0F" w:rsidRPr="00CC3C77" w:rsidRDefault="00584A0F" w:rsidP="00584A0F">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2E0FE4F" w14:textId="77777777" w:rsidR="00584A0F" w:rsidRPr="00CC3C77" w:rsidRDefault="00584A0F" w:rsidP="00584A0F">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584A0F" w:rsidRPr="00CC3C77" w14:paraId="723C4CB4" w14:textId="77777777" w:rsidTr="00E97A2C">
        <w:tc>
          <w:tcPr>
            <w:tcW w:w="4297" w:type="dxa"/>
            <w:vAlign w:val="bottom"/>
          </w:tcPr>
          <w:p w14:paraId="7368B8C3" w14:textId="6D968996" w:rsidR="00584A0F" w:rsidRPr="004C3FC6" w:rsidRDefault="00584A0F" w:rsidP="00584A0F">
            <w:pPr>
              <w:rPr>
                <w:rFonts w:ascii="Arial" w:eastAsia="Times New Roman" w:hAnsi="Arial" w:cs="Arial"/>
                <w:sz w:val="22"/>
                <w:szCs w:val="22"/>
              </w:rPr>
            </w:pPr>
            <w:r>
              <w:rPr>
                <w:rFonts w:ascii="Arial" w:eastAsia="Times New Roman" w:hAnsi="Arial" w:cs="Arial"/>
                <w:sz w:val="22"/>
                <w:szCs w:val="22"/>
              </w:rPr>
              <w:t>Larry Reed</w:t>
            </w:r>
          </w:p>
        </w:tc>
        <w:tc>
          <w:tcPr>
            <w:tcW w:w="4333" w:type="dxa"/>
            <w:vAlign w:val="bottom"/>
          </w:tcPr>
          <w:p w14:paraId="13850C79" w14:textId="43292253" w:rsidR="00584A0F" w:rsidRPr="00CC3C77" w:rsidRDefault="00584A0F" w:rsidP="00584A0F">
            <w:pPr>
              <w:rPr>
                <w:rFonts w:ascii="Arial" w:eastAsia="Times New Roman" w:hAnsi="Arial" w:cs="Arial"/>
                <w:sz w:val="22"/>
                <w:szCs w:val="22"/>
              </w:rPr>
            </w:pPr>
            <w:r>
              <w:rPr>
                <w:rFonts w:ascii="Arial" w:eastAsia="Times New Roman" w:hAnsi="Arial" w:cs="Arial"/>
                <w:sz w:val="22"/>
                <w:szCs w:val="22"/>
              </w:rPr>
              <w:t>ARTS for NASA</w:t>
            </w:r>
          </w:p>
        </w:tc>
      </w:tr>
      <w:tr w:rsidR="00584A0F" w:rsidRPr="00CC3C77" w14:paraId="3AFDB451" w14:textId="77777777" w:rsidTr="009531D1">
        <w:tc>
          <w:tcPr>
            <w:tcW w:w="4297" w:type="dxa"/>
            <w:vAlign w:val="bottom"/>
          </w:tcPr>
          <w:p w14:paraId="0E5791ED" w14:textId="58B55B8B" w:rsidR="00584A0F" w:rsidRPr="00B609FF" w:rsidRDefault="00584A0F" w:rsidP="00584A0F">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Andy Feltman</w:t>
            </w:r>
          </w:p>
        </w:tc>
        <w:tc>
          <w:tcPr>
            <w:tcW w:w="4333" w:type="dxa"/>
            <w:vAlign w:val="bottom"/>
          </w:tcPr>
          <w:p w14:paraId="5085E060" w14:textId="4085D730" w:rsidR="00584A0F" w:rsidRPr="00CC3C77" w:rsidRDefault="00584A0F" w:rsidP="00584A0F">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Peraton</w:t>
            </w:r>
            <w:proofErr w:type="spellEnd"/>
            <w:r>
              <w:rPr>
                <w:rFonts w:ascii="Arial" w:eastAsia="Times New Roman" w:hAnsi="Arial" w:cs="Arial"/>
                <w:sz w:val="22"/>
                <w:szCs w:val="22"/>
              </w:rPr>
              <w:t xml:space="preserve"> for DoD/CIO</w:t>
            </w:r>
          </w:p>
        </w:tc>
      </w:tr>
      <w:tr w:rsidR="00584A0F" w:rsidRPr="00CC3C77" w14:paraId="6D4BF30B" w14:textId="77777777" w:rsidTr="00E97A2C">
        <w:tc>
          <w:tcPr>
            <w:tcW w:w="4297" w:type="dxa"/>
            <w:vAlign w:val="bottom"/>
          </w:tcPr>
          <w:p w14:paraId="31FB616A" w14:textId="72C8E1FF" w:rsidR="00584A0F" w:rsidRDefault="00584A0F" w:rsidP="00584A0F">
            <w:pPr>
              <w:rPr>
                <w:rFonts w:ascii="Arial" w:eastAsia="Times New Roman" w:hAnsi="Arial" w:cs="Arial"/>
                <w:sz w:val="22"/>
                <w:szCs w:val="22"/>
              </w:rPr>
            </w:pPr>
            <w:r>
              <w:rPr>
                <w:rFonts w:ascii="Arial" w:eastAsia="Times New Roman" w:hAnsi="Arial" w:cs="Arial"/>
                <w:sz w:val="22"/>
                <w:szCs w:val="22"/>
              </w:rPr>
              <w:t xml:space="preserve">Dave </w:t>
            </w:r>
            <w:proofErr w:type="spellStart"/>
            <w:r>
              <w:rPr>
                <w:rFonts w:ascii="Arial" w:eastAsia="Times New Roman" w:hAnsi="Arial" w:cs="Arial"/>
                <w:sz w:val="22"/>
                <w:szCs w:val="22"/>
              </w:rPr>
              <w:t>Pattillo</w:t>
            </w:r>
            <w:proofErr w:type="spellEnd"/>
          </w:p>
        </w:tc>
        <w:tc>
          <w:tcPr>
            <w:tcW w:w="4333" w:type="dxa"/>
            <w:vAlign w:val="bottom"/>
          </w:tcPr>
          <w:p w14:paraId="13D4FF1F" w14:textId="1F92E48E" w:rsidR="00584A0F" w:rsidRDefault="00584A0F" w:rsidP="00584A0F">
            <w:pPr>
              <w:rPr>
                <w:rFonts w:ascii="Arial" w:eastAsia="Times New Roman" w:hAnsi="Arial" w:cs="Arial"/>
                <w:sz w:val="22"/>
                <w:szCs w:val="22"/>
              </w:rPr>
            </w:pPr>
            <w:r>
              <w:rPr>
                <w:rFonts w:ascii="Arial" w:eastAsia="Times New Roman" w:hAnsi="Arial" w:cs="Arial"/>
                <w:sz w:val="22"/>
                <w:szCs w:val="22"/>
              </w:rPr>
              <w:t>SpaceX</w:t>
            </w:r>
          </w:p>
        </w:tc>
      </w:tr>
      <w:tr w:rsidR="00584A0F" w:rsidRPr="00CC3C77" w14:paraId="2F8D3683" w14:textId="77777777" w:rsidTr="00E97A2C">
        <w:tc>
          <w:tcPr>
            <w:tcW w:w="4297" w:type="dxa"/>
            <w:vAlign w:val="bottom"/>
          </w:tcPr>
          <w:p w14:paraId="15B7E256" w14:textId="6156EB3C" w:rsidR="00584A0F" w:rsidRPr="00B609FF" w:rsidRDefault="00584A0F" w:rsidP="00584A0F">
            <w:pPr>
              <w:rPr>
                <w:rFonts w:ascii="Arial" w:eastAsia="Times New Roman" w:hAnsi="Arial" w:cs="Arial"/>
                <w:sz w:val="22"/>
                <w:szCs w:val="22"/>
              </w:rPr>
            </w:pPr>
            <w:r>
              <w:rPr>
                <w:rFonts w:ascii="Arial" w:eastAsia="Times New Roman" w:hAnsi="Arial" w:cs="Arial"/>
                <w:sz w:val="22"/>
                <w:szCs w:val="22"/>
              </w:rPr>
              <w:t xml:space="preserve">Gerry </w:t>
            </w:r>
            <w:proofErr w:type="spellStart"/>
            <w:r>
              <w:rPr>
                <w:rFonts w:ascii="Arial" w:eastAsia="Times New Roman" w:hAnsi="Arial" w:cs="Arial"/>
                <w:sz w:val="22"/>
                <w:szCs w:val="22"/>
              </w:rPr>
              <w:t>Shewan</w:t>
            </w:r>
            <w:proofErr w:type="spellEnd"/>
          </w:p>
        </w:tc>
        <w:tc>
          <w:tcPr>
            <w:tcW w:w="4333" w:type="dxa"/>
            <w:vAlign w:val="bottom"/>
          </w:tcPr>
          <w:p w14:paraId="4A72C21A" w14:textId="5E8B39DB" w:rsidR="00584A0F" w:rsidRPr="00CC3C77" w:rsidRDefault="00584A0F" w:rsidP="00584A0F">
            <w:pPr>
              <w:rPr>
                <w:rFonts w:ascii="Arial" w:eastAsia="Times New Roman" w:hAnsi="Arial" w:cs="Arial"/>
                <w:sz w:val="22"/>
                <w:szCs w:val="22"/>
              </w:rPr>
            </w:pPr>
            <w:r>
              <w:rPr>
                <w:rFonts w:ascii="Arial" w:eastAsia="Times New Roman" w:hAnsi="Arial" w:cs="Arial"/>
                <w:sz w:val="22"/>
                <w:szCs w:val="22"/>
              </w:rPr>
              <w:t>Telecomm Strategies</w:t>
            </w:r>
          </w:p>
        </w:tc>
      </w:tr>
      <w:tr w:rsidR="00584A0F" w:rsidRPr="00CC3C77" w14:paraId="41D3CA86" w14:textId="77777777" w:rsidTr="00E97A2C">
        <w:tc>
          <w:tcPr>
            <w:tcW w:w="4297" w:type="dxa"/>
            <w:vAlign w:val="bottom"/>
          </w:tcPr>
          <w:p w14:paraId="57711BFA" w14:textId="1E377754" w:rsidR="00584A0F" w:rsidRPr="00B609FF" w:rsidRDefault="00584A0F" w:rsidP="00584A0F">
            <w:pPr>
              <w:rPr>
                <w:rFonts w:ascii="Arial" w:eastAsia="Times New Roman" w:hAnsi="Arial" w:cs="Arial"/>
                <w:sz w:val="22"/>
                <w:szCs w:val="22"/>
              </w:rPr>
            </w:pPr>
            <w:r>
              <w:rPr>
                <w:rFonts w:ascii="Arial" w:eastAsia="Times New Roman" w:hAnsi="Arial" w:cs="Arial"/>
                <w:sz w:val="22"/>
                <w:szCs w:val="22"/>
              </w:rPr>
              <w:t>Kellen Gibson</w:t>
            </w:r>
          </w:p>
        </w:tc>
        <w:tc>
          <w:tcPr>
            <w:tcW w:w="4333" w:type="dxa"/>
            <w:vAlign w:val="bottom"/>
          </w:tcPr>
          <w:p w14:paraId="294B1E3D" w14:textId="50E99327" w:rsidR="00584A0F" w:rsidRDefault="00584A0F" w:rsidP="00584A0F">
            <w:pPr>
              <w:rPr>
                <w:rFonts w:ascii="Arial" w:eastAsia="Times New Roman" w:hAnsi="Arial" w:cs="Arial"/>
                <w:sz w:val="22"/>
                <w:szCs w:val="22"/>
              </w:rPr>
            </w:pPr>
            <w:r>
              <w:rPr>
                <w:rFonts w:ascii="Arial" w:eastAsia="Times New Roman" w:hAnsi="Arial" w:cs="Arial"/>
                <w:sz w:val="22"/>
                <w:szCs w:val="22"/>
              </w:rPr>
              <w:t>NTIA</w:t>
            </w:r>
          </w:p>
        </w:tc>
      </w:tr>
      <w:tr w:rsidR="00584A0F" w:rsidRPr="00CC3C77" w14:paraId="34162ABC" w14:textId="77777777" w:rsidTr="001625E9">
        <w:tc>
          <w:tcPr>
            <w:tcW w:w="4297" w:type="dxa"/>
          </w:tcPr>
          <w:p w14:paraId="750D51A4" w14:textId="0FAD32FE" w:rsidR="00584A0F" w:rsidRDefault="00584A0F" w:rsidP="00584A0F">
            <w:pPr>
              <w:rPr>
                <w:rFonts w:ascii="Arial" w:eastAsia="Times New Roman" w:hAnsi="Arial" w:cs="Arial"/>
                <w:sz w:val="22"/>
                <w:szCs w:val="22"/>
              </w:rPr>
            </w:pPr>
            <w:r>
              <w:rPr>
                <w:rFonts w:ascii="Arial" w:eastAsia="Times New Roman" w:hAnsi="Arial" w:cs="Arial"/>
                <w:sz w:val="22"/>
                <w:szCs w:val="22"/>
              </w:rPr>
              <w:t xml:space="preserve">Walter </w:t>
            </w:r>
            <w:proofErr w:type="spellStart"/>
            <w:r>
              <w:rPr>
                <w:rFonts w:ascii="Arial" w:eastAsia="Times New Roman" w:hAnsi="Arial" w:cs="Arial"/>
                <w:sz w:val="22"/>
                <w:szCs w:val="22"/>
              </w:rPr>
              <w:t>Sonnenfeldt</w:t>
            </w:r>
            <w:proofErr w:type="spellEnd"/>
          </w:p>
        </w:tc>
        <w:tc>
          <w:tcPr>
            <w:tcW w:w="4333" w:type="dxa"/>
          </w:tcPr>
          <w:p w14:paraId="1B01EE0D" w14:textId="0289E776" w:rsidR="00584A0F" w:rsidRDefault="00584A0F" w:rsidP="00584A0F">
            <w:pPr>
              <w:rPr>
                <w:rFonts w:ascii="Arial" w:eastAsia="Times New Roman" w:hAnsi="Arial" w:cs="Arial"/>
                <w:sz w:val="22"/>
                <w:szCs w:val="22"/>
              </w:rPr>
            </w:pPr>
            <w:proofErr w:type="spellStart"/>
            <w:r>
              <w:rPr>
                <w:rFonts w:ascii="Arial" w:eastAsia="Times New Roman" w:hAnsi="Arial" w:cs="Arial"/>
                <w:sz w:val="22"/>
                <w:szCs w:val="22"/>
              </w:rPr>
              <w:t>Orbcomm</w:t>
            </w:r>
            <w:proofErr w:type="spellEnd"/>
          </w:p>
        </w:tc>
      </w:tr>
      <w:tr w:rsidR="00584A0F" w:rsidRPr="00CC3C77" w14:paraId="491DD731" w14:textId="77777777" w:rsidTr="001625E9">
        <w:tc>
          <w:tcPr>
            <w:tcW w:w="4297" w:type="dxa"/>
          </w:tcPr>
          <w:p w14:paraId="797D0EEB" w14:textId="7F813B48" w:rsidR="00584A0F" w:rsidRDefault="00584A0F" w:rsidP="00584A0F">
            <w:pPr>
              <w:rPr>
                <w:rFonts w:ascii="Arial" w:eastAsia="Times New Roman" w:hAnsi="Arial" w:cs="Arial"/>
                <w:sz w:val="22"/>
                <w:szCs w:val="22"/>
              </w:rPr>
            </w:pPr>
            <w:r>
              <w:rPr>
                <w:rFonts w:ascii="Arial" w:eastAsia="Times New Roman" w:hAnsi="Arial" w:cs="Arial"/>
                <w:sz w:val="22"/>
                <w:szCs w:val="22"/>
              </w:rPr>
              <w:t>Brandon Hinton</w:t>
            </w:r>
          </w:p>
        </w:tc>
        <w:tc>
          <w:tcPr>
            <w:tcW w:w="4333" w:type="dxa"/>
          </w:tcPr>
          <w:p w14:paraId="4DB23812" w14:textId="1BCC39D0" w:rsidR="00584A0F" w:rsidRDefault="00584A0F" w:rsidP="00584A0F">
            <w:pPr>
              <w:rPr>
                <w:rFonts w:ascii="Arial" w:eastAsia="Times New Roman" w:hAnsi="Arial" w:cs="Arial"/>
                <w:sz w:val="22"/>
                <w:szCs w:val="22"/>
              </w:rPr>
            </w:pPr>
            <w:r>
              <w:rPr>
                <w:rFonts w:ascii="Arial" w:eastAsia="Times New Roman" w:hAnsi="Arial" w:cs="Arial"/>
                <w:sz w:val="22"/>
                <w:szCs w:val="22"/>
              </w:rPr>
              <w:t>Wiley Rein</w:t>
            </w:r>
          </w:p>
        </w:tc>
      </w:tr>
      <w:tr w:rsidR="00584A0F" w:rsidRPr="00CC3C77" w14:paraId="21AA55CF" w14:textId="77777777" w:rsidTr="00E97A2C">
        <w:tc>
          <w:tcPr>
            <w:tcW w:w="4297" w:type="dxa"/>
            <w:vAlign w:val="bottom"/>
          </w:tcPr>
          <w:p w14:paraId="18D545AD" w14:textId="3E51F151" w:rsidR="00584A0F" w:rsidRDefault="00584A0F" w:rsidP="00584A0F">
            <w:pPr>
              <w:rPr>
                <w:rFonts w:ascii="Arial" w:eastAsia="Times New Roman" w:hAnsi="Arial" w:cs="Arial"/>
                <w:sz w:val="22"/>
                <w:szCs w:val="22"/>
              </w:rPr>
            </w:pPr>
            <w:r>
              <w:rPr>
                <w:rFonts w:ascii="Arial" w:eastAsia="Times New Roman" w:hAnsi="Arial" w:cs="Arial"/>
                <w:sz w:val="22"/>
                <w:szCs w:val="22"/>
              </w:rPr>
              <w:t>Shell</w:t>
            </w:r>
            <w:ins w:id="26" w:author="John Wengryniuk" w:date="2018-09-20T14:30:00Z">
              <w:r w:rsidR="00826094">
                <w:rPr>
                  <w:rFonts w:ascii="Arial" w:eastAsia="Times New Roman" w:hAnsi="Arial" w:cs="Arial"/>
                  <w:sz w:val="22"/>
                  <w:szCs w:val="22"/>
                </w:rPr>
                <w:t>i</w:t>
              </w:r>
            </w:ins>
            <w:r>
              <w:rPr>
                <w:rFonts w:ascii="Arial" w:eastAsia="Times New Roman" w:hAnsi="Arial" w:cs="Arial"/>
                <w:sz w:val="22"/>
                <w:szCs w:val="22"/>
              </w:rPr>
              <w:t xml:space="preserve"> Rose Haskins</w:t>
            </w:r>
          </w:p>
        </w:tc>
        <w:tc>
          <w:tcPr>
            <w:tcW w:w="4333" w:type="dxa"/>
            <w:vAlign w:val="bottom"/>
          </w:tcPr>
          <w:p w14:paraId="48DEAD47" w14:textId="68A392BB" w:rsidR="00584A0F" w:rsidRDefault="00584A0F" w:rsidP="00584A0F">
            <w:pPr>
              <w:rPr>
                <w:rFonts w:ascii="Arial" w:eastAsia="Times New Roman" w:hAnsi="Arial" w:cs="Arial"/>
                <w:sz w:val="22"/>
                <w:szCs w:val="22"/>
              </w:rPr>
            </w:pPr>
            <w:r>
              <w:rPr>
                <w:rFonts w:ascii="Arial" w:eastAsia="Times New Roman" w:hAnsi="Arial" w:cs="Arial"/>
                <w:sz w:val="22"/>
                <w:szCs w:val="22"/>
              </w:rPr>
              <w:t>ACES Inc.</w:t>
            </w:r>
            <w:ins w:id="27" w:author="John Wengryniuk" w:date="2018-09-20T14:30:00Z">
              <w:r w:rsidR="00826094">
                <w:rPr>
                  <w:rFonts w:ascii="Arial" w:eastAsia="Times New Roman" w:hAnsi="Arial" w:cs="Arial"/>
                  <w:sz w:val="22"/>
                  <w:szCs w:val="22"/>
                </w:rPr>
                <w:t xml:space="preserve"> for NOAA</w:t>
              </w:r>
            </w:ins>
          </w:p>
        </w:tc>
      </w:tr>
      <w:tr w:rsidR="00584A0F" w:rsidRPr="00CC3C77" w14:paraId="6D6E0A88" w14:textId="77777777" w:rsidTr="00E97A2C">
        <w:tc>
          <w:tcPr>
            <w:tcW w:w="4297" w:type="dxa"/>
            <w:vAlign w:val="bottom"/>
          </w:tcPr>
          <w:p w14:paraId="1EAAB7F3" w14:textId="5709180C" w:rsidR="00584A0F" w:rsidRDefault="00584A0F" w:rsidP="00584A0F">
            <w:pPr>
              <w:rPr>
                <w:rFonts w:ascii="Arial" w:eastAsia="Times New Roman" w:hAnsi="Arial" w:cs="Arial"/>
                <w:sz w:val="22"/>
                <w:szCs w:val="22"/>
              </w:rPr>
            </w:pPr>
            <w:r>
              <w:rPr>
                <w:rFonts w:ascii="Arial" w:eastAsia="Times New Roman" w:hAnsi="Arial" w:cs="Arial"/>
                <w:sz w:val="22"/>
                <w:szCs w:val="22"/>
              </w:rPr>
              <w:t xml:space="preserve">David </w:t>
            </w:r>
            <w:proofErr w:type="spellStart"/>
            <w:r>
              <w:rPr>
                <w:rFonts w:ascii="Arial" w:eastAsia="Times New Roman" w:hAnsi="Arial" w:cs="Arial"/>
                <w:sz w:val="22"/>
                <w:szCs w:val="22"/>
              </w:rPr>
              <w:t>Eierman</w:t>
            </w:r>
            <w:proofErr w:type="spellEnd"/>
          </w:p>
        </w:tc>
        <w:tc>
          <w:tcPr>
            <w:tcW w:w="4333" w:type="dxa"/>
            <w:vAlign w:val="bottom"/>
          </w:tcPr>
          <w:p w14:paraId="165F9F46" w14:textId="115C76E6" w:rsidR="00584A0F" w:rsidRDefault="00584A0F" w:rsidP="00584A0F">
            <w:pPr>
              <w:rPr>
                <w:rFonts w:ascii="Arial" w:eastAsia="Times New Roman" w:hAnsi="Arial" w:cs="Arial"/>
                <w:sz w:val="22"/>
                <w:szCs w:val="22"/>
              </w:rPr>
            </w:pPr>
            <w:r>
              <w:rPr>
                <w:rFonts w:ascii="Arial" w:eastAsia="Times New Roman" w:hAnsi="Arial" w:cs="Arial"/>
                <w:sz w:val="22"/>
                <w:szCs w:val="22"/>
              </w:rPr>
              <w:t>Motorola Solutions</w:t>
            </w:r>
          </w:p>
        </w:tc>
      </w:tr>
      <w:tr w:rsidR="00584A0F" w:rsidRPr="00CC3C77" w14:paraId="2C1EDC5E" w14:textId="77777777" w:rsidTr="00E97A2C">
        <w:tc>
          <w:tcPr>
            <w:tcW w:w="4297" w:type="dxa"/>
            <w:vAlign w:val="bottom"/>
          </w:tcPr>
          <w:p w14:paraId="3196F5E6" w14:textId="234A1F70" w:rsidR="00584A0F" w:rsidRDefault="00584A0F" w:rsidP="00584A0F">
            <w:pPr>
              <w:rPr>
                <w:rFonts w:ascii="Arial" w:eastAsia="Times New Roman" w:hAnsi="Arial" w:cs="Arial"/>
                <w:sz w:val="22"/>
                <w:szCs w:val="22"/>
              </w:rPr>
            </w:pPr>
            <w:r>
              <w:rPr>
                <w:rFonts w:ascii="Arial" w:eastAsia="Times New Roman" w:hAnsi="Arial" w:cs="Arial"/>
                <w:sz w:val="22"/>
                <w:szCs w:val="22"/>
              </w:rPr>
              <w:t>Joanne Wilson</w:t>
            </w:r>
          </w:p>
        </w:tc>
        <w:tc>
          <w:tcPr>
            <w:tcW w:w="4333" w:type="dxa"/>
            <w:vAlign w:val="bottom"/>
          </w:tcPr>
          <w:p w14:paraId="07644104" w14:textId="6DA4C2E8" w:rsidR="00584A0F" w:rsidRDefault="00584A0F" w:rsidP="00584A0F">
            <w:pPr>
              <w:rPr>
                <w:rFonts w:ascii="Arial" w:eastAsia="Times New Roman" w:hAnsi="Arial" w:cs="Arial"/>
                <w:sz w:val="22"/>
                <w:szCs w:val="22"/>
              </w:rPr>
            </w:pPr>
            <w:r>
              <w:rPr>
                <w:rFonts w:ascii="Arial" w:eastAsia="Times New Roman" w:hAnsi="Arial" w:cs="Arial"/>
                <w:sz w:val="22"/>
                <w:szCs w:val="22"/>
              </w:rPr>
              <w:t>ASRC for NASA</w:t>
            </w:r>
          </w:p>
        </w:tc>
      </w:tr>
      <w:tr w:rsidR="00584A0F" w:rsidRPr="00CC3C77" w14:paraId="7BBF088B" w14:textId="77777777" w:rsidTr="008F23AC">
        <w:tc>
          <w:tcPr>
            <w:tcW w:w="4297" w:type="dxa"/>
          </w:tcPr>
          <w:p w14:paraId="36F8D88B" w14:textId="50802E1C" w:rsidR="00584A0F" w:rsidRDefault="00584A0F" w:rsidP="00584A0F">
            <w:pPr>
              <w:rPr>
                <w:rFonts w:ascii="Arial" w:eastAsia="Times New Roman" w:hAnsi="Arial" w:cs="Arial"/>
                <w:sz w:val="22"/>
                <w:szCs w:val="22"/>
              </w:rPr>
            </w:pPr>
            <w:del w:id="28" w:author="John Wengryniuk" w:date="2018-09-19T15:07:00Z">
              <w:r w:rsidDel="00584A0F">
                <w:rPr>
                  <w:rFonts w:ascii="Arial" w:eastAsia="Times New Roman" w:hAnsi="Arial" w:cs="Arial"/>
                  <w:sz w:val="22"/>
                  <w:szCs w:val="22"/>
                </w:rPr>
                <w:delText>Jen Oberhausen</w:delText>
              </w:r>
            </w:del>
          </w:p>
        </w:tc>
        <w:tc>
          <w:tcPr>
            <w:tcW w:w="4333" w:type="dxa"/>
          </w:tcPr>
          <w:p w14:paraId="03981089" w14:textId="04C68F9D" w:rsidR="00584A0F" w:rsidRDefault="00584A0F" w:rsidP="00584A0F">
            <w:pPr>
              <w:rPr>
                <w:rFonts w:ascii="Arial" w:eastAsia="Times New Roman" w:hAnsi="Arial" w:cs="Arial"/>
                <w:sz w:val="22"/>
                <w:szCs w:val="22"/>
              </w:rPr>
            </w:pPr>
            <w:del w:id="29" w:author="John Wengryniuk" w:date="2018-09-19T15:07:00Z">
              <w:r w:rsidDel="00584A0F">
                <w:rPr>
                  <w:rFonts w:ascii="Arial" w:eastAsia="Times New Roman" w:hAnsi="Arial" w:cs="Arial"/>
                  <w:sz w:val="22"/>
                  <w:szCs w:val="22"/>
                </w:rPr>
                <w:delText>CTIA</w:delText>
              </w:r>
            </w:del>
          </w:p>
        </w:tc>
      </w:tr>
      <w:tr w:rsidR="00584A0F" w:rsidRPr="009717D9" w14:paraId="43E92446" w14:textId="77777777" w:rsidTr="009717D9">
        <w:tc>
          <w:tcPr>
            <w:tcW w:w="4297" w:type="dxa"/>
          </w:tcPr>
          <w:p w14:paraId="6AB7C636" w14:textId="0C3DBFE6" w:rsidR="00584A0F" w:rsidRDefault="00584A0F" w:rsidP="00584A0F">
            <w:pPr>
              <w:rPr>
                <w:rFonts w:ascii="Arial" w:eastAsia="Times New Roman" w:hAnsi="Arial" w:cs="Arial"/>
                <w:sz w:val="22"/>
                <w:szCs w:val="22"/>
              </w:rPr>
            </w:pPr>
          </w:p>
        </w:tc>
        <w:tc>
          <w:tcPr>
            <w:tcW w:w="4333" w:type="dxa"/>
          </w:tcPr>
          <w:p w14:paraId="273C006D" w14:textId="4C203FD6" w:rsidR="00584A0F" w:rsidRDefault="00584A0F" w:rsidP="00584A0F">
            <w:pPr>
              <w:rPr>
                <w:rFonts w:ascii="Arial" w:eastAsia="Times New Roman" w:hAnsi="Arial" w:cs="Arial"/>
                <w:sz w:val="22"/>
                <w:szCs w:val="22"/>
              </w:rPr>
            </w:pPr>
          </w:p>
        </w:tc>
      </w:tr>
      <w:tr w:rsidR="00584A0F" w:rsidRPr="009717D9" w14:paraId="44AFFA93" w14:textId="77777777" w:rsidTr="00341A4C">
        <w:tc>
          <w:tcPr>
            <w:tcW w:w="8630" w:type="dxa"/>
            <w:gridSpan w:val="2"/>
          </w:tcPr>
          <w:p w14:paraId="3584DA1A" w14:textId="039A376C" w:rsidR="00584A0F" w:rsidRPr="009717D9" w:rsidRDefault="00584A0F" w:rsidP="00584A0F">
            <w:pPr>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584A0F" w:rsidRPr="009717D9" w14:paraId="063FD32C" w14:textId="77777777" w:rsidTr="00246D9E">
        <w:tc>
          <w:tcPr>
            <w:tcW w:w="8630" w:type="dxa"/>
            <w:gridSpan w:val="2"/>
            <w:vAlign w:val="bottom"/>
          </w:tcPr>
          <w:p w14:paraId="05AE2EA3" w14:textId="1984CC41" w:rsidR="00584A0F" w:rsidRDefault="00584A0F" w:rsidP="00584A0F">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r>
      <w:tr w:rsidR="00584A0F" w:rsidRPr="009717D9" w14:paraId="7A06FB86" w14:textId="77777777" w:rsidTr="002E21FD">
        <w:tc>
          <w:tcPr>
            <w:tcW w:w="8630" w:type="dxa"/>
            <w:gridSpan w:val="2"/>
          </w:tcPr>
          <w:p w14:paraId="439659FC" w14:textId="59039725" w:rsidR="00584A0F" w:rsidRDefault="00584A0F" w:rsidP="00584A0F">
            <w:pPr>
              <w:rPr>
                <w:rFonts w:ascii="Arial" w:eastAsia="Times New Roman" w:hAnsi="Arial" w:cs="Arial"/>
                <w:sz w:val="22"/>
                <w:szCs w:val="22"/>
              </w:rPr>
            </w:pPr>
            <w:r>
              <w:rPr>
                <w:rFonts w:ascii="Arial" w:eastAsia="Times New Roman" w:hAnsi="Arial" w:cs="Arial"/>
                <w:sz w:val="22"/>
                <w:szCs w:val="22"/>
              </w:rPr>
              <w:t>Clay DeCell</w:t>
            </w:r>
          </w:p>
        </w:tc>
      </w:tr>
      <w:tr w:rsidR="00584A0F" w:rsidRPr="009717D9" w14:paraId="23A48859" w14:textId="77777777" w:rsidTr="006D339A">
        <w:tc>
          <w:tcPr>
            <w:tcW w:w="8630" w:type="dxa"/>
            <w:gridSpan w:val="2"/>
          </w:tcPr>
          <w:p w14:paraId="1AA76A45" w14:textId="79CA4599" w:rsidR="00584A0F" w:rsidRDefault="00584A0F" w:rsidP="00584A0F">
            <w:pPr>
              <w:rPr>
                <w:rFonts w:ascii="Arial" w:eastAsia="Times New Roman" w:hAnsi="Arial" w:cs="Arial"/>
                <w:sz w:val="22"/>
                <w:szCs w:val="22"/>
              </w:rPr>
            </w:pPr>
            <w:r>
              <w:rPr>
                <w:rFonts w:ascii="Arial" w:eastAsia="Times New Roman" w:hAnsi="Arial" w:cs="Arial"/>
                <w:sz w:val="22"/>
                <w:szCs w:val="22"/>
              </w:rPr>
              <w:t>Dante Ibarra</w:t>
            </w:r>
          </w:p>
        </w:tc>
      </w:tr>
      <w:tr w:rsidR="00BB2D11" w:rsidRPr="009717D9" w14:paraId="6D822A20" w14:textId="77777777" w:rsidTr="006D339A">
        <w:tc>
          <w:tcPr>
            <w:tcW w:w="8630" w:type="dxa"/>
            <w:gridSpan w:val="2"/>
          </w:tcPr>
          <w:p w14:paraId="75698E39" w14:textId="3596EC8F" w:rsidR="00BB2D11" w:rsidRDefault="00BB2D11" w:rsidP="00584A0F">
            <w:pPr>
              <w:rPr>
                <w:rFonts w:ascii="Arial" w:eastAsia="Times New Roman" w:hAnsi="Arial" w:cs="Arial"/>
                <w:sz w:val="22"/>
                <w:szCs w:val="22"/>
              </w:rPr>
            </w:pPr>
            <w:ins w:id="30" w:author="John Wengryniuk" w:date="2018-09-19T15:22:00Z">
              <w:r>
                <w:rPr>
                  <w:rFonts w:ascii="Arial" w:eastAsia="Times New Roman" w:hAnsi="Arial" w:cs="Arial"/>
                  <w:sz w:val="22"/>
                  <w:szCs w:val="22"/>
                </w:rPr>
                <w:t>Larry Olson</w:t>
              </w:r>
            </w:ins>
          </w:p>
        </w:tc>
      </w:tr>
    </w:tbl>
    <w:p w14:paraId="2423CE08" w14:textId="77777777" w:rsidR="00FD0273" w:rsidRPr="00DA1928" w:rsidRDefault="00FD0273" w:rsidP="00FD0273">
      <w:pPr>
        <w:rPr>
          <w:rFonts w:ascii="Times New Roman" w:hAnsi="Times New Roman" w:cs="Times New Roman"/>
        </w:rPr>
      </w:pPr>
    </w:p>
    <w:sectPr w:rsidR="00FD0273" w:rsidRPr="00DA192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AE0B4" w14:textId="77777777" w:rsidR="002B17A5" w:rsidRDefault="002B17A5" w:rsidP="00A55B73">
      <w:r>
        <w:separator/>
      </w:r>
    </w:p>
  </w:endnote>
  <w:endnote w:type="continuationSeparator" w:id="0">
    <w:p w14:paraId="2209F91B" w14:textId="77777777" w:rsidR="002B17A5" w:rsidRDefault="002B17A5"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46842" w14:textId="77777777" w:rsidR="002B17A5" w:rsidRDefault="002B17A5" w:rsidP="00A55B73">
      <w:r>
        <w:separator/>
      </w:r>
    </w:p>
  </w:footnote>
  <w:footnote w:type="continuationSeparator" w:id="0">
    <w:p w14:paraId="044D8A63" w14:textId="77777777" w:rsidR="002B17A5" w:rsidRDefault="002B17A5"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8380" w14:textId="3363302B" w:rsidR="00A55B73" w:rsidRPr="00DD3AE0" w:rsidRDefault="0082002F" w:rsidP="00A55B73">
    <w:pPr>
      <w:pStyle w:val="Header"/>
      <w:jc w:val="right"/>
    </w:pPr>
    <w:r>
      <w:t>IWG-</w:t>
    </w:r>
    <w:r w:rsidRPr="00FF303D">
      <w:t>3/</w:t>
    </w:r>
    <w:r w:rsidR="007E4ACC" w:rsidRPr="00FF303D">
      <w:t>0</w:t>
    </w:r>
    <w:r w:rsidR="00701FA2">
      <w:t>58</w:t>
    </w:r>
    <w:r w:rsidR="007E4ACC" w:rsidRPr="00FF303D">
      <w:t xml:space="preserve"> </w:t>
    </w:r>
    <w:r w:rsidRPr="00FF303D">
      <w:t>(</w:t>
    </w:r>
    <w:r>
      <w:t>0</w:t>
    </w:r>
    <w:r w:rsidR="00701FA2">
      <w:t>19</w:t>
    </w:r>
    <w:r>
      <w:t>.0</w:t>
    </w:r>
    <w:r w:rsidR="007E4ACC">
      <w:t>9</w:t>
    </w:r>
    <w:r w:rsidR="00A55B73" w:rsidRPr="00DD3AE0">
      <w:t>.2018)</w:t>
    </w:r>
  </w:p>
  <w:p w14:paraId="68BF9047" w14:textId="77777777" w:rsidR="00A55B73" w:rsidRDefault="00A55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235E16"/>
    <w:multiLevelType w:val="hybridMultilevel"/>
    <w:tmpl w:val="B068F960"/>
    <w:lvl w:ilvl="0" w:tplc="4D0890E2">
      <w:start w:val="8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1"/>
  </w:num>
  <w:num w:numId="4">
    <w:abstractNumId w:val="3"/>
  </w:num>
  <w:num w:numId="5">
    <w:abstractNumId w:val="0"/>
  </w:num>
  <w:num w:numId="6">
    <w:abstractNumId w:val="9"/>
  </w:num>
  <w:num w:numId="7">
    <w:abstractNumId w:val="6"/>
  </w:num>
  <w:num w:numId="8">
    <w:abstractNumId w:val="8"/>
  </w:num>
  <w:num w:numId="9">
    <w:abstractNumId w:val="5"/>
  </w:num>
  <w:num w:numId="10">
    <w:abstractNumId w:val="7"/>
  </w:num>
  <w:num w:numId="11">
    <w:abstractNumId w:val="4"/>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25C41"/>
    <w:rsid w:val="00052EDA"/>
    <w:rsid w:val="00071611"/>
    <w:rsid w:val="00080A07"/>
    <w:rsid w:val="00083E88"/>
    <w:rsid w:val="00084875"/>
    <w:rsid w:val="000B2626"/>
    <w:rsid w:val="000C2458"/>
    <w:rsid w:val="000C72D3"/>
    <w:rsid w:val="000E6819"/>
    <w:rsid w:val="000F02BD"/>
    <w:rsid w:val="00116DAB"/>
    <w:rsid w:val="00166E0C"/>
    <w:rsid w:val="001734B6"/>
    <w:rsid w:val="0017362F"/>
    <w:rsid w:val="001909B9"/>
    <w:rsid w:val="001914BF"/>
    <w:rsid w:val="001926CA"/>
    <w:rsid w:val="001B1893"/>
    <w:rsid w:val="001B1FD9"/>
    <w:rsid w:val="001B68A1"/>
    <w:rsid w:val="001B7B36"/>
    <w:rsid w:val="001C65E9"/>
    <w:rsid w:val="001D3E85"/>
    <w:rsid w:val="001E3C3A"/>
    <w:rsid w:val="002026A3"/>
    <w:rsid w:val="002155F4"/>
    <w:rsid w:val="00220AEF"/>
    <w:rsid w:val="00235244"/>
    <w:rsid w:val="0024274C"/>
    <w:rsid w:val="00246245"/>
    <w:rsid w:val="002561AF"/>
    <w:rsid w:val="00263749"/>
    <w:rsid w:val="0028578D"/>
    <w:rsid w:val="002B17A5"/>
    <w:rsid w:val="002C50B6"/>
    <w:rsid w:val="002E1DF1"/>
    <w:rsid w:val="002E3D07"/>
    <w:rsid w:val="00326320"/>
    <w:rsid w:val="00334A77"/>
    <w:rsid w:val="00347133"/>
    <w:rsid w:val="00363150"/>
    <w:rsid w:val="003B21A5"/>
    <w:rsid w:val="003C3356"/>
    <w:rsid w:val="0040189C"/>
    <w:rsid w:val="00414431"/>
    <w:rsid w:val="00420C93"/>
    <w:rsid w:val="00426DAA"/>
    <w:rsid w:val="00430A3C"/>
    <w:rsid w:val="004418FA"/>
    <w:rsid w:val="00450EE7"/>
    <w:rsid w:val="004550E5"/>
    <w:rsid w:val="0045795B"/>
    <w:rsid w:val="00463420"/>
    <w:rsid w:val="0047266E"/>
    <w:rsid w:val="004825E1"/>
    <w:rsid w:val="00486A36"/>
    <w:rsid w:val="00491CA2"/>
    <w:rsid w:val="004945A4"/>
    <w:rsid w:val="004B62A0"/>
    <w:rsid w:val="004E39E2"/>
    <w:rsid w:val="004F1A2F"/>
    <w:rsid w:val="004F40CF"/>
    <w:rsid w:val="004F59CA"/>
    <w:rsid w:val="004F7721"/>
    <w:rsid w:val="005005FE"/>
    <w:rsid w:val="00501251"/>
    <w:rsid w:val="00501A42"/>
    <w:rsid w:val="00504200"/>
    <w:rsid w:val="00516268"/>
    <w:rsid w:val="005221B4"/>
    <w:rsid w:val="00535E3C"/>
    <w:rsid w:val="00544F4C"/>
    <w:rsid w:val="00545B6E"/>
    <w:rsid w:val="005578AB"/>
    <w:rsid w:val="00584A0F"/>
    <w:rsid w:val="0059037F"/>
    <w:rsid w:val="00590FE9"/>
    <w:rsid w:val="0059250A"/>
    <w:rsid w:val="005D0477"/>
    <w:rsid w:val="005E53A3"/>
    <w:rsid w:val="005F263D"/>
    <w:rsid w:val="005F53FF"/>
    <w:rsid w:val="006017F8"/>
    <w:rsid w:val="00601CFA"/>
    <w:rsid w:val="0061162E"/>
    <w:rsid w:val="006178F0"/>
    <w:rsid w:val="00622A62"/>
    <w:rsid w:val="00623FD7"/>
    <w:rsid w:val="0063678B"/>
    <w:rsid w:val="00652D64"/>
    <w:rsid w:val="006538BE"/>
    <w:rsid w:val="0066112E"/>
    <w:rsid w:val="00673877"/>
    <w:rsid w:val="00682BE0"/>
    <w:rsid w:val="00683C78"/>
    <w:rsid w:val="0068438D"/>
    <w:rsid w:val="00686FCC"/>
    <w:rsid w:val="00694731"/>
    <w:rsid w:val="006A3332"/>
    <w:rsid w:val="006B3195"/>
    <w:rsid w:val="006B7145"/>
    <w:rsid w:val="006D05C9"/>
    <w:rsid w:val="006F53FA"/>
    <w:rsid w:val="006F604B"/>
    <w:rsid w:val="00701AED"/>
    <w:rsid w:val="00701FA2"/>
    <w:rsid w:val="0071513C"/>
    <w:rsid w:val="007227D2"/>
    <w:rsid w:val="0072703D"/>
    <w:rsid w:val="00730E7E"/>
    <w:rsid w:val="007360A7"/>
    <w:rsid w:val="007364BE"/>
    <w:rsid w:val="00743B8D"/>
    <w:rsid w:val="00744213"/>
    <w:rsid w:val="00757A00"/>
    <w:rsid w:val="00774B31"/>
    <w:rsid w:val="007957C0"/>
    <w:rsid w:val="007A5E3A"/>
    <w:rsid w:val="007A69A7"/>
    <w:rsid w:val="007C087B"/>
    <w:rsid w:val="007C5027"/>
    <w:rsid w:val="007C6549"/>
    <w:rsid w:val="007D3B4E"/>
    <w:rsid w:val="007E0652"/>
    <w:rsid w:val="007E4ACC"/>
    <w:rsid w:val="007F100C"/>
    <w:rsid w:val="007F15C0"/>
    <w:rsid w:val="00803E85"/>
    <w:rsid w:val="00806948"/>
    <w:rsid w:val="0082002F"/>
    <w:rsid w:val="008207E0"/>
    <w:rsid w:val="00826094"/>
    <w:rsid w:val="00845926"/>
    <w:rsid w:val="00861417"/>
    <w:rsid w:val="00863A8B"/>
    <w:rsid w:val="0087230C"/>
    <w:rsid w:val="00886CC2"/>
    <w:rsid w:val="00887122"/>
    <w:rsid w:val="008A72C0"/>
    <w:rsid w:val="008B1C90"/>
    <w:rsid w:val="008C7A9C"/>
    <w:rsid w:val="008F103C"/>
    <w:rsid w:val="00904F10"/>
    <w:rsid w:val="0090785E"/>
    <w:rsid w:val="00911BC2"/>
    <w:rsid w:val="00931913"/>
    <w:rsid w:val="009356CC"/>
    <w:rsid w:val="009717D9"/>
    <w:rsid w:val="00975699"/>
    <w:rsid w:val="00993677"/>
    <w:rsid w:val="009957D0"/>
    <w:rsid w:val="00996944"/>
    <w:rsid w:val="009E1767"/>
    <w:rsid w:val="009E1B62"/>
    <w:rsid w:val="009E2A39"/>
    <w:rsid w:val="009E5492"/>
    <w:rsid w:val="00A36CFC"/>
    <w:rsid w:val="00A41F27"/>
    <w:rsid w:val="00A55B73"/>
    <w:rsid w:val="00A56D4D"/>
    <w:rsid w:val="00A57C48"/>
    <w:rsid w:val="00A72071"/>
    <w:rsid w:val="00A73A3C"/>
    <w:rsid w:val="00A81D9F"/>
    <w:rsid w:val="00A87AE2"/>
    <w:rsid w:val="00A90DDE"/>
    <w:rsid w:val="00AA2CE4"/>
    <w:rsid w:val="00AB0B39"/>
    <w:rsid w:val="00AB5317"/>
    <w:rsid w:val="00AC0AD9"/>
    <w:rsid w:val="00AC7455"/>
    <w:rsid w:val="00AE10FE"/>
    <w:rsid w:val="00AE54FF"/>
    <w:rsid w:val="00AF468A"/>
    <w:rsid w:val="00B04263"/>
    <w:rsid w:val="00B06D17"/>
    <w:rsid w:val="00B10C33"/>
    <w:rsid w:val="00B23A9F"/>
    <w:rsid w:val="00B23C92"/>
    <w:rsid w:val="00B25A08"/>
    <w:rsid w:val="00B31544"/>
    <w:rsid w:val="00B40F9C"/>
    <w:rsid w:val="00B56FCA"/>
    <w:rsid w:val="00B6697C"/>
    <w:rsid w:val="00B74C5A"/>
    <w:rsid w:val="00BA2EE3"/>
    <w:rsid w:val="00BA3EA0"/>
    <w:rsid w:val="00BB2D11"/>
    <w:rsid w:val="00BC6BD9"/>
    <w:rsid w:val="00BE4A25"/>
    <w:rsid w:val="00BE7916"/>
    <w:rsid w:val="00BF163C"/>
    <w:rsid w:val="00BF1E86"/>
    <w:rsid w:val="00BF5564"/>
    <w:rsid w:val="00BF64B6"/>
    <w:rsid w:val="00C0400B"/>
    <w:rsid w:val="00C073B4"/>
    <w:rsid w:val="00C50C9A"/>
    <w:rsid w:val="00C54B00"/>
    <w:rsid w:val="00C66FFE"/>
    <w:rsid w:val="00C67D0E"/>
    <w:rsid w:val="00C72734"/>
    <w:rsid w:val="00C97F53"/>
    <w:rsid w:val="00CD118C"/>
    <w:rsid w:val="00CD6BAB"/>
    <w:rsid w:val="00CE179C"/>
    <w:rsid w:val="00CE27DF"/>
    <w:rsid w:val="00CE5AA8"/>
    <w:rsid w:val="00CF0A65"/>
    <w:rsid w:val="00D23781"/>
    <w:rsid w:val="00D3492D"/>
    <w:rsid w:val="00D36C8D"/>
    <w:rsid w:val="00D54973"/>
    <w:rsid w:val="00D57EDF"/>
    <w:rsid w:val="00D72285"/>
    <w:rsid w:val="00D85345"/>
    <w:rsid w:val="00D95B3E"/>
    <w:rsid w:val="00DA1879"/>
    <w:rsid w:val="00DA1928"/>
    <w:rsid w:val="00DA6C7F"/>
    <w:rsid w:val="00DB176C"/>
    <w:rsid w:val="00DB6521"/>
    <w:rsid w:val="00DB7384"/>
    <w:rsid w:val="00DC5C70"/>
    <w:rsid w:val="00DD2D94"/>
    <w:rsid w:val="00DD63C3"/>
    <w:rsid w:val="00E01120"/>
    <w:rsid w:val="00E1164C"/>
    <w:rsid w:val="00E23D09"/>
    <w:rsid w:val="00E24491"/>
    <w:rsid w:val="00E27857"/>
    <w:rsid w:val="00E5474C"/>
    <w:rsid w:val="00E574E3"/>
    <w:rsid w:val="00E63C47"/>
    <w:rsid w:val="00E7233D"/>
    <w:rsid w:val="00E74683"/>
    <w:rsid w:val="00E846D3"/>
    <w:rsid w:val="00EA5C1A"/>
    <w:rsid w:val="00EA61E8"/>
    <w:rsid w:val="00EB29AF"/>
    <w:rsid w:val="00EB4C71"/>
    <w:rsid w:val="00ED1800"/>
    <w:rsid w:val="00EF3606"/>
    <w:rsid w:val="00EF3C2D"/>
    <w:rsid w:val="00EF4691"/>
    <w:rsid w:val="00F12C7B"/>
    <w:rsid w:val="00F160BB"/>
    <w:rsid w:val="00F32BBD"/>
    <w:rsid w:val="00F467BF"/>
    <w:rsid w:val="00F500B0"/>
    <w:rsid w:val="00F5100F"/>
    <w:rsid w:val="00F55709"/>
    <w:rsid w:val="00F55915"/>
    <w:rsid w:val="00F63851"/>
    <w:rsid w:val="00F65C5F"/>
    <w:rsid w:val="00F83BBE"/>
    <w:rsid w:val="00F97561"/>
    <w:rsid w:val="00FA1F47"/>
    <w:rsid w:val="00FA22D7"/>
    <w:rsid w:val="00FB5359"/>
    <w:rsid w:val="00FC38B6"/>
    <w:rsid w:val="00FD0273"/>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4C8F"/>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3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 w:type="paragraph" w:styleId="BalloonText">
    <w:name w:val="Balloon Text"/>
    <w:basedOn w:val="Normal"/>
    <w:link w:val="BalloonTextChar"/>
    <w:uiPriority w:val="99"/>
    <w:semiHidden/>
    <w:unhideWhenUsed/>
    <w:rsid w:val="007E4A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AC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 w:id="1330327404">
      <w:bodyDiv w:val="1"/>
      <w:marLeft w:val="0"/>
      <w:marRight w:val="0"/>
      <w:marTop w:val="0"/>
      <w:marBottom w:val="0"/>
      <w:divBdr>
        <w:top w:val="none" w:sz="0" w:space="0" w:color="auto"/>
        <w:left w:val="none" w:sz="0" w:space="0" w:color="auto"/>
        <w:bottom w:val="none" w:sz="0" w:space="0" w:color="auto"/>
        <w:right w:val="none" w:sz="0" w:space="0" w:color="auto"/>
      </w:divBdr>
    </w:div>
    <w:div w:id="15581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fcc.gov/public/attachments/DA-18-634A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John Wengryniuk</cp:lastModifiedBy>
  <cp:revision>6</cp:revision>
  <cp:lastPrinted>2018-09-19T16:46:00Z</cp:lastPrinted>
  <dcterms:created xsi:type="dcterms:W3CDTF">2018-09-19T19:08:00Z</dcterms:created>
  <dcterms:modified xsi:type="dcterms:W3CDTF">2018-09-27T19:32:00Z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0b9cefde-a8d0-4c51-a5e2-4420787b510f</vt:lpwstr>
  </property>
  <property fmtid="{D5CDD505-2E9C-101B-9397-08002B2CF9AE}" pid="3" name="CTP_TimeStamp">
    <vt:lpwstr>2018-08-08 01:15:03Z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