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C9B" w:rsidRPr="00963FF7" w:rsidRDefault="00E32621" w:rsidP="00D30E85">
      <w:pPr>
        <w:pStyle w:val="Title"/>
        <w:rPr>
          <w:b/>
        </w:rPr>
      </w:pPr>
      <w:r>
        <w:rPr>
          <w:b/>
        </w:rPr>
        <w:t>WRC-19</w:t>
      </w:r>
      <w:r w:rsidR="00026C9B" w:rsidRPr="00963FF7">
        <w:rPr>
          <w:b/>
        </w:rPr>
        <w:t xml:space="preserve"> Advisory Committee</w:t>
      </w:r>
    </w:p>
    <w:p w:rsidR="00026C9B" w:rsidRPr="00963FF7" w:rsidRDefault="00D30E85">
      <w:pPr>
        <w:jc w:val="center"/>
        <w:rPr>
          <w:b/>
          <w:sz w:val="28"/>
        </w:rPr>
      </w:pPr>
      <w:r w:rsidRPr="00963FF7">
        <w:rPr>
          <w:b/>
          <w:sz w:val="28"/>
        </w:rPr>
        <w:t>INFORMAL WORKING GROUP 3</w:t>
      </w:r>
      <w:r w:rsidR="00026C9B" w:rsidRPr="00963FF7">
        <w:rPr>
          <w:b/>
          <w:sz w:val="28"/>
        </w:rPr>
        <w:t xml:space="preserve"> (IWG-</w:t>
      </w:r>
      <w:r w:rsidRPr="00963FF7">
        <w:rPr>
          <w:b/>
          <w:sz w:val="28"/>
        </w:rPr>
        <w:t>3</w:t>
      </w:r>
      <w:r w:rsidR="00026C9B" w:rsidRPr="00963FF7">
        <w:rPr>
          <w:b/>
          <w:sz w:val="28"/>
        </w:rPr>
        <w:t>)</w:t>
      </w:r>
    </w:p>
    <w:p w:rsidR="00026C9B" w:rsidRPr="00963FF7" w:rsidRDefault="00963FF7">
      <w:pPr>
        <w:pStyle w:val="Heading1"/>
      </w:pPr>
      <w:r w:rsidRPr="00963FF7">
        <w:t>Space Services</w:t>
      </w:r>
    </w:p>
    <w:p w:rsidR="00026C9B" w:rsidRPr="000C4EAF" w:rsidRDefault="00026C9B">
      <w:pPr>
        <w:rPr>
          <w:color w:val="0000FF"/>
        </w:rPr>
      </w:pPr>
    </w:p>
    <w:p w:rsidR="000D36C4" w:rsidRPr="00C92BEE" w:rsidRDefault="0080065A">
      <w:pPr>
        <w:pStyle w:val="Heading3"/>
        <w:rPr>
          <w:b/>
          <w:szCs w:val="24"/>
        </w:rPr>
      </w:pPr>
      <w:r>
        <w:rPr>
          <w:b/>
          <w:szCs w:val="24"/>
        </w:rPr>
        <w:t>Thursday, November 1</w:t>
      </w:r>
      <w:r w:rsidR="009231F9">
        <w:rPr>
          <w:b/>
          <w:szCs w:val="24"/>
        </w:rPr>
        <w:t>, 2018</w:t>
      </w:r>
    </w:p>
    <w:p w:rsidR="00026C9B" w:rsidRPr="00C92BEE" w:rsidRDefault="008B69C1">
      <w:pPr>
        <w:pStyle w:val="Heading3"/>
        <w:rPr>
          <w:b/>
          <w:szCs w:val="24"/>
        </w:rPr>
      </w:pPr>
      <w:r>
        <w:rPr>
          <w:b/>
          <w:szCs w:val="24"/>
        </w:rPr>
        <w:t>1</w:t>
      </w:r>
      <w:r w:rsidR="0080065A">
        <w:rPr>
          <w:b/>
          <w:szCs w:val="24"/>
        </w:rPr>
        <w:t>3:00</w:t>
      </w:r>
      <w:r w:rsidR="009231F9" w:rsidRPr="009231F9">
        <w:rPr>
          <w:b/>
          <w:szCs w:val="24"/>
        </w:rPr>
        <w:t xml:space="preserve"> – 1</w:t>
      </w:r>
      <w:r w:rsidR="0080065A">
        <w:rPr>
          <w:b/>
          <w:szCs w:val="24"/>
        </w:rPr>
        <w:t>4:00</w:t>
      </w:r>
      <w:r w:rsidR="009231F9" w:rsidRPr="009231F9">
        <w:rPr>
          <w:b/>
          <w:szCs w:val="24"/>
        </w:rPr>
        <w:t xml:space="preserve"> E</w:t>
      </w:r>
      <w:r w:rsidR="005D7A25">
        <w:rPr>
          <w:b/>
          <w:szCs w:val="24"/>
        </w:rPr>
        <w:t>D</w:t>
      </w:r>
      <w:r w:rsidR="009231F9" w:rsidRPr="009231F9">
        <w:rPr>
          <w:b/>
          <w:szCs w:val="24"/>
        </w:rPr>
        <w:t>T</w:t>
      </w:r>
    </w:p>
    <w:p w:rsidR="00C77DDD" w:rsidRPr="00C92BEE" w:rsidRDefault="00C77DDD" w:rsidP="00C77DDD">
      <w:pPr>
        <w:rPr>
          <w:sz w:val="24"/>
          <w:szCs w:val="24"/>
        </w:rPr>
      </w:pPr>
    </w:p>
    <w:p w:rsidR="00E32621" w:rsidRDefault="00C77DDD" w:rsidP="00E32621">
      <w:pPr>
        <w:jc w:val="center"/>
        <w:rPr>
          <w:sz w:val="24"/>
          <w:szCs w:val="24"/>
        </w:rPr>
      </w:pPr>
      <w:r w:rsidRPr="00C92BEE">
        <w:rPr>
          <w:sz w:val="24"/>
          <w:szCs w:val="24"/>
        </w:rPr>
        <w:t xml:space="preserve">Teleconference Bridge:  </w:t>
      </w:r>
    </w:p>
    <w:p w:rsidR="009231F9" w:rsidRPr="009231F9" w:rsidRDefault="009231F9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(free) </w:t>
      </w:r>
      <w:r w:rsidRPr="009231F9">
        <w:rPr>
          <w:sz w:val="24"/>
          <w:szCs w:val="24"/>
        </w:rPr>
        <w:t>1-888-858-2144 or 646-746-3008</w:t>
      </w:r>
    </w:p>
    <w:p w:rsidR="008B69C1" w:rsidRPr="00C92BEE" w:rsidRDefault="00706A91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Participant Code: </w:t>
      </w:r>
      <w:r w:rsidR="0080065A" w:rsidRPr="0080065A">
        <w:rPr>
          <w:color w:val="1D2B3E"/>
          <w:sz w:val="24"/>
          <w:szCs w:val="24"/>
          <w:shd w:val="clear" w:color="auto" w:fill="FFFFFF"/>
        </w:rPr>
        <w:t>10271972</w:t>
      </w:r>
    </w:p>
    <w:p w:rsidR="00026C9B" w:rsidRDefault="00026C9B"/>
    <w:p w:rsidR="002C4CC3" w:rsidRPr="00270C06" w:rsidRDefault="000D36C4" w:rsidP="00270C06">
      <w:pPr>
        <w:pStyle w:val="Heading2"/>
        <w:rPr>
          <w:sz w:val="24"/>
          <w:szCs w:val="24"/>
        </w:rPr>
      </w:pPr>
      <w:r w:rsidRPr="0062234A">
        <w:rPr>
          <w:sz w:val="24"/>
          <w:szCs w:val="24"/>
        </w:rPr>
        <w:t xml:space="preserve">Draft </w:t>
      </w:r>
      <w:r w:rsidR="00026C9B" w:rsidRPr="0062234A">
        <w:rPr>
          <w:sz w:val="24"/>
          <w:szCs w:val="24"/>
        </w:rPr>
        <w:t>Agenda</w:t>
      </w:r>
    </w:p>
    <w:p w:rsidR="00026C9B" w:rsidRDefault="00026C9B" w:rsidP="002D78C0">
      <w:pPr>
        <w:tabs>
          <w:tab w:val="num" w:pos="-2250"/>
        </w:tabs>
        <w:ind w:left="360" w:hanging="360"/>
        <w:rPr>
          <w:sz w:val="24"/>
        </w:rPr>
      </w:pPr>
    </w:p>
    <w:p w:rsidR="00270C06" w:rsidRPr="00137F36" w:rsidRDefault="00270C0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270C06">
        <w:rPr>
          <w:sz w:val="24"/>
        </w:rPr>
        <w:t>Opening Remarks, Introductions, Identification of DFO</w:t>
      </w:r>
      <w:r w:rsidR="006D611E">
        <w:rPr>
          <w:sz w:val="24"/>
        </w:rPr>
        <w:t xml:space="preserve">, </w:t>
      </w:r>
      <w:r w:rsidRPr="00270C06">
        <w:rPr>
          <w:sz w:val="24"/>
        </w:rPr>
        <w:t>volunteer to take minutes</w:t>
      </w:r>
      <w:r>
        <w:rPr>
          <w:sz w:val="24"/>
        </w:rPr>
        <w:t xml:space="preserve"> </w:t>
      </w:r>
    </w:p>
    <w:p w:rsidR="00270C06" w:rsidRPr="00137F36" w:rsidRDefault="000D36C4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Approval of Agenda</w:t>
      </w:r>
      <w:r w:rsidR="00B250A0">
        <w:rPr>
          <w:sz w:val="24"/>
        </w:rPr>
        <w:t xml:space="preserve"> </w:t>
      </w:r>
    </w:p>
    <w:p w:rsidR="00137F36" w:rsidRPr="00137F36" w:rsidRDefault="005758B1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 xml:space="preserve">Approval of minutes from </w:t>
      </w:r>
      <w:r w:rsidR="008F1DF2">
        <w:rPr>
          <w:sz w:val="24"/>
        </w:rPr>
        <w:t>seven</w:t>
      </w:r>
      <w:r w:rsidR="00436463">
        <w:rPr>
          <w:sz w:val="24"/>
        </w:rPr>
        <w:t>teen</w:t>
      </w:r>
      <w:r w:rsidR="00A35C82">
        <w:rPr>
          <w:sz w:val="24"/>
        </w:rPr>
        <w:t>th</w:t>
      </w:r>
      <w:r w:rsidR="00270C06" w:rsidRPr="00270C06">
        <w:rPr>
          <w:sz w:val="24"/>
        </w:rPr>
        <w:t xml:space="preserve"> </w:t>
      </w:r>
      <w:r w:rsidR="00270C06">
        <w:rPr>
          <w:sz w:val="24"/>
        </w:rPr>
        <w:t xml:space="preserve">IWG-3 </w:t>
      </w:r>
      <w:r w:rsidR="00270C06" w:rsidRPr="00270C06">
        <w:rPr>
          <w:sz w:val="24"/>
        </w:rPr>
        <w:t xml:space="preserve">meeting </w:t>
      </w:r>
      <w:r w:rsidR="008F1DF2">
        <w:rPr>
          <w:sz w:val="24"/>
        </w:rPr>
        <w:t>– Doc IWG-3_058</w:t>
      </w:r>
      <w:r w:rsidR="00706A91">
        <w:rPr>
          <w:sz w:val="24"/>
        </w:rPr>
        <w:t>_r1</w:t>
      </w:r>
    </w:p>
    <w:p w:rsidR="00026C9B" w:rsidRDefault="00137F3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Other meetings of interest since last meeting of IWG-3</w:t>
      </w:r>
    </w:p>
    <w:p w:rsidR="00193886" w:rsidRPr="00193886" w:rsidRDefault="006D611E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proofErr w:type="gramStart"/>
      <w:r>
        <w:rPr>
          <w:sz w:val="24"/>
          <w:szCs w:val="24"/>
          <w:lang w:val="en-GB"/>
        </w:rPr>
        <w:t>Current status</w:t>
      </w:r>
      <w:proofErr w:type="gramEnd"/>
      <w:r>
        <w:rPr>
          <w:sz w:val="24"/>
          <w:szCs w:val="24"/>
          <w:lang w:val="en-GB"/>
        </w:rPr>
        <w:t xml:space="preserve"> of WRC-19 AIs under IWG-3 and discussion of draft proposals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240"/>
        <w:gridCol w:w="4111"/>
      </w:tblGrid>
      <w:tr w:rsidR="008F1DF2" w:rsidTr="00AD6CC9">
        <w:tc>
          <w:tcPr>
            <w:tcW w:w="5240" w:type="dxa"/>
          </w:tcPr>
          <w:p w:rsidR="008F1DF2" w:rsidRDefault="008F1DF2" w:rsidP="00AD6CC9">
            <w:pPr>
              <w:jc w:val="center"/>
            </w:pPr>
            <w:r>
              <w:t>WRC-19 Agenda Item</w:t>
            </w:r>
          </w:p>
        </w:tc>
        <w:tc>
          <w:tcPr>
            <w:tcW w:w="4111" w:type="dxa"/>
          </w:tcPr>
          <w:p w:rsidR="008F1DF2" w:rsidRDefault="008F1DF2" w:rsidP="00AD6CC9">
            <w:pPr>
              <w:jc w:val="center"/>
            </w:pPr>
            <w:r>
              <w:t>Status (10/26/18)</w:t>
            </w:r>
          </w:p>
        </w:tc>
      </w:tr>
      <w:tr w:rsidR="008F1DF2" w:rsidTr="00AD6CC9">
        <w:tc>
          <w:tcPr>
            <w:tcW w:w="5240" w:type="dxa"/>
          </w:tcPr>
          <w:p w:rsidR="008F1DF2" w:rsidRPr="004F627D" w:rsidRDefault="008F1DF2" w:rsidP="00AD6CC9">
            <w:r w:rsidRPr="004F627D">
              <w:rPr>
                <w:b/>
              </w:rPr>
              <w:t>Agenda Item 1.2</w:t>
            </w:r>
            <w:r w:rsidRPr="004F627D">
              <w:t xml:space="preserve">: </w:t>
            </w:r>
            <w:r w:rsidRPr="004F627D">
              <w:rPr>
                <w:lang w:val="en-GB"/>
              </w:rPr>
              <w:t xml:space="preserve">power limits for MSS, </w:t>
            </w:r>
            <w:proofErr w:type="spellStart"/>
            <w:r w:rsidRPr="004F627D">
              <w:rPr>
                <w:lang w:val="en-GB"/>
              </w:rPr>
              <w:t>MetSat</w:t>
            </w:r>
            <w:proofErr w:type="spellEnd"/>
            <w:r w:rsidRPr="004F627D">
              <w:rPr>
                <w:lang w:val="en-GB"/>
              </w:rPr>
              <w:t xml:space="preserve"> and EESS e/s around 400 MHz (Res. </w:t>
            </w:r>
            <w:r w:rsidRPr="004F627D">
              <w:rPr>
                <w:b/>
                <w:lang w:val="en-GB"/>
              </w:rPr>
              <w:t>765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4111" w:type="dxa"/>
          </w:tcPr>
          <w:p w:rsidR="008F1DF2" w:rsidRDefault="008F1DF2" w:rsidP="00AD6CC9">
            <w:pPr>
              <w:rPr>
                <w:ins w:id="0" w:author="SES" w:date="2018-11-01T16:54:00Z"/>
                <w:i/>
              </w:rPr>
            </w:pPr>
            <w:r w:rsidRPr="001A0052">
              <w:rPr>
                <w:i/>
              </w:rPr>
              <w:t>PV agreed by IWG-3. NTIA proposal in document IWG-3_059 to be considered</w:t>
            </w:r>
          </w:p>
          <w:p w:rsidR="009E0CCA" w:rsidRPr="001A0052" w:rsidRDefault="009E0CCA" w:rsidP="00AD6CC9">
            <w:pPr>
              <w:rPr>
                <w:i/>
              </w:rPr>
            </w:pPr>
            <w:ins w:id="1" w:author="SES" w:date="2018-11-01T16:55:00Z">
              <w:r>
                <w:rPr>
                  <w:i/>
                </w:rPr>
                <w:t>Spire proposed edits to NTIA proposal</w:t>
              </w:r>
            </w:ins>
          </w:p>
        </w:tc>
      </w:tr>
      <w:tr w:rsidR="008F1DF2" w:rsidTr="00AD6CC9">
        <w:tc>
          <w:tcPr>
            <w:tcW w:w="5240" w:type="dxa"/>
          </w:tcPr>
          <w:p w:rsidR="008F1DF2" w:rsidRPr="004F627D" w:rsidRDefault="008F1DF2" w:rsidP="00AD6CC9">
            <w:r w:rsidRPr="004F627D">
              <w:rPr>
                <w:b/>
              </w:rPr>
              <w:t>Agenda Item 1.3</w:t>
            </w:r>
            <w:r w:rsidRPr="004F627D">
              <w:t xml:space="preserve">:  </w:t>
            </w:r>
            <w:r w:rsidRPr="004F627D">
              <w:rPr>
                <w:lang w:val="en-GB"/>
              </w:rPr>
              <w:t xml:space="preserve">primary </w:t>
            </w:r>
            <w:proofErr w:type="spellStart"/>
            <w:r w:rsidRPr="004F627D">
              <w:rPr>
                <w:lang w:val="en-GB"/>
              </w:rPr>
              <w:t>MetSat</w:t>
            </w:r>
            <w:proofErr w:type="spellEnd"/>
            <w:r w:rsidRPr="004F627D">
              <w:rPr>
                <w:lang w:val="en-GB"/>
              </w:rPr>
              <w:t xml:space="preserve"> (s-to-E) and EESS (s-to-E) in 460-470 MHz (Res. </w:t>
            </w:r>
            <w:r w:rsidRPr="004F627D">
              <w:rPr>
                <w:b/>
                <w:lang w:val="en-GB"/>
              </w:rPr>
              <w:t>766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4111" w:type="dxa"/>
          </w:tcPr>
          <w:p w:rsidR="008F1DF2" w:rsidRPr="001A0052" w:rsidRDefault="008F1DF2" w:rsidP="00AD6CC9">
            <w:pPr>
              <w:rPr>
                <w:i/>
              </w:rPr>
            </w:pPr>
            <w:r w:rsidRPr="001A0052">
              <w:rPr>
                <w:i/>
              </w:rPr>
              <w:t>Initial NTIA proposal reviewed.  Revised NTIA proposal in document IWG-3_059 to be considered</w:t>
            </w:r>
          </w:p>
        </w:tc>
      </w:tr>
      <w:tr w:rsidR="008F1DF2" w:rsidTr="00AD6CC9">
        <w:tc>
          <w:tcPr>
            <w:tcW w:w="5240" w:type="dxa"/>
          </w:tcPr>
          <w:p w:rsidR="008F1DF2" w:rsidRPr="004F627D" w:rsidRDefault="008F1DF2" w:rsidP="00AD6CC9">
            <w:r w:rsidRPr="004F627D">
              <w:rPr>
                <w:b/>
              </w:rPr>
              <w:t>Agenda Item 1.5</w:t>
            </w:r>
            <w:r w:rsidRPr="004F627D">
              <w:t xml:space="preserve">: </w:t>
            </w:r>
            <w:r w:rsidRPr="004F627D">
              <w:rPr>
                <w:lang w:val="en-GB"/>
              </w:rPr>
              <w:t xml:space="preserve">GSO/FSS ESIM use of Ka-band (Res. </w:t>
            </w:r>
            <w:r w:rsidRPr="004F627D">
              <w:rPr>
                <w:b/>
                <w:lang w:val="en-GB"/>
              </w:rPr>
              <w:t>158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4111" w:type="dxa"/>
          </w:tcPr>
          <w:p w:rsidR="008F1DF2" w:rsidRDefault="008F1DF2" w:rsidP="00AD6CC9">
            <w:r>
              <w:t>Views A, B and C sent to October 1 WAC meeting</w:t>
            </w:r>
          </w:p>
        </w:tc>
      </w:tr>
      <w:tr w:rsidR="008F1DF2" w:rsidTr="00AD6CC9">
        <w:tc>
          <w:tcPr>
            <w:tcW w:w="5240" w:type="dxa"/>
          </w:tcPr>
          <w:p w:rsidR="008F1DF2" w:rsidRPr="004F627D" w:rsidRDefault="008F1DF2" w:rsidP="00AD6CC9">
            <w:r w:rsidRPr="004F627D">
              <w:rPr>
                <w:b/>
              </w:rPr>
              <w:t>Agenda Item 1.6</w:t>
            </w:r>
            <w:r w:rsidRPr="004F627D">
              <w:t xml:space="preserve">: </w:t>
            </w:r>
            <w:r w:rsidRPr="004F627D">
              <w:rPr>
                <w:lang w:val="en-GB"/>
              </w:rPr>
              <w:t xml:space="preserve">Non-GSO FSS in Q/V-bands (Res. </w:t>
            </w:r>
            <w:r w:rsidRPr="004F627D">
              <w:rPr>
                <w:b/>
                <w:lang w:val="en-GB"/>
              </w:rPr>
              <w:t>159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4111" w:type="dxa"/>
          </w:tcPr>
          <w:p w:rsidR="008F1DF2" w:rsidRPr="004F627D" w:rsidRDefault="008F1DF2" w:rsidP="00AD6CC9">
            <w:r>
              <w:t>Consensus proposal sent to October 1 WAC meeting</w:t>
            </w:r>
          </w:p>
        </w:tc>
      </w:tr>
      <w:tr w:rsidR="008F1DF2" w:rsidTr="00AD6CC9">
        <w:tc>
          <w:tcPr>
            <w:tcW w:w="5240" w:type="dxa"/>
          </w:tcPr>
          <w:p w:rsidR="008F1DF2" w:rsidRPr="004F627D" w:rsidRDefault="008F1DF2" w:rsidP="00AD6CC9">
            <w:r w:rsidRPr="004F627D">
              <w:rPr>
                <w:b/>
              </w:rPr>
              <w:t>Agenda Item 1.7</w:t>
            </w:r>
            <w:r w:rsidRPr="004F627D">
              <w:t xml:space="preserve">:  </w:t>
            </w:r>
            <w:r w:rsidRPr="004F627D">
              <w:rPr>
                <w:lang w:val="en-GB"/>
              </w:rPr>
              <w:t xml:space="preserve">Short duration non-GSO TT&amp;C </w:t>
            </w:r>
            <w:proofErr w:type="spellStart"/>
            <w:r w:rsidRPr="004F627D">
              <w:rPr>
                <w:lang w:val="en-GB"/>
              </w:rPr>
              <w:t>reqmts</w:t>
            </w:r>
            <w:proofErr w:type="spellEnd"/>
            <w:r w:rsidRPr="004F627D">
              <w:rPr>
                <w:lang w:val="en-GB"/>
              </w:rPr>
              <w:t xml:space="preserve"> (Res. </w:t>
            </w:r>
            <w:r w:rsidRPr="004F627D">
              <w:rPr>
                <w:b/>
                <w:lang w:val="en-GB"/>
              </w:rPr>
              <w:t>659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4111" w:type="dxa"/>
          </w:tcPr>
          <w:p w:rsidR="008F1DF2" w:rsidRPr="004F627D" w:rsidRDefault="008F1DF2" w:rsidP="00AD6CC9">
            <w:r>
              <w:t>Updated PV sent to October 1 WAC meeting</w:t>
            </w:r>
          </w:p>
        </w:tc>
      </w:tr>
      <w:tr w:rsidR="008F1DF2" w:rsidTr="00AD6CC9">
        <w:tc>
          <w:tcPr>
            <w:tcW w:w="5240" w:type="dxa"/>
          </w:tcPr>
          <w:p w:rsidR="008F1DF2" w:rsidRDefault="008F1DF2" w:rsidP="00AD6CC9">
            <w:r w:rsidRPr="00193886">
              <w:rPr>
                <w:b/>
                <w:sz w:val="24"/>
                <w:szCs w:val="24"/>
                <w:lang w:val="en-GB"/>
              </w:rPr>
              <w:t xml:space="preserve">Agenda Item 9.1 </w:t>
            </w:r>
            <w:r w:rsidRPr="00193886">
              <w:rPr>
                <w:sz w:val="24"/>
                <w:szCs w:val="24"/>
                <w:lang w:val="en-GB"/>
              </w:rPr>
              <w:t>(Issue 9.1.3)</w:t>
            </w:r>
            <w:r>
              <w:rPr>
                <w:sz w:val="24"/>
                <w:szCs w:val="24"/>
                <w:lang w:val="en-GB"/>
              </w:rPr>
              <w:t>: C-Band NGSO</w:t>
            </w:r>
          </w:p>
        </w:tc>
        <w:tc>
          <w:tcPr>
            <w:tcW w:w="4111" w:type="dxa"/>
          </w:tcPr>
          <w:p w:rsidR="008F1DF2" w:rsidRDefault="008F1DF2" w:rsidP="00AD6CC9">
            <w:r>
              <w:t>US proposal sent to CITEL</w:t>
            </w:r>
          </w:p>
        </w:tc>
      </w:tr>
      <w:tr w:rsidR="008F1DF2" w:rsidTr="00AD6CC9">
        <w:tc>
          <w:tcPr>
            <w:tcW w:w="5240" w:type="dxa"/>
          </w:tcPr>
          <w:p w:rsidR="008F1DF2" w:rsidRPr="00A80473" w:rsidRDefault="008F1DF2" w:rsidP="00AD6CC9">
            <w:r w:rsidRPr="00A80473">
              <w:rPr>
                <w:b/>
                <w:lang w:val="en-GB"/>
              </w:rPr>
              <w:t xml:space="preserve">Agenda Item 9.1 </w:t>
            </w:r>
            <w:r w:rsidRPr="00A80473">
              <w:rPr>
                <w:lang w:val="en-GB"/>
              </w:rPr>
              <w:t>(Issue 9.1.9):</w:t>
            </w:r>
            <w:r w:rsidRPr="00A80473">
              <w:rPr>
                <w:b/>
                <w:lang w:val="en-GB"/>
              </w:rPr>
              <w:t xml:space="preserve"> </w:t>
            </w:r>
            <w:r w:rsidRPr="00A80473">
              <w:rPr>
                <w:lang w:val="en-GB"/>
              </w:rPr>
              <w:t xml:space="preserve">FSS (E-to-s) in 51.4-52.4 GHz (Res. </w:t>
            </w:r>
            <w:r w:rsidRPr="00A80473">
              <w:rPr>
                <w:b/>
                <w:lang w:val="en-GB"/>
              </w:rPr>
              <w:t>162 (WRC-15)</w:t>
            </w:r>
            <w:r w:rsidRPr="00A80473">
              <w:rPr>
                <w:lang w:val="en-GB"/>
              </w:rPr>
              <w:t>)</w:t>
            </w:r>
          </w:p>
        </w:tc>
        <w:tc>
          <w:tcPr>
            <w:tcW w:w="4111" w:type="dxa"/>
          </w:tcPr>
          <w:p w:rsidR="008F1DF2" w:rsidRPr="001A0052" w:rsidRDefault="008F1DF2" w:rsidP="00AD6CC9">
            <w:pPr>
              <w:rPr>
                <w:i/>
              </w:rPr>
            </w:pPr>
            <w:r w:rsidRPr="001A0052">
              <w:rPr>
                <w:i/>
              </w:rPr>
              <w:t>PV agreed by IWG-3. NTIA proposal in document IWG-3_059 to be considered</w:t>
            </w:r>
          </w:p>
        </w:tc>
      </w:tr>
      <w:tr w:rsidR="008F1DF2" w:rsidTr="00AD6CC9">
        <w:tc>
          <w:tcPr>
            <w:tcW w:w="5240" w:type="dxa"/>
          </w:tcPr>
          <w:p w:rsidR="008F1DF2" w:rsidRPr="00A80473" w:rsidRDefault="008F1DF2" w:rsidP="00AD6CC9">
            <w:pPr>
              <w:rPr>
                <w:b/>
                <w:lang w:val="en-GB"/>
              </w:rPr>
            </w:pPr>
            <w:r w:rsidRPr="00A80473">
              <w:rPr>
                <w:b/>
                <w:lang w:val="en-GB"/>
              </w:rPr>
              <w:t xml:space="preserve">Agenda Item 9.1 </w:t>
            </w:r>
            <w:r w:rsidRPr="00A80473">
              <w:rPr>
                <w:lang w:val="en-GB"/>
              </w:rPr>
              <w:t>(Issue 9.1.7):</w:t>
            </w:r>
            <w:r w:rsidRPr="00A80473">
              <w:rPr>
                <w:b/>
                <w:lang w:val="en-GB"/>
              </w:rPr>
              <w:t xml:space="preserve"> </w:t>
            </w:r>
            <w:r w:rsidRPr="00A80473">
              <w:rPr>
                <w:lang w:val="en-GB"/>
              </w:rPr>
              <w:t xml:space="preserve">limiting unauthorized e/s transmissions (Res. </w:t>
            </w:r>
            <w:r w:rsidRPr="00A80473">
              <w:rPr>
                <w:b/>
                <w:lang w:val="en-GB"/>
              </w:rPr>
              <w:t>ITU</w:t>
            </w:r>
            <w:r w:rsidRPr="00A80473">
              <w:rPr>
                <w:b/>
              </w:rPr>
              <w:t>-</w:t>
            </w:r>
            <w:r w:rsidRPr="00A80473">
              <w:rPr>
                <w:b/>
                <w:lang w:val="en-GB"/>
              </w:rPr>
              <w:t>R 64</w:t>
            </w:r>
            <w:r w:rsidRPr="00A80473">
              <w:rPr>
                <w:lang w:val="en-GB"/>
              </w:rPr>
              <w:t>)</w:t>
            </w:r>
          </w:p>
        </w:tc>
        <w:tc>
          <w:tcPr>
            <w:tcW w:w="4111" w:type="dxa"/>
          </w:tcPr>
          <w:p w:rsidR="008F1DF2" w:rsidRDefault="008F1DF2" w:rsidP="00AD6CC9">
            <w:r>
              <w:t>US proposal sent to CITEL</w:t>
            </w:r>
          </w:p>
        </w:tc>
      </w:tr>
      <w:tr w:rsidR="008F1DF2" w:rsidTr="00AD6CC9">
        <w:tc>
          <w:tcPr>
            <w:tcW w:w="5240" w:type="dxa"/>
          </w:tcPr>
          <w:p w:rsidR="008F1DF2" w:rsidRPr="00A80473" w:rsidRDefault="008F1DF2" w:rsidP="00AD6CC9">
            <w:pPr>
              <w:rPr>
                <w:b/>
                <w:lang w:val="en-GB"/>
              </w:rPr>
            </w:pPr>
            <w:r w:rsidRPr="00A80473">
              <w:rPr>
                <w:b/>
              </w:rPr>
              <w:t>Agenda Item 10</w:t>
            </w:r>
            <w:r w:rsidRPr="00A80473">
              <w:t>: Future WRC agenda items</w:t>
            </w:r>
          </w:p>
        </w:tc>
        <w:tc>
          <w:tcPr>
            <w:tcW w:w="4111" w:type="dxa"/>
          </w:tcPr>
          <w:p w:rsidR="008F1DF2" w:rsidRDefault="00090224" w:rsidP="00AD6CC9">
            <w:pPr>
              <w:rPr>
                <w:ins w:id="2" w:author="SES" w:date="2018-11-01T16:55:00Z"/>
                <w:i/>
              </w:rPr>
            </w:pPr>
            <w:r w:rsidRPr="001A0052">
              <w:rPr>
                <w:i/>
              </w:rPr>
              <w:t>NTIA proposal in document IWG-3_059 to be considered</w:t>
            </w:r>
          </w:p>
          <w:p w:rsidR="009E0CCA" w:rsidRDefault="009E0CCA" w:rsidP="00AD6CC9">
            <w:pPr>
              <w:rPr>
                <w:ins w:id="3" w:author="Michael Mullinix" w:date="2018-11-01T13:10:00Z"/>
                <w:i/>
              </w:rPr>
            </w:pPr>
            <w:ins w:id="4" w:author="SES" w:date="2018-11-01T16:55:00Z">
              <w:r>
                <w:rPr>
                  <w:i/>
                </w:rPr>
                <w:t xml:space="preserve">EchoStar/HNS contribution on </w:t>
              </w:r>
            </w:ins>
            <w:ins w:id="5" w:author="SES" w:date="2018-11-01T16:56:00Z">
              <w:r>
                <w:rPr>
                  <w:i/>
                </w:rPr>
                <w:t>Ka-band ISL</w:t>
              </w:r>
            </w:ins>
          </w:p>
          <w:p w:rsidR="001928CA" w:rsidRPr="004F627D" w:rsidRDefault="001928CA" w:rsidP="00AD6CC9">
            <w:proofErr w:type="spellStart"/>
            <w:ins w:id="6" w:author="Michael Mullinix" w:date="2018-11-01T13:10:00Z">
              <w:r>
                <w:rPr>
                  <w:i/>
                </w:rPr>
                <w:t>Echostar</w:t>
              </w:r>
              <w:proofErr w:type="spellEnd"/>
              <w:r>
                <w:rPr>
                  <w:i/>
                </w:rPr>
                <w:t>/HNS contribution on 38 GHz</w:t>
              </w:r>
            </w:ins>
            <w:bookmarkStart w:id="7" w:name="_GoBack"/>
            <w:bookmarkEnd w:id="7"/>
          </w:p>
        </w:tc>
      </w:tr>
    </w:tbl>
    <w:p w:rsidR="009972AD" w:rsidRDefault="009972AD" w:rsidP="006D611E">
      <w:pPr>
        <w:spacing w:line="360" w:lineRule="auto"/>
        <w:rPr>
          <w:sz w:val="24"/>
        </w:rPr>
      </w:pP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Future Meetings</w:t>
      </w:r>
      <w:r w:rsidR="003E6CA3">
        <w:rPr>
          <w:sz w:val="24"/>
        </w:rPr>
        <w:t xml:space="preserve"> </w:t>
      </w:r>
    </w:p>
    <w:p w:rsidR="00026C9B" w:rsidRPr="00436463" w:rsidRDefault="00706A91" w:rsidP="00E12E4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 w:rsidRPr="00436463">
        <w:rPr>
          <w:sz w:val="24"/>
        </w:rPr>
        <w:t xml:space="preserve">Next meeting of </w:t>
      </w:r>
      <w:r w:rsidR="00F40EA5">
        <w:rPr>
          <w:sz w:val="24"/>
        </w:rPr>
        <w:t xml:space="preserve">WAC is </w:t>
      </w:r>
      <w:r w:rsidR="008F1DF2">
        <w:rPr>
          <w:sz w:val="24"/>
        </w:rPr>
        <w:t>in 2019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</w:pPr>
      <w:r>
        <w:rPr>
          <w:sz w:val="24"/>
        </w:rPr>
        <w:lastRenderedPageBreak/>
        <w:t>Other Business</w:t>
      </w:r>
    </w:p>
    <w:sectPr w:rsidR="00026C9B" w:rsidSect="00513C03">
      <w:headerReference w:type="even" r:id="rId7"/>
      <w:headerReference w:type="default" r:id="rId8"/>
      <w:headerReference w:type="first" r:id="rId9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0FD" w:rsidRDefault="003900FD">
      <w:r>
        <w:separator/>
      </w:r>
    </w:p>
  </w:endnote>
  <w:endnote w:type="continuationSeparator" w:id="0">
    <w:p w:rsidR="003900FD" w:rsidRDefault="00390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0FD" w:rsidRDefault="003900FD">
      <w:r>
        <w:separator/>
      </w:r>
    </w:p>
  </w:footnote>
  <w:footnote w:type="continuationSeparator" w:id="0">
    <w:p w:rsidR="003900FD" w:rsidRDefault="00390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DC7" w:rsidRDefault="00ED1D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0CCA">
      <w:rPr>
        <w:rStyle w:val="PageNumber"/>
        <w:noProof/>
      </w:rPr>
      <w:t>2</w:t>
    </w:r>
    <w:r>
      <w:rPr>
        <w:rStyle w:val="PageNumber"/>
      </w:rPr>
      <w:fldChar w:fldCharType="end"/>
    </w:r>
  </w:p>
  <w:p w:rsidR="00ED1DC7" w:rsidRDefault="00ED1DC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DC7" w:rsidRPr="002E7711" w:rsidRDefault="00ED1DC7" w:rsidP="002E7711">
    <w:pPr>
      <w:pStyle w:val="Header"/>
      <w:jc w:val="right"/>
      <w:rPr>
        <w:i/>
      </w:rPr>
    </w:pPr>
    <w:r w:rsidRPr="002E7711">
      <w:rPr>
        <w:i/>
      </w:rPr>
      <w:t>IWG-</w:t>
    </w:r>
    <w:r>
      <w:rPr>
        <w:i/>
      </w:rPr>
      <w:t>3_</w:t>
    </w:r>
    <w:proofErr w:type="gramStart"/>
    <w:r w:rsidRPr="002E7711">
      <w:rPr>
        <w:i/>
      </w:rPr>
      <w:t>0</w:t>
    </w:r>
    <w:r w:rsidR="0080065A">
      <w:rPr>
        <w:i/>
      </w:rPr>
      <w:t>60</w:t>
    </w:r>
    <w:r w:rsidR="00207454">
      <w:rPr>
        <w:i/>
      </w:rPr>
      <w:t xml:space="preserve">  (</w:t>
    </w:r>
    <w:proofErr w:type="gramEnd"/>
    <w:r w:rsidR="0080065A">
      <w:rPr>
        <w:i/>
      </w:rPr>
      <w:t>10/26</w:t>
    </w:r>
    <w:r>
      <w:rPr>
        <w:i/>
      </w:rPr>
      <w:t>/</w:t>
    </w:r>
    <w:r w:rsidR="00A10E0F">
      <w:rPr>
        <w:i/>
      </w:rPr>
      <w:t>18</w:t>
    </w:r>
    <w:r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5E0B0D"/>
    <w:multiLevelType w:val="hybridMultilevel"/>
    <w:tmpl w:val="EBF82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3B6847AA"/>
    <w:multiLevelType w:val="singleLevel"/>
    <w:tmpl w:val="1890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6235E16"/>
    <w:multiLevelType w:val="hybridMultilevel"/>
    <w:tmpl w:val="B068F960"/>
    <w:lvl w:ilvl="0" w:tplc="4D0890E2">
      <w:start w:val="88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CE65D4"/>
    <w:multiLevelType w:val="hybridMultilevel"/>
    <w:tmpl w:val="68D2A8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9"/>
  </w:num>
  <w:num w:numId="10">
    <w:abstractNumId w:val="10"/>
  </w:num>
  <w:num w:numId="1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S">
    <w15:presenceInfo w15:providerId="None" w15:userId="SES"/>
  </w15:person>
  <w15:person w15:author="Michael Mullinix">
    <w15:presenceInfo w15:providerId="AD" w15:userId="S-1-5-21-231363354-1701785364-1709204886-8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6C4"/>
    <w:rsid w:val="0000434D"/>
    <w:rsid w:val="000128AC"/>
    <w:rsid w:val="00026C9B"/>
    <w:rsid w:val="0003138A"/>
    <w:rsid w:val="000760DA"/>
    <w:rsid w:val="00085A90"/>
    <w:rsid w:val="00090224"/>
    <w:rsid w:val="00090EDC"/>
    <w:rsid w:val="000A3068"/>
    <w:rsid w:val="000C4EAF"/>
    <w:rsid w:val="000D0F8F"/>
    <w:rsid w:val="000D12B4"/>
    <w:rsid w:val="000D1C0A"/>
    <w:rsid w:val="000D36C4"/>
    <w:rsid w:val="000E581B"/>
    <w:rsid w:val="00137F36"/>
    <w:rsid w:val="001610D0"/>
    <w:rsid w:val="00183C60"/>
    <w:rsid w:val="00185A54"/>
    <w:rsid w:val="00190FA5"/>
    <w:rsid w:val="001928CA"/>
    <w:rsid w:val="00193886"/>
    <w:rsid w:val="001C1E9D"/>
    <w:rsid w:val="001D03EE"/>
    <w:rsid w:val="001D1427"/>
    <w:rsid w:val="001D323D"/>
    <w:rsid w:val="001F1097"/>
    <w:rsid w:val="00207454"/>
    <w:rsid w:val="00241CF2"/>
    <w:rsid w:val="00270C06"/>
    <w:rsid w:val="002A34AF"/>
    <w:rsid w:val="002B39FC"/>
    <w:rsid w:val="002C1572"/>
    <w:rsid w:val="002C4CC3"/>
    <w:rsid w:val="002D3B36"/>
    <w:rsid w:val="002D78C0"/>
    <w:rsid w:val="002E4EE4"/>
    <w:rsid w:val="002E7711"/>
    <w:rsid w:val="00306FDE"/>
    <w:rsid w:val="003076DA"/>
    <w:rsid w:val="00312838"/>
    <w:rsid w:val="00323A3D"/>
    <w:rsid w:val="00343259"/>
    <w:rsid w:val="0036107C"/>
    <w:rsid w:val="003900FD"/>
    <w:rsid w:val="003A364F"/>
    <w:rsid w:val="003E6CA3"/>
    <w:rsid w:val="003F26CC"/>
    <w:rsid w:val="0040446F"/>
    <w:rsid w:val="00424C31"/>
    <w:rsid w:val="00436463"/>
    <w:rsid w:val="00437F9B"/>
    <w:rsid w:val="00453EA5"/>
    <w:rsid w:val="0046045E"/>
    <w:rsid w:val="00470942"/>
    <w:rsid w:val="0047272F"/>
    <w:rsid w:val="00480C89"/>
    <w:rsid w:val="004826CE"/>
    <w:rsid w:val="00496FE8"/>
    <w:rsid w:val="004C5D6E"/>
    <w:rsid w:val="004D0804"/>
    <w:rsid w:val="004E63BD"/>
    <w:rsid w:val="00501453"/>
    <w:rsid w:val="00513C03"/>
    <w:rsid w:val="00526854"/>
    <w:rsid w:val="0053098F"/>
    <w:rsid w:val="0054433D"/>
    <w:rsid w:val="00544535"/>
    <w:rsid w:val="00552F9B"/>
    <w:rsid w:val="005758B1"/>
    <w:rsid w:val="005855C0"/>
    <w:rsid w:val="00591A7F"/>
    <w:rsid w:val="0059514B"/>
    <w:rsid w:val="00596695"/>
    <w:rsid w:val="005D09E7"/>
    <w:rsid w:val="005D7A25"/>
    <w:rsid w:val="005E2419"/>
    <w:rsid w:val="006059C7"/>
    <w:rsid w:val="0062234A"/>
    <w:rsid w:val="006271AC"/>
    <w:rsid w:val="00640345"/>
    <w:rsid w:val="006B43C2"/>
    <w:rsid w:val="006D611E"/>
    <w:rsid w:val="006D6613"/>
    <w:rsid w:val="006D715A"/>
    <w:rsid w:val="006E7172"/>
    <w:rsid w:val="006F1B7A"/>
    <w:rsid w:val="006F35CB"/>
    <w:rsid w:val="00706A91"/>
    <w:rsid w:val="00792ACD"/>
    <w:rsid w:val="0080065A"/>
    <w:rsid w:val="00814E97"/>
    <w:rsid w:val="008237A9"/>
    <w:rsid w:val="008401D7"/>
    <w:rsid w:val="00840DC3"/>
    <w:rsid w:val="0085714F"/>
    <w:rsid w:val="00871E75"/>
    <w:rsid w:val="00890AE3"/>
    <w:rsid w:val="00892BA2"/>
    <w:rsid w:val="008B1C99"/>
    <w:rsid w:val="008B450A"/>
    <w:rsid w:val="008B69C1"/>
    <w:rsid w:val="008C0803"/>
    <w:rsid w:val="008C41A5"/>
    <w:rsid w:val="008D3131"/>
    <w:rsid w:val="008D4521"/>
    <w:rsid w:val="008E3173"/>
    <w:rsid w:val="008E43DF"/>
    <w:rsid w:val="008F1DF2"/>
    <w:rsid w:val="008F6CC3"/>
    <w:rsid w:val="00904CA1"/>
    <w:rsid w:val="009130CE"/>
    <w:rsid w:val="009231F9"/>
    <w:rsid w:val="00926F50"/>
    <w:rsid w:val="00963FF7"/>
    <w:rsid w:val="00973B9C"/>
    <w:rsid w:val="009802FE"/>
    <w:rsid w:val="009814BF"/>
    <w:rsid w:val="009966D7"/>
    <w:rsid w:val="009972AD"/>
    <w:rsid w:val="009D5BDE"/>
    <w:rsid w:val="009E0CCA"/>
    <w:rsid w:val="009E45AD"/>
    <w:rsid w:val="009E528F"/>
    <w:rsid w:val="009F1674"/>
    <w:rsid w:val="00A10E0F"/>
    <w:rsid w:val="00A2047B"/>
    <w:rsid w:val="00A35C82"/>
    <w:rsid w:val="00A5013A"/>
    <w:rsid w:val="00A574F3"/>
    <w:rsid w:val="00A74177"/>
    <w:rsid w:val="00AA05E5"/>
    <w:rsid w:val="00AD2F1F"/>
    <w:rsid w:val="00AD622A"/>
    <w:rsid w:val="00AE4A46"/>
    <w:rsid w:val="00AE6FE8"/>
    <w:rsid w:val="00AF622A"/>
    <w:rsid w:val="00B02D79"/>
    <w:rsid w:val="00B07A31"/>
    <w:rsid w:val="00B250A0"/>
    <w:rsid w:val="00B37A7F"/>
    <w:rsid w:val="00B4306D"/>
    <w:rsid w:val="00B4384D"/>
    <w:rsid w:val="00B62685"/>
    <w:rsid w:val="00BA3EEE"/>
    <w:rsid w:val="00BB36D2"/>
    <w:rsid w:val="00BC0780"/>
    <w:rsid w:val="00BC53E8"/>
    <w:rsid w:val="00BC56E7"/>
    <w:rsid w:val="00BD0A71"/>
    <w:rsid w:val="00BF1962"/>
    <w:rsid w:val="00BF5E2C"/>
    <w:rsid w:val="00C10D3E"/>
    <w:rsid w:val="00C179CA"/>
    <w:rsid w:val="00C26FF7"/>
    <w:rsid w:val="00C273CE"/>
    <w:rsid w:val="00C67A0D"/>
    <w:rsid w:val="00C70F98"/>
    <w:rsid w:val="00C77DDD"/>
    <w:rsid w:val="00C843FF"/>
    <w:rsid w:val="00C92BEE"/>
    <w:rsid w:val="00C97C1E"/>
    <w:rsid w:val="00CA2281"/>
    <w:rsid w:val="00CB0E5F"/>
    <w:rsid w:val="00CB4DF5"/>
    <w:rsid w:val="00CB75FC"/>
    <w:rsid w:val="00CC29F9"/>
    <w:rsid w:val="00CC3C1E"/>
    <w:rsid w:val="00CD45B4"/>
    <w:rsid w:val="00CD7FF5"/>
    <w:rsid w:val="00CF3DB0"/>
    <w:rsid w:val="00CF58D0"/>
    <w:rsid w:val="00D047AA"/>
    <w:rsid w:val="00D06A5B"/>
    <w:rsid w:val="00D30E85"/>
    <w:rsid w:val="00D40B53"/>
    <w:rsid w:val="00DB1200"/>
    <w:rsid w:val="00DD2C4D"/>
    <w:rsid w:val="00DE11B6"/>
    <w:rsid w:val="00DF0D7D"/>
    <w:rsid w:val="00DF6720"/>
    <w:rsid w:val="00E049C7"/>
    <w:rsid w:val="00E06D6B"/>
    <w:rsid w:val="00E165B3"/>
    <w:rsid w:val="00E32621"/>
    <w:rsid w:val="00E35441"/>
    <w:rsid w:val="00E511DE"/>
    <w:rsid w:val="00E51E9E"/>
    <w:rsid w:val="00E81A8A"/>
    <w:rsid w:val="00E9014D"/>
    <w:rsid w:val="00E93465"/>
    <w:rsid w:val="00E962E2"/>
    <w:rsid w:val="00EA743F"/>
    <w:rsid w:val="00EC412C"/>
    <w:rsid w:val="00ED1DC7"/>
    <w:rsid w:val="00ED7D27"/>
    <w:rsid w:val="00EE26CF"/>
    <w:rsid w:val="00F26D64"/>
    <w:rsid w:val="00F31752"/>
    <w:rsid w:val="00F40EA5"/>
    <w:rsid w:val="00F67280"/>
    <w:rsid w:val="00F908C4"/>
    <w:rsid w:val="00F97A82"/>
    <w:rsid w:val="00FB7EEF"/>
    <w:rsid w:val="00FD005E"/>
    <w:rsid w:val="00FD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43895A"/>
  <w15:docId w15:val="{9DF95366-07BE-4DE4-BA5B-5FE59B40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10E0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090ED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6D611E"/>
    <w:rPr>
      <w:rFonts w:asciiTheme="minorHAnsi" w:eastAsiaTheme="minorHAnsi" w:hAnsiTheme="minorHAnsi" w:cstheme="minorBid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1873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Michael Mullinix</cp:lastModifiedBy>
  <cp:revision>4</cp:revision>
  <cp:lastPrinted>2018-03-29T11:57:00Z</cp:lastPrinted>
  <dcterms:created xsi:type="dcterms:W3CDTF">2018-11-01T16:54:00Z</dcterms:created>
  <dcterms:modified xsi:type="dcterms:W3CDTF">2018-11-01T17:10:00Z</dcterms:modified>
</cp:coreProperties>
</file>