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F2236" w14:textId="742AD1B5" w:rsidR="002C58D4" w:rsidRPr="002678F8" w:rsidDel="00332D49" w:rsidRDefault="00332D49">
      <w:pPr>
        <w:rPr>
          <w:ins w:id="0" w:author="Mike Wassenaar" w:date="2018-11-20T14:07:00Z"/>
          <w:del w:id="1" w:author="BK" w:date="2018-11-21T11:18:00Z"/>
          <w:rFonts w:ascii="Times New Roman" w:hAnsi="Times New Roman" w:cs="Times New Roman"/>
          <w:color w:val="000000" w:themeColor="text1"/>
          <w:sz w:val="24"/>
          <w:szCs w:val="24"/>
          <w:rPrChange w:id="2" w:author="BK" w:date="2018-11-21T11:47:00Z">
            <w:rPr>
              <w:ins w:id="3" w:author="Mike Wassenaar" w:date="2018-11-20T14:07:00Z"/>
              <w:del w:id="4" w:author="BK" w:date="2018-11-21T11:18:00Z"/>
              <w:rFonts w:ascii="Times New Roman" w:hAnsi="Times New Roman" w:cs="Times New Roman"/>
              <w:color w:val="FF0000"/>
              <w:sz w:val="24"/>
              <w:szCs w:val="24"/>
            </w:rPr>
          </w:rPrChange>
        </w:rPr>
      </w:pPr>
      <w:bookmarkStart w:id="5" w:name="_GoBack"/>
      <w:bookmarkEnd w:id="5"/>
      <w:ins w:id="6" w:author="BK" w:date="2018-11-21T11:18:00Z">
        <w:r w:rsidRPr="002678F8">
          <w:rPr>
            <w:rFonts w:ascii="Times New Roman" w:hAnsi="Times New Roman" w:cs="Times New Roman"/>
            <w:color w:val="000000" w:themeColor="text1"/>
            <w:sz w:val="24"/>
            <w:szCs w:val="24"/>
            <w:rPrChange w:id="7" w:author="BK" w:date="2018-11-21T11:47:00Z">
              <w:rPr>
                <w:rFonts w:ascii="Times New Roman" w:hAnsi="Times New Roman" w:cs="Times New Roman"/>
                <w:color w:val="FF0000"/>
                <w:sz w:val="24"/>
                <w:szCs w:val="24"/>
              </w:rPr>
            </w:rPrChange>
          </w:rPr>
          <w:t>November 21, 2018</w:t>
        </w:r>
      </w:ins>
    </w:p>
    <w:p w14:paraId="3FB6097C" w14:textId="3337ED16" w:rsidR="00C06D46" w:rsidRPr="002678F8" w:rsidRDefault="000F76FD">
      <w:pPr>
        <w:rPr>
          <w:rFonts w:ascii="Times New Roman" w:hAnsi="Times New Roman" w:cs="Times New Roman"/>
          <w:color w:val="000000" w:themeColor="text1"/>
          <w:sz w:val="24"/>
          <w:szCs w:val="24"/>
          <w:rPrChange w:id="8" w:author="BK" w:date="2018-11-21T11:47:00Z">
            <w:rPr>
              <w:rFonts w:ascii="Times New Roman" w:hAnsi="Times New Roman" w:cs="Times New Roman"/>
              <w:sz w:val="24"/>
              <w:szCs w:val="24"/>
            </w:rPr>
          </w:rPrChange>
        </w:rPr>
      </w:pPr>
      <w:del w:id="9" w:author="BK" w:date="2018-11-21T11:18:00Z">
        <w:r w:rsidRPr="002678F8" w:rsidDel="00332D49">
          <w:rPr>
            <w:rFonts w:ascii="Times New Roman" w:hAnsi="Times New Roman" w:cs="Times New Roman"/>
            <w:color w:val="000000" w:themeColor="text1"/>
            <w:sz w:val="24"/>
            <w:szCs w:val="24"/>
            <w:rPrChange w:id="10" w:author="BK" w:date="2018-11-21T11:47:00Z">
              <w:rPr>
                <w:rFonts w:ascii="Times New Roman" w:hAnsi="Times New Roman" w:cs="Times New Roman"/>
                <w:sz w:val="24"/>
                <w:szCs w:val="24"/>
              </w:rPr>
            </w:rPrChange>
          </w:rPr>
          <w:delText>Date</w:delText>
        </w:r>
      </w:del>
    </w:p>
    <w:p w14:paraId="154D2F5B" w14:textId="77777777" w:rsidR="00623F8D" w:rsidRPr="002678F8" w:rsidRDefault="00623F8D" w:rsidP="00C06D46">
      <w:pPr>
        <w:pStyle w:val="BlockText"/>
        <w:rPr>
          <w:ins w:id="11" w:author="Mike Wassenaar" w:date="2018-11-20T14:06:00Z"/>
          <w:color w:val="000000" w:themeColor="text1"/>
          <w:rPrChange w:id="12" w:author="BK" w:date="2018-11-21T11:47:00Z">
            <w:rPr>
              <w:ins w:id="13" w:author="Mike Wassenaar" w:date="2018-11-20T14:06:00Z"/>
            </w:rPr>
          </w:rPrChange>
        </w:rPr>
      </w:pPr>
    </w:p>
    <w:p w14:paraId="2F998B96" w14:textId="20AC83E8" w:rsidR="00623F8D" w:rsidRPr="002678F8" w:rsidRDefault="00C06D46" w:rsidP="00C06D46">
      <w:pPr>
        <w:pStyle w:val="BlockText"/>
        <w:rPr>
          <w:ins w:id="14" w:author="Mike Wassenaar" w:date="2018-11-20T14:06:00Z"/>
          <w:color w:val="000000" w:themeColor="text1"/>
          <w:rPrChange w:id="15" w:author="BK" w:date="2018-11-21T11:47:00Z">
            <w:rPr>
              <w:ins w:id="16" w:author="Mike Wassenaar" w:date="2018-11-20T14:06:00Z"/>
            </w:rPr>
          </w:rPrChange>
        </w:rPr>
      </w:pPr>
      <w:r w:rsidRPr="002678F8">
        <w:rPr>
          <w:color w:val="000000" w:themeColor="text1"/>
          <w:rPrChange w:id="17" w:author="BK" w:date="2018-11-21T11:47:00Z">
            <w:rPr/>
          </w:rPrChange>
        </w:rPr>
        <w:t>The Honorable Ajit</w:t>
      </w:r>
      <w:del w:id="18" w:author="Mike Wassenaar" w:date="2018-11-20T14:06:00Z">
        <w:r w:rsidRPr="002678F8" w:rsidDel="00623F8D">
          <w:rPr>
            <w:color w:val="000000" w:themeColor="text1"/>
            <w:rPrChange w:id="19" w:author="BK" w:date="2018-11-21T11:47:00Z">
              <w:rPr/>
            </w:rPrChange>
          </w:rPr>
          <w:delText xml:space="preserve"> V.</w:delText>
        </w:r>
      </w:del>
      <w:r w:rsidRPr="002678F8">
        <w:rPr>
          <w:color w:val="000000" w:themeColor="text1"/>
          <w:rPrChange w:id="20" w:author="BK" w:date="2018-11-21T11:47:00Z">
            <w:rPr/>
          </w:rPrChange>
        </w:rPr>
        <w:t xml:space="preserve"> Pai</w:t>
      </w:r>
      <w:ins w:id="21" w:author="Mike Wassenaar" w:date="2018-11-20T14:06:00Z">
        <w:r w:rsidR="00623F8D" w:rsidRPr="002678F8">
          <w:rPr>
            <w:color w:val="000000" w:themeColor="text1"/>
            <w:rPrChange w:id="22" w:author="BK" w:date="2018-11-21T11:47:00Z">
              <w:rPr/>
            </w:rPrChange>
          </w:rPr>
          <w:t>, Chairman</w:t>
        </w:r>
      </w:ins>
    </w:p>
    <w:p w14:paraId="308CCB17" w14:textId="77777777" w:rsidR="00623F8D" w:rsidRPr="002678F8" w:rsidRDefault="00623F8D" w:rsidP="00623F8D">
      <w:pPr>
        <w:pStyle w:val="BlockText"/>
        <w:rPr>
          <w:ins w:id="23" w:author="Mike Wassenaar" w:date="2018-11-20T14:06:00Z"/>
          <w:color w:val="000000" w:themeColor="text1"/>
          <w:rPrChange w:id="24" w:author="BK" w:date="2018-11-21T11:47:00Z">
            <w:rPr>
              <w:ins w:id="25" w:author="Mike Wassenaar" w:date="2018-11-20T14:06:00Z"/>
            </w:rPr>
          </w:rPrChange>
        </w:rPr>
      </w:pPr>
      <w:ins w:id="26" w:author="Mike Wassenaar" w:date="2018-11-20T14:06:00Z">
        <w:r w:rsidRPr="002678F8">
          <w:rPr>
            <w:color w:val="000000" w:themeColor="text1"/>
            <w:rPrChange w:id="27" w:author="BK" w:date="2018-11-21T11:47:00Z">
              <w:rPr/>
            </w:rPrChange>
          </w:rPr>
          <w:t>The Honorable Michael O’Rielly, Commissioner</w:t>
        </w:r>
      </w:ins>
    </w:p>
    <w:p w14:paraId="245803C7" w14:textId="77777777" w:rsidR="00623F8D" w:rsidRPr="002678F8" w:rsidRDefault="00623F8D">
      <w:pPr>
        <w:pStyle w:val="BlockText"/>
        <w:rPr>
          <w:ins w:id="28" w:author="Mike Wassenaar" w:date="2018-11-20T14:06:00Z"/>
          <w:color w:val="000000" w:themeColor="text1"/>
          <w:rPrChange w:id="29" w:author="BK" w:date="2018-11-21T11:47:00Z">
            <w:rPr>
              <w:ins w:id="30" w:author="Mike Wassenaar" w:date="2018-11-20T14:06:00Z"/>
            </w:rPr>
          </w:rPrChange>
        </w:rPr>
        <w:pPrChange w:id="31" w:author="Mike Wassenaar" w:date="2018-11-20T14:06:00Z">
          <w:pPr>
            <w:pStyle w:val="BlockText"/>
            <w:ind w:left="720"/>
          </w:pPr>
        </w:pPrChange>
      </w:pPr>
      <w:ins w:id="32" w:author="Mike Wassenaar" w:date="2018-11-20T14:06:00Z">
        <w:r w:rsidRPr="002678F8">
          <w:rPr>
            <w:color w:val="000000" w:themeColor="text1"/>
            <w:rPrChange w:id="33" w:author="BK" w:date="2018-11-21T11:47:00Z">
              <w:rPr/>
            </w:rPrChange>
          </w:rPr>
          <w:t>The Honorable Brendan Carr, Commissioner</w:t>
        </w:r>
        <w:r w:rsidRPr="002678F8">
          <w:rPr>
            <w:color w:val="000000" w:themeColor="text1"/>
            <w:rPrChange w:id="34" w:author="BK" w:date="2018-11-21T11:47:00Z">
              <w:rPr/>
            </w:rPrChange>
          </w:rPr>
          <w:br/>
          <w:t xml:space="preserve">The Honorable Jessica Rosenworcel, Commissioner  </w:t>
        </w:r>
      </w:ins>
    </w:p>
    <w:p w14:paraId="4596AB92" w14:textId="7FA31CEC" w:rsidR="000F76FD" w:rsidRPr="002678F8" w:rsidRDefault="00C06D46" w:rsidP="00C06D46">
      <w:pPr>
        <w:pStyle w:val="BlockText"/>
        <w:rPr>
          <w:color w:val="000000" w:themeColor="text1"/>
          <w:rPrChange w:id="35" w:author="BK" w:date="2018-11-21T11:47:00Z">
            <w:rPr/>
          </w:rPrChange>
        </w:rPr>
      </w:pPr>
      <w:r w:rsidRPr="002678F8">
        <w:rPr>
          <w:color w:val="000000" w:themeColor="text1"/>
          <w:rPrChange w:id="36" w:author="BK" w:date="2018-11-21T11:47:00Z">
            <w:rPr/>
          </w:rPrChange>
        </w:rPr>
        <w:br/>
        <w:t>Chairman</w:t>
      </w:r>
      <w:r w:rsidRPr="002678F8">
        <w:rPr>
          <w:color w:val="000000" w:themeColor="text1"/>
          <w:rPrChange w:id="37" w:author="BK" w:date="2018-11-21T11:47:00Z">
            <w:rPr/>
          </w:rPrChange>
        </w:rPr>
        <w:br/>
      </w:r>
      <w:r w:rsidR="000F76FD" w:rsidRPr="002678F8">
        <w:rPr>
          <w:color w:val="000000" w:themeColor="text1"/>
          <w:rPrChange w:id="38" w:author="BK" w:date="2018-11-21T11:47:00Z">
            <w:rPr/>
          </w:rPrChange>
        </w:rPr>
        <w:t>Federal Communications Commission</w:t>
      </w:r>
    </w:p>
    <w:p w14:paraId="4040CB7E" w14:textId="77777777" w:rsidR="00C06D46" w:rsidRPr="002678F8" w:rsidRDefault="00C06D46" w:rsidP="00C06D46">
      <w:pPr>
        <w:pStyle w:val="BlockText"/>
        <w:rPr>
          <w:color w:val="000000" w:themeColor="text1"/>
          <w:rPrChange w:id="39" w:author="BK" w:date="2018-11-21T11:47:00Z">
            <w:rPr/>
          </w:rPrChange>
        </w:rPr>
      </w:pPr>
      <w:r w:rsidRPr="002678F8">
        <w:rPr>
          <w:color w:val="000000" w:themeColor="text1"/>
          <w:rPrChange w:id="40" w:author="BK" w:date="2018-11-21T11:47:00Z">
            <w:rPr/>
          </w:rPrChange>
        </w:rPr>
        <w:t>455 12</w:t>
      </w:r>
      <w:r w:rsidRPr="002678F8">
        <w:rPr>
          <w:color w:val="000000" w:themeColor="text1"/>
          <w:vertAlign w:val="superscript"/>
          <w:rPrChange w:id="41" w:author="BK" w:date="2018-11-21T11:47:00Z">
            <w:rPr>
              <w:vertAlign w:val="superscript"/>
            </w:rPr>
          </w:rPrChange>
        </w:rPr>
        <w:t>th</w:t>
      </w:r>
      <w:r w:rsidRPr="002678F8">
        <w:rPr>
          <w:color w:val="000000" w:themeColor="text1"/>
          <w:rPrChange w:id="42" w:author="BK" w:date="2018-11-21T11:47:00Z">
            <w:rPr/>
          </w:rPrChange>
        </w:rPr>
        <w:t xml:space="preserve"> Street, Southwest</w:t>
      </w:r>
      <w:r w:rsidRPr="002678F8">
        <w:rPr>
          <w:color w:val="000000" w:themeColor="text1"/>
          <w:rPrChange w:id="43" w:author="BK" w:date="2018-11-21T11:47:00Z">
            <w:rPr/>
          </w:rPrChange>
        </w:rPr>
        <w:br/>
        <w:t>Washington, DC, 20544</w:t>
      </w:r>
      <w:r w:rsidRPr="002678F8">
        <w:rPr>
          <w:color w:val="000000" w:themeColor="text1"/>
          <w:rPrChange w:id="44" w:author="BK" w:date="2018-11-21T11:47:00Z">
            <w:rPr/>
          </w:rPrChange>
        </w:rPr>
        <w:br/>
      </w:r>
    </w:p>
    <w:p w14:paraId="10CB773E" w14:textId="77777777" w:rsidR="00C06D46" w:rsidRPr="002678F8" w:rsidRDefault="00C06D46" w:rsidP="00C06D46">
      <w:pPr>
        <w:pStyle w:val="BlockText"/>
        <w:rPr>
          <w:color w:val="000000" w:themeColor="text1"/>
          <w:rPrChange w:id="45" w:author="BK" w:date="2018-11-21T11:47:00Z">
            <w:rPr/>
          </w:rPrChange>
        </w:rPr>
      </w:pPr>
      <w:r w:rsidRPr="002678F8">
        <w:rPr>
          <w:color w:val="000000" w:themeColor="text1"/>
          <w:rPrChange w:id="46" w:author="BK" w:date="2018-11-21T11:47:00Z">
            <w:rPr/>
          </w:rPrChange>
        </w:rPr>
        <w:t>Dear Chairman Pai,</w:t>
      </w:r>
    </w:p>
    <w:p w14:paraId="68AA5086" w14:textId="77777777" w:rsidR="00C06D46" w:rsidRPr="002678F8" w:rsidRDefault="00C06D46" w:rsidP="00C06D46">
      <w:pPr>
        <w:pStyle w:val="BlockText"/>
        <w:rPr>
          <w:color w:val="000000" w:themeColor="text1"/>
          <w:rPrChange w:id="47" w:author="BK" w:date="2018-11-21T11:47:00Z">
            <w:rPr/>
          </w:rPrChange>
        </w:rPr>
      </w:pPr>
    </w:p>
    <w:p w14:paraId="68E01E10" w14:textId="21F9E8DC" w:rsidR="00C06D46" w:rsidRPr="002678F8" w:rsidRDefault="00C06D46" w:rsidP="00C06D46">
      <w:pPr>
        <w:pStyle w:val="BlockText"/>
        <w:rPr>
          <w:color w:val="000000" w:themeColor="text1"/>
          <w:rPrChange w:id="48" w:author="BK" w:date="2018-11-21T11:47:00Z">
            <w:rPr/>
          </w:rPrChange>
        </w:rPr>
      </w:pPr>
      <w:del w:id="49" w:author="BK" w:date="2018-11-21T11:19:00Z">
        <w:r w:rsidRPr="002678F8" w:rsidDel="00332D49">
          <w:rPr>
            <w:color w:val="000000" w:themeColor="text1"/>
            <w:rPrChange w:id="50" w:author="BK" w:date="2018-11-21T11:47:00Z">
              <w:rPr/>
            </w:rPrChange>
          </w:rPr>
          <w:delText>We write</w:delText>
        </w:r>
      </w:del>
      <w:ins w:id="51" w:author="BK" w:date="2018-11-21T11:19:00Z">
        <w:r w:rsidR="00332D49" w:rsidRPr="002678F8">
          <w:rPr>
            <w:color w:val="000000" w:themeColor="text1"/>
            <w:rPrChange w:id="52" w:author="BK" w:date="2018-11-21T11:47:00Z">
              <w:rPr/>
            </w:rPrChange>
          </w:rPr>
          <w:t>I am writing</w:t>
        </w:r>
      </w:ins>
      <w:r w:rsidRPr="002678F8">
        <w:rPr>
          <w:color w:val="000000" w:themeColor="text1"/>
          <w:rPrChange w:id="53" w:author="BK" w:date="2018-11-21T11:47:00Z">
            <w:rPr/>
          </w:rPrChange>
        </w:rPr>
        <w:t xml:space="preserve"> to </w:t>
      </w:r>
      <w:ins w:id="54" w:author="Mike Wassenaar" w:date="2018-11-20T13:19:00Z">
        <w:r w:rsidR="00673CBC" w:rsidRPr="002678F8">
          <w:rPr>
            <w:color w:val="000000" w:themeColor="text1"/>
            <w:rPrChange w:id="55" w:author="BK" w:date="2018-11-21T11:47:00Z">
              <w:rPr/>
            </w:rPrChange>
          </w:rPr>
          <w:t>support the Comments of the Cable Act Preservation All</w:t>
        </w:r>
      </w:ins>
      <w:ins w:id="56" w:author="Mike Wassenaar" w:date="2018-11-20T13:20:00Z">
        <w:r w:rsidR="00673CBC" w:rsidRPr="002678F8">
          <w:rPr>
            <w:color w:val="000000" w:themeColor="text1"/>
            <w:rPrChange w:id="57" w:author="BK" w:date="2018-11-21T11:47:00Z">
              <w:rPr/>
            </w:rPrChange>
          </w:rPr>
          <w:t xml:space="preserve">iance </w:t>
        </w:r>
      </w:ins>
      <w:ins w:id="58" w:author="Mike Wassenaar" w:date="2018-11-20T14:08:00Z">
        <w:r w:rsidR="00A872B6" w:rsidRPr="002678F8">
          <w:rPr>
            <w:color w:val="000000" w:themeColor="text1"/>
            <w:rPrChange w:id="59" w:author="BK" w:date="2018-11-21T11:47:00Z">
              <w:rPr/>
            </w:rPrChange>
          </w:rPr>
          <w:t>(“CAPA”)</w:t>
        </w:r>
      </w:ins>
      <w:del w:id="60" w:author="Mike Wassenaar" w:date="2018-11-20T13:19:00Z">
        <w:r w:rsidRPr="002678F8" w:rsidDel="00673CBC">
          <w:rPr>
            <w:color w:val="000000" w:themeColor="text1"/>
            <w:rPrChange w:id="61" w:author="BK" w:date="2018-11-21T11:47:00Z">
              <w:rPr/>
            </w:rPrChange>
          </w:rPr>
          <w:delText>express our concern</w:delText>
        </w:r>
      </w:del>
      <w:r w:rsidRPr="002678F8">
        <w:rPr>
          <w:color w:val="000000" w:themeColor="text1"/>
          <w:rPrChange w:id="62" w:author="BK" w:date="2018-11-21T11:47:00Z">
            <w:rPr/>
          </w:rPrChange>
        </w:rPr>
        <w:t xml:space="preserve"> </w:t>
      </w:r>
      <w:del w:id="63" w:author="Mike Wassenaar" w:date="2018-11-20T13:20:00Z">
        <w:r w:rsidR="000F0E94" w:rsidRPr="002678F8" w:rsidDel="00673CBC">
          <w:rPr>
            <w:color w:val="000000" w:themeColor="text1"/>
            <w:rPrChange w:id="64" w:author="BK" w:date="2018-11-21T11:47:00Z">
              <w:rPr/>
            </w:rPrChange>
          </w:rPr>
          <w:delText xml:space="preserve">about </w:delText>
        </w:r>
      </w:del>
      <w:r w:rsidRPr="002678F8">
        <w:rPr>
          <w:color w:val="000000" w:themeColor="text1"/>
          <w:rPrChange w:id="65" w:author="BK" w:date="2018-11-21T11:47:00Z">
            <w:rPr/>
          </w:rPrChange>
        </w:rPr>
        <w:t xml:space="preserve">and </w:t>
      </w:r>
      <w:ins w:id="66" w:author="Mike Wassenaar" w:date="2018-11-20T13:20:00Z">
        <w:r w:rsidR="00673CBC" w:rsidRPr="002678F8">
          <w:rPr>
            <w:color w:val="000000" w:themeColor="text1"/>
            <w:rPrChange w:id="67" w:author="BK" w:date="2018-11-21T11:47:00Z">
              <w:rPr/>
            </w:rPrChange>
          </w:rPr>
          <w:t xml:space="preserve">to </w:t>
        </w:r>
      </w:ins>
      <w:r w:rsidRPr="002678F8">
        <w:rPr>
          <w:color w:val="000000" w:themeColor="text1"/>
          <w:rPrChange w:id="68" w:author="BK" w:date="2018-11-21T11:47:00Z">
            <w:rPr/>
          </w:rPrChange>
        </w:rPr>
        <w:t>disapprov</w:t>
      </w:r>
      <w:ins w:id="69" w:author="Mike Wassenaar" w:date="2018-11-20T13:20:00Z">
        <w:r w:rsidR="00673CBC" w:rsidRPr="002678F8">
          <w:rPr>
            <w:color w:val="000000" w:themeColor="text1"/>
            <w:rPrChange w:id="70" w:author="BK" w:date="2018-11-21T11:47:00Z">
              <w:rPr/>
            </w:rPrChange>
          </w:rPr>
          <w:t>e</w:t>
        </w:r>
      </w:ins>
      <w:del w:id="71" w:author="Mike Wassenaar" w:date="2018-11-20T13:20:00Z">
        <w:r w:rsidRPr="002678F8" w:rsidDel="00673CBC">
          <w:rPr>
            <w:color w:val="000000" w:themeColor="text1"/>
            <w:rPrChange w:id="72" w:author="BK" w:date="2018-11-21T11:47:00Z">
              <w:rPr/>
            </w:rPrChange>
          </w:rPr>
          <w:delText>al</w:delText>
        </w:r>
      </w:del>
      <w:r w:rsidRPr="002678F8">
        <w:rPr>
          <w:color w:val="000000" w:themeColor="text1"/>
          <w:rPrChange w:id="73" w:author="BK" w:date="2018-11-21T11:47:00Z">
            <w:rPr/>
          </w:rPrChange>
        </w:rPr>
        <w:t xml:space="preserve"> </w:t>
      </w:r>
      <w:r w:rsidR="000F0E94" w:rsidRPr="002678F8">
        <w:rPr>
          <w:color w:val="000000" w:themeColor="text1"/>
          <w:rPrChange w:id="74" w:author="BK" w:date="2018-11-21T11:47:00Z">
            <w:rPr/>
          </w:rPrChange>
        </w:rPr>
        <w:t>of</w:t>
      </w:r>
      <w:r w:rsidRPr="002678F8">
        <w:rPr>
          <w:color w:val="000000" w:themeColor="text1"/>
          <w:rPrChange w:id="75" w:author="BK" w:date="2018-11-21T11:47:00Z">
            <w:rPr/>
          </w:rPrChange>
        </w:rPr>
        <w:t xml:space="preserve"> the </w:t>
      </w:r>
      <w:r w:rsidR="00A03257" w:rsidRPr="002678F8">
        <w:rPr>
          <w:color w:val="000000" w:themeColor="text1"/>
          <w:rPrChange w:id="76" w:author="BK" w:date="2018-11-21T11:47:00Z">
            <w:rPr/>
          </w:rPrChange>
        </w:rPr>
        <w:t>proposals and tentative conclusions set forth in</w:t>
      </w:r>
      <w:r w:rsidRPr="002678F8">
        <w:rPr>
          <w:color w:val="000000" w:themeColor="text1"/>
          <w:rPrChange w:id="77" w:author="BK" w:date="2018-11-21T11:47:00Z">
            <w:rPr/>
          </w:rPrChange>
        </w:rPr>
        <w:t xml:space="preserve"> the FCC</w:t>
      </w:r>
      <w:r w:rsidR="00A03257" w:rsidRPr="002678F8">
        <w:rPr>
          <w:color w:val="000000" w:themeColor="text1"/>
          <w:rPrChange w:id="78" w:author="BK" w:date="2018-11-21T11:47:00Z">
            <w:rPr/>
          </w:rPrChange>
        </w:rPr>
        <w:t>’</w:t>
      </w:r>
      <w:r w:rsidRPr="002678F8">
        <w:rPr>
          <w:color w:val="000000" w:themeColor="text1"/>
          <w:rPrChange w:id="79" w:author="BK" w:date="2018-11-21T11:47:00Z">
            <w:rPr/>
          </w:rPrChange>
        </w:rPr>
        <w:t xml:space="preserve">s </w:t>
      </w:r>
      <w:r w:rsidR="004F7EFB" w:rsidRPr="002678F8">
        <w:rPr>
          <w:color w:val="000000" w:themeColor="text1"/>
          <w:rPrChange w:id="80" w:author="BK" w:date="2018-11-21T11:47:00Z">
            <w:rPr/>
          </w:rPrChange>
        </w:rPr>
        <w:t xml:space="preserve">September 25 </w:t>
      </w:r>
      <w:r w:rsidRPr="002678F8">
        <w:rPr>
          <w:color w:val="000000" w:themeColor="text1"/>
          <w:rPrChange w:id="81" w:author="BK" w:date="2018-11-21T11:47:00Z">
            <w:rPr/>
          </w:rPrChange>
        </w:rPr>
        <w:t xml:space="preserve">Further Notice of Proposed Rule Making </w:t>
      </w:r>
      <w:r w:rsidR="004F7EFB" w:rsidRPr="002678F8">
        <w:rPr>
          <w:color w:val="000000" w:themeColor="text1"/>
          <w:rPrChange w:id="82" w:author="BK" w:date="2018-11-21T11:47:00Z">
            <w:rPr/>
          </w:rPrChange>
        </w:rPr>
        <w:t>in</w:t>
      </w:r>
      <w:r w:rsidR="00880014" w:rsidRPr="002678F8">
        <w:rPr>
          <w:color w:val="000000" w:themeColor="text1"/>
          <w:rPrChange w:id="83" w:author="BK" w:date="2018-11-21T11:47:00Z">
            <w:rPr/>
          </w:rPrChange>
        </w:rPr>
        <w:t xml:space="preserve"> </w:t>
      </w:r>
      <w:r w:rsidR="000F76FD" w:rsidRPr="002678F8">
        <w:rPr>
          <w:i/>
          <w:color w:val="000000" w:themeColor="text1"/>
          <w:rPrChange w:id="84" w:author="BK" w:date="2018-11-21T11:47:00Z">
            <w:rPr>
              <w:i/>
            </w:rPr>
          </w:rPrChange>
        </w:rPr>
        <w:t>Implementation of Section 621(a)(1) of the Cable Communications Policy Act of 1984 as Amended by the Cable Television Consumer Protection and Competition Act of 1992</w:t>
      </w:r>
      <w:r w:rsidR="00880014" w:rsidRPr="002678F8">
        <w:rPr>
          <w:color w:val="000000" w:themeColor="text1"/>
          <w:rPrChange w:id="85" w:author="BK" w:date="2018-11-21T11:47:00Z">
            <w:rPr/>
          </w:rPrChange>
        </w:rPr>
        <w:t>,</w:t>
      </w:r>
      <w:r w:rsidR="000F76FD" w:rsidRPr="002678F8">
        <w:rPr>
          <w:color w:val="000000" w:themeColor="text1"/>
          <w:rPrChange w:id="86" w:author="BK" w:date="2018-11-21T11:47:00Z">
            <w:rPr/>
          </w:rPrChange>
        </w:rPr>
        <w:t xml:space="preserve"> </w:t>
      </w:r>
      <w:r w:rsidR="001C6246" w:rsidRPr="002678F8">
        <w:rPr>
          <w:color w:val="000000" w:themeColor="text1"/>
          <w:rPrChange w:id="87" w:author="BK" w:date="2018-11-21T11:47:00Z">
            <w:rPr/>
          </w:rPrChange>
        </w:rPr>
        <w:t>MB Docket 05-</w:t>
      </w:r>
      <w:r w:rsidR="000F76FD" w:rsidRPr="002678F8">
        <w:rPr>
          <w:color w:val="000000" w:themeColor="text1"/>
          <w:rPrChange w:id="88" w:author="BK" w:date="2018-11-21T11:47:00Z">
            <w:rPr/>
          </w:rPrChange>
        </w:rPr>
        <w:t xml:space="preserve"> 311.  </w:t>
      </w:r>
    </w:p>
    <w:p w14:paraId="78EE2F8A" w14:textId="77777777" w:rsidR="000F76FD" w:rsidRPr="002678F8" w:rsidRDefault="000F76FD" w:rsidP="00C06D46">
      <w:pPr>
        <w:pStyle w:val="BlockText"/>
        <w:rPr>
          <w:color w:val="000000" w:themeColor="text1"/>
          <w:rPrChange w:id="89" w:author="BK" w:date="2018-11-21T11:47:00Z">
            <w:rPr/>
          </w:rPrChange>
        </w:rPr>
      </w:pPr>
    </w:p>
    <w:p w14:paraId="64A2B844" w14:textId="04F005A7" w:rsidR="00C06D46" w:rsidRPr="002678F8" w:rsidRDefault="000F76FD" w:rsidP="00C06D46">
      <w:pPr>
        <w:pStyle w:val="BlockText"/>
        <w:rPr>
          <w:color w:val="000000" w:themeColor="text1"/>
          <w:rPrChange w:id="90" w:author="BK" w:date="2018-11-21T11:47:00Z">
            <w:rPr/>
          </w:rPrChange>
        </w:rPr>
      </w:pPr>
      <w:del w:id="91" w:author="BK" w:date="2018-11-21T11:19:00Z">
        <w:r w:rsidRPr="002678F8" w:rsidDel="00332D49">
          <w:rPr>
            <w:color w:val="000000" w:themeColor="text1"/>
            <w:rPrChange w:id="92" w:author="BK" w:date="2018-11-21T11:47:00Z">
              <w:rPr/>
            </w:rPrChange>
          </w:rPr>
          <w:delText>[Describe your community</w:delText>
        </w:r>
      </w:del>
      <w:ins w:id="93" w:author="Mike Wassenaar" w:date="2018-11-20T14:07:00Z">
        <w:del w:id="94" w:author="BK" w:date="2018-11-21T11:19:00Z">
          <w:r w:rsidR="002C58D4" w:rsidRPr="002678F8" w:rsidDel="00332D49">
            <w:rPr>
              <w:color w:val="000000" w:themeColor="text1"/>
              <w:rPrChange w:id="95" w:author="BK" w:date="2018-11-21T11:47:00Z">
                <w:rPr>
                  <w:color w:val="FF0000"/>
                </w:rPr>
              </w:rPrChange>
            </w:rPr>
            <w:delText xml:space="preserve"> </w:delText>
          </w:r>
        </w:del>
      </w:ins>
      <w:del w:id="96" w:author="BK" w:date="2018-11-21T11:19:00Z">
        <w:r w:rsidRPr="002678F8" w:rsidDel="00332D49">
          <w:rPr>
            <w:color w:val="000000" w:themeColor="text1"/>
            <w:rPrChange w:id="97" w:author="BK" w:date="2018-11-21T11:47:00Z">
              <w:rPr/>
            </w:rPrChange>
          </w:rPr>
          <w:delText xml:space="preserve"> and its relationship with PEG</w:delText>
        </w:r>
      </w:del>
      <w:ins w:id="98" w:author="BK" w:date="2018-11-21T11:20:00Z">
        <w:r w:rsidR="00332D49" w:rsidRPr="002678F8">
          <w:rPr>
            <w:color w:val="000000" w:themeColor="text1"/>
            <w:rPrChange w:id="99" w:author="BK" w:date="2018-11-21T11:47:00Z">
              <w:rPr>
                <w:color w:val="FF0000"/>
              </w:rPr>
            </w:rPrChange>
          </w:rPr>
          <w:t xml:space="preserve">The Portland Media Center in Portland, Maine provides Public Access television services to Portland and 15 surrounding communities with a total </w:t>
        </w:r>
      </w:ins>
      <w:ins w:id="100" w:author="BK" w:date="2018-11-21T11:21:00Z">
        <w:r w:rsidR="00332D49" w:rsidRPr="002678F8">
          <w:rPr>
            <w:color w:val="000000" w:themeColor="text1"/>
            <w:rPrChange w:id="101" w:author="BK" w:date="2018-11-21T11:47:00Z">
              <w:rPr>
                <w:color w:val="FF0000"/>
              </w:rPr>
            </w:rPrChange>
          </w:rPr>
          <w:t>population</w:t>
        </w:r>
      </w:ins>
      <w:ins w:id="102" w:author="BK" w:date="2018-11-21T11:20:00Z">
        <w:r w:rsidR="00332D49" w:rsidRPr="002678F8">
          <w:rPr>
            <w:color w:val="000000" w:themeColor="text1"/>
            <w:rPrChange w:id="103" w:author="BK" w:date="2018-11-21T11:47:00Z">
              <w:rPr>
                <w:color w:val="FF0000"/>
              </w:rPr>
            </w:rPrChange>
          </w:rPr>
          <w:t xml:space="preserve"> </w:t>
        </w:r>
      </w:ins>
      <w:ins w:id="104" w:author="BK" w:date="2018-11-21T11:21:00Z">
        <w:r w:rsidR="00332D49" w:rsidRPr="002678F8">
          <w:rPr>
            <w:color w:val="000000" w:themeColor="text1"/>
            <w:rPrChange w:id="105" w:author="BK" w:date="2018-11-21T11:47:00Z">
              <w:rPr>
                <w:color w:val="FF0000"/>
              </w:rPr>
            </w:rPrChange>
          </w:rPr>
          <w:t>of nearly a quarter of a million people. We provide a vital communication link for non-profit organization, churches, local government</w:t>
        </w:r>
      </w:ins>
      <w:ins w:id="106" w:author="BK" w:date="2018-11-21T11:22:00Z">
        <w:r w:rsidR="00332D49" w:rsidRPr="002678F8">
          <w:rPr>
            <w:color w:val="000000" w:themeColor="text1"/>
            <w:rPrChange w:id="107" w:author="BK" w:date="2018-11-21T11:47:00Z">
              <w:rPr>
                <w:color w:val="FF0000"/>
              </w:rPr>
            </w:rPrChange>
          </w:rPr>
          <w:t xml:space="preserve"> and a vast array of citizens. Through our programming we inform, enlighten, entertain and educate our viewers and help</w:t>
        </w:r>
      </w:ins>
      <w:ins w:id="108" w:author="BK" w:date="2018-11-21T11:47:00Z">
        <w:r w:rsidR="002678F8">
          <w:rPr>
            <w:color w:val="000000" w:themeColor="text1"/>
          </w:rPr>
          <w:t>s</w:t>
        </w:r>
      </w:ins>
      <w:ins w:id="109" w:author="BK" w:date="2018-11-21T11:22:00Z">
        <w:r w:rsidR="00332D49" w:rsidRPr="002678F8">
          <w:rPr>
            <w:color w:val="000000" w:themeColor="text1"/>
            <w:rPrChange w:id="110" w:author="BK" w:date="2018-11-21T11:47:00Z">
              <w:rPr>
                <w:color w:val="FF0000"/>
              </w:rPr>
            </w:rPrChange>
          </w:rPr>
          <w:t xml:space="preserve"> them stay connected to people, institutions and organizations in our community. </w:t>
        </w:r>
      </w:ins>
      <w:del w:id="111" w:author="BK" w:date="2018-11-21T11:19:00Z">
        <w:r w:rsidRPr="002678F8" w:rsidDel="00332D49">
          <w:rPr>
            <w:color w:val="000000" w:themeColor="text1"/>
            <w:rPrChange w:id="112" w:author="BK" w:date="2018-11-21T11:47:00Z">
              <w:rPr/>
            </w:rPrChange>
          </w:rPr>
          <w:delText>]</w:delText>
        </w:r>
      </w:del>
    </w:p>
    <w:p w14:paraId="518401B6" w14:textId="77777777" w:rsidR="00C06D46" w:rsidRPr="002678F8" w:rsidRDefault="00C06D46" w:rsidP="00C06D46">
      <w:pPr>
        <w:pStyle w:val="BlockText"/>
        <w:rPr>
          <w:color w:val="000000" w:themeColor="text1"/>
          <w:rPrChange w:id="113" w:author="BK" w:date="2018-11-21T11:47:00Z">
            <w:rPr/>
          </w:rPrChange>
        </w:rPr>
      </w:pPr>
    </w:p>
    <w:p w14:paraId="50428A5E" w14:textId="6452205B" w:rsidR="00C06D46" w:rsidRPr="002678F8" w:rsidDel="00332D49" w:rsidRDefault="000F76FD" w:rsidP="00C06D46">
      <w:pPr>
        <w:pStyle w:val="BlockText"/>
        <w:rPr>
          <w:del w:id="114" w:author="BK" w:date="2018-11-21T11:23:00Z"/>
          <w:color w:val="000000" w:themeColor="text1"/>
          <w:rPrChange w:id="115" w:author="BK" w:date="2018-11-21T11:47:00Z">
            <w:rPr>
              <w:del w:id="116" w:author="BK" w:date="2018-11-21T11:23:00Z"/>
            </w:rPr>
          </w:rPrChange>
        </w:rPr>
      </w:pPr>
      <w:del w:id="117" w:author="BK" w:date="2018-11-21T11:23:00Z">
        <w:r w:rsidRPr="002678F8" w:rsidDel="00332D49">
          <w:rPr>
            <w:iCs w:val="0"/>
            <w:color w:val="000000" w:themeColor="text1"/>
            <w:rPrChange w:id="118" w:author="BK" w:date="2018-11-21T11:47:00Z">
              <w:rPr>
                <w:iCs w:val="0"/>
              </w:rPr>
            </w:rPrChange>
          </w:rPr>
          <w:delText>[Describe the value of PEG in your community and which communities</w:delText>
        </w:r>
        <w:r w:rsidR="00724CF2" w:rsidRPr="002678F8" w:rsidDel="00332D49">
          <w:rPr>
            <w:iCs w:val="0"/>
            <w:color w:val="000000" w:themeColor="text1"/>
            <w:rPrChange w:id="119" w:author="BK" w:date="2018-11-21T11:47:00Z">
              <w:rPr>
                <w:iCs w:val="0"/>
              </w:rPr>
            </w:rPrChange>
          </w:rPr>
          <w:delText xml:space="preserve"> and interest groups</w:delText>
        </w:r>
        <w:r w:rsidRPr="002678F8" w:rsidDel="00332D49">
          <w:rPr>
            <w:iCs w:val="0"/>
            <w:color w:val="000000" w:themeColor="text1"/>
            <w:rPrChange w:id="120" w:author="BK" w:date="2018-11-21T11:47:00Z">
              <w:rPr>
                <w:iCs w:val="0"/>
              </w:rPr>
            </w:rPrChange>
          </w:rPr>
          <w:delText xml:space="preserve"> view programming on the cable channels]</w:delText>
        </w:r>
      </w:del>
    </w:p>
    <w:p w14:paraId="23C31D87" w14:textId="3DB03A58" w:rsidR="00C06D46" w:rsidRPr="002678F8" w:rsidDel="00332D49" w:rsidRDefault="00C06D46" w:rsidP="00C06D46">
      <w:pPr>
        <w:pStyle w:val="BlockText"/>
        <w:rPr>
          <w:del w:id="121" w:author="BK" w:date="2018-11-21T11:23:00Z"/>
          <w:color w:val="000000" w:themeColor="text1"/>
          <w:rPrChange w:id="122" w:author="BK" w:date="2018-11-21T11:47:00Z">
            <w:rPr>
              <w:del w:id="123" w:author="BK" w:date="2018-11-21T11:23:00Z"/>
            </w:rPr>
          </w:rPrChange>
        </w:rPr>
      </w:pPr>
    </w:p>
    <w:p w14:paraId="0F5094AB" w14:textId="2D4FF0C9" w:rsidR="00724CF2" w:rsidRPr="002678F8" w:rsidRDefault="00724CF2" w:rsidP="00C06D46">
      <w:pPr>
        <w:pStyle w:val="BlockText"/>
        <w:rPr>
          <w:ins w:id="124" w:author="BK" w:date="2018-11-21T11:25:00Z"/>
          <w:color w:val="000000" w:themeColor="text1"/>
          <w:rPrChange w:id="125" w:author="BK" w:date="2018-11-21T11:47:00Z">
            <w:rPr>
              <w:ins w:id="126" w:author="BK" w:date="2018-11-21T11:25:00Z"/>
            </w:rPr>
          </w:rPrChange>
        </w:rPr>
      </w:pPr>
      <w:r w:rsidRPr="002678F8">
        <w:rPr>
          <w:color w:val="000000" w:themeColor="text1"/>
          <w:rPrChange w:id="127" w:author="BK" w:date="2018-11-21T11:47:00Z">
            <w:rPr/>
          </w:rPrChange>
        </w:rPr>
        <w:t>This local presence en</w:t>
      </w:r>
      <w:r w:rsidR="00314DFF" w:rsidRPr="002678F8">
        <w:rPr>
          <w:color w:val="000000" w:themeColor="text1"/>
          <w:rPrChange w:id="128" w:author="BK" w:date="2018-11-21T11:47:00Z">
            <w:rPr/>
          </w:rPrChange>
        </w:rPr>
        <w:t>abl</w:t>
      </w:r>
      <w:del w:id="129" w:author="Mike Wassenaar" w:date="2018-10-23T12:51:00Z">
        <w:r w:rsidR="00314DFF" w:rsidRPr="002678F8" w:rsidDel="007322BB">
          <w:rPr>
            <w:color w:val="000000" w:themeColor="text1"/>
            <w:rPrChange w:id="130" w:author="BK" w:date="2018-11-21T11:47:00Z">
              <w:rPr/>
            </w:rPrChange>
          </w:rPr>
          <w:delText>e</w:delText>
        </w:r>
      </w:del>
      <w:r w:rsidRPr="002678F8">
        <w:rPr>
          <w:color w:val="000000" w:themeColor="text1"/>
          <w:rPrChange w:id="131" w:author="BK" w:date="2018-11-21T11:47:00Z">
            <w:rPr/>
          </w:rPrChange>
        </w:rPr>
        <w:t xml:space="preserve">es </w:t>
      </w:r>
      <w:r w:rsidR="002F09C4" w:rsidRPr="002678F8">
        <w:rPr>
          <w:color w:val="000000" w:themeColor="text1"/>
          <w:rPrChange w:id="132" w:author="BK" w:date="2018-11-21T11:47:00Z">
            <w:rPr/>
          </w:rPrChange>
        </w:rPr>
        <w:t>the residents of</w:t>
      </w:r>
      <w:r w:rsidRPr="002678F8">
        <w:rPr>
          <w:color w:val="000000" w:themeColor="text1"/>
          <w:rPrChange w:id="133" w:author="BK" w:date="2018-11-21T11:47:00Z">
            <w:rPr/>
          </w:rPrChange>
        </w:rPr>
        <w:t xml:space="preserve"> </w:t>
      </w:r>
      <w:ins w:id="134" w:author="BK" w:date="2018-11-21T11:24:00Z">
        <w:r w:rsidR="00332D49" w:rsidRPr="002678F8">
          <w:rPr>
            <w:color w:val="000000" w:themeColor="text1"/>
            <w:rPrChange w:id="135" w:author="BK" w:date="2018-11-21T11:47:00Z">
              <w:rPr>
                <w:color w:val="FF0000"/>
              </w:rPr>
            </w:rPrChange>
          </w:rPr>
          <w:t>Portland</w:t>
        </w:r>
      </w:ins>
      <w:del w:id="136" w:author="BK" w:date="2018-11-21T11:24:00Z">
        <w:r w:rsidRPr="002678F8" w:rsidDel="00332D49">
          <w:rPr>
            <w:color w:val="000000" w:themeColor="text1"/>
            <w:rPrChange w:id="137" w:author="BK" w:date="2018-11-21T11:47:00Z">
              <w:rPr/>
            </w:rPrChange>
          </w:rPr>
          <w:delText>our [town, city, county]</w:delText>
        </w:r>
      </w:del>
      <w:r w:rsidRPr="002678F8">
        <w:rPr>
          <w:color w:val="000000" w:themeColor="text1"/>
          <w:rPrChange w:id="138" w:author="BK" w:date="2018-11-21T11:47:00Z">
            <w:rPr/>
          </w:rPrChange>
        </w:rPr>
        <w:t xml:space="preserve"> to watch </w:t>
      </w:r>
      <w:r w:rsidR="002F09C4" w:rsidRPr="002678F8">
        <w:rPr>
          <w:color w:val="000000" w:themeColor="text1"/>
          <w:rPrChange w:id="139" w:author="BK" w:date="2018-11-21T11:47:00Z">
            <w:rPr/>
          </w:rPrChange>
        </w:rPr>
        <w:t>uniquely local programming about their community and local events and issues of interest to them</w:t>
      </w:r>
      <w:ins w:id="140" w:author="BK" w:date="2018-11-21T11:24:00Z">
        <w:r w:rsidR="00332D49" w:rsidRPr="002678F8">
          <w:rPr>
            <w:color w:val="000000" w:themeColor="text1"/>
            <w:rPrChange w:id="141" w:author="BK" w:date="2018-11-21T11:47:00Z">
              <w:rPr/>
            </w:rPrChange>
          </w:rPr>
          <w:t>, which was</w:t>
        </w:r>
      </w:ins>
      <w:del w:id="142" w:author="BK" w:date="2018-11-21T11:24:00Z">
        <w:r w:rsidR="002F09C4" w:rsidRPr="002678F8" w:rsidDel="00332D49">
          <w:rPr>
            <w:color w:val="000000" w:themeColor="text1"/>
            <w:rPrChange w:id="143" w:author="BK" w:date="2018-11-21T11:47:00Z">
              <w:rPr/>
            </w:rPrChange>
          </w:rPr>
          <w:delText xml:space="preserve">. </w:delText>
        </w:r>
        <w:r w:rsidRPr="002678F8" w:rsidDel="00332D49">
          <w:rPr>
            <w:color w:val="000000" w:themeColor="text1"/>
            <w:rPrChange w:id="144" w:author="BK" w:date="2018-11-21T11:47:00Z">
              <w:rPr/>
            </w:rPrChange>
          </w:rPr>
          <w:delText xml:space="preserve"> </w:delText>
        </w:r>
        <w:r w:rsidR="00B13775" w:rsidRPr="002678F8" w:rsidDel="00332D49">
          <w:rPr>
            <w:color w:val="000000" w:themeColor="text1"/>
            <w:rPrChange w:id="145" w:author="BK" w:date="2018-11-21T11:47:00Z">
              <w:rPr/>
            </w:rPrChange>
          </w:rPr>
          <w:delText>And that was</w:delText>
        </w:r>
      </w:del>
      <w:r w:rsidR="00B13775" w:rsidRPr="002678F8">
        <w:rPr>
          <w:color w:val="000000" w:themeColor="text1"/>
          <w:rPrChange w:id="146" w:author="BK" w:date="2018-11-21T11:47:00Z">
            <w:rPr/>
          </w:rPrChange>
        </w:rPr>
        <w:t xml:space="preserve"> the intent of the PEG provisions of </w:t>
      </w:r>
      <w:del w:id="147" w:author="Mike Wassenaar" w:date="2018-10-23T12:50:00Z">
        <w:r w:rsidR="00B13775" w:rsidRPr="002678F8" w:rsidDel="007322BB">
          <w:rPr>
            <w:color w:val="000000" w:themeColor="text1"/>
            <w:rPrChange w:id="148" w:author="BK" w:date="2018-11-21T11:47:00Z">
              <w:rPr/>
            </w:rPrChange>
          </w:rPr>
          <w:delText xml:space="preserve"> </w:delText>
        </w:r>
      </w:del>
      <w:r w:rsidRPr="002678F8">
        <w:rPr>
          <w:color w:val="000000" w:themeColor="text1"/>
          <w:rPrChange w:id="149" w:author="BK" w:date="2018-11-21T11:47:00Z">
            <w:rPr/>
          </w:rPrChange>
        </w:rPr>
        <w:t xml:space="preserve">the 1984 Cable Act – </w:t>
      </w:r>
      <w:r w:rsidR="00B13775" w:rsidRPr="002678F8">
        <w:rPr>
          <w:color w:val="000000" w:themeColor="text1"/>
          <w:rPrChange w:id="150" w:author="BK" w:date="2018-11-21T11:47:00Z">
            <w:rPr/>
          </w:rPrChange>
        </w:rPr>
        <w:t xml:space="preserve">to </w:t>
      </w:r>
      <w:r w:rsidRPr="002678F8">
        <w:rPr>
          <w:color w:val="000000" w:themeColor="text1"/>
          <w:rPrChange w:id="151" w:author="BK" w:date="2018-11-21T11:47:00Z">
            <w:rPr/>
          </w:rPrChange>
        </w:rPr>
        <w:t>enhanc</w:t>
      </w:r>
      <w:r w:rsidR="00B13775" w:rsidRPr="002678F8">
        <w:rPr>
          <w:color w:val="000000" w:themeColor="text1"/>
          <w:rPrChange w:id="152" w:author="BK" w:date="2018-11-21T11:47:00Z">
            <w:rPr/>
          </w:rPrChange>
        </w:rPr>
        <w:t>e</w:t>
      </w:r>
      <w:r w:rsidRPr="002678F8">
        <w:rPr>
          <w:color w:val="000000" w:themeColor="text1"/>
          <w:rPrChange w:id="153" w:author="BK" w:date="2018-11-21T11:47:00Z">
            <w:rPr/>
          </w:rPrChange>
        </w:rPr>
        <w:t xml:space="preserve"> local voices, serv</w:t>
      </w:r>
      <w:r w:rsidR="00B13775" w:rsidRPr="002678F8">
        <w:rPr>
          <w:color w:val="000000" w:themeColor="text1"/>
          <w:rPrChange w:id="154" w:author="BK" w:date="2018-11-21T11:47:00Z">
            <w:rPr/>
          </w:rPrChange>
        </w:rPr>
        <w:t>e</w:t>
      </w:r>
      <w:r w:rsidRPr="002678F8">
        <w:rPr>
          <w:color w:val="000000" w:themeColor="text1"/>
          <w:rPrChange w:id="155" w:author="BK" w:date="2018-11-21T11:47:00Z">
            <w:rPr/>
          </w:rPrChange>
        </w:rPr>
        <w:t xml:space="preserve"> local </w:t>
      </w:r>
      <w:r w:rsidR="00B13775" w:rsidRPr="002678F8">
        <w:rPr>
          <w:color w:val="000000" w:themeColor="text1"/>
          <w:rPrChange w:id="156" w:author="BK" w:date="2018-11-21T11:47:00Z">
            <w:rPr/>
          </w:rPrChange>
        </w:rPr>
        <w:t>community needs and</w:t>
      </w:r>
      <w:del w:id="157" w:author="Mike Wassenaar" w:date="2018-10-23T12:50:00Z">
        <w:r w:rsidR="00B13775" w:rsidRPr="002678F8" w:rsidDel="007322BB">
          <w:rPr>
            <w:color w:val="000000" w:themeColor="text1"/>
            <w:rPrChange w:id="158" w:author="BK" w:date="2018-11-21T11:47:00Z">
              <w:rPr/>
            </w:rPrChange>
          </w:rPr>
          <w:delText xml:space="preserve"> </w:delText>
        </w:r>
      </w:del>
      <w:r w:rsidRPr="002678F8">
        <w:rPr>
          <w:color w:val="000000" w:themeColor="text1"/>
          <w:rPrChange w:id="159" w:author="BK" w:date="2018-11-21T11:47:00Z">
            <w:rPr/>
          </w:rPrChange>
        </w:rPr>
        <w:t xml:space="preserve"> </w:t>
      </w:r>
      <w:r w:rsidR="00B13775" w:rsidRPr="002678F8">
        <w:rPr>
          <w:color w:val="000000" w:themeColor="text1"/>
          <w:rPrChange w:id="160" w:author="BK" w:date="2018-11-21T11:47:00Z">
            <w:rPr/>
          </w:rPrChange>
        </w:rPr>
        <w:t xml:space="preserve">interests, </w:t>
      </w:r>
      <w:r w:rsidRPr="002678F8">
        <w:rPr>
          <w:color w:val="000000" w:themeColor="text1"/>
          <w:rPrChange w:id="161" w:author="BK" w:date="2018-11-21T11:47:00Z">
            <w:rPr/>
          </w:rPrChange>
        </w:rPr>
        <w:t>and strengthen our local democracy.    By defining “</w:t>
      </w:r>
      <w:r w:rsidR="00C025E9" w:rsidRPr="002678F8">
        <w:rPr>
          <w:color w:val="000000" w:themeColor="text1"/>
          <w:rPrChange w:id="162" w:author="BK" w:date="2018-11-21T11:47:00Z">
            <w:rPr/>
          </w:rPrChange>
        </w:rPr>
        <w:t>franchise fee</w:t>
      </w:r>
      <w:r w:rsidRPr="002678F8">
        <w:rPr>
          <w:color w:val="000000" w:themeColor="text1"/>
          <w:rPrChange w:id="163" w:author="BK" w:date="2018-11-21T11:47:00Z">
            <w:rPr/>
          </w:rPrChange>
        </w:rPr>
        <w:t>” in an overly broad fashion</w:t>
      </w:r>
      <w:r w:rsidR="00C025E9" w:rsidRPr="002678F8">
        <w:rPr>
          <w:color w:val="000000" w:themeColor="text1"/>
          <w:rPrChange w:id="164" w:author="BK" w:date="2018-11-21T11:47:00Z">
            <w:rPr/>
          </w:rPrChange>
        </w:rPr>
        <w:t xml:space="preserve"> to include “in-kind” support</w:t>
      </w:r>
      <w:r w:rsidRPr="002678F8">
        <w:rPr>
          <w:color w:val="000000" w:themeColor="text1"/>
          <w:rPrChange w:id="165" w:author="BK" w:date="2018-11-21T11:47:00Z">
            <w:rPr/>
          </w:rPrChange>
        </w:rPr>
        <w:t xml:space="preserve">, the </w:t>
      </w:r>
      <w:r w:rsidR="00C025E9" w:rsidRPr="002678F8">
        <w:rPr>
          <w:color w:val="000000" w:themeColor="text1"/>
          <w:rPrChange w:id="166" w:author="BK" w:date="2018-11-21T11:47:00Z">
            <w:rPr/>
          </w:rPrChange>
        </w:rPr>
        <w:t>FCC’s proposals</w:t>
      </w:r>
      <w:r w:rsidRPr="002678F8">
        <w:rPr>
          <w:color w:val="000000" w:themeColor="text1"/>
          <w:rPrChange w:id="167" w:author="BK" w:date="2018-11-21T11:47:00Z">
            <w:rPr/>
          </w:rPrChange>
        </w:rPr>
        <w:t xml:space="preserve"> will shift the fair balance between </w:t>
      </w:r>
      <w:r w:rsidR="00C025E9" w:rsidRPr="002678F8">
        <w:rPr>
          <w:color w:val="000000" w:themeColor="text1"/>
          <w:rPrChange w:id="168" w:author="BK" w:date="2018-11-21T11:47:00Z">
            <w:rPr/>
          </w:rPrChange>
        </w:rPr>
        <w:t>cable franchising</w:t>
      </w:r>
      <w:r w:rsidRPr="002678F8">
        <w:rPr>
          <w:color w:val="000000" w:themeColor="text1"/>
          <w:rPrChange w:id="169" w:author="BK" w:date="2018-11-21T11:47:00Z">
            <w:rPr/>
          </w:rPrChange>
        </w:rPr>
        <w:t xml:space="preserve"> authorities and cable operators and will force communities to choose between franchise fees and PEG channels</w:t>
      </w:r>
      <w:r w:rsidR="0040074B" w:rsidRPr="002678F8">
        <w:rPr>
          <w:color w:val="000000" w:themeColor="text1"/>
          <w:rPrChange w:id="170" w:author="BK" w:date="2018-11-21T11:47:00Z">
            <w:rPr/>
          </w:rPrChange>
        </w:rPr>
        <w:t>,</w:t>
      </w:r>
      <w:r w:rsidRPr="002678F8">
        <w:rPr>
          <w:color w:val="000000" w:themeColor="text1"/>
          <w:rPrChange w:id="171" w:author="BK" w:date="2018-11-21T11:47:00Z">
            <w:rPr/>
          </w:rPrChange>
        </w:rPr>
        <w:t xml:space="preserve"> </w:t>
      </w:r>
      <w:r w:rsidR="00C025E9" w:rsidRPr="002678F8">
        <w:rPr>
          <w:color w:val="000000" w:themeColor="text1"/>
          <w:rPrChange w:id="172" w:author="BK" w:date="2018-11-21T11:47:00Z">
            <w:rPr/>
          </w:rPrChange>
        </w:rPr>
        <w:t xml:space="preserve">– something that </w:t>
      </w:r>
      <w:r w:rsidRPr="002678F8">
        <w:rPr>
          <w:color w:val="000000" w:themeColor="text1"/>
          <w:rPrChange w:id="173" w:author="BK" w:date="2018-11-21T11:47:00Z">
            <w:rPr/>
          </w:rPrChange>
        </w:rPr>
        <w:t>was never the intent of the Act.</w:t>
      </w:r>
    </w:p>
    <w:p w14:paraId="6ED52170" w14:textId="0170BE67" w:rsidR="00332D49" w:rsidRPr="002678F8" w:rsidRDefault="00332D49" w:rsidP="00C06D46">
      <w:pPr>
        <w:pStyle w:val="BlockText"/>
        <w:rPr>
          <w:ins w:id="174" w:author="BK" w:date="2018-11-21T11:25:00Z"/>
          <w:color w:val="000000" w:themeColor="text1"/>
          <w:rPrChange w:id="175" w:author="BK" w:date="2018-11-21T11:47:00Z">
            <w:rPr>
              <w:ins w:id="176" w:author="BK" w:date="2018-11-21T11:25:00Z"/>
            </w:rPr>
          </w:rPrChange>
        </w:rPr>
      </w:pPr>
    </w:p>
    <w:p w14:paraId="5D451A82" w14:textId="7683C308" w:rsidR="00332D49" w:rsidRPr="002678F8" w:rsidRDefault="00332D49" w:rsidP="00C06D46">
      <w:pPr>
        <w:pStyle w:val="BlockText"/>
        <w:rPr>
          <w:ins w:id="177" w:author="BK" w:date="2018-11-21T11:24:00Z"/>
          <w:color w:val="000000" w:themeColor="text1"/>
          <w:rPrChange w:id="178" w:author="BK" w:date="2018-11-21T11:47:00Z">
            <w:rPr>
              <w:ins w:id="179" w:author="BK" w:date="2018-11-21T11:24:00Z"/>
            </w:rPr>
          </w:rPrChange>
        </w:rPr>
      </w:pPr>
      <w:ins w:id="180" w:author="BK" w:date="2018-11-21T11:25:00Z">
        <w:r w:rsidRPr="002678F8">
          <w:rPr>
            <w:color w:val="000000" w:themeColor="text1"/>
            <w:rPrChange w:id="181" w:author="BK" w:date="2018-11-21T11:47:00Z">
              <w:rPr/>
            </w:rPrChange>
          </w:rPr>
          <w:t xml:space="preserve">We strongly support the comments made by thousands of individuals, local and </w:t>
        </w:r>
      </w:ins>
      <w:ins w:id="182" w:author="BK" w:date="2018-11-21T11:26:00Z">
        <w:r w:rsidRPr="002678F8">
          <w:rPr>
            <w:color w:val="000000" w:themeColor="text1"/>
            <w:rPrChange w:id="183" w:author="BK" w:date="2018-11-21T11:47:00Z">
              <w:rPr/>
            </w:rPrChange>
          </w:rPr>
          <w:t>county</w:t>
        </w:r>
      </w:ins>
      <w:ins w:id="184" w:author="BK" w:date="2018-11-21T11:25:00Z">
        <w:r w:rsidRPr="002678F8">
          <w:rPr>
            <w:color w:val="000000" w:themeColor="text1"/>
            <w:rPrChange w:id="185" w:author="BK" w:date="2018-11-21T11:47:00Z">
              <w:rPr/>
            </w:rPrChange>
          </w:rPr>
          <w:t xml:space="preserve"> </w:t>
        </w:r>
      </w:ins>
      <w:ins w:id="186" w:author="BK" w:date="2018-11-21T11:26:00Z">
        <w:r w:rsidRPr="002678F8">
          <w:rPr>
            <w:color w:val="000000" w:themeColor="text1"/>
            <w:rPrChange w:id="187" w:author="BK" w:date="2018-11-21T11:47:00Z">
              <w:rPr/>
            </w:rPrChange>
          </w:rPr>
          <w:t xml:space="preserve">governments, non-profit groups and organizations such as the Alliance For Community Media, NATOA and others. </w:t>
        </w:r>
      </w:ins>
    </w:p>
    <w:p w14:paraId="1D27CBCE" w14:textId="1AC258A8" w:rsidR="00332D49" w:rsidRPr="002678F8" w:rsidRDefault="00332D49" w:rsidP="00C06D46">
      <w:pPr>
        <w:pStyle w:val="BlockText"/>
        <w:rPr>
          <w:ins w:id="188" w:author="BK" w:date="2018-11-21T11:24:00Z"/>
          <w:color w:val="000000" w:themeColor="text1"/>
          <w:rPrChange w:id="189" w:author="BK" w:date="2018-11-21T11:47:00Z">
            <w:rPr>
              <w:ins w:id="190" w:author="BK" w:date="2018-11-21T11:24:00Z"/>
            </w:rPr>
          </w:rPrChange>
        </w:rPr>
      </w:pPr>
    </w:p>
    <w:p w14:paraId="2CCFEF10" w14:textId="4F3A5374" w:rsidR="00332D49" w:rsidRPr="002678F8" w:rsidRDefault="00332D49" w:rsidP="00C06D46">
      <w:pPr>
        <w:pStyle w:val="BlockText"/>
        <w:rPr>
          <w:ins w:id="191" w:author="BK" w:date="2018-11-21T11:27:00Z"/>
          <w:color w:val="000000" w:themeColor="text1"/>
          <w:rPrChange w:id="192" w:author="BK" w:date="2018-11-21T11:47:00Z">
            <w:rPr>
              <w:ins w:id="193" w:author="BK" w:date="2018-11-21T11:27:00Z"/>
            </w:rPr>
          </w:rPrChange>
        </w:rPr>
      </w:pPr>
      <w:ins w:id="194" w:author="BK" w:date="2018-11-21T11:24:00Z">
        <w:r w:rsidRPr="002678F8">
          <w:rPr>
            <w:color w:val="000000" w:themeColor="text1"/>
            <w:rPrChange w:id="195" w:author="BK" w:date="2018-11-21T11:47:00Z">
              <w:rPr/>
            </w:rPrChange>
          </w:rPr>
          <w:lastRenderedPageBreak/>
          <w:t>I would like to briefly respond to two sets of first rou</w:t>
        </w:r>
        <w:r w:rsidR="002678F8" w:rsidRPr="0010311A">
          <w:rPr>
            <w:color w:val="000000" w:themeColor="text1"/>
          </w:rPr>
          <w:t>nd comments filed on this issue:</w:t>
        </w:r>
      </w:ins>
    </w:p>
    <w:p w14:paraId="59D2618A" w14:textId="76F4CDE3" w:rsidR="00332D49" w:rsidRPr="002678F8" w:rsidRDefault="00332D49" w:rsidP="00C06D46">
      <w:pPr>
        <w:pStyle w:val="BlockText"/>
        <w:rPr>
          <w:ins w:id="196" w:author="BK" w:date="2018-11-21T11:27:00Z"/>
          <w:color w:val="000000" w:themeColor="text1"/>
          <w:rPrChange w:id="197" w:author="BK" w:date="2018-11-21T11:47:00Z">
            <w:rPr>
              <w:ins w:id="198" w:author="BK" w:date="2018-11-21T11:27:00Z"/>
            </w:rPr>
          </w:rPrChange>
        </w:rPr>
      </w:pPr>
    </w:p>
    <w:p w14:paraId="5B94F9BD" w14:textId="4946B5DB" w:rsidR="00022E1B" w:rsidRPr="002678F8" w:rsidRDefault="00332D49" w:rsidP="00C06D46">
      <w:pPr>
        <w:pStyle w:val="BlockText"/>
        <w:rPr>
          <w:ins w:id="199" w:author="BK" w:date="2018-11-21T11:31:00Z"/>
          <w:color w:val="000000" w:themeColor="text1"/>
          <w:rPrChange w:id="200" w:author="BK" w:date="2018-11-21T11:47:00Z">
            <w:rPr>
              <w:ins w:id="201" w:author="BK" w:date="2018-11-21T11:31:00Z"/>
            </w:rPr>
          </w:rPrChange>
        </w:rPr>
      </w:pPr>
      <w:ins w:id="202" w:author="BK" w:date="2018-11-21T11:27:00Z">
        <w:r w:rsidRPr="002678F8">
          <w:rPr>
            <w:color w:val="000000" w:themeColor="text1"/>
            <w:rPrChange w:id="203" w:author="BK" w:date="2018-11-21T11:47:00Z">
              <w:rPr/>
            </w:rPrChange>
          </w:rPr>
          <w:t>The NCTA claims that these fees stifle innovation. This tired argument is trotted out every time an industry has</w:t>
        </w:r>
        <w:r w:rsidR="0010311A" w:rsidRPr="0010311A">
          <w:rPr>
            <w:color w:val="000000" w:themeColor="text1"/>
          </w:rPr>
          <w:t xml:space="preserve"> to provide a service that they want to stop providing</w:t>
        </w:r>
        <w:r w:rsidRPr="002678F8">
          <w:rPr>
            <w:color w:val="000000" w:themeColor="text1"/>
            <w:rPrChange w:id="204" w:author="BK" w:date="2018-11-21T11:47:00Z">
              <w:rPr/>
            </w:rPrChange>
          </w:rPr>
          <w:t xml:space="preserve">. </w:t>
        </w:r>
      </w:ins>
      <w:ins w:id="205" w:author="BK" w:date="2018-11-21T11:28:00Z">
        <w:r w:rsidR="00022E1B" w:rsidRPr="002678F8">
          <w:rPr>
            <w:color w:val="000000" w:themeColor="text1"/>
            <w:rPrChange w:id="206" w:author="BK" w:date="2018-11-21T11:47:00Z">
              <w:rPr/>
            </w:rPrChange>
          </w:rPr>
          <w:t>Innovation in the cable industry is clearly</w:t>
        </w:r>
        <w:r w:rsidR="0010311A" w:rsidRPr="0010311A">
          <w:rPr>
            <w:color w:val="000000" w:themeColor="text1"/>
          </w:rPr>
          <w:t xml:space="preserve"> not being stifled by the In-Kind costs</w:t>
        </w:r>
        <w:r w:rsidR="00022E1B" w:rsidRPr="002678F8">
          <w:rPr>
            <w:color w:val="000000" w:themeColor="text1"/>
            <w:rPrChange w:id="207" w:author="BK" w:date="2018-11-21T11:47:00Z">
              <w:rPr/>
            </w:rPrChange>
          </w:rPr>
          <w:t xml:space="preserve">. Cable operators have been expanding the number of channels available, upgrading their signals to all digital/fiber and are constantly increasing the speed of their internet service, all while </w:t>
        </w:r>
      </w:ins>
      <w:ins w:id="208" w:author="BK" w:date="2018-11-21T11:29:00Z">
        <w:r w:rsidR="00022E1B" w:rsidRPr="002678F8">
          <w:rPr>
            <w:color w:val="000000" w:themeColor="text1"/>
            <w:rPrChange w:id="209" w:author="BK" w:date="2018-11-21T11:47:00Z">
              <w:rPr/>
            </w:rPrChange>
          </w:rPr>
          <w:t xml:space="preserve">enjoying record profitability </w:t>
        </w:r>
      </w:ins>
      <w:ins w:id="210" w:author="BK" w:date="2018-11-21T11:30:00Z">
        <w:r w:rsidR="00022E1B" w:rsidRPr="002678F8">
          <w:rPr>
            <w:color w:val="000000" w:themeColor="text1"/>
            <w:rPrChange w:id="211" w:author="BK" w:date="2018-11-21T11:47:00Z">
              <w:rPr/>
            </w:rPrChange>
          </w:rPr>
          <w:t>–</w:t>
        </w:r>
      </w:ins>
      <w:ins w:id="212" w:author="BK" w:date="2018-11-21T11:29:00Z">
        <w:r w:rsidR="00022E1B" w:rsidRPr="002678F8">
          <w:rPr>
            <w:color w:val="000000" w:themeColor="text1"/>
            <w:rPrChange w:id="213" w:author="BK" w:date="2018-11-21T11:47:00Z">
              <w:rPr/>
            </w:rPrChange>
          </w:rPr>
          <w:t xml:space="preserve"> AND </w:t>
        </w:r>
      </w:ins>
      <w:ins w:id="214" w:author="BK" w:date="2018-11-21T11:30:00Z">
        <w:r w:rsidR="00022E1B" w:rsidRPr="002678F8">
          <w:rPr>
            <w:color w:val="000000" w:themeColor="text1"/>
            <w:rPrChange w:id="215" w:author="BK" w:date="2018-11-21T11:47:00Z">
              <w:rPr/>
            </w:rPrChange>
          </w:rPr>
          <w:t>paying the fees in question to their LFA</w:t>
        </w:r>
      </w:ins>
      <w:ins w:id="216" w:author="BK" w:date="2018-11-21T11:33:00Z">
        <w:r w:rsidR="00022E1B" w:rsidRPr="002678F8">
          <w:rPr>
            <w:color w:val="000000" w:themeColor="text1"/>
            <w:rPrChange w:id="217" w:author="BK" w:date="2018-11-21T11:47:00Z">
              <w:rPr/>
            </w:rPrChange>
          </w:rPr>
          <w:t>. The fees are certainly not “excessive” or “burdensome”</w:t>
        </w:r>
      </w:ins>
      <w:ins w:id="218" w:author="BK" w:date="2018-11-21T11:49:00Z">
        <w:r w:rsidR="0010311A">
          <w:rPr>
            <w:color w:val="000000" w:themeColor="text1"/>
          </w:rPr>
          <w:t xml:space="preserve"> by any reasonable definition.</w:t>
        </w:r>
      </w:ins>
    </w:p>
    <w:p w14:paraId="65165524" w14:textId="24CD381F" w:rsidR="00022E1B" w:rsidRPr="002678F8" w:rsidRDefault="00022E1B" w:rsidP="00C06D46">
      <w:pPr>
        <w:pStyle w:val="BlockText"/>
        <w:rPr>
          <w:ins w:id="219" w:author="BK" w:date="2018-11-21T11:31:00Z"/>
          <w:color w:val="000000" w:themeColor="text1"/>
          <w:rPrChange w:id="220" w:author="BK" w:date="2018-11-21T11:47:00Z">
            <w:rPr>
              <w:ins w:id="221" w:author="BK" w:date="2018-11-21T11:31:00Z"/>
            </w:rPr>
          </w:rPrChange>
        </w:rPr>
      </w:pPr>
    </w:p>
    <w:p w14:paraId="3B8C23C2" w14:textId="396842F7" w:rsidR="00022E1B" w:rsidRPr="002678F8" w:rsidRDefault="00022E1B" w:rsidP="00022E1B">
      <w:pPr>
        <w:pStyle w:val="BlockText"/>
        <w:rPr>
          <w:ins w:id="222" w:author="BK" w:date="2018-11-21T11:33:00Z"/>
          <w:color w:val="000000" w:themeColor="text1"/>
          <w:rPrChange w:id="223" w:author="BK" w:date="2018-11-21T11:47:00Z">
            <w:rPr>
              <w:ins w:id="224" w:author="BK" w:date="2018-11-21T11:33:00Z"/>
            </w:rPr>
          </w:rPrChange>
        </w:rPr>
      </w:pPr>
      <w:ins w:id="225" w:author="BK" w:date="2018-11-21T11:31:00Z">
        <w:r w:rsidRPr="002678F8">
          <w:rPr>
            <w:color w:val="000000" w:themeColor="text1"/>
            <w:rPrChange w:id="226" w:author="BK" w:date="2018-11-21T11:47:00Z">
              <w:rPr/>
            </w:rPrChange>
          </w:rPr>
          <w:t xml:space="preserve">In their comments Verizon claims that allowing the change will </w:t>
        </w:r>
      </w:ins>
      <w:ins w:id="227" w:author="BK" w:date="2018-11-21T11:32:00Z">
        <w:r w:rsidRPr="002678F8">
          <w:rPr>
            <w:color w:val="000000" w:themeColor="text1"/>
            <w:rPrChange w:id="228" w:author="BK" w:date="2018-11-21T11:47:00Z">
              <w:rPr/>
            </w:rPrChange>
          </w:rPr>
          <w:t xml:space="preserve">slow the rise of cable television fees. </w:t>
        </w:r>
      </w:ins>
      <w:ins w:id="229" w:author="BK" w:date="2018-11-21T11:33:00Z">
        <w:r w:rsidRPr="002678F8">
          <w:rPr>
            <w:color w:val="000000" w:themeColor="text1"/>
            <w:rPrChange w:id="230" w:author="BK" w:date="2018-11-21T11:47:00Z">
              <w:rPr/>
            </w:rPrChange>
          </w:rPr>
          <w:t xml:space="preserve">First, it should also be noted that the Franchise Fees are paid by the individual customer, not the Cable Operator and that there is, in almost all cases, a cap on the Franchise Fees that can be charged. </w:t>
        </w:r>
      </w:ins>
      <w:ins w:id="231" w:author="BK" w:date="2018-11-21T11:45:00Z">
        <w:r w:rsidR="00297715" w:rsidRPr="002678F8">
          <w:rPr>
            <w:color w:val="000000" w:themeColor="text1"/>
            <w:rPrChange w:id="232" w:author="BK" w:date="2018-11-21T11:47:00Z">
              <w:rPr/>
            </w:rPrChange>
          </w:rPr>
          <w:t xml:space="preserve">In addition, should the proposed rules be adopted, the Franchise Fees will still be collected. The only difference is that the Cable Operator will retain the money instead of passing it along to the LFA. </w:t>
        </w:r>
      </w:ins>
      <w:ins w:id="233" w:author="BK" w:date="2018-11-21T11:33:00Z">
        <w:r w:rsidRPr="002678F8">
          <w:rPr>
            <w:color w:val="000000" w:themeColor="text1"/>
            <w:rPrChange w:id="234" w:author="BK" w:date="2018-11-21T11:47:00Z">
              <w:rPr/>
            </w:rPrChange>
          </w:rPr>
          <w:t xml:space="preserve">Second, the huge rise in cable television fees is almost exclusively due to the increase in programming/carriage costs imposed by the various broadcast networks. Whenever there is an increase in fees the Cable Operator always blames the increase on a rise in </w:t>
        </w:r>
      </w:ins>
      <w:ins w:id="235" w:author="BK" w:date="2018-11-21T11:36:00Z">
        <w:r w:rsidRPr="002678F8">
          <w:rPr>
            <w:color w:val="000000" w:themeColor="text1"/>
            <w:rPrChange w:id="236" w:author="BK" w:date="2018-11-21T11:47:00Z">
              <w:rPr/>
            </w:rPrChange>
          </w:rPr>
          <w:t>programming</w:t>
        </w:r>
      </w:ins>
      <w:ins w:id="237" w:author="BK" w:date="2018-11-21T11:33:00Z">
        <w:r w:rsidRPr="002678F8">
          <w:rPr>
            <w:color w:val="000000" w:themeColor="text1"/>
            <w:rPrChange w:id="238" w:author="BK" w:date="2018-11-21T11:47:00Z">
              <w:rPr/>
            </w:rPrChange>
          </w:rPr>
          <w:t xml:space="preserve"> </w:t>
        </w:r>
      </w:ins>
      <w:ins w:id="239" w:author="BK" w:date="2018-11-21T11:36:00Z">
        <w:r w:rsidRPr="002678F8">
          <w:rPr>
            <w:color w:val="000000" w:themeColor="text1"/>
            <w:rPrChange w:id="240" w:author="BK" w:date="2018-11-21T11:47:00Z">
              <w:rPr/>
            </w:rPrChange>
          </w:rPr>
          <w:t>costs</w:t>
        </w:r>
      </w:ins>
      <w:ins w:id="241" w:author="BK" w:date="2018-11-21T11:50:00Z">
        <w:r w:rsidR="0010311A">
          <w:rPr>
            <w:color w:val="000000" w:themeColor="text1"/>
          </w:rPr>
          <w:t xml:space="preserve"> or costs for improving service</w:t>
        </w:r>
      </w:ins>
      <w:ins w:id="242" w:author="BK" w:date="2018-11-21T11:36:00Z">
        <w:r w:rsidRPr="002678F8">
          <w:rPr>
            <w:color w:val="000000" w:themeColor="text1"/>
            <w:rPrChange w:id="243" w:author="BK" w:date="2018-11-21T11:47:00Z">
              <w:rPr/>
            </w:rPrChange>
          </w:rPr>
          <w:t>. I’ve never once heard a Cable Operator point to Franchise Fees or In-Kind services as a reason for the increase.</w:t>
        </w:r>
      </w:ins>
    </w:p>
    <w:p w14:paraId="655948EF" w14:textId="6881D21A" w:rsidR="00332D49" w:rsidRPr="002678F8" w:rsidDel="00022E1B" w:rsidRDefault="00332D49" w:rsidP="00C06D46">
      <w:pPr>
        <w:pStyle w:val="BlockText"/>
        <w:rPr>
          <w:del w:id="244" w:author="BK" w:date="2018-11-21T11:37:00Z"/>
          <w:color w:val="000000" w:themeColor="text1"/>
          <w:rPrChange w:id="245" w:author="BK" w:date="2018-11-21T11:47:00Z">
            <w:rPr>
              <w:del w:id="246" w:author="BK" w:date="2018-11-21T11:37:00Z"/>
            </w:rPr>
          </w:rPrChange>
        </w:rPr>
      </w:pPr>
    </w:p>
    <w:p w14:paraId="216428AF" w14:textId="77777777" w:rsidR="00724CF2" w:rsidRPr="002678F8" w:rsidRDefault="00724CF2" w:rsidP="00C06D46">
      <w:pPr>
        <w:pStyle w:val="BlockText"/>
        <w:rPr>
          <w:color w:val="000000" w:themeColor="text1"/>
          <w:rPrChange w:id="247" w:author="BK" w:date="2018-11-21T11:47:00Z">
            <w:rPr/>
          </w:rPrChange>
        </w:rPr>
      </w:pPr>
    </w:p>
    <w:p w14:paraId="1A797CC5" w14:textId="7E83D9A1" w:rsidR="00724CF2" w:rsidRPr="002678F8" w:rsidRDefault="0010311A" w:rsidP="00C06D46">
      <w:pPr>
        <w:pStyle w:val="BlockText"/>
        <w:rPr>
          <w:color w:val="000000" w:themeColor="text1"/>
          <w:rPrChange w:id="248" w:author="BK" w:date="2018-11-21T11:47:00Z">
            <w:rPr/>
          </w:rPrChange>
        </w:rPr>
      </w:pPr>
      <w:ins w:id="249" w:author="BK" w:date="2018-11-21T11:51:00Z">
        <w:r>
          <w:rPr>
            <w:color w:val="000000" w:themeColor="text1"/>
          </w:rPr>
          <w:t xml:space="preserve">The arguments in favor of the Proposed Rulemaking do not stand up to even a minimal level of scrutiny. </w:t>
        </w:r>
      </w:ins>
      <w:del w:id="250" w:author="BK" w:date="2018-11-21T11:37:00Z">
        <w:r w:rsidR="00724CF2" w:rsidRPr="002678F8" w:rsidDel="00022E1B">
          <w:rPr>
            <w:color w:val="000000" w:themeColor="text1"/>
            <w:rPrChange w:id="251" w:author="BK" w:date="2018-11-21T11:47:00Z">
              <w:rPr/>
            </w:rPrChange>
          </w:rPr>
          <w:delText xml:space="preserve">We </w:delText>
        </w:r>
      </w:del>
      <w:ins w:id="252" w:author="BK" w:date="2018-11-21T11:37:00Z">
        <w:r w:rsidR="00022E1B" w:rsidRPr="002678F8">
          <w:rPr>
            <w:color w:val="000000" w:themeColor="text1"/>
            <w:rPrChange w:id="253" w:author="BK" w:date="2018-11-21T11:47:00Z">
              <w:rPr/>
            </w:rPrChange>
          </w:rPr>
          <w:t xml:space="preserve">This Proposed Rulemaking should be rejected </w:t>
        </w:r>
      </w:ins>
      <w:del w:id="254" w:author="BK" w:date="2018-11-21T11:37:00Z">
        <w:r w:rsidR="00724CF2" w:rsidRPr="002678F8" w:rsidDel="00022E1B">
          <w:rPr>
            <w:color w:val="000000" w:themeColor="text1"/>
            <w:rPrChange w:id="255" w:author="BK" w:date="2018-11-21T11:47:00Z">
              <w:rPr/>
            </w:rPrChange>
          </w:rPr>
          <w:delText xml:space="preserve">appreciate your consideration and </w:delText>
        </w:r>
      </w:del>
      <w:ins w:id="256" w:author="BK" w:date="2018-11-21T11:37:00Z">
        <w:r w:rsidR="00022E1B" w:rsidRPr="002678F8">
          <w:rPr>
            <w:color w:val="000000" w:themeColor="text1"/>
            <w:rPrChange w:id="257" w:author="BK" w:date="2018-11-21T11:47:00Z">
              <w:rPr/>
            </w:rPrChange>
          </w:rPr>
          <w:t xml:space="preserve">in favor of </w:t>
        </w:r>
      </w:ins>
      <w:del w:id="258" w:author="BK" w:date="2018-11-21T11:38:00Z">
        <w:r w:rsidR="00724CF2" w:rsidRPr="002678F8" w:rsidDel="00022E1B">
          <w:rPr>
            <w:color w:val="000000" w:themeColor="text1"/>
            <w:rPrChange w:id="259" w:author="BK" w:date="2018-11-21T11:47:00Z">
              <w:rPr/>
            </w:rPrChange>
          </w:rPr>
          <w:delText>hope you</w:delText>
        </w:r>
        <w:r w:rsidR="009D29A9" w:rsidRPr="002678F8" w:rsidDel="00022E1B">
          <w:rPr>
            <w:color w:val="000000" w:themeColor="text1"/>
            <w:rPrChange w:id="260" w:author="BK" w:date="2018-11-21T11:47:00Z">
              <w:rPr/>
            </w:rPrChange>
          </w:rPr>
          <w:delText xml:space="preserve"> will </w:delText>
        </w:r>
      </w:del>
      <w:r w:rsidR="00724CF2" w:rsidRPr="002678F8">
        <w:rPr>
          <w:color w:val="000000" w:themeColor="text1"/>
          <w:rPrChange w:id="261" w:author="BK" w:date="2018-11-21T11:47:00Z">
            <w:rPr/>
          </w:rPrChange>
        </w:rPr>
        <w:t>protect</w:t>
      </w:r>
      <w:ins w:id="262" w:author="BK" w:date="2018-11-21T11:38:00Z">
        <w:r w:rsidR="00022E1B" w:rsidRPr="002678F8">
          <w:rPr>
            <w:color w:val="000000" w:themeColor="text1"/>
            <w:rPrChange w:id="263" w:author="BK" w:date="2018-11-21T11:47:00Z">
              <w:rPr/>
            </w:rPrChange>
          </w:rPr>
          <w:t>ing</w:t>
        </w:r>
      </w:ins>
      <w:r w:rsidR="00724CF2" w:rsidRPr="002678F8">
        <w:rPr>
          <w:color w:val="000000" w:themeColor="text1"/>
          <w:rPrChange w:id="264" w:author="BK" w:date="2018-11-21T11:47:00Z">
            <w:rPr/>
          </w:rPrChange>
        </w:rPr>
        <w:t xml:space="preserve"> PEG channels in </w:t>
      </w:r>
      <w:del w:id="265" w:author="BK" w:date="2018-11-21T11:38:00Z">
        <w:r w:rsidR="00724CF2" w:rsidRPr="002678F8" w:rsidDel="00022E1B">
          <w:rPr>
            <w:color w:val="000000" w:themeColor="text1"/>
            <w:rPrChange w:id="266" w:author="BK" w:date="2018-11-21T11:47:00Z">
              <w:rPr/>
            </w:rPrChange>
          </w:rPr>
          <w:delText xml:space="preserve">our </w:delText>
        </w:r>
      </w:del>
      <w:r w:rsidR="00724CF2" w:rsidRPr="002678F8">
        <w:rPr>
          <w:color w:val="000000" w:themeColor="text1"/>
          <w:rPrChange w:id="267" w:author="BK" w:date="2018-11-21T11:47:00Z">
            <w:rPr/>
          </w:rPrChange>
        </w:rPr>
        <w:t>communit</w:t>
      </w:r>
      <w:ins w:id="268" w:author="BK" w:date="2018-11-21T11:38:00Z">
        <w:r w:rsidR="00022E1B" w:rsidRPr="002678F8">
          <w:rPr>
            <w:color w:val="000000" w:themeColor="text1"/>
            <w:rPrChange w:id="269" w:author="BK" w:date="2018-11-21T11:47:00Z">
              <w:rPr/>
            </w:rPrChange>
          </w:rPr>
          <w:t>ies all across the country</w:t>
        </w:r>
      </w:ins>
      <w:del w:id="270" w:author="BK" w:date="2018-11-21T11:38:00Z">
        <w:r w:rsidR="00724CF2" w:rsidRPr="002678F8" w:rsidDel="00022E1B">
          <w:rPr>
            <w:color w:val="000000" w:themeColor="text1"/>
            <w:rPrChange w:id="271" w:author="BK" w:date="2018-11-21T11:47:00Z">
              <w:rPr/>
            </w:rPrChange>
          </w:rPr>
          <w:delText>y</w:delText>
        </w:r>
        <w:r w:rsidR="00724CF2" w:rsidRPr="002678F8" w:rsidDel="00297715">
          <w:rPr>
            <w:color w:val="000000" w:themeColor="text1"/>
            <w:rPrChange w:id="272" w:author="BK" w:date="2018-11-21T11:47:00Z">
              <w:rPr/>
            </w:rPrChange>
          </w:rPr>
          <w:delText xml:space="preserve"> and others</w:delText>
        </w:r>
        <w:r w:rsidR="009D29A9" w:rsidRPr="002678F8" w:rsidDel="00297715">
          <w:rPr>
            <w:color w:val="000000" w:themeColor="text1"/>
            <w:rPrChange w:id="273" w:author="BK" w:date="2018-11-21T11:47:00Z">
              <w:rPr/>
            </w:rPrChange>
          </w:rPr>
          <w:delText xml:space="preserve"> by choosing not to adopt many of the proposals in the Further Notice</w:delText>
        </w:r>
        <w:r w:rsidR="00724CF2" w:rsidRPr="002678F8" w:rsidDel="00297715">
          <w:rPr>
            <w:color w:val="000000" w:themeColor="text1"/>
            <w:rPrChange w:id="274" w:author="BK" w:date="2018-11-21T11:47:00Z">
              <w:rPr/>
            </w:rPrChange>
          </w:rPr>
          <w:delText>.</w:delText>
        </w:r>
      </w:del>
      <w:ins w:id="275" w:author="BK" w:date="2018-11-21T11:38:00Z">
        <w:r w:rsidR="00297715" w:rsidRPr="002678F8">
          <w:rPr>
            <w:color w:val="000000" w:themeColor="text1"/>
            <w:rPrChange w:id="276" w:author="BK" w:date="2018-11-21T11:47:00Z">
              <w:rPr/>
            </w:rPrChange>
          </w:rPr>
          <w:t>.</w:t>
        </w:r>
      </w:ins>
    </w:p>
    <w:p w14:paraId="41B45813" w14:textId="77777777" w:rsidR="000F76FD" w:rsidRPr="002678F8" w:rsidRDefault="000F76FD" w:rsidP="00C06D46">
      <w:pPr>
        <w:pStyle w:val="BlockText"/>
        <w:rPr>
          <w:color w:val="000000" w:themeColor="text1"/>
          <w:rPrChange w:id="277" w:author="BK" w:date="2018-11-21T11:47:00Z">
            <w:rPr/>
          </w:rPrChange>
        </w:rPr>
      </w:pPr>
    </w:p>
    <w:p w14:paraId="3EA3A7D2" w14:textId="77777777" w:rsidR="00724CF2" w:rsidRPr="002678F8" w:rsidRDefault="00724CF2" w:rsidP="00C06D46">
      <w:pPr>
        <w:pStyle w:val="BlockText"/>
        <w:rPr>
          <w:color w:val="000000" w:themeColor="text1"/>
          <w:rPrChange w:id="278" w:author="BK" w:date="2018-11-21T11:47:00Z">
            <w:rPr/>
          </w:rPrChange>
        </w:rPr>
      </w:pPr>
      <w:r w:rsidRPr="002678F8">
        <w:rPr>
          <w:color w:val="000000" w:themeColor="text1"/>
          <w:rPrChange w:id="279" w:author="BK" w:date="2018-11-21T11:47:00Z">
            <w:rPr/>
          </w:rPrChange>
        </w:rPr>
        <w:t>Sincerely,</w:t>
      </w:r>
    </w:p>
    <w:p w14:paraId="2769F1BE" w14:textId="5E45B249" w:rsidR="00724CF2" w:rsidRPr="002678F8" w:rsidRDefault="00297715" w:rsidP="00C06D46">
      <w:pPr>
        <w:pStyle w:val="BlockText"/>
        <w:rPr>
          <w:ins w:id="280" w:author="BK" w:date="2018-11-21T11:38:00Z"/>
          <w:color w:val="000000" w:themeColor="text1"/>
          <w:rPrChange w:id="281" w:author="BK" w:date="2018-11-21T11:47:00Z">
            <w:rPr>
              <w:ins w:id="282" w:author="BK" w:date="2018-11-21T11:38:00Z"/>
            </w:rPr>
          </w:rPrChange>
        </w:rPr>
      </w:pPr>
      <w:ins w:id="283" w:author="BK" w:date="2018-11-21T11:38:00Z">
        <w:r w:rsidRPr="002678F8">
          <w:rPr>
            <w:color w:val="000000" w:themeColor="text1"/>
            <w:rPrChange w:id="284" w:author="BK" w:date="2018-11-21T11:47:00Z">
              <w:rPr/>
            </w:rPrChange>
          </w:rPr>
          <w:t>Brian Knoblock</w:t>
        </w:r>
      </w:ins>
    </w:p>
    <w:p w14:paraId="32D58332" w14:textId="2C98A55E" w:rsidR="00297715" w:rsidRPr="002678F8" w:rsidRDefault="00297715" w:rsidP="00C06D46">
      <w:pPr>
        <w:pStyle w:val="BlockText"/>
        <w:rPr>
          <w:ins w:id="285" w:author="BK" w:date="2018-11-21T11:38:00Z"/>
          <w:color w:val="000000" w:themeColor="text1"/>
          <w:rPrChange w:id="286" w:author="BK" w:date="2018-11-21T11:47:00Z">
            <w:rPr>
              <w:ins w:id="287" w:author="BK" w:date="2018-11-21T11:38:00Z"/>
            </w:rPr>
          </w:rPrChange>
        </w:rPr>
      </w:pPr>
      <w:ins w:id="288" w:author="BK" w:date="2018-11-21T11:38:00Z">
        <w:r w:rsidRPr="002678F8">
          <w:rPr>
            <w:color w:val="000000" w:themeColor="text1"/>
            <w:rPrChange w:id="289" w:author="BK" w:date="2018-11-21T11:47:00Z">
              <w:rPr/>
            </w:rPrChange>
          </w:rPr>
          <w:t>Production Coordinator</w:t>
        </w:r>
      </w:ins>
    </w:p>
    <w:p w14:paraId="770CD299" w14:textId="366EC289" w:rsidR="00297715" w:rsidRPr="002678F8" w:rsidRDefault="00297715" w:rsidP="00C06D46">
      <w:pPr>
        <w:pStyle w:val="BlockText"/>
        <w:rPr>
          <w:color w:val="000000" w:themeColor="text1"/>
          <w:rPrChange w:id="290" w:author="BK" w:date="2018-11-21T11:47:00Z">
            <w:rPr/>
          </w:rPrChange>
        </w:rPr>
      </w:pPr>
      <w:ins w:id="291" w:author="BK" w:date="2018-11-21T11:38:00Z">
        <w:r w:rsidRPr="002678F8">
          <w:rPr>
            <w:color w:val="000000" w:themeColor="text1"/>
            <w:rPrChange w:id="292" w:author="BK" w:date="2018-11-21T11:47:00Z">
              <w:rPr/>
            </w:rPrChange>
          </w:rPr>
          <w:t>Portland</w:t>
        </w:r>
      </w:ins>
    </w:p>
    <w:p w14:paraId="266BC052" w14:textId="366EC289" w:rsidR="00C06D46" w:rsidRPr="002678F8" w:rsidRDefault="00C06D46" w:rsidP="00C06D46">
      <w:pPr>
        <w:pStyle w:val="BlockText"/>
        <w:rPr>
          <w:color w:val="000000" w:themeColor="text1"/>
          <w:rPrChange w:id="293" w:author="BK" w:date="2018-11-21T11:47:00Z">
            <w:rPr/>
          </w:rPrChange>
        </w:rPr>
      </w:pPr>
    </w:p>
    <w:p w14:paraId="0EBDC968" w14:textId="4D1E61E4" w:rsidR="00C06D46" w:rsidRPr="002678F8" w:rsidDel="00623F8D" w:rsidRDefault="00C06D46">
      <w:pPr>
        <w:pStyle w:val="BlockText"/>
        <w:rPr>
          <w:del w:id="294" w:author="Mike Wassenaar" w:date="2018-11-20T14:05:00Z"/>
          <w:color w:val="000000" w:themeColor="text1"/>
          <w:rPrChange w:id="295" w:author="BK" w:date="2018-11-21T11:47:00Z">
            <w:rPr>
              <w:del w:id="296" w:author="Mike Wassenaar" w:date="2018-11-20T14:05:00Z"/>
            </w:rPr>
          </w:rPrChange>
        </w:rPr>
      </w:pPr>
      <w:del w:id="297" w:author="Mike Wassenaar" w:date="2018-11-20T14:06:00Z">
        <w:r w:rsidRPr="002678F8" w:rsidDel="00623F8D">
          <w:rPr>
            <w:iCs w:val="0"/>
            <w:color w:val="000000" w:themeColor="text1"/>
            <w:rPrChange w:id="298" w:author="BK" w:date="2018-11-21T11:47:00Z">
              <w:rPr>
                <w:iCs w:val="0"/>
              </w:rPr>
            </w:rPrChange>
          </w:rPr>
          <w:delText xml:space="preserve">CC: </w:delText>
        </w:r>
        <w:r w:rsidRPr="002678F8" w:rsidDel="00623F8D">
          <w:rPr>
            <w:iCs w:val="0"/>
            <w:color w:val="000000" w:themeColor="text1"/>
            <w:rPrChange w:id="299" w:author="BK" w:date="2018-11-21T11:47:00Z">
              <w:rPr>
                <w:iCs w:val="0"/>
              </w:rPr>
            </w:rPrChange>
          </w:rPr>
          <w:tab/>
        </w:r>
      </w:del>
      <w:del w:id="300" w:author="Mike Wassenaar" w:date="2018-11-20T14:05:00Z">
        <w:r w:rsidRPr="002678F8" w:rsidDel="00623F8D">
          <w:rPr>
            <w:iCs w:val="0"/>
            <w:color w:val="000000" w:themeColor="text1"/>
            <w:rPrChange w:id="301" w:author="BK" w:date="2018-11-21T11:47:00Z">
              <w:rPr>
                <w:iCs w:val="0"/>
              </w:rPr>
            </w:rPrChange>
          </w:rPr>
          <w:delText>The Honorable Michael O’R</w:delText>
        </w:r>
        <w:r w:rsidR="00D35730" w:rsidRPr="002678F8" w:rsidDel="00623F8D">
          <w:rPr>
            <w:iCs w:val="0"/>
            <w:color w:val="000000" w:themeColor="text1"/>
            <w:rPrChange w:id="302" w:author="BK" w:date="2018-11-21T11:47:00Z">
              <w:rPr>
                <w:iCs w:val="0"/>
              </w:rPr>
            </w:rPrChange>
          </w:rPr>
          <w:delText>ie</w:delText>
        </w:r>
        <w:r w:rsidRPr="002678F8" w:rsidDel="00623F8D">
          <w:rPr>
            <w:iCs w:val="0"/>
            <w:color w:val="000000" w:themeColor="text1"/>
            <w:rPrChange w:id="303" w:author="BK" w:date="2018-11-21T11:47:00Z">
              <w:rPr>
                <w:iCs w:val="0"/>
              </w:rPr>
            </w:rPrChange>
          </w:rPr>
          <w:delText>lly, Commissioner</w:delText>
        </w:r>
      </w:del>
    </w:p>
    <w:p w14:paraId="21E4566D" w14:textId="50C85D98" w:rsidR="00C06D46" w:rsidRPr="002678F8" w:rsidDel="00623F8D" w:rsidRDefault="00C06D46">
      <w:pPr>
        <w:pStyle w:val="BlockText"/>
        <w:rPr>
          <w:del w:id="304" w:author="Mike Wassenaar" w:date="2018-11-20T14:06:00Z"/>
          <w:color w:val="000000" w:themeColor="text1"/>
          <w:rPrChange w:id="305" w:author="BK" w:date="2018-11-21T11:47:00Z">
            <w:rPr>
              <w:del w:id="306" w:author="Mike Wassenaar" w:date="2018-11-20T14:06:00Z"/>
            </w:rPr>
          </w:rPrChange>
        </w:rPr>
        <w:pPrChange w:id="307" w:author="Mike Wassenaar" w:date="2018-11-20T14:05:00Z">
          <w:pPr>
            <w:pStyle w:val="BlockText"/>
            <w:ind w:left="720"/>
          </w:pPr>
        </w:pPrChange>
      </w:pPr>
      <w:del w:id="308" w:author="Mike Wassenaar" w:date="2018-11-20T14:05:00Z">
        <w:r w:rsidRPr="002678F8" w:rsidDel="00623F8D">
          <w:rPr>
            <w:iCs w:val="0"/>
            <w:color w:val="000000" w:themeColor="text1"/>
            <w:rPrChange w:id="309" w:author="BK" w:date="2018-11-21T11:47:00Z">
              <w:rPr>
                <w:iCs w:val="0"/>
              </w:rPr>
            </w:rPrChange>
          </w:rPr>
          <w:delText>The Honorable Brendan Carr, Commissioner</w:delText>
        </w:r>
        <w:r w:rsidRPr="002678F8" w:rsidDel="00623F8D">
          <w:rPr>
            <w:iCs w:val="0"/>
            <w:color w:val="000000" w:themeColor="text1"/>
            <w:rPrChange w:id="310" w:author="BK" w:date="2018-11-21T11:47:00Z">
              <w:rPr>
                <w:iCs w:val="0"/>
              </w:rPr>
            </w:rPrChange>
          </w:rPr>
          <w:br/>
          <w:delText xml:space="preserve">The Honorable Jessica Rosenworcel, Commissioner </w:delText>
        </w:r>
      </w:del>
      <w:del w:id="311" w:author="Mike Wassenaar" w:date="2018-11-20T14:06:00Z">
        <w:r w:rsidRPr="002678F8" w:rsidDel="00623F8D">
          <w:rPr>
            <w:iCs w:val="0"/>
            <w:color w:val="000000" w:themeColor="text1"/>
            <w:rPrChange w:id="312" w:author="BK" w:date="2018-11-21T11:47:00Z">
              <w:rPr>
                <w:iCs w:val="0"/>
              </w:rPr>
            </w:rPrChange>
          </w:rPr>
          <w:delText xml:space="preserve"> </w:delText>
        </w:r>
      </w:del>
    </w:p>
    <w:p w14:paraId="4FD45D8D" w14:textId="77777777" w:rsidR="00C06D46" w:rsidRPr="002678F8" w:rsidRDefault="00C06D46" w:rsidP="00C06D46">
      <w:pPr>
        <w:pStyle w:val="BlockText"/>
        <w:rPr>
          <w:color w:val="000000" w:themeColor="text1"/>
          <w:rPrChange w:id="313" w:author="BK" w:date="2018-11-21T11:47:00Z">
            <w:rPr/>
          </w:rPrChange>
        </w:rPr>
      </w:pPr>
    </w:p>
    <w:p w14:paraId="2115CEC7" w14:textId="77777777" w:rsidR="00C06D46" w:rsidRPr="002678F8" w:rsidRDefault="00C06D46">
      <w:pPr>
        <w:rPr>
          <w:color w:val="000000" w:themeColor="text1"/>
          <w:rPrChange w:id="314" w:author="BK" w:date="2018-11-21T11:47:00Z">
            <w:rPr/>
          </w:rPrChange>
        </w:rPr>
      </w:pPr>
    </w:p>
    <w:sectPr w:rsidR="00C06D46" w:rsidRPr="002678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B5AEA" w14:textId="77777777" w:rsidR="005738B7" w:rsidRDefault="005738B7" w:rsidP="007322BB">
      <w:pPr>
        <w:spacing w:after="0" w:line="240" w:lineRule="auto"/>
      </w:pPr>
      <w:r>
        <w:separator/>
      </w:r>
    </w:p>
  </w:endnote>
  <w:endnote w:type="continuationSeparator" w:id="0">
    <w:p w14:paraId="537380D7" w14:textId="77777777" w:rsidR="005738B7" w:rsidRDefault="005738B7"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22A7C" w14:textId="77777777" w:rsidR="005738B7" w:rsidRDefault="005738B7" w:rsidP="007322BB">
      <w:pPr>
        <w:spacing w:after="0" w:line="240" w:lineRule="auto"/>
      </w:pPr>
      <w:r>
        <w:separator/>
      </w:r>
    </w:p>
  </w:footnote>
  <w:footnote w:type="continuationSeparator" w:id="0">
    <w:p w14:paraId="567F5B3C" w14:textId="77777777" w:rsidR="005738B7" w:rsidRDefault="005738B7" w:rsidP="00732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e Wassenaar">
    <w15:presenceInfo w15:providerId="None" w15:userId="Mike Wassenaar"/>
  </w15:person>
  <w15:person w15:author="BK">
    <w15:presenceInfo w15:providerId="None" w15:userId="B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60"/>
    <w:rsid w:val="00022E1B"/>
    <w:rsid w:val="00032619"/>
    <w:rsid w:val="000F0E94"/>
    <w:rsid w:val="000F76FD"/>
    <w:rsid w:val="0010311A"/>
    <w:rsid w:val="001501D3"/>
    <w:rsid w:val="001C6246"/>
    <w:rsid w:val="00226693"/>
    <w:rsid w:val="002678F8"/>
    <w:rsid w:val="00297715"/>
    <w:rsid w:val="002C58D4"/>
    <w:rsid w:val="002F09C4"/>
    <w:rsid w:val="00314DFF"/>
    <w:rsid w:val="00332D49"/>
    <w:rsid w:val="0040074B"/>
    <w:rsid w:val="004A4887"/>
    <w:rsid w:val="004D5786"/>
    <w:rsid w:val="004F7EFB"/>
    <w:rsid w:val="005103FD"/>
    <w:rsid w:val="0055453F"/>
    <w:rsid w:val="005738B7"/>
    <w:rsid w:val="00574EBA"/>
    <w:rsid w:val="005A4A66"/>
    <w:rsid w:val="00623F8D"/>
    <w:rsid w:val="00673CBC"/>
    <w:rsid w:val="00724CF2"/>
    <w:rsid w:val="007322BB"/>
    <w:rsid w:val="00754360"/>
    <w:rsid w:val="00880014"/>
    <w:rsid w:val="00921AD4"/>
    <w:rsid w:val="009D29A9"/>
    <w:rsid w:val="00A03257"/>
    <w:rsid w:val="00A872B6"/>
    <w:rsid w:val="00A95C62"/>
    <w:rsid w:val="00AB6CF1"/>
    <w:rsid w:val="00B13775"/>
    <w:rsid w:val="00B55BD0"/>
    <w:rsid w:val="00C025E9"/>
    <w:rsid w:val="00C06D46"/>
    <w:rsid w:val="00D35730"/>
    <w:rsid w:val="00EF36C7"/>
    <w:rsid w:val="00F31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CD63D"/>
  <w15:docId w15:val="{C92AA0F7-E3B8-43A3-98D5-10F80F9C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BK</cp:lastModifiedBy>
  <cp:revision>3</cp:revision>
  <cp:lastPrinted>2018-11-21T16:53:00Z</cp:lastPrinted>
  <dcterms:created xsi:type="dcterms:W3CDTF">2018-11-21T17:07:00Z</dcterms:created>
  <dcterms:modified xsi:type="dcterms:W3CDTF">2018-11-21T17:08:00Z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