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D4D" w:rsidRDefault="007E5DC4" w:rsidP="008A3176">
      <w:r>
        <w:t>To the Federal Communications Commission</w:t>
      </w:r>
      <w:r w:rsidR="00486D4D">
        <w:t>,</w:t>
      </w:r>
    </w:p>
    <w:p w:rsidR="00486D4D" w:rsidRDefault="00486D4D" w:rsidP="008A3176"/>
    <w:p w:rsidR="008A3176" w:rsidRDefault="00486D4D" w:rsidP="008A3176">
      <w:proofErr w:type="gramStart"/>
      <w:r>
        <w:t>r</w:t>
      </w:r>
      <w:r w:rsidR="007E5DC4">
        <w:t>e</w:t>
      </w:r>
      <w:proofErr w:type="gramEnd"/>
      <w:r w:rsidR="007E5DC4">
        <w:t>: docket numbers 18-335 and 92-105:</w:t>
      </w:r>
    </w:p>
    <w:p w:rsidR="007E5DC4" w:rsidRDefault="007E5DC4" w:rsidP="008A3176"/>
    <w:p w:rsidR="008A3176" w:rsidRDefault="008A3176" w:rsidP="008A3176">
      <w:pPr>
        <w:rPr>
          <w:ins w:id="0" w:author="Sara Sedlacek" w:date="2018-12-07T14:02:00Z"/>
        </w:rPr>
      </w:pPr>
      <w:del w:id="1" w:author="Sara Sedlacek" w:date="2018-12-07T14:00:00Z">
        <w:r w:rsidDel="00F83315">
          <w:delText>I am writing as Director of Crisis Intervention Services at The Crisis Center of Johnson County.  Starting as a local crisis line in 1970, we have been a Lifeline Network crisis center since the late 2000s and take Lifeline calls 24/7.</w:delText>
        </w:r>
      </w:del>
      <w:ins w:id="2" w:author="Sara Sedlacek" w:date="2018-12-07T14:00:00Z">
        <w:r>
          <w:t>The Crisis Center of Johnson County, the largest core provider of the National Suicide Prevention Lifeline chat service</w:t>
        </w:r>
      </w:ins>
      <w:ins w:id="3" w:author="Sara Sedlacek" w:date="2018-12-07T14:03:00Z">
        <w:r>
          <w:t xml:space="preserve"> and a long-time member of the Lifeline Network</w:t>
        </w:r>
      </w:ins>
      <w:ins w:id="4" w:author="Sara Sedlacek" w:date="2018-12-07T14:00:00Z">
        <w:r>
          <w:t xml:space="preserve">, appreciates the opportunity to comment </w:t>
        </w:r>
      </w:ins>
      <w:ins w:id="5" w:author="Sara Sedlacek" w:date="2018-12-07T14:01:00Z">
        <w:r>
          <w:t>on</w:t>
        </w:r>
      </w:ins>
      <w:del w:id="6" w:author="Sara Sedlacek" w:date="2018-12-07T14:01:00Z">
        <w:r w:rsidDel="00F83315">
          <w:delText xml:space="preserve"> </w:delText>
        </w:r>
      </w:del>
      <w:del w:id="7" w:author="Sara Sedlacek" w:date="2018-12-07T13:56:00Z">
        <w:r w:rsidDel="00F83315">
          <w:delText>Our crisis intervention program is a mixture of staff and volunteers (staff during the evening, volunteers during the day). I personally have worked in crisis intervention and suicide prevention/intervention since 2002, first as a volunteer, than as a supervisory staff member in 2013, and then as director in 2017.</w:delText>
        </w:r>
      </w:del>
      <w:ins w:id="8" w:author="Sara Sedlacek" w:date="2018-12-07T13:56:00Z">
        <w:r>
          <w:t xml:space="preserve"> </w:t>
        </w:r>
      </w:ins>
      <w:ins w:id="9" w:author="Sara Sedlacek" w:date="2018-12-07T13:58:00Z">
        <w:r>
          <w:t xml:space="preserve">the National Suicide </w:t>
        </w:r>
      </w:ins>
      <w:ins w:id="10" w:author="Sara Sedlacek" w:date="2018-12-07T14:00:00Z">
        <w:r>
          <w:t>Hotline Improvement Act of 2018</w:t>
        </w:r>
      </w:ins>
      <w:ins w:id="11" w:author="Sara Sedlacek" w:date="2018-12-07T14:02:00Z">
        <w:r>
          <w:t xml:space="preserve"> and the Federal Communications Commission’s efforts to study the feasibility of designating a three-digit number</w:t>
        </w:r>
      </w:ins>
      <w:r>
        <w:t xml:space="preserve"> for</w:t>
      </w:r>
      <w:ins w:id="12" w:author="Sara Sedlacek" w:date="2018-12-07T14:02:00Z">
        <w:r>
          <w:t xml:space="preserve"> </w:t>
        </w:r>
      </w:ins>
      <w:r>
        <w:t>s</w:t>
      </w:r>
      <w:ins w:id="13" w:author="Sara Sedlacek" w:date="2018-12-07T14:02:00Z">
        <w:r>
          <w:t xml:space="preserve">uicide </w:t>
        </w:r>
      </w:ins>
      <w:r>
        <w:t>p</w:t>
      </w:r>
      <w:ins w:id="14" w:author="Sara Sedlacek" w:date="2018-12-07T14:02:00Z">
        <w:r>
          <w:t>revention</w:t>
        </w:r>
      </w:ins>
      <w:r>
        <w:t xml:space="preserve"> nationally</w:t>
      </w:r>
      <w:ins w:id="15" w:author="Sara Sedlacek" w:date="2018-12-07T14:02:00Z">
        <w:r>
          <w:t xml:space="preserve">. </w:t>
        </w:r>
      </w:ins>
    </w:p>
    <w:p w:rsidR="00486D4D" w:rsidRDefault="00486D4D" w:rsidP="008A3176"/>
    <w:p w:rsidR="008A3176" w:rsidRDefault="008A3176" w:rsidP="008A3176">
      <w:ins w:id="16" w:author="Sara Sedlacek" w:date="2018-12-07T14:04:00Z">
        <w:r>
          <w:t xml:space="preserve">While we appreciate any efforts to make these critical services more accessible to all individuals experiencing </w:t>
        </w:r>
      </w:ins>
      <w:r>
        <w:t xml:space="preserve">suicide-related </w:t>
      </w:r>
      <w:ins w:id="17" w:author="Sara Sedlacek" w:date="2018-12-07T14:04:00Z">
        <w:r>
          <w:t xml:space="preserve">crisis, we have reservations about a switch to an n11 </w:t>
        </w:r>
      </w:ins>
      <w:ins w:id="18" w:author="Sara Sedlacek" w:date="2018-12-07T14:06:00Z">
        <w:r>
          <w:t xml:space="preserve">number </w:t>
        </w:r>
      </w:ins>
      <w:ins w:id="19" w:author="Sara Sedlacek" w:date="2018-12-07T14:04:00Z">
        <w:r>
          <w:t xml:space="preserve">and </w:t>
        </w:r>
      </w:ins>
      <w:ins w:id="20" w:author="Sara Sedlacek" w:date="2018-12-07T14:13:00Z">
        <w:r>
          <w:t>would like to bring forth the following concerns:</w:t>
        </w:r>
      </w:ins>
    </w:p>
    <w:p w:rsidR="00486D4D" w:rsidRDefault="00486D4D" w:rsidP="008A3176">
      <w:pPr>
        <w:rPr>
          <w:ins w:id="21" w:author="Sara Sedlacek" w:date="2018-12-07T14:05:00Z"/>
        </w:rPr>
      </w:pPr>
    </w:p>
    <w:p w:rsidR="008A3176" w:rsidRDefault="008A3176" w:rsidP="008A3176">
      <w:pPr>
        <w:pStyle w:val="ListParagraph"/>
        <w:numPr>
          <w:ilvl w:val="0"/>
          <w:numId w:val="2"/>
        </w:numPr>
        <w:spacing w:after="200" w:line="276" w:lineRule="auto"/>
        <w:rPr>
          <w:ins w:id="22" w:author="Sara Sedlacek" w:date="2018-12-07T14:09:00Z"/>
        </w:rPr>
        <w:pPrChange w:id="23" w:author="Sara Sedlacek" w:date="2018-12-07T14:05:00Z">
          <w:pPr/>
        </w:pPrChange>
      </w:pPr>
      <w:ins w:id="24" w:author="Sara Sedlacek" w:date="2018-12-07T14:06:00Z">
        <w:r>
          <w:t>Currently, the Lifeline is answered by centers using a mix of highly-trained staff and volunteers. Any requirements for the n11 number should allow this model to continue</w:t>
        </w:r>
      </w:ins>
      <w:r>
        <w:t xml:space="preserve"> operation</w:t>
      </w:r>
      <w:ins w:id="25" w:author="Sara Sedlacek" w:date="2018-12-07T14:06:00Z">
        <w:r>
          <w:t xml:space="preserve"> in order to serve the growing need. The use of volunteers allows centers like ours to maintain our high level of service while being able to answer more calls</w:t>
        </w:r>
      </w:ins>
      <w:ins w:id="26" w:author="Sara Sedlacek" w:date="2018-12-07T14:23:00Z">
        <w:r>
          <w:t xml:space="preserve"> than using paid staff would allow</w:t>
        </w:r>
      </w:ins>
      <w:ins w:id="27" w:author="Sara Sedlacek" w:date="2018-12-07T14:06:00Z">
        <w:r>
          <w:t>. Limiting the use of volunteers would require an uns</w:t>
        </w:r>
      </w:ins>
      <w:ins w:id="28" w:author="Sara Sedlacek" w:date="2018-12-07T14:09:00Z">
        <w:r>
          <w:t>us</w:t>
        </w:r>
      </w:ins>
      <w:ins w:id="29" w:author="Sara Sedlacek" w:date="2018-12-07T14:06:00Z">
        <w:r>
          <w:t xml:space="preserve">tainable increase </w:t>
        </w:r>
      </w:ins>
      <w:ins w:id="30" w:author="Sara Sedlacek" w:date="2018-12-07T14:09:00Z">
        <w:r>
          <w:t>in funding with a decrease in the quality of service provided.</w:t>
        </w:r>
      </w:ins>
    </w:p>
    <w:p w:rsidR="008A3176" w:rsidRDefault="008A3176" w:rsidP="008A3176">
      <w:pPr>
        <w:pStyle w:val="ListParagraph"/>
        <w:numPr>
          <w:ilvl w:val="0"/>
          <w:numId w:val="2"/>
        </w:numPr>
        <w:spacing w:after="200" w:line="276" w:lineRule="auto"/>
        <w:rPr>
          <w:ins w:id="31" w:author="Sara Sedlacek" w:date="2018-12-07T14:15:00Z"/>
        </w:rPr>
        <w:pPrChange w:id="32" w:author="Sara Sedlacek" w:date="2018-12-07T14:05:00Z">
          <w:pPr/>
        </w:pPrChange>
      </w:pPr>
      <w:r>
        <w:t>Simplifying access through an n11 number</w:t>
      </w:r>
      <w:ins w:id="33" w:author="Sara Sedlacek" w:date="2018-12-07T14:09:00Z">
        <w:r>
          <w:t xml:space="preserve"> will also increase the volume of calls. </w:t>
        </w:r>
      </w:ins>
      <w:ins w:id="34" w:author="Sara Sedlacek" w:date="2018-12-07T14:24:00Z">
        <w:r>
          <w:t>At the</w:t>
        </w:r>
      </w:ins>
      <w:ins w:id="35" w:author="Sara Sedlacek" w:date="2018-12-07T14:09:00Z">
        <w:r>
          <w:t xml:space="preserve"> current funding</w:t>
        </w:r>
      </w:ins>
      <w:ins w:id="36" w:author="Sara Sedlacek" w:date="2018-12-07T14:24:00Z">
        <w:r>
          <w:t xml:space="preserve"> levels</w:t>
        </w:r>
      </w:ins>
      <w:ins w:id="37" w:author="Sara Sedlacek" w:date="2018-12-07T14:09:00Z">
        <w:r>
          <w:t>, the network is unable to handle an increase in calls. In order to meet this increased call volume, a significant increase in funding must be made. This will allow the Lifeline network to add more crisis centers, which will increase the capacity of the network.</w:t>
        </w:r>
      </w:ins>
    </w:p>
    <w:p w:rsidR="008A3176" w:rsidRDefault="008A3176" w:rsidP="008A3176">
      <w:pPr>
        <w:pStyle w:val="ListParagraph"/>
        <w:numPr>
          <w:ilvl w:val="0"/>
          <w:numId w:val="2"/>
        </w:numPr>
        <w:spacing w:after="200" w:line="276" w:lineRule="auto"/>
        <w:rPr>
          <w:ins w:id="38" w:author="Sara Sedlacek" w:date="2018-12-07T14:18:00Z"/>
        </w:rPr>
        <w:pPrChange w:id="39" w:author="Sara Sedlacek" w:date="2018-12-07T14:05:00Z">
          <w:pPr/>
        </w:pPrChange>
      </w:pPr>
      <w:ins w:id="40" w:author="Sara Sedlacek" w:date="2018-12-07T14:15:00Z">
        <w:r>
          <w:t>The current Lifeline network of agencies and crisis centers have created community partnerships and expanded services in order to best serve those reaching out for help. When someone contacts a Lifeline center, they might also be accessing local mobile crisis response, follow-up services, and referrals to systems of care to which a Lifeline center is integral. An n11 number must not change how these systems work as it will diminish the effectiveness of these systems.</w:t>
        </w:r>
      </w:ins>
    </w:p>
    <w:p w:rsidR="008A3176" w:rsidDel="00433006" w:rsidRDefault="008A3176" w:rsidP="008A3176">
      <w:pPr>
        <w:pStyle w:val="ListParagraph"/>
        <w:numPr>
          <w:ilvl w:val="0"/>
          <w:numId w:val="2"/>
        </w:numPr>
        <w:spacing w:after="200" w:line="276" w:lineRule="auto"/>
        <w:rPr>
          <w:del w:id="41" w:author="Sara Sedlacek" w:date="2018-12-07T14:19:00Z"/>
        </w:rPr>
        <w:pPrChange w:id="42" w:author="Sara Sedlacek" w:date="2018-12-07T14:05:00Z">
          <w:pPr/>
        </w:pPrChange>
      </w:pPr>
    </w:p>
    <w:p w:rsidR="008A3176" w:rsidDel="00F83315" w:rsidRDefault="008A3176" w:rsidP="008A3176">
      <w:pPr>
        <w:pStyle w:val="ListParagraph"/>
        <w:numPr>
          <w:ilvl w:val="0"/>
          <w:numId w:val="2"/>
        </w:numPr>
        <w:spacing w:after="200" w:line="276" w:lineRule="auto"/>
        <w:rPr>
          <w:del w:id="43" w:author="Sara Sedlacek" w:date="2018-12-07T14:05:00Z"/>
        </w:rPr>
        <w:pPrChange w:id="44" w:author="Sara Sedlacek" w:date="2018-12-07T14:19:00Z">
          <w:pPr/>
        </w:pPrChange>
      </w:pPr>
      <w:del w:id="45" w:author="Sara Sedlacek" w:date="2018-12-07T14:05:00Z">
        <w:r w:rsidDel="00F83315">
          <w:delText>While I appreciate any movement that would make it easier for people to reach out to services that may prevent or intervene on suicides, I am very worried that a switch to an n11 could have a multitude of unintended consequences.</w:delText>
        </w:r>
      </w:del>
    </w:p>
    <w:p w:rsidR="008A3176" w:rsidDel="00F83315" w:rsidRDefault="008A3176" w:rsidP="008A3176">
      <w:pPr>
        <w:pStyle w:val="ListParagraph"/>
        <w:rPr>
          <w:del w:id="46" w:author="Sara Sedlacek" w:date="2018-12-07T14:09:00Z"/>
        </w:rPr>
        <w:pPrChange w:id="47" w:author="Sara Sedlacek" w:date="2018-12-07T14:19:00Z">
          <w:pPr/>
        </w:pPrChange>
      </w:pPr>
      <w:del w:id="48" w:author="Sara Sedlacek" w:date="2018-12-07T14:09:00Z">
        <w:r w:rsidDel="00F83315">
          <w:delText>For instance, I must urge you to consider that if an n11 number was to be in place, any requirements of service for that number must be include the ability for people to answer it voluntarily after going through requisite best-practice trainings. The current iteration of the Lifeline follows this model and we simply would not be able to serve the amount of people in need in the United States without a robust and committed volunteer base. Volunteers have been the lifeblood of suicide prevention efforts in this country and, to create a scale-able and sustainable system of care surrounding this n11 number, they must continue to be given the license to help those in need.</w:delText>
        </w:r>
      </w:del>
    </w:p>
    <w:p w:rsidR="008A3176" w:rsidDel="00433006" w:rsidRDefault="008A3176" w:rsidP="008A3176">
      <w:pPr>
        <w:pStyle w:val="ListParagraph"/>
        <w:rPr>
          <w:del w:id="49" w:author="Sara Sedlacek" w:date="2018-12-07T14:15:00Z"/>
        </w:rPr>
        <w:pPrChange w:id="50" w:author="Sara Sedlacek" w:date="2018-12-07T14:19:00Z">
          <w:pPr/>
        </w:pPrChange>
      </w:pPr>
      <w:del w:id="51" w:author="Sara Sedlacek" w:date="2018-12-07T14:15:00Z">
        <w:r w:rsidDel="00433006">
          <w:delText>Another consequence of making it easier to access services is that without a requisite increase in funding for direct service and for research, the system will be increasingly burdened with a workload it is unable to meet. Ease of access is a laudable goal but we also must make it easier on any agency looking to be part of this national framework.</w:delText>
        </w:r>
      </w:del>
    </w:p>
    <w:p w:rsidR="008A3176" w:rsidDel="00433006" w:rsidRDefault="008A3176" w:rsidP="008A3176">
      <w:pPr>
        <w:pStyle w:val="ListParagraph"/>
        <w:rPr>
          <w:del w:id="52" w:author="Sara Sedlacek" w:date="2018-12-07T14:18:00Z"/>
        </w:rPr>
        <w:pPrChange w:id="53" w:author="Sara Sedlacek" w:date="2018-12-07T14:19:00Z">
          <w:pPr/>
        </w:pPrChange>
      </w:pPr>
      <w:del w:id="54" w:author="Sara Sedlacek" w:date="2018-12-07T14:18:00Z">
        <w:r w:rsidDel="00433006">
          <w:delText>To extend that thought further, the work that current Lifeline agencies and crisis centers nationally have put into creating community partnerships and expanding services as much as they can needs to be acknowledged. When someone accesses a Lifeline center, there’s a large chance that there are also options such as mobile crisis response, follow-up calls/texts/e-mails, and referrals to systems of care of which a Lifeline center is integral. If the n11 number changes how these systems work, there could be unforeseen repercussions in local communities that have worked hard to develop structures that work for them specifically. The 911 dispatch of a large urban area is (or should be) different from a 911 dispatch in a rural area – the challenges are different, and the response is different.</w:delText>
        </w:r>
      </w:del>
    </w:p>
    <w:p w:rsidR="008A3176" w:rsidRDefault="008A3176" w:rsidP="008A3176">
      <w:pPr>
        <w:pStyle w:val="ListParagraph"/>
        <w:numPr>
          <w:ilvl w:val="0"/>
          <w:numId w:val="2"/>
        </w:numPr>
        <w:spacing w:after="200" w:line="276" w:lineRule="auto"/>
        <w:pPrChange w:id="55" w:author="Sara Sedlacek" w:date="2018-12-07T14:19:00Z">
          <w:pPr/>
        </w:pPrChange>
      </w:pPr>
      <w:del w:id="56" w:author="Sara Sedlacek" w:date="2018-12-07T14:18:00Z">
        <w:r w:rsidDel="00433006">
          <w:delText xml:space="preserve">Finally, you will be hearing from the large and dedicated network of 211 centers across the country. </w:delText>
        </w:r>
      </w:del>
      <w:r>
        <w:t>While 211/referral work is necessary</w:t>
      </w:r>
      <w:del w:id="57" w:author="Sara Sedlacek" w:date="2018-12-07T14:19:00Z">
        <w:r w:rsidDel="00433006">
          <w:delText xml:space="preserve"> as well</w:delText>
        </w:r>
      </w:del>
      <w:r>
        <w:t xml:space="preserve">, allowing for these agencies </w:t>
      </w:r>
      <w:del w:id="58" w:author="Sara Sedlacek" w:date="2018-12-07T14:19:00Z">
        <w:r w:rsidDel="00433006">
          <w:delText>to have</w:delText>
        </w:r>
      </w:del>
      <w:ins w:id="59" w:author="Sara Sedlacek" w:date="2018-12-07T14:19:00Z">
        <w:r>
          <w:t>add</w:t>
        </w:r>
      </w:ins>
      <w:r>
        <w:t xml:space="preserve"> the new n11 </w:t>
      </w:r>
      <w:del w:id="60" w:author="Sara Sedlacek" w:date="2018-12-07T14:19:00Z">
        <w:r w:rsidDel="00433006">
          <w:delText>stacked on top of</w:delText>
        </w:r>
      </w:del>
      <w:ins w:id="61" w:author="Sara Sedlacek" w:date="2018-12-07T14:19:00Z">
        <w:r>
          <w:t>to</w:t>
        </w:r>
      </w:ins>
      <w:r>
        <w:t xml:space="preserve"> their existing services would have catastrophic repercussions throughout the mental health/suicide prevention world. While some MAY be blended agencies, the majority are not – and instead there would simply be a shifting of cost from one agency to another, without the requisite expertise. </w:t>
      </w:r>
      <w:ins w:id="62" w:author="Sara Sedlacek" w:date="2018-12-07T14:19:00Z">
        <w:r>
          <w:t>T</w:t>
        </w:r>
      </w:ins>
      <w:del w:id="63" w:author="Sara Sedlacek" w:date="2018-12-07T14:19:00Z">
        <w:r w:rsidDel="00433006">
          <w:delText>Indeed, t</w:delText>
        </w:r>
      </w:del>
      <w:r>
        <w:t>his would be financially burdensome in the short-run and would lead to a decrease in quality of service as well.</w:t>
      </w:r>
    </w:p>
    <w:p w:rsidR="008A3176" w:rsidRDefault="008A3176" w:rsidP="008A3176">
      <w:pPr>
        <w:rPr>
          <w:ins w:id="64" w:author="Sara Sedlacek" w:date="2018-12-07T14:21:00Z"/>
        </w:rPr>
      </w:pPr>
      <w:r>
        <w:t>Again</w:t>
      </w:r>
      <w:ins w:id="65" w:author="Sara Sedlacek" w:date="2018-12-07T14:20:00Z">
        <w:r>
          <w:t>, we</w:t>
        </w:r>
      </w:ins>
      <w:del w:id="66" w:author="Sara Sedlacek" w:date="2018-12-07T14:20:00Z">
        <w:r w:rsidDel="00433006">
          <w:delText xml:space="preserve"> – I</w:delText>
        </w:r>
      </w:del>
      <w:r>
        <w:t xml:space="preserve"> applaud any and all attention to the epidemic of suicide in this country. </w:t>
      </w:r>
      <w:ins w:id="67" w:author="Sara Sedlacek" w:date="2018-12-07T14:20:00Z">
        <w:r>
          <w:t>We</w:t>
        </w:r>
      </w:ins>
      <w:del w:id="68" w:author="Sara Sedlacek" w:date="2018-12-07T14:20:00Z">
        <w:r w:rsidDel="00433006">
          <w:delText>I</w:delText>
        </w:r>
      </w:del>
      <w:r>
        <w:t xml:space="preserve"> urge you to </w:t>
      </w:r>
      <w:del w:id="69" w:author="Sara Sedlacek" w:date="2018-12-07T14:20:00Z">
        <w:r w:rsidDel="00433006">
          <w:delText>take a look at</w:delText>
        </w:r>
      </w:del>
      <w:ins w:id="70" w:author="Sara Sedlacek" w:date="2018-12-07T14:20:00Z">
        <w:r>
          <w:t>work with</w:t>
        </w:r>
      </w:ins>
      <w:r>
        <w:t xml:space="preserve"> the Lifeline network as it exists now – multitudes of voices coming together to form a cohesive and effective backbone of suicide intervention for the United States. If a three-digit code is to be implemented, </w:t>
      </w:r>
      <w:ins w:id="71" w:author="Sara Sedlacek" w:date="2018-12-07T14:20:00Z">
        <w:r>
          <w:t>we</w:t>
        </w:r>
      </w:ins>
      <w:del w:id="72" w:author="Sara Sedlacek" w:date="2018-12-07T14:20:00Z">
        <w:r w:rsidDel="00433006">
          <w:delText>I</w:delText>
        </w:r>
      </w:del>
      <w:r>
        <w:t xml:space="preserve"> </w:t>
      </w:r>
      <w:del w:id="73" w:author="Sara Sedlacek" w:date="2018-12-07T14:20:00Z">
        <w:r w:rsidDel="00433006">
          <w:delText xml:space="preserve">heartily </w:delText>
        </w:r>
      </w:del>
      <w:r>
        <w:t xml:space="preserve">recommend that agencies like ours are given every opportunity to </w:t>
      </w:r>
      <w:del w:id="74" w:author="Sara Sedlacek" w:date="2018-12-07T14:20:00Z">
        <w:r w:rsidDel="00433006">
          <w:delText>once again</w:delText>
        </w:r>
      </w:del>
      <w:ins w:id="75" w:author="Sara Sedlacek" w:date="2018-12-07T14:20:00Z">
        <w:r>
          <w:t>continue to</w:t>
        </w:r>
      </w:ins>
      <w:r>
        <w:t xml:space="preserve"> be part of this network and </w:t>
      </w:r>
      <w:del w:id="76" w:author="Sara Sedlacek" w:date="2018-12-07T14:21:00Z">
        <w:r w:rsidDel="00433006">
          <w:delText>continue to the stewards of the communities as we have been since the 1970’s.</w:delText>
        </w:r>
      </w:del>
      <w:ins w:id="77" w:author="Sara Sedlacek" w:date="2018-12-07T14:21:00Z">
        <w:r>
          <w:t xml:space="preserve">serve as the experts in suicide prevention, as we have </w:t>
        </w:r>
      </w:ins>
      <w:r>
        <w:t>for</w:t>
      </w:r>
      <w:ins w:id="78" w:author="Sara Sedlacek" w:date="2018-12-07T14:21:00Z">
        <w:r>
          <w:t xml:space="preserve"> nearly 50 years.</w:t>
        </w:r>
      </w:ins>
    </w:p>
    <w:p w:rsidR="008A3176" w:rsidRDefault="008A3176" w:rsidP="008A3176"/>
    <w:p w:rsidR="00486D4D" w:rsidRDefault="00486D4D" w:rsidP="008A3176"/>
    <w:p w:rsidR="008A3176" w:rsidRDefault="008A3176" w:rsidP="008A3176">
      <w:pPr>
        <w:rPr>
          <w:ins w:id="79" w:author="Sara Sedlacek" w:date="2018-12-07T14:21:00Z"/>
        </w:rPr>
      </w:pPr>
      <w:bookmarkStart w:id="80" w:name="_GoBack"/>
      <w:bookmarkEnd w:id="80"/>
      <w:ins w:id="81" w:author="Sara Sedlacek" w:date="2018-12-07T14:21:00Z">
        <w:r>
          <w:lastRenderedPageBreak/>
          <w:t>Sincerely,</w:t>
        </w:r>
      </w:ins>
    </w:p>
    <w:p w:rsidR="008A3176" w:rsidRDefault="008A3176" w:rsidP="008A3176"/>
    <w:p w:rsidR="008A3176" w:rsidRDefault="008A3176" w:rsidP="008A3176">
      <w:ins w:id="82" w:author="Sara Sedlacek" w:date="2018-12-07T14:21:00Z">
        <w:r>
          <w:t>Beau Pinkham</w:t>
        </w:r>
        <w:r>
          <w:br/>
          <w:t>Director of Crisis Intervention Services</w:t>
        </w:r>
      </w:ins>
    </w:p>
    <w:p w:rsidR="00991039" w:rsidRPr="002D455C" w:rsidRDefault="008A3176" w:rsidP="008A3176">
      <w:ins w:id="83" w:author="Sara Sedlacek" w:date="2018-12-07T14:21:00Z">
        <w:r>
          <w:t>The Crisis Center of Johnson County</w:t>
        </w:r>
      </w:ins>
    </w:p>
    <w:sectPr w:rsidR="00991039" w:rsidRPr="002D455C" w:rsidSect="00264A7A">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085" w:rsidRDefault="00135085" w:rsidP="00264A7A">
      <w:r>
        <w:separator/>
      </w:r>
    </w:p>
  </w:endnote>
  <w:endnote w:type="continuationSeparator" w:id="0">
    <w:p w:rsidR="00135085" w:rsidRDefault="00135085" w:rsidP="0026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085" w:rsidRDefault="00135085" w:rsidP="00264A7A">
      <w:r>
        <w:separator/>
      </w:r>
    </w:p>
  </w:footnote>
  <w:footnote w:type="continuationSeparator" w:id="0">
    <w:p w:rsidR="00135085" w:rsidRDefault="00135085" w:rsidP="00264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849" w:rsidRDefault="00815A72" w:rsidP="00D614ED">
    <w:pPr>
      <w:tabs>
        <w:tab w:val="right" w:pos="10800"/>
      </w:tabs>
      <w:spacing w:before="120"/>
      <w:ind w:left="2970"/>
    </w:pPr>
    <w:r>
      <w:rPr>
        <w:noProof/>
      </w:rPr>
      <w:drawing>
        <wp:anchor distT="0" distB="0" distL="114300" distR="114300" simplePos="0" relativeHeight="251657216" behindDoc="0" locked="0" layoutInCell="1" allowOverlap="1">
          <wp:simplePos x="0" y="0"/>
          <wp:positionH relativeFrom="column">
            <wp:posOffset>-180975</wp:posOffset>
          </wp:positionH>
          <wp:positionV relativeFrom="paragraph">
            <wp:posOffset>-117475</wp:posOffset>
          </wp:positionV>
          <wp:extent cx="1943100" cy="1127760"/>
          <wp:effectExtent l="0" t="0" r="0" b="0"/>
          <wp:wrapNone/>
          <wp:docPr id="3" name="Picture 3" descr="logo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1127760"/>
                  </a:xfrm>
                  <a:prstGeom prst="rect">
                    <a:avLst/>
                  </a:prstGeom>
                  <a:noFill/>
                </pic:spPr>
              </pic:pic>
            </a:graphicData>
          </a:graphic>
          <wp14:sizeRelH relativeFrom="page">
            <wp14:pctWidth>0</wp14:pctWidth>
          </wp14:sizeRelH>
          <wp14:sizeRelV relativeFrom="page">
            <wp14:pctHeight>0</wp14:pctHeight>
          </wp14:sizeRelV>
        </wp:anchor>
      </w:drawing>
    </w:r>
    <w:r w:rsidR="00FD2849">
      <w:rPr>
        <w:noProof/>
      </w:rPr>
      <w:t>The</w:t>
    </w:r>
    <w:r w:rsidR="00FD2849">
      <w:t xml:space="preserve"> Crisis Center of Johnson County</w:t>
    </w:r>
    <w:r w:rsidR="00FD2849">
      <w:tab/>
      <w:t>24 Hour Crisis Line (319) 351-0140</w:t>
    </w:r>
  </w:p>
  <w:p w:rsidR="00FD2849" w:rsidRDefault="00FD2849" w:rsidP="00D614ED">
    <w:pPr>
      <w:tabs>
        <w:tab w:val="right" w:pos="10800"/>
      </w:tabs>
      <w:ind w:left="2970"/>
    </w:pPr>
    <w:r>
      <w:t>1121 Gilbert Ct</w:t>
    </w:r>
    <w:r>
      <w:tab/>
      <w:t>Food Bank (319) 351-0128</w:t>
    </w:r>
  </w:p>
  <w:p w:rsidR="00FD2849" w:rsidRDefault="00FD2849" w:rsidP="00D614ED">
    <w:pPr>
      <w:tabs>
        <w:tab w:val="right" w:pos="10800"/>
      </w:tabs>
      <w:ind w:left="2970"/>
    </w:pPr>
    <w:r>
      <w:t>Iowa City IA 52240-4528</w:t>
    </w:r>
    <w:r>
      <w:tab/>
      <w:t>Business Line (319) 351-2726</w:t>
    </w:r>
  </w:p>
  <w:p w:rsidR="00FD2849" w:rsidRDefault="00FD2849" w:rsidP="00D614ED">
    <w:pPr>
      <w:tabs>
        <w:tab w:val="right" w:pos="10800"/>
      </w:tabs>
      <w:ind w:left="2970"/>
    </w:pPr>
    <w:r w:rsidRPr="00874DF8">
      <w:t>www.jccrisiscenter.org</w:t>
    </w:r>
    <w:r>
      <w:tab/>
      <w:t>Fax (319) 351-4671</w:t>
    </w:r>
  </w:p>
  <w:p w:rsidR="00FD2849" w:rsidRDefault="00815A72">
    <w:pPr>
      <w:pStyle w:val="Header"/>
    </w:pPr>
    <w:r>
      <w:rPr>
        <w:noProof/>
        <w:lang w:bidi="ar-SA"/>
      </w:rPr>
      <mc:AlternateContent>
        <mc:Choice Requires="wps">
          <w:drawing>
            <wp:anchor distT="0" distB="0" distL="114300" distR="114300" simplePos="0" relativeHeight="251658240" behindDoc="0" locked="0" layoutInCell="1" allowOverlap="1">
              <wp:simplePos x="0" y="0"/>
              <wp:positionH relativeFrom="column">
                <wp:posOffset>1905000</wp:posOffset>
              </wp:positionH>
              <wp:positionV relativeFrom="paragraph">
                <wp:posOffset>93980</wp:posOffset>
              </wp:positionV>
              <wp:extent cx="4962525" cy="635"/>
              <wp:effectExtent l="9525" t="8255" r="9525" b="1016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2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50pt;margin-top:7.4pt;width:390.7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"/>
          </w:pict>
        </mc:Fallback>
      </mc:AlternateContent>
    </w:r>
  </w:p>
  <w:p w:rsidR="00FD2849" w:rsidRDefault="00FD28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F44CA"/>
    <w:multiLevelType w:val="hybridMultilevel"/>
    <w:tmpl w:val="69684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767B94"/>
    <w:multiLevelType w:val="hybridMultilevel"/>
    <w:tmpl w:val="040A30B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A72"/>
    <w:rsid w:val="00057CA8"/>
    <w:rsid w:val="00076112"/>
    <w:rsid w:val="000D1C37"/>
    <w:rsid w:val="001214E8"/>
    <w:rsid w:val="00135085"/>
    <w:rsid w:val="001A6E40"/>
    <w:rsid w:val="001C7AA4"/>
    <w:rsid w:val="00264A7A"/>
    <w:rsid w:val="00280DE6"/>
    <w:rsid w:val="00284B63"/>
    <w:rsid w:val="002A2692"/>
    <w:rsid w:val="002C5858"/>
    <w:rsid w:val="002D455C"/>
    <w:rsid w:val="00330B0E"/>
    <w:rsid w:val="00486D4D"/>
    <w:rsid w:val="006020C3"/>
    <w:rsid w:val="0063034E"/>
    <w:rsid w:val="006675D0"/>
    <w:rsid w:val="00673624"/>
    <w:rsid w:val="006944C1"/>
    <w:rsid w:val="006F30A4"/>
    <w:rsid w:val="00753D49"/>
    <w:rsid w:val="007A0F51"/>
    <w:rsid w:val="007B4746"/>
    <w:rsid w:val="007E5DC4"/>
    <w:rsid w:val="00815A72"/>
    <w:rsid w:val="00832AA6"/>
    <w:rsid w:val="008435BA"/>
    <w:rsid w:val="00851617"/>
    <w:rsid w:val="00874DF8"/>
    <w:rsid w:val="00876EA2"/>
    <w:rsid w:val="008A3176"/>
    <w:rsid w:val="008A3EFD"/>
    <w:rsid w:val="008D3639"/>
    <w:rsid w:val="008F3633"/>
    <w:rsid w:val="008F7840"/>
    <w:rsid w:val="00904D46"/>
    <w:rsid w:val="00980A25"/>
    <w:rsid w:val="00991039"/>
    <w:rsid w:val="009B155A"/>
    <w:rsid w:val="009C12CA"/>
    <w:rsid w:val="00AB0539"/>
    <w:rsid w:val="00AB456D"/>
    <w:rsid w:val="00AC25B2"/>
    <w:rsid w:val="00B12386"/>
    <w:rsid w:val="00BB2B8B"/>
    <w:rsid w:val="00BB2BFF"/>
    <w:rsid w:val="00BC7397"/>
    <w:rsid w:val="00C112DA"/>
    <w:rsid w:val="00C4544B"/>
    <w:rsid w:val="00C74AAE"/>
    <w:rsid w:val="00CE0943"/>
    <w:rsid w:val="00D614ED"/>
    <w:rsid w:val="00D9224B"/>
    <w:rsid w:val="00DA3C36"/>
    <w:rsid w:val="00E27B32"/>
    <w:rsid w:val="00E4373A"/>
    <w:rsid w:val="00ED7366"/>
    <w:rsid w:val="00F6518E"/>
    <w:rsid w:val="00F7748B"/>
    <w:rsid w:val="00FB4366"/>
    <w:rsid w:val="00FD2849"/>
    <w:rsid w:val="00FE6A78"/>
    <w:rsid w:val="00FF1B81"/>
    <w:rsid w:val="00FF6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E40"/>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673624"/>
    <w:pPr>
      <w:keepNext/>
      <w:spacing w:before="240" w:after="60"/>
      <w:outlineLvl w:val="0"/>
    </w:pPr>
    <w:rPr>
      <w:rFonts w:ascii="Cambria" w:eastAsia="Times New Roman" w:hAnsi="Cambria" w:cs="Times New Roman"/>
      <w:b/>
      <w:bCs/>
      <w:kern w:val="32"/>
      <w:sz w:val="32"/>
      <w:szCs w:val="32"/>
      <w:lang w:bidi="en-US"/>
    </w:rPr>
  </w:style>
  <w:style w:type="paragraph" w:styleId="Heading2">
    <w:name w:val="heading 2"/>
    <w:basedOn w:val="Normal"/>
    <w:next w:val="Normal"/>
    <w:link w:val="Heading2Char"/>
    <w:uiPriority w:val="9"/>
    <w:semiHidden/>
    <w:unhideWhenUsed/>
    <w:qFormat/>
    <w:rsid w:val="00673624"/>
    <w:pPr>
      <w:keepNext/>
      <w:spacing w:before="240" w:after="60"/>
      <w:outlineLvl w:val="1"/>
    </w:pPr>
    <w:rPr>
      <w:rFonts w:ascii="Cambria" w:eastAsia="Times New Roman" w:hAnsi="Cambria" w:cs="Times New Roman"/>
      <w:b/>
      <w:bCs/>
      <w:i/>
      <w:iCs/>
      <w:sz w:val="28"/>
      <w:szCs w:val="28"/>
      <w:lang w:bidi="en-US"/>
    </w:rPr>
  </w:style>
  <w:style w:type="paragraph" w:styleId="Heading3">
    <w:name w:val="heading 3"/>
    <w:basedOn w:val="Normal"/>
    <w:next w:val="Normal"/>
    <w:link w:val="Heading3Char"/>
    <w:uiPriority w:val="9"/>
    <w:semiHidden/>
    <w:unhideWhenUsed/>
    <w:qFormat/>
    <w:rsid w:val="00673624"/>
    <w:pPr>
      <w:keepNext/>
      <w:spacing w:before="240" w:after="60"/>
      <w:outlineLvl w:val="2"/>
    </w:pPr>
    <w:rPr>
      <w:rFonts w:ascii="Cambria" w:eastAsia="Times New Roman" w:hAnsi="Cambria" w:cs="Times New Roman"/>
      <w:b/>
      <w:bCs/>
      <w:sz w:val="26"/>
      <w:szCs w:val="26"/>
      <w:lang w:bidi="en-US"/>
    </w:rPr>
  </w:style>
  <w:style w:type="paragraph" w:styleId="Heading4">
    <w:name w:val="heading 4"/>
    <w:basedOn w:val="Normal"/>
    <w:next w:val="Normal"/>
    <w:link w:val="Heading4Char"/>
    <w:uiPriority w:val="9"/>
    <w:semiHidden/>
    <w:unhideWhenUsed/>
    <w:qFormat/>
    <w:rsid w:val="00673624"/>
    <w:pPr>
      <w:keepNext/>
      <w:spacing w:before="240" w:after="60"/>
      <w:outlineLvl w:val="3"/>
    </w:pPr>
    <w:rPr>
      <w:rFonts w:ascii="Calibri" w:eastAsia="Calibri" w:hAnsi="Calibri" w:cs="Times New Roman"/>
      <w:b/>
      <w:bCs/>
      <w:sz w:val="28"/>
      <w:szCs w:val="28"/>
      <w:lang w:bidi="en-US"/>
    </w:rPr>
  </w:style>
  <w:style w:type="paragraph" w:styleId="Heading5">
    <w:name w:val="heading 5"/>
    <w:basedOn w:val="Normal"/>
    <w:next w:val="Normal"/>
    <w:link w:val="Heading5Char"/>
    <w:uiPriority w:val="9"/>
    <w:semiHidden/>
    <w:unhideWhenUsed/>
    <w:qFormat/>
    <w:rsid w:val="00673624"/>
    <w:pPr>
      <w:spacing w:before="240" w:after="60"/>
      <w:outlineLvl w:val="4"/>
    </w:pPr>
    <w:rPr>
      <w:rFonts w:ascii="Calibri" w:eastAsia="Calibri" w:hAnsi="Calibri" w:cs="Times New Roman"/>
      <w:b/>
      <w:bCs/>
      <w:i/>
      <w:iCs/>
      <w:sz w:val="26"/>
      <w:szCs w:val="26"/>
      <w:lang w:bidi="en-US"/>
    </w:rPr>
  </w:style>
  <w:style w:type="paragraph" w:styleId="Heading6">
    <w:name w:val="heading 6"/>
    <w:basedOn w:val="Normal"/>
    <w:next w:val="Normal"/>
    <w:link w:val="Heading6Char"/>
    <w:uiPriority w:val="9"/>
    <w:semiHidden/>
    <w:unhideWhenUsed/>
    <w:qFormat/>
    <w:rsid w:val="00673624"/>
    <w:pPr>
      <w:spacing w:before="240" w:after="60"/>
      <w:outlineLvl w:val="5"/>
    </w:pPr>
    <w:rPr>
      <w:rFonts w:ascii="Calibri" w:eastAsia="Calibri" w:hAnsi="Calibri" w:cs="Times New Roman"/>
      <w:b/>
      <w:bCs/>
      <w:sz w:val="22"/>
      <w:szCs w:val="22"/>
      <w:lang w:bidi="en-US"/>
    </w:rPr>
  </w:style>
  <w:style w:type="paragraph" w:styleId="Heading7">
    <w:name w:val="heading 7"/>
    <w:basedOn w:val="Normal"/>
    <w:next w:val="Normal"/>
    <w:link w:val="Heading7Char"/>
    <w:uiPriority w:val="9"/>
    <w:semiHidden/>
    <w:unhideWhenUsed/>
    <w:qFormat/>
    <w:rsid w:val="00673624"/>
    <w:pPr>
      <w:spacing w:before="240" w:after="60"/>
      <w:outlineLvl w:val="6"/>
    </w:pPr>
    <w:rPr>
      <w:rFonts w:ascii="Calibri" w:eastAsia="Calibri" w:hAnsi="Calibri" w:cs="Times New Roman"/>
      <w:lang w:bidi="en-US"/>
    </w:rPr>
  </w:style>
  <w:style w:type="paragraph" w:styleId="Heading8">
    <w:name w:val="heading 8"/>
    <w:basedOn w:val="Normal"/>
    <w:next w:val="Normal"/>
    <w:link w:val="Heading8Char"/>
    <w:uiPriority w:val="9"/>
    <w:semiHidden/>
    <w:unhideWhenUsed/>
    <w:qFormat/>
    <w:rsid w:val="00673624"/>
    <w:pPr>
      <w:spacing w:before="240" w:after="60"/>
      <w:outlineLvl w:val="7"/>
    </w:pPr>
    <w:rPr>
      <w:rFonts w:ascii="Calibri" w:eastAsia="Calibri" w:hAnsi="Calibri" w:cs="Times New Roman"/>
      <w:i/>
      <w:iCs/>
      <w:lang w:bidi="en-US"/>
    </w:rPr>
  </w:style>
  <w:style w:type="paragraph" w:styleId="Heading9">
    <w:name w:val="heading 9"/>
    <w:basedOn w:val="Normal"/>
    <w:next w:val="Normal"/>
    <w:link w:val="Heading9Char"/>
    <w:uiPriority w:val="9"/>
    <w:semiHidden/>
    <w:unhideWhenUsed/>
    <w:qFormat/>
    <w:rsid w:val="00673624"/>
    <w:pPr>
      <w:spacing w:before="240" w:after="60"/>
      <w:outlineLvl w:val="8"/>
    </w:pPr>
    <w:rPr>
      <w:rFonts w:ascii="Cambria" w:eastAsia="Times New Roman" w:hAnsi="Cambria"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62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673624"/>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673624"/>
    <w:rPr>
      <w:rFonts w:ascii="Cambria" w:eastAsia="Times New Roman" w:hAnsi="Cambria"/>
      <w:b/>
      <w:bCs/>
      <w:sz w:val="26"/>
      <w:szCs w:val="26"/>
    </w:rPr>
  </w:style>
  <w:style w:type="character" w:customStyle="1" w:styleId="Heading4Char">
    <w:name w:val="Heading 4 Char"/>
    <w:basedOn w:val="DefaultParagraphFont"/>
    <w:link w:val="Heading4"/>
    <w:uiPriority w:val="9"/>
    <w:rsid w:val="00673624"/>
    <w:rPr>
      <w:b/>
      <w:bCs/>
      <w:sz w:val="28"/>
      <w:szCs w:val="28"/>
    </w:rPr>
  </w:style>
  <w:style w:type="character" w:customStyle="1" w:styleId="Heading5Char">
    <w:name w:val="Heading 5 Char"/>
    <w:basedOn w:val="DefaultParagraphFont"/>
    <w:link w:val="Heading5"/>
    <w:uiPriority w:val="9"/>
    <w:semiHidden/>
    <w:rsid w:val="00673624"/>
    <w:rPr>
      <w:b/>
      <w:bCs/>
      <w:i/>
      <w:iCs/>
      <w:sz w:val="26"/>
      <w:szCs w:val="26"/>
    </w:rPr>
  </w:style>
  <w:style w:type="character" w:customStyle="1" w:styleId="Heading6Char">
    <w:name w:val="Heading 6 Char"/>
    <w:basedOn w:val="DefaultParagraphFont"/>
    <w:link w:val="Heading6"/>
    <w:uiPriority w:val="9"/>
    <w:semiHidden/>
    <w:rsid w:val="00673624"/>
    <w:rPr>
      <w:b/>
      <w:bCs/>
    </w:rPr>
  </w:style>
  <w:style w:type="character" w:customStyle="1" w:styleId="Heading7Char">
    <w:name w:val="Heading 7 Char"/>
    <w:basedOn w:val="DefaultParagraphFont"/>
    <w:link w:val="Heading7"/>
    <w:uiPriority w:val="9"/>
    <w:semiHidden/>
    <w:rsid w:val="00673624"/>
    <w:rPr>
      <w:sz w:val="24"/>
      <w:szCs w:val="24"/>
    </w:rPr>
  </w:style>
  <w:style w:type="character" w:customStyle="1" w:styleId="Heading8Char">
    <w:name w:val="Heading 8 Char"/>
    <w:basedOn w:val="DefaultParagraphFont"/>
    <w:link w:val="Heading8"/>
    <w:uiPriority w:val="9"/>
    <w:semiHidden/>
    <w:rsid w:val="00673624"/>
    <w:rPr>
      <w:i/>
      <w:iCs/>
      <w:sz w:val="24"/>
      <w:szCs w:val="24"/>
    </w:rPr>
  </w:style>
  <w:style w:type="character" w:customStyle="1" w:styleId="Heading9Char">
    <w:name w:val="Heading 9 Char"/>
    <w:basedOn w:val="DefaultParagraphFont"/>
    <w:link w:val="Heading9"/>
    <w:uiPriority w:val="9"/>
    <w:semiHidden/>
    <w:rsid w:val="00673624"/>
    <w:rPr>
      <w:rFonts w:ascii="Cambria" w:eastAsia="Times New Roman" w:hAnsi="Cambria"/>
    </w:rPr>
  </w:style>
  <w:style w:type="paragraph" w:styleId="Title">
    <w:name w:val="Title"/>
    <w:basedOn w:val="Normal"/>
    <w:next w:val="Normal"/>
    <w:link w:val="TitleChar"/>
    <w:uiPriority w:val="10"/>
    <w:qFormat/>
    <w:rsid w:val="00673624"/>
    <w:pPr>
      <w:spacing w:before="240" w:after="60"/>
      <w:jc w:val="center"/>
      <w:outlineLvl w:val="0"/>
    </w:pPr>
    <w:rPr>
      <w:rFonts w:ascii="Cambria" w:eastAsia="Times New Roman" w:hAnsi="Cambria" w:cs="Times New Roman"/>
      <w:b/>
      <w:bCs/>
      <w:kern w:val="28"/>
      <w:sz w:val="32"/>
      <w:szCs w:val="32"/>
      <w:lang w:bidi="en-US"/>
    </w:rPr>
  </w:style>
  <w:style w:type="character" w:customStyle="1" w:styleId="TitleChar">
    <w:name w:val="Title Char"/>
    <w:basedOn w:val="DefaultParagraphFont"/>
    <w:link w:val="Title"/>
    <w:uiPriority w:val="10"/>
    <w:rsid w:val="0067362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73624"/>
    <w:pPr>
      <w:spacing w:after="60"/>
      <w:jc w:val="center"/>
      <w:outlineLvl w:val="1"/>
    </w:pPr>
    <w:rPr>
      <w:rFonts w:ascii="Cambria" w:eastAsia="Times New Roman" w:hAnsi="Cambria" w:cs="Times New Roman"/>
      <w:lang w:bidi="en-US"/>
    </w:rPr>
  </w:style>
  <w:style w:type="character" w:customStyle="1" w:styleId="SubtitleChar">
    <w:name w:val="Subtitle Char"/>
    <w:basedOn w:val="DefaultParagraphFont"/>
    <w:link w:val="Subtitle"/>
    <w:uiPriority w:val="11"/>
    <w:rsid w:val="00673624"/>
    <w:rPr>
      <w:rFonts w:ascii="Cambria" w:eastAsia="Times New Roman" w:hAnsi="Cambria"/>
      <w:sz w:val="24"/>
      <w:szCs w:val="24"/>
    </w:rPr>
  </w:style>
  <w:style w:type="character" w:styleId="Strong">
    <w:name w:val="Strong"/>
    <w:basedOn w:val="DefaultParagraphFont"/>
    <w:uiPriority w:val="22"/>
    <w:qFormat/>
    <w:rsid w:val="00673624"/>
    <w:rPr>
      <w:b/>
      <w:bCs/>
    </w:rPr>
  </w:style>
  <w:style w:type="character" w:styleId="Emphasis">
    <w:name w:val="Emphasis"/>
    <w:basedOn w:val="DefaultParagraphFont"/>
    <w:uiPriority w:val="20"/>
    <w:qFormat/>
    <w:rsid w:val="00673624"/>
    <w:rPr>
      <w:rFonts w:ascii="Calibri" w:hAnsi="Calibri"/>
      <w:b/>
      <w:i/>
      <w:iCs/>
    </w:rPr>
  </w:style>
  <w:style w:type="paragraph" w:styleId="NoSpacing">
    <w:name w:val="No Spacing"/>
    <w:basedOn w:val="Normal"/>
    <w:uiPriority w:val="1"/>
    <w:qFormat/>
    <w:rsid w:val="00673624"/>
    <w:rPr>
      <w:rFonts w:ascii="Calibri" w:eastAsia="Calibri" w:hAnsi="Calibri" w:cs="Times New Roman"/>
      <w:szCs w:val="32"/>
      <w:lang w:bidi="en-US"/>
    </w:rPr>
  </w:style>
  <w:style w:type="paragraph" w:styleId="ListParagraph">
    <w:name w:val="List Paragraph"/>
    <w:basedOn w:val="Normal"/>
    <w:uiPriority w:val="34"/>
    <w:qFormat/>
    <w:rsid w:val="00673624"/>
    <w:pPr>
      <w:ind w:left="720"/>
      <w:contextualSpacing/>
    </w:pPr>
    <w:rPr>
      <w:rFonts w:ascii="Calibri" w:eastAsia="Calibri" w:hAnsi="Calibri" w:cs="Times New Roman"/>
      <w:lang w:bidi="en-US"/>
    </w:rPr>
  </w:style>
  <w:style w:type="paragraph" w:styleId="Quote">
    <w:name w:val="Quote"/>
    <w:basedOn w:val="Normal"/>
    <w:next w:val="Normal"/>
    <w:link w:val="QuoteChar"/>
    <w:uiPriority w:val="29"/>
    <w:qFormat/>
    <w:rsid w:val="00673624"/>
    <w:rPr>
      <w:rFonts w:ascii="Calibri" w:eastAsia="Calibri" w:hAnsi="Calibri" w:cs="Times New Roman"/>
      <w:i/>
      <w:lang w:bidi="en-US"/>
    </w:rPr>
  </w:style>
  <w:style w:type="character" w:customStyle="1" w:styleId="QuoteChar">
    <w:name w:val="Quote Char"/>
    <w:basedOn w:val="DefaultParagraphFont"/>
    <w:link w:val="Quote"/>
    <w:uiPriority w:val="29"/>
    <w:rsid w:val="00673624"/>
    <w:rPr>
      <w:i/>
      <w:sz w:val="24"/>
      <w:szCs w:val="24"/>
    </w:rPr>
  </w:style>
  <w:style w:type="paragraph" w:styleId="IntenseQuote">
    <w:name w:val="Intense Quote"/>
    <w:basedOn w:val="Normal"/>
    <w:next w:val="Normal"/>
    <w:link w:val="IntenseQuoteChar"/>
    <w:uiPriority w:val="30"/>
    <w:qFormat/>
    <w:rsid w:val="00673624"/>
    <w:pPr>
      <w:ind w:left="720" w:right="720"/>
    </w:pPr>
    <w:rPr>
      <w:rFonts w:ascii="Calibri" w:eastAsia="Calibri" w:hAnsi="Calibri" w:cs="Times New Roman"/>
      <w:b/>
      <w:i/>
      <w:szCs w:val="22"/>
      <w:lang w:bidi="en-US"/>
    </w:rPr>
  </w:style>
  <w:style w:type="character" w:customStyle="1" w:styleId="IntenseQuoteChar">
    <w:name w:val="Intense Quote Char"/>
    <w:basedOn w:val="DefaultParagraphFont"/>
    <w:link w:val="IntenseQuote"/>
    <w:uiPriority w:val="30"/>
    <w:rsid w:val="00673624"/>
    <w:rPr>
      <w:b/>
      <w:i/>
      <w:sz w:val="24"/>
    </w:rPr>
  </w:style>
  <w:style w:type="character" w:styleId="SubtleEmphasis">
    <w:name w:val="Subtle Emphasis"/>
    <w:uiPriority w:val="19"/>
    <w:qFormat/>
    <w:rsid w:val="00673624"/>
    <w:rPr>
      <w:i/>
      <w:color w:val="5A5A5A"/>
    </w:rPr>
  </w:style>
  <w:style w:type="character" w:styleId="IntenseEmphasis">
    <w:name w:val="Intense Emphasis"/>
    <w:basedOn w:val="DefaultParagraphFont"/>
    <w:uiPriority w:val="21"/>
    <w:qFormat/>
    <w:rsid w:val="00673624"/>
    <w:rPr>
      <w:b/>
      <w:i/>
      <w:sz w:val="24"/>
      <w:szCs w:val="24"/>
      <w:u w:val="single"/>
    </w:rPr>
  </w:style>
  <w:style w:type="character" w:styleId="SubtleReference">
    <w:name w:val="Subtle Reference"/>
    <w:basedOn w:val="DefaultParagraphFont"/>
    <w:uiPriority w:val="31"/>
    <w:qFormat/>
    <w:rsid w:val="00673624"/>
    <w:rPr>
      <w:sz w:val="24"/>
      <w:szCs w:val="24"/>
      <w:u w:val="single"/>
    </w:rPr>
  </w:style>
  <w:style w:type="character" w:styleId="IntenseReference">
    <w:name w:val="Intense Reference"/>
    <w:basedOn w:val="DefaultParagraphFont"/>
    <w:uiPriority w:val="32"/>
    <w:qFormat/>
    <w:rsid w:val="00673624"/>
    <w:rPr>
      <w:b/>
      <w:sz w:val="24"/>
      <w:u w:val="single"/>
    </w:rPr>
  </w:style>
  <w:style w:type="character" w:styleId="BookTitle">
    <w:name w:val="Book Title"/>
    <w:basedOn w:val="DefaultParagraphFont"/>
    <w:uiPriority w:val="33"/>
    <w:qFormat/>
    <w:rsid w:val="0067362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73624"/>
    <w:pPr>
      <w:outlineLvl w:val="9"/>
    </w:pPr>
  </w:style>
  <w:style w:type="character" w:styleId="Hyperlink">
    <w:name w:val="Hyperlink"/>
    <w:basedOn w:val="DefaultParagraphFont"/>
    <w:unhideWhenUsed/>
    <w:rsid w:val="00874DF8"/>
    <w:rPr>
      <w:color w:val="0000FF"/>
      <w:u w:val="single"/>
    </w:rPr>
  </w:style>
  <w:style w:type="paragraph" w:styleId="BalloonText">
    <w:name w:val="Balloon Text"/>
    <w:basedOn w:val="Normal"/>
    <w:link w:val="BalloonTextChar"/>
    <w:uiPriority w:val="99"/>
    <w:semiHidden/>
    <w:unhideWhenUsed/>
    <w:rsid w:val="006020C3"/>
    <w:rPr>
      <w:rFonts w:ascii="Tahoma" w:hAnsi="Tahoma" w:cs="Tahoma"/>
      <w:sz w:val="16"/>
      <w:szCs w:val="16"/>
    </w:rPr>
  </w:style>
  <w:style w:type="character" w:customStyle="1" w:styleId="BalloonTextChar">
    <w:name w:val="Balloon Text Char"/>
    <w:basedOn w:val="DefaultParagraphFont"/>
    <w:link w:val="BalloonText"/>
    <w:uiPriority w:val="99"/>
    <w:semiHidden/>
    <w:rsid w:val="006020C3"/>
    <w:rPr>
      <w:rFonts w:ascii="Tahoma" w:hAnsi="Tahoma" w:cs="Tahoma"/>
      <w:sz w:val="16"/>
      <w:szCs w:val="16"/>
    </w:rPr>
  </w:style>
  <w:style w:type="paragraph" w:styleId="Header">
    <w:name w:val="header"/>
    <w:basedOn w:val="Normal"/>
    <w:link w:val="HeaderChar"/>
    <w:uiPriority w:val="99"/>
    <w:unhideWhenUsed/>
    <w:rsid w:val="00264A7A"/>
    <w:pPr>
      <w:tabs>
        <w:tab w:val="center" w:pos="4680"/>
        <w:tab w:val="right" w:pos="9360"/>
      </w:tabs>
    </w:pPr>
    <w:rPr>
      <w:rFonts w:ascii="Calibri" w:eastAsia="Calibri" w:hAnsi="Calibri" w:cs="Times New Roman"/>
      <w:lang w:bidi="en-US"/>
    </w:rPr>
  </w:style>
  <w:style w:type="character" w:customStyle="1" w:styleId="HeaderChar">
    <w:name w:val="Header Char"/>
    <w:basedOn w:val="DefaultParagraphFont"/>
    <w:link w:val="Header"/>
    <w:uiPriority w:val="99"/>
    <w:rsid w:val="00264A7A"/>
    <w:rPr>
      <w:sz w:val="24"/>
      <w:szCs w:val="24"/>
    </w:rPr>
  </w:style>
  <w:style w:type="paragraph" w:styleId="Footer">
    <w:name w:val="footer"/>
    <w:basedOn w:val="Normal"/>
    <w:link w:val="FooterChar"/>
    <w:uiPriority w:val="99"/>
    <w:semiHidden/>
    <w:unhideWhenUsed/>
    <w:rsid w:val="00264A7A"/>
    <w:pPr>
      <w:tabs>
        <w:tab w:val="center" w:pos="4680"/>
        <w:tab w:val="right" w:pos="9360"/>
      </w:tabs>
    </w:pPr>
    <w:rPr>
      <w:rFonts w:ascii="Calibri" w:eastAsia="Calibri" w:hAnsi="Calibri" w:cs="Times New Roman"/>
      <w:lang w:bidi="en-US"/>
    </w:rPr>
  </w:style>
  <w:style w:type="character" w:customStyle="1" w:styleId="FooterChar">
    <w:name w:val="Footer Char"/>
    <w:basedOn w:val="DefaultParagraphFont"/>
    <w:link w:val="Footer"/>
    <w:uiPriority w:val="99"/>
    <w:semiHidden/>
    <w:rsid w:val="00264A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E40"/>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673624"/>
    <w:pPr>
      <w:keepNext/>
      <w:spacing w:before="240" w:after="60"/>
      <w:outlineLvl w:val="0"/>
    </w:pPr>
    <w:rPr>
      <w:rFonts w:ascii="Cambria" w:eastAsia="Times New Roman" w:hAnsi="Cambria" w:cs="Times New Roman"/>
      <w:b/>
      <w:bCs/>
      <w:kern w:val="32"/>
      <w:sz w:val="32"/>
      <w:szCs w:val="32"/>
      <w:lang w:bidi="en-US"/>
    </w:rPr>
  </w:style>
  <w:style w:type="paragraph" w:styleId="Heading2">
    <w:name w:val="heading 2"/>
    <w:basedOn w:val="Normal"/>
    <w:next w:val="Normal"/>
    <w:link w:val="Heading2Char"/>
    <w:uiPriority w:val="9"/>
    <w:semiHidden/>
    <w:unhideWhenUsed/>
    <w:qFormat/>
    <w:rsid w:val="00673624"/>
    <w:pPr>
      <w:keepNext/>
      <w:spacing w:before="240" w:after="60"/>
      <w:outlineLvl w:val="1"/>
    </w:pPr>
    <w:rPr>
      <w:rFonts w:ascii="Cambria" w:eastAsia="Times New Roman" w:hAnsi="Cambria" w:cs="Times New Roman"/>
      <w:b/>
      <w:bCs/>
      <w:i/>
      <w:iCs/>
      <w:sz w:val="28"/>
      <w:szCs w:val="28"/>
      <w:lang w:bidi="en-US"/>
    </w:rPr>
  </w:style>
  <w:style w:type="paragraph" w:styleId="Heading3">
    <w:name w:val="heading 3"/>
    <w:basedOn w:val="Normal"/>
    <w:next w:val="Normal"/>
    <w:link w:val="Heading3Char"/>
    <w:uiPriority w:val="9"/>
    <w:semiHidden/>
    <w:unhideWhenUsed/>
    <w:qFormat/>
    <w:rsid w:val="00673624"/>
    <w:pPr>
      <w:keepNext/>
      <w:spacing w:before="240" w:after="60"/>
      <w:outlineLvl w:val="2"/>
    </w:pPr>
    <w:rPr>
      <w:rFonts w:ascii="Cambria" w:eastAsia="Times New Roman" w:hAnsi="Cambria" w:cs="Times New Roman"/>
      <w:b/>
      <w:bCs/>
      <w:sz w:val="26"/>
      <w:szCs w:val="26"/>
      <w:lang w:bidi="en-US"/>
    </w:rPr>
  </w:style>
  <w:style w:type="paragraph" w:styleId="Heading4">
    <w:name w:val="heading 4"/>
    <w:basedOn w:val="Normal"/>
    <w:next w:val="Normal"/>
    <w:link w:val="Heading4Char"/>
    <w:uiPriority w:val="9"/>
    <w:semiHidden/>
    <w:unhideWhenUsed/>
    <w:qFormat/>
    <w:rsid w:val="00673624"/>
    <w:pPr>
      <w:keepNext/>
      <w:spacing w:before="240" w:after="60"/>
      <w:outlineLvl w:val="3"/>
    </w:pPr>
    <w:rPr>
      <w:rFonts w:ascii="Calibri" w:eastAsia="Calibri" w:hAnsi="Calibri" w:cs="Times New Roman"/>
      <w:b/>
      <w:bCs/>
      <w:sz w:val="28"/>
      <w:szCs w:val="28"/>
      <w:lang w:bidi="en-US"/>
    </w:rPr>
  </w:style>
  <w:style w:type="paragraph" w:styleId="Heading5">
    <w:name w:val="heading 5"/>
    <w:basedOn w:val="Normal"/>
    <w:next w:val="Normal"/>
    <w:link w:val="Heading5Char"/>
    <w:uiPriority w:val="9"/>
    <w:semiHidden/>
    <w:unhideWhenUsed/>
    <w:qFormat/>
    <w:rsid w:val="00673624"/>
    <w:pPr>
      <w:spacing w:before="240" w:after="60"/>
      <w:outlineLvl w:val="4"/>
    </w:pPr>
    <w:rPr>
      <w:rFonts w:ascii="Calibri" w:eastAsia="Calibri" w:hAnsi="Calibri" w:cs="Times New Roman"/>
      <w:b/>
      <w:bCs/>
      <w:i/>
      <w:iCs/>
      <w:sz w:val="26"/>
      <w:szCs w:val="26"/>
      <w:lang w:bidi="en-US"/>
    </w:rPr>
  </w:style>
  <w:style w:type="paragraph" w:styleId="Heading6">
    <w:name w:val="heading 6"/>
    <w:basedOn w:val="Normal"/>
    <w:next w:val="Normal"/>
    <w:link w:val="Heading6Char"/>
    <w:uiPriority w:val="9"/>
    <w:semiHidden/>
    <w:unhideWhenUsed/>
    <w:qFormat/>
    <w:rsid w:val="00673624"/>
    <w:pPr>
      <w:spacing w:before="240" w:after="60"/>
      <w:outlineLvl w:val="5"/>
    </w:pPr>
    <w:rPr>
      <w:rFonts w:ascii="Calibri" w:eastAsia="Calibri" w:hAnsi="Calibri" w:cs="Times New Roman"/>
      <w:b/>
      <w:bCs/>
      <w:sz w:val="22"/>
      <w:szCs w:val="22"/>
      <w:lang w:bidi="en-US"/>
    </w:rPr>
  </w:style>
  <w:style w:type="paragraph" w:styleId="Heading7">
    <w:name w:val="heading 7"/>
    <w:basedOn w:val="Normal"/>
    <w:next w:val="Normal"/>
    <w:link w:val="Heading7Char"/>
    <w:uiPriority w:val="9"/>
    <w:semiHidden/>
    <w:unhideWhenUsed/>
    <w:qFormat/>
    <w:rsid w:val="00673624"/>
    <w:pPr>
      <w:spacing w:before="240" w:after="60"/>
      <w:outlineLvl w:val="6"/>
    </w:pPr>
    <w:rPr>
      <w:rFonts w:ascii="Calibri" w:eastAsia="Calibri" w:hAnsi="Calibri" w:cs="Times New Roman"/>
      <w:lang w:bidi="en-US"/>
    </w:rPr>
  </w:style>
  <w:style w:type="paragraph" w:styleId="Heading8">
    <w:name w:val="heading 8"/>
    <w:basedOn w:val="Normal"/>
    <w:next w:val="Normal"/>
    <w:link w:val="Heading8Char"/>
    <w:uiPriority w:val="9"/>
    <w:semiHidden/>
    <w:unhideWhenUsed/>
    <w:qFormat/>
    <w:rsid w:val="00673624"/>
    <w:pPr>
      <w:spacing w:before="240" w:after="60"/>
      <w:outlineLvl w:val="7"/>
    </w:pPr>
    <w:rPr>
      <w:rFonts w:ascii="Calibri" w:eastAsia="Calibri" w:hAnsi="Calibri" w:cs="Times New Roman"/>
      <w:i/>
      <w:iCs/>
      <w:lang w:bidi="en-US"/>
    </w:rPr>
  </w:style>
  <w:style w:type="paragraph" w:styleId="Heading9">
    <w:name w:val="heading 9"/>
    <w:basedOn w:val="Normal"/>
    <w:next w:val="Normal"/>
    <w:link w:val="Heading9Char"/>
    <w:uiPriority w:val="9"/>
    <w:semiHidden/>
    <w:unhideWhenUsed/>
    <w:qFormat/>
    <w:rsid w:val="00673624"/>
    <w:pPr>
      <w:spacing w:before="240" w:after="60"/>
      <w:outlineLvl w:val="8"/>
    </w:pPr>
    <w:rPr>
      <w:rFonts w:ascii="Cambria" w:eastAsia="Times New Roman" w:hAnsi="Cambria"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62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673624"/>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673624"/>
    <w:rPr>
      <w:rFonts w:ascii="Cambria" w:eastAsia="Times New Roman" w:hAnsi="Cambria"/>
      <w:b/>
      <w:bCs/>
      <w:sz w:val="26"/>
      <w:szCs w:val="26"/>
    </w:rPr>
  </w:style>
  <w:style w:type="character" w:customStyle="1" w:styleId="Heading4Char">
    <w:name w:val="Heading 4 Char"/>
    <w:basedOn w:val="DefaultParagraphFont"/>
    <w:link w:val="Heading4"/>
    <w:uiPriority w:val="9"/>
    <w:rsid w:val="00673624"/>
    <w:rPr>
      <w:b/>
      <w:bCs/>
      <w:sz w:val="28"/>
      <w:szCs w:val="28"/>
    </w:rPr>
  </w:style>
  <w:style w:type="character" w:customStyle="1" w:styleId="Heading5Char">
    <w:name w:val="Heading 5 Char"/>
    <w:basedOn w:val="DefaultParagraphFont"/>
    <w:link w:val="Heading5"/>
    <w:uiPriority w:val="9"/>
    <w:semiHidden/>
    <w:rsid w:val="00673624"/>
    <w:rPr>
      <w:b/>
      <w:bCs/>
      <w:i/>
      <w:iCs/>
      <w:sz w:val="26"/>
      <w:szCs w:val="26"/>
    </w:rPr>
  </w:style>
  <w:style w:type="character" w:customStyle="1" w:styleId="Heading6Char">
    <w:name w:val="Heading 6 Char"/>
    <w:basedOn w:val="DefaultParagraphFont"/>
    <w:link w:val="Heading6"/>
    <w:uiPriority w:val="9"/>
    <w:semiHidden/>
    <w:rsid w:val="00673624"/>
    <w:rPr>
      <w:b/>
      <w:bCs/>
    </w:rPr>
  </w:style>
  <w:style w:type="character" w:customStyle="1" w:styleId="Heading7Char">
    <w:name w:val="Heading 7 Char"/>
    <w:basedOn w:val="DefaultParagraphFont"/>
    <w:link w:val="Heading7"/>
    <w:uiPriority w:val="9"/>
    <w:semiHidden/>
    <w:rsid w:val="00673624"/>
    <w:rPr>
      <w:sz w:val="24"/>
      <w:szCs w:val="24"/>
    </w:rPr>
  </w:style>
  <w:style w:type="character" w:customStyle="1" w:styleId="Heading8Char">
    <w:name w:val="Heading 8 Char"/>
    <w:basedOn w:val="DefaultParagraphFont"/>
    <w:link w:val="Heading8"/>
    <w:uiPriority w:val="9"/>
    <w:semiHidden/>
    <w:rsid w:val="00673624"/>
    <w:rPr>
      <w:i/>
      <w:iCs/>
      <w:sz w:val="24"/>
      <w:szCs w:val="24"/>
    </w:rPr>
  </w:style>
  <w:style w:type="character" w:customStyle="1" w:styleId="Heading9Char">
    <w:name w:val="Heading 9 Char"/>
    <w:basedOn w:val="DefaultParagraphFont"/>
    <w:link w:val="Heading9"/>
    <w:uiPriority w:val="9"/>
    <w:semiHidden/>
    <w:rsid w:val="00673624"/>
    <w:rPr>
      <w:rFonts w:ascii="Cambria" w:eastAsia="Times New Roman" w:hAnsi="Cambria"/>
    </w:rPr>
  </w:style>
  <w:style w:type="paragraph" w:styleId="Title">
    <w:name w:val="Title"/>
    <w:basedOn w:val="Normal"/>
    <w:next w:val="Normal"/>
    <w:link w:val="TitleChar"/>
    <w:uiPriority w:val="10"/>
    <w:qFormat/>
    <w:rsid w:val="00673624"/>
    <w:pPr>
      <w:spacing w:before="240" w:after="60"/>
      <w:jc w:val="center"/>
      <w:outlineLvl w:val="0"/>
    </w:pPr>
    <w:rPr>
      <w:rFonts w:ascii="Cambria" w:eastAsia="Times New Roman" w:hAnsi="Cambria" w:cs="Times New Roman"/>
      <w:b/>
      <w:bCs/>
      <w:kern w:val="28"/>
      <w:sz w:val="32"/>
      <w:szCs w:val="32"/>
      <w:lang w:bidi="en-US"/>
    </w:rPr>
  </w:style>
  <w:style w:type="character" w:customStyle="1" w:styleId="TitleChar">
    <w:name w:val="Title Char"/>
    <w:basedOn w:val="DefaultParagraphFont"/>
    <w:link w:val="Title"/>
    <w:uiPriority w:val="10"/>
    <w:rsid w:val="0067362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73624"/>
    <w:pPr>
      <w:spacing w:after="60"/>
      <w:jc w:val="center"/>
      <w:outlineLvl w:val="1"/>
    </w:pPr>
    <w:rPr>
      <w:rFonts w:ascii="Cambria" w:eastAsia="Times New Roman" w:hAnsi="Cambria" w:cs="Times New Roman"/>
      <w:lang w:bidi="en-US"/>
    </w:rPr>
  </w:style>
  <w:style w:type="character" w:customStyle="1" w:styleId="SubtitleChar">
    <w:name w:val="Subtitle Char"/>
    <w:basedOn w:val="DefaultParagraphFont"/>
    <w:link w:val="Subtitle"/>
    <w:uiPriority w:val="11"/>
    <w:rsid w:val="00673624"/>
    <w:rPr>
      <w:rFonts w:ascii="Cambria" w:eastAsia="Times New Roman" w:hAnsi="Cambria"/>
      <w:sz w:val="24"/>
      <w:szCs w:val="24"/>
    </w:rPr>
  </w:style>
  <w:style w:type="character" w:styleId="Strong">
    <w:name w:val="Strong"/>
    <w:basedOn w:val="DefaultParagraphFont"/>
    <w:uiPriority w:val="22"/>
    <w:qFormat/>
    <w:rsid w:val="00673624"/>
    <w:rPr>
      <w:b/>
      <w:bCs/>
    </w:rPr>
  </w:style>
  <w:style w:type="character" w:styleId="Emphasis">
    <w:name w:val="Emphasis"/>
    <w:basedOn w:val="DefaultParagraphFont"/>
    <w:uiPriority w:val="20"/>
    <w:qFormat/>
    <w:rsid w:val="00673624"/>
    <w:rPr>
      <w:rFonts w:ascii="Calibri" w:hAnsi="Calibri"/>
      <w:b/>
      <w:i/>
      <w:iCs/>
    </w:rPr>
  </w:style>
  <w:style w:type="paragraph" w:styleId="NoSpacing">
    <w:name w:val="No Spacing"/>
    <w:basedOn w:val="Normal"/>
    <w:uiPriority w:val="1"/>
    <w:qFormat/>
    <w:rsid w:val="00673624"/>
    <w:rPr>
      <w:rFonts w:ascii="Calibri" w:eastAsia="Calibri" w:hAnsi="Calibri" w:cs="Times New Roman"/>
      <w:szCs w:val="32"/>
      <w:lang w:bidi="en-US"/>
    </w:rPr>
  </w:style>
  <w:style w:type="paragraph" w:styleId="ListParagraph">
    <w:name w:val="List Paragraph"/>
    <w:basedOn w:val="Normal"/>
    <w:uiPriority w:val="34"/>
    <w:qFormat/>
    <w:rsid w:val="00673624"/>
    <w:pPr>
      <w:ind w:left="720"/>
      <w:contextualSpacing/>
    </w:pPr>
    <w:rPr>
      <w:rFonts w:ascii="Calibri" w:eastAsia="Calibri" w:hAnsi="Calibri" w:cs="Times New Roman"/>
      <w:lang w:bidi="en-US"/>
    </w:rPr>
  </w:style>
  <w:style w:type="paragraph" w:styleId="Quote">
    <w:name w:val="Quote"/>
    <w:basedOn w:val="Normal"/>
    <w:next w:val="Normal"/>
    <w:link w:val="QuoteChar"/>
    <w:uiPriority w:val="29"/>
    <w:qFormat/>
    <w:rsid w:val="00673624"/>
    <w:rPr>
      <w:rFonts w:ascii="Calibri" w:eastAsia="Calibri" w:hAnsi="Calibri" w:cs="Times New Roman"/>
      <w:i/>
      <w:lang w:bidi="en-US"/>
    </w:rPr>
  </w:style>
  <w:style w:type="character" w:customStyle="1" w:styleId="QuoteChar">
    <w:name w:val="Quote Char"/>
    <w:basedOn w:val="DefaultParagraphFont"/>
    <w:link w:val="Quote"/>
    <w:uiPriority w:val="29"/>
    <w:rsid w:val="00673624"/>
    <w:rPr>
      <w:i/>
      <w:sz w:val="24"/>
      <w:szCs w:val="24"/>
    </w:rPr>
  </w:style>
  <w:style w:type="paragraph" w:styleId="IntenseQuote">
    <w:name w:val="Intense Quote"/>
    <w:basedOn w:val="Normal"/>
    <w:next w:val="Normal"/>
    <w:link w:val="IntenseQuoteChar"/>
    <w:uiPriority w:val="30"/>
    <w:qFormat/>
    <w:rsid w:val="00673624"/>
    <w:pPr>
      <w:ind w:left="720" w:right="720"/>
    </w:pPr>
    <w:rPr>
      <w:rFonts w:ascii="Calibri" w:eastAsia="Calibri" w:hAnsi="Calibri" w:cs="Times New Roman"/>
      <w:b/>
      <w:i/>
      <w:szCs w:val="22"/>
      <w:lang w:bidi="en-US"/>
    </w:rPr>
  </w:style>
  <w:style w:type="character" w:customStyle="1" w:styleId="IntenseQuoteChar">
    <w:name w:val="Intense Quote Char"/>
    <w:basedOn w:val="DefaultParagraphFont"/>
    <w:link w:val="IntenseQuote"/>
    <w:uiPriority w:val="30"/>
    <w:rsid w:val="00673624"/>
    <w:rPr>
      <w:b/>
      <w:i/>
      <w:sz w:val="24"/>
    </w:rPr>
  </w:style>
  <w:style w:type="character" w:styleId="SubtleEmphasis">
    <w:name w:val="Subtle Emphasis"/>
    <w:uiPriority w:val="19"/>
    <w:qFormat/>
    <w:rsid w:val="00673624"/>
    <w:rPr>
      <w:i/>
      <w:color w:val="5A5A5A"/>
    </w:rPr>
  </w:style>
  <w:style w:type="character" w:styleId="IntenseEmphasis">
    <w:name w:val="Intense Emphasis"/>
    <w:basedOn w:val="DefaultParagraphFont"/>
    <w:uiPriority w:val="21"/>
    <w:qFormat/>
    <w:rsid w:val="00673624"/>
    <w:rPr>
      <w:b/>
      <w:i/>
      <w:sz w:val="24"/>
      <w:szCs w:val="24"/>
      <w:u w:val="single"/>
    </w:rPr>
  </w:style>
  <w:style w:type="character" w:styleId="SubtleReference">
    <w:name w:val="Subtle Reference"/>
    <w:basedOn w:val="DefaultParagraphFont"/>
    <w:uiPriority w:val="31"/>
    <w:qFormat/>
    <w:rsid w:val="00673624"/>
    <w:rPr>
      <w:sz w:val="24"/>
      <w:szCs w:val="24"/>
      <w:u w:val="single"/>
    </w:rPr>
  </w:style>
  <w:style w:type="character" w:styleId="IntenseReference">
    <w:name w:val="Intense Reference"/>
    <w:basedOn w:val="DefaultParagraphFont"/>
    <w:uiPriority w:val="32"/>
    <w:qFormat/>
    <w:rsid w:val="00673624"/>
    <w:rPr>
      <w:b/>
      <w:sz w:val="24"/>
      <w:u w:val="single"/>
    </w:rPr>
  </w:style>
  <w:style w:type="character" w:styleId="BookTitle">
    <w:name w:val="Book Title"/>
    <w:basedOn w:val="DefaultParagraphFont"/>
    <w:uiPriority w:val="33"/>
    <w:qFormat/>
    <w:rsid w:val="0067362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73624"/>
    <w:pPr>
      <w:outlineLvl w:val="9"/>
    </w:pPr>
  </w:style>
  <w:style w:type="character" w:styleId="Hyperlink">
    <w:name w:val="Hyperlink"/>
    <w:basedOn w:val="DefaultParagraphFont"/>
    <w:unhideWhenUsed/>
    <w:rsid w:val="00874DF8"/>
    <w:rPr>
      <w:color w:val="0000FF"/>
      <w:u w:val="single"/>
    </w:rPr>
  </w:style>
  <w:style w:type="paragraph" w:styleId="BalloonText">
    <w:name w:val="Balloon Text"/>
    <w:basedOn w:val="Normal"/>
    <w:link w:val="BalloonTextChar"/>
    <w:uiPriority w:val="99"/>
    <w:semiHidden/>
    <w:unhideWhenUsed/>
    <w:rsid w:val="006020C3"/>
    <w:rPr>
      <w:rFonts w:ascii="Tahoma" w:hAnsi="Tahoma" w:cs="Tahoma"/>
      <w:sz w:val="16"/>
      <w:szCs w:val="16"/>
    </w:rPr>
  </w:style>
  <w:style w:type="character" w:customStyle="1" w:styleId="BalloonTextChar">
    <w:name w:val="Balloon Text Char"/>
    <w:basedOn w:val="DefaultParagraphFont"/>
    <w:link w:val="BalloonText"/>
    <w:uiPriority w:val="99"/>
    <w:semiHidden/>
    <w:rsid w:val="006020C3"/>
    <w:rPr>
      <w:rFonts w:ascii="Tahoma" w:hAnsi="Tahoma" w:cs="Tahoma"/>
      <w:sz w:val="16"/>
      <w:szCs w:val="16"/>
    </w:rPr>
  </w:style>
  <w:style w:type="paragraph" w:styleId="Header">
    <w:name w:val="header"/>
    <w:basedOn w:val="Normal"/>
    <w:link w:val="HeaderChar"/>
    <w:uiPriority w:val="99"/>
    <w:unhideWhenUsed/>
    <w:rsid w:val="00264A7A"/>
    <w:pPr>
      <w:tabs>
        <w:tab w:val="center" w:pos="4680"/>
        <w:tab w:val="right" w:pos="9360"/>
      </w:tabs>
    </w:pPr>
    <w:rPr>
      <w:rFonts w:ascii="Calibri" w:eastAsia="Calibri" w:hAnsi="Calibri" w:cs="Times New Roman"/>
      <w:lang w:bidi="en-US"/>
    </w:rPr>
  </w:style>
  <w:style w:type="character" w:customStyle="1" w:styleId="HeaderChar">
    <w:name w:val="Header Char"/>
    <w:basedOn w:val="DefaultParagraphFont"/>
    <w:link w:val="Header"/>
    <w:uiPriority w:val="99"/>
    <w:rsid w:val="00264A7A"/>
    <w:rPr>
      <w:sz w:val="24"/>
      <w:szCs w:val="24"/>
    </w:rPr>
  </w:style>
  <w:style w:type="paragraph" w:styleId="Footer">
    <w:name w:val="footer"/>
    <w:basedOn w:val="Normal"/>
    <w:link w:val="FooterChar"/>
    <w:uiPriority w:val="99"/>
    <w:semiHidden/>
    <w:unhideWhenUsed/>
    <w:rsid w:val="00264A7A"/>
    <w:pPr>
      <w:tabs>
        <w:tab w:val="center" w:pos="4680"/>
        <w:tab w:val="right" w:pos="9360"/>
      </w:tabs>
    </w:pPr>
    <w:rPr>
      <w:rFonts w:ascii="Calibri" w:eastAsia="Calibri" w:hAnsi="Calibri" w:cs="Times New Roman"/>
      <w:lang w:bidi="en-US"/>
    </w:rPr>
  </w:style>
  <w:style w:type="character" w:customStyle="1" w:styleId="FooterChar">
    <w:name w:val="Footer Char"/>
    <w:basedOn w:val="DefaultParagraphFont"/>
    <w:link w:val="Footer"/>
    <w:uiPriority w:val="99"/>
    <w:semiHidden/>
    <w:rsid w:val="00264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926426">
      <w:bodyDiv w:val="1"/>
      <w:marLeft w:val="0"/>
      <w:marRight w:val="0"/>
      <w:marTop w:val="0"/>
      <w:marBottom w:val="0"/>
      <w:divBdr>
        <w:top w:val="none" w:sz="0" w:space="0" w:color="auto"/>
        <w:left w:val="none" w:sz="0" w:space="0" w:color="auto"/>
        <w:bottom w:val="none" w:sz="0" w:space="0" w:color="auto"/>
        <w:right w:val="none" w:sz="0" w:space="0" w:color="auto"/>
      </w:divBdr>
    </w:div>
    <w:div w:id="123496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Administrative\Blank%20Forms\0%20Letterhead\0%20CC%20Letterhead%20-%20No%20Bd%20Li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 CC Letterhead - No Bd List</Template>
  <TotalTime>9</TotalTime>
  <Pages>2</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Keri Neblett</dc:creator>
  <cp:lastModifiedBy>Rachel Beach</cp:lastModifiedBy>
  <cp:revision>4</cp:revision>
  <cp:lastPrinted>2016-07-14T16:46:00Z</cp:lastPrinted>
  <dcterms:created xsi:type="dcterms:W3CDTF">2018-12-10T18:55:00Z</dcterms:created>
  <dcterms:modified xsi:type="dcterms:W3CDTF">2018-12-10T19:04:00Z</dcterms:modified>
</cp:coreProperties>
</file>