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D46" w:rsidRPr="000F76FD" w:rsidRDefault="000F7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0F76FD" w:rsidRDefault="00C06D46" w:rsidP="00C06D46">
      <w:pPr>
        <w:pStyle w:val="BlockText"/>
      </w:pPr>
      <w:r>
        <w:t>The Honorable Ajit V. Pai</w:t>
      </w:r>
      <w:r>
        <w:br/>
        <w:t>Chairman</w:t>
      </w:r>
      <w:r>
        <w:br/>
      </w:r>
      <w:r w:rsidR="000F76FD">
        <w:t>Federal Communications Commission</w:t>
      </w:r>
    </w:p>
    <w:p w:rsidR="00C06D46" w:rsidRDefault="00C06D46" w:rsidP="00C06D46">
      <w:pPr>
        <w:pStyle w:val="BlockText"/>
      </w:pPr>
      <w:r>
        <w:t>455 12</w:t>
      </w:r>
      <w:r w:rsidRPr="000E062E">
        <w:rPr>
          <w:vertAlign w:val="superscript"/>
        </w:rPr>
        <w:t>th</w:t>
      </w:r>
      <w:r>
        <w:t xml:space="preserve"> Street, Southwest</w:t>
      </w:r>
      <w:r>
        <w:br/>
        <w:t>Washington, DC, 20544</w:t>
      </w:r>
      <w:r>
        <w:br/>
      </w:r>
    </w:p>
    <w:p w:rsidR="00C06D46" w:rsidRDefault="00C06D46" w:rsidP="00C06D46">
      <w:pPr>
        <w:pStyle w:val="BlockText"/>
      </w:pPr>
      <w:r>
        <w:t>Dear Chairman Pai,</w:t>
      </w:r>
    </w:p>
    <w:p w:rsidR="00C06D46" w:rsidRDefault="00C06D46" w:rsidP="00C06D46">
      <w:pPr>
        <w:pStyle w:val="BlockText"/>
      </w:pPr>
    </w:p>
    <w:p w:rsidR="00C06D46" w:rsidRDefault="00C06D46" w:rsidP="00C06D46">
      <w:pPr>
        <w:pStyle w:val="BlockText"/>
      </w:pPr>
      <w:r>
        <w:t xml:space="preserve">We write to express our concern </w:t>
      </w:r>
      <w:r w:rsidR="000F0E94">
        <w:t xml:space="preserve">about </w:t>
      </w:r>
      <w:r>
        <w:t xml:space="preserve">and disapproval </w:t>
      </w:r>
      <w:r w:rsidR="000F0E94">
        <w:t>of</w:t>
      </w:r>
      <w:r>
        <w:t xml:space="preserve"> the </w:t>
      </w:r>
      <w:r w:rsidR="00A03257">
        <w:t>proposals and tentative conclusions set forth in</w:t>
      </w:r>
      <w:r>
        <w:t xml:space="preserve"> the FCC</w:t>
      </w:r>
      <w:r w:rsidR="00A03257">
        <w:t>’</w:t>
      </w:r>
      <w:r>
        <w:t xml:space="preserve">s </w:t>
      </w:r>
      <w:r w:rsidR="004F7EFB">
        <w:t xml:space="preserve">September 25 </w:t>
      </w:r>
      <w:r>
        <w:t xml:space="preserve">Further Notice of Proposed Rule Making </w:t>
      </w:r>
      <w:r w:rsidR="004F7EFB">
        <w:t>in</w:t>
      </w:r>
      <w:r w:rsidR="00880014">
        <w:t xml:space="preserve"> </w:t>
      </w:r>
      <w:r w:rsidR="000F76FD" w:rsidRPr="007322BB">
        <w:rPr>
          <w:i/>
        </w:rPr>
        <w:t>Implementation of Section 621(a)(1) of the Cable Communications Policy Act of 1984 as Amended by the Cable Television Consumer Protection and Competition Act of 1992</w:t>
      </w:r>
      <w:r w:rsidR="00880014">
        <w:t>,</w:t>
      </w:r>
      <w:r w:rsidR="000F76FD">
        <w:t xml:space="preserve"> </w:t>
      </w:r>
      <w:r w:rsidR="001C6246">
        <w:t>MB Docket 05-</w:t>
      </w:r>
      <w:r w:rsidR="000F76FD">
        <w:t xml:space="preserve"> 311.  </w:t>
      </w:r>
    </w:p>
    <w:p w:rsidR="000F76FD" w:rsidRDefault="000F76FD" w:rsidP="00C06D46">
      <w:pPr>
        <w:pStyle w:val="BlockText"/>
      </w:pPr>
    </w:p>
    <w:p w:rsidR="00C06D46" w:rsidRDefault="006116A9" w:rsidP="00C06D46">
      <w:pPr>
        <w:pStyle w:val="BlockText"/>
      </w:pPr>
      <w:ins w:id="0" w:author="Walden, Lara" w:date="2018-12-12T09:29:00Z">
        <w:r>
          <w:t xml:space="preserve">The town of Trumbull’s </w:t>
        </w:r>
      </w:ins>
      <w:ins w:id="1" w:author="Walden, Lara" w:date="2018-12-12T09:30:00Z">
        <w:r>
          <w:t xml:space="preserve">approximately 36,500 residents are served by Trumbull Community Television, and education and government channel broadcast by Charter Spectrum and Frontier Vantage cable companies.  </w:t>
        </w:r>
      </w:ins>
      <w:del w:id="2" w:author="Walden, Lara" w:date="2018-12-12T09:30:00Z">
        <w:r w:rsidR="000F76FD" w:rsidDel="006116A9">
          <w:delText>[Describe your community and its relationship with PEG]</w:delText>
        </w:r>
      </w:del>
    </w:p>
    <w:p w:rsidR="00C06D46" w:rsidRDefault="00C06D46" w:rsidP="00C06D46">
      <w:pPr>
        <w:pStyle w:val="BlockText"/>
      </w:pPr>
    </w:p>
    <w:p w:rsidR="00C06D46" w:rsidDel="006116A9" w:rsidRDefault="006116A9" w:rsidP="00C06D46">
      <w:pPr>
        <w:pStyle w:val="BlockText"/>
        <w:rPr>
          <w:del w:id="3" w:author="Walden, Lara" w:date="2018-12-12T09:35:00Z"/>
        </w:rPr>
      </w:pPr>
      <w:ins w:id="4" w:author="Walden, Lara" w:date="2018-12-12T09:31:00Z">
        <w:r>
          <w:t xml:space="preserve">Trumbull Community Television serves the residents by providing coverage of government </w:t>
        </w:r>
      </w:ins>
      <w:ins w:id="5" w:author="Walden, Lara" w:date="2018-12-12T09:32:00Z">
        <w:r>
          <w:t xml:space="preserve">meetings of many municipal commissions and boards as well as school events and adult education presentations.  </w:t>
        </w:r>
      </w:ins>
      <w:ins w:id="6" w:author="Walden, Lara" w:date="2018-12-12T09:33:00Z">
        <w:r>
          <w:t xml:space="preserve">Residents from </w:t>
        </w:r>
      </w:ins>
      <w:ins w:id="7" w:author="Walden, Lara" w:date="2018-12-12T09:35:00Z">
        <w:r>
          <w:t>multiple communities and interest groups - t</w:t>
        </w:r>
      </w:ins>
      <w:ins w:id="8" w:author="Walden, Lara" w:date="2018-12-12T09:32:00Z">
        <w:r>
          <w:t xml:space="preserve">axpayers, parents, </w:t>
        </w:r>
      </w:ins>
      <w:ins w:id="9" w:author="Walden, Lara" w:date="2018-12-12T09:35:00Z">
        <w:r>
          <w:t xml:space="preserve">and </w:t>
        </w:r>
      </w:ins>
      <w:ins w:id="10" w:author="Walden, Lara" w:date="2018-12-12T09:32:00Z">
        <w:r>
          <w:t xml:space="preserve">seniors, among others </w:t>
        </w:r>
      </w:ins>
      <w:ins w:id="11" w:author="Walden, Lara" w:date="2018-12-12T09:35:00Z">
        <w:r>
          <w:t>–</w:t>
        </w:r>
      </w:ins>
      <w:ins w:id="12" w:author="Walden, Lara" w:date="2018-12-12T09:32:00Z">
        <w:r>
          <w:t xml:space="preserve"> view </w:t>
        </w:r>
      </w:ins>
      <w:ins w:id="13" w:author="Walden, Lara" w:date="2018-12-12T09:35:00Z">
        <w:r>
          <w:t>programming on the cable channels.</w:t>
        </w:r>
      </w:ins>
      <w:ins w:id="14" w:author="Walden, Lara" w:date="2018-12-12T09:32:00Z">
        <w:r>
          <w:t xml:space="preserve"> </w:t>
        </w:r>
      </w:ins>
      <w:del w:id="15" w:author="Walden, Lara" w:date="2018-12-12T09:35:00Z">
        <w:r w:rsidR="000F76FD" w:rsidDel="006116A9">
          <w:delText>[Describe the value of PEG in your community and which communities</w:delText>
        </w:r>
        <w:r w:rsidR="00724CF2" w:rsidDel="006116A9">
          <w:delText xml:space="preserve"> and interest groups</w:delText>
        </w:r>
        <w:r w:rsidR="000F76FD" w:rsidDel="006116A9">
          <w:delText xml:space="preserve"> view programming on the cable channels]</w:delText>
        </w:r>
      </w:del>
    </w:p>
    <w:p w:rsidR="00C06D46" w:rsidRDefault="00C06D46" w:rsidP="00C06D46">
      <w:pPr>
        <w:pStyle w:val="BlockText"/>
        <w:rPr>
          <w:ins w:id="16" w:author="Walden, Lara" w:date="2018-12-12T09:35:00Z"/>
        </w:rPr>
      </w:pPr>
    </w:p>
    <w:p w:rsidR="006116A9" w:rsidRDefault="006116A9" w:rsidP="00C06D46">
      <w:pPr>
        <w:pStyle w:val="BlockText"/>
      </w:pPr>
    </w:p>
    <w:p w:rsidR="00724CF2" w:rsidRDefault="00724CF2" w:rsidP="00C06D46">
      <w:pPr>
        <w:pStyle w:val="BlockText"/>
      </w:pPr>
      <w:r>
        <w:t>This local presence en</w:t>
      </w:r>
      <w:r w:rsidR="00314DFF">
        <w:t>abl</w:t>
      </w:r>
      <w:del w:id="17" w:author="Mike Wassenaar" w:date="2018-10-23T12:51:00Z">
        <w:r w:rsidR="00314DFF" w:rsidDel="007322BB">
          <w:delText>e</w:delText>
        </w:r>
      </w:del>
      <w:r>
        <w:t xml:space="preserve">es </w:t>
      </w:r>
      <w:r w:rsidR="002F09C4">
        <w:t>the residents of</w:t>
      </w:r>
      <w:r>
        <w:t xml:space="preserve"> our </w:t>
      </w:r>
      <w:del w:id="18" w:author="Walden, Lara" w:date="2018-12-12T09:35:00Z">
        <w:r w:rsidDel="006116A9">
          <w:delText>[</w:delText>
        </w:r>
      </w:del>
      <w:r>
        <w:t>town</w:t>
      </w:r>
      <w:del w:id="19" w:author="Walden, Lara" w:date="2018-12-12T09:35:00Z">
        <w:r w:rsidDel="006116A9">
          <w:delText xml:space="preserve">, city, county] </w:delText>
        </w:r>
      </w:del>
      <w:r>
        <w:t xml:space="preserve">to watch </w:t>
      </w:r>
      <w:r w:rsidR="002F09C4">
        <w:t xml:space="preserve">uniquely local programming about their community and local events and issues of interest to them. </w:t>
      </w:r>
      <w:r>
        <w:t xml:space="preserve"> </w:t>
      </w:r>
      <w:r w:rsidR="00B13775">
        <w:t xml:space="preserve">And that was the intent of the PEG provisions of </w:t>
      </w:r>
      <w:del w:id="20" w:author="Mike Wassenaar" w:date="2018-10-23T12:50:00Z">
        <w:r w:rsidR="00B13775" w:rsidDel="007322BB">
          <w:delText xml:space="preserve"> </w:delText>
        </w:r>
      </w:del>
      <w:r>
        <w:t xml:space="preserve">the 1984 Cable Act – </w:t>
      </w:r>
      <w:r w:rsidR="00B13775">
        <w:t xml:space="preserve">to </w:t>
      </w:r>
      <w:r>
        <w:t>enhanc</w:t>
      </w:r>
      <w:r w:rsidR="00B13775">
        <w:t>e</w:t>
      </w:r>
      <w:r>
        <w:t xml:space="preserve"> local voices, serv</w:t>
      </w:r>
      <w:r w:rsidR="00B13775">
        <w:t>e</w:t>
      </w:r>
      <w:r>
        <w:t xml:space="preserve"> local </w:t>
      </w:r>
      <w:r w:rsidR="00B13775">
        <w:t>community needs and</w:t>
      </w:r>
      <w:del w:id="21" w:author="Mike Wassenaar" w:date="2018-10-23T12:50:00Z">
        <w:r w:rsidR="00B13775" w:rsidDel="007322BB">
          <w:delText xml:space="preserve"> </w:delText>
        </w:r>
      </w:del>
      <w:r>
        <w:t xml:space="preserve"> </w:t>
      </w:r>
      <w:r w:rsidR="00B13775">
        <w:t xml:space="preserve">interests, </w:t>
      </w:r>
      <w:r>
        <w:t>and strengthen our local democracy.    By defining “</w:t>
      </w:r>
      <w:r w:rsidR="00C025E9">
        <w:t>franchise fee</w:t>
      </w:r>
      <w:r>
        <w:t>” in an overly broad fashion</w:t>
      </w:r>
      <w:r w:rsidR="00C025E9">
        <w:t xml:space="preserve"> to include “in-kind” support</w:t>
      </w:r>
      <w:r>
        <w:t xml:space="preserve">, the </w:t>
      </w:r>
      <w:r w:rsidR="00C025E9">
        <w:t>FCC’s proposals</w:t>
      </w:r>
      <w:r>
        <w:t xml:space="preserve"> will shift the fair balance between </w:t>
      </w:r>
      <w:r w:rsidR="00C025E9">
        <w:t>cable franchising</w:t>
      </w:r>
      <w:r>
        <w:t xml:space="preserve"> authorities and cable operators and will force communities to choose between franchise fees and PEG channels</w:t>
      </w:r>
      <w:r w:rsidR="0040074B">
        <w:t>,</w:t>
      </w:r>
      <w:r>
        <w:t xml:space="preserve"> </w:t>
      </w:r>
      <w:r w:rsidR="00C025E9">
        <w:t xml:space="preserve">– something that </w:t>
      </w:r>
      <w:r>
        <w:t>was never the intent of the Act.</w:t>
      </w:r>
    </w:p>
    <w:p w:rsidR="00724CF2" w:rsidRDefault="00724CF2" w:rsidP="00C06D46">
      <w:pPr>
        <w:pStyle w:val="BlockText"/>
      </w:pPr>
    </w:p>
    <w:p w:rsidR="00724CF2" w:rsidRDefault="00724CF2" w:rsidP="00C06D46">
      <w:pPr>
        <w:pStyle w:val="BlockText"/>
      </w:pPr>
      <w:r>
        <w:t>We appreciate your consideration and hope you</w:t>
      </w:r>
      <w:r w:rsidR="009D29A9">
        <w:t xml:space="preserve"> will </w:t>
      </w:r>
      <w:r>
        <w:t>protect PEG channels in our community and others</w:t>
      </w:r>
      <w:r w:rsidR="009D29A9">
        <w:t xml:space="preserve"> by choosing not to adopt many of the proposals in the Further Notice</w:t>
      </w:r>
      <w:r>
        <w:t>.</w:t>
      </w:r>
    </w:p>
    <w:p w:rsidR="000F76FD" w:rsidRDefault="000F76FD" w:rsidP="00C06D46">
      <w:pPr>
        <w:pStyle w:val="BlockText"/>
      </w:pPr>
    </w:p>
    <w:p w:rsidR="00724CF2" w:rsidRDefault="00724CF2" w:rsidP="00C06D46">
      <w:pPr>
        <w:pStyle w:val="BlockText"/>
        <w:rPr>
          <w:ins w:id="22" w:author="Walden, Lara" w:date="2018-12-14T14:45:00Z"/>
        </w:rPr>
      </w:pPr>
      <w:r>
        <w:t>Sincerely,</w:t>
      </w:r>
    </w:p>
    <w:p w:rsidR="00FB7A06" w:rsidRDefault="00FB7A06" w:rsidP="00C06D46">
      <w:pPr>
        <w:pStyle w:val="BlockText"/>
        <w:rPr>
          <w:ins w:id="23" w:author="Walden, Lara" w:date="2018-12-14T14:45:00Z"/>
        </w:rPr>
      </w:pPr>
    </w:p>
    <w:p w:rsidR="00FB7A06" w:rsidRDefault="00FB7A06" w:rsidP="00C06D46">
      <w:pPr>
        <w:pStyle w:val="BlockText"/>
        <w:rPr>
          <w:ins w:id="24" w:author="Walden, Lara" w:date="2018-12-14T14:45:00Z"/>
        </w:rPr>
      </w:pPr>
      <w:ins w:id="25" w:author="Walden, Lara" w:date="2018-12-14T14:45:00Z">
        <w:r>
          <w:t>Lara Walden</w:t>
        </w:r>
      </w:ins>
    </w:p>
    <w:p w:rsidR="00FB7A06" w:rsidRDefault="00FB7A06" w:rsidP="00C06D46">
      <w:pPr>
        <w:pStyle w:val="BlockText"/>
        <w:rPr>
          <w:ins w:id="26" w:author="Walden, Lara" w:date="2018-12-14T14:45:00Z"/>
        </w:rPr>
      </w:pPr>
      <w:ins w:id="27" w:author="Walden, Lara" w:date="2018-12-14T14:45:00Z">
        <w:r>
          <w:t>Program Manager</w:t>
        </w:r>
      </w:ins>
    </w:p>
    <w:p w:rsidR="00FB7A06" w:rsidRDefault="00FB7A06" w:rsidP="00C06D46">
      <w:pPr>
        <w:pStyle w:val="BlockText"/>
        <w:rPr>
          <w:ins w:id="28" w:author="Walden, Lara" w:date="2018-12-14T14:45:00Z"/>
        </w:rPr>
      </w:pPr>
      <w:ins w:id="29" w:author="Walden, Lara" w:date="2018-12-14T14:45:00Z">
        <w:r>
          <w:t>Trumbull Community Television</w:t>
        </w:r>
      </w:ins>
    </w:p>
    <w:p w:rsidR="00FB7A06" w:rsidRDefault="00FB7A06" w:rsidP="00C06D46">
      <w:pPr>
        <w:pStyle w:val="BlockText"/>
      </w:pPr>
      <w:ins w:id="30" w:author="Walden, Lara" w:date="2018-12-14T14:45:00Z">
        <w:r>
          <w:t>Trumbull, CT</w:t>
        </w:r>
      </w:ins>
      <w:bookmarkStart w:id="31" w:name="_GoBack"/>
      <w:bookmarkEnd w:id="31"/>
    </w:p>
    <w:p w:rsidR="00724CF2" w:rsidRDefault="00724CF2" w:rsidP="00C06D46">
      <w:pPr>
        <w:pStyle w:val="BlockText"/>
      </w:pPr>
    </w:p>
    <w:p w:rsidR="00C06D46" w:rsidRDefault="00C06D46" w:rsidP="00C06D46">
      <w:pPr>
        <w:pStyle w:val="BlockText"/>
      </w:pPr>
    </w:p>
    <w:p w:rsidR="00C06D46" w:rsidRDefault="00C06D46" w:rsidP="00C06D46">
      <w:pPr>
        <w:pStyle w:val="BlockText"/>
      </w:pPr>
      <w:r>
        <w:t xml:space="preserve">CC: </w:t>
      </w:r>
      <w:r>
        <w:tab/>
        <w:t>The Honorable Michael O’R</w:t>
      </w:r>
      <w:r w:rsidR="00D35730">
        <w:t>ie</w:t>
      </w:r>
      <w:r>
        <w:t>lly, Commissioner</w:t>
      </w:r>
    </w:p>
    <w:p w:rsidR="00C06D46" w:rsidRPr="00224B56" w:rsidRDefault="00C06D46" w:rsidP="00C06D46">
      <w:pPr>
        <w:pStyle w:val="BlockText"/>
        <w:ind w:left="720"/>
      </w:pPr>
      <w:r>
        <w:t>The Honorable Brendan Carr, Commissioner</w:t>
      </w:r>
      <w:r>
        <w:br/>
        <w:t xml:space="preserve">The Honorable Jessica Rosenworcel, Commissioner  </w:t>
      </w:r>
    </w:p>
    <w:p w:rsidR="00C06D46" w:rsidRDefault="00C06D46" w:rsidP="00C06D46">
      <w:pPr>
        <w:pStyle w:val="BlockText"/>
      </w:pPr>
    </w:p>
    <w:p w:rsidR="00C06D46" w:rsidRDefault="00C06D46"/>
    <w:sectPr w:rsidR="00C06D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E02" w:rsidRDefault="009D5E02" w:rsidP="007322BB">
      <w:pPr>
        <w:spacing w:after="0" w:line="240" w:lineRule="auto"/>
      </w:pPr>
      <w:r>
        <w:separator/>
      </w:r>
    </w:p>
  </w:endnote>
  <w:endnote w:type="continuationSeparator" w:id="0">
    <w:p w:rsidR="009D5E02" w:rsidRDefault="009D5E02" w:rsidP="0073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E02" w:rsidRDefault="009D5E02" w:rsidP="007322BB">
      <w:pPr>
        <w:spacing w:after="0" w:line="240" w:lineRule="auto"/>
      </w:pPr>
      <w:r>
        <w:separator/>
      </w:r>
    </w:p>
  </w:footnote>
  <w:footnote w:type="continuationSeparator" w:id="0">
    <w:p w:rsidR="009D5E02" w:rsidRDefault="009D5E02" w:rsidP="007322BB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lden, Lara">
    <w15:presenceInfo w15:providerId="AD" w15:userId="S-1-5-21-1078081533-813497703-1060284298-92508"/>
  </w15:person>
  <w15:person w15:author="Mike Wassenaar">
    <w15:presenceInfo w15:providerId="None" w15:userId="Mike Wassenaa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360"/>
    <w:rsid w:val="00032619"/>
    <w:rsid w:val="000F0E94"/>
    <w:rsid w:val="000F76FD"/>
    <w:rsid w:val="001C6246"/>
    <w:rsid w:val="00226693"/>
    <w:rsid w:val="002F09C4"/>
    <w:rsid w:val="00314DFF"/>
    <w:rsid w:val="0040074B"/>
    <w:rsid w:val="004F7EFB"/>
    <w:rsid w:val="0055453F"/>
    <w:rsid w:val="00574EBA"/>
    <w:rsid w:val="006116A9"/>
    <w:rsid w:val="00724CF2"/>
    <w:rsid w:val="007322BB"/>
    <w:rsid w:val="00754360"/>
    <w:rsid w:val="00880014"/>
    <w:rsid w:val="009D29A9"/>
    <w:rsid w:val="009D5E02"/>
    <w:rsid w:val="00A03257"/>
    <w:rsid w:val="00B13775"/>
    <w:rsid w:val="00B55BD0"/>
    <w:rsid w:val="00C025E9"/>
    <w:rsid w:val="00C06D46"/>
    <w:rsid w:val="00D16E68"/>
    <w:rsid w:val="00D35730"/>
    <w:rsid w:val="00F310DB"/>
    <w:rsid w:val="00FB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2AA0F7-E3B8-43A3-98D5-10F80F9C9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qFormat/>
    <w:rsid w:val="00C06D46"/>
    <w:pPr>
      <w:spacing w:after="0" w:line="240" w:lineRule="auto"/>
    </w:pPr>
    <w:rPr>
      <w:rFonts w:ascii="Times New Roman" w:eastAsiaTheme="minorEastAsia" w:hAnsi="Times New Roman" w:cs="Times New Roman"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0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2BB"/>
  </w:style>
  <w:style w:type="paragraph" w:styleId="Footer">
    <w:name w:val="footer"/>
    <w:basedOn w:val="Normal"/>
    <w:link w:val="FooterChar"/>
    <w:uiPriority w:val="99"/>
    <w:unhideWhenUsed/>
    <w:rsid w:val="0073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Mickey</dc:creator>
  <cp:lastModifiedBy>Walden, Lara</cp:lastModifiedBy>
  <cp:revision>3</cp:revision>
  <dcterms:created xsi:type="dcterms:W3CDTF">2018-12-12T14:36:00Z</dcterms:created>
  <dcterms:modified xsi:type="dcterms:W3CDTF">2018-12-14T19:45:00Z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867bdb00-5482-4a9c-9802-716db67cd826</vt:lpwstr>
  </property>
</Properties>
</file>