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502EC" w14:textId="77777777" w:rsidR="002E0F93" w:rsidRPr="009A4F5E" w:rsidRDefault="002E0F93" w:rsidP="002E0F93">
      <w:pPr>
        <w:pStyle w:val="BodyText"/>
        <w:spacing w:before="1"/>
        <w:jc w:val="center"/>
        <w:rPr>
          <w:b/>
          <w:i w:val="0"/>
          <w:sz w:val="28"/>
          <w:szCs w:val="28"/>
        </w:rPr>
      </w:pPr>
      <w:r w:rsidRPr="009A4F5E">
        <w:rPr>
          <w:b/>
          <w:i w:val="0"/>
          <w:sz w:val="28"/>
          <w:szCs w:val="28"/>
        </w:rPr>
        <w:t>United States</w:t>
      </w:r>
      <w:bookmarkStart w:id="0" w:name="_GoBack"/>
      <w:bookmarkEnd w:id="0"/>
    </w:p>
    <w:p w14:paraId="532DC717" w14:textId="77777777" w:rsidR="002E0F93" w:rsidRPr="00195E00" w:rsidRDefault="002E0F93" w:rsidP="002E0F93">
      <w:pPr>
        <w:jc w:val="center"/>
        <w:rPr>
          <w:b/>
          <w:sz w:val="28"/>
          <w:szCs w:val="28"/>
        </w:rPr>
      </w:pPr>
    </w:p>
    <w:p w14:paraId="1E3B8F68" w14:textId="77777777" w:rsidR="002E0F93" w:rsidRPr="00195E00" w:rsidRDefault="002E0F93" w:rsidP="002E0F93">
      <w:pPr>
        <w:jc w:val="center"/>
        <w:rPr>
          <w:sz w:val="28"/>
          <w:szCs w:val="28"/>
        </w:rPr>
      </w:pPr>
      <w:r w:rsidRPr="00195E00">
        <w:rPr>
          <w:sz w:val="28"/>
          <w:szCs w:val="28"/>
        </w:rPr>
        <w:t>PROPOSALS FOR THE WORK OF THE CONFERENCE</w:t>
      </w:r>
    </w:p>
    <w:p w14:paraId="6DF93849" w14:textId="77777777" w:rsidR="002E0F93" w:rsidRDefault="002E0F93" w:rsidP="002E0F93">
      <w:pPr>
        <w:spacing w:before="120"/>
      </w:pPr>
    </w:p>
    <w:p w14:paraId="0CF12882" w14:textId="77777777" w:rsidR="002E0F93" w:rsidRDefault="002E0F93" w:rsidP="002E0F93">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7</w:t>
      </w:r>
    </w:p>
    <w:p w14:paraId="1AABAA91" w14:textId="77777777" w:rsidR="002E0F93" w:rsidRPr="00060B90" w:rsidRDefault="002E0F93" w:rsidP="002E0F93">
      <w:pPr>
        <w:jc w:val="center"/>
      </w:pPr>
      <w:r>
        <w:t>Issue I</w:t>
      </w:r>
    </w:p>
    <w:p w14:paraId="46BB3E03" w14:textId="77777777" w:rsidR="002E0F93" w:rsidRDefault="002E0F93" w:rsidP="002E0F93">
      <w:pPr>
        <w:rPr>
          <w:b/>
        </w:rPr>
      </w:pPr>
    </w:p>
    <w:p w14:paraId="1846E1EB" w14:textId="77777777" w:rsidR="002E0F93" w:rsidRPr="00463D68" w:rsidRDefault="002E0F93" w:rsidP="002E0F93">
      <w:pPr>
        <w:tabs>
          <w:tab w:val="left" w:pos="5103"/>
          <w:tab w:val="left" w:pos="5954"/>
          <w:tab w:val="left" w:pos="8789"/>
        </w:tabs>
        <w:rPr>
          <w:color w:val="000000"/>
        </w:rPr>
      </w:pPr>
      <w:r w:rsidRPr="00463D68">
        <w:rPr>
          <w:b/>
        </w:rPr>
        <w:t xml:space="preserve">Agenda Item </w:t>
      </w:r>
      <w:r w:rsidRPr="00463D68">
        <w:rPr>
          <w:b/>
          <w:bCs/>
          <w:color w:val="000000"/>
        </w:rPr>
        <w:t>7</w:t>
      </w:r>
      <w:r w:rsidRPr="00463D68">
        <w:rPr>
          <w:color w:val="000000"/>
        </w:rPr>
        <w:t>:  to consider possible changes, and other options, in response to Resolution </w:t>
      </w:r>
      <w:r w:rsidRPr="00777C56">
        <w:rPr>
          <w:b/>
          <w:color w:val="000000"/>
        </w:rPr>
        <w:t>86</w:t>
      </w:r>
      <w:r w:rsidRPr="00463D68">
        <w:rPr>
          <w:color w:val="000000"/>
        </w:rPr>
        <w:t xml:space="preserve"> </w:t>
      </w:r>
      <w:r w:rsidRPr="00777C56">
        <w:rPr>
          <w:b/>
          <w:color w:val="000000"/>
        </w:rPr>
        <w:t>(Rev. Marrakesh, 2002)</w:t>
      </w:r>
      <w:r w:rsidRPr="00463D68">
        <w:rPr>
          <w:color w:val="000000"/>
        </w:rPr>
        <w:t xml:space="preserve"> of the Plenipotentiary Conference, an advance publication, coordination, notification and recording procedures for frequency assignments pertaining to satellite networks, in accordance with Resolution </w:t>
      </w:r>
      <w:r w:rsidRPr="00463D68">
        <w:rPr>
          <w:b/>
          <w:bCs/>
          <w:color w:val="000000"/>
        </w:rPr>
        <w:t>86 (Rev.WRC</w:t>
      </w:r>
      <w:r w:rsidRPr="00463D68">
        <w:rPr>
          <w:b/>
          <w:bCs/>
          <w:color w:val="000000"/>
        </w:rPr>
        <w:noBreakHyphen/>
        <w:t>07)</w:t>
      </w:r>
      <w:r w:rsidRPr="00463D68">
        <w:rPr>
          <w:color w:val="000000"/>
        </w:rPr>
        <w:t>, in order to facilitate rational, efficient and economical use of radio frequencies and any associated orbits, including the geostationary</w:t>
      </w:r>
      <w:r w:rsidRPr="00463D68">
        <w:rPr>
          <w:color w:val="000000"/>
        </w:rPr>
        <w:noBreakHyphen/>
        <w:t>satellite orbit;</w:t>
      </w:r>
    </w:p>
    <w:p w14:paraId="7255AC44" w14:textId="77777777" w:rsidR="002E0F93" w:rsidRPr="00B34BE4" w:rsidRDefault="002E0F93" w:rsidP="002E0F93">
      <w:r w:rsidRPr="00463D68">
        <w:rPr>
          <w:b/>
        </w:rPr>
        <w:t>Issue I</w:t>
      </w:r>
      <w:r w:rsidRPr="00CE594A">
        <w:t xml:space="preserve"> - </w:t>
      </w:r>
      <w:r w:rsidRPr="004830AD">
        <w:t xml:space="preserve">Additional RR Appendix </w:t>
      </w:r>
      <w:r w:rsidRPr="005F2C09">
        <w:rPr>
          <w:b/>
          <w:bCs/>
        </w:rPr>
        <w:t>4</w:t>
      </w:r>
      <w:r w:rsidRPr="004830AD">
        <w:t xml:space="preserve"> data items to be provided for non-geostationary satellite systems with multiple orbital planes</w:t>
      </w:r>
    </w:p>
    <w:p w14:paraId="5BBE99DF" w14:textId="77777777" w:rsidR="002E0F93" w:rsidRDefault="002E0F93" w:rsidP="002E0F93">
      <w:pPr>
        <w:rPr>
          <w:b/>
        </w:rPr>
      </w:pPr>
    </w:p>
    <w:p w14:paraId="3A21F2E1" w14:textId="77777777" w:rsidR="002E0F93" w:rsidRDefault="002E0F93" w:rsidP="002E0F93">
      <w:pPr>
        <w:rPr>
          <w:b/>
        </w:rPr>
      </w:pPr>
    </w:p>
    <w:p w14:paraId="436F66AC" w14:textId="77777777" w:rsidR="002E0F93" w:rsidRPr="00765C21" w:rsidRDefault="002E0F93" w:rsidP="002E0F93">
      <w:pPr>
        <w:rPr>
          <w:b/>
        </w:rPr>
      </w:pPr>
      <w:r w:rsidRPr="00765C21">
        <w:rPr>
          <w:b/>
        </w:rPr>
        <w:t>BACKGROUND:</w:t>
      </w:r>
    </w:p>
    <w:p w14:paraId="23C2B285" w14:textId="77777777" w:rsidR="002E0F93" w:rsidRDefault="002E0F93" w:rsidP="002E0F93">
      <w:r w:rsidRPr="00463D68">
        <w:t>In 2015, World Radiocommunication Conference (WRC-15) endorsed the recommendation of the Director of the Radiocommunication Bureau to allow two types of submissions for the Coordination Request (CR/C) for frequency assignments to non-geostationary</w:t>
      </w:r>
      <w:r>
        <w:t xml:space="preserve"> </w:t>
      </w:r>
      <w:r w:rsidRPr="00463D68">
        <w:t>(NGSO) satellite systems:</w:t>
      </w:r>
    </w:p>
    <w:p w14:paraId="7F477094" w14:textId="77777777" w:rsidR="002E0F93" w:rsidRPr="00463D68" w:rsidRDefault="002E0F93" w:rsidP="002E0F93"/>
    <w:p w14:paraId="72B6DCEB" w14:textId="77777777" w:rsidR="002E0F93" w:rsidRPr="00463D68" w:rsidRDefault="002E0F93" w:rsidP="002E0F93">
      <w:r w:rsidRPr="00463D68">
        <w:t>1</w:t>
      </w:r>
      <w:r w:rsidRPr="00463D68">
        <w:tab/>
        <w:t>CR/C for frequency assignments to a NGSO satellite system with one (or more than one) set(s) of orbital characteristics with an indication that all frequency assignments of the system would be operated simultaneously;</w:t>
      </w:r>
    </w:p>
    <w:p w14:paraId="6C4606A6" w14:textId="77777777" w:rsidR="002E0F93" w:rsidRPr="00463D68" w:rsidRDefault="002E0F93" w:rsidP="002E0F93">
      <w:r w:rsidRPr="00463D68">
        <w:t>2</w:t>
      </w:r>
      <w:r w:rsidRPr="00463D68">
        <w:tab/>
        <w:t>CR/C for frequency assignments to a NGSO satellite system with different sets of orbital characteristics with an indication that the different sets of orbital planes would be mutually exclusive, i.e. satellites on these sets of orbits would not be operated simultaneously and only one of these sets of orbital planes would be implemented.</w:t>
      </w:r>
    </w:p>
    <w:p w14:paraId="557A0211" w14:textId="77777777" w:rsidR="002E0F93" w:rsidRPr="00463D68" w:rsidRDefault="002E0F93" w:rsidP="002E0F93"/>
    <w:p w14:paraId="44AE3871" w14:textId="77777777" w:rsidR="002E0F93" w:rsidRPr="00463D68" w:rsidRDefault="002E0F93" w:rsidP="002E0F93">
      <w:r w:rsidRPr="00463D68">
        <w:t xml:space="preserve">However, no modification was made to Appendix </w:t>
      </w:r>
      <w:r w:rsidRPr="00463D68">
        <w:rPr>
          <w:bCs/>
        </w:rPr>
        <w:t>4 of the Radio Regulations</w:t>
      </w:r>
      <w:r w:rsidRPr="00463D68">
        <w:t xml:space="preserve"> to ensure the proper identification of the type of CR/C, leading the Bureau to systematically seek clarification from notifying administrations in case of a submission of a CR/C for frequency assignments to NGSO satellite system composed of multiple orbital planes. Subsequently, the Radio Regulations Board adopted a Rule of Procedures for the </w:t>
      </w:r>
      <w:proofErr w:type="spellStart"/>
      <w:r w:rsidRPr="00463D68">
        <w:t>receivability</w:t>
      </w:r>
      <w:proofErr w:type="spellEnd"/>
      <w:r w:rsidRPr="00463D68">
        <w:t xml:space="preserve"> of NGSO systems which implements the two types of submissions as endorsed by WRC-15.</w:t>
      </w:r>
    </w:p>
    <w:p w14:paraId="6AB820F6" w14:textId="77777777" w:rsidR="002E0F93" w:rsidRPr="00463D68" w:rsidRDefault="002E0F93" w:rsidP="002E0F93"/>
    <w:p w14:paraId="34D57C5F" w14:textId="77777777" w:rsidR="002E0F93" w:rsidRPr="00463D68" w:rsidRDefault="002E0F93" w:rsidP="002E0F93">
      <w:r w:rsidRPr="00463D68">
        <w:t xml:space="preserve">Although WRC-15 did not specifically address the case of frequency assignments to NGSO satellite systems with multiple planes in bands not subject to coordination under Section II of RR Article </w:t>
      </w:r>
      <w:r w:rsidRPr="00463D68">
        <w:rPr>
          <w:b/>
          <w:bCs/>
        </w:rPr>
        <w:t>9</w:t>
      </w:r>
      <w:r w:rsidRPr="00463D68">
        <w:t>, it appears important to consider the same level of flexibility for submission of Advance Publication Information</w:t>
      </w:r>
      <w:r>
        <w:t xml:space="preserve"> (API)</w:t>
      </w:r>
      <w:r w:rsidRPr="00463D68">
        <w:t>.</w:t>
      </w:r>
    </w:p>
    <w:p w14:paraId="7D111DC7" w14:textId="77777777" w:rsidR="002E0F93" w:rsidRPr="00463D68" w:rsidRDefault="002E0F93" w:rsidP="002E0F93"/>
    <w:p w14:paraId="14B05042" w14:textId="77777777" w:rsidR="002E0F93" w:rsidRPr="002E0F93" w:rsidRDefault="002E0F93" w:rsidP="002E0F93">
      <w:r w:rsidRPr="002E0F93">
        <w:t xml:space="preserve">To remedy the situation and to improve the ability of affected administrations to understand the nature of the NGSO systems under consideration, it is proposed to add two new Appendix 4 data elements to determine the relationship between the various orbital planes listed in the API or CR/C, as appropriate. The attached proposal </w:t>
      </w:r>
      <w:del w:id="1" w:author="Julie Zoller" w:date="2018-10-04T11:40:00Z">
        <w:r w:rsidRPr="002E0F93" w:rsidDel="003C6B19">
          <w:rPr>
            <w:highlight w:val="yellow"/>
            <w:rPrChange w:id="2" w:author="Julie Zoller" w:date="2018-10-04T11:40:00Z">
              <w:rPr/>
            </w:rPrChange>
          </w:rPr>
          <w:delText>is consistent with</w:delText>
        </w:r>
      </w:del>
      <w:ins w:id="3" w:author="Julie Zoller" w:date="2018-10-04T11:40:00Z">
        <w:r w:rsidRPr="002E0F93">
          <w:rPr>
            <w:highlight w:val="yellow"/>
            <w:rPrChange w:id="4" w:author="Julie Zoller" w:date="2018-10-04T11:40:00Z">
              <w:rPr/>
            </w:rPrChange>
          </w:rPr>
          <w:t>draws upon</w:t>
        </w:r>
      </w:ins>
      <w:r w:rsidRPr="002E0F93">
        <w:t xml:space="preserve"> the only method in the draft CPM Report on WRC-19 agenda item 7, issue I</w:t>
      </w:r>
      <w:ins w:id="5" w:author="Julie Zoller" w:date="2018-10-04T11:13:00Z">
        <w:r w:rsidRPr="002E0F93">
          <w:rPr>
            <w:highlight w:val="yellow"/>
            <w:rPrChange w:id="6" w:author="Julie Zoller" w:date="2018-10-04T11:36:00Z">
              <w:rPr/>
            </w:rPrChange>
          </w:rPr>
          <w:t>, taking into account</w:t>
        </w:r>
      </w:ins>
      <w:ins w:id="7" w:author="Julie Zoller" w:date="2018-10-15T16:39:00Z">
        <w:r w:rsidRPr="002E0F93">
          <w:rPr>
            <w:highlight w:val="yellow"/>
          </w:rPr>
          <w:t xml:space="preserve"> some minor </w:t>
        </w:r>
      </w:ins>
      <w:ins w:id="8" w:author="Julie Zoller" w:date="2018-10-03T11:01:00Z">
        <w:r w:rsidRPr="002E0F93">
          <w:rPr>
            <w:highlight w:val="yellow"/>
            <w:rPrChange w:id="9" w:author="Julie Zoller" w:date="2018-10-04T11:36:00Z">
              <w:rPr/>
            </w:rPrChange>
          </w:rPr>
          <w:t>c</w:t>
        </w:r>
      </w:ins>
      <w:ins w:id="10" w:author="Julie Zoller" w:date="2018-10-03T11:02:00Z">
        <w:r w:rsidRPr="002E0F93">
          <w:rPr>
            <w:highlight w:val="yellow"/>
            <w:rPrChange w:id="11" w:author="Julie Zoller" w:date="2018-10-04T11:36:00Z">
              <w:rPr/>
            </w:rPrChange>
          </w:rPr>
          <w:t xml:space="preserve">orrections </w:t>
        </w:r>
      </w:ins>
      <w:ins w:id="12" w:author="Julie Zoller" w:date="2018-10-04T11:34:00Z">
        <w:r w:rsidRPr="002E0F93">
          <w:rPr>
            <w:highlight w:val="yellow"/>
            <w:rPrChange w:id="13" w:author="Julie Zoller" w:date="2018-10-04T11:36:00Z">
              <w:rPr/>
            </w:rPrChange>
          </w:rPr>
          <w:t xml:space="preserve">and the </w:t>
        </w:r>
        <w:r w:rsidRPr="002E0F93">
          <w:rPr>
            <w:highlight w:val="yellow"/>
            <w:rPrChange w:id="14" w:author="Julie Zoller" w:date="2018-10-04T11:36:00Z">
              <w:rPr/>
            </w:rPrChange>
          </w:rPr>
          <w:lastRenderedPageBreak/>
          <w:t xml:space="preserve">need to align the </w:t>
        </w:r>
      </w:ins>
      <w:ins w:id="15" w:author="Julie Zoller" w:date="2018-10-04T11:35:00Z">
        <w:r w:rsidRPr="002E0F93">
          <w:rPr>
            <w:highlight w:val="yellow"/>
            <w:rPrChange w:id="16" w:author="Julie Zoller" w:date="2018-10-04T11:36:00Z">
              <w:rPr/>
            </w:rPrChange>
          </w:rPr>
          <w:t xml:space="preserve">text with </w:t>
        </w:r>
      </w:ins>
      <w:ins w:id="17" w:author="Julie Zoller" w:date="2018-10-04T11:36:00Z">
        <w:r w:rsidRPr="002E0F93">
          <w:rPr>
            <w:highlight w:val="yellow"/>
          </w:rPr>
          <w:t xml:space="preserve">elements of </w:t>
        </w:r>
      </w:ins>
      <w:ins w:id="18" w:author="Julie Zoller" w:date="2018-10-04T11:35:00Z">
        <w:r w:rsidRPr="002E0F93">
          <w:rPr>
            <w:highlight w:val="yellow"/>
            <w:rPrChange w:id="19" w:author="Julie Zoller" w:date="2018-10-04T11:36:00Z">
              <w:rPr/>
            </w:rPrChange>
          </w:rPr>
          <w:t xml:space="preserve">Decision 482 (Modified 2018) </w:t>
        </w:r>
      </w:ins>
      <w:ins w:id="20" w:author="Julie Zoller" w:date="2018-10-04T11:36:00Z">
        <w:r w:rsidRPr="002E0F93">
          <w:rPr>
            <w:highlight w:val="yellow"/>
          </w:rPr>
          <w:t>that con</w:t>
        </w:r>
      </w:ins>
      <w:ins w:id="21" w:author="Julie Zoller" w:date="2018-10-04T11:37:00Z">
        <w:r w:rsidRPr="002E0F93">
          <w:rPr>
            <w:highlight w:val="yellow"/>
          </w:rPr>
          <w:t>cern</w:t>
        </w:r>
      </w:ins>
      <w:ins w:id="22" w:author="Julie Zoller" w:date="2018-10-04T11:35:00Z">
        <w:r w:rsidRPr="002E0F93">
          <w:rPr>
            <w:highlight w:val="yellow"/>
            <w:rPrChange w:id="23" w:author="Julie Zoller" w:date="2018-10-04T11:36:00Z">
              <w:rPr/>
            </w:rPrChange>
          </w:rPr>
          <w:t xml:space="preserve"> </w:t>
        </w:r>
        <w:r w:rsidRPr="002E0F93">
          <w:rPr>
            <w:rFonts w:eastAsiaTheme="minorEastAsia"/>
            <w:bCs/>
            <w:highlight w:val="yellow"/>
            <w:lang w:val="en-GB" w:eastAsia="zh-CN"/>
            <w:rPrChange w:id="24" w:author="Julie Zoller" w:date="2018-10-04T11:36:00Z">
              <w:rPr>
                <w:rFonts w:asciiTheme="minorHAnsi" w:eastAsiaTheme="minorEastAsia" w:hAnsiTheme="minorHAnsi" w:cstheme="minorBidi"/>
                <w:bCs/>
                <w:sz w:val="16"/>
                <w:szCs w:val="22"/>
                <w:lang w:val="en-GB" w:eastAsia="zh-CN"/>
              </w:rPr>
            </w:rPrChange>
          </w:rPr>
          <w:t>coordination requests of a non-geostationary satellite network where the notifying administration has indicated that the different sub-sets of orbital characteristics would be mutually exclusive</w:t>
        </w:r>
      </w:ins>
      <w:r w:rsidRPr="002E0F93">
        <w:t>.</w:t>
      </w:r>
    </w:p>
    <w:p w14:paraId="4B03BC48" w14:textId="77777777" w:rsidR="002E0F93" w:rsidRPr="002E0F93" w:rsidRDefault="002E0F93" w:rsidP="002E0F93"/>
    <w:p w14:paraId="695AFADC" w14:textId="77777777" w:rsidR="002E0F93" w:rsidRPr="002E0F93" w:rsidRDefault="002E0F93" w:rsidP="002E0F93">
      <w:pPr>
        <w:rPr>
          <w:lang w:val="fr-CH"/>
        </w:rPr>
      </w:pPr>
      <w:r w:rsidRPr="002E0F93">
        <w:rPr>
          <w:lang w:val="fr-CH"/>
        </w:rPr>
        <w:br w:type="page"/>
      </w:r>
    </w:p>
    <w:p w14:paraId="6256A88E" w14:textId="77777777" w:rsidR="002E0F93" w:rsidRDefault="002E0F93" w:rsidP="002E0F93">
      <w:pPr>
        <w:pStyle w:val="Proposal"/>
      </w:pPr>
      <w:r>
        <w:lastRenderedPageBreak/>
        <w:t>MOD</w:t>
      </w:r>
      <w:r>
        <w:tab/>
        <w:t>USA/7(I)/1</w:t>
      </w:r>
    </w:p>
    <w:p w14:paraId="318D393C" w14:textId="77777777" w:rsidR="002E0F93" w:rsidRPr="00107360" w:rsidRDefault="002E0F93" w:rsidP="002E0F93">
      <w:pPr>
        <w:pStyle w:val="AppendixNo"/>
        <w:spacing w:before="0"/>
      </w:pPr>
      <w:r w:rsidRPr="00107360">
        <w:t xml:space="preserve">APPENDIX </w:t>
      </w:r>
      <w:r w:rsidRPr="00494285">
        <w:rPr>
          <w:rStyle w:val="href"/>
        </w:rPr>
        <w:t>4</w:t>
      </w:r>
      <w:r w:rsidRPr="00107360">
        <w:t xml:space="preserve"> (</w:t>
      </w:r>
      <w:r w:rsidRPr="003A053B">
        <w:t>REV</w:t>
      </w:r>
      <w:r>
        <w:t>.WRC</w:t>
      </w:r>
      <w:r>
        <w:noBreakHyphen/>
      </w:r>
      <w:ins w:id="25" w:author="Mitchell, Brandon" w:date="2018-08-29T11:17:00Z">
        <w:r>
          <w:t>19</w:t>
        </w:r>
      </w:ins>
      <w:del w:id="26" w:author="Mitchell, Brandon" w:date="2018-08-29T11:17:00Z">
        <w:r w:rsidRPr="00107360" w:rsidDel="00EB7662">
          <w:delText>1</w:delText>
        </w:r>
        <w:r w:rsidDel="00EB7662">
          <w:delText>5</w:delText>
        </w:r>
      </w:del>
      <w:r w:rsidRPr="00107360">
        <w:t>)</w:t>
      </w:r>
    </w:p>
    <w:p w14:paraId="11D990FC" w14:textId="77777777" w:rsidR="002E0F93" w:rsidRPr="00821BE4" w:rsidRDefault="002E0F93" w:rsidP="002E0F93">
      <w:pPr>
        <w:pStyle w:val="Appendixtitle"/>
        <w:keepNext w:val="0"/>
        <w:keepLines w:val="0"/>
      </w:pPr>
      <w:r w:rsidRPr="00821BE4">
        <w:t>Consolidated list and tables of characteristics for use in the</w:t>
      </w:r>
      <w:r w:rsidRPr="00821BE4">
        <w:br/>
        <w:t>application of the procedures of Chapter III</w:t>
      </w:r>
    </w:p>
    <w:p w14:paraId="629BD362" w14:textId="77777777" w:rsidR="002E0F93" w:rsidRDefault="002E0F93" w:rsidP="002E0F93">
      <w:pPr>
        <w:pStyle w:val="Reasons"/>
      </w:pPr>
      <w:r>
        <w:rPr>
          <w:b/>
        </w:rPr>
        <w:t>Reasons:</w:t>
      </w:r>
      <w:r>
        <w:tab/>
        <w:t>A</w:t>
      </w:r>
      <w:r w:rsidRPr="00EB7662">
        <w:t>dd two new Appendix 4 data elements to determine the relationship between the various orbital planes listed in the API or CR/C, as appropriate</w:t>
      </w:r>
    </w:p>
    <w:p w14:paraId="0F094D84" w14:textId="77777777" w:rsidR="002E0F93" w:rsidRDefault="002E0F93" w:rsidP="002E0F93">
      <w:pPr>
        <w:pStyle w:val="Proposal"/>
      </w:pPr>
      <w:r>
        <w:t>MOD</w:t>
      </w:r>
      <w:r>
        <w:tab/>
        <w:t>USA/7(I)/2</w:t>
      </w:r>
    </w:p>
    <w:p w14:paraId="72EF7E8B" w14:textId="77777777" w:rsidR="002E0F93" w:rsidRPr="00F5119C" w:rsidRDefault="002E0F93" w:rsidP="002E0F93">
      <w:pPr>
        <w:pStyle w:val="AnnexNo"/>
      </w:pPr>
      <w:r w:rsidRPr="00F5119C">
        <w:t>ANNEX 2</w:t>
      </w:r>
    </w:p>
    <w:p w14:paraId="68D6802C" w14:textId="77777777" w:rsidR="002E0F93" w:rsidRDefault="002E0F93" w:rsidP="002E0F93">
      <w:pPr>
        <w:pStyle w:val="Annextitle"/>
        <w:rPr>
          <w:rFonts w:ascii="Times New Roman"/>
          <w:b w:val="0"/>
          <w:sz w:val="16"/>
          <w:szCs w:val="16"/>
        </w:rPr>
      </w:pPr>
      <w:r w:rsidRPr="001B7EA4">
        <w:t>Characteristics of satellite networks, earth stations</w:t>
      </w:r>
      <w:r w:rsidRPr="001B7EA4">
        <w:br/>
        <w:t>or radio astronomy stations</w:t>
      </w:r>
      <w:r w:rsidRPr="00384522">
        <w:rPr>
          <w:rFonts w:ascii="Times New Roman" w:hAnsi="Times New Roman"/>
          <w:b w:val="0"/>
          <w:bCs/>
          <w:vertAlign w:val="superscript"/>
        </w:rPr>
        <w:t>2</w:t>
      </w:r>
      <w:r w:rsidRPr="001B7EA4">
        <w:rPr>
          <w:rFonts w:ascii="Times New Roman"/>
          <w:b w:val="0"/>
          <w:sz w:val="16"/>
          <w:szCs w:val="16"/>
        </w:rPr>
        <w:t> </w:t>
      </w:r>
      <w:proofErr w:type="gramStart"/>
      <w:r w:rsidRPr="001B7EA4">
        <w:rPr>
          <w:rFonts w:ascii="Times New Roman"/>
          <w:b w:val="0"/>
          <w:sz w:val="16"/>
          <w:szCs w:val="16"/>
        </w:rPr>
        <w:t>   </w:t>
      </w:r>
      <w:r w:rsidRPr="001B7EA4">
        <w:rPr>
          <w:rFonts w:ascii="Times New Roman"/>
          <w:b w:val="0"/>
          <w:sz w:val="16"/>
          <w:szCs w:val="16"/>
        </w:rPr>
        <w:t>(</w:t>
      </w:r>
      <w:proofErr w:type="gramEnd"/>
      <w:r w:rsidRPr="001B7EA4">
        <w:rPr>
          <w:rFonts w:ascii="Times New Roman"/>
          <w:b w:val="0"/>
          <w:sz w:val="16"/>
          <w:szCs w:val="16"/>
        </w:rPr>
        <w:t>Rev.WRC</w:t>
      </w:r>
      <w:r w:rsidRPr="001B7EA4">
        <w:rPr>
          <w:rFonts w:ascii="Times New Roman"/>
          <w:b w:val="0"/>
          <w:sz w:val="16"/>
          <w:szCs w:val="16"/>
        </w:rPr>
        <w:noBreakHyphen/>
      </w:r>
      <w:ins w:id="27" w:author="Mitchell, Brandon" w:date="2018-08-29T11:21:00Z">
        <w:r>
          <w:rPr>
            <w:rFonts w:ascii="Times New Roman"/>
            <w:b w:val="0"/>
            <w:sz w:val="16"/>
            <w:szCs w:val="16"/>
          </w:rPr>
          <w:t>19</w:t>
        </w:r>
      </w:ins>
      <w:del w:id="28" w:author="Mitchell, Brandon" w:date="2018-08-29T11:21:00Z">
        <w:r w:rsidRPr="001B7EA4" w:rsidDel="00EB7662">
          <w:rPr>
            <w:rFonts w:ascii="Times New Roman"/>
            <w:b w:val="0"/>
            <w:sz w:val="16"/>
            <w:szCs w:val="16"/>
          </w:rPr>
          <w:delText>12</w:delText>
        </w:r>
      </w:del>
      <w:r>
        <w:rPr>
          <w:rFonts w:ascii="Times New Roman"/>
          <w:b w:val="0"/>
          <w:sz w:val="16"/>
          <w:szCs w:val="16"/>
        </w:rPr>
        <w:t>)</w:t>
      </w:r>
    </w:p>
    <w:p w14:paraId="0800048F" w14:textId="77777777" w:rsidR="002E0F93" w:rsidRPr="00027762" w:rsidRDefault="002E0F93" w:rsidP="002E0F93">
      <w:pPr>
        <w:spacing w:before="160"/>
        <w:rPr>
          <w:rFonts w:ascii="Times New Roman Bold" w:hAnsi="Times New Roman Bold" w:cs="Times New Roman Bold"/>
          <w:b/>
        </w:rPr>
      </w:pPr>
      <w:r w:rsidRPr="00027762">
        <w:rPr>
          <w:rFonts w:ascii="Times New Roman Bold" w:hAnsi="Times New Roman Bold" w:cs="Times New Roman Bold"/>
          <w:b/>
        </w:rPr>
        <w:t>Footnotes to Tables A, B, C and D</w:t>
      </w:r>
    </w:p>
    <w:p w14:paraId="03BB9CFF" w14:textId="77777777" w:rsidR="002E0F93" w:rsidRPr="00A52BCD" w:rsidRDefault="002E0F93" w:rsidP="002E0F93">
      <w:pPr>
        <w:pStyle w:val="Annextitle"/>
        <w:jc w:val="left"/>
        <w:rPr>
          <w:rFonts w:ascii="Times New Roman" w:hAnsi="Times New Roman"/>
          <w:sz w:val="24"/>
          <w:szCs w:val="24"/>
        </w:rPr>
      </w:pPr>
      <w:r w:rsidRPr="00EB7662">
        <w:rPr>
          <w:b w:val="0"/>
          <w:sz w:val="24"/>
          <w:szCs w:val="24"/>
        </w:rPr>
        <w:t>Reasons:</w:t>
      </w:r>
      <w:r w:rsidRPr="00EB7662">
        <w:rPr>
          <w:sz w:val="24"/>
          <w:szCs w:val="24"/>
        </w:rPr>
        <w:tab/>
      </w:r>
      <w:r w:rsidRPr="00A52BCD">
        <w:rPr>
          <w:rFonts w:ascii="Times New Roman" w:hAnsi="Times New Roman"/>
          <w:b w:val="0"/>
          <w:sz w:val="24"/>
          <w:szCs w:val="24"/>
        </w:rPr>
        <w:t>Add two new Appendix 4 data elements to determine the relationship between the various orbital planes listed in the API or CR/C, as appropriate</w:t>
      </w:r>
    </w:p>
    <w:p w14:paraId="4F829B35" w14:textId="77777777" w:rsidR="002E0F93" w:rsidRDefault="002E0F93" w:rsidP="002E0F93"/>
    <w:p w14:paraId="60891F69" w14:textId="77777777" w:rsidR="002E0F93" w:rsidRDefault="002E0F93" w:rsidP="002E0F93">
      <w:pPr>
        <w:pStyle w:val="Proposal"/>
        <w:sectPr w:rsidR="002E0F93" w:rsidSect="00384522">
          <w:headerReference w:type="default" r:id="rId9"/>
          <w:footerReference w:type="even" r:id="rId10"/>
          <w:footerReference w:type="default" r:id="rId11"/>
          <w:headerReference w:type="first" r:id="rId12"/>
          <w:pgSz w:w="12240" w:h="15840" w:code="1"/>
          <w:pgMar w:top="720" w:right="1440" w:bottom="720" w:left="1440" w:header="576" w:footer="576" w:gutter="0"/>
          <w:pgNumType w:start="1"/>
          <w:cols w:space="720"/>
          <w:titlePg/>
          <w:docGrid w:linePitch="360"/>
        </w:sectPr>
      </w:pPr>
    </w:p>
    <w:p w14:paraId="0786F336" w14:textId="77777777" w:rsidR="002E0F93" w:rsidRDefault="002E0F93" w:rsidP="002E0F93">
      <w:pPr>
        <w:pStyle w:val="Proposal"/>
      </w:pPr>
      <w:r>
        <w:lastRenderedPageBreak/>
        <w:t>MOD</w:t>
      </w:r>
      <w:r>
        <w:tab/>
        <w:t>USA/7(I)/3</w:t>
      </w:r>
    </w:p>
    <w:p w14:paraId="5F2D1FF4" w14:textId="77777777" w:rsidR="002E0F93" w:rsidRPr="00301CBE" w:rsidRDefault="002E0F93" w:rsidP="002E0F93">
      <w:pPr>
        <w:pStyle w:val="TableNo"/>
        <w:rPr>
          <w:rFonts w:ascii="Times New Roman Bold" w:hAnsi="Times New Roman Bold"/>
          <w:b/>
          <w:caps w:val="0"/>
        </w:rPr>
      </w:pPr>
      <w:r w:rsidRPr="00301CBE">
        <w:rPr>
          <w:rFonts w:ascii="Times New Roman Bold" w:hAnsi="Times New Roman Bold"/>
          <w:b/>
          <w:caps w:val="0"/>
        </w:rPr>
        <w:t>TABLE A</w:t>
      </w:r>
    </w:p>
    <w:p w14:paraId="612FBC77" w14:textId="77777777" w:rsidR="002E0F93" w:rsidRDefault="002E0F93" w:rsidP="002E0F93">
      <w:pPr>
        <w:pStyle w:val="Tabletitle"/>
      </w:pPr>
      <w:r w:rsidRPr="002D0D75">
        <w:t xml:space="preserve">GENERAL CHARACTERISTICS OF THE SATELLITE NETWORK, </w:t>
      </w:r>
      <w:r>
        <w:br/>
      </w:r>
      <w:r w:rsidRPr="002D0D75">
        <w:t xml:space="preserve">EARTH STATION OR RADIO ASTRONOMY </w:t>
      </w:r>
      <w:r w:rsidRPr="0063709E">
        <w:t xml:space="preserve">STATION </w:t>
      </w:r>
      <w:r w:rsidRPr="003C5FC7">
        <w:rPr>
          <w:color w:val="000000"/>
          <w:sz w:val="16"/>
        </w:rPr>
        <w:t> </w:t>
      </w:r>
      <w:proofErr w:type="gramStart"/>
      <w:r w:rsidRPr="003C5FC7">
        <w:rPr>
          <w:color w:val="000000"/>
          <w:sz w:val="16"/>
        </w:rPr>
        <w:t>   </w:t>
      </w:r>
      <w:r w:rsidRPr="0016125A">
        <w:rPr>
          <w:b w:val="0"/>
          <w:bCs/>
          <w:color w:val="000000"/>
          <w:sz w:val="16"/>
        </w:rPr>
        <w:t>(</w:t>
      </w:r>
      <w:proofErr w:type="gramEnd"/>
      <w:r w:rsidRPr="0016125A">
        <w:rPr>
          <w:b w:val="0"/>
          <w:bCs/>
          <w:color w:val="000000"/>
          <w:sz w:val="16"/>
        </w:rPr>
        <w:t>Rev.WRC</w:t>
      </w:r>
      <w:r w:rsidRPr="0016125A">
        <w:rPr>
          <w:b w:val="0"/>
          <w:bCs/>
          <w:color w:val="000000"/>
          <w:sz w:val="16"/>
        </w:rPr>
        <w:noBreakHyphen/>
      </w:r>
      <w:ins w:id="29" w:author="Mitchell, Brandon" w:date="2018-08-29T11:11:00Z">
        <w:r>
          <w:rPr>
            <w:b w:val="0"/>
            <w:bCs/>
            <w:color w:val="000000"/>
            <w:sz w:val="16"/>
          </w:rPr>
          <w:t>19</w:t>
        </w:r>
      </w:ins>
      <w:del w:id="30" w:author="Mitchell, Brandon" w:date="2018-08-29T11:11:00Z">
        <w:r w:rsidRPr="0016125A" w:rsidDel="000357BF">
          <w:rPr>
            <w:b w:val="0"/>
            <w:bCs/>
            <w:color w:val="000000"/>
            <w:sz w:val="16"/>
          </w:rPr>
          <w:delText>15</w:delText>
        </w:r>
      </w:del>
      <w:r w:rsidRPr="0016125A">
        <w:rPr>
          <w:b w:val="0"/>
          <w:bCs/>
          <w:color w:val="000000"/>
          <w:sz w:val="16"/>
        </w:rPr>
        <w:t>)</w:t>
      </w:r>
    </w:p>
    <w:tbl>
      <w:tblPr>
        <w:tblW w:w="14017" w:type="dxa"/>
        <w:tblLayout w:type="fixed"/>
        <w:tblLook w:val="04A0" w:firstRow="1" w:lastRow="0" w:firstColumn="1" w:lastColumn="0" w:noHBand="0" w:noVBand="1"/>
      </w:tblPr>
      <w:tblGrid>
        <w:gridCol w:w="1149"/>
        <w:gridCol w:w="3426"/>
        <w:gridCol w:w="780"/>
        <w:gridCol w:w="885"/>
        <w:gridCol w:w="937"/>
        <w:gridCol w:w="1009"/>
        <w:gridCol w:w="667"/>
        <w:gridCol w:w="802"/>
        <w:gridCol w:w="873"/>
        <w:gridCol w:w="715"/>
        <w:gridCol w:w="855"/>
        <w:gridCol w:w="1324"/>
        <w:gridCol w:w="595"/>
      </w:tblGrid>
      <w:tr w:rsidR="002E0F93" w:rsidRPr="00704FF6" w14:paraId="04E68A50" w14:textId="77777777" w:rsidTr="00882805">
        <w:trPr>
          <w:trHeight w:val="3000"/>
          <w:tblHeader/>
        </w:trPr>
        <w:tc>
          <w:tcPr>
            <w:tcW w:w="1149" w:type="dxa"/>
            <w:tcBorders>
              <w:top w:val="single" w:sz="12" w:space="0" w:color="auto"/>
              <w:left w:val="single" w:sz="12" w:space="0" w:color="auto"/>
              <w:bottom w:val="single" w:sz="12" w:space="0" w:color="auto"/>
              <w:right w:val="nil"/>
            </w:tcBorders>
            <w:shd w:val="clear" w:color="000000" w:fill="auto"/>
            <w:textDirection w:val="btLr"/>
            <w:vAlign w:val="center"/>
            <w:hideMark/>
          </w:tcPr>
          <w:p w14:paraId="7F5DFF7D" w14:textId="77777777" w:rsidR="002E0F93" w:rsidRPr="00384522" w:rsidRDefault="002E0F93" w:rsidP="00882805">
            <w:pPr>
              <w:jc w:val="center"/>
              <w:rPr>
                <w:b/>
                <w:bCs/>
                <w:sz w:val="16"/>
                <w:szCs w:val="16"/>
              </w:rPr>
            </w:pPr>
            <w:r w:rsidRPr="00384522">
              <w:rPr>
                <w:b/>
                <w:bCs/>
                <w:sz w:val="16"/>
                <w:szCs w:val="16"/>
              </w:rPr>
              <w:t>Items in Appendix</w:t>
            </w:r>
          </w:p>
        </w:tc>
        <w:tc>
          <w:tcPr>
            <w:tcW w:w="3426" w:type="dxa"/>
            <w:tcBorders>
              <w:top w:val="single" w:sz="12" w:space="0" w:color="auto"/>
              <w:left w:val="double" w:sz="6" w:space="0" w:color="auto"/>
              <w:bottom w:val="single" w:sz="12" w:space="0" w:color="auto"/>
              <w:right w:val="double" w:sz="4" w:space="0" w:color="auto"/>
            </w:tcBorders>
            <w:shd w:val="clear" w:color="auto" w:fill="auto"/>
            <w:vAlign w:val="center"/>
            <w:hideMark/>
          </w:tcPr>
          <w:p w14:paraId="541F4B94" w14:textId="77777777" w:rsidR="002E0F93" w:rsidRPr="00384522" w:rsidRDefault="002E0F93" w:rsidP="00882805">
            <w:pPr>
              <w:jc w:val="center"/>
              <w:rPr>
                <w:b/>
                <w:bCs/>
                <w:i/>
                <w:iCs/>
                <w:sz w:val="16"/>
                <w:szCs w:val="16"/>
              </w:rPr>
            </w:pPr>
            <w:r w:rsidRPr="00384522">
              <w:rPr>
                <w:b/>
                <w:bCs/>
                <w:i/>
                <w:iCs/>
                <w:sz w:val="16"/>
                <w:szCs w:val="16"/>
              </w:rPr>
              <w:t xml:space="preserve">A </w:t>
            </w:r>
            <w:r w:rsidRPr="00384522">
              <w:rPr>
                <w:b/>
                <w:bCs/>
                <w:i/>
                <w:iCs/>
                <w:sz w:val="16"/>
                <w:szCs w:val="16"/>
                <w:vertAlign w:val="superscript"/>
              </w:rPr>
              <w:t>_</w:t>
            </w:r>
            <w:r w:rsidRPr="00384522">
              <w:rPr>
                <w:b/>
                <w:bCs/>
                <w:i/>
                <w:iCs/>
                <w:sz w:val="16"/>
                <w:szCs w:val="16"/>
              </w:rPr>
              <w:t xml:space="preserve"> GENERAL CHARACTERISTICS OF THE SATELLITE NETWORK, </w:t>
            </w:r>
            <w:r w:rsidRPr="00384522">
              <w:rPr>
                <w:b/>
                <w:bCs/>
                <w:i/>
                <w:iCs/>
                <w:sz w:val="16"/>
                <w:szCs w:val="16"/>
              </w:rPr>
              <w:br/>
              <w:t xml:space="preserve">EARTH STATION OR RADIO ASTRONOMY STATION </w:t>
            </w:r>
          </w:p>
        </w:tc>
        <w:tc>
          <w:tcPr>
            <w:tcW w:w="780" w:type="dxa"/>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14:paraId="4FA35FA1" w14:textId="77777777" w:rsidR="002E0F93" w:rsidRPr="00384522" w:rsidRDefault="002E0F93" w:rsidP="00882805">
            <w:pPr>
              <w:spacing w:before="40" w:after="40"/>
              <w:jc w:val="center"/>
              <w:rPr>
                <w:b/>
                <w:bCs/>
                <w:sz w:val="16"/>
                <w:szCs w:val="16"/>
              </w:rPr>
            </w:pPr>
            <w:r w:rsidRPr="00384522">
              <w:rPr>
                <w:b/>
                <w:bCs/>
                <w:sz w:val="16"/>
                <w:szCs w:val="16"/>
              </w:rPr>
              <w:t>Advance publication of a geostationary-</w:t>
            </w:r>
            <w:r w:rsidRPr="00384522">
              <w:rPr>
                <w:b/>
                <w:bCs/>
                <w:sz w:val="16"/>
                <w:szCs w:val="16"/>
              </w:rPr>
              <w:br/>
              <w:t>satellite network</w:t>
            </w:r>
          </w:p>
        </w:tc>
        <w:tc>
          <w:tcPr>
            <w:tcW w:w="885"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49988EC9" w14:textId="77777777" w:rsidR="002E0F93" w:rsidRPr="00384522" w:rsidRDefault="002E0F93" w:rsidP="00882805">
            <w:pPr>
              <w:spacing w:after="40"/>
              <w:jc w:val="center"/>
              <w:rPr>
                <w:b/>
                <w:bCs/>
                <w:sz w:val="16"/>
                <w:szCs w:val="16"/>
              </w:rPr>
            </w:pPr>
            <w:r w:rsidRPr="00384522">
              <w:rPr>
                <w:b/>
                <w:bCs/>
                <w:sz w:val="16"/>
                <w:szCs w:val="16"/>
              </w:rPr>
              <w:t xml:space="preserve">Advance publication of a non-geostationary-satellite network subject to coordination under Section II </w:t>
            </w:r>
            <w:r w:rsidRPr="00384522">
              <w:rPr>
                <w:b/>
                <w:bCs/>
                <w:sz w:val="16"/>
                <w:szCs w:val="16"/>
              </w:rPr>
              <w:br/>
              <w:t>of Article 9</w:t>
            </w:r>
          </w:p>
        </w:tc>
        <w:tc>
          <w:tcPr>
            <w:tcW w:w="937"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7CAA930D" w14:textId="77777777" w:rsidR="002E0F93" w:rsidRPr="00384522" w:rsidRDefault="002E0F93" w:rsidP="00882805">
            <w:pPr>
              <w:spacing w:after="40"/>
              <w:jc w:val="center"/>
              <w:rPr>
                <w:b/>
                <w:bCs/>
                <w:sz w:val="16"/>
                <w:szCs w:val="16"/>
              </w:rPr>
            </w:pPr>
            <w:r w:rsidRPr="00384522">
              <w:rPr>
                <w:b/>
                <w:bCs/>
                <w:sz w:val="16"/>
                <w:szCs w:val="16"/>
              </w:rPr>
              <w:t xml:space="preserve">Advance publication of a non-geostationary-satellite network not subject to coordination under Section II </w:t>
            </w:r>
            <w:r w:rsidRPr="00384522">
              <w:rPr>
                <w:b/>
                <w:bCs/>
                <w:sz w:val="16"/>
                <w:szCs w:val="16"/>
              </w:rPr>
              <w:br/>
              <w:t>of Article 9</w:t>
            </w:r>
          </w:p>
        </w:tc>
        <w:tc>
          <w:tcPr>
            <w:tcW w:w="1009"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36D8585A" w14:textId="77777777" w:rsidR="002E0F93" w:rsidRPr="00384522" w:rsidRDefault="002E0F93" w:rsidP="00882805">
            <w:pPr>
              <w:spacing w:after="40"/>
              <w:jc w:val="center"/>
              <w:rPr>
                <w:b/>
                <w:bCs/>
                <w:sz w:val="16"/>
                <w:szCs w:val="16"/>
              </w:rPr>
            </w:pPr>
            <w:r w:rsidRPr="00384522">
              <w:rPr>
                <w:b/>
                <w:bCs/>
                <w:sz w:val="16"/>
                <w:szCs w:val="16"/>
              </w:rPr>
              <w:t xml:space="preserve">Notification or coordination of a geostationary-satellite network (including space operation functions under Article 2A of Appendices 30 or 30A) </w:t>
            </w:r>
          </w:p>
        </w:tc>
        <w:tc>
          <w:tcPr>
            <w:tcW w:w="667"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24C24DA3" w14:textId="77777777" w:rsidR="002E0F93" w:rsidRPr="00384522" w:rsidRDefault="002E0F93" w:rsidP="00882805">
            <w:pPr>
              <w:spacing w:after="40"/>
              <w:jc w:val="center"/>
              <w:rPr>
                <w:b/>
                <w:bCs/>
                <w:sz w:val="16"/>
                <w:szCs w:val="16"/>
              </w:rPr>
            </w:pPr>
            <w:r w:rsidRPr="00384522">
              <w:rPr>
                <w:b/>
                <w:bCs/>
                <w:sz w:val="16"/>
                <w:szCs w:val="16"/>
              </w:rPr>
              <w:t>Notification or coordination of a non-geostationary-satellite network</w:t>
            </w:r>
          </w:p>
        </w:tc>
        <w:tc>
          <w:tcPr>
            <w:tcW w:w="802"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4D2930FE" w14:textId="77777777" w:rsidR="002E0F93" w:rsidRPr="00384522" w:rsidRDefault="002E0F93" w:rsidP="00882805">
            <w:pPr>
              <w:spacing w:after="40"/>
              <w:jc w:val="center"/>
              <w:rPr>
                <w:b/>
                <w:bCs/>
                <w:sz w:val="16"/>
                <w:szCs w:val="16"/>
              </w:rPr>
            </w:pPr>
            <w:r w:rsidRPr="00384522">
              <w:rPr>
                <w:b/>
                <w:bCs/>
                <w:sz w:val="16"/>
                <w:szCs w:val="16"/>
              </w:rPr>
              <w:t xml:space="preserve">Notification or coordination of an earth station (including notification under </w:t>
            </w:r>
            <w:r w:rsidRPr="00384522">
              <w:rPr>
                <w:b/>
                <w:bCs/>
                <w:sz w:val="16"/>
                <w:szCs w:val="16"/>
              </w:rPr>
              <w:br/>
              <w:t xml:space="preserve">Appendices 30A or 30B) </w:t>
            </w:r>
          </w:p>
        </w:tc>
        <w:tc>
          <w:tcPr>
            <w:tcW w:w="873"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404964C1" w14:textId="77777777" w:rsidR="002E0F93" w:rsidRPr="00384522" w:rsidRDefault="002E0F93" w:rsidP="00882805">
            <w:pPr>
              <w:spacing w:after="40"/>
              <w:jc w:val="center"/>
              <w:rPr>
                <w:b/>
                <w:bCs/>
                <w:sz w:val="16"/>
                <w:szCs w:val="16"/>
              </w:rPr>
            </w:pPr>
            <w:r w:rsidRPr="00384522">
              <w:rPr>
                <w:b/>
                <w:bCs/>
                <w:sz w:val="16"/>
                <w:szCs w:val="16"/>
              </w:rPr>
              <w:t xml:space="preserve">Notice for a satellite network in the broadcasting-satellite service under </w:t>
            </w:r>
            <w:r w:rsidRPr="00384522">
              <w:rPr>
                <w:b/>
                <w:bCs/>
                <w:sz w:val="16"/>
                <w:szCs w:val="16"/>
              </w:rPr>
              <w:br/>
              <w:t>Appendix 30 (Articles 4 and 5)</w:t>
            </w:r>
          </w:p>
        </w:tc>
        <w:tc>
          <w:tcPr>
            <w:tcW w:w="715"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5AAB09D7" w14:textId="77777777" w:rsidR="002E0F93" w:rsidRPr="00384522" w:rsidRDefault="002E0F93" w:rsidP="00882805">
            <w:pPr>
              <w:spacing w:after="40"/>
              <w:jc w:val="center"/>
              <w:rPr>
                <w:b/>
                <w:bCs/>
                <w:sz w:val="16"/>
                <w:szCs w:val="16"/>
              </w:rPr>
            </w:pPr>
            <w:r w:rsidRPr="00384522">
              <w:rPr>
                <w:b/>
                <w:bCs/>
                <w:sz w:val="16"/>
                <w:szCs w:val="16"/>
              </w:rPr>
              <w:t xml:space="preserve">Notice for a satellite network </w:t>
            </w:r>
            <w:r w:rsidRPr="00384522">
              <w:rPr>
                <w:b/>
                <w:bCs/>
                <w:sz w:val="16"/>
                <w:szCs w:val="16"/>
              </w:rPr>
              <w:br/>
              <w:t xml:space="preserve">(feeder-link) under Appendix 30A </w:t>
            </w:r>
            <w:r w:rsidRPr="00384522">
              <w:rPr>
                <w:b/>
                <w:bCs/>
                <w:sz w:val="16"/>
                <w:szCs w:val="16"/>
              </w:rPr>
              <w:br/>
              <w:t>(Articles 4 and 5)</w:t>
            </w:r>
          </w:p>
        </w:tc>
        <w:tc>
          <w:tcPr>
            <w:tcW w:w="855" w:type="dxa"/>
            <w:tcBorders>
              <w:top w:val="single" w:sz="12" w:space="0" w:color="auto"/>
              <w:left w:val="nil"/>
              <w:bottom w:val="single" w:sz="12" w:space="0" w:color="auto"/>
              <w:right w:val="double" w:sz="6" w:space="0" w:color="auto"/>
            </w:tcBorders>
            <w:shd w:val="clear" w:color="auto" w:fill="auto"/>
            <w:textDirection w:val="btLr"/>
            <w:vAlign w:val="center"/>
            <w:hideMark/>
          </w:tcPr>
          <w:p w14:paraId="6EA5731D" w14:textId="77777777" w:rsidR="002E0F93" w:rsidRPr="00384522" w:rsidRDefault="002E0F93" w:rsidP="00882805">
            <w:pPr>
              <w:spacing w:after="40"/>
              <w:jc w:val="center"/>
              <w:rPr>
                <w:b/>
                <w:bCs/>
                <w:sz w:val="16"/>
                <w:szCs w:val="16"/>
              </w:rPr>
            </w:pPr>
            <w:r w:rsidRPr="00384522">
              <w:rPr>
                <w:b/>
                <w:bCs/>
                <w:sz w:val="16"/>
                <w:szCs w:val="16"/>
              </w:rPr>
              <w:t>Notice for a satellite network in the fixed-</w:t>
            </w:r>
            <w:r w:rsidRPr="00384522">
              <w:rPr>
                <w:b/>
                <w:bCs/>
                <w:sz w:val="16"/>
                <w:szCs w:val="16"/>
              </w:rPr>
              <w:br/>
              <w:t xml:space="preserve">satellite service under Appendix 30B </w:t>
            </w:r>
            <w:r w:rsidRPr="00384522">
              <w:rPr>
                <w:b/>
                <w:bCs/>
                <w:sz w:val="16"/>
                <w:szCs w:val="16"/>
              </w:rPr>
              <w:br/>
              <w:t>(Articles 6 and 8)</w:t>
            </w:r>
          </w:p>
        </w:tc>
        <w:tc>
          <w:tcPr>
            <w:tcW w:w="1324" w:type="dxa"/>
            <w:tcBorders>
              <w:top w:val="single" w:sz="12" w:space="0" w:color="auto"/>
              <w:left w:val="nil"/>
              <w:bottom w:val="single" w:sz="12" w:space="0" w:color="auto"/>
              <w:right w:val="nil"/>
            </w:tcBorders>
            <w:shd w:val="clear" w:color="000000" w:fill="auto"/>
            <w:textDirection w:val="btLr"/>
            <w:vAlign w:val="center"/>
            <w:hideMark/>
          </w:tcPr>
          <w:p w14:paraId="5C3E22F5" w14:textId="77777777" w:rsidR="002E0F93" w:rsidRPr="00384522" w:rsidRDefault="002E0F93" w:rsidP="00882805">
            <w:pPr>
              <w:jc w:val="center"/>
              <w:rPr>
                <w:b/>
                <w:bCs/>
                <w:sz w:val="16"/>
                <w:szCs w:val="16"/>
              </w:rPr>
            </w:pPr>
            <w:r w:rsidRPr="00384522">
              <w:rPr>
                <w:b/>
                <w:bCs/>
                <w:sz w:val="16"/>
                <w:szCs w:val="16"/>
              </w:rPr>
              <w:t>Items in Appendix</w:t>
            </w:r>
          </w:p>
        </w:tc>
        <w:tc>
          <w:tcPr>
            <w:tcW w:w="595" w:type="dxa"/>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14:paraId="56D001EB" w14:textId="77777777" w:rsidR="002E0F93" w:rsidRPr="00384522" w:rsidRDefault="002E0F93" w:rsidP="00882805">
            <w:pPr>
              <w:jc w:val="center"/>
              <w:rPr>
                <w:b/>
                <w:bCs/>
                <w:sz w:val="16"/>
                <w:szCs w:val="16"/>
              </w:rPr>
            </w:pPr>
            <w:r w:rsidRPr="00384522">
              <w:rPr>
                <w:b/>
                <w:bCs/>
                <w:sz w:val="16"/>
                <w:szCs w:val="16"/>
              </w:rPr>
              <w:t>Radio astronomy</w:t>
            </w:r>
          </w:p>
        </w:tc>
      </w:tr>
      <w:tr w:rsidR="002E0F93" w:rsidRPr="00C94A22" w14:paraId="6C2A050E" w14:textId="77777777" w:rsidTr="00882805">
        <w:trPr>
          <w:cantSplit/>
        </w:trPr>
        <w:tc>
          <w:tcPr>
            <w:tcW w:w="1149" w:type="dxa"/>
            <w:tcBorders>
              <w:top w:val="single" w:sz="4" w:space="0" w:color="auto"/>
              <w:left w:val="single" w:sz="12" w:space="0" w:color="auto"/>
              <w:bottom w:val="single" w:sz="4" w:space="0" w:color="auto"/>
              <w:right w:val="double" w:sz="6" w:space="0" w:color="auto"/>
            </w:tcBorders>
            <w:shd w:val="clear" w:color="000000" w:fill="auto"/>
            <w:hideMark/>
          </w:tcPr>
          <w:p w14:paraId="1B54CECB" w14:textId="77777777" w:rsidR="002E0F93" w:rsidRPr="00384522" w:rsidRDefault="002E0F93" w:rsidP="00882805">
            <w:pPr>
              <w:keepNext/>
              <w:spacing w:before="40" w:after="40"/>
              <w:rPr>
                <w:sz w:val="18"/>
                <w:szCs w:val="18"/>
                <w:lang w:eastAsia="zh-CN"/>
              </w:rPr>
            </w:pPr>
            <w:r w:rsidRPr="00384522">
              <w:rPr>
                <w:sz w:val="18"/>
                <w:szCs w:val="18"/>
                <w:lang w:eastAsia="zh-CN"/>
              </w:rPr>
              <w:t>A.4.b</w:t>
            </w:r>
          </w:p>
        </w:tc>
        <w:tc>
          <w:tcPr>
            <w:tcW w:w="3426" w:type="dxa"/>
            <w:tcBorders>
              <w:top w:val="single" w:sz="4" w:space="0" w:color="auto"/>
              <w:left w:val="nil"/>
              <w:bottom w:val="single" w:sz="4" w:space="0" w:color="auto"/>
              <w:right w:val="double" w:sz="4" w:space="0" w:color="auto"/>
            </w:tcBorders>
            <w:shd w:val="clear" w:color="auto" w:fill="auto"/>
            <w:hideMark/>
          </w:tcPr>
          <w:p w14:paraId="1F8E1046" w14:textId="77777777" w:rsidR="002E0F93" w:rsidRPr="00384522" w:rsidRDefault="002E0F93" w:rsidP="00882805">
            <w:pPr>
              <w:keepNext/>
              <w:spacing w:before="40" w:after="40"/>
              <w:rPr>
                <w:b/>
                <w:bCs/>
                <w:sz w:val="18"/>
                <w:szCs w:val="18"/>
              </w:rPr>
            </w:pPr>
            <w:r w:rsidRPr="00384522">
              <w:rPr>
                <w:b/>
                <w:bCs/>
                <w:sz w:val="18"/>
                <w:szCs w:val="18"/>
              </w:rPr>
              <w:t>For space station(s) onboard non-geostationary satellite(s):</w:t>
            </w:r>
          </w:p>
        </w:tc>
        <w:tc>
          <w:tcPr>
            <w:tcW w:w="780" w:type="dxa"/>
            <w:tcBorders>
              <w:top w:val="single" w:sz="4" w:space="0" w:color="auto"/>
              <w:left w:val="double" w:sz="4" w:space="0" w:color="auto"/>
              <w:bottom w:val="single" w:sz="4" w:space="0" w:color="auto"/>
              <w:right w:val="single" w:sz="4" w:space="0" w:color="auto"/>
            </w:tcBorders>
            <w:shd w:val="clear" w:color="auto" w:fill="auto"/>
            <w:vAlign w:val="center"/>
            <w:hideMark/>
          </w:tcPr>
          <w:p w14:paraId="28130EB2"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885" w:type="dxa"/>
            <w:tcBorders>
              <w:top w:val="single" w:sz="4" w:space="0" w:color="auto"/>
              <w:left w:val="nil"/>
              <w:bottom w:val="single" w:sz="4" w:space="0" w:color="auto"/>
              <w:right w:val="single" w:sz="4" w:space="0" w:color="auto"/>
            </w:tcBorders>
            <w:shd w:val="clear" w:color="auto" w:fill="auto"/>
            <w:vAlign w:val="center"/>
            <w:hideMark/>
          </w:tcPr>
          <w:p w14:paraId="7E277E27"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937" w:type="dxa"/>
            <w:tcBorders>
              <w:top w:val="single" w:sz="4" w:space="0" w:color="auto"/>
              <w:left w:val="nil"/>
              <w:bottom w:val="single" w:sz="4" w:space="0" w:color="auto"/>
              <w:right w:val="single" w:sz="4" w:space="0" w:color="auto"/>
            </w:tcBorders>
            <w:shd w:val="clear" w:color="auto" w:fill="auto"/>
            <w:vAlign w:val="center"/>
            <w:hideMark/>
          </w:tcPr>
          <w:p w14:paraId="4C1FA6E9"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14:paraId="75532583"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667" w:type="dxa"/>
            <w:tcBorders>
              <w:top w:val="single" w:sz="4" w:space="0" w:color="auto"/>
              <w:left w:val="nil"/>
              <w:bottom w:val="single" w:sz="4" w:space="0" w:color="auto"/>
              <w:right w:val="single" w:sz="4" w:space="0" w:color="auto"/>
            </w:tcBorders>
            <w:shd w:val="clear" w:color="auto" w:fill="auto"/>
            <w:vAlign w:val="center"/>
            <w:hideMark/>
          </w:tcPr>
          <w:p w14:paraId="11D30FE0"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6914AC76"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14:paraId="59290B86"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715" w:type="dxa"/>
            <w:tcBorders>
              <w:top w:val="single" w:sz="4" w:space="0" w:color="auto"/>
              <w:left w:val="nil"/>
              <w:bottom w:val="single" w:sz="4" w:space="0" w:color="auto"/>
              <w:right w:val="single" w:sz="4" w:space="0" w:color="auto"/>
            </w:tcBorders>
            <w:shd w:val="clear" w:color="auto" w:fill="auto"/>
            <w:vAlign w:val="center"/>
            <w:hideMark/>
          </w:tcPr>
          <w:p w14:paraId="16ABF9A9"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855" w:type="dxa"/>
            <w:tcBorders>
              <w:top w:val="single" w:sz="4" w:space="0" w:color="auto"/>
              <w:left w:val="nil"/>
              <w:bottom w:val="single" w:sz="4" w:space="0" w:color="auto"/>
              <w:right w:val="double" w:sz="6" w:space="0" w:color="auto"/>
            </w:tcBorders>
            <w:shd w:val="clear" w:color="auto" w:fill="auto"/>
            <w:vAlign w:val="center"/>
            <w:hideMark/>
          </w:tcPr>
          <w:p w14:paraId="5E958409"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1324" w:type="dxa"/>
            <w:tcBorders>
              <w:top w:val="single" w:sz="4" w:space="0" w:color="auto"/>
              <w:left w:val="nil"/>
              <w:bottom w:val="single" w:sz="4" w:space="0" w:color="auto"/>
              <w:right w:val="double" w:sz="6" w:space="0" w:color="auto"/>
            </w:tcBorders>
            <w:shd w:val="clear" w:color="000000" w:fill="auto"/>
            <w:hideMark/>
          </w:tcPr>
          <w:p w14:paraId="28F73D97" w14:textId="77777777" w:rsidR="002E0F93" w:rsidRPr="00384522" w:rsidRDefault="002E0F93" w:rsidP="00882805">
            <w:pPr>
              <w:keepNext/>
              <w:spacing w:before="40" w:after="40"/>
              <w:rPr>
                <w:sz w:val="18"/>
                <w:szCs w:val="18"/>
                <w:lang w:eastAsia="zh-CN"/>
              </w:rPr>
            </w:pPr>
            <w:r w:rsidRPr="00384522">
              <w:rPr>
                <w:sz w:val="18"/>
                <w:szCs w:val="18"/>
                <w:lang w:eastAsia="zh-CN"/>
              </w:rPr>
              <w:t>A.4.b</w:t>
            </w:r>
          </w:p>
        </w:tc>
        <w:tc>
          <w:tcPr>
            <w:tcW w:w="595" w:type="dxa"/>
            <w:tcBorders>
              <w:top w:val="single" w:sz="4" w:space="0" w:color="auto"/>
              <w:left w:val="nil"/>
              <w:bottom w:val="single" w:sz="4" w:space="0" w:color="auto"/>
              <w:right w:val="single" w:sz="12" w:space="0" w:color="auto"/>
            </w:tcBorders>
            <w:shd w:val="clear" w:color="auto" w:fill="auto"/>
            <w:vAlign w:val="center"/>
            <w:hideMark/>
          </w:tcPr>
          <w:p w14:paraId="3002880C" w14:textId="77777777" w:rsidR="002E0F93" w:rsidRPr="00384522" w:rsidRDefault="002E0F93" w:rsidP="00882805">
            <w:pPr>
              <w:keepNext/>
              <w:spacing w:before="40" w:after="40"/>
              <w:jc w:val="center"/>
              <w:rPr>
                <w:b/>
                <w:bCs/>
                <w:sz w:val="18"/>
                <w:szCs w:val="18"/>
              </w:rPr>
            </w:pPr>
            <w:r w:rsidRPr="00384522">
              <w:rPr>
                <w:b/>
                <w:bCs/>
                <w:sz w:val="18"/>
                <w:szCs w:val="18"/>
              </w:rPr>
              <w:t> </w:t>
            </w:r>
          </w:p>
        </w:tc>
      </w:tr>
      <w:tr w:rsidR="002E0F93" w:rsidRPr="00C94A22" w14:paraId="6E811FC8" w14:textId="77777777" w:rsidTr="00882805">
        <w:trPr>
          <w:cantSplit/>
        </w:trPr>
        <w:tc>
          <w:tcPr>
            <w:tcW w:w="1149" w:type="dxa"/>
            <w:tcBorders>
              <w:top w:val="nil"/>
              <w:left w:val="single" w:sz="12" w:space="0" w:color="auto"/>
              <w:bottom w:val="single" w:sz="4" w:space="0" w:color="auto"/>
              <w:right w:val="double" w:sz="6" w:space="0" w:color="auto"/>
            </w:tcBorders>
            <w:shd w:val="clear" w:color="000000" w:fill="auto"/>
            <w:hideMark/>
          </w:tcPr>
          <w:p w14:paraId="2310DBFB" w14:textId="77777777" w:rsidR="002E0F93" w:rsidRPr="00384522" w:rsidRDefault="002E0F93" w:rsidP="00882805">
            <w:pPr>
              <w:keepNext/>
              <w:spacing w:before="40" w:after="40"/>
              <w:rPr>
                <w:sz w:val="18"/>
                <w:szCs w:val="18"/>
                <w:lang w:eastAsia="zh-CN"/>
              </w:rPr>
            </w:pPr>
            <w:r w:rsidRPr="00384522">
              <w:rPr>
                <w:sz w:val="18"/>
                <w:szCs w:val="18"/>
                <w:lang w:eastAsia="zh-CN"/>
              </w:rPr>
              <w:t>A.</w:t>
            </w:r>
            <w:proofErr w:type="gramStart"/>
            <w:r w:rsidRPr="00384522">
              <w:rPr>
                <w:sz w:val="18"/>
                <w:szCs w:val="18"/>
                <w:lang w:eastAsia="zh-CN"/>
              </w:rPr>
              <w:t>4.b.</w:t>
            </w:r>
            <w:proofErr w:type="gramEnd"/>
            <w:r w:rsidRPr="00384522">
              <w:rPr>
                <w:sz w:val="18"/>
                <w:szCs w:val="18"/>
                <w:lang w:eastAsia="zh-CN"/>
              </w:rPr>
              <w:t>1</w:t>
            </w:r>
          </w:p>
        </w:tc>
        <w:tc>
          <w:tcPr>
            <w:tcW w:w="3426" w:type="dxa"/>
            <w:tcBorders>
              <w:top w:val="nil"/>
              <w:left w:val="nil"/>
              <w:bottom w:val="single" w:sz="4" w:space="0" w:color="auto"/>
              <w:right w:val="double" w:sz="4" w:space="0" w:color="auto"/>
            </w:tcBorders>
            <w:shd w:val="clear" w:color="auto" w:fill="auto"/>
            <w:hideMark/>
          </w:tcPr>
          <w:p w14:paraId="58D3E341" w14:textId="77777777" w:rsidR="002E0F93" w:rsidRPr="00F178C8" w:rsidRDefault="002E0F93" w:rsidP="00882805">
            <w:pPr>
              <w:keepNext/>
              <w:spacing w:before="40" w:after="40"/>
              <w:ind w:left="170"/>
              <w:rPr>
                <w:sz w:val="18"/>
                <w:szCs w:val="18"/>
              </w:rPr>
            </w:pPr>
            <w:r w:rsidRPr="00F178C8">
              <w:rPr>
                <w:sz w:val="18"/>
                <w:szCs w:val="18"/>
              </w:rPr>
              <w:t>the number of orbital planes</w:t>
            </w:r>
          </w:p>
        </w:tc>
        <w:tc>
          <w:tcPr>
            <w:tcW w:w="780" w:type="dxa"/>
            <w:tcBorders>
              <w:top w:val="nil"/>
              <w:left w:val="double" w:sz="4" w:space="0" w:color="auto"/>
              <w:bottom w:val="single" w:sz="4" w:space="0" w:color="auto"/>
              <w:right w:val="single" w:sz="4" w:space="0" w:color="auto"/>
            </w:tcBorders>
            <w:shd w:val="clear" w:color="auto" w:fill="auto"/>
            <w:vAlign w:val="center"/>
            <w:hideMark/>
          </w:tcPr>
          <w:p w14:paraId="53C221DC"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14:paraId="5999C851"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14:paraId="7BA6ABA1" w14:textId="77777777" w:rsidR="002E0F93" w:rsidRPr="00384522" w:rsidRDefault="002E0F93" w:rsidP="00882805">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14:paraId="44134862"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14:paraId="32CCAC0C" w14:textId="77777777" w:rsidR="002E0F93" w:rsidRPr="00384522" w:rsidRDefault="002E0F93" w:rsidP="00882805">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14:paraId="70F11708"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14:paraId="6C0D8377"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14:paraId="5D796C48"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14:paraId="163BF055"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14:paraId="147FAF1E" w14:textId="77777777" w:rsidR="002E0F93" w:rsidRPr="00384522" w:rsidRDefault="002E0F93" w:rsidP="00882805">
            <w:pPr>
              <w:keepNext/>
              <w:spacing w:before="40" w:after="40"/>
              <w:rPr>
                <w:sz w:val="18"/>
                <w:szCs w:val="18"/>
                <w:lang w:eastAsia="zh-CN"/>
              </w:rPr>
            </w:pPr>
            <w:r w:rsidRPr="00384522">
              <w:rPr>
                <w:sz w:val="18"/>
                <w:szCs w:val="18"/>
                <w:lang w:eastAsia="zh-CN"/>
              </w:rPr>
              <w:t>A.</w:t>
            </w:r>
            <w:proofErr w:type="gramStart"/>
            <w:r w:rsidRPr="00384522">
              <w:rPr>
                <w:sz w:val="18"/>
                <w:szCs w:val="18"/>
                <w:lang w:eastAsia="zh-CN"/>
              </w:rPr>
              <w:t>4.b.</w:t>
            </w:r>
            <w:proofErr w:type="gramEnd"/>
            <w:r w:rsidRPr="00384522">
              <w:rPr>
                <w:sz w:val="18"/>
                <w:szCs w:val="18"/>
                <w:lang w:eastAsia="zh-CN"/>
              </w:rPr>
              <w:t>1</w:t>
            </w:r>
          </w:p>
        </w:tc>
        <w:tc>
          <w:tcPr>
            <w:tcW w:w="595" w:type="dxa"/>
            <w:tcBorders>
              <w:top w:val="nil"/>
              <w:left w:val="nil"/>
              <w:bottom w:val="single" w:sz="4" w:space="0" w:color="auto"/>
              <w:right w:val="single" w:sz="12" w:space="0" w:color="auto"/>
            </w:tcBorders>
            <w:shd w:val="clear" w:color="auto" w:fill="auto"/>
            <w:vAlign w:val="center"/>
            <w:hideMark/>
          </w:tcPr>
          <w:p w14:paraId="016DDB42" w14:textId="77777777" w:rsidR="002E0F93" w:rsidRPr="00384522" w:rsidRDefault="002E0F93" w:rsidP="00882805">
            <w:pPr>
              <w:keepNext/>
              <w:spacing w:before="40" w:after="40"/>
              <w:jc w:val="center"/>
              <w:rPr>
                <w:b/>
                <w:bCs/>
                <w:sz w:val="18"/>
                <w:szCs w:val="18"/>
              </w:rPr>
            </w:pPr>
            <w:r w:rsidRPr="00384522">
              <w:rPr>
                <w:b/>
                <w:bCs/>
                <w:sz w:val="18"/>
                <w:szCs w:val="18"/>
              </w:rPr>
              <w:t> </w:t>
            </w:r>
          </w:p>
        </w:tc>
      </w:tr>
      <w:tr w:rsidR="002E0F93" w:rsidRPr="00C94A22" w14:paraId="25F2195F" w14:textId="77777777" w:rsidTr="00882805">
        <w:trPr>
          <w:cantSplit/>
        </w:trPr>
        <w:tc>
          <w:tcPr>
            <w:tcW w:w="1149" w:type="dxa"/>
            <w:tcBorders>
              <w:top w:val="nil"/>
              <w:left w:val="single" w:sz="12" w:space="0" w:color="auto"/>
              <w:bottom w:val="single" w:sz="4" w:space="0" w:color="auto"/>
              <w:right w:val="double" w:sz="6" w:space="0" w:color="auto"/>
            </w:tcBorders>
            <w:shd w:val="clear" w:color="000000" w:fill="auto"/>
          </w:tcPr>
          <w:p w14:paraId="6AAD2D52" w14:textId="77777777" w:rsidR="002E0F93" w:rsidRPr="00384522" w:rsidRDefault="002E0F93" w:rsidP="00882805">
            <w:pPr>
              <w:keepNext/>
              <w:spacing w:before="40" w:after="40"/>
              <w:jc w:val="both"/>
              <w:rPr>
                <w:sz w:val="18"/>
                <w:szCs w:val="18"/>
                <w:lang w:eastAsia="zh-CN"/>
              </w:rPr>
            </w:pPr>
            <w:ins w:id="31" w:author="Mitchell, Brandon" w:date="2018-08-29T11:05:00Z">
              <w:r w:rsidRPr="00384522">
                <w:rPr>
                  <w:sz w:val="18"/>
                  <w:szCs w:val="18"/>
                  <w:lang w:eastAsia="zh-CN"/>
                </w:rPr>
                <w:t>A.</w:t>
              </w:r>
              <w:proofErr w:type="gramStart"/>
              <w:r w:rsidRPr="00384522">
                <w:rPr>
                  <w:sz w:val="18"/>
                  <w:szCs w:val="18"/>
                  <w:lang w:eastAsia="zh-CN"/>
                </w:rPr>
                <w:t>4.b.1.a</w:t>
              </w:r>
            </w:ins>
            <w:proofErr w:type="gramEnd"/>
          </w:p>
        </w:tc>
        <w:tc>
          <w:tcPr>
            <w:tcW w:w="3426" w:type="dxa"/>
            <w:tcBorders>
              <w:top w:val="nil"/>
              <w:left w:val="nil"/>
              <w:bottom w:val="single" w:sz="4" w:space="0" w:color="auto"/>
              <w:right w:val="double" w:sz="4" w:space="0" w:color="auto"/>
            </w:tcBorders>
            <w:shd w:val="clear" w:color="auto" w:fill="auto"/>
          </w:tcPr>
          <w:p w14:paraId="10B09D4D" w14:textId="77777777" w:rsidR="002E0F93" w:rsidRPr="000357BF" w:rsidRDefault="002E0F93" w:rsidP="00882805">
            <w:pPr>
              <w:keepNext/>
              <w:spacing w:before="40" w:after="40"/>
              <w:ind w:left="170"/>
              <w:rPr>
                <w:ins w:id="32" w:author="Soto Romero, Alicia" w:date="2018-07-19T11:13:00Z"/>
                <w:sz w:val="18"/>
                <w:szCs w:val="18"/>
              </w:rPr>
            </w:pPr>
            <w:ins w:id="33" w:author="Soto Romero, Alicia" w:date="2018-07-19T11:13:00Z">
              <w:r w:rsidRPr="000357BF">
                <w:rPr>
                  <w:sz w:val="18"/>
                  <w:szCs w:val="18"/>
                </w:rPr>
                <w:t xml:space="preserve">Indicator of whether all the orbital planes identified under A.4.b.1 describe </w:t>
              </w:r>
            </w:ins>
            <w:ins w:id="34" w:author="Julie Zoller" w:date="2018-10-04T11:09:00Z">
              <w:r w:rsidRPr="00F16815">
                <w:rPr>
                  <w:sz w:val="18"/>
                  <w:szCs w:val="18"/>
                  <w:highlight w:val="yellow"/>
                  <w:rPrChange w:id="35" w:author="Julie Zoller" w:date="2018-10-04T11:09:00Z">
                    <w:rPr>
                      <w:sz w:val="18"/>
                      <w:szCs w:val="18"/>
                    </w:rPr>
                  </w:rPrChange>
                </w:rPr>
                <w:t>a)</w:t>
              </w:r>
              <w:r>
                <w:rPr>
                  <w:sz w:val="18"/>
                  <w:szCs w:val="18"/>
                </w:rPr>
                <w:t xml:space="preserve"> </w:t>
              </w:r>
            </w:ins>
            <w:ins w:id="36" w:author="Soto Romero, Alicia" w:date="2018-07-19T11:13:00Z">
              <w:r w:rsidRPr="000357BF">
                <w:rPr>
                  <w:sz w:val="18"/>
                  <w:szCs w:val="18"/>
                </w:rPr>
                <w:t>a single configuration</w:t>
              </w:r>
            </w:ins>
            <w:ins w:id="37" w:author="Julie Zoller" w:date="2018-10-15T16:48:00Z">
              <w:r>
                <w:rPr>
                  <w:sz w:val="18"/>
                  <w:szCs w:val="18"/>
                </w:rPr>
                <w:t xml:space="preserve"> </w:t>
              </w:r>
              <w:r w:rsidRPr="00C25C04">
                <w:rPr>
                  <w:sz w:val="18"/>
                  <w:szCs w:val="18"/>
                  <w:highlight w:val="yellow"/>
                  <w:rPrChange w:id="38" w:author="Julie Zoller" w:date="2018-10-15T16:49:00Z">
                    <w:rPr>
                      <w:sz w:val="18"/>
                      <w:szCs w:val="18"/>
                    </w:rPr>
                  </w:rPrChange>
                </w:rPr>
                <w:t>where all frequency assignments</w:t>
              </w:r>
            </w:ins>
            <w:ins w:id="39" w:author="Julie Zoller" w:date="2018-10-15T16:49:00Z">
              <w:r w:rsidRPr="00C25C04">
                <w:rPr>
                  <w:sz w:val="18"/>
                  <w:szCs w:val="18"/>
                  <w:highlight w:val="yellow"/>
                  <w:rPrChange w:id="40" w:author="Julie Zoller" w:date="2018-10-15T16:49:00Z">
                    <w:rPr>
                      <w:sz w:val="18"/>
                      <w:szCs w:val="18"/>
                    </w:rPr>
                  </w:rPrChange>
                </w:rPr>
                <w:t xml:space="preserve"> </w:t>
              </w:r>
            </w:ins>
            <w:ins w:id="41" w:author="Soto Romero, Alicia" w:date="2018-07-19T11:13:00Z">
              <w:del w:id="42" w:author="Julie Zoller" w:date="2018-10-04T11:08:00Z">
                <w:r w:rsidRPr="00C25C04" w:rsidDel="00641D3C">
                  <w:rPr>
                    <w:sz w:val="18"/>
                    <w:szCs w:val="18"/>
                    <w:highlight w:val="yellow"/>
                    <w:rPrChange w:id="43" w:author="Julie Zoller" w:date="2018-10-15T16:49:00Z">
                      <w:rPr>
                        <w:sz w:val="18"/>
                        <w:szCs w:val="18"/>
                      </w:rPr>
                    </w:rPrChange>
                  </w:rPr>
                  <w:delText xml:space="preserve">, </w:delText>
                </w:r>
                <w:r w:rsidRPr="00641D3C" w:rsidDel="00641D3C">
                  <w:rPr>
                    <w:sz w:val="18"/>
                    <w:szCs w:val="18"/>
                    <w:highlight w:val="yellow"/>
                    <w:rPrChange w:id="44" w:author="Julie Zoller" w:date="2018-10-04T11:08:00Z">
                      <w:rPr>
                        <w:sz w:val="18"/>
                        <w:szCs w:val="18"/>
                      </w:rPr>
                    </w:rPrChange>
                  </w:rPr>
                  <w:delText xml:space="preserve">multiple configurations that </w:delText>
                </w:r>
              </w:del>
              <w:r w:rsidRPr="008E01BC">
                <w:rPr>
                  <w:sz w:val="18"/>
                  <w:szCs w:val="18"/>
                </w:rPr>
                <w:t>will operate simultaneously,</w:t>
              </w:r>
              <w:r w:rsidRPr="000357BF">
                <w:rPr>
                  <w:sz w:val="18"/>
                  <w:szCs w:val="18"/>
                </w:rPr>
                <w:t xml:space="preserve"> or </w:t>
              </w:r>
            </w:ins>
            <w:ins w:id="45" w:author="Julie Zoller" w:date="2018-10-04T11:09:00Z">
              <w:r w:rsidRPr="00F16815">
                <w:rPr>
                  <w:sz w:val="18"/>
                  <w:szCs w:val="18"/>
                  <w:highlight w:val="yellow"/>
                  <w:rPrChange w:id="46" w:author="Julie Zoller" w:date="2018-10-04T11:09:00Z">
                    <w:rPr>
                      <w:sz w:val="18"/>
                      <w:szCs w:val="18"/>
                    </w:rPr>
                  </w:rPrChange>
                </w:rPr>
                <w:t>b)</w:t>
              </w:r>
              <w:r>
                <w:rPr>
                  <w:sz w:val="18"/>
                  <w:szCs w:val="18"/>
                </w:rPr>
                <w:t xml:space="preserve"> </w:t>
              </w:r>
            </w:ins>
            <w:ins w:id="47" w:author="Soto Romero, Alicia" w:date="2018-07-19T11:13:00Z">
              <w:r w:rsidRPr="000357BF">
                <w:rPr>
                  <w:sz w:val="18"/>
                  <w:szCs w:val="18"/>
                </w:rPr>
                <w:t>multiple configurations that are mutually exclusive.</w:t>
              </w:r>
            </w:ins>
          </w:p>
          <w:p w14:paraId="628F45C6" w14:textId="77777777" w:rsidR="002E0F93" w:rsidRPr="00C94A22" w:rsidRDefault="002E0F93" w:rsidP="00882805">
            <w:pPr>
              <w:keepNext/>
              <w:spacing w:before="40" w:after="40"/>
              <w:ind w:left="170"/>
              <w:rPr>
                <w:sz w:val="18"/>
                <w:szCs w:val="18"/>
                <w:lang w:val="ru-RU"/>
              </w:rPr>
            </w:pPr>
            <w:ins w:id="48" w:author="Soto Romero, Alicia" w:date="2018-07-19T11:13:00Z">
              <w:r w:rsidRPr="000357BF">
                <w:rPr>
                  <w:sz w:val="18"/>
                  <w:szCs w:val="18"/>
                </w:rPr>
                <w:t>Required only for the advance publication information and coordination request of non-GSO satellite systems.</w:t>
              </w:r>
            </w:ins>
          </w:p>
        </w:tc>
        <w:tc>
          <w:tcPr>
            <w:tcW w:w="780" w:type="dxa"/>
            <w:tcBorders>
              <w:top w:val="nil"/>
              <w:left w:val="double" w:sz="4" w:space="0" w:color="auto"/>
              <w:bottom w:val="single" w:sz="4" w:space="0" w:color="auto"/>
              <w:right w:val="single" w:sz="4" w:space="0" w:color="auto"/>
            </w:tcBorders>
            <w:shd w:val="clear" w:color="auto" w:fill="auto"/>
            <w:vAlign w:val="center"/>
          </w:tcPr>
          <w:p w14:paraId="2D749C9D" w14:textId="77777777" w:rsidR="002E0F93" w:rsidRPr="00384522" w:rsidRDefault="002E0F93" w:rsidP="00882805">
            <w:pPr>
              <w:keepNext/>
              <w:spacing w:before="40" w:after="40"/>
              <w:jc w:val="center"/>
              <w:rPr>
                <w:b/>
                <w:bCs/>
                <w:sz w:val="18"/>
                <w:szCs w:val="18"/>
              </w:rPr>
            </w:pPr>
          </w:p>
        </w:tc>
        <w:tc>
          <w:tcPr>
            <w:tcW w:w="885" w:type="dxa"/>
            <w:tcBorders>
              <w:top w:val="nil"/>
              <w:left w:val="nil"/>
              <w:bottom w:val="single" w:sz="4" w:space="0" w:color="auto"/>
              <w:right w:val="single" w:sz="4" w:space="0" w:color="auto"/>
            </w:tcBorders>
            <w:shd w:val="clear" w:color="auto" w:fill="auto"/>
            <w:vAlign w:val="center"/>
          </w:tcPr>
          <w:p w14:paraId="6DA90B26" w14:textId="77777777" w:rsidR="002E0F93" w:rsidRPr="00384522" w:rsidRDefault="002E0F93" w:rsidP="00882805">
            <w:pPr>
              <w:keepNext/>
              <w:spacing w:before="40" w:after="40"/>
              <w:jc w:val="center"/>
              <w:rPr>
                <w:b/>
                <w:bCs/>
                <w:sz w:val="18"/>
                <w:szCs w:val="18"/>
              </w:rPr>
            </w:pPr>
          </w:p>
        </w:tc>
        <w:tc>
          <w:tcPr>
            <w:tcW w:w="937" w:type="dxa"/>
            <w:tcBorders>
              <w:top w:val="nil"/>
              <w:left w:val="nil"/>
              <w:bottom w:val="single" w:sz="4" w:space="0" w:color="auto"/>
              <w:right w:val="single" w:sz="4" w:space="0" w:color="auto"/>
            </w:tcBorders>
            <w:shd w:val="clear" w:color="auto" w:fill="auto"/>
            <w:vAlign w:val="center"/>
          </w:tcPr>
          <w:p w14:paraId="091DA206" w14:textId="77777777" w:rsidR="002E0F93" w:rsidRPr="00384522" w:rsidRDefault="002E0F93" w:rsidP="00882805">
            <w:pPr>
              <w:keepNext/>
              <w:spacing w:before="40" w:after="40"/>
              <w:jc w:val="center"/>
              <w:rPr>
                <w:b/>
                <w:bCs/>
                <w:sz w:val="18"/>
                <w:szCs w:val="18"/>
              </w:rPr>
            </w:pPr>
            <w:ins w:id="49" w:author="Mitchell, Brandon" w:date="2018-08-29T11:07:00Z">
              <w:r w:rsidRPr="00384522">
                <w:rPr>
                  <w:b/>
                  <w:bCs/>
                  <w:sz w:val="18"/>
                  <w:szCs w:val="18"/>
                </w:rPr>
                <w:t>X</w:t>
              </w:r>
            </w:ins>
          </w:p>
        </w:tc>
        <w:tc>
          <w:tcPr>
            <w:tcW w:w="1009" w:type="dxa"/>
            <w:tcBorders>
              <w:top w:val="nil"/>
              <w:left w:val="nil"/>
              <w:bottom w:val="single" w:sz="4" w:space="0" w:color="auto"/>
              <w:right w:val="single" w:sz="4" w:space="0" w:color="auto"/>
            </w:tcBorders>
            <w:shd w:val="clear" w:color="auto" w:fill="auto"/>
            <w:vAlign w:val="center"/>
          </w:tcPr>
          <w:p w14:paraId="50DD8556" w14:textId="77777777" w:rsidR="002E0F93" w:rsidRPr="00384522" w:rsidRDefault="002E0F93" w:rsidP="00882805">
            <w:pPr>
              <w:keepNext/>
              <w:spacing w:before="40" w:after="40"/>
              <w:jc w:val="center"/>
              <w:rPr>
                <w:b/>
                <w:bCs/>
                <w:sz w:val="18"/>
                <w:szCs w:val="18"/>
              </w:rPr>
            </w:pPr>
          </w:p>
        </w:tc>
        <w:tc>
          <w:tcPr>
            <w:tcW w:w="667" w:type="dxa"/>
            <w:tcBorders>
              <w:top w:val="nil"/>
              <w:left w:val="nil"/>
              <w:bottom w:val="single" w:sz="4" w:space="0" w:color="auto"/>
              <w:right w:val="single" w:sz="4" w:space="0" w:color="auto"/>
            </w:tcBorders>
            <w:shd w:val="clear" w:color="auto" w:fill="auto"/>
            <w:vAlign w:val="center"/>
          </w:tcPr>
          <w:p w14:paraId="5D51272E" w14:textId="77777777" w:rsidR="002E0F93" w:rsidRPr="00384522" w:rsidRDefault="002E0F93" w:rsidP="00882805">
            <w:pPr>
              <w:keepNext/>
              <w:spacing w:before="40" w:after="40"/>
              <w:jc w:val="center"/>
              <w:rPr>
                <w:b/>
                <w:bCs/>
                <w:sz w:val="18"/>
                <w:szCs w:val="18"/>
              </w:rPr>
            </w:pPr>
            <w:ins w:id="50" w:author="Mitchell, Brandon" w:date="2018-08-29T11:07:00Z">
              <w:del w:id="51" w:author="Julie Zoller" w:date="2018-10-03T11:03:00Z">
                <w:r w:rsidRPr="00FF3234" w:rsidDel="00FF3234">
                  <w:rPr>
                    <w:b/>
                    <w:bCs/>
                    <w:sz w:val="18"/>
                    <w:szCs w:val="18"/>
                    <w:highlight w:val="yellow"/>
                    <w:rPrChange w:id="52" w:author="Julie Zoller" w:date="2018-10-03T11:03:00Z">
                      <w:rPr>
                        <w:b/>
                        <w:bCs/>
                        <w:sz w:val="18"/>
                        <w:szCs w:val="18"/>
                      </w:rPr>
                    </w:rPrChange>
                  </w:rPr>
                  <w:delText>+</w:delText>
                </w:r>
              </w:del>
            </w:ins>
            <w:ins w:id="53" w:author="Julie Zoller" w:date="2018-10-03T11:03:00Z">
              <w:r w:rsidRPr="00FF3234">
                <w:rPr>
                  <w:b/>
                  <w:bCs/>
                  <w:sz w:val="18"/>
                  <w:szCs w:val="18"/>
                  <w:highlight w:val="yellow"/>
                  <w:rPrChange w:id="54" w:author="Julie Zoller" w:date="2018-10-03T11:03:00Z">
                    <w:rPr>
                      <w:b/>
                      <w:bCs/>
                      <w:sz w:val="18"/>
                      <w:szCs w:val="18"/>
                    </w:rPr>
                  </w:rPrChange>
                </w:rPr>
                <w:t>X</w:t>
              </w:r>
            </w:ins>
          </w:p>
        </w:tc>
        <w:tc>
          <w:tcPr>
            <w:tcW w:w="802" w:type="dxa"/>
            <w:tcBorders>
              <w:top w:val="nil"/>
              <w:left w:val="nil"/>
              <w:bottom w:val="single" w:sz="4" w:space="0" w:color="auto"/>
              <w:right w:val="single" w:sz="4" w:space="0" w:color="auto"/>
            </w:tcBorders>
            <w:shd w:val="clear" w:color="auto" w:fill="auto"/>
            <w:vAlign w:val="center"/>
          </w:tcPr>
          <w:p w14:paraId="0D5901FB" w14:textId="77777777" w:rsidR="002E0F93" w:rsidRPr="00384522" w:rsidRDefault="002E0F93" w:rsidP="00882805">
            <w:pPr>
              <w:keepNext/>
              <w:spacing w:before="40" w:after="40"/>
              <w:jc w:val="center"/>
              <w:rPr>
                <w:b/>
                <w:bCs/>
                <w:sz w:val="18"/>
                <w:szCs w:val="18"/>
              </w:rPr>
            </w:pPr>
          </w:p>
        </w:tc>
        <w:tc>
          <w:tcPr>
            <w:tcW w:w="873" w:type="dxa"/>
            <w:tcBorders>
              <w:top w:val="nil"/>
              <w:left w:val="nil"/>
              <w:bottom w:val="single" w:sz="4" w:space="0" w:color="auto"/>
              <w:right w:val="single" w:sz="4" w:space="0" w:color="auto"/>
            </w:tcBorders>
            <w:shd w:val="clear" w:color="auto" w:fill="auto"/>
            <w:vAlign w:val="center"/>
          </w:tcPr>
          <w:p w14:paraId="2AADADBC" w14:textId="77777777" w:rsidR="002E0F93" w:rsidRPr="00384522" w:rsidRDefault="002E0F93" w:rsidP="00882805">
            <w:pPr>
              <w:keepNext/>
              <w:spacing w:before="40" w:after="40"/>
              <w:jc w:val="center"/>
              <w:rPr>
                <w:b/>
                <w:bCs/>
                <w:sz w:val="18"/>
                <w:szCs w:val="18"/>
              </w:rPr>
            </w:pPr>
          </w:p>
        </w:tc>
        <w:tc>
          <w:tcPr>
            <w:tcW w:w="715" w:type="dxa"/>
            <w:tcBorders>
              <w:top w:val="nil"/>
              <w:left w:val="nil"/>
              <w:bottom w:val="single" w:sz="4" w:space="0" w:color="auto"/>
              <w:right w:val="single" w:sz="4" w:space="0" w:color="auto"/>
            </w:tcBorders>
            <w:shd w:val="clear" w:color="auto" w:fill="auto"/>
            <w:vAlign w:val="center"/>
          </w:tcPr>
          <w:p w14:paraId="63EEDDEF" w14:textId="77777777" w:rsidR="002E0F93" w:rsidRPr="00384522" w:rsidRDefault="002E0F93" w:rsidP="00882805">
            <w:pPr>
              <w:keepNext/>
              <w:spacing w:before="40" w:after="40"/>
              <w:jc w:val="center"/>
              <w:rPr>
                <w:b/>
                <w:bCs/>
                <w:sz w:val="18"/>
                <w:szCs w:val="18"/>
              </w:rPr>
            </w:pPr>
          </w:p>
        </w:tc>
        <w:tc>
          <w:tcPr>
            <w:tcW w:w="855" w:type="dxa"/>
            <w:tcBorders>
              <w:top w:val="nil"/>
              <w:left w:val="nil"/>
              <w:bottom w:val="single" w:sz="4" w:space="0" w:color="auto"/>
              <w:right w:val="double" w:sz="6" w:space="0" w:color="auto"/>
            </w:tcBorders>
            <w:shd w:val="clear" w:color="auto" w:fill="auto"/>
            <w:vAlign w:val="center"/>
          </w:tcPr>
          <w:p w14:paraId="5DC51574" w14:textId="77777777" w:rsidR="002E0F93" w:rsidRPr="00384522" w:rsidRDefault="002E0F93" w:rsidP="00882805">
            <w:pPr>
              <w:keepNext/>
              <w:spacing w:before="40" w:after="40"/>
              <w:jc w:val="center"/>
              <w:rPr>
                <w:b/>
                <w:bCs/>
                <w:sz w:val="18"/>
                <w:szCs w:val="18"/>
              </w:rPr>
            </w:pPr>
          </w:p>
        </w:tc>
        <w:tc>
          <w:tcPr>
            <w:tcW w:w="1324" w:type="dxa"/>
            <w:tcBorders>
              <w:top w:val="nil"/>
              <w:left w:val="nil"/>
              <w:bottom w:val="single" w:sz="4" w:space="0" w:color="auto"/>
              <w:right w:val="double" w:sz="6" w:space="0" w:color="auto"/>
            </w:tcBorders>
            <w:shd w:val="clear" w:color="000000" w:fill="auto"/>
          </w:tcPr>
          <w:p w14:paraId="6CD4F81A" w14:textId="77777777" w:rsidR="002E0F93" w:rsidRPr="00384522" w:rsidRDefault="002E0F93" w:rsidP="00882805">
            <w:pPr>
              <w:keepNext/>
              <w:spacing w:before="40" w:after="40"/>
              <w:rPr>
                <w:sz w:val="18"/>
                <w:szCs w:val="18"/>
                <w:lang w:eastAsia="zh-CN"/>
              </w:rPr>
            </w:pPr>
            <w:ins w:id="55" w:author="Mitchell, Brandon" w:date="2018-08-29T11:07:00Z">
              <w:r w:rsidRPr="00384522">
                <w:rPr>
                  <w:sz w:val="18"/>
                  <w:szCs w:val="18"/>
                  <w:lang w:eastAsia="zh-CN"/>
                </w:rPr>
                <w:t>A.</w:t>
              </w:r>
              <w:proofErr w:type="gramStart"/>
              <w:r w:rsidRPr="00384522">
                <w:rPr>
                  <w:sz w:val="18"/>
                  <w:szCs w:val="18"/>
                  <w:lang w:eastAsia="zh-CN"/>
                </w:rPr>
                <w:t>4.b.1.a</w:t>
              </w:r>
            </w:ins>
            <w:proofErr w:type="gramEnd"/>
          </w:p>
        </w:tc>
        <w:tc>
          <w:tcPr>
            <w:tcW w:w="595" w:type="dxa"/>
            <w:tcBorders>
              <w:top w:val="nil"/>
              <w:left w:val="nil"/>
              <w:bottom w:val="single" w:sz="4" w:space="0" w:color="auto"/>
              <w:right w:val="single" w:sz="12" w:space="0" w:color="auto"/>
            </w:tcBorders>
            <w:shd w:val="clear" w:color="auto" w:fill="auto"/>
            <w:vAlign w:val="center"/>
          </w:tcPr>
          <w:p w14:paraId="413EEC0A" w14:textId="77777777" w:rsidR="002E0F93" w:rsidRPr="00384522" w:rsidRDefault="002E0F93" w:rsidP="00882805">
            <w:pPr>
              <w:keepNext/>
              <w:spacing w:before="40" w:after="40"/>
              <w:jc w:val="center"/>
              <w:rPr>
                <w:b/>
                <w:bCs/>
                <w:sz w:val="18"/>
                <w:szCs w:val="18"/>
              </w:rPr>
            </w:pPr>
          </w:p>
        </w:tc>
      </w:tr>
      <w:tr w:rsidR="002E0F93" w:rsidRPr="00C94A22" w14:paraId="2F47DBF7" w14:textId="77777777" w:rsidTr="00882805">
        <w:trPr>
          <w:cantSplit/>
        </w:trPr>
        <w:tc>
          <w:tcPr>
            <w:tcW w:w="1149" w:type="dxa"/>
            <w:tcBorders>
              <w:top w:val="nil"/>
              <w:left w:val="single" w:sz="12" w:space="0" w:color="auto"/>
              <w:bottom w:val="single" w:sz="4" w:space="0" w:color="auto"/>
              <w:right w:val="double" w:sz="6" w:space="0" w:color="auto"/>
            </w:tcBorders>
            <w:shd w:val="clear" w:color="000000" w:fill="auto"/>
          </w:tcPr>
          <w:p w14:paraId="53C40DE7" w14:textId="77777777" w:rsidR="002E0F93" w:rsidRPr="00384522" w:rsidRDefault="002E0F93" w:rsidP="00882805">
            <w:pPr>
              <w:keepNext/>
              <w:spacing w:before="40" w:after="40"/>
              <w:rPr>
                <w:sz w:val="18"/>
                <w:szCs w:val="18"/>
                <w:lang w:eastAsia="zh-CN"/>
              </w:rPr>
            </w:pPr>
            <w:ins w:id="56" w:author="Mitchell, Brandon" w:date="2018-08-29T11:06:00Z">
              <w:r w:rsidRPr="00384522">
                <w:rPr>
                  <w:sz w:val="18"/>
                  <w:szCs w:val="18"/>
                  <w:lang w:eastAsia="zh-CN"/>
                </w:rPr>
                <w:t>A.</w:t>
              </w:r>
              <w:proofErr w:type="gramStart"/>
              <w:r w:rsidRPr="00384522">
                <w:rPr>
                  <w:sz w:val="18"/>
                  <w:szCs w:val="18"/>
                  <w:lang w:eastAsia="zh-CN"/>
                </w:rPr>
                <w:t>4.b.</w:t>
              </w:r>
              <w:proofErr w:type="gramEnd"/>
              <w:r w:rsidRPr="00384522">
                <w:rPr>
                  <w:sz w:val="18"/>
                  <w:szCs w:val="18"/>
                  <w:lang w:eastAsia="zh-CN"/>
                </w:rPr>
                <w:t>4.a.1</w:t>
              </w:r>
            </w:ins>
          </w:p>
        </w:tc>
        <w:tc>
          <w:tcPr>
            <w:tcW w:w="3426" w:type="dxa"/>
            <w:tcBorders>
              <w:top w:val="nil"/>
              <w:left w:val="nil"/>
              <w:bottom w:val="single" w:sz="4" w:space="0" w:color="auto"/>
              <w:right w:val="double" w:sz="4" w:space="0" w:color="auto"/>
            </w:tcBorders>
            <w:shd w:val="clear" w:color="auto" w:fill="auto"/>
          </w:tcPr>
          <w:p w14:paraId="23564032" w14:textId="77777777" w:rsidR="002E0F93" w:rsidRPr="000357BF" w:rsidRDefault="002E0F93" w:rsidP="00882805">
            <w:pPr>
              <w:keepNext/>
              <w:spacing w:before="40" w:after="40"/>
              <w:ind w:left="170"/>
              <w:rPr>
                <w:ins w:id="57" w:author="Soto Romero, Alicia" w:date="2018-07-19T11:13:00Z"/>
                <w:sz w:val="18"/>
                <w:szCs w:val="18"/>
              </w:rPr>
            </w:pPr>
            <w:ins w:id="58" w:author="Soto Romero, Alicia" w:date="2018-07-19T11:13:00Z">
              <w:r w:rsidRPr="000357BF">
                <w:rPr>
                  <w:sz w:val="18"/>
                  <w:szCs w:val="18"/>
                </w:rPr>
                <w:t xml:space="preserve">In case the orbital planes identified under A.4.b.1 describe multiple mutually exclusive configurations, identification of the </w:t>
              </w:r>
            </w:ins>
            <w:ins w:id="59" w:author="Julie Zoller" w:date="2018-10-04T11:28:00Z">
              <w:r w:rsidRPr="006B3F84">
                <w:rPr>
                  <w:sz w:val="18"/>
                  <w:szCs w:val="18"/>
                  <w:highlight w:val="yellow"/>
                  <w:rPrChange w:id="60" w:author="Julie Zoller" w:date="2018-10-04T11:31:00Z">
                    <w:rPr>
                      <w:sz w:val="18"/>
                      <w:szCs w:val="18"/>
                    </w:rPr>
                  </w:rPrChange>
                </w:rPr>
                <w:t>number of sub</w:t>
              </w:r>
            </w:ins>
            <w:ins w:id="61" w:author="Julie Zoller" w:date="2018-10-04T11:34:00Z">
              <w:r>
                <w:rPr>
                  <w:sz w:val="18"/>
                  <w:szCs w:val="18"/>
                  <w:highlight w:val="yellow"/>
                </w:rPr>
                <w:t>-</w:t>
              </w:r>
            </w:ins>
            <w:ins w:id="62" w:author="Julie Zoller" w:date="2018-10-04T11:28:00Z">
              <w:r w:rsidRPr="006B3F84">
                <w:rPr>
                  <w:sz w:val="18"/>
                  <w:szCs w:val="18"/>
                  <w:highlight w:val="yellow"/>
                  <w:rPrChange w:id="63" w:author="Julie Zoller" w:date="2018-10-04T11:31:00Z">
                    <w:rPr>
                      <w:sz w:val="18"/>
                      <w:szCs w:val="18"/>
                    </w:rPr>
                  </w:rPrChange>
                </w:rPr>
                <w:t xml:space="preserve">sets of </w:t>
              </w:r>
            </w:ins>
            <w:ins w:id="64" w:author="Julie Zoller" w:date="2018-10-04T11:29:00Z">
              <w:r w:rsidRPr="006B3F84">
                <w:rPr>
                  <w:sz w:val="18"/>
                  <w:szCs w:val="18"/>
                  <w:highlight w:val="yellow"/>
                  <w:rPrChange w:id="65" w:author="Julie Zoller" w:date="2018-10-04T11:31:00Z">
                    <w:rPr>
                      <w:sz w:val="18"/>
                      <w:szCs w:val="18"/>
                    </w:rPr>
                  </w:rPrChange>
                </w:rPr>
                <w:t>orbita</w:t>
              </w:r>
            </w:ins>
            <w:ins w:id="66" w:author="Julie Zoller" w:date="2018-10-04T11:28:00Z">
              <w:r w:rsidRPr="006B3F84">
                <w:rPr>
                  <w:sz w:val="18"/>
                  <w:szCs w:val="18"/>
                  <w:highlight w:val="yellow"/>
                  <w:rPrChange w:id="67" w:author="Julie Zoller" w:date="2018-10-04T11:31:00Z">
                    <w:rPr>
                      <w:sz w:val="18"/>
                      <w:szCs w:val="18"/>
                    </w:rPr>
                  </w:rPrChange>
                </w:rPr>
                <w:t xml:space="preserve">l characteristics </w:t>
              </w:r>
            </w:ins>
            <w:ins w:id="68" w:author="Julie Zoller" w:date="2018-10-04T11:29:00Z">
              <w:r w:rsidRPr="006B3F84">
                <w:rPr>
                  <w:sz w:val="18"/>
                  <w:szCs w:val="18"/>
                  <w:highlight w:val="yellow"/>
                  <w:rPrChange w:id="69" w:author="Julie Zoller" w:date="2018-10-04T11:31:00Z">
                    <w:rPr>
                      <w:sz w:val="18"/>
                      <w:szCs w:val="18"/>
                    </w:rPr>
                  </w:rPrChange>
                </w:rPr>
                <w:t>that are mutually exclusive and the</w:t>
              </w:r>
              <w:r>
                <w:rPr>
                  <w:sz w:val="18"/>
                  <w:szCs w:val="18"/>
                </w:rPr>
                <w:t xml:space="preserve"> </w:t>
              </w:r>
            </w:ins>
            <w:ins w:id="70" w:author="Soto Romero, Alicia" w:date="2018-07-19T11:13:00Z">
              <w:r w:rsidRPr="000357BF">
                <w:rPr>
                  <w:sz w:val="18"/>
                  <w:szCs w:val="18"/>
                </w:rPr>
                <w:t>orbital plane</w:t>
              </w:r>
            </w:ins>
            <w:ins w:id="71" w:author="Julie Zoller" w:date="2018-10-04T11:30:00Z">
              <w:r>
                <w:rPr>
                  <w:sz w:val="18"/>
                  <w:szCs w:val="18"/>
                </w:rPr>
                <w:t xml:space="preserve"> </w:t>
              </w:r>
              <w:r w:rsidRPr="006B3F84">
                <w:rPr>
                  <w:sz w:val="18"/>
                  <w:szCs w:val="18"/>
                  <w:highlight w:val="yellow"/>
                  <w:rPrChange w:id="72" w:author="Julie Zoller" w:date="2018-10-04T11:31:00Z">
                    <w:rPr>
                      <w:sz w:val="18"/>
                      <w:szCs w:val="18"/>
                    </w:rPr>
                  </w:rPrChange>
                </w:rPr>
                <w:t>id number</w:t>
              </w:r>
            </w:ins>
            <w:ins w:id="73" w:author="Soto Romero, Alicia" w:date="2018-07-19T11:13:00Z">
              <w:r w:rsidRPr="000357BF">
                <w:rPr>
                  <w:sz w:val="18"/>
                  <w:szCs w:val="18"/>
                </w:rPr>
                <w:t>s that are associated with each of the mutually exclusive configurations.</w:t>
              </w:r>
            </w:ins>
          </w:p>
          <w:p w14:paraId="3EE97982" w14:textId="77777777" w:rsidR="002E0F93" w:rsidRPr="00C94A22" w:rsidRDefault="002E0F93" w:rsidP="00882805">
            <w:pPr>
              <w:keepNext/>
              <w:spacing w:before="40" w:after="40"/>
              <w:ind w:left="170"/>
              <w:rPr>
                <w:sz w:val="18"/>
                <w:szCs w:val="18"/>
                <w:lang w:val="ru-RU"/>
              </w:rPr>
            </w:pPr>
            <w:ins w:id="74" w:author="Soto Romero, Alicia" w:date="2018-07-19T11:13:00Z">
              <w:r w:rsidRPr="000357BF">
                <w:rPr>
                  <w:sz w:val="18"/>
                  <w:szCs w:val="18"/>
                </w:rPr>
                <w:t xml:space="preserve">Required </w:t>
              </w:r>
              <w:del w:id="75" w:author="Julie Zoller" w:date="2018-10-04T11:12:00Z">
                <w:r w:rsidRPr="000960B0" w:rsidDel="000960B0">
                  <w:rPr>
                    <w:sz w:val="18"/>
                    <w:szCs w:val="18"/>
                    <w:highlight w:val="yellow"/>
                    <w:rPrChange w:id="76" w:author="Julie Zoller" w:date="2018-10-04T11:13:00Z">
                      <w:rPr>
                        <w:sz w:val="18"/>
                        <w:szCs w:val="18"/>
                      </w:rPr>
                    </w:rPrChange>
                  </w:rPr>
                  <w:delText>in</w:delText>
                </w:r>
              </w:del>
            </w:ins>
            <w:ins w:id="77" w:author="Julie Zoller" w:date="2018-10-04T11:12:00Z">
              <w:r w:rsidRPr="000960B0">
                <w:rPr>
                  <w:sz w:val="18"/>
                  <w:szCs w:val="18"/>
                  <w:highlight w:val="yellow"/>
                  <w:rPrChange w:id="78" w:author="Julie Zoller" w:date="2018-10-04T11:13:00Z">
                    <w:rPr>
                      <w:sz w:val="18"/>
                      <w:szCs w:val="18"/>
                    </w:rPr>
                  </w:rPrChange>
                </w:rPr>
                <w:t>only f</w:t>
              </w:r>
            </w:ins>
            <w:ins w:id="79" w:author="Julie Zoller" w:date="2018-10-04T11:13:00Z">
              <w:r w:rsidRPr="000960B0">
                <w:rPr>
                  <w:sz w:val="18"/>
                  <w:szCs w:val="18"/>
                  <w:highlight w:val="yellow"/>
                  <w:rPrChange w:id="80" w:author="Julie Zoller" w:date="2018-10-04T11:13:00Z">
                    <w:rPr>
                      <w:sz w:val="18"/>
                      <w:szCs w:val="18"/>
                    </w:rPr>
                  </w:rPrChange>
                </w:rPr>
                <w:t>or</w:t>
              </w:r>
            </w:ins>
            <w:ins w:id="81" w:author="Soto Romero, Alicia" w:date="2018-07-19T11:13:00Z">
              <w:r w:rsidRPr="000357BF">
                <w:rPr>
                  <w:sz w:val="18"/>
                  <w:szCs w:val="18"/>
                </w:rPr>
                <w:t xml:space="preserve"> the advance publication information and coordination request for non-GSO satellite systems.</w:t>
              </w:r>
            </w:ins>
          </w:p>
        </w:tc>
        <w:tc>
          <w:tcPr>
            <w:tcW w:w="780" w:type="dxa"/>
            <w:tcBorders>
              <w:top w:val="nil"/>
              <w:left w:val="double" w:sz="4" w:space="0" w:color="auto"/>
              <w:bottom w:val="single" w:sz="4" w:space="0" w:color="auto"/>
              <w:right w:val="single" w:sz="4" w:space="0" w:color="auto"/>
            </w:tcBorders>
            <w:shd w:val="clear" w:color="auto" w:fill="auto"/>
            <w:vAlign w:val="center"/>
          </w:tcPr>
          <w:p w14:paraId="1DE744AC" w14:textId="77777777" w:rsidR="002E0F93" w:rsidRPr="00384522" w:rsidRDefault="002E0F93" w:rsidP="00882805">
            <w:pPr>
              <w:keepNext/>
              <w:spacing w:before="40" w:after="40"/>
              <w:jc w:val="center"/>
              <w:rPr>
                <w:b/>
                <w:bCs/>
                <w:sz w:val="18"/>
                <w:szCs w:val="18"/>
              </w:rPr>
            </w:pPr>
          </w:p>
        </w:tc>
        <w:tc>
          <w:tcPr>
            <w:tcW w:w="885" w:type="dxa"/>
            <w:tcBorders>
              <w:top w:val="nil"/>
              <w:left w:val="nil"/>
              <w:bottom w:val="single" w:sz="4" w:space="0" w:color="auto"/>
              <w:right w:val="single" w:sz="4" w:space="0" w:color="auto"/>
            </w:tcBorders>
            <w:shd w:val="clear" w:color="auto" w:fill="auto"/>
            <w:vAlign w:val="center"/>
          </w:tcPr>
          <w:p w14:paraId="4C424929" w14:textId="77777777" w:rsidR="002E0F93" w:rsidRPr="00384522" w:rsidRDefault="002E0F93" w:rsidP="00882805">
            <w:pPr>
              <w:keepNext/>
              <w:spacing w:before="40" w:after="40"/>
              <w:jc w:val="center"/>
              <w:rPr>
                <w:b/>
                <w:bCs/>
                <w:sz w:val="18"/>
                <w:szCs w:val="18"/>
              </w:rPr>
            </w:pPr>
          </w:p>
        </w:tc>
        <w:tc>
          <w:tcPr>
            <w:tcW w:w="937" w:type="dxa"/>
            <w:tcBorders>
              <w:top w:val="nil"/>
              <w:left w:val="nil"/>
              <w:bottom w:val="single" w:sz="4" w:space="0" w:color="auto"/>
              <w:right w:val="single" w:sz="4" w:space="0" w:color="auto"/>
            </w:tcBorders>
            <w:shd w:val="clear" w:color="auto" w:fill="auto"/>
            <w:vAlign w:val="center"/>
          </w:tcPr>
          <w:p w14:paraId="25FD7918" w14:textId="77777777" w:rsidR="002E0F93" w:rsidRPr="00384522" w:rsidRDefault="002E0F93" w:rsidP="00882805">
            <w:pPr>
              <w:keepNext/>
              <w:spacing w:before="40" w:after="40"/>
              <w:jc w:val="center"/>
              <w:rPr>
                <w:b/>
                <w:bCs/>
                <w:sz w:val="18"/>
                <w:szCs w:val="18"/>
              </w:rPr>
            </w:pPr>
            <w:ins w:id="82" w:author="Mitchell, Brandon" w:date="2018-08-29T11:07:00Z">
              <w:del w:id="83" w:author="Julie Zoller" w:date="2018-10-03T11:04:00Z">
                <w:r w:rsidRPr="00EF61D6" w:rsidDel="00EF61D6">
                  <w:rPr>
                    <w:b/>
                    <w:bCs/>
                    <w:sz w:val="18"/>
                    <w:szCs w:val="18"/>
                    <w:highlight w:val="yellow"/>
                    <w:rPrChange w:id="84" w:author="Julie Zoller" w:date="2018-10-03T11:04:00Z">
                      <w:rPr>
                        <w:b/>
                        <w:bCs/>
                        <w:sz w:val="18"/>
                        <w:szCs w:val="18"/>
                      </w:rPr>
                    </w:rPrChange>
                  </w:rPr>
                  <w:delText>X</w:delText>
                </w:r>
              </w:del>
            </w:ins>
            <w:ins w:id="85" w:author="Julie Zoller" w:date="2018-10-03T11:04:00Z">
              <w:r w:rsidRPr="00EF61D6">
                <w:rPr>
                  <w:b/>
                  <w:bCs/>
                  <w:sz w:val="18"/>
                  <w:szCs w:val="18"/>
                  <w:highlight w:val="yellow"/>
                  <w:rPrChange w:id="86" w:author="Julie Zoller" w:date="2018-10-03T11:04:00Z">
                    <w:rPr>
                      <w:b/>
                      <w:bCs/>
                      <w:sz w:val="18"/>
                      <w:szCs w:val="18"/>
                    </w:rPr>
                  </w:rPrChange>
                </w:rPr>
                <w:t>+</w:t>
              </w:r>
            </w:ins>
          </w:p>
        </w:tc>
        <w:tc>
          <w:tcPr>
            <w:tcW w:w="1009" w:type="dxa"/>
            <w:tcBorders>
              <w:top w:val="nil"/>
              <w:left w:val="nil"/>
              <w:bottom w:val="single" w:sz="4" w:space="0" w:color="auto"/>
              <w:right w:val="single" w:sz="4" w:space="0" w:color="auto"/>
            </w:tcBorders>
            <w:shd w:val="clear" w:color="auto" w:fill="auto"/>
            <w:vAlign w:val="center"/>
          </w:tcPr>
          <w:p w14:paraId="081B6756" w14:textId="77777777" w:rsidR="002E0F93" w:rsidRPr="00384522" w:rsidRDefault="002E0F93" w:rsidP="00882805">
            <w:pPr>
              <w:keepNext/>
              <w:spacing w:before="40" w:after="40"/>
              <w:jc w:val="center"/>
              <w:rPr>
                <w:b/>
                <w:bCs/>
                <w:sz w:val="18"/>
                <w:szCs w:val="18"/>
              </w:rPr>
            </w:pPr>
          </w:p>
        </w:tc>
        <w:tc>
          <w:tcPr>
            <w:tcW w:w="667" w:type="dxa"/>
            <w:tcBorders>
              <w:top w:val="nil"/>
              <w:left w:val="nil"/>
              <w:bottom w:val="single" w:sz="4" w:space="0" w:color="auto"/>
              <w:right w:val="single" w:sz="4" w:space="0" w:color="auto"/>
            </w:tcBorders>
            <w:shd w:val="clear" w:color="auto" w:fill="auto"/>
            <w:vAlign w:val="center"/>
          </w:tcPr>
          <w:p w14:paraId="1E580B03" w14:textId="77777777" w:rsidR="002E0F93" w:rsidRPr="00384522" w:rsidRDefault="002E0F93" w:rsidP="00882805">
            <w:pPr>
              <w:keepNext/>
              <w:spacing w:before="40" w:after="40"/>
              <w:jc w:val="center"/>
              <w:rPr>
                <w:b/>
                <w:bCs/>
                <w:sz w:val="18"/>
                <w:szCs w:val="18"/>
              </w:rPr>
            </w:pPr>
            <w:ins w:id="87" w:author="Mitchell, Brandon" w:date="2018-08-29T11:07:00Z">
              <w:r w:rsidRPr="00384522">
                <w:rPr>
                  <w:b/>
                  <w:bCs/>
                  <w:sz w:val="18"/>
                  <w:szCs w:val="18"/>
                </w:rPr>
                <w:t>+</w:t>
              </w:r>
            </w:ins>
          </w:p>
        </w:tc>
        <w:tc>
          <w:tcPr>
            <w:tcW w:w="802" w:type="dxa"/>
            <w:tcBorders>
              <w:top w:val="nil"/>
              <w:left w:val="nil"/>
              <w:bottom w:val="single" w:sz="4" w:space="0" w:color="auto"/>
              <w:right w:val="single" w:sz="4" w:space="0" w:color="auto"/>
            </w:tcBorders>
            <w:shd w:val="clear" w:color="auto" w:fill="auto"/>
            <w:vAlign w:val="center"/>
          </w:tcPr>
          <w:p w14:paraId="32AB317B" w14:textId="77777777" w:rsidR="002E0F93" w:rsidRPr="00384522" w:rsidRDefault="002E0F93" w:rsidP="00882805">
            <w:pPr>
              <w:keepNext/>
              <w:spacing w:before="40" w:after="40"/>
              <w:jc w:val="center"/>
              <w:rPr>
                <w:b/>
                <w:bCs/>
                <w:sz w:val="18"/>
                <w:szCs w:val="18"/>
              </w:rPr>
            </w:pPr>
          </w:p>
        </w:tc>
        <w:tc>
          <w:tcPr>
            <w:tcW w:w="873" w:type="dxa"/>
            <w:tcBorders>
              <w:top w:val="nil"/>
              <w:left w:val="nil"/>
              <w:bottom w:val="single" w:sz="4" w:space="0" w:color="auto"/>
              <w:right w:val="single" w:sz="4" w:space="0" w:color="auto"/>
            </w:tcBorders>
            <w:shd w:val="clear" w:color="auto" w:fill="auto"/>
            <w:vAlign w:val="center"/>
          </w:tcPr>
          <w:p w14:paraId="6C9608C8" w14:textId="77777777" w:rsidR="002E0F93" w:rsidRPr="00384522" w:rsidRDefault="002E0F93" w:rsidP="00882805">
            <w:pPr>
              <w:keepNext/>
              <w:spacing w:before="40" w:after="40"/>
              <w:jc w:val="center"/>
              <w:rPr>
                <w:b/>
                <w:bCs/>
                <w:sz w:val="18"/>
                <w:szCs w:val="18"/>
              </w:rPr>
            </w:pPr>
          </w:p>
        </w:tc>
        <w:tc>
          <w:tcPr>
            <w:tcW w:w="715" w:type="dxa"/>
            <w:tcBorders>
              <w:top w:val="nil"/>
              <w:left w:val="nil"/>
              <w:bottom w:val="single" w:sz="4" w:space="0" w:color="auto"/>
              <w:right w:val="single" w:sz="4" w:space="0" w:color="auto"/>
            </w:tcBorders>
            <w:shd w:val="clear" w:color="auto" w:fill="auto"/>
            <w:vAlign w:val="center"/>
          </w:tcPr>
          <w:p w14:paraId="52DBDD56" w14:textId="77777777" w:rsidR="002E0F93" w:rsidRPr="00384522" w:rsidRDefault="002E0F93" w:rsidP="00882805">
            <w:pPr>
              <w:keepNext/>
              <w:spacing w:before="40" w:after="40"/>
              <w:jc w:val="center"/>
              <w:rPr>
                <w:b/>
                <w:bCs/>
                <w:sz w:val="18"/>
                <w:szCs w:val="18"/>
              </w:rPr>
            </w:pPr>
          </w:p>
        </w:tc>
        <w:tc>
          <w:tcPr>
            <w:tcW w:w="855" w:type="dxa"/>
            <w:tcBorders>
              <w:top w:val="nil"/>
              <w:left w:val="nil"/>
              <w:bottom w:val="single" w:sz="4" w:space="0" w:color="auto"/>
              <w:right w:val="double" w:sz="6" w:space="0" w:color="auto"/>
            </w:tcBorders>
            <w:shd w:val="clear" w:color="auto" w:fill="auto"/>
            <w:vAlign w:val="center"/>
          </w:tcPr>
          <w:p w14:paraId="57C70FAC" w14:textId="77777777" w:rsidR="002E0F93" w:rsidRPr="00384522" w:rsidRDefault="002E0F93" w:rsidP="00882805">
            <w:pPr>
              <w:keepNext/>
              <w:spacing w:before="40" w:after="40"/>
              <w:jc w:val="center"/>
              <w:rPr>
                <w:b/>
                <w:bCs/>
                <w:sz w:val="18"/>
                <w:szCs w:val="18"/>
              </w:rPr>
            </w:pPr>
          </w:p>
        </w:tc>
        <w:tc>
          <w:tcPr>
            <w:tcW w:w="1324" w:type="dxa"/>
            <w:tcBorders>
              <w:top w:val="nil"/>
              <w:left w:val="nil"/>
              <w:bottom w:val="single" w:sz="4" w:space="0" w:color="auto"/>
              <w:right w:val="double" w:sz="6" w:space="0" w:color="auto"/>
            </w:tcBorders>
            <w:shd w:val="clear" w:color="000000" w:fill="auto"/>
          </w:tcPr>
          <w:p w14:paraId="0AB114C0" w14:textId="77777777" w:rsidR="002E0F93" w:rsidRPr="00384522" w:rsidRDefault="002E0F93" w:rsidP="00882805">
            <w:pPr>
              <w:keepNext/>
              <w:spacing w:before="40" w:after="40"/>
              <w:rPr>
                <w:sz w:val="18"/>
                <w:szCs w:val="18"/>
                <w:lang w:eastAsia="zh-CN"/>
              </w:rPr>
            </w:pPr>
            <w:ins w:id="88" w:author="Mitchell, Brandon" w:date="2018-08-29T11:07:00Z">
              <w:r w:rsidRPr="00384522">
                <w:rPr>
                  <w:sz w:val="18"/>
                  <w:szCs w:val="18"/>
                  <w:lang w:eastAsia="zh-CN"/>
                </w:rPr>
                <w:t>A.</w:t>
              </w:r>
              <w:proofErr w:type="gramStart"/>
              <w:r w:rsidRPr="00384522">
                <w:rPr>
                  <w:sz w:val="18"/>
                  <w:szCs w:val="18"/>
                  <w:lang w:eastAsia="zh-CN"/>
                </w:rPr>
                <w:t>4.b.</w:t>
              </w:r>
              <w:proofErr w:type="gramEnd"/>
              <w:r w:rsidRPr="00384522">
                <w:rPr>
                  <w:sz w:val="18"/>
                  <w:szCs w:val="18"/>
                  <w:lang w:eastAsia="zh-CN"/>
                </w:rPr>
                <w:t>4.a.1</w:t>
              </w:r>
            </w:ins>
          </w:p>
        </w:tc>
        <w:tc>
          <w:tcPr>
            <w:tcW w:w="595" w:type="dxa"/>
            <w:tcBorders>
              <w:top w:val="nil"/>
              <w:left w:val="nil"/>
              <w:bottom w:val="single" w:sz="4" w:space="0" w:color="auto"/>
              <w:right w:val="single" w:sz="12" w:space="0" w:color="auto"/>
            </w:tcBorders>
            <w:shd w:val="clear" w:color="auto" w:fill="auto"/>
            <w:vAlign w:val="center"/>
          </w:tcPr>
          <w:p w14:paraId="4675C65E" w14:textId="77777777" w:rsidR="002E0F93" w:rsidRPr="00384522" w:rsidRDefault="002E0F93" w:rsidP="00882805">
            <w:pPr>
              <w:keepNext/>
              <w:spacing w:before="40" w:after="40"/>
              <w:jc w:val="center"/>
              <w:rPr>
                <w:b/>
                <w:bCs/>
                <w:sz w:val="18"/>
                <w:szCs w:val="18"/>
              </w:rPr>
            </w:pPr>
          </w:p>
        </w:tc>
      </w:tr>
      <w:tr w:rsidR="002E0F93" w:rsidRPr="00C94A22" w14:paraId="17DB8F78" w14:textId="77777777" w:rsidTr="00882805">
        <w:trPr>
          <w:cantSplit/>
        </w:trPr>
        <w:tc>
          <w:tcPr>
            <w:tcW w:w="1149" w:type="dxa"/>
            <w:tcBorders>
              <w:top w:val="nil"/>
              <w:left w:val="single" w:sz="12" w:space="0" w:color="auto"/>
              <w:bottom w:val="single" w:sz="4" w:space="0" w:color="auto"/>
              <w:right w:val="double" w:sz="6" w:space="0" w:color="auto"/>
            </w:tcBorders>
            <w:shd w:val="clear" w:color="000000" w:fill="auto"/>
            <w:hideMark/>
          </w:tcPr>
          <w:p w14:paraId="72CE6812" w14:textId="77777777" w:rsidR="002E0F93" w:rsidRPr="00384522" w:rsidRDefault="002E0F93" w:rsidP="00882805">
            <w:pPr>
              <w:keepNext/>
              <w:spacing w:before="40" w:after="40"/>
              <w:rPr>
                <w:sz w:val="18"/>
                <w:szCs w:val="18"/>
                <w:lang w:eastAsia="zh-CN"/>
              </w:rPr>
            </w:pPr>
            <w:r w:rsidRPr="00384522">
              <w:rPr>
                <w:sz w:val="18"/>
                <w:szCs w:val="18"/>
                <w:lang w:eastAsia="zh-CN"/>
              </w:rPr>
              <w:t>A.</w:t>
            </w:r>
            <w:proofErr w:type="gramStart"/>
            <w:r w:rsidRPr="00384522">
              <w:rPr>
                <w:sz w:val="18"/>
                <w:szCs w:val="18"/>
                <w:lang w:eastAsia="zh-CN"/>
              </w:rPr>
              <w:t>4.b.</w:t>
            </w:r>
            <w:proofErr w:type="gramEnd"/>
            <w:r w:rsidRPr="00384522">
              <w:rPr>
                <w:sz w:val="18"/>
                <w:szCs w:val="18"/>
                <w:lang w:eastAsia="zh-CN"/>
              </w:rPr>
              <w:t>2</w:t>
            </w:r>
          </w:p>
        </w:tc>
        <w:tc>
          <w:tcPr>
            <w:tcW w:w="3426" w:type="dxa"/>
            <w:tcBorders>
              <w:top w:val="nil"/>
              <w:left w:val="nil"/>
              <w:bottom w:val="single" w:sz="4" w:space="0" w:color="auto"/>
              <w:right w:val="double" w:sz="4" w:space="0" w:color="auto"/>
            </w:tcBorders>
            <w:shd w:val="clear" w:color="auto" w:fill="auto"/>
            <w:hideMark/>
          </w:tcPr>
          <w:p w14:paraId="737B7678" w14:textId="77777777" w:rsidR="002E0F93" w:rsidRPr="00C94A22" w:rsidRDefault="002E0F93" w:rsidP="00882805">
            <w:pPr>
              <w:keepNext/>
              <w:spacing w:before="40" w:after="40"/>
              <w:ind w:left="170"/>
              <w:rPr>
                <w:sz w:val="18"/>
                <w:szCs w:val="18"/>
                <w:lang w:val="ru-RU"/>
              </w:rPr>
            </w:pPr>
            <w:r w:rsidRPr="00C94A22">
              <w:rPr>
                <w:sz w:val="18"/>
                <w:szCs w:val="18"/>
                <w:lang w:val="ru-RU"/>
              </w:rPr>
              <w:t>the reference body code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14:paraId="627CC437"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14:paraId="67805E1A" w14:textId="77777777" w:rsidR="002E0F93" w:rsidRPr="00384522" w:rsidRDefault="002E0F93" w:rsidP="00882805">
            <w:pPr>
              <w:keepNext/>
              <w:spacing w:before="40" w:after="40"/>
              <w:jc w:val="center"/>
              <w:rPr>
                <w:b/>
                <w:bCs/>
                <w:sz w:val="18"/>
                <w:szCs w:val="18"/>
              </w:rPr>
            </w:pPr>
            <w:r w:rsidRPr="00384522">
              <w:rPr>
                <w:b/>
                <w:bCs/>
                <w:sz w:val="18"/>
                <w:szCs w:val="18"/>
              </w:rPr>
              <w:t>X</w:t>
            </w:r>
          </w:p>
        </w:tc>
        <w:tc>
          <w:tcPr>
            <w:tcW w:w="937" w:type="dxa"/>
            <w:tcBorders>
              <w:top w:val="nil"/>
              <w:left w:val="nil"/>
              <w:bottom w:val="single" w:sz="4" w:space="0" w:color="auto"/>
              <w:right w:val="single" w:sz="4" w:space="0" w:color="auto"/>
            </w:tcBorders>
            <w:shd w:val="clear" w:color="auto" w:fill="auto"/>
            <w:vAlign w:val="center"/>
            <w:hideMark/>
          </w:tcPr>
          <w:p w14:paraId="42A6E968" w14:textId="77777777" w:rsidR="002E0F93" w:rsidRPr="00384522" w:rsidRDefault="002E0F93" w:rsidP="00882805">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14:paraId="18550C15"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14:paraId="11BD382E" w14:textId="77777777" w:rsidR="002E0F93" w:rsidRPr="00384522" w:rsidRDefault="002E0F93" w:rsidP="00882805">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14:paraId="2320F92E"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14:paraId="43042397"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14:paraId="10D63572"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14:paraId="04CD04E0"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14:paraId="4840AA2A" w14:textId="77777777" w:rsidR="002E0F93" w:rsidRPr="00384522" w:rsidRDefault="002E0F93" w:rsidP="00882805">
            <w:pPr>
              <w:keepNext/>
              <w:spacing w:before="40" w:after="40"/>
              <w:rPr>
                <w:sz w:val="18"/>
                <w:szCs w:val="18"/>
                <w:lang w:eastAsia="zh-CN"/>
              </w:rPr>
            </w:pPr>
            <w:r w:rsidRPr="00384522">
              <w:rPr>
                <w:sz w:val="18"/>
                <w:szCs w:val="18"/>
                <w:lang w:eastAsia="zh-CN"/>
              </w:rPr>
              <w:t>A.</w:t>
            </w:r>
            <w:proofErr w:type="gramStart"/>
            <w:r w:rsidRPr="00384522">
              <w:rPr>
                <w:sz w:val="18"/>
                <w:szCs w:val="18"/>
                <w:lang w:eastAsia="zh-CN"/>
              </w:rPr>
              <w:t>4.b.</w:t>
            </w:r>
            <w:proofErr w:type="gramEnd"/>
            <w:r w:rsidRPr="00384522">
              <w:rPr>
                <w:sz w:val="18"/>
                <w:szCs w:val="18"/>
                <w:lang w:eastAsia="zh-CN"/>
              </w:rPr>
              <w:t>2</w:t>
            </w:r>
          </w:p>
        </w:tc>
        <w:tc>
          <w:tcPr>
            <w:tcW w:w="595" w:type="dxa"/>
            <w:tcBorders>
              <w:top w:val="nil"/>
              <w:left w:val="nil"/>
              <w:bottom w:val="single" w:sz="4" w:space="0" w:color="auto"/>
              <w:right w:val="single" w:sz="12" w:space="0" w:color="auto"/>
            </w:tcBorders>
            <w:shd w:val="clear" w:color="auto" w:fill="auto"/>
            <w:vAlign w:val="center"/>
            <w:hideMark/>
          </w:tcPr>
          <w:p w14:paraId="73CCEE36" w14:textId="77777777" w:rsidR="002E0F93" w:rsidRPr="00384522" w:rsidRDefault="002E0F93" w:rsidP="00882805">
            <w:pPr>
              <w:keepNext/>
              <w:spacing w:before="40" w:after="40"/>
              <w:jc w:val="center"/>
              <w:rPr>
                <w:b/>
                <w:bCs/>
                <w:sz w:val="18"/>
                <w:szCs w:val="18"/>
              </w:rPr>
            </w:pPr>
            <w:r w:rsidRPr="00384522">
              <w:rPr>
                <w:b/>
                <w:bCs/>
                <w:sz w:val="18"/>
                <w:szCs w:val="18"/>
              </w:rPr>
              <w:t> </w:t>
            </w:r>
          </w:p>
        </w:tc>
      </w:tr>
      <w:tr w:rsidR="002E0F93" w:rsidRPr="00C94A22" w14:paraId="233445AD" w14:textId="77777777" w:rsidTr="00882805">
        <w:trPr>
          <w:cantSplit/>
        </w:trPr>
        <w:tc>
          <w:tcPr>
            <w:tcW w:w="1149" w:type="dxa"/>
            <w:tcBorders>
              <w:top w:val="nil"/>
              <w:left w:val="single" w:sz="12" w:space="0" w:color="auto"/>
              <w:bottom w:val="single" w:sz="4" w:space="0" w:color="auto"/>
              <w:right w:val="double" w:sz="6" w:space="0" w:color="auto"/>
            </w:tcBorders>
            <w:shd w:val="clear" w:color="auto" w:fill="auto"/>
            <w:hideMark/>
          </w:tcPr>
          <w:p w14:paraId="5D1BC030" w14:textId="77777777" w:rsidR="002E0F93" w:rsidRPr="00384522" w:rsidRDefault="002E0F93" w:rsidP="00882805">
            <w:pPr>
              <w:keepNext/>
              <w:spacing w:before="40" w:after="40"/>
              <w:rPr>
                <w:sz w:val="18"/>
                <w:szCs w:val="18"/>
                <w:lang w:eastAsia="zh-CN"/>
              </w:rPr>
            </w:pPr>
            <w:r w:rsidRPr="00384522">
              <w:rPr>
                <w:sz w:val="18"/>
                <w:szCs w:val="18"/>
                <w:lang w:eastAsia="zh-CN"/>
              </w:rPr>
              <w:t>A.</w:t>
            </w:r>
            <w:proofErr w:type="gramStart"/>
            <w:r w:rsidRPr="00384522">
              <w:rPr>
                <w:sz w:val="18"/>
                <w:szCs w:val="18"/>
                <w:lang w:eastAsia="zh-CN"/>
              </w:rPr>
              <w:t>4.b.</w:t>
            </w:r>
            <w:proofErr w:type="gramEnd"/>
            <w:r w:rsidRPr="00384522">
              <w:rPr>
                <w:sz w:val="18"/>
                <w:szCs w:val="18"/>
                <w:lang w:eastAsia="zh-CN"/>
              </w:rPr>
              <w:t>3</w:t>
            </w:r>
          </w:p>
        </w:tc>
        <w:tc>
          <w:tcPr>
            <w:tcW w:w="3426" w:type="dxa"/>
            <w:tcBorders>
              <w:top w:val="nil"/>
              <w:left w:val="nil"/>
              <w:bottom w:val="single" w:sz="4" w:space="0" w:color="auto"/>
              <w:right w:val="double" w:sz="4" w:space="0" w:color="auto"/>
            </w:tcBorders>
            <w:shd w:val="clear" w:color="auto" w:fill="auto"/>
            <w:hideMark/>
          </w:tcPr>
          <w:p w14:paraId="0CA8EA3A" w14:textId="77777777" w:rsidR="002E0F93" w:rsidRPr="00322E0B" w:rsidRDefault="002E0F93" w:rsidP="00882805">
            <w:pPr>
              <w:keepNext/>
              <w:spacing w:before="40" w:after="40"/>
              <w:ind w:left="170"/>
              <w:rPr>
                <w:b/>
                <w:bCs/>
                <w:sz w:val="18"/>
                <w:szCs w:val="18"/>
              </w:rPr>
            </w:pPr>
            <w:r w:rsidRPr="00322E0B">
              <w:rPr>
                <w:b/>
                <w:bCs/>
                <w:sz w:val="18"/>
                <w:szCs w:val="18"/>
              </w:rPr>
              <w:t>For space stations of a non-geostationary fixed-satellite service system operating in the band 3 400</w:t>
            </w:r>
            <w:r>
              <w:rPr>
                <w:b/>
                <w:bCs/>
                <w:sz w:val="18"/>
                <w:szCs w:val="18"/>
              </w:rPr>
              <w:noBreakHyphen/>
            </w:r>
            <w:r w:rsidRPr="00322E0B">
              <w:rPr>
                <w:b/>
                <w:bCs/>
                <w:sz w:val="18"/>
                <w:szCs w:val="18"/>
              </w:rPr>
              <w:t>4 200</w:t>
            </w:r>
            <w:r>
              <w:rPr>
                <w:b/>
                <w:bCs/>
                <w:sz w:val="18"/>
                <w:szCs w:val="18"/>
              </w:rPr>
              <w:t> MHz</w:t>
            </w:r>
            <w:r w:rsidRPr="00322E0B">
              <w:rPr>
                <w:b/>
                <w:bCs/>
                <w:sz w:val="18"/>
                <w:szCs w:val="18"/>
              </w:rPr>
              <w:t>:</w:t>
            </w:r>
          </w:p>
        </w:tc>
        <w:tc>
          <w:tcPr>
            <w:tcW w:w="780" w:type="dxa"/>
            <w:tcBorders>
              <w:top w:val="nil"/>
              <w:left w:val="double" w:sz="4" w:space="0" w:color="auto"/>
              <w:bottom w:val="single" w:sz="4" w:space="0" w:color="auto"/>
              <w:right w:val="single" w:sz="4" w:space="0" w:color="auto"/>
            </w:tcBorders>
            <w:shd w:val="clear" w:color="auto" w:fill="auto"/>
            <w:vAlign w:val="center"/>
            <w:hideMark/>
          </w:tcPr>
          <w:p w14:paraId="472E5F0E"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14:paraId="59016776"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14:paraId="25EB0FBB"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14:paraId="45C7480F"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14:paraId="09243A19"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802" w:type="dxa"/>
            <w:tcBorders>
              <w:top w:val="nil"/>
              <w:left w:val="nil"/>
              <w:bottom w:val="single" w:sz="4" w:space="0" w:color="auto"/>
              <w:right w:val="single" w:sz="4" w:space="0" w:color="auto"/>
            </w:tcBorders>
            <w:shd w:val="clear" w:color="auto" w:fill="auto"/>
            <w:vAlign w:val="center"/>
            <w:hideMark/>
          </w:tcPr>
          <w:p w14:paraId="4DD591F8"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14:paraId="154DBC7A"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14:paraId="62443E94"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14:paraId="6F219EB0" w14:textId="77777777" w:rsidR="002E0F93" w:rsidRPr="00384522" w:rsidRDefault="002E0F93" w:rsidP="00882805">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auto" w:fill="auto"/>
            <w:hideMark/>
          </w:tcPr>
          <w:p w14:paraId="77D1A77E" w14:textId="77777777" w:rsidR="002E0F93" w:rsidRPr="00384522" w:rsidRDefault="002E0F93" w:rsidP="00882805">
            <w:pPr>
              <w:keepNext/>
              <w:spacing w:before="40" w:after="40"/>
              <w:rPr>
                <w:sz w:val="18"/>
                <w:szCs w:val="18"/>
                <w:lang w:eastAsia="zh-CN"/>
              </w:rPr>
            </w:pPr>
            <w:r w:rsidRPr="00384522">
              <w:rPr>
                <w:sz w:val="18"/>
                <w:szCs w:val="18"/>
                <w:lang w:eastAsia="zh-CN"/>
              </w:rPr>
              <w:t>A.</w:t>
            </w:r>
            <w:proofErr w:type="gramStart"/>
            <w:r w:rsidRPr="00384522">
              <w:rPr>
                <w:sz w:val="18"/>
                <w:szCs w:val="18"/>
                <w:lang w:eastAsia="zh-CN"/>
              </w:rPr>
              <w:t>4.b.</w:t>
            </w:r>
            <w:proofErr w:type="gramEnd"/>
            <w:r w:rsidRPr="00384522">
              <w:rPr>
                <w:sz w:val="18"/>
                <w:szCs w:val="18"/>
                <w:lang w:eastAsia="zh-CN"/>
              </w:rPr>
              <w:t>3</w:t>
            </w:r>
          </w:p>
        </w:tc>
        <w:tc>
          <w:tcPr>
            <w:tcW w:w="595" w:type="dxa"/>
            <w:tcBorders>
              <w:top w:val="nil"/>
              <w:left w:val="nil"/>
              <w:bottom w:val="single" w:sz="4" w:space="0" w:color="auto"/>
              <w:right w:val="single" w:sz="12" w:space="0" w:color="auto"/>
            </w:tcBorders>
            <w:shd w:val="clear" w:color="auto" w:fill="auto"/>
            <w:vAlign w:val="center"/>
            <w:hideMark/>
          </w:tcPr>
          <w:p w14:paraId="411379CB" w14:textId="77777777" w:rsidR="002E0F93" w:rsidRPr="00384522" w:rsidRDefault="002E0F93" w:rsidP="00882805">
            <w:pPr>
              <w:keepNext/>
              <w:spacing w:before="40" w:after="40"/>
              <w:jc w:val="center"/>
              <w:rPr>
                <w:b/>
                <w:bCs/>
                <w:sz w:val="18"/>
                <w:szCs w:val="18"/>
              </w:rPr>
            </w:pPr>
            <w:r w:rsidRPr="00384522">
              <w:rPr>
                <w:b/>
                <w:bCs/>
                <w:sz w:val="18"/>
                <w:szCs w:val="18"/>
              </w:rPr>
              <w:t> </w:t>
            </w:r>
          </w:p>
        </w:tc>
      </w:tr>
    </w:tbl>
    <w:p w14:paraId="2761CB07" w14:textId="77777777" w:rsidR="002E0F93" w:rsidRPr="00765C21" w:rsidRDefault="002E0F93" w:rsidP="002E0F93">
      <w:pPr>
        <w:pStyle w:val="Reasons"/>
      </w:pPr>
      <w:r>
        <w:rPr>
          <w:b/>
        </w:rPr>
        <w:t>Reasons:</w:t>
      </w:r>
      <w:r>
        <w:tab/>
      </w:r>
      <w:r w:rsidRPr="00765C21">
        <w:t>Additional Appendix 4 data elements required to understand the relationship between the various orbital planes</w:t>
      </w:r>
    </w:p>
    <w:p w14:paraId="6DB68277" w14:textId="77777777" w:rsidR="002E0F93" w:rsidRDefault="002E0F93" w:rsidP="002E0F93">
      <w:pPr>
        <w:rPr>
          <w:b/>
        </w:rPr>
      </w:pPr>
    </w:p>
    <w:p w14:paraId="0DB7EE8B" w14:textId="77777777" w:rsidR="002E0F93" w:rsidRDefault="002E0F93" w:rsidP="002E0F93">
      <w:pPr>
        <w:rPr>
          <w:b/>
        </w:rPr>
      </w:pPr>
    </w:p>
    <w:p w14:paraId="6446FFC5" w14:textId="77777777" w:rsidR="002E0F93" w:rsidRDefault="002E0F93" w:rsidP="002E0F93">
      <w:pPr>
        <w:rPr>
          <w:b/>
        </w:rPr>
      </w:pPr>
    </w:p>
    <w:p w14:paraId="12CF0807" w14:textId="77777777" w:rsidR="002E0F93" w:rsidRDefault="002E0F93" w:rsidP="002E0F93"/>
    <w:p w14:paraId="3FA259ED" w14:textId="77777777" w:rsidR="00EE26A2" w:rsidRDefault="008C469D"/>
    <w:sectPr w:rsidR="00EE26A2" w:rsidSect="00E07605">
      <w:footerReference w:type="default" r:id="rId13"/>
      <w:pgSz w:w="12240" w:h="15840" w:code="1"/>
      <w:pgMar w:top="720" w:right="1440" w:bottom="720" w:left="1440" w:header="576" w:footer="57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F773EB" w14:textId="77777777" w:rsidR="002E0F93" w:rsidRDefault="002E0F93" w:rsidP="002E0F93">
      <w:r>
        <w:separator/>
      </w:r>
    </w:p>
  </w:endnote>
  <w:endnote w:type="continuationSeparator" w:id="0">
    <w:p w14:paraId="43C39956" w14:textId="77777777" w:rsidR="002E0F93" w:rsidRDefault="002E0F93" w:rsidP="002E0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D06D7" w14:textId="77777777" w:rsidR="004F2D68" w:rsidRDefault="002E0F93" w:rsidP="004E66A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76C3647" w14:textId="77777777" w:rsidR="004F2D68" w:rsidRDefault="008C46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B100F" w14:textId="77777777" w:rsidR="004F2D68" w:rsidRDefault="002E0F93" w:rsidP="004E66AE">
    <w:pPr>
      <w:pStyle w:val="Footer"/>
      <w:ind w:right="360"/>
      <w:jc w:val="right"/>
    </w:pPr>
    <w:r w:rsidRPr="00FF6C10">
      <w:rPr>
        <w:sz w:val="20"/>
        <w:szCs w:val="20"/>
      </w:rPr>
      <w:fldChar w:fldCharType="begin"/>
    </w:r>
    <w:r w:rsidRPr="00FF6C10">
      <w:rPr>
        <w:sz w:val="20"/>
        <w:szCs w:val="20"/>
      </w:rPr>
      <w:instrText xml:space="preserve"> PAGE   \* MERGEFORMAT </w:instrText>
    </w:r>
    <w:r w:rsidRPr="00FF6C10">
      <w:rPr>
        <w:sz w:val="20"/>
        <w:szCs w:val="20"/>
      </w:rPr>
      <w:fldChar w:fldCharType="separate"/>
    </w:r>
    <w:r>
      <w:rPr>
        <w:noProof/>
        <w:sz w:val="20"/>
        <w:szCs w:val="20"/>
      </w:rPr>
      <w:t>10</w:t>
    </w:r>
    <w:r w:rsidRPr="00FF6C10">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368782"/>
      <w:docPartObj>
        <w:docPartGallery w:val="Page Numbers (Bottom of Page)"/>
        <w:docPartUnique/>
      </w:docPartObj>
    </w:sdtPr>
    <w:sdtEndPr>
      <w:rPr>
        <w:noProof/>
      </w:rPr>
    </w:sdtEndPr>
    <w:sdtContent>
      <w:p w14:paraId="5B3FEA79" w14:textId="77777777" w:rsidR="000327F1" w:rsidRDefault="002E0F9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E12F9D3" w14:textId="77777777" w:rsidR="000327F1" w:rsidRDefault="008C469D">
    <w:pPr>
      <w:pStyle w:val="Footer"/>
    </w:pPr>
  </w:p>
  <w:p w14:paraId="7906F3A2" w14:textId="77777777" w:rsidR="00014873" w:rsidRDefault="008C469D"/>
  <w:p w14:paraId="1ABD81D8" w14:textId="77777777" w:rsidR="00014873" w:rsidRDefault="008C46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AE4064" w14:textId="77777777" w:rsidR="002E0F93" w:rsidRDefault="002E0F93" w:rsidP="002E0F93">
      <w:r>
        <w:separator/>
      </w:r>
    </w:p>
  </w:footnote>
  <w:footnote w:type="continuationSeparator" w:id="0">
    <w:p w14:paraId="20BA33BB" w14:textId="77777777" w:rsidR="002E0F93" w:rsidRDefault="002E0F93" w:rsidP="002E0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3B7C1" w14:textId="77777777" w:rsidR="004F2D68" w:rsidRPr="00921197" w:rsidRDefault="008C469D" w:rsidP="004E66AE">
    <w:pPr>
      <w:pStyle w:val="Header"/>
      <w:tabs>
        <w:tab w:val="right" w:pos="9720"/>
        <w:tab w:val="right" w:pos="12960"/>
      </w:tabs>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FDDC4" w14:textId="79FC7EB6" w:rsidR="002E0F93" w:rsidRDefault="002E0F93" w:rsidP="002E0F93">
    <w:pPr>
      <w:pStyle w:val="Header"/>
      <w:jc w:val="right"/>
    </w:pPr>
    <w:r>
      <w:t>IWG-4/5</w:t>
    </w:r>
    <w:r w:rsidR="008C469D">
      <w:t>1</w:t>
    </w:r>
    <w:r>
      <w:t xml:space="preserve"> (1 Nov 2018)</w:t>
    </w:r>
  </w:p>
  <w:p w14:paraId="42DB6F89" w14:textId="16A7E768" w:rsidR="002E0F93" w:rsidRDefault="002E0F93" w:rsidP="002E0F93">
    <w:pPr>
      <w:pStyle w:val="Header"/>
      <w:jc w:val="right"/>
    </w:pPr>
    <w:r>
      <w:t>Julie Zoller (Omnispace)</w:t>
    </w:r>
  </w:p>
  <w:p w14:paraId="6BE8C48E" w14:textId="77777777" w:rsidR="004F2D68" w:rsidRPr="00921197" w:rsidRDefault="008C469D" w:rsidP="004E66AE">
    <w:pPr>
      <w:pStyle w:val="Header"/>
      <w:tabs>
        <w:tab w:val="right" w:pos="12960"/>
      </w:tabs>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F93"/>
    <w:rsid w:val="002E0F93"/>
    <w:rsid w:val="00376EA4"/>
    <w:rsid w:val="008C469D"/>
    <w:rsid w:val="00E41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20E55"/>
  <w14:defaultImageDpi w14:val="32767"/>
  <w15:chartTrackingRefBased/>
  <w15:docId w15:val="{D4CF332E-DB02-014B-8136-525366907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E0F93"/>
    <w:rPr>
      <w:rFonts w:ascii="Times New Roman" w:eastAsia="Times New Roman" w:hAnsi="Times New Roman" w:cs="Times New Roman"/>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2E0F93"/>
    <w:pPr>
      <w:keepNext/>
      <w:tabs>
        <w:tab w:val="left" w:pos="360"/>
        <w:tab w:val="left" w:pos="900"/>
      </w:tabs>
      <w:outlineLvl w:val="0"/>
    </w:pPr>
    <w:rPr>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2E0F93"/>
    <w:rPr>
      <w:rFonts w:ascii="Times New Roman" w:eastAsia="Times New Roman" w:hAnsi="Times New Roman" w:cs="Times New Roman"/>
      <w:b/>
      <w:bCs/>
      <w:szCs w:val="20"/>
      <w:u w:val="single"/>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uiPriority w:val="99"/>
    <w:unhideWhenUsed/>
    <w:rsid w:val="002E0F93"/>
    <w:pPr>
      <w:tabs>
        <w:tab w:val="center" w:pos="4680"/>
        <w:tab w:val="right" w:pos="9360"/>
      </w:tabs>
    </w:p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basedOn w:val="DefaultParagraphFont"/>
    <w:link w:val="Header"/>
    <w:uiPriority w:val="99"/>
    <w:rsid w:val="002E0F93"/>
    <w:rPr>
      <w:rFonts w:ascii="Times New Roman" w:eastAsia="Times New Roman" w:hAnsi="Times New Roman" w:cs="Times New Roman"/>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unhideWhenUsed/>
    <w:rsid w:val="002E0F93"/>
    <w:pPr>
      <w:tabs>
        <w:tab w:val="center" w:pos="4680"/>
        <w:tab w:val="right" w:pos="9360"/>
      </w:tabs>
    </w:p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basedOn w:val="DefaultParagraphFont"/>
    <w:link w:val="Footer"/>
    <w:uiPriority w:val="99"/>
    <w:rsid w:val="002E0F93"/>
    <w:rPr>
      <w:rFonts w:ascii="Times New Roman" w:eastAsia="Times New Roman" w:hAnsi="Times New Roman" w:cs="Times New Roman"/>
    </w:rPr>
  </w:style>
  <w:style w:type="paragraph" w:styleId="BodyText">
    <w:name w:val="Body Text"/>
    <w:basedOn w:val="Normal"/>
    <w:link w:val="BodyTextChar"/>
    <w:qFormat/>
    <w:rsid w:val="002E0F93"/>
    <w:pPr>
      <w:tabs>
        <w:tab w:val="left" w:pos="360"/>
        <w:tab w:val="left" w:pos="900"/>
      </w:tabs>
    </w:pPr>
    <w:rPr>
      <w:i/>
      <w:iCs/>
      <w:szCs w:val="20"/>
      <w:lang w:val="x-none" w:eastAsia="x-none"/>
    </w:rPr>
  </w:style>
  <w:style w:type="character" w:customStyle="1" w:styleId="BodyTextChar">
    <w:name w:val="Body Text Char"/>
    <w:basedOn w:val="DefaultParagraphFont"/>
    <w:link w:val="BodyText"/>
    <w:rsid w:val="002E0F93"/>
    <w:rPr>
      <w:rFonts w:ascii="Times New Roman" w:eastAsia="Times New Roman" w:hAnsi="Times New Roman" w:cs="Times New Roman"/>
      <w:i/>
      <w:iCs/>
      <w:szCs w:val="20"/>
      <w:lang w:val="x-none" w:eastAsia="x-none"/>
    </w:rPr>
  </w:style>
  <w:style w:type="character" w:customStyle="1" w:styleId="href">
    <w:name w:val="href"/>
    <w:rsid w:val="002E0F93"/>
  </w:style>
  <w:style w:type="paragraph" w:customStyle="1" w:styleId="Tabletitle">
    <w:name w:val="Table_title"/>
    <w:basedOn w:val="Normal"/>
    <w:next w:val="Normal"/>
    <w:link w:val="TabletitleChar"/>
    <w:rsid w:val="002E0F93"/>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2E0F93"/>
    <w:rPr>
      <w:rFonts w:ascii="Times New Roman" w:eastAsia="Times New Roman" w:hAnsi="Times New Roman" w:cs="Times New Roman"/>
      <w:b/>
      <w:lang w:val="fr-FR"/>
    </w:rPr>
  </w:style>
  <w:style w:type="paragraph" w:customStyle="1" w:styleId="Proposal">
    <w:name w:val="Proposal"/>
    <w:basedOn w:val="Normal"/>
    <w:next w:val="Normal"/>
    <w:link w:val="ProposalChar"/>
    <w:rsid w:val="002E0F93"/>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rsid w:val="002E0F93"/>
    <w:rPr>
      <w:rFonts w:ascii="Times New Roman" w:eastAsia="Times New Roman" w:hAnsi="Times New Roman" w:cs="Times New Roman"/>
      <w:szCs w:val="20"/>
      <w:lang w:val="en-GB"/>
    </w:rPr>
  </w:style>
  <w:style w:type="paragraph" w:customStyle="1" w:styleId="TableNo">
    <w:name w:val="Table_No"/>
    <w:basedOn w:val="Normal"/>
    <w:next w:val="Tabletitle"/>
    <w:link w:val="TableNoChar"/>
    <w:rsid w:val="002E0F93"/>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x-none"/>
    </w:rPr>
  </w:style>
  <w:style w:type="character" w:customStyle="1" w:styleId="TableNoChar">
    <w:name w:val="Table_No Char"/>
    <w:link w:val="TableNo"/>
    <w:locked/>
    <w:rsid w:val="002E0F93"/>
    <w:rPr>
      <w:rFonts w:ascii="Times New Roman" w:eastAsia="Times New Roman" w:hAnsi="Times New Roman" w:cs="Times New Roman"/>
      <w:caps/>
      <w:sz w:val="20"/>
      <w:szCs w:val="20"/>
      <w:lang w:val="en-GB" w:eastAsia="x-none"/>
    </w:rPr>
  </w:style>
  <w:style w:type="character" w:styleId="PageNumber">
    <w:name w:val="page number"/>
    <w:rsid w:val="002E0F93"/>
  </w:style>
  <w:style w:type="paragraph" w:customStyle="1" w:styleId="AppendixNo">
    <w:name w:val="Appendix_No"/>
    <w:basedOn w:val="Normal"/>
    <w:next w:val="Appendixtitle"/>
    <w:link w:val="AppendixNoChar"/>
    <w:rsid w:val="002E0F93"/>
    <w:pPr>
      <w:keepNext/>
      <w:keepLines/>
      <w:tabs>
        <w:tab w:val="left" w:pos="1134"/>
        <w:tab w:val="left" w:pos="1871"/>
        <w:tab w:val="left" w:pos="2268"/>
      </w:tabs>
      <w:overflowPunct w:val="0"/>
      <w:autoSpaceDE w:val="0"/>
      <w:autoSpaceDN w:val="0"/>
      <w:adjustRightInd w:val="0"/>
      <w:spacing w:before="720"/>
      <w:jc w:val="center"/>
      <w:textAlignment w:val="baseline"/>
    </w:pPr>
    <w:rPr>
      <w:sz w:val="28"/>
      <w:szCs w:val="20"/>
      <w:lang w:val="fr-FR"/>
    </w:rPr>
  </w:style>
  <w:style w:type="paragraph" w:customStyle="1" w:styleId="Appendixtitle">
    <w:name w:val="Appendix_title"/>
    <w:basedOn w:val="Normal"/>
    <w:next w:val="Normal"/>
    <w:link w:val="AppendixtitleChar"/>
    <w:rsid w:val="002E0F93"/>
    <w:pPr>
      <w:keepNext/>
      <w:keepLines/>
      <w:overflowPunct w:val="0"/>
      <w:autoSpaceDE w:val="0"/>
      <w:autoSpaceDN w:val="0"/>
      <w:adjustRightInd w:val="0"/>
      <w:spacing w:before="160" w:after="80"/>
      <w:jc w:val="center"/>
      <w:textAlignment w:val="baseline"/>
    </w:pPr>
    <w:rPr>
      <w:b/>
      <w:noProof/>
      <w:sz w:val="28"/>
      <w:szCs w:val="20"/>
    </w:rPr>
  </w:style>
  <w:style w:type="character" w:customStyle="1" w:styleId="AppendixNoChar">
    <w:name w:val="Appendix_No Char"/>
    <w:link w:val="AppendixNo"/>
    <w:rsid w:val="002E0F93"/>
    <w:rPr>
      <w:rFonts w:ascii="Times New Roman" w:eastAsia="Times New Roman" w:hAnsi="Times New Roman" w:cs="Times New Roman"/>
      <w:sz w:val="28"/>
      <w:szCs w:val="20"/>
      <w:lang w:val="fr-FR"/>
    </w:rPr>
  </w:style>
  <w:style w:type="paragraph" w:customStyle="1" w:styleId="AnnexNo">
    <w:name w:val="Annex_No"/>
    <w:basedOn w:val="Normal"/>
    <w:next w:val="Normal"/>
    <w:rsid w:val="002E0F93"/>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Calibri"/>
      <w:caps/>
      <w:sz w:val="28"/>
      <w:szCs w:val="20"/>
      <w:lang w:val="en-GB" w:eastAsia="ko-KR"/>
    </w:rPr>
  </w:style>
  <w:style w:type="paragraph" w:customStyle="1" w:styleId="Annextitle">
    <w:name w:val="Annex_title"/>
    <w:basedOn w:val="Normal"/>
    <w:next w:val="Normal"/>
    <w:rsid w:val="002E0F93"/>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Calibri" w:hAnsi="Times New Roman Bold"/>
      <w:b/>
      <w:sz w:val="28"/>
      <w:szCs w:val="20"/>
      <w:lang w:val="en-GB"/>
    </w:rPr>
  </w:style>
  <w:style w:type="paragraph" w:customStyle="1" w:styleId="Reasons">
    <w:name w:val="Reasons"/>
    <w:basedOn w:val="Normal"/>
    <w:link w:val="ReasonsChar"/>
    <w:qFormat/>
    <w:rsid w:val="002E0F93"/>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AppendixtitleChar">
    <w:name w:val="Appendix_title Char"/>
    <w:link w:val="Appendixtitle"/>
    <w:rsid w:val="002E0F93"/>
    <w:rPr>
      <w:rFonts w:ascii="Times New Roman" w:eastAsia="Times New Roman" w:hAnsi="Times New Roman" w:cs="Times New Roman"/>
      <w:b/>
      <w:noProof/>
      <w:sz w:val="28"/>
      <w:szCs w:val="20"/>
    </w:rPr>
  </w:style>
  <w:style w:type="character" w:customStyle="1" w:styleId="ReasonsChar">
    <w:name w:val="Reasons Char"/>
    <w:link w:val="Reasons"/>
    <w:locked/>
    <w:rsid w:val="002E0F93"/>
    <w:rPr>
      <w:rFonts w:ascii="Times New Roman" w:eastAsia="Times New Roman" w:hAnsi="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1BF324F81564547BC4F6890E0F0BDB3" ma:contentTypeVersion="7" ma:contentTypeDescription="Create a new document." ma:contentTypeScope="" ma:versionID="e34bb3623784599f420dee54903d81f8">
  <xsd:schema xmlns:xsd="http://www.w3.org/2001/XMLSchema" xmlns:xs="http://www.w3.org/2001/XMLSchema" xmlns:p="http://schemas.microsoft.com/office/2006/metadata/properties" xmlns:ns2="9a9e4f5f-e621-47e3-8ae1-bef18c3883a4" xmlns:ns3="bdc244f3-54f7-45d4-a703-a952a7317573" targetNamespace="http://schemas.microsoft.com/office/2006/metadata/properties" ma:root="true" ma:fieldsID="16c896f32b21ef66af528115e26b699c" ns2:_="" ns3:_="">
    <xsd:import namespace="9a9e4f5f-e621-47e3-8ae1-bef18c3883a4"/>
    <xsd:import namespace="bdc244f3-54f7-45d4-a703-a952a73175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e4f5f-e621-47e3-8ae1-bef18c3883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c244f3-54f7-45d4-a703-a952a731757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97B498-D952-4CB8-B28C-FD60A9389077}">
  <ds:schemaRefs>
    <ds:schemaRef ds:uri="http://schemas.microsoft.com/sharepoint/v3/contenttype/forms"/>
  </ds:schemaRefs>
</ds:datastoreItem>
</file>

<file path=customXml/itemProps2.xml><?xml version="1.0" encoding="utf-8"?>
<ds:datastoreItem xmlns:ds="http://schemas.openxmlformats.org/officeDocument/2006/customXml" ds:itemID="{544761D9-877B-40BC-962F-2A32C4B585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e4f5f-e621-47e3-8ae1-bef18c3883a4"/>
    <ds:schemaRef ds:uri="bdc244f3-54f7-45d4-a703-a952a7317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F3B32C-FD87-4326-88D4-88F4A328722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941</Words>
  <Characters>5367</Characters>
  <Application>Microsoft Office Word</Application>
  <DocSecurity>0</DocSecurity>
  <Lines>44</Lines>
  <Paragraphs>12</Paragraphs>
  <ScaleCrop>false</ScaleCrop>
  <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Zoller</dc:creator>
  <cp:keywords/>
  <dc:description/>
  <cp:lastModifiedBy>Ron Marcelo</cp:lastModifiedBy>
  <cp:revision>2</cp:revision>
  <dcterms:created xsi:type="dcterms:W3CDTF">2018-11-01T18:35:00Z</dcterms:created>
  <dcterms:modified xsi:type="dcterms:W3CDTF">2018-12-20T17:15:00Z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0x01010011BF324F81564547BC4F6890E0F0BDB3</vt:lpwstr>
  </property>
</Properties>
</file>