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4E45E" w14:textId="77777777" w:rsidR="00273CCF" w:rsidRPr="00162218" w:rsidRDefault="00273CCF" w:rsidP="00273CCF">
      <w:pPr>
        <w:pStyle w:val="Heading1"/>
        <w:jc w:val="center"/>
        <w:rPr>
          <w:szCs w:val="24"/>
          <w:u w:val="none"/>
        </w:rPr>
      </w:pPr>
      <w:bookmarkStart w:id="0" w:name="_GoBack"/>
      <w:bookmarkEnd w:id="0"/>
      <w:r w:rsidRPr="00162218">
        <w:rPr>
          <w:szCs w:val="24"/>
          <w:u w:val="none"/>
        </w:rPr>
        <w:t>UNITED STATES OF AMERICA</w:t>
      </w:r>
    </w:p>
    <w:p w14:paraId="2589E09D" w14:textId="77777777" w:rsidR="00273CCF" w:rsidRPr="00162218" w:rsidRDefault="00273CCF" w:rsidP="00273CCF">
      <w:pPr>
        <w:jc w:val="center"/>
      </w:pPr>
    </w:p>
    <w:p w14:paraId="357AA141" w14:textId="77777777" w:rsidR="00273CCF" w:rsidRPr="00162218" w:rsidRDefault="00273CCF" w:rsidP="00273CCF">
      <w:pPr>
        <w:pStyle w:val="Heading1"/>
        <w:jc w:val="center"/>
        <w:rPr>
          <w:szCs w:val="24"/>
          <w:u w:val="none"/>
        </w:rPr>
      </w:pPr>
      <w:r w:rsidRPr="00162218">
        <w:rPr>
          <w:szCs w:val="24"/>
          <w:u w:val="none"/>
        </w:rPr>
        <w:t xml:space="preserve">DRAFT </w:t>
      </w:r>
      <w:r w:rsidR="00E11F4B" w:rsidRPr="00162218">
        <w:rPr>
          <w:u w:val="none"/>
        </w:rPr>
        <w:t>PROPOSALS FOR THE WORK OF THE CONFERENCE</w:t>
      </w:r>
    </w:p>
    <w:p w14:paraId="3C89199F" w14:textId="77777777" w:rsidR="00273CCF" w:rsidRPr="00162218" w:rsidRDefault="00273CCF" w:rsidP="00273CCF"/>
    <w:p w14:paraId="72A8CEE3" w14:textId="77777777" w:rsidR="00273CCF" w:rsidRPr="00162218" w:rsidRDefault="00273CCF" w:rsidP="00273CCF">
      <w:pPr>
        <w:rPr>
          <w:bCs/>
        </w:rPr>
      </w:pPr>
      <w:r w:rsidRPr="00162218">
        <w:rPr>
          <w:b/>
          <w:bCs/>
        </w:rPr>
        <w:t xml:space="preserve">AGENDA ITEM </w:t>
      </w:r>
      <w:r w:rsidR="00657A01" w:rsidRPr="00162218">
        <w:rPr>
          <w:b/>
          <w:bCs/>
        </w:rPr>
        <w:t>10</w:t>
      </w:r>
      <w:r w:rsidRPr="00162218">
        <w:rPr>
          <w:bCs/>
        </w:rPr>
        <w:t xml:space="preserve">: </w:t>
      </w:r>
      <w:r w:rsidR="00657A01" w:rsidRPr="00162218">
        <w:rPr>
          <w:bCs/>
          <w:i/>
        </w:rP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5115CA68" w14:textId="77777777" w:rsidR="00657A01" w:rsidRPr="00162218" w:rsidRDefault="00657A01" w:rsidP="00273CCF">
      <w:pPr>
        <w:rPr>
          <w:bCs/>
        </w:rPr>
      </w:pPr>
    </w:p>
    <w:p w14:paraId="4C02E002" w14:textId="77777777" w:rsidR="00E11F4B" w:rsidRPr="00162218" w:rsidRDefault="00273CCF" w:rsidP="00273CCF">
      <w:r w:rsidRPr="00162218">
        <w:rPr>
          <w:b/>
          <w:bCs/>
        </w:rPr>
        <w:t>BACKGROUND</w:t>
      </w:r>
      <w:r w:rsidR="00E11F4B" w:rsidRPr="00162218">
        <w:rPr>
          <w:b/>
          <w:bCs/>
        </w:rPr>
        <w:t xml:space="preserve"> INFORMATION</w:t>
      </w:r>
      <w:r w:rsidRPr="00162218">
        <w:t xml:space="preserve">: </w:t>
      </w:r>
    </w:p>
    <w:p w14:paraId="2558799B" w14:textId="77777777" w:rsidR="00E11F4B" w:rsidRPr="00162218" w:rsidRDefault="00E11F4B" w:rsidP="00273CCF"/>
    <w:p w14:paraId="4E3DF0B8" w14:textId="06857EC6" w:rsidR="00B37419" w:rsidRPr="00162218" w:rsidRDefault="00B37419" w:rsidP="00F50451">
      <w:pPr>
        <w:tabs>
          <w:tab w:val="left" w:pos="1134"/>
          <w:tab w:val="left" w:pos="1871"/>
          <w:tab w:val="left" w:pos="2268"/>
        </w:tabs>
        <w:overflowPunct w:val="0"/>
        <w:autoSpaceDE w:val="0"/>
        <w:autoSpaceDN w:val="0"/>
        <w:adjustRightInd w:val="0"/>
        <w:spacing w:before="120"/>
        <w:textAlignment w:val="baseline"/>
      </w:pPr>
      <w:r w:rsidRPr="00162218">
        <w:t xml:space="preserve">Services provided by aircraft earth stations </w:t>
      </w:r>
      <w:r w:rsidR="00387F83" w:rsidRPr="00162218">
        <w:t xml:space="preserve">(AES) </w:t>
      </w:r>
      <w:r w:rsidRPr="00162218">
        <w:t xml:space="preserve">operating to GSO satellite networks continue to grow with the increasing demand for Internet based applications for the aviation industry and their passengers.  The availability of the band 12.75 – 13.25 GHz allocated to the fixed satellite service (FSS) for the use by </w:t>
      </w:r>
      <w:r w:rsidR="00A44E8B" w:rsidRPr="00162218">
        <w:t>AES</w:t>
      </w:r>
      <w:r w:rsidRPr="00162218">
        <w:t xml:space="preserve"> </w:t>
      </w:r>
      <w:r w:rsidR="0094731B" w:rsidRPr="00162218">
        <w:t xml:space="preserve">would </w:t>
      </w:r>
      <w:r w:rsidRPr="00162218">
        <w:t xml:space="preserve">allow satellite network operators to provide additional capacity for the growing needs in this sector. </w:t>
      </w:r>
    </w:p>
    <w:p w14:paraId="3948B2A3" w14:textId="77777777" w:rsidR="00F50451" w:rsidRPr="00162218" w:rsidRDefault="00F50451" w:rsidP="00F50451">
      <w:pPr>
        <w:tabs>
          <w:tab w:val="left" w:pos="1134"/>
          <w:tab w:val="left" w:pos="1871"/>
          <w:tab w:val="left" w:pos="2268"/>
        </w:tabs>
        <w:overflowPunct w:val="0"/>
        <w:autoSpaceDE w:val="0"/>
        <w:autoSpaceDN w:val="0"/>
        <w:adjustRightInd w:val="0"/>
        <w:spacing w:before="120"/>
        <w:textAlignment w:val="baseline"/>
        <w:rPr>
          <w:szCs w:val="24"/>
        </w:rPr>
      </w:pPr>
      <w:r w:rsidRPr="00162218">
        <w:t xml:space="preserve">The frequency band </w:t>
      </w:r>
      <w:r w:rsidRPr="00162218">
        <w:rPr>
          <w:szCs w:val="24"/>
        </w:rPr>
        <w:t>12.75-13.25 GHz is currently allocated on a primary basis to the f</w:t>
      </w:r>
      <w:r w:rsidR="00BA492F" w:rsidRPr="00162218">
        <w:rPr>
          <w:szCs w:val="24"/>
        </w:rPr>
        <w:t xml:space="preserve">ixed, </w:t>
      </w:r>
      <w:r w:rsidRPr="00162218">
        <w:rPr>
          <w:szCs w:val="24"/>
        </w:rPr>
        <w:t>fixed-satellite (Earth-to-space)</w:t>
      </w:r>
      <w:r w:rsidRPr="00162218">
        <w:rPr>
          <w:rStyle w:val="FootnoteReference"/>
          <w:szCs w:val="24"/>
        </w:rPr>
        <w:footnoteReference w:id="1"/>
      </w:r>
      <w:r w:rsidR="00BA492F" w:rsidRPr="00162218">
        <w:rPr>
          <w:szCs w:val="24"/>
        </w:rPr>
        <w:t xml:space="preserve">, and mobile </w:t>
      </w:r>
      <w:r w:rsidRPr="00162218">
        <w:rPr>
          <w:szCs w:val="24"/>
        </w:rPr>
        <w:t>services, a</w:t>
      </w:r>
      <w:r w:rsidR="00BA492F" w:rsidRPr="00162218">
        <w:rPr>
          <w:szCs w:val="24"/>
        </w:rPr>
        <w:t>nd on a secondary basis to the S</w:t>
      </w:r>
      <w:r w:rsidRPr="00162218">
        <w:rPr>
          <w:szCs w:val="24"/>
        </w:rPr>
        <w:t>pace research (deep space) (space-to-Earth) services.</w:t>
      </w:r>
    </w:p>
    <w:p w14:paraId="34F9F15B" w14:textId="095F1EEB" w:rsidR="00F50451" w:rsidRDefault="00F50451" w:rsidP="00F50451">
      <w:pPr>
        <w:tabs>
          <w:tab w:val="left" w:pos="1134"/>
          <w:tab w:val="left" w:pos="1871"/>
          <w:tab w:val="left" w:pos="2268"/>
        </w:tabs>
        <w:overflowPunct w:val="0"/>
        <w:autoSpaceDE w:val="0"/>
        <w:autoSpaceDN w:val="0"/>
        <w:adjustRightInd w:val="0"/>
        <w:spacing w:before="120"/>
        <w:textAlignment w:val="baseline"/>
      </w:pPr>
      <w:r w:rsidRPr="00162218">
        <w:t xml:space="preserve">Currently, satellite networks operating in this frequency band can provide services to earth stations while in motion only under No. </w:t>
      </w:r>
      <w:r w:rsidRPr="00162218">
        <w:rPr>
          <w:b/>
        </w:rPr>
        <w:t>4.4</w:t>
      </w:r>
      <w:r w:rsidRPr="00162218">
        <w:t xml:space="preserve">, which requires the associated transmissions not to cause harmful interference to, and not to claim protection from harmful interference caused by, a station operating </w:t>
      </w:r>
      <w:r w:rsidR="004360DA" w:rsidRPr="00162218">
        <w:t>in accordance with the provisions of the Constitution, the Convention, and the Regulations</w:t>
      </w:r>
      <w:r w:rsidRPr="00162218">
        <w:t>.</w:t>
      </w:r>
    </w:p>
    <w:p w14:paraId="0CE19CCD" w14:textId="433EFB10" w:rsidR="0023105F" w:rsidRPr="00162218" w:rsidRDefault="0023105F" w:rsidP="0023105F">
      <w:pPr>
        <w:tabs>
          <w:tab w:val="left" w:pos="1134"/>
          <w:tab w:val="left" w:pos="1871"/>
          <w:tab w:val="left" w:pos="2268"/>
        </w:tabs>
        <w:overflowPunct w:val="0"/>
        <w:autoSpaceDE w:val="0"/>
        <w:autoSpaceDN w:val="0"/>
        <w:adjustRightInd w:val="0"/>
        <w:spacing w:before="120"/>
        <w:textAlignment w:val="baseline"/>
        <w:rPr>
          <w:szCs w:val="24"/>
        </w:rPr>
      </w:pPr>
      <w:r w:rsidRPr="00162218">
        <w:t>WRC-</w:t>
      </w:r>
      <w:r>
        <w:t>15</w:t>
      </w:r>
      <w:r w:rsidRPr="00162218">
        <w:t xml:space="preserve"> adopted regulatory provisions to allow operation of </w:t>
      </w:r>
      <w:r>
        <w:t>earth stations in motion</w:t>
      </w:r>
      <w:r w:rsidRPr="00162218">
        <w:t xml:space="preserve"> in the FSS in frequency band </w:t>
      </w:r>
      <w:r>
        <w:t>29.5-30</w:t>
      </w:r>
      <w:r w:rsidRPr="00162218">
        <w:t xml:space="preserve"> GHz (Earth-to-space</w:t>
      </w:r>
      <w:r>
        <w:t xml:space="preserve">) via the adoption of footnote </w:t>
      </w:r>
      <w:r>
        <w:rPr>
          <w:b/>
        </w:rPr>
        <w:t>5.527A</w:t>
      </w:r>
      <w:r>
        <w:t xml:space="preserve"> and Resolution </w:t>
      </w:r>
      <w:r>
        <w:rPr>
          <w:b/>
        </w:rPr>
        <w:t>156 (WRC-15)</w:t>
      </w:r>
      <w:r w:rsidRPr="00162218">
        <w:rPr>
          <w:szCs w:val="24"/>
        </w:rPr>
        <w:t>.</w:t>
      </w:r>
    </w:p>
    <w:p w14:paraId="2131D92B" w14:textId="6232752B" w:rsidR="00847B4C" w:rsidRPr="00162218" w:rsidRDefault="0023105F" w:rsidP="00F50451">
      <w:pPr>
        <w:tabs>
          <w:tab w:val="left" w:pos="1134"/>
          <w:tab w:val="left" w:pos="1871"/>
          <w:tab w:val="left" w:pos="2268"/>
        </w:tabs>
        <w:overflowPunct w:val="0"/>
        <w:autoSpaceDE w:val="0"/>
        <w:autoSpaceDN w:val="0"/>
        <w:adjustRightInd w:val="0"/>
        <w:spacing w:before="120"/>
        <w:textAlignment w:val="baseline"/>
      </w:pPr>
      <w:r>
        <w:t>Additionally,</w:t>
      </w:r>
      <w:r w:rsidR="00847B4C" w:rsidRPr="00162218">
        <w:t xml:space="preserve"> WRC-03 adopted regulatory provisions to allow operation of AES in frequency band 14.0-14.5 GHz (Earth-to-space), where the same types of services with current allocation in the frequency band </w:t>
      </w:r>
      <w:r w:rsidR="00847B4C" w:rsidRPr="00162218">
        <w:rPr>
          <w:szCs w:val="24"/>
        </w:rPr>
        <w:t>12.75-13.25 GHz also operate.</w:t>
      </w:r>
    </w:p>
    <w:p w14:paraId="4D95CE6E" w14:textId="0832B365" w:rsidR="00F50451" w:rsidRPr="00162218" w:rsidRDefault="00F50451" w:rsidP="00F50451">
      <w:pPr>
        <w:tabs>
          <w:tab w:val="left" w:pos="1134"/>
          <w:tab w:val="left" w:pos="1871"/>
          <w:tab w:val="left" w:pos="2268"/>
        </w:tabs>
        <w:overflowPunct w:val="0"/>
        <w:autoSpaceDE w:val="0"/>
        <w:autoSpaceDN w:val="0"/>
        <w:adjustRightInd w:val="0"/>
        <w:spacing w:before="120"/>
        <w:textAlignment w:val="baseline"/>
      </w:pPr>
      <w:r w:rsidRPr="00162218">
        <w:rPr>
          <w:szCs w:val="24"/>
        </w:rPr>
        <w:t xml:space="preserve">Given the </w:t>
      </w:r>
      <w:r w:rsidR="0023105F">
        <w:rPr>
          <w:szCs w:val="24"/>
        </w:rPr>
        <w:t xml:space="preserve">growing need for connectivity for aviation, </w:t>
      </w:r>
      <w:r w:rsidRPr="00162218">
        <w:rPr>
          <w:szCs w:val="24"/>
        </w:rPr>
        <w:t xml:space="preserve">it is proposed to study the viability of allowing the operation of </w:t>
      </w:r>
      <w:r w:rsidR="003C29EB" w:rsidRPr="00162218">
        <w:rPr>
          <w:szCs w:val="24"/>
        </w:rPr>
        <w:t xml:space="preserve">AES </w:t>
      </w:r>
      <w:r w:rsidRPr="00162218">
        <w:rPr>
          <w:szCs w:val="24"/>
        </w:rPr>
        <w:t>in the FSS in the 12.75-13.25 GHz (Earth-to-space) frequency band, with the aim of developing regulatory means and associated conditions for this type of application.</w:t>
      </w:r>
    </w:p>
    <w:p w14:paraId="071D21C3" w14:textId="77777777" w:rsidR="00214443" w:rsidRPr="00162218" w:rsidRDefault="00214443" w:rsidP="00344EE5">
      <w:pPr>
        <w:jc w:val="both"/>
        <w:rPr>
          <w:szCs w:val="24"/>
        </w:rPr>
      </w:pPr>
    </w:p>
    <w:p w14:paraId="03A4FA7A" w14:textId="77777777" w:rsidR="00344EE5" w:rsidRPr="00162218" w:rsidRDefault="00344EE5" w:rsidP="00344EE5">
      <w:pPr>
        <w:jc w:val="both"/>
        <w:rPr>
          <w:szCs w:val="24"/>
        </w:rPr>
      </w:pPr>
      <w:r w:rsidRPr="00162218">
        <w:rPr>
          <w:szCs w:val="24"/>
        </w:rPr>
        <w:br w:type="page"/>
      </w:r>
    </w:p>
    <w:p w14:paraId="6B29DC7B" w14:textId="77777777" w:rsidR="003E2541" w:rsidRPr="00162218" w:rsidRDefault="003E2541" w:rsidP="003E2541">
      <w:pPr>
        <w:pStyle w:val="Headingb"/>
        <w:rPr>
          <w:lang w:val="en-US"/>
        </w:rPr>
      </w:pPr>
      <w:bookmarkStart w:id="1" w:name="_Toc319341089"/>
      <w:bookmarkStart w:id="2" w:name="_Toc319401925"/>
      <w:bookmarkStart w:id="3" w:name="_Toc320520027"/>
      <w:bookmarkStart w:id="4" w:name="_Toc320862128"/>
      <w:bookmarkStart w:id="5" w:name="_Toc320862288"/>
      <w:bookmarkStart w:id="6" w:name="_Toc324918385"/>
      <w:bookmarkStart w:id="7" w:name="_Toc327364588"/>
      <w:r w:rsidRPr="00162218">
        <w:rPr>
          <w:lang w:val="en-US"/>
        </w:rPr>
        <w:lastRenderedPageBreak/>
        <w:t>Proposals</w:t>
      </w:r>
      <w:bookmarkStart w:id="8" w:name="dgohere"/>
      <w:bookmarkEnd w:id="8"/>
    </w:p>
    <w:p w14:paraId="3FFC436F" w14:textId="77777777" w:rsidR="003E2541" w:rsidRPr="00162218" w:rsidRDefault="003E2541" w:rsidP="003E2541">
      <w:pPr>
        <w:rPr>
          <w:rFonts w:ascii="Times New Roman Bold" w:hAnsi="Times New Roman Bold" w:cs="Times New Roman Bold"/>
          <w:b/>
          <w:bCs/>
        </w:rPr>
      </w:pPr>
    </w:p>
    <w:p w14:paraId="4BB3D0C4" w14:textId="77777777" w:rsidR="003E2541" w:rsidRPr="00162218" w:rsidRDefault="003E2541" w:rsidP="003E2541">
      <w:pPr>
        <w:pStyle w:val="Headingb"/>
        <w:rPr>
          <w:lang w:val="en-US"/>
        </w:rPr>
      </w:pPr>
      <w:r w:rsidRPr="00162218">
        <w:rPr>
          <w:bCs/>
          <w:lang w:val="en-US"/>
        </w:rPr>
        <w:t>MOD</w:t>
      </w:r>
      <w:r w:rsidRPr="00162218">
        <w:rPr>
          <w:bCs/>
          <w:lang w:val="en-US"/>
        </w:rPr>
        <w:tab/>
      </w:r>
      <w:r w:rsidRPr="00162218">
        <w:rPr>
          <w:rFonts w:ascii="Times New Roman" w:hAnsi="Times New Roman"/>
          <w:b w:val="0"/>
          <w:lang w:val="en-US"/>
        </w:rPr>
        <w:t>USA/10/1</w:t>
      </w:r>
    </w:p>
    <w:p w14:paraId="4C5CC811" w14:textId="73F4AC76" w:rsidR="003E2541" w:rsidRPr="00162218" w:rsidRDefault="003E2541" w:rsidP="003E2541">
      <w:pPr>
        <w:pStyle w:val="Headingb"/>
        <w:jc w:val="center"/>
        <w:rPr>
          <w:rFonts w:ascii="Times New Roman" w:hAnsi="Times New Roman"/>
          <w:caps/>
          <w:sz w:val="28"/>
          <w:lang w:val="en-US"/>
        </w:rPr>
      </w:pPr>
      <w:r w:rsidRPr="00162218">
        <w:rPr>
          <w:rFonts w:ascii="Times New Roman" w:hAnsi="Times New Roman"/>
          <w:caps/>
          <w:sz w:val="28"/>
          <w:lang w:val="en-US"/>
        </w:rPr>
        <w:t>RESOLUTION 8</w:t>
      </w:r>
      <w:r w:rsidR="00CE4A0C" w:rsidRPr="00162218">
        <w:rPr>
          <w:rFonts w:ascii="Times New Roman" w:hAnsi="Times New Roman"/>
          <w:caps/>
          <w:sz w:val="28"/>
          <w:lang w:val="en-US"/>
        </w:rPr>
        <w:t>10</w:t>
      </w:r>
      <w:r w:rsidRPr="00162218">
        <w:rPr>
          <w:rFonts w:ascii="Times New Roman" w:hAnsi="Times New Roman"/>
          <w:caps/>
          <w:sz w:val="28"/>
          <w:lang w:val="en-US"/>
        </w:rPr>
        <w:t xml:space="preserve"> (WRC</w:t>
      </w:r>
      <w:r w:rsidRPr="00162218">
        <w:rPr>
          <w:rFonts w:ascii="Times New Roman" w:hAnsi="Times New Roman"/>
          <w:caps/>
          <w:sz w:val="28"/>
          <w:lang w:val="en-US"/>
        </w:rPr>
        <w:noBreakHyphen/>
      </w:r>
      <w:del w:id="9" w:author="Humberto Henriques" w:date="2018-12-12T09:07:00Z">
        <w:r w:rsidRPr="00162218" w:rsidDel="00162218">
          <w:rPr>
            <w:rFonts w:ascii="Times New Roman" w:hAnsi="Times New Roman"/>
            <w:caps/>
            <w:sz w:val="28"/>
            <w:lang w:val="en-US"/>
          </w:rPr>
          <w:delText>15</w:delText>
        </w:r>
      </w:del>
      <w:ins w:id="10" w:author="Humberto Henriques" w:date="2018-12-12T09:07:00Z">
        <w:r w:rsidR="00162218">
          <w:rPr>
            <w:rFonts w:ascii="Times New Roman" w:hAnsi="Times New Roman"/>
            <w:caps/>
            <w:sz w:val="28"/>
            <w:lang w:val="en-US"/>
          </w:rPr>
          <w:t>19</w:t>
        </w:r>
      </w:ins>
      <w:r w:rsidRPr="00162218">
        <w:rPr>
          <w:rFonts w:ascii="Times New Roman" w:hAnsi="Times New Roman"/>
          <w:caps/>
          <w:sz w:val="28"/>
          <w:lang w:val="en-US"/>
        </w:rPr>
        <w:t>)</w:t>
      </w:r>
      <w:bookmarkEnd w:id="1"/>
      <w:bookmarkEnd w:id="2"/>
      <w:bookmarkEnd w:id="3"/>
      <w:bookmarkEnd w:id="4"/>
      <w:bookmarkEnd w:id="5"/>
      <w:bookmarkEnd w:id="6"/>
      <w:bookmarkEnd w:id="7"/>
    </w:p>
    <w:p w14:paraId="1E741E5A" w14:textId="26D4B3F8" w:rsidR="003E2541" w:rsidRPr="00162218" w:rsidRDefault="00162218" w:rsidP="003E2541">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hAnsi="Times New Roman Bold"/>
          <w:b/>
          <w:sz w:val="28"/>
        </w:rPr>
      </w:pPr>
      <w:bookmarkStart w:id="11" w:name="_Toc319401926"/>
      <w:bookmarkStart w:id="12" w:name="_Toc327364589"/>
      <w:del w:id="13" w:author="Humberto Henriques" w:date="2018-12-12T09:07:00Z">
        <w:r w:rsidDel="00162218">
          <w:rPr>
            <w:rFonts w:ascii="Times New Roman Bold" w:hAnsi="Times New Roman Bold"/>
            <w:b/>
            <w:sz w:val="28"/>
          </w:rPr>
          <w:delText>Preliminary a</w:delText>
        </w:r>
      </w:del>
      <w:ins w:id="14" w:author="Humberto Henriques" w:date="2018-12-12T09:07:00Z">
        <w:r>
          <w:rPr>
            <w:rFonts w:ascii="Times New Roman Bold" w:hAnsi="Times New Roman Bold"/>
            <w:b/>
            <w:sz w:val="28"/>
          </w:rPr>
          <w:t>A</w:t>
        </w:r>
      </w:ins>
      <w:r w:rsidR="003E2541" w:rsidRPr="00162218">
        <w:rPr>
          <w:rFonts w:ascii="Times New Roman Bold" w:hAnsi="Times New Roman Bold"/>
          <w:b/>
          <w:sz w:val="28"/>
        </w:rPr>
        <w:t>genda for the 20</w:t>
      </w:r>
      <w:r w:rsidR="00CE4A0C" w:rsidRPr="00162218">
        <w:rPr>
          <w:rFonts w:ascii="Times New Roman Bold" w:hAnsi="Times New Roman Bold"/>
          <w:b/>
          <w:sz w:val="28"/>
        </w:rPr>
        <w:t>23</w:t>
      </w:r>
      <w:r w:rsidR="003E2541" w:rsidRPr="00162218">
        <w:rPr>
          <w:rFonts w:ascii="Times New Roman Bold" w:hAnsi="Times New Roman Bold"/>
          <w:b/>
          <w:sz w:val="28"/>
        </w:rPr>
        <w:t xml:space="preserve"> World Radiocommunication Conference</w:t>
      </w:r>
      <w:bookmarkEnd w:id="11"/>
      <w:bookmarkEnd w:id="12"/>
    </w:p>
    <w:p w14:paraId="67BD24EE" w14:textId="6B68D72A" w:rsidR="003E2541" w:rsidRPr="00162218" w:rsidRDefault="003E2541" w:rsidP="003E2541">
      <w:pPr>
        <w:tabs>
          <w:tab w:val="left" w:pos="1134"/>
          <w:tab w:val="left" w:pos="1871"/>
          <w:tab w:val="left" w:pos="2268"/>
        </w:tabs>
        <w:overflowPunct w:val="0"/>
        <w:autoSpaceDE w:val="0"/>
        <w:autoSpaceDN w:val="0"/>
        <w:adjustRightInd w:val="0"/>
        <w:spacing w:before="280"/>
        <w:jc w:val="both"/>
        <w:textAlignment w:val="baseline"/>
      </w:pPr>
      <w:r w:rsidRPr="00162218">
        <w:t>The World Radiocommunication Conference (</w:t>
      </w:r>
      <w:del w:id="15" w:author="Humberto Henriques" w:date="2018-12-12T09:08:00Z">
        <w:r w:rsidRPr="00162218" w:rsidDel="00162218">
          <w:delText>Geneva</w:delText>
        </w:r>
      </w:del>
      <w:ins w:id="16" w:author="Humberto Henriques" w:date="2018-12-12T09:08:00Z">
        <w:r w:rsidR="00162218">
          <w:t>Sharm El Sheikh</w:t>
        </w:r>
      </w:ins>
      <w:r w:rsidRPr="00162218">
        <w:t xml:space="preserve">, </w:t>
      </w:r>
      <w:del w:id="17" w:author="Humberto Henriques" w:date="2018-12-12T09:08:00Z">
        <w:r w:rsidRPr="00162218" w:rsidDel="00162218">
          <w:delText>2015</w:delText>
        </w:r>
      </w:del>
      <w:ins w:id="18" w:author="Humberto Henriques" w:date="2018-12-12T09:08:00Z">
        <w:r w:rsidR="00162218" w:rsidRPr="00162218">
          <w:t>20</w:t>
        </w:r>
        <w:r w:rsidR="00162218">
          <w:t>19</w:t>
        </w:r>
      </w:ins>
      <w:r w:rsidRPr="00162218">
        <w:t>),</w:t>
      </w:r>
    </w:p>
    <w:p w14:paraId="5E3EAE2D" w14:textId="77777777" w:rsidR="00CE4A0C" w:rsidRPr="00162218" w:rsidRDefault="00CE4A0C" w:rsidP="003E2541">
      <w:pPr>
        <w:pStyle w:val="Reasons"/>
        <w:rPr>
          <w:b/>
          <w:lang w:val="en-US"/>
        </w:rPr>
      </w:pPr>
    </w:p>
    <w:p w14:paraId="25ACEDE2" w14:textId="77777777" w:rsidR="003E2541" w:rsidRPr="00162218" w:rsidRDefault="003E2541" w:rsidP="003E2541">
      <w:pPr>
        <w:pStyle w:val="Reasons"/>
        <w:rPr>
          <w:lang w:val="en-US"/>
        </w:rPr>
      </w:pPr>
      <w:r w:rsidRPr="00162218">
        <w:rPr>
          <w:b/>
          <w:lang w:val="en-US"/>
        </w:rPr>
        <w:t>Reasons</w:t>
      </w:r>
      <w:r w:rsidRPr="00162218">
        <w:rPr>
          <w:b/>
          <w:bCs/>
          <w:lang w:val="en-US"/>
        </w:rPr>
        <w:t>:</w:t>
      </w:r>
      <w:r w:rsidRPr="00162218">
        <w:rPr>
          <w:lang w:val="en-US"/>
        </w:rPr>
        <w:tab/>
        <w:t>To modify the agenda for WRC-</w:t>
      </w:r>
      <w:r w:rsidR="00CE4A0C" w:rsidRPr="00162218">
        <w:rPr>
          <w:lang w:val="en-US"/>
        </w:rPr>
        <w:t>23</w:t>
      </w:r>
      <w:r w:rsidRPr="00162218">
        <w:rPr>
          <w:lang w:val="en-US"/>
        </w:rPr>
        <w:t xml:space="preserve"> to add a new item.</w:t>
      </w:r>
    </w:p>
    <w:p w14:paraId="762EC267" w14:textId="77777777" w:rsidR="003E2541" w:rsidRPr="00162218" w:rsidRDefault="003E2541" w:rsidP="003E2541">
      <w:pPr>
        <w:keepNext/>
        <w:tabs>
          <w:tab w:val="left" w:pos="1134"/>
          <w:tab w:val="left" w:pos="1871"/>
          <w:tab w:val="left" w:pos="2268"/>
        </w:tabs>
        <w:overflowPunct w:val="0"/>
        <w:autoSpaceDE w:val="0"/>
        <w:autoSpaceDN w:val="0"/>
        <w:adjustRightInd w:val="0"/>
        <w:spacing w:before="240"/>
        <w:textAlignment w:val="baseline"/>
        <w:rPr>
          <w:rFonts w:hAnsi="Times New Roman Bold"/>
        </w:rPr>
      </w:pPr>
      <w:r w:rsidRPr="00162218">
        <w:rPr>
          <w:rFonts w:hAnsi="Times New Roman Bold"/>
          <w:b/>
          <w:bCs/>
        </w:rPr>
        <w:t>ADD</w:t>
      </w:r>
      <w:r w:rsidRPr="00162218">
        <w:rPr>
          <w:rFonts w:hAnsi="Times New Roman Bold"/>
          <w:b/>
          <w:bCs/>
        </w:rPr>
        <w:tab/>
      </w:r>
      <w:r w:rsidRPr="00162218">
        <w:rPr>
          <w:rFonts w:hAnsi="Times New Roman Bold"/>
        </w:rPr>
        <w:t>USA/10/2</w:t>
      </w:r>
    </w:p>
    <w:p w14:paraId="7AE4D84F" w14:textId="6D45BC1F" w:rsidR="003E2541" w:rsidRPr="00162218" w:rsidRDefault="003E2541" w:rsidP="003E2541">
      <w:pPr>
        <w:spacing w:before="120"/>
        <w:rPr>
          <w:szCs w:val="24"/>
        </w:rPr>
      </w:pPr>
      <w:r w:rsidRPr="00162218">
        <w:t>XX</w:t>
      </w:r>
      <w:r w:rsidRPr="00162218">
        <w:tab/>
      </w:r>
      <w:r w:rsidRPr="00162218">
        <w:rPr>
          <w:szCs w:val="24"/>
        </w:rPr>
        <w:t xml:space="preserve">To develop regulatory means and associated conditions to allow the </w:t>
      </w:r>
      <w:r w:rsidR="0094731B" w:rsidRPr="00162218">
        <w:rPr>
          <w:szCs w:val="24"/>
        </w:rPr>
        <w:t xml:space="preserve">harmonized </w:t>
      </w:r>
      <w:r w:rsidR="00B37419" w:rsidRPr="00162218">
        <w:rPr>
          <w:szCs w:val="24"/>
        </w:rPr>
        <w:t xml:space="preserve">use and </w:t>
      </w:r>
      <w:r w:rsidRPr="00162218">
        <w:rPr>
          <w:szCs w:val="24"/>
        </w:rPr>
        <w:t xml:space="preserve">operation of </w:t>
      </w:r>
      <w:r w:rsidR="003C29EB" w:rsidRPr="00162218">
        <w:t>aircraft earth stations</w:t>
      </w:r>
      <w:r w:rsidR="003C29EB" w:rsidRPr="00162218">
        <w:rPr>
          <w:szCs w:val="24"/>
        </w:rPr>
        <w:t xml:space="preserve"> </w:t>
      </w:r>
      <w:r w:rsidRPr="00162218">
        <w:rPr>
          <w:szCs w:val="24"/>
        </w:rPr>
        <w:t>in the FSS in the frequency band</w:t>
      </w:r>
      <w:r w:rsidRPr="00162218">
        <w:rPr>
          <w:bCs/>
          <w:szCs w:val="24"/>
        </w:rPr>
        <w:t xml:space="preserve"> </w:t>
      </w:r>
      <w:r w:rsidRPr="00162218">
        <w:rPr>
          <w:szCs w:val="24"/>
        </w:rPr>
        <w:t>12.75-13.25 GHz (Earth-to-space)</w:t>
      </w:r>
      <w:r w:rsidRPr="00671E7A">
        <w:rPr>
          <w:szCs w:val="24"/>
        </w:rPr>
        <w:t xml:space="preserve"> in accordance with Resolution [USA/10/FSS 12.75-13.25 </w:t>
      </w:r>
      <w:r w:rsidRPr="00162218">
        <w:rPr>
          <w:szCs w:val="24"/>
        </w:rPr>
        <w:t xml:space="preserve">GHZ] </w:t>
      </w:r>
      <w:r w:rsidR="0008448F" w:rsidRPr="00162218">
        <w:rPr>
          <w:szCs w:val="24"/>
        </w:rPr>
        <w:t>(WRC-19</w:t>
      </w:r>
      <w:r w:rsidRPr="00162218">
        <w:rPr>
          <w:szCs w:val="24"/>
        </w:rPr>
        <w:t>).</w:t>
      </w:r>
    </w:p>
    <w:p w14:paraId="384B484F" w14:textId="260E91C2" w:rsidR="003E2541" w:rsidRPr="00162218" w:rsidRDefault="003E2541" w:rsidP="003E2541">
      <w:pPr>
        <w:tabs>
          <w:tab w:val="left" w:pos="1134"/>
          <w:tab w:val="left" w:pos="1588"/>
          <w:tab w:val="left" w:pos="1985"/>
        </w:tabs>
        <w:overflowPunct w:val="0"/>
        <w:autoSpaceDE w:val="0"/>
        <w:autoSpaceDN w:val="0"/>
        <w:adjustRightInd w:val="0"/>
        <w:spacing w:before="120"/>
        <w:textAlignment w:val="baseline"/>
      </w:pPr>
      <w:r w:rsidRPr="00162218">
        <w:rPr>
          <w:b/>
        </w:rPr>
        <w:t>Reasons</w:t>
      </w:r>
      <w:r w:rsidRPr="00162218">
        <w:rPr>
          <w:b/>
          <w:bCs/>
        </w:rPr>
        <w:t>:</w:t>
      </w:r>
      <w:r w:rsidRPr="00162218">
        <w:tab/>
      </w:r>
      <w:r w:rsidRPr="00162218">
        <w:rPr>
          <w:bCs/>
          <w:szCs w:val="24"/>
        </w:rPr>
        <w:t xml:space="preserve">To extend to </w:t>
      </w:r>
      <w:r w:rsidRPr="00162218">
        <w:rPr>
          <w:szCs w:val="24"/>
        </w:rPr>
        <w:t>the frequency band</w:t>
      </w:r>
      <w:r w:rsidRPr="00162218">
        <w:rPr>
          <w:bCs/>
          <w:szCs w:val="24"/>
        </w:rPr>
        <w:t xml:space="preserve"> </w:t>
      </w:r>
      <w:r w:rsidRPr="00162218">
        <w:rPr>
          <w:szCs w:val="24"/>
        </w:rPr>
        <w:t>12.75-13.25 GHz</w:t>
      </w:r>
      <w:r w:rsidRPr="00162218">
        <w:rPr>
          <w:bCs/>
          <w:szCs w:val="24"/>
        </w:rPr>
        <w:t xml:space="preserve"> of the FSS the possibility to operate </w:t>
      </w:r>
      <w:r w:rsidR="003C29EB" w:rsidRPr="00162218">
        <w:t xml:space="preserve">aircraft earth </w:t>
      </w:r>
      <w:r w:rsidR="00B144A1" w:rsidRPr="00162218">
        <w:t>stations</w:t>
      </w:r>
      <w:r w:rsidR="00B144A1" w:rsidRPr="00162218">
        <w:rPr>
          <w:bCs/>
          <w:szCs w:val="24"/>
        </w:rPr>
        <w:t xml:space="preserve"> as</w:t>
      </w:r>
      <w:r w:rsidRPr="00162218">
        <w:rPr>
          <w:bCs/>
          <w:szCs w:val="24"/>
        </w:rPr>
        <w:t xml:space="preserve"> is currently the case </w:t>
      </w:r>
      <w:r w:rsidRPr="00162218">
        <w:rPr>
          <w:szCs w:val="24"/>
        </w:rPr>
        <w:t xml:space="preserve">in the 14.0-14.5 GHz </w:t>
      </w:r>
      <w:r w:rsidR="00FC08BF">
        <w:rPr>
          <w:szCs w:val="24"/>
        </w:rPr>
        <w:t xml:space="preserve">and 29.5-30 GHz </w:t>
      </w:r>
      <w:r w:rsidRPr="00162218">
        <w:rPr>
          <w:szCs w:val="24"/>
        </w:rPr>
        <w:t>frequency band</w:t>
      </w:r>
      <w:r w:rsidR="00FC08BF">
        <w:rPr>
          <w:szCs w:val="24"/>
        </w:rPr>
        <w:t>s</w:t>
      </w:r>
      <w:r w:rsidRPr="00162218">
        <w:t>.</w:t>
      </w:r>
    </w:p>
    <w:p w14:paraId="3B21D10C" w14:textId="77777777" w:rsidR="003E2541" w:rsidRPr="00162218" w:rsidRDefault="003E2541" w:rsidP="003E2541">
      <w:pPr>
        <w:keepNext/>
        <w:tabs>
          <w:tab w:val="left" w:pos="1134"/>
          <w:tab w:val="left" w:pos="1871"/>
          <w:tab w:val="left" w:pos="2268"/>
        </w:tabs>
        <w:overflowPunct w:val="0"/>
        <w:autoSpaceDE w:val="0"/>
        <w:autoSpaceDN w:val="0"/>
        <w:adjustRightInd w:val="0"/>
        <w:spacing w:before="240"/>
        <w:textAlignment w:val="baseline"/>
        <w:rPr>
          <w:rFonts w:hAnsi="Times New Roman Bold"/>
          <w:b/>
        </w:rPr>
      </w:pPr>
      <w:r w:rsidRPr="00162218">
        <w:rPr>
          <w:rFonts w:hAnsi="Times New Roman Bold"/>
          <w:b/>
        </w:rPr>
        <w:t>ADD</w:t>
      </w:r>
      <w:r w:rsidRPr="00162218">
        <w:rPr>
          <w:rFonts w:hAnsi="Times New Roman Bold"/>
          <w:b/>
        </w:rPr>
        <w:tab/>
      </w:r>
      <w:r w:rsidRPr="00162218">
        <w:rPr>
          <w:rFonts w:hAnsi="Times New Roman Bold"/>
        </w:rPr>
        <w:t>USA/10/3</w:t>
      </w:r>
    </w:p>
    <w:p w14:paraId="1B5D84BD" w14:textId="77777777" w:rsidR="003E2541" w:rsidRPr="00162218" w:rsidRDefault="003E2541" w:rsidP="003E2541">
      <w:pPr>
        <w:keepNext/>
        <w:keepLines/>
        <w:tabs>
          <w:tab w:val="left" w:pos="1134"/>
          <w:tab w:val="left" w:pos="1871"/>
          <w:tab w:val="left" w:pos="2268"/>
        </w:tabs>
        <w:overflowPunct w:val="0"/>
        <w:autoSpaceDE w:val="0"/>
        <w:autoSpaceDN w:val="0"/>
        <w:adjustRightInd w:val="0"/>
        <w:spacing w:before="480"/>
        <w:jc w:val="center"/>
        <w:textAlignment w:val="baseline"/>
        <w:rPr>
          <w:caps/>
          <w:sz w:val="28"/>
        </w:rPr>
      </w:pPr>
      <w:r w:rsidRPr="00162218">
        <w:rPr>
          <w:caps/>
          <w:sz w:val="28"/>
        </w:rPr>
        <w:t>DRAFT RESOLUTION [USA/10/FSS 12.75-13.25 ghZ] (WRC-</w:t>
      </w:r>
      <w:r w:rsidR="00CE4A0C" w:rsidRPr="00162218">
        <w:rPr>
          <w:caps/>
          <w:sz w:val="28"/>
        </w:rPr>
        <w:t>19</w:t>
      </w:r>
      <w:r w:rsidRPr="00162218">
        <w:rPr>
          <w:caps/>
          <w:sz w:val="28"/>
        </w:rPr>
        <w:t>)</w:t>
      </w:r>
    </w:p>
    <w:p w14:paraId="6DBA1628" w14:textId="77777777" w:rsidR="003E2541" w:rsidRPr="00162218" w:rsidRDefault="003E2541" w:rsidP="003E2541">
      <w:pPr>
        <w:keepNext/>
        <w:keepLines/>
        <w:tabs>
          <w:tab w:val="left" w:pos="1134"/>
          <w:tab w:val="left" w:pos="1871"/>
          <w:tab w:val="left" w:pos="2268"/>
        </w:tabs>
        <w:overflowPunct w:val="0"/>
        <w:autoSpaceDE w:val="0"/>
        <w:autoSpaceDN w:val="0"/>
        <w:adjustRightInd w:val="0"/>
        <w:jc w:val="center"/>
        <w:textAlignment w:val="baseline"/>
        <w:rPr>
          <w:rFonts w:ascii="Times New Roman Bold" w:hAnsi="Times New Roman Bold"/>
          <w:b/>
          <w:sz w:val="28"/>
        </w:rPr>
      </w:pPr>
    </w:p>
    <w:p w14:paraId="16F0F206" w14:textId="1D23C41D" w:rsidR="003E2541" w:rsidRPr="00162218" w:rsidRDefault="00C0789E" w:rsidP="003E2541">
      <w:pPr>
        <w:keepNext/>
        <w:keepLines/>
        <w:tabs>
          <w:tab w:val="left" w:pos="1134"/>
          <w:tab w:val="left" w:pos="1871"/>
          <w:tab w:val="left" w:pos="2268"/>
        </w:tabs>
        <w:overflowPunct w:val="0"/>
        <w:autoSpaceDE w:val="0"/>
        <w:autoSpaceDN w:val="0"/>
        <w:adjustRightInd w:val="0"/>
        <w:jc w:val="center"/>
        <w:textAlignment w:val="baseline"/>
        <w:rPr>
          <w:rFonts w:ascii="Times New Roman Bold" w:hAnsi="Times New Roman Bold"/>
          <w:b/>
          <w:sz w:val="28"/>
        </w:rPr>
      </w:pPr>
      <w:r w:rsidRPr="00162218">
        <w:rPr>
          <w:rFonts w:ascii="Times New Roman Bold" w:hAnsi="Times New Roman Bold"/>
          <w:b/>
          <w:sz w:val="28"/>
        </w:rPr>
        <w:t>O</w:t>
      </w:r>
      <w:r w:rsidR="003E2541" w:rsidRPr="00162218">
        <w:rPr>
          <w:rFonts w:ascii="Times New Roman Bold" w:hAnsi="Times New Roman Bold"/>
          <w:b/>
          <w:sz w:val="28"/>
        </w:rPr>
        <w:t xml:space="preserve">peration of </w:t>
      </w:r>
      <w:r w:rsidR="003C29EB" w:rsidRPr="00162218">
        <w:rPr>
          <w:rFonts w:ascii="Times New Roman Bold" w:hAnsi="Times New Roman Bold"/>
          <w:b/>
          <w:sz w:val="28"/>
        </w:rPr>
        <w:t xml:space="preserve">aircraft </w:t>
      </w:r>
      <w:r w:rsidR="003E2541" w:rsidRPr="00162218">
        <w:rPr>
          <w:rFonts w:ascii="Times New Roman Bold" w:hAnsi="Times New Roman Bold"/>
          <w:b/>
          <w:sz w:val="28"/>
        </w:rPr>
        <w:t xml:space="preserve">earth stations in the </w:t>
      </w:r>
      <w:r w:rsidR="00FE7673" w:rsidRPr="00162218">
        <w:rPr>
          <w:rFonts w:ascii="Times New Roman Bold" w:hAnsi="Times New Roman Bold"/>
          <w:b/>
          <w:sz w:val="28"/>
        </w:rPr>
        <w:t xml:space="preserve">fixed-satellite service </w:t>
      </w:r>
      <w:r w:rsidR="003E2541" w:rsidRPr="00162218">
        <w:rPr>
          <w:rFonts w:ascii="Times New Roman Bold" w:hAnsi="Times New Roman Bold"/>
          <w:b/>
          <w:sz w:val="28"/>
        </w:rPr>
        <w:t>in the frequency band 12.75-13.25 GHz (Earth-to-space)</w:t>
      </w:r>
    </w:p>
    <w:p w14:paraId="34817C77" w14:textId="77777777" w:rsidR="003E2541" w:rsidRPr="00162218" w:rsidRDefault="003E2541" w:rsidP="003E2541">
      <w:pPr>
        <w:tabs>
          <w:tab w:val="left" w:pos="1134"/>
          <w:tab w:val="left" w:pos="1871"/>
          <w:tab w:val="left" w:pos="2268"/>
        </w:tabs>
        <w:overflowPunct w:val="0"/>
        <w:autoSpaceDE w:val="0"/>
        <w:autoSpaceDN w:val="0"/>
        <w:adjustRightInd w:val="0"/>
        <w:spacing w:before="360"/>
        <w:jc w:val="both"/>
        <w:textAlignment w:val="baseline"/>
      </w:pPr>
      <w:r w:rsidRPr="00162218">
        <w:t>The World Radiocommunication Conference (Geneva, 2015),</w:t>
      </w:r>
    </w:p>
    <w:p w14:paraId="6690A21E" w14:textId="77777777"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considering</w:t>
      </w:r>
    </w:p>
    <w:p w14:paraId="55A83E47" w14:textId="0027603C" w:rsidR="003E2541" w:rsidRPr="00162218" w:rsidRDefault="003E2541" w:rsidP="003E2541">
      <w:pPr>
        <w:tabs>
          <w:tab w:val="left" w:pos="1134"/>
          <w:tab w:val="left" w:pos="1871"/>
          <w:tab w:val="left" w:pos="2268"/>
        </w:tabs>
        <w:overflowPunct w:val="0"/>
        <w:autoSpaceDE w:val="0"/>
        <w:autoSpaceDN w:val="0"/>
        <w:adjustRightInd w:val="0"/>
        <w:spacing w:before="120"/>
        <w:jc w:val="both"/>
        <w:textAlignment w:val="baseline"/>
      </w:pPr>
      <w:r w:rsidRPr="00162218">
        <w:rPr>
          <w:i/>
          <w:iCs/>
        </w:rPr>
        <w:t>a)</w:t>
      </w:r>
      <w:r w:rsidRPr="00162218">
        <w:tab/>
        <w:t>that the frequency band 12.75-13.25 GHz is currently allocated on a primary basis to the fixed, mobile and fixed-satellite (Earth-to-space) services, and on a secondary basis to the space research (deep space) (space-to-Earth) services</w:t>
      </w:r>
      <w:r w:rsidR="007069C7" w:rsidRPr="00162218">
        <w:t xml:space="preserve"> globally</w:t>
      </w:r>
      <w:r w:rsidRPr="00162218">
        <w:t>;</w:t>
      </w:r>
    </w:p>
    <w:p w14:paraId="5074F4D8" w14:textId="17FA84CA" w:rsidR="00FB6436" w:rsidRDefault="003E2541" w:rsidP="003E2541">
      <w:pPr>
        <w:tabs>
          <w:tab w:val="left" w:pos="1134"/>
          <w:tab w:val="left" w:pos="1871"/>
          <w:tab w:val="left" w:pos="2268"/>
        </w:tabs>
        <w:overflowPunct w:val="0"/>
        <w:autoSpaceDE w:val="0"/>
        <w:autoSpaceDN w:val="0"/>
        <w:adjustRightInd w:val="0"/>
        <w:spacing w:before="120"/>
        <w:jc w:val="both"/>
        <w:textAlignment w:val="baseline"/>
      </w:pPr>
      <w:r w:rsidRPr="00162218">
        <w:rPr>
          <w:i/>
        </w:rPr>
        <w:t>b)</w:t>
      </w:r>
      <w:r w:rsidRPr="00162218">
        <w:tab/>
        <w:t xml:space="preserve">that fixed-satellite service (FSS) networks operating in this frequency band are also used for the provision of services to earth stations while in motion on a non-interference and non-protected basis, under No. </w:t>
      </w:r>
      <w:r w:rsidRPr="00162218">
        <w:rPr>
          <w:b/>
        </w:rPr>
        <w:t>4.4</w:t>
      </w:r>
      <w:r w:rsidRPr="00162218">
        <w:t>;</w:t>
      </w:r>
    </w:p>
    <w:p w14:paraId="00C4ED89" w14:textId="1DFDFE7D" w:rsidR="00FC08BF" w:rsidRDefault="00FC08BF" w:rsidP="003E2541">
      <w:pPr>
        <w:tabs>
          <w:tab w:val="left" w:pos="1134"/>
          <w:tab w:val="left" w:pos="1871"/>
          <w:tab w:val="left" w:pos="2268"/>
        </w:tabs>
        <w:overflowPunct w:val="0"/>
        <w:autoSpaceDE w:val="0"/>
        <w:autoSpaceDN w:val="0"/>
        <w:adjustRightInd w:val="0"/>
        <w:spacing w:before="120"/>
        <w:jc w:val="both"/>
        <w:textAlignment w:val="baseline"/>
      </w:pPr>
      <w:r>
        <w:rPr>
          <w:i/>
        </w:rPr>
        <w:t>c)</w:t>
      </w:r>
      <w:r>
        <w:tab/>
        <w:t>that earth stations in motion</w:t>
      </w:r>
      <w:r w:rsidRPr="00162218">
        <w:t xml:space="preserve"> </w:t>
      </w:r>
      <w:r>
        <w:t xml:space="preserve">can operate </w:t>
      </w:r>
      <w:r w:rsidRPr="00162218">
        <w:t xml:space="preserve">in the FSS in frequency band </w:t>
      </w:r>
      <w:r>
        <w:t>29.5-30</w:t>
      </w:r>
      <w:r w:rsidRPr="00162218">
        <w:t xml:space="preserve"> GHz (Earth-to-space</w:t>
      </w:r>
      <w:r>
        <w:t>);</w:t>
      </w:r>
    </w:p>
    <w:p w14:paraId="335EB473" w14:textId="5D1E1D6E" w:rsidR="00FC08BF" w:rsidRPr="00162218" w:rsidRDefault="00FC08BF" w:rsidP="00FC08BF">
      <w:pPr>
        <w:tabs>
          <w:tab w:val="left" w:pos="1134"/>
          <w:tab w:val="left" w:pos="1871"/>
          <w:tab w:val="left" w:pos="2268"/>
        </w:tabs>
        <w:overflowPunct w:val="0"/>
        <w:autoSpaceDE w:val="0"/>
        <w:autoSpaceDN w:val="0"/>
        <w:adjustRightInd w:val="0"/>
        <w:spacing w:before="120"/>
        <w:jc w:val="both"/>
        <w:textAlignment w:val="baseline"/>
        <w:rPr>
          <w:iCs/>
        </w:rPr>
      </w:pPr>
      <w:r>
        <w:rPr>
          <w:i/>
          <w:iCs/>
        </w:rPr>
        <w:t>d</w:t>
      </w:r>
      <w:r w:rsidRPr="00162218">
        <w:rPr>
          <w:i/>
          <w:iCs/>
        </w:rPr>
        <w:t>)</w:t>
      </w:r>
      <w:r w:rsidRPr="00162218">
        <w:rPr>
          <w:iCs/>
        </w:rPr>
        <w:tab/>
        <w:t xml:space="preserve">that the </w:t>
      </w:r>
      <w:r w:rsidR="0023105F">
        <w:rPr>
          <w:iCs/>
        </w:rPr>
        <w:t xml:space="preserve">advances in earth station technology has allowed </w:t>
      </w:r>
      <w:r w:rsidR="00DF309F">
        <w:rPr>
          <w:iCs/>
        </w:rPr>
        <w:t>more efficient use of spectrum in the 14.0-14.5 GHz and the 29.5-30.0 GHz bands by allowing for aircraft earth stations to share these bands with fixed earth stations operating in the FSS</w:t>
      </w:r>
      <w:r w:rsidRPr="00162218">
        <w:rPr>
          <w:iCs/>
        </w:rPr>
        <w:t>;</w:t>
      </w:r>
    </w:p>
    <w:p w14:paraId="3418B82F" w14:textId="77777777" w:rsidR="00FC08BF" w:rsidRPr="00FC08BF" w:rsidRDefault="00FC08BF" w:rsidP="003E2541">
      <w:pPr>
        <w:tabs>
          <w:tab w:val="left" w:pos="1134"/>
          <w:tab w:val="left" w:pos="1871"/>
          <w:tab w:val="left" w:pos="2268"/>
        </w:tabs>
        <w:overflowPunct w:val="0"/>
        <w:autoSpaceDE w:val="0"/>
        <w:autoSpaceDN w:val="0"/>
        <w:adjustRightInd w:val="0"/>
        <w:spacing w:before="120"/>
        <w:jc w:val="both"/>
        <w:textAlignment w:val="baseline"/>
      </w:pPr>
    </w:p>
    <w:p w14:paraId="3D5A4D23" w14:textId="73B0B72D" w:rsidR="00FB6436" w:rsidRPr="00162218" w:rsidRDefault="00FC08BF" w:rsidP="007069C7">
      <w:pPr>
        <w:tabs>
          <w:tab w:val="left" w:pos="1134"/>
          <w:tab w:val="left" w:pos="1871"/>
          <w:tab w:val="left" w:pos="2268"/>
        </w:tabs>
        <w:overflowPunct w:val="0"/>
        <w:autoSpaceDE w:val="0"/>
        <w:autoSpaceDN w:val="0"/>
        <w:adjustRightInd w:val="0"/>
        <w:spacing w:before="120"/>
        <w:jc w:val="both"/>
        <w:textAlignment w:val="baseline"/>
      </w:pPr>
      <w:r>
        <w:rPr>
          <w:i/>
        </w:rPr>
        <w:t>e</w:t>
      </w:r>
      <w:r w:rsidR="003E2541" w:rsidRPr="00162218">
        <w:rPr>
          <w:i/>
        </w:rPr>
        <w:t>)</w:t>
      </w:r>
      <w:r w:rsidR="003E2541" w:rsidRPr="00162218">
        <w:tab/>
        <w:t xml:space="preserve">that it is desirable </w:t>
      </w:r>
      <w:r w:rsidR="003E2541" w:rsidRPr="00162218">
        <w:rPr>
          <w:szCs w:val="24"/>
        </w:rPr>
        <w:t xml:space="preserve">to extend to the FSS frequency band </w:t>
      </w:r>
      <w:r w:rsidR="003E2541" w:rsidRPr="00162218">
        <w:t xml:space="preserve">12.75-13.25 GHz the possibility to operate </w:t>
      </w:r>
      <w:r w:rsidR="003C29EB" w:rsidRPr="00162218">
        <w:t xml:space="preserve">aircraft </w:t>
      </w:r>
      <w:r w:rsidR="003E2541" w:rsidRPr="00162218">
        <w:t xml:space="preserve">earth </w:t>
      </w:r>
      <w:r w:rsidR="00214268" w:rsidRPr="00162218">
        <w:t>stations</w:t>
      </w:r>
      <w:r w:rsidR="003E2541" w:rsidRPr="00162218">
        <w:t xml:space="preserve"> as is currently the case for the 14.0-14.5 GHz </w:t>
      </w:r>
      <w:r>
        <w:t>and 29.5-30</w:t>
      </w:r>
      <w:r w:rsidRPr="00162218">
        <w:t xml:space="preserve"> GHz </w:t>
      </w:r>
      <w:r w:rsidR="003E2541" w:rsidRPr="00162218">
        <w:t>FSS frequency band</w:t>
      </w:r>
      <w:r>
        <w:t>s</w:t>
      </w:r>
      <w:r w:rsidR="003E2541" w:rsidRPr="00162218">
        <w:t>;</w:t>
      </w:r>
    </w:p>
    <w:p w14:paraId="13C92085" w14:textId="26E1A3A0" w:rsidR="00B37419" w:rsidRPr="00162218" w:rsidRDefault="00FC08BF" w:rsidP="007069C7">
      <w:pPr>
        <w:tabs>
          <w:tab w:val="left" w:pos="1134"/>
          <w:tab w:val="left" w:pos="1871"/>
          <w:tab w:val="left" w:pos="2268"/>
        </w:tabs>
        <w:overflowPunct w:val="0"/>
        <w:autoSpaceDE w:val="0"/>
        <w:autoSpaceDN w:val="0"/>
        <w:adjustRightInd w:val="0"/>
        <w:spacing w:before="120"/>
        <w:jc w:val="both"/>
        <w:textAlignment w:val="baseline"/>
      </w:pPr>
      <w:r>
        <w:rPr>
          <w:i/>
        </w:rPr>
        <w:t>f</w:t>
      </w:r>
      <w:r w:rsidR="00B37419" w:rsidRPr="00162218">
        <w:rPr>
          <w:i/>
        </w:rPr>
        <w:t>)</w:t>
      </w:r>
      <w:r w:rsidR="00B37419" w:rsidRPr="00162218">
        <w:rPr>
          <w:i/>
        </w:rPr>
        <w:tab/>
      </w:r>
      <w:r w:rsidR="00B37419" w:rsidRPr="00162218">
        <w:t>that the availability of the band 12.75 – 13.25 GHz for (Earth-to-space) links of aircraft earth stations operating to GSO FSS satellite networks will contribute to the efficient use of the spectrum and also to enhanced broadband communications for aircraft passengers</w:t>
      </w:r>
      <w:r w:rsidR="00DF4BD5">
        <w:t xml:space="preserve">, allowing administrations more flexibility to use their Appendix </w:t>
      </w:r>
      <w:r w:rsidR="00DF4BD5" w:rsidRPr="00DF4BD5">
        <w:rPr>
          <w:b/>
        </w:rPr>
        <w:t>30B</w:t>
      </w:r>
      <w:r w:rsidR="00DF4BD5">
        <w:t xml:space="preserve"> allotments</w:t>
      </w:r>
      <w:r w:rsidR="00B37419" w:rsidRPr="00162218">
        <w:t>;</w:t>
      </w:r>
    </w:p>
    <w:p w14:paraId="77FE4DF9" w14:textId="394F044C" w:rsidR="00433855" w:rsidRPr="00162218" w:rsidRDefault="00FC08BF" w:rsidP="003E2541">
      <w:pPr>
        <w:tabs>
          <w:tab w:val="left" w:pos="1134"/>
          <w:tab w:val="left" w:pos="1871"/>
          <w:tab w:val="left" w:pos="2268"/>
        </w:tabs>
        <w:overflowPunct w:val="0"/>
        <w:autoSpaceDE w:val="0"/>
        <w:autoSpaceDN w:val="0"/>
        <w:adjustRightInd w:val="0"/>
        <w:spacing w:before="120"/>
        <w:jc w:val="both"/>
        <w:textAlignment w:val="baseline"/>
        <w:rPr>
          <w:szCs w:val="24"/>
        </w:rPr>
      </w:pPr>
      <w:r>
        <w:rPr>
          <w:i/>
        </w:rPr>
        <w:t>g</w:t>
      </w:r>
      <w:r w:rsidR="007069C7" w:rsidRPr="00162218">
        <w:rPr>
          <w:i/>
        </w:rPr>
        <w:t>)</w:t>
      </w:r>
      <w:r w:rsidR="007069C7" w:rsidRPr="00162218">
        <w:tab/>
        <w:t xml:space="preserve">that operations of aircraft earth stations should not </w:t>
      </w:r>
      <w:r w:rsidR="007069C7" w:rsidRPr="00162218">
        <w:rPr>
          <w:szCs w:val="24"/>
        </w:rPr>
        <w:t>jeopardize or cause harmful interference to currently allocated services or uses</w:t>
      </w:r>
      <w:r w:rsidR="007069C7" w:rsidRPr="00162218">
        <w:rPr>
          <w:rFonts w:asciiTheme="majorBidi" w:hAnsiTheme="majorBidi" w:cstheme="majorBidi"/>
          <w:szCs w:val="24"/>
        </w:rPr>
        <w:t xml:space="preserve"> or constrain their future development</w:t>
      </w:r>
      <w:r w:rsidR="007069C7" w:rsidRPr="00162218">
        <w:rPr>
          <w:szCs w:val="24"/>
        </w:rPr>
        <w:t>;</w:t>
      </w:r>
    </w:p>
    <w:p w14:paraId="44B63826" w14:textId="5ACAB389" w:rsidR="007069C7" w:rsidRDefault="00FC08BF" w:rsidP="007069C7">
      <w:pPr>
        <w:spacing w:before="120"/>
        <w:rPr>
          <w:rFonts w:asciiTheme="majorBidi" w:hAnsiTheme="majorBidi" w:cstheme="majorBidi"/>
          <w:szCs w:val="24"/>
        </w:rPr>
      </w:pPr>
      <w:r>
        <w:rPr>
          <w:rFonts w:asciiTheme="majorBidi" w:hAnsiTheme="majorBidi" w:cstheme="majorBidi"/>
          <w:i/>
          <w:szCs w:val="24"/>
        </w:rPr>
        <w:t>h</w:t>
      </w:r>
      <w:r w:rsidR="006F04F0" w:rsidRPr="00162218">
        <w:rPr>
          <w:rFonts w:asciiTheme="majorBidi" w:hAnsiTheme="majorBidi" w:cstheme="majorBidi"/>
          <w:i/>
          <w:szCs w:val="24"/>
        </w:rPr>
        <w:t>)</w:t>
      </w:r>
      <w:r w:rsidR="006F04F0" w:rsidRPr="00162218">
        <w:rPr>
          <w:rFonts w:asciiTheme="majorBidi" w:hAnsiTheme="majorBidi" w:cstheme="majorBidi"/>
          <w:szCs w:val="24"/>
        </w:rPr>
        <w:tab/>
        <w:t>that a consistent approach to deployment of these aircraft earth stations in motion will support growing need for</w:t>
      </w:r>
      <w:r w:rsidR="007069C7" w:rsidRPr="00162218">
        <w:rPr>
          <w:rFonts w:asciiTheme="majorBidi" w:hAnsiTheme="majorBidi" w:cstheme="majorBidi"/>
          <w:szCs w:val="24"/>
        </w:rPr>
        <w:t xml:space="preserve"> inflight connectivity globally</w:t>
      </w:r>
      <w:r w:rsidR="003512D7">
        <w:rPr>
          <w:rFonts w:asciiTheme="majorBidi" w:hAnsiTheme="majorBidi" w:cstheme="majorBidi"/>
          <w:szCs w:val="24"/>
        </w:rPr>
        <w:t>;</w:t>
      </w:r>
    </w:p>
    <w:p w14:paraId="29963E7D" w14:textId="6BBAC382" w:rsidR="007747AF" w:rsidRPr="00162218" w:rsidRDefault="00FC08BF" w:rsidP="007069C7">
      <w:pPr>
        <w:spacing w:before="120"/>
        <w:rPr>
          <w:rFonts w:asciiTheme="majorBidi" w:hAnsiTheme="majorBidi" w:cstheme="majorBidi"/>
          <w:szCs w:val="24"/>
        </w:rPr>
      </w:pPr>
      <w:r>
        <w:rPr>
          <w:rFonts w:asciiTheme="majorBidi" w:hAnsiTheme="majorBidi" w:cstheme="majorBidi"/>
          <w:i/>
          <w:iCs/>
          <w:szCs w:val="24"/>
        </w:rPr>
        <w:t>i</w:t>
      </w:r>
      <w:r w:rsidR="007747AF" w:rsidRPr="00162218">
        <w:rPr>
          <w:rFonts w:asciiTheme="majorBidi" w:hAnsiTheme="majorBidi" w:cstheme="majorBidi"/>
          <w:i/>
          <w:iCs/>
          <w:szCs w:val="24"/>
        </w:rPr>
        <w:t>)</w:t>
      </w:r>
      <w:r w:rsidR="007747AF" w:rsidRPr="00162218">
        <w:rPr>
          <w:rFonts w:asciiTheme="majorBidi" w:hAnsiTheme="majorBidi" w:cstheme="majorBidi"/>
          <w:i/>
          <w:iCs/>
          <w:szCs w:val="24"/>
        </w:rPr>
        <w:tab/>
      </w:r>
      <w:r w:rsidR="007747AF" w:rsidRPr="00162218">
        <w:rPr>
          <w:rFonts w:asciiTheme="majorBidi" w:hAnsiTheme="majorBidi" w:cstheme="majorBidi"/>
          <w:szCs w:val="24"/>
        </w:rPr>
        <w:t>that aircraft earth stations comply with the technical requirements of fixed-satellite earth stations</w:t>
      </w:r>
      <w:r w:rsidR="003512D7">
        <w:rPr>
          <w:rFonts w:asciiTheme="majorBidi" w:hAnsiTheme="majorBidi" w:cstheme="majorBidi"/>
          <w:szCs w:val="24"/>
        </w:rPr>
        <w:t>,</w:t>
      </w:r>
    </w:p>
    <w:p w14:paraId="1352B012" w14:textId="77777777"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recognizing</w:t>
      </w:r>
    </w:p>
    <w:p w14:paraId="7388726A" w14:textId="2DA62CCE" w:rsidR="00745339" w:rsidRPr="00162218" w:rsidRDefault="003E2541" w:rsidP="007D029D">
      <w:pPr>
        <w:tabs>
          <w:tab w:val="left" w:pos="1134"/>
          <w:tab w:val="left" w:pos="1871"/>
          <w:tab w:val="left" w:pos="2268"/>
        </w:tabs>
        <w:overflowPunct w:val="0"/>
        <w:autoSpaceDE w:val="0"/>
        <w:autoSpaceDN w:val="0"/>
        <w:adjustRightInd w:val="0"/>
        <w:spacing w:before="240"/>
        <w:jc w:val="both"/>
        <w:textAlignment w:val="baseline"/>
        <w:rPr>
          <w:i/>
        </w:rPr>
      </w:pPr>
      <w:r w:rsidRPr="00162218">
        <w:rPr>
          <w:i/>
        </w:rPr>
        <w:t>a)</w:t>
      </w:r>
      <w:r w:rsidRPr="00162218">
        <w:tab/>
        <w:t xml:space="preserve">that FSS satellite networks operating in the 12.75-13.25 GHz frequency band can currently provide services to earth stations in motion only under No. </w:t>
      </w:r>
      <w:r w:rsidRPr="00162218">
        <w:rPr>
          <w:b/>
        </w:rPr>
        <w:t>4.4</w:t>
      </w:r>
      <w:r w:rsidRPr="00162218">
        <w:t>, which requires the associated transmissions not to cause harmful interference to, and not to claim protection from harmful interference caused by, a station operating according to primary or secondary frequency allocations;</w:t>
      </w:r>
    </w:p>
    <w:p w14:paraId="4277542D" w14:textId="14FCF8E6" w:rsidR="00B37419" w:rsidRDefault="003E2541" w:rsidP="007D029D">
      <w:pPr>
        <w:tabs>
          <w:tab w:val="left" w:pos="1134"/>
          <w:tab w:val="left" w:pos="1871"/>
          <w:tab w:val="left" w:pos="2268"/>
        </w:tabs>
        <w:overflowPunct w:val="0"/>
        <w:autoSpaceDE w:val="0"/>
        <w:autoSpaceDN w:val="0"/>
        <w:adjustRightInd w:val="0"/>
        <w:spacing w:before="120"/>
        <w:jc w:val="both"/>
        <w:textAlignment w:val="baseline"/>
      </w:pPr>
      <w:r w:rsidRPr="00162218">
        <w:rPr>
          <w:i/>
        </w:rPr>
        <w:t>b)</w:t>
      </w:r>
      <w:r w:rsidRPr="00162218">
        <w:rPr>
          <w:i/>
        </w:rPr>
        <w:tab/>
      </w:r>
      <w:r w:rsidRPr="00162218">
        <w:t xml:space="preserve">that Nos. </w:t>
      </w:r>
      <w:r w:rsidRPr="00162218">
        <w:rPr>
          <w:b/>
        </w:rPr>
        <w:t>5.504B</w:t>
      </w:r>
      <w:r w:rsidRPr="00162218">
        <w:t xml:space="preserve"> and </w:t>
      </w:r>
      <w:r w:rsidRPr="00162218">
        <w:rPr>
          <w:b/>
        </w:rPr>
        <w:t>5.504C</w:t>
      </w:r>
      <w:r w:rsidRPr="00162218">
        <w:t xml:space="preserve"> establish conditions for operation of </w:t>
      </w:r>
      <w:r w:rsidR="00745339" w:rsidRPr="00162218">
        <w:t xml:space="preserve">aircraft </w:t>
      </w:r>
      <w:r w:rsidRPr="00162218">
        <w:t xml:space="preserve">earth stations in the FSS frequency band 14.0-14.5 GHz in accordance with No. </w:t>
      </w:r>
      <w:r w:rsidRPr="00162218">
        <w:rPr>
          <w:b/>
        </w:rPr>
        <w:t>5.504A</w:t>
      </w:r>
      <w:r w:rsidRPr="00162218">
        <w:t>;</w:t>
      </w:r>
    </w:p>
    <w:p w14:paraId="47E54D98" w14:textId="796B64CA" w:rsidR="00FC08BF" w:rsidRPr="003512D7" w:rsidRDefault="00FC08BF" w:rsidP="007D029D">
      <w:pPr>
        <w:tabs>
          <w:tab w:val="left" w:pos="1134"/>
          <w:tab w:val="left" w:pos="1871"/>
          <w:tab w:val="left" w:pos="2268"/>
        </w:tabs>
        <w:overflowPunct w:val="0"/>
        <w:autoSpaceDE w:val="0"/>
        <w:autoSpaceDN w:val="0"/>
        <w:adjustRightInd w:val="0"/>
        <w:spacing w:before="120"/>
        <w:jc w:val="both"/>
        <w:textAlignment w:val="baseline"/>
      </w:pPr>
      <w:r>
        <w:rPr>
          <w:i/>
        </w:rPr>
        <w:t>c)</w:t>
      </w:r>
      <w:r>
        <w:rPr>
          <w:i/>
        </w:rPr>
        <w:tab/>
      </w:r>
      <w:r>
        <w:t>that earth stations in motion</w:t>
      </w:r>
      <w:r w:rsidRPr="00162218">
        <w:t xml:space="preserve"> </w:t>
      </w:r>
      <w:r>
        <w:t xml:space="preserve">can operate </w:t>
      </w:r>
      <w:r w:rsidRPr="00162218">
        <w:t xml:space="preserve">in the FSS in frequency band </w:t>
      </w:r>
      <w:r>
        <w:t>29.5-30</w:t>
      </w:r>
      <w:r w:rsidRPr="00162218">
        <w:t xml:space="preserve"> GHz (Earth-to-space</w:t>
      </w:r>
      <w:r>
        <w:t xml:space="preserve">) in accordance with </w:t>
      </w:r>
      <w:r>
        <w:rPr>
          <w:b/>
        </w:rPr>
        <w:t>5.527A</w:t>
      </w:r>
      <w:r w:rsidR="003512D7">
        <w:t>;</w:t>
      </w:r>
    </w:p>
    <w:p w14:paraId="71FA416D" w14:textId="77777777" w:rsidR="0094731B" w:rsidRPr="00162218" w:rsidRDefault="00D318DD" w:rsidP="00A718AE">
      <w:pPr>
        <w:tabs>
          <w:tab w:val="left" w:pos="1134"/>
          <w:tab w:val="left" w:pos="1871"/>
          <w:tab w:val="left" w:pos="2268"/>
        </w:tabs>
        <w:overflowPunct w:val="0"/>
        <w:autoSpaceDE w:val="0"/>
        <w:autoSpaceDN w:val="0"/>
        <w:adjustRightInd w:val="0"/>
        <w:spacing w:before="120"/>
        <w:textAlignment w:val="baseline"/>
      </w:pPr>
      <w:r w:rsidRPr="00162218">
        <w:rPr>
          <w:i/>
        </w:rPr>
        <w:t>c)</w:t>
      </w:r>
      <w:r w:rsidRPr="00162218">
        <w:tab/>
      </w:r>
      <w:r w:rsidRPr="00162218">
        <w:tab/>
      </w:r>
      <w:r w:rsidR="00B37419" w:rsidRPr="00162218">
        <w:t>that in the ITU Radio Regulations, the band 12.75-13.25 GHz is allocated on a worldwide and primary basis to the fixed service</w:t>
      </w:r>
      <w:r w:rsidR="0094731B" w:rsidRPr="00162218">
        <w:t>;</w:t>
      </w:r>
    </w:p>
    <w:p w14:paraId="79BF777B" w14:textId="70185ED0" w:rsidR="00745339" w:rsidRPr="00162218" w:rsidRDefault="00D318DD" w:rsidP="00A718AE">
      <w:pPr>
        <w:tabs>
          <w:tab w:val="left" w:pos="1134"/>
          <w:tab w:val="left" w:pos="1871"/>
          <w:tab w:val="left" w:pos="2268"/>
        </w:tabs>
        <w:overflowPunct w:val="0"/>
        <w:autoSpaceDE w:val="0"/>
        <w:autoSpaceDN w:val="0"/>
        <w:adjustRightInd w:val="0"/>
        <w:spacing w:before="120"/>
        <w:textAlignment w:val="baseline"/>
        <w:rPr>
          <w:szCs w:val="24"/>
        </w:rPr>
      </w:pPr>
      <w:r w:rsidRPr="00162218">
        <w:rPr>
          <w:i/>
          <w:szCs w:val="24"/>
        </w:rPr>
        <w:t>d</w:t>
      </w:r>
      <w:r w:rsidR="003E2541" w:rsidRPr="00162218">
        <w:rPr>
          <w:i/>
          <w:szCs w:val="24"/>
        </w:rPr>
        <w:t>)</w:t>
      </w:r>
      <w:r w:rsidR="003E2541" w:rsidRPr="00162218">
        <w:rPr>
          <w:szCs w:val="24"/>
        </w:rPr>
        <w:tab/>
        <w:t xml:space="preserve">that the use of the band 12.75-13.25 GHz (Earth-to-space) by geostationary-satellite systems in the fixed-satellite service is in accordance with the provisions of Appendix </w:t>
      </w:r>
      <w:r w:rsidR="003E2541" w:rsidRPr="00162218">
        <w:rPr>
          <w:b/>
          <w:szCs w:val="24"/>
        </w:rPr>
        <w:t>30B</w:t>
      </w:r>
      <w:r w:rsidR="003E2541" w:rsidRPr="00162218">
        <w:rPr>
          <w:szCs w:val="24"/>
        </w:rPr>
        <w:t xml:space="preserve"> according to No. </w:t>
      </w:r>
      <w:r w:rsidR="003E2541" w:rsidRPr="00162218">
        <w:rPr>
          <w:b/>
          <w:szCs w:val="24"/>
        </w:rPr>
        <w:t>5.441</w:t>
      </w:r>
      <w:r w:rsidR="003E2541" w:rsidRPr="00162218">
        <w:rPr>
          <w:szCs w:val="24"/>
        </w:rPr>
        <w:t>,</w:t>
      </w:r>
    </w:p>
    <w:p w14:paraId="41925841" w14:textId="0C9A55AE" w:rsidR="00D318DD" w:rsidRPr="00162218" w:rsidRDefault="003E2541" w:rsidP="001069AE">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bookmarkStart w:id="19" w:name="RESOLUTION_650_(WRC-12)_–_Allocation_for"/>
      <w:bookmarkEnd w:id="19"/>
      <w:r w:rsidRPr="00162218">
        <w:rPr>
          <w:i/>
        </w:rPr>
        <w:t>resolves to invite ITU-R</w:t>
      </w:r>
    </w:p>
    <w:p w14:paraId="60200D3C" w14:textId="76EB3CFF" w:rsidR="006F04F0" w:rsidRPr="00162218" w:rsidRDefault="006F04F0" w:rsidP="00C0789E">
      <w:pPr>
        <w:spacing w:before="120"/>
        <w:jc w:val="both"/>
        <w:rPr>
          <w:rFonts w:asciiTheme="majorBidi" w:hAnsiTheme="majorBidi" w:cstheme="majorBidi"/>
          <w:szCs w:val="24"/>
          <w:highlight w:val="yellow"/>
        </w:rPr>
      </w:pPr>
      <w:r w:rsidRPr="00162218">
        <w:rPr>
          <w:color w:val="231F20"/>
          <w:szCs w:val="24"/>
        </w:rPr>
        <w:t>1</w:t>
      </w:r>
      <w:r w:rsidRPr="00162218">
        <w:rPr>
          <w:color w:val="231F20"/>
          <w:szCs w:val="24"/>
        </w:rPr>
        <w:tab/>
      </w:r>
      <w:r w:rsidR="003E2541" w:rsidRPr="00162218">
        <w:rPr>
          <w:color w:val="231F20"/>
          <w:szCs w:val="24"/>
        </w:rPr>
        <w:t>t</w:t>
      </w:r>
      <w:r w:rsidR="003E2541" w:rsidRPr="00162218">
        <w:t xml:space="preserve">o carry out studies </w:t>
      </w:r>
      <w:r w:rsidR="00D318DD" w:rsidRPr="00162218">
        <w:t xml:space="preserve">on technical and operational characteristics and user requirements of aircraft earth stations </w:t>
      </w:r>
      <w:r w:rsidRPr="00162218">
        <w:rPr>
          <w:rFonts w:asciiTheme="majorBidi" w:hAnsiTheme="majorBidi" w:cstheme="majorBidi"/>
          <w:szCs w:val="24"/>
        </w:rPr>
        <w:t>that operate or plan to operate within geostationary FSS allocations in the frequency band 12.75-13.25 GHz</w:t>
      </w:r>
      <w:r w:rsidR="003512D7">
        <w:rPr>
          <w:rFonts w:asciiTheme="majorBidi" w:hAnsiTheme="majorBidi" w:cstheme="majorBidi"/>
          <w:szCs w:val="24"/>
        </w:rPr>
        <w:t>;</w:t>
      </w:r>
      <w:r w:rsidR="003512D7" w:rsidRPr="00162218">
        <w:rPr>
          <w:rFonts w:asciiTheme="majorBidi" w:hAnsiTheme="majorBidi" w:cstheme="majorBidi"/>
          <w:szCs w:val="24"/>
        </w:rPr>
        <w:t xml:space="preserve"> </w:t>
      </w:r>
    </w:p>
    <w:p w14:paraId="2247CD21" w14:textId="3D246F89" w:rsidR="003512D7" w:rsidRPr="003512D7" w:rsidRDefault="007069C7" w:rsidP="00C0789E">
      <w:pPr>
        <w:spacing w:before="120"/>
        <w:jc w:val="both"/>
      </w:pPr>
      <w:r w:rsidRPr="00162218">
        <w:rPr>
          <w:szCs w:val="24"/>
        </w:rPr>
        <w:t>2</w:t>
      </w:r>
      <w:r w:rsidRPr="00162218">
        <w:rPr>
          <w:szCs w:val="24"/>
        </w:rPr>
        <w:tab/>
      </w:r>
      <w:r w:rsidR="00D318DD" w:rsidRPr="00162218">
        <w:rPr>
          <w:color w:val="231F20"/>
          <w:szCs w:val="24"/>
        </w:rPr>
        <w:t>to</w:t>
      </w:r>
      <w:r w:rsidR="003E2541" w:rsidRPr="00162218">
        <w:rPr>
          <w:szCs w:val="24"/>
        </w:rPr>
        <w:t xml:space="preserve"> develop </w:t>
      </w:r>
      <w:r w:rsidR="00D318DD" w:rsidRPr="00162218">
        <w:rPr>
          <w:szCs w:val="24"/>
        </w:rPr>
        <w:t xml:space="preserve">technical conditions and </w:t>
      </w:r>
      <w:r w:rsidR="003E2541" w:rsidRPr="00162218">
        <w:rPr>
          <w:szCs w:val="24"/>
        </w:rPr>
        <w:t xml:space="preserve">regulatory </w:t>
      </w:r>
      <w:r w:rsidR="00D318DD" w:rsidRPr="00162218">
        <w:rPr>
          <w:szCs w:val="24"/>
        </w:rPr>
        <w:t>provisions for</w:t>
      </w:r>
      <w:r w:rsidR="003E2541" w:rsidRPr="00162218">
        <w:rPr>
          <w:szCs w:val="24"/>
        </w:rPr>
        <w:t xml:space="preserve"> the operation of </w:t>
      </w:r>
      <w:r w:rsidR="002C4680" w:rsidRPr="00162218">
        <w:rPr>
          <w:szCs w:val="24"/>
        </w:rPr>
        <w:t xml:space="preserve">aircraft </w:t>
      </w:r>
      <w:r w:rsidR="003E2541" w:rsidRPr="00162218">
        <w:rPr>
          <w:szCs w:val="24"/>
        </w:rPr>
        <w:t xml:space="preserve">earth stations </w:t>
      </w:r>
      <w:r w:rsidR="00D318DD" w:rsidRPr="00162218">
        <w:rPr>
          <w:szCs w:val="24"/>
        </w:rPr>
        <w:t>communicating with space stations of</w:t>
      </w:r>
      <w:r w:rsidR="003E2541" w:rsidRPr="00162218">
        <w:rPr>
          <w:szCs w:val="24"/>
        </w:rPr>
        <w:t xml:space="preserve"> the FSS in the frequency band</w:t>
      </w:r>
      <w:r w:rsidR="003E2541" w:rsidRPr="00162218">
        <w:rPr>
          <w:bCs/>
          <w:szCs w:val="24"/>
        </w:rPr>
        <w:t xml:space="preserve"> </w:t>
      </w:r>
      <w:r w:rsidR="003E2541" w:rsidRPr="00162218">
        <w:rPr>
          <w:szCs w:val="24"/>
        </w:rPr>
        <w:t>12.75-13.25 GHz</w:t>
      </w:r>
      <w:r w:rsidR="003E2541" w:rsidRPr="00162218">
        <w:t xml:space="preserve"> </w:t>
      </w:r>
      <w:r w:rsidR="003E2541" w:rsidRPr="00162218">
        <w:rPr>
          <w:szCs w:val="24"/>
        </w:rPr>
        <w:t xml:space="preserve">(Earth-to-space) </w:t>
      </w:r>
      <w:r w:rsidR="003E2541" w:rsidRPr="00162218">
        <w:t>taking into account the current and planned use of these bands by the existing services</w:t>
      </w:r>
      <w:r w:rsidR="003512D7">
        <w:t xml:space="preserve"> and in particular without affecting any provisions of Appendix </w:t>
      </w:r>
      <w:r w:rsidR="003512D7">
        <w:rPr>
          <w:b/>
        </w:rPr>
        <w:t>30B</w:t>
      </w:r>
      <w:r w:rsidR="003E2541" w:rsidRPr="00162218">
        <w:t>;</w:t>
      </w:r>
    </w:p>
    <w:p w14:paraId="1AB9456D" w14:textId="7B33A405" w:rsidR="003E2541" w:rsidRPr="00162218" w:rsidRDefault="00C0789E" w:rsidP="006F04F0">
      <w:pPr>
        <w:tabs>
          <w:tab w:val="left" w:pos="1134"/>
          <w:tab w:val="left" w:pos="1871"/>
          <w:tab w:val="left" w:pos="2268"/>
        </w:tabs>
        <w:overflowPunct w:val="0"/>
        <w:autoSpaceDE w:val="0"/>
        <w:autoSpaceDN w:val="0"/>
        <w:adjustRightInd w:val="0"/>
        <w:spacing w:before="120"/>
        <w:jc w:val="both"/>
        <w:textAlignment w:val="baseline"/>
        <w:rPr>
          <w:color w:val="000000"/>
          <w:szCs w:val="24"/>
        </w:rPr>
      </w:pPr>
      <w:r w:rsidRPr="00162218">
        <w:rPr>
          <w:color w:val="231F20"/>
          <w:szCs w:val="24"/>
        </w:rPr>
        <w:t>3</w:t>
      </w:r>
      <w:r w:rsidR="003E2541" w:rsidRPr="00162218">
        <w:rPr>
          <w:color w:val="231F20"/>
          <w:szCs w:val="24"/>
        </w:rPr>
        <w:tab/>
      </w:r>
      <w:r w:rsidR="003E2541" w:rsidRPr="00162218">
        <w:t>to co</w:t>
      </w:r>
      <w:r w:rsidR="000006AD" w:rsidRPr="00162218">
        <w:t>mplete studies in time for WRC</w:t>
      </w:r>
      <w:r w:rsidR="000006AD" w:rsidRPr="00162218">
        <w:noBreakHyphen/>
        <w:t>23</w:t>
      </w:r>
      <w:r w:rsidR="003E2541" w:rsidRPr="00162218">
        <w:t>,</w:t>
      </w:r>
    </w:p>
    <w:p w14:paraId="50A92AB5" w14:textId="63C7ADB1"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lastRenderedPageBreak/>
        <w:t>resolves to invite WRC-</w:t>
      </w:r>
      <w:r w:rsidR="000006AD" w:rsidRPr="00162218">
        <w:rPr>
          <w:i/>
        </w:rPr>
        <w:t>23</w:t>
      </w:r>
    </w:p>
    <w:p w14:paraId="04D83FDE" w14:textId="03655D5F" w:rsidR="003E2541" w:rsidRPr="00162218" w:rsidRDefault="003E2541" w:rsidP="003E2541">
      <w:pPr>
        <w:tabs>
          <w:tab w:val="left" w:pos="1134"/>
          <w:tab w:val="left" w:pos="1871"/>
          <w:tab w:val="left" w:pos="2268"/>
        </w:tabs>
        <w:overflowPunct w:val="0"/>
        <w:autoSpaceDE w:val="0"/>
        <w:autoSpaceDN w:val="0"/>
        <w:adjustRightInd w:val="0"/>
        <w:spacing w:before="120"/>
        <w:jc w:val="both"/>
        <w:textAlignment w:val="baseline"/>
        <w:rPr>
          <w:color w:val="231F20"/>
          <w:szCs w:val="24"/>
        </w:rPr>
      </w:pPr>
      <w:r w:rsidRPr="00162218">
        <w:rPr>
          <w:color w:val="231F20"/>
          <w:szCs w:val="24"/>
        </w:rPr>
        <w:t xml:space="preserve">to review the results of these studies with a view to adopt </w:t>
      </w:r>
      <w:r w:rsidRPr="00162218">
        <w:rPr>
          <w:szCs w:val="24"/>
        </w:rPr>
        <w:t xml:space="preserve">regulatory means and associated conditions that allow the operation of </w:t>
      </w:r>
      <w:r w:rsidR="00A44E8B" w:rsidRPr="00162218">
        <w:rPr>
          <w:szCs w:val="24"/>
        </w:rPr>
        <w:t xml:space="preserve">aircraft </w:t>
      </w:r>
      <w:r w:rsidRPr="00162218">
        <w:rPr>
          <w:szCs w:val="24"/>
        </w:rPr>
        <w:t>earth stations in the FSS in the frequency band</w:t>
      </w:r>
      <w:r w:rsidRPr="00162218">
        <w:rPr>
          <w:bCs/>
          <w:szCs w:val="24"/>
        </w:rPr>
        <w:t xml:space="preserve"> </w:t>
      </w:r>
      <w:r w:rsidRPr="00162218">
        <w:rPr>
          <w:szCs w:val="24"/>
        </w:rPr>
        <w:t>12.75-13.25 GHz (Earth-to-space)</w:t>
      </w:r>
      <w:r w:rsidRPr="00162218">
        <w:rPr>
          <w:color w:val="231F20"/>
          <w:szCs w:val="24"/>
        </w:rPr>
        <w:t>,</w:t>
      </w:r>
    </w:p>
    <w:p w14:paraId="7716E084" w14:textId="1A73F2D6"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invites administrations</w:t>
      </w:r>
    </w:p>
    <w:p w14:paraId="43B022FC" w14:textId="54FA04B5" w:rsidR="00C0789E" w:rsidRPr="00162218" w:rsidRDefault="003E2541" w:rsidP="00C0789E">
      <w:pPr>
        <w:tabs>
          <w:tab w:val="left" w:pos="699"/>
          <w:tab w:val="left" w:pos="1080"/>
          <w:tab w:val="left" w:pos="7257"/>
          <w:tab w:val="left" w:pos="7920"/>
          <w:tab w:val="left" w:pos="8508"/>
          <w:tab w:val="left" w:pos="9216"/>
        </w:tabs>
        <w:ind w:right="2"/>
        <w:rPr>
          <w:color w:val="231F20"/>
          <w:szCs w:val="24"/>
        </w:rPr>
      </w:pPr>
      <w:r w:rsidRPr="00162218">
        <w:rPr>
          <w:color w:val="231F20"/>
          <w:szCs w:val="24"/>
        </w:rPr>
        <w:t>to participate actively in the studies by submitting contributions to ITU-R.</w:t>
      </w:r>
    </w:p>
    <w:p w14:paraId="169374A4" w14:textId="77777777" w:rsidR="00C0789E" w:rsidRPr="00162218" w:rsidRDefault="00C0789E">
      <w:pPr>
        <w:tabs>
          <w:tab w:val="clear" w:pos="576"/>
          <w:tab w:val="clear" w:pos="792"/>
          <w:tab w:val="clear" w:pos="1008"/>
          <w:tab w:val="clear" w:pos="1224"/>
          <w:tab w:val="clear" w:pos="1440"/>
        </w:tabs>
        <w:spacing w:after="160" w:line="259" w:lineRule="auto"/>
        <w:rPr>
          <w:color w:val="231F20"/>
          <w:szCs w:val="24"/>
        </w:rPr>
      </w:pPr>
      <w:r w:rsidRPr="00162218">
        <w:rPr>
          <w:color w:val="231F20"/>
          <w:szCs w:val="24"/>
        </w:rPr>
        <w:br w:type="page"/>
      </w:r>
    </w:p>
    <w:p w14:paraId="0DACD192" w14:textId="77777777" w:rsidR="003E2541" w:rsidRPr="00162218" w:rsidRDefault="003E2541" w:rsidP="00E32BAE">
      <w:pPr>
        <w:tabs>
          <w:tab w:val="left" w:pos="699"/>
          <w:tab w:val="left" w:pos="1080"/>
          <w:tab w:val="left" w:pos="7257"/>
          <w:tab w:val="left" w:pos="7920"/>
          <w:tab w:val="left" w:pos="8508"/>
          <w:tab w:val="left" w:pos="9216"/>
        </w:tabs>
        <w:ind w:right="2"/>
        <w:jc w:val="center"/>
        <w:rPr>
          <w:b/>
        </w:rPr>
      </w:pPr>
      <w:r w:rsidRPr="00162218">
        <w:rPr>
          <w:b/>
        </w:rPr>
        <w:lastRenderedPageBreak/>
        <w:t>ATTACHMENT</w:t>
      </w:r>
    </w:p>
    <w:p w14:paraId="39F07A2C" w14:textId="77777777" w:rsidR="003E2541" w:rsidRPr="00162218" w:rsidRDefault="003E2541" w:rsidP="003E2541">
      <w:pPr>
        <w:tabs>
          <w:tab w:val="left" w:pos="699"/>
          <w:tab w:val="left" w:pos="1080"/>
          <w:tab w:val="left" w:pos="7257"/>
          <w:tab w:val="left" w:pos="7920"/>
          <w:tab w:val="left" w:pos="8508"/>
          <w:tab w:val="left" w:pos="9216"/>
        </w:tabs>
        <w:ind w:right="2"/>
        <w:jc w:val="center"/>
        <w:outlineLvl w:val="0"/>
        <w:rPr>
          <w:b/>
        </w:rPr>
      </w:pPr>
    </w:p>
    <w:p w14:paraId="598BC34C" w14:textId="38A163B9" w:rsidR="003E2541" w:rsidRPr="00162218" w:rsidRDefault="003E2541" w:rsidP="003E2541">
      <w:pPr>
        <w:tabs>
          <w:tab w:val="left" w:pos="699"/>
          <w:tab w:val="left" w:pos="1080"/>
          <w:tab w:val="left" w:pos="7257"/>
          <w:tab w:val="left" w:pos="7920"/>
          <w:tab w:val="left" w:pos="8508"/>
          <w:tab w:val="left" w:pos="9216"/>
        </w:tabs>
        <w:ind w:right="2"/>
        <w:jc w:val="center"/>
        <w:rPr>
          <w:rFonts w:ascii="Times New Roman Bold" w:hAnsi="Times New Roman Bold"/>
          <w:b/>
          <w:caps/>
        </w:rPr>
      </w:pPr>
      <w:r w:rsidRPr="00162218">
        <w:rPr>
          <w:b/>
        </w:rPr>
        <w:t xml:space="preserve">PROPOSAL FOR AN AGENDA </w:t>
      </w:r>
      <w:r w:rsidRPr="00162218">
        <w:rPr>
          <w:rFonts w:ascii="Times New Roman Bold" w:hAnsi="Times New Roman Bold"/>
          <w:b/>
          <w:caps/>
        </w:rPr>
        <w:t xml:space="preserve">ITEM </w:t>
      </w:r>
      <w:r w:rsidR="00C0789E" w:rsidRPr="00162218">
        <w:rPr>
          <w:rFonts w:ascii="Times New Roman Bold" w:hAnsi="Times New Roman Bold"/>
          <w:b/>
          <w:caps/>
        </w:rPr>
        <w:t xml:space="preserve">FOR WRC-23 </w:t>
      </w:r>
      <w:r w:rsidRPr="00162218">
        <w:rPr>
          <w:rFonts w:ascii="Times New Roman Bold" w:hAnsi="Times New Roman Bold"/>
          <w:b/>
          <w:caps/>
        </w:rPr>
        <w:t xml:space="preserve">aiming at developing regulatory means and associated conditions that allow the operation of </w:t>
      </w:r>
      <w:r w:rsidR="00C0789E" w:rsidRPr="00162218">
        <w:rPr>
          <w:rFonts w:ascii="Times New Roman Bold" w:hAnsi="Times New Roman Bold"/>
          <w:b/>
          <w:caps/>
        </w:rPr>
        <w:t xml:space="preserve">AIRCRAFT </w:t>
      </w:r>
      <w:r w:rsidRPr="00162218">
        <w:rPr>
          <w:rFonts w:ascii="Times New Roman Bold" w:hAnsi="Times New Roman Bold"/>
          <w:b/>
          <w:caps/>
        </w:rPr>
        <w:t xml:space="preserve">Earth stations </w:t>
      </w:r>
      <w:r w:rsidR="00CE4A0C" w:rsidRPr="00162218">
        <w:rPr>
          <w:rFonts w:ascii="Times New Roman Bold" w:hAnsi="Times New Roman Bold"/>
          <w:b/>
          <w:caps/>
        </w:rPr>
        <w:t>IN</w:t>
      </w:r>
      <w:r w:rsidRPr="00162218">
        <w:rPr>
          <w:rFonts w:ascii="Times New Roman Bold" w:hAnsi="Times New Roman Bold"/>
          <w:b/>
          <w:caps/>
        </w:rPr>
        <w:t xml:space="preserve"> the FSS in the frequency band 12.75-13.25 GHz (Earth-to-space)</w:t>
      </w:r>
    </w:p>
    <w:p w14:paraId="61D0283A" w14:textId="77777777" w:rsidR="003E2541" w:rsidRPr="00162218" w:rsidRDefault="003E2541" w:rsidP="003E2541">
      <w:pPr>
        <w:keepNext/>
        <w:tabs>
          <w:tab w:val="left" w:pos="1134"/>
          <w:tab w:val="left" w:pos="1871"/>
          <w:tab w:val="left" w:pos="2268"/>
        </w:tabs>
        <w:overflowPunct w:val="0"/>
        <w:autoSpaceDE w:val="0"/>
        <w:autoSpaceDN w:val="0"/>
        <w:adjustRightInd w:val="0"/>
        <w:spacing w:before="160"/>
        <w:textAlignment w:val="baseline"/>
        <w:rPr>
          <w:rFonts w:ascii="Times" w:hAnsi="Times"/>
          <w:b/>
          <w:color w:val="000000"/>
          <w:sz w:val="22"/>
        </w:rPr>
      </w:pPr>
    </w:p>
    <w:p w14:paraId="7AB7B54C" w14:textId="77BF47CA" w:rsidR="003E2541" w:rsidRPr="00162218" w:rsidRDefault="003E2541" w:rsidP="003E2541">
      <w:pPr>
        <w:rPr>
          <w:b/>
          <w:color w:val="000000"/>
        </w:rPr>
      </w:pPr>
      <w:r w:rsidRPr="00162218">
        <w:rPr>
          <w:rFonts w:ascii="Times" w:hAnsi="Times"/>
          <w:b/>
        </w:rPr>
        <w:t xml:space="preserve">Subject: </w:t>
      </w:r>
      <w:r w:rsidRPr="00162218">
        <w:rPr>
          <w:rFonts w:ascii="Times" w:hAnsi="Times"/>
        </w:rPr>
        <w:t>Proposal for an Agenda Item for WRC-</w:t>
      </w:r>
      <w:r w:rsidR="000006AD" w:rsidRPr="00162218">
        <w:rPr>
          <w:rFonts w:ascii="Times" w:hAnsi="Times"/>
        </w:rPr>
        <w:t>23</w:t>
      </w:r>
      <w:r w:rsidRPr="00162218">
        <w:rPr>
          <w:rFonts w:ascii="Times" w:hAnsi="Times"/>
        </w:rPr>
        <w:t xml:space="preserve"> aiming at developing </w:t>
      </w:r>
      <w:r w:rsidRPr="00162218">
        <w:t xml:space="preserve">regulatory means and associated conditions that allow the operation of </w:t>
      </w:r>
      <w:r w:rsidR="00C0789E" w:rsidRPr="00162218">
        <w:t xml:space="preserve">aircraft </w:t>
      </w:r>
      <w:r w:rsidRPr="00162218">
        <w:t>earth stations in the FSS in the frequency band</w:t>
      </w:r>
      <w:r w:rsidRPr="00162218">
        <w:rPr>
          <w:bCs/>
        </w:rPr>
        <w:t xml:space="preserve"> </w:t>
      </w:r>
      <w:r w:rsidRPr="00162218">
        <w:t>12.75-13.25 GHz (Earth-to-space)</w:t>
      </w:r>
      <w:r w:rsidR="00C0789E" w:rsidRPr="00162218">
        <w:t xml:space="preserve"> </w:t>
      </w:r>
    </w:p>
    <w:p w14:paraId="2635667B" w14:textId="77777777" w:rsidR="0094731B" w:rsidRPr="00162218" w:rsidRDefault="0094731B" w:rsidP="003E2541">
      <w:pPr>
        <w:rPr>
          <w:b/>
          <w:color w:val="000000"/>
        </w:rPr>
      </w:pPr>
    </w:p>
    <w:p w14:paraId="74B32F60" w14:textId="28CEF262" w:rsidR="003E2541" w:rsidRPr="00162218" w:rsidRDefault="003E2541" w:rsidP="003E2541">
      <w:pPr>
        <w:rPr>
          <w:color w:val="000000"/>
        </w:rPr>
      </w:pPr>
      <w:r w:rsidRPr="00162218">
        <w:rPr>
          <w:b/>
          <w:color w:val="000000"/>
        </w:rPr>
        <w:t>Origin</w:t>
      </w:r>
      <w:r w:rsidRPr="00162218">
        <w:rPr>
          <w:color w:val="000000"/>
        </w:rPr>
        <w:t>: United States of America</w:t>
      </w:r>
    </w:p>
    <w:p w14:paraId="192D5F01" w14:textId="77777777" w:rsidR="003E2541" w:rsidRPr="00162218" w:rsidRDefault="003E2541" w:rsidP="003E2541">
      <w:pPr>
        <w:pBdr>
          <w:bottom w:val="single" w:sz="12" w:space="1" w:color="auto"/>
        </w:pBdr>
        <w:tabs>
          <w:tab w:val="clear" w:pos="792"/>
          <w:tab w:val="left" w:pos="794"/>
          <w:tab w:val="left" w:pos="1191"/>
          <w:tab w:val="left" w:pos="1588"/>
          <w:tab w:val="left" w:pos="1985"/>
        </w:tabs>
        <w:rPr>
          <w:color w:val="000000"/>
          <w:sz w:val="22"/>
        </w:rPr>
      </w:pPr>
    </w:p>
    <w:p w14:paraId="7CA256D7" w14:textId="0031FADC" w:rsidR="003E2541" w:rsidRPr="00162218" w:rsidRDefault="003E2541" w:rsidP="003E2541">
      <w:pPr>
        <w:tabs>
          <w:tab w:val="left" w:pos="360"/>
          <w:tab w:val="left" w:pos="900"/>
        </w:tabs>
        <w:rPr>
          <w:b/>
          <w:iCs/>
          <w:color w:val="000000"/>
          <w:lang w:eastAsia="x-none"/>
        </w:rPr>
      </w:pPr>
      <w:r w:rsidRPr="00162218">
        <w:rPr>
          <w:b/>
          <w:bCs/>
          <w:i/>
          <w:color w:val="000000"/>
          <w:lang w:eastAsia="x-none"/>
        </w:rPr>
        <w:t>Proposal</w:t>
      </w:r>
      <w:r w:rsidRPr="00162218">
        <w:rPr>
          <w:b/>
          <w:i/>
          <w:iCs/>
          <w:color w:val="000000"/>
          <w:lang w:eastAsia="x-none"/>
        </w:rPr>
        <w:t>:</w:t>
      </w:r>
      <w:r w:rsidRPr="00162218">
        <w:rPr>
          <w:i/>
          <w:iCs/>
          <w:color w:val="000000"/>
          <w:lang w:eastAsia="x-none"/>
        </w:rPr>
        <w:t xml:space="preserve"> To develop regulatory means and associated conditions that allow the operation of </w:t>
      </w:r>
      <w:r w:rsidR="00A44E8B" w:rsidRPr="00162218">
        <w:rPr>
          <w:i/>
          <w:iCs/>
          <w:color w:val="000000"/>
          <w:lang w:eastAsia="x-none"/>
        </w:rPr>
        <w:t xml:space="preserve">aircraft </w:t>
      </w:r>
      <w:r w:rsidRPr="00162218">
        <w:rPr>
          <w:i/>
          <w:iCs/>
          <w:color w:val="000000"/>
          <w:lang w:eastAsia="x-none"/>
        </w:rPr>
        <w:t xml:space="preserve">earth stations in the FSS in the frequency band 12.75-13.25 GHz </w:t>
      </w:r>
      <w:r w:rsidRPr="00162218">
        <w:rPr>
          <w:i/>
          <w:iCs/>
          <w:lang w:eastAsia="x-none"/>
        </w:rPr>
        <w:t>in accordance with Resolution [USA/10/FSS 12.75-13.25 GHZ</w:t>
      </w:r>
      <w:r w:rsidR="000006AD" w:rsidRPr="00162218">
        <w:rPr>
          <w:i/>
          <w:iCs/>
          <w:lang w:eastAsia="x-none"/>
        </w:rPr>
        <w:t>] (WRC-19</w:t>
      </w:r>
      <w:r w:rsidRPr="00162218">
        <w:rPr>
          <w:i/>
          <w:iCs/>
          <w:lang w:eastAsia="x-none"/>
        </w:rPr>
        <w:t>).</w:t>
      </w:r>
    </w:p>
    <w:p w14:paraId="7AEA801F" w14:textId="77777777" w:rsidR="003E2541" w:rsidRPr="00162218" w:rsidRDefault="003E2541" w:rsidP="003E2541">
      <w:pPr>
        <w:pBdr>
          <w:bottom w:val="single" w:sz="12" w:space="1" w:color="auto"/>
        </w:pBdr>
        <w:tabs>
          <w:tab w:val="clear" w:pos="792"/>
          <w:tab w:val="left" w:pos="794"/>
          <w:tab w:val="left" w:pos="1191"/>
          <w:tab w:val="left" w:pos="1588"/>
          <w:tab w:val="left" w:pos="1985"/>
        </w:tabs>
        <w:rPr>
          <w:color w:val="000000"/>
          <w:szCs w:val="24"/>
        </w:rPr>
      </w:pPr>
    </w:p>
    <w:p w14:paraId="320C036F" w14:textId="77777777" w:rsidR="00671E7A" w:rsidRDefault="00671E7A" w:rsidP="003E2541">
      <w:pPr>
        <w:rPr>
          <w:b/>
          <w:i/>
          <w:color w:val="000000"/>
        </w:rPr>
      </w:pPr>
    </w:p>
    <w:p w14:paraId="25CAB01F" w14:textId="7B52C64B" w:rsidR="003512D7" w:rsidRPr="00162218" w:rsidRDefault="003E2541" w:rsidP="003512D7">
      <w:pPr>
        <w:tabs>
          <w:tab w:val="left" w:pos="1134"/>
          <w:tab w:val="left" w:pos="1871"/>
          <w:tab w:val="left" w:pos="2268"/>
        </w:tabs>
        <w:overflowPunct w:val="0"/>
        <w:autoSpaceDE w:val="0"/>
        <w:autoSpaceDN w:val="0"/>
        <w:adjustRightInd w:val="0"/>
        <w:spacing w:before="120"/>
        <w:textAlignment w:val="baseline"/>
        <w:rPr>
          <w:szCs w:val="24"/>
        </w:rPr>
      </w:pPr>
      <w:r w:rsidRPr="00162218">
        <w:rPr>
          <w:b/>
          <w:i/>
          <w:color w:val="000000"/>
        </w:rPr>
        <w:t>Background/reason</w:t>
      </w:r>
      <w:r w:rsidRPr="00162218">
        <w:rPr>
          <w:b/>
          <w:bCs/>
          <w:i/>
          <w:iCs/>
          <w:color w:val="000000"/>
        </w:rPr>
        <w:t>:</w:t>
      </w:r>
      <w:r w:rsidRPr="00162218">
        <w:rPr>
          <w:szCs w:val="24"/>
        </w:rPr>
        <w:t xml:space="preserve"> According to the provisions of the Radio Regulations, FSS </w:t>
      </w:r>
      <w:r w:rsidRPr="00162218">
        <w:t xml:space="preserve">satellite networks operating in the 12.75-13.25 GHz frequency band can currently provide services to earth stations in motion only under No. </w:t>
      </w:r>
      <w:r w:rsidRPr="00162218">
        <w:rPr>
          <w:b/>
        </w:rPr>
        <w:t xml:space="preserve">4.4. </w:t>
      </w:r>
      <w:r w:rsidRPr="00162218">
        <w:t xml:space="preserve">This provision requires the associated transmissions not to cause harmful interference to, and not to claim protection from harmful interference caused by, a station operating according to primary or secondary frequency allocations. On the other hand, WRC-03 adopted regulatory provisions that allow operation of </w:t>
      </w:r>
      <w:r w:rsidR="00A44E8B" w:rsidRPr="00162218">
        <w:t xml:space="preserve">aircraft </w:t>
      </w:r>
      <w:r w:rsidRPr="00162218">
        <w:t xml:space="preserve">earth stations </w:t>
      </w:r>
      <w:r w:rsidR="00330DF3" w:rsidRPr="00162218">
        <w:t xml:space="preserve">(AES) </w:t>
      </w:r>
      <w:r w:rsidRPr="00162218">
        <w:t xml:space="preserve">in the FSS in frequency band 14.0-14.5 GHz </w:t>
      </w:r>
      <w:r w:rsidRPr="00162218">
        <w:rPr>
          <w:szCs w:val="24"/>
        </w:rPr>
        <w:t>(Earth-to-space)</w:t>
      </w:r>
      <w:r w:rsidRPr="00162218">
        <w:t xml:space="preserve">, where the same types of services with current allocation in the frequency band </w:t>
      </w:r>
      <w:r w:rsidRPr="00162218">
        <w:rPr>
          <w:szCs w:val="24"/>
        </w:rPr>
        <w:t>12.75-13.25 GHz also operate</w:t>
      </w:r>
      <w:r w:rsidRPr="00162218">
        <w:t xml:space="preserve">. </w:t>
      </w:r>
      <w:r w:rsidR="003512D7">
        <w:t>Additionally</w:t>
      </w:r>
      <w:r w:rsidR="003512D7" w:rsidRPr="00162218">
        <w:t>, WRC-</w:t>
      </w:r>
      <w:r w:rsidR="003512D7">
        <w:t>15</w:t>
      </w:r>
      <w:r w:rsidR="003512D7" w:rsidRPr="00162218">
        <w:t xml:space="preserve"> adopted regulatory provisions to allow operation of </w:t>
      </w:r>
      <w:r w:rsidR="003512D7">
        <w:t>earth stations in motion</w:t>
      </w:r>
      <w:r w:rsidR="003512D7" w:rsidRPr="00162218">
        <w:t xml:space="preserve"> in the FSS in frequency band </w:t>
      </w:r>
      <w:r w:rsidR="003512D7">
        <w:t>29.5-30</w:t>
      </w:r>
      <w:r w:rsidR="003512D7" w:rsidRPr="00162218">
        <w:t xml:space="preserve"> GHz (Earth-to-space</w:t>
      </w:r>
      <w:r w:rsidR="003512D7">
        <w:t xml:space="preserve">) via the adoption of </w:t>
      </w:r>
      <w:r w:rsidR="00430F8D">
        <w:t xml:space="preserve">footnote </w:t>
      </w:r>
      <w:r w:rsidR="00430F8D">
        <w:rPr>
          <w:b/>
        </w:rPr>
        <w:t>5.527A</w:t>
      </w:r>
      <w:r w:rsidR="00430F8D">
        <w:t xml:space="preserve"> and </w:t>
      </w:r>
      <w:r w:rsidR="003512D7">
        <w:t xml:space="preserve">Resolution </w:t>
      </w:r>
      <w:r w:rsidR="003512D7">
        <w:rPr>
          <w:b/>
        </w:rPr>
        <w:t>156 (WRC-15)</w:t>
      </w:r>
      <w:r w:rsidR="003512D7" w:rsidRPr="00162218">
        <w:rPr>
          <w:szCs w:val="24"/>
        </w:rPr>
        <w:t>.</w:t>
      </w:r>
    </w:p>
    <w:p w14:paraId="66667A69" w14:textId="727FF5F7" w:rsidR="00330DF3" w:rsidRPr="00162218" w:rsidRDefault="003E2541" w:rsidP="003E2541">
      <w:r w:rsidRPr="00162218">
        <w:t xml:space="preserve">It may therefore be feasible </w:t>
      </w:r>
      <w:r w:rsidRPr="00162218">
        <w:rPr>
          <w:szCs w:val="24"/>
        </w:rPr>
        <w:t xml:space="preserve">to extend to the FSS frequency band </w:t>
      </w:r>
      <w:r w:rsidRPr="00162218">
        <w:t xml:space="preserve">12.75-13.25 GHz </w:t>
      </w:r>
      <w:r w:rsidRPr="00162218">
        <w:rPr>
          <w:szCs w:val="24"/>
        </w:rPr>
        <w:t xml:space="preserve">(Earth-to-space) </w:t>
      </w:r>
      <w:r w:rsidRPr="00162218">
        <w:t xml:space="preserve">the possibility to operate </w:t>
      </w:r>
      <w:r w:rsidR="00330DF3" w:rsidRPr="00162218">
        <w:t xml:space="preserve">AES </w:t>
      </w:r>
      <w:r w:rsidRPr="00162218">
        <w:t>as is currently the case for the 14.0-14.5 GHz FSS frequency band, which would allow more capacity for the provision of such services with additional regulatory certainty.</w:t>
      </w:r>
    </w:p>
    <w:p w14:paraId="2F42B365" w14:textId="77777777" w:rsidR="00D247EE" w:rsidRPr="00162218" w:rsidRDefault="00D247EE" w:rsidP="003E2541">
      <w:pPr>
        <w:rPr>
          <w:i/>
          <w:szCs w:val="20"/>
        </w:rPr>
      </w:pPr>
    </w:p>
    <w:p w14:paraId="2CE9015C" w14:textId="640B3205" w:rsidR="00D247EE" w:rsidRPr="00162218" w:rsidRDefault="00162218" w:rsidP="00D247EE">
      <w:r>
        <w:t>T</w:t>
      </w:r>
      <w:r w:rsidR="00D247EE" w:rsidRPr="00162218">
        <w:t xml:space="preserve">his </w:t>
      </w:r>
      <w:r w:rsidRPr="00162218">
        <w:t>harmonized</w:t>
      </w:r>
      <w:r w:rsidR="00D247EE" w:rsidRPr="00162218">
        <w:t xml:space="preserve"> use is not </w:t>
      </w:r>
      <w:r w:rsidR="00DF4BD5" w:rsidRPr="00162218">
        <w:t>i</w:t>
      </w:r>
      <w:r w:rsidR="00DF4BD5">
        <w:t>n</w:t>
      </w:r>
      <w:r w:rsidR="00DF4BD5" w:rsidRPr="00162218">
        <w:t xml:space="preserve"> </w:t>
      </w:r>
      <w:r w:rsidR="00D247EE" w:rsidRPr="00162218">
        <w:t xml:space="preserve">contradiction with the Appendix </w:t>
      </w:r>
      <w:r w:rsidR="00D247EE" w:rsidRPr="00162218">
        <w:rPr>
          <w:b/>
        </w:rPr>
        <w:t>30B</w:t>
      </w:r>
      <w:r w:rsidR="00D247EE" w:rsidRPr="00162218">
        <w:t xml:space="preserve"> </w:t>
      </w:r>
      <w:r w:rsidR="00671E7A">
        <w:t>allotments/</w:t>
      </w:r>
      <w:r w:rsidR="00D247EE" w:rsidRPr="00162218">
        <w:t xml:space="preserve">assignments. The aircraft earth stations, similar to any other earth station operating </w:t>
      </w:r>
      <w:r w:rsidR="00671E7A">
        <w:t>in</w:t>
      </w:r>
      <w:r w:rsidR="00671E7A" w:rsidRPr="00162218">
        <w:t xml:space="preserve"> </w:t>
      </w:r>
      <w:r w:rsidR="00D247EE" w:rsidRPr="00162218">
        <w:t xml:space="preserve">Appendix </w:t>
      </w:r>
      <w:r w:rsidR="00D247EE" w:rsidRPr="00162218">
        <w:rPr>
          <w:b/>
        </w:rPr>
        <w:t>30B</w:t>
      </w:r>
      <w:r w:rsidR="00D247EE" w:rsidRPr="00162218">
        <w:t xml:space="preserve"> frequency assignments, are to be operated within the service area and with the characteristics notified for earth stations of the GSO FSS system (i.e. within the interference envelope established for earth stations of the GSO FSS system).  Such operation therefore </w:t>
      </w:r>
      <w:r>
        <w:t>should</w:t>
      </w:r>
      <w:r w:rsidRPr="00162218">
        <w:t xml:space="preserve"> </w:t>
      </w:r>
      <w:r w:rsidR="00D247EE" w:rsidRPr="00162218">
        <w:t xml:space="preserve">not cause interference to other allotments/assignments of Appendix </w:t>
      </w:r>
      <w:r w:rsidR="00D247EE" w:rsidRPr="00162218">
        <w:rPr>
          <w:b/>
        </w:rPr>
        <w:t>30B</w:t>
      </w:r>
      <w:r w:rsidR="00D247EE" w:rsidRPr="00162218">
        <w:t>.</w:t>
      </w:r>
    </w:p>
    <w:p w14:paraId="01E5EDD5" w14:textId="77777777" w:rsidR="003E2541" w:rsidRPr="00162218" w:rsidRDefault="003E2541" w:rsidP="003E2541">
      <w:pPr>
        <w:pBdr>
          <w:bottom w:val="single" w:sz="12" w:space="1" w:color="auto"/>
        </w:pBdr>
        <w:rPr>
          <w:color w:val="000000"/>
        </w:rPr>
      </w:pPr>
    </w:p>
    <w:p w14:paraId="6CE1BBD3" w14:textId="77777777" w:rsidR="003E2541" w:rsidRPr="00162218" w:rsidRDefault="003E2541" w:rsidP="003E2541">
      <w:pPr>
        <w:rPr>
          <w:bCs/>
          <w:color w:val="000000"/>
        </w:rPr>
      </w:pPr>
      <w:r w:rsidRPr="00162218">
        <w:rPr>
          <w:b/>
          <w:i/>
          <w:color w:val="000000"/>
        </w:rPr>
        <w:t>Radiocommunication services concerned</w:t>
      </w:r>
      <w:r w:rsidRPr="00162218">
        <w:rPr>
          <w:b/>
          <w:bCs/>
          <w:i/>
          <w:iCs/>
          <w:color w:val="000000"/>
        </w:rPr>
        <w:t xml:space="preserve">: </w:t>
      </w:r>
      <w:r w:rsidRPr="00162218">
        <w:rPr>
          <w:bCs/>
          <w:iCs/>
          <w:color w:val="000000"/>
        </w:rPr>
        <w:t>FSS, FS, MS and SRS (deep space)</w:t>
      </w:r>
    </w:p>
    <w:p w14:paraId="2AEF7761" w14:textId="77777777" w:rsidR="003E2541" w:rsidRPr="00162218" w:rsidRDefault="003E2541" w:rsidP="003E2541">
      <w:pPr>
        <w:pBdr>
          <w:bottom w:val="single" w:sz="12" w:space="1" w:color="auto"/>
        </w:pBdr>
        <w:rPr>
          <w:color w:val="000000"/>
        </w:rPr>
      </w:pPr>
    </w:p>
    <w:p w14:paraId="3FC39A08" w14:textId="77777777" w:rsidR="003E2541" w:rsidRPr="00162218" w:rsidRDefault="003E2541" w:rsidP="003E2541">
      <w:pPr>
        <w:rPr>
          <w:b/>
          <w:bCs/>
          <w:i/>
          <w:color w:val="000000"/>
        </w:rPr>
      </w:pPr>
      <w:r w:rsidRPr="00162218">
        <w:rPr>
          <w:b/>
          <w:i/>
          <w:color w:val="000000"/>
        </w:rPr>
        <w:t>Indication of possible difficulties</w:t>
      </w:r>
      <w:r w:rsidRPr="00162218">
        <w:rPr>
          <w:b/>
          <w:bCs/>
          <w:i/>
          <w:iCs/>
          <w:color w:val="000000"/>
        </w:rPr>
        <w:t>:</w:t>
      </w:r>
      <w:r w:rsidRPr="00162218">
        <w:rPr>
          <w:bCs/>
          <w:iCs/>
          <w:color w:val="000000"/>
        </w:rPr>
        <w:t xml:space="preserve"> None foreseen</w:t>
      </w:r>
    </w:p>
    <w:p w14:paraId="4DF8FDEC" w14:textId="77777777" w:rsidR="003E2541" w:rsidRPr="00162218" w:rsidRDefault="003E2541" w:rsidP="003E2541">
      <w:pPr>
        <w:pBdr>
          <w:bottom w:val="single" w:sz="12" w:space="1" w:color="auto"/>
        </w:pBdr>
        <w:rPr>
          <w:color w:val="000000"/>
        </w:rPr>
      </w:pPr>
    </w:p>
    <w:p w14:paraId="07D93981" w14:textId="77777777" w:rsidR="00E32BAE" w:rsidRPr="00162218" w:rsidRDefault="003E2541" w:rsidP="003E2541">
      <w:pPr>
        <w:rPr>
          <w:bCs/>
          <w:iCs/>
          <w:color w:val="000000"/>
        </w:rPr>
      </w:pPr>
      <w:r w:rsidRPr="00162218">
        <w:rPr>
          <w:b/>
          <w:i/>
          <w:color w:val="000000"/>
        </w:rPr>
        <w:t>Previous/ongoing studies on the issue</w:t>
      </w:r>
      <w:r w:rsidRPr="00162218">
        <w:rPr>
          <w:b/>
          <w:bCs/>
          <w:i/>
          <w:iCs/>
          <w:color w:val="000000"/>
        </w:rPr>
        <w:t>:</w:t>
      </w:r>
      <w:r w:rsidRPr="00162218">
        <w:rPr>
          <w:bCs/>
          <w:iCs/>
          <w:color w:val="000000"/>
        </w:rPr>
        <w:t xml:space="preserve"> </w:t>
      </w:r>
    </w:p>
    <w:p w14:paraId="0982A560" w14:textId="398FFCB2" w:rsidR="00671E7A" w:rsidRDefault="00E32BAE" w:rsidP="003E2541">
      <w:pPr>
        <w:rPr>
          <w:bCs/>
          <w:color w:val="000000"/>
        </w:rPr>
      </w:pPr>
      <w:r w:rsidRPr="00162218">
        <w:rPr>
          <w:bCs/>
          <w:iCs/>
          <w:color w:val="000000"/>
        </w:rPr>
        <w:t xml:space="preserve">Studies conducted prior to </w:t>
      </w:r>
      <w:r w:rsidR="003E2541" w:rsidRPr="00162218">
        <w:rPr>
          <w:bCs/>
          <w:iCs/>
          <w:color w:val="000000"/>
        </w:rPr>
        <w:t>WRC</w:t>
      </w:r>
      <w:r w:rsidRPr="00162218">
        <w:rPr>
          <w:bCs/>
          <w:iCs/>
          <w:color w:val="000000"/>
        </w:rPr>
        <w:t>-03</w:t>
      </w:r>
      <w:r w:rsidR="003E2541" w:rsidRPr="00162218">
        <w:rPr>
          <w:bCs/>
          <w:iCs/>
          <w:color w:val="000000"/>
        </w:rPr>
        <w:t xml:space="preserve"> </w:t>
      </w:r>
      <w:r w:rsidRPr="00162218">
        <w:rPr>
          <w:bCs/>
          <w:iCs/>
          <w:color w:val="000000"/>
        </w:rPr>
        <w:t xml:space="preserve">resulted in an </w:t>
      </w:r>
      <w:r w:rsidRPr="00162218">
        <w:t xml:space="preserve">adoption of regulatory provisions allowing operation of AES in the FSS in </w:t>
      </w:r>
      <w:r w:rsidR="003E2541" w:rsidRPr="00162218">
        <w:rPr>
          <w:bCs/>
          <w:iCs/>
          <w:color w:val="000000"/>
        </w:rPr>
        <w:t xml:space="preserve">the </w:t>
      </w:r>
      <w:r w:rsidRPr="00162218">
        <w:t xml:space="preserve">frequency band </w:t>
      </w:r>
      <w:r w:rsidR="003E2541" w:rsidRPr="00162218">
        <w:rPr>
          <w:bCs/>
          <w:iCs/>
          <w:color w:val="000000"/>
        </w:rPr>
        <w:t>14.0-14.5 GHz band</w:t>
      </w:r>
      <w:r w:rsidRPr="00162218">
        <w:t xml:space="preserve"> (Earth-to-space) with similar services than in the </w:t>
      </w:r>
      <w:r w:rsidRPr="00162218">
        <w:rPr>
          <w:szCs w:val="24"/>
        </w:rPr>
        <w:t>12.75-13.25 GHz band</w:t>
      </w:r>
      <w:r w:rsidR="003E2541" w:rsidRPr="00162218">
        <w:rPr>
          <w:bCs/>
          <w:iCs/>
          <w:color w:val="000000"/>
        </w:rPr>
        <w:t>.</w:t>
      </w:r>
      <w:r w:rsidR="003512D7">
        <w:rPr>
          <w:bCs/>
          <w:iCs/>
          <w:color w:val="000000"/>
        </w:rPr>
        <w:t xml:space="preserve"> </w:t>
      </w:r>
      <w:r w:rsidR="003512D7">
        <w:t>More recently</w:t>
      </w:r>
      <w:r w:rsidR="003512D7" w:rsidRPr="00162218">
        <w:t>, WRC-</w:t>
      </w:r>
      <w:r w:rsidR="003512D7">
        <w:t>15</w:t>
      </w:r>
      <w:r w:rsidR="003512D7" w:rsidRPr="00162218">
        <w:t xml:space="preserve"> </w:t>
      </w:r>
      <w:r w:rsidR="003512D7">
        <w:t xml:space="preserve">also </w:t>
      </w:r>
      <w:r w:rsidR="003512D7" w:rsidRPr="00162218">
        <w:t xml:space="preserve">adopted regulatory provisions to allow operation of </w:t>
      </w:r>
      <w:r w:rsidR="003512D7">
        <w:t>earth stations in motion</w:t>
      </w:r>
      <w:r w:rsidR="003512D7" w:rsidRPr="00162218">
        <w:t xml:space="preserve"> in the FSS in frequency band </w:t>
      </w:r>
      <w:r w:rsidR="003512D7">
        <w:t>29.5-30</w:t>
      </w:r>
      <w:r w:rsidR="003512D7" w:rsidRPr="00162218">
        <w:t xml:space="preserve"> GHz (Earth-to-space</w:t>
      </w:r>
      <w:r w:rsidR="003512D7">
        <w:t xml:space="preserve">) via the adoption of Resolution </w:t>
      </w:r>
      <w:r w:rsidR="003512D7">
        <w:rPr>
          <w:b/>
        </w:rPr>
        <w:t>156 (WRC-15)</w:t>
      </w:r>
      <w:r w:rsidR="003512D7">
        <w:t xml:space="preserve"> and footnote </w:t>
      </w:r>
      <w:r w:rsidR="003512D7">
        <w:rPr>
          <w:b/>
        </w:rPr>
        <w:t>5.527A</w:t>
      </w:r>
      <w:r w:rsidR="003512D7" w:rsidRPr="00162218">
        <w:rPr>
          <w:szCs w:val="24"/>
        </w:rPr>
        <w:t>.</w:t>
      </w:r>
    </w:p>
    <w:p w14:paraId="5E3B71FB" w14:textId="50F0A0E2" w:rsidR="00E32BAE" w:rsidRPr="00162218" w:rsidRDefault="00E32BAE" w:rsidP="003E2541">
      <w:pPr>
        <w:rPr>
          <w:bCs/>
          <w:color w:val="000000"/>
        </w:rPr>
      </w:pPr>
      <w:r w:rsidRPr="00671E7A">
        <w:rPr>
          <w:bCs/>
          <w:color w:val="000000"/>
        </w:rPr>
        <w:t xml:space="preserve">One </w:t>
      </w:r>
      <w:r w:rsidR="00330DF3" w:rsidRPr="00671E7A">
        <w:rPr>
          <w:bCs/>
          <w:color w:val="000000"/>
        </w:rPr>
        <w:t xml:space="preserve">of the </w:t>
      </w:r>
      <w:r w:rsidRPr="00671E7A">
        <w:rPr>
          <w:bCs/>
          <w:color w:val="000000"/>
        </w:rPr>
        <w:t xml:space="preserve">regional </w:t>
      </w:r>
      <w:r w:rsidR="00330DF3" w:rsidRPr="00671E7A">
        <w:rPr>
          <w:bCs/>
          <w:color w:val="000000"/>
        </w:rPr>
        <w:t>organizations</w:t>
      </w:r>
      <w:r w:rsidRPr="00671E7A">
        <w:rPr>
          <w:bCs/>
          <w:color w:val="000000"/>
        </w:rPr>
        <w:t xml:space="preserve"> of ITU-R Region 1 has conducted technical studies concluding </w:t>
      </w:r>
      <w:r w:rsidR="00671E7A">
        <w:rPr>
          <w:bCs/>
          <w:color w:val="000000"/>
        </w:rPr>
        <w:t>with the derivation of</w:t>
      </w:r>
      <w:r w:rsidR="00671E7A" w:rsidRPr="00671E7A">
        <w:rPr>
          <w:bCs/>
          <w:color w:val="000000"/>
        </w:rPr>
        <w:t xml:space="preserve"> </w:t>
      </w:r>
      <w:r w:rsidRPr="00671E7A">
        <w:rPr>
          <w:bCs/>
          <w:color w:val="000000"/>
        </w:rPr>
        <w:t>a pfd mask on Earth to ensure the protection (long term and short-term criteria) of FS stations from the aggregated interference from AES operating with GSO and n</w:t>
      </w:r>
      <w:r w:rsidR="00162218">
        <w:rPr>
          <w:bCs/>
          <w:color w:val="000000"/>
        </w:rPr>
        <w:t>on-</w:t>
      </w:r>
      <w:r w:rsidRPr="00162218">
        <w:rPr>
          <w:bCs/>
          <w:color w:val="000000"/>
        </w:rPr>
        <w:t xml:space="preserve">GSO FSS systems. Those can be taken into account as proof of concept regarding the potential AES usage in the band under consideration. </w:t>
      </w:r>
    </w:p>
    <w:p w14:paraId="70E2070A" w14:textId="77777777" w:rsidR="003E2541" w:rsidRPr="00671E7A" w:rsidRDefault="003E2541" w:rsidP="003E2541">
      <w:pPr>
        <w:pBdr>
          <w:bottom w:val="single" w:sz="12" w:space="1" w:color="auto"/>
        </w:pBdr>
        <w:rPr>
          <w:color w:val="000000"/>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00" w:firstRow="0" w:lastRow="0" w:firstColumn="0" w:lastColumn="0" w:noHBand="0" w:noVBand="0"/>
      </w:tblPr>
      <w:tblGrid>
        <w:gridCol w:w="3979"/>
        <w:gridCol w:w="5357"/>
      </w:tblGrid>
      <w:tr w:rsidR="003E2541" w:rsidRPr="00162218" w14:paraId="49BC4117" w14:textId="77777777" w:rsidTr="007A62C2">
        <w:trPr>
          <w:jc w:val="center"/>
        </w:trPr>
        <w:tc>
          <w:tcPr>
            <w:tcW w:w="3979" w:type="dxa"/>
          </w:tcPr>
          <w:p w14:paraId="2A34FB1A" w14:textId="77777777" w:rsidR="003E2541" w:rsidRPr="00162218" w:rsidRDefault="003E2541" w:rsidP="007A62C2">
            <w:pPr>
              <w:framePr w:hSpace="181" w:wrap="notBeside" w:vAnchor="text" w:hAnchor="text" w:xAlign="center" w:y="1"/>
              <w:tabs>
                <w:tab w:val="left" w:pos="4366"/>
              </w:tabs>
              <w:rPr>
                <w:b/>
                <w:bCs/>
                <w:i/>
                <w:iCs/>
                <w:color w:val="000000"/>
                <w:szCs w:val="24"/>
              </w:rPr>
            </w:pPr>
            <w:r w:rsidRPr="00162218">
              <w:rPr>
                <w:b/>
                <w:i/>
                <w:color w:val="000000"/>
              </w:rPr>
              <w:t>Studies to be carried out by</w:t>
            </w:r>
            <w:r w:rsidRPr="00162218">
              <w:rPr>
                <w:b/>
                <w:bCs/>
                <w:i/>
                <w:iCs/>
                <w:color w:val="000000"/>
              </w:rPr>
              <w:t xml:space="preserve">: </w:t>
            </w:r>
            <w:r w:rsidRPr="00162218">
              <w:rPr>
                <w:bCs/>
                <w:iCs/>
                <w:color w:val="000000"/>
              </w:rPr>
              <w:t>SG4</w:t>
            </w:r>
          </w:p>
        </w:tc>
        <w:tc>
          <w:tcPr>
            <w:tcW w:w="5357" w:type="dxa"/>
          </w:tcPr>
          <w:p w14:paraId="4D91E0A6" w14:textId="77777777" w:rsidR="003E2541" w:rsidRPr="00162218" w:rsidRDefault="003E2541" w:rsidP="007A62C2">
            <w:pPr>
              <w:framePr w:hSpace="181" w:wrap="notBeside" w:vAnchor="text" w:hAnchor="text" w:xAlign="center" w:y="1"/>
              <w:tabs>
                <w:tab w:val="left" w:pos="360"/>
                <w:tab w:val="left" w:pos="900"/>
                <w:tab w:val="left" w:pos="4366"/>
              </w:tabs>
              <w:ind w:left="113"/>
              <w:rPr>
                <w:b/>
                <w:i/>
                <w:iCs/>
                <w:color w:val="000000"/>
                <w:lang w:eastAsia="x-none"/>
              </w:rPr>
            </w:pPr>
            <w:r w:rsidRPr="00162218">
              <w:rPr>
                <w:b/>
                <w:bCs/>
                <w:i/>
                <w:color w:val="000000"/>
                <w:sz w:val="22"/>
                <w:lang w:eastAsia="x-none"/>
              </w:rPr>
              <w:t>with the participation of</w:t>
            </w:r>
            <w:r w:rsidRPr="00162218">
              <w:rPr>
                <w:b/>
                <w:i/>
                <w:iCs/>
                <w:color w:val="000000"/>
                <w:sz w:val="22"/>
                <w:lang w:eastAsia="x-none"/>
              </w:rPr>
              <w:t xml:space="preserve">: </w:t>
            </w:r>
          </w:p>
          <w:p w14:paraId="70640FBA" w14:textId="77777777" w:rsidR="003E2541" w:rsidRPr="00162218" w:rsidRDefault="003E2541" w:rsidP="007A62C2">
            <w:pPr>
              <w:framePr w:hSpace="181" w:wrap="notBeside" w:vAnchor="text" w:hAnchor="text" w:xAlign="center" w:y="1"/>
              <w:tabs>
                <w:tab w:val="left" w:pos="4366"/>
              </w:tabs>
              <w:rPr>
                <w:b/>
                <w:bCs/>
                <w:i/>
                <w:iCs/>
                <w:color w:val="000000"/>
                <w:szCs w:val="24"/>
              </w:rPr>
            </w:pPr>
          </w:p>
        </w:tc>
      </w:tr>
    </w:tbl>
    <w:p w14:paraId="5619E632" w14:textId="77777777" w:rsidR="003E2541" w:rsidRPr="00162218" w:rsidRDefault="003E2541" w:rsidP="003E2541">
      <w:pPr>
        <w:rPr>
          <w:bCs/>
          <w:color w:val="000000"/>
        </w:rPr>
      </w:pPr>
      <w:r w:rsidRPr="00162218">
        <w:rPr>
          <w:b/>
          <w:i/>
          <w:color w:val="000000"/>
        </w:rPr>
        <w:t>ITU-R Study Groups concerned</w:t>
      </w:r>
      <w:r w:rsidRPr="00162218">
        <w:rPr>
          <w:b/>
          <w:bCs/>
          <w:i/>
          <w:iCs/>
          <w:color w:val="000000"/>
        </w:rPr>
        <w:t xml:space="preserve">: </w:t>
      </w:r>
      <w:r w:rsidRPr="00162218">
        <w:rPr>
          <w:bCs/>
          <w:iCs/>
          <w:color w:val="000000"/>
        </w:rPr>
        <w:t>SG4, SG5 and SG7</w:t>
      </w:r>
    </w:p>
    <w:p w14:paraId="3AA0FA02" w14:textId="77777777" w:rsidR="003E2541" w:rsidRPr="00162218" w:rsidRDefault="003E2541" w:rsidP="003E2541">
      <w:pPr>
        <w:pBdr>
          <w:bottom w:val="single" w:sz="12" w:space="1" w:color="auto"/>
        </w:pBdr>
        <w:rPr>
          <w:color w:val="000000"/>
        </w:rPr>
      </w:pPr>
    </w:p>
    <w:p w14:paraId="4CA40381" w14:textId="77777777" w:rsidR="003E2541" w:rsidRPr="00162218" w:rsidRDefault="003E2541" w:rsidP="003E2541">
      <w:pPr>
        <w:tabs>
          <w:tab w:val="left" w:pos="360"/>
          <w:tab w:val="left" w:pos="900"/>
        </w:tabs>
        <w:rPr>
          <w:i/>
          <w:iCs/>
          <w:color w:val="000000"/>
          <w:sz w:val="22"/>
          <w:lang w:eastAsia="x-none"/>
        </w:rPr>
      </w:pPr>
      <w:r w:rsidRPr="00162218">
        <w:rPr>
          <w:b/>
          <w:bCs/>
          <w:i/>
          <w:color w:val="000000"/>
          <w:sz w:val="22"/>
          <w:lang w:eastAsia="x-none"/>
        </w:rPr>
        <w:t>ITU resource implications, including financial implications (refer to CV126)</w:t>
      </w:r>
      <w:r w:rsidRPr="00162218">
        <w:rPr>
          <w:b/>
          <w:i/>
          <w:iCs/>
          <w:color w:val="000000"/>
          <w:sz w:val="22"/>
          <w:lang w:eastAsia="x-none"/>
        </w:rPr>
        <w:t>:</w:t>
      </w:r>
      <w:r w:rsidRPr="00162218">
        <w:rPr>
          <w:i/>
          <w:iCs/>
          <w:color w:val="000000"/>
          <w:sz w:val="22"/>
          <w:lang w:eastAsia="x-none"/>
        </w:rPr>
        <w:t xml:space="preserve"> </w:t>
      </w:r>
      <w:r w:rsidRPr="00162218">
        <w:rPr>
          <w:iCs/>
          <w:color w:val="000000"/>
          <w:sz w:val="22"/>
          <w:lang w:eastAsia="x-none"/>
        </w:rPr>
        <w:t>Minimal</w:t>
      </w:r>
    </w:p>
    <w:p w14:paraId="4B275177" w14:textId="77777777" w:rsidR="003E2541" w:rsidRPr="00162218" w:rsidRDefault="003E2541" w:rsidP="003E2541">
      <w:pPr>
        <w:pBdr>
          <w:bottom w:val="single" w:sz="12" w:space="1" w:color="auto"/>
        </w:pBdr>
        <w:rPr>
          <w:color w:val="000000"/>
        </w:rPr>
      </w:pPr>
    </w:p>
    <w:p w14:paraId="3E6D27C2" w14:textId="77777777" w:rsidR="003E2541" w:rsidRPr="00162218" w:rsidRDefault="003E2541" w:rsidP="003E2541">
      <w:pPr>
        <w:tabs>
          <w:tab w:val="left" w:pos="4366"/>
        </w:tabs>
        <w:rPr>
          <w:color w:val="000000"/>
        </w:rPr>
      </w:pPr>
      <w:r w:rsidRPr="00162218">
        <w:rPr>
          <w:b/>
          <w:i/>
          <w:color w:val="000000"/>
        </w:rPr>
        <w:t>Common regional proposal</w:t>
      </w:r>
      <w:r w:rsidRPr="00162218">
        <w:rPr>
          <w:b/>
          <w:bCs/>
          <w:i/>
          <w:iCs/>
          <w:color w:val="000000"/>
        </w:rPr>
        <w:t>:</w:t>
      </w:r>
      <w:r w:rsidRPr="00162218">
        <w:rPr>
          <w:color w:val="000000"/>
        </w:rPr>
        <w:t xml:space="preserve">  Yes/No</w:t>
      </w:r>
      <w:r w:rsidRPr="00162218">
        <w:rPr>
          <w:color w:val="000000"/>
        </w:rPr>
        <w:tab/>
      </w:r>
      <w:r w:rsidRPr="00162218">
        <w:rPr>
          <w:b/>
          <w:i/>
          <w:color w:val="000000"/>
        </w:rPr>
        <w:t>Multicountry proposal</w:t>
      </w:r>
      <w:r w:rsidRPr="00162218">
        <w:rPr>
          <w:b/>
          <w:bCs/>
          <w:i/>
          <w:iCs/>
          <w:color w:val="000000"/>
        </w:rPr>
        <w:t xml:space="preserve">:  </w:t>
      </w:r>
      <w:r w:rsidRPr="00162218">
        <w:rPr>
          <w:color w:val="000000"/>
        </w:rPr>
        <w:t>Yes/No</w:t>
      </w:r>
    </w:p>
    <w:p w14:paraId="7C9B1C08" w14:textId="77777777" w:rsidR="003E2541" w:rsidRPr="00162218" w:rsidRDefault="003E2541" w:rsidP="003E2541">
      <w:pPr>
        <w:tabs>
          <w:tab w:val="left" w:pos="360"/>
          <w:tab w:val="left" w:pos="900"/>
          <w:tab w:val="left" w:pos="4366"/>
        </w:tabs>
        <w:rPr>
          <w:b/>
          <w:i/>
          <w:color w:val="000000"/>
        </w:rPr>
      </w:pPr>
      <w:r w:rsidRPr="00694720">
        <w:rPr>
          <w:i/>
          <w:iCs/>
          <w:color w:val="000000"/>
          <w:sz w:val="22"/>
          <w:lang w:eastAsia="x-none"/>
        </w:rPr>
        <w:tab/>
      </w:r>
      <w:r w:rsidRPr="00694720">
        <w:rPr>
          <w:i/>
          <w:iCs/>
          <w:color w:val="000000"/>
          <w:sz w:val="22"/>
          <w:lang w:eastAsia="x-none"/>
        </w:rPr>
        <w:tab/>
      </w:r>
      <w:r w:rsidRPr="00694720">
        <w:rPr>
          <w:i/>
          <w:iCs/>
          <w:color w:val="000000"/>
          <w:sz w:val="22"/>
          <w:lang w:eastAsia="x-none"/>
        </w:rPr>
        <w:tab/>
      </w:r>
      <w:r w:rsidRPr="00162218">
        <w:rPr>
          <w:b/>
          <w:i/>
          <w:color w:val="000000"/>
        </w:rPr>
        <w:t>Number of countries:</w:t>
      </w:r>
    </w:p>
    <w:p w14:paraId="658F67F3" w14:textId="77777777" w:rsidR="003E2541" w:rsidRPr="00162218" w:rsidRDefault="003E2541" w:rsidP="003E2541">
      <w:pPr>
        <w:pBdr>
          <w:bottom w:val="single" w:sz="12" w:space="1" w:color="auto"/>
        </w:pBdr>
        <w:rPr>
          <w:color w:val="000000"/>
        </w:rPr>
      </w:pPr>
    </w:p>
    <w:p w14:paraId="4993B7A8" w14:textId="77777777" w:rsidR="003E2541" w:rsidRPr="00162218" w:rsidRDefault="003E2541" w:rsidP="003E2541">
      <w:pPr>
        <w:rPr>
          <w:color w:val="231F20"/>
          <w:szCs w:val="24"/>
        </w:rPr>
      </w:pPr>
      <w:r w:rsidRPr="00162218">
        <w:rPr>
          <w:b/>
          <w:bCs/>
          <w:i/>
          <w:iCs/>
          <w:color w:val="000000"/>
        </w:rPr>
        <w:t>Remarks</w:t>
      </w:r>
    </w:p>
    <w:p w14:paraId="42F994D4" w14:textId="77777777" w:rsidR="00BB318C" w:rsidRPr="00162218" w:rsidRDefault="00BB318C" w:rsidP="003E2541">
      <w:pPr>
        <w:autoSpaceDE w:val="0"/>
        <w:autoSpaceDN w:val="0"/>
        <w:adjustRightInd w:val="0"/>
      </w:pPr>
    </w:p>
    <w:sectPr w:rsidR="00BB318C" w:rsidRPr="00162218" w:rsidSect="00D172EC">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4AB4D" w14:textId="77777777" w:rsidR="00CE7BC1" w:rsidRDefault="00CE7BC1">
      <w:r>
        <w:separator/>
      </w:r>
    </w:p>
  </w:endnote>
  <w:endnote w:type="continuationSeparator" w:id="0">
    <w:p w14:paraId="5DC3C42A" w14:textId="77777777" w:rsidR="00CE7BC1" w:rsidRDefault="00CE7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E0002AFF" w:usb1="C0007841"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BC85E" w14:textId="77777777"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2C291B1" w14:textId="77777777" w:rsidR="00BB0662" w:rsidRDefault="00BB0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F6236" w14:textId="77777777" w:rsidR="00CE7BC1" w:rsidRDefault="00CE7BC1">
      <w:r>
        <w:separator/>
      </w:r>
    </w:p>
  </w:footnote>
  <w:footnote w:type="continuationSeparator" w:id="0">
    <w:p w14:paraId="19B92700" w14:textId="77777777" w:rsidR="00CE7BC1" w:rsidRDefault="00CE7BC1">
      <w:r>
        <w:continuationSeparator/>
      </w:r>
    </w:p>
  </w:footnote>
  <w:footnote w:id="1">
    <w:p w14:paraId="273A4A41" w14:textId="77777777" w:rsidR="00F50451" w:rsidRPr="006F5709" w:rsidRDefault="00F50451" w:rsidP="00F50451">
      <w:pPr>
        <w:pStyle w:val="FootnoteText"/>
        <w:rPr>
          <w:sz w:val="22"/>
          <w:szCs w:val="22"/>
        </w:rPr>
      </w:pPr>
      <w:r w:rsidRPr="006F5709">
        <w:rPr>
          <w:rStyle w:val="FootnoteReference"/>
          <w:sz w:val="22"/>
          <w:szCs w:val="22"/>
        </w:rPr>
        <w:footnoteRef/>
      </w:r>
      <w:r w:rsidRPr="006F5709">
        <w:rPr>
          <w:sz w:val="22"/>
          <w:szCs w:val="22"/>
        </w:rPr>
        <w:t xml:space="preserve"> The use of the band 12.75-13.25 GHz (Earth-to-space) by geostationary-satellite systems in the fixed-satellite service </w:t>
      </w:r>
      <w:r>
        <w:rPr>
          <w:sz w:val="22"/>
          <w:szCs w:val="22"/>
        </w:rPr>
        <w:t>is</w:t>
      </w:r>
      <w:r w:rsidRPr="006F5709">
        <w:rPr>
          <w:sz w:val="22"/>
          <w:szCs w:val="22"/>
        </w:rPr>
        <w:t xml:space="preserve"> in accordance with the provisions of Appendix </w:t>
      </w:r>
      <w:r w:rsidRPr="00C47E3F">
        <w:rPr>
          <w:b/>
          <w:sz w:val="22"/>
          <w:szCs w:val="22"/>
        </w:rPr>
        <w:t>30B</w:t>
      </w:r>
      <w:r>
        <w:rPr>
          <w:sz w:val="22"/>
          <w:szCs w:val="22"/>
        </w:rPr>
        <w:t xml:space="preserve"> according to No. </w:t>
      </w:r>
      <w:r w:rsidRPr="00C47E3F">
        <w:rPr>
          <w:b/>
          <w:sz w:val="22"/>
          <w:szCs w:val="22"/>
        </w:rPr>
        <w:t>5.441</w:t>
      </w:r>
      <w:r w:rsidRPr="006F5709">
        <w:rPr>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18C3E" w14:textId="77777777" w:rsidR="00BB0662" w:rsidRDefault="00BB0662" w:rsidP="009E06B6">
    <w:pPr>
      <w:pStyle w:val="Header"/>
    </w:pPr>
    <w:r>
      <w:t>IWG-</w:t>
    </w:r>
    <w:r w:rsidR="00B76E5D">
      <w:t>3</w:t>
    </w:r>
    <w:r>
      <w:t xml:space="preserve"> (</w:t>
    </w:r>
    <w:r w:rsidR="00F50451">
      <w:t>13</w:t>
    </w:r>
    <w:r w:rsidR="00746EF1">
      <w:t>.</w:t>
    </w:r>
    <w:r w:rsidR="002D2C87">
      <w:t>1</w:t>
    </w:r>
    <w:r w:rsidR="00F50451">
      <w:t>2</w:t>
    </w:r>
    <w:r w:rsidR="00746EF1">
      <w:t>.</w:t>
    </w:r>
    <w:r>
      <w:t>2018</w:t>
    </w:r>
    <w:r w:rsidRPr="009E06B6">
      <w:t>)</w:t>
    </w:r>
  </w:p>
  <w:p w14:paraId="362E24EE" w14:textId="7C052ABE" w:rsidR="00BB0662" w:rsidRPr="009E06B6" w:rsidRDefault="00BB0662" w:rsidP="009E06B6">
    <w:pPr>
      <w:pStyle w:val="Header"/>
    </w:pPr>
    <w:r>
      <w:t xml:space="preserve">Author: </w:t>
    </w:r>
    <w:r w:rsidR="00537F9C">
      <w:t>Oscar De Guzman</w:t>
    </w:r>
  </w:p>
  <w:p w14:paraId="234B8259" w14:textId="77777777" w:rsidR="00BB0662" w:rsidRDefault="00BB0662" w:rsidP="009E0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1671F"/>
    <w:multiLevelType w:val="hybridMultilevel"/>
    <w:tmpl w:val="A7A846B4"/>
    <w:lvl w:ilvl="0" w:tplc="8066307E">
      <w:start w:val="1"/>
      <w:numFmt w:val="decimal"/>
      <w:lvlText w:val="%1"/>
      <w:lvlJc w:val="left"/>
      <w:pPr>
        <w:ind w:left="792" w:hanging="792"/>
      </w:pPr>
      <w:rPr>
        <w:rFonts w:hint="default"/>
        <w:color w:val="231F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7954752"/>
    <w:multiLevelType w:val="hybridMultilevel"/>
    <w:tmpl w:val="8B104D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815890"/>
    <w:multiLevelType w:val="hybridMultilevel"/>
    <w:tmpl w:val="5B681A98"/>
    <w:lvl w:ilvl="0" w:tplc="BED687E8">
      <w:numFmt w:val="bullet"/>
      <w:lvlText w:val=""/>
      <w:lvlJc w:val="left"/>
      <w:pPr>
        <w:ind w:left="345" w:hanging="360"/>
      </w:pPr>
      <w:rPr>
        <w:rFonts w:ascii="Symbol" w:eastAsia="Times New Roman" w:hAnsi="Symbol"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5"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BD215E"/>
    <w:multiLevelType w:val="multilevel"/>
    <w:tmpl w:val="3BBC13D2"/>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4"/>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8" w15:restartNumberingAfterBreak="0">
    <w:nsid w:val="73240E91"/>
    <w:multiLevelType w:val="hybridMultilevel"/>
    <w:tmpl w:val="FE86E100"/>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776357C1"/>
    <w:multiLevelType w:val="multilevel"/>
    <w:tmpl w:val="CDA6F200"/>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num w:numId="1">
    <w:abstractNumId w:val="3"/>
  </w:num>
  <w:num w:numId="2">
    <w:abstractNumId w:val="6"/>
  </w:num>
  <w:num w:numId="3">
    <w:abstractNumId w:val="5"/>
  </w:num>
  <w:num w:numId="4">
    <w:abstractNumId w:val="0"/>
  </w:num>
  <w:num w:numId="5">
    <w:abstractNumId w:val="4"/>
  </w:num>
  <w:num w:numId="6">
    <w:abstractNumId w:val="9"/>
  </w:num>
  <w:num w:numId="7">
    <w:abstractNumId w:val="7"/>
  </w:num>
  <w:num w:numId="8">
    <w:abstractNumId w:val="8"/>
  </w:num>
  <w:num w:numId="9">
    <w:abstractNumId w:val="2"/>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mberto Henriques">
    <w15:presenceInfo w15:providerId="Windows Live" w15:userId="0d91edcad5e0ec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CCF"/>
    <w:rsid w:val="000006AD"/>
    <w:rsid w:val="000018B5"/>
    <w:rsid w:val="0000266F"/>
    <w:rsid w:val="000118CC"/>
    <w:rsid w:val="00057154"/>
    <w:rsid w:val="0006441B"/>
    <w:rsid w:val="000832F5"/>
    <w:rsid w:val="0008448F"/>
    <w:rsid w:val="00096DB1"/>
    <w:rsid w:val="000A3071"/>
    <w:rsid w:val="000B03A9"/>
    <w:rsid w:val="000B2C92"/>
    <w:rsid w:val="000E7A2C"/>
    <w:rsid w:val="000F17D8"/>
    <w:rsid w:val="000F3B4B"/>
    <w:rsid w:val="00104813"/>
    <w:rsid w:val="001069AE"/>
    <w:rsid w:val="00111A49"/>
    <w:rsid w:val="0011732D"/>
    <w:rsid w:val="0012275A"/>
    <w:rsid w:val="001345B4"/>
    <w:rsid w:val="001428C7"/>
    <w:rsid w:val="00145BDB"/>
    <w:rsid w:val="001571C1"/>
    <w:rsid w:val="00162218"/>
    <w:rsid w:val="00180628"/>
    <w:rsid w:val="00181D11"/>
    <w:rsid w:val="00184558"/>
    <w:rsid w:val="0019752E"/>
    <w:rsid w:val="001C2491"/>
    <w:rsid w:val="001C4C79"/>
    <w:rsid w:val="001D0465"/>
    <w:rsid w:val="001F5540"/>
    <w:rsid w:val="00200E17"/>
    <w:rsid w:val="00203161"/>
    <w:rsid w:val="00214268"/>
    <w:rsid w:val="00214443"/>
    <w:rsid w:val="00214F1E"/>
    <w:rsid w:val="00222918"/>
    <w:rsid w:val="0023105F"/>
    <w:rsid w:val="00231BF8"/>
    <w:rsid w:val="00245849"/>
    <w:rsid w:val="00271477"/>
    <w:rsid w:val="00273CCF"/>
    <w:rsid w:val="00273F96"/>
    <w:rsid w:val="00283C96"/>
    <w:rsid w:val="00293879"/>
    <w:rsid w:val="002A62AA"/>
    <w:rsid w:val="002B33E6"/>
    <w:rsid w:val="002B4426"/>
    <w:rsid w:val="002C055C"/>
    <w:rsid w:val="002C36D7"/>
    <w:rsid w:val="002C3D59"/>
    <w:rsid w:val="002C4680"/>
    <w:rsid w:val="002D2C87"/>
    <w:rsid w:val="0030510A"/>
    <w:rsid w:val="003265E7"/>
    <w:rsid w:val="003301A1"/>
    <w:rsid w:val="00330DF3"/>
    <w:rsid w:val="00344EE5"/>
    <w:rsid w:val="003463C2"/>
    <w:rsid w:val="0035048C"/>
    <w:rsid w:val="003512D7"/>
    <w:rsid w:val="0036555D"/>
    <w:rsid w:val="003708CC"/>
    <w:rsid w:val="003848AB"/>
    <w:rsid w:val="00387F83"/>
    <w:rsid w:val="00393BE0"/>
    <w:rsid w:val="00394129"/>
    <w:rsid w:val="00397132"/>
    <w:rsid w:val="003C1C8B"/>
    <w:rsid w:val="003C29EB"/>
    <w:rsid w:val="003D6B4A"/>
    <w:rsid w:val="003E2541"/>
    <w:rsid w:val="003E6089"/>
    <w:rsid w:val="003F0C79"/>
    <w:rsid w:val="003F52CC"/>
    <w:rsid w:val="00422589"/>
    <w:rsid w:val="00430F8D"/>
    <w:rsid w:val="00433855"/>
    <w:rsid w:val="00435789"/>
    <w:rsid w:val="004360DA"/>
    <w:rsid w:val="00441FFE"/>
    <w:rsid w:val="00443F19"/>
    <w:rsid w:val="00476D47"/>
    <w:rsid w:val="004A5C93"/>
    <w:rsid w:val="004B7CBF"/>
    <w:rsid w:val="004D0CF4"/>
    <w:rsid w:val="004E7F66"/>
    <w:rsid w:val="004F20BA"/>
    <w:rsid w:val="004F6677"/>
    <w:rsid w:val="00502C21"/>
    <w:rsid w:val="00537F9C"/>
    <w:rsid w:val="005561D0"/>
    <w:rsid w:val="00572109"/>
    <w:rsid w:val="005922E4"/>
    <w:rsid w:val="005A644B"/>
    <w:rsid w:val="005D6997"/>
    <w:rsid w:val="005F49EC"/>
    <w:rsid w:val="00606072"/>
    <w:rsid w:val="006179B3"/>
    <w:rsid w:val="0062379E"/>
    <w:rsid w:val="00637651"/>
    <w:rsid w:val="00657A01"/>
    <w:rsid w:val="00670ACF"/>
    <w:rsid w:val="00671E7A"/>
    <w:rsid w:val="00690A88"/>
    <w:rsid w:val="00690FB5"/>
    <w:rsid w:val="00694720"/>
    <w:rsid w:val="006A5F84"/>
    <w:rsid w:val="006E5027"/>
    <w:rsid w:val="006F04F0"/>
    <w:rsid w:val="00702B57"/>
    <w:rsid w:val="007069C7"/>
    <w:rsid w:val="00711531"/>
    <w:rsid w:val="00722232"/>
    <w:rsid w:val="007227C7"/>
    <w:rsid w:val="007228A2"/>
    <w:rsid w:val="00723713"/>
    <w:rsid w:val="007319DC"/>
    <w:rsid w:val="007323EF"/>
    <w:rsid w:val="0073564E"/>
    <w:rsid w:val="00745339"/>
    <w:rsid w:val="00746EF1"/>
    <w:rsid w:val="0076425B"/>
    <w:rsid w:val="007723B5"/>
    <w:rsid w:val="007726CB"/>
    <w:rsid w:val="007747AF"/>
    <w:rsid w:val="00775799"/>
    <w:rsid w:val="007800AD"/>
    <w:rsid w:val="00781BEF"/>
    <w:rsid w:val="00783651"/>
    <w:rsid w:val="007A5F77"/>
    <w:rsid w:val="007A6E94"/>
    <w:rsid w:val="007B3BCB"/>
    <w:rsid w:val="007D029D"/>
    <w:rsid w:val="007D3D2B"/>
    <w:rsid w:val="007E349D"/>
    <w:rsid w:val="007F3F33"/>
    <w:rsid w:val="008072C3"/>
    <w:rsid w:val="00830969"/>
    <w:rsid w:val="00835BE9"/>
    <w:rsid w:val="008416E1"/>
    <w:rsid w:val="0084669D"/>
    <w:rsid w:val="00847B4C"/>
    <w:rsid w:val="008952AB"/>
    <w:rsid w:val="008A1EB2"/>
    <w:rsid w:val="008A23EF"/>
    <w:rsid w:val="008C3EF5"/>
    <w:rsid w:val="008F5441"/>
    <w:rsid w:val="009012B5"/>
    <w:rsid w:val="00910C23"/>
    <w:rsid w:val="0093527E"/>
    <w:rsid w:val="00936B27"/>
    <w:rsid w:val="0094731B"/>
    <w:rsid w:val="00966A22"/>
    <w:rsid w:val="00971A79"/>
    <w:rsid w:val="009E06B6"/>
    <w:rsid w:val="009E33F4"/>
    <w:rsid w:val="009F10B3"/>
    <w:rsid w:val="009F3549"/>
    <w:rsid w:val="009F6963"/>
    <w:rsid w:val="00A047C6"/>
    <w:rsid w:val="00A41752"/>
    <w:rsid w:val="00A44E8B"/>
    <w:rsid w:val="00A718AE"/>
    <w:rsid w:val="00AA5451"/>
    <w:rsid w:val="00AD1918"/>
    <w:rsid w:val="00AF7CAA"/>
    <w:rsid w:val="00B144A1"/>
    <w:rsid w:val="00B249FC"/>
    <w:rsid w:val="00B37419"/>
    <w:rsid w:val="00B5494E"/>
    <w:rsid w:val="00B6286F"/>
    <w:rsid w:val="00B7591F"/>
    <w:rsid w:val="00B76E5D"/>
    <w:rsid w:val="00B8382F"/>
    <w:rsid w:val="00BA492F"/>
    <w:rsid w:val="00BB0662"/>
    <w:rsid w:val="00BB318C"/>
    <w:rsid w:val="00BD017C"/>
    <w:rsid w:val="00BE75FD"/>
    <w:rsid w:val="00BE7E61"/>
    <w:rsid w:val="00C0134E"/>
    <w:rsid w:val="00C0789E"/>
    <w:rsid w:val="00C14292"/>
    <w:rsid w:val="00C2762B"/>
    <w:rsid w:val="00C30E21"/>
    <w:rsid w:val="00C46299"/>
    <w:rsid w:val="00C7087E"/>
    <w:rsid w:val="00C861AB"/>
    <w:rsid w:val="00C920CE"/>
    <w:rsid w:val="00CB6EA2"/>
    <w:rsid w:val="00CE4A0C"/>
    <w:rsid w:val="00CE7BC1"/>
    <w:rsid w:val="00D06CF1"/>
    <w:rsid w:val="00D172EC"/>
    <w:rsid w:val="00D247EE"/>
    <w:rsid w:val="00D318DD"/>
    <w:rsid w:val="00D374A4"/>
    <w:rsid w:val="00D70172"/>
    <w:rsid w:val="00D75396"/>
    <w:rsid w:val="00D96C0F"/>
    <w:rsid w:val="00DF309F"/>
    <w:rsid w:val="00DF4BD5"/>
    <w:rsid w:val="00E11F4B"/>
    <w:rsid w:val="00E207CB"/>
    <w:rsid w:val="00E32BAE"/>
    <w:rsid w:val="00E43370"/>
    <w:rsid w:val="00E472D7"/>
    <w:rsid w:val="00E567FB"/>
    <w:rsid w:val="00EB1FCA"/>
    <w:rsid w:val="00EB7993"/>
    <w:rsid w:val="00EF2CED"/>
    <w:rsid w:val="00EF473A"/>
    <w:rsid w:val="00F117EB"/>
    <w:rsid w:val="00F175FA"/>
    <w:rsid w:val="00F41774"/>
    <w:rsid w:val="00F4618E"/>
    <w:rsid w:val="00F50451"/>
    <w:rsid w:val="00F66D32"/>
    <w:rsid w:val="00F704A1"/>
    <w:rsid w:val="00F81474"/>
    <w:rsid w:val="00F94D58"/>
    <w:rsid w:val="00FA3EB5"/>
    <w:rsid w:val="00FB6436"/>
    <w:rsid w:val="00FC08BF"/>
    <w:rsid w:val="00FC393B"/>
    <w:rsid w:val="00FD31A2"/>
    <w:rsid w:val="00FE7673"/>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511B8"/>
  <w15:docId w15:val="{484C81BC-F5CE-4BF5-819D-3E7A573F4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C79"/>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link w:val="ReasonsChar"/>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uiPriority w:val="34"/>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 w:type="paragraph" w:customStyle="1" w:styleId="Default">
    <w:name w:val="Default"/>
    <w:rsid w:val="002D2C8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
    <w:name w:val="Heading_b"/>
    <w:basedOn w:val="Normal"/>
    <w:next w:val="Normal"/>
    <w:link w:val="HeadingbChar"/>
    <w:qFormat/>
    <w:rsid w:val="003E25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bChar">
    <w:name w:val="Heading_b Char"/>
    <w:link w:val="Headingb"/>
    <w:locked/>
    <w:rsid w:val="003E2541"/>
    <w:rPr>
      <w:rFonts w:ascii="Times New Roman Bold" w:eastAsia="Times New Roman" w:hAnsi="Times New Roman Bold" w:cs="Times New Roman Bold"/>
      <w:b/>
      <w:sz w:val="24"/>
      <w:szCs w:val="20"/>
      <w:lang w:val="fr-CH"/>
    </w:rPr>
  </w:style>
  <w:style w:type="character" w:customStyle="1" w:styleId="ReasonsChar">
    <w:name w:val="Reasons Char"/>
    <w:link w:val="Reasons"/>
    <w:locked/>
    <w:rsid w:val="003E2541"/>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D247EE"/>
    <w:rPr>
      <w:sz w:val="16"/>
      <w:szCs w:val="16"/>
    </w:rPr>
  </w:style>
  <w:style w:type="paragraph" w:styleId="CommentText">
    <w:name w:val="annotation text"/>
    <w:basedOn w:val="Normal"/>
    <w:link w:val="CommentTextChar"/>
    <w:uiPriority w:val="99"/>
    <w:semiHidden/>
    <w:unhideWhenUsed/>
    <w:rsid w:val="00D247EE"/>
    <w:rPr>
      <w:sz w:val="20"/>
      <w:szCs w:val="20"/>
    </w:rPr>
  </w:style>
  <w:style w:type="character" w:customStyle="1" w:styleId="CommentTextChar">
    <w:name w:val="Comment Text Char"/>
    <w:basedOn w:val="DefaultParagraphFont"/>
    <w:link w:val="CommentText"/>
    <w:uiPriority w:val="99"/>
    <w:semiHidden/>
    <w:rsid w:val="00D247E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47EE"/>
    <w:rPr>
      <w:b/>
      <w:bCs/>
    </w:rPr>
  </w:style>
  <w:style w:type="character" w:customStyle="1" w:styleId="CommentSubjectChar">
    <w:name w:val="Comment Subject Char"/>
    <w:basedOn w:val="CommentTextChar"/>
    <w:link w:val="CommentSubject"/>
    <w:uiPriority w:val="99"/>
    <w:semiHidden/>
    <w:rsid w:val="00D247EE"/>
    <w:rPr>
      <w:rFonts w:ascii="Times New Roman" w:eastAsia="Calibri" w:hAnsi="Times New Roman" w:cs="Times New Roman"/>
      <w:b/>
      <w:bCs/>
      <w:sz w:val="20"/>
      <w:szCs w:val="20"/>
    </w:rPr>
  </w:style>
  <w:style w:type="paragraph" w:styleId="Revision">
    <w:name w:val="Revision"/>
    <w:hidden/>
    <w:uiPriority w:val="99"/>
    <w:semiHidden/>
    <w:rsid w:val="006F04F0"/>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829889">
      <w:bodyDiv w:val="1"/>
      <w:marLeft w:val="0"/>
      <w:marRight w:val="0"/>
      <w:marTop w:val="0"/>
      <w:marBottom w:val="0"/>
      <w:divBdr>
        <w:top w:val="none" w:sz="0" w:space="0" w:color="auto"/>
        <w:left w:val="none" w:sz="0" w:space="0" w:color="auto"/>
        <w:bottom w:val="none" w:sz="0" w:space="0" w:color="auto"/>
        <w:right w:val="none" w:sz="0" w:space="0" w:color="auto"/>
      </w:divBdr>
    </w:div>
    <w:div w:id="102841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3A1C4-2A31-46C4-B869-802312E06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1624</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DeGuzman, Oscar</cp:lastModifiedBy>
  <cp:revision>4</cp:revision>
  <cp:lastPrinted>2018-09-19T21:19:00Z</cp:lastPrinted>
  <dcterms:created xsi:type="dcterms:W3CDTF">2018-12-12T21:22:00Z</dcterms:created>
  <dcterms:modified xsi:type="dcterms:W3CDTF">2018-12-12T21:23:00Z</dcterms:modified>
</cp:coreProperties>
</file>